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8C9D1" w14:textId="2B8094E9" w:rsidR="00B715FA" w:rsidRPr="0014645C" w:rsidRDefault="003E3B20" w:rsidP="003E3B20">
      <w:pPr>
        <w:jc w:val="center"/>
        <w:rPr>
          <w:rFonts w:ascii="Verdana" w:eastAsia="MS Gothic" w:hAnsi="Verdana" w:cs="Arial"/>
          <w:caps/>
          <w:sz w:val="28"/>
          <w:szCs w:val="28"/>
          <w:lang w:val="sk-SK" w:eastAsia="cs-CZ"/>
        </w:rPr>
      </w:pPr>
      <w:bookmarkStart w:id="0" w:name="_GoBack"/>
      <w:bookmarkEnd w:id="0"/>
      <w:r w:rsidRPr="0014645C">
        <w:rPr>
          <w:rFonts w:ascii="Verdana" w:hAnsi="Verdana" w:cs="Arial"/>
          <w:b/>
          <w:bCs/>
          <w:smallCaps/>
          <w:noProof/>
          <w:sz w:val="28"/>
          <w:szCs w:val="28"/>
          <w:lang w:val="sk-SK" w:eastAsia="sk-SK"/>
        </w:rPr>
        <w:drawing>
          <wp:anchor distT="0" distB="0" distL="114300" distR="114300" simplePos="0" relativeHeight="251658240" behindDoc="1" locked="0" layoutInCell="1" allowOverlap="1" wp14:anchorId="7135A77D" wp14:editId="08E20C75">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5FA" w:rsidRPr="0014645C">
        <w:rPr>
          <w:rFonts w:ascii="Verdana" w:eastAsia="MS Gothic" w:hAnsi="Verdana" w:cs="Arial"/>
          <w:caps/>
          <w:sz w:val="28"/>
          <w:szCs w:val="28"/>
          <w:lang w:val="sk-SK" w:eastAsia="cs-CZ"/>
        </w:rPr>
        <w:t>MINISTERSTVO VNÚTRA SLOVENSKEJ REPUBLIKY</w:t>
      </w:r>
    </w:p>
    <w:p w14:paraId="50632EAB" w14:textId="762ECF2F" w:rsidR="00B715FA" w:rsidRPr="0014645C" w:rsidRDefault="00B715FA" w:rsidP="00B715FA">
      <w:pPr>
        <w:jc w:val="center"/>
        <w:rPr>
          <w:rFonts w:ascii="Verdana" w:eastAsia="MS Gothic" w:hAnsi="Verdana" w:cs="Arial"/>
          <w:caps/>
          <w:sz w:val="28"/>
          <w:szCs w:val="28"/>
          <w:lang w:val="sk-SK" w:eastAsia="cs-CZ"/>
        </w:rPr>
      </w:pPr>
    </w:p>
    <w:p w14:paraId="08022480" w14:textId="77777777" w:rsidR="00B715FA" w:rsidRPr="0014645C" w:rsidRDefault="00B715FA" w:rsidP="00B715FA">
      <w:pPr>
        <w:jc w:val="center"/>
        <w:rPr>
          <w:rFonts w:ascii="Verdana" w:hAnsi="Verdana"/>
          <w:b/>
          <w:bCs/>
          <w:smallCaps/>
          <w:sz w:val="28"/>
          <w:szCs w:val="28"/>
          <w:lang w:val="sk-SK" w:eastAsia="cs-CZ"/>
        </w:rPr>
      </w:pPr>
    </w:p>
    <w:p w14:paraId="6B6989C0" w14:textId="27D136BF" w:rsidR="00B715FA" w:rsidRPr="0014645C" w:rsidRDefault="00B715FA" w:rsidP="00B715FA">
      <w:pPr>
        <w:tabs>
          <w:tab w:val="left" w:pos="709"/>
          <w:tab w:val="right" w:pos="8789"/>
        </w:tabs>
        <w:rPr>
          <w:rFonts w:ascii="Verdana" w:hAnsi="Verdana"/>
          <w:b/>
          <w:color w:val="FF0000"/>
          <w:sz w:val="20"/>
          <w:lang w:val="sk-SK" w:eastAsia="cs-CZ"/>
        </w:rPr>
      </w:pPr>
      <w:r w:rsidRPr="0014645C">
        <w:rPr>
          <w:rFonts w:ascii="Verdana" w:hAnsi="Verdana"/>
          <w:b/>
          <w:color w:val="FF0000"/>
          <w:sz w:val="20"/>
          <w:lang w:val="sk-SK" w:eastAsia="cs-CZ"/>
        </w:rPr>
        <w:tab/>
      </w:r>
    </w:p>
    <w:p w14:paraId="6B87AC17" w14:textId="202E0672" w:rsidR="00874735" w:rsidRPr="0014645C" w:rsidRDefault="00B715FA" w:rsidP="00874735">
      <w:pPr>
        <w:jc w:val="center"/>
        <w:rPr>
          <w:rFonts w:ascii="Verdana" w:hAnsi="Verdana"/>
          <w:b/>
          <w:color w:val="FF0000"/>
          <w:sz w:val="36"/>
          <w:szCs w:val="36"/>
          <w:lang w:val="sk-SK" w:eastAsia="cs-CZ"/>
        </w:rPr>
      </w:pPr>
      <w:r w:rsidRPr="0014645C">
        <w:rPr>
          <w:rFonts w:ascii="Verdana" w:eastAsia="Arial Unicode MS" w:hAnsi="Verdana" w:cs="Arial"/>
          <w:bCs/>
          <w:sz w:val="36"/>
          <w:szCs w:val="36"/>
          <w:bdr w:val="nil"/>
          <w:lang w:val="sk-SK"/>
        </w:rPr>
        <w:t xml:space="preserve">Príručka pre žiadateľa </w:t>
      </w:r>
      <w:r w:rsidR="007C4726" w:rsidRPr="0014645C">
        <w:rPr>
          <w:rFonts w:ascii="Verdana" w:eastAsia="Arial Unicode MS" w:hAnsi="Verdana" w:cs="Arial"/>
          <w:bCs/>
          <w:sz w:val="36"/>
          <w:szCs w:val="36"/>
          <w:bdr w:val="nil"/>
          <w:lang w:val="sk-SK"/>
        </w:rPr>
        <w:t>o</w:t>
      </w:r>
      <w:r w:rsidR="004D2FEE" w:rsidRPr="0014645C">
        <w:rPr>
          <w:rFonts w:ascii="Verdana" w:eastAsia="Arial Unicode MS" w:hAnsi="Verdana" w:cs="Arial"/>
          <w:bCs/>
          <w:sz w:val="36"/>
          <w:szCs w:val="36"/>
          <w:bdr w:val="nil"/>
          <w:lang w:val="sk-SK"/>
        </w:rPr>
        <w:t xml:space="preserve"> </w:t>
      </w:r>
      <w:r w:rsidRPr="0014645C">
        <w:rPr>
          <w:rFonts w:ascii="Verdana" w:eastAsia="Arial Unicode MS" w:hAnsi="Verdana" w:cs="Arial"/>
          <w:bCs/>
          <w:sz w:val="36"/>
          <w:szCs w:val="36"/>
          <w:bdr w:val="nil"/>
          <w:lang w:val="sk-SK"/>
        </w:rPr>
        <w:t>nenávratný finančný príspe</w:t>
      </w:r>
      <w:r w:rsidR="009F69E1" w:rsidRPr="0014645C">
        <w:rPr>
          <w:rFonts w:ascii="Verdana" w:eastAsia="Arial Unicode MS" w:hAnsi="Verdana" w:cs="Arial"/>
          <w:bCs/>
          <w:sz w:val="36"/>
          <w:szCs w:val="36"/>
          <w:bdr w:val="nil"/>
          <w:lang w:val="sk-SK"/>
        </w:rPr>
        <w:t>vok</w:t>
      </w:r>
    </w:p>
    <w:p w14:paraId="0CAF2988" w14:textId="20B9FAB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lang w:val="sk-SK"/>
        </w:rPr>
      </w:pPr>
      <w:r w:rsidRPr="0014645C">
        <w:rPr>
          <w:rFonts w:ascii="Verdana" w:eastAsia="Arial Unicode MS" w:hAnsi="Verdana" w:cs="Arial"/>
          <w:bCs/>
          <w:sz w:val="36"/>
          <w:szCs w:val="36"/>
          <w:bdr w:val="nil"/>
          <w:lang w:val="sk-SK"/>
        </w:rPr>
        <w:t xml:space="preserve">  </w:t>
      </w:r>
      <w:r w:rsidR="00B715FA" w:rsidRPr="0014645C">
        <w:rPr>
          <w:rFonts w:ascii="Verdana" w:eastAsia="Arial Unicode MS" w:hAnsi="Verdana" w:cs="Arial"/>
          <w:bCs/>
          <w:sz w:val="36"/>
          <w:szCs w:val="36"/>
          <w:bdr w:val="nil"/>
          <w:lang w:val="sk-SK"/>
        </w:rPr>
        <w:t>OP EVS</w:t>
      </w:r>
    </w:p>
    <w:p w14:paraId="36D8FD8E"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lang w:val="sk-SK"/>
        </w:rPr>
      </w:pPr>
    </w:p>
    <w:p w14:paraId="3D83FE70"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lang w:val="sk-SK"/>
        </w:rPr>
      </w:pPr>
      <w:r w:rsidRPr="0014645C">
        <w:rPr>
          <w:rFonts w:ascii="Verdana" w:eastAsia="MS Gothic" w:hAnsi="Verdana" w:cs="Arial"/>
          <w:b/>
          <w:color w:val="000000"/>
          <w:sz w:val="28"/>
          <w:szCs w:val="28"/>
          <w:bdr w:val="nil"/>
          <w:lang w:val="sk-SK"/>
        </w:rPr>
        <w:t>Operačný program Efektívna verejná správa</w:t>
      </w:r>
    </w:p>
    <w:p w14:paraId="0BC4DDF7"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lang w:val="sk-SK"/>
        </w:rPr>
      </w:pPr>
      <w:r w:rsidRPr="0014645C">
        <w:rPr>
          <w:rFonts w:ascii="Verdana" w:eastAsia="MS Gothic" w:hAnsi="Verdana" w:cs="Arial"/>
          <w:color w:val="000000"/>
          <w:sz w:val="28"/>
          <w:szCs w:val="28"/>
          <w:bdr w:val="nil"/>
          <w:lang w:val="sk-SK"/>
        </w:rPr>
        <w:t>Programové obdobie 2014 – 2020</w:t>
      </w:r>
    </w:p>
    <w:p w14:paraId="1A8406F4" w14:textId="77777777" w:rsidR="00B715FA" w:rsidRPr="0014645C" w:rsidRDefault="00B715FA" w:rsidP="00B715FA">
      <w:pPr>
        <w:rPr>
          <w:rFonts w:ascii="Verdana" w:hAnsi="Verdana"/>
          <w:b/>
          <w:sz w:val="28"/>
          <w:szCs w:val="28"/>
          <w:lang w:val="sk-SK" w:eastAsia="cs-CZ"/>
        </w:rPr>
      </w:pPr>
    </w:p>
    <w:p w14:paraId="1FB6AB53"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Vypracoval:</w:t>
      </w:r>
    </w:p>
    <w:p w14:paraId="3DD757D5" w14:textId="75DE7146" w:rsidR="00B715FA" w:rsidRPr="0014645C" w:rsidRDefault="003E3B20" w:rsidP="00B715FA">
      <w:pPr>
        <w:tabs>
          <w:tab w:val="left" w:pos="6804"/>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JUDr. Matúš Dubovský</w:t>
      </w:r>
      <w:r w:rsidRPr="0014645C" w:rsidDel="003E3B20">
        <w:rPr>
          <w:rFonts w:ascii="Verdana" w:hAnsi="Verdana"/>
          <w:sz w:val="16"/>
          <w:szCs w:val="16"/>
          <w:lang w:val="sk-SK" w:eastAsia="cs-CZ"/>
        </w:rPr>
        <w:t xml:space="preserve"> </w:t>
      </w:r>
      <w:r w:rsidR="00B715FA" w:rsidRPr="0014645C">
        <w:rPr>
          <w:rFonts w:ascii="Verdana" w:hAnsi="Verdana"/>
          <w:sz w:val="16"/>
          <w:szCs w:val="16"/>
          <w:lang w:val="sk-SK" w:eastAsia="cs-CZ"/>
        </w:rPr>
        <w:tab/>
        <w:t>..............................</w:t>
      </w:r>
    </w:p>
    <w:p w14:paraId="09516791" w14:textId="016C5054"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val="sk-SK" w:eastAsia="cs-CZ"/>
        </w:rPr>
      </w:pPr>
      <w:r w:rsidRPr="0014645C">
        <w:rPr>
          <w:rFonts w:ascii="Verdana" w:hAnsi="Verdana"/>
          <w:sz w:val="16"/>
          <w:szCs w:val="16"/>
          <w:lang w:val="sk-SK" w:eastAsia="cs-CZ"/>
        </w:rPr>
        <w:t>oddeleni</w:t>
      </w:r>
      <w:r w:rsidR="003E3B20" w:rsidRPr="0014645C">
        <w:rPr>
          <w:rFonts w:ascii="Verdana" w:hAnsi="Verdana"/>
          <w:sz w:val="16"/>
          <w:szCs w:val="16"/>
          <w:lang w:val="sk-SK" w:eastAsia="cs-CZ"/>
        </w:rPr>
        <w:t>e</w:t>
      </w:r>
      <w:r w:rsidRPr="0014645C">
        <w:rPr>
          <w:rFonts w:ascii="Verdana" w:hAnsi="Verdana"/>
          <w:sz w:val="16"/>
          <w:szCs w:val="16"/>
          <w:lang w:val="sk-SK" w:eastAsia="cs-CZ"/>
        </w:rPr>
        <w:t xml:space="preserve"> programovania a metodiky</w:t>
      </w:r>
    </w:p>
    <w:p w14:paraId="12FEC958" w14:textId="5735FA2E"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del w:id="1" w:author="Miruška Hrabčáková" w:date="2019-01-18T13:58:00Z">
        <w:r w:rsidR="00711BE1" w:rsidDel="000B5862">
          <w:rPr>
            <w:rFonts w:ascii="Verdana" w:hAnsi="Verdana"/>
            <w:sz w:val="16"/>
            <w:szCs w:val="16"/>
            <w:lang w:val="sk-SK" w:eastAsia="cs-CZ"/>
          </w:rPr>
          <w:delText>13</w:delText>
        </w:r>
      </w:del>
      <w:ins w:id="2" w:author="Miruška Hrabčáková" w:date="2019-01-30T08:06:00Z">
        <w:r w:rsidR="00AE4ED7">
          <w:rPr>
            <w:rFonts w:ascii="Verdana" w:hAnsi="Verdana"/>
            <w:sz w:val="16"/>
            <w:szCs w:val="16"/>
            <w:lang w:val="sk-SK" w:eastAsia="cs-CZ"/>
          </w:rPr>
          <w:t>3</w:t>
        </w:r>
      </w:ins>
      <w:ins w:id="3" w:author="Miruška Hrabčáková" w:date="2019-01-18T13:58:00Z">
        <w:r w:rsidR="000B5862">
          <w:rPr>
            <w:rFonts w:ascii="Verdana" w:hAnsi="Verdana"/>
            <w:sz w:val="16"/>
            <w:szCs w:val="16"/>
            <w:lang w:val="sk-SK" w:eastAsia="cs-CZ"/>
          </w:rPr>
          <w:t>1</w:t>
        </w:r>
      </w:ins>
      <w:r w:rsidR="00B67260" w:rsidRPr="0014645C">
        <w:rPr>
          <w:rFonts w:ascii="Verdana" w:hAnsi="Verdana"/>
          <w:sz w:val="16"/>
          <w:szCs w:val="16"/>
          <w:lang w:val="sk-SK" w:eastAsia="cs-CZ"/>
        </w:rPr>
        <w:t>.</w:t>
      </w:r>
      <w:del w:id="4" w:author="Miruška Hrabčáková" w:date="2019-01-18T13:58:00Z">
        <w:r w:rsidR="00711BE1" w:rsidDel="000B5862">
          <w:rPr>
            <w:rFonts w:ascii="Verdana" w:hAnsi="Verdana"/>
            <w:sz w:val="16"/>
            <w:szCs w:val="16"/>
            <w:lang w:val="sk-SK" w:eastAsia="cs-CZ"/>
          </w:rPr>
          <w:delText>12</w:delText>
        </w:r>
      </w:del>
      <w:ins w:id="5" w:author="Miruška Hrabčáková" w:date="2019-01-18T13:58:00Z">
        <w:r w:rsidR="000B5862">
          <w:rPr>
            <w:rFonts w:ascii="Verdana" w:hAnsi="Verdana"/>
            <w:sz w:val="16"/>
            <w:szCs w:val="16"/>
            <w:lang w:val="sk-SK" w:eastAsia="cs-CZ"/>
          </w:rPr>
          <w:t>01</w:t>
        </w:r>
      </w:ins>
      <w:r w:rsidR="00397ECA" w:rsidRPr="0014645C">
        <w:rPr>
          <w:rFonts w:ascii="Verdana" w:hAnsi="Verdana"/>
          <w:sz w:val="16"/>
          <w:szCs w:val="16"/>
          <w:lang w:val="sk-SK" w:eastAsia="cs-CZ"/>
        </w:rPr>
        <w:t>. 201</w:t>
      </w:r>
      <w:del w:id="6" w:author="Miruška Hrabčáková" w:date="2019-01-18T13:59:00Z">
        <w:r w:rsidR="00445ABA" w:rsidRPr="0014645C" w:rsidDel="000B5862">
          <w:rPr>
            <w:rFonts w:ascii="Verdana" w:hAnsi="Verdana"/>
            <w:sz w:val="16"/>
            <w:szCs w:val="16"/>
            <w:lang w:val="sk-SK" w:eastAsia="cs-CZ"/>
          </w:rPr>
          <w:delText>8</w:delText>
        </w:r>
      </w:del>
      <w:ins w:id="7" w:author="Miruška Hrabčáková" w:date="2019-01-18T13:59:00Z">
        <w:r w:rsidR="000B5862">
          <w:rPr>
            <w:rFonts w:ascii="Verdana" w:hAnsi="Verdana"/>
            <w:sz w:val="16"/>
            <w:szCs w:val="16"/>
            <w:lang w:val="sk-SK" w:eastAsia="cs-CZ"/>
          </w:rPr>
          <w:t>9</w:t>
        </w:r>
      </w:ins>
    </w:p>
    <w:p w14:paraId="537EFA20" w14:textId="77777777" w:rsidR="00B715FA" w:rsidRPr="0014645C" w:rsidRDefault="00B715FA" w:rsidP="00B715FA">
      <w:pPr>
        <w:spacing w:line="360" w:lineRule="auto"/>
        <w:rPr>
          <w:rFonts w:ascii="Verdana" w:hAnsi="Verdana"/>
          <w:sz w:val="16"/>
          <w:szCs w:val="16"/>
          <w:lang w:val="sk-SK" w:eastAsia="cs-CZ"/>
        </w:rPr>
      </w:pPr>
    </w:p>
    <w:p w14:paraId="494E9091"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Predkladá:</w:t>
      </w:r>
    </w:p>
    <w:p w14:paraId="660CD693" w14:textId="5105E79A" w:rsidR="00B715FA" w:rsidRPr="0014645C" w:rsidRDefault="00B715FA" w:rsidP="00B715FA">
      <w:pPr>
        <w:tabs>
          <w:tab w:val="left" w:pos="6804"/>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Mgr. Samuel Arbe</w:t>
      </w:r>
      <w:r w:rsidRPr="0014645C">
        <w:rPr>
          <w:rFonts w:ascii="Verdana" w:hAnsi="Verdana"/>
          <w:sz w:val="16"/>
          <w:szCs w:val="16"/>
          <w:lang w:val="sk-SK" w:eastAsia="cs-CZ"/>
        </w:rPr>
        <w:tab/>
        <w:t>..............................</w:t>
      </w:r>
    </w:p>
    <w:p w14:paraId="1590C5AF" w14:textId="77777777" w:rsidR="00B715FA" w:rsidRPr="0014645C" w:rsidRDefault="00B715FA" w:rsidP="00B715FA">
      <w:pPr>
        <w:tabs>
          <w:tab w:val="left" w:pos="1134"/>
          <w:tab w:val="left" w:pos="6946"/>
        </w:tabs>
        <w:spacing w:line="360" w:lineRule="auto"/>
        <w:ind w:left="425" w:hanging="425"/>
        <w:rPr>
          <w:rFonts w:ascii="Verdana" w:hAnsi="Verdana"/>
          <w:sz w:val="16"/>
          <w:szCs w:val="16"/>
          <w:lang w:val="sk-SK" w:eastAsia="cs-CZ"/>
        </w:rPr>
      </w:pPr>
      <w:r w:rsidRPr="0014645C">
        <w:rPr>
          <w:rFonts w:ascii="Verdana" w:hAnsi="Verdana"/>
          <w:sz w:val="16"/>
          <w:szCs w:val="16"/>
          <w:lang w:val="sk-SK" w:eastAsia="cs-CZ"/>
        </w:rPr>
        <w:t>riaditeľ odboru operačného programu Efektívna verejná správa</w:t>
      </w:r>
    </w:p>
    <w:p w14:paraId="6DFC7CD9" w14:textId="4B418024"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ins w:id="8" w:author="Miruška Hrabčáková" w:date="2019-01-30T08:06:00Z">
        <w:r w:rsidR="00AE4ED7">
          <w:rPr>
            <w:rFonts w:ascii="Verdana" w:hAnsi="Verdana"/>
            <w:sz w:val="16"/>
            <w:szCs w:val="16"/>
            <w:lang w:val="sk-SK" w:eastAsia="cs-CZ"/>
          </w:rPr>
          <w:t>3</w:t>
        </w:r>
      </w:ins>
      <w:r w:rsidR="00711BE1">
        <w:rPr>
          <w:rFonts w:ascii="Verdana" w:hAnsi="Verdana"/>
          <w:sz w:val="16"/>
          <w:szCs w:val="16"/>
          <w:lang w:val="sk-SK" w:eastAsia="cs-CZ"/>
        </w:rPr>
        <w:t>1</w:t>
      </w:r>
      <w:del w:id="9" w:author="Miruška Hrabčáková" w:date="2019-01-18T13:59:00Z">
        <w:r w:rsidR="00711BE1" w:rsidDel="000B5862">
          <w:rPr>
            <w:rFonts w:ascii="Verdana" w:hAnsi="Verdana"/>
            <w:sz w:val="16"/>
            <w:szCs w:val="16"/>
            <w:lang w:val="sk-SK" w:eastAsia="cs-CZ"/>
          </w:rPr>
          <w:delText>3</w:delText>
        </w:r>
      </w:del>
      <w:r w:rsidR="00B67260" w:rsidRPr="0014645C">
        <w:rPr>
          <w:rFonts w:ascii="Verdana" w:hAnsi="Verdana"/>
          <w:sz w:val="16"/>
          <w:szCs w:val="16"/>
          <w:lang w:val="sk-SK" w:eastAsia="cs-CZ"/>
        </w:rPr>
        <w:t xml:space="preserve">. </w:t>
      </w:r>
      <w:ins w:id="10" w:author="Miruška Hrabčáková" w:date="2019-01-18T13:59:00Z">
        <w:r w:rsidR="000B5862">
          <w:rPr>
            <w:rFonts w:ascii="Verdana" w:hAnsi="Verdana"/>
            <w:sz w:val="16"/>
            <w:szCs w:val="16"/>
            <w:lang w:val="sk-SK" w:eastAsia="cs-CZ"/>
          </w:rPr>
          <w:t>0</w:t>
        </w:r>
      </w:ins>
      <w:r w:rsidR="00AD46DA">
        <w:rPr>
          <w:rFonts w:ascii="Verdana" w:hAnsi="Verdana"/>
          <w:sz w:val="16"/>
          <w:szCs w:val="16"/>
          <w:lang w:val="sk-SK" w:eastAsia="cs-CZ"/>
        </w:rPr>
        <w:t>1</w:t>
      </w:r>
      <w:del w:id="11" w:author="Miruška Hrabčáková" w:date="2019-01-18T13:59:00Z">
        <w:r w:rsidR="00711BE1" w:rsidDel="000B5862">
          <w:rPr>
            <w:rFonts w:ascii="Verdana" w:hAnsi="Verdana"/>
            <w:sz w:val="16"/>
            <w:szCs w:val="16"/>
            <w:lang w:val="sk-SK" w:eastAsia="cs-CZ"/>
          </w:rPr>
          <w:delText>2</w:delText>
        </w:r>
      </w:del>
      <w:r w:rsidR="00B67260" w:rsidRPr="0014645C">
        <w:rPr>
          <w:rFonts w:ascii="Verdana" w:hAnsi="Verdana"/>
          <w:sz w:val="16"/>
          <w:szCs w:val="16"/>
          <w:lang w:val="sk-SK" w:eastAsia="cs-CZ"/>
        </w:rPr>
        <w:t>. 201</w:t>
      </w:r>
      <w:del w:id="12" w:author="Miruška Hrabčáková" w:date="2019-01-18T13:59:00Z">
        <w:r w:rsidR="00445ABA" w:rsidRPr="0014645C" w:rsidDel="000B5862">
          <w:rPr>
            <w:rFonts w:ascii="Verdana" w:hAnsi="Verdana"/>
            <w:sz w:val="16"/>
            <w:szCs w:val="16"/>
            <w:lang w:val="sk-SK" w:eastAsia="cs-CZ"/>
          </w:rPr>
          <w:delText>8</w:delText>
        </w:r>
      </w:del>
      <w:ins w:id="13" w:author="Miruška Hrabčáková" w:date="2019-01-18T13:59:00Z">
        <w:r w:rsidR="000B5862">
          <w:rPr>
            <w:rFonts w:ascii="Verdana" w:hAnsi="Verdana"/>
            <w:sz w:val="16"/>
            <w:szCs w:val="16"/>
            <w:lang w:val="sk-SK" w:eastAsia="cs-CZ"/>
          </w:rPr>
          <w:t>9</w:t>
        </w:r>
      </w:ins>
    </w:p>
    <w:p w14:paraId="0A4E8C78"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p>
    <w:p w14:paraId="026F7FFC" w14:textId="77777777" w:rsidR="00B715FA" w:rsidRPr="0014645C" w:rsidRDefault="00B715FA" w:rsidP="00B715FA">
      <w:pPr>
        <w:tabs>
          <w:tab w:val="left" w:pos="1134"/>
        </w:tabs>
        <w:spacing w:line="360" w:lineRule="auto"/>
        <w:ind w:left="426" w:hanging="426"/>
        <w:rPr>
          <w:rFonts w:ascii="Verdana" w:hAnsi="Verdana"/>
          <w:sz w:val="16"/>
          <w:szCs w:val="16"/>
          <w:lang w:val="sk-SK" w:eastAsia="cs-CZ"/>
        </w:rPr>
      </w:pPr>
      <w:r w:rsidRPr="0014645C">
        <w:rPr>
          <w:rFonts w:ascii="Verdana" w:hAnsi="Verdana"/>
          <w:sz w:val="16"/>
          <w:szCs w:val="16"/>
          <w:lang w:val="sk-SK" w:eastAsia="cs-CZ"/>
        </w:rPr>
        <w:t>Schválil:</w:t>
      </w:r>
    </w:p>
    <w:p w14:paraId="0A8D965B" w14:textId="2AA802C0" w:rsidR="00B715FA" w:rsidRPr="0014645C" w:rsidRDefault="005408D8" w:rsidP="00B715FA">
      <w:pPr>
        <w:tabs>
          <w:tab w:val="left" w:pos="6804"/>
        </w:tabs>
        <w:spacing w:line="360" w:lineRule="auto"/>
        <w:rPr>
          <w:rFonts w:ascii="Verdana" w:hAnsi="Verdana"/>
          <w:sz w:val="16"/>
          <w:szCs w:val="16"/>
          <w:lang w:val="sk-SK" w:eastAsia="cs-CZ"/>
        </w:rPr>
      </w:pPr>
      <w:r w:rsidRPr="0014645C">
        <w:rPr>
          <w:rFonts w:ascii="Verdana" w:hAnsi="Verdana"/>
          <w:sz w:val="16"/>
          <w:szCs w:val="16"/>
          <w:lang w:val="sk-SK" w:eastAsia="cs-CZ"/>
        </w:rPr>
        <w:t>JUD</w:t>
      </w:r>
      <w:r w:rsidR="00B715FA" w:rsidRPr="0014645C">
        <w:rPr>
          <w:rFonts w:ascii="Verdana" w:hAnsi="Verdana"/>
          <w:sz w:val="16"/>
          <w:szCs w:val="16"/>
          <w:lang w:val="sk-SK" w:eastAsia="cs-CZ"/>
        </w:rPr>
        <w:t xml:space="preserve">r. </w:t>
      </w:r>
      <w:r w:rsidRPr="0014645C">
        <w:rPr>
          <w:rFonts w:ascii="Verdana" w:hAnsi="Verdana"/>
          <w:sz w:val="16"/>
          <w:szCs w:val="16"/>
          <w:lang w:val="sk-SK" w:eastAsia="cs-CZ"/>
        </w:rPr>
        <w:t>Adela Danišková</w:t>
      </w:r>
      <w:r w:rsidR="00B715FA" w:rsidRPr="0014645C">
        <w:rPr>
          <w:rFonts w:ascii="Verdana" w:hAnsi="Verdana"/>
          <w:sz w:val="16"/>
          <w:szCs w:val="16"/>
          <w:lang w:val="sk-SK" w:eastAsia="cs-CZ"/>
        </w:rPr>
        <w:tab/>
        <w:t>..............................</w:t>
      </w:r>
    </w:p>
    <w:p w14:paraId="74CDD030" w14:textId="77777777"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generálna riaditeľka sekcie európskych programov</w:t>
      </w:r>
      <w:r w:rsidRPr="0014645C">
        <w:rPr>
          <w:rFonts w:ascii="Verdana" w:hAnsi="Verdana"/>
          <w:sz w:val="16"/>
          <w:szCs w:val="16"/>
          <w:lang w:val="sk-SK" w:eastAsia="cs-CZ"/>
        </w:rPr>
        <w:tab/>
      </w:r>
      <w:r w:rsidRPr="0014645C">
        <w:rPr>
          <w:rFonts w:ascii="Verdana" w:hAnsi="Verdana"/>
          <w:sz w:val="16"/>
          <w:szCs w:val="16"/>
          <w:lang w:val="sk-SK" w:eastAsia="cs-CZ"/>
        </w:rPr>
        <w:tab/>
      </w:r>
      <w:r w:rsidRPr="0014645C">
        <w:rPr>
          <w:rFonts w:ascii="Verdana" w:hAnsi="Verdana"/>
          <w:sz w:val="16"/>
          <w:szCs w:val="16"/>
          <w:lang w:val="sk-SK" w:eastAsia="cs-CZ"/>
        </w:rPr>
        <w:tab/>
      </w:r>
    </w:p>
    <w:p w14:paraId="16B8BBF0" w14:textId="19D2C913" w:rsidR="00B715FA" w:rsidRPr="0014645C" w:rsidRDefault="00B715FA" w:rsidP="00B715FA">
      <w:pPr>
        <w:spacing w:line="360" w:lineRule="auto"/>
        <w:rPr>
          <w:rFonts w:ascii="Verdana" w:hAnsi="Verdana"/>
          <w:sz w:val="16"/>
          <w:szCs w:val="16"/>
          <w:lang w:val="sk-SK" w:eastAsia="cs-CZ"/>
        </w:rPr>
      </w:pPr>
      <w:r w:rsidRPr="0014645C">
        <w:rPr>
          <w:rFonts w:ascii="Verdana" w:hAnsi="Verdana"/>
          <w:sz w:val="16"/>
          <w:szCs w:val="16"/>
          <w:lang w:val="sk-SK" w:eastAsia="cs-CZ"/>
        </w:rPr>
        <w:t>Dátum:</w:t>
      </w:r>
      <w:ins w:id="14" w:author="Miruška Hrabčáková" w:date="2019-01-30T08:06:00Z">
        <w:r w:rsidR="00AE4ED7">
          <w:rPr>
            <w:rFonts w:ascii="Verdana" w:hAnsi="Verdana"/>
            <w:sz w:val="16"/>
            <w:szCs w:val="16"/>
            <w:lang w:val="sk-SK" w:eastAsia="cs-CZ"/>
          </w:rPr>
          <w:t>3</w:t>
        </w:r>
      </w:ins>
      <w:r w:rsidR="00711BE1">
        <w:rPr>
          <w:rFonts w:ascii="Verdana" w:hAnsi="Verdana"/>
          <w:sz w:val="16"/>
          <w:szCs w:val="16"/>
          <w:lang w:val="sk-SK" w:eastAsia="cs-CZ"/>
        </w:rPr>
        <w:t>1</w:t>
      </w:r>
      <w:del w:id="15" w:author="Miruška Hrabčáková" w:date="2019-01-18T13:59:00Z">
        <w:r w:rsidR="00711BE1" w:rsidDel="000B5862">
          <w:rPr>
            <w:rFonts w:ascii="Verdana" w:hAnsi="Verdana"/>
            <w:sz w:val="16"/>
            <w:szCs w:val="16"/>
            <w:lang w:val="sk-SK" w:eastAsia="cs-CZ"/>
          </w:rPr>
          <w:delText>3</w:delText>
        </w:r>
      </w:del>
      <w:r w:rsidR="00B67260" w:rsidRPr="0014645C">
        <w:rPr>
          <w:rFonts w:ascii="Verdana" w:hAnsi="Verdana"/>
          <w:sz w:val="16"/>
          <w:szCs w:val="16"/>
          <w:lang w:val="sk-SK" w:eastAsia="cs-CZ"/>
        </w:rPr>
        <w:t xml:space="preserve">. </w:t>
      </w:r>
      <w:ins w:id="16" w:author="Miruška Hrabčáková" w:date="2019-01-18T13:59:00Z">
        <w:r w:rsidR="000B5862">
          <w:rPr>
            <w:rFonts w:ascii="Verdana" w:hAnsi="Verdana"/>
            <w:sz w:val="16"/>
            <w:szCs w:val="16"/>
            <w:lang w:val="sk-SK" w:eastAsia="cs-CZ"/>
          </w:rPr>
          <w:t>0</w:t>
        </w:r>
      </w:ins>
      <w:r w:rsidR="00AD46DA">
        <w:rPr>
          <w:rFonts w:ascii="Verdana" w:hAnsi="Verdana"/>
          <w:sz w:val="16"/>
          <w:szCs w:val="16"/>
          <w:lang w:val="sk-SK" w:eastAsia="cs-CZ"/>
        </w:rPr>
        <w:t>1</w:t>
      </w:r>
      <w:del w:id="17" w:author="Miruška Hrabčáková" w:date="2019-01-18T13:59:00Z">
        <w:r w:rsidR="00711BE1" w:rsidDel="000B5862">
          <w:rPr>
            <w:rFonts w:ascii="Verdana" w:hAnsi="Verdana"/>
            <w:sz w:val="16"/>
            <w:szCs w:val="16"/>
            <w:lang w:val="sk-SK" w:eastAsia="cs-CZ"/>
          </w:rPr>
          <w:delText>2</w:delText>
        </w:r>
      </w:del>
      <w:r w:rsidR="00B67260" w:rsidRPr="0014645C">
        <w:rPr>
          <w:rFonts w:ascii="Verdana" w:hAnsi="Verdana"/>
          <w:sz w:val="16"/>
          <w:szCs w:val="16"/>
          <w:lang w:val="sk-SK" w:eastAsia="cs-CZ"/>
        </w:rPr>
        <w:t>. 201</w:t>
      </w:r>
      <w:del w:id="18" w:author="Miruška Hrabčáková" w:date="2019-01-18T13:59:00Z">
        <w:r w:rsidR="00445ABA" w:rsidRPr="0014645C" w:rsidDel="000B5862">
          <w:rPr>
            <w:rFonts w:ascii="Verdana" w:hAnsi="Verdana"/>
            <w:sz w:val="16"/>
            <w:szCs w:val="16"/>
            <w:lang w:val="sk-SK" w:eastAsia="cs-CZ"/>
          </w:rPr>
          <w:delText>8</w:delText>
        </w:r>
      </w:del>
      <w:ins w:id="19" w:author="Miruška Hrabčáková" w:date="2019-01-18T13:59:00Z">
        <w:r w:rsidR="000B5862">
          <w:rPr>
            <w:rFonts w:ascii="Verdana" w:hAnsi="Verdana"/>
            <w:sz w:val="16"/>
            <w:szCs w:val="16"/>
            <w:lang w:val="sk-SK" w:eastAsia="cs-CZ"/>
          </w:rPr>
          <w:t>9</w:t>
        </w:r>
      </w:ins>
    </w:p>
    <w:p w14:paraId="4524BEBE" w14:textId="77777777" w:rsidR="003E3B20" w:rsidRPr="0014645C" w:rsidRDefault="00B715FA" w:rsidP="00B715FA">
      <w:pPr>
        <w:tabs>
          <w:tab w:val="center" w:pos="4536"/>
          <w:tab w:val="right" w:pos="9072"/>
        </w:tabs>
        <w:rPr>
          <w:rFonts w:ascii="Verdana" w:hAnsi="Verdana"/>
          <w:sz w:val="16"/>
          <w:szCs w:val="16"/>
          <w:lang w:val="sk-SK" w:eastAsia="cs-CZ"/>
        </w:rPr>
      </w:pPr>
      <w:r w:rsidRPr="0014645C">
        <w:rPr>
          <w:rFonts w:ascii="Verdana" w:hAnsi="Verdana"/>
          <w:sz w:val="16"/>
          <w:szCs w:val="16"/>
          <w:lang w:val="sk-SK" w:eastAsia="cs-CZ"/>
        </w:rPr>
        <w:tab/>
      </w:r>
    </w:p>
    <w:p w14:paraId="768839A1" w14:textId="7BD94503" w:rsidR="00B715FA" w:rsidRPr="0014645C" w:rsidRDefault="003E3B20" w:rsidP="00874735">
      <w:pPr>
        <w:tabs>
          <w:tab w:val="center" w:pos="4536"/>
          <w:tab w:val="right" w:pos="9072"/>
        </w:tabs>
        <w:jc w:val="center"/>
        <w:rPr>
          <w:rFonts w:ascii="Verdana" w:hAnsi="Verdana"/>
          <w:sz w:val="16"/>
          <w:szCs w:val="16"/>
          <w:lang w:val="sk-SK" w:eastAsia="cs-CZ"/>
        </w:rPr>
      </w:pPr>
      <w:r w:rsidRPr="0014645C">
        <w:rPr>
          <w:rFonts w:ascii="Verdana" w:hAnsi="Verdana"/>
          <w:sz w:val="16"/>
          <w:szCs w:val="16"/>
          <w:lang w:val="sk-SK" w:eastAsia="cs-CZ"/>
        </w:rPr>
        <w:t xml:space="preserve">Verzia: </w:t>
      </w:r>
      <w:ins w:id="20" w:author="Miruška Hrabčáková" w:date="2019-01-18T14:00:00Z">
        <w:r w:rsidR="00390802">
          <w:rPr>
            <w:rFonts w:ascii="Verdana" w:hAnsi="Verdana"/>
            <w:sz w:val="16"/>
            <w:szCs w:val="16"/>
            <w:lang w:val="sk-SK" w:eastAsia="cs-CZ"/>
          </w:rPr>
          <w:t>5</w:t>
        </w:r>
      </w:ins>
      <w:del w:id="21" w:author="Miruška Hrabčáková" w:date="2019-01-18T14:00:00Z">
        <w:r w:rsidR="00445ABA" w:rsidRPr="0014645C" w:rsidDel="00390802">
          <w:rPr>
            <w:rFonts w:ascii="Verdana" w:hAnsi="Verdana"/>
            <w:sz w:val="16"/>
            <w:szCs w:val="16"/>
            <w:lang w:val="sk-SK" w:eastAsia="cs-CZ"/>
          </w:rPr>
          <w:delText>4</w:delText>
        </w:r>
      </w:del>
      <w:r w:rsidR="00445ABA" w:rsidRPr="0014645C">
        <w:rPr>
          <w:rFonts w:ascii="Verdana" w:hAnsi="Verdana"/>
          <w:sz w:val="16"/>
          <w:szCs w:val="16"/>
          <w:lang w:val="sk-SK" w:eastAsia="cs-CZ"/>
        </w:rPr>
        <w:t>.</w:t>
      </w:r>
      <w:del w:id="22" w:author="Miruška Hrabčáková" w:date="2019-01-18T13:59:00Z">
        <w:r w:rsidR="00711BE1" w:rsidDel="000B5862">
          <w:rPr>
            <w:rFonts w:ascii="Verdana" w:hAnsi="Verdana"/>
            <w:sz w:val="16"/>
            <w:szCs w:val="16"/>
            <w:lang w:val="sk-SK" w:eastAsia="cs-CZ"/>
          </w:rPr>
          <w:delText>7</w:delText>
        </w:r>
      </w:del>
      <w:ins w:id="23" w:author="Miruška Hrabčáková" w:date="2019-01-18T14:00:00Z">
        <w:r w:rsidR="00390802">
          <w:rPr>
            <w:rFonts w:ascii="Verdana" w:hAnsi="Verdana"/>
            <w:sz w:val="16"/>
            <w:szCs w:val="16"/>
            <w:lang w:val="sk-SK" w:eastAsia="cs-CZ"/>
          </w:rPr>
          <w:t>0</w:t>
        </w:r>
      </w:ins>
      <w:r w:rsidRPr="0014645C">
        <w:rPr>
          <w:rFonts w:ascii="Verdana" w:hAnsi="Verdana"/>
          <w:sz w:val="16"/>
          <w:szCs w:val="16"/>
          <w:lang w:val="sk-SK" w:eastAsia="cs-CZ"/>
        </w:rPr>
        <w:t>; platnosť od:</w:t>
      </w:r>
      <w:ins w:id="24" w:author="Miruška Hrabčáková" w:date="2019-01-30T08:06:00Z">
        <w:r w:rsidR="00AE4ED7">
          <w:rPr>
            <w:rFonts w:ascii="Verdana" w:hAnsi="Verdana"/>
            <w:sz w:val="16"/>
            <w:szCs w:val="16"/>
            <w:lang w:val="sk-SK" w:eastAsia="cs-CZ"/>
          </w:rPr>
          <w:t>3</w:t>
        </w:r>
      </w:ins>
      <w:r w:rsidR="00711BE1">
        <w:rPr>
          <w:rFonts w:ascii="Verdana" w:hAnsi="Verdana"/>
          <w:sz w:val="16"/>
          <w:szCs w:val="16"/>
          <w:lang w:val="sk-SK" w:eastAsia="cs-CZ"/>
        </w:rPr>
        <w:t>1</w:t>
      </w:r>
      <w:del w:id="25" w:author="Miruška Hrabčáková" w:date="2019-01-18T13:59:00Z">
        <w:r w:rsidR="00711BE1" w:rsidDel="000B5862">
          <w:rPr>
            <w:rFonts w:ascii="Verdana" w:hAnsi="Verdana"/>
            <w:sz w:val="16"/>
            <w:szCs w:val="16"/>
            <w:lang w:val="sk-SK" w:eastAsia="cs-CZ"/>
          </w:rPr>
          <w:delText>3</w:delText>
        </w:r>
      </w:del>
      <w:r w:rsidR="00B67260" w:rsidRPr="0014645C">
        <w:rPr>
          <w:rFonts w:ascii="Verdana" w:hAnsi="Verdana"/>
          <w:sz w:val="16"/>
          <w:szCs w:val="16"/>
          <w:lang w:val="sk-SK" w:eastAsia="cs-CZ"/>
        </w:rPr>
        <w:t xml:space="preserve">. </w:t>
      </w:r>
      <w:ins w:id="26" w:author="Miruška Hrabčáková" w:date="2019-01-18T13:59:00Z">
        <w:r w:rsidR="000B5862">
          <w:rPr>
            <w:rFonts w:ascii="Verdana" w:hAnsi="Verdana"/>
            <w:sz w:val="16"/>
            <w:szCs w:val="16"/>
            <w:lang w:val="sk-SK" w:eastAsia="cs-CZ"/>
          </w:rPr>
          <w:t>0</w:t>
        </w:r>
      </w:ins>
      <w:r w:rsidR="001A4DE4">
        <w:rPr>
          <w:rFonts w:ascii="Verdana" w:hAnsi="Verdana"/>
          <w:sz w:val="16"/>
          <w:szCs w:val="16"/>
          <w:lang w:val="sk-SK" w:eastAsia="cs-CZ"/>
        </w:rPr>
        <w:t>1</w:t>
      </w:r>
      <w:del w:id="27" w:author="Miruška Hrabčáková" w:date="2019-01-18T13:59:00Z">
        <w:r w:rsidR="00711BE1" w:rsidDel="000B5862">
          <w:rPr>
            <w:rFonts w:ascii="Verdana" w:hAnsi="Verdana"/>
            <w:sz w:val="16"/>
            <w:szCs w:val="16"/>
            <w:lang w:val="sk-SK" w:eastAsia="cs-CZ"/>
          </w:rPr>
          <w:delText>2</w:delText>
        </w:r>
      </w:del>
      <w:r w:rsidR="00B67260" w:rsidRPr="0014645C">
        <w:rPr>
          <w:rFonts w:ascii="Verdana" w:hAnsi="Verdana"/>
          <w:sz w:val="16"/>
          <w:szCs w:val="16"/>
          <w:lang w:val="sk-SK" w:eastAsia="cs-CZ"/>
        </w:rPr>
        <w:t>. 201</w:t>
      </w:r>
      <w:del w:id="28" w:author="Miruška Hrabčáková" w:date="2019-01-18T13:59:00Z">
        <w:r w:rsidR="00445ABA" w:rsidRPr="0014645C" w:rsidDel="000B5862">
          <w:rPr>
            <w:rFonts w:ascii="Verdana" w:hAnsi="Verdana"/>
            <w:sz w:val="16"/>
            <w:szCs w:val="16"/>
            <w:lang w:val="sk-SK" w:eastAsia="cs-CZ"/>
          </w:rPr>
          <w:delText>8</w:delText>
        </w:r>
      </w:del>
      <w:ins w:id="29" w:author="Miruška Hrabčáková" w:date="2019-01-18T13:59:00Z">
        <w:r w:rsidR="000B5862">
          <w:rPr>
            <w:rFonts w:ascii="Verdana" w:hAnsi="Verdana"/>
            <w:sz w:val="16"/>
            <w:szCs w:val="16"/>
            <w:lang w:val="sk-SK" w:eastAsia="cs-CZ"/>
          </w:rPr>
          <w:t>9</w:t>
        </w:r>
      </w:ins>
      <w:r w:rsidRPr="0014645C">
        <w:rPr>
          <w:rFonts w:ascii="Verdana" w:hAnsi="Verdana"/>
          <w:sz w:val="16"/>
          <w:szCs w:val="16"/>
          <w:lang w:val="sk-SK" w:eastAsia="cs-CZ"/>
        </w:rPr>
        <w:t>, účinnosť od:</w:t>
      </w:r>
      <w:ins w:id="30" w:author="Miruška Hrabčáková" w:date="2019-01-30T08:06:00Z">
        <w:r w:rsidR="00AE4ED7">
          <w:rPr>
            <w:rFonts w:ascii="Verdana" w:hAnsi="Verdana"/>
            <w:sz w:val="16"/>
            <w:szCs w:val="16"/>
            <w:lang w:val="sk-SK" w:eastAsia="cs-CZ"/>
          </w:rPr>
          <w:t>3</w:t>
        </w:r>
      </w:ins>
      <w:r w:rsidR="00711BE1">
        <w:rPr>
          <w:rFonts w:ascii="Verdana" w:hAnsi="Verdana"/>
          <w:sz w:val="16"/>
          <w:szCs w:val="16"/>
          <w:lang w:val="sk-SK" w:eastAsia="cs-CZ"/>
        </w:rPr>
        <w:t>1</w:t>
      </w:r>
      <w:del w:id="31" w:author="Miruška Hrabčáková" w:date="2019-01-18T13:59:00Z">
        <w:r w:rsidR="00711BE1" w:rsidDel="000B5862">
          <w:rPr>
            <w:rFonts w:ascii="Verdana" w:hAnsi="Verdana"/>
            <w:sz w:val="16"/>
            <w:szCs w:val="16"/>
            <w:lang w:val="sk-SK" w:eastAsia="cs-CZ"/>
          </w:rPr>
          <w:delText>3</w:delText>
        </w:r>
      </w:del>
      <w:r w:rsidR="00B13656" w:rsidRPr="0014645C">
        <w:rPr>
          <w:rFonts w:ascii="Verdana" w:hAnsi="Verdana"/>
          <w:sz w:val="16"/>
          <w:szCs w:val="16"/>
          <w:lang w:val="sk-SK" w:eastAsia="cs-CZ"/>
        </w:rPr>
        <w:t xml:space="preserve">. </w:t>
      </w:r>
      <w:ins w:id="32" w:author="Miruška Hrabčáková" w:date="2019-01-18T14:00:00Z">
        <w:r w:rsidR="000B5862">
          <w:rPr>
            <w:rFonts w:ascii="Verdana" w:hAnsi="Verdana"/>
            <w:sz w:val="16"/>
            <w:szCs w:val="16"/>
            <w:lang w:val="sk-SK" w:eastAsia="cs-CZ"/>
          </w:rPr>
          <w:t>0</w:t>
        </w:r>
      </w:ins>
      <w:r w:rsidR="001A4DE4">
        <w:rPr>
          <w:rFonts w:ascii="Verdana" w:hAnsi="Verdana"/>
          <w:sz w:val="16"/>
          <w:szCs w:val="16"/>
          <w:lang w:val="sk-SK" w:eastAsia="cs-CZ"/>
        </w:rPr>
        <w:t>1</w:t>
      </w:r>
      <w:del w:id="33" w:author="Miruška Hrabčáková" w:date="2019-01-18T14:00:00Z">
        <w:r w:rsidR="00711BE1" w:rsidDel="000B5862">
          <w:rPr>
            <w:rFonts w:ascii="Verdana" w:hAnsi="Verdana"/>
            <w:sz w:val="16"/>
            <w:szCs w:val="16"/>
            <w:lang w:val="sk-SK" w:eastAsia="cs-CZ"/>
          </w:rPr>
          <w:delText>2</w:delText>
        </w:r>
      </w:del>
      <w:r w:rsidR="00B13656" w:rsidRPr="0014645C">
        <w:rPr>
          <w:rFonts w:ascii="Verdana" w:hAnsi="Verdana"/>
          <w:sz w:val="16"/>
          <w:szCs w:val="16"/>
          <w:lang w:val="sk-SK" w:eastAsia="cs-CZ"/>
        </w:rPr>
        <w:t>. 201</w:t>
      </w:r>
      <w:del w:id="34" w:author="Miruška Hrabčáková" w:date="2019-01-18T14:00:00Z">
        <w:r w:rsidR="00445ABA" w:rsidRPr="0014645C" w:rsidDel="000B5862">
          <w:rPr>
            <w:rFonts w:ascii="Verdana" w:hAnsi="Verdana"/>
            <w:sz w:val="16"/>
            <w:szCs w:val="16"/>
            <w:lang w:val="sk-SK" w:eastAsia="cs-CZ"/>
          </w:rPr>
          <w:delText>8</w:delText>
        </w:r>
      </w:del>
      <w:ins w:id="35" w:author="Miruška Hrabčáková" w:date="2019-01-18T14:00:00Z">
        <w:r w:rsidR="000B5862">
          <w:rPr>
            <w:rFonts w:ascii="Verdana" w:hAnsi="Verdana"/>
            <w:sz w:val="16"/>
            <w:szCs w:val="16"/>
            <w:lang w:val="sk-SK" w:eastAsia="cs-CZ"/>
          </w:rPr>
          <w:t>9</w:t>
        </w:r>
      </w:ins>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0B7DD63A" w14:textId="1BBEEA60" w:rsidR="00551D65" w:rsidRPr="0014645C" w:rsidRDefault="00551D65" w:rsidP="00551D65">
          <w:pPr>
            <w:pStyle w:val="Hlavikaobsahu"/>
            <w:spacing w:line="480" w:lineRule="auto"/>
            <w:rPr>
              <w:sz w:val="36"/>
              <w:szCs w:val="36"/>
              <w:lang w:val="sk-SK"/>
            </w:rPr>
          </w:pPr>
          <w:r w:rsidRPr="0014645C">
            <w:rPr>
              <w:sz w:val="36"/>
              <w:szCs w:val="36"/>
              <w:lang w:val="sk-SK"/>
            </w:rPr>
            <w:t>Obsah</w:t>
          </w:r>
        </w:p>
        <w:p w14:paraId="114B94C5" w14:textId="77777777" w:rsidR="00FA7A4F" w:rsidRPr="0014645C" w:rsidRDefault="00551D65">
          <w:pPr>
            <w:pStyle w:val="Obsah1"/>
            <w:rPr>
              <w:b w:val="0"/>
              <w:noProof/>
              <w:sz w:val="17"/>
              <w:szCs w:val="17"/>
              <w:lang w:val="sk-SK" w:eastAsia="sk-SK"/>
            </w:rPr>
          </w:pPr>
          <w:r w:rsidRPr="0014645C">
            <w:rPr>
              <w:sz w:val="17"/>
              <w:szCs w:val="17"/>
              <w:lang w:val="sk-SK"/>
            </w:rPr>
            <w:fldChar w:fldCharType="begin"/>
          </w:r>
          <w:r w:rsidRPr="0014645C">
            <w:rPr>
              <w:sz w:val="17"/>
              <w:szCs w:val="17"/>
              <w:lang w:val="sk-SK"/>
            </w:rPr>
            <w:instrText xml:space="preserve"> TOC \o "1-3" \h \z \u </w:instrText>
          </w:r>
          <w:r w:rsidRPr="0014645C">
            <w:rPr>
              <w:sz w:val="17"/>
              <w:szCs w:val="17"/>
              <w:lang w:val="sk-SK"/>
            </w:rPr>
            <w:fldChar w:fldCharType="separate"/>
          </w:r>
          <w:hyperlink w:anchor="_Toc458515635" w:history="1">
            <w:r w:rsidR="00FA7A4F" w:rsidRPr="0014645C">
              <w:rPr>
                <w:rStyle w:val="Hypertextovprepojenie"/>
                <w:b w:val="0"/>
                <w:noProof/>
                <w:sz w:val="17"/>
                <w:szCs w:val="17"/>
                <w:lang w:val="sk-SK"/>
              </w:rPr>
              <w:t>1.</w:t>
            </w:r>
            <w:r w:rsidR="00FA7A4F" w:rsidRPr="0014645C">
              <w:rPr>
                <w:b w:val="0"/>
                <w:noProof/>
                <w:sz w:val="17"/>
                <w:szCs w:val="17"/>
                <w:lang w:val="sk-SK" w:eastAsia="sk-SK"/>
              </w:rPr>
              <w:tab/>
            </w:r>
            <w:r w:rsidR="00FA7A4F" w:rsidRPr="0014645C">
              <w:rPr>
                <w:rStyle w:val="Hypertextovprepojenie"/>
                <w:b w:val="0"/>
                <w:noProof/>
                <w:sz w:val="17"/>
                <w:szCs w:val="17"/>
                <w:lang w:val="sk-SK"/>
              </w:rPr>
              <w:t>Všeobecné informácie</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_Toc458515635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5</w:t>
            </w:r>
            <w:r w:rsidR="00FA7A4F" w:rsidRPr="0014645C">
              <w:rPr>
                <w:b w:val="0"/>
                <w:noProof/>
                <w:webHidden/>
                <w:sz w:val="17"/>
                <w:szCs w:val="17"/>
                <w:lang w:val="sk-SK"/>
              </w:rPr>
              <w:fldChar w:fldCharType="end"/>
            </w:r>
          </w:hyperlink>
        </w:p>
        <w:p w14:paraId="1B970D61" w14:textId="77777777" w:rsidR="00FA7A4F" w:rsidRPr="0014645C" w:rsidRDefault="00641D08" w:rsidP="003E1DAA">
          <w:pPr>
            <w:pStyle w:val="Obsah2"/>
            <w:rPr>
              <w:sz w:val="17"/>
              <w:szCs w:val="17"/>
              <w:lang w:eastAsia="sk-SK"/>
            </w:rPr>
          </w:pPr>
          <w:hyperlink w:anchor="_Toc458515636" w:history="1">
            <w:r w:rsidR="00FA7A4F" w:rsidRPr="0014645C">
              <w:rPr>
                <w:rStyle w:val="Hypertextovprepojenie"/>
                <w:sz w:val="17"/>
                <w:szCs w:val="17"/>
              </w:rPr>
              <w:t>1.1</w:t>
            </w:r>
            <w:r w:rsidR="00FA7A4F" w:rsidRPr="0014645C">
              <w:rPr>
                <w:sz w:val="17"/>
                <w:szCs w:val="17"/>
                <w:lang w:eastAsia="sk-SK"/>
              </w:rPr>
              <w:tab/>
            </w:r>
            <w:r w:rsidR="00FA7A4F" w:rsidRPr="0014645C">
              <w:rPr>
                <w:rStyle w:val="Hypertextovprepojenie"/>
                <w:sz w:val="17"/>
                <w:szCs w:val="17"/>
              </w:rPr>
              <w:t>Cieľ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_Toc458515636 \h </w:instrText>
            </w:r>
            <w:r w:rsidR="00FA7A4F" w:rsidRPr="0014645C">
              <w:rPr>
                <w:webHidden/>
                <w:sz w:val="17"/>
                <w:szCs w:val="17"/>
              </w:rPr>
            </w:r>
            <w:r w:rsidR="00FA7A4F" w:rsidRPr="0014645C">
              <w:rPr>
                <w:webHidden/>
                <w:sz w:val="17"/>
                <w:szCs w:val="17"/>
              </w:rPr>
              <w:fldChar w:fldCharType="separate"/>
            </w:r>
            <w:r w:rsidR="00E1641D">
              <w:rPr>
                <w:webHidden/>
                <w:sz w:val="17"/>
                <w:szCs w:val="17"/>
              </w:rPr>
              <w:t>5</w:t>
            </w:r>
            <w:r w:rsidR="00FA7A4F" w:rsidRPr="0014645C">
              <w:rPr>
                <w:webHidden/>
                <w:sz w:val="17"/>
                <w:szCs w:val="17"/>
              </w:rPr>
              <w:fldChar w:fldCharType="end"/>
            </w:r>
          </w:hyperlink>
        </w:p>
        <w:p w14:paraId="0CE9047A" w14:textId="77777777" w:rsidR="00FA7A4F" w:rsidRPr="0014645C" w:rsidRDefault="00641D08" w:rsidP="003E1DAA">
          <w:pPr>
            <w:pStyle w:val="Obsah2"/>
            <w:rPr>
              <w:sz w:val="17"/>
              <w:szCs w:val="17"/>
              <w:lang w:eastAsia="sk-SK"/>
            </w:rPr>
          </w:pPr>
          <w:hyperlink w:anchor="_Toc458515637" w:history="1">
            <w:r w:rsidR="00FA7A4F" w:rsidRPr="0014645C">
              <w:rPr>
                <w:rStyle w:val="Hypertextovprepojenie"/>
                <w:sz w:val="17"/>
                <w:szCs w:val="17"/>
              </w:rPr>
              <w:t>1.2</w:t>
            </w:r>
            <w:r w:rsidR="00FA7A4F" w:rsidRPr="0014645C">
              <w:rPr>
                <w:sz w:val="17"/>
                <w:szCs w:val="17"/>
                <w:lang w:eastAsia="sk-SK"/>
              </w:rPr>
              <w:tab/>
            </w:r>
            <w:r w:rsidR="00FA7A4F" w:rsidRPr="0014645C">
              <w:rPr>
                <w:rStyle w:val="Hypertextovprepojenie"/>
                <w:sz w:val="17"/>
                <w:szCs w:val="17"/>
              </w:rPr>
              <w:t>Platnosť príručky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_Toc458515637 \h </w:instrText>
            </w:r>
            <w:r w:rsidR="00FA7A4F" w:rsidRPr="0014645C">
              <w:rPr>
                <w:webHidden/>
                <w:sz w:val="17"/>
                <w:szCs w:val="17"/>
              </w:rPr>
            </w:r>
            <w:r w:rsidR="00FA7A4F" w:rsidRPr="0014645C">
              <w:rPr>
                <w:webHidden/>
                <w:sz w:val="17"/>
                <w:szCs w:val="17"/>
              </w:rPr>
              <w:fldChar w:fldCharType="separate"/>
            </w:r>
            <w:r w:rsidR="00E1641D">
              <w:rPr>
                <w:webHidden/>
                <w:sz w:val="17"/>
                <w:szCs w:val="17"/>
              </w:rPr>
              <w:t>5</w:t>
            </w:r>
            <w:r w:rsidR="00FA7A4F" w:rsidRPr="0014645C">
              <w:rPr>
                <w:webHidden/>
                <w:sz w:val="17"/>
                <w:szCs w:val="17"/>
              </w:rPr>
              <w:fldChar w:fldCharType="end"/>
            </w:r>
          </w:hyperlink>
        </w:p>
        <w:p w14:paraId="625D85AC" w14:textId="77777777" w:rsidR="00FA7A4F" w:rsidRPr="0014645C" w:rsidRDefault="00641D08" w:rsidP="003E1DAA">
          <w:pPr>
            <w:pStyle w:val="Obsah2"/>
            <w:rPr>
              <w:sz w:val="17"/>
              <w:szCs w:val="17"/>
              <w:lang w:eastAsia="sk-SK"/>
            </w:rPr>
          </w:pPr>
          <w:hyperlink w:anchor="_Toc458515638" w:history="1">
            <w:r w:rsidR="00FA7A4F" w:rsidRPr="0014645C">
              <w:rPr>
                <w:rStyle w:val="Hypertextovprepojenie"/>
                <w:sz w:val="17"/>
                <w:szCs w:val="17"/>
              </w:rPr>
              <w:t>1.3</w:t>
            </w:r>
            <w:r w:rsidR="00FA7A4F" w:rsidRPr="0014645C">
              <w:rPr>
                <w:sz w:val="17"/>
                <w:szCs w:val="17"/>
                <w:lang w:eastAsia="sk-SK"/>
              </w:rPr>
              <w:tab/>
            </w:r>
            <w:r w:rsidR="00FA7A4F" w:rsidRPr="0014645C">
              <w:rPr>
                <w:rStyle w:val="Hypertextovprepojenie"/>
                <w:sz w:val="17"/>
                <w:szCs w:val="17"/>
              </w:rPr>
              <w:t>Definícia pojmov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_Toc458515638 \h </w:instrText>
            </w:r>
            <w:r w:rsidR="00FA7A4F" w:rsidRPr="0014645C">
              <w:rPr>
                <w:webHidden/>
                <w:sz w:val="17"/>
                <w:szCs w:val="17"/>
              </w:rPr>
            </w:r>
            <w:r w:rsidR="00FA7A4F" w:rsidRPr="0014645C">
              <w:rPr>
                <w:webHidden/>
                <w:sz w:val="17"/>
                <w:szCs w:val="17"/>
              </w:rPr>
              <w:fldChar w:fldCharType="separate"/>
            </w:r>
            <w:r w:rsidR="00E1641D">
              <w:rPr>
                <w:webHidden/>
                <w:sz w:val="17"/>
                <w:szCs w:val="17"/>
              </w:rPr>
              <w:t>6</w:t>
            </w:r>
            <w:r w:rsidR="00FA7A4F" w:rsidRPr="0014645C">
              <w:rPr>
                <w:webHidden/>
                <w:sz w:val="17"/>
                <w:szCs w:val="17"/>
              </w:rPr>
              <w:fldChar w:fldCharType="end"/>
            </w:r>
          </w:hyperlink>
        </w:p>
        <w:p w14:paraId="38DE1105" w14:textId="169A25D0" w:rsidR="00FA7A4F" w:rsidRPr="0014645C" w:rsidRDefault="00641D08" w:rsidP="003E1DAA">
          <w:pPr>
            <w:pStyle w:val="Obsah2"/>
            <w:rPr>
              <w:sz w:val="17"/>
              <w:szCs w:val="17"/>
              <w:lang w:eastAsia="sk-SK"/>
            </w:rPr>
          </w:pPr>
          <w:hyperlink w:anchor="_Toc458515639" w:history="1">
            <w:r w:rsidR="00FA7A4F" w:rsidRPr="0014645C">
              <w:rPr>
                <w:rStyle w:val="Hypertextovprepojenie"/>
                <w:sz w:val="17"/>
                <w:szCs w:val="17"/>
              </w:rPr>
              <w:t>1.4</w:t>
            </w:r>
            <w:r w:rsidR="00FA7A4F" w:rsidRPr="0014645C">
              <w:rPr>
                <w:sz w:val="17"/>
                <w:szCs w:val="17"/>
                <w:lang w:eastAsia="sk-SK"/>
              </w:rPr>
              <w:tab/>
            </w:r>
            <w:r w:rsidR="00FA7A4F" w:rsidRPr="0014645C">
              <w:rPr>
                <w:rStyle w:val="Hypertextovprepojenie"/>
                <w:sz w:val="17"/>
                <w:szCs w:val="17"/>
              </w:rPr>
              <w:t>Použité skratky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_Toc458515639 \h </w:instrText>
            </w:r>
            <w:r w:rsidR="00FA7A4F" w:rsidRPr="0014645C">
              <w:rPr>
                <w:webHidden/>
                <w:sz w:val="17"/>
                <w:szCs w:val="17"/>
              </w:rPr>
            </w:r>
            <w:r w:rsidR="00FA7A4F" w:rsidRPr="0014645C">
              <w:rPr>
                <w:webHidden/>
                <w:sz w:val="17"/>
                <w:szCs w:val="17"/>
              </w:rPr>
              <w:fldChar w:fldCharType="separate"/>
            </w:r>
            <w:r w:rsidR="00E1641D">
              <w:rPr>
                <w:webHidden/>
                <w:sz w:val="17"/>
                <w:szCs w:val="17"/>
              </w:rPr>
              <w:t>14</w:t>
            </w:r>
            <w:r w:rsidR="00FA7A4F" w:rsidRPr="0014645C">
              <w:rPr>
                <w:webHidden/>
                <w:sz w:val="17"/>
                <w:szCs w:val="17"/>
              </w:rPr>
              <w:fldChar w:fldCharType="end"/>
            </w:r>
          </w:hyperlink>
        </w:p>
        <w:p w14:paraId="3A3FB81F" w14:textId="32A9647F" w:rsidR="00FA7A4F" w:rsidRPr="0014645C" w:rsidRDefault="00641D08" w:rsidP="003E1DAA">
          <w:pPr>
            <w:pStyle w:val="Obsah2"/>
            <w:rPr>
              <w:sz w:val="17"/>
              <w:szCs w:val="17"/>
              <w:lang w:eastAsia="sk-SK"/>
            </w:rPr>
          </w:pPr>
          <w:hyperlink w:anchor="_Toc458515640" w:history="1">
            <w:r w:rsidR="00FA7A4F" w:rsidRPr="0014645C">
              <w:rPr>
                <w:rStyle w:val="Hypertextovprepojenie"/>
                <w:sz w:val="17"/>
                <w:szCs w:val="17"/>
              </w:rPr>
              <w:t>1.5</w:t>
            </w:r>
            <w:r w:rsidR="00FA7A4F" w:rsidRPr="0014645C">
              <w:rPr>
                <w:sz w:val="17"/>
                <w:szCs w:val="17"/>
                <w:lang w:eastAsia="sk-SK"/>
              </w:rPr>
              <w:tab/>
            </w:r>
            <w:r w:rsidR="00FA7A4F" w:rsidRPr="0014645C">
              <w:rPr>
                <w:rStyle w:val="Hypertextovprepojenie"/>
                <w:sz w:val="17"/>
                <w:szCs w:val="17"/>
              </w:rPr>
              <w:t>Čo by mal každý záujemca o NFP vedieť a urobiť skôr,  než sa rozhodne stať žiadateľom</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_Toc458515640 \h </w:instrText>
            </w:r>
            <w:r w:rsidR="00FA7A4F" w:rsidRPr="0014645C">
              <w:rPr>
                <w:webHidden/>
                <w:sz w:val="17"/>
                <w:szCs w:val="17"/>
              </w:rPr>
            </w:r>
            <w:r w:rsidR="00FA7A4F" w:rsidRPr="0014645C">
              <w:rPr>
                <w:webHidden/>
                <w:sz w:val="17"/>
                <w:szCs w:val="17"/>
              </w:rPr>
              <w:fldChar w:fldCharType="separate"/>
            </w:r>
            <w:r w:rsidR="00E1641D">
              <w:rPr>
                <w:webHidden/>
                <w:sz w:val="17"/>
                <w:szCs w:val="17"/>
              </w:rPr>
              <w:t>15</w:t>
            </w:r>
            <w:r w:rsidR="00FA7A4F" w:rsidRPr="0014645C">
              <w:rPr>
                <w:webHidden/>
                <w:sz w:val="17"/>
                <w:szCs w:val="17"/>
              </w:rPr>
              <w:fldChar w:fldCharType="end"/>
            </w:r>
          </w:hyperlink>
        </w:p>
        <w:p w14:paraId="398745CB" w14:textId="77777777" w:rsidR="00FA7A4F" w:rsidRPr="0014645C" w:rsidRDefault="00641D08" w:rsidP="003E1DAA">
          <w:pPr>
            <w:pStyle w:val="Obsah3"/>
            <w:rPr>
              <w:noProof/>
              <w:sz w:val="17"/>
              <w:szCs w:val="17"/>
              <w:lang w:val="sk-SK" w:eastAsia="sk-SK"/>
            </w:rPr>
          </w:pPr>
          <w:hyperlink w:anchor="_Toc458515641" w:history="1">
            <w:r w:rsidR="00FA7A4F" w:rsidRPr="0014645C">
              <w:rPr>
                <w:rStyle w:val="Hypertextovprepojenie"/>
                <w:noProof/>
                <w:sz w:val="17"/>
                <w:szCs w:val="17"/>
                <w:lang w:val="sk-SK"/>
              </w:rPr>
              <w:t>1.5.1</w:t>
            </w:r>
            <w:r w:rsidR="00FA7A4F" w:rsidRPr="0014645C">
              <w:rPr>
                <w:noProof/>
                <w:sz w:val="17"/>
                <w:szCs w:val="17"/>
                <w:lang w:val="sk-SK" w:eastAsia="sk-SK"/>
              </w:rPr>
              <w:tab/>
            </w:r>
            <w:r w:rsidR="00FA7A4F" w:rsidRPr="0014645C">
              <w:rPr>
                <w:rStyle w:val="Hypertextovprepojenie"/>
                <w:noProof/>
                <w:sz w:val="17"/>
                <w:szCs w:val="17"/>
                <w:lang w:val="sk-SK"/>
              </w:rPr>
              <w:t>Výzva na dopytovo-orientované projekty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_Toc458515641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16</w:t>
            </w:r>
            <w:r w:rsidR="00FA7A4F" w:rsidRPr="0014645C">
              <w:rPr>
                <w:noProof/>
                <w:webHidden/>
                <w:sz w:val="17"/>
                <w:szCs w:val="17"/>
                <w:lang w:val="sk-SK"/>
              </w:rPr>
              <w:fldChar w:fldCharType="end"/>
            </w:r>
          </w:hyperlink>
        </w:p>
        <w:p w14:paraId="158D4FFF" w14:textId="1C1AB251" w:rsidR="00FA7A4F" w:rsidRPr="0014645C" w:rsidRDefault="00641D08" w:rsidP="003E1DAA">
          <w:pPr>
            <w:pStyle w:val="Obsah3"/>
            <w:rPr>
              <w:noProof/>
              <w:sz w:val="17"/>
              <w:szCs w:val="17"/>
              <w:lang w:val="sk-SK" w:eastAsia="sk-SK"/>
            </w:rPr>
          </w:pPr>
          <w:hyperlink w:anchor="_Toc458515642" w:history="1">
            <w:r w:rsidR="00FA7A4F" w:rsidRPr="0014645C">
              <w:rPr>
                <w:rStyle w:val="Hypertextovprepojenie"/>
                <w:noProof/>
                <w:sz w:val="17"/>
                <w:szCs w:val="17"/>
                <w:lang w:val="sk-SK"/>
              </w:rPr>
              <w:t>1.5.2</w:t>
            </w:r>
            <w:r w:rsidR="00FA7A4F" w:rsidRPr="0014645C">
              <w:rPr>
                <w:noProof/>
                <w:sz w:val="17"/>
                <w:szCs w:val="17"/>
                <w:lang w:val="sk-SK" w:eastAsia="sk-SK"/>
              </w:rPr>
              <w:tab/>
            </w:r>
            <w:r w:rsidR="00FA7A4F" w:rsidRPr="0014645C">
              <w:rPr>
                <w:rStyle w:val="Hypertextovprepojenie"/>
                <w:noProof/>
                <w:sz w:val="17"/>
                <w:szCs w:val="17"/>
                <w:lang w:val="sk-SK"/>
              </w:rPr>
              <w:t>Vyzvanie na národný projekt</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_Toc458515642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16</w:t>
            </w:r>
            <w:r w:rsidR="00FA7A4F" w:rsidRPr="0014645C">
              <w:rPr>
                <w:noProof/>
                <w:webHidden/>
                <w:sz w:val="17"/>
                <w:szCs w:val="17"/>
                <w:lang w:val="sk-SK"/>
              </w:rPr>
              <w:fldChar w:fldCharType="end"/>
            </w:r>
          </w:hyperlink>
        </w:p>
        <w:p w14:paraId="6942958B" w14:textId="77777777" w:rsidR="00FA7A4F" w:rsidRPr="0014645C" w:rsidRDefault="00641D08">
          <w:pPr>
            <w:pStyle w:val="Obsah1"/>
            <w:rPr>
              <w:b w:val="0"/>
              <w:noProof/>
              <w:sz w:val="17"/>
              <w:szCs w:val="17"/>
              <w:lang w:val="sk-SK" w:eastAsia="sk-SK"/>
            </w:rPr>
          </w:pPr>
          <w:hyperlink w:anchor="_Toc458515643" w:history="1">
            <w:r w:rsidR="00FA7A4F" w:rsidRPr="0014645C">
              <w:rPr>
                <w:rStyle w:val="Hypertextovprepojenie"/>
                <w:b w:val="0"/>
                <w:noProof/>
                <w:sz w:val="17"/>
                <w:szCs w:val="17"/>
                <w:lang w:val="sk-SK"/>
              </w:rPr>
              <w:t>2.</w:t>
            </w:r>
            <w:r w:rsidR="00FA7A4F" w:rsidRPr="0014645C">
              <w:rPr>
                <w:b w:val="0"/>
                <w:noProof/>
                <w:sz w:val="17"/>
                <w:szCs w:val="17"/>
                <w:lang w:val="sk-SK" w:eastAsia="sk-SK"/>
              </w:rPr>
              <w:tab/>
            </w:r>
            <w:r w:rsidR="00FA7A4F" w:rsidRPr="0014645C">
              <w:rPr>
                <w:rStyle w:val="Hypertextovprepojenie"/>
                <w:b w:val="0"/>
                <w:noProof/>
                <w:sz w:val="17"/>
                <w:szCs w:val="17"/>
                <w:lang w:val="sk-SK"/>
              </w:rPr>
              <w:t>Podmienky poskytnutia príspevku</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_Toc458515643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17</w:t>
            </w:r>
            <w:r w:rsidR="00FA7A4F" w:rsidRPr="0014645C">
              <w:rPr>
                <w:b w:val="0"/>
                <w:noProof/>
                <w:webHidden/>
                <w:sz w:val="17"/>
                <w:szCs w:val="17"/>
                <w:lang w:val="sk-SK"/>
              </w:rPr>
              <w:fldChar w:fldCharType="end"/>
            </w:r>
          </w:hyperlink>
        </w:p>
        <w:p w14:paraId="3A6FE045" w14:textId="77777777" w:rsidR="00FA7A4F" w:rsidRPr="0014645C" w:rsidRDefault="00641D08" w:rsidP="003E1DAA">
          <w:pPr>
            <w:pStyle w:val="Obsah2"/>
            <w:rPr>
              <w:sz w:val="17"/>
              <w:szCs w:val="17"/>
              <w:lang w:eastAsia="sk-SK"/>
            </w:rPr>
          </w:pPr>
          <w:hyperlink w:anchor="_Toc458515644" w:history="1">
            <w:r w:rsidR="00FA7A4F" w:rsidRPr="0014645C">
              <w:rPr>
                <w:rStyle w:val="Hypertextovprepojenie"/>
                <w:sz w:val="17"/>
                <w:szCs w:val="17"/>
              </w:rPr>
              <w:t>2.1</w:t>
            </w:r>
            <w:r w:rsidR="00FA7A4F" w:rsidRPr="0014645C">
              <w:rPr>
                <w:sz w:val="17"/>
                <w:szCs w:val="17"/>
                <w:lang w:eastAsia="sk-SK"/>
              </w:rPr>
              <w:tab/>
            </w:r>
            <w:r w:rsidR="00FA7A4F" w:rsidRPr="0014645C">
              <w:rPr>
                <w:rStyle w:val="Hypertextovprepojenie"/>
                <w:sz w:val="17"/>
                <w:szCs w:val="17"/>
              </w:rPr>
              <w:t>Oprávnenosť žiadateľa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_Toc458515644 \h </w:instrText>
            </w:r>
            <w:r w:rsidR="00FA7A4F" w:rsidRPr="0014645C">
              <w:rPr>
                <w:webHidden/>
                <w:sz w:val="17"/>
                <w:szCs w:val="17"/>
              </w:rPr>
            </w:r>
            <w:r w:rsidR="00FA7A4F" w:rsidRPr="0014645C">
              <w:rPr>
                <w:webHidden/>
                <w:sz w:val="17"/>
                <w:szCs w:val="17"/>
              </w:rPr>
              <w:fldChar w:fldCharType="separate"/>
            </w:r>
            <w:r w:rsidR="00E1641D">
              <w:rPr>
                <w:webHidden/>
                <w:sz w:val="17"/>
                <w:szCs w:val="17"/>
              </w:rPr>
              <w:t>18</w:t>
            </w:r>
            <w:r w:rsidR="00FA7A4F" w:rsidRPr="0014645C">
              <w:rPr>
                <w:webHidden/>
                <w:sz w:val="17"/>
                <w:szCs w:val="17"/>
              </w:rPr>
              <w:fldChar w:fldCharType="end"/>
            </w:r>
          </w:hyperlink>
        </w:p>
        <w:p w14:paraId="70FB8AAF" w14:textId="77777777" w:rsidR="00FA7A4F" w:rsidRPr="0014645C" w:rsidRDefault="00641D08" w:rsidP="003E1DAA">
          <w:pPr>
            <w:pStyle w:val="Obsah2"/>
            <w:rPr>
              <w:sz w:val="17"/>
              <w:szCs w:val="17"/>
              <w:lang w:eastAsia="sk-SK"/>
            </w:rPr>
          </w:pPr>
          <w:hyperlink w:anchor="_Toc458515645" w:history="1">
            <w:r w:rsidR="00FA7A4F" w:rsidRPr="0014645C">
              <w:rPr>
                <w:rStyle w:val="Hypertextovprepojenie"/>
                <w:sz w:val="17"/>
                <w:szCs w:val="17"/>
              </w:rPr>
              <w:t>2.2</w:t>
            </w:r>
            <w:r w:rsidR="00FA7A4F" w:rsidRPr="0014645C">
              <w:rPr>
                <w:sz w:val="17"/>
                <w:szCs w:val="17"/>
                <w:lang w:eastAsia="sk-SK"/>
              </w:rPr>
              <w:tab/>
            </w:r>
            <w:r w:rsidR="00FA7A4F" w:rsidRPr="0014645C">
              <w:rPr>
                <w:rStyle w:val="Hypertextovprepojenie"/>
                <w:sz w:val="17"/>
                <w:szCs w:val="17"/>
              </w:rPr>
              <w:t>Oprávnenosť partnera</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_Toc458515645 \h </w:instrText>
            </w:r>
            <w:r w:rsidR="00FA7A4F" w:rsidRPr="0014645C">
              <w:rPr>
                <w:webHidden/>
                <w:sz w:val="17"/>
                <w:szCs w:val="17"/>
              </w:rPr>
            </w:r>
            <w:r w:rsidR="00FA7A4F" w:rsidRPr="0014645C">
              <w:rPr>
                <w:webHidden/>
                <w:sz w:val="17"/>
                <w:szCs w:val="17"/>
              </w:rPr>
              <w:fldChar w:fldCharType="separate"/>
            </w:r>
            <w:r w:rsidR="00E1641D">
              <w:rPr>
                <w:webHidden/>
                <w:sz w:val="17"/>
                <w:szCs w:val="17"/>
              </w:rPr>
              <w:t>18</w:t>
            </w:r>
            <w:r w:rsidR="00FA7A4F" w:rsidRPr="0014645C">
              <w:rPr>
                <w:webHidden/>
                <w:sz w:val="17"/>
                <w:szCs w:val="17"/>
              </w:rPr>
              <w:fldChar w:fldCharType="end"/>
            </w:r>
          </w:hyperlink>
        </w:p>
        <w:p w14:paraId="7D0450AF" w14:textId="77777777" w:rsidR="00FA7A4F" w:rsidRPr="0014645C" w:rsidRDefault="00641D08" w:rsidP="003E1DAA">
          <w:pPr>
            <w:pStyle w:val="Obsah2"/>
            <w:rPr>
              <w:sz w:val="17"/>
              <w:szCs w:val="17"/>
              <w:lang w:eastAsia="sk-SK"/>
            </w:rPr>
          </w:pPr>
          <w:hyperlink w:anchor="_Toc458515646" w:history="1">
            <w:r w:rsidR="00FA7A4F" w:rsidRPr="0014645C">
              <w:rPr>
                <w:rStyle w:val="Hypertextovprepojenie"/>
                <w:sz w:val="17"/>
                <w:szCs w:val="17"/>
              </w:rPr>
              <w:t>2.3</w:t>
            </w:r>
            <w:r w:rsidR="00FA7A4F" w:rsidRPr="0014645C">
              <w:rPr>
                <w:sz w:val="17"/>
                <w:szCs w:val="17"/>
                <w:lang w:eastAsia="sk-SK"/>
              </w:rPr>
              <w:tab/>
            </w:r>
            <w:r w:rsidR="00FA7A4F" w:rsidRPr="0014645C">
              <w:rPr>
                <w:rStyle w:val="Hypertextovprepojenie"/>
                <w:sz w:val="17"/>
                <w:szCs w:val="17"/>
              </w:rPr>
              <w:t>Oprávnenosť aktivít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_Toc458515646 \h </w:instrText>
            </w:r>
            <w:r w:rsidR="00FA7A4F" w:rsidRPr="0014645C">
              <w:rPr>
                <w:webHidden/>
                <w:sz w:val="17"/>
                <w:szCs w:val="17"/>
              </w:rPr>
            </w:r>
            <w:r w:rsidR="00FA7A4F" w:rsidRPr="0014645C">
              <w:rPr>
                <w:webHidden/>
                <w:sz w:val="17"/>
                <w:szCs w:val="17"/>
              </w:rPr>
              <w:fldChar w:fldCharType="separate"/>
            </w:r>
            <w:r w:rsidR="00E1641D">
              <w:rPr>
                <w:webHidden/>
                <w:sz w:val="17"/>
                <w:szCs w:val="17"/>
              </w:rPr>
              <w:t>18</w:t>
            </w:r>
            <w:r w:rsidR="00FA7A4F" w:rsidRPr="0014645C">
              <w:rPr>
                <w:webHidden/>
                <w:sz w:val="17"/>
                <w:szCs w:val="17"/>
              </w:rPr>
              <w:fldChar w:fldCharType="end"/>
            </w:r>
          </w:hyperlink>
        </w:p>
        <w:p w14:paraId="2998462F" w14:textId="77777777" w:rsidR="00FA7A4F" w:rsidRPr="0014645C" w:rsidRDefault="00641D08" w:rsidP="003E1DAA">
          <w:pPr>
            <w:pStyle w:val="Obsah2"/>
            <w:rPr>
              <w:sz w:val="17"/>
              <w:szCs w:val="17"/>
              <w:lang w:eastAsia="sk-SK"/>
            </w:rPr>
          </w:pPr>
          <w:hyperlink w:anchor="_Toc458515647" w:history="1">
            <w:r w:rsidR="00FA7A4F" w:rsidRPr="0014645C">
              <w:rPr>
                <w:rStyle w:val="Hypertextovprepojenie"/>
                <w:sz w:val="17"/>
                <w:szCs w:val="17"/>
              </w:rPr>
              <w:t>2.4</w:t>
            </w:r>
            <w:r w:rsidR="00FA7A4F" w:rsidRPr="0014645C">
              <w:rPr>
                <w:sz w:val="17"/>
                <w:szCs w:val="17"/>
                <w:lang w:eastAsia="sk-SK"/>
              </w:rPr>
              <w:tab/>
            </w:r>
            <w:r w:rsidR="00FA7A4F" w:rsidRPr="0014645C">
              <w:rPr>
                <w:rStyle w:val="Hypertextovprepojenie"/>
                <w:sz w:val="17"/>
                <w:szCs w:val="17"/>
              </w:rPr>
              <w:t>Oprávnenosť výdavkov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_Toc458515647 \h </w:instrText>
            </w:r>
            <w:r w:rsidR="00FA7A4F" w:rsidRPr="0014645C">
              <w:rPr>
                <w:webHidden/>
                <w:sz w:val="17"/>
                <w:szCs w:val="17"/>
              </w:rPr>
            </w:r>
            <w:r w:rsidR="00FA7A4F" w:rsidRPr="0014645C">
              <w:rPr>
                <w:webHidden/>
                <w:sz w:val="17"/>
                <w:szCs w:val="17"/>
              </w:rPr>
              <w:fldChar w:fldCharType="separate"/>
            </w:r>
            <w:r w:rsidR="00E1641D">
              <w:rPr>
                <w:webHidden/>
                <w:sz w:val="17"/>
                <w:szCs w:val="17"/>
              </w:rPr>
              <w:t>18</w:t>
            </w:r>
            <w:r w:rsidR="00FA7A4F" w:rsidRPr="0014645C">
              <w:rPr>
                <w:webHidden/>
                <w:sz w:val="17"/>
                <w:szCs w:val="17"/>
              </w:rPr>
              <w:fldChar w:fldCharType="end"/>
            </w:r>
          </w:hyperlink>
        </w:p>
        <w:p w14:paraId="51C92F3F" w14:textId="27811E00" w:rsidR="00FA7A4F" w:rsidRPr="0014645C" w:rsidRDefault="00641D08" w:rsidP="003E1DAA">
          <w:pPr>
            <w:pStyle w:val="Obsah3"/>
            <w:rPr>
              <w:noProof/>
              <w:sz w:val="17"/>
              <w:szCs w:val="17"/>
              <w:lang w:val="sk-SK" w:eastAsia="sk-SK"/>
            </w:rPr>
          </w:pPr>
          <w:hyperlink w:anchor="_Toc458515648" w:history="1">
            <w:r w:rsidR="00FA7A4F" w:rsidRPr="0014645C">
              <w:rPr>
                <w:rStyle w:val="Hypertextovprepojenie"/>
                <w:noProof/>
                <w:sz w:val="17"/>
                <w:szCs w:val="17"/>
                <w:lang w:val="sk-SK"/>
              </w:rPr>
              <w:t>2.4.1</w:t>
            </w:r>
            <w:r w:rsidR="00FA7A4F" w:rsidRPr="0014645C">
              <w:rPr>
                <w:noProof/>
                <w:sz w:val="17"/>
                <w:szCs w:val="17"/>
                <w:lang w:val="sk-SK" w:eastAsia="sk-SK"/>
              </w:rPr>
              <w:tab/>
            </w:r>
            <w:r w:rsidR="00FA7A4F" w:rsidRPr="0014645C">
              <w:rPr>
                <w:rStyle w:val="Hypertextovprepojenie"/>
                <w:noProof/>
                <w:sz w:val="17"/>
                <w:szCs w:val="17"/>
                <w:lang w:val="sk-SK"/>
              </w:rPr>
              <w:t>Členenie oprávnených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_Toc458515648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25</w:t>
            </w:r>
            <w:r w:rsidR="00FA7A4F" w:rsidRPr="0014645C">
              <w:rPr>
                <w:noProof/>
                <w:webHidden/>
                <w:sz w:val="17"/>
                <w:szCs w:val="17"/>
                <w:lang w:val="sk-SK"/>
              </w:rPr>
              <w:fldChar w:fldCharType="end"/>
            </w:r>
          </w:hyperlink>
        </w:p>
        <w:p w14:paraId="2E266A3D" w14:textId="368CD8C6" w:rsidR="00FA7A4F" w:rsidRPr="0014645C" w:rsidRDefault="00641D08" w:rsidP="003E1DAA">
          <w:pPr>
            <w:pStyle w:val="Obsah3"/>
            <w:rPr>
              <w:noProof/>
              <w:sz w:val="17"/>
              <w:szCs w:val="17"/>
              <w:lang w:val="sk-SK" w:eastAsia="sk-SK"/>
            </w:rPr>
          </w:pPr>
          <w:hyperlink w:anchor="_Toc458515649" w:history="1">
            <w:r w:rsidR="00FA7A4F" w:rsidRPr="0014645C">
              <w:rPr>
                <w:rStyle w:val="Hypertextovprepojenie"/>
                <w:noProof/>
                <w:sz w:val="17"/>
                <w:szCs w:val="17"/>
                <w:lang w:val="sk-SK"/>
              </w:rPr>
              <w:t>2.4.2</w:t>
            </w:r>
            <w:r w:rsidR="00FA7A4F" w:rsidRPr="0014645C">
              <w:rPr>
                <w:noProof/>
                <w:sz w:val="17"/>
                <w:szCs w:val="17"/>
                <w:lang w:val="sk-SK" w:eastAsia="sk-SK"/>
              </w:rPr>
              <w:tab/>
            </w:r>
            <w:r w:rsidR="00FA7A4F" w:rsidRPr="0014645C">
              <w:rPr>
                <w:rStyle w:val="Hypertextovprepojenie"/>
                <w:noProof/>
                <w:sz w:val="17"/>
                <w:szCs w:val="17"/>
                <w:lang w:val="sk-SK"/>
              </w:rPr>
              <w:t>Projekty generujúce čisté príjmy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_Toc458515649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25</w:t>
            </w:r>
            <w:r w:rsidR="00FA7A4F" w:rsidRPr="0014645C">
              <w:rPr>
                <w:noProof/>
                <w:webHidden/>
                <w:sz w:val="17"/>
                <w:szCs w:val="17"/>
                <w:lang w:val="sk-SK"/>
              </w:rPr>
              <w:fldChar w:fldCharType="end"/>
            </w:r>
          </w:hyperlink>
        </w:p>
        <w:p w14:paraId="12C684A6" w14:textId="5464EF02" w:rsidR="00FA7A4F" w:rsidRPr="0014645C" w:rsidRDefault="00641D08" w:rsidP="003E1DAA">
          <w:pPr>
            <w:pStyle w:val="Obsah3"/>
            <w:rPr>
              <w:noProof/>
              <w:sz w:val="17"/>
              <w:szCs w:val="17"/>
              <w:lang w:val="sk-SK" w:eastAsia="sk-SK"/>
            </w:rPr>
          </w:pPr>
          <w:hyperlink w:anchor="_Toc458515650" w:history="1">
            <w:r w:rsidR="00FA7A4F" w:rsidRPr="0014645C">
              <w:rPr>
                <w:rStyle w:val="Hypertextovprepojenie"/>
                <w:noProof/>
                <w:sz w:val="17"/>
                <w:szCs w:val="17"/>
                <w:lang w:val="sk-SK"/>
              </w:rPr>
              <w:t>2.4.3</w:t>
            </w:r>
            <w:r w:rsidR="00FA7A4F" w:rsidRPr="0014645C">
              <w:rPr>
                <w:noProof/>
                <w:sz w:val="17"/>
                <w:szCs w:val="17"/>
                <w:lang w:val="sk-SK" w:eastAsia="sk-SK"/>
              </w:rPr>
              <w:tab/>
            </w:r>
            <w:r w:rsidR="00FA7A4F" w:rsidRPr="0014645C">
              <w:rPr>
                <w:rStyle w:val="Hypertextovprepojenie"/>
                <w:noProof/>
                <w:sz w:val="17"/>
                <w:szCs w:val="17"/>
                <w:lang w:val="sk-SK"/>
              </w:rPr>
              <w:t>Projekty, ktoré vytvárajú čisté príjmy v priebehu ich implementácie a na ktoré sa ustanovenia čl. 61 ods. 1 až 6 všeobecného nariadenia nevzťahujú</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_Toc458515650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26</w:t>
            </w:r>
            <w:r w:rsidR="00FA7A4F" w:rsidRPr="0014645C">
              <w:rPr>
                <w:noProof/>
                <w:webHidden/>
                <w:sz w:val="17"/>
                <w:szCs w:val="17"/>
                <w:lang w:val="sk-SK"/>
              </w:rPr>
              <w:fldChar w:fldCharType="end"/>
            </w:r>
          </w:hyperlink>
        </w:p>
        <w:p w14:paraId="64DB89A7" w14:textId="1F68B2E1" w:rsidR="00FA7A4F" w:rsidRPr="0014645C" w:rsidRDefault="00641D08" w:rsidP="003E1DAA">
          <w:pPr>
            <w:pStyle w:val="Obsah3"/>
            <w:rPr>
              <w:noProof/>
              <w:sz w:val="17"/>
              <w:szCs w:val="17"/>
              <w:lang w:val="sk-SK" w:eastAsia="sk-SK"/>
            </w:rPr>
          </w:pPr>
          <w:hyperlink w:anchor="_Toc458515651" w:history="1">
            <w:r w:rsidR="00FA7A4F" w:rsidRPr="0014645C">
              <w:rPr>
                <w:rStyle w:val="Hypertextovprepojenie"/>
                <w:noProof/>
                <w:sz w:val="17"/>
                <w:szCs w:val="17"/>
                <w:lang w:val="sk-SK"/>
              </w:rPr>
              <w:t>2.4.4</w:t>
            </w:r>
            <w:r w:rsidR="00FA7A4F" w:rsidRPr="0014645C">
              <w:rPr>
                <w:noProof/>
                <w:sz w:val="17"/>
                <w:szCs w:val="17"/>
                <w:lang w:val="sk-SK" w:eastAsia="sk-SK"/>
              </w:rPr>
              <w:tab/>
            </w:r>
            <w:r w:rsidR="00FA7A4F" w:rsidRPr="0014645C">
              <w:rPr>
                <w:rStyle w:val="Hypertextovprepojenie"/>
                <w:noProof/>
                <w:sz w:val="17"/>
                <w:szCs w:val="17"/>
                <w:lang w:val="sk-SK"/>
              </w:rPr>
              <w:t>Hotovostné platby</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_Toc458515651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27</w:t>
            </w:r>
            <w:r w:rsidR="00FA7A4F" w:rsidRPr="0014645C">
              <w:rPr>
                <w:noProof/>
                <w:webHidden/>
                <w:sz w:val="17"/>
                <w:szCs w:val="17"/>
                <w:lang w:val="sk-SK"/>
              </w:rPr>
              <w:fldChar w:fldCharType="end"/>
            </w:r>
          </w:hyperlink>
        </w:p>
        <w:p w14:paraId="553CB218" w14:textId="7B45C116" w:rsidR="00FA7A4F" w:rsidRPr="0014645C" w:rsidRDefault="00641D08" w:rsidP="003E1DAA">
          <w:pPr>
            <w:pStyle w:val="Obsah3"/>
            <w:rPr>
              <w:noProof/>
              <w:sz w:val="17"/>
              <w:szCs w:val="17"/>
              <w:lang w:val="sk-SK" w:eastAsia="sk-SK"/>
            </w:rPr>
          </w:pPr>
          <w:hyperlink w:anchor="_Toc458515652" w:history="1">
            <w:r w:rsidR="00FA7A4F" w:rsidRPr="0014645C">
              <w:rPr>
                <w:rStyle w:val="Hypertextovprepojenie"/>
                <w:noProof/>
                <w:sz w:val="17"/>
                <w:szCs w:val="17"/>
                <w:lang w:val="sk-SK"/>
              </w:rPr>
              <w:t>2.4.5</w:t>
            </w:r>
            <w:r w:rsidR="00FA7A4F" w:rsidRPr="0014645C">
              <w:rPr>
                <w:noProof/>
                <w:sz w:val="17"/>
                <w:szCs w:val="17"/>
                <w:lang w:val="sk-SK" w:eastAsia="sk-SK"/>
              </w:rPr>
              <w:tab/>
            </w:r>
            <w:r w:rsidR="00FA7A4F" w:rsidRPr="0014645C">
              <w:rPr>
                <w:rStyle w:val="Hypertextovprepojenie"/>
                <w:noProof/>
                <w:sz w:val="17"/>
                <w:szCs w:val="17"/>
                <w:lang w:val="sk-SK"/>
              </w:rPr>
              <w:t>Zjednodušené vykazovanie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_Toc458515652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27</w:t>
            </w:r>
            <w:r w:rsidR="00FA7A4F" w:rsidRPr="0014645C">
              <w:rPr>
                <w:noProof/>
                <w:webHidden/>
                <w:sz w:val="17"/>
                <w:szCs w:val="17"/>
                <w:lang w:val="sk-SK"/>
              </w:rPr>
              <w:fldChar w:fldCharType="end"/>
            </w:r>
          </w:hyperlink>
        </w:p>
        <w:p w14:paraId="1489282D" w14:textId="0EA32327" w:rsidR="00FA7A4F" w:rsidRPr="0014645C" w:rsidRDefault="00641D08" w:rsidP="003E1DAA">
          <w:pPr>
            <w:pStyle w:val="Obsah3"/>
            <w:rPr>
              <w:noProof/>
              <w:sz w:val="17"/>
              <w:szCs w:val="17"/>
              <w:lang w:val="sk-SK" w:eastAsia="sk-SK"/>
            </w:rPr>
          </w:pPr>
          <w:hyperlink w:anchor="_Toc458515653" w:history="1">
            <w:r w:rsidR="00FA7A4F" w:rsidRPr="0014645C">
              <w:rPr>
                <w:rStyle w:val="Hypertextovprepojenie"/>
                <w:noProof/>
                <w:sz w:val="17"/>
                <w:szCs w:val="17"/>
                <w:lang w:val="sk-SK"/>
              </w:rPr>
              <w:t>2.4.6</w:t>
            </w:r>
            <w:r w:rsidR="00FA7A4F" w:rsidRPr="0014645C">
              <w:rPr>
                <w:noProof/>
                <w:sz w:val="17"/>
                <w:szCs w:val="17"/>
                <w:lang w:val="sk-SK" w:eastAsia="sk-SK"/>
              </w:rPr>
              <w:tab/>
            </w:r>
            <w:r w:rsidR="00FA7A4F" w:rsidRPr="0014645C">
              <w:rPr>
                <w:rStyle w:val="Hypertextovprepojenie"/>
                <w:noProof/>
                <w:sz w:val="17"/>
                <w:szCs w:val="17"/>
                <w:lang w:val="sk-SK"/>
              </w:rPr>
              <w:t>Krížové financovanie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_Toc458515653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28</w:t>
            </w:r>
            <w:r w:rsidR="00FA7A4F" w:rsidRPr="0014645C">
              <w:rPr>
                <w:noProof/>
                <w:webHidden/>
                <w:sz w:val="17"/>
                <w:szCs w:val="17"/>
                <w:lang w:val="sk-SK"/>
              </w:rPr>
              <w:fldChar w:fldCharType="end"/>
            </w:r>
          </w:hyperlink>
        </w:p>
        <w:p w14:paraId="6CD6F793" w14:textId="223C03EA" w:rsidR="00FA7A4F" w:rsidRPr="0014645C" w:rsidRDefault="00641D08" w:rsidP="003E1DAA">
          <w:pPr>
            <w:pStyle w:val="Obsah2"/>
            <w:rPr>
              <w:sz w:val="17"/>
              <w:szCs w:val="17"/>
              <w:lang w:eastAsia="sk-SK"/>
            </w:rPr>
          </w:pPr>
          <w:hyperlink w:anchor="_Toc458515654" w:history="1">
            <w:r w:rsidR="00FA7A4F" w:rsidRPr="0014645C">
              <w:rPr>
                <w:rStyle w:val="Hypertextovprepojenie"/>
                <w:sz w:val="17"/>
                <w:szCs w:val="17"/>
              </w:rPr>
              <w:t>2.5</w:t>
            </w:r>
            <w:r w:rsidR="00FA7A4F" w:rsidRPr="0014645C">
              <w:rPr>
                <w:sz w:val="17"/>
                <w:szCs w:val="17"/>
                <w:lang w:eastAsia="sk-SK"/>
              </w:rPr>
              <w:tab/>
            </w:r>
            <w:r w:rsidR="00FA7A4F" w:rsidRPr="0014645C">
              <w:rPr>
                <w:rStyle w:val="Hypertextovprepojenie"/>
                <w:sz w:val="17"/>
                <w:szCs w:val="17"/>
              </w:rPr>
              <w:t>Oprávnenosť cieľovej skupiny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_Toc458515654 \h </w:instrText>
            </w:r>
            <w:r w:rsidR="00FA7A4F" w:rsidRPr="0014645C">
              <w:rPr>
                <w:webHidden/>
                <w:sz w:val="17"/>
                <w:szCs w:val="17"/>
              </w:rPr>
            </w:r>
            <w:r w:rsidR="00FA7A4F" w:rsidRPr="0014645C">
              <w:rPr>
                <w:webHidden/>
                <w:sz w:val="17"/>
                <w:szCs w:val="17"/>
              </w:rPr>
              <w:fldChar w:fldCharType="separate"/>
            </w:r>
            <w:r w:rsidR="00E1641D">
              <w:rPr>
                <w:webHidden/>
                <w:sz w:val="17"/>
                <w:szCs w:val="17"/>
              </w:rPr>
              <w:t>29</w:t>
            </w:r>
            <w:r w:rsidR="00FA7A4F" w:rsidRPr="0014645C">
              <w:rPr>
                <w:webHidden/>
                <w:sz w:val="17"/>
                <w:szCs w:val="17"/>
              </w:rPr>
              <w:fldChar w:fldCharType="end"/>
            </w:r>
          </w:hyperlink>
        </w:p>
        <w:p w14:paraId="0DE4A935" w14:textId="2388589A" w:rsidR="00FA7A4F" w:rsidRPr="0014645C" w:rsidRDefault="00641D08" w:rsidP="003E1DAA">
          <w:pPr>
            <w:pStyle w:val="Obsah2"/>
            <w:rPr>
              <w:sz w:val="17"/>
              <w:szCs w:val="17"/>
              <w:lang w:eastAsia="sk-SK"/>
            </w:rPr>
          </w:pPr>
          <w:hyperlink w:anchor="_Toc458515655" w:history="1">
            <w:r w:rsidR="00FA7A4F" w:rsidRPr="0014645C">
              <w:rPr>
                <w:rStyle w:val="Hypertextovprepojenie"/>
                <w:sz w:val="17"/>
                <w:szCs w:val="17"/>
              </w:rPr>
              <w:t>2.6</w:t>
            </w:r>
            <w:r w:rsidR="00FA7A4F" w:rsidRPr="0014645C">
              <w:rPr>
                <w:sz w:val="17"/>
                <w:szCs w:val="17"/>
                <w:lang w:eastAsia="sk-SK"/>
              </w:rPr>
              <w:tab/>
            </w:r>
            <w:r w:rsidR="00FA7A4F" w:rsidRPr="0014645C">
              <w:rPr>
                <w:rStyle w:val="Hypertextovprepojenie"/>
                <w:sz w:val="17"/>
                <w:szCs w:val="17"/>
              </w:rPr>
              <w:t>Oprávnenosť miesta realizácie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_Toc458515655 \h </w:instrText>
            </w:r>
            <w:r w:rsidR="00FA7A4F" w:rsidRPr="0014645C">
              <w:rPr>
                <w:webHidden/>
                <w:sz w:val="17"/>
                <w:szCs w:val="17"/>
              </w:rPr>
            </w:r>
            <w:r w:rsidR="00FA7A4F" w:rsidRPr="0014645C">
              <w:rPr>
                <w:webHidden/>
                <w:sz w:val="17"/>
                <w:szCs w:val="17"/>
              </w:rPr>
              <w:fldChar w:fldCharType="separate"/>
            </w:r>
            <w:r w:rsidR="00E1641D">
              <w:rPr>
                <w:webHidden/>
                <w:sz w:val="17"/>
                <w:szCs w:val="17"/>
              </w:rPr>
              <w:t>29</w:t>
            </w:r>
            <w:r w:rsidR="00FA7A4F" w:rsidRPr="0014645C">
              <w:rPr>
                <w:webHidden/>
                <w:sz w:val="17"/>
                <w:szCs w:val="17"/>
              </w:rPr>
              <w:fldChar w:fldCharType="end"/>
            </w:r>
          </w:hyperlink>
        </w:p>
        <w:p w14:paraId="183C11D3" w14:textId="02876BF3" w:rsidR="00FA7A4F" w:rsidRPr="0014645C" w:rsidRDefault="00641D08" w:rsidP="003E1DAA">
          <w:pPr>
            <w:pStyle w:val="Obsah2"/>
            <w:rPr>
              <w:sz w:val="17"/>
              <w:szCs w:val="17"/>
              <w:lang w:eastAsia="sk-SK"/>
            </w:rPr>
          </w:pPr>
          <w:hyperlink w:anchor="_Toc458515656" w:history="1">
            <w:r w:rsidR="00FA7A4F" w:rsidRPr="0014645C">
              <w:rPr>
                <w:rStyle w:val="Hypertextovprepojenie"/>
                <w:sz w:val="17"/>
                <w:szCs w:val="17"/>
              </w:rPr>
              <w:t>2.7</w:t>
            </w:r>
            <w:r w:rsidR="00FA7A4F" w:rsidRPr="0014645C">
              <w:rPr>
                <w:sz w:val="17"/>
                <w:szCs w:val="17"/>
                <w:lang w:eastAsia="sk-SK"/>
              </w:rPr>
              <w:tab/>
            </w:r>
            <w:r w:rsidR="00FA7A4F" w:rsidRPr="0014645C">
              <w:rPr>
                <w:rStyle w:val="Hypertextovprepojenie"/>
                <w:sz w:val="17"/>
                <w:szCs w:val="17"/>
              </w:rPr>
              <w:t>Kritériá pre výber projektov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_Toc458515656 \h </w:instrText>
            </w:r>
            <w:r w:rsidR="00FA7A4F" w:rsidRPr="0014645C">
              <w:rPr>
                <w:webHidden/>
                <w:sz w:val="17"/>
                <w:szCs w:val="17"/>
              </w:rPr>
            </w:r>
            <w:r w:rsidR="00FA7A4F" w:rsidRPr="0014645C">
              <w:rPr>
                <w:webHidden/>
                <w:sz w:val="17"/>
                <w:szCs w:val="17"/>
              </w:rPr>
              <w:fldChar w:fldCharType="separate"/>
            </w:r>
            <w:r w:rsidR="00E1641D">
              <w:rPr>
                <w:webHidden/>
                <w:sz w:val="17"/>
                <w:szCs w:val="17"/>
              </w:rPr>
              <w:t>29</w:t>
            </w:r>
            <w:r w:rsidR="00FA7A4F" w:rsidRPr="0014645C">
              <w:rPr>
                <w:webHidden/>
                <w:sz w:val="17"/>
                <w:szCs w:val="17"/>
              </w:rPr>
              <w:fldChar w:fldCharType="end"/>
            </w:r>
          </w:hyperlink>
        </w:p>
        <w:p w14:paraId="53848EA3" w14:textId="204507FF" w:rsidR="00FA7A4F" w:rsidRPr="0014645C" w:rsidRDefault="00641D08" w:rsidP="003E1DAA">
          <w:pPr>
            <w:pStyle w:val="Obsah2"/>
            <w:rPr>
              <w:sz w:val="17"/>
              <w:szCs w:val="17"/>
              <w:lang w:eastAsia="sk-SK"/>
            </w:rPr>
          </w:pPr>
          <w:hyperlink w:anchor="_Toc458515657" w:history="1">
            <w:r w:rsidR="00FA7A4F" w:rsidRPr="0014645C">
              <w:rPr>
                <w:rStyle w:val="Hypertextovprepojenie"/>
                <w:sz w:val="17"/>
                <w:szCs w:val="17"/>
              </w:rPr>
              <w:t>2.8</w:t>
            </w:r>
            <w:r w:rsidR="00FA7A4F" w:rsidRPr="0014645C">
              <w:rPr>
                <w:sz w:val="17"/>
                <w:szCs w:val="17"/>
                <w:lang w:eastAsia="sk-SK"/>
              </w:rPr>
              <w:tab/>
            </w:r>
            <w:r w:rsidR="00FA7A4F" w:rsidRPr="0014645C">
              <w:rPr>
                <w:rStyle w:val="Hypertextovprepojenie"/>
                <w:sz w:val="17"/>
                <w:szCs w:val="17"/>
              </w:rPr>
              <w:t>Spôsob financovania projektu</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_Toc458515657 \h </w:instrText>
            </w:r>
            <w:r w:rsidR="00FA7A4F" w:rsidRPr="0014645C">
              <w:rPr>
                <w:webHidden/>
                <w:sz w:val="17"/>
                <w:szCs w:val="17"/>
              </w:rPr>
            </w:r>
            <w:r w:rsidR="00FA7A4F" w:rsidRPr="0014645C">
              <w:rPr>
                <w:webHidden/>
                <w:sz w:val="17"/>
                <w:szCs w:val="17"/>
              </w:rPr>
              <w:fldChar w:fldCharType="separate"/>
            </w:r>
            <w:r w:rsidR="00E1641D">
              <w:rPr>
                <w:webHidden/>
                <w:sz w:val="17"/>
                <w:szCs w:val="17"/>
              </w:rPr>
              <w:t>29</w:t>
            </w:r>
            <w:r w:rsidR="00FA7A4F" w:rsidRPr="0014645C">
              <w:rPr>
                <w:webHidden/>
                <w:sz w:val="17"/>
                <w:szCs w:val="17"/>
              </w:rPr>
              <w:fldChar w:fldCharType="end"/>
            </w:r>
          </w:hyperlink>
        </w:p>
        <w:p w14:paraId="1F60EBE4" w14:textId="40BBBFB9" w:rsidR="00FA7A4F" w:rsidRPr="0014645C" w:rsidRDefault="00641D08" w:rsidP="003E1DAA">
          <w:pPr>
            <w:pStyle w:val="Obsah2"/>
            <w:rPr>
              <w:sz w:val="17"/>
              <w:szCs w:val="17"/>
              <w:lang w:eastAsia="sk-SK"/>
            </w:rPr>
          </w:pPr>
          <w:hyperlink w:anchor="_Toc458515658" w:history="1">
            <w:r w:rsidR="00FA7A4F" w:rsidRPr="0014645C">
              <w:rPr>
                <w:rStyle w:val="Hypertextovprepojenie"/>
                <w:sz w:val="17"/>
                <w:szCs w:val="17"/>
              </w:rPr>
              <w:t>2.9</w:t>
            </w:r>
            <w:r w:rsidR="00FA7A4F" w:rsidRPr="0014645C">
              <w:rPr>
                <w:sz w:val="17"/>
                <w:szCs w:val="17"/>
                <w:lang w:eastAsia="sk-SK"/>
              </w:rPr>
              <w:tab/>
            </w:r>
            <w:r w:rsidR="00FA7A4F" w:rsidRPr="0014645C">
              <w:rPr>
                <w:rStyle w:val="Hypertextovprepojenie"/>
                <w:sz w:val="17"/>
                <w:szCs w:val="17"/>
              </w:rPr>
              <w:t>Splnenie podmienok ustanovených v osobitných predpisov</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_Toc458515658 \h </w:instrText>
            </w:r>
            <w:r w:rsidR="00FA7A4F" w:rsidRPr="0014645C">
              <w:rPr>
                <w:webHidden/>
                <w:sz w:val="17"/>
                <w:szCs w:val="17"/>
              </w:rPr>
            </w:r>
            <w:r w:rsidR="00FA7A4F" w:rsidRPr="0014645C">
              <w:rPr>
                <w:webHidden/>
                <w:sz w:val="17"/>
                <w:szCs w:val="17"/>
              </w:rPr>
              <w:fldChar w:fldCharType="separate"/>
            </w:r>
            <w:r w:rsidR="00E1641D">
              <w:rPr>
                <w:webHidden/>
                <w:sz w:val="17"/>
                <w:szCs w:val="17"/>
              </w:rPr>
              <w:t>30</w:t>
            </w:r>
            <w:r w:rsidR="00FA7A4F" w:rsidRPr="0014645C">
              <w:rPr>
                <w:webHidden/>
                <w:sz w:val="17"/>
                <w:szCs w:val="17"/>
              </w:rPr>
              <w:fldChar w:fldCharType="end"/>
            </w:r>
          </w:hyperlink>
        </w:p>
        <w:p w14:paraId="64465A26" w14:textId="7DB6E363" w:rsidR="00FA7A4F" w:rsidRPr="0014645C" w:rsidRDefault="00641D08" w:rsidP="003E1DAA">
          <w:pPr>
            <w:pStyle w:val="Obsah3"/>
            <w:rPr>
              <w:noProof/>
              <w:sz w:val="17"/>
              <w:szCs w:val="17"/>
              <w:lang w:val="sk-SK" w:eastAsia="sk-SK"/>
            </w:rPr>
          </w:pPr>
          <w:hyperlink w:anchor="_Toc458515659" w:history="1">
            <w:r w:rsidR="00FA7A4F" w:rsidRPr="0014645C">
              <w:rPr>
                <w:rStyle w:val="Hypertextovprepojenie"/>
                <w:noProof/>
                <w:sz w:val="17"/>
                <w:szCs w:val="17"/>
                <w:lang w:val="sk-SK"/>
              </w:rPr>
              <w:t>2.9.1 Podmienky týkajúce sa štátnej pomoci a vyplývajúce zo schém štátnej pomoci/pomoc de minimis</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_Toc458515659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30</w:t>
            </w:r>
            <w:r w:rsidR="00FA7A4F" w:rsidRPr="0014645C">
              <w:rPr>
                <w:noProof/>
                <w:webHidden/>
                <w:sz w:val="17"/>
                <w:szCs w:val="17"/>
                <w:lang w:val="sk-SK"/>
              </w:rPr>
              <w:fldChar w:fldCharType="end"/>
            </w:r>
          </w:hyperlink>
        </w:p>
        <w:p w14:paraId="79FD5937" w14:textId="781B37F1" w:rsidR="00FA7A4F" w:rsidRPr="0014645C" w:rsidRDefault="00641D08" w:rsidP="003E1DAA">
          <w:pPr>
            <w:pStyle w:val="Obsah3"/>
            <w:rPr>
              <w:noProof/>
              <w:sz w:val="17"/>
              <w:szCs w:val="17"/>
              <w:lang w:val="sk-SK" w:eastAsia="sk-SK"/>
            </w:rPr>
          </w:pPr>
          <w:hyperlink w:anchor="_Toc458515660" w:history="1">
            <w:r w:rsidR="00FA7A4F" w:rsidRPr="0014645C">
              <w:rPr>
                <w:rStyle w:val="Hypertextovprepojenie"/>
                <w:noProof/>
                <w:sz w:val="17"/>
                <w:szCs w:val="17"/>
                <w:lang w:val="sk-SK"/>
              </w:rPr>
              <w:t>2.9.2</w:t>
            </w:r>
            <w:r w:rsidR="00FA7A4F" w:rsidRPr="0014645C">
              <w:rPr>
                <w:noProof/>
                <w:sz w:val="17"/>
                <w:szCs w:val="17"/>
                <w:lang w:val="sk-SK" w:eastAsia="sk-SK"/>
              </w:rPr>
              <w:tab/>
            </w:r>
            <w:r w:rsidR="00FA7A4F" w:rsidRPr="0014645C">
              <w:rPr>
                <w:rStyle w:val="Hypertextovprepojenie"/>
                <w:noProof/>
                <w:sz w:val="17"/>
                <w:szCs w:val="17"/>
                <w:lang w:val="sk-SK"/>
              </w:rPr>
              <w:t>Oprávnenosť z hľadiska verejného obstarávania na hlavné aktivity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_Toc458515660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30</w:t>
            </w:r>
            <w:r w:rsidR="00FA7A4F" w:rsidRPr="0014645C">
              <w:rPr>
                <w:noProof/>
                <w:webHidden/>
                <w:sz w:val="17"/>
                <w:szCs w:val="17"/>
                <w:lang w:val="sk-SK"/>
              </w:rPr>
              <w:fldChar w:fldCharType="end"/>
            </w:r>
          </w:hyperlink>
        </w:p>
        <w:p w14:paraId="07548506" w14:textId="6BA77D0B" w:rsidR="00FA7A4F" w:rsidRPr="0014645C" w:rsidRDefault="00641D08" w:rsidP="003E1DAA">
          <w:pPr>
            <w:pStyle w:val="Obsah3"/>
            <w:rPr>
              <w:noProof/>
              <w:sz w:val="17"/>
              <w:szCs w:val="17"/>
              <w:lang w:val="sk-SK" w:eastAsia="sk-SK"/>
            </w:rPr>
          </w:pPr>
          <w:hyperlink w:anchor="_Toc458515661" w:history="1">
            <w:r w:rsidR="00FA7A4F" w:rsidRPr="0014645C">
              <w:rPr>
                <w:rStyle w:val="Hypertextovprepojenie"/>
                <w:rFonts w:cs="Arial"/>
                <w:noProof/>
                <w:sz w:val="17"/>
                <w:szCs w:val="17"/>
                <w:lang w:val="sk-SK"/>
              </w:rPr>
              <w:t>2.9.3 Zákaz nelegálnej práce a nelehálneho zamestnávania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_Toc458515661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30</w:t>
            </w:r>
            <w:r w:rsidR="00FA7A4F" w:rsidRPr="0014645C">
              <w:rPr>
                <w:noProof/>
                <w:webHidden/>
                <w:sz w:val="17"/>
                <w:szCs w:val="17"/>
                <w:lang w:val="sk-SK"/>
              </w:rPr>
              <w:fldChar w:fldCharType="end"/>
            </w:r>
          </w:hyperlink>
        </w:p>
        <w:p w14:paraId="507FFC56" w14:textId="137511E6" w:rsidR="00FA7A4F" w:rsidRPr="0014645C" w:rsidRDefault="00641D08" w:rsidP="003E1DAA">
          <w:pPr>
            <w:pStyle w:val="Obsah2"/>
            <w:rPr>
              <w:sz w:val="17"/>
              <w:szCs w:val="17"/>
              <w:lang w:eastAsia="sk-SK"/>
            </w:rPr>
          </w:pPr>
          <w:hyperlink w:anchor="_Toc458515662" w:history="1">
            <w:r w:rsidR="00FA7A4F" w:rsidRPr="0014645C">
              <w:rPr>
                <w:rStyle w:val="Hypertextovprepojenie"/>
                <w:sz w:val="17"/>
                <w:szCs w:val="17"/>
              </w:rPr>
              <w:t>2.10</w:t>
            </w:r>
            <w:r w:rsidR="00FA7A4F" w:rsidRPr="0014645C">
              <w:rPr>
                <w:sz w:val="17"/>
                <w:szCs w:val="17"/>
                <w:lang w:eastAsia="sk-SK"/>
              </w:rPr>
              <w:tab/>
            </w:r>
            <w:r w:rsidR="00FA7A4F" w:rsidRPr="0014645C">
              <w:rPr>
                <w:rStyle w:val="Hypertextovprepojenie"/>
                <w:sz w:val="17"/>
                <w:szCs w:val="17"/>
              </w:rPr>
              <w:t>Ďalšie podmienky poskytnutia príspevku (relevantné najmä)</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_Toc458515662 \h </w:instrText>
            </w:r>
            <w:r w:rsidR="00FA7A4F" w:rsidRPr="0014645C">
              <w:rPr>
                <w:webHidden/>
                <w:sz w:val="17"/>
                <w:szCs w:val="17"/>
              </w:rPr>
            </w:r>
            <w:r w:rsidR="00FA7A4F" w:rsidRPr="0014645C">
              <w:rPr>
                <w:webHidden/>
                <w:sz w:val="17"/>
                <w:szCs w:val="17"/>
              </w:rPr>
              <w:fldChar w:fldCharType="separate"/>
            </w:r>
            <w:r w:rsidR="00E1641D">
              <w:rPr>
                <w:webHidden/>
                <w:sz w:val="17"/>
                <w:szCs w:val="17"/>
              </w:rPr>
              <w:t>31</w:t>
            </w:r>
            <w:r w:rsidR="00FA7A4F" w:rsidRPr="0014645C">
              <w:rPr>
                <w:webHidden/>
                <w:sz w:val="17"/>
                <w:szCs w:val="17"/>
              </w:rPr>
              <w:fldChar w:fldCharType="end"/>
            </w:r>
          </w:hyperlink>
        </w:p>
        <w:p w14:paraId="5900622E" w14:textId="0D3C649F" w:rsidR="00FA7A4F" w:rsidRPr="0014645C" w:rsidRDefault="00641D08" w:rsidP="003E1DAA">
          <w:pPr>
            <w:pStyle w:val="Obsah3"/>
            <w:rPr>
              <w:noProof/>
              <w:sz w:val="17"/>
              <w:szCs w:val="17"/>
              <w:lang w:val="sk-SK" w:eastAsia="sk-SK"/>
            </w:rPr>
          </w:pPr>
          <w:hyperlink w:anchor="_Toc458515673" w:history="1">
            <w:r w:rsidR="00FA7A4F" w:rsidRPr="0014645C">
              <w:rPr>
                <w:rStyle w:val="Hypertextovprepojenie"/>
                <w:noProof/>
                <w:sz w:val="17"/>
                <w:szCs w:val="17"/>
                <w:lang w:val="sk-SK"/>
              </w:rPr>
              <w:t>2.10.1 Časová oprávnenosť realizácie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_Toc458515673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31</w:t>
            </w:r>
            <w:r w:rsidR="00FA7A4F" w:rsidRPr="0014645C">
              <w:rPr>
                <w:noProof/>
                <w:webHidden/>
                <w:sz w:val="17"/>
                <w:szCs w:val="17"/>
                <w:lang w:val="sk-SK"/>
              </w:rPr>
              <w:fldChar w:fldCharType="end"/>
            </w:r>
          </w:hyperlink>
        </w:p>
        <w:p w14:paraId="7EC370F9" w14:textId="60ECE6DA" w:rsidR="00FA7A4F" w:rsidRPr="0014645C" w:rsidRDefault="00641D08" w:rsidP="003E1DAA">
          <w:pPr>
            <w:pStyle w:val="Obsah3"/>
            <w:rPr>
              <w:noProof/>
              <w:sz w:val="17"/>
              <w:szCs w:val="17"/>
              <w:lang w:val="sk-SK" w:eastAsia="sk-SK"/>
            </w:rPr>
          </w:pPr>
          <w:hyperlink w:anchor="_Toc458515674" w:history="1">
            <w:r w:rsidR="00FA7A4F" w:rsidRPr="0014645C">
              <w:rPr>
                <w:rStyle w:val="Hypertextovprepojenie"/>
                <w:noProof/>
                <w:sz w:val="17"/>
                <w:szCs w:val="17"/>
                <w:lang w:val="sk-SK"/>
              </w:rPr>
              <w:t>2.10.2 Oprávnenosť z hľadiska súladu s HP</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_Toc458515674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31</w:t>
            </w:r>
            <w:r w:rsidR="00FA7A4F" w:rsidRPr="0014645C">
              <w:rPr>
                <w:noProof/>
                <w:webHidden/>
                <w:sz w:val="17"/>
                <w:szCs w:val="17"/>
                <w:lang w:val="sk-SK"/>
              </w:rPr>
              <w:fldChar w:fldCharType="end"/>
            </w:r>
          </w:hyperlink>
        </w:p>
        <w:p w14:paraId="2AD200BC" w14:textId="2A999999" w:rsidR="00FA7A4F" w:rsidRPr="0014645C" w:rsidRDefault="00641D08" w:rsidP="003E1DAA">
          <w:pPr>
            <w:pStyle w:val="Obsah3"/>
            <w:rPr>
              <w:noProof/>
              <w:sz w:val="17"/>
              <w:szCs w:val="17"/>
              <w:lang w:val="sk-SK" w:eastAsia="sk-SK"/>
            </w:rPr>
          </w:pPr>
          <w:hyperlink w:anchor="_Toc458515675" w:history="1">
            <w:r w:rsidR="00FA7A4F" w:rsidRPr="0014645C">
              <w:rPr>
                <w:rStyle w:val="Hypertextovprepojenie"/>
                <w:noProof/>
                <w:sz w:val="17"/>
                <w:szCs w:val="17"/>
                <w:lang w:val="sk-SK"/>
              </w:rPr>
              <w:t>2.10.3 Maximálna a minimálna výška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_Toc458515675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31</w:t>
            </w:r>
            <w:r w:rsidR="00FA7A4F" w:rsidRPr="0014645C">
              <w:rPr>
                <w:noProof/>
                <w:webHidden/>
                <w:sz w:val="17"/>
                <w:szCs w:val="17"/>
                <w:lang w:val="sk-SK"/>
              </w:rPr>
              <w:fldChar w:fldCharType="end"/>
            </w:r>
          </w:hyperlink>
        </w:p>
        <w:p w14:paraId="557304F0" w14:textId="473E0B7E" w:rsidR="00FA7A4F" w:rsidRPr="0014645C" w:rsidRDefault="00641D08" w:rsidP="003E1DAA">
          <w:pPr>
            <w:pStyle w:val="Obsah3"/>
            <w:rPr>
              <w:noProof/>
              <w:sz w:val="17"/>
              <w:szCs w:val="17"/>
              <w:lang w:val="sk-SK" w:eastAsia="sk-SK"/>
            </w:rPr>
          </w:pPr>
          <w:hyperlink w:anchor="_Toc458515676" w:history="1">
            <w:r w:rsidR="00FA7A4F" w:rsidRPr="0014645C">
              <w:rPr>
                <w:rStyle w:val="Hypertextovprepojenie"/>
                <w:rFonts w:cs="Arial"/>
                <w:noProof/>
                <w:sz w:val="17"/>
                <w:szCs w:val="17"/>
                <w:lang w:val="sk-SK"/>
              </w:rPr>
              <w:t>2.10.4 Podmienky poskytnutia príspevku z hľadiska definovania merateľných ukazovateľov projektu</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_Toc458515676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31</w:t>
            </w:r>
            <w:r w:rsidR="00FA7A4F" w:rsidRPr="0014645C">
              <w:rPr>
                <w:noProof/>
                <w:webHidden/>
                <w:sz w:val="17"/>
                <w:szCs w:val="17"/>
                <w:lang w:val="sk-SK"/>
              </w:rPr>
              <w:fldChar w:fldCharType="end"/>
            </w:r>
          </w:hyperlink>
        </w:p>
        <w:p w14:paraId="38914075" w14:textId="324BACD4" w:rsidR="00FA7A4F" w:rsidRPr="0014645C" w:rsidRDefault="00641D08" w:rsidP="003E1DAA">
          <w:pPr>
            <w:pStyle w:val="Obsah3"/>
            <w:rPr>
              <w:noProof/>
              <w:sz w:val="17"/>
              <w:szCs w:val="17"/>
              <w:lang w:val="sk-SK" w:eastAsia="sk-SK"/>
            </w:rPr>
          </w:pPr>
          <w:hyperlink w:anchor="_Toc458515677" w:history="1">
            <w:r w:rsidR="00FA7A4F" w:rsidRPr="0014645C">
              <w:rPr>
                <w:rStyle w:val="Hypertextovprepojenie"/>
                <w:noProof/>
                <w:sz w:val="17"/>
                <w:szCs w:val="17"/>
                <w:lang w:val="sk-SK"/>
              </w:rPr>
              <w:t>2.10.5</w:t>
            </w:r>
            <w:r w:rsidR="00FA7A4F" w:rsidRPr="0014645C">
              <w:rPr>
                <w:noProof/>
                <w:sz w:val="17"/>
                <w:szCs w:val="17"/>
                <w:lang w:val="sk-SK" w:eastAsia="sk-SK"/>
              </w:rPr>
              <w:tab/>
            </w:r>
            <w:r w:rsidR="00FA7A4F" w:rsidRPr="0014645C">
              <w:rPr>
                <w:rStyle w:val="Hypertextovprepojenie"/>
                <w:noProof/>
                <w:sz w:val="17"/>
                <w:szCs w:val="17"/>
                <w:lang w:val="sk-SK"/>
              </w:rPr>
              <w:t>Intenzita pomoci</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_Toc458515677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32</w:t>
            </w:r>
            <w:r w:rsidR="00FA7A4F" w:rsidRPr="0014645C">
              <w:rPr>
                <w:noProof/>
                <w:webHidden/>
                <w:sz w:val="17"/>
                <w:szCs w:val="17"/>
                <w:lang w:val="sk-SK"/>
              </w:rPr>
              <w:fldChar w:fldCharType="end"/>
            </w:r>
          </w:hyperlink>
        </w:p>
        <w:p w14:paraId="3762971B" w14:textId="1C320281" w:rsidR="00FA7A4F" w:rsidRPr="0014645C" w:rsidRDefault="00641D08">
          <w:pPr>
            <w:pStyle w:val="Obsah1"/>
            <w:rPr>
              <w:b w:val="0"/>
              <w:noProof/>
              <w:sz w:val="17"/>
              <w:szCs w:val="17"/>
              <w:lang w:val="sk-SK" w:eastAsia="sk-SK"/>
            </w:rPr>
          </w:pPr>
          <w:hyperlink w:anchor="_Toc458515678" w:history="1">
            <w:r w:rsidR="00FA7A4F" w:rsidRPr="0014645C">
              <w:rPr>
                <w:rStyle w:val="Hypertextovprepojenie"/>
                <w:b w:val="0"/>
                <w:noProof/>
                <w:sz w:val="17"/>
                <w:szCs w:val="17"/>
                <w:lang w:val="sk-SK"/>
              </w:rPr>
              <w:t>3.</w:t>
            </w:r>
            <w:r w:rsidR="00FA7A4F" w:rsidRPr="0014645C">
              <w:rPr>
                <w:b w:val="0"/>
                <w:noProof/>
                <w:sz w:val="17"/>
                <w:szCs w:val="17"/>
                <w:lang w:val="sk-SK" w:eastAsia="sk-SK"/>
              </w:rPr>
              <w:tab/>
            </w:r>
            <w:r w:rsidR="00FA7A4F" w:rsidRPr="0014645C">
              <w:rPr>
                <w:rStyle w:val="Hypertextovprepojenie"/>
                <w:b w:val="0"/>
                <w:noProof/>
                <w:sz w:val="17"/>
                <w:szCs w:val="17"/>
                <w:lang w:val="sk-SK"/>
              </w:rPr>
              <w:t>Ako požiadať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_Toc458515678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37</w:t>
            </w:r>
            <w:r w:rsidR="00FA7A4F" w:rsidRPr="0014645C">
              <w:rPr>
                <w:b w:val="0"/>
                <w:noProof/>
                <w:webHidden/>
                <w:sz w:val="17"/>
                <w:szCs w:val="17"/>
                <w:lang w:val="sk-SK"/>
              </w:rPr>
              <w:fldChar w:fldCharType="end"/>
            </w:r>
          </w:hyperlink>
        </w:p>
        <w:p w14:paraId="5C4BAF0A" w14:textId="4596DF43" w:rsidR="00FA7A4F" w:rsidRPr="0014645C" w:rsidRDefault="00641D08" w:rsidP="003E1DAA">
          <w:pPr>
            <w:pStyle w:val="Obsah2"/>
            <w:rPr>
              <w:sz w:val="17"/>
              <w:szCs w:val="17"/>
              <w:lang w:eastAsia="sk-SK"/>
            </w:rPr>
          </w:pPr>
          <w:hyperlink w:anchor="_Toc458515679" w:history="1">
            <w:r w:rsidR="00FA7A4F" w:rsidRPr="0014645C">
              <w:rPr>
                <w:rStyle w:val="Hypertextovprepojenie"/>
                <w:sz w:val="17"/>
                <w:szCs w:val="17"/>
              </w:rPr>
              <w:t>3.1</w:t>
            </w:r>
            <w:r w:rsidR="00FA7A4F" w:rsidRPr="0014645C">
              <w:rPr>
                <w:sz w:val="17"/>
                <w:szCs w:val="17"/>
                <w:lang w:eastAsia="sk-SK"/>
              </w:rPr>
              <w:tab/>
            </w:r>
            <w:r w:rsidR="00FA7A4F" w:rsidRPr="0014645C">
              <w:rPr>
                <w:rStyle w:val="Hypertextovprepojenie"/>
                <w:sz w:val="17"/>
                <w:szCs w:val="17"/>
              </w:rPr>
              <w:t>Forma a obsah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_Toc458515679 \h </w:instrText>
            </w:r>
            <w:r w:rsidR="00FA7A4F" w:rsidRPr="0014645C">
              <w:rPr>
                <w:webHidden/>
                <w:sz w:val="17"/>
                <w:szCs w:val="17"/>
              </w:rPr>
            </w:r>
            <w:r w:rsidR="00FA7A4F" w:rsidRPr="0014645C">
              <w:rPr>
                <w:webHidden/>
                <w:sz w:val="17"/>
                <w:szCs w:val="17"/>
              </w:rPr>
              <w:fldChar w:fldCharType="separate"/>
            </w:r>
            <w:r w:rsidR="00E1641D">
              <w:rPr>
                <w:webHidden/>
                <w:sz w:val="17"/>
                <w:szCs w:val="17"/>
              </w:rPr>
              <w:t>37</w:t>
            </w:r>
            <w:r w:rsidR="00FA7A4F" w:rsidRPr="0014645C">
              <w:rPr>
                <w:webHidden/>
                <w:sz w:val="17"/>
                <w:szCs w:val="17"/>
              </w:rPr>
              <w:fldChar w:fldCharType="end"/>
            </w:r>
          </w:hyperlink>
        </w:p>
        <w:p w14:paraId="5E86F05E" w14:textId="47FFE35B" w:rsidR="00FA7A4F" w:rsidRPr="0014645C" w:rsidRDefault="00641D08" w:rsidP="003E1DAA">
          <w:pPr>
            <w:pStyle w:val="Obsah3"/>
            <w:rPr>
              <w:noProof/>
              <w:sz w:val="17"/>
              <w:szCs w:val="17"/>
              <w:lang w:val="sk-SK" w:eastAsia="sk-SK"/>
            </w:rPr>
          </w:pPr>
          <w:hyperlink w:anchor="_Toc458515680" w:history="1">
            <w:r w:rsidR="00FA7A4F" w:rsidRPr="0014645C">
              <w:rPr>
                <w:rStyle w:val="Hypertextovprepojenie"/>
                <w:noProof/>
                <w:sz w:val="17"/>
                <w:szCs w:val="17"/>
                <w:lang w:val="sk-SK"/>
              </w:rPr>
              <w:t>3.1.1</w:t>
            </w:r>
            <w:r w:rsidR="00FA7A4F" w:rsidRPr="0014645C">
              <w:rPr>
                <w:noProof/>
                <w:sz w:val="17"/>
                <w:szCs w:val="17"/>
                <w:lang w:val="sk-SK" w:eastAsia="sk-SK"/>
              </w:rPr>
              <w:tab/>
            </w:r>
            <w:r w:rsidR="00FA7A4F" w:rsidRPr="0014645C">
              <w:rPr>
                <w:rStyle w:val="Hypertextovprepojenie"/>
                <w:noProof/>
                <w:sz w:val="17"/>
                <w:szCs w:val="17"/>
                <w:lang w:val="sk-SK"/>
              </w:rPr>
              <w:t>Zoznam príloh</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_Toc458515680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38</w:t>
            </w:r>
            <w:r w:rsidR="00FA7A4F" w:rsidRPr="0014645C">
              <w:rPr>
                <w:noProof/>
                <w:webHidden/>
                <w:sz w:val="17"/>
                <w:szCs w:val="17"/>
                <w:lang w:val="sk-SK"/>
              </w:rPr>
              <w:fldChar w:fldCharType="end"/>
            </w:r>
          </w:hyperlink>
        </w:p>
        <w:p w14:paraId="79C028E7" w14:textId="3EC207FB" w:rsidR="00FA7A4F" w:rsidRPr="0014645C" w:rsidRDefault="00641D08" w:rsidP="003E1DAA">
          <w:pPr>
            <w:pStyle w:val="Obsah2"/>
            <w:rPr>
              <w:sz w:val="17"/>
              <w:szCs w:val="17"/>
              <w:lang w:eastAsia="sk-SK"/>
            </w:rPr>
          </w:pPr>
          <w:hyperlink w:anchor="_Toc458515681" w:history="1">
            <w:r w:rsidR="00FA7A4F" w:rsidRPr="0014645C">
              <w:rPr>
                <w:rStyle w:val="Hypertextovprepojenie"/>
                <w:sz w:val="17"/>
                <w:szCs w:val="17"/>
              </w:rPr>
              <w:t>3.2 Pokyny pre vyplnenie formulára ŽoNFP a príloh</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_Toc458515681 \h </w:instrText>
            </w:r>
            <w:r w:rsidR="00FA7A4F" w:rsidRPr="0014645C">
              <w:rPr>
                <w:webHidden/>
                <w:sz w:val="17"/>
                <w:szCs w:val="17"/>
              </w:rPr>
            </w:r>
            <w:r w:rsidR="00FA7A4F" w:rsidRPr="0014645C">
              <w:rPr>
                <w:webHidden/>
                <w:sz w:val="17"/>
                <w:szCs w:val="17"/>
              </w:rPr>
              <w:fldChar w:fldCharType="separate"/>
            </w:r>
            <w:r w:rsidR="00E1641D">
              <w:rPr>
                <w:webHidden/>
                <w:sz w:val="17"/>
                <w:szCs w:val="17"/>
              </w:rPr>
              <w:t>39</w:t>
            </w:r>
            <w:r w:rsidR="00FA7A4F" w:rsidRPr="0014645C">
              <w:rPr>
                <w:webHidden/>
                <w:sz w:val="17"/>
                <w:szCs w:val="17"/>
              </w:rPr>
              <w:fldChar w:fldCharType="end"/>
            </w:r>
          </w:hyperlink>
        </w:p>
        <w:p w14:paraId="5BEE0F31" w14:textId="34B8ED91" w:rsidR="00FA7A4F" w:rsidRPr="0014645C" w:rsidRDefault="00641D08" w:rsidP="003E1DAA">
          <w:pPr>
            <w:pStyle w:val="Obsah3"/>
            <w:rPr>
              <w:noProof/>
              <w:sz w:val="17"/>
              <w:szCs w:val="17"/>
              <w:lang w:val="sk-SK" w:eastAsia="sk-SK"/>
            </w:rPr>
          </w:pPr>
          <w:hyperlink w:anchor="_Toc458515682" w:history="1">
            <w:r w:rsidR="00FA7A4F" w:rsidRPr="0014645C">
              <w:rPr>
                <w:rStyle w:val="Hypertextovprepojenie"/>
                <w:noProof/>
                <w:sz w:val="17"/>
                <w:szCs w:val="17"/>
                <w:lang w:val="sk-SK"/>
              </w:rPr>
              <w:t>3.2.1 Všeobecné ustanovenia k niektorým typom výdavkov</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_Toc458515682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43</w:t>
            </w:r>
            <w:r w:rsidR="00FA7A4F" w:rsidRPr="0014645C">
              <w:rPr>
                <w:noProof/>
                <w:webHidden/>
                <w:sz w:val="17"/>
                <w:szCs w:val="17"/>
                <w:lang w:val="sk-SK"/>
              </w:rPr>
              <w:fldChar w:fldCharType="end"/>
            </w:r>
          </w:hyperlink>
        </w:p>
        <w:p w14:paraId="56C9AC95" w14:textId="4078F4A7" w:rsidR="00FA7A4F" w:rsidRPr="0014645C" w:rsidRDefault="00641D08" w:rsidP="003E1DAA">
          <w:pPr>
            <w:pStyle w:val="Obsah2"/>
            <w:rPr>
              <w:sz w:val="17"/>
              <w:szCs w:val="17"/>
              <w:lang w:eastAsia="sk-SK"/>
            </w:rPr>
          </w:pPr>
          <w:hyperlink w:anchor="_Toc458515683" w:history="1">
            <w:r w:rsidR="00FA7A4F" w:rsidRPr="0014645C">
              <w:rPr>
                <w:rStyle w:val="Hypertextovprepojenie"/>
                <w:sz w:val="17"/>
                <w:szCs w:val="17"/>
              </w:rPr>
              <w:t>3.3</w:t>
            </w:r>
            <w:r w:rsidR="00FA7A4F" w:rsidRPr="0014645C">
              <w:rPr>
                <w:sz w:val="17"/>
                <w:szCs w:val="17"/>
                <w:lang w:eastAsia="sk-SK"/>
              </w:rPr>
              <w:tab/>
            </w:r>
            <w:r w:rsidR="00FA7A4F" w:rsidRPr="0014645C">
              <w:rPr>
                <w:rStyle w:val="Hypertextovprepojenie"/>
                <w:sz w:val="17"/>
                <w:szCs w:val="17"/>
              </w:rPr>
              <w:t>Spôsob predloženia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_Toc458515683 \h </w:instrText>
            </w:r>
            <w:r w:rsidR="00FA7A4F" w:rsidRPr="0014645C">
              <w:rPr>
                <w:webHidden/>
                <w:sz w:val="17"/>
                <w:szCs w:val="17"/>
              </w:rPr>
            </w:r>
            <w:r w:rsidR="00FA7A4F" w:rsidRPr="0014645C">
              <w:rPr>
                <w:webHidden/>
                <w:sz w:val="17"/>
                <w:szCs w:val="17"/>
              </w:rPr>
              <w:fldChar w:fldCharType="separate"/>
            </w:r>
            <w:r w:rsidR="00E1641D">
              <w:rPr>
                <w:webHidden/>
                <w:sz w:val="17"/>
                <w:szCs w:val="17"/>
              </w:rPr>
              <w:t>68</w:t>
            </w:r>
            <w:r w:rsidR="00FA7A4F" w:rsidRPr="0014645C">
              <w:rPr>
                <w:webHidden/>
                <w:sz w:val="17"/>
                <w:szCs w:val="17"/>
              </w:rPr>
              <w:fldChar w:fldCharType="end"/>
            </w:r>
          </w:hyperlink>
        </w:p>
        <w:p w14:paraId="11EEAB8B" w14:textId="58F8A56F" w:rsidR="00FA7A4F" w:rsidRPr="0014645C" w:rsidRDefault="00641D08" w:rsidP="003E1DAA">
          <w:pPr>
            <w:pStyle w:val="Obsah3"/>
            <w:rPr>
              <w:noProof/>
              <w:sz w:val="17"/>
              <w:szCs w:val="17"/>
              <w:lang w:val="sk-SK" w:eastAsia="sk-SK"/>
            </w:rPr>
          </w:pPr>
          <w:hyperlink w:anchor="_Toc458515684" w:history="1">
            <w:r w:rsidR="00FA7A4F" w:rsidRPr="0014645C">
              <w:rPr>
                <w:rStyle w:val="Hypertextovprepojenie"/>
                <w:noProof/>
                <w:sz w:val="17"/>
                <w:szCs w:val="17"/>
                <w:lang w:val="sk-SK"/>
              </w:rPr>
              <w:t>3.3.1</w:t>
            </w:r>
            <w:r w:rsidR="00FA7A4F" w:rsidRPr="0014645C">
              <w:rPr>
                <w:noProof/>
                <w:sz w:val="17"/>
                <w:szCs w:val="17"/>
                <w:lang w:val="sk-SK" w:eastAsia="sk-SK"/>
              </w:rPr>
              <w:tab/>
            </w:r>
            <w:r w:rsidR="00FA7A4F" w:rsidRPr="0014645C">
              <w:rPr>
                <w:rStyle w:val="Hypertextovprepojenie"/>
                <w:noProof/>
                <w:sz w:val="17"/>
                <w:szCs w:val="17"/>
                <w:lang w:val="sk-SK"/>
              </w:rPr>
              <w:t>Predloženie ŽoNFP elektronicky prostredníctvom ITMS2014+</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_Toc458515684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69</w:t>
            </w:r>
            <w:r w:rsidR="00FA7A4F" w:rsidRPr="0014645C">
              <w:rPr>
                <w:noProof/>
                <w:webHidden/>
                <w:sz w:val="17"/>
                <w:szCs w:val="17"/>
                <w:lang w:val="sk-SK"/>
              </w:rPr>
              <w:fldChar w:fldCharType="end"/>
            </w:r>
          </w:hyperlink>
        </w:p>
        <w:p w14:paraId="0C37BE0E" w14:textId="7B4E8AA6" w:rsidR="00FA7A4F" w:rsidRPr="0014645C" w:rsidRDefault="00641D08" w:rsidP="003E1DAA">
          <w:pPr>
            <w:pStyle w:val="Obsah3"/>
            <w:rPr>
              <w:noProof/>
              <w:sz w:val="17"/>
              <w:szCs w:val="17"/>
              <w:lang w:val="sk-SK" w:eastAsia="sk-SK"/>
            </w:rPr>
          </w:pPr>
          <w:hyperlink w:anchor="_Toc458515685" w:history="1">
            <w:r w:rsidR="00FA7A4F" w:rsidRPr="0014645C">
              <w:rPr>
                <w:rStyle w:val="Hypertextovprepojenie"/>
                <w:noProof/>
                <w:sz w:val="17"/>
                <w:szCs w:val="17"/>
                <w:lang w:val="sk-SK"/>
              </w:rPr>
              <w:t>3.3.2</w:t>
            </w:r>
            <w:r w:rsidR="00FA7A4F" w:rsidRPr="0014645C">
              <w:rPr>
                <w:noProof/>
                <w:sz w:val="17"/>
                <w:szCs w:val="17"/>
                <w:lang w:val="sk-SK" w:eastAsia="sk-SK"/>
              </w:rPr>
              <w:tab/>
            </w:r>
            <w:r w:rsidR="00FA7A4F" w:rsidRPr="0014645C">
              <w:rPr>
                <w:rStyle w:val="Hypertextovprepojenie"/>
                <w:noProof/>
                <w:sz w:val="17"/>
                <w:szCs w:val="17"/>
                <w:lang w:val="sk-SK"/>
              </w:rPr>
              <w:t>Predloženie ŽoNFP v písomnej forme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_Toc458515685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70</w:t>
            </w:r>
            <w:r w:rsidR="00FA7A4F" w:rsidRPr="0014645C">
              <w:rPr>
                <w:noProof/>
                <w:webHidden/>
                <w:sz w:val="17"/>
                <w:szCs w:val="17"/>
                <w:lang w:val="sk-SK"/>
              </w:rPr>
              <w:fldChar w:fldCharType="end"/>
            </w:r>
          </w:hyperlink>
        </w:p>
        <w:p w14:paraId="5182C84C" w14:textId="5D69B3DC" w:rsidR="00FA7A4F" w:rsidRPr="0014645C" w:rsidRDefault="00641D08">
          <w:pPr>
            <w:pStyle w:val="Obsah1"/>
            <w:rPr>
              <w:b w:val="0"/>
              <w:noProof/>
              <w:sz w:val="17"/>
              <w:szCs w:val="17"/>
              <w:lang w:val="sk-SK" w:eastAsia="sk-SK"/>
            </w:rPr>
          </w:pPr>
          <w:hyperlink w:anchor="_Toc458515686" w:history="1">
            <w:r w:rsidR="00FA7A4F" w:rsidRPr="0014645C">
              <w:rPr>
                <w:rStyle w:val="Hypertextovprepojenie"/>
                <w:b w:val="0"/>
                <w:noProof/>
                <w:sz w:val="17"/>
                <w:szCs w:val="17"/>
                <w:lang w:val="sk-SK"/>
              </w:rPr>
              <w:t>4.</w:t>
            </w:r>
            <w:r w:rsidR="00FA7A4F" w:rsidRPr="0014645C">
              <w:rPr>
                <w:b w:val="0"/>
                <w:noProof/>
                <w:sz w:val="17"/>
                <w:szCs w:val="17"/>
                <w:lang w:val="sk-SK" w:eastAsia="sk-SK"/>
              </w:rPr>
              <w:tab/>
            </w:r>
            <w:r w:rsidR="00FA7A4F" w:rsidRPr="0014645C">
              <w:rPr>
                <w:rStyle w:val="Hypertextovprepojenie"/>
                <w:b w:val="0"/>
                <w:noProof/>
                <w:sz w:val="17"/>
                <w:szCs w:val="17"/>
                <w:lang w:val="sk-SK"/>
              </w:rPr>
              <w:t>Postup schvaľovania ŽoNFP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_Toc458515686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72</w:t>
            </w:r>
            <w:r w:rsidR="00FA7A4F" w:rsidRPr="0014645C">
              <w:rPr>
                <w:b w:val="0"/>
                <w:noProof/>
                <w:webHidden/>
                <w:sz w:val="17"/>
                <w:szCs w:val="17"/>
                <w:lang w:val="sk-SK"/>
              </w:rPr>
              <w:fldChar w:fldCharType="end"/>
            </w:r>
          </w:hyperlink>
        </w:p>
        <w:p w14:paraId="214AE1B4" w14:textId="3B25E31A" w:rsidR="00FA7A4F" w:rsidRPr="0014645C" w:rsidRDefault="00641D08" w:rsidP="003E1DAA">
          <w:pPr>
            <w:pStyle w:val="Obsah2"/>
            <w:rPr>
              <w:sz w:val="17"/>
              <w:szCs w:val="17"/>
              <w:lang w:eastAsia="sk-SK"/>
            </w:rPr>
          </w:pPr>
          <w:hyperlink w:anchor="_Toc458515687" w:history="1">
            <w:r w:rsidR="00FA7A4F" w:rsidRPr="0014645C">
              <w:rPr>
                <w:rStyle w:val="Hypertextovprepojenie"/>
                <w:sz w:val="17"/>
                <w:szCs w:val="17"/>
              </w:rPr>
              <w:t>4.1</w:t>
            </w:r>
            <w:r w:rsidR="00FA7A4F" w:rsidRPr="0014645C">
              <w:rPr>
                <w:sz w:val="17"/>
                <w:szCs w:val="17"/>
                <w:lang w:eastAsia="sk-SK"/>
              </w:rPr>
              <w:tab/>
            </w:r>
            <w:r w:rsidR="00FA7A4F" w:rsidRPr="0014645C">
              <w:rPr>
                <w:rStyle w:val="Hypertextovprepojenie"/>
                <w:sz w:val="17"/>
                <w:szCs w:val="17"/>
              </w:rPr>
              <w:t>Administratívne overenie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_Toc458515687 \h </w:instrText>
            </w:r>
            <w:r w:rsidR="00FA7A4F" w:rsidRPr="0014645C">
              <w:rPr>
                <w:webHidden/>
                <w:sz w:val="17"/>
                <w:szCs w:val="17"/>
              </w:rPr>
            </w:r>
            <w:r w:rsidR="00FA7A4F" w:rsidRPr="0014645C">
              <w:rPr>
                <w:webHidden/>
                <w:sz w:val="17"/>
                <w:szCs w:val="17"/>
              </w:rPr>
              <w:fldChar w:fldCharType="separate"/>
            </w:r>
            <w:r w:rsidR="00E1641D">
              <w:rPr>
                <w:webHidden/>
                <w:sz w:val="17"/>
                <w:szCs w:val="17"/>
              </w:rPr>
              <w:t>72</w:t>
            </w:r>
            <w:r w:rsidR="00FA7A4F" w:rsidRPr="0014645C">
              <w:rPr>
                <w:webHidden/>
                <w:sz w:val="17"/>
                <w:szCs w:val="17"/>
              </w:rPr>
              <w:fldChar w:fldCharType="end"/>
            </w:r>
          </w:hyperlink>
        </w:p>
        <w:p w14:paraId="50C184EA" w14:textId="378630AA" w:rsidR="00FA7A4F" w:rsidRPr="0014645C" w:rsidRDefault="00641D08" w:rsidP="003E1DAA">
          <w:pPr>
            <w:pStyle w:val="Obsah2"/>
            <w:rPr>
              <w:sz w:val="17"/>
              <w:szCs w:val="17"/>
              <w:lang w:eastAsia="sk-SK"/>
            </w:rPr>
          </w:pPr>
          <w:hyperlink w:anchor="_Toc458515688" w:history="1">
            <w:r w:rsidR="00FA7A4F" w:rsidRPr="0014645C">
              <w:rPr>
                <w:rStyle w:val="Hypertextovprepojenie"/>
                <w:sz w:val="17"/>
                <w:szCs w:val="17"/>
              </w:rPr>
              <w:t>4.2</w:t>
            </w:r>
            <w:r w:rsidR="00FA7A4F" w:rsidRPr="0014645C">
              <w:rPr>
                <w:sz w:val="17"/>
                <w:szCs w:val="17"/>
                <w:lang w:eastAsia="sk-SK"/>
              </w:rPr>
              <w:tab/>
            </w:r>
            <w:r w:rsidR="00FA7A4F" w:rsidRPr="0014645C">
              <w:rPr>
                <w:rStyle w:val="Hypertextovprepojenie"/>
                <w:sz w:val="17"/>
                <w:szCs w:val="17"/>
              </w:rPr>
              <w:t>Odborné hodnotenie ŽoNFP</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_Toc458515688 \h </w:instrText>
            </w:r>
            <w:r w:rsidR="00FA7A4F" w:rsidRPr="0014645C">
              <w:rPr>
                <w:webHidden/>
                <w:sz w:val="17"/>
                <w:szCs w:val="17"/>
              </w:rPr>
            </w:r>
            <w:r w:rsidR="00FA7A4F" w:rsidRPr="0014645C">
              <w:rPr>
                <w:webHidden/>
                <w:sz w:val="17"/>
                <w:szCs w:val="17"/>
              </w:rPr>
              <w:fldChar w:fldCharType="separate"/>
            </w:r>
            <w:r w:rsidR="00E1641D">
              <w:rPr>
                <w:webHidden/>
                <w:sz w:val="17"/>
                <w:szCs w:val="17"/>
              </w:rPr>
              <w:t>73</w:t>
            </w:r>
            <w:r w:rsidR="00FA7A4F" w:rsidRPr="0014645C">
              <w:rPr>
                <w:webHidden/>
                <w:sz w:val="17"/>
                <w:szCs w:val="17"/>
              </w:rPr>
              <w:fldChar w:fldCharType="end"/>
            </w:r>
          </w:hyperlink>
        </w:p>
        <w:p w14:paraId="2B14ECA3" w14:textId="3205C9E4" w:rsidR="00FA7A4F" w:rsidRPr="0014645C" w:rsidRDefault="00641D08" w:rsidP="003E1DAA">
          <w:pPr>
            <w:pStyle w:val="Obsah2"/>
            <w:rPr>
              <w:sz w:val="17"/>
              <w:szCs w:val="17"/>
              <w:lang w:eastAsia="sk-SK"/>
            </w:rPr>
          </w:pPr>
          <w:hyperlink w:anchor="_Toc458515689" w:history="1">
            <w:r w:rsidR="00FA7A4F" w:rsidRPr="0014645C">
              <w:rPr>
                <w:rStyle w:val="Hypertextovprepojenie"/>
                <w:sz w:val="17"/>
                <w:szCs w:val="17"/>
              </w:rPr>
              <w:t>4.3</w:t>
            </w:r>
            <w:r w:rsidR="00FA7A4F" w:rsidRPr="0014645C">
              <w:rPr>
                <w:sz w:val="17"/>
                <w:szCs w:val="17"/>
                <w:lang w:eastAsia="sk-SK"/>
              </w:rPr>
              <w:tab/>
            </w:r>
            <w:r w:rsidR="00FA7A4F" w:rsidRPr="0014645C">
              <w:rPr>
                <w:rStyle w:val="Hypertextovprepojenie"/>
                <w:sz w:val="17"/>
                <w:szCs w:val="17"/>
              </w:rPr>
              <w:t>Vydávanie rozhodnutia a zverejňovanie</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_Toc458515689 \h </w:instrText>
            </w:r>
            <w:r w:rsidR="00FA7A4F" w:rsidRPr="0014645C">
              <w:rPr>
                <w:webHidden/>
                <w:sz w:val="17"/>
                <w:szCs w:val="17"/>
              </w:rPr>
            </w:r>
            <w:r w:rsidR="00FA7A4F" w:rsidRPr="0014645C">
              <w:rPr>
                <w:webHidden/>
                <w:sz w:val="17"/>
                <w:szCs w:val="17"/>
              </w:rPr>
              <w:fldChar w:fldCharType="separate"/>
            </w:r>
            <w:r w:rsidR="00E1641D">
              <w:rPr>
                <w:webHidden/>
                <w:sz w:val="17"/>
                <w:szCs w:val="17"/>
              </w:rPr>
              <w:t>73</w:t>
            </w:r>
            <w:r w:rsidR="00FA7A4F" w:rsidRPr="0014645C">
              <w:rPr>
                <w:webHidden/>
                <w:sz w:val="17"/>
                <w:szCs w:val="17"/>
              </w:rPr>
              <w:fldChar w:fldCharType="end"/>
            </w:r>
          </w:hyperlink>
        </w:p>
        <w:p w14:paraId="5CC6E4B5" w14:textId="231F0B65" w:rsidR="00FA7A4F" w:rsidRPr="0014645C" w:rsidRDefault="00641D08" w:rsidP="003E1DAA">
          <w:pPr>
            <w:pStyle w:val="Obsah2"/>
            <w:rPr>
              <w:sz w:val="17"/>
              <w:szCs w:val="17"/>
              <w:lang w:eastAsia="sk-SK"/>
            </w:rPr>
          </w:pPr>
          <w:hyperlink w:anchor="_Toc458515690" w:history="1">
            <w:r w:rsidR="00FA7A4F" w:rsidRPr="0014645C">
              <w:rPr>
                <w:rStyle w:val="Hypertextovprepojenie"/>
                <w:sz w:val="17"/>
                <w:szCs w:val="17"/>
              </w:rPr>
              <w:t>4.4</w:t>
            </w:r>
            <w:r w:rsidR="00FA7A4F" w:rsidRPr="0014645C">
              <w:rPr>
                <w:sz w:val="17"/>
                <w:szCs w:val="17"/>
                <w:lang w:eastAsia="sk-SK"/>
              </w:rPr>
              <w:tab/>
            </w:r>
            <w:r w:rsidR="00FA7A4F" w:rsidRPr="0014645C">
              <w:rPr>
                <w:rStyle w:val="Hypertextovprepojenie"/>
                <w:sz w:val="17"/>
                <w:szCs w:val="17"/>
              </w:rPr>
              <w:t>Opravné prostriedky</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_Toc458515690 \h </w:instrText>
            </w:r>
            <w:r w:rsidR="00FA7A4F" w:rsidRPr="0014645C">
              <w:rPr>
                <w:webHidden/>
                <w:sz w:val="17"/>
                <w:szCs w:val="17"/>
              </w:rPr>
            </w:r>
            <w:r w:rsidR="00FA7A4F" w:rsidRPr="0014645C">
              <w:rPr>
                <w:webHidden/>
                <w:sz w:val="17"/>
                <w:szCs w:val="17"/>
              </w:rPr>
              <w:fldChar w:fldCharType="separate"/>
            </w:r>
            <w:r w:rsidR="00E1641D">
              <w:rPr>
                <w:webHidden/>
                <w:sz w:val="17"/>
                <w:szCs w:val="17"/>
              </w:rPr>
              <w:t>75</w:t>
            </w:r>
            <w:r w:rsidR="00FA7A4F" w:rsidRPr="0014645C">
              <w:rPr>
                <w:webHidden/>
                <w:sz w:val="17"/>
                <w:szCs w:val="17"/>
              </w:rPr>
              <w:fldChar w:fldCharType="end"/>
            </w:r>
          </w:hyperlink>
        </w:p>
        <w:p w14:paraId="5540D622" w14:textId="7904D3D1" w:rsidR="00FA7A4F" w:rsidRPr="0014645C" w:rsidRDefault="00641D08" w:rsidP="003E1DAA">
          <w:pPr>
            <w:pStyle w:val="Obsah3"/>
            <w:rPr>
              <w:noProof/>
              <w:sz w:val="17"/>
              <w:szCs w:val="17"/>
              <w:lang w:val="sk-SK" w:eastAsia="sk-SK"/>
            </w:rPr>
          </w:pPr>
          <w:hyperlink w:anchor="_Toc458515691" w:history="1">
            <w:r w:rsidR="00FA7A4F" w:rsidRPr="0014645C">
              <w:rPr>
                <w:rStyle w:val="Hypertextovprepojenie"/>
                <w:noProof/>
                <w:sz w:val="17"/>
                <w:szCs w:val="17"/>
                <w:lang w:val="sk-SK"/>
              </w:rPr>
              <w:t>4.4.1</w:t>
            </w:r>
            <w:r w:rsidR="00FA7A4F" w:rsidRPr="0014645C">
              <w:rPr>
                <w:noProof/>
                <w:sz w:val="17"/>
                <w:szCs w:val="17"/>
                <w:lang w:val="sk-SK" w:eastAsia="sk-SK"/>
              </w:rPr>
              <w:tab/>
            </w:r>
            <w:r w:rsidR="00FA7A4F" w:rsidRPr="0014645C">
              <w:rPr>
                <w:rStyle w:val="Hypertextovprepojenie"/>
                <w:noProof/>
                <w:sz w:val="17"/>
                <w:szCs w:val="17"/>
                <w:lang w:val="sk-SK"/>
              </w:rPr>
              <w:t>Odvolanie a odvolacie konanie</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_Toc458515691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75</w:t>
            </w:r>
            <w:r w:rsidR="00FA7A4F" w:rsidRPr="0014645C">
              <w:rPr>
                <w:noProof/>
                <w:webHidden/>
                <w:sz w:val="17"/>
                <w:szCs w:val="17"/>
                <w:lang w:val="sk-SK"/>
              </w:rPr>
              <w:fldChar w:fldCharType="end"/>
            </w:r>
          </w:hyperlink>
        </w:p>
        <w:p w14:paraId="3363C326" w14:textId="493EE69F" w:rsidR="00FA7A4F" w:rsidRPr="0014645C" w:rsidRDefault="00641D08" w:rsidP="003E1DAA">
          <w:pPr>
            <w:pStyle w:val="Obsah3"/>
            <w:rPr>
              <w:noProof/>
              <w:sz w:val="17"/>
              <w:szCs w:val="17"/>
              <w:lang w:val="sk-SK" w:eastAsia="sk-SK"/>
            </w:rPr>
          </w:pPr>
          <w:hyperlink w:anchor="_Toc458515692" w:history="1">
            <w:r w:rsidR="00FA7A4F" w:rsidRPr="0014645C">
              <w:rPr>
                <w:rStyle w:val="Hypertextovprepojenie"/>
                <w:noProof/>
                <w:sz w:val="17"/>
                <w:szCs w:val="17"/>
                <w:lang w:val="sk-SK"/>
              </w:rPr>
              <w:t>4.4.2</w:t>
            </w:r>
            <w:r w:rsidR="00FA7A4F" w:rsidRPr="0014645C">
              <w:rPr>
                <w:noProof/>
                <w:sz w:val="17"/>
                <w:szCs w:val="17"/>
                <w:lang w:val="sk-SK" w:eastAsia="sk-SK"/>
              </w:rPr>
              <w:tab/>
            </w:r>
            <w:r w:rsidR="00FA7A4F" w:rsidRPr="0014645C">
              <w:rPr>
                <w:rStyle w:val="Hypertextovprepojenie"/>
                <w:noProof/>
                <w:sz w:val="17"/>
                <w:szCs w:val="17"/>
                <w:lang w:val="sk-SK"/>
              </w:rPr>
              <w:t>Preskúmanie rozhodnutia mimo odvolacieho konania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_Toc458515692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75</w:t>
            </w:r>
            <w:r w:rsidR="00FA7A4F" w:rsidRPr="0014645C">
              <w:rPr>
                <w:noProof/>
                <w:webHidden/>
                <w:sz w:val="17"/>
                <w:szCs w:val="17"/>
                <w:lang w:val="sk-SK"/>
              </w:rPr>
              <w:fldChar w:fldCharType="end"/>
            </w:r>
          </w:hyperlink>
        </w:p>
        <w:p w14:paraId="154258C2" w14:textId="0D22389B" w:rsidR="00FA7A4F" w:rsidRPr="0014645C" w:rsidRDefault="00641D08" w:rsidP="003E1DAA">
          <w:pPr>
            <w:pStyle w:val="Obsah3"/>
            <w:rPr>
              <w:noProof/>
              <w:sz w:val="17"/>
              <w:szCs w:val="17"/>
              <w:lang w:val="sk-SK" w:eastAsia="sk-SK"/>
            </w:rPr>
          </w:pPr>
          <w:hyperlink w:anchor="_Toc458515693" w:history="1">
            <w:r w:rsidR="00FA7A4F" w:rsidRPr="0014645C">
              <w:rPr>
                <w:rStyle w:val="Hypertextovprepojenie"/>
                <w:noProof/>
                <w:sz w:val="17"/>
                <w:szCs w:val="17"/>
                <w:lang w:val="sk-SK"/>
              </w:rPr>
              <w:t>4.4.3</w:t>
            </w:r>
            <w:r w:rsidR="00FA7A4F" w:rsidRPr="0014645C">
              <w:rPr>
                <w:noProof/>
                <w:sz w:val="17"/>
                <w:szCs w:val="17"/>
                <w:lang w:val="sk-SK" w:eastAsia="sk-SK"/>
              </w:rPr>
              <w:tab/>
            </w:r>
            <w:r w:rsidR="00FA7A4F" w:rsidRPr="0014645C">
              <w:rPr>
                <w:rStyle w:val="Hypertextovprepojenie"/>
                <w:noProof/>
                <w:sz w:val="17"/>
                <w:szCs w:val="17"/>
                <w:lang w:val="sk-SK"/>
              </w:rPr>
              <w:t>Oprava rozhodnutia</w:t>
            </w:r>
            <w:r w:rsidR="00FA7A4F" w:rsidRPr="0014645C">
              <w:rPr>
                <w:noProof/>
                <w:webHidden/>
                <w:sz w:val="17"/>
                <w:szCs w:val="17"/>
                <w:lang w:val="sk-SK"/>
              </w:rPr>
              <w:tab/>
            </w:r>
            <w:r w:rsidR="00FA7A4F" w:rsidRPr="0014645C">
              <w:rPr>
                <w:noProof/>
                <w:webHidden/>
                <w:sz w:val="17"/>
                <w:szCs w:val="17"/>
                <w:lang w:val="sk-SK"/>
              </w:rPr>
              <w:fldChar w:fldCharType="begin"/>
            </w:r>
            <w:r w:rsidR="00FA7A4F" w:rsidRPr="0014645C">
              <w:rPr>
                <w:noProof/>
                <w:webHidden/>
                <w:sz w:val="17"/>
                <w:szCs w:val="17"/>
                <w:lang w:val="sk-SK"/>
              </w:rPr>
              <w:instrText xml:space="preserve"> PAGEREF _Toc458515693 \h </w:instrText>
            </w:r>
            <w:r w:rsidR="00FA7A4F" w:rsidRPr="0014645C">
              <w:rPr>
                <w:noProof/>
                <w:webHidden/>
                <w:sz w:val="17"/>
                <w:szCs w:val="17"/>
                <w:lang w:val="sk-SK"/>
              </w:rPr>
            </w:r>
            <w:r w:rsidR="00FA7A4F" w:rsidRPr="0014645C">
              <w:rPr>
                <w:noProof/>
                <w:webHidden/>
                <w:sz w:val="17"/>
                <w:szCs w:val="17"/>
                <w:lang w:val="sk-SK"/>
              </w:rPr>
              <w:fldChar w:fldCharType="separate"/>
            </w:r>
            <w:r w:rsidR="00E1641D">
              <w:rPr>
                <w:noProof/>
                <w:webHidden/>
                <w:sz w:val="17"/>
                <w:szCs w:val="17"/>
                <w:lang w:val="sk-SK"/>
              </w:rPr>
              <w:t>76</w:t>
            </w:r>
            <w:r w:rsidR="00FA7A4F" w:rsidRPr="0014645C">
              <w:rPr>
                <w:noProof/>
                <w:webHidden/>
                <w:sz w:val="17"/>
                <w:szCs w:val="17"/>
                <w:lang w:val="sk-SK"/>
              </w:rPr>
              <w:fldChar w:fldCharType="end"/>
            </w:r>
          </w:hyperlink>
        </w:p>
        <w:p w14:paraId="2D53B6B0" w14:textId="74E259CA" w:rsidR="00FA7A4F" w:rsidRPr="0014645C" w:rsidRDefault="00641D08">
          <w:pPr>
            <w:pStyle w:val="Obsah1"/>
            <w:rPr>
              <w:b w:val="0"/>
              <w:noProof/>
              <w:sz w:val="17"/>
              <w:szCs w:val="17"/>
              <w:lang w:val="sk-SK" w:eastAsia="sk-SK"/>
            </w:rPr>
          </w:pPr>
          <w:hyperlink w:anchor="_Toc458515694" w:history="1">
            <w:r w:rsidR="00FA7A4F" w:rsidRPr="0014645C">
              <w:rPr>
                <w:rStyle w:val="Hypertextovprepojenie"/>
                <w:b w:val="0"/>
                <w:noProof/>
                <w:sz w:val="17"/>
                <w:szCs w:val="17"/>
                <w:lang w:val="sk-SK"/>
              </w:rPr>
              <w:t>5.</w:t>
            </w:r>
            <w:r w:rsidR="00FA7A4F" w:rsidRPr="0014645C">
              <w:rPr>
                <w:b w:val="0"/>
                <w:noProof/>
                <w:sz w:val="17"/>
                <w:szCs w:val="17"/>
                <w:lang w:val="sk-SK" w:eastAsia="sk-SK"/>
              </w:rPr>
              <w:tab/>
            </w:r>
            <w:r w:rsidR="00FA7A4F" w:rsidRPr="0014645C">
              <w:rPr>
                <w:rStyle w:val="Hypertextovprepojenie"/>
                <w:b w:val="0"/>
                <w:noProof/>
                <w:sz w:val="17"/>
                <w:szCs w:val="17"/>
                <w:lang w:val="sk-SK"/>
              </w:rPr>
              <w:t>Informácia o horizontálnych princípoch</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_Toc458515694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77</w:t>
            </w:r>
            <w:r w:rsidR="00FA7A4F" w:rsidRPr="0014645C">
              <w:rPr>
                <w:b w:val="0"/>
                <w:noProof/>
                <w:webHidden/>
                <w:sz w:val="17"/>
                <w:szCs w:val="17"/>
                <w:lang w:val="sk-SK"/>
              </w:rPr>
              <w:fldChar w:fldCharType="end"/>
            </w:r>
          </w:hyperlink>
        </w:p>
        <w:p w14:paraId="7F9437DB" w14:textId="2A9B7F2A" w:rsidR="00FA7A4F" w:rsidRPr="0014645C" w:rsidRDefault="00641D08">
          <w:pPr>
            <w:pStyle w:val="Obsah1"/>
            <w:rPr>
              <w:b w:val="0"/>
              <w:noProof/>
              <w:sz w:val="17"/>
              <w:szCs w:val="17"/>
              <w:lang w:val="sk-SK" w:eastAsia="sk-SK"/>
            </w:rPr>
          </w:pPr>
          <w:hyperlink w:anchor="_Toc458515695" w:history="1">
            <w:r w:rsidR="00FA7A4F" w:rsidRPr="0014645C">
              <w:rPr>
                <w:rStyle w:val="Hypertextovprepojenie"/>
                <w:b w:val="0"/>
                <w:noProof/>
                <w:sz w:val="17"/>
                <w:szCs w:val="17"/>
                <w:lang w:val="sk-SK"/>
              </w:rPr>
              <w:t>6.</w:t>
            </w:r>
            <w:r w:rsidR="00FA7A4F" w:rsidRPr="0014645C">
              <w:rPr>
                <w:b w:val="0"/>
                <w:noProof/>
                <w:sz w:val="17"/>
                <w:szCs w:val="17"/>
                <w:lang w:val="sk-SK" w:eastAsia="sk-SK"/>
              </w:rPr>
              <w:tab/>
            </w:r>
            <w:r w:rsidR="00FA7A4F" w:rsidRPr="0014645C">
              <w:rPr>
                <w:rStyle w:val="Hypertextovprepojenie"/>
                <w:b w:val="0"/>
                <w:noProof/>
                <w:sz w:val="17"/>
                <w:szCs w:val="17"/>
                <w:lang w:val="sk-SK"/>
              </w:rPr>
              <w:t>Uzavretie zmluvy o NFP</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_Toc458515695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80</w:t>
            </w:r>
            <w:r w:rsidR="00FA7A4F" w:rsidRPr="0014645C">
              <w:rPr>
                <w:b w:val="0"/>
                <w:noProof/>
                <w:webHidden/>
                <w:sz w:val="17"/>
                <w:szCs w:val="17"/>
                <w:lang w:val="sk-SK"/>
              </w:rPr>
              <w:fldChar w:fldCharType="end"/>
            </w:r>
          </w:hyperlink>
        </w:p>
        <w:p w14:paraId="742FB60E" w14:textId="2A6A2D93" w:rsidR="00FA7A4F" w:rsidRPr="0014645C" w:rsidRDefault="00641D08">
          <w:pPr>
            <w:pStyle w:val="Obsah1"/>
            <w:rPr>
              <w:b w:val="0"/>
              <w:noProof/>
              <w:sz w:val="17"/>
              <w:szCs w:val="17"/>
              <w:lang w:val="sk-SK" w:eastAsia="sk-SK"/>
            </w:rPr>
          </w:pPr>
          <w:hyperlink w:anchor="_Toc458515696" w:history="1">
            <w:r w:rsidR="00FA7A4F" w:rsidRPr="0014645C">
              <w:rPr>
                <w:rStyle w:val="Hypertextovprepojenie"/>
                <w:b w:val="0"/>
                <w:noProof/>
                <w:sz w:val="17"/>
                <w:szCs w:val="17"/>
                <w:lang w:val="sk-SK"/>
              </w:rPr>
              <w:t>7.</w:t>
            </w:r>
            <w:r w:rsidR="00FA7A4F" w:rsidRPr="0014645C">
              <w:rPr>
                <w:b w:val="0"/>
                <w:noProof/>
                <w:sz w:val="17"/>
                <w:szCs w:val="17"/>
                <w:lang w:val="sk-SK" w:eastAsia="sk-SK"/>
              </w:rPr>
              <w:tab/>
            </w:r>
            <w:r w:rsidR="00FA7A4F" w:rsidRPr="0014645C">
              <w:rPr>
                <w:rStyle w:val="Hypertextovprepojenie"/>
                <w:b w:val="0"/>
                <w:noProof/>
                <w:sz w:val="17"/>
                <w:szCs w:val="17"/>
                <w:lang w:val="sk-SK"/>
              </w:rPr>
              <w:t>Komunikácia medzi žiadateľmi a RO pre OP EVS</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_Toc458515696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82</w:t>
            </w:r>
            <w:r w:rsidR="00FA7A4F" w:rsidRPr="0014645C">
              <w:rPr>
                <w:b w:val="0"/>
                <w:noProof/>
                <w:webHidden/>
                <w:sz w:val="17"/>
                <w:szCs w:val="17"/>
                <w:lang w:val="sk-SK"/>
              </w:rPr>
              <w:fldChar w:fldCharType="end"/>
            </w:r>
          </w:hyperlink>
        </w:p>
        <w:p w14:paraId="65682DB2" w14:textId="46632689" w:rsidR="00FA7A4F" w:rsidRPr="0014645C" w:rsidRDefault="00641D08" w:rsidP="003E1DAA">
          <w:pPr>
            <w:pStyle w:val="Obsah2"/>
            <w:rPr>
              <w:sz w:val="17"/>
              <w:szCs w:val="17"/>
              <w:lang w:eastAsia="sk-SK"/>
            </w:rPr>
          </w:pPr>
          <w:hyperlink w:anchor="_Toc458515697" w:history="1">
            <w:r w:rsidR="00FA7A4F" w:rsidRPr="0014645C">
              <w:rPr>
                <w:rStyle w:val="Hypertextovprepojenie"/>
                <w:rFonts w:cs="Arial"/>
                <w:sz w:val="17"/>
                <w:szCs w:val="17"/>
              </w:rPr>
              <w:t>7.1 Žiadateľ (potenciálny prijímateľ)</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_Toc458515697 \h </w:instrText>
            </w:r>
            <w:r w:rsidR="00FA7A4F" w:rsidRPr="0014645C">
              <w:rPr>
                <w:webHidden/>
                <w:sz w:val="17"/>
                <w:szCs w:val="17"/>
              </w:rPr>
            </w:r>
            <w:r w:rsidR="00FA7A4F" w:rsidRPr="0014645C">
              <w:rPr>
                <w:webHidden/>
                <w:sz w:val="17"/>
                <w:szCs w:val="17"/>
              </w:rPr>
              <w:fldChar w:fldCharType="separate"/>
            </w:r>
            <w:r w:rsidR="00E1641D">
              <w:rPr>
                <w:webHidden/>
                <w:sz w:val="17"/>
                <w:szCs w:val="17"/>
              </w:rPr>
              <w:t>82</w:t>
            </w:r>
            <w:r w:rsidR="00FA7A4F" w:rsidRPr="0014645C">
              <w:rPr>
                <w:webHidden/>
                <w:sz w:val="17"/>
                <w:szCs w:val="17"/>
              </w:rPr>
              <w:fldChar w:fldCharType="end"/>
            </w:r>
          </w:hyperlink>
        </w:p>
        <w:p w14:paraId="68ADF42E" w14:textId="64CA3035" w:rsidR="00FA7A4F" w:rsidRPr="0014645C" w:rsidRDefault="00641D08" w:rsidP="003E1DAA">
          <w:pPr>
            <w:pStyle w:val="Obsah2"/>
            <w:rPr>
              <w:sz w:val="17"/>
              <w:szCs w:val="17"/>
              <w:lang w:eastAsia="sk-SK"/>
            </w:rPr>
          </w:pPr>
          <w:hyperlink w:anchor="_Toc458515698" w:history="1">
            <w:r w:rsidR="00FA7A4F" w:rsidRPr="0014645C">
              <w:rPr>
                <w:rStyle w:val="Hypertextovprepojenie"/>
                <w:sz w:val="17"/>
                <w:szCs w:val="17"/>
              </w:rPr>
              <w:t>7.2 Na úrovni CKO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_Toc458515698 \h </w:instrText>
            </w:r>
            <w:r w:rsidR="00FA7A4F" w:rsidRPr="0014645C">
              <w:rPr>
                <w:webHidden/>
                <w:sz w:val="17"/>
                <w:szCs w:val="17"/>
              </w:rPr>
            </w:r>
            <w:r w:rsidR="00FA7A4F" w:rsidRPr="0014645C">
              <w:rPr>
                <w:webHidden/>
                <w:sz w:val="17"/>
                <w:szCs w:val="17"/>
              </w:rPr>
              <w:fldChar w:fldCharType="separate"/>
            </w:r>
            <w:r w:rsidR="00E1641D">
              <w:rPr>
                <w:webHidden/>
                <w:sz w:val="17"/>
                <w:szCs w:val="17"/>
              </w:rPr>
              <w:t>82</w:t>
            </w:r>
            <w:r w:rsidR="00FA7A4F" w:rsidRPr="0014645C">
              <w:rPr>
                <w:webHidden/>
                <w:sz w:val="17"/>
                <w:szCs w:val="17"/>
              </w:rPr>
              <w:fldChar w:fldCharType="end"/>
            </w:r>
          </w:hyperlink>
        </w:p>
        <w:p w14:paraId="747D85D7" w14:textId="3BA8444F" w:rsidR="00FA7A4F" w:rsidRPr="0014645C" w:rsidRDefault="00641D08" w:rsidP="003E1DAA">
          <w:pPr>
            <w:pStyle w:val="Obsah2"/>
            <w:rPr>
              <w:sz w:val="17"/>
              <w:szCs w:val="17"/>
              <w:lang w:eastAsia="sk-SK"/>
            </w:rPr>
          </w:pPr>
          <w:hyperlink w:anchor="_Toc458515699" w:history="1">
            <w:r w:rsidR="00FA7A4F" w:rsidRPr="0014645C">
              <w:rPr>
                <w:rStyle w:val="Hypertextovprepojenie"/>
                <w:sz w:val="17"/>
                <w:szCs w:val="17"/>
              </w:rPr>
              <w:t>7.3</w:t>
            </w:r>
            <w:r w:rsidR="00FA7A4F" w:rsidRPr="0014645C">
              <w:rPr>
                <w:sz w:val="17"/>
                <w:szCs w:val="17"/>
                <w:lang w:eastAsia="sk-SK"/>
              </w:rPr>
              <w:tab/>
            </w:r>
            <w:r w:rsidR="00FA7A4F" w:rsidRPr="0014645C">
              <w:rPr>
                <w:rStyle w:val="Hypertextovprepojenie"/>
                <w:sz w:val="17"/>
                <w:szCs w:val="17"/>
              </w:rPr>
              <w:t>Na úrovni RO</w:t>
            </w:r>
            <w:r w:rsidR="00FA7A4F" w:rsidRPr="0014645C">
              <w:rPr>
                <w:webHidden/>
                <w:sz w:val="17"/>
                <w:szCs w:val="17"/>
              </w:rPr>
              <w:tab/>
            </w:r>
            <w:r w:rsidR="00FA7A4F" w:rsidRPr="0014645C">
              <w:rPr>
                <w:webHidden/>
                <w:sz w:val="17"/>
                <w:szCs w:val="17"/>
              </w:rPr>
              <w:fldChar w:fldCharType="begin"/>
            </w:r>
            <w:r w:rsidR="00FA7A4F" w:rsidRPr="0014645C">
              <w:rPr>
                <w:webHidden/>
                <w:sz w:val="17"/>
                <w:szCs w:val="17"/>
              </w:rPr>
              <w:instrText xml:space="preserve"> PAGEREF _Toc458515699 \h </w:instrText>
            </w:r>
            <w:r w:rsidR="00FA7A4F" w:rsidRPr="0014645C">
              <w:rPr>
                <w:webHidden/>
                <w:sz w:val="17"/>
                <w:szCs w:val="17"/>
              </w:rPr>
            </w:r>
            <w:r w:rsidR="00FA7A4F" w:rsidRPr="0014645C">
              <w:rPr>
                <w:webHidden/>
                <w:sz w:val="17"/>
                <w:szCs w:val="17"/>
              </w:rPr>
              <w:fldChar w:fldCharType="separate"/>
            </w:r>
            <w:r w:rsidR="00E1641D">
              <w:rPr>
                <w:webHidden/>
                <w:sz w:val="17"/>
                <w:szCs w:val="17"/>
              </w:rPr>
              <w:t>83</w:t>
            </w:r>
            <w:r w:rsidR="00FA7A4F" w:rsidRPr="0014645C">
              <w:rPr>
                <w:webHidden/>
                <w:sz w:val="17"/>
                <w:szCs w:val="17"/>
              </w:rPr>
              <w:fldChar w:fldCharType="end"/>
            </w:r>
          </w:hyperlink>
        </w:p>
        <w:p w14:paraId="0E846FFC" w14:textId="4151697C" w:rsidR="00FA7A4F" w:rsidRPr="0014645C" w:rsidRDefault="00641D08">
          <w:pPr>
            <w:pStyle w:val="Obsah1"/>
            <w:rPr>
              <w:b w:val="0"/>
              <w:noProof/>
              <w:sz w:val="17"/>
              <w:szCs w:val="17"/>
              <w:lang w:val="sk-SK" w:eastAsia="sk-SK"/>
            </w:rPr>
          </w:pPr>
          <w:hyperlink w:anchor="_Toc458515700" w:history="1">
            <w:r w:rsidR="00FA7A4F" w:rsidRPr="0014645C">
              <w:rPr>
                <w:rStyle w:val="Hypertextovprepojenie"/>
                <w:rFonts w:cs="Arial"/>
                <w:b w:val="0"/>
                <w:noProof/>
                <w:sz w:val="17"/>
                <w:szCs w:val="17"/>
                <w:lang w:val="sk-SK"/>
              </w:rPr>
              <w:t>8.</w:t>
            </w:r>
            <w:r w:rsidR="00FA7A4F" w:rsidRPr="0014645C">
              <w:rPr>
                <w:b w:val="0"/>
                <w:noProof/>
                <w:sz w:val="17"/>
                <w:szCs w:val="17"/>
                <w:lang w:val="sk-SK" w:eastAsia="sk-SK"/>
              </w:rPr>
              <w:tab/>
            </w:r>
            <w:r w:rsidR="00FA7A4F" w:rsidRPr="0014645C">
              <w:rPr>
                <w:rStyle w:val="Hypertextovprepojenie"/>
                <w:rFonts w:cs="Arial"/>
                <w:b w:val="0"/>
                <w:noProof/>
                <w:sz w:val="17"/>
                <w:szCs w:val="17"/>
                <w:lang w:val="sk-SK"/>
              </w:rPr>
              <w:t>Prechodné a záverečné ustanovenia</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_Toc458515700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86</w:t>
            </w:r>
            <w:r w:rsidR="00FA7A4F" w:rsidRPr="0014645C">
              <w:rPr>
                <w:b w:val="0"/>
                <w:noProof/>
                <w:webHidden/>
                <w:sz w:val="17"/>
                <w:szCs w:val="17"/>
                <w:lang w:val="sk-SK"/>
              </w:rPr>
              <w:fldChar w:fldCharType="end"/>
            </w:r>
          </w:hyperlink>
        </w:p>
        <w:p w14:paraId="09C8D929" w14:textId="6B488B44" w:rsidR="00FA7A4F" w:rsidRPr="0014645C" w:rsidRDefault="00641D08">
          <w:pPr>
            <w:pStyle w:val="Obsah1"/>
            <w:rPr>
              <w:b w:val="0"/>
              <w:noProof/>
              <w:sz w:val="17"/>
              <w:szCs w:val="17"/>
              <w:lang w:val="sk-SK" w:eastAsia="sk-SK"/>
            </w:rPr>
          </w:pPr>
          <w:hyperlink w:anchor="_Toc458515701" w:history="1">
            <w:r w:rsidR="00FA7A4F" w:rsidRPr="0014645C">
              <w:rPr>
                <w:rStyle w:val="Hypertextovprepojenie"/>
                <w:b w:val="0"/>
                <w:noProof/>
                <w:sz w:val="17"/>
                <w:szCs w:val="17"/>
                <w:lang w:val="sk-SK"/>
              </w:rPr>
              <w:t>9.</w:t>
            </w:r>
            <w:r w:rsidR="00FA7A4F" w:rsidRPr="0014645C">
              <w:rPr>
                <w:b w:val="0"/>
                <w:noProof/>
                <w:sz w:val="17"/>
                <w:szCs w:val="17"/>
                <w:lang w:val="sk-SK" w:eastAsia="sk-SK"/>
              </w:rPr>
              <w:tab/>
            </w:r>
            <w:r w:rsidR="00FA7A4F" w:rsidRPr="0014645C">
              <w:rPr>
                <w:rStyle w:val="Hypertextovprepojenie"/>
                <w:b w:val="0"/>
                <w:noProof/>
                <w:sz w:val="17"/>
                <w:szCs w:val="17"/>
                <w:lang w:val="sk-SK"/>
              </w:rPr>
              <w:t>Prílohy</w:t>
            </w:r>
            <w:r w:rsidR="00FA7A4F" w:rsidRPr="0014645C">
              <w:rPr>
                <w:b w:val="0"/>
                <w:noProof/>
                <w:webHidden/>
                <w:sz w:val="17"/>
                <w:szCs w:val="17"/>
                <w:lang w:val="sk-SK"/>
              </w:rPr>
              <w:tab/>
            </w:r>
            <w:r w:rsidR="00FA7A4F" w:rsidRPr="0014645C">
              <w:rPr>
                <w:b w:val="0"/>
                <w:noProof/>
                <w:webHidden/>
                <w:sz w:val="17"/>
                <w:szCs w:val="17"/>
                <w:lang w:val="sk-SK"/>
              </w:rPr>
              <w:fldChar w:fldCharType="begin"/>
            </w:r>
            <w:r w:rsidR="00FA7A4F" w:rsidRPr="0014645C">
              <w:rPr>
                <w:b w:val="0"/>
                <w:noProof/>
                <w:webHidden/>
                <w:sz w:val="17"/>
                <w:szCs w:val="17"/>
                <w:lang w:val="sk-SK"/>
              </w:rPr>
              <w:instrText xml:space="preserve"> PAGEREF _Toc458515701 \h </w:instrText>
            </w:r>
            <w:r w:rsidR="00FA7A4F" w:rsidRPr="0014645C">
              <w:rPr>
                <w:b w:val="0"/>
                <w:noProof/>
                <w:webHidden/>
                <w:sz w:val="17"/>
                <w:szCs w:val="17"/>
                <w:lang w:val="sk-SK"/>
              </w:rPr>
            </w:r>
            <w:r w:rsidR="00FA7A4F" w:rsidRPr="0014645C">
              <w:rPr>
                <w:b w:val="0"/>
                <w:noProof/>
                <w:webHidden/>
                <w:sz w:val="17"/>
                <w:szCs w:val="17"/>
                <w:lang w:val="sk-SK"/>
              </w:rPr>
              <w:fldChar w:fldCharType="separate"/>
            </w:r>
            <w:r w:rsidR="00E1641D">
              <w:rPr>
                <w:b w:val="0"/>
                <w:noProof/>
                <w:webHidden/>
                <w:sz w:val="17"/>
                <w:szCs w:val="17"/>
                <w:lang w:val="sk-SK"/>
              </w:rPr>
              <w:t>87</w:t>
            </w:r>
            <w:r w:rsidR="00FA7A4F" w:rsidRPr="0014645C">
              <w:rPr>
                <w:b w:val="0"/>
                <w:noProof/>
                <w:webHidden/>
                <w:sz w:val="17"/>
                <w:szCs w:val="17"/>
                <w:lang w:val="sk-SK"/>
              </w:rPr>
              <w:fldChar w:fldCharType="end"/>
            </w:r>
          </w:hyperlink>
        </w:p>
        <w:p w14:paraId="759036C6" w14:textId="41EB66EC" w:rsidR="00551D65" w:rsidRPr="0014645C" w:rsidRDefault="00551D65">
          <w:pPr>
            <w:rPr>
              <w:sz w:val="17"/>
              <w:szCs w:val="17"/>
              <w:lang w:val="sk-SK"/>
            </w:rPr>
          </w:pPr>
          <w:r w:rsidRPr="0014645C">
            <w:rPr>
              <w:b/>
              <w:bCs/>
              <w:sz w:val="17"/>
              <w:szCs w:val="17"/>
              <w:lang w:val="sk-SK"/>
            </w:rPr>
            <w:fldChar w:fldCharType="end"/>
          </w:r>
        </w:p>
      </w:sdtContent>
    </w:sdt>
    <w:p w14:paraId="15B0CB48" w14:textId="77777777" w:rsidR="000E1749" w:rsidRPr="0014645C" w:rsidRDefault="000E1749" w:rsidP="007F7349">
      <w:pPr>
        <w:spacing w:line="288" w:lineRule="auto"/>
        <w:rPr>
          <w:rFonts w:cs="Arial"/>
          <w:b/>
          <w:i/>
          <w:iCs/>
          <w:sz w:val="17"/>
          <w:szCs w:val="17"/>
          <w:lang w:val="sk-SK"/>
        </w:rPr>
      </w:pPr>
    </w:p>
    <w:p w14:paraId="0DD20911" w14:textId="038FDB57" w:rsidR="000F423E" w:rsidRPr="0014645C" w:rsidRDefault="000F423E" w:rsidP="000F423E">
      <w:pPr>
        <w:pStyle w:val="Nadpis1"/>
        <w:spacing w:line="480" w:lineRule="auto"/>
        <w:rPr>
          <w:lang w:val="sk-SK"/>
        </w:rPr>
      </w:pPr>
      <w:bookmarkStart w:id="36" w:name="_Toc458515635"/>
      <w:bookmarkStart w:id="37" w:name="_Toc417648874"/>
      <w:bookmarkStart w:id="38" w:name="_Toc440354963"/>
      <w:bookmarkStart w:id="39" w:name="_Toc440375294"/>
      <w:r w:rsidRPr="0014645C">
        <w:rPr>
          <w:lang w:val="sk-SK"/>
        </w:rPr>
        <w:lastRenderedPageBreak/>
        <w:t>1.</w:t>
      </w:r>
      <w:r w:rsidRPr="0014645C">
        <w:rPr>
          <w:lang w:val="sk-SK"/>
        </w:rPr>
        <w:tab/>
        <w:t>Všeobecné informácie</w:t>
      </w:r>
      <w:bookmarkEnd w:id="36"/>
    </w:p>
    <w:p w14:paraId="58484455" w14:textId="2680354A" w:rsidR="00551D65" w:rsidRPr="0014645C" w:rsidRDefault="00551D65" w:rsidP="00551D65">
      <w:pPr>
        <w:pStyle w:val="Nadpis2"/>
        <w:spacing w:line="480" w:lineRule="auto"/>
        <w:rPr>
          <w:b/>
          <w:lang w:val="sk-SK"/>
        </w:rPr>
      </w:pPr>
      <w:bookmarkStart w:id="40" w:name="_Toc458515636"/>
      <w:r w:rsidRPr="0014645C">
        <w:rPr>
          <w:b/>
          <w:lang w:val="sk-SK"/>
        </w:rPr>
        <w:t>1.1</w:t>
      </w:r>
      <w:r w:rsidRPr="0014645C">
        <w:rPr>
          <w:b/>
          <w:lang w:val="sk-SK"/>
        </w:rPr>
        <w:tab/>
        <w:t>Cieľ príručky</w:t>
      </w:r>
      <w:bookmarkEnd w:id="40"/>
    </w:p>
    <w:p w14:paraId="2A81CD13" w14:textId="60406A13" w:rsidR="000867AE" w:rsidRPr="0014645C" w:rsidRDefault="000867AE" w:rsidP="008C2173">
      <w:pPr>
        <w:pStyle w:val="BodyText1"/>
        <w:jc w:val="both"/>
        <w:rPr>
          <w:lang w:val="sk-SK"/>
        </w:rPr>
      </w:pPr>
      <w:bookmarkStart w:id="41" w:name="_Toc417132717"/>
      <w:bookmarkEnd w:id="37"/>
      <w:bookmarkEnd w:id="38"/>
      <w:bookmarkEnd w:id="39"/>
      <w:bookmarkEnd w:id="41"/>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15B0CB80" w14:textId="424C51D1"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r w:rsidR="00496FE2" w:rsidRPr="0014645C">
        <w:rPr>
          <w:lang w:val="sk-SK"/>
        </w:rPr>
        <w:t>ŽoNFP</w:t>
      </w:r>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15B0CB81"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15B0CB82" w14:textId="5B904162"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5B0CB83" w14:textId="08BA0E1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ŽoNFP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15B0CB84"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r w:rsidR="0050335B" w:rsidRPr="0014645C">
        <w:rPr>
          <w:lang w:val="sk-SK"/>
        </w:rPr>
        <w:t>Žo</w:t>
      </w:r>
      <w:r w:rsidRPr="0014645C">
        <w:rPr>
          <w:lang w:val="sk-SK"/>
        </w:rPr>
        <w:t xml:space="preserve">NFP a jeho príloh. Príručka zároveň oboznamuje potenciálneho žiadateľa o NFP s organizačnými a vecnými aspektmi nevyhnutnými na vypracovanie projektu. </w:t>
      </w:r>
    </w:p>
    <w:p w14:paraId="15B0CB85" w14:textId="495FC605"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7F804D93" w14:textId="3BCF4C83" w:rsidR="007708E2" w:rsidRPr="0014645C" w:rsidRDefault="00496FE2" w:rsidP="008C2173">
      <w:pPr>
        <w:pStyle w:val="BodyText1"/>
        <w:jc w:val="both"/>
        <w:rPr>
          <w:lang w:val="sk-SK"/>
        </w:rPr>
      </w:pPr>
      <w:r w:rsidRPr="0014645C">
        <w:rPr>
          <w:lang w:val="sk-SK"/>
        </w:rPr>
        <w:t xml:space="preserve">Príručka je zverejnená na webovom sídle RO pre OP EVS </w:t>
      </w:r>
      <w:hyperlink r:id="rId12" w:history="1">
        <w:r w:rsidRPr="0014645C">
          <w:rPr>
            <w:rStyle w:val="Hypertextovprepojenie"/>
            <w:rFonts w:cs="Arial"/>
            <w:szCs w:val="19"/>
            <w:lang w:val="sk-SK"/>
          </w:rPr>
          <w:t>www.opevs.eu</w:t>
        </w:r>
      </w:hyperlink>
      <w:r w:rsidRPr="0014645C">
        <w:rPr>
          <w:lang w:val="sk-SK"/>
        </w:rPr>
        <w:t>,</w:t>
      </w:r>
      <w:r w:rsidR="00586DBE">
        <w:rPr>
          <w:lang w:val="sk-SK"/>
        </w:rPr>
        <w:t xml:space="preserve"> resp. www.reformuj.sk</w:t>
      </w:r>
      <w:r w:rsidRPr="0014645C">
        <w:rPr>
          <w:lang w:val="sk-SK"/>
        </w:rPr>
        <w:t xml:space="preserve"> 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75F762A1" w14:textId="027D7CD8" w:rsidR="007708E2" w:rsidRPr="0014645C" w:rsidRDefault="000F423E" w:rsidP="000F423E">
      <w:pPr>
        <w:pStyle w:val="Nadpis2"/>
        <w:spacing w:line="480" w:lineRule="auto"/>
        <w:rPr>
          <w:b/>
          <w:lang w:val="sk-SK"/>
        </w:rPr>
      </w:pPr>
      <w:bookmarkStart w:id="42" w:name="_Toc417132480"/>
      <w:bookmarkStart w:id="43" w:name="_Toc417648877"/>
      <w:bookmarkStart w:id="44" w:name="_Toc440354966"/>
      <w:bookmarkStart w:id="45" w:name="_Toc440375297"/>
      <w:bookmarkStart w:id="46" w:name="_Toc458432885"/>
      <w:bookmarkStart w:id="47" w:name="_Toc458515637"/>
      <w:r w:rsidRPr="0014645C">
        <w:rPr>
          <w:b/>
          <w:lang w:val="sk-SK"/>
        </w:rPr>
        <w:t>1.2</w:t>
      </w:r>
      <w:r w:rsidRPr="0014645C">
        <w:rPr>
          <w:b/>
          <w:lang w:val="sk-SK"/>
        </w:rPr>
        <w:tab/>
      </w:r>
      <w:r w:rsidR="001918B9" w:rsidRPr="0014645C">
        <w:rPr>
          <w:b/>
          <w:lang w:val="sk-SK"/>
        </w:rPr>
        <w:t>Platnosť príručky</w:t>
      </w:r>
      <w:bookmarkEnd w:id="42"/>
      <w:bookmarkEnd w:id="43"/>
      <w:bookmarkEnd w:id="44"/>
      <w:bookmarkEnd w:id="45"/>
      <w:bookmarkEnd w:id="46"/>
      <w:bookmarkEnd w:id="47"/>
    </w:p>
    <w:p w14:paraId="15B0CB89" w14:textId="278B3064"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riadi v procese prípravy ŽoNFP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ŽoNFP</w:t>
      </w:r>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5B0CB8A"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15B0CB8B" w14:textId="106F3942"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lastRenderedPageBreak/>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15B0CB8C" w14:textId="77777777" w:rsidR="001918B9" w:rsidRPr="0014645C" w:rsidRDefault="001918B9" w:rsidP="00F344DC">
      <w:pPr>
        <w:pStyle w:val="Default"/>
        <w:jc w:val="both"/>
        <w:rPr>
          <w:rFonts w:ascii="Arial" w:hAnsi="Arial" w:cs="Arial"/>
          <w:sz w:val="19"/>
          <w:szCs w:val="19"/>
          <w:lang w:val="sk-SK"/>
        </w:rPr>
      </w:pPr>
    </w:p>
    <w:p w14:paraId="21EA5BCC" w14:textId="1EE4F8E3" w:rsidR="007708E2" w:rsidRPr="0014645C" w:rsidRDefault="000F423E" w:rsidP="00F344DC">
      <w:pPr>
        <w:pStyle w:val="Nadpis2"/>
        <w:spacing w:before="0" w:after="160" w:line="300" w:lineRule="auto"/>
        <w:rPr>
          <w:b/>
          <w:lang w:val="sk-SK"/>
        </w:rPr>
      </w:pPr>
      <w:bookmarkStart w:id="48" w:name="_Toc417132481"/>
      <w:bookmarkStart w:id="49" w:name="_Toc417648878"/>
      <w:bookmarkStart w:id="50" w:name="_Toc440354967"/>
      <w:bookmarkStart w:id="51" w:name="_Toc440375298"/>
      <w:bookmarkStart w:id="52" w:name="_Toc458432886"/>
      <w:bookmarkStart w:id="53" w:name="_Toc458515638"/>
      <w:r w:rsidRPr="0014645C">
        <w:rPr>
          <w:b/>
          <w:lang w:val="sk-SK"/>
        </w:rPr>
        <w:t>1.3</w:t>
      </w:r>
      <w:r w:rsidRPr="0014645C">
        <w:rPr>
          <w:b/>
          <w:lang w:val="sk-SK"/>
        </w:rPr>
        <w:tab/>
      </w:r>
      <w:r w:rsidR="00496FE2" w:rsidRPr="0014645C">
        <w:rPr>
          <w:b/>
          <w:lang w:val="sk-SK"/>
        </w:rPr>
        <w:t>Definícia pojmov</w:t>
      </w:r>
      <w:bookmarkEnd w:id="48"/>
      <w:bookmarkEnd w:id="49"/>
      <w:bookmarkEnd w:id="50"/>
      <w:bookmarkEnd w:id="51"/>
      <w:bookmarkEnd w:id="52"/>
      <w:bookmarkEnd w:id="53"/>
    </w:p>
    <w:p w14:paraId="15B0CB8E" w14:textId="2E43688F"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t.j.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5B0CB8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(cost benefit analysis)</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r w:rsidR="00FF5CA0" w:rsidRPr="0014645C">
        <w:rPr>
          <w:rFonts w:ascii="Arial" w:hAnsi="Arial" w:cs="Arial"/>
          <w:sz w:val="19"/>
          <w:szCs w:val="19"/>
          <w:lang w:val="sk-SK"/>
        </w:rPr>
        <w:t xml:space="preserve">monetarizovaných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15B0CB9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5B7A8E7B"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15B0CB93" w14:textId="21CC2F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15B0CB94"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15B0CB95" w14:textId="3C2C98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 xml:space="preserve">pre počítanie lehoty určenej odo dňa doručenia písomnosti sa považuje za deň doručenia deň prevzatia dokumentu adresátom.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w:t>
      </w:r>
      <w:r w:rsidR="00B0577B" w:rsidRPr="00B0577B">
        <w:rPr>
          <w:rFonts w:ascii="Arial" w:hAnsi="Arial" w:cs="Arial"/>
          <w:sz w:val="19"/>
          <w:szCs w:val="19"/>
          <w:lang w:val="sk-SK"/>
        </w:rPr>
        <w:lastRenderedPageBreak/>
        <w:t xml:space="preserve">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vzťahuje napr. na výzvu na doplnenie ŽoNFP, rozhodnutie o ŽoNFP,  prijatie návrhu na uzavretie Zmluvy o poskytnutí NFP</w:t>
      </w:r>
      <w:r w:rsidRPr="00B0577B">
        <w:rPr>
          <w:rFonts w:ascii="Arial" w:hAnsi="Arial" w:cs="Arial"/>
          <w:sz w:val="19"/>
          <w:szCs w:val="19"/>
          <w:lang w:val="sk-SK"/>
        </w:rPr>
        <w:t>;</w:t>
      </w:r>
    </w:p>
    <w:p w14:paraId="15B0CB96"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15B0CB97" w14:textId="0BA2AA16"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5B0CB9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15B0CB99" w14:textId="793DF3A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15B0CB9A" w14:textId="5C58B49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(efficiency)</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5B0CB9B"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5B0CB9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odnotenie je kvalitatívnym nástrojom riadenia a prostriedkom prispievajúcim k zvýšeniu kvality, efektívnosti a účinnosti implementácie EŠIF a naplnenie ich cieľov, tým zároveň aj k posilneniu kohéznej politiky, spoločnej poľnohospodárskej politiky a integrovanej námornej politiky EÚ;</w:t>
      </w:r>
    </w:p>
    <w:p w14:paraId="15B0CB9D" w14:textId="08F606A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15B0CB9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15B0CB9F"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724FEE5" w14:textId="10E770D0"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w:t>
      </w:r>
      <w:r w:rsidRPr="0014645C">
        <w:rPr>
          <w:rFonts w:ascii="Arial" w:hAnsi="Arial" w:cs="Arial"/>
          <w:sz w:val="19"/>
          <w:szCs w:val="19"/>
          <w:lang w:val="sk-SK"/>
        </w:rPr>
        <w:lastRenderedPageBreak/>
        <w:t>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15B0CB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(public) a neverejnou (private) časťou. Obe časti pracujú nad jednou spoločnou databázou. Subjekt zodpovedný za prevádzku ITMS2014+ je DataCentrum (ďalej aj „prevádzkovateľ ITMS2014+“);</w:t>
      </w:r>
    </w:p>
    <w:p w14:paraId="15B0CB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15B0CBA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15B0CBA3" w14:textId="4BC7E6EE"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ak nie je v tomto dokumente uvedené inak, za dni sa považujú pracovné dni. </w:t>
      </w:r>
      <w:r w:rsidR="009D06FE" w:rsidRPr="0014645C">
        <w:rPr>
          <w:rFonts w:ascii="Arial" w:hAnsi="Arial" w:cs="Arial"/>
          <w:sz w:val="19"/>
          <w:szCs w:val="19"/>
          <w:lang w:val="sk-SK"/>
        </w:rPr>
        <w:t>Z</w:t>
      </w:r>
      <w:r w:rsidRPr="0014645C">
        <w:rPr>
          <w:rFonts w:ascii="Arial" w:hAnsi="Arial" w:cs="Arial"/>
          <w:sz w:val="19"/>
          <w:szCs w:val="19"/>
          <w:lang w:val="sk-SK"/>
        </w:rPr>
        <w:t xml:space="preserve">a moment, od ktorého začína plynúť lehota, </w:t>
      </w:r>
      <w:r w:rsidR="009D06FE" w:rsidRPr="0014645C">
        <w:rPr>
          <w:rFonts w:ascii="Arial" w:hAnsi="Arial" w:cs="Arial"/>
          <w:sz w:val="19"/>
          <w:szCs w:val="19"/>
          <w:lang w:val="sk-SK"/>
        </w:rPr>
        <w:t xml:space="preserve">sa </w:t>
      </w:r>
      <w:r w:rsidRPr="0014645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Pr>
          <w:rFonts w:ascii="Arial" w:hAnsi="Arial" w:cs="Arial"/>
          <w:sz w:val="19"/>
          <w:szCs w:val="19"/>
          <w:lang w:val="sk-SK"/>
        </w:rPr>
        <w:t>;</w:t>
      </w:r>
    </w:p>
    <w:p w14:paraId="15B0CBA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5B0CBA5" w14:textId="11777F70"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r w:rsidR="0072334C" w:rsidRPr="0014645C">
        <w:rPr>
          <w:rFonts w:ascii="Arial" w:hAnsi="Arial" w:cs="Arial"/>
          <w:sz w:val="19"/>
          <w:szCs w:val="19"/>
          <w:lang w:val="sk-SK"/>
        </w:rPr>
        <w:t>Žo</w:t>
      </w:r>
      <w:r w:rsidRPr="0014645C">
        <w:rPr>
          <w:rFonts w:ascii="Arial" w:hAnsi="Arial" w:cs="Arial"/>
          <w:sz w:val="19"/>
          <w:szCs w:val="19"/>
          <w:lang w:val="sk-SK"/>
        </w:rPr>
        <w:t>NFP</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A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15B0CBA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15B0CBA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w:t>
      </w:r>
      <w:r w:rsidRPr="0014645C">
        <w:rPr>
          <w:rFonts w:ascii="Arial" w:hAnsi="Arial" w:cs="Arial"/>
          <w:sz w:val="19"/>
          <w:szCs w:val="19"/>
          <w:lang w:val="sk-SK"/>
        </w:rPr>
        <w:lastRenderedPageBreak/>
        <w:t xml:space="preserve">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15B0CBA9" w14:textId="4EF32508"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1097DB01" w14:textId="5F7F2E36"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789AEE4B" w14:textId="0EEB41A3"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r w:rsidR="00BE6851" w:rsidRPr="0014645C">
        <w:rPr>
          <w:rFonts w:ascii="Arial" w:hAnsi="Arial" w:cs="Arial"/>
          <w:sz w:val="19"/>
          <w:szCs w:val="19"/>
          <w:lang w:val="sk-SK"/>
        </w:rPr>
        <w:t>Žo</w:t>
      </w:r>
      <w:r w:rsidRPr="0014645C">
        <w:rPr>
          <w:rFonts w:ascii="Arial" w:hAnsi="Arial" w:cs="Arial"/>
          <w:sz w:val="19"/>
          <w:szCs w:val="19"/>
          <w:lang w:val="sk-SK"/>
        </w:rPr>
        <w:t xml:space="preserve">NFP,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r w:rsidR="00BE6851" w:rsidRPr="0014645C">
        <w:rPr>
          <w:rFonts w:ascii="Arial" w:hAnsi="Arial" w:cs="Arial"/>
          <w:sz w:val="19"/>
          <w:szCs w:val="19"/>
          <w:lang w:val="sk-SK"/>
        </w:rPr>
        <w:t>Žo</w:t>
      </w:r>
      <w:r w:rsidRPr="0014645C">
        <w:rPr>
          <w:rFonts w:ascii="Arial" w:hAnsi="Arial" w:cs="Arial"/>
          <w:sz w:val="19"/>
          <w:szCs w:val="19"/>
          <w:lang w:val="sk-SK"/>
        </w:rPr>
        <w:t>NFP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5B0CBAB" w14:textId="70B30861"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15B0CBAC" w14:textId="0C5C671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(Iregularita)</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15B0CBA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15B0CBAE" w14:textId="592B5F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15B0CBAF" w14:textId="5F50DC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15B0CBB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15B0CBB1" w14:textId="26E4858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15B0CBB3" w14:textId="27E3028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15B0CBB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15B0CBB6" w14:textId="307DDC75"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15B0CBB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Pomoc "de minimis"</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minimis". Celková pomoc "de minimis" poskytnutá jedinému podniku (v zmysle čl. 2, ods. 2 nariadenia Komisie (EÚ) č. 1407/2013) pôsobiacemu v sektore cestnej nákladnej dopravy v prenájme alebo za úhradu nesmie prekročiť 100 000 EUR v priebehu troch fiškálnych rokov. Výška pomoci "de minimis" pre jeden podnik, ktorý poskytuje služby všeobecného hospodárskeho záujmu, nesmie prekročiť 500 000 EUR v priebehu troch fiškálnych rokov;</w:t>
      </w:r>
    </w:p>
    <w:p w14:paraId="15B0CBB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15B0CBB9" w14:textId="25745990" w:rsidR="00D86ED1" w:rsidRPr="0014645C" w:rsidRDefault="00D86ED1" w:rsidP="0043022B">
      <w:pPr>
        <w:pStyle w:val="Bulletslevel1"/>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minimis"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15B0CBB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15B0CBBB" w14:textId="12E9FC3C"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15B0CBBC"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15B0CBB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15B0CBBE" w14:textId="357E3A6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15B0CBBF" w14:textId="3FF59EFD"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15B0CBC0" w14:textId="6593FD4B"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15B0CBC1" w14:textId="467CEA4D"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lastRenderedPageBreak/>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41595812" w14:textId="509B9426" w:rsidR="007A7F97" w:rsidRPr="0014645C"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5B0CBC2" w14:textId="0C5E25A3"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15B0CBC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5B0CBC4" w14:textId="33D281E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15B0CBC5" w14:textId="06AE3A8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5B0CBC6"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15B0CBC7" w14:textId="0DBFEC9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minimis ako aj štátna pomoc. Povinnosti zmluvných strán, ktoré pre ne vyplývajú z právneho poriadku SR alebo z právnych aktov EÚ ohľadom štátnej pomoci, zostávajú plnohodnotne aplikovateľné bez ohľadu na to, či ich Zmluva </w:t>
      </w:r>
      <w:r w:rsidR="007D64B8" w:rsidRPr="0014645C">
        <w:rPr>
          <w:rFonts w:ascii="Arial" w:hAnsi="Arial" w:cs="Arial"/>
          <w:sz w:val="19"/>
          <w:szCs w:val="19"/>
          <w:lang w:val="sk-SK"/>
        </w:rPr>
        <w:lastRenderedPageBreak/>
        <w:t xml:space="preserve">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15B0CBC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15B0CBC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15B0CBCB" w14:textId="179019DC"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5108295C"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15B0CBCC" w14:textId="4940F19F"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ŽoP (predfinancovanie, refundácia – priebežná platba, zúčtovanie zálohovej platby) sa vyžaduje splnenie náležitostí definovaných v § 10 ods. 1 písm. a) až f) predmetného zákona, pričom za dostatočné splnenie náležitosti podľa písm. f) sa považuje vyhlásenie Prijímateľa v ŽoP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15B0CBCE" w14:textId="5B824264"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15B0CBC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15B0CBD1" w14:textId="03CDD57B"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15B0CBD2" w14:textId="2F39EA2B"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 xml:space="preserve">aj iné druhy </w:t>
      </w:r>
      <w:r w:rsidRPr="0014645C">
        <w:rPr>
          <w:rFonts w:ascii="Arial" w:hAnsi="Arial" w:cs="Arial"/>
          <w:b/>
          <w:sz w:val="19"/>
          <w:szCs w:val="19"/>
          <w:lang w:val="sk-SK"/>
        </w:rPr>
        <w:lastRenderedPageBreak/>
        <w:t>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15B0CBD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15B0CB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2CCBC0B0"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70786B0" w14:textId="56F1E4CA"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15B0CBD6" w14:textId="20A1E6B9"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15B0CBD7" w14:textId="5E3B64E1"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Žiadosť o platbu (ďalej aj „ŽoP“)</w:t>
      </w:r>
      <w:r w:rsidR="00EF163F" w:rsidRPr="0014645C">
        <w:rPr>
          <w:rFonts w:ascii="Arial" w:hAnsi="Arial" w:cs="Arial"/>
          <w:b/>
          <w:sz w:val="19"/>
          <w:szCs w:val="19"/>
          <w:lang w:val="sk-SK"/>
        </w:rPr>
        <w:t xml:space="preserve"> </w:t>
      </w:r>
      <w:r w:rsidRPr="0014645C">
        <w:rPr>
          <w:rFonts w:ascii="Arial" w:hAnsi="Arial" w:cs="Arial"/>
          <w:sz w:val="19"/>
          <w:szCs w:val="19"/>
          <w:lang w:val="sk-SK"/>
        </w:rPr>
        <w:t>- dokument, ktorý pozostáva z formuláru žiadosti a povinných príloh, na základe ktorého je Prijímateľovi uhrádzaný príspevok, t.</w:t>
      </w:r>
      <w:r w:rsidR="00172B65" w:rsidRPr="0014645C">
        <w:rPr>
          <w:rFonts w:ascii="Arial" w:hAnsi="Arial" w:cs="Arial"/>
          <w:sz w:val="19"/>
          <w:szCs w:val="19"/>
          <w:lang w:val="sk-SK"/>
        </w:rPr>
        <w:t xml:space="preserve"> </w:t>
      </w:r>
      <w:r w:rsidRPr="0014645C">
        <w:rPr>
          <w:rFonts w:ascii="Arial" w:hAnsi="Arial" w:cs="Arial"/>
          <w:sz w:val="19"/>
          <w:szCs w:val="19"/>
          <w:lang w:val="sk-SK"/>
        </w:rPr>
        <w:t xml:space="preserve">j. prostriedky EÚ a štátneho rozpočtu na spolufinancovanie v príslušnom pomere. </w:t>
      </w:r>
      <w:r w:rsidR="00702F0E" w:rsidRPr="0014645C">
        <w:rPr>
          <w:rFonts w:ascii="Arial" w:hAnsi="Arial" w:cs="Arial"/>
          <w:sz w:val="19"/>
          <w:szCs w:val="19"/>
          <w:lang w:val="sk-SK"/>
        </w:rPr>
        <w:t>ŽoP</w:t>
      </w:r>
      <w:r w:rsidRPr="0014645C">
        <w:rPr>
          <w:rFonts w:ascii="Arial" w:hAnsi="Arial" w:cs="Arial"/>
          <w:sz w:val="19"/>
          <w:szCs w:val="19"/>
          <w:lang w:val="sk-SK"/>
        </w:rPr>
        <w:t xml:space="preserve"> prijímateľ eviduje v ITMS2014+</w:t>
      </w:r>
      <w:r w:rsidR="00A529AF" w:rsidRPr="0014645C">
        <w:rPr>
          <w:rFonts w:ascii="Arial" w:hAnsi="Arial" w:cs="Arial"/>
          <w:sz w:val="19"/>
          <w:szCs w:val="19"/>
          <w:lang w:val="sk-SK"/>
        </w:rPr>
        <w:t>.</w:t>
      </w:r>
    </w:p>
    <w:p w14:paraId="6438AB5C" w14:textId="77777777" w:rsidR="007708E2" w:rsidRPr="0014645C" w:rsidRDefault="007708E2" w:rsidP="007708E2">
      <w:pPr>
        <w:pStyle w:val="Bulletslevel1"/>
        <w:numPr>
          <w:ilvl w:val="0"/>
          <w:numId w:val="0"/>
        </w:numPr>
        <w:spacing w:after="120" w:line="288" w:lineRule="auto"/>
        <w:ind w:left="709"/>
        <w:jc w:val="both"/>
        <w:rPr>
          <w:rFonts w:ascii="Arial" w:hAnsi="Arial" w:cs="Arial"/>
          <w:sz w:val="19"/>
          <w:szCs w:val="19"/>
          <w:lang w:val="sk-SK"/>
        </w:rPr>
      </w:pPr>
    </w:p>
    <w:p w14:paraId="70F74839" w14:textId="512CDA48" w:rsidR="007708E2" w:rsidRPr="0014645C" w:rsidRDefault="000F423E" w:rsidP="000F423E">
      <w:pPr>
        <w:pStyle w:val="Nadpis2"/>
        <w:spacing w:line="480" w:lineRule="auto"/>
        <w:rPr>
          <w:b/>
          <w:lang w:val="sk-SK"/>
        </w:rPr>
      </w:pPr>
      <w:bookmarkStart w:id="54" w:name="_Toc415238392"/>
      <w:bookmarkStart w:id="55" w:name="_Toc415238442"/>
      <w:bookmarkStart w:id="56" w:name="_Toc415238393"/>
      <w:bookmarkStart w:id="57" w:name="_Toc415238443"/>
      <w:bookmarkStart w:id="58" w:name="_Toc415238394"/>
      <w:bookmarkStart w:id="59" w:name="_Toc415238444"/>
      <w:bookmarkStart w:id="60" w:name="_Toc415238395"/>
      <w:bookmarkStart w:id="61" w:name="_Toc415238445"/>
      <w:bookmarkStart w:id="62" w:name="_Toc415238396"/>
      <w:bookmarkStart w:id="63" w:name="_Toc415238446"/>
      <w:bookmarkStart w:id="64" w:name="_Toc415238397"/>
      <w:bookmarkStart w:id="65" w:name="_Toc415238447"/>
      <w:bookmarkStart w:id="66" w:name="_Toc410400239"/>
      <w:bookmarkStart w:id="67" w:name="_Toc417132482"/>
      <w:bookmarkStart w:id="68" w:name="_Toc417648879"/>
      <w:bookmarkStart w:id="69" w:name="_Toc440354968"/>
      <w:bookmarkStart w:id="70" w:name="_Toc440375299"/>
      <w:bookmarkStart w:id="71" w:name="_Toc458432887"/>
      <w:bookmarkStart w:id="72" w:name="_Toc458515639"/>
      <w:bookmarkEnd w:id="54"/>
      <w:bookmarkEnd w:id="55"/>
      <w:bookmarkEnd w:id="56"/>
      <w:bookmarkEnd w:id="57"/>
      <w:bookmarkEnd w:id="58"/>
      <w:bookmarkEnd w:id="59"/>
      <w:bookmarkEnd w:id="60"/>
      <w:bookmarkEnd w:id="61"/>
      <w:bookmarkEnd w:id="62"/>
      <w:bookmarkEnd w:id="63"/>
      <w:bookmarkEnd w:id="64"/>
      <w:bookmarkEnd w:id="65"/>
      <w:r w:rsidRPr="0014645C">
        <w:rPr>
          <w:b/>
          <w:lang w:val="sk-SK"/>
        </w:rPr>
        <w:t>1.4</w:t>
      </w:r>
      <w:r w:rsidRPr="0014645C">
        <w:rPr>
          <w:b/>
          <w:lang w:val="sk-SK"/>
        </w:rPr>
        <w:tab/>
      </w:r>
      <w:r w:rsidR="001E7A3C" w:rsidRPr="0014645C">
        <w:rPr>
          <w:b/>
          <w:lang w:val="sk-SK"/>
        </w:rPr>
        <w:t>Použité skratky</w:t>
      </w:r>
      <w:bookmarkEnd w:id="66"/>
      <w:bookmarkEnd w:id="67"/>
      <w:bookmarkEnd w:id="68"/>
      <w:bookmarkEnd w:id="69"/>
      <w:bookmarkEnd w:id="70"/>
      <w:bookmarkEnd w:id="71"/>
      <w:bookmarkEnd w:id="72"/>
    </w:p>
    <w:p w14:paraId="15B0CBD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15B0CB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7A63D0D3" w14:textId="665923FF"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5B0CBDB"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15B0CBD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15B0CBD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15B0CBD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15B0CBDF"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15B0CBE0"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lastRenderedPageBreak/>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15B0CBE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15B0CBE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15B0CBE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15B0CBE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15B0CBE5" w14:textId="2799E491"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15B0CBE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15B0CBE7"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15B0CBE8" w14:textId="0A838AF5"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5B0CBE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15B0CBEA"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15B0CBE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5B0CBE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15B0CBED"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15B0CBEE"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B0CBEF"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15B0CBF0"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15B0CBF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D68AA5F" w14:textId="76FB117C"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15B0CBF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15B0CBF3"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15B0CBF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15B0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ŽoNFP</w:t>
      </w:r>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5B0CBF6" w14:textId="77777777" w:rsidR="000E1749" w:rsidRPr="0014645C" w:rsidRDefault="000E174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ŽoP</w:t>
      </w:r>
      <w:r w:rsidRPr="0014645C">
        <w:rPr>
          <w:rFonts w:cstheme="minorHAnsi"/>
          <w:lang w:val="sk-SK"/>
        </w:rPr>
        <w:tab/>
      </w:r>
      <w:r w:rsidRPr="0014645C">
        <w:rPr>
          <w:rFonts w:cstheme="minorHAnsi"/>
          <w:lang w:val="sk-SK"/>
        </w:rPr>
        <w:tab/>
        <w:t>žiadosť o platbu</w:t>
      </w:r>
    </w:p>
    <w:p w14:paraId="15B0CBF7" w14:textId="77777777" w:rsidR="000E1749" w:rsidRPr="0014645C" w:rsidRDefault="000E1749" w:rsidP="007F7349">
      <w:pPr>
        <w:pStyle w:val="Bulletslevel1"/>
        <w:numPr>
          <w:ilvl w:val="0"/>
          <w:numId w:val="0"/>
        </w:numPr>
        <w:spacing w:before="0" w:after="60" w:line="288" w:lineRule="auto"/>
        <w:jc w:val="both"/>
        <w:rPr>
          <w:rFonts w:cstheme="minorHAnsi"/>
          <w:lang w:val="sk-SK"/>
        </w:rPr>
      </w:pPr>
    </w:p>
    <w:p w14:paraId="099EC77E" w14:textId="35B06546" w:rsidR="007708E2" w:rsidRPr="0014645C" w:rsidRDefault="000F423E" w:rsidP="00CC68DD">
      <w:pPr>
        <w:pStyle w:val="Nadpis2"/>
        <w:spacing w:after="160" w:line="360" w:lineRule="auto"/>
        <w:rPr>
          <w:b/>
          <w:lang w:val="sk-SK"/>
        </w:rPr>
      </w:pPr>
      <w:bookmarkStart w:id="73" w:name="_Toc440354969"/>
      <w:bookmarkStart w:id="74" w:name="_Toc440375300"/>
      <w:bookmarkStart w:id="75" w:name="_Toc458432888"/>
      <w:bookmarkStart w:id="76" w:name="_Toc458515640"/>
      <w:r w:rsidRPr="0014645C">
        <w:rPr>
          <w:b/>
          <w:lang w:val="sk-SK"/>
        </w:rPr>
        <w:t>1.5</w:t>
      </w:r>
      <w:r w:rsidRPr="0014645C">
        <w:rPr>
          <w:b/>
          <w:lang w:val="sk-SK"/>
        </w:rPr>
        <w:tab/>
      </w:r>
      <w:r w:rsidR="002E7BA3" w:rsidRPr="0014645C">
        <w:rPr>
          <w:b/>
          <w:lang w:val="sk-SK"/>
        </w:rPr>
        <w:t>Čo by mal každý záujemca o NFP vedieť a urobiť</w:t>
      </w:r>
      <w:r w:rsidR="00D660C6" w:rsidRPr="0014645C">
        <w:rPr>
          <w:b/>
          <w:lang w:val="sk-SK"/>
        </w:rPr>
        <w:t xml:space="preserve"> skôr</w:t>
      </w:r>
      <w:r w:rsidR="002308DF" w:rsidRPr="0014645C">
        <w:rPr>
          <w:b/>
          <w:lang w:val="sk-SK"/>
        </w:rPr>
        <w:t>,</w:t>
      </w:r>
      <w:r w:rsidR="00D660C6" w:rsidRPr="0014645C">
        <w:rPr>
          <w:b/>
          <w:lang w:val="sk-SK"/>
        </w:rPr>
        <w:t xml:space="preserve"> než sa rozhodne stať žiadateľom</w:t>
      </w:r>
      <w:bookmarkEnd w:id="73"/>
      <w:bookmarkEnd w:id="74"/>
      <w:bookmarkEnd w:id="75"/>
      <w:bookmarkEnd w:id="76"/>
    </w:p>
    <w:p w14:paraId="5FCBA269" w14:textId="02CA1F6A"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2222735C" w14:textId="1F23D889"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6BABB179" w14:textId="7067288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5CF542C6" w14:textId="3D36CDFF"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47DC189B" w14:textId="1310ACFB"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7A69EA80" w14:textId="7A899264"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08A563A" w14:textId="5784BC73"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565FD6D2" w14:textId="0AC1EF9B"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lastRenderedPageBreak/>
        <w:t>Pripraviť vlastný „projektový zámer“, v ktorom si určí prioritnú os, špecifický cieľ a rozpracuje podľa potreby vzorové aktivity projektu s odhadom finančnej alokácie.</w:t>
      </w:r>
    </w:p>
    <w:p w14:paraId="35C10E2E" w14:textId="3E4E62FC"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0B67A623"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6DC64A0" w14:textId="0A637D6B" w:rsidR="007708E2" w:rsidRPr="0014645C" w:rsidRDefault="000F423E" w:rsidP="000F423E">
      <w:pPr>
        <w:pStyle w:val="Nadpis3"/>
        <w:spacing w:line="480" w:lineRule="auto"/>
        <w:ind w:left="720"/>
        <w:rPr>
          <w:b/>
          <w:sz w:val="24"/>
          <w:szCs w:val="24"/>
          <w:lang w:val="sk-SK"/>
        </w:rPr>
      </w:pPr>
      <w:bookmarkStart w:id="77" w:name="_Toc418001210"/>
      <w:bookmarkStart w:id="78" w:name="_Toc418003035"/>
      <w:bookmarkStart w:id="79" w:name="_Toc418001211"/>
      <w:bookmarkStart w:id="80" w:name="_Toc418003036"/>
      <w:bookmarkStart w:id="81" w:name="_Toc440354970"/>
      <w:bookmarkStart w:id="82" w:name="_Toc440375301"/>
      <w:bookmarkStart w:id="83" w:name="_Toc458432889"/>
      <w:bookmarkStart w:id="84" w:name="_Toc458515641"/>
      <w:bookmarkEnd w:id="77"/>
      <w:bookmarkEnd w:id="78"/>
      <w:bookmarkEnd w:id="79"/>
      <w:bookmarkEnd w:id="80"/>
      <w:r w:rsidRPr="0014645C">
        <w:rPr>
          <w:b/>
          <w:color w:val="3C8A2E" w:themeColor="accent5"/>
          <w:sz w:val="24"/>
          <w:szCs w:val="24"/>
          <w:lang w:val="sk-SK"/>
        </w:rPr>
        <w:t>1.5.1</w:t>
      </w:r>
      <w:r w:rsidRPr="0014645C">
        <w:rPr>
          <w:b/>
          <w:color w:val="3C8A2E" w:themeColor="accent5"/>
          <w:sz w:val="24"/>
          <w:szCs w:val="24"/>
          <w:lang w:val="sk-SK"/>
        </w:rPr>
        <w:tab/>
      </w:r>
      <w:r w:rsidR="002E7BA3" w:rsidRPr="0014645C">
        <w:rPr>
          <w:b/>
          <w:color w:val="3C8A2E" w:themeColor="accent5"/>
          <w:sz w:val="24"/>
          <w:szCs w:val="24"/>
          <w:lang w:val="sk-SK"/>
        </w:rPr>
        <w:t>Výzva na dopytovo-orientované projekty</w:t>
      </w:r>
      <w:bookmarkEnd w:id="81"/>
      <w:bookmarkEnd w:id="82"/>
      <w:bookmarkEnd w:id="83"/>
      <w:bookmarkEnd w:id="84"/>
    </w:p>
    <w:p w14:paraId="30B9E10C" w14:textId="65673D04"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65FB53FC" w14:textId="0F8948E0"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E70FECB"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314C111E" w14:textId="40A16319" w:rsidR="007708E2" w:rsidRPr="0014645C" w:rsidRDefault="000F423E" w:rsidP="000F423E">
      <w:pPr>
        <w:pStyle w:val="Nadpis3"/>
        <w:spacing w:line="480" w:lineRule="auto"/>
        <w:ind w:left="720"/>
        <w:rPr>
          <w:b/>
          <w:color w:val="3C8A2E" w:themeColor="accent5"/>
          <w:sz w:val="24"/>
          <w:szCs w:val="24"/>
          <w:lang w:val="sk-SK"/>
        </w:rPr>
      </w:pPr>
      <w:bookmarkStart w:id="85" w:name="_Toc418001213"/>
      <w:bookmarkStart w:id="86" w:name="_Toc418003038"/>
      <w:bookmarkStart w:id="87" w:name="_Toc440354971"/>
      <w:bookmarkStart w:id="88" w:name="_Toc440375302"/>
      <w:bookmarkStart w:id="89" w:name="_Toc458432890"/>
      <w:bookmarkStart w:id="90" w:name="_Toc458515642"/>
      <w:bookmarkEnd w:id="85"/>
      <w:bookmarkEnd w:id="86"/>
      <w:r w:rsidRPr="0014645C">
        <w:rPr>
          <w:b/>
          <w:color w:val="3C8A2E" w:themeColor="accent5"/>
          <w:sz w:val="24"/>
          <w:szCs w:val="24"/>
          <w:lang w:val="sk-SK"/>
        </w:rPr>
        <w:t>1.5.2</w:t>
      </w:r>
      <w:r w:rsidRPr="0014645C">
        <w:rPr>
          <w:b/>
          <w:color w:val="3C8A2E" w:themeColor="accent5"/>
          <w:sz w:val="24"/>
          <w:szCs w:val="24"/>
          <w:lang w:val="sk-SK"/>
        </w:rPr>
        <w:tab/>
      </w:r>
      <w:r w:rsidR="002E7BA3" w:rsidRPr="0014645C">
        <w:rPr>
          <w:b/>
          <w:color w:val="3C8A2E" w:themeColor="accent5"/>
          <w:sz w:val="24"/>
          <w:szCs w:val="24"/>
          <w:lang w:val="sk-SK"/>
        </w:rPr>
        <w:t>Vyzvanie na národný projekt</w:t>
      </w:r>
      <w:bookmarkEnd w:id="87"/>
      <w:bookmarkEnd w:id="88"/>
      <w:bookmarkEnd w:id="89"/>
      <w:bookmarkEnd w:id="90"/>
    </w:p>
    <w:p w14:paraId="431B6A6F" w14:textId="6B250376"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Samotnému vyzvaniu na predloženie ŽoNFP predchádza </w:t>
      </w:r>
      <w:r w:rsidR="00231D70" w:rsidRPr="0014645C">
        <w:rPr>
          <w:rFonts w:ascii="Arial" w:hAnsi="Arial" w:cs="Arial"/>
          <w:sz w:val="19"/>
          <w:szCs w:val="19"/>
          <w:lang w:val="sk-SK"/>
        </w:rPr>
        <w:t>schválenie Reformného zámeru</w:t>
      </w:r>
      <w:r w:rsidR="00E56F43" w:rsidRPr="0014645C">
        <w:rPr>
          <w:rFonts w:ascii="Arial" w:hAnsi="Arial" w:cs="Arial"/>
          <w:sz w:val="19"/>
          <w:szCs w:val="19"/>
          <w:lang w:val="sk-SK"/>
        </w:rPr>
        <w:t xml:space="preserve"> Hodnotiacou komisiou pre posudzovanie RZ</w:t>
      </w:r>
      <w:r w:rsidR="00231D70" w:rsidRPr="0014645C">
        <w:rPr>
          <w:rFonts w:ascii="Arial" w:hAnsi="Arial" w:cs="Arial"/>
          <w:sz w:val="19"/>
          <w:szCs w:val="19"/>
          <w:lang w:val="sk-SK"/>
        </w:rPr>
        <w:t xml:space="preserve"> a  </w:t>
      </w:r>
      <w:r w:rsidRPr="0014645C">
        <w:rPr>
          <w:rFonts w:ascii="Arial" w:hAnsi="Arial" w:cs="Arial"/>
          <w:sz w:val="19"/>
          <w:szCs w:val="19"/>
          <w:lang w:val="sk-SK"/>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0DCF086F" w14:textId="5460F6FA" w:rsidR="002E7BA3" w:rsidRPr="0014645C" w:rsidRDefault="002E7BA3" w:rsidP="00BE354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Príprava národného projektu môže začať len po schválení zámeru národného projektu Monitorovacím výborom</w:t>
      </w:r>
      <w:r w:rsidR="0021753B" w:rsidRPr="0014645C">
        <w:rPr>
          <w:rFonts w:ascii="Arial" w:hAnsi="Arial" w:cs="Arial"/>
          <w:sz w:val="19"/>
          <w:szCs w:val="19"/>
          <w:lang w:val="sk-SK"/>
        </w:rPr>
        <w:t xml:space="preserve"> (Vzor zámeru národného projektu na: </w:t>
      </w:r>
      <w:hyperlink r:id="rId17" w:history="1">
        <w:r w:rsidR="00586DBE" w:rsidRPr="00A20E37">
          <w:rPr>
            <w:rStyle w:val="Hypertextovprepojenie"/>
            <w:rFonts w:cs="Arial"/>
            <w:szCs w:val="19"/>
            <w:lang w:val="sk-SK"/>
          </w:rPr>
          <w:t>http://www.minv.sk/?projektove-dokumenty</w:t>
        </w:r>
      </w:hyperlink>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http://www.reformuj.sk/dokument/projektove-dokumenty/</w:t>
      </w:r>
      <w:r w:rsidR="0021753B" w:rsidRPr="0014645C">
        <w:rPr>
          <w:rFonts w:ascii="Arial" w:hAnsi="Arial" w:cs="Arial"/>
          <w:sz w:val="19"/>
          <w:szCs w:val="19"/>
          <w:lang w:val="sk-SK"/>
        </w:rPr>
        <w:t>)</w:t>
      </w:r>
      <w:r w:rsidRPr="0014645C">
        <w:rPr>
          <w:rFonts w:ascii="Arial" w:hAnsi="Arial" w:cs="Arial"/>
          <w:sz w:val="19"/>
          <w:szCs w:val="19"/>
          <w:lang w:val="sk-SK"/>
        </w:rPr>
        <w:t>.</w:t>
      </w:r>
      <w:r w:rsidR="002530A6" w:rsidRPr="0014645C">
        <w:rPr>
          <w:rFonts w:ascii="Arial" w:hAnsi="Arial" w:cs="Arial"/>
          <w:sz w:val="19"/>
          <w:szCs w:val="19"/>
          <w:lang w:val="sk-SK"/>
        </w:rPr>
        <w:t xml:space="preserve"> </w:t>
      </w:r>
      <w:r w:rsidR="00B7789D" w:rsidRPr="0014645C">
        <w:rPr>
          <w:rFonts w:ascii="Arial" w:hAnsi="Arial" w:cs="Arial"/>
          <w:sz w:val="19"/>
          <w:szCs w:val="19"/>
          <w:lang w:val="sk-SK"/>
        </w:rPr>
        <w:t xml:space="preserve">Ak </w:t>
      </w:r>
      <w:r w:rsidR="00E94D80" w:rsidRPr="0014645C">
        <w:rPr>
          <w:rFonts w:ascii="Arial" w:hAnsi="Arial" w:cs="Arial"/>
          <w:sz w:val="19"/>
          <w:szCs w:val="19"/>
          <w:lang w:val="sk-SK"/>
        </w:rPr>
        <w:t xml:space="preserve">v príprave </w:t>
      </w:r>
      <w:r w:rsidR="00B7789D" w:rsidRPr="0014645C">
        <w:rPr>
          <w:rFonts w:ascii="Arial" w:hAnsi="Arial" w:cs="Arial"/>
          <w:sz w:val="19"/>
          <w:szCs w:val="19"/>
          <w:lang w:val="sk-SK"/>
        </w:rPr>
        <w:t>schválené</w:t>
      </w:r>
      <w:r w:rsidR="00E94D80" w:rsidRPr="0014645C">
        <w:rPr>
          <w:rFonts w:ascii="Arial" w:hAnsi="Arial" w:cs="Arial"/>
          <w:sz w:val="19"/>
          <w:szCs w:val="19"/>
          <w:lang w:val="sk-SK"/>
        </w:rPr>
        <w:t>ho</w:t>
      </w:r>
      <w:r w:rsidR="00B7789D" w:rsidRPr="0014645C">
        <w:rPr>
          <w:rFonts w:ascii="Arial" w:hAnsi="Arial" w:cs="Arial"/>
          <w:sz w:val="19"/>
          <w:szCs w:val="19"/>
          <w:lang w:val="sk-SK"/>
        </w:rPr>
        <w:t xml:space="preserve"> zámeru národného projektu nie je jednoznačne  preukázateľný progres ani </w:t>
      </w:r>
      <w:r w:rsidR="002F325F" w:rsidRPr="0014645C">
        <w:rPr>
          <w:rFonts w:ascii="Arial" w:hAnsi="Arial" w:cs="Arial"/>
          <w:sz w:val="19"/>
          <w:szCs w:val="19"/>
          <w:lang w:val="sk-SK"/>
        </w:rPr>
        <w:t>do</w:t>
      </w:r>
      <w:r w:rsidR="00B7789D" w:rsidRPr="0014645C">
        <w:rPr>
          <w:rFonts w:ascii="Arial" w:hAnsi="Arial" w:cs="Arial"/>
          <w:sz w:val="19"/>
          <w:szCs w:val="19"/>
          <w:lang w:val="sk-SK"/>
        </w:rPr>
        <w:t xml:space="preserve"> 12 mesiacov od </w:t>
      </w:r>
      <w:r w:rsidR="00E94D80" w:rsidRPr="0014645C">
        <w:rPr>
          <w:rFonts w:ascii="Arial" w:hAnsi="Arial" w:cs="Arial"/>
          <w:sz w:val="19"/>
          <w:szCs w:val="19"/>
          <w:lang w:val="sk-SK"/>
        </w:rPr>
        <w:t xml:space="preserve"> jeho </w:t>
      </w:r>
      <w:r w:rsidR="00B7789D" w:rsidRPr="0014645C">
        <w:rPr>
          <w:rFonts w:ascii="Arial" w:hAnsi="Arial" w:cs="Arial"/>
          <w:sz w:val="19"/>
          <w:szCs w:val="19"/>
          <w:lang w:val="sk-SK"/>
        </w:rPr>
        <w:t xml:space="preserve">schválenia, RO predloží monitorovaciemu výboru </w:t>
      </w:r>
      <w:r w:rsidR="00E94D80" w:rsidRPr="0014645C">
        <w:rPr>
          <w:rFonts w:ascii="Arial" w:hAnsi="Arial" w:cs="Arial"/>
          <w:sz w:val="19"/>
          <w:szCs w:val="19"/>
          <w:lang w:val="sk-SK"/>
        </w:rPr>
        <w:t xml:space="preserve">návrh na </w:t>
      </w:r>
      <w:r w:rsidR="00B7789D" w:rsidRPr="0014645C">
        <w:rPr>
          <w:rFonts w:ascii="Arial" w:hAnsi="Arial" w:cs="Arial"/>
          <w:sz w:val="19"/>
          <w:szCs w:val="19"/>
          <w:lang w:val="sk-SK"/>
        </w:rPr>
        <w:t xml:space="preserve"> vyradenie takéhoto zámeru národného projektu zo zoznamu národných projektov alebo bude zámer národného projektu revidovaný a opätovne predložený na schválenie MV.</w:t>
      </w:r>
    </w:p>
    <w:p w14:paraId="5A833136" w14:textId="4C54BF2B" w:rsidR="002E7BA3" w:rsidRPr="0014645C" w:rsidRDefault="002E7BA3" w:rsidP="00BE3540">
      <w:pPr>
        <w:spacing w:before="120" w:after="120" w:line="288" w:lineRule="auto"/>
        <w:jc w:val="both"/>
        <w:rPr>
          <w:rFonts w:ascii="Arial" w:eastAsia="Arial" w:hAnsi="Arial" w:cs="Arial"/>
          <w:color w:val="000000"/>
          <w:sz w:val="19"/>
          <w:szCs w:val="19"/>
          <w:lang w:val="sk-SK"/>
        </w:rPr>
      </w:pPr>
      <w:r w:rsidRPr="0014645C">
        <w:rPr>
          <w:rFonts w:ascii="Arial" w:hAnsi="Arial" w:cs="Arial"/>
          <w:sz w:val="19"/>
          <w:szCs w:val="19"/>
          <w:lang w:val="sk-SK"/>
        </w:rPr>
        <w:t xml:space="preserve">Pri príprave projektu </w:t>
      </w:r>
      <w:r w:rsidR="00BB40D7" w:rsidRPr="0014645C">
        <w:rPr>
          <w:rFonts w:ascii="Arial" w:hAnsi="Arial" w:cs="Arial"/>
          <w:sz w:val="19"/>
          <w:szCs w:val="19"/>
          <w:lang w:val="sk-SK"/>
        </w:rPr>
        <w:t xml:space="preserve">vybraný </w:t>
      </w:r>
      <w:r w:rsidRPr="0014645C">
        <w:rPr>
          <w:rFonts w:ascii="Arial" w:hAnsi="Arial" w:cs="Arial"/>
          <w:sz w:val="19"/>
          <w:szCs w:val="19"/>
          <w:lang w:val="sk-SK"/>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lang w:val="sk-SK"/>
        </w:rPr>
        <w:t>žiadateľa na predloženie národného projektu  do odstránenia identifikovaných nedostatkov pri jeho príprave.</w:t>
      </w:r>
    </w:p>
    <w:p w14:paraId="1CAF227E" w14:textId="61F33442" w:rsidR="007708E2" w:rsidRPr="0014645C" w:rsidRDefault="00984047" w:rsidP="00112D17">
      <w:pPr>
        <w:pStyle w:val="Nadpis1"/>
        <w:spacing w:after="480" w:line="288" w:lineRule="auto"/>
        <w:ind w:left="357" w:hanging="357"/>
        <w:jc w:val="left"/>
        <w:rPr>
          <w:i w:val="0"/>
          <w:lang w:val="sk-SK"/>
        </w:rPr>
      </w:pPr>
      <w:bookmarkStart w:id="91" w:name="_Toc418001215"/>
      <w:bookmarkStart w:id="92" w:name="_Toc418003040"/>
      <w:bookmarkStart w:id="93" w:name="_Toc410400240"/>
      <w:bookmarkStart w:id="94" w:name="_Toc417132483"/>
      <w:bookmarkStart w:id="95" w:name="_Toc417648880"/>
      <w:bookmarkStart w:id="96" w:name="_Toc440354972"/>
      <w:bookmarkStart w:id="97" w:name="_Toc440375303"/>
      <w:bookmarkStart w:id="98" w:name="_Toc458432891"/>
      <w:bookmarkStart w:id="99" w:name="_Toc458515643"/>
      <w:bookmarkEnd w:id="91"/>
      <w:bookmarkEnd w:id="92"/>
      <w:r w:rsidRPr="0014645C">
        <w:rPr>
          <w:i w:val="0"/>
          <w:lang w:val="sk-SK"/>
        </w:rPr>
        <w:lastRenderedPageBreak/>
        <w:t>2</w:t>
      </w:r>
      <w:r w:rsidR="0009154D" w:rsidRPr="0014645C">
        <w:rPr>
          <w:i w:val="0"/>
          <w:lang w:val="sk-SK"/>
        </w:rPr>
        <w:t>.</w:t>
      </w:r>
      <w:r w:rsidR="0081488E" w:rsidRPr="0014645C">
        <w:rPr>
          <w:i w:val="0"/>
          <w:lang w:val="sk-SK"/>
        </w:rPr>
        <w:tab/>
      </w:r>
      <w:r w:rsidR="001E7A3C" w:rsidRPr="0014645C">
        <w:rPr>
          <w:i w:val="0"/>
          <w:lang w:val="sk-SK"/>
        </w:rPr>
        <w:t xml:space="preserve">Podmienky poskytnutia </w:t>
      </w:r>
      <w:bookmarkEnd w:id="93"/>
      <w:r w:rsidR="002B3DE0" w:rsidRPr="0014645C">
        <w:rPr>
          <w:i w:val="0"/>
          <w:lang w:val="sk-SK"/>
        </w:rPr>
        <w:t>príspevku</w:t>
      </w:r>
      <w:bookmarkEnd w:id="94"/>
      <w:bookmarkEnd w:id="95"/>
      <w:bookmarkEnd w:id="96"/>
      <w:bookmarkEnd w:id="97"/>
      <w:bookmarkEnd w:id="98"/>
      <w:bookmarkEnd w:id="99"/>
    </w:p>
    <w:p w14:paraId="16A1ABF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lang w:val="sk-SK"/>
        </w:rPr>
      </w:pPr>
    </w:p>
    <w:p w14:paraId="15B0CBF9" w14:textId="23C36DEB"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w:t>
      </w:r>
      <w:r w:rsidR="004E3237" w:rsidRPr="0014645C">
        <w:rPr>
          <w:rFonts w:ascii="Arial" w:hAnsi="Arial" w:cs="Arial"/>
          <w:color w:val="000000"/>
          <w:sz w:val="19"/>
          <w:szCs w:val="19"/>
          <w:lang w:val="sk-SK"/>
        </w:rPr>
        <w:t xml:space="preserve">oskytovateľom </w:t>
      </w:r>
      <w:r w:rsidR="002B3DE0" w:rsidRPr="0014645C">
        <w:rPr>
          <w:rFonts w:ascii="Arial" w:hAnsi="Arial" w:cs="Arial"/>
          <w:color w:val="000000"/>
          <w:sz w:val="19"/>
          <w:szCs w:val="19"/>
          <w:lang w:val="sk-SK"/>
        </w:rPr>
        <w:t>príspevku</w:t>
      </w:r>
      <w:r w:rsidR="004E3237"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 xml:space="preserve">je </w:t>
      </w:r>
      <w:r w:rsidR="000D513B" w:rsidRPr="0014645C">
        <w:rPr>
          <w:rFonts w:ascii="Arial" w:hAnsi="Arial" w:cs="Arial"/>
          <w:color w:val="000000"/>
          <w:sz w:val="19"/>
          <w:szCs w:val="19"/>
          <w:lang w:val="sk-SK"/>
        </w:rPr>
        <w:t>MV</w:t>
      </w:r>
      <w:r w:rsidR="004E3237" w:rsidRPr="0014645C">
        <w:rPr>
          <w:rFonts w:ascii="Arial" w:hAnsi="Arial" w:cs="Arial"/>
          <w:color w:val="000000"/>
          <w:sz w:val="19"/>
          <w:szCs w:val="19"/>
          <w:lang w:val="sk-SK"/>
        </w:rPr>
        <w:t xml:space="preserve"> SR ako </w:t>
      </w:r>
      <w:r w:rsidR="000D513B" w:rsidRPr="0014645C">
        <w:rPr>
          <w:rFonts w:ascii="Arial" w:hAnsi="Arial" w:cs="Arial"/>
          <w:color w:val="000000"/>
          <w:sz w:val="19"/>
          <w:szCs w:val="19"/>
          <w:lang w:val="sk-SK"/>
        </w:rPr>
        <w:t>RO</w:t>
      </w:r>
      <w:r w:rsidR="004E3237" w:rsidRPr="0014645C">
        <w:rPr>
          <w:rFonts w:ascii="Arial" w:hAnsi="Arial" w:cs="Arial"/>
          <w:color w:val="000000"/>
          <w:sz w:val="19"/>
          <w:szCs w:val="19"/>
          <w:lang w:val="sk-SK"/>
        </w:rPr>
        <w:t xml:space="preserve"> pre OP </w:t>
      </w:r>
      <w:r w:rsidR="00CA2539" w:rsidRPr="0014645C">
        <w:rPr>
          <w:rFonts w:ascii="Arial" w:hAnsi="Arial" w:cs="Arial"/>
          <w:color w:val="000000"/>
          <w:sz w:val="19"/>
          <w:szCs w:val="19"/>
          <w:lang w:val="sk-SK"/>
        </w:rPr>
        <w:t>EVS</w:t>
      </w:r>
      <w:r w:rsidRPr="0014645C">
        <w:rPr>
          <w:rFonts w:ascii="Arial" w:hAnsi="Arial" w:cs="Arial"/>
          <w:color w:val="000000"/>
          <w:sz w:val="19"/>
          <w:szCs w:val="19"/>
          <w:lang w:val="sk-SK"/>
        </w:rPr>
        <w:t xml:space="preserve">. </w:t>
      </w:r>
      <w:r w:rsidR="00D148B6" w:rsidRPr="0014645C">
        <w:rPr>
          <w:rFonts w:ascii="Arial" w:hAnsi="Arial" w:cs="Arial"/>
          <w:color w:val="000000"/>
          <w:sz w:val="19"/>
          <w:szCs w:val="19"/>
          <w:lang w:val="sk-SK"/>
        </w:rPr>
        <w:t>NFP</w:t>
      </w:r>
      <w:r w:rsidR="001918B9" w:rsidRPr="0014645C">
        <w:rPr>
          <w:rFonts w:ascii="Arial" w:hAnsi="Arial" w:cs="Arial"/>
          <w:color w:val="000000"/>
          <w:sz w:val="19"/>
          <w:szCs w:val="19"/>
          <w:lang w:val="sk-SK"/>
        </w:rPr>
        <w:t xml:space="preserve"> sa poskytuje</w:t>
      </w:r>
      <w:r w:rsidR="004E3237" w:rsidRPr="0014645C">
        <w:rPr>
          <w:rFonts w:ascii="Arial" w:hAnsi="Arial" w:cs="Arial"/>
          <w:color w:val="000000"/>
          <w:sz w:val="19"/>
          <w:szCs w:val="19"/>
          <w:lang w:val="sk-SK"/>
        </w:rPr>
        <w:t xml:space="preserve"> za účelom spolufinancovania preukázateľných oprávnených výdavkov</w:t>
      </w:r>
      <w:r w:rsidR="001918B9" w:rsidRPr="0014645C">
        <w:rPr>
          <w:rFonts w:ascii="Arial" w:hAnsi="Arial" w:cs="Arial"/>
          <w:color w:val="000000"/>
          <w:sz w:val="19"/>
          <w:szCs w:val="19"/>
          <w:lang w:val="sk-SK"/>
        </w:rPr>
        <w:t>, ktoré</w:t>
      </w:r>
      <w:r w:rsidR="004E3237" w:rsidRPr="0014645C">
        <w:rPr>
          <w:rFonts w:ascii="Arial" w:hAnsi="Arial" w:cs="Arial"/>
          <w:color w:val="000000"/>
          <w:sz w:val="19"/>
          <w:szCs w:val="19"/>
          <w:lang w:val="sk-SK"/>
        </w:rPr>
        <w:t xml:space="preserve"> bezprostredne súvisia s</w:t>
      </w:r>
      <w:r w:rsidR="001918B9" w:rsidRPr="0014645C">
        <w:rPr>
          <w:rFonts w:ascii="Arial" w:hAnsi="Arial" w:cs="Arial"/>
          <w:color w:val="000000"/>
          <w:sz w:val="19"/>
          <w:szCs w:val="19"/>
          <w:lang w:val="sk-SK"/>
        </w:rPr>
        <w:t xml:space="preserve"> deklarovanými </w:t>
      </w:r>
      <w:r w:rsidR="00CA2539" w:rsidRPr="0014645C">
        <w:rPr>
          <w:rFonts w:ascii="Arial" w:hAnsi="Arial" w:cs="Arial"/>
          <w:color w:val="000000"/>
          <w:sz w:val="19"/>
          <w:szCs w:val="19"/>
          <w:lang w:val="sk-SK"/>
        </w:rPr>
        <w:t xml:space="preserve">aktivitami v </w:t>
      </w:r>
      <w:r w:rsidR="008A7910"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 xml:space="preserve">oNFP. </w:t>
      </w:r>
    </w:p>
    <w:p w14:paraId="15B0CBFA" w14:textId="2FE46848"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Všetky podmienky poskytnutia príspevku sú definované v</w:t>
      </w:r>
      <w:r w:rsidR="00D148B6" w:rsidRPr="0014645C">
        <w:rPr>
          <w:rFonts w:ascii="Arial" w:hAnsi="Arial" w:cs="Arial"/>
          <w:color w:val="000000"/>
          <w:sz w:val="19"/>
          <w:szCs w:val="19"/>
          <w:lang w:val="sk-SK"/>
        </w:rPr>
        <w:t>o</w:t>
      </w:r>
      <w:r w:rsidRPr="0014645C">
        <w:rPr>
          <w:rFonts w:ascii="Arial" w:hAnsi="Arial" w:cs="Arial"/>
          <w:color w:val="000000"/>
          <w:sz w:val="19"/>
          <w:szCs w:val="19"/>
          <w:lang w:val="sk-SK"/>
        </w:rPr>
        <w:t xml:space="preserve"> vyzvaní/výzve na predkladanie </w:t>
      </w:r>
      <w:r w:rsidR="003718E4" w:rsidRPr="0014645C">
        <w:rPr>
          <w:rFonts w:ascii="Arial" w:hAnsi="Arial" w:cs="Arial"/>
          <w:color w:val="000000"/>
          <w:sz w:val="19"/>
          <w:szCs w:val="19"/>
          <w:lang w:val="sk-SK"/>
        </w:rPr>
        <w:t>Žo</w:t>
      </w:r>
      <w:r w:rsidRPr="0014645C">
        <w:rPr>
          <w:rFonts w:ascii="Arial" w:hAnsi="Arial" w:cs="Arial"/>
          <w:color w:val="000000"/>
          <w:sz w:val="19"/>
          <w:szCs w:val="19"/>
          <w:lang w:val="sk-SK"/>
        </w:rPr>
        <w:t xml:space="preserve">NFP a zároveň spolu s vyzvaním/výzvou na predkladanie ŽoNFP sú zverejnené na webovom sídle </w:t>
      </w:r>
      <w:r w:rsidR="0005604C" w:rsidRPr="0014645C">
        <w:rPr>
          <w:rFonts w:ascii="Arial" w:hAnsi="Arial" w:cs="Arial"/>
          <w:color w:val="000000"/>
          <w:sz w:val="19"/>
          <w:szCs w:val="19"/>
          <w:lang w:val="sk-SK"/>
        </w:rPr>
        <w:t xml:space="preserve">RO pre OP EVS </w:t>
      </w:r>
      <w:hyperlink r:id="rId1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color w:val="000000"/>
          <w:sz w:val="19"/>
          <w:szCs w:val="19"/>
          <w:lang w:val="sk-SK"/>
        </w:rPr>
        <w:t>.</w:t>
      </w:r>
      <w:r w:rsidR="004E3237" w:rsidRPr="0014645C">
        <w:rPr>
          <w:rFonts w:ascii="Arial" w:hAnsi="Arial" w:cs="Arial"/>
          <w:color w:val="000000"/>
          <w:sz w:val="19"/>
          <w:szCs w:val="19"/>
          <w:lang w:val="sk-SK"/>
        </w:rPr>
        <w:t xml:space="preserve"> </w:t>
      </w:r>
    </w:p>
    <w:p w14:paraId="15B0CBFB" w14:textId="0878EFCB"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Dodrž</w:t>
      </w:r>
      <w:r w:rsidR="004E3237" w:rsidRPr="0014645C">
        <w:rPr>
          <w:rFonts w:ascii="Arial" w:hAnsi="Arial" w:cs="Arial"/>
          <w:color w:val="000000"/>
          <w:sz w:val="19"/>
          <w:szCs w:val="19"/>
          <w:lang w:val="sk-SK"/>
        </w:rPr>
        <w:t>anie podmieno</w:t>
      </w:r>
      <w:r w:rsidRPr="0014645C">
        <w:rPr>
          <w:rFonts w:ascii="Arial" w:hAnsi="Arial" w:cs="Arial"/>
          <w:color w:val="000000"/>
          <w:sz w:val="19"/>
          <w:szCs w:val="19"/>
          <w:lang w:val="sk-SK"/>
        </w:rPr>
        <w:t xml:space="preserve">k poskytnutia </w:t>
      </w:r>
      <w:r w:rsidR="002B3DE0" w:rsidRPr="0014645C">
        <w:rPr>
          <w:rFonts w:ascii="Arial" w:hAnsi="Arial" w:cs="Arial"/>
          <w:color w:val="000000"/>
          <w:sz w:val="19"/>
          <w:szCs w:val="19"/>
          <w:lang w:val="sk-SK"/>
        </w:rPr>
        <w:t>príspevku</w:t>
      </w:r>
      <w:r w:rsidRPr="0014645C">
        <w:rPr>
          <w:rFonts w:ascii="Arial" w:hAnsi="Arial" w:cs="Arial"/>
          <w:color w:val="000000"/>
          <w:sz w:val="19"/>
          <w:szCs w:val="19"/>
          <w:lang w:val="sk-SK"/>
        </w:rPr>
        <w:t xml:space="preserve"> zo strany ž</w:t>
      </w:r>
      <w:r w:rsidR="004E3237" w:rsidRPr="0014645C">
        <w:rPr>
          <w:rFonts w:ascii="Arial" w:hAnsi="Arial" w:cs="Arial"/>
          <w:color w:val="000000"/>
          <w:sz w:val="19"/>
          <w:szCs w:val="19"/>
          <w:lang w:val="sk-SK"/>
        </w:rPr>
        <w:t>iadate</w:t>
      </w:r>
      <w:r w:rsidRPr="0014645C">
        <w:rPr>
          <w:rFonts w:ascii="Arial" w:hAnsi="Arial" w:cs="Arial"/>
          <w:color w:val="000000"/>
          <w:sz w:val="19"/>
          <w:szCs w:val="19"/>
          <w:lang w:val="sk-SK"/>
        </w:rPr>
        <w:t xml:space="preserve">ľa o NFP sa overuje na základe </w:t>
      </w:r>
      <w:r w:rsidR="00D148B6" w:rsidRPr="0014645C">
        <w:rPr>
          <w:rFonts w:ascii="Arial" w:hAnsi="Arial" w:cs="Arial"/>
          <w:color w:val="000000"/>
          <w:sz w:val="19"/>
          <w:szCs w:val="19"/>
          <w:lang w:val="sk-SK"/>
        </w:rPr>
        <w:t>Ž</w:t>
      </w:r>
      <w:r w:rsidR="004E3237" w:rsidRPr="0014645C">
        <w:rPr>
          <w:rFonts w:ascii="Arial" w:hAnsi="Arial" w:cs="Arial"/>
          <w:color w:val="000000"/>
          <w:sz w:val="19"/>
          <w:szCs w:val="19"/>
          <w:lang w:val="sk-SK"/>
        </w:rPr>
        <w:t>oNFP a jej príloh</w:t>
      </w:r>
      <w:r w:rsidR="00C85E20" w:rsidRPr="0014645C">
        <w:rPr>
          <w:rFonts w:ascii="Arial" w:hAnsi="Arial" w:cs="Arial"/>
          <w:color w:val="000000"/>
          <w:sz w:val="19"/>
          <w:szCs w:val="19"/>
          <w:lang w:val="sk-SK"/>
        </w:rPr>
        <w:t xml:space="preserve"> (kap. </w:t>
      </w:r>
      <w:r w:rsidR="000B4E55" w:rsidRPr="0014645C">
        <w:rPr>
          <w:rFonts w:ascii="Arial" w:hAnsi="Arial" w:cs="Arial"/>
          <w:color w:val="000000"/>
          <w:sz w:val="19"/>
          <w:szCs w:val="19"/>
          <w:lang w:val="sk-SK"/>
        </w:rPr>
        <w:t xml:space="preserve">3 </w:t>
      </w:r>
      <w:r w:rsidR="00C85E20" w:rsidRPr="0014645C">
        <w:rPr>
          <w:rFonts w:ascii="Arial" w:hAnsi="Arial" w:cs="Arial"/>
          <w:color w:val="000000"/>
          <w:sz w:val="19"/>
          <w:szCs w:val="19"/>
          <w:lang w:val="sk-SK"/>
        </w:rPr>
        <w:t>Ako požiadať o NFP)</w:t>
      </w:r>
      <w:r w:rsidR="004E3237" w:rsidRPr="0014645C">
        <w:rPr>
          <w:rFonts w:ascii="Arial" w:hAnsi="Arial" w:cs="Arial"/>
          <w:color w:val="000000"/>
          <w:sz w:val="19"/>
          <w:szCs w:val="19"/>
          <w:lang w:val="sk-SK"/>
        </w:rPr>
        <w:t xml:space="preserve">, ktoré je </w:t>
      </w:r>
      <w:r w:rsidRPr="0014645C">
        <w:rPr>
          <w:rFonts w:ascii="Arial" w:hAnsi="Arial" w:cs="Arial"/>
          <w:color w:val="000000"/>
          <w:sz w:val="19"/>
          <w:szCs w:val="19"/>
          <w:lang w:val="sk-SK"/>
        </w:rPr>
        <w:t>žiadateľ o NFP povinný predlož</w:t>
      </w:r>
      <w:r w:rsidR="004E3237" w:rsidRPr="0014645C">
        <w:rPr>
          <w:rFonts w:ascii="Arial" w:hAnsi="Arial" w:cs="Arial"/>
          <w:color w:val="000000"/>
          <w:sz w:val="19"/>
          <w:szCs w:val="19"/>
          <w:lang w:val="sk-SK"/>
        </w:rPr>
        <w:t xml:space="preserve">iť </w:t>
      </w:r>
      <w:r w:rsidR="002B3DE0" w:rsidRPr="0014645C">
        <w:rPr>
          <w:rFonts w:ascii="Arial" w:hAnsi="Arial" w:cs="Arial"/>
          <w:color w:val="000000"/>
          <w:sz w:val="19"/>
          <w:szCs w:val="19"/>
          <w:lang w:val="sk-SK"/>
        </w:rPr>
        <w:t>v</w:t>
      </w:r>
      <w:r w:rsidR="00B922A4" w:rsidRPr="0014645C">
        <w:rPr>
          <w:rFonts w:ascii="Arial" w:hAnsi="Arial" w:cs="Arial"/>
          <w:color w:val="000000"/>
          <w:sz w:val="19"/>
          <w:szCs w:val="19"/>
          <w:lang w:val="sk-SK"/>
        </w:rPr>
        <w:t> rozsahu a</w:t>
      </w:r>
      <w:r w:rsidR="002B3DE0" w:rsidRPr="0014645C">
        <w:rPr>
          <w:rFonts w:ascii="Arial" w:hAnsi="Arial" w:cs="Arial"/>
          <w:color w:val="000000"/>
          <w:sz w:val="19"/>
          <w:szCs w:val="19"/>
          <w:lang w:val="sk-SK"/>
        </w:rPr>
        <w:t> lehote</w:t>
      </w:r>
      <w:r w:rsidR="00B922A4" w:rsidRPr="0014645C">
        <w:rPr>
          <w:rFonts w:ascii="Arial" w:hAnsi="Arial" w:cs="Arial"/>
          <w:color w:val="000000"/>
          <w:sz w:val="19"/>
          <w:szCs w:val="19"/>
          <w:lang w:val="sk-SK"/>
        </w:rPr>
        <w:t xml:space="preserve"> </w:t>
      </w:r>
      <w:r w:rsidR="002B3DE0" w:rsidRPr="0014645C">
        <w:rPr>
          <w:rFonts w:ascii="Arial" w:hAnsi="Arial" w:cs="Arial"/>
          <w:color w:val="000000"/>
          <w:sz w:val="19"/>
          <w:szCs w:val="19"/>
          <w:lang w:val="sk-SK"/>
        </w:rPr>
        <w:t>stanovenej v</w:t>
      </w:r>
      <w:r w:rsidR="00B562CD" w:rsidRPr="0014645C">
        <w:rPr>
          <w:rFonts w:ascii="Arial" w:hAnsi="Arial" w:cs="Arial"/>
          <w:color w:val="000000"/>
          <w:sz w:val="19"/>
          <w:szCs w:val="19"/>
          <w:lang w:val="sk-SK"/>
        </w:rPr>
        <w:t>o</w:t>
      </w:r>
      <w:r w:rsidR="002B3DE0" w:rsidRPr="0014645C">
        <w:rPr>
          <w:rFonts w:ascii="Arial" w:hAnsi="Arial" w:cs="Arial"/>
          <w:color w:val="000000"/>
          <w:sz w:val="19"/>
          <w:szCs w:val="19"/>
          <w:lang w:val="sk-SK"/>
        </w:rPr>
        <w:t> vyzvaní/výzve</w:t>
      </w:r>
      <w:r w:rsidR="00C85E20" w:rsidRPr="0014645C">
        <w:rPr>
          <w:rFonts w:ascii="Arial" w:hAnsi="Arial" w:cs="Arial"/>
          <w:color w:val="000000"/>
          <w:sz w:val="19"/>
          <w:szCs w:val="19"/>
          <w:lang w:val="sk-SK"/>
        </w:rPr>
        <w:t>.</w:t>
      </w:r>
    </w:p>
    <w:p w14:paraId="15B0CBFC"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Povinné podmienky poskytnutia príspevku sú:</w:t>
      </w:r>
    </w:p>
    <w:p w14:paraId="15B0CBFD"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15B0CBF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15B0CBFF"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15B0CC00"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15B0CC01"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15B0CC02"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spôsob financovania;</w:t>
      </w:r>
    </w:p>
    <w:p w14:paraId="15B0CC0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15B0CC04" w14:textId="77777777" w:rsidR="002B3DE0" w:rsidRPr="0014645C"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15B0CC05"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15B0CC06"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15B0CC07"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15B0CC08"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ďalšie podmienky poskytnutia príspevku. </w:t>
      </w:r>
    </w:p>
    <w:p w14:paraId="61C9DB0D"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15B0CC09" w14:textId="68DC0C9E" w:rsidR="00C85E20" w:rsidRPr="0014645C" w:rsidRDefault="003E4A99" w:rsidP="000F423E">
      <w:pPr>
        <w:pStyle w:val="Nadpis2"/>
        <w:spacing w:line="480" w:lineRule="auto"/>
        <w:rPr>
          <w:b/>
          <w:lang w:val="sk-SK"/>
        </w:rPr>
      </w:pPr>
      <w:bookmarkStart w:id="100" w:name="_Toc417132484"/>
      <w:bookmarkStart w:id="101" w:name="_Toc417648881"/>
      <w:bookmarkStart w:id="102" w:name="_Toc440354973"/>
      <w:bookmarkStart w:id="103" w:name="_Toc440375304"/>
      <w:bookmarkStart w:id="104" w:name="_Toc458432892"/>
      <w:bookmarkStart w:id="105" w:name="_Toc458515644"/>
      <w:bookmarkStart w:id="106" w:name="_Toc413652662"/>
      <w:bookmarkStart w:id="107" w:name="_Toc413680802"/>
      <w:bookmarkStart w:id="108" w:name="_Toc413681974"/>
      <w:bookmarkStart w:id="109" w:name="_Toc413682307"/>
      <w:bookmarkStart w:id="110" w:name="_Toc413832223"/>
      <w:r w:rsidRPr="0014645C">
        <w:rPr>
          <w:b/>
          <w:lang w:val="sk-SK"/>
        </w:rPr>
        <w:lastRenderedPageBreak/>
        <w:t>2.1</w:t>
      </w:r>
      <w:r w:rsidR="007708E2" w:rsidRPr="0014645C">
        <w:rPr>
          <w:b/>
          <w:lang w:val="sk-SK"/>
        </w:rPr>
        <w:tab/>
      </w:r>
      <w:r w:rsidR="00C85E20" w:rsidRPr="0014645C">
        <w:rPr>
          <w:b/>
          <w:lang w:val="sk-SK"/>
        </w:rPr>
        <w:t>Oprávnenosť žiadateľa</w:t>
      </w:r>
      <w:bookmarkEnd w:id="100"/>
      <w:bookmarkEnd w:id="101"/>
      <w:bookmarkEnd w:id="102"/>
      <w:bookmarkEnd w:id="103"/>
      <w:bookmarkEnd w:id="104"/>
      <w:bookmarkEnd w:id="105"/>
    </w:p>
    <w:p w14:paraId="15B0CC0A" w14:textId="5436C16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Oprávnení žiadatelia o NFP sú stanovení v príslušnom vyzvaní/výzve RO pre OP EVS a definovaní pre každú prioritnú os v OP EVS. Medzi oprávnených žiadateľov o NFP v rámci OP EVS patria:</w:t>
      </w:r>
    </w:p>
    <w:p w14:paraId="15B0CC0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15B0CC0C"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15B0CC0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15B0CC0E"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78D61897"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15B0CC0F" w14:textId="5CDCE7CF" w:rsidR="002B3DE0" w:rsidRPr="0014645C" w:rsidRDefault="003E4A99" w:rsidP="00112D17">
      <w:pPr>
        <w:pStyle w:val="Nadpis2"/>
        <w:spacing w:line="480" w:lineRule="auto"/>
        <w:rPr>
          <w:b/>
          <w:lang w:val="sk-SK"/>
        </w:rPr>
      </w:pPr>
      <w:bookmarkStart w:id="111" w:name="_Toc458432893"/>
      <w:bookmarkStart w:id="112" w:name="_Toc458515645"/>
      <w:bookmarkEnd w:id="106"/>
      <w:bookmarkEnd w:id="107"/>
      <w:bookmarkEnd w:id="108"/>
      <w:bookmarkEnd w:id="109"/>
      <w:bookmarkEnd w:id="110"/>
      <w:r w:rsidRPr="0014645C">
        <w:rPr>
          <w:b/>
          <w:lang w:val="sk-SK"/>
        </w:rPr>
        <w:t>2.2</w:t>
      </w:r>
      <w:r w:rsidR="007708E2" w:rsidRPr="0014645C">
        <w:rPr>
          <w:b/>
          <w:lang w:val="sk-SK"/>
        </w:rPr>
        <w:tab/>
      </w:r>
      <w:bookmarkStart w:id="113" w:name="_Toc417132485"/>
      <w:bookmarkStart w:id="114" w:name="_Toc417648882"/>
      <w:bookmarkStart w:id="115" w:name="_Toc440354974"/>
      <w:bookmarkStart w:id="116" w:name="_Toc440375305"/>
      <w:r w:rsidR="002B3DE0" w:rsidRPr="0014645C">
        <w:rPr>
          <w:b/>
          <w:lang w:val="sk-SK"/>
        </w:rPr>
        <w:t>Oprávnenosť partnera</w:t>
      </w:r>
      <w:bookmarkEnd w:id="111"/>
      <w:bookmarkEnd w:id="112"/>
      <w:bookmarkEnd w:id="113"/>
      <w:bookmarkEnd w:id="114"/>
      <w:bookmarkEnd w:id="115"/>
      <w:bookmarkEnd w:id="116"/>
    </w:p>
    <w:p w14:paraId="15B0CC10" w14:textId="21B5C4F2"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15B0CC11" w14:textId="66E02311"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ŽoNFP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r w:rsidR="00D007CB" w:rsidRPr="0014645C">
        <w:rPr>
          <w:szCs w:val="19"/>
          <w:lang w:val="sk-SK"/>
        </w:rPr>
        <w:t>Žo</w:t>
      </w:r>
      <w:r w:rsidR="002B3DE0" w:rsidRPr="0014645C">
        <w:rPr>
          <w:szCs w:val="19"/>
          <w:lang w:val="sk-SK"/>
        </w:rPr>
        <w:t xml:space="preserve">NFP.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2AE62776" w14:textId="1FAD3996" w:rsidR="00112D17" w:rsidRPr="0014645C" w:rsidRDefault="00112D17" w:rsidP="000F423E">
      <w:pPr>
        <w:pStyle w:val="Nadpis2"/>
        <w:spacing w:line="480" w:lineRule="auto"/>
        <w:rPr>
          <w:b/>
          <w:lang w:val="sk-SK"/>
        </w:rPr>
      </w:pPr>
      <w:bookmarkStart w:id="117" w:name="_Toc410400241"/>
      <w:bookmarkStart w:id="118" w:name="_Toc417132486"/>
      <w:bookmarkStart w:id="119" w:name="_Toc417648883"/>
      <w:bookmarkStart w:id="120" w:name="_Toc440354975"/>
      <w:bookmarkStart w:id="121" w:name="_Toc440375306"/>
      <w:bookmarkStart w:id="122" w:name="_Toc458432894"/>
      <w:bookmarkStart w:id="123" w:name="_Toc458515646"/>
    </w:p>
    <w:p w14:paraId="15B0CC12" w14:textId="55513C19" w:rsidR="007F474D" w:rsidRPr="0014645C" w:rsidRDefault="003E4A99" w:rsidP="000F423E">
      <w:pPr>
        <w:pStyle w:val="Nadpis2"/>
        <w:spacing w:line="480" w:lineRule="auto"/>
        <w:rPr>
          <w:b/>
          <w:lang w:val="sk-SK"/>
        </w:rPr>
      </w:pPr>
      <w:r w:rsidRPr="0014645C">
        <w:rPr>
          <w:b/>
          <w:lang w:val="sk-SK"/>
        </w:rPr>
        <w:t>2.3</w:t>
      </w:r>
      <w:r w:rsidR="007708E2" w:rsidRPr="0014645C">
        <w:rPr>
          <w:b/>
          <w:lang w:val="sk-SK"/>
        </w:rPr>
        <w:tab/>
      </w:r>
      <w:r w:rsidR="001E7A3C" w:rsidRPr="0014645C">
        <w:rPr>
          <w:b/>
          <w:lang w:val="sk-SK"/>
        </w:rPr>
        <w:t>Oprávnen</w:t>
      </w:r>
      <w:r w:rsidR="00D660C6" w:rsidRPr="0014645C">
        <w:rPr>
          <w:b/>
          <w:lang w:val="sk-SK"/>
        </w:rPr>
        <w:t xml:space="preserve">osť </w:t>
      </w:r>
      <w:r w:rsidR="006069FC" w:rsidRPr="0014645C">
        <w:rPr>
          <w:b/>
          <w:lang w:val="sk-SK"/>
        </w:rPr>
        <w:t>ak</w:t>
      </w:r>
      <w:r w:rsidR="007B26B9" w:rsidRPr="0014645C">
        <w:rPr>
          <w:b/>
          <w:lang w:val="sk-SK"/>
        </w:rPr>
        <w:t>tiv</w:t>
      </w:r>
      <w:r w:rsidR="00402875" w:rsidRPr="0014645C">
        <w:rPr>
          <w:b/>
          <w:lang w:val="sk-SK"/>
        </w:rPr>
        <w:t>í</w:t>
      </w:r>
      <w:r w:rsidR="007B26B9" w:rsidRPr="0014645C">
        <w:rPr>
          <w:b/>
          <w:lang w:val="sk-SK"/>
        </w:rPr>
        <w:t>t</w:t>
      </w:r>
      <w:bookmarkEnd w:id="117"/>
      <w:bookmarkEnd w:id="118"/>
      <w:r w:rsidR="00402875" w:rsidRPr="0014645C">
        <w:rPr>
          <w:b/>
          <w:lang w:val="sk-SK"/>
        </w:rPr>
        <w:t xml:space="preserve"> realizácie projektu</w:t>
      </w:r>
      <w:bookmarkEnd w:id="119"/>
      <w:bookmarkEnd w:id="120"/>
      <w:bookmarkEnd w:id="121"/>
      <w:bookmarkEnd w:id="122"/>
      <w:bookmarkEnd w:id="123"/>
    </w:p>
    <w:p w14:paraId="15B0CC13"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r w:rsidR="00441C63" w:rsidRPr="0014645C">
        <w:rPr>
          <w:rFonts w:cs="Arial"/>
          <w:szCs w:val="19"/>
          <w:lang w:val="sk-SK"/>
        </w:rPr>
        <w:t>Žo</w:t>
      </w:r>
      <w:r w:rsidRPr="0014645C">
        <w:rPr>
          <w:szCs w:val="19"/>
          <w:lang w:val="sk-SK"/>
        </w:rPr>
        <w:t xml:space="preserve">NFP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68890D7A" w14:textId="61D72E0A"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r w:rsidR="00441C63" w:rsidRPr="0014645C">
        <w:rPr>
          <w:rFonts w:cs="Arial"/>
          <w:szCs w:val="19"/>
          <w:lang w:val="sk-SK"/>
        </w:rPr>
        <w:t>Žo</w:t>
      </w:r>
      <w:r w:rsidR="007B26B9" w:rsidRPr="0014645C">
        <w:rPr>
          <w:rFonts w:cs="Arial"/>
          <w:szCs w:val="19"/>
          <w:lang w:val="sk-SK"/>
        </w:rPr>
        <w:t xml:space="preserve">NFP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180B5636" w14:textId="77777777" w:rsidR="00112D17" w:rsidRPr="0014645C" w:rsidRDefault="00112D17" w:rsidP="00112D17">
      <w:pPr>
        <w:pStyle w:val="BodyText1"/>
        <w:spacing w:before="120" w:after="120" w:line="288" w:lineRule="auto"/>
        <w:jc w:val="both"/>
        <w:rPr>
          <w:lang w:val="sk-SK"/>
        </w:rPr>
      </w:pPr>
      <w:bookmarkStart w:id="124" w:name="_Toc417132487"/>
      <w:bookmarkStart w:id="125" w:name="_Toc417648884"/>
      <w:bookmarkStart w:id="126" w:name="_Toc440354976"/>
      <w:bookmarkStart w:id="127" w:name="_Toc440375307"/>
      <w:bookmarkStart w:id="128" w:name="_Toc458432895"/>
      <w:bookmarkStart w:id="129" w:name="_Toc458515647"/>
      <w:bookmarkStart w:id="130" w:name="_Toc410400242"/>
    </w:p>
    <w:p w14:paraId="15B0CC15" w14:textId="287B7029" w:rsidR="00C85E20" w:rsidRPr="0014645C" w:rsidRDefault="003E4A99" w:rsidP="00112D17">
      <w:pPr>
        <w:pStyle w:val="Nadpis2"/>
        <w:spacing w:line="480" w:lineRule="auto"/>
        <w:rPr>
          <w:b/>
          <w:lang w:val="sk-SK"/>
        </w:rPr>
      </w:pPr>
      <w:r w:rsidRPr="0014645C">
        <w:rPr>
          <w:b/>
          <w:lang w:val="sk-SK"/>
        </w:rPr>
        <w:t>2.4</w:t>
      </w:r>
      <w:r w:rsidR="007708E2" w:rsidRPr="0014645C">
        <w:rPr>
          <w:b/>
          <w:lang w:val="sk-SK"/>
        </w:rPr>
        <w:tab/>
      </w:r>
      <w:r w:rsidR="00C85E20" w:rsidRPr="0014645C">
        <w:rPr>
          <w:b/>
          <w:lang w:val="sk-SK"/>
        </w:rPr>
        <w:t>Oprávnen</w:t>
      </w:r>
      <w:r w:rsidR="00387FBA" w:rsidRPr="0014645C">
        <w:rPr>
          <w:b/>
          <w:lang w:val="sk-SK"/>
        </w:rPr>
        <w:t xml:space="preserve">osť výdavkov realizácie </w:t>
      </w:r>
      <w:bookmarkEnd w:id="124"/>
      <w:r w:rsidR="00387FBA" w:rsidRPr="0014645C">
        <w:rPr>
          <w:b/>
          <w:lang w:val="sk-SK"/>
        </w:rPr>
        <w:t>projektu</w:t>
      </w:r>
      <w:bookmarkEnd w:id="125"/>
      <w:bookmarkEnd w:id="126"/>
      <w:bookmarkEnd w:id="127"/>
      <w:bookmarkEnd w:id="128"/>
      <w:bookmarkEnd w:id="129"/>
    </w:p>
    <w:p w14:paraId="15B0CC16" w14:textId="77777777"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je definovaná primárne v:</w:t>
      </w:r>
    </w:p>
    <w:p w14:paraId="15B0CC17" w14:textId="3520B271"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 1303/2013 (všeobecné nariadenie o EŠIF), čl. 61,</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65,</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67,</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68,</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69,</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70,</w:t>
      </w:r>
      <w:r w:rsidR="002C3891" w:rsidRPr="0014645C">
        <w:rPr>
          <w:rFonts w:ascii="Arial" w:hAnsi="Arial" w:cs="Arial"/>
          <w:sz w:val="19"/>
          <w:szCs w:val="19"/>
          <w:lang w:val="sk-SK"/>
        </w:rPr>
        <w:t xml:space="preserve"> </w:t>
      </w:r>
      <w:r w:rsidR="00C85E20" w:rsidRPr="0014645C">
        <w:rPr>
          <w:rFonts w:ascii="Arial" w:hAnsi="Arial" w:cs="Arial"/>
          <w:sz w:val="19"/>
          <w:szCs w:val="19"/>
          <w:lang w:val="sk-SK"/>
        </w:rPr>
        <w:t>71;</w:t>
      </w:r>
    </w:p>
    <w:p w14:paraId="15B0CC18"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č.1304/2013 (ESF), čl. 13, 14;</w:t>
      </w:r>
    </w:p>
    <w:p w14:paraId="15B0CC19"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w:t>
      </w:r>
      <w:r w:rsidR="00C85E20" w:rsidRPr="0014645C">
        <w:rPr>
          <w:rFonts w:ascii="Arial" w:hAnsi="Arial" w:cs="Arial"/>
          <w:sz w:val="19"/>
          <w:szCs w:val="19"/>
          <w:lang w:val="sk-SK"/>
        </w:rPr>
        <w:t>ariadení EP a Rady (EÚ) č.1301/2013 (EFRR), čl. 3;</w:t>
      </w:r>
    </w:p>
    <w:p w14:paraId="15B0CC1A" w14:textId="7D930612"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n</w:t>
      </w:r>
      <w:r w:rsidR="00C85E20" w:rsidRPr="0014645C">
        <w:rPr>
          <w:rFonts w:ascii="Arial" w:hAnsi="Arial" w:cs="Arial"/>
          <w:sz w:val="19"/>
          <w:szCs w:val="19"/>
          <w:lang w:val="sk-SK"/>
        </w:rPr>
        <w:t xml:space="preserve">ariadení EP a Rady (EÚ) č. </w:t>
      </w:r>
      <w:r w:rsidR="00253F20">
        <w:rPr>
          <w:rFonts w:ascii="Arial" w:hAnsi="Arial" w:cs="Arial"/>
          <w:sz w:val="19"/>
          <w:szCs w:val="19"/>
          <w:lang w:val="sk-SK"/>
        </w:rPr>
        <w:t>2018/1046</w:t>
      </w:r>
      <w:r w:rsidR="00C85E20" w:rsidRPr="0014645C">
        <w:rPr>
          <w:rFonts w:ascii="Arial" w:hAnsi="Arial" w:cs="Arial"/>
          <w:sz w:val="19"/>
          <w:szCs w:val="19"/>
          <w:lang w:val="sk-SK"/>
        </w:rPr>
        <w:t xml:space="preserve"> (o rozpočtových pravidlách), čl. </w:t>
      </w:r>
      <w:r w:rsidR="00253F20" w:rsidRPr="0014645C">
        <w:rPr>
          <w:rFonts w:ascii="Arial" w:hAnsi="Arial" w:cs="Arial"/>
          <w:sz w:val="19"/>
          <w:szCs w:val="19"/>
          <w:lang w:val="sk-SK"/>
        </w:rPr>
        <w:t>3</w:t>
      </w:r>
      <w:r w:rsidR="00253F20">
        <w:rPr>
          <w:rFonts w:ascii="Arial" w:hAnsi="Arial" w:cs="Arial"/>
          <w:sz w:val="19"/>
          <w:szCs w:val="19"/>
          <w:lang w:val="sk-SK"/>
        </w:rPr>
        <w:t>3</w:t>
      </w:r>
      <w:r w:rsidR="00C85E20" w:rsidRPr="0014645C">
        <w:rPr>
          <w:rFonts w:ascii="Arial" w:hAnsi="Arial" w:cs="Arial"/>
          <w:sz w:val="19"/>
          <w:szCs w:val="19"/>
          <w:lang w:val="sk-SK"/>
        </w:rPr>
        <w:t>.</w:t>
      </w:r>
    </w:p>
    <w:p w14:paraId="15B0CC1B" w14:textId="30B2C66D"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lang w:val="sk-SK"/>
        </w:rPr>
        <w:t xml:space="preserve"> a audite</w:t>
      </w:r>
      <w:r w:rsidRPr="0014645C">
        <w:rPr>
          <w:rFonts w:ascii="Arial" w:hAnsi="Arial" w:cs="Arial"/>
          <w:sz w:val="19"/>
          <w:szCs w:val="19"/>
          <w:lang w:val="sk-SK"/>
        </w:rPr>
        <w:t>, zákone o</w:t>
      </w:r>
      <w:r w:rsidR="0005604C" w:rsidRPr="0014645C">
        <w:rPr>
          <w:rFonts w:ascii="Arial" w:hAnsi="Arial" w:cs="Arial"/>
          <w:sz w:val="19"/>
          <w:szCs w:val="19"/>
          <w:lang w:val="sk-SK"/>
        </w:rPr>
        <w:t> </w:t>
      </w:r>
      <w:r w:rsidRPr="0014645C">
        <w:rPr>
          <w:rFonts w:ascii="Arial" w:hAnsi="Arial" w:cs="Arial"/>
          <w:sz w:val="19"/>
          <w:szCs w:val="19"/>
          <w:lang w:val="sk-SK"/>
        </w:rPr>
        <w:t>účtovníctve</w:t>
      </w:r>
      <w:r w:rsidR="0005604C" w:rsidRPr="0014645C">
        <w:rPr>
          <w:rFonts w:ascii="Arial" w:hAnsi="Arial" w:cs="Arial"/>
          <w:sz w:val="19"/>
          <w:szCs w:val="19"/>
          <w:lang w:val="sk-SK"/>
        </w:rPr>
        <w:t xml:space="preserve"> a</w:t>
      </w:r>
      <w:r w:rsidRPr="0014645C">
        <w:rPr>
          <w:rFonts w:ascii="Arial" w:hAnsi="Arial" w:cs="Arial"/>
          <w:sz w:val="19"/>
          <w:szCs w:val="19"/>
          <w:lang w:val="sk-SK"/>
        </w:rPr>
        <w:t xml:space="preserve"> zákone o rozpočtových pravidlách, okrem výnimiek ustanovených v osobitných nariadeniach pre každý fond. Vzťahujú sa na celý rozsah výdavkov vykázaných v rámci OP EVS.</w:t>
      </w:r>
    </w:p>
    <w:p w14:paraId="15B0CC1C" w14:textId="57AF3C71" w:rsidR="00C85E20"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Oprávnenosť výdavkov usmerňuje okrem legisla</w:t>
      </w:r>
      <w:r w:rsidR="00D007CB" w:rsidRPr="0014645C">
        <w:rPr>
          <w:rFonts w:ascii="Arial" w:hAnsi="Arial" w:cs="Arial"/>
          <w:sz w:val="19"/>
          <w:szCs w:val="19"/>
          <w:lang w:val="sk-SK"/>
        </w:rPr>
        <w:t>tívy SR a EÚ, aj SR EŠIF, SFR, m</w:t>
      </w:r>
      <w:r w:rsidRPr="0014645C">
        <w:rPr>
          <w:rFonts w:ascii="Arial" w:hAnsi="Arial" w:cs="Arial"/>
          <w:sz w:val="19"/>
          <w:szCs w:val="19"/>
          <w:lang w:val="sk-SK"/>
        </w:rPr>
        <w:t>etodický pokyn CKO č. 4 k čí</w:t>
      </w:r>
      <w:r w:rsidR="00D007CB" w:rsidRPr="0014645C">
        <w:rPr>
          <w:rFonts w:ascii="Arial" w:hAnsi="Arial" w:cs="Arial"/>
          <w:sz w:val="19"/>
          <w:szCs w:val="19"/>
          <w:lang w:val="sk-SK"/>
        </w:rPr>
        <w:t>selníku oprávnených výdavkov</w:t>
      </w:r>
      <w:r w:rsidR="00DC0410" w:rsidRPr="0014645C">
        <w:rPr>
          <w:rFonts w:ascii="Arial" w:hAnsi="Arial" w:cs="Arial"/>
          <w:sz w:val="19"/>
          <w:szCs w:val="19"/>
          <w:lang w:val="sk-SK"/>
        </w:rPr>
        <w:t>,</w:t>
      </w:r>
      <w:r w:rsidR="00D007CB" w:rsidRPr="0014645C">
        <w:rPr>
          <w:rFonts w:ascii="Arial" w:hAnsi="Arial" w:cs="Arial"/>
          <w:sz w:val="19"/>
          <w:szCs w:val="19"/>
          <w:lang w:val="sk-SK"/>
        </w:rPr>
        <w:t> m</w:t>
      </w:r>
      <w:r w:rsidRPr="0014645C">
        <w:rPr>
          <w:rFonts w:ascii="Arial" w:hAnsi="Arial" w:cs="Arial"/>
          <w:sz w:val="19"/>
          <w:szCs w:val="19"/>
          <w:lang w:val="sk-SK"/>
        </w:rPr>
        <w:t>etodický pokyn CKO č. 6 k pravidlám oprávnenosti pre najčastejšie sa vyskytujúce skupiny výdavkov</w:t>
      </w:r>
      <w:r w:rsidR="00DC0410" w:rsidRPr="0014645C">
        <w:rPr>
          <w:rFonts w:ascii="Arial" w:hAnsi="Arial" w:cs="Arial"/>
          <w:sz w:val="19"/>
          <w:szCs w:val="19"/>
          <w:lang w:val="sk-SK"/>
        </w:rPr>
        <w:t xml:space="preserve"> a metodický pokyn CKO č.18 k overovaniu hospodárnosti výdavkov na programové obdobie 2014-2020</w:t>
      </w:r>
      <w:r w:rsidRPr="0014645C">
        <w:rPr>
          <w:rFonts w:ascii="Arial" w:hAnsi="Arial" w:cs="Arial"/>
          <w:sz w:val="19"/>
          <w:szCs w:val="19"/>
          <w:lang w:val="sk-SK"/>
        </w:rPr>
        <w:t xml:space="preserve">. O oprávnenosti výdavkov za celý OP rozhoduje a zodpovedá RO pre OP EVS - vo výzve/vyzvaní môže </w:t>
      </w:r>
      <w:r w:rsidR="007F7349" w:rsidRPr="0014645C">
        <w:rPr>
          <w:rFonts w:ascii="Arial" w:hAnsi="Arial" w:cs="Arial"/>
          <w:sz w:val="19"/>
          <w:szCs w:val="19"/>
          <w:lang w:val="sk-SK"/>
        </w:rPr>
        <w:t>spresniť</w:t>
      </w:r>
      <w:r w:rsidRPr="0014645C">
        <w:rPr>
          <w:rFonts w:ascii="Arial" w:hAnsi="Arial" w:cs="Arial"/>
          <w:sz w:val="19"/>
          <w:szCs w:val="19"/>
          <w:lang w:val="sk-SK"/>
        </w:rPr>
        <w:t>, resp. sprísniť oprávnenosť výdavkov vzhľadom na špecifickosť jej zamerania.</w:t>
      </w:r>
    </w:p>
    <w:p w14:paraId="15B0CC1E" w14:textId="77777777" w:rsidR="00C85E20" w:rsidRPr="0014645C" w:rsidRDefault="00C85E20" w:rsidP="007F7349">
      <w:pPr>
        <w:spacing w:before="120" w:after="120" w:line="288" w:lineRule="auto"/>
        <w:jc w:val="both"/>
        <w:rPr>
          <w:rFonts w:ascii="Arial" w:hAnsi="Arial" w:cs="Arial"/>
          <w:color w:val="000000" w:themeColor="text1"/>
          <w:sz w:val="19"/>
          <w:szCs w:val="19"/>
          <w:lang w:val="sk-SK"/>
        </w:rPr>
      </w:pPr>
      <w:r w:rsidRPr="0014645C">
        <w:rPr>
          <w:rFonts w:ascii="Arial" w:hAnsi="Arial" w:cs="Arial"/>
          <w:b/>
          <w:color w:val="000000" w:themeColor="text1"/>
          <w:sz w:val="19"/>
          <w:szCs w:val="19"/>
          <w:lang w:val="sk-SK"/>
        </w:rPr>
        <w:t>Priame výdavky</w:t>
      </w:r>
      <w:r w:rsidRPr="0014645C">
        <w:rPr>
          <w:rFonts w:ascii="Arial" w:hAnsi="Arial" w:cs="Arial"/>
          <w:color w:val="000000" w:themeColor="text1"/>
          <w:sz w:val="19"/>
          <w:szCs w:val="19"/>
          <w:lang w:val="sk-SK"/>
        </w:rPr>
        <w:t xml:space="preserve"> </w:t>
      </w:r>
    </w:p>
    <w:p w14:paraId="15B0CC1F" w14:textId="26AEC92D" w:rsidR="003C386D"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Priame výdavky sú výdavky na uskutočnenie činností preukázateľne priamo súvisiacich s </w:t>
      </w:r>
      <w:r w:rsidR="007A669E" w:rsidRPr="0014645C">
        <w:rPr>
          <w:rFonts w:ascii="Arial" w:hAnsi="Arial" w:cs="Arial"/>
          <w:sz w:val="19"/>
          <w:szCs w:val="19"/>
          <w:lang w:val="sk-SK"/>
        </w:rPr>
        <w:t xml:space="preserve">konkrétnou činnosťou </w:t>
      </w:r>
      <w:r w:rsidRPr="0014645C">
        <w:rPr>
          <w:rFonts w:ascii="Arial" w:hAnsi="Arial" w:cs="Arial"/>
          <w:sz w:val="19"/>
          <w:szCs w:val="19"/>
          <w:lang w:val="sk-SK"/>
        </w:rPr>
        <w:t xml:space="preserve">projektu. Tieto výdavky zahŕňajú </w:t>
      </w:r>
      <w:r w:rsidRPr="0014645C">
        <w:rPr>
          <w:rFonts w:ascii="Arial" w:hAnsi="Arial" w:cs="Arial"/>
          <w:b/>
          <w:sz w:val="19"/>
          <w:szCs w:val="19"/>
          <w:lang w:val="sk-SK"/>
        </w:rPr>
        <w:t>priame</w:t>
      </w:r>
      <w:r w:rsidRPr="0014645C">
        <w:rPr>
          <w:rFonts w:ascii="Arial" w:hAnsi="Arial" w:cs="Arial"/>
          <w:sz w:val="19"/>
          <w:szCs w:val="19"/>
          <w:lang w:val="sk-SK"/>
        </w:rPr>
        <w:t xml:space="preserve"> </w:t>
      </w:r>
      <w:r w:rsidRPr="0014645C">
        <w:rPr>
          <w:rFonts w:ascii="Arial" w:hAnsi="Arial" w:cs="Arial"/>
          <w:b/>
          <w:sz w:val="19"/>
          <w:szCs w:val="19"/>
          <w:lang w:val="sk-SK"/>
        </w:rPr>
        <w:t>bežné výdavky</w:t>
      </w:r>
      <w:r w:rsidRPr="0014645C">
        <w:rPr>
          <w:rFonts w:ascii="Arial" w:hAnsi="Arial" w:cs="Arial"/>
          <w:sz w:val="19"/>
          <w:szCs w:val="19"/>
          <w:lang w:val="sk-SK"/>
        </w:rPr>
        <w:t xml:space="preserve"> (napr. mzdy, cestovné výdavky a režijné výdavky), ktoré sú pri</w:t>
      </w:r>
      <w:r w:rsidR="00FE471B" w:rsidRPr="0014645C">
        <w:rPr>
          <w:rFonts w:ascii="Arial" w:hAnsi="Arial" w:cs="Arial"/>
          <w:sz w:val="19"/>
          <w:szCs w:val="19"/>
          <w:lang w:val="sk-SK"/>
        </w:rPr>
        <w:t>r</w:t>
      </w:r>
      <w:r w:rsidRPr="0014645C">
        <w:rPr>
          <w:rFonts w:ascii="Arial" w:hAnsi="Arial" w:cs="Arial"/>
          <w:sz w:val="19"/>
          <w:szCs w:val="19"/>
          <w:lang w:val="sk-SK"/>
        </w:rPr>
        <w:t>a</w:t>
      </w:r>
      <w:r w:rsidR="00FE471B" w:rsidRPr="0014645C">
        <w:rPr>
          <w:rFonts w:ascii="Arial" w:hAnsi="Arial" w:cs="Arial"/>
          <w:sz w:val="19"/>
          <w:szCs w:val="19"/>
          <w:lang w:val="sk-SK"/>
        </w:rPr>
        <w:t>de</w:t>
      </w:r>
      <w:r w:rsidRPr="0014645C">
        <w:rPr>
          <w:rFonts w:ascii="Arial" w:hAnsi="Arial" w:cs="Arial"/>
          <w:sz w:val="19"/>
          <w:szCs w:val="19"/>
          <w:lang w:val="sk-SK"/>
        </w:rPr>
        <w:t>né iba danému druhu výkonu a ktorých podiel na jednotku rovnakého druhu výkonu sa dá zistiť pomocou jednoduchého delenia a </w:t>
      </w:r>
      <w:r w:rsidRPr="0014645C">
        <w:rPr>
          <w:rFonts w:ascii="Arial" w:hAnsi="Arial" w:cs="Arial"/>
          <w:b/>
          <w:sz w:val="19"/>
          <w:szCs w:val="19"/>
          <w:lang w:val="sk-SK"/>
        </w:rPr>
        <w:t>kapitálové výdavky</w:t>
      </w:r>
      <w:r w:rsidRPr="0014645C">
        <w:rPr>
          <w:rFonts w:ascii="Arial" w:hAnsi="Arial" w:cs="Arial"/>
          <w:sz w:val="19"/>
          <w:szCs w:val="19"/>
          <w:lang w:val="sk-SK"/>
        </w:rPr>
        <w:t>. Priamymi výdavkami sa nefinancujú podporné aktivity projektu.</w:t>
      </w:r>
      <w:bookmarkEnd w:id="130"/>
    </w:p>
    <w:p w14:paraId="15B0CC20" w14:textId="77777777" w:rsidR="00C85E20" w:rsidRPr="0014645C" w:rsidRDefault="00C85E20" w:rsidP="007F7349">
      <w:pPr>
        <w:spacing w:before="120" w:after="120" w:line="288" w:lineRule="auto"/>
        <w:jc w:val="both"/>
        <w:rPr>
          <w:rFonts w:ascii="Arial" w:hAnsi="Arial" w:cs="Arial"/>
          <w:b/>
          <w:color w:val="000000" w:themeColor="text1"/>
          <w:sz w:val="19"/>
          <w:szCs w:val="19"/>
          <w:lang w:val="sk-SK"/>
        </w:rPr>
      </w:pPr>
      <w:r w:rsidRPr="0014645C">
        <w:rPr>
          <w:rFonts w:ascii="Arial" w:hAnsi="Arial" w:cs="Arial"/>
          <w:b/>
          <w:color w:val="000000" w:themeColor="text1"/>
          <w:sz w:val="19"/>
          <w:szCs w:val="19"/>
          <w:lang w:val="sk-SK"/>
        </w:rPr>
        <w:t>Nepriame výdavky</w:t>
      </w:r>
    </w:p>
    <w:p w14:paraId="15B0CC21" w14:textId="2C6F2738" w:rsidR="00261611" w:rsidRPr="0014645C" w:rsidRDefault="00C85E2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Nepriame výdavky majú charakter bežných výdavkov (prevádzková réžia) a slúžia na financovanie podporných aktivít projektu</w:t>
      </w:r>
      <w:r w:rsidR="00261611" w:rsidRPr="0014645C">
        <w:rPr>
          <w:rFonts w:ascii="Arial" w:hAnsi="Arial" w:cs="Arial"/>
          <w:sz w:val="19"/>
          <w:szCs w:val="19"/>
          <w:lang w:val="sk-SK"/>
        </w:rPr>
        <w:t xml:space="preserve"> (administratívne a technické zabezpečenie realizácie projektu vrátane informovania a komunikácie)</w:t>
      </w:r>
      <w:r w:rsidRPr="0014645C">
        <w:rPr>
          <w:rFonts w:ascii="Arial" w:hAnsi="Arial" w:cs="Arial"/>
          <w:sz w:val="19"/>
          <w:szCs w:val="19"/>
          <w:lang w:val="sk-SK"/>
        </w:rPr>
        <w:t xml:space="preserve">. </w:t>
      </w:r>
      <w:r w:rsidR="001D19FF" w:rsidRPr="0014645C">
        <w:rPr>
          <w:rFonts w:ascii="Arial" w:hAnsi="Arial" w:cs="Arial"/>
          <w:sz w:val="19"/>
          <w:szCs w:val="19"/>
          <w:lang w:val="sk-SK"/>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lang w:val="sk-SK"/>
        </w:rPr>
        <w:t xml:space="preserve"> Nepriamymi výdavkami sú najmä výdavky, resp. ich relevantná časť na </w:t>
      </w:r>
      <w:r w:rsidR="00261611" w:rsidRPr="0014645C">
        <w:rPr>
          <w:rFonts w:ascii="Arial" w:hAnsi="Arial" w:cs="Arial"/>
          <w:sz w:val="19"/>
          <w:szCs w:val="19"/>
          <w:lang w:val="sk-SK"/>
        </w:rPr>
        <w:t xml:space="preserve">nájom, vodné a stočné, nákup pohonných hmôt a energie, na telefón, fax, internet, upratovanie, nákup spotrebného materiálu, mzdové výdavky obslužných zamestnancov. </w:t>
      </w:r>
    </w:p>
    <w:p w14:paraId="0E934BDB" w14:textId="5FE8F988" w:rsidR="00FB5BA6" w:rsidRDefault="00FB5BA6" w:rsidP="007F7349">
      <w:pPr>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Kategórie nepriamych výdavkov sú podrobnejšie uvedené v prílohe č. 1 metodického pokynu CKO č. 6 k pravidlám oprávnenosti pre najčastejšie sa vyskytujúce skupiny výdavkov.</w:t>
      </w:r>
    </w:p>
    <w:p w14:paraId="3AEF1557" w14:textId="51A214F9" w:rsidR="00907C06" w:rsidRDefault="00CE4510" w:rsidP="007F7349">
      <w:pPr>
        <w:spacing w:before="120" w:after="120" w:line="288" w:lineRule="auto"/>
        <w:jc w:val="both"/>
        <w:rPr>
          <w:rFonts w:ascii="Arial" w:hAnsi="Arial" w:cs="Arial"/>
          <w:color w:val="000000"/>
          <w:sz w:val="19"/>
          <w:szCs w:val="19"/>
          <w:lang w:val="sk-SK"/>
        </w:rPr>
      </w:pPr>
      <w:r w:rsidRPr="00CE4510">
        <w:rPr>
          <w:rFonts w:ascii="Arial" w:hAnsi="Arial" w:cs="Arial"/>
          <w:color w:val="000000"/>
          <w:sz w:val="19"/>
          <w:szCs w:val="19"/>
          <w:lang w:val="sk-SK"/>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lang w:val="sk-SK"/>
        </w:rPr>
        <w:t xml:space="preserve">. </w:t>
      </w:r>
      <w:r w:rsidRPr="00CE4510">
        <w:rPr>
          <w:rFonts w:ascii="Arial" w:hAnsi="Arial" w:cs="Arial"/>
          <w:color w:val="000000"/>
          <w:sz w:val="19"/>
          <w:szCs w:val="19"/>
          <w:lang w:val="sk-SK"/>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lang w:val="sk-SK"/>
        </w:rPr>
        <w:t>.</w:t>
      </w:r>
    </w:p>
    <w:p w14:paraId="15B0CC22" w14:textId="77777777" w:rsidR="002B3DE0" w:rsidRPr="0014645C" w:rsidRDefault="002B3DE0" w:rsidP="007F734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Oprávnené výdavky</w:t>
      </w:r>
    </w:p>
    <w:p w14:paraId="15B0CC23" w14:textId="3728736C"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lang w:val="sk-SK"/>
        </w:rPr>
        <w:t xml:space="preserve">(v relevantných prípadoch partnera) </w:t>
      </w:r>
      <w:r w:rsidRPr="0014645C">
        <w:rPr>
          <w:rFonts w:ascii="Arial" w:hAnsi="Arial" w:cs="Arial"/>
          <w:sz w:val="19"/>
          <w:szCs w:val="19"/>
          <w:lang w:val="sk-SK"/>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lang w:val="sk-SK"/>
        </w:rPr>
        <w:t> </w:t>
      </w:r>
      <w:r w:rsidRPr="0014645C">
        <w:rPr>
          <w:rFonts w:ascii="Arial" w:hAnsi="Arial" w:cs="Arial"/>
          <w:sz w:val="19"/>
          <w:szCs w:val="19"/>
          <w:lang w:val="sk-SK"/>
        </w:rPr>
        <w:t>legislatívou</w:t>
      </w:r>
      <w:r w:rsidR="00001A81" w:rsidRPr="0014645C">
        <w:rPr>
          <w:rFonts w:ascii="Arial" w:hAnsi="Arial" w:cs="Arial"/>
          <w:sz w:val="19"/>
          <w:szCs w:val="19"/>
          <w:lang w:val="sk-SK"/>
        </w:rPr>
        <w:t xml:space="preserve"> SR</w:t>
      </w:r>
      <w:r w:rsidRPr="0014645C">
        <w:rPr>
          <w:rFonts w:ascii="Arial" w:hAnsi="Arial" w:cs="Arial"/>
          <w:sz w:val="19"/>
          <w:szCs w:val="19"/>
          <w:lang w:val="sk-SK"/>
        </w:rPr>
        <w:t>.</w:t>
      </w:r>
    </w:p>
    <w:p w14:paraId="15B0CC24"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Výdavok je oprávnený, ak spĺňa všetky nasledujúce podmienky:</w:t>
      </w:r>
    </w:p>
    <w:p w14:paraId="15B0CC25" w14:textId="5A412BA2"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skutočne vynaložený medzi 1. januárom 2014 a dňom ukončenia realizácie projektu nie však neskôr ako 31. decembra 202</w:t>
      </w:r>
      <w:r w:rsidR="00D50C1B" w:rsidRPr="0014645C">
        <w:rPr>
          <w:sz w:val="19"/>
          <w:szCs w:val="19"/>
          <w:lang w:val="sk-SK"/>
        </w:rPr>
        <w:t>3</w:t>
      </w:r>
      <w:r w:rsidRPr="0014645C">
        <w:rPr>
          <w:sz w:val="19"/>
          <w:szCs w:val="19"/>
          <w:lang w:val="sk-SK"/>
        </w:rPr>
        <w:t xml:space="preserve">; Všeobecne platí, že výdavky musia vzniknúť v priebehu realizácie projektu a projekt nesmie byť ukončený pred 1. januárom 2014. </w:t>
      </w:r>
      <w:r w:rsidR="00261611" w:rsidRPr="0014645C">
        <w:rPr>
          <w:sz w:val="19"/>
          <w:szCs w:val="19"/>
          <w:lang w:val="sk-SK"/>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lang w:val="sk-SK"/>
        </w:rPr>
        <w:t xml:space="preserve">Nové výdavky pridané v čase revízie </w:t>
      </w:r>
      <w:r w:rsidR="003718E4" w:rsidRPr="0014645C">
        <w:rPr>
          <w:sz w:val="19"/>
          <w:szCs w:val="19"/>
          <w:lang w:val="sk-SK"/>
        </w:rPr>
        <w:t>OP</w:t>
      </w:r>
      <w:r w:rsidRPr="0014645C">
        <w:rPr>
          <w:sz w:val="19"/>
          <w:szCs w:val="19"/>
          <w:lang w:val="sk-SK"/>
        </w:rPr>
        <w:t xml:space="preserve"> sú oprávnené odo dňa predloženia žiadosti o revíziu operačného programu </w:t>
      </w:r>
      <w:r w:rsidR="003718E4" w:rsidRPr="0014645C">
        <w:rPr>
          <w:sz w:val="19"/>
          <w:szCs w:val="19"/>
          <w:lang w:val="sk-SK"/>
        </w:rPr>
        <w:t>EK</w:t>
      </w:r>
      <w:r w:rsidRPr="0014645C">
        <w:rPr>
          <w:sz w:val="19"/>
          <w:szCs w:val="19"/>
          <w:lang w:val="sk-SK"/>
        </w:rPr>
        <w:t xml:space="preserve">; moment skutočného vynaloženia výdavku je viazaný na dátum reálneho zníženia (úbytku – úhrady) finančných </w:t>
      </w:r>
      <w:r w:rsidRPr="0014645C">
        <w:rPr>
          <w:sz w:val="19"/>
          <w:szCs w:val="19"/>
          <w:lang w:val="sk-SK"/>
        </w:rPr>
        <w:lastRenderedPageBreak/>
        <w:t>prostriedkov prijímateľa (zaplatenie možno doložiť napr. výpisom z bankového účtu prijímateľa, výdavkovými pokladničnými dokladmi) a to bez ohľadu na spôsob vedenia účtovníctva prijímateľa;</w:t>
      </w:r>
    </w:p>
    <w:p w14:paraId="15B0CC26" w14:textId="77866806"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vynaložený na projekt (existencia priameho spojenia s projektom) schválený RO </w:t>
      </w:r>
      <w:r w:rsidR="00040FF6" w:rsidRPr="0014645C">
        <w:rPr>
          <w:sz w:val="19"/>
          <w:szCs w:val="19"/>
          <w:lang w:val="sk-SK"/>
        </w:rPr>
        <w:t xml:space="preserve">pre OP EVS </w:t>
      </w:r>
      <w:r w:rsidRPr="0014645C">
        <w:rPr>
          <w:sz w:val="19"/>
          <w:szCs w:val="19"/>
          <w:lang w:val="sk-SK"/>
        </w:rPr>
        <w:t xml:space="preserve">a realizovaný v zmysle podmienok výzvy/vyzvania, podmienok schémy pomoci de minimis, príp. schémy štátnej pomoci, ktoré tvoria neoddeliteľnú súčasť výzvy, podmienok zmluvy o NFP, resp. rozhodnutia o schválení ŽoNFP; </w:t>
      </w:r>
    </w:p>
    <w:p w14:paraId="15B0CC2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realizovaný na oprávnenom území;</w:t>
      </w:r>
    </w:p>
    <w:p w14:paraId="15B0CC28"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nevyhnutný pre realizáciu projektu a </w:t>
      </w:r>
      <w:r w:rsidR="00F8539A" w:rsidRPr="0014645C">
        <w:rPr>
          <w:sz w:val="19"/>
          <w:szCs w:val="19"/>
          <w:lang w:val="sk-SK"/>
        </w:rPr>
        <w:t xml:space="preserve">je </w:t>
      </w:r>
      <w:r w:rsidR="00C85E20" w:rsidRPr="0014645C">
        <w:rPr>
          <w:sz w:val="19"/>
          <w:szCs w:val="19"/>
          <w:lang w:val="sk-SK"/>
        </w:rPr>
        <w:t>vynaložen</w:t>
      </w:r>
      <w:r w:rsidR="00F8539A" w:rsidRPr="0014645C">
        <w:rPr>
          <w:sz w:val="19"/>
          <w:szCs w:val="19"/>
          <w:lang w:val="sk-SK"/>
        </w:rPr>
        <w:t>ý</w:t>
      </w:r>
      <w:r w:rsidR="00C85E20" w:rsidRPr="0014645C">
        <w:rPr>
          <w:sz w:val="19"/>
          <w:szCs w:val="19"/>
          <w:lang w:val="sk-SK"/>
        </w:rPr>
        <w:t xml:space="preserve"> v súlade s pravidlami OP na oprávnené aktivity, v súlade s obsahovou stránkou projektu, zodpoved</w:t>
      </w:r>
      <w:r w:rsidR="00B814B2" w:rsidRPr="0014645C">
        <w:rPr>
          <w:sz w:val="19"/>
          <w:szCs w:val="19"/>
          <w:lang w:val="sk-SK"/>
        </w:rPr>
        <w:t>á</w:t>
      </w:r>
      <w:r w:rsidR="00C85E20" w:rsidRPr="0014645C">
        <w:rPr>
          <w:sz w:val="19"/>
          <w:szCs w:val="19"/>
          <w:lang w:val="sk-SK"/>
        </w:rPr>
        <w:t xml:space="preserve"> časovej následnosti aktivít projektu, </w:t>
      </w:r>
      <w:r w:rsidR="00B814B2" w:rsidRPr="0014645C">
        <w:rPr>
          <w:sz w:val="19"/>
          <w:szCs w:val="19"/>
          <w:lang w:val="sk-SK"/>
        </w:rPr>
        <w:t>je</w:t>
      </w:r>
      <w:r w:rsidR="00C85E20" w:rsidRPr="0014645C">
        <w:rPr>
          <w:sz w:val="19"/>
          <w:szCs w:val="19"/>
          <w:lang w:val="sk-SK"/>
        </w:rPr>
        <w:t xml:space="preserve"> plne v súlade s cieľmi projektu a prispieva k dosiahnutiu plánovaných cieľov projektu;</w:t>
      </w:r>
    </w:p>
    <w:p w14:paraId="15B0CC29" w14:textId="4D5B17C1"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preukázaný </w:t>
      </w:r>
      <w:r w:rsidR="00F8539A" w:rsidRPr="0014645C">
        <w:rPr>
          <w:sz w:val="19"/>
          <w:szCs w:val="19"/>
          <w:lang w:val="sk-SK"/>
        </w:rPr>
        <w:t xml:space="preserve">a doložený </w:t>
      </w:r>
      <w:r w:rsidRPr="0014645C">
        <w:rPr>
          <w:sz w:val="19"/>
          <w:szCs w:val="19"/>
          <w:lang w:val="sk-SK"/>
        </w:rPr>
        <w:t>faktúrami alebo účtovnými dokladmi rovnocennej dôkaznej hodnoty, resp. ich kópiami, alebo za určitých podmienok sumarizačným hárkom</w:t>
      </w:r>
      <w:r w:rsidR="00F8539A" w:rsidRPr="0014645C">
        <w:rPr>
          <w:sz w:val="19"/>
          <w:szCs w:val="19"/>
          <w:lang w:val="sk-SK"/>
        </w:rPr>
        <w:t>, ktoré sú riadne evidované u prijímateľa v súlade s platnou legislatívou</w:t>
      </w:r>
      <w:r w:rsidRPr="0014645C">
        <w:rPr>
          <w:sz w:val="19"/>
          <w:szCs w:val="19"/>
          <w:lang w:val="sk-SK"/>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lang w:val="sk-SK"/>
        </w:rPr>
        <w:t>.</w:t>
      </w:r>
      <w:r w:rsidR="00F8539A" w:rsidRPr="0014645C">
        <w:rPr>
          <w:sz w:val="19"/>
          <w:szCs w:val="19"/>
          <w:lang w:val="sk-SK"/>
        </w:rPr>
        <w:t xml:space="preserve"> Výdavky musia byť uhradené prijímateľom a ich uhradenie musí byť doložené najneskôr pred ich predložením na RO</w:t>
      </w:r>
      <w:r w:rsidR="00337A23" w:rsidRPr="0014645C">
        <w:rPr>
          <w:sz w:val="19"/>
          <w:szCs w:val="19"/>
          <w:lang w:val="sk-SK"/>
        </w:rPr>
        <w:t xml:space="preserve"> pre OP EVS.</w:t>
      </w:r>
      <w:r w:rsidR="00F8539A" w:rsidRPr="0014645C">
        <w:rPr>
          <w:sz w:val="19"/>
          <w:szCs w:val="19"/>
          <w:vertAlign w:val="superscript"/>
          <w:lang w:val="sk-SK"/>
        </w:rPr>
        <w:footnoteReference w:id="5"/>
      </w:r>
      <w:r w:rsidR="00F8539A" w:rsidRPr="0014645C">
        <w:rPr>
          <w:sz w:val="19"/>
          <w:szCs w:val="19"/>
          <w:vertAlign w:val="superscript"/>
          <w:lang w:val="sk-SK"/>
        </w:rPr>
        <w:t xml:space="preserve"> </w:t>
      </w:r>
      <w:r w:rsidR="00F8539A" w:rsidRPr="0014645C">
        <w:rPr>
          <w:sz w:val="19"/>
          <w:szCs w:val="19"/>
          <w:lang w:val="sk-SK"/>
        </w:rPr>
        <w:t>(s výnimkou odpisov a vecných príspevkov);</w:t>
      </w:r>
    </w:p>
    <w:p w14:paraId="15B0CC2A" w14:textId="1EDE582C"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je vynaložený v súlade s platnými všeobecne záväznými právnymi predpismi</w:t>
      </w:r>
      <w:r w:rsidR="00F070B5" w:rsidRPr="0014645C">
        <w:rPr>
          <w:sz w:val="19"/>
          <w:szCs w:val="19"/>
          <w:lang w:val="sk-SK"/>
        </w:rPr>
        <w:t xml:space="preserve">, </w:t>
      </w:r>
      <w:r w:rsidRPr="0014645C">
        <w:rPr>
          <w:sz w:val="19"/>
          <w:szCs w:val="19"/>
          <w:lang w:val="sk-SK"/>
        </w:rPr>
        <w:t xml:space="preserve">napr. </w:t>
      </w:r>
      <w:r w:rsidR="000A3536" w:rsidRPr="0014645C">
        <w:rPr>
          <w:sz w:val="19"/>
          <w:szCs w:val="19"/>
          <w:lang w:val="sk-SK"/>
        </w:rPr>
        <w:t>zákon</w:t>
      </w:r>
      <w:r w:rsidR="002C0C9F" w:rsidRPr="0014645C">
        <w:rPr>
          <w:sz w:val="19"/>
          <w:szCs w:val="19"/>
          <w:lang w:val="sk-SK"/>
        </w:rPr>
        <w:t xml:space="preserve"> </w:t>
      </w:r>
      <w:r w:rsidR="000A3536" w:rsidRPr="0014645C">
        <w:rPr>
          <w:sz w:val="19"/>
          <w:szCs w:val="19"/>
          <w:lang w:val="sk-SK"/>
        </w:rPr>
        <w:t xml:space="preserve">o rozpočtových pravidlách, </w:t>
      </w:r>
      <w:r w:rsidR="0005604C" w:rsidRPr="0014645C">
        <w:rPr>
          <w:sz w:val="19"/>
          <w:szCs w:val="19"/>
          <w:lang w:val="sk-SK"/>
        </w:rPr>
        <w:t>zákon</w:t>
      </w:r>
      <w:r w:rsidR="001D5486" w:rsidRPr="0014645C">
        <w:rPr>
          <w:sz w:val="19"/>
          <w:szCs w:val="19"/>
          <w:lang w:val="sk-SK"/>
        </w:rPr>
        <w:t xml:space="preserve"> o VO</w:t>
      </w:r>
      <w:r w:rsidR="000A3536" w:rsidRPr="0014645C">
        <w:rPr>
          <w:sz w:val="19"/>
          <w:szCs w:val="19"/>
          <w:lang w:val="sk-SK"/>
        </w:rPr>
        <w:t>, zákon</w:t>
      </w:r>
      <w:r w:rsidR="0005604C" w:rsidRPr="0014645C">
        <w:rPr>
          <w:sz w:val="19"/>
          <w:szCs w:val="19"/>
          <w:lang w:val="sk-SK"/>
        </w:rPr>
        <w:t xml:space="preserve"> č. 231/1999 Z.</w:t>
      </w:r>
      <w:r w:rsidR="00BD4660" w:rsidRPr="0014645C">
        <w:rPr>
          <w:sz w:val="19"/>
          <w:szCs w:val="19"/>
          <w:lang w:val="sk-SK"/>
        </w:rPr>
        <w:t xml:space="preserve"> </w:t>
      </w:r>
      <w:r w:rsidR="0005604C" w:rsidRPr="0014645C">
        <w:rPr>
          <w:sz w:val="19"/>
          <w:szCs w:val="19"/>
          <w:lang w:val="sk-SK"/>
        </w:rPr>
        <w:t>z.</w:t>
      </w:r>
      <w:r w:rsidR="000A3536" w:rsidRPr="0014645C">
        <w:rPr>
          <w:sz w:val="19"/>
          <w:szCs w:val="19"/>
          <w:lang w:val="sk-SK"/>
        </w:rPr>
        <w:t xml:space="preserve"> o štátnej pomoci</w:t>
      </w:r>
      <w:r w:rsidR="00E607C0" w:rsidRPr="0014645C">
        <w:rPr>
          <w:sz w:val="19"/>
          <w:szCs w:val="19"/>
          <w:lang w:val="sk-SK"/>
        </w:rPr>
        <w:t xml:space="preserve"> (ďalej len „zákon o štátnej pomoci“)</w:t>
      </w:r>
      <w:r w:rsidR="000A3536" w:rsidRPr="0014645C">
        <w:rPr>
          <w:sz w:val="19"/>
          <w:szCs w:val="19"/>
          <w:lang w:val="sk-SK"/>
        </w:rPr>
        <w:t xml:space="preserve">, </w:t>
      </w:r>
      <w:r w:rsidRPr="0014645C">
        <w:rPr>
          <w:sz w:val="19"/>
          <w:szCs w:val="19"/>
          <w:lang w:val="sk-SK"/>
        </w:rPr>
        <w:t>zákon č. 18/1996 Z. z. o cenách v znení neskorších predpisov</w:t>
      </w:r>
      <w:r w:rsidR="0005604C" w:rsidRPr="0014645C">
        <w:rPr>
          <w:sz w:val="19"/>
          <w:szCs w:val="19"/>
          <w:lang w:val="sk-SK"/>
        </w:rPr>
        <w:t xml:space="preserve"> (ďalej len „zákon o cenách)</w:t>
      </w:r>
      <w:r w:rsidRPr="0014645C">
        <w:rPr>
          <w:sz w:val="19"/>
          <w:szCs w:val="19"/>
          <w:lang w:val="sk-SK"/>
        </w:rPr>
        <w:t xml:space="preserve">, </w:t>
      </w:r>
      <w:r w:rsidR="0005604C" w:rsidRPr="0014645C">
        <w:rPr>
          <w:sz w:val="19"/>
          <w:szCs w:val="19"/>
          <w:lang w:val="sk-SK"/>
        </w:rPr>
        <w:t>zákon č. 311/2001 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Zákonník práce</w:t>
      </w:r>
      <w:r w:rsidR="0005604C" w:rsidRPr="0014645C">
        <w:rPr>
          <w:sz w:val="19"/>
          <w:szCs w:val="19"/>
          <w:lang w:val="sk-SK"/>
        </w:rPr>
        <w:t xml:space="preserve"> (ďalej len „Zákonník práce“)</w:t>
      </w:r>
      <w:r w:rsidRPr="0014645C">
        <w:rPr>
          <w:sz w:val="19"/>
          <w:szCs w:val="19"/>
          <w:lang w:val="sk-SK"/>
        </w:rPr>
        <w:t xml:space="preserve">, </w:t>
      </w:r>
      <w:r w:rsidR="0005604C" w:rsidRPr="0014645C">
        <w:rPr>
          <w:sz w:val="19"/>
          <w:szCs w:val="19"/>
          <w:lang w:val="sk-SK"/>
        </w:rPr>
        <w:t xml:space="preserve">zákon č. </w:t>
      </w:r>
      <w:r w:rsidR="00E72855" w:rsidRPr="0014645C">
        <w:rPr>
          <w:sz w:val="19"/>
          <w:szCs w:val="19"/>
          <w:lang w:val="sk-SK"/>
        </w:rPr>
        <w:t>40</w:t>
      </w:r>
      <w:r w:rsidR="0005604C" w:rsidRPr="0014645C">
        <w:rPr>
          <w:sz w:val="19"/>
          <w:szCs w:val="19"/>
          <w:lang w:val="sk-SK"/>
        </w:rPr>
        <w:t>/</w:t>
      </w:r>
      <w:r w:rsidR="00E72855" w:rsidRPr="0014645C">
        <w:rPr>
          <w:sz w:val="19"/>
          <w:szCs w:val="19"/>
          <w:lang w:val="sk-SK"/>
        </w:rPr>
        <w:t xml:space="preserve">1964 </w:t>
      </w:r>
      <w:r w:rsidR="0005604C" w:rsidRPr="0014645C">
        <w:rPr>
          <w:sz w:val="19"/>
          <w:szCs w:val="19"/>
          <w:lang w:val="sk-SK"/>
        </w:rPr>
        <w:t>Z.</w:t>
      </w:r>
      <w:r w:rsidR="00BD4660" w:rsidRPr="0014645C">
        <w:rPr>
          <w:sz w:val="19"/>
          <w:szCs w:val="19"/>
          <w:lang w:val="sk-SK"/>
        </w:rPr>
        <w:t xml:space="preserve"> </w:t>
      </w:r>
      <w:r w:rsidR="0005604C" w:rsidRPr="0014645C">
        <w:rPr>
          <w:sz w:val="19"/>
          <w:szCs w:val="19"/>
          <w:lang w:val="sk-SK"/>
        </w:rPr>
        <w:t xml:space="preserve">z. </w:t>
      </w:r>
      <w:r w:rsidRPr="0014645C">
        <w:rPr>
          <w:sz w:val="19"/>
          <w:szCs w:val="19"/>
          <w:lang w:val="sk-SK"/>
        </w:rPr>
        <w:t>Občiansky zákonník</w:t>
      </w:r>
      <w:r w:rsidR="0005604C" w:rsidRPr="0014645C">
        <w:rPr>
          <w:sz w:val="19"/>
          <w:szCs w:val="19"/>
          <w:lang w:val="sk-SK"/>
        </w:rPr>
        <w:t xml:space="preserve"> (ďalej len „Občiansky zákonník)</w:t>
      </w:r>
      <w:r w:rsidRPr="0014645C">
        <w:rPr>
          <w:sz w:val="19"/>
          <w:szCs w:val="19"/>
          <w:lang w:val="sk-SK"/>
        </w:rPr>
        <w:t>);</w:t>
      </w:r>
    </w:p>
    <w:p w14:paraId="15B0CC2B" w14:textId="2E31619F"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 xml:space="preserve">je primeraný, t. j. zodpovedá obvyklým cenám v danom mieste a čase a zodpovedá potrebám projektu. V prípade </w:t>
      </w:r>
      <w:r w:rsidR="003718E4" w:rsidRPr="0014645C">
        <w:rPr>
          <w:sz w:val="19"/>
          <w:szCs w:val="19"/>
          <w:lang w:val="sk-SK"/>
        </w:rPr>
        <w:t>ŽoNFP</w:t>
      </w:r>
      <w:r w:rsidRPr="0014645C">
        <w:rPr>
          <w:sz w:val="19"/>
          <w:szCs w:val="19"/>
          <w:lang w:val="sk-SK"/>
        </w:rPr>
        <w:t xml:space="preserve"> žiadateľ uvádza aktuálne ceny na trhu v čase jej vypracovania na základe vlastných výstupov z prieskumu trhu</w:t>
      </w:r>
      <w:r w:rsidR="000A3536" w:rsidRPr="0014645C">
        <w:rPr>
          <w:sz w:val="19"/>
          <w:szCs w:val="19"/>
          <w:lang w:val="sk-SK"/>
        </w:rPr>
        <w:t>.</w:t>
      </w:r>
      <w:r w:rsidRPr="0014645C">
        <w:rPr>
          <w:sz w:val="19"/>
          <w:szCs w:val="19"/>
          <w:lang w:val="sk-SK"/>
        </w:rPr>
        <w:t xml:space="preserve"> </w:t>
      </w:r>
      <w:r w:rsidR="0005604C" w:rsidRPr="0014645C">
        <w:rPr>
          <w:sz w:val="19"/>
          <w:szCs w:val="19"/>
          <w:lang w:val="sk-SK"/>
        </w:rPr>
        <w:t xml:space="preserve">RO pre OP EVS </w:t>
      </w:r>
      <w:r w:rsidRPr="0014645C">
        <w:rPr>
          <w:sz w:val="19"/>
          <w:szCs w:val="19"/>
          <w:lang w:val="sk-SK"/>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lang w:val="sk-SK"/>
        </w:rPr>
        <w:t>;</w:t>
      </w:r>
    </w:p>
    <w:p w14:paraId="012F1BBA" w14:textId="55514348"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lang w:val="sk-SK"/>
        </w:rPr>
      </w:pPr>
      <w:r w:rsidRPr="0014645C">
        <w:rPr>
          <w:sz w:val="19"/>
          <w:szCs w:val="19"/>
          <w:lang w:val="sk-SK"/>
        </w:rPr>
        <w:t>spĺňa podmienky hospodárnosti (vynaloženie verejných financií na vykonanie činnosti alebo obstaranie tovarov, prác a služieb v správnom čase, vo vhodnom množstve a kvalite za najlepšiu cenu</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účelnosťou rozumie nevyhnutnosť </w:t>
      </w:r>
      <w:r w:rsidR="0026141E" w:rsidRPr="0014645C">
        <w:rPr>
          <w:sz w:val="19"/>
          <w:szCs w:val="19"/>
          <w:lang w:val="sk-SK"/>
        </w:rPr>
        <w:t>pre realizáciu projektu a priam</w:t>
      </w:r>
      <w:r w:rsidR="00411E6C" w:rsidRPr="0014645C">
        <w:rPr>
          <w:sz w:val="19"/>
          <w:szCs w:val="19"/>
          <w:lang w:val="sk-SK"/>
        </w:rPr>
        <w:t>a</w:t>
      </w:r>
      <w:r w:rsidRPr="0014645C">
        <w:rPr>
          <w:sz w:val="19"/>
          <w:szCs w:val="19"/>
          <w:lang w:val="sk-SK"/>
        </w:rPr>
        <w:t xml:space="preserve"> väzba na projekt) a účinnosti (plnenie určených cieľov a dosahovanie plánovaných výsledkov vzhľadom na použité verejné financie</w:t>
      </w:r>
      <w:r w:rsidR="00D1621A" w:rsidRPr="0014645C">
        <w:rPr>
          <w:sz w:val="19"/>
          <w:szCs w:val="19"/>
          <w:lang w:val="sk-SK"/>
        </w:rPr>
        <w:t>;</w:t>
      </w:r>
      <w:r w:rsidRPr="0014645C">
        <w:rPr>
          <w:sz w:val="19"/>
          <w:szCs w:val="19"/>
          <w:lang w:val="sk-SK"/>
        </w:rPr>
        <w:t xml:space="preserve"> </w:t>
      </w:r>
      <w:r w:rsidR="00D1621A" w:rsidRPr="0014645C">
        <w:rPr>
          <w:sz w:val="19"/>
          <w:szCs w:val="19"/>
          <w:lang w:val="sk-SK"/>
        </w:rPr>
        <w:t>n</w:t>
      </w:r>
      <w:r w:rsidRPr="0014645C">
        <w:rPr>
          <w:sz w:val="19"/>
          <w:szCs w:val="19"/>
          <w:lang w:val="sk-SK"/>
        </w:rPr>
        <w:t xml:space="preserve">a úrovni projektu sa </w:t>
      </w:r>
      <w:r w:rsidR="000454D8" w:rsidRPr="0014645C">
        <w:rPr>
          <w:sz w:val="19"/>
          <w:szCs w:val="19"/>
          <w:lang w:val="sk-SK"/>
        </w:rPr>
        <w:t>účinnosťou</w:t>
      </w:r>
      <w:r w:rsidRPr="0014645C">
        <w:rPr>
          <w:sz w:val="19"/>
          <w:szCs w:val="19"/>
          <w:lang w:val="sk-SK"/>
        </w:rPr>
        <w:t xml:space="preserve"> rozumie vzťah medzi plánovanými výstupmi projektu a skutočnými výstupmi projektu). Overovanie hospodárnosti, efektívnosti a účelnosti sa vykonáva aj na základe poskytnutých informácií od </w:t>
      </w:r>
      <w:r w:rsidRPr="0014645C">
        <w:rPr>
          <w:sz w:val="19"/>
          <w:szCs w:val="19"/>
          <w:lang w:val="sk-SK"/>
        </w:rPr>
        <w:lastRenderedPageBreak/>
        <w:t>žiadateľa a aj na základe jednotlivých kritérií v hodnotiacich hárkoch v procese odborného hodnotenia;</w:t>
      </w:r>
    </w:p>
    <w:p w14:paraId="15B0CC2D"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riadne odôvodnený, dostatočne preukázaný a výlučne súvisí s realizáciou aktivít projektu;</w:t>
      </w:r>
    </w:p>
    <w:p w14:paraId="15B0CC2E"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patrí do skupiny výdavkov schváleného rozpočtu projektu;</w:t>
      </w:r>
    </w:p>
    <w:p w14:paraId="15B0CC2F"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je v súlade s pravidlami oprávnenosti výdavkov uvedenými v príslušnej výzve/vyzvaní;</w:t>
      </w:r>
    </w:p>
    <w:p w14:paraId="15B0CC30"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časovo a vecne sa neprekrýva a neprekrýva sa ani s inými prostriedkami z verejných zdrojov, tzn. že nie je uplatnený duplicitne;</w:t>
      </w:r>
    </w:p>
    <w:p w14:paraId="15B0CC31" w14:textId="77777777"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 xml:space="preserve">v prípade dodávky stavebných prác, tovarov a služieb od tretích subjektov bol obstaraný v súlade so zákonom o </w:t>
      </w:r>
      <w:r w:rsidR="003718E4" w:rsidRPr="0014645C">
        <w:rPr>
          <w:sz w:val="19"/>
          <w:szCs w:val="19"/>
          <w:lang w:val="sk-SK"/>
        </w:rPr>
        <w:t>VO</w:t>
      </w:r>
      <w:r w:rsidR="004E74EE" w:rsidRPr="0014645C">
        <w:rPr>
          <w:sz w:val="19"/>
          <w:szCs w:val="19"/>
          <w:lang w:val="sk-SK"/>
        </w:rPr>
        <w:t>, s ustanoveniami z</w:t>
      </w:r>
      <w:r w:rsidRPr="0014645C">
        <w:rPr>
          <w:sz w:val="19"/>
          <w:szCs w:val="19"/>
          <w:lang w:val="sk-SK"/>
        </w:rPr>
        <w:t>mluvy o NFP;</w:t>
      </w:r>
    </w:p>
    <w:p w14:paraId="15B0CC32" w14:textId="761150AA" w:rsidR="002B3DE0" w:rsidRPr="0014645C" w:rsidRDefault="002B3DE0" w:rsidP="00062A9E">
      <w:pPr>
        <w:pStyle w:val="Odsekzoznamu"/>
        <w:numPr>
          <w:ilvl w:val="0"/>
          <w:numId w:val="7"/>
        </w:numPr>
        <w:spacing w:before="120" w:after="120" w:line="288" w:lineRule="auto"/>
        <w:contextualSpacing w:val="0"/>
        <w:jc w:val="both"/>
        <w:rPr>
          <w:sz w:val="19"/>
          <w:szCs w:val="19"/>
          <w:lang w:val="sk-SK"/>
        </w:rPr>
      </w:pPr>
      <w:r w:rsidRPr="0014645C">
        <w:rPr>
          <w:sz w:val="19"/>
          <w:szCs w:val="19"/>
          <w:lang w:val="sk-SK"/>
        </w:rPr>
        <w:t>výdavok, ktorý je vynakladaný na účely projektu len čiastočne, je oprávnený len v jeho alikvotnej (pomernej) časti prislúchajúcej k danému projektu.</w:t>
      </w:r>
    </w:p>
    <w:p w14:paraId="15B0CC33" w14:textId="77777777" w:rsidR="002B3DE0" w:rsidRPr="0014645C" w:rsidRDefault="002B3DE0" w:rsidP="007F7349">
      <w:pPr>
        <w:spacing w:before="120" w:after="120" w:line="288" w:lineRule="auto"/>
        <w:jc w:val="both"/>
        <w:rPr>
          <w:rFonts w:cs="Arial"/>
          <w:b/>
          <w:szCs w:val="19"/>
          <w:lang w:val="sk-SK"/>
        </w:rPr>
      </w:pPr>
      <w:r w:rsidRPr="0014645C">
        <w:rPr>
          <w:rFonts w:cs="Arial"/>
          <w:b/>
          <w:szCs w:val="19"/>
          <w:lang w:val="sk-SK"/>
        </w:rPr>
        <w:t>Neoprávnené výdavky</w:t>
      </w:r>
    </w:p>
    <w:p w14:paraId="15B0CC34" w14:textId="648F217B"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Neoprávnenými výdavkami v rámci </w:t>
      </w:r>
      <w:r w:rsidR="00255EFD" w:rsidRPr="0014645C">
        <w:rPr>
          <w:rFonts w:ascii="Arial" w:hAnsi="Arial" w:cs="Arial"/>
          <w:sz w:val="19"/>
          <w:szCs w:val="19"/>
          <w:lang w:val="sk-SK"/>
        </w:rPr>
        <w:t>ESF</w:t>
      </w:r>
      <w:r w:rsidRPr="0014645C">
        <w:rPr>
          <w:rFonts w:ascii="Arial" w:hAnsi="Arial" w:cs="Arial"/>
          <w:sz w:val="19"/>
          <w:szCs w:val="19"/>
          <w:lang w:val="sk-SK"/>
        </w:rPr>
        <w:t xml:space="preserve"> sú:</w:t>
      </w:r>
    </w:p>
    <w:p w14:paraId="15B0CC35" w14:textId="5283B74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úroky z</w:t>
      </w:r>
      <w:r w:rsidR="00C472C1" w:rsidRPr="0014645C">
        <w:rPr>
          <w:rFonts w:ascii="Arial" w:hAnsi="Arial" w:cs="Arial"/>
          <w:sz w:val="19"/>
          <w:szCs w:val="19"/>
          <w:lang w:val="sk-SK"/>
        </w:rPr>
        <w:t> dlžných súm</w:t>
      </w:r>
      <w:r w:rsidRPr="0014645C">
        <w:rPr>
          <w:rFonts w:ascii="Arial" w:hAnsi="Arial" w:cs="Arial"/>
          <w:sz w:val="19"/>
          <w:szCs w:val="19"/>
          <w:lang w:val="sk-SK"/>
        </w:rPr>
        <w:t>;</w:t>
      </w:r>
    </w:p>
    <w:p w14:paraId="15B0CC36" w14:textId="2219E460"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nákup infraštruktúry</w:t>
      </w:r>
      <w:r w:rsidR="00A37BAC" w:rsidRPr="0014645C">
        <w:rPr>
          <w:rStyle w:val="Odkaznapoznmkupodiarou"/>
          <w:rFonts w:cs="Arial"/>
          <w:sz w:val="19"/>
          <w:szCs w:val="19"/>
          <w:lang w:val="sk-SK"/>
        </w:rPr>
        <w:footnoteReference w:id="6"/>
      </w:r>
      <w:r w:rsidRPr="0014645C">
        <w:rPr>
          <w:rFonts w:ascii="Arial" w:hAnsi="Arial" w:cs="Arial"/>
          <w:sz w:val="19"/>
          <w:szCs w:val="19"/>
          <w:lang w:val="sk-SK"/>
        </w:rPr>
        <w:t>, nehnuteľností a pozemkov.</w:t>
      </w:r>
    </w:p>
    <w:p w14:paraId="15B0CC37" w14:textId="75F2DE94"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lang w:val="sk-SK"/>
        </w:rPr>
      </w:pPr>
      <w:r w:rsidRPr="0014645C">
        <w:rPr>
          <w:rFonts w:ascii="Arial" w:hAnsi="Arial" w:cs="Arial"/>
          <w:sz w:val="19"/>
          <w:szCs w:val="19"/>
          <w:lang w:val="sk-SK"/>
        </w:rPr>
        <w:t>daň z pridanej hodnoty (DPH)</w:t>
      </w:r>
      <w:r w:rsidR="00FB0FD0" w:rsidRPr="0014645C">
        <w:rPr>
          <w:rFonts w:ascii="Arial" w:hAnsi="Arial" w:cs="Arial"/>
          <w:sz w:val="19"/>
          <w:szCs w:val="19"/>
          <w:lang w:val="sk-SK"/>
        </w:rPr>
        <w:t xml:space="preserve"> v prípade, že prijímateľ má nárok na jej odpočet na vstupe. Nárok na odpočet je vymedzený zákonom </w:t>
      </w:r>
      <w:r w:rsidR="0005604C" w:rsidRPr="0014645C">
        <w:rPr>
          <w:rFonts w:ascii="Arial" w:hAnsi="Arial" w:cs="Arial"/>
          <w:sz w:val="19"/>
          <w:szCs w:val="19"/>
          <w:lang w:val="sk-SK"/>
        </w:rPr>
        <w:t xml:space="preserve">č. 222/2004 Z. z. </w:t>
      </w:r>
      <w:r w:rsidR="00FB0FD0" w:rsidRPr="0014645C">
        <w:rPr>
          <w:rFonts w:ascii="Arial" w:hAnsi="Arial" w:cs="Arial"/>
          <w:sz w:val="19"/>
          <w:szCs w:val="19"/>
          <w:lang w:val="sk-SK"/>
        </w:rPr>
        <w:t>o</w:t>
      </w:r>
      <w:r w:rsidR="0005604C" w:rsidRPr="0014645C">
        <w:rPr>
          <w:rFonts w:ascii="Arial" w:hAnsi="Arial" w:cs="Arial"/>
          <w:sz w:val="19"/>
          <w:szCs w:val="19"/>
          <w:lang w:val="sk-SK"/>
        </w:rPr>
        <w:t> dani z pridanej hodnoty (ďalej len „zákon o DPH“)</w:t>
      </w:r>
      <w:r w:rsidR="00FB0FD0" w:rsidRPr="0014645C">
        <w:rPr>
          <w:rFonts w:ascii="Arial" w:hAnsi="Arial" w:cs="Arial"/>
          <w:sz w:val="19"/>
          <w:szCs w:val="19"/>
          <w:lang w:val="sk-SK"/>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lang w:val="sk-SK"/>
        </w:rPr>
        <w:t xml:space="preserve"> </w:t>
      </w:r>
      <w:r w:rsidR="00FB0FD0" w:rsidRPr="0014645C">
        <w:rPr>
          <w:rFonts w:ascii="Arial" w:hAnsi="Arial" w:cs="Arial"/>
          <w:sz w:val="19"/>
          <w:szCs w:val="19"/>
          <w:lang w:val="sk-SK"/>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lang w:val="sk-SK"/>
        </w:rPr>
        <w:footnoteReference w:id="7"/>
      </w:r>
      <w:r w:rsidR="00FB0FD0" w:rsidRPr="0014645C">
        <w:rPr>
          <w:rFonts w:ascii="Arial" w:hAnsi="Arial" w:cs="Arial"/>
          <w:sz w:val="19"/>
          <w:szCs w:val="19"/>
          <w:lang w:val="sk-SK"/>
        </w:rPr>
        <w:t xml:space="preserve">. </w:t>
      </w:r>
    </w:p>
    <w:p w14:paraId="15B0CC38" w14:textId="5BBD76E4" w:rsidR="002B3DE0" w:rsidRPr="0014645C" w:rsidRDefault="002B3DE0" w:rsidP="00717E4A">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toho neoprávneným</w:t>
      </w:r>
      <w:r w:rsidR="009D2BE7" w:rsidRPr="0014645C">
        <w:rPr>
          <w:rFonts w:ascii="Arial" w:hAnsi="Arial" w:cs="Arial"/>
          <w:sz w:val="19"/>
          <w:szCs w:val="19"/>
          <w:lang w:val="sk-SK"/>
        </w:rPr>
        <w:t>i</w:t>
      </w:r>
      <w:r w:rsidRPr="0014645C">
        <w:rPr>
          <w:rFonts w:ascii="Arial" w:hAnsi="Arial" w:cs="Arial"/>
          <w:sz w:val="19"/>
          <w:szCs w:val="19"/>
          <w:lang w:val="sk-SK"/>
        </w:rPr>
        <w:t xml:space="preserve"> výdavk</w:t>
      </w:r>
      <w:r w:rsidR="001B18AD" w:rsidRPr="0014645C">
        <w:rPr>
          <w:rFonts w:ascii="Arial" w:hAnsi="Arial" w:cs="Arial"/>
          <w:sz w:val="19"/>
          <w:szCs w:val="19"/>
          <w:lang w:val="sk-SK"/>
        </w:rPr>
        <w:t>a</w:t>
      </w:r>
      <w:r w:rsidRPr="0014645C">
        <w:rPr>
          <w:rFonts w:ascii="Arial" w:hAnsi="Arial" w:cs="Arial"/>
          <w:sz w:val="19"/>
          <w:szCs w:val="19"/>
          <w:lang w:val="sk-SK"/>
        </w:rPr>
        <w:t>m</w:t>
      </w:r>
      <w:r w:rsidR="009D2BE7" w:rsidRPr="0014645C">
        <w:rPr>
          <w:rFonts w:ascii="Arial" w:hAnsi="Arial" w:cs="Arial"/>
          <w:sz w:val="19"/>
          <w:szCs w:val="19"/>
          <w:lang w:val="sk-SK"/>
        </w:rPr>
        <w:t>i</w:t>
      </w:r>
      <w:r w:rsidR="00255EFD" w:rsidRPr="0014645C">
        <w:rPr>
          <w:rFonts w:ascii="Arial" w:hAnsi="Arial" w:cs="Arial"/>
          <w:sz w:val="19"/>
          <w:szCs w:val="19"/>
          <w:lang w:val="sk-SK"/>
        </w:rPr>
        <w:t xml:space="preserve"> v rámci OP EVS</w:t>
      </w:r>
      <w:r w:rsidRPr="0014645C">
        <w:rPr>
          <w:rFonts w:ascii="Arial" w:hAnsi="Arial" w:cs="Arial"/>
          <w:sz w:val="19"/>
          <w:szCs w:val="19"/>
          <w:lang w:val="sk-SK"/>
        </w:rPr>
        <w:t xml:space="preserve"> sú najmä:</w:t>
      </w:r>
    </w:p>
    <w:p w14:paraId="15B0CC3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bez priameho vzťahu k projektu;</w:t>
      </w:r>
    </w:p>
    <w:p w14:paraId="15B0CC3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výdavok v rozpore so zmluvou o NFP;</w:t>
      </w:r>
    </w:p>
    <w:p w14:paraId="15B0CC3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výdavok v rozpore so záväznými právnymi predpismi </w:t>
      </w:r>
      <w:r w:rsidR="004E74EE" w:rsidRPr="0014645C">
        <w:rPr>
          <w:rFonts w:ascii="Arial" w:hAnsi="Arial" w:cs="Arial"/>
          <w:sz w:val="19"/>
          <w:szCs w:val="19"/>
          <w:lang w:val="sk-SK"/>
        </w:rPr>
        <w:t>EÚ</w:t>
      </w:r>
      <w:r w:rsidR="00A37BAC" w:rsidRPr="0014645C">
        <w:rPr>
          <w:rFonts w:ascii="Arial" w:hAnsi="Arial" w:cs="Arial"/>
          <w:sz w:val="19"/>
          <w:szCs w:val="19"/>
          <w:lang w:val="sk-SK"/>
        </w:rPr>
        <w:t xml:space="preserve"> a </w:t>
      </w:r>
      <w:r w:rsidRPr="0014645C">
        <w:rPr>
          <w:rFonts w:ascii="Arial" w:hAnsi="Arial" w:cs="Arial"/>
          <w:sz w:val="19"/>
          <w:szCs w:val="19"/>
          <w:lang w:val="sk-SK"/>
        </w:rPr>
        <w:t>SR;</w:t>
      </w:r>
    </w:p>
    <w:p w14:paraId="15B0CC3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lastRenderedPageBreak/>
        <w:t>výdavok, ktorý nie je nevyhnutný k dosiahnutiu cieľov projektu;</w:t>
      </w:r>
    </w:p>
    <w:p w14:paraId="15B0CC3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zo strany prijímateľa nedostatočne odôvodnený, alebo preukázaný;</w:t>
      </w:r>
    </w:p>
    <w:p w14:paraId="15B0CC3E" w14:textId="688EF8F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prijímateľ dobrovoľne vynakladá na účely projektu</w:t>
      </w:r>
      <w:r w:rsidR="0080638B" w:rsidRPr="0014645C">
        <w:rPr>
          <w:sz w:val="19"/>
          <w:szCs w:val="19"/>
          <w:lang w:val="sk-SK"/>
        </w:rPr>
        <w:t>,</w:t>
      </w:r>
      <w:r w:rsidRPr="0014645C">
        <w:rPr>
          <w:sz w:val="19"/>
          <w:szCs w:val="19"/>
          <w:lang w:val="sk-SK"/>
        </w:rPr>
        <w:t xml:space="preserve"> t.</w:t>
      </w:r>
      <w:r w:rsidR="00172B65" w:rsidRPr="0014645C">
        <w:rPr>
          <w:sz w:val="19"/>
          <w:szCs w:val="19"/>
          <w:lang w:val="sk-SK"/>
        </w:rPr>
        <w:t xml:space="preserve"> </w:t>
      </w:r>
      <w:r w:rsidRPr="0014645C">
        <w:rPr>
          <w:sz w:val="19"/>
          <w:szCs w:val="19"/>
          <w:lang w:val="sk-SK"/>
        </w:rPr>
        <w:t>j. nad rozsah povinného spolufinancovania, resp. uzatvorenej zmluvy o NFP;</w:t>
      </w:r>
    </w:p>
    <w:p w14:paraId="15B0CC3F"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nie je v súlade so schváleným rozpočtom projektu</w:t>
      </w:r>
      <w:r w:rsidR="00A37BAC" w:rsidRPr="0014645C">
        <w:rPr>
          <w:sz w:val="19"/>
          <w:szCs w:val="19"/>
          <w:lang w:val="sk-SK"/>
        </w:rPr>
        <w:t xml:space="preserve"> a komentárom k rozpočtu</w:t>
      </w:r>
      <w:r w:rsidRPr="0014645C">
        <w:rPr>
          <w:sz w:val="19"/>
          <w:szCs w:val="19"/>
          <w:lang w:val="sk-SK"/>
        </w:rPr>
        <w:t>;</w:t>
      </w:r>
    </w:p>
    <w:p w14:paraId="15B0CC4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pred počiatočným dátumom oprávnenosti výdavkov;</w:t>
      </w:r>
    </w:p>
    <w:p w14:paraId="15B0CC41" w14:textId="55F26058"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vznikol po 31.12.202</w:t>
      </w:r>
      <w:r w:rsidR="0081671A" w:rsidRPr="0014645C">
        <w:rPr>
          <w:sz w:val="19"/>
          <w:szCs w:val="19"/>
          <w:lang w:val="sk-SK"/>
        </w:rPr>
        <w:t>3</w:t>
      </w:r>
      <w:r w:rsidRPr="0014645C">
        <w:rPr>
          <w:sz w:val="19"/>
          <w:szCs w:val="19"/>
          <w:lang w:val="sk-SK"/>
        </w:rPr>
        <w:t>;</w:t>
      </w:r>
    </w:p>
    <w:p w14:paraId="15B0CC4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projekt s celkovým či prevažujúcim dopadom mimo cieľový región;</w:t>
      </w:r>
    </w:p>
    <w:p w14:paraId="15B0CC4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sankčného charakteru vrátane súvisiacich výdavkov (pokuty, penále, vrátane zmluvných, výdavky na trovy konania a pod.);</w:t>
      </w:r>
    </w:p>
    <w:p w14:paraId="15B0CC4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mimoriadny náklad (napr. manká a škody);</w:t>
      </w:r>
    </w:p>
    <w:p w14:paraId="15B0CC4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w:t>
      </w:r>
      <w:r w:rsidR="00F55A4B" w:rsidRPr="0014645C">
        <w:rPr>
          <w:sz w:val="19"/>
          <w:szCs w:val="19"/>
          <w:lang w:val="sk-SK"/>
        </w:rPr>
        <w:t xml:space="preserve"> alebo bol vo vyhlásenej výzve/</w:t>
      </w:r>
      <w:r w:rsidRPr="0014645C">
        <w:rPr>
          <w:sz w:val="19"/>
          <w:szCs w:val="19"/>
          <w:lang w:val="sk-SK"/>
        </w:rPr>
        <w:t>vyzvaní definovaný ako neoprávnený;</w:t>
      </w:r>
    </w:p>
    <w:p w14:paraId="15B0CC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lang w:val="sk-SK"/>
        </w:rPr>
        <w:t>o príspevku z EŠIF</w:t>
      </w:r>
      <w:r w:rsidRPr="0014645C">
        <w:rPr>
          <w:sz w:val="19"/>
          <w:szCs w:val="19"/>
          <w:lang w:val="sk-SK"/>
        </w:rPr>
        <w:t>;</w:t>
      </w:r>
    </w:p>
    <w:p w14:paraId="15B0CC47" w14:textId="5F6462B1"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na nevyúčtované zálohové platby a poskytnuté preddavky a výdavky, pri ktorých vzniká náklad budúceho obdobia (tieto sú oprávnené až v momente vzniku nákladu bežného obdobia);</w:t>
      </w:r>
    </w:p>
    <w:p w14:paraId="15B0CC48" w14:textId="309EF839"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nepriame výdavky, ktoré prekročia výzvou</w:t>
      </w:r>
      <w:r w:rsidR="00A37BAC" w:rsidRPr="0014645C">
        <w:rPr>
          <w:sz w:val="19"/>
          <w:szCs w:val="19"/>
          <w:lang w:val="sk-SK"/>
        </w:rPr>
        <w:t>/vyzvaním</w:t>
      </w:r>
      <w:r w:rsidRPr="0014645C">
        <w:rPr>
          <w:sz w:val="19"/>
          <w:szCs w:val="19"/>
          <w:lang w:val="sk-SK"/>
        </w:rPr>
        <w:t xml:space="preserve"> stanovený percentuálny pomer z celkových oprávnených priamych výdavkov na projekt;</w:t>
      </w:r>
    </w:p>
    <w:p w14:paraId="15B0CC49"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bol uplatnený na základe zmenených prvotných dokumentov (napr. prezenčná listina, pracovné výkazy a pod.);</w:t>
      </w:r>
    </w:p>
    <w:p w14:paraId="15B0CC4A" w14:textId="5564D442"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výdavok, ktorý je vynaložený bez vzájomného súladu a potrebnej nadväznosti na ostatné výdavky projektu súvisiace s aktivitami projektu, t.</w:t>
      </w:r>
      <w:r w:rsidR="00172B65" w:rsidRPr="0014645C">
        <w:rPr>
          <w:sz w:val="19"/>
          <w:szCs w:val="19"/>
          <w:lang w:val="sk-SK"/>
        </w:rPr>
        <w:t xml:space="preserve"> </w:t>
      </w:r>
      <w:r w:rsidRPr="0014645C">
        <w:rPr>
          <w:sz w:val="19"/>
          <w:szCs w:val="19"/>
          <w:lang w:val="sk-SK"/>
        </w:rPr>
        <w:t>j. mimo obdobia vyvolanej potreby projektu, alebo mimo obdobia nevyhnutnosti nadväzujúcich jednotlivých aktivít projektu, alebo aktivít iného projektu (napr. v rámci spoločných výziev dvoch, alebo viacerých operačných programov);</w:t>
      </w:r>
    </w:p>
    <w:p w14:paraId="15B0CC4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 xml:space="preserve">výdavok, ktorý nebol prijímateľom preukázaný a uplatnený v žiadosti o platbu (refundáciu/zúčtovanie zálohovej platby/zúčtovanie predfinancovania) najneskôr do </w:t>
      </w:r>
      <w:r w:rsidR="00FF5CA0" w:rsidRPr="0014645C">
        <w:rPr>
          <w:sz w:val="19"/>
          <w:szCs w:val="19"/>
          <w:lang w:val="sk-SK"/>
        </w:rPr>
        <w:t>konca obdobia oprávnenosti výdavkov</w:t>
      </w:r>
      <w:r w:rsidRPr="0014645C">
        <w:rPr>
          <w:sz w:val="19"/>
          <w:szCs w:val="19"/>
          <w:lang w:val="sk-SK"/>
        </w:rPr>
        <w:t>;</w:t>
      </w:r>
    </w:p>
    <w:p w14:paraId="15B0CC4C" w14:textId="5F47B7D3"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kladný rozdiel medzi reálne vzniknutými nákladmi prijímateľa/užívateľa a poskytnutými príspevkami/dotáciami z verejných zdrojov, aj kumulovane;</w:t>
      </w:r>
    </w:p>
    <w:p w14:paraId="15B0CC4D" w14:textId="0B3CFC94"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priame dane</w:t>
      </w:r>
      <w:r w:rsidR="00CB17BC" w:rsidRPr="0014645C">
        <w:rPr>
          <w:rStyle w:val="Odkaznapoznmkupodiarou"/>
          <w:szCs w:val="19"/>
          <w:lang w:val="sk-SK"/>
        </w:rPr>
        <w:footnoteReference w:id="8"/>
      </w:r>
      <w:r w:rsidRPr="0014645C">
        <w:rPr>
          <w:sz w:val="19"/>
          <w:szCs w:val="19"/>
          <w:lang w:val="sk-SK"/>
        </w:rPr>
        <w:t xml:space="preserve"> (</w:t>
      </w:r>
      <w:r w:rsidR="002D70E8" w:rsidRPr="0014645C">
        <w:rPr>
          <w:sz w:val="19"/>
          <w:szCs w:val="19"/>
          <w:lang w:val="sk-SK"/>
        </w:rPr>
        <w:t xml:space="preserve">napr. </w:t>
      </w:r>
      <w:r w:rsidRPr="0014645C">
        <w:rPr>
          <w:sz w:val="19"/>
          <w:szCs w:val="19"/>
          <w:lang w:val="sk-SK"/>
        </w:rPr>
        <w:t>daň z nehnuteľnosti, daň z motorových vozidiel</w:t>
      </w:r>
      <w:r w:rsidR="002D70E8" w:rsidRPr="0014645C">
        <w:rPr>
          <w:sz w:val="19"/>
          <w:szCs w:val="19"/>
          <w:lang w:val="sk-SK"/>
        </w:rPr>
        <w:t xml:space="preserve"> a pod.)</w:t>
      </w:r>
      <w:r w:rsidR="001C3C0A" w:rsidRPr="0014645C">
        <w:rPr>
          <w:sz w:val="19"/>
          <w:szCs w:val="19"/>
          <w:lang w:val="sk-SK"/>
        </w:rPr>
        <w:t>;</w:t>
      </w:r>
    </w:p>
    <w:p w14:paraId="60A5D7D7" w14:textId="666C8D95"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finančný prenájom a operatívny nájom;</w:t>
      </w:r>
    </w:p>
    <w:p w14:paraId="20B9D8A9" w14:textId="613D24B6"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opravu a</w:t>
      </w:r>
      <w:r w:rsidR="00DF7AC9" w:rsidRPr="0014645C">
        <w:rPr>
          <w:sz w:val="19"/>
          <w:szCs w:val="19"/>
          <w:lang w:val="sk-SK"/>
        </w:rPr>
        <w:t> </w:t>
      </w:r>
      <w:r w:rsidRPr="0014645C">
        <w:rPr>
          <w:sz w:val="19"/>
          <w:szCs w:val="19"/>
          <w:lang w:val="sk-SK"/>
        </w:rPr>
        <w:t>údržbu</w:t>
      </w:r>
      <w:r w:rsidR="00DF7AC9" w:rsidRPr="0014645C">
        <w:rPr>
          <w:sz w:val="19"/>
          <w:szCs w:val="19"/>
          <w:lang w:val="sk-SK"/>
        </w:rPr>
        <w:t>;</w:t>
      </w:r>
    </w:p>
    <w:p w14:paraId="1DB01AEA"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obstaranie motorového vozidla</w:t>
      </w:r>
      <w:r w:rsidR="00FE41CC" w:rsidRPr="0014645C">
        <w:rPr>
          <w:sz w:val="19"/>
          <w:szCs w:val="19"/>
          <w:lang w:val="sk-SK"/>
        </w:rPr>
        <w:t>;</w:t>
      </w:r>
    </w:p>
    <w:p w14:paraId="4ED7F859" w14:textId="5D63FA75"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lang w:val="sk-SK"/>
        </w:rPr>
      </w:pPr>
      <w:r w:rsidRPr="0014645C">
        <w:rPr>
          <w:sz w:val="19"/>
          <w:szCs w:val="19"/>
          <w:lang w:val="sk-SK"/>
        </w:rPr>
        <w:t>výdavky na tvorbu sociálneho fondu.</w:t>
      </w:r>
    </w:p>
    <w:p w14:paraId="15B0CC4F" w14:textId="565AED59"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žiadateľa:</w:t>
      </w:r>
      <w:r w:rsidRPr="0014645C">
        <w:rPr>
          <w:rFonts w:ascii="Arial" w:hAnsi="Arial" w:cs="Arial"/>
          <w:sz w:val="19"/>
          <w:szCs w:val="19"/>
          <w:lang w:val="sk-SK"/>
        </w:rPr>
        <w:t xml:space="preserve"> Oprávnené </w:t>
      </w:r>
      <w:r w:rsidR="00113505" w:rsidRPr="0014645C">
        <w:rPr>
          <w:rFonts w:ascii="Arial" w:hAnsi="Arial" w:cs="Arial"/>
          <w:sz w:val="19"/>
          <w:szCs w:val="19"/>
          <w:lang w:val="sk-SK"/>
        </w:rPr>
        <w:t xml:space="preserve">a neoprávnené výdavky sú bližšie definované v príslušnej výzve/vyzvaní. Oprávnené </w:t>
      </w:r>
      <w:r w:rsidRPr="0014645C">
        <w:rPr>
          <w:rFonts w:ascii="Arial" w:hAnsi="Arial" w:cs="Arial"/>
          <w:sz w:val="19"/>
          <w:szCs w:val="19"/>
          <w:lang w:val="sk-SK"/>
        </w:rPr>
        <w:t xml:space="preserve">výdavky deklarované v ŽoNFP sú predmetom odborného hodnotenia v rámci </w:t>
      </w:r>
      <w:r w:rsidRPr="0014645C">
        <w:rPr>
          <w:rFonts w:ascii="Arial" w:hAnsi="Arial" w:cs="Arial"/>
          <w:sz w:val="19"/>
          <w:szCs w:val="19"/>
          <w:lang w:val="sk-SK"/>
        </w:rPr>
        <w:lastRenderedPageBreak/>
        <w:t>schvaľovacieho procesu ŽoNF</w:t>
      </w:r>
      <w:r w:rsidR="00BE67E8" w:rsidRPr="0014645C">
        <w:rPr>
          <w:rFonts w:ascii="Arial" w:hAnsi="Arial" w:cs="Arial"/>
          <w:sz w:val="19"/>
          <w:szCs w:val="19"/>
          <w:lang w:val="sk-SK"/>
        </w:rPr>
        <w:t>P</w:t>
      </w:r>
      <w:r w:rsidRPr="0014645C">
        <w:rPr>
          <w:rFonts w:ascii="Arial" w:hAnsi="Arial" w:cs="Arial"/>
          <w:sz w:val="19"/>
          <w:szCs w:val="19"/>
          <w:lang w:val="sk-SK"/>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lang w:val="sk-SK"/>
        </w:rPr>
        <w:t>vedených v p</w:t>
      </w:r>
      <w:r w:rsidRPr="0014645C">
        <w:rPr>
          <w:rFonts w:ascii="Arial" w:hAnsi="Arial" w:cs="Arial"/>
          <w:sz w:val="19"/>
          <w:szCs w:val="19"/>
          <w:lang w:val="sk-SK"/>
        </w:rPr>
        <w:t>ríručke a vo vyzvaní/výzve. V prípade, ak nie je možné jednoznačne odlíšiť oprávnenú a neoprávnenú časť výdavku, bude výdavok v plnej výške uznaný za neoprávnený.</w:t>
      </w:r>
    </w:p>
    <w:p w14:paraId="15B0CC50" w14:textId="7485340C"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15B0CC51" w14:textId="34A992A0"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15B0CC52"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15B0CC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15B0CC54"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15B0CC55" w14:textId="5EE81FBC" w:rsidR="00113505" w:rsidRDefault="00113505" w:rsidP="007F7349">
      <w:pPr>
        <w:spacing w:before="120" w:after="120" w:line="288" w:lineRule="auto"/>
        <w:jc w:val="both"/>
        <w:rPr>
          <w:rFonts w:cs="Arial"/>
          <w:sz w:val="19"/>
          <w:szCs w:val="19"/>
          <w:lang w:val="sk-SK" w:eastAsia="cs-CZ"/>
        </w:rPr>
      </w:pPr>
      <w:r w:rsidRPr="0014645C">
        <w:rPr>
          <w:rFonts w:cs="Arial"/>
          <w:sz w:val="19"/>
          <w:szCs w:val="19"/>
          <w:lang w:val="sk-SK" w:eastAsia="cs-CZ"/>
        </w:rPr>
        <w:t>V prípade schémy de minimis oprávnené, resp. neoprávnené výdavky sú stanovené v príslušnej schéme de minimis.</w:t>
      </w:r>
    </w:p>
    <w:p w14:paraId="06C2CD4B"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lang w:val="sk-SK"/>
        </w:rPr>
      </w:pPr>
      <w:r w:rsidRPr="0014645C">
        <w:rPr>
          <w:rFonts w:cs="Arial"/>
          <w:b/>
          <w:i/>
          <w:sz w:val="19"/>
          <w:szCs w:val="19"/>
          <w:lang w:val="sk-SK"/>
        </w:rPr>
        <w:t>Upozornenie pre žiadateľa:</w:t>
      </w:r>
      <w:r w:rsidRPr="0014645C">
        <w:rPr>
          <w:rFonts w:cs="Arial"/>
          <w:sz w:val="19"/>
          <w:szCs w:val="19"/>
          <w:lang w:val="sk-SK"/>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6CD71D2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1386D583"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36B9C2CE"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0F7325DE"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 xml:space="preserve">V čase predloženia </w:t>
      </w:r>
      <w:r>
        <w:rPr>
          <w:rFonts w:ascii="Arial" w:hAnsi="Arial" w:cs="Arial"/>
          <w:color w:val="000000"/>
          <w:sz w:val="19"/>
          <w:szCs w:val="19"/>
          <w:lang w:val="sk-SK"/>
        </w:rPr>
        <w:t>ŽoNFP</w:t>
      </w:r>
      <w:r w:rsidRPr="00A62E99">
        <w:rPr>
          <w:rFonts w:ascii="Arial" w:hAnsi="Arial" w:cs="Arial"/>
          <w:color w:val="000000"/>
          <w:sz w:val="19"/>
          <w:szCs w:val="19"/>
          <w:lang w:val="sk-SK"/>
        </w:rPr>
        <w:t xml:space="preserve"> </w:t>
      </w:r>
      <w:r>
        <w:rPr>
          <w:rFonts w:ascii="Arial" w:hAnsi="Arial" w:cs="Arial"/>
          <w:color w:val="000000"/>
          <w:sz w:val="19"/>
          <w:szCs w:val="19"/>
          <w:lang w:val="sk-SK"/>
        </w:rPr>
        <w:t>žiadateľ alebo partner dokladuje</w:t>
      </w:r>
      <w:r w:rsidRPr="00A62E99">
        <w:rPr>
          <w:rFonts w:ascii="Arial" w:hAnsi="Arial" w:cs="Arial"/>
          <w:color w:val="000000"/>
          <w:sz w:val="19"/>
          <w:szCs w:val="19"/>
          <w:lang w:val="sk-SK"/>
        </w:rPr>
        <w:t xml:space="preserve"> administratívne a odborné zabezpečenie realizácie aktivít projektu</w:t>
      </w:r>
      <w:r>
        <w:rPr>
          <w:rFonts w:ascii="Arial" w:hAnsi="Arial" w:cs="Arial"/>
          <w:color w:val="000000"/>
          <w:sz w:val="19"/>
          <w:szCs w:val="19"/>
          <w:lang w:val="sk-SK"/>
        </w:rPr>
        <w:t xml:space="preserve"> preukázaním kvalifikačných predpokladov </w:t>
      </w:r>
      <w:r w:rsidRPr="00A62E99">
        <w:rPr>
          <w:rFonts w:ascii="Arial" w:hAnsi="Arial" w:cs="Arial"/>
          <w:color w:val="000000"/>
          <w:sz w:val="19"/>
          <w:szCs w:val="19"/>
          <w:lang w:val="sk-SK"/>
        </w:rPr>
        <w:t xml:space="preserve">najmä </w:t>
      </w:r>
      <w:r>
        <w:rPr>
          <w:rFonts w:ascii="Arial" w:hAnsi="Arial" w:cs="Arial"/>
          <w:color w:val="000000"/>
          <w:sz w:val="19"/>
          <w:szCs w:val="19"/>
          <w:lang w:val="sk-SK"/>
        </w:rPr>
        <w:t>za</w:t>
      </w:r>
      <w:r w:rsidRPr="00A62E99">
        <w:rPr>
          <w:rFonts w:ascii="Arial" w:hAnsi="Arial" w:cs="Arial"/>
          <w:color w:val="000000"/>
          <w:sz w:val="19"/>
          <w:szCs w:val="19"/>
          <w:lang w:val="sk-SK"/>
        </w:rPr>
        <w:t> </w:t>
      </w:r>
      <w:r>
        <w:rPr>
          <w:rFonts w:ascii="Arial" w:hAnsi="Arial" w:cs="Arial"/>
          <w:color w:val="000000"/>
          <w:sz w:val="19"/>
          <w:szCs w:val="19"/>
          <w:lang w:val="sk-SK"/>
        </w:rPr>
        <w:t xml:space="preserve">vlastné </w:t>
      </w:r>
      <w:r w:rsidRPr="00A62E99">
        <w:rPr>
          <w:rFonts w:ascii="Arial" w:hAnsi="Arial" w:cs="Arial"/>
          <w:color w:val="000000"/>
          <w:sz w:val="19"/>
          <w:szCs w:val="19"/>
          <w:lang w:val="sk-SK"/>
        </w:rPr>
        <w:t>personáln</w:t>
      </w:r>
      <w:r>
        <w:rPr>
          <w:rFonts w:ascii="Arial" w:hAnsi="Arial" w:cs="Arial"/>
          <w:color w:val="000000"/>
          <w:sz w:val="19"/>
          <w:szCs w:val="19"/>
          <w:lang w:val="sk-SK"/>
        </w:rPr>
        <w:t>e kapacity</w:t>
      </w:r>
      <w:r w:rsidRPr="00A62E99">
        <w:rPr>
          <w:rFonts w:ascii="Arial" w:hAnsi="Arial" w:cs="Arial"/>
          <w:color w:val="000000"/>
          <w:sz w:val="19"/>
          <w:szCs w:val="19"/>
          <w:lang w:val="sk-SK"/>
        </w:rPr>
        <w:t xml:space="preserve"> (t.j. </w:t>
      </w:r>
      <w:r>
        <w:rPr>
          <w:rFonts w:ascii="Arial" w:hAnsi="Arial" w:cs="Arial"/>
          <w:color w:val="000000"/>
          <w:sz w:val="19"/>
          <w:szCs w:val="19"/>
          <w:lang w:val="sk-SK"/>
        </w:rPr>
        <w:t xml:space="preserve">ide o </w:t>
      </w:r>
      <w:r w:rsidRPr="00A62E99">
        <w:rPr>
          <w:rFonts w:ascii="Arial" w:hAnsi="Arial" w:cs="Arial"/>
          <w:color w:val="000000"/>
          <w:sz w:val="19"/>
          <w:szCs w:val="19"/>
          <w:lang w:val="sk-SK"/>
        </w:rPr>
        <w:t>vlastné kapacity</w:t>
      </w:r>
      <w:r>
        <w:rPr>
          <w:rFonts w:ascii="Arial" w:hAnsi="Arial" w:cs="Arial"/>
          <w:color w:val="000000"/>
          <w:sz w:val="19"/>
          <w:szCs w:val="19"/>
          <w:lang w:val="sk-SK"/>
        </w:rPr>
        <w:t xml:space="preserve"> žiadateľa/partnera</w:t>
      </w:r>
      <w:r w:rsidRPr="00A62E99">
        <w:rPr>
          <w:rFonts w:ascii="Arial" w:hAnsi="Arial" w:cs="Arial"/>
          <w:color w:val="000000"/>
          <w:sz w:val="19"/>
          <w:szCs w:val="19"/>
          <w:lang w:val="sk-SK"/>
        </w:rPr>
        <w:t xml:space="preserve"> v pracovno-právnom alebo obdobnom vzťahu),</w:t>
      </w:r>
    </w:p>
    <w:p w14:paraId="4F805EA2" w14:textId="77777777" w:rsidR="007F7B94" w:rsidRDefault="007F7B94" w:rsidP="007F7B94">
      <w:pPr>
        <w:spacing w:after="120" w:line="240" w:lineRule="auto"/>
        <w:contextualSpacing/>
        <w:jc w:val="both"/>
        <w:rPr>
          <w:rFonts w:ascii="Arial" w:hAnsi="Arial" w:cs="Arial"/>
          <w:color w:val="000000"/>
          <w:sz w:val="19"/>
          <w:szCs w:val="19"/>
          <w:lang w:val="sk-SK"/>
        </w:rPr>
      </w:pPr>
    </w:p>
    <w:p w14:paraId="0ABB5468" w14:textId="77777777" w:rsidR="007F7B94" w:rsidRDefault="007F7B94" w:rsidP="007F7B94">
      <w:pPr>
        <w:spacing w:after="120" w:line="240" w:lineRule="auto"/>
        <w:contextualSpacing/>
        <w:jc w:val="both"/>
        <w:rPr>
          <w:rFonts w:ascii="Arial" w:hAnsi="Arial" w:cs="Arial"/>
          <w:color w:val="000000"/>
          <w:sz w:val="19"/>
          <w:szCs w:val="19"/>
          <w:lang w:val="sk-SK"/>
        </w:rPr>
      </w:pPr>
      <w:r w:rsidRPr="00A62E99">
        <w:rPr>
          <w:rFonts w:ascii="Arial" w:hAnsi="Arial" w:cs="Arial"/>
          <w:color w:val="000000"/>
          <w:sz w:val="19"/>
          <w:szCs w:val="19"/>
          <w:lang w:val="sk-SK"/>
        </w:rPr>
        <w:t>Preukázanie kvalifikačných predpokladov administratívnych a odborných kapacít s konečnou platnosťou vykoná</w:t>
      </w:r>
      <w:r>
        <w:rPr>
          <w:rFonts w:ascii="Arial" w:hAnsi="Arial" w:cs="Arial"/>
          <w:color w:val="000000"/>
          <w:sz w:val="19"/>
          <w:szCs w:val="19"/>
          <w:lang w:val="sk-SK"/>
        </w:rPr>
        <w:t xml:space="preserve"> prijímateľ alebo partner </w:t>
      </w:r>
      <w:r w:rsidRPr="00A62E99">
        <w:rPr>
          <w:rFonts w:ascii="Arial" w:hAnsi="Arial" w:cs="Arial"/>
          <w:color w:val="000000"/>
          <w:sz w:val="19"/>
          <w:szCs w:val="19"/>
          <w:lang w:val="sk-SK"/>
        </w:rPr>
        <w:t xml:space="preserve">v čase prvého zaradenia </w:t>
      </w:r>
      <w:r>
        <w:rPr>
          <w:rFonts w:ascii="Arial" w:hAnsi="Arial" w:cs="Arial"/>
          <w:color w:val="000000"/>
          <w:sz w:val="19"/>
          <w:szCs w:val="19"/>
          <w:lang w:val="sk-SK"/>
        </w:rPr>
        <w:t xml:space="preserve">konkrétneho zamestnanca </w:t>
      </w:r>
      <w:r w:rsidRPr="00A62E99">
        <w:rPr>
          <w:rFonts w:ascii="Arial" w:hAnsi="Arial" w:cs="Arial"/>
          <w:color w:val="000000"/>
          <w:sz w:val="19"/>
          <w:szCs w:val="19"/>
          <w:lang w:val="sk-SK"/>
        </w:rPr>
        <w:t>do personálnej matice projektu v rámci s</w:t>
      </w:r>
      <w:r>
        <w:rPr>
          <w:rFonts w:ascii="Arial" w:hAnsi="Arial" w:cs="Arial"/>
          <w:color w:val="000000"/>
          <w:sz w:val="19"/>
          <w:szCs w:val="19"/>
          <w:lang w:val="sk-SK"/>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lang w:val="sk-SK"/>
        </w:rPr>
        <w:t>Poskytovateľ</w:t>
      </w:r>
      <w:r>
        <w:rPr>
          <w:rFonts w:ascii="Arial" w:hAnsi="Arial" w:cs="Arial"/>
          <w:color w:val="000000"/>
          <w:sz w:val="19"/>
          <w:szCs w:val="19"/>
          <w:lang w:val="sk-SK"/>
        </w:rPr>
        <w:t xml:space="preserve"> súlad kvalifikačných predpokladov zamestnanca s projektovou pozíciou a požiadavkami Usmernenia</w:t>
      </w:r>
      <w:r w:rsidRPr="005B70EE">
        <w:rPr>
          <w:rFonts w:ascii="Arial" w:hAnsi="Arial" w:cs="Arial"/>
          <w:color w:val="000000"/>
          <w:sz w:val="19"/>
          <w:szCs w:val="19"/>
          <w:lang w:val="sk-SK"/>
        </w:rPr>
        <w:t xml:space="preserve"> RO č. 5 k oprávnenosti vybraných skupín výdavkov pre PO 2014-2020</w:t>
      </w:r>
      <w:r>
        <w:rPr>
          <w:rFonts w:ascii="Arial" w:hAnsi="Arial" w:cs="Arial"/>
          <w:color w:val="000000"/>
          <w:sz w:val="19"/>
          <w:szCs w:val="19"/>
          <w:lang w:val="sk-SK"/>
        </w:rPr>
        <w:t xml:space="preserve"> v platnom znení</w:t>
      </w:r>
      <w:r w:rsidRPr="005B70EE">
        <w:rPr>
          <w:rFonts w:ascii="Arial" w:hAnsi="Arial" w:cs="Arial"/>
          <w:color w:val="000000"/>
          <w:sz w:val="19"/>
          <w:szCs w:val="19"/>
          <w:lang w:val="sk-SK"/>
        </w:rPr>
        <w:t>.</w:t>
      </w:r>
    </w:p>
    <w:p w14:paraId="4FA1CE4E" w14:textId="77777777" w:rsidR="007F7B94" w:rsidRDefault="007F7B94" w:rsidP="007F7B94">
      <w:pPr>
        <w:spacing w:after="120" w:line="240" w:lineRule="auto"/>
        <w:contextualSpacing/>
        <w:jc w:val="both"/>
        <w:rPr>
          <w:rFonts w:ascii="Arial" w:hAnsi="Arial" w:cs="Arial"/>
          <w:color w:val="000000"/>
          <w:sz w:val="19"/>
          <w:szCs w:val="19"/>
          <w:lang w:val="sk-SK"/>
        </w:rPr>
      </w:pPr>
    </w:p>
    <w:p w14:paraId="0D746CD7"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46803A2A" w14:textId="6AB5ECD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ŽoNFP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404430B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30E36C0"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23571BCC"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v ktorom vyhodnotí výsledky prieskumu trhu z hľadiska </w:t>
      </w:r>
      <w:r w:rsidRPr="0014645C">
        <w:rPr>
          <w:rFonts w:ascii="Arial" w:hAnsi="Arial" w:cs="Arial"/>
          <w:sz w:val="19"/>
          <w:szCs w:val="19"/>
          <w:lang w:val="sk-SK"/>
        </w:rPr>
        <w:t>najnižšej ceny alebo ekonomicky najvýhodnejšej ponuky.</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ak nie je vo výzve/vyzvaní uvedené inak. Žiadateľ nepredkladá k záznamu o vykonaní prieskumu trhu ako súčasť ŽoNFP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 xml:space="preserve">výšku zodpovedajúcich výdavkov, môže uznať výdavok v plnej výške ako neoprávnený alebo vyvodiť iné právne následky v konaní o  ŽoNFP, resp. v súlade s podmienkami upravenými v zmluve o poskytnutí NFP. Z dôvodu overiteľnosti vykonaného prieskumu trhu </w:t>
      </w:r>
      <w:r w:rsidRPr="0014645C">
        <w:rPr>
          <w:rFonts w:ascii="Arial" w:hAnsi="Arial" w:cs="Arial"/>
          <w:color w:val="auto"/>
          <w:sz w:val="19"/>
          <w:szCs w:val="19"/>
          <w:lang w:val="sk-SK"/>
        </w:rPr>
        <w:lastRenderedPageBreak/>
        <w:t>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5FD235D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RO pre OP EVS je oprávnený overiť výšku výdavkov stanovených v rozpočte projektu na základe žiadateľom vykonaného prieskumu trhu, prostredníctvom vykonania svojho vlastného prieskumu trhu v priebehu konania o ŽoNFP.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E68D6BF"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lang w:val="sk-SK"/>
        </w:rPr>
      </w:pPr>
      <w:r w:rsidRPr="0014645C">
        <w:rPr>
          <w:rFonts w:ascii="Arial" w:hAnsi="Arial" w:cs="Arial"/>
          <w:b/>
          <w:i/>
          <w:iCs/>
          <w:sz w:val="19"/>
          <w:szCs w:val="19"/>
          <w:lang w:val="sk-SK"/>
        </w:rPr>
        <w:t>Upozornenie pre žiadateľa:</w:t>
      </w:r>
      <w:r w:rsidRPr="0014645C">
        <w:rPr>
          <w:rFonts w:ascii="Arial" w:hAnsi="Arial" w:cs="Arial"/>
          <w:i/>
          <w:iCs/>
          <w:sz w:val="19"/>
          <w:szCs w:val="19"/>
          <w:lang w:val="sk-SK"/>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7031C1A"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Pravidlá a povinnosti pri realizácii verejného obstarávania sú podrobne uvedené v Príručke pre prijímateľa. Žiadatelia/prijímatelia sú povinní postupovať v zmysle týchto pravidiel a povinností.</w:t>
      </w:r>
    </w:p>
    <w:p w14:paraId="0D59EC90" w14:textId="77777777" w:rsidR="007F7B94" w:rsidRPr="0014645C" w:rsidRDefault="007F7B94" w:rsidP="007F7B94">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Výdavky projektu sa vo vzťahu k hlavným aktivitám projektu delia na priame a nepriame. Výdavky projektu môžu mať charakter kapitálových alebo bežných výdavkov.</w:t>
      </w:r>
    </w:p>
    <w:p w14:paraId="30ACB637" w14:textId="77777777" w:rsidR="007F7B94" w:rsidRPr="0014645C" w:rsidRDefault="007F7B94" w:rsidP="007F7349">
      <w:pPr>
        <w:spacing w:before="120" w:after="120" w:line="288" w:lineRule="auto"/>
        <w:jc w:val="both"/>
        <w:rPr>
          <w:rFonts w:cs="Arial"/>
          <w:sz w:val="19"/>
          <w:szCs w:val="19"/>
          <w:lang w:val="sk-SK" w:eastAsia="cs-CZ"/>
        </w:rPr>
      </w:pPr>
    </w:p>
    <w:p w14:paraId="15B0CC57" w14:textId="686AD8B8" w:rsidR="00402CEC" w:rsidRPr="0014645C" w:rsidRDefault="003E4A99" w:rsidP="000F423E">
      <w:pPr>
        <w:pStyle w:val="Nadpis3"/>
        <w:spacing w:line="480" w:lineRule="auto"/>
        <w:ind w:left="720"/>
        <w:rPr>
          <w:b/>
          <w:color w:val="3C8A2E" w:themeColor="accent5"/>
          <w:sz w:val="24"/>
          <w:szCs w:val="24"/>
          <w:lang w:val="sk-SK"/>
        </w:rPr>
      </w:pPr>
      <w:bookmarkStart w:id="131" w:name="_Toc410400243"/>
      <w:bookmarkStart w:id="132" w:name="_Toc417132488"/>
      <w:bookmarkStart w:id="133" w:name="_Toc417648885"/>
      <w:bookmarkStart w:id="134" w:name="_Toc440354977"/>
      <w:bookmarkStart w:id="135" w:name="_Toc440375308"/>
      <w:bookmarkStart w:id="136" w:name="_Toc458432896"/>
      <w:bookmarkStart w:id="137" w:name="_Toc458515648"/>
      <w:r w:rsidRPr="0014645C">
        <w:rPr>
          <w:b/>
          <w:color w:val="3C8A2E" w:themeColor="accent5"/>
          <w:sz w:val="24"/>
          <w:szCs w:val="24"/>
          <w:lang w:val="sk-SK"/>
        </w:rPr>
        <w:t>2.4.1</w:t>
      </w:r>
      <w:r w:rsidR="0009154D" w:rsidRPr="0014645C">
        <w:rPr>
          <w:b/>
          <w:color w:val="3C8A2E" w:themeColor="accent5"/>
          <w:sz w:val="24"/>
          <w:szCs w:val="24"/>
          <w:lang w:val="sk-SK"/>
        </w:rPr>
        <w:tab/>
      </w:r>
      <w:r w:rsidR="001E7A3C" w:rsidRPr="0014645C">
        <w:rPr>
          <w:b/>
          <w:color w:val="3C8A2E" w:themeColor="accent5"/>
          <w:sz w:val="24"/>
          <w:szCs w:val="24"/>
          <w:lang w:val="sk-SK"/>
        </w:rPr>
        <w:t>Členenie oprávnených výdavkov</w:t>
      </w:r>
      <w:bookmarkEnd w:id="131"/>
      <w:bookmarkEnd w:id="132"/>
      <w:bookmarkEnd w:id="133"/>
      <w:bookmarkEnd w:id="134"/>
      <w:bookmarkEnd w:id="135"/>
      <w:bookmarkEnd w:id="136"/>
      <w:bookmarkEnd w:id="137"/>
    </w:p>
    <w:p w14:paraId="15B0CC58"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9"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3F38A28A" w14:textId="7292034B" w:rsidR="00F344DC" w:rsidRPr="0014645C" w:rsidRDefault="007A1208" w:rsidP="00F344DC">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r w:rsidR="004E74EE" w:rsidRPr="0014645C">
        <w:rPr>
          <w:rFonts w:ascii="Arial" w:hAnsi="Arial" w:cs="Arial"/>
          <w:sz w:val="19"/>
          <w:szCs w:val="19"/>
          <w:lang w:val="sk-SK"/>
        </w:rPr>
        <w:t>Žo</w:t>
      </w:r>
      <w:r w:rsidR="007D5F5A" w:rsidRPr="0014645C">
        <w:rPr>
          <w:rFonts w:ascii="Arial" w:hAnsi="Arial" w:cs="Arial"/>
          <w:sz w:val="19"/>
          <w:szCs w:val="19"/>
          <w:lang w:val="sk-SK"/>
        </w:rPr>
        <w:t>NFP</w:t>
      </w:r>
      <w:r w:rsidR="002B3DE0" w:rsidRPr="0014645C">
        <w:rPr>
          <w:rFonts w:ascii="Arial" w:hAnsi="Arial" w:cs="Arial"/>
          <w:sz w:val="19"/>
          <w:szCs w:val="19"/>
          <w:lang w:val="sk-SK"/>
        </w:rPr>
        <w:t>.</w:t>
      </w:r>
      <w:bookmarkStart w:id="138" w:name="_Toc413832233"/>
      <w:bookmarkStart w:id="139" w:name="_Toc417132489"/>
      <w:bookmarkStart w:id="140" w:name="_Toc417648886"/>
      <w:bookmarkStart w:id="141" w:name="_Toc440354978"/>
      <w:bookmarkStart w:id="142" w:name="_Toc440375309"/>
      <w:bookmarkStart w:id="143" w:name="_Toc458432897"/>
      <w:bookmarkStart w:id="144" w:name="_Toc458515649"/>
    </w:p>
    <w:p w14:paraId="15B0CC5A" w14:textId="6608E774" w:rsidR="002B3DE0" w:rsidRPr="0014645C" w:rsidRDefault="001F1018" w:rsidP="000F423E">
      <w:pPr>
        <w:pStyle w:val="Nadpis3"/>
        <w:tabs>
          <w:tab w:val="num" w:pos="993"/>
        </w:tabs>
        <w:spacing w:line="480" w:lineRule="auto"/>
        <w:ind w:left="567"/>
        <w:rPr>
          <w:b/>
          <w:color w:val="3C8A2E" w:themeColor="accent5"/>
          <w:sz w:val="24"/>
          <w:szCs w:val="24"/>
          <w:lang w:val="sk-SK"/>
        </w:rPr>
      </w:pPr>
      <w:r w:rsidRPr="0014645C">
        <w:rPr>
          <w:b/>
          <w:color w:val="3C8A2E" w:themeColor="accent5"/>
          <w:sz w:val="24"/>
          <w:szCs w:val="24"/>
          <w:lang w:val="sk-SK"/>
        </w:rPr>
        <w:t>2.4.2</w:t>
      </w:r>
      <w:r w:rsidR="0009154D" w:rsidRPr="0014645C">
        <w:rPr>
          <w:b/>
          <w:color w:val="3C8A2E" w:themeColor="accent5"/>
          <w:sz w:val="24"/>
          <w:szCs w:val="24"/>
          <w:lang w:val="sk-SK"/>
        </w:rPr>
        <w:tab/>
      </w:r>
      <w:r w:rsidR="002B3DE0" w:rsidRPr="0014645C">
        <w:rPr>
          <w:b/>
          <w:color w:val="3C8A2E" w:themeColor="accent5"/>
          <w:sz w:val="24"/>
          <w:szCs w:val="24"/>
          <w:lang w:val="sk-SK"/>
        </w:rPr>
        <w:t>Projekty generujúce čisté príjmy</w:t>
      </w:r>
      <w:r w:rsidR="002B3DE0" w:rsidRPr="0014645C">
        <w:rPr>
          <w:b/>
          <w:color w:val="3C8A2E" w:themeColor="accent5"/>
          <w:sz w:val="24"/>
          <w:szCs w:val="24"/>
          <w:vertAlign w:val="superscript"/>
          <w:lang w:val="sk-SK"/>
        </w:rPr>
        <w:footnoteReference w:id="13"/>
      </w:r>
      <w:bookmarkEnd w:id="138"/>
      <w:bookmarkEnd w:id="139"/>
      <w:bookmarkEnd w:id="140"/>
      <w:bookmarkEnd w:id="141"/>
      <w:bookmarkEnd w:id="142"/>
      <w:bookmarkEnd w:id="143"/>
      <w:bookmarkEnd w:id="144"/>
      <w:r w:rsidR="002B3DE0" w:rsidRPr="0014645C">
        <w:rPr>
          <w:b/>
          <w:color w:val="3C8A2E" w:themeColor="accent5"/>
          <w:sz w:val="24"/>
          <w:szCs w:val="24"/>
          <w:lang w:val="sk-SK"/>
        </w:rPr>
        <w:t xml:space="preserve"> </w:t>
      </w:r>
    </w:p>
    <w:p w14:paraId="15B0CC5B" w14:textId="77777777" w:rsidR="002B3DE0" w:rsidRPr="0014645C" w:rsidRDefault="00C85E20" w:rsidP="005E404C">
      <w:pPr>
        <w:spacing w:before="120" w:after="120" w:line="288" w:lineRule="auto"/>
        <w:ind w:left="567" w:hanging="567"/>
        <w:jc w:val="both"/>
        <w:rPr>
          <w:rFonts w:ascii="Arial" w:hAnsi="Arial" w:cs="Arial"/>
          <w:sz w:val="19"/>
          <w:szCs w:val="19"/>
          <w:lang w:val="sk-SK"/>
        </w:rPr>
      </w:pPr>
      <w:r w:rsidRPr="0014645C">
        <w:rPr>
          <w:rFonts w:ascii="Arial" w:hAnsi="Arial" w:cs="Arial"/>
          <w:sz w:val="19"/>
          <w:szCs w:val="19"/>
          <w:lang w:val="sk-SK"/>
        </w:rPr>
        <w:t>V podmienkach OP EVS sú p</w:t>
      </w:r>
      <w:r w:rsidR="002B3DE0" w:rsidRPr="0014645C">
        <w:rPr>
          <w:rFonts w:ascii="Arial" w:hAnsi="Arial" w:cs="Arial"/>
          <w:sz w:val="19"/>
          <w:szCs w:val="19"/>
          <w:lang w:val="sk-SK"/>
        </w:rPr>
        <w:t xml:space="preserve">rojekty generujúce príjmy </w:t>
      </w:r>
      <w:r w:rsidRPr="0014645C">
        <w:rPr>
          <w:rFonts w:ascii="Arial" w:hAnsi="Arial" w:cs="Arial"/>
          <w:sz w:val="19"/>
          <w:szCs w:val="19"/>
          <w:lang w:val="sk-SK"/>
        </w:rPr>
        <w:t>tie,</w:t>
      </w:r>
      <w:r w:rsidR="002B3DE0" w:rsidRPr="0014645C">
        <w:rPr>
          <w:rFonts w:ascii="Arial" w:hAnsi="Arial" w:cs="Arial"/>
          <w:sz w:val="19"/>
          <w:szCs w:val="19"/>
          <w:lang w:val="sk-SK"/>
        </w:rPr>
        <w:t xml:space="preserve"> ktoré</w:t>
      </w:r>
      <w:r w:rsidRPr="0014645C">
        <w:rPr>
          <w:rFonts w:ascii="Arial" w:hAnsi="Arial" w:cs="Arial"/>
          <w:sz w:val="19"/>
          <w:szCs w:val="19"/>
          <w:lang w:val="sk-SK"/>
        </w:rPr>
        <w:t xml:space="preserve"> z</w:t>
      </w:r>
      <w:r w:rsidR="002B3DE0" w:rsidRPr="0014645C">
        <w:rPr>
          <w:rFonts w:ascii="Arial" w:hAnsi="Arial" w:cs="Arial"/>
          <w:sz w:val="19"/>
          <w:szCs w:val="19"/>
          <w:lang w:val="sk-SK"/>
        </w:rPr>
        <w:t xml:space="preserve">ahŕňajú poskytovanie služieb za poplatok. </w:t>
      </w:r>
    </w:p>
    <w:p w14:paraId="15B0CC5C" w14:textId="77777777" w:rsidR="002B3DE0" w:rsidRPr="0014645C" w:rsidRDefault="002B3DE0" w:rsidP="005E40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Úspory v rámci prevádzkových výdavkov, ktoré vznikli počas realizácie projektu, sa zahŕňajú do čistého príjmu, ak nie sú kompenzované zodpovedajúcim znížením prevádzkových dotácií. </w:t>
      </w:r>
    </w:p>
    <w:p w14:paraId="15B0CC5D"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15B0CC5E"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Potenciálne čisté príjmy z projektu sa stanovia vopred na základe metód</w:t>
      </w:r>
      <w:r w:rsidR="00FF5CA0" w:rsidRPr="0014645C">
        <w:rPr>
          <w:rFonts w:ascii="Arial" w:hAnsi="Arial" w:cs="Arial"/>
          <w:sz w:val="19"/>
          <w:szCs w:val="19"/>
          <w:lang w:val="sk-SK"/>
        </w:rPr>
        <w:t>y</w:t>
      </w:r>
      <w:r w:rsidR="00FF5CA0" w:rsidRPr="0014645C">
        <w:rPr>
          <w:rFonts w:ascii="Arial" w:hAnsi="Arial" w:cs="Arial"/>
          <w:iCs/>
          <w:sz w:val="19"/>
          <w:szCs w:val="19"/>
          <w:lang w:val="sk-SK"/>
        </w:rPr>
        <w:t xml:space="preserve"> výpočtu </w:t>
      </w:r>
      <w:r w:rsidRPr="0014645C">
        <w:rPr>
          <w:rFonts w:ascii="Arial" w:hAnsi="Arial" w:cs="Arial"/>
          <w:iCs/>
          <w:sz w:val="19"/>
          <w:szCs w:val="19"/>
          <w:lang w:val="sk-SK"/>
        </w:rPr>
        <w:t xml:space="preserve">diskontovaných čistých príjmov z projektu, pričom sa berie do úvahy referenčné obdobie pre daný sektor alebo subsektor, bežne </w:t>
      </w:r>
      <w:r w:rsidRPr="0014645C">
        <w:rPr>
          <w:rFonts w:ascii="Arial" w:hAnsi="Arial" w:cs="Arial"/>
          <w:iCs/>
          <w:sz w:val="19"/>
          <w:szCs w:val="19"/>
          <w:lang w:val="sk-SK"/>
        </w:rPr>
        <w:lastRenderedPageBreak/>
        <w:t>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lang w:val="sk-SK"/>
        </w:rPr>
        <w:t xml:space="preserve">. </w:t>
      </w:r>
    </w:p>
    <w:p w14:paraId="15B0CC5F" w14:textId="77777777" w:rsidR="002B3DE0" w:rsidRPr="0014645C" w:rsidRDefault="00FF5CA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tejto metóde</w:t>
      </w:r>
      <w:r w:rsidR="002B3DE0" w:rsidRPr="0014645C">
        <w:rPr>
          <w:rFonts w:ascii="Arial" w:hAnsi="Arial" w:cs="Arial"/>
          <w:sz w:val="19"/>
          <w:szCs w:val="19"/>
          <w:lang w:val="sk-SK"/>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w:t>
      </w:r>
    </w:p>
    <w:p w14:paraId="15B0CC60"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nie je objektívne možné určiť príjmy vopred podľa </w:t>
      </w:r>
      <w:r w:rsidR="008D1654" w:rsidRPr="0014645C">
        <w:rPr>
          <w:rFonts w:ascii="Arial" w:hAnsi="Arial" w:cs="Arial"/>
          <w:sz w:val="19"/>
          <w:szCs w:val="19"/>
          <w:lang w:val="sk-SK"/>
        </w:rPr>
        <w:t>uvedenej metódy</w:t>
      </w:r>
      <w:r w:rsidRPr="0014645C">
        <w:rPr>
          <w:rFonts w:ascii="Arial" w:hAnsi="Arial" w:cs="Arial"/>
          <w:sz w:val="19"/>
          <w:szCs w:val="19"/>
          <w:lang w:val="sk-SK"/>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15B0CC61" w14:textId="77777777"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nevzťahujú na: </w:t>
      </w:r>
    </w:p>
    <w:p w14:paraId="15B0CC6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projekty, ktoré sú podporované výlučne z ESF; </w:t>
      </w:r>
    </w:p>
    <w:p w14:paraId="15B0CC6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projekty, pri ktorých celkové oprávnené výdavky pred ich znížením o čisté príjmy podľa vyššie uvedených ustanovení nepresahujú 1 000 000 EUR; </w:t>
      </w:r>
    </w:p>
    <w:p w14:paraId="15B0CC6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návratnú pomoc, ktorá podlieha povinnosti úplného splatenia, a ceny; </w:t>
      </w:r>
    </w:p>
    <w:p w14:paraId="15B0CC6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 xml:space="preserve">technickú pomoc; </w:t>
      </w:r>
    </w:p>
    <w:p w14:paraId="15B0CC6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 xml:space="preserve">podporu na finančné nástroje alebo z finančných nástrojov; </w:t>
      </w:r>
    </w:p>
    <w:p w14:paraId="15B0CC6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f)</w:t>
      </w:r>
      <w:r w:rsidRPr="0014645C">
        <w:rPr>
          <w:rFonts w:ascii="Arial" w:hAnsi="Arial" w:cs="Arial"/>
          <w:sz w:val="19"/>
          <w:szCs w:val="19"/>
          <w:lang w:val="sk-SK"/>
        </w:rPr>
        <w:tab/>
        <w:t xml:space="preserve">projekty, pri ktorých má verejná podpora formu paušálnych súm alebo štandardnej stupnice jednotkových výdavkov; </w:t>
      </w:r>
    </w:p>
    <w:p w14:paraId="15B0CC6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 xml:space="preserve">operácie realizované v rámci SAP. </w:t>
      </w:r>
    </w:p>
    <w:p w14:paraId="1DE0A98C" w14:textId="77777777" w:rsidR="00773BCC"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Vyššie uvedené ustanovenia sa zároveň nevzťahujú na projekty, v prípade ktorých podpora v rámci OP </w:t>
      </w:r>
    </w:p>
    <w:p w14:paraId="15B0CC69" w14:textId="4ED53128" w:rsidR="002B3DE0" w:rsidRPr="0014645C" w:rsidRDefault="002B3DE0"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predstavuje: </w:t>
      </w:r>
    </w:p>
    <w:p w14:paraId="15B0CC6A"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pomoc de minimis; </w:t>
      </w:r>
    </w:p>
    <w:p w14:paraId="15B0CC6B"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 xml:space="preserve">zlučiteľnú štátnu pomoc MSP, ak sa v súvislosti so štátnou pomocou uplatňuje intenzita pomoci alebo hranica finančnej pomoci; </w:t>
      </w:r>
    </w:p>
    <w:p w14:paraId="15B0CC6C"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zlučiteľnú štátnu pomoc, ak sa vykonalo individuálne overenie potrieb financovania v súlade s platnými pravidlami o štátnej pomoci. </w:t>
      </w:r>
    </w:p>
    <w:p w14:paraId="15B0CC6D"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projektov generujúcich príjmy, budú definované v jednotlivých vyzvaniach/výzvach na predkladanie ŽoNFP, ak to bude pre dané vyzvanie/výzvu relevantné.</w:t>
      </w:r>
    </w:p>
    <w:p w14:paraId="43CA6AA4" w14:textId="77777777" w:rsidR="00F344DC" w:rsidRPr="0014645C" w:rsidRDefault="00F344DC" w:rsidP="00F344DC">
      <w:pPr>
        <w:pStyle w:val="Nadpis3"/>
        <w:spacing w:before="0" w:after="160" w:line="300" w:lineRule="auto"/>
        <w:rPr>
          <w:b/>
          <w:color w:val="3C8A2E" w:themeColor="accent5"/>
          <w:sz w:val="24"/>
          <w:szCs w:val="24"/>
          <w:lang w:val="sk-SK"/>
        </w:rPr>
      </w:pPr>
      <w:bookmarkStart w:id="145" w:name="_Toc413832234"/>
      <w:bookmarkStart w:id="146" w:name="_Toc417132490"/>
      <w:bookmarkStart w:id="147" w:name="_Toc417648887"/>
      <w:bookmarkStart w:id="148" w:name="_Toc440354979"/>
      <w:bookmarkStart w:id="149" w:name="_Toc440375310"/>
      <w:bookmarkStart w:id="150" w:name="_Toc458432898"/>
      <w:bookmarkStart w:id="151" w:name="_Toc458515650"/>
    </w:p>
    <w:p w14:paraId="15B0CC6E" w14:textId="7EA43A75" w:rsidR="002B3DE0" w:rsidRPr="0014645C" w:rsidRDefault="001F1018" w:rsidP="00F344DC">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2.4.3</w:t>
      </w:r>
      <w:r w:rsidR="0009154D" w:rsidRPr="0014645C">
        <w:rPr>
          <w:b/>
          <w:color w:val="3C8A2E" w:themeColor="accent5"/>
          <w:sz w:val="24"/>
          <w:szCs w:val="24"/>
          <w:lang w:val="sk-SK"/>
        </w:rPr>
        <w:tab/>
      </w:r>
      <w:r w:rsidR="002B3DE0" w:rsidRPr="0014645C">
        <w:rPr>
          <w:b/>
          <w:color w:val="3C8A2E" w:themeColor="accent5"/>
          <w:sz w:val="24"/>
          <w:szCs w:val="24"/>
          <w:lang w:val="sk-SK"/>
        </w:rPr>
        <w:t>Projekty, ktoré vytvárajú čisté príjmy v priebehu ich implementácie a na ktoré sa ustanovenia čl. 61 ods. 1 až 6 všeobecného nariadenia nevzťahujú</w:t>
      </w:r>
      <w:bookmarkEnd w:id="145"/>
      <w:bookmarkEnd w:id="146"/>
      <w:bookmarkEnd w:id="147"/>
      <w:bookmarkEnd w:id="148"/>
      <w:bookmarkEnd w:id="149"/>
      <w:bookmarkEnd w:id="150"/>
      <w:bookmarkEnd w:id="151"/>
      <w:r w:rsidR="002B3DE0" w:rsidRPr="0014645C">
        <w:rPr>
          <w:b/>
          <w:color w:val="3C8A2E" w:themeColor="accent5"/>
          <w:sz w:val="24"/>
          <w:szCs w:val="24"/>
          <w:lang w:val="sk-SK"/>
        </w:rPr>
        <w:t xml:space="preserve"> </w:t>
      </w:r>
    </w:p>
    <w:p w14:paraId="15B0CC6F"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 </w:t>
      </w:r>
    </w:p>
    <w:p w14:paraId="15B0CC70"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Uvedené pravidlo sa nevzťahuje na: </w:t>
      </w:r>
    </w:p>
    <w:p w14:paraId="15B0CC71"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technickú pomoc;</w:t>
      </w:r>
    </w:p>
    <w:p w14:paraId="15B0CC72"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b) </w:t>
      </w:r>
      <w:r w:rsidRPr="0014645C">
        <w:rPr>
          <w:rFonts w:ascii="Arial" w:hAnsi="Arial" w:cs="Arial"/>
          <w:sz w:val="19"/>
          <w:szCs w:val="19"/>
          <w:lang w:val="sk-SK"/>
        </w:rPr>
        <w:tab/>
        <w:t>finančné nástroje;</w:t>
      </w:r>
    </w:p>
    <w:p w14:paraId="15B0CC73"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návratnú pomoc podliehajúcu povinnosti úplného splatenia;</w:t>
      </w:r>
    </w:p>
    <w:p w14:paraId="15B0CC74"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Pr="0014645C">
        <w:rPr>
          <w:rFonts w:ascii="Arial" w:hAnsi="Arial" w:cs="Arial"/>
          <w:sz w:val="19"/>
          <w:szCs w:val="19"/>
          <w:lang w:val="sk-SK"/>
        </w:rPr>
        <w:tab/>
        <w:t>ceny;</w:t>
      </w:r>
    </w:p>
    <w:p w14:paraId="15B0CC75"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Pr="0014645C">
        <w:rPr>
          <w:rFonts w:ascii="Arial" w:hAnsi="Arial" w:cs="Arial"/>
          <w:sz w:val="19"/>
          <w:szCs w:val="19"/>
          <w:lang w:val="sk-SK"/>
        </w:rPr>
        <w:tab/>
        <w:t>projekty podliehajúce pravidlám štátnej pomoci;</w:t>
      </w:r>
    </w:p>
    <w:p w14:paraId="15B0CC76"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Pr="0014645C">
        <w:rPr>
          <w:rFonts w:ascii="Arial" w:hAnsi="Arial" w:cs="Arial"/>
          <w:sz w:val="19"/>
          <w:szCs w:val="19"/>
          <w:lang w:val="sk-SK"/>
        </w:rPr>
        <w:tab/>
        <w:t>projekty, ktorých verejná podpora má formu paušálnych súm alebo štandardných stupníc jednotkových výdavkov za predpokladu, že čistý príjem bol zohľadnený ex ante;</w:t>
      </w:r>
    </w:p>
    <w:p w14:paraId="15B0CC77"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Pr="0014645C">
        <w:rPr>
          <w:rFonts w:ascii="Arial" w:hAnsi="Arial" w:cs="Arial"/>
          <w:sz w:val="19"/>
          <w:szCs w:val="19"/>
          <w:lang w:val="sk-SK"/>
        </w:rPr>
        <w:tab/>
        <w:t>projekty vykonávané v rámci SAP za predpokladu, že čistý príjem bol zohľadnený ex ante;</w:t>
      </w:r>
    </w:p>
    <w:p w14:paraId="15B0CC78"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Pr="0014645C">
        <w:rPr>
          <w:rFonts w:ascii="Arial" w:hAnsi="Arial" w:cs="Arial"/>
          <w:sz w:val="19"/>
          <w:szCs w:val="19"/>
          <w:lang w:val="sk-SK"/>
        </w:rPr>
        <w:tab/>
        <w:t>projekty, ktorých celkové oprávnené výdavky neprekročia 50 000 EUR;</w:t>
      </w:r>
    </w:p>
    <w:p w14:paraId="15B0CC79" w14:textId="77777777" w:rsidR="002B3DE0" w:rsidRPr="0014645C" w:rsidRDefault="002B3DE0" w:rsidP="00717E4A">
      <w:p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Pr="0014645C">
        <w:rPr>
          <w:rFonts w:ascii="Arial" w:hAnsi="Arial" w:cs="Arial"/>
          <w:sz w:val="19"/>
          <w:szCs w:val="19"/>
          <w:lang w:val="sk-SK"/>
        </w:rPr>
        <w:tab/>
        <w:t xml:space="preserve">projekty, pre ktoré sú sumy alebo sadzby podpory vymedzené v prílohe II k nariadeniu o EPFRV. </w:t>
      </w:r>
    </w:p>
    <w:p w14:paraId="15B0CC7A"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15B0CC7B" w14:textId="7D639B3A" w:rsidR="002B3DE0" w:rsidRPr="0014645C" w:rsidRDefault="001F1018" w:rsidP="000F423E">
      <w:pPr>
        <w:pStyle w:val="Nadpis3"/>
        <w:tabs>
          <w:tab w:val="num" w:pos="993"/>
        </w:tabs>
        <w:spacing w:line="480" w:lineRule="auto"/>
        <w:ind w:left="720"/>
        <w:rPr>
          <w:b/>
          <w:color w:val="3C8A2E" w:themeColor="accent5"/>
          <w:sz w:val="24"/>
          <w:szCs w:val="24"/>
          <w:lang w:val="sk-SK"/>
        </w:rPr>
      </w:pPr>
      <w:bookmarkStart w:id="152" w:name="_Toc413832235"/>
      <w:bookmarkStart w:id="153" w:name="_Toc417132491"/>
      <w:bookmarkStart w:id="154" w:name="_Toc417648888"/>
      <w:bookmarkStart w:id="155" w:name="_Toc440354980"/>
      <w:bookmarkStart w:id="156" w:name="_Toc440375311"/>
      <w:bookmarkStart w:id="157" w:name="_Toc458432899"/>
      <w:bookmarkStart w:id="158" w:name="_Toc458515651"/>
      <w:r w:rsidRPr="0014645C">
        <w:rPr>
          <w:b/>
          <w:color w:val="3C8A2E" w:themeColor="accent5"/>
          <w:sz w:val="24"/>
          <w:szCs w:val="24"/>
          <w:lang w:val="sk-SK"/>
        </w:rPr>
        <w:t>2.4.4</w:t>
      </w:r>
      <w:r w:rsidR="0009154D" w:rsidRPr="0014645C">
        <w:rPr>
          <w:b/>
          <w:color w:val="3C8A2E" w:themeColor="accent5"/>
          <w:sz w:val="24"/>
          <w:szCs w:val="24"/>
          <w:lang w:val="sk-SK"/>
        </w:rPr>
        <w:tab/>
      </w:r>
      <w:r w:rsidR="002B3DE0" w:rsidRPr="0014645C">
        <w:rPr>
          <w:b/>
          <w:color w:val="3C8A2E" w:themeColor="accent5"/>
          <w:sz w:val="24"/>
          <w:szCs w:val="24"/>
          <w:lang w:val="sk-SK"/>
        </w:rPr>
        <w:t>Hotovostné platby</w:t>
      </w:r>
      <w:bookmarkEnd w:id="152"/>
      <w:bookmarkEnd w:id="153"/>
      <w:bookmarkEnd w:id="154"/>
      <w:bookmarkEnd w:id="155"/>
      <w:bookmarkEnd w:id="156"/>
      <w:bookmarkEnd w:id="157"/>
      <w:bookmarkEnd w:id="158"/>
      <w:r w:rsidR="002B3DE0" w:rsidRPr="0014645C">
        <w:rPr>
          <w:b/>
          <w:color w:val="3C8A2E" w:themeColor="accent5"/>
          <w:sz w:val="24"/>
          <w:szCs w:val="24"/>
          <w:lang w:val="sk-SK"/>
        </w:rPr>
        <w:t xml:space="preserve"> </w:t>
      </w:r>
    </w:p>
    <w:p w14:paraId="15B0CC7C"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 2 zákona </w:t>
      </w:r>
      <w:r w:rsidR="0005604C" w:rsidRPr="0014645C">
        <w:rPr>
          <w:rFonts w:ascii="Arial" w:hAnsi="Arial" w:cs="Arial"/>
          <w:sz w:val="19"/>
          <w:szCs w:val="19"/>
          <w:lang w:val="sk-SK"/>
        </w:rPr>
        <w:t xml:space="preserve">č. 394/2012 Z. z. </w:t>
      </w:r>
      <w:r w:rsidRPr="0014645C">
        <w:rPr>
          <w:rFonts w:ascii="Arial" w:hAnsi="Arial" w:cs="Arial"/>
          <w:sz w:val="19"/>
          <w:szCs w:val="19"/>
          <w:lang w:val="sk-SK"/>
        </w:rPr>
        <w:t xml:space="preserve">o obmedzení platieb v hotovosti </w:t>
      </w:r>
      <w:r w:rsidR="0005604C" w:rsidRPr="0014645C">
        <w:rPr>
          <w:rFonts w:ascii="Arial" w:hAnsi="Arial" w:cs="Arial"/>
          <w:sz w:val="19"/>
          <w:szCs w:val="19"/>
          <w:lang w:val="sk-SK"/>
        </w:rPr>
        <w:t xml:space="preserve">(ďalej len „zákon o obmedzení platieb v hotovosti“) </w:t>
      </w:r>
      <w:r w:rsidRPr="0014645C">
        <w:rPr>
          <w:rFonts w:ascii="Arial" w:hAnsi="Arial" w:cs="Arial"/>
          <w:sz w:val="19"/>
          <w:szCs w:val="19"/>
          <w:lang w:val="sk-SK"/>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lang w:val="sk-SK"/>
        </w:rPr>
        <w:footnoteReference w:id="14"/>
      </w:r>
      <w:r w:rsidRPr="0014645C">
        <w:rPr>
          <w:rFonts w:ascii="Arial" w:hAnsi="Arial" w:cs="Arial"/>
          <w:sz w:val="19"/>
          <w:szCs w:val="19"/>
          <w:lang w:val="sk-SK"/>
        </w:rPr>
        <w:t xml:space="preserve">. </w:t>
      </w:r>
    </w:p>
    <w:p w14:paraId="15B0CC7D" w14:textId="77777777"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15B0CC7E" w14:textId="77777777" w:rsidR="00FF5CA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Podľa § 4 zákona o obmedzení platieb v hotovosti pri právnických osobách a fyzických osobách - podnikateľoch sa zakazuje platba v hotovosti, ktorej hodnota prevyšuje 5 000 EUR. </w:t>
      </w:r>
      <w:bookmarkStart w:id="159" w:name="_Toc413832236"/>
    </w:p>
    <w:p w14:paraId="44439784" w14:textId="77777777" w:rsidR="00F344DC" w:rsidRPr="0014645C" w:rsidRDefault="00F344DC" w:rsidP="00F344DC">
      <w:pPr>
        <w:pStyle w:val="Nadpis3"/>
        <w:tabs>
          <w:tab w:val="num" w:pos="993"/>
        </w:tabs>
        <w:spacing w:before="0" w:after="160" w:line="300" w:lineRule="auto"/>
        <w:rPr>
          <w:b/>
          <w:color w:val="3C8A2E" w:themeColor="accent5"/>
          <w:sz w:val="24"/>
          <w:szCs w:val="24"/>
          <w:lang w:val="sk-SK"/>
        </w:rPr>
      </w:pPr>
      <w:bookmarkStart w:id="160" w:name="_Toc417132492"/>
      <w:bookmarkStart w:id="161" w:name="_Toc417648889"/>
      <w:bookmarkStart w:id="162" w:name="_Toc440354981"/>
      <w:bookmarkStart w:id="163" w:name="_Toc440375312"/>
      <w:bookmarkStart w:id="164" w:name="_Toc458432900"/>
      <w:bookmarkStart w:id="165" w:name="_Toc458515652"/>
    </w:p>
    <w:p w14:paraId="15B0CC7F" w14:textId="714702AB" w:rsidR="002B3DE0" w:rsidRPr="0014645C" w:rsidRDefault="001F1018" w:rsidP="000F423E">
      <w:pPr>
        <w:pStyle w:val="Nadpis3"/>
        <w:tabs>
          <w:tab w:val="num" w:pos="993"/>
        </w:tabs>
        <w:spacing w:line="480" w:lineRule="auto"/>
        <w:ind w:left="720"/>
        <w:rPr>
          <w:b/>
          <w:sz w:val="24"/>
          <w:szCs w:val="24"/>
          <w:lang w:val="sk-SK"/>
        </w:rPr>
      </w:pPr>
      <w:r w:rsidRPr="0014645C">
        <w:rPr>
          <w:b/>
          <w:color w:val="3C8A2E" w:themeColor="accent5"/>
          <w:sz w:val="24"/>
          <w:szCs w:val="24"/>
          <w:lang w:val="sk-SK"/>
        </w:rPr>
        <w:t>2.4.5</w:t>
      </w:r>
      <w:r w:rsidR="0009154D" w:rsidRPr="0014645C">
        <w:rPr>
          <w:b/>
          <w:color w:val="3C8A2E" w:themeColor="accent5"/>
          <w:sz w:val="24"/>
          <w:szCs w:val="24"/>
          <w:lang w:val="sk-SK"/>
        </w:rPr>
        <w:tab/>
      </w:r>
      <w:r w:rsidR="002B3DE0" w:rsidRPr="0014645C">
        <w:rPr>
          <w:b/>
          <w:color w:val="3C8A2E" w:themeColor="accent5"/>
          <w:sz w:val="24"/>
          <w:szCs w:val="24"/>
          <w:lang w:val="sk-SK"/>
        </w:rPr>
        <w:t>Zjednodušené vykazovanie výdavkov</w:t>
      </w:r>
      <w:bookmarkEnd w:id="159"/>
      <w:bookmarkEnd w:id="160"/>
      <w:bookmarkEnd w:id="161"/>
      <w:bookmarkEnd w:id="162"/>
      <w:bookmarkEnd w:id="163"/>
      <w:bookmarkEnd w:id="164"/>
      <w:bookmarkEnd w:id="165"/>
      <w:r w:rsidR="002B3DE0" w:rsidRPr="0014645C">
        <w:rPr>
          <w:b/>
          <w:color w:val="3C8A2E" w:themeColor="accent5"/>
          <w:sz w:val="24"/>
          <w:szCs w:val="24"/>
          <w:lang w:val="sk-SK"/>
        </w:rPr>
        <w:t xml:space="preserve"> </w:t>
      </w:r>
    </w:p>
    <w:p w14:paraId="7CA48E40" w14:textId="6DC96CCF" w:rsidR="00322F43" w:rsidRPr="0014645C" w:rsidRDefault="00322F43" w:rsidP="00322F4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lang w:val="sk-SK"/>
        </w:rPr>
        <w:t xml:space="preserve">a viac na dosahovanie cieľov. </w:t>
      </w:r>
      <w:r w:rsidRPr="0014645C">
        <w:rPr>
          <w:rFonts w:ascii="Arial" w:hAnsi="Arial" w:cs="Arial"/>
          <w:sz w:val="19"/>
          <w:szCs w:val="19"/>
          <w:lang w:val="sk-SK"/>
        </w:rPr>
        <w:t xml:space="preserve">V rámci aplikácie zjednodušeného vykazovania výdavkov je možné využívať nasledovné metódy : </w:t>
      </w:r>
    </w:p>
    <w:p w14:paraId="4FF2249C" w14:textId="5075BC32"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financovanie – pri ktorom sa stanoví percentuálny podiel na konkrétnu kategóriu výdavkov</w:t>
      </w:r>
    </w:p>
    <w:p w14:paraId="17735C27"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t>paušálne financovanie nepriamych nákladov do výšky 15%, resp. 25%  podľa čl. 68 ods.1 všeobecného nariadenia EP a Rady č.1303/2013</w:t>
      </w:r>
    </w:p>
    <w:p w14:paraId="3FA2F1BA" w14:textId="76F6BEB4"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lang w:val="sk-SK"/>
        </w:rPr>
      </w:pPr>
      <w:r w:rsidRPr="0014645C">
        <w:rPr>
          <w:rFonts w:ascii="Arial" w:hAnsi="Arial" w:cs="Arial"/>
          <w:sz w:val="19"/>
          <w:szCs w:val="19"/>
          <w:lang w:val="sk-SK"/>
        </w:rPr>
        <w:lastRenderedPageBreak/>
        <w:t>paušálne financovanie podľa čl. 14 ods. 2 nariadenia o ESF č. 1304/2013 – paušálna sadzba maximálne do výšky 40% priamych nákladov na zamestnancov na pokrytie ostatných</w:t>
      </w:r>
      <w:r w:rsidR="005B7230" w:rsidRPr="0014645C">
        <w:rPr>
          <w:rFonts w:ascii="Arial" w:hAnsi="Arial" w:cs="Arial"/>
          <w:sz w:val="19"/>
          <w:szCs w:val="19"/>
          <w:vertAlign w:val="superscript"/>
          <w:lang w:val="sk-SK"/>
        </w:rPr>
        <w:footnoteReference w:id="15"/>
      </w:r>
      <w:r w:rsidRPr="0014645C">
        <w:rPr>
          <w:rFonts w:ascii="Arial" w:hAnsi="Arial" w:cs="Arial"/>
          <w:sz w:val="19"/>
          <w:szCs w:val="19"/>
          <w:lang w:val="sk-SK"/>
        </w:rPr>
        <w:t xml:space="preserve"> oprávnených nákladov</w:t>
      </w:r>
    </w:p>
    <w:p w14:paraId="692030D4" w14:textId="77777777" w:rsidR="00322F43" w:rsidRPr="0014645C" w:rsidRDefault="00322F43" w:rsidP="00322F43">
      <w:pPr>
        <w:spacing w:before="120" w:after="200" w:line="276" w:lineRule="auto"/>
        <w:ind w:left="567"/>
        <w:contextualSpacing/>
        <w:jc w:val="both"/>
        <w:rPr>
          <w:rFonts w:ascii="Arial" w:hAnsi="Arial" w:cs="Arial"/>
          <w:sz w:val="19"/>
          <w:szCs w:val="19"/>
          <w:lang w:val="sk-SK"/>
        </w:rPr>
      </w:pPr>
    </w:p>
    <w:p w14:paraId="12FE2111" w14:textId="5424DBDE"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štandardné stupnice jednotkových nákladov  (čl. 67 ods.1, písm. b) všeobecného nariadenia EP a Rady č.1303/2013) – oprávnené výdavky sú vypočítané na základe dosiahnutých výstupov, vynásobených vopred stanovenými jednotkovými nákladmi</w:t>
      </w:r>
    </w:p>
    <w:p w14:paraId="3A4739CE" w14:textId="77777777" w:rsidR="00322F43" w:rsidRPr="0014645C" w:rsidRDefault="00322F43" w:rsidP="00322F43">
      <w:pPr>
        <w:spacing w:before="120" w:after="120" w:line="288" w:lineRule="auto"/>
        <w:ind w:left="567"/>
        <w:contextualSpacing/>
        <w:jc w:val="both"/>
        <w:rPr>
          <w:rFonts w:ascii="Arial" w:hAnsi="Arial" w:cs="Arial"/>
          <w:sz w:val="19"/>
          <w:szCs w:val="19"/>
          <w:lang w:val="sk-SK"/>
        </w:rPr>
      </w:pPr>
    </w:p>
    <w:p w14:paraId="59816941" w14:textId="022C60F8"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lang w:val="sk-SK"/>
        </w:rPr>
      </w:pPr>
      <w:r w:rsidRPr="0014645C">
        <w:rPr>
          <w:rFonts w:ascii="Arial" w:hAnsi="Arial" w:cs="Arial"/>
          <w:sz w:val="19"/>
          <w:szCs w:val="19"/>
          <w:lang w:val="sk-SK"/>
        </w:rPr>
        <w:t>paušálne sumy  - jednorazové platby nepresahujúce 100 000 € (čl. 67 ods.1, písm. c) všeobecného nariadenia EP a Rady č.1303/2013)</w:t>
      </w:r>
    </w:p>
    <w:p w14:paraId="54AFBF26" w14:textId="77777777" w:rsidR="00322F43" w:rsidRPr="0014645C" w:rsidRDefault="00322F43" w:rsidP="00322F43">
      <w:pPr>
        <w:rPr>
          <w:rFonts w:ascii="Arial" w:hAnsi="Arial" w:cs="Arial"/>
          <w:sz w:val="19"/>
          <w:szCs w:val="19"/>
          <w:lang w:val="sk-SK"/>
        </w:rPr>
      </w:pPr>
    </w:p>
    <w:p w14:paraId="141A9E6A" w14:textId="61B2D6E5" w:rsidR="00322F43" w:rsidRDefault="00AB39BA" w:rsidP="007F7349">
      <w:pPr>
        <w:spacing w:before="120" w:after="120" w:line="288" w:lineRule="auto"/>
        <w:jc w:val="both"/>
        <w:rPr>
          <w:rFonts w:ascii="Arial" w:hAnsi="Arial" w:cs="Arial"/>
          <w:sz w:val="19"/>
          <w:szCs w:val="19"/>
          <w:lang w:val="sk-SK"/>
        </w:rPr>
      </w:pPr>
      <w:r w:rsidRPr="000E5614">
        <w:rPr>
          <w:rFonts w:ascii="Arial" w:hAnsi="Arial" w:cs="Arial"/>
          <w:sz w:val="19"/>
          <w:szCs w:val="19"/>
          <w:lang w:val="sk-SK"/>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lang w:val="sk-SK"/>
        </w:rPr>
        <w:t>.</w:t>
      </w:r>
    </w:p>
    <w:p w14:paraId="0DB13109" w14:textId="77777777" w:rsidR="00AB39BA" w:rsidRPr="0014645C" w:rsidRDefault="00AB39BA" w:rsidP="007F7349">
      <w:pPr>
        <w:spacing w:before="120" w:after="120" w:line="288" w:lineRule="auto"/>
        <w:jc w:val="both"/>
        <w:rPr>
          <w:rFonts w:ascii="Arial" w:hAnsi="Arial" w:cs="Arial"/>
          <w:sz w:val="19"/>
          <w:szCs w:val="19"/>
          <w:lang w:val="sk-SK"/>
        </w:rPr>
      </w:pPr>
    </w:p>
    <w:p w14:paraId="15B0CC81" w14:textId="4C3E4B0A" w:rsidR="002B3DE0" w:rsidRPr="0014645C" w:rsidRDefault="001F1018" w:rsidP="00F344DC">
      <w:pPr>
        <w:pStyle w:val="Nadpis3"/>
        <w:spacing w:after="240" w:line="300" w:lineRule="auto"/>
        <w:ind w:left="720"/>
        <w:rPr>
          <w:b/>
          <w:color w:val="3C8A2E" w:themeColor="accent5"/>
          <w:sz w:val="24"/>
          <w:szCs w:val="24"/>
          <w:lang w:val="sk-SK"/>
        </w:rPr>
      </w:pPr>
      <w:bookmarkStart w:id="166" w:name="_Toc410400245"/>
      <w:bookmarkStart w:id="167" w:name="_Toc417132493"/>
      <w:bookmarkStart w:id="168" w:name="_Toc417648890"/>
      <w:bookmarkStart w:id="169" w:name="_Toc440354982"/>
      <w:bookmarkStart w:id="170" w:name="_Toc440375313"/>
      <w:bookmarkStart w:id="171" w:name="_Toc458432901"/>
      <w:bookmarkStart w:id="172" w:name="_Toc458515653"/>
      <w:r w:rsidRPr="0014645C">
        <w:rPr>
          <w:b/>
          <w:color w:val="3C8A2E" w:themeColor="accent5"/>
          <w:sz w:val="24"/>
          <w:szCs w:val="24"/>
          <w:lang w:val="sk-SK"/>
        </w:rPr>
        <w:t>2.4.6</w:t>
      </w:r>
      <w:r w:rsidR="0009154D" w:rsidRPr="0014645C">
        <w:rPr>
          <w:b/>
          <w:color w:val="3C8A2E" w:themeColor="accent5"/>
          <w:sz w:val="24"/>
          <w:szCs w:val="24"/>
          <w:lang w:val="sk-SK"/>
        </w:rPr>
        <w:tab/>
      </w:r>
      <w:r w:rsidR="002B3DE0" w:rsidRPr="0014645C">
        <w:rPr>
          <w:b/>
          <w:color w:val="3C8A2E" w:themeColor="accent5"/>
          <w:sz w:val="24"/>
          <w:szCs w:val="24"/>
          <w:lang w:val="sk-SK"/>
        </w:rPr>
        <w:t>Krížové financovanie</w:t>
      </w:r>
      <w:bookmarkEnd w:id="166"/>
      <w:bookmarkEnd w:id="167"/>
      <w:bookmarkEnd w:id="168"/>
      <w:bookmarkEnd w:id="169"/>
      <w:bookmarkEnd w:id="170"/>
      <w:bookmarkEnd w:id="171"/>
      <w:bookmarkEnd w:id="172"/>
    </w:p>
    <w:p w14:paraId="15B0CC82" w14:textId="1373CB1E" w:rsidR="002B3DE0" w:rsidRPr="0014645C" w:rsidRDefault="002B3DE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lang w:val="sk-SK"/>
        </w:rPr>
        <w:t xml:space="preserve">uspokojivé </w:t>
      </w:r>
      <w:r w:rsidRPr="0014645C">
        <w:rPr>
          <w:rFonts w:ascii="Arial" w:hAnsi="Arial" w:cs="Arial"/>
          <w:sz w:val="19"/>
          <w:szCs w:val="19"/>
          <w:lang w:val="sk-SK"/>
        </w:rPr>
        <w:t xml:space="preserve">vykonávanie projektu a sú s ním priamo spojené. </w:t>
      </w:r>
    </w:p>
    <w:p w14:paraId="73843581" w14:textId="5C43EF5A"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1EEFBB7E" w14:textId="77777777" w:rsidR="00E54152" w:rsidRPr="0014645C" w:rsidRDefault="002C180D"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Krížové financovanie v rámci nepriamych výdavkov sa neuplatňuje, t. j. je neoprávnené, nakoľko nepriame výdavky majú charakter bežných výdavkov.</w:t>
      </w:r>
      <w:r w:rsidR="00E54152" w:rsidRPr="0014645C">
        <w:rPr>
          <w:rFonts w:ascii="Arial" w:hAnsi="Arial" w:cs="Arial"/>
          <w:sz w:val="19"/>
          <w:szCs w:val="19"/>
          <w:lang w:val="sk-SK"/>
        </w:rPr>
        <w:t xml:space="preserve"> </w:t>
      </w:r>
    </w:p>
    <w:p w14:paraId="15B0CC84" w14:textId="4593C633" w:rsidR="00C85E20" w:rsidRPr="0014645C" w:rsidRDefault="002B3DE0" w:rsidP="000D145D">
      <w:pPr>
        <w:spacing w:before="120" w:after="120" w:line="288" w:lineRule="auto"/>
        <w:jc w:val="both"/>
        <w:rPr>
          <w:rFonts w:ascii="Arial" w:hAnsi="Arial" w:cs="Arial"/>
          <w:sz w:val="19"/>
          <w:szCs w:val="19"/>
          <w:lang w:val="sk-SK"/>
        </w:rPr>
      </w:pPr>
      <w:r w:rsidRPr="0014645C">
        <w:rPr>
          <w:rFonts w:ascii="Arial" w:hAnsi="Arial" w:cs="Arial"/>
          <w:sz w:val="19"/>
          <w:szCs w:val="19"/>
          <w:lang w:val="sk-SK"/>
        </w:rPr>
        <w:t>Aktivity spolufinancované krížovým financovaním musia byť v súlade so štátnou pomocou/pomocou de minimis, pretože štátna pomoc/pomoc de minimis je nadradeným princípom nad oprávnenosť</w:t>
      </w:r>
      <w:r w:rsidR="00FB3526" w:rsidRPr="0014645C">
        <w:rPr>
          <w:rFonts w:ascii="Arial" w:hAnsi="Arial" w:cs="Arial"/>
          <w:sz w:val="19"/>
          <w:szCs w:val="19"/>
          <w:lang w:val="sk-SK"/>
        </w:rPr>
        <w:t>ou</w:t>
      </w:r>
      <w:r w:rsidRPr="0014645C">
        <w:rPr>
          <w:rFonts w:ascii="Arial" w:hAnsi="Arial" w:cs="Arial"/>
          <w:sz w:val="19"/>
          <w:szCs w:val="19"/>
          <w:lang w:val="sk-SK"/>
        </w:rPr>
        <w:t xml:space="preserve"> výdavkov. </w:t>
      </w:r>
    </w:p>
    <w:p w14:paraId="15B0CC85" w14:textId="0F9B91CF"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Špecifické ustanovenia týkajúce sa krížového financovania budú definované v jednotlivých vyzvaniach/výzvach na predkladanie ŽoNFP, ak to bude pre dané vyzvanie/výzvu relevantné.</w:t>
      </w:r>
      <w:r w:rsidR="00023EDC" w:rsidRPr="0014645C">
        <w:rPr>
          <w:rFonts w:ascii="Arial" w:hAnsi="Arial" w:cs="Arial"/>
          <w:sz w:val="19"/>
          <w:szCs w:val="19"/>
          <w:lang w:val="sk-SK"/>
        </w:rPr>
        <w:t xml:space="preserve"> Tento spôsob financovania bude uplatnený iba v tých prípadoch, keď pre úspešné dosiahnutie cieľov projektu </w:t>
      </w:r>
      <w:r w:rsidR="00023EDC" w:rsidRPr="0014645C">
        <w:rPr>
          <w:rFonts w:ascii="Arial" w:hAnsi="Arial" w:cs="Arial"/>
          <w:sz w:val="19"/>
          <w:szCs w:val="19"/>
          <w:lang w:val="sk-SK"/>
        </w:rPr>
        <w:lastRenderedPageBreak/>
        <w:t>je krížové financovanie nevyhnutné a to iba pri takých oprávnených aktivitách, ktoré s daným projektom súvisia</w:t>
      </w:r>
      <w:r w:rsidR="00062191" w:rsidRPr="0014645C">
        <w:rPr>
          <w:rFonts w:ascii="Arial" w:hAnsi="Arial" w:cs="Arial"/>
          <w:sz w:val="19"/>
          <w:szCs w:val="19"/>
          <w:lang w:val="sk-SK"/>
        </w:rPr>
        <w:t>.</w:t>
      </w:r>
    </w:p>
    <w:p w14:paraId="4E8DA470" w14:textId="77777777" w:rsidR="00F344DC" w:rsidRPr="0014645C" w:rsidRDefault="00F344DC" w:rsidP="007F7349">
      <w:pPr>
        <w:pStyle w:val="Nadpis2"/>
        <w:spacing w:line="288" w:lineRule="auto"/>
        <w:rPr>
          <w:b/>
          <w:lang w:val="sk-SK"/>
        </w:rPr>
      </w:pPr>
      <w:bookmarkStart w:id="173" w:name="_Toc410400250"/>
      <w:bookmarkStart w:id="174" w:name="_Toc417132494"/>
      <w:bookmarkStart w:id="175" w:name="_Toc417648891"/>
      <w:bookmarkStart w:id="176" w:name="_Toc440354983"/>
      <w:bookmarkStart w:id="177" w:name="_Toc440375314"/>
      <w:bookmarkStart w:id="178" w:name="_Toc458432902"/>
      <w:bookmarkStart w:id="179" w:name="_Toc458515654"/>
    </w:p>
    <w:p w14:paraId="15B0CC86" w14:textId="0CD18E49" w:rsidR="00F3344B" w:rsidRPr="0014645C" w:rsidRDefault="001F1018" w:rsidP="0008366A">
      <w:pPr>
        <w:pStyle w:val="Nadpis2"/>
        <w:spacing w:before="240" w:after="160" w:line="480" w:lineRule="auto"/>
        <w:rPr>
          <w:b/>
          <w:lang w:val="sk-SK"/>
        </w:rPr>
      </w:pPr>
      <w:r w:rsidRPr="0014645C">
        <w:rPr>
          <w:b/>
          <w:lang w:val="sk-SK"/>
        </w:rPr>
        <w:t>2.5</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cieľov</w:t>
      </w:r>
      <w:r w:rsidR="00387FBA" w:rsidRPr="0014645C">
        <w:rPr>
          <w:b/>
          <w:lang w:val="sk-SK"/>
        </w:rPr>
        <w:t xml:space="preserve">ej </w:t>
      </w:r>
      <w:r w:rsidR="003464C7" w:rsidRPr="0014645C">
        <w:rPr>
          <w:b/>
          <w:lang w:val="sk-SK"/>
        </w:rPr>
        <w:t>skupiny</w:t>
      </w:r>
      <w:bookmarkEnd w:id="173"/>
      <w:bookmarkEnd w:id="174"/>
      <w:bookmarkEnd w:id="175"/>
      <w:bookmarkEnd w:id="176"/>
      <w:bookmarkEnd w:id="177"/>
      <w:bookmarkEnd w:id="178"/>
      <w:bookmarkEnd w:id="179"/>
    </w:p>
    <w:p w14:paraId="15B0CC87" w14:textId="0546D383" w:rsidR="0097090B"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musí pri príprave </w:t>
      </w:r>
      <w:r w:rsidR="003718E4" w:rsidRPr="0014645C">
        <w:rPr>
          <w:rFonts w:ascii="Arial" w:hAnsi="Arial" w:cs="Arial"/>
          <w:sz w:val="19"/>
          <w:szCs w:val="19"/>
          <w:lang w:val="sk-SK"/>
        </w:rPr>
        <w:t>Ž</w:t>
      </w:r>
      <w:r w:rsidRPr="0014645C">
        <w:rPr>
          <w:rFonts w:ascii="Arial" w:hAnsi="Arial" w:cs="Arial"/>
          <w:sz w:val="19"/>
          <w:szCs w:val="19"/>
          <w:lang w:val="sk-SK"/>
        </w:rPr>
        <w:t xml:space="preserve">oNFP (vrátane </w:t>
      </w:r>
      <w:r w:rsidR="00A65DCA" w:rsidRPr="0014645C">
        <w:rPr>
          <w:rFonts w:ascii="Arial" w:hAnsi="Arial" w:cs="Arial"/>
          <w:sz w:val="19"/>
          <w:szCs w:val="19"/>
          <w:lang w:val="sk-SK"/>
        </w:rPr>
        <w:t>O</w:t>
      </w:r>
      <w:r w:rsidRPr="0014645C">
        <w:rPr>
          <w:rFonts w:ascii="Arial" w:hAnsi="Arial" w:cs="Arial"/>
          <w:sz w:val="19"/>
          <w:szCs w:val="19"/>
          <w:lang w:val="sk-SK"/>
        </w:rPr>
        <w:t xml:space="preserve">pisu projektu) vychádzať presne z tých cieľových skupín, ktoré sú uvedené </w:t>
      </w:r>
      <w:r w:rsidR="002B3DE0" w:rsidRPr="0014645C">
        <w:rPr>
          <w:rFonts w:ascii="Arial" w:hAnsi="Arial" w:cs="Arial"/>
          <w:sz w:val="19"/>
          <w:szCs w:val="19"/>
          <w:lang w:val="sk-SK"/>
        </w:rPr>
        <w:t>v</w:t>
      </w:r>
      <w:r w:rsidR="0048469D"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 xml:space="preserve">výzve na predkladanie </w:t>
      </w:r>
      <w:r w:rsidR="007F5404" w:rsidRPr="0014645C">
        <w:rPr>
          <w:rFonts w:ascii="Arial" w:hAnsi="Arial" w:cs="Arial"/>
          <w:sz w:val="19"/>
          <w:szCs w:val="19"/>
          <w:lang w:val="sk-SK"/>
        </w:rPr>
        <w:t>Ž</w:t>
      </w:r>
      <w:r w:rsidRPr="0014645C">
        <w:rPr>
          <w:rFonts w:ascii="Arial" w:hAnsi="Arial" w:cs="Arial"/>
          <w:sz w:val="19"/>
          <w:szCs w:val="19"/>
          <w:lang w:val="sk-SK"/>
        </w:rPr>
        <w:t>oNFP</w:t>
      </w:r>
      <w:r w:rsidR="00F43C63" w:rsidRPr="0014645C">
        <w:rPr>
          <w:rStyle w:val="Odkaznapoznmkupodiarou"/>
          <w:rFonts w:cs="Arial"/>
          <w:szCs w:val="19"/>
          <w:lang w:val="sk-SK"/>
        </w:rPr>
        <w:footnoteReference w:id="17"/>
      </w:r>
      <w:r w:rsidRPr="0014645C">
        <w:rPr>
          <w:rFonts w:ascii="Arial" w:hAnsi="Arial" w:cs="Arial"/>
          <w:sz w:val="19"/>
          <w:szCs w:val="19"/>
          <w:lang w:val="sk-SK"/>
        </w:rPr>
        <w:t xml:space="preserve">. </w:t>
      </w:r>
    </w:p>
    <w:p w14:paraId="70301434" w14:textId="3A34A308" w:rsidR="006B4F24" w:rsidRPr="0014645C" w:rsidRDefault="006B4F24"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cieľovej skupiny/užívateľa je </w:t>
      </w:r>
      <w:r w:rsidR="00F37433" w:rsidRPr="0014645C">
        <w:rPr>
          <w:rFonts w:ascii="Arial" w:hAnsi="Arial" w:cs="Arial"/>
          <w:sz w:val="19"/>
          <w:szCs w:val="19"/>
          <w:lang w:val="sk-SK"/>
        </w:rPr>
        <w:t xml:space="preserve">žiadateľom deklarovaná </w:t>
      </w:r>
      <w:r w:rsidRPr="0014645C">
        <w:rPr>
          <w:rFonts w:ascii="Arial" w:hAnsi="Arial" w:cs="Arial"/>
          <w:sz w:val="19"/>
          <w:szCs w:val="19"/>
          <w:lang w:val="sk-SK"/>
        </w:rPr>
        <w:t>údaj</w:t>
      </w:r>
      <w:r w:rsidR="00F37433" w:rsidRPr="0014645C">
        <w:rPr>
          <w:rFonts w:ascii="Arial" w:hAnsi="Arial" w:cs="Arial"/>
          <w:sz w:val="19"/>
          <w:szCs w:val="19"/>
          <w:lang w:val="sk-SK"/>
        </w:rPr>
        <w:t>mi poskytnutými</w:t>
      </w:r>
      <w:r w:rsidRPr="0014645C">
        <w:rPr>
          <w:rFonts w:ascii="Arial" w:hAnsi="Arial" w:cs="Arial"/>
          <w:sz w:val="19"/>
          <w:szCs w:val="19"/>
          <w:lang w:val="sk-SK"/>
        </w:rPr>
        <w:t xml:space="preserve"> v rámci formuláru ŽoNFP a Opisu projektu</w:t>
      </w:r>
      <w:r w:rsidR="00E94139" w:rsidRPr="0014645C">
        <w:rPr>
          <w:rFonts w:ascii="Arial" w:hAnsi="Arial" w:cs="Arial"/>
          <w:sz w:val="19"/>
          <w:szCs w:val="19"/>
          <w:lang w:val="sk-SK"/>
        </w:rPr>
        <w:t>.</w:t>
      </w:r>
      <w:r w:rsidRPr="0014645C">
        <w:rPr>
          <w:rFonts w:ascii="Arial" w:hAnsi="Arial" w:cs="Arial"/>
          <w:sz w:val="19"/>
          <w:szCs w:val="19"/>
          <w:lang w:val="sk-SK"/>
        </w:rPr>
        <w:t xml:space="preserve"> Na preukázanie splnenia podmienky poskytnutia príspevku vo vzťahu k cieľovej skupine/užívateľom môže RO pre OP EVS požadovať predloženie osobitného dokladu ako povinnej prílohy ŽoNFP.</w:t>
      </w:r>
    </w:p>
    <w:p w14:paraId="15B0CC88" w14:textId="58315AEE" w:rsidR="009D1AED" w:rsidRPr="0014645C" w:rsidRDefault="009D1AED"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o NFP uvedie cieľovú skupinu tak, že ju nie je možné presne zaradiť do cieľových skupín, uvedených </w:t>
      </w:r>
      <w:r w:rsidR="002B3DE0" w:rsidRPr="0014645C">
        <w:rPr>
          <w:rFonts w:ascii="Arial" w:hAnsi="Arial" w:cs="Arial"/>
          <w:sz w:val="19"/>
          <w:szCs w:val="19"/>
          <w:lang w:val="sk-SK"/>
        </w:rPr>
        <w:t>v</w:t>
      </w:r>
      <w:r w:rsidR="007813E7" w:rsidRPr="0014645C">
        <w:rPr>
          <w:rFonts w:ascii="Arial" w:hAnsi="Arial" w:cs="Arial"/>
          <w:sz w:val="19"/>
          <w:szCs w:val="19"/>
          <w:lang w:val="sk-SK"/>
        </w:rPr>
        <w:t>o</w:t>
      </w:r>
      <w:r w:rsidR="002B3DE0" w:rsidRPr="0014645C">
        <w:rPr>
          <w:rFonts w:ascii="Arial" w:hAnsi="Arial" w:cs="Arial"/>
          <w:sz w:val="19"/>
          <w:szCs w:val="19"/>
          <w:lang w:val="sk-SK"/>
        </w:rPr>
        <w:t xml:space="preserve"> vyzvaní/</w:t>
      </w:r>
      <w:r w:rsidRPr="0014645C">
        <w:rPr>
          <w:rFonts w:ascii="Arial" w:hAnsi="Arial" w:cs="Arial"/>
          <w:sz w:val="19"/>
          <w:szCs w:val="19"/>
          <w:lang w:val="sk-SK"/>
        </w:rPr>
        <w:t>výzve</w:t>
      </w:r>
      <w:r w:rsidR="002B3DE0" w:rsidRPr="0014645C">
        <w:rPr>
          <w:rFonts w:ascii="Arial" w:hAnsi="Arial" w:cs="Arial"/>
          <w:sz w:val="19"/>
          <w:szCs w:val="19"/>
          <w:lang w:val="sk-SK"/>
        </w:rPr>
        <w:t>,</w:t>
      </w:r>
      <w:r w:rsidRPr="0014645C">
        <w:rPr>
          <w:rFonts w:ascii="Arial" w:hAnsi="Arial" w:cs="Arial"/>
          <w:sz w:val="19"/>
          <w:szCs w:val="19"/>
          <w:lang w:val="sk-SK"/>
        </w:rPr>
        <w:t xml:space="preserve"> takáto cieľová skupina bude považovaná za neoprávnenú</w:t>
      </w:r>
      <w:r w:rsidR="00E94139" w:rsidRPr="0014645C">
        <w:rPr>
          <w:rFonts w:ascii="Arial" w:hAnsi="Arial" w:cs="Arial"/>
          <w:sz w:val="19"/>
          <w:szCs w:val="19"/>
          <w:lang w:val="sk-SK"/>
        </w:rPr>
        <w:t>, čo môže byť vyhodnotené ako nesplnenie podmienok</w:t>
      </w:r>
      <w:r w:rsidR="00FB3526" w:rsidRPr="0014645C">
        <w:rPr>
          <w:rFonts w:ascii="Arial" w:hAnsi="Arial" w:cs="Arial"/>
          <w:sz w:val="19"/>
          <w:szCs w:val="19"/>
          <w:lang w:val="sk-SK"/>
        </w:rPr>
        <w:t xml:space="preserve"> </w:t>
      </w:r>
      <w:r w:rsidR="00E94139" w:rsidRPr="0014645C">
        <w:rPr>
          <w:rFonts w:ascii="Arial" w:hAnsi="Arial" w:cs="Arial"/>
          <w:sz w:val="19"/>
          <w:szCs w:val="19"/>
          <w:lang w:val="sk-SK"/>
        </w:rPr>
        <w:t>poskytnutia príspevku v kategórii oprávnenosti cieľovej skupiny.</w:t>
      </w:r>
    </w:p>
    <w:p w14:paraId="15B0CC8B" w14:textId="5E4C3D37" w:rsidR="003464C7" w:rsidRPr="0014645C" w:rsidRDefault="001F1018" w:rsidP="0008366A">
      <w:pPr>
        <w:pStyle w:val="Nadpis2"/>
        <w:spacing w:before="240" w:after="160" w:line="480" w:lineRule="auto"/>
        <w:rPr>
          <w:b/>
          <w:lang w:val="sk-SK"/>
        </w:rPr>
      </w:pPr>
      <w:bookmarkStart w:id="180" w:name="_Toc410400251"/>
      <w:bookmarkStart w:id="181" w:name="_Toc417132495"/>
      <w:bookmarkStart w:id="182" w:name="_Toc417648892"/>
      <w:bookmarkStart w:id="183" w:name="_Toc440354984"/>
      <w:bookmarkStart w:id="184" w:name="_Toc440375315"/>
      <w:bookmarkStart w:id="185" w:name="_Toc458432903"/>
      <w:bookmarkStart w:id="186" w:name="_Toc458515655"/>
      <w:r w:rsidRPr="0014645C">
        <w:rPr>
          <w:b/>
          <w:lang w:val="sk-SK"/>
        </w:rPr>
        <w:t>2.6</w:t>
      </w:r>
      <w:r w:rsidR="007708E2" w:rsidRPr="0014645C">
        <w:rPr>
          <w:b/>
          <w:lang w:val="sk-SK"/>
        </w:rPr>
        <w:tab/>
      </w:r>
      <w:r w:rsidR="003464C7" w:rsidRPr="0014645C">
        <w:rPr>
          <w:b/>
          <w:lang w:val="sk-SK"/>
        </w:rPr>
        <w:t>Oprávnen</w:t>
      </w:r>
      <w:r w:rsidR="00387FBA" w:rsidRPr="0014645C">
        <w:rPr>
          <w:b/>
          <w:lang w:val="sk-SK"/>
        </w:rPr>
        <w:t xml:space="preserve">osť </w:t>
      </w:r>
      <w:r w:rsidR="003464C7" w:rsidRPr="0014645C">
        <w:rPr>
          <w:b/>
          <w:lang w:val="sk-SK"/>
        </w:rPr>
        <w:t>miest</w:t>
      </w:r>
      <w:r w:rsidR="00387FBA" w:rsidRPr="0014645C">
        <w:rPr>
          <w:b/>
          <w:lang w:val="sk-SK"/>
        </w:rPr>
        <w:t>a</w:t>
      </w:r>
      <w:r w:rsidR="003464C7" w:rsidRPr="0014645C">
        <w:rPr>
          <w:b/>
          <w:lang w:val="sk-SK"/>
        </w:rPr>
        <w:t xml:space="preserve"> realizácie projektu</w:t>
      </w:r>
      <w:bookmarkEnd w:id="180"/>
      <w:bookmarkEnd w:id="181"/>
      <w:bookmarkEnd w:id="182"/>
      <w:bookmarkEnd w:id="183"/>
      <w:bookmarkEnd w:id="184"/>
      <w:bookmarkEnd w:id="185"/>
      <w:bookmarkEnd w:id="186"/>
    </w:p>
    <w:p w14:paraId="5981A1C3" w14:textId="26A8DA63" w:rsidR="00362FF6" w:rsidRPr="0014645C" w:rsidRDefault="00C85E20" w:rsidP="00362FF6">
      <w:pPr>
        <w:spacing w:before="240" w:after="240"/>
        <w:jc w:val="both"/>
        <w:rPr>
          <w:rFonts w:ascii="Arial" w:hAnsi="Arial" w:cs="Arial"/>
          <w:sz w:val="19"/>
          <w:szCs w:val="19"/>
          <w:lang w:val="sk-SK"/>
        </w:rPr>
      </w:pPr>
      <w:r w:rsidRPr="0014645C">
        <w:rPr>
          <w:rFonts w:ascii="Arial" w:hAnsi="Arial" w:cs="Arial"/>
          <w:sz w:val="19"/>
          <w:szCs w:val="19"/>
          <w:lang w:val="sk-SK"/>
        </w:rPr>
        <w:t>Oprávnenosť miesta realizácie projektu je stanovená v</w:t>
      </w:r>
      <w:r w:rsidR="000301D7" w:rsidRPr="0014645C">
        <w:rPr>
          <w:rFonts w:ascii="Arial" w:hAnsi="Arial" w:cs="Arial"/>
          <w:sz w:val="19"/>
          <w:szCs w:val="19"/>
          <w:lang w:val="sk-SK"/>
        </w:rPr>
        <w:t>o</w:t>
      </w:r>
      <w:r w:rsidRPr="0014645C">
        <w:rPr>
          <w:rFonts w:ascii="Arial" w:hAnsi="Arial" w:cs="Arial"/>
          <w:sz w:val="19"/>
          <w:szCs w:val="19"/>
          <w:lang w:val="sk-SK"/>
        </w:rPr>
        <w:t xml:space="preserve"> vyzvaní/výzve na predkladanie ŽoNFP</w:t>
      </w:r>
      <w:r w:rsidR="00362FF6" w:rsidRPr="0014645C">
        <w:rPr>
          <w:rFonts w:ascii="Arial" w:hAnsi="Arial" w:cs="Arial"/>
          <w:sz w:val="19"/>
          <w:szCs w:val="19"/>
          <w:lang w:val="sk-SK"/>
        </w:rPr>
        <w:t xml:space="preserve"> v súlade s podmienkami OP EVS a platnou legislatívou EÚ a SR.</w:t>
      </w:r>
    </w:p>
    <w:p w14:paraId="0B7CAEED" w14:textId="2DD557C0" w:rsidR="00551D65" w:rsidRPr="0014645C" w:rsidRDefault="00F37433" w:rsidP="00F37433">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Oprávnenosť miesta realizácie projektu je žiadateľom deklarovaná údajmi poskytnutými v rámci formuláru ŽoNFP </w:t>
      </w:r>
      <w:r w:rsidR="00117FD5" w:rsidRPr="0014645C">
        <w:rPr>
          <w:rFonts w:ascii="Arial" w:hAnsi="Arial" w:cs="Arial"/>
          <w:sz w:val="19"/>
          <w:szCs w:val="19"/>
          <w:lang w:val="sk-SK"/>
        </w:rPr>
        <w:t>(</w:t>
      </w:r>
      <w:r w:rsidRPr="0014645C">
        <w:rPr>
          <w:rFonts w:ascii="Arial" w:hAnsi="Arial" w:cs="Arial"/>
          <w:sz w:val="19"/>
          <w:szCs w:val="19"/>
          <w:lang w:val="sk-SK"/>
        </w:rPr>
        <w:t>aj v nadväznosti na údaje o cieľovej skupine</w:t>
      </w:r>
      <w:r w:rsidR="00117FD5" w:rsidRPr="0014645C">
        <w:rPr>
          <w:rFonts w:ascii="Arial" w:hAnsi="Arial" w:cs="Arial"/>
          <w:sz w:val="19"/>
          <w:szCs w:val="19"/>
          <w:lang w:val="sk-SK"/>
        </w:rPr>
        <w:t>)</w:t>
      </w:r>
      <w:r w:rsidRPr="0014645C">
        <w:rPr>
          <w:rFonts w:ascii="Arial" w:hAnsi="Arial" w:cs="Arial"/>
          <w:sz w:val="19"/>
          <w:szCs w:val="19"/>
          <w:lang w:val="sk-SK"/>
        </w:rPr>
        <w:t xml:space="preserve"> a tiež údajmi v Opise projektu. Na preukázanie splnenia podmienky poskytnutia príspevku vo vzťahu k miestu realizácie  môže RO pre OP EVS požadovať predloženie osobitného dokladu ako povinnej prílohy ŽoNFP.</w:t>
      </w:r>
    </w:p>
    <w:p w14:paraId="3F84DADF" w14:textId="77777777" w:rsidR="00551D65" w:rsidRPr="0014645C" w:rsidRDefault="00551D65" w:rsidP="0008366A">
      <w:pPr>
        <w:pStyle w:val="Nadpis2"/>
        <w:spacing w:before="240" w:after="160" w:line="480" w:lineRule="auto"/>
        <w:rPr>
          <w:b/>
          <w:lang w:val="sk-SK"/>
        </w:rPr>
      </w:pPr>
      <w:bookmarkStart w:id="187" w:name="_Toc458515656"/>
      <w:bookmarkStart w:id="188" w:name="_Toc417648893"/>
      <w:bookmarkStart w:id="189" w:name="_Toc440354985"/>
      <w:bookmarkStart w:id="190" w:name="_Toc440375316"/>
      <w:bookmarkStart w:id="191" w:name="_Toc458432904"/>
      <w:bookmarkStart w:id="192" w:name="_Toc410400252"/>
      <w:bookmarkStart w:id="193" w:name="_Toc417132496"/>
      <w:r w:rsidRPr="0014645C">
        <w:rPr>
          <w:b/>
          <w:lang w:val="sk-SK"/>
        </w:rPr>
        <w:t>2.7</w:t>
      </w:r>
      <w:r w:rsidRPr="0014645C">
        <w:rPr>
          <w:b/>
          <w:lang w:val="sk-SK"/>
        </w:rPr>
        <w:tab/>
        <w:t>Kritériá pre výber projektov</w:t>
      </w:r>
      <w:bookmarkEnd w:id="187"/>
    </w:p>
    <w:p w14:paraId="677D3B54" w14:textId="66CACF79" w:rsidR="00E40E44" w:rsidRPr="0014645C" w:rsidRDefault="00E40E44" w:rsidP="005E404C">
      <w:pPr>
        <w:jc w:val="both"/>
        <w:rPr>
          <w:rFonts w:ascii="Arial" w:hAnsi="Arial" w:cs="Arial"/>
          <w:sz w:val="19"/>
          <w:szCs w:val="19"/>
          <w:lang w:val="sk-SK"/>
        </w:rPr>
      </w:pPr>
      <w:bookmarkStart w:id="194" w:name="_Toc440354986"/>
      <w:bookmarkStart w:id="195" w:name="_Toc440375317"/>
      <w:bookmarkEnd w:id="188"/>
      <w:bookmarkEnd w:id="189"/>
      <w:bookmarkEnd w:id="190"/>
      <w:bookmarkEnd w:id="191"/>
      <w:r w:rsidRPr="0014645C">
        <w:rPr>
          <w:rFonts w:ascii="Arial" w:hAnsi="Arial" w:cs="Arial"/>
          <w:sz w:val="19"/>
          <w:szCs w:val="19"/>
          <w:lang w:val="sk-SK"/>
        </w:rPr>
        <w:t>Kritériá pre výber projektov  sa nachádzajú na webovom sídle</w:t>
      </w:r>
      <w:r w:rsidR="00505567" w:rsidRPr="0014645C">
        <w:rPr>
          <w:rFonts w:ascii="Arial" w:hAnsi="Arial" w:cs="Arial"/>
          <w:sz w:val="19"/>
          <w:szCs w:val="19"/>
          <w:lang w:val="sk-SK"/>
        </w:rPr>
        <w:t xml:space="preserve"> </w:t>
      </w:r>
      <w:hyperlink r:id="rId20" w:history="1">
        <w:r w:rsidR="00F237B9" w:rsidRPr="0014645C">
          <w:rPr>
            <w:rStyle w:val="Hypertextovprepojenie"/>
            <w:rFonts w:eastAsia="Times New Roman" w:cs="Arial"/>
            <w:szCs w:val="19"/>
            <w:lang w:val="sk-SK" w:eastAsia="sk-SK"/>
          </w:rPr>
          <w:t>http://www.minv.sk/?monitorovanie-a-hodnotenie</w:t>
        </w:r>
      </w:hyperlink>
      <w:r w:rsidR="00586DBE">
        <w:rPr>
          <w:rStyle w:val="Hypertextovprepojenie"/>
          <w:rFonts w:eastAsia="Times New Roman" w:cs="Arial"/>
          <w:szCs w:val="19"/>
          <w:lang w:val="sk-SK" w:eastAsia="sk-SK"/>
        </w:rPr>
        <w:t xml:space="preserve">, resp. </w:t>
      </w:r>
      <w:r w:rsidR="00586DBE" w:rsidRPr="00586DBE">
        <w:rPr>
          <w:rStyle w:val="Hypertextovprepojenie"/>
          <w:rFonts w:eastAsia="Times New Roman" w:cs="Arial"/>
          <w:szCs w:val="19"/>
          <w:lang w:val="sk-SK" w:eastAsia="sk-SK"/>
        </w:rPr>
        <w:t>http://www.reformuj.sk/monitorovanie/hodnotenie/</w:t>
      </w:r>
      <w:r w:rsidRPr="0014645C">
        <w:rPr>
          <w:rFonts w:ascii="Arial" w:hAnsi="Arial" w:cs="Arial"/>
          <w:sz w:val="19"/>
          <w:szCs w:val="19"/>
          <w:lang w:val="sk-SK"/>
        </w:rPr>
        <w:t>.</w:t>
      </w:r>
      <w:bookmarkEnd w:id="194"/>
      <w:bookmarkEnd w:id="195"/>
    </w:p>
    <w:p w14:paraId="0FFFBA58" w14:textId="0C496DD4" w:rsidR="00AA0C4C" w:rsidRPr="0014645C" w:rsidRDefault="001F1018" w:rsidP="0008366A">
      <w:pPr>
        <w:pStyle w:val="Nadpis2"/>
        <w:spacing w:before="240" w:after="160" w:line="480" w:lineRule="auto"/>
        <w:rPr>
          <w:b/>
          <w:lang w:val="sk-SK"/>
        </w:rPr>
      </w:pPr>
      <w:bookmarkStart w:id="196" w:name="_Toc440354987"/>
      <w:bookmarkStart w:id="197" w:name="_Toc440375318"/>
      <w:bookmarkStart w:id="198" w:name="_Toc458432905"/>
      <w:bookmarkStart w:id="199" w:name="_Toc458515657"/>
      <w:r w:rsidRPr="0014645C">
        <w:rPr>
          <w:b/>
          <w:lang w:val="sk-SK"/>
        </w:rPr>
        <w:t>2.8</w:t>
      </w:r>
      <w:r w:rsidR="007708E2" w:rsidRPr="0014645C">
        <w:rPr>
          <w:b/>
          <w:lang w:val="sk-SK"/>
        </w:rPr>
        <w:tab/>
      </w:r>
      <w:r w:rsidR="00E40E44" w:rsidRPr="0014645C">
        <w:rPr>
          <w:b/>
          <w:lang w:val="sk-SK"/>
        </w:rPr>
        <w:t>Spôsob financovania projektu</w:t>
      </w:r>
      <w:bookmarkEnd w:id="196"/>
      <w:bookmarkEnd w:id="197"/>
      <w:bookmarkEnd w:id="198"/>
      <w:bookmarkEnd w:id="199"/>
    </w:p>
    <w:p w14:paraId="1535D55C" w14:textId="73D71A99"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Príspevok je poskytovaný formou NFP. Spôsob financovania projektu sa uskutočňuje v zmysle platného SR EŠIF a SFR systémom predfinancovania, systémom refundácie, systémom zálohových platieb alebo kombináciou </w:t>
      </w:r>
      <w:r w:rsidR="00DB4083" w:rsidRPr="0014645C">
        <w:rPr>
          <w:rFonts w:ascii="Arial" w:hAnsi="Arial" w:cs="Arial"/>
          <w:color w:val="000000"/>
          <w:sz w:val="19"/>
          <w:szCs w:val="19"/>
          <w:lang w:val="sk-SK"/>
        </w:rPr>
        <w:t xml:space="preserve">týchto </w:t>
      </w:r>
      <w:r w:rsidRPr="0014645C">
        <w:rPr>
          <w:rFonts w:ascii="Arial" w:hAnsi="Arial" w:cs="Arial"/>
          <w:color w:val="000000"/>
          <w:sz w:val="19"/>
          <w:szCs w:val="19"/>
          <w:lang w:val="sk-SK"/>
        </w:rPr>
        <w:t>systém</w:t>
      </w:r>
      <w:r w:rsidR="00DB4083" w:rsidRPr="0014645C">
        <w:rPr>
          <w:rFonts w:ascii="Arial" w:hAnsi="Arial" w:cs="Arial"/>
          <w:color w:val="000000"/>
          <w:sz w:val="19"/>
          <w:szCs w:val="19"/>
          <w:lang w:val="sk-SK"/>
        </w:rPr>
        <w:t>ov</w:t>
      </w:r>
      <w:r w:rsidR="00E40E44" w:rsidRPr="0014645C">
        <w:rPr>
          <w:rFonts w:ascii="Arial" w:hAnsi="Arial" w:cs="Arial"/>
          <w:color w:val="000000"/>
          <w:sz w:val="19"/>
          <w:szCs w:val="19"/>
          <w:lang w:val="sk-SK"/>
        </w:rPr>
        <w:t>.</w:t>
      </w:r>
    </w:p>
    <w:p w14:paraId="4D46DCB3" w14:textId="77777777"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Predfinancovanie</w:t>
      </w:r>
      <w:r w:rsidRPr="0014645C">
        <w:rPr>
          <w:rFonts w:ascii="Arial" w:hAnsi="Arial" w:cs="Arial"/>
          <w:sz w:val="19"/>
          <w:szCs w:val="19"/>
          <w:lang w:val="sk-SK"/>
        </w:rPr>
        <w:t xml:space="preserve"> (týka sa iba štátnych rozpočtových organizácií) – predfinancovanie je prijímateľovi poskytované pomerne za prostriedky EÚ a štátneho rozpočtu na spolufinancovanie na uhrádzanie záväzkov </w:t>
      </w:r>
      <w:r w:rsidRPr="0014645C">
        <w:rPr>
          <w:rFonts w:ascii="Arial" w:hAnsi="Arial" w:cs="Arial"/>
          <w:sz w:val="19"/>
          <w:szCs w:val="19"/>
          <w:lang w:val="sk-SK"/>
        </w:rPr>
        <w:lastRenderedPageBreak/>
        <w:t xml:space="preserve">voči dodávateľovi/zhotoviteľovi na základe predloženia </w:t>
      </w:r>
      <w:r w:rsidRPr="0014645C">
        <w:rPr>
          <w:rFonts w:ascii="Arial" w:hAnsi="Arial" w:cs="Arial"/>
          <w:b/>
          <w:sz w:val="19"/>
          <w:szCs w:val="19"/>
          <w:lang w:val="sk-SK"/>
        </w:rPr>
        <w:t>neuhradených účtovných dokladov</w:t>
      </w:r>
      <w:r w:rsidRPr="0014645C">
        <w:rPr>
          <w:rFonts w:ascii="Arial" w:hAnsi="Arial" w:cs="Arial"/>
          <w:sz w:val="19"/>
          <w:szCs w:val="19"/>
          <w:lang w:val="sk-SK"/>
        </w:rPr>
        <w:t xml:space="preserve"> vystavených dodávateľom/zhotoviteľom, ktoré prijímateľ predloží v lehote splatnosti.</w:t>
      </w:r>
    </w:p>
    <w:p w14:paraId="7C7EF635" w14:textId="7E6E05AE"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Refundácia</w:t>
      </w:r>
      <w:r w:rsidRPr="0014645C">
        <w:rPr>
          <w:rFonts w:ascii="Arial" w:hAnsi="Arial" w:cs="Arial"/>
          <w:sz w:val="19"/>
          <w:szCs w:val="19"/>
          <w:lang w:val="sk-SK"/>
        </w:rPr>
        <w:t xml:space="preserve"> – </w:t>
      </w:r>
      <w:r w:rsidR="00960404" w:rsidRPr="0014645C">
        <w:rPr>
          <w:rFonts w:ascii="Arial" w:hAnsi="Arial" w:cs="Arial"/>
          <w:sz w:val="19"/>
          <w:szCs w:val="19"/>
          <w:lang w:val="sk-SK"/>
        </w:rPr>
        <w:t>pri systéme refun</w:t>
      </w:r>
      <w:r w:rsidR="00AB1B4F" w:rsidRPr="0014645C">
        <w:rPr>
          <w:rFonts w:ascii="Arial" w:hAnsi="Arial" w:cs="Arial"/>
          <w:sz w:val="19"/>
          <w:szCs w:val="19"/>
          <w:lang w:val="sk-SK"/>
        </w:rPr>
        <w:t>dácie sa finančné prostriedky EÚ</w:t>
      </w:r>
      <w:r w:rsidR="00960404" w:rsidRPr="0014645C">
        <w:rPr>
          <w:rFonts w:ascii="Arial" w:hAnsi="Arial" w:cs="Arial"/>
          <w:sz w:val="19"/>
          <w:szCs w:val="19"/>
          <w:lang w:val="sk-SK"/>
        </w:rPr>
        <w:t xml:space="preserve">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je realizovaná len do výšky súčtu pomeru prostriedkov EÚ a</w:t>
      </w:r>
      <w:r w:rsidR="000F7D67" w:rsidRPr="0014645C">
        <w:rPr>
          <w:rFonts w:ascii="Arial" w:hAnsi="Arial" w:cs="Arial"/>
          <w:sz w:val="19"/>
          <w:szCs w:val="19"/>
          <w:lang w:val="sk-SK"/>
        </w:rPr>
        <w:t> štátneho rozpočtu</w:t>
      </w:r>
      <w:r w:rsidR="00960404" w:rsidRPr="0014645C">
        <w:rPr>
          <w:rFonts w:ascii="Arial" w:hAnsi="Arial" w:cs="Arial"/>
          <w:sz w:val="19"/>
          <w:szCs w:val="19"/>
          <w:lang w:val="sk-SK"/>
        </w:rPr>
        <w:t xml:space="preserve"> na spolufinancovanie schváleného na projekt.</w:t>
      </w:r>
      <w:r w:rsidR="000F7D67" w:rsidRPr="0014645C">
        <w:rPr>
          <w:rFonts w:ascii="Arial" w:hAnsi="Arial" w:cs="Arial"/>
          <w:sz w:val="19"/>
          <w:szCs w:val="19"/>
          <w:lang w:val="sk-SK"/>
        </w:rPr>
        <w:t xml:space="preserve"> </w:t>
      </w:r>
    </w:p>
    <w:p w14:paraId="2DB83DD9" w14:textId="1A7E4579" w:rsidR="00AA0C4C" w:rsidRPr="0014645C" w:rsidRDefault="00AA0C4C" w:rsidP="00AA0C4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sz w:val="19"/>
          <w:szCs w:val="19"/>
          <w:lang w:val="sk-SK"/>
        </w:rPr>
        <w:t>Zálohová platba</w:t>
      </w:r>
      <w:r w:rsidRPr="0014645C">
        <w:rPr>
          <w:rFonts w:ascii="Arial" w:hAnsi="Arial" w:cs="Arial"/>
          <w:sz w:val="19"/>
          <w:szCs w:val="19"/>
          <w:lang w:val="sk-SK"/>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lang w:val="sk-SK"/>
        </w:rPr>
        <w:t xml:space="preserve">aktivít </w:t>
      </w:r>
      <w:r w:rsidRPr="0014645C">
        <w:rPr>
          <w:rFonts w:ascii="Arial" w:hAnsi="Arial" w:cs="Arial"/>
          <w:sz w:val="19"/>
          <w:szCs w:val="19"/>
          <w:lang w:val="sk-SK"/>
        </w:rPr>
        <w:t>projektu, resp. na základe zúčtovania poskytnutej zálohovej platby.</w:t>
      </w:r>
    </w:p>
    <w:p w14:paraId="10298B92" w14:textId="0F124FBA" w:rsidR="00AA0C4C" w:rsidRPr="0014645C" w:rsidRDefault="00AA0C4C" w:rsidP="00AA0C4C">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Pri využití systému zálohových platieb sa vyplácanie prijímateľa uskutočňuje v </w:t>
      </w:r>
      <w:r w:rsidR="009739DC">
        <w:rPr>
          <w:rFonts w:ascii="Arial" w:hAnsi="Arial" w:cs="Arial"/>
          <w:sz w:val="19"/>
          <w:szCs w:val="19"/>
          <w:lang w:val="sk-SK"/>
        </w:rPr>
        <w:t>dvoch</w:t>
      </w:r>
      <w:r w:rsidR="009739DC" w:rsidRPr="0014645C">
        <w:rPr>
          <w:rFonts w:ascii="Arial" w:hAnsi="Arial" w:cs="Arial"/>
          <w:sz w:val="19"/>
          <w:szCs w:val="19"/>
          <w:lang w:val="sk-SK"/>
        </w:rPr>
        <w:t xml:space="preserve"> </w:t>
      </w:r>
      <w:r w:rsidRPr="0014645C">
        <w:rPr>
          <w:rFonts w:ascii="Arial" w:hAnsi="Arial" w:cs="Arial"/>
          <w:sz w:val="19"/>
          <w:szCs w:val="19"/>
          <w:lang w:val="sk-SK"/>
        </w:rPr>
        <w:t>etapách – etape poskytnutia zálohovej platby</w:t>
      </w:r>
      <w:r w:rsidR="009739DC">
        <w:rPr>
          <w:rFonts w:ascii="Arial" w:hAnsi="Arial" w:cs="Arial"/>
          <w:sz w:val="19"/>
          <w:szCs w:val="19"/>
          <w:lang w:val="sk-SK"/>
        </w:rPr>
        <w:t xml:space="preserve"> a</w:t>
      </w:r>
      <w:r w:rsidRPr="0014645C">
        <w:rPr>
          <w:rFonts w:ascii="Arial" w:hAnsi="Arial" w:cs="Arial"/>
          <w:sz w:val="19"/>
          <w:szCs w:val="19"/>
          <w:lang w:val="sk-SK"/>
        </w:rPr>
        <w:t xml:space="preserve"> etape zúčtovania poskytnutej zálohovej platby.</w:t>
      </w:r>
    </w:p>
    <w:p w14:paraId="2B3B913D"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Spôsob financovania je stanovený vo vyzvaní/výzve na predkladanie ŽoNFP. </w:t>
      </w:r>
    </w:p>
    <w:p w14:paraId="61E598C4" w14:textId="780706EC" w:rsidR="0087029A" w:rsidRPr="0014645C" w:rsidRDefault="0087029A" w:rsidP="00313210">
      <w:pPr>
        <w:pStyle w:val="Nadpis2"/>
        <w:numPr>
          <w:ilvl w:val="1"/>
          <w:numId w:val="43"/>
        </w:numPr>
        <w:spacing w:before="240" w:after="160" w:line="480" w:lineRule="auto"/>
        <w:ind w:left="709" w:hanging="709"/>
        <w:rPr>
          <w:b/>
          <w:lang w:val="sk-SK"/>
        </w:rPr>
      </w:pPr>
      <w:bookmarkStart w:id="200" w:name="_Toc418001232"/>
      <w:bookmarkStart w:id="201" w:name="_Toc418003057"/>
      <w:bookmarkStart w:id="202" w:name="_Toc417648895"/>
      <w:bookmarkStart w:id="203" w:name="_Toc440354988"/>
      <w:bookmarkStart w:id="204" w:name="_Toc440375319"/>
      <w:bookmarkStart w:id="205" w:name="_Toc458432906"/>
      <w:bookmarkStart w:id="206" w:name="_Toc458515658"/>
      <w:bookmarkEnd w:id="200"/>
      <w:bookmarkEnd w:id="201"/>
      <w:r w:rsidRPr="0014645C">
        <w:rPr>
          <w:b/>
          <w:lang w:val="sk-SK"/>
        </w:rPr>
        <w:t>Splnenie podmienok ustanovených v osobitných predpisov</w:t>
      </w:r>
      <w:bookmarkEnd w:id="202"/>
      <w:bookmarkEnd w:id="203"/>
      <w:bookmarkEnd w:id="204"/>
      <w:bookmarkEnd w:id="205"/>
      <w:bookmarkEnd w:id="206"/>
    </w:p>
    <w:p w14:paraId="7B944BF1" w14:textId="1E6AE7C6" w:rsidR="00FA7A4F" w:rsidRPr="0014645C" w:rsidRDefault="00FA7A4F" w:rsidP="0008366A">
      <w:pPr>
        <w:pStyle w:val="Nadpis3"/>
        <w:spacing w:line="360" w:lineRule="auto"/>
        <w:ind w:left="720"/>
        <w:jc w:val="both"/>
        <w:rPr>
          <w:b/>
          <w:color w:val="3C8A2E" w:themeColor="accent5"/>
          <w:sz w:val="24"/>
          <w:szCs w:val="24"/>
          <w:lang w:val="sk-SK"/>
        </w:rPr>
      </w:pPr>
      <w:bookmarkStart w:id="207" w:name="_Toc458515659"/>
      <w:bookmarkStart w:id="208" w:name="_Toc417648896"/>
      <w:bookmarkStart w:id="209" w:name="_Toc440354989"/>
      <w:bookmarkStart w:id="210" w:name="_Toc440375320"/>
      <w:bookmarkStart w:id="211" w:name="_Toc458432907"/>
      <w:r w:rsidRPr="0014645C">
        <w:rPr>
          <w:b/>
          <w:color w:val="3C8A2E" w:themeColor="accent5"/>
          <w:sz w:val="24"/>
          <w:szCs w:val="24"/>
          <w:lang w:val="sk-SK"/>
        </w:rPr>
        <w:t>2.9.1 Podmienky týkajúce sa štátnej pomoci a vyplývajúce zo schém štátnej pomoci/pomoc de minimis</w:t>
      </w:r>
      <w:bookmarkEnd w:id="207"/>
    </w:p>
    <w:bookmarkEnd w:id="208"/>
    <w:bookmarkEnd w:id="209"/>
    <w:bookmarkEnd w:id="210"/>
    <w:bookmarkEnd w:id="211"/>
    <w:p w14:paraId="73EB75EB" w14:textId="77777777" w:rsidR="00201868" w:rsidRPr="0014645C" w:rsidRDefault="00201868" w:rsidP="00591CAF">
      <w:pPr>
        <w:spacing w:line="288" w:lineRule="auto"/>
        <w:jc w:val="both"/>
        <w:rPr>
          <w:rFonts w:ascii="Arial" w:hAnsi="Arial" w:cs="Arial"/>
          <w:sz w:val="19"/>
          <w:szCs w:val="19"/>
          <w:lang w:val="sk-SK"/>
        </w:rPr>
      </w:pPr>
    </w:p>
    <w:p w14:paraId="7AB54A45" w14:textId="421A2C78" w:rsidR="00591544" w:rsidRPr="0014645C" w:rsidRDefault="00AF26C3" w:rsidP="00591CAF">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ak sa v rámci príslušnej výzvy uplatňuje schéma štátnej pomoci/schéma pomoci de minimis, RO </w:t>
      </w:r>
      <w:r w:rsidR="008E66E4" w:rsidRPr="0014645C">
        <w:rPr>
          <w:rFonts w:ascii="Arial" w:hAnsi="Arial" w:cs="Arial"/>
          <w:sz w:val="19"/>
          <w:szCs w:val="19"/>
          <w:lang w:val="sk-SK"/>
        </w:rPr>
        <w:t xml:space="preserve">pre OP EVS </w:t>
      </w:r>
      <w:r w:rsidRPr="0014645C">
        <w:rPr>
          <w:rFonts w:ascii="Arial" w:hAnsi="Arial" w:cs="Arial"/>
          <w:sz w:val="19"/>
          <w:szCs w:val="19"/>
          <w:lang w:val="sk-SK"/>
        </w:rPr>
        <w:t xml:space="preserve">uvedie odkaz na podmienky týkajúce sa poskytovania štátnej pomoci/pomoci de minimis priamym uvedením odkazu na schému štátnej pomoci/schému de minimis, resp. uvedením konkrétnych podmienok v texte výzvy. </w:t>
      </w:r>
    </w:p>
    <w:p w14:paraId="0953BCC6" w14:textId="1184FC4C" w:rsidR="00DF4891" w:rsidRPr="0014645C" w:rsidRDefault="001F1018" w:rsidP="00CD234F">
      <w:pPr>
        <w:pStyle w:val="Nadpis3"/>
        <w:spacing w:line="360" w:lineRule="auto"/>
        <w:ind w:left="720"/>
        <w:jc w:val="both"/>
        <w:rPr>
          <w:b/>
          <w:color w:val="3C8A2E" w:themeColor="accent5"/>
          <w:sz w:val="24"/>
          <w:szCs w:val="24"/>
          <w:lang w:val="sk-SK"/>
        </w:rPr>
      </w:pPr>
      <w:bookmarkStart w:id="212" w:name="_Toc417648897"/>
      <w:bookmarkStart w:id="213" w:name="_Toc440354990"/>
      <w:bookmarkStart w:id="214" w:name="_Toc440375321"/>
      <w:bookmarkStart w:id="215" w:name="_Toc458432908"/>
      <w:bookmarkStart w:id="216" w:name="_Toc458515660"/>
      <w:r w:rsidRPr="0014645C">
        <w:rPr>
          <w:b/>
          <w:color w:val="3C8A2E" w:themeColor="accent5"/>
          <w:sz w:val="24"/>
          <w:szCs w:val="24"/>
          <w:lang w:val="sk-SK"/>
        </w:rPr>
        <w:t>2.9.2</w:t>
      </w:r>
      <w:r w:rsidR="00400B1E" w:rsidRPr="0014645C">
        <w:rPr>
          <w:b/>
          <w:color w:val="3C8A2E" w:themeColor="accent5"/>
          <w:sz w:val="24"/>
          <w:szCs w:val="24"/>
          <w:lang w:val="sk-SK"/>
        </w:rPr>
        <w:tab/>
      </w:r>
      <w:r w:rsidR="00AF26C3" w:rsidRPr="0014645C">
        <w:rPr>
          <w:b/>
          <w:color w:val="3C8A2E" w:themeColor="accent5"/>
          <w:sz w:val="24"/>
          <w:szCs w:val="24"/>
          <w:lang w:val="sk-SK"/>
        </w:rPr>
        <w:t>Oprávnenosť z hľadiska verejného obstarávania na hlavné aktivity projektu</w:t>
      </w:r>
      <w:bookmarkEnd w:id="212"/>
      <w:bookmarkEnd w:id="213"/>
      <w:bookmarkEnd w:id="214"/>
      <w:bookmarkEnd w:id="215"/>
      <w:bookmarkEnd w:id="216"/>
      <w:r w:rsidR="00AF26C3" w:rsidRPr="0014645C">
        <w:rPr>
          <w:b/>
          <w:color w:val="3C8A2E" w:themeColor="accent5"/>
          <w:sz w:val="24"/>
          <w:szCs w:val="24"/>
          <w:lang w:val="sk-SK"/>
        </w:rPr>
        <w:t xml:space="preserve"> </w:t>
      </w:r>
    </w:p>
    <w:p w14:paraId="725CBEB6" w14:textId="5D631F4A" w:rsidR="00FA7A4F" w:rsidRPr="0014645C" w:rsidRDefault="00AF26C3" w:rsidP="00FA7A4F">
      <w:pPr>
        <w:spacing w:before="240" w:after="240" w:line="288" w:lineRule="auto"/>
        <w:jc w:val="both"/>
        <w:rPr>
          <w:lang w:val="sk-SK"/>
        </w:rPr>
      </w:pPr>
      <w:r w:rsidRPr="0014645C">
        <w:rPr>
          <w:rFonts w:ascii="Arial" w:hAnsi="Arial" w:cs="Arial"/>
          <w:sz w:val="19"/>
          <w:szCs w:val="19"/>
          <w:lang w:val="sk-SK"/>
        </w:rPr>
        <w:t xml:space="preserve">V prípade, ak RO </w:t>
      </w:r>
      <w:r w:rsidR="003D0E10" w:rsidRPr="0014645C">
        <w:rPr>
          <w:rFonts w:ascii="Arial" w:hAnsi="Arial" w:cs="Arial"/>
          <w:sz w:val="19"/>
          <w:szCs w:val="19"/>
          <w:lang w:val="sk-SK"/>
        </w:rPr>
        <w:t xml:space="preserve">pre OP EVS určí </w:t>
      </w:r>
      <w:r w:rsidRPr="0014645C">
        <w:rPr>
          <w:rFonts w:ascii="Arial" w:hAnsi="Arial" w:cs="Arial"/>
          <w:sz w:val="19"/>
          <w:szCs w:val="19"/>
          <w:lang w:val="sk-SK"/>
        </w:rPr>
        <w:t xml:space="preserve">ako podmienku poskytnutia príspevku, aby žiadateľ mal v čase predloženia ŽoNFP zrealizované verejné obstarávanie, uvedie dané podmienky vo výzve. V tomto prípade je súčasťou aj informácia, že v schvaľovacom procese ŽoNFP bude vykonaná aj kontrola VO, pričom kladný výsledok tejto kontroly bude podmienkou schválenia ŽoNFP. </w:t>
      </w:r>
    </w:p>
    <w:p w14:paraId="332D77E1" w14:textId="04791E57" w:rsidR="00FA7A4F" w:rsidRPr="0014645C" w:rsidRDefault="00FA7A4F" w:rsidP="00201868">
      <w:pPr>
        <w:pStyle w:val="Nadpis3"/>
        <w:spacing w:line="360" w:lineRule="auto"/>
        <w:ind w:left="720"/>
        <w:jc w:val="both"/>
        <w:rPr>
          <w:b/>
          <w:color w:val="3C8A2E" w:themeColor="accent5"/>
          <w:sz w:val="24"/>
          <w:szCs w:val="24"/>
          <w:lang w:val="sk-SK"/>
        </w:rPr>
      </w:pPr>
      <w:bookmarkStart w:id="217" w:name="_Toc458515661"/>
      <w:r w:rsidRPr="0014645C">
        <w:rPr>
          <w:b/>
          <w:color w:val="3C8A2E" w:themeColor="accent5"/>
          <w:sz w:val="24"/>
          <w:szCs w:val="24"/>
          <w:lang w:val="sk-SK"/>
        </w:rPr>
        <w:t>2.9.3 Zákaz nelegálnej práce a nele</w:t>
      </w:r>
      <w:r w:rsidR="001D3D06" w:rsidRPr="0014645C">
        <w:rPr>
          <w:b/>
          <w:color w:val="3C8A2E" w:themeColor="accent5"/>
          <w:sz w:val="24"/>
          <w:szCs w:val="24"/>
          <w:lang w:val="sk-SK"/>
        </w:rPr>
        <w:t>g</w:t>
      </w:r>
      <w:r w:rsidRPr="0014645C">
        <w:rPr>
          <w:b/>
          <w:color w:val="3C8A2E" w:themeColor="accent5"/>
          <w:sz w:val="24"/>
          <w:szCs w:val="24"/>
          <w:lang w:val="sk-SK"/>
        </w:rPr>
        <w:t>álneho zamestnávania</w:t>
      </w:r>
      <w:bookmarkEnd w:id="217"/>
    </w:p>
    <w:p w14:paraId="145AA152" w14:textId="77777777" w:rsidR="00201868" w:rsidRPr="0014645C" w:rsidRDefault="00201868" w:rsidP="00591CAF">
      <w:pPr>
        <w:spacing w:line="288" w:lineRule="auto"/>
        <w:jc w:val="both"/>
        <w:rPr>
          <w:rFonts w:ascii="Arial" w:hAnsi="Arial" w:cs="Arial"/>
          <w:sz w:val="19"/>
          <w:szCs w:val="19"/>
          <w:lang w:val="sk-SK"/>
        </w:rPr>
      </w:pPr>
    </w:p>
    <w:p w14:paraId="27422B24" w14:textId="105797A8" w:rsidR="0008366A" w:rsidRPr="0014645C" w:rsidRDefault="00471B38" w:rsidP="00471B38">
      <w:pPr>
        <w:pStyle w:val="Nadpis2"/>
        <w:spacing w:line="276" w:lineRule="auto"/>
        <w:rPr>
          <w:rFonts w:ascii="Arial" w:eastAsiaTheme="minorEastAsia" w:hAnsi="Arial" w:cs="Arial"/>
          <w:color w:val="auto"/>
          <w:sz w:val="19"/>
          <w:szCs w:val="19"/>
          <w:lang w:val="sk-SK"/>
        </w:rPr>
      </w:pPr>
      <w:bookmarkStart w:id="218" w:name="_Toc418001237"/>
      <w:bookmarkStart w:id="219" w:name="_Toc418003062"/>
      <w:bookmarkStart w:id="220" w:name="_Toc417648901"/>
      <w:bookmarkStart w:id="221" w:name="_Toc440354992"/>
      <w:bookmarkStart w:id="222" w:name="_Toc440375323"/>
      <w:bookmarkStart w:id="223" w:name="_Toc458432910"/>
      <w:bookmarkStart w:id="224" w:name="_Toc458515662"/>
      <w:bookmarkEnd w:id="218"/>
      <w:bookmarkEnd w:id="219"/>
      <w:r w:rsidRPr="0014645C">
        <w:rPr>
          <w:rFonts w:ascii="Arial" w:eastAsiaTheme="minorEastAsia" w:hAnsi="Arial" w:cs="Arial"/>
          <w:color w:val="auto"/>
          <w:sz w:val="19"/>
          <w:szCs w:val="19"/>
          <w:lang w:val="sk-SK"/>
        </w:rPr>
        <w:lastRenderedPageBreak/>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p>
    <w:p w14:paraId="11536A33" w14:textId="374B89F1" w:rsidR="00957A75" w:rsidRPr="0014645C" w:rsidRDefault="001F1018" w:rsidP="00A72183">
      <w:pPr>
        <w:pStyle w:val="Nadpis2"/>
        <w:spacing w:line="480" w:lineRule="auto"/>
        <w:rPr>
          <w:lang w:val="sk-SK"/>
        </w:rPr>
      </w:pPr>
      <w:r w:rsidRPr="0014645C">
        <w:rPr>
          <w:b/>
          <w:szCs w:val="24"/>
          <w:lang w:val="sk-SK"/>
        </w:rPr>
        <w:t>2.10</w:t>
      </w:r>
      <w:r w:rsidR="00400B1E" w:rsidRPr="0014645C">
        <w:rPr>
          <w:b/>
          <w:szCs w:val="24"/>
          <w:lang w:val="sk-SK"/>
        </w:rPr>
        <w:tab/>
      </w:r>
      <w:r w:rsidR="00D41F31" w:rsidRPr="0014645C">
        <w:rPr>
          <w:b/>
          <w:szCs w:val="24"/>
          <w:lang w:val="sk-SK"/>
        </w:rPr>
        <w:t xml:space="preserve">Ďalšie podmienky poskytnutia príspevku </w:t>
      </w:r>
      <w:bookmarkStart w:id="225" w:name="_Toc417645451"/>
      <w:bookmarkStart w:id="226" w:name="_Toc417648902"/>
      <w:bookmarkStart w:id="227" w:name="_Toc417649174"/>
      <w:bookmarkStart w:id="228" w:name="_Toc417649565"/>
      <w:bookmarkStart w:id="229" w:name="_Toc417650272"/>
      <w:bookmarkStart w:id="230" w:name="_Toc418001239"/>
      <w:bookmarkStart w:id="231" w:name="_Toc418003064"/>
      <w:bookmarkStart w:id="232" w:name="_Toc440354993"/>
      <w:bookmarkStart w:id="233" w:name="_Toc440355289"/>
      <w:bookmarkStart w:id="234" w:name="_Toc440374932"/>
      <w:bookmarkStart w:id="235" w:name="_Toc440375324"/>
      <w:bookmarkStart w:id="236" w:name="_Toc440375744"/>
      <w:bookmarkStart w:id="237" w:name="_Toc440634416"/>
      <w:bookmarkStart w:id="238" w:name="_Toc458428905"/>
      <w:bookmarkStart w:id="239" w:name="_Toc458432268"/>
      <w:bookmarkStart w:id="240" w:name="_Toc458432815"/>
      <w:bookmarkStart w:id="241" w:name="_Toc458432911"/>
      <w:bookmarkStart w:id="242" w:name="_Toc458514599"/>
      <w:bookmarkStart w:id="243" w:name="_Toc458515663"/>
      <w:bookmarkStart w:id="244" w:name="_Toc417645452"/>
      <w:bookmarkStart w:id="245" w:name="_Toc417648903"/>
      <w:bookmarkStart w:id="246" w:name="_Toc417649175"/>
      <w:bookmarkStart w:id="247" w:name="_Toc417649566"/>
      <w:bookmarkStart w:id="248" w:name="_Toc417650273"/>
      <w:bookmarkStart w:id="249" w:name="_Toc418001240"/>
      <w:bookmarkStart w:id="250" w:name="_Toc418003065"/>
      <w:bookmarkStart w:id="251" w:name="_Toc440354994"/>
      <w:bookmarkStart w:id="252" w:name="_Toc440355290"/>
      <w:bookmarkStart w:id="253" w:name="_Toc440374933"/>
      <w:bookmarkStart w:id="254" w:name="_Toc440375325"/>
      <w:bookmarkStart w:id="255" w:name="_Toc440375745"/>
      <w:bookmarkStart w:id="256" w:name="_Toc440634417"/>
      <w:bookmarkStart w:id="257" w:name="_Toc458428906"/>
      <w:bookmarkStart w:id="258" w:name="_Toc458432269"/>
      <w:bookmarkStart w:id="259" w:name="_Toc458432816"/>
      <w:bookmarkStart w:id="260" w:name="_Toc458432912"/>
      <w:bookmarkStart w:id="261" w:name="_Toc458514600"/>
      <w:bookmarkStart w:id="262" w:name="_Toc458515664"/>
      <w:bookmarkStart w:id="263" w:name="_Toc417645453"/>
      <w:bookmarkStart w:id="264" w:name="_Toc417648904"/>
      <w:bookmarkStart w:id="265" w:name="_Toc417649176"/>
      <w:bookmarkStart w:id="266" w:name="_Toc417649567"/>
      <w:bookmarkStart w:id="267" w:name="_Toc417650274"/>
      <w:bookmarkStart w:id="268" w:name="_Toc418001241"/>
      <w:bookmarkStart w:id="269" w:name="_Toc418003066"/>
      <w:bookmarkStart w:id="270" w:name="_Toc440354995"/>
      <w:bookmarkStart w:id="271" w:name="_Toc440355291"/>
      <w:bookmarkStart w:id="272" w:name="_Toc440374934"/>
      <w:bookmarkStart w:id="273" w:name="_Toc440375326"/>
      <w:bookmarkStart w:id="274" w:name="_Toc440375746"/>
      <w:bookmarkStart w:id="275" w:name="_Toc440634418"/>
      <w:bookmarkStart w:id="276" w:name="_Toc458428907"/>
      <w:bookmarkStart w:id="277" w:name="_Toc458432270"/>
      <w:bookmarkStart w:id="278" w:name="_Toc458432817"/>
      <w:bookmarkStart w:id="279" w:name="_Toc458432913"/>
      <w:bookmarkStart w:id="280" w:name="_Toc458514601"/>
      <w:bookmarkStart w:id="281" w:name="_Toc458515665"/>
      <w:bookmarkStart w:id="282" w:name="_Toc417645454"/>
      <w:bookmarkStart w:id="283" w:name="_Toc417648905"/>
      <w:bookmarkStart w:id="284" w:name="_Toc417649177"/>
      <w:bookmarkStart w:id="285" w:name="_Toc417649568"/>
      <w:bookmarkStart w:id="286" w:name="_Toc417650275"/>
      <w:bookmarkStart w:id="287" w:name="_Toc418001242"/>
      <w:bookmarkStart w:id="288" w:name="_Toc418003067"/>
      <w:bookmarkStart w:id="289" w:name="_Toc440354996"/>
      <w:bookmarkStart w:id="290" w:name="_Toc440355292"/>
      <w:bookmarkStart w:id="291" w:name="_Toc440374935"/>
      <w:bookmarkStart w:id="292" w:name="_Toc440375327"/>
      <w:bookmarkStart w:id="293" w:name="_Toc440375747"/>
      <w:bookmarkStart w:id="294" w:name="_Toc440634419"/>
      <w:bookmarkStart w:id="295" w:name="_Toc458428908"/>
      <w:bookmarkStart w:id="296" w:name="_Toc458432271"/>
      <w:bookmarkStart w:id="297" w:name="_Toc458432818"/>
      <w:bookmarkStart w:id="298" w:name="_Toc458432914"/>
      <w:bookmarkStart w:id="299" w:name="_Toc458514602"/>
      <w:bookmarkStart w:id="300" w:name="_Toc458515666"/>
      <w:bookmarkStart w:id="301" w:name="_Toc417645455"/>
      <w:bookmarkStart w:id="302" w:name="_Toc417648906"/>
      <w:bookmarkStart w:id="303" w:name="_Toc417649178"/>
      <w:bookmarkStart w:id="304" w:name="_Toc417649569"/>
      <w:bookmarkStart w:id="305" w:name="_Toc417650276"/>
      <w:bookmarkStart w:id="306" w:name="_Toc418001243"/>
      <w:bookmarkStart w:id="307" w:name="_Toc418003068"/>
      <w:bookmarkStart w:id="308" w:name="_Toc440354997"/>
      <w:bookmarkStart w:id="309" w:name="_Toc440355293"/>
      <w:bookmarkStart w:id="310" w:name="_Toc440374936"/>
      <w:bookmarkStart w:id="311" w:name="_Toc440375328"/>
      <w:bookmarkStart w:id="312" w:name="_Toc440375748"/>
      <w:bookmarkStart w:id="313" w:name="_Toc440634420"/>
      <w:bookmarkStart w:id="314" w:name="_Toc458428909"/>
      <w:bookmarkStart w:id="315" w:name="_Toc458432272"/>
      <w:bookmarkStart w:id="316" w:name="_Toc458432819"/>
      <w:bookmarkStart w:id="317" w:name="_Toc458432915"/>
      <w:bookmarkStart w:id="318" w:name="_Toc458514603"/>
      <w:bookmarkStart w:id="319" w:name="_Toc458515667"/>
      <w:bookmarkStart w:id="320" w:name="_Toc417645456"/>
      <w:bookmarkStart w:id="321" w:name="_Toc417648907"/>
      <w:bookmarkStart w:id="322" w:name="_Toc417649179"/>
      <w:bookmarkStart w:id="323" w:name="_Toc417649570"/>
      <w:bookmarkStart w:id="324" w:name="_Toc417650277"/>
      <w:bookmarkStart w:id="325" w:name="_Toc418001244"/>
      <w:bookmarkStart w:id="326" w:name="_Toc418003069"/>
      <w:bookmarkStart w:id="327" w:name="_Toc440354998"/>
      <w:bookmarkStart w:id="328" w:name="_Toc440355294"/>
      <w:bookmarkStart w:id="329" w:name="_Toc440374937"/>
      <w:bookmarkStart w:id="330" w:name="_Toc440375329"/>
      <w:bookmarkStart w:id="331" w:name="_Toc440375749"/>
      <w:bookmarkStart w:id="332" w:name="_Toc440634421"/>
      <w:bookmarkStart w:id="333" w:name="_Toc458428910"/>
      <w:bookmarkStart w:id="334" w:name="_Toc458432273"/>
      <w:bookmarkStart w:id="335" w:name="_Toc458432820"/>
      <w:bookmarkStart w:id="336" w:name="_Toc458432916"/>
      <w:bookmarkStart w:id="337" w:name="_Toc458514604"/>
      <w:bookmarkStart w:id="338" w:name="_Toc458515668"/>
      <w:bookmarkStart w:id="339" w:name="_Toc417645457"/>
      <w:bookmarkStart w:id="340" w:name="_Toc417648908"/>
      <w:bookmarkStart w:id="341" w:name="_Toc417649180"/>
      <w:bookmarkStart w:id="342" w:name="_Toc417649571"/>
      <w:bookmarkStart w:id="343" w:name="_Toc417650278"/>
      <w:bookmarkStart w:id="344" w:name="_Toc418001245"/>
      <w:bookmarkStart w:id="345" w:name="_Toc418003070"/>
      <w:bookmarkStart w:id="346" w:name="_Toc440354999"/>
      <w:bookmarkStart w:id="347" w:name="_Toc440355295"/>
      <w:bookmarkStart w:id="348" w:name="_Toc440374938"/>
      <w:bookmarkStart w:id="349" w:name="_Toc440375330"/>
      <w:bookmarkStart w:id="350" w:name="_Toc440375750"/>
      <w:bookmarkStart w:id="351" w:name="_Toc440634422"/>
      <w:bookmarkStart w:id="352" w:name="_Toc458428911"/>
      <w:bookmarkStart w:id="353" w:name="_Toc458432274"/>
      <w:bookmarkStart w:id="354" w:name="_Toc458432821"/>
      <w:bookmarkStart w:id="355" w:name="_Toc458432917"/>
      <w:bookmarkStart w:id="356" w:name="_Toc458514605"/>
      <w:bookmarkStart w:id="357" w:name="_Toc458515669"/>
      <w:bookmarkStart w:id="358" w:name="_Toc417645458"/>
      <w:bookmarkStart w:id="359" w:name="_Toc417648909"/>
      <w:bookmarkStart w:id="360" w:name="_Toc417649181"/>
      <w:bookmarkStart w:id="361" w:name="_Toc417649572"/>
      <w:bookmarkStart w:id="362" w:name="_Toc417650279"/>
      <w:bookmarkStart w:id="363" w:name="_Toc418001246"/>
      <w:bookmarkStart w:id="364" w:name="_Toc418003071"/>
      <w:bookmarkStart w:id="365" w:name="_Toc440355000"/>
      <w:bookmarkStart w:id="366" w:name="_Toc440355296"/>
      <w:bookmarkStart w:id="367" w:name="_Toc440374939"/>
      <w:bookmarkStart w:id="368" w:name="_Toc440375331"/>
      <w:bookmarkStart w:id="369" w:name="_Toc440375751"/>
      <w:bookmarkStart w:id="370" w:name="_Toc440634423"/>
      <w:bookmarkStart w:id="371" w:name="_Toc458428912"/>
      <w:bookmarkStart w:id="372" w:name="_Toc458432275"/>
      <w:bookmarkStart w:id="373" w:name="_Toc458432822"/>
      <w:bookmarkStart w:id="374" w:name="_Toc458432918"/>
      <w:bookmarkStart w:id="375" w:name="_Toc458514606"/>
      <w:bookmarkStart w:id="376" w:name="_Toc458515670"/>
      <w:bookmarkStart w:id="377" w:name="_Toc417645459"/>
      <w:bookmarkStart w:id="378" w:name="_Toc417648910"/>
      <w:bookmarkStart w:id="379" w:name="_Toc417649182"/>
      <w:bookmarkStart w:id="380" w:name="_Toc417649573"/>
      <w:bookmarkStart w:id="381" w:name="_Toc417650280"/>
      <w:bookmarkStart w:id="382" w:name="_Toc418001247"/>
      <w:bookmarkStart w:id="383" w:name="_Toc418003072"/>
      <w:bookmarkStart w:id="384" w:name="_Toc440355001"/>
      <w:bookmarkStart w:id="385" w:name="_Toc440355297"/>
      <w:bookmarkStart w:id="386" w:name="_Toc440374940"/>
      <w:bookmarkStart w:id="387" w:name="_Toc440375332"/>
      <w:bookmarkStart w:id="388" w:name="_Toc440375752"/>
      <w:bookmarkStart w:id="389" w:name="_Toc440634424"/>
      <w:bookmarkStart w:id="390" w:name="_Toc458428913"/>
      <w:bookmarkStart w:id="391" w:name="_Toc458432276"/>
      <w:bookmarkStart w:id="392" w:name="_Toc458432823"/>
      <w:bookmarkStart w:id="393" w:name="_Toc458432919"/>
      <w:bookmarkStart w:id="394" w:name="_Toc458514607"/>
      <w:bookmarkStart w:id="395" w:name="_Toc458515671"/>
      <w:bookmarkStart w:id="396" w:name="_Toc417645460"/>
      <w:bookmarkStart w:id="397" w:name="_Toc417648911"/>
      <w:bookmarkStart w:id="398" w:name="_Toc417649183"/>
      <w:bookmarkStart w:id="399" w:name="_Toc417649574"/>
      <w:bookmarkStart w:id="400" w:name="_Toc417650281"/>
      <w:bookmarkStart w:id="401" w:name="_Toc418001248"/>
      <w:bookmarkStart w:id="402" w:name="_Toc418003073"/>
      <w:bookmarkStart w:id="403" w:name="_Toc440355002"/>
      <w:bookmarkStart w:id="404" w:name="_Toc440355298"/>
      <w:bookmarkStart w:id="405" w:name="_Toc440374941"/>
      <w:bookmarkStart w:id="406" w:name="_Toc440375333"/>
      <w:bookmarkStart w:id="407" w:name="_Toc440375753"/>
      <w:bookmarkStart w:id="408" w:name="_Toc440634425"/>
      <w:bookmarkStart w:id="409" w:name="_Toc458428914"/>
      <w:bookmarkStart w:id="410" w:name="_Toc458432277"/>
      <w:bookmarkStart w:id="411" w:name="_Toc458432824"/>
      <w:bookmarkStart w:id="412" w:name="_Toc458432920"/>
      <w:bookmarkStart w:id="413" w:name="_Toc458514608"/>
      <w:bookmarkStart w:id="414" w:name="_Toc458515672"/>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p w14:paraId="795C81F4" w14:textId="72CC89E0" w:rsidR="00FA7A4F" w:rsidRPr="0014645C" w:rsidRDefault="00FA7A4F" w:rsidP="00FA7A4F">
      <w:pPr>
        <w:pStyle w:val="Nadpis3"/>
        <w:spacing w:line="480" w:lineRule="auto"/>
        <w:ind w:left="720"/>
        <w:rPr>
          <w:b/>
          <w:color w:val="3C8A2E" w:themeColor="accent5"/>
          <w:sz w:val="24"/>
          <w:szCs w:val="24"/>
          <w:lang w:val="sk-SK"/>
        </w:rPr>
      </w:pPr>
      <w:bookmarkStart w:id="415" w:name="_Toc458515673"/>
      <w:bookmarkEnd w:id="192"/>
      <w:bookmarkEnd w:id="193"/>
      <w:r w:rsidRPr="0014645C">
        <w:rPr>
          <w:b/>
          <w:color w:val="3C8A2E" w:themeColor="accent5"/>
          <w:sz w:val="24"/>
          <w:szCs w:val="24"/>
          <w:lang w:val="sk-SK"/>
        </w:rPr>
        <w:t>2.10.1 Časová oprávnenosť realizácie projektu</w:t>
      </w:r>
      <w:bookmarkEnd w:id="415"/>
    </w:p>
    <w:p w14:paraId="15B0CC91" w14:textId="77777777" w:rsidR="002B3DE0"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Časová oprávnenosť realizácie projektu je stanovená v</w:t>
      </w:r>
      <w:r w:rsidR="00EA32B3" w:rsidRPr="0014645C">
        <w:rPr>
          <w:rFonts w:ascii="Arial" w:hAnsi="Arial" w:cs="Arial"/>
          <w:sz w:val="19"/>
          <w:szCs w:val="19"/>
          <w:lang w:val="sk-SK"/>
        </w:rPr>
        <w:t>o</w:t>
      </w:r>
      <w:r w:rsidRPr="0014645C">
        <w:rPr>
          <w:rFonts w:ascii="Arial" w:hAnsi="Arial" w:cs="Arial"/>
          <w:sz w:val="19"/>
          <w:szCs w:val="19"/>
          <w:lang w:val="sk-SK"/>
        </w:rPr>
        <w:t xml:space="preserve"> </w:t>
      </w:r>
      <w:r w:rsidR="002B3DE0" w:rsidRPr="0014645C">
        <w:rPr>
          <w:rFonts w:ascii="Arial" w:hAnsi="Arial" w:cs="Arial"/>
          <w:sz w:val="19"/>
          <w:szCs w:val="19"/>
          <w:lang w:val="sk-SK"/>
        </w:rPr>
        <w:t>vyzvaní/</w:t>
      </w:r>
      <w:r w:rsidRPr="0014645C">
        <w:rPr>
          <w:rFonts w:ascii="Arial" w:hAnsi="Arial" w:cs="Arial"/>
          <w:sz w:val="19"/>
          <w:szCs w:val="19"/>
          <w:lang w:val="sk-SK"/>
        </w:rPr>
        <w:t xml:space="preserve">výzve na predkladanie </w:t>
      </w:r>
      <w:r w:rsidR="00801DF0" w:rsidRPr="0014645C">
        <w:rPr>
          <w:rFonts w:ascii="Arial" w:hAnsi="Arial" w:cs="Arial"/>
          <w:sz w:val="19"/>
          <w:szCs w:val="19"/>
          <w:lang w:val="sk-SK"/>
        </w:rPr>
        <w:t>Ž</w:t>
      </w:r>
      <w:r w:rsidRPr="0014645C">
        <w:rPr>
          <w:rFonts w:ascii="Arial" w:hAnsi="Arial" w:cs="Arial"/>
          <w:sz w:val="19"/>
          <w:szCs w:val="19"/>
          <w:lang w:val="sk-SK"/>
        </w:rPr>
        <w:t xml:space="preserve">oNFP. Žiadateľ o NFP je oprávnený realizovať projekt iba v rámci časovej oprávnenosti realizácie projektu, ktorá môže byť ohraničená konkrétnym dátumom (dátumami) alebo maximálnou dĺžkou realizácie projektu. </w:t>
      </w:r>
    </w:p>
    <w:p w14:paraId="15B0CC92" w14:textId="3AD273AB" w:rsidR="005D1FFE" w:rsidRPr="0014645C" w:rsidRDefault="005D1FFE" w:rsidP="007F734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lang w:val="sk-SK"/>
        </w:rPr>
        <w:t>0</w:t>
      </w:r>
      <w:r w:rsidR="005E3545" w:rsidRPr="0014645C">
        <w:rPr>
          <w:rFonts w:ascii="Arial" w:hAnsi="Arial" w:cs="Arial"/>
          <w:sz w:val="19"/>
          <w:szCs w:val="19"/>
          <w:lang w:val="sk-SK"/>
        </w:rPr>
        <w:t>1.</w:t>
      </w:r>
      <w:r w:rsidR="00EA32B3" w:rsidRPr="0014645C">
        <w:rPr>
          <w:rFonts w:ascii="Arial" w:hAnsi="Arial" w:cs="Arial"/>
          <w:sz w:val="19"/>
          <w:szCs w:val="19"/>
          <w:lang w:val="sk-SK"/>
        </w:rPr>
        <w:t>0</w:t>
      </w:r>
      <w:r w:rsidR="005E3545" w:rsidRPr="0014645C">
        <w:rPr>
          <w:rFonts w:ascii="Arial" w:hAnsi="Arial" w:cs="Arial"/>
          <w:sz w:val="19"/>
          <w:szCs w:val="19"/>
          <w:lang w:val="sk-SK"/>
        </w:rPr>
        <w:t xml:space="preserve">1.2014 do </w:t>
      </w:r>
      <w:r w:rsidRPr="0014645C">
        <w:rPr>
          <w:rFonts w:ascii="Arial" w:hAnsi="Arial" w:cs="Arial"/>
          <w:sz w:val="19"/>
          <w:szCs w:val="19"/>
          <w:lang w:val="sk-SK"/>
        </w:rPr>
        <w:t>31.12.20</w:t>
      </w:r>
      <w:r w:rsidR="005E3545"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pričom výdavky musia byť skutočne vynaložené v období medzi </w:t>
      </w:r>
      <w:r w:rsidR="0075019B" w:rsidRPr="0014645C">
        <w:rPr>
          <w:rFonts w:ascii="Arial" w:hAnsi="Arial" w:cs="Arial"/>
          <w:sz w:val="19"/>
          <w:szCs w:val="19"/>
          <w:lang w:val="sk-SK"/>
        </w:rPr>
        <w:t>0</w:t>
      </w:r>
      <w:r w:rsidR="005E3545" w:rsidRPr="0014645C">
        <w:rPr>
          <w:rFonts w:ascii="Arial" w:hAnsi="Arial" w:cs="Arial"/>
          <w:sz w:val="19"/>
          <w:szCs w:val="19"/>
          <w:lang w:val="sk-SK"/>
        </w:rPr>
        <w:t>1.</w:t>
      </w:r>
      <w:r w:rsidR="0075019B" w:rsidRPr="0014645C">
        <w:rPr>
          <w:rFonts w:ascii="Arial" w:hAnsi="Arial" w:cs="Arial"/>
          <w:sz w:val="19"/>
          <w:szCs w:val="19"/>
          <w:lang w:val="sk-SK"/>
        </w:rPr>
        <w:t>0</w:t>
      </w:r>
      <w:r w:rsidR="005E3545" w:rsidRPr="0014645C">
        <w:rPr>
          <w:rFonts w:ascii="Arial" w:hAnsi="Arial" w:cs="Arial"/>
          <w:sz w:val="19"/>
          <w:szCs w:val="19"/>
          <w:lang w:val="sk-SK"/>
        </w:rPr>
        <w:t>1.2014</w:t>
      </w:r>
      <w:r w:rsidRPr="0014645C">
        <w:rPr>
          <w:rFonts w:ascii="Arial" w:hAnsi="Arial" w:cs="Arial"/>
          <w:sz w:val="19"/>
          <w:szCs w:val="19"/>
          <w:lang w:val="sk-SK"/>
        </w:rPr>
        <w:t xml:space="preserve"> a dňom ukončenia realizácie aktivít projektu nie však neskôr ako 31.12.20</w:t>
      </w:r>
      <w:r w:rsidR="002B3DE0" w:rsidRPr="0014645C">
        <w:rPr>
          <w:rFonts w:ascii="Arial" w:hAnsi="Arial" w:cs="Arial"/>
          <w:sz w:val="19"/>
          <w:szCs w:val="19"/>
          <w:lang w:val="sk-SK"/>
        </w:rPr>
        <w:t>2</w:t>
      </w:r>
      <w:r w:rsidR="0081671A" w:rsidRPr="0014645C">
        <w:rPr>
          <w:rFonts w:ascii="Arial" w:hAnsi="Arial" w:cs="Arial"/>
          <w:sz w:val="19"/>
          <w:szCs w:val="19"/>
          <w:lang w:val="sk-SK"/>
        </w:rPr>
        <w:t>3</w:t>
      </w:r>
      <w:r w:rsidRPr="0014645C">
        <w:rPr>
          <w:rFonts w:ascii="Arial" w:hAnsi="Arial" w:cs="Arial"/>
          <w:sz w:val="19"/>
          <w:szCs w:val="19"/>
          <w:lang w:val="sk-SK"/>
        </w:rPr>
        <w:t xml:space="preserve">. </w:t>
      </w:r>
    </w:p>
    <w:p w14:paraId="15B0CC93" w14:textId="77777777" w:rsidR="002B3DE0" w:rsidRPr="0014645C" w:rsidRDefault="002B3DE0" w:rsidP="007F7349">
      <w:pPr>
        <w:spacing w:line="288" w:lineRule="auto"/>
        <w:jc w:val="both"/>
        <w:rPr>
          <w:rFonts w:ascii="Arial" w:hAnsi="Arial" w:cs="Arial"/>
          <w:sz w:val="19"/>
          <w:szCs w:val="19"/>
          <w:lang w:val="sk-SK"/>
        </w:rPr>
      </w:pPr>
      <w:r w:rsidRPr="0014645C">
        <w:rPr>
          <w:rFonts w:ascii="Arial" w:hAnsi="Arial" w:cs="Arial"/>
          <w:sz w:val="19"/>
          <w:szCs w:val="19"/>
          <w:lang w:val="sk-SK"/>
        </w:rPr>
        <w:t xml:space="preserve">V prípade zmeny a doplnenia OP EVS sú výdavky, ktoré sa stanú oprávnenými z dôvodu zmeny a doplnenia OP EVS, oprávnené len odo dňa predloženia žiadosti o zmenu a doplnenie EK. </w:t>
      </w:r>
    </w:p>
    <w:p w14:paraId="053695E3" w14:textId="5FEEAD72" w:rsidR="005E404C" w:rsidRPr="0014645C" w:rsidRDefault="00FA7A4F" w:rsidP="00CD234F">
      <w:pPr>
        <w:pStyle w:val="Nadpis3"/>
        <w:spacing w:line="480" w:lineRule="auto"/>
        <w:ind w:left="720"/>
        <w:rPr>
          <w:b/>
          <w:color w:val="3C8A2E" w:themeColor="accent5"/>
          <w:sz w:val="24"/>
          <w:szCs w:val="24"/>
          <w:lang w:val="sk-SK"/>
        </w:rPr>
      </w:pPr>
      <w:bookmarkStart w:id="416" w:name="_Toc418001250"/>
      <w:bookmarkStart w:id="417" w:name="_Toc418003075"/>
      <w:bookmarkStart w:id="418" w:name="_Toc458515674"/>
      <w:bookmarkEnd w:id="416"/>
      <w:bookmarkEnd w:id="417"/>
      <w:r w:rsidRPr="0014645C">
        <w:rPr>
          <w:b/>
          <w:color w:val="3C8A2E" w:themeColor="accent5"/>
          <w:sz w:val="24"/>
          <w:szCs w:val="24"/>
          <w:lang w:val="sk-SK"/>
        </w:rPr>
        <w:t>2.10.2 Oprávnenosť z hľadiska súladu s HP</w:t>
      </w:r>
      <w:bookmarkEnd w:id="418"/>
    </w:p>
    <w:p w14:paraId="18BF7A05" w14:textId="55658B20" w:rsidR="00D41F31" w:rsidRPr="0014645C" w:rsidRDefault="00D41F31" w:rsidP="007F7349">
      <w:pPr>
        <w:spacing w:line="288" w:lineRule="auto"/>
        <w:jc w:val="both"/>
        <w:rPr>
          <w:rFonts w:ascii="Arial" w:hAnsi="Arial" w:cs="Arial"/>
          <w:sz w:val="19"/>
          <w:szCs w:val="19"/>
          <w:lang w:val="sk-SK"/>
        </w:rPr>
      </w:pPr>
      <w:r w:rsidRPr="0014645C">
        <w:rPr>
          <w:rFonts w:ascii="Arial" w:hAnsi="Arial" w:cs="Arial"/>
          <w:sz w:val="19"/>
          <w:szCs w:val="19"/>
          <w:lang w:val="sk-SK"/>
        </w:rPr>
        <w:t>Špecifikáciu podmienok potrebných na splnenie podmienky poskytnutia príspevku z hľadiska súladu s HP definuje gestor HP v spolupráci s</w:t>
      </w:r>
      <w:r w:rsidR="00AB4B8A" w:rsidRPr="0014645C">
        <w:rPr>
          <w:rFonts w:ascii="Arial" w:hAnsi="Arial" w:cs="Arial"/>
          <w:sz w:val="19"/>
          <w:szCs w:val="19"/>
          <w:lang w:val="sk-SK"/>
        </w:rPr>
        <w:t> </w:t>
      </w:r>
      <w:r w:rsidRPr="0014645C">
        <w:rPr>
          <w:rFonts w:ascii="Arial" w:hAnsi="Arial" w:cs="Arial"/>
          <w:sz w:val="19"/>
          <w:szCs w:val="19"/>
          <w:lang w:val="sk-SK"/>
        </w:rPr>
        <w:t>RO</w:t>
      </w:r>
      <w:r w:rsidR="00AB4B8A" w:rsidRPr="0014645C">
        <w:rPr>
          <w:rFonts w:ascii="Arial" w:hAnsi="Arial" w:cs="Arial"/>
          <w:sz w:val="19"/>
          <w:szCs w:val="19"/>
          <w:lang w:val="sk-SK"/>
        </w:rPr>
        <w:t xml:space="preserve"> pre OP EVS</w:t>
      </w:r>
      <w:r w:rsidRPr="0014645C">
        <w:rPr>
          <w:rFonts w:ascii="Arial" w:hAnsi="Arial" w:cs="Arial"/>
          <w:sz w:val="19"/>
          <w:szCs w:val="19"/>
          <w:lang w:val="sk-SK"/>
        </w:rPr>
        <w:t xml:space="preserve"> vo </w:t>
      </w:r>
      <w:r w:rsidR="00205C42" w:rsidRPr="0014645C">
        <w:rPr>
          <w:rFonts w:ascii="Arial" w:hAnsi="Arial" w:cs="Arial"/>
          <w:sz w:val="19"/>
          <w:szCs w:val="19"/>
          <w:lang w:val="sk-SK"/>
        </w:rPr>
        <w:t>vyzvaní/</w:t>
      </w:r>
      <w:r w:rsidRPr="0014645C">
        <w:rPr>
          <w:rFonts w:ascii="Arial" w:hAnsi="Arial" w:cs="Arial"/>
          <w:sz w:val="19"/>
          <w:szCs w:val="19"/>
          <w:lang w:val="sk-SK"/>
        </w:rPr>
        <w:t>výzve. Relevantné pre prípady, ak súlad s HP nie je overovaný po dohode s gestorom HP v rámci odborného hodnotenia ŽoNFP.</w:t>
      </w:r>
    </w:p>
    <w:p w14:paraId="71BC61BF" w14:textId="629CFFCC" w:rsidR="005E404C" w:rsidRPr="0014645C" w:rsidRDefault="00FA7A4F" w:rsidP="00447A75">
      <w:pPr>
        <w:pStyle w:val="Nadpis3"/>
        <w:spacing w:line="480" w:lineRule="auto"/>
        <w:ind w:left="720"/>
        <w:rPr>
          <w:b/>
          <w:color w:val="3C8A2E" w:themeColor="accent5"/>
          <w:sz w:val="24"/>
          <w:szCs w:val="24"/>
          <w:lang w:val="sk-SK"/>
        </w:rPr>
      </w:pPr>
      <w:bookmarkStart w:id="419" w:name="_Toc418001252"/>
      <w:bookmarkStart w:id="420" w:name="_Toc418003077"/>
      <w:bookmarkStart w:id="421" w:name="_Toc458515675"/>
      <w:bookmarkEnd w:id="419"/>
      <w:bookmarkEnd w:id="420"/>
      <w:r w:rsidRPr="0014645C">
        <w:rPr>
          <w:b/>
          <w:color w:val="3C8A2E" w:themeColor="accent5"/>
          <w:sz w:val="24"/>
          <w:szCs w:val="24"/>
          <w:lang w:val="sk-SK"/>
        </w:rPr>
        <w:t>2.10.3 Maximálna a minimálna výška pomoci</w:t>
      </w:r>
      <w:bookmarkEnd w:id="421"/>
    </w:p>
    <w:p w14:paraId="0D2E716A" w14:textId="75C50EA1"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16095E96" w14:textId="1E245F56"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w:t>
      </w:r>
      <w:r w:rsidR="00FB350D" w:rsidRPr="0014645C">
        <w:rPr>
          <w:bCs/>
          <w:iCs/>
          <w:sz w:val="19"/>
          <w:szCs w:val="19"/>
          <w:lang w:val="sk-SK"/>
        </w:rPr>
        <w:t> národných projektoch</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 xml:space="preserve">pre OP EVS definuje vo </w:t>
      </w:r>
      <w:r w:rsidR="007E22B9" w:rsidRPr="0014645C">
        <w:rPr>
          <w:b/>
          <w:bCs/>
          <w:iCs/>
          <w:sz w:val="19"/>
          <w:szCs w:val="19"/>
          <w:lang w:val="sk-SK"/>
        </w:rPr>
        <w:t xml:space="preserve">vyzvaní </w:t>
      </w:r>
      <w:r w:rsidR="00FB350D" w:rsidRPr="0014645C">
        <w:rPr>
          <w:b/>
          <w:bCs/>
          <w:iCs/>
          <w:sz w:val="19"/>
          <w:szCs w:val="19"/>
          <w:lang w:val="sk-SK"/>
        </w:rPr>
        <w:t xml:space="preserve">maximálnu výšku, </w:t>
      </w:r>
      <w:r w:rsidR="00FB350D" w:rsidRPr="0014645C">
        <w:rPr>
          <w:bCs/>
          <w:iCs/>
          <w:sz w:val="19"/>
          <w:szCs w:val="19"/>
          <w:lang w:val="sk-SK"/>
        </w:rPr>
        <w:t>ktorá je pre žiadateľa NP záväzná</w:t>
      </w:r>
      <w:r w:rsidR="0098750C" w:rsidRPr="0014645C">
        <w:rPr>
          <w:bCs/>
          <w:iCs/>
          <w:sz w:val="19"/>
          <w:szCs w:val="19"/>
          <w:lang w:val="sk-SK"/>
        </w:rPr>
        <w:t>.</w:t>
      </w:r>
    </w:p>
    <w:p w14:paraId="0D0B78DE" w14:textId="734F6742" w:rsidR="007E3E4C" w:rsidRPr="0014645C" w:rsidRDefault="007E3E4C" w:rsidP="00717E4A">
      <w:pPr>
        <w:autoSpaceDE w:val="0"/>
        <w:autoSpaceDN w:val="0"/>
        <w:adjustRightInd w:val="0"/>
        <w:spacing w:before="120" w:after="120" w:line="288" w:lineRule="auto"/>
        <w:jc w:val="both"/>
        <w:rPr>
          <w:rFonts w:cstheme="minorHAnsi"/>
          <w:color w:val="000000"/>
          <w:sz w:val="19"/>
          <w:szCs w:val="19"/>
          <w:lang w:val="sk-SK"/>
        </w:rPr>
      </w:pPr>
      <w:r w:rsidRPr="0014645C">
        <w:rPr>
          <w:bCs/>
          <w:iCs/>
          <w:sz w:val="19"/>
          <w:szCs w:val="19"/>
          <w:lang w:val="sk-SK"/>
        </w:rPr>
        <w:t>Výšk</w:t>
      </w:r>
      <w:r w:rsidR="00FB350D" w:rsidRPr="0014645C">
        <w:rPr>
          <w:bCs/>
          <w:iCs/>
          <w:sz w:val="19"/>
          <w:szCs w:val="19"/>
          <w:lang w:val="sk-SK"/>
        </w:rPr>
        <w:t>u</w:t>
      </w:r>
      <w:r w:rsidRPr="0014645C">
        <w:rPr>
          <w:bCs/>
          <w:iCs/>
          <w:sz w:val="19"/>
          <w:szCs w:val="19"/>
          <w:lang w:val="sk-SK"/>
        </w:rPr>
        <w:t xml:space="preserve"> pomoci stanoven</w:t>
      </w:r>
      <w:r w:rsidR="00FB350D" w:rsidRPr="0014645C">
        <w:rPr>
          <w:bCs/>
          <w:iCs/>
          <w:sz w:val="19"/>
          <w:szCs w:val="19"/>
          <w:lang w:val="sk-SK"/>
        </w:rPr>
        <w:t>ú</w:t>
      </w:r>
      <w:r w:rsidRPr="0014645C">
        <w:rPr>
          <w:bCs/>
          <w:iCs/>
          <w:sz w:val="19"/>
          <w:szCs w:val="19"/>
          <w:lang w:val="sk-SK"/>
        </w:rPr>
        <w:t xml:space="preserve"> vo výzve</w:t>
      </w:r>
      <w:r w:rsidR="00FB350D" w:rsidRPr="0014645C">
        <w:rPr>
          <w:bCs/>
          <w:iCs/>
          <w:sz w:val="19"/>
          <w:szCs w:val="19"/>
          <w:lang w:val="sk-SK"/>
        </w:rPr>
        <w:t>/vyzvaní</w:t>
      </w:r>
      <w:r w:rsidR="00FB350D" w:rsidRPr="0014645C">
        <w:rPr>
          <w:rFonts w:cstheme="minorHAnsi"/>
          <w:color w:val="000000"/>
          <w:sz w:val="19"/>
          <w:szCs w:val="19"/>
          <w:lang w:val="sk-SK"/>
        </w:rPr>
        <w:t xml:space="preserve"> </w:t>
      </w:r>
      <w:r w:rsidR="00FB350D" w:rsidRPr="0014645C">
        <w:rPr>
          <w:b/>
          <w:sz w:val="19"/>
          <w:szCs w:val="19"/>
          <w:lang w:val="sk-SK"/>
        </w:rPr>
        <w:t>RO</w:t>
      </w:r>
      <w:r w:rsidR="00FB350D" w:rsidRPr="0014645C">
        <w:rPr>
          <w:sz w:val="19"/>
          <w:szCs w:val="19"/>
          <w:lang w:val="sk-SK"/>
        </w:rPr>
        <w:t xml:space="preserve"> </w:t>
      </w:r>
      <w:r w:rsidR="00FB350D" w:rsidRPr="0014645C">
        <w:rPr>
          <w:b/>
          <w:bCs/>
          <w:iCs/>
          <w:sz w:val="19"/>
          <w:szCs w:val="19"/>
          <w:lang w:val="sk-SK"/>
        </w:rPr>
        <w:t>pre OP EVS</w:t>
      </w:r>
      <w:r w:rsidRPr="0014645C">
        <w:rPr>
          <w:rFonts w:cstheme="minorHAnsi"/>
          <w:color w:val="000000"/>
          <w:sz w:val="19"/>
          <w:szCs w:val="19"/>
          <w:lang w:val="sk-SK"/>
        </w:rPr>
        <w:t xml:space="preserve"> </w:t>
      </w:r>
      <w:r w:rsidRPr="0014645C">
        <w:rPr>
          <w:rFonts w:cs="Arial"/>
          <w:color w:val="000000"/>
          <w:sz w:val="19"/>
          <w:szCs w:val="19"/>
          <w:lang w:val="sk-SK"/>
        </w:rPr>
        <w:t xml:space="preserve">určuje </w:t>
      </w:r>
      <w:r w:rsidR="00FB350D" w:rsidRPr="0014645C">
        <w:rPr>
          <w:rFonts w:cs="Arial"/>
          <w:color w:val="000000"/>
          <w:sz w:val="19"/>
          <w:szCs w:val="19"/>
          <w:lang w:val="sk-SK"/>
        </w:rPr>
        <w:t xml:space="preserve">aj na základe </w:t>
      </w:r>
      <w:r w:rsidRPr="0014645C">
        <w:rPr>
          <w:rFonts w:cs="Arial"/>
          <w:color w:val="000000"/>
          <w:sz w:val="19"/>
          <w:szCs w:val="19"/>
          <w:lang w:val="sk-SK"/>
        </w:rPr>
        <w:t>schémy štátnej pomoci/</w:t>
      </w:r>
      <w:r w:rsidR="00205C42" w:rsidRPr="0014645C">
        <w:rPr>
          <w:rFonts w:cs="Arial"/>
          <w:color w:val="000000"/>
          <w:sz w:val="19"/>
          <w:szCs w:val="19"/>
          <w:lang w:val="sk-SK"/>
        </w:rPr>
        <w:t xml:space="preserve"> schémy </w:t>
      </w:r>
      <w:r w:rsidRPr="0014645C">
        <w:rPr>
          <w:rFonts w:cs="Arial"/>
          <w:color w:val="000000"/>
          <w:sz w:val="19"/>
          <w:szCs w:val="19"/>
          <w:lang w:val="sk-SK"/>
        </w:rPr>
        <w:t>pomoci de minimis</w:t>
      </w:r>
      <w:r w:rsidR="00FB350D" w:rsidRPr="0014645C">
        <w:rPr>
          <w:rFonts w:cs="Arial"/>
          <w:color w:val="000000"/>
          <w:sz w:val="19"/>
          <w:szCs w:val="19"/>
          <w:lang w:val="sk-SK"/>
        </w:rPr>
        <w:t xml:space="preserve"> v prípade jej identifikovania.</w:t>
      </w:r>
    </w:p>
    <w:p w14:paraId="2DAD0446" w14:textId="6CAEC0B7" w:rsidR="00FA7A4F" w:rsidRPr="0014645C" w:rsidRDefault="00FA7A4F" w:rsidP="0008366A">
      <w:pPr>
        <w:pStyle w:val="Nadpis3"/>
        <w:spacing w:before="240" w:line="360" w:lineRule="auto"/>
        <w:ind w:left="720"/>
        <w:rPr>
          <w:rFonts w:ascii="Arial" w:hAnsi="Arial" w:cs="Arial"/>
          <w:b/>
          <w:color w:val="3C8A2E" w:themeColor="accent5"/>
          <w:sz w:val="24"/>
          <w:szCs w:val="24"/>
          <w:lang w:val="sk-SK"/>
        </w:rPr>
      </w:pPr>
      <w:bookmarkStart w:id="422" w:name="_Toc458515676"/>
      <w:r w:rsidRPr="0014645C">
        <w:rPr>
          <w:rFonts w:ascii="Arial" w:hAnsi="Arial" w:cs="Arial"/>
          <w:b/>
          <w:color w:val="3C8A2E" w:themeColor="accent5"/>
          <w:sz w:val="24"/>
          <w:szCs w:val="24"/>
          <w:lang w:val="sk-SK"/>
        </w:rPr>
        <w:t>2.10.4 Podmienky poskytnutia príspevku z hľadiska definovania merateľných ukazovateľov projektu</w:t>
      </w:r>
      <w:bookmarkEnd w:id="422"/>
    </w:p>
    <w:p w14:paraId="56570002" w14:textId="55CB093B" w:rsidR="00334B8C" w:rsidRPr="0014645C" w:rsidRDefault="00334B8C" w:rsidP="00334B8C">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 xml:space="preserve">RO pre OP EVS v rámci vyzvania/výzvy definuje vo vzťahu k jednotlivým typom aktivít zodpovedajúce merateľné ukazovatele projektu, ktoré musí žiadateľ priradiť k hlavným aktivitám projektu. </w:t>
      </w:r>
    </w:p>
    <w:p w14:paraId="7E65C251" w14:textId="33972A4F"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Žiadateľ vyberie relevantné </w:t>
      </w:r>
      <w:r w:rsidR="0090649B" w:rsidRPr="0014645C">
        <w:rPr>
          <w:rFonts w:ascii="Arial" w:hAnsi="Arial" w:cs="Arial"/>
          <w:color w:val="000000"/>
          <w:sz w:val="19"/>
          <w:szCs w:val="19"/>
          <w:lang w:val="sk-SK"/>
        </w:rPr>
        <w:t xml:space="preserve">merateľné </w:t>
      </w:r>
      <w:r w:rsidRPr="0014645C">
        <w:rPr>
          <w:rFonts w:ascii="Arial" w:hAnsi="Arial" w:cs="Arial"/>
          <w:color w:val="000000"/>
          <w:sz w:val="19"/>
          <w:szCs w:val="19"/>
          <w:lang w:val="sk-SK"/>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6CA0711E"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Žiadateľ pri vypracovaní ŽoNFP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62208368" w14:textId="35416FA1"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lastRenderedPageBreak/>
        <w:t>V prípade projektov, ktoré v súlade s</w:t>
      </w:r>
      <w:r w:rsidR="00D47ED7" w:rsidRPr="0014645C">
        <w:rPr>
          <w:rFonts w:ascii="Arial" w:hAnsi="Arial" w:cs="Arial"/>
          <w:color w:val="000000"/>
          <w:sz w:val="19"/>
          <w:szCs w:val="19"/>
          <w:lang w:val="sk-SK"/>
        </w:rPr>
        <w:t> </w:t>
      </w:r>
      <w:r w:rsidRPr="0014645C">
        <w:rPr>
          <w:rFonts w:ascii="Arial" w:hAnsi="Arial" w:cs="Arial"/>
          <w:color w:val="000000"/>
          <w:sz w:val="19"/>
          <w:szCs w:val="19"/>
          <w:lang w:val="sk-SK"/>
        </w:rPr>
        <w:t>výzvou</w:t>
      </w:r>
      <w:r w:rsidR="00D47ED7" w:rsidRPr="0014645C">
        <w:rPr>
          <w:rFonts w:ascii="Arial" w:hAnsi="Arial" w:cs="Arial"/>
          <w:color w:val="000000"/>
          <w:sz w:val="19"/>
          <w:szCs w:val="19"/>
          <w:lang w:val="sk-SK"/>
        </w:rPr>
        <w:t>/vyzvaním</w:t>
      </w:r>
      <w:r w:rsidRPr="0014645C">
        <w:rPr>
          <w:rFonts w:ascii="Arial" w:hAnsi="Arial" w:cs="Arial"/>
          <w:color w:val="000000"/>
          <w:sz w:val="19"/>
          <w:szCs w:val="19"/>
          <w:lang w:val="sk-SK"/>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145E2232" w14:textId="2A64417E" w:rsidR="00B66005" w:rsidRPr="0014645C" w:rsidRDefault="00B66005" w:rsidP="00B66005">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lang w:val="sk-SK"/>
        </w:rPr>
        <w:t>,</w:t>
      </w:r>
      <w:r w:rsidRPr="0014645C">
        <w:rPr>
          <w:rFonts w:ascii="Arial" w:hAnsi="Arial" w:cs="Arial"/>
          <w:color w:val="000000"/>
          <w:sz w:val="19"/>
          <w:szCs w:val="19"/>
          <w:lang w:val="sk-SK"/>
        </w:rPr>
        <w:t xml:space="preserve"> s ktorým bude podpísaná zmluva o NFP (prijímateľa) záväzné.</w:t>
      </w:r>
    </w:p>
    <w:p w14:paraId="4901E6FE" w14:textId="6331359E" w:rsidR="004C357F" w:rsidRPr="0014645C" w:rsidRDefault="004C357F" w:rsidP="004C357F">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rPr>
        <w:t>V rámci merateľných ukazovateľov definovaných v príslušnej výzve</w:t>
      </w:r>
      <w:r w:rsidR="00D47ED7" w:rsidRPr="0014645C">
        <w:rPr>
          <w:rFonts w:ascii="Arial" w:hAnsi="Arial" w:cs="Arial"/>
          <w:color w:val="000000"/>
          <w:sz w:val="19"/>
          <w:szCs w:val="19"/>
          <w:lang w:val="sk-SK"/>
        </w:rPr>
        <w:t>/vyzvaní</w:t>
      </w:r>
      <w:r w:rsidRPr="0014645C">
        <w:rPr>
          <w:rFonts w:ascii="Arial" w:hAnsi="Arial" w:cs="Arial"/>
          <w:color w:val="000000"/>
          <w:sz w:val="19"/>
          <w:szCs w:val="19"/>
          <w:lang w:val="sk-SK"/>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lang w:val="sk-SK"/>
        </w:rPr>
        <w:t>merateľné ukazovatele s príznakom</w:t>
      </w:r>
      <w:r w:rsidRPr="0014645C">
        <w:rPr>
          <w:rFonts w:ascii="Arial" w:hAnsi="Arial" w:cs="Arial"/>
          <w:color w:val="000000"/>
          <w:sz w:val="19"/>
          <w:szCs w:val="19"/>
          <w:lang w:val="sk-SK"/>
        </w:rPr>
        <w:t>. V prípade sledovania merateľných ukazovateľov s príznakom RO pre OP EVS pri vyhodnocovaní nedosahovania stanovenej hodnoty posúdi zdôvodnenie nedosiahnutia týchto ukazovateľov 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4CEC8AF9" w14:textId="4D27A5F1"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lang w:val="sk-SK"/>
        </w:rPr>
        <w:t xml:space="preserve"> ako aj mechanizmus povinného vrátenia príspevku alebo jeho časti, ktor</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je spojen</w:t>
      </w:r>
      <w:r w:rsidR="007437E2" w:rsidRPr="0014645C">
        <w:rPr>
          <w:rFonts w:ascii="Arial" w:hAnsi="Arial" w:cs="Arial"/>
          <w:color w:val="000000"/>
          <w:sz w:val="19"/>
          <w:szCs w:val="19"/>
          <w:lang w:val="sk-SK"/>
        </w:rPr>
        <w:t>é</w:t>
      </w:r>
      <w:r w:rsidR="001D673F" w:rsidRPr="0014645C">
        <w:rPr>
          <w:rFonts w:ascii="Arial" w:hAnsi="Arial" w:cs="Arial"/>
          <w:color w:val="000000"/>
          <w:sz w:val="19"/>
          <w:szCs w:val="19"/>
          <w:lang w:val="sk-SK"/>
        </w:rPr>
        <w:t xml:space="preserve"> </w:t>
      </w:r>
      <w:r w:rsidR="007437E2" w:rsidRPr="0014645C">
        <w:rPr>
          <w:rFonts w:ascii="Arial" w:hAnsi="Arial" w:cs="Arial"/>
          <w:color w:val="000000"/>
          <w:sz w:val="19"/>
          <w:szCs w:val="19"/>
          <w:lang w:val="sk-SK"/>
        </w:rPr>
        <w:t xml:space="preserve">so vznikom podstatnej zmeny pri prekročení miery odchýlky, </w:t>
      </w:r>
      <w:r w:rsidRPr="0014645C">
        <w:rPr>
          <w:rFonts w:ascii="Arial" w:hAnsi="Arial" w:cs="Arial"/>
          <w:color w:val="000000"/>
          <w:sz w:val="19"/>
          <w:szCs w:val="19"/>
          <w:lang w:val="sk-SK"/>
        </w:rPr>
        <w:t>je určená v zmluve o</w:t>
      </w:r>
      <w:r w:rsidR="005D0BB7" w:rsidRPr="0014645C">
        <w:rPr>
          <w:rFonts w:ascii="Arial" w:hAnsi="Arial" w:cs="Arial"/>
          <w:color w:val="000000"/>
          <w:sz w:val="19"/>
          <w:szCs w:val="19"/>
          <w:lang w:val="sk-SK"/>
        </w:rPr>
        <w:t> </w:t>
      </w:r>
      <w:r w:rsidRPr="0014645C">
        <w:rPr>
          <w:rFonts w:ascii="Arial" w:hAnsi="Arial" w:cs="Arial"/>
          <w:color w:val="000000"/>
          <w:sz w:val="19"/>
          <w:szCs w:val="19"/>
          <w:lang w:val="sk-SK"/>
        </w:rPr>
        <w:t>NFP</w:t>
      </w:r>
      <w:r w:rsidR="005D0BB7" w:rsidRPr="0014645C">
        <w:rPr>
          <w:rFonts w:ascii="Arial" w:hAnsi="Arial" w:cs="Arial"/>
          <w:color w:val="000000"/>
          <w:sz w:val="19"/>
          <w:szCs w:val="19"/>
          <w:lang w:val="sk-SK"/>
        </w:rPr>
        <w:t xml:space="preserve"> a </w:t>
      </w:r>
      <w:r w:rsidR="006464B2" w:rsidRPr="0014645C">
        <w:rPr>
          <w:rFonts w:ascii="Arial" w:hAnsi="Arial" w:cs="Arial"/>
          <w:color w:val="000000"/>
          <w:sz w:val="19"/>
          <w:szCs w:val="19"/>
          <w:lang w:val="sk-SK"/>
        </w:rPr>
        <w:t>prí</w:t>
      </w:r>
      <w:r w:rsidR="005D0BB7" w:rsidRPr="0014645C">
        <w:rPr>
          <w:rFonts w:ascii="Arial" w:hAnsi="Arial" w:cs="Arial"/>
          <w:color w:val="000000"/>
          <w:sz w:val="19"/>
          <w:szCs w:val="19"/>
          <w:lang w:val="sk-SK"/>
        </w:rPr>
        <w:t xml:space="preserve">ručke pre </w:t>
      </w:r>
      <w:r w:rsidR="006464B2" w:rsidRPr="0014645C">
        <w:rPr>
          <w:rFonts w:ascii="Arial" w:hAnsi="Arial" w:cs="Arial"/>
          <w:color w:val="000000"/>
          <w:sz w:val="19"/>
          <w:szCs w:val="19"/>
          <w:lang w:val="sk-SK"/>
        </w:rPr>
        <w:t>p</w:t>
      </w:r>
      <w:r w:rsidR="005D0BB7" w:rsidRPr="0014645C">
        <w:rPr>
          <w:rFonts w:ascii="Arial" w:hAnsi="Arial" w:cs="Arial"/>
          <w:color w:val="000000"/>
          <w:sz w:val="19"/>
          <w:szCs w:val="19"/>
          <w:lang w:val="sk-SK"/>
        </w:rPr>
        <w:t>rijímateľa</w:t>
      </w:r>
      <w:r w:rsidRPr="0014645C">
        <w:rPr>
          <w:rFonts w:ascii="Arial" w:hAnsi="Arial" w:cs="Arial"/>
          <w:color w:val="000000"/>
          <w:sz w:val="19"/>
          <w:szCs w:val="19"/>
          <w:lang w:val="sk-SK"/>
        </w:rPr>
        <w:t xml:space="preserve">. </w:t>
      </w:r>
      <w:r w:rsidR="004C357F" w:rsidRPr="0014645C">
        <w:rPr>
          <w:rFonts w:ascii="Arial" w:hAnsi="Arial" w:cs="Arial"/>
          <w:color w:val="000000"/>
          <w:sz w:val="19"/>
          <w:szCs w:val="19"/>
          <w:lang w:val="sk-SK"/>
        </w:rPr>
        <w:t xml:space="preserve"> </w:t>
      </w:r>
    </w:p>
    <w:p w14:paraId="624F5A21" w14:textId="1A429AE8"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 rámci tejto podmienky môže RO pre OP EVS  definovať aj  </w:t>
      </w:r>
      <w:r w:rsidRPr="0014645C">
        <w:rPr>
          <w:rFonts w:ascii="Arial" w:hAnsi="Arial" w:cs="Arial"/>
          <w:color w:val="000000"/>
          <w:sz w:val="19"/>
          <w:szCs w:val="19"/>
          <w:u w:val="single"/>
          <w:lang w:val="sk-SK"/>
        </w:rPr>
        <w:t>Iné údaje</w:t>
      </w:r>
      <w:r w:rsidRPr="0014645C">
        <w:rPr>
          <w:rFonts w:ascii="Arial" w:hAnsi="Arial" w:cs="Arial"/>
          <w:color w:val="000000"/>
          <w:sz w:val="19"/>
          <w:szCs w:val="19"/>
          <w:lang w:val="sk-SK"/>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lang w:val="sk-SK"/>
        </w:rPr>
        <w:t>9</w:t>
      </w:r>
      <w:r w:rsidRPr="0014645C">
        <w:rPr>
          <w:rFonts w:ascii="Arial" w:hAnsi="Arial" w:cs="Arial"/>
          <w:color w:val="000000"/>
          <w:sz w:val="19"/>
          <w:szCs w:val="19"/>
          <w:lang w:val="sk-SK"/>
        </w:rPr>
        <w:t>. Iné údaje na úrovni projektu v súlade s podmienkami dohodnutými v zmluve o poskytnutí NFP. V priebehu implementácie projektu môže byť rozsah požadovaných iných údajov upravený (napr. rozšírený, resp. zúžený).</w:t>
      </w:r>
    </w:p>
    <w:p w14:paraId="6966E2A9" w14:textId="35FA5F53" w:rsidR="000F5752" w:rsidRPr="0014645C" w:rsidRDefault="007D451F" w:rsidP="004C357F">
      <w:pPr>
        <w:autoSpaceDE w:val="0"/>
        <w:autoSpaceDN w:val="0"/>
        <w:adjustRightInd w:val="0"/>
        <w:spacing w:before="120" w:after="120" w:line="288" w:lineRule="auto"/>
        <w:jc w:val="both"/>
        <w:rPr>
          <w:rFonts w:cstheme="minorHAnsi"/>
          <w:color w:val="000000"/>
          <w:sz w:val="19"/>
          <w:szCs w:val="19"/>
          <w:lang w:val="sk-SK"/>
        </w:rPr>
      </w:pPr>
      <w:r w:rsidRPr="0014645C">
        <w:rPr>
          <w:rFonts w:cstheme="minorHAnsi"/>
          <w:sz w:val="19"/>
          <w:szCs w:val="19"/>
          <w:lang w:val="sk-SK"/>
        </w:rPr>
        <w:t>Súčasne</w:t>
      </w:r>
      <w:r w:rsidR="000F5752" w:rsidRPr="0014645C">
        <w:rPr>
          <w:rFonts w:cstheme="minorHAnsi"/>
          <w:color w:val="000000"/>
          <w:sz w:val="19"/>
          <w:szCs w:val="19"/>
          <w:lang w:val="sk-SK"/>
        </w:rPr>
        <w:t xml:space="preserve"> môže RO pre OP EVS  definovať aj ďalšie informácie, ktorými v </w:t>
      </w:r>
      <w:r w:rsidR="000F5752" w:rsidRPr="0014645C">
        <w:rPr>
          <w:rFonts w:cstheme="minorHAnsi"/>
          <w:sz w:val="19"/>
          <w:szCs w:val="19"/>
          <w:lang w:val="sk-SK"/>
        </w:rPr>
        <w:t>procese monitorovania môže byť projekt sledovaný v sú</w:t>
      </w:r>
      <w:r w:rsidRPr="0014645C">
        <w:rPr>
          <w:rFonts w:cstheme="minorHAnsi"/>
          <w:sz w:val="19"/>
          <w:szCs w:val="19"/>
          <w:lang w:val="sk-SK"/>
        </w:rPr>
        <w:t>vislosti s realizáciou projektu. Prijímateľ</w:t>
      </w:r>
      <w:r w:rsidR="000F5752" w:rsidRPr="0014645C">
        <w:rPr>
          <w:rFonts w:cstheme="minorHAnsi"/>
          <w:sz w:val="19"/>
          <w:szCs w:val="19"/>
          <w:lang w:val="sk-SK"/>
        </w:rPr>
        <w:t xml:space="preserve"> bude povinný uvádzať </w:t>
      </w:r>
      <w:r w:rsidRPr="0014645C">
        <w:rPr>
          <w:rFonts w:cstheme="minorHAnsi"/>
          <w:sz w:val="19"/>
          <w:szCs w:val="19"/>
          <w:lang w:val="sk-SK"/>
        </w:rPr>
        <w:t xml:space="preserve">ďalšie informácie  </w:t>
      </w:r>
      <w:r w:rsidRPr="0014645C">
        <w:rPr>
          <w:rFonts w:cstheme="minorHAnsi"/>
          <w:sz w:val="19"/>
          <w:szCs w:val="19"/>
          <w:lang w:val="sk-SK"/>
        </w:rPr>
        <w:br/>
      </w:r>
      <w:r w:rsidR="000F5752" w:rsidRPr="0014645C">
        <w:rPr>
          <w:rFonts w:cstheme="minorHAnsi"/>
          <w:sz w:val="19"/>
          <w:szCs w:val="19"/>
          <w:lang w:val="sk-SK"/>
        </w:rPr>
        <w:t>v monitorovacích správach v časti 10. Identifikované problémy, riziká a ďalšie informácie v súvislosti s realizáciou projektu.</w:t>
      </w:r>
    </w:p>
    <w:p w14:paraId="285A272B" w14:textId="71E2ED19"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AE557B" w:rsidRPr="0014645C">
        <w:rPr>
          <w:rFonts w:ascii="Arial" w:hAnsi="Arial" w:cs="Arial"/>
          <w:sz w:val="19"/>
          <w:szCs w:val="19"/>
          <w:lang w:val="sk-SK"/>
        </w:rPr>
        <w:t>Odporúčame pri zadávaní hodnôt merateľných ukazovateľov zvážiť ich výslednú hodnotu, pretože v</w:t>
      </w:r>
      <w:r w:rsidRPr="0014645C">
        <w:rPr>
          <w:rFonts w:ascii="Arial" w:hAnsi="Arial" w:cs="Arial"/>
          <w:sz w:val="19"/>
          <w:szCs w:val="19"/>
          <w:lang w:val="sk-SK"/>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7DD1DC73" w14:textId="0515EB3E" w:rsidR="005E404C" w:rsidRPr="0014645C" w:rsidRDefault="001F1018" w:rsidP="0008366A">
      <w:pPr>
        <w:pStyle w:val="Nadpis3"/>
        <w:spacing w:before="240" w:line="480" w:lineRule="auto"/>
        <w:ind w:left="720"/>
        <w:rPr>
          <w:b/>
          <w:color w:val="3C8A2E" w:themeColor="accent5"/>
          <w:sz w:val="24"/>
          <w:szCs w:val="24"/>
          <w:lang w:val="sk-SK"/>
        </w:rPr>
      </w:pPr>
      <w:bookmarkStart w:id="423" w:name="_Toc418001255"/>
      <w:bookmarkStart w:id="424" w:name="_Toc418003080"/>
      <w:bookmarkStart w:id="425" w:name="_Toc440355007"/>
      <w:bookmarkStart w:id="426" w:name="_Toc440375338"/>
      <w:bookmarkStart w:id="427" w:name="_Toc458432925"/>
      <w:bookmarkStart w:id="428" w:name="_Toc458515677"/>
      <w:bookmarkEnd w:id="423"/>
      <w:bookmarkEnd w:id="424"/>
      <w:r w:rsidRPr="0014645C">
        <w:rPr>
          <w:b/>
          <w:color w:val="3C8A2E" w:themeColor="accent5"/>
          <w:sz w:val="24"/>
          <w:szCs w:val="24"/>
          <w:lang w:val="sk-SK"/>
        </w:rPr>
        <w:t>2.10.5</w:t>
      </w:r>
      <w:r w:rsidR="00400B1E" w:rsidRPr="0014645C">
        <w:rPr>
          <w:b/>
          <w:color w:val="3C8A2E" w:themeColor="accent5"/>
          <w:sz w:val="24"/>
          <w:szCs w:val="24"/>
          <w:lang w:val="sk-SK"/>
        </w:rPr>
        <w:tab/>
      </w:r>
      <w:r w:rsidR="00F32D8A" w:rsidRPr="0014645C">
        <w:rPr>
          <w:b/>
          <w:color w:val="3C8A2E" w:themeColor="accent5"/>
          <w:sz w:val="24"/>
          <w:szCs w:val="24"/>
          <w:lang w:val="sk-SK"/>
        </w:rPr>
        <w:t>Intenzita pomoci</w:t>
      </w:r>
      <w:bookmarkEnd w:id="425"/>
      <w:bookmarkEnd w:id="426"/>
      <w:bookmarkEnd w:id="427"/>
      <w:bookmarkEnd w:id="428"/>
    </w:p>
    <w:p w14:paraId="15B0CCA5" w14:textId="68D54DEB"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Maximálna intenzita pomoci </w:t>
      </w:r>
      <w:r w:rsidR="00EA0115" w:rsidRPr="0014645C">
        <w:rPr>
          <w:rFonts w:ascii="Arial" w:hAnsi="Arial" w:cs="Arial"/>
          <w:color w:val="000000"/>
          <w:sz w:val="19"/>
          <w:szCs w:val="19"/>
          <w:lang w:val="sk-SK"/>
        </w:rPr>
        <w:t>(miera spolufinancovania)</w:t>
      </w:r>
      <w:r w:rsidR="00685F2F" w:rsidRPr="0014645C">
        <w:rPr>
          <w:rFonts w:ascii="Arial" w:hAnsi="Arial" w:cs="Arial"/>
          <w:color w:val="000000"/>
          <w:sz w:val="19"/>
          <w:szCs w:val="19"/>
          <w:lang w:val="sk-SK"/>
        </w:rPr>
        <w:t xml:space="preserve"> </w:t>
      </w:r>
      <w:r w:rsidRPr="0014645C">
        <w:rPr>
          <w:rFonts w:ascii="Arial" w:hAnsi="Arial" w:cs="Arial"/>
          <w:color w:val="000000"/>
          <w:sz w:val="19"/>
          <w:szCs w:val="19"/>
          <w:lang w:val="sk-SK"/>
        </w:rPr>
        <w:t>nesmie prekročiť hodn</w:t>
      </w:r>
      <w:r w:rsidR="00F55A4B" w:rsidRPr="0014645C">
        <w:rPr>
          <w:rFonts w:ascii="Arial" w:hAnsi="Arial" w:cs="Arial"/>
          <w:color w:val="000000"/>
          <w:sz w:val="19"/>
          <w:szCs w:val="19"/>
          <w:lang w:val="sk-SK"/>
        </w:rPr>
        <w:t>otu uvedenú v príslušnej výzve/</w:t>
      </w:r>
      <w:r w:rsidRPr="0014645C">
        <w:rPr>
          <w:rFonts w:ascii="Arial" w:hAnsi="Arial" w:cs="Arial"/>
          <w:color w:val="000000"/>
          <w:sz w:val="19"/>
          <w:szCs w:val="19"/>
          <w:lang w:val="sk-SK"/>
        </w:rPr>
        <w:t xml:space="preserve">vyzvaní. Subjekt, oprávnený </w:t>
      </w:r>
      <w:r w:rsidR="009D1432" w:rsidRPr="0014645C">
        <w:rPr>
          <w:rFonts w:ascii="Arial" w:hAnsi="Arial" w:cs="Arial"/>
          <w:color w:val="000000"/>
          <w:sz w:val="19"/>
          <w:szCs w:val="19"/>
          <w:lang w:val="sk-SK"/>
        </w:rPr>
        <w:t xml:space="preserve">žiadať o </w:t>
      </w:r>
      <w:r w:rsidRPr="0014645C">
        <w:rPr>
          <w:rFonts w:ascii="Arial" w:hAnsi="Arial" w:cs="Arial"/>
          <w:color w:val="000000"/>
          <w:sz w:val="19"/>
          <w:szCs w:val="19"/>
          <w:lang w:val="sk-SK"/>
        </w:rPr>
        <w:t>NFP podľa príslušnej schémy štátnej pomoci/schémy pomoci de minimis postupuje zároveň podľa tejto schémy, pokiaľ vo výzve/vyzvaní nie je uvedené inak.</w:t>
      </w:r>
    </w:p>
    <w:p w14:paraId="15B0CCA6" w14:textId="77777777" w:rsidR="00C85E20" w:rsidRPr="0014645C" w:rsidRDefault="00C85E20" w:rsidP="0096242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nadväznosti na základné legislatívne východiská pre určenie stratégie financovania 2014 – 2020 sa stanovujú nasledovné pravidlá stratégie financovania 2014 – 2020:</w:t>
      </w:r>
    </w:p>
    <w:p w14:paraId="15B0CCA7" w14:textId="3D7DCFC0"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výška pomoci z EÚ sa pre všetky operačné programy vyjadruje k </w:t>
      </w:r>
      <w:r w:rsidRPr="0014645C">
        <w:rPr>
          <w:rFonts w:ascii="Arial" w:hAnsi="Arial" w:cs="Arial"/>
          <w:sz w:val="19"/>
          <w:szCs w:val="19"/>
          <w:u w:val="single"/>
          <w:lang w:val="sk-SK"/>
        </w:rPr>
        <w:t>celkovým oprávneným výdavkom</w:t>
      </w:r>
      <w:r w:rsidRPr="0014645C">
        <w:rPr>
          <w:rFonts w:ascii="Arial" w:hAnsi="Arial" w:cs="Arial"/>
          <w:sz w:val="19"/>
          <w:szCs w:val="19"/>
          <w:lang w:val="sk-SK"/>
        </w:rPr>
        <w:t xml:space="preserve"> v zmysle čl. 1</w:t>
      </w:r>
      <w:r w:rsidR="009E3493" w:rsidRPr="0014645C">
        <w:rPr>
          <w:rFonts w:ascii="Arial" w:hAnsi="Arial" w:cs="Arial"/>
          <w:sz w:val="19"/>
          <w:szCs w:val="19"/>
          <w:lang w:val="sk-SK"/>
        </w:rPr>
        <w:t>2</w:t>
      </w:r>
      <w:r w:rsidRPr="0014645C">
        <w:rPr>
          <w:rFonts w:ascii="Arial" w:hAnsi="Arial" w:cs="Arial"/>
          <w:sz w:val="19"/>
          <w:szCs w:val="19"/>
          <w:lang w:val="sk-SK"/>
        </w:rPr>
        <w:t>0, ods. 2, písm. a) všeobecného nariadenia pre programové obdobie 2014 – 2020;</w:t>
      </w:r>
    </w:p>
    <w:p w14:paraId="15B0CCA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lastRenderedPageBreak/>
        <w:t>maximálna intenzita štátnej pomoci sa stanovuje v súlade so schémami štátnej pomoci, resp. príslušnou legislatívou EÚ;</w:t>
      </w:r>
    </w:p>
    <w:p w14:paraId="15B0CCA9" w14:textId="1CA2D23E"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lang w:val="sk-SK"/>
        </w:rPr>
        <w:t xml:space="preserve"> </w:t>
      </w:r>
      <w:r w:rsidRPr="0014645C">
        <w:rPr>
          <w:rFonts w:ascii="Arial" w:hAnsi="Arial" w:cs="Arial"/>
          <w:sz w:val="19"/>
          <w:szCs w:val="19"/>
          <w:lang w:val="sk-SK"/>
        </w:rPr>
        <w:t>j. pre partnerov sa neuplatňujú pravidlá financovania platné pre vedúceho partnera;</w:t>
      </w:r>
    </w:p>
    <w:p w14:paraId="15B0CCAA"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A0BD4F6"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lang w:val="sk-SK"/>
        </w:rPr>
      </w:pPr>
      <w:r w:rsidRPr="0014645C">
        <w:rPr>
          <w:rStyle w:val="Zstupntext"/>
          <w:rFonts w:ascii="Arial" w:hAnsi="Arial" w:cs="Arial"/>
          <w:color w:val="000000"/>
          <w:sz w:val="19"/>
          <w:szCs w:val="19"/>
          <w:lang w:val="sk-SK"/>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lang w:val="sk-SK"/>
        </w:rPr>
        <w:t>;</w:t>
      </w:r>
    </w:p>
    <w:p w14:paraId="43A96524" w14:textId="475488E5"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je priradené spolufinancovanie zo</w:t>
      </w:r>
      <w:r w:rsidRPr="0014645C">
        <w:rPr>
          <w:rFonts w:ascii="Arial" w:hAnsi="Arial" w:cs="Arial"/>
          <w:sz w:val="19"/>
          <w:szCs w:val="19"/>
          <w:lang w:val="sk-SK"/>
        </w:rPr>
        <w:t> </w:t>
      </w:r>
      <w:r w:rsidRPr="0014645C">
        <w:rPr>
          <w:rFonts w:ascii="Arial" w:hAnsi="Arial"/>
          <w:sz w:val="19"/>
          <w:szCs w:val="19"/>
          <w:lang w:val="sk-SK"/>
        </w:rPr>
        <w:t>štátneho rozpočtu v stanovenom pomere v závislosti od typu prijímateľa a kategórie regiónu, okrem financovania prijímateľa:</w:t>
      </w:r>
    </w:p>
    <w:p w14:paraId="5499DDC9" w14:textId="13AA3503"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lang w:val="sk-SK"/>
        </w:rPr>
      </w:pPr>
      <w:r w:rsidRPr="0014645C">
        <w:rPr>
          <w:rFonts w:ascii="Arial" w:hAnsi="Arial"/>
          <w:sz w:val="19"/>
          <w:szCs w:val="19"/>
          <w:lang w:val="sk-SK"/>
        </w:rPr>
        <w:t>v ktorého prípade sa k podielu štrukturálnych fondov a </w:t>
      </w:r>
      <w:r w:rsidRPr="0014645C">
        <w:rPr>
          <w:rFonts w:ascii="Arial" w:hAnsi="Arial" w:cs="Arial"/>
          <w:sz w:val="19"/>
          <w:szCs w:val="19"/>
          <w:lang w:val="sk-SK"/>
        </w:rPr>
        <w:t>Kohézneho fondu</w:t>
      </w:r>
      <w:r w:rsidRPr="0014645C">
        <w:rPr>
          <w:rFonts w:ascii="Arial" w:hAnsi="Arial"/>
          <w:sz w:val="19"/>
          <w:szCs w:val="19"/>
          <w:lang w:val="sk-SK"/>
        </w:rPr>
        <w:t xml:space="preserve"> neprideľuje spolufinancovanie zo štátneho rozpočtu, ale celá výška štátnej pomoci je tvorená len príspevkom</w:t>
      </w:r>
      <w:r w:rsidR="004C16B0" w:rsidRPr="0014645C">
        <w:rPr>
          <w:rFonts w:ascii="Arial" w:hAnsi="Arial"/>
          <w:sz w:val="19"/>
          <w:szCs w:val="19"/>
          <w:lang w:val="sk-SK"/>
        </w:rPr>
        <w:t xml:space="preserve"> EU</w:t>
      </w:r>
      <w:r w:rsidRPr="0014645C">
        <w:rPr>
          <w:rFonts w:ascii="Arial" w:hAnsi="Arial"/>
          <w:sz w:val="19"/>
          <w:szCs w:val="19"/>
          <w:lang w:val="sk-SK"/>
        </w:rPr>
        <w:t>,</w:t>
      </w:r>
    </w:p>
    <w:p w14:paraId="15B0CCAB" w14:textId="11149AC0"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lang w:val="sk-SK"/>
        </w:rPr>
      </w:pPr>
      <w:r w:rsidRPr="0014645C">
        <w:rPr>
          <w:rFonts w:ascii="Arial" w:hAnsi="Arial"/>
          <w:sz w:val="19"/>
          <w:szCs w:val="19"/>
          <w:lang w:val="sk-SK"/>
        </w:rPr>
        <w:t>v ktorého prípade sa výška pomoci stanovuje riadiacim orgánom v príslušnej schéme pomoci de</w:t>
      </w:r>
      <w:r w:rsidRPr="0014645C">
        <w:rPr>
          <w:rFonts w:ascii="Arial" w:hAnsi="Arial" w:cs="Arial"/>
          <w:sz w:val="19"/>
          <w:szCs w:val="19"/>
          <w:lang w:val="sk-SK"/>
        </w:rPr>
        <w:t> </w:t>
      </w:r>
      <w:r w:rsidRPr="0014645C">
        <w:rPr>
          <w:rFonts w:ascii="Arial" w:hAnsi="Arial"/>
          <w:sz w:val="19"/>
          <w:szCs w:val="19"/>
          <w:lang w:val="sk-SK"/>
        </w:rPr>
        <w:t>minimis, pričom ak intenzita pomoci de minimis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lang w:val="sk-SK"/>
        </w:rPr>
        <w:t>.</w:t>
      </w:r>
    </w:p>
    <w:p w14:paraId="3D0F909C"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50713153" w14:textId="77777777" w:rsidR="009E3493" w:rsidRPr="0014645C" w:rsidRDefault="009E3493" w:rsidP="009E3493">
      <w:pPr>
        <w:pStyle w:val="Odsekzoznamu"/>
        <w:spacing w:after="120" w:line="240" w:lineRule="auto"/>
        <w:ind w:left="284"/>
        <w:contextualSpacing w:val="0"/>
        <w:jc w:val="both"/>
        <w:rPr>
          <w:rFonts w:ascii="Arial" w:hAnsi="Arial"/>
          <w:sz w:val="16"/>
          <w:lang w:val="sk-SK"/>
        </w:rPr>
      </w:pPr>
    </w:p>
    <w:p w14:paraId="647A4DF3"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lang w:val="sk-SK"/>
        </w:rPr>
      </w:pPr>
    </w:p>
    <w:p w14:paraId="15B0CCAC"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lang w:val="sk-SK"/>
        </w:rPr>
      </w:pPr>
      <w:r w:rsidRPr="0014645C">
        <w:rPr>
          <w:lang w:val="sk-SK"/>
        </w:rPr>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15B0CCAE" w14:textId="77777777" w:rsidTr="004A613B">
        <w:trPr>
          <w:trHeight w:val="340"/>
        </w:trPr>
        <w:tc>
          <w:tcPr>
            <w:tcW w:w="9212" w:type="dxa"/>
            <w:gridSpan w:val="4"/>
            <w:shd w:val="clear" w:color="auto" w:fill="F2F2F2"/>
            <w:vAlign w:val="center"/>
          </w:tcPr>
          <w:p w14:paraId="15B0CCAD"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organizácia štátnej správy</w:t>
            </w:r>
          </w:p>
        </w:tc>
      </w:tr>
      <w:tr w:rsidR="00C85E20" w:rsidRPr="0014645C" w14:paraId="15B0CCB0" w14:textId="77777777" w:rsidTr="004A613B">
        <w:trPr>
          <w:trHeight w:val="340"/>
        </w:trPr>
        <w:tc>
          <w:tcPr>
            <w:tcW w:w="9212" w:type="dxa"/>
            <w:gridSpan w:val="4"/>
            <w:vAlign w:val="center"/>
          </w:tcPr>
          <w:p w14:paraId="15B0CCA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B4" w14:textId="77777777" w:rsidTr="004A613B">
        <w:trPr>
          <w:trHeight w:val="340"/>
        </w:trPr>
        <w:tc>
          <w:tcPr>
            <w:tcW w:w="2303" w:type="dxa"/>
            <w:vAlign w:val="center"/>
          </w:tcPr>
          <w:p w14:paraId="15B0CCB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B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B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B9" w14:textId="77777777" w:rsidTr="004A613B">
        <w:trPr>
          <w:trHeight w:val="340"/>
        </w:trPr>
        <w:tc>
          <w:tcPr>
            <w:tcW w:w="2303" w:type="dxa"/>
            <w:vAlign w:val="center"/>
          </w:tcPr>
          <w:p w14:paraId="15B0CCB5"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/ESF/</w:t>
            </w:r>
            <w:r w:rsidRPr="0014645C">
              <w:rPr>
                <w:rFonts w:cs="Arial"/>
                <w:sz w:val="16"/>
                <w:szCs w:val="16"/>
                <w:lang w:val="sk-SK"/>
              </w:rPr>
              <w:t>KF</w:t>
            </w:r>
          </w:p>
        </w:tc>
        <w:tc>
          <w:tcPr>
            <w:tcW w:w="2303" w:type="dxa"/>
            <w:vAlign w:val="center"/>
          </w:tcPr>
          <w:p w14:paraId="15B0CCB6"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B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B8" w14:textId="77777777" w:rsidR="00C85E20" w:rsidRPr="0014645C" w:rsidRDefault="00C85E20" w:rsidP="007F7349">
            <w:pPr>
              <w:spacing w:line="288" w:lineRule="auto"/>
              <w:jc w:val="center"/>
              <w:rPr>
                <w:rFonts w:cs="Arial"/>
                <w:b/>
                <w:sz w:val="16"/>
                <w:szCs w:val="16"/>
                <w:lang w:val="sk-SK"/>
              </w:rPr>
            </w:pPr>
          </w:p>
        </w:tc>
      </w:tr>
      <w:tr w:rsidR="00C85E20" w:rsidRPr="0014645C" w14:paraId="15B0CCBE" w14:textId="77777777" w:rsidTr="004A613B">
        <w:trPr>
          <w:trHeight w:val="340"/>
        </w:trPr>
        <w:tc>
          <w:tcPr>
            <w:tcW w:w="2303" w:type="dxa"/>
            <w:vAlign w:val="center"/>
          </w:tcPr>
          <w:p w14:paraId="15B0CCB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B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15,0 %</w:t>
            </w:r>
          </w:p>
        </w:tc>
        <w:tc>
          <w:tcPr>
            <w:tcW w:w="2303" w:type="dxa"/>
            <w:vAlign w:val="center"/>
          </w:tcPr>
          <w:p w14:paraId="15B0CCBC"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CB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BF"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C1" w14:textId="77777777" w:rsidTr="004A613B">
        <w:trPr>
          <w:trHeight w:val="340"/>
        </w:trPr>
        <w:tc>
          <w:tcPr>
            <w:tcW w:w="9212" w:type="dxa"/>
            <w:gridSpan w:val="4"/>
            <w:shd w:val="clear" w:color="auto" w:fill="F2F2F2"/>
            <w:vAlign w:val="center"/>
          </w:tcPr>
          <w:p w14:paraId="15B0CCC0"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ostatné subjekty verejnej správy</w:t>
            </w:r>
          </w:p>
        </w:tc>
      </w:tr>
      <w:tr w:rsidR="00C85E20" w:rsidRPr="0014645C" w14:paraId="15B0CCC3" w14:textId="77777777" w:rsidTr="004A613B">
        <w:trPr>
          <w:trHeight w:val="340"/>
        </w:trPr>
        <w:tc>
          <w:tcPr>
            <w:tcW w:w="9212" w:type="dxa"/>
            <w:gridSpan w:val="4"/>
            <w:vAlign w:val="center"/>
          </w:tcPr>
          <w:p w14:paraId="15B0CCC2"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C7" w14:textId="77777777" w:rsidTr="004A613B">
        <w:trPr>
          <w:trHeight w:val="340"/>
        </w:trPr>
        <w:tc>
          <w:tcPr>
            <w:tcW w:w="2303" w:type="dxa"/>
            <w:vAlign w:val="center"/>
          </w:tcPr>
          <w:p w14:paraId="15B0CCC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C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C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CC" w14:textId="77777777" w:rsidTr="004A613B">
        <w:trPr>
          <w:trHeight w:val="340"/>
        </w:trPr>
        <w:tc>
          <w:tcPr>
            <w:tcW w:w="2303" w:type="dxa"/>
            <w:vAlign w:val="center"/>
          </w:tcPr>
          <w:p w14:paraId="15B0CCC8"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w:t>
            </w:r>
            <w:r w:rsidR="00F55A4B" w:rsidRPr="0014645C">
              <w:rPr>
                <w:rFonts w:cs="Arial"/>
                <w:sz w:val="16"/>
                <w:szCs w:val="16"/>
                <w:lang w:val="sk-SK"/>
              </w:rPr>
              <w:t>/</w:t>
            </w:r>
            <w:r w:rsidRPr="0014645C">
              <w:rPr>
                <w:rFonts w:cs="Arial"/>
                <w:sz w:val="16"/>
                <w:szCs w:val="16"/>
                <w:lang w:val="sk-SK"/>
              </w:rPr>
              <w:t>KF</w:t>
            </w:r>
          </w:p>
        </w:tc>
        <w:tc>
          <w:tcPr>
            <w:tcW w:w="2303" w:type="dxa"/>
            <w:vAlign w:val="center"/>
          </w:tcPr>
          <w:p w14:paraId="15B0CCC9"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C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CB" w14:textId="77777777" w:rsidR="00C85E20" w:rsidRPr="0014645C" w:rsidRDefault="00C85E20" w:rsidP="007F7349">
            <w:pPr>
              <w:spacing w:line="288" w:lineRule="auto"/>
              <w:jc w:val="center"/>
              <w:rPr>
                <w:rFonts w:cs="Arial"/>
                <w:b/>
                <w:sz w:val="16"/>
                <w:szCs w:val="16"/>
                <w:lang w:val="sk-SK"/>
              </w:rPr>
            </w:pPr>
          </w:p>
        </w:tc>
      </w:tr>
      <w:tr w:rsidR="00C85E20" w:rsidRPr="0014645C" w14:paraId="15B0CCD1" w14:textId="77777777" w:rsidTr="004A613B">
        <w:trPr>
          <w:trHeight w:val="340"/>
        </w:trPr>
        <w:tc>
          <w:tcPr>
            <w:tcW w:w="2303" w:type="dxa"/>
            <w:vAlign w:val="center"/>
          </w:tcPr>
          <w:p w14:paraId="15B0CCC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CE"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CF"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D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D2"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15B0CCD4" w14:textId="77777777" w:rsidTr="004A613B">
        <w:trPr>
          <w:trHeight w:val="340"/>
        </w:trPr>
        <w:tc>
          <w:tcPr>
            <w:tcW w:w="9212" w:type="dxa"/>
            <w:gridSpan w:val="4"/>
            <w:shd w:val="clear" w:color="auto" w:fill="F2F2F2"/>
            <w:vAlign w:val="center"/>
          </w:tcPr>
          <w:p w14:paraId="15B0CCD3"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obec / vyšší územný celok</w:t>
            </w:r>
          </w:p>
        </w:tc>
      </w:tr>
      <w:tr w:rsidR="00C85E20" w:rsidRPr="0014645C" w14:paraId="15B0CCD6" w14:textId="77777777" w:rsidTr="004A613B">
        <w:trPr>
          <w:trHeight w:val="340"/>
        </w:trPr>
        <w:tc>
          <w:tcPr>
            <w:tcW w:w="9212" w:type="dxa"/>
            <w:gridSpan w:val="4"/>
            <w:vAlign w:val="center"/>
          </w:tcPr>
          <w:p w14:paraId="15B0CCD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lastRenderedPageBreak/>
              <w:t>Celkové oprávnené výdavky</w:t>
            </w:r>
          </w:p>
        </w:tc>
      </w:tr>
      <w:tr w:rsidR="00C85E20" w:rsidRPr="0014645C" w14:paraId="15B0CCDA" w14:textId="77777777" w:rsidTr="004A613B">
        <w:trPr>
          <w:trHeight w:val="340"/>
        </w:trPr>
        <w:tc>
          <w:tcPr>
            <w:tcW w:w="2303" w:type="dxa"/>
            <w:vAlign w:val="center"/>
          </w:tcPr>
          <w:p w14:paraId="15B0CCD7"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4606" w:type="dxa"/>
            <w:gridSpan w:val="2"/>
            <w:vAlign w:val="center"/>
          </w:tcPr>
          <w:p w14:paraId="15B0CCD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Merge w:val="restart"/>
            <w:vAlign w:val="center"/>
          </w:tcPr>
          <w:p w14:paraId="15B0CCD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DF" w14:textId="77777777" w:rsidTr="004A613B">
        <w:trPr>
          <w:trHeight w:val="340"/>
        </w:trPr>
        <w:tc>
          <w:tcPr>
            <w:tcW w:w="2303" w:type="dxa"/>
            <w:vAlign w:val="center"/>
          </w:tcPr>
          <w:p w14:paraId="15B0CCDB" w14:textId="77777777" w:rsidR="00C85E20" w:rsidRPr="0014645C" w:rsidRDefault="00C85E20" w:rsidP="00F55A4B">
            <w:pPr>
              <w:spacing w:line="288" w:lineRule="auto"/>
              <w:jc w:val="center"/>
              <w:rPr>
                <w:rFonts w:cs="Arial"/>
                <w:sz w:val="16"/>
                <w:szCs w:val="16"/>
                <w:lang w:val="sk-SK"/>
              </w:rPr>
            </w:pPr>
            <w:r w:rsidRPr="0014645C">
              <w:rPr>
                <w:rFonts w:cs="Arial"/>
                <w:sz w:val="16"/>
                <w:szCs w:val="16"/>
                <w:lang w:val="sk-SK"/>
              </w:rPr>
              <w:t>EFRR</w:t>
            </w:r>
            <w:r w:rsidR="00F55A4B" w:rsidRPr="0014645C">
              <w:rPr>
                <w:rFonts w:cs="Arial"/>
                <w:sz w:val="16"/>
                <w:szCs w:val="16"/>
                <w:lang w:val="sk-SK"/>
              </w:rPr>
              <w:t>/</w:t>
            </w:r>
            <w:r w:rsidRPr="0014645C">
              <w:rPr>
                <w:rFonts w:cs="Arial"/>
                <w:sz w:val="16"/>
                <w:szCs w:val="16"/>
                <w:lang w:val="sk-SK"/>
              </w:rPr>
              <w:t>ESF/KF</w:t>
            </w:r>
          </w:p>
        </w:tc>
        <w:tc>
          <w:tcPr>
            <w:tcW w:w="2303" w:type="dxa"/>
            <w:vAlign w:val="center"/>
          </w:tcPr>
          <w:p w14:paraId="15B0CCD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DD"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DE" w14:textId="77777777" w:rsidR="00C85E20" w:rsidRPr="0014645C" w:rsidRDefault="00C85E20" w:rsidP="007F7349">
            <w:pPr>
              <w:spacing w:line="288" w:lineRule="auto"/>
              <w:jc w:val="center"/>
              <w:rPr>
                <w:rFonts w:cs="Arial"/>
                <w:b/>
                <w:sz w:val="16"/>
                <w:szCs w:val="16"/>
                <w:lang w:val="sk-SK"/>
              </w:rPr>
            </w:pPr>
          </w:p>
        </w:tc>
      </w:tr>
      <w:tr w:rsidR="00C85E20" w:rsidRPr="0014645C" w14:paraId="15B0CCE4" w14:textId="77777777" w:rsidTr="004A613B">
        <w:trPr>
          <w:trHeight w:val="340"/>
        </w:trPr>
        <w:tc>
          <w:tcPr>
            <w:tcW w:w="2303" w:type="dxa"/>
            <w:vAlign w:val="center"/>
          </w:tcPr>
          <w:p w14:paraId="15B0CCE0"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E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E2"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E3"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E5" w14:textId="77777777"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15B0CCE7" w14:textId="77777777" w:rsidTr="004A613B">
        <w:trPr>
          <w:trHeight w:val="340"/>
        </w:trPr>
        <w:tc>
          <w:tcPr>
            <w:tcW w:w="9212" w:type="dxa"/>
            <w:gridSpan w:val="4"/>
            <w:shd w:val="clear" w:color="auto" w:fill="F2F2F2"/>
            <w:vAlign w:val="center"/>
          </w:tcPr>
          <w:p w14:paraId="15B0CCE6"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mimovládna/nezisková organizácia</w:t>
            </w:r>
          </w:p>
        </w:tc>
      </w:tr>
      <w:tr w:rsidR="00C85E20" w:rsidRPr="0014645C" w14:paraId="15B0CCE9" w14:textId="77777777" w:rsidTr="004A613B">
        <w:trPr>
          <w:trHeight w:val="340"/>
        </w:trPr>
        <w:tc>
          <w:tcPr>
            <w:tcW w:w="9212" w:type="dxa"/>
            <w:gridSpan w:val="4"/>
            <w:vAlign w:val="center"/>
          </w:tcPr>
          <w:p w14:paraId="15B0CCE8"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CEE" w14:textId="77777777" w:rsidTr="004A613B">
        <w:trPr>
          <w:trHeight w:val="340"/>
        </w:trPr>
        <w:tc>
          <w:tcPr>
            <w:tcW w:w="2303" w:type="dxa"/>
            <w:vAlign w:val="center"/>
          </w:tcPr>
          <w:p w14:paraId="15B0CCEA"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EB"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CE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CED"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CF3" w14:textId="77777777" w:rsidTr="004A613B">
        <w:trPr>
          <w:trHeight w:val="340"/>
        </w:trPr>
        <w:tc>
          <w:tcPr>
            <w:tcW w:w="2303" w:type="dxa"/>
            <w:vAlign w:val="center"/>
          </w:tcPr>
          <w:p w14:paraId="15B0CCEF"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CF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CF1"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CF2" w14:textId="77777777" w:rsidR="00C85E20" w:rsidRPr="0014645C" w:rsidRDefault="00C85E20" w:rsidP="007F7349">
            <w:pPr>
              <w:spacing w:line="288" w:lineRule="auto"/>
              <w:jc w:val="center"/>
              <w:rPr>
                <w:rFonts w:cs="Arial"/>
                <w:b/>
                <w:sz w:val="16"/>
                <w:szCs w:val="16"/>
                <w:lang w:val="sk-SK"/>
              </w:rPr>
            </w:pPr>
          </w:p>
        </w:tc>
      </w:tr>
      <w:tr w:rsidR="00C85E20" w:rsidRPr="0014645C" w14:paraId="15B0CCF8" w14:textId="77777777" w:rsidTr="004A613B">
        <w:trPr>
          <w:trHeight w:val="340"/>
        </w:trPr>
        <w:tc>
          <w:tcPr>
            <w:tcW w:w="2303" w:type="dxa"/>
            <w:vAlign w:val="center"/>
          </w:tcPr>
          <w:p w14:paraId="15B0CCF4"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CF5"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CF6"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CF7"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CF9" w14:textId="33E1129F" w:rsidR="00C85E20" w:rsidRPr="0014645C" w:rsidRDefault="00C85E20" w:rsidP="007F7349">
      <w:pPr>
        <w:autoSpaceDE w:val="0"/>
        <w:autoSpaceDN w:val="0"/>
        <w:adjustRightInd w:val="0"/>
        <w:spacing w:before="120" w:line="288" w:lineRule="auto"/>
        <w:jc w:val="both"/>
        <w:rPr>
          <w:rFonts w:cs="Arial"/>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15B0CCFB" w14:textId="77777777" w:rsidTr="004A613B">
        <w:trPr>
          <w:trHeight w:val="340"/>
        </w:trPr>
        <w:tc>
          <w:tcPr>
            <w:tcW w:w="9212" w:type="dxa"/>
            <w:gridSpan w:val="4"/>
            <w:shd w:val="clear" w:color="auto" w:fill="F2F2F2"/>
            <w:vAlign w:val="center"/>
          </w:tcPr>
          <w:p w14:paraId="15B0CCFA" w14:textId="77777777" w:rsidR="00C85E20" w:rsidRPr="0014645C" w:rsidRDefault="00C85E20" w:rsidP="007F7349">
            <w:pPr>
              <w:spacing w:line="288" w:lineRule="auto"/>
              <w:rPr>
                <w:rFonts w:cs="Arial"/>
                <w:b/>
                <w:sz w:val="16"/>
                <w:szCs w:val="16"/>
                <w:lang w:val="sk-SK"/>
              </w:rPr>
            </w:pPr>
            <w:r w:rsidRPr="0014645C">
              <w:rPr>
                <w:rFonts w:cs="Arial"/>
                <w:b/>
                <w:sz w:val="16"/>
                <w:szCs w:val="16"/>
                <w:lang w:val="sk-SK"/>
              </w:rPr>
              <w:t>Prijímateľ – súkromný sektor mimo schém štátnej pomoci</w:t>
            </w:r>
          </w:p>
        </w:tc>
      </w:tr>
      <w:tr w:rsidR="00C85E20" w:rsidRPr="0014645C" w14:paraId="15B0CCFD" w14:textId="77777777" w:rsidTr="004A613B">
        <w:trPr>
          <w:trHeight w:val="340"/>
        </w:trPr>
        <w:tc>
          <w:tcPr>
            <w:tcW w:w="9212" w:type="dxa"/>
            <w:gridSpan w:val="4"/>
            <w:vAlign w:val="center"/>
          </w:tcPr>
          <w:p w14:paraId="15B0CCFC"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C85E20" w:rsidRPr="0014645C" w14:paraId="15B0CD02" w14:textId="77777777" w:rsidTr="004A613B">
        <w:trPr>
          <w:trHeight w:val="340"/>
        </w:trPr>
        <w:tc>
          <w:tcPr>
            <w:tcW w:w="2303" w:type="dxa"/>
            <w:vAlign w:val="center"/>
          </w:tcPr>
          <w:p w14:paraId="15B0CCFE"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CFF"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00"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01"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Spolu</w:t>
            </w:r>
          </w:p>
        </w:tc>
      </w:tr>
      <w:tr w:rsidR="00C85E20" w:rsidRPr="0014645C" w14:paraId="15B0CD07" w14:textId="77777777" w:rsidTr="004A613B">
        <w:trPr>
          <w:trHeight w:val="340"/>
        </w:trPr>
        <w:tc>
          <w:tcPr>
            <w:tcW w:w="2303" w:type="dxa"/>
            <w:vAlign w:val="center"/>
          </w:tcPr>
          <w:p w14:paraId="15B0CD03" w14:textId="77777777" w:rsidR="00C85E20"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04"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05" w14:textId="77777777" w:rsidR="00C85E20" w:rsidRPr="0014645C" w:rsidRDefault="00C85E20"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06" w14:textId="77777777" w:rsidR="00C85E20" w:rsidRPr="0014645C" w:rsidRDefault="00C85E20" w:rsidP="007F7349">
            <w:pPr>
              <w:spacing w:line="288" w:lineRule="auto"/>
              <w:jc w:val="center"/>
              <w:rPr>
                <w:rFonts w:cs="Arial"/>
                <w:b/>
                <w:sz w:val="16"/>
                <w:szCs w:val="16"/>
                <w:lang w:val="sk-SK"/>
              </w:rPr>
            </w:pPr>
          </w:p>
        </w:tc>
      </w:tr>
      <w:tr w:rsidR="00C85E20" w:rsidRPr="0014645C" w14:paraId="15B0CD0C" w14:textId="77777777" w:rsidTr="004A613B">
        <w:trPr>
          <w:trHeight w:val="340"/>
        </w:trPr>
        <w:tc>
          <w:tcPr>
            <w:tcW w:w="2303" w:type="dxa"/>
            <w:vAlign w:val="center"/>
          </w:tcPr>
          <w:p w14:paraId="15B0CD08"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85,0 %</w:t>
            </w:r>
          </w:p>
        </w:tc>
        <w:tc>
          <w:tcPr>
            <w:tcW w:w="2303" w:type="dxa"/>
            <w:vAlign w:val="center"/>
          </w:tcPr>
          <w:p w14:paraId="15B0CD09"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5,0 %</w:t>
            </w:r>
          </w:p>
        </w:tc>
        <w:tc>
          <w:tcPr>
            <w:tcW w:w="2303" w:type="dxa"/>
            <w:vAlign w:val="center"/>
          </w:tcPr>
          <w:p w14:paraId="15B0CD0A"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10,0 %</w:t>
            </w:r>
          </w:p>
        </w:tc>
        <w:tc>
          <w:tcPr>
            <w:tcW w:w="2303" w:type="dxa"/>
            <w:vAlign w:val="center"/>
          </w:tcPr>
          <w:p w14:paraId="15B0CD0B" w14:textId="77777777" w:rsidR="00C85E20" w:rsidRPr="0014645C" w:rsidRDefault="00C85E20" w:rsidP="007F7349">
            <w:pPr>
              <w:spacing w:line="288" w:lineRule="auto"/>
              <w:jc w:val="center"/>
              <w:rPr>
                <w:rFonts w:cs="Arial"/>
                <w:b/>
                <w:sz w:val="16"/>
                <w:szCs w:val="16"/>
                <w:lang w:val="sk-SK"/>
              </w:rPr>
            </w:pPr>
            <w:r w:rsidRPr="0014645C">
              <w:rPr>
                <w:rFonts w:cs="Arial"/>
                <w:b/>
                <w:sz w:val="16"/>
                <w:szCs w:val="16"/>
                <w:lang w:val="sk-SK"/>
              </w:rPr>
              <w:t>100,0 %</w:t>
            </w:r>
          </w:p>
        </w:tc>
      </w:tr>
    </w:tbl>
    <w:p w14:paraId="15B0CD0D"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lang w:val="sk-SK"/>
        </w:rPr>
        <w:t>:</w:t>
      </w:r>
      <w:r w:rsidR="004A613B" w:rsidRPr="0014645C">
        <w:rPr>
          <w:rStyle w:val="Odkaznapoznmkupodiarou"/>
          <w:rFonts w:cs="Arial"/>
          <w:sz w:val="19"/>
          <w:szCs w:val="19"/>
          <w:lang w:val="sk-SK"/>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0F" w14:textId="77777777" w:rsidTr="004A613B">
        <w:trPr>
          <w:trHeight w:val="340"/>
        </w:trPr>
        <w:tc>
          <w:tcPr>
            <w:tcW w:w="9212" w:type="dxa"/>
            <w:gridSpan w:val="4"/>
            <w:shd w:val="clear" w:color="auto" w:fill="F2F2F2" w:themeFill="background1" w:themeFillShade="F2"/>
            <w:vAlign w:val="center"/>
          </w:tcPr>
          <w:p w14:paraId="15B0CD0E"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t>Prijímateľ – v rámci schém štátnej pomoci</w:t>
            </w:r>
          </w:p>
        </w:tc>
      </w:tr>
      <w:tr w:rsidR="0099458A" w:rsidRPr="0014645C" w14:paraId="15B0CD11" w14:textId="77777777" w:rsidTr="004A613B">
        <w:trPr>
          <w:trHeight w:val="340"/>
        </w:trPr>
        <w:tc>
          <w:tcPr>
            <w:tcW w:w="9212" w:type="dxa"/>
            <w:gridSpan w:val="4"/>
            <w:vAlign w:val="center"/>
          </w:tcPr>
          <w:p w14:paraId="15B0CD10"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16" w14:textId="77777777" w:rsidTr="004A613B">
        <w:trPr>
          <w:trHeight w:val="340"/>
        </w:trPr>
        <w:tc>
          <w:tcPr>
            <w:tcW w:w="2303" w:type="dxa"/>
            <w:vAlign w:val="center"/>
          </w:tcPr>
          <w:p w14:paraId="15B0CD12"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13"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14"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15"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1B" w14:textId="77777777" w:rsidTr="004A613B">
        <w:trPr>
          <w:trHeight w:val="340"/>
        </w:trPr>
        <w:tc>
          <w:tcPr>
            <w:tcW w:w="2303" w:type="dxa"/>
            <w:vAlign w:val="center"/>
          </w:tcPr>
          <w:p w14:paraId="15B0CD17"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1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1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1A" w14:textId="77777777" w:rsidR="0099458A" w:rsidRPr="0014645C" w:rsidRDefault="0099458A" w:rsidP="007F7349">
            <w:pPr>
              <w:spacing w:line="288" w:lineRule="auto"/>
              <w:jc w:val="center"/>
              <w:rPr>
                <w:rFonts w:cs="Arial"/>
                <w:b/>
                <w:sz w:val="16"/>
                <w:szCs w:val="16"/>
                <w:lang w:val="sk-SK"/>
              </w:rPr>
            </w:pPr>
          </w:p>
        </w:tc>
      </w:tr>
      <w:tr w:rsidR="0099458A" w:rsidRPr="0014645C" w14:paraId="15B0CD20" w14:textId="77777777" w:rsidTr="004A613B">
        <w:trPr>
          <w:trHeight w:val="340"/>
        </w:trPr>
        <w:tc>
          <w:tcPr>
            <w:tcW w:w="2303" w:type="dxa"/>
            <w:vAlign w:val="center"/>
          </w:tcPr>
          <w:p w14:paraId="15B0CD1C"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1D"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1E"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1F"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21"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EÚ</w:t>
      </w:r>
      <w:r w:rsidR="005C3A8B" w:rsidRPr="0014645C">
        <w:rPr>
          <w:rFonts w:ascii="Arial" w:hAnsi="Arial" w:cs="Arial"/>
          <w:sz w:val="19"/>
          <w:szCs w:val="19"/>
          <w:lang w:val="sk-SK"/>
        </w:rPr>
        <w:t>,</w:t>
      </w:r>
      <w:r w:rsidRPr="0014645C">
        <w:rPr>
          <w:rFonts w:ascii="Arial" w:hAnsi="Arial" w:cs="Arial"/>
          <w:sz w:val="19"/>
          <w:szCs w:val="19"/>
          <w:lang w:val="sk-SK"/>
        </w:rPr>
        <w:t xml:space="preserve"> podiel prijímateľa sa stanovuje v súlade s aplikovanou výškou intenzity pomoci definovanou v príslušnej schéme štátnej pomoci.</w:t>
      </w:r>
    </w:p>
    <w:p w14:paraId="15B0CD22" w14:textId="72808CD3" w:rsidR="0099458A"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w:t>
      </w:r>
      <w:r w:rsidR="005C3A8B" w:rsidRPr="0014645C">
        <w:rPr>
          <w:rFonts w:ascii="Arial" w:hAnsi="Arial" w:cs="Arial"/>
          <w:sz w:val="19"/>
          <w:szCs w:val="19"/>
          <w:lang w:val="sk-SK"/>
        </w:rPr>
        <w:t> rámci schém pomoci de minimis</w:t>
      </w:r>
      <w:r w:rsidRPr="0014645C">
        <w:rPr>
          <w:rFonts w:ascii="Arial" w:hAnsi="Arial" w:cs="Arial"/>
          <w:sz w:val="19"/>
          <w:szCs w:val="19"/>
          <w:lang w:val="sk-SK"/>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15B0CD24" w14:textId="77777777" w:rsidTr="002D4BAB">
        <w:trPr>
          <w:trHeight w:val="340"/>
        </w:trPr>
        <w:tc>
          <w:tcPr>
            <w:tcW w:w="9212" w:type="dxa"/>
            <w:gridSpan w:val="4"/>
            <w:shd w:val="clear" w:color="auto" w:fill="F2F2F2" w:themeFill="background1" w:themeFillShade="F2"/>
            <w:vAlign w:val="center"/>
          </w:tcPr>
          <w:p w14:paraId="15B0CD23" w14:textId="77777777" w:rsidR="0099458A" w:rsidRPr="0014645C" w:rsidRDefault="0099458A" w:rsidP="007F7349">
            <w:pPr>
              <w:spacing w:line="288" w:lineRule="auto"/>
              <w:rPr>
                <w:rFonts w:cs="Arial"/>
                <w:b/>
                <w:sz w:val="16"/>
                <w:szCs w:val="16"/>
                <w:vertAlign w:val="superscript"/>
                <w:lang w:val="sk-SK"/>
              </w:rPr>
            </w:pPr>
            <w:r w:rsidRPr="0014645C">
              <w:rPr>
                <w:rFonts w:cs="Arial"/>
                <w:b/>
                <w:sz w:val="16"/>
                <w:szCs w:val="16"/>
                <w:lang w:val="sk-SK"/>
              </w:rPr>
              <w:lastRenderedPageBreak/>
              <w:t>Prijímateľ – v rámci schém pomoci de minimis</w:t>
            </w:r>
          </w:p>
        </w:tc>
      </w:tr>
      <w:tr w:rsidR="0099458A" w:rsidRPr="0014645C" w14:paraId="15B0CD26" w14:textId="77777777" w:rsidTr="002D4BAB">
        <w:trPr>
          <w:trHeight w:val="340"/>
        </w:trPr>
        <w:tc>
          <w:tcPr>
            <w:tcW w:w="9212" w:type="dxa"/>
            <w:gridSpan w:val="4"/>
            <w:vAlign w:val="center"/>
          </w:tcPr>
          <w:p w14:paraId="15B0CD25"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99458A" w:rsidRPr="0014645C" w14:paraId="15B0CD2B" w14:textId="77777777" w:rsidTr="002D4BAB">
        <w:trPr>
          <w:trHeight w:val="340"/>
        </w:trPr>
        <w:tc>
          <w:tcPr>
            <w:tcW w:w="2303" w:type="dxa"/>
            <w:vAlign w:val="center"/>
          </w:tcPr>
          <w:p w14:paraId="15B0CD27"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28"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29"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2A"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Spolu</w:t>
            </w:r>
          </w:p>
        </w:tc>
      </w:tr>
      <w:tr w:rsidR="0099458A" w:rsidRPr="0014645C" w14:paraId="15B0CD30" w14:textId="77777777" w:rsidTr="002D4BAB">
        <w:trPr>
          <w:trHeight w:val="340"/>
        </w:trPr>
        <w:tc>
          <w:tcPr>
            <w:tcW w:w="2303" w:type="dxa"/>
            <w:vAlign w:val="center"/>
          </w:tcPr>
          <w:p w14:paraId="15B0CD2C" w14:textId="77777777" w:rsidR="0099458A"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2D"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2E" w14:textId="77777777" w:rsidR="0099458A" w:rsidRPr="0014645C" w:rsidRDefault="0099458A"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2F" w14:textId="77777777" w:rsidR="0099458A" w:rsidRPr="0014645C" w:rsidRDefault="0099458A" w:rsidP="007F7349">
            <w:pPr>
              <w:spacing w:line="288" w:lineRule="auto"/>
              <w:jc w:val="center"/>
              <w:rPr>
                <w:rFonts w:cs="Arial"/>
                <w:b/>
                <w:sz w:val="16"/>
                <w:szCs w:val="16"/>
                <w:lang w:val="sk-SK"/>
              </w:rPr>
            </w:pPr>
          </w:p>
        </w:tc>
      </w:tr>
      <w:tr w:rsidR="0099458A" w:rsidRPr="0014645C" w14:paraId="15B0CD35" w14:textId="77777777" w:rsidTr="002D4BAB">
        <w:trPr>
          <w:trHeight w:val="340"/>
        </w:trPr>
        <w:tc>
          <w:tcPr>
            <w:tcW w:w="2303" w:type="dxa"/>
            <w:vAlign w:val="center"/>
          </w:tcPr>
          <w:p w14:paraId="15B0CD31"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32"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33"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34" w14:textId="77777777" w:rsidR="0099458A" w:rsidRPr="0014645C" w:rsidRDefault="0099458A" w:rsidP="007F7349">
            <w:pPr>
              <w:spacing w:line="288" w:lineRule="auto"/>
              <w:jc w:val="center"/>
              <w:rPr>
                <w:rFonts w:cs="Arial"/>
                <w:b/>
                <w:sz w:val="16"/>
                <w:szCs w:val="16"/>
                <w:lang w:val="sk-SK"/>
              </w:rPr>
            </w:pPr>
            <w:r w:rsidRPr="0014645C">
              <w:rPr>
                <w:rFonts w:cs="Arial"/>
                <w:b/>
                <w:sz w:val="16"/>
                <w:szCs w:val="16"/>
                <w:lang w:val="sk-SK"/>
              </w:rPr>
              <w:t>100,0 %</w:t>
            </w:r>
          </w:p>
        </w:tc>
      </w:tr>
    </w:tbl>
    <w:p w14:paraId="15B0CD36" w14:textId="4223B242"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Podiel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75E84311" w14:textId="77777777" w:rsidR="00CD234F" w:rsidRPr="0014645C" w:rsidRDefault="00CD234F" w:rsidP="00E943AC">
      <w:pPr>
        <w:pStyle w:val="Nadpis4"/>
        <w:ind w:left="1134" w:hanging="850"/>
        <w:rPr>
          <w:lang w:val="sk-SK"/>
        </w:rPr>
      </w:pPr>
      <w:bookmarkStart w:id="429" w:name="_Toc417132500"/>
    </w:p>
    <w:p w14:paraId="15B0CD37" w14:textId="77777777" w:rsidR="004265FD" w:rsidRPr="0014645C" w:rsidRDefault="004265FD" w:rsidP="00E943AC">
      <w:pPr>
        <w:pStyle w:val="Nadpis4"/>
        <w:ind w:left="1134" w:hanging="850"/>
        <w:rPr>
          <w:lang w:val="sk-SK"/>
        </w:rPr>
      </w:pPr>
      <w:r w:rsidRPr="0014645C">
        <w:rPr>
          <w:lang w:val="sk-SK"/>
        </w:rPr>
        <w:t>Pravidlá financovania pre prijímateľov v rámci viac rozvinutých regiónov</w:t>
      </w:r>
      <w:bookmarkEnd w:id="42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15B0CD39" w14:textId="77777777" w:rsidTr="004A613B">
        <w:trPr>
          <w:trHeight w:val="340"/>
        </w:trPr>
        <w:tc>
          <w:tcPr>
            <w:tcW w:w="9212" w:type="dxa"/>
            <w:gridSpan w:val="4"/>
            <w:shd w:val="clear" w:color="auto" w:fill="F2F2F2" w:themeFill="background1" w:themeFillShade="F2"/>
            <w:vAlign w:val="center"/>
          </w:tcPr>
          <w:p w14:paraId="15B0CD38"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organizácia štátnej správy</w:t>
            </w:r>
          </w:p>
        </w:tc>
      </w:tr>
      <w:tr w:rsidR="004265FD" w:rsidRPr="0014645C" w14:paraId="15B0CD3B" w14:textId="77777777" w:rsidTr="004A613B">
        <w:trPr>
          <w:trHeight w:val="340"/>
        </w:trPr>
        <w:tc>
          <w:tcPr>
            <w:tcW w:w="9212" w:type="dxa"/>
            <w:gridSpan w:val="4"/>
            <w:vAlign w:val="center"/>
          </w:tcPr>
          <w:p w14:paraId="15B0CD3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3F" w14:textId="77777777" w:rsidTr="004A613B">
        <w:trPr>
          <w:trHeight w:val="340"/>
        </w:trPr>
        <w:tc>
          <w:tcPr>
            <w:tcW w:w="2303" w:type="dxa"/>
            <w:vAlign w:val="center"/>
          </w:tcPr>
          <w:p w14:paraId="15B0CD3C"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3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3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44" w14:textId="77777777" w:rsidTr="004A613B">
        <w:trPr>
          <w:trHeight w:val="340"/>
        </w:trPr>
        <w:tc>
          <w:tcPr>
            <w:tcW w:w="2303" w:type="dxa"/>
            <w:vAlign w:val="center"/>
          </w:tcPr>
          <w:p w14:paraId="15B0CD40"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w:t>
            </w:r>
            <w:r w:rsidRPr="0014645C">
              <w:rPr>
                <w:rFonts w:cstheme="minorHAnsi"/>
                <w:sz w:val="16"/>
                <w:szCs w:val="16"/>
                <w:lang w:val="sk-SK"/>
              </w:rPr>
              <w:t>ESF</w:t>
            </w:r>
          </w:p>
        </w:tc>
        <w:tc>
          <w:tcPr>
            <w:tcW w:w="2303" w:type="dxa"/>
            <w:vAlign w:val="center"/>
          </w:tcPr>
          <w:p w14:paraId="15B0CD4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4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43"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49" w14:textId="77777777" w:rsidTr="004A613B">
        <w:trPr>
          <w:trHeight w:val="340"/>
        </w:trPr>
        <w:tc>
          <w:tcPr>
            <w:tcW w:w="2303" w:type="dxa"/>
            <w:vAlign w:val="center"/>
          </w:tcPr>
          <w:p w14:paraId="15B0CD4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6"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4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0,0 %</w:t>
            </w:r>
          </w:p>
        </w:tc>
        <w:tc>
          <w:tcPr>
            <w:tcW w:w="2303" w:type="dxa"/>
            <w:vAlign w:val="center"/>
          </w:tcPr>
          <w:p w14:paraId="15B0CD4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4A" w14:textId="77777777" w:rsidR="00962421" w:rsidRPr="0014645C" w:rsidRDefault="00962421"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5B0CD4C" w14:textId="77777777" w:rsidTr="004A613B">
        <w:trPr>
          <w:trHeight w:val="340"/>
        </w:trPr>
        <w:tc>
          <w:tcPr>
            <w:tcW w:w="9212" w:type="dxa"/>
            <w:gridSpan w:val="4"/>
            <w:shd w:val="clear" w:color="auto" w:fill="F2F2F2" w:themeFill="background1" w:themeFillShade="F2"/>
            <w:vAlign w:val="center"/>
          </w:tcPr>
          <w:p w14:paraId="15B0CD4B" w14:textId="77777777" w:rsidR="004265FD" w:rsidRPr="0014645C" w:rsidRDefault="00962421" w:rsidP="007F7349">
            <w:pPr>
              <w:spacing w:line="288" w:lineRule="auto"/>
              <w:rPr>
                <w:rFonts w:cstheme="minorHAnsi"/>
                <w:b/>
                <w:sz w:val="16"/>
                <w:szCs w:val="16"/>
                <w:lang w:val="sk-SK"/>
              </w:rPr>
            </w:pPr>
            <w:r w:rsidRPr="0014645C">
              <w:rPr>
                <w:rFonts w:cstheme="minorHAnsi"/>
                <w:color w:val="000000"/>
                <w:szCs w:val="19"/>
                <w:lang w:val="sk-SK"/>
              </w:rPr>
              <w:br w:type="page"/>
            </w:r>
            <w:r w:rsidR="004265FD" w:rsidRPr="0014645C">
              <w:rPr>
                <w:rFonts w:cstheme="minorHAnsi"/>
                <w:b/>
                <w:sz w:val="16"/>
                <w:szCs w:val="16"/>
                <w:lang w:val="sk-SK"/>
              </w:rPr>
              <w:t>Prijímateľ – ostatné subjekty verejnej správy</w:t>
            </w:r>
          </w:p>
        </w:tc>
      </w:tr>
      <w:tr w:rsidR="004265FD" w:rsidRPr="0014645C" w14:paraId="15B0CD4E" w14:textId="77777777" w:rsidTr="004A613B">
        <w:trPr>
          <w:trHeight w:val="340"/>
        </w:trPr>
        <w:tc>
          <w:tcPr>
            <w:tcW w:w="9212" w:type="dxa"/>
            <w:gridSpan w:val="4"/>
            <w:vAlign w:val="center"/>
          </w:tcPr>
          <w:p w14:paraId="15B0CD4D"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52" w14:textId="77777777" w:rsidTr="004A613B">
        <w:trPr>
          <w:trHeight w:val="340"/>
        </w:trPr>
        <w:tc>
          <w:tcPr>
            <w:tcW w:w="2303" w:type="dxa"/>
            <w:vAlign w:val="center"/>
          </w:tcPr>
          <w:p w14:paraId="15B0CD4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50"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5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57" w14:textId="77777777" w:rsidTr="004A613B">
        <w:trPr>
          <w:trHeight w:val="340"/>
        </w:trPr>
        <w:tc>
          <w:tcPr>
            <w:tcW w:w="2303" w:type="dxa"/>
            <w:vAlign w:val="center"/>
          </w:tcPr>
          <w:p w14:paraId="15B0CD53"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w:t>
            </w:r>
            <w:r w:rsidR="00F55A4B" w:rsidRPr="0014645C">
              <w:rPr>
                <w:rFonts w:cstheme="minorHAnsi"/>
                <w:sz w:val="16"/>
                <w:szCs w:val="16"/>
                <w:lang w:val="sk-SK"/>
              </w:rPr>
              <w:t>/E</w:t>
            </w:r>
            <w:r w:rsidRPr="0014645C">
              <w:rPr>
                <w:rFonts w:cstheme="minorHAnsi"/>
                <w:sz w:val="16"/>
                <w:szCs w:val="16"/>
                <w:lang w:val="sk-SK"/>
              </w:rPr>
              <w:t>SF</w:t>
            </w:r>
          </w:p>
        </w:tc>
        <w:tc>
          <w:tcPr>
            <w:tcW w:w="2303" w:type="dxa"/>
            <w:vAlign w:val="center"/>
          </w:tcPr>
          <w:p w14:paraId="15B0CD5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5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56"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5C" w14:textId="77777777" w:rsidTr="004A613B">
        <w:trPr>
          <w:trHeight w:val="340"/>
        </w:trPr>
        <w:tc>
          <w:tcPr>
            <w:tcW w:w="2303" w:type="dxa"/>
            <w:vAlign w:val="center"/>
          </w:tcPr>
          <w:p w14:paraId="15B0CD58"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59"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5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5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r w:rsidR="004265FD" w:rsidRPr="0014645C" w14:paraId="15B0CD5E" w14:textId="77777777" w:rsidTr="004A613B">
        <w:trPr>
          <w:trHeight w:val="340"/>
        </w:trPr>
        <w:tc>
          <w:tcPr>
            <w:tcW w:w="9212" w:type="dxa"/>
            <w:gridSpan w:val="4"/>
            <w:shd w:val="clear" w:color="auto" w:fill="F2F2F2" w:themeFill="background1" w:themeFillShade="F2"/>
            <w:vAlign w:val="center"/>
          </w:tcPr>
          <w:p w14:paraId="15B0CD5D"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obec / vyšší územný celok</w:t>
            </w:r>
          </w:p>
        </w:tc>
      </w:tr>
      <w:tr w:rsidR="004265FD" w:rsidRPr="0014645C" w14:paraId="15B0CD60" w14:textId="77777777" w:rsidTr="004A613B">
        <w:trPr>
          <w:trHeight w:val="340"/>
        </w:trPr>
        <w:tc>
          <w:tcPr>
            <w:tcW w:w="9212" w:type="dxa"/>
            <w:gridSpan w:val="4"/>
            <w:vAlign w:val="center"/>
          </w:tcPr>
          <w:p w14:paraId="15B0CD5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64" w14:textId="77777777" w:rsidTr="004A613B">
        <w:trPr>
          <w:trHeight w:val="340"/>
        </w:trPr>
        <w:tc>
          <w:tcPr>
            <w:tcW w:w="2303" w:type="dxa"/>
            <w:vAlign w:val="center"/>
          </w:tcPr>
          <w:p w14:paraId="15B0CD61"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4606" w:type="dxa"/>
            <w:gridSpan w:val="2"/>
            <w:vAlign w:val="center"/>
          </w:tcPr>
          <w:p w14:paraId="15B0CD6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Merge w:val="restart"/>
            <w:vAlign w:val="center"/>
          </w:tcPr>
          <w:p w14:paraId="15B0CD6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69" w14:textId="77777777" w:rsidTr="004A613B">
        <w:trPr>
          <w:trHeight w:val="340"/>
        </w:trPr>
        <w:tc>
          <w:tcPr>
            <w:tcW w:w="2303" w:type="dxa"/>
            <w:vAlign w:val="center"/>
          </w:tcPr>
          <w:p w14:paraId="15B0CD65" w14:textId="77777777" w:rsidR="004265FD" w:rsidRPr="0014645C" w:rsidRDefault="00F55A4B" w:rsidP="00F55A4B">
            <w:pPr>
              <w:spacing w:line="288" w:lineRule="auto"/>
              <w:jc w:val="center"/>
              <w:rPr>
                <w:rFonts w:cstheme="minorHAnsi"/>
                <w:sz w:val="16"/>
                <w:szCs w:val="16"/>
                <w:lang w:val="sk-SK"/>
              </w:rPr>
            </w:pPr>
            <w:r w:rsidRPr="0014645C">
              <w:rPr>
                <w:rFonts w:cstheme="minorHAnsi"/>
                <w:sz w:val="16"/>
                <w:szCs w:val="16"/>
                <w:lang w:val="sk-SK"/>
              </w:rPr>
              <w:t>EFRR</w:t>
            </w:r>
            <w:r w:rsidR="004265FD" w:rsidRPr="0014645C">
              <w:rPr>
                <w:rFonts w:cstheme="minorHAnsi"/>
                <w:sz w:val="16"/>
                <w:szCs w:val="16"/>
                <w:lang w:val="sk-SK"/>
              </w:rPr>
              <w:t>/ESF</w:t>
            </w:r>
          </w:p>
        </w:tc>
        <w:tc>
          <w:tcPr>
            <w:tcW w:w="2303" w:type="dxa"/>
            <w:vAlign w:val="center"/>
          </w:tcPr>
          <w:p w14:paraId="15B0CD6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67"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68"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6E" w14:textId="77777777" w:rsidTr="004A613B">
        <w:trPr>
          <w:trHeight w:val="340"/>
        </w:trPr>
        <w:tc>
          <w:tcPr>
            <w:tcW w:w="2303" w:type="dxa"/>
            <w:vAlign w:val="center"/>
          </w:tcPr>
          <w:p w14:paraId="15B0CD6A"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6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6C"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6D"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6F" w14:textId="77777777" w:rsidR="004265FD" w:rsidRPr="0014645C" w:rsidRDefault="004265FD" w:rsidP="007F7349">
      <w:pPr>
        <w:autoSpaceDE w:val="0"/>
        <w:autoSpaceDN w:val="0"/>
        <w:adjustRightInd w:val="0"/>
        <w:spacing w:before="120" w:line="288" w:lineRule="auto"/>
        <w:jc w:val="both"/>
        <w:rPr>
          <w:rFonts w:cstheme="minorHAnsi"/>
          <w:color w:val="000000"/>
          <w:szCs w:val="19"/>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5B0CD71" w14:textId="77777777" w:rsidTr="004A613B">
        <w:trPr>
          <w:trHeight w:val="329"/>
        </w:trPr>
        <w:tc>
          <w:tcPr>
            <w:tcW w:w="9212" w:type="dxa"/>
            <w:gridSpan w:val="4"/>
            <w:shd w:val="clear" w:color="auto" w:fill="F2F2F2" w:themeFill="background1" w:themeFillShade="F2"/>
            <w:vAlign w:val="center"/>
          </w:tcPr>
          <w:p w14:paraId="15B0CD70"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mimovládna/nezisková organizácia</w:t>
            </w:r>
          </w:p>
        </w:tc>
      </w:tr>
      <w:tr w:rsidR="004265FD" w:rsidRPr="0014645C" w14:paraId="15B0CD73" w14:textId="77777777" w:rsidTr="004A613B">
        <w:trPr>
          <w:trHeight w:val="340"/>
        </w:trPr>
        <w:tc>
          <w:tcPr>
            <w:tcW w:w="9212" w:type="dxa"/>
            <w:gridSpan w:val="4"/>
            <w:vAlign w:val="center"/>
          </w:tcPr>
          <w:p w14:paraId="15B0CD72"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78" w14:textId="77777777" w:rsidTr="004A613B">
        <w:trPr>
          <w:trHeight w:val="340"/>
        </w:trPr>
        <w:tc>
          <w:tcPr>
            <w:tcW w:w="2303" w:type="dxa"/>
            <w:vAlign w:val="center"/>
          </w:tcPr>
          <w:p w14:paraId="15B0CD74"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75"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7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77"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7D" w14:textId="77777777" w:rsidTr="004A613B">
        <w:trPr>
          <w:trHeight w:val="340"/>
        </w:trPr>
        <w:tc>
          <w:tcPr>
            <w:tcW w:w="2303" w:type="dxa"/>
            <w:vAlign w:val="center"/>
          </w:tcPr>
          <w:p w14:paraId="15B0CD79"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7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7B"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7C"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82" w14:textId="77777777" w:rsidTr="004A613B">
        <w:trPr>
          <w:trHeight w:val="340"/>
        </w:trPr>
        <w:tc>
          <w:tcPr>
            <w:tcW w:w="2303" w:type="dxa"/>
            <w:vAlign w:val="center"/>
          </w:tcPr>
          <w:p w14:paraId="15B0CD7E"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lastRenderedPageBreak/>
              <w:t>50,0 %</w:t>
            </w:r>
          </w:p>
        </w:tc>
        <w:tc>
          <w:tcPr>
            <w:tcW w:w="2303" w:type="dxa"/>
            <w:vAlign w:val="center"/>
          </w:tcPr>
          <w:p w14:paraId="15B0CD7F"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45,0 %</w:t>
            </w:r>
          </w:p>
        </w:tc>
        <w:tc>
          <w:tcPr>
            <w:tcW w:w="2303" w:type="dxa"/>
            <w:vAlign w:val="center"/>
          </w:tcPr>
          <w:p w14:paraId="15B0CD80"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5,0 %</w:t>
            </w:r>
          </w:p>
        </w:tc>
        <w:tc>
          <w:tcPr>
            <w:tcW w:w="2303" w:type="dxa"/>
            <w:vAlign w:val="center"/>
          </w:tcPr>
          <w:p w14:paraId="15B0CD81"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83"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lang w:val="sk-SK"/>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85" w14:textId="77777777" w:rsidTr="004A613B">
        <w:trPr>
          <w:trHeight w:val="340"/>
        </w:trPr>
        <w:tc>
          <w:tcPr>
            <w:tcW w:w="9212" w:type="dxa"/>
            <w:gridSpan w:val="4"/>
            <w:shd w:val="clear" w:color="auto" w:fill="F2F2F2" w:themeFill="background1" w:themeFillShade="F2"/>
            <w:vAlign w:val="center"/>
          </w:tcPr>
          <w:p w14:paraId="15B0CD84" w14:textId="77777777" w:rsidR="004265FD" w:rsidRPr="0014645C" w:rsidRDefault="004265FD" w:rsidP="007F7349">
            <w:pPr>
              <w:spacing w:line="288" w:lineRule="auto"/>
              <w:rPr>
                <w:rFonts w:cstheme="minorHAnsi"/>
                <w:b/>
                <w:sz w:val="16"/>
                <w:szCs w:val="16"/>
                <w:lang w:val="sk-SK"/>
              </w:rPr>
            </w:pPr>
            <w:r w:rsidRPr="0014645C">
              <w:rPr>
                <w:rFonts w:cstheme="minorHAnsi"/>
                <w:b/>
                <w:sz w:val="16"/>
                <w:szCs w:val="16"/>
                <w:lang w:val="sk-SK"/>
              </w:rPr>
              <w:t>Prijímateľ – súkromný sektor mimo schém štátnej pomoci</w:t>
            </w:r>
          </w:p>
        </w:tc>
      </w:tr>
      <w:tr w:rsidR="004265FD" w:rsidRPr="0014645C" w14:paraId="15B0CD87" w14:textId="77777777" w:rsidTr="004A613B">
        <w:trPr>
          <w:trHeight w:val="340"/>
        </w:trPr>
        <w:tc>
          <w:tcPr>
            <w:tcW w:w="9212" w:type="dxa"/>
            <w:gridSpan w:val="4"/>
            <w:vAlign w:val="center"/>
          </w:tcPr>
          <w:p w14:paraId="15B0CD86"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Celkové oprávnené výdavky</w:t>
            </w:r>
          </w:p>
        </w:tc>
      </w:tr>
      <w:tr w:rsidR="004265FD" w:rsidRPr="0014645C" w14:paraId="15B0CD8C" w14:textId="77777777" w:rsidTr="004A613B">
        <w:trPr>
          <w:trHeight w:val="340"/>
        </w:trPr>
        <w:tc>
          <w:tcPr>
            <w:tcW w:w="2303" w:type="dxa"/>
            <w:vAlign w:val="center"/>
          </w:tcPr>
          <w:p w14:paraId="15B0CD88"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Zdroje EÚ</w:t>
            </w:r>
          </w:p>
        </w:tc>
        <w:tc>
          <w:tcPr>
            <w:tcW w:w="2303" w:type="dxa"/>
            <w:vAlign w:val="center"/>
          </w:tcPr>
          <w:p w14:paraId="15B0CD89"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Národné verejné zdroje</w:t>
            </w:r>
          </w:p>
        </w:tc>
        <w:tc>
          <w:tcPr>
            <w:tcW w:w="2303" w:type="dxa"/>
            <w:vAlign w:val="center"/>
          </w:tcPr>
          <w:p w14:paraId="15B0CD8A"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Súkromné zdroje</w:t>
            </w:r>
          </w:p>
        </w:tc>
        <w:tc>
          <w:tcPr>
            <w:tcW w:w="2303" w:type="dxa"/>
            <w:vMerge w:val="restart"/>
            <w:vAlign w:val="center"/>
          </w:tcPr>
          <w:p w14:paraId="15B0CD8B"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Spolu</w:t>
            </w:r>
          </w:p>
        </w:tc>
      </w:tr>
      <w:tr w:rsidR="004265FD" w:rsidRPr="0014645C" w14:paraId="15B0CD91" w14:textId="77777777" w:rsidTr="004A613B">
        <w:trPr>
          <w:trHeight w:val="340"/>
        </w:trPr>
        <w:tc>
          <w:tcPr>
            <w:tcW w:w="2303" w:type="dxa"/>
            <w:vAlign w:val="center"/>
          </w:tcPr>
          <w:p w14:paraId="15B0CD8D" w14:textId="77777777" w:rsidR="004265FD" w:rsidRPr="0014645C" w:rsidRDefault="004265FD" w:rsidP="00F55A4B">
            <w:pPr>
              <w:spacing w:line="288" w:lineRule="auto"/>
              <w:jc w:val="center"/>
              <w:rPr>
                <w:rFonts w:cstheme="minorHAnsi"/>
                <w:sz w:val="16"/>
                <w:szCs w:val="16"/>
                <w:lang w:val="sk-SK"/>
              </w:rPr>
            </w:pPr>
            <w:r w:rsidRPr="0014645C">
              <w:rPr>
                <w:rFonts w:cstheme="minorHAnsi"/>
                <w:sz w:val="16"/>
                <w:szCs w:val="16"/>
                <w:lang w:val="sk-SK"/>
              </w:rPr>
              <w:t>EFRR/ESF</w:t>
            </w:r>
          </w:p>
        </w:tc>
        <w:tc>
          <w:tcPr>
            <w:tcW w:w="2303" w:type="dxa"/>
            <w:vAlign w:val="center"/>
          </w:tcPr>
          <w:p w14:paraId="15B0CD8E"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Štátny rozpočet</w:t>
            </w:r>
          </w:p>
        </w:tc>
        <w:tc>
          <w:tcPr>
            <w:tcW w:w="2303" w:type="dxa"/>
            <w:vAlign w:val="center"/>
          </w:tcPr>
          <w:p w14:paraId="15B0CD8F" w14:textId="77777777" w:rsidR="004265FD" w:rsidRPr="0014645C" w:rsidRDefault="004265FD" w:rsidP="007F7349">
            <w:pPr>
              <w:spacing w:line="288" w:lineRule="auto"/>
              <w:jc w:val="center"/>
              <w:rPr>
                <w:rFonts w:cstheme="minorHAnsi"/>
                <w:sz w:val="16"/>
                <w:szCs w:val="16"/>
                <w:lang w:val="sk-SK"/>
              </w:rPr>
            </w:pPr>
            <w:r w:rsidRPr="0014645C">
              <w:rPr>
                <w:rFonts w:cstheme="minorHAnsi"/>
                <w:sz w:val="16"/>
                <w:szCs w:val="16"/>
                <w:lang w:val="sk-SK"/>
              </w:rPr>
              <w:t>Prijímateľ</w:t>
            </w:r>
          </w:p>
        </w:tc>
        <w:tc>
          <w:tcPr>
            <w:tcW w:w="2303" w:type="dxa"/>
            <w:vMerge/>
            <w:vAlign w:val="center"/>
          </w:tcPr>
          <w:p w14:paraId="15B0CD90" w14:textId="77777777" w:rsidR="004265FD" w:rsidRPr="0014645C" w:rsidRDefault="004265FD" w:rsidP="007F7349">
            <w:pPr>
              <w:spacing w:line="288" w:lineRule="auto"/>
              <w:jc w:val="center"/>
              <w:rPr>
                <w:rFonts w:cstheme="minorHAnsi"/>
                <w:b/>
                <w:sz w:val="16"/>
                <w:szCs w:val="16"/>
                <w:lang w:val="sk-SK"/>
              </w:rPr>
            </w:pPr>
          </w:p>
        </w:tc>
      </w:tr>
      <w:tr w:rsidR="004265FD" w:rsidRPr="0014645C" w14:paraId="15B0CD96" w14:textId="77777777" w:rsidTr="004A613B">
        <w:trPr>
          <w:trHeight w:val="340"/>
        </w:trPr>
        <w:tc>
          <w:tcPr>
            <w:tcW w:w="2303" w:type="dxa"/>
            <w:vAlign w:val="center"/>
          </w:tcPr>
          <w:p w14:paraId="15B0CD92"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50,0 %</w:t>
            </w:r>
          </w:p>
        </w:tc>
        <w:tc>
          <w:tcPr>
            <w:tcW w:w="2303" w:type="dxa"/>
            <w:vAlign w:val="center"/>
          </w:tcPr>
          <w:p w14:paraId="15B0CD93"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40,0 %</w:t>
            </w:r>
          </w:p>
        </w:tc>
        <w:tc>
          <w:tcPr>
            <w:tcW w:w="2303" w:type="dxa"/>
            <w:vAlign w:val="center"/>
          </w:tcPr>
          <w:p w14:paraId="15B0CD94"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10,0 %</w:t>
            </w:r>
          </w:p>
        </w:tc>
        <w:tc>
          <w:tcPr>
            <w:tcW w:w="2303" w:type="dxa"/>
            <w:vAlign w:val="center"/>
          </w:tcPr>
          <w:p w14:paraId="15B0CD95" w14:textId="77777777" w:rsidR="004265FD" w:rsidRPr="0014645C" w:rsidRDefault="004265FD" w:rsidP="007F7349">
            <w:pPr>
              <w:spacing w:line="288" w:lineRule="auto"/>
              <w:jc w:val="center"/>
              <w:rPr>
                <w:rFonts w:cstheme="minorHAnsi"/>
                <w:b/>
                <w:sz w:val="16"/>
                <w:szCs w:val="16"/>
                <w:lang w:val="sk-SK"/>
              </w:rPr>
            </w:pPr>
            <w:r w:rsidRPr="0014645C">
              <w:rPr>
                <w:rFonts w:cstheme="minorHAnsi"/>
                <w:b/>
                <w:sz w:val="16"/>
                <w:szCs w:val="16"/>
                <w:lang w:val="sk-SK"/>
              </w:rPr>
              <w:t>100,0 %</w:t>
            </w:r>
          </w:p>
        </w:tc>
      </w:tr>
    </w:tbl>
    <w:p w14:paraId="15B0CD97" w14:textId="7C4622C1"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Pre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j.</w:t>
      </w:r>
      <w:r w:rsidR="00E409DB" w:rsidRPr="0014645C">
        <w:rPr>
          <w:rFonts w:ascii="Arial" w:hAnsi="Arial" w:cs="Arial"/>
          <w:sz w:val="19"/>
          <w:szCs w:val="19"/>
          <w:lang w:val="sk-SK"/>
        </w:rPr>
        <w:t xml:space="preserve"> podniky v zmysle čl. 107 z</w:t>
      </w:r>
      <w:r w:rsidRPr="0014645C">
        <w:rPr>
          <w:rFonts w:ascii="Arial" w:hAnsi="Arial" w:cs="Arial"/>
          <w:sz w:val="19"/>
          <w:szCs w:val="19"/>
          <w:lang w:val="sk-SK"/>
        </w:rPr>
        <w:t>mluvy o fungovaní E</w:t>
      </w:r>
      <w:r w:rsidR="007C568F" w:rsidRPr="0014645C">
        <w:rPr>
          <w:rFonts w:ascii="Arial" w:hAnsi="Arial" w:cs="Arial"/>
          <w:sz w:val="19"/>
          <w:szCs w:val="19"/>
          <w:lang w:val="sk-SK"/>
        </w:rPr>
        <w:t xml:space="preserve">Ú, bez ohľadu na právny status, </w:t>
      </w:r>
      <w:r w:rsidRPr="0014645C">
        <w:rPr>
          <w:rFonts w:ascii="Arial" w:hAnsi="Arial" w:cs="Arial"/>
          <w:sz w:val="19"/>
          <w:szCs w:val="19"/>
          <w:lang w:val="sk-SK"/>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5B0CD99" w14:textId="77777777" w:rsidTr="004A613B">
        <w:trPr>
          <w:trHeight w:val="340"/>
        </w:trPr>
        <w:tc>
          <w:tcPr>
            <w:tcW w:w="9212" w:type="dxa"/>
            <w:gridSpan w:val="4"/>
            <w:shd w:val="clear" w:color="auto" w:fill="F2F2F2" w:themeFill="background1" w:themeFillShade="F2"/>
            <w:vAlign w:val="center"/>
          </w:tcPr>
          <w:p w14:paraId="15B0CD9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Prijímateľ – v rámci schém štátnej pomoci</w:t>
            </w:r>
            <w:r w:rsidR="007C568F" w:rsidRPr="0014645C">
              <w:rPr>
                <w:rStyle w:val="Odkaznapoznmkupodiarou"/>
                <w:rFonts w:cs="Arial"/>
                <w:b/>
                <w:szCs w:val="16"/>
                <w:lang w:val="sk-SK"/>
              </w:rPr>
              <w:footnoteReference w:id="19"/>
            </w:r>
          </w:p>
        </w:tc>
      </w:tr>
      <w:tr w:rsidR="004265FD" w:rsidRPr="0014645C" w14:paraId="15B0CD9B" w14:textId="77777777" w:rsidTr="004A613B">
        <w:trPr>
          <w:trHeight w:val="340"/>
        </w:trPr>
        <w:tc>
          <w:tcPr>
            <w:tcW w:w="9212" w:type="dxa"/>
            <w:gridSpan w:val="4"/>
            <w:vAlign w:val="center"/>
          </w:tcPr>
          <w:p w14:paraId="15B0CD9A"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A0" w14:textId="77777777" w:rsidTr="004A613B">
        <w:trPr>
          <w:trHeight w:val="340"/>
        </w:trPr>
        <w:tc>
          <w:tcPr>
            <w:tcW w:w="2303" w:type="dxa"/>
            <w:vAlign w:val="center"/>
          </w:tcPr>
          <w:p w14:paraId="15B0CD9C"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9D"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9E"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9F"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A5" w14:textId="77777777" w:rsidTr="004A613B">
        <w:trPr>
          <w:trHeight w:val="340"/>
        </w:trPr>
        <w:tc>
          <w:tcPr>
            <w:tcW w:w="2303" w:type="dxa"/>
            <w:vAlign w:val="center"/>
          </w:tcPr>
          <w:p w14:paraId="15B0CDA1" w14:textId="77777777" w:rsidR="004265FD" w:rsidRPr="0014645C" w:rsidRDefault="004265FD" w:rsidP="00F55A4B">
            <w:pPr>
              <w:spacing w:line="288" w:lineRule="auto"/>
              <w:jc w:val="center"/>
              <w:rPr>
                <w:rFonts w:cs="Arial"/>
                <w:sz w:val="16"/>
                <w:szCs w:val="16"/>
                <w:lang w:val="sk-SK"/>
              </w:rPr>
            </w:pPr>
            <w:r w:rsidRPr="0014645C">
              <w:rPr>
                <w:rFonts w:cs="Arial"/>
                <w:sz w:val="16"/>
                <w:szCs w:val="16"/>
                <w:lang w:val="sk-SK"/>
              </w:rPr>
              <w:t>EFRR/ESF</w:t>
            </w:r>
          </w:p>
        </w:tc>
        <w:tc>
          <w:tcPr>
            <w:tcW w:w="2303" w:type="dxa"/>
            <w:vAlign w:val="center"/>
          </w:tcPr>
          <w:p w14:paraId="15B0CDA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A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A4" w14:textId="77777777" w:rsidR="004265FD" w:rsidRPr="0014645C" w:rsidRDefault="004265FD" w:rsidP="007F7349">
            <w:pPr>
              <w:spacing w:line="288" w:lineRule="auto"/>
              <w:jc w:val="center"/>
              <w:rPr>
                <w:rFonts w:cs="Arial"/>
                <w:b/>
                <w:sz w:val="16"/>
                <w:szCs w:val="16"/>
                <w:lang w:val="sk-SK"/>
              </w:rPr>
            </w:pPr>
          </w:p>
        </w:tc>
      </w:tr>
      <w:tr w:rsidR="004265FD" w:rsidRPr="0014645C" w14:paraId="15B0CDAA" w14:textId="77777777" w:rsidTr="004A613B">
        <w:trPr>
          <w:trHeight w:val="340"/>
        </w:trPr>
        <w:tc>
          <w:tcPr>
            <w:tcW w:w="2303" w:type="dxa"/>
            <w:vAlign w:val="center"/>
          </w:tcPr>
          <w:p w14:paraId="15B0CDA6"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A7"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0,0 %</w:t>
            </w:r>
          </w:p>
        </w:tc>
        <w:tc>
          <w:tcPr>
            <w:tcW w:w="2303" w:type="dxa"/>
            <w:vAlign w:val="center"/>
          </w:tcPr>
          <w:p w14:paraId="15B0CDA8"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A9"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A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ak je prijímateľom podnik vykonávajúci hos</w:t>
      </w:r>
      <w:r w:rsidR="00E409DB" w:rsidRPr="0014645C">
        <w:rPr>
          <w:rFonts w:ascii="Arial" w:hAnsi="Arial" w:cs="Arial"/>
          <w:sz w:val="19"/>
          <w:szCs w:val="19"/>
          <w:lang w:val="sk-SK"/>
        </w:rPr>
        <w:t>podársku činnosť podľa čl. 107 z</w:t>
      </w:r>
      <w:r w:rsidRPr="0014645C">
        <w:rPr>
          <w:rFonts w:ascii="Arial" w:hAnsi="Arial" w:cs="Arial"/>
          <w:sz w:val="19"/>
          <w:szCs w:val="19"/>
          <w:lang w:val="sk-SK"/>
        </w:rPr>
        <w:t>mluvy o fungovaní, podiel prijímateľa sa stanovuje v súlade s aplikovanou výškou intenzity pomoci definovanou v príslušnej schéme štátnej pomoci.</w:t>
      </w:r>
    </w:p>
    <w:p w14:paraId="15B0CDAC" w14:textId="6DED471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Pre prijímateľa vykonávajúceho hospodársku činnosť, </w:t>
      </w:r>
      <w:r w:rsidR="00E409DB" w:rsidRPr="0014645C">
        <w:rPr>
          <w:rFonts w:ascii="Arial" w:hAnsi="Arial" w:cs="Arial"/>
          <w:sz w:val="19"/>
          <w:szCs w:val="19"/>
          <w:lang w:val="sk-SK"/>
        </w:rPr>
        <w:t>t.</w:t>
      </w:r>
      <w:r w:rsidR="00062191" w:rsidRPr="0014645C">
        <w:rPr>
          <w:rFonts w:ascii="Arial" w:hAnsi="Arial" w:cs="Arial"/>
          <w:sz w:val="19"/>
          <w:szCs w:val="19"/>
          <w:lang w:val="sk-SK"/>
        </w:rPr>
        <w:t xml:space="preserve"> </w:t>
      </w:r>
      <w:r w:rsidR="00E409DB" w:rsidRPr="0014645C">
        <w:rPr>
          <w:rFonts w:ascii="Arial" w:hAnsi="Arial" w:cs="Arial"/>
          <w:sz w:val="19"/>
          <w:szCs w:val="19"/>
          <w:lang w:val="sk-SK"/>
        </w:rPr>
        <w:t>j. podniky v zmysle čl. 107 z</w:t>
      </w:r>
      <w:r w:rsidRPr="0014645C">
        <w:rPr>
          <w:rFonts w:ascii="Arial" w:hAnsi="Arial" w:cs="Arial"/>
          <w:sz w:val="19"/>
          <w:szCs w:val="19"/>
          <w:lang w:val="sk-SK"/>
        </w:rPr>
        <w:t>mluvy o fungovaní EÚ bez ohľadu na právny status v rámci schém pomoci de minimis,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15B0CDAE" w14:textId="77777777" w:rsidTr="004A613B">
        <w:trPr>
          <w:trHeight w:val="340"/>
        </w:trPr>
        <w:tc>
          <w:tcPr>
            <w:tcW w:w="9212" w:type="dxa"/>
            <w:gridSpan w:val="4"/>
            <w:shd w:val="clear" w:color="auto" w:fill="F2F2F2" w:themeFill="background1" w:themeFillShade="F2"/>
            <w:vAlign w:val="center"/>
          </w:tcPr>
          <w:p w14:paraId="15B0CDAD" w14:textId="77777777" w:rsidR="004265FD" w:rsidRPr="0014645C" w:rsidRDefault="004265FD" w:rsidP="007F7349">
            <w:pPr>
              <w:spacing w:line="288" w:lineRule="auto"/>
              <w:jc w:val="center"/>
              <w:rPr>
                <w:rFonts w:cs="Arial"/>
                <w:b/>
                <w:sz w:val="16"/>
                <w:szCs w:val="16"/>
                <w:vertAlign w:val="superscript"/>
                <w:lang w:val="sk-SK"/>
              </w:rPr>
            </w:pPr>
            <w:r w:rsidRPr="0014645C">
              <w:rPr>
                <w:rFonts w:cs="Arial"/>
                <w:b/>
                <w:sz w:val="16"/>
                <w:szCs w:val="16"/>
                <w:lang w:val="sk-SK"/>
              </w:rPr>
              <w:t>Prijímateľ – v rámci schém pomoci de minimis</w:t>
            </w:r>
          </w:p>
        </w:tc>
      </w:tr>
      <w:tr w:rsidR="004265FD" w:rsidRPr="0014645C" w14:paraId="15B0CDB0" w14:textId="77777777" w:rsidTr="004A613B">
        <w:trPr>
          <w:trHeight w:val="340"/>
        </w:trPr>
        <w:tc>
          <w:tcPr>
            <w:tcW w:w="9212" w:type="dxa"/>
            <w:gridSpan w:val="4"/>
            <w:vAlign w:val="center"/>
          </w:tcPr>
          <w:p w14:paraId="15B0CDAF"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Celkové oprávnené výdavky</w:t>
            </w:r>
          </w:p>
        </w:tc>
      </w:tr>
      <w:tr w:rsidR="004265FD" w:rsidRPr="0014645C" w14:paraId="15B0CDB5" w14:textId="77777777" w:rsidTr="004A613B">
        <w:trPr>
          <w:trHeight w:val="340"/>
        </w:trPr>
        <w:tc>
          <w:tcPr>
            <w:tcW w:w="2303" w:type="dxa"/>
            <w:vAlign w:val="center"/>
          </w:tcPr>
          <w:p w14:paraId="15B0CDB1"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Zdroje EÚ</w:t>
            </w:r>
          </w:p>
        </w:tc>
        <w:tc>
          <w:tcPr>
            <w:tcW w:w="2303" w:type="dxa"/>
            <w:vAlign w:val="center"/>
          </w:tcPr>
          <w:p w14:paraId="15B0CDB2"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Národné verejné zdroje</w:t>
            </w:r>
          </w:p>
        </w:tc>
        <w:tc>
          <w:tcPr>
            <w:tcW w:w="2303" w:type="dxa"/>
            <w:vAlign w:val="center"/>
          </w:tcPr>
          <w:p w14:paraId="15B0CDB3"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Súkromné zdroje</w:t>
            </w:r>
          </w:p>
        </w:tc>
        <w:tc>
          <w:tcPr>
            <w:tcW w:w="2303" w:type="dxa"/>
            <w:vMerge w:val="restart"/>
            <w:vAlign w:val="center"/>
          </w:tcPr>
          <w:p w14:paraId="15B0CDB4"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Spolu</w:t>
            </w:r>
          </w:p>
        </w:tc>
      </w:tr>
      <w:tr w:rsidR="004265FD" w:rsidRPr="0014645C" w14:paraId="15B0CDBA" w14:textId="77777777" w:rsidTr="004A613B">
        <w:trPr>
          <w:trHeight w:val="340"/>
        </w:trPr>
        <w:tc>
          <w:tcPr>
            <w:tcW w:w="2303" w:type="dxa"/>
            <w:vAlign w:val="center"/>
          </w:tcPr>
          <w:p w14:paraId="15B0CDB6" w14:textId="77777777" w:rsidR="004265FD" w:rsidRPr="0014645C" w:rsidRDefault="00F55A4B" w:rsidP="007F7349">
            <w:pPr>
              <w:spacing w:line="288" w:lineRule="auto"/>
              <w:jc w:val="center"/>
              <w:rPr>
                <w:rFonts w:cs="Arial"/>
                <w:sz w:val="16"/>
                <w:szCs w:val="16"/>
                <w:lang w:val="sk-SK"/>
              </w:rPr>
            </w:pPr>
            <w:r w:rsidRPr="0014645C">
              <w:rPr>
                <w:rFonts w:cs="Arial"/>
                <w:sz w:val="16"/>
                <w:szCs w:val="16"/>
                <w:lang w:val="sk-SK"/>
              </w:rPr>
              <w:t>EFRR/ESF/KF</w:t>
            </w:r>
          </w:p>
        </w:tc>
        <w:tc>
          <w:tcPr>
            <w:tcW w:w="2303" w:type="dxa"/>
            <w:vAlign w:val="center"/>
          </w:tcPr>
          <w:p w14:paraId="15B0CDB7"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Štátny rozpočet</w:t>
            </w:r>
          </w:p>
        </w:tc>
        <w:tc>
          <w:tcPr>
            <w:tcW w:w="2303" w:type="dxa"/>
            <w:vAlign w:val="center"/>
          </w:tcPr>
          <w:p w14:paraId="15B0CDB8" w14:textId="77777777" w:rsidR="004265FD" w:rsidRPr="0014645C" w:rsidRDefault="004265FD" w:rsidP="007F7349">
            <w:pPr>
              <w:spacing w:line="288" w:lineRule="auto"/>
              <w:jc w:val="center"/>
              <w:rPr>
                <w:rFonts w:cs="Arial"/>
                <w:sz w:val="16"/>
                <w:szCs w:val="16"/>
                <w:lang w:val="sk-SK"/>
              </w:rPr>
            </w:pPr>
            <w:r w:rsidRPr="0014645C">
              <w:rPr>
                <w:rFonts w:cs="Arial"/>
                <w:sz w:val="16"/>
                <w:szCs w:val="16"/>
                <w:lang w:val="sk-SK"/>
              </w:rPr>
              <w:t>Prijímateľ</w:t>
            </w:r>
          </w:p>
        </w:tc>
        <w:tc>
          <w:tcPr>
            <w:tcW w:w="2303" w:type="dxa"/>
            <w:vMerge/>
            <w:vAlign w:val="center"/>
          </w:tcPr>
          <w:p w14:paraId="15B0CDB9" w14:textId="77777777" w:rsidR="004265FD" w:rsidRPr="0014645C" w:rsidRDefault="004265FD" w:rsidP="007F7349">
            <w:pPr>
              <w:spacing w:line="288" w:lineRule="auto"/>
              <w:jc w:val="center"/>
              <w:rPr>
                <w:rFonts w:cs="Arial"/>
                <w:b/>
                <w:sz w:val="16"/>
                <w:szCs w:val="16"/>
                <w:lang w:val="sk-SK"/>
              </w:rPr>
            </w:pPr>
          </w:p>
        </w:tc>
      </w:tr>
      <w:tr w:rsidR="004265FD" w:rsidRPr="0014645C" w14:paraId="15B0CDBF" w14:textId="77777777" w:rsidTr="004A613B">
        <w:trPr>
          <w:trHeight w:val="340"/>
        </w:trPr>
        <w:tc>
          <w:tcPr>
            <w:tcW w:w="2303" w:type="dxa"/>
            <w:vAlign w:val="center"/>
          </w:tcPr>
          <w:p w14:paraId="15B0CDBB"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x,x %</w:t>
            </w:r>
          </w:p>
        </w:tc>
        <w:tc>
          <w:tcPr>
            <w:tcW w:w="2303" w:type="dxa"/>
            <w:vAlign w:val="center"/>
          </w:tcPr>
          <w:p w14:paraId="15B0CDBC"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y,y %</w:t>
            </w:r>
          </w:p>
        </w:tc>
        <w:tc>
          <w:tcPr>
            <w:tcW w:w="2303" w:type="dxa"/>
            <w:vAlign w:val="center"/>
          </w:tcPr>
          <w:p w14:paraId="15B0CDBD"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z,z %</w:t>
            </w:r>
          </w:p>
        </w:tc>
        <w:tc>
          <w:tcPr>
            <w:tcW w:w="2303" w:type="dxa"/>
            <w:vAlign w:val="center"/>
          </w:tcPr>
          <w:p w14:paraId="15B0CDBE" w14:textId="77777777" w:rsidR="004265FD" w:rsidRPr="0014645C" w:rsidRDefault="004265FD" w:rsidP="007F7349">
            <w:pPr>
              <w:spacing w:line="288" w:lineRule="auto"/>
              <w:jc w:val="center"/>
              <w:rPr>
                <w:rFonts w:cs="Arial"/>
                <w:b/>
                <w:sz w:val="16"/>
                <w:szCs w:val="16"/>
                <w:lang w:val="sk-SK"/>
              </w:rPr>
            </w:pPr>
            <w:r w:rsidRPr="0014645C">
              <w:rPr>
                <w:rFonts w:cs="Arial"/>
                <w:b/>
                <w:sz w:val="16"/>
                <w:szCs w:val="16"/>
                <w:lang w:val="sk-SK"/>
              </w:rPr>
              <w:t>100,0 %</w:t>
            </w:r>
          </w:p>
        </w:tc>
      </w:tr>
    </w:tbl>
    <w:p w14:paraId="15B0CDC0" w14:textId="03B8A732" w:rsidR="004265FD" w:rsidRPr="0014645C" w:rsidRDefault="004265FD" w:rsidP="007F7349">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Podiel prijímateľa vykonávajúceho hospodársku činnosť, t.</w:t>
      </w:r>
      <w:r w:rsidR="00062191" w:rsidRPr="0014645C">
        <w:rPr>
          <w:rFonts w:ascii="Arial" w:hAnsi="Arial" w:cs="Arial"/>
          <w:sz w:val="19"/>
          <w:szCs w:val="19"/>
          <w:lang w:val="sk-SK"/>
        </w:rPr>
        <w:t xml:space="preserve"> </w:t>
      </w:r>
      <w:r w:rsidRPr="0014645C">
        <w:rPr>
          <w:rFonts w:ascii="Arial" w:hAnsi="Arial" w:cs="Arial"/>
          <w:sz w:val="19"/>
          <w:szCs w:val="19"/>
          <w:lang w:val="sk-SK"/>
        </w:rPr>
        <w:t xml:space="preserve">j. podniky v zmysle čl. 107 Zmluvy o fungovaní EÚ bez ohľadu na právny status v rámci schém </w:t>
      </w:r>
      <w:r w:rsidR="007C568F" w:rsidRPr="0014645C">
        <w:rPr>
          <w:rFonts w:ascii="Arial" w:hAnsi="Arial" w:cs="Arial"/>
          <w:sz w:val="19"/>
          <w:szCs w:val="19"/>
          <w:lang w:val="sk-SK"/>
        </w:rPr>
        <w:t xml:space="preserve">pomoci de minimis </w:t>
      </w:r>
      <w:r w:rsidRPr="0014645C">
        <w:rPr>
          <w:rFonts w:ascii="Arial" w:hAnsi="Arial" w:cs="Arial"/>
          <w:sz w:val="19"/>
          <w:szCs w:val="19"/>
          <w:lang w:val="sk-SK"/>
        </w:rPr>
        <w:t>sa stanovuje v súlade s aplikovanou výškou intenzity pomoci definovanou riadiacim orgánom v príslušnej schéme pomoci de minimis. V prípade, ak intenzita pomoci de minimis stanovená riadiacim orgánom presahuje maximálnu výšku finančnej pomoci z EÚ, bude tento rozdiel dofinancovaný zo štátneho rozpočtu.</w:t>
      </w:r>
    </w:p>
    <w:p w14:paraId="15B0CDD0" w14:textId="35A98F3C" w:rsidR="003464C7" w:rsidRPr="0014645C" w:rsidRDefault="001F1018" w:rsidP="00447A75">
      <w:pPr>
        <w:pStyle w:val="Nadpis1"/>
        <w:spacing w:line="480" w:lineRule="auto"/>
        <w:rPr>
          <w:i w:val="0"/>
          <w:lang w:val="sk-SK"/>
        </w:rPr>
      </w:pPr>
      <w:bookmarkStart w:id="430" w:name="_Toc417648916"/>
      <w:bookmarkStart w:id="431" w:name="_Toc410400263"/>
      <w:bookmarkStart w:id="432" w:name="_Toc417132503"/>
      <w:bookmarkStart w:id="433" w:name="_Toc417648917"/>
      <w:bookmarkStart w:id="434" w:name="_Toc440355008"/>
      <w:bookmarkStart w:id="435" w:name="_Toc440375339"/>
      <w:bookmarkStart w:id="436" w:name="_Toc458432926"/>
      <w:bookmarkStart w:id="437" w:name="_Toc458515678"/>
      <w:bookmarkEnd w:id="430"/>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431"/>
      <w:bookmarkEnd w:id="432"/>
      <w:bookmarkEnd w:id="433"/>
      <w:bookmarkEnd w:id="434"/>
      <w:bookmarkEnd w:id="435"/>
      <w:bookmarkEnd w:id="436"/>
      <w:bookmarkEnd w:id="437"/>
    </w:p>
    <w:p w14:paraId="15B0CDD1"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Napĺňanie cieľov OP EVS sa bude realizovať prostredníctvom realizácie:</w:t>
      </w:r>
    </w:p>
    <w:p w14:paraId="15B0CDD2"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národných projektov;</w:t>
      </w:r>
    </w:p>
    <w:p w14:paraId="15B0CDD3"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dopytovo – orientovaných projektov.</w:t>
      </w:r>
    </w:p>
    <w:p w14:paraId="15B0CDD4"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Národné projekty</w:t>
      </w:r>
      <w:r w:rsidRPr="0014645C">
        <w:rPr>
          <w:rFonts w:ascii="Arial" w:hAnsi="Arial" w:cs="Arial"/>
          <w:color w:val="000000"/>
          <w:sz w:val="19"/>
          <w:szCs w:val="19"/>
          <w:lang w:val="sk-SK"/>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15B0CDD5"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Výber </w:t>
      </w:r>
      <w:r w:rsidR="002F3355" w:rsidRPr="0014645C">
        <w:rPr>
          <w:rFonts w:ascii="Arial" w:hAnsi="Arial" w:cs="Arial"/>
          <w:color w:val="000000"/>
          <w:sz w:val="19"/>
          <w:szCs w:val="19"/>
          <w:lang w:val="sk-SK"/>
        </w:rPr>
        <w:t xml:space="preserve">a implementácia národných projektov je v kompetencii </w:t>
      </w:r>
      <w:r w:rsidR="007C278F" w:rsidRPr="0014645C">
        <w:rPr>
          <w:rFonts w:ascii="Arial" w:hAnsi="Arial" w:cs="Arial"/>
          <w:color w:val="000000"/>
          <w:sz w:val="19"/>
          <w:szCs w:val="19"/>
          <w:lang w:val="sk-SK"/>
        </w:rPr>
        <w:t>MV</w:t>
      </w:r>
      <w:r w:rsidR="002F3355" w:rsidRPr="0014645C">
        <w:rPr>
          <w:rFonts w:ascii="Arial" w:hAnsi="Arial" w:cs="Arial"/>
          <w:color w:val="000000"/>
          <w:sz w:val="19"/>
          <w:szCs w:val="19"/>
          <w:lang w:val="sk-SK"/>
        </w:rPr>
        <w:t xml:space="preserve"> SR ako RO pre OP EVS.</w:t>
      </w:r>
    </w:p>
    <w:p w14:paraId="15B0CDD6" w14:textId="29AEDE35"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b/>
          <w:color w:val="000000"/>
          <w:sz w:val="19"/>
          <w:szCs w:val="19"/>
          <w:lang w:val="sk-SK"/>
        </w:rPr>
        <w:t>Dopytovo-</w:t>
      </w:r>
      <w:r w:rsidR="002F3355" w:rsidRPr="0014645C">
        <w:rPr>
          <w:rFonts w:ascii="Arial" w:hAnsi="Arial" w:cs="Arial"/>
          <w:b/>
          <w:color w:val="000000"/>
          <w:sz w:val="19"/>
          <w:szCs w:val="19"/>
          <w:lang w:val="sk-SK"/>
        </w:rPr>
        <w:t>orientované</w:t>
      </w:r>
      <w:r w:rsidRPr="0014645C">
        <w:rPr>
          <w:rFonts w:ascii="Arial" w:hAnsi="Arial" w:cs="Arial"/>
          <w:b/>
          <w:color w:val="000000"/>
          <w:sz w:val="19"/>
          <w:szCs w:val="19"/>
          <w:lang w:val="sk-SK"/>
        </w:rPr>
        <w:t xml:space="preserve"> </w:t>
      </w:r>
      <w:r w:rsidR="002F3355" w:rsidRPr="0014645C">
        <w:rPr>
          <w:rFonts w:ascii="Arial" w:hAnsi="Arial" w:cs="Arial"/>
          <w:b/>
          <w:color w:val="000000"/>
          <w:sz w:val="19"/>
          <w:szCs w:val="19"/>
          <w:lang w:val="sk-SK"/>
        </w:rPr>
        <w:t>projekty</w:t>
      </w:r>
      <w:r w:rsidR="002F3355" w:rsidRPr="0014645C">
        <w:rPr>
          <w:rFonts w:ascii="Arial" w:hAnsi="Arial" w:cs="Arial"/>
          <w:color w:val="000000"/>
          <w:sz w:val="19"/>
          <w:szCs w:val="19"/>
          <w:lang w:val="sk-SK"/>
        </w:rPr>
        <w:t xml:space="preserve"> sa budú realizovať prostredníctvom výziev na predkladanie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určen</w:t>
      </w:r>
      <w:r w:rsidR="00721212" w:rsidRPr="0014645C">
        <w:rPr>
          <w:rFonts w:ascii="Arial" w:hAnsi="Arial" w:cs="Arial"/>
          <w:color w:val="000000"/>
          <w:sz w:val="19"/>
          <w:szCs w:val="19"/>
          <w:lang w:val="sk-SK"/>
        </w:rPr>
        <w:t>ých</w:t>
      </w:r>
      <w:r w:rsidR="002F3355" w:rsidRPr="0014645C">
        <w:rPr>
          <w:rFonts w:ascii="Arial" w:hAnsi="Arial" w:cs="Arial"/>
          <w:color w:val="000000"/>
          <w:sz w:val="19"/>
          <w:szCs w:val="19"/>
          <w:lang w:val="sk-SK"/>
        </w:rPr>
        <w:t xml:space="preserve"> pre dvoch a viac oprávnených žiadateľov. </w:t>
      </w:r>
    </w:p>
    <w:p w14:paraId="15B0CDD7" w14:textId="44E8CD42"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O </w:t>
      </w:r>
      <w:r w:rsidR="007C278F" w:rsidRPr="0014645C">
        <w:rPr>
          <w:rFonts w:ascii="Arial" w:hAnsi="Arial" w:cs="Arial"/>
          <w:color w:val="000000"/>
          <w:sz w:val="19"/>
          <w:szCs w:val="19"/>
          <w:lang w:val="sk-SK"/>
        </w:rPr>
        <w:t>NFP</w:t>
      </w:r>
      <w:r w:rsidR="002F3355" w:rsidRPr="0014645C">
        <w:rPr>
          <w:rFonts w:ascii="Arial" w:hAnsi="Arial" w:cs="Arial"/>
          <w:color w:val="000000"/>
          <w:sz w:val="19"/>
          <w:szCs w:val="19"/>
          <w:lang w:val="sk-SK"/>
        </w:rPr>
        <w:t xml:space="preserve"> je potrebné požiadať predložením vyplnenej </w:t>
      </w:r>
      <w:r w:rsidR="00E409DB"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 a</w:t>
      </w:r>
      <w:r w:rsidR="00C85E20" w:rsidRPr="0014645C">
        <w:rPr>
          <w:rFonts w:ascii="Arial" w:hAnsi="Arial" w:cs="Arial"/>
          <w:color w:val="000000"/>
          <w:sz w:val="19"/>
          <w:szCs w:val="19"/>
          <w:lang w:val="sk-SK"/>
        </w:rPr>
        <w:t> </w:t>
      </w:r>
      <w:r w:rsidR="002F3355" w:rsidRPr="0014645C">
        <w:rPr>
          <w:rFonts w:ascii="Arial" w:hAnsi="Arial" w:cs="Arial"/>
          <w:color w:val="000000"/>
          <w:sz w:val="19"/>
          <w:szCs w:val="19"/>
          <w:lang w:val="sk-SK"/>
        </w:rPr>
        <w:t>to</w:t>
      </w:r>
      <w:r w:rsidR="00C85E20" w:rsidRPr="0014645C">
        <w:rPr>
          <w:rFonts w:ascii="Arial" w:hAnsi="Arial" w:cs="Arial"/>
          <w:color w:val="000000"/>
          <w:sz w:val="19"/>
          <w:szCs w:val="19"/>
          <w:lang w:val="sk-SK"/>
        </w:rPr>
        <w:t>:</w:t>
      </w:r>
      <w:r w:rsidR="002F3355" w:rsidRPr="0014645C">
        <w:rPr>
          <w:rFonts w:ascii="Arial" w:hAnsi="Arial" w:cs="Arial"/>
          <w:color w:val="000000"/>
          <w:sz w:val="19"/>
          <w:szCs w:val="19"/>
          <w:lang w:val="sk-SK"/>
        </w:rPr>
        <w:t xml:space="preserve"> </w:t>
      </w:r>
    </w:p>
    <w:p w14:paraId="15B0CDD8" w14:textId="77777777" w:rsidR="00C85E20"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v </w:t>
      </w:r>
      <w:r w:rsidRPr="0014645C">
        <w:rPr>
          <w:rFonts w:ascii="Arial" w:hAnsi="Arial" w:cs="Arial"/>
          <w:b/>
          <w:color w:val="000000"/>
          <w:sz w:val="19"/>
          <w:szCs w:val="19"/>
          <w:lang w:val="sk-SK"/>
        </w:rPr>
        <w:t>elektronickej forme</w:t>
      </w:r>
      <w:r w:rsidRPr="0014645C">
        <w:rPr>
          <w:rFonts w:ascii="Arial" w:hAnsi="Arial" w:cs="Arial"/>
          <w:color w:val="000000"/>
          <w:sz w:val="19"/>
          <w:szCs w:val="19"/>
          <w:lang w:val="sk-SK"/>
        </w:rPr>
        <w:t xml:space="preserve"> prostredníctvom verejného portálu ITMS2014+</w:t>
      </w:r>
      <w:r w:rsidR="002B3DE0" w:rsidRPr="0014645C">
        <w:rPr>
          <w:rFonts w:ascii="Arial" w:hAnsi="Arial" w:cs="Arial"/>
          <w:color w:val="000000"/>
          <w:sz w:val="19"/>
          <w:szCs w:val="19"/>
          <w:lang w:val="sk-SK"/>
        </w:rPr>
        <w:t xml:space="preserve"> </w:t>
      </w:r>
    </w:p>
    <w:p w14:paraId="15B0CDD9" w14:textId="77777777"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lang w:val="sk-SK"/>
        </w:rPr>
      </w:pPr>
      <w:r w:rsidRPr="0014645C">
        <w:rPr>
          <w:rFonts w:ascii="Arial" w:hAnsi="Arial" w:cs="Arial"/>
          <w:color w:val="000000"/>
          <w:sz w:val="19"/>
          <w:szCs w:val="19"/>
          <w:lang w:val="sk-SK"/>
        </w:rPr>
        <w:t xml:space="preserve">a súčasne jej zaslaním </w:t>
      </w:r>
      <w:r w:rsidR="0005604C" w:rsidRPr="0014645C">
        <w:rPr>
          <w:rFonts w:ascii="Arial" w:hAnsi="Arial" w:cs="Arial"/>
          <w:color w:val="000000"/>
          <w:sz w:val="19"/>
          <w:szCs w:val="19"/>
          <w:lang w:val="sk-SK"/>
        </w:rPr>
        <w:t>RO pre OP EVS</w:t>
      </w:r>
      <w:r w:rsidRPr="0014645C">
        <w:rPr>
          <w:rFonts w:ascii="Arial" w:hAnsi="Arial" w:cs="Arial"/>
          <w:color w:val="000000"/>
          <w:sz w:val="19"/>
          <w:szCs w:val="19"/>
          <w:lang w:val="sk-SK"/>
        </w:rPr>
        <w:t xml:space="preserve"> v </w:t>
      </w:r>
      <w:r w:rsidRPr="0014645C">
        <w:rPr>
          <w:rFonts w:ascii="Arial" w:hAnsi="Arial" w:cs="Arial"/>
          <w:b/>
          <w:color w:val="000000"/>
          <w:sz w:val="19"/>
          <w:szCs w:val="19"/>
          <w:lang w:val="sk-SK"/>
        </w:rPr>
        <w:t>písomnej forme</w:t>
      </w:r>
      <w:r w:rsidRPr="0014645C">
        <w:rPr>
          <w:rFonts w:ascii="Arial" w:hAnsi="Arial" w:cs="Arial"/>
          <w:color w:val="000000"/>
          <w:sz w:val="19"/>
          <w:szCs w:val="19"/>
          <w:lang w:val="sk-SK"/>
        </w:rPr>
        <w:t xml:space="preserve">. </w:t>
      </w:r>
    </w:p>
    <w:p w14:paraId="15B0CDDA" w14:textId="274C3396"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Žo</w:t>
      </w:r>
      <w:r w:rsidR="002F3355" w:rsidRPr="0014645C">
        <w:rPr>
          <w:rFonts w:ascii="Arial" w:hAnsi="Arial" w:cs="Arial"/>
          <w:color w:val="000000"/>
          <w:sz w:val="19"/>
          <w:szCs w:val="19"/>
          <w:lang w:val="sk-SK"/>
        </w:rPr>
        <w:t>NFP</w:t>
      </w:r>
      <w:r w:rsidRPr="0014645C">
        <w:rPr>
          <w:rFonts w:ascii="Arial" w:hAnsi="Arial" w:cs="Arial"/>
          <w:color w:val="000000"/>
          <w:sz w:val="19"/>
          <w:szCs w:val="19"/>
          <w:lang w:val="sk-SK"/>
        </w:rPr>
        <w:t xml:space="preserve">  </w:t>
      </w:r>
      <w:r w:rsidR="002F3355" w:rsidRPr="0014645C">
        <w:rPr>
          <w:rFonts w:ascii="Arial" w:hAnsi="Arial" w:cs="Arial"/>
          <w:color w:val="000000"/>
          <w:sz w:val="19"/>
          <w:szCs w:val="19"/>
          <w:lang w:val="sk-SK"/>
        </w:rPr>
        <w:t>a</w:t>
      </w:r>
      <w:r w:rsidR="0071296A" w:rsidRPr="0014645C">
        <w:rPr>
          <w:rFonts w:ascii="Arial" w:hAnsi="Arial" w:cs="Arial"/>
          <w:color w:val="000000"/>
          <w:sz w:val="19"/>
          <w:szCs w:val="19"/>
          <w:lang w:val="sk-SK"/>
        </w:rPr>
        <w:t xml:space="preserve"> jej</w:t>
      </w:r>
      <w:r w:rsidRPr="0014645C">
        <w:rPr>
          <w:rFonts w:ascii="Arial" w:hAnsi="Arial" w:cs="Arial"/>
          <w:color w:val="000000"/>
          <w:sz w:val="19"/>
          <w:szCs w:val="19"/>
          <w:lang w:val="sk-SK"/>
        </w:rPr>
        <w:t> </w:t>
      </w:r>
      <w:r w:rsidR="002F3355" w:rsidRPr="0014645C">
        <w:rPr>
          <w:rFonts w:ascii="Arial" w:hAnsi="Arial" w:cs="Arial"/>
          <w:b/>
          <w:color w:val="000000"/>
          <w:sz w:val="19"/>
          <w:szCs w:val="19"/>
          <w:lang w:val="sk-SK"/>
        </w:rPr>
        <w:t>prílohy</w:t>
      </w:r>
      <w:r w:rsidRPr="0014645C">
        <w:rPr>
          <w:rFonts w:ascii="Arial" w:hAnsi="Arial" w:cs="Arial"/>
          <w:b/>
          <w:color w:val="000000"/>
          <w:sz w:val="19"/>
          <w:szCs w:val="19"/>
          <w:lang w:val="sk-SK"/>
        </w:rPr>
        <w:t xml:space="preserve"> </w:t>
      </w:r>
      <w:r w:rsidR="002F3355" w:rsidRPr="0014645C">
        <w:rPr>
          <w:rFonts w:ascii="Arial" w:hAnsi="Arial" w:cs="Arial"/>
          <w:color w:val="000000"/>
          <w:sz w:val="19"/>
          <w:szCs w:val="19"/>
          <w:lang w:val="sk-SK"/>
        </w:rPr>
        <w:t xml:space="preserve">sa predkladajú </w:t>
      </w:r>
      <w:r w:rsidR="00E27EE5" w:rsidRPr="0014645C">
        <w:rPr>
          <w:rFonts w:ascii="Arial" w:hAnsi="Arial" w:cs="Arial"/>
          <w:sz w:val="19"/>
          <w:szCs w:val="19"/>
          <w:lang w:val="sk-SK"/>
        </w:rPr>
        <w:t xml:space="preserve">elektronicky prostredníctvom verejnej časti ITMS2014+ a tiež </w:t>
      </w:r>
      <w:r w:rsidR="002F3355" w:rsidRPr="0014645C">
        <w:rPr>
          <w:rFonts w:ascii="Arial" w:hAnsi="Arial" w:cs="Arial"/>
          <w:color w:val="000000"/>
          <w:sz w:val="19"/>
          <w:szCs w:val="19"/>
          <w:lang w:val="sk-SK"/>
        </w:rPr>
        <w:t xml:space="preserve">k písomnej forme žiadosti. </w:t>
      </w:r>
    </w:p>
    <w:p w14:paraId="4C49B332" w14:textId="77777777" w:rsidR="00941FF6" w:rsidRPr="0014645C" w:rsidRDefault="00941FF6" w:rsidP="0038504E">
      <w:pPr>
        <w:pStyle w:val="Nadpis2"/>
        <w:spacing w:before="0" w:line="276" w:lineRule="auto"/>
        <w:rPr>
          <w:b/>
          <w:lang w:val="sk-SK"/>
        </w:rPr>
      </w:pPr>
      <w:bookmarkStart w:id="438" w:name="_Toc417132504"/>
      <w:bookmarkStart w:id="439" w:name="_Toc417648918"/>
      <w:bookmarkStart w:id="440" w:name="_Toc440355009"/>
      <w:bookmarkStart w:id="441" w:name="_Toc440375340"/>
      <w:bookmarkStart w:id="442" w:name="_Toc458432927"/>
      <w:bookmarkStart w:id="443" w:name="_Toc458515679"/>
    </w:p>
    <w:p w14:paraId="0718C469" w14:textId="5D3D7F8E" w:rsidR="0038504E" w:rsidRPr="0014645C" w:rsidRDefault="001F1018" w:rsidP="0038504E">
      <w:pPr>
        <w:pStyle w:val="Nadpis2"/>
        <w:spacing w:before="0" w:line="276" w:lineRule="auto"/>
        <w:rPr>
          <w:b/>
          <w:lang w:val="sk-SK"/>
        </w:rPr>
      </w:pPr>
      <w:r w:rsidRPr="0014645C">
        <w:rPr>
          <w:b/>
          <w:lang w:val="sk-SK"/>
        </w:rPr>
        <w:t>3.1</w:t>
      </w:r>
      <w:r w:rsidR="00400B1E" w:rsidRPr="0014645C">
        <w:rPr>
          <w:b/>
          <w:lang w:val="sk-SK"/>
        </w:rPr>
        <w:tab/>
      </w:r>
      <w:r w:rsidR="0038504E" w:rsidRPr="0014645C">
        <w:rPr>
          <w:b/>
          <w:lang w:val="sk-SK"/>
        </w:rPr>
        <w:t>Základné informácie k ŽoNFP v časovej postupnosti jednotlivých krokov</w:t>
      </w:r>
    </w:p>
    <w:p w14:paraId="1FE0316A" w14:textId="77777777" w:rsidR="0038504E" w:rsidRPr="0014645C" w:rsidRDefault="0038504E" w:rsidP="0038504E">
      <w:pPr>
        <w:spacing w:after="0" w:line="240" w:lineRule="auto"/>
        <w:rPr>
          <w:b/>
          <w:lang w:val="sk-SK"/>
        </w:rPr>
      </w:pPr>
    </w:p>
    <w:p w14:paraId="15BA8E66" w14:textId="77777777" w:rsidR="0038504E" w:rsidRPr="0014645C" w:rsidRDefault="0038504E" w:rsidP="0038504E">
      <w:pPr>
        <w:spacing w:after="0" w:line="240" w:lineRule="auto"/>
        <w:rPr>
          <w:b/>
          <w:lang w:val="sk-SK"/>
        </w:rPr>
      </w:pPr>
    </w:p>
    <w:p w14:paraId="0141FDE3"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b/>
          <w:lang w:val="sk-SK"/>
        </w:rPr>
        <w:t xml:space="preserve"> </w:t>
      </w:r>
      <w:r w:rsidRPr="0014645C">
        <w:rPr>
          <w:rFonts w:ascii="Times New Roman" w:eastAsia="Times New Roman" w:hAnsi="Times New Roman" w:cs="Times New Roman"/>
          <w:sz w:val="24"/>
          <w:szCs w:val="24"/>
          <w:lang w:val="sk-SK" w:eastAsia="sk-SK"/>
        </w:rPr>
        <w:t>1</w:t>
      </w:r>
      <w:r w:rsidRPr="0014645C">
        <w:rPr>
          <w:rFonts w:ascii="Arial" w:eastAsia="Times New Roman" w:hAnsi="Arial" w:cs="Arial"/>
          <w:sz w:val="19"/>
          <w:szCs w:val="19"/>
          <w:lang w:val="sk-SK" w:eastAsia="sk-SK"/>
        </w:rPr>
        <w:t>. krok</w:t>
      </w:r>
    </w:p>
    <w:p w14:paraId="5BB5A3F0"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w:t>
      </w:r>
      <w:r w:rsidRPr="0014645C">
        <w:rPr>
          <w:rStyle w:val="Odkaznapoznmkupodiarou"/>
          <w:rFonts w:eastAsia="Times New Roman" w:cs="Arial"/>
          <w:sz w:val="19"/>
          <w:szCs w:val="19"/>
          <w:u w:val="single"/>
          <w:lang w:val="sk-SK" w:eastAsia="sk-SK"/>
        </w:rPr>
        <w:footnoteReference w:id="20"/>
      </w:r>
      <w:r w:rsidRPr="0014645C">
        <w:rPr>
          <w:rFonts w:ascii="Arial" w:eastAsia="Times New Roman" w:hAnsi="Arial" w:cs="Arial"/>
          <w:sz w:val="19"/>
          <w:szCs w:val="19"/>
          <w:u w:val="single"/>
          <w:lang w:val="sk-SK" w:eastAsia="sk-SK"/>
        </w:rPr>
        <w:t xml:space="preserve"> si musí zriadiť prístup do verejnej časti ITMS2014+</w:t>
      </w:r>
      <w:r w:rsidRPr="0014645C">
        <w:rPr>
          <w:rFonts w:ascii="Arial" w:eastAsia="Times New Roman" w:hAnsi="Arial" w:cs="Arial"/>
          <w:sz w:val="19"/>
          <w:szCs w:val="19"/>
          <w:lang w:val="sk-SK" w:eastAsia="sk-SK"/>
        </w:rPr>
        <w:t xml:space="preserve"> , o čo požiada DataCentrum (kap.3.3.1),</w:t>
      </w:r>
    </w:p>
    <w:p w14:paraId="625F0A0D"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73116E2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 xml:space="preserve">2. krok </w:t>
      </w:r>
    </w:p>
    <w:p w14:paraId="7EBCFCA1" w14:textId="1B53458D"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vypracuje/vyplní ŽoNFP v ITMS2014+</w:t>
      </w:r>
      <w:r w:rsidRPr="0014645C">
        <w:rPr>
          <w:rFonts w:ascii="Arial" w:eastAsia="Times New Roman" w:hAnsi="Arial" w:cs="Arial"/>
          <w:sz w:val="19"/>
          <w:szCs w:val="19"/>
          <w:lang w:val="sk-SK" w:eastAsia="sk-SK"/>
        </w:rPr>
        <w:t xml:space="preserve"> vo všetkých častiach formulára, s kontrolu úplného vyplnenia mu pomáha funkcionalita v ITMS2014+ (kap.3.3.1),</w:t>
      </w:r>
    </w:p>
    <w:p w14:paraId="33349A8F"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p>
    <w:p w14:paraId="041A3359" w14:textId="77777777"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lang w:val="sk-SK" w:eastAsia="sk-SK"/>
        </w:rPr>
        <w:t>3. krok</w:t>
      </w:r>
    </w:p>
    <w:p w14:paraId="7C30972C" w14:textId="649FF954" w:rsidR="0038504E" w:rsidRPr="0014645C" w:rsidRDefault="0038504E" w:rsidP="00A402D5">
      <w:pPr>
        <w:spacing w:after="0" w:line="240" w:lineRule="auto"/>
        <w:jc w:val="both"/>
        <w:rPr>
          <w:rFonts w:ascii="Arial" w:eastAsia="Times New Roman" w:hAnsi="Arial" w:cs="Arial"/>
          <w:sz w:val="19"/>
          <w:szCs w:val="19"/>
          <w:lang w:val="sk-SK" w:eastAsia="sk-SK"/>
        </w:rPr>
      </w:pPr>
      <w:r w:rsidRPr="0014645C">
        <w:rPr>
          <w:rFonts w:ascii="Arial" w:eastAsia="Times New Roman" w:hAnsi="Arial" w:cs="Arial"/>
          <w:sz w:val="19"/>
          <w:szCs w:val="19"/>
          <w:u w:val="single"/>
          <w:lang w:val="sk-SK" w:eastAsia="sk-SK"/>
        </w:rPr>
        <w:t>Žiadateľ si skontroluje ŽoNFP a jej prílohy po vecnej stránke</w:t>
      </w:r>
      <w:r w:rsidRPr="0014645C">
        <w:rPr>
          <w:rFonts w:ascii="Arial" w:eastAsia="Times New Roman" w:hAnsi="Arial" w:cs="Arial"/>
          <w:sz w:val="19"/>
          <w:szCs w:val="19"/>
          <w:lang w:val="sk-SK" w:eastAsia="sk-SK"/>
        </w:rPr>
        <w:t>, najmä s ohľadom na podmienky a pokyny výzvy, k čomu si ju môže z ITMS+2014 vytlačiť s označením DRAFT,</w:t>
      </w:r>
    </w:p>
    <w:p w14:paraId="6F247BE0" w14:textId="77777777" w:rsidR="0038504E" w:rsidRPr="0014645C" w:rsidRDefault="0038504E" w:rsidP="00A402D5">
      <w:pPr>
        <w:spacing w:after="0" w:line="240" w:lineRule="auto"/>
        <w:jc w:val="both"/>
        <w:rPr>
          <w:rFonts w:ascii="Times New Roman" w:eastAsia="Times New Roman" w:hAnsi="Times New Roman" w:cs="Times New Roman"/>
          <w:sz w:val="24"/>
          <w:szCs w:val="24"/>
          <w:lang w:val="sk-SK" w:eastAsia="sk-SK"/>
        </w:rPr>
      </w:pPr>
    </w:p>
    <w:p w14:paraId="65B13B2E"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4.krok</w:t>
      </w:r>
    </w:p>
    <w:p w14:paraId="5B3848D3"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Žiadateľ zašle skontrolovanú  ŽoNFP a jej prílohy elektronicky prostredníctvom ITMS2014+</w:t>
      </w:r>
      <w:r w:rsidRPr="0014645C">
        <w:rPr>
          <w:rFonts w:eastAsia="Times New Roman" w:cstheme="minorHAnsi"/>
          <w:sz w:val="19"/>
          <w:szCs w:val="19"/>
          <w:lang w:val="sk-SK" w:eastAsia="sk-SK"/>
        </w:rPr>
        <w:t xml:space="preserve"> (kap.3.3.1),</w:t>
      </w:r>
    </w:p>
    <w:p w14:paraId="194E9CD3" w14:textId="77777777" w:rsidR="0038504E" w:rsidRPr="0014645C" w:rsidRDefault="0038504E" w:rsidP="0038504E">
      <w:pPr>
        <w:spacing w:after="0" w:line="240" w:lineRule="auto"/>
        <w:rPr>
          <w:rFonts w:eastAsia="Times New Roman" w:cstheme="minorHAnsi"/>
          <w:sz w:val="19"/>
          <w:szCs w:val="19"/>
          <w:lang w:val="sk-SK" w:eastAsia="sk-SK"/>
        </w:rPr>
      </w:pPr>
    </w:p>
    <w:p w14:paraId="77E2F9C7"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lastRenderedPageBreak/>
        <w:t xml:space="preserve">5.krok </w:t>
      </w:r>
    </w:p>
    <w:p w14:paraId="110D3554" w14:textId="1429C4A4" w:rsidR="00712C42"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u w:val="single"/>
          <w:lang w:val="sk-SK" w:eastAsia="sk-SK"/>
        </w:rPr>
        <w:t xml:space="preserve">Žiadateľ zašle ŽoNFP v písomnej </w:t>
      </w:r>
      <w:r w:rsidR="00780F49">
        <w:rPr>
          <w:rFonts w:eastAsia="Times New Roman" w:cstheme="minorHAnsi"/>
          <w:sz w:val="19"/>
          <w:szCs w:val="19"/>
          <w:u w:val="single"/>
          <w:lang w:val="sk-SK" w:eastAsia="sk-SK"/>
        </w:rPr>
        <w:t>forme</w:t>
      </w:r>
      <w:r w:rsidRPr="0014645C">
        <w:rPr>
          <w:rFonts w:eastAsia="Times New Roman" w:cstheme="minorHAnsi"/>
          <w:sz w:val="19"/>
          <w:szCs w:val="19"/>
          <w:lang w:val="sk-SK" w:eastAsia="sk-SK"/>
        </w:rPr>
        <w:t>, t.z., že žiadateľ</w:t>
      </w:r>
      <w:r w:rsidR="004674B0">
        <w:rPr>
          <w:rFonts w:eastAsia="Times New Roman" w:cstheme="minorHAnsi"/>
          <w:sz w:val="19"/>
          <w:szCs w:val="19"/>
          <w:lang w:val="sk-SK" w:eastAsia="sk-SK"/>
        </w:rPr>
        <w:t>:</w:t>
      </w:r>
    </w:p>
    <w:p w14:paraId="59955129" w14:textId="3B35576D" w:rsidR="0038504E" w:rsidRPr="00712C42" w:rsidRDefault="0038504E" w:rsidP="00712C42">
      <w:pPr>
        <w:pStyle w:val="Odsekzoznamu"/>
        <w:numPr>
          <w:ilvl w:val="0"/>
          <w:numId w:val="53"/>
        </w:numPr>
        <w:spacing w:after="0" w:line="240" w:lineRule="auto"/>
        <w:jc w:val="both"/>
        <w:rPr>
          <w:rFonts w:eastAsia="Times New Roman" w:cstheme="minorHAnsi"/>
          <w:sz w:val="19"/>
          <w:szCs w:val="19"/>
          <w:lang w:val="sk-SK" w:eastAsia="sk-SK"/>
        </w:rPr>
      </w:pPr>
      <w:r w:rsidRPr="00712C42">
        <w:rPr>
          <w:rFonts w:eastAsia="Times New Roman" w:cstheme="minorHAnsi"/>
          <w:sz w:val="19"/>
          <w:szCs w:val="19"/>
          <w:lang w:val="sk-SK" w:eastAsia="sk-SK"/>
        </w:rPr>
        <w:t>vytlačí a zašle verziu ŽoNFP a jej prílohy bez označenia DRAFT, ktorú pred tým zaslal elektronicky (kap</w:t>
      </w:r>
      <w:r w:rsidR="00E46B79">
        <w:rPr>
          <w:rFonts w:eastAsia="Times New Roman" w:cstheme="minorHAnsi"/>
          <w:sz w:val="19"/>
          <w:szCs w:val="19"/>
          <w:lang w:val="sk-SK" w:eastAsia="sk-SK"/>
        </w:rPr>
        <w:t xml:space="preserve"> 3.3 a</w:t>
      </w:r>
      <w:r w:rsidRPr="00712C42">
        <w:rPr>
          <w:rFonts w:eastAsia="Times New Roman" w:cstheme="minorHAnsi"/>
          <w:sz w:val="19"/>
          <w:szCs w:val="19"/>
          <w:lang w:val="sk-SK" w:eastAsia="sk-SK"/>
        </w:rPr>
        <w:t xml:space="preserve">.3.3.2), </w:t>
      </w:r>
    </w:p>
    <w:p w14:paraId="7564EA1B" w14:textId="02BFEAE8" w:rsidR="00712C42" w:rsidRDefault="00712C42" w:rsidP="00712C42">
      <w:pPr>
        <w:spacing w:after="0" w:line="240" w:lineRule="auto"/>
        <w:ind w:left="360"/>
        <w:jc w:val="both"/>
        <w:rPr>
          <w:rFonts w:eastAsia="Times New Roman" w:cstheme="minorHAnsi"/>
          <w:sz w:val="19"/>
          <w:szCs w:val="19"/>
          <w:lang w:val="sk-SK" w:eastAsia="sk-SK"/>
        </w:rPr>
      </w:pPr>
      <w:r>
        <w:rPr>
          <w:rFonts w:eastAsia="Times New Roman" w:cstheme="minorHAnsi"/>
          <w:sz w:val="19"/>
          <w:szCs w:val="19"/>
          <w:lang w:val="sk-SK" w:eastAsia="sk-SK"/>
        </w:rPr>
        <w:t>alebo</w:t>
      </w:r>
    </w:p>
    <w:p w14:paraId="46C806F6" w14:textId="2B4422D7"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val="sk-SK" w:eastAsia="sk-SK"/>
        </w:rPr>
      </w:pPr>
      <w:r>
        <w:rPr>
          <w:rFonts w:eastAsia="Times New Roman" w:cstheme="minorHAnsi"/>
          <w:sz w:val="19"/>
          <w:szCs w:val="19"/>
          <w:lang w:val="sk-SK" w:eastAsia="sk-SK"/>
        </w:rPr>
        <w:t xml:space="preserve"> </w:t>
      </w:r>
      <w:r w:rsidRPr="00E46B79">
        <w:rPr>
          <w:sz w:val="19"/>
          <w:szCs w:val="19"/>
          <w:lang w:val="sk-SK"/>
        </w:rPr>
        <w:t>zašle  ŽoNFP elektronicky</w:t>
      </w:r>
      <w:r w:rsidRPr="00E46B79">
        <w:rPr>
          <w:rStyle w:val="Odkaznapoznmkupodiarou"/>
          <w:sz w:val="19"/>
          <w:szCs w:val="19"/>
          <w:lang w:val="sk-SK"/>
        </w:rPr>
        <w:footnoteReference w:id="21"/>
      </w:r>
      <w:r w:rsidRPr="00E46B79">
        <w:rPr>
          <w:sz w:val="19"/>
          <w:szCs w:val="19"/>
          <w:lang w:val="sk-SK"/>
        </w:rPr>
        <w:t xml:space="preserve"> v zmysle zákona o e-Governmente do elektronickej schránky poskytovateľa </w:t>
      </w:r>
      <w:r w:rsidR="00E46B79" w:rsidRPr="00712C42">
        <w:rPr>
          <w:rFonts w:eastAsia="Times New Roman" w:cstheme="minorHAnsi"/>
          <w:sz w:val="19"/>
          <w:szCs w:val="19"/>
          <w:lang w:val="sk-SK" w:eastAsia="sk-SK"/>
        </w:rPr>
        <w:t>(kap.</w:t>
      </w:r>
      <w:r w:rsidR="00E46B79">
        <w:rPr>
          <w:rFonts w:eastAsia="Times New Roman" w:cstheme="minorHAnsi"/>
          <w:sz w:val="19"/>
          <w:szCs w:val="19"/>
          <w:lang w:val="sk-SK" w:eastAsia="sk-SK"/>
        </w:rPr>
        <w:t xml:space="preserve"> 3.3 a </w:t>
      </w:r>
      <w:r w:rsidR="00E46B79" w:rsidRPr="00712C42">
        <w:rPr>
          <w:rFonts w:eastAsia="Times New Roman" w:cstheme="minorHAnsi"/>
          <w:sz w:val="19"/>
          <w:szCs w:val="19"/>
          <w:lang w:val="sk-SK" w:eastAsia="sk-SK"/>
        </w:rPr>
        <w:t>3.3.2)</w:t>
      </w:r>
      <w:r w:rsidR="00E46B79">
        <w:rPr>
          <w:rFonts w:eastAsia="Times New Roman" w:cstheme="minorHAnsi"/>
          <w:sz w:val="19"/>
          <w:szCs w:val="19"/>
          <w:lang w:val="sk-SK" w:eastAsia="sk-SK"/>
        </w:rPr>
        <w:t>.</w:t>
      </w:r>
      <w:r w:rsidRPr="00E46B79">
        <w:rPr>
          <w:sz w:val="19"/>
          <w:szCs w:val="19"/>
          <w:lang w:val="sk-SK"/>
        </w:rPr>
        <w:t xml:space="preserve"> </w:t>
      </w:r>
    </w:p>
    <w:p w14:paraId="50577420" w14:textId="77777777" w:rsidR="0038504E" w:rsidRPr="0014645C" w:rsidRDefault="0038504E" w:rsidP="00A402D5">
      <w:pPr>
        <w:spacing w:after="0" w:line="240" w:lineRule="auto"/>
        <w:jc w:val="both"/>
        <w:rPr>
          <w:rFonts w:eastAsia="Times New Roman" w:cstheme="minorHAnsi"/>
          <w:sz w:val="19"/>
          <w:szCs w:val="19"/>
          <w:lang w:val="sk-SK" w:eastAsia="sk-SK"/>
        </w:rPr>
      </w:pPr>
    </w:p>
    <w:p w14:paraId="460ECE7C" w14:textId="77777777"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6. krok</w:t>
      </w:r>
    </w:p>
    <w:p w14:paraId="4114433D" w14:textId="5B4D8F31" w:rsidR="0038504E" w:rsidRPr="0014645C" w:rsidRDefault="0038504E" w:rsidP="00A402D5">
      <w:pPr>
        <w:spacing w:after="0" w:line="240" w:lineRule="auto"/>
        <w:jc w:val="both"/>
        <w:rPr>
          <w:rFonts w:eastAsia="Times New Roman" w:cstheme="minorHAnsi"/>
          <w:sz w:val="19"/>
          <w:szCs w:val="19"/>
          <w:lang w:val="sk-SK" w:eastAsia="sk-SK"/>
        </w:rPr>
      </w:pPr>
      <w:r w:rsidRPr="0014645C">
        <w:rPr>
          <w:rFonts w:eastAsia="Times New Roman" w:cstheme="minorHAnsi"/>
          <w:sz w:val="19"/>
          <w:szCs w:val="19"/>
          <w:lang w:val="sk-SK" w:eastAsia="sk-SK"/>
        </w:rPr>
        <w:t>Žiadateľovi odporúčame sledovať ŽoNFP prostredníctvom ITMS2014+ a v prípade výzvy na doplnenie ŽoNFP včas reagovať</w:t>
      </w:r>
      <w:r w:rsidR="00E02E72" w:rsidRPr="0014645C">
        <w:rPr>
          <w:rFonts w:eastAsia="Times New Roman" w:cstheme="minorHAnsi"/>
          <w:sz w:val="19"/>
          <w:szCs w:val="19"/>
          <w:lang w:val="sk-SK" w:eastAsia="sk-SK"/>
        </w:rPr>
        <w:t>.</w:t>
      </w:r>
      <w:r w:rsidRPr="0014645C">
        <w:rPr>
          <w:rFonts w:eastAsia="Times New Roman" w:cstheme="minorHAnsi"/>
          <w:sz w:val="19"/>
          <w:szCs w:val="19"/>
          <w:lang w:val="sk-SK" w:eastAsia="sk-SK"/>
        </w:rPr>
        <w:t xml:space="preserve"> </w:t>
      </w:r>
    </w:p>
    <w:p w14:paraId="687CA5DC" w14:textId="5C339DD9" w:rsidR="0038504E" w:rsidRPr="0014645C" w:rsidRDefault="0038504E" w:rsidP="0038504E">
      <w:pPr>
        <w:pStyle w:val="Nadpis2"/>
        <w:spacing w:before="0" w:line="276" w:lineRule="auto"/>
        <w:rPr>
          <w:b/>
          <w:lang w:val="sk-SK"/>
        </w:rPr>
      </w:pPr>
    </w:p>
    <w:p w14:paraId="15B0CDE2" w14:textId="13D0FD0B" w:rsidR="002B3DE0" w:rsidRPr="0014645C" w:rsidRDefault="0038504E" w:rsidP="0008366A">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 xml:space="preserve">           </w:t>
      </w:r>
      <w:r w:rsidR="002B3DE0" w:rsidRPr="0014645C">
        <w:rPr>
          <w:b/>
          <w:color w:val="3C8A2E" w:themeColor="accent5"/>
          <w:sz w:val="24"/>
          <w:szCs w:val="24"/>
          <w:lang w:val="sk-SK"/>
        </w:rPr>
        <w:t xml:space="preserve"> </w:t>
      </w:r>
      <w:bookmarkStart w:id="444" w:name="_Toc417132505"/>
      <w:bookmarkStart w:id="445" w:name="_Toc417648919"/>
      <w:bookmarkStart w:id="446" w:name="_Toc440355010"/>
      <w:bookmarkStart w:id="447" w:name="_Toc440375341"/>
      <w:bookmarkStart w:id="448" w:name="_Toc458432928"/>
      <w:bookmarkStart w:id="449" w:name="_Toc458515680"/>
      <w:bookmarkEnd w:id="438"/>
      <w:bookmarkEnd w:id="439"/>
      <w:bookmarkEnd w:id="440"/>
      <w:bookmarkEnd w:id="441"/>
      <w:bookmarkEnd w:id="442"/>
      <w:bookmarkEnd w:id="443"/>
      <w:r w:rsidR="001F1018" w:rsidRPr="0014645C">
        <w:rPr>
          <w:b/>
          <w:color w:val="3C8A2E" w:themeColor="accent5"/>
          <w:sz w:val="24"/>
          <w:szCs w:val="24"/>
          <w:lang w:val="sk-SK"/>
        </w:rPr>
        <w:t>3.1.1</w:t>
      </w:r>
      <w:r w:rsidR="00400B1E" w:rsidRPr="0014645C">
        <w:rPr>
          <w:b/>
          <w:color w:val="3C8A2E" w:themeColor="accent5"/>
          <w:sz w:val="24"/>
          <w:szCs w:val="24"/>
          <w:lang w:val="sk-SK"/>
        </w:rPr>
        <w:tab/>
      </w:r>
      <w:r w:rsidR="002B3DE0" w:rsidRPr="0014645C">
        <w:rPr>
          <w:b/>
          <w:color w:val="3C8A2E" w:themeColor="accent5"/>
          <w:sz w:val="24"/>
          <w:szCs w:val="24"/>
          <w:lang w:val="sk-SK"/>
        </w:rPr>
        <w:t>Zoznam príloh</w:t>
      </w:r>
      <w:bookmarkEnd w:id="444"/>
      <w:bookmarkEnd w:id="445"/>
      <w:bookmarkEnd w:id="446"/>
      <w:bookmarkEnd w:id="447"/>
      <w:bookmarkEnd w:id="448"/>
      <w:bookmarkEnd w:id="449"/>
    </w:p>
    <w:p w14:paraId="09714EBB" w14:textId="5B039991"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Úplný zoznam príloh, ktoré je žiadateľ o NFP povinný predložiť k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je uvedený vo </w:t>
      </w:r>
      <w:r w:rsidR="006B1DCA" w:rsidRPr="0014645C">
        <w:rPr>
          <w:rFonts w:ascii="Arial" w:hAnsi="Arial" w:cs="Arial"/>
          <w:color w:val="000000"/>
          <w:sz w:val="19"/>
          <w:szCs w:val="19"/>
          <w:lang w:val="sk-SK"/>
        </w:rPr>
        <w:t>výzve/vyzvaní</w:t>
      </w:r>
      <w:r w:rsidRPr="0014645C">
        <w:rPr>
          <w:rFonts w:ascii="Arial" w:hAnsi="Arial" w:cs="Arial"/>
          <w:color w:val="000000"/>
          <w:sz w:val="19"/>
          <w:szCs w:val="19"/>
          <w:lang w:val="sk-SK"/>
        </w:rPr>
        <w:t xml:space="preserve">. Uvedené prílohy  </w:t>
      </w:r>
      <w:r w:rsidR="00FF5CA0" w:rsidRPr="0014645C">
        <w:rPr>
          <w:rFonts w:ascii="Arial" w:hAnsi="Arial" w:cs="Arial"/>
          <w:color w:val="000000"/>
          <w:sz w:val="19"/>
          <w:szCs w:val="19"/>
          <w:lang w:val="sk-SK"/>
        </w:rPr>
        <w:t xml:space="preserve">žiadateľ o NFP </w:t>
      </w:r>
      <w:r w:rsidR="0071296A" w:rsidRPr="0014645C">
        <w:rPr>
          <w:rFonts w:ascii="Arial" w:hAnsi="Arial" w:cs="Arial"/>
          <w:color w:val="000000"/>
          <w:sz w:val="19"/>
          <w:szCs w:val="19"/>
          <w:lang w:val="sk-SK"/>
        </w:rPr>
        <w:t>predkladá</w:t>
      </w:r>
      <w:r w:rsidRPr="0014645C">
        <w:rPr>
          <w:rFonts w:ascii="Arial" w:hAnsi="Arial" w:cs="Arial"/>
          <w:color w:val="000000"/>
          <w:sz w:val="19"/>
          <w:szCs w:val="19"/>
          <w:lang w:val="sk-SK"/>
        </w:rPr>
        <w:t xml:space="preserve"> k vytlačenej </w:t>
      </w:r>
      <w:r w:rsidR="009142A7" w:rsidRPr="0014645C">
        <w:rPr>
          <w:rFonts w:ascii="Arial" w:hAnsi="Arial" w:cs="Arial"/>
          <w:color w:val="000000"/>
          <w:sz w:val="19"/>
          <w:szCs w:val="19"/>
          <w:lang w:val="sk-SK"/>
        </w:rPr>
        <w:t>Ž</w:t>
      </w:r>
      <w:r w:rsidRPr="0014645C">
        <w:rPr>
          <w:rFonts w:ascii="Arial" w:hAnsi="Arial" w:cs="Arial"/>
          <w:color w:val="000000"/>
          <w:sz w:val="19"/>
          <w:szCs w:val="19"/>
          <w:lang w:val="sk-SK"/>
        </w:rPr>
        <w:t xml:space="preserve">oNFP. </w:t>
      </w:r>
      <w:r w:rsidR="000E1749" w:rsidRPr="0014645C">
        <w:rPr>
          <w:rFonts w:ascii="Arial" w:hAnsi="Arial" w:cs="Arial"/>
          <w:color w:val="000000"/>
          <w:sz w:val="19"/>
          <w:szCs w:val="19"/>
          <w:lang w:val="sk-SK"/>
        </w:rPr>
        <w:t>V nasledujúce</w:t>
      </w:r>
      <w:r w:rsidR="00793F0D" w:rsidRPr="0014645C">
        <w:rPr>
          <w:rFonts w:ascii="Arial" w:hAnsi="Arial" w:cs="Arial"/>
          <w:color w:val="000000"/>
          <w:sz w:val="19"/>
          <w:szCs w:val="19"/>
          <w:lang w:val="sk-SK"/>
        </w:rPr>
        <w:t>j</w:t>
      </w:r>
      <w:r w:rsidR="000E1749" w:rsidRPr="0014645C">
        <w:rPr>
          <w:rFonts w:ascii="Arial" w:hAnsi="Arial" w:cs="Arial"/>
          <w:color w:val="000000"/>
          <w:sz w:val="19"/>
          <w:szCs w:val="19"/>
          <w:lang w:val="sk-SK"/>
        </w:rPr>
        <w:t xml:space="preserve"> tabuľke uvádzame všeobecný prehľad povinných príloh k</w:t>
      </w:r>
      <w:r w:rsidR="008F5EC1" w:rsidRPr="0014645C">
        <w:rPr>
          <w:rFonts w:ascii="Arial" w:hAnsi="Arial" w:cs="Arial"/>
          <w:color w:val="000000"/>
          <w:sz w:val="19"/>
          <w:szCs w:val="19"/>
          <w:lang w:val="sk-SK"/>
        </w:rPr>
        <w:t> </w:t>
      </w:r>
      <w:r w:rsidR="000E1749" w:rsidRPr="0014645C">
        <w:rPr>
          <w:rFonts w:ascii="Arial" w:hAnsi="Arial" w:cs="Arial"/>
          <w:color w:val="000000"/>
          <w:sz w:val="19"/>
          <w:szCs w:val="19"/>
          <w:lang w:val="sk-SK"/>
        </w:rPr>
        <w:t>ŽoNFP</w:t>
      </w:r>
      <w:r w:rsidR="008F5EC1" w:rsidRPr="0014645C">
        <w:rPr>
          <w:rFonts w:ascii="Arial" w:hAnsi="Arial" w:cs="Arial"/>
          <w:color w:val="000000"/>
          <w:sz w:val="19"/>
          <w:szCs w:val="19"/>
          <w:lang w:val="sk-SK"/>
        </w:rPr>
        <w:t>.</w:t>
      </w:r>
    </w:p>
    <w:p w14:paraId="15B0CDE5" w14:textId="5AE6211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 xml:space="preserve">Tab.č.1 </w:t>
      </w:r>
      <w:r w:rsidR="008F5EC1" w:rsidRPr="0014645C">
        <w:rPr>
          <w:rFonts w:ascii="Arial" w:hAnsi="Arial" w:cs="Arial"/>
          <w:color w:val="000000"/>
          <w:sz w:val="19"/>
          <w:szCs w:val="19"/>
          <w:lang w:val="sk-SK"/>
        </w:rPr>
        <w:t>Príklad z</w:t>
      </w:r>
      <w:r w:rsidRPr="0014645C">
        <w:rPr>
          <w:rFonts w:ascii="Arial" w:hAnsi="Arial" w:cs="Arial"/>
          <w:color w:val="000000"/>
          <w:sz w:val="19"/>
          <w:szCs w:val="19"/>
          <w:lang w:val="sk-SK"/>
        </w:rPr>
        <w:t>oznam</w:t>
      </w:r>
      <w:r w:rsidR="008F5EC1" w:rsidRPr="0014645C">
        <w:rPr>
          <w:rFonts w:ascii="Arial" w:hAnsi="Arial" w:cs="Arial"/>
          <w:color w:val="000000"/>
          <w:sz w:val="19"/>
          <w:szCs w:val="19"/>
          <w:lang w:val="sk-SK"/>
        </w:rPr>
        <w:t>u</w:t>
      </w:r>
      <w:r w:rsidRPr="0014645C">
        <w:rPr>
          <w:rFonts w:ascii="Arial" w:hAnsi="Arial" w:cs="Arial"/>
          <w:color w:val="000000"/>
          <w:sz w:val="19"/>
          <w:szCs w:val="19"/>
          <w:lang w:val="sk-SK"/>
        </w:rPr>
        <w:t xml:space="preserve"> povinných príloh ŽoNFP</w:t>
      </w:r>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15B0CDE8" w14:textId="77777777" w:rsidTr="007F03EB">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15B0CDE6" w14:textId="77777777" w:rsidR="00D86ED1" w:rsidRPr="0014645C" w:rsidRDefault="00FF5CA0" w:rsidP="003C386D">
            <w:pPr>
              <w:spacing w:before="120" w:after="120" w:line="288" w:lineRule="auto"/>
              <w:ind w:left="142"/>
              <w:rPr>
                <w:rFonts w:cs="Arial"/>
                <w:color w:val="000000"/>
                <w:szCs w:val="19"/>
                <w:lang w:val="sk-SK"/>
              </w:rPr>
            </w:pPr>
            <w:r w:rsidRPr="0014645C">
              <w:rPr>
                <w:rFonts w:cs="Arial"/>
                <w:color w:val="000000"/>
                <w:szCs w:val="19"/>
                <w:lang w:val="sk-SK"/>
              </w:rPr>
              <w:t>Kategória podmienok poskytnutia príspevku</w:t>
            </w:r>
          </w:p>
        </w:tc>
        <w:tc>
          <w:tcPr>
            <w:tcW w:w="6521" w:type="dxa"/>
            <w:shd w:val="clear" w:color="auto" w:fill="auto"/>
            <w:noWrap/>
            <w:vAlign w:val="center"/>
            <w:hideMark/>
          </w:tcPr>
          <w:p w14:paraId="15B0CDE7"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lang w:val="sk-SK"/>
              </w:rPr>
            </w:pPr>
            <w:r w:rsidRPr="0014645C">
              <w:rPr>
                <w:rFonts w:cs="Arial"/>
                <w:color w:val="000000"/>
                <w:szCs w:val="19"/>
                <w:lang w:val="sk-SK"/>
              </w:rPr>
              <w:t>Príloha</w:t>
            </w:r>
          </w:p>
        </w:tc>
      </w:tr>
      <w:tr w:rsidR="00FF5CA0" w:rsidRPr="009739DC" w14:paraId="15B0CDEF" w14:textId="77777777" w:rsidTr="007F03EB">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6C5D2BB4" w14:textId="77777777" w:rsidR="00113E54" w:rsidRPr="0014645C" w:rsidRDefault="00113E54" w:rsidP="00113E54">
            <w:pPr>
              <w:spacing w:before="120" w:after="120" w:line="288" w:lineRule="auto"/>
              <w:ind w:left="256" w:hanging="256"/>
              <w:rPr>
                <w:b/>
                <w:bCs/>
                <w:szCs w:val="19"/>
                <w:lang w:val="sk-SK"/>
              </w:rPr>
            </w:pPr>
            <w:r w:rsidRPr="0014645C">
              <w:rPr>
                <w:rFonts w:cs="Arial"/>
                <w:color w:val="000000"/>
                <w:szCs w:val="19"/>
                <w:lang w:val="sk-SK"/>
              </w:rPr>
              <w:t>Oprávnenosť žiadateľa</w:t>
            </w:r>
            <w:r w:rsidRPr="0014645C">
              <w:rPr>
                <w:rStyle w:val="Odkaznapoznmkupodiarou"/>
                <w:b/>
                <w:bCs/>
                <w:sz w:val="19"/>
                <w:szCs w:val="19"/>
                <w:lang w:val="sk-SK"/>
              </w:rPr>
              <w:footnoteReference w:id="22"/>
            </w:r>
          </w:p>
          <w:p w14:paraId="15B0CDED" w14:textId="77777777" w:rsidR="00FF5CA0" w:rsidRPr="0014645C" w:rsidRDefault="00FF5CA0" w:rsidP="00CE2411">
            <w:pPr>
              <w:spacing w:before="120" w:after="120" w:line="288" w:lineRule="auto"/>
              <w:rPr>
                <w:rFonts w:cs="Arial"/>
                <w:color w:val="000000"/>
                <w:szCs w:val="19"/>
                <w:lang w:val="sk-SK"/>
              </w:rPr>
            </w:pPr>
          </w:p>
        </w:tc>
        <w:tc>
          <w:tcPr>
            <w:tcW w:w="6521" w:type="dxa"/>
            <w:shd w:val="clear" w:color="auto" w:fill="auto"/>
            <w:noWrap/>
            <w:vAlign w:val="center"/>
            <w:hideMark/>
          </w:tcPr>
          <w:p w14:paraId="15B0CDEE" w14:textId="0DEE489C"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15B0CDF2"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0"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1" w14:textId="7BA9E629"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15B0CDF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3"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4" w14:textId="1D29BA9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15B0CDF9"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8" w14:textId="31538758"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5B0CDFD"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A"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DFB" w14:textId="6B998483" w:rsidR="00FF5CA0"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b/>
                <w:sz w:val="19"/>
                <w:szCs w:val="19"/>
                <w:lang w:val="sk-SK"/>
              </w:rPr>
            </w:pPr>
            <w:r w:rsidRPr="0014645C">
              <w:rPr>
                <w:sz w:val="19"/>
                <w:szCs w:val="19"/>
                <w:lang w:val="sk-SK"/>
              </w:rPr>
              <w:t>5</w:t>
            </w:r>
            <w:r w:rsidR="00FF5CA0" w:rsidRPr="0014645C">
              <w:rPr>
                <w:sz w:val="19"/>
                <w:szCs w:val="19"/>
                <w:lang w:val="sk-SK"/>
              </w:rPr>
              <w:t xml:space="preserve">. </w:t>
            </w:r>
          </w:p>
          <w:p w14:paraId="15B0CDFC" w14:textId="7CDE5E86" w:rsidR="00FF5CA0" w:rsidRPr="0014645C" w:rsidRDefault="006C4F85"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Čestné vyhlásenie, </w:t>
            </w:r>
            <w:r w:rsidR="00DC079C" w:rsidRPr="0014645C">
              <w:rPr>
                <w:sz w:val="19"/>
                <w:szCs w:val="19"/>
                <w:lang w:val="sk-SK"/>
              </w:rPr>
              <w:t xml:space="preserve">že žiadateľ je </w:t>
            </w:r>
            <w:r w:rsidRPr="0014645C">
              <w:rPr>
                <w:sz w:val="19"/>
                <w:szCs w:val="19"/>
                <w:lang w:val="sk-SK"/>
              </w:rPr>
              <w:t>finančne spôsobil</w:t>
            </w:r>
            <w:r w:rsidR="00DC079C" w:rsidRPr="0014645C">
              <w:rPr>
                <w:sz w:val="19"/>
                <w:szCs w:val="19"/>
                <w:lang w:val="sk-SK"/>
              </w:rPr>
              <w:t xml:space="preserve">ý </w:t>
            </w:r>
            <w:r w:rsidRPr="0014645C">
              <w:rPr>
                <w:sz w:val="19"/>
                <w:szCs w:val="19"/>
                <w:lang w:val="sk-SK"/>
              </w:rPr>
              <w:t>spolufinancovania</w:t>
            </w:r>
            <w:r w:rsidR="00DC079C" w:rsidRPr="0014645C">
              <w:rPr>
                <w:sz w:val="19"/>
                <w:szCs w:val="19"/>
                <w:lang w:val="sk-SK"/>
              </w:rPr>
              <w:t xml:space="preserve"> projektu</w:t>
            </w:r>
            <w:r w:rsidRPr="0014645C">
              <w:rPr>
                <w:sz w:val="19"/>
                <w:szCs w:val="19"/>
                <w:lang w:val="sk-SK"/>
              </w:rPr>
              <w:t xml:space="preserve"> </w:t>
            </w:r>
          </w:p>
        </w:tc>
      </w:tr>
      <w:tr w:rsidR="00FF5CA0" w:rsidRPr="009739DC" w14:paraId="15B0CE01"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DFE"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15B0CE00" w14:textId="605183EE"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 xml:space="preserve">Čestné vyhlásenie, na preukázanie,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w:t>
            </w:r>
            <w:r w:rsidR="00A90503" w:rsidRPr="0014645C">
              <w:rPr>
                <w:sz w:val="19"/>
                <w:szCs w:val="19"/>
                <w:lang w:val="sk-SK"/>
              </w:rPr>
              <w:lastRenderedPageBreak/>
              <w:t>trestnej činnosti, za trestný čin založenia, zosnovania a podporovania zločineckej skupiny, alebo za trestný čin machinácie pri verejnom obstarávaní a verejnej dražbe </w:t>
            </w:r>
            <w:r w:rsidR="00A90503" w:rsidRPr="0014645C">
              <w:rPr>
                <w:b/>
                <w:sz w:val="19"/>
                <w:szCs w:val="19"/>
                <w:lang w:val="sk-SK"/>
              </w:rPr>
              <w:t xml:space="preserve"> </w:t>
            </w:r>
          </w:p>
        </w:tc>
      </w:tr>
      <w:tr w:rsidR="00FF5CA0" w:rsidRPr="009739DC" w14:paraId="15B0CE05"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15B0CE02"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15B0CE04" w14:textId="1AEC5FA8"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15B0CE08"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B0CE06"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15B0CE07" w14:textId="0FD832EB"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15B0CE0B"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9"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15B0CE0A" w14:textId="770B5732"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CD234F" w:rsidRPr="0014645C">
              <w:rPr>
                <w:sz w:val="19"/>
                <w:szCs w:val="19"/>
                <w:lang w:val="sk-SK"/>
              </w:rPr>
              <w:t xml:space="preserve"> </w:t>
            </w:r>
            <w:r w:rsidR="00FF5CA0" w:rsidRPr="0014645C">
              <w:rPr>
                <w:sz w:val="19"/>
                <w:szCs w:val="19"/>
                <w:lang w:val="sk-SK"/>
              </w:rPr>
              <w:t>, že žiadateľ neporušil zákaz nelegálnej práce a nelegálneho zamestnávania podľa osobitného predpisu za obdobie 5 rokov, nie staršie ako 3 mesiace ku dňu  predloženia ŽoNFP</w:t>
            </w:r>
          </w:p>
        </w:tc>
      </w:tr>
      <w:tr w:rsidR="00D86ED1" w:rsidRPr="009739DC" w14:paraId="15B0CE0F"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0C"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15B0CE0D" w14:textId="091D0C7B"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15B0CE0E" w14:textId="3A39459E"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15B0CE13" w14:textId="77777777" w:rsidTr="00E943AC">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15B0CE10"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15B0CE11" w14:textId="3A749324"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15B0CE12" w14:textId="41BCF01C"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70ED5D9E" w14:textId="77777777" w:rsidR="00AC1F93" w:rsidRPr="0014645C" w:rsidRDefault="00AC1F93" w:rsidP="00AC1F93">
      <w:pPr>
        <w:pStyle w:val="Nadpis2"/>
        <w:rPr>
          <w:b/>
          <w:lang w:val="sk-SK"/>
        </w:rPr>
      </w:pPr>
      <w:bookmarkStart w:id="450" w:name="_Toc458515681"/>
      <w:bookmarkStart w:id="451" w:name="_Toc410400267"/>
    </w:p>
    <w:p w14:paraId="1AEF9080" w14:textId="77777777" w:rsidR="00DB1914" w:rsidRPr="0014645C" w:rsidRDefault="00DB1914" w:rsidP="00AC1F93">
      <w:pPr>
        <w:pStyle w:val="Nadpis2"/>
        <w:rPr>
          <w:b/>
          <w:lang w:val="sk-SK"/>
        </w:rPr>
      </w:pPr>
    </w:p>
    <w:p w14:paraId="12D06400" w14:textId="3F6A8456" w:rsidR="00FA7A4F" w:rsidRPr="0014645C" w:rsidRDefault="00FA7A4F" w:rsidP="00FA7A4F">
      <w:pPr>
        <w:pStyle w:val="Nadpis2"/>
        <w:spacing w:line="480" w:lineRule="auto"/>
        <w:rPr>
          <w:b/>
          <w:lang w:val="sk-SK"/>
        </w:rPr>
      </w:pPr>
      <w:r w:rsidRPr="0014645C">
        <w:rPr>
          <w:b/>
          <w:lang w:val="sk-SK"/>
        </w:rPr>
        <w:t>3.2 Pokyny pre vyplnenie formulára ŽoNFP a príloh</w:t>
      </w:r>
      <w:bookmarkEnd w:id="450"/>
    </w:p>
    <w:p w14:paraId="15B0CE15" w14:textId="39448B3A"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lang w:val="sk-SK"/>
        </w:rPr>
      </w:pPr>
      <w:r w:rsidRPr="0014645C">
        <w:rPr>
          <w:rFonts w:ascii="Arial" w:hAnsi="Arial" w:cs="Arial"/>
          <w:color w:val="000000"/>
          <w:sz w:val="19"/>
          <w:szCs w:val="19"/>
          <w:lang w:val="sk-SK"/>
        </w:rPr>
        <w:t>Žiadateľ sa pri vypĺňaní formulára ŽoNFP</w:t>
      </w:r>
      <w:r w:rsidR="00944042" w:rsidRPr="0014645C">
        <w:rPr>
          <w:rFonts w:ascii="Arial" w:hAnsi="Arial" w:cs="Arial"/>
          <w:color w:val="000000"/>
          <w:sz w:val="19"/>
          <w:szCs w:val="19"/>
          <w:lang w:val="sk-SK"/>
        </w:rPr>
        <w:t xml:space="preserve"> (príloha č. 1)</w:t>
      </w:r>
      <w:r w:rsidR="008511ED" w:rsidRPr="0014645C">
        <w:rPr>
          <w:rFonts w:ascii="Arial" w:hAnsi="Arial" w:cs="Arial"/>
          <w:color w:val="000000"/>
          <w:sz w:val="19"/>
          <w:szCs w:val="19"/>
          <w:lang w:val="sk-SK"/>
        </w:rPr>
        <w:t xml:space="preserve"> a </w:t>
      </w:r>
      <w:r w:rsidRPr="0014645C">
        <w:rPr>
          <w:rFonts w:ascii="Arial" w:hAnsi="Arial" w:cs="Arial"/>
          <w:color w:val="000000"/>
          <w:sz w:val="19"/>
          <w:szCs w:val="19"/>
          <w:lang w:val="sk-SK"/>
        </w:rPr>
        <w:t>Opisu projektu</w:t>
      </w:r>
      <w:r w:rsidR="00D86ED1" w:rsidRPr="0014645C">
        <w:rPr>
          <w:rFonts w:ascii="Arial" w:hAnsi="Arial" w:cs="Arial"/>
          <w:color w:val="000000"/>
          <w:sz w:val="19"/>
          <w:szCs w:val="19"/>
          <w:lang w:val="sk-SK"/>
        </w:rPr>
        <w:t xml:space="preserve"> </w:t>
      </w:r>
      <w:r w:rsidR="00D33CFE" w:rsidRPr="0014645C">
        <w:rPr>
          <w:rFonts w:ascii="Arial" w:hAnsi="Arial" w:cs="Arial"/>
          <w:color w:val="000000"/>
          <w:sz w:val="19"/>
          <w:szCs w:val="19"/>
          <w:lang w:val="sk-SK"/>
        </w:rPr>
        <w:t xml:space="preserve">(príloha č. 2) </w:t>
      </w:r>
      <w:r w:rsidRPr="0014645C">
        <w:rPr>
          <w:rFonts w:ascii="Arial" w:hAnsi="Arial" w:cs="Arial"/>
          <w:color w:val="000000"/>
          <w:sz w:val="19"/>
          <w:szCs w:val="19"/>
          <w:lang w:val="sk-SK"/>
        </w:rPr>
        <w:t xml:space="preserve">riadi pokynmi uvedenými priamo vo </w:t>
      </w:r>
      <w:r w:rsidR="00D86ED1" w:rsidRPr="0014645C">
        <w:rPr>
          <w:rFonts w:ascii="Arial" w:hAnsi="Arial" w:cs="Arial"/>
          <w:color w:val="000000"/>
          <w:sz w:val="19"/>
          <w:szCs w:val="19"/>
          <w:lang w:val="sk-SK"/>
        </w:rPr>
        <w:t>formulároch uvedených dokumentov</w:t>
      </w:r>
      <w:r w:rsidR="001F3438" w:rsidRPr="0014645C">
        <w:rPr>
          <w:rFonts w:ascii="Arial" w:hAnsi="Arial" w:cs="Arial"/>
          <w:color w:val="000000"/>
          <w:sz w:val="19"/>
          <w:szCs w:val="19"/>
          <w:lang w:val="sk-SK"/>
        </w:rPr>
        <w:t>, ktoré budú prílohou výzvy/vyzvania. Pri vypĺňaní všetkých častí formulára a príloh musí žiadateľ dbať na to, aby údaje, ktoré sa vyskytujú opakovane v rôznych častiach ŽoNFP boli vždy rovnaké. V prípade, že v procese tvorby a vypĺňania ŽoNFP vykoná zmenu v jednej časti, nesmie zabudnúť skontrolovať, či nie je potrebná oprava aj v inej časti.</w:t>
      </w:r>
      <w:r w:rsidR="00B22D47" w:rsidRPr="0014645C">
        <w:rPr>
          <w:rFonts w:ascii="Arial" w:hAnsi="Arial" w:cs="Arial"/>
          <w:color w:val="000000"/>
          <w:sz w:val="19"/>
          <w:szCs w:val="19"/>
          <w:lang w:val="sk-SK"/>
        </w:rPr>
        <w:t xml:space="preserve"> </w:t>
      </w:r>
      <w:r w:rsidR="001F3438" w:rsidRPr="0014645C">
        <w:rPr>
          <w:rFonts w:ascii="Arial" w:hAnsi="Arial" w:cs="Arial"/>
          <w:color w:val="000000"/>
          <w:sz w:val="19"/>
          <w:szCs w:val="19"/>
          <w:lang w:val="sk-SK"/>
        </w:rPr>
        <w:t>Takéto pochybenia, ktoré vedú k formálnemu nesúladu ŽoNFP môžu nastať pri zmene číslovania a názvu hlavných aktivít, úprave opisu projektu bez zaznamenania zmeny v rozpočte a podobne. Vážnejším pochybením je nesúlad prílohy ŽoNFP rozpočet projektu</w:t>
      </w:r>
      <w:r w:rsidR="00405A75" w:rsidRPr="0014645C">
        <w:rPr>
          <w:rFonts w:ascii="Arial" w:hAnsi="Arial" w:cs="Arial"/>
          <w:color w:val="000000"/>
          <w:sz w:val="19"/>
          <w:szCs w:val="19"/>
          <w:lang w:val="sk-SK"/>
        </w:rPr>
        <w:t xml:space="preserve"> (príloha č. </w:t>
      </w:r>
      <w:r w:rsidR="00BA7BCE" w:rsidRPr="0014645C">
        <w:rPr>
          <w:rFonts w:ascii="Arial" w:hAnsi="Arial" w:cs="Arial"/>
          <w:color w:val="000000"/>
          <w:sz w:val="19"/>
          <w:szCs w:val="19"/>
          <w:lang w:val="sk-SK"/>
        </w:rPr>
        <w:t>3</w:t>
      </w:r>
      <w:r w:rsidR="00540470" w:rsidRPr="0014645C">
        <w:rPr>
          <w:rFonts w:ascii="Arial" w:hAnsi="Arial" w:cs="Arial"/>
          <w:color w:val="000000"/>
          <w:sz w:val="19"/>
          <w:szCs w:val="19"/>
          <w:lang w:val="sk-SK"/>
        </w:rPr>
        <w:t>, resp. č. 5</w:t>
      </w:r>
      <w:r w:rsidR="00051EE3" w:rsidRPr="0014645C">
        <w:rPr>
          <w:rFonts w:ascii="Arial" w:hAnsi="Arial" w:cs="Arial"/>
          <w:color w:val="000000"/>
          <w:sz w:val="19"/>
          <w:szCs w:val="19"/>
          <w:lang w:val="sk-SK"/>
        </w:rPr>
        <w:t>a, 5b</w:t>
      </w:r>
      <w:r w:rsidR="000A25E4">
        <w:rPr>
          <w:rFonts w:ascii="Arial" w:hAnsi="Arial" w:cs="Arial"/>
          <w:color w:val="000000"/>
          <w:sz w:val="19"/>
          <w:szCs w:val="19"/>
          <w:lang w:val="sk-SK"/>
        </w:rPr>
        <w:t>, 5c</w:t>
      </w:r>
      <w:r w:rsidR="00405A75" w:rsidRPr="0014645C">
        <w:rPr>
          <w:rFonts w:ascii="Arial" w:hAnsi="Arial" w:cs="Arial"/>
          <w:color w:val="000000"/>
          <w:sz w:val="19"/>
          <w:szCs w:val="19"/>
          <w:lang w:val="sk-SK"/>
        </w:rPr>
        <w:t>)</w:t>
      </w:r>
      <w:r w:rsidR="001F3438" w:rsidRPr="0014645C">
        <w:rPr>
          <w:rFonts w:ascii="Arial" w:hAnsi="Arial" w:cs="Arial"/>
          <w:color w:val="000000"/>
          <w:sz w:val="19"/>
          <w:szCs w:val="19"/>
          <w:lang w:val="sk-SK"/>
        </w:rPr>
        <w:t xml:space="preserve"> a formulára ŽoNFP v tabuľke 11. Rozpočet projektu alebo nesprávny výpočet požadovanej výšky ŽoNFP k celkovým oprávneným výdavkom v rozpore s určenou intenzitou pomoci.</w:t>
      </w:r>
      <w:r w:rsidRPr="0014645C">
        <w:rPr>
          <w:rFonts w:ascii="Arial" w:hAnsi="Arial" w:cs="Arial"/>
          <w:color w:val="000000"/>
          <w:sz w:val="19"/>
          <w:szCs w:val="19"/>
          <w:lang w:val="sk-SK"/>
        </w:rPr>
        <w:t xml:space="preserve"> </w:t>
      </w:r>
    </w:p>
    <w:p w14:paraId="15B0CE16" w14:textId="2CCA36CD"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Odporúčanie pre prijímateľa:</w:t>
      </w:r>
      <w:r w:rsidRPr="0014645C">
        <w:rPr>
          <w:rFonts w:ascii="Arial" w:hAnsi="Arial" w:cs="Arial"/>
          <w:sz w:val="19"/>
          <w:szCs w:val="19"/>
          <w:lang w:val="sk-SK"/>
        </w:rPr>
        <w:t xml:space="preserve"> Najčastejšou chybou v súvislosti s vyplnením tabuľky </w:t>
      </w:r>
      <w:r w:rsidR="0086765D" w:rsidRPr="0014645C">
        <w:rPr>
          <w:rFonts w:ascii="Arial" w:hAnsi="Arial" w:cs="Arial"/>
          <w:sz w:val="19"/>
          <w:szCs w:val="19"/>
          <w:lang w:val="sk-SK"/>
        </w:rPr>
        <w:t>č.</w:t>
      </w:r>
      <w:r w:rsidR="007F03EB" w:rsidRPr="0014645C">
        <w:rPr>
          <w:rFonts w:ascii="Arial" w:hAnsi="Arial" w:cs="Arial"/>
          <w:sz w:val="19"/>
          <w:szCs w:val="19"/>
          <w:lang w:val="sk-SK"/>
        </w:rPr>
        <w:t xml:space="preserve"> </w:t>
      </w:r>
      <w:r w:rsidRPr="0014645C">
        <w:rPr>
          <w:rFonts w:ascii="Arial" w:hAnsi="Arial" w:cs="Arial"/>
          <w:sz w:val="19"/>
          <w:szCs w:val="19"/>
          <w:lang w:val="sk-SK"/>
        </w:rPr>
        <w:t>9. Harmonogramu realizácie aktivít formulára ŽoNFP je, že prijímateľ si určí začiat</w:t>
      </w:r>
      <w:r w:rsidR="001F3438" w:rsidRPr="0014645C">
        <w:rPr>
          <w:rFonts w:ascii="Arial" w:hAnsi="Arial" w:cs="Arial"/>
          <w:sz w:val="19"/>
          <w:szCs w:val="19"/>
          <w:lang w:val="sk-SK"/>
        </w:rPr>
        <w:t>o</w:t>
      </w:r>
      <w:r w:rsidRPr="0014645C">
        <w:rPr>
          <w:rFonts w:ascii="Arial" w:hAnsi="Arial" w:cs="Arial"/>
          <w:sz w:val="19"/>
          <w:szCs w:val="19"/>
          <w:lang w:val="sk-SK"/>
        </w:rPr>
        <w:t xml:space="preserve">k a koniec realizácie </w:t>
      </w:r>
      <w:r w:rsidR="00416143" w:rsidRPr="0014645C">
        <w:rPr>
          <w:rFonts w:ascii="Arial" w:hAnsi="Arial" w:cs="Arial"/>
          <w:sz w:val="19"/>
          <w:szCs w:val="19"/>
          <w:lang w:val="sk-SK"/>
        </w:rPr>
        <w:t>aktivít</w:t>
      </w:r>
      <w:r w:rsidRPr="0014645C">
        <w:rPr>
          <w:rFonts w:ascii="Arial" w:hAnsi="Arial" w:cs="Arial"/>
          <w:sz w:val="19"/>
          <w:szCs w:val="19"/>
          <w:lang w:val="sk-SK"/>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lang w:val="sk-SK"/>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lang w:val="sk-SK"/>
        </w:rPr>
        <w:t xml:space="preserve">Na zníženie rizika odporúčame zavedenie </w:t>
      </w:r>
      <w:r w:rsidR="00416143" w:rsidRPr="0014645C">
        <w:rPr>
          <w:rFonts w:ascii="Arial" w:hAnsi="Arial" w:cs="Arial"/>
          <w:sz w:val="19"/>
          <w:szCs w:val="19"/>
          <w:lang w:val="sk-SK"/>
        </w:rPr>
        <w:t>vlastného podrobného harmonogramu</w:t>
      </w:r>
      <w:r w:rsidRPr="0014645C">
        <w:rPr>
          <w:rFonts w:ascii="Arial" w:hAnsi="Arial" w:cs="Arial"/>
          <w:sz w:val="19"/>
          <w:szCs w:val="19"/>
          <w:lang w:val="sk-SK"/>
        </w:rPr>
        <w:t xml:space="preserve"> realizácie </w:t>
      </w:r>
      <w:r w:rsidR="00416143" w:rsidRPr="0014645C">
        <w:rPr>
          <w:rFonts w:ascii="Arial" w:hAnsi="Arial" w:cs="Arial"/>
          <w:sz w:val="19"/>
          <w:szCs w:val="19"/>
          <w:lang w:val="sk-SK"/>
        </w:rPr>
        <w:t xml:space="preserve">jednotlivých </w:t>
      </w:r>
      <w:r w:rsidRPr="0014645C">
        <w:rPr>
          <w:rFonts w:ascii="Arial" w:hAnsi="Arial" w:cs="Arial"/>
          <w:sz w:val="19"/>
          <w:szCs w:val="19"/>
          <w:lang w:val="sk-SK"/>
        </w:rPr>
        <w:t>aktivít projektu</w:t>
      </w:r>
      <w:r w:rsidR="00416143" w:rsidRPr="0014645C">
        <w:rPr>
          <w:rFonts w:ascii="Arial" w:hAnsi="Arial" w:cs="Arial"/>
          <w:sz w:val="19"/>
          <w:szCs w:val="19"/>
          <w:lang w:val="sk-SK"/>
        </w:rPr>
        <w:t xml:space="preserve"> s prípadnou časovou rezervou</w:t>
      </w:r>
      <w:r w:rsidR="00D14DCA" w:rsidRPr="0014645C">
        <w:rPr>
          <w:rFonts w:ascii="Arial" w:hAnsi="Arial" w:cs="Arial"/>
          <w:sz w:val="19"/>
          <w:szCs w:val="19"/>
          <w:lang w:val="sk-SK"/>
        </w:rPr>
        <w:t>.</w:t>
      </w:r>
      <w:r w:rsidRPr="0014645C">
        <w:rPr>
          <w:rFonts w:ascii="Arial" w:hAnsi="Arial" w:cs="Arial"/>
          <w:sz w:val="19"/>
          <w:szCs w:val="19"/>
          <w:lang w:val="sk-SK"/>
        </w:rPr>
        <w:t xml:space="preserve"> </w:t>
      </w:r>
    </w:p>
    <w:p w14:paraId="30DBFF14" w14:textId="669DADEA" w:rsidR="005827D1" w:rsidRPr="0014645C" w:rsidRDefault="004265FD" w:rsidP="005827D1">
      <w:pPr>
        <w:rPr>
          <w:rFonts w:ascii="Arial" w:hAnsi="Arial" w:cs="Arial"/>
          <w:b/>
          <w:sz w:val="22"/>
          <w:szCs w:val="19"/>
          <w:lang w:val="sk-SK"/>
        </w:rPr>
      </w:pPr>
      <w:bookmarkStart w:id="452" w:name="_Toc417132507"/>
      <w:bookmarkStart w:id="453" w:name="_Toc417648921"/>
      <w:bookmarkStart w:id="454" w:name="_Toc440355012"/>
      <w:bookmarkStart w:id="455" w:name="_Toc440375343"/>
      <w:r w:rsidRPr="0014645C">
        <w:rPr>
          <w:rFonts w:ascii="Arial" w:hAnsi="Arial" w:cs="Arial"/>
          <w:b/>
          <w:sz w:val="22"/>
          <w:szCs w:val="19"/>
          <w:lang w:val="sk-SK"/>
        </w:rPr>
        <w:lastRenderedPageBreak/>
        <w:t xml:space="preserve">Pokyny k vyplneniu </w:t>
      </w:r>
      <w:r w:rsidR="00113E54">
        <w:rPr>
          <w:rFonts w:ascii="Arial" w:hAnsi="Arial" w:cs="Arial"/>
          <w:b/>
          <w:sz w:val="22"/>
          <w:szCs w:val="19"/>
          <w:lang w:val="sk-SK"/>
        </w:rPr>
        <w:t xml:space="preserve">prílohy ŽoNFP </w:t>
      </w:r>
      <w:r w:rsidRPr="0014645C">
        <w:rPr>
          <w:rFonts w:ascii="Arial" w:hAnsi="Arial" w:cs="Arial"/>
          <w:b/>
          <w:sz w:val="22"/>
          <w:szCs w:val="19"/>
          <w:lang w:val="sk-SK"/>
        </w:rPr>
        <w:t>rozpoč</w:t>
      </w:r>
      <w:r w:rsidR="00113E54">
        <w:rPr>
          <w:rFonts w:ascii="Arial" w:hAnsi="Arial" w:cs="Arial"/>
          <w:b/>
          <w:sz w:val="22"/>
          <w:szCs w:val="19"/>
          <w:lang w:val="sk-SK"/>
        </w:rPr>
        <w:t>e</w:t>
      </w:r>
      <w:r w:rsidRPr="0014645C">
        <w:rPr>
          <w:rFonts w:ascii="Arial" w:hAnsi="Arial" w:cs="Arial"/>
          <w:b/>
          <w:sz w:val="22"/>
          <w:szCs w:val="19"/>
          <w:lang w:val="sk-SK"/>
        </w:rPr>
        <w:t>t projektu</w:t>
      </w:r>
      <w:bookmarkEnd w:id="452"/>
      <w:bookmarkEnd w:id="453"/>
      <w:bookmarkEnd w:id="454"/>
      <w:bookmarkEnd w:id="455"/>
      <w:r w:rsidR="008A0601" w:rsidRPr="0014645C">
        <w:rPr>
          <w:rStyle w:val="Odkaznapoznmkupodiarou"/>
          <w:rFonts w:cs="Arial"/>
          <w:b/>
          <w:szCs w:val="19"/>
          <w:lang w:val="sk-SK"/>
        </w:rPr>
        <w:footnoteReference w:id="23"/>
      </w:r>
    </w:p>
    <w:p w14:paraId="15B0CE18" w14:textId="18AC15AF"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15B0CE1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predvyplnenými vzorcami, preto je potrebné zachovať formát tabuľky a v prípade potreby dopĺňať riadky; </w:t>
      </w:r>
    </w:p>
    <w:p w14:paraId="15B0CE1B" w14:textId="777AA300"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podpodpoložky,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Žiadateľ môže v prípade potreby zmeniť alebo doplniť názov podpoložky, resp. podpodpoložky (ak uplatniteľné);</w:t>
      </w:r>
    </w:p>
    <w:p w14:paraId="15B0CE1C" w14:textId="4AF8B58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15B0CE1D" w14:textId="01F4E3B3"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15B0CE1E" w14:textId="0271BE76"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podpoložke/podpodpoložke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 bude akceptovaná najnižšia hodnota. Uvedené sa nevzťahuje na zadefinovanie približného počtu kusov, počtu hodín, atď. v komentári rozpočtu, kedy sa za záväznú hodnotu bude považovať hodnota uvedená v stĺpci počet jednotiek;</w:t>
      </w:r>
    </w:p>
    <w:p w14:paraId="15B0CE1F"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podpoložke/podpodpoložke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0" w14:textId="54EDB408"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E700323" w14:textId="33CA27DC"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podpoložka/podpodpoložka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1" w14:textId="4A35285C"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ku každej podpoložke, resp. podpodpoložke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2"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B0CE2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15B0CE24" w14:textId="4DC12C1D"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odlektorovaných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6283E10B" w14:textId="5B7EA258"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15B0CE25" w14:textId="6869C44A"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„Rozdelenie_MRR_RR</w:t>
      </w:r>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„Rozdelenie_MRR_RR“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41DD8ECF" w14:textId="644359A1"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15B0CE26" w14:textId="77777777" w:rsidR="004265FD" w:rsidRPr="0014645C" w:rsidRDefault="004265FD" w:rsidP="00A60E5E">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Skladba rozpočtu:</w:t>
      </w:r>
    </w:p>
    <w:p w14:paraId="15B0CE27" w14:textId="1D2DB0EC"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    </w:t>
      </w:r>
      <w:r w:rsidRPr="0014645C" w:rsidDel="00243157">
        <w:rPr>
          <w:rFonts w:ascii="Arial" w:hAnsi="Arial" w:cs="Arial"/>
          <w:sz w:val="19"/>
          <w:szCs w:val="19"/>
          <w:lang w:val="sk-SK"/>
        </w:rPr>
        <w:t xml:space="preserve"> </w:t>
      </w:r>
      <w:r w:rsidR="00FF5CA0" w:rsidRPr="0014645C">
        <w:rPr>
          <w:rFonts w:ascii="Arial" w:hAnsi="Arial" w:cs="Arial"/>
          <w:sz w:val="19"/>
          <w:szCs w:val="19"/>
          <w:lang w:val="sk-SK"/>
        </w:rPr>
        <w:tab/>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 ---- hlavná položka</w:t>
      </w:r>
    </w:p>
    <w:p w14:paraId="15B0CE28" w14:textId="56DCF62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 xml:space="preserve">1.1.      </w:t>
      </w:r>
      <w:r w:rsidR="00FF5CA0" w:rsidRPr="0014645C">
        <w:rPr>
          <w:rFonts w:ascii="Arial" w:hAnsi="Arial" w:cs="Arial"/>
          <w:sz w:val="19"/>
          <w:szCs w:val="19"/>
          <w:lang w:val="sk-SK"/>
        </w:rPr>
        <w:tab/>
      </w:r>
      <w:r w:rsidRPr="0014645C">
        <w:rPr>
          <w:rFonts w:ascii="Arial" w:hAnsi="Arial" w:cs="Arial"/>
          <w:sz w:val="19"/>
          <w:szCs w:val="19"/>
          <w:lang w:val="sk-SK"/>
        </w:rPr>
        <w:t>Personálne výdavky interné ---- položka</w:t>
      </w:r>
    </w:p>
    <w:p w14:paraId="15B0CE29"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lastRenderedPageBreak/>
        <w:t xml:space="preserve">1.1.1.   </w:t>
      </w:r>
      <w:r w:rsidR="00FF5CA0" w:rsidRPr="0014645C">
        <w:rPr>
          <w:rFonts w:ascii="Arial" w:hAnsi="Arial" w:cs="Arial"/>
          <w:sz w:val="19"/>
          <w:szCs w:val="19"/>
          <w:lang w:val="sk-SK"/>
        </w:rPr>
        <w:tab/>
      </w:r>
      <w:r w:rsidRPr="0014645C">
        <w:rPr>
          <w:rFonts w:ascii="Arial" w:hAnsi="Arial" w:cs="Arial"/>
          <w:sz w:val="19"/>
          <w:szCs w:val="19"/>
          <w:lang w:val="sk-SK"/>
        </w:rPr>
        <w:t>Riadiaci personál ---- podpoložka</w:t>
      </w:r>
    </w:p>
    <w:p w14:paraId="15B0CE2A" w14:textId="3DD83409"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lang w:val="sk-SK"/>
        </w:rPr>
      </w:pPr>
      <w:r w:rsidRPr="0014645C">
        <w:rPr>
          <w:rFonts w:ascii="Arial" w:hAnsi="Arial" w:cs="Arial"/>
          <w:sz w:val="19"/>
          <w:szCs w:val="19"/>
          <w:lang w:val="sk-SK"/>
        </w:rPr>
        <w:t>1.1.1.1. Projektový manažér ---- podpodpoložka</w:t>
      </w:r>
    </w:p>
    <w:p w14:paraId="72014656"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lang w:val="sk-SK"/>
        </w:rPr>
      </w:pPr>
    </w:p>
    <w:p w14:paraId="5BF65568" w14:textId="048B97DD" w:rsidR="00A31143" w:rsidRPr="0014645C" w:rsidRDefault="004265FD" w:rsidP="00F57871">
      <w:pPr>
        <w:spacing w:line="288" w:lineRule="auto"/>
        <w:jc w:val="both"/>
        <w:rPr>
          <w:rFonts w:ascii="Arial" w:hAnsi="Arial" w:cs="Arial"/>
          <w:b/>
          <w:sz w:val="19"/>
          <w:szCs w:val="19"/>
          <w:u w:val="single"/>
          <w:lang w:val="sk-SK"/>
        </w:rPr>
      </w:pPr>
      <w:r w:rsidRPr="0014645C">
        <w:rPr>
          <w:rFonts w:ascii="Arial" w:hAnsi="Arial" w:cs="Arial"/>
          <w:b/>
          <w:sz w:val="19"/>
          <w:szCs w:val="19"/>
          <w:u w:val="single"/>
          <w:lang w:val="sk-SK"/>
        </w:rPr>
        <w:t>Základné percentuálne limity rozpočtu</w:t>
      </w:r>
      <w:r w:rsidR="00F57871" w:rsidRPr="0014645C">
        <w:rPr>
          <w:rFonts w:ascii="Arial" w:hAnsi="Arial" w:cs="Arial"/>
          <w:b/>
          <w:sz w:val="19"/>
          <w:szCs w:val="19"/>
          <w:u w:val="single"/>
          <w:lang w:val="sk-SK"/>
        </w:rPr>
        <w:t>:</w:t>
      </w:r>
    </w:p>
    <w:p w14:paraId="6305BA3C" w14:textId="54FE661A" w:rsidR="000F6295" w:rsidRPr="0014645C" w:rsidRDefault="004265FD" w:rsidP="00A31143">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1. Nepriame výdavky</w:t>
      </w:r>
      <w:r w:rsidRPr="0014645C">
        <w:rPr>
          <w:rFonts w:ascii="Arial" w:hAnsi="Arial" w:cs="Arial"/>
          <w:sz w:val="19"/>
          <w:szCs w:val="19"/>
          <w:lang w:val="sk-SK"/>
        </w:rPr>
        <w:t xml:space="preserve"> - </w:t>
      </w:r>
      <w:r w:rsidR="00FD1D8A" w:rsidRPr="0014645C">
        <w:rPr>
          <w:rFonts w:ascii="Arial" w:hAnsi="Arial" w:cs="Arial"/>
          <w:sz w:val="19"/>
          <w:szCs w:val="19"/>
          <w:lang w:val="sk-SK"/>
        </w:rPr>
        <w:t>p</w:t>
      </w:r>
      <w:r w:rsidRPr="0014645C">
        <w:rPr>
          <w:rFonts w:ascii="Arial" w:hAnsi="Arial" w:cs="Arial"/>
          <w:sz w:val="19"/>
          <w:szCs w:val="19"/>
          <w:lang w:val="sk-SK"/>
        </w:rPr>
        <w:t xml:space="preserve">oložka obsahuje výdavky začlenené v </w:t>
      </w:r>
      <w:r w:rsidR="00F13FB9" w:rsidRPr="0014645C">
        <w:rPr>
          <w:rFonts w:ascii="Arial" w:hAnsi="Arial" w:cs="Arial"/>
          <w:sz w:val="19"/>
          <w:szCs w:val="19"/>
          <w:lang w:val="sk-SK"/>
        </w:rPr>
        <w:t xml:space="preserve">hlavnej </w:t>
      </w:r>
      <w:r w:rsidRPr="0014645C">
        <w:rPr>
          <w:rFonts w:ascii="Arial" w:hAnsi="Arial" w:cs="Arial"/>
          <w:sz w:val="19"/>
          <w:szCs w:val="19"/>
          <w:lang w:val="sk-SK"/>
        </w:rPr>
        <w:t>položk</w:t>
      </w:r>
      <w:r w:rsidR="00F13FB9" w:rsidRPr="0014645C">
        <w:rPr>
          <w:rFonts w:ascii="Arial" w:hAnsi="Arial" w:cs="Arial"/>
          <w:sz w:val="19"/>
          <w:szCs w:val="19"/>
          <w:lang w:val="sk-SK"/>
        </w:rPr>
        <w:t>e</w:t>
      </w:r>
      <w:r w:rsidRPr="0014645C">
        <w:rPr>
          <w:rFonts w:ascii="Arial" w:hAnsi="Arial" w:cs="Arial"/>
          <w:sz w:val="19"/>
          <w:szCs w:val="19"/>
          <w:lang w:val="sk-SK"/>
        </w:rPr>
        <w:t xml:space="preserve"> 1. </w:t>
      </w:r>
      <w:r w:rsidR="00EF27BA" w:rsidRPr="0014645C">
        <w:rPr>
          <w:rFonts w:ascii="Arial" w:hAnsi="Arial" w:cs="Arial"/>
          <w:sz w:val="19"/>
          <w:szCs w:val="19"/>
          <w:lang w:val="sk-SK"/>
        </w:rPr>
        <w:t xml:space="preserve">Riadenie </w:t>
      </w:r>
      <w:r w:rsidRPr="0014645C">
        <w:rPr>
          <w:rFonts w:ascii="Arial" w:hAnsi="Arial" w:cs="Arial"/>
          <w:sz w:val="19"/>
          <w:szCs w:val="19"/>
          <w:lang w:val="sk-SK"/>
        </w:rPr>
        <w:t>projektu a podporné aktivity - nepriame výdavky.</w:t>
      </w:r>
      <w:r w:rsidR="007A6903" w:rsidRPr="0014645C">
        <w:rPr>
          <w:rFonts w:ascii="Arial" w:hAnsi="Arial" w:cs="Arial"/>
          <w:sz w:val="19"/>
          <w:szCs w:val="19"/>
          <w:lang w:val="sk-SK"/>
        </w:rPr>
        <w:t xml:space="preserve"> </w:t>
      </w:r>
      <w:r w:rsidR="00FD5306" w:rsidRPr="0014645C">
        <w:rPr>
          <w:rFonts w:ascii="Arial" w:hAnsi="Arial" w:cs="Arial"/>
          <w:sz w:val="19"/>
          <w:szCs w:val="19"/>
          <w:lang w:val="sk-SK"/>
        </w:rPr>
        <w:t>Limity na nepriame výdavky vychádzajú z percentuálneho pomeru dodávok na priame výdavky</w:t>
      </w:r>
      <w:r w:rsidR="00FD5306" w:rsidRPr="0014645C">
        <w:rPr>
          <w:rStyle w:val="Odkaznapoznmkupodiarou"/>
          <w:rFonts w:cs="Arial"/>
          <w:sz w:val="19"/>
          <w:szCs w:val="19"/>
          <w:lang w:val="sk-SK"/>
        </w:rPr>
        <w:footnoteReference w:id="29"/>
      </w:r>
      <w:r w:rsidR="00FD5306" w:rsidRPr="0014645C">
        <w:rPr>
          <w:rFonts w:ascii="Arial" w:hAnsi="Arial" w:cs="Arial"/>
          <w:sz w:val="19"/>
          <w:szCs w:val="19"/>
          <w:lang w:val="sk-SK"/>
        </w:rPr>
        <w:t xml:space="preserve"> k cel</w:t>
      </w:r>
      <w:r w:rsidR="000F6295" w:rsidRPr="0014645C">
        <w:rPr>
          <w:rFonts w:ascii="Arial" w:hAnsi="Arial" w:cs="Arial"/>
          <w:sz w:val="19"/>
          <w:szCs w:val="19"/>
          <w:lang w:val="sk-SK"/>
        </w:rPr>
        <w:t>kovým priamym výdavkom projektu</w:t>
      </w:r>
      <w:r w:rsidR="007A410E" w:rsidRPr="0014645C">
        <w:rPr>
          <w:rFonts w:ascii="Arial" w:hAnsi="Arial" w:cs="Arial"/>
          <w:sz w:val="19"/>
          <w:szCs w:val="19"/>
          <w:lang w:val="sk-SK"/>
        </w:rPr>
        <w:t xml:space="preserve"> (</w:t>
      </w:r>
      <w:r w:rsidR="00DC162D" w:rsidRPr="0014645C">
        <w:rPr>
          <w:rFonts w:ascii="Arial" w:hAnsi="Arial" w:cs="Arial"/>
          <w:sz w:val="19"/>
          <w:szCs w:val="19"/>
          <w:lang w:val="sk-SK"/>
        </w:rPr>
        <w:t xml:space="preserve">do celkových priamych výdavkov sa </w:t>
      </w:r>
      <w:r w:rsidR="007A410E" w:rsidRPr="0014645C">
        <w:rPr>
          <w:rFonts w:ascii="Arial" w:hAnsi="Arial" w:cs="Arial"/>
          <w:sz w:val="19"/>
          <w:szCs w:val="19"/>
          <w:lang w:val="sk-SK"/>
        </w:rPr>
        <w:t>nezapočítava položka Rezerva na nepredvídané výdavky)</w:t>
      </w:r>
      <w:r w:rsidR="00FD5306" w:rsidRPr="0014645C">
        <w:rPr>
          <w:rFonts w:ascii="Arial" w:hAnsi="Arial" w:cs="Arial"/>
          <w:sz w:val="19"/>
          <w:szCs w:val="19"/>
          <w:lang w:val="sk-SK"/>
        </w:rPr>
        <w:t>:</w:t>
      </w:r>
    </w:p>
    <w:p w14:paraId="6DC680C9" w14:textId="11E99B50" w:rsidR="000F6295" w:rsidRPr="0014645C" w:rsidRDefault="00FD5306" w:rsidP="00062A9E">
      <w:pPr>
        <w:pStyle w:val="Odsekzoznamu"/>
        <w:numPr>
          <w:ilvl w:val="0"/>
          <w:numId w:val="39"/>
        </w:numPr>
        <w:spacing w:before="120" w:after="120" w:line="288" w:lineRule="auto"/>
        <w:jc w:val="both"/>
        <w:rPr>
          <w:rFonts w:ascii="Arial" w:hAnsi="Arial" w:cs="Arial"/>
          <w:sz w:val="19"/>
          <w:szCs w:val="19"/>
          <w:lang w:val="sk-SK"/>
        </w:rPr>
      </w:pPr>
      <w:r w:rsidRPr="0014645C">
        <w:rPr>
          <w:rFonts w:ascii="Arial" w:hAnsi="Arial" w:cs="Arial"/>
          <w:sz w:val="19"/>
          <w:szCs w:val="19"/>
          <w:lang w:val="sk-SK"/>
        </w:rPr>
        <w:t>ak je súčasťou priamych výdavkov dodávka do 30% vrátane = nepriame výdavky môžu byť max. 20% z celkových priamych výdavkov</w:t>
      </w:r>
      <w:r w:rsidR="000F6295" w:rsidRPr="0014645C">
        <w:rPr>
          <w:rFonts w:ascii="Arial" w:hAnsi="Arial" w:cs="Arial"/>
          <w:sz w:val="19"/>
          <w:szCs w:val="19"/>
          <w:lang w:val="sk-SK"/>
        </w:rPr>
        <w:t>;</w:t>
      </w:r>
    </w:p>
    <w:p w14:paraId="49F80DA0" w14:textId="23D1AC36" w:rsidR="00126A11" w:rsidRPr="0014645C" w:rsidRDefault="00126A11" w:rsidP="00062A9E">
      <w:pPr>
        <w:pStyle w:val="Odsekzoznamu"/>
        <w:numPr>
          <w:ilvl w:val="0"/>
          <w:numId w:val="39"/>
        </w:numPr>
        <w:spacing w:before="120" w:after="120" w:line="288" w:lineRule="auto"/>
        <w:jc w:val="both"/>
        <w:rPr>
          <w:rFonts w:cstheme="minorHAnsi"/>
          <w:sz w:val="19"/>
          <w:szCs w:val="19"/>
          <w:lang w:val="sk-SK"/>
        </w:rPr>
      </w:pPr>
      <w:r w:rsidRPr="0014645C">
        <w:rPr>
          <w:rFonts w:cstheme="minorHAnsi"/>
          <w:sz w:val="19"/>
          <w:szCs w:val="19"/>
          <w:lang w:val="sk-SK"/>
        </w:rPr>
        <w:t>ak je súčasťou priamych výdavkov dodávka od 30% do 60 % vrátane = nepriame výdavky môžu byť max. 15% z celkových priamych výdavkov;</w:t>
      </w:r>
    </w:p>
    <w:p w14:paraId="09D7EA74" w14:textId="66AAF2C0" w:rsidR="002C180D" w:rsidRPr="0014645C" w:rsidRDefault="00126A11" w:rsidP="00062A9E">
      <w:pPr>
        <w:pStyle w:val="Odsekzoznamu"/>
        <w:numPr>
          <w:ilvl w:val="0"/>
          <w:numId w:val="39"/>
        </w:numPr>
        <w:spacing w:before="120" w:after="120" w:line="288" w:lineRule="auto"/>
        <w:jc w:val="both"/>
        <w:rPr>
          <w:sz w:val="19"/>
          <w:szCs w:val="19"/>
          <w:lang w:val="sk-SK"/>
        </w:rPr>
      </w:pPr>
      <w:r w:rsidRPr="0014645C">
        <w:rPr>
          <w:rFonts w:cstheme="minorHAnsi"/>
          <w:sz w:val="19"/>
          <w:szCs w:val="19"/>
          <w:lang w:val="sk-SK"/>
        </w:rPr>
        <w:t>ak je súčasťou priamych výdavkov dodávka nad 60% = nepriame výdavky môžu byť max. 10% z celkových priamych výdavkov.</w:t>
      </w:r>
    </w:p>
    <w:p w14:paraId="448898F1" w14:textId="472FA4CA"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68A8D409" w14:textId="09D1A896" w:rsidR="004265FD" w:rsidRPr="0014645C" w:rsidRDefault="00033FB7" w:rsidP="00A60E5E">
      <w:pPr>
        <w:spacing w:before="120" w:after="120" w:line="288" w:lineRule="auto"/>
        <w:jc w:val="both"/>
        <w:rPr>
          <w:rFonts w:cstheme="minorHAnsi"/>
          <w:b/>
          <w:sz w:val="19"/>
          <w:szCs w:val="19"/>
          <w:lang w:val="sk-SK"/>
        </w:rPr>
      </w:pPr>
      <w:r w:rsidRPr="0014645C">
        <w:rPr>
          <w:rFonts w:cstheme="minorHAnsi"/>
          <w:b/>
          <w:sz w:val="19"/>
          <w:szCs w:val="19"/>
          <w:lang w:val="sk-SK"/>
        </w:rPr>
        <w:t xml:space="preserve">Vo vyzvaní/výzve sa stanoví, či výdavky na obstaranie zariadenia/vybavenia pre účely koordinácie, administrácie sú oprávnené. </w:t>
      </w:r>
    </w:p>
    <w:p w14:paraId="15B0CE36" w14:textId="4B3D35BE" w:rsidR="004265FD" w:rsidRPr="0014645C" w:rsidRDefault="00A31143" w:rsidP="00A60E5E">
      <w:pPr>
        <w:spacing w:before="120" w:after="120" w:line="288" w:lineRule="auto"/>
        <w:jc w:val="both"/>
        <w:rPr>
          <w:rFonts w:cstheme="minorHAnsi"/>
          <w:sz w:val="19"/>
          <w:szCs w:val="19"/>
          <w:lang w:val="sk-SK"/>
        </w:rPr>
      </w:pPr>
      <w:r w:rsidRPr="0014645C">
        <w:rPr>
          <w:rFonts w:cstheme="minorHAnsi"/>
          <w:b/>
          <w:sz w:val="19"/>
          <w:szCs w:val="19"/>
          <w:lang w:val="sk-SK"/>
        </w:rPr>
        <w:t>2</w:t>
      </w:r>
      <w:r w:rsidR="004265FD" w:rsidRPr="0014645C">
        <w:rPr>
          <w:rFonts w:cstheme="minorHAnsi"/>
          <w:b/>
          <w:sz w:val="19"/>
          <w:szCs w:val="19"/>
          <w:lang w:val="sk-SK"/>
        </w:rPr>
        <w:t>. Rezerva na nepredvídané výdavky</w:t>
      </w:r>
      <w:r w:rsidR="004265FD" w:rsidRPr="0014645C">
        <w:rPr>
          <w:rFonts w:cstheme="minorHAnsi"/>
          <w:sz w:val="19"/>
          <w:szCs w:val="19"/>
          <w:lang w:val="sk-SK"/>
        </w:rPr>
        <w:t xml:space="preserve"> – </w:t>
      </w:r>
      <w:r w:rsidR="005E181C" w:rsidRPr="0014645C">
        <w:rPr>
          <w:rFonts w:cstheme="minorHAnsi"/>
          <w:sz w:val="19"/>
          <w:szCs w:val="19"/>
          <w:lang w:val="sk-SK"/>
        </w:rPr>
        <w:t xml:space="preserve">max. </w:t>
      </w:r>
      <w:r w:rsidR="005E181C" w:rsidRPr="0014645C">
        <w:rPr>
          <w:rFonts w:cstheme="minorHAnsi"/>
          <w:b/>
          <w:sz w:val="19"/>
          <w:szCs w:val="19"/>
          <w:lang w:val="sk-SK"/>
        </w:rPr>
        <w:t>3 %</w:t>
      </w:r>
      <w:r w:rsidR="005E181C" w:rsidRPr="0014645C">
        <w:rPr>
          <w:rFonts w:cstheme="minorHAnsi"/>
          <w:sz w:val="19"/>
          <w:szCs w:val="19"/>
          <w:lang w:val="sk-SK"/>
        </w:rPr>
        <w:t xml:space="preserve"> z priamych výdavkov. Ide o n</w:t>
      </w:r>
      <w:r w:rsidR="004265FD" w:rsidRPr="0014645C">
        <w:rPr>
          <w:rFonts w:cstheme="minorHAnsi"/>
          <w:sz w:val="19"/>
          <w:szCs w:val="19"/>
          <w:lang w:val="sk-SK"/>
        </w:rPr>
        <w:t>epovinn</w:t>
      </w:r>
      <w:r w:rsidR="005E181C" w:rsidRPr="0014645C">
        <w:rPr>
          <w:rFonts w:cstheme="minorHAnsi"/>
          <w:sz w:val="19"/>
          <w:szCs w:val="19"/>
          <w:lang w:val="sk-SK"/>
        </w:rPr>
        <w:t>ú</w:t>
      </w:r>
      <w:r w:rsidR="004265FD" w:rsidRPr="0014645C">
        <w:rPr>
          <w:rFonts w:cstheme="minorHAnsi"/>
          <w:sz w:val="19"/>
          <w:szCs w:val="19"/>
          <w:lang w:val="sk-SK"/>
        </w:rPr>
        <w:t xml:space="preserve"> položk</w:t>
      </w:r>
      <w:r w:rsidR="005E181C" w:rsidRPr="0014645C">
        <w:rPr>
          <w:rFonts w:cstheme="minorHAnsi"/>
          <w:sz w:val="19"/>
          <w:szCs w:val="19"/>
          <w:lang w:val="sk-SK"/>
        </w:rPr>
        <w:t>u</w:t>
      </w:r>
      <w:r w:rsidR="004265FD" w:rsidRPr="0014645C">
        <w:rPr>
          <w:rFonts w:cstheme="minorHAnsi"/>
          <w:sz w:val="19"/>
          <w:szCs w:val="19"/>
          <w:lang w:val="sk-SK"/>
        </w:rPr>
        <w:t xml:space="preserve"> zahŕňa</w:t>
      </w:r>
      <w:r w:rsidR="005E181C" w:rsidRPr="0014645C">
        <w:rPr>
          <w:rFonts w:cstheme="minorHAnsi"/>
          <w:sz w:val="19"/>
          <w:szCs w:val="19"/>
          <w:lang w:val="sk-SK"/>
        </w:rPr>
        <w:t>júcu</w:t>
      </w:r>
      <w:r w:rsidR="004265FD" w:rsidRPr="0014645C">
        <w:rPr>
          <w:rFonts w:cstheme="minorHAnsi"/>
          <w:sz w:val="19"/>
          <w:szCs w:val="19"/>
          <w:lang w:val="sk-SK"/>
        </w:rPr>
        <w:t xml:space="preserve"> aktivitu X. Riadenie rizík. </w:t>
      </w:r>
    </w:p>
    <w:p w14:paraId="5F346BFD" w14:textId="77777777" w:rsidR="00A017DE" w:rsidRPr="0014645C" w:rsidRDefault="00A017DE" w:rsidP="00A017DE">
      <w:pPr>
        <w:spacing w:before="120" w:after="120" w:line="288" w:lineRule="auto"/>
        <w:jc w:val="both"/>
        <w:rPr>
          <w:rFonts w:cs="Arial"/>
          <w:b/>
          <w:sz w:val="19"/>
          <w:szCs w:val="19"/>
          <w:lang w:val="sk-SK"/>
        </w:rPr>
      </w:pPr>
      <w:r w:rsidRPr="0014645C">
        <w:rPr>
          <w:rFonts w:cs="Arial"/>
          <w:b/>
          <w:sz w:val="19"/>
          <w:szCs w:val="19"/>
          <w:lang w:val="sk-SK"/>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3E429907" w14:textId="231B0C0F" w:rsidR="004265FD" w:rsidRPr="0014645C" w:rsidRDefault="004265FD" w:rsidP="00A60E5E">
      <w:pPr>
        <w:spacing w:before="120" w:after="120" w:line="288" w:lineRule="auto"/>
        <w:jc w:val="both"/>
        <w:rPr>
          <w:rFonts w:cstheme="minorHAnsi"/>
          <w:b/>
          <w:sz w:val="19"/>
          <w:szCs w:val="19"/>
          <w:u w:val="single"/>
          <w:lang w:val="sk-SK"/>
        </w:rPr>
      </w:pPr>
      <w:r w:rsidRPr="0014645C">
        <w:rPr>
          <w:rFonts w:cstheme="minorHAnsi"/>
          <w:b/>
          <w:sz w:val="19"/>
          <w:szCs w:val="19"/>
          <w:u w:val="single"/>
          <w:lang w:val="sk-SK"/>
        </w:rPr>
        <w:t>Správne vyplnený rozpočet projektu po obsahovej stránke:</w:t>
      </w:r>
    </w:p>
    <w:p w14:paraId="15B0CE3A" w14:textId="01FE80CF"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výdavok uvedený v každej podpoložke (podpodpoložke) sa jednoznačne týka oprávnenej aktivity projektu </w:t>
      </w:r>
      <w:r w:rsidR="00442224" w:rsidRPr="0014645C">
        <w:rPr>
          <w:rFonts w:cstheme="minorHAnsi"/>
          <w:sz w:val="19"/>
          <w:szCs w:val="19"/>
          <w:lang w:val="sk-SK"/>
        </w:rPr>
        <w:t>uvedenej v stĺpci I formulára rozpočtu</w:t>
      </w:r>
      <w:r w:rsidR="0064130C" w:rsidRPr="0014645C">
        <w:rPr>
          <w:rStyle w:val="Odkaznapoznmkupodiarou"/>
          <w:rFonts w:cstheme="minorHAnsi"/>
          <w:szCs w:val="19"/>
          <w:lang w:val="sk-SK"/>
        </w:rPr>
        <w:footnoteReference w:id="30"/>
      </w:r>
      <w:r w:rsidR="00442224" w:rsidRPr="0014645C">
        <w:rPr>
          <w:rFonts w:cstheme="minorHAnsi"/>
          <w:sz w:val="19"/>
          <w:szCs w:val="19"/>
          <w:lang w:val="sk-SK"/>
        </w:rPr>
        <w:t xml:space="preserve"> </w:t>
      </w:r>
      <w:r w:rsidRPr="0014645C">
        <w:rPr>
          <w:rFonts w:cstheme="minorHAnsi"/>
          <w:sz w:val="19"/>
          <w:szCs w:val="19"/>
          <w:lang w:val="sk-SK"/>
        </w:rPr>
        <w:t>a musí byť vynaložený v období realizácie projektu, nie pred alebo po schválenom období trvania projektu;</w:t>
      </w:r>
    </w:p>
    <w:p w14:paraId="15B0CE3B" w14:textId="6FE6437B"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lastRenderedPageBreak/>
        <w:t xml:space="preserve">výdavok uvedený v každej podpoložke (podpodpoložke) </w:t>
      </w:r>
      <w:r w:rsidRPr="0014645C">
        <w:rPr>
          <w:rFonts w:cstheme="minorHAnsi"/>
          <w:b/>
          <w:sz w:val="19"/>
          <w:szCs w:val="19"/>
          <w:lang w:val="sk-SK"/>
        </w:rPr>
        <w:t xml:space="preserve">je vynaložený na aktivitu v súlade s obsahovou stránkou projektu </w:t>
      </w:r>
      <w:r w:rsidR="00442224" w:rsidRPr="0014645C">
        <w:rPr>
          <w:rFonts w:cstheme="minorHAnsi"/>
          <w:b/>
          <w:sz w:val="19"/>
          <w:szCs w:val="19"/>
          <w:lang w:val="sk-SK"/>
        </w:rPr>
        <w:t>(</w:t>
      </w:r>
      <w:r w:rsidR="00887D54" w:rsidRPr="0014645C">
        <w:rPr>
          <w:rFonts w:cstheme="minorHAnsi"/>
          <w:b/>
          <w:sz w:val="19"/>
          <w:szCs w:val="19"/>
          <w:lang w:val="sk-SK"/>
        </w:rPr>
        <w:t>O</w:t>
      </w:r>
      <w:r w:rsidR="00442224" w:rsidRPr="0014645C">
        <w:rPr>
          <w:rFonts w:cstheme="minorHAnsi"/>
          <w:b/>
          <w:sz w:val="19"/>
          <w:szCs w:val="19"/>
          <w:lang w:val="sk-SK"/>
        </w:rPr>
        <w:t xml:space="preserve">pis projektu) </w:t>
      </w:r>
      <w:r w:rsidRPr="0014645C">
        <w:rPr>
          <w:rFonts w:cstheme="minorHAnsi"/>
          <w:b/>
          <w:sz w:val="19"/>
          <w:szCs w:val="19"/>
          <w:lang w:val="sk-SK"/>
        </w:rPr>
        <w:t>a je plne v súlade s cieľmi projektu</w:t>
      </w:r>
      <w:r w:rsidRPr="0014645C">
        <w:rPr>
          <w:rFonts w:cstheme="minorHAnsi"/>
          <w:sz w:val="19"/>
          <w:szCs w:val="19"/>
          <w:lang w:val="sk-SK"/>
        </w:rPr>
        <w:t xml:space="preserve"> (z hľadiska trvania, typu a miesta realizácie);</w:t>
      </w:r>
    </w:p>
    <w:p w14:paraId="15B0CE3C"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je opodstatnený (je nevyhnutný k dosiahnutiu plánovaných aktivít projektu);</w:t>
      </w:r>
    </w:p>
    <w:p w14:paraId="15B0CE3D" w14:textId="76CC7F60"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lang w:val="sk-SK"/>
        </w:rPr>
      </w:pPr>
      <w:r w:rsidRPr="0014645C">
        <w:rPr>
          <w:rFonts w:cstheme="minorHAnsi"/>
          <w:sz w:val="19"/>
          <w:szCs w:val="19"/>
          <w:lang w:val="sk-SK"/>
        </w:rPr>
        <w:t>výdavok uvedený v každej podpoložke (podpodpoložke)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lang w:val="sk-SK"/>
        </w:rPr>
        <w:footnoteReference w:id="31"/>
      </w:r>
      <w:r w:rsidRPr="0014645C">
        <w:rPr>
          <w:rFonts w:cstheme="minorHAnsi"/>
          <w:sz w:val="19"/>
          <w:szCs w:val="19"/>
          <w:lang w:val="sk-SK"/>
        </w:rPr>
        <w:t>, efektívnosť, účelnosť a účinnosť daného výdavku</w:t>
      </w:r>
      <w:r w:rsidR="00341262" w:rsidRPr="0014645C">
        <w:rPr>
          <w:rFonts w:cstheme="minorHAnsi"/>
          <w:sz w:val="19"/>
          <w:szCs w:val="19"/>
          <w:lang w:val="sk-SK"/>
        </w:rPr>
        <w:t>;</w:t>
      </w:r>
    </w:p>
    <w:p w14:paraId="15B0CE3E" w14:textId="1E3F6C01"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výdavok uvedený v každej podpoložke (podpodpoložke) spĺňa všetky požadované náležitosti, aby mohol byť posúdený za oprávnený (</w:t>
      </w:r>
      <w:r w:rsidRPr="0014645C" w:rsidDel="005347AD">
        <w:rPr>
          <w:rFonts w:cstheme="minorHAnsi"/>
          <w:sz w:val="19"/>
          <w:szCs w:val="19"/>
          <w:lang w:val="sk-SK"/>
        </w:rPr>
        <w:t>súlad s</w:t>
      </w:r>
      <w:r w:rsidR="005347AD" w:rsidRPr="0014645C">
        <w:rPr>
          <w:rFonts w:cstheme="minorHAnsi"/>
          <w:sz w:val="19"/>
          <w:szCs w:val="19"/>
          <w:lang w:val="sk-SK"/>
        </w:rPr>
        <w:t> legislatívou EÚ a SR</w:t>
      </w:r>
      <w:r w:rsidRPr="0014645C">
        <w:rPr>
          <w:rFonts w:cstheme="minorHAnsi"/>
          <w:sz w:val="19"/>
          <w:szCs w:val="19"/>
          <w:lang w:val="sk-SK"/>
        </w:rPr>
        <w:t xml:space="preserve">, SR EŠIF na programové obdobie 2014-2020 vrátane jeho príloh a s </w:t>
      </w:r>
      <w:r w:rsidR="005347AD" w:rsidRPr="0014645C">
        <w:rPr>
          <w:rFonts w:cstheme="minorHAnsi"/>
          <w:sz w:val="19"/>
          <w:szCs w:val="19"/>
          <w:lang w:val="sk-SK"/>
        </w:rPr>
        <w:t>OP</w:t>
      </w:r>
      <w:r w:rsidRPr="0014645C">
        <w:rPr>
          <w:rFonts w:cstheme="minorHAnsi"/>
          <w:sz w:val="19"/>
          <w:szCs w:val="19"/>
          <w:lang w:val="sk-SK"/>
        </w:rPr>
        <w:t xml:space="preserve"> vrátane nadväzujúcich dokumentov a</w:t>
      </w:r>
      <w:r w:rsidR="00C94986" w:rsidRPr="0014645C">
        <w:rPr>
          <w:rFonts w:cstheme="minorHAnsi"/>
          <w:sz w:val="19"/>
          <w:szCs w:val="19"/>
          <w:lang w:val="sk-SK"/>
        </w:rPr>
        <w:t xml:space="preserve"> s </w:t>
      </w:r>
      <w:r w:rsidRPr="0014645C">
        <w:rPr>
          <w:rFonts w:cstheme="minorHAnsi"/>
          <w:sz w:val="19"/>
          <w:szCs w:val="19"/>
          <w:lang w:val="sk-SK"/>
        </w:rPr>
        <w:t>rozhodnutiami</w:t>
      </w:r>
      <w:r w:rsidR="00887D54" w:rsidRPr="0014645C">
        <w:rPr>
          <w:rFonts w:cstheme="minorHAnsi"/>
          <w:sz w:val="19"/>
          <w:szCs w:val="19"/>
          <w:lang w:val="sk-SK"/>
        </w:rPr>
        <w:t>/usmerneniami</w:t>
      </w:r>
      <w:r w:rsidRPr="0014645C">
        <w:rPr>
          <w:rFonts w:cstheme="minorHAnsi"/>
          <w:sz w:val="19"/>
          <w:szCs w:val="19"/>
          <w:lang w:val="sk-SK"/>
        </w:rPr>
        <w:t xml:space="preserve"> RO pre OP EVS o oprávnenosti predmetných výdavkov ako i súlad so SFR na programové obdobie 2014-2020); </w:t>
      </w:r>
    </w:p>
    <w:p w14:paraId="15B0CE3F" w14:textId="021F2C06"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výdavky vzniknú v súvislosti s realizáciou projektu a sú uhradené po začiatku realizácie projektu</w:t>
      </w:r>
      <w:r w:rsidR="000C5326" w:rsidRPr="0014645C">
        <w:rPr>
          <w:rFonts w:cstheme="minorHAnsi"/>
          <w:sz w:val="19"/>
          <w:szCs w:val="19"/>
          <w:lang w:val="sk-SK"/>
        </w:rPr>
        <w:t>,</w:t>
      </w:r>
      <w:r w:rsidRPr="0014645C">
        <w:rPr>
          <w:rFonts w:cstheme="minorHAnsi"/>
          <w:sz w:val="19"/>
          <w:szCs w:val="19"/>
          <w:lang w:val="sk-SK"/>
        </w:rPr>
        <w:t xml:space="preserve"> resp. po dni účinnosti zmluvy o NFP</w:t>
      </w:r>
      <w:r w:rsidRPr="0014645C">
        <w:rPr>
          <w:rStyle w:val="Odkaznapoznmkupodiarou"/>
          <w:rFonts w:asciiTheme="minorHAnsi" w:hAnsiTheme="minorHAnsi" w:cstheme="minorHAnsi"/>
          <w:sz w:val="19"/>
          <w:szCs w:val="19"/>
          <w:lang w:val="sk-SK"/>
        </w:rPr>
        <w:footnoteReference w:id="32"/>
      </w:r>
      <w:r w:rsidRPr="0014645C">
        <w:rPr>
          <w:rFonts w:cstheme="minorHAnsi"/>
          <w:sz w:val="19"/>
          <w:szCs w:val="19"/>
          <w:lang w:val="sk-SK"/>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15B0CE40" w14:textId="5DB3E3E2"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lang w:val="sk-SK"/>
        </w:rPr>
      </w:pPr>
      <w:r w:rsidRPr="0014645C">
        <w:rPr>
          <w:rFonts w:cstheme="minorHAnsi"/>
          <w:sz w:val="19"/>
          <w:szCs w:val="19"/>
          <w:lang w:val="sk-SK"/>
        </w:rPr>
        <w:t xml:space="preserve">súčasťou rozpočtu (jednotlivých položiek) </w:t>
      </w:r>
      <w:r w:rsidR="00775EB1" w:rsidRPr="0014645C">
        <w:rPr>
          <w:rFonts w:cstheme="minorHAnsi"/>
          <w:sz w:val="19"/>
          <w:szCs w:val="19"/>
          <w:lang w:val="sk-SK"/>
        </w:rPr>
        <w:t>sú vo všeobecnosti všetky povinne uplatňované</w:t>
      </w:r>
      <w:r w:rsidR="00434351" w:rsidRPr="0014645C">
        <w:rPr>
          <w:rFonts w:cstheme="minorHAnsi"/>
          <w:sz w:val="19"/>
          <w:szCs w:val="19"/>
          <w:lang w:val="sk-SK"/>
        </w:rPr>
        <w:t xml:space="preserve"> (zákon</w:t>
      </w:r>
      <w:r w:rsidR="0025493B" w:rsidRPr="0014645C">
        <w:rPr>
          <w:rFonts w:cstheme="minorHAnsi"/>
          <w:sz w:val="19"/>
          <w:szCs w:val="19"/>
          <w:lang w:val="sk-SK"/>
        </w:rPr>
        <w:t>om</w:t>
      </w:r>
      <w:r w:rsidR="00434351" w:rsidRPr="0014645C">
        <w:rPr>
          <w:rFonts w:cstheme="minorHAnsi"/>
          <w:sz w:val="19"/>
          <w:szCs w:val="19"/>
          <w:lang w:val="sk-SK"/>
        </w:rPr>
        <w:t xml:space="preserve"> určené)</w:t>
      </w:r>
      <w:r w:rsidR="00775EB1" w:rsidRPr="0014645C">
        <w:rPr>
          <w:rFonts w:cstheme="minorHAnsi"/>
          <w:sz w:val="19"/>
          <w:szCs w:val="19"/>
          <w:lang w:val="sk-SK"/>
        </w:rPr>
        <w:t xml:space="preserve"> dane vrátane dane z pridanej hodnoty</w:t>
      </w:r>
      <w:r w:rsidR="00B52320" w:rsidRPr="0014645C">
        <w:rPr>
          <w:rFonts w:cstheme="minorHAnsi"/>
          <w:sz w:val="19"/>
          <w:szCs w:val="19"/>
          <w:lang w:val="sk-SK"/>
        </w:rPr>
        <w:t xml:space="preserve"> (DPH)</w:t>
      </w:r>
      <w:r w:rsidR="00775EB1" w:rsidRPr="0014645C">
        <w:rPr>
          <w:rFonts w:cstheme="minorHAnsi"/>
          <w:sz w:val="19"/>
          <w:szCs w:val="19"/>
          <w:lang w:val="sk-SK"/>
        </w:rPr>
        <w:t xml:space="preserve">, clá, odvody a poplatky </w:t>
      </w:r>
      <w:r w:rsidR="00434351" w:rsidRPr="0014645C">
        <w:rPr>
          <w:rFonts w:cstheme="minorHAnsi"/>
          <w:sz w:val="19"/>
          <w:szCs w:val="19"/>
          <w:lang w:val="sk-SK"/>
        </w:rPr>
        <w:t xml:space="preserve">a podobne. V prípade uplatnenia </w:t>
      </w:r>
      <w:r w:rsidRPr="0014645C">
        <w:rPr>
          <w:rFonts w:cstheme="minorHAnsi"/>
          <w:sz w:val="19"/>
          <w:szCs w:val="19"/>
          <w:lang w:val="sk-SK"/>
        </w:rPr>
        <w:t>da</w:t>
      </w:r>
      <w:r w:rsidR="00434351" w:rsidRPr="0014645C">
        <w:rPr>
          <w:rFonts w:cstheme="minorHAnsi"/>
          <w:sz w:val="19"/>
          <w:szCs w:val="19"/>
          <w:lang w:val="sk-SK"/>
        </w:rPr>
        <w:t>ne</w:t>
      </w:r>
      <w:r w:rsidRPr="0014645C">
        <w:rPr>
          <w:rFonts w:cstheme="minorHAnsi"/>
          <w:sz w:val="19"/>
          <w:szCs w:val="19"/>
          <w:lang w:val="sk-SK"/>
        </w:rPr>
        <w:t xml:space="preserve"> z pridanej hodnoty u žiadateľa, ktorý je platiteľom dane z pridanej hodnoty (zdaniteľná osoba)</w:t>
      </w:r>
      <w:r w:rsidRPr="0014645C">
        <w:rPr>
          <w:rFonts w:cstheme="minorHAnsi"/>
          <w:b/>
          <w:sz w:val="19"/>
          <w:szCs w:val="19"/>
          <w:lang w:val="sk-SK"/>
        </w:rPr>
        <w:t>, ak nemá nárok na odpočet DPH</w:t>
      </w:r>
      <w:r w:rsidRPr="0014645C">
        <w:rPr>
          <w:rFonts w:cstheme="minorHAnsi"/>
          <w:sz w:val="19"/>
          <w:szCs w:val="19"/>
          <w:lang w:val="sk-SK"/>
        </w:rPr>
        <w:t xml:space="preserve"> v plnej výške pri danom prijatom plnení v súlade so zákonom o </w:t>
      </w:r>
      <w:r w:rsidR="0005604C" w:rsidRPr="0014645C">
        <w:rPr>
          <w:rFonts w:cstheme="minorHAnsi"/>
          <w:sz w:val="19"/>
          <w:szCs w:val="19"/>
          <w:lang w:val="sk-SK"/>
        </w:rPr>
        <w:t>DPH</w:t>
      </w:r>
      <w:r w:rsidRPr="0014645C">
        <w:rPr>
          <w:rFonts w:cstheme="minorHAnsi"/>
          <w:sz w:val="19"/>
          <w:szCs w:val="19"/>
          <w:lang w:val="sk-SK"/>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lang w:val="sk-SK"/>
        </w:rPr>
        <w:t>DPH</w:t>
      </w:r>
      <w:r w:rsidRPr="0014645C">
        <w:rPr>
          <w:rFonts w:cstheme="minorHAnsi"/>
          <w:sz w:val="19"/>
          <w:szCs w:val="19"/>
          <w:lang w:val="sk-SK"/>
        </w:rPr>
        <w:t xml:space="preserve"> na vstupe. V prípade, keď je plnenie oprávnené iba v alikvotnej časti, je </w:t>
      </w:r>
      <w:r w:rsidR="006B705D" w:rsidRPr="0014645C">
        <w:rPr>
          <w:rFonts w:cstheme="minorHAnsi"/>
          <w:sz w:val="19"/>
          <w:szCs w:val="19"/>
          <w:lang w:val="sk-SK"/>
        </w:rPr>
        <w:t>DPH</w:t>
      </w:r>
      <w:r w:rsidRPr="0014645C">
        <w:rPr>
          <w:rFonts w:cstheme="minorHAnsi"/>
          <w:sz w:val="19"/>
          <w:szCs w:val="19"/>
          <w:lang w:val="sk-SK"/>
        </w:rPr>
        <w:t xml:space="preserve"> vzťahujúca sa k tomuto plneniu oprávnená v rovnakej alikvotnej časti. V prípade, že existuje zákonný nárok na odpočet </w:t>
      </w:r>
      <w:r w:rsidR="006B705D" w:rsidRPr="0014645C">
        <w:rPr>
          <w:rFonts w:cstheme="minorHAnsi"/>
          <w:sz w:val="19"/>
          <w:szCs w:val="19"/>
          <w:lang w:val="sk-SK"/>
        </w:rPr>
        <w:t>DPH</w:t>
      </w:r>
      <w:r w:rsidRPr="0014645C">
        <w:rPr>
          <w:rFonts w:cstheme="minorHAnsi"/>
          <w:sz w:val="19"/>
          <w:szCs w:val="19"/>
          <w:lang w:val="sk-SK"/>
        </w:rPr>
        <w:t>, táto daň nie je oprávneným výdavkom.</w:t>
      </w:r>
    </w:p>
    <w:p w14:paraId="4B3E5818" w14:textId="657AA17B" w:rsidR="00FA7A4F" w:rsidRPr="0014645C" w:rsidRDefault="00FA7A4F" w:rsidP="00AC1F93">
      <w:pPr>
        <w:pStyle w:val="Nadpis3"/>
        <w:spacing w:before="360" w:line="480" w:lineRule="auto"/>
        <w:ind w:left="720"/>
        <w:rPr>
          <w:b/>
          <w:color w:val="3C8A2E" w:themeColor="accent5"/>
          <w:sz w:val="24"/>
          <w:szCs w:val="24"/>
          <w:lang w:val="sk-SK"/>
        </w:rPr>
      </w:pPr>
      <w:bookmarkStart w:id="456" w:name="_Toc458515682"/>
      <w:r w:rsidRPr="0014645C">
        <w:rPr>
          <w:b/>
          <w:color w:val="3C8A2E" w:themeColor="accent5"/>
          <w:sz w:val="24"/>
          <w:szCs w:val="24"/>
          <w:lang w:val="sk-SK"/>
        </w:rPr>
        <w:t>3.2.1 Všeobecné ustanovenia k niektorým typom výdavkov</w:t>
      </w:r>
      <w:bookmarkEnd w:id="456"/>
    </w:p>
    <w:p w14:paraId="1A4CC1EB" w14:textId="21F81A4A"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0AE94B28" w14:textId="764CE392" w:rsidR="00353358" w:rsidRPr="0014645C" w:rsidRDefault="00693E25" w:rsidP="00FC70AD">
      <w:pPr>
        <w:spacing w:before="100" w:beforeAutospacing="1" w:after="100" w:afterAutospacing="1" w:line="276" w:lineRule="auto"/>
        <w:jc w:val="both"/>
        <w:rPr>
          <w:rFonts w:ascii="Arial" w:hAnsi="Arial" w:cs="Arial"/>
          <w:sz w:val="19"/>
          <w:szCs w:val="19"/>
          <w:lang w:val="sk-SK"/>
        </w:rPr>
      </w:pPr>
      <w:r w:rsidRPr="0014645C">
        <w:rPr>
          <w:rFonts w:ascii="Arial" w:hAnsi="Arial" w:cs="Arial"/>
          <w:sz w:val="19"/>
          <w:szCs w:val="19"/>
          <w:lang w:val="sk-SK"/>
        </w:rPr>
        <w:t>Výdavky vynaložené na prípravu projektu (vypracovanie samotnej ŽoNFP) budú považované za oprávnené, avšak až odo dňa vyhlásenia vyzvania</w:t>
      </w:r>
      <w:r w:rsidR="00030DF3" w:rsidRPr="0014645C">
        <w:rPr>
          <w:rFonts w:ascii="Arial" w:hAnsi="Arial" w:cs="Arial"/>
          <w:sz w:val="19"/>
          <w:szCs w:val="19"/>
          <w:lang w:val="sk-SK"/>
        </w:rPr>
        <w:t>/výzvy</w:t>
      </w:r>
      <w:r w:rsidRPr="0014645C">
        <w:rPr>
          <w:rFonts w:ascii="Arial" w:hAnsi="Arial" w:cs="Arial"/>
          <w:sz w:val="19"/>
          <w:szCs w:val="19"/>
          <w:lang w:val="sk-SK"/>
        </w:rPr>
        <w:t xml:space="preserve"> na predkladanie ŽoNFP. Oprávnená výška výdavku za vypracovanie ŽoNFP môže byť maximálne </w:t>
      </w:r>
      <w:r w:rsidRPr="0014645C">
        <w:rPr>
          <w:rFonts w:ascii="Arial" w:hAnsi="Arial" w:cs="Arial"/>
          <w:b/>
          <w:sz w:val="19"/>
          <w:szCs w:val="19"/>
          <w:lang w:val="sk-SK"/>
        </w:rPr>
        <w:t>2 000,</w:t>
      </w:r>
      <w:r w:rsidR="00FC70AD" w:rsidRPr="0014645C">
        <w:rPr>
          <w:rFonts w:ascii="Arial" w:hAnsi="Arial" w:cs="Arial"/>
          <w:b/>
          <w:sz w:val="19"/>
          <w:szCs w:val="19"/>
          <w:lang w:val="sk-SK"/>
        </w:rPr>
        <w:t xml:space="preserve">- </w:t>
      </w:r>
      <w:r w:rsidRPr="0014645C">
        <w:rPr>
          <w:rFonts w:ascii="Arial" w:hAnsi="Arial" w:cs="Arial"/>
          <w:b/>
          <w:sz w:val="19"/>
          <w:szCs w:val="19"/>
          <w:lang w:val="sk-SK"/>
        </w:rPr>
        <w:t>€</w:t>
      </w:r>
      <w:r w:rsidRPr="0014645C">
        <w:rPr>
          <w:rFonts w:ascii="Arial" w:hAnsi="Arial" w:cs="Arial"/>
          <w:sz w:val="19"/>
          <w:szCs w:val="19"/>
          <w:lang w:val="sk-SK"/>
        </w:rPr>
        <w:t>, bez ohľadu na spôsob dodania (interné/externé kapacity</w:t>
      </w:r>
      <w:r w:rsidR="003925BC" w:rsidRPr="0014645C">
        <w:rPr>
          <w:rFonts w:ascii="Arial" w:hAnsi="Arial" w:cs="Arial"/>
          <w:sz w:val="19"/>
          <w:szCs w:val="19"/>
          <w:lang w:val="sk-SK"/>
        </w:rPr>
        <w:t xml:space="preserve"> resp. ich kombinácia</w:t>
      </w:r>
      <w:r w:rsidRPr="0014645C">
        <w:rPr>
          <w:rFonts w:ascii="Arial" w:hAnsi="Arial" w:cs="Arial"/>
          <w:sz w:val="19"/>
          <w:szCs w:val="19"/>
          <w:lang w:val="sk-SK"/>
        </w:rPr>
        <w:t xml:space="preserve">), ale s prihliadnutím na rozsah projektu, hospodárnosť a efektívnosť vynakladania finančných prostriedkov. </w:t>
      </w:r>
    </w:p>
    <w:p w14:paraId="15B0CE42" w14:textId="77777777" w:rsidR="004265FD" w:rsidRPr="0014645C" w:rsidRDefault="004265FD" w:rsidP="00551D65">
      <w:pPr>
        <w:pStyle w:val="BodyText1"/>
        <w:rPr>
          <w:b/>
          <w:lang w:val="sk-SK"/>
        </w:rPr>
      </w:pPr>
      <w:r w:rsidRPr="0014645C">
        <w:rPr>
          <w:b/>
          <w:lang w:val="sk-SK"/>
        </w:rPr>
        <w:t>Personálne výdavky (interné)</w:t>
      </w:r>
    </w:p>
    <w:p w14:paraId="15B0CE43" w14:textId="3C9C32E2"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Základným oprávneným výdavkom v oblasti personálnych výdavkov je </w:t>
      </w:r>
      <w:r w:rsidR="003244E2" w:rsidRPr="0014645C">
        <w:rPr>
          <w:rFonts w:ascii="Arial" w:hAnsi="Arial" w:cs="Arial"/>
          <w:sz w:val="19"/>
          <w:szCs w:val="19"/>
          <w:lang w:val="sk-SK"/>
        </w:rPr>
        <w:t xml:space="preserve">celková </w:t>
      </w:r>
      <w:r w:rsidRPr="0014645C">
        <w:rPr>
          <w:rFonts w:ascii="Arial" w:hAnsi="Arial" w:cs="Arial"/>
          <w:sz w:val="19"/>
          <w:szCs w:val="19"/>
          <w:lang w:val="sk-SK"/>
        </w:rPr>
        <w:t>cena práce (</w:t>
      </w:r>
      <w:r w:rsidR="003244E2" w:rsidRPr="0014645C">
        <w:rPr>
          <w:rFonts w:ascii="Arial" w:hAnsi="Arial" w:cs="Arial"/>
          <w:sz w:val="19"/>
          <w:szCs w:val="19"/>
          <w:lang w:val="sk-SK"/>
        </w:rPr>
        <w:t>§ 130 ods. 5 Zákonníka práce</w:t>
      </w:r>
      <w:r w:rsidR="00041A08" w:rsidRPr="0014645C">
        <w:rPr>
          <w:rFonts w:ascii="Arial" w:hAnsi="Arial" w:cs="Arial"/>
          <w:sz w:val="19"/>
          <w:szCs w:val="19"/>
          <w:lang w:val="sk-SK"/>
        </w:rPr>
        <w:t>)</w:t>
      </w:r>
      <w:r w:rsidRPr="0014645C">
        <w:rPr>
          <w:rFonts w:ascii="Arial" w:hAnsi="Arial" w:cs="Arial"/>
          <w:sz w:val="19"/>
          <w:szCs w:val="19"/>
          <w:lang w:val="sk-SK"/>
        </w:rPr>
        <w:t xml:space="preserve">. </w:t>
      </w:r>
    </w:p>
    <w:p w14:paraId="15B0CE44" w14:textId="5357CB81"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Pre personálne výdavky platí, že </w:t>
      </w:r>
      <w:r w:rsidRPr="0014645C">
        <w:rPr>
          <w:rFonts w:ascii="Arial" w:hAnsi="Arial" w:cs="Arial"/>
          <w:b/>
          <w:sz w:val="19"/>
          <w:szCs w:val="19"/>
          <w:lang w:val="sk-SK"/>
        </w:rPr>
        <w:t>nesmú presiahnuť výšku obvyklú v danom odbore, čase a mieste a musia byť primerané úlohám a zodpovednostiam osôb zapojených do realizácie projektu</w:t>
      </w:r>
      <w:r w:rsidRPr="0014645C">
        <w:rPr>
          <w:rFonts w:ascii="Arial" w:hAnsi="Arial" w:cs="Arial"/>
          <w:sz w:val="19"/>
          <w:szCs w:val="19"/>
          <w:lang w:val="sk-SK"/>
        </w:rPr>
        <w:t>.</w:t>
      </w:r>
      <w:r w:rsidRPr="0014645C">
        <w:rPr>
          <w:rStyle w:val="Odkaznapoznmkupodiarou"/>
          <w:rFonts w:cs="Arial"/>
          <w:sz w:val="19"/>
          <w:szCs w:val="19"/>
          <w:lang w:val="sk-SK"/>
        </w:rPr>
        <w:t xml:space="preserve"> </w:t>
      </w:r>
      <w:r w:rsidRPr="0014645C">
        <w:rPr>
          <w:rFonts w:ascii="Arial" w:hAnsi="Arial" w:cs="Arial"/>
          <w:sz w:val="19"/>
          <w:szCs w:val="19"/>
          <w:lang w:val="sk-SK"/>
        </w:rPr>
        <w:t xml:space="preserve">V prípade osobných výdavkov je </w:t>
      </w:r>
      <w:r w:rsidR="00746758" w:rsidRPr="0014645C">
        <w:rPr>
          <w:rFonts w:ascii="Arial" w:hAnsi="Arial" w:cs="Arial"/>
          <w:sz w:val="19"/>
          <w:szCs w:val="19"/>
          <w:lang w:val="sk-SK"/>
        </w:rPr>
        <w:t>rešpektované</w:t>
      </w:r>
      <w:r w:rsidRPr="0014645C">
        <w:rPr>
          <w:rFonts w:ascii="Arial" w:hAnsi="Arial" w:cs="Arial"/>
          <w:b/>
          <w:sz w:val="19"/>
          <w:szCs w:val="19"/>
          <w:lang w:val="sk-SK"/>
        </w:rPr>
        <w:t xml:space="preserve"> odmeňovanie jednotlivých pracovných pozícií s ohľadom na predchádzajúcu mzdovú politiku</w:t>
      </w:r>
      <w:r w:rsidR="00746758" w:rsidRPr="0014645C">
        <w:rPr>
          <w:rFonts w:ascii="Arial" w:hAnsi="Arial" w:cs="Arial"/>
          <w:b/>
          <w:sz w:val="19"/>
          <w:szCs w:val="19"/>
          <w:lang w:val="sk-SK"/>
        </w:rPr>
        <w:t xml:space="preserve"> zamestnávateľa</w:t>
      </w:r>
      <w:r w:rsidR="00A11896" w:rsidRPr="0014645C">
        <w:rPr>
          <w:rStyle w:val="Odkaznapoznmkupodiarou"/>
          <w:rFonts w:cs="Arial"/>
          <w:b/>
          <w:sz w:val="19"/>
          <w:szCs w:val="19"/>
          <w:lang w:val="sk-SK"/>
        </w:rPr>
        <w:footnoteReference w:id="33"/>
      </w:r>
      <w:r w:rsidRPr="0014645C">
        <w:rPr>
          <w:rFonts w:ascii="Arial" w:hAnsi="Arial" w:cs="Arial"/>
          <w:sz w:val="19"/>
          <w:szCs w:val="19"/>
          <w:lang w:val="sk-SK"/>
        </w:rPr>
        <w:t>, t.</w:t>
      </w:r>
      <w:r w:rsidR="00321F0F" w:rsidRPr="0014645C">
        <w:rPr>
          <w:rFonts w:ascii="Arial" w:hAnsi="Arial" w:cs="Arial"/>
          <w:sz w:val="19"/>
          <w:szCs w:val="19"/>
          <w:lang w:val="sk-SK"/>
        </w:rPr>
        <w:t xml:space="preserve"> </w:t>
      </w:r>
      <w:r w:rsidRPr="0014645C">
        <w:rPr>
          <w:rFonts w:ascii="Arial" w:hAnsi="Arial" w:cs="Arial"/>
          <w:sz w:val="19"/>
          <w:szCs w:val="19"/>
          <w:lang w:val="sk-SK"/>
        </w:rPr>
        <w:t xml:space="preserve">j. nie je možné akceptovať navýšenie mzdy, resp. odmeny za vykonanú prácu iba z dôvodu </w:t>
      </w:r>
      <w:r w:rsidR="00746758" w:rsidRPr="0014645C">
        <w:rPr>
          <w:rFonts w:ascii="Arial" w:hAnsi="Arial" w:cs="Arial"/>
          <w:sz w:val="19"/>
          <w:szCs w:val="19"/>
          <w:lang w:val="sk-SK"/>
        </w:rPr>
        <w:t>zapojenia do projektu</w:t>
      </w:r>
      <w:r w:rsidRPr="0014645C">
        <w:rPr>
          <w:rFonts w:ascii="Arial" w:hAnsi="Arial" w:cs="Arial"/>
          <w:sz w:val="19"/>
          <w:szCs w:val="19"/>
          <w:lang w:val="sk-SK"/>
        </w:rPr>
        <w:t xml:space="preserve"> </w:t>
      </w:r>
      <w:r w:rsidR="00493875" w:rsidRPr="0014645C">
        <w:rPr>
          <w:rFonts w:ascii="Arial" w:hAnsi="Arial" w:cs="Arial"/>
          <w:sz w:val="19"/>
          <w:szCs w:val="19"/>
          <w:lang w:val="sk-SK"/>
        </w:rPr>
        <w:t xml:space="preserve">financovaného </w:t>
      </w:r>
      <w:r w:rsidRPr="0014645C">
        <w:rPr>
          <w:rFonts w:ascii="Arial" w:hAnsi="Arial" w:cs="Arial"/>
          <w:sz w:val="19"/>
          <w:szCs w:val="19"/>
          <w:lang w:val="sk-SK"/>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lang w:val="sk-SK"/>
        </w:rPr>
        <w:t xml:space="preserve">neopodstatnené </w:t>
      </w:r>
      <w:r w:rsidRPr="0014645C">
        <w:rPr>
          <w:rFonts w:ascii="Arial" w:hAnsi="Arial" w:cs="Arial"/>
          <w:sz w:val="19"/>
          <w:szCs w:val="19"/>
          <w:lang w:val="sk-SK"/>
        </w:rPr>
        <w:t xml:space="preserve">rozdielne hodinové sadzby pri odbornom personáli). </w:t>
      </w:r>
      <w:r w:rsidR="007020C9" w:rsidRPr="0014645C">
        <w:rPr>
          <w:rFonts w:ascii="Arial" w:hAnsi="Arial" w:cs="Arial"/>
          <w:sz w:val="19"/>
          <w:szCs w:val="19"/>
          <w:lang w:val="sk-SK"/>
        </w:rPr>
        <w:t xml:space="preserve">Nadhodnotenie hodinovej sadzby pre práce na projekte nad úroveň hodnoty reálnej hodinovej sadzby u zamestnávateľa </w:t>
      </w:r>
      <w:r w:rsidRPr="0014645C">
        <w:rPr>
          <w:rFonts w:ascii="Arial" w:hAnsi="Arial" w:cs="Arial"/>
          <w:sz w:val="19"/>
          <w:szCs w:val="19"/>
          <w:lang w:val="sk-SK"/>
        </w:rPr>
        <w:t xml:space="preserve">bude mať za následok vznik neoprávnených výdavkov v časti presahujúcej výšku </w:t>
      </w:r>
      <w:r w:rsidR="00762F0A" w:rsidRPr="0014645C">
        <w:rPr>
          <w:rFonts w:ascii="Arial" w:hAnsi="Arial" w:cs="Arial"/>
          <w:sz w:val="19"/>
          <w:szCs w:val="19"/>
          <w:lang w:val="sk-SK"/>
        </w:rPr>
        <w:t xml:space="preserve">mzdy, resp. odmeny </w:t>
      </w:r>
      <w:r w:rsidRPr="0014645C">
        <w:rPr>
          <w:rFonts w:ascii="Arial" w:hAnsi="Arial" w:cs="Arial"/>
          <w:sz w:val="19"/>
          <w:szCs w:val="19"/>
          <w:lang w:val="sk-SK"/>
        </w:rPr>
        <w:t xml:space="preserve">rovnakej práce vykonávanej mimo projektu. </w:t>
      </w:r>
      <w:r w:rsidR="00746758" w:rsidRPr="0014645C">
        <w:rPr>
          <w:rFonts w:ascii="Arial" w:hAnsi="Arial" w:cs="Arial"/>
          <w:sz w:val="19"/>
          <w:szCs w:val="19"/>
          <w:lang w:val="sk-SK"/>
        </w:rPr>
        <w:t xml:space="preserve">V prípade zamestnancov pracujúcich na projekte </w:t>
      </w:r>
      <w:r w:rsidRPr="0014645C">
        <w:rPr>
          <w:rFonts w:ascii="Arial" w:hAnsi="Arial" w:cs="Arial"/>
          <w:sz w:val="19"/>
          <w:szCs w:val="19"/>
          <w:lang w:val="sk-SK"/>
        </w:rPr>
        <w:t>bude žiadateľ povinný preukázať, že zamestnanec, ktorého mzdové výdavky sú predmetom financovania z</w:t>
      </w:r>
      <w:r w:rsidR="006826FD" w:rsidRPr="0014645C">
        <w:rPr>
          <w:rFonts w:ascii="Arial" w:hAnsi="Arial" w:cs="Arial"/>
          <w:sz w:val="19"/>
          <w:szCs w:val="19"/>
          <w:lang w:val="sk-SK"/>
        </w:rPr>
        <w:t> </w:t>
      </w:r>
      <w:r w:rsidRPr="0014645C">
        <w:rPr>
          <w:rFonts w:ascii="Arial" w:hAnsi="Arial" w:cs="Arial"/>
          <w:sz w:val="19"/>
          <w:szCs w:val="19"/>
          <w:lang w:val="sk-SK"/>
        </w:rPr>
        <w:t>EŠIF</w:t>
      </w:r>
      <w:r w:rsidR="006826FD" w:rsidRPr="0014645C">
        <w:rPr>
          <w:rFonts w:ascii="Arial" w:hAnsi="Arial" w:cs="Arial"/>
          <w:sz w:val="19"/>
          <w:szCs w:val="19"/>
          <w:lang w:val="sk-SK"/>
        </w:rPr>
        <w:t>,</w:t>
      </w:r>
      <w:r w:rsidRPr="0014645C">
        <w:rPr>
          <w:rFonts w:ascii="Arial" w:hAnsi="Arial" w:cs="Arial"/>
          <w:sz w:val="19"/>
          <w:szCs w:val="19"/>
          <w:lang w:val="sk-SK"/>
        </w:rPr>
        <w:t xml:space="preserve"> má pre danú pracovnú pozíciu alebo pre práce vykonávané na projekte potrebnú kvalifikáciu a odbornú spôsobilosť.</w:t>
      </w:r>
    </w:p>
    <w:p w14:paraId="15B0CE45" w14:textId="0C048395"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Zamestnanci preukazujú svoje zapojenie do projektu pracovným výkazom. </w:t>
      </w:r>
      <w:r w:rsidR="00264EAC">
        <w:rPr>
          <w:rFonts w:ascii="Arial" w:hAnsi="Arial" w:cs="Arial"/>
          <w:sz w:val="19"/>
          <w:szCs w:val="19"/>
          <w:lang w:val="sk-SK"/>
        </w:rPr>
        <w:t>O</w:t>
      </w:r>
      <w:r w:rsidRPr="0014645C">
        <w:rPr>
          <w:rFonts w:ascii="Arial" w:hAnsi="Arial" w:cs="Arial"/>
          <w:sz w:val="19"/>
          <w:szCs w:val="19"/>
          <w:lang w:val="sk-SK"/>
        </w:rPr>
        <w:t>bjem práce v pracovnom výkaze mus</w:t>
      </w:r>
      <w:r w:rsidR="00264EAC">
        <w:rPr>
          <w:rFonts w:ascii="Arial" w:hAnsi="Arial" w:cs="Arial"/>
          <w:sz w:val="19"/>
          <w:szCs w:val="19"/>
          <w:lang w:val="sk-SK"/>
        </w:rPr>
        <w:t>í</w:t>
      </w:r>
      <w:r w:rsidRPr="0014645C">
        <w:rPr>
          <w:rFonts w:ascii="Arial" w:hAnsi="Arial" w:cs="Arial"/>
          <w:sz w:val="19"/>
          <w:szCs w:val="19"/>
          <w:lang w:val="sk-SK"/>
        </w:rPr>
        <w:t xml:space="preserve"> zodpovedať skutočne vykonanej práci v rámci vykazovaného obdobia</w:t>
      </w:r>
      <w:r w:rsidR="00172252" w:rsidRPr="0014645C">
        <w:rPr>
          <w:rFonts w:ascii="Arial" w:hAnsi="Arial" w:cs="Arial"/>
          <w:sz w:val="19"/>
          <w:szCs w:val="19"/>
          <w:lang w:val="sk-SK"/>
        </w:rPr>
        <w:t>,</w:t>
      </w:r>
      <w:r w:rsidRPr="0014645C">
        <w:rPr>
          <w:rFonts w:ascii="Arial" w:hAnsi="Arial" w:cs="Arial"/>
          <w:sz w:val="19"/>
          <w:szCs w:val="19"/>
          <w:lang w:val="sk-SK"/>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15B0CE46" w14:textId="3A306B91"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33AEF3F3" w14:textId="0F6D61F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Náhrada za dovolenku prislúcha k obdobiu odpracovanému 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15B0CE47" w14:textId="460922C0"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lastRenderedPageBreak/>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74B9F6D1" w14:textId="21DC812B" w:rsidR="006366AB" w:rsidRPr="0014645C" w:rsidRDefault="004265FD" w:rsidP="006366AB">
      <w:pPr>
        <w:spacing w:before="120" w:after="120" w:line="288" w:lineRule="auto"/>
        <w:jc w:val="both"/>
        <w:rPr>
          <w:rFonts w:ascii="Arial" w:hAnsi="Arial" w:cs="Arial"/>
          <w:sz w:val="19"/>
          <w:szCs w:val="19"/>
          <w:lang w:val="sk-SK"/>
        </w:rPr>
      </w:pPr>
      <w:r w:rsidRPr="0014645C">
        <w:rPr>
          <w:rFonts w:ascii="Arial" w:hAnsi="Arial" w:cs="Arial"/>
          <w:color w:val="000000"/>
          <w:sz w:val="19"/>
          <w:szCs w:val="19"/>
          <w:lang w:val="sk-SK" w:eastAsia="en-AU"/>
        </w:rPr>
        <w:t>Za neoprávnené výdavky sa budú považovať výdavky pri obchádzaní Zákonník</w:t>
      </w:r>
      <w:r w:rsidR="0005604C" w:rsidRPr="0014645C">
        <w:rPr>
          <w:rFonts w:ascii="Arial" w:hAnsi="Arial" w:cs="Arial"/>
          <w:color w:val="000000"/>
          <w:sz w:val="19"/>
          <w:szCs w:val="19"/>
          <w:lang w:val="sk-SK" w:eastAsia="en-AU"/>
        </w:rPr>
        <w:t>a</w:t>
      </w:r>
      <w:r w:rsidRPr="0014645C">
        <w:rPr>
          <w:rFonts w:ascii="Arial" w:hAnsi="Arial" w:cs="Arial"/>
          <w:color w:val="000000"/>
          <w:sz w:val="19"/>
          <w:szCs w:val="19"/>
          <w:lang w:val="sk-SK" w:eastAsia="en-AU"/>
        </w:rPr>
        <w:t xml:space="preserve"> práce v prípadoch, ak </w:t>
      </w:r>
      <w:r w:rsidR="00034F05" w:rsidRPr="0014645C">
        <w:rPr>
          <w:rFonts w:ascii="Arial" w:hAnsi="Arial" w:cs="Arial"/>
          <w:color w:val="000000"/>
          <w:sz w:val="19"/>
          <w:szCs w:val="19"/>
          <w:lang w:val="sk-SK" w:eastAsia="en-AU"/>
        </w:rPr>
        <w:t xml:space="preserve">sa </w:t>
      </w:r>
      <w:r w:rsidRPr="0014645C">
        <w:rPr>
          <w:rFonts w:ascii="Arial" w:hAnsi="Arial" w:cs="Arial"/>
          <w:color w:val="000000"/>
          <w:sz w:val="19"/>
          <w:szCs w:val="19"/>
          <w:lang w:val="sk-SK" w:eastAsia="en-AU"/>
        </w:rPr>
        <w:t>s jednou a tou istou osobou uzatvorí reťazenie pracovnoprávnych vzťahov, napr. najskôr dohoda o vykonaní práce a po vyčerpaní stanoveného rozsahu pracovných hodín (350 hodín) sa uzatvorí ďalší zmluvný vzťah napr. príkazná zmluva, alebo dohoda o pracovnej činnost</w:t>
      </w:r>
      <w:r w:rsidR="00407122" w:rsidRPr="0014645C">
        <w:rPr>
          <w:rFonts w:ascii="Arial" w:hAnsi="Arial" w:cs="Arial"/>
          <w:color w:val="000000"/>
          <w:sz w:val="19"/>
          <w:szCs w:val="19"/>
          <w:lang w:val="sk-SK" w:eastAsia="en-AU"/>
        </w:rPr>
        <w:t>i</w:t>
      </w:r>
      <w:r w:rsidRPr="0014645C">
        <w:rPr>
          <w:rFonts w:ascii="Arial" w:hAnsi="Arial" w:cs="Arial"/>
          <w:color w:val="000000"/>
          <w:sz w:val="19"/>
          <w:szCs w:val="19"/>
          <w:lang w:val="sk-SK" w:eastAsia="en-AU"/>
        </w:rPr>
        <w:t xml:space="preserve"> a pod., pričom vykonávaná činnosť stále javí znaky závislej práce.</w:t>
      </w:r>
      <w:r w:rsidR="006366AB" w:rsidRPr="0014645C">
        <w:rPr>
          <w:rFonts w:ascii="Arial" w:hAnsi="Arial" w:cs="Arial"/>
          <w:sz w:val="19"/>
          <w:szCs w:val="19"/>
          <w:lang w:val="sk-SK"/>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lang w:val="sk-SK"/>
        </w:rPr>
        <w:footnoteReference w:id="36"/>
      </w:r>
      <w:r w:rsidR="006366AB" w:rsidRPr="0014645C">
        <w:rPr>
          <w:rFonts w:ascii="Arial" w:hAnsi="Arial" w:cs="Arial"/>
          <w:sz w:val="19"/>
          <w:szCs w:val="19"/>
          <w:lang w:val="sk-SK"/>
        </w:rPr>
        <w:t xml:space="preserve">. </w:t>
      </w:r>
    </w:p>
    <w:p w14:paraId="3237F417" w14:textId="2A6AA2B1" w:rsidR="001B229E" w:rsidRPr="0014645C" w:rsidRDefault="004265FD" w:rsidP="007E668E">
      <w:pPr>
        <w:pStyle w:val="Zkladntext"/>
        <w:jc w:val="both"/>
        <w:rPr>
          <w:rFonts w:ascii="Arial" w:hAnsi="Arial" w:cs="Arial"/>
          <w:sz w:val="19"/>
          <w:szCs w:val="19"/>
          <w:lang w:val="sk-SK"/>
        </w:rPr>
      </w:pPr>
      <w:r w:rsidRPr="0014645C">
        <w:rPr>
          <w:rFonts w:ascii="Arial" w:hAnsi="Arial" w:cs="Arial"/>
          <w:b/>
          <w:color w:val="000000"/>
          <w:sz w:val="19"/>
          <w:szCs w:val="19"/>
          <w:lang w:val="sk-SK" w:eastAsia="en-AU"/>
        </w:rPr>
        <w:t>Odmeny</w:t>
      </w:r>
      <w:r w:rsidRPr="0014645C">
        <w:rPr>
          <w:rStyle w:val="Odkaznapoznmkupodiarou"/>
          <w:rFonts w:cs="Arial"/>
          <w:color w:val="000000"/>
          <w:sz w:val="19"/>
          <w:szCs w:val="19"/>
          <w:lang w:val="sk-SK" w:eastAsia="en-AU"/>
        </w:rPr>
        <w:footnoteReference w:id="37"/>
      </w:r>
      <w:r w:rsidRPr="0014645C">
        <w:rPr>
          <w:rFonts w:ascii="Arial" w:hAnsi="Arial" w:cs="Arial"/>
          <w:color w:val="000000"/>
          <w:sz w:val="19"/>
          <w:szCs w:val="19"/>
          <w:lang w:val="sk-SK" w:eastAsia="en-AU"/>
        </w:rPr>
        <w:t xml:space="preserve"> (resp. prémie alebo rôzne variabilné zložky naviazané napr. na hospodárske výsledky prijímateľa) </w:t>
      </w:r>
      <w:r w:rsidR="001B229E" w:rsidRPr="0014645C">
        <w:rPr>
          <w:rFonts w:ascii="Arial" w:hAnsi="Arial" w:cs="Arial"/>
          <w:sz w:val="19"/>
          <w:szCs w:val="19"/>
          <w:lang w:val="sk-SK"/>
        </w:rPr>
        <w:t>nie sú oprávneným výdavkom s výnimkou prípadov, kedy sa vzťahujú na odmeňovanie zamestnancov, pri ktorých sú splnené nasledovné podmienky pre poskytnutie odmien:</w:t>
      </w:r>
    </w:p>
    <w:p w14:paraId="0C4CE102" w14:textId="725405E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val="sk-SK" w:eastAsia="en-AU"/>
        </w:rPr>
      </w:pPr>
      <w:r w:rsidRPr="0014645C">
        <w:rPr>
          <w:rFonts w:ascii="Arial" w:hAnsi="Arial" w:cs="Arial"/>
          <w:color w:val="000000"/>
          <w:sz w:val="19"/>
          <w:szCs w:val="19"/>
          <w:lang w:val="sk-SK"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7C60B748" w14:textId="0F294B13"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lang w:val="sk-SK"/>
        </w:rPr>
      </w:pPr>
      <w:r w:rsidRPr="0014645C">
        <w:rPr>
          <w:rFonts w:ascii="Arial" w:hAnsi="Arial" w:cs="Arial"/>
          <w:sz w:val="19"/>
          <w:szCs w:val="19"/>
          <w:lang w:val="sk-SK"/>
        </w:rPr>
        <w:t>výška priznanej mesačnej odmeny</w:t>
      </w:r>
      <w:r w:rsidR="006B39C5" w:rsidRPr="0014645C">
        <w:rPr>
          <w:rFonts w:ascii="Arial" w:hAnsi="Arial" w:cs="Arial"/>
          <w:sz w:val="19"/>
          <w:szCs w:val="19"/>
          <w:vertAlign w:val="superscript"/>
          <w:lang w:val="sk-SK"/>
        </w:rPr>
        <w:footnoteReference w:id="38"/>
      </w:r>
      <w:r w:rsidRPr="0014645C">
        <w:rPr>
          <w:rFonts w:ascii="Arial" w:hAnsi="Arial" w:cs="Arial"/>
          <w:sz w:val="19"/>
          <w:szCs w:val="19"/>
          <w:vertAlign w:val="superscript"/>
          <w:lang w:val="sk-SK"/>
        </w:rPr>
        <w:t xml:space="preserve"> </w:t>
      </w:r>
      <w:r w:rsidRPr="0014645C">
        <w:rPr>
          <w:rFonts w:ascii="Arial" w:hAnsi="Arial" w:cs="Arial"/>
          <w:sz w:val="19"/>
          <w:szCs w:val="19"/>
          <w:lang w:val="sk-SK"/>
        </w:rPr>
        <w:t>je oprávnená maximálne do výšky 30% súčtu funkčných platov/miezd uvedených v platových dekrétoch (bez odmien)</w:t>
      </w:r>
      <w:r w:rsidR="00595338" w:rsidRPr="0014645C">
        <w:rPr>
          <w:rStyle w:val="Odkaznapoznmkupodiarou"/>
          <w:rFonts w:cs="Arial"/>
          <w:color w:val="000000"/>
          <w:szCs w:val="19"/>
          <w:lang w:val="sk-SK" w:eastAsia="en-AU"/>
        </w:rPr>
        <w:t xml:space="preserve"> </w:t>
      </w:r>
      <w:r w:rsidR="00595338" w:rsidRPr="0014645C">
        <w:rPr>
          <w:rStyle w:val="Odkaznapoznmkupodiarou"/>
          <w:rFonts w:cs="Arial"/>
          <w:color w:val="000000"/>
          <w:szCs w:val="19"/>
          <w:lang w:val="sk-SK" w:eastAsia="en-AU"/>
        </w:rPr>
        <w:footnoteReference w:id="39"/>
      </w:r>
      <w:r w:rsidRPr="0014645C">
        <w:rPr>
          <w:rFonts w:ascii="Arial" w:hAnsi="Arial" w:cs="Arial"/>
          <w:sz w:val="19"/>
          <w:szCs w:val="19"/>
          <w:lang w:val="sk-SK"/>
        </w:rPr>
        <w:t xml:space="preserve"> za predchádzajúcich 6 mesiacov (vrátane mesiaca, keď je odmena priznaná)</w:t>
      </w:r>
      <w:r w:rsidR="006B39C5" w:rsidRPr="0014645C">
        <w:rPr>
          <w:rFonts w:ascii="Arial" w:hAnsi="Arial" w:cs="Arial"/>
          <w:sz w:val="19"/>
          <w:szCs w:val="19"/>
          <w:vertAlign w:val="superscript"/>
          <w:lang w:val="sk-SK"/>
        </w:rPr>
        <w:footnoteReference w:id="40"/>
      </w:r>
      <w:r w:rsidRPr="0014645C">
        <w:rPr>
          <w:rFonts w:ascii="Arial" w:hAnsi="Arial" w:cs="Arial"/>
          <w:sz w:val="19"/>
          <w:szCs w:val="19"/>
          <w:vertAlign w:val="superscript"/>
          <w:lang w:val="sk-SK"/>
        </w:rPr>
        <w:t xml:space="preserve"> </w:t>
      </w:r>
      <w:r w:rsidRPr="0014645C">
        <w:rPr>
          <w:rFonts w:ascii="Arial" w:hAnsi="Arial" w:cs="Arial"/>
          <w:sz w:val="19"/>
          <w:szCs w:val="19"/>
          <w:lang w:val="sk-SK"/>
        </w:rPr>
        <w:t>za kalendárny rok príslušného zamestnanca, pričom kumulovaná výška priznaných odmien</w:t>
      </w:r>
      <w:r w:rsidR="00373D64" w:rsidRPr="0014645C">
        <w:rPr>
          <w:rFonts w:ascii="Arial" w:hAnsi="Arial" w:cs="Arial"/>
          <w:sz w:val="19"/>
          <w:szCs w:val="19"/>
          <w:vertAlign w:val="superscript"/>
          <w:lang w:val="sk-SK"/>
        </w:rPr>
        <w:footnoteReference w:id="41"/>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kalendárny rok je oprávnená maximálne do výšky 30% súčtu funkčných platov/miezd uvedených v platových dekrétoch (bez odmien) za kalendárny rok príslušného zamestnanca; </w:t>
      </w:r>
    </w:p>
    <w:p w14:paraId="15B0CE48" w14:textId="623D4D68"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lang w:val="sk-SK"/>
        </w:rPr>
      </w:pPr>
      <w:r w:rsidRPr="0014645C">
        <w:rPr>
          <w:rFonts w:ascii="Arial" w:hAnsi="Arial" w:cs="Arial"/>
          <w:sz w:val="19"/>
          <w:szCs w:val="19"/>
          <w:lang w:val="sk-SK"/>
        </w:rPr>
        <w:lastRenderedPageBreak/>
        <w:t>je nevyhnutné, aby žiadateľ rešpektoval odmeňovanie jednotlivých pracovných pozícií s ohľadom na jeho predchádzajúcu mzdovú politiku</w:t>
      </w:r>
      <w:r w:rsidR="00095609" w:rsidRPr="0014645C">
        <w:rPr>
          <w:rStyle w:val="Odkaznapoznmkupodiarou"/>
          <w:rFonts w:cs="Arial"/>
          <w:szCs w:val="19"/>
          <w:lang w:val="sk-SK"/>
        </w:rPr>
        <w:footnoteReference w:id="42"/>
      </w:r>
      <w:r w:rsidRPr="0014645C">
        <w:rPr>
          <w:rFonts w:ascii="Arial" w:hAnsi="Arial" w:cs="Arial"/>
          <w:sz w:val="19"/>
          <w:szCs w:val="19"/>
          <w:lang w:val="sk-SK"/>
        </w:rPr>
        <w:t xml:space="preserve">, t. j. nie je možné akceptovať navýšenie mzdy, resp. odmeny za vykonanú prácu iba z dôvodu prác vykonávaných na projekte financovanom z prostriedkov EŠIF. </w:t>
      </w:r>
    </w:p>
    <w:p w14:paraId="15B0CE49" w14:textId="62DD942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Náhrada mzdy za práceneschopnosť, ošetrovani</w:t>
      </w:r>
      <w:r w:rsidR="00445936" w:rsidRPr="0014645C">
        <w:rPr>
          <w:rFonts w:ascii="Arial" w:hAnsi="Arial" w:cs="Arial"/>
          <w:b/>
          <w:sz w:val="19"/>
          <w:szCs w:val="19"/>
          <w:lang w:val="sk-SK"/>
        </w:rPr>
        <w:t>e</w:t>
      </w:r>
      <w:r w:rsidRPr="0014645C">
        <w:rPr>
          <w:rFonts w:ascii="Arial" w:hAnsi="Arial" w:cs="Arial"/>
          <w:b/>
          <w:sz w:val="19"/>
          <w:szCs w:val="19"/>
          <w:lang w:val="sk-SK"/>
        </w:rPr>
        <w:t xml:space="preserve"> člena rodiny a návštevu u lekára</w:t>
      </w:r>
      <w:r w:rsidRPr="0014645C">
        <w:rPr>
          <w:rFonts w:ascii="Arial" w:hAnsi="Arial" w:cs="Arial"/>
          <w:sz w:val="19"/>
          <w:szCs w:val="19"/>
          <w:lang w:val="sk-SK"/>
        </w:rPr>
        <w:t xml:space="preserve"> je oprávneným výdavkom, ak je zamestnávateľom poskytnutá v súlade s platnou legislatívnou úpravou, v zákonnej výške a predstavuje konečný výdavok zamestnávateľa. Nemocenské dávky hradené zo strany Sociálnej poisťovne nie sú oprávneným výdavkom. Výška oprávnenej náhrady mzdy pri dočasnej pracovnej neschopnosti, </w:t>
      </w:r>
      <w:r w:rsidR="00C6018E" w:rsidRPr="0014645C">
        <w:rPr>
          <w:rFonts w:ascii="Arial" w:hAnsi="Arial" w:cs="Arial"/>
          <w:sz w:val="19"/>
          <w:szCs w:val="19"/>
          <w:lang w:val="sk-SK"/>
        </w:rPr>
        <w:t>ošetrovaní člena rodiny (ďalej len „</w:t>
      </w:r>
      <w:r w:rsidRPr="0014645C">
        <w:rPr>
          <w:rFonts w:ascii="Arial" w:hAnsi="Arial" w:cs="Arial"/>
          <w:sz w:val="19"/>
          <w:szCs w:val="19"/>
          <w:lang w:val="sk-SK"/>
        </w:rPr>
        <w:t>OČR</w:t>
      </w:r>
      <w:r w:rsidR="00C6018E" w:rsidRPr="0014645C">
        <w:rPr>
          <w:rFonts w:ascii="Arial" w:hAnsi="Arial" w:cs="Arial"/>
          <w:sz w:val="19"/>
          <w:szCs w:val="19"/>
          <w:lang w:val="sk-SK"/>
        </w:rPr>
        <w:t>“)</w:t>
      </w:r>
      <w:r w:rsidRPr="0014645C">
        <w:rPr>
          <w:rFonts w:ascii="Arial" w:hAnsi="Arial" w:cs="Arial"/>
          <w:sz w:val="19"/>
          <w:szCs w:val="19"/>
          <w:lang w:val="sk-SK"/>
        </w:rPr>
        <w:t xml:space="preserve"> a návšteve lekára musí zodpovedať miere zapojenia zamestnanca do realizácie daného projektu. </w:t>
      </w:r>
    </w:p>
    <w:p w14:paraId="15B0CE4A" w14:textId="787B5D3B"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týkajúce sa výkonu práce sú limitované rozsahom práce maximálne 12 hodín/deň za všetky pracovné úväzky osoby kumulatívne</w:t>
      </w:r>
      <w:r w:rsidRPr="0014645C">
        <w:rPr>
          <w:rFonts w:ascii="Arial" w:hAnsi="Arial" w:cs="Arial"/>
          <w:sz w:val="19"/>
          <w:szCs w:val="19"/>
          <w:lang w:val="sk-SK"/>
        </w:rPr>
        <w:t>, t.</w:t>
      </w:r>
      <w:r w:rsidR="00FD46B9" w:rsidRPr="0014645C">
        <w:rPr>
          <w:rFonts w:ascii="Arial" w:hAnsi="Arial" w:cs="Arial"/>
          <w:sz w:val="19"/>
          <w:szCs w:val="19"/>
          <w:lang w:val="sk-SK"/>
        </w:rPr>
        <w:t xml:space="preserve"> </w:t>
      </w:r>
      <w:r w:rsidRPr="0014645C">
        <w:rPr>
          <w:rFonts w:ascii="Arial" w:hAnsi="Arial" w:cs="Arial"/>
          <w:sz w:val="19"/>
          <w:szCs w:val="19"/>
          <w:lang w:val="sk-SK"/>
        </w:rPr>
        <w:t>j. za všetky pracovné pomery, dohody mimo pracovného pomeru a štátnozamestnanecký pomer</w:t>
      </w:r>
      <w:r w:rsidRPr="0014645C">
        <w:rPr>
          <w:rStyle w:val="Odkaznapoznmkupodiarou"/>
          <w:rFonts w:cs="Arial"/>
          <w:sz w:val="19"/>
          <w:szCs w:val="19"/>
          <w:lang w:val="sk-SK"/>
        </w:rPr>
        <w:footnoteReference w:id="43"/>
      </w:r>
      <w:r w:rsidRPr="0014645C">
        <w:rPr>
          <w:rFonts w:ascii="Arial" w:hAnsi="Arial" w:cs="Arial"/>
          <w:sz w:val="19"/>
          <w:szCs w:val="19"/>
          <w:lang w:val="sk-SK"/>
        </w:rPr>
        <w:t xml:space="preserve">. </w:t>
      </w:r>
    </w:p>
    <w:p w14:paraId="15B0CE4B"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 xml:space="preserve">Výdavky týkajúce sa činností na projekte vykonávaných počas práceneschopnosti, </w:t>
      </w:r>
      <w:r w:rsidR="00C6018E" w:rsidRPr="0014645C">
        <w:rPr>
          <w:rFonts w:ascii="Arial" w:hAnsi="Arial" w:cs="Arial"/>
          <w:b/>
          <w:sz w:val="19"/>
          <w:szCs w:val="19"/>
          <w:lang w:val="sk-SK"/>
        </w:rPr>
        <w:t>OČR</w:t>
      </w:r>
      <w:r w:rsidRPr="0014645C">
        <w:rPr>
          <w:rFonts w:ascii="Arial" w:hAnsi="Arial" w:cs="Arial"/>
          <w:b/>
          <w:sz w:val="19"/>
          <w:szCs w:val="19"/>
          <w:lang w:val="sk-SK"/>
        </w:rPr>
        <w:t xml:space="preserve"> a návštevy lekára</w:t>
      </w:r>
      <w:r w:rsidRPr="0014645C">
        <w:rPr>
          <w:rFonts w:ascii="Arial" w:hAnsi="Arial" w:cs="Arial"/>
          <w:sz w:val="19"/>
          <w:szCs w:val="19"/>
          <w:lang w:val="sk-SK"/>
        </w:rPr>
        <w:t xml:space="preserve"> nie sú považované za oprávnené výdavky (ak napr. zamestnanec nepracuje z dôvodu práceneschopnosti alebo </w:t>
      </w:r>
      <w:r w:rsidR="00C6018E" w:rsidRPr="0014645C">
        <w:rPr>
          <w:rFonts w:ascii="Arial" w:hAnsi="Arial" w:cs="Arial"/>
          <w:sz w:val="19"/>
          <w:szCs w:val="19"/>
          <w:lang w:val="sk-SK"/>
        </w:rPr>
        <w:t>OČR</w:t>
      </w:r>
      <w:r w:rsidRPr="0014645C">
        <w:rPr>
          <w:rFonts w:ascii="Arial" w:hAnsi="Arial" w:cs="Arial"/>
          <w:sz w:val="19"/>
          <w:szCs w:val="19"/>
          <w:lang w:val="sk-SK"/>
        </w:rPr>
        <w:t xml:space="preserve"> či navštívi lekára a súčasne v tom istom čase vykonáva aktivity na základe, napr. </w:t>
      </w:r>
      <w:r w:rsidR="000C56FA" w:rsidRPr="0014645C">
        <w:rPr>
          <w:rFonts w:ascii="Arial" w:hAnsi="Arial" w:cs="Arial"/>
          <w:sz w:val="19"/>
          <w:szCs w:val="19"/>
          <w:lang w:val="sk-SK"/>
        </w:rPr>
        <w:t>O</w:t>
      </w:r>
      <w:r w:rsidRPr="0014645C">
        <w:rPr>
          <w:rFonts w:ascii="Arial" w:hAnsi="Arial" w:cs="Arial"/>
          <w:sz w:val="19"/>
          <w:szCs w:val="19"/>
          <w:lang w:val="sk-SK"/>
        </w:rPr>
        <w:t xml:space="preserve">bčianskeho zákonníka alebo </w:t>
      </w:r>
      <w:r w:rsidR="000C56FA" w:rsidRPr="0014645C">
        <w:rPr>
          <w:rFonts w:ascii="Arial" w:hAnsi="Arial" w:cs="Arial"/>
          <w:sz w:val="19"/>
          <w:szCs w:val="19"/>
          <w:lang w:val="sk-SK"/>
        </w:rPr>
        <w:t>Z</w:t>
      </w:r>
      <w:r w:rsidRPr="0014645C">
        <w:rPr>
          <w:rFonts w:ascii="Arial" w:hAnsi="Arial" w:cs="Arial"/>
          <w:sz w:val="19"/>
          <w:szCs w:val="19"/>
          <w:lang w:val="sk-SK"/>
        </w:rPr>
        <w:t>ákonníka práce pre projekt, budú výdavky na tieto aktivity považované za neoprávnené).</w:t>
      </w:r>
    </w:p>
    <w:p w14:paraId="15B0CE4C"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Doplnkové dôchodkové sporenie</w:t>
      </w:r>
      <w:r w:rsidRPr="0014645C">
        <w:rPr>
          <w:rFonts w:ascii="Arial" w:hAnsi="Arial" w:cs="Arial"/>
          <w:sz w:val="19"/>
          <w:szCs w:val="19"/>
          <w:lang w:val="sk-SK"/>
        </w:rPr>
        <w:t xml:space="preserve"> je založené na báze dobrovoľnosti, takže netvorí povinnú zložku mzdy zamestnanca, z toho dôvodu </w:t>
      </w:r>
      <w:r w:rsidRPr="0014645C">
        <w:rPr>
          <w:rFonts w:ascii="Arial" w:hAnsi="Arial" w:cs="Arial"/>
          <w:b/>
          <w:sz w:val="19"/>
          <w:szCs w:val="19"/>
          <w:lang w:val="sk-SK"/>
        </w:rPr>
        <w:t>nie je považované za oprávnený mzdový výdavok</w:t>
      </w:r>
      <w:r w:rsidRPr="0014645C">
        <w:rPr>
          <w:rFonts w:ascii="Arial" w:hAnsi="Arial" w:cs="Arial"/>
          <w:sz w:val="19"/>
          <w:szCs w:val="19"/>
          <w:lang w:val="sk-SK"/>
        </w:rPr>
        <w:t xml:space="preserve">. </w:t>
      </w:r>
    </w:p>
    <w:p w14:paraId="15B0CE4D" w14:textId="13A9651C"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sz w:val="19"/>
          <w:szCs w:val="19"/>
          <w:lang w:val="sk-SK"/>
        </w:rPr>
        <w:t xml:space="preserve">Ostatné </w:t>
      </w:r>
      <w:r w:rsidRPr="0014645C">
        <w:rPr>
          <w:rFonts w:ascii="Arial" w:hAnsi="Arial" w:cs="Arial"/>
          <w:b/>
          <w:sz w:val="19"/>
          <w:szCs w:val="19"/>
          <w:lang w:val="sk-SK"/>
        </w:rPr>
        <w:t>výdavky na zamestnanca, ktoré nie sú pre zamestnávateľov povinné</w:t>
      </w:r>
      <w:r w:rsidRPr="0014645C">
        <w:rPr>
          <w:rFonts w:ascii="Arial" w:hAnsi="Arial" w:cs="Arial"/>
          <w:sz w:val="19"/>
          <w:szCs w:val="19"/>
          <w:lang w:val="sk-SK"/>
        </w:rPr>
        <w:t xml:space="preserve"> podľa osobitných právnych predpisov (napr. dary, benefity</w:t>
      </w:r>
      <w:r w:rsidR="0001104D" w:rsidRPr="0014645C">
        <w:rPr>
          <w:rFonts w:ascii="Arial" w:hAnsi="Arial" w:cs="Arial"/>
          <w:sz w:val="19"/>
          <w:szCs w:val="19"/>
          <w:lang w:val="sk-SK"/>
        </w:rPr>
        <w:t>, príspevky zo sociálneho fondu na dopravu alebo kultúrne podujatia a pod.</w:t>
      </w:r>
      <w:r w:rsidRPr="0014645C">
        <w:rPr>
          <w:rFonts w:ascii="Arial" w:hAnsi="Arial" w:cs="Arial"/>
          <w:sz w:val="19"/>
          <w:szCs w:val="19"/>
          <w:lang w:val="sk-SK"/>
        </w:rPr>
        <w:t xml:space="preserve">), </w:t>
      </w:r>
      <w:r w:rsidRPr="0014645C">
        <w:rPr>
          <w:rFonts w:ascii="Arial" w:hAnsi="Arial" w:cs="Arial"/>
          <w:b/>
          <w:sz w:val="19"/>
          <w:szCs w:val="19"/>
          <w:lang w:val="sk-SK"/>
        </w:rPr>
        <w:t>nie sú oprávnenými výdavkami</w:t>
      </w:r>
      <w:r w:rsidRPr="0014645C">
        <w:rPr>
          <w:rFonts w:ascii="Arial" w:hAnsi="Arial" w:cs="Arial"/>
          <w:sz w:val="19"/>
          <w:szCs w:val="19"/>
          <w:lang w:val="sk-SK"/>
        </w:rPr>
        <w:t xml:space="preserve">. </w:t>
      </w:r>
    </w:p>
    <w:p w14:paraId="15B0CE4E"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Výdavky na odstupné a odchodné sú považované za neoprávnené výdavky</w:t>
      </w:r>
      <w:r w:rsidRPr="0014645C">
        <w:rPr>
          <w:rFonts w:ascii="Arial" w:hAnsi="Arial" w:cs="Arial"/>
          <w:sz w:val="19"/>
          <w:szCs w:val="19"/>
          <w:lang w:val="sk-SK"/>
        </w:rPr>
        <w:t xml:space="preserve"> z dôvodu, že medzi nimi a realizáciou projektu neexistuje príčinný vzťah. </w:t>
      </w:r>
    </w:p>
    <w:p w14:paraId="15B0CE4F" w14:textId="77777777" w:rsidR="004265FD" w:rsidRPr="0014645C" w:rsidRDefault="004265FD" w:rsidP="000906F9">
      <w:pPr>
        <w:pStyle w:val="Zkladntext"/>
        <w:spacing w:before="120" w:line="288" w:lineRule="auto"/>
        <w:jc w:val="both"/>
        <w:rPr>
          <w:rFonts w:ascii="Arial" w:hAnsi="Arial" w:cs="Arial"/>
          <w:sz w:val="19"/>
          <w:szCs w:val="19"/>
          <w:u w:val="single"/>
          <w:lang w:val="sk-SK"/>
        </w:rPr>
      </w:pPr>
      <w:r w:rsidRPr="0014645C">
        <w:rPr>
          <w:rFonts w:ascii="Arial" w:hAnsi="Arial" w:cs="Arial"/>
          <w:b/>
          <w:sz w:val="19"/>
          <w:szCs w:val="19"/>
          <w:lang w:val="sk-SK"/>
        </w:rPr>
        <w:t>Tvorba sociálneho fondu</w:t>
      </w:r>
      <w:r w:rsidRPr="0014645C">
        <w:rPr>
          <w:rFonts w:ascii="Arial" w:hAnsi="Arial" w:cs="Arial"/>
          <w:sz w:val="19"/>
          <w:szCs w:val="19"/>
          <w:lang w:val="sk-SK"/>
        </w:rPr>
        <w:t xml:space="preserve"> je pre zamestnávateľa povinnosťou, nakoľko však jeho čerpanie nesúvisí s realizáci</w:t>
      </w:r>
      <w:r w:rsidR="002A5C7D" w:rsidRPr="0014645C">
        <w:rPr>
          <w:rFonts w:ascii="Arial" w:hAnsi="Arial" w:cs="Arial"/>
          <w:sz w:val="19"/>
          <w:szCs w:val="19"/>
          <w:lang w:val="sk-SK"/>
        </w:rPr>
        <w:t>o</w:t>
      </w:r>
      <w:r w:rsidRPr="0014645C">
        <w:rPr>
          <w:rFonts w:ascii="Arial" w:hAnsi="Arial" w:cs="Arial"/>
          <w:sz w:val="19"/>
          <w:szCs w:val="19"/>
          <w:lang w:val="sk-SK"/>
        </w:rPr>
        <w:t xml:space="preserve">u projektu, </w:t>
      </w:r>
      <w:r w:rsidRPr="0014645C">
        <w:rPr>
          <w:rFonts w:ascii="Arial" w:hAnsi="Arial" w:cs="Arial"/>
          <w:b/>
          <w:sz w:val="19"/>
          <w:szCs w:val="19"/>
          <w:lang w:val="sk-SK"/>
        </w:rPr>
        <w:t>tieto výdavky nie sú oprávnenými</w:t>
      </w:r>
      <w:r w:rsidRPr="0014645C">
        <w:rPr>
          <w:rFonts w:ascii="Arial" w:hAnsi="Arial" w:cs="Arial"/>
          <w:sz w:val="19"/>
          <w:szCs w:val="19"/>
          <w:lang w:val="sk-SK"/>
        </w:rPr>
        <w:t>.</w:t>
      </w:r>
    </w:p>
    <w:p w14:paraId="15B0CE50" w14:textId="6B53EE8F"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b/>
          <w:sz w:val="19"/>
          <w:szCs w:val="19"/>
          <w:lang w:val="sk-SK"/>
        </w:rPr>
        <w:t>Pracovné úväzky osôb pracujúcich na projekte sa nesmú prekrývať</w:t>
      </w:r>
      <w:r w:rsidRPr="0014645C">
        <w:rPr>
          <w:rFonts w:ascii="Arial" w:hAnsi="Arial" w:cs="Arial"/>
          <w:sz w:val="19"/>
          <w:szCs w:val="19"/>
          <w:lang w:val="sk-SK"/>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w:t>
      </w:r>
      <w:r w:rsidRPr="0014645C">
        <w:rPr>
          <w:rFonts w:ascii="Arial" w:hAnsi="Arial" w:cs="Arial"/>
          <w:sz w:val="19"/>
          <w:szCs w:val="19"/>
          <w:lang w:val="sk-SK"/>
        </w:rPr>
        <w:lastRenderedPageBreak/>
        <w:t xml:space="preserve">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lang w:val="sk-SK"/>
        </w:rPr>
        <w:t xml:space="preserve">pre OP EVS </w:t>
      </w:r>
      <w:r w:rsidRPr="0014645C">
        <w:rPr>
          <w:rFonts w:ascii="Arial" w:hAnsi="Arial" w:cs="Arial"/>
          <w:sz w:val="19"/>
          <w:szCs w:val="19"/>
          <w:lang w:val="sk-SK"/>
        </w:rPr>
        <w:t>oprávnený odstúpiť od zmluvy o NFP.</w:t>
      </w:r>
    </w:p>
    <w:p w14:paraId="15B0CE51" w14:textId="7CE905ED" w:rsidR="00910E0D" w:rsidRPr="0014645C" w:rsidRDefault="004265FD" w:rsidP="000906F9">
      <w:pPr>
        <w:spacing w:before="120" w:after="120" w:line="288" w:lineRule="auto"/>
        <w:jc w:val="both"/>
        <w:rPr>
          <w:rFonts w:ascii="Arial" w:hAnsi="Arial" w:cs="Arial"/>
          <w:color w:val="000000"/>
          <w:sz w:val="19"/>
          <w:szCs w:val="19"/>
          <w:lang w:val="sk-SK"/>
        </w:rPr>
      </w:pPr>
      <w:r w:rsidRPr="0014645C">
        <w:rPr>
          <w:rFonts w:ascii="Arial" w:hAnsi="Arial" w:cs="Arial"/>
          <w:sz w:val="19"/>
          <w:szCs w:val="19"/>
          <w:lang w:val="sk-SK"/>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lang w:val="sk-SK"/>
        </w:rPr>
        <w:t xml:space="preserve">č. 5 </w:t>
      </w:r>
      <w:r w:rsidRPr="0014645C">
        <w:rPr>
          <w:rFonts w:ascii="Arial" w:hAnsi="Arial" w:cs="Arial"/>
          <w:sz w:val="19"/>
          <w:szCs w:val="19"/>
          <w:lang w:val="sk-SK"/>
        </w:rPr>
        <w:t xml:space="preserve">pre OP EVS k oprávnenosti </w:t>
      </w:r>
      <w:r w:rsidR="007D57A4" w:rsidRPr="0014645C">
        <w:rPr>
          <w:rFonts w:ascii="Arial" w:hAnsi="Arial" w:cs="Arial"/>
          <w:sz w:val="19"/>
          <w:szCs w:val="19"/>
          <w:lang w:val="sk-SK"/>
        </w:rPr>
        <w:t xml:space="preserve">vybraných skupín </w:t>
      </w:r>
      <w:r w:rsidRPr="0014645C">
        <w:rPr>
          <w:rFonts w:ascii="Arial" w:hAnsi="Arial" w:cs="Arial"/>
          <w:sz w:val="19"/>
          <w:szCs w:val="19"/>
          <w:lang w:val="sk-SK"/>
        </w:rPr>
        <w:t>výdavkov</w:t>
      </w:r>
      <w:r w:rsidR="007D57A4" w:rsidRPr="0014645C">
        <w:rPr>
          <w:rFonts w:ascii="Arial" w:hAnsi="Arial" w:cs="Arial"/>
          <w:sz w:val="19"/>
          <w:szCs w:val="19"/>
          <w:lang w:val="sk-SK"/>
        </w:rPr>
        <w:t xml:space="preserve"> pre PO 2014-2020</w:t>
      </w:r>
      <w:r w:rsidR="007671F8" w:rsidRPr="0014645C">
        <w:rPr>
          <w:rFonts w:ascii="Arial" w:hAnsi="Arial" w:cs="Arial"/>
          <w:sz w:val="19"/>
          <w:szCs w:val="19"/>
          <w:lang w:val="sk-SK"/>
        </w:rPr>
        <w:t>.</w:t>
      </w:r>
      <w:r w:rsidRPr="0014645C">
        <w:rPr>
          <w:rFonts w:ascii="Arial" w:hAnsi="Arial" w:cs="Arial"/>
          <w:sz w:val="19"/>
          <w:szCs w:val="19"/>
          <w:lang w:val="sk-SK"/>
        </w:rPr>
        <w:t xml:space="preserve"> </w:t>
      </w:r>
    </w:p>
    <w:p w14:paraId="15B0CE52"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Počet pracovných hodín zamestnanca odpracovaných v rámci projektu musí byť v súlade s národnou legislatívou stanovujúcou maximálny fond pracovného času a nadčasov.  </w:t>
      </w:r>
    </w:p>
    <w:p w14:paraId="15B0CE53" w14:textId="56BFA9BA"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5B0CE54" w14:textId="1C72C868"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lang w:val="sk-SK"/>
        </w:rPr>
        <w:t>zamestnávateľa</w:t>
      </w:r>
      <w:r w:rsidRPr="0014645C">
        <w:rPr>
          <w:rFonts w:ascii="Arial" w:hAnsi="Arial" w:cs="Arial"/>
          <w:sz w:val="19"/>
          <w:szCs w:val="19"/>
          <w:lang w:val="sk-SK"/>
        </w:rPr>
        <w:t xml:space="preserve">. </w:t>
      </w:r>
    </w:p>
    <w:p w14:paraId="15B0CE55" w14:textId="3992824A"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lang w:val="sk-SK"/>
        </w:rPr>
        <w:t xml:space="preserve">alebo sú osobami cieľovej skupiny </w:t>
      </w:r>
      <w:r w:rsidRPr="0014645C">
        <w:rPr>
          <w:rFonts w:ascii="Arial" w:hAnsi="Arial" w:cs="Arial"/>
          <w:sz w:val="19"/>
          <w:szCs w:val="19"/>
          <w:lang w:val="sk-SK"/>
        </w:rPr>
        <w:t xml:space="preserve">a zároveň spĺňať pravidlá hospodárnosti, efektívnosti, účelnosti a účinnosti. Oprávnenými sú domáce, aj zahraničné cesty. </w:t>
      </w:r>
    </w:p>
    <w:p w14:paraId="15B0CE56" w14:textId="77777777" w:rsidR="004265FD" w:rsidRPr="0014645C" w:rsidRDefault="004265FD"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Oprávnenými výdavkami v rámci cestovných náhrad sú: </w:t>
      </w:r>
    </w:p>
    <w:p w14:paraId="15B0CE57" w14:textId="12955E25"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15B0CE58" w14:textId="07496D76"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15B0CE59" w14:textId="26F90E4D"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15B0CE5A"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15B0CE5B" w14:textId="558CB2D6"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15B0CE5C" w14:textId="055CBCEA"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hromadnej dopravy musí byť doložené, že nákup časového lístka je v rámci realizácie projektu lacnejší ako preplatenie jednotlivých cestovných lístkov.</w:t>
      </w:r>
    </w:p>
    <w:p w14:paraId="15B0CE5D" w14:textId="62B75A5A"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 xml:space="preserve">ri použití leteckej dopravy je oprávneným výdavkom letenka v ekonomickej triede a priamo súvisiace poplatky (napr. letiskové poplatky). Za priamo súvisiace poplatky sa nepovažuje odplata </w:t>
      </w:r>
      <w:r w:rsidR="004265FD" w:rsidRPr="0014645C">
        <w:rPr>
          <w:rFonts w:ascii="Arial" w:hAnsi="Arial" w:cs="Arial"/>
          <w:sz w:val="19"/>
          <w:szCs w:val="19"/>
          <w:lang w:eastAsia="en-US"/>
        </w:rPr>
        <w:lastRenderedPageBreak/>
        <w:t>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047C9CD6" w14:textId="78AC694A"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15B0CE5F" w14:textId="6000D415"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15B0CE60" w14:textId="6EEDB901"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15B0CE61" w14:textId="30DF3DBF"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15B0CE62" w14:textId="11933878"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1"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15B0CE63" w14:textId="481B2F5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2"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15B0CE64" w14:textId="1DD15C0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potrebných vedľajších výdavkov</w:t>
      </w:r>
      <w:r w:rsidR="00240E59" w:rsidRPr="0014645C">
        <w:rPr>
          <w:rStyle w:val="Odkaznapoznmkupodiarou"/>
          <w:rFonts w:cs="Arial"/>
          <w:sz w:val="19"/>
          <w:szCs w:val="19"/>
          <w:lang w:val="sk-SK"/>
        </w:rPr>
        <w:footnoteReference w:id="46"/>
      </w:r>
      <w:r w:rsidRPr="0014645C">
        <w:rPr>
          <w:rFonts w:ascii="Arial" w:hAnsi="Arial" w:cs="Arial"/>
          <w:sz w:val="19"/>
          <w:szCs w:val="19"/>
          <w:lang w:val="sk-SK"/>
        </w:rPr>
        <w:t xml:space="preserve"> ide o výdavky spojené s pracovnou cestou</w:t>
      </w:r>
      <w:r w:rsidR="008F6074" w:rsidRPr="0014645C">
        <w:rPr>
          <w:rFonts w:ascii="Arial" w:hAnsi="Arial" w:cs="Arial"/>
          <w:sz w:val="19"/>
          <w:szCs w:val="19"/>
          <w:lang w:val="sk-SK"/>
        </w:rPr>
        <w:t>,</w:t>
      </w:r>
      <w:r w:rsidRPr="0014645C">
        <w:rPr>
          <w:rFonts w:ascii="Arial" w:hAnsi="Arial" w:cs="Arial"/>
          <w:sz w:val="19"/>
          <w:szCs w:val="19"/>
          <w:lang w:val="sk-SK"/>
        </w:rPr>
        <w:t xml:space="preserve"> ako napr. parkovné, vstupenky na veľtrh, poplatky za úschovňu batožiny, konferenčné poplatky, miestne dane pri ubytovaní a </w:t>
      </w:r>
      <w:r w:rsidRPr="0014645C">
        <w:rPr>
          <w:rFonts w:ascii="Arial" w:hAnsi="Arial" w:cs="Arial"/>
          <w:sz w:val="19"/>
          <w:szCs w:val="19"/>
          <w:lang w:val="sk-SK"/>
        </w:rPr>
        <w:lastRenderedPageBreak/>
        <w:t xml:space="preserve">pod. </w:t>
      </w:r>
      <w:r w:rsidRPr="0014645C">
        <w:rPr>
          <w:rFonts w:ascii="Arial" w:hAnsi="Arial" w:cs="Arial"/>
          <w:b/>
          <w:sz w:val="19"/>
          <w:szCs w:val="19"/>
          <w:lang w:val="sk-SK"/>
        </w:rPr>
        <w:t>Vreckové</w:t>
      </w:r>
      <w:r w:rsidRPr="0014645C">
        <w:rPr>
          <w:rFonts w:ascii="Arial" w:hAnsi="Arial" w:cs="Arial"/>
          <w:sz w:val="19"/>
          <w:szCs w:val="19"/>
          <w:lang w:val="sk-SK"/>
        </w:rPr>
        <w:t xml:space="preserve"> poskytnuté na základe zákona o cestovných náhradách je neoprávneným výdavkom pretože naň nevzniká právny nárok.</w:t>
      </w:r>
    </w:p>
    <w:p w14:paraId="15B0CE65" w14:textId="6A787343" w:rsidR="004265FD" w:rsidRPr="0014645C" w:rsidRDefault="004265FD" w:rsidP="00C7578C">
      <w:pPr>
        <w:pStyle w:val="Zkladntext"/>
        <w:spacing w:after="0" w:line="288" w:lineRule="auto"/>
        <w:jc w:val="both"/>
        <w:rPr>
          <w:rFonts w:ascii="Arial" w:hAnsi="Arial" w:cs="Arial"/>
          <w:sz w:val="19"/>
          <w:szCs w:val="19"/>
          <w:lang w:val="sk-SK"/>
        </w:rPr>
      </w:pPr>
      <w:r w:rsidRPr="0014645C">
        <w:rPr>
          <w:rFonts w:ascii="Arial" w:hAnsi="Arial" w:cs="Arial"/>
          <w:sz w:val="19"/>
          <w:szCs w:val="19"/>
          <w:lang w:val="sk-SK"/>
        </w:rPr>
        <w:t>Zahraničné pracovné cesty sú oprávnené v odôvodnených prípadoch a za predpokladu, že boli schválené v </w:t>
      </w:r>
      <w:r w:rsidR="00C6018E" w:rsidRPr="0014645C">
        <w:rPr>
          <w:rFonts w:ascii="Arial" w:hAnsi="Arial" w:cs="Arial"/>
          <w:sz w:val="19"/>
          <w:szCs w:val="19"/>
          <w:lang w:val="sk-SK"/>
        </w:rPr>
        <w:t>Žo</w:t>
      </w:r>
      <w:r w:rsidRPr="0014645C">
        <w:rPr>
          <w:rFonts w:ascii="Arial" w:hAnsi="Arial" w:cs="Arial"/>
          <w:sz w:val="19"/>
          <w:szCs w:val="19"/>
          <w:lang w:val="sk-SK"/>
        </w:rPr>
        <w:t xml:space="preserve">NFP a sú zahrnuté v zmluve o NFP </w:t>
      </w:r>
      <w:r w:rsidR="00772F84" w:rsidRPr="0014645C">
        <w:rPr>
          <w:rFonts w:ascii="Arial" w:hAnsi="Arial" w:cs="Arial"/>
          <w:sz w:val="19"/>
          <w:szCs w:val="19"/>
          <w:lang w:val="sk-SK"/>
        </w:rPr>
        <w:t xml:space="preserve">(Opis projektu) </w:t>
      </w:r>
      <w:r w:rsidRPr="0014645C">
        <w:rPr>
          <w:rFonts w:ascii="Arial" w:hAnsi="Arial" w:cs="Arial"/>
          <w:sz w:val="19"/>
          <w:szCs w:val="19"/>
          <w:lang w:val="sk-SK"/>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lang w:val="sk-SK"/>
        </w:rPr>
        <w:footnoteReference w:id="47"/>
      </w:r>
      <w:r w:rsidRPr="0014645C">
        <w:rPr>
          <w:rFonts w:ascii="Arial" w:hAnsi="Arial" w:cs="Arial"/>
          <w:sz w:val="19"/>
          <w:szCs w:val="19"/>
          <w:lang w:val="sk-SK"/>
        </w:rPr>
        <w:t xml:space="preserve">. </w:t>
      </w:r>
      <w:r w:rsidR="008D49B4" w:rsidRPr="0014645C">
        <w:rPr>
          <w:rFonts w:ascii="Arial" w:hAnsi="Arial" w:cs="Arial"/>
          <w:sz w:val="19"/>
          <w:szCs w:val="19"/>
          <w:lang w:val="sk-SK"/>
        </w:rPr>
        <w:t>Zároveň vša</w:t>
      </w:r>
      <w:r w:rsidRPr="0014645C">
        <w:rPr>
          <w:rFonts w:ascii="Arial" w:hAnsi="Arial" w:cs="Arial"/>
          <w:sz w:val="19"/>
          <w:szCs w:val="19"/>
          <w:lang w:val="sk-SK"/>
        </w:rPr>
        <w:t>k žiadateľ musí dodržať vlastné interné predpisy organizácie, ak stanovujú nižší cenový limit.</w:t>
      </w:r>
    </w:p>
    <w:p w14:paraId="4E57ABCB" w14:textId="03FA86D8" w:rsidR="00EF00BE" w:rsidRPr="0014645C" w:rsidRDefault="00EF00BE" w:rsidP="00C7578C">
      <w:pPr>
        <w:pStyle w:val="Zkladntext"/>
        <w:spacing w:after="0" w:line="288" w:lineRule="auto"/>
        <w:jc w:val="both"/>
        <w:rPr>
          <w:rFonts w:ascii="Arial" w:hAnsi="Arial" w:cs="Arial"/>
          <w:sz w:val="19"/>
          <w:szCs w:val="19"/>
          <w:lang w:val="sk-SK"/>
        </w:rPr>
      </w:pPr>
    </w:p>
    <w:p w14:paraId="4114D3FB" w14:textId="5B3255C4"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Oprávneným výdavkom sú aj výdavky na pracovné cesty</w:t>
      </w:r>
      <w:r w:rsidRPr="0014645C">
        <w:rPr>
          <w:rFonts w:ascii="Arial" w:hAnsi="Arial" w:cs="Arial"/>
          <w:sz w:val="19"/>
          <w:szCs w:val="19"/>
          <w:vertAlign w:val="superscript"/>
          <w:lang w:val="sk-SK"/>
        </w:rPr>
        <w:footnoteReference w:id="48"/>
      </w:r>
      <w:r w:rsidRPr="0014645C">
        <w:rPr>
          <w:rFonts w:ascii="Arial" w:hAnsi="Arial" w:cs="Arial"/>
          <w:sz w:val="19"/>
          <w:szCs w:val="19"/>
          <w:lang w:val="sk-SK"/>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lang w:val="sk-SK"/>
        </w:rPr>
        <w:t>Oprávnená v</w:t>
      </w:r>
      <w:r w:rsidRPr="0014645C">
        <w:rPr>
          <w:rFonts w:ascii="Arial" w:hAnsi="Arial" w:cs="Arial"/>
          <w:sz w:val="19"/>
          <w:szCs w:val="19"/>
          <w:lang w:val="sk-SK"/>
        </w:rPr>
        <w:t>ýška náhrad</w:t>
      </w:r>
      <w:r w:rsidR="00F40698" w:rsidRPr="0014645C">
        <w:rPr>
          <w:rFonts w:ascii="Arial" w:hAnsi="Arial" w:cs="Arial"/>
          <w:sz w:val="19"/>
          <w:szCs w:val="19"/>
          <w:lang w:val="sk-SK"/>
        </w:rPr>
        <w:t xml:space="preserve"> </w:t>
      </w:r>
      <w:r w:rsidR="00AE2188" w:rsidRPr="0014645C">
        <w:rPr>
          <w:rFonts w:ascii="Arial" w:hAnsi="Arial" w:cs="Arial"/>
          <w:sz w:val="19"/>
          <w:szCs w:val="19"/>
          <w:lang w:val="sk-SK"/>
        </w:rPr>
        <w:t xml:space="preserve">nesmie presiahnuť sumu </w:t>
      </w:r>
      <w:r w:rsidR="00F40698" w:rsidRPr="0014645C">
        <w:rPr>
          <w:rFonts w:ascii="Arial" w:hAnsi="Arial" w:cs="Arial"/>
          <w:sz w:val="19"/>
          <w:szCs w:val="19"/>
          <w:lang w:val="sk-SK"/>
        </w:rPr>
        <w:t xml:space="preserve">uplatňovaných </w:t>
      </w:r>
      <w:r w:rsidR="00AE2188" w:rsidRPr="0014645C">
        <w:rPr>
          <w:rFonts w:ascii="Arial" w:hAnsi="Arial" w:cs="Arial"/>
          <w:sz w:val="19"/>
          <w:szCs w:val="19"/>
          <w:lang w:val="sk-SK"/>
        </w:rPr>
        <w:t xml:space="preserve">náhrad </w:t>
      </w:r>
      <w:r w:rsidR="00F40698" w:rsidRPr="0014645C">
        <w:rPr>
          <w:rFonts w:ascii="Arial" w:hAnsi="Arial" w:cs="Arial"/>
          <w:sz w:val="19"/>
          <w:szCs w:val="19"/>
          <w:lang w:val="sk-SK"/>
        </w:rPr>
        <w:t>EK,</w:t>
      </w:r>
      <w:r w:rsidRPr="0014645C">
        <w:rPr>
          <w:rFonts w:ascii="Arial" w:hAnsi="Arial" w:cs="Arial"/>
          <w:sz w:val="19"/>
          <w:szCs w:val="19"/>
          <w:lang w:val="sk-SK"/>
        </w:rPr>
        <w:t xml:space="preserve"> tzv. „per diems“</w:t>
      </w:r>
      <w:r w:rsidR="00C42A29" w:rsidRPr="0014645C">
        <w:rPr>
          <w:rFonts w:ascii="Arial" w:hAnsi="Arial" w:cs="Arial"/>
          <w:sz w:val="19"/>
          <w:szCs w:val="19"/>
          <w:vertAlign w:val="superscript"/>
          <w:lang w:val="sk-SK"/>
        </w:rPr>
        <w:footnoteReference w:id="49"/>
      </w:r>
      <w:r w:rsidR="00C42A29"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AE2188" w:rsidRPr="0014645C">
        <w:rPr>
          <w:rFonts w:ascii="Arial" w:hAnsi="Arial" w:cs="Arial"/>
          <w:sz w:val="19"/>
          <w:szCs w:val="19"/>
          <w:lang w:val="sk-SK"/>
        </w:rPr>
        <w:t xml:space="preserve">ktorá </w:t>
      </w:r>
      <w:r w:rsidRPr="0014645C">
        <w:rPr>
          <w:rFonts w:ascii="Arial" w:hAnsi="Arial" w:cs="Arial"/>
          <w:sz w:val="19"/>
          <w:szCs w:val="19"/>
          <w:lang w:val="sk-SK"/>
        </w:rPr>
        <w:t>zahŕňa výdavky na ubytovanie, stravné a cestovné v SR</w:t>
      </w:r>
      <w:r w:rsidR="00F40698" w:rsidRPr="0014645C">
        <w:rPr>
          <w:rFonts w:ascii="Arial" w:hAnsi="Arial" w:cs="Arial"/>
          <w:sz w:val="19"/>
          <w:szCs w:val="19"/>
          <w:vertAlign w:val="superscript"/>
          <w:lang w:val="sk-SK"/>
        </w:rPr>
        <w:footnoteReference w:id="50"/>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p>
    <w:p w14:paraId="0E74632C" w14:textId="77777777" w:rsidR="004E07F2" w:rsidRPr="0014645C" w:rsidRDefault="004E07F2" w:rsidP="00F06E64">
      <w:pPr>
        <w:autoSpaceDE w:val="0"/>
        <w:autoSpaceDN w:val="0"/>
        <w:adjustRightInd w:val="0"/>
        <w:spacing w:after="0" w:line="288" w:lineRule="auto"/>
        <w:jc w:val="both"/>
        <w:rPr>
          <w:rFonts w:ascii="Arial" w:hAnsi="Arial" w:cs="Arial"/>
          <w:sz w:val="19"/>
          <w:szCs w:val="19"/>
          <w:lang w:val="sk-SK"/>
        </w:rPr>
      </w:pPr>
    </w:p>
    <w:p w14:paraId="57151E79" w14:textId="79F651BD" w:rsidR="00EF00BE" w:rsidRPr="0014645C" w:rsidRDefault="00EF00BE" w:rsidP="00F06E64">
      <w:pPr>
        <w:autoSpaceDE w:val="0"/>
        <w:autoSpaceDN w:val="0"/>
        <w:adjustRightInd w:val="0"/>
        <w:spacing w:after="0" w:line="288" w:lineRule="auto"/>
        <w:jc w:val="both"/>
        <w:rPr>
          <w:rFonts w:ascii="Arial" w:hAnsi="Arial" w:cs="Arial"/>
          <w:sz w:val="19"/>
          <w:szCs w:val="19"/>
          <w:lang w:val="sk-SK"/>
        </w:rPr>
      </w:pPr>
      <w:r w:rsidRPr="0014645C">
        <w:rPr>
          <w:rFonts w:ascii="Arial" w:hAnsi="Arial" w:cs="Arial"/>
          <w:sz w:val="19"/>
          <w:szCs w:val="19"/>
          <w:lang w:val="sk-SK"/>
        </w:rPr>
        <w:t>Uplatnenie náhrad per diems nie je možné pri dlhodobých pobytoch alebo u osôb, ktoré sa na realizácii projektu podieľajú na základe pracovnoprávnych alebo štátnozamestnaneckých vzťahov podľa slovenských právnych predpisov. V prípade stravného sú expertovi hradené per diems v plnej výške 80 EUR</w:t>
      </w:r>
      <w:r w:rsidR="00414846" w:rsidRPr="0014645C">
        <w:rPr>
          <w:rFonts w:ascii="Arial" w:hAnsi="Arial" w:cs="Arial"/>
          <w:sz w:val="19"/>
          <w:szCs w:val="19"/>
          <w:vertAlign w:val="superscript"/>
          <w:lang w:val="sk-SK"/>
        </w:rPr>
        <w:footnoteReference w:id="51"/>
      </w:r>
      <w:r w:rsidRPr="0014645C">
        <w:rPr>
          <w:rFonts w:ascii="Arial" w:hAnsi="Arial" w:cs="Arial"/>
          <w:sz w:val="19"/>
          <w:szCs w:val="19"/>
          <w:vertAlign w:val="superscript"/>
          <w:lang w:val="sk-SK"/>
        </w:rPr>
        <w:t>,</w:t>
      </w:r>
      <w:r w:rsidRPr="0014645C">
        <w:rPr>
          <w:rFonts w:ascii="Arial" w:hAnsi="Arial" w:cs="Arial"/>
          <w:sz w:val="19"/>
          <w:szCs w:val="19"/>
          <w:lang w:val="sk-SK"/>
        </w:rPr>
        <w:t xml:space="preserve"> </w:t>
      </w:r>
      <w:r w:rsidR="00414846" w:rsidRPr="0014645C">
        <w:rPr>
          <w:rFonts w:ascii="Arial" w:hAnsi="Arial" w:cs="Arial"/>
          <w:sz w:val="19"/>
          <w:szCs w:val="19"/>
          <w:lang w:val="sk-SK"/>
        </w:rPr>
        <w:t>príp.</w:t>
      </w:r>
      <w:r w:rsidRPr="0014645C">
        <w:rPr>
          <w:rFonts w:ascii="Arial" w:hAnsi="Arial" w:cs="Arial"/>
          <w:sz w:val="19"/>
          <w:szCs w:val="19"/>
          <w:lang w:val="sk-SK"/>
        </w:rPr>
        <w:t xml:space="preserve"> môžu byť stanovené v nižšej sume</w:t>
      </w:r>
      <w:r w:rsidR="00414846" w:rsidRPr="0014645C">
        <w:rPr>
          <w:rFonts w:ascii="Arial" w:hAnsi="Arial" w:cs="Arial"/>
          <w:sz w:val="19"/>
          <w:szCs w:val="19"/>
          <w:lang w:val="sk-SK"/>
        </w:rPr>
        <w:t>, resp.</w:t>
      </w:r>
      <w:r w:rsidRPr="0014645C">
        <w:rPr>
          <w:rFonts w:ascii="Arial" w:hAnsi="Arial" w:cs="Arial"/>
          <w:sz w:val="19"/>
          <w:szCs w:val="19"/>
          <w:lang w:val="sk-SK"/>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lang w:val="sk-SK"/>
        </w:rPr>
        <w:footnoteReference w:id="52"/>
      </w:r>
      <w:r w:rsidRPr="0014645C">
        <w:rPr>
          <w:rFonts w:ascii="Arial" w:hAnsi="Arial" w:cs="Arial"/>
          <w:sz w:val="19"/>
          <w:szCs w:val="19"/>
          <w:vertAlign w:val="superscript"/>
          <w:lang w:val="sk-SK"/>
        </w:rPr>
        <w:t xml:space="preserve"> </w:t>
      </w:r>
      <w:r w:rsidRPr="0014645C">
        <w:rPr>
          <w:rFonts w:ascii="Arial" w:hAnsi="Arial" w:cs="Arial"/>
          <w:sz w:val="19"/>
          <w:szCs w:val="19"/>
          <w:lang w:val="sk-SK"/>
        </w:rPr>
        <w:t xml:space="preserve">za prepravu zahraničného experta do/zo SR je oprávneným výdavkom nad rámec per diems. </w:t>
      </w:r>
    </w:p>
    <w:p w14:paraId="191BF9C1" w14:textId="77777777" w:rsidR="00C7578C" w:rsidRPr="0014645C" w:rsidRDefault="00C7578C" w:rsidP="00C7578C">
      <w:pPr>
        <w:pStyle w:val="Zkladntext"/>
        <w:spacing w:after="0" w:line="288" w:lineRule="auto"/>
        <w:jc w:val="both"/>
        <w:rPr>
          <w:rFonts w:ascii="Arial" w:hAnsi="Arial" w:cs="Arial"/>
          <w:sz w:val="19"/>
          <w:szCs w:val="19"/>
          <w:lang w:val="sk-SK"/>
        </w:rPr>
      </w:pPr>
    </w:p>
    <w:p w14:paraId="50C4DBB6" w14:textId="2ABFD155" w:rsidR="00C7578C" w:rsidRPr="0014645C" w:rsidRDefault="00615C94" w:rsidP="00984047">
      <w:pPr>
        <w:pStyle w:val="Zkladntext"/>
        <w:spacing w:after="0" w:line="288" w:lineRule="auto"/>
        <w:jc w:val="both"/>
        <w:rPr>
          <w:lang w:val="sk-SK"/>
        </w:rPr>
      </w:pPr>
      <w:r w:rsidRPr="0014645C">
        <w:rPr>
          <w:rFonts w:ascii="Arial" w:hAnsi="Arial" w:cs="Arial"/>
          <w:b/>
          <w:bCs/>
          <w:iCs/>
          <w:sz w:val="19"/>
          <w:szCs w:val="19"/>
          <w:lang w:val="sk-SK"/>
        </w:rPr>
        <w:t>Zariadenie</w:t>
      </w:r>
      <w:r w:rsidR="00B842F0" w:rsidRPr="0014645C">
        <w:rPr>
          <w:rFonts w:ascii="Arial" w:hAnsi="Arial" w:cs="Arial"/>
          <w:b/>
          <w:bCs/>
          <w:iCs/>
          <w:sz w:val="19"/>
          <w:szCs w:val="19"/>
          <w:lang w:val="sk-SK"/>
        </w:rPr>
        <w:t>/</w:t>
      </w:r>
      <w:r w:rsidRPr="0014645C">
        <w:rPr>
          <w:rFonts w:ascii="Arial" w:hAnsi="Arial" w:cs="Arial"/>
          <w:b/>
          <w:bCs/>
          <w:iCs/>
          <w:sz w:val="19"/>
          <w:szCs w:val="19"/>
          <w:lang w:val="sk-SK"/>
        </w:rPr>
        <w:t>vybavenie</w:t>
      </w:r>
      <w:r w:rsidR="00B842F0" w:rsidRPr="0014645C">
        <w:rPr>
          <w:rStyle w:val="Odkaznapoznmkupodiarou"/>
          <w:rFonts w:cs="Arial"/>
          <w:b/>
          <w:bCs/>
          <w:iCs/>
          <w:szCs w:val="19"/>
          <w:lang w:val="sk-SK"/>
        </w:rPr>
        <w:footnoteReference w:id="53"/>
      </w:r>
      <w:r w:rsidR="00144D52" w:rsidRPr="0014645C">
        <w:rPr>
          <w:rFonts w:ascii="Arial" w:hAnsi="Arial" w:cs="Arial"/>
          <w:b/>
          <w:bCs/>
          <w:iCs/>
          <w:sz w:val="19"/>
          <w:szCs w:val="19"/>
          <w:lang w:val="sk-SK"/>
        </w:rPr>
        <w:t xml:space="preserve"> vrátane použitého zariadenia</w:t>
      </w:r>
    </w:p>
    <w:p w14:paraId="5844B5B4" w14:textId="7BD87613"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projektu/ov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1A825837" w14:textId="41258AA5"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0253C9E8"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688D1598" w14:textId="28B0145C"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3"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6BFC4FE4" w14:textId="17CF99A1"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444A4B21" w14:textId="3E69EAD1"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6BD0105" w14:textId="5143AC14"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w:t>
      </w:r>
      <w:r w:rsidRPr="0014645C">
        <w:rPr>
          <w:rFonts w:ascii="Arial" w:hAnsi="Arial" w:cs="Arial"/>
          <w:b w:val="0"/>
          <w:color w:val="000000" w:themeColor="text1"/>
          <w:sz w:val="19"/>
          <w:szCs w:val="19"/>
          <w:lang w:val="sk-SK"/>
        </w:rPr>
        <w:lastRenderedPageBreak/>
        <w:t xml:space="preserve">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2E87366D" w14:textId="593A3768"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63" w:name="_Ref457287479"/>
      <w:r w:rsidRPr="0014645C">
        <w:rPr>
          <w:rStyle w:val="Odkaznapoznmkupodiarou"/>
          <w:rFonts w:cs="Arial"/>
          <w:b w:val="0"/>
          <w:color w:val="000000" w:themeColor="text1"/>
          <w:sz w:val="19"/>
          <w:szCs w:val="19"/>
          <w:lang w:val="sk-SK"/>
        </w:rPr>
        <w:footnoteReference w:id="56"/>
      </w:r>
      <w:bookmarkEnd w:id="463"/>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58417553" w14:textId="67B6601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F64AB5" w:rsidRPr="0014645C">
        <w:rPr>
          <w:rFonts w:ascii="Arial" w:hAnsi="Arial" w:cs="Arial"/>
          <w:b w:val="0"/>
          <w:color w:val="000000" w:themeColor="text1"/>
          <w:sz w:val="19"/>
          <w:szCs w:val="19"/>
          <w:lang w:val="sk-SK"/>
        </w:rPr>
        <w:fldChar w:fldCharType="begin"/>
      </w:r>
      <w:r w:rsidR="00F64AB5" w:rsidRPr="0014645C">
        <w:rPr>
          <w:rFonts w:ascii="Arial" w:hAnsi="Arial" w:cs="Arial"/>
          <w:b w:val="0"/>
          <w:color w:val="000000" w:themeColor="text1"/>
          <w:sz w:val="19"/>
          <w:szCs w:val="19"/>
          <w:lang w:val="sk-SK"/>
        </w:rPr>
        <w:instrText xml:space="preserve"> NOTEREF _Ref457287479 \f \h </w:instrText>
      </w:r>
      <w:r w:rsidR="00E401C7" w:rsidRPr="0014645C">
        <w:rPr>
          <w:rFonts w:ascii="Arial" w:hAnsi="Arial" w:cs="Arial"/>
          <w:b w:val="0"/>
          <w:color w:val="000000" w:themeColor="text1"/>
          <w:sz w:val="19"/>
          <w:szCs w:val="19"/>
          <w:lang w:val="sk-SK"/>
        </w:rPr>
        <w:instrText xml:space="preserve"> \* MERGEFORMAT </w:instrText>
      </w:r>
      <w:r w:rsidR="00F64AB5" w:rsidRPr="0014645C">
        <w:rPr>
          <w:rFonts w:ascii="Arial" w:hAnsi="Arial" w:cs="Arial"/>
          <w:b w:val="0"/>
          <w:color w:val="000000" w:themeColor="text1"/>
          <w:sz w:val="19"/>
          <w:szCs w:val="19"/>
          <w:lang w:val="sk-SK"/>
        </w:rPr>
      </w:r>
      <w:r w:rsidR="00F64AB5" w:rsidRPr="0014645C">
        <w:rPr>
          <w:rFonts w:ascii="Arial" w:hAnsi="Arial" w:cs="Arial"/>
          <w:b w:val="0"/>
          <w:color w:val="000000" w:themeColor="text1"/>
          <w:sz w:val="19"/>
          <w:szCs w:val="19"/>
          <w:lang w:val="sk-SK"/>
        </w:rPr>
        <w:fldChar w:fldCharType="separate"/>
      </w:r>
      <w:r w:rsidR="00040949" w:rsidRPr="0014645C">
        <w:rPr>
          <w:rStyle w:val="Odkaznapoznmkupodiarou"/>
          <w:rFonts w:cs="Arial"/>
          <w:b w:val="0"/>
          <w:color w:val="000000" w:themeColor="text1"/>
          <w:sz w:val="19"/>
          <w:szCs w:val="19"/>
          <w:lang w:val="sk-SK"/>
        </w:rPr>
        <w:t>53</w:t>
      </w:r>
      <w:r w:rsidR="00F64AB5" w:rsidRPr="0014645C">
        <w:rPr>
          <w:rFonts w:ascii="Arial" w:hAnsi="Arial" w:cs="Arial"/>
          <w:b w:val="0"/>
          <w:color w:val="000000" w:themeColor="text1"/>
          <w:sz w:val="19"/>
          <w:szCs w:val="19"/>
          <w:lang w:val="sk-SK"/>
        </w:rPr>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(ekv.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dosahujúci skóre minimálne 2000 bodov v programe PassMark CPU Mark</w:t>
      </w:r>
      <w:r w:rsidRPr="0014645C">
        <w:rPr>
          <w:rFonts w:ascii="Arial" w:hAnsi="Arial" w:cs="Arial"/>
          <w:b w:val="0"/>
          <w:color w:val="000000" w:themeColor="text1"/>
          <w:sz w:val="19"/>
          <w:szCs w:val="19"/>
          <w:lang w:val="sk-SK"/>
        </w:rPr>
        <w:t>, zobrazovacia jednotka LCD (OLED) a príslušenstvo (napr. klávesnica, myš, dokovacia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623EE3F1"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38E1F271" w14:textId="527C4EA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684E8029" w14:textId="410F12BE"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(duplex),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1C0FB500" w14:textId="7A4ED53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(duplex),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2E949A6C" w14:textId="3D56A926"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xml:space="preserve">, obojstranná tlač (duplex),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w:t>
      </w:r>
      <w:r w:rsidRPr="0014645C">
        <w:rPr>
          <w:rFonts w:ascii="Arial" w:hAnsi="Arial" w:cs="Arial"/>
          <w:b w:val="0"/>
          <w:color w:val="auto"/>
          <w:sz w:val="19"/>
          <w:szCs w:val="19"/>
          <w:lang w:val="sk-SK"/>
        </w:rPr>
        <w:lastRenderedPageBreak/>
        <w:t xml:space="preserve">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4A610A33"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07D12A30"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7E4C16E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48168C5B"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4135800"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oprávneným výdavkom je obstarávacia cena vysúťažená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523C2C8"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17F430C6"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súčasný, či niektorý z predchádzajúcich vlastníkov zariadenia nezískal pred predložením ŽoNFP príspevok z verejných zdrojov na nákup daného použitého zariadenia, čo by v prípade spolufinancovania nákupu z prostriedkov EŠIF viedlo k duplicitnému financovaniu, a tým k vzniku neoprávnených výdavkov.</w:t>
      </w:r>
    </w:p>
    <w:p w14:paraId="0DFFE5AA"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02C32AA8" w14:textId="42F54E51"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Zariadenie, ktoré mal žiadateľ čo i len z časti k dispozícii pred predložením ŽoNFP, nie je oprávnené na financovanie z EŠIF.</w:t>
      </w:r>
    </w:p>
    <w:p w14:paraId="059C2E16" w14:textId="77777777" w:rsidR="00B05311" w:rsidRPr="0014645C" w:rsidRDefault="00B05311" w:rsidP="00984047">
      <w:pPr>
        <w:pStyle w:val="BodyText1"/>
        <w:jc w:val="both"/>
        <w:rPr>
          <w:rFonts w:cs="Arial"/>
          <w:b/>
          <w:szCs w:val="19"/>
          <w:lang w:val="sk-SK"/>
        </w:rPr>
      </w:pPr>
    </w:p>
    <w:p w14:paraId="2845F413" w14:textId="4934FC3E"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36B4E8C2" w14:textId="1D41E241"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1752575E" w14:textId="1CBCE02C"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46B868AD" w14:textId="3AF027E8" w:rsidR="007E4032" w:rsidRPr="0014645C" w:rsidRDefault="001371A6" w:rsidP="00984047">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Žiadateľ</w:t>
      </w:r>
      <w:r w:rsidR="004265FD" w:rsidRPr="0014645C">
        <w:rPr>
          <w:rFonts w:ascii="Arial" w:hAnsi="Arial" w:cs="Arial"/>
          <w:sz w:val="19"/>
          <w:szCs w:val="19"/>
          <w:lang w:val="sk-SK"/>
        </w:rPr>
        <w:t xml:space="preserve"> </w:t>
      </w:r>
      <w:r w:rsidR="00587581" w:rsidRPr="0014645C">
        <w:rPr>
          <w:rFonts w:ascii="Arial" w:hAnsi="Arial" w:cs="Arial"/>
          <w:sz w:val="19"/>
          <w:szCs w:val="19"/>
          <w:lang w:val="sk-SK"/>
        </w:rPr>
        <w:t xml:space="preserve">musí </w:t>
      </w:r>
      <w:r w:rsidR="004265FD" w:rsidRPr="0014645C">
        <w:rPr>
          <w:rFonts w:ascii="Arial" w:hAnsi="Arial" w:cs="Arial"/>
          <w:sz w:val="19"/>
          <w:szCs w:val="19"/>
          <w:lang w:val="sk-SK"/>
        </w:rPr>
        <w:t>rešpekt</w:t>
      </w:r>
      <w:r w:rsidR="00587581" w:rsidRPr="0014645C">
        <w:rPr>
          <w:rFonts w:ascii="Arial" w:hAnsi="Arial" w:cs="Arial"/>
          <w:sz w:val="19"/>
          <w:szCs w:val="19"/>
          <w:lang w:val="sk-SK"/>
        </w:rPr>
        <w:t>ovať</w:t>
      </w:r>
      <w:r w:rsidR="004265FD" w:rsidRPr="0014645C">
        <w:rPr>
          <w:rFonts w:ascii="Arial" w:hAnsi="Arial" w:cs="Arial"/>
          <w:sz w:val="19"/>
          <w:szCs w:val="19"/>
          <w:lang w:val="sk-SK"/>
        </w:rPr>
        <w:t xml:space="preserve"> zásadu „hodnota za peniaze/value for money“. </w:t>
      </w:r>
    </w:p>
    <w:p w14:paraId="3940E3D0" w14:textId="0391A75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09707237" w14:textId="4EF7F18D"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39DA5EAE" w14:textId="6ECDE923"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F0432B2" w14:textId="6D5067B6"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01925A47" w14:textId="1AF2A4F3"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096F039E" w14:textId="0C79250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02EA860A" w14:textId="126489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392EA642" w14:textId="77777777" w:rsidR="00D33A85" w:rsidRPr="0014645C" w:rsidRDefault="00D33A85" w:rsidP="00984047">
      <w:pPr>
        <w:pStyle w:val="BodyText1"/>
        <w:jc w:val="both"/>
        <w:rPr>
          <w:szCs w:val="19"/>
          <w:lang w:val="sk-SK"/>
        </w:rPr>
      </w:pPr>
    </w:p>
    <w:p w14:paraId="1384D245" w14:textId="3A03407A" w:rsidR="004265FD" w:rsidRPr="0014645C" w:rsidRDefault="004265FD" w:rsidP="00984047">
      <w:pPr>
        <w:pStyle w:val="BodyText1"/>
        <w:jc w:val="both"/>
        <w:rPr>
          <w:b/>
          <w:szCs w:val="19"/>
          <w:lang w:val="sk-SK"/>
        </w:rPr>
      </w:pPr>
      <w:r w:rsidRPr="0014645C">
        <w:rPr>
          <w:b/>
          <w:szCs w:val="19"/>
          <w:lang w:val="sk-SK"/>
        </w:rPr>
        <w:t>Subdodávka (subdodávateľské zmluvy)</w:t>
      </w:r>
    </w:p>
    <w:p w14:paraId="15B0CE70"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15B0CE7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15B0CE72"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4C76DAD4" w14:textId="77777777" w:rsidR="00B05311" w:rsidRPr="0014645C" w:rsidRDefault="00B05311" w:rsidP="00B05311">
      <w:pPr>
        <w:pStyle w:val="BodyText1"/>
        <w:spacing w:after="0"/>
        <w:ind w:left="426"/>
        <w:jc w:val="both"/>
        <w:rPr>
          <w:color w:val="auto"/>
          <w:szCs w:val="19"/>
          <w:lang w:val="sk-SK"/>
        </w:rPr>
      </w:pPr>
    </w:p>
    <w:p w14:paraId="15B0CE73" w14:textId="6CB8B3CB"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15B0CE74" w14:textId="11790DA8"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peniaze/value for money“.</w:t>
      </w:r>
    </w:p>
    <w:p w14:paraId="33A8F344" w14:textId="77777777" w:rsidR="00541E54" w:rsidRPr="0014645C" w:rsidRDefault="00541E54" w:rsidP="00984047">
      <w:pPr>
        <w:pStyle w:val="BodyText1"/>
        <w:jc w:val="both"/>
        <w:rPr>
          <w:b/>
          <w:szCs w:val="19"/>
          <w:lang w:val="sk-SK"/>
        </w:rPr>
      </w:pPr>
    </w:p>
    <w:p w14:paraId="15B0CE7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15B0CE76" w14:textId="3C961154"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5B0CE77" w14:textId="20D75B43"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15B0CE78"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6F8BBA5A" w14:textId="77777777"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7B67D8" w:rsidRPr="0014645C">
        <w:rPr>
          <w:rFonts w:ascii="Arial" w:hAnsi="Arial" w:cs="Arial"/>
          <w:b w:val="0"/>
          <w:color w:val="auto"/>
          <w:sz w:val="19"/>
          <w:szCs w:val="19"/>
          <w:lang w:val="sk-SK"/>
        </w:rPr>
        <w:t>400</w:t>
      </w:r>
      <w:r w:rsidR="0005604C" w:rsidRPr="0014645C">
        <w:rPr>
          <w:rFonts w:ascii="Arial" w:hAnsi="Arial" w:cs="Arial"/>
          <w:b w:val="0"/>
          <w:color w:val="auto"/>
          <w:sz w:val="19"/>
          <w:szCs w:val="19"/>
          <w:lang w:val="sk-SK"/>
        </w:rPr>
        <w:t>/200</w:t>
      </w:r>
      <w:r w:rsidR="007B67D8" w:rsidRPr="0014645C">
        <w:rPr>
          <w:rFonts w:ascii="Arial" w:hAnsi="Arial" w:cs="Arial"/>
          <w:b w:val="0"/>
          <w:color w:val="auto"/>
          <w:sz w:val="19"/>
          <w:szCs w:val="19"/>
          <w:lang w:val="sk-SK"/>
        </w:rPr>
        <w:t>9</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 xml:space="preserve">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190CAFEC"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16C5BF1D"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môže žiadateľ  v rámci rozpočtu zohľadniť očakávaný rast mzdových výdavkov a to buď na základe štatistického indexu (databáza STATdat.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3B416EDD" w14:textId="1ABAEE25"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del w:id="464" w:author="Rudolf Hrudkay" w:date="2019-01-30T14:46:00Z">
        <w:r w:rsidRPr="0032396F" w:rsidDel="003624DE">
          <w:rPr>
            <w:rFonts w:ascii="Arial" w:hAnsi="Arial" w:cs="Arial"/>
            <w:b w:val="0"/>
            <w:color w:val="auto"/>
            <w:sz w:val="19"/>
            <w:szCs w:val="19"/>
            <w:lang w:val="sk-SK"/>
          </w:rPr>
          <w:delText xml:space="preserve">za </w:delText>
        </w:r>
      </w:del>
      <w:ins w:id="465" w:author="Rudolf Hrudkay" w:date="2019-01-30T14:46:00Z">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ins>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ins w:id="466" w:author="Rudolf Hrudkay" w:date="2019-01-30T14:45:00Z">
        <w:r w:rsidR="003624DE">
          <w:rPr>
            <w:rFonts w:ascii="Arial" w:hAnsi="Arial" w:cs="Arial"/>
            <w:b w:val="0"/>
            <w:color w:val="auto"/>
            <w:sz w:val="19"/>
            <w:szCs w:val="19"/>
            <w:lang w:val="sk-SK"/>
          </w:rPr>
          <w:t xml:space="preserve"> (</w:t>
        </w:r>
      </w:ins>
      <w:ins w:id="467" w:author="Rudolf Hrudkay" w:date="2019-01-30T14:46:00Z">
        <w:r w:rsidR="003624DE">
          <w:rPr>
            <w:rFonts w:ascii="Arial" w:hAnsi="Arial" w:cs="Arial"/>
            <w:b w:val="0"/>
            <w:color w:val="auto"/>
            <w:sz w:val="19"/>
            <w:szCs w:val="19"/>
            <w:lang w:val="sk-SK"/>
          </w:rPr>
          <w:t xml:space="preserve">hodinovej alebo </w:t>
        </w:r>
      </w:ins>
      <w:ins w:id="468" w:author="Zuzana Hušeková" w:date="2019-01-31T10:24:00Z">
        <w:r w:rsidR="00A56817">
          <w:rPr>
            <w:rFonts w:ascii="Arial" w:hAnsi="Arial" w:cs="Arial"/>
            <w:b w:val="0"/>
            <w:color w:val="auto"/>
            <w:sz w:val="19"/>
            <w:szCs w:val="19"/>
            <w:lang w:val="sk-SK"/>
          </w:rPr>
          <w:t>funkčného platu</w:t>
        </w:r>
      </w:ins>
      <w:ins w:id="469" w:author="Rudolf Hrudkay" w:date="2019-01-30T14:46:00Z">
        <w:del w:id="470" w:author="Zuzana Hušeková" w:date="2019-01-31T10:24:00Z">
          <w:r w:rsidR="003624DE" w:rsidDel="00A56817">
            <w:rPr>
              <w:rFonts w:ascii="Arial" w:hAnsi="Arial" w:cs="Arial"/>
              <w:b w:val="0"/>
              <w:color w:val="auto"/>
              <w:sz w:val="19"/>
              <w:szCs w:val="19"/>
              <w:lang w:val="sk-SK"/>
            </w:rPr>
            <w:delText>mesačnej</w:delText>
          </w:r>
        </w:del>
        <w:r w:rsidR="003624DE">
          <w:rPr>
            <w:rFonts w:ascii="Arial" w:hAnsi="Arial" w:cs="Arial"/>
            <w:b w:val="0"/>
            <w:color w:val="auto"/>
            <w:sz w:val="19"/>
            <w:szCs w:val="19"/>
            <w:lang w:val="sk-SK"/>
          </w:rPr>
          <w:t>)</w:t>
        </w:r>
      </w:ins>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5DE79A06" w14:textId="1578C35D"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 xml:space="preserve">V rámci národných projektov (podľa § 26 zákona č. 292/2014 Z. z.)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t.j. celkovej ceny práce za zamestnanca – pri štátnych zamestnancoch</w:t>
      </w:r>
      <w:ins w:id="479" w:author="Rudolf Hrudkay" w:date="2019-01-30T12:26:00Z">
        <w:r w:rsidR="0084507C">
          <w:rPr>
            <w:rFonts w:ascii="Arial" w:hAnsi="Arial" w:cs="Arial"/>
            <w:b w:val="0"/>
            <w:color w:val="auto"/>
            <w:sz w:val="19"/>
            <w:szCs w:val="19"/>
            <w:lang w:val="sk-SK"/>
          </w:rPr>
          <w:t xml:space="preserve"> </w:t>
        </w:r>
        <w:r w:rsidR="0084507C" w:rsidRPr="0084507C">
          <w:rPr>
            <w:rFonts w:ascii="Arial" w:hAnsi="Arial" w:cs="Arial"/>
            <w:b w:val="0"/>
            <w:color w:val="auto"/>
            <w:sz w:val="19"/>
            <w:szCs w:val="19"/>
            <w:lang w:val="sk-SK"/>
          </w:rPr>
          <w:t>(resp. všetkých štátnych zamestnancov, ktorých pracovný pomer vzniká na základe osobitného predpisu mimo Zákonníka práce)</w:t>
        </w:r>
      </w:ins>
      <w:r w:rsidRPr="0032396F">
        <w:rPr>
          <w:rFonts w:ascii="Arial" w:hAnsi="Arial" w:cs="Arial"/>
          <w:b w:val="0"/>
          <w:color w:val="auto"/>
          <w:sz w:val="19"/>
          <w:szCs w:val="19"/>
          <w:lang w:val="sk-SK"/>
        </w:rPr>
        <w:t xml:space="preserve"> alebo zamestnancoch vykonávajúcich práce vo verejnom záujme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a v rozpočtovej položke uvedie ako jednotku „Projekt“ s celkovou sumou výdavkov za príslušnú rozpočtovú položku, s tým že komentár k rozpočtu bude obsahovať aj </w:t>
      </w:r>
      <w:del w:id="480" w:author="Rudolf Hrudkay" w:date="2019-01-30T12:30:00Z">
        <w:r w:rsidRPr="0032396F" w:rsidDel="0084507C">
          <w:rPr>
            <w:rFonts w:ascii="Arial" w:hAnsi="Arial" w:cs="Arial"/>
            <w:b w:val="0"/>
            <w:color w:val="auto"/>
            <w:sz w:val="19"/>
            <w:szCs w:val="19"/>
            <w:lang w:val="sk-SK"/>
          </w:rPr>
          <w:delText>údaje o výške maximálnej jednotkovej ceny práce v období, ktorá musí byť v súlade s </w:delText>
        </w:r>
        <w:r w:rsidDel="0084507C">
          <w:rPr>
            <w:rFonts w:ascii="Arial" w:hAnsi="Arial" w:cs="Arial"/>
            <w:b w:val="0"/>
            <w:color w:val="auto"/>
            <w:sz w:val="19"/>
            <w:szCs w:val="19"/>
            <w:lang w:val="sk-SK"/>
          </w:rPr>
          <w:delText>Usmernením RO pre OP EVS č. 5</w:delText>
        </w:r>
      </w:del>
      <w:ins w:id="481" w:author="Rudolf Hrudkay" w:date="2019-01-30T12:30:00Z">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 xml:space="preserve">o maximálnom funkčnom </w:t>
        </w:r>
        <w:r w:rsidR="0084507C" w:rsidRPr="0084507C">
          <w:rPr>
            <w:rFonts w:ascii="Arial" w:hAnsi="Arial" w:cs="Arial"/>
            <w:b w:val="0"/>
            <w:color w:val="auto"/>
            <w:sz w:val="19"/>
            <w:szCs w:val="19"/>
            <w:lang w:val="sk-SK"/>
          </w:rPr>
          <w:lastRenderedPageBreak/>
          <w:t>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ins>
      <w:del w:id="484" w:author="Rudolf Hrudkay" w:date="2019-01-30T12:30:00Z">
        <w:r w:rsidDel="0084507C">
          <w:rPr>
            <w:rFonts w:ascii="Arial" w:hAnsi="Arial" w:cs="Arial"/>
            <w:b w:val="0"/>
            <w:color w:val="auto"/>
            <w:sz w:val="19"/>
            <w:szCs w:val="19"/>
            <w:lang w:val="sk-SK"/>
          </w:rPr>
          <w:delText>.</w:delText>
        </w:r>
      </w:del>
      <w:r>
        <w:rPr>
          <w:rFonts w:ascii="Arial" w:hAnsi="Arial" w:cs="Arial"/>
          <w:b w:val="0"/>
          <w:color w:val="auto"/>
          <w:sz w:val="19"/>
          <w:szCs w:val="19"/>
          <w:lang w:val="sk-SK"/>
        </w:rPr>
        <w:t xml:space="preserve"> </w:t>
      </w:r>
    </w:p>
    <w:p w14:paraId="3227AE09" w14:textId="5E79077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50350D5E" w14:textId="73A706D1"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15B0CE7C" w14:textId="1E4E9CC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15B0CE7D" w14:textId="7BE54D0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15B0CE7E"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7F" w14:textId="4AFCB879"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2"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15B0CE83" w14:textId="2D03FB8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5E183500" w14:textId="225C6B49" w:rsidR="00CF5C50"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1.3. „Dodávka služieb - personálne výdavky</w:t>
      </w:r>
      <w:r w:rsidRPr="0014645C">
        <w:rPr>
          <w:rFonts w:ascii="Arial" w:hAnsi="Arial" w:cs="Arial"/>
          <w:sz w:val="19"/>
          <w:szCs w:val="19"/>
          <w:lang w:val="sk-SK"/>
        </w:rPr>
        <w:t>“</w:t>
      </w:r>
      <w:r w:rsidRPr="0014645C">
        <w:rPr>
          <w:rStyle w:val="Odkaznapoznmkupodiarou"/>
          <w:rFonts w:cs="Arial"/>
          <w:sz w:val="19"/>
          <w:szCs w:val="19"/>
          <w:lang w:val="sk-SK"/>
        </w:rPr>
        <w:footnoteReference w:id="68"/>
      </w:r>
      <w:r w:rsidRPr="0014645C">
        <w:rPr>
          <w:rFonts w:ascii="Arial" w:hAnsi="Arial" w:cs="Arial"/>
          <w:sz w:val="19"/>
          <w:szCs w:val="19"/>
          <w:lang w:val="sk-SK"/>
        </w:rPr>
        <w:t xml:space="preserve"> zahŕňa výdavky vzniknuté na základe iných ako pracovnoprávnych vzťahov (vzťah na základe Obchodného zákonníka, Občianskeho zákonníka, </w:t>
      </w:r>
      <w:r w:rsidRPr="0014645C">
        <w:rPr>
          <w:rFonts w:ascii="Arial" w:hAnsi="Arial" w:cs="Arial"/>
          <w:sz w:val="19"/>
          <w:szCs w:val="19"/>
          <w:lang w:val="sk-SK"/>
        </w:rPr>
        <w:lastRenderedPageBreak/>
        <w:t>atď. – mandátna zmluva, príkazná zmluva, zmluva o dielo, zmluva o vykonaní diela, atď.)</w:t>
      </w:r>
      <w:r w:rsidR="00537546" w:rsidRPr="0014645C">
        <w:rPr>
          <w:rFonts w:ascii="Arial" w:hAnsi="Arial" w:cs="Arial"/>
          <w:sz w:val="19"/>
          <w:szCs w:val="19"/>
          <w:lang w:val="sk-SK"/>
        </w:rPr>
        <w:t>.</w:t>
      </w:r>
      <w:r w:rsidRPr="0014645C">
        <w:rPr>
          <w:rFonts w:ascii="Arial" w:hAnsi="Arial" w:cs="Arial"/>
          <w:sz w:val="19"/>
          <w:szCs w:val="19"/>
          <w:lang w:val="sk-SK"/>
        </w:rPr>
        <w:t xml:space="preserve"> Služby dodávateľov môžu byť využívané v tých prípadoch a pre tie činnosti, kedy nie je možné alebo efektívne </w:t>
      </w:r>
      <w:r w:rsidR="007E1918" w:rsidRPr="0014645C">
        <w:rPr>
          <w:rFonts w:ascii="Arial" w:hAnsi="Arial" w:cs="Arial"/>
          <w:sz w:val="19"/>
          <w:szCs w:val="19"/>
          <w:lang w:val="sk-SK"/>
        </w:rPr>
        <w:t xml:space="preserve">a hospodárne </w:t>
      </w:r>
      <w:r w:rsidRPr="0014645C">
        <w:rPr>
          <w:rFonts w:ascii="Arial" w:hAnsi="Arial" w:cs="Arial"/>
          <w:sz w:val="19"/>
          <w:szCs w:val="19"/>
          <w:lang w:val="sk-SK"/>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lang w:val="sk-SK"/>
        </w:rPr>
        <w:t xml:space="preserve">V prípade </w:t>
      </w:r>
      <w:r w:rsidR="00537546" w:rsidRPr="0014645C">
        <w:rPr>
          <w:rFonts w:ascii="Arial" w:hAnsi="Arial" w:cs="Arial"/>
          <w:b/>
          <w:sz w:val="19"/>
          <w:szCs w:val="19"/>
          <w:lang w:val="sk-SK"/>
        </w:rPr>
        <w:t>národných projektov</w:t>
      </w:r>
      <w:r w:rsidR="00537546" w:rsidRPr="0014645C">
        <w:rPr>
          <w:rFonts w:ascii="Arial" w:hAnsi="Arial" w:cs="Arial"/>
          <w:sz w:val="19"/>
          <w:szCs w:val="19"/>
          <w:lang w:val="sk-SK"/>
        </w:rPr>
        <w:t xml:space="preserve"> sú tieto výdavky neoprávnené, nakoľko </w:t>
      </w:r>
      <w:r w:rsidR="00CF5C50" w:rsidRPr="0014645C">
        <w:rPr>
          <w:rFonts w:ascii="Arial" w:hAnsi="Arial" w:cs="Arial"/>
          <w:sz w:val="19"/>
          <w:szCs w:val="19"/>
          <w:lang w:val="sk-SK"/>
        </w:rPr>
        <w:t xml:space="preserve">ide o žiadateľov, ktorí </w:t>
      </w:r>
      <w:r w:rsidR="00F01D8D" w:rsidRPr="0014645C">
        <w:rPr>
          <w:rFonts w:ascii="Arial" w:hAnsi="Arial" w:cs="Arial"/>
          <w:sz w:val="19"/>
          <w:szCs w:val="19"/>
          <w:lang w:val="sk-SK"/>
        </w:rPr>
        <w:t xml:space="preserve">ako jediní </w:t>
      </w:r>
      <w:r w:rsidR="00AB281C" w:rsidRPr="0014645C">
        <w:rPr>
          <w:rFonts w:ascii="Arial" w:hAnsi="Arial" w:cs="Arial"/>
          <w:sz w:val="19"/>
          <w:szCs w:val="19"/>
          <w:lang w:val="sk-SK"/>
        </w:rPr>
        <w:t>disponujú kompetenciami realizovať daný projekt</w:t>
      </w:r>
      <w:r w:rsidR="00501902" w:rsidRPr="0014645C">
        <w:rPr>
          <w:rFonts w:ascii="Arial" w:hAnsi="Arial" w:cs="Arial"/>
          <w:sz w:val="19"/>
          <w:szCs w:val="19"/>
          <w:lang w:val="sk-SK"/>
        </w:rPr>
        <w:t>,</w:t>
      </w:r>
      <w:r w:rsidR="00AB281C" w:rsidRPr="0014645C">
        <w:rPr>
          <w:rFonts w:ascii="Arial" w:hAnsi="Arial" w:cs="Arial"/>
          <w:sz w:val="19"/>
          <w:szCs w:val="19"/>
          <w:lang w:val="sk-SK"/>
        </w:rPr>
        <w:t xml:space="preserve"> a</w:t>
      </w:r>
      <w:r w:rsidR="002321BA" w:rsidRPr="0014645C">
        <w:rPr>
          <w:rFonts w:ascii="Arial" w:hAnsi="Arial" w:cs="Arial"/>
          <w:sz w:val="19"/>
          <w:szCs w:val="19"/>
          <w:lang w:val="sk-SK"/>
        </w:rPr>
        <w:t> z tohto dôvodu</w:t>
      </w:r>
      <w:r w:rsidR="00AB281C" w:rsidRPr="0014645C">
        <w:rPr>
          <w:rFonts w:ascii="Arial" w:hAnsi="Arial" w:cs="Arial"/>
          <w:sz w:val="19"/>
          <w:szCs w:val="19"/>
          <w:lang w:val="sk-SK"/>
        </w:rPr>
        <w:t xml:space="preserve"> </w:t>
      </w:r>
      <w:r w:rsidR="00CF5C50" w:rsidRPr="0014645C">
        <w:rPr>
          <w:rFonts w:ascii="Arial" w:hAnsi="Arial" w:cs="Arial"/>
          <w:sz w:val="19"/>
          <w:szCs w:val="19"/>
          <w:lang w:val="sk-SK"/>
        </w:rPr>
        <w:t xml:space="preserve">by mali aktívne participovať </w:t>
      </w:r>
      <w:r w:rsidR="00AB281C" w:rsidRPr="0014645C">
        <w:rPr>
          <w:rFonts w:ascii="Arial" w:hAnsi="Arial" w:cs="Arial"/>
          <w:sz w:val="19"/>
          <w:szCs w:val="19"/>
          <w:lang w:val="sk-SK"/>
        </w:rPr>
        <w:t xml:space="preserve">aj </w:t>
      </w:r>
      <w:r w:rsidR="00CF5C50" w:rsidRPr="0014645C">
        <w:rPr>
          <w:rFonts w:ascii="Arial" w:hAnsi="Arial" w:cs="Arial"/>
          <w:sz w:val="19"/>
          <w:szCs w:val="19"/>
          <w:lang w:val="sk-SK"/>
        </w:rPr>
        <w:t xml:space="preserve">na </w:t>
      </w:r>
      <w:r w:rsidR="00AB281C" w:rsidRPr="0014645C">
        <w:rPr>
          <w:rFonts w:ascii="Arial" w:hAnsi="Arial" w:cs="Arial"/>
          <w:sz w:val="19"/>
          <w:szCs w:val="19"/>
          <w:lang w:val="sk-SK"/>
        </w:rPr>
        <w:t xml:space="preserve">jeho </w:t>
      </w:r>
      <w:r w:rsidR="00CF5C50" w:rsidRPr="0014645C">
        <w:rPr>
          <w:rFonts w:ascii="Arial" w:hAnsi="Arial" w:cs="Arial"/>
          <w:sz w:val="19"/>
          <w:szCs w:val="19"/>
          <w:lang w:val="sk-SK"/>
        </w:rPr>
        <w:t xml:space="preserve">riadení. </w:t>
      </w:r>
    </w:p>
    <w:p w14:paraId="15B0CE84" w14:textId="5C3DD119" w:rsidR="004265FD" w:rsidRPr="0014645C" w:rsidRDefault="004265FD" w:rsidP="00FE1A63">
      <w:pPr>
        <w:pStyle w:val="Zkladntext"/>
        <w:spacing w:before="120" w:line="288" w:lineRule="auto"/>
        <w:jc w:val="both"/>
        <w:rPr>
          <w:rFonts w:ascii="Arial" w:hAnsi="Arial" w:cs="Arial"/>
          <w:b/>
          <w:sz w:val="19"/>
          <w:szCs w:val="19"/>
          <w:lang w:val="sk-SK"/>
        </w:rPr>
      </w:pPr>
      <w:r w:rsidRPr="0014645C">
        <w:rPr>
          <w:rFonts w:ascii="Arial" w:hAnsi="Arial" w:cs="Arial"/>
          <w:sz w:val="19"/>
          <w:szCs w:val="19"/>
          <w:lang w:val="sk-SK"/>
        </w:rPr>
        <w:t xml:space="preserve">Pretože ide o poskytovanie služieb je </w:t>
      </w:r>
      <w:r w:rsidRPr="0014645C">
        <w:rPr>
          <w:rFonts w:ascii="Arial" w:hAnsi="Arial" w:cs="Arial"/>
          <w:b/>
          <w:sz w:val="19"/>
          <w:szCs w:val="19"/>
          <w:lang w:val="sk-SK"/>
        </w:rPr>
        <w:t xml:space="preserve">nutné spravidla postupovať podľa pravidiel o verejnom obstarávaní (zákon </w:t>
      </w:r>
      <w:r w:rsidR="0005604C" w:rsidRPr="0014645C">
        <w:rPr>
          <w:rFonts w:ascii="Arial" w:hAnsi="Arial" w:cs="Arial"/>
          <w:b/>
          <w:sz w:val="19"/>
          <w:szCs w:val="19"/>
          <w:lang w:val="sk-SK"/>
        </w:rPr>
        <w:t>o VO</w:t>
      </w:r>
      <w:r w:rsidR="00734E49" w:rsidRPr="0014645C">
        <w:rPr>
          <w:rFonts w:ascii="Arial" w:hAnsi="Arial" w:cs="Arial"/>
          <w:b/>
          <w:sz w:val="19"/>
          <w:szCs w:val="19"/>
          <w:lang w:val="sk-SK"/>
        </w:rPr>
        <w:t>)</w:t>
      </w:r>
      <w:r w:rsidRPr="0014645C">
        <w:rPr>
          <w:rFonts w:ascii="Arial" w:hAnsi="Arial" w:cs="Arial"/>
          <w:sz w:val="19"/>
          <w:szCs w:val="19"/>
          <w:lang w:val="sk-SK"/>
        </w:rPr>
        <w:t xml:space="preserve">. </w:t>
      </w:r>
      <w:r w:rsidR="008A3A10" w:rsidRPr="0014645C">
        <w:rPr>
          <w:rFonts w:ascii="Arial" w:hAnsi="Arial" w:cs="Arial"/>
          <w:sz w:val="19"/>
          <w:szCs w:val="19"/>
          <w:lang w:val="sk-SK"/>
        </w:rPr>
        <w:t>R</w:t>
      </w:r>
      <w:r w:rsidRPr="0014645C">
        <w:rPr>
          <w:rFonts w:ascii="Arial" w:hAnsi="Arial" w:cs="Arial"/>
          <w:sz w:val="19"/>
          <w:szCs w:val="19"/>
          <w:lang w:val="sk-SK"/>
        </w:rPr>
        <w:t xml:space="preserve">ozsah práce v komentári </w:t>
      </w:r>
      <w:r w:rsidR="008A3A10" w:rsidRPr="0014645C">
        <w:rPr>
          <w:rFonts w:ascii="Arial" w:hAnsi="Arial" w:cs="Arial"/>
          <w:sz w:val="19"/>
          <w:szCs w:val="19"/>
          <w:lang w:val="sk-SK"/>
        </w:rPr>
        <w:t>sa musí zhodovať</w:t>
      </w:r>
      <w:r w:rsidRPr="0014645C">
        <w:rPr>
          <w:rFonts w:ascii="Arial" w:hAnsi="Arial" w:cs="Arial"/>
          <w:sz w:val="19"/>
          <w:szCs w:val="19"/>
          <w:lang w:val="sk-SK"/>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lang w:val="sk-SK"/>
        </w:rPr>
        <w:t>Realizáciu činnosti v položke 1.3</w:t>
      </w:r>
      <w:r w:rsidR="00DF6C00" w:rsidRPr="0014645C">
        <w:rPr>
          <w:rFonts w:ascii="Arial" w:hAnsi="Arial" w:cs="Arial"/>
          <w:b/>
          <w:sz w:val="19"/>
          <w:szCs w:val="19"/>
          <w:lang w:val="sk-SK"/>
        </w:rPr>
        <w:t>.</w:t>
      </w:r>
      <w:r w:rsidRPr="0014645C">
        <w:rPr>
          <w:rFonts w:ascii="Arial" w:hAnsi="Arial" w:cs="Arial"/>
          <w:b/>
          <w:sz w:val="19"/>
          <w:szCs w:val="19"/>
          <w:lang w:val="sk-SK"/>
        </w:rPr>
        <w:t xml:space="preserve"> nevykonávajú osoby, ktoré sú v pracovnoprávnom vzťahu k</w:t>
      </w:r>
      <w:r w:rsidR="00E74540" w:rsidRPr="0014645C">
        <w:rPr>
          <w:rFonts w:ascii="Arial" w:hAnsi="Arial" w:cs="Arial"/>
          <w:b/>
          <w:sz w:val="19"/>
          <w:szCs w:val="19"/>
          <w:lang w:val="sk-SK"/>
        </w:rPr>
        <w:t> </w:t>
      </w:r>
      <w:r w:rsidRPr="0014645C">
        <w:rPr>
          <w:rFonts w:ascii="Arial" w:hAnsi="Arial" w:cs="Arial"/>
          <w:b/>
          <w:sz w:val="19"/>
          <w:szCs w:val="19"/>
          <w:lang w:val="sk-SK"/>
        </w:rPr>
        <w:t>žiadateľovi</w:t>
      </w:r>
      <w:r w:rsidR="00E74540" w:rsidRPr="0014645C">
        <w:rPr>
          <w:rFonts w:ascii="Arial" w:hAnsi="Arial" w:cs="Arial"/>
          <w:b/>
          <w:sz w:val="19"/>
          <w:szCs w:val="19"/>
          <w:lang w:val="sk-SK"/>
        </w:rPr>
        <w:t>,</w:t>
      </w:r>
      <w:r w:rsidRPr="0014645C">
        <w:rPr>
          <w:rFonts w:ascii="Arial" w:hAnsi="Arial" w:cs="Arial"/>
          <w:b/>
          <w:sz w:val="19"/>
          <w:szCs w:val="19"/>
          <w:lang w:val="sk-SK"/>
        </w:rPr>
        <w:t xml:space="preserve"> a to ani prostredníctvom iných právnických, resp. fyzických osôb, ani na základe iného právneho vzťahu.</w:t>
      </w:r>
      <w:r w:rsidRPr="0014645C">
        <w:rPr>
          <w:rFonts w:ascii="Arial" w:hAnsi="Arial" w:cs="Arial"/>
          <w:sz w:val="19"/>
          <w:szCs w:val="19"/>
          <w:lang w:val="sk-SK"/>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lang w:val="sk-SK"/>
        </w:rPr>
        <w:t>„osobohodinu“</w:t>
      </w:r>
      <w:r w:rsidRPr="0014645C">
        <w:rPr>
          <w:rFonts w:ascii="Arial" w:hAnsi="Arial" w:cs="Arial"/>
          <w:sz w:val="19"/>
          <w:szCs w:val="19"/>
          <w:lang w:val="sk-SK"/>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lang w:val="sk-SK"/>
        </w:rPr>
        <w:t xml:space="preserve"> </w:t>
      </w:r>
      <w:r w:rsidRPr="0014645C">
        <w:rPr>
          <w:rFonts w:ascii="Arial" w:hAnsi="Arial" w:cs="Arial"/>
          <w:sz w:val="19"/>
          <w:szCs w:val="19"/>
          <w:lang w:val="sk-SK"/>
        </w:rPr>
        <w:t xml:space="preserve">j. výdavky spojené s vykonaním diela alebo poskytnutím služby </w:t>
      </w:r>
      <w:r w:rsidRPr="0014645C">
        <w:rPr>
          <w:rFonts w:ascii="Arial" w:hAnsi="Arial" w:cs="Arial"/>
          <w:b/>
          <w:sz w:val="19"/>
          <w:szCs w:val="19"/>
          <w:lang w:val="sk-SK"/>
        </w:rPr>
        <w:t>sú započítané do jednotkovej ceny</w:t>
      </w:r>
      <w:r w:rsidRPr="0014645C">
        <w:rPr>
          <w:rFonts w:ascii="Arial" w:hAnsi="Arial" w:cs="Arial"/>
          <w:sz w:val="19"/>
          <w:szCs w:val="19"/>
          <w:lang w:val="sk-SK"/>
        </w:rPr>
        <w:t>, preto tieto výdavky samostatne fakturované nebudú uznané ako oprávnené.</w:t>
      </w:r>
      <w:r w:rsidRPr="0014645C">
        <w:rPr>
          <w:rFonts w:ascii="Arial" w:hAnsi="Arial" w:cs="Arial"/>
          <w:b/>
          <w:sz w:val="19"/>
          <w:szCs w:val="19"/>
          <w:lang w:val="sk-SK"/>
        </w:rPr>
        <w:t xml:space="preserve"> </w:t>
      </w:r>
    </w:p>
    <w:p w14:paraId="15B0CE87"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15B0CE88" w14:textId="4A8B8F7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B0CE89"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5B0CE8A" w14:textId="5FE702F6"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15B0CE8D" w14:textId="77777777" w:rsidR="004A613B" w:rsidRPr="0014645C" w:rsidRDefault="004265FD" w:rsidP="000706F2">
      <w:pPr>
        <w:pStyle w:val="Zkladntext"/>
        <w:spacing w:before="120" w:line="288" w:lineRule="auto"/>
        <w:ind w:firstLine="720"/>
        <w:jc w:val="both"/>
        <w:rPr>
          <w:rFonts w:ascii="Arial" w:hAnsi="Arial" w:cs="Arial"/>
          <w:sz w:val="19"/>
          <w:szCs w:val="19"/>
          <w:lang w:val="sk-SK"/>
        </w:rPr>
      </w:pPr>
      <w:r w:rsidRPr="0014645C">
        <w:rPr>
          <w:rFonts w:ascii="Arial" w:hAnsi="Arial" w:cs="Arial"/>
          <w:b/>
          <w:sz w:val="19"/>
          <w:szCs w:val="19"/>
          <w:lang w:val="sk-SK"/>
        </w:rPr>
        <w:t>Položka 1.4. Ostatné výdavky - nepriame</w:t>
      </w:r>
      <w:r w:rsidRPr="0014645C">
        <w:rPr>
          <w:rFonts w:ascii="Arial" w:hAnsi="Arial" w:cs="Arial"/>
          <w:sz w:val="19"/>
          <w:szCs w:val="19"/>
          <w:lang w:val="sk-SK"/>
        </w:rPr>
        <w:t xml:space="preserve"> </w:t>
      </w:r>
    </w:p>
    <w:p w14:paraId="15B0CE8E" w14:textId="5D84A5A5" w:rsidR="004265FD" w:rsidRPr="0014645C" w:rsidRDefault="004A613B" w:rsidP="000906F9">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Položka </w:t>
      </w:r>
      <w:r w:rsidR="004265FD" w:rsidRPr="0014645C">
        <w:rPr>
          <w:rFonts w:ascii="Arial" w:hAnsi="Arial" w:cs="Arial"/>
          <w:sz w:val="19"/>
          <w:szCs w:val="19"/>
          <w:lang w:val="sk-SK"/>
        </w:rPr>
        <w:t>zahŕňa najmä výdavky vzniknuté pri realizácii projektu. Ide o spotrebný tovar a prevádzkový materiál, výdavky na nájom priestorov</w:t>
      </w:r>
      <w:r w:rsidR="00121A8E" w:rsidRPr="0014645C">
        <w:rPr>
          <w:rFonts w:ascii="Arial" w:hAnsi="Arial" w:cs="Arial"/>
          <w:sz w:val="19"/>
          <w:szCs w:val="19"/>
          <w:lang w:val="sk-SK"/>
        </w:rPr>
        <w:t xml:space="preserve">, </w:t>
      </w:r>
      <w:r w:rsidR="004265FD" w:rsidRPr="0014645C">
        <w:rPr>
          <w:rFonts w:ascii="Arial" w:hAnsi="Arial" w:cs="Arial"/>
          <w:sz w:val="19"/>
          <w:szCs w:val="19"/>
          <w:lang w:val="sk-SK"/>
        </w:rPr>
        <w:t xml:space="preserve">výdavky na poštovné, telekomunikačné poplatky, internet, </w:t>
      </w:r>
      <w:r w:rsidR="00BB4BA8" w:rsidRPr="0014645C">
        <w:rPr>
          <w:rFonts w:ascii="Arial" w:hAnsi="Arial" w:cs="Arial"/>
          <w:sz w:val="19"/>
          <w:szCs w:val="19"/>
          <w:lang w:val="sk-SK"/>
        </w:rPr>
        <w:t xml:space="preserve">stravovanie, </w:t>
      </w:r>
      <w:r w:rsidR="004265FD" w:rsidRPr="0014645C">
        <w:rPr>
          <w:rFonts w:ascii="Arial" w:hAnsi="Arial" w:cs="Arial"/>
          <w:sz w:val="19"/>
          <w:szCs w:val="19"/>
          <w:lang w:val="sk-SK"/>
        </w:rPr>
        <w:t>výdavky na energie, upratovanie v súvislosti s realizáciou projektu</w:t>
      </w:r>
      <w:r w:rsidR="00BB4BA8" w:rsidRPr="0014645C">
        <w:rPr>
          <w:rFonts w:ascii="Arial" w:hAnsi="Arial" w:cs="Arial"/>
          <w:sz w:val="19"/>
          <w:szCs w:val="19"/>
          <w:lang w:val="sk-SK"/>
        </w:rPr>
        <w:t>.</w:t>
      </w:r>
      <w:r w:rsidR="004265FD" w:rsidRPr="0014645C">
        <w:rPr>
          <w:rFonts w:ascii="Arial" w:hAnsi="Arial" w:cs="Arial"/>
          <w:b/>
          <w:sz w:val="19"/>
          <w:szCs w:val="19"/>
          <w:lang w:val="sk-SK"/>
        </w:rPr>
        <w:t xml:space="preserve"> Režijné výdavky, ktoré sa týkajú všeobecnej prevádzky organizácie bez príčinnej väzby na projekt</w:t>
      </w:r>
      <w:r w:rsidR="00CA3A50" w:rsidRPr="0014645C">
        <w:rPr>
          <w:rFonts w:ascii="Arial" w:hAnsi="Arial" w:cs="Arial"/>
          <w:b/>
          <w:sz w:val="19"/>
          <w:szCs w:val="19"/>
          <w:lang w:val="sk-SK"/>
        </w:rPr>
        <w:t>,</w:t>
      </w:r>
      <w:r w:rsidR="004265FD" w:rsidRPr="0014645C">
        <w:rPr>
          <w:rFonts w:ascii="Arial" w:hAnsi="Arial" w:cs="Arial"/>
          <w:b/>
          <w:sz w:val="19"/>
          <w:szCs w:val="19"/>
          <w:lang w:val="sk-SK"/>
        </w:rPr>
        <w:t xml:space="preserve"> ako i výdavky zodpovedajúce svojím vymedzením účtovnej kategórii mimoriadnych nákladov, sú neoprávnenými výdavkami.</w:t>
      </w:r>
      <w:r w:rsidR="004265FD" w:rsidRPr="0014645C">
        <w:rPr>
          <w:rFonts w:ascii="Arial" w:hAnsi="Arial" w:cs="Arial"/>
          <w:sz w:val="19"/>
          <w:szCs w:val="19"/>
          <w:lang w:val="sk-SK"/>
        </w:rPr>
        <w:t xml:space="preserve"> </w:t>
      </w:r>
    </w:p>
    <w:p w14:paraId="15B0CE8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887F17B" w14:textId="3C204FC4"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w:t>
      </w:r>
      <w:r w:rsidR="00232E61" w:rsidRPr="0014645C">
        <w:rPr>
          <w:rFonts w:ascii="Arial" w:hAnsi="Arial" w:cs="Arial"/>
          <w:b w:val="0"/>
          <w:color w:val="auto"/>
          <w:sz w:val="19"/>
          <w:szCs w:val="19"/>
          <w:lang w:val="sk-SK"/>
        </w:rPr>
        <w:lastRenderedPageBreak/>
        <w:t>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594949FF"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4EB5785F" w14:textId="40A3EE8C"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7EE19B63" w14:textId="1C66FC1A"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486D5CB8" w14:textId="3B22B59A"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FAA4C68" w14:textId="4537DDF5"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15B0CE95" w14:textId="42F18943"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4125FFEF" w14:textId="6C033F3B"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15B0CE99" w14:textId="129DB609"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680CEB6" w14:textId="64F48263"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5F2A9A75" w14:textId="05FA431C"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Spôsob výpočtu tejto pomernej časti musí žiadateľ/prijímateľ jednoznačne preukázať, pričom musí použiť objektívny a matematicky overiteľný ukazovateľ.</w:t>
      </w:r>
    </w:p>
    <w:p w14:paraId="44A00D91" w14:textId="0837AD1A"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lastRenderedPageBreak/>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5B0CE9A" w14:textId="646CD85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15B0CE9B" w14:textId="27344808"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5B0CE9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03396BEB" w14:textId="133B09A7" w:rsidR="00F92B53" w:rsidRPr="0014645C" w:rsidRDefault="000761A6" w:rsidP="006B57C7">
      <w:pPr>
        <w:pStyle w:val="Textkomentra"/>
        <w:jc w:val="both"/>
        <w:rPr>
          <w:rFonts w:ascii="Arial" w:hAnsi="Arial" w:cs="Arial"/>
          <w:sz w:val="19"/>
          <w:szCs w:val="19"/>
          <w:lang w:val="sk-SK"/>
        </w:rPr>
      </w:pPr>
      <w:r w:rsidRPr="0014645C">
        <w:rPr>
          <w:rFonts w:ascii="Arial" w:hAnsi="Arial" w:cs="Arial"/>
          <w:sz w:val="19"/>
          <w:szCs w:val="19"/>
          <w:lang w:val="sk-SK"/>
        </w:rPr>
        <w:t>Nadobudnutý dlhodobý majetok/zhodnotený majetok (hlavná položka 2. Zariadenie/vybavenie projektu) v hodnote rovnej alebo vyššej ako 40,00 EUR je prijímateľ povinný poistiť.</w:t>
      </w:r>
      <w:r w:rsidR="00F92B53" w:rsidRPr="0014645C">
        <w:rPr>
          <w:lang w:val="sk-SK"/>
        </w:rPr>
        <w:t xml:space="preserve"> </w:t>
      </w:r>
      <w:r w:rsidR="00F92B53" w:rsidRPr="0014645C">
        <w:rPr>
          <w:rFonts w:ascii="Arial" w:hAnsi="Arial" w:cs="Arial"/>
          <w:sz w:val="19"/>
          <w:szCs w:val="19"/>
          <w:lang w:val="sk-SK"/>
        </w:rPr>
        <w:t>Výnimk</w:t>
      </w:r>
      <w:r w:rsidR="006B57C7" w:rsidRPr="0014645C">
        <w:rPr>
          <w:rFonts w:ascii="Arial" w:hAnsi="Arial" w:cs="Arial"/>
          <w:sz w:val="19"/>
          <w:szCs w:val="19"/>
          <w:lang w:val="sk-SK"/>
        </w:rPr>
        <w:t>a</w:t>
      </w:r>
      <w:r w:rsidR="00F92B53" w:rsidRPr="0014645C">
        <w:rPr>
          <w:rFonts w:ascii="Arial" w:hAnsi="Arial" w:cs="Arial"/>
          <w:sz w:val="19"/>
          <w:szCs w:val="19"/>
          <w:lang w:val="sk-SK"/>
        </w:rPr>
        <w:t xml:space="preserve"> na povinnosť poistenia je možná vo vzťahu k poistným rizikám a poistnej sume</w:t>
      </w:r>
      <w:r w:rsidR="004F11B5" w:rsidRPr="0014645C">
        <w:rPr>
          <w:rFonts w:ascii="Arial" w:hAnsi="Arial" w:cs="Arial"/>
          <w:sz w:val="19"/>
          <w:szCs w:val="19"/>
          <w:lang w:val="sk-SK"/>
        </w:rPr>
        <w:t xml:space="preserve">, </w:t>
      </w:r>
      <w:r w:rsidR="00F92B53" w:rsidRPr="0014645C">
        <w:rPr>
          <w:rFonts w:ascii="Arial" w:hAnsi="Arial" w:cs="Arial"/>
          <w:sz w:val="19"/>
          <w:szCs w:val="19"/>
          <w:lang w:val="sk-SK"/>
        </w:rPr>
        <w:t xml:space="preserve">napr. </w:t>
      </w:r>
      <w:r w:rsidR="004F11B5" w:rsidRPr="0014645C">
        <w:rPr>
          <w:rFonts w:ascii="Arial" w:hAnsi="Arial" w:cs="Arial"/>
          <w:sz w:val="19"/>
          <w:szCs w:val="19"/>
          <w:lang w:val="sk-SK"/>
        </w:rPr>
        <w:t xml:space="preserve">ak sa </w:t>
      </w:r>
      <w:r w:rsidR="00F92B53" w:rsidRPr="0014645C">
        <w:rPr>
          <w:rFonts w:ascii="Arial" w:hAnsi="Arial" w:cs="Arial"/>
          <w:sz w:val="19"/>
          <w:szCs w:val="19"/>
          <w:lang w:val="sk-SK"/>
        </w:rPr>
        <w:t>právo alebo majetková hodnota nedá poistiť fakticky</w:t>
      </w:r>
      <w:r w:rsidR="004F11B5" w:rsidRPr="0014645C">
        <w:rPr>
          <w:rFonts w:ascii="Arial" w:hAnsi="Arial" w:cs="Arial"/>
          <w:sz w:val="19"/>
          <w:szCs w:val="19"/>
          <w:lang w:val="sk-SK"/>
        </w:rPr>
        <w:t xml:space="preserve"> (napr. software, licencie na predmety priemyselného vlastníctva atď</w:t>
      </w:r>
      <w:r w:rsidR="00635A6A" w:rsidRPr="0014645C">
        <w:rPr>
          <w:rFonts w:ascii="Arial" w:hAnsi="Arial" w:cs="Arial"/>
          <w:sz w:val="19"/>
          <w:szCs w:val="19"/>
          <w:lang w:val="sk-SK"/>
        </w:rPr>
        <w:t>.</w:t>
      </w:r>
      <w:r w:rsidR="004F11B5" w:rsidRPr="0014645C">
        <w:rPr>
          <w:rFonts w:ascii="Arial" w:hAnsi="Arial" w:cs="Arial"/>
          <w:sz w:val="19"/>
          <w:szCs w:val="19"/>
          <w:lang w:val="sk-SK"/>
        </w:rPr>
        <w:t>)</w:t>
      </w:r>
      <w:r w:rsidR="00F92B53" w:rsidRPr="0014645C">
        <w:rPr>
          <w:rFonts w:ascii="Arial" w:hAnsi="Arial" w:cs="Arial"/>
          <w:sz w:val="19"/>
          <w:szCs w:val="19"/>
          <w:lang w:val="sk-SK"/>
        </w:rPr>
        <w:t xml:space="preserve"> alebo z ekonomických dôvodov (výška poistného je likvidačná).</w:t>
      </w:r>
    </w:p>
    <w:p w14:paraId="7394D4A0" w14:textId="31593D15" w:rsidR="000761A6" w:rsidRPr="0014645C" w:rsidRDefault="003E5016" w:rsidP="00941FF6">
      <w:pPr>
        <w:pStyle w:val="Textkomentra"/>
        <w:jc w:val="both"/>
        <w:rPr>
          <w:rFonts w:ascii="Arial" w:hAnsi="Arial" w:cs="Arial"/>
          <w:sz w:val="19"/>
          <w:szCs w:val="19"/>
          <w:lang w:val="sk-SK"/>
        </w:rPr>
      </w:pPr>
      <w:r w:rsidRPr="0014645C">
        <w:rPr>
          <w:rFonts w:ascii="Arial" w:hAnsi="Arial" w:cs="Arial"/>
          <w:sz w:val="19"/>
          <w:szCs w:val="19"/>
          <w:lang w:val="sk-SK"/>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7362BAD" w14:textId="05A4A694"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15B0CEA0" w14:textId="59F57AA0"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580FC77D" w14:textId="02C0AFFA"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04231CD0" w14:textId="5AEDFE8B"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666A229F"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4C9986E0" w14:textId="726A2294"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Ak cena obstarávaného zariadenia/vybavenia (vrátane nehmotného majetku), ktoré žiadateľ/prijímateľ bude využívať len pre účely projektu/ov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445ADE32"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0A88E655" w14:textId="2A7F3971"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07D4E1FC" w14:textId="69CE9F25"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rámci </w:t>
      </w:r>
      <w:r w:rsidR="00731776" w:rsidRPr="0014645C">
        <w:rPr>
          <w:rFonts w:ascii="Arial" w:hAnsi="Arial" w:cs="Arial"/>
          <w:sz w:val="19"/>
          <w:szCs w:val="19"/>
          <w:lang w:val="sk-SK"/>
        </w:rPr>
        <w:t>položky</w:t>
      </w:r>
      <w:r w:rsidRPr="0014645C">
        <w:rPr>
          <w:rFonts w:ascii="Arial" w:hAnsi="Arial" w:cs="Arial"/>
          <w:sz w:val="19"/>
          <w:szCs w:val="19"/>
          <w:lang w:val="sk-SK"/>
        </w:rPr>
        <w:t xml:space="preserve"> je možné zaradiť odpisy dlhodobého hmotného a nehmotného majetku </w:t>
      </w:r>
      <w:r w:rsidR="00731776" w:rsidRPr="0014645C">
        <w:rPr>
          <w:rFonts w:ascii="Arial" w:hAnsi="Arial" w:cs="Arial"/>
          <w:sz w:val="19"/>
          <w:szCs w:val="19"/>
          <w:lang w:val="sk-SK"/>
        </w:rPr>
        <w:t xml:space="preserve">využívaného pre riadenie projektu a podporné aktivity </w:t>
      </w:r>
      <w:r w:rsidRPr="0014645C">
        <w:rPr>
          <w:rFonts w:ascii="Arial" w:hAnsi="Arial" w:cs="Arial"/>
          <w:sz w:val="19"/>
          <w:szCs w:val="19"/>
          <w:lang w:val="sk-SK"/>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lang w:val="sk-SK"/>
        </w:rPr>
        <w:t>Jednotka pri kalkulácii tejto položky môže byť mesiac a iné.</w:t>
      </w:r>
    </w:p>
    <w:p w14:paraId="0CEE3C45" w14:textId="45087DF5" w:rsidR="00A94E21" w:rsidRPr="0014645C" w:rsidRDefault="00A94E21" w:rsidP="00A94E21">
      <w:pPr>
        <w:pStyle w:val="Zkladntext"/>
        <w:spacing w:before="120" w:line="288" w:lineRule="auto"/>
        <w:jc w:val="both"/>
        <w:rPr>
          <w:rFonts w:ascii="Arial" w:hAnsi="Arial" w:cs="Arial"/>
          <w:b/>
          <w:sz w:val="19"/>
          <w:szCs w:val="19"/>
          <w:lang w:val="sk-SK"/>
        </w:rPr>
      </w:pPr>
      <w:r w:rsidRPr="0014645C">
        <w:rPr>
          <w:rFonts w:ascii="Arial" w:hAnsi="Arial" w:cs="Arial"/>
          <w:b/>
          <w:sz w:val="19"/>
          <w:szCs w:val="19"/>
          <w:lang w:val="sk-SK"/>
        </w:rPr>
        <w:t xml:space="preserve">Odpisy sú oprávnené, ak obstaraný odpisovaný majetok (hmotný/nehmotný majetok) nebol financovaný z </w:t>
      </w:r>
      <w:r w:rsidR="006E5E4F" w:rsidRPr="0014645C">
        <w:rPr>
          <w:rFonts w:ascii="Arial" w:hAnsi="Arial" w:cs="Arial"/>
          <w:b/>
          <w:sz w:val="19"/>
          <w:szCs w:val="19"/>
          <w:lang w:val="sk-SK"/>
        </w:rPr>
        <w:t xml:space="preserve">grantov financovaných z </w:t>
      </w:r>
      <w:r w:rsidRPr="0014645C">
        <w:rPr>
          <w:rFonts w:ascii="Arial" w:hAnsi="Arial" w:cs="Arial"/>
          <w:b/>
          <w:sz w:val="19"/>
          <w:szCs w:val="19"/>
          <w:lang w:val="sk-SK"/>
        </w:rPr>
        <w:t>verejných zdrojov (zdroje EÚ, štátny rozpočet, zdroje obce, VÚC a iné verejné zdroje)</w:t>
      </w:r>
      <w:r w:rsidR="001D6C21" w:rsidRPr="0014645C">
        <w:rPr>
          <w:rStyle w:val="Odkaznapoznmkupodiarou"/>
          <w:rFonts w:cs="Arial"/>
          <w:b/>
          <w:sz w:val="19"/>
          <w:szCs w:val="19"/>
          <w:lang w:val="sk-SK"/>
        </w:rPr>
        <w:t xml:space="preserve"> </w:t>
      </w:r>
      <w:r w:rsidR="001D6C21" w:rsidRPr="0014645C">
        <w:rPr>
          <w:rStyle w:val="Odkaznapoznmkupodiarou"/>
          <w:rFonts w:cs="Arial"/>
          <w:b/>
          <w:sz w:val="19"/>
          <w:szCs w:val="19"/>
          <w:lang w:val="sk-SK"/>
        </w:rPr>
        <w:footnoteReference w:id="84"/>
      </w:r>
      <w:r w:rsidRPr="0014645C">
        <w:rPr>
          <w:rFonts w:ascii="Arial" w:hAnsi="Arial" w:cs="Arial"/>
          <w:b/>
          <w:sz w:val="19"/>
          <w:szCs w:val="19"/>
          <w:lang w:val="sk-SK"/>
        </w:rPr>
        <w:t xml:space="preserve">. </w:t>
      </w:r>
    </w:p>
    <w:p w14:paraId="2A8ACDA1"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29FF538F"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43356606" w14:textId="0D1BF03E"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297BC2F"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w:t>
      </w:r>
      <w:r w:rsidRPr="0014645C">
        <w:rPr>
          <w:rFonts w:ascii="Arial" w:hAnsi="Arial" w:cs="Arial"/>
          <w:b w:val="0"/>
          <w:color w:val="auto"/>
          <w:sz w:val="19"/>
          <w:szCs w:val="19"/>
          <w:lang w:val="sk-SK"/>
        </w:rPr>
        <w:lastRenderedPageBreak/>
        <w:t xml:space="preserve">Pokiaľ sa majetok využíva na realizáciu projektu len z časti alebo v obmedzenom časovom rozsahu, uvedené odpisy sa zahrnú do oprávnených výdavkov len v danej časti a v rozsahu skutočného používania majetku. </w:t>
      </w:r>
    </w:p>
    <w:p w14:paraId="421B4645"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 xml:space="preserve">V zmysle čl. 69 všeobecného nariadenia sú odpisy oprávnené, ak sú kumulatívne splnené tieto podmienky: </w:t>
      </w:r>
    </w:p>
    <w:p w14:paraId="2B638DD3"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25449971"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3BF49F5"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6C8527E6" w14:textId="71D50382"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4B5891F9" w14:textId="77777777" w:rsidR="00A94E21" w:rsidRPr="0014645C" w:rsidRDefault="00A94E21" w:rsidP="00A94E21">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02FFEC82" w14:textId="1FE4DB32"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6F5218C0" w14:textId="52563EF2"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488608B7" w14:textId="77777777" w:rsidR="00854B1A" w:rsidRPr="0014645C" w:rsidRDefault="00854B1A" w:rsidP="00854B1A">
      <w:pPr>
        <w:pStyle w:val="BodyText1"/>
        <w:rPr>
          <w:b/>
          <w:sz w:val="20"/>
          <w:lang w:val="sk-SK"/>
        </w:rPr>
      </w:pPr>
    </w:p>
    <w:p w14:paraId="15B0CEA2" w14:textId="77C26080"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1CE2DA70" w14:textId="36BC468D"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15B0CEA3" w14:textId="2AF70FED"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15B0CEB5"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lastRenderedPageBreak/>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15B0CEB6" w14:textId="290626D9"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B0CEB7"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15B0CEB8" w14:textId="7E0B2B00"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/ov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74432565" w14:textId="3EF3F695"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V prípade, že zariadenie/vybavenie (vrátane nehmotného majetku) vykázané ako dlhodobý hmotný/nehmotný majetok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15B0CEB9" w14:textId="4EFE81C3"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1B7B17A2" w14:textId="1A97E45E" w:rsidR="00A75812" w:rsidRPr="0014645C" w:rsidRDefault="00A75812" w:rsidP="00A75812">
      <w:pPr>
        <w:pStyle w:val="Zkladntext"/>
        <w:spacing w:before="120" w:line="288" w:lineRule="auto"/>
        <w:jc w:val="both"/>
        <w:rPr>
          <w:rFonts w:ascii="Arial" w:hAnsi="Arial" w:cs="Arial"/>
          <w:sz w:val="19"/>
          <w:szCs w:val="19"/>
          <w:lang w:val="sk-SK"/>
        </w:rPr>
      </w:pPr>
      <w:r w:rsidRPr="0014645C">
        <w:rPr>
          <w:rFonts w:ascii="Arial" w:hAnsi="Arial" w:cs="Arial"/>
          <w:sz w:val="19"/>
          <w:szCs w:val="19"/>
          <w:lang w:val="sk-SK"/>
        </w:rPr>
        <w:lastRenderedPageBreak/>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386C3403" w14:textId="2C896B9B"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45E83F63" w14:textId="0FA0A2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15B0CEFF"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r w:rsidR="001874B7" w:rsidRPr="0014645C">
        <w:rPr>
          <w:b/>
          <w:sz w:val="20"/>
          <w:lang w:val="sk-SK"/>
        </w:rPr>
        <w:t>Žo</w:t>
      </w:r>
      <w:r w:rsidRPr="0014645C">
        <w:rPr>
          <w:b/>
          <w:sz w:val="20"/>
          <w:lang w:val="sk-SK"/>
        </w:rPr>
        <w:t>NFP)</w:t>
      </w:r>
    </w:p>
    <w:p w14:paraId="15B0CF00" w14:textId="4E7DE40F"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 xml:space="preserve">NFP.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15B0CF01" w14:textId="35C4FC68"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15B0CF02" w14:textId="611400CA"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15B0CF03"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2675DE13" w14:textId="056C80B6"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zákonník práce, zákon o štátnej službe,...). Jednotka pri kalkulácii pre tieto podpoložky (podpodpoložky)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15B0CF04" w14:textId="6567C288"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15B0CF0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lastRenderedPageBreak/>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15B0CF06" w14:textId="542B8EB5"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15B0CF07"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15B0CF08" w14:textId="2473B43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15B0CF09"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15B0CF0A" w14:textId="7131B0D3"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15B0CF0B"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15B0CF0C" w14:textId="617DCA08"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15B0CF0D"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Položka 3.4. Ostatné výdavky – priame</w:t>
      </w:r>
      <w:r w:rsidRPr="0014645C">
        <w:rPr>
          <w:rFonts w:ascii="Arial" w:hAnsi="Arial" w:cs="Arial"/>
          <w:b w:val="0"/>
          <w:color w:val="auto"/>
          <w:sz w:val="19"/>
          <w:szCs w:val="19"/>
          <w:lang w:val="sk-SK"/>
        </w:rPr>
        <w:t xml:space="preserve"> </w:t>
      </w:r>
    </w:p>
    <w:p w14:paraId="15B0CF0E" w14:textId="37DCAD94"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15B0CF0F"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lastRenderedPageBreak/>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BC56348" w14:textId="2E926E35"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5199392" w14:textId="2E7E65CC"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EE7A754"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413EEB8E" w14:textId="6F97B030"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6542B59E"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15B0CF15" w14:textId="429AA18C"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7A324907" w14:textId="00E39FE8"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15B0CF17" w14:textId="1100BCC0"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15B0CF18" w14:textId="7499782F"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15B0CF19"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lastRenderedPageBreak/>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5B0CF1A" w14:textId="4CDA6CF2"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367188D9"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58444583" w14:textId="27FBE973"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15B0CF1D"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Žiadateľ môže vytvoriť aj ďalšie rozpočtové podpoložky a podpodpoložky nevyhnutné na realizáciu predmetnej aktivity za predpokladu dodržiavania zásad hospodárnosti, efektívnosti, účelnosti, účinnosti a jednoznačného prepojenia výdavku s projektom.</w:t>
      </w:r>
    </w:p>
    <w:p w14:paraId="6F038A32" w14:textId="77777777" w:rsidR="000A2933" w:rsidRPr="0014645C" w:rsidRDefault="000A2933" w:rsidP="000A2933">
      <w:pPr>
        <w:pStyle w:val="BodyText1"/>
        <w:rPr>
          <w:b/>
          <w:sz w:val="20"/>
          <w:lang w:val="sk-SK"/>
        </w:rPr>
      </w:pPr>
    </w:p>
    <w:p w14:paraId="15B0CF1E" w14:textId="3EA49DA8"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15B0CF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15B0CF20" w14:textId="1D96E1D6"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b/>
          <w:sz w:val="19"/>
          <w:szCs w:val="19"/>
          <w:lang w:val="sk-SK"/>
        </w:rPr>
        <w:t>Rezerva na nepredvídané výdavky</w:t>
      </w:r>
      <w:r w:rsidRPr="0014645C">
        <w:rPr>
          <w:rFonts w:ascii="Arial" w:hAnsi="Arial" w:cs="Arial"/>
          <w:sz w:val="19"/>
          <w:szCs w:val="19"/>
          <w:lang w:val="sk-SK"/>
        </w:rPr>
        <w:t xml:space="preserve"> (</w:t>
      </w:r>
      <w:r w:rsidRPr="0014645C">
        <w:rPr>
          <w:rFonts w:ascii="Arial" w:hAnsi="Arial" w:cs="Arial"/>
          <w:b/>
          <w:sz w:val="19"/>
          <w:szCs w:val="19"/>
          <w:lang w:val="sk-SK"/>
        </w:rPr>
        <w:t>skupina oprávnených výdavkov 930</w:t>
      </w:r>
      <w:r w:rsidRPr="0014645C">
        <w:rPr>
          <w:rFonts w:ascii="Arial" w:hAnsi="Arial" w:cs="Arial"/>
          <w:i/>
          <w:sz w:val="19"/>
          <w:szCs w:val="19"/>
          <w:lang w:val="sk-SK"/>
        </w:rPr>
        <w:t>)</w:t>
      </w:r>
      <w:r w:rsidRPr="0014645C">
        <w:rPr>
          <w:rFonts w:ascii="Arial" w:hAnsi="Arial" w:cs="Arial"/>
          <w:sz w:val="19"/>
          <w:szCs w:val="19"/>
          <w:lang w:val="sk-SK"/>
        </w:rPr>
        <w:t xml:space="preserve"> slúži ako rezerva na nepredpokladané zmeny, ktoré môžu vzniknúť počas realizácie projektu. </w:t>
      </w:r>
      <w:r w:rsidR="008A14B3" w:rsidRPr="0014645C">
        <w:rPr>
          <w:rFonts w:ascii="Arial" w:hAnsi="Arial" w:cs="Arial"/>
          <w:sz w:val="19"/>
          <w:szCs w:val="19"/>
          <w:lang w:val="sk-SK"/>
        </w:rPr>
        <w:t>Pri výzve/vyzvaní s uplatnením zjednodušeného vykazovania výdavkov (napr. stanovením paušálnej sadzby) sa rezerva na nepredvídané výdavky nemôže použiť.</w:t>
      </w:r>
    </w:p>
    <w:p w14:paraId="15B0CF21" w14:textId="77777777"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Rezerva na nepredvídané výdavky sa použije najmä v prípadoch, ak došlo k:</w:t>
      </w:r>
    </w:p>
    <w:p w14:paraId="15B0CF22" w14:textId="7292509C"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objektívnej zmene cien výdavkov projektu v dôsledku zmeny legislatívy SR</w:t>
      </w:r>
      <w:r w:rsidR="00A03585" w:rsidRPr="0014645C">
        <w:rPr>
          <w:rFonts w:ascii="Arial" w:hAnsi="Arial" w:cs="Arial"/>
          <w:sz w:val="19"/>
          <w:szCs w:val="19"/>
          <w:lang w:val="sk-SK"/>
        </w:rPr>
        <w:t>,</w:t>
      </w:r>
      <w:r w:rsidRPr="0014645C">
        <w:rPr>
          <w:rFonts w:ascii="Arial" w:hAnsi="Arial" w:cs="Arial"/>
          <w:sz w:val="19"/>
          <w:szCs w:val="19"/>
          <w:lang w:val="sk-SK"/>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15B0CF23"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zmene postavenia prijímateľa voči povinnostiam a nárokom vyplývajúcich z legislatívy SR, napr. registrácia prijímateľa ako zdaniteľnej osoby podliehajúcej DPH</w:t>
      </w:r>
    </w:p>
    <w:p w14:paraId="15B0CF24" w14:textId="0DB85975"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lang w:val="sk-SK"/>
        </w:rPr>
      </w:pPr>
      <w:r w:rsidRPr="0014645C">
        <w:rPr>
          <w:rFonts w:ascii="Arial" w:hAnsi="Arial" w:cs="Arial"/>
          <w:sz w:val="19"/>
          <w:szCs w:val="19"/>
          <w:lang w:val="sk-SK"/>
        </w:rPr>
        <w:t xml:space="preserve">nepredvídanej zmene aktivít projektu, ktorú prijímateľ nespôsobil vlastným pričinením a nevedel jej zabrániť. </w:t>
      </w:r>
    </w:p>
    <w:p w14:paraId="15B0CF25" w14:textId="2EAABA0D" w:rsidR="00D67FC4" w:rsidRPr="0014645C" w:rsidRDefault="00D67FC4"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Rezervu na nepredvídané výdavky nie je možné aplikovať na výdavky spojené s riadením projektu (administrácia, riadenie, monito</w:t>
      </w:r>
      <w:r w:rsidR="00001A81" w:rsidRPr="0014645C">
        <w:rPr>
          <w:rFonts w:ascii="Arial" w:hAnsi="Arial" w:cs="Arial"/>
          <w:sz w:val="19"/>
          <w:szCs w:val="19"/>
          <w:lang w:val="sk-SK"/>
        </w:rPr>
        <w:t>rovanie</w:t>
      </w:r>
      <w:r w:rsidRPr="0014645C">
        <w:rPr>
          <w:rFonts w:ascii="Arial" w:hAnsi="Arial" w:cs="Arial"/>
          <w:sz w:val="19"/>
          <w:szCs w:val="19"/>
          <w:lang w:val="sk-SK"/>
        </w:rPr>
        <w:t xml:space="preserve"> vrátane iných výdavkov súvisiacich s riadením/administráciou projektu) informovaním a komunikáciou, a zároveň pri čerpaní tejto rezervy musia byť dodržané zásady hospodárnosti, efektívnosti, účinnosti a účelnosti</w:t>
      </w:r>
      <w:r w:rsidRPr="0014645C">
        <w:rPr>
          <w:rStyle w:val="Odkaznapoznmkupodiarou"/>
          <w:rFonts w:cs="Arial"/>
          <w:sz w:val="19"/>
          <w:szCs w:val="19"/>
          <w:lang w:val="sk-SK"/>
        </w:rPr>
        <w:footnoteReference w:id="100"/>
      </w:r>
      <w:r w:rsidRPr="0014645C">
        <w:rPr>
          <w:rFonts w:ascii="Arial" w:hAnsi="Arial" w:cs="Arial"/>
          <w:sz w:val="19"/>
          <w:szCs w:val="19"/>
          <w:lang w:val="sk-SK"/>
        </w:rPr>
        <w:t xml:space="preserve">. </w:t>
      </w:r>
    </w:p>
    <w:p w14:paraId="15B0CF26" w14:textId="452E63A0" w:rsidR="00E96358" w:rsidRPr="0014645C" w:rsidRDefault="00E96358"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Nárok na čerpanie výdavkov na rezervu na nepredvídané výdavky nevzniká prijímateľovi automaticky. Nárok vznikne len v tom prípade, ak táto zmena alebo potreba skutočne v priebehu realizácie projektu nastane. </w:t>
      </w:r>
    </w:p>
    <w:p w14:paraId="15B0CF27" w14:textId="66B04875"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V rámci tejto aktivity si žiadateľ určí sumu (max. </w:t>
      </w:r>
      <w:r w:rsidR="00E96358" w:rsidRPr="0014645C">
        <w:rPr>
          <w:rFonts w:ascii="Arial" w:hAnsi="Arial" w:cs="Arial"/>
          <w:sz w:val="19"/>
          <w:szCs w:val="19"/>
          <w:lang w:val="sk-SK"/>
        </w:rPr>
        <w:t xml:space="preserve">percentuálny limit je </w:t>
      </w:r>
      <w:r w:rsidR="00505432" w:rsidRPr="0014645C">
        <w:rPr>
          <w:rFonts w:ascii="Arial" w:hAnsi="Arial" w:cs="Arial"/>
          <w:b/>
          <w:sz w:val="19"/>
          <w:szCs w:val="19"/>
          <w:lang w:val="sk-SK"/>
        </w:rPr>
        <w:t>3% z priamych výdavkov</w:t>
      </w:r>
      <w:r w:rsidRPr="0014645C">
        <w:rPr>
          <w:rFonts w:ascii="Arial" w:hAnsi="Arial" w:cs="Arial"/>
          <w:sz w:val="19"/>
          <w:szCs w:val="19"/>
          <w:lang w:val="sk-SK"/>
        </w:rPr>
        <w:t xml:space="preserve">), ktorú žiadateľ bude môcť použiť na vykrytie nepredvídaných výdavkov určených v rozpočte, ak také položky v rozpočte žiadateľ identifikuje. </w:t>
      </w:r>
    </w:p>
    <w:p w14:paraId="15B0CF28" w14:textId="599E577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5B0CF29"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komentári rozpočtu žiadateľ zdôvodní použitie podpoložky, resp. podpodpoložky na vykrytie prípadných strát </w:t>
      </w:r>
      <w:r w:rsidRPr="0014645C">
        <w:rPr>
          <w:rFonts w:ascii="Arial" w:hAnsi="Arial" w:cs="Arial"/>
          <w:b/>
          <w:sz w:val="19"/>
          <w:szCs w:val="19"/>
          <w:lang w:val="sk-SK"/>
        </w:rPr>
        <w:t>a vo formulári rozpočtu ich označí symbolom X v stĺpci Nepredvídané výdavky</w:t>
      </w:r>
      <w:r w:rsidRPr="0014645C">
        <w:rPr>
          <w:rFonts w:ascii="Arial" w:hAnsi="Arial" w:cs="Arial"/>
          <w:sz w:val="19"/>
          <w:szCs w:val="19"/>
          <w:lang w:val="sk-SK"/>
        </w:rPr>
        <w:t>.</w:t>
      </w:r>
    </w:p>
    <w:p w14:paraId="15B0CF2A" w14:textId="002D796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Ako prílohu </w:t>
      </w:r>
      <w:r w:rsidR="001874B7" w:rsidRPr="0014645C">
        <w:rPr>
          <w:rFonts w:ascii="Arial" w:hAnsi="Arial" w:cs="Arial"/>
          <w:sz w:val="19"/>
          <w:szCs w:val="19"/>
          <w:lang w:val="sk-SK"/>
        </w:rPr>
        <w:t>Žo</w:t>
      </w:r>
      <w:r w:rsidRPr="0014645C">
        <w:rPr>
          <w:rFonts w:ascii="Arial" w:hAnsi="Arial" w:cs="Arial"/>
          <w:sz w:val="19"/>
          <w:szCs w:val="19"/>
          <w:lang w:val="sk-SK"/>
        </w:rPr>
        <w:t xml:space="preserve">NFP je žiadateľ povinný predložiť aj doklad preukazujúci určenie hodnoty tovarov a služieb, ktoré sú predmetom </w:t>
      </w:r>
      <w:r w:rsidR="001874B7" w:rsidRPr="0014645C">
        <w:rPr>
          <w:rFonts w:ascii="Arial" w:hAnsi="Arial" w:cs="Arial"/>
          <w:sz w:val="19"/>
          <w:szCs w:val="19"/>
          <w:lang w:val="sk-SK"/>
        </w:rPr>
        <w:t>Žo</w:t>
      </w:r>
      <w:r w:rsidRPr="0014645C">
        <w:rPr>
          <w:rFonts w:ascii="Arial" w:hAnsi="Arial" w:cs="Arial"/>
          <w:sz w:val="19"/>
          <w:szCs w:val="19"/>
          <w:lang w:val="sk-SK"/>
        </w:rPr>
        <w:t>NFP za účelom posúdenia hospodárnosti a efektívnosti výdavkov projektu</w:t>
      </w:r>
      <w:r w:rsidR="00A01C16" w:rsidRPr="0014645C">
        <w:rPr>
          <w:rFonts w:ascii="Arial" w:hAnsi="Arial" w:cs="Arial"/>
          <w:sz w:val="19"/>
          <w:szCs w:val="19"/>
          <w:lang w:val="sk-SK"/>
        </w:rPr>
        <w:t xml:space="preserve"> (napr. prieskum trhu)</w:t>
      </w:r>
      <w:r w:rsidRPr="0014645C">
        <w:rPr>
          <w:rFonts w:ascii="Arial" w:hAnsi="Arial" w:cs="Arial"/>
          <w:sz w:val="19"/>
          <w:szCs w:val="19"/>
          <w:lang w:val="sk-SK"/>
        </w:rPr>
        <w:t xml:space="preserve">. </w:t>
      </w:r>
    </w:p>
    <w:p w14:paraId="15B0CF2B" w14:textId="766B1630"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o NFP je viazaný pokiaľ ide o formu a spôsob preukázania určenia hodnoty aktivít (tovarov, služieb) možnosťami </w:t>
      </w:r>
      <w:r w:rsidR="00FC4593" w:rsidRPr="0014645C">
        <w:rPr>
          <w:rFonts w:ascii="Arial" w:hAnsi="Arial" w:cs="Arial"/>
          <w:sz w:val="19"/>
          <w:szCs w:val="19"/>
          <w:lang w:val="sk-SK"/>
        </w:rPr>
        <w:t xml:space="preserve">a </w:t>
      </w:r>
      <w:r w:rsidRPr="0014645C">
        <w:rPr>
          <w:rFonts w:ascii="Arial" w:hAnsi="Arial" w:cs="Arial"/>
          <w:sz w:val="19"/>
          <w:szCs w:val="19"/>
          <w:lang w:val="sk-SK"/>
        </w:rPr>
        <w:t xml:space="preserve">pravidlami k overovaniu hospodárnosti výdavkov stanovenými </w:t>
      </w:r>
      <w:r w:rsidR="0005604C" w:rsidRPr="0014645C">
        <w:rPr>
          <w:rFonts w:ascii="Arial" w:hAnsi="Arial" w:cs="Arial"/>
          <w:sz w:val="19"/>
          <w:szCs w:val="19"/>
          <w:lang w:val="sk-SK"/>
        </w:rPr>
        <w:t xml:space="preserve">RO pre OP EVS </w:t>
      </w:r>
      <w:r w:rsidRPr="0014645C">
        <w:rPr>
          <w:rFonts w:ascii="Arial" w:hAnsi="Arial" w:cs="Arial"/>
          <w:sz w:val="19"/>
          <w:szCs w:val="19"/>
          <w:lang w:val="sk-SK"/>
        </w:rPr>
        <w:t>vo výzve</w:t>
      </w:r>
      <w:r w:rsidR="00953B7A" w:rsidRPr="0014645C">
        <w:rPr>
          <w:rFonts w:ascii="Arial" w:hAnsi="Arial" w:cs="Arial"/>
          <w:sz w:val="19"/>
          <w:szCs w:val="19"/>
          <w:lang w:val="sk-SK"/>
        </w:rPr>
        <w:t>,</w:t>
      </w:r>
      <w:r w:rsidRPr="0014645C">
        <w:rPr>
          <w:rFonts w:ascii="Arial" w:hAnsi="Arial" w:cs="Arial"/>
          <w:sz w:val="19"/>
          <w:szCs w:val="19"/>
          <w:lang w:val="sk-SK"/>
        </w:rPr>
        <w:t xml:space="preserve"> resp. vyzvaní na predkladanie </w:t>
      </w:r>
      <w:r w:rsidR="001874B7" w:rsidRPr="0014645C">
        <w:rPr>
          <w:rFonts w:ascii="Arial" w:hAnsi="Arial" w:cs="Arial"/>
          <w:sz w:val="19"/>
          <w:szCs w:val="19"/>
          <w:lang w:val="sk-SK"/>
        </w:rPr>
        <w:t>Žo</w:t>
      </w:r>
      <w:r w:rsidRPr="0014645C">
        <w:rPr>
          <w:rFonts w:ascii="Arial" w:hAnsi="Arial" w:cs="Arial"/>
          <w:sz w:val="19"/>
          <w:szCs w:val="19"/>
          <w:lang w:val="sk-SK"/>
        </w:rPr>
        <w:t>NFP.</w:t>
      </w:r>
    </w:p>
    <w:p w14:paraId="4089B076" w14:textId="77777777" w:rsidR="000A2933" w:rsidRPr="0014645C" w:rsidRDefault="000A2933" w:rsidP="000A2933">
      <w:pPr>
        <w:pStyle w:val="BodyText1"/>
        <w:rPr>
          <w:b/>
          <w:sz w:val="20"/>
          <w:lang w:val="sk-SK"/>
        </w:rPr>
      </w:pPr>
    </w:p>
    <w:p w14:paraId="15B0CF2C" w14:textId="77777777" w:rsidR="004265FD" w:rsidRPr="0014645C" w:rsidRDefault="004265FD" w:rsidP="000A2933">
      <w:pPr>
        <w:pStyle w:val="BodyText1"/>
        <w:rPr>
          <w:b/>
          <w:sz w:val="20"/>
          <w:lang w:val="sk-SK"/>
        </w:rPr>
      </w:pPr>
      <w:r w:rsidRPr="0014645C">
        <w:rPr>
          <w:b/>
          <w:sz w:val="20"/>
          <w:lang w:val="sk-SK"/>
        </w:rPr>
        <w:t>Postup pri vypĺňaní rozpočtu</w:t>
      </w:r>
    </w:p>
    <w:p w14:paraId="15B0CF2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jej podpoložky (prípadne podpodpoložky).</w:t>
      </w:r>
    </w:p>
    <w:p w14:paraId="15B0CF2E"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15B0CF2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15B0CF30" w14:textId="38B0E87C"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15B0CF31"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6A94F1F7"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rozpočtu je možné pridávať ďalšie podpoložky (podpodpoložky), ktoré obsahovo patria do predmetnej </w:t>
      </w:r>
    </w:p>
    <w:p w14:paraId="15B0CF32" w14:textId="6F1375F5"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15B0CF33"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 xml:space="preserve">uvádza číslo položky, podpoložky (podpodpoložky). Každá položka, podpoložka (podpodpoložka)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15B0CF34" w14:textId="7A0E40A1"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B</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položky</w:t>
      </w:r>
      <w:r w:rsidR="00DA46F1" w:rsidRPr="0014645C">
        <w:rPr>
          <w:rFonts w:ascii="Arial" w:hAnsi="Arial" w:cs="Arial"/>
          <w:sz w:val="19"/>
          <w:szCs w:val="19"/>
          <w:lang w:val="sk-SK"/>
        </w:rPr>
        <w:t xml:space="preserve"> rozpočtu</w:t>
      </w:r>
      <w:r w:rsidRPr="0014645C">
        <w:rPr>
          <w:rFonts w:ascii="Arial" w:hAnsi="Arial" w:cs="Arial"/>
          <w:sz w:val="19"/>
          <w:szCs w:val="19"/>
          <w:lang w:val="sk-SK"/>
        </w:rPr>
        <w:t xml:space="preserve">, podpoložky (podpodpoložky). Z hľadiska oprávnenosti výdavkov je dôležité, ako presne </w:t>
      </w:r>
      <w:r w:rsidR="00E1761C" w:rsidRPr="0014645C">
        <w:rPr>
          <w:rFonts w:ascii="Arial" w:hAnsi="Arial" w:cs="Arial"/>
          <w:sz w:val="19"/>
          <w:szCs w:val="19"/>
          <w:lang w:val="sk-SK"/>
        </w:rPr>
        <w:t xml:space="preserve">sa </w:t>
      </w:r>
      <w:r w:rsidRPr="0014645C">
        <w:rPr>
          <w:rFonts w:ascii="Arial" w:hAnsi="Arial" w:cs="Arial"/>
          <w:sz w:val="19"/>
          <w:szCs w:val="19"/>
          <w:lang w:val="sk-SK"/>
        </w:rPr>
        <w:t>pomenuje rozpočtov</w:t>
      </w:r>
      <w:r w:rsidR="00E1761C" w:rsidRPr="0014645C">
        <w:rPr>
          <w:rFonts w:ascii="Arial" w:hAnsi="Arial" w:cs="Arial"/>
          <w:sz w:val="19"/>
          <w:szCs w:val="19"/>
          <w:lang w:val="sk-SK"/>
        </w:rPr>
        <w:t>á</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podpoložka </w:t>
      </w:r>
      <w:r w:rsidRPr="0014645C">
        <w:rPr>
          <w:rFonts w:ascii="Arial" w:hAnsi="Arial" w:cs="Arial"/>
          <w:sz w:val="19"/>
          <w:szCs w:val="19"/>
          <w:lang w:val="sk-SK"/>
        </w:rPr>
        <w:t>(</w:t>
      </w:r>
      <w:r w:rsidR="00E1761C" w:rsidRPr="0014645C">
        <w:rPr>
          <w:rFonts w:ascii="Arial" w:hAnsi="Arial" w:cs="Arial"/>
          <w:sz w:val="19"/>
          <w:szCs w:val="19"/>
          <w:lang w:val="sk-SK"/>
        </w:rPr>
        <w:t>podpodpoložka</w:t>
      </w:r>
      <w:r w:rsidRPr="0014645C">
        <w:rPr>
          <w:rFonts w:ascii="Arial" w:hAnsi="Arial" w:cs="Arial"/>
          <w:sz w:val="19"/>
          <w:szCs w:val="19"/>
          <w:lang w:val="sk-SK"/>
        </w:rPr>
        <w:t xml:space="preserve">). Je </w:t>
      </w:r>
      <w:r w:rsidR="00E1761C" w:rsidRPr="0014645C">
        <w:rPr>
          <w:rFonts w:ascii="Arial" w:hAnsi="Arial" w:cs="Arial"/>
          <w:sz w:val="19"/>
          <w:szCs w:val="19"/>
          <w:lang w:val="sk-SK"/>
        </w:rPr>
        <w:t xml:space="preserve">vhodné </w:t>
      </w:r>
      <w:r w:rsidRPr="0014645C">
        <w:rPr>
          <w:rFonts w:ascii="Arial" w:hAnsi="Arial" w:cs="Arial"/>
          <w:sz w:val="19"/>
          <w:szCs w:val="19"/>
          <w:lang w:val="sk-SK"/>
        </w:rPr>
        <w:t>voliť výstižné názvy podpoložiek, neodporúča sa položky pomenovať príliš konkrétne. Napr. podpoložka rozpočtu s názvom „Vzdelávanie v okrese Svidník“ neumožní financovať vzdelávanie v susednom okrese (podobne to je s inými názvami).</w:t>
      </w:r>
      <w:r w:rsidR="00784A61" w:rsidRPr="0014645C">
        <w:rPr>
          <w:rFonts w:ascii="Arial" w:hAnsi="Arial" w:cs="Arial"/>
          <w:sz w:val="19"/>
          <w:szCs w:val="19"/>
          <w:lang w:val="sk-SK"/>
        </w:rPr>
        <w:t xml:space="preserve"> </w:t>
      </w:r>
    </w:p>
    <w:p w14:paraId="15B0CF35" w14:textId="0FD26B1C" w:rsidR="003C4571" w:rsidRPr="0014645C" w:rsidRDefault="004265FD" w:rsidP="007D0CA1">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1C3D3C" w:rsidRPr="0014645C">
        <w:rPr>
          <w:rFonts w:ascii="Arial" w:hAnsi="Arial" w:cs="Arial"/>
          <w:sz w:val="19"/>
          <w:szCs w:val="19"/>
          <w:lang w:val="sk-SK"/>
        </w:rPr>
        <w:t>„C“</w:t>
      </w:r>
      <w:r w:rsidRPr="0014645C">
        <w:rPr>
          <w:rFonts w:ascii="Arial" w:hAnsi="Arial" w:cs="Arial"/>
          <w:sz w:val="19"/>
          <w:szCs w:val="19"/>
          <w:lang w:val="sk-SK"/>
        </w:rPr>
        <w:t xml:space="preserve"> sa </w:t>
      </w:r>
      <w:r w:rsidR="003C4571" w:rsidRPr="0014645C">
        <w:rPr>
          <w:rFonts w:ascii="Arial" w:hAnsi="Arial" w:cs="Arial"/>
          <w:sz w:val="19"/>
          <w:szCs w:val="19"/>
          <w:lang w:val="sk-SK"/>
        </w:rPr>
        <w:t>uvádza</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kód z </w:t>
      </w:r>
      <w:r w:rsidRPr="0014645C">
        <w:rPr>
          <w:rFonts w:ascii="Arial" w:hAnsi="Arial" w:cs="Arial"/>
          <w:sz w:val="19"/>
          <w:szCs w:val="19"/>
          <w:lang w:val="sk-SK"/>
        </w:rPr>
        <w:t>číselník</w:t>
      </w:r>
      <w:r w:rsidR="003C4571" w:rsidRPr="0014645C">
        <w:rPr>
          <w:rFonts w:ascii="Arial" w:hAnsi="Arial" w:cs="Arial"/>
          <w:sz w:val="19"/>
          <w:szCs w:val="19"/>
          <w:lang w:val="sk-SK"/>
        </w:rPr>
        <w:t>a</w:t>
      </w:r>
      <w:r w:rsidRPr="0014645C">
        <w:rPr>
          <w:rFonts w:ascii="Arial" w:hAnsi="Arial" w:cs="Arial"/>
          <w:sz w:val="19"/>
          <w:szCs w:val="19"/>
          <w:lang w:val="sk-SK"/>
        </w:rPr>
        <w:t xml:space="preserve"> oprávnených výdavkov </w:t>
      </w:r>
      <w:r w:rsidR="0060767B" w:rsidRPr="0014645C">
        <w:rPr>
          <w:rFonts w:ascii="Arial" w:hAnsi="Arial" w:cs="Arial"/>
          <w:sz w:val="19"/>
          <w:szCs w:val="19"/>
          <w:lang w:val="sk-SK"/>
        </w:rPr>
        <w:t xml:space="preserve">uvedený </w:t>
      </w:r>
      <w:r w:rsidR="003C4571" w:rsidRPr="0014645C">
        <w:rPr>
          <w:rFonts w:ascii="Arial" w:hAnsi="Arial" w:cs="Arial"/>
          <w:sz w:val="19"/>
          <w:szCs w:val="19"/>
          <w:lang w:val="sk-SK"/>
        </w:rPr>
        <w:t>v </w:t>
      </w:r>
      <w:r w:rsidR="00E1761C" w:rsidRPr="0014645C">
        <w:rPr>
          <w:rFonts w:ascii="Arial" w:hAnsi="Arial" w:cs="Arial"/>
          <w:sz w:val="19"/>
          <w:szCs w:val="19"/>
          <w:lang w:val="sk-SK"/>
        </w:rPr>
        <w:t xml:space="preserve">prílohe č. 1 metodického pokynu </w:t>
      </w:r>
      <w:r w:rsidR="003C4571" w:rsidRPr="0014645C">
        <w:rPr>
          <w:rFonts w:ascii="Arial" w:hAnsi="Arial" w:cs="Arial"/>
          <w:sz w:val="19"/>
          <w:szCs w:val="19"/>
          <w:lang w:val="sk-SK"/>
        </w:rPr>
        <w:t>CKO č. 4.</w:t>
      </w:r>
      <w:r w:rsidRPr="0014645C">
        <w:rPr>
          <w:rFonts w:ascii="Arial" w:hAnsi="Arial" w:cs="Arial"/>
          <w:sz w:val="19"/>
          <w:szCs w:val="19"/>
          <w:lang w:val="sk-SK"/>
        </w:rPr>
        <w:t xml:space="preserve"> </w:t>
      </w:r>
      <w:r w:rsidR="003C4571" w:rsidRPr="0014645C">
        <w:rPr>
          <w:rFonts w:ascii="Arial" w:hAnsi="Arial" w:cs="Arial"/>
          <w:sz w:val="19"/>
          <w:szCs w:val="19"/>
          <w:lang w:val="sk-SK"/>
        </w:rPr>
        <w:t xml:space="preserve">Každá podpoložka (podpodpoložka) musí </w:t>
      </w:r>
      <w:r w:rsidR="00E1761C" w:rsidRPr="0014645C">
        <w:rPr>
          <w:rFonts w:ascii="Arial" w:hAnsi="Arial" w:cs="Arial"/>
          <w:sz w:val="19"/>
          <w:szCs w:val="19"/>
          <w:lang w:val="sk-SK"/>
        </w:rPr>
        <w:t xml:space="preserve">byť označená </w:t>
      </w:r>
      <w:r w:rsidR="003C4571" w:rsidRPr="0014645C">
        <w:rPr>
          <w:rFonts w:ascii="Arial" w:hAnsi="Arial" w:cs="Arial"/>
          <w:sz w:val="19"/>
          <w:szCs w:val="19"/>
          <w:lang w:val="sk-SK"/>
        </w:rPr>
        <w:t>kód</w:t>
      </w:r>
      <w:r w:rsidR="00E1761C" w:rsidRPr="0014645C">
        <w:rPr>
          <w:rFonts w:ascii="Arial" w:hAnsi="Arial" w:cs="Arial"/>
          <w:sz w:val="19"/>
          <w:szCs w:val="19"/>
          <w:lang w:val="sk-SK"/>
        </w:rPr>
        <w:t>om</w:t>
      </w:r>
      <w:r w:rsidR="003C4571" w:rsidRPr="0014645C">
        <w:rPr>
          <w:rFonts w:ascii="Arial" w:hAnsi="Arial" w:cs="Arial"/>
          <w:sz w:val="19"/>
          <w:szCs w:val="19"/>
          <w:lang w:val="sk-SK"/>
        </w:rPr>
        <w:t xml:space="preserve"> z číselníka oprávnených výdavkov.</w:t>
      </w:r>
    </w:p>
    <w:p w14:paraId="3EE24900"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D</w:t>
      </w:r>
      <w:r w:rsidR="00E1761C" w:rsidRPr="0014645C">
        <w:rPr>
          <w:rFonts w:ascii="Arial" w:hAnsi="Arial" w:cs="Arial"/>
          <w:sz w:val="19"/>
          <w:szCs w:val="19"/>
          <w:lang w:val="sk-SK"/>
        </w:rPr>
        <w:t>“</w:t>
      </w:r>
      <w:r w:rsidRPr="0014645C">
        <w:rPr>
          <w:rFonts w:ascii="Arial" w:hAnsi="Arial" w:cs="Arial"/>
          <w:sz w:val="19"/>
          <w:szCs w:val="19"/>
          <w:lang w:val="sk-SK"/>
        </w:rPr>
        <w:t xml:space="preserve"> sa nachádza názov jednotky. Pri </w:t>
      </w:r>
      <w:r w:rsidR="004204C6" w:rsidRPr="0014645C">
        <w:rPr>
          <w:rFonts w:ascii="Arial" w:hAnsi="Arial" w:cs="Arial"/>
          <w:sz w:val="19"/>
          <w:szCs w:val="19"/>
          <w:lang w:val="sk-SK"/>
        </w:rPr>
        <w:t>z</w:t>
      </w:r>
      <w:r w:rsidRPr="0014645C">
        <w:rPr>
          <w:rFonts w:ascii="Arial" w:hAnsi="Arial" w:cs="Arial"/>
          <w:sz w:val="19"/>
          <w:szCs w:val="19"/>
          <w:lang w:val="sk-SK"/>
        </w:rPr>
        <w:t xml:space="preserve">volení názvu jednotky </w:t>
      </w:r>
      <w:r w:rsidR="00E1761C" w:rsidRPr="0014645C">
        <w:rPr>
          <w:rFonts w:ascii="Arial" w:hAnsi="Arial" w:cs="Arial"/>
          <w:sz w:val="19"/>
          <w:szCs w:val="19"/>
          <w:lang w:val="sk-SK"/>
        </w:rPr>
        <w:t xml:space="preserve">sa vychádza </w:t>
      </w:r>
      <w:r w:rsidRPr="0014645C">
        <w:rPr>
          <w:rFonts w:ascii="Arial" w:hAnsi="Arial" w:cs="Arial"/>
          <w:sz w:val="19"/>
          <w:szCs w:val="19"/>
          <w:lang w:val="sk-SK"/>
        </w:rPr>
        <w:t xml:space="preserve">z inštrukcií, ktoré sa nachádzajú v prehľade položiek rozpočtu a podmienkach pre jednotlivé typy výdavkov. </w:t>
      </w:r>
    </w:p>
    <w:p w14:paraId="15B0CF38" w14:textId="77777777"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3C386D" w:rsidRPr="0014645C">
        <w:rPr>
          <w:rFonts w:ascii="Arial" w:hAnsi="Arial" w:cs="Arial"/>
          <w:sz w:val="19"/>
          <w:szCs w:val="19"/>
          <w:lang w:val="sk-SK"/>
        </w:rPr>
        <w:t>„</w:t>
      </w:r>
      <w:r w:rsidR="0052645E" w:rsidRPr="0014645C">
        <w:rPr>
          <w:rFonts w:ascii="Arial" w:hAnsi="Arial" w:cs="Arial"/>
          <w:sz w:val="19"/>
          <w:szCs w:val="19"/>
          <w:lang w:val="sk-SK"/>
        </w:rPr>
        <w:t>E</w:t>
      </w:r>
      <w:r w:rsidR="003C386D"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počet jednotiek prislúchajúci k danej položke rozpočtu</w:t>
      </w:r>
      <w:r w:rsidR="000A3D7D" w:rsidRPr="0014645C">
        <w:rPr>
          <w:rFonts w:ascii="Arial" w:hAnsi="Arial" w:cs="Arial"/>
          <w:sz w:val="19"/>
          <w:szCs w:val="19"/>
          <w:lang w:val="sk-SK"/>
        </w:rPr>
        <w:t>.</w:t>
      </w:r>
    </w:p>
    <w:p w14:paraId="15B0CF39" w14:textId="539DBA7C" w:rsidR="004265FD" w:rsidRPr="0014645C" w:rsidRDefault="0052645E"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F</w:t>
      </w:r>
      <w:r w:rsidR="00E1761C" w:rsidRPr="0014645C">
        <w:rPr>
          <w:rFonts w:ascii="Arial" w:hAnsi="Arial" w:cs="Arial"/>
          <w:sz w:val="19"/>
          <w:szCs w:val="19"/>
          <w:lang w:val="sk-SK"/>
        </w:rPr>
        <w:t>“</w:t>
      </w:r>
      <w:r w:rsidR="004265FD"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maximálna jednotková cena </w:t>
      </w:r>
      <w:r w:rsidR="004265FD" w:rsidRPr="0014645C">
        <w:rPr>
          <w:rFonts w:ascii="Arial" w:hAnsi="Arial" w:cs="Arial"/>
          <w:sz w:val="19"/>
          <w:szCs w:val="19"/>
          <w:lang w:val="sk-SK"/>
        </w:rPr>
        <w:t>(</w:t>
      </w:r>
      <w:r w:rsidR="004265FD"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4265FD" w:rsidRPr="0014645C">
        <w:rPr>
          <w:rFonts w:ascii="Arial" w:hAnsi="Arial" w:cs="Arial"/>
          <w:sz w:val="19"/>
          <w:szCs w:val="19"/>
          <w:lang w:val="sk-SK"/>
        </w:rPr>
        <w:t xml:space="preserve"> – viď inštrukcie, ktoré sa nachádzajú v časti: „Správne vyplnený rozpočet projektu po obsahovej stránke“) </w:t>
      </w:r>
      <w:r w:rsidR="00E1761C" w:rsidRPr="0014645C">
        <w:rPr>
          <w:rFonts w:ascii="Arial" w:hAnsi="Arial" w:cs="Arial"/>
          <w:sz w:val="19"/>
          <w:szCs w:val="19"/>
          <w:lang w:val="sk-SK"/>
        </w:rPr>
        <w:t xml:space="preserve">zaokrúhlená </w:t>
      </w:r>
      <w:r w:rsidR="004265FD" w:rsidRPr="0014645C">
        <w:rPr>
          <w:rFonts w:ascii="Arial" w:hAnsi="Arial" w:cs="Arial"/>
          <w:sz w:val="19"/>
          <w:szCs w:val="19"/>
          <w:lang w:val="sk-SK"/>
        </w:rPr>
        <w:t>matematicky maximálne na dve desatinné miesta</w:t>
      </w:r>
      <w:r w:rsidR="000A3D7D" w:rsidRPr="0014645C">
        <w:rPr>
          <w:rFonts w:ascii="Arial" w:hAnsi="Arial" w:cs="Arial"/>
          <w:sz w:val="19"/>
          <w:szCs w:val="19"/>
          <w:lang w:val="sk-SK"/>
        </w:rPr>
        <w:t>.</w:t>
      </w:r>
    </w:p>
    <w:p w14:paraId="15B0CF3A" w14:textId="1EF9C50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Stĺpec </w:t>
      </w:r>
      <w:r w:rsidR="00E1761C" w:rsidRPr="0014645C">
        <w:rPr>
          <w:rFonts w:ascii="Arial" w:hAnsi="Arial" w:cs="Arial"/>
          <w:sz w:val="19"/>
          <w:szCs w:val="19"/>
          <w:lang w:val="sk-SK"/>
        </w:rPr>
        <w:t>„</w:t>
      </w:r>
      <w:r w:rsidR="0052645E" w:rsidRPr="0014645C">
        <w:rPr>
          <w:rFonts w:ascii="Arial" w:hAnsi="Arial" w:cs="Arial"/>
          <w:sz w:val="19"/>
          <w:szCs w:val="19"/>
          <w:lang w:val="sk-SK"/>
        </w:rPr>
        <w:t>G</w:t>
      </w:r>
      <w:r w:rsidR="00E1761C" w:rsidRPr="0014645C">
        <w:rPr>
          <w:rFonts w:ascii="Arial" w:hAnsi="Arial" w:cs="Arial"/>
          <w:sz w:val="19"/>
          <w:szCs w:val="19"/>
          <w:lang w:val="sk-SK"/>
        </w:rPr>
        <w:t>“</w:t>
      </w:r>
      <w:r w:rsidRPr="0014645C">
        <w:rPr>
          <w:rFonts w:ascii="Arial" w:hAnsi="Arial" w:cs="Arial"/>
          <w:sz w:val="19"/>
          <w:szCs w:val="19"/>
          <w:lang w:val="sk-SK"/>
        </w:rPr>
        <w:t xml:space="preserve"> sa počíta automaticky. Výdavky </w:t>
      </w:r>
      <w:r w:rsidR="00E1761C" w:rsidRPr="0014645C">
        <w:rPr>
          <w:rFonts w:ascii="Arial" w:hAnsi="Arial" w:cs="Arial"/>
          <w:sz w:val="19"/>
          <w:szCs w:val="19"/>
          <w:lang w:val="sk-SK"/>
        </w:rPr>
        <w:t xml:space="preserve">je potrebné </w:t>
      </w:r>
      <w:r w:rsidRPr="0014645C">
        <w:rPr>
          <w:rFonts w:ascii="Arial" w:hAnsi="Arial" w:cs="Arial"/>
          <w:sz w:val="19"/>
          <w:szCs w:val="19"/>
          <w:lang w:val="sk-SK"/>
        </w:rPr>
        <w:t>zaokrúhľovať matematicky maximálne na dve desatinné miesta.</w:t>
      </w:r>
      <w:r w:rsidR="00E112F4" w:rsidRPr="0014645C">
        <w:rPr>
          <w:rFonts w:ascii="Arial" w:hAnsi="Arial" w:cs="Arial"/>
          <w:sz w:val="19"/>
          <w:szCs w:val="19"/>
          <w:lang w:val="sk-SK"/>
        </w:rPr>
        <w:t xml:space="preserve"> </w:t>
      </w:r>
    </w:p>
    <w:p w14:paraId="15B0CF3B" w14:textId="4B38D3E9"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0052645E" w:rsidRPr="0014645C">
        <w:rPr>
          <w:rFonts w:ascii="Arial" w:hAnsi="Arial" w:cs="Arial"/>
          <w:sz w:val="19"/>
          <w:szCs w:val="19"/>
          <w:lang w:val="sk-SK"/>
        </w:rPr>
        <w:t>H</w:t>
      </w:r>
      <w:r w:rsidR="00E1761C" w:rsidRPr="0014645C">
        <w:rPr>
          <w:rFonts w:ascii="Arial" w:hAnsi="Arial" w:cs="Arial"/>
          <w:sz w:val="19"/>
          <w:szCs w:val="19"/>
          <w:lang w:val="sk-SK"/>
        </w:rPr>
        <w:t>“</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sa uvádza </w:t>
      </w:r>
      <w:r w:rsidRPr="0014645C">
        <w:rPr>
          <w:rFonts w:ascii="Arial" w:hAnsi="Arial" w:cs="Arial"/>
          <w:sz w:val="19"/>
          <w:szCs w:val="19"/>
          <w:lang w:val="sk-SK"/>
        </w:rPr>
        <w:t xml:space="preserve">komentár, ako </w:t>
      </w:r>
      <w:r w:rsidR="00E1761C" w:rsidRPr="0014645C">
        <w:rPr>
          <w:rFonts w:ascii="Arial" w:hAnsi="Arial" w:cs="Arial"/>
          <w:sz w:val="19"/>
          <w:szCs w:val="19"/>
          <w:lang w:val="sk-SK"/>
        </w:rPr>
        <w:t xml:space="preserve">sa rozpočtovala daná položka </w:t>
      </w:r>
      <w:r w:rsidRPr="0014645C">
        <w:rPr>
          <w:rFonts w:ascii="Arial" w:hAnsi="Arial" w:cs="Arial"/>
          <w:sz w:val="19"/>
          <w:szCs w:val="19"/>
          <w:lang w:val="sk-SK"/>
        </w:rPr>
        <w:t xml:space="preserve">– spôsob výpočtu výslednej sumy, </w:t>
      </w:r>
      <w:r w:rsidR="009D0D6D" w:rsidRPr="0014645C">
        <w:rPr>
          <w:rFonts w:ascii="Arial" w:hAnsi="Arial" w:cs="Arial"/>
          <w:sz w:val="19"/>
          <w:szCs w:val="19"/>
          <w:lang w:val="sk-SK"/>
        </w:rPr>
        <w:t xml:space="preserve">bližšia špecifikácia </w:t>
      </w:r>
      <w:r w:rsidRPr="0014645C">
        <w:rPr>
          <w:rFonts w:ascii="Arial" w:hAnsi="Arial" w:cs="Arial"/>
          <w:sz w:val="19"/>
          <w:szCs w:val="19"/>
          <w:lang w:val="sk-SK"/>
        </w:rPr>
        <w:t>obsah</w:t>
      </w:r>
      <w:r w:rsidR="009D0D6D" w:rsidRPr="0014645C">
        <w:rPr>
          <w:rFonts w:ascii="Arial" w:hAnsi="Arial" w:cs="Arial"/>
          <w:sz w:val="19"/>
          <w:szCs w:val="19"/>
          <w:lang w:val="sk-SK"/>
        </w:rPr>
        <w:t>u</w:t>
      </w:r>
      <w:r w:rsidRPr="0014645C">
        <w:rPr>
          <w:rFonts w:ascii="Arial" w:hAnsi="Arial" w:cs="Arial"/>
          <w:sz w:val="19"/>
          <w:szCs w:val="19"/>
          <w:lang w:val="sk-SK"/>
        </w:rPr>
        <w:t xml:space="preserve"> danej podpoložky (podpodpoložky). V prípade, ak </w:t>
      </w:r>
      <w:r w:rsidR="00E1761C" w:rsidRPr="0014645C">
        <w:rPr>
          <w:rFonts w:ascii="Arial" w:hAnsi="Arial" w:cs="Arial"/>
          <w:sz w:val="19"/>
          <w:szCs w:val="19"/>
          <w:lang w:val="sk-SK"/>
        </w:rPr>
        <w:t xml:space="preserve">sa </w:t>
      </w:r>
      <w:r w:rsidRPr="0014645C">
        <w:rPr>
          <w:rFonts w:ascii="Arial" w:hAnsi="Arial" w:cs="Arial"/>
          <w:sz w:val="19"/>
          <w:szCs w:val="19"/>
          <w:lang w:val="sk-SK"/>
        </w:rPr>
        <w:t>v komentári položky</w:t>
      </w:r>
      <w:r w:rsidR="004667A9" w:rsidRPr="0014645C">
        <w:rPr>
          <w:rFonts w:ascii="Arial" w:hAnsi="Arial" w:cs="Arial"/>
          <w:sz w:val="19"/>
          <w:szCs w:val="19"/>
          <w:lang w:val="sk-SK"/>
        </w:rPr>
        <w:t xml:space="preserve"> rozpočtu</w:t>
      </w:r>
      <w:r w:rsidRPr="0014645C">
        <w:rPr>
          <w:rFonts w:ascii="Arial" w:hAnsi="Arial" w:cs="Arial"/>
          <w:sz w:val="19"/>
          <w:szCs w:val="19"/>
          <w:lang w:val="sk-SK"/>
        </w:rPr>
        <w:t xml:space="preserve"> </w:t>
      </w:r>
      <w:r w:rsidR="00E1761C" w:rsidRPr="0014645C">
        <w:rPr>
          <w:rFonts w:ascii="Arial" w:hAnsi="Arial" w:cs="Arial"/>
          <w:sz w:val="19"/>
          <w:szCs w:val="19"/>
          <w:lang w:val="sk-SK"/>
        </w:rPr>
        <w:t xml:space="preserve">neuvedú </w:t>
      </w:r>
      <w:r w:rsidRPr="0014645C">
        <w:rPr>
          <w:rFonts w:ascii="Arial" w:hAnsi="Arial" w:cs="Arial"/>
          <w:sz w:val="19"/>
          <w:szCs w:val="19"/>
          <w:lang w:val="sk-SK"/>
        </w:rPr>
        <w:t xml:space="preserve">sprievodné výdavky k danému výdavku, nebudú tieto výdavky </w:t>
      </w:r>
      <w:r w:rsidR="004F7617" w:rsidRPr="0014645C">
        <w:rPr>
          <w:rFonts w:ascii="Arial" w:hAnsi="Arial" w:cs="Arial"/>
          <w:sz w:val="19"/>
          <w:szCs w:val="19"/>
          <w:lang w:val="sk-SK"/>
        </w:rPr>
        <w:t>považované za oprávnené</w:t>
      </w:r>
      <w:r w:rsidR="006C06CC" w:rsidRPr="0014645C">
        <w:rPr>
          <w:rFonts w:ascii="Arial" w:hAnsi="Arial" w:cs="Arial"/>
          <w:sz w:val="19"/>
          <w:szCs w:val="19"/>
          <w:lang w:val="sk-SK"/>
        </w:rPr>
        <w:t xml:space="preserve"> (n</w:t>
      </w:r>
      <w:r w:rsidRPr="0014645C">
        <w:rPr>
          <w:rFonts w:ascii="Arial" w:hAnsi="Arial" w:cs="Arial"/>
          <w:sz w:val="19"/>
          <w:szCs w:val="19"/>
          <w:lang w:val="sk-SK"/>
        </w:rPr>
        <w:t xml:space="preserve">apr. pri nákupe knižného fondu </w:t>
      </w:r>
      <w:r w:rsidR="00E1761C" w:rsidRPr="0014645C">
        <w:rPr>
          <w:rFonts w:ascii="Arial" w:hAnsi="Arial" w:cs="Arial"/>
          <w:sz w:val="19"/>
          <w:szCs w:val="19"/>
          <w:lang w:val="sk-SK"/>
        </w:rPr>
        <w:t xml:space="preserve">sa </w:t>
      </w:r>
      <w:r w:rsidRPr="0014645C">
        <w:rPr>
          <w:rFonts w:ascii="Arial" w:hAnsi="Arial" w:cs="Arial"/>
          <w:sz w:val="19"/>
          <w:szCs w:val="19"/>
          <w:lang w:val="sk-SK"/>
        </w:rPr>
        <w:t>môže v komentári uviesť „vrátane poštovného a</w:t>
      </w:r>
      <w:r w:rsidR="006C06CC" w:rsidRPr="0014645C">
        <w:rPr>
          <w:rFonts w:ascii="Arial" w:hAnsi="Arial" w:cs="Arial"/>
          <w:sz w:val="19"/>
          <w:szCs w:val="19"/>
          <w:lang w:val="sk-SK"/>
        </w:rPr>
        <w:t> </w:t>
      </w:r>
      <w:r w:rsidRPr="0014645C">
        <w:rPr>
          <w:rFonts w:ascii="Arial" w:hAnsi="Arial" w:cs="Arial"/>
          <w:sz w:val="19"/>
          <w:szCs w:val="19"/>
          <w:lang w:val="sk-SK"/>
        </w:rPr>
        <w:t>balného</w:t>
      </w:r>
      <w:r w:rsidR="006C06CC" w:rsidRPr="0014645C">
        <w:rPr>
          <w:rFonts w:ascii="Arial" w:hAnsi="Arial" w:cs="Arial"/>
          <w:sz w:val="19"/>
          <w:szCs w:val="19"/>
          <w:lang w:val="sk-SK"/>
        </w:rPr>
        <w:t>“)</w:t>
      </w:r>
      <w:r w:rsidRPr="0014645C">
        <w:rPr>
          <w:rFonts w:ascii="Arial" w:hAnsi="Arial" w:cs="Arial"/>
          <w:sz w:val="19"/>
          <w:szCs w:val="19"/>
          <w:lang w:val="sk-SK"/>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lang w:val="sk-SK"/>
        </w:rPr>
        <w:t xml:space="preserve">personálnych výdavkov </w:t>
      </w:r>
      <w:r w:rsidRPr="0014645C">
        <w:rPr>
          <w:rFonts w:ascii="Arial" w:hAnsi="Arial" w:cs="Arial"/>
          <w:sz w:val="19"/>
          <w:szCs w:val="19"/>
          <w:lang w:val="sk-SK"/>
        </w:rPr>
        <w:t xml:space="preserve">je potrebné uviesť predpokladaný rozsah práce </w:t>
      </w:r>
      <w:r w:rsidR="00691669" w:rsidRPr="0014645C">
        <w:rPr>
          <w:rFonts w:ascii="Arial" w:hAnsi="Arial" w:cs="Arial"/>
          <w:sz w:val="19"/>
          <w:szCs w:val="19"/>
          <w:lang w:val="sk-SK"/>
        </w:rPr>
        <w:t>v hodinách</w:t>
      </w:r>
      <w:r w:rsidRPr="0014645C">
        <w:rPr>
          <w:rFonts w:ascii="Arial" w:hAnsi="Arial" w:cs="Arial"/>
          <w:sz w:val="19"/>
          <w:szCs w:val="19"/>
          <w:lang w:val="sk-SK"/>
        </w:rPr>
        <w:t xml:space="preserve"> (v prípade, ak zamestnanec nepracuje 100 % </w:t>
      </w:r>
      <w:r w:rsidR="00055DA3" w:rsidRPr="0014645C">
        <w:rPr>
          <w:rFonts w:ascii="Arial" w:hAnsi="Arial" w:cs="Arial"/>
          <w:sz w:val="19"/>
          <w:szCs w:val="19"/>
          <w:lang w:val="sk-SK"/>
        </w:rPr>
        <w:t xml:space="preserve">činností </w:t>
      </w:r>
      <w:r w:rsidRPr="0014645C">
        <w:rPr>
          <w:rFonts w:ascii="Arial" w:hAnsi="Arial" w:cs="Arial"/>
          <w:sz w:val="19"/>
          <w:szCs w:val="19"/>
          <w:lang w:val="sk-SK"/>
        </w:rPr>
        <w:t xml:space="preserve">na projekte sa uvedie podiel práce zamestnanca na projekte), opis pracovnej činnosti, zmluvný vzťah, či je </w:t>
      </w:r>
      <w:r w:rsidR="00E1761C" w:rsidRPr="0014645C">
        <w:rPr>
          <w:rFonts w:ascii="Arial" w:hAnsi="Arial" w:cs="Arial"/>
          <w:sz w:val="19"/>
          <w:szCs w:val="19"/>
          <w:lang w:val="sk-SK"/>
        </w:rPr>
        <w:t xml:space="preserve">uvedená </w:t>
      </w:r>
      <w:r w:rsidRPr="0014645C">
        <w:rPr>
          <w:rFonts w:ascii="Arial" w:hAnsi="Arial" w:cs="Arial"/>
          <w:sz w:val="19"/>
          <w:szCs w:val="19"/>
          <w:lang w:val="sk-SK"/>
        </w:rPr>
        <w:t xml:space="preserve">cena </w:t>
      </w:r>
      <w:r w:rsidR="00E1761C" w:rsidRPr="0014645C">
        <w:rPr>
          <w:rFonts w:ascii="Arial" w:hAnsi="Arial" w:cs="Arial"/>
          <w:sz w:val="19"/>
          <w:szCs w:val="19"/>
          <w:lang w:val="sk-SK"/>
        </w:rPr>
        <w:t xml:space="preserve">vrátane </w:t>
      </w:r>
      <w:r w:rsidRPr="0014645C">
        <w:rPr>
          <w:rFonts w:ascii="Arial" w:hAnsi="Arial" w:cs="Arial"/>
          <w:sz w:val="19"/>
          <w:szCs w:val="19"/>
          <w:lang w:val="sk-SK"/>
        </w:rPr>
        <w:t>odvod</w:t>
      </w:r>
      <w:r w:rsidR="00E1761C" w:rsidRPr="0014645C">
        <w:rPr>
          <w:rFonts w:ascii="Arial" w:hAnsi="Arial" w:cs="Arial"/>
          <w:sz w:val="19"/>
          <w:szCs w:val="19"/>
          <w:lang w:val="sk-SK"/>
        </w:rPr>
        <w:t>ov</w:t>
      </w:r>
      <w:r w:rsidR="00311494" w:rsidRPr="0014645C">
        <w:rPr>
          <w:rFonts w:ascii="Arial" w:hAnsi="Arial" w:cs="Arial"/>
          <w:sz w:val="19"/>
          <w:szCs w:val="19"/>
          <w:lang w:val="sk-SK"/>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lang w:val="sk-SK"/>
        </w:rPr>
        <w:t>, výpočet celkového oprávneného výdavku</w:t>
      </w:r>
      <w:r w:rsidR="00311494" w:rsidRPr="0014645C">
        <w:rPr>
          <w:rFonts w:ascii="Arial" w:hAnsi="Arial" w:cs="Arial"/>
          <w:sz w:val="19"/>
          <w:szCs w:val="19"/>
          <w:lang w:val="sk-SK"/>
        </w:rPr>
        <w:t>.</w:t>
      </w:r>
      <w:r w:rsidRPr="0014645C">
        <w:rPr>
          <w:rFonts w:ascii="Arial" w:hAnsi="Arial" w:cs="Arial"/>
          <w:sz w:val="19"/>
          <w:szCs w:val="19"/>
          <w:lang w:val="sk-SK"/>
        </w:rPr>
        <w:t xml:space="preserve"> </w:t>
      </w:r>
    </w:p>
    <w:p w14:paraId="15B0CF3C" w14:textId="3632E983"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w:t>
      </w:r>
      <w:r w:rsidR="00E1761C" w:rsidRPr="0014645C">
        <w:rPr>
          <w:rFonts w:ascii="Arial" w:hAnsi="Arial" w:cs="Arial"/>
          <w:sz w:val="19"/>
          <w:szCs w:val="19"/>
          <w:lang w:val="sk-SK"/>
        </w:rPr>
        <w:t>“</w:t>
      </w:r>
      <w:r w:rsidRPr="0014645C">
        <w:rPr>
          <w:rFonts w:ascii="Arial" w:hAnsi="Arial" w:cs="Arial"/>
          <w:sz w:val="19"/>
          <w:szCs w:val="19"/>
          <w:lang w:val="sk-SK"/>
        </w:rPr>
        <w:t xml:space="preserve"> žiadateľ označí, ku ktor</w:t>
      </w:r>
      <w:r w:rsidR="00BD705B" w:rsidRPr="0014645C">
        <w:rPr>
          <w:rFonts w:ascii="Arial" w:hAnsi="Arial" w:cs="Arial"/>
          <w:sz w:val="19"/>
          <w:szCs w:val="19"/>
          <w:lang w:val="sk-SK"/>
        </w:rPr>
        <w:t xml:space="preserve">ej aktivite uvedenej </w:t>
      </w:r>
      <w:r w:rsidRPr="0014645C">
        <w:rPr>
          <w:rFonts w:ascii="Arial" w:hAnsi="Arial" w:cs="Arial"/>
          <w:sz w:val="19"/>
          <w:szCs w:val="19"/>
          <w:lang w:val="sk-SK"/>
        </w:rPr>
        <w:t>v opise projektu sa viaže konkrétna rozpočtová podpoložka</w:t>
      </w:r>
      <w:r w:rsidR="00BD705B" w:rsidRPr="0014645C">
        <w:rPr>
          <w:rFonts w:ascii="Arial" w:hAnsi="Arial" w:cs="Arial"/>
          <w:sz w:val="19"/>
          <w:szCs w:val="19"/>
          <w:lang w:val="sk-SK"/>
        </w:rPr>
        <w:t>.</w:t>
      </w:r>
      <w:r w:rsidRPr="0014645C">
        <w:rPr>
          <w:rFonts w:ascii="Arial" w:hAnsi="Arial" w:cs="Arial"/>
          <w:sz w:val="19"/>
          <w:szCs w:val="19"/>
          <w:lang w:val="sk-SK"/>
        </w:rPr>
        <w:t xml:space="preserve"> </w:t>
      </w:r>
      <w:r w:rsidR="00BD705B" w:rsidRPr="0014645C">
        <w:rPr>
          <w:rFonts w:ascii="Arial" w:hAnsi="Arial" w:cs="Arial"/>
          <w:sz w:val="19"/>
          <w:szCs w:val="19"/>
          <w:lang w:val="sk-SK"/>
        </w:rPr>
        <w:t>V</w:t>
      </w:r>
      <w:r w:rsidR="002668CE" w:rsidRPr="0014645C">
        <w:rPr>
          <w:rFonts w:ascii="Arial" w:hAnsi="Arial" w:cs="Arial"/>
          <w:sz w:val="19"/>
          <w:szCs w:val="19"/>
          <w:lang w:val="sk-SK"/>
        </w:rPr>
        <w:t xml:space="preserve"> </w:t>
      </w:r>
      <w:r w:rsidR="004D698F" w:rsidRPr="0014645C">
        <w:rPr>
          <w:rFonts w:ascii="Arial" w:hAnsi="Arial" w:cs="Arial"/>
          <w:sz w:val="19"/>
          <w:szCs w:val="19"/>
          <w:lang w:val="sk-SK"/>
        </w:rPr>
        <w:t>rámci časti 2. Zariadenie/vybavenie projektu</w:t>
      </w:r>
      <w:r w:rsidR="00BD705B" w:rsidRPr="0014645C">
        <w:rPr>
          <w:rFonts w:ascii="Arial" w:hAnsi="Arial" w:cs="Arial"/>
          <w:sz w:val="19"/>
          <w:szCs w:val="19"/>
          <w:lang w:val="sk-SK"/>
        </w:rPr>
        <w:t xml:space="preserve"> – priame výdavky</w:t>
      </w:r>
      <w:r w:rsidR="004D698F" w:rsidRPr="0014645C">
        <w:rPr>
          <w:rFonts w:ascii="Arial" w:hAnsi="Arial" w:cs="Arial"/>
          <w:sz w:val="19"/>
          <w:szCs w:val="19"/>
          <w:lang w:val="sk-SK"/>
        </w:rPr>
        <w:t xml:space="preserve"> </w:t>
      </w:r>
      <w:r w:rsidR="00BD705B" w:rsidRPr="0014645C">
        <w:rPr>
          <w:rFonts w:ascii="Arial" w:hAnsi="Arial" w:cs="Arial"/>
          <w:sz w:val="19"/>
          <w:szCs w:val="19"/>
          <w:lang w:val="sk-SK"/>
        </w:rPr>
        <w:t>je potrebné určiť hlavnú aktivitu projektu</w:t>
      </w:r>
      <w:r w:rsidR="00040949" w:rsidRPr="0014645C">
        <w:rPr>
          <w:rStyle w:val="Odkaznapoznmkupodiarou"/>
          <w:rFonts w:cs="Arial"/>
          <w:szCs w:val="19"/>
          <w:lang w:val="sk-SK"/>
        </w:rPr>
        <w:footnoteReference w:id="101"/>
      </w:r>
      <w:r w:rsidR="00040949" w:rsidRPr="0014645C">
        <w:rPr>
          <w:rFonts w:ascii="Arial" w:hAnsi="Arial" w:cs="Arial"/>
          <w:sz w:val="19"/>
          <w:szCs w:val="19"/>
          <w:lang w:val="sk-SK"/>
        </w:rPr>
        <w:t xml:space="preserve">, </w:t>
      </w:r>
      <w:r w:rsidR="00BD705B" w:rsidRPr="0014645C">
        <w:rPr>
          <w:rFonts w:ascii="Arial" w:hAnsi="Arial" w:cs="Arial"/>
          <w:sz w:val="19"/>
          <w:szCs w:val="19"/>
          <w:lang w:val="sk-SK"/>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lang w:val="sk-SK"/>
        </w:rPr>
        <w:t xml:space="preserve"> </w:t>
      </w:r>
      <w:r w:rsidR="00BD705B" w:rsidRPr="0014645C">
        <w:rPr>
          <w:rFonts w:ascii="Arial" w:hAnsi="Arial" w:cs="Arial"/>
          <w:sz w:val="19"/>
          <w:szCs w:val="19"/>
          <w:lang w:val="sk-SK"/>
        </w:rPr>
        <w:t xml:space="preserve"> </w:t>
      </w:r>
      <w:r w:rsidR="002668CE" w:rsidRPr="0014645C">
        <w:rPr>
          <w:rFonts w:ascii="Arial" w:hAnsi="Arial" w:cs="Arial"/>
          <w:sz w:val="19"/>
          <w:szCs w:val="19"/>
          <w:lang w:val="sk-SK"/>
        </w:rPr>
        <w:t xml:space="preserve"> Zároveň položky rozpočtu v časti 2. Zariadenie/vybavenie projektu - priame výdavky</w:t>
      </w:r>
      <w:r w:rsidR="002668CE" w:rsidRPr="0014645C">
        <w:rPr>
          <w:rFonts w:ascii="Arial" w:hAnsi="Arial" w:cs="Arial"/>
          <w:b/>
          <w:sz w:val="19"/>
          <w:szCs w:val="19"/>
          <w:lang w:val="sk-SK"/>
        </w:rPr>
        <w:t xml:space="preserve"> </w:t>
      </w:r>
      <w:r w:rsidR="002668CE" w:rsidRPr="0014645C">
        <w:rPr>
          <w:rFonts w:ascii="Arial" w:hAnsi="Arial" w:cs="Arial"/>
          <w:sz w:val="19"/>
          <w:szCs w:val="19"/>
          <w:lang w:val="sk-SK"/>
        </w:rPr>
        <w:t>musia byť jasne priradené k aktivite/aktivitám projektu v komentári k rozpočtu a v súlade s Opisom projektu.</w:t>
      </w:r>
    </w:p>
    <w:p w14:paraId="15B0CF3D" w14:textId="3BCB790C" w:rsidR="004265FD" w:rsidRPr="0014645C" w:rsidRDefault="004265FD" w:rsidP="000906F9">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stĺpci </w:t>
      </w:r>
      <w:r w:rsidR="00E1761C" w:rsidRPr="0014645C">
        <w:rPr>
          <w:rFonts w:ascii="Arial" w:hAnsi="Arial" w:cs="Arial"/>
          <w:sz w:val="19"/>
          <w:szCs w:val="19"/>
          <w:lang w:val="sk-SK"/>
        </w:rPr>
        <w:t>„</w:t>
      </w:r>
      <w:r w:rsidRPr="0014645C">
        <w:rPr>
          <w:rFonts w:ascii="Arial" w:hAnsi="Arial" w:cs="Arial"/>
          <w:sz w:val="19"/>
          <w:szCs w:val="19"/>
          <w:lang w:val="sk-SK"/>
        </w:rPr>
        <w:t>II</w:t>
      </w:r>
      <w:r w:rsidR="00E1761C" w:rsidRPr="0014645C">
        <w:rPr>
          <w:rFonts w:ascii="Arial" w:hAnsi="Arial" w:cs="Arial"/>
          <w:sz w:val="19"/>
          <w:szCs w:val="19"/>
          <w:lang w:val="sk-SK"/>
        </w:rPr>
        <w:t>“</w:t>
      </w:r>
      <w:r w:rsidRPr="0014645C">
        <w:rPr>
          <w:rFonts w:ascii="Arial" w:hAnsi="Arial" w:cs="Arial"/>
          <w:sz w:val="19"/>
          <w:szCs w:val="19"/>
          <w:lang w:val="sk-SK"/>
        </w:rPr>
        <w:t xml:space="preserve"> rozpočtu žiadateľ označí symbolom X, ktoré rozpočtové položky z hľadiska implementácie projektu považuje za rizikové.</w:t>
      </w:r>
    </w:p>
    <w:p w14:paraId="15B0CF3E" w14:textId="77777777"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Žiadateľ pri vyčíslovaní nepriamych výdavkov najskôr stanoví výšku priamych výdavkov na projekt (hlavná položka 3. a vyššie – 4., 5. a ďalej a hlavná položka 2. s výnimkou tých rozpočtových položiek (alebo podpoložiek, podpodpoložiek), ktoré sa využívajú na riadenie a administráciu projektu a rovnako je potrebné vylúčiť hlavnú položku </w:t>
      </w:r>
      <w:r w:rsidR="00897146" w:rsidRPr="0014645C">
        <w:rPr>
          <w:rFonts w:ascii="Arial" w:hAnsi="Arial" w:cs="Arial"/>
          <w:b/>
          <w:sz w:val="19"/>
          <w:szCs w:val="19"/>
          <w:lang w:val="sk-SK"/>
        </w:rPr>
        <w:t xml:space="preserve">rozpočtu </w:t>
      </w:r>
      <w:r w:rsidRPr="0014645C">
        <w:rPr>
          <w:rFonts w:ascii="Arial" w:hAnsi="Arial" w:cs="Arial"/>
          <w:b/>
          <w:sz w:val="19"/>
          <w:szCs w:val="19"/>
          <w:lang w:val="sk-SK"/>
        </w:rPr>
        <w:t xml:space="preserve">Riadenie rizík), z ktorých vypočíta </w:t>
      </w:r>
      <w:r w:rsidR="00610446" w:rsidRPr="0014645C">
        <w:rPr>
          <w:rFonts w:ascii="Arial" w:hAnsi="Arial" w:cs="Arial"/>
          <w:b/>
          <w:sz w:val="19"/>
          <w:szCs w:val="19"/>
          <w:lang w:val="sk-SK"/>
        </w:rPr>
        <w:t xml:space="preserve">percentuálny </w:t>
      </w:r>
      <w:r w:rsidRPr="0014645C">
        <w:rPr>
          <w:rFonts w:ascii="Arial" w:hAnsi="Arial" w:cs="Arial"/>
          <w:b/>
          <w:sz w:val="19"/>
          <w:szCs w:val="19"/>
          <w:lang w:val="sk-SK"/>
        </w:rPr>
        <w:t>limit pre nepriame výdavky projektu.</w:t>
      </w:r>
    </w:p>
    <w:p w14:paraId="15B0CF40" w14:textId="0E383D24"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002D4BAB" w:rsidRPr="0014645C">
        <w:rPr>
          <w:rFonts w:ascii="Arial" w:hAnsi="Arial" w:cs="Arial"/>
          <w:sz w:val="19"/>
          <w:szCs w:val="19"/>
          <w:lang w:val="sk-SK"/>
        </w:rPr>
        <w:t xml:space="preserve"> </w:t>
      </w:r>
      <w:r w:rsidR="004265FD" w:rsidRPr="0014645C">
        <w:rPr>
          <w:rFonts w:ascii="Arial" w:hAnsi="Arial" w:cs="Arial"/>
          <w:sz w:val="19"/>
          <w:szCs w:val="19"/>
          <w:lang w:val="sk-SK"/>
        </w:rPr>
        <w:t xml:space="preserve">Žiadateľ uvedie v rozpočte len oprávnené výdavky podľa aktuálnej výzvy na predkladanie </w:t>
      </w:r>
      <w:r w:rsidR="001874B7" w:rsidRPr="0014645C">
        <w:rPr>
          <w:rFonts w:ascii="Arial" w:hAnsi="Arial" w:cs="Arial"/>
          <w:sz w:val="19"/>
          <w:szCs w:val="19"/>
          <w:lang w:val="sk-SK"/>
        </w:rPr>
        <w:t>Žo</w:t>
      </w:r>
      <w:r w:rsidR="004265FD" w:rsidRPr="0014645C">
        <w:rPr>
          <w:rFonts w:ascii="Arial" w:hAnsi="Arial" w:cs="Arial"/>
          <w:sz w:val="19"/>
          <w:szCs w:val="19"/>
          <w:lang w:val="sk-SK"/>
        </w:rPr>
        <w:t>NFP/vyzvania</w:t>
      </w:r>
      <w:r w:rsidR="00B544DA" w:rsidRPr="0014645C">
        <w:rPr>
          <w:rFonts w:ascii="Arial" w:hAnsi="Arial" w:cs="Arial"/>
          <w:sz w:val="19"/>
          <w:szCs w:val="19"/>
          <w:lang w:val="sk-SK"/>
        </w:rPr>
        <w:t>, v ktorej sú definované oprávnené výdavky</w:t>
      </w:r>
      <w:r w:rsidR="004265FD" w:rsidRPr="0014645C">
        <w:rPr>
          <w:rFonts w:ascii="Arial" w:hAnsi="Arial" w:cs="Arial"/>
          <w:sz w:val="19"/>
          <w:szCs w:val="19"/>
          <w:lang w:val="sk-SK"/>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lang w:val="sk-SK"/>
        </w:rPr>
        <w:footnoteReference w:id="102"/>
      </w:r>
      <w:r w:rsidRPr="0014645C">
        <w:rPr>
          <w:rFonts w:ascii="Arial" w:hAnsi="Arial" w:cs="Arial"/>
          <w:sz w:val="19"/>
          <w:szCs w:val="19"/>
          <w:lang w:val="sk-SK"/>
        </w:rPr>
        <w:t>.</w:t>
      </w:r>
      <w:r w:rsidR="004265FD" w:rsidRPr="0014645C">
        <w:rPr>
          <w:rFonts w:ascii="Arial" w:hAnsi="Arial" w:cs="Arial"/>
          <w:sz w:val="19"/>
          <w:szCs w:val="19"/>
          <w:lang w:val="sk-SK"/>
        </w:rPr>
        <w:t xml:space="preserve"> </w:t>
      </w:r>
      <w:r w:rsidRPr="0014645C">
        <w:rPr>
          <w:rFonts w:ascii="Arial" w:hAnsi="Arial" w:cs="Arial"/>
          <w:sz w:val="19"/>
          <w:szCs w:val="19"/>
          <w:lang w:val="sk-SK"/>
        </w:rPr>
        <w:t>A</w:t>
      </w:r>
      <w:r w:rsidR="004265FD" w:rsidRPr="0014645C">
        <w:rPr>
          <w:rFonts w:ascii="Arial" w:hAnsi="Arial" w:cs="Arial"/>
          <w:sz w:val="19"/>
          <w:szCs w:val="19"/>
          <w:lang w:val="sk-SK"/>
        </w:rPr>
        <w:t xml:space="preserve">k predmetný výdavok uvedie, budú tieto výdavky považované automaticky za neoprávnené). </w:t>
      </w:r>
    </w:p>
    <w:p w14:paraId="15B0CF41" w14:textId="34259EC2" w:rsidR="004265FD" w:rsidRPr="0014645C" w:rsidRDefault="004265FD" w:rsidP="000906F9">
      <w:pPr>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Výdavky podliehajú schváleniu RO pre OP EVS. To, že výdavok bude predbežne schválený, ešte</w:t>
      </w:r>
      <w:ins w:id="485" w:author="Zuzana Hušeková" w:date="2019-01-31T08:15:00Z">
        <w:r w:rsidR="00F67895">
          <w:rPr>
            <w:rFonts w:ascii="Arial" w:hAnsi="Arial" w:cs="Arial"/>
            <w:b/>
            <w:sz w:val="19"/>
            <w:szCs w:val="19"/>
            <w:lang w:val="sk-SK"/>
          </w:rPr>
          <w:t xml:space="preserve"> </w:t>
        </w:r>
      </w:ins>
      <w:r w:rsidRPr="0014645C">
        <w:rPr>
          <w:rFonts w:ascii="Arial" w:hAnsi="Arial" w:cs="Arial"/>
          <w:b/>
          <w:sz w:val="19"/>
          <w:szCs w:val="19"/>
          <w:lang w:val="sk-SK"/>
        </w:rPr>
        <w:t xml:space="preserve">neznamená, že musí byť aj následne </w:t>
      </w:r>
      <w:r w:rsidR="009A0081" w:rsidRPr="0014645C">
        <w:rPr>
          <w:rFonts w:ascii="Arial" w:hAnsi="Arial" w:cs="Arial"/>
          <w:b/>
          <w:sz w:val="19"/>
          <w:szCs w:val="19"/>
          <w:lang w:val="sk-SK"/>
        </w:rPr>
        <w:t xml:space="preserve">zo strany RO pre OP EVS </w:t>
      </w:r>
      <w:r w:rsidRPr="0014645C">
        <w:rPr>
          <w:rFonts w:ascii="Arial" w:hAnsi="Arial" w:cs="Arial"/>
          <w:b/>
          <w:sz w:val="19"/>
          <w:szCs w:val="19"/>
          <w:lang w:val="sk-SK"/>
        </w:rPr>
        <w:t xml:space="preserve">preplatený. </w:t>
      </w:r>
    </w:p>
    <w:p w14:paraId="6EE33869" w14:textId="77777777" w:rsidR="00AC1F93" w:rsidRPr="0014645C" w:rsidRDefault="00AC1F93" w:rsidP="00AC1F93">
      <w:pPr>
        <w:pStyle w:val="Nadpis2"/>
        <w:rPr>
          <w:b/>
          <w:lang w:val="sk-SK"/>
        </w:rPr>
      </w:pPr>
      <w:bookmarkStart w:id="486" w:name="_Toc417082820"/>
      <w:bookmarkStart w:id="487" w:name="_Toc417132510"/>
      <w:bookmarkStart w:id="488" w:name="_Toc417648923"/>
      <w:bookmarkStart w:id="489" w:name="_Toc440355014"/>
      <w:bookmarkStart w:id="490" w:name="_Toc440375345"/>
      <w:bookmarkStart w:id="491" w:name="_Toc458432931"/>
      <w:bookmarkStart w:id="492" w:name="_Toc458515683"/>
      <w:bookmarkEnd w:id="486"/>
    </w:p>
    <w:p w14:paraId="15B0CF43" w14:textId="10CC989B" w:rsidR="006069FC" w:rsidRPr="0014645C" w:rsidRDefault="00953D2E" w:rsidP="00551D65">
      <w:pPr>
        <w:pStyle w:val="Nadpis2"/>
        <w:spacing w:line="480" w:lineRule="auto"/>
        <w:rPr>
          <w:b/>
          <w:lang w:val="sk-SK"/>
        </w:rPr>
      </w:pPr>
      <w:r w:rsidRPr="0014645C">
        <w:rPr>
          <w:b/>
          <w:lang w:val="sk-SK"/>
        </w:rPr>
        <w:t>3.3</w:t>
      </w:r>
      <w:r w:rsidR="00400B1E" w:rsidRPr="0014645C">
        <w:rPr>
          <w:b/>
          <w:lang w:val="sk-SK"/>
        </w:rPr>
        <w:tab/>
      </w:r>
      <w:r w:rsidR="006069FC" w:rsidRPr="0014645C">
        <w:rPr>
          <w:b/>
          <w:lang w:val="sk-SK"/>
        </w:rPr>
        <w:t xml:space="preserve">Spôsob predloženia </w:t>
      </w:r>
      <w:r w:rsidR="009142A7" w:rsidRPr="0014645C">
        <w:rPr>
          <w:b/>
          <w:lang w:val="sk-SK"/>
        </w:rPr>
        <w:t>Ž</w:t>
      </w:r>
      <w:r w:rsidR="006069FC" w:rsidRPr="0014645C">
        <w:rPr>
          <w:b/>
          <w:lang w:val="sk-SK"/>
        </w:rPr>
        <w:t>oNFP</w:t>
      </w:r>
      <w:bookmarkEnd w:id="451"/>
      <w:bookmarkEnd w:id="487"/>
      <w:bookmarkEnd w:id="488"/>
      <w:bookmarkEnd w:id="489"/>
      <w:bookmarkEnd w:id="490"/>
      <w:bookmarkEnd w:id="491"/>
      <w:bookmarkEnd w:id="492"/>
    </w:p>
    <w:p w14:paraId="2F15966E" w14:textId="77777777"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Pre úspešné  predloženie  </w:t>
      </w:r>
      <w:r w:rsidR="00F220F5" w:rsidRPr="0014645C">
        <w:rPr>
          <w:rFonts w:ascii="Arial" w:hAnsi="Arial" w:cs="Arial"/>
          <w:sz w:val="19"/>
          <w:szCs w:val="19"/>
          <w:lang w:val="sk-SK"/>
        </w:rPr>
        <w:t xml:space="preserve">ŽoNFP </w:t>
      </w:r>
      <w:r w:rsidR="00C85E20" w:rsidRPr="0014645C">
        <w:rPr>
          <w:rFonts w:ascii="Arial" w:hAnsi="Arial" w:cs="Arial"/>
          <w:sz w:val="19"/>
          <w:szCs w:val="19"/>
          <w:lang w:val="sk-SK"/>
        </w:rPr>
        <w:t xml:space="preserve">je na </w:t>
      </w:r>
      <w:r w:rsidR="00F220F5" w:rsidRPr="0014645C">
        <w:rPr>
          <w:rFonts w:ascii="Arial" w:hAnsi="Arial" w:cs="Arial"/>
          <w:sz w:val="19"/>
          <w:szCs w:val="19"/>
          <w:lang w:val="sk-SK"/>
        </w:rPr>
        <w:t xml:space="preserve">RO pre OP EVS </w:t>
      </w:r>
      <w:r>
        <w:rPr>
          <w:rFonts w:ascii="Arial" w:hAnsi="Arial" w:cs="Arial"/>
          <w:sz w:val="19"/>
          <w:szCs w:val="19"/>
          <w:lang w:val="sk-SK"/>
        </w:rPr>
        <w:t>musí žiadateľ splniť podmienku doručenia stanovenú zákonom o príspevku z EŠIF a SR EŠIF upravenú pre aplikáciu v reáliách  OP EVS v  tejto príručke a konkrétnom vyzvaní.</w:t>
      </w:r>
    </w:p>
    <w:p w14:paraId="6A38BE5E" w14:textId="77777777" w:rsidR="00B221DB" w:rsidRPr="00174DF4" w:rsidRDefault="00B221DB" w:rsidP="00B221DB">
      <w:pPr>
        <w:pStyle w:val="Zkladntext"/>
        <w:tabs>
          <w:tab w:val="left" w:pos="720"/>
        </w:tabs>
        <w:spacing w:before="120" w:line="288" w:lineRule="auto"/>
        <w:jc w:val="both"/>
        <w:rPr>
          <w:rFonts w:ascii="Arial" w:hAnsi="Arial" w:cs="Arial"/>
          <w:sz w:val="19"/>
          <w:szCs w:val="19"/>
          <w:lang w:val="sk-SK"/>
        </w:rPr>
      </w:pPr>
      <w:r w:rsidRPr="00174DF4">
        <w:rPr>
          <w:rFonts w:ascii="Arial" w:hAnsi="Arial" w:cs="Arial"/>
          <w:sz w:val="19"/>
          <w:szCs w:val="19"/>
          <w:lang w:val="sk-SK"/>
        </w:rPr>
        <w:t xml:space="preserve">Pre splnenie podmienky doručenia musí byť ŽoNFP doručená </w:t>
      </w:r>
      <w:r w:rsidRPr="00174DF4">
        <w:rPr>
          <w:szCs w:val="22"/>
          <w:lang w:val="sk-SK"/>
        </w:rPr>
        <w:t>riadne, včas a vo forme určenej RO.</w:t>
      </w:r>
    </w:p>
    <w:p w14:paraId="1DEC162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 určenej forme</w:t>
      </w:r>
    </w:p>
    <w:p w14:paraId="0519E51B" w14:textId="5486D8E5" w:rsidR="00B221DB" w:rsidRDefault="00B221DB" w:rsidP="00B221DB">
      <w:pPr>
        <w:pStyle w:val="Zkladntext"/>
        <w:tabs>
          <w:tab w:val="left" w:pos="720"/>
        </w:tabs>
        <w:spacing w:before="120" w:line="288" w:lineRule="auto"/>
        <w:jc w:val="both"/>
        <w:rPr>
          <w:rFonts w:ascii="Arial" w:hAnsi="Arial" w:cs="Arial"/>
          <w:sz w:val="19"/>
          <w:szCs w:val="19"/>
          <w:lang w:val="sk-SK"/>
        </w:rPr>
      </w:pPr>
      <w:r w:rsidRPr="00E11CC4">
        <w:rPr>
          <w:rFonts w:ascii="Arial" w:hAnsi="Arial" w:cs="Arial"/>
          <w:sz w:val="19"/>
          <w:szCs w:val="19"/>
          <w:lang w:val="sk-SK"/>
        </w:rPr>
        <w:t>ŽoNFP je doručená v určenej forme, ak je doručená prostredníctvom verejnej časti ITMS2014+</w:t>
      </w:r>
      <w:r>
        <w:rPr>
          <w:rFonts w:ascii="Arial" w:hAnsi="Arial" w:cs="Arial"/>
          <w:sz w:val="19"/>
          <w:szCs w:val="19"/>
          <w:lang w:val="sk-SK"/>
        </w:rPr>
        <w:t xml:space="preserve"> (bližšie kap.3.3.1)</w:t>
      </w:r>
      <w:r w:rsidRPr="00E11CC4">
        <w:rPr>
          <w:rFonts w:ascii="Arial" w:hAnsi="Arial" w:cs="Arial"/>
          <w:sz w:val="19"/>
          <w:szCs w:val="19"/>
          <w:lang w:val="sk-SK"/>
        </w:rPr>
        <w:t xml:space="preserve"> a zároveň v písomnej </w:t>
      </w:r>
      <w:r w:rsidR="00EC4985">
        <w:rPr>
          <w:rFonts w:ascii="Arial" w:hAnsi="Arial" w:cs="Arial"/>
          <w:sz w:val="19"/>
          <w:szCs w:val="19"/>
          <w:lang w:val="sk-SK"/>
        </w:rPr>
        <w:t>forme</w:t>
      </w:r>
      <w:r>
        <w:rPr>
          <w:rFonts w:ascii="Arial" w:hAnsi="Arial" w:cs="Arial"/>
          <w:sz w:val="19"/>
          <w:szCs w:val="19"/>
          <w:lang w:val="sk-SK"/>
        </w:rPr>
        <w:t xml:space="preserve"> (bližšie kap. 3.3.2)</w:t>
      </w:r>
      <w:r w:rsidRPr="00E11CC4">
        <w:rPr>
          <w:rFonts w:ascii="Arial" w:hAnsi="Arial" w:cs="Arial"/>
          <w:sz w:val="19"/>
          <w:szCs w:val="19"/>
          <w:lang w:val="sk-SK"/>
        </w:rPr>
        <w:t xml:space="preserve">. Elektronické doručenie ŽoNFP v zmysle zákona o e-Governmente sa považuje za doručenie v písomnej </w:t>
      </w:r>
      <w:r w:rsidR="00EC4985">
        <w:rPr>
          <w:rFonts w:ascii="Arial" w:hAnsi="Arial" w:cs="Arial"/>
          <w:sz w:val="19"/>
          <w:szCs w:val="19"/>
          <w:lang w:val="sk-SK"/>
        </w:rPr>
        <w:t>forme</w:t>
      </w:r>
      <w:r w:rsidRPr="00E11CC4">
        <w:rPr>
          <w:rFonts w:ascii="Arial" w:hAnsi="Arial" w:cs="Arial"/>
          <w:sz w:val="19"/>
          <w:szCs w:val="19"/>
          <w:lang w:val="sk-SK"/>
        </w:rPr>
        <w:t xml:space="preserve">. </w:t>
      </w:r>
    </w:p>
    <w:p w14:paraId="4D76EC9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včas</w:t>
      </w:r>
    </w:p>
    <w:p w14:paraId="66601887" w14:textId="0D942AF9"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ŽoNFP je doručená včas, ak je doručená </w:t>
      </w:r>
      <w:r w:rsidRPr="00E11CC4">
        <w:rPr>
          <w:rFonts w:ascii="Arial" w:hAnsi="Arial" w:cs="Arial"/>
          <w:sz w:val="19"/>
          <w:szCs w:val="19"/>
          <w:lang w:val="sk-SK"/>
        </w:rPr>
        <w:t>podľa lehoty na to určenej písomným vyzvaním, teda do dátumu, ktorý určuje uzavretie vyzvania</w:t>
      </w:r>
      <w:r>
        <w:rPr>
          <w:rFonts w:ascii="Arial" w:hAnsi="Arial" w:cs="Arial"/>
          <w:sz w:val="19"/>
          <w:szCs w:val="19"/>
          <w:lang w:val="sk-SK"/>
        </w:rPr>
        <w:t>. resp. hodnotiaceho kola</w:t>
      </w:r>
      <w:r w:rsidRPr="00E11CC4">
        <w:rPr>
          <w:rFonts w:ascii="Arial" w:hAnsi="Arial" w:cs="Arial"/>
          <w:sz w:val="19"/>
          <w:szCs w:val="19"/>
          <w:lang w:val="sk-SK"/>
        </w:rPr>
        <w:t>.</w:t>
      </w:r>
      <w:r>
        <w:rPr>
          <w:rFonts w:ascii="Arial" w:hAnsi="Arial" w:cs="Arial"/>
          <w:sz w:val="19"/>
          <w:szCs w:val="19"/>
          <w:lang w:val="sk-SK"/>
        </w:rPr>
        <w:t xml:space="preserve"> </w:t>
      </w:r>
      <w:r w:rsidRPr="00E11CC4">
        <w:rPr>
          <w:rFonts w:ascii="Arial" w:hAnsi="Arial" w:cs="Arial"/>
          <w:sz w:val="19"/>
          <w:szCs w:val="19"/>
          <w:lang w:val="sk-SK"/>
        </w:rPr>
        <w:t>Pre splnenie podmienky podať ŽoNFP včas je rozhodujúci dátum podania</w:t>
      </w:r>
      <w:r w:rsidR="00EC4985">
        <w:rPr>
          <w:rFonts w:ascii="Arial" w:hAnsi="Arial" w:cs="Arial"/>
          <w:sz w:val="19"/>
          <w:szCs w:val="19"/>
          <w:lang w:val="sk-SK"/>
        </w:rPr>
        <w:t xml:space="preserve"> </w:t>
      </w:r>
      <w:r w:rsidRPr="00E11CC4">
        <w:rPr>
          <w:rFonts w:ascii="Arial" w:hAnsi="Arial" w:cs="Arial"/>
          <w:sz w:val="19"/>
          <w:szCs w:val="19"/>
          <w:lang w:val="sk-SK"/>
        </w:rPr>
        <w:t xml:space="preserve"> písomnej </w:t>
      </w:r>
      <w:r w:rsidR="00EC4985">
        <w:rPr>
          <w:rFonts w:ascii="Arial" w:hAnsi="Arial" w:cs="Arial"/>
          <w:sz w:val="19"/>
          <w:szCs w:val="19"/>
          <w:lang w:val="sk-SK"/>
        </w:rPr>
        <w:t>formy</w:t>
      </w:r>
      <w:r>
        <w:rPr>
          <w:rFonts w:ascii="Arial" w:hAnsi="Arial" w:cs="Arial"/>
          <w:sz w:val="19"/>
          <w:szCs w:val="19"/>
          <w:lang w:val="sk-SK"/>
        </w:rPr>
        <w:t xml:space="preserve"> ŽoNFP osobne u poskytovateľa </w:t>
      </w:r>
      <w:r w:rsidRPr="009B5A9B">
        <w:rPr>
          <w:rFonts w:ascii="Arial" w:hAnsi="Arial" w:cs="Arial"/>
          <w:sz w:val="19"/>
          <w:szCs w:val="19"/>
          <w:lang w:val="sk-SK"/>
        </w:rPr>
        <w:t>na podateľni SEP MV SR (RO o prijatí vystaví žiadateľovi potvrdenie s vyznačeným dátumom prijatia ŽoNFP)</w:t>
      </w:r>
      <w:r>
        <w:rPr>
          <w:rFonts w:ascii="Arial" w:hAnsi="Arial" w:cs="Arial"/>
          <w:sz w:val="19"/>
          <w:szCs w:val="19"/>
          <w:lang w:val="sk-SK"/>
        </w:rPr>
        <w:t xml:space="preserve"> </w:t>
      </w:r>
      <w:r w:rsidRPr="00E11CC4">
        <w:rPr>
          <w:rFonts w:ascii="Arial" w:hAnsi="Arial" w:cs="Arial"/>
          <w:sz w:val="19"/>
          <w:szCs w:val="19"/>
          <w:lang w:val="sk-SK"/>
        </w:rPr>
        <w:t>alebo dátum odovzdania na poštovú, resp. inú prepravu</w:t>
      </w:r>
      <w:r>
        <w:rPr>
          <w:rFonts w:ascii="Arial" w:hAnsi="Arial" w:cs="Arial"/>
          <w:sz w:val="19"/>
          <w:szCs w:val="19"/>
          <w:lang w:val="sk-SK"/>
        </w:rPr>
        <w:t xml:space="preserve"> </w:t>
      </w:r>
      <w:r w:rsidRPr="009B5A9B">
        <w:rPr>
          <w:rFonts w:ascii="Arial" w:hAnsi="Arial" w:cs="Arial"/>
          <w:sz w:val="19"/>
          <w:szCs w:val="19"/>
          <w:lang w:val="sk-SK"/>
        </w:rPr>
        <w:t>(napr. zasielanie prostredníctvom kuriéra)</w:t>
      </w:r>
      <w:r w:rsidRPr="00E11CC4">
        <w:rPr>
          <w:rFonts w:ascii="Arial" w:hAnsi="Arial" w:cs="Arial"/>
          <w:sz w:val="19"/>
          <w:szCs w:val="19"/>
          <w:lang w:val="sk-SK"/>
        </w:rPr>
        <w:t xml:space="preserve">. V prípade elektronického doručenia ŽoNFP v zmysle zákona o e-Governmente je rozhodujúci dátum podania ŽoNFP do elektronickej schránky RO. </w:t>
      </w:r>
    </w:p>
    <w:p w14:paraId="0F99D68D"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lang w:val="sk-SK"/>
        </w:rPr>
      </w:pPr>
      <w:r w:rsidRPr="00504059">
        <w:rPr>
          <w:rFonts w:ascii="Arial" w:hAnsi="Arial" w:cs="Arial"/>
          <w:b/>
          <w:sz w:val="19"/>
          <w:szCs w:val="19"/>
          <w:lang w:val="sk-SK"/>
        </w:rPr>
        <w:t>Predloženie ŽoNFP riadne</w:t>
      </w:r>
    </w:p>
    <w:p w14:paraId="1BC89B18" w14:textId="08413D2B" w:rsidR="00B221DB" w:rsidRDefault="00B221DB" w:rsidP="00B221DB">
      <w:pPr>
        <w:pStyle w:val="Zkladntext"/>
        <w:tabs>
          <w:tab w:val="left" w:pos="720"/>
        </w:tabs>
        <w:spacing w:before="120" w:line="288" w:lineRule="auto"/>
        <w:jc w:val="both"/>
        <w:rPr>
          <w:rFonts w:ascii="Arial" w:hAnsi="Arial" w:cs="Arial"/>
          <w:sz w:val="19"/>
          <w:szCs w:val="19"/>
          <w:lang w:val="sk-SK"/>
        </w:rPr>
      </w:pPr>
      <w:r>
        <w:rPr>
          <w:rFonts w:ascii="Arial" w:hAnsi="Arial" w:cs="Arial"/>
          <w:sz w:val="19"/>
          <w:szCs w:val="19"/>
          <w:lang w:val="sk-SK"/>
        </w:rPr>
        <w:t xml:space="preserve">RO pre OP EVS ako poskytovateľ ŽoNFP na </w:t>
      </w:r>
      <w:r w:rsidRPr="00174DF4">
        <w:rPr>
          <w:rFonts w:ascii="Arial" w:hAnsi="Arial" w:cs="Arial"/>
          <w:sz w:val="19"/>
          <w:szCs w:val="19"/>
          <w:lang w:val="sk-SK"/>
        </w:rPr>
        <w:t xml:space="preserve">základe kapitoly 3.2.1.1 </w:t>
      </w:r>
      <w:r>
        <w:rPr>
          <w:rFonts w:ascii="Arial" w:hAnsi="Arial" w:cs="Arial"/>
          <w:sz w:val="19"/>
          <w:szCs w:val="19"/>
          <w:lang w:val="sk-SK"/>
        </w:rPr>
        <w:t>SR</w:t>
      </w:r>
      <w:r w:rsidRPr="00174DF4">
        <w:rPr>
          <w:rFonts w:ascii="Arial" w:hAnsi="Arial" w:cs="Arial"/>
          <w:sz w:val="19"/>
          <w:szCs w:val="19"/>
          <w:lang w:val="sk-SK"/>
        </w:rPr>
        <w:t xml:space="preserve"> EŠIF </w:t>
      </w:r>
      <w:r>
        <w:rPr>
          <w:rFonts w:ascii="Arial" w:hAnsi="Arial" w:cs="Arial"/>
          <w:sz w:val="19"/>
          <w:szCs w:val="19"/>
          <w:lang w:val="sk-SK"/>
        </w:rPr>
        <w:t xml:space="preserve">určí vo výzve </w:t>
      </w:r>
      <w:r w:rsidRPr="00174DF4">
        <w:rPr>
          <w:rFonts w:ascii="Arial" w:hAnsi="Arial" w:cs="Arial"/>
          <w:sz w:val="19"/>
          <w:szCs w:val="19"/>
          <w:lang w:val="sk-SK"/>
        </w:rPr>
        <w:t>podmi</w:t>
      </w:r>
      <w:r>
        <w:rPr>
          <w:rFonts w:ascii="Arial" w:hAnsi="Arial" w:cs="Arial"/>
          <w:sz w:val="19"/>
          <w:szCs w:val="19"/>
          <w:lang w:val="sk-SK"/>
        </w:rPr>
        <w:t xml:space="preserve">enky pre riadne doručenie ŽoNFP. Obvykle musí byť </w:t>
      </w:r>
      <w:r w:rsidRPr="00174DF4">
        <w:rPr>
          <w:rFonts w:ascii="Arial" w:hAnsi="Arial" w:cs="Arial"/>
          <w:sz w:val="19"/>
          <w:szCs w:val="19"/>
          <w:lang w:val="sk-SK"/>
        </w:rPr>
        <w:t>ŽoNFP vyplnená v slovenskom jazyku  písmom umožňujúcim rozpoznanie obsahu textu</w:t>
      </w:r>
      <w:r>
        <w:rPr>
          <w:rFonts w:ascii="Arial" w:hAnsi="Arial" w:cs="Arial"/>
          <w:sz w:val="19"/>
          <w:szCs w:val="19"/>
          <w:lang w:val="sk-SK"/>
        </w:rPr>
        <w:t xml:space="preserve"> a  </w:t>
      </w:r>
      <w:r w:rsidRPr="00174DF4">
        <w:rPr>
          <w:rFonts w:ascii="Arial" w:hAnsi="Arial" w:cs="Arial"/>
          <w:sz w:val="19"/>
          <w:szCs w:val="19"/>
          <w:lang w:val="sk-SK"/>
        </w:rPr>
        <w:t xml:space="preserve"> v písomnej </w:t>
      </w:r>
      <w:r w:rsidR="00780F49">
        <w:rPr>
          <w:rFonts w:ascii="Arial" w:hAnsi="Arial" w:cs="Arial"/>
          <w:sz w:val="19"/>
          <w:szCs w:val="19"/>
          <w:lang w:val="sk-SK"/>
        </w:rPr>
        <w:t>forme</w:t>
      </w:r>
      <w:r w:rsidRPr="00174DF4">
        <w:rPr>
          <w:rFonts w:ascii="Arial" w:hAnsi="Arial" w:cs="Arial"/>
          <w:sz w:val="19"/>
          <w:szCs w:val="19"/>
          <w:lang w:val="sk-SK"/>
        </w:rPr>
        <w:t xml:space="preserve">  podpísaná  štatutárnym orgánom</w:t>
      </w:r>
      <w:r>
        <w:rPr>
          <w:rFonts w:ascii="Arial" w:hAnsi="Arial" w:cs="Arial"/>
          <w:sz w:val="19"/>
          <w:szCs w:val="19"/>
          <w:lang w:val="sk-SK"/>
        </w:rPr>
        <w:t xml:space="preserve"> žiadateľa.</w:t>
      </w:r>
    </w:p>
    <w:p w14:paraId="6FB647EF" w14:textId="606BC85F" w:rsidR="00B221DB" w:rsidRDefault="00B221DB" w:rsidP="00B221DB">
      <w:pPr>
        <w:pStyle w:val="Zkladntext"/>
        <w:tabs>
          <w:tab w:val="left" w:pos="720"/>
        </w:tabs>
        <w:spacing w:before="120" w:line="288" w:lineRule="auto"/>
        <w:jc w:val="both"/>
        <w:rPr>
          <w:rFonts w:ascii="Arial" w:hAnsi="Arial" w:cs="Arial"/>
          <w:sz w:val="19"/>
          <w:szCs w:val="19"/>
          <w:lang w:val="sk-SK"/>
        </w:rPr>
      </w:pPr>
      <w:r w:rsidRPr="0014645C">
        <w:rPr>
          <w:rFonts w:ascii="Arial" w:hAnsi="Arial" w:cs="Arial"/>
          <w:sz w:val="19"/>
          <w:szCs w:val="19"/>
          <w:lang w:val="sk-SK"/>
        </w:rPr>
        <w:t>V prípade predkladania príloh k ŽoNFP požadovaných výzvou/vyzvaním na overenie podmienok poskytnutia príspevku sa pre prílohy primerane aplikujú</w:t>
      </w:r>
      <w:del w:id="493" w:author="Milan Matovič" w:date="2019-01-31T09:33:00Z">
        <w:r w:rsidRPr="0014645C" w:rsidDel="00772B87">
          <w:rPr>
            <w:rStyle w:val="Odkaznapoznmkupodiarou"/>
            <w:rFonts w:cs="Arial"/>
            <w:szCs w:val="19"/>
            <w:lang w:val="sk-SK"/>
          </w:rPr>
          <w:footnoteReference w:id="103"/>
        </w:r>
      </w:del>
      <w:r w:rsidRPr="0014645C">
        <w:rPr>
          <w:rFonts w:ascii="Arial" w:hAnsi="Arial" w:cs="Arial"/>
          <w:sz w:val="19"/>
          <w:szCs w:val="19"/>
          <w:lang w:val="sk-SK"/>
        </w:rPr>
        <w:t xml:space="preserve"> </w:t>
      </w:r>
      <w:r>
        <w:rPr>
          <w:rFonts w:ascii="Arial" w:hAnsi="Arial" w:cs="Arial"/>
          <w:sz w:val="19"/>
          <w:szCs w:val="19"/>
          <w:lang w:val="sk-SK"/>
        </w:rPr>
        <w:t>podmienky</w:t>
      </w:r>
      <w:r w:rsidRPr="0014645C">
        <w:rPr>
          <w:rFonts w:ascii="Arial" w:hAnsi="Arial" w:cs="Arial"/>
          <w:sz w:val="19"/>
          <w:szCs w:val="19"/>
          <w:lang w:val="sk-SK"/>
        </w:rPr>
        <w:t xml:space="preserve"> pre riadne doručenie ako sú stanovené  vo vyzvaní/výzve</w:t>
      </w:r>
      <w:r>
        <w:rPr>
          <w:rFonts w:ascii="Arial" w:hAnsi="Arial" w:cs="Arial"/>
          <w:sz w:val="19"/>
          <w:szCs w:val="19"/>
          <w:lang w:val="sk-SK"/>
        </w:rPr>
        <w:t xml:space="preserve"> pre ŽoNFP</w:t>
      </w:r>
      <w:r w:rsidRPr="0014645C">
        <w:rPr>
          <w:rFonts w:ascii="Arial" w:hAnsi="Arial" w:cs="Arial"/>
          <w:sz w:val="19"/>
          <w:szCs w:val="19"/>
          <w:lang w:val="sk-SK"/>
        </w:rPr>
        <w:t>.</w:t>
      </w:r>
    </w:p>
    <w:p w14:paraId="15B0CF45" w14:textId="77777777" w:rsidR="00F220F5"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RO po</w:t>
      </w:r>
      <w:r w:rsidR="004936F9" w:rsidRPr="0014645C">
        <w:rPr>
          <w:rFonts w:ascii="Arial" w:hAnsi="Arial" w:cs="Arial"/>
          <w:sz w:val="19"/>
          <w:szCs w:val="19"/>
          <w:lang w:val="sk-SK"/>
        </w:rPr>
        <w:t xml:space="preserve"> posúdení splnenia podmienok doručenia ŽoNFP</w:t>
      </w:r>
      <w:r w:rsidR="00C85E20" w:rsidRPr="0014645C">
        <w:rPr>
          <w:rFonts w:ascii="Arial" w:hAnsi="Arial" w:cs="Arial"/>
          <w:sz w:val="19"/>
          <w:szCs w:val="19"/>
          <w:lang w:val="sk-SK"/>
        </w:rPr>
        <w:t xml:space="preserve"> (doručenie riadne, včas a vo forme určenej RO pre OP EVS)</w:t>
      </w:r>
      <w:r w:rsidRPr="0014645C">
        <w:rPr>
          <w:rFonts w:ascii="Arial" w:hAnsi="Arial" w:cs="Arial"/>
          <w:sz w:val="19"/>
          <w:szCs w:val="19"/>
          <w:lang w:val="sk-SK"/>
        </w:rPr>
        <w:t xml:space="preserve"> zaregistr</w:t>
      </w:r>
      <w:r w:rsidR="004936F9" w:rsidRPr="0014645C">
        <w:rPr>
          <w:rFonts w:ascii="Arial" w:hAnsi="Arial" w:cs="Arial"/>
          <w:sz w:val="19"/>
          <w:szCs w:val="19"/>
          <w:lang w:val="sk-SK"/>
        </w:rPr>
        <w:t>uje</w:t>
      </w:r>
      <w:r w:rsidRPr="0014645C">
        <w:rPr>
          <w:rFonts w:ascii="Arial" w:hAnsi="Arial" w:cs="Arial"/>
          <w:sz w:val="19"/>
          <w:szCs w:val="19"/>
          <w:lang w:val="sk-SK"/>
        </w:rPr>
        <w:t xml:space="preserve"> ŽoNFP prostredníctvom ITMS2014+ </w:t>
      </w:r>
      <w:r w:rsidR="004936F9" w:rsidRPr="0014645C">
        <w:rPr>
          <w:rFonts w:ascii="Arial" w:hAnsi="Arial" w:cs="Arial"/>
          <w:sz w:val="19"/>
          <w:szCs w:val="19"/>
          <w:lang w:val="sk-SK"/>
        </w:rPr>
        <w:t xml:space="preserve">a </w:t>
      </w:r>
      <w:r w:rsidRPr="0014645C">
        <w:rPr>
          <w:rFonts w:ascii="Arial" w:hAnsi="Arial" w:cs="Arial"/>
          <w:sz w:val="19"/>
          <w:szCs w:val="19"/>
          <w:lang w:val="sk-SK"/>
        </w:rPr>
        <w:t xml:space="preserve">zašle žiadateľovi </w:t>
      </w:r>
      <w:r w:rsidRPr="0014645C">
        <w:rPr>
          <w:rFonts w:ascii="Arial" w:hAnsi="Arial" w:cs="Arial"/>
          <w:b/>
          <w:sz w:val="19"/>
          <w:szCs w:val="19"/>
          <w:lang w:val="sk-SK"/>
        </w:rPr>
        <w:t>Potvrdenie o registrácii ŽoNFP</w:t>
      </w:r>
      <w:r w:rsidRPr="0014645C">
        <w:rPr>
          <w:rFonts w:ascii="Arial" w:hAnsi="Arial" w:cs="Arial"/>
          <w:sz w:val="19"/>
          <w:szCs w:val="19"/>
          <w:lang w:val="sk-SK"/>
        </w:rPr>
        <w:t>. V prípade nefunkčnosti ITMS2014+ zasiela toto potvrdenie poštou.</w:t>
      </w:r>
      <w:r w:rsidR="004936F9" w:rsidRPr="0014645C">
        <w:rPr>
          <w:rFonts w:ascii="Arial" w:hAnsi="Arial" w:cs="Arial"/>
          <w:sz w:val="19"/>
          <w:szCs w:val="19"/>
          <w:lang w:val="sk-SK"/>
        </w:rPr>
        <w:t xml:space="preserve"> </w:t>
      </w:r>
    </w:p>
    <w:p w14:paraId="2B2B2ED9" w14:textId="49EDE036" w:rsidR="00B221DB" w:rsidRPr="0014645C" w:rsidRDefault="00B221DB"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b/>
          <w:sz w:val="19"/>
          <w:szCs w:val="19"/>
          <w:lang w:val="sk-SK"/>
        </w:rPr>
        <w:t>V prípade, ak žiadateľ nepredložil ŽoNFP riadne, včas alebo v určenej forme, RO vydá rozhodnutie o zastavení konania o ŽoNFP.</w:t>
      </w:r>
      <w:r>
        <w:rPr>
          <w:rFonts w:ascii="Arial" w:hAnsi="Arial" w:cs="Arial"/>
          <w:b/>
          <w:sz w:val="19"/>
          <w:szCs w:val="19"/>
          <w:lang w:val="sk-SK"/>
        </w:rPr>
        <w:t xml:space="preserve"> </w:t>
      </w:r>
    </w:p>
    <w:p w14:paraId="4777791D" w14:textId="77777777" w:rsidR="00887135" w:rsidRPr="0014645C" w:rsidRDefault="00887135" w:rsidP="00AC1F93">
      <w:pPr>
        <w:pStyle w:val="Nadpis3"/>
        <w:spacing w:line="360" w:lineRule="auto"/>
        <w:ind w:left="720"/>
        <w:jc w:val="both"/>
        <w:rPr>
          <w:b/>
          <w:color w:val="3C8A2E" w:themeColor="accent5"/>
          <w:sz w:val="24"/>
          <w:szCs w:val="24"/>
          <w:lang w:val="sk-SK"/>
        </w:rPr>
      </w:pPr>
      <w:bookmarkStart w:id="496" w:name="_Toc413832245"/>
      <w:bookmarkStart w:id="497" w:name="_Toc417132511"/>
      <w:bookmarkStart w:id="498" w:name="_Toc417648924"/>
      <w:bookmarkStart w:id="499" w:name="_Toc440355015"/>
      <w:bookmarkStart w:id="500" w:name="_Toc440375346"/>
      <w:bookmarkStart w:id="501" w:name="_Toc458432932"/>
      <w:bookmarkStart w:id="502" w:name="_Toc458515684"/>
    </w:p>
    <w:p w14:paraId="15B0CF46" w14:textId="564EBCBA" w:rsidR="00F220F5" w:rsidRPr="0014645C" w:rsidRDefault="00953D2E" w:rsidP="00AC1F93">
      <w:pPr>
        <w:pStyle w:val="Nadpis3"/>
        <w:spacing w:line="360" w:lineRule="auto"/>
        <w:ind w:left="720"/>
        <w:jc w:val="both"/>
        <w:rPr>
          <w:b/>
          <w:color w:val="3C8A2E" w:themeColor="accent5"/>
          <w:sz w:val="24"/>
          <w:szCs w:val="24"/>
          <w:lang w:val="sk-SK"/>
        </w:rPr>
      </w:pPr>
      <w:r w:rsidRPr="0014645C">
        <w:rPr>
          <w:b/>
          <w:color w:val="3C8A2E" w:themeColor="accent5"/>
          <w:sz w:val="24"/>
          <w:szCs w:val="24"/>
          <w:lang w:val="sk-SK"/>
        </w:rPr>
        <w:t>3.3.1</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elektronicky prostredníctvom ITMS2014+</w:t>
      </w:r>
      <w:bookmarkEnd w:id="496"/>
      <w:bookmarkEnd w:id="497"/>
      <w:bookmarkEnd w:id="498"/>
      <w:bookmarkEnd w:id="499"/>
      <w:bookmarkEnd w:id="500"/>
      <w:bookmarkEnd w:id="501"/>
      <w:bookmarkEnd w:id="502"/>
    </w:p>
    <w:p w14:paraId="7818C7D0" w14:textId="77777777" w:rsidR="00AC1C0F" w:rsidRPr="0014645C" w:rsidRDefault="00AC1C0F" w:rsidP="00AC1F93">
      <w:pPr>
        <w:pStyle w:val="Zkladntext"/>
        <w:spacing w:after="0" w:line="360" w:lineRule="auto"/>
        <w:ind w:left="720"/>
        <w:jc w:val="both"/>
        <w:rPr>
          <w:color w:val="3C8A2E" w:themeColor="accent5"/>
          <w:sz w:val="24"/>
          <w:szCs w:val="24"/>
          <w:lang w:val="sk-SK" w:eastAsia="sk-SK"/>
        </w:rPr>
      </w:pPr>
      <w:r w:rsidRPr="0014645C">
        <w:rPr>
          <w:b/>
          <w:color w:val="3C8A2E" w:themeColor="accent5"/>
          <w:sz w:val="24"/>
          <w:szCs w:val="24"/>
          <w:lang w:val="sk-SK" w:eastAsia="sk-SK"/>
        </w:rPr>
        <w:t>Postup vytvorenia prístupu žiadateľa do verejnej časti ITMS.</w:t>
      </w:r>
      <w:r w:rsidRPr="0014645C">
        <w:rPr>
          <w:color w:val="3C8A2E" w:themeColor="accent5"/>
          <w:sz w:val="24"/>
          <w:szCs w:val="24"/>
          <w:lang w:val="sk-SK" w:eastAsia="sk-SK"/>
        </w:rPr>
        <w:t xml:space="preserve"> </w:t>
      </w:r>
    </w:p>
    <w:p w14:paraId="69B66DD9" w14:textId="77777777" w:rsidR="00AC1C0F" w:rsidRPr="0014645C" w:rsidRDefault="00AC1C0F" w:rsidP="00AC1F93">
      <w:pPr>
        <w:pStyle w:val="Zkladntext"/>
        <w:spacing w:after="0" w:line="276" w:lineRule="auto"/>
        <w:jc w:val="both"/>
        <w:rPr>
          <w:rFonts w:ascii="Arial" w:hAnsi="Arial" w:cs="Arial"/>
          <w:b/>
          <w:sz w:val="19"/>
          <w:szCs w:val="19"/>
          <w:lang w:val="sk-SK" w:eastAsia="sk-SK"/>
        </w:rPr>
      </w:pPr>
    </w:p>
    <w:p w14:paraId="16A0FE45" w14:textId="43E6D91A" w:rsidR="00AC1C0F" w:rsidRPr="0014645C" w:rsidRDefault="00AC1C0F" w:rsidP="0091333D">
      <w:pPr>
        <w:pStyle w:val="Zkladntext"/>
        <w:spacing w:after="0" w:line="288" w:lineRule="auto"/>
        <w:jc w:val="both"/>
        <w:rPr>
          <w:rFonts w:ascii="Arial" w:hAnsi="Arial" w:cs="Arial"/>
          <w:sz w:val="19"/>
          <w:szCs w:val="19"/>
          <w:lang w:val="sk-SK" w:eastAsia="sk-SK"/>
        </w:rPr>
      </w:pPr>
      <w:r w:rsidRPr="0014645C">
        <w:rPr>
          <w:rFonts w:ascii="Arial" w:hAnsi="Arial" w:cs="Arial"/>
          <w:sz w:val="19"/>
          <w:szCs w:val="19"/>
          <w:lang w:val="sk-SK" w:eastAsia="sk-SK"/>
        </w:rPr>
        <w:lastRenderedPageBreak/>
        <w:t>O prístup do verejnej časti ITMS2014+ sa žiada vyplnením a odoslaním elektronickej žiadosti o aktiváciu konta (ďalej len ŽoAK). ŽoAK je potrebné vyplniť a odoslať v elektronickej podobe prostredníctvom verejnej časti ITMS2014+ (</w:t>
      </w:r>
      <w:hyperlink r:id="rId24" w:history="1">
        <w:r w:rsidRPr="0014645C">
          <w:rPr>
            <w:rStyle w:val="Hypertextovprepojenie"/>
            <w:rFonts w:cs="Arial"/>
            <w:szCs w:val="19"/>
            <w:lang w:val="sk-SK" w:eastAsia="sk-SK"/>
          </w:rPr>
          <w:t>https://www.itms2014.sk/</w:t>
        </w:r>
      </w:hyperlink>
      <w:r w:rsidRPr="0014645C">
        <w:rPr>
          <w:rFonts w:ascii="Arial" w:hAnsi="Arial" w:cs="Arial"/>
          <w:sz w:val="19"/>
          <w:szCs w:val="19"/>
          <w:lang w:val="sk-SK" w:eastAsia="sk-SK"/>
        </w:rPr>
        <w:t>).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DataCentra, Cintorínska 5, 814 88 Bratislava. Pri vypĺňaní ŽoAK, je potrebné postupovať v zmysle nápoved</w:t>
      </w:r>
      <w:r w:rsidR="00026E2A" w:rsidRPr="0014645C">
        <w:rPr>
          <w:rFonts w:ascii="Arial" w:hAnsi="Arial" w:cs="Arial"/>
          <w:sz w:val="19"/>
          <w:szCs w:val="19"/>
          <w:lang w:val="sk-SK" w:eastAsia="sk-SK"/>
        </w:rPr>
        <w:t>y</w:t>
      </w:r>
      <w:r w:rsidRPr="0014645C">
        <w:rPr>
          <w:rFonts w:ascii="Arial" w:hAnsi="Arial" w:cs="Arial"/>
          <w:sz w:val="19"/>
          <w:szCs w:val="19"/>
          <w:lang w:val="sk-SK" w:eastAsia="sk-SK"/>
        </w:rPr>
        <w:t xml:space="preserve">/pokynov k vypĺňaniu žiadosti o zriadenie používateľského konta, ktoré sú dostupné priamo v elektronickom formulári ŽoAK. </w:t>
      </w:r>
    </w:p>
    <w:p w14:paraId="2A2EE2BC" w14:textId="77777777" w:rsidR="00AC1C0F" w:rsidRPr="0014645C" w:rsidRDefault="00AC1C0F" w:rsidP="006114F6">
      <w:pPr>
        <w:spacing w:line="288" w:lineRule="auto"/>
        <w:jc w:val="both"/>
        <w:rPr>
          <w:rFonts w:ascii="Arial" w:hAnsi="Arial" w:cs="Arial"/>
          <w:sz w:val="19"/>
          <w:szCs w:val="19"/>
          <w:lang w:val="sk-SK"/>
        </w:rPr>
      </w:pPr>
    </w:p>
    <w:p w14:paraId="52CF9D04" w14:textId="35A68558" w:rsidR="001B2286" w:rsidRPr="0014645C" w:rsidRDefault="00D150CA" w:rsidP="00D150CA">
      <w:pPr>
        <w:pStyle w:val="Zkladntext"/>
        <w:spacing w:after="0" w:line="480" w:lineRule="auto"/>
        <w:ind w:left="720"/>
        <w:jc w:val="both"/>
        <w:rPr>
          <w:b/>
          <w:color w:val="3C8A2E" w:themeColor="accent5"/>
          <w:sz w:val="24"/>
          <w:szCs w:val="24"/>
          <w:lang w:val="sk-SK" w:eastAsia="sk-SK"/>
        </w:rPr>
      </w:pPr>
      <w:r w:rsidRPr="0014645C">
        <w:rPr>
          <w:b/>
          <w:color w:val="3C8A2E" w:themeColor="accent5"/>
          <w:sz w:val="24"/>
          <w:szCs w:val="24"/>
          <w:lang w:val="sk-SK" w:eastAsia="sk-SK"/>
        </w:rPr>
        <w:t>Procesný postup predloženia ŽoNFP prostredníctvom ITMS</w:t>
      </w:r>
    </w:p>
    <w:p w14:paraId="264622E7" w14:textId="6D7B8EBC"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Žiadateľ</w:t>
      </w:r>
      <w:r w:rsidR="00B221DB">
        <w:rPr>
          <w:rFonts w:ascii="Arial" w:hAnsi="Arial" w:cs="Arial"/>
          <w:sz w:val="19"/>
          <w:szCs w:val="19"/>
          <w:lang w:val="sk-SK"/>
        </w:rPr>
        <w:t xml:space="preserve"> najprv</w:t>
      </w:r>
      <w:r w:rsidRPr="0014645C">
        <w:rPr>
          <w:rFonts w:ascii="Arial" w:hAnsi="Arial" w:cs="Arial"/>
          <w:sz w:val="19"/>
          <w:szCs w:val="19"/>
          <w:lang w:val="sk-SK"/>
        </w:rPr>
        <w:t xml:space="preserve"> predkladá ŽoNFP elektronicky prostredníctvom verejnej časti ITMS2014+</w:t>
      </w:r>
      <w:r w:rsidR="00B221DB">
        <w:rPr>
          <w:rFonts w:ascii="Arial" w:hAnsi="Arial" w:cs="Arial"/>
          <w:sz w:val="19"/>
          <w:szCs w:val="19"/>
          <w:lang w:val="sk-SK"/>
        </w:rPr>
        <w:t>.</w:t>
      </w:r>
      <w:r w:rsidRPr="0014645C">
        <w:rPr>
          <w:rFonts w:ascii="Arial" w:hAnsi="Arial" w:cs="Arial"/>
          <w:sz w:val="19"/>
          <w:szCs w:val="19"/>
          <w:lang w:val="sk-SK"/>
        </w:rPr>
        <w:t xml:space="preserve"> </w:t>
      </w:r>
      <w:r w:rsidRPr="0014645C">
        <w:rPr>
          <w:rFonts w:ascii="Arial" w:hAnsi="Arial" w:cs="Arial"/>
          <w:sz w:val="19"/>
          <w:szCs w:val="19"/>
          <w:lang w:val="sk-SK"/>
        </w:rPr>
        <w:br/>
        <w:t xml:space="preserve"> Odoslanie ŽoNFP </w:t>
      </w:r>
      <w:r w:rsidRPr="0014645C">
        <w:rPr>
          <w:rFonts w:ascii="Arial" w:hAnsi="Arial" w:cs="Arial"/>
          <w:sz w:val="19"/>
          <w:szCs w:val="19"/>
          <w:lang w:val="sk-SK"/>
        </w:rPr>
        <w:br/>
        <w:t xml:space="preserve">zo strany žiadateľa musí byť vykonané v rámci intervalu od dátumu vyhlásenia vyzvania </w:t>
      </w:r>
      <w:r w:rsidRPr="0014645C">
        <w:rPr>
          <w:rFonts w:ascii="Arial" w:hAnsi="Arial" w:cs="Arial"/>
          <w:sz w:val="19"/>
          <w:szCs w:val="19"/>
          <w:lang w:val="sk-SK"/>
        </w:rPr>
        <w:br/>
        <w:t xml:space="preserve">do dátumu uzavretia vyzvania. Mimo tohto intervalu nie je možné ŽoNFP odoslať z verejnej časti ITMS2014+. Bližšie informácie o postupe sa nachádzajú na webovom sídle Úradu vlády SR: </w:t>
      </w:r>
      <w:hyperlink r:id="rId25" w:history="1">
        <w:r w:rsidRPr="0014645C">
          <w:rPr>
            <w:rFonts w:cs="Arial"/>
            <w:sz w:val="19"/>
            <w:szCs w:val="19"/>
            <w:lang w:val="sk-SK"/>
          </w:rPr>
          <w:t>http://www.partnerskadohoda.gov.sk/usmernenia-a-manualy/</w:t>
        </w:r>
      </w:hyperlink>
      <w:r w:rsidRPr="0014645C">
        <w:rPr>
          <w:rFonts w:ascii="Arial" w:hAnsi="Arial" w:cs="Arial"/>
          <w:sz w:val="19"/>
          <w:szCs w:val="19"/>
          <w:lang w:val="sk-SK"/>
        </w:rPr>
        <w:t xml:space="preserve"> </w:t>
      </w:r>
      <w:hyperlink r:id="rId26" w:history="1"/>
      <w:r w:rsidRPr="0014645C">
        <w:rPr>
          <w:rFonts w:ascii="Arial" w:hAnsi="Arial" w:cs="Arial"/>
          <w:sz w:val="19"/>
          <w:szCs w:val="19"/>
          <w:lang w:val="sk-SK"/>
        </w:rPr>
        <w:t xml:space="preserve">v Usmernení CKO č. 1 k postupu administrácie ŽoNFP cez ITMS2014+. </w:t>
      </w:r>
    </w:p>
    <w:p w14:paraId="6BB5C132" w14:textId="77777777" w:rsidR="00D150CA" w:rsidRPr="0014645C" w:rsidRDefault="00D150CA" w:rsidP="00D150CA">
      <w:pPr>
        <w:pStyle w:val="Zkladntext"/>
        <w:spacing w:after="0"/>
        <w:jc w:val="both"/>
        <w:rPr>
          <w:rFonts w:ascii="Arial" w:hAnsi="Arial" w:cs="Arial"/>
          <w:sz w:val="19"/>
          <w:szCs w:val="19"/>
          <w:lang w:val="sk-SK"/>
        </w:rPr>
      </w:pPr>
      <w:r w:rsidRPr="0014645C">
        <w:rPr>
          <w:rFonts w:ascii="Arial" w:hAnsi="Arial" w:cs="Arial"/>
          <w:sz w:val="19"/>
          <w:szCs w:val="19"/>
          <w:lang w:val="sk-SK"/>
        </w:rPr>
        <w:t xml:space="preserve">V rámci zverejneného vzorového formulára ŽoNFP, ktorý tvorí prílohu č. 1 vyzvania, sú uvedené inštrukcie a vysvetlivky k vyplneniu obsahových náležitostí jednotlivých častí formulára ŽoNFP, preto pri vypĺňaní elektronického formulára ŽoNFP prostredníctvom verejnej časti ITMS2014+ odporúčame využiť zverejnený vzorový formulár ŽoNFP ako pomôcku. </w:t>
      </w:r>
    </w:p>
    <w:p w14:paraId="66005415" w14:textId="77777777" w:rsidR="00D150CA" w:rsidRPr="0014645C" w:rsidRDefault="00D150CA" w:rsidP="00D150CA">
      <w:pPr>
        <w:pStyle w:val="Zkladntext"/>
        <w:spacing w:after="0" w:line="480" w:lineRule="auto"/>
        <w:ind w:left="720"/>
        <w:jc w:val="both"/>
        <w:rPr>
          <w:b/>
          <w:color w:val="3C8A2E" w:themeColor="accent5"/>
          <w:sz w:val="24"/>
          <w:szCs w:val="24"/>
          <w:lang w:val="sk-SK" w:eastAsia="sk-SK"/>
        </w:rPr>
      </w:pPr>
    </w:p>
    <w:p w14:paraId="75DDA353" w14:textId="5B934739"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sz w:val="19"/>
          <w:szCs w:val="19"/>
          <w:lang w:val="sk-SK"/>
        </w:rPr>
        <w:t xml:space="preserve">Proces vytvorenia a podania ŽoNFP je v ITMS2014+ rozdelený na dva za sebou logicky nasledujúce kroky. </w:t>
      </w:r>
    </w:p>
    <w:p w14:paraId="2F836042" w14:textId="25AB19B8" w:rsidR="001B2286" w:rsidRPr="0014645C" w:rsidRDefault="00463984" w:rsidP="006114F6">
      <w:pPr>
        <w:spacing w:line="288" w:lineRule="auto"/>
        <w:jc w:val="both"/>
        <w:rPr>
          <w:rFonts w:ascii="Arial" w:hAnsi="Arial" w:cs="Arial"/>
          <w:sz w:val="19"/>
          <w:szCs w:val="19"/>
          <w:lang w:val="sk-SK"/>
        </w:rPr>
      </w:pPr>
      <w:r w:rsidRPr="0014645C">
        <w:rPr>
          <w:rFonts w:ascii="Arial" w:hAnsi="Arial" w:cs="Arial"/>
          <w:b/>
          <w:sz w:val="19"/>
          <w:szCs w:val="19"/>
          <w:lang w:val="sk-SK"/>
        </w:rPr>
        <w:t>Prvým krokom je wizard</w:t>
      </w:r>
      <w:r w:rsidRPr="0014645C">
        <w:rPr>
          <w:rFonts w:ascii="Arial" w:hAnsi="Arial" w:cs="Arial"/>
          <w:sz w:val="19"/>
          <w:szCs w:val="19"/>
          <w:lang w:val="sk-SK"/>
        </w:rPr>
        <w:t>, ktorý slúži na vytvorenie ŽoNFP, výber a zadanie primárnych údajov ŽoNFP.</w:t>
      </w:r>
      <w:r w:rsidR="001B2286" w:rsidRPr="0014645C">
        <w:rPr>
          <w:rFonts w:ascii="Arial" w:hAnsi="Arial" w:cs="Arial"/>
          <w:sz w:val="19"/>
          <w:szCs w:val="19"/>
          <w:lang w:val="sk-SK"/>
        </w:rPr>
        <w:t xml:space="preserve"> Wizard sa skladá z nasledujúcich krokov: výber výzvy/vyzvania, výber operačného program</w:t>
      </w:r>
      <w:r w:rsidR="002067F0" w:rsidRPr="0014645C">
        <w:rPr>
          <w:rFonts w:ascii="Arial" w:hAnsi="Arial" w:cs="Arial"/>
          <w:sz w:val="19"/>
          <w:szCs w:val="19"/>
          <w:lang w:val="sk-SK"/>
        </w:rPr>
        <w:t>u</w:t>
      </w:r>
      <w:r w:rsidR="001B2286" w:rsidRPr="0014645C">
        <w:rPr>
          <w:rFonts w:ascii="Arial" w:hAnsi="Arial" w:cs="Arial"/>
          <w:sz w:val="19"/>
          <w:szCs w:val="19"/>
          <w:lang w:val="sk-SK"/>
        </w:rPr>
        <w:t xml:space="preserve">, zadanie základných údajov ŽoNFP a zobrazenie základných kritérií oprávnenosti. Po úspešnom ukončení wizardu vytvorenia ŽoNFP systém ITMS2014+ vygeneruje kód ŽoNFP, ktorý </w:t>
      </w:r>
      <w:r w:rsidR="00B1125A" w:rsidRPr="0014645C">
        <w:rPr>
          <w:rFonts w:ascii="Arial" w:hAnsi="Arial" w:cs="Arial"/>
          <w:sz w:val="19"/>
          <w:szCs w:val="19"/>
          <w:lang w:val="sk-SK"/>
        </w:rPr>
        <w:t xml:space="preserve">obsahuje </w:t>
      </w:r>
      <w:r w:rsidR="001B2286" w:rsidRPr="0014645C">
        <w:rPr>
          <w:rFonts w:ascii="Arial" w:hAnsi="Arial" w:cs="Arial"/>
          <w:sz w:val="19"/>
          <w:szCs w:val="19"/>
          <w:lang w:val="sk-SK"/>
        </w:rPr>
        <w:t xml:space="preserve">jednoznačný a jedinečný </w:t>
      </w:r>
      <w:r w:rsidR="00B1125A" w:rsidRPr="0014645C">
        <w:rPr>
          <w:rFonts w:ascii="Arial" w:hAnsi="Arial" w:cs="Arial"/>
          <w:sz w:val="19"/>
          <w:szCs w:val="19"/>
          <w:lang w:val="sk-SK"/>
        </w:rPr>
        <w:t xml:space="preserve">číselný </w:t>
      </w:r>
      <w:r w:rsidR="001B2286" w:rsidRPr="0014645C">
        <w:rPr>
          <w:rFonts w:ascii="Arial" w:hAnsi="Arial" w:cs="Arial"/>
          <w:sz w:val="19"/>
          <w:szCs w:val="19"/>
          <w:lang w:val="sk-SK"/>
        </w:rPr>
        <w:t>identifikátor v rámci celého systému ITMS2014+.</w:t>
      </w:r>
    </w:p>
    <w:p w14:paraId="0758DFC3" w14:textId="3C0BD5B3" w:rsidR="001B2286" w:rsidRPr="0014645C" w:rsidRDefault="001B2286" w:rsidP="006114F6">
      <w:pPr>
        <w:spacing w:line="288" w:lineRule="auto"/>
        <w:jc w:val="both"/>
        <w:rPr>
          <w:rFonts w:ascii="Arial" w:hAnsi="Arial" w:cs="Arial"/>
          <w:sz w:val="19"/>
          <w:szCs w:val="19"/>
          <w:lang w:val="sk-SK"/>
        </w:rPr>
      </w:pPr>
      <w:r w:rsidRPr="0014645C">
        <w:rPr>
          <w:rFonts w:ascii="Arial" w:hAnsi="Arial" w:cs="Arial"/>
          <w:b/>
          <w:sz w:val="19"/>
          <w:szCs w:val="19"/>
          <w:lang w:val="sk-SK"/>
        </w:rPr>
        <w:t xml:space="preserve">Druhým krokom je </w:t>
      </w:r>
      <w:r w:rsidR="00AF7EB8" w:rsidRPr="0014645C">
        <w:rPr>
          <w:rFonts w:ascii="Arial" w:hAnsi="Arial" w:cs="Arial"/>
          <w:b/>
          <w:sz w:val="19"/>
          <w:szCs w:val="19"/>
          <w:lang w:val="sk-SK"/>
        </w:rPr>
        <w:t>vyplnenie f</w:t>
      </w:r>
      <w:r w:rsidRPr="0014645C">
        <w:rPr>
          <w:rFonts w:ascii="Arial" w:hAnsi="Arial" w:cs="Arial"/>
          <w:b/>
          <w:sz w:val="19"/>
          <w:szCs w:val="19"/>
          <w:lang w:val="sk-SK"/>
        </w:rPr>
        <w:t>ormulár</w:t>
      </w:r>
      <w:r w:rsidR="00AF7EB8" w:rsidRPr="0014645C">
        <w:rPr>
          <w:rFonts w:ascii="Arial" w:hAnsi="Arial" w:cs="Arial"/>
          <w:b/>
          <w:sz w:val="19"/>
          <w:szCs w:val="19"/>
          <w:lang w:val="sk-SK"/>
        </w:rPr>
        <w:t>a</w:t>
      </w:r>
      <w:r w:rsidRPr="0014645C">
        <w:rPr>
          <w:rFonts w:ascii="Arial" w:hAnsi="Arial" w:cs="Arial"/>
          <w:b/>
          <w:sz w:val="19"/>
          <w:szCs w:val="19"/>
          <w:lang w:val="sk-SK"/>
        </w:rPr>
        <w:t xml:space="preserve"> ŽoNFP</w:t>
      </w:r>
      <w:r w:rsidRPr="0014645C">
        <w:rPr>
          <w:rFonts w:ascii="Arial" w:hAnsi="Arial" w:cs="Arial"/>
          <w:sz w:val="19"/>
          <w:szCs w:val="19"/>
          <w:lang w:val="sk-SK"/>
        </w:rPr>
        <w:t xml:space="preserve">, ktorý sa zobrazí automaticky po ukončení wizardu vytvorenia ŽoNFP. </w:t>
      </w:r>
      <w:r w:rsidR="00AF7EB8" w:rsidRPr="0014645C">
        <w:rPr>
          <w:rFonts w:ascii="Arial" w:hAnsi="Arial" w:cs="Arial"/>
          <w:sz w:val="19"/>
          <w:szCs w:val="19"/>
          <w:lang w:val="sk-SK"/>
        </w:rPr>
        <w:t>Elektronický formulár ŽoNFP na verejnej časti  ITMS2014+ je rozdelený do nasledovných logických celkov:</w:t>
      </w:r>
    </w:p>
    <w:p w14:paraId="27345548"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Identifikácia žiadateľa a partnerov,</w:t>
      </w:r>
    </w:p>
    <w:p w14:paraId="1DB8690D"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Údaje o projekte,</w:t>
      </w:r>
    </w:p>
    <w:p w14:paraId="46A2CC8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Harmonogram projektu a výstupy,</w:t>
      </w:r>
    </w:p>
    <w:p w14:paraId="6E8DF2D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Rozpočet projektu,</w:t>
      </w:r>
    </w:p>
    <w:p w14:paraId="56AB30F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Predpoklady a riziká projektu,</w:t>
      </w:r>
    </w:p>
    <w:p w14:paraId="0081AF5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Podmienky poskytnutia príspevku,</w:t>
      </w:r>
    </w:p>
    <w:p w14:paraId="0A2FBCD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lang w:val="sk-SK"/>
        </w:rPr>
      </w:pPr>
      <w:r w:rsidRPr="0014645C">
        <w:rPr>
          <w:rFonts w:ascii="Arial" w:hAnsi="Arial" w:cs="Arial"/>
          <w:sz w:val="19"/>
          <w:szCs w:val="19"/>
          <w:lang w:val="sk-SK"/>
        </w:rPr>
        <w:t xml:space="preserve">Čestné vyhlásenie.  </w:t>
      </w:r>
    </w:p>
    <w:p w14:paraId="27465F5C" w14:textId="0BA9D676" w:rsidR="00AF7EB8" w:rsidRPr="0014645C" w:rsidRDefault="00AF7EB8" w:rsidP="00150BDD">
      <w:pPr>
        <w:spacing w:line="288" w:lineRule="auto"/>
        <w:jc w:val="both"/>
        <w:rPr>
          <w:rFonts w:ascii="Arial" w:hAnsi="Arial" w:cs="Arial"/>
          <w:sz w:val="19"/>
          <w:szCs w:val="19"/>
          <w:lang w:val="sk-SK"/>
        </w:rPr>
      </w:pPr>
      <w:r w:rsidRPr="0014645C">
        <w:rPr>
          <w:rFonts w:ascii="Arial" w:hAnsi="Arial" w:cs="Arial"/>
          <w:sz w:val="19"/>
          <w:szCs w:val="19"/>
          <w:lang w:val="sk-SK"/>
        </w:rPr>
        <w:t xml:space="preserve">Obsah jednotlivých logických celkov je podrobne popísaný </w:t>
      </w:r>
      <w:r w:rsidR="00150BDD" w:rsidRPr="0014645C">
        <w:rPr>
          <w:rFonts w:ascii="Arial" w:hAnsi="Arial" w:cs="Arial"/>
          <w:sz w:val="19"/>
          <w:szCs w:val="19"/>
          <w:lang w:val="sk-SK"/>
        </w:rPr>
        <w:t>v </w:t>
      </w:r>
      <w:r w:rsidRPr="0014645C">
        <w:rPr>
          <w:rFonts w:ascii="Arial" w:hAnsi="Arial" w:cs="Arial"/>
          <w:sz w:val="19"/>
          <w:szCs w:val="19"/>
          <w:lang w:val="sk-SK"/>
        </w:rPr>
        <w:t xml:space="preserve">prílohe č. 1 </w:t>
      </w:r>
      <w:r w:rsidR="00150BDD" w:rsidRPr="0014645C">
        <w:rPr>
          <w:rFonts w:ascii="Arial" w:hAnsi="Arial" w:cs="Arial"/>
          <w:sz w:val="19"/>
          <w:szCs w:val="19"/>
          <w:lang w:val="sk-SK"/>
        </w:rPr>
        <w:t>k usmerneniu CKO č. 1 k postupu administrácie žiadosti o nenávratný finančný príspevok cez ITMS2014+.</w:t>
      </w:r>
    </w:p>
    <w:p w14:paraId="6F322C1C" w14:textId="77777777" w:rsidR="004E5C2D" w:rsidRPr="0014645C" w:rsidRDefault="004E5C2D" w:rsidP="0091333D">
      <w:pPr>
        <w:spacing w:before="120" w:after="120" w:line="288" w:lineRule="auto"/>
        <w:jc w:val="both"/>
        <w:rPr>
          <w:rFonts w:ascii="Arial" w:hAnsi="Arial" w:cs="Arial"/>
          <w:sz w:val="19"/>
          <w:szCs w:val="19"/>
          <w:lang w:val="sk-SK"/>
        </w:rPr>
      </w:pPr>
    </w:p>
    <w:p w14:paraId="57707402" w14:textId="7BB558F5"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Odporúčanie</w:t>
      </w:r>
      <w:r w:rsidR="004E5C2D" w:rsidRPr="0014645C">
        <w:rPr>
          <w:rFonts w:ascii="Arial" w:hAnsi="Arial" w:cs="Arial"/>
          <w:b/>
          <w:sz w:val="19"/>
          <w:szCs w:val="19"/>
          <w:lang w:val="sk-SK"/>
        </w:rPr>
        <w:t xml:space="preserve"> pre žiadateľa:</w:t>
      </w:r>
      <w:r w:rsidR="004E5C2D" w:rsidRPr="0014645C">
        <w:rPr>
          <w:rFonts w:ascii="Arial" w:hAnsi="Arial" w:cs="Arial"/>
          <w:sz w:val="19"/>
          <w:szCs w:val="19"/>
          <w:lang w:val="sk-SK"/>
        </w:rPr>
        <w:t xml:space="preserve"> Pre zvýšenie informovanosti má každý žiadateľ možnosť si v ITMS2014+ aktivovať funkcionalitu „sledovanie na objekte“ (napríklad na objekte ŽoNFP), ktorá mu poskytne okamžité  informácie/notifikácie o zmene stavu sledovanej ŽoNFP. Notifikácie sú podľa výberu žiadateľa zasielané buď internými správami v rámci ITMS2014+ alebo emailom.</w:t>
      </w:r>
    </w:p>
    <w:p w14:paraId="005F7DA3" w14:textId="77777777" w:rsidR="00AF7EB8" w:rsidRPr="0014645C" w:rsidRDefault="00AF7EB8" w:rsidP="001B2286">
      <w:pPr>
        <w:spacing w:line="288" w:lineRule="auto"/>
        <w:rPr>
          <w:lang w:val="sk-SK"/>
        </w:rPr>
      </w:pPr>
    </w:p>
    <w:p w14:paraId="3FA39880" w14:textId="30065BC5" w:rsidR="00F220F5" w:rsidRPr="0014645C" w:rsidRDefault="00953D2E" w:rsidP="00551D65">
      <w:pPr>
        <w:pStyle w:val="Nadpis3"/>
        <w:spacing w:line="480" w:lineRule="auto"/>
        <w:ind w:left="720"/>
        <w:rPr>
          <w:b/>
          <w:sz w:val="24"/>
          <w:szCs w:val="24"/>
          <w:lang w:val="sk-SK"/>
        </w:rPr>
      </w:pPr>
      <w:bookmarkStart w:id="503" w:name="_Toc418003090"/>
      <w:bookmarkStart w:id="504" w:name="_Toc417132512"/>
      <w:bookmarkStart w:id="505" w:name="_Toc417648925"/>
      <w:bookmarkStart w:id="506" w:name="_Toc440355016"/>
      <w:bookmarkStart w:id="507" w:name="_Toc440375347"/>
      <w:bookmarkStart w:id="508" w:name="_Toc458432933"/>
      <w:bookmarkStart w:id="509" w:name="_Toc458515685"/>
      <w:bookmarkEnd w:id="503"/>
      <w:r w:rsidRPr="0014645C">
        <w:rPr>
          <w:b/>
          <w:color w:val="3C8A2E" w:themeColor="accent5"/>
          <w:sz w:val="24"/>
          <w:szCs w:val="24"/>
          <w:lang w:val="sk-SK"/>
        </w:rPr>
        <w:t>3.3.2</w:t>
      </w:r>
      <w:r w:rsidR="00400B1E" w:rsidRPr="0014645C">
        <w:rPr>
          <w:b/>
          <w:color w:val="3C8A2E" w:themeColor="accent5"/>
          <w:sz w:val="24"/>
          <w:szCs w:val="24"/>
          <w:lang w:val="sk-SK"/>
        </w:rPr>
        <w:tab/>
      </w:r>
      <w:r w:rsidR="00F220F5" w:rsidRPr="0014645C">
        <w:rPr>
          <w:b/>
          <w:color w:val="3C8A2E" w:themeColor="accent5"/>
          <w:sz w:val="24"/>
          <w:szCs w:val="24"/>
          <w:lang w:val="sk-SK"/>
        </w:rPr>
        <w:t>Predloženie ŽoNFP v písomnej forme</w:t>
      </w:r>
      <w:bookmarkEnd w:id="504"/>
      <w:bookmarkEnd w:id="505"/>
      <w:bookmarkEnd w:id="506"/>
      <w:bookmarkEnd w:id="507"/>
      <w:bookmarkEnd w:id="508"/>
      <w:bookmarkEnd w:id="509"/>
    </w:p>
    <w:p w14:paraId="6C6EE56C" w14:textId="2AB1D70B"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odoslaní ŽoNFP elektronicky prostredníctvom verejnej časti ITMS2014+, predkladá žiadateľ fyzicky pevne zviazanú kompletnú </w:t>
      </w:r>
      <w:r w:rsidR="00887135" w:rsidRPr="0014645C">
        <w:rPr>
          <w:rFonts w:ascii="Arial" w:hAnsi="Arial" w:cs="Arial"/>
          <w:sz w:val="19"/>
          <w:szCs w:val="19"/>
          <w:lang w:val="sk-SK"/>
        </w:rPr>
        <w:t>Ž</w:t>
      </w:r>
      <w:r w:rsidRPr="0014645C">
        <w:rPr>
          <w:rFonts w:ascii="Arial" w:hAnsi="Arial" w:cs="Arial"/>
          <w:sz w:val="19"/>
          <w:szCs w:val="19"/>
          <w:lang w:val="sk-SK"/>
        </w:rPr>
        <w:t xml:space="preserve">oNFP vytlačenú cez aplikáciu ITMS2014+ vrátane všetkých príloh (originál alebo úradne </w:t>
      </w:r>
      <w:r w:rsidR="00922460" w:rsidRPr="0014645C">
        <w:rPr>
          <w:rFonts w:ascii="Arial" w:hAnsi="Arial" w:cs="Arial"/>
          <w:sz w:val="19"/>
          <w:szCs w:val="19"/>
          <w:lang w:val="sk-SK"/>
        </w:rPr>
        <w:t xml:space="preserve"> overená</w:t>
      </w:r>
      <w:r w:rsidRPr="0014645C">
        <w:rPr>
          <w:rFonts w:ascii="Arial" w:hAnsi="Arial" w:cs="Arial"/>
          <w:sz w:val="19"/>
          <w:szCs w:val="19"/>
          <w:lang w:val="sk-SK"/>
        </w:rPr>
        <w:t xml:space="preserve"> kópia) spolu s identickou písomnou kópiou originálu ŽoNFP a jej príloh na adresu RO pre OP EVS pre doručovanie poštových zásielok:  </w:t>
      </w:r>
    </w:p>
    <w:p w14:paraId="15B0CF4A" w14:textId="039383C3" w:rsidR="00F220F5" w:rsidRPr="0014645C" w:rsidRDefault="00F220F5" w:rsidP="003868A0">
      <w:pPr>
        <w:spacing w:before="120" w:after="120" w:line="288" w:lineRule="auto"/>
        <w:jc w:val="both"/>
        <w:rPr>
          <w:rFonts w:ascii="Arial" w:hAnsi="Arial" w:cs="Arial"/>
          <w:sz w:val="19"/>
          <w:szCs w:val="19"/>
          <w:lang w:val="sk-SK"/>
        </w:rPr>
      </w:pPr>
    </w:p>
    <w:p w14:paraId="15B0CF4B" w14:textId="77777777" w:rsidR="00F220F5" w:rsidRPr="0014645C" w:rsidRDefault="00F220F5" w:rsidP="005F6320">
      <w:pPr>
        <w:pStyle w:val="Zkladntext"/>
        <w:spacing w:before="120" w:line="288" w:lineRule="auto"/>
        <w:ind w:left="709"/>
        <w:jc w:val="both"/>
        <w:rPr>
          <w:rFonts w:ascii="Arial" w:hAnsi="Arial" w:cs="Arial"/>
          <w:b/>
          <w:sz w:val="19"/>
          <w:szCs w:val="19"/>
          <w:lang w:val="sk-SK"/>
        </w:rPr>
      </w:pPr>
      <w:r w:rsidRPr="0014645C">
        <w:rPr>
          <w:rFonts w:ascii="Arial" w:hAnsi="Arial" w:cs="Arial"/>
          <w:b/>
          <w:sz w:val="19"/>
          <w:szCs w:val="19"/>
          <w:lang w:val="sk-SK"/>
        </w:rPr>
        <w:t>Ministerstvo vnútra SR</w:t>
      </w:r>
    </w:p>
    <w:p w14:paraId="15B0CF4C" w14:textId="162A4F2A"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 xml:space="preserve">sekcia </w:t>
      </w:r>
      <w:r w:rsidR="00F220F5" w:rsidRPr="0014645C">
        <w:rPr>
          <w:rFonts w:ascii="Arial" w:hAnsi="Arial" w:cs="Arial"/>
          <w:b/>
          <w:sz w:val="19"/>
          <w:szCs w:val="19"/>
          <w:lang w:val="sk-SK"/>
        </w:rPr>
        <w:t>európskych programov MV SR</w:t>
      </w:r>
    </w:p>
    <w:p w14:paraId="15B0CF4D" w14:textId="4C0960AD" w:rsidR="00F220F5" w:rsidRPr="0014645C" w:rsidRDefault="00177B40"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Panenská 21</w:t>
      </w:r>
    </w:p>
    <w:p w14:paraId="15B0CF4E" w14:textId="1ECEB214" w:rsidR="00F220F5" w:rsidRPr="0014645C" w:rsidRDefault="002B18E6" w:rsidP="005F6320">
      <w:pPr>
        <w:spacing w:before="120" w:after="120" w:line="288" w:lineRule="auto"/>
        <w:ind w:left="709"/>
        <w:jc w:val="both"/>
        <w:rPr>
          <w:rFonts w:ascii="Arial" w:hAnsi="Arial" w:cs="Arial"/>
          <w:b/>
          <w:sz w:val="19"/>
          <w:szCs w:val="19"/>
          <w:lang w:val="sk-SK"/>
        </w:rPr>
      </w:pPr>
      <w:r w:rsidRPr="0014645C">
        <w:rPr>
          <w:rFonts w:ascii="Arial" w:hAnsi="Arial" w:cs="Arial"/>
          <w:b/>
          <w:sz w:val="19"/>
          <w:szCs w:val="19"/>
          <w:lang w:val="sk-SK"/>
        </w:rPr>
        <w:t>812 82</w:t>
      </w:r>
      <w:r w:rsidR="00F220F5" w:rsidRPr="0014645C">
        <w:rPr>
          <w:rFonts w:ascii="Arial" w:hAnsi="Arial" w:cs="Arial"/>
          <w:b/>
          <w:sz w:val="19"/>
          <w:szCs w:val="19"/>
          <w:lang w:val="sk-SK"/>
        </w:rPr>
        <w:t xml:space="preserve"> Bratislava</w:t>
      </w:r>
    </w:p>
    <w:p w14:paraId="01B51295" w14:textId="73612AA1" w:rsidR="00B84E17" w:rsidRPr="0014645C" w:rsidRDefault="00B84E17" w:rsidP="00B84E1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Žiadateľovi sa odporúča</w:t>
      </w:r>
      <w:r w:rsidRPr="0014645C">
        <w:rPr>
          <w:rFonts w:ascii="Arial" w:hAnsi="Arial" w:cs="Arial"/>
          <w:sz w:val="19"/>
          <w:szCs w:val="19"/>
          <w:lang w:val="sk-SK"/>
        </w:rPr>
        <w:tab/>
        <w:t>predložiť ŽoNFP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lang w:val="sk-SK"/>
        </w:rPr>
        <w:t>.</w:t>
      </w:r>
      <w:r w:rsidRPr="0014645C">
        <w:rPr>
          <w:rFonts w:ascii="Arial" w:hAnsi="Arial" w:cs="Arial"/>
          <w:sz w:val="19"/>
          <w:szCs w:val="19"/>
          <w:lang w:val="sk-SK"/>
        </w:rPr>
        <w:t xml:space="preserve"> </w:t>
      </w:r>
    </w:p>
    <w:p w14:paraId="15B0CF4F"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Spôsoby fyzického doručenia ŽoNFP:</w:t>
      </w:r>
    </w:p>
    <w:p w14:paraId="15B0CF50"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poštou</w:t>
      </w:r>
    </w:p>
    <w:p w14:paraId="15B0CF51"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kuriérom</w:t>
      </w:r>
    </w:p>
    <w:p w14:paraId="15B0CF52"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osobne</w:t>
      </w:r>
    </w:p>
    <w:p w14:paraId="15B0CF53" w14:textId="000B7DE6"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Preberanie fyzicky doručených ŽoNFP vykonáva podateľňa Sekcie európskych programov MV SR v pracovných dňoch v čase od </w:t>
      </w:r>
      <w:r w:rsidR="000B2031" w:rsidRPr="0014645C">
        <w:rPr>
          <w:rFonts w:ascii="Arial" w:hAnsi="Arial" w:cs="Arial"/>
          <w:sz w:val="19"/>
          <w:szCs w:val="19"/>
          <w:lang w:val="sk-SK"/>
        </w:rPr>
        <w:t>8</w:t>
      </w:r>
      <w:r w:rsidRPr="0014645C">
        <w:rPr>
          <w:rFonts w:ascii="Arial" w:hAnsi="Arial" w:cs="Arial"/>
          <w:sz w:val="19"/>
          <w:szCs w:val="19"/>
          <w:lang w:val="sk-SK"/>
        </w:rPr>
        <w:t>:</w:t>
      </w:r>
      <w:del w:id="510" w:author="Miruška Hrabčáková" w:date="2019-01-17T13:32:00Z">
        <w:r w:rsidR="000B2031" w:rsidRPr="0014645C" w:rsidDel="001E09F2">
          <w:rPr>
            <w:rFonts w:ascii="Arial" w:hAnsi="Arial" w:cs="Arial"/>
            <w:sz w:val="19"/>
            <w:szCs w:val="19"/>
            <w:lang w:val="sk-SK"/>
          </w:rPr>
          <w:delText>3</w:delText>
        </w:r>
        <w:r w:rsidRPr="0014645C" w:rsidDel="001E09F2">
          <w:rPr>
            <w:rFonts w:ascii="Arial" w:hAnsi="Arial" w:cs="Arial"/>
            <w:sz w:val="19"/>
            <w:szCs w:val="19"/>
            <w:lang w:val="sk-SK"/>
          </w:rPr>
          <w:delText xml:space="preserve">0 </w:delText>
        </w:r>
      </w:del>
      <w:ins w:id="511" w:author="Miruška Hrabčáková" w:date="2019-01-17T13:32:00Z">
        <w:r w:rsidR="001E09F2">
          <w:rPr>
            <w:rFonts w:ascii="Arial" w:hAnsi="Arial" w:cs="Arial"/>
            <w:sz w:val="19"/>
            <w:szCs w:val="19"/>
            <w:lang w:val="sk-SK"/>
          </w:rPr>
          <w:t>0</w:t>
        </w:r>
        <w:r w:rsidR="001E09F2" w:rsidRPr="0014645C">
          <w:rPr>
            <w:rFonts w:ascii="Arial" w:hAnsi="Arial" w:cs="Arial"/>
            <w:sz w:val="19"/>
            <w:szCs w:val="19"/>
            <w:lang w:val="sk-SK"/>
          </w:rPr>
          <w:t xml:space="preserve">0 </w:t>
        </w:r>
      </w:ins>
      <w:r w:rsidRPr="0014645C">
        <w:rPr>
          <w:rFonts w:ascii="Arial" w:hAnsi="Arial" w:cs="Arial"/>
          <w:sz w:val="19"/>
          <w:szCs w:val="19"/>
          <w:lang w:val="sk-SK"/>
        </w:rPr>
        <w:t>hod. do 15:</w:t>
      </w:r>
      <w:del w:id="512" w:author="Miruška Hrabčáková" w:date="2019-01-17T13:32:00Z">
        <w:r w:rsidR="000B2031" w:rsidRPr="0014645C" w:rsidDel="001E09F2">
          <w:rPr>
            <w:rFonts w:ascii="Arial" w:hAnsi="Arial" w:cs="Arial"/>
            <w:sz w:val="19"/>
            <w:szCs w:val="19"/>
            <w:lang w:val="sk-SK"/>
          </w:rPr>
          <w:delText>30</w:delText>
        </w:r>
        <w:r w:rsidRPr="0014645C" w:rsidDel="001E09F2">
          <w:rPr>
            <w:rFonts w:ascii="Arial" w:hAnsi="Arial" w:cs="Arial"/>
            <w:sz w:val="19"/>
            <w:szCs w:val="19"/>
            <w:lang w:val="sk-SK"/>
          </w:rPr>
          <w:delText xml:space="preserve"> </w:delText>
        </w:r>
      </w:del>
      <w:ins w:id="513" w:author="Miruška Hrabčáková" w:date="2019-01-17T13:32:00Z">
        <w:r w:rsidR="001E09F2">
          <w:rPr>
            <w:rFonts w:ascii="Arial" w:hAnsi="Arial" w:cs="Arial"/>
            <w:sz w:val="19"/>
            <w:szCs w:val="19"/>
            <w:lang w:val="sk-SK"/>
          </w:rPr>
          <w:t>00</w:t>
        </w:r>
        <w:r w:rsidR="001E09F2" w:rsidRPr="0014645C">
          <w:rPr>
            <w:rFonts w:ascii="Arial" w:hAnsi="Arial" w:cs="Arial"/>
            <w:sz w:val="19"/>
            <w:szCs w:val="19"/>
            <w:lang w:val="sk-SK"/>
          </w:rPr>
          <w:t xml:space="preserve"> </w:t>
        </w:r>
      </w:ins>
      <w:r w:rsidRPr="0014645C">
        <w:rPr>
          <w:rFonts w:ascii="Arial" w:hAnsi="Arial" w:cs="Arial"/>
          <w:sz w:val="19"/>
          <w:szCs w:val="19"/>
          <w:lang w:val="sk-SK"/>
        </w:rPr>
        <w:t>hod.</w:t>
      </w:r>
    </w:p>
    <w:p w14:paraId="15B0CF54" w14:textId="69329B91"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ŽoNFP je potrebné doručiť na Sekciu európskych programov MV SR </w:t>
      </w:r>
      <w:r w:rsidR="00DF1D19" w:rsidRPr="0014645C">
        <w:rPr>
          <w:rFonts w:ascii="Arial" w:hAnsi="Arial" w:cs="Arial"/>
          <w:sz w:val="19"/>
          <w:szCs w:val="19"/>
          <w:lang w:val="sk-SK"/>
        </w:rPr>
        <w:t xml:space="preserve">(ďalej len „SEP MV SR“) </w:t>
      </w:r>
      <w:r w:rsidRPr="0014645C">
        <w:rPr>
          <w:rFonts w:ascii="Arial" w:hAnsi="Arial" w:cs="Arial"/>
          <w:sz w:val="19"/>
          <w:szCs w:val="19"/>
          <w:lang w:val="sk-SK"/>
        </w:rPr>
        <w:t xml:space="preserve">v uzavretom a nepriehľadnom obale, na ktorom </w:t>
      </w:r>
      <w:r w:rsidR="00B221DB">
        <w:rPr>
          <w:rFonts w:ascii="Arial" w:hAnsi="Arial" w:cs="Arial"/>
          <w:sz w:val="19"/>
          <w:szCs w:val="19"/>
          <w:lang w:val="sk-SK"/>
        </w:rPr>
        <w:t xml:space="preserve"> sú </w:t>
      </w:r>
      <w:r w:rsidRPr="0014645C">
        <w:rPr>
          <w:rFonts w:ascii="Arial" w:hAnsi="Arial" w:cs="Arial"/>
          <w:sz w:val="19"/>
          <w:szCs w:val="19"/>
          <w:lang w:val="sk-SK"/>
        </w:rPr>
        <w:t xml:space="preserve">uvedené nasledovné údaje: </w:t>
      </w:r>
    </w:p>
    <w:p w14:paraId="15B0CF55"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žiadateľa o NFP;</w:t>
      </w:r>
    </w:p>
    <w:p w14:paraId="15B0CF56"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a adresa MV SR ako RO pre OP EVS;</w:t>
      </w:r>
    </w:p>
    <w:p w14:paraId="15B0CF5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OP;</w:t>
      </w:r>
    </w:p>
    <w:p w14:paraId="15B0CF58"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názov projektu;</w:t>
      </w:r>
    </w:p>
    <w:p w14:paraId="15B0CF59"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kód a názov Prioritnej osi, ku ktorej sa žiadosť vzťahuje; </w:t>
      </w:r>
    </w:p>
    <w:p w14:paraId="15B0CF5A"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identifikátor žiadosti o NFP</w:t>
      </w:r>
      <w:r w:rsidRPr="0014645C">
        <w:rPr>
          <w:rStyle w:val="Odkaznapoznmkupodiarou"/>
          <w:rFonts w:cs="Arial"/>
          <w:sz w:val="19"/>
          <w:szCs w:val="19"/>
          <w:lang w:val="sk-SK"/>
        </w:rPr>
        <w:footnoteReference w:id="104"/>
      </w:r>
      <w:r w:rsidRPr="0014645C">
        <w:rPr>
          <w:rFonts w:ascii="Arial" w:hAnsi="Arial" w:cs="Arial"/>
          <w:sz w:val="19"/>
          <w:szCs w:val="19"/>
          <w:lang w:val="sk-SK"/>
        </w:rPr>
        <w:t>;</w:t>
      </w:r>
    </w:p>
    <w:p w14:paraId="15B0CF5B"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„ŽIADOSŤ O NFP“;</w:t>
      </w:r>
    </w:p>
    <w:p w14:paraId="15B0CF5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nápis „neotvárať“.</w:t>
      </w:r>
    </w:p>
    <w:p w14:paraId="5DDBE8B7" w14:textId="77777777" w:rsidR="008475E6" w:rsidRDefault="00B221DB" w:rsidP="008475E6">
      <w:pPr>
        <w:spacing w:before="120" w:after="120" w:line="288" w:lineRule="auto"/>
        <w:ind w:left="720"/>
        <w:jc w:val="both"/>
        <w:rPr>
          <w:ins w:id="514" w:author="Milan Matovič" w:date="2018-12-18T10:02:00Z"/>
          <w:rFonts w:ascii="Arial" w:hAnsi="Arial" w:cs="Arial"/>
          <w:sz w:val="19"/>
          <w:szCs w:val="19"/>
          <w:lang w:val="sk-SK"/>
        </w:rPr>
      </w:pPr>
      <w:r w:rsidRPr="009F1FE3">
        <w:rPr>
          <w:rFonts w:ascii="Arial" w:hAnsi="Arial" w:cs="Arial"/>
          <w:sz w:val="19"/>
          <w:szCs w:val="19"/>
          <w:lang w:val="sk-SK"/>
        </w:rPr>
        <w:lastRenderedPageBreak/>
        <w:t xml:space="preserve">V rámci konania o ŽoNFP sa za písomnú </w:t>
      </w:r>
      <w:r w:rsidR="00EC4985">
        <w:rPr>
          <w:rFonts w:ascii="Arial" w:hAnsi="Arial" w:cs="Arial"/>
          <w:sz w:val="19"/>
          <w:szCs w:val="19"/>
          <w:lang w:val="sk-SK"/>
        </w:rPr>
        <w:t>formu</w:t>
      </w:r>
      <w:r w:rsidRPr="009F1FE3">
        <w:rPr>
          <w:rFonts w:ascii="Arial" w:hAnsi="Arial" w:cs="Arial"/>
          <w:sz w:val="19"/>
          <w:szCs w:val="19"/>
          <w:lang w:val="sk-SK"/>
        </w:rPr>
        <w:t xml:space="preserve"> v zmysle zákona o e-Governmente, považuje aj doručenie ŽoNFP resp. ďalších dokumentov autorizovaných kvalifikovaným elektronickým podpisom, kvalifikovaným elektronickým podpisom s mandátnym certifikátom alebo kvalifikovanou elektronickou pečaťou do elektronickej schránky RO. Elektronické predloženie ŽoNFP môže žiadateľ realizovať priamo v prostredí ITMS2014+  alebo prostredníctvom portálu https://www.slovensko.sk s  využitím služby "Všeobecná agenda" resp. využitím špecifickej služby " Podania v  procese  implementácie EŠIF pre programové obdobie 2014-2020</w:t>
      </w:r>
      <w:r w:rsidRPr="00F673F7">
        <w:rPr>
          <w:rFonts w:ascii="Arial" w:hAnsi="Arial" w:cs="Arial"/>
          <w:sz w:val="19"/>
          <w:szCs w:val="19"/>
          <w:lang w:val="sk-SK"/>
        </w:rPr>
        <w:t>“</w:t>
      </w:r>
      <w:r>
        <w:rPr>
          <w:rFonts w:ascii="Arial" w:hAnsi="Arial" w:cs="Arial"/>
          <w:sz w:val="19"/>
          <w:szCs w:val="19"/>
          <w:lang w:val="sk-SK"/>
        </w:rPr>
        <w:t>.</w:t>
      </w:r>
      <w:ins w:id="515" w:author="Milan Matovič" w:date="2018-12-18T10:02:00Z">
        <w:r w:rsidR="008475E6">
          <w:rPr>
            <w:rFonts w:ascii="Arial" w:hAnsi="Arial" w:cs="Arial"/>
            <w:sz w:val="19"/>
            <w:szCs w:val="19"/>
            <w:lang w:val="sk-SK"/>
          </w:rPr>
          <w:t xml:space="preserve"> </w:t>
        </w:r>
        <w:r w:rsidR="008475E6" w:rsidRPr="008475E6">
          <w:rPr>
            <w:rFonts w:ascii="Arial" w:hAnsi="Arial" w:cs="Arial"/>
            <w:sz w:val="19"/>
            <w:szCs w:val="19"/>
            <w:lang w:val="sk-SK"/>
          </w:rPr>
          <w:t>V prípade, že prílohy ŽoNFP nevie žiadateľ  priložiť autorizované kvalifikovaným elektronickým podpisom, kvalifikovaným elektronickým podpisom s mandátnym certifikátom alebo kvalifikovanou elektronickou pečaťou do elektronickej schránky RO, predloží prílohy v listinnej podobe.</w:t>
        </w:r>
      </w:ins>
    </w:p>
    <w:p w14:paraId="43E563ED" w14:textId="74ED1AC3" w:rsidR="00B221DB" w:rsidDel="008475E6" w:rsidRDefault="00B221DB" w:rsidP="00E41C60">
      <w:pPr>
        <w:spacing w:before="120" w:after="120" w:line="288" w:lineRule="auto"/>
        <w:ind w:left="720"/>
        <w:jc w:val="both"/>
        <w:rPr>
          <w:del w:id="516" w:author="Milan Matovič" w:date="2018-12-18T10:02:00Z"/>
          <w:rFonts w:ascii="Arial" w:hAnsi="Arial" w:cs="Arial"/>
          <w:sz w:val="19"/>
          <w:szCs w:val="19"/>
          <w:lang w:val="sk-SK"/>
        </w:rPr>
      </w:pPr>
    </w:p>
    <w:p w14:paraId="5AF60C87" w14:textId="7BC84310" w:rsidR="008475E6" w:rsidRDefault="008475E6" w:rsidP="00E41C60">
      <w:pPr>
        <w:spacing w:before="120" w:after="120" w:line="288" w:lineRule="auto"/>
        <w:ind w:left="720"/>
        <w:jc w:val="both"/>
        <w:rPr>
          <w:rFonts w:ascii="Arial" w:hAnsi="Arial" w:cs="Arial"/>
          <w:sz w:val="19"/>
          <w:szCs w:val="19"/>
          <w:lang w:val="sk-SK"/>
        </w:rPr>
      </w:pPr>
    </w:p>
    <w:p w14:paraId="15B0CF5D" w14:textId="0A238CDF" w:rsidR="00F220F5" w:rsidRPr="0014645C" w:rsidRDefault="00F220F5" w:rsidP="003868A0">
      <w:pPr>
        <w:spacing w:before="120" w:after="120" w:line="288" w:lineRule="auto"/>
        <w:jc w:val="both"/>
        <w:rPr>
          <w:rFonts w:ascii="Arial" w:hAnsi="Arial" w:cs="Arial"/>
          <w:sz w:val="19"/>
          <w:szCs w:val="19"/>
          <w:lang w:val="sk-SK"/>
        </w:rPr>
      </w:pPr>
    </w:p>
    <w:p w14:paraId="15B0CF60" w14:textId="77777777" w:rsidR="00F220F5" w:rsidRPr="0014645C" w:rsidRDefault="00F220F5" w:rsidP="001545E4">
      <w:pPr>
        <w:pStyle w:val="Nadpis1"/>
        <w:numPr>
          <w:ilvl w:val="0"/>
          <w:numId w:val="29"/>
        </w:numPr>
        <w:spacing w:after="480" w:line="288" w:lineRule="auto"/>
        <w:rPr>
          <w:i w:val="0"/>
          <w:lang w:val="sk-SK"/>
        </w:rPr>
      </w:pPr>
      <w:bookmarkStart w:id="517" w:name="_Toc417132513"/>
      <w:bookmarkStart w:id="518" w:name="_Toc417648926"/>
      <w:bookmarkStart w:id="519" w:name="_Toc440355017"/>
      <w:bookmarkStart w:id="520" w:name="_Toc440375348"/>
      <w:bookmarkStart w:id="521" w:name="_Toc458432934"/>
      <w:bookmarkStart w:id="522" w:name="_Toc458515686"/>
      <w:r w:rsidRPr="0014645C">
        <w:rPr>
          <w:i w:val="0"/>
          <w:lang w:val="sk-SK"/>
        </w:rPr>
        <w:lastRenderedPageBreak/>
        <w:t>Postup schvaľovania ŽoNFP</w:t>
      </w:r>
      <w:bookmarkEnd w:id="517"/>
      <w:bookmarkEnd w:id="518"/>
      <w:bookmarkEnd w:id="519"/>
      <w:bookmarkEnd w:id="520"/>
      <w:bookmarkEnd w:id="521"/>
      <w:bookmarkEnd w:id="522"/>
    </w:p>
    <w:p w14:paraId="15B0CF6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ŽoNFP sa rozdeľuje do nasledujúcich fáz: </w:t>
      </w:r>
    </w:p>
    <w:p w14:paraId="15B0CF62"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administratívne overenie;</w:t>
      </w:r>
    </w:p>
    <w:p w14:paraId="15B0CF63"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odborné hodnotenie a výber;</w:t>
      </w:r>
    </w:p>
    <w:p w14:paraId="15B0CF64"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opravné prostriedky (neobligatórna časť schvaľovacieho procesu).</w:t>
      </w:r>
    </w:p>
    <w:p w14:paraId="15B0CF65" w14:textId="7777777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Proces schvaľovania začína doručením ŽoNFP a končí vydaním rozhodnutia o ŽoNFP (rozhodnutie o schválení ŽoNFP, rozhodnutie o neschválení ŽoNFP, rozhodnutie o zastavení konania), resp. rozhodnutím o opravnom prostriedku alebo zmenou rozhodnutia o neschválení. </w:t>
      </w:r>
    </w:p>
    <w:p w14:paraId="15B0CF67" w14:textId="3D9DC911"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 xml:space="preserve">RO pre OP EVS </w:t>
      </w:r>
      <w:r w:rsidR="00C85E20" w:rsidRPr="0014645C">
        <w:rPr>
          <w:rFonts w:ascii="Arial" w:hAnsi="Arial" w:cs="Arial"/>
          <w:sz w:val="19"/>
          <w:szCs w:val="19"/>
          <w:lang w:val="sk-SK"/>
        </w:rPr>
        <w:t>nevyvodí</w:t>
      </w:r>
      <w:r w:rsidRPr="0014645C">
        <w:rPr>
          <w:rFonts w:ascii="Arial" w:hAnsi="Arial" w:cs="Arial"/>
          <w:sz w:val="19"/>
          <w:szCs w:val="19"/>
          <w:lang w:val="sk-SK"/>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21864DDF" w14:textId="77777777" w:rsidR="00AC1F93" w:rsidRPr="0014645C" w:rsidRDefault="00AC1F93" w:rsidP="00AC1F93">
      <w:pPr>
        <w:pStyle w:val="Nadpis2"/>
        <w:tabs>
          <w:tab w:val="num" w:pos="709"/>
        </w:tabs>
        <w:spacing w:after="180"/>
        <w:rPr>
          <w:b/>
          <w:lang w:val="sk-SK"/>
        </w:rPr>
      </w:pPr>
      <w:bookmarkStart w:id="523" w:name="_Toc413832248"/>
      <w:bookmarkStart w:id="524" w:name="_Toc417132514"/>
      <w:bookmarkStart w:id="525" w:name="_Toc417648927"/>
      <w:bookmarkStart w:id="526" w:name="_Toc440355018"/>
      <w:bookmarkStart w:id="527" w:name="_Toc440375349"/>
      <w:bookmarkStart w:id="528" w:name="_Toc458432935"/>
      <w:bookmarkStart w:id="529" w:name="_Toc458515687"/>
    </w:p>
    <w:p w14:paraId="15B0CF68" w14:textId="567B11C8" w:rsidR="00F220F5" w:rsidRPr="0014645C" w:rsidRDefault="00953D2E" w:rsidP="00551D65">
      <w:pPr>
        <w:pStyle w:val="Nadpis2"/>
        <w:tabs>
          <w:tab w:val="num" w:pos="709"/>
        </w:tabs>
        <w:spacing w:after="180" w:line="480" w:lineRule="auto"/>
        <w:rPr>
          <w:b/>
          <w:lang w:val="sk-SK"/>
        </w:rPr>
      </w:pPr>
      <w:r w:rsidRPr="0014645C">
        <w:rPr>
          <w:b/>
          <w:lang w:val="sk-SK"/>
        </w:rPr>
        <w:t>4.1</w:t>
      </w:r>
      <w:r w:rsidR="00400B1E" w:rsidRPr="0014645C">
        <w:rPr>
          <w:b/>
          <w:lang w:val="sk-SK"/>
        </w:rPr>
        <w:tab/>
      </w:r>
      <w:r w:rsidR="00F220F5" w:rsidRPr="0014645C">
        <w:rPr>
          <w:b/>
          <w:lang w:val="sk-SK"/>
        </w:rPr>
        <w:t>Administratívne overenie ŽoNFP</w:t>
      </w:r>
      <w:bookmarkEnd w:id="523"/>
      <w:bookmarkEnd w:id="524"/>
      <w:bookmarkEnd w:id="525"/>
      <w:bookmarkEnd w:id="526"/>
      <w:bookmarkEnd w:id="527"/>
      <w:bookmarkEnd w:id="528"/>
      <w:bookmarkEnd w:id="529"/>
    </w:p>
    <w:p w14:paraId="15B0CF69" w14:textId="2496348B" w:rsidR="00F220F5"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Predmetom administratívneho overenia ŽoNFP je overenie:</w:t>
      </w:r>
    </w:p>
    <w:p w14:paraId="48ADB50E" w14:textId="41E0D4D9"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lang w:val="sk-SK"/>
        </w:rPr>
      </w:pPr>
      <w:r w:rsidRPr="00C30B5B">
        <w:rPr>
          <w:rFonts w:ascii="Arial" w:hAnsi="Arial" w:cs="Arial"/>
          <w:sz w:val="19"/>
          <w:szCs w:val="19"/>
          <w:lang w:val="sk-SK"/>
        </w:rPr>
        <w:t>podmienky doručenia ŽoNFP riadne, včas vo forme určenej RO</w:t>
      </w:r>
    </w:p>
    <w:p w14:paraId="15B0CF6A"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splnenia podmienok poskytnutia príspevku zadefinovaných vo výzve</w:t>
      </w:r>
      <w:r w:rsidR="003F5A7C" w:rsidRPr="0014645C">
        <w:rPr>
          <w:rFonts w:ascii="Arial" w:hAnsi="Arial" w:cs="Arial"/>
          <w:sz w:val="19"/>
          <w:szCs w:val="19"/>
          <w:lang w:val="sk-SK"/>
        </w:rPr>
        <w:t>/vyzvaní</w:t>
      </w:r>
      <w:r w:rsidRPr="0014645C">
        <w:rPr>
          <w:rFonts w:ascii="Arial" w:hAnsi="Arial" w:cs="Arial"/>
          <w:sz w:val="19"/>
          <w:szCs w:val="19"/>
          <w:lang w:val="sk-SK"/>
        </w:rPr>
        <w:t>;</w:t>
      </w:r>
    </w:p>
    <w:p w14:paraId="15B0CF6B" w14:textId="77777777" w:rsidR="00F220F5" w:rsidRDefault="00F220F5" w:rsidP="00062A9E">
      <w:pPr>
        <w:numPr>
          <w:ilvl w:val="0"/>
          <w:numId w:val="15"/>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úplnosti predloženej ŽoNFP.</w:t>
      </w:r>
    </w:p>
    <w:p w14:paraId="1164A880" w14:textId="7FE5E471" w:rsidR="00FC532B" w:rsidRPr="00C30B5B"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Po overení splnenia podmienky doručiť ŽoNFP riadne, včas a v určenej forme RO zaregistruje ŽoNFP v  ITMS 2014+.</w:t>
      </w:r>
    </w:p>
    <w:p w14:paraId="77647F79" w14:textId="3B61DBBF" w:rsidR="00FC532B" w:rsidRPr="00C30B5B" w:rsidRDefault="00C30B5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V prípade, že žiadateľ nesplnil podmienku doručenia ŽoNFP RO zastaví konanie vydaním rozhodnutia o zastavení konania o ŽoNFP a o tejto skutočnosti informuje žiadateľa.</w:t>
      </w:r>
    </w:p>
    <w:p w14:paraId="01F06F2E" w14:textId="24554C80" w:rsidR="00FC532B" w:rsidRPr="0014645C" w:rsidRDefault="00FC532B" w:rsidP="00FC532B">
      <w:pPr>
        <w:spacing w:before="120" w:after="120" w:line="288" w:lineRule="auto"/>
        <w:jc w:val="both"/>
        <w:rPr>
          <w:rFonts w:ascii="Arial" w:hAnsi="Arial" w:cs="Arial"/>
          <w:sz w:val="19"/>
          <w:szCs w:val="19"/>
          <w:lang w:val="sk-SK"/>
        </w:rPr>
      </w:pPr>
      <w:r w:rsidRPr="00C30B5B">
        <w:rPr>
          <w:rFonts w:ascii="Arial" w:hAnsi="Arial" w:cs="Arial"/>
          <w:sz w:val="19"/>
          <w:szCs w:val="19"/>
          <w:lang w:val="sk-SK"/>
        </w:rPr>
        <w:t>Pri ŽoNFP, ktoré splnili podmienky doručenia, RO ďalej overí v rámci administratívneho overenia splnenie každej jednotlivej podmienky poskytnutia príspevku na základe údajov uvedených žiadateľom.</w:t>
      </w:r>
    </w:p>
    <w:p w14:paraId="15B0CF6C" w14:textId="7AC3F5BA"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lang w:val="sk-SK"/>
        </w:rPr>
      </w:pPr>
      <w:r w:rsidRPr="0014645C">
        <w:rPr>
          <w:rFonts w:ascii="Arial" w:hAnsi="Arial" w:cs="Arial"/>
          <w:sz w:val="19"/>
          <w:szCs w:val="19"/>
          <w:lang w:val="sk-SK"/>
        </w:rPr>
        <w:t>V prípade, ak na základe preskúmania ŽoNFP a jej príloh vzniknú pochybnosti o pravdivosti alebo úplnosti ŽoNFP alebo jej príloh, RO elektronicky vyzve žiadateľa na doplnenie neúplných údajov, vysvetlenie nejasností alebo nápravu nepravdivých údajov zaslaním výzvy na doplnenie ŽoNFP v lehote min</w:t>
      </w:r>
      <w:r w:rsidR="00794177">
        <w:rPr>
          <w:rFonts w:ascii="Arial" w:hAnsi="Arial" w:cs="Arial"/>
          <w:sz w:val="19"/>
          <w:szCs w:val="19"/>
          <w:lang w:val="sk-SK"/>
        </w:rPr>
        <w:t>imálne</w:t>
      </w:r>
      <w:r w:rsidRPr="0014645C">
        <w:rPr>
          <w:rFonts w:ascii="Arial" w:hAnsi="Arial" w:cs="Arial"/>
          <w:sz w:val="19"/>
          <w:szCs w:val="19"/>
          <w:lang w:val="sk-SK"/>
        </w:rPr>
        <w:t xml:space="preserve"> </w:t>
      </w:r>
      <w:r w:rsidR="00794177">
        <w:rPr>
          <w:rFonts w:ascii="Arial" w:hAnsi="Arial" w:cs="Arial"/>
          <w:sz w:val="19"/>
          <w:szCs w:val="19"/>
          <w:lang w:val="sk-SK"/>
        </w:rPr>
        <w:br/>
      </w:r>
      <w:r w:rsidRPr="0014645C">
        <w:rPr>
          <w:rFonts w:ascii="Arial" w:hAnsi="Arial" w:cs="Arial"/>
          <w:sz w:val="19"/>
          <w:szCs w:val="19"/>
          <w:lang w:val="sk-SK"/>
        </w:rPr>
        <w:t>5 pracovných dní</w:t>
      </w:r>
      <w:r w:rsidR="00B01420">
        <w:rPr>
          <w:rFonts w:ascii="Arial" w:hAnsi="Arial" w:cs="Arial"/>
          <w:sz w:val="19"/>
          <w:szCs w:val="19"/>
          <w:lang w:val="sk-SK"/>
        </w:rPr>
        <w:t xml:space="preserve"> od jej doručenia</w:t>
      </w:r>
      <w:r w:rsidR="00794177">
        <w:rPr>
          <w:rFonts w:ascii="Arial" w:hAnsi="Arial" w:cs="Arial"/>
          <w:sz w:val="19"/>
          <w:szCs w:val="19"/>
          <w:lang w:val="sk-SK"/>
        </w:rPr>
        <w:t xml:space="preserve">. </w:t>
      </w:r>
      <w:r w:rsidR="00B01420">
        <w:rPr>
          <w:rFonts w:ascii="Arial" w:hAnsi="Arial" w:cs="Arial"/>
          <w:sz w:val="19"/>
          <w:szCs w:val="19"/>
          <w:lang w:val="sk-SK"/>
        </w:rPr>
        <w:t>Lehota musí byť poskytnutá zhodne pre všetkých žiadateľov v rámci konania o ŽoNFP na základe tej istej výzvy na predkladanie ŽoNFP.</w:t>
      </w:r>
    </w:p>
    <w:p w14:paraId="15B0CF6D"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rPr>
        <w:t>V uvedených prípadoch RO postupuje nasledovne:</w:t>
      </w:r>
    </w:p>
    <w:p w14:paraId="15B0CF6E"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v prípade splnenia všetkých podmienok poskytnutia príspevku, ktorých overenie je súčasťou administratívneho overenia, RO postúpi ŽoNFP na</w:t>
      </w:r>
      <w:r w:rsidRPr="0014645C">
        <w:rPr>
          <w:rFonts w:ascii="Arial" w:hAnsi="Arial" w:cs="Arial"/>
          <w:b/>
          <w:sz w:val="19"/>
          <w:szCs w:val="19"/>
          <w:lang w:val="sk-SK"/>
        </w:rPr>
        <w:t xml:space="preserve"> odborné hodnotenie</w:t>
      </w:r>
      <w:r w:rsidRPr="0014645C">
        <w:rPr>
          <w:rFonts w:ascii="Arial" w:hAnsi="Arial" w:cs="Arial"/>
          <w:sz w:val="19"/>
          <w:szCs w:val="19"/>
          <w:lang w:val="sk-SK"/>
        </w:rPr>
        <w:t>;</w:t>
      </w:r>
    </w:p>
    <w:p w14:paraId="15B0CF6F" w14:textId="7D6A956D"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lang w:val="sk-SK"/>
        </w:rPr>
        <w:t>r</w:t>
      </w:r>
      <w:r w:rsidRPr="0014645C">
        <w:rPr>
          <w:rFonts w:ascii="Arial" w:hAnsi="Arial" w:cs="Arial"/>
          <w:b/>
          <w:sz w:val="19"/>
          <w:szCs w:val="19"/>
          <w:lang w:val="sk-SK"/>
        </w:rPr>
        <w:t>ozhodnutie o neschválení ŽoNFP</w:t>
      </w:r>
      <w:r w:rsidRPr="0014645C">
        <w:rPr>
          <w:rFonts w:ascii="Arial" w:hAnsi="Arial" w:cs="Arial"/>
          <w:sz w:val="19"/>
          <w:szCs w:val="19"/>
          <w:lang w:val="sk-SK"/>
        </w:rPr>
        <w:t>, pričom v rozhodnutí identifikuje, ktorá z podmienok nebola splnená;</w:t>
      </w:r>
    </w:p>
    <w:p w14:paraId="15B0CF70" w14:textId="53D28ED8"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 xml:space="preserve">v prípade nedoplnenia žiadnych náležitostí, v prípade doručenia požadovaných náležitostí po stanovenom termíne alebo v prípade, ak aj po doplnení chýbajúcich náležitostí naďalej pretrvávajú </w:t>
      </w:r>
      <w:r w:rsidRPr="0014645C">
        <w:rPr>
          <w:rFonts w:ascii="Arial" w:hAnsi="Arial" w:cs="Arial"/>
          <w:sz w:val="19"/>
          <w:szCs w:val="19"/>
          <w:lang w:val="sk-SK"/>
        </w:rPr>
        <w:lastRenderedPageBreak/>
        <w:t>pochybnosti o pravdivosti alebo úplnosti žiadosti, na základe čoho nie je možné overiť splnenie niektorej z podmienok poskytnutia príspevku a rozhodnúť o schválení ŽoNFP, RO</w:t>
      </w:r>
      <w:r w:rsidRPr="0014645C">
        <w:rPr>
          <w:rFonts w:ascii="Arial" w:hAnsi="Arial" w:cs="Arial"/>
          <w:b/>
          <w:sz w:val="19"/>
          <w:szCs w:val="19"/>
          <w:lang w:val="sk-SK"/>
        </w:rPr>
        <w:t xml:space="preserve"> </w:t>
      </w:r>
      <w:r w:rsidRPr="0014645C">
        <w:rPr>
          <w:rFonts w:ascii="Arial" w:hAnsi="Arial" w:cs="Arial"/>
          <w:sz w:val="19"/>
          <w:szCs w:val="19"/>
          <w:lang w:val="sk-SK"/>
        </w:rPr>
        <w:t xml:space="preserve">vydá </w:t>
      </w:r>
      <w:r w:rsidR="00AD5CE7" w:rsidRPr="0014645C">
        <w:rPr>
          <w:rFonts w:ascii="Arial" w:hAnsi="Arial" w:cs="Arial"/>
          <w:b/>
          <w:sz w:val="19"/>
          <w:szCs w:val="19"/>
          <w:lang w:val="sk-SK"/>
        </w:rPr>
        <w:t>r</w:t>
      </w:r>
      <w:r w:rsidRPr="0014645C">
        <w:rPr>
          <w:rFonts w:ascii="Arial" w:hAnsi="Arial" w:cs="Arial"/>
          <w:b/>
          <w:sz w:val="19"/>
          <w:szCs w:val="19"/>
          <w:lang w:val="sk-SK"/>
        </w:rPr>
        <w:t>ozhodnutie o zastavení ŽoNFP</w:t>
      </w:r>
      <w:r w:rsidRPr="0014645C">
        <w:rPr>
          <w:rFonts w:ascii="Arial" w:hAnsi="Arial" w:cs="Arial"/>
          <w:sz w:val="19"/>
          <w:szCs w:val="19"/>
          <w:lang w:val="sk-SK"/>
        </w:rPr>
        <w:t xml:space="preserve">. </w:t>
      </w:r>
    </w:p>
    <w:p w14:paraId="15B0CF71" w14:textId="0E12459B" w:rsidR="00F220F5" w:rsidRPr="0014645C" w:rsidRDefault="00953D2E" w:rsidP="00551D65">
      <w:pPr>
        <w:pStyle w:val="Nadpis2"/>
        <w:tabs>
          <w:tab w:val="num" w:pos="709"/>
        </w:tabs>
        <w:spacing w:after="180" w:line="480" w:lineRule="auto"/>
        <w:rPr>
          <w:b/>
          <w:lang w:val="sk-SK"/>
        </w:rPr>
      </w:pPr>
      <w:bookmarkStart w:id="530" w:name="_Toc413832249"/>
      <w:bookmarkStart w:id="531" w:name="_Toc417132515"/>
      <w:bookmarkStart w:id="532" w:name="_Toc417648928"/>
      <w:bookmarkStart w:id="533" w:name="_Toc440355019"/>
      <w:bookmarkStart w:id="534" w:name="_Toc440375350"/>
      <w:bookmarkStart w:id="535" w:name="_Toc458432936"/>
      <w:bookmarkStart w:id="536" w:name="_Toc458515688"/>
      <w:r w:rsidRPr="0014645C">
        <w:rPr>
          <w:b/>
          <w:lang w:val="sk-SK"/>
        </w:rPr>
        <w:t>4.2</w:t>
      </w:r>
      <w:r w:rsidR="00400B1E" w:rsidRPr="0014645C">
        <w:rPr>
          <w:b/>
          <w:lang w:val="sk-SK"/>
        </w:rPr>
        <w:tab/>
      </w:r>
      <w:r w:rsidR="00F220F5" w:rsidRPr="0014645C">
        <w:rPr>
          <w:b/>
          <w:lang w:val="sk-SK"/>
        </w:rPr>
        <w:t>Odborné hodnotenie ŽoNFP</w:t>
      </w:r>
      <w:bookmarkEnd w:id="530"/>
      <w:bookmarkEnd w:id="531"/>
      <w:bookmarkEnd w:id="532"/>
      <w:bookmarkEnd w:id="533"/>
      <w:bookmarkEnd w:id="534"/>
      <w:bookmarkEnd w:id="535"/>
      <w:bookmarkEnd w:id="536"/>
    </w:p>
    <w:p w14:paraId="15B0CF72" w14:textId="20C16988"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odborného hodnotenia ŽoNFP je vykonať odborné, objektívne, nezávislé a transparentné posúdenie </w:t>
      </w:r>
      <w:r w:rsidRPr="0014645C">
        <w:rPr>
          <w:rFonts w:ascii="Arial" w:hAnsi="Arial" w:cs="Arial"/>
          <w:b/>
          <w:sz w:val="19"/>
          <w:szCs w:val="19"/>
          <w:lang w:val="sk-SK"/>
        </w:rPr>
        <w:t>súladu ŽoNFP s</w:t>
      </w:r>
      <w:r w:rsidR="007C278F" w:rsidRPr="0014645C">
        <w:rPr>
          <w:rFonts w:ascii="Arial" w:hAnsi="Arial" w:cs="Arial"/>
          <w:b/>
          <w:sz w:val="19"/>
          <w:szCs w:val="19"/>
          <w:lang w:val="sk-SK"/>
        </w:rPr>
        <w:t xml:space="preserve"> </w:t>
      </w:r>
      <w:r w:rsidRPr="0014645C">
        <w:rPr>
          <w:rFonts w:ascii="Arial" w:hAnsi="Arial" w:cs="Arial"/>
          <w:b/>
          <w:sz w:val="19"/>
          <w:szCs w:val="19"/>
          <w:lang w:val="sk-SK"/>
        </w:rPr>
        <w:t>kritériami</w:t>
      </w:r>
      <w:r w:rsidR="007C278F" w:rsidRPr="0014645C">
        <w:rPr>
          <w:rFonts w:ascii="Arial" w:hAnsi="Arial" w:cs="Arial"/>
          <w:b/>
          <w:sz w:val="19"/>
          <w:szCs w:val="19"/>
          <w:lang w:val="sk-SK"/>
        </w:rPr>
        <w:t xml:space="preserve"> pre </w:t>
      </w:r>
      <w:r w:rsidR="003F5A7C" w:rsidRPr="0014645C">
        <w:rPr>
          <w:rFonts w:ascii="Arial" w:hAnsi="Arial" w:cs="Arial"/>
          <w:b/>
          <w:sz w:val="19"/>
          <w:szCs w:val="19"/>
          <w:lang w:val="sk-SK"/>
        </w:rPr>
        <w:t xml:space="preserve">výber </w:t>
      </w:r>
      <w:r w:rsidR="007C278F" w:rsidRPr="0014645C">
        <w:rPr>
          <w:rFonts w:ascii="Arial" w:hAnsi="Arial" w:cs="Arial"/>
          <w:b/>
          <w:sz w:val="19"/>
          <w:szCs w:val="19"/>
          <w:lang w:val="sk-SK"/>
        </w:rPr>
        <w:t>projekt</w:t>
      </w:r>
      <w:r w:rsidR="003F5A7C" w:rsidRPr="0014645C">
        <w:rPr>
          <w:rFonts w:ascii="Arial" w:hAnsi="Arial" w:cs="Arial"/>
          <w:b/>
          <w:sz w:val="19"/>
          <w:szCs w:val="19"/>
          <w:lang w:val="sk-SK"/>
        </w:rPr>
        <w:t>ov</w:t>
      </w:r>
      <w:r w:rsidRPr="0014645C">
        <w:rPr>
          <w:rFonts w:ascii="Arial" w:hAnsi="Arial" w:cs="Arial"/>
          <w:b/>
          <w:sz w:val="19"/>
          <w:szCs w:val="19"/>
          <w:lang w:val="sk-SK"/>
        </w:rPr>
        <w:t xml:space="preserve"> </w:t>
      </w:r>
      <w:r w:rsidRPr="0014645C">
        <w:rPr>
          <w:rFonts w:ascii="Arial" w:hAnsi="Arial" w:cs="Arial"/>
          <w:sz w:val="19"/>
          <w:szCs w:val="19"/>
          <w:lang w:val="sk-SK"/>
        </w:rPr>
        <w:t>schválenými MV OP EVS</w:t>
      </w:r>
      <w:r w:rsidR="00C85E20" w:rsidRPr="0014645C">
        <w:rPr>
          <w:rFonts w:ascii="Arial" w:hAnsi="Arial" w:cs="Arial"/>
          <w:sz w:val="19"/>
          <w:szCs w:val="19"/>
          <w:lang w:val="sk-SK"/>
        </w:rPr>
        <w:t xml:space="preserve">, ktoré sú zverejnené na webovom sídle OP EVS </w:t>
      </w:r>
      <w:hyperlink r:id="rId27" w:history="1">
        <w:r w:rsidR="00C85E20" w:rsidRPr="0014645C">
          <w:rPr>
            <w:rStyle w:val="Hypertextovprepojenie"/>
            <w:rFonts w:cs="Arial"/>
            <w:szCs w:val="19"/>
            <w:lang w:val="sk-SK"/>
          </w:rPr>
          <w:t>www.opevs.eu</w:t>
        </w:r>
      </w:hyperlink>
      <w:r w:rsidR="00586DBE">
        <w:rPr>
          <w:rStyle w:val="Hypertextovprepojenie"/>
          <w:rFonts w:cs="Arial"/>
          <w:szCs w:val="19"/>
          <w:lang w:val="sk-SK"/>
        </w:rPr>
        <w:t xml:space="preserve">, </w:t>
      </w:r>
      <w:r w:rsidR="00586DBE" w:rsidRPr="00113E54">
        <w:rPr>
          <w:rStyle w:val="Hypertextovprepojenie"/>
          <w:rFonts w:cs="Arial"/>
          <w:color w:val="auto"/>
          <w:szCs w:val="19"/>
          <w:u w:val="none"/>
          <w:lang w:val="sk-SK"/>
        </w:rPr>
        <w:t>resp.</w:t>
      </w:r>
      <w:r w:rsidR="00426E7C">
        <w:rPr>
          <w:rFonts w:ascii="Arial" w:hAnsi="Arial" w:cs="Arial"/>
          <w:sz w:val="19"/>
          <w:szCs w:val="19"/>
          <w:lang w:val="sk-SK"/>
        </w:rPr>
        <w:t xml:space="preserve"> </w:t>
      </w:r>
      <w:r w:rsidR="00426E7C" w:rsidRPr="00113E54">
        <w:rPr>
          <w:rFonts w:ascii="Arial" w:hAnsi="Arial" w:cs="Arial"/>
          <w:color w:val="00B0F0"/>
          <w:sz w:val="19"/>
          <w:szCs w:val="19"/>
          <w:u w:val="single"/>
          <w:lang w:val="sk-SK"/>
        </w:rPr>
        <w:t>www.reformuj.sk</w:t>
      </w:r>
      <w:r w:rsidR="00113E54">
        <w:rPr>
          <w:rFonts w:ascii="Arial" w:hAnsi="Arial" w:cs="Arial"/>
          <w:color w:val="00B0F0"/>
          <w:sz w:val="19"/>
          <w:szCs w:val="19"/>
          <w:u w:val="single"/>
          <w:lang w:val="sk-SK"/>
        </w:rPr>
        <w:t>.</w:t>
      </w:r>
    </w:p>
    <w:p w14:paraId="15B0CF73" w14:textId="0F3F1C8D"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odborné hodnotenie tých ŽoNFP, ktoré splnili podmienky administratívneho overenia. Odborné hodnotenie je vykonávané </w:t>
      </w:r>
      <w:r w:rsidR="002426A1" w:rsidRPr="0014645C">
        <w:rPr>
          <w:rFonts w:ascii="Arial" w:hAnsi="Arial" w:cs="Arial"/>
          <w:sz w:val="19"/>
          <w:szCs w:val="19"/>
          <w:lang w:val="sk-SK"/>
        </w:rPr>
        <w:t>minimálne dvom</w:t>
      </w:r>
      <w:r w:rsidR="008511ED" w:rsidRPr="0014645C">
        <w:rPr>
          <w:rFonts w:ascii="Arial" w:hAnsi="Arial" w:cs="Arial"/>
          <w:sz w:val="19"/>
          <w:szCs w:val="19"/>
          <w:lang w:val="sk-SK"/>
        </w:rPr>
        <w:t xml:space="preserve">i </w:t>
      </w:r>
      <w:r w:rsidR="002426A1" w:rsidRPr="0014645C">
        <w:rPr>
          <w:rFonts w:ascii="Arial" w:hAnsi="Arial" w:cs="Arial"/>
          <w:sz w:val="19"/>
          <w:szCs w:val="19"/>
          <w:lang w:val="sk-SK"/>
        </w:rPr>
        <w:t>odbornými hodnotiteľmi v totožnom rozsahu</w:t>
      </w:r>
      <w:r w:rsidR="000F10EC" w:rsidRPr="0014645C">
        <w:rPr>
          <w:rFonts w:ascii="Arial" w:hAnsi="Arial" w:cs="Arial"/>
          <w:sz w:val="19"/>
          <w:szCs w:val="19"/>
          <w:lang w:val="sk-SK"/>
        </w:rPr>
        <w:t>.</w:t>
      </w:r>
    </w:p>
    <w:p w14:paraId="15B0CF74" w14:textId="10C402E5" w:rsidR="00F220F5" w:rsidRPr="0014645C" w:rsidRDefault="00F220F5" w:rsidP="003868A0">
      <w:pPr>
        <w:pStyle w:val="Pta"/>
        <w:tabs>
          <w:tab w:val="left" w:pos="720"/>
        </w:tabs>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Hodnotitelia </w:t>
      </w:r>
      <w:r w:rsidR="00C85E20" w:rsidRPr="0014645C">
        <w:rPr>
          <w:rFonts w:ascii="Arial" w:hAnsi="Arial" w:cs="Arial"/>
          <w:sz w:val="19"/>
          <w:szCs w:val="19"/>
          <w:lang w:val="sk-SK"/>
        </w:rPr>
        <w:t xml:space="preserve">posudzujú </w:t>
      </w:r>
      <w:r w:rsidRPr="0014645C">
        <w:rPr>
          <w:rFonts w:ascii="Arial" w:hAnsi="Arial" w:cs="Arial"/>
          <w:sz w:val="19"/>
          <w:szCs w:val="19"/>
          <w:lang w:val="sk-SK"/>
        </w:rPr>
        <w:t xml:space="preserve">projekt ako celok, berúc do úvahy údaje a informácie uvedené v ŽoNFP a jej povinných prílohách. Hodnotitelia zaznamenávajú odborné hodnotenie jednotlivých ŽoNFP </w:t>
      </w:r>
      <w:r w:rsidR="00941808" w:rsidRPr="0014645C">
        <w:rPr>
          <w:rFonts w:ascii="Arial" w:hAnsi="Arial" w:cs="Arial"/>
          <w:sz w:val="19"/>
          <w:szCs w:val="19"/>
          <w:lang w:val="sk-SK"/>
        </w:rPr>
        <w:t>spoločne</w:t>
      </w:r>
      <w:r w:rsidRPr="0014645C">
        <w:rPr>
          <w:rFonts w:ascii="Arial" w:hAnsi="Arial" w:cs="Arial"/>
          <w:sz w:val="19"/>
          <w:szCs w:val="19"/>
          <w:lang w:val="sk-SK"/>
        </w:rPr>
        <w:t xml:space="preserve"> do </w:t>
      </w:r>
      <w:r w:rsidR="00AD5CE7" w:rsidRPr="0014645C">
        <w:rPr>
          <w:rFonts w:ascii="Arial" w:hAnsi="Arial" w:cs="Arial"/>
          <w:iCs/>
          <w:sz w:val="19"/>
          <w:szCs w:val="19"/>
          <w:lang w:val="sk-SK"/>
        </w:rPr>
        <w:t>h</w:t>
      </w:r>
      <w:r w:rsidRPr="0014645C">
        <w:rPr>
          <w:rFonts w:ascii="Arial" w:hAnsi="Arial" w:cs="Arial"/>
          <w:iCs/>
          <w:sz w:val="19"/>
          <w:szCs w:val="19"/>
          <w:lang w:val="sk-SK"/>
        </w:rPr>
        <w:t xml:space="preserve">odnotiaceho hárku odborného </w:t>
      </w:r>
      <w:r w:rsidRPr="0014645C">
        <w:rPr>
          <w:rFonts w:ascii="Arial" w:hAnsi="Arial" w:cs="Arial"/>
          <w:sz w:val="19"/>
          <w:szCs w:val="19"/>
          <w:lang w:val="sk-SK"/>
        </w:rPr>
        <w:t>hodnotenia</w:t>
      </w:r>
      <w:r w:rsidRPr="0014645C">
        <w:rPr>
          <w:rFonts w:ascii="Arial" w:hAnsi="Arial" w:cs="Arial"/>
          <w:iCs/>
          <w:sz w:val="19"/>
          <w:szCs w:val="19"/>
          <w:lang w:val="sk-SK"/>
        </w:rPr>
        <w:t xml:space="preserve"> ŽoNFP</w:t>
      </w:r>
      <w:r w:rsidRPr="0014645C">
        <w:rPr>
          <w:rFonts w:ascii="Arial" w:hAnsi="Arial" w:cs="Arial"/>
          <w:sz w:val="19"/>
          <w:szCs w:val="19"/>
          <w:lang w:val="sk-SK"/>
        </w:rPr>
        <w:t>.</w:t>
      </w:r>
    </w:p>
    <w:p w14:paraId="15B0CF75"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ŽoNFP nesplnila podmienky odborného hodnotenia, RO pre OP EVS vydá rozhodnutie o neschválení ŽoNFP, v ktorom uvedie dôvody nesplnenia kritérií odborného hodnotenia na základe výstupov z hodnotiaceho hárku.</w:t>
      </w:r>
    </w:p>
    <w:p w14:paraId="66FCF144" w14:textId="48D3561C" w:rsidR="00BF0AAC" w:rsidRPr="0014645C" w:rsidRDefault="00BF0AAC"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že ŽoNFP splnila podmienky odborného hodnotenia, ale RO pre OP EVS využil možnosť nahradiť niektoré dokumenty preukazujúce splnenie podmienok poskytnutia príspevku čestným vyhlásením, RO pre OP EVS vyzve pred vydaním rozhodnutia o ŽoNFP žiadateľa na preukázanie splnenia relevantných podmienok poskytnutia príspevku. </w:t>
      </w:r>
    </w:p>
    <w:p w14:paraId="15B0CF76" w14:textId="10C0B2D2"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Ak sa na základe predloženia dokumentov preukáže, že žiadateľ nespĺňa niektorú z podmienok poskytnutia prí</w:t>
      </w:r>
      <w:r w:rsidR="00AD5CE7" w:rsidRPr="0014645C">
        <w:rPr>
          <w:rFonts w:ascii="Arial" w:hAnsi="Arial" w:cs="Arial"/>
          <w:sz w:val="19"/>
          <w:szCs w:val="19"/>
          <w:lang w:val="sk-SK"/>
        </w:rPr>
        <w:t>spevku, RO pre OP EVS pripraví r</w:t>
      </w:r>
      <w:r w:rsidRPr="0014645C">
        <w:rPr>
          <w:rFonts w:ascii="Arial" w:hAnsi="Arial" w:cs="Arial"/>
          <w:sz w:val="19"/>
          <w:szCs w:val="19"/>
          <w:lang w:val="sk-SK"/>
        </w:rPr>
        <w:t>ozhodnutie o neschválení ŽoNFP, v ktorom identifikuje presnú podmienku poskytnutia príspevku, ktorá nebola zo strany žiadateľa splnená.</w:t>
      </w:r>
    </w:p>
    <w:p w14:paraId="15B0CF77" w14:textId="0336F58A"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r w:rsidR="00AD5CE7" w:rsidRPr="0014645C">
        <w:rPr>
          <w:rFonts w:ascii="Arial" w:hAnsi="Arial" w:cs="Arial"/>
          <w:sz w:val="19"/>
          <w:szCs w:val="19"/>
          <w:lang w:val="sk-SK"/>
        </w:rPr>
        <w:t>ŽoNFP, RO pre OP EVS pripraví r</w:t>
      </w:r>
      <w:r w:rsidRPr="0014645C">
        <w:rPr>
          <w:rFonts w:ascii="Arial" w:hAnsi="Arial" w:cs="Arial"/>
          <w:sz w:val="19"/>
          <w:szCs w:val="19"/>
          <w:lang w:val="sk-SK"/>
        </w:rPr>
        <w:t>ozhodnutie o zastavení konania.</w:t>
      </w:r>
    </w:p>
    <w:p w14:paraId="15B0CF78" w14:textId="7EB9B60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V prípade preukázania splnenia podmienok poskytnutia príspevku po predložení doku</w:t>
      </w:r>
      <w:r w:rsidR="00AD5CE7" w:rsidRPr="0014645C">
        <w:rPr>
          <w:rFonts w:ascii="Arial" w:hAnsi="Arial" w:cs="Arial"/>
          <w:sz w:val="19"/>
          <w:szCs w:val="19"/>
          <w:lang w:val="sk-SK"/>
        </w:rPr>
        <w:t>mentov</w:t>
      </w:r>
      <w:r w:rsidR="00BF0AAC" w:rsidRPr="0014645C">
        <w:rPr>
          <w:rFonts w:ascii="Arial" w:hAnsi="Arial" w:cs="Arial"/>
          <w:sz w:val="19"/>
          <w:szCs w:val="19"/>
          <w:lang w:val="sk-SK"/>
        </w:rPr>
        <w:t xml:space="preserve"> a odbornom hodnotení</w:t>
      </w:r>
      <w:r w:rsidR="00AD5CE7" w:rsidRPr="0014645C">
        <w:rPr>
          <w:rFonts w:ascii="Arial" w:hAnsi="Arial" w:cs="Arial"/>
          <w:sz w:val="19"/>
          <w:szCs w:val="19"/>
          <w:lang w:val="sk-SK"/>
        </w:rPr>
        <w:t>, RO pre OP EVS pripraví r</w:t>
      </w:r>
      <w:r w:rsidRPr="0014645C">
        <w:rPr>
          <w:rFonts w:ascii="Arial" w:hAnsi="Arial" w:cs="Arial"/>
          <w:sz w:val="19"/>
          <w:szCs w:val="19"/>
          <w:lang w:val="sk-SK"/>
        </w:rPr>
        <w:t>ozhodnutie o schválení ŽoNFP.</w:t>
      </w:r>
    </w:p>
    <w:p w14:paraId="6BCB1FAA" w14:textId="77777777" w:rsidR="00AC1F93" w:rsidRPr="0014645C" w:rsidRDefault="00AC1F93" w:rsidP="00AC1F93">
      <w:pPr>
        <w:pStyle w:val="Nadpis2"/>
        <w:tabs>
          <w:tab w:val="num" w:pos="709"/>
        </w:tabs>
        <w:spacing w:after="180"/>
        <w:rPr>
          <w:b/>
          <w:lang w:val="sk-SK"/>
        </w:rPr>
      </w:pPr>
      <w:bookmarkStart w:id="537" w:name="_Toc413832250"/>
      <w:bookmarkStart w:id="538" w:name="_Toc417132516"/>
      <w:bookmarkStart w:id="539" w:name="_Toc417648929"/>
      <w:bookmarkStart w:id="540" w:name="_Toc440355020"/>
      <w:bookmarkStart w:id="541" w:name="_Toc440375351"/>
      <w:bookmarkStart w:id="542" w:name="_Toc458432937"/>
      <w:bookmarkStart w:id="543" w:name="_Toc458515689"/>
    </w:p>
    <w:p w14:paraId="15B0CF79" w14:textId="513A84AF" w:rsidR="00F220F5" w:rsidRPr="0014645C" w:rsidRDefault="00953D2E" w:rsidP="00551D65">
      <w:pPr>
        <w:pStyle w:val="Nadpis2"/>
        <w:tabs>
          <w:tab w:val="num" w:pos="709"/>
        </w:tabs>
        <w:spacing w:after="180" w:line="480" w:lineRule="auto"/>
        <w:rPr>
          <w:b/>
          <w:lang w:val="sk-SK"/>
        </w:rPr>
      </w:pPr>
      <w:r w:rsidRPr="0014645C">
        <w:rPr>
          <w:b/>
          <w:lang w:val="sk-SK"/>
        </w:rPr>
        <w:t>4.3</w:t>
      </w:r>
      <w:r w:rsidR="00400B1E" w:rsidRPr="0014645C">
        <w:rPr>
          <w:b/>
          <w:lang w:val="sk-SK"/>
        </w:rPr>
        <w:tab/>
      </w:r>
      <w:r w:rsidR="00F220F5" w:rsidRPr="0014645C">
        <w:rPr>
          <w:b/>
          <w:lang w:val="sk-SK"/>
        </w:rPr>
        <w:t>Vydávanie rozhodnutia</w:t>
      </w:r>
      <w:bookmarkEnd w:id="537"/>
      <w:r w:rsidR="00D86ED1" w:rsidRPr="0014645C">
        <w:rPr>
          <w:b/>
          <w:lang w:val="sk-SK"/>
        </w:rPr>
        <w:t xml:space="preserve"> a zverejňovanie</w:t>
      </w:r>
      <w:bookmarkEnd w:id="538"/>
      <w:bookmarkEnd w:id="539"/>
      <w:bookmarkEnd w:id="540"/>
      <w:bookmarkEnd w:id="541"/>
      <w:bookmarkEnd w:id="542"/>
      <w:bookmarkEnd w:id="543"/>
    </w:p>
    <w:p w14:paraId="15B0CF7A" w14:textId="3A668197" w:rsidR="00F220F5" w:rsidRPr="0014645C" w:rsidRDefault="00F220F5"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Na základe skutočností zistených v rámci konania o ŽoNFP, t.j. na základe posúdenia splnenia podmienok poskytnutia príspevku určených vo výzve</w:t>
      </w:r>
      <w:r w:rsidR="00792257" w:rsidRPr="0014645C">
        <w:rPr>
          <w:rFonts w:ascii="Arial" w:hAnsi="Arial" w:cs="Arial"/>
          <w:sz w:val="19"/>
          <w:szCs w:val="19"/>
          <w:lang w:val="sk-SK"/>
        </w:rPr>
        <w:t>/vyzvaní</w:t>
      </w:r>
      <w:r w:rsidRPr="0014645C">
        <w:rPr>
          <w:rFonts w:ascii="Arial" w:hAnsi="Arial" w:cs="Arial"/>
          <w:sz w:val="19"/>
          <w:szCs w:val="19"/>
          <w:lang w:val="sk-SK"/>
        </w:rPr>
        <w:t>, vydá RO pre OP EVS o ŽoNFP:</w:t>
      </w:r>
    </w:p>
    <w:p w14:paraId="15B0CF7B"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schválení;</w:t>
      </w:r>
    </w:p>
    <w:p w14:paraId="15B0CF7C"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ozhodnutie o neschválení;</w:t>
      </w:r>
    </w:p>
    <w:p w14:paraId="15B0CF7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r</w:t>
      </w:r>
      <w:r w:rsidR="00F220F5" w:rsidRPr="0014645C">
        <w:rPr>
          <w:rFonts w:ascii="Arial" w:hAnsi="Arial" w:cs="Arial"/>
          <w:sz w:val="19"/>
          <w:szCs w:val="19"/>
          <w:lang w:val="sk-SK"/>
        </w:rPr>
        <w:t xml:space="preserve">ozhodnutie o zastavení konania. </w:t>
      </w:r>
    </w:p>
    <w:p w14:paraId="15B0CF7E" w14:textId="6FDFA14F"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vydá rozhodnutie do </w:t>
      </w:r>
      <w:r w:rsidR="006C5102">
        <w:rPr>
          <w:rFonts w:ascii="Arial" w:hAnsi="Arial" w:cs="Arial"/>
          <w:sz w:val="19"/>
          <w:szCs w:val="19"/>
          <w:lang w:val="sk-SK"/>
        </w:rPr>
        <w:t>70</w:t>
      </w:r>
      <w:r w:rsidR="006C5102" w:rsidRPr="0014645C">
        <w:rPr>
          <w:rFonts w:ascii="Arial" w:hAnsi="Arial" w:cs="Arial"/>
          <w:sz w:val="19"/>
          <w:szCs w:val="19"/>
          <w:lang w:val="sk-SK"/>
        </w:rPr>
        <w:t xml:space="preserve"> </w:t>
      </w:r>
      <w:r w:rsidR="0026770F" w:rsidRPr="0014645C">
        <w:rPr>
          <w:rFonts w:ascii="Arial" w:hAnsi="Arial" w:cs="Arial"/>
          <w:sz w:val="19"/>
          <w:szCs w:val="19"/>
          <w:lang w:val="sk-SK"/>
        </w:rPr>
        <w:t xml:space="preserve">pracovných </w:t>
      </w:r>
      <w:r w:rsidRPr="0014645C">
        <w:rPr>
          <w:rFonts w:ascii="Arial" w:hAnsi="Arial" w:cs="Arial"/>
          <w:sz w:val="19"/>
          <w:szCs w:val="19"/>
          <w:lang w:val="sk-SK"/>
        </w:rPr>
        <w:t>dní od konečného termínu príslušného posudzovaného časového obdobia vyzvania</w:t>
      </w:r>
      <w:r w:rsidR="002C5241" w:rsidRPr="0014645C">
        <w:rPr>
          <w:rFonts w:ascii="Arial" w:hAnsi="Arial" w:cs="Arial"/>
          <w:sz w:val="19"/>
          <w:szCs w:val="19"/>
          <w:lang w:val="sk-SK"/>
        </w:rPr>
        <w:t>/výzvy</w:t>
      </w:r>
      <w:r w:rsidRPr="0014645C">
        <w:rPr>
          <w:rFonts w:ascii="Arial" w:hAnsi="Arial" w:cs="Arial"/>
          <w:sz w:val="19"/>
          <w:szCs w:val="19"/>
          <w:lang w:val="sk-SK"/>
        </w:rPr>
        <w:t>.</w:t>
      </w:r>
    </w:p>
    <w:p w14:paraId="15B0CF7F" w14:textId="41A4C1BD"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lastRenderedPageBreak/>
        <w:t>Rozhodnutím o schválení ŽoNFP</w:t>
      </w:r>
      <w:r w:rsidRPr="0014645C">
        <w:rPr>
          <w:rFonts w:ascii="Arial" w:hAnsi="Arial" w:cs="Arial"/>
          <w:sz w:val="19"/>
          <w:szCs w:val="19"/>
          <w:lang w:val="sk-SK"/>
        </w:rPr>
        <w:t xml:space="preserve"> RO pre OP EVS konštatuje splnenie všetkých podmienok poskytnutia príspevku stanovených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a zároveň deklaruje dostatok finančných prostriedkov na financovanie schváleného projektu na základe alokácie určenej vo vyzvaní</w:t>
      </w:r>
      <w:r w:rsidR="002C5241" w:rsidRPr="0014645C">
        <w:rPr>
          <w:rFonts w:ascii="Arial" w:hAnsi="Arial" w:cs="Arial"/>
          <w:sz w:val="19"/>
          <w:szCs w:val="19"/>
          <w:lang w:val="sk-SK"/>
        </w:rPr>
        <w:t>/výzve</w:t>
      </w:r>
      <w:r w:rsidRPr="0014645C">
        <w:rPr>
          <w:rFonts w:ascii="Arial" w:hAnsi="Arial" w:cs="Arial"/>
          <w:sz w:val="19"/>
          <w:szCs w:val="19"/>
          <w:lang w:val="sk-SK"/>
        </w:rPr>
        <w:t xml:space="preserve">. </w:t>
      </w:r>
    </w:p>
    <w:p w14:paraId="15B0CF80" w14:textId="590A422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neschválení ŽoNFP</w:t>
      </w:r>
      <w:r w:rsidRPr="0014645C">
        <w:rPr>
          <w:rFonts w:ascii="Arial" w:hAnsi="Arial" w:cs="Arial"/>
          <w:sz w:val="19"/>
          <w:szCs w:val="19"/>
          <w:lang w:val="sk-SK"/>
        </w:rPr>
        <w:t xml:space="preserve"> RO pre OP EVS konštatuje nesplnenie jednej alebo viacerých podmienok poskytnutia príspevku stanovených vo vyzvaní</w:t>
      </w:r>
      <w:r w:rsidR="001A76DC" w:rsidRPr="0014645C">
        <w:rPr>
          <w:rFonts w:ascii="Arial" w:hAnsi="Arial" w:cs="Arial"/>
          <w:sz w:val="19"/>
          <w:szCs w:val="19"/>
          <w:lang w:val="sk-SK"/>
        </w:rPr>
        <w:t>/výzve</w:t>
      </w:r>
      <w:r w:rsidRPr="0014645C">
        <w:rPr>
          <w:rFonts w:ascii="Arial" w:hAnsi="Arial" w:cs="Arial"/>
          <w:sz w:val="19"/>
          <w:szCs w:val="19"/>
          <w:lang w:val="sk-SK"/>
        </w:rPr>
        <w:t xml:space="preserve">. Rozhodnutie o neschválení RO vydáva v tej fáze konania o ŽoNFP, kedy je preukázané, že ŽoNFP nespĺňa jednu alebo viaceré podmienky poskytnutia príspevku, alebo ak na schválenie ŽoNFP nie je dostatok finančných prostriedkov určených vo výzve. Rozhodnutie o neschválení pri ŽoNFP, ktorá bola predmetom odborného hodnotenia vždy obsahuje aj identifikáciu dôvodov, na základe ktorých boli znížené body získané v rámci odborného hodnotenia a to bez ohľadu na to, v akej fáze došlo k vydaniu rozhodnutia o neschválení ŽoNFP. </w:t>
      </w:r>
    </w:p>
    <w:p w14:paraId="15B0CF81" w14:textId="77777777"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b/>
          <w:sz w:val="19"/>
          <w:szCs w:val="19"/>
          <w:lang w:val="sk-SK"/>
        </w:rPr>
        <w:t>Rozhodnutím o zastavení konania</w:t>
      </w:r>
      <w:r w:rsidRPr="0014645C">
        <w:rPr>
          <w:rFonts w:ascii="Arial" w:hAnsi="Arial" w:cs="Arial"/>
          <w:sz w:val="19"/>
          <w:szCs w:val="19"/>
          <w:lang w:val="sk-SK"/>
        </w:rPr>
        <w:t xml:space="preserve"> RO pre OP EVS konštatuje, že v konaní o ŽoNFP nastala niektorá zo skutočností stanovených v § 20 zákona o príspevku z EŠIF. Rozhodnutím o zastavení konania RO</w:t>
      </w:r>
      <w:r w:rsidR="003868A0" w:rsidRPr="0014645C">
        <w:rPr>
          <w:rFonts w:ascii="Arial" w:hAnsi="Arial" w:cs="Arial"/>
          <w:sz w:val="19"/>
          <w:szCs w:val="19"/>
          <w:lang w:val="sk-SK"/>
        </w:rPr>
        <w:t xml:space="preserve"> pre OP EVS</w:t>
      </w:r>
      <w:r w:rsidRPr="0014645C">
        <w:rPr>
          <w:rFonts w:ascii="Arial" w:hAnsi="Arial" w:cs="Arial"/>
          <w:sz w:val="19"/>
          <w:szCs w:val="19"/>
          <w:lang w:val="sk-SK"/>
        </w:rPr>
        <w:t xml:space="preserve"> konštatuje neúplnosť podania, resp. nemožnosť posúdenia splnenia/nesplnenia podmienok poskytnutia príspevku bez priameho výroku o</w:t>
      </w:r>
      <w:r w:rsidR="003868A0" w:rsidRPr="0014645C">
        <w:rPr>
          <w:rFonts w:ascii="Arial" w:hAnsi="Arial" w:cs="Arial"/>
          <w:sz w:val="19"/>
          <w:szCs w:val="19"/>
          <w:lang w:val="sk-SK"/>
        </w:rPr>
        <w:t> </w:t>
      </w:r>
      <w:r w:rsidRPr="0014645C">
        <w:rPr>
          <w:rFonts w:ascii="Arial" w:hAnsi="Arial" w:cs="Arial"/>
          <w:sz w:val="19"/>
          <w:szCs w:val="19"/>
          <w:lang w:val="sk-SK"/>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15B0CF82" w14:textId="4D3F683C" w:rsidR="00F220F5" w:rsidRPr="0014645C" w:rsidRDefault="00F220F5"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Jedným z dôvodov zastavenia konania je skutočnosť, že žiadateľ vzal svoju ŽoNFP späť. Žiadateľ je oprávnený kedykoľvek počas konania o ŽoNFP vziať svoju ŽoNFP späť. </w:t>
      </w:r>
      <w:r w:rsidR="00C85E20" w:rsidRPr="0014645C">
        <w:rPr>
          <w:rFonts w:ascii="Arial" w:hAnsi="Arial" w:cs="Arial"/>
          <w:sz w:val="19"/>
          <w:szCs w:val="19"/>
          <w:lang w:val="sk-SK"/>
        </w:rPr>
        <w:t xml:space="preserve">Vykonáva sa </w:t>
      </w:r>
      <w:r w:rsidRPr="0014645C">
        <w:rPr>
          <w:rFonts w:ascii="Arial" w:hAnsi="Arial" w:cs="Arial"/>
          <w:sz w:val="19"/>
          <w:szCs w:val="19"/>
          <w:lang w:val="sk-SK"/>
        </w:rPr>
        <w:t>podan</w:t>
      </w:r>
      <w:r w:rsidR="00C85E20" w:rsidRPr="0014645C">
        <w:rPr>
          <w:rFonts w:ascii="Arial" w:hAnsi="Arial" w:cs="Arial"/>
          <w:sz w:val="19"/>
          <w:szCs w:val="19"/>
          <w:lang w:val="sk-SK"/>
        </w:rPr>
        <w:t xml:space="preserve">ím </w:t>
      </w:r>
      <w:r w:rsidRPr="0014645C">
        <w:rPr>
          <w:rFonts w:ascii="Arial" w:hAnsi="Arial" w:cs="Arial"/>
          <w:sz w:val="19"/>
          <w:szCs w:val="19"/>
          <w:lang w:val="sk-SK"/>
        </w:rPr>
        <w:t xml:space="preserve">žiadateľa </w:t>
      </w:r>
      <w:r w:rsidR="00C85E20" w:rsidRPr="0014645C">
        <w:rPr>
          <w:rFonts w:ascii="Arial" w:hAnsi="Arial" w:cs="Arial"/>
          <w:sz w:val="19"/>
          <w:szCs w:val="19"/>
          <w:lang w:val="sk-SK"/>
        </w:rPr>
        <w:t xml:space="preserve">adresovaným </w:t>
      </w:r>
      <w:r w:rsidRPr="0014645C">
        <w:rPr>
          <w:rFonts w:ascii="Arial" w:hAnsi="Arial" w:cs="Arial"/>
          <w:sz w:val="19"/>
          <w:szCs w:val="19"/>
          <w:lang w:val="sk-SK"/>
        </w:rPr>
        <w:t xml:space="preserve">RO pre OP EVS v písomnej </w:t>
      </w:r>
      <w:r w:rsidR="00780F49">
        <w:rPr>
          <w:rFonts w:ascii="Arial" w:hAnsi="Arial" w:cs="Arial"/>
          <w:sz w:val="19"/>
          <w:szCs w:val="19"/>
          <w:lang w:val="sk-SK"/>
        </w:rPr>
        <w:t>forme</w:t>
      </w:r>
      <w:r w:rsidR="00C85E20" w:rsidRPr="0014645C">
        <w:rPr>
          <w:rFonts w:ascii="Arial" w:hAnsi="Arial" w:cs="Arial"/>
          <w:sz w:val="19"/>
          <w:szCs w:val="19"/>
          <w:lang w:val="sk-SK"/>
        </w:rPr>
        <w:t>.</w:t>
      </w:r>
      <w:r w:rsidRPr="0014645C">
        <w:rPr>
          <w:rFonts w:ascii="Arial" w:hAnsi="Arial" w:cs="Arial"/>
          <w:sz w:val="19"/>
          <w:szCs w:val="19"/>
          <w:lang w:val="sk-SK"/>
        </w:rPr>
        <w:t xml:space="preserve"> V prípade späťvzatia </w:t>
      </w:r>
      <w:r w:rsidR="00B15967" w:rsidRPr="0014645C">
        <w:rPr>
          <w:rFonts w:ascii="Arial" w:hAnsi="Arial" w:cs="Arial"/>
          <w:sz w:val="19"/>
          <w:szCs w:val="19"/>
          <w:lang w:val="sk-SK"/>
        </w:rPr>
        <w:t xml:space="preserve">ŽoNFP </w:t>
      </w:r>
      <w:r w:rsidRPr="0014645C">
        <w:rPr>
          <w:rFonts w:ascii="Arial" w:hAnsi="Arial" w:cs="Arial"/>
          <w:sz w:val="19"/>
          <w:szCs w:val="19"/>
          <w:lang w:val="sk-SK"/>
        </w:rPr>
        <w:t xml:space="preserve">RO pre OP EVS konanie o ŽoNFP rozhodnutím zastaví ku dňu doručenia späťvzatia </w:t>
      </w:r>
      <w:r w:rsidR="00D86ED1" w:rsidRPr="0014645C">
        <w:rPr>
          <w:rFonts w:ascii="Arial" w:hAnsi="Arial" w:cs="Arial"/>
          <w:sz w:val="19"/>
          <w:szCs w:val="19"/>
          <w:lang w:val="sk-SK"/>
        </w:rPr>
        <w:t>(</w:t>
      </w:r>
      <w:r w:rsidRPr="0014645C">
        <w:rPr>
          <w:rFonts w:ascii="Arial" w:hAnsi="Arial" w:cs="Arial"/>
          <w:sz w:val="19"/>
          <w:szCs w:val="19"/>
          <w:lang w:val="sk-SK"/>
        </w:rPr>
        <w:t>doručenie na podateľňu Sekcie európskych programov MV SR,</w:t>
      </w:r>
      <w:r w:rsidR="00D86ED1" w:rsidRPr="0014645C">
        <w:rPr>
          <w:rFonts w:ascii="Arial" w:hAnsi="Arial" w:cs="Arial"/>
          <w:sz w:val="19"/>
          <w:szCs w:val="19"/>
          <w:lang w:val="sk-SK"/>
        </w:rPr>
        <w:t xml:space="preserve"> resp.</w:t>
      </w:r>
      <w:r w:rsidRPr="0014645C">
        <w:rPr>
          <w:rFonts w:ascii="Arial" w:hAnsi="Arial" w:cs="Arial"/>
          <w:sz w:val="19"/>
          <w:szCs w:val="19"/>
          <w:lang w:val="sk-SK"/>
        </w:rPr>
        <w:t xml:space="preserve"> prevzatie podania zamestnancom RO pre OP EVS oprávneným na príjem písomností</w:t>
      </w:r>
      <w:r w:rsidR="00D86ED1" w:rsidRPr="0014645C">
        <w:rPr>
          <w:rFonts w:ascii="Arial" w:hAnsi="Arial" w:cs="Arial"/>
          <w:sz w:val="19"/>
          <w:szCs w:val="19"/>
          <w:lang w:val="sk-SK"/>
        </w:rPr>
        <w:t>)</w:t>
      </w:r>
      <w:r w:rsidRPr="0014645C">
        <w:rPr>
          <w:rFonts w:ascii="Arial" w:hAnsi="Arial" w:cs="Arial"/>
          <w:sz w:val="19"/>
          <w:szCs w:val="19"/>
          <w:lang w:val="sk-SK"/>
        </w:rPr>
        <w:t>.</w:t>
      </w:r>
    </w:p>
    <w:p w14:paraId="4DCCDC37" w14:textId="148EA077" w:rsidR="009668BE" w:rsidRPr="0014645C" w:rsidRDefault="009668BE" w:rsidP="003868A0">
      <w:pPr>
        <w:pStyle w:val="Pta"/>
        <w:spacing w:before="120" w:after="120" w:line="288" w:lineRule="auto"/>
        <w:jc w:val="both"/>
        <w:rPr>
          <w:rFonts w:ascii="Arial" w:hAnsi="Arial" w:cs="Arial"/>
          <w:sz w:val="19"/>
          <w:szCs w:val="19"/>
          <w:lang w:val="sk-SK"/>
        </w:rPr>
      </w:pPr>
      <w:r w:rsidRPr="0014645C">
        <w:rPr>
          <w:rFonts w:ascii="Arial" w:hAnsi="Arial" w:cs="Arial"/>
          <w:sz w:val="19"/>
          <w:szCs w:val="19"/>
          <w:lang w:val="sk-SK"/>
        </w:rPr>
        <w:tab/>
        <w:t xml:space="preserve">V  prípade zastavenia konania je žiadateľ, ktorý  k ŽoNFP priložil aj kópiu ŽoNFP v akomkoľvek formáte (napr. elektronicky na CD alebo v </w:t>
      </w:r>
      <w:r w:rsidR="008B57B2">
        <w:rPr>
          <w:rFonts w:ascii="Arial" w:hAnsi="Arial" w:cs="Arial"/>
          <w:sz w:val="19"/>
          <w:szCs w:val="19"/>
          <w:lang w:val="sk-SK"/>
        </w:rPr>
        <w:t>listinnej</w:t>
      </w:r>
      <w:r w:rsidR="008B57B2" w:rsidRPr="0014645C">
        <w:rPr>
          <w:rFonts w:ascii="Arial" w:hAnsi="Arial" w:cs="Arial"/>
          <w:sz w:val="19"/>
          <w:szCs w:val="19"/>
          <w:lang w:val="sk-SK"/>
        </w:rPr>
        <w:t xml:space="preserve"> </w:t>
      </w:r>
      <w:r w:rsidRPr="0014645C">
        <w:rPr>
          <w:rFonts w:ascii="Arial" w:hAnsi="Arial" w:cs="Arial"/>
          <w:sz w:val="19"/>
          <w:szCs w:val="19"/>
          <w:lang w:val="sk-SK"/>
        </w:rPr>
        <w:t>podobe), oprávnený si prevziať takúto kópiu späť do 30 dní od doručenia príslušného rozhodnutia o zastavení konania o ŽoNFP.</w:t>
      </w:r>
    </w:p>
    <w:p w14:paraId="15B0CF83" w14:textId="2EBCC116"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lang w:val="sk-SK"/>
        </w:rPr>
      </w:pPr>
      <w:r w:rsidRPr="0014645C">
        <w:rPr>
          <w:rFonts w:ascii="Arial" w:hAnsi="Arial" w:cs="Arial"/>
          <w:b/>
          <w:i/>
          <w:sz w:val="19"/>
          <w:szCs w:val="19"/>
          <w:lang w:val="sk-SK"/>
        </w:rPr>
        <w:t>Upozornenie pre žiadateľa:</w:t>
      </w:r>
      <w:r w:rsidRPr="0014645C">
        <w:rPr>
          <w:rFonts w:ascii="Arial" w:hAnsi="Arial" w:cs="Arial"/>
          <w:sz w:val="19"/>
          <w:szCs w:val="19"/>
          <w:lang w:val="sk-SK"/>
        </w:rPr>
        <w:t xml:space="preserve"> </w:t>
      </w:r>
      <w:r w:rsidR="00B97513" w:rsidRPr="0014645C">
        <w:rPr>
          <w:rFonts w:ascii="Arial" w:hAnsi="Arial" w:cs="Arial"/>
          <w:sz w:val="19"/>
          <w:szCs w:val="19"/>
          <w:lang w:val="sk-SK"/>
        </w:rPr>
        <w:t xml:space="preserve">Do lehoty pre RO </w:t>
      </w:r>
      <w:r w:rsidR="00937319" w:rsidRPr="0014645C">
        <w:rPr>
          <w:rFonts w:ascii="Arial" w:hAnsi="Arial" w:cs="Arial"/>
          <w:sz w:val="19"/>
          <w:szCs w:val="19"/>
          <w:lang w:val="sk-SK"/>
        </w:rPr>
        <w:t xml:space="preserve">pre OP EVS </w:t>
      </w:r>
      <w:r w:rsidR="00B97513" w:rsidRPr="0014645C">
        <w:rPr>
          <w:rFonts w:ascii="Arial" w:hAnsi="Arial" w:cs="Arial"/>
          <w:sz w:val="19"/>
          <w:szCs w:val="19"/>
          <w:lang w:val="sk-SK"/>
        </w:rPr>
        <w:t>na vydanie rozhodnutia pre ŽoNFP, ktorá bola predmetom schvaľovacieho procesu sa nezapočítava doba potrebná na predloženie náležitostí zo strany žiadateľa na základe výzvy zaslanej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(t.j. prerušuje sa v momente zaslania výzvy na doplnenie chýbajúcich náležitostí a začína plynúť momentom doručenia náležitostí na RO</w:t>
      </w:r>
      <w:r w:rsidR="00937319" w:rsidRPr="0014645C">
        <w:rPr>
          <w:rFonts w:ascii="Arial" w:hAnsi="Arial" w:cs="Arial"/>
          <w:sz w:val="19"/>
          <w:szCs w:val="19"/>
          <w:lang w:val="sk-SK"/>
        </w:rPr>
        <w:t xml:space="preserve"> pre OP EVS</w:t>
      </w:r>
      <w:r w:rsidR="00B97513" w:rsidRPr="0014645C">
        <w:rPr>
          <w:rFonts w:ascii="Arial" w:hAnsi="Arial" w:cs="Arial"/>
          <w:sz w:val="19"/>
          <w:szCs w:val="19"/>
          <w:lang w:val="sk-SK"/>
        </w:rPr>
        <w:t xml:space="preserve">). </w:t>
      </w:r>
      <w:r w:rsidR="00BE798C" w:rsidRPr="0014645C">
        <w:rPr>
          <w:rFonts w:ascii="Arial" w:hAnsi="Arial" w:cs="Arial"/>
          <w:sz w:val="19"/>
          <w:szCs w:val="19"/>
          <w:lang w:val="sk-SK"/>
        </w:rPr>
        <w:t>To znamená, že n</w:t>
      </w:r>
      <w:r w:rsidR="00B97513" w:rsidRPr="0014645C">
        <w:rPr>
          <w:rFonts w:ascii="Arial" w:hAnsi="Arial" w:cs="Arial"/>
          <w:sz w:val="19"/>
          <w:szCs w:val="19"/>
          <w:lang w:val="sk-SK"/>
        </w:rPr>
        <w:t xml:space="preserve">apr. </w:t>
      </w:r>
      <w:r w:rsidR="00BE798C" w:rsidRPr="0014645C">
        <w:rPr>
          <w:rFonts w:ascii="Arial" w:hAnsi="Arial" w:cs="Arial"/>
          <w:sz w:val="19"/>
          <w:szCs w:val="19"/>
          <w:lang w:val="sk-SK"/>
        </w:rPr>
        <w:t xml:space="preserve">lehota na </w:t>
      </w:r>
      <w:r w:rsidR="00B97513" w:rsidRPr="0014645C">
        <w:rPr>
          <w:rFonts w:ascii="Arial" w:hAnsi="Arial" w:cs="Arial"/>
          <w:sz w:val="19"/>
          <w:szCs w:val="19"/>
          <w:lang w:val="sk-SK"/>
        </w:rPr>
        <w:t>vydani</w:t>
      </w:r>
      <w:r w:rsidR="00BE798C" w:rsidRPr="0014645C">
        <w:rPr>
          <w:rFonts w:ascii="Arial" w:hAnsi="Arial" w:cs="Arial"/>
          <w:sz w:val="19"/>
          <w:szCs w:val="19"/>
          <w:lang w:val="sk-SK"/>
        </w:rPr>
        <w:t>e</w:t>
      </w:r>
      <w:r w:rsidR="00B97513" w:rsidRPr="0014645C">
        <w:rPr>
          <w:rFonts w:ascii="Arial" w:hAnsi="Arial" w:cs="Arial"/>
          <w:sz w:val="19"/>
          <w:szCs w:val="19"/>
          <w:lang w:val="sk-SK"/>
        </w:rPr>
        <w:t xml:space="preserve"> </w:t>
      </w:r>
      <w:r w:rsidR="00F220F5" w:rsidRPr="0014645C">
        <w:rPr>
          <w:rFonts w:ascii="Arial" w:hAnsi="Arial" w:cs="Arial"/>
          <w:sz w:val="19"/>
          <w:szCs w:val="19"/>
          <w:lang w:val="sk-SK"/>
        </w:rPr>
        <w:t>rozhodnuti</w:t>
      </w:r>
      <w:r w:rsidR="00B97513" w:rsidRPr="0014645C">
        <w:rPr>
          <w:rFonts w:ascii="Arial" w:hAnsi="Arial" w:cs="Arial"/>
          <w:sz w:val="19"/>
          <w:szCs w:val="19"/>
          <w:lang w:val="sk-SK"/>
        </w:rPr>
        <w:t>a</w:t>
      </w:r>
      <w:r w:rsidR="00F220F5" w:rsidRPr="0014645C">
        <w:rPr>
          <w:rFonts w:ascii="Arial" w:hAnsi="Arial" w:cs="Arial"/>
          <w:sz w:val="19"/>
          <w:szCs w:val="19"/>
          <w:lang w:val="sk-SK"/>
        </w:rPr>
        <w:t xml:space="preserve"> pre ŽoNFP</w:t>
      </w:r>
      <w:r w:rsidR="00B15967" w:rsidRPr="0014645C">
        <w:rPr>
          <w:rFonts w:ascii="Arial" w:hAnsi="Arial" w:cs="Arial"/>
          <w:sz w:val="19"/>
          <w:szCs w:val="19"/>
          <w:lang w:val="sk-SK"/>
        </w:rPr>
        <w:t>,</w:t>
      </w:r>
      <w:r w:rsidR="00CE27B5" w:rsidRPr="0014645C">
        <w:rPr>
          <w:rFonts w:ascii="Arial" w:hAnsi="Arial" w:cs="Arial"/>
          <w:sz w:val="19"/>
          <w:szCs w:val="19"/>
          <w:lang w:val="sk-SK"/>
        </w:rPr>
        <w:t xml:space="preserve"> určená „</w:t>
      </w:r>
      <w:r w:rsidR="00BE798C" w:rsidRPr="0014645C">
        <w:rPr>
          <w:rFonts w:ascii="Arial" w:hAnsi="Arial" w:cs="Arial"/>
          <w:sz w:val="19"/>
          <w:szCs w:val="19"/>
          <w:lang w:val="sk-SK"/>
        </w:rPr>
        <w:t xml:space="preserve">najneskôr </w:t>
      </w:r>
      <w:r w:rsidR="00F220F5" w:rsidRPr="0014645C">
        <w:rPr>
          <w:rFonts w:ascii="Arial" w:hAnsi="Arial" w:cs="Arial"/>
          <w:sz w:val="19"/>
          <w:szCs w:val="19"/>
          <w:lang w:val="sk-SK"/>
        </w:rPr>
        <w:t xml:space="preserve">do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F220F5" w:rsidRPr="0014645C">
        <w:rPr>
          <w:rFonts w:ascii="Arial" w:hAnsi="Arial" w:cs="Arial"/>
          <w:sz w:val="19"/>
          <w:szCs w:val="19"/>
          <w:lang w:val="sk-SK"/>
        </w:rPr>
        <w:t xml:space="preserve">pracovných dní </w:t>
      </w:r>
      <w:r w:rsidR="00BE798C" w:rsidRPr="0014645C">
        <w:rPr>
          <w:rFonts w:ascii="Arial" w:hAnsi="Arial" w:cs="Arial"/>
          <w:sz w:val="19"/>
          <w:szCs w:val="19"/>
          <w:lang w:val="sk-SK"/>
        </w:rPr>
        <w:t>od konečného termínu na predkladanie ŽoNFP uvedeného vo výzve v prípade uzavretej výzvy</w:t>
      </w:r>
      <w:r w:rsidR="00CE27B5" w:rsidRPr="0014645C">
        <w:rPr>
          <w:rFonts w:ascii="Arial" w:hAnsi="Arial" w:cs="Arial"/>
          <w:sz w:val="19"/>
          <w:szCs w:val="19"/>
          <w:lang w:val="sk-SK"/>
        </w:rPr>
        <w:t>“</w:t>
      </w:r>
      <w:r w:rsidR="00BE798C" w:rsidRPr="0014645C">
        <w:rPr>
          <w:rFonts w:ascii="Arial" w:hAnsi="Arial" w:cs="Arial"/>
          <w:sz w:val="19"/>
          <w:szCs w:val="19"/>
          <w:lang w:val="sk-SK"/>
        </w:rPr>
        <w:t>, môže v skutočnosti byť na základe zaslania výzvy/výziev zásadne dlhšia</w:t>
      </w:r>
      <w:r w:rsidR="00CE27B5" w:rsidRPr="0014645C">
        <w:rPr>
          <w:rFonts w:ascii="Arial" w:hAnsi="Arial" w:cs="Arial"/>
          <w:sz w:val="19"/>
          <w:szCs w:val="19"/>
          <w:lang w:val="sk-SK"/>
        </w:rPr>
        <w:t xml:space="preserve"> ako </w:t>
      </w:r>
      <w:r w:rsidR="00775CA7">
        <w:rPr>
          <w:rFonts w:ascii="Arial" w:hAnsi="Arial" w:cs="Arial"/>
          <w:sz w:val="19"/>
          <w:szCs w:val="19"/>
          <w:lang w:val="sk-SK"/>
        </w:rPr>
        <w:t>70</w:t>
      </w:r>
      <w:r w:rsidR="00775CA7" w:rsidRPr="0014645C">
        <w:rPr>
          <w:rFonts w:ascii="Arial" w:hAnsi="Arial" w:cs="Arial"/>
          <w:sz w:val="19"/>
          <w:szCs w:val="19"/>
          <w:lang w:val="sk-SK"/>
        </w:rPr>
        <w:t xml:space="preserve"> </w:t>
      </w:r>
      <w:r w:rsidR="00CE27B5" w:rsidRPr="0014645C">
        <w:rPr>
          <w:rFonts w:ascii="Arial" w:hAnsi="Arial" w:cs="Arial"/>
          <w:sz w:val="19"/>
          <w:szCs w:val="19"/>
          <w:lang w:val="sk-SK"/>
        </w:rPr>
        <w:t>dní</w:t>
      </w:r>
      <w:r w:rsidR="00BE798C" w:rsidRPr="0014645C">
        <w:rPr>
          <w:rFonts w:ascii="Arial" w:hAnsi="Arial" w:cs="Arial"/>
          <w:sz w:val="19"/>
          <w:szCs w:val="19"/>
          <w:lang w:val="sk-SK"/>
        </w:rPr>
        <w:t xml:space="preserve">. </w:t>
      </w:r>
    </w:p>
    <w:p w14:paraId="15B0CF84" w14:textId="2AC64781" w:rsidR="00F220F5" w:rsidRPr="0014645C" w:rsidRDefault="00F220F5" w:rsidP="003868A0">
      <w:pPr>
        <w:pStyle w:val="Obyajntext"/>
        <w:spacing w:before="120" w:after="120" w:line="288" w:lineRule="auto"/>
        <w:jc w:val="both"/>
        <w:rPr>
          <w:rFonts w:ascii="Arial" w:hAnsi="Arial" w:cs="Arial"/>
          <w:sz w:val="19"/>
          <w:szCs w:val="19"/>
          <w:lang w:val="sk-SK" w:eastAsia="sk-SK"/>
        </w:rPr>
      </w:pPr>
      <w:r w:rsidRPr="0014645C">
        <w:rPr>
          <w:rFonts w:ascii="Arial" w:hAnsi="Arial" w:cs="Arial"/>
          <w:sz w:val="19"/>
          <w:szCs w:val="19"/>
          <w:lang w:val="sk-SK" w:eastAsia="sk-SK"/>
        </w:rPr>
        <w:t xml:space="preserve">RO pre OP EVS zverejní </w:t>
      </w:r>
      <w:r w:rsidR="00933B1D" w:rsidRPr="0014645C">
        <w:rPr>
          <w:rFonts w:ascii="Arial" w:hAnsi="Arial" w:cs="Arial"/>
          <w:sz w:val="19"/>
          <w:szCs w:val="19"/>
          <w:lang w:val="sk-SK" w:eastAsia="sk-SK"/>
        </w:rPr>
        <w:t xml:space="preserve">na </w:t>
      </w:r>
      <w:r w:rsidRPr="0014645C">
        <w:rPr>
          <w:rFonts w:ascii="Arial" w:hAnsi="Arial" w:cs="Arial"/>
          <w:sz w:val="19"/>
          <w:szCs w:val="19"/>
          <w:lang w:val="sk-SK" w:eastAsia="sk-SK"/>
        </w:rPr>
        <w:t xml:space="preserve">svojom webovom sídle </w:t>
      </w:r>
      <w:hyperlink r:id="rId28" w:history="1">
        <w:r w:rsidR="00D86ED1" w:rsidRPr="0014645C">
          <w:rPr>
            <w:rStyle w:val="Hypertextovprepojenie"/>
            <w:rFonts w:cs="Arial"/>
            <w:szCs w:val="19"/>
            <w:lang w:val="sk-SK" w:eastAsia="sk-SK"/>
          </w:rPr>
          <w:t>www.opevs.eu</w:t>
        </w:r>
      </w:hyperlink>
      <w:r w:rsidR="00586DBE">
        <w:rPr>
          <w:rStyle w:val="Hypertextovprepojenie"/>
          <w:rFonts w:cs="Arial"/>
          <w:szCs w:val="19"/>
          <w:lang w:val="sk-SK" w:eastAsia="sk-SK"/>
        </w:rPr>
        <w:t>,</w:t>
      </w:r>
      <w:r w:rsidR="00D86ED1" w:rsidRPr="0014645C">
        <w:rPr>
          <w:rFonts w:ascii="Arial" w:hAnsi="Arial" w:cs="Arial"/>
          <w:sz w:val="19"/>
          <w:szCs w:val="19"/>
          <w:lang w:val="sk-SK" w:eastAsia="sk-SK"/>
        </w:rPr>
        <w:t xml:space="preserve"> </w:t>
      </w:r>
      <w:r w:rsidR="00586DBE">
        <w:rPr>
          <w:rFonts w:ascii="Arial" w:hAnsi="Arial" w:cs="Arial"/>
          <w:sz w:val="19"/>
          <w:szCs w:val="19"/>
          <w:lang w:val="sk-SK" w:eastAsia="sk-SK"/>
        </w:rPr>
        <w:t xml:space="preserve">resp. </w:t>
      </w:r>
      <w:hyperlink r:id="rId29"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eastAsia="sk-SK"/>
        </w:rPr>
        <w:t>do 60 pracovných dní od skončenia rozhodovania o ŽoNFP pre každé vyzvanie</w:t>
      </w:r>
      <w:r w:rsidR="00D86ED1" w:rsidRPr="0014645C">
        <w:rPr>
          <w:rFonts w:ascii="Arial" w:hAnsi="Arial" w:cs="Arial"/>
          <w:sz w:val="19"/>
          <w:szCs w:val="19"/>
          <w:lang w:val="sk-SK" w:eastAsia="sk-SK"/>
        </w:rPr>
        <w:t>/výzvu</w:t>
      </w:r>
      <w:r w:rsidRPr="0014645C">
        <w:rPr>
          <w:rFonts w:ascii="Arial" w:hAnsi="Arial" w:cs="Arial"/>
          <w:sz w:val="19"/>
          <w:szCs w:val="19"/>
          <w:lang w:val="sk-SK" w:eastAsia="sk-SK"/>
        </w:rPr>
        <w:t xml:space="preserve"> zoznam schválených ŽoNFP v poradí určenom na základe aplikácie kritérií pre výber projektov, ktorý obsahuje:</w:t>
      </w:r>
    </w:p>
    <w:p w14:paraId="15B0CF8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52"/>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r w:rsidRPr="0014645C">
        <w:rPr>
          <w:rFonts w:ascii="Arial" w:hAnsi="Arial" w:cs="Arial"/>
          <w:spacing w:val="53"/>
          <w:sz w:val="19"/>
          <w:szCs w:val="19"/>
          <w:lang w:val="sk-SK"/>
        </w:rPr>
        <w:t xml:space="preserve"> </w:t>
      </w:r>
      <w:r w:rsidRPr="0014645C">
        <w:rPr>
          <w:rFonts w:ascii="Arial" w:hAnsi="Arial" w:cs="Arial"/>
          <w:spacing w:val="1"/>
          <w:sz w:val="19"/>
          <w:szCs w:val="19"/>
          <w:lang w:val="sk-SK"/>
        </w:rPr>
        <w:t>f</w:t>
      </w:r>
      <w:r w:rsidRPr="0014645C">
        <w:rPr>
          <w:rFonts w:ascii="Arial" w:hAnsi="Arial" w:cs="Arial"/>
          <w:spacing w:val="-5"/>
          <w:sz w:val="19"/>
          <w:szCs w:val="19"/>
          <w:lang w:val="sk-SK"/>
        </w:rPr>
        <w:t>y</w:t>
      </w:r>
      <w:r w:rsidRPr="0014645C">
        <w:rPr>
          <w:rFonts w:ascii="Arial" w:hAnsi="Arial" w:cs="Arial"/>
          <w:spacing w:val="1"/>
          <w:sz w:val="19"/>
          <w:szCs w:val="19"/>
          <w:lang w:val="sk-SK"/>
        </w:rPr>
        <w:t>z</w:t>
      </w:r>
      <w:r w:rsidRPr="0014645C">
        <w:rPr>
          <w:rFonts w:ascii="Arial" w:hAnsi="Arial" w:cs="Arial"/>
          <w:spacing w:val="3"/>
          <w:sz w:val="19"/>
          <w:szCs w:val="19"/>
          <w:lang w:val="sk-SK"/>
        </w:rPr>
        <w:t>i</w:t>
      </w:r>
      <w:r w:rsidRPr="0014645C">
        <w:rPr>
          <w:rFonts w:ascii="Arial" w:hAnsi="Arial" w:cs="Arial"/>
          <w:spacing w:val="-1"/>
          <w:sz w:val="19"/>
          <w:szCs w:val="19"/>
          <w:lang w:val="sk-SK"/>
        </w:rPr>
        <w:t>c</w:t>
      </w:r>
      <w:r w:rsidRPr="0014645C">
        <w:rPr>
          <w:rFonts w:ascii="Arial" w:hAnsi="Arial" w:cs="Arial"/>
          <w:sz w:val="19"/>
          <w:szCs w:val="19"/>
          <w:lang w:val="sk-SK"/>
        </w:rPr>
        <w:t>k</w:t>
      </w:r>
      <w:r w:rsidRPr="0014645C">
        <w:rPr>
          <w:rFonts w:ascii="Arial" w:hAnsi="Arial" w:cs="Arial"/>
          <w:spacing w:val="-1"/>
          <w:sz w:val="19"/>
          <w:szCs w:val="19"/>
          <w:lang w:val="sk-SK"/>
        </w:rPr>
        <w:t>e</w:t>
      </w:r>
      <w:r w:rsidRPr="0014645C">
        <w:rPr>
          <w:rFonts w:ascii="Arial" w:hAnsi="Arial" w:cs="Arial"/>
          <w:sz w:val="19"/>
          <w:szCs w:val="19"/>
          <w:lang w:val="sk-SK"/>
        </w:rPr>
        <w:t>j</w:t>
      </w:r>
      <w:r w:rsidRPr="0014645C">
        <w:rPr>
          <w:rFonts w:ascii="Arial" w:hAnsi="Arial" w:cs="Arial"/>
          <w:spacing w:val="53"/>
          <w:sz w:val="19"/>
          <w:szCs w:val="19"/>
          <w:lang w:val="sk-SK"/>
        </w:rPr>
        <w:t xml:space="preserve"> </w:t>
      </w:r>
      <w:r w:rsidRPr="0014645C">
        <w:rPr>
          <w:rFonts w:ascii="Arial" w:hAnsi="Arial" w:cs="Arial"/>
          <w:sz w:val="19"/>
          <w:szCs w:val="19"/>
          <w:lang w:val="sk-SK"/>
        </w:rPr>
        <w:t>oso</w:t>
      </w:r>
      <w:r w:rsidRPr="0014645C">
        <w:rPr>
          <w:rFonts w:ascii="Arial" w:hAnsi="Arial" w:cs="Arial"/>
          <w:spacing w:val="2"/>
          <w:sz w:val="19"/>
          <w:szCs w:val="19"/>
          <w:lang w:val="sk-SK"/>
        </w:rPr>
        <w:t>b</w:t>
      </w:r>
      <w:r w:rsidRPr="0014645C">
        <w:rPr>
          <w:rFonts w:ascii="Arial" w:hAnsi="Arial" w:cs="Arial"/>
          <w:sz w:val="19"/>
          <w:szCs w:val="19"/>
          <w:lang w:val="sk-SK"/>
        </w:rPr>
        <w:t>y</w:t>
      </w:r>
      <w:r w:rsidRPr="0014645C">
        <w:rPr>
          <w:rFonts w:ascii="Arial" w:hAnsi="Arial" w:cs="Arial"/>
          <w:spacing w:val="50"/>
          <w:sz w:val="19"/>
          <w:szCs w:val="19"/>
          <w:lang w:val="sk-SK"/>
        </w:rPr>
        <w:t xml:space="preserve"> </w:t>
      </w:r>
      <w:r w:rsidRPr="0014645C">
        <w:rPr>
          <w:rFonts w:ascii="Arial" w:hAnsi="Arial" w:cs="Arial"/>
          <w:spacing w:val="-1"/>
          <w:sz w:val="19"/>
          <w:szCs w:val="19"/>
          <w:lang w:val="sk-SK"/>
        </w:rPr>
        <w:t>a</w:t>
      </w:r>
      <w:r w:rsidRPr="0014645C">
        <w:rPr>
          <w:rFonts w:ascii="Arial" w:hAnsi="Arial" w:cs="Arial"/>
          <w:sz w:val="19"/>
          <w:szCs w:val="19"/>
          <w:lang w:val="sk-SK"/>
        </w:rPr>
        <w:t>lebo</w:t>
      </w:r>
      <w:r w:rsidRPr="0014645C">
        <w:rPr>
          <w:rFonts w:ascii="Arial" w:hAnsi="Arial" w:cs="Arial"/>
          <w:spacing w:val="52"/>
          <w:sz w:val="19"/>
          <w:szCs w:val="19"/>
          <w:lang w:val="sk-SK"/>
        </w:rPr>
        <w:t xml:space="preserve"> </w:t>
      </w:r>
      <w:r w:rsidRPr="0014645C">
        <w:rPr>
          <w:rFonts w:ascii="Arial" w:hAnsi="Arial" w:cs="Arial"/>
          <w:sz w:val="19"/>
          <w:szCs w:val="19"/>
          <w:lang w:val="sk-SK"/>
        </w:rPr>
        <w:t>ob</w:t>
      </w:r>
      <w:r w:rsidRPr="0014645C">
        <w:rPr>
          <w:rFonts w:ascii="Arial" w:hAnsi="Arial" w:cs="Arial"/>
          <w:spacing w:val="-1"/>
          <w:sz w:val="19"/>
          <w:szCs w:val="19"/>
          <w:lang w:val="sk-SK"/>
        </w:rPr>
        <w:t>c</w:t>
      </w:r>
      <w:r w:rsidRPr="0014645C">
        <w:rPr>
          <w:rFonts w:ascii="Arial" w:hAnsi="Arial" w:cs="Arial"/>
          <w:sz w:val="19"/>
          <w:szCs w:val="19"/>
          <w:lang w:val="sk-SK"/>
        </w:rPr>
        <w:t>h</w:t>
      </w:r>
      <w:r w:rsidRPr="0014645C">
        <w:rPr>
          <w:rFonts w:ascii="Arial" w:hAnsi="Arial" w:cs="Arial"/>
          <w:spacing w:val="2"/>
          <w:sz w:val="19"/>
          <w:szCs w:val="19"/>
          <w:lang w:val="sk-SK"/>
        </w:rPr>
        <w:t>o</w:t>
      </w:r>
      <w:r w:rsidRPr="0014645C">
        <w:rPr>
          <w:rFonts w:ascii="Arial" w:hAnsi="Arial" w:cs="Arial"/>
          <w:sz w:val="19"/>
          <w:szCs w:val="19"/>
          <w:lang w:val="sk-SK"/>
        </w:rPr>
        <w:t>dné</w:t>
      </w:r>
      <w:r w:rsidRPr="0014645C">
        <w:rPr>
          <w:rFonts w:ascii="Arial" w:hAnsi="Arial" w:cs="Arial"/>
          <w:spacing w:val="52"/>
          <w:sz w:val="19"/>
          <w:szCs w:val="19"/>
          <w:lang w:val="sk-SK"/>
        </w:rPr>
        <w:t xml:space="preserve"> </w:t>
      </w:r>
      <w:r w:rsidRPr="0014645C">
        <w:rPr>
          <w:rFonts w:ascii="Arial" w:hAnsi="Arial" w:cs="Arial"/>
          <w:sz w:val="19"/>
          <w:szCs w:val="19"/>
          <w:lang w:val="sk-SK"/>
        </w:rPr>
        <w:t>meno</w:t>
      </w:r>
      <w:r w:rsidRPr="0014645C">
        <w:rPr>
          <w:rFonts w:ascii="Arial" w:hAnsi="Arial" w:cs="Arial"/>
          <w:spacing w:val="52"/>
          <w:sz w:val="19"/>
          <w:szCs w:val="19"/>
          <w:lang w:val="sk-SK"/>
        </w:rPr>
        <w:t xml:space="preserve"> </w:t>
      </w:r>
      <w:r w:rsidRPr="0014645C">
        <w:rPr>
          <w:rFonts w:ascii="Arial" w:hAnsi="Arial" w:cs="Arial"/>
          <w:sz w:val="19"/>
          <w:szCs w:val="19"/>
          <w:lang w:val="sk-SK"/>
        </w:rPr>
        <w:t>a</w:t>
      </w:r>
      <w:r w:rsidRPr="0014645C">
        <w:rPr>
          <w:rFonts w:ascii="Arial" w:hAnsi="Arial" w:cs="Arial"/>
          <w:spacing w:val="4"/>
          <w:sz w:val="19"/>
          <w:szCs w:val="19"/>
          <w:lang w:val="sk-SK"/>
        </w:rPr>
        <w:t xml:space="preserve"> </w:t>
      </w:r>
      <w:r w:rsidRPr="0014645C">
        <w:rPr>
          <w:rFonts w:ascii="Arial" w:hAnsi="Arial" w:cs="Arial"/>
          <w:sz w:val="19"/>
          <w:szCs w:val="19"/>
          <w:lang w:val="sk-SK"/>
        </w:rPr>
        <w:t>identifik</w:t>
      </w:r>
      <w:r w:rsidRPr="0014645C">
        <w:rPr>
          <w:rFonts w:ascii="Arial" w:hAnsi="Arial" w:cs="Arial"/>
          <w:spacing w:val="1"/>
          <w:sz w:val="19"/>
          <w:szCs w:val="19"/>
          <w:lang w:val="sk-SK"/>
        </w:rPr>
        <w:t>a</w:t>
      </w:r>
      <w:r w:rsidRPr="0014645C">
        <w:rPr>
          <w:rFonts w:ascii="Arial" w:hAnsi="Arial" w:cs="Arial"/>
          <w:spacing w:val="-1"/>
          <w:sz w:val="19"/>
          <w:szCs w:val="19"/>
          <w:lang w:val="sk-SK"/>
        </w:rPr>
        <w:t>č</w:t>
      </w:r>
      <w:r w:rsidRPr="0014645C">
        <w:rPr>
          <w:rFonts w:ascii="Arial" w:hAnsi="Arial" w:cs="Arial"/>
          <w:spacing w:val="2"/>
          <w:sz w:val="19"/>
          <w:szCs w:val="19"/>
          <w:lang w:val="sk-SK"/>
        </w:rPr>
        <w:t>n</w:t>
      </w:r>
      <w:r w:rsidRPr="0014645C">
        <w:rPr>
          <w:rFonts w:ascii="Arial" w:hAnsi="Arial" w:cs="Arial"/>
          <w:sz w:val="19"/>
          <w:szCs w:val="19"/>
          <w:lang w:val="sk-SK"/>
        </w:rPr>
        <w:t>é</w:t>
      </w:r>
      <w:r w:rsidRPr="0014645C">
        <w:rPr>
          <w:rFonts w:ascii="Arial" w:hAnsi="Arial" w:cs="Arial"/>
          <w:spacing w:val="52"/>
          <w:sz w:val="19"/>
          <w:szCs w:val="19"/>
          <w:lang w:val="sk-SK"/>
        </w:rPr>
        <w:t xml:space="preserve"> </w:t>
      </w:r>
      <w:r w:rsidRPr="0014645C">
        <w:rPr>
          <w:rFonts w:ascii="Arial" w:hAnsi="Arial" w:cs="Arial"/>
          <w:spacing w:val="-1"/>
          <w:sz w:val="19"/>
          <w:szCs w:val="19"/>
          <w:lang w:val="sk-SK"/>
        </w:rPr>
        <w:t>č</w:t>
      </w:r>
      <w:r w:rsidRPr="0014645C">
        <w:rPr>
          <w:rFonts w:ascii="Arial" w:hAnsi="Arial" w:cs="Arial"/>
          <w:sz w:val="19"/>
          <w:szCs w:val="19"/>
          <w:lang w:val="sk-SK"/>
        </w:rPr>
        <w:t>ís</w:t>
      </w:r>
      <w:r w:rsidRPr="0014645C">
        <w:rPr>
          <w:rFonts w:ascii="Arial" w:hAnsi="Arial" w:cs="Arial"/>
          <w:spacing w:val="1"/>
          <w:sz w:val="19"/>
          <w:szCs w:val="19"/>
          <w:lang w:val="sk-SK"/>
        </w:rPr>
        <w:t>l</w:t>
      </w:r>
      <w:r w:rsidRPr="0014645C">
        <w:rPr>
          <w:rFonts w:ascii="Arial" w:hAnsi="Arial" w:cs="Arial"/>
          <w:sz w:val="19"/>
          <w:szCs w:val="19"/>
          <w:lang w:val="sk-SK"/>
        </w:rPr>
        <w:t>o</w:t>
      </w:r>
      <w:r w:rsidRPr="0014645C">
        <w:rPr>
          <w:rFonts w:ascii="Arial" w:hAnsi="Arial" w:cs="Arial"/>
          <w:spacing w:val="53"/>
          <w:sz w:val="19"/>
          <w:szCs w:val="19"/>
          <w:lang w:val="sk-SK"/>
        </w:rPr>
        <w:t xml:space="preserve"> </w:t>
      </w:r>
      <w:r w:rsidRPr="0014645C">
        <w:rPr>
          <w:rFonts w:ascii="Arial" w:hAnsi="Arial" w:cs="Arial"/>
          <w:sz w:val="19"/>
          <w:szCs w:val="19"/>
          <w:lang w:val="sk-SK"/>
        </w:rPr>
        <w:t>p</w:t>
      </w:r>
      <w:r w:rsidRPr="0014645C">
        <w:rPr>
          <w:rFonts w:ascii="Arial" w:hAnsi="Arial" w:cs="Arial"/>
          <w:spacing w:val="-1"/>
          <w:sz w:val="19"/>
          <w:szCs w:val="19"/>
          <w:lang w:val="sk-SK"/>
        </w:rPr>
        <w:t>rá</w:t>
      </w:r>
      <w:r w:rsidRPr="0014645C">
        <w:rPr>
          <w:rFonts w:ascii="Arial" w:hAnsi="Arial" w:cs="Arial"/>
          <w:sz w:val="19"/>
          <w:szCs w:val="19"/>
          <w:lang w:val="sk-SK"/>
        </w:rPr>
        <w:t>vnick</w:t>
      </w:r>
      <w:r w:rsidRPr="0014645C">
        <w:rPr>
          <w:rFonts w:ascii="Arial" w:hAnsi="Arial" w:cs="Arial"/>
          <w:spacing w:val="-1"/>
          <w:sz w:val="19"/>
          <w:szCs w:val="19"/>
          <w:lang w:val="sk-SK"/>
        </w:rPr>
        <w:t>e</w:t>
      </w:r>
      <w:r w:rsidRPr="0014645C">
        <w:rPr>
          <w:rFonts w:ascii="Arial" w:hAnsi="Arial" w:cs="Arial"/>
          <w:sz w:val="19"/>
          <w:szCs w:val="19"/>
          <w:lang w:val="sk-SK"/>
        </w:rPr>
        <w:t>j oso</w:t>
      </w:r>
      <w:r w:rsidRPr="0014645C">
        <w:rPr>
          <w:rFonts w:ascii="Arial" w:hAnsi="Arial" w:cs="Arial"/>
          <w:spacing w:val="2"/>
          <w:sz w:val="19"/>
          <w:szCs w:val="19"/>
          <w:lang w:val="sk-SK"/>
        </w:rPr>
        <w:t>b</w:t>
      </w:r>
      <w:r w:rsidRPr="0014645C">
        <w:rPr>
          <w:rFonts w:ascii="Arial" w:hAnsi="Arial" w:cs="Arial"/>
          <w:spacing w:val="-5"/>
          <w:sz w:val="19"/>
          <w:szCs w:val="19"/>
          <w:lang w:val="sk-SK"/>
        </w:rPr>
        <w:t>y</w:t>
      </w:r>
      <w:r w:rsidRPr="0014645C">
        <w:rPr>
          <w:rFonts w:ascii="Arial" w:hAnsi="Arial" w:cs="Arial"/>
          <w:sz w:val="19"/>
          <w:szCs w:val="19"/>
          <w:lang w:val="sk-SK"/>
        </w:rPr>
        <w:t>, ktorá</w:t>
      </w:r>
      <w:r w:rsidRPr="0014645C">
        <w:rPr>
          <w:rFonts w:ascii="Arial" w:hAnsi="Arial" w:cs="Arial"/>
          <w:spacing w:val="-1"/>
          <w:sz w:val="19"/>
          <w:szCs w:val="19"/>
          <w:lang w:val="sk-SK"/>
        </w:rPr>
        <w:t xml:space="preserve"> </w:t>
      </w:r>
      <w:r w:rsidRPr="0014645C">
        <w:rPr>
          <w:rFonts w:ascii="Arial" w:hAnsi="Arial" w:cs="Arial"/>
          <w:sz w:val="19"/>
          <w:szCs w:val="19"/>
          <w:lang w:val="sk-SK"/>
        </w:rPr>
        <w:t>po</w:t>
      </w:r>
      <w:r w:rsidRPr="0014645C">
        <w:rPr>
          <w:rFonts w:ascii="Arial" w:hAnsi="Arial" w:cs="Arial"/>
          <w:spacing w:val="1"/>
          <w:sz w:val="19"/>
          <w:szCs w:val="19"/>
          <w:lang w:val="sk-SK"/>
        </w:rPr>
        <w:t>ž</w:t>
      </w:r>
      <w:r w:rsidRPr="0014645C">
        <w:rPr>
          <w:rFonts w:ascii="Arial" w:hAnsi="Arial" w:cs="Arial"/>
          <w:sz w:val="19"/>
          <w:szCs w:val="19"/>
          <w:lang w:val="sk-SK"/>
        </w:rPr>
        <w:t>iad</w:t>
      </w:r>
      <w:r w:rsidRPr="0014645C">
        <w:rPr>
          <w:rFonts w:ascii="Arial" w:hAnsi="Arial" w:cs="Arial"/>
          <w:spacing w:val="-1"/>
          <w:sz w:val="19"/>
          <w:szCs w:val="19"/>
          <w:lang w:val="sk-SK"/>
        </w:rPr>
        <w:t>a</w:t>
      </w:r>
      <w:r w:rsidRPr="0014645C">
        <w:rPr>
          <w:rFonts w:ascii="Arial" w:hAnsi="Arial" w:cs="Arial"/>
          <w:spacing w:val="3"/>
          <w:sz w:val="19"/>
          <w:szCs w:val="19"/>
          <w:lang w:val="sk-SK"/>
        </w:rPr>
        <w:t>l</w:t>
      </w:r>
      <w:r w:rsidRPr="0014645C">
        <w:rPr>
          <w:rFonts w:ascii="Arial" w:hAnsi="Arial" w:cs="Arial"/>
          <w:sz w:val="19"/>
          <w:szCs w:val="19"/>
          <w:lang w:val="sk-SK"/>
        </w:rPr>
        <w:t>a</w:t>
      </w:r>
      <w:r w:rsidRPr="0014645C">
        <w:rPr>
          <w:rFonts w:ascii="Arial" w:hAnsi="Arial" w:cs="Arial"/>
          <w:spacing w:val="-1"/>
          <w:sz w:val="19"/>
          <w:szCs w:val="19"/>
          <w:lang w:val="sk-SK"/>
        </w:rPr>
        <w:t xml:space="preserve"> </w:t>
      </w:r>
      <w:r w:rsidRPr="0014645C">
        <w:rPr>
          <w:rFonts w:ascii="Arial" w:hAnsi="Arial" w:cs="Arial"/>
          <w:sz w:val="19"/>
          <w:szCs w:val="19"/>
          <w:lang w:val="sk-SK"/>
        </w:rPr>
        <w:t>o</w:t>
      </w:r>
      <w:r w:rsidRPr="0014645C">
        <w:rPr>
          <w:rFonts w:ascii="Arial" w:hAnsi="Arial" w:cs="Arial"/>
          <w:spacing w:val="2"/>
          <w:sz w:val="19"/>
          <w:szCs w:val="19"/>
          <w:lang w:val="sk-SK"/>
        </w:rPr>
        <w:t xml:space="preserve"> </w:t>
      </w:r>
      <w:r w:rsidRPr="0014645C">
        <w:rPr>
          <w:rFonts w:ascii="Arial" w:hAnsi="Arial" w:cs="Arial"/>
          <w:sz w:val="19"/>
          <w:szCs w:val="19"/>
          <w:lang w:val="sk-SK"/>
        </w:rPr>
        <w:t>pos</w:t>
      </w:r>
      <w:r w:rsidRPr="0014645C">
        <w:rPr>
          <w:rFonts w:ascii="Arial" w:hAnsi="Arial" w:cs="Arial"/>
          <w:spacing w:val="2"/>
          <w:sz w:val="19"/>
          <w:szCs w:val="19"/>
          <w:lang w:val="sk-SK"/>
        </w:rPr>
        <w:t>k</w:t>
      </w:r>
      <w:r w:rsidRPr="0014645C">
        <w:rPr>
          <w:rFonts w:ascii="Arial" w:hAnsi="Arial" w:cs="Arial"/>
          <w:spacing w:val="-5"/>
          <w:sz w:val="19"/>
          <w:szCs w:val="19"/>
          <w:lang w:val="sk-SK"/>
        </w:rPr>
        <w:t>y</w:t>
      </w:r>
      <w:r w:rsidRPr="0014645C">
        <w:rPr>
          <w:rFonts w:ascii="Arial" w:hAnsi="Arial" w:cs="Arial"/>
          <w:sz w:val="19"/>
          <w:szCs w:val="19"/>
          <w:lang w:val="sk-SK"/>
        </w:rPr>
        <w:t>tnu</w:t>
      </w:r>
      <w:r w:rsidRPr="0014645C">
        <w:rPr>
          <w:rFonts w:ascii="Arial" w:hAnsi="Arial" w:cs="Arial"/>
          <w:spacing w:val="1"/>
          <w:sz w:val="19"/>
          <w:szCs w:val="19"/>
          <w:lang w:val="sk-SK"/>
        </w:rPr>
        <w:t>t</w:t>
      </w:r>
      <w:r w:rsidRPr="0014645C">
        <w:rPr>
          <w:rFonts w:ascii="Arial" w:hAnsi="Arial" w:cs="Arial"/>
          <w:sz w:val="19"/>
          <w:szCs w:val="19"/>
          <w:lang w:val="sk-SK"/>
        </w:rPr>
        <w:t>ie p</w:t>
      </w:r>
      <w:r w:rsidRPr="0014645C">
        <w:rPr>
          <w:rFonts w:ascii="Arial" w:hAnsi="Arial" w:cs="Arial"/>
          <w:spacing w:val="-1"/>
          <w:sz w:val="19"/>
          <w:szCs w:val="19"/>
          <w:lang w:val="sk-SK"/>
        </w:rPr>
        <w:t>r</w:t>
      </w:r>
      <w:r w:rsidRPr="0014645C">
        <w:rPr>
          <w:rFonts w:ascii="Arial" w:hAnsi="Arial" w:cs="Arial"/>
          <w:sz w:val="19"/>
          <w:szCs w:val="19"/>
          <w:lang w:val="sk-SK"/>
        </w:rPr>
        <w:t>íspevku,</w:t>
      </w:r>
    </w:p>
    <w:p w14:paraId="15B0CF86"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z w:val="19"/>
          <w:szCs w:val="19"/>
          <w:lang w:val="sk-SK"/>
        </w:rPr>
        <w:t>n</w:t>
      </w:r>
      <w:r w:rsidRPr="0014645C">
        <w:rPr>
          <w:rFonts w:ascii="Arial" w:hAnsi="Arial" w:cs="Arial"/>
          <w:spacing w:val="-1"/>
          <w:sz w:val="19"/>
          <w:szCs w:val="19"/>
          <w:lang w:val="sk-SK"/>
        </w:rPr>
        <w:t>á</w:t>
      </w:r>
      <w:r w:rsidRPr="0014645C">
        <w:rPr>
          <w:rFonts w:ascii="Arial" w:hAnsi="Arial" w:cs="Arial"/>
          <w:spacing w:val="1"/>
          <w:sz w:val="19"/>
          <w:szCs w:val="19"/>
          <w:lang w:val="sk-SK"/>
        </w:rPr>
        <w:t>z</w:t>
      </w:r>
      <w:r w:rsidRPr="0014645C">
        <w:rPr>
          <w:rFonts w:ascii="Arial" w:hAnsi="Arial" w:cs="Arial"/>
          <w:sz w:val="19"/>
          <w:szCs w:val="19"/>
          <w:lang w:val="sk-SK"/>
        </w:rPr>
        <w:t>ov p</w:t>
      </w:r>
      <w:r w:rsidRPr="0014645C">
        <w:rPr>
          <w:rFonts w:ascii="Arial" w:hAnsi="Arial" w:cs="Arial"/>
          <w:spacing w:val="-1"/>
          <w:sz w:val="19"/>
          <w:szCs w:val="19"/>
          <w:lang w:val="sk-SK"/>
        </w:rPr>
        <w:t>r</w:t>
      </w:r>
      <w:r w:rsidRPr="0014645C">
        <w:rPr>
          <w:rFonts w:ascii="Arial" w:hAnsi="Arial" w:cs="Arial"/>
          <w:sz w:val="19"/>
          <w:szCs w:val="19"/>
          <w:lang w:val="sk-SK"/>
        </w:rPr>
        <w:t>ojektu,</w:t>
      </w:r>
    </w:p>
    <w:p w14:paraId="15B0CF8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2"/>
          <w:sz w:val="19"/>
          <w:szCs w:val="19"/>
          <w:lang w:val="sk-SK"/>
        </w:rPr>
        <w:t>v</w:t>
      </w:r>
      <w:r w:rsidRPr="0014645C">
        <w:rPr>
          <w:rFonts w:ascii="Arial" w:hAnsi="Arial" w:cs="Arial"/>
          <w:spacing w:val="-5"/>
          <w:sz w:val="19"/>
          <w:szCs w:val="19"/>
          <w:lang w:val="sk-SK"/>
        </w:rPr>
        <w:t>ý</w:t>
      </w:r>
      <w:r w:rsidRPr="0014645C">
        <w:rPr>
          <w:rFonts w:ascii="Arial" w:hAnsi="Arial" w:cs="Arial"/>
          <w:sz w:val="19"/>
          <w:szCs w:val="19"/>
          <w:lang w:val="sk-SK"/>
        </w:rPr>
        <w:t>šku sch</w:t>
      </w:r>
      <w:r w:rsidRPr="0014645C">
        <w:rPr>
          <w:rFonts w:ascii="Arial" w:hAnsi="Arial" w:cs="Arial"/>
          <w:spacing w:val="2"/>
          <w:sz w:val="19"/>
          <w:szCs w:val="19"/>
          <w:lang w:val="sk-SK"/>
        </w:rPr>
        <w:t>v</w:t>
      </w:r>
      <w:r w:rsidRPr="0014645C">
        <w:rPr>
          <w:rFonts w:ascii="Arial" w:hAnsi="Arial" w:cs="Arial"/>
          <w:spacing w:val="-1"/>
          <w:sz w:val="19"/>
          <w:szCs w:val="19"/>
          <w:lang w:val="sk-SK"/>
        </w:rPr>
        <w:t>á</w:t>
      </w:r>
      <w:r w:rsidRPr="0014645C">
        <w:rPr>
          <w:rFonts w:ascii="Arial" w:hAnsi="Arial" w:cs="Arial"/>
          <w:sz w:val="19"/>
          <w:szCs w:val="19"/>
          <w:lang w:val="sk-SK"/>
        </w:rPr>
        <w:t>len</w:t>
      </w:r>
      <w:r w:rsidRPr="0014645C">
        <w:rPr>
          <w:rFonts w:ascii="Arial" w:hAnsi="Arial" w:cs="Arial"/>
          <w:spacing w:val="-1"/>
          <w:sz w:val="19"/>
          <w:szCs w:val="19"/>
          <w:lang w:val="sk-SK"/>
        </w:rPr>
        <w:t>é</w:t>
      </w:r>
      <w:r w:rsidRPr="0014645C">
        <w:rPr>
          <w:rFonts w:ascii="Arial" w:hAnsi="Arial" w:cs="Arial"/>
          <w:sz w:val="19"/>
          <w:szCs w:val="19"/>
          <w:lang w:val="sk-SK"/>
        </w:rPr>
        <w:t xml:space="preserve">ho </w:t>
      </w:r>
      <w:r w:rsidRPr="0014645C">
        <w:rPr>
          <w:rFonts w:ascii="Arial" w:hAnsi="Arial" w:cs="Arial"/>
          <w:spacing w:val="2"/>
          <w:sz w:val="19"/>
          <w:szCs w:val="19"/>
          <w:lang w:val="sk-SK"/>
        </w:rPr>
        <w:t>p</w:t>
      </w:r>
      <w:r w:rsidRPr="0014645C">
        <w:rPr>
          <w:rFonts w:ascii="Arial" w:hAnsi="Arial" w:cs="Arial"/>
          <w:sz w:val="19"/>
          <w:szCs w:val="19"/>
          <w:lang w:val="sk-SK"/>
        </w:rPr>
        <w:t>rísp</w:t>
      </w:r>
      <w:r w:rsidRPr="0014645C">
        <w:rPr>
          <w:rFonts w:ascii="Arial" w:hAnsi="Arial" w:cs="Arial"/>
          <w:spacing w:val="-1"/>
          <w:sz w:val="19"/>
          <w:szCs w:val="19"/>
          <w:lang w:val="sk-SK"/>
        </w:rPr>
        <w:t>e</w:t>
      </w:r>
      <w:r w:rsidRPr="0014645C">
        <w:rPr>
          <w:rFonts w:ascii="Arial" w:hAnsi="Arial" w:cs="Arial"/>
          <w:sz w:val="19"/>
          <w:szCs w:val="19"/>
          <w:lang w:val="sk-SK"/>
        </w:rPr>
        <w:t>vku,</w:t>
      </w:r>
    </w:p>
    <w:p w14:paraId="15B0CF8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lang w:val="sk-SK"/>
        </w:rPr>
      </w:pPr>
      <w:r w:rsidRPr="0014645C">
        <w:rPr>
          <w:rFonts w:ascii="Arial" w:hAnsi="Arial" w:cs="Arial"/>
          <w:spacing w:val="1"/>
          <w:sz w:val="19"/>
          <w:szCs w:val="19"/>
          <w:lang w:val="sk-SK"/>
        </w:rPr>
        <w:t>z</w:t>
      </w:r>
      <w:r w:rsidRPr="0014645C">
        <w:rPr>
          <w:rFonts w:ascii="Arial" w:hAnsi="Arial" w:cs="Arial"/>
          <w:sz w:val="19"/>
          <w:szCs w:val="19"/>
          <w:lang w:val="sk-SK"/>
        </w:rPr>
        <w:t>o</w:t>
      </w:r>
      <w:r w:rsidRPr="0014645C">
        <w:rPr>
          <w:rFonts w:ascii="Arial" w:hAnsi="Arial" w:cs="Arial"/>
          <w:spacing w:val="1"/>
          <w:sz w:val="19"/>
          <w:szCs w:val="19"/>
          <w:lang w:val="sk-SK"/>
        </w:rPr>
        <w:t>z</w:t>
      </w:r>
      <w:r w:rsidRPr="0014645C">
        <w:rPr>
          <w:rFonts w:ascii="Arial" w:hAnsi="Arial" w:cs="Arial"/>
          <w:sz w:val="19"/>
          <w:szCs w:val="19"/>
          <w:lang w:val="sk-SK"/>
        </w:rPr>
        <w:t>n</w:t>
      </w:r>
      <w:r w:rsidRPr="0014645C">
        <w:rPr>
          <w:rFonts w:ascii="Arial" w:hAnsi="Arial" w:cs="Arial"/>
          <w:spacing w:val="-1"/>
          <w:sz w:val="19"/>
          <w:szCs w:val="19"/>
          <w:lang w:val="sk-SK"/>
        </w:rPr>
        <w:t>a</w:t>
      </w:r>
      <w:r w:rsidRPr="0014645C">
        <w:rPr>
          <w:rFonts w:ascii="Arial" w:hAnsi="Arial" w:cs="Arial"/>
          <w:sz w:val="19"/>
          <w:szCs w:val="19"/>
          <w:lang w:val="sk-SK"/>
        </w:rPr>
        <w:t>m odbor</w:t>
      </w:r>
      <w:r w:rsidRPr="0014645C">
        <w:rPr>
          <w:rFonts w:ascii="Arial" w:hAnsi="Arial" w:cs="Arial"/>
          <w:spacing w:val="2"/>
          <w:sz w:val="19"/>
          <w:szCs w:val="19"/>
          <w:lang w:val="sk-SK"/>
        </w:rPr>
        <w:t>n</w:t>
      </w:r>
      <w:r w:rsidRPr="0014645C">
        <w:rPr>
          <w:rFonts w:ascii="Arial" w:hAnsi="Arial" w:cs="Arial"/>
          <w:spacing w:val="-5"/>
          <w:sz w:val="19"/>
          <w:szCs w:val="19"/>
          <w:lang w:val="sk-SK"/>
        </w:rPr>
        <w:t>ý</w:t>
      </w:r>
      <w:r w:rsidRPr="0014645C">
        <w:rPr>
          <w:rFonts w:ascii="Arial" w:hAnsi="Arial" w:cs="Arial"/>
          <w:spacing w:val="-1"/>
          <w:sz w:val="19"/>
          <w:szCs w:val="19"/>
          <w:lang w:val="sk-SK"/>
        </w:rPr>
        <w:t>c</w:t>
      </w:r>
      <w:r w:rsidRPr="0014645C">
        <w:rPr>
          <w:rFonts w:ascii="Arial" w:hAnsi="Arial" w:cs="Arial"/>
          <w:sz w:val="19"/>
          <w:szCs w:val="19"/>
          <w:lang w:val="sk-SK"/>
        </w:rPr>
        <w:t>h hod</w:t>
      </w:r>
      <w:r w:rsidRPr="0014645C">
        <w:rPr>
          <w:rFonts w:ascii="Arial" w:hAnsi="Arial" w:cs="Arial"/>
          <w:spacing w:val="2"/>
          <w:sz w:val="19"/>
          <w:szCs w:val="19"/>
          <w:lang w:val="sk-SK"/>
        </w:rPr>
        <w:t>n</w:t>
      </w:r>
      <w:r w:rsidRPr="0014645C">
        <w:rPr>
          <w:rFonts w:ascii="Arial" w:hAnsi="Arial" w:cs="Arial"/>
          <w:sz w:val="19"/>
          <w:szCs w:val="19"/>
          <w:lang w:val="sk-SK"/>
        </w:rPr>
        <w:t>ot</w:t>
      </w:r>
      <w:r w:rsidRPr="0014645C">
        <w:rPr>
          <w:rFonts w:ascii="Arial" w:hAnsi="Arial" w:cs="Arial"/>
          <w:spacing w:val="1"/>
          <w:sz w:val="19"/>
          <w:szCs w:val="19"/>
          <w:lang w:val="sk-SK"/>
        </w:rPr>
        <w:t>i</w:t>
      </w:r>
      <w:r w:rsidRPr="0014645C">
        <w:rPr>
          <w:rFonts w:ascii="Arial" w:hAnsi="Arial" w:cs="Arial"/>
          <w:sz w:val="19"/>
          <w:szCs w:val="19"/>
          <w:lang w:val="sk-SK"/>
        </w:rPr>
        <w:t>teľov, v</w:t>
      </w:r>
      <w:r w:rsidRPr="0014645C">
        <w:rPr>
          <w:rFonts w:ascii="Arial" w:hAnsi="Arial" w:cs="Arial"/>
          <w:spacing w:val="2"/>
          <w:sz w:val="19"/>
          <w:szCs w:val="19"/>
          <w:lang w:val="sk-SK"/>
        </w:rPr>
        <w:t xml:space="preserve"> </w:t>
      </w:r>
      <w:r w:rsidRPr="0014645C">
        <w:rPr>
          <w:rFonts w:ascii="Arial" w:hAnsi="Arial" w:cs="Arial"/>
          <w:sz w:val="19"/>
          <w:szCs w:val="19"/>
          <w:lang w:val="sk-SK"/>
        </w:rPr>
        <w:t>rozs</w:t>
      </w:r>
      <w:r w:rsidRPr="0014645C">
        <w:rPr>
          <w:rFonts w:ascii="Arial" w:hAnsi="Arial" w:cs="Arial"/>
          <w:spacing w:val="-1"/>
          <w:sz w:val="19"/>
          <w:szCs w:val="19"/>
          <w:lang w:val="sk-SK"/>
        </w:rPr>
        <w:t>a</w:t>
      </w:r>
      <w:r w:rsidRPr="0014645C">
        <w:rPr>
          <w:rFonts w:ascii="Arial" w:hAnsi="Arial" w:cs="Arial"/>
          <w:sz w:val="19"/>
          <w:szCs w:val="19"/>
          <w:lang w:val="sk-SK"/>
        </w:rPr>
        <w:t>hu t</w:t>
      </w:r>
      <w:r w:rsidRPr="0014645C">
        <w:rPr>
          <w:rFonts w:ascii="Arial" w:hAnsi="Arial" w:cs="Arial"/>
          <w:spacing w:val="1"/>
          <w:sz w:val="19"/>
          <w:szCs w:val="19"/>
          <w:lang w:val="sk-SK"/>
        </w:rPr>
        <w:t>i</w:t>
      </w:r>
      <w:r w:rsidRPr="0014645C">
        <w:rPr>
          <w:rFonts w:ascii="Arial" w:hAnsi="Arial" w:cs="Arial"/>
          <w:sz w:val="19"/>
          <w:szCs w:val="19"/>
          <w:lang w:val="sk-SK"/>
        </w:rPr>
        <w:t>tu</w:t>
      </w:r>
      <w:r w:rsidRPr="0014645C">
        <w:rPr>
          <w:rFonts w:ascii="Arial" w:hAnsi="Arial" w:cs="Arial"/>
          <w:spacing w:val="1"/>
          <w:sz w:val="19"/>
          <w:szCs w:val="19"/>
          <w:lang w:val="sk-SK"/>
        </w:rPr>
        <w:t>l</w:t>
      </w:r>
      <w:r w:rsidRPr="0014645C">
        <w:rPr>
          <w:rFonts w:ascii="Arial" w:hAnsi="Arial" w:cs="Arial"/>
          <w:sz w:val="19"/>
          <w:szCs w:val="19"/>
          <w:lang w:val="sk-SK"/>
        </w:rPr>
        <w:t>,</w:t>
      </w:r>
      <w:r w:rsidRPr="0014645C">
        <w:rPr>
          <w:rFonts w:ascii="Arial" w:hAnsi="Arial" w:cs="Arial"/>
          <w:spacing w:val="-2"/>
          <w:sz w:val="19"/>
          <w:szCs w:val="19"/>
          <w:lang w:val="sk-SK"/>
        </w:rPr>
        <w:t xml:space="preserve"> </w:t>
      </w:r>
      <w:r w:rsidRPr="0014645C">
        <w:rPr>
          <w:rFonts w:ascii="Arial" w:hAnsi="Arial" w:cs="Arial"/>
          <w:sz w:val="19"/>
          <w:szCs w:val="19"/>
          <w:lang w:val="sk-SK"/>
        </w:rPr>
        <w:t>meno, p</w:t>
      </w:r>
      <w:r w:rsidRPr="0014645C">
        <w:rPr>
          <w:rFonts w:ascii="Arial" w:hAnsi="Arial" w:cs="Arial"/>
          <w:spacing w:val="-1"/>
          <w:sz w:val="19"/>
          <w:szCs w:val="19"/>
          <w:lang w:val="sk-SK"/>
        </w:rPr>
        <w:t>r</w:t>
      </w:r>
      <w:r w:rsidRPr="0014645C">
        <w:rPr>
          <w:rFonts w:ascii="Arial" w:hAnsi="Arial" w:cs="Arial"/>
          <w:sz w:val="19"/>
          <w:szCs w:val="19"/>
          <w:lang w:val="sk-SK"/>
        </w:rPr>
        <w:t>ie</w:t>
      </w:r>
      <w:r w:rsidRPr="0014645C">
        <w:rPr>
          <w:rFonts w:ascii="Arial" w:hAnsi="Arial" w:cs="Arial"/>
          <w:spacing w:val="1"/>
          <w:sz w:val="19"/>
          <w:szCs w:val="19"/>
          <w:lang w:val="sk-SK"/>
        </w:rPr>
        <w:t>z</w:t>
      </w:r>
      <w:r w:rsidRPr="0014645C">
        <w:rPr>
          <w:rFonts w:ascii="Arial" w:hAnsi="Arial" w:cs="Arial"/>
          <w:sz w:val="19"/>
          <w:szCs w:val="19"/>
          <w:lang w:val="sk-SK"/>
        </w:rPr>
        <w:t>visko.</w:t>
      </w:r>
    </w:p>
    <w:p w14:paraId="15B0CF89" w14:textId="13B1D9C9"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lang w:val="sk-SK"/>
        </w:rPr>
      </w:pPr>
      <w:r w:rsidRPr="0014645C">
        <w:rPr>
          <w:rFonts w:ascii="Arial" w:hAnsi="Arial" w:cs="Arial"/>
          <w:sz w:val="19"/>
          <w:szCs w:val="19"/>
          <w:lang w:val="sk-SK" w:eastAsia="sk-SK"/>
        </w:rPr>
        <w:t xml:space="preserve">RO pre OP EVS </w:t>
      </w:r>
      <w:r w:rsidRPr="0014645C">
        <w:rPr>
          <w:rFonts w:ascii="Arial" w:hAnsi="Arial" w:cs="Arial"/>
          <w:sz w:val="19"/>
          <w:szCs w:val="19"/>
          <w:lang w:val="sk-SK"/>
        </w:rPr>
        <w:t xml:space="preserve">zverejní na svojom webovom sídle </w:t>
      </w:r>
      <w:hyperlink r:id="rId30" w:history="1">
        <w:r w:rsidR="00D86ED1" w:rsidRPr="0014645C">
          <w:rPr>
            <w:rStyle w:val="Hypertextovprepojenie"/>
            <w:rFonts w:cs="Arial"/>
            <w:szCs w:val="19"/>
            <w:lang w:val="sk-SK"/>
          </w:rPr>
          <w:t>www.opevs.eu</w:t>
        </w:r>
      </w:hyperlink>
      <w:r w:rsidR="00586DBE">
        <w:rPr>
          <w:rStyle w:val="Hypertextovprepojenie"/>
          <w:rFonts w:cs="Arial"/>
          <w:szCs w:val="19"/>
          <w:lang w:val="sk-SK"/>
        </w:rPr>
        <w:t>,</w:t>
      </w:r>
      <w:r w:rsidR="00D86ED1" w:rsidRPr="0014645C">
        <w:rPr>
          <w:rFonts w:ascii="Arial" w:hAnsi="Arial" w:cs="Arial"/>
          <w:sz w:val="19"/>
          <w:szCs w:val="19"/>
          <w:lang w:val="sk-SK"/>
        </w:rPr>
        <w:t xml:space="preserve"> </w:t>
      </w:r>
      <w:r w:rsidR="00586DBE">
        <w:rPr>
          <w:rFonts w:ascii="Arial" w:hAnsi="Arial" w:cs="Arial"/>
          <w:sz w:val="19"/>
          <w:szCs w:val="19"/>
          <w:lang w:val="sk-SK" w:eastAsia="sk-SK"/>
        </w:rPr>
        <w:t xml:space="preserve">resp. </w:t>
      </w:r>
      <w:hyperlink r:id="rId31" w:history="1">
        <w:r w:rsidR="00586DBE" w:rsidRPr="00A20E37">
          <w:rPr>
            <w:rStyle w:val="Hypertextovprepojenie"/>
            <w:rFonts w:cs="Arial"/>
            <w:szCs w:val="19"/>
            <w:lang w:val="sk-SK" w:eastAsia="sk-SK"/>
          </w:rPr>
          <w:t>www.reformuj.sk</w:t>
        </w:r>
      </w:hyperlink>
      <w:r w:rsidR="00586DBE">
        <w:rPr>
          <w:rFonts w:ascii="Arial" w:hAnsi="Arial" w:cs="Arial"/>
          <w:sz w:val="19"/>
          <w:szCs w:val="19"/>
          <w:lang w:val="sk-SK" w:eastAsia="sk-SK"/>
        </w:rPr>
        <w:t xml:space="preserve"> </w:t>
      </w:r>
      <w:r w:rsidRPr="0014645C">
        <w:rPr>
          <w:rFonts w:ascii="Arial" w:hAnsi="Arial" w:cs="Arial"/>
          <w:sz w:val="19"/>
          <w:szCs w:val="19"/>
          <w:lang w:val="sk-SK"/>
        </w:rPr>
        <w:t>do 60 pracovných dní od skončenia rozhodovania o ŽoNFP pre každé vyzvanie</w:t>
      </w:r>
      <w:r w:rsidR="005800CB" w:rsidRPr="0014645C">
        <w:rPr>
          <w:rFonts w:ascii="Arial" w:hAnsi="Arial" w:cs="Arial"/>
          <w:sz w:val="19"/>
          <w:szCs w:val="19"/>
          <w:lang w:val="sk-SK"/>
        </w:rPr>
        <w:t>/výzvu</w:t>
      </w:r>
      <w:r w:rsidRPr="0014645C">
        <w:rPr>
          <w:rFonts w:ascii="Arial" w:hAnsi="Arial" w:cs="Arial"/>
          <w:sz w:val="19"/>
          <w:szCs w:val="19"/>
          <w:lang w:val="sk-SK"/>
        </w:rPr>
        <w:t xml:space="preserve"> zoznam neschválených ŽoNFP v poradí určenom na základe aplikácie kritérií pre výber projektov, ktorý obsahuje:</w:t>
      </w:r>
    </w:p>
    <w:p w14:paraId="15B0CF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meno a priezvisko fyzickej osoby alebo obchodné meno a identifikačné číslo právnickej osoby, ktorá požiadala o poskytnutie príspevku,</w:t>
      </w:r>
    </w:p>
    <w:p w14:paraId="15B0CF8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lastRenderedPageBreak/>
        <w:t>názov projektu,</w:t>
      </w:r>
    </w:p>
    <w:p w14:paraId="15B0CF8C"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dôvody neschválenia žiadosti,</w:t>
      </w:r>
    </w:p>
    <w:p w14:paraId="15B0CF8D"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lang w:val="sk-SK"/>
        </w:rPr>
      </w:pPr>
      <w:r w:rsidRPr="0014645C">
        <w:rPr>
          <w:rFonts w:ascii="Arial" w:hAnsi="Arial" w:cs="Arial"/>
          <w:spacing w:val="-1"/>
          <w:sz w:val="19"/>
          <w:szCs w:val="19"/>
          <w:lang w:val="sk-SK"/>
        </w:rPr>
        <w:t>zoznam odborných hodnotiteľov, v rozsahu titul, meno, priezvisko.</w:t>
      </w:r>
    </w:p>
    <w:p w14:paraId="15B0CF8E" w14:textId="4F4AC6BA" w:rsidR="00F220F5" w:rsidRPr="0014645C" w:rsidRDefault="00953D2E" w:rsidP="00551D65">
      <w:pPr>
        <w:pStyle w:val="Nadpis2"/>
        <w:tabs>
          <w:tab w:val="num" w:pos="709"/>
        </w:tabs>
        <w:spacing w:after="180" w:line="480" w:lineRule="auto"/>
        <w:rPr>
          <w:b/>
          <w:lang w:val="sk-SK"/>
        </w:rPr>
      </w:pPr>
      <w:bookmarkStart w:id="544" w:name="_Toc413832252"/>
      <w:bookmarkStart w:id="545" w:name="_Toc417132517"/>
      <w:bookmarkStart w:id="546" w:name="_Toc417648930"/>
      <w:bookmarkStart w:id="547" w:name="_Toc440355021"/>
      <w:bookmarkStart w:id="548" w:name="_Toc440375352"/>
      <w:bookmarkStart w:id="549" w:name="_Toc458432938"/>
      <w:bookmarkStart w:id="550" w:name="_Toc458515690"/>
      <w:r w:rsidRPr="0014645C">
        <w:rPr>
          <w:b/>
          <w:lang w:val="sk-SK"/>
        </w:rPr>
        <w:t>4.4</w:t>
      </w:r>
      <w:r w:rsidR="00400B1E" w:rsidRPr="0014645C">
        <w:rPr>
          <w:b/>
          <w:lang w:val="sk-SK"/>
        </w:rPr>
        <w:tab/>
      </w:r>
      <w:r w:rsidR="00F220F5" w:rsidRPr="0014645C">
        <w:rPr>
          <w:b/>
          <w:lang w:val="sk-SK"/>
        </w:rPr>
        <w:t>Opravné prostriedky</w:t>
      </w:r>
      <w:bookmarkEnd w:id="544"/>
      <w:bookmarkEnd w:id="545"/>
      <w:bookmarkEnd w:id="546"/>
      <w:bookmarkEnd w:id="547"/>
      <w:bookmarkEnd w:id="548"/>
      <w:bookmarkEnd w:id="549"/>
      <w:bookmarkEnd w:id="550"/>
    </w:p>
    <w:p w14:paraId="15B0CF8F"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Opravné prostriedky umožňujú žiadateľovi v konaní o ŽoNFP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15B0CF9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lang w:val="sk-SK"/>
        </w:rPr>
      </w:pPr>
      <w:r w:rsidRPr="0014645C">
        <w:rPr>
          <w:rFonts w:cstheme="minorHAnsi"/>
          <w:sz w:val="19"/>
          <w:szCs w:val="19"/>
          <w:lang w:val="sk-SK"/>
        </w:rPr>
        <w:t xml:space="preserve">Riadnym opravným prostriedkom podľa zákona o príspevku z EŠIF je odvolanie. Mimoriadnym opravným prostriedkom je preskúmanie rozhodnutia mimo odvolacieho konania. Rozhodnutia vydávané RO pre OP EVS sú preskúmateľné súdom. </w:t>
      </w:r>
    </w:p>
    <w:p w14:paraId="41FAB130" w14:textId="62786341" w:rsidR="00887135" w:rsidRPr="0014645C" w:rsidRDefault="00F220F5" w:rsidP="00887135">
      <w:pPr>
        <w:pStyle w:val="Odsekzoznamu"/>
        <w:spacing w:before="120" w:after="120" w:line="288" w:lineRule="auto"/>
        <w:ind w:left="0" w:right="-17"/>
        <w:contextualSpacing w:val="0"/>
        <w:jc w:val="both"/>
        <w:rPr>
          <w:lang w:val="sk-SK"/>
        </w:rPr>
      </w:pPr>
      <w:r w:rsidRPr="0014645C">
        <w:rPr>
          <w:rFonts w:cstheme="minorHAnsi"/>
          <w:sz w:val="19"/>
          <w:szCs w:val="19"/>
          <w:lang w:val="sk-SK"/>
        </w:rPr>
        <w:t xml:space="preserve">Rozhodnutia vydané v rámci opravných prostriedkov nemožno napadnúť riadnym opravným prostriedkom a preto nadobúdajú právoplatnosť jeho doručením žiadateľovi. </w:t>
      </w:r>
      <w:bookmarkStart w:id="551" w:name="_Toc413832253"/>
      <w:bookmarkStart w:id="552" w:name="_Toc417132518"/>
      <w:bookmarkStart w:id="553" w:name="_Toc417648931"/>
      <w:bookmarkStart w:id="554" w:name="_Toc440355022"/>
      <w:bookmarkStart w:id="555" w:name="_Toc440375353"/>
      <w:bookmarkStart w:id="556" w:name="_Toc458432939"/>
      <w:bookmarkStart w:id="557" w:name="_Toc458515691"/>
    </w:p>
    <w:p w14:paraId="15B0CF93" w14:textId="7294652F" w:rsidR="00F220F5" w:rsidRPr="0014645C" w:rsidRDefault="00953D2E" w:rsidP="00887135">
      <w:pPr>
        <w:pStyle w:val="Nadpis3"/>
        <w:spacing w:before="240" w:line="480" w:lineRule="auto"/>
        <w:ind w:left="720"/>
        <w:rPr>
          <w:b/>
          <w:color w:val="3C8A2E" w:themeColor="accent5"/>
          <w:sz w:val="24"/>
          <w:szCs w:val="24"/>
          <w:lang w:val="sk-SK"/>
        </w:rPr>
      </w:pPr>
      <w:r w:rsidRPr="0014645C">
        <w:rPr>
          <w:b/>
          <w:color w:val="3C8A2E" w:themeColor="accent5"/>
          <w:sz w:val="24"/>
          <w:szCs w:val="24"/>
          <w:lang w:val="sk-SK"/>
        </w:rPr>
        <w:t>4.4.1</w:t>
      </w:r>
      <w:r w:rsidR="00400B1E" w:rsidRPr="0014645C">
        <w:rPr>
          <w:b/>
          <w:color w:val="3C8A2E" w:themeColor="accent5"/>
          <w:sz w:val="24"/>
          <w:szCs w:val="24"/>
          <w:lang w:val="sk-SK"/>
        </w:rPr>
        <w:tab/>
      </w:r>
      <w:r w:rsidR="00F220F5" w:rsidRPr="0014645C">
        <w:rPr>
          <w:b/>
          <w:color w:val="3C8A2E" w:themeColor="accent5"/>
          <w:sz w:val="24"/>
          <w:szCs w:val="24"/>
          <w:lang w:val="sk-SK"/>
        </w:rPr>
        <w:t>Odvolanie a odvolacie konanie</w:t>
      </w:r>
      <w:bookmarkEnd w:id="551"/>
      <w:bookmarkEnd w:id="552"/>
      <w:bookmarkEnd w:id="553"/>
      <w:bookmarkEnd w:id="554"/>
      <w:bookmarkEnd w:id="555"/>
      <w:bookmarkEnd w:id="556"/>
      <w:bookmarkEnd w:id="557"/>
    </w:p>
    <w:p w14:paraId="15B0CF94" w14:textId="7A926BF3" w:rsidR="006C1CCF" w:rsidRPr="0014645C" w:rsidRDefault="006C1CCF" w:rsidP="00AD5CE7">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Proti rozhodnutiu podľa 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w:t>
      </w:r>
      <w:r w:rsidRPr="0014645C">
        <w:rPr>
          <w:rFonts w:ascii="Arial" w:hAnsi="Arial" w:cs="Arial"/>
          <w:sz w:val="19"/>
          <w:szCs w:val="19"/>
          <w:lang w:val="sk-SK" w:eastAsia="cs-CZ"/>
        </w:rPr>
        <w:t>možno podať</w:t>
      </w:r>
      <w:r w:rsidRPr="0014645C">
        <w:rPr>
          <w:rFonts w:ascii="Arial" w:hAnsi="Arial" w:cs="Arial"/>
          <w:sz w:val="19"/>
          <w:szCs w:val="19"/>
          <w:lang w:val="sk-SK"/>
        </w:rPr>
        <w:t xml:space="preserve"> odvolanie, ak tento zákon neustanovuje inak alebo ak sa žiadateľ písomne u </w:t>
      </w:r>
      <w:r w:rsidR="0005604C" w:rsidRPr="0014645C">
        <w:rPr>
          <w:rFonts w:ascii="Arial" w:hAnsi="Arial" w:cs="Arial"/>
          <w:sz w:val="19"/>
          <w:szCs w:val="19"/>
          <w:lang w:val="sk-SK"/>
        </w:rPr>
        <w:t xml:space="preserve">RO </w:t>
      </w:r>
      <w:r w:rsidRPr="0014645C">
        <w:rPr>
          <w:rFonts w:ascii="Arial" w:hAnsi="Arial" w:cs="Arial"/>
          <w:sz w:val="19"/>
          <w:szCs w:val="19"/>
          <w:lang w:val="sk-SK"/>
        </w:rPr>
        <w:t xml:space="preserve">práva na odvolanie nevzdal. </w:t>
      </w:r>
      <w:r w:rsidR="00F220F5" w:rsidRPr="0014645C">
        <w:rPr>
          <w:rFonts w:ascii="Arial" w:hAnsi="Arial" w:cs="Arial"/>
          <w:sz w:val="19"/>
          <w:szCs w:val="19"/>
          <w:lang w:val="sk-SK"/>
        </w:rPr>
        <w:t>Odvolanie</w:t>
      </w:r>
      <w:r w:rsidRPr="0014645C">
        <w:rPr>
          <w:rFonts w:ascii="Arial" w:hAnsi="Arial" w:cs="Arial"/>
          <w:sz w:val="19"/>
          <w:szCs w:val="19"/>
          <w:lang w:val="sk-SK"/>
        </w:rPr>
        <w:t xml:space="preserve"> môže </w:t>
      </w:r>
      <w:r w:rsidR="00F220F5" w:rsidRPr="0014645C">
        <w:rPr>
          <w:rFonts w:ascii="Arial" w:hAnsi="Arial" w:cs="Arial"/>
          <w:sz w:val="19"/>
          <w:szCs w:val="19"/>
          <w:lang w:val="sk-SK"/>
        </w:rPr>
        <w:t>pod</w:t>
      </w:r>
      <w:r w:rsidRPr="0014645C">
        <w:rPr>
          <w:rFonts w:ascii="Arial" w:hAnsi="Arial" w:cs="Arial"/>
          <w:sz w:val="19"/>
          <w:szCs w:val="19"/>
          <w:lang w:val="sk-SK"/>
        </w:rPr>
        <w:t>ať</w:t>
      </w:r>
      <w:r w:rsidR="00F220F5" w:rsidRPr="0014645C">
        <w:rPr>
          <w:rFonts w:ascii="Arial" w:hAnsi="Arial" w:cs="Arial"/>
          <w:sz w:val="19"/>
          <w:szCs w:val="19"/>
          <w:lang w:val="sk-SK"/>
        </w:rPr>
        <w:t xml:space="preserve"> žiadateľ písomne</w:t>
      </w:r>
      <w:r w:rsidRPr="0014645C">
        <w:rPr>
          <w:rFonts w:ascii="Arial" w:hAnsi="Arial" w:cs="Arial"/>
          <w:sz w:val="19"/>
          <w:szCs w:val="19"/>
          <w:lang w:val="sk-SK"/>
        </w:rPr>
        <w:t xml:space="preserve"> u</w:t>
      </w:r>
      <w:r w:rsidR="00F220F5" w:rsidRPr="0014645C">
        <w:rPr>
          <w:rFonts w:ascii="Arial" w:hAnsi="Arial" w:cs="Arial"/>
          <w:sz w:val="19"/>
          <w:szCs w:val="19"/>
          <w:lang w:val="sk-SK"/>
        </w:rPr>
        <w:t xml:space="preserve"> RO pre OP EVS v lehote 10 pracovných dní odo dňa doručenia rozhodnutia. </w:t>
      </w:r>
    </w:p>
    <w:p w14:paraId="15B0CF95" w14:textId="77777777" w:rsidR="00D86ED1" w:rsidRPr="0014645C" w:rsidRDefault="006C1CCF" w:rsidP="003868A0">
      <w:pPr>
        <w:spacing w:before="120" w:after="120" w:line="288" w:lineRule="auto"/>
        <w:jc w:val="both"/>
        <w:rPr>
          <w:rFonts w:ascii="Arial" w:hAnsi="Arial" w:cs="Arial"/>
          <w:sz w:val="19"/>
          <w:szCs w:val="19"/>
          <w:lang w:val="sk-SK"/>
        </w:rPr>
      </w:pPr>
      <w:r w:rsidRPr="0014645C">
        <w:rPr>
          <w:rFonts w:ascii="Arial" w:hAnsi="Arial" w:cs="Arial"/>
          <w:sz w:val="19"/>
          <w:szCs w:val="19"/>
          <w:lang w:val="sk-SK"/>
        </w:rPr>
        <w:t>Rozsah, v akom sa rozhodnutie napáda, a dôvody odvolania môže žiadateľ rozšíriť len do uplynutia lehoty na podanie odvolania.</w:t>
      </w:r>
      <w:r w:rsidR="00AE7B26" w:rsidRPr="0014645C">
        <w:rPr>
          <w:rFonts w:ascii="Arial" w:hAnsi="Arial" w:cs="Arial"/>
          <w:sz w:val="19"/>
          <w:szCs w:val="19"/>
          <w:lang w:val="sk-SK"/>
        </w:rPr>
        <w:t xml:space="preserve"> Ďalšie informácie o formálnych náležitostiach odvolania a samotnom odvolacom konaní upravuj</w:t>
      </w:r>
      <w:r w:rsidR="004A1C5D" w:rsidRPr="0014645C">
        <w:rPr>
          <w:rFonts w:ascii="Arial" w:hAnsi="Arial" w:cs="Arial"/>
          <w:sz w:val="19"/>
          <w:szCs w:val="19"/>
          <w:lang w:val="sk-SK"/>
        </w:rPr>
        <w:t>ú ustanovenia § 22 a 23</w:t>
      </w:r>
      <w:r w:rsidR="00AE7B26" w:rsidRPr="0014645C">
        <w:rPr>
          <w:rFonts w:ascii="Arial" w:hAnsi="Arial" w:cs="Arial"/>
          <w:sz w:val="19"/>
          <w:szCs w:val="19"/>
          <w:lang w:val="sk-SK"/>
        </w:rPr>
        <w:t xml:space="preserve"> zákon</w:t>
      </w:r>
      <w:r w:rsidR="004A1C5D" w:rsidRPr="0014645C">
        <w:rPr>
          <w:rFonts w:ascii="Arial" w:hAnsi="Arial" w:cs="Arial"/>
          <w:sz w:val="19"/>
          <w:szCs w:val="19"/>
          <w:lang w:val="sk-SK"/>
        </w:rPr>
        <w:t>a</w:t>
      </w:r>
      <w:r w:rsidR="00AE7B26" w:rsidRPr="0014645C">
        <w:rPr>
          <w:rFonts w:ascii="Arial" w:hAnsi="Arial" w:cs="Arial"/>
          <w:sz w:val="19"/>
          <w:szCs w:val="19"/>
          <w:lang w:val="sk-SK"/>
        </w:rPr>
        <w:t xml:space="preserve"> o príspevku </w:t>
      </w:r>
      <w:r w:rsidR="0005604C" w:rsidRPr="0014645C">
        <w:rPr>
          <w:rFonts w:ascii="Arial" w:hAnsi="Arial" w:cs="Arial"/>
          <w:sz w:val="19"/>
          <w:szCs w:val="19"/>
          <w:lang w:val="sk-SK"/>
        </w:rPr>
        <w:t>z EŠIF.</w:t>
      </w:r>
      <w:r w:rsidR="00AE7B26" w:rsidRPr="0014645C">
        <w:rPr>
          <w:rFonts w:ascii="Arial" w:hAnsi="Arial" w:cs="Arial"/>
          <w:sz w:val="19"/>
          <w:szCs w:val="19"/>
          <w:lang w:val="sk-SK"/>
        </w:rPr>
        <w:t xml:space="preserve"> </w:t>
      </w:r>
      <w:r w:rsidRPr="0014645C" w:rsidDel="006C1CCF">
        <w:rPr>
          <w:rFonts w:ascii="Arial" w:hAnsi="Arial" w:cs="Arial"/>
          <w:sz w:val="19"/>
          <w:szCs w:val="19"/>
          <w:lang w:val="sk-SK"/>
        </w:rPr>
        <w:t xml:space="preserve"> </w:t>
      </w:r>
    </w:p>
    <w:p w14:paraId="0BD76CDF" w14:textId="3F848FF4" w:rsidR="0088713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lang w:val="sk-SK"/>
        </w:rPr>
        <w:t xml:space="preserve"> </w:t>
      </w:r>
    </w:p>
    <w:p w14:paraId="15B0CF97" w14:textId="312FB1D3" w:rsidR="00F220F5" w:rsidRPr="0014645C" w:rsidRDefault="00953D2E" w:rsidP="00AC1F93">
      <w:pPr>
        <w:pStyle w:val="Nadpis3"/>
        <w:spacing w:before="240" w:line="480" w:lineRule="auto"/>
        <w:ind w:left="720"/>
        <w:rPr>
          <w:b/>
          <w:sz w:val="24"/>
          <w:szCs w:val="24"/>
          <w:lang w:val="sk-SK"/>
        </w:rPr>
      </w:pPr>
      <w:bookmarkStart w:id="558" w:name="_Toc413832254"/>
      <w:bookmarkStart w:id="559" w:name="_Toc417132519"/>
      <w:bookmarkStart w:id="560" w:name="_Toc417648932"/>
      <w:bookmarkStart w:id="561" w:name="_Toc440355023"/>
      <w:bookmarkStart w:id="562" w:name="_Toc440375354"/>
      <w:bookmarkStart w:id="563" w:name="_Toc458432940"/>
      <w:bookmarkStart w:id="564" w:name="_Toc458515692"/>
      <w:r w:rsidRPr="0014645C">
        <w:rPr>
          <w:b/>
          <w:color w:val="3C8A2E" w:themeColor="accent5"/>
          <w:sz w:val="24"/>
          <w:szCs w:val="24"/>
          <w:lang w:val="sk-SK"/>
        </w:rPr>
        <w:t>4.4.2</w:t>
      </w:r>
      <w:r w:rsidR="00400B1E" w:rsidRPr="0014645C">
        <w:rPr>
          <w:b/>
          <w:color w:val="3C8A2E" w:themeColor="accent5"/>
          <w:sz w:val="24"/>
          <w:szCs w:val="24"/>
          <w:lang w:val="sk-SK"/>
        </w:rPr>
        <w:tab/>
      </w:r>
      <w:r w:rsidR="00F220F5" w:rsidRPr="0014645C">
        <w:rPr>
          <w:b/>
          <w:color w:val="3C8A2E" w:themeColor="accent5"/>
          <w:sz w:val="24"/>
          <w:szCs w:val="24"/>
          <w:lang w:val="sk-SK"/>
        </w:rPr>
        <w:t>Preskúmanie rozhodnutia mimo odvolacieho konania</w:t>
      </w:r>
      <w:bookmarkEnd w:id="558"/>
      <w:bookmarkEnd w:id="559"/>
      <w:bookmarkEnd w:id="560"/>
      <w:bookmarkEnd w:id="561"/>
      <w:bookmarkEnd w:id="562"/>
      <w:bookmarkEnd w:id="563"/>
      <w:bookmarkEnd w:id="564"/>
    </w:p>
    <w:p w14:paraId="15B0CF9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Mimoriadnym opravným prostriedkom, v rámci ktorého je možné vykonať nápravu </w:t>
      </w:r>
      <w:r w:rsidR="00AD5CE7" w:rsidRPr="0014645C">
        <w:rPr>
          <w:rFonts w:ascii="Arial" w:hAnsi="Arial" w:cs="Arial"/>
          <w:sz w:val="19"/>
          <w:szCs w:val="19"/>
          <w:lang w:val="sk-SK"/>
        </w:rPr>
        <w:t>mylného</w:t>
      </w:r>
      <w:r w:rsidRPr="0014645C">
        <w:rPr>
          <w:rFonts w:ascii="Arial" w:hAnsi="Arial" w:cs="Arial"/>
          <w:sz w:val="19"/>
          <w:szCs w:val="19"/>
          <w:lang w:val="sk-SK"/>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lang w:val="sk-SK"/>
        </w:rPr>
        <w:t>zákona o príspevku</w:t>
      </w:r>
      <w:r w:rsidR="0005604C" w:rsidRPr="0014645C">
        <w:rPr>
          <w:rFonts w:ascii="Arial" w:hAnsi="Arial" w:cs="Arial"/>
          <w:sz w:val="19"/>
          <w:szCs w:val="19"/>
          <w:lang w:val="sk-SK"/>
        </w:rPr>
        <w:t xml:space="preserve"> z EŠIF</w:t>
      </w:r>
      <w:r w:rsidRPr="0014645C">
        <w:rPr>
          <w:rFonts w:ascii="Arial" w:hAnsi="Arial" w:cs="Arial"/>
          <w:sz w:val="19"/>
          <w:szCs w:val="19"/>
          <w:lang w:val="sk-SK"/>
        </w:rPr>
        <w:t xml:space="preserve">, vrátane rozhodnutí o zastavení konania. </w:t>
      </w:r>
      <w:r w:rsidR="00654E39" w:rsidRPr="0014645C">
        <w:rPr>
          <w:rFonts w:ascii="Arial" w:hAnsi="Arial" w:cs="Arial"/>
          <w:sz w:val="19"/>
          <w:szCs w:val="19"/>
          <w:lang w:val="sk-SK"/>
        </w:rPr>
        <w:t xml:space="preserve"> </w:t>
      </w:r>
    </w:p>
    <w:p w14:paraId="15B0CF9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Rozhodnutie o schválení ŽoNFP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15B0CF9A"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oprávnený dať podnet na preskúmanie rozhodnutia mimo odvolacieho konania s výnimkou podnetu voči rozhodnutiu vydanom v odvolacom konaní. </w:t>
      </w:r>
    </w:p>
    <w:p w14:paraId="15B0CF9B" w14:textId="5DCDE8BE"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prípade, ak žiadateľ podal podnet na preskúmanie rozhodnutia mimo odvolacieho konania, štatutárny orgán RO pre OP EVS preskúma jeho opodstatnenosť. Ak je podnet neopodstatnený, listom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lang w:val="sk-SK"/>
        </w:rPr>
        <w:t>resp. ním poverenej osoby</w:t>
      </w:r>
      <w:r w:rsidRPr="0014645C">
        <w:rPr>
          <w:rFonts w:ascii="Arial" w:hAnsi="Arial" w:cs="Arial"/>
          <w:sz w:val="19"/>
          <w:szCs w:val="19"/>
          <w:lang w:val="sk-SK"/>
        </w:rPr>
        <w:t xml:space="preserve">, štatutárny orgán RO pre OP EVS informuje písomne žiadateľa o začatí preskúmania rozhodnutia mimo odvolacieho konania. </w:t>
      </w:r>
      <w:r w:rsidR="00D86ED1" w:rsidRPr="0014645C">
        <w:rPr>
          <w:rFonts w:ascii="Arial" w:hAnsi="Arial" w:cs="Arial"/>
          <w:sz w:val="19"/>
          <w:szCs w:val="19"/>
          <w:lang w:val="sk-SK"/>
        </w:rPr>
        <w:t>K</w:t>
      </w:r>
      <w:r w:rsidRPr="0014645C">
        <w:rPr>
          <w:rFonts w:ascii="Arial" w:hAnsi="Arial" w:cs="Arial"/>
          <w:sz w:val="19"/>
          <w:szCs w:val="19"/>
          <w:lang w:val="sk-SK"/>
        </w:rPr>
        <w:t xml:space="preserve">onanie o preskúmaní rozhodnutia mimo odvolacieho konania začína doručením oznámenia štatutárneho orgánu RO o preskúmaní rozhodnutia z vlastného podnetu žiadateľovi alebo doručením oznámenia </w:t>
      </w:r>
      <w:r w:rsidRPr="0014645C">
        <w:rPr>
          <w:rFonts w:ascii="Arial" w:hAnsi="Arial" w:cs="Arial"/>
          <w:sz w:val="19"/>
          <w:szCs w:val="19"/>
          <w:lang w:val="sk-SK"/>
        </w:rPr>
        <w:lastRenderedPageBreak/>
        <w:t xml:space="preserve">štatutárneho orgánu RO o uznaní opodstatnenosti podnetu žiadateľa na preskúmanie rozhodnutia mimo odvolacieho konania žiadateľovi. </w:t>
      </w:r>
    </w:p>
    <w:p w14:paraId="15B0CF9C"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15B0CF9D" w14:textId="0DC5C01A" w:rsidR="00F220F5" w:rsidRPr="0014645C" w:rsidRDefault="00953D2E" w:rsidP="00AC1F93">
      <w:pPr>
        <w:pStyle w:val="Nadpis3"/>
        <w:spacing w:before="240" w:line="480" w:lineRule="auto"/>
        <w:ind w:left="720"/>
        <w:rPr>
          <w:b/>
          <w:color w:val="3C8A2E" w:themeColor="accent5"/>
          <w:sz w:val="24"/>
          <w:szCs w:val="24"/>
          <w:lang w:val="sk-SK"/>
        </w:rPr>
      </w:pPr>
      <w:bookmarkStart w:id="565" w:name="_Toc413832255"/>
      <w:bookmarkStart w:id="566" w:name="_Toc417132520"/>
      <w:bookmarkStart w:id="567" w:name="_Toc417648933"/>
      <w:bookmarkStart w:id="568" w:name="_Toc440355024"/>
      <w:bookmarkStart w:id="569" w:name="_Toc440375355"/>
      <w:bookmarkStart w:id="570" w:name="_Toc458432941"/>
      <w:bookmarkStart w:id="571" w:name="_Toc458515693"/>
      <w:r w:rsidRPr="0014645C">
        <w:rPr>
          <w:b/>
          <w:color w:val="3C8A2E" w:themeColor="accent5"/>
          <w:sz w:val="24"/>
          <w:szCs w:val="24"/>
          <w:lang w:val="sk-SK"/>
        </w:rPr>
        <w:t>4.4.3</w:t>
      </w:r>
      <w:r w:rsidR="00400B1E" w:rsidRPr="0014645C">
        <w:rPr>
          <w:b/>
          <w:color w:val="3C8A2E" w:themeColor="accent5"/>
          <w:sz w:val="24"/>
          <w:szCs w:val="24"/>
          <w:lang w:val="sk-SK"/>
        </w:rPr>
        <w:tab/>
      </w:r>
      <w:r w:rsidR="00F220F5" w:rsidRPr="0014645C">
        <w:rPr>
          <w:b/>
          <w:color w:val="3C8A2E" w:themeColor="accent5"/>
          <w:sz w:val="24"/>
          <w:szCs w:val="24"/>
          <w:lang w:val="sk-SK"/>
        </w:rPr>
        <w:t>Oprava rozhodnutia</w:t>
      </w:r>
      <w:bookmarkEnd w:id="565"/>
      <w:bookmarkEnd w:id="566"/>
      <w:bookmarkEnd w:id="567"/>
      <w:bookmarkEnd w:id="568"/>
      <w:bookmarkEnd w:id="569"/>
      <w:bookmarkEnd w:id="570"/>
      <w:bookmarkEnd w:id="571"/>
    </w:p>
    <w:p w14:paraId="15B0CF9E"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15B0CF9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Na opravu rozhodnutia sa vzťahuje § 47 ods. 6 správneho poriadku, t.j. chyby v písaní, v počítaní alebo iné zrejmé nesprávnosti sú opravené kedykoľvek aj bez návrhu žiadateľa. </w:t>
      </w:r>
    </w:p>
    <w:p w14:paraId="15B0CFA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Opravu rozhodnutia vykoná RO pre OP EVS alebo štatutárny orgán RO pre OP EVS v závislosti od toho, kto rozhodnutie vydal a o oprave informuje žiadateľa. </w:t>
      </w:r>
    </w:p>
    <w:p w14:paraId="15B0CFA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vykoná zmenu rozhodnutia formou listu, v ktorom jednoznačným spôsobom identifikuje menené náležitosti rozhodnutia. Oznámenie zasiela RO pre OP EVS žiadateľovi, ktorého sa oprava týka. </w:t>
      </w:r>
    </w:p>
    <w:p w14:paraId="15B0CFA2"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Oprava rozhodnutia je možná vo vzťahu ku všetkým typom rozhodnutí vydaných podľa zákona o príspevku z EŠIF. Možnosť opravy rozhodnutia podľa tejto kapitoly nie je časovo obmedzená. </w:t>
      </w:r>
    </w:p>
    <w:p w14:paraId="15B0CFA3" w14:textId="77777777" w:rsidR="00F220F5" w:rsidRPr="0014645C" w:rsidRDefault="00F220F5" w:rsidP="00062A9E">
      <w:pPr>
        <w:pStyle w:val="Nadpis1"/>
        <w:numPr>
          <w:ilvl w:val="0"/>
          <w:numId w:val="29"/>
        </w:numPr>
        <w:spacing w:after="480" w:line="288" w:lineRule="auto"/>
        <w:jc w:val="left"/>
        <w:rPr>
          <w:i w:val="0"/>
          <w:lang w:val="sk-SK"/>
        </w:rPr>
      </w:pPr>
      <w:bookmarkStart w:id="572" w:name="_Toc417132521"/>
      <w:bookmarkStart w:id="573" w:name="_Toc417648934"/>
      <w:bookmarkStart w:id="574" w:name="_Toc440355025"/>
      <w:bookmarkStart w:id="575" w:name="_Toc440375356"/>
      <w:bookmarkStart w:id="576" w:name="_Toc458432942"/>
      <w:bookmarkStart w:id="577" w:name="_Toc458515694"/>
      <w:r w:rsidRPr="0014645C">
        <w:rPr>
          <w:i w:val="0"/>
          <w:lang w:val="sk-SK"/>
        </w:rPr>
        <w:lastRenderedPageBreak/>
        <w:t>Informácia o horizontálnych princípoch</w:t>
      </w:r>
      <w:bookmarkEnd w:id="572"/>
      <w:bookmarkEnd w:id="573"/>
      <w:bookmarkEnd w:id="574"/>
      <w:bookmarkEnd w:id="575"/>
      <w:bookmarkEnd w:id="576"/>
      <w:bookmarkEnd w:id="577"/>
    </w:p>
    <w:p w14:paraId="0CA89611"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A91BFE5"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047B83FA"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lang w:val="sk-SK"/>
        </w:rPr>
        <w:footnoteReference w:id="105"/>
      </w:r>
    </w:p>
    <w:p w14:paraId="1182B3F6"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V zmysle všeobecného nariadenia č. 1303/2013 musia byť všetky projekty spolufinancované z EŠIF v súlade s uvedenými HP. Pri nedodržaní podmienky súladu bude žiadosť o NFP vylúčená. </w:t>
      </w:r>
    </w:p>
    <w:p w14:paraId="5E3EA94D" w14:textId="14FFE4F9" w:rsidR="003950CB" w:rsidRPr="0026028C" w:rsidRDefault="001212C7" w:rsidP="003950CB">
      <w:pPr>
        <w:spacing w:before="120" w:after="120" w:line="288" w:lineRule="auto"/>
        <w:jc w:val="both"/>
        <w:rPr>
          <w:rFonts w:eastAsia="Times"/>
          <w:color w:val="000000"/>
          <w:sz w:val="19"/>
          <w:szCs w:val="19"/>
          <w:lang w:val="sk-SK"/>
        </w:rPr>
      </w:pPr>
      <w:r w:rsidRPr="0026028C">
        <w:rPr>
          <w:rFonts w:ascii="Arial" w:hAnsi="Arial" w:cs="Arial"/>
          <w:sz w:val="19"/>
          <w:szCs w:val="19"/>
          <w:lang w:val="sk-SK"/>
        </w:rPr>
        <w:t>Merateľné ukazovateľa a iné údaje (predovšetkým súbor iných údajov navrhnutých gestorom HP RMŽ a ND) sú hlavným nástrojom monitorovania, hodnotenia pokroku a napĺňania hlavných cieľov HP RMŽ a ND.</w:t>
      </w:r>
      <w:r w:rsidRPr="0026028C">
        <w:rPr>
          <w:sz w:val="19"/>
          <w:szCs w:val="19"/>
          <w:lang w:val="sk-SK"/>
        </w:rPr>
        <w:t xml:space="preserve"> </w:t>
      </w:r>
      <w:r w:rsidRPr="0026028C">
        <w:rPr>
          <w:rFonts w:ascii="Arial" w:eastAsia="Times" w:hAnsi="Arial" w:cs="Arial"/>
          <w:sz w:val="19"/>
          <w:szCs w:val="19"/>
          <w:lang w:val="sk-SK"/>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lang w:val="sk-SK"/>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lang w:val="sk-SK"/>
        </w:rPr>
        <w:t>.</w:t>
      </w:r>
      <w:r w:rsidR="00D5107E" w:rsidRPr="0026028C">
        <w:rPr>
          <w:rFonts w:cstheme="minorHAnsi"/>
          <w:iCs/>
          <w:sz w:val="19"/>
          <w:szCs w:val="19"/>
          <w:lang w:val="sk-SK"/>
        </w:rPr>
        <w:t xml:space="preserve"> Prijímateľ pomoci sa v rámci ŽoNFP zaväzuje v čestnom prehlásení a následnom podpise zmluvy o NFP uplatňovať dodržiavanie článku 7 všeobecného nariadenia EÚ č. 1303/2013.</w:t>
      </w:r>
      <w:r w:rsidR="00D5107E" w:rsidRPr="0026028C">
        <w:rPr>
          <w:sz w:val="19"/>
          <w:szCs w:val="19"/>
          <w:lang w:val="sk-SK"/>
        </w:rPr>
        <w:t xml:space="preserve"> </w:t>
      </w:r>
      <w:r w:rsidR="003950CB" w:rsidRPr="0026028C">
        <w:rPr>
          <w:rFonts w:eastAsia="Times"/>
          <w:sz w:val="19"/>
          <w:szCs w:val="19"/>
          <w:lang w:val="sk-SK"/>
        </w:rPr>
        <w:t xml:space="preserve">RO pre OP EVS  vo výzve/vyzvaní  uvedie aj </w:t>
      </w:r>
      <w:r w:rsidRPr="0026028C">
        <w:rPr>
          <w:rFonts w:eastAsia="Times"/>
          <w:sz w:val="19"/>
          <w:szCs w:val="19"/>
          <w:lang w:val="sk-SK"/>
        </w:rPr>
        <w:t xml:space="preserve"> merateľné</w:t>
      </w:r>
      <w:r w:rsidR="003950CB" w:rsidRPr="0026028C">
        <w:rPr>
          <w:rFonts w:eastAsia="Times"/>
          <w:sz w:val="19"/>
          <w:szCs w:val="19"/>
          <w:lang w:val="sk-SK"/>
        </w:rPr>
        <w:t xml:space="preserve"> ukazovatele </w:t>
      </w:r>
      <w:r w:rsidRPr="0026028C">
        <w:rPr>
          <w:rFonts w:eastAsia="Times"/>
          <w:sz w:val="19"/>
          <w:szCs w:val="19"/>
          <w:lang w:val="sk-SK"/>
        </w:rPr>
        <w:t xml:space="preserve">relevantné k </w:t>
      </w:r>
      <w:r w:rsidR="003950CB" w:rsidRPr="0026028C">
        <w:rPr>
          <w:rFonts w:eastAsia="Times"/>
          <w:sz w:val="19"/>
          <w:szCs w:val="19"/>
          <w:lang w:val="sk-SK"/>
        </w:rPr>
        <w:t xml:space="preserve">HP </w:t>
      </w:r>
      <w:r w:rsidRPr="0026028C">
        <w:rPr>
          <w:rFonts w:eastAsia="Times"/>
          <w:sz w:val="19"/>
          <w:szCs w:val="19"/>
          <w:lang w:val="sk-SK"/>
        </w:rPr>
        <w:t xml:space="preserve">a iné údaje </w:t>
      </w:r>
      <w:r w:rsidR="003950CB" w:rsidRPr="0026028C">
        <w:rPr>
          <w:rFonts w:eastAsia="Times"/>
          <w:sz w:val="19"/>
          <w:szCs w:val="19"/>
          <w:lang w:val="sk-SK"/>
        </w:rPr>
        <w:t xml:space="preserve">s ohľadom na zameranie výzvy/vyzvania. Žiadateľ vyberie vhodné </w:t>
      </w:r>
      <w:r w:rsidRPr="0026028C">
        <w:rPr>
          <w:rFonts w:eastAsia="Times"/>
          <w:sz w:val="19"/>
          <w:szCs w:val="19"/>
          <w:lang w:val="sk-SK"/>
        </w:rPr>
        <w:t xml:space="preserve">merateľné </w:t>
      </w:r>
      <w:r w:rsidR="003950CB" w:rsidRPr="0026028C">
        <w:rPr>
          <w:rFonts w:eastAsia="Times"/>
          <w:sz w:val="19"/>
          <w:szCs w:val="19"/>
          <w:lang w:val="sk-SK"/>
        </w:rPr>
        <w:t xml:space="preserve">ukazovatele len z merateľných ukazovateľov definovaných </w:t>
      </w:r>
      <w:r w:rsidR="003950CB" w:rsidRPr="0026028C">
        <w:rPr>
          <w:rFonts w:eastAsia="Times"/>
          <w:color w:val="000000"/>
          <w:sz w:val="19"/>
          <w:szCs w:val="19"/>
          <w:lang w:val="sk-SK"/>
        </w:rPr>
        <w:t xml:space="preserve">v príslušnom vyzvaní/výzve, resp. ukazovatele sa v žiadosti o NFP automaticky zobrazia na základe aktivít projektu, ktoré si žiadateľ vybral. </w:t>
      </w:r>
    </w:p>
    <w:p w14:paraId="24F1CD02" w14:textId="77777777" w:rsidR="003950CB" w:rsidRPr="0014645C" w:rsidRDefault="003950CB" w:rsidP="003950CB">
      <w:pPr>
        <w:spacing w:before="120" w:after="120" w:line="288" w:lineRule="auto"/>
        <w:jc w:val="both"/>
        <w:rPr>
          <w:sz w:val="19"/>
          <w:szCs w:val="19"/>
          <w:lang w:val="sk-SK"/>
        </w:rPr>
      </w:pPr>
      <w:r w:rsidRPr="0014645C">
        <w:rPr>
          <w:sz w:val="19"/>
          <w:szCs w:val="19"/>
          <w:lang w:val="sk-SK"/>
        </w:rPr>
        <w:t xml:space="preserve">Po prijatí ŽoNFP vykoná RO pre OP EVS administratívne overenie, ktorého súčasťou je aj posúdenie súladu s HP. Účinné uplatňovanie HP v schvaľovacom procese je zabezpečené posúdením vylučujúcich  kritérií v  odbornom hodnotení. </w:t>
      </w:r>
    </w:p>
    <w:p w14:paraId="6B529DFD" w14:textId="77777777" w:rsidR="003950CB" w:rsidRPr="0014645C" w:rsidRDefault="003950CB" w:rsidP="003950CB">
      <w:pPr>
        <w:spacing w:line="288" w:lineRule="auto"/>
        <w:jc w:val="both"/>
        <w:rPr>
          <w:sz w:val="19"/>
          <w:szCs w:val="19"/>
          <w:lang w:val="sk-SK"/>
        </w:rPr>
      </w:pPr>
      <w:r w:rsidRPr="0014645C">
        <w:rPr>
          <w:sz w:val="19"/>
          <w:szCs w:val="19"/>
          <w:lang w:val="sk-SK"/>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5B83F210" w14:textId="77777777" w:rsidR="003950CB" w:rsidRPr="0014645C" w:rsidRDefault="003950CB" w:rsidP="003950CB">
      <w:pPr>
        <w:spacing w:before="120" w:after="120" w:line="288" w:lineRule="auto"/>
        <w:jc w:val="both"/>
        <w:rPr>
          <w:sz w:val="19"/>
          <w:szCs w:val="19"/>
          <w:lang w:val="sk-SK"/>
        </w:rPr>
      </w:pPr>
      <w:r w:rsidRPr="0014645C">
        <w:rPr>
          <w:b/>
          <w:sz w:val="19"/>
          <w:szCs w:val="19"/>
          <w:lang w:val="sk-SK"/>
        </w:rPr>
        <w:lastRenderedPageBreak/>
        <w:t xml:space="preserve">Udržateľný rozvoj </w:t>
      </w:r>
      <w:r w:rsidRPr="0014645C">
        <w:rPr>
          <w:sz w:val="19"/>
          <w:szCs w:val="19"/>
          <w:lang w:val="sk-SK"/>
        </w:rPr>
        <w:t>vo všeobecnosti</w:t>
      </w:r>
      <w:r w:rsidRPr="0014645C">
        <w:rPr>
          <w:b/>
          <w:sz w:val="19"/>
          <w:szCs w:val="19"/>
          <w:lang w:val="sk-SK"/>
        </w:rPr>
        <w:t xml:space="preserve"> </w:t>
      </w:r>
      <w:r w:rsidRPr="0014645C">
        <w:rPr>
          <w:sz w:val="19"/>
          <w:szCs w:val="19"/>
          <w:lang w:val="sk-SK"/>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lang w:val="sk-SK"/>
        </w:rPr>
        <w:t>horizontálneho princípu Udržateľný rozvoj</w:t>
      </w:r>
      <w:r w:rsidRPr="0014645C">
        <w:rPr>
          <w:sz w:val="19"/>
          <w:szCs w:val="19"/>
          <w:lang w:val="sk-SK"/>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EA3317" w14:textId="456CE198" w:rsidR="003950CB" w:rsidRPr="0014645C" w:rsidRDefault="003950CB" w:rsidP="003950CB">
      <w:pPr>
        <w:spacing w:before="120" w:after="120" w:line="288" w:lineRule="auto"/>
        <w:jc w:val="both"/>
        <w:rPr>
          <w:rFonts w:eastAsia="Times"/>
          <w:sz w:val="19"/>
          <w:szCs w:val="19"/>
          <w:lang w:val="sk-SK"/>
        </w:rPr>
      </w:pPr>
      <w:r w:rsidRPr="0014645C">
        <w:rPr>
          <w:sz w:val="19"/>
          <w:szCs w:val="19"/>
          <w:lang w:val="sk-SK"/>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lang w:val="sk-SK"/>
        </w:rPr>
        <w:footnoteReference w:id="106"/>
      </w:r>
      <w:r w:rsidRPr="0014645C">
        <w:rPr>
          <w:sz w:val="19"/>
          <w:szCs w:val="19"/>
          <w:lang w:val="sk-SK"/>
        </w:rPr>
        <w:t>.</w:t>
      </w:r>
      <w:r w:rsidRPr="0014645C">
        <w:rPr>
          <w:rFonts w:eastAsia="Times"/>
          <w:sz w:val="19"/>
          <w:szCs w:val="19"/>
          <w:lang w:val="sk-SK"/>
        </w:rPr>
        <w:t xml:space="preserve"> </w:t>
      </w:r>
    </w:p>
    <w:p w14:paraId="06B6ED0C" w14:textId="77777777" w:rsidR="003950CB" w:rsidRPr="0014645C" w:rsidRDefault="003950CB" w:rsidP="003950CB">
      <w:pPr>
        <w:spacing w:before="120" w:after="120" w:line="288" w:lineRule="auto"/>
        <w:jc w:val="both"/>
        <w:rPr>
          <w:rFonts w:eastAsia="Times"/>
          <w:sz w:val="19"/>
          <w:szCs w:val="19"/>
          <w:lang w:val="sk-SK"/>
        </w:rPr>
      </w:pPr>
      <w:r w:rsidRPr="0014645C">
        <w:rPr>
          <w:rFonts w:eastAsia="Times"/>
          <w:sz w:val="19"/>
          <w:szCs w:val="19"/>
          <w:lang w:val="sk-SK"/>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5B0CFA7" w14:textId="43A77210" w:rsidR="00D86ED1" w:rsidRPr="0014645C" w:rsidRDefault="007F1E99" w:rsidP="003868A0">
      <w:pPr>
        <w:spacing w:before="120" w:after="120" w:line="288" w:lineRule="auto"/>
        <w:jc w:val="both"/>
        <w:rPr>
          <w:rFonts w:cs="Arial"/>
          <w:sz w:val="19"/>
          <w:szCs w:val="19"/>
          <w:lang w:val="sk-SK"/>
        </w:rPr>
      </w:pPr>
      <w:r w:rsidRPr="0014645C">
        <w:rPr>
          <w:b/>
          <w:sz w:val="19"/>
          <w:szCs w:val="19"/>
          <w:lang w:val="sk-SK"/>
        </w:rPr>
        <w:t>HP</w:t>
      </w:r>
      <w:r w:rsidR="00D86ED1" w:rsidRPr="0014645C">
        <w:rPr>
          <w:sz w:val="19"/>
          <w:szCs w:val="19"/>
          <w:lang w:val="sk-SK"/>
        </w:rPr>
        <w:t xml:space="preserve"> </w:t>
      </w:r>
      <w:r w:rsidRPr="0014645C">
        <w:rPr>
          <w:b/>
          <w:sz w:val="19"/>
          <w:szCs w:val="19"/>
          <w:lang w:val="sk-SK"/>
        </w:rPr>
        <w:t>N</w:t>
      </w:r>
      <w:r w:rsidR="00D86ED1" w:rsidRPr="0014645C">
        <w:rPr>
          <w:b/>
          <w:sz w:val="19"/>
          <w:szCs w:val="19"/>
          <w:lang w:val="sk-SK"/>
        </w:rPr>
        <w:t>ediskrimináci</w:t>
      </w:r>
      <w:r w:rsidR="0013501F" w:rsidRPr="0014645C">
        <w:rPr>
          <w:b/>
          <w:sz w:val="19"/>
          <w:szCs w:val="19"/>
          <w:lang w:val="sk-SK"/>
        </w:rPr>
        <w:t>a -</w:t>
      </w:r>
      <w:r w:rsidRPr="0014645C">
        <w:rPr>
          <w:b/>
          <w:sz w:val="19"/>
          <w:szCs w:val="19"/>
          <w:lang w:val="sk-SK"/>
        </w:rPr>
        <w:t xml:space="preserve"> </w:t>
      </w:r>
      <w:r w:rsidRPr="0014645C">
        <w:rPr>
          <w:sz w:val="19"/>
          <w:szCs w:val="19"/>
          <w:lang w:val="sk-SK"/>
        </w:rPr>
        <w:t>založený na</w:t>
      </w:r>
      <w:r w:rsidR="00D86ED1" w:rsidRPr="0014645C">
        <w:rPr>
          <w:sz w:val="19"/>
          <w:szCs w:val="19"/>
          <w:lang w:val="sk-SK"/>
        </w:rPr>
        <w:t xml:space="preserve"> prístupnosti a rovnosti príležitostí</w:t>
      </w:r>
      <w:r w:rsidR="000301D7" w:rsidRPr="0014645C">
        <w:rPr>
          <w:b/>
          <w:sz w:val="19"/>
          <w:szCs w:val="19"/>
          <w:lang w:val="sk-SK"/>
        </w:rPr>
        <w:t xml:space="preserve"> </w:t>
      </w:r>
      <w:r w:rsidR="00D86ED1" w:rsidRPr="0014645C">
        <w:rPr>
          <w:sz w:val="19"/>
          <w:szCs w:val="19"/>
          <w:lang w:val="sk-SK"/>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lang w:val="sk-SK"/>
        </w:rPr>
        <w:t>ný</w:t>
      </w:r>
      <w:r w:rsidR="00D86ED1" w:rsidRPr="0014645C">
        <w:rPr>
          <w:sz w:val="19"/>
          <w:szCs w:val="19"/>
          <w:lang w:val="sk-SK"/>
        </w:rPr>
        <w:t xml:space="preserve"> boj proti diskriminácii na základe pohlavia, rasy, etnického pôvodu, náboženského vyznania, viery, zdravotného postihnutia, veku či sexuálnej orientácie.</w:t>
      </w:r>
      <w:r w:rsidRPr="0014645C">
        <w:rPr>
          <w:sz w:val="19"/>
          <w:szCs w:val="19"/>
          <w:lang w:val="sk-SK"/>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lang w:val="sk-SK"/>
        </w:rPr>
        <w:t xml:space="preserve"> </w:t>
      </w:r>
    </w:p>
    <w:p w14:paraId="15B0CFA8" w14:textId="6E7657F7" w:rsidR="00D86ED1" w:rsidRPr="0014645C" w:rsidRDefault="00D86ED1" w:rsidP="003868A0">
      <w:pPr>
        <w:spacing w:before="120" w:after="120" w:line="288" w:lineRule="auto"/>
        <w:jc w:val="both"/>
        <w:rPr>
          <w:sz w:val="19"/>
          <w:szCs w:val="19"/>
          <w:lang w:val="sk-SK"/>
        </w:rPr>
      </w:pPr>
      <w:r w:rsidRPr="0014645C">
        <w:rPr>
          <w:sz w:val="19"/>
          <w:szCs w:val="19"/>
          <w:lang w:val="sk-SK"/>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15B0CFA9" w14:textId="77777777" w:rsidR="00D86ED1" w:rsidRPr="0014645C" w:rsidRDefault="00D86ED1" w:rsidP="003868A0">
      <w:pPr>
        <w:spacing w:before="120" w:after="120" w:line="288" w:lineRule="auto"/>
        <w:jc w:val="both"/>
        <w:rPr>
          <w:sz w:val="19"/>
          <w:szCs w:val="19"/>
          <w:lang w:val="sk-SK"/>
        </w:rPr>
      </w:pPr>
      <w:r w:rsidRPr="0014645C">
        <w:rPr>
          <w:sz w:val="19"/>
          <w:szCs w:val="19"/>
          <w:lang w:val="sk-SK"/>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4A1B8CBB" w14:textId="09FE7BD8" w:rsidR="00E54341" w:rsidRPr="0014645C" w:rsidRDefault="0013501F" w:rsidP="00E54341">
      <w:pPr>
        <w:spacing w:before="120" w:after="120" w:line="288" w:lineRule="auto"/>
        <w:jc w:val="both"/>
        <w:rPr>
          <w:sz w:val="19"/>
          <w:szCs w:val="19"/>
          <w:lang w:val="sk-SK"/>
        </w:rPr>
      </w:pPr>
      <w:r w:rsidRPr="0014645C">
        <w:rPr>
          <w:b/>
          <w:sz w:val="19"/>
          <w:szCs w:val="19"/>
          <w:lang w:val="sk-SK"/>
        </w:rPr>
        <w:t>HP</w:t>
      </w:r>
      <w:r w:rsidRPr="0014645C">
        <w:rPr>
          <w:sz w:val="19"/>
          <w:szCs w:val="19"/>
          <w:lang w:val="sk-SK"/>
        </w:rPr>
        <w:t xml:space="preserve"> </w:t>
      </w:r>
      <w:r w:rsidRPr="0014645C">
        <w:rPr>
          <w:b/>
          <w:sz w:val="19"/>
          <w:szCs w:val="19"/>
          <w:lang w:val="sk-SK"/>
        </w:rPr>
        <w:t>Rovnosť mužov a</w:t>
      </w:r>
      <w:r w:rsidRPr="0014645C" w:rsidDel="007F1E99">
        <w:rPr>
          <w:sz w:val="19"/>
          <w:szCs w:val="19"/>
          <w:lang w:val="sk-SK"/>
        </w:rPr>
        <w:t xml:space="preserve"> </w:t>
      </w:r>
      <w:r w:rsidRPr="0014645C">
        <w:rPr>
          <w:b/>
          <w:sz w:val="19"/>
          <w:szCs w:val="19"/>
          <w:lang w:val="sk-SK"/>
        </w:rPr>
        <w:t>žien -</w:t>
      </w:r>
      <w:r w:rsidRPr="0014645C">
        <w:rPr>
          <w:sz w:val="19"/>
          <w:szCs w:val="19"/>
          <w:lang w:val="sk-SK"/>
        </w:rPr>
        <w:t xml:space="preserve"> založený na z</w:t>
      </w:r>
      <w:r w:rsidR="00D86ED1" w:rsidRPr="0014645C">
        <w:rPr>
          <w:sz w:val="19"/>
          <w:szCs w:val="19"/>
          <w:lang w:val="sk-SK"/>
        </w:rPr>
        <w:t>ásad</w:t>
      </w:r>
      <w:r w:rsidRPr="0014645C">
        <w:rPr>
          <w:sz w:val="19"/>
          <w:szCs w:val="19"/>
          <w:lang w:val="sk-SK"/>
        </w:rPr>
        <w:t>e</w:t>
      </w:r>
      <w:r w:rsidR="00375B06" w:rsidRPr="0014645C">
        <w:rPr>
          <w:sz w:val="19"/>
          <w:szCs w:val="19"/>
          <w:lang w:val="sk-SK"/>
        </w:rPr>
        <w:t xml:space="preserve"> nediskriminácie na základe pohlavia</w:t>
      </w:r>
      <w:r w:rsidR="00E01ABC" w:rsidRPr="0014645C">
        <w:rPr>
          <w:sz w:val="19"/>
          <w:szCs w:val="19"/>
          <w:lang w:val="sk-SK"/>
        </w:rPr>
        <w:t xml:space="preserve"> a rodu</w:t>
      </w:r>
      <w:r w:rsidR="00375B06" w:rsidRPr="0014645C">
        <w:rPr>
          <w:sz w:val="19"/>
          <w:szCs w:val="19"/>
          <w:lang w:val="sk-SK"/>
        </w:rPr>
        <w:t xml:space="preserve"> a</w:t>
      </w:r>
      <w:r w:rsidR="00D86ED1" w:rsidRPr="0014645C">
        <w:rPr>
          <w:sz w:val="19"/>
          <w:szCs w:val="19"/>
          <w:lang w:val="sk-SK"/>
        </w:rPr>
        <w:t xml:space="preserve"> rovnakého zaobchádzania, je integrálnou súčasťou všetkých relevantných opatrení v kontexte reformy VS.</w:t>
      </w:r>
      <w:r w:rsidR="00D87D56" w:rsidRPr="0014645C">
        <w:rPr>
          <w:sz w:val="19"/>
          <w:szCs w:val="19"/>
          <w:lang w:val="sk-SK"/>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lang w:val="sk-SK"/>
        </w:rPr>
        <w:t>.</w:t>
      </w:r>
    </w:p>
    <w:p w14:paraId="7C925DD3"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162671E6"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Osobitný prístup si vyžadujú osoby so zdravotným postihnutím, pre ktoré je potrebné vytvorenie mimoriadnych podmienok prístupnosti. </w:t>
      </w:r>
    </w:p>
    <w:p w14:paraId="5BEC4883"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Výzva sa dotýka predovšetkým nasledujúcich cieľov HP RMŽ a ND: </w:t>
      </w:r>
    </w:p>
    <w:p w14:paraId="12A6C021" w14:textId="5FE5D46C"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rovnosť mužov a žien ide konkrétne o cieľ „zabezpečiť rovnosť mužov a žien na trhu práce a v príprave naň“ , </w:t>
      </w:r>
    </w:p>
    <w:p w14:paraId="2225731A" w14:textId="2942FBAF"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rámci horizontálneho princípu nediskriminácia ide o cieľ „zabezpečiť rovnosť príležitostí na trhu práce a v príprave naň“. </w:t>
      </w:r>
    </w:p>
    <w:p w14:paraId="11BD805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lang w:val="sk-SK"/>
        </w:rPr>
      </w:pPr>
    </w:p>
    <w:p w14:paraId="2DF25A69"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Z vyššie uvedených dôvodov a na základe riadiacej dokumentácie EŠIF je prijímateľ povinný zabezpečiť, aby nedošlo k porušeniu predmetných horizontálnych princípov v rámci aktivít projektu spolufinancovaného EŠIF. </w:t>
      </w:r>
    </w:p>
    <w:p w14:paraId="458333D4"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V súvislosti s OP EVS je potrebné upozorniť osobitne na to, aby: </w:t>
      </w:r>
    </w:p>
    <w:p w14:paraId="55682302" w14:textId="3BD16FAB"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lang w:val="sk-SK"/>
        </w:rPr>
      </w:pPr>
      <w:r w:rsidRPr="0014645C">
        <w:rPr>
          <w:rFonts w:cstheme="minorHAnsi"/>
          <w:color w:val="000000"/>
          <w:sz w:val="19"/>
          <w:szCs w:val="19"/>
          <w:lang w:val="sk-SK"/>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eGovernmentu, zlepšenia dostupnosti dát verejnej správy a ďalších nových riešení IKT budú aplikované blind friendly a ďalšie opatrenia zabezpečujúce prístupnosť pre osoby so zdravotným postihnutím; </w:t>
      </w:r>
    </w:p>
    <w:p w14:paraId="1713D926" w14:textId="4D1C63B8"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F7E3CFA" w14:textId="77777777" w:rsidR="00E01ABC" w:rsidRPr="0014645C" w:rsidRDefault="00E01ABC" w:rsidP="00FB6D75">
      <w:pPr>
        <w:spacing w:before="120" w:after="120"/>
        <w:jc w:val="both"/>
        <w:rPr>
          <w:rFonts w:cstheme="minorHAnsi"/>
          <w:sz w:val="19"/>
          <w:szCs w:val="19"/>
          <w:lang w:val="sk-SK"/>
        </w:rPr>
      </w:pPr>
      <w:r w:rsidRPr="0014645C">
        <w:rPr>
          <w:rFonts w:cstheme="minorHAnsi"/>
          <w:sz w:val="19"/>
          <w:szCs w:val="19"/>
          <w:lang w:val="sk-SK"/>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58F6292C" w14:textId="77777777" w:rsidR="00E01ABC" w:rsidRPr="0014645C" w:rsidRDefault="00E01ABC" w:rsidP="00FB6D75">
      <w:pPr>
        <w:autoSpaceDE w:val="0"/>
        <w:autoSpaceDN w:val="0"/>
        <w:adjustRightInd w:val="0"/>
        <w:spacing w:after="0"/>
        <w:jc w:val="both"/>
        <w:rPr>
          <w:rFonts w:cstheme="minorHAnsi"/>
          <w:color w:val="000000"/>
          <w:sz w:val="19"/>
          <w:szCs w:val="19"/>
          <w:lang w:val="sk-SK"/>
        </w:rPr>
      </w:pPr>
      <w:r w:rsidRPr="0014645C">
        <w:rPr>
          <w:rFonts w:cstheme="minorHAnsi"/>
          <w:color w:val="000000"/>
          <w:sz w:val="19"/>
          <w:szCs w:val="19"/>
          <w:lang w:val="sk-SK"/>
        </w:rPr>
        <w:t xml:space="preserve">Žiadateľ deklaruje súlad projektu s cieľmi HP RMŽ a ND prostredníctvom výberu oprávnených typov aktivít vo formulári ŽoNFP,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ŽoNFP. Žiadateľ rovnako v rámci formulára žiadosti o NFP v čestnom vyhlásení (tabuľka č. 15) potvrdzuje súlad s horizontálnymi princípmi. </w:t>
      </w:r>
    </w:p>
    <w:p w14:paraId="34CB59F1" w14:textId="76965B9E" w:rsidR="00E01ABC" w:rsidRPr="0014645C" w:rsidRDefault="00E01ABC" w:rsidP="00FB6D75">
      <w:pPr>
        <w:spacing w:before="120" w:after="120"/>
        <w:jc w:val="both"/>
        <w:rPr>
          <w:rFonts w:cstheme="minorHAnsi"/>
          <w:sz w:val="19"/>
          <w:szCs w:val="19"/>
          <w:lang w:val="sk-SK"/>
        </w:rPr>
      </w:pPr>
      <w:r w:rsidRPr="0014645C">
        <w:rPr>
          <w:rFonts w:cstheme="minorHAnsi"/>
          <w:color w:val="000000"/>
          <w:sz w:val="19"/>
          <w:szCs w:val="19"/>
          <w:lang w:val="sk-SK"/>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15B0CFB5" w14:textId="77777777" w:rsidR="00F220F5" w:rsidRPr="0014645C" w:rsidRDefault="00F220F5" w:rsidP="00062A9E">
      <w:pPr>
        <w:pStyle w:val="Nadpis1"/>
        <w:numPr>
          <w:ilvl w:val="0"/>
          <w:numId w:val="29"/>
        </w:numPr>
        <w:spacing w:after="480" w:line="288" w:lineRule="auto"/>
        <w:rPr>
          <w:i w:val="0"/>
          <w:lang w:val="sk-SK"/>
        </w:rPr>
      </w:pPr>
      <w:bookmarkStart w:id="580" w:name="_Toc417648936"/>
      <w:bookmarkStart w:id="581" w:name="_Toc417132522"/>
      <w:bookmarkStart w:id="582" w:name="_Toc417648937"/>
      <w:bookmarkStart w:id="583" w:name="_Toc440355026"/>
      <w:bookmarkStart w:id="584" w:name="_Toc440375357"/>
      <w:bookmarkStart w:id="585" w:name="_Toc458432943"/>
      <w:bookmarkStart w:id="586" w:name="_Toc458515695"/>
      <w:bookmarkEnd w:id="580"/>
      <w:r w:rsidRPr="0014645C">
        <w:rPr>
          <w:i w:val="0"/>
          <w:lang w:val="sk-SK"/>
        </w:rPr>
        <w:lastRenderedPageBreak/>
        <w:t>Uzavretie zmluvy o </w:t>
      </w:r>
      <w:r w:rsidR="003C3D5D" w:rsidRPr="0014645C">
        <w:rPr>
          <w:i w:val="0"/>
          <w:lang w:val="sk-SK"/>
        </w:rPr>
        <w:t>NFP</w:t>
      </w:r>
      <w:bookmarkEnd w:id="581"/>
      <w:bookmarkEnd w:id="582"/>
      <w:bookmarkEnd w:id="583"/>
      <w:bookmarkEnd w:id="584"/>
      <w:bookmarkEnd w:id="585"/>
      <w:bookmarkEnd w:id="586"/>
    </w:p>
    <w:p w14:paraId="15B0CFB6" w14:textId="6535D989"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lang w:val="sk-SK"/>
        </w:rPr>
        <w:t xml:space="preserve"> </w:t>
      </w:r>
      <w:r w:rsidR="00DE50FB" w:rsidRPr="0014645C">
        <w:rPr>
          <w:rFonts w:ascii="Arial" w:hAnsi="Arial" w:cs="Arial"/>
          <w:sz w:val="19"/>
          <w:szCs w:val="19"/>
          <w:lang w:val="sk-SK"/>
        </w:rPr>
        <w:t>(</w:t>
      </w:r>
      <w:hyperlink r:id="rId32"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w:t>
      </w:r>
      <w:r w:rsidR="00586DBE">
        <w:rPr>
          <w:rFonts w:ascii="Arial" w:hAnsi="Arial" w:cs="Arial"/>
          <w:sz w:val="19"/>
          <w:szCs w:val="19"/>
          <w:lang w:val="sk-SK"/>
        </w:rPr>
        <w:t xml:space="preserve">  resp. </w:t>
      </w:r>
      <w:r w:rsidR="00586DBE" w:rsidRPr="00586DBE">
        <w:rPr>
          <w:rFonts w:ascii="Arial" w:hAnsi="Arial" w:cs="Arial"/>
          <w:sz w:val="19"/>
          <w:szCs w:val="19"/>
          <w:lang w:val="sk-SK"/>
        </w:rPr>
        <w:t>http://www.reformuj.sk/dokument/vzory-zmluv-a-rozhodnuti/</w:t>
      </w:r>
      <w:r w:rsidR="00586DBE">
        <w:rPr>
          <w:rFonts w:ascii="Arial" w:hAnsi="Arial" w:cs="Arial"/>
          <w:sz w:val="19"/>
          <w:szCs w:val="19"/>
          <w:lang w:val="sk-SK"/>
        </w:rPr>
        <w:t>)</w:t>
      </w:r>
      <w:r w:rsidR="00DE50FB" w:rsidRPr="0014645C">
        <w:rPr>
          <w:rFonts w:ascii="Arial" w:hAnsi="Arial" w:cs="Arial"/>
          <w:sz w:val="19"/>
          <w:szCs w:val="19"/>
          <w:lang w:val="sk-SK"/>
        </w:rPr>
        <w:t xml:space="preserve">. </w:t>
      </w:r>
      <w:r w:rsidRPr="0014645C">
        <w:rPr>
          <w:rFonts w:ascii="Arial" w:hAnsi="Arial" w:cs="Arial"/>
          <w:sz w:val="19"/>
          <w:szCs w:val="19"/>
          <w:lang w:val="sk-SK"/>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Ak je účastníkom zmluvného vzťahu partner, zmluva upravuje aj práva a povinnosti partnera. </w:t>
      </w:r>
    </w:p>
    <w:p w14:paraId="15B0CFB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Žiadateľ je v súlade s § 25 ods. 4 zákona o príspevku z EŠIF povinný poskytnúť pred uzavretím zmluvy o NFP RO pre OP EVS súčinnosť v rozsahu potrebnom na uzavretie zmluvy o NFP. </w:t>
      </w:r>
    </w:p>
    <w:p w14:paraId="15B0CFB8"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K uzavretiu zmluvy o NFP žiadateľ predkladá</w:t>
      </w:r>
      <w:r w:rsidR="002960A4" w:rsidRPr="0014645C">
        <w:rPr>
          <w:rFonts w:ascii="Arial" w:hAnsi="Arial" w:cs="Arial"/>
          <w:sz w:val="19"/>
          <w:szCs w:val="19"/>
          <w:lang w:val="sk-SK"/>
        </w:rPr>
        <w:t xml:space="preserve"> najmä</w:t>
      </w:r>
      <w:r w:rsidRPr="0014645C">
        <w:rPr>
          <w:rFonts w:ascii="Arial" w:hAnsi="Arial" w:cs="Arial"/>
          <w:sz w:val="19"/>
          <w:szCs w:val="19"/>
          <w:lang w:val="sk-SK"/>
        </w:rPr>
        <w:t>:</w:t>
      </w:r>
    </w:p>
    <w:p w14:paraId="15B0CFB9" w14:textId="40682FB9"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Podpisové vzory - 1x originál s úradne overenou pravosťou podpisu;</w:t>
      </w:r>
    </w:p>
    <w:p w14:paraId="15B0CFBA" w14:textId="77FBB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Plnomocenstvo - 1x originál s úradne overenou pravosťou podpisu</w:t>
      </w:r>
      <w:r w:rsidR="002960A4" w:rsidRPr="0014645C">
        <w:rPr>
          <w:rFonts w:ascii="Arial" w:hAnsi="Arial" w:cs="Arial"/>
          <w:sz w:val="19"/>
          <w:szCs w:val="19"/>
          <w:lang w:val="sk-SK"/>
        </w:rPr>
        <w:t xml:space="preserve"> (nepovinné)</w:t>
      </w:r>
      <w:r w:rsidR="00231C43" w:rsidRPr="0014645C">
        <w:rPr>
          <w:rFonts w:ascii="Arial" w:hAnsi="Arial" w:cs="Arial"/>
          <w:sz w:val="19"/>
          <w:szCs w:val="19"/>
          <w:lang w:val="sk-SK"/>
        </w:rPr>
        <w:t>;</w:t>
      </w:r>
      <w:r w:rsidR="002960A4" w:rsidRPr="0014645C">
        <w:rPr>
          <w:rFonts w:ascii="Arial" w:hAnsi="Arial" w:cs="Arial"/>
          <w:sz w:val="19"/>
          <w:szCs w:val="19"/>
          <w:lang w:val="sk-SK"/>
        </w:rPr>
        <w:t xml:space="preserve"> </w:t>
      </w:r>
    </w:p>
    <w:p w14:paraId="15B0CFBB" w14:textId="0E3493FB"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Identifikácia systému platieb a účtov (prijímateľ si zvolí systém financovania v zmysle bližšieho popisu uvedeného v časti </w:t>
      </w:r>
      <w:r w:rsidR="00731137" w:rsidRPr="0014645C">
        <w:rPr>
          <w:rFonts w:ascii="Arial" w:hAnsi="Arial" w:cs="Arial"/>
          <w:sz w:val="19"/>
          <w:szCs w:val="19"/>
          <w:lang w:val="sk-SK"/>
        </w:rPr>
        <w:t>3</w:t>
      </w:r>
      <w:r w:rsidRPr="0014645C">
        <w:rPr>
          <w:rFonts w:ascii="Arial" w:hAnsi="Arial" w:cs="Arial"/>
          <w:sz w:val="19"/>
          <w:szCs w:val="19"/>
          <w:lang w:val="sk-SK"/>
        </w:rPr>
        <w:t>.</w:t>
      </w:r>
      <w:r w:rsidR="005557DA" w:rsidRPr="0014645C">
        <w:rPr>
          <w:rFonts w:ascii="Arial" w:hAnsi="Arial" w:cs="Arial"/>
          <w:sz w:val="19"/>
          <w:szCs w:val="19"/>
          <w:lang w:val="sk-SK"/>
        </w:rPr>
        <w:t>8</w:t>
      </w:r>
      <w:r w:rsidR="004376B9" w:rsidRPr="0014645C">
        <w:rPr>
          <w:rFonts w:ascii="Arial" w:hAnsi="Arial" w:cs="Arial"/>
          <w:sz w:val="19"/>
          <w:szCs w:val="19"/>
          <w:lang w:val="sk-SK"/>
        </w:rPr>
        <w:t xml:space="preserve"> </w:t>
      </w:r>
      <w:r w:rsidR="005557DA" w:rsidRPr="0014645C">
        <w:rPr>
          <w:rFonts w:ascii="Arial" w:hAnsi="Arial" w:cs="Arial"/>
          <w:sz w:val="19"/>
          <w:szCs w:val="19"/>
          <w:lang w:val="sk-SK"/>
        </w:rPr>
        <w:t>Spôsob f</w:t>
      </w:r>
      <w:r w:rsidR="004376B9" w:rsidRPr="0014645C">
        <w:rPr>
          <w:rFonts w:ascii="Arial" w:hAnsi="Arial" w:cs="Arial"/>
          <w:sz w:val="19"/>
          <w:szCs w:val="19"/>
          <w:lang w:val="sk-SK"/>
        </w:rPr>
        <w:t>inancovani</w:t>
      </w:r>
      <w:r w:rsidR="005557DA" w:rsidRPr="0014645C">
        <w:rPr>
          <w:rFonts w:ascii="Arial" w:hAnsi="Arial" w:cs="Arial"/>
          <w:sz w:val="19"/>
          <w:szCs w:val="19"/>
          <w:lang w:val="sk-SK"/>
        </w:rPr>
        <w:t>a</w:t>
      </w:r>
      <w:r w:rsidR="004376B9" w:rsidRPr="0014645C">
        <w:rPr>
          <w:rFonts w:ascii="Arial" w:hAnsi="Arial" w:cs="Arial"/>
          <w:sz w:val="19"/>
          <w:szCs w:val="19"/>
          <w:lang w:val="sk-SK"/>
        </w:rPr>
        <w:t xml:space="preserve"> projektu a v súlade s podmienkami uvedenými vo výzve/vyzvaní);</w:t>
      </w:r>
    </w:p>
    <w:p w14:paraId="15B0CFBC"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lang w:val="sk-SK"/>
        </w:rPr>
      </w:pPr>
      <w:r w:rsidRPr="0014645C">
        <w:rPr>
          <w:rFonts w:ascii="Arial" w:hAnsi="Arial" w:cs="Arial"/>
          <w:sz w:val="19"/>
          <w:szCs w:val="19"/>
          <w:lang w:val="sk-SK"/>
        </w:rPr>
        <w:t xml:space="preserve">Originál alebo úradne overená fotokópia zmluvy/zmlúv o zriadení účtu/účtov v zmysle </w:t>
      </w:r>
      <w:r w:rsidR="004376B9" w:rsidRPr="0014645C">
        <w:rPr>
          <w:rFonts w:ascii="Arial" w:hAnsi="Arial" w:cs="Arial"/>
          <w:sz w:val="19"/>
          <w:szCs w:val="19"/>
          <w:lang w:val="sk-SK"/>
        </w:rPr>
        <w:t xml:space="preserve">predloženej  </w:t>
      </w:r>
      <w:r w:rsidRPr="0014645C">
        <w:rPr>
          <w:rFonts w:ascii="Arial" w:hAnsi="Arial" w:cs="Arial"/>
          <w:sz w:val="19"/>
          <w:szCs w:val="19"/>
          <w:lang w:val="sk-SK"/>
        </w:rPr>
        <w:t>Identifikáci</w:t>
      </w:r>
      <w:r w:rsidR="004376B9" w:rsidRPr="0014645C">
        <w:rPr>
          <w:rFonts w:ascii="Arial" w:hAnsi="Arial" w:cs="Arial"/>
          <w:sz w:val="19"/>
          <w:szCs w:val="19"/>
          <w:lang w:val="sk-SK"/>
        </w:rPr>
        <w:t>e</w:t>
      </w:r>
      <w:r w:rsidRPr="0014645C">
        <w:rPr>
          <w:rFonts w:ascii="Arial" w:hAnsi="Arial" w:cs="Arial"/>
          <w:sz w:val="19"/>
          <w:szCs w:val="19"/>
          <w:lang w:val="sk-SK"/>
        </w:rPr>
        <w:t xml:space="preserve"> systému platieb a</w:t>
      </w:r>
      <w:r w:rsidR="004376B9" w:rsidRPr="0014645C">
        <w:rPr>
          <w:rFonts w:ascii="Arial" w:hAnsi="Arial" w:cs="Arial"/>
          <w:sz w:val="19"/>
          <w:szCs w:val="19"/>
          <w:lang w:val="sk-SK"/>
        </w:rPr>
        <w:t> </w:t>
      </w:r>
      <w:r w:rsidRPr="0014645C">
        <w:rPr>
          <w:rFonts w:ascii="Arial" w:hAnsi="Arial" w:cs="Arial"/>
          <w:sz w:val="19"/>
          <w:szCs w:val="19"/>
          <w:lang w:val="sk-SK"/>
        </w:rPr>
        <w:t>účtov</w:t>
      </w:r>
      <w:r w:rsidR="004376B9" w:rsidRPr="0014645C">
        <w:rPr>
          <w:rFonts w:ascii="Arial" w:hAnsi="Arial" w:cs="Arial"/>
          <w:sz w:val="19"/>
          <w:szCs w:val="19"/>
          <w:lang w:val="sk-SK"/>
        </w:rPr>
        <w:t>.</w:t>
      </w:r>
    </w:p>
    <w:p w14:paraId="15B0CFBD" w14:textId="19A0CFC2"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lang w:val="sk-SK"/>
        </w:rPr>
      </w:pPr>
      <w:r w:rsidRPr="0014645C">
        <w:rPr>
          <w:rFonts w:ascii="Arial" w:hAnsi="Arial" w:cs="Arial"/>
          <w:b/>
          <w:i/>
          <w:sz w:val="19"/>
          <w:szCs w:val="19"/>
          <w:lang w:val="sk-SK"/>
        </w:rPr>
        <w:t>Odporúčanie pre prijímateľa:</w:t>
      </w:r>
      <w:r w:rsidRPr="0014645C">
        <w:rPr>
          <w:rFonts w:ascii="Arial" w:hAnsi="Arial" w:cs="Arial"/>
          <w:i/>
          <w:sz w:val="19"/>
          <w:szCs w:val="19"/>
          <w:lang w:val="sk-SK"/>
        </w:rPr>
        <w:t xml:space="preserve"> </w:t>
      </w:r>
      <w:r w:rsidR="004376B9" w:rsidRPr="0014645C">
        <w:rPr>
          <w:rFonts w:ascii="Arial" w:hAnsi="Arial" w:cs="Arial"/>
          <w:i/>
          <w:sz w:val="19"/>
          <w:szCs w:val="19"/>
          <w:lang w:val="sk-SK"/>
        </w:rPr>
        <w:t>V záujme urýchlenia prípravy návrhu na uzavretie zmluvy</w:t>
      </w:r>
      <w:r w:rsidR="00344DCE" w:rsidRPr="0014645C">
        <w:rPr>
          <w:rFonts w:ascii="Arial" w:hAnsi="Arial" w:cs="Arial"/>
          <w:i/>
          <w:sz w:val="19"/>
          <w:szCs w:val="19"/>
          <w:lang w:val="sk-SK"/>
        </w:rPr>
        <w:t xml:space="preserve"> o NFP</w:t>
      </w:r>
      <w:r w:rsidR="004376B9" w:rsidRPr="0014645C">
        <w:rPr>
          <w:rFonts w:ascii="Arial" w:hAnsi="Arial" w:cs="Arial"/>
          <w:i/>
          <w:sz w:val="19"/>
          <w:szCs w:val="19"/>
          <w:lang w:val="sk-SK"/>
        </w:rPr>
        <w:t xml:space="preserve">, uvedené prílohy odporúčame </w:t>
      </w:r>
      <w:r w:rsidR="00DA7C66" w:rsidRPr="0014645C">
        <w:rPr>
          <w:rFonts w:ascii="Arial" w:hAnsi="Arial" w:cs="Arial"/>
          <w:i/>
          <w:sz w:val="19"/>
          <w:szCs w:val="19"/>
          <w:lang w:val="sk-SK"/>
        </w:rPr>
        <w:t xml:space="preserve">pripravovať </w:t>
      </w:r>
      <w:r w:rsidR="00413710" w:rsidRPr="0014645C">
        <w:rPr>
          <w:rFonts w:ascii="Arial" w:hAnsi="Arial" w:cs="Arial"/>
          <w:i/>
          <w:sz w:val="19"/>
          <w:szCs w:val="19"/>
          <w:lang w:val="sk-SK"/>
        </w:rPr>
        <w:t>už v čase predkladania</w:t>
      </w:r>
      <w:r w:rsidR="004376B9" w:rsidRPr="0014645C">
        <w:rPr>
          <w:rFonts w:ascii="Arial" w:hAnsi="Arial" w:cs="Arial"/>
          <w:i/>
          <w:sz w:val="19"/>
          <w:szCs w:val="19"/>
          <w:lang w:val="sk-SK"/>
        </w:rPr>
        <w:t xml:space="preserve"> ŽoNFP.</w:t>
      </w:r>
    </w:p>
    <w:p w14:paraId="15B0CFB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zasiela písomný návrh na uzavretie zmluvy o NFP a určí lehotu na prijatie návrhu žiadateľovi: </w:t>
      </w:r>
    </w:p>
    <w:p w14:paraId="15B0CFBF"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Pr="0014645C">
        <w:rPr>
          <w:rFonts w:ascii="Arial" w:hAnsi="Arial" w:cs="Arial"/>
          <w:sz w:val="19"/>
          <w:szCs w:val="19"/>
          <w:lang w:val="sk-SK"/>
        </w:rPr>
        <w:tab/>
        <w:t xml:space="preserve">ktorému rozhodnutie o schválení </w:t>
      </w:r>
      <w:r w:rsidR="000A7D06" w:rsidRPr="0014645C">
        <w:rPr>
          <w:rFonts w:ascii="Arial" w:hAnsi="Arial" w:cs="Arial"/>
          <w:sz w:val="19"/>
          <w:szCs w:val="19"/>
          <w:lang w:val="sk-SK"/>
        </w:rPr>
        <w:t xml:space="preserve">ŽoNFP </w:t>
      </w:r>
      <w:r w:rsidRPr="0014645C">
        <w:rPr>
          <w:rFonts w:ascii="Arial" w:hAnsi="Arial" w:cs="Arial"/>
          <w:sz w:val="19"/>
          <w:szCs w:val="19"/>
          <w:lang w:val="sk-SK"/>
        </w:rPr>
        <w:t xml:space="preserve">nadobudlo právoplatnosť; </w:t>
      </w:r>
    </w:p>
    <w:p w14:paraId="15B0CFC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b) </w:t>
      </w:r>
      <w:r w:rsidRPr="0014645C">
        <w:rPr>
          <w:rFonts w:ascii="Arial" w:hAnsi="Arial" w:cs="Arial"/>
          <w:sz w:val="19"/>
          <w:szCs w:val="19"/>
          <w:lang w:val="sk-SK"/>
        </w:rPr>
        <w:tab/>
        <w:t>ktorý splnil podmienky určené vo výroku rozhodnutia podľa § 19 ods. 11 zákona o príspevku z EŠIF, ak boli podmienky vo výroku rozhodnutia určené a;</w:t>
      </w:r>
    </w:p>
    <w:p w14:paraId="15B0CFC1"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lang w:val="sk-SK"/>
        </w:rPr>
      </w:pPr>
      <w:r w:rsidRPr="0014645C">
        <w:rPr>
          <w:rFonts w:ascii="Arial" w:hAnsi="Arial" w:cs="Arial"/>
          <w:sz w:val="19"/>
          <w:szCs w:val="19"/>
          <w:lang w:val="sk-SK"/>
        </w:rPr>
        <w:t xml:space="preserve">c) </w:t>
      </w:r>
      <w:r w:rsidRPr="0014645C">
        <w:rPr>
          <w:rFonts w:ascii="Arial" w:hAnsi="Arial" w:cs="Arial"/>
          <w:sz w:val="19"/>
          <w:szCs w:val="19"/>
          <w:lang w:val="sk-SK"/>
        </w:rPr>
        <w:tab/>
        <w:t xml:space="preserve">ktorý poskytol potrebnú súčinnosť. </w:t>
      </w:r>
    </w:p>
    <w:p w14:paraId="15B0CFC2" w14:textId="19271F8D"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zašle návrh na uzavretie zmluvy o NFP podpísanej 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lang w:val="sk-SK"/>
        </w:rPr>
        <w:t>splnenia všetkých podmienok uvedených v odseku vyššie</w:t>
      </w:r>
      <w:r w:rsidRPr="0014645C">
        <w:rPr>
          <w:rFonts w:ascii="Arial" w:hAnsi="Arial" w:cs="Arial"/>
          <w:sz w:val="19"/>
          <w:szCs w:val="19"/>
          <w:lang w:val="sk-SK"/>
        </w:rPr>
        <w:t xml:space="preserve">. Ak žiadateľ neposkytol potrebnú súčinnosť nevyhnutnú k príprave návrhu zmluvy o NFP v primeranej lehote stanovenej RO pre OP EVS, RO pre OP EVS nezašle návrh na uzavretie zmluvy o NFP žiadateľovi. </w:t>
      </w:r>
    </w:p>
    <w:p w14:paraId="15B0CFC3"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15B0CFC4"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ŽoNFP. </w:t>
      </w:r>
    </w:p>
    <w:p w14:paraId="15B0CFC5"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Žiadateľ doručí RO pre OP EVS dva rovnopisy prijatého návrhu na uzavretie zmluvy o NFP. </w:t>
      </w:r>
    </w:p>
    <w:p w14:paraId="15B0CFC6" w14:textId="0CF22D22" w:rsidR="00F220F5" w:rsidRPr="0014645C" w:rsidRDefault="00F220F5" w:rsidP="00DE1AA2">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zabezpečí v súlade s ustanoveniami </w:t>
      </w:r>
      <w:r w:rsidR="00101C7E" w:rsidRPr="0014645C">
        <w:rPr>
          <w:rFonts w:ascii="Arial" w:hAnsi="Arial" w:cs="Arial"/>
          <w:sz w:val="19"/>
          <w:szCs w:val="19"/>
          <w:lang w:val="sk-SK"/>
        </w:rPr>
        <w:t>z</w:t>
      </w:r>
      <w:r w:rsidR="00D86ED1" w:rsidRPr="0014645C">
        <w:rPr>
          <w:rFonts w:ascii="Arial" w:hAnsi="Arial" w:cs="Arial"/>
          <w:sz w:val="19"/>
          <w:szCs w:val="19"/>
          <w:lang w:val="sk-SK"/>
        </w:rPr>
        <w:t>ákona č. 211/2000 Z.</w:t>
      </w:r>
      <w:r w:rsidR="00A26E9E" w:rsidRPr="0014645C">
        <w:rPr>
          <w:rFonts w:ascii="Arial" w:hAnsi="Arial" w:cs="Arial"/>
          <w:sz w:val="19"/>
          <w:szCs w:val="19"/>
          <w:lang w:val="sk-SK"/>
        </w:rPr>
        <w:t xml:space="preserve"> </w:t>
      </w:r>
      <w:r w:rsidR="00D86ED1" w:rsidRPr="0014645C">
        <w:rPr>
          <w:rFonts w:ascii="Arial" w:hAnsi="Arial" w:cs="Arial"/>
          <w:sz w:val="19"/>
          <w:szCs w:val="19"/>
          <w:lang w:val="sk-SK"/>
        </w:rPr>
        <w:t xml:space="preserve">z. </w:t>
      </w:r>
      <w:r w:rsidRPr="0014645C">
        <w:rPr>
          <w:rFonts w:ascii="Arial" w:hAnsi="Arial" w:cs="Arial"/>
          <w:sz w:val="19"/>
          <w:szCs w:val="19"/>
          <w:lang w:val="sk-SK"/>
        </w:rPr>
        <w:t>o</w:t>
      </w:r>
      <w:r w:rsidR="003C3D5D" w:rsidRPr="0014645C">
        <w:rPr>
          <w:rFonts w:ascii="Arial" w:hAnsi="Arial" w:cs="Arial"/>
          <w:sz w:val="19"/>
          <w:szCs w:val="19"/>
          <w:lang w:val="sk-SK"/>
        </w:rPr>
        <w:t> </w:t>
      </w:r>
      <w:r w:rsidRPr="0014645C">
        <w:rPr>
          <w:rFonts w:ascii="Arial" w:hAnsi="Arial" w:cs="Arial"/>
          <w:sz w:val="19"/>
          <w:szCs w:val="19"/>
          <w:lang w:val="sk-SK"/>
        </w:rPr>
        <w:t>slobod</w:t>
      </w:r>
      <w:r w:rsidR="003C3D5D" w:rsidRPr="0014645C">
        <w:rPr>
          <w:rFonts w:ascii="Arial" w:hAnsi="Arial" w:cs="Arial"/>
          <w:sz w:val="19"/>
          <w:szCs w:val="19"/>
          <w:lang w:val="sk-SK"/>
        </w:rPr>
        <w:t>nom prístupe k</w:t>
      </w:r>
      <w:r w:rsidRPr="0014645C">
        <w:rPr>
          <w:rFonts w:ascii="Arial" w:hAnsi="Arial" w:cs="Arial"/>
          <w:sz w:val="19"/>
          <w:szCs w:val="19"/>
          <w:lang w:val="sk-SK"/>
        </w:rPr>
        <w:t xml:space="preserve"> </w:t>
      </w:r>
      <w:r w:rsidR="00E1761C" w:rsidRPr="0014645C">
        <w:rPr>
          <w:rFonts w:ascii="Arial" w:hAnsi="Arial" w:cs="Arial"/>
          <w:sz w:val="19"/>
          <w:szCs w:val="19"/>
          <w:lang w:val="sk-SK"/>
        </w:rPr>
        <w:t>informáciám</w:t>
      </w:r>
      <w:r w:rsidR="00D86ED1" w:rsidRPr="0014645C">
        <w:rPr>
          <w:rFonts w:ascii="Arial" w:hAnsi="Arial" w:cs="Arial"/>
          <w:sz w:val="19"/>
          <w:szCs w:val="19"/>
          <w:lang w:val="sk-SK"/>
        </w:rPr>
        <w:t xml:space="preserve"> a o zmene a doplnení niektorých zákonov,</w:t>
      </w:r>
      <w:r w:rsidRPr="0014645C">
        <w:rPr>
          <w:rFonts w:ascii="Arial" w:hAnsi="Arial" w:cs="Arial"/>
          <w:sz w:val="19"/>
          <w:szCs w:val="19"/>
          <w:lang w:val="sk-SK"/>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lang w:val="sk-SK"/>
        </w:rPr>
        <w:t xml:space="preserve"> príspevku</w:t>
      </w:r>
      <w:r w:rsidRPr="0014645C">
        <w:rPr>
          <w:rFonts w:ascii="Arial" w:hAnsi="Arial" w:cs="Arial"/>
          <w:sz w:val="19"/>
          <w:szCs w:val="19"/>
          <w:lang w:val="sk-SK"/>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lang w:val="sk-SK"/>
        </w:rPr>
        <w:t> </w:t>
      </w:r>
      <w:r w:rsidRPr="0014645C">
        <w:rPr>
          <w:rFonts w:ascii="Arial" w:hAnsi="Arial" w:cs="Arial"/>
          <w:sz w:val="19"/>
          <w:szCs w:val="19"/>
          <w:lang w:val="sk-SK"/>
        </w:rPr>
        <w:t>NFP</w:t>
      </w:r>
      <w:r w:rsidR="00B00EE3" w:rsidRPr="0014645C">
        <w:rPr>
          <w:rFonts w:ascii="Arial" w:hAnsi="Arial" w:cs="Arial"/>
          <w:sz w:val="19"/>
          <w:szCs w:val="19"/>
          <w:lang w:val="sk-SK"/>
        </w:rPr>
        <w:t xml:space="preserve"> a </w:t>
      </w:r>
      <w:r w:rsidR="007236BC" w:rsidRPr="0014645C">
        <w:rPr>
          <w:rFonts w:ascii="Arial" w:hAnsi="Arial" w:cs="Arial"/>
          <w:sz w:val="19"/>
          <w:szCs w:val="19"/>
          <w:lang w:val="sk-SK"/>
        </w:rPr>
        <w:t>následne sa</w:t>
      </w:r>
      <w:r w:rsidR="00B00EE3" w:rsidRPr="0014645C">
        <w:rPr>
          <w:rFonts w:ascii="Arial" w:hAnsi="Arial" w:cs="Arial"/>
          <w:sz w:val="19"/>
          <w:szCs w:val="19"/>
          <w:lang w:val="sk-SK"/>
        </w:rPr>
        <w:t xml:space="preserve"> prijímateľ riadi </w:t>
      </w:r>
      <w:r w:rsidR="007236BC" w:rsidRPr="0014645C">
        <w:rPr>
          <w:rFonts w:ascii="Arial" w:hAnsi="Arial" w:cs="Arial"/>
          <w:sz w:val="19"/>
          <w:szCs w:val="19"/>
          <w:lang w:val="sk-SK"/>
        </w:rPr>
        <w:t xml:space="preserve">aj </w:t>
      </w:r>
      <w:r w:rsidR="00E14EDF" w:rsidRPr="0014645C">
        <w:rPr>
          <w:rFonts w:ascii="Arial" w:hAnsi="Arial" w:cs="Arial"/>
          <w:sz w:val="19"/>
          <w:szCs w:val="19"/>
          <w:lang w:val="sk-SK"/>
        </w:rPr>
        <w:t>postupmi definovanými v </w:t>
      </w:r>
      <w:r w:rsidR="006674CA" w:rsidRPr="0014645C">
        <w:rPr>
          <w:rFonts w:ascii="Arial" w:hAnsi="Arial" w:cs="Arial"/>
          <w:sz w:val="19"/>
          <w:szCs w:val="19"/>
          <w:lang w:val="sk-SK"/>
        </w:rPr>
        <w:t>P</w:t>
      </w:r>
      <w:r w:rsidR="00B00EE3" w:rsidRPr="0014645C">
        <w:rPr>
          <w:rFonts w:ascii="Arial" w:hAnsi="Arial" w:cs="Arial"/>
          <w:sz w:val="19"/>
          <w:szCs w:val="19"/>
          <w:lang w:val="sk-SK"/>
        </w:rPr>
        <w:t>ríručke pre prijímateľa.</w:t>
      </w:r>
      <w:r w:rsidRPr="0014645C">
        <w:rPr>
          <w:rFonts w:ascii="Arial" w:hAnsi="Arial" w:cs="Arial"/>
          <w:sz w:val="19"/>
          <w:szCs w:val="19"/>
          <w:lang w:val="sk-SK"/>
        </w:rPr>
        <w:t xml:space="preserve"> </w:t>
      </w:r>
    </w:p>
    <w:p w14:paraId="15B0CFC7" w14:textId="77777777" w:rsidR="00F220F5" w:rsidRPr="0014645C" w:rsidRDefault="00F220F5" w:rsidP="007F7349">
      <w:pPr>
        <w:spacing w:line="288" w:lineRule="auto"/>
        <w:rPr>
          <w:rFonts w:ascii="Arial" w:hAnsi="Arial" w:cs="Arial"/>
          <w:b/>
          <w:sz w:val="19"/>
          <w:szCs w:val="19"/>
          <w:lang w:val="sk-SK"/>
        </w:rPr>
      </w:pPr>
    </w:p>
    <w:p w14:paraId="6D61CC74" w14:textId="0E5CBFDA" w:rsidR="0050401D" w:rsidRPr="0014645C" w:rsidRDefault="00C109CC" w:rsidP="00C109CC">
      <w:pPr>
        <w:spacing w:line="288" w:lineRule="auto"/>
        <w:jc w:val="both"/>
        <w:rPr>
          <w:rFonts w:ascii="Arial" w:hAnsi="Arial" w:cs="Arial"/>
          <w:sz w:val="19"/>
          <w:szCs w:val="19"/>
          <w:lang w:val="sk-SK"/>
        </w:rPr>
      </w:pPr>
      <w:r w:rsidRPr="0014645C">
        <w:rPr>
          <w:rFonts w:ascii="Arial" w:hAnsi="Arial" w:cs="Arial"/>
          <w:b/>
          <w:sz w:val="19"/>
          <w:szCs w:val="19"/>
          <w:lang w:val="sk-SK"/>
        </w:rPr>
        <w:t>V prípade, ak je žiadateľom organizačná jednotka MV SR</w:t>
      </w:r>
      <w:r w:rsidRPr="0014645C">
        <w:rPr>
          <w:rFonts w:ascii="Arial" w:hAnsi="Arial" w:cs="Arial"/>
          <w:sz w:val="19"/>
          <w:szCs w:val="19"/>
          <w:lang w:val="sk-SK"/>
        </w:rPr>
        <w:t xml:space="preserve">, zmluva o NFP sa neuzatvára a </w:t>
      </w:r>
      <w:r w:rsidRPr="0014645C">
        <w:rPr>
          <w:rFonts w:ascii="Arial" w:hAnsi="Arial" w:cs="Arial"/>
          <w:b/>
          <w:sz w:val="19"/>
          <w:szCs w:val="19"/>
          <w:lang w:val="sk-SK"/>
        </w:rPr>
        <w:t>práva a povinnosti sú upravené rozhodnutím o schválení ŽoNFP</w:t>
      </w:r>
      <w:r w:rsidR="00413710" w:rsidRPr="0014645C">
        <w:rPr>
          <w:rFonts w:ascii="Arial" w:hAnsi="Arial" w:cs="Arial"/>
          <w:b/>
          <w:sz w:val="19"/>
          <w:szCs w:val="19"/>
          <w:lang w:val="sk-SK"/>
        </w:rPr>
        <w:t xml:space="preserve"> </w:t>
      </w:r>
      <w:r w:rsidR="00DE50FB" w:rsidRPr="0014645C">
        <w:rPr>
          <w:rFonts w:ascii="Arial" w:hAnsi="Arial" w:cs="Arial"/>
          <w:sz w:val="19"/>
          <w:szCs w:val="19"/>
          <w:lang w:val="sk-SK"/>
        </w:rPr>
        <w:t>(</w:t>
      </w:r>
      <w:hyperlink r:id="rId33" w:history="1">
        <w:r w:rsidR="00DE50FB" w:rsidRPr="0014645C">
          <w:rPr>
            <w:rStyle w:val="Hypertextovprepojenie"/>
            <w:rFonts w:cs="Arial"/>
            <w:szCs w:val="19"/>
            <w:lang w:val="sk-SK"/>
          </w:rPr>
          <w:t>http://www.minv.sk/?vzory-zmluv-a-rozhodnuti</w:t>
        </w:r>
      </w:hyperlink>
      <w:r w:rsidR="006F20CF">
        <w:rPr>
          <w:rStyle w:val="Hypertextovprepojenie"/>
          <w:rFonts w:cs="Arial"/>
          <w:szCs w:val="19"/>
          <w:lang w:val="sk-SK"/>
        </w:rPr>
        <w:t xml:space="preserve">, resp. </w:t>
      </w:r>
      <w:r w:rsidR="006F20CF" w:rsidRPr="006F20CF">
        <w:rPr>
          <w:rStyle w:val="Hypertextovprepojenie"/>
          <w:rFonts w:cs="Arial"/>
          <w:szCs w:val="19"/>
          <w:lang w:val="sk-SK"/>
        </w:rPr>
        <w:t>http://www.reformuj.sk/dokument/vzory-zmluv-a-rozhodnuti/</w:t>
      </w:r>
      <w:r w:rsidR="00DE50FB" w:rsidRPr="0014645C">
        <w:rPr>
          <w:rFonts w:ascii="Arial" w:hAnsi="Arial" w:cs="Arial"/>
          <w:sz w:val="19"/>
          <w:szCs w:val="19"/>
          <w:lang w:val="sk-SK"/>
        </w:rPr>
        <w:t xml:space="preserve">). </w:t>
      </w:r>
      <w:r w:rsidR="00B6766B" w:rsidRPr="0014645C">
        <w:rPr>
          <w:rFonts w:ascii="Arial" w:hAnsi="Arial" w:cs="Arial"/>
          <w:sz w:val="19"/>
          <w:szCs w:val="19"/>
          <w:lang w:val="sk-SK"/>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ŽoNFP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lang w:val="sk-SK"/>
        </w:rPr>
        <w:t xml:space="preserve">žiadateľ </w:t>
      </w:r>
      <w:r w:rsidR="00B6766B" w:rsidRPr="0014645C">
        <w:rPr>
          <w:rFonts w:ascii="Arial" w:hAnsi="Arial" w:cs="Arial"/>
          <w:sz w:val="19"/>
          <w:szCs w:val="19"/>
          <w:lang w:val="sk-SK"/>
        </w:rPr>
        <w:t>sa môže písomne</w:t>
      </w:r>
      <w:r w:rsidR="00B6766B" w:rsidRPr="0014645C">
        <w:rPr>
          <w:rFonts w:ascii="ITCBookmanEE" w:hAnsi="ITCBookmanEE" w:cs="ITCBookmanEE"/>
          <w:color w:val="231F20"/>
          <w:sz w:val="19"/>
          <w:szCs w:val="19"/>
          <w:lang w:val="sk-SK"/>
        </w:rPr>
        <w:t xml:space="preserve"> u poskytovateľa práva na odvolanie vzdať.</w:t>
      </w:r>
    </w:p>
    <w:p w14:paraId="29F1A127" w14:textId="77777777" w:rsidR="0050401D" w:rsidRPr="0014645C" w:rsidRDefault="0050401D" w:rsidP="00C109CC">
      <w:pPr>
        <w:spacing w:line="288" w:lineRule="auto"/>
        <w:jc w:val="both"/>
        <w:rPr>
          <w:rFonts w:ascii="Arial" w:hAnsi="Arial" w:cs="Arial"/>
          <w:sz w:val="19"/>
          <w:szCs w:val="19"/>
          <w:lang w:val="sk-SK"/>
        </w:rPr>
      </w:pPr>
    </w:p>
    <w:p w14:paraId="15B0CFCF" w14:textId="77777777" w:rsidR="0081131A" w:rsidRPr="0014645C" w:rsidRDefault="00F220F5" w:rsidP="00062A9E">
      <w:pPr>
        <w:pStyle w:val="Nadpis1"/>
        <w:numPr>
          <w:ilvl w:val="0"/>
          <w:numId w:val="29"/>
        </w:numPr>
        <w:spacing w:after="480" w:line="288" w:lineRule="auto"/>
        <w:rPr>
          <w:i w:val="0"/>
          <w:lang w:val="sk-SK"/>
        </w:rPr>
      </w:pPr>
      <w:bookmarkStart w:id="587" w:name="_Toc440355027"/>
      <w:bookmarkStart w:id="588" w:name="_Toc440374966"/>
      <w:bookmarkStart w:id="589" w:name="_Toc440634450"/>
      <w:bookmarkStart w:id="590" w:name="_Toc440355028"/>
      <w:bookmarkStart w:id="591" w:name="_Toc440374967"/>
      <w:bookmarkStart w:id="592" w:name="_Toc440634451"/>
      <w:bookmarkStart w:id="593" w:name="_Toc440355029"/>
      <w:bookmarkStart w:id="594" w:name="_Toc440374968"/>
      <w:bookmarkStart w:id="595" w:name="_Toc440634452"/>
      <w:bookmarkStart w:id="596" w:name="_Toc440355030"/>
      <w:bookmarkStart w:id="597" w:name="_Toc440374969"/>
      <w:bookmarkStart w:id="598" w:name="_Toc440634453"/>
      <w:bookmarkStart w:id="599" w:name="_Toc440355031"/>
      <w:bookmarkStart w:id="600" w:name="_Toc440374970"/>
      <w:bookmarkStart w:id="601" w:name="_Toc440634454"/>
      <w:bookmarkStart w:id="602" w:name="_Toc440355032"/>
      <w:bookmarkStart w:id="603" w:name="_Toc440374971"/>
      <w:bookmarkStart w:id="604" w:name="_Toc440634455"/>
      <w:bookmarkStart w:id="605" w:name="_Toc440355033"/>
      <w:bookmarkStart w:id="606" w:name="_Toc440374972"/>
      <w:bookmarkStart w:id="607" w:name="_Toc440634456"/>
      <w:bookmarkStart w:id="608" w:name="_Toc440355034"/>
      <w:bookmarkStart w:id="609" w:name="_Toc440374973"/>
      <w:bookmarkStart w:id="610" w:name="_Toc440634457"/>
      <w:bookmarkStart w:id="611" w:name="_Toc417132523"/>
      <w:bookmarkStart w:id="612" w:name="_Toc417648938"/>
      <w:bookmarkStart w:id="613" w:name="_Toc440355035"/>
      <w:bookmarkStart w:id="614" w:name="_Toc440375358"/>
      <w:bookmarkStart w:id="615" w:name="_Toc458432944"/>
      <w:bookmarkStart w:id="616" w:name="_Toc45851569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611"/>
      <w:bookmarkEnd w:id="612"/>
      <w:bookmarkEnd w:id="613"/>
      <w:bookmarkEnd w:id="614"/>
      <w:bookmarkEnd w:id="615"/>
      <w:bookmarkEnd w:id="616"/>
    </w:p>
    <w:p w14:paraId="55B75C3D" w14:textId="3F3FCCB6" w:rsidR="00FA7A4F" w:rsidRPr="0014645C" w:rsidRDefault="00FA7A4F" w:rsidP="00FA7A4F">
      <w:pPr>
        <w:pStyle w:val="Nadpis2"/>
        <w:spacing w:line="480" w:lineRule="auto"/>
        <w:rPr>
          <w:rFonts w:ascii="Arial" w:hAnsi="Arial" w:cs="Arial"/>
          <w:b/>
          <w:szCs w:val="24"/>
          <w:lang w:val="sk-SK"/>
        </w:rPr>
      </w:pPr>
      <w:bookmarkStart w:id="617" w:name="_Toc458515697"/>
      <w:r w:rsidRPr="0014645C">
        <w:rPr>
          <w:rFonts w:ascii="Arial" w:hAnsi="Arial" w:cs="Arial"/>
          <w:b/>
          <w:szCs w:val="24"/>
          <w:lang w:val="sk-SK"/>
        </w:rPr>
        <w:t>7.1 Žiadateľ (potenciálny prijímateľ)</w:t>
      </w:r>
      <w:bookmarkEnd w:id="617"/>
    </w:p>
    <w:p w14:paraId="15B0CFD1"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zmysle kapitoly II Informovanie a komunikácia, </w:t>
      </w:r>
      <w:r w:rsidR="00DA16F4" w:rsidRPr="0014645C">
        <w:rPr>
          <w:rFonts w:ascii="Arial" w:hAnsi="Arial" w:cs="Arial"/>
          <w:sz w:val="19"/>
          <w:szCs w:val="19"/>
          <w:lang w:val="sk-SK"/>
        </w:rPr>
        <w:t xml:space="preserve">bod 1, </w:t>
      </w:r>
      <w:r w:rsidRPr="0014645C">
        <w:rPr>
          <w:rFonts w:ascii="Arial" w:hAnsi="Arial" w:cs="Arial"/>
          <w:sz w:val="19"/>
          <w:szCs w:val="19"/>
          <w:lang w:val="sk-SK"/>
        </w:rPr>
        <w:t>písm. c) Nariadenia Európskeho Parlamentu a Rady (EÚ) č. 1303/2013 majú členské štáty a riadiace orgány povinnosť informovať potenciálnych prijímateľov o možnostiach financovania v rámci operačných programov.</w:t>
      </w:r>
    </w:p>
    <w:p w14:paraId="15B0CFD2"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Cieľom zabezpečenia informovania a komunikácie je: </w:t>
      </w:r>
    </w:p>
    <w:p w14:paraId="15B0CFD3"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15B0CFD4"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15B0CFD5"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15B0CFD6" w14:textId="375233B4"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15B0CFD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15B0CFD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5B0CFDA" w14:textId="413BE406"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15B0CFDB" w14:textId="31A78423"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15B0CFDC" w14:textId="0284F0E9"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15B0CFDD" w14:textId="411AC4FB"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15B0CFD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403D896" w14:textId="77777777" w:rsidR="001545E4" w:rsidRPr="0014645C" w:rsidRDefault="001545E4" w:rsidP="00AC1F93">
      <w:pPr>
        <w:pStyle w:val="Nadpis2"/>
        <w:rPr>
          <w:b/>
          <w:lang w:val="sk-SK"/>
        </w:rPr>
      </w:pPr>
      <w:bookmarkStart w:id="618" w:name="_Toc458515698"/>
    </w:p>
    <w:p w14:paraId="726A81C7" w14:textId="0883063C" w:rsidR="00FA7A4F" w:rsidRPr="0014645C" w:rsidRDefault="00FA7A4F" w:rsidP="00FA7A4F">
      <w:pPr>
        <w:pStyle w:val="Nadpis2"/>
        <w:spacing w:line="480" w:lineRule="auto"/>
        <w:rPr>
          <w:b/>
          <w:lang w:val="sk-SK"/>
        </w:rPr>
      </w:pPr>
      <w:r w:rsidRPr="0014645C">
        <w:rPr>
          <w:b/>
          <w:lang w:val="sk-SK"/>
        </w:rPr>
        <w:t>7.2 Na úrovni CKO</w:t>
      </w:r>
      <w:bookmarkEnd w:id="618"/>
    </w:p>
    <w:p w14:paraId="15B0CFE0" w14:textId="160DBF55"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4"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15B0CFE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15B0CFE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15B0CFE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15B0CFE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15B0CFE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15B0CFE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15B0CFE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15B0CFE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15B0C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15B0CFE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15B0CFE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15B0CFE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15B0CFE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15B0CFE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15B0CFE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15B0CFF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15B0CFF1" w14:textId="3B039CB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15B0CFF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15B0C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ŽoNFP; </w:t>
      </w:r>
    </w:p>
    <w:p w14:paraId="15B0CF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15B0CFF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tematickom zameraní projektových zámerov/ŽoNFP; </w:t>
      </w:r>
    </w:p>
    <w:p w14:paraId="15B0CFF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spracovaní projektových zámerov/ŽoNFP (finančné a nefinančné aspekty); </w:t>
      </w:r>
    </w:p>
    <w:p w14:paraId="15B0CFF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5B0CFF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15B0CFF9"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4AF23DFC" w14:textId="77777777" w:rsidR="000706F2" w:rsidRPr="0014645C" w:rsidRDefault="000706F2" w:rsidP="00AC1F93">
      <w:pPr>
        <w:pStyle w:val="Bezriadkovania"/>
        <w:spacing w:before="120" w:after="120"/>
        <w:jc w:val="both"/>
        <w:rPr>
          <w:rFonts w:ascii="Arial" w:hAnsi="Arial" w:cs="Arial"/>
          <w:sz w:val="19"/>
          <w:szCs w:val="19"/>
          <w:lang w:val="sk-SK"/>
        </w:rPr>
      </w:pPr>
    </w:p>
    <w:p w14:paraId="15B0CFFA" w14:textId="59D18008" w:rsidR="009408CE" w:rsidRPr="0014645C" w:rsidRDefault="00400B1E" w:rsidP="00551D65">
      <w:pPr>
        <w:pStyle w:val="Nadpis2"/>
        <w:spacing w:before="120" w:after="120" w:line="480" w:lineRule="auto"/>
        <w:rPr>
          <w:b/>
          <w:lang w:val="sk-SK"/>
        </w:rPr>
      </w:pPr>
      <w:bookmarkStart w:id="619" w:name="_Toc440355038"/>
      <w:bookmarkStart w:id="620" w:name="_Toc440375361"/>
      <w:bookmarkStart w:id="621" w:name="_Toc458432947"/>
      <w:bookmarkStart w:id="622" w:name="_Toc458515699"/>
      <w:r w:rsidRPr="0014645C">
        <w:rPr>
          <w:b/>
          <w:lang w:val="sk-SK"/>
        </w:rPr>
        <w:t>7.3</w:t>
      </w:r>
      <w:r w:rsidRPr="0014645C">
        <w:rPr>
          <w:b/>
          <w:lang w:val="sk-SK"/>
        </w:rPr>
        <w:tab/>
      </w:r>
      <w:r w:rsidR="009408CE" w:rsidRPr="0014645C">
        <w:rPr>
          <w:b/>
          <w:lang w:val="sk-SK"/>
        </w:rPr>
        <w:t>Na úrovni RO</w:t>
      </w:r>
      <w:bookmarkEnd w:id="619"/>
      <w:bookmarkEnd w:id="620"/>
      <w:bookmarkEnd w:id="621"/>
      <w:bookmarkEnd w:id="622"/>
    </w:p>
    <w:p w14:paraId="15B0CF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15B0CFF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15B0CFFD"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ŽoNFP; </w:t>
      </w:r>
    </w:p>
    <w:p w14:paraId="15B0CFF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15B0CFFF"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15B0D00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15B0D001"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15B0D002"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ŽoNFP predbežne navrhli komunikačné činnosti úmerné veľkosti operácie. </w:t>
      </w:r>
    </w:p>
    <w:p w14:paraId="15B0D0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15B0D00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15B0D00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15B0D00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15B0D00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15B0D008" w14:textId="2C1A4E53"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t.j. zverejniť informácie o výzvach, podmienkach poskytnutia príspevku, schválených projektoch, atď.; </w:t>
      </w:r>
    </w:p>
    <w:p w14:paraId="15B0D00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15B0D00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 xml:space="preserve">o aktuálnom stave čerpania finančných prostriedkov za OP v *.cvs alebo *.xml formáte, ktorý je aktualizovaný v mesačnom intervale; </w:t>
      </w:r>
    </w:p>
    <w:p w14:paraId="15B0D00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o zozname projektov, ktorý je aktualizovaný v mesačnom intervale v *.cvs alebo *.xml formáte; </w:t>
      </w:r>
    </w:p>
    <w:p w14:paraId="15B0D00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15B0D00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15B0D00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15B0D0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15B0D010"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15B0D01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15B0D0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15B0D01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15B0D01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15B0D01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15B0D01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15B0D01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15B0D0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5B0D01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15B0D01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37313EAF"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15B0D01B"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15B0D01C" w14:textId="1738B65C"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hyperlink r:id="rId35"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Akékoľvek písomné otázky týkajúce sa vyhlásených výziev/vyzvaní OP EVS možno zaslať na elektronickú adresu </w:t>
      </w:r>
      <w:hyperlink r:id="rId36" w:history="1">
        <w:r w:rsidRPr="0014645C">
          <w:rPr>
            <w:rStyle w:val="Hypertextovprepojenie"/>
            <w:rFonts w:cs="Arial"/>
            <w:szCs w:val="19"/>
            <w:lang w:val="sk-SK"/>
          </w:rPr>
          <w:t>opevs@minv.sk</w:t>
        </w:r>
      </w:hyperlink>
      <w:r w:rsidR="00586DBE">
        <w:rPr>
          <w:rStyle w:val="Hypertextovprepojenie"/>
          <w:rFonts w:cs="Arial"/>
          <w:szCs w:val="19"/>
          <w:lang w:val="sk-SK"/>
        </w:rPr>
        <w:t>,</w:t>
      </w:r>
      <w:r w:rsidRPr="0014645C">
        <w:rPr>
          <w:rFonts w:ascii="Arial" w:hAnsi="Arial" w:cs="Arial"/>
          <w:sz w:val="19"/>
          <w:szCs w:val="19"/>
          <w:lang w:val="sk-SK"/>
        </w:rPr>
        <w:t xml:space="preserve">. </w:t>
      </w:r>
    </w:p>
    <w:p w14:paraId="15B0D01D" w14:textId="35E413B4"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Ďalšie informácie o možnostiach získania NFP z EŠIF, ako aj plné znenie programových dokumentov možno nájsť na webovom sídle RO </w:t>
      </w:r>
      <w:hyperlink r:id="rId37"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Pr="0014645C">
        <w:rPr>
          <w:rFonts w:ascii="Arial" w:hAnsi="Arial" w:cs="Arial"/>
          <w:sz w:val="19"/>
          <w:szCs w:val="19"/>
          <w:lang w:val="sk-SK"/>
        </w:rPr>
        <w:t xml:space="preserve">. </w:t>
      </w:r>
    </w:p>
    <w:p w14:paraId="15B0D01E" w14:textId="3057DDC8"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hyperlink r:id="rId38" w:history="1">
        <w:r w:rsidRPr="0014645C">
          <w:rPr>
            <w:rStyle w:val="Hypertextovprepojenie"/>
            <w:rFonts w:cs="Arial"/>
            <w:szCs w:val="19"/>
            <w:lang w:val="sk-SK"/>
          </w:rPr>
          <w:t>www.opevs.eu</w:t>
        </w:r>
      </w:hyperlink>
      <w:r w:rsidR="00586DBE">
        <w:rPr>
          <w:rStyle w:val="Hypertextovprepojenie"/>
          <w:rFonts w:cs="Arial"/>
          <w:szCs w:val="19"/>
          <w:lang w:val="sk-SK"/>
        </w:rPr>
        <w:t>, resp. www.reformuj.sk</w:t>
      </w:r>
      <w:r w:rsidR="00E40E44" w:rsidRPr="0014645C">
        <w:rPr>
          <w:rFonts w:ascii="Arial" w:hAnsi="Arial" w:cs="Arial"/>
          <w:sz w:val="19"/>
          <w:szCs w:val="19"/>
          <w:lang w:val="sk-SK"/>
        </w:rPr>
        <w:t>.</w:t>
      </w:r>
    </w:p>
    <w:p w14:paraId="14F98DD1" w14:textId="44C240F3" w:rsidR="00C75C5D" w:rsidRPr="0014645C" w:rsidRDefault="00C75C5D">
      <w:pPr>
        <w:rPr>
          <w:rFonts w:ascii="Arial" w:eastAsiaTheme="minorHAnsi" w:hAnsi="Arial" w:cs="Arial"/>
          <w:sz w:val="19"/>
          <w:szCs w:val="19"/>
          <w:lang w:val="sk-SK"/>
        </w:rPr>
      </w:pPr>
    </w:p>
    <w:p w14:paraId="59BD91EC" w14:textId="6DB70A69"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623" w:name="_Toc440372893"/>
      <w:bookmarkStart w:id="624" w:name="_Toc440375362"/>
      <w:bookmarkStart w:id="625" w:name="_Toc458432948"/>
      <w:bookmarkStart w:id="626" w:name="_Toc458515700"/>
      <w:bookmarkStart w:id="627" w:name="_Toc440355039"/>
      <w:r w:rsidRPr="0014645C">
        <w:rPr>
          <w:rFonts w:ascii="Arial" w:hAnsi="Arial" w:cs="Arial"/>
          <w:i w:val="0"/>
          <w:lang w:val="sk-SK"/>
        </w:rPr>
        <w:lastRenderedPageBreak/>
        <w:t>Prechodné a záverečné ustanovenia</w:t>
      </w:r>
      <w:bookmarkEnd w:id="623"/>
      <w:bookmarkEnd w:id="624"/>
      <w:bookmarkEnd w:id="625"/>
      <w:bookmarkEnd w:id="626"/>
    </w:p>
    <w:p w14:paraId="5893EEEA" w14:textId="5FCD00FD"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Vzhľadom na nadobudnutie účinnosti zákona č. 357/2015 Z.</w:t>
      </w:r>
      <w:r w:rsidR="002028CC" w:rsidRPr="0014645C">
        <w:rPr>
          <w:rFonts w:ascii="Arial" w:eastAsiaTheme="minorHAnsi" w:hAnsi="Arial" w:cs="Arial"/>
          <w:sz w:val="19"/>
          <w:szCs w:val="19"/>
          <w:lang w:val="sk-SK"/>
        </w:rPr>
        <w:t xml:space="preserve"> </w:t>
      </w:r>
      <w:r w:rsidRPr="0014645C">
        <w:rPr>
          <w:rFonts w:ascii="Arial" w:eastAsiaTheme="minorHAnsi" w:hAnsi="Arial" w:cs="Arial"/>
          <w:sz w:val="19"/>
          <w:szCs w:val="19"/>
          <w:lang w:val="sk-SK"/>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lang w:val="sk-SK"/>
        </w:rPr>
        <w:t>tohto </w:t>
      </w:r>
      <w:r w:rsidRPr="0014645C">
        <w:rPr>
          <w:rFonts w:ascii="Arial" w:eastAsiaTheme="minorHAnsi" w:hAnsi="Arial" w:cs="Arial"/>
          <w:sz w:val="19"/>
          <w:szCs w:val="19"/>
          <w:lang w:val="sk-SK"/>
        </w:rPr>
        <w:t xml:space="preserve">zákona vzťahuje doterajší predpis (t.j. zákon č. 502/2001 Z. z. o finančnej kontrole a vnútornom audite a o zmene a doplnení niektorých zákonov v znení neskorších predpisov účinný do 31.12.2015).  </w:t>
      </w:r>
    </w:p>
    <w:p w14:paraId="3E415B3A" w14:textId="13272243" w:rsidR="00B64D72" w:rsidRPr="0014645C" w:rsidRDefault="00B64D72" w:rsidP="00B64D72">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Činnosti / procesy týkajúce sa finančnej kontroly začaté po 1. januári 2016 sa upravia tak, aby zodpovedali zneniu zákona o finančnej kontrole účinnému od 1. januára 2016.</w:t>
      </w:r>
    </w:p>
    <w:p w14:paraId="268E3557" w14:textId="02FF6521" w:rsidR="004B1A98" w:rsidRPr="0014645C" w:rsidRDefault="004B1A98" w:rsidP="004B1A98">
      <w:pPr>
        <w:spacing w:before="120" w:after="120" w:line="288" w:lineRule="auto"/>
        <w:jc w:val="both"/>
        <w:rPr>
          <w:rFonts w:ascii="Arial" w:eastAsiaTheme="minorHAnsi" w:hAnsi="Arial" w:cs="Arial"/>
          <w:sz w:val="19"/>
          <w:szCs w:val="19"/>
          <w:lang w:val="sk-SK"/>
        </w:rPr>
      </w:pPr>
      <w:r w:rsidRPr="0014645C">
        <w:rPr>
          <w:rFonts w:ascii="Arial" w:eastAsiaTheme="minorHAnsi" w:hAnsi="Arial" w:cs="Arial"/>
          <w:sz w:val="19"/>
          <w:szCs w:val="19"/>
          <w:lang w:val="sk-SK"/>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lang w:val="sk-SK"/>
        </w:rPr>
        <w:t>, verzia č. 2.1 (01. 03. 2016)</w:t>
      </w:r>
      <w:r w:rsidRPr="0014645C">
        <w:rPr>
          <w:rFonts w:ascii="Arial" w:eastAsiaTheme="minorHAnsi" w:hAnsi="Arial" w:cs="Arial"/>
          <w:sz w:val="19"/>
          <w:szCs w:val="19"/>
          <w:lang w:val="sk-SK"/>
        </w:rPr>
        <w:t>.</w:t>
      </w:r>
    </w:p>
    <w:p w14:paraId="42AB0032" w14:textId="1CC90E46" w:rsidR="00947597" w:rsidRPr="0014645C" w:rsidRDefault="00947597" w:rsidP="00947597">
      <w:pPr>
        <w:spacing w:before="120" w:after="120" w:line="288" w:lineRule="auto"/>
        <w:jc w:val="both"/>
        <w:rPr>
          <w:rFonts w:ascii="Arial" w:hAnsi="Arial" w:cs="Arial"/>
          <w:sz w:val="19"/>
          <w:szCs w:val="19"/>
          <w:lang w:val="sk-SK"/>
        </w:rPr>
      </w:pPr>
      <w:r w:rsidRPr="0014645C">
        <w:rPr>
          <w:rFonts w:ascii="Arial" w:hAnsi="Arial" w:cs="Arial"/>
          <w:sz w:val="19"/>
          <w:szCs w:val="19"/>
          <w:lang w:val="sk-SK"/>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430D7B34" w14:textId="77777777" w:rsidR="00947597" w:rsidRPr="0014645C" w:rsidRDefault="00947597" w:rsidP="004B1A98">
      <w:pPr>
        <w:spacing w:before="120" w:after="120" w:line="288" w:lineRule="auto"/>
        <w:jc w:val="both"/>
        <w:rPr>
          <w:rFonts w:ascii="Arial" w:eastAsiaTheme="minorHAnsi" w:hAnsi="Arial" w:cs="Arial"/>
          <w:sz w:val="19"/>
          <w:szCs w:val="19"/>
          <w:lang w:val="sk-SK"/>
        </w:rPr>
      </w:pPr>
    </w:p>
    <w:p w14:paraId="03B8CDF3" w14:textId="0F7F1688" w:rsidR="004B1A98" w:rsidRPr="0014645C" w:rsidRDefault="004B1A98" w:rsidP="00B64D72">
      <w:pPr>
        <w:spacing w:before="120" w:after="120" w:line="288" w:lineRule="auto"/>
        <w:jc w:val="both"/>
        <w:rPr>
          <w:rFonts w:ascii="Arial" w:eastAsiaTheme="minorHAnsi" w:hAnsi="Arial" w:cs="Arial"/>
          <w:sz w:val="19"/>
          <w:szCs w:val="19"/>
          <w:lang w:val="sk-SK"/>
        </w:rPr>
      </w:pPr>
    </w:p>
    <w:p w14:paraId="174BC472" w14:textId="77777777" w:rsidR="00B64D72" w:rsidRPr="0014645C" w:rsidRDefault="00B64D72">
      <w:pPr>
        <w:rPr>
          <w:rFonts w:ascii="Arial" w:eastAsiaTheme="minorHAnsi" w:hAnsi="Arial" w:cs="Arial"/>
          <w:sz w:val="19"/>
          <w:szCs w:val="19"/>
          <w:lang w:val="sk-SK"/>
        </w:rPr>
      </w:pPr>
    </w:p>
    <w:p w14:paraId="21F0FB4C" w14:textId="71103DE9" w:rsidR="00B02E5E" w:rsidRPr="0014645C" w:rsidRDefault="00B02E5E" w:rsidP="00062A9E">
      <w:pPr>
        <w:pStyle w:val="Nadpis1"/>
        <w:numPr>
          <w:ilvl w:val="0"/>
          <w:numId w:val="29"/>
        </w:numPr>
        <w:spacing w:after="480" w:line="288" w:lineRule="auto"/>
        <w:rPr>
          <w:i w:val="0"/>
          <w:lang w:val="sk-SK"/>
        </w:rPr>
      </w:pPr>
      <w:bookmarkStart w:id="628" w:name="_Toc440375363"/>
      <w:bookmarkStart w:id="629" w:name="_Toc458432949"/>
      <w:bookmarkStart w:id="630" w:name="_Toc458515701"/>
      <w:r w:rsidRPr="0014645C">
        <w:rPr>
          <w:i w:val="0"/>
          <w:lang w:val="sk-SK"/>
        </w:rPr>
        <w:lastRenderedPageBreak/>
        <w:t>Prílohy</w:t>
      </w:r>
      <w:bookmarkEnd w:id="627"/>
      <w:bookmarkEnd w:id="628"/>
      <w:bookmarkEnd w:id="629"/>
      <w:bookmarkEnd w:id="630"/>
    </w:p>
    <w:p w14:paraId="381D4C05" w14:textId="65783A9E"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56FA29F7" w14:textId="2810FF24"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2F18C8BE" w14:textId="64D9F17F"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190BBCDB" w14:textId="2624A2D2"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7180455" w14:textId="781BE25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7E7E9E51" w14:textId="5D275361"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3203F9C4" w14:textId="6058157D" w:rsidR="003B7C6D" w:rsidRPr="0014645C" w:rsidRDefault="000A25E4"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5c – Rozpočet projektu dopytovo orientované projekty</w:t>
      </w:r>
      <w:r w:rsidR="006F20CF">
        <w:rPr>
          <w:rFonts w:ascii="Arial" w:eastAsiaTheme="minorHAnsi" w:hAnsi="Arial" w:cs="Arial"/>
          <w:color w:val="auto"/>
          <w:sz w:val="19"/>
          <w:szCs w:val="19"/>
          <w:lang w:val="sk-SK"/>
        </w:rPr>
        <w:t>_paušálna sadzba_</w:t>
      </w:r>
      <w:r w:rsidR="002E6A47">
        <w:rPr>
          <w:rFonts w:ascii="Arial" w:eastAsiaTheme="minorHAnsi" w:hAnsi="Arial" w:cs="Arial"/>
          <w:color w:val="auto"/>
          <w:sz w:val="19"/>
          <w:szCs w:val="19"/>
          <w:lang w:val="sk-SK"/>
        </w:rPr>
        <w:t>podľa VN</w:t>
      </w:r>
      <w:r w:rsidR="003B7C6D"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3B7C6D"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003B7C6D" w:rsidRPr="0014645C">
        <w:rPr>
          <w:rFonts w:ascii="Arial" w:eastAsiaTheme="minorHAnsi" w:hAnsi="Arial" w:cs="Arial"/>
          <w:color w:val="auto"/>
          <w:sz w:val="19"/>
          <w:szCs w:val="19"/>
          <w:lang w:val="sk-SK"/>
        </w:rPr>
        <w:t>by</w:t>
      </w:r>
    </w:p>
    <w:p w14:paraId="6031EEC7" w14:textId="6DF86D61"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3A241ECB" w14:textId="77777777" w:rsidR="00B02E5E" w:rsidRPr="0014645C" w:rsidRDefault="00B02E5E" w:rsidP="00B02E5E">
      <w:pPr>
        <w:pStyle w:val="Nadpis2"/>
        <w:rPr>
          <w:lang w:val="sk-SK"/>
        </w:rPr>
      </w:pPr>
    </w:p>
    <w:p w14:paraId="06D69445" w14:textId="77777777" w:rsidR="00A74D24" w:rsidRPr="0014645C" w:rsidRDefault="00A74D24" w:rsidP="00CB7C53">
      <w:pPr>
        <w:pStyle w:val="Bezriadkovania"/>
        <w:spacing w:before="120" w:after="120" w:line="288" w:lineRule="auto"/>
        <w:jc w:val="both"/>
        <w:rPr>
          <w:lang w:val="sk-SK"/>
        </w:rPr>
      </w:pPr>
    </w:p>
    <w:sectPr w:rsidR="00A74D24" w:rsidRPr="0014645C" w:rsidSect="008A14A5">
      <w:footerReference w:type="default" r:id="rId39"/>
      <w:headerReference w:type="first" r:id="rId40"/>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E54C46" w14:textId="77777777" w:rsidR="00641D08" w:rsidRDefault="00641D08">
      <w:r>
        <w:separator/>
      </w:r>
    </w:p>
    <w:p w14:paraId="5EABCFAD" w14:textId="77777777" w:rsidR="00641D08" w:rsidRDefault="00641D08"/>
  </w:endnote>
  <w:endnote w:type="continuationSeparator" w:id="0">
    <w:p w14:paraId="5A4504FC" w14:textId="77777777" w:rsidR="00641D08" w:rsidRDefault="00641D08">
      <w:r>
        <w:continuationSeparator/>
      </w:r>
    </w:p>
    <w:p w14:paraId="24DD13A3" w14:textId="77777777" w:rsidR="00641D08" w:rsidRDefault="00641D08"/>
  </w:endnote>
  <w:endnote w:type="continuationNotice" w:id="1">
    <w:p w14:paraId="53829A7E" w14:textId="77777777" w:rsidR="00641D08" w:rsidRDefault="00641D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15B0D02D" w14:textId="77777777" w:rsidR="00A56817" w:rsidRPr="004B1810" w:rsidRDefault="00A56817" w:rsidP="00646F25">
        <w:pPr>
          <w:tabs>
            <w:tab w:val="left" w:pos="709"/>
            <w:tab w:val="center" w:pos="4703"/>
            <w:tab w:val="right" w:pos="9406"/>
          </w:tabs>
          <w:jc w:val="center"/>
          <w:rPr>
            <w:b/>
            <w:sz w:val="16"/>
            <w:lang w:val="sk-SK"/>
          </w:rPr>
        </w:pPr>
      </w:p>
      <w:p w14:paraId="15B0D02E" w14:textId="22B85AA1" w:rsidR="00A56817" w:rsidRDefault="00A56817">
        <w:pPr>
          <w:pStyle w:val="Pta"/>
          <w:jc w:val="right"/>
        </w:pPr>
        <w:r>
          <w:fldChar w:fldCharType="begin"/>
        </w:r>
        <w:r>
          <w:instrText xml:space="preserve"> PAGE   \* MERGEFORMAT </w:instrText>
        </w:r>
        <w:r>
          <w:fldChar w:fldCharType="separate"/>
        </w:r>
        <w:r w:rsidR="008C1CBC">
          <w:rPr>
            <w:noProof/>
          </w:rPr>
          <w:t>6</w:t>
        </w:r>
        <w:r>
          <w:rPr>
            <w:noProof/>
          </w:rPr>
          <w:fldChar w:fldCharType="end"/>
        </w:r>
      </w:p>
    </w:sdtContent>
  </w:sdt>
  <w:p w14:paraId="15B0D02F" w14:textId="77777777" w:rsidR="00A56817" w:rsidRPr="003530AF" w:rsidRDefault="00A56817"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6E40A" w14:textId="77777777" w:rsidR="00641D08" w:rsidRDefault="00641D08">
      <w:r>
        <w:separator/>
      </w:r>
    </w:p>
    <w:p w14:paraId="07C75869" w14:textId="77777777" w:rsidR="00641D08" w:rsidRDefault="00641D08"/>
  </w:footnote>
  <w:footnote w:type="continuationSeparator" w:id="0">
    <w:p w14:paraId="1BAB993B" w14:textId="77777777" w:rsidR="00641D08" w:rsidRDefault="00641D08">
      <w:r>
        <w:continuationSeparator/>
      </w:r>
    </w:p>
    <w:p w14:paraId="21222B27" w14:textId="77777777" w:rsidR="00641D08" w:rsidRDefault="00641D08"/>
  </w:footnote>
  <w:footnote w:type="continuationNotice" w:id="1">
    <w:p w14:paraId="0447AB6B" w14:textId="77777777" w:rsidR="00641D08" w:rsidRDefault="00641D08"/>
  </w:footnote>
  <w:footnote w:id="2">
    <w:p w14:paraId="15B0D038" w14:textId="77777777" w:rsidR="00A56817" w:rsidRPr="007F7349" w:rsidRDefault="00A56817" w:rsidP="00D86ED1">
      <w:pPr>
        <w:pStyle w:val="Textpoznmkypodiarou"/>
        <w:jc w:val="both"/>
        <w:rPr>
          <w:lang w:val="sk-SK"/>
        </w:rPr>
      </w:pPr>
      <w:r>
        <w:rPr>
          <w:rStyle w:val="Odkaznapoznmkupodiarou"/>
        </w:rPr>
        <w:footnoteRef/>
      </w:r>
      <w:r>
        <w:t xml:space="preserve"> </w:t>
      </w:r>
      <w:r w:rsidRPr="007F7349">
        <w:rPr>
          <w:lang w:val="sk-SK"/>
        </w:rPr>
        <w:t xml:space="preserve">Pojem podľa </w:t>
      </w:r>
      <w:r>
        <w:rPr>
          <w:lang w:val="sk-SK"/>
        </w:rPr>
        <w:t>z</w:t>
      </w:r>
      <w:r w:rsidRPr="007F7349">
        <w:rPr>
          <w:lang w:val="sk-SK"/>
        </w:rPr>
        <w:t>mluvy o NFP</w:t>
      </w:r>
    </w:p>
  </w:footnote>
  <w:footnote w:id="3">
    <w:p w14:paraId="15B0D039" w14:textId="77777777" w:rsidR="00A56817" w:rsidRPr="007F7349" w:rsidRDefault="00A56817" w:rsidP="00D86ED1">
      <w:pPr>
        <w:pStyle w:val="Textpoznmkypodiarou"/>
        <w:jc w:val="both"/>
        <w:rPr>
          <w:lang w:val="sk-SK"/>
        </w:rPr>
      </w:pPr>
      <w:r w:rsidRPr="007F7349">
        <w:rPr>
          <w:rStyle w:val="Odkaznapoznmkupodiarou"/>
          <w:lang w:val="sk-SK"/>
        </w:rPr>
        <w:footnoteRef/>
      </w:r>
      <w:r w:rsidRPr="007F7349">
        <w:rPr>
          <w:lang w:val="sk-SK"/>
        </w:rPr>
        <w:t xml:space="preserve"> V prípade poskytovania štátnej pomoci, alebo pomoci de-minimis</w:t>
      </w:r>
    </w:p>
  </w:footnote>
  <w:footnote w:id="4">
    <w:p w14:paraId="15B0D03A" w14:textId="77777777" w:rsidR="00A56817" w:rsidRPr="007708E2" w:rsidRDefault="00A56817" w:rsidP="002B3DE0">
      <w:pPr>
        <w:pStyle w:val="Textpoznmkypodiarou"/>
        <w:rPr>
          <w:szCs w:val="16"/>
          <w:lang w:val="sk-SK"/>
        </w:rPr>
      </w:pPr>
      <w:r>
        <w:rPr>
          <w:rStyle w:val="Odkaznapoznmkupodiarou"/>
        </w:rPr>
        <w:footnoteRef/>
      </w:r>
      <w:r w:rsidRPr="002D04AB">
        <w:rPr>
          <w:lang w:val="pl-PL"/>
        </w:rPr>
        <w:t xml:space="preserve"> </w:t>
      </w:r>
      <w:r w:rsidRPr="007708E2">
        <w:rPr>
          <w:rFonts w:cs="Arial"/>
          <w:szCs w:val="16"/>
          <w:lang w:val="sk-SK"/>
        </w:rPr>
        <w:t xml:space="preserve">Napríklad zákon č. </w:t>
      </w:r>
      <w:r w:rsidRPr="007708E2">
        <w:rPr>
          <w:rFonts w:cs="Arial"/>
          <w:szCs w:val="16"/>
          <w:u w:val="single"/>
          <w:lang w:val="sk-SK"/>
        </w:rPr>
        <w:t>82/2005 Z. z.</w:t>
      </w:r>
      <w:r w:rsidRPr="007708E2">
        <w:rPr>
          <w:rFonts w:cs="Arial"/>
          <w:szCs w:val="16"/>
          <w:lang w:val="sk-SK"/>
        </w:rPr>
        <w:t xml:space="preserve"> o nelegálnej práci a nelegálnom zamestnávaní a o zmene a doplnení niektorých zákonov v znení neskorších predpisov, zákon o VO, čl. 107 a 108 Zmluvy o fungovaní Európskej únie.</w:t>
      </w:r>
    </w:p>
  </w:footnote>
  <w:footnote w:id="5">
    <w:p w14:paraId="15B0D03C" w14:textId="77777777" w:rsidR="00A56817" w:rsidRPr="00FC5FD7" w:rsidRDefault="00A56817" w:rsidP="00F8539A">
      <w:pPr>
        <w:pStyle w:val="Textpoznmkypodiarou"/>
        <w:rPr>
          <w:lang w:val="sk-SK"/>
        </w:rPr>
      </w:pPr>
      <w:r w:rsidRPr="00373BF1">
        <w:rPr>
          <w:rStyle w:val="Odkaznapoznmkupodiarou"/>
          <w:lang w:val="sk-SK"/>
        </w:rPr>
        <w:footnoteRef/>
      </w:r>
      <w:r w:rsidRPr="00373BF1">
        <w:rPr>
          <w:lang w:val="sk-SK"/>
        </w:rPr>
        <w:t xml:space="preserve"> Uvedené sa aplikuje primerane aj na poskytnutie zálohovej platby a poskytnutie predfinancovania.</w:t>
      </w:r>
      <w:r>
        <w:rPr>
          <w:sz w:val="20"/>
          <w:lang w:val="sk-SK"/>
        </w:rPr>
        <w:t xml:space="preserve">  </w:t>
      </w:r>
    </w:p>
  </w:footnote>
  <w:footnote w:id="6">
    <w:p w14:paraId="15B0D03D" w14:textId="77777777" w:rsidR="00A56817" w:rsidRPr="006E4CC8" w:rsidRDefault="00A56817" w:rsidP="00C22E41">
      <w:pPr>
        <w:tabs>
          <w:tab w:val="left" w:pos="284"/>
        </w:tabs>
        <w:spacing w:after="0" w:line="240" w:lineRule="auto"/>
        <w:ind w:left="284" w:hanging="284"/>
        <w:jc w:val="both"/>
        <w:rPr>
          <w:sz w:val="16"/>
          <w:szCs w:val="20"/>
          <w:lang w:val="sk-SK"/>
        </w:rPr>
      </w:pPr>
      <w:r>
        <w:rPr>
          <w:rStyle w:val="Odkaznapoznmkupodiarou"/>
        </w:rPr>
        <w:footnoteRef/>
      </w:r>
      <w:r w:rsidRPr="0050335B">
        <w:rPr>
          <w:lang w:val="sk-SK"/>
        </w:rPr>
        <w:t xml:space="preserve"> </w:t>
      </w:r>
      <w:r w:rsidRPr="006E4CC8">
        <w:rPr>
          <w:sz w:val="16"/>
          <w:szCs w:val="20"/>
          <w:lang w:val="sk-SK"/>
        </w:rPr>
        <w:t>Pojem „infraštruktúra“ predstavuje hmotný majetok trvalej povahy, ktorý spĺňa nasledovné podmienky:</w:t>
      </w:r>
    </w:p>
    <w:p w14:paraId="15B0D03E" w14:textId="77777777" w:rsidR="00A56817" w:rsidRPr="00F02256" w:rsidRDefault="00A56817"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15B0D03F" w14:textId="77777777" w:rsidR="00A56817" w:rsidRPr="00F02256" w:rsidRDefault="00A56817"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 xml:space="preserve"> za normálnych podmienok použitia (vrátane primeranej starostlivosti a údržby) má neobmedzenú dobu použitia;</w:t>
      </w:r>
    </w:p>
    <w:p w14:paraId="15B0D040" w14:textId="77777777" w:rsidR="00A56817" w:rsidRPr="00F02256" w:rsidRDefault="00A56817" w:rsidP="00C22E41">
      <w:pPr>
        <w:pStyle w:val="Odsekzoznamu"/>
        <w:numPr>
          <w:ilvl w:val="0"/>
          <w:numId w:val="28"/>
        </w:numPr>
        <w:tabs>
          <w:tab w:val="left" w:pos="426"/>
        </w:tabs>
        <w:spacing w:after="0" w:line="240" w:lineRule="auto"/>
        <w:ind w:left="426" w:hanging="284"/>
        <w:jc w:val="both"/>
        <w:rPr>
          <w:sz w:val="16"/>
          <w:szCs w:val="20"/>
          <w:lang w:val="sk-SK"/>
        </w:rPr>
      </w:pPr>
      <w:r w:rsidRPr="00F02256">
        <w:rPr>
          <w:sz w:val="16"/>
          <w:szCs w:val="20"/>
          <w:lang w:val="sk-SK"/>
        </w:rPr>
        <w:t>aj napriek používaniu si uchováva pôvodný tvar a vzhľad</w:t>
      </w:r>
    </w:p>
    <w:p w14:paraId="15B0D041" w14:textId="77777777" w:rsidR="00A56817" w:rsidRDefault="00A56817" w:rsidP="00C22E41">
      <w:pPr>
        <w:pStyle w:val="Textpoznmkypodiarou"/>
        <w:tabs>
          <w:tab w:val="left" w:pos="284"/>
        </w:tabs>
        <w:spacing w:after="0" w:line="240" w:lineRule="auto"/>
        <w:ind w:left="284" w:hanging="284"/>
        <w:jc w:val="both"/>
        <w:rPr>
          <w:lang w:val="sk-SK"/>
        </w:rPr>
      </w:pPr>
      <w:r w:rsidRPr="002456C3">
        <w:rPr>
          <w:lang w:val="sk-SK"/>
        </w:rPr>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33EADDE7" w14:textId="77777777" w:rsidR="00A56817" w:rsidRPr="00A37BAC" w:rsidRDefault="00A56817" w:rsidP="00C22E41">
      <w:pPr>
        <w:pStyle w:val="Textpoznmkypodiarou"/>
        <w:tabs>
          <w:tab w:val="left" w:pos="284"/>
        </w:tabs>
        <w:spacing w:after="0" w:line="240" w:lineRule="auto"/>
        <w:ind w:left="284" w:hanging="284"/>
        <w:jc w:val="both"/>
        <w:rPr>
          <w:lang w:val="sk-SK"/>
        </w:rPr>
      </w:pPr>
    </w:p>
  </w:footnote>
  <w:footnote w:id="7">
    <w:p w14:paraId="15B0D042" w14:textId="77777777" w:rsidR="00A56817" w:rsidRPr="007F7349" w:rsidRDefault="00A56817" w:rsidP="00FB0FD0">
      <w:pPr>
        <w:pStyle w:val="Textpoznmkypodiarou"/>
        <w:rPr>
          <w:lang w:val="sk-SK"/>
        </w:rPr>
      </w:pPr>
      <w:r>
        <w:rPr>
          <w:rStyle w:val="Odkaznapoznmkupodiarou"/>
        </w:rPr>
        <w:footnoteRef/>
      </w:r>
      <w:r>
        <w:rPr>
          <w:lang w:val="sk-SK"/>
        </w:rPr>
        <w:t xml:space="preserve"> </w:t>
      </w:r>
      <w:r w:rsidRPr="007F7349">
        <w:rPr>
          <w:lang w:val="sk-SK"/>
        </w:rPr>
        <w:t>Uvedené môže mať vplyv na správne určenie finančnej medzery pri projektoch generujúcich príjmy.</w:t>
      </w:r>
    </w:p>
  </w:footnote>
  <w:footnote w:id="8">
    <w:p w14:paraId="3DB26B25" w14:textId="7D2B8D30" w:rsidR="00A56817" w:rsidRPr="00CB17BC" w:rsidRDefault="00A56817" w:rsidP="00A44CA7">
      <w:pPr>
        <w:pStyle w:val="Textpoznmkypodiarou"/>
        <w:spacing w:after="0"/>
        <w:jc w:val="both"/>
        <w:rPr>
          <w:lang w:val="sk-SK"/>
        </w:rPr>
      </w:pPr>
      <w:r>
        <w:rPr>
          <w:rStyle w:val="Odkaznapoznmkupodiarou"/>
        </w:rPr>
        <w:footnoteRef/>
      </w:r>
      <w:r w:rsidRPr="00C931D2">
        <w:rPr>
          <w:lang w:val="sk-SK"/>
        </w:rPr>
        <w:t xml:space="preserve"> </w:t>
      </w:r>
      <w:r w:rsidRPr="00C931D2">
        <w:rPr>
          <w:szCs w:val="22"/>
          <w:lang w:val="sk-SK"/>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15B0D043" w14:textId="3794B36E" w:rsidR="00A56817" w:rsidRPr="00FC5FD7" w:rsidRDefault="00A56817" w:rsidP="00A44CA7">
      <w:pPr>
        <w:pStyle w:val="Textpoznmkypodiarou"/>
        <w:spacing w:after="0"/>
        <w:jc w:val="both"/>
        <w:rPr>
          <w:lang w:val="sk-SK"/>
        </w:rPr>
      </w:pPr>
      <w:r w:rsidRPr="006E4CC8">
        <w:rPr>
          <w:rStyle w:val="Odkaznapoznmkupodiarou"/>
          <w:lang w:val="sk-SK"/>
        </w:rPr>
        <w:footnoteRef/>
      </w:r>
      <w:r w:rsidRPr="006E4CC8">
        <w:rPr>
          <w:lang w:val="sk-SK"/>
        </w:rPr>
        <w:t xml:space="preserve"> </w:t>
      </w:r>
      <w:r>
        <w:rPr>
          <w:lang w:val="sk-SK"/>
        </w:rPr>
        <w:t>I</w:t>
      </w:r>
      <w:r w:rsidRPr="006E4CC8">
        <w:rPr>
          <w:lang w:val="sk-SK"/>
        </w:rPr>
        <w:t>de o výdavky, ktoré sú uhradené dodávateľovi/zhotoviteľovi prostredníctvom ďalšieho účtu, identifikáciu ktorého je prijímateľ povinný oznámiť RO</w:t>
      </w:r>
      <w:r>
        <w:rPr>
          <w:lang w:val="sk-SK"/>
        </w:rPr>
        <w:t xml:space="preserve"> pre OP EVS</w:t>
      </w:r>
      <w:r w:rsidRPr="006E4CC8">
        <w:rPr>
          <w:lang w:val="sk-SK"/>
        </w:rPr>
        <w:t>.</w:t>
      </w:r>
      <w:r w:rsidRPr="00FC5FD7">
        <w:rPr>
          <w:sz w:val="18"/>
          <w:szCs w:val="18"/>
          <w:lang w:val="sk-SK"/>
        </w:rPr>
        <w:t xml:space="preserve"> </w:t>
      </w:r>
      <w:r w:rsidRPr="006E4CC8">
        <w:rPr>
          <w:rFonts w:cs="Arial"/>
          <w:szCs w:val="16"/>
          <w:lang w:val="sk-SK"/>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lang w:val="sk-SK"/>
        </w:rPr>
        <w:t> </w:t>
      </w:r>
      <w:r w:rsidRPr="006E4CC8">
        <w:rPr>
          <w:rFonts w:cs="Arial"/>
          <w:szCs w:val="16"/>
          <w:lang w:val="sk-SK"/>
        </w:rPr>
        <w:t>SFR</w:t>
      </w:r>
      <w:r>
        <w:rPr>
          <w:rFonts w:cs="Arial"/>
          <w:szCs w:val="16"/>
          <w:lang w:val="sk-SK"/>
        </w:rPr>
        <w:t>, časť 5</w:t>
      </w:r>
      <w:r w:rsidRPr="006E4CC8">
        <w:rPr>
          <w:rFonts w:cs="Arial"/>
          <w:szCs w:val="16"/>
          <w:lang w:val="sk-SK"/>
        </w:rPr>
        <w:t xml:space="preserve"> v závislosti od typu prijímateľa.</w:t>
      </w:r>
      <w:r w:rsidRPr="006E4CC8">
        <w:rPr>
          <w:lang w:val="sk-SK"/>
        </w:rPr>
        <w:t xml:space="preserve"> </w:t>
      </w:r>
    </w:p>
  </w:footnote>
  <w:footnote w:id="10">
    <w:p w14:paraId="4DD4FEFE" w14:textId="77777777" w:rsidR="00A56817" w:rsidRPr="00A01473" w:rsidRDefault="00A56817"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7F473654" w14:textId="77777777" w:rsidR="00A56817" w:rsidRPr="0000364A" w:rsidRDefault="00A56817" w:rsidP="007F7B94">
      <w:pPr>
        <w:pStyle w:val="Textpoznmkypodiarou"/>
        <w:spacing w:after="0"/>
        <w:jc w:val="both"/>
        <w:rPr>
          <w:lang w:val="sk-SK"/>
        </w:rPr>
      </w:pPr>
      <w:r>
        <w:rPr>
          <w:rStyle w:val="Odkaznapoznmkupodiarou"/>
        </w:rPr>
        <w:footnoteRef/>
      </w:r>
      <w:r w:rsidRPr="00AC1573">
        <w:rPr>
          <w:lang w:val="sk-SK"/>
        </w:rPr>
        <w:t xml:space="preserve"> </w:t>
      </w:r>
      <w:r>
        <w:rPr>
          <w:lang w:val="sk-SK"/>
        </w:rPr>
        <w:t xml:space="preserve">V prípade uplatňovania zjednodušeného vykazovania výdavkov pri národných projektoch žiadateľ predkladá vykonaný prieskum trhu na základe písomnej požiadavky RO pre OP EVS spolu so záväzným návrhom Rozpočtu projektu (príloha č. 6), ktorý slúži na určenie výšky paušálnej sadzby. Takto vykonaný prieskum trhu je platným pre preukázanie hospodárnosti výdavkov len v prípade jeho vykonania nie skôr ako 6 mesiacov pred dňom predloženia záväzného návrhu Rozpočtu projektu. V prípade </w:t>
      </w:r>
      <w:r w:rsidRPr="00515FCC">
        <w:rPr>
          <w:lang w:val="sk-SK"/>
        </w:rPr>
        <w:t>rozpočtovania výdavkov na služby poskytované medzinárodnou organizáciou</w:t>
      </w:r>
      <w:r>
        <w:rPr>
          <w:lang w:val="sk-SK"/>
        </w:rPr>
        <w:t xml:space="preserve"> sa uvedená podmienka aplikuje primeraným spôsobom. V prípade uplatňovania zjednodušeného vykazovania výdavkov pri dopytovo-orientovaných projektoch žiadateľ prieskum trhu nepredkladá.</w:t>
      </w:r>
    </w:p>
  </w:footnote>
  <w:footnote w:id="12">
    <w:p w14:paraId="69FC2F79" w14:textId="77777777" w:rsidR="00A56817" w:rsidRPr="00A01473" w:rsidRDefault="00A56817" w:rsidP="007F7B94">
      <w:pPr>
        <w:pStyle w:val="Textpoznmkypodiarou"/>
        <w:spacing w:after="0"/>
        <w:jc w:val="both"/>
        <w:rPr>
          <w:rFonts w:cs="Arial"/>
          <w:color w:val="000000"/>
          <w:szCs w:val="16"/>
          <w:lang w:val="sk-SK"/>
        </w:rPr>
      </w:pPr>
      <w:r w:rsidRPr="000D70D6">
        <w:rPr>
          <w:rStyle w:val="Odkaznapoznmkupodiarou"/>
          <w:color w:val="000000"/>
          <w:szCs w:val="16"/>
        </w:rPr>
        <w:footnoteRef/>
      </w:r>
      <w:r w:rsidRPr="00A01473">
        <w:rPr>
          <w:rFonts w:cs="Arial"/>
          <w:color w:val="000000"/>
          <w:szCs w:val="16"/>
          <w:lang w:val="sk-SK"/>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r>
        <w:rPr>
          <w:rFonts w:cs="Arial"/>
          <w:color w:val="000000"/>
          <w:szCs w:val="16"/>
          <w:lang w:val="sk-SK"/>
        </w:rPr>
        <w:t xml:space="preserve">V prípade uplatňovania zjednodušeného vykazovania výdavkov pri národných projektoch žiadateľ predkladá prílohu č. 4 s uzavretou zmluvou s úspešným uchádzačom spolu so záväzným návrhom Rozpočtu projektu (príloha č. 6), ktorý slúži na určenie výšky paušálnej sadzby. </w:t>
      </w:r>
      <w:r>
        <w:rPr>
          <w:lang w:val="sk-SK"/>
        </w:rPr>
        <w:t>V prípade uplatňovania zjednodušeného vykazovania výdavkov pri dopytovo-orientovaných projektoch žiadateľ prílohu č. 4 s uzavretou zmluvou s úspešným uchádzačom nepredkladá.</w:t>
      </w:r>
    </w:p>
    <w:p w14:paraId="0AB611A6" w14:textId="77777777" w:rsidR="00A56817" w:rsidRPr="00095609" w:rsidRDefault="00A56817" w:rsidP="007F7B94">
      <w:pPr>
        <w:pStyle w:val="Textpoznmkypodiarou"/>
        <w:spacing w:after="0"/>
        <w:jc w:val="both"/>
        <w:rPr>
          <w:color w:val="000000"/>
          <w:lang w:val="sk-SK"/>
        </w:rPr>
      </w:pPr>
    </w:p>
  </w:footnote>
  <w:footnote w:id="13">
    <w:p w14:paraId="15B0D044" w14:textId="77777777" w:rsidR="00A56817" w:rsidRPr="002B3DE0" w:rsidRDefault="00A56817" w:rsidP="002B3DE0">
      <w:pPr>
        <w:spacing w:after="147"/>
        <w:jc w:val="both"/>
        <w:rPr>
          <w:sz w:val="12"/>
          <w:szCs w:val="20"/>
          <w:lang w:val="sk-SK" w:eastAsia="cs-CZ"/>
        </w:rPr>
      </w:pPr>
      <w:r>
        <w:rPr>
          <w:rStyle w:val="Odkaznapoznmkupodiarou"/>
        </w:rPr>
        <w:footnoteRef/>
      </w:r>
      <w:r w:rsidRPr="0050335B">
        <w:rPr>
          <w:lang w:val="sk-SK"/>
        </w:rPr>
        <w:t xml:space="preserve"> </w:t>
      </w:r>
      <w:r w:rsidRPr="00505E79">
        <w:rPr>
          <w:sz w:val="16"/>
          <w:szCs w:val="16"/>
          <w:lang w:val="sk-SK" w:eastAsia="cs-CZ"/>
        </w:rPr>
        <w:t>Projekty generujúce čistý príjem po ich dokončení definuje čl. 61 všeobecného nariadenia.</w:t>
      </w:r>
      <w:r w:rsidRPr="002B3DE0">
        <w:rPr>
          <w:sz w:val="12"/>
          <w:szCs w:val="20"/>
          <w:lang w:val="sk-SK" w:eastAsia="cs-CZ"/>
        </w:rPr>
        <w:t xml:space="preserve"> </w:t>
      </w:r>
    </w:p>
    <w:p w14:paraId="15B0D045" w14:textId="77777777" w:rsidR="00A56817" w:rsidRPr="0050335B" w:rsidRDefault="00A56817" w:rsidP="002B3DE0">
      <w:pPr>
        <w:pStyle w:val="Textpoznmkypodiarou"/>
        <w:rPr>
          <w:sz w:val="20"/>
          <w:lang w:val="sk-SK" w:eastAsia="cs-CZ"/>
        </w:rPr>
      </w:pPr>
    </w:p>
  </w:footnote>
  <w:footnote w:id="14">
    <w:p w14:paraId="15B0D046" w14:textId="3F4F0233" w:rsidR="00A56817" w:rsidRPr="005E07D4" w:rsidRDefault="00A56817" w:rsidP="002B3DE0">
      <w:pPr>
        <w:pStyle w:val="Textpoznmkypodiarou"/>
        <w:rPr>
          <w:lang w:val="sk-SK"/>
        </w:rPr>
      </w:pPr>
      <w:r w:rsidRPr="005E07D4">
        <w:rPr>
          <w:rStyle w:val="Odkaznapoznmkupodiarou"/>
          <w:lang w:val="sk-SK"/>
        </w:rPr>
        <w:footnoteRef/>
      </w:r>
      <w:r w:rsidRPr="005E07D4">
        <w:rPr>
          <w:lang w:val="sk-SK"/>
        </w:rPr>
        <w:t xml:space="preserve"> Pre účely </w:t>
      </w:r>
      <w:r>
        <w:rPr>
          <w:lang w:val="sk-SK"/>
        </w:rPr>
        <w:t>príručky</w:t>
      </w:r>
      <w:r w:rsidRPr="005E07D4">
        <w:rPr>
          <w:lang w:val="sk-SK"/>
        </w:rPr>
        <w:t xml:space="preserve"> sa odovzdávajúcim rozumie prijímateľ a príjemcom sa rozumie dodávateľ</w:t>
      </w:r>
      <w:r>
        <w:rPr>
          <w:lang w:val="sk-SK"/>
        </w:rPr>
        <w:t>.</w:t>
      </w:r>
      <w:r w:rsidRPr="005E07D4">
        <w:rPr>
          <w:lang w:val="sk-SK"/>
        </w:rPr>
        <w:t xml:space="preserve">  </w:t>
      </w:r>
    </w:p>
  </w:footnote>
  <w:footnote w:id="15">
    <w:p w14:paraId="72FEE6F0" w14:textId="091461CB" w:rsidR="00A56817" w:rsidRPr="005E07D4" w:rsidRDefault="00A56817" w:rsidP="005B7230">
      <w:pPr>
        <w:pStyle w:val="Textpoznmkypodiarou"/>
        <w:rPr>
          <w:lang w:val="sk-SK"/>
        </w:rPr>
      </w:pPr>
      <w:r w:rsidRPr="005E07D4">
        <w:rPr>
          <w:rStyle w:val="Odkaznapoznmkupodiarou"/>
          <w:lang w:val="sk-SK"/>
        </w:rPr>
        <w:footnoteRef/>
      </w:r>
      <w:r w:rsidRPr="005E07D4">
        <w:rPr>
          <w:lang w:val="sk-SK"/>
        </w:rPr>
        <w:t xml:space="preserve"> Pr</w:t>
      </w:r>
      <w:r>
        <w:rPr>
          <w:lang w:val="sk-SK"/>
        </w:rPr>
        <w:t>íklady oprávnených a neoprávnených ostatných nákladov pre účely dopytovo-orientovaných projektov sú uvedené v prílohe č. 7.</w:t>
      </w:r>
      <w:r w:rsidRPr="005E07D4">
        <w:rPr>
          <w:lang w:val="sk-SK"/>
        </w:rPr>
        <w:t xml:space="preserve">  </w:t>
      </w:r>
    </w:p>
  </w:footnote>
  <w:footnote w:id="16">
    <w:p w14:paraId="32057C37" w14:textId="77777777" w:rsidR="00A56817" w:rsidRPr="0048632E" w:rsidRDefault="00A56817"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177B289E" w14:textId="77777777" w:rsidR="00A56817" w:rsidRPr="0048632E" w:rsidRDefault="00A56817"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6AD1F8AF" w14:textId="77777777" w:rsidR="00A56817" w:rsidRPr="0048632E" w:rsidRDefault="00A56817"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143E2FC3" w14:textId="77777777" w:rsidR="00A56817" w:rsidRPr="0048632E" w:rsidRDefault="00A56817"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3B3D7A52" w14:textId="2702751C" w:rsidR="00A56817" w:rsidRPr="0048632E" w:rsidRDefault="00A56817" w:rsidP="00023EDC">
      <w:pPr>
        <w:pStyle w:val="Textpoznmkypodiarou"/>
        <w:rPr>
          <w:lang w:val="sk-SK"/>
        </w:rPr>
      </w:pPr>
      <w:r w:rsidRPr="0048632E">
        <w:rPr>
          <w:szCs w:val="16"/>
          <w:lang w:val="sk-SK"/>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092CEC69" w14:textId="2A8F8FB3" w:rsidR="00A56817" w:rsidRPr="00F43C63" w:rsidRDefault="00A56817">
      <w:pPr>
        <w:pStyle w:val="Textpoznmkypodiarou"/>
        <w:rPr>
          <w:lang w:val="sk-SK"/>
        </w:rPr>
      </w:pPr>
      <w:r>
        <w:rPr>
          <w:rStyle w:val="Odkaznapoznmkupodiarou"/>
        </w:rPr>
        <w:footnoteRef/>
      </w:r>
      <w:r w:rsidRPr="009739DC">
        <w:rPr>
          <w:lang w:val="sk-SK"/>
        </w:rPr>
        <w:t xml:space="preserve"> </w:t>
      </w:r>
      <w:r w:rsidRPr="00B63559">
        <w:rPr>
          <w:lang w:val="sk-SK"/>
        </w:rPr>
        <w:t>V prípade, že výzva/vyzvanie nestanovilo ako podmienku poskytnutia príspevku oprávnenú  cieľovú skupinu</w:t>
      </w:r>
      <w:r>
        <w:rPr>
          <w:lang w:val="sk-SK"/>
        </w:rPr>
        <w:t>,</w:t>
      </w:r>
      <w:r w:rsidRPr="00B63559">
        <w:rPr>
          <w:lang w:val="sk-SK"/>
        </w:rPr>
        <w:t xml:space="preserve"> </w:t>
      </w:r>
      <w:r>
        <w:rPr>
          <w:lang w:val="sk-SK"/>
        </w:rPr>
        <w:t>ž</w:t>
      </w:r>
      <w:r w:rsidRPr="00B63559">
        <w:rPr>
          <w:lang w:val="sk-SK"/>
        </w:rPr>
        <w:t>iadateľ v opise proj</w:t>
      </w:r>
      <w:r>
        <w:rPr>
          <w:lang w:val="sk-SK"/>
        </w:rPr>
        <w:t>e</w:t>
      </w:r>
      <w:r w:rsidRPr="00B63559">
        <w:rPr>
          <w:lang w:val="sk-SK"/>
        </w:rPr>
        <w:t xml:space="preserve">ktu alebo jednotlivých aktivít </w:t>
      </w:r>
      <w:r>
        <w:rPr>
          <w:lang w:val="sk-SK"/>
        </w:rPr>
        <w:t xml:space="preserve">identifikuje </w:t>
      </w:r>
      <w:r w:rsidRPr="00B63559">
        <w:rPr>
          <w:lang w:val="sk-SK"/>
        </w:rPr>
        <w:t xml:space="preserve"> cieľovú skupinu v súlade </w:t>
      </w:r>
      <w:r>
        <w:rPr>
          <w:lang w:val="sk-SK"/>
        </w:rPr>
        <w:t>s OP EVS podľa začlenenia výzvy k prioritnej osi a špecifickému cieľu.</w:t>
      </w:r>
    </w:p>
  </w:footnote>
  <w:footnote w:id="18">
    <w:p w14:paraId="15B0D04A" w14:textId="77777777" w:rsidR="00A56817" w:rsidRPr="00FF5CA0" w:rsidRDefault="00A56817" w:rsidP="00664724">
      <w:pPr>
        <w:pStyle w:val="Textpoznmkypodiarou"/>
        <w:jc w:val="both"/>
        <w:rPr>
          <w:lang w:val="sk-SK"/>
        </w:rPr>
      </w:pPr>
      <w:r>
        <w:rPr>
          <w:rStyle w:val="Odkaznapoznmkupodiarou"/>
        </w:rPr>
        <w:footnoteRef/>
      </w:r>
      <w:r w:rsidRPr="0050335B">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15B0D04B" w14:textId="20F94405" w:rsidR="00A56817" w:rsidRPr="00FF5CA0" w:rsidRDefault="00A56817" w:rsidP="007C568F">
      <w:pPr>
        <w:pStyle w:val="Textpoznmkypodiarou"/>
        <w:jc w:val="both"/>
        <w:rPr>
          <w:lang w:val="sk-SK"/>
        </w:rPr>
      </w:pPr>
      <w:r w:rsidRPr="00FF5CA0">
        <w:rPr>
          <w:rStyle w:val="Odkaznapoznmkupodiarou"/>
          <w:lang w:val="sk-SK"/>
        </w:rPr>
        <w:footnoteRef/>
      </w:r>
      <w:r w:rsidRPr="00FF5CA0">
        <w:rPr>
          <w:lang w:val="sk-SK"/>
        </w:rPr>
        <w:t xml:space="preserve"> </w:t>
      </w:r>
      <w:r w:rsidRPr="00FF5CA0">
        <w:rPr>
          <w:rFonts w:cs="Arial"/>
          <w:szCs w:val="16"/>
          <w:lang w:val="sk-SK"/>
        </w:rPr>
        <w:t>u</w:t>
      </w:r>
      <w:r w:rsidRPr="00FF5CA0">
        <w:rPr>
          <w:rFonts w:cs="Arial"/>
          <w:color w:val="000000"/>
          <w:szCs w:val="16"/>
          <w:lang w:val="sk-SK" w:eastAsia="sk-SK"/>
        </w:rPr>
        <w:t>vedené platí len za predpokladu, že maximálna intenzita štátnej pomoci nepresahuje maximálnu výšku finančnej pomoci z EÚ, t.</w:t>
      </w:r>
      <w:r>
        <w:rPr>
          <w:rFonts w:cs="Arial"/>
          <w:color w:val="000000"/>
          <w:szCs w:val="16"/>
          <w:lang w:val="sk-SK" w:eastAsia="sk-SK"/>
        </w:rPr>
        <w:t xml:space="preserve"> </w:t>
      </w:r>
      <w:r w:rsidRPr="00FF5CA0">
        <w:rPr>
          <w:rFonts w:cs="Arial"/>
          <w:color w:val="000000"/>
          <w:szCs w:val="16"/>
          <w:lang w:val="sk-SK"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41644CFB" w14:textId="4B8AF86A" w:rsidR="00A56817" w:rsidRPr="00616190" w:rsidRDefault="00A56817" w:rsidP="0038504E">
      <w:pPr>
        <w:pStyle w:val="Textpoznmkypodiarou"/>
        <w:rPr>
          <w:lang w:val="sk-SK"/>
        </w:rPr>
      </w:pPr>
      <w:r>
        <w:rPr>
          <w:rStyle w:val="Odkaznapoznmkupodiarou"/>
        </w:rPr>
        <w:footnoteRef/>
      </w:r>
      <w:r w:rsidRPr="00D2017D">
        <w:rPr>
          <w:lang w:val="sk-SK"/>
        </w:rPr>
        <w:t xml:space="preserve"> </w:t>
      </w:r>
      <w:r>
        <w:rPr>
          <w:lang w:val="sk-SK"/>
        </w:rPr>
        <w:t>V prípade identifikácie partnera v ŽoNFP zúčastňujúceho sa na projekte, musí si aj partner zriadiť prístup do ITMS2014+</w:t>
      </w:r>
    </w:p>
  </w:footnote>
  <w:footnote w:id="21">
    <w:p w14:paraId="7A6B2421" w14:textId="0FFF41E5" w:rsidR="00A56817" w:rsidRPr="00712C42" w:rsidRDefault="00A56817">
      <w:pPr>
        <w:pStyle w:val="Textpoznmkypodiarou"/>
        <w:rPr>
          <w:lang w:val="sk-SK"/>
        </w:rPr>
      </w:pPr>
      <w:r w:rsidRPr="00712C42">
        <w:rPr>
          <w:vertAlign w:val="superscript"/>
          <w:lang w:val="sk-SK"/>
        </w:rPr>
        <w:footnoteRef/>
      </w:r>
      <w:r w:rsidRPr="00712C42">
        <w:rPr>
          <w:lang w:val="sk-SK"/>
        </w:rPr>
        <w:t xml:space="preserve"> </w:t>
      </w:r>
      <w:r>
        <w:rPr>
          <w:lang w:val="sk-SK"/>
        </w:rPr>
        <w:t>Zákon</w:t>
      </w:r>
      <w:r w:rsidRPr="00712C42">
        <w:rPr>
          <w:lang w:val="sk-SK"/>
        </w:rPr>
        <w:t xml:space="preserve"> č. 305/2013 Z. z. o elektronickej podobe výkonu pôsobnosti orgánov verejnej moci a o zmene a doplnení niektorých zákonov.</w:t>
      </w:r>
    </w:p>
  </w:footnote>
  <w:footnote w:id="22">
    <w:p w14:paraId="4D628962" w14:textId="77777777" w:rsidR="00A56817" w:rsidRPr="00FF5CA0" w:rsidRDefault="00A56817" w:rsidP="00113E54">
      <w:pPr>
        <w:pStyle w:val="Textpoznmkypodiarou"/>
        <w:rPr>
          <w:lang w:val="sk-SK"/>
        </w:rPr>
      </w:pPr>
      <w:r>
        <w:rPr>
          <w:rStyle w:val="Odkaznapoznmkupodiarou"/>
        </w:rPr>
        <w:footnoteRef/>
      </w:r>
      <w:r w:rsidRPr="0050335B">
        <w:rPr>
          <w:lang w:val="sk-SK"/>
        </w:rPr>
        <w:t xml:space="preserve"> </w:t>
      </w:r>
      <w:r>
        <w:rPr>
          <w:lang w:val="sk-SK"/>
        </w:rPr>
        <w:t>V prípade umožnenia partnerstva v rámci podmienok vyzvania/výzvy je žiadateľ povinný predložiť túto dokumentáciu i za partnera na overenie jeho oprávnenosti (ak relevantné)</w:t>
      </w:r>
    </w:p>
  </w:footnote>
  <w:footnote w:id="23">
    <w:p w14:paraId="1BC2FF64" w14:textId="2036E4E1" w:rsidR="00A56817" w:rsidRPr="00941FF6" w:rsidRDefault="00A56817" w:rsidP="008A0601">
      <w:pPr>
        <w:pStyle w:val="Textpoznmkypodiarou"/>
        <w:spacing w:after="0"/>
        <w:jc w:val="both"/>
        <w:rPr>
          <w:rFonts w:ascii="Arial" w:hAnsi="Arial" w:cs="Arial"/>
          <w:szCs w:val="16"/>
          <w:lang w:val="sk-SK"/>
        </w:rPr>
      </w:pPr>
      <w:r w:rsidRPr="008A0601">
        <w:rPr>
          <w:rStyle w:val="Odkaznapoznmkupodiarou"/>
          <w:rFonts w:cs="Arial"/>
          <w:szCs w:val="16"/>
        </w:rPr>
        <w:footnoteRef/>
      </w:r>
      <w:r w:rsidRPr="008A0601">
        <w:rPr>
          <w:rFonts w:ascii="Arial" w:hAnsi="Arial" w:cs="Arial"/>
          <w:szCs w:val="16"/>
          <w:lang w:val="sk-SK"/>
        </w:rPr>
        <w:t xml:space="preserve"> V prípade využitia metódy zjednodušeného vykazovania </w:t>
      </w:r>
      <w:r w:rsidRPr="00941FF6">
        <w:rPr>
          <w:rFonts w:ascii="Arial" w:hAnsi="Arial" w:cs="Arial"/>
          <w:szCs w:val="16"/>
          <w:lang w:val="sk-SK"/>
        </w:rPr>
        <w:t xml:space="preserve">výdavkov formou </w:t>
      </w:r>
      <w:r w:rsidRPr="00941FF6">
        <w:rPr>
          <w:rFonts w:ascii="Arial" w:eastAsia="Times New Roman" w:hAnsi="Arial" w:cs="Arial"/>
          <w:szCs w:val="16"/>
          <w:u w:val="single"/>
          <w:lang w:val="sk-SK"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val="sk-SK" w:eastAsia="sk-SK"/>
        </w:rPr>
        <w:t>a resp. 5b, 5c</w:t>
      </w:r>
      <w:r w:rsidRPr="00941FF6">
        <w:rPr>
          <w:rFonts w:ascii="Arial" w:eastAsia="Times New Roman" w:hAnsi="Arial" w:cs="Arial"/>
          <w:szCs w:val="16"/>
          <w:u w:val="single"/>
          <w:lang w:val="sk-SK" w:eastAsia="sk-SK"/>
        </w:rPr>
        <w:t xml:space="preserve"> tejto príručky).</w:t>
      </w:r>
    </w:p>
  </w:footnote>
  <w:footnote w:id="24">
    <w:p w14:paraId="36CC39FA" w14:textId="20E0638D" w:rsidR="00A56817" w:rsidRPr="00F02256" w:rsidRDefault="00A56817" w:rsidP="0014505C">
      <w:pPr>
        <w:pStyle w:val="Textpoznmkypodiarou"/>
        <w:spacing w:after="0"/>
        <w:jc w:val="both"/>
        <w:rPr>
          <w:lang w:val="sk-SK"/>
        </w:rPr>
      </w:pPr>
      <w:r>
        <w:rPr>
          <w:rStyle w:val="Odkaznapoznmkupodiarou"/>
        </w:rPr>
        <w:footnoteRef/>
      </w:r>
      <w:r w:rsidRPr="00F02256">
        <w:rPr>
          <w:lang w:val="sk-SK"/>
        </w:rPr>
        <w:t xml:space="preserve"> </w:t>
      </w:r>
      <w:r>
        <w:rPr>
          <w:lang w:val="sk-SK"/>
        </w:rP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15B0D04D" w14:textId="7AA90D24" w:rsidR="00A56817" w:rsidRPr="00FC5FD7" w:rsidRDefault="00A56817" w:rsidP="0014505C">
      <w:pPr>
        <w:pStyle w:val="Textpoznmkypodiarou"/>
        <w:spacing w:after="0"/>
        <w:jc w:val="both"/>
        <w:rPr>
          <w:lang w:val="sk-SK"/>
        </w:rPr>
      </w:pPr>
      <w:r w:rsidRPr="00781464">
        <w:rPr>
          <w:rStyle w:val="Odkaznapoznmkupodiarou"/>
          <w:lang w:val="sk-SK"/>
        </w:rPr>
        <w:footnoteRef/>
      </w:r>
      <w:r w:rsidRPr="00781464">
        <w:rPr>
          <w:lang w:val="sk-SK"/>
        </w:rPr>
        <w:t xml:space="preserve"> Hlavnú </w:t>
      </w:r>
      <w:r>
        <w:rPr>
          <w:lang w:val="sk-SK"/>
        </w:rPr>
        <w:t>položku rozpočtu</w:t>
      </w:r>
      <w:r w:rsidRPr="00781464">
        <w:rPr>
          <w:lang w:val="sk-SK"/>
        </w:rPr>
        <w:t xml:space="preserve"> napr. „1. </w:t>
      </w:r>
      <w:r>
        <w:rPr>
          <w:lang w:val="sk-SK"/>
        </w:rPr>
        <w:t>Riadenie</w:t>
      </w:r>
      <w:r w:rsidRPr="00781464">
        <w:rPr>
          <w:lang w:val="sk-SK"/>
        </w:rPr>
        <w:t xml:space="preserve"> projektu a podporné aktivity - nepriame výdavky“ a položku napr. „</w:t>
      </w:r>
      <w:r w:rsidRPr="00B332BA">
        <w:rPr>
          <w:lang w:val="sk-SK"/>
        </w:rPr>
        <w:t>1.</w:t>
      </w:r>
      <w:r>
        <w:rPr>
          <w:lang w:val="sk-SK"/>
        </w:rPr>
        <w:t>1</w:t>
      </w:r>
      <w:r w:rsidRPr="00B332BA">
        <w:rPr>
          <w:lang w:val="sk-SK"/>
        </w:rPr>
        <w:t xml:space="preserve">. </w:t>
      </w:r>
      <w:r>
        <w:rPr>
          <w:lang w:val="sk-SK"/>
        </w:rPr>
        <w:t>Personálne výdavky interné</w:t>
      </w:r>
      <w:r w:rsidRPr="00B332BA">
        <w:rPr>
          <w:lang w:val="sk-SK"/>
        </w:rPr>
        <w:t xml:space="preserve">“ </w:t>
      </w:r>
      <w:r w:rsidRPr="00781464">
        <w:rPr>
          <w:lang w:val="sk-SK"/>
        </w:rPr>
        <w:t xml:space="preserve">žiadateľ nemôže vymazať (vypustiť) z formulára rozpočtu. Ak žiadateľ vypustí alebo vymaže hlavnú </w:t>
      </w:r>
      <w:r>
        <w:rPr>
          <w:lang w:val="sk-SK"/>
        </w:rPr>
        <w:t>položku rozpočtu</w:t>
      </w:r>
      <w:r w:rsidRPr="00781464">
        <w:rPr>
          <w:lang w:val="sk-SK"/>
        </w:rPr>
        <w:t xml:space="preserve"> alebo </w:t>
      </w:r>
      <w:r>
        <w:rPr>
          <w:lang w:val="sk-SK"/>
        </w:rPr>
        <w:t>položku rozpočtu</w:t>
      </w:r>
      <w:r w:rsidRPr="00781464">
        <w:rPr>
          <w:lang w:val="sk-SK"/>
        </w:rPr>
        <w:t xml:space="preserve"> v rozpočte projektu, uvedené nebude mať vplyv na úplnosť formulára </w:t>
      </w:r>
      <w:r w:rsidRPr="00FC5FD7">
        <w:rPr>
          <w:lang w:val="sk-SK"/>
        </w:rPr>
        <w:t xml:space="preserve">rozpočtu projektu žiadateľa, ale v rámci konania o žiadosti o NFP </w:t>
      </w:r>
      <w:r>
        <w:rPr>
          <w:lang w:val="sk-SK"/>
        </w:rPr>
        <w:t xml:space="preserve">môže byť </w:t>
      </w:r>
      <w:r w:rsidRPr="00FC5FD7">
        <w:rPr>
          <w:lang w:val="sk-SK"/>
        </w:rPr>
        <w:t xml:space="preserve">žiadateľ vyzvaný na odstránenie vyššie uvedeného nedostatku. Podpoložku napr. </w:t>
      </w:r>
      <w:r w:rsidRPr="000272DD">
        <w:rPr>
          <w:lang w:val="sk-SK"/>
        </w:rPr>
        <w:t>„1</w:t>
      </w:r>
      <w:r w:rsidRPr="00737705">
        <w:rPr>
          <w:lang w:val="sk-SK"/>
        </w:rPr>
        <w:t>.</w:t>
      </w:r>
      <w:r>
        <w:rPr>
          <w:lang w:val="sk-SK"/>
        </w:rPr>
        <w:t>3</w:t>
      </w:r>
      <w:r w:rsidRPr="00737705">
        <w:rPr>
          <w:lang w:val="sk-SK"/>
        </w:rPr>
        <w:t>.</w:t>
      </w:r>
      <w:r>
        <w:rPr>
          <w:lang w:val="sk-SK"/>
        </w:rPr>
        <w:t>2</w:t>
      </w:r>
      <w:r w:rsidRPr="00737705">
        <w:rPr>
          <w:lang w:val="sk-SK"/>
        </w:rPr>
        <w:t xml:space="preserve">. </w:t>
      </w:r>
      <w:r>
        <w:rPr>
          <w:lang w:val="sk-SK"/>
        </w:rPr>
        <w:t>Administratívny personál</w:t>
      </w:r>
      <w:r w:rsidRPr="00FC5FD7">
        <w:rPr>
          <w:lang w:val="sk-SK"/>
        </w:rPr>
        <w:t>“ v prípade potreby môže žiadateľ vymazať (vypustiť).</w:t>
      </w:r>
      <w:r w:rsidRPr="00FC5FD7" w:rsidDel="00BA5464">
        <w:rPr>
          <w:sz w:val="18"/>
          <w:szCs w:val="18"/>
          <w:lang w:val="sk-SK"/>
        </w:rPr>
        <w:t xml:space="preserve"> </w:t>
      </w:r>
      <w:r w:rsidDel="00BA5464">
        <w:rPr>
          <w:sz w:val="18"/>
          <w:lang w:val="sk-SK"/>
        </w:rPr>
        <w:t xml:space="preserve"> </w:t>
      </w:r>
    </w:p>
  </w:footnote>
  <w:footnote w:id="26">
    <w:p w14:paraId="15B0D04E" w14:textId="1D4B3AFD" w:rsidR="00A56817" w:rsidRPr="00FC5FD7" w:rsidRDefault="00A56817" w:rsidP="0014505C">
      <w:pPr>
        <w:pStyle w:val="Textpoznmkypodiarou"/>
        <w:spacing w:after="0"/>
        <w:jc w:val="both"/>
        <w:rPr>
          <w:lang w:val="sk-SK"/>
        </w:rPr>
      </w:pPr>
      <w:r w:rsidRPr="00FC5FD7">
        <w:rPr>
          <w:rStyle w:val="Odkaznapoznmkupodiarou"/>
          <w:lang w:val="sk-SK"/>
        </w:rPr>
        <w:footnoteRef/>
      </w:r>
      <w:r w:rsidRPr="00FC5FD7">
        <w:rPr>
          <w:lang w:val="sk-SK"/>
        </w:rPr>
        <w:t xml:space="preserve"> V prípade požiadavky na podpoložky (napr. </w:t>
      </w:r>
      <w:r w:rsidRPr="000272DD">
        <w:rPr>
          <w:lang w:val="sk-SK"/>
        </w:rPr>
        <w:t>1.</w:t>
      </w:r>
      <w:r>
        <w:rPr>
          <w:lang w:val="sk-SK"/>
        </w:rPr>
        <w:t>1</w:t>
      </w:r>
      <w:r w:rsidRPr="000272DD">
        <w:rPr>
          <w:lang w:val="sk-SK"/>
        </w:rPr>
        <w:t>.</w:t>
      </w:r>
      <w:r>
        <w:rPr>
          <w:lang w:val="sk-SK"/>
        </w:rPr>
        <w:t>1</w:t>
      </w:r>
      <w:r w:rsidRPr="000272DD">
        <w:rPr>
          <w:lang w:val="sk-SK"/>
        </w:rPr>
        <w:t xml:space="preserve">. </w:t>
      </w:r>
      <w:r>
        <w:rPr>
          <w:lang w:val="sk-SK"/>
        </w:rPr>
        <w:t>Riadiaci personál</w:t>
      </w:r>
      <w:r w:rsidRPr="00FC5FD7">
        <w:rPr>
          <w:lang w:val="sk-SK"/>
        </w:rPr>
        <w:t>) a podpodpoložky (napr. 1.1.</w:t>
      </w:r>
      <w:r>
        <w:rPr>
          <w:lang w:val="sk-SK"/>
        </w:rPr>
        <w:t>1</w:t>
      </w:r>
      <w:r w:rsidRPr="000272DD">
        <w:rPr>
          <w:lang w:val="sk-SK"/>
        </w:rPr>
        <w:t xml:space="preserve">.1. </w:t>
      </w:r>
      <w:r>
        <w:rPr>
          <w:lang w:val="sk-SK"/>
        </w:rPr>
        <w:t>Projektový manažér</w:t>
      </w:r>
      <w:r w:rsidRPr="00FC5FD7">
        <w:rPr>
          <w:lang w:val="sk-SK"/>
        </w:rPr>
        <w:t>) žiadateľ definuje počet jednotiek a jednotkovú cenu na úrovni podpodpoložky (t.</w:t>
      </w:r>
      <w:r>
        <w:rPr>
          <w:lang w:val="sk-SK"/>
        </w:rPr>
        <w:t xml:space="preserve"> </w:t>
      </w:r>
      <w:r w:rsidRPr="00FC5FD7">
        <w:rPr>
          <w:lang w:val="sk-SK"/>
        </w:rPr>
        <w:t xml:space="preserve">j. najnižšie </w:t>
      </w:r>
      <w:r w:rsidRPr="000272DD">
        <w:rPr>
          <w:lang w:val="sk-SK"/>
        </w:rPr>
        <w:t>možnej</w:t>
      </w:r>
      <w:r>
        <w:rPr>
          <w:lang w:val="sk-SK"/>
        </w:rPr>
        <w:t xml:space="preserve"> </w:t>
      </w:r>
      <w:r w:rsidRPr="000272DD">
        <w:rPr>
          <w:lang w:val="sk-SK"/>
        </w:rPr>
        <w:t>vytvorenej</w:t>
      </w:r>
      <w:r w:rsidRPr="00FC5FD7">
        <w:rPr>
          <w:lang w:val="sk-SK"/>
        </w:rPr>
        <w:t xml:space="preserve"> položky v rozpočte).</w:t>
      </w:r>
    </w:p>
  </w:footnote>
  <w:footnote w:id="27">
    <w:p w14:paraId="15B0D04F" w14:textId="77777777" w:rsidR="00A56817" w:rsidRPr="00FC5FD7" w:rsidRDefault="00A56817" w:rsidP="0014505C">
      <w:pPr>
        <w:pStyle w:val="Textpoznmkypodiarou"/>
        <w:spacing w:after="0"/>
        <w:rPr>
          <w:lang w:val="sk-SK"/>
        </w:rPr>
      </w:pPr>
      <w:r w:rsidRPr="00781464">
        <w:rPr>
          <w:rStyle w:val="Odkaznapoznmkupodiarou"/>
          <w:lang w:val="sk-SK"/>
        </w:rPr>
        <w:footnoteRef/>
      </w:r>
      <w:r w:rsidRPr="00781464">
        <w:rPr>
          <w:lang w:val="sk-SK"/>
        </w:rPr>
        <w:t xml:space="preserve"> Ide o 60 minútovú hodinu.</w:t>
      </w:r>
    </w:p>
  </w:footnote>
  <w:footnote w:id="28">
    <w:p w14:paraId="4E5C156F" w14:textId="1D3E1890" w:rsidR="00A56817" w:rsidRPr="005A22A5" w:rsidRDefault="00A56817" w:rsidP="002C3AA6">
      <w:pPr>
        <w:pStyle w:val="Textpoznmkypodiarou"/>
        <w:jc w:val="both"/>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29">
    <w:p w14:paraId="4DF7F929" w14:textId="3314F99B" w:rsidR="00A56817" w:rsidRPr="00FD5306" w:rsidRDefault="00A56817" w:rsidP="00BA6422">
      <w:pPr>
        <w:pStyle w:val="Textpoznmkypodiarou"/>
        <w:spacing w:after="0"/>
        <w:jc w:val="both"/>
        <w:rPr>
          <w:lang w:val="sk-SK"/>
        </w:rPr>
      </w:pPr>
      <w:r>
        <w:rPr>
          <w:rStyle w:val="Odkaznapoznmkupodiarou"/>
        </w:rPr>
        <w:footnoteRef/>
      </w:r>
      <w:r w:rsidRPr="00C931D2">
        <w:rPr>
          <w:lang w:val="sk-SK"/>
        </w:rPr>
        <w:t xml:space="preserve"> </w:t>
      </w:r>
      <w:r w:rsidRPr="00323A97">
        <w:rPr>
          <w:rFonts w:cstheme="minorHAnsi"/>
          <w:b/>
          <w:szCs w:val="19"/>
          <w:lang w:val="sk-SK"/>
        </w:rPr>
        <w:t>Dodávky na priame výdavky projektu</w:t>
      </w:r>
      <w:r w:rsidRPr="00323A97">
        <w:rPr>
          <w:rFonts w:cstheme="minorHAnsi"/>
          <w:szCs w:val="19"/>
          <w:lang w:val="sk-SK"/>
        </w:rPr>
        <w:t xml:space="preserve"> - </w:t>
      </w:r>
      <w:r w:rsidRPr="001129C2">
        <w:rPr>
          <w:rFonts w:cstheme="minorHAnsi"/>
          <w:b/>
          <w:szCs w:val="19"/>
          <w:lang w:val="sk-SK"/>
        </w:rPr>
        <w:t>dodávkou na priame výdavky projektu sa rozumie vykonávanie činností spojených s implementáciou projektu, t. j. odborných činnosti</w:t>
      </w:r>
      <w:r w:rsidRPr="00323A97">
        <w:rPr>
          <w:rFonts w:cstheme="minorHAnsi"/>
          <w:szCs w:val="19"/>
          <w:lang w:val="sk-SK"/>
        </w:rPr>
        <w:t xml:space="preserve"> (napr. tvorba </w:t>
      </w:r>
      <w:r>
        <w:rPr>
          <w:rFonts w:cstheme="minorHAnsi"/>
          <w:szCs w:val="19"/>
          <w:lang w:val="sk-SK"/>
        </w:rPr>
        <w:t xml:space="preserve">analýz, </w:t>
      </w:r>
      <w:r w:rsidRPr="00323A97">
        <w:rPr>
          <w:rFonts w:cstheme="minorHAnsi"/>
          <w:szCs w:val="19"/>
          <w:lang w:val="sk-SK"/>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lang w:val="sk-SK"/>
        </w:rPr>
        <w:t>pridanú hodnotu projektu</w:t>
      </w:r>
      <w:r w:rsidRPr="00323A97">
        <w:rPr>
          <w:rFonts w:cstheme="minorHAnsi"/>
          <w:szCs w:val="19"/>
          <w:lang w:val="sk-SK"/>
        </w:rPr>
        <w:t>.</w:t>
      </w:r>
    </w:p>
  </w:footnote>
  <w:footnote w:id="30">
    <w:p w14:paraId="1BA037B4" w14:textId="7465A23B" w:rsidR="00A56817" w:rsidRPr="0064130C" w:rsidRDefault="00A56817" w:rsidP="00BA6422">
      <w:pPr>
        <w:pStyle w:val="Textpoznmkypodiarou"/>
        <w:spacing w:after="0"/>
        <w:jc w:val="both"/>
        <w:rPr>
          <w:lang w:val="sk-SK"/>
        </w:rPr>
      </w:pPr>
      <w:r>
        <w:rPr>
          <w:rStyle w:val="Odkaznapoznmkupodiarou"/>
        </w:rPr>
        <w:footnoteRef/>
      </w:r>
      <w:r w:rsidRPr="0064130C">
        <w:rPr>
          <w:lang w:val="sk-SK"/>
        </w:rPr>
        <w:t xml:space="preserve"> </w:t>
      </w:r>
      <w:r>
        <w:rPr>
          <w:lang w:val="sk-SK"/>
        </w:rP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15B0D051" w14:textId="24E9087C" w:rsidR="00A56817" w:rsidRPr="00781464" w:rsidRDefault="00A56817" w:rsidP="006A0739">
      <w:pPr>
        <w:pStyle w:val="Textpoznmkypodiarou"/>
        <w:spacing w:after="0"/>
        <w:jc w:val="both"/>
        <w:rPr>
          <w:szCs w:val="16"/>
          <w:lang w:val="sk-SK"/>
        </w:rPr>
      </w:pPr>
      <w:r w:rsidRPr="00781464">
        <w:rPr>
          <w:rStyle w:val="Odkaznapoznmkupodiarou"/>
          <w:szCs w:val="16"/>
          <w:lang w:val="sk-SK"/>
        </w:rPr>
        <w:footnoteRef/>
      </w:r>
      <w:r w:rsidRPr="00781464">
        <w:rPr>
          <w:szCs w:val="16"/>
          <w:lang w:val="sk-SK"/>
        </w:rPr>
        <w:t xml:space="preserve"> </w:t>
      </w:r>
      <w:r>
        <w:rPr>
          <w:szCs w:val="16"/>
          <w:lang w:val="sk-SK"/>
        </w:rPr>
        <w:t>V rámci žiadosti</w:t>
      </w:r>
      <w:r w:rsidRPr="00FC5FD7">
        <w:rPr>
          <w:szCs w:val="16"/>
          <w:lang w:val="sk-SK"/>
        </w:rPr>
        <w:t xml:space="preserve"> o</w:t>
      </w:r>
      <w:r>
        <w:rPr>
          <w:szCs w:val="16"/>
          <w:lang w:val="sk-SK"/>
        </w:rPr>
        <w:t xml:space="preserve"> poskytnutie </w:t>
      </w:r>
      <w:r w:rsidRPr="00FC5FD7">
        <w:rPr>
          <w:szCs w:val="16"/>
          <w:lang w:val="sk-SK"/>
        </w:rPr>
        <w:t xml:space="preserve">NFP </w:t>
      </w:r>
      <w:r>
        <w:rPr>
          <w:szCs w:val="16"/>
          <w:lang w:val="sk-SK"/>
        </w:rPr>
        <w:t>je</w:t>
      </w:r>
      <w:r w:rsidRPr="00FC5FD7">
        <w:rPr>
          <w:szCs w:val="16"/>
          <w:lang w:val="sk-SK"/>
        </w:rPr>
        <w:t xml:space="preserve"> žiadateľ </w:t>
      </w:r>
      <w:r>
        <w:rPr>
          <w:szCs w:val="16"/>
          <w:lang w:val="sk-SK"/>
        </w:rPr>
        <w:t xml:space="preserve">povinný </w:t>
      </w:r>
      <w:r w:rsidRPr="00FC5FD7">
        <w:rPr>
          <w:szCs w:val="16"/>
          <w:lang w:val="sk-SK"/>
        </w:rPr>
        <w:t>predloži</w:t>
      </w:r>
      <w:r>
        <w:rPr>
          <w:szCs w:val="16"/>
          <w:lang w:val="sk-SK"/>
        </w:rPr>
        <w:t>ť</w:t>
      </w:r>
      <w:r w:rsidRPr="00FC5FD7">
        <w:rPr>
          <w:szCs w:val="16"/>
          <w:lang w:val="sk-SK"/>
        </w:rPr>
        <w:t xml:space="preserve"> dokumentáci</w:t>
      </w:r>
      <w:r>
        <w:rPr>
          <w:szCs w:val="16"/>
          <w:lang w:val="sk-SK"/>
        </w:rPr>
        <w:t>u</w:t>
      </w:r>
      <w:r w:rsidRPr="00FC5FD7">
        <w:rPr>
          <w:szCs w:val="16"/>
          <w:lang w:val="sk-SK"/>
        </w:rPr>
        <w:t xml:space="preserve"> preukazujúc</w:t>
      </w:r>
      <w:r>
        <w:rPr>
          <w:szCs w:val="16"/>
          <w:lang w:val="sk-SK"/>
        </w:rPr>
        <w:t>u</w:t>
      </w:r>
      <w:r w:rsidRPr="00FC5FD7">
        <w:rPr>
          <w:szCs w:val="16"/>
          <w:lang w:val="sk-SK"/>
        </w:rPr>
        <w:t xml:space="preserve"> hospodárnosť daného výdavku (napr. </w:t>
      </w:r>
      <w:r>
        <w:rPr>
          <w:szCs w:val="16"/>
          <w:lang w:val="sk-SK"/>
        </w:rPr>
        <w:t>prieskum trhu</w:t>
      </w:r>
      <w:r w:rsidRPr="00FC5FD7">
        <w:rPr>
          <w:szCs w:val="16"/>
          <w:lang w:val="sk-SK"/>
        </w:rPr>
        <w:t>).</w:t>
      </w:r>
    </w:p>
  </w:footnote>
  <w:footnote w:id="32">
    <w:p w14:paraId="15B0D053" w14:textId="4BD47FC9" w:rsidR="00A56817" w:rsidRPr="00217126" w:rsidRDefault="00A56817" w:rsidP="006A0739">
      <w:pPr>
        <w:pStyle w:val="Textpoznmkypodiarou"/>
        <w:spacing w:after="0"/>
        <w:jc w:val="both"/>
        <w:rPr>
          <w:szCs w:val="16"/>
          <w:lang w:val="sk-SK"/>
        </w:rPr>
      </w:pPr>
      <w:r w:rsidRPr="00781464">
        <w:rPr>
          <w:rStyle w:val="Odkaznapoznmkupodiarou"/>
          <w:szCs w:val="16"/>
          <w:lang w:val="sk-SK"/>
        </w:rPr>
        <w:footnoteRef/>
      </w:r>
      <w:r w:rsidRPr="00FC5FD7">
        <w:rPr>
          <w:szCs w:val="16"/>
          <w:lang w:val="sk-SK"/>
        </w:rPr>
        <w:t xml:space="preserve"> V osobitných</w:t>
      </w:r>
      <w:r>
        <w:rPr>
          <w:szCs w:val="16"/>
          <w:lang w:val="sk-SK"/>
        </w:rPr>
        <w:t xml:space="preserve"> </w:t>
      </w:r>
      <w:r w:rsidRPr="00FC5FD7">
        <w:rPr>
          <w:szCs w:val="16"/>
          <w:lang w:val="sk-SK"/>
        </w:rPr>
        <w:t>prípadoch,</w:t>
      </w:r>
      <w:r>
        <w:rPr>
          <w:szCs w:val="16"/>
          <w:lang w:val="sk-SK"/>
        </w:rPr>
        <w:t xml:space="preserve"> </w:t>
      </w:r>
      <w:r w:rsidRPr="00FC5FD7">
        <w:rPr>
          <w:szCs w:val="16"/>
          <w:lang w:val="sk-SK"/>
        </w:rPr>
        <w:t>po</w:t>
      </w:r>
      <w:r>
        <w:rPr>
          <w:szCs w:val="16"/>
          <w:lang w:val="sk-SK"/>
        </w:rPr>
        <w:t xml:space="preserve"> </w:t>
      </w:r>
      <w:r w:rsidRPr="00FC5FD7">
        <w:rPr>
          <w:szCs w:val="16"/>
          <w:lang w:val="sk-SK"/>
        </w:rPr>
        <w:t>schválení</w:t>
      </w:r>
      <w:r>
        <w:rPr>
          <w:szCs w:val="16"/>
          <w:lang w:val="sk-SK"/>
        </w:rPr>
        <w:t xml:space="preserve"> </w:t>
      </w:r>
      <w:r w:rsidRPr="00FC5FD7">
        <w:rPr>
          <w:szCs w:val="16"/>
          <w:lang w:val="sk-SK"/>
        </w:rPr>
        <w:t>a za</w:t>
      </w:r>
      <w:r>
        <w:rPr>
          <w:szCs w:val="16"/>
          <w:lang w:val="sk-SK"/>
        </w:rPr>
        <w:t xml:space="preserve"> </w:t>
      </w:r>
      <w:r w:rsidRPr="00FC5FD7">
        <w:rPr>
          <w:szCs w:val="16"/>
          <w:lang w:val="sk-SK"/>
        </w:rPr>
        <w:t>podmienok</w:t>
      </w:r>
      <w:r>
        <w:rPr>
          <w:szCs w:val="16"/>
          <w:lang w:val="sk-SK"/>
        </w:rPr>
        <w:t xml:space="preserve"> </w:t>
      </w:r>
      <w:r w:rsidRPr="00FC5FD7">
        <w:rPr>
          <w:szCs w:val="16"/>
          <w:lang w:val="sk-SK"/>
        </w:rPr>
        <w:t>určených</w:t>
      </w:r>
      <w:r>
        <w:rPr>
          <w:szCs w:val="16"/>
          <w:lang w:val="sk-SK"/>
        </w:rPr>
        <w:t xml:space="preserve"> </w:t>
      </w:r>
      <w:r w:rsidRPr="00FC5FD7">
        <w:rPr>
          <w:szCs w:val="16"/>
          <w:lang w:val="sk-SK"/>
        </w:rPr>
        <w:t>RO</w:t>
      </w:r>
      <w:r>
        <w:rPr>
          <w:szCs w:val="16"/>
          <w:lang w:val="sk-SK"/>
        </w:rPr>
        <w:t xml:space="preserve"> pre OP EVS</w:t>
      </w:r>
      <w:r w:rsidRPr="00FC5FD7">
        <w:rPr>
          <w:szCs w:val="16"/>
          <w:lang w:val="sk-SK"/>
        </w:rPr>
        <w:t>,</w:t>
      </w:r>
      <w:r>
        <w:rPr>
          <w:szCs w:val="16"/>
          <w:lang w:val="sk-SK"/>
        </w:rPr>
        <w:t xml:space="preserve"> </w:t>
      </w:r>
      <w:r w:rsidRPr="00FC5FD7">
        <w:rPr>
          <w:szCs w:val="16"/>
          <w:lang w:val="sk-SK"/>
        </w:rPr>
        <w:t>je</w:t>
      </w:r>
      <w:r>
        <w:rPr>
          <w:szCs w:val="16"/>
          <w:lang w:val="sk-SK"/>
        </w:rPr>
        <w:t xml:space="preserve"> </w:t>
      </w:r>
      <w:r w:rsidRPr="00FC5FD7">
        <w:rPr>
          <w:szCs w:val="16"/>
          <w:lang w:val="sk-SK"/>
        </w:rPr>
        <w:t>možné</w:t>
      </w:r>
      <w:r>
        <w:rPr>
          <w:szCs w:val="16"/>
          <w:lang w:val="sk-SK"/>
        </w:rPr>
        <w:t xml:space="preserve"> </w:t>
      </w:r>
      <w:r w:rsidRPr="00FC5FD7">
        <w:rPr>
          <w:szCs w:val="16"/>
          <w:lang w:val="sk-SK"/>
        </w:rPr>
        <w:t>časovú</w:t>
      </w:r>
      <w:r>
        <w:rPr>
          <w:szCs w:val="16"/>
          <w:lang w:val="sk-SK"/>
        </w:rPr>
        <w:t xml:space="preserve"> </w:t>
      </w:r>
      <w:r w:rsidRPr="00FC5FD7">
        <w:rPr>
          <w:szCs w:val="16"/>
          <w:lang w:val="sk-SK"/>
        </w:rPr>
        <w:t>oprávnenosť</w:t>
      </w:r>
      <w:r>
        <w:rPr>
          <w:szCs w:val="16"/>
          <w:lang w:val="sk-SK"/>
        </w:rPr>
        <w:t xml:space="preserve"> </w:t>
      </w:r>
      <w:r w:rsidRPr="00FC5FD7">
        <w:rPr>
          <w:szCs w:val="16"/>
          <w:lang w:val="sk-SK"/>
        </w:rPr>
        <w:t>vzniku</w:t>
      </w:r>
      <w:r>
        <w:rPr>
          <w:szCs w:val="16"/>
          <w:lang w:val="sk-SK"/>
        </w:rPr>
        <w:t xml:space="preserve"> </w:t>
      </w:r>
      <w:r w:rsidRPr="00FC5FD7">
        <w:rPr>
          <w:szCs w:val="16"/>
          <w:lang w:val="sk-SK"/>
        </w:rPr>
        <w:t>výdavku</w:t>
      </w:r>
      <w:r>
        <w:rPr>
          <w:szCs w:val="16"/>
          <w:lang w:val="sk-SK"/>
        </w:rPr>
        <w:t xml:space="preserve"> </w:t>
      </w:r>
      <w:r w:rsidRPr="00FC5FD7">
        <w:rPr>
          <w:szCs w:val="16"/>
          <w:lang w:val="sk-SK"/>
        </w:rPr>
        <w:t>stanoviť</w:t>
      </w:r>
      <w:r>
        <w:rPr>
          <w:szCs w:val="16"/>
          <w:lang w:val="sk-SK"/>
        </w:rPr>
        <w:t xml:space="preserve"> </w:t>
      </w:r>
      <w:r w:rsidRPr="00FC5FD7">
        <w:rPr>
          <w:szCs w:val="16"/>
          <w:lang w:val="sk-SK"/>
        </w:rPr>
        <w:t>aj</w:t>
      </w:r>
      <w:r>
        <w:rPr>
          <w:szCs w:val="16"/>
          <w:lang w:val="sk-SK"/>
        </w:rPr>
        <w:t xml:space="preserve"> </w:t>
      </w:r>
      <w:r w:rsidRPr="00FC5FD7">
        <w:rPr>
          <w:szCs w:val="16"/>
          <w:lang w:val="sk-SK"/>
        </w:rPr>
        <w:t>pred</w:t>
      </w:r>
      <w:r>
        <w:rPr>
          <w:szCs w:val="16"/>
          <w:lang w:val="sk-SK"/>
        </w:rPr>
        <w:t xml:space="preserve"> </w:t>
      </w:r>
      <w:r w:rsidRPr="00FC5FD7">
        <w:rPr>
          <w:szCs w:val="16"/>
          <w:lang w:val="sk-SK"/>
        </w:rPr>
        <w:t>účinnosťou</w:t>
      </w:r>
      <w:r>
        <w:rPr>
          <w:szCs w:val="16"/>
          <w:lang w:val="sk-SK"/>
        </w:rPr>
        <w:t xml:space="preserve"> </w:t>
      </w:r>
      <w:r w:rsidRPr="00FC5FD7">
        <w:rPr>
          <w:szCs w:val="16"/>
          <w:lang w:val="sk-SK"/>
        </w:rPr>
        <w:t>zmluvy</w:t>
      </w:r>
      <w:r>
        <w:rPr>
          <w:szCs w:val="16"/>
          <w:lang w:val="sk-SK"/>
        </w:rPr>
        <w:t xml:space="preserve"> </w:t>
      </w:r>
      <w:r w:rsidRPr="00FC5FD7">
        <w:rPr>
          <w:szCs w:val="16"/>
          <w:lang w:val="sk-SK"/>
        </w:rPr>
        <w:t>o NFP.</w:t>
      </w:r>
      <w:r>
        <w:rPr>
          <w:szCs w:val="16"/>
          <w:lang w:val="sk-SK"/>
        </w:rPr>
        <w:t xml:space="preserve"> </w:t>
      </w:r>
      <w:r w:rsidRPr="00FC5FD7">
        <w:rPr>
          <w:szCs w:val="16"/>
          <w:lang w:val="sk-SK"/>
        </w:rPr>
        <w:t>Vo</w:t>
      </w:r>
      <w:r>
        <w:rPr>
          <w:szCs w:val="16"/>
          <w:lang w:val="sk-SK"/>
        </w:rPr>
        <w:t xml:space="preserve"> </w:t>
      </w:r>
      <w:r w:rsidRPr="00FC5FD7">
        <w:rPr>
          <w:szCs w:val="16"/>
          <w:lang w:val="sk-SK"/>
        </w:rPr>
        <w:t>výzve/vyzvaní</w:t>
      </w:r>
      <w:r>
        <w:rPr>
          <w:szCs w:val="16"/>
          <w:lang w:val="sk-SK"/>
        </w:rPr>
        <w:t xml:space="preserve"> </w:t>
      </w:r>
      <w:r w:rsidRPr="00FC5FD7">
        <w:rPr>
          <w:szCs w:val="16"/>
          <w:lang w:val="sk-SK"/>
        </w:rPr>
        <w:t>RO</w:t>
      </w:r>
      <w:r>
        <w:rPr>
          <w:szCs w:val="16"/>
          <w:lang w:val="sk-SK"/>
        </w:rPr>
        <w:t xml:space="preserve"> pre OP EVS </w:t>
      </w:r>
      <w:r w:rsidRPr="00FC5FD7">
        <w:rPr>
          <w:szCs w:val="16"/>
          <w:lang w:val="sk-SK"/>
        </w:rPr>
        <w:t>zadefinuje</w:t>
      </w:r>
      <w:r>
        <w:rPr>
          <w:szCs w:val="16"/>
          <w:lang w:val="sk-SK"/>
        </w:rPr>
        <w:t xml:space="preserve"> </w:t>
      </w:r>
      <w:r w:rsidRPr="00FC5FD7">
        <w:rPr>
          <w:szCs w:val="16"/>
          <w:lang w:val="sk-SK"/>
        </w:rPr>
        <w:t>o aké</w:t>
      </w:r>
      <w:r>
        <w:rPr>
          <w:szCs w:val="16"/>
          <w:lang w:val="sk-SK"/>
        </w:rPr>
        <w:t xml:space="preserve"> </w:t>
      </w:r>
      <w:r w:rsidRPr="00FC5FD7">
        <w:rPr>
          <w:szCs w:val="16"/>
          <w:lang w:val="sk-SK"/>
        </w:rPr>
        <w:t>typy</w:t>
      </w:r>
      <w:r>
        <w:rPr>
          <w:szCs w:val="16"/>
          <w:lang w:val="sk-SK"/>
        </w:rPr>
        <w:t xml:space="preserve"> </w:t>
      </w:r>
      <w:r w:rsidRPr="00FC5FD7">
        <w:rPr>
          <w:szCs w:val="16"/>
          <w:lang w:val="sk-SK"/>
        </w:rPr>
        <w:t>výdavkov</w:t>
      </w:r>
      <w:r>
        <w:rPr>
          <w:szCs w:val="16"/>
          <w:lang w:val="sk-SK"/>
        </w:rPr>
        <w:t xml:space="preserve"> </w:t>
      </w:r>
      <w:r w:rsidRPr="00FC5FD7">
        <w:rPr>
          <w:szCs w:val="16"/>
          <w:lang w:val="sk-SK"/>
        </w:rPr>
        <w:t>ide</w:t>
      </w:r>
      <w:r>
        <w:rPr>
          <w:szCs w:val="16"/>
          <w:lang w:val="sk-SK"/>
        </w:rPr>
        <w:t xml:space="preserve"> </w:t>
      </w:r>
      <w:r w:rsidRPr="00FC5FD7">
        <w:rPr>
          <w:szCs w:val="16"/>
          <w:lang w:val="sk-SK"/>
        </w:rPr>
        <w:t>vrátane podmienok uplatniteľnosti (ak relevantné).</w:t>
      </w:r>
    </w:p>
  </w:footnote>
  <w:footnote w:id="33">
    <w:p w14:paraId="6ED52614" w14:textId="718C20BD" w:rsidR="00A56817" w:rsidRPr="00A11896" w:rsidRDefault="00A56817" w:rsidP="00A11896">
      <w:pPr>
        <w:spacing w:after="0"/>
        <w:jc w:val="both"/>
        <w:rPr>
          <w:sz w:val="16"/>
          <w:szCs w:val="20"/>
          <w:lang w:val="sk-SK"/>
        </w:rPr>
      </w:pPr>
      <w:r w:rsidRPr="00A11896">
        <w:rPr>
          <w:rStyle w:val="Odkaznapoznmkupodiarou"/>
          <w:lang w:val="sk-SK"/>
        </w:rPr>
        <w:footnoteRef/>
      </w:r>
      <w:r w:rsidRPr="00A11896">
        <w:rPr>
          <w:lang w:val="sk-SK"/>
        </w:rPr>
        <w:t xml:space="preserve"> </w:t>
      </w:r>
      <w:r w:rsidRPr="00A11896">
        <w:rPr>
          <w:sz w:val="16"/>
          <w:szCs w:val="20"/>
          <w:lang w:val="sk-SK"/>
        </w:rPr>
        <w:t xml:space="preserve">Predchádzajúcu mzdovú politiku zamestnávateľa </w:t>
      </w:r>
      <w:r>
        <w:rPr>
          <w:sz w:val="16"/>
          <w:szCs w:val="20"/>
          <w:lang w:val="sk-SK"/>
        </w:rPr>
        <w:t>je</w:t>
      </w:r>
      <w:r w:rsidRPr="00A11896">
        <w:rPr>
          <w:sz w:val="16"/>
          <w:szCs w:val="20"/>
          <w:lang w:val="sk-SK"/>
        </w:rPr>
        <w:t xml:space="preserve"> potrebné deklarovať prehľadom miezd</w:t>
      </w:r>
      <w:r>
        <w:rPr>
          <w:sz w:val="16"/>
          <w:szCs w:val="20"/>
          <w:lang w:val="sk-SK"/>
        </w:rPr>
        <w:t xml:space="preserve"> </w:t>
      </w:r>
      <w:r w:rsidRPr="00A11896">
        <w:rPr>
          <w:sz w:val="16"/>
          <w:szCs w:val="20"/>
          <w:lang w:val="sk-SK"/>
        </w:rPr>
        <w:t>(mesačný funkčný plat) na rovnakých</w:t>
      </w:r>
      <w:r>
        <w:rPr>
          <w:sz w:val="16"/>
          <w:szCs w:val="20"/>
          <w:lang w:val="sk-SK"/>
        </w:rPr>
        <w:t>,</w:t>
      </w:r>
      <w:r w:rsidRPr="00A11896">
        <w:rPr>
          <w:sz w:val="16"/>
          <w:szCs w:val="20"/>
          <w:lang w:val="sk-SK"/>
        </w:rPr>
        <w:t xml:space="preserve"> resp. obdobných </w:t>
      </w:r>
      <w:r>
        <w:rPr>
          <w:sz w:val="16"/>
          <w:szCs w:val="20"/>
          <w:lang w:val="sk-SK"/>
        </w:rPr>
        <w:t>pracovných</w:t>
      </w:r>
      <w:r w:rsidRPr="00A11896">
        <w:rPr>
          <w:sz w:val="16"/>
          <w:szCs w:val="20"/>
          <w:lang w:val="sk-SK"/>
        </w:rPr>
        <w:t xml:space="preserve"> pozíciách (názov pracovnej pozície, počet miest v rámci danej pracovnej pozície, intervalové rozpätie miezd na daných pracovných pozíciách za </w:t>
      </w:r>
      <w:r>
        <w:rPr>
          <w:sz w:val="16"/>
          <w:szCs w:val="20"/>
          <w:lang w:val="sk-SK"/>
        </w:rPr>
        <w:t xml:space="preserve"> predchádzajúcich  12 mesiacov, ktoré predchádzajú mesiacu predloženia ŽoNFP </w:t>
      </w:r>
      <w:r w:rsidRPr="00A11896">
        <w:rPr>
          <w:sz w:val="16"/>
          <w:szCs w:val="20"/>
          <w:lang w:val="sk-SK"/>
        </w:rPr>
        <w:t>) potvrdeným zodpovedným zamestnancom personálneho útvaru organizácie</w:t>
      </w:r>
      <w:r>
        <w:rPr>
          <w:sz w:val="16"/>
          <w:szCs w:val="20"/>
          <w:lang w:val="sk-SK"/>
        </w:rPr>
        <w:t>, resp. štatutárnym zástupcom</w:t>
      </w:r>
      <w:r w:rsidRPr="00A11896">
        <w:rPr>
          <w:sz w:val="16"/>
          <w:szCs w:val="20"/>
          <w:lang w:val="sk-SK"/>
        </w:rPr>
        <w:t xml:space="preserve"> organizácie.</w:t>
      </w:r>
      <w:r>
        <w:rPr>
          <w:sz w:val="16"/>
          <w:szCs w:val="20"/>
          <w:lang w:val="sk-SK"/>
        </w:rPr>
        <w:t xml:space="preserve"> </w:t>
      </w:r>
      <w:r w:rsidRPr="00A11896">
        <w:rPr>
          <w:sz w:val="16"/>
          <w:szCs w:val="20"/>
          <w:lang w:val="sk-SK"/>
        </w:rPr>
        <w:t>Údaje musia vychádzať z reálnych podkladov (platové dekréty zamestnancov) a musia byť overiteľné v čase odborného hodnotenia ŽoNFP, ako aj v priebehu implementácie projektu.</w:t>
      </w:r>
      <w:r>
        <w:rPr>
          <w:sz w:val="16"/>
          <w:szCs w:val="20"/>
          <w:lang w:val="sk-SK"/>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ŽoNFP.</w:t>
      </w:r>
    </w:p>
  </w:footnote>
  <w:footnote w:id="34">
    <w:p w14:paraId="15B0D054" w14:textId="63DA5B0B" w:rsidR="00A56817" w:rsidRPr="00781464" w:rsidRDefault="00A56817" w:rsidP="006A0739">
      <w:pPr>
        <w:pStyle w:val="Textpoznmkypodiarou"/>
        <w:spacing w:after="0"/>
        <w:jc w:val="both"/>
        <w:rPr>
          <w:lang w:val="sk-SK"/>
        </w:rPr>
      </w:pPr>
      <w:r w:rsidRPr="00781464">
        <w:rPr>
          <w:rStyle w:val="Odkaznapoznmkupodiarou"/>
          <w:lang w:val="sk-SK"/>
        </w:rPr>
        <w:footnoteRef/>
      </w:r>
      <w:r w:rsidRPr="00781464">
        <w:rPr>
          <w:lang w:val="sk-SK"/>
        </w:rPr>
        <w:t xml:space="preserve">Pod pojmom úväzok sa rozumie pracovný pomer, dohody </w:t>
      </w:r>
      <w:r>
        <w:rPr>
          <w:lang w:val="sk-SK"/>
        </w:rPr>
        <w:t xml:space="preserve">o prácach </w:t>
      </w:r>
      <w:r w:rsidRPr="00781464">
        <w:rPr>
          <w:lang w:val="sk-SK"/>
        </w:rPr>
        <w:t>mimo pracovného pomeru a štátnozamestnanecký pomer.</w:t>
      </w:r>
    </w:p>
  </w:footnote>
  <w:footnote w:id="35">
    <w:p w14:paraId="15B0D057" w14:textId="77777777" w:rsidR="00A56817" w:rsidRPr="00781464" w:rsidRDefault="00A56817" w:rsidP="006D0D3F">
      <w:pPr>
        <w:pStyle w:val="Textpoznmkypodiarou"/>
        <w:spacing w:after="0"/>
        <w:jc w:val="both"/>
        <w:rPr>
          <w:lang w:val="sk-SK"/>
        </w:rPr>
      </w:pPr>
      <w:r w:rsidRPr="00781464">
        <w:rPr>
          <w:rStyle w:val="Odkaznapoznmkupodiarou"/>
          <w:lang w:val="sk-SK"/>
        </w:rPr>
        <w:footnoteRef/>
      </w:r>
      <w:r w:rsidRPr="00781464">
        <w:rPr>
          <w:lang w:val="sk-SK"/>
        </w:rPr>
        <w:t xml:space="preserve"> Ak</w:t>
      </w:r>
      <w:r>
        <w:rPr>
          <w:lang w:val="sk-SK"/>
        </w:rPr>
        <w:t xml:space="preserve"> </w:t>
      </w:r>
      <w:r w:rsidRPr="00781464">
        <w:rPr>
          <w:lang w:val="sk-SK"/>
        </w:rPr>
        <w:t>zamestnanec</w:t>
      </w:r>
      <w:r>
        <w:rPr>
          <w:lang w:val="sk-SK"/>
        </w:rPr>
        <w:t xml:space="preserve"> </w:t>
      </w:r>
      <w:r w:rsidRPr="00781464">
        <w:rPr>
          <w:lang w:val="sk-SK"/>
        </w:rPr>
        <w:t>má</w:t>
      </w:r>
      <w:r>
        <w:rPr>
          <w:lang w:val="sk-SK"/>
        </w:rPr>
        <w:t xml:space="preserve"> </w:t>
      </w:r>
      <w:r w:rsidRPr="00781464">
        <w:rPr>
          <w:lang w:val="sk-SK"/>
        </w:rPr>
        <w:t>nárok</w:t>
      </w:r>
      <w:r>
        <w:rPr>
          <w:lang w:val="sk-SK"/>
        </w:rPr>
        <w:t xml:space="preserve"> </w:t>
      </w:r>
      <w:r w:rsidRPr="00781464">
        <w:rPr>
          <w:lang w:val="sk-SK"/>
        </w:rPr>
        <w:t>na</w:t>
      </w:r>
      <w:r>
        <w:rPr>
          <w:lang w:val="sk-SK"/>
        </w:rPr>
        <w:t xml:space="preserve"> </w:t>
      </w:r>
      <w:r w:rsidRPr="00781464">
        <w:rPr>
          <w:lang w:val="sk-SK"/>
        </w:rPr>
        <w:t>dovolenku</w:t>
      </w:r>
      <w:r>
        <w:rPr>
          <w:lang w:val="sk-SK"/>
        </w:rPr>
        <w:t xml:space="preserve"> </w:t>
      </w:r>
      <w:r w:rsidRPr="00781464">
        <w:rPr>
          <w:lang w:val="sk-SK"/>
        </w:rPr>
        <w:t>na</w:t>
      </w:r>
      <w:r>
        <w:rPr>
          <w:lang w:val="sk-SK"/>
        </w:rPr>
        <w:t xml:space="preserve"> </w:t>
      </w:r>
      <w:r w:rsidRPr="00781464">
        <w:rPr>
          <w:lang w:val="sk-SK"/>
        </w:rPr>
        <w:t>základe</w:t>
      </w:r>
      <w:r>
        <w:rPr>
          <w:lang w:val="sk-SK"/>
        </w:rPr>
        <w:t xml:space="preserve"> </w:t>
      </w:r>
      <w:r w:rsidRPr="00781464">
        <w:rPr>
          <w:lang w:val="sk-SK"/>
        </w:rPr>
        <w:t>už</w:t>
      </w:r>
      <w:r>
        <w:rPr>
          <w:lang w:val="sk-SK"/>
        </w:rPr>
        <w:t xml:space="preserve"> </w:t>
      </w:r>
      <w:r w:rsidRPr="00781464">
        <w:rPr>
          <w:lang w:val="sk-SK"/>
        </w:rPr>
        <w:t>odpracovaného</w:t>
      </w:r>
      <w:r>
        <w:rPr>
          <w:lang w:val="sk-SK"/>
        </w:rPr>
        <w:t xml:space="preserve"> </w:t>
      </w:r>
      <w:r w:rsidRPr="00781464">
        <w:rPr>
          <w:lang w:val="sk-SK"/>
        </w:rPr>
        <w:t>času</w:t>
      </w:r>
      <w:r>
        <w:rPr>
          <w:lang w:val="sk-SK"/>
        </w:rPr>
        <w:t xml:space="preserve"> </w:t>
      </w:r>
      <w:r w:rsidRPr="00781464">
        <w:rPr>
          <w:lang w:val="sk-SK"/>
        </w:rPr>
        <w:t>z minulých</w:t>
      </w:r>
      <w:r>
        <w:rPr>
          <w:lang w:val="sk-SK"/>
        </w:rPr>
        <w:t xml:space="preserve"> </w:t>
      </w:r>
      <w:r w:rsidRPr="00781464">
        <w:rPr>
          <w:lang w:val="sk-SK"/>
        </w:rPr>
        <w:t>období</w:t>
      </w:r>
      <w:r>
        <w:rPr>
          <w:lang w:val="sk-SK"/>
        </w:rPr>
        <w:t xml:space="preserve"> </w:t>
      </w:r>
      <w:r w:rsidRPr="00781464">
        <w:rPr>
          <w:lang w:val="sk-SK"/>
        </w:rPr>
        <w:t>mimo</w:t>
      </w:r>
      <w:r>
        <w:rPr>
          <w:lang w:val="sk-SK"/>
        </w:rPr>
        <w:t xml:space="preserve"> </w:t>
      </w:r>
      <w:r w:rsidRPr="00781464">
        <w:rPr>
          <w:lang w:val="sk-SK"/>
        </w:rPr>
        <w:t>výkonu</w:t>
      </w:r>
      <w:r>
        <w:rPr>
          <w:lang w:val="sk-SK"/>
        </w:rPr>
        <w:t xml:space="preserve"> </w:t>
      </w:r>
      <w:r w:rsidRPr="00781464">
        <w:rPr>
          <w:lang w:val="sk-SK"/>
        </w:rPr>
        <w:t>práce</w:t>
      </w:r>
      <w:r>
        <w:rPr>
          <w:lang w:val="sk-SK"/>
        </w:rPr>
        <w:t xml:space="preserve"> </w:t>
      </w:r>
      <w:r w:rsidRPr="00781464">
        <w:rPr>
          <w:lang w:val="sk-SK"/>
        </w:rPr>
        <w:t>na projekte/projektoch,</w:t>
      </w:r>
      <w:r>
        <w:rPr>
          <w:lang w:val="sk-SK"/>
        </w:rPr>
        <w:t xml:space="preserve"> </w:t>
      </w:r>
      <w:r w:rsidRPr="00781464">
        <w:rPr>
          <w:lang w:val="sk-SK"/>
        </w:rPr>
        <w:t>čerpanie</w:t>
      </w:r>
      <w:r>
        <w:rPr>
          <w:lang w:val="sk-SK"/>
        </w:rPr>
        <w:t xml:space="preserve"> </w:t>
      </w:r>
      <w:r w:rsidRPr="00781464">
        <w:rPr>
          <w:lang w:val="sk-SK"/>
        </w:rPr>
        <w:t>dovolenky</w:t>
      </w:r>
      <w:r>
        <w:rPr>
          <w:lang w:val="sk-SK"/>
        </w:rPr>
        <w:t xml:space="preserve"> </w:t>
      </w:r>
      <w:r w:rsidRPr="00781464">
        <w:rPr>
          <w:lang w:val="sk-SK"/>
        </w:rPr>
        <w:t>je</w:t>
      </w:r>
      <w:r>
        <w:rPr>
          <w:lang w:val="sk-SK"/>
        </w:rPr>
        <w:t xml:space="preserve"> </w:t>
      </w:r>
      <w:r w:rsidRPr="00781464">
        <w:rPr>
          <w:lang w:val="sk-SK"/>
        </w:rPr>
        <w:t>neoprávneným</w:t>
      </w:r>
      <w:r>
        <w:rPr>
          <w:lang w:val="sk-SK"/>
        </w:rPr>
        <w:t xml:space="preserve"> </w:t>
      </w:r>
      <w:r w:rsidRPr="00781464">
        <w:rPr>
          <w:lang w:val="sk-SK"/>
        </w:rPr>
        <w:t>výdavkom.</w:t>
      </w:r>
    </w:p>
  </w:footnote>
  <w:footnote w:id="36">
    <w:p w14:paraId="1DF73A09" w14:textId="7CFBD96B" w:rsidR="00A56817" w:rsidRPr="00965E93" w:rsidRDefault="00A56817" w:rsidP="006D0D3F">
      <w:pPr>
        <w:pStyle w:val="Textpoznmkypodiarou"/>
        <w:spacing w:after="0"/>
        <w:jc w:val="both"/>
        <w:rPr>
          <w:lang w:val="sk-SK"/>
        </w:rPr>
      </w:pPr>
      <w:r>
        <w:rPr>
          <w:rStyle w:val="Odkaznapoznmkupodiarou"/>
        </w:rPr>
        <w:footnoteRef/>
      </w:r>
      <w:r w:rsidRPr="00C931D2">
        <w:rPr>
          <w:lang w:val="sk-SK"/>
        </w:rPr>
        <w:t xml:space="preserve"> </w:t>
      </w:r>
      <w:r w:rsidRPr="00965E93">
        <w:rPr>
          <w:lang w:val="sk-SK"/>
        </w:rPr>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7">
    <w:p w14:paraId="15B0D058" w14:textId="3520F057" w:rsidR="00A56817" w:rsidRPr="00781464" w:rsidRDefault="00A56817" w:rsidP="006D0D3F">
      <w:pPr>
        <w:pStyle w:val="Textpoznmkypodiarou"/>
        <w:spacing w:after="0"/>
        <w:jc w:val="both"/>
        <w:rPr>
          <w:lang w:val="sk-SK"/>
        </w:rPr>
      </w:pPr>
      <w:r w:rsidRPr="00781464">
        <w:rPr>
          <w:rStyle w:val="Odkaznapoznmkupodiarou"/>
          <w:lang w:val="sk-SK"/>
        </w:rPr>
        <w:footnoteRef/>
      </w:r>
      <w:r w:rsidRPr="00C931D2">
        <w:rPr>
          <w:lang w:val="sk-SK"/>
        </w:rPr>
        <w:t>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400/2009 Z. z. o štátnej službe a o zmene a doplnení niektorých zákonov v znení neskorších predpisov.</w:t>
      </w:r>
    </w:p>
  </w:footnote>
  <w:footnote w:id="38">
    <w:p w14:paraId="1104FAE7" w14:textId="5D595C64" w:rsidR="00A56817" w:rsidRPr="006B39C5" w:rsidRDefault="00A56817"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39">
    <w:p w14:paraId="63BAC520" w14:textId="77777777" w:rsidR="00A56817" w:rsidRPr="00F72B7B" w:rsidRDefault="00A56817" w:rsidP="00595338">
      <w:pPr>
        <w:pStyle w:val="Textpoznmkypodiarou"/>
        <w:jc w:val="both"/>
        <w:rPr>
          <w:lang w:val="sk-SK"/>
        </w:rPr>
      </w:pPr>
      <w:r>
        <w:rPr>
          <w:rStyle w:val="Odkaznapoznmkupodiarou"/>
        </w:rPr>
        <w:footnoteRef/>
      </w:r>
      <w:r w:rsidRPr="009739DC">
        <w:rPr>
          <w:lang w:val="sk-SK"/>
        </w:rPr>
        <w:t xml:space="preserve"> </w:t>
      </w:r>
      <w:r>
        <w:rPr>
          <w:lang w:val="sk-SK"/>
        </w:rPr>
        <w:t xml:space="preserve">V prípade, že v niektorom z mesiacov dôjde </w:t>
      </w:r>
      <w:r w:rsidRPr="00F72B7B">
        <w:rPr>
          <w:lang w:val="sk-SK"/>
        </w:rPr>
        <w:t>pri vyplatení funkčného platu k prekročeniu jednotkovej ceny stanovenej v rozpočte projektu, bude sa pri výpočte max. oprávnenej výšky odmien vychádzať z oprávnenej výšky mzdy pre projekt v súlade s rozpočtom projektu.</w:t>
      </w:r>
    </w:p>
  </w:footnote>
  <w:footnote w:id="40">
    <w:p w14:paraId="6F252EC1" w14:textId="562578A6" w:rsidR="00A56817" w:rsidRPr="006B39C5" w:rsidRDefault="00A56817"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kalendárny rok, oprávnená výška mesačnej odmeny vychádza z počtu odpracovaných mesiacov v kalendárnom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1">
    <w:p w14:paraId="61370CB0" w14:textId="25370A4A" w:rsidR="00A56817" w:rsidRPr="00373D64" w:rsidRDefault="00A56817"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kalendárny rok musí pomerne zodpovedať počtu odpracovaných mesiacov príslušného zamestnanca za kalendárny rok (napr. ak príslušný zamestnanec odpracoval 8 mesiacov za kalendárny rok, oprávnená výška odmeny bude 1/8 vyššie uvedeného ročného limitu. </w:t>
      </w:r>
    </w:p>
  </w:footnote>
  <w:footnote w:id="42">
    <w:p w14:paraId="720D17A6" w14:textId="7292667F" w:rsidR="00A56817" w:rsidRPr="003E064C" w:rsidRDefault="00A56817" w:rsidP="003E064C">
      <w:pPr>
        <w:spacing w:after="0"/>
        <w:jc w:val="both"/>
        <w:rPr>
          <w:sz w:val="16"/>
          <w:szCs w:val="16"/>
          <w:lang w:val="sk-SK"/>
        </w:rPr>
      </w:pPr>
      <w:r w:rsidRPr="00095609">
        <w:rPr>
          <w:rStyle w:val="Odkaznapoznmkupodiarou"/>
        </w:rPr>
        <w:footnoteRef/>
      </w:r>
      <w:r w:rsidRPr="00095609">
        <w:rPr>
          <w:lang w:val="sk-SK"/>
        </w:rPr>
        <w:t xml:space="preserve"> </w:t>
      </w:r>
      <w:r w:rsidRPr="003E064C">
        <w:rPr>
          <w:sz w:val="16"/>
          <w:szCs w:val="16"/>
          <w:lang w:val="sk-SK"/>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ŽoNFP)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ŽoNFP, ako aj v priebehu implementácie projektu. V prípade  </w:t>
      </w:r>
      <w:r>
        <w:rPr>
          <w:sz w:val="16"/>
          <w:szCs w:val="16"/>
          <w:lang w:val="sk-SK"/>
        </w:rPr>
        <w:t>uplatňovania</w:t>
      </w:r>
      <w:r w:rsidRPr="003E064C">
        <w:rPr>
          <w:sz w:val="16"/>
          <w:szCs w:val="16"/>
          <w:lang w:val="sk-SK"/>
        </w:rPr>
        <w:t xml:space="preserve"> zjednodušeného vykazovania výdavkov </w:t>
      </w:r>
      <w:r>
        <w:rPr>
          <w:sz w:val="16"/>
          <w:szCs w:val="16"/>
          <w:lang w:val="sk-SK"/>
        </w:rPr>
        <w:t xml:space="preserve">pri národných projektoch </w:t>
      </w:r>
      <w:r w:rsidRPr="003E064C">
        <w:rPr>
          <w:sz w:val="16"/>
          <w:szCs w:val="16"/>
          <w:lang w:val="sk-SK"/>
        </w:rPr>
        <w:t xml:space="preserve">je žiadateľ povinný predložiť mzdovú politiku za predchádzajúcich 12 mesiacov, ktoré predchádzajú mesiacu predloženia  </w:t>
      </w:r>
      <w:r>
        <w:rPr>
          <w:sz w:val="16"/>
          <w:szCs w:val="16"/>
          <w:lang w:val="sk-SK"/>
        </w:rPr>
        <w:t xml:space="preserve">záväzného </w:t>
      </w:r>
      <w:r w:rsidRPr="003E064C">
        <w:rPr>
          <w:sz w:val="16"/>
          <w:szCs w:val="16"/>
          <w:lang w:val="sk-SK"/>
        </w:rPr>
        <w:t xml:space="preserve">návrhu </w:t>
      </w:r>
      <w:r>
        <w:rPr>
          <w:sz w:val="16"/>
          <w:szCs w:val="16"/>
          <w:lang w:val="sk-SK"/>
        </w:rPr>
        <w:t>R</w:t>
      </w:r>
      <w:r w:rsidRPr="003E064C">
        <w:rPr>
          <w:sz w:val="16"/>
          <w:szCs w:val="16"/>
          <w:lang w:val="sk-SK"/>
        </w:rPr>
        <w:t>ozpočtu</w:t>
      </w:r>
      <w:r>
        <w:rPr>
          <w:sz w:val="16"/>
          <w:szCs w:val="16"/>
          <w:lang w:val="sk-SK"/>
        </w:rPr>
        <w:t xml:space="preserve"> projektu (príloha č. 6)</w:t>
      </w:r>
      <w:r w:rsidRPr="003E064C">
        <w:rPr>
          <w:sz w:val="16"/>
          <w:szCs w:val="16"/>
          <w:lang w:val="sk-SK"/>
        </w:rPr>
        <w:t xml:space="preserve">, ktorý slúži </w:t>
      </w:r>
      <w:r>
        <w:rPr>
          <w:sz w:val="16"/>
          <w:szCs w:val="16"/>
          <w:lang w:val="sk-SK"/>
        </w:rPr>
        <w:t xml:space="preserve">na určenie výšky </w:t>
      </w:r>
      <w:r w:rsidRPr="003E064C">
        <w:rPr>
          <w:sz w:val="16"/>
          <w:szCs w:val="16"/>
          <w:lang w:val="sk-SK"/>
        </w:rPr>
        <w:t xml:space="preserve">paušálnej sadzby. </w:t>
      </w:r>
      <w:r>
        <w:rPr>
          <w:sz w:val="16"/>
          <w:szCs w:val="16"/>
          <w:lang w:val="sk-SK"/>
        </w:rPr>
        <w:t>Žiadateľ z</w:t>
      </w:r>
      <w:r w:rsidRPr="003E064C">
        <w:rPr>
          <w:sz w:val="16"/>
          <w:szCs w:val="16"/>
          <w:lang w:val="sk-SK"/>
        </w:rPr>
        <w:t>ároveň predkladá ten istý podklad ako súčasť ŽoNFP.</w:t>
      </w:r>
    </w:p>
    <w:p w14:paraId="64CF7CA0" w14:textId="64B0C7CB" w:rsidR="00A56817" w:rsidRPr="00095609" w:rsidRDefault="00A56817" w:rsidP="00095609">
      <w:pPr>
        <w:pStyle w:val="Textpoznmkypodiarou"/>
        <w:spacing w:after="0"/>
        <w:jc w:val="both"/>
        <w:rPr>
          <w:lang w:val="sk-SK"/>
        </w:rPr>
      </w:pPr>
    </w:p>
  </w:footnote>
  <w:footnote w:id="43">
    <w:p w14:paraId="15B0D059" w14:textId="77777777" w:rsidR="00A56817" w:rsidRPr="00781464" w:rsidRDefault="00A56817" w:rsidP="004265FD">
      <w:pPr>
        <w:pStyle w:val="Textpoznmkypodiarou"/>
        <w:jc w:val="both"/>
        <w:rPr>
          <w:lang w:val="sk-SK"/>
        </w:rPr>
      </w:pPr>
      <w:r w:rsidRPr="00781464">
        <w:rPr>
          <w:rStyle w:val="Odkaznapoznmkupodiarou"/>
          <w:lang w:val="sk-SK"/>
        </w:rPr>
        <w:footnoteRef/>
      </w:r>
      <w:r w:rsidRPr="00781464">
        <w:rPr>
          <w:lang w:val="sk-SK"/>
        </w:rPr>
        <w:t>Týmto nie sú dotknuté záväzky zamestnávateľa voči zamestnancovi na základe uzatvorených pracovnoprávnych vzťahov.</w:t>
      </w:r>
    </w:p>
  </w:footnote>
  <w:footnote w:id="44">
    <w:p w14:paraId="11DF192B" w14:textId="4BA7ECC3" w:rsidR="00A56817" w:rsidRPr="00FA4BEA" w:rsidRDefault="00A56817" w:rsidP="00AA5AAD">
      <w:pPr>
        <w:pStyle w:val="Textpoznmkypodiarou"/>
        <w:spacing w:after="0"/>
        <w:rPr>
          <w:lang w:val="sk-SK"/>
        </w:rPr>
      </w:pPr>
      <w:r>
        <w:rPr>
          <w:rStyle w:val="Odkaznapoznmkupodiarou"/>
        </w:rPr>
        <w:footnoteRef/>
      </w:r>
      <w:r w:rsidRPr="00C931D2">
        <w:rPr>
          <w:lang w:val="sk-SK"/>
        </w:rPr>
        <w:t xml:space="preserve"> </w:t>
      </w:r>
      <w:r>
        <w:rPr>
          <w:lang w:val="sk-SK"/>
        </w:rPr>
        <w:t>Uvedené pravidlá sa primerane vzťahujú aj na cieľové skupiny.</w:t>
      </w:r>
    </w:p>
  </w:footnote>
  <w:footnote w:id="45">
    <w:p w14:paraId="15B0D05A" w14:textId="7947318F" w:rsidR="00A56817" w:rsidRPr="00781464" w:rsidRDefault="00A56817" w:rsidP="00AA5AAD">
      <w:pPr>
        <w:pStyle w:val="Textpoznmkypodiarou"/>
        <w:spacing w:after="0"/>
        <w:jc w:val="both"/>
        <w:rPr>
          <w:lang w:val="sk-SK"/>
        </w:rPr>
      </w:pPr>
      <w:r w:rsidRPr="00CE797D">
        <w:rPr>
          <w:rStyle w:val="Odkaznapoznmkupodiarou"/>
          <w:lang w:val="sk-SK"/>
        </w:rPr>
        <w:footnoteRef/>
      </w:r>
      <w:r>
        <w:rPr>
          <w:lang w:val="sk-SK"/>
        </w:rPr>
        <w:t xml:space="preserve"> </w:t>
      </w:r>
      <w:r w:rsidRPr="00CE797D">
        <w:rPr>
          <w:lang w:val="sk-SK"/>
        </w:rPr>
        <w:t xml:space="preserve">V prípade stravného poskytnutého dodávateľsky (na faktúru) </w:t>
      </w:r>
      <w:r w:rsidRPr="00BC6D5C">
        <w:rPr>
          <w:lang w:val="sk-SK"/>
        </w:rPr>
        <w:t>nesmie maximálna výška stravného v súlade so zásadou hospodárnosti presiahnuť limity podľa opatrenia Ministerstva práce, sociálnych vecí a rodiny</w:t>
      </w:r>
      <w:r w:rsidRPr="0073389C">
        <w:rPr>
          <w:sz w:val="19"/>
          <w:szCs w:val="19"/>
          <w:lang w:val="sk-SK"/>
        </w:rPr>
        <w:t xml:space="preserve"> </w:t>
      </w:r>
      <w:r w:rsidRPr="00BC6D5C">
        <w:rPr>
          <w:lang w:val="sk-SK"/>
        </w:rPr>
        <w:t>Slovenskej republiky o sumách stravného v jednotlivých časových pásmach na osobu/deň</w:t>
      </w:r>
      <w:r w:rsidRPr="00CE797D">
        <w:rPr>
          <w:lang w:val="sk-SK"/>
        </w:rPr>
        <w:t>, pričom ak má zamestnanec/osoba vyslaná na pracovnú cestu zabezpečené stravné uvedeným spôsobom, nepatrí mu náhrada za stravné (v zmysle § 1 ods. 4 zákona o cestovných náhradách).</w:t>
      </w:r>
      <w:r>
        <w:rPr>
          <w:lang w:val="sk-SK"/>
        </w:rPr>
        <w:t xml:space="preserve"> Zároveň je potrebné rešpektovať § 152 Zákonníka práce, aby nedochádzalo k duplicitnému poskytnutiu stravného (či už v prípade zamestnancov alebo iných osôb (napr. cieľovej skupiny). </w:t>
      </w:r>
    </w:p>
  </w:footnote>
  <w:footnote w:id="46">
    <w:p w14:paraId="5F465AFE" w14:textId="77777777" w:rsidR="00A56817" w:rsidRPr="000906F9" w:rsidRDefault="00A56817" w:rsidP="00C0189A">
      <w:pPr>
        <w:pStyle w:val="Textpoznmkypodiarou"/>
        <w:spacing w:after="0" w:line="240" w:lineRule="auto"/>
        <w:rPr>
          <w:lang w:val="sk-SK"/>
        </w:rPr>
      </w:pPr>
      <w:r w:rsidRPr="000906F9">
        <w:rPr>
          <w:rStyle w:val="Odkaznapoznmkupodiarou"/>
          <w:lang w:val="sk-SK"/>
        </w:rPr>
        <w:footnoteRef/>
      </w:r>
      <w:r w:rsidRPr="000906F9">
        <w:rPr>
          <w:lang w:val="sk-SK"/>
        </w:rPr>
        <w:t xml:space="preserve"> Výdavky na obstaranie diaľničnej známky nie sú oprávnené.</w:t>
      </w:r>
    </w:p>
  </w:footnote>
  <w:footnote w:id="47">
    <w:p w14:paraId="01788A9F" w14:textId="46CC3B05" w:rsidR="00A56817" w:rsidRPr="009E43CF" w:rsidRDefault="00A56817" w:rsidP="00691B6A">
      <w:pPr>
        <w:pStyle w:val="Textpoznmkypodiarou"/>
        <w:spacing w:after="0" w:line="240" w:lineRule="auto"/>
        <w:jc w:val="both"/>
        <w:rPr>
          <w:lang w:val="sk-SK"/>
        </w:rPr>
      </w:pPr>
      <w:r w:rsidRPr="00074D4D">
        <w:rPr>
          <w:color w:val="000000" w:themeColor="text1"/>
          <w:vertAlign w:val="superscript"/>
          <w:lang w:val="sk-SK"/>
        </w:rPr>
        <w:footnoteRef/>
      </w:r>
      <w:r w:rsidRPr="00074D4D">
        <w:rPr>
          <w:color w:val="000000" w:themeColor="text1"/>
          <w:vertAlign w:val="superscript"/>
          <w:lang w:val="sk-SK"/>
        </w:rPr>
        <w:t xml:space="preserve"> </w:t>
      </w:r>
      <w:r w:rsidRPr="00B1791D">
        <w:rPr>
          <w:lang w:val="sk-SK"/>
        </w:rPr>
        <w:t>Maximálna výška oprávnených výdavkov nesmie presiahnuť hodnot</w:t>
      </w:r>
      <w:ins w:id="457" w:author="Miruška Hrabčáková" w:date="2019-01-18T07:53:00Z">
        <w:r>
          <w:rPr>
            <w:lang w:val="sk-SK"/>
          </w:rPr>
          <w:t>y</w:t>
        </w:r>
      </w:ins>
      <w:ins w:id="458" w:author="Miruška Hrabčáková" w:date="2019-01-18T13:54:00Z">
        <w:r>
          <w:rPr>
            <w:lang w:val="sk-SK"/>
          </w:rPr>
          <w:t>:</w:t>
        </w:r>
        <w:r w:rsidRPr="00DB5E71">
          <w:t xml:space="preserve"> </w:t>
        </w:r>
        <w:r w:rsidRPr="00DB5E71">
          <w:rPr>
            <w:lang w:val="sk-SK"/>
          </w:rPr>
          <w:t>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Rumunsko – 170 EUR, Slovinsko 110 EUR, Španielsko – 125 EUR, Švédsko – 160 EUR, Anglicko – 175 EUR, Chorvátsko – 120 EUR, Nórsko – 140 EUR.</w:t>
        </w:r>
        <w:r>
          <w:rPr>
            <w:lang w:val="sk-SK"/>
          </w:rPr>
          <w:t xml:space="preserve"> </w:t>
        </w:r>
      </w:ins>
      <w:del w:id="459" w:author="Miruška Hrabčáková" w:date="2019-01-18T07:53:00Z">
        <w:r w:rsidRPr="00B1791D" w:rsidDel="00E81A0D">
          <w:rPr>
            <w:lang w:val="sk-SK"/>
          </w:rPr>
          <w:delText>u</w:delText>
        </w:r>
      </w:del>
      <w:r w:rsidRPr="00B1791D">
        <w:rPr>
          <w:lang w:val="sk-SK"/>
        </w:rPr>
        <w:t xml:space="preserve"> </w:t>
      </w:r>
      <w:del w:id="460" w:author="Miruška Hrabčáková" w:date="2019-01-18T07:53:00Z">
        <w:r w:rsidRPr="00B1791D" w:rsidDel="00E81A0D">
          <w:rPr>
            <w:lang w:val="sk-SK"/>
          </w:rPr>
          <w:delText>stanovenú EK v bode 2.3 dokumentu prístupného na web stránke</w:delText>
        </w:r>
        <w:r w:rsidDel="00E81A0D">
          <w:rPr>
            <w:lang w:val="sk-SK"/>
          </w:rPr>
          <w:delText>:</w:delText>
        </w:r>
        <w:r w:rsidRPr="00B1791D" w:rsidDel="00E81A0D">
          <w:rPr>
            <w:lang w:val="sk-SK"/>
          </w:rPr>
          <w:delText xml:space="preserve">  </w:delText>
        </w:r>
        <w:r w:rsidDel="00E81A0D">
          <w:fldChar w:fldCharType="begin"/>
        </w:r>
        <w:r w:rsidDel="00E81A0D">
          <w:delInstrText xml:space="preserve"> HYPERLINK "http://ec.europa.eu/chafea/documents/consumers/exo-2015-rules-reimbursement_en.pdf" </w:delInstrText>
        </w:r>
        <w:r w:rsidDel="00E81A0D">
          <w:fldChar w:fldCharType="separate"/>
        </w:r>
        <w:r w:rsidRPr="00B1791D" w:rsidDel="00E81A0D">
          <w:rPr>
            <w:color w:val="00B0F0"/>
            <w:lang w:val="sk-SK"/>
          </w:rPr>
          <w:delText>http://ec.europa.eu/chafea/documents/consumers/exo-2015-rules-reimbursement_en.pdf</w:delText>
        </w:r>
        <w:r w:rsidDel="00E81A0D">
          <w:rPr>
            <w:color w:val="00B0F0"/>
            <w:lang w:val="sk-SK"/>
          </w:rPr>
          <w:fldChar w:fldCharType="end"/>
        </w:r>
      </w:del>
    </w:p>
  </w:footnote>
  <w:footnote w:id="48">
    <w:p w14:paraId="392A5875" w14:textId="0224B09E" w:rsidR="00A56817" w:rsidRPr="001277DD" w:rsidRDefault="00A56817"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rPr>
          <w:lang w:val="sk-SK"/>
        </w:rPr>
        <w:t xml:space="preserve"> </w:t>
      </w:r>
    </w:p>
  </w:footnote>
  <w:footnote w:id="49">
    <w:p w14:paraId="6828B4BE" w14:textId="73020409" w:rsidR="00A56817" w:rsidRPr="001277DD" w:rsidRDefault="00A56817"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Aktuálne sadzby „per diems“ sú zverejnené na webovom sídle </w:t>
      </w:r>
      <w:ins w:id="461" w:author="Miruška Hrabčáková" w:date="2019-01-18T07:53:00Z">
        <w:r>
          <w:rPr>
            <w:szCs w:val="16"/>
            <w:lang w:val="sk-SK"/>
          </w:rPr>
          <w:fldChar w:fldCharType="begin"/>
        </w:r>
        <w:r>
          <w:rPr>
            <w:szCs w:val="16"/>
            <w:lang w:val="sk-SK"/>
          </w:rPr>
          <w:instrText xml:space="preserve"> HYPERLINK "</w:instrText>
        </w:r>
        <w:r w:rsidRPr="004A79A7">
          <w:rPr>
            <w:szCs w:val="16"/>
            <w:lang w:val="sk-SK"/>
          </w:rPr>
          <w:instrText>https://ec.europa.eu/europeaid/sites/devco/files/perdiems-2017-03-17_en.pdf</w:instrText>
        </w:r>
        <w:r>
          <w:rPr>
            <w:szCs w:val="16"/>
            <w:lang w:val="sk-SK"/>
          </w:rPr>
          <w:instrText xml:space="preserve">" </w:instrText>
        </w:r>
        <w:r>
          <w:rPr>
            <w:szCs w:val="16"/>
            <w:lang w:val="sk-SK"/>
          </w:rPr>
          <w:fldChar w:fldCharType="separate"/>
        </w:r>
        <w:r w:rsidRPr="00AD5367">
          <w:rPr>
            <w:rStyle w:val="Hypertextovprepojenie"/>
            <w:rFonts w:asciiTheme="minorHAnsi" w:hAnsiTheme="minorHAnsi"/>
            <w:sz w:val="16"/>
            <w:szCs w:val="16"/>
            <w:lang w:val="sk-SK"/>
          </w:rPr>
          <w:t>https://ec.europa.eu/europeaid/sites/devco/files/perdiems-2017-03-17_en.pdf</w:t>
        </w:r>
        <w:r>
          <w:rPr>
            <w:szCs w:val="16"/>
            <w:lang w:val="sk-SK"/>
          </w:rPr>
          <w:fldChar w:fldCharType="end"/>
        </w:r>
      </w:ins>
      <w:del w:id="462" w:author="Miruška Hrabčáková" w:date="2019-01-18T07:53:00Z">
        <w:r w:rsidDel="004A79A7">
          <w:fldChar w:fldCharType="begin"/>
        </w:r>
        <w:r w:rsidDel="004A79A7">
          <w:delInstrText xml:space="preserve"> HYPERLINK "http://ec.europa.eu/chafea/documents/consumers/exo-2015-rules-reimbursement_en.pdf" </w:delInstrText>
        </w:r>
        <w:r w:rsidDel="004A79A7">
          <w:fldChar w:fldCharType="separate"/>
        </w:r>
        <w:r w:rsidRPr="001277DD" w:rsidDel="004A79A7">
          <w:rPr>
            <w:rStyle w:val="Hypertextovprepojenie"/>
            <w:rFonts w:asciiTheme="minorHAnsi" w:hAnsiTheme="minorHAnsi"/>
            <w:sz w:val="16"/>
            <w:szCs w:val="16"/>
            <w:lang w:val="sk-SK"/>
          </w:rPr>
          <w:delText>http://ec.europa.eu/chafea/documents/consumers/exo-2015-rules-reimbursement_en.pdf</w:delText>
        </w:r>
        <w:r w:rsidDel="004A79A7">
          <w:rPr>
            <w:rStyle w:val="Hypertextovprepojenie"/>
            <w:rFonts w:asciiTheme="minorHAnsi" w:hAnsiTheme="minorHAnsi"/>
            <w:sz w:val="16"/>
            <w:szCs w:val="16"/>
            <w:lang w:val="sk-SK"/>
          </w:rPr>
          <w:fldChar w:fldCharType="end"/>
        </w:r>
        <w:r w:rsidRPr="001277DD" w:rsidDel="004A79A7">
          <w:rPr>
            <w:szCs w:val="16"/>
            <w:lang w:val="sk-SK"/>
          </w:rPr>
          <w:delText xml:space="preserve">. </w:delText>
        </w:r>
        <w:r w:rsidRPr="001277DD" w:rsidDel="004A79A7">
          <w:rPr>
            <w:lang w:val="sk-SK"/>
          </w:rPr>
          <w:delText xml:space="preserve"> </w:delText>
        </w:r>
      </w:del>
    </w:p>
  </w:footnote>
  <w:footnote w:id="50">
    <w:p w14:paraId="13F3712B" w14:textId="6F4A16BE" w:rsidR="00A56817" w:rsidRPr="001277DD" w:rsidRDefault="00A56817"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w:t>
      </w:r>
      <w:r w:rsidRPr="001277DD">
        <w:rPr>
          <w:szCs w:val="16"/>
          <w:lang w:val="sk-SK"/>
        </w:rPr>
        <w:t xml:space="preserve">Ak nie je možné stanoviť dobu pobytu experta na celé dni, zohľadňuje sa doba zaokrúhlená na celé hodiny. Napr. expert priletí v stredu o 10.00 a odletí vo štvrtok o 19.00. Oprávnená výška per diems sa vypočíta ako súčet hodín (14 + 19 = 33 hodín)/24 = 1,375. Oprávnená bude teda denná sadzba per diems násobená koeficientom 1,375. </w:t>
      </w:r>
      <w:r w:rsidRPr="001277DD">
        <w:rPr>
          <w:lang w:val="sk-SK"/>
        </w:rPr>
        <w:t xml:space="preserve"> </w:t>
      </w:r>
    </w:p>
  </w:footnote>
  <w:footnote w:id="51">
    <w:p w14:paraId="1E686EDE" w14:textId="337846B9" w:rsidR="00A56817" w:rsidRPr="001277DD" w:rsidRDefault="00A56817" w:rsidP="00C0189A">
      <w:pPr>
        <w:pStyle w:val="Textpoznmkypodiarou"/>
        <w:spacing w:after="0" w:line="240" w:lineRule="auto"/>
        <w:jc w:val="both"/>
        <w:rPr>
          <w:lang w:val="sk-SK"/>
        </w:rPr>
      </w:pPr>
      <w:r w:rsidRPr="001277DD">
        <w:rPr>
          <w:rStyle w:val="Odkaznapoznmkupodiarou"/>
          <w:lang w:val="sk-SK"/>
        </w:rPr>
        <w:footnoteRef/>
      </w:r>
      <w:r w:rsidRPr="001277DD">
        <w:rPr>
          <w:lang w:val="sk-SK"/>
        </w:rPr>
        <w:t xml:space="preserve"> Paušálna sadzba pokrýva všetky výdavky vrátane stravy a miestnej dopravy (autobus, električka, taxi, parkovanie, atď.), ako aj cestovné a úrazové poistenie.  </w:t>
      </w:r>
    </w:p>
  </w:footnote>
  <w:footnote w:id="52">
    <w:p w14:paraId="79AAA795" w14:textId="580F03A9" w:rsidR="00A56817" w:rsidRPr="001277DD" w:rsidRDefault="00A56817" w:rsidP="00A06D09">
      <w:pPr>
        <w:pStyle w:val="Textpoznmkypodiarou"/>
        <w:spacing w:after="0" w:line="240" w:lineRule="auto"/>
        <w:rPr>
          <w:lang w:val="sk-SK"/>
        </w:rPr>
      </w:pPr>
      <w:r w:rsidRPr="001277DD">
        <w:rPr>
          <w:rStyle w:val="Odkaznapoznmkupodiarou"/>
          <w:lang w:val="sk-SK"/>
        </w:rPr>
        <w:footnoteRef/>
      </w:r>
      <w:r w:rsidRPr="001277DD">
        <w:rPr>
          <w:lang w:val="sk-SK"/>
        </w:rPr>
        <w:t xml:space="preserve"> Akceptovaná bude cena lístka pre I. a II. triedu + miestenka za priame spojenie.  </w:t>
      </w:r>
    </w:p>
  </w:footnote>
  <w:footnote w:id="53">
    <w:p w14:paraId="087549A4" w14:textId="77777777" w:rsidR="00A56817" w:rsidRPr="00B842F0" w:rsidRDefault="00A56817" w:rsidP="007B7266">
      <w:pPr>
        <w:spacing w:after="0" w:line="240" w:lineRule="auto"/>
        <w:jc w:val="both"/>
        <w:rPr>
          <w:sz w:val="16"/>
          <w:szCs w:val="20"/>
          <w:lang w:val="sk-SK"/>
        </w:rPr>
      </w:pPr>
      <w:r>
        <w:rPr>
          <w:rStyle w:val="Odkaznapoznmkupodiarou"/>
        </w:rPr>
        <w:footnoteRef/>
      </w:r>
      <w:r w:rsidRPr="00B842F0">
        <w:rPr>
          <w:lang w:val="sk-SK"/>
        </w:rPr>
        <w:t xml:space="preserve"> </w:t>
      </w:r>
      <w:r w:rsidRPr="00B842F0">
        <w:rPr>
          <w:sz w:val="16"/>
          <w:szCs w:val="20"/>
          <w:lang w:val="sk-SK"/>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1696C1DE" w14:textId="77777777" w:rsidR="00A56817" w:rsidRPr="00B842F0" w:rsidRDefault="00A56817" w:rsidP="00313210">
      <w:pPr>
        <w:pStyle w:val="Odsekzoznamu"/>
        <w:numPr>
          <w:ilvl w:val="0"/>
          <w:numId w:val="49"/>
        </w:numPr>
        <w:spacing w:after="0" w:line="240" w:lineRule="auto"/>
        <w:jc w:val="both"/>
        <w:rPr>
          <w:sz w:val="16"/>
          <w:szCs w:val="20"/>
          <w:lang w:val="sk-SK"/>
        </w:rPr>
      </w:pPr>
      <w:r w:rsidRPr="00B842F0">
        <w:rPr>
          <w:sz w:val="16"/>
          <w:szCs w:val="20"/>
          <w:lang w:val="sk-SK"/>
        </w:rPr>
        <w:t>za normálnych podmienok použitia, vrátane primeranej starostlivosti a údržby, majú predpokladanú dobu životnosti dlhšiu ako jeden rok;</w:t>
      </w:r>
    </w:p>
    <w:p w14:paraId="30981859" w14:textId="77777777" w:rsidR="00A56817" w:rsidRPr="00B842F0" w:rsidRDefault="00A56817" w:rsidP="00313210">
      <w:pPr>
        <w:pStyle w:val="Odsekzoznamu"/>
        <w:numPr>
          <w:ilvl w:val="0"/>
          <w:numId w:val="49"/>
        </w:numPr>
        <w:spacing w:after="0" w:line="240" w:lineRule="auto"/>
        <w:jc w:val="both"/>
        <w:rPr>
          <w:sz w:val="16"/>
          <w:szCs w:val="20"/>
          <w:lang w:val="sk-SK"/>
        </w:rPr>
      </w:pPr>
      <w:r w:rsidRPr="00B842F0">
        <w:rPr>
          <w:sz w:val="16"/>
          <w:szCs w:val="20"/>
          <w:lang w:val="sk-SK"/>
        </w:rPr>
        <w:t>zachováva si svoj pôvodný tvar a vzhľad aj po použití;</w:t>
      </w:r>
    </w:p>
    <w:p w14:paraId="55EAD8BC" w14:textId="573E94A2" w:rsidR="00A56817" w:rsidRPr="00B842F0" w:rsidRDefault="00A56817" w:rsidP="00313210">
      <w:pPr>
        <w:pStyle w:val="Odsekzoznamu"/>
        <w:numPr>
          <w:ilvl w:val="0"/>
          <w:numId w:val="49"/>
        </w:numPr>
        <w:spacing w:after="0" w:line="240" w:lineRule="auto"/>
        <w:jc w:val="both"/>
        <w:rPr>
          <w:sz w:val="16"/>
          <w:szCs w:val="20"/>
          <w:lang w:val="sk-SK"/>
        </w:rPr>
      </w:pPr>
      <w:r w:rsidRPr="00B842F0">
        <w:rPr>
          <w:sz w:val="16"/>
          <w:szCs w:val="20"/>
          <w:lang w:val="sk-SK"/>
        </w:rPr>
        <w:t>ak je zariadenie poškodené alebo niektoré jeho časti sú stratené alebo opotrebované, môže byť vhodnejšie ho opraviť než nahradiť úplne novým zariadením;</w:t>
      </w:r>
    </w:p>
    <w:p w14:paraId="1866151E" w14:textId="59FC86DA" w:rsidR="00A56817" w:rsidRPr="00B842F0" w:rsidRDefault="00A56817" w:rsidP="00313210">
      <w:pPr>
        <w:pStyle w:val="Odsekzoznamu"/>
        <w:numPr>
          <w:ilvl w:val="0"/>
          <w:numId w:val="49"/>
        </w:numPr>
        <w:spacing w:after="0" w:line="240" w:lineRule="auto"/>
        <w:jc w:val="both"/>
        <w:rPr>
          <w:lang w:val="sk-SK"/>
        </w:rPr>
      </w:pPr>
      <w:r w:rsidRPr="00B842F0">
        <w:rPr>
          <w:sz w:val="16"/>
          <w:szCs w:val="20"/>
          <w:lang w:val="sk-SK"/>
        </w:rPr>
        <w:t>nestráca svoju identitu ani v prípade ak je zabudované do inej alebo zložitejšej jednotky.</w:t>
      </w:r>
    </w:p>
  </w:footnote>
  <w:footnote w:id="54">
    <w:p w14:paraId="31260C87" w14:textId="0DD21C91" w:rsidR="00A56817" w:rsidRPr="00781464" w:rsidRDefault="00A56817" w:rsidP="00A06D09">
      <w:pPr>
        <w:pStyle w:val="Textpoznmkypodiarou"/>
        <w:spacing w:after="0" w:line="240" w:lineRule="auto"/>
        <w:jc w:val="both"/>
        <w:rPr>
          <w:lang w:val="sk-SK"/>
        </w:rPr>
      </w:pPr>
      <w:r w:rsidRPr="001277DD">
        <w:rPr>
          <w:rStyle w:val="Odkaznapoznmkupodiarou"/>
          <w:lang w:val="sk-SK"/>
        </w:rPr>
        <w:footnoteRef/>
      </w:r>
      <w:r w:rsidRPr="00781464">
        <w:rPr>
          <w:lang w:val="sk-SK"/>
        </w:rPr>
        <w:t xml:space="preserve"> </w:t>
      </w:r>
      <w:r w:rsidRPr="003611D2">
        <w:rPr>
          <w:lang w:val="sk-SK"/>
        </w:rPr>
        <w:t>Obstaranie zariadenia/vybavenia musí byť prepojené s odbornými aktivitami projektu, t.</w:t>
      </w:r>
      <w:r>
        <w:rPr>
          <w:lang w:val="sk-SK"/>
        </w:rPr>
        <w:t xml:space="preserve"> </w:t>
      </w:r>
      <w:r w:rsidRPr="003611D2">
        <w:rPr>
          <w:lang w:val="sk-SK"/>
        </w:rPr>
        <w:t>j. musí byť preukázané využitie v rámci projektu (len samotné obstaranie zariadenia/vybavenia bez prepojenia a využitia v rámci projektu je neakceptova</w:t>
      </w:r>
      <w:r>
        <w:rPr>
          <w:lang w:val="sk-SK"/>
        </w:rPr>
        <w:t>teľ</w:t>
      </w:r>
      <w:r w:rsidRPr="003611D2">
        <w:rPr>
          <w:lang w:val="sk-SK"/>
        </w:rPr>
        <w:t>né), čo žiadateľ jasne popíše v opise projektu</w:t>
      </w:r>
      <w:r>
        <w:rPr>
          <w:lang w:val="sk-SK"/>
        </w:rPr>
        <w:t>/“value for money“</w:t>
      </w:r>
      <w:r w:rsidRPr="003611D2">
        <w:rPr>
          <w:lang w:val="sk-SK"/>
        </w:rPr>
        <w:t>.</w:t>
      </w:r>
      <w:r>
        <w:rPr>
          <w:lang w:val="sk-SK"/>
        </w:rPr>
        <w:t xml:space="preserve"> </w:t>
      </w:r>
      <w:r w:rsidRPr="00781464">
        <w:rPr>
          <w:lang w:val="sk-SK"/>
        </w:rPr>
        <w:t>Uvedená zásada sa aplikuje aj v prípade majetku, ktorý nie je vykázaný ako dlhodobý hmotný/nehmotný majetok (napr. počítač, dataprojektor, rôzne pomôcky).</w:t>
      </w:r>
    </w:p>
  </w:footnote>
  <w:footnote w:id="55">
    <w:p w14:paraId="00622873" w14:textId="7F0D9A81" w:rsidR="00A56817" w:rsidRPr="00E313A0" w:rsidRDefault="00A56817"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40D95AE2" w14:textId="4584AF9D" w:rsidR="00A56817" w:rsidRPr="00E313A0" w:rsidRDefault="00A56817"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6617070E" w14:textId="77777777" w:rsidR="00A56817" w:rsidRPr="000906F9" w:rsidRDefault="00A56817" w:rsidP="0045280E">
      <w:pPr>
        <w:pStyle w:val="Textpoznmkypodiarou"/>
        <w:spacing w:after="0"/>
        <w:rPr>
          <w:lang w:val="sk-SK"/>
        </w:rPr>
      </w:pPr>
      <w:r>
        <w:rPr>
          <w:rStyle w:val="Odkaznapoznmkupodiarou"/>
        </w:rPr>
        <w:footnoteRef/>
      </w:r>
      <w:r w:rsidRPr="00F02256">
        <w:rPr>
          <w:lang w:val="sk-SK"/>
        </w:rPr>
        <w:t xml:space="preserve"> </w:t>
      </w:r>
      <w:r w:rsidRPr="000906F9">
        <w:rPr>
          <w:lang w:val="sk-SK"/>
        </w:rPr>
        <w:t>Pri nákupe z tretích krajín je clo súvisiace s obstaraním považované za oprávnený výdavok.</w:t>
      </w:r>
    </w:p>
  </w:footnote>
  <w:footnote w:id="58">
    <w:p w14:paraId="1C7694DB" w14:textId="7336DB3B" w:rsidR="00A56817" w:rsidRPr="000906F9" w:rsidRDefault="00A56817" w:rsidP="0045280E">
      <w:pPr>
        <w:pStyle w:val="Textpoznmkypodiarou"/>
        <w:spacing w:after="0"/>
        <w:rPr>
          <w:lang w:val="sk-SK"/>
        </w:rPr>
      </w:pPr>
      <w:r w:rsidRPr="000906F9">
        <w:rPr>
          <w:rStyle w:val="Odkaznapoznmkupodiarou"/>
          <w:lang w:val="sk-SK"/>
        </w:rPr>
        <w:footnoteRef/>
      </w:r>
      <w:r w:rsidRPr="000906F9">
        <w:rPr>
          <w:lang w:val="sk-SK"/>
        </w:rPr>
        <w:t xml:space="preserve"> </w:t>
      </w:r>
      <w:r>
        <w:rPr>
          <w:lang w:val="sk-SK"/>
        </w:rPr>
        <w:t>Ž</w:t>
      </w:r>
      <w:r w:rsidRPr="000906F9">
        <w:rPr>
          <w:lang w:val="sk-SK"/>
        </w:rPr>
        <w:t>iadateľ</w:t>
      </w:r>
      <w:r>
        <w:rPr>
          <w:lang w:val="sk-SK"/>
        </w:rPr>
        <w:t>/prijímateľ</w:t>
      </w:r>
      <w:r w:rsidRPr="000906F9">
        <w:rPr>
          <w:lang w:val="sk-SK"/>
        </w:rPr>
        <w:t xml:space="preserve"> zabezpečí, aby znalecký posudok vyjadroval hodnotu majetku s ohľadom na daň z pridanej hodnoty. </w:t>
      </w:r>
    </w:p>
  </w:footnote>
  <w:footnote w:id="59">
    <w:p w14:paraId="291DBE95" w14:textId="77777777" w:rsidR="00A56817" w:rsidRPr="00FC5FD7" w:rsidRDefault="00A56817" w:rsidP="008E36A1">
      <w:pPr>
        <w:pStyle w:val="Textpoznmkypodiarou"/>
        <w:spacing w:after="0"/>
        <w:rPr>
          <w:lang w:val="sk-SK"/>
        </w:rPr>
      </w:pPr>
      <w:r w:rsidRPr="00781464">
        <w:rPr>
          <w:rStyle w:val="Odkaznapoznmkupodiarou"/>
          <w:lang w:val="sk-SK"/>
        </w:rPr>
        <w:footnoteRef/>
      </w:r>
      <w:r w:rsidRPr="00781464">
        <w:rPr>
          <w:lang w:val="sk-SK"/>
        </w:rPr>
        <w:t xml:space="preserve"> Všetky uvádzané ceny sú v EUR.</w:t>
      </w:r>
    </w:p>
  </w:footnote>
  <w:footnote w:id="60">
    <w:p w14:paraId="31437D07" w14:textId="77777777" w:rsidR="00A56817" w:rsidRPr="006A1470" w:rsidRDefault="00A56817" w:rsidP="00A571FE">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61">
    <w:p w14:paraId="3A0F1E41" w14:textId="1A482C0E" w:rsidR="00A56817" w:rsidRPr="00E1641D" w:rsidRDefault="00A56817" w:rsidP="00E1641D">
      <w:pPr>
        <w:pStyle w:val="Textpoznmkypodiarou"/>
        <w:spacing w:after="0"/>
        <w:jc w:val="both"/>
        <w:rPr>
          <w:lang w:val="sk-SK"/>
        </w:rPr>
      </w:pPr>
      <w:r>
        <w:rPr>
          <w:rStyle w:val="Odkaznapoznmkupodiarou"/>
        </w:rPr>
        <w:footnoteRef/>
      </w:r>
      <w:r w:rsidRPr="00E1641D">
        <w:rPr>
          <w:szCs w:val="16"/>
          <w:lang w:val="sk-SK"/>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lang w:val="sk-SK"/>
        </w:rPr>
        <w:t>25</w:t>
      </w:r>
      <w:r w:rsidRPr="00E1641D">
        <w:rPr>
          <w:szCs w:val="16"/>
          <w:lang w:val="sk-SK"/>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 </w:t>
      </w:r>
      <w:r w:rsidRPr="00E1641D">
        <w:rPr>
          <w:lang w:val="sk-SK"/>
        </w:rPr>
        <w:t xml:space="preserve"> </w:t>
      </w:r>
    </w:p>
  </w:footnote>
  <w:footnote w:id="62">
    <w:p w14:paraId="71087668" w14:textId="77777777" w:rsidR="00A56817" w:rsidRPr="0029658C" w:rsidRDefault="00A56817" w:rsidP="00E1641D">
      <w:pPr>
        <w:pStyle w:val="Default"/>
        <w:spacing w:after="0"/>
        <w:jc w:val="both"/>
        <w:rPr>
          <w:szCs w:val="16"/>
          <w:lang w:val="x-none"/>
        </w:rPr>
      </w:pPr>
      <w:r w:rsidRPr="00E1641D">
        <w:rPr>
          <w:rStyle w:val="Odkaznapoznmkupodiarou"/>
          <w:lang w:val="sk-SK"/>
        </w:rPr>
        <w:footnoteRef/>
      </w:r>
      <w:r w:rsidRPr="00E1641D">
        <w:rPr>
          <w:rFonts w:ascii="Arial" w:hAnsi="Arial" w:cs="Times New Roman"/>
          <w:color w:val="auto"/>
          <w:sz w:val="16"/>
          <w:szCs w:val="16"/>
          <w:lang w:val="sk-SK" w:eastAsia="x-none"/>
        </w:rPr>
        <w:t>Index sa vypočíta ako priemerná hodnota ročných indexov</w:t>
      </w:r>
      <w:r w:rsidRPr="0029658C">
        <w:rPr>
          <w:rFonts w:ascii="Arial" w:hAnsi="Arial" w:cs="Times New Roman"/>
          <w:color w:val="auto"/>
          <w:sz w:val="16"/>
          <w:szCs w:val="16"/>
          <w:lang w:val="x-none" w:eastAsia="x-none"/>
        </w:rPr>
        <w:t xml:space="preserve"> za tri ostatné kalendárne roky. Aplikuje sa oblasť „Demografia a sociálne štatistiky - Náklady práce - Priemerná mesačná mzda podľa odvetví“, obdobie 1. - 4. Q.</w:t>
      </w:r>
      <w:r w:rsidRPr="0029658C">
        <w:rPr>
          <w:rFonts w:ascii="Times New Roman" w:hAnsi="Times New Roman" w:cs="Times New Roman"/>
          <w:color w:val="auto"/>
          <w:szCs w:val="16"/>
          <w:lang w:val="x-none" w:eastAsia="x-none"/>
        </w:rPr>
        <w:t xml:space="preserve"> </w:t>
      </w:r>
      <w:r w:rsidRPr="0029658C">
        <w:rPr>
          <w:rFonts w:ascii="Times New Roman" w:hAnsi="Times New Roman" w:cs="Times New Roman"/>
          <w:color w:val="auto"/>
          <w:sz w:val="16"/>
          <w:szCs w:val="16"/>
          <w:lang w:val="x-none" w:eastAsia="x-none"/>
        </w:rPr>
        <w:t xml:space="preserve"> </w:t>
      </w:r>
      <w:r w:rsidRPr="002157B3">
        <w:rPr>
          <w:szCs w:val="16"/>
        </w:rPr>
        <w:t xml:space="preserve"> </w:t>
      </w:r>
    </w:p>
  </w:footnote>
  <w:footnote w:id="63">
    <w:p w14:paraId="7312A37D" w14:textId="438319FB" w:rsidR="00A56817" w:rsidRDefault="00A56817" w:rsidP="00E1641D">
      <w:pPr>
        <w:pStyle w:val="Default"/>
        <w:spacing w:after="0"/>
        <w:jc w:val="both"/>
        <w:rPr>
          <w:ins w:id="471" w:author="Rudolf Hrudkay" w:date="2019-01-30T12:29:00Z"/>
          <w:rFonts w:ascii="Arial" w:hAnsi="Arial"/>
          <w:color w:val="auto"/>
          <w:sz w:val="16"/>
          <w:szCs w:val="16"/>
          <w:lang w:val="sk-SK" w:eastAsia="x-none"/>
        </w:rPr>
      </w:pPr>
      <w:r>
        <w:rPr>
          <w:rStyle w:val="Odkaznapoznmkupodiarou"/>
        </w:rPr>
        <w:footnoteRef/>
      </w:r>
      <w:r>
        <w:rPr>
          <w:rFonts w:ascii="Arial" w:hAnsi="Arial"/>
          <w:color w:val="auto"/>
          <w:sz w:val="16"/>
          <w:szCs w:val="16"/>
          <w:lang w:val="sk-SK" w:eastAsia="x-none"/>
        </w:rPr>
        <w:t xml:space="preserve">T.j. </w:t>
      </w:r>
      <w:del w:id="472" w:author="Rudolf Hrudkay" w:date="2019-01-30T12:26:00Z">
        <w:r w:rsidDel="0084507C">
          <w:rPr>
            <w:rFonts w:ascii="Arial" w:hAnsi="Arial"/>
            <w:color w:val="auto"/>
            <w:sz w:val="16"/>
            <w:szCs w:val="16"/>
            <w:lang w:val="sk-SK" w:eastAsia="x-none"/>
          </w:rPr>
          <w:delText>plat</w:delText>
        </w:r>
      </w:del>
      <w:ins w:id="473" w:author="Rudolf Hrudkay" w:date="2019-01-30T12:26:00Z">
        <w:r w:rsidRPr="0084507C">
          <w:rPr>
            <w:rFonts w:ascii="Arial" w:hAnsi="Arial"/>
            <w:color w:val="auto"/>
            <w:sz w:val="16"/>
            <w:szCs w:val="16"/>
            <w:lang w:val="sk-SK" w:eastAsia="x-none"/>
          </w:rPr>
          <w:t xml:space="preserve"> </w:t>
        </w:r>
        <w:r>
          <w:rPr>
            <w:rFonts w:ascii="Arial" w:hAnsi="Arial"/>
            <w:color w:val="auto"/>
            <w:sz w:val="16"/>
            <w:szCs w:val="16"/>
            <w:lang w:val="sk-SK" w:eastAsia="x-none"/>
          </w:rPr>
          <w:t>funkčný plat</w:t>
        </w:r>
      </w:ins>
      <w:ins w:id="474" w:author="Miruška Hrabčáková" w:date="2019-01-30T12:55:00Z">
        <w:r w:rsidRPr="009B5F76">
          <w:rPr>
            <w:rFonts w:ascii="Arial" w:hAnsi="Arial"/>
            <w:color w:val="auto"/>
            <w:sz w:val="16"/>
            <w:szCs w:val="16"/>
            <w:lang w:val="sk-SK" w:eastAsia="x-none"/>
          </w:rPr>
          <w:t xml:space="preserve"> </w:t>
        </w:r>
        <w:r>
          <w:rPr>
            <w:rFonts w:ascii="Arial" w:hAnsi="Arial"/>
            <w:color w:val="auto"/>
            <w:sz w:val="16"/>
            <w:szCs w:val="16"/>
            <w:lang w:val="sk-SK" w:eastAsia="x-none"/>
          </w:rPr>
          <w:t>zamestnanca</w:t>
        </w:r>
      </w:ins>
      <w:ins w:id="475" w:author="Rudolf Hrudkay" w:date="2019-01-30T12:26:00Z">
        <w:r>
          <w:rPr>
            <w:rFonts w:ascii="Arial" w:hAnsi="Arial"/>
            <w:color w:val="auto"/>
            <w:sz w:val="16"/>
            <w:szCs w:val="16"/>
            <w:lang w:val="sk-SK" w:eastAsia="x-none"/>
          </w:rPr>
          <w:t>, resp. jeho ekvivalent</w:t>
        </w:r>
      </w:ins>
      <w:r>
        <w:rPr>
          <w:rFonts w:ascii="Arial" w:hAnsi="Arial"/>
          <w:color w:val="auto"/>
          <w:sz w:val="16"/>
          <w:szCs w:val="16"/>
          <w:lang w:val="sk-SK" w:eastAsia="x-none"/>
        </w:rPr>
        <w:t xml:space="preserve"> </w:t>
      </w:r>
      <w:del w:id="476" w:author="Miruška Hrabčáková" w:date="2019-01-30T12:55:00Z">
        <w:r w:rsidDel="009B5F76">
          <w:rPr>
            <w:rFonts w:ascii="Arial" w:hAnsi="Arial"/>
            <w:color w:val="auto"/>
            <w:sz w:val="16"/>
            <w:szCs w:val="16"/>
            <w:lang w:val="sk-SK" w:eastAsia="x-none"/>
          </w:rPr>
          <w:delText xml:space="preserve">zamestnanca </w:delText>
        </w:r>
      </w:del>
      <w:r>
        <w:rPr>
          <w:rFonts w:ascii="Arial" w:hAnsi="Arial"/>
          <w:color w:val="auto"/>
          <w:sz w:val="16"/>
          <w:szCs w:val="16"/>
          <w:lang w:val="sk-SK" w:eastAsia="x-none"/>
        </w:rPr>
        <w:t>je v každom mesiaci rovnaký a vo vzťahu k počtu pracovných dní/hodín v jednotlivých mesiacoch roka sa mení výška priemernej hodinovej ceny práce v príslušnom kalendárnom mesiaci</w:t>
      </w:r>
      <w:r w:rsidRPr="0029658C">
        <w:rPr>
          <w:rFonts w:ascii="Arial" w:hAnsi="Arial"/>
          <w:color w:val="auto"/>
          <w:sz w:val="16"/>
          <w:szCs w:val="16"/>
          <w:lang w:val="x-none" w:eastAsia="x-none"/>
        </w:rPr>
        <w:t>.</w:t>
      </w:r>
      <w:ins w:id="477" w:author="Rudolf Hrudkay" w:date="2019-01-30T12:28:00Z">
        <w:r>
          <w:rPr>
            <w:rFonts w:ascii="Arial" w:hAnsi="Arial"/>
            <w:color w:val="auto"/>
            <w:sz w:val="16"/>
            <w:szCs w:val="16"/>
            <w:lang w:val="sk-SK" w:eastAsia="x-none"/>
          </w:rPr>
          <w:t xml:space="preserve"> </w:t>
        </w:r>
      </w:ins>
    </w:p>
    <w:p w14:paraId="6CB368F7" w14:textId="650A1B55" w:rsidR="00A56817" w:rsidRPr="0029658C" w:rsidRDefault="00A56817" w:rsidP="00E1641D">
      <w:pPr>
        <w:pStyle w:val="Default"/>
        <w:spacing w:after="0"/>
        <w:jc w:val="both"/>
        <w:rPr>
          <w:rFonts w:ascii="Arial" w:hAnsi="Arial"/>
          <w:color w:val="auto"/>
          <w:sz w:val="16"/>
          <w:szCs w:val="16"/>
          <w:lang w:val="x-none" w:eastAsia="x-none"/>
        </w:rPr>
      </w:pPr>
      <w:ins w:id="478" w:author="Rudolf Hrudkay" w:date="2019-01-30T12:29:00Z">
        <w:r w:rsidRPr="00765644">
          <w:rPr>
            <w:rFonts w:ascii="Arial" w:hAnsi="Arial"/>
            <w:color w:val="auto"/>
            <w:sz w:val="16"/>
            <w:szCs w:val="16"/>
            <w:lang w:val="sk-SK" w:eastAsia="x-none"/>
          </w:rPr>
          <w:t>V</w:t>
        </w:r>
        <w:r>
          <w:rPr>
            <w:rFonts w:ascii="Arial" w:hAnsi="Arial"/>
            <w:color w:val="auto"/>
            <w:sz w:val="16"/>
            <w:szCs w:val="16"/>
            <w:lang w:val="sk-SK" w:eastAsia="x-none"/>
          </w:rPr>
          <w:t> </w:t>
        </w:r>
        <w:r w:rsidRPr="00765644">
          <w:rPr>
            <w:rFonts w:ascii="Arial" w:hAnsi="Arial"/>
            <w:color w:val="auto"/>
            <w:sz w:val="16"/>
            <w:szCs w:val="16"/>
            <w:lang w:val="sk-SK" w:eastAsia="x-none"/>
          </w:rPr>
          <w:t>uvedeno</w:t>
        </w:r>
        <w:r>
          <w:rPr>
            <w:rFonts w:ascii="Arial" w:hAnsi="Arial"/>
            <w:color w:val="auto"/>
            <w:sz w:val="16"/>
            <w:szCs w:val="16"/>
            <w:lang w:val="sk-SK" w:eastAsia="x-none"/>
          </w:rPr>
          <w:t xml:space="preserve">m prípade vychádza prijímateľ z maximálnej schválenej jednotkovej ceny v rozpočte, ktorá zodpovedá úrovni tarifného platu v čase schválenia ŽoNFP (buď ako priemerná/mediánová alebo ako maximálna v závislosti od mzdovej politiky predloženej v ŽoNFP). </w:t>
        </w:r>
      </w:ins>
      <w:r w:rsidRPr="0029658C">
        <w:rPr>
          <w:color w:val="auto"/>
          <w:szCs w:val="16"/>
          <w:lang w:val="x-none" w:eastAsia="x-none"/>
        </w:rPr>
        <w:t xml:space="preserve"> </w:t>
      </w:r>
      <w:r w:rsidRPr="0029658C">
        <w:rPr>
          <w:color w:val="auto"/>
          <w:sz w:val="16"/>
          <w:szCs w:val="16"/>
          <w:lang w:val="x-none" w:eastAsia="x-none"/>
        </w:rPr>
        <w:t xml:space="preserve"> </w:t>
      </w:r>
      <w:r w:rsidRPr="002157B3">
        <w:rPr>
          <w:szCs w:val="16"/>
        </w:rPr>
        <w:t xml:space="preserve"> </w:t>
      </w:r>
    </w:p>
  </w:footnote>
  <w:footnote w:id="64">
    <w:p w14:paraId="483DB273" w14:textId="77777777" w:rsidR="00A56817" w:rsidRPr="00765644" w:rsidRDefault="00A56817" w:rsidP="0084507C">
      <w:pPr>
        <w:pStyle w:val="Textpoznmkypodiarou"/>
        <w:jc w:val="both"/>
        <w:rPr>
          <w:ins w:id="482" w:author="Rudolf Hrudkay" w:date="2019-01-30T12:30:00Z"/>
          <w:lang w:val="sk-SK"/>
        </w:rPr>
      </w:pPr>
      <w:ins w:id="483" w:author="Rudolf Hrudkay" w:date="2019-01-30T12:30:00Z">
        <w:r>
          <w:rPr>
            <w:rStyle w:val="Odkaznapoznmkupodiarou"/>
          </w:rPr>
          <w:footnoteRef/>
        </w:r>
        <w:r>
          <w:t xml:space="preserve"> </w:t>
        </w:r>
        <w:r>
          <w:rPr>
            <w:lang w:val="sk-SK"/>
          </w:rPr>
          <w:t xml:space="preserve">Prijímateľ musí akceptovať pri určení oprávnenej výšky výdavkov v každom mesiaci kedy je uhradená mzda zamestnancovi, že zodpovedajúca mzda na každej projektovej pozícii v mesiaci neprekročí určený maximálny limit projektovej pozície podľa </w:t>
        </w:r>
        <w:r>
          <w:t>Usmernenia RO pre OP EVS č. 5</w:t>
        </w:r>
        <w:r>
          <w:rPr>
            <w:lang w:val="sk-SK"/>
          </w:rPr>
          <w:t>..</w:t>
        </w:r>
      </w:ins>
    </w:p>
  </w:footnote>
  <w:footnote w:id="65">
    <w:p w14:paraId="15B0D05F" w14:textId="003D1A60" w:rsidR="00A56817" w:rsidRPr="00FC5FD7" w:rsidRDefault="00A56817" w:rsidP="00A571FE">
      <w:pPr>
        <w:pStyle w:val="Textpoznmkypodiarou"/>
        <w:spacing w:after="0"/>
        <w:rPr>
          <w:lang w:val="sk-SK"/>
        </w:rPr>
      </w:pPr>
      <w:r w:rsidRPr="00781464">
        <w:rPr>
          <w:rStyle w:val="Odkaznapoznmkupodiarou"/>
          <w:lang w:val="sk-SK"/>
        </w:rPr>
        <w:footnoteRef/>
      </w:r>
      <w:r w:rsidRPr="00781464">
        <w:rPr>
          <w:lang w:val="sk-SK"/>
        </w:rPr>
        <w:t xml:space="preserve"> V prípade vzniku nesúladu medzi predpokladaným rozsahom práce v komentári rozpočtu a počtom jednotiek v rozpočte sa berie </w:t>
      </w:r>
      <w:r>
        <w:rPr>
          <w:lang w:val="sk-SK"/>
        </w:rPr>
        <w:t>do úvahy</w:t>
      </w:r>
      <w:r w:rsidRPr="00781464">
        <w:rPr>
          <w:lang w:val="sk-SK"/>
        </w:rPr>
        <w:t xml:space="preserve"> nižšia hodnota.</w:t>
      </w:r>
    </w:p>
  </w:footnote>
  <w:footnote w:id="66">
    <w:p w14:paraId="05C7BE49" w14:textId="77777777" w:rsidR="00A56817" w:rsidRPr="00B17F6F" w:rsidRDefault="00A56817" w:rsidP="00A571FE">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5ADBA19A" w14:textId="77777777" w:rsidR="00A56817" w:rsidRPr="00B17F6F" w:rsidRDefault="00A56817" w:rsidP="00A571FE">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36D37BCB" w14:textId="77777777" w:rsidR="00A56817" w:rsidRPr="00781464" w:rsidRDefault="00A56817" w:rsidP="00A571FE">
      <w:pPr>
        <w:pStyle w:val="Textpoznmkypodiarou"/>
        <w:spacing w:after="0"/>
        <w:jc w:val="both"/>
        <w:rPr>
          <w:lang w:val="sk-SK"/>
        </w:rPr>
      </w:pPr>
      <w:r w:rsidRPr="00B17F6F">
        <w:rPr>
          <w:lang w:val="sk-SK"/>
        </w:rPr>
        <w:t>oprávnené výdavky.</w:t>
      </w:r>
    </w:p>
  </w:footnote>
  <w:footnote w:id="67">
    <w:p w14:paraId="4E764AFB" w14:textId="77777777" w:rsidR="00A56817" w:rsidRPr="00781464" w:rsidRDefault="00A56817" w:rsidP="00A571FE">
      <w:pPr>
        <w:pStyle w:val="Textpoznmkypodiarou"/>
        <w:spacing w:after="0"/>
        <w:jc w:val="both"/>
        <w:rPr>
          <w:lang w:val="sk-SK"/>
        </w:rPr>
      </w:pPr>
      <w:r w:rsidRPr="00781464">
        <w:rPr>
          <w:rStyle w:val="Odkaznapoznmkupodiarou"/>
          <w:lang w:val="sk-SK"/>
        </w:rPr>
        <w:footnoteRef/>
      </w:r>
      <w:r w:rsidRPr="00781464">
        <w:rPr>
          <w:lang w:val="sk-SK"/>
        </w:rPr>
        <w:t xml:space="preserve"> V niektorých prípadoch, ak je riadne odôvodniteľné zapojenie viacerých osôb, je možné akceptovať viacero osôb, avšak je potrebné dodržať preukázateľnosť vykonaných aktivít.</w:t>
      </w:r>
    </w:p>
  </w:footnote>
  <w:footnote w:id="68">
    <w:p w14:paraId="15B0D066" w14:textId="2C05B0B8" w:rsidR="00A56817" w:rsidRPr="001A480A" w:rsidRDefault="00A56817"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15B0D067" w14:textId="77777777" w:rsidR="00A56817" w:rsidRPr="00B05B2F" w:rsidRDefault="00A56817" w:rsidP="00380BFB">
      <w:pPr>
        <w:pStyle w:val="Textpoznmkypodiarou"/>
        <w:spacing w:after="0"/>
        <w:rPr>
          <w:lang w:val="sk-SK"/>
        </w:rPr>
      </w:pPr>
      <w:r>
        <w:rPr>
          <w:rStyle w:val="Odkaznapoznmkupodiarou"/>
        </w:rPr>
        <w:footnoteRef/>
      </w:r>
      <w:r w:rsidRPr="00781464">
        <w:rPr>
          <w:lang w:val="sk-SK"/>
        </w:rPr>
        <w:t xml:space="preserve"> </w:t>
      </w:r>
      <w:r w:rsidRPr="00B05B2F">
        <w:rPr>
          <w:lang w:val="sk-SK"/>
        </w:rPr>
        <w:t xml:space="preserve">V niektorých prípadoch, ak je riadne odôvodniteľné zapojenie viacerých osôb, je možné akceptovať viacero osôb, avšak je </w:t>
      </w:r>
    </w:p>
    <w:p w14:paraId="15B0D068" w14:textId="77777777" w:rsidR="00A56817" w:rsidRPr="00781464" w:rsidRDefault="00A56817" w:rsidP="00380BFB">
      <w:pPr>
        <w:pStyle w:val="Textpoznmkypodiarou"/>
        <w:spacing w:after="0"/>
        <w:rPr>
          <w:lang w:val="sk-SK"/>
        </w:rPr>
      </w:pPr>
      <w:r w:rsidRPr="00B05B2F">
        <w:rPr>
          <w:lang w:val="sk-SK"/>
        </w:rPr>
        <w:t>potrebné dodržať preukázateľnosť vykonaných aktivít.</w:t>
      </w:r>
    </w:p>
  </w:footnote>
  <w:footnote w:id="70">
    <w:p w14:paraId="06E2ED90" w14:textId="43297A1D" w:rsidR="00A56817" w:rsidRPr="004D6B4F" w:rsidRDefault="00A56817" w:rsidP="00380BFB">
      <w:pPr>
        <w:pStyle w:val="Textpoznmkypodiarou"/>
        <w:spacing w:after="0"/>
        <w:jc w:val="both"/>
        <w:rPr>
          <w:lang w:val="sk-SK"/>
        </w:rPr>
      </w:pPr>
      <w:r>
        <w:rPr>
          <w:rStyle w:val="Odkaznapoznmkupodiarou"/>
        </w:rPr>
        <w:footnoteRef/>
      </w:r>
      <w:r w:rsidRPr="00C931D2">
        <w:rPr>
          <w:lang w:val="sk-SK"/>
        </w:rPr>
        <w:t xml:space="preserve"> </w:t>
      </w:r>
      <w:r w:rsidRPr="00D54064">
        <w:rPr>
          <w:color w:val="000000"/>
          <w:lang w:val="sk-SK"/>
        </w:rPr>
        <w:t xml:space="preserve">V prípade výdavkov, ktoré sú významnými výdavkami v rámci hlavných aktivít projektu a sú jednoznačne k tejto aktivite priraditeľné (napr. </w:t>
      </w:r>
      <w:r>
        <w:rPr>
          <w:lang w:val="sk-SK"/>
        </w:rPr>
        <w:t>spotrebný tovar a prevádzkový materiál, ktorý bude využívať cieľová skupina</w:t>
      </w:r>
      <w:r w:rsidRPr="00D54064">
        <w:rPr>
          <w:color w:val="000000"/>
          <w:lang w:val="sk-SK"/>
        </w:rPr>
        <w:t xml:space="preserve"> a pod.), tak tieto výdavky sú zaradené do priamych výdavkov projektu.</w:t>
      </w:r>
    </w:p>
  </w:footnote>
  <w:footnote w:id="71">
    <w:p w14:paraId="19B9D426" w14:textId="27258718" w:rsidR="00A56817" w:rsidRPr="00781464" w:rsidRDefault="00A56817" w:rsidP="00380BFB">
      <w:pPr>
        <w:pStyle w:val="Textpoznmkypodiarou"/>
        <w:spacing w:after="0"/>
        <w:jc w:val="both"/>
        <w:rPr>
          <w:lang w:val="sk-SK"/>
        </w:rPr>
      </w:pPr>
      <w:r>
        <w:rPr>
          <w:rStyle w:val="Odkaznapoznmkupodiarou"/>
        </w:rPr>
        <w:footnoteRef/>
      </w:r>
      <w:r w:rsidRPr="00781464">
        <w:rPr>
          <w:lang w:val="sk-SK"/>
        </w:rPr>
        <w:t xml:space="preserve"> </w:t>
      </w:r>
      <w:r>
        <w:rPr>
          <w:lang w:val="sk-SK"/>
        </w:rPr>
        <w:t xml:space="preserve">T. j. neuvádzajú sa tu </w:t>
      </w:r>
      <w:r w:rsidRPr="00781464">
        <w:rPr>
          <w:color w:val="000000"/>
          <w:lang w:val="sk-SK"/>
        </w:rPr>
        <w:t>priestor</w:t>
      </w:r>
      <w:r>
        <w:rPr>
          <w:color w:val="000000"/>
          <w:lang w:val="sk-SK"/>
        </w:rPr>
        <w:t>y</w:t>
      </w:r>
      <w:r w:rsidRPr="00781464">
        <w:rPr>
          <w:color w:val="000000"/>
          <w:lang w:val="sk-SK"/>
        </w:rPr>
        <w:t>, ktoré sa používa</w:t>
      </w:r>
      <w:r>
        <w:rPr>
          <w:color w:val="000000"/>
          <w:lang w:val="sk-SK"/>
        </w:rPr>
        <w:t>jú</w:t>
      </w:r>
      <w:r w:rsidRPr="00781464">
        <w:rPr>
          <w:color w:val="000000"/>
          <w:lang w:val="sk-SK"/>
        </w:rPr>
        <w:t xml:space="preserve"> výlučne v rámci hlavných aktivít projektu a</w:t>
      </w:r>
      <w:r>
        <w:rPr>
          <w:color w:val="000000"/>
          <w:lang w:val="sk-SK"/>
        </w:rPr>
        <w:t>lebo ich</w:t>
      </w:r>
      <w:r w:rsidRPr="00781464">
        <w:rPr>
          <w:color w:val="000000"/>
          <w:lang w:val="sk-SK"/>
        </w:rPr>
        <w:t> využíva len cieľová skupina</w:t>
      </w:r>
      <w:r>
        <w:rPr>
          <w:color w:val="000000"/>
          <w:lang w:val="sk-SK"/>
        </w:rPr>
        <w:t>, prípadne odborný personál projektu.</w:t>
      </w:r>
    </w:p>
  </w:footnote>
  <w:footnote w:id="72">
    <w:p w14:paraId="0817A4A1" w14:textId="1A855362" w:rsidR="00A56817" w:rsidRPr="003429D2" w:rsidRDefault="00A56817" w:rsidP="00380BFB">
      <w:pPr>
        <w:pStyle w:val="Textpoznmkypodiarou"/>
        <w:spacing w:after="0"/>
        <w:jc w:val="both"/>
        <w:rPr>
          <w:lang w:val="sk-SK"/>
        </w:rPr>
      </w:pPr>
      <w:r>
        <w:rPr>
          <w:rStyle w:val="Odkaznapoznmkupodiarou"/>
        </w:rPr>
        <w:footnoteRef/>
      </w:r>
      <w:r w:rsidRPr="00C931D2">
        <w:rPr>
          <w:lang w:val="sk-SK"/>
        </w:rPr>
        <w:t xml:space="preserve"> </w:t>
      </w:r>
      <w:r>
        <w:rPr>
          <w:lang w:val="sk-SK"/>
        </w:rPr>
        <w:t>Uvedený limit a podmienky oprávnenosti výdavkov na nájom priestorov sa vzťahujú aj na nájom priestorov rozpočtovaný v priamych výdavkoch.</w:t>
      </w:r>
    </w:p>
  </w:footnote>
  <w:footnote w:id="73">
    <w:p w14:paraId="15B0D06C" w14:textId="4DF46636" w:rsidR="00A56817" w:rsidRPr="00781464" w:rsidRDefault="00A56817" w:rsidP="00D526D8">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 xml:space="preserve">Výdavky, ktoré vznikli na základe volania </w:t>
      </w:r>
      <w:r>
        <w:rPr>
          <w:lang w:val="sk-SK"/>
        </w:rPr>
        <w:t xml:space="preserve">a zasielania sms správ </w:t>
      </w:r>
      <w:r w:rsidRPr="00F92418">
        <w:rPr>
          <w:lang w:val="sk-SK"/>
        </w:rPr>
        <w:t>na infolinky a audiotextové čísla sú neoprávnené</w:t>
      </w:r>
      <w:r>
        <w:rPr>
          <w:lang w:val="sk-SK"/>
        </w:rPr>
        <w:t>, taktiež výdavky, ktoré vznikli nad rámec zazmluvneného balíka služieb sú neoprávnené (vrátane poplatku za zvýšenie objemu dát prístupu na internet).</w:t>
      </w:r>
      <w:r w:rsidRPr="00F92418">
        <w:rPr>
          <w:lang w:val="sk-SK"/>
        </w:rPr>
        <w:t xml:space="preserve"> Výpis hovorov je oprávnený</w:t>
      </w:r>
      <w:r>
        <w:rPr>
          <w:lang w:val="sk-SK"/>
        </w:rPr>
        <w:t xml:space="preserve"> </w:t>
      </w:r>
      <w:r w:rsidRPr="00F92418">
        <w:rPr>
          <w:lang w:val="sk-SK"/>
        </w:rPr>
        <w:t xml:space="preserve">výdavok (je možné uznať buď písomnú formu alebo elektronickú formu, nie obe formy súčasne), pričom ho prijímateľ musí mať uchovaný pre potreby </w:t>
      </w:r>
      <w:r>
        <w:rPr>
          <w:lang w:val="sk-SK"/>
        </w:rPr>
        <w:t xml:space="preserve">finančnej </w:t>
      </w:r>
      <w:r w:rsidRPr="00F92418">
        <w:rPr>
          <w:lang w:val="sk-SK"/>
        </w:rPr>
        <w:t>kontroly na mieste.</w:t>
      </w:r>
    </w:p>
  </w:footnote>
  <w:footnote w:id="74">
    <w:p w14:paraId="5383D546" w14:textId="42359601" w:rsidR="00A56817" w:rsidRPr="0038758F" w:rsidRDefault="00A56817" w:rsidP="00D526D8">
      <w:pPr>
        <w:pStyle w:val="Textpoznmkypodiarou"/>
        <w:spacing w:after="0"/>
        <w:jc w:val="both"/>
        <w:rPr>
          <w:lang w:val="sk-SK"/>
        </w:rPr>
      </w:pPr>
      <w:r>
        <w:rPr>
          <w:rStyle w:val="Odkaznapoznmkupodiarou"/>
        </w:rPr>
        <w:footnoteRef/>
      </w:r>
      <w:r w:rsidRPr="00095609">
        <w:rPr>
          <w:lang w:val="sk-SK"/>
        </w:rPr>
        <w:t xml:space="preserve"> </w:t>
      </w:r>
      <w:r w:rsidRPr="0038758F">
        <w:rPr>
          <w:lang w:val="sk-SK"/>
        </w:rPr>
        <w:t>V prípade výdavkov, ktoré sú významnými výdavkami v rámci hlavných aktivít projektu a sú jednoznačne k tejto aktivite priraditeľné</w:t>
      </w:r>
      <w:r>
        <w:rPr>
          <w:lang w:val="sk-SK"/>
        </w:rPr>
        <w:t>,</w:t>
      </w:r>
      <w:r w:rsidRPr="0038758F">
        <w:rPr>
          <w:lang w:val="sk-SK"/>
        </w:rPr>
        <w:t xml:space="preserve"> tak tieto výdavky sú zaradené do priamych výdavkov projektu.</w:t>
      </w:r>
      <w:r>
        <w:rPr>
          <w:lang w:val="sk-SK"/>
        </w:rPr>
        <w:t xml:space="preserve"> </w:t>
      </w:r>
      <w:r w:rsidRPr="006D0F18">
        <w:rPr>
          <w:lang w:val="sk-SK"/>
        </w:rPr>
        <w:t>Uvedený limit a podmienky oprávnenosti výdavkov na telekomunikačné poplatky a prístup na internet sa nevzťahujú na významné výdavky v rámci hlavných aktivít projektu</w:t>
      </w:r>
      <w:r>
        <w:rPr>
          <w:lang w:val="sk-SK"/>
        </w:rPr>
        <w:t>, ktoré sú jednoznačne k tejto aktivite priraditeľné</w:t>
      </w:r>
      <w:r w:rsidRPr="006D0F18">
        <w:rPr>
          <w:lang w:val="sk-SK"/>
        </w:rPr>
        <w:t xml:space="preserve"> ako napr. financovanie call centra, zavedenie systému merania spokojnosti a pod.</w:t>
      </w:r>
    </w:p>
  </w:footnote>
  <w:footnote w:id="75">
    <w:p w14:paraId="639E05D2" w14:textId="4F73C708" w:rsidR="00A56817" w:rsidRPr="003429D2" w:rsidRDefault="00A56817" w:rsidP="00D526D8">
      <w:pPr>
        <w:pStyle w:val="Textpoznmkypodiarou"/>
        <w:spacing w:after="0"/>
        <w:jc w:val="both"/>
        <w:rPr>
          <w:lang w:val="sk-SK"/>
        </w:rPr>
      </w:pPr>
      <w:r w:rsidRPr="0038758F">
        <w:rPr>
          <w:rStyle w:val="Odkaznapoznmkupodiarou"/>
        </w:rPr>
        <w:footnoteRef/>
      </w:r>
      <w:r w:rsidRPr="00095609">
        <w:rPr>
          <w:rStyle w:val="Odkaznapoznmkupodiarou"/>
          <w:lang w:val="sk-SK"/>
        </w:rPr>
        <w:t xml:space="preserve"> </w:t>
      </w:r>
      <w:r>
        <w:rPr>
          <w:lang w:val="sk-SK"/>
        </w:rP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priraditeľné. </w:t>
      </w:r>
    </w:p>
  </w:footnote>
  <w:footnote w:id="76">
    <w:p w14:paraId="475D37DC" w14:textId="3369C9B7" w:rsidR="00A56817" w:rsidRPr="00461B6C" w:rsidRDefault="00A56817" w:rsidP="00D526D8">
      <w:pPr>
        <w:pStyle w:val="Textpoznmkypodiarou"/>
        <w:spacing w:after="0"/>
        <w:jc w:val="both"/>
        <w:rPr>
          <w:lang w:val="sk-SK"/>
        </w:rPr>
      </w:pPr>
      <w:r>
        <w:rPr>
          <w:rStyle w:val="Odkaznapoznmkupodiarou"/>
        </w:rPr>
        <w:footnoteRef/>
      </w:r>
      <w:r w:rsidRPr="00F02256">
        <w:rPr>
          <w:lang w:val="sk-SK"/>
        </w:rPr>
        <w:t xml:space="preserve"> </w:t>
      </w:r>
      <w:r>
        <w:rPr>
          <w:lang w:val="sk-SK"/>
        </w:rPr>
        <w:t>Uvedené podmienky oprávnenosti výdavkov na energie a upratovanie sa vzťahujú aj na energie a upratovanie rozpočtované v priamych výdavkoch.</w:t>
      </w:r>
    </w:p>
  </w:footnote>
  <w:footnote w:id="77">
    <w:p w14:paraId="15B0D06D" w14:textId="241E334B" w:rsidR="00A56817" w:rsidRPr="00781464" w:rsidRDefault="00A56817" w:rsidP="007C4356">
      <w:pPr>
        <w:pStyle w:val="Textpoznmkypodiarou"/>
        <w:spacing w:after="0"/>
        <w:jc w:val="both"/>
        <w:rPr>
          <w:lang w:val="sk-SK"/>
        </w:rPr>
      </w:pPr>
      <w:r>
        <w:rPr>
          <w:rStyle w:val="Odkaznapoznmkupodiarou"/>
        </w:rPr>
        <w:footnoteRef/>
      </w:r>
      <w:r w:rsidRPr="00781464">
        <w:rPr>
          <w:lang w:val="sk-SK"/>
        </w:rPr>
        <w:t xml:space="preserve"> </w:t>
      </w:r>
      <w:r w:rsidRPr="00F92418">
        <w:rPr>
          <w:lang w:val="sk-SK"/>
        </w:rPr>
        <w:t>Podpoložky upratovanie, energie je možné začleniť aj ako samostatné podpodpoložky rozpočtu.</w:t>
      </w:r>
    </w:p>
  </w:footnote>
  <w:footnote w:id="78">
    <w:p w14:paraId="555C10EE" w14:textId="3E1D0518" w:rsidR="00A56817" w:rsidRPr="00CA3187" w:rsidRDefault="00A56817" w:rsidP="00B64CF6">
      <w:pPr>
        <w:pStyle w:val="Textpoznmkypodiarou"/>
        <w:spacing w:after="0"/>
        <w:jc w:val="both"/>
        <w:rPr>
          <w:lang w:val="sk-SK"/>
        </w:rPr>
      </w:pPr>
      <w:r>
        <w:rPr>
          <w:rStyle w:val="Odkaznapoznmkupodiarou"/>
        </w:rPr>
        <w:footnoteRef/>
      </w:r>
      <w:r w:rsidRPr="00C931D2">
        <w:rPr>
          <w:lang w:val="sk-SK"/>
        </w:rPr>
        <w:t xml:space="preserve"> </w:t>
      </w:r>
      <w:r>
        <w:rPr>
          <w:lang w:val="sk-SK"/>
        </w:rPr>
        <w:t xml:space="preserve">T. j. neuvádzajú sa tu </w:t>
      </w:r>
      <w:r>
        <w:rPr>
          <w:color w:val="000000"/>
          <w:lang w:val="sk-SK"/>
        </w:rPr>
        <w:t>výdavky</w:t>
      </w:r>
      <w:r w:rsidRPr="00781464">
        <w:rPr>
          <w:color w:val="000000"/>
          <w:lang w:val="sk-SK"/>
        </w:rPr>
        <w:t xml:space="preserve">, ktoré </w:t>
      </w:r>
      <w:r>
        <w:rPr>
          <w:color w:val="000000"/>
          <w:lang w:val="sk-SK"/>
        </w:rPr>
        <w:t>predstavujú významné výdavky v rámci hlavných aktivít projektu a sú jednoznačne k týmto</w:t>
      </w:r>
      <w:r w:rsidRPr="00781464">
        <w:rPr>
          <w:color w:val="000000"/>
          <w:lang w:val="sk-SK"/>
        </w:rPr>
        <w:t xml:space="preserve"> hlavný</w:t>
      </w:r>
      <w:r>
        <w:rPr>
          <w:color w:val="000000"/>
          <w:lang w:val="sk-SK"/>
        </w:rPr>
        <w:t>m</w:t>
      </w:r>
      <w:r w:rsidRPr="00781464">
        <w:rPr>
          <w:color w:val="000000"/>
          <w:lang w:val="sk-SK"/>
        </w:rPr>
        <w:t xml:space="preserve"> aktiv</w:t>
      </w:r>
      <w:r>
        <w:rPr>
          <w:color w:val="000000"/>
          <w:lang w:val="sk-SK"/>
        </w:rPr>
        <w:t>i</w:t>
      </w:r>
      <w:r w:rsidRPr="00781464">
        <w:rPr>
          <w:color w:val="000000"/>
          <w:lang w:val="sk-SK"/>
        </w:rPr>
        <w:t>t</w:t>
      </w:r>
      <w:r>
        <w:rPr>
          <w:color w:val="000000"/>
          <w:lang w:val="sk-SK"/>
        </w:rPr>
        <w:t>ám</w:t>
      </w:r>
      <w:r w:rsidRPr="00781464">
        <w:rPr>
          <w:color w:val="000000"/>
          <w:lang w:val="sk-SK"/>
        </w:rPr>
        <w:t xml:space="preserve"> projektu</w:t>
      </w:r>
      <w:r>
        <w:rPr>
          <w:color w:val="000000"/>
          <w:lang w:val="sk-SK"/>
        </w:rPr>
        <w:t xml:space="preserve"> priraditeľné.</w:t>
      </w:r>
    </w:p>
  </w:footnote>
  <w:footnote w:id="79">
    <w:p w14:paraId="15B0D06E" w14:textId="1432DF3D" w:rsidR="00A56817" w:rsidRPr="00781464" w:rsidRDefault="00A56817" w:rsidP="00B64CF6">
      <w:pPr>
        <w:pStyle w:val="Textpoznmkypodiarou"/>
        <w:spacing w:after="0"/>
        <w:jc w:val="both"/>
        <w:rPr>
          <w:lang w:val="sk-SK"/>
        </w:rPr>
      </w:pPr>
      <w:r>
        <w:rPr>
          <w:rStyle w:val="Odkaznapoznmkupodiarou"/>
        </w:rPr>
        <w:footnoteRef/>
      </w:r>
      <w:r w:rsidRPr="00781464">
        <w:rPr>
          <w:lang w:val="sk-SK"/>
        </w:rPr>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B276AB5" w14:textId="397ACCD9" w:rsidR="00A56817" w:rsidRPr="00781464" w:rsidRDefault="00A56817" w:rsidP="00B64CF6">
      <w:pPr>
        <w:pStyle w:val="Textpoznmkypodiarou"/>
        <w:spacing w:after="0"/>
        <w:jc w:val="both"/>
        <w:rPr>
          <w:lang w:val="sk-SK"/>
        </w:rPr>
      </w:pPr>
      <w:r>
        <w:rPr>
          <w:rStyle w:val="Odkaznapoznmkupodiarou"/>
        </w:rPr>
        <w:footnoteRef/>
      </w:r>
      <w:r w:rsidRPr="00781464">
        <w:rPr>
          <w:lang w:val="sk-SK"/>
        </w:rPr>
        <w:t xml:space="preserve"> </w:t>
      </w:r>
      <w:r>
        <w:rPr>
          <w:lang w:val="sk-SK"/>
        </w:rPr>
        <w:t>O</w:t>
      </w:r>
      <w:r w:rsidRPr="00781464">
        <w:rPr>
          <w:lang w:val="sk-SK"/>
        </w:rPr>
        <w:t xml:space="preserve">bčerstvenie poskytnuté v rámci </w:t>
      </w:r>
      <w:r>
        <w:rPr>
          <w:lang w:val="sk-SK"/>
        </w:rPr>
        <w:t xml:space="preserve">seminárov, workshopov, </w:t>
      </w:r>
      <w:r w:rsidRPr="00781464">
        <w:rPr>
          <w:lang w:val="sk-SK"/>
        </w:rPr>
        <w:t>konferencií</w:t>
      </w:r>
      <w:r>
        <w:rPr>
          <w:lang w:val="sk-SK"/>
        </w:rPr>
        <w:t xml:space="preserve"> </w:t>
      </w:r>
      <w:r w:rsidRPr="00781464">
        <w:rPr>
          <w:lang w:val="sk-SK"/>
        </w:rPr>
        <w:t>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 xml:space="preserve">. </w:t>
      </w:r>
      <w:r w:rsidRPr="00F13B43">
        <w:rPr>
          <w:lang w:val="sk-SK"/>
        </w:rPr>
        <w:t>Za občerstvenie sa považuje -</w:t>
      </w:r>
      <w:r>
        <w:rPr>
          <w:lang w:val="sk-SK"/>
        </w:rPr>
        <w:t xml:space="preserve"> </w:t>
      </w:r>
      <w:r w:rsidRPr="00F13B43">
        <w:rPr>
          <w:lang w:val="sk-SK"/>
        </w:rPr>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755F241A" w14:textId="46ADDA99" w:rsidR="00A56817" w:rsidRPr="008148BC" w:rsidRDefault="00A56817" w:rsidP="00382FAF">
      <w:pPr>
        <w:pStyle w:val="Textpoznmkypodiarou"/>
        <w:spacing w:after="0"/>
        <w:jc w:val="both"/>
        <w:rPr>
          <w:lang w:val="sk-SK"/>
        </w:rPr>
      </w:pPr>
      <w:r>
        <w:rPr>
          <w:rStyle w:val="Odkaznapoznmkupodiarou"/>
        </w:rPr>
        <w:footnoteRef/>
      </w:r>
      <w:r w:rsidRPr="00C931D2">
        <w:rPr>
          <w:lang w:val="sk-SK"/>
        </w:rPr>
        <w:t xml:space="preserve"> </w:t>
      </w:r>
      <w:r>
        <w:rPr>
          <w:lang w:val="sk-SK"/>
        </w:rPr>
        <w:t>Tvorba a správa komplexných webových portálov naviazaných na hlavné aktivity projektu sa rozpočtuje pod priamymi výdavkami v príslušnej hlavnej aktivite.</w:t>
      </w:r>
    </w:p>
  </w:footnote>
  <w:footnote w:id="82">
    <w:p w14:paraId="352BBF2C" w14:textId="0CC73BB3" w:rsidR="00A56817" w:rsidRPr="004721E4" w:rsidRDefault="00A56817" w:rsidP="00892B4A">
      <w:pPr>
        <w:pStyle w:val="Textpoznmkypodiarou"/>
        <w:spacing w:after="0"/>
        <w:jc w:val="both"/>
        <w:rPr>
          <w:lang w:val="sk-SK"/>
        </w:rPr>
      </w:pPr>
      <w:r>
        <w:rPr>
          <w:rStyle w:val="Odkaznapoznmkupodiarou"/>
        </w:rPr>
        <w:footnoteRef/>
      </w:r>
      <w:r w:rsidRPr="00382FAF">
        <w:rPr>
          <w:lang w:val="sk-SK"/>
        </w:rPr>
        <w:t xml:space="preserve"> </w:t>
      </w:r>
      <w:r w:rsidRPr="004721E4">
        <w:rPr>
          <w:lang w:val="sk-SK"/>
        </w:rPr>
        <w:t xml:space="preserve">Pri reálnom vykazovaní nepriamych výdavkov </w:t>
      </w:r>
      <w:r w:rsidRPr="004721E4">
        <w:rPr>
          <w:b/>
          <w:bCs/>
          <w:lang w:val="sk-SK"/>
        </w:rPr>
        <w:t>nie je možné</w:t>
      </w:r>
      <w:r w:rsidRPr="004721E4">
        <w:rPr>
          <w:bCs/>
          <w:lang w:val="sk-SK"/>
        </w:rPr>
        <w:t xml:space="preserve"> zahrnúť výdavky na obstaranie akéhokoľvek dlhodobého hmotného/nehmotného majetku</w:t>
      </w:r>
      <w:r w:rsidRPr="004721E4">
        <w:rPr>
          <w:lang w:val="sk-SK"/>
        </w:rPr>
        <w:t xml:space="preserve"> (vrátane drobného dlhodobého hmotného/nehmotného majetku) do oprávnených výdavkov na podporné aktivity projektu. </w:t>
      </w:r>
      <w:r w:rsidRPr="00781464">
        <w:rPr>
          <w:lang w:val="sk-SK"/>
        </w:rPr>
        <w:t xml:space="preserve">V </w:t>
      </w:r>
      <w:r w:rsidRPr="004A613B">
        <w:rPr>
          <w:lang w:val="sk-SK"/>
        </w:rPr>
        <w:t>rámci výzvy/vyzvania môže byť špecifikované, že výdavky na obstaranie zariadenia/vybaveni</w:t>
      </w:r>
      <w:r>
        <w:rPr>
          <w:lang w:val="sk-SK"/>
        </w:rPr>
        <w:t>a</w:t>
      </w:r>
      <w:r w:rsidRPr="004A613B">
        <w:rPr>
          <w:lang w:val="sk-SK"/>
        </w:rPr>
        <w:t xml:space="preserve"> pre účely</w:t>
      </w:r>
      <w:r>
        <w:rPr>
          <w:lang w:val="sk-SK"/>
        </w:rPr>
        <w:t xml:space="preserve"> </w:t>
      </w:r>
      <w:r w:rsidRPr="004A613B">
        <w:rPr>
          <w:lang w:val="sk-SK"/>
        </w:rPr>
        <w:t>administrácie, riadenia a monitor</w:t>
      </w:r>
      <w:r>
        <w:rPr>
          <w:lang w:val="sk-SK"/>
        </w:rPr>
        <w:t>ovania</w:t>
      </w:r>
      <w:r w:rsidRPr="004A613B">
        <w:rPr>
          <w:lang w:val="sk-SK"/>
        </w:rPr>
        <w:t xml:space="preserve"> projektu nie sú oprávnenými výdavkami</w:t>
      </w:r>
      <w:r w:rsidRPr="0050335B">
        <w:rPr>
          <w:lang w:val="sk-SK"/>
        </w:rPr>
        <w:t>.</w:t>
      </w:r>
    </w:p>
  </w:footnote>
  <w:footnote w:id="83">
    <w:p w14:paraId="506C2239" w14:textId="5249F07B" w:rsidR="00A56817" w:rsidRPr="00575B29" w:rsidRDefault="00A56817" w:rsidP="005A5E40">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p>
  </w:footnote>
  <w:footnote w:id="84">
    <w:p w14:paraId="79FE0875" w14:textId="799B9032" w:rsidR="00A56817" w:rsidRPr="00022FA0" w:rsidRDefault="00A56817" w:rsidP="005A5E40">
      <w:pPr>
        <w:pStyle w:val="Textpoznmkypodiarou"/>
        <w:spacing w:after="0"/>
        <w:jc w:val="both"/>
        <w:rPr>
          <w:lang w:val="sk-SK"/>
        </w:rPr>
      </w:pPr>
      <w:r>
        <w:rPr>
          <w:rStyle w:val="Odkaznapoznmkupodiarou"/>
        </w:rPr>
        <w:footnoteRef/>
      </w:r>
      <w:r w:rsidRPr="00C931D2">
        <w:rPr>
          <w:lang w:val="sk-SK"/>
        </w:rPr>
        <w:t xml:space="preserve"> Účelom tohto odseku je zabránenie dvojitému financovaniu, teda situácii, kedy prijímateľ dostal finančné prostriedky z</w:t>
      </w:r>
      <w:r>
        <w:rPr>
          <w:lang w:val="sk-SK"/>
        </w:rPr>
        <w:t xml:space="preserve"> grantu z </w:t>
      </w:r>
      <w:r w:rsidRPr="00C931D2">
        <w:rPr>
          <w:lang w:val="sk-SK"/>
        </w:rPr>
        <w:t xml:space="preserve">verejného zdroja (zdroje EÚ, </w:t>
      </w:r>
      <w:r w:rsidRPr="00C931D2">
        <w:rPr>
          <w:szCs w:val="22"/>
          <w:lang w:val="sk-SK"/>
        </w:rPr>
        <w:t xml:space="preserve">štátny rozpočet, zdroje obce, VÚC a iné verejné zdroje) určené na nákup tohto majetku, prefinancoval majetok ako oprávnený výdavok formou odpisov z projektu, a zároveň si ponechal verejné prostriedky získané na nákup tohto majetku z pôvodného </w:t>
      </w:r>
      <w:r>
        <w:rPr>
          <w:szCs w:val="22"/>
          <w:lang w:val="sk-SK"/>
        </w:rPr>
        <w:t xml:space="preserve">grantu financovaného z </w:t>
      </w:r>
      <w:r w:rsidRPr="00C931D2">
        <w:rPr>
          <w:szCs w:val="22"/>
          <w:lang w:val="sk-SK"/>
        </w:rPr>
        <w:t>verejného zdroja.</w:t>
      </w:r>
    </w:p>
  </w:footnote>
  <w:footnote w:id="85">
    <w:p w14:paraId="577635DC" w14:textId="77777777" w:rsidR="00A56817" w:rsidRPr="00781464" w:rsidRDefault="00A56817" w:rsidP="005A5E40">
      <w:pPr>
        <w:pStyle w:val="Textpoznmkypodiarou"/>
        <w:spacing w:after="0"/>
        <w:jc w:val="both"/>
        <w:rPr>
          <w:lang w:val="sk-SK"/>
        </w:rPr>
      </w:pPr>
      <w:r>
        <w:rPr>
          <w:rStyle w:val="Odkaznapoznmkupodiarou"/>
        </w:rPr>
        <w:footnoteRef/>
      </w:r>
      <w:r w:rsidRPr="00781464">
        <w:rPr>
          <w:lang w:val="sk-SK"/>
        </w:rPr>
        <w:t xml:space="preserve">Podľa zákona o dani z príjmov. </w:t>
      </w:r>
    </w:p>
  </w:footnote>
  <w:footnote w:id="86">
    <w:p w14:paraId="6CFD1AA0" w14:textId="77777777" w:rsidR="00A56817" w:rsidRPr="00781464" w:rsidRDefault="00A56817" w:rsidP="005A5E40">
      <w:pPr>
        <w:pStyle w:val="Textpoznmkypodiarou"/>
        <w:spacing w:after="0"/>
        <w:rPr>
          <w:lang w:val="sk-SK"/>
        </w:rPr>
      </w:pPr>
      <w:r>
        <w:rPr>
          <w:rStyle w:val="Odkaznapoznmkupodiarou"/>
        </w:rPr>
        <w:footnoteRef/>
      </w:r>
      <w:r w:rsidRPr="00781464">
        <w:rPr>
          <w:lang w:val="sk-SK"/>
        </w:rPr>
        <w:t>Odpisovaný majetok je v plnej výške uhradený.</w:t>
      </w:r>
    </w:p>
  </w:footnote>
  <w:footnote w:id="87">
    <w:p w14:paraId="44F366EF" w14:textId="77777777" w:rsidR="00A56817" w:rsidRDefault="00A56817" w:rsidP="005A5E40">
      <w:pPr>
        <w:pStyle w:val="Textpoznmkypodiarou"/>
        <w:spacing w:after="0"/>
      </w:pPr>
      <w:r w:rsidRPr="002D4BAB">
        <w:rPr>
          <w:rStyle w:val="Odkaznapoznmkupodiarou"/>
          <w:lang w:val="sk-SK"/>
        </w:rPr>
        <w:footnoteRef/>
      </w:r>
      <w:r w:rsidRPr="002D4BAB">
        <w:rPr>
          <w:lang w:val="sk-SK"/>
        </w:rPr>
        <w:t>Čl. 67, odsek 1, písm. a) všeobecného nariadenia</w:t>
      </w:r>
      <w:r>
        <w:t>.</w:t>
      </w:r>
    </w:p>
  </w:footnote>
  <w:footnote w:id="88">
    <w:p w14:paraId="4A03CEAC" w14:textId="371180BE" w:rsidR="00A56817" w:rsidRPr="00575B29" w:rsidRDefault="00A56817" w:rsidP="00B74A08">
      <w:pPr>
        <w:pStyle w:val="Textpoznmkypodiarou"/>
        <w:spacing w:after="0"/>
        <w:jc w:val="both"/>
        <w:rPr>
          <w:lang w:val="sk-SK"/>
        </w:rPr>
      </w:pPr>
      <w:r w:rsidRPr="00575B29">
        <w:rPr>
          <w:rStyle w:val="Odkaznapoznmkupodiarou"/>
          <w:lang w:val="sk-SK"/>
        </w:rPr>
        <w:footnoteRef/>
      </w:r>
      <w:r w:rsidRPr="00575B29">
        <w:rPr>
          <w:lang w:val="sk-SK"/>
        </w:rPr>
        <w:t xml:space="preserve"> </w:t>
      </w:r>
      <w:r w:rsidRPr="00575B29">
        <w:rPr>
          <w:rFonts w:cs="Arial"/>
          <w:szCs w:val="16"/>
          <w:lang w:val="sk-SK"/>
        </w:rPr>
        <w:t>Je potrebné brať do úvahy dobu realizácie projektu a intenzitu využitia tohto majetku pre projekt, t. j. je potrebné dodržať zásadu „hodnota za peniaze/value for money“.</w:t>
      </w:r>
      <w:r w:rsidRPr="00575B29">
        <w:rPr>
          <w:rFonts w:cs="Arial"/>
          <w:sz w:val="14"/>
          <w:szCs w:val="16"/>
          <w:lang w:val="sk-SK"/>
        </w:rPr>
        <w:t xml:space="preserve"> </w:t>
      </w:r>
      <w:r w:rsidRPr="00575B29">
        <w:rPr>
          <w:rFonts w:cs="Arial"/>
          <w:szCs w:val="16"/>
          <w:lang w:val="sk-SK"/>
        </w:rPr>
        <w:t>Uvedená zásada sa aplikuje aj v prípade majetku, ktorý nie je vykázaný ako dlhodobý hmotný/nehmotný majetok (napr. počítač, dataprojektor, rôzne pomôcky).</w:t>
      </w:r>
    </w:p>
  </w:footnote>
  <w:footnote w:id="89">
    <w:p w14:paraId="15B0D07C" w14:textId="0E8FE813" w:rsidR="00A56817" w:rsidRPr="00781464" w:rsidRDefault="00A56817" w:rsidP="00807D69">
      <w:pPr>
        <w:pStyle w:val="Textpoznmkypodiarou"/>
        <w:spacing w:after="0"/>
        <w:jc w:val="both"/>
        <w:rPr>
          <w:lang w:val="sk-SK"/>
        </w:rPr>
      </w:pPr>
      <w:r>
        <w:rPr>
          <w:rStyle w:val="Odkaznapoznmkupodiarou"/>
        </w:rPr>
        <w:footnoteRef/>
      </w:r>
      <w:r w:rsidRPr="00781464">
        <w:rPr>
          <w:lang w:val="sk-SK"/>
        </w:rPr>
        <w:t xml:space="preserve"> </w:t>
      </w:r>
      <w:r w:rsidRPr="00B9000C">
        <w:rPr>
          <w:lang w:val="sk-SK"/>
        </w:rPr>
        <w:t>Vo</w:t>
      </w:r>
      <w:r>
        <w:rPr>
          <w:lang w:val="sk-SK"/>
        </w:rPr>
        <w:t xml:space="preserve"> </w:t>
      </w:r>
      <w:r w:rsidRPr="00B9000C">
        <w:rPr>
          <w:lang w:val="sk-SK"/>
        </w:rPr>
        <w:t>výzve/vyzvaní</w:t>
      </w:r>
      <w:r>
        <w:rPr>
          <w:lang w:val="sk-SK"/>
        </w:rPr>
        <w:t xml:space="preserve"> </w:t>
      </w:r>
      <w:r w:rsidRPr="00B9000C">
        <w:rPr>
          <w:lang w:val="sk-SK"/>
        </w:rPr>
        <w:t>sa</w:t>
      </w:r>
      <w:r>
        <w:rPr>
          <w:lang w:val="sk-SK"/>
        </w:rPr>
        <w:t xml:space="preserve"> </w:t>
      </w:r>
      <w:r w:rsidRPr="00B9000C">
        <w:rPr>
          <w:lang w:val="sk-SK"/>
        </w:rPr>
        <w:t>určí</w:t>
      </w:r>
      <w:r>
        <w:rPr>
          <w:lang w:val="sk-SK"/>
        </w:rPr>
        <w:t xml:space="preserve"> </w:t>
      </w:r>
      <w:r w:rsidRPr="00B9000C">
        <w:rPr>
          <w:lang w:val="sk-SK"/>
        </w:rPr>
        <w:t>zariadenie/vybavenie,</w:t>
      </w:r>
      <w:r>
        <w:rPr>
          <w:lang w:val="sk-SK"/>
        </w:rPr>
        <w:t xml:space="preserve"> </w:t>
      </w:r>
      <w:r w:rsidRPr="00B9000C">
        <w:rPr>
          <w:lang w:val="sk-SK"/>
        </w:rPr>
        <w:t>ktor</w:t>
      </w:r>
      <w:r>
        <w:rPr>
          <w:lang w:val="sk-SK"/>
        </w:rPr>
        <w:t xml:space="preserve">é </w:t>
      </w:r>
      <w:r w:rsidRPr="00B9000C">
        <w:rPr>
          <w:lang w:val="sk-SK"/>
        </w:rPr>
        <w:t>je</w:t>
      </w:r>
      <w:r>
        <w:rPr>
          <w:lang w:val="sk-SK"/>
        </w:rPr>
        <w:t xml:space="preserve"> </w:t>
      </w:r>
      <w:r w:rsidRPr="00B9000C">
        <w:rPr>
          <w:lang w:val="sk-SK"/>
        </w:rPr>
        <w:t>oprávnen</w:t>
      </w:r>
      <w:r>
        <w:rPr>
          <w:lang w:val="sk-SK"/>
        </w:rPr>
        <w:t xml:space="preserve">é </w:t>
      </w:r>
      <w:r w:rsidRPr="00B9000C">
        <w:rPr>
          <w:lang w:val="sk-SK"/>
        </w:rPr>
        <w:t>na</w:t>
      </w:r>
      <w:r>
        <w:rPr>
          <w:lang w:val="sk-SK"/>
        </w:rPr>
        <w:t xml:space="preserve"> </w:t>
      </w:r>
      <w:r w:rsidRPr="00B9000C">
        <w:rPr>
          <w:lang w:val="sk-SK"/>
        </w:rPr>
        <w:t xml:space="preserve">financovanie podľa čl. </w:t>
      </w:r>
      <w:r>
        <w:rPr>
          <w:lang w:val="sk-SK"/>
        </w:rPr>
        <w:t>98</w:t>
      </w:r>
      <w:r w:rsidRPr="00B9000C">
        <w:rPr>
          <w:lang w:val="sk-SK"/>
        </w:rPr>
        <w:t xml:space="preserve"> nariadenia 1</w:t>
      </w:r>
      <w:r>
        <w:rPr>
          <w:lang w:val="sk-SK"/>
        </w:rPr>
        <w:t>303</w:t>
      </w:r>
      <w:r w:rsidRPr="00B9000C">
        <w:rPr>
          <w:lang w:val="sk-SK"/>
        </w:rPr>
        <w:t>/20</w:t>
      </w:r>
      <w:r>
        <w:rPr>
          <w:lang w:val="sk-SK"/>
        </w:rPr>
        <w:t>13</w:t>
      </w:r>
      <w:r w:rsidRPr="00B9000C">
        <w:rPr>
          <w:lang w:val="sk-SK"/>
        </w:rPr>
        <w:t xml:space="preserve"> (krížového financovania), pričom sa bude</w:t>
      </w:r>
      <w:r>
        <w:rPr>
          <w:lang w:val="sk-SK"/>
        </w:rPr>
        <w:t xml:space="preserve"> </w:t>
      </w:r>
      <w:r w:rsidRPr="00B9000C">
        <w:rPr>
          <w:lang w:val="sk-SK"/>
        </w:rPr>
        <w:t>prihliadať aj na osobitný predpis (nariadenie 1</w:t>
      </w:r>
      <w:r>
        <w:rPr>
          <w:lang w:val="sk-SK"/>
        </w:rPr>
        <w:t>304</w:t>
      </w:r>
      <w:r w:rsidRPr="00B9000C">
        <w:rPr>
          <w:lang w:val="sk-SK"/>
        </w:rPr>
        <w:t>/20</w:t>
      </w:r>
      <w:r>
        <w:rPr>
          <w:lang w:val="sk-SK"/>
        </w:rPr>
        <w:t>13</w:t>
      </w:r>
      <w:r w:rsidRPr="00B9000C">
        <w:rPr>
          <w:lang w:val="sk-SK"/>
        </w:rPr>
        <w:t>).</w:t>
      </w:r>
    </w:p>
  </w:footnote>
  <w:footnote w:id="90">
    <w:p w14:paraId="1306BB0F" w14:textId="60C18774" w:rsidR="00A56817" w:rsidRPr="00CE0C11" w:rsidRDefault="00A56817" w:rsidP="009A13AD">
      <w:pPr>
        <w:pStyle w:val="Textpoznmkypodiarou"/>
        <w:jc w:val="both"/>
        <w:rPr>
          <w:lang w:val="sk-SK"/>
        </w:rPr>
      </w:pPr>
      <w:r>
        <w:rPr>
          <w:rStyle w:val="Odkaznapoznmkupodiarou"/>
        </w:rPr>
        <w:footnoteRef/>
      </w:r>
      <w:r w:rsidRPr="00C931D2">
        <w:rPr>
          <w:lang w:val="sk-SK"/>
        </w:rPr>
        <w:t xml:space="preserve"> Samostatné hnuteľné veci, prípadne súbory hnuteľných vecí, ktoré majú samostatné technicko-ekonomické určenie, ktorých vstupná cena je vyššia ako 1 700 </w:t>
      </w:r>
      <w:r>
        <w:rPr>
          <w:lang w:val="sk-SK"/>
        </w:rPr>
        <w:t>EUR</w:t>
      </w:r>
      <w:r w:rsidRPr="00C931D2">
        <w:rPr>
          <w:lang w:val="sk-SK"/>
        </w:rPr>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rPr>
          <w:lang w:val="sk-SK"/>
        </w:rPr>
        <w:t>tejto príručke pre žiadateľa.</w:t>
      </w:r>
    </w:p>
  </w:footnote>
  <w:footnote w:id="91">
    <w:p w14:paraId="76D67EC7" w14:textId="6F6AA112" w:rsidR="00A56817" w:rsidRPr="00781464" w:rsidRDefault="00A56817" w:rsidP="004265FD">
      <w:pPr>
        <w:pStyle w:val="Textpoznmkypodiarou"/>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rPr>
          <w:lang w:val="sk-SK"/>
        </w:rPr>
        <w:t xml:space="preserve"> </w:t>
      </w:r>
      <w:r w:rsidRPr="006524C3">
        <w:rPr>
          <w:lang w:val="sk-SK"/>
        </w:rPr>
        <w:t xml:space="preserve">Ak žiadateľ obstará zariadenie vo výške 750 EUR, ktoré je zaradené ako (drobný) dlhodobý hmotný majetok a žiadateľ odpisuje zariadenie </w:t>
      </w:r>
      <w:r>
        <w:rPr>
          <w:lang w:val="sk-SK"/>
        </w:rPr>
        <w:t>4</w:t>
      </w:r>
      <w:r w:rsidRPr="006524C3">
        <w:rPr>
          <w:lang w:val="sk-SK"/>
        </w:rPr>
        <w:t xml:space="preserve"> roky, pričom zariadeni</w:t>
      </w:r>
      <w:r>
        <w:rPr>
          <w:lang w:val="sk-SK"/>
        </w:rPr>
        <w:t>e</w:t>
      </w:r>
      <w:r w:rsidRPr="006524C3">
        <w:rPr>
          <w:lang w:val="sk-SK"/>
        </w:rPr>
        <w:t xml:space="preserve"> sa využíva iba pre projekt a dĺžka realizácie projektu je 2 roky, sú</w:t>
      </w:r>
      <w:r>
        <w:rPr>
          <w:lang w:val="sk-SK"/>
        </w:rPr>
        <w:t xml:space="preserve"> </w:t>
      </w:r>
      <w:r w:rsidRPr="006524C3">
        <w:rPr>
          <w:lang w:val="sk-SK"/>
        </w:rPr>
        <w:t xml:space="preserve">oprávnené výdavky </w:t>
      </w:r>
      <w:r>
        <w:rPr>
          <w:lang w:val="sk-SK"/>
        </w:rPr>
        <w:t>375</w:t>
      </w:r>
      <w:r w:rsidRPr="006524C3">
        <w:rPr>
          <w:lang w:val="sk-SK"/>
        </w:rPr>
        <w:t xml:space="preserve"> EUR (750 EUR/</w:t>
      </w:r>
      <w:r>
        <w:rPr>
          <w:lang w:val="sk-SK"/>
        </w:rPr>
        <w:t>4</w:t>
      </w:r>
      <w:r w:rsidRPr="006524C3">
        <w:rPr>
          <w:lang w:val="sk-SK"/>
        </w:rPr>
        <w:t>*2).</w:t>
      </w:r>
    </w:p>
  </w:footnote>
  <w:footnote w:id="92">
    <w:p w14:paraId="225B6A27" w14:textId="77777777" w:rsidR="00A56817" w:rsidRPr="00781464" w:rsidRDefault="00A56817" w:rsidP="007F5D12">
      <w:pPr>
        <w:pStyle w:val="Textpoznmkypodiarou"/>
        <w:spacing w:after="0"/>
        <w:jc w:val="both"/>
        <w:rPr>
          <w:lang w:val="sk-SK"/>
        </w:rPr>
      </w:pPr>
      <w:r w:rsidRPr="006524C3">
        <w:rPr>
          <w:rStyle w:val="Odkaznapoznmkupodiarou"/>
        </w:rPr>
        <w:footnoteRef/>
      </w:r>
      <w:r w:rsidRPr="006524C3">
        <w:rPr>
          <w:lang w:val="sk-SK"/>
        </w:rPr>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15B0D088" w14:textId="77777777" w:rsidR="00A56817" w:rsidRPr="000906F9" w:rsidRDefault="00A56817" w:rsidP="007F5D12">
      <w:pPr>
        <w:pStyle w:val="Textpoznmkypodiarou"/>
        <w:spacing w:after="0"/>
        <w:rPr>
          <w:lang w:val="sk-SK"/>
        </w:rPr>
      </w:pPr>
      <w:r w:rsidRPr="000906F9">
        <w:rPr>
          <w:rStyle w:val="Odkaznapoznmkupodiarou"/>
          <w:lang w:val="sk-SK"/>
        </w:rPr>
        <w:footnoteRef/>
      </w:r>
      <w:r w:rsidRPr="000906F9">
        <w:rPr>
          <w:lang w:val="sk-SK"/>
        </w:rPr>
        <w:t xml:space="preserve"> V prípade vzniku nesúladu medzi predpokladaným rozsahom práce v komentári rozpočtu a počtom jednotiek v rozpočte sa berie do úvahy nižšia hodnota.</w:t>
      </w:r>
    </w:p>
  </w:footnote>
  <w:footnote w:id="94">
    <w:p w14:paraId="3416CD36" w14:textId="77777777" w:rsidR="00A56817" w:rsidRPr="00B17F6F" w:rsidRDefault="00A56817" w:rsidP="007F5D12">
      <w:pPr>
        <w:pStyle w:val="Textpoznmkypodiarou"/>
        <w:spacing w:after="0"/>
        <w:jc w:val="both"/>
        <w:rPr>
          <w:lang w:val="sk-SK"/>
        </w:rPr>
      </w:pPr>
      <w:r>
        <w:rPr>
          <w:rStyle w:val="Odkaznapoznmkupodiarou"/>
        </w:rPr>
        <w:footnoteRef/>
      </w:r>
      <w:r w:rsidRPr="00781464">
        <w:rPr>
          <w:lang w:val="sk-SK"/>
        </w:rPr>
        <w:t xml:space="preserve"> </w:t>
      </w:r>
      <w:r w:rsidRPr="00B17F6F">
        <w:rPr>
          <w:lang w:val="sk-SK"/>
        </w:rPr>
        <w:t xml:space="preserve">Uvedené pracovno-právne vzťahy mimo pracovného pomeru sú uzatvorené na odlišné činnosti ako vykonáva zamestnanec </w:t>
      </w:r>
    </w:p>
    <w:p w14:paraId="15B0D08B" w14:textId="77777777" w:rsidR="00A56817" w:rsidRPr="00B17F6F" w:rsidRDefault="00A56817" w:rsidP="007F5D12">
      <w:pPr>
        <w:pStyle w:val="Textpoznmkypodiarou"/>
        <w:spacing w:after="0"/>
        <w:jc w:val="both"/>
        <w:rPr>
          <w:lang w:val="sk-SK"/>
        </w:rPr>
      </w:pPr>
      <w:r w:rsidRPr="00B17F6F">
        <w:rPr>
          <w:lang w:val="sk-SK"/>
        </w:rPr>
        <w:t xml:space="preserve">u žiadateľa na pracovný pomer a zároveň spĺňajú jednotlivé právne charakteristiky a náležitosti, aby mohli byť posúdené ako </w:t>
      </w:r>
    </w:p>
    <w:p w14:paraId="15B0D08C" w14:textId="77777777" w:rsidR="00A56817" w:rsidRPr="00781464" w:rsidRDefault="00A56817" w:rsidP="007F5D12">
      <w:pPr>
        <w:pStyle w:val="Textpoznmkypodiarou"/>
        <w:spacing w:after="0"/>
        <w:jc w:val="both"/>
        <w:rPr>
          <w:lang w:val="sk-SK"/>
        </w:rPr>
      </w:pPr>
      <w:r w:rsidRPr="00B17F6F">
        <w:rPr>
          <w:lang w:val="sk-SK"/>
        </w:rPr>
        <w:t>oprávnené výdavky.</w:t>
      </w:r>
    </w:p>
  </w:footnote>
  <w:footnote w:id="95">
    <w:p w14:paraId="260E978A" w14:textId="75F238CE" w:rsidR="00A56817" w:rsidRPr="008D099D" w:rsidRDefault="00A56817" w:rsidP="007F5D12">
      <w:pPr>
        <w:pStyle w:val="Textpoznmkypodiarou"/>
        <w:spacing w:after="0"/>
        <w:jc w:val="both"/>
        <w:rPr>
          <w:lang w:val="sk-SK"/>
        </w:rPr>
      </w:pPr>
      <w:r>
        <w:rPr>
          <w:rStyle w:val="Odkaznapoznmkupodiarou"/>
        </w:rPr>
        <w:footnoteRef/>
      </w:r>
      <w:r w:rsidRPr="00F02256">
        <w:rPr>
          <w:lang w:val="sk-SK"/>
        </w:rPr>
        <w:t xml:space="preserve"> </w:t>
      </w:r>
      <w:r>
        <w:rPr>
          <w:lang w:val="sk-SK"/>
        </w:rPr>
        <w:t>RO pre OP EVS môže určiť vo výzve/vyzvaní, že výdavky na činnosti týkajúce sa riadenia (vrátane administrácie) projektu budú klasifikované ako priame výdavky projektu.</w:t>
      </w:r>
    </w:p>
  </w:footnote>
  <w:footnote w:id="96">
    <w:p w14:paraId="15B0D08D" w14:textId="77777777" w:rsidR="00A56817" w:rsidRPr="00F30188" w:rsidRDefault="00A56817" w:rsidP="007F5D12">
      <w:pPr>
        <w:pStyle w:val="Textpoznmkypodiarou"/>
        <w:spacing w:after="0"/>
        <w:jc w:val="both"/>
        <w:rPr>
          <w:lang w:val="sk-SK"/>
        </w:rPr>
      </w:pPr>
      <w:r>
        <w:rPr>
          <w:rStyle w:val="Odkaznapoznmkupodiarou"/>
        </w:rPr>
        <w:footnoteRef/>
      </w:r>
      <w:r w:rsidRPr="00F30188">
        <w:rPr>
          <w:lang w:val="sk-SK"/>
        </w:rPr>
        <w:t xml:space="preserve"> Zabezpečené napríklad dodávateľsky.</w:t>
      </w:r>
    </w:p>
  </w:footnote>
  <w:footnote w:id="97">
    <w:p w14:paraId="15B0D090" w14:textId="40BA5B11" w:rsidR="00A56817" w:rsidRPr="00F13B43" w:rsidRDefault="00A56817" w:rsidP="007F5D12">
      <w:pPr>
        <w:pStyle w:val="Textpoznmkypodiarou"/>
        <w:spacing w:after="0"/>
        <w:jc w:val="both"/>
        <w:rPr>
          <w:lang w:val="sk-SK"/>
        </w:rPr>
      </w:pPr>
      <w:r>
        <w:rPr>
          <w:rStyle w:val="Odkaznapoznmkupodiarou"/>
        </w:rPr>
        <w:footnoteRef/>
      </w:r>
      <w:r w:rsidRPr="00F13B43">
        <w:rPr>
          <w:lang w:val="sk-SK"/>
        </w:rPr>
        <w:t xml:space="preserve"> Za občerstvenie sa považuje -</w:t>
      </w:r>
      <w:r>
        <w:rPr>
          <w:lang w:val="sk-SK"/>
        </w:rPr>
        <w:t xml:space="preserve"> </w:t>
      </w:r>
      <w:r w:rsidRPr="00F13B43">
        <w:rPr>
          <w:lang w:val="sk-SK"/>
        </w:rPr>
        <w:t>káva, čaj, cukor, nealkoholické nápoje, sladké a slané pečivo a obložené chlebíčky</w:t>
      </w:r>
      <w:r>
        <w:rPr>
          <w:lang w:val="sk-SK"/>
        </w:rPr>
        <w:t xml:space="preserve">. </w:t>
      </w:r>
      <w:r w:rsidRPr="00F13B43">
        <w:rPr>
          <w:lang w:val="sk-SK"/>
        </w:rPr>
        <w:t>Ostatné výdavky spojené s občerstvením sa považujú za neoprávnené.</w:t>
      </w:r>
      <w:r>
        <w:rPr>
          <w:lang w:val="sk-SK"/>
        </w:rPr>
        <w:t xml:space="preserve"> O</w:t>
      </w:r>
      <w:r w:rsidRPr="00781464">
        <w:rPr>
          <w:lang w:val="sk-SK"/>
        </w:rPr>
        <w:t>bčerstvenie nesmie presiahnuť výšku stravného pri tuzemských pracovných cestách v časovom pásme od 5 do 12 hodín na osobu/deň podľa opatrenia</w:t>
      </w:r>
      <w:r>
        <w:rPr>
          <w:lang w:val="sk-SK"/>
        </w:rPr>
        <w:t xml:space="preserve"> </w:t>
      </w:r>
      <w:r w:rsidRPr="00781464">
        <w:rPr>
          <w:lang w:val="sk-SK"/>
        </w:rPr>
        <w:t>Ministerstva</w:t>
      </w:r>
      <w:r>
        <w:rPr>
          <w:lang w:val="sk-SK"/>
        </w:rPr>
        <w:t xml:space="preserve"> </w:t>
      </w:r>
      <w:r w:rsidRPr="00781464">
        <w:rPr>
          <w:lang w:val="sk-SK"/>
        </w:rPr>
        <w:t>práce,</w:t>
      </w:r>
      <w:r>
        <w:rPr>
          <w:lang w:val="sk-SK"/>
        </w:rPr>
        <w:t xml:space="preserve"> </w:t>
      </w:r>
      <w:r w:rsidRPr="00781464">
        <w:rPr>
          <w:lang w:val="sk-SK"/>
        </w:rPr>
        <w:t>sociálnych</w:t>
      </w:r>
      <w:r>
        <w:rPr>
          <w:lang w:val="sk-SK"/>
        </w:rPr>
        <w:t xml:space="preserve"> </w:t>
      </w:r>
      <w:r w:rsidRPr="00781464">
        <w:rPr>
          <w:lang w:val="sk-SK"/>
        </w:rPr>
        <w:t>vecí</w:t>
      </w:r>
      <w:r>
        <w:rPr>
          <w:lang w:val="sk-SK"/>
        </w:rPr>
        <w:t xml:space="preserve"> </w:t>
      </w:r>
      <w:r w:rsidRPr="00781464">
        <w:rPr>
          <w:lang w:val="sk-SK"/>
        </w:rPr>
        <w:t>a</w:t>
      </w:r>
      <w:r>
        <w:rPr>
          <w:lang w:val="sk-SK"/>
        </w:rPr>
        <w:t xml:space="preserve"> </w:t>
      </w:r>
      <w:r w:rsidRPr="00781464">
        <w:rPr>
          <w:lang w:val="sk-SK"/>
        </w:rPr>
        <w:t>rodiny</w:t>
      </w:r>
      <w:r>
        <w:rPr>
          <w:lang w:val="sk-SK"/>
        </w:rPr>
        <w:t xml:space="preserve"> </w:t>
      </w:r>
      <w:r w:rsidRPr="00781464">
        <w:rPr>
          <w:lang w:val="sk-SK"/>
        </w:rPr>
        <w:t>Slovenskej</w:t>
      </w:r>
      <w:r>
        <w:rPr>
          <w:lang w:val="sk-SK"/>
        </w:rPr>
        <w:t xml:space="preserve"> </w:t>
      </w:r>
      <w:r w:rsidRPr="00781464">
        <w:rPr>
          <w:lang w:val="sk-SK"/>
        </w:rPr>
        <w:t>republiky</w:t>
      </w:r>
      <w:r>
        <w:rPr>
          <w:lang w:val="sk-SK"/>
        </w:rPr>
        <w:t xml:space="preserve"> </w:t>
      </w:r>
      <w:r w:rsidRPr="00781464">
        <w:rPr>
          <w:lang w:val="sk-SK"/>
        </w:rPr>
        <w:t>o</w:t>
      </w:r>
      <w:r>
        <w:rPr>
          <w:lang w:val="sk-SK"/>
        </w:rPr>
        <w:t xml:space="preserve"> </w:t>
      </w:r>
      <w:r w:rsidRPr="00781464">
        <w:rPr>
          <w:lang w:val="sk-SK"/>
        </w:rPr>
        <w:t>sumách stravného</w:t>
      </w:r>
      <w:r>
        <w:rPr>
          <w:lang w:val="sk-SK"/>
        </w:rPr>
        <w:t>.</w:t>
      </w:r>
    </w:p>
  </w:footnote>
  <w:footnote w:id="98">
    <w:p w14:paraId="4421A3B9" w14:textId="496A552C" w:rsidR="00A56817" w:rsidRPr="00A03585" w:rsidRDefault="00A56817" w:rsidP="007F5D12">
      <w:pPr>
        <w:pStyle w:val="Textpoznmkypodiarou"/>
        <w:spacing w:after="0"/>
        <w:jc w:val="both"/>
        <w:rPr>
          <w:lang w:val="sk-SK"/>
        </w:rPr>
      </w:pPr>
      <w:r>
        <w:rPr>
          <w:rStyle w:val="Odkaznapoznmkupodiarou"/>
        </w:rPr>
        <w:footnoteRef/>
      </w:r>
      <w:r w:rsidRPr="00C931D2">
        <w:rPr>
          <w:lang w:val="sk-SK"/>
        </w:rPr>
        <w:t xml:space="preserve"> </w:t>
      </w:r>
      <w:r w:rsidRPr="009D7F63">
        <w:rPr>
          <w:rFonts w:cs="Arial"/>
          <w:szCs w:val="16"/>
          <w:lang w:val="sk-SK"/>
        </w:rPr>
        <w:t xml:space="preserve">Akceptovaná bude cena lístka </w:t>
      </w:r>
      <w:r w:rsidRPr="00C931D2">
        <w:rPr>
          <w:rFonts w:cs="Arial"/>
          <w:szCs w:val="16"/>
          <w:lang w:val="sk-SK"/>
        </w:rPr>
        <w:t xml:space="preserve">pre II. </w:t>
      </w:r>
      <w:r w:rsidRPr="001276C7">
        <w:rPr>
          <w:rFonts w:cs="Arial"/>
          <w:szCs w:val="16"/>
          <w:lang w:val="sk-SK"/>
        </w:rPr>
        <w:t>triedu + miestenka</w:t>
      </w:r>
      <w:r w:rsidRPr="00C931D2">
        <w:rPr>
          <w:rFonts w:cs="Arial"/>
          <w:szCs w:val="16"/>
          <w:lang w:val="sk-SK"/>
        </w:rPr>
        <w:t xml:space="preserve"> </w:t>
      </w:r>
      <w:r w:rsidRPr="009D7F63">
        <w:rPr>
          <w:rFonts w:cs="Arial"/>
          <w:szCs w:val="16"/>
          <w:lang w:val="sk-SK"/>
        </w:rPr>
        <w:t>za priame spojenie, resp. cena lístka za najkratšiu vzdialenosť medzi miestom začiatku a skončenia pracovnej cesty.</w:t>
      </w:r>
    </w:p>
  </w:footnote>
  <w:footnote w:id="99">
    <w:p w14:paraId="15B0D093" w14:textId="35E8D998" w:rsidR="00A56817" w:rsidRPr="00545058" w:rsidRDefault="00A56817" w:rsidP="007F5D12">
      <w:pPr>
        <w:pStyle w:val="Textpoznmkypodiarou"/>
        <w:spacing w:after="0"/>
        <w:jc w:val="both"/>
        <w:rPr>
          <w:lang w:val="sk-SK"/>
        </w:rPr>
      </w:pPr>
      <w:r>
        <w:rPr>
          <w:rStyle w:val="Odkaznapoznmkupodiarou"/>
        </w:rPr>
        <w:footnoteRef/>
      </w:r>
      <w:r w:rsidRPr="00545058">
        <w:rPr>
          <w:lang w:val="sk-SK"/>
        </w:rPr>
        <w:t xml:space="preserve"> Školiaci</w:t>
      </w:r>
      <w:r>
        <w:rPr>
          <w:lang w:val="sk-SK"/>
        </w:rPr>
        <w:t xml:space="preserve"> </w:t>
      </w:r>
      <w:r w:rsidRPr="00545058">
        <w:rPr>
          <w:lang w:val="sk-SK"/>
        </w:rPr>
        <w:t>materiál</w:t>
      </w:r>
      <w:r>
        <w:rPr>
          <w:lang w:val="sk-SK"/>
        </w:rPr>
        <w:t xml:space="preserve"> </w:t>
      </w:r>
      <w:r w:rsidRPr="00545058">
        <w:rPr>
          <w:lang w:val="sk-SK"/>
        </w:rPr>
        <w:t>a</w:t>
      </w:r>
      <w:r>
        <w:rPr>
          <w:lang w:val="sk-SK"/>
        </w:rPr>
        <w:t xml:space="preserve"> </w:t>
      </w:r>
      <w:r w:rsidRPr="00545058">
        <w:rPr>
          <w:lang w:val="sk-SK"/>
        </w:rPr>
        <w:t>potreby</w:t>
      </w:r>
      <w:r>
        <w:rPr>
          <w:lang w:val="sk-SK"/>
        </w:rPr>
        <w:t xml:space="preserve"> </w:t>
      </w:r>
      <w:r w:rsidRPr="00545058">
        <w:rPr>
          <w:lang w:val="sk-SK"/>
        </w:rPr>
        <w:t>musia</w:t>
      </w:r>
      <w:r>
        <w:rPr>
          <w:lang w:val="sk-SK"/>
        </w:rPr>
        <w:t xml:space="preserve"> </w:t>
      </w:r>
      <w:r w:rsidRPr="00545058">
        <w:rPr>
          <w:lang w:val="sk-SK"/>
        </w:rPr>
        <w:t>byť</w:t>
      </w:r>
      <w:r>
        <w:rPr>
          <w:lang w:val="sk-SK"/>
        </w:rPr>
        <w:t xml:space="preserve"> </w:t>
      </w:r>
      <w:r w:rsidRPr="00545058">
        <w:rPr>
          <w:lang w:val="sk-SK"/>
        </w:rPr>
        <w:t>prepojené</w:t>
      </w:r>
      <w:r>
        <w:rPr>
          <w:lang w:val="sk-SK"/>
        </w:rPr>
        <w:t xml:space="preserve"> </w:t>
      </w:r>
      <w:r w:rsidRPr="00545058">
        <w:rPr>
          <w:lang w:val="sk-SK"/>
        </w:rPr>
        <w:t>s odbornými</w:t>
      </w:r>
      <w:r>
        <w:rPr>
          <w:lang w:val="sk-SK"/>
        </w:rPr>
        <w:t xml:space="preserve"> </w:t>
      </w:r>
      <w:r w:rsidRPr="00545058">
        <w:rPr>
          <w:lang w:val="sk-SK"/>
        </w:rPr>
        <w:t>aktivitami</w:t>
      </w:r>
      <w:r>
        <w:rPr>
          <w:lang w:val="sk-SK"/>
        </w:rPr>
        <w:t xml:space="preserve"> </w:t>
      </w:r>
      <w:r w:rsidRPr="00545058">
        <w:rPr>
          <w:lang w:val="sk-SK"/>
        </w:rPr>
        <w:t>projektu,</w:t>
      </w:r>
      <w:r>
        <w:rPr>
          <w:lang w:val="sk-SK"/>
        </w:rPr>
        <w:t xml:space="preserve"> </w:t>
      </w:r>
      <w:r w:rsidRPr="00545058">
        <w:rPr>
          <w:lang w:val="sk-SK"/>
        </w:rPr>
        <w:t>t.</w:t>
      </w:r>
      <w:r>
        <w:rPr>
          <w:lang w:val="sk-SK"/>
        </w:rPr>
        <w:t xml:space="preserve"> </w:t>
      </w:r>
      <w:r w:rsidRPr="00545058">
        <w:rPr>
          <w:lang w:val="sk-SK"/>
        </w:rPr>
        <w:t>j.</w:t>
      </w:r>
      <w:r>
        <w:rPr>
          <w:lang w:val="sk-SK"/>
        </w:rPr>
        <w:t xml:space="preserve"> </w:t>
      </w:r>
      <w:r w:rsidRPr="00545058">
        <w:rPr>
          <w:lang w:val="sk-SK"/>
        </w:rPr>
        <w:t>musí</w:t>
      </w:r>
      <w:r>
        <w:rPr>
          <w:lang w:val="sk-SK"/>
        </w:rPr>
        <w:t xml:space="preserve"> </w:t>
      </w:r>
      <w:r w:rsidRPr="00545058">
        <w:rPr>
          <w:lang w:val="sk-SK"/>
        </w:rPr>
        <w:t>byť</w:t>
      </w:r>
      <w:r>
        <w:rPr>
          <w:lang w:val="sk-SK"/>
        </w:rPr>
        <w:t xml:space="preserve"> </w:t>
      </w:r>
      <w:r w:rsidRPr="00545058">
        <w:rPr>
          <w:lang w:val="sk-SK"/>
        </w:rPr>
        <w:t>preukázané</w:t>
      </w:r>
      <w:r>
        <w:rPr>
          <w:lang w:val="sk-SK"/>
        </w:rPr>
        <w:t xml:space="preserve"> </w:t>
      </w:r>
      <w:r w:rsidRPr="00545058">
        <w:rPr>
          <w:lang w:val="sk-SK"/>
        </w:rPr>
        <w:t>využitie v rámci projektu</w:t>
      </w:r>
      <w:r>
        <w:rPr>
          <w:lang w:val="sk-SK"/>
        </w:rPr>
        <w:t xml:space="preserve"> </w:t>
      </w:r>
      <w:r w:rsidRPr="00545058">
        <w:rPr>
          <w:lang w:val="sk-SK"/>
        </w:rPr>
        <w:t>(len</w:t>
      </w:r>
      <w:r>
        <w:rPr>
          <w:lang w:val="sk-SK"/>
        </w:rPr>
        <w:t xml:space="preserve"> </w:t>
      </w:r>
      <w:r w:rsidRPr="00545058">
        <w:rPr>
          <w:lang w:val="sk-SK"/>
        </w:rPr>
        <w:t>samotný</w:t>
      </w:r>
      <w:r>
        <w:rPr>
          <w:lang w:val="sk-SK"/>
        </w:rPr>
        <w:t xml:space="preserve"> </w:t>
      </w:r>
      <w:r w:rsidRPr="00545058">
        <w:rPr>
          <w:lang w:val="sk-SK"/>
        </w:rPr>
        <w:t>nákup</w:t>
      </w:r>
      <w:r>
        <w:rPr>
          <w:lang w:val="sk-SK"/>
        </w:rPr>
        <w:t xml:space="preserve"> </w:t>
      </w:r>
      <w:r w:rsidRPr="00545058">
        <w:rPr>
          <w:lang w:val="sk-SK"/>
        </w:rPr>
        <w:t>školiaceho</w:t>
      </w:r>
      <w:r>
        <w:rPr>
          <w:lang w:val="sk-SK"/>
        </w:rPr>
        <w:t xml:space="preserve"> </w:t>
      </w:r>
      <w:r w:rsidRPr="00545058">
        <w:rPr>
          <w:lang w:val="sk-SK"/>
        </w:rPr>
        <w:t>materiálu</w:t>
      </w:r>
      <w:r>
        <w:rPr>
          <w:lang w:val="sk-SK"/>
        </w:rPr>
        <w:t xml:space="preserve"> </w:t>
      </w:r>
      <w:r w:rsidRPr="00545058">
        <w:rPr>
          <w:lang w:val="sk-SK"/>
        </w:rPr>
        <w:t>a potrieb</w:t>
      </w:r>
      <w:r>
        <w:rPr>
          <w:lang w:val="sk-SK"/>
        </w:rPr>
        <w:t xml:space="preserve"> </w:t>
      </w:r>
      <w:r w:rsidRPr="00545058">
        <w:rPr>
          <w:lang w:val="sk-SK"/>
        </w:rPr>
        <w:t>bez</w:t>
      </w:r>
      <w:r>
        <w:rPr>
          <w:lang w:val="sk-SK"/>
        </w:rPr>
        <w:t xml:space="preserve"> </w:t>
      </w:r>
      <w:r w:rsidRPr="00545058">
        <w:rPr>
          <w:lang w:val="sk-SK"/>
        </w:rPr>
        <w:t>prepojenia</w:t>
      </w:r>
      <w:r>
        <w:rPr>
          <w:lang w:val="sk-SK"/>
        </w:rPr>
        <w:t xml:space="preserve"> </w:t>
      </w:r>
      <w:r w:rsidRPr="00545058">
        <w:rPr>
          <w:lang w:val="sk-SK"/>
        </w:rPr>
        <w:t>a využitia</w:t>
      </w:r>
      <w:r>
        <w:rPr>
          <w:lang w:val="sk-SK"/>
        </w:rPr>
        <w:t xml:space="preserve"> </w:t>
      </w:r>
      <w:r w:rsidRPr="00545058">
        <w:rPr>
          <w:lang w:val="sk-SK"/>
        </w:rPr>
        <w:t>v rámci</w:t>
      </w:r>
      <w:r>
        <w:rPr>
          <w:lang w:val="sk-SK"/>
        </w:rPr>
        <w:t xml:space="preserve"> </w:t>
      </w:r>
      <w:r w:rsidRPr="00545058">
        <w:rPr>
          <w:lang w:val="sk-SK"/>
        </w:rPr>
        <w:t>projektu</w:t>
      </w:r>
      <w:r>
        <w:rPr>
          <w:lang w:val="sk-SK"/>
        </w:rPr>
        <w:t xml:space="preserve"> </w:t>
      </w:r>
      <w:r w:rsidRPr="00545058">
        <w:rPr>
          <w:lang w:val="sk-SK"/>
        </w:rPr>
        <w:t>je neakceptované), čo žiadateľ jasne popíše v podrobnom opise projektu.</w:t>
      </w:r>
    </w:p>
  </w:footnote>
  <w:footnote w:id="100">
    <w:p w14:paraId="15B0D094" w14:textId="77777777" w:rsidR="00A56817" w:rsidRPr="007F13B7" w:rsidRDefault="00A56817" w:rsidP="00D67FC4">
      <w:pPr>
        <w:pStyle w:val="Textpoznmkypodiarou"/>
        <w:rPr>
          <w:lang w:val="sk-SK"/>
        </w:rPr>
      </w:pPr>
      <w:r>
        <w:rPr>
          <w:rStyle w:val="Odkaznapoznmkupodiarou"/>
        </w:rPr>
        <w:footnoteRef/>
      </w:r>
      <w:r w:rsidRPr="0050335B">
        <w:rPr>
          <w:lang w:val="sk-SK"/>
        </w:rPr>
        <w:t xml:space="preserve"> </w:t>
      </w:r>
      <w:r w:rsidRPr="00FF5CA0">
        <w:rPr>
          <w:lang w:val="sk-SK"/>
        </w:rPr>
        <w:t>Vysúťaženie vyššej sumy vo verejnom obstarávaní nie je dôvodom na použitie rezervy na nepredvídané výdavky</w:t>
      </w:r>
      <w:r w:rsidRPr="0050335B">
        <w:rPr>
          <w:lang w:val="sk-SK"/>
        </w:rPr>
        <w:t>.</w:t>
      </w:r>
    </w:p>
  </w:footnote>
  <w:footnote w:id="101">
    <w:p w14:paraId="7D61FA3E" w14:textId="4226FD2F" w:rsidR="00A56817" w:rsidRPr="00040949" w:rsidRDefault="00A56817">
      <w:pPr>
        <w:pStyle w:val="Textpoznmkypodiarou"/>
        <w:rPr>
          <w:lang w:val="sk-SK"/>
        </w:rPr>
      </w:pPr>
      <w:r>
        <w:rPr>
          <w:rStyle w:val="Odkaznapoznmkupodiarou"/>
        </w:rPr>
        <w:footnoteRef/>
      </w:r>
      <w:r w:rsidRPr="00AC1573">
        <w:rPr>
          <w:lang w:val="sk-SK"/>
        </w:rPr>
        <w:t xml:space="preserve"> </w:t>
      </w:r>
      <w:r>
        <w:rPr>
          <w:lang w:val="sk-SK"/>
        </w:rPr>
        <w:t>V prípade zariadenia/vybavenia, ktoré bude využívané v rámci jednej hlavnej aktivity v zmysle komentára rozpočtu, žiadateľ uvedie do stĺpca I „Priradenie k aktivitám projektu“ túto hlavnú aktivitu.</w:t>
      </w:r>
    </w:p>
  </w:footnote>
  <w:footnote w:id="102">
    <w:p w14:paraId="15B0D095" w14:textId="77777777" w:rsidR="00A56817" w:rsidRPr="00DE6A57" w:rsidRDefault="00A56817" w:rsidP="004265FD">
      <w:pPr>
        <w:pStyle w:val="Textpoznmkypodiarou"/>
        <w:rPr>
          <w:lang w:val="sk-SK"/>
        </w:rPr>
      </w:pPr>
      <w:r>
        <w:rPr>
          <w:rStyle w:val="Odkaznapoznmkupodiarou"/>
        </w:rPr>
        <w:footnoteRef/>
      </w:r>
      <w:r w:rsidRPr="00DE6A57">
        <w:rPr>
          <w:lang w:val="sk-SK"/>
        </w:rPr>
        <w:t xml:space="preserve"> Ak uvedená položka bola v rozpočte formulára je možné túto položku vymazať alebo ju uviesť s nulovou hodnotou.</w:t>
      </w:r>
    </w:p>
  </w:footnote>
  <w:footnote w:id="103">
    <w:p w14:paraId="6BF9362B" w14:textId="77777777" w:rsidR="00A56817" w:rsidRPr="006E4781" w:rsidDel="00772B87" w:rsidRDefault="00A56817" w:rsidP="00B221DB">
      <w:pPr>
        <w:pStyle w:val="Textpoznmkypodiarou"/>
        <w:rPr>
          <w:del w:id="494" w:author="Milan Matovič" w:date="2019-01-31T09:33:00Z"/>
          <w:lang w:val="sk-SK"/>
        </w:rPr>
      </w:pPr>
      <w:del w:id="495" w:author="Milan Matovič" w:date="2019-01-31T09:33:00Z">
        <w:r w:rsidDel="00772B87">
          <w:rPr>
            <w:rStyle w:val="Odkaznapoznmkupodiarou"/>
          </w:rPr>
          <w:footnoteRef/>
        </w:r>
        <w:r w:rsidRPr="009739DC" w:rsidDel="00772B87">
          <w:rPr>
            <w:lang w:val="sk-SK"/>
          </w:rPr>
          <w:delText xml:space="preserve"> </w:delText>
        </w:r>
        <w:r w:rsidDel="00772B87">
          <w:rPr>
            <w:lang w:val="sk-SK"/>
          </w:rPr>
          <w:delText>Relevantné pre povinnosť podpísania a opečiatkovania ŽoNFP v prípadoch, že príloha je pevne zviazaná s predloženou ŽoNFP</w:delText>
        </w:r>
      </w:del>
    </w:p>
  </w:footnote>
  <w:footnote w:id="104">
    <w:p w14:paraId="15B0D096" w14:textId="77777777" w:rsidR="00A56817" w:rsidRPr="001E46F8" w:rsidRDefault="00A56817" w:rsidP="00F220F5">
      <w:pPr>
        <w:pStyle w:val="Textpoznmkypodiarou"/>
        <w:tabs>
          <w:tab w:val="left" w:pos="4588"/>
        </w:tabs>
        <w:rPr>
          <w:lang w:val="sk-SK"/>
        </w:rPr>
      </w:pPr>
      <w:r w:rsidRPr="001E46F8">
        <w:rPr>
          <w:rStyle w:val="Odkaznapoznmkupodiarou"/>
          <w:lang w:val="sk-SK"/>
        </w:rPr>
        <w:footnoteRef/>
      </w:r>
      <w:r w:rsidRPr="001E46F8">
        <w:rPr>
          <w:lang w:val="sk-SK"/>
        </w:rPr>
        <w:t xml:space="preserve"> Využíva sa pre vyhľadanie žiadosti o NFP v </w:t>
      </w:r>
      <w:r>
        <w:rPr>
          <w:lang w:val="sk-SK"/>
        </w:rPr>
        <w:t>neverejnej časti</w:t>
      </w:r>
      <w:r w:rsidRPr="001E46F8">
        <w:rPr>
          <w:lang w:val="sk-SK"/>
        </w:rPr>
        <w:t xml:space="preserve"> ITMS2014+</w:t>
      </w:r>
    </w:p>
  </w:footnote>
  <w:footnote w:id="105">
    <w:p w14:paraId="32B0AA38" w14:textId="3A968225" w:rsidR="00A56817" w:rsidRPr="00251941" w:rsidRDefault="00A56817" w:rsidP="003950CB">
      <w:pPr>
        <w:pStyle w:val="Textpoznmkypodiarou"/>
        <w:rPr>
          <w:szCs w:val="16"/>
          <w:lang w:val="sk-SK"/>
        </w:rPr>
      </w:pPr>
      <w:r w:rsidRPr="00251941">
        <w:rPr>
          <w:rStyle w:val="Odkaznapoznmkupodiarou"/>
          <w:szCs w:val="16"/>
        </w:rPr>
        <w:footnoteRef/>
      </w:r>
      <w:r w:rsidRPr="00251941">
        <w:rPr>
          <w:szCs w:val="16"/>
        </w:rPr>
        <w:t xml:space="preserve"> </w:t>
      </w:r>
      <w:r w:rsidRPr="00251941">
        <w:rPr>
          <w:szCs w:val="16"/>
          <w:lang w:val="sk-SK"/>
        </w:rPr>
        <w:t xml:space="preserve">Systém implementácie HP UR na </w:t>
      </w:r>
      <w:ins w:id="578" w:author="Miruška Hrabčáková" w:date="2019-01-25T08:46:00Z">
        <w:r>
          <w:fldChar w:fldCharType="begin"/>
        </w:r>
        <w:r>
          <w:instrText xml:space="preserve"> HYPERLINK "</w:instrText>
        </w:r>
        <w:r w:rsidRPr="005179C7">
          <w:instrText>https://www.vicepremier.gov.sk/</w:instrText>
        </w:r>
        <w:r>
          <w:instrText xml:space="preserve">" </w:instrText>
        </w:r>
        <w:r>
          <w:fldChar w:fldCharType="separate"/>
        </w:r>
        <w:r w:rsidRPr="00C64037">
          <w:rPr>
            <w:rStyle w:val="Hypertextovprepojenie"/>
            <w:rFonts w:asciiTheme="minorHAnsi" w:hAnsiTheme="minorHAnsi"/>
            <w:sz w:val="16"/>
          </w:rPr>
          <w:t>https://www.vicepremier.gov.sk/</w:t>
        </w:r>
        <w:r>
          <w:fldChar w:fldCharType="end"/>
        </w:r>
        <w:r>
          <w:t xml:space="preserve"> </w:t>
        </w:r>
      </w:ins>
      <w:del w:id="579" w:author="Miruška Hrabčáková" w:date="2019-01-25T08:46:00Z">
        <w:r w:rsidDel="005179C7">
          <w:fldChar w:fldCharType="begin"/>
        </w:r>
        <w:r w:rsidDel="005179C7">
          <w:delInstrText xml:space="preserve"> HYPERLINK "http://hpur.vlada.gov.sk/domov/" </w:delInstrText>
        </w:r>
        <w:r w:rsidDel="005179C7">
          <w:fldChar w:fldCharType="separate"/>
        </w:r>
        <w:r w:rsidRPr="00251941" w:rsidDel="005179C7">
          <w:rPr>
            <w:rStyle w:val="Hypertextovprepojenie"/>
            <w:sz w:val="16"/>
            <w:szCs w:val="16"/>
            <w:lang w:val="sk-SK"/>
          </w:rPr>
          <w:delText>http://hpur.vlada.gov.sk/domov/</w:delText>
        </w:r>
        <w:r w:rsidDel="005179C7">
          <w:rPr>
            <w:rStyle w:val="Hypertextovprepojenie"/>
            <w:sz w:val="16"/>
            <w:szCs w:val="16"/>
            <w:lang w:val="sk-SK"/>
          </w:rPr>
          <w:fldChar w:fldCharType="end"/>
        </w:r>
      </w:del>
      <w:r w:rsidRPr="00251941">
        <w:rPr>
          <w:szCs w:val="16"/>
          <w:lang w:val="sk-SK"/>
        </w:rPr>
        <w:t xml:space="preserve"> , Systém implementácie HP RMŽ a ND na roky 2014 – 2020 na </w:t>
      </w:r>
      <w:hyperlink r:id="rId2" w:history="1">
        <w:r w:rsidRPr="00251941">
          <w:rPr>
            <w:rStyle w:val="Hypertextovprepojenie"/>
            <w:sz w:val="16"/>
            <w:szCs w:val="16"/>
            <w:lang w:val="sk-SK"/>
          </w:rPr>
          <w:t>http://www.gender.gov.sk/</w:t>
        </w:r>
      </w:hyperlink>
    </w:p>
    <w:p w14:paraId="3E7EFD69" w14:textId="77777777" w:rsidR="00A56817" w:rsidRDefault="00A56817" w:rsidP="003950CB">
      <w:pPr>
        <w:pStyle w:val="Textpoznmkypodiarou"/>
        <w:rPr>
          <w:lang w:val="sk-SK"/>
        </w:rPr>
      </w:pPr>
    </w:p>
    <w:p w14:paraId="28CC8188" w14:textId="77777777" w:rsidR="00A56817" w:rsidRPr="003F5F8A" w:rsidRDefault="00A56817" w:rsidP="003950CB">
      <w:pPr>
        <w:pStyle w:val="Textpoznmkypodiarou"/>
        <w:rPr>
          <w:lang w:val="sk-SK"/>
        </w:rPr>
      </w:pPr>
    </w:p>
  </w:footnote>
  <w:footnote w:id="106">
    <w:p w14:paraId="7D1770C9" w14:textId="4025C1FA" w:rsidR="00A56817" w:rsidRPr="00B14625" w:rsidRDefault="00A56817" w:rsidP="00B14625">
      <w:pPr>
        <w:pStyle w:val="Textpoznmkypodiarou"/>
        <w:jc w:val="both"/>
        <w:rPr>
          <w:szCs w:val="16"/>
          <w:lang w:val="sk-SK"/>
        </w:rPr>
      </w:pPr>
      <w:r>
        <w:rPr>
          <w:rStyle w:val="Odkaznapoznmkupodiarou"/>
        </w:rPr>
        <w:footnoteRef/>
      </w:r>
      <w:r>
        <w:t xml:space="preserve"> </w:t>
      </w:r>
      <w:r w:rsidRPr="00B14625">
        <w:rPr>
          <w:szCs w:val="16"/>
          <w:lang w:val="sk-SK"/>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B0D030" w14:textId="193362B5" w:rsidR="00A56817" w:rsidRPr="00624DC2" w:rsidRDefault="00A56817" w:rsidP="002B3DE0">
    <w:pPr>
      <w:pStyle w:val="Hlavika"/>
      <w:tabs>
        <w:tab w:val="clear" w:pos="4703"/>
        <w:tab w:val="clear" w:pos="9406"/>
        <w:tab w:val="left" w:pos="1763"/>
      </w:tabs>
      <w:rPr>
        <w:lang w:val="en-GB"/>
      </w:rPr>
    </w:pPr>
    <w:r>
      <w:rPr>
        <w:lang w:val="en-GB"/>
      </w:rPr>
      <w:tab/>
    </w:r>
  </w:p>
  <w:p w14:paraId="15B0D031" w14:textId="77777777" w:rsidR="00A56817" w:rsidRDefault="00A5681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1">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3">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5">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6">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49">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0">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39"/>
  </w:num>
  <w:num w:numId="2">
    <w:abstractNumId w:val="9"/>
  </w:num>
  <w:num w:numId="3">
    <w:abstractNumId w:val="38"/>
  </w:num>
  <w:num w:numId="4">
    <w:abstractNumId w:val="41"/>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2"/>
  </w:num>
  <w:num w:numId="8">
    <w:abstractNumId w:val="16"/>
  </w:num>
  <w:num w:numId="9">
    <w:abstractNumId w:val="51"/>
  </w:num>
  <w:num w:numId="10">
    <w:abstractNumId w:val="29"/>
  </w:num>
  <w:num w:numId="11">
    <w:abstractNumId w:val="1"/>
  </w:num>
  <w:num w:numId="12">
    <w:abstractNumId w:val="12"/>
  </w:num>
  <w:num w:numId="13">
    <w:abstractNumId w:val="35"/>
  </w:num>
  <w:num w:numId="14">
    <w:abstractNumId w:val="5"/>
  </w:num>
  <w:num w:numId="15">
    <w:abstractNumId w:val="24"/>
  </w:num>
  <w:num w:numId="16">
    <w:abstractNumId w:val="27"/>
  </w:num>
  <w:num w:numId="17">
    <w:abstractNumId w:val="8"/>
  </w:num>
  <w:num w:numId="18">
    <w:abstractNumId w:val="6"/>
  </w:num>
  <w:num w:numId="19">
    <w:abstractNumId w:val="50"/>
  </w:num>
  <w:num w:numId="20">
    <w:abstractNumId w:val="30"/>
  </w:num>
  <w:num w:numId="21">
    <w:abstractNumId w:val="0"/>
  </w:num>
  <w:num w:numId="22">
    <w:abstractNumId w:val="40"/>
  </w:num>
  <w:num w:numId="23">
    <w:abstractNumId w:val="10"/>
  </w:num>
  <w:num w:numId="24">
    <w:abstractNumId w:val="49"/>
  </w:num>
  <w:num w:numId="25">
    <w:abstractNumId w:val="42"/>
  </w:num>
  <w:num w:numId="26">
    <w:abstractNumId w:val="46"/>
  </w:num>
  <w:num w:numId="27">
    <w:abstractNumId w:val="4"/>
  </w:num>
  <w:num w:numId="28">
    <w:abstractNumId w:val="13"/>
  </w:num>
  <w:num w:numId="29">
    <w:abstractNumId w:val="55"/>
  </w:num>
  <w:num w:numId="30">
    <w:abstractNumId w:val="15"/>
  </w:num>
  <w:num w:numId="31">
    <w:abstractNumId w:val="53"/>
  </w:num>
  <w:num w:numId="32">
    <w:abstractNumId w:val="43"/>
  </w:num>
  <w:num w:numId="33">
    <w:abstractNumId w:val="19"/>
  </w:num>
  <w:num w:numId="34">
    <w:abstractNumId w:val="2"/>
  </w:num>
  <w:num w:numId="35">
    <w:abstractNumId w:val="34"/>
  </w:num>
  <w:num w:numId="36">
    <w:abstractNumId w:val="18"/>
  </w:num>
  <w:num w:numId="37">
    <w:abstractNumId w:val="37"/>
  </w:num>
  <w:num w:numId="38">
    <w:abstractNumId w:val="54"/>
  </w:num>
  <w:num w:numId="39">
    <w:abstractNumId w:val="20"/>
  </w:num>
  <w:num w:numId="40">
    <w:abstractNumId w:val="31"/>
  </w:num>
  <w:num w:numId="41">
    <w:abstractNumId w:val="22"/>
  </w:num>
  <w:num w:numId="42">
    <w:abstractNumId w:val="47"/>
  </w:num>
  <w:num w:numId="43">
    <w:abstractNumId w:val="23"/>
  </w:num>
  <w:num w:numId="44">
    <w:abstractNumId w:val="3"/>
  </w:num>
  <w:num w:numId="45">
    <w:abstractNumId w:val="17"/>
  </w:num>
  <w:num w:numId="46">
    <w:abstractNumId w:val="28"/>
  </w:num>
  <w:num w:numId="47">
    <w:abstractNumId w:val="32"/>
  </w:num>
  <w:num w:numId="48">
    <w:abstractNumId w:val="21"/>
  </w:num>
  <w:num w:numId="49">
    <w:abstractNumId w:val="14"/>
  </w:num>
  <w:num w:numId="50">
    <w:abstractNumId w:val="44"/>
  </w:num>
  <w:num w:numId="51">
    <w:abstractNumId w:val="25"/>
  </w:num>
  <w:num w:numId="52">
    <w:abstractNumId w:val="36"/>
  </w:num>
  <w:num w:numId="53">
    <w:abstractNumId w:val="45"/>
  </w:num>
  <w:num w:numId="54">
    <w:abstractNumId w:val="33"/>
  </w:num>
  <w:num w:numId="55">
    <w:abstractNumId w:val="7"/>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ruška Hrabčáková">
    <w15:presenceInfo w15:providerId="None" w15:userId="Miruška Hrabčáková"/>
  </w15:person>
  <w15:person w15:author="Rudolf Hrudkay">
    <w15:presenceInfo w15:providerId="None" w15:userId="Rudolf Hrudkay"/>
  </w15:person>
  <w15:person w15:author="Zuzana Hušeková">
    <w15:presenceInfo w15:providerId="None" w15:userId="Zuzana Hušeková"/>
  </w15:person>
  <w15:person w15:author="Milan Matovič">
    <w15:presenceInfo w15:providerId="None" w15:userId="Milan Matovič"/>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5222"/>
    <w:rsid w:val="000052A6"/>
    <w:rsid w:val="0000565C"/>
    <w:rsid w:val="00005D5E"/>
    <w:rsid w:val="00006018"/>
    <w:rsid w:val="000070B1"/>
    <w:rsid w:val="00007450"/>
    <w:rsid w:val="000075C5"/>
    <w:rsid w:val="00007D88"/>
    <w:rsid w:val="0001104D"/>
    <w:rsid w:val="00011220"/>
    <w:rsid w:val="00011606"/>
    <w:rsid w:val="00011F56"/>
    <w:rsid w:val="00012A1E"/>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F05"/>
    <w:rsid w:val="00035121"/>
    <w:rsid w:val="00035387"/>
    <w:rsid w:val="00035B62"/>
    <w:rsid w:val="00035BF0"/>
    <w:rsid w:val="000362C9"/>
    <w:rsid w:val="00036A24"/>
    <w:rsid w:val="00036F6C"/>
    <w:rsid w:val="00037F45"/>
    <w:rsid w:val="000403E1"/>
    <w:rsid w:val="00040949"/>
    <w:rsid w:val="00040FF6"/>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507EC"/>
    <w:rsid w:val="00051173"/>
    <w:rsid w:val="0005138D"/>
    <w:rsid w:val="00051582"/>
    <w:rsid w:val="00051EE3"/>
    <w:rsid w:val="0005216A"/>
    <w:rsid w:val="0005246F"/>
    <w:rsid w:val="000536A8"/>
    <w:rsid w:val="00053CA7"/>
    <w:rsid w:val="00053E5E"/>
    <w:rsid w:val="00054302"/>
    <w:rsid w:val="0005436B"/>
    <w:rsid w:val="0005487A"/>
    <w:rsid w:val="00055A80"/>
    <w:rsid w:val="00055DA3"/>
    <w:rsid w:val="00055DB7"/>
    <w:rsid w:val="00055EDF"/>
    <w:rsid w:val="00055F46"/>
    <w:rsid w:val="0005604C"/>
    <w:rsid w:val="00057855"/>
    <w:rsid w:val="000579A0"/>
    <w:rsid w:val="00057C0A"/>
    <w:rsid w:val="000601CD"/>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B8E"/>
    <w:rsid w:val="00093C37"/>
    <w:rsid w:val="000941FF"/>
    <w:rsid w:val="00094237"/>
    <w:rsid w:val="000948E3"/>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216F"/>
    <w:rsid w:val="000C2330"/>
    <w:rsid w:val="000C24E5"/>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DB9"/>
    <w:rsid w:val="000E039B"/>
    <w:rsid w:val="000E0FE0"/>
    <w:rsid w:val="000E133F"/>
    <w:rsid w:val="000E1749"/>
    <w:rsid w:val="000E245A"/>
    <w:rsid w:val="000E2645"/>
    <w:rsid w:val="000E26E1"/>
    <w:rsid w:val="000E3EC6"/>
    <w:rsid w:val="000E401A"/>
    <w:rsid w:val="000E444D"/>
    <w:rsid w:val="000E466D"/>
    <w:rsid w:val="000E495E"/>
    <w:rsid w:val="000E4B16"/>
    <w:rsid w:val="000E50AB"/>
    <w:rsid w:val="000E5C34"/>
    <w:rsid w:val="000E665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53D4"/>
    <w:rsid w:val="00115599"/>
    <w:rsid w:val="00115AE5"/>
    <w:rsid w:val="00115CBB"/>
    <w:rsid w:val="00116059"/>
    <w:rsid w:val="0011692E"/>
    <w:rsid w:val="001169FD"/>
    <w:rsid w:val="00117B55"/>
    <w:rsid w:val="00117ECA"/>
    <w:rsid w:val="00117FD5"/>
    <w:rsid w:val="00120303"/>
    <w:rsid w:val="001206DF"/>
    <w:rsid w:val="00120DC7"/>
    <w:rsid w:val="0012117C"/>
    <w:rsid w:val="001212C7"/>
    <w:rsid w:val="001215A8"/>
    <w:rsid w:val="00121964"/>
    <w:rsid w:val="00121A8E"/>
    <w:rsid w:val="00121FAE"/>
    <w:rsid w:val="001221EC"/>
    <w:rsid w:val="0012336B"/>
    <w:rsid w:val="001234CC"/>
    <w:rsid w:val="001241FE"/>
    <w:rsid w:val="0012472A"/>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F78"/>
    <w:rsid w:val="0014505C"/>
    <w:rsid w:val="001452B6"/>
    <w:rsid w:val="001454A0"/>
    <w:rsid w:val="0014645C"/>
    <w:rsid w:val="001465B2"/>
    <w:rsid w:val="00146657"/>
    <w:rsid w:val="00147980"/>
    <w:rsid w:val="00147FB8"/>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962"/>
    <w:rsid w:val="0017198C"/>
    <w:rsid w:val="00171D52"/>
    <w:rsid w:val="00172252"/>
    <w:rsid w:val="00172803"/>
    <w:rsid w:val="00172AF9"/>
    <w:rsid w:val="00172B65"/>
    <w:rsid w:val="001737CF"/>
    <w:rsid w:val="001737F5"/>
    <w:rsid w:val="00173EE3"/>
    <w:rsid w:val="001741EF"/>
    <w:rsid w:val="00174AFE"/>
    <w:rsid w:val="0017524E"/>
    <w:rsid w:val="0017609A"/>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41F9"/>
    <w:rsid w:val="00234537"/>
    <w:rsid w:val="00235405"/>
    <w:rsid w:val="0023549E"/>
    <w:rsid w:val="00235883"/>
    <w:rsid w:val="00235A03"/>
    <w:rsid w:val="00235D74"/>
    <w:rsid w:val="00236136"/>
    <w:rsid w:val="00236144"/>
    <w:rsid w:val="00236146"/>
    <w:rsid w:val="00236677"/>
    <w:rsid w:val="00237958"/>
    <w:rsid w:val="002379C9"/>
    <w:rsid w:val="002405D5"/>
    <w:rsid w:val="00240C24"/>
    <w:rsid w:val="00240E59"/>
    <w:rsid w:val="00241039"/>
    <w:rsid w:val="002410DE"/>
    <w:rsid w:val="0024180E"/>
    <w:rsid w:val="002423B5"/>
    <w:rsid w:val="00242551"/>
    <w:rsid w:val="002426A1"/>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6BD"/>
    <w:rsid w:val="003138E2"/>
    <w:rsid w:val="0031390F"/>
    <w:rsid w:val="00314280"/>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B2C"/>
    <w:rsid w:val="00326EE4"/>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C2"/>
    <w:rsid w:val="00373566"/>
    <w:rsid w:val="00373D64"/>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EE3"/>
    <w:rsid w:val="003C502B"/>
    <w:rsid w:val="003C5463"/>
    <w:rsid w:val="003C5E23"/>
    <w:rsid w:val="003C6B54"/>
    <w:rsid w:val="003D0E10"/>
    <w:rsid w:val="003D13F2"/>
    <w:rsid w:val="003D2ABF"/>
    <w:rsid w:val="003D2B40"/>
    <w:rsid w:val="003D3A0C"/>
    <w:rsid w:val="003D4066"/>
    <w:rsid w:val="003D424B"/>
    <w:rsid w:val="003D465A"/>
    <w:rsid w:val="003D54D8"/>
    <w:rsid w:val="003D5CFD"/>
    <w:rsid w:val="003D5FAF"/>
    <w:rsid w:val="003D63CB"/>
    <w:rsid w:val="003D6630"/>
    <w:rsid w:val="003D75C2"/>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67F"/>
    <w:rsid w:val="004328CE"/>
    <w:rsid w:val="00432ED1"/>
    <w:rsid w:val="0043357B"/>
    <w:rsid w:val="00433C68"/>
    <w:rsid w:val="00433E87"/>
    <w:rsid w:val="00434020"/>
    <w:rsid w:val="004342F4"/>
    <w:rsid w:val="00434351"/>
    <w:rsid w:val="004346EB"/>
    <w:rsid w:val="00434D7E"/>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E42"/>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A0"/>
    <w:rsid w:val="004C465F"/>
    <w:rsid w:val="004C489C"/>
    <w:rsid w:val="004C4F24"/>
    <w:rsid w:val="004C5825"/>
    <w:rsid w:val="004C5EBF"/>
    <w:rsid w:val="004C60E7"/>
    <w:rsid w:val="004C62E8"/>
    <w:rsid w:val="004C6429"/>
    <w:rsid w:val="004C6A6B"/>
    <w:rsid w:val="004C6A72"/>
    <w:rsid w:val="004C775A"/>
    <w:rsid w:val="004D080D"/>
    <w:rsid w:val="004D09D8"/>
    <w:rsid w:val="004D183D"/>
    <w:rsid w:val="004D2662"/>
    <w:rsid w:val="004D2F30"/>
    <w:rsid w:val="004D2FEE"/>
    <w:rsid w:val="004D30F7"/>
    <w:rsid w:val="004D3544"/>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C4E"/>
    <w:rsid w:val="004F0E1A"/>
    <w:rsid w:val="004F1033"/>
    <w:rsid w:val="004F10BF"/>
    <w:rsid w:val="004F11B5"/>
    <w:rsid w:val="004F1B93"/>
    <w:rsid w:val="004F2140"/>
    <w:rsid w:val="004F2546"/>
    <w:rsid w:val="004F34C7"/>
    <w:rsid w:val="004F3E07"/>
    <w:rsid w:val="004F4769"/>
    <w:rsid w:val="004F51E6"/>
    <w:rsid w:val="004F5657"/>
    <w:rsid w:val="004F5EAC"/>
    <w:rsid w:val="004F6109"/>
    <w:rsid w:val="004F66F0"/>
    <w:rsid w:val="004F6A90"/>
    <w:rsid w:val="004F6B2C"/>
    <w:rsid w:val="004F71BC"/>
    <w:rsid w:val="004F7617"/>
    <w:rsid w:val="004F7F64"/>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584F"/>
    <w:rsid w:val="00575B29"/>
    <w:rsid w:val="00575E2E"/>
    <w:rsid w:val="00576D8A"/>
    <w:rsid w:val="00576FB3"/>
    <w:rsid w:val="00577568"/>
    <w:rsid w:val="00577854"/>
    <w:rsid w:val="00577BDB"/>
    <w:rsid w:val="00577D23"/>
    <w:rsid w:val="005800CB"/>
    <w:rsid w:val="00580597"/>
    <w:rsid w:val="0058094D"/>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5696"/>
    <w:rsid w:val="005C58E2"/>
    <w:rsid w:val="005C59B9"/>
    <w:rsid w:val="005C5FC0"/>
    <w:rsid w:val="005C6955"/>
    <w:rsid w:val="005D0251"/>
    <w:rsid w:val="005D0BB7"/>
    <w:rsid w:val="005D0CF5"/>
    <w:rsid w:val="005D1137"/>
    <w:rsid w:val="005D13A1"/>
    <w:rsid w:val="005D1C0E"/>
    <w:rsid w:val="005D1FFE"/>
    <w:rsid w:val="005D20DD"/>
    <w:rsid w:val="005D2963"/>
    <w:rsid w:val="005D2A9F"/>
    <w:rsid w:val="005D39F0"/>
    <w:rsid w:val="005D52BC"/>
    <w:rsid w:val="005D5B85"/>
    <w:rsid w:val="005D5D2B"/>
    <w:rsid w:val="005D5DD8"/>
    <w:rsid w:val="005D670E"/>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1D08"/>
    <w:rsid w:val="00642411"/>
    <w:rsid w:val="00642544"/>
    <w:rsid w:val="00642671"/>
    <w:rsid w:val="00643AC7"/>
    <w:rsid w:val="0064588E"/>
    <w:rsid w:val="006462B3"/>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DA0"/>
    <w:rsid w:val="006C4F85"/>
    <w:rsid w:val="006C5102"/>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4E1"/>
    <w:rsid w:val="006E14B0"/>
    <w:rsid w:val="006E1A32"/>
    <w:rsid w:val="006E24C5"/>
    <w:rsid w:val="006E3CE3"/>
    <w:rsid w:val="006E3EA2"/>
    <w:rsid w:val="006E404D"/>
    <w:rsid w:val="006E406C"/>
    <w:rsid w:val="006E4781"/>
    <w:rsid w:val="006E492C"/>
    <w:rsid w:val="006E5E4F"/>
    <w:rsid w:val="006E60FD"/>
    <w:rsid w:val="006E63E9"/>
    <w:rsid w:val="006E6B4A"/>
    <w:rsid w:val="006E6C72"/>
    <w:rsid w:val="006E6CE4"/>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1133"/>
    <w:rsid w:val="00721212"/>
    <w:rsid w:val="00721275"/>
    <w:rsid w:val="00721CAE"/>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7D8"/>
    <w:rsid w:val="00765F68"/>
    <w:rsid w:val="0076675A"/>
    <w:rsid w:val="007671F8"/>
    <w:rsid w:val="00767267"/>
    <w:rsid w:val="0077065E"/>
    <w:rsid w:val="007708E2"/>
    <w:rsid w:val="00770C58"/>
    <w:rsid w:val="00772132"/>
    <w:rsid w:val="00772229"/>
    <w:rsid w:val="00772905"/>
    <w:rsid w:val="00772B87"/>
    <w:rsid w:val="00772F84"/>
    <w:rsid w:val="007731DB"/>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45"/>
    <w:rsid w:val="00780F49"/>
    <w:rsid w:val="0078139D"/>
    <w:rsid w:val="007813E7"/>
    <w:rsid w:val="00781464"/>
    <w:rsid w:val="00781AEA"/>
    <w:rsid w:val="00781B17"/>
    <w:rsid w:val="0078250C"/>
    <w:rsid w:val="0078254C"/>
    <w:rsid w:val="007827A6"/>
    <w:rsid w:val="00783023"/>
    <w:rsid w:val="00783127"/>
    <w:rsid w:val="00783217"/>
    <w:rsid w:val="00783724"/>
    <w:rsid w:val="0078386E"/>
    <w:rsid w:val="007839E2"/>
    <w:rsid w:val="0078429E"/>
    <w:rsid w:val="007845AD"/>
    <w:rsid w:val="00784845"/>
    <w:rsid w:val="00784A61"/>
    <w:rsid w:val="00784C6D"/>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55C7"/>
    <w:rsid w:val="008259A1"/>
    <w:rsid w:val="00825CE0"/>
    <w:rsid w:val="00825E61"/>
    <w:rsid w:val="008277FD"/>
    <w:rsid w:val="00827F14"/>
    <w:rsid w:val="00831015"/>
    <w:rsid w:val="00831F67"/>
    <w:rsid w:val="00833770"/>
    <w:rsid w:val="00833BEE"/>
    <w:rsid w:val="0083541E"/>
    <w:rsid w:val="008355FF"/>
    <w:rsid w:val="00835699"/>
    <w:rsid w:val="00835787"/>
    <w:rsid w:val="00835BCB"/>
    <w:rsid w:val="00836825"/>
    <w:rsid w:val="0083795F"/>
    <w:rsid w:val="00837A2F"/>
    <w:rsid w:val="00840369"/>
    <w:rsid w:val="00840B31"/>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7EC"/>
    <w:rsid w:val="008720C6"/>
    <w:rsid w:val="00872981"/>
    <w:rsid w:val="00872D30"/>
    <w:rsid w:val="00872DDE"/>
    <w:rsid w:val="00872FFE"/>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920"/>
    <w:rsid w:val="00895B95"/>
    <w:rsid w:val="00896213"/>
    <w:rsid w:val="00896518"/>
    <w:rsid w:val="00896684"/>
    <w:rsid w:val="00896F98"/>
    <w:rsid w:val="008970D4"/>
    <w:rsid w:val="00897146"/>
    <w:rsid w:val="00897B3D"/>
    <w:rsid w:val="008A05F9"/>
    <w:rsid w:val="008A0601"/>
    <w:rsid w:val="008A0B3B"/>
    <w:rsid w:val="008A146B"/>
    <w:rsid w:val="008A14A5"/>
    <w:rsid w:val="008A14B3"/>
    <w:rsid w:val="008A160C"/>
    <w:rsid w:val="008A241C"/>
    <w:rsid w:val="008A29D9"/>
    <w:rsid w:val="008A380C"/>
    <w:rsid w:val="008A3A10"/>
    <w:rsid w:val="008A40A5"/>
    <w:rsid w:val="008A463E"/>
    <w:rsid w:val="008A5E81"/>
    <w:rsid w:val="008A639E"/>
    <w:rsid w:val="008A6B07"/>
    <w:rsid w:val="008A70F1"/>
    <w:rsid w:val="008A75A5"/>
    <w:rsid w:val="008A7910"/>
    <w:rsid w:val="008A7E44"/>
    <w:rsid w:val="008A7F0F"/>
    <w:rsid w:val="008B0A89"/>
    <w:rsid w:val="008B0F2B"/>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CBC"/>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A59"/>
    <w:rsid w:val="009405D9"/>
    <w:rsid w:val="009408CE"/>
    <w:rsid w:val="00940C0E"/>
    <w:rsid w:val="00941580"/>
    <w:rsid w:val="00941808"/>
    <w:rsid w:val="00941819"/>
    <w:rsid w:val="009418E7"/>
    <w:rsid w:val="00941B67"/>
    <w:rsid w:val="00941DEE"/>
    <w:rsid w:val="00941FF6"/>
    <w:rsid w:val="00942861"/>
    <w:rsid w:val="00943E1A"/>
    <w:rsid w:val="00943E9B"/>
    <w:rsid w:val="00944042"/>
    <w:rsid w:val="009448E3"/>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D7"/>
    <w:rsid w:val="00955C1F"/>
    <w:rsid w:val="009565D4"/>
    <w:rsid w:val="00956973"/>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CD4"/>
    <w:rsid w:val="009A516F"/>
    <w:rsid w:val="009A53A0"/>
    <w:rsid w:val="009A597F"/>
    <w:rsid w:val="009A6979"/>
    <w:rsid w:val="009A6AAD"/>
    <w:rsid w:val="009A6DFC"/>
    <w:rsid w:val="009A7D72"/>
    <w:rsid w:val="009B0026"/>
    <w:rsid w:val="009B036F"/>
    <w:rsid w:val="009B06DA"/>
    <w:rsid w:val="009B07CA"/>
    <w:rsid w:val="009B1111"/>
    <w:rsid w:val="009B147D"/>
    <w:rsid w:val="009B195C"/>
    <w:rsid w:val="009B2A69"/>
    <w:rsid w:val="009B33E8"/>
    <w:rsid w:val="009B431C"/>
    <w:rsid w:val="009B46E5"/>
    <w:rsid w:val="009B4B42"/>
    <w:rsid w:val="009B5906"/>
    <w:rsid w:val="009B590E"/>
    <w:rsid w:val="009B5F76"/>
    <w:rsid w:val="009B6FA4"/>
    <w:rsid w:val="009B70BA"/>
    <w:rsid w:val="009B7C38"/>
    <w:rsid w:val="009C014A"/>
    <w:rsid w:val="009C06B1"/>
    <w:rsid w:val="009C088F"/>
    <w:rsid w:val="009C0C3D"/>
    <w:rsid w:val="009C0C67"/>
    <w:rsid w:val="009C22C1"/>
    <w:rsid w:val="009C312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A00109"/>
    <w:rsid w:val="00A005C8"/>
    <w:rsid w:val="00A00C2E"/>
    <w:rsid w:val="00A00FD0"/>
    <w:rsid w:val="00A013E1"/>
    <w:rsid w:val="00A01473"/>
    <w:rsid w:val="00A017DE"/>
    <w:rsid w:val="00A01A94"/>
    <w:rsid w:val="00A01C16"/>
    <w:rsid w:val="00A02710"/>
    <w:rsid w:val="00A02D18"/>
    <w:rsid w:val="00A0301B"/>
    <w:rsid w:val="00A03585"/>
    <w:rsid w:val="00A036CE"/>
    <w:rsid w:val="00A03AFC"/>
    <w:rsid w:val="00A05A8D"/>
    <w:rsid w:val="00A05F4C"/>
    <w:rsid w:val="00A0681B"/>
    <w:rsid w:val="00A06919"/>
    <w:rsid w:val="00A06D09"/>
    <w:rsid w:val="00A0732A"/>
    <w:rsid w:val="00A07FA1"/>
    <w:rsid w:val="00A101C6"/>
    <w:rsid w:val="00A10256"/>
    <w:rsid w:val="00A108A7"/>
    <w:rsid w:val="00A10C8B"/>
    <w:rsid w:val="00A11896"/>
    <w:rsid w:val="00A13995"/>
    <w:rsid w:val="00A14551"/>
    <w:rsid w:val="00A145C7"/>
    <w:rsid w:val="00A1549C"/>
    <w:rsid w:val="00A15C10"/>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D05B8"/>
    <w:rsid w:val="00AD094E"/>
    <w:rsid w:val="00AD152E"/>
    <w:rsid w:val="00AD15B3"/>
    <w:rsid w:val="00AD1884"/>
    <w:rsid w:val="00AD1CBF"/>
    <w:rsid w:val="00AD2236"/>
    <w:rsid w:val="00AD2266"/>
    <w:rsid w:val="00AD2BF7"/>
    <w:rsid w:val="00AD342C"/>
    <w:rsid w:val="00AD41A1"/>
    <w:rsid w:val="00AD42E1"/>
    <w:rsid w:val="00AD44D3"/>
    <w:rsid w:val="00AD4517"/>
    <w:rsid w:val="00AD46DA"/>
    <w:rsid w:val="00AD4E67"/>
    <w:rsid w:val="00AD4F2D"/>
    <w:rsid w:val="00AD542B"/>
    <w:rsid w:val="00AD5CE7"/>
    <w:rsid w:val="00AD732B"/>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26C3"/>
    <w:rsid w:val="00AF3441"/>
    <w:rsid w:val="00AF3758"/>
    <w:rsid w:val="00AF3F54"/>
    <w:rsid w:val="00AF4339"/>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CE5"/>
    <w:rsid w:val="00B02E5E"/>
    <w:rsid w:val="00B03CE2"/>
    <w:rsid w:val="00B03F77"/>
    <w:rsid w:val="00B04704"/>
    <w:rsid w:val="00B050E3"/>
    <w:rsid w:val="00B05311"/>
    <w:rsid w:val="00B05480"/>
    <w:rsid w:val="00B0577B"/>
    <w:rsid w:val="00B06378"/>
    <w:rsid w:val="00B0649A"/>
    <w:rsid w:val="00B066ED"/>
    <w:rsid w:val="00B0760F"/>
    <w:rsid w:val="00B1028F"/>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4C2"/>
    <w:rsid w:val="00B14625"/>
    <w:rsid w:val="00B15232"/>
    <w:rsid w:val="00B156FA"/>
    <w:rsid w:val="00B15967"/>
    <w:rsid w:val="00B163F4"/>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6AB7"/>
    <w:rsid w:val="00B26B5C"/>
    <w:rsid w:val="00B26EF9"/>
    <w:rsid w:val="00B272AC"/>
    <w:rsid w:val="00B27DBA"/>
    <w:rsid w:val="00B27F17"/>
    <w:rsid w:val="00B27F36"/>
    <w:rsid w:val="00B301F5"/>
    <w:rsid w:val="00B306FB"/>
    <w:rsid w:val="00B3127A"/>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70CC"/>
    <w:rsid w:val="00B67260"/>
    <w:rsid w:val="00B67273"/>
    <w:rsid w:val="00B67610"/>
    <w:rsid w:val="00B6766B"/>
    <w:rsid w:val="00B67CFE"/>
    <w:rsid w:val="00B700A0"/>
    <w:rsid w:val="00B70319"/>
    <w:rsid w:val="00B70CB5"/>
    <w:rsid w:val="00B715FA"/>
    <w:rsid w:val="00B728BF"/>
    <w:rsid w:val="00B72DB9"/>
    <w:rsid w:val="00B72FAC"/>
    <w:rsid w:val="00B72FF7"/>
    <w:rsid w:val="00B7316D"/>
    <w:rsid w:val="00B74584"/>
    <w:rsid w:val="00B74A08"/>
    <w:rsid w:val="00B7583F"/>
    <w:rsid w:val="00B7652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7513"/>
    <w:rsid w:val="00B97FD1"/>
    <w:rsid w:val="00BA053F"/>
    <w:rsid w:val="00BA05D5"/>
    <w:rsid w:val="00BA131F"/>
    <w:rsid w:val="00BA1844"/>
    <w:rsid w:val="00BA3809"/>
    <w:rsid w:val="00BA4CD9"/>
    <w:rsid w:val="00BA59D6"/>
    <w:rsid w:val="00BA5F80"/>
    <w:rsid w:val="00BA609A"/>
    <w:rsid w:val="00BA625F"/>
    <w:rsid w:val="00BA6422"/>
    <w:rsid w:val="00BA6CE8"/>
    <w:rsid w:val="00BA6FF1"/>
    <w:rsid w:val="00BA72A1"/>
    <w:rsid w:val="00BA7BCE"/>
    <w:rsid w:val="00BB031B"/>
    <w:rsid w:val="00BB0685"/>
    <w:rsid w:val="00BB0C24"/>
    <w:rsid w:val="00BB15B1"/>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2165"/>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CF2"/>
    <w:rsid w:val="00C61CF8"/>
    <w:rsid w:val="00C6230E"/>
    <w:rsid w:val="00C625B0"/>
    <w:rsid w:val="00C62FE5"/>
    <w:rsid w:val="00C64049"/>
    <w:rsid w:val="00C64302"/>
    <w:rsid w:val="00C6495D"/>
    <w:rsid w:val="00C64C32"/>
    <w:rsid w:val="00C66106"/>
    <w:rsid w:val="00C66167"/>
    <w:rsid w:val="00C666E1"/>
    <w:rsid w:val="00C66DC0"/>
    <w:rsid w:val="00C6700D"/>
    <w:rsid w:val="00C67AF8"/>
    <w:rsid w:val="00C67FDB"/>
    <w:rsid w:val="00C70692"/>
    <w:rsid w:val="00C70CCB"/>
    <w:rsid w:val="00C713F5"/>
    <w:rsid w:val="00C7159D"/>
    <w:rsid w:val="00C71E01"/>
    <w:rsid w:val="00C72E4A"/>
    <w:rsid w:val="00C731DF"/>
    <w:rsid w:val="00C7374E"/>
    <w:rsid w:val="00C73B15"/>
    <w:rsid w:val="00C73FB8"/>
    <w:rsid w:val="00C744AA"/>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907"/>
    <w:rsid w:val="00CB2A62"/>
    <w:rsid w:val="00CB2AFC"/>
    <w:rsid w:val="00CB35DD"/>
    <w:rsid w:val="00CB3EB5"/>
    <w:rsid w:val="00CB40D6"/>
    <w:rsid w:val="00CB44BC"/>
    <w:rsid w:val="00CB4897"/>
    <w:rsid w:val="00CB4D17"/>
    <w:rsid w:val="00CB5BCD"/>
    <w:rsid w:val="00CB5E28"/>
    <w:rsid w:val="00CB6929"/>
    <w:rsid w:val="00CB6AC0"/>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C8A"/>
    <w:rsid w:val="00D2460A"/>
    <w:rsid w:val="00D2461D"/>
    <w:rsid w:val="00D24A55"/>
    <w:rsid w:val="00D24C01"/>
    <w:rsid w:val="00D26BB2"/>
    <w:rsid w:val="00D26C66"/>
    <w:rsid w:val="00D26E23"/>
    <w:rsid w:val="00D27006"/>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50A0"/>
    <w:rsid w:val="00D55354"/>
    <w:rsid w:val="00D55DB6"/>
    <w:rsid w:val="00D55E73"/>
    <w:rsid w:val="00D5609D"/>
    <w:rsid w:val="00D5667A"/>
    <w:rsid w:val="00D56B76"/>
    <w:rsid w:val="00D56BC9"/>
    <w:rsid w:val="00D56C5C"/>
    <w:rsid w:val="00D575ED"/>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5266"/>
    <w:rsid w:val="00D8580F"/>
    <w:rsid w:val="00D86A3F"/>
    <w:rsid w:val="00D86ED1"/>
    <w:rsid w:val="00D8732A"/>
    <w:rsid w:val="00D87D56"/>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7C66"/>
    <w:rsid w:val="00DB0C1E"/>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C04"/>
    <w:rsid w:val="00DD52DD"/>
    <w:rsid w:val="00DD584A"/>
    <w:rsid w:val="00DD5DC8"/>
    <w:rsid w:val="00DD69A3"/>
    <w:rsid w:val="00DD6A89"/>
    <w:rsid w:val="00DD7508"/>
    <w:rsid w:val="00DD7692"/>
    <w:rsid w:val="00DD7772"/>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50352"/>
    <w:rsid w:val="00E5060C"/>
    <w:rsid w:val="00E508EE"/>
    <w:rsid w:val="00E50DD9"/>
    <w:rsid w:val="00E51344"/>
    <w:rsid w:val="00E51BF7"/>
    <w:rsid w:val="00E51EA7"/>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526"/>
    <w:rsid w:val="00E62548"/>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4059"/>
    <w:rsid w:val="00E741DF"/>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4EC"/>
    <w:rsid w:val="00E95F5D"/>
    <w:rsid w:val="00E962FA"/>
    <w:rsid w:val="00E96345"/>
    <w:rsid w:val="00E96358"/>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4B68"/>
    <w:rsid w:val="00ED587C"/>
    <w:rsid w:val="00ED597B"/>
    <w:rsid w:val="00ED5CB2"/>
    <w:rsid w:val="00ED66C0"/>
    <w:rsid w:val="00ED688A"/>
    <w:rsid w:val="00ED6B25"/>
    <w:rsid w:val="00ED799E"/>
    <w:rsid w:val="00ED7CAC"/>
    <w:rsid w:val="00EE03F2"/>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2575"/>
    <w:rsid w:val="00EF2645"/>
    <w:rsid w:val="00EF27BA"/>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7871"/>
    <w:rsid w:val="00F57FA0"/>
    <w:rsid w:val="00F60038"/>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31BB"/>
    <w:rsid w:val="00F73DBC"/>
    <w:rsid w:val="00F74B24"/>
    <w:rsid w:val="00F751EA"/>
    <w:rsid w:val="00F754BA"/>
    <w:rsid w:val="00F75A2B"/>
    <w:rsid w:val="00F75B12"/>
    <w:rsid w:val="00F75E20"/>
    <w:rsid w:val="00F76464"/>
    <w:rsid w:val="00F768F3"/>
    <w:rsid w:val="00F76EA7"/>
    <w:rsid w:val="00F77CC6"/>
    <w:rsid w:val="00F77E1F"/>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5B0CB25"/>
  <w15:docId w15:val="{E99ECEFD-99D4-493A-A478-468E24654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lang w:val="sk-SK"/>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val="sk-SK"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lang w:val="sk-SK"/>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val="x-none" w:eastAsia="x-none" w:bidi="sa-IN"/>
    </w:rPr>
  </w:style>
  <w:style w:type="character" w:customStyle="1" w:styleId="ObyajntextChar">
    <w:name w:val="Obyčajný text Char"/>
    <w:basedOn w:val="Predvolenpsmoodseku"/>
    <w:link w:val="Obyajntext"/>
    <w:uiPriority w:val="99"/>
    <w:rsid w:val="00F220F5"/>
    <w:rPr>
      <w:rFonts w:ascii="Courier New" w:hAnsi="Courier New" w:cs="Mangal"/>
      <w:lang w:val="x-none" w:eastAsia="x-none"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lang w:val="sk-SK"/>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lang w:val="sk-SK"/>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lang w:val="sk-SK"/>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lang w:val="sk-SK"/>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lang w:val="sk-SK"/>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lang w:val="sk-SK"/>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val="sk-SK"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lang w:val="sk-SK"/>
    </w:rPr>
  </w:style>
  <w:style w:type="paragraph" w:styleId="Textvysvetlivky">
    <w:name w:val="endnote text"/>
    <w:basedOn w:val="Normlny"/>
    <w:link w:val="TextvysvetlivkyChar"/>
    <w:uiPriority w:val="99"/>
    <w:unhideWhenUsed/>
    <w:rsid w:val="004265FD"/>
    <w:rPr>
      <w:sz w:val="20"/>
      <w:szCs w:val="20"/>
      <w:lang w:val="sk-SK"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val="sk-SK"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val="sk-SK"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finance.gov.sk" TargetMode="External"/><Relationship Id="rId18" Type="http://schemas.openxmlformats.org/officeDocument/2006/relationships/hyperlink" Target="http://www.opevs.eu" TargetMode="External"/><Relationship Id="rId26" Type="http://schemas.openxmlformats.org/officeDocument/2006/relationships/hyperlink" Target="http://www.partnerskadohoda.gov.sk/usmernenia-a-manualy/" TargetMode="External"/><Relationship Id="rId39"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employment.gov.sk/filemanager/opatrenie-248_2012zz.pdf" TargetMode="External"/><Relationship Id="rId34" Type="http://schemas.openxmlformats.org/officeDocument/2006/relationships/hyperlink" Target="http://www.partnerskadohoda.sk" TargetMode="External"/><Relationship Id="rId42" Type="http://schemas.microsoft.com/office/2011/relationships/people" Target="people.xml"/><Relationship Id="rId7" Type="http://schemas.openxmlformats.org/officeDocument/2006/relationships/settings" Target="settings.xml"/><Relationship Id="rId12" Type="http://schemas.openxmlformats.org/officeDocument/2006/relationships/hyperlink" Target="http://www.opevs.eu" TargetMode="External"/><Relationship Id="rId17" Type="http://schemas.openxmlformats.org/officeDocument/2006/relationships/hyperlink" Target="http://www.minv.sk/?projektove-dokumenty" TargetMode="External"/><Relationship Id="rId25" Type="http://schemas.openxmlformats.org/officeDocument/2006/relationships/hyperlink" Target="http://www.partnerskadohoda.gov.sk/302-sk/usmernenia-a-manualy/" TargetMode="External"/><Relationship Id="rId33" Type="http://schemas.openxmlformats.org/officeDocument/2006/relationships/hyperlink" Target="http://www.minv.sk/?vzory-zmluv-a-rozhodnuti" TargetMode="External"/><Relationship Id="rId38" Type="http://schemas.openxmlformats.org/officeDocument/2006/relationships/hyperlink" Target="http://www.opevs.eu" TargetMode="Externa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minv.sk/?monitorovanie-a-hodnotenie" TargetMode="External"/><Relationship Id="rId29" Type="http://schemas.openxmlformats.org/officeDocument/2006/relationships/hyperlink" Target="http://www.reformuj.sk"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www.itms2014.sk/" TargetMode="External"/><Relationship Id="rId32" Type="http://schemas.openxmlformats.org/officeDocument/2006/relationships/hyperlink" Target="http://www.minv.sk/?vzory-zmluv-a-rozhodnuti" TargetMode="External"/><Relationship Id="rId37" Type="http://schemas.openxmlformats.org/officeDocument/2006/relationships/hyperlink" Target="http://www.opevs.eu" TargetMode="External"/><Relationship Id="rId40"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finance.gov.sk" TargetMode="External"/><Relationship Id="rId23" Type="http://schemas.openxmlformats.org/officeDocument/2006/relationships/hyperlink" Target="http://www.partnerskadohoda.gov.sk" TargetMode="External"/><Relationship Id="rId28" Type="http://schemas.openxmlformats.org/officeDocument/2006/relationships/hyperlink" Target="http://www.opevs.eu" TargetMode="External"/><Relationship Id="rId36" Type="http://schemas.openxmlformats.org/officeDocument/2006/relationships/hyperlink" Target="mailto:opevs@minv.sk" TargetMode="External"/><Relationship Id="rId10" Type="http://schemas.openxmlformats.org/officeDocument/2006/relationships/endnotes" Target="endnotes.xml"/><Relationship Id="rId19" Type="http://schemas.openxmlformats.org/officeDocument/2006/relationships/hyperlink" Target="http://www.partnerskadohoda.gov.sk" TargetMode="External"/><Relationship Id="rId31" Type="http://schemas.openxmlformats.org/officeDocument/2006/relationships/hyperlink" Target="http://www.reformuj.sk"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artnerskadohoda.gov.sk" TargetMode="External"/><Relationship Id="rId22" Type="http://schemas.openxmlformats.org/officeDocument/2006/relationships/hyperlink" Target="http://www.zbierka.sk/sk/predpisy/401-2012-z-z.p-34960.pdf" TargetMode="External"/><Relationship Id="rId27" Type="http://schemas.openxmlformats.org/officeDocument/2006/relationships/hyperlink" Target="http://www.opevs.eu" TargetMode="External"/><Relationship Id="rId30" Type="http://schemas.openxmlformats.org/officeDocument/2006/relationships/hyperlink" Target="http://www.opevs.eu" TargetMode="External"/><Relationship Id="rId35" Type="http://schemas.openxmlformats.org/officeDocument/2006/relationships/hyperlink" Target="http://www.opevs.eu" TargetMode="External"/><Relationship Id="rId43"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gender.gov.sk/" TargetMode="External"/><Relationship Id="rId1" Type="http://schemas.openxmlformats.org/officeDocument/2006/relationships/hyperlink" Target="http://www.eks.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B09D7A2E40C346A67FA198FA39A683" ma:contentTypeVersion="0" ma:contentTypeDescription="Umožňuje vytvoriť nový dokument." ma:contentTypeScope="" ma:versionID="ff1d264fd39f2ddc8a4ad403948155f7">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1B3E7-E557-472E-B199-1579B3DD1A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E9D5BA-524E-4645-AF81-5A5A252E05A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4.xml><?xml version="1.0" encoding="utf-8"?>
<ds:datastoreItem xmlns:ds="http://schemas.openxmlformats.org/officeDocument/2006/customXml" ds:itemID="{EC224582-ED46-48E9-9D6F-7FD5DCD87B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35132</Words>
  <Characters>200258</Characters>
  <Application>Microsoft Office Word</Application>
  <DocSecurity>0</DocSecurity>
  <Lines>1668</Lines>
  <Paragraphs>469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234921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Pavel Tehlar</dc:creator>
  <cp:lastModifiedBy>Zuzana Hušeková</cp:lastModifiedBy>
  <cp:revision>4</cp:revision>
  <cp:lastPrinted>2017-01-17T14:22:00Z</cp:lastPrinted>
  <dcterms:created xsi:type="dcterms:W3CDTF">2019-01-31T10:01:00Z</dcterms:created>
  <dcterms:modified xsi:type="dcterms:W3CDTF">2019-01-31T10:01:00Z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0x010100C1B09D7A2E40C346A67FA198FA39A683</vt:lpwstr>
  </property>
</Properties>
</file>