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0A90625E" w:rsidR="003E4CCB" w:rsidRPr="00347388" w:rsidRDefault="003E4CCB" w:rsidP="003E4CCB">
      <w:pPr>
        <w:spacing w:line="360" w:lineRule="auto"/>
        <w:rPr>
          <w:rFonts w:cs="Arial"/>
          <w:sz w:val="20"/>
          <w:lang w:eastAsia="cs-CZ"/>
        </w:rPr>
      </w:pPr>
      <w:r w:rsidRPr="00347388">
        <w:rPr>
          <w:rFonts w:cs="Arial"/>
          <w:sz w:val="20"/>
          <w:lang w:eastAsia="cs-CZ"/>
        </w:rPr>
        <w:t>Dátum:</w:t>
      </w:r>
      <w:del w:id="0" w:author="Miruška Hrabčáková" w:date="2018-10-24T11:06:00Z">
        <w:r w:rsidR="00270DC5" w:rsidDel="0057799B">
          <w:rPr>
            <w:rFonts w:cs="Arial"/>
            <w:sz w:val="20"/>
            <w:lang w:eastAsia="cs-CZ"/>
          </w:rPr>
          <w:delText>31</w:delText>
        </w:r>
      </w:del>
      <w:ins w:id="1" w:author="Miruška Hrabčáková" w:date="2018-10-24T11:06:00Z">
        <w:r w:rsidR="0057799B">
          <w:rPr>
            <w:rFonts w:cs="Arial"/>
            <w:sz w:val="20"/>
            <w:lang w:eastAsia="cs-CZ"/>
          </w:rPr>
          <w:t>26</w:t>
        </w:r>
      </w:ins>
      <w:r w:rsidRPr="00E25071">
        <w:rPr>
          <w:rFonts w:cs="Arial"/>
          <w:sz w:val="20"/>
          <w:lang w:eastAsia="cs-CZ"/>
        </w:rPr>
        <w:t xml:space="preserve">. </w:t>
      </w:r>
      <w:ins w:id="2" w:author="Miruška Hrabčáková" w:date="2018-10-24T11:07:00Z">
        <w:r w:rsidR="0057799B">
          <w:rPr>
            <w:rFonts w:cs="Arial"/>
            <w:sz w:val="20"/>
            <w:lang w:eastAsia="cs-CZ"/>
          </w:rPr>
          <w:t>1</w:t>
        </w:r>
      </w:ins>
      <w:r w:rsidR="000922B4">
        <w:rPr>
          <w:rFonts w:cs="Arial"/>
          <w:sz w:val="20"/>
          <w:lang w:eastAsia="cs-CZ"/>
        </w:rPr>
        <w:t>0</w:t>
      </w:r>
      <w:del w:id="3" w:author="Miruška Hrabčáková" w:date="2018-10-24T11:07:00Z">
        <w:r w:rsidR="00270DC5" w:rsidDel="0057799B">
          <w:rPr>
            <w:rFonts w:cs="Arial"/>
            <w:sz w:val="20"/>
            <w:lang w:eastAsia="cs-CZ"/>
          </w:rPr>
          <w:delText>8</w:delText>
        </w:r>
      </w:del>
      <w:r w:rsidRPr="00E25071">
        <w:rPr>
          <w:rFonts w:cs="Arial"/>
          <w:sz w:val="20"/>
          <w:lang w:eastAsia="cs-CZ"/>
        </w:rPr>
        <w:t>. 201</w:t>
      </w:r>
      <w:r w:rsidR="000922B4">
        <w:rPr>
          <w:rFonts w:cs="Arial"/>
          <w:sz w:val="20"/>
          <w:lang w:eastAsia="cs-CZ"/>
        </w:rPr>
        <w:t>8</w:t>
      </w:r>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157EC3E4" w:rsidR="003E4CCB" w:rsidRDefault="003E4CCB" w:rsidP="003E4CCB">
      <w:pPr>
        <w:spacing w:line="360" w:lineRule="auto"/>
        <w:rPr>
          <w:rFonts w:cs="Arial"/>
          <w:sz w:val="20"/>
          <w:lang w:eastAsia="cs-CZ"/>
        </w:rPr>
      </w:pPr>
      <w:r w:rsidRPr="00347388">
        <w:rPr>
          <w:rFonts w:cs="Arial"/>
          <w:sz w:val="20"/>
          <w:lang w:eastAsia="cs-CZ"/>
        </w:rPr>
        <w:t>Dátum:</w:t>
      </w:r>
      <w:del w:id="4" w:author="Miruška Hrabčáková" w:date="2018-10-24T11:07:00Z">
        <w:r w:rsidR="00270DC5" w:rsidDel="0057799B">
          <w:rPr>
            <w:rFonts w:cs="Arial"/>
            <w:sz w:val="20"/>
            <w:lang w:eastAsia="cs-CZ"/>
          </w:rPr>
          <w:delText>31</w:delText>
        </w:r>
      </w:del>
      <w:ins w:id="5" w:author="Miruška Hrabčáková" w:date="2018-10-24T11:07:00Z">
        <w:r w:rsidR="0057799B">
          <w:rPr>
            <w:rFonts w:cs="Arial"/>
            <w:sz w:val="20"/>
            <w:lang w:eastAsia="cs-CZ"/>
          </w:rPr>
          <w:t>26</w:t>
        </w:r>
      </w:ins>
      <w:r w:rsidRPr="00E25071">
        <w:rPr>
          <w:rFonts w:cs="Arial"/>
          <w:sz w:val="20"/>
          <w:lang w:eastAsia="cs-CZ"/>
        </w:rPr>
        <w:t>. </w:t>
      </w:r>
      <w:ins w:id="6" w:author="Miruška Hrabčáková" w:date="2018-10-24T11:07:00Z">
        <w:r w:rsidR="0057799B">
          <w:rPr>
            <w:rFonts w:cs="Arial"/>
            <w:sz w:val="20"/>
            <w:lang w:eastAsia="cs-CZ"/>
          </w:rPr>
          <w:t>1</w:t>
        </w:r>
      </w:ins>
      <w:r w:rsidR="000922B4">
        <w:rPr>
          <w:rFonts w:cs="Arial"/>
          <w:sz w:val="20"/>
          <w:lang w:eastAsia="cs-CZ"/>
        </w:rPr>
        <w:t>0</w:t>
      </w:r>
      <w:del w:id="7" w:author="Miruška Hrabčáková" w:date="2018-10-24T11:07:00Z">
        <w:r w:rsidR="00270DC5" w:rsidDel="0057799B">
          <w:rPr>
            <w:rFonts w:cs="Arial"/>
            <w:sz w:val="20"/>
            <w:lang w:eastAsia="cs-CZ"/>
          </w:rPr>
          <w:delText>8</w:delText>
        </w:r>
      </w:del>
      <w:r w:rsidRPr="00E25071">
        <w:rPr>
          <w:rFonts w:cs="Arial"/>
          <w:sz w:val="20"/>
          <w:lang w:eastAsia="cs-CZ"/>
        </w:rPr>
        <w:t>. 201</w:t>
      </w:r>
      <w:r w:rsidR="000922B4">
        <w:rPr>
          <w:rFonts w:cs="Arial"/>
          <w:sz w:val="20"/>
          <w:lang w:eastAsia="cs-CZ"/>
        </w:rPr>
        <w:t>8</w:t>
      </w:r>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077B0F4B"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6344A206" w:rsidR="003E4CCB" w:rsidRPr="00347388" w:rsidRDefault="006B41BD" w:rsidP="00140CE3">
      <w:pPr>
        <w:tabs>
          <w:tab w:val="left" w:pos="1134"/>
        </w:tabs>
        <w:spacing w:line="360" w:lineRule="auto"/>
        <w:rPr>
          <w:rFonts w:cs="Arial"/>
          <w:sz w:val="20"/>
          <w:lang w:eastAsia="cs-CZ"/>
        </w:rPr>
      </w:pPr>
      <w:r w:rsidRPr="008F2822">
        <w:t>Dátum:</w:t>
      </w:r>
      <w:del w:id="8" w:author="Miruška Hrabčáková" w:date="2018-10-24T11:07:00Z">
        <w:r w:rsidR="00270DC5" w:rsidDel="0057799B">
          <w:delText>31</w:delText>
        </w:r>
      </w:del>
      <w:ins w:id="9" w:author="Miruška Hrabčáková" w:date="2018-10-24T11:07:00Z">
        <w:r w:rsidR="0057799B">
          <w:t>26</w:t>
        </w:r>
      </w:ins>
      <w:r w:rsidRPr="00140CE3">
        <w:t>. </w:t>
      </w:r>
      <w:ins w:id="10" w:author="Miruška Hrabčáková" w:date="2018-10-24T11:07:00Z">
        <w:r w:rsidR="0057799B">
          <w:t>1</w:t>
        </w:r>
      </w:ins>
      <w:r w:rsidR="000922B4">
        <w:t>0</w:t>
      </w:r>
      <w:del w:id="11" w:author="Miruška Hrabčáková" w:date="2018-10-24T11:07:00Z">
        <w:r w:rsidR="00270DC5" w:rsidDel="0057799B">
          <w:delText>8</w:delText>
        </w:r>
      </w:del>
      <w:r>
        <w:t>. 201</w:t>
      </w:r>
      <w:r w:rsidR="000922B4">
        <w:t>8</w:t>
      </w:r>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6E92D55E" w:rsidR="003E4CCB" w:rsidRPr="00347388" w:rsidRDefault="003E4CCB" w:rsidP="003E4CCB">
      <w:pPr>
        <w:spacing w:line="360" w:lineRule="auto"/>
        <w:rPr>
          <w:rFonts w:cs="Arial"/>
          <w:sz w:val="20"/>
          <w:lang w:eastAsia="cs-CZ"/>
        </w:rPr>
      </w:pPr>
      <w:r w:rsidRPr="00347388">
        <w:rPr>
          <w:rFonts w:cs="Arial"/>
          <w:sz w:val="20"/>
          <w:lang w:eastAsia="cs-CZ"/>
        </w:rPr>
        <w:t>Dátum:</w:t>
      </w:r>
      <w:del w:id="12" w:author="Miruška Hrabčáková" w:date="2018-10-24T11:07:00Z">
        <w:r w:rsidR="00270DC5" w:rsidDel="0057799B">
          <w:rPr>
            <w:rFonts w:cs="Arial"/>
            <w:sz w:val="20"/>
            <w:lang w:eastAsia="cs-CZ"/>
          </w:rPr>
          <w:delText>31</w:delText>
        </w:r>
      </w:del>
      <w:ins w:id="13" w:author="Miruška Hrabčáková" w:date="2018-10-24T11:07:00Z">
        <w:r w:rsidR="0057799B">
          <w:rPr>
            <w:rFonts w:cs="Arial"/>
            <w:sz w:val="20"/>
            <w:lang w:eastAsia="cs-CZ"/>
          </w:rPr>
          <w:t>26</w:t>
        </w:r>
      </w:ins>
      <w:r w:rsidRPr="00E25071">
        <w:rPr>
          <w:rFonts w:cs="Arial"/>
          <w:sz w:val="20"/>
          <w:lang w:eastAsia="cs-CZ"/>
        </w:rPr>
        <w:t>. </w:t>
      </w:r>
      <w:ins w:id="14" w:author="Miruška Hrabčáková" w:date="2018-10-24T11:07:00Z">
        <w:r w:rsidR="0057799B">
          <w:rPr>
            <w:rFonts w:cs="Arial"/>
            <w:sz w:val="20"/>
            <w:lang w:eastAsia="cs-CZ"/>
          </w:rPr>
          <w:t>1</w:t>
        </w:r>
      </w:ins>
      <w:r w:rsidR="00936C83">
        <w:rPr>
          <w:rFonts w:cs="Arial"/>
          <w:sz w:val="20"/>
          <w:lang w:eastAsia="cs-CZ"/>
        </w:rPr>
        <w:t>0</w:t>
      </w:r>
      <w:del w:id="15" w:author="Miruška Hrabčáková" w:date="2018-10-24T11:07:00Z">
        <w:r w:rsidR="00270DC5" w:rsidDel="0057799B">
          <w:rPr>
            <w:rFonts w:cs="Arial"/>
            <w:sz w:val="20"/>
            <w:lang w:eastAsia="cs-CZ"/>
          </w:rPr>
          <w:delText>8</w:delText>
        </w:r>
      </w:del>
      <w:r w:rsidRPr="00E25071">
        <w:rPr>
          <w:rFonts w:cs="Arial"/>
          <w:sz w:val="20"/>
          <w:lang w:eastAsia="cs-CZ"/>
        </w:rPr>
        <w:t>. 201</w:t>
      </w:r>
      <w:r w:rsidR="000922B4">
        <w:rPr>
          <w:rFonts w:cs="Arial"/>
          <w:sz w:val="20"/>
          <w:lang w:eastAsia="cs-CZ"/>
        </w:rPr>
        <w:t>8</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0AC521B8" w:rsidR="003E4CCB" w:rsidRDefault="003E4CCB" w:rsidP="003E4CCB">
      <w:pPr>
        <w:jc w:val="center"/>
        <w:rPr>
          <w:color w:val="001D58"/>
          <w:sz w:val="60"/>
        </w:rPr>
      </w:pPr>
      <w:r w:rsidRPr="00E25071">
        <w:rPr>
          <w:rFonts w:cs="Arial"/>
          <w:sz w:val="18"/>
          <w:lang w:eastAsia="cs-CZ"/>
        </w:rPr>
        <w:t xml:space="preserve">Verzia: </w:t>
      </w:r>
      <w:r w:rsidR="000922B4">
        <w:rPr>
          <w:rFonts w:cs="Arial"/>
          <w:sz w:val="18"/>
          <w:lang w:eastAsia="cs-CZ"/>
        </w:rPr>
        <w:t>4</w:t>
      </w:r>
      <w:r w:rsidRPr="00E25071">
        <w:rPr>
          <w:rFonts w:cs="Arial"/>
          <w:sz w:val="18"/>
          <w:lang w:eastAsia="cs-CZ"/>
        </w:rPr>
        <w:t>.</w:t>
      </w:r>
      <w:del w:id="16" w:author="Miruška Hrabčáková" w:date="2018-10-24T11:06:00Z">
        <w:r w:rsidR="00270DC5" w:rsidDel="0057799B">
          <w:rPr>
            <w:rFonts w:cs="Arial"/>
            <w:sz w:val="18"/>
            <w:lang w:eastAsia="cs-CZ"/>
          </w:rPr>
          <w:delText>3</w:delText>
        </w:r>
      </w:del>
      <w:ins w:id="17" w:author="Miruška Hrabčáková" w:date="2018-10-24T11:06:00Z">
        <w:r w:rsidR="0057799B">
          <w:rPr>
            <w:rFonts w:cs="Arial"/>
            <w:sz w:val="18"/>
            <w:lang w:eastAsia="cs-CZ"/>
          </w:rPr>
          <w:t>4</w:t>
        </w:r>
      </w:ins>
      <w:r w:rsidRPr="00E25071">
        <w:rPr>
          <w:rFonts w:cs="Arial"/>
          <w:sz w:val="18"/>
          <w:lang w:eastAsia="cs-CZ"/>
        </w:rPr>
        <w:t xml:space="preserve">; platnosť od: </w:t>
      </w:r>
      <w:del w:id="18" w:author="Miruška Hrabčáková" w:date="2018-10-24T11:06:00Z">
        <w:r w:rsidR="009E1F0F" w:rsidDel="0057799B">
          <w:rPr>
            <w:rFonts w:cs="Arial"/>
            <w:sz w:val="18"/>
            <w:lang w:eastAsia="cs-CZ"/>
          </w:rPr>
          <w:delText>31</w:delText>
        </w:r>
      </w:del>
      <w:ins w:id="19" w:author="Miruška Hrabčáková" w:date="2018-10-24T11:06:00Z">
        <w:r w:rsidR="0057799B">
          <w:rPr>
            <w:rFonts w:cs="Arial"/>
            <w:sz w:val="18"/>
            <w:lang w:eastAsia="cs-CZ"/>
          </w:rPr>
          <w:t>26</w:t>
        </w:r>
      </w:ins>
      <w:r w:rsidRPr="00E25071">
        <w:rPr>
          <w:rFonts w:cs="Arial"/>
          <w:sz w:val="18"/>
          <w:lang w:eastAsia="cs-CZ"/>
        </w:rPr>
        <w:t xml:space="preserve">. </w:t>
      </w:r>
      <w:ins w:id="20" w:author="Miruška Hrabčáková" w:date="2018-10-24T11:06:00Z">
        <w:r w:rsidR="0057799B">
          <w:rPr>
            <w:rFonts w:cs="Arial"/>
            <w:sz w:val="18"/>
            <w:lang w:eastAsia="cs-CZ"/>
          </w:rPr>
          <w:t>1</w:t>
        </w:r>
      </w:ins>
      <w:r w:rsidR="000922B4">
        <w:rPr>
          <w:rFonts w:cs="Arial"/>
          <w:sz w:val="18"/>
          <w:lang w:eastAsia="cs-CZ"/>
        </w:rPr>
        <w:t>0</w:t>
      </w:r>
      <w:del w:id="21" w:author="Miruška Hrabčáková" w:date="2018-10-24T11:06:00Z">
        <w:r w:rsidR="009E1F0F" w:rsidDel="0057799B">
          <w:rPr>
            <w:rFonts w:cs="Arial"/>
            <w:sz w:val="18"/>
            <w:lang w:eastAsia="cs-CZ"/>
          </w:rPr>
          <w:delText>8</w:delText>
        </w:r>
      </w:del>
      <w:r w:rsidRPr="00E25071">
        <w:rPr>
          <w:rFonts w:cs="Arial"/>
          <w:sz w:val="18"/>
          <w:lang w:eastAsia="cs-CZ"/>
        </w:rPr>
        <w:t>. 201</w:t>
      </w:r>
      <w:r w:rsidR="000922B4">
        <w:rPr>
          <w:rFonts w:cs="Arial"/>
          <w:sz w:val="18"/>
          <w:lang w:eastAsia="cs-CZ"/>
        </w:rPr>
        <w:t>8</w:t>
      </w:r>
      <w:r w:rsidRPr="00E25071">
        <w:rPr>
          <w:rFonts w:cs="Arial"/>
          <w:sz w:val="18"/>
          <w:lang w:eastAsia="cs-CZ"/>
        </w:rPr>
        <w:t xml:space="preserve">, účinnosť od: </w:t>
      </w:r>
      <w:ins w:id="22" w:author="Miruška Hrabčáková" w:date="2018-10-24T11:06:00Z">
        <w:r w:rsidR="0057799B">
          <w:rPr>
            <w:rFonts w:cs="Arial"/>
            <w:sz w:val="18"/>
            <w:lang w:eastAsia="cs-CZ"/>
          </w:rPr>
          <w:t>26</w:t>
        </w:r>
      </w:ins>
      <w:del w:id="23" w:author="Miruška Hrabčáková" w:date="2018-10-24T11:06:00Z">
        <w:r w:rsidR="009F66F9" w:rsidDel="0057799B">
          <w:rPr>
            <w:rFonts w:cs="Arial"/>
            <w:sz w:val="18"/>
            <w:lang w:eastAsia="cs-CZ"/>
          </w:rPr>
          <w:delText>0</w:delText>
        </w:r>
        <w:r w:rsidR="00936C83" w:rsidDel="0057799B">
          <w:rPr>
            <w:rFonts w:cs="Arial"/>
            <w:sz w:val="18"/>
            <w:lang w:eastAsia="cs-CZ"/>
          </w:rPr>
          <w:delText>1</w:delText>
        </w:r>
      </w:del>
      <w:r w:rsidRPr="00E25071">
        <w:rPr>
          <w:rFonts w:cs="Arial"/>
          <w:sz w:val="18"/>
          <w:lang w:eastAsia="cs-CZ"/>
        </w:rPr>
        <w:t xml:space="preserve">. </w:t>
      </w:r>
      <w:ins w:id="24" w:author="Miruška Hrabčáková" w:date="2018-10-24T11:06:00Z">
        <w:r w:rsidR="0057799B">
          <w:rPr>
            <w:rFonts w:cs="Arial"/>
            <w:sz w:val="18"/>
            <w:lang w:eastAsia="cs-CZ"/>
          </w:rPr>
          <w:t>1</w:t>
        </w:r>
      </w:ins>
      <w:r w:rsidR="000922B4">
        <w:rPr>
          <w:rFonts w:cs="Arial"/>
          <w:sz w:val="18"/>
          <w:lang w:eastAsia="cs-CZ"/>
        </w:rPr>
        <w:t>0</w:t>
      </w:r>
      <w:del w:id="25" w:author="Miruška Hrabčáková" w:date="2018-10-24T11:06:00Z">
        <w:r w:rsidR="009F66F9" w:rsidDel="0057799B">
          <w:rPr>
            <w:rFonts w:cs="Arial"/>
            <w:sz w:val="18"/>
            <w:lang w:eastAsia="cs-CZ"/>
          </w:rPr>
          <w:delText>9</w:delText>
        </w:r>
      </w:del>
      <w:r w:rsidRPr="00E25071">
        <w:rPr>
          <w:rFonts w:cs="Arial"/>
          <w:sz w:val="18"/>
          <w:lang w:eastAsia="cs-CZ"/>
        </w:rPr>
        <w:t>. 201</w:t>
      </w:r>
      <w:r w:rsidR="000922B4">
        <w:rPr>
          <w:rFonts w:cs="Arial"/>
          <w:sz w:val="18"/>
          <w:lang w:eastAsia="cs-CZ"/>
        </w:rPr>
        <w:t>8</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26" w:name="_Toc410907843"/>
    <w:p w14:paraId="18BC38E9" w14:textId="77777777"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4</w:t>
        </w:r>
        <w:r w:rsidR="00BF74B6" w:rsidRPr="00E135DC">
          <w:rPr>
            <w:rFonts w:cs="Arial"/>
            <w:noProof/>
            <w:webHidden/>
            <w:sz w:val="19"/>
            <w:szCs w:val="19"/>
          </w:rPr>
          <w:fldChar w:fldCharType="end"/>
        </w:r>
      </w:hyperlink>
    </w:p>
    <w:p w14:paraId="07E00004" w14:textId="77777777" w:rsidR="00BF74B6" w:rsidRPr="00E135DC" w:rsidRDefault="00252469">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4</w:t>
        </w:r>
        <w:r w:rsidR="00BF74B6" w:rsidRPr="00E135DC">
          <w:rPr>
            <w:rFonts w:cs="Arial"/>
            <w:noProof/>
            <w:webHidden/>
            <w:sz w:val="19"/>
            <w:szCs w:val="19"/>
          </w:rPr>
          <w:fldChar w:fldCharType="end"/>
        </w:r>
      </w:hyperlink>
    </w:p>
    <w:p w14:paraId="376D43DD" w14:textId="77777777" w:rsidR="00BF74B6" w:rsidRPr="00E135DC" w:rsidRDefault="00252469">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4</w:t>
        </w:r>
        <w:r w:rsidR="00BF74B6" w:rsidRPr="00E135DC">
          <w:rPr>
            <w:rFonts w:cs="Arial"/>
            <w:noProof/>
            <w:webHidden/>
            <w:sz w:val="19"/>
            <w:szCs w:val="19"/>
          </w:rPr>
          <w:fldChar w:fldCharType="end"/>
        </w:r>
      </w:hyperlink>
    </w:p>
    <w:p w14:paraId="75D147C7" w14:textId="77777777" w:rsidR="00BF74B6" w:rsidRPr="00E135DC" w:rsidRDefault="00252469">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5</w:t>
        </w:r>
        <w:r w:rsidR="00BF74B6" w:rsidRPr="00E135DC">
          <w:rPr>
            <w:rFonts w:cs="Arial"/>
            <w:noProof/>
            <w:webHidden/>
            <w:sz w:val="19"/>
            <w:szCs w:val="19"/>
          </w:rPr>
          <w:fldChar w:fldCharType="end"/>
        </w:r>
      </w:hyperlink>
    </w:p>
    <w:p w14:paraId="78BB9CF8" w14:textId="6EAF5739" w:rsidR="00BF74B6" w:rsidRPr="00E135DC" w:rsidRDefault="00252469">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15</w:t>
        </w:r>
        <w:r w:rsidR="00BF74B6" w:rsidRPr="00E135DC">
          <w:rPr>
            <w:rFonts w:cs="Arial"/>
            <w:noProof/>
            <w:webHidden/>
            <w:sz w:val="19"/>
            <w:szCs w:val="19"/>
          </w:rPr>
          <w:fldChar w:fldCharType="end"/>
        </w:r>
      </w:hyperlink>
    </w:p>
    <w:p w14:paraId="5081C3B7" w14:textId="57B2187F" w:rsidR="00BF74B6" w:rsidRPr="00E135DC" w:rsidRDefault="00252469">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17</w:t>
        </w:r>
        <w:r w:rsidR="00BF74B6" w:rsidRPr="00E135DC">
          <w:rPr>
            <w:rFonts w:cs="Arial"/>
            <w:noProof/>
            <w:webHidden/>
            <w:sz w:val="19"/>
            <w:szCs w:val="19"/>
          </w:rPr>
          <w:fldChar w:fldCharType="end"/>
        </w:r>
      </w:hyperlink>
    </w:p>
    <w:p w14:paraId="1D3E136E" w14:textId="6662B2DA" w:rsidR="00BF74B6" w:rsidRPr="00E135DC" w:rsidRDefault="00252469">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18</w:t>
        </w:r>
        <w:r w:rsidR="00BF74B6" w:rsidRPr="00E135DC">
          <w:rPr>
            <w:rFonts w:cs="Arial"/>
            <w:noProof/>
            <w:webHidden/>
            <w:sz w:val="19"/>
            <w:szCs w:val="19"/>
          </w:rPr>
          <w:fldChar w:fldCharType="end"/>
        </w:r>
      </w:hyperlink>
    </w:p>
    <w:p w14:paraId="717C3587" w14:textId="7374328E" w:rsidR="00BF74B6" w:rsidRPr="00E135DC" w:rsidRDefault="00252469">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18</w:t>
        </w:r>
        <w:r w:rsidR="00BF74B6" w:rsidRPr="00E135DC">
          <w:rPr>
            <w:rFonts w:cs="Arial"/>
            <w:noProof/>
            <w:webHidden/>
            <w:sz w:val="19"/>
            <w:szCs w:val="19"/>
          </w:rPr>
          <w:fldChar w:fldCharType="end"/>
        </w:r>
      </w:hyperlink>
    </w:p>
    <w:p w14:paraId="451E82B0" w14:textId="4BC457DD" w:rsidR="00BF74B6" w:rsidRPr="00E135DC" w:rsidRDefault="00252469">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18</w:t>
        </w:r>
        <w:r w:rsidR="00BF74B6" w:rsidRPr="00E135DC">
          <w:rPr>
            <w:rFonts w:cs="Arial"/>
            <w:noProof/>
            <w:webHidden/>
            <w:sz w:val="19"/>
            <w:szCs w:val="19"/>
          </w:rPr>
          <w:fldChar w:fldCharType="end"/>
        </w:r>
      </w:hyperlink>
    </w:p>
    <w:p w14:paraId="3E888383" w14:textId="466B90E0" w:rsidR="00BF74B6" w:rsidRPr="00E135DC" w:rsidRDefault="00252469">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18</w:t>
        </w:r>
        <w:r w:rsidR="00BF74B6" w:rsidRPr="00E135DC">
          <w:rPr>
            <w:rFonts w:cs="Arial"/>
            <w:noProof/>
            <w:webHidden/>
            <w:sz w:val="19"/>
            <w:szCs w:val="19"/>
          </w:rPr>
          <w:fldChar w:fldCharType="end"/>
        </w:r>
      </w:hyperlink>
    </w:p>
    <w:p w14:paraId="162A0FCF" w14:textId="27A1C82E" w:rsidR="00BF74B6" w:rsidRPr="00E135DC" w:rsidRDefault="00252469">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20</w:t>
        </w:r>
        <w:r w:rsidR="00BF74B6" w:rsidRPr="00E135DC">
          <w:rPr>
            <w:rFonts w:cs="Arial"/>
            <w:noProof/>
            <w:webHidden/>
            <w:sz w:val="19"/>
            <w:szCs w:val="19"/>
          </w:rPr>
          <w:fldChar w:fldCharType="end"/>
        </w:r>
      </w:hyperlink>
    </w:p>
    <w:p w14:paraId="66AD3C28" w14:textId="04894848" w:rsidR="00BF74B6" w:rsidRPr="00E135DC" w:rsidRDefault="00252469">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24</w:t>
        </w:r>
        <w:r w:rsidR="00BF74B6" w:rsidRPr="00E135DC">
          <w:rPr>
            <w:rFonts w:cs="Arial"/>
            <w:noProof/>
            <w:webHidden/>
            <w:sz w:val="19"/>
            <w:szCs w:val="19"/>
          </w:rPr>
          <w:fldChar w:fldCharType="end"/>
        </w:r>
      </w:hyperlink>
    </w:p>
    <w:p w14:paraId="1EE9C112" w14:textId="21A6B525" w:rsidR="00BF74B6" w:rsidRPr="00E135DC" w:rsidRDefault="00252469">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24</w:t>
        </w:r>
        <w:r w:rsidR="00BF74B6" w:rsidRPr="00E135DC">
          <w:rPr>
            <w:rFonts w:cs="Arial"/>
            <w:noProof/>
            <w:webHidden/>
            <w:sz w:val="19"/>
            <w:szCs w:val="19"/>
          </w:rPr>
          <w:fldChar w:fldCharType="end"/>
        </w:r>
      </w:hyperlink>
    </w:p>
    <w:p w14:paraId="08A090A8" w14:textId="13800EC2" w:rsidR="00BF74B6" w:rsidRPr="00E135DC" w:rsidRDefault="00252469">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26</w:t>
        </w:r>
        <w:r w:rsidR="00BF74B6" w:rsidRPr="00E135DC">
          <w:rPr>
            <w:rFonts w:cs="Arial"/>
            <w:noProof/>
            <w:webHidden/>
            <w:sz w:val="19"/>
            <w:szCs w:val="19"/>
          </w:rPr>
          <w:fldChar w:fldCharType="end"/>
        </w:r>
      </w:hyperlink>
    </w:p>
    <w:p w14:paraId="12DA2A97" w14:textId="53EF9FE9" w:rsidR="00BF74B6" w:rsidRPr="00E135DC" w:rsidRDefault="00252469">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28</w:t>
        </w:r>
        <w:r w:rsidR="00BF74B6" w:rsidRPr="00E135DC">
          <w:rPr>
            <w:rFonts w:cs="Arial"/>
            <w:noProof/>
            <w:webHidden/>
            <w:sz w:val="19"/>
            <w:szCs w:val="19"/>
          </w:rPr>
          <w:fldChar w:fldCharType="end"/>
        </w:r>
      </w:hyperlink>
    </w:p>
    <w:p w14:paraId="56A0A71D" w14:textId="770FE1BC" w:rsidR="00BF74B6" w:rsidRPr="00E135DC" w:rsidRDefault="00252469">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29</w:t>
        </w:r>
        <w:r w:rsidR="00BF74B6" w:rsidRPr="00E135DC">
          <w:rPr>
            <w:rFonts w:cs="Arial"/>
            <w:noProof/>
            <w:webHidden/>
            <w:sz w:val="19"/>
            <w:szCs w:val="19"/>
          </w:rPr>
          <w:fldChar w:fldCharType="end"/>
        </w:r>
      </w:hyperlink>
    </w:p>
    <w:p w14:paraId="6C37EF94" w14:textId="16EC5A83" w:rsidR="00BF74B6" w:rsidRPr="00E135DC" w:rsidRDefault="00252469">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29</w:t>
        </w:r>
        <w:r w:rsidR="00BF74B6" w:rsidRPr="00E135DC">
          <w:rPr>
            <w:rFonts w:cs="Arial"/>
            <w:noProof/>
            <w:webHidden/>
            <w:sz w:val="19"/>
            <w:szCs w:val="19"/>
          </w:rPr>
          <w:fldChar w:fldCharType="end"/>
        </w:r>
      </w:hyperlink>
    </w:p>
    <w:p w14:paraId="38EEFE1F" w14:textId="27125DC4" w:rsidR="00BF74B6" w:rsidRPr="00E135DC" w:rsidRDefault="00252469">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31</w:t>
        </w:r>
        <w:r w:rsidR="00BF74B6" w:rsidRPr="00E135DC">
          <w:rPr>
            <w:rFonts w:cs="Arial"/>
            <w:noProof/>
            <w:webHidden/>
            <w:sz w:val="19"/>
            <w:szCs w:val="19"/>
          </w:rPr>
          <w:fldChar w:fldCharType="end"/>
        </w:r>
      </w:hyperlink>
    </w:p>
    <w:p w14:paraId="4397C0C1" w14:textId="06A3F4C9" w:rsidR="00BF74B6" w:rsidRPr="00E135DC" w:rsidRDefault="00252469">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34</w:t>
        </w:r>
        <w:r w:rsidR="00BF74B6" w:rsidRPr="00E135DC">
          <w:rPr>
            <w:rFonts w:cs="Arial"/>
            <w:noProof/>
            <w:webHidden/>
            <w:sz w:val="19"/>
            <w:szCs w:val="19"/>
          </w:rPr>
          <w:fldChar w:fldCharType="end"/>
        </w:r>
      </w:hyperlink>
    </w:p>
    <w:p w14:paraId="2FCA8F9F" w14:textId="5AF2688F" w:rsidR="00BF74B6" w:rsidRPr="00E135DC" w:rsidRDefault="00252469">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34</w:t>
        </w:r>
        <w:r w:rsidR="00BF74B6" w:rsidRPr="00E135DC">
          <w:rPr>
            <w:rFonts w:cs="Arial"/>
            <w:noProof/>
            <w:webHidden/>
            <w:sz w:val="19"/>
            <w:szCs w:val="19"/>
          </w:rPr>
          <w:fldChar w:fldCharType="end"/>
        </w:r>
      </w:hyperlink>
    </w:p>
    <w:p w14:paraId="08F482A2" w14:textId="04590F03" w:rsidR="00BF74B6" w:rsidRPr="00E135DC" w:rsidRDefault="00252469">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58</w:t>
        </w:r>
        <w:r w:rsidR="00BF74B6" w:rsidRPr="00E135DC">
          <w:rPr>
            <w:rFonts w:cs="Arial"/>
            <w:noProof/>
            <w:webHidden/>
            <w:sz w:val="19"/>
            <w:szCs w:val="19"/>
          </w:rPr>
          <w:fldChar w:fldCharType="end"/>
        </w:r>
      </w:hyperlink>
    </w:p>
    <w:p w14:paraId="27443959" w14:textId="67A19B23" w:rsidR="00BF74B6" w:rsidRPr="00E135DC" w:rsidRDefault="00252469">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59</w:t>
        </w:r>
        <w:r w:rsidR="00BF74B6" w:rsidRPr="00E135DC">
          <w:rPr>
            <w:rFonts w:cs="Arial"/>
            <w:noProof/>
            <w:webHidden/>
            <w:sz w:val="19"/>
            <w:szCs w:val="19"/>
          </w:rPr>
          <w:fldChar w:fldCharType="end"/>
        </w:r>
      </w:hyperlink>
    </w:p>
    <w:p w14:paraId="7F58E385" w14:textId="3DC97EA2" w:rsidR="00BF74B6" w:rsidRPr="00E135DC" w:rsidRDefault="00252469">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67</w:t>
        </w:r>
        <w:r w:rsidR="00BF74B6" w:rsidRPr="00E135DC">
          <w:rPr>
            <w:rFonts w:cs="Arial"/>
            <w:noProof/>
            <w:webHidden/>
            <w:sz w:val="19"/>
            <w:szCs w:val="19"/>
          </w:rPr>
          <w:fldChar w:fldCharType="end"/>
        </w:r>
      </w:hyperlink>
    </w:p>
    <w:p w14:paraId="101D5D81" w14:textId="760BDC6C" w:rsidR="00BF74B6" w:rsidRPr="00E135DC" w:rsidRDefault="00252469">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81</w:t>
        </w:r>
        <w:r w:rsidR="00BF74B6" w:rsidRPr="00E135DC">
          <w:rPr>
            <w:rFonts w:cs="Arial"/>
            <w:noProof/>
            <w:webHidden/>
            <w:sz w:val="19"/>
            <w:szCs w:val="19"/>
          </w:rPr>
          <w:fldChar w:fldCharType="end"/>
        </w:r>
      </w:hyperlink>
    </w:p>
    <w:p w14:paraId="5198DED3" w14:textId="401417B1" w:rsidR="00BF74B6" w:rsidRPr="00E135DC" w:rsidRDefault="00252469">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86</w:t>
        </w:r>
        <w:r w:rsidR="00BF74B6" w:rsidRPr="00E135DC">
          <w:rPr>
            <w:rFonts w:cs="Arial"/>
            <w:noProof/>
            <w:webHidden/>
            <w:sz w:val="19"/>
            <w:szCs w:val="19"/>
          </w:rPr>
          <w:fldChar w:fldCharType="end"/>
        </w:r>
      </w:hyperlink>
    </w:p>
    <w:p w14:paraId="70A930FF" w14:textId="5DDDAFE6"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8241"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87</w:t>
        </w:r>
        <w:r w:rsidR="00BF74B6" w:rsidRPr="00E135DC">
          <w:rPr>
            <w:rFonts w:cs="Arial"/>
            <w:noProof/>
            <w:webHidden/>
            <w:sz w:val="19"/>
            <w:szCs w:val="19"/>
          </w:rPr>
          <w:fldChar w:fldCharType="end"/>
        </w:r>
      </w:hyperlink>
    </w:p>
    <w:p w14:paraId="25C99981" w14:textId="1CB1F927" w:rsidR="00BF74B6" w:rsidRPr="00E135DC" w:rsidRDefault="00252469">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87</w:t>
        </w:r>
        <w:r w:rsidR="00BF74B6" w:rsidRPr="00E135DC">
          <w:rPr>
            <w:rFonts w:cs="Arial"/>
            <w:noProof/>
            <w:webHidden/>
            <w:sz w:val="19"/>
            <w:szCs w:val="19"/>
          </w:rPr>
          <w:fldChar w:fldCharType="end"/>
        </w:r>
      </w:hyperlink>
    </w:p>
    <w:p w14:paraId="4212AEDF" w14:textId="72B0048A" w:rsidR="00BF74B6" w:rsidRPr="00E135DC" w:rsidRDefault="00252469">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89</w:t>
        </w:r>
        <w:r w:rsidR="00BF74B6" w:rsidRPr="00E135DC">
          <w:rPr>
            <w:rFonts w:cs="Arial"/>
            <w:noProof/>
            <w:webHidden/>
            <w:sz w:val="19"/>
            <w:szCs w:val="19"/>
          </w:rPr>
          <w:fldChar w:fldCharType="end"/>
        </w:r>
      </w:hyperlink>
    </w:p>
    <w:p w14:paraId="61CB8603" w14:textId="65AB04E3" w:rsidR="00BF74B6" w:rsidRPr="00E135DC" w:rsidRDefault="00252469">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89</w:t>
        </w:r>
        <w:r w:rsidR="00BF74B6" w:rsidRPr="00E135DC">
          <w:rPr>
            <w:rFonts w:cs="Arial"/>
            <w:noProof/>
            <w:webHidden/>
            <w:sz w:val="19"/>
            <w:szCs w:val="19"/>
          </w:rPr>
          <w:fldChar w:fldCharType="end"/>
        </w:r>
      </w:hyperlink>
    </w:p>
    <w:p w14:paraId="57E11B99" w14:textId="6CE761E3" w:rsidR="00BF74B6" w:rsidRPr="00E135DC" w:rsidRDefault="00252469">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90</w:t>
        </w:r>
        <w:r w:rsidR="00BF74B6" w:rsidRPr="00E135DC">
          <w:rPr>
            <w:rFonts w:cs="Arial"/>
            <w:noProof/>
            <w:webHidden/>
            <w:sz w:val="19"/>
            <w:szCs w:val="19"/>
          </w:rPr>
          <w:fldChar w:fldCharType="end"/>
        </w:r>
      </w:hyperlink>
    </w:p>
    <w:p w14:paraId="71EC95BE" w14:textId="03A3311D" w:rsidR="00BF74B6" w:rsidRPr="00E135DC" w:rsidRDefault="00252469">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95</w:t>
        </w:r>
        <w:r w:rsidR="00BF74B6" w:rsidRPr="00E135DC">
          <w:rPr>
            <w:rFonts w:cs="Arial"/>
            <w:noProof/>
            <w:webHidden/>
            <w:sz w:val="19"/>
            <w:szCs w:val="19"/>
          </w:rPr>
          <w:fldChar w:fldCharType="end"/>
        </w:r>
      </w:hyperlink>
    </w:p>
    <w:p w14:paraId="1C39A013" w14:textId="269FCB87" w:rsidR="00BF74B6" w:rsidRPr="00E135DC" w:rsidRDefault="00252469">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112</w:t>
        </w:r>
        <w:r w:rsidR="00BF74B6" w:rsidRPr="00E135DC">
          <w:rPr>
            <w:rFonts w:cs="Arial"/>
            <w:noProof/>
            <w:webHidden/>
            <w:sz w:val="19"/>
            <w:szCs w:val="19"/>
          </w:rPr>
          <w:fldChar w:fldCharType="end"/>
        </w:r>
      </w:hyperlink>
    </w:p>
    <w:p w14:paraId="69BEAABA" w14:textId="5B4FB10A" w:rsidR="00BF74B6" w:rsidRPr="00E135DC" w:rsidRDefault="00252469">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116</w:t>
        </w:r>
        <w:r w:rsidR="00BF74B6" w:rsidRPr="00E135DC">
          <w:rPr>
            <w:rFonts w:cs="Arial"/>
            <w:noProof/>
            <w:webHidden/>
            <w:sz w:val="19"/>
            <w:szCs w:val="19"/>
          </w:rPr>
          <w:fldChar w:fldCharType="end"/>
        </w:r>
      </w:hyperlink>
    </w:p>
    <w:p w14:paraId="52A899C1" w14:textId="1B47B2EA" w:rsidR="00BF74B6" w:rsidRPr="00E135DC" w:rsidRDefault="00252469">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124</w:t>
        </w:r>
        <w:r w:rsidR="00BF74B6" w:rsidRPr="00E135DC">
          <w:rPr>
            <w:rFonts w:cs="Arial"/>
            <w:noProof/>
            <w:webHidden/>
            <w:sz w:val="19"/>
            <w:szCs w:val="19"/>
          </w:rPr>
          <w:fldChar w:fldCharType="end"/>
        </w:r>
      </w:hyperlink>
    </w:p>
    <w:p w14:paraId="291F6871" w14:textId="28A76C2A" w:rsidR="00BF74B6" w:rsidRPr="00E135DC" w:rsidRDefault="00252469">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129</w:t>
        </w:r>
        <w:r w:rsidR="00BF74B6" w:rsidRPr="00E135DC">
          <w:rPr>
            <w:rFonts w:cs="Arial"/>
            <w:noProof/>
            <w:webHidden/>
            <w:sz w:val="19"/>
            <w:szCs w:val="19"/>
          </w:rPr>
          <w:fldChar w:fldCharType="end"/>
        </w:r>
      </w:hyperlink>
    </w:p>
    <w:p w14:paraId="34F67D09" w14:textId="39ED40BA" w:rsidR="00BF74B6" w:rsidRPr="00E135DC" w:rsidRDefault="00252469">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135</w:t>
        </w:r>
        <w:r w:rsidR="00BF74B6" w:rsidRPr="00E135DC">
          <w:rPr>
            <w:rFonts w:cs="Arial"/>
            <w:noProof/>
            <w:webHidden/>
            <w:sz w:val="19"/>
            <w:szCs w:val="19"/>
          </w:rPr>
          <w:fldChar w:fldCharType="end"/>
        </w:r>
      </w:hyperlink>
    </w:p>
    <w:p w14:paraId="6F278EC5" w14:textId="5DD9059F" w:rsidR="00BF74B6" w:rsidRPr="00E135DC" w:rsidRDefault="00252469">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135</w:t>
        </w:r>
        <w:r w:rsidR="00BF74B6" w:rsidRPr="00E135DC">
          <w:rPr>
            <w:rFonts w:cs="Arial"/>
            <w:noProof/>
            <w:webHidden/>
            <w:sz w:val="19"/>
            <w:szCs w:val="19"/>
          </w:rPr>
          <w:fldChar w:fldCharType="end"/>
        </w:r>
      </w:hyperlink>
    </w:p>
    <w:p w14:paraId="5B9D06DD" w14:textId="69B98DBC" w:rsidR="00BF74B6" w:rsidRPr="00E135DC" w:rsidRDefault="00252469">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138</w:t>
        </w:r>
        <w:r w:rsidR="00BF74B6" w:rsidRPr="00E135DC">
          <w:rPr>
            <w:rFonts w:cs="Arial"/>
            <w:noProof/>
            <w:webHidden/>
            <w:sz w:val="19"/>
            <w:szCs w:val="19"/>
          </w:rPr>
          <w:fldChar w:fldCharType="end"/>
        </w:r>
      </w:hyperlink>
    </w:p>
    <w:p w14:paraId="321D2A52" w14:textId="0E7F517F" w:rsidR="00BF74B6" w:rsidRPr="00E135DC" w:rsidRDefault="00252469">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138</w:t>
        </w:r>
        <w:r w:rsidR="00BF74B6" w:rsidRPr="00E135DC">
          <w:rPr>
            <w:rFonts w:cs="Arial"/>
            <w:noProof/>
            <w:webHidden/>
            <w:sz w:val="19"/>
            <w:szCs w:val="19"/>
          </w:rPr>
          <w:fldChar w:fldCharType="end"/>
        </w:r>
      </w:hyperlink>
    </w:p>
    <w:p w14:paraId="23ED640E" w14:textId="456633B4" w:rsidR="00BF74B6" w:rsidRPr="00E135DC" w:rsidRDefault="00252469">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141</w:t>
        </w:r>
        <w:r w:rsidR="00BF74B6" w:rsidRPr="00E135DC">
          <w:rPr>
            <w:rFonts w:cs="Arial"/>
            <w:noProof/>
            <w:webHidden/>
            <w:sz w:val="19"/>
            <w:szCs w:val="19"/>
          </w:rPr>
          <w:fldChar w:fldCharType="end"/>
        </w:r>
      </w:hyperlink>
    </w:p>
    <w:p w14:paraId="652445E0" w14:textId="7CDA4D90" w:rsidR="00BF74B6" w:rsidRPr="00E135DC" w:rsidRDefault="00252469">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148</w:t>
        </w:r>
        <w:r w:rsidR="00BF74B6" w:rsidRPr="00E135DC">
          <w:rPr>
            <w:rFonts w:cs="Arial"/>
            <w:noProof/>
            <w:webHidden/>
            <w:sz w:val="19"/>
            <w:szCs w:val="19"/>
          </w:rPr>
          <w:fldChar w:fldCharType="end"/>
        </w:r>
      </w:hyperlink>
    </w:p>
    <w:p w14:paraId="3B998595" w14:textId="5DDE90F6" w:rsidR="00BF74B6" w:rsidRPr="00E135DC" w:rsidRDefault="00252469">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149</w:t>
        </w:r>
        <w:r w:rsidR="00BF74B6" w:rsidRPr="00E135DC">
          <w:rPr>
            <w:rFonts w:cs="Arial"/>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27" w:name="_Toc440372853"/>
      <w:bookmarkStart w:id="28" w:name="_Toc440636364"/>
      <w:r w:rsidRPr="0073389C">
        <w:rPr>
          <w:rFonts w:ascii="Arial" w:hAnsi="Arial"/>
          <w:lang w:val="sk-SK"/>
        </w:rPr>
        <w:lastRenderedPageBreak/>
        <w:t>Úvod</w:t>
      </w:r>
      <w:bookmarkEnd w:id="26"/>
      <w:bookmarkEnd w:id="27"/>
      <w:bookmarkEnd w:id="28"/>
    </w:p>
    <w:p w14:paraId="7A55CDA3" w14:textId="77777777" w:rsidR="00AE5A8F" w:rsidRPr="0073389C" w:rsidRDefault="00AE5A8F" w:rsidP="009F56AB">
      <w:pPr>
        <w:pStyle w:val="Nadpis2"/>
        <w:spacing w:line="288" w:lineRule="auto"/>
        <w:jc w:val="both"/>
        <w:rPr>
          <w:lang w:val="sk-SK"/>
        </w:rPr>
      </w:pPr>
      <w:bookmarkStart w:id="29" w:name="_Toc410907844"/>
      <w:r w:rsidRPr="0073389C">
        <w:rPr>
          <w:lang w:val="sk-SK"/>
        </w:rPr>
        <w:t xml:space="preserve"> </w:t>
      </w:r>
      <w:bookmarkStart w:id="30" w:name="_Toc440372854"/>
      <w:bookmarkStart w:id="31"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29"/>
      <w:r w:rsidR="00A028FD" w:rsidRPr="0073389C">
        <w:rPr>
          <w:lang w:val="sk-SK"/>
        </w:rPr>
        <w:t xml:space="preserve"> pre p</w:t>
      </w:r>
      <w:r w:rsidR="001917F5" w:rsidRPr="0073389C">
        <w:rPr>
          <w:lang w:val="sk-SK"/>
        </w:rPr>
        <w:t>rijímateľa</w:t>
      </w:r>
      <w:bookmarkEnd w:id="30"/>
      <w:bookmarkEnd w:id="31"/>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6DA283CF"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861C4B" w:rsidRPr="000251E7">
          <w:rPr>
            <w:rStyle w:val="Hypertextovprepojenie"/>
            <w:rFonts w:cs="Arial"/>
            <w:szCs w:val="19"/>
            <w:lang w:val="sk-SK"/>
          </w:rPr>
          <w:t>www.opevs.eu</w:t>
        </w:r>
      </w:hyperlink>
      <w:r w:rsidR="00D35CC4" w:rsidRPr="00556DB3">
        <w:rPr>
          <w:rStyle w:val="Hypertextovprepojenie"/>
          <w:rFonts w:cs="Arial"/>
          <w:color w:val="auto"/>
          <w:szCs w:val="19"/>
          <w:u w:val="none"/>
          <w:lang w:val="sk-SK"/>
        </w:rPr>
        <w:t>, resp.</w:t>
      </w:r>
      <w:r w:rsidR="00D35CC4" w:rsidRPr="00556DB3">
        <w:rPr>
          <w:rStyle w:val="Hypertextovprepojenie"/>
          <w:rFonts w:cs="Arial"/>
          <w:color w:val="auto"/>
          <w:szCs w:val="19"/>
          <w:lang w:val="sk-SK"/>
        </w:rPr>
        <w:t xml:space="preserv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32" w:name="_Toc410907845"/>
      <w:bookmarkStart w:id="33" w:name="_Toc440372855"/>
      <w:bookmarkStart w:id="34" w:name="_Toc440636366"/>
      <w:r w:rsidRPr="0073389C">
        <w:rPr>
          <w:lang w:val="sk-SK"/>
        </w:rPr>
        <w:t>Cieľ príručky pre prijímateľa</w:t>
      </w:r>
      <w:bookmarkEnd w:id="32"/>
      <w:bookmarkEnd w:id="33"/>
      <w:bookmarkEnd w:id="34"/>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lastRenderedPageBreak/>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2A2E284D"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607318" w:rsidRPr="005548CA">
        <w:rPr>
          <w:rStyle w:val="Hypertextovprepojenie"/>
          <w:color w:val="auto"/>
        </w:rPr>
        <w:t>,</w:t>
      </w:r>
      <w:r w:rsidR="005B7659" w:rsidRPr="005548CA">
        <w:rPr>
          <w:rStyle w:val="Hypertextovprepojenie"/>
          <w:color w:val="auto"/>
        </w:rPr>
        <w:t xml:space="preserve"> resp. </w:t>
      </w:r>
      <w:r w:rsidR="005B7659">
        <w:rPr>
          <w:rStyle w:val="Hypertextovprepojenie"/>
        </w:rPr>
        <w:t>www.reformuj.sk</w:t>
      </w:r>
      <w:r w:rsidR="00EC0303" w:rsidRPr="0073389C">
        <w:t>.</w:t>
      </w:r>
    </w:p>
    <w:p w14:paraId="7A55CDB6" w14:textId="77777777" w:rsidR="00AE5A8F" w:rsidRPr="0073389C" w:rsidRDefault="00AE5A8F" w:rsidP="009F56AB">
      <w:pPr>
        <w:pStyle w:val="Nadpis2"/>
        <w:spacing w:line="288" w:lineRule="auto"/>
        <w:jc w:val="both"/>
        <w:rPr>
          <w:lang w:val="sk-SK"/>
        </w:rPr>
      </w:pPr>
      <w:bookmarkStart w:id="35" w:name="_Toc410907846"/>
      <w:bookmarkStart w:id="36" w:name="_Toc440372856"/>
      <w:bookmarkStart w:id="37" w:name="_Toc440636367"/>
      <w:r w:rsidRPr="0073389C">
        <w:rPr>
          <w:lang w:val="sk-SK"/>
        </w:rPr>
        <w:t>Definícia pojmov</w:t>
      </w:r>
      <w:bookmarkEnd w:id="35"/>
      <w:bookmarkEnd w:id="36"/>
      <w:bookmarkEnd w:id="37"/>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7A55CDB9" w14:textId="423D58C3"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468310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651FB95D"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3D24E501"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 xml:space="preserve">skutočnosti určujúcej začiatok lehoty. Ak taký deň v mesiaci nie je, lehota sa končí posledným dňom mesiaca. Lehota je zachovaná, ak sa posledný deň lehoty podanie podá na príslušný </w:t>
      </w:r>
      <w:r w:rsidRPr="0073389C">
        <w:rPr>
          <w:rFonts w:cs="Arial"/>
          <w:szCs w:val="19"/>
          <w:lang w:val="sk-SK"/>
        </w:rPr>
        <w:lastRenderedPageBreak/>
        <w:t>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6AAEBB1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w:t>
      </w:r>
      <w:del w:id="38" w:author="Miruška Hrabčáková" w:date="2018-10-24T08:28:00Z">
        <w:r w:rsidR="00F576F7" w:rsidRPr="0073389C" w:rsidDel="00D417EF">
          <w:rPr>
            <w:rFonts w:cs="Arial"/>
            <w:szCs w:val="19"/>
            <w:lang w:val="sk-SK"/>
          </w:rPr>
          <w:delText xml:space="preserve">prvý pododsek </w:delText>
        </w:r>
      </w:del>
      <w:r w:rsidR="00F576F7" w:rsidRPr="0073389C">
        <w:rPr>
          <w:rFonts w:cs="Arial"/>
          <w:szCs w:val="19"/>
          <w:lang w:val="sk-SK"/>
        </w:rPr>
        <w:t xml:space="preserve">písm. b), </w:t>
      </w:r>
      <w:del w:id="39" w:author="Miruška Hrabčáková" w:date="2018-10-24T08:27:00Z">
        <w:r w:rsidR="00F576F7" w:rsidRPr="0073389C" w:rsidDel="009C1147">
          <w:rPr>
            <w:rFonts w:cs="Arial"/>
            <w:szCs w:val="19"/>
            <w:lang w:val="sk-SK"/>
          </w:rPr>
          <w:delText xml:space="preserve">c) </w:delText>
        </w:r>
      </w:del>
      <w:r w:rsidR="00F576F7" w:rsidRPr="0073389C">
        <w:rPr>
          <w:rFonts w:cs="Arial"/>
          <w:szCs w:val="19"/>
          <w:lang w:val="sk-SK"/>
        </w:rPr>
        <w:t>a</w:t>
      </w:r>
      <w:ins w:id="40" w:author="Miruška Hrabčáková" w:date="2018-10-24T08:27:00Z">
        <w:r w:rsidR="009C1147">
          <w:rPr>
            <w:rFonts w:cs="Arial"/>
            <w:szCs w:val="19"/>
            <w:lang w:val="sk-SK"/>
          </w:rPr>
          <w:t>ž</w:t>
        </w:r>
      </w:ins>
      <w:r w:rsidR="00F576F7" w:rsidRPr="0073389C">
        <w:rPr>
          <w:rFonts w:cs="Arial"/>
          <w:szCs w:val="19"/>
          <w:lang w:val="sk-SK"/>
        </w:rPr>
        <w:t xml:space="preserve"> </w:t>
      </w:r>
      <w:del w:id="41" w:author="Miruška Hrabčáková" w:date="2018-10-24T08:27:00Z">
        <w:r w:rsidR="00F576F7" w:rsidRPr="0073389C" w:rsidDel="009C1147">
          <w:rPr>
            <w:rFonts w:cs="Arial"/>
            <w:szCs w:val="19"/>
            <w:lang w:val="sk-SK"/>
          </w:rPr>
          <w:delText>d</w:delText>
        </w:r>
      </w:del>
      <w:ins w:id="42" w:author="Miruška Hrabčáková" w:date="2018-10-24T08:27:00Z">
        <w:r w:rsidR="009C1147">
          <w:rPr>
            <w:rFonts w:cs="Arial"/>
            <w:szCs w:val="19"/>
            <w:lang w:val="sk-SK"/>
          </w:rPr>
          <w:t>e</w:t>
        </w:r>
      </w:ins>
      <w:r w:rsidR="00F576F7" w:rsidRPr="0073389C">
        <w:rPr>
          <w:rFonts w:cs="Arial"/>
          <w:szCs w:val="19"/>
          <w:lang w:val="sk-SK"/>
        </w:rPr>
        <w:t xml:space="preserve">), čl. 68, </w:t>
      </w:r>
      <w:ins w:id="43" w:author="Miruška Hrabčáková" w:date="2018-10-24T09:55:00Z">
        <w:r w:rsidR="00350A79">
          <w:rPr>
            <w:rFonts w:cs="Arial"/>
            <w:szCs w:val="19"/>
            <w:lang w:val="sk-SK"/>
          </w:rPr>
          <w:t xml:space="preserve">68a, 68b, </w:t>
        </w:r>
      </w:ins>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w:t>
      </w:r>
      <w:r w:rsidRPr="0073389C">
        <w:rPr>
          <w:rFonts w:cs="Arial"/>
          <w:szCs w:val="19"/>
          <w:lang w:val="sk-SK"/>
        </w:rPr>
        <w:lastRenderedPageBreak/>
        <w:t xml:space="preserve">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6" w14:textId="03B3F5E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7A55CDE7" w14:textId="142CB575"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w:t>
      </w:r>
      <w:del w:id="44" w:author="Miruška Hrabčáková" w:date="2018-10-24T08:29:00Z">
        <w:r w:rsidR="00E56E69" w:rsidRPr="00E56E69" w:rsidDel="005964CA">
          <w:rPr>
            <w:rFonts w:cs="Arial"/>
            <w:szCs w:val="19"/>
            <w:lang w:val="sk-SK"/>
          </w:rPr>
          <w:delText>,</w:delText>
        </w:r>
      </w:del>
      <w:r w:rsidR="00E56E69" w:rsidRPr="00E56E69">
        <w:rPr>
          <w:rFonts w:cs="Arial"/>
          <w:szCs w:val="19"/>
          <w:lang w:val="sk-SK"/>
        </w:rPr>
        <w:t xml:space="preserve"> a</w:t>
      </w:r>
      <w:r w:rsidR="005964CA">
        <w:rPr>
          <w:rFonts w:cs="Arial"/>
          <w:szCs w:val="19"/>
          <w:lang w:val="sk-SK"/>
        </w:rPr>
        <w:t>lebo</w:t>
      </w:r>
      <w:del w:id="45" w:author="Miruška Hrabčáková" w:date="2018-10-24T08:29:00Z">
        <w:r w:rsidR="00E56E69" w:rsidRPr="00E56E69" w:rsidDel="005964CA">
          <w:rPr>
            <w:rFonts w:cs="Arial"/>
            <w:szCs w:val="19"/>
            <w:lang w:val="sk-SK"/>
          </w:rPr>
          <w:delText>j</w:delText>
        </w:r>
      </w:del>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w:t>
      </w:r>
      <w:r w:rsidRPr="0073389C">
        <w:rPr>
          <w:lang w:val="sk-SK"/>
        </w:rPr>
        <w:lastRenderedPageBreak/>
        <w:t xml:space="preserve">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67AE3884"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7A55CDF1" w14:textId="49412EAD" w:rsidR="007A58F6" w:rsidRPr="00E56E69"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xml:space="preserve">) na programové obdobie 2014 – </w:t>
      </w:r>
      <w:r w:rsidRPr="00E56E69">
        <w:rPr>
          <w:rFonts w:cs="Arial"/>
          <w:szCs w:val="19"/>
          <w:lang w:val="sk-SK"/>
        </w:rPr>
        <w:t>2020</w:t>
      </w:r>
      <w:r w:rsidR="00E56E69" w:rsidRPr="00E56E69">
        <w:rPr>
          <w:rFonts w:cs="Arial"/>
          <w:szCs w:val="19"/>
          <w:lang w:val="sk-SK"/>
        </w:rPr>
        <w:t xml:space="preserve"> </w:t>
      </w:r>
      <w:r w:rsidR="00E56E69" w:rsidRPr="00E56E69">
        <w:rPr>
          <w:lang w:val="sk-SK"/>
        </w:rPr>
        <w:t>a v súlade so zákonom č. 357/2015 Z.z. o finančnej kontrole a audite.</w:t>
      </w:r>
      <w:r w:rsidR="001E445D" w:rsidRPr="00E56E69">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1FA508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6"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w:t>
      </w:r>
      <w:r w:rsidR="00CC633A">
        <w:rPr>
          <w:lang w:val="sk-SK"/>
        </w:rPr>
        <w:lastRenderedPageBreak/>
        <w:t>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7A55CDFB" w14:textId="4E8B137E"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2843A214"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žiadosti o platbu v časti Čestné vyhlásenie.</w:t>
      </w:r>
    </w:p>
    <w:p w14:paraId="45AD9236"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3090F9AE" w14:textId="2ECEFD42"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lastRenderedPageBreak/>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631E4A2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46" w:name="_Toc410907847"/>
      <w:bookmarkStart w:id="47" w:name="_Toc440372857"/>
      <w:bookmarkStart w:id="48" w:name="_Toc440636368"/>
      <w:r>
        <w:rPr>
          <w:lang w:val="sk-SK"/>
        </w:rPr>
        <w:lastRenderedPageBreak/>
        <w:t>Použité s</w:t>
      </w:r>
      <w:r w:rsidR="00AE5A8F" w:rsidRPr="0073389C">
        <w:rPr>
          <w:lang w:val="sk-SK"/>
        </w:rPr>
        <w:t>kratky</w:t>
      </w:r>
      <w:bookmarkEnd w:id="46"/>
      <w:bookmarkEnd w:id="47"/>
      <w:bookmarkEnd w:id="48"/>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49" w:name="_Toc440372858"/>
      <w:bookmarkStart w:id="50" w:name="_Toc440636369"/>
      <w:r w:rsidRPr="0073389C">
        <w:rPr>
          <w:lang w:val="sk-SK"/>
        </w:rPr>
        <w:lastRenderedPageBreak/>
        <w:t>Legislatíva</w:t>
      </w:r>
      <w:bookmarkEnd w:id="49"/>
      <w:bookmarkEnd w:id="50"/>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46320CB9" w:rsidR="00AE5A8F" w:rsidRPr="0073389C" w:rsidRDefault="00AE5A8F" w:rsidP="009F56AB">
      <w:pPr>
        <w:pStyle w:val="Nadpis1"/>
        <w:spacing w:line="288" w:lineRule="auto"/>
        <w:rPr>
          <w:rFonts w:ascii="Arial" w:hAnsi="Arial"/>
          <w:lang w:val="sk-SK"/>
        </w:rPr>
      </w:pPr>
      <w:bookmarkStart w:id="51" w:name="_Toc410907848"/>
      <w:bookmarkStart w:id="52" w:name="_Toc440372859"/>
      <w:bookmarkStart w:id="53" w:name="_Toc440636370"/>
      <w:r w:rsidRPr="0073389C">
        <w:rPr>
          <w:rFonts w:ascii="Arial" w:hAnsi="Arial"/>
          <w:lang w:val="sk-SK"/>
        </w:rPr>
        <w:lastRenderedPageBreak/>
        <w:t>Realizácia projektov</w:t>
      </w:r>
      <w:bookmarkEnd w:id="51"/>
      <w:bookmarkEnd w:id="52"/>
      <w:bookmarkEnd w:id="53"/>
    </w:p>
    <w:p w14:paraId="7A55CE40" w14:textId="77777777" w:rsidR="00AE5A8F" w:rsidRPr="0073389C" w:rsidRDefault="00AE5A8F" w:rsidP="009F56AB">
      <w:pPr>
        <w:pStyle w:val="Nadpis2"/>
        <w:spacing w:line="288" w:lineRule="auto"/>
        <w:rPr>
          <w:lang w:val="sk-SK"/>
        </w:rPr>
      </w:pPr>
      <w:bookmarkStart w:id="54" w:name="_Toc410907849"/>
      <w:bookmarkStart w:id="55" w:name="_Toc440372860"/>
      <w:bookmarkStart w:id="56" w:name="_Toc440636371"/>
      <w:r w:rsidRPr="0073389C">
        <w:rPr>
          <w:lang w:val="sk-SK"/>
        </w:rPr>
        <w:t>Všeobecné informácie k realizácii projektov</w:t>
      </w:r>
      <w:bookmarkEnd w:id="54"/>
      <w:bookmarkEnd w:id="55"/>
      <w:bookmarkEnd w:id="56"/>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57" w:name="_Toc410907850"/>
      <w:bookmarkStart w:id="58" w:name="_Toc440372861"/>
      <w:bookmarkStart w:id="59" w:name="_Toc440636372"/>
      <w:r w:rsidRPr="0073389C">
        <w:rPr>
          <w:lang w:val="sk-SK"/>
        </w:rPr>
        <w:t>Všeobecné informácie</w:t>
      </w:r>
      <w:bookmarkEnd w:id="57"/>
      <w:bookmarkEnd w:id="58"/>
      <w:bookmarkEnd w:id="59"/>
      <w:r w:rsidRPr="0073389C">
        <w:rPr>
          <w:lang w:val="sk-SK"/>
        </w:rPr>
        <w:t xml:space="preserve"> </w:t>
      </w:r>
    </w:p>
    <w:p w14:paraId="7A55CE42" w14:textId="437A6F5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0BC0BCC6" w14:textId="198F389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Pr>
          <w:lang w:val="sk-SK"/>
        </w:rPr>
        <w:t>)</w:t>
      </w:r>
      <w:r w:rsidR="00FA09D2">
        <w:rPr>
          <w:lang w:val="sk-SK"/>
        </w:rPr>
        <w:t xml:space="preserve">. Táto skutočnosť má vplyv najmä 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7A55CE43" w14:textId="579EED88"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7" w:history="1">
        <w:r w:rsidR="00EC0303" w:rsidRPr="0073389C">
          <w:rPr>
            <w:rStyle w:val="Hypertextovprepojenie"/>
            <w:rFonts w:cs="Arial"/>
            <w:szCs w:val="19"/>
            <w:lang w:val="sk-SK"/>
          </w:rPr>
          <w:t>www.opevs.eu</w:t>
        </w:r>
      </w:hyperlink>
      <w:r w:rsidR="00E0774C" w:rsidRPr="008601CC">
        <w:rPr>
          <w:rStyle w:val="Hypertextovprepojenie"/>
          <w:rFonts w:cs="Arial"/>
          <w:color w:val="auto"/>
          <w:szCs w:val="19"/>
          <w:u w:val="none"/>
          <w:lang w:val="sk-SK"/>
        </w:rPr>
        <w:t>, resp.</w:t>
      </w:r>
      <w:r w:rsidR="00E0774C" w:rsidRPr="008601CC">
        <w:rPr>
          <w:rStyle w:val="Hypertextovprepojenie"/>
          <w:rFonts w:cs="Arial"/>
          <w:color w:val="auto"/>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60" w:name="_Toc410907851"/>
      <w:bookmarkStart w:id="61" w:name="_Toc440372862"/>
      <w:bookmarkStart w:id="62" w:name="_Toc440636373"/>
      <w:r w:rsidRPr="0073389C">
        <w:rPr>
          <w:lang w:val="sk-SK"/>
        </w:rPr>
        <w:t>Na čo nezabudnúť po podpise zmluvy</w:t>
      </w:r>
      <w:bookmarkEnd w:id="60"/>
      <w:bookmarkEnd w:id="61"/>
      <w:bookmarkEnd w:id="62"/>
    </w:p>
    <w:p w14:paraId="7A55CE47" w14:textId="4763B121"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lastRenderedPageBreak/>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3C8D412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 xml:space="preserve">Personálna matica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7A55CE4C" w14:textId="013F68F1"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5"/>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lastRenderedPageBreak/>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15F50678"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hyperlink r:id="rId18" w:history="1">
        <w:r w:rsidR="003E2E6B" w:rsidRPr="0073389C">
          <w:rPr>
            <w:rStyle w:val="Hypertextovprepojenie"/>
          </w:rPr>
          <w:t>http://www.opevs.eu</w:t>
        </w:r>
      </w:hyperlink>
      <w:r w:rsidR="00060961" w:rsidRPr="00CD3EC9">
        <w:rPr>
          <w:rStyle w:val="Hypertextovprepojenie"/>
          <w:color w:val="auto"/>
          <w:u w:val="none"/>
        </w:rPr>
        <w:t>,</w:t>
      </w:r>
      <w:r w:rsidR="005B7659" w:rsidRPr="00CD3EC9">
        <w:rPr>
          <w:rStyle w:val="Hypertextovprepojenie"/>
          <w:color w:val="auto"/>
          <w:u w:val="none"/>
        </w:rPr>
        <w:t xml:space="preserve"> resp.</w:t>
      </w:r>
      <w:r w:rsidR="005B7659" w:rsidRPr="00402129">
        <w:rPr>
          <w:rStyle w:val="Hypertextovprepojenie"/>
          <w:color w:val="auto"/>
        </w:rPr>
        <w:t xml:space="preserve"> </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63" w:name="_Toc410907852"/>
      <w:bookmarkStart w:id="64" w:name="_Toc440372863"/>
      <w:bookmarkStart w:id="65" w:name="_Toc440636374"/>
      <w:r w:rsidRPr="0073389C">
        <w:rPr>
          <w:lang w:val="sk-SK"/>
        </w:rPr>
        <w:t>Monitorovanie projektu</w:t>
      </w:r>
      <w:bookmarkEnd w:id="63"/>
      <w:bookmarkEnd w:id="64"/>
      <w:bookmarkEnd w:id="65"/>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311DE1A1" w:rsidR="00355CD9" w:rsidRPr="0073389C" w:rsidRDefault="00355CD9" w:rsidP="00AE0D10">
      <w:pPr>
        <w:spacing w:before="120" w:after="120" w:line="288" w:lineRule="auto"/>
        <w:jc w:val="both"/>
      </w:pPr>
      <w:r w:rsidRPr="0073389C">
        <w:t xml:space="preserve">Prijímateľ predkladá monitorovacie správy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w:t>
      </w:r>
      <w:r w:rsidRPr="0073389C">
        <w:rPr>
          <w:szCs w:val="19"/>
          <w:lang w:val="sk-SK"/>
        </w:rPr>
        <w:lastRenderedPageBreak/>
        <w:t xml:space="preserve">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225AE979"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14BB91AA" w14:textId="77777777" w:rsidR="00B67CE8" w:rsidRPr="00C23F4C" w:rsidRDefault="00B67CE8" w:rsidP="00B67CE8">
      <w:pPr>
        <w:pStyle w:val="Default"/>
        <w:jc w:val="both"/>
        <w:rPr>
          <w:rFonts w:ascii="Arial" w:hAnsi="Arial" w:cs="Arial"/>
          <w:sz w:val="19"/>
          <w:szCs w:val="19"/>
          <w:lang w:val="sk-SK"/>
        </w:rPr>
      </w:pPr>
    </w:p>
    <w:p w14:paraId="7ACFDDE7" w14:textId="5A0AB22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1380DB23" w14:textId="0EB03E72"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516376B3" w14:textId="1A58478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6FCD9893" w14:textId="77777777" w:rsidR="00B67CE8" w:rsidRPr="00C23F4C" w:rsidRDefault="00B67CE8" w:rsidP="00B67CE8">
      <w:pPr>
        <w:pStyle w:val="Default"/>
        <w:jc w:val="both"/>
        <w:rPr>
          <w:rFonts w:ascii="Arial" w:hAnsi="Arial" w:cs="Arial"/>
          <w:sz w:val="19"/>
          <w:szCs w:val="19"/>
          <w:u w:val="single"/>
          <w:lang w:val="sk-SK"/>
        </w:rPr>
      </w:pPr>
    </w:p>
    <w:p w14:paraId="523896EA" w14:textId="213BBC1A" w:rsidR="00B67CE8" w:rsidRPr="00C23F4C" w:rsidRDefault="00E50FF1" w:rsidP="00B67CE8">
      <w:pPr>
        <w:pStyle w:val="Default"/>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6"/>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7"/>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60025E5B" w14:textId="37EB8C1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8"/>
      </w:r>
      <w:r w:rsidRPr="00C23F4C">
        <w:rPr>
          <w:rFonts w:ascii="Arial" w:hAnsi="Arial" w:cs="Arial"/>
          <w:sz w:val="19"/>
          <w:szCs w:val="19"/>
          <w:lang w:val="sk-SK"/>
        </w:rPr>
        <w:t xml:space="preserve"> zbierať a uchovávať v časovej nadväznosti k relevantnej monitorovacej správe. </w:t>
      </w:r>
    </w:p>
    <w:p w14:paraId="55EAB09C" w14:textId="77777777" w:rsidR="00B67CE8" w:rsidRPr="00C23F4C" w:rsidRDefault="00B67CE8" w:rsidP="00B67CE8">
      <w:pPr>
        <w:spacing w:before="120" w:after="120"/>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6DE9BEFB" w14:textId="742C5DA6" w:rsidR="00594863" w:rsidRPr="0073389C" w:rsidRDefault="001C47DE" w:rsidP="005122B5">
      <w:pPr>
        <w:spacing w:before="120" w:after="120"/>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7A55CE64" w14:textId="77777777"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ŽoP</w:t>
      </w:r>
      <w:r w:rsidRPr="00F010A7" w:rsidDel="00E83090">
        <w:rPr>
          <w:szCs w:val="19"/>
        </w:rPr>
        <w:t xml:space="preserve"> </w:t>
      </w:r>
    </w:p>
    <w:p w14:paraId="6269050C" w14:textId="0A0BFA8C"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lastRenderedPageBreak/>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2D7FFBF0" w14:textId="77777777" w:rsidR="00FD7E98" w:rsidRPr="0054520F" w:rsidRDefault="00FD7E98" w:rsidP="00FD7E98">
      <w:pPr>
        <w:pStyle w:val="Default"/>
        <w:jc w:val="both"/>
        <w:rPr>
          <w:rFonts w:ascii="Arial" w:hAnsi="Arial" w:cs="Arial"/>
          <w:color w:val="auto"/>
          <w:sz w:val="19"/>
          <w:szCs w:val="19"/>
          <w:lang w:val="sk-SK"/>
        </w:rPr>
      </w:pP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100B3F6A"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w:t>
      </w:r>
      <w:r w:rsidR="001014C1">
        <w:t xml:space="preserve">v </w:t>
      </w:r>
      <w:r w:rsidR="00A161AA">
        <w:t>mimoriadn</w:t>
      </w:r>
      <w:r w:rsidR="001014C1">
        <w:t>ej</w:t>
      </w:r>
      <w:r w:rsidR="00A161AA">
        <w:t xml:space="preserve"> monitorovac</w:t>
      </w:r>
      <w:r w:rsidR="001014C1">
        <w:t>ej</w:t>
      </w:r>
      <w:r w:rsidR="00A161AA">
        <w:t xml:space="preserve"> správ</w:t>
      </w:r>
      <w:r w:rsidR="001014C1">
        <w:t>e</w:t>
      </w:r>
      <w:r w:rsidR="00C0124D">
        <w:t xml:space="preserve"> </w:t>
      </w:r>
      <w:r w:rsidR="001014C1">
        <w:t>(</w:t>
      </w:r>
      <w:r w:rsidR="00C0124D">
        <w:t>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27CA103C"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9"/>
      </w:r>
      <w:r w:rsidRPr="0073389C">
        <w:rPr>
          <w:szCs w:val="19"/>
          <w:lang w:val="sk-SK"/>
        </w:rPr>
        <w:t>.</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zoznam výstupov jednotlivých aktivít projektu; </w:t>
      </w:r>
    </w:p>
    <w:p w14:paraId="7A55CE72" w14:textId="2049ADFE" w:rsidR="002F32E4" w:rsidRPr="0073389C" w:rsidRDefault="002F32E4" w:rsidP="0027405B">
      <w:pPr>
        <w:pStyle w:val="Bulletslevel2"/>
        <w:numPr>
          <w:ilvl w:val="0"/>
          <w:numId w:val="77"/>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27405B">
      <w:pPr>
        <w:pStyle w:val="Bulletslevel1"/>
        <w:numPr>
          <w:ilvl w:val="1"/>
          <w:numId w:val="78"/>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27405B">
      <w:pPr>
        <w:pStyle w:val="Bulletslevel1"/>
        <w:numPr>
          <w:ilvl w:val="1"/>
          <w:numId w:val="78"/>
        </w:numPr>
        <w:rPr>
          <w:lang w:val="sk-SK"/>
        </w:rPr>
      </w:pPr>
      <w:r w:rsidRPr="0073389C">
        <w:rPr>
          <w:lang w:val="sk-SK"/>
        </w:rPr>
        <w:lastRenderedPageBreak/>
        <w:t xml:space="preserve">aktuálne hodnoty ukazovateľov; </w:t>
      </w:r>
    </w:p>
    <w:p w14:paraId="7A55CE78" w14:textId="77777777" w:rsidR="00274ECC" w:rsidRPr="0073389C" w:rsidRDefault="00274ECC" w:rsidP="0027405B">
      <w:pPr>
        <w:pStyle w:val="Bulletslevel1"/>
        <w:numPr>
          <w:ilvl w:val="1"/>
          <w:numId w:val="78"/>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6BCD96AB" w14:textId="1A8C8B0B"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r w:rsidR="00303F2B">
        <w:rPr>
          <w:rFonts w:ascii="Arial" w:hAnsi="Arial"/>
          <w:color w:val="auto"/>
          <w:sz w:val="19"/>
          <w:lang w:val="sk-SK"/>
        </w:rPr>
        <w:t xml:space="preserve"> </w:t>
      </w: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791D5C18" w14:textId="77777777" w:rsidR="000711BA" w:rsidRDefault="00F651CD" w:rsidP="000711BA">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r w:rsidR="000711BA" w:rsidRPr="000711BA">
        <w:rPr>
          <w:rFonts w:ascii="Arial" w:hAnsi="Arial"/>
          <w:color w:val="auto"/>
          <w:sz w:val="19"/>
          <w:lang w:val="sk-SK"/>
        </w:rPr>
        <w:t xml:space="preserve"> </w:t>
      </w:r>
    </w:p>
    <w:p w14:paraId="3658819C" w14:textId="1CBEEE0E" w:rsidR="00F651CD" w:rsidRDefault="000711BA" w:rsidP="00F651CD">
      <w:pPr>
        <w:pStyle w:val="Default"/>
        <w:jc w:val="both"/>
        <w:rPr>
          <w:rFonts w:ascii="Arial" w:hAnsi="Arial"/>
          <w:color w:val="auto"/>
          <w:sz w:val="19"/>
          <w:lang w:val="sk-SK"/>
        </w:rPr>
      </w:pPr>
      <w:r>
        <w:rPr>
          <w:rFonts w:ascii="Arial" w:hAnsi="Arial"/>
          <w:color w:val="auto"/>
          <w:sz w:val="19"/>
          <w:lang w:val="sk-SK"/>
        </w:rPr>
        <w:t xml:space="preserve">Nižšie uvedené postupy a príklady spôsobu výpočtu slúžia  na základné vymedzenie sumy NFP, ktorú môže RO pre OP EVS požadovať od prijímateľa vrátiť v zmysle čl. 10, ods.1 písmeno j) </w:t>
      </w:r>
      <w:r w:rsidR="00460926">
        <w:rPr>
          <w:rFonts w:ascii="Arial" w:hAnsi="Arial"/>
          <w:color w:val="auto"/>
          <w:sz w:val="19"/>
          <w:lang w:val="sk-SK"/>
        </w:rPr>
        <w:t xml:space="preserve">VZP </w:t>
      </w:r>
      <w:r>
        <w:rPr>
          <w:rFonts w:ascii="Arial" w:hAnsi="Arial"/>
          <w:color w:val="auto"/>
          <w:sz w:val="19"/>
          <w:lang w:val="sk-SK"/>
        </w:rPr>
        <w:t>Zmluvy o NFP.</w:t>
      </w:r>
      <w:r w:rsidR="00A7336C">
        <w:rPr>
          <w:rFonts w:ascii="Arial" w:hAnsi="Arial"/>
          <w:color w:val="auto"/>
          <w:sz w:val="19"/>
          <w:lang w:val="sk-SK"/>
        </w:rPr>
        <w:br/>
      </w: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10"/>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52D1C9C2"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lastRenderedPageBreak/>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1A7ED25A" w14:textId="77777777" w:rsidR="00BD3255" w:rsidRDefault="00BD3255" w:rsidP="00F651CD">
      <w:pPr>
        <w:pStyle w:val="Default"/>
        <w:jc w:val="both"/>
        <w:rPr>
          <w:rFonts w:ascii="Arial" w:hAnsi="Arial"/>
          <w:color w:val="auto"/>
          <w:sz w:val="19"/>
          <w:lang w:val="sk-SK"/>
        </w:rPr>
      </w:pPr>
    </w:p>
    <w:p w14:paraId="7A55CE7D" w14:textId="77777777" w:rsidR="007223B7" w:rsidRPr="0073389C" w:rsidRDefault="007223B7" w:rsidP="007223B7">
      <w:pPr>
        <w:pStyle w:val="Nadpis2"/>
        <w:rPr>
          <w:lang w:val="sk-SK"/>
        </w:rPr>
      </w:pPr>
      <w:bookmarkStart w:id="67" w:name="_Toc440372864"/>
      <w:bookmarkStart w:id="68"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67"/>
      <w:bookmarkEnd w:id="68"/>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69" w:name="_Toc440372865"/>
      <w:bookmarkStart w:id="70" w:name="_Toc440636376"/>
      <w:r w:rsidRPr="0073389C">
        <w:rPr>
          <w:lang w:val="sk-SK"/>
        </w:rPr>
        <w:t>Charakter zmien a spôsob posudzovania zmien</w:t>
      </w:r>
      <w:bookmarkEnd w:id="69"/>
      <w:bookmarkEnd w:id="70"/>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56F72F79"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1700631D" w14:textId="1DF7BDC9" w:rsidR="008F0217" w:rsidRDefault="00C750F1" w:rsidP="0027405B">
      <w:pPr>
        <w:pStyle w:val="Odsekzoznamu"/>
        <w:numPr>
          <w:ilvl w:val="0"/>
          <w:numId w:val="9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27405B">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lastRenderedPageBreak/>
        <w:t>v rozpočte p</w:t>
      </w:r>
      <w:r w:rsidRPr="00E008D8">
        <w:rPr>
          <w:bCs/>
          <w:lang w:eastAsia="cs-CZ"/>
        </w:rPr>
        <w:t>rojektu, okrem nedočerpania niektorej rozpočtovej položky</w:t>
      </w:r>
      <w:r w:rsidR="00B3113C" w:rsidRPr="0073389C">
        <w:rPr>
          <w:lang w:eastAsia="cs-CZ"/>
        </w:rPr>
        <w:t>,</w:t>
      </w:r>
    </w:p>
    <w:p w14:paraId="0EEC0610" w14:textId="406C9D9F" w:rsidR="00033F4A" w:rsidRDefault="00E008D8" w:rsidP="0027405B">
      <w:pPr>
        <w:numPr>
          <w:ilvl w:val="0"/>
          <w:numId w:val="40"/>
        </w:numPr>
        <w:spacing w:before="120" w:after="120" w:line="288" w:lineRule="auto"/>
        <w:ind w:left="851" w:hanging="284"/>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14:paraId="142DAA72" w14:textId="77777777" w:rsidR="00033F4A" w:rsidRPr="00033F4A" w:rsidRDefault="00033F4A" w:rsidP="00033F4A">
      <w:pPr>
        <w:spacing w:before="120" w:after="120" w:line="288" w:lineRule="auto"/>
        <w:ind w:left="851"/>
        <w:jc w:val="both"/>
        <w:rPr>
          <w:bCs/>
          <w:lang w:eastAsia="cs-CZ"/>
        </w:rPr>
      </w:pPr>
    </w:p>
    <w:p w14:paraId="043D0F26" w14:textId="7383EB7A"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7A55CE98" w14:textId="357AE086"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2445138E"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xml:space="preserve">, inak sa jedná podstatné porušenie Zmluvy o NFP s možným následkom odstúpenia od zmluvy s vrátením NFP, resp. časti NFP </w:t>
      </w:r>
      <w:r w:rsidRPr="0073389C">
        <w:t xml:space="preserv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71" w:name="_Toc410907854"/>
      <w:bookmarkStart w:id="72" w:name="_Toc440372866"/>
      <w:bookmarkStart w:id="73" w:name="_Toc440636377"/>
      <w:r w:rsidRPr="0073389C">
        <w:rPr>
          <w:lang w:val="sk-SK"/>
        </w:rPr>
        <w:t>Administrácia zmenového konania</w:t>
      </w:r>
      <w:bookmarkEnd w:id="71"/>
      <w:bookmarkEnd w:id="72"/>
      <w:bookmarkEnd w:id="73"/>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lastRenderedPageBreak/>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769C7B40"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PM OIP</w:t>
      </w:r>
      <w:r w:rsidR="00943DD7" w:rsidRPr="003E46C4">
        <w:rPr>
          <w:rFonts w:cs="Arial"/>
          <w:szCs w:val="19"/>
        </w:rPr>
        <w:t xml:space="preserve"> 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lastRenderedPageBreak/>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7A55CEBB" w14:textId="24424DE1" w:rsidR="004E3753" w:rsidRDefault="00D11C1D" w:rsidP="009B5B97">
      <w:pPr>
        <w:autoSpaceDE w:val="0"/>
        <w:autoSpaceDN w:val="0"/>
        <w:adjustRightInd w:val="0"/>
        <w:spacing w:before="120" w:after="120" w:line="288" w:lineRule="auto"/>
        <w:jc w:val="both"/>
      </w:pPr>
      <w:bookmarkStart w:id="74" w:name="_Toc410031665"/>
      <w:bookmarkStart w:id="75"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067414FA" w14:textId="7398038E"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7A55CEBD" w14:textId="03FA16B1" w:rsidR="00563905" w:rsidRDefault="00563905" w:rsidP="009B5B97">
      <w:pPr>
        <w:autoSpaceDE w:val="0"/>
        <w:autoSpaceDN w:val="0"/>
        <w:adjustRightInd w:val="0"/>
        <w:spacing w:before="120" w:after="120" w:line="288" w:lineRule="auto"/>
        <w:jc w:val="both"/>
      </w:pPr>
    </w:p>
    <w:p w14:paraId="2501F28D" w14:textId="77777777" w:rsidR="00E34A10" w:rsidRDefault="00E34A10" w:rsidP="009B5B97">
      <w:pPr>
        <w:autoSpaceDE w:val="0"/>
        <w:autoSpaceDN w:val="0"/>
        <w:adjustRightInd w:val="0"/>
        <w:spacing w:before="120" w:after="120" w:line="288" w:lineRule="auto"/>
        <w:jc w:val="both"/>
      </w:pPr>
    </w:p>
    <w:p w14:paraId="7D90ADD8" w14:textId="5535F729"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76" w:name="_Toc440372867"/>
      <w:bookmarkStart w:id="77" w:name="_Toc440636378"/>
      <w:r w:rsidRPr="0073389C">
        <w:rPr>
          <w:lang w:val="sk-SK"/>
        </w:rPr>
        <w:t>Ukončenie zmluvného vzťahu</w:t>
      </w:r>
      <w:bookmarkEnd w:id="74"/>
      <w:bookmarkEnd w:id="75"/>
      <w:bookmarkEnd w:id="76"/>
      <w:bookmarkEnd w:id="77"/>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lastRenderedPageBreak/>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78" w:name="_Toc410907856"/>
      <w:bookmarkStart w:id="79" w:name="_Toc440372868"/>
      <w:bookmarkStart w:id="80" w:name="_Toc440636379"/>
      <w:r w:rsidRPr="0073389C">
        <w:rPr>
          <w:lang w:val="sk-SK"/>
        </w:rPr>
        <w:t>Finančné riadenie</w:t>
      </w:r>
      <w:bookmarkEnd w:id="78"/>
      <w:bookmarkEnd w:id="79"/>
      <w:bookmarkEnd w:id="80"/>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81" w:name="_Toc410907857"/>
      <w:bookmarkStart w:id="82" w:name="_Toc440372869"/>
      <w:bookmarkStart w:id="83" w:name="_Toc440636380"/>
      <w:r w:rsidRPr="0073389C">
        <w:rPr>
          <w:lang w:val="sk-SK"/>
        </w:rPr>
        <w:t>Vedenie účtovníct</w:t>
      </w:r>
      <w:r w:rsidR="004A616F" w:rsidRPr="0073389C">
        <w:rPr>
          <w:lang w:val="sk-SK"/>
        </w:rPr>
        <w:t>va</w:t>
      </w:r>
      <w:bookmarkEnd w:id="81"/>
      <w:bookmarkEnd w:id="82"/>
      <w:bookmarkEnd w:id="83"/>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1"/>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C9B385C"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lastRenderedPageBreak/>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84" w:name="_Toc440372870"/>
      <w:bookmarkStart w:id="85" w:name="_Toc440636381"/>
      <w:bookmarkStart w:id="86"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84"/>
      <w:bookmarkEnd w:id="85"/>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12"/>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27405B">
      <w:pPr>
        <w:pStyle w:val="Odsekzoznamu"/>
        <w:numPr>
          <w:ilvl w:val="0"/>
          <w:numId w:val="79"/>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60659DD1" w14:textId="79CE02C0"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13"/>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w:t>
      </w:r>
      <w:r w:rsidRPr="0073389C">
        <w:lastRenderedPageBreak/>
        <w:t>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4"/>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5"/>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w:t>
      </w:r>
      <w:r w:rsidRPr="0073389C">
        <w:rPr>
          <w:szCs w:val="19"/>
          <w:lang w:val="sk-SK"/>
        </w:rPr>
        <w:lastRenderedPageBreak/>
        <w:t xml:space="preserve">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6"/>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7CD95216"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6AFDA7F6" w14:textId="77777777" w:rsidR="003F3CEE" w:rsidRPr="00B74DAF" w:rsidRDefault="003F3CEE" w:rsidP="003F3CEE">
      <w:pPr>
        <w:rPr>
          <w:rFonts w:cs="Arial"/>
          <w:b/>
          <w:szCs w:val="19"/>
        </w:rPr>
      </w:pPr>
    </w:p>
    <w:p w14:paraId="382EFF91"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7E0F34F7"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286FD906"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65E5873B" w14:textId="77777777" w:rsidR="003F3CEE" w:rsidRDefault="003F3CEE" w:rsidP="003F3CEE">
      <w:pPr>
        <w:autoSpaceDE w:val="0"/>
        <w:autoSpaceDN w:val="0"/>
        <w:adjustRightInd w:val="0"/>
        <w:jc w:val="both"/>
        <w:rPr>
          <w:rFonts w:cs="Arial"/>
          <w:szCs w:val="19"/>
        </w:rPr>
      </w:pPr>
    </w:p>
    <w:p w14:paraId="3181CA49" w14:textId="77777777" w:rsidR="003F3CEE" w:rsidRDefault="003F3CEE" w:rsidP="009C17FB">
      <w:pPr>
        <w:pStyle w:val="Odsekzoznamu"/>
        <w:numPr>
          <w:ilvl w:val="0"/>
          <w:numId w:val="113"/>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5B3A22EB"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605A6763" w14:textId="77777777" w:rsidR="003F3CEE" w:rsidRPr="00D877AF" w:rsidRDefault="003F3CEE" w:rsidP="009C17FB">
      <w:pPr>
        <w:pStyle w:val="Odsekzoznamu"/>
        <w:numPr>
          <w:ilvl w:val="0"/>
          <w:numId w:val="113"/>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 xml:space="preserve">Prijímateľ prevedie sumu vo výške </w:t>
      </w:r>
      <w:r w:rsidRPr="00D877AF">
        <w:rPr>
          <w:rFonts w:cs="Arial"/>
          <w:szCs w:val="19"/>
        </w:rPr>
        <w:lastRenderedPageBreak/>
        <w:t>oprávnen</w:t>
      </w:r>
      <w:bookmarkStart w:id="87" w:name="_GoBack"/>
      <w:bookmarkEnd w:id="87"/>
      <w:r w:rsidRPr="00D877AF">
        <w:rPr>
          <w:rFonts w:cs="Arial"/>
          <w:szCs w:val="19"/>
        </w:rPr>
        <w:t>ých výdavkov vzniknutých počas predchádzajúceho kalendárneho mesiaca najneskôr do 5 pracovných dní od ukončenia p</w:t>
      </w:r>
      <w:r>
        <w:rPr>
          <w:rFonts w:cs="Arial"/>
          <w:szCs w:val="19"/>
        </w:rPr>
        <w:t>redmetného kalendárneho mesiaca.</w:t>
      </w:r>
    </w:p>
    <w:p w14:paraId="073D2EE3" w14:textId="77777777" w:rsidR="003F3CEE" w:rsidRDefault="003F3CEE" w:rsidP="003F3CEE">
      <w:pPr>
        <w:autoSpaceDE w:val="0"/>
        <w:autoSpaceDN w:val="0"/>
        <w:adjustRightInd w:val="0"/>
        <w:spacing w:afterLines="20" w:after="48"/>
        <w:ind w:left="284"/>
        <w:jc w:val="both"/>
        <w:rPr>
          <w:rFonts w:cs="Arial"/>
          <w:szCs w:val="19"/>
        </w:rPr>
      </w:pPr>
    </w:p>
    <w:p w14:paraId="513C7FD9"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54D82EB1" w14:textId="338F25CD" w:rsidR="008D2E36" w:rsidRPr="003A1E7D" w:rsidRDefault="008D2E36" w:rsidP="00E135DC">
      <w:bookmarkStart w:id="88" w:name="_Toc440372871"/>
      <w:bookmarkStart w:id="89" w:name="_Toc440636382"/>
      <w:r w:rsidRPr="00E135DC">
        <w:rPr>
          <w:b/>
        </w:rPr>
        <w:t>Platby vo vzťahu prijímateľ – dodávateľ/zhotoviteľ</w:t>
      </w:r>
      <w:bookmarkEnd w:id="88"/>
      <w:bookmarkEnd w:id="89"/>
    </w:p>
    <w:p w14:paraId="3B9744BE" w14:textId="33262A13"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90" w:name="_Toc440372872"/>
      <w:bookmarkStart w:id="91" w:name="_Toc440636383"/>
      <w:r w:rsidRPr="0073389C">
        <w:rPr>
          <w:lang w:val="sk-SK"/>
        </w:rPr>
        <w:t>Oprávnenosť výdavkov</w:t>
      </w:r>
      <w:bookmarkEnd w:id="86"/>
      <w:bookmarkEnd w:id="90"/>
      <w:bookmarkEnd w:id="91"/>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7"/>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lastRenderedPageBreak/>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8"/>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19"/>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lastRenderedPageBreak/>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w:t>
      </w:r>
      <w:r w:rsidR="004B173C" w:rsidRPr="0073389C">
        <w:lastRenderedPageBreak/>
        <w:t>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0"/>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19045A94"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1"/>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lastRenderedPageBreak/>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22"/>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7A55CF3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59BC68B8" w14:textId="77777777" w:rsidR="00987382" w:rsidRDefault="00AE5A8F" w:rsidP="001C0497">
      <w:pPr>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23"/>
      </w:r>
      <w:r w:rsidR="00987382">
        <w:rPr>
          <w:rFonts w:ascii="Times New Roman" w:hAnsi="Times New Roman"/>
          <w:sz w:val="24"/>
          <w:lang w:eastAsia="sk-SK"/>
        </w:rPr>
        <w:t xml:space="preserve"> </w:t>
      </w:r>
    </w:p>
    <w:p w14:paraId="33E21276" w14:textId="0E82262C"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lastRenderedPageBreak/>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045254C4" w14:textId="68F20284" w:rsidR="00866C54" w:rsidRPr="003900AB" w:rsidRDefault="00866C54" w:rsidP="009C17FB">
      <w:pPr>
        <w:pStyle w:val="Odsekzoznamu"/>
        <w:numPr>
          <w:ilvl w:val="0"/>
          <w:numId w:val="106"/>
        </w:numPr>
        <w:spacing w:before="120" w:after="120" w:line="288" w:lineRule="auto"/>
        <w:jc w:val="both"/>
      </w:pPr>
      <w:r w:rsidRPr="003900AB">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658A9434" w14:textId="16523A73" w:rsidR="00866C54" w:rsidRPr="00D83979" w:rsidRDefault="00866C54" w:rsidP="009C17FB">
      <w:pPr>
        <w:pStyle w:val="Odsekzoznamu"/>
        <w:numPr>
          <w:ilvl w:val="0"/>
          <w:numId w:val="106"/>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24"/>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10648727" w14:textId="24C40633" w:rsidR="00866C54" w:rsidRPr="00B6346F" w:rsidRDefault="00866C54" w:rsidP="009C17FB">
      <w:pPr>
        <w:pStyle w:val="Odsekzoznamu"/>
        <w:numPr>
          <w:ilvl w:val="0"/>
          <w:numId w:val="106"/>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7BA1AB19" w14:textId="38D1CC75" w:rsidR="00866C54" w:rsidRPr="00D83979" w:rsidRDefault="00866C54" w:rsidP="009C17FB">
      <w:pPr>
        <w:pStyle w:val="Odsekzoznamu"/>
        <w:numPr>
          <w:ilvl w:val="0"/>
          <w:numId w:val="106"/>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25"/>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povinný poskytnutú zálohovú platbu priebežne zúčtovávať do 9 mesiacov odo dňa pripísania finančných prostriedkov na účte prijímateľa, resp. odo dňa aktivácie rozpočtového opatrenia</w:t>
      </w:r>
      <w:r w:rsidR="006710DE">
        <w:rPr>
          <w:rFonts w:cs="Arial"/>
          <w:color w:val="000000"/>
          <w:sz w:val="18"/>
          <w:szCs w:val="18"/>
        </w:rPr>
        <w:t>.</w:t>
      </w:r>
    </w:p>
    <w:p w14:paraId="042DC650" w14:textId="255D9490" w:rsidR="00866C54" w:rsidRPr="00283586" w:rsidRDefault="007F17A2" w:rsidP="009C17FB">
      <w:pPr>
        <w:pStyle w:val="Odsekzoznamu"/>
        <w:numPr>
          <w:ilvl w:val="0"/>
          <w:numId w:val="106"/>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6B1D91A6" w14:textId="6952CE9C" w:rsidR="00866C54" w:rsidRPr="0073290B" w:rsidRDefault="007F17A2" w:rsidP="009C17FB">
      <w:pPr>
        <w:pStyle w:val="Odsekzoznamu"/>
        <w:numPr>
          <w:ilvl w:val="0"/>
          <w:numId w:val="106"/>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68697C0C" w14:textId="60BB991D" w:rsidR="00866C54" w:rsidRPr="0073290B" w:rsidRDefault="007F17A2" w:rsidP="009C17FB">
      <w:pPr>
        <w:pStyle w:val="Odsekzoznamu"/>
        <w:numPr>
          <w:ilvl w:val="0"/>
          <w:numId w:val="106"/>
        </w:numPr>
        <w:spacing w:before="120" w:after="120" w:line="288" w:lineRule="auto"/>
        <w:jc w:val="both"/>
      </w:pPr>
      <w:r w:rsidRPr="0073290B">
        <w:t>v</w:t>
      </w:r>
      <w:r w:rsidR="00866C54" w:rsidRPr="0073290B">
        <w:t>ýdavok spĺňa všetky ostatné podmienky oprávnenosti výdavkov a zmluvy o poskytnutí NFP;</w:t>
      </w:r>
    </w:p>
    <w:p w14:paraId="20BA0771" w14:textId="19779D4B" w:rsidR="00D83979" w:rsidRDefault="00866C54" w:rsidP="009C17FB">
      <w:pPr>
        <w:pStyle w:val="Odsekzoznamu"/>
        <w:numPr>
          <w:ilvl w:val="0"/>
          <w:numId w:val="106"/>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1CCC3375" w14:textId="31B84667" w:rsidR="00D83979" w:rsidRDefault="0058636F" w:rsidP="009C17FB">
      <w:pPr>
        <w:pStyle w:val="Odsekzoznamu"/>
        <w:numPr>
          <w:ilvl w:val="0"/>
          <w:numId w:val="106"/>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6091D1FA" w14:textId="2C073143" w:rsidR="00AD59C9" w:rsidRPr="00881E11" w:rsidRDefault="00AD59C9" w:rsidP="009C17FB">
      <w:pPr>
        <w:pStyle w:val="Odsekzoznamu"/>
        <w:numPr>
          <w:ilvl w:val="0"/>
          <w:numId w:val="106"/>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9B3B56D" w14:textId="7336BDA6" w:rsidR="00AD59C9" w:rsidRPr="00881E11" w:rsidRDefault="00AD59C9" w:rsidP="009C17FB">
      <w:pPr>
        <w:pStyle w:val="Odsekzoznamu"/>
        <w:numPr>
          <w:ilvl w:val="0"/>
          <w:numId w:val="106"/>
        </w:numPr>
        <w:spacing w:before="120" w:after="120" w:line="288" w:lineRule="auto"/>
        <w:jc w:val="both"/>
      </w:pPr>
      <w:r w:rsidRPr="00881E11">
        <w:lastRenderedPageBreak/>
        <w:t xml:space="preserve">prípadný nedoplatok vzniknutý zo zúčtovania preddavkovej platby posudzuje RO pre OP EVS z hľadiska splnenia podmienok oprávnenosti výdavkov a na základe daného posúdenia rozhodne o jeho oprávnenosti alebo neoprávnenosti. </w:t>
      </w:r>
    </w:p>
    <w:p w14:paraId="7A55CF3C" w14:textId="4CE067FB"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7A55CF3D"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A55CF3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7A55CF40" w14:textId="763275C8"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49EBDAAF" w14:textId="0A85F400"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26"/>
      </w:r>
      <w:r w:rsidRPr="002B0810">
        <w:rPr>
          <w:szCs w:val="19"/>
        </w:rPr>
        <w:t xml:space="preserve"> (napr. daň z nehnuteľnosti, daň z motorových vozidiel a pod.)</w:t>
      </w:r>
      <w:r w:rsidR="004F28ED" w:rsidRPr="002B0810">
        <w:rPr>
          <w:szCs w:val="19"/>
        </w:rPr>
        <w:t>;</w:t>
      </w:r>
    </w:p>
    <w:p w14:paraId="17155B91"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296687A5"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298BE92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0AC1A36E" w14:textId="08DD839A"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Pr="0073389C"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 xml:space="preserve">je prijímateľ povinný preukázať, že zamestnanec, ktorého </w:t>
      </w:r>
      <w:r w:rsidRPr="0073389C">
        <w:lastRenderedPageBreak/>
        <w:t>mzdové výdavky sú predmetom financovania z EŠIF má pre danú pracovnú pozíciu alebo pre práce vykonávané na projekte potrebnú kvalifikáciu a odbornú spôsobilosť.</w:t>
      </w:r>
    </w:p>
    <w:p w14:paraId="7A55CF45" w14:textId="71F2ED2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7A55CF48" w14:textId="48206030"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6BB26CAE" w14:textId="589A4B5E"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27"/>
      </w:r>
      <w:r>
        <w:t xml:space="preserve">. </w:t>
      </w:r>
    </w:p>
    <w:p w14:paraId="10FFE7EE" w14:textId="37003498"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12FA93D3" w14:textId="77777777" w:rsidR="00526ADB" w:rsidRDefault="00526ADB" w:rsidP="00526ADB">
      <w:pPr>
        <w:autoSpaceDE w:val="0"/>
        <w:autoSpaceDN w:val="0"/>
        <w:adjustRightInd w:val="0"/>
        <w:spacing w:before="120" w:after="120" w:line="288" w:lineRule="auto"/>
        <w:jc w:val="both"/>
      </w:pPr>
      <w:r w:rsidRPr="0073389C">
        <w:t xml:space="preserve">Ak štatutárny orgán prijímateľa, resp. vedúci riadiaci pracovník vykonáva popri svojej hlavnej pracovnej činnosti pre organizáciu aj činnosti pre projekt, refundované budú iba výdavky </w:t>
      </w:r>
      <w:r w:rsidRPr="0073389C">
        <w:rPr>
          <w:b/>
        </w:rPr>
        <w:t xml:space="preserve">pomerne </w:t>
      </w:r>
      <w:r w:rsidRPr="0073389C">
        <w:t>podľa skutočne odpracovaného času na projekte</w:t>
      </w:r>
      <w:r w:rsidRPr="0073389C">
        <w:rPr>
          <w:b/>
        </w:rPr>
        <w:t xml:space="preserve">, avšak max. 50 % z celkového pracovného </w:t>
      </w:r>
      <w:r>
        <w:rPr>
          <w:b/>
        </w:rPr>
        <w:t>fondu</w:t>
      </w:r>
      <w:r w:rsidRPr="0073389C">
        <w:rPr>
          <w:b/>
        </w:rPr>
        <w:t xml:space="preserve"> v danom mesiaci</w:t>
      </w:r>
      <w:r>
        <w:rPr>
          <w:b/>
        </w:rPr>
        <w:t xml:space="preserve"> vo vzťahu k 100%–nému pracovnému úväzku, ktorý zastáva pozíciu riadiaceho pracovníka alebo štatutárneho orgánu</w:t>
      </w:r>
      <w:r>
        <w:t>.</w:t>
      </w:r>
      <w:r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lastRenderedPageBreak/>
        <w:t>Dohody o prácach vykonávaných mimo pracovného pomeru nemožno uzatvoriť na činnosti/práce, ktoré sú predmetom ochrany podľa autorského zákona</w:t>
      </w:r>
      <w:r>
        <w:rPr>
          <w:rStyle w:val="Odkaznapoznmkupodiarou"/>
        </w:rPr>
        <w:footnoteReference w:id="28"/>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29"/>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30"/>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31"/>
      </w:r>
      <w:r w:rsidR="00694363" w:rsidRPr="0073389C">
        <w:t>),</w:t>
      </w:r>
      <w:r w:rsidRPr="0073389C">
        <w:t xml:space="preserve"> ako aj povinné odvody</w:t>
      </w:r>
      <w:r w:rsidRPr="0073389C">
        <w:rPr>
          <w:rStyle w:val="Odkaznapoznmkupodiarou"/>
          <w:sz w:val="19"/>
        </w:rPr>
        <w:footnoteReference w:id="32"/>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lastRenderedPageBreak/>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7A3C2B09"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33"/>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34"/>
      </w:r>
      <w:r w:rsidRPr="0073389C">
        <w:t>), ako aj povinné odvody za zamestnávateľa</w:t>
      </w:r>
      <w:r w:rsidRPr="0073389C">
        <w:rPr>
          <w:rStyle w:val="Odkaznapoznmkupodiarou"/>
          <w:sz w:val="19"/>
        </w:rPr>
        <w:footnoteReference w:id="35"/>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36"/>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w:t>
      </w:r>
      <w:r w:rsidRPr="009B4AEF">
        <w:rPr>
          <w:rFonts w:cs="Arial"/>
          <w:color w:val="000000"/>
          <w:szCs w:val="19"/>
          <w:lang w:eastAsia="en-AU"/>
        </w:rPr>
        <w:lastRenderedPageBreak/>
        <w:t>žiadateľa (bez ohľadu na dĺžku pracovného času zamestnanca zamestnaného u konkrétneho žiadateľa);</w:t>
      </w:r>
    </w:p>
    <w:p w14:paraId="5682C5E8" w14:textId="4DBA7062"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37"/>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38"/>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39"/>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40"/>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27405B">
      <w:pPr>
        <w:pStyle w:val="Zkladntext"/>
        <w:numPr>
          <w:ilvl w:val="0"/>
          <w:numId w:val="96"/>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41"/>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41A4E6DF"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 xml:space="preserve">(napr. príspevky zo sociálneho fondu na dopravu </w:t>
      </w:r>
      <w:r w:rsidR="00187DE6" w:rsidRPr="00187DE6">
        <w:lastRenderedPageBreak/>
        <w:t>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4B3EFAE1"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42"/>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w:t>
      </w:r>
      <w:r w:rsidRPr="0073389C">
        <w:rPr>
          <w:rFonts w:ascii="Arial" w:hAnsi="Arial" w:cs="Arial"/>
          <w:sz w:val="19"/>
          <w:szCs w:val="19"/>
          <w:lang w:val="sk-SK"/>
        </w:rPr>
        <w:lastRenderedPageBreak/>
        <w:t>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9"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0"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lastRenderedPageBreak/>
        <w:t>V prípade potrebných vedľajších výdavkov</w:t>
      </w:r>
      <w:r w:rsidRPr="0073389C">
        <w:rPr>
          <w:rStyle w:val="Odkaznapoznmkupodiarou"/>
          <w:sz w:val="19"/>
        </w:rPr>
        <w:footnoteReference w:id="43"/>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44"/>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45"/>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46"/>
      </w:r>
      <w:r w:rsidRPr="00B13AD8">
        <w:rPr>
          <w:rFonts w:cs="Arial"/>
          <w:szCs w:val="19"/>
        </w:rPr>
        <w:t>, ktorá zahŕňa výdavky na ubytovanie, stravné a cestovné v SR</w:t>
      </w:r>
      <w:r w:rsidRPr="00B13AD8">
        <w:rPr>
          <w:rStyle w:val="Odkaznapoznmkupodiarou"/>
          <w:rFonts w:cs="Arial"/>
          <w:sz w:val="19"/>
          <w:szCs w:val="19"/>
        </w:rPr>
        <w:footnoteReference w:id="47"/>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48"/>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49"/>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27405B">
      <w:pPr>
        <w:pStyle w:val="Odsekzoznamu"/>
        <w:numPr>
          <w:ilvl w:val="0"/>
          <w:numId w:val="81"/>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50"/>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lastRenderedPageBreak/>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51"/>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52"/>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21"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53"/>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54"/>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w:t>
      </w:r>
      <w:r w:rsidRPr="00F93C7B">
        <w:rPr>
          <w:rFonts w:cs="Arial"/>
          <w:b w:val="0"/>
          <w:color w:val="auto"/>
          <w:sz w:val="19"/>
          <w:szCs w:val="19"/>
          <w:lang w:val="sk-SK"/>
        </w:rPr>
        <w:lastRenderedPageBreak/>
        <w:t xml:space="preserve">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55"/>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56"/>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lastRenderedPageBreak/>
        <w:t>výška výdavkov</w:t>
      </w:r>
      <w:r w:rsidRPr="0073389C">
        <w:rPr>
          <w:rFonts w:ascii="Arial" w:hAnsi="Arial" w:cs="Arial"/>
          <w:sz w:val="19"/>
          <w:szCs w:val="19"/>
          <w:vertAlign w:val="superscript"/>
        </w:rPr>
        <w:footnoteReference w:id="57"/>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58"/>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59"/>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60"/>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61"/>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lastRenderedPageBreak/>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27405B">
      <w:pPr>
        <w:numPr>
          <w:ilvl w:val="0"/>
          <w:numId w:val="81"/>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62"/>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63"/>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64"/>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lastRenderedPageBreak/>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793D6D">
      <w:pPr>
        <w:pStyle w:val="Odsekzoznamu"/>
        <w:numPr>
          <w:ilvl w:val="0"/>
          <w:numId w:val="81"/>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0B35E403" w14:textId="550F3571"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14:paraId="3C3C9C31" w14:textId="6B88218B" w:rsidR="00B449FC" w:rsidRPr="006F0EBE" w:rsidRDefault="002E2814" w:rsidP="0027405B">
      <w:pPr>
        <w:spacing w:before="120" w:after="120" w:line="288" w:lineRule="auto"/>
        <w:jc w:val="both"/>
        <w:rPr>
          <w:rFonts w:cs="Arial"/>
        </w:rPr>
      </w:pPr>
      <w:r w:rsidRPr="006F0EBE">
        <w:rPr>
          <w:rFonts w:cs="Arial"/>
        </w:rPr>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47CCCEA7" w14:textId="619DC30D"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 xml:space="preserve">so zákonom č. 343/2015 Z. z. o verejnom obstarávaní a o zmene a doplnení niektorých zákonov v znení </w:t>
      </w:r>
      <w:r w:rsidRPr="0099542E">
        <w:rPr>
          <w:rFonts w:cs="Arial"/>
        </w:rPr>
        <w:lastRenderedPageBreak/>
        <w:t>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6AF89AA3" w14:textId="7B9D3E86"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7302BAD3" w14:textId="66DEC2A0"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69236EB8" w14:textId="56EEED4D"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7A55D04F" w14:textId="77777777" w:rsidR="00AE5A8F" w:rsidRPr="0073389C" w:rsidRDefault="00AE5A8F" w:rsidP="0027405B">
      <w:pPr>
        <w:pStyle w:val="Odsekzoznamu"/>
        <w:numPr>
          <w:ilvl w:val="0"/>
          <w:numId w:val="81"/>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65"/>
      </w:r>
      <w:r w:rsidRPr="0073389C">
        <w:rPr>
          <w:rFonts w:ascii="Arial" w:hAnsi="Arial" w:cs="Arial"/>
          <w:sz w:val="19"/>
          <w:szCs w:val="19"/>
        </w:rPr>
        <w:t xml:space="preserve">; </w:t>
      </w:r>
    </w:p>
    <w:p w14:paraId="7A55D058"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66"/>
      </w:r>
      <w:r w:rsidRPr="0073389C">
        <w:rPr>
          <w:rFonts w:ascii="Arial" w:hAnsi="Arial" w:cs="Arial"/>
          <w:sz w:val="19"/>
          <w:szCs w:val="19"/>
        </w:rPr>
        <w:t>;</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67"/>
      </w:r>
      <w:r w:rsidRPr="0073389C">
        <w:rPr>
          <w:rFonts w:ascii="Arial" w:hAnsi="Arial" w:cs="Arial"/>
          <w:sz w:val="19"/>
          <w:szCs w:val="19"/>
        </w:rPr>
        <w:t xml:space="preserve">. </w:t>
      </w:r>
    </w:p>
    <w:p w14:paraId="7A55D05A"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lastRenderedPageBreak/>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w:t>
      </w:r>
      <w:r w:rsidRPr="0073389C">
        <w:rPr>
          <w:rFonts w:ascii="Arial" w:hAnsi="Arial" w:cs="Arial"/>
          <w:sz w:val="19"/>
          <w:szCs w:val="19"/>
          <w:lang w:val="sk-SK" w:eastAsia="en-US"/>
        </w:rPr>
        <w:lastRenderedPageBreak/>
        <w:t xml:space="preserve">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68"/>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2560A08B"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0279BA98" w14:textId="7C711D1A"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92208D">
        <w:rPr>
          <w:rFonts w:ascii="Arial" w:hAnsi="Arial"/>
          <w:sz w:val="19"/>
          <w:lang w:val="sk-SK" w:eastAsia="en-US"/>
        </w:rPr>
        <w:t> podobne</w:t>
      </w:r>
      <w:r w:rsidR="00C44D39">
        <w:rPr>
          <w:rFonts w:ascii="Arial" w:hAnsi="Arial"/>
          <w:sz w:val="19"/>
          <w:lang w:val="sk-SK" w:eastAsia="en-US"/>
        </w:rPr>
        <w:t>,</w:t>
      </w:r>
    </w:p>
    <w:p w14:paraId="7A55D076" w14:textId="1F06922E"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w:t>
      </w:r>
      <w:r w:rsidRPr="0073389C">
        <w:lastRenderedPageBreak/>
        <w:t xml:space="preserve">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151D4D">
      <w:pPr>
        <w:pStyle w:val="Zkladntext"/>
        <w:numPr>
          <w:ilvl w:val="0"/>
          <w:numId w:val="81"/>
        </w:numPr>
        <w:spacing w:before="120" w:after="120" w:line="288" w:lineRule="auto"/>
        <w:ind w:left="426" w:hanging="426"/>
        <w:rPr>
          <w:rFonts w:ascii="Arial" w:hAnsi="Arial" w:cs="Arial"/>
          <w:b/>
          <w:sz w:val="19"/>
          <w:szCs w:val="19"/>
          <w:lang w:val="sk-SK" w:eastAsia="en-US"/>
        </w:rPr>
      </w:pPr>
      <w:bookmarkStart w:id="92" w:name="_Toc361131496"/>
      <w:r w:rsidRPr="0073389C">
        <w:rPr>
          <w:rFonts w:ascii="Arial" w:hAnsi="Arial" w:cs="Arial"/>
          <w:b/>
          <w:sz w:val="19"/>
          <w:szCs w:val="19"/>
          <w:lang w:val="sk-SK" w:eastAsia="en-US"/>
        </w:rPr>
        <w:t>Problematika prekrývania sa výdavkov</w:t>
      </w:r>
      <w:bookmarkEnd w:id="92"/>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151D4D">
      <w:pPr>
        <w:pStyle w:val="Zkladntext"/>
        <w:numPr>
          <w:ilvl w:val="0"/>
          <w:numId w:val="81"/>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69"/>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70"/>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93" w:name="_Toc410907859"/>
      <w:bookmarkStart w:id="94" w:name="_Toc440372873"/>
      <w:bookmarkStart w:id="95" w:name="_Toc440636384"/>
      <w:r w:rsidRPr="0073389C">
        <w:rPr>
          <w:lang w:val="sk-SK"/>
        </w:rPr>
        <w:t>Postupy pri žiadosti o platbu</w:t>
      </w:r>
      <w:bookmarkEnd w:id="93"/>
      <w:bookmarkEnd w:id="94"/>
      <w:bookmarkEnd w:id="95"/>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65E0AF98"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s výnimkou žiadosti o platbu – poskytnutie predfinancovania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12913CC0"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71"/>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72"/>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96" w:name="_Toc410907860"/>
      <w:bookmarkStart w:id="97" w:name="_Toc440372874"/>
      <w:bookmarkStart w:id="98" w:name="_Toc440636385"/>
      <w:r w:rsidRPr="0073389C">
        <w:rPr>
          <w:lang w:val="sk-SK"/>
        </w:rPr>
        <w:lastRenderedPageBreak/>
        <w:t>Špecifiká jednotlivých systémov financovania</w:t>
      </w:r>
      <w:bookmarkEnd w:id="96"/>
      <w:bookmarkEnd w:id="97"/>
      <w:bookmarkEnd w:id="98"/>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3FF36F51" w14:textId="2988E2C4" w:rsidR="007E1486" w:rsidRPr="003A2FA6" w:rsidRDefault="00AE5A8F" w:rsidP="0099542E">
      <w:pPr>
        <w:tabs>
          <w:tab w:val="left" w:pos="284"/>
        </w:tabs>
        <w:autoSpaceDE w:val="0"/>
        <w:autoSpaceDN w:val="0"/>
        <w:adjustRightInd w:val="0"/>
        <w:spacing w:before="120"/>
        <w:ind w:left="284"/>
        <w:jc w:val="both"/>
        <w:rPr>
          <w:rFonts w:cs="Arial"/>
          <w:szCs w:val="16"/>
        </w:rPr>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7E1486">
        <w:rPr>
          <w:rFonts w:cs="Arial"/>
          <w:szCs w:val="16"/>
        </w:rPr>
        <w:t xml:space="preserve"> </w:t>
      </w:r>
      <w:r w:rsidR="007E1486" w:rsidRPr="003A2FA6">
        <w:rPr>
          <w:rFonts w:cs="Arial"/>
          <w:szCs w:val="16"/>
        </w:rPr>
        <w:t xml:space="preserve">Prijímateľ môže do žiadosti o platbu (poskytnutie predfinancovania) zahrnúť aj </w:t>
      </w:r>
      <w:r w:rsidR="007E1486" w:rsidRPr="003A2FA6">
        <w:rPr>
          <w:rFonts w:cs="Arial"/>
          <w:iCs/>
          <w:szCs w:val="16"/>
        </w:rPr>
        <w:t xml:space="preserve">hotovostnú alebo bezhotovostnú </w:t>
      </w:r>
      <w:r w:rsidR="007E1486" w:rsidRPr="003A2FA6">
        <w:rPr>
          <w:rFonts w:cs="Arial"/>
          <w:szCs w:val="16"/>
        </w:rPr>
        <w:t>úhradu daňovému úradu v prípade prenesenej daňovej povinnosti v súlade so zákonom č. 222/2004 Z. z. o DPH a pravidlami oprávnenosti, ktoré stanovuje Systém riadenia EŠIF a</w:t>
      </w:r>
      <w:r w:rsidR="007E1486">
        <w:rPr>
          <w:rFonts w:cs="Arial"/>
          <w:szCs w:val="16"/>
        </w:rPr>
        <w:t> poskytovateľ</w:t>
      </w:r>
      <w:r w:rsidR="007E1486" w:rsidRPr="003A2FA6">
        <w:rPr>
          <w:rFonts w:cs="Arial"/>
          <w:szCs w:val="16"/>
        </w:rPr>
        <w:t>.</w:t>
      </w:r>
    </w:p>
    <w:p w14:paraId="7A55D09C" w14:textId="77777777" w:rsidR="00AE5A8F" w:rsidRPr="0073389C" w:rsidRDefault="00AE5A8F" w:rsidP="00CF7FC1">
      <w:pPr>
        <w:autoSpaceDE w:val="0"/>
        <w:autoSpaceDN w:val="0"/>
        <w:adjustRightInd w:val="0"/>
        <w:spacing w:before="120" w:after="120" w:line="288" w:lineRule="auto"/>
        <w:jc w:val="both"/>
      </w:pPr>
    </w:p>
    <w:p w14:paraId="7A55D09D" w14:textId="0ADD5D41"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3B75F100"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6F658F36" w14:textId="1B31E438" w:rsidR="008950FF" w:rsidRPr="0099542E" w:rsidRDefault="00AE5A8F" w:rsidP="0099542E">
      <w:pPr>
        <w:tabs>
          <w:tab w:val="left" w:pos="360"/>
        </w:tabs>
        <w:autoSpaceDE w:val="0"/>
        <w:autoSpaceDN w:val="0"/>
        <w:adjustRightInd w:val="0"/>
        <w:spacing w:before="120" w:after="120" w:line="288" w:lineRule="auto"/>
        <w:jc w:val="both"/>
        <w:rPr>
          <w:rFonts w:cs="Arial"/>
          <w:szCs w:val="16"/>
        </w:rPr>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r w:rsidR="00147E0C" w:rsidRPr="00BB706D">
        <w:rPr>
          <w:rFonts w:cs="Arial"/>
          <w:szCs w:val="19"/>
        </w:rPr>
        <w:t>Nezúčtovaný rozdiel predfinancovania je prijímateľ povinný na základe vzájomnej komunikácie s </w:t>
      </w:r>
      <w:r w:rsidR="00147E0C">
        <w:rPr>
          <w:rFonts w:cs="Arial"/>
          <w:szCs w:val="19"/>
        </w:rPr>
        <w:t>poskytovateľom</w:t>
      </w:r>
      <w:r w:rsidR="00147E0C" w:rsidRPr="00BB706D">
        <w:rPr>
          <w:rFonts w:cs="Arial"/>
          <w:szCs w:val="19"/>
        </w:rPr>
        <w:t xml:space="preserve"> vrátiť </w:t>
      </w:r>
      <w:r w:rsidR="00147E0C">
        <w:rPr>
          <w:rFonts w:cs="Arial"/>
          <w:szCs w:val="19"/>
        </w:rPr>
        <w:t>platobnej jednotke</w:t>
      </w:r>
      <w:r w:rsidR="00147E0C" w:rsidRPr="00BB706D">
        <w:rPr>
          <w:rFonts w:cs="Arial"/>
          <w:szCs w:val="19"/>
        </w:rPr>
        <w:t xml:space="preserve"> bezodkladne, </w:t>
      </w:r>
      <w:r w:rsidR="00147E0C" w:rsidRPr="00104006">
        <w:rPr>
          <w:rFonts w:cs="Arial"/>
          <w:b/>
          <w:szCs w:val="19"/>
        </w:rPr>
        <w:t>najneskôr do 5 pracovných dní</w:t>
      </w:r>
      <w:r w:rsidR="00147E0C" w:rsidRPr="00BB706D">
        <w:rPr>
          <w:rFonts w:cs="Arial"/>
          <w:szCs w:val="19"/>
        </w:rPr>
        <w:t xml:space="preserve"> od ukončenia lehoty na zúčtovanie. Prijímateľ </w:t>
      </w:r>
      <w:r w:rsidR="00147E0C">
        <w:rPr>
          <w:rFonts w:cs="Arial"/>
          <w:szCs w:val="19"/>
        </w:rPr>
        <w:t xml:space="preserve">zároveň </w:t>
      </w:r>
      <w:r w:rsidR="00147E0C" w:rsidRPr="00BB706D">
        <w:rPr>
          <w:rFonts w:cs="Arial"/>
          <w:szCs w:val="19"/>
        </w:rPr>
        <w:t xml:space="preserve">predloží </w:t>
      </w:r>
      <w:r w:rsidR="00147E0C">
        <w:rPr>
          <w:rFonts w:cs="Arial"/>
          <w:szCs w:val="19"/>
        </w:rPr>
        <w:t>poskytovateľovi</w:t>
      </w:r>
      <w:r w:rsidR="00147E0C"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00147E0C"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 xml:space="preserve">predfinancovania samostatne. V prípade vrátenia sumy nezúčtovaného rozdielu z vlastnej iniciatívy prijímateľa, prijímateľ pred zrealizovaním úhrady finančných </w:t>
      </w:r>
      <w:r w:rsidR="008950FF" w:rsidRPr="0099542E">
        <w:rPr>
          <w:rFonts w:cs="Arial"/>
          <w:szCs w:val="16"/>
        </w:rPr>
        <w:lastRenderedPageBreak/>
        <w:t>prostriedkov oznámi poskytovateľovi výšku vrátenia nezúčtovaného rozdielu prostredníctvom verejnej časti ITMS. Zároveň najneskôr do 5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1B487EA0" w14:textId="078B90D3" w:rsidR="008950FF" w:rsidRPr="003A2FA6" w:rsidRDefault="007F3779" w:rsidP="0099542E">
      <w:pPr>
        <w:tabs>
          <w:tab w:val="left" w:pos="360"/>
        </w:tabs>
        <w:autoSpaceDE w:val="0"/>
        <w:autoSpaceDN w:val="0"/>
        <w:adjustRightInd w:val="0"/>
        <w:spacing w:before="120" w:after="120" w:line="288" w:lineRule="auto"/>
        <w:jc w:val="both"/>
        <w:rPr>
          <w:rFonts w:cs="Arial"/>
          <w:b/>
          <w:szCs w:val="16"/>
        </w:rPr>
      </w:pPr>
      <w:r w:rsidRPr="003A2FA6">
        <w:rPr>
          <w:rFonts w:cs="Arial"/>
          <w:color w:val="000000"/>
          <w:szCs w:val="16"/>
        </w:rPr>
        <w:t>V </w:t>
      </w:r>
      <w:r w:rsidRPr="00B416DC">
        <w:rPr>
          <w:rFonts w:cs="Arial"/>
          <w:szCs w:val="16"/>
        </w:rPr>
        <w:t>prípade</w:t>
      </w:r>
      <w:r w:rsidRPr="003A2FA6">
        <w:rPr>
          <w:rFonts w:cs="Arial"/>
          <w:color w:val="000000"/>
          <w:szCs w:val="16"/>
        </w:rPr>
        <w:t xml:space="preserve">, ak bola žiadosť o platbu (zúčtovanie predfinancovania) znížená o sumu preplatku preddavkovej platby, reálne teda nedochádza k zúčtovaniu poskytnutého predfinancovania v 100 % </w:t>
      </w:r>
      <w:r>
        <w:rPr>
          <w:rFonts w:cs="Arial"/>
          <w:color w:val="000000"/>
          <w:szCs w:val="16"/>
        </w:rPr>
        <w:t>výške</w:t>
      </w:r>
      <w:r w:rsidRPr="003A2FA6">
        <w:rPr>
          <w:rFonts w:cs="Arial"/>
          <w:color w:val="000000"/>
          <w:szCs w:val="16"/>
        </w:rPr>
        <w:t xml:space="preserve"> poskytnutého predfinancovania, </w:t>
      </w:r>
      <w:r>
        <w:rPr>
          <w:rFonts w:cs="Arial"/>
          <w:color w:val="000000"/>
          <w:szCs w:val="16"/>
        </w:rPr>
        <w:t>poskytovateľ</w:t>
      </w:r>
      <w:r w:rsidRPr="003A2FA6">
        <w:rPr>
          <w:rFonts w:cs="Arial"/>
          <w:color w:val="000000"/>
          <w:szCs w:val="16"/>
        </w:rPr>
        <w:t xml:space="preserve"> zašle prijímateľovi </w:t>
      </w:r>
      <w:r w:rsidRPr="0099542E">
        <w:rPr>
          <w:rFonts w:cs="Arial"/>
          <w:color w:val="000000"/>
          <w:szCs w:val="16"/>
        </w:rPr>
        <w:t>žiadosť o vrátenie finančných prostriedkov</w:t>
      </w:r>
      <w:r w:rsidRPr="003A2FA6">
        <w:rPr>
          <w:rFonts w:cs="Arial"/>
          <w:b/>
          <w:color w:val="000000"/>
          <w:szCs w:val="16"/>
        </w:rPr>
        <w:t xml:space="preserve"> </w:t>
      </w:r>
      <w:r w:rsidRPr="003A2FA6">
        <w:rPr>
          <w:rFonts w:cs="Arial"/>
          <w:color w:val="000000"/>
          <w:szCs w:val="16"/>
        </w:rPr>
        <w:t>na sumu nezúčtovaného rozdielu poskytnutého predfinancovania</w:t>
      </w:r>
      <w:r>
        <w:rPr>
          <w:rFonts w:cs="Arial"/>
          <w:color w:val="000000"/>
          <w:szCs w:val="16"/>
        </w:rPr>
        <w:t>.</w:t>
      </w:r>
    </w:p>
    <w:p w14:paraId="363593F8" w14:textId="1C196C5B" w:rsidR="00AE1A0E" w:rsidRPr="00BB706D" w:rsidRDefault="00AE1A0E" w:rsidP="00147E0C">
      <w:pPr>
        <w:pStyle w:val="BodyText1"/>
        <w:spacing w:line="276" w:lineRule="auto"/>
        <w:jc w:val="both"/>
        <w:rPr>
          <w:rFonts w:cs="Arial"/>
          <w:color w:val="auto"/>
          <w:szCs w:val="19"/>
          <w:lang w:val="sk-SK"/>
        </w:rPr>
      </w:pP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642497FB"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7A55D0A4" w14:textId="0D958F60"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7F75449B" w:rsidR="0042368D" w:rsidRPr="0073389C" w:rsidRDefault="00B25894" w:rsidP="00CF7FC1">
      <w:pPr>
        <w:tabs>
          <w:tab w:val="left" w:pos="360"/>
        </w:tabs>
        <w:autoSpaceDE w:val="0"/>
        <w:autoSpaceDN w:val="0"/>
        <w:adjustRightInd w:val="0"/>
        <w:spacing w:before="120" w:after="120" w:line="288" w:lineRule="auto"/>
        <w:jc w:val="both"/>
        <w:rPr>
          <w:b/>
        </w:rPr>
      </w:pPr>
      <w:r w:rsidRPr="0073389C">
        <w:t xml:space="preserve">Prijímateľ po </w:t>
      </w:r>
      <w:r w:rsidR="00D22203">
        <w:t xml:space="preserve">nadobudnutí účinnosti zmluvy o NFP a po </w:t>
      </w:r>
      <w:r w:rsidRPr="0073389C">
        <w:t xml:space="preserve">začatí realizácie </w:t>
      </w:r>
      <w:r w:rsidR="00D22203">
        <w:t xml:space="preserve">aktivít </w:t>
      </w:r>
      <w:r w:rsidRPr="0073389C">
        <w:t>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73"/>
      </w:r>
      <w:r w:rsidR="00AE5A8F" w:rsidRPr="0073389C">
        <w:t>:</w:t>
      </w:r>
    </w:p>
    <w:p w14:paraId="77F4A561" w14:textId="49B48984"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129E4055" w14:textId="3BAFD8D5" w:rsidR="00D22203" w:rsidRPr="003A2FA6" w:rsidRDefault="00D22203" w:rsidP="00D22203">
      <w:pPr>
        <w:autoSpaceDE w:val="0"/>
        <w:autoSpaceDN w:val="0"/>
        <w:adjustRightInd w:val="0"/>
        <w:spacing w:before="120"/>
        <w:jc w:val="both"/>
      </w:pPr>
      <w:r w:rsidRPr="003A2FA6">
        <w:t xml:space="preserve">Z časového hľadiska je pre výpočet </w:t>
      </w:r>
      <w:r w:rsidRPr="00114259">
        <w:t xml:space="preserve">maximálnej výšky </w:t>
      </w:r>
      <w:r w:rsidRPr="00605512">
        <w:t>zálohove</w:t>
      </w:r>
      <w:r w:rsidRPr="008E4E12">
        <w:t>j</w:t>
      </w:r>
      <w:r w:rsidRPr="003A2FA6">
        <w:t xml:space="preserve"> platby rozhodujúci dátum predloženia žiadosti o platbu (poskytnutie zálohovej platby). </w:t>
      </w:r>
      <w:r>
        <w:t xml:space="preserve">Do celkového zostávajúceho počtu mesiacov realizácie aktivít projektu sa zahŕňa aj mesiac, v ktorom došlo k predloženiu žiadosti o platbu (poskytnutie zálohovej platby). </w:t>
      </w:r>
      <w:r w:rsidRPr="003A2FA6">
        <w:t>Z uvedeného vyplýva, že pri jej výpočte sa do úvahy berie celkový zostávajúci počet mesiacov realizácie aktivít projektu (netýka sa</w:t>
      </w:r>
      <w:r>
        <w:t>,</w:t>
      </w:r>
      <w:r w:rsidRPr="003A2FA6">
        <w:t xml:space="preserve"> ak celková dĺžka realizácie aktivít projektu nepresahuje 12 mesiacov) a</w:t>
      </w:r>
      <w:r>
        <w:t> </w:t>
      </w:r>
      <w:r w:rsidRPr="003A2FA6">
        <w:t>aktuáln</w:t>
      </w:r>
      <w:r>
        <w:t>a</w:t>
      </w:r>
      <w:r w:rsidRPr="003A2FA6">
        <w:t xml:space="preserve"> suma </w:t>
      </w:r>
      <w:r>
        <w:t>NFP</w:t>
      </w:r>
      <w:r w:rsidRPr="00350C4C">
        <w:t xml:space="preserve"> známa v čase predloženia žiadosti o platbu</w:t>
      </w:r>
      <w:r w:rsidRPr="003A2FA6">
        <w:t>, ktorá je znížená o</w:t>
      </w:r>
      <w:r>
        <w:t> </w:t>
      </w:r>
      <w:r w:rsidRPr="003A2FA6">
        <w:t xml:space="preserve">aktuálny stav už vyčerpaných finančných prostriedkov </w:t>
      </w:r>
      <w:r>
        <w:t>NFP</w:t>
      </w:r>
      <w:r w:rsidRPr="003A2FA6">
        <w:t xml:space="preserve"> (žiadosti o platbu (priebežná platba / zúčtovanie zálohovej platby / zúčtovanie predfinancovania) schválen</w:t>
      </w:r>
      <w:r>
        <w:t>ých</w:t>
      </w:r>
      <w:r w:rsidRPr="003A2FA6">
        <w:t xml:space="preserve"> certifikačným orgánom). </w:t>
      </w:r>
    </w:p>
    <w:p w14:paraId="5C16AF01" w14:textId="4FBFB3BB" w:rsidR="00D22203" w:rsidRPr="003A2FA6" w:rsidRDefault="00D22203" w:rsidP="000740DE">
      <w:pPr>
        <w:autoSpaceDE w:val="0"/>
        <w:autoSpaceDN w:val="0"/>
        <w:adjustRightInd w:val="0"/>
        <w:spacing w:before="120"/>
        <w:jc w:val="both"/>
      </w:pPr>
      <w:r w:rsidRPr="003A2FA6">
        <w:t xml:space="preserve">V prípade kombinácie systému zálohových platieb a systému predfinancovania (prípadne aj systému refundácie) sa pri výpočte berie do úvahy celková suma identifikovaných typov oprávnených výdavkov (rozpočtových položiek projektu), ktoré sú jednoznačne určené na financovanie systémom zálohovej platby v čase predloženia žiadosti o platbu, ktorá je znížená o aktuálny stav už vyčerpaných finančných prostriedkov na položkách jednoznačne určených na financovanie systémom zálohovej platby, ktoré boli schválené certifikačným orgánom. </w:t>
      </w:r>
    </w:p>
    <w:p w14:paraId="6D44A70E" w14:textId="77777777" w:rsidR="00D22203" w:rsidRPr="003A2FA6" w:rsidRDefault="00D22203" w:rsidP="000740DE">
      <w:pPr>
        <w:autoSpaceDE w:val="0"/>
        <w:autoSpaceDN w:val="0"/>
        <w:adjustRightInd w:val="0"/>
        <w:spacing w:before="120"/>
        <w:jc w:val="both"/>
      </w:pPr>
      <w:r w:rsidRPr="003A2FA6">
        <w:t>V prípade projektov, ktoré okrem prijímateľa realizujú aj partneri, sa v oboch prípadoch maximálna výška zálohovej platby vypočíta na rovnakom princípe, avšak samostatne pre prijímateľa a samostatne pre partnera.</w:t>
      </w:r>
    </w:p>
    <w:p w14:paraId="7DC9C14A" w14:textId="77777777" w:rsidR="00D22203" w:rsidRPr="003A2FA6" w:rsidRDefault="00D22203" w:rsidP="00EF2066">
      <w:pPr>
        <w:autoSpaceDE w:val="0"/>
        <w:autoSpaceDN w:val="0"/>
        <w:adjustRightInd w:val="0"/>
        <w:spacing w:before="120"/>
        <w:jc w:val="both"/>
      </w:pPr>
      <w:r w:rsidRPr="003A2FA6">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relevantnej časti rozpočtu projektu zodpovedajúcim 12 mesiacom realizácie aktivít projektu. </w:t>
      </w:r>
    </w:p>
    <w:p w14:paraId="400921CE" w14:textId="08E11AB7"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(tretia odrážka) a bodu </w:t>
      </w:r>
      <w:r w:rsidR="0069413B">
        <w:t>2</w:t>
      </w:r>
      <w:r w:rsidRPr="003A2FA6">
        <w:t xml:space="preserve"> (tretia odrážka).</w:t>
      </w:r>
    </w:p>
    <w:p w14:paraId="3962A14C" w14:textId="77777777" w:rsidR="00D22203" w:rsidRPr="003A2FA6" w:rsidRDefault="00D22203" w:rsidP="009C17FB">
      <w:pPr>
        <w:numPr>
          <w:ilvl w:val="0"/>
          <w:numId w:val="111"/>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 nasledovne:</w:t>
      </w:r>
    </w:p>
    <w:p w14:paraId="17D2A2B3" w14:textId="77777777" w:rsidR="00D22203" w:rsidRPr="003A2FA6" w:rsidRDefault="00D22203" w:rsidP="00D22203">
      <w:pPr>
        <w:numPr>
          <w:ilvl w:val="0"/>
          <w:numId w:val="92"/>
        </w:numPr>
        <w:spacing w:before="120" w:after="120"/>
        <w:ind w:left="567" w:hanging="283"/>
        <w:jc w:val="both"/>
      </w:pPr>
      <w:r w:rsidRPr="003A2FA6">
        <w:lastRenderedPageBreak/>
        <w:t xml:space="preserve">v prípade, ak zostávajúca celková dĺžka realizácie aktivít projektu </w:t>
      </w:r>
      <w:r w:rsidRPr="00B416DC">
        <w:rPr>
          <w:u w:val="single"/>
        </w:rPr>
        <w:t>nepresahuje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E38268E" w14:textId="77777777" w:rsidTr="00D22203">
        <w:trPr>
          <w:trHeight w:val="703"/>
        </w:trPr>
        <w:tc>
          <w:tcPr>
            <w:tcW w:w="1808" w:type="dxa"/>
            <w:shd w:val="clear" w:color="auto" w:fill="BFBFBF" w:themeFill="background1" w:themeFillShade="BF"/>
          </w:tcPr>
          <w:p w14:paraId="06B86873"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6B8BB8D3" w14:textId="77777777" w:rsidR="00D22203" w:rsidRPr="003A2FA6" w:rsidRDefault="00D22203" w:rsidP="00D22203">
            <w:pPr>
              <w:jc w:val="center"/>
            </w:pPr>
            <w:r w:rsidRPr="003A2FA6">
              <w:t>=</w:t>
            </w:r>
          </w:p>
        </w:tc>
        <w:tc>
          <w:tcPr>
            <w:tcW w:w="532" w:type="dxa"/>
            <w:shd w:val="clear" w:color="auto" w:fill="BFBFBF" w:themeFill="background1" w:themeFillShade="BF"/>
          </w:tcPr>
          <w:p w14:paraId="6A3E6791" w14:textId="77777777" w:rsidR="00D22203" w:rsidRPr="003A2FA6" w:rsidRDefault="00D22203" w:rsidP="00D22203">
            <w:pPr>
              <w:jc w:val="center"/>
            </w:pPr>
            <w:r w:rsidRPr="003A2FA6">
              <w:t>0,4</w:t>
            </w:r>
          </w:p>
        </w:tc>
        <w:tc>
          <w:tcPr>
            <w:tcW w:w="466" w:type="dxa"/>
            <w:shd w:val="clear" w:color="auto" w:fill="BFBFBF" w:themeFill="background1" w:themeFillShade="BF"/>
          </w:tcPr>
          <w:p w14:paraId="77181BAF" w14:textId="77777777" w:rsidR="00D22203" w:rsidRPr="003A2FA6" w:rsidRDefault="00D22203" w:rsidP="00D22203">
            <w:pPr>
              <w:jc w:val="center"/>
            </w:pPr>
            <w:r w:rsidRPr="003A2FA6">
              <w:t>x</w:t>
            </w:r>
          </w:p>
        </w:tc>
        <w:tc>
          <w:tcPr>
            <w:tcW w:w="5425" w:type="dxa"/>
            <w:shd w:val="clear" w:color="auto" w:fill="BFBFBF" w:themeFill="background1" w:themeFillShade="BF"/>
          </w:tcPr>
          <w:p w14:paraId="72EB0BFF" w14:textId="77777777" w:rsidR="00D22203" w:rsidRPr="003A2FA6" w:rsidRDefault="00D22203" w:rsidP="00D22203">
            <w:pPr>
              <w:jc w:val="center"/>
            </w:pPr>
            <w:r w:rsidRPr="003A2FA6">
              <w:t>(suma nenávratného finančného príspevku – vyčerpaná suma nenávratného finančného príspevku (zdroj EÚ a ŠR))</w:t>
            </w:r>
          </w:p>
        </w:tc>
      </w:tr>
    </w:tbl>
    <w:p w14:paraId="0B2BE53D" w14:textId="77777777" w:rsidR="00D22203" w:rsidRPr="003A2FA6" w:rsidRDefault="00D22203" w:rsidP="00D22203">
      <w:pPr>
        <w:numPr>
          <w:ilvl w:val="0"/>
          <w:numId w:val="92"/>
        </w:numPr>
        <w:spacing w:before="120" w:after="120"/>
        <w:ind w:left="567" w:hanging="283"/>
        <w:jc w:val="both"/>
      </w:pPr>
      <w:r w:rsidRPr="003A2FA6">
        <w:t xml:space="preserve">v prípade, ak zostávajúca celková dĺžka realizácie aktivít projektu </w:t>
      </w:r>
      <w:r w:rsidRPr="00B416DC">
        <w:rPr>
          <w:u w:val="single"/>
        </w:rPr>
        <w:t>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628"/>
        <w:gridCol w:w="561"/>
        <w:gridCol w:w="532"/>
        <w:gridCol w:w="466"/>
        <w:gridCol w:w="4115"/>
        <w:gridCol w:w="374"/>
        <w:gridCol w:w="1116"/>
      </w:tblGrid>
      <w:tr w:rsidR="00D22203" w:rsidRPr="003A2FA6" w14:paraId="053E1B58" w14:textId="77777777" w:rsidTr="00D22203">
        <w:trPr>
          <w:trHeight w:val="279"/>
        </w:trPr>
        <w:tc>
          <w:tcPr>
            <w:tcW w:w="1628" w:type="dxa"/>
            <w:vMerge w:val="restart"/>
            <w:shd w:val="clear" w:color="auto" w:fill="BFBFBF" w:themeFill="background1" w:themeFillShade="BF"/>
          </w:tcPr>
          <w:p w14:paraId="2E060BDC" w14:textId="77777777" w:rsidR="00D22203" w:rsidRPr="003A2FA6" w:rsidRDefault="00D22203" w:rsidP="00D22203">
            <w:pPr>
              <w:jc w:val="center"/>
            </w:pPr>
            <w:r w:rsidRPr="003A2FA6">
              <w:t>maximálna výška prvej poskytnutej zálohovej platby</w:t>
            </w:r>
          </w:p>
        </w:tc>
        <w:tc>
          <w:tcPr>
            <w:tcW w:w="561" w:type="dxa"/>
            <w:vMerge w:val="restart"/>
            <w:shd w:val="clear" w:color="auto" w:fill="BFBFBF" w:themeFill="background1" w:themeFillShade="BF"/>
          </w:tcPr>
          <w:p w14:paraId="3901C154"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13627528"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43353781" w14:textId="77777777" w:rsidR="00D22203" w:rsidRPr="003A2FA6" w:rsidRDefault="00D22203" w:rsidP="00D22203">
            <w:pPr>
              <w:jc w:val="center"/>
            </w:pPr>
            <w:r w:rsidRPr="003A2FA6">
              <w:t>x</w:t>
            </w:r>
          </w:p>
        </w:tc>
        <w:tc>
          <w:tcPr>
            <w:tcW w:w="4115" w:type="dxa"/>
            <w:tcBorders>
              <w:bottom w:val="single" w:sz="4" w:space="0" w:color="auto"/>
            </w:tcBorders>
            <w:shd w:val="clear" w:color="auto" w:fill="BFBFBF" w:themeFill="background1" w:themeFillShade="BF"/>
          </w:tcPr>
          <w:p w14:paraId="6B9F1DA3" w14:textId="77777777" w:rsidR="00D22203" w:rsidRPr="003A2FA6" w:rsidRDefault="00D22203" w:rsidP="00D22203">
            <w:pPr>
              <w:jc w:val="center"/>
            </w:pPr>
            <w:r w:rsidRPr="003A2FA6">
              <w:t>suma nenávratného finančného príspevku – vyčerpaná suma nenávratného finančného príspevku (zdroj EÚ a ŠR)</w:t>
            </w:r>
          </w:p>
        </w:tc>
        <w:tc>
          <w:tcPr>
            <w:tcW w:w="374" w:type="dxa"/>
            <w:vMerge w:val="restart"/>
            <w:shd w:val="clear" w:color="auto" w:fill="BFBFBF" w:themeFill="background1" w:themeFillShade="BF"/>
          </w:tcPr>
          <w:p w14:paraId="5240E4E2" w14:textId="77777777" w:rsidR="00D22203" w:rsidRPr="003A2FA6" w:rsidRDefault="00D22203" w:rsidP="00D22203">
            <w:pPr>
              <w:jc w:val="center"/>
            </w:pPr>
            <w:r w:rsidRPr="003A2FA6">
              <w:t>x</w:t>
            </w:r>
          </w:p>
        </w:tc>
        <w:tc>
          <w:tcPr>
            <w:tcW w:w="1116" w:type="dxa"/>
            <w:vMerge w:val="restart"/>
            <w:shd w:val="clear" w:color="auto" w:fill="BFBFBF" w:themeFill="background1" w:themeFillShade="BF"/>
          </w:tcPr>
          <w:p w14:paraId="1E9996E2" w14:textId="77777777" w:rsidR="00D22203" w:rsidRPr="003A2FA6" w:rsidRDefault="00D22203" w:rsidP="00D22203">
            <w:pPr>
              <w:jc w:val="center"/>
            </w:pPr>
            <w:r w:rsidRPr="003A2FA6">
              <w:t>12</w:t>
            </w:r>
          </w:p>
        </w:tc>
      </w:tr>
      <w:tr w:rsidR="00D22203" w:rsidRPr="003A2FA6" w14:paraId="5EA45EC3" w14:textId="77777777" w:rsidTr="00D22203">
        <w:trPr>
          <w:trHeight w:val="305"/>
        </w:trPr>
        <w:tc>
          <w:tcPr>
            <w:tcW w:w="1628" w:type="dxa"/>
            <w:vMerge/>
            <w:shd w:val="clear" w:color="auto" w:fill="BFBFBF" w:themeFill="background1" w:themeFillShade="BF"/>
          </w:tcPr>
          <w:p w14:paraId="3AABBE22" w14:textId="77777777" w:rsidR="00D22203" w:rsidRPr="003A2FA6" w:rsidRDefault="00D22203" w:rsidP="00D22203">
            <w:pPr>
              <w:jc w:val="center"/>
            </w:pPr>
          </w:p>
        </w:tc>
        <w:tc>
          <w:tcPr>
            <w:tcW w:w="561" w:type="dxa"/>
            <w:vMerge/>
            <w:shd w:val="clear" w:color="auto" w:fill="BFBFBF" w:themeFill="background1" w:themeFillShade="BF"/>
          </w:tcPr>
          <w:p w14:paraId="69A9FCE9" w14:textId="77777777" w:rsidR="00D22203" w:rsidRPr="003A2FA6" w:rsidRDefault="00D22203" w:rsidP="00D22203">
            <w:pPr>
              <w:jc w:val="center"/>
            </w:pPr>
          </w:p>
        </w:tc>
        <w:tc>
          <w:tcPr>
            <w:tcW w:w="532" w:type="dxa"/>
            <w:vMerge/>
            <w:shd w:val="clear" w:color="auto" w:fill="BFBFBF" w:themeFill="background1" w:themeFillShade="BF"/>
          </w:tcPr>
          <w:p w14:paraId="39585953" w14:textId="77777777" w:rsidR="00D22203" w:rsidRPr="003A2FA6" w:rsidRDefault="00D22203" w:rsidP="00D22203">
            <w:pPr>
              <w:jc w:val="center"/>
            </w:pPr>
          </w:p>
        </w:tc>
        <w:tc>
          <w:tcPr>
            <w:tcW w:w="466" w:type="dxa"/>
            <w:vMerge/>
            <w:shd w:val="clear" w:color="auto" w:fill="BFBFBF" w:themeFill="background1" w:themeFillShade="BF"/>
          </w:tcPr>
          <w:p w14:paraId="0D67A776" w14:textId="77777777" w:rsidR="00D22203" w:rsidRPr="003A2FA6" w:rsidRDefault="00D22203" w:rsidP="00D22203">
            <w:pPr>
              <w:jc w:val="center"/>
            </w:pPr>
          </w:p>
        </w:tc>
        <w:tc>
          <w:tcPr>
            <w:tcW w:w="4115" w:type="dxa"/>
            <w:tcBorders>
              <w:top w:val="single" w:sz="4" w:space="0" w:color="auto"/>
            </w:tcBorders>
            <w:shd w:val="clear" w:color="auto" w:fill="BFBFBF" w:themeFill="background1" w:themeFillShade="BF"/>
          </w:tcPr>
          <w:p w14:paraId="5C901954" w14:textId="77777777" w:rsidR="00D22203" w:rsidRPr="003A2FA6" w:rsidRDefault="00D22203" w:rsidP="00D22203">
            <w:pPr>
              <w:jc w:val="center"/>
            </w:pPr>
            <w:r w:rsidRPr="003A2FA6">
              <w:t>zostávajúci počet mesiacov realizácie aktivít projektu v čase predloženia prvej žiadosti o platbu (poskytnutie zálohovej platby)</w:t>
            </w:r>
          </w:p>
        </w:tc>
        <w:tc>
          <w:tcPr>
            <w:tcW w:w="374" w:type="dxa"/>
            <w:vMerge/>
            <w:shd w:val="clear" w:color="auto" w:fill="BFBFBF" w:themeFill="background1" w:themeFillShade="BF"/>
          </w:tcPr>
          <w:p w14:paraId="1F28A5F3" w14:textId="77777777" w:rsidR="00D22203" w:rsidRPr="003A2FA6" w:rsidRDefault="00D22203" w:rsidP="00D22203">
            <w:pPr>
              <w:jc w:val="center"/>
            </w:pPr>
          </w:p>
        </w:tc>
        <w:tc>
          <w:tcPr>
            <w:tcW w:w="1116" w:type="dxa"/>
            <w:vMerge/>
            <w:shd w:val="clear" w:color="auto" w:fill="BFBFBF" w:themeFill="background1" w:themeFillShade="BF"/>
          </w:tcPr>
          <w:p w14:paraId="75732D79" w14:textId="77777777" w:rsidR="00D22203" w:rsidRPr="003A2FA6" w:rsidRDefault="00D22203" w:rsidP="00D22203">
            <w:pPr>
              <w:jc w:val="center"/>
            </w:pPr>
          </w:p>
        </w:tc>
      </w:tr>
    </w:tbl>
    <w:p w14:paraId="62D43694" w14:textId="77777777" w:rsidR="00D22203" w:rsidRPr="003A2FA6" w:rsidRDefault="00D22203" w:rsidP="00D22203">
      <w:pPr>
        <w:numPr>
          <w:ilvl w:val="0"/>
          <w:numId w:val="92"/>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66A3CA15" w14:textId="77777777" w:rsidTr="00D22203">
        <w:trPr>
          <w:trHeight w:val="279"/>
        </w:trPr>
        <w:tc>
          <w:tcPr>
            <w:tcW w:w="1628" w:type="dxa"/>
            <w:shd w:val="clear" w:color="auto" w:fill="BFBFBF" w:themeFill="background1" w:themeFillShade="BF"/>
          </w:tcPr>
          <w:p w14:paraId="023EC082"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3C6BEE8E" w14:textId="77777777" w:rsidR="00D22203" w:rsidRPr="003A2FA6" w:rsidRDefault="00D22203" w:rsidP="00D22203">
            <w:pPr>
              <w:jc w:val="center"/>
            </w:pPr>
            <w:r w:rsidRPr="003A2FA6">
              <w:t>=</w:t>
            </w:r>
          </w:p>
        </w:tc>
        <w:tc>
          <w:tcPr>
            <w:tcW w:w="532" w:type="dxa"/>
            <w:shd w:val="clear" w:color="auto" w:fill="BFBFBF" w:themeFill="background1" w:themeFillShade="BF"/>
          </w:tcPr>
          <w:p w14:paraId="13AB8154" w14:textId="77777777" w:rsidR="00D22203" w:rsidRPr="003A2FA6" w:rsidRDefault="00D22203" w:rsidP="00D22203">
            <w:pPr>
              <w:jc w:val="center"/>
            </w:pPr>
            <w:r w:rsidRPr="003A2FA6">
              <w:t>0,4</w:t>
            </w:r>
          </w:p>
        </w:tc>
        <w:tc>
          <w:tcPr>
            <w:tcW w:w="466" w:type="dxa"/>
            <w:shd w:val="clear" w:color="auto" w:fill="BFBFBF" w:themeFill="background1" w:themeFillShade="BF"/>
          </w:tcPr>
          <w:p w14:paraId="358D1F6D" w14:textId="77777777" w:rsidR="00D22203" w:rsidRPr="003A2FA6" w:rsidRDefault="00D22203" w:rsidP="00D22203">
            <w:pPr>
              <w:jc w:val="center"/>
            </w:pPr>
            <w:r w:rsidRPr="003A2FA6">
              <w:t>x</w:t>
            </w:r>
          </w:p>
        </w:tc>
        <w:tc>
          <w:tcPr>
            <w:tcW w:w="5632" w:type="dxa"/>
            <w:shd w:val="clear" w:color="auto" w:fill="BFBFBF" w:themeFill="background1" w:themeFillShade="BF"/>
          </w:tcPr>
          <w:p w14:paraId="01FB5D03"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w:t>
            </w:r>
          </w:p>
          <w:p w14:paraId="232BE959" w14:textId="77777777" w:rsidR="00D22203" w:rsidRPr="003A2FA6" w:rsidRDefault="00D22203" w:rsidP="00D22203">
            <w:pPr>
              <w:jc w:val="center"/>
            </w:pPr>
            <w:r w:rsidRPr="003A2FA6">
              <w:t>– vyčerpaná suma nenávratného finančného príspevku na predmetných položkách (zdroj EÚ a ŠR)</w:t>
            </w:r>
          </w:p>
        </w:tc>
      </w:tr>
    </w:tbl>
    <w:p w14:paraId="348C74CD" w14:textId="16858B41"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0B69A8E7" w14:textId="494B2FC1" w:rsidR="00D22203" w:rsidRPr="003A2FA6" w:rsidRDefault="00D22203" w:rsidP="009C17FB">
      <w:pPr>
        <w:numPr>
          <w:ilvl w:val="0"/>
          <w:numId w:val="111"/>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zmene celkovej dĺžky realizácie aktivít projektu (napr. v prípade predĺženia realizácie aktivít projektu), pričom zálohová platba sa vypočíta podľa nasledujúceho vzorca:</w:t>
      </w:r>
    </w:p>
    <w:p w14:paraId="6F8163E2" w14:textId="77777777" w:rsidR="00D22203" w:rsidRPr="003A2FA6" w:rsidRDefault="00D22203" w:rsidP="00D22203">
      <w:pPr>
        <w:numPr>
          <w:ilvl w:val="0"/>
          <w:numId w:val="92"/>
        </w:numPr>
        <w:spacing w:before="120" w:after="120"/>
        <w:ind w:left="567" w:hanging="283"/>
        <w:jc w:val="both"/>
      </w:pPr>
      <w:r w:rsidRPr="003A2FA6">
        <w:t xml:space="preserve">v prípade, ak po zmene celková zostávajúca dĺžka realizácie aktivít projektu </w:t>
      </w:r>
      <w:r w:rsidRPr="00B416DC">
        <w:rPr>
          <w:u w:val="single"/>
        </w:rPr>
        <w:t>nepresahuje 12 mesiacov</w:t>
      </w:r>
      <w:r w:rsidRPr="003A2FA6">
        <w:t>, výška zálohovej platby sa vypočíta podľa nasledovného vzorca:</w:t>
      </w:r>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14:paraId="722A9778" w14:textId="77777777" w:rsidTr="00D22203">
        <w:trPr>
          <w:trHeight w:val="703"/>
        </w:trPr>
        <w:tc>
          <w:tcPr>
            <w:tcW w:w="1808" w:type="dxa"/>
            <w:shd w:val="clear" w:color="auto" w:fill="BFBFBF" w:themeFill="background1" w:themeFillShade="BF"/>
          </w:tcPr>
          <w:p w14:paraId="51E1B742"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5B403704" w14:textId="77777777" w:rsidR="00D22203" w:rsidRPr="003A2FA6" w:rsidRDefault="00D22203" w:rsidP="00D22203">
            <w:pPr>
              <w:jc w:val="center"/>
            </w:pPr>
            <w:r w:rsidRPr="003A2FA6">
              <w:t>=</w:t>
            </w:r>
          </w:p>
        </w:tc>
        <w:tc>
          <w:tcPr>
            <w:tcW w:w="608" w:type="dxa"/>
            <w:shd w:val="clear" w:color="auto" w:fill="BFBFBF" w:themeFill="background1" w:themeFillShade="BF"/>
          </w:tcPr>
          <w:p w14:paraId="498B7EB4" w14:textId="77777777" w:rsidR="00D22203" w:rsidRPr="003A2FA6" w:rsidRDefault="00D22203" w:rsidP="00D22203">
            <w:pPr>
              <w:jc w:val="center"/>
            </w:pPr>
            <w:r w:rsidRPr="003A2FA6">
              <w:t>0,4</w:t>
            </w:r>
          </w:p>
        </w:tc>
        <w:tc>
          <w:tcPr>
            <w:tcW w:w="643" w:type="dxa"/>
            <w:shd w:val="clear" w:color="auto" w:fill="BFBFBF" w:themeFill="background1" w:themeFillShade="BF"/>
          </w:tcPr>
          <w:p w14:paraId="07888899" w14:textId="77777777" w:rsidR="00D22203" w:rsidRPr="003A2FA6" w:rsidRDefault="00D22203" w:rsidP="00D22203">
            <w:pPr>
              <w:jc w:val="center"/>
            </w:pPr>
            <w:r w:rsidRPr="003A2FA6">
              <w:t>x</w:t>
            </w:r>
          </w:p>
        </w:tc>
        <w:tc>
          <w:tcPr>
            <w:tcW w:w="5209" w:type="dxa"/>
            <w:shd w:val="clear" w:color="auto" w:fill="BFBFBF" w:themeFill="background1" w:themeFillShade="BF"/>
          </w:tcPr>
          <w:p w14:paraId="1BED1AD1" w14:textId="77777777" w:rsidR="00D22203" w:rsidRPr="003A2FA6" w:rsidRDefault="00D22203" w:rsidP="00D22203">
            <w:pPr>
              <w:jc w:val="center"/>
            </w:pPr>
            <w:r w:rsidRPr="003A2FA6">
              <w:t>(suma nenávratného finančného príspevku po zmene – vyčerpaná suma nenávratného finančného príspevku (zdroj EÚ a ŠR))</w:t>
            </w:r>
          </w:p>
        </w:tc>
      </w:tr>
    </w:tbl>
    <w:p w14:paraId="6701C4BC" w14:textId="77777777" w:rsidR="00D22203" w:rsidRPr="003A2FA6" w:rsidRDefault="00D22203" w:rsidP="00D22203">
      <w:pPr>
        <w:numPr>
          <w:ilvl w:val="0"/>
          <w:numId w:val="92"/>
        </w:numPr>
        <w:spacing w:before="120" w:after="120"/>
        <w:ind w:left="567" w:hanging="283"/>
        <w:jc w:val="both"/>
      </w:pPr>
      <w:r w:rsidRPr="003A2FA6">
        <w:t xml:space="preserve">v prípade, ak po zmene celková zostávajúca dĺžka realizácie aktivít projektu </w:t>
      </w:r>
      <w:r w:rsidRPr="00B416DC">
        <w:rPr>
          <w:u w:val="single"/>
        </w:rPr>
        <w:t>presahuje 12 mesiacov</w:t>
      </w:r>
      <w:r w:rsidRPr="003A2FA6">
        <w:t>, výška zálohovej platby sa vypočíta podľa nasledovného vzorca:</w:t>
      </w:r>
    </w:p>
    <w:tbl>
      <w:tblPr>
        <w:tblW w:w="8817" w:type="dxa"/>
        <w:tblInd w:w="392" w:type="dxa"/>
        <w:tblLook w:val="04A0" w:firstRow="1" w:lastRow="0" w:firstColumn="1" w:lastColumn="0" w:noHBand="0" w:noVBand="1"/>
      </w:tblPr>
      <w:tblGrid>
        <w:gridCol w:w="1628"/>
        <w:gridCol w:w="561"/>
        <w:gridCol w:w="532"/>
        <w:gridCol w:w="466"/>
        <w:gridCol w:w="4326"/>
        <w:gridCol w:w="374"/>
        <w:gridCol w:w="930"/>
      </w:tblGrid>
      <w:tr w:rsidR="00D22203" w:rsidRPr="003A2FA6" w14:paraId="51A6D6A9" w14:textId="77777777" w:rsidTr="00D22203">
        <w:trPr>
          <w:trHeight w:val="279"/>
        </w:trPr>
        <w:tc>
          <w:tcPr>
            <w:tcW w:w="1628" w:type="dxa"/>
            <w:vMerge w:val="restart"/>
            <w:shd w:val="clear" w:color="auto" w:fill="BFBFBF" w:themeFill="background1" w:themeFillShade="BF"/>
          </w:tcPr>
          <w:p w14:paraId="49E56119" w14:textId="77777777" w:rsidR="00D22203" w:rsidRPr="003A2FA6" w:rsidRDefault="00D22203" w:rsidP="00D22203">
            <w:pPr>
              <w:jc w:val="center"/>
            </w:pPr>
            <w:r w:rsidRPr="003A2FA6">
              <w:t>maximálna výška poskytnutej zálohovej platby</w:t>
            </w:r>
          </w:p>
        </w:tc>
        <w:tc>
          <w:tcPr>
            <w:tcW w:w="561" w:type="dxa"/>
            <w:vMerge w:val="restart"/>
            <w:shd w:val="clear" w:color="auto" w:fill="BFBFBF" w:themeFill="background1" w:themeFillShade="BF"/>
          </w:tcPr>
          <w:p w14:paraId="7FCADF22"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24DF2080"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1EEE9FCD" w14:textId="77777777" w:rsidR="00D22203" w:rsidRPr="003A2FA6" w:rsidRDefault="00D22203" w:rsidP="00D22203">
            <w:pPr>
              <w:jc w:val="center"/>
            </w:pPr>
            <w:r w:rsidRPr="003A2FA6">
              <w:t>x</w:t>
            </w:r>
          </w:p>
        </w:tc>
        <w:tc>
          <w:tcPr>
            <w:tcW w:w="4326" w:type="dxa"/>
            <w:tcBorders>
              <w:bottom w:val="single" w:sz="4" w:space="0" w:color="auto"/>
            </w:tcBorders>
            <w:shd w:val="clear" w:color="auto" w:fill="BFBFBF" w:themeFill="background1" w:themeFillShade="BF"/>
          </w:tcPr>
          <w:p w14:paraId="43753205" w14:textId="77777777" w:rsidR="00D22203" w:rsidRPr="003A2FA6" w:rsidRDefault="00D22203" w:rsidP="00D22203">
            <w:pPr>
              <w:jc w:val="center"/>
            </w:pPr>
            <w:r w:rsidRPr="003A2FA6">
              <w:t>suma nenávratného finančného príspevku po zmene – vyčerpaná suma nenávratného finančného príspevku (zdroj EÚ a ŠR)</w:t>
            </w:r>
          </w:p>
        </w:tc>
        <w:tc>
          <w:tcPr>
            <w:tcW w:w="374" w:type="dxa"/>
            <w:vMerge w:val="restart"/>
            <w:shd w:val="clear" w:color="auto" w:fill="BFBFBF" w:themeFill="background1" w:themeFillShade="BF"/>
          </w:tcPr>
          <w:p w14:paraId="020CCCA7" w14:textId="77777777" w:rsidR="00D22203" w:rsidRPr="003A2FA6" w:rsidRDefault="00D22203" w:rsidP="00D22203">
            <w:pPr>
              <w:jc w:val="center"/>
            </w:pPr>
            <w:r w:rsidRPr="003A2FA6">
              <w:t>x</w:t>
            </w:r>
          </w:p>
        </w:tc>
        <w:tc>
          <w:tcPr>
            <w:tcW w:w="930" w:type="dxa"/>
            <w:vMerge w:val="restart"/>
            <w:shd w:val="clear" w:color="auto" w:fill="BFBFBF" w:themeFill="background1" w:themeFillShade="BF"/>
          </w:tcPr>
          <w:p w14:paraId="4013C62F" w14:textId="77777777" w:rsidR="00D22203" w:rsidRPr="003A2FA6" w:rsidRDefault="00D22203" w:rsidP="00D22203">
            <w:pPr>
              <w:jc w:val="center"/>
            </w:pPr>
            <w:r w:rsidRPr="003A2FA6">
              <w:t>12</w:t>
            </w:r>
          </w:p>
        </w:tc>
      </w:tr>
      <w:tr w:rsidR="00D22203" w:rsidRPr="003A2FA6" w14:paraId="79361ADF" w14:textId="77777777" w:rsidTr="00D22203">
        <w:trPr>
          <w:trHeight w:val="305"/>
        </w:trPr>
        <w:tc>
          <w:tcPr>
            <w:tcW w:w="1628" w:type="dxa"/>
            <w:vMerge/>
            <w:shd w:val="clear" w:color="auto" w:fill="BFBFBF" w:themeFill="background1" w:themeFillShade="BF"/>
          </w:tcPr>
          <w:p w14:paraId="0885FD38" w14:textId="77777777" w:rsidR="00D22203" w:rsidRPr="003A2FA6" w:rsidRDefault="00D22203" w:rsidP="00D22203">
            <w:pPr>
              <w:jc w:val="center"/>
            </w:pPr>
          </w:p>
        </w:tc>
        <w:tc>
          <w:tcPr>
            <w:tcW w:w="561" w:type="dxa"/>
            <w:vMerge/>
            <w:shd w:val="clear" w:color="auto" w:fill="BFBFBF" w:themeFill="background1" w:themeFillShade="BF"/>
          </w:tcPr>
          <w:p w14:paraId="17500F6F" w14:textId="77777777" w:rsidR="00D22203" w:rsidRPr="003A2FA6" w:rsidRDefault="00D22203" w:rsidP="00D22203">
            <w:pPr>
              <w:jc w:val="center"/>
            </w:pPr>
          </w:p>
        </w:tc>
        <w:tc>
          <w:tcPr>
            <w:tcW w:w="532" w:type="dxa"/>
            <w:vMerge/>
            <w:shd w:val="clear" w:color="auto" w:fill="BFBFBF" w:themeFill="background1" w:themeFillShade="BF"/>
          </w:tcPr>
          <w:p w14:paraId="756CD0BD" w14:textId="77777777" w:rsidR="00D22203" w:rsidRPr="003A2FA6" w:rsidRDefault="00D22203" w:rsidP="00D22203">
            <w:pPr>
              <w:jc w:val="center"/>
            </w:pPr>
          </w:p>
        </w:tc>
        <w:tc>
          <w:tcPr>
            <w:tcW w:w="466" w:type="dxa"/>
            <w:vMerge/>
            <w:shd w:val="clear" w:color="auto" w:fill="BFBFBF" w:themeFill="background1" w:themeFillShade="BF"/>
          </w:tcPr>
          <w:p w14:paraId="6A90E46F" w14:textId="77777777" w:rsidR="00D22203" w:rsidRPr="003A2FA6" w:rsidRDefault="00D22203" w:rsidP="00D22203">
            <w:pPr>
              <w:jc w:val="center"/>
            </w:pPr>
          </w:p>
        </w:tc>
        <w:tc>
          <w:tcPr>
            <w:tcW w:w="4326" w:type="dxa"/>
            <w:tcBorders>
              <w:top w:val="single" w:sz="4" w:space="0" w:color="auto"/>
            </w:tcBorders>
            <w:shd w:val="clear" w:color="auto" w:fill="BFBFBF" w:themeFill="background1" w:themeFillShade="BF"/>
          </w:tcPr>
          <w:p w14:paraId="5398673E" w14:textId="77777777" w:rsidR="00D22203" w:rsidRPr="003A2FA6" w:rsidRDefault="00D22203" w:rsidP="00D22203">
            <w:pPr>
              <w:jc w:val="center"/>
            </w:pPr>
            <w:r w:rsidRPr="003A2FA6">
              <w:t>zostávajúci počet mesiacov realizácie aktivít projektu v čase predloženia žiadosti o platbu (poskytnutie zálohovej platby) po zmene</w:t>
            </w:r>
          </w:p>
        </w:tc>
        <w:tc>
          <w:tcPr>
            <w:tcW w:w="374" w:type="dxa"/>
            <w:vMerge/>
            <w:shd w:val="clear" w:color="auto" w:fill="BFBFBF" w:themeFill="background1" w:themeFillShade="BF"/>
          </w:tcPr>
          <w:p w14:paraId="18BD851A" w14:textId="77777777" w:rsidR="00D22203" w:rsidRPr="003A2FA6" w:rsidRDefault="00D22203" w:rsidP="00D22203">
            <w:pPr>
              <w:jc w:val="center"/>
            </w:pPr>
          </w:p>
        </w:tc>
        <w:tc>
          <w:tcPr>
            <w:tcW w:w="930" w:type="dxa"/>
            <w:vMerge/>
            <w:shd w:val="clear" w:color="auto" w:fill="BFBFBF" w:themeFill="background1" w:themeFillShade="BF"/>
          </w:tcPr>
          <w:p w14:paraId="39A7E62D" w14:textId="77777777" w:rsidR="00D22203" w:rsidRPr="003A2FA6" w:rsidRDefault="00D22203" w:rsidP="00D22203">
            <w:pPr>
              <w:jc w:val="center"/>
            </w:pPr>
          </w:p>
        </w:tc>
      </w:tr>
    </w:tbl>
    <w:p w14:paraId="2BB1C4A4" w14:textId="77777777" w:rsidR="00D22203" w:rsidRPr="003A2FA6" w:rsidRDefault="00D22203" w:rsidP="00D22203">
      <w:pPr>
        <w:numPr>
          <w:ilvl w:val="0"/>
          <w:numId w:val="92"/>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21" w:type="dxa"/>
        <w:tblInd w:w="392" w:type="dxa"/>
        <w:tblLook w:val="04A0" w:firstRow="1" w:lastRow="0" w:firstColumn="1" w:lastColumn="0" w:noHBand="0" w:noVBand="1"/>
      </w:tblPr>
      <w:tblGrid>
        <w:gridCol w:w="1628"/>
        <w:gridCol w:w="561"/>
        <w:gridCol w:w="532"/>
        <w:gridCol w:w="681"/>
        <w:gridCol w:w="5419"/>
      </w:tblGrid>
      <w:tr w:rsidR="00D22203" w:rsidRPr="003A2FA6" w14:paraId="0C4A7D4C" w14:textId="77777777" w:rsidTr="00D22203">
        <w:trPr>
          <w:trHeight w:val="279"/>
        </w:trPr>
        <w:tc>
          <w:tcPr>
            <w:tcW w:w="1628" w:type="dxa"/>
            <w:shd w:val="clear" w:color="auto" w:fill="BFBFBF" w:themeFill="background1" w:themeFillShade="BF"/>
          </w:tcPr>
          <w:p w14:paraId="5DD18325"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49A10BCA" w14:textId="77777777" w:rsidR="00D22203" w:rsidRPr="003A2FA6" w:rsidRDefault="00D22203" w:rsidP="00D22203">
            <w:pPr>
              <w:jc w:val="center"/>
            </w:pPr>
            <w:r w:rsidRPr="003A2FA6">
              <w:t>=</w:t>
            </w:r>
          </w:p>
        </w:tc>
        <w:tc>
          <w:tcPr>
            <w:tcW w:w="532" w:type="dxa"/>
            <w:shd w:val="clear" w:color="auto" w:fill="BFBFBF" w:themeFill="background1" w:themeFillShade="BF"/>
          </w:tcPr>
          <w:p w14:paraId="424E2D0F" w14:textId="77777777" w:rsidR="00D22203" w:rsidRPr="003A2FA6" w:rsidRDefault="00D22203" w:rsidP="00D22203">
            <w:pPr>
              <w:jc w:val="center"/>
            </w:pPr>
            <w:r w:rsidRPr="003A2FA6">
              <w:t>0,4</w:t>
            </w:r>
          </w:p>
        </w:tc>
        <w:tc>
          <w:tcPr>
            <w:tcW w:w="681" w:type="dxa"/>
            <w:shd w:val="clear" w:color="auto" w:fill="BFBFBF" w:themeFill="background1" w:themeFillShade="BF"/>
          </w:tcPr>
          <w:p w14:paraId="4C2368C6" w14:textId="77777777" w:rsidR="00D22203" w:rsidRPr="003A2FA6" w:rsidRDefault="00D22203" w:rsidP="00D22203">
            <w:pPr>
              <w:jc w:val="center"/>
            </w:pPr>
            <w:r w:rsidRPr="003A2FA6">
              <w:t>x</w:t>
            </w:r>
          </w:p>
        </w:tc>
        <w:tc>
          <w:tcPr>
            <w:tcW w:w="5419" w:type="dxa"/>
            <w:shd w:val="clear" w:color="auto" w:fill="BFBFBF" w:themeFill="background1" w:themeFillShade="BF"/>
          </w:tcPr>
          <w:p w14:paraId="057742FC"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 po zmene</w:t>
            </w:r>
          </w:p>
          <w:p w14:paraId="4B5162DC" w14:textId="77777777" w:rsidR="00D22203" w:rsidRPr="003A2FA6" w:rsidRDefault="00D22203" w:rsidP="00D22203">
            <w:pPr>
              <w:jc w:val="center"/>
            </w:pPr>
            <w:r w:rsidRPr="003A2FA6">
              <w:t>– vyčerpaná suma nenávratného finančného príspevku na predmetných položkách (zdroj EÚ a ŠR)</w:t>
            </w:r>
          </w:p>
        </w:tc>
      </w:tr>
    </w:tbl>
    <w:p w14:paraId="6FABEA64"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 relevantnej časti rozpočtu projektu zodpovedajúcim 12 mesiacom realizácie aktivít projektu, t. j. prijímateľ môže disponovať prostriedkami EÚ a štátneho rozpočtu na spolufinancovanie v maximálnej výške 40 % z relevantnej časti rozpočtu zodpovedajúcim 12 mesiacom realizácie aktivít projektu.</w:t>
      </w:r>
    </w:p>
    <w:p w14:paraId="314BFDDB"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lastRenderedPageBreak/>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4B569A64" w14:textId="118161AE" w:rsidR="00D22203" w:rsidRPr="003A2FA6" w:rsidRDefault="00D22203"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w:t>
      </w:r>
      <w:r w:rsidR="009640DD">
        <w:t xml:space="preserve">prijímateľ môže požiadať o ďalšiu zálohovú platbu </w:t>
      </w:r>
      <w:r w:rsidRPr="003A2FA6">
        <w:t xml:space="preserve">až po schválení žiadosti o platbu (zúčtovanie zálohovej platby) certifikačným orgánom. </w:t>
      </w:r>
    </w:p>
    <w:p w14:paraId="546DD461" w14:textId="1446D68A"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Súčet týchto prostriedkov, a teda výška poskytnutej zálohovej platby, je maximálne 40 % relevantnej časti rozpočtu projektu zodpovedajúcim 12 mesiacom realizácie aktivít projektu. </w:t>
      </w:r>
    </w:p>
    <w:p w14:paraId="14797637"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59BBCD7D" w14:textId="7B9A7070"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žiadosti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b. Suma týchto prostriedkov, a teda výška poskytnutej zálohovej platby, je maximálne 40 % relevantnej časti rozpočtu projektu zodpovedajúcim 12 mesiacom realizácie aktivít projektu.</w:t>
      </w:r>
    </w:p>
    <w:p w14:paraId="14C727F4"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EA099DD"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lastRenderedPageBreak/>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lastRenderedPageBreak/>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9253C6">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151D4D">
      <w:pPr>
        <w:pStyle w:val="Odsekzoznamu"/>
        <w:numPr>
          <w:ilvl w:val="1"/>
          <w:numId w:val="57"/>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151D4D">
      <w:pPr>
        <w:numPr>
          <w:ilvl w:val="1"/>
          <w:numId w:val="57"/>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8" w14:textId="136DCDF3"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 xml:space="preserve">(v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w:t>
      </w:r>
      <w:r w:rsidR="009A5D87" w:rsidRPr="009A5D87">
        <w:rPr>
          <w:rFonts w:cs="Arial"/>
          <w:szCs w:val="19"/>
        </w:rPr>
        <w:lastRenderedPageBreak/>
        <w:t>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5923ED70"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74"/>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lastRenderedPageBreak/>
        <w:t>Adresa doručenia ŽoP:</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75"/>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29F93BBB"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76"/>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252FBE9F"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99" w:name="_Toc410907861"/>
      <w:bookmarkStart w:id="100" w:name="_Toc440372875"/>
      <w:bookmarkStart w:id="101" w:name="_Toc440636386"/>
      <w:r w:rsidRPr="0073389C">
        <w:rPr>
          <w:caps/>
          <w:lang w:val="sk-SK" w:eastAsia="cs-CZ"/>
        </w:rPr>
        <w:lastRenderedPageBreak/>
        <w:t>Ú</w:t>
      </w:r>
      <w:r w:rsidRPr="0073389C">
        <w:rPr>
          <w:lang w:val="sk-SK" w:eastAsia="cs-CZ"/>
        </w:rPr>
        <w:t>čtovné doklady a ich prílohy</w:t>
      </w:r>
      <w:bookmarkEnd w:id="99"/>
      <w:bookmarkEnd w:id="100"/>
      <w:bookmarkEnd w:id="101"/>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77"/>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102" w:name="_Toc317864902"/>
      <w:bookmarkStart w:id="103" w:name="_Toc317865114"/>
      <w:bookmarkStart w:id="104" w:name="_Toc317865267"/>
      <w:bookmarkStart w:id="105" w:name="_Toc317865410"/>
      <w:bookmarkStart w:id="106" w:name="_Toc317865549"/>
      <w:bookmarkStart w:id="107" w:name="_Toc317865688"/>
      <w:bookmarkStart w:id="108" w:name="_Toc317866058"/>
      <w:bookmarkStart w:id="109" w:name="_Toc317866203"/>
      <w:bookmarkStart w:id="110" w:name="_Toc317866305"/>
      <w:bookmarkStart w:id="111" w:name="_Toc317866470"/>
      <w:bookmarkStart w:id="112" w:name="_Toc317866572"/>
      <w:bookmarkStart w:id="113" w:name="_Toc317866789"/>
      <w:bookmarkStart w:id="114" w:name="_Toc329084085"/>
      <w:bookmarkEnd w:id="102"/>
      <w:bookmarkEnd w:id="103"/>
      <w:bookmarkEnd w:id="104"/>
      <w:bookmarkEnd w:id="105"/>
      <w:bookmarkEnd w:id="106"/>
      <w:bookmarkEnd w:id="107"/>
      <w:bookmarkEnd w:id="108"/>
      <w:bookmarkEnd w:id="109"/>
      <w:bookmarkEnd w:id="110"/>
      <w:bookmarkEnd w:id="111"/>
      <w:bookmarkEnd w:id="112"/>
      <w:bookmarkEnd w:id="113"/>
      <w:bookmarkEnd w:id="114"/>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78"/>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115"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115"/>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lastRenderedPageBreak/>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116"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116"/>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117"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118" w:name="_Toc417050114"/>
      <w:bookmarkStart w:id="119" w:name="_Toc417155861"/>
      <w:bookmarkStart w:id="120" w:name="_Toc417156080"/>
      <w:bookmarkStart w:id="121" w:name="_Toc417050126"/>
      <w:bookmarkStart w:id="122" w:name="_Toc417155873"/>
      <w:bookmarkStart w:id="123" w:name="_Toc417156092"/>
      <w:bookmarkEnd w:id="118"/>
      <w:bookmarkEnd w:id="119"/>
      <w:bookmarkEnd w:id="120"/>
      <w:bookmarkEnd w:id="121"/>
      <w:bookmarkEnd w:id="122"/>
      <w:bookmarkEnd w:id="123"/>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79"/>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124" w:name="_Toc317864930"/>
      <w:bookmarkStart w:id="125" w:name="_Toc317865142"/>
      <w:bookmarkStart w:id="126" w:name="_Toc317865295"/>
      <w:bookmarkStart w:id="127" w:name="_Toc317865438"/>
      <w:bookmarkStart w:id="128" w:name="_Toc317865577"/>
      <w:bookmarkStart w:id="129" w:name="_Toc317865703"/>
      <w:bookmarkStart w:id="130" w:name="_Toc317866072"/>
      <w:bookmarkStart w:id="131" w:name="_Toc317866217"/>
      <w:bookmarkStart w:id="132" w:name="_Toc317866319"/>
      <w:bookmarkStart w:id="133" w:name="_Toc317866484"/>
      <w:bookmarkStart w:id="134" w:name="_Toc317866586"/>
      <w:bookmarkStart w:id="135" w:name="_Toc317866803"/>
      <w:bookmarkStart w:id="136" w:name="_Toc329084100"/>
      <w:bookmarkStart w:id="137" w:name="_Toc410905147"/>
      <w:bookmarkStart w:id="138" w:name="_Toc410907875"/>
      <w:bookmarkStart w:id="139" w:name="_Toc410910215"/>
      <w:bookmarkStart w:id="140" w:name="_Toc413415834"/>
      <w:bookmarkStart w:id="141" w:name="_Toc413830211"/>
      <w:bookmarkStart w:id="142" w:name="_Toc413833999"/>
      <w:bookmarkStart w:id="143" w:name="_Toc413834102"/>
      <w:bookmarkStart w:id="144" w:name="_Toc415130210"/>
      <w:bookmarkStart w:id="145" w:name="_Toc415155540"/>
      <w:bookmarkStart w:id="146" w:name="_Toc417050140"/>
      <w:bookmarkStart w:id="147" w:name="_Toc417155887"/>
      <w:bookmarkStart w:id="148" w:name="_Toc417156106"/>
      <w:bookmarkEnd w:id="117"/>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w:t>
      </w:r>
      <w:r w:rsidRPr="0073389C">
        <w:rPr>
          <w:color w:val="000000"/>
          <w:lang w:eastAsia="cs-CZ"/>
        </w:rPr>
        <w:lastRenderedPageBreak/>
        <w:t>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49"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49"/>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7115CF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lastRenderedPageBreak/>
        <w:t>1. Personálne výdavky – interné</w:t>
      </w:r>
      <w:r w:rsidRPr="0073389C">
        <w:rPr>
          <w:rStyle w:val="Odkaznapoznmkupodiarou"/>
          <w:rFonts w:cs="Arial"/>
          <w:b/>
          <w:bCs/>
          <w:sz w:val="19"/>
          <w:szCs w:val="19"/>
          <w:lang w:val="sk-SK"/>
        </w:rPr>
        <w:footnoteReference w:id="80"/>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0246556A"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81"/>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7A55D130" w14:textId="2308D779"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150" w:name="_Ref523225313"/>
      <w:r w:rsidRPr="0073389C">
        <w:rPr>
          <w:rStyle w:val="Odkaznapoznmkupodiarou"/>
          <w:rFonts w:cs="Arial"/>
          <w:i/>
          <w:iCs/>
          <w:sz w:val="19"/>
          <w:szCs w:val="19"/>
          <w:lang w:val="sk-SK"/>
        </w:rPr>
        <w:footnoteReference w:id="82"/>
      </w:r>
      <w:bookmarkEnd w:id="150"/>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83"/>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7182D4D0" w:rsidR="009D7F63" w:rsidRPr="0073389C" w:rsidRDefault="009D7F63" w:rsidP="00065C76">
      <w:pPr>
        <w:pStyle w:val="Bulletslevel1"/>
        <w:spacing w:after="120" w:line="288" w:lineRule="auto"/>
        <w:ind w:left="567" w:hanging="283"/>
        <w:jc w:val="both"/>
        <w:rPr>
          <w:lang w:val="sk-SK"/>
        </w:rPr>
      </w:pPr>
      <w:r w:rsidRPr="0073389C">
        <w:rPr>
          <w:lang w:val="sk-SK"/>
        </w:rPr>
        <w:lastRenderedPageBreak/>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84"/>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A55D13C" w14:textId="1BC2375C"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ins w:id="151" w:author="Miruška Hrabčáková" w:date="2018-10-26T08:10:00Z">
        <w:r w:rsidR="009C6E13" w:rsidRPr="009C6E13">
          <w:rPr>
            <w:rStyle w:val="Odkaznapoznmkupodiarou"/>
            <w:rPrChange w:id="152" w:author="Miruška Hrabčáková" w:date="2018-10-26T08:10:00Z">
              <w:rPr>
                <w:lang w:val="sk-SK"/>
              </w:rPr>
            </w:rPrChange>
          </w:rPr>
          <w:t>81</w:t>
        </w:r>
      </w:ins>
      <w:del w:id="153" w:author="Miruška Hrabčáková" w:date="2018-10-26T08:10:00Z">
        <w:r w:rsidR="00C80E10" w:rsidRPr="00657C95" w:rsidDel="009C6E13">
          <w:rPr>
            <w:rStyle w:val="Odkaznapoznmkupodiarou"/>
          </w:rPr>
          <w:delText>81</w:delText>
        </w:r>
      </w:del>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85"/>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475E562" w14:textId="56540898"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86"/>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5C1C5894"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67F039D" w14:textId="77777777" w:rsidR="000D06A7" w:rsidRPr="0073389C" w:rsidRDefault="000D06A7" w:rsidP="007C1B0C">
      <w:pPr>
        <w:pStyle w:val="Bulletslevel1"/>
        <w:spacing w:after="120" w:line="288" w:lineRule="auto"/>
        <w:ind w:left="567" w:hanging="283"/>
        <w:jc w:val="both"/>
        <w:rPr>
          <w:i/>
          <w:iCs/>
          <w:lang w:val="sk-SK"/>
        </w:rPr>
      </w:pPr>
      <w:r>
        <w:rPr>
          <w:lang w:val="sk-SK"/>
        </w:rPr>
        <w:lastRenderedPageBreak/>
        <w:t>s</w:t>
      </w:r>
      <w:r w:rsidRPr="0073389C">
        <w:rPr>
          <w:lang w:val="sk-SK"/>
        </w:rPr>
        <w:t xml:space="preserve">umarizačný hárok – personálne výdavky – platí pre štátne rozpočtové organizácie </w:t>
      </w:r>
      <w:r w:rsidRPr="00D272DE">
        <w:rPr>
          <w:iCs/>
          <w:lang w:val="sk-SK"/>
        </w:rPr>
        <w:t>(príloha č. 10),</w:t>
      </w:r>
    </w:p>
    <w:p w14:paraId="5386C1A5" w14:textId="0EA6D85C"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7254642B" w14:textId="36202E84"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41263BBE" w14:textId="52A8A6FF"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2B57ADA"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154" w:name="_Ref523227404"/>
      <w:r w:rsidR="00C80E10" w:rsidRPr="0073389C">
        <w:rPr>
          <w:rStyle w:val="Odkaznapoznmkupodiarou"/>
          <w:rFonts w:cs="Arial"/>
          <w:i/>
          <w:iCs/>
          <w:sz w:val="19"/>
          <w:szCs w:val="19"/>
          <w:lang w:val="sk-SK"/>
        </w:rPr>
        <w:footnoteReference w:id="87"/>
      </w:r>
      <w:bookmarkEnd w:id="154"/>
      <w:r w:rsidR="00C80E10" w:rsidRPr="0073389C">
        <w:rPr>
          <w:lang w:val="sk-SK"/>
        </w:rPr>
        <w:t xml:space="preserve"> príloha č. </w:t>
      </w:r>
      <w:r w:rsidR="003B71D1">
        <w:rPr>
          <w:lang w:val="sk-SK"/>
        </w:rPr>
        <w:t>6</w:t>
      </w:r>
      <w:r>
        <w:rPr>
          <w:lang w:val="sk-SK"/>
        </w:rPr>
        <w:t>),</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151D4D">
      <w:pPr>
        <w:pStyle w:val="Bulletslevel1"/>
        <w:numPr>
          <w:ilvl w:val="1"/>
          <w:numId w:val="69"/>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151D4D">
      <w:pPr>
        <w:pStyle w:val="Bulletslevel1"/>
        <w:numPr>
          <w:ilvl w:val="1"/>
          <w:numId w:val="69"/>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151D4D">
      <w:pPr>
        <w:pStyle w:val="Bulletslevel1"/>
        <w:numPr>
          <w:ilvl w:val="1"/>
          <w:numId w:val="69"/>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151D4D">
      <w:pPr>
        <w:pStyle w:val="Bulletslevel1"/>
        <w:numPr>
          <w:ilvl w:val="1"/>
          <w:numId w:val="69"/>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151D4D">
      <w:pPr>
        <w:pStyle w:val="Bulletslevel1"/>
        <w:numPr>
          <w:ilvl w:val="1"/>
          <w:numId w:val="69"/>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lastRenderedPageBreak/>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88"/>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12E00AF1" w14:textId="77777777" w:rsidR="004A54D4" w:rsidRPr="00DD30A9" w:rsidRDefault="0042442A" w:rsidP="00151D4D">
      <w:pPr>
        <w:pStyle w:val="Default"/>
        <w:numPr>
          <w:ilvl w:val="1"/>
          <w:numId w:val="69"/>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51006E78" w14:textId="0EF62604"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avšak len na základe písomného rozhodnutia udeleného prijímateľovi zo strany poskytovateľa</w:t>
      </w:r>
      <w:r w:rsidR="002C66B3">
        <w:rPr>
          <w:rStyle w:val="Odkaznapoznmkupodiarou"/>
          <w:rFonts w:eastAsia="Times New Roman" w:cs="Arial"/>
          <w:b/>
          <w:color w:val="auto"/>
          <w:szCs w:val="19"/>
          <w:lang w:val="sk-SK" w:eastAsia="en-US"/>
        </w:rPr>
        <w:footnoteReference w:id="89"/>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189ADE78"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08555227"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4C3D4A41"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6568045"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1F83BD0C" w14:textId="1099B55C"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5B322424" w14:textId="2C46C4E2"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w:t>
      </w:r>
      <w:r w:rsidRPr="0073389C">
        <w:rPr>
          <w:lang w:val="sk-SK"/>
        </w:rPr>
        <w:lastRenderedPageBreak/>
        <w:t xml:space="preserve">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90"/>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73CF405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5D56AF8C" w14:textId="77777777" w:rsidR="000D06A7" w:rsidRDefault="009D7F63" w:rsidP="00E65E97">
      <w:pPr>
        <w:pStyle w:val="Bulletslevel1"/>
        <w:spacing w:after="120" w:line="288" w:lineRule="auto"/>
        <w:ind w:left="567" w:hanging="283"/>
        <w:rPr>
          <w:lang w:val="sk-SK"/>
        </w:rPr>
      </w:pPr>
      <w:r w:rsidRPr="00C87533">
        <w:rPr>
          <w:lang w:val="sk-SK"/>
        </w:rPr>
        <w:lastRenderedPageBreak/>
        <w:t xml:space="preserve">výpis z denníka, resp. z hlavnej knihy prijímateľa alebo peňažného denníka prijímateľa (jednoduché účtovníctvo) o zaúčtovaní účtovného prípadu vrátane úhrady výdavku, </w:t>
      </w:r>
    </w:p>
    <w:p w14:paraId="07DE0A9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17E6A09A" w14:textId="70E54DF5"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151D4D">
      <w:pPr>
        <w:pStyle w:val="Default"/>
        <w:numPr>
          <w:ilvl w:val="0"/>
          <w:numId w:val="68"/>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lastRenderedPageBreak/>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151D4D">
      <w:pPr>
        <w:pStyle w:val="Default"/>
        <w:numPr>
          <w:ilvl w:val="0"/>
          <w:numId w:val="68"/>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151D4D">
      <w:pPr>
        <w:pStyle w:val="Default"/>
        <w:numPr>
          <w:ilvl w:val="1"/>
          <w:numId w:val="58"/>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151D4D">
      <w:pPr>
        <w:pStyle w:val="Default"/>
        <w:numPr>
          <w:ilvl w:val="0"/>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151D4D">
      <w:pPr>
        <w:pStyle w:val="Default"/>
        <w:numPr>
          <w:ilvl w:val="2"/>
          <w:numId w:val="60"/>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lastRenderedPageBreak/>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151D4D">
      <w:pPr>
        <w:pStyle w:val="Default"/>
        <w:numPr>
          <w:ilvl w:val="1"/>
          <w:numId w:val="6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151D4D">
      <w:pPr>
        <w:pStyle w:val="Default"/>
        <w:numPr>
          <w:ilvl w:val="1"/>
          <w:numId w:val="65"/>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151D4D">
      <w:pPr>
        <w:pStyle w:val="Default"/>
        <w:numPr>
          <w:ilvl w:val="0"/>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91"/>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1AEDD64E" w:rsidR="009D7F63" w:rsidRPr="000C520E" w:rsidRDefault="00EC3F60"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ins w:id="155" w:author="Miruška Hrabčáková" w:date="2018-10-26T08:10:00Z">
        <w:r w:rsidR="009C6E13" w:rsidRPr="009C6E13">
          <w:rPr>
            <w:rStyle w:val="Odkaznapoznmkupodiarou"/>
            <w:rPrChange w:id="156" w:author="Miruška Hrabčáková" w:date="2018-10-26T08:10:00Z">
              <w:rPr>
                <w:rFonts w:ascii="Arial" w:hAnsi="Arial" w:cs="Arial"/>
                <w:color w:val="auto"/>
                <w:sz w:val="19"/>
                <w:szCs w:val="19"/>
                <w:lang w:val="sk-SK"/>
              </w:rPr>
            </w:rPrChange>
          </w:rPr>
          <w:t>86</w:t>
        </w:r>
      </w:ins>
      <w:del w:id="157" w:author="Miruška Hrabčáková" w:date="2018-10-26T08:10:00Z">
        <w:r w:rsidR="002A3AA2" w:rsidRPr="00657C95" w:rsidDel="009C6E13">
          <w:rPr>
            <w:rStyle w:val="Odkaznapoznmkupodiarou"/>
          </w:rPr>
          <w:delText>88</w:delText>
        </w:r>
      </w:del>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92"/>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151D4D">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5F380C89" w:rsidR="001F2A24" w:rsidRPr="001F2A24" w:rsidRDefault="002A3AA2" w:rsidP="00151D4D">
      <w:pPr>
        <w:pStyle w:val="Normlnywebov"/>
        <w:numPr>
          <w:ilvl w:val="0"/>
          <w:numId w:val="71"/>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ins w:id="158" w:author="Miruška Hrabčáková" w:date="2018-10-26T08:10:00Z">
        <w:r w:rsidR="009C6E13" w:rsidRPr="009C6E13">
          <w:rPr>
            <w:rStyle w:val="Odkaznapoznmkupodiarou"/>
            <w:rPrChange w:id="159" w:author="Miruška Hrabčáková" w:date="2018-10-26T08:10:00Z">
              <w:rPr>
                <w:rFonts w:ascii="Arial" w:hAnsi="Arial" w:cs="Arial"/>
                <w:sz w:val="19"/>
                <w:szCs w:val="19"/>
              </w:rPr>
            </w:rPrChange>
          </w:rPr>
          <w:t>86</w:t>
        </w:r>
      </w:ins>
      <w:del w:id="160" w:author="Miruška Hrabčáková" w:date="2018-10-26T08:10:00Z">
        <w:r w:rsidRPr="00094BD1" w:rsidDel="009C6E13">
          <w:rPr>
            <w:rStyle w:val="Odkaznapoznmkupodiarou"/>
          </w:rPr>
          <w:delText>88</w:delText>
        </w:r>
      </w:del>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3E744590" w14:textId="3D5E64F8" w:rsidR="00486549" w:rsidRPr="001F2A24" w:rsidRDefault="001F2A24" w:rsidP="00151D4D">
      <w:pPr>
        <w:pStyle w:val="Odsekzoznamu"/>
        <w:numPr>
          <w:ilvl w:val="0"/>
          <w:numId w:val="71"/>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151D4D">
      <w:pPr>
        <w:pStyle w:val="Default"/>
        <w:numPr>
          <w:ilvl w:val="1"/>
          <w:numId w:val="72"/>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151D4D">
      <w:pPr>
        <w:pStyle w:val="Default"/>
        <w:numPr>
          <w:ilvl w:val="1"/>
          <w:numId w:val="73"/>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93"/>
      </w:r>
      <w:r w:rsidRPr="0073389C">
        <w:rPr>
          <w:rFonts w:ascii="Arial" w:hAnsi="Arial" w:cs="Arial"/>
          <w:b/>
          <w:bCs/>
          <w:position w:val="8"/>
          <w:sz w:val="19"/>
          <w:szCs w:val="19"/>
          <w:vertAlign w:val="superscript"/>
          <w:lang w:val="sk-SK"/>
        </w:rPr>
        <w:t xml:space="preserve"> </w:t>
      </w:r>
    </w:p>
    <w:p w14:paraId="7A55D209" w14:textId="1446C6B3" w:rsidR="009D7F63"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94"/>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 xml:space="preserve">dodací list alebo preberací protokol vrátane podpisu osoby prijímateľa potvrdzujúci prevzatie a dátum prevzatia, </w:t>
      </w:r>
    </w:p>
    <w:p w14:paraId="7A55D20E" w14:textId="47350F30"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151D4D">
      <w:pPr>
        <w:pStyle w:val="Default"/>
        <w:numPr>
          <w:ilvl w:val="0"/>
          <w:numId w:val="7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lastRenderedPageBreak/>
        <w:t>spôsob výpočtu oprávnenej výšky výdavku (ak relevantné),</w:t>
      </w:r>
    </w:p>
    <w:p w14:paraId="03732EE5" w14:textId="393F2A88" w:rsidR="00D06CBA" w:rsidRPr="005260D8" w:rsidRDefault="009D7F63" w:rsidP="00151D4D">
      <w:pPr>
        <w:pStyle w:val="Zoznamsodrkami"/>
        <w:numPr>
          <w:ilvl w:val="0"/>
          <w:numId w:val="76"/>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151D4D">
      <w:pPr>
        <w:pStyle w:val="Default"/>
        <w:numPr>
          <w:ilvl w:val="1"/>
          <w:numId w:val="61"/>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61" w:name="_Toc410907876"/>
      <w:r>
        <w:rPr>
          <w:lang w:val="sk-SK"/>
        </w:rPr>
        <w:t xml:space="preserve"> </w:t>
      </w:r>
      <w:bookmarkStart w:id="162" w:name="_Toc440372876"/>
      <w:bookmarkStart w:id="163" w:name="_Toc440636387"/>
      <w:r w:rsidR="009D7F63" w:rsidRPr="0073389C">
        <w:rPr>
          <w:lang w:val="sk-SK"/>
        </w:rPr>
        <w:t>Nezrovnalosti a vysporiadanie finančných vzťahov</w:t>
      </w:r>
      <w:bookmarkEnd w:id="161"/>
      <w:bookmarkEnd w:id="162"/>
      <w:bookmarkEnd w:id="163"/>
    </w:p>
    <w:p w14:paraId="170C81D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99542E">
      <w:pPr>
        <w:autoSpaceDE w:val="0"/>
        <w:autoSpaceDN w:val="0"/>
        <w:adjustRightInd w:val="0"/>
        <w:spacing w:line="276" w:lineRule="auto"/>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4CBA0D75" w14:textId="1F7E0BF6" w:rsidR="00AC0EAB" w:rsidRPr="00B22662" w:rsidRDefault="00AC0EAB" w:rsidP="0099542E">
      <w:pPr>
        <w:numPr>
          <w:ilvl w:val="0"/>
          <w:numId w:val="93"/>
        </w:numPr>
        <w:spacing w:line="276"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99542E">
      <w:pPr>
        <w:numPr>
          <w:ilvl w:val="0"/>
          <w:numId w:val="93"/>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w:t>
      </w:r>
      <w:r>
        <w:lastRenderedPageBreak/>
        <w:t>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14:paraId="68A4794C" w14:textId="24456FFB" w:rsidR="00CC0C60" w:rsidRPr="00AC0EAB" w:rsidRDefault="00CC0C60"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lastRenderedPageBreak/>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151D4D">
      <w:pPr>
        <w:numPr>
          <w:ilvl w:val="0"/>
          <w:numId w:val="99"/>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151D4D">
      <w:pPr>
        <w:numPr>
          <w:ilvl w:val="0"/>
          <w:numId w:val="99"/>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151D4D">
      <w:pPr>
        <w:numPr>
          <w:ilvl w:val="0"/>
          <w:numId w:val="99"/>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65725EE1"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1F5CF6E9" w14:textId="419DA3B3"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65AD9E33" w14:textId="77777777" w:rsidR="00034716" w:rsidRPr="00BB2709" w:rsidRDefault="00034716" w:rsidP="0099542E">
      <w:pPr>
        <w:spacing w:line="288" w:lineRule="auto"/>
        <w:jc w:val="both"/>
      </w:pPr>
    </w:p>
    <w:p w14:paraId="1E43BDE6" w14:textId="579DE0DE"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4FA8D08D"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1A5596D4" w:rsidR="001A33B4" w:rsidRDefault="009D7F63" w:rsidP="003A2A71">
      <w:pPr>
        <w:autoSpaceDE w:val="0"/>
        <w:autoSpaceDN w:val="0"/>
        <w:adjustRightInd w:val="0"/>
        <w:spacing w:before="120" w:after="120" w:line="288" w:lineRule="auto"/>
        <w:jc w:val="both"/>
      </w:pPr>
      <w:r w:rsidRPr="0073389C">
        <w:lastRenderedPageBreak/>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64" w:name="_Toc415497561"/>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lastRenderedPageBreak/>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64"/>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lastRenderedPageBreak/>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165" w:name="_Toc410905149"/>
      <w:bookmarkStart w:id="166" w:name="_Toc410907877"/>
      <w:bookmarkStart w:id="167" w:name="_Toc440372877"/>
      <w:bookmarkStart w:id="168" w:name="_Toc440636388"/>
      <w:bookmarkEnd w:id="165"/>
      <w:r w:rsidRPr="0073389C">
        <w:rPr>
          <w:lang w:val="sk-SK"/>
        </w:rPr>
        <w:t>Verejné obstarávanie</w:t>
      </w:r>
      <w:bookmarkEnd w:id="166"/>
      <w:bookmarkEnd w:id="167"/>
      <w:bookmarkEnd w:id="168"/>
    </w:p>
    <w:p w14:paraId="7A55D246" w14:textId="738F16D2" w:rsidR="009D7F63" w:rsidRPr="0073389C" w:rsidRDefault="009D7F63" w:rsidP="00A10CB2">
      <w:pPr>
        <w:autoSpaceDE w:val="0"/>
        <w:autoSpaceDN w:val="0"/>
        <w:adjustRightInd w:val="0"/>
        <w:spacing w:before="120" w:after="120" w:line="288" w:lineRule="auto"/>
        <w:jc w:val="both"/>
      </w:pPr>
      <w:bookmarkStart w:id="169" w:name="p22-2-a"/>
      <w:bookmarkStart w:id="170" w:name="p23-5"/>
      <w:bookmarkStart w:id="171" w:name="p23-6"/>
      <w:bookmarkStart w:id="172" w:name="p24"/>
      <w:bookmarkStart w:id="173" w:name="_Toc409190739"/>
      <w:bookmarkStart w:id="174" w:name="_Toc360031225"/>
      <w:bookmarkEnd w:id="169"/>
      <w:bookmarkEnd w:id="170"/>
      <w:bookmarkEnd w:id="171"/>
      <w:bookmarkEnd w:id="172"/>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95"/>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96"/>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lastRenderedPageBreak/>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175" w:name="_Toc440372878"/>
      <w:bookmarkStart w:id="176" w:name="_Toc440636389"/>
      <w:r w:rsidRPr="0073389C">
        <w:rPr>
          <w:rFonts w:cs="Arial"/>
          <w:lang w:val="sk-SK"/>
        </w:rPr>
        <w:t>Plán obstarávaní</w:t>
      </w:r>
      <w:bookmarkEnd w:id="173"/>
      <w:bookmarkEnd w:id="174"/>
      <w:bookmarkEnd w:id="175"/>
      <w:bookmarkEnd w:id="176"/>
    </w:p>
    <w:p w14:paraId="518D9C3A" w14:textId="2FC9BA9F"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151D4D">
      <w:pPr>
        <w:pStyle w:val="Odsekzoznamu"/>
        <w:numPr>
          <w:ilvl w:val="0"/>
          <w:numId w:val="101"/>
        </w:numPr>
        <w:spacing w:before="120" w:after="120" w:line="288" w:lineRule="auto"/>
      </w:pPr>
      <w:r w:rsidRPr="006451E8">
        <w:t>názov predmetu zákazky,</w:t>
      </w:r>
    </w:p>
    <w:p w14:paraId="1FAEB9BB" w14:textId="77777777" w:rsidR="006451E8" w:rsidRPr="006451E8" w:rsidRDefault="006451E8" w:rsidP="00151D4D">
      <w:pPr>
        <w:pStyle w:val="Odsekzoznamu"/>
        <w:numPr>
          <w:ilvl w:val="0"/>
          <w:numId w:val="101"/>
        </w:numPr>
        <w:spacing w:before="120" w:after="120" w:line="288" w:lineRule="auto"/>
      </w:pPr>
      <w:r w:rsidRPr="006451E8">
        <w:t>stručný opis predmetu zákazky,</w:t>
      </w:r>
    </w:p>
    <w:p w14:paraId="0D17EB44" w14:textId="77777777" w:rsidR="006451E8" w:rsidRPr="006451E8" w:rsidRDefault="006451E8" w:rsidP="00151D4D">
      <w:pPr>
        <w:pStyle w:val="Odsekzoznamu"/>
        <w:numPr>
          <w:ilvl w:val="0"/>
          <w:numId w:val="101"/>
        </w:numPr>
        <w:spacing w:before="120" w:after="120" w:line="288" w:lineRule="auto"/>
      </w:pPr>
      <w:r w:rsidRPr="006451E8">
        <w:t>predpokladaná hodnota zákazky/hodnota zákazky bez DPH,</w:t>
      </w:r>
    </w:p>
    <w:p w14:paraId="69A9493F" w14:textId="77777777" w:rsidR="006451E8" w:rsidRPr="006451E8" w:rsidRDefault="006451E8" w:rsidP="00151D4D">
      <w:pPr>
        <w:pStyle w:val="Odsekzoznamu"/>
        <w:numPr>
          <w:ilvl w:val="0"/>
          <w:numId w:val="101"/>
        </w:numPr>
        <w:spacing w:before="120" w:after="120" w:line="288" w:lineRule="auto"/>
      </w:pPr>
      <w:r w:rsidRPr="006451E8">
        <w:t>postup zadávania zákazky,</w:t>
      </w:r>
    </w:p>
    <w:p w14:paraId="1E6BE2E9" w14:textId="77777777" w:rsidR="006451E8" w:rsidRPr="006451E8" w:rsidRDefault="006451E8" w:rsidP="00151D4D">
      <w:pPr>
        <w:pStyle w:val="Odsekzoznamu"/>
        <w:numPr>
          <w:ilvl w:val="0"/>
          <w:numId w:val="101"/>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053A7832"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ex-ante kontrola, druhá ex-ante kontrola alebo štandardná ex-post kontrola).</w:t>
      </w:r>
    </w:p>
    <w:p w14:paraId="7A55D255" w14:textId="5F11C474" w:rsidR="009D7F63" w:rsidRPr="0073389C" w:rsidRDefault="00D72FDB" w:rsidP="009D7F63">
      <w:pPr>
        <w:spacing w:before="120" w:after="120" w:line="288" w:lineRule="auto"/>
        <w:jc w:val="both"/>
      </w:pPr>
      <w:r w:rsidRPr="00D72FDB">
        <w:t>V prípade, ak poskytovateľ v pláne obstarávania identifikuje nedostatky, tieto budú súčasťou Správy z kontroly verejného obstarávania spolu so spôsobom odstránenia nedostatkov.</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177" w:name="_Toc359942925"/>
      <w:bookmarkStart w:id="178" w:name="_Toc359943221"/>
      <w:bookmarkStart w:id="179" w:name="_Toc359943517"/>
      <w:bookmarkStart w:id="180" w:name="_Toc359943819"/>
      <w:bookmarkStart w:id="181" w:name="_Toc359944121"/>
      <w:bookmarkStart w:id="182" w:name="_Toc359944421"/>
      <w:bookmarkStart w:id="183" w:name="_Toc360024481"/>
      <w:bookmarkStart w:id="184" w:name="_Toc360030476"/>
      <w:bookmarkStart w:id="185" w:name="_Toc360031226"/>
      <w:bookmarkStart w:id="186" w:name="_Toc360109828"/>
      <w:bookmarkStart w:id="187" w:name="_Toc360110138"/>
      <w:bookmarkStart w:id="188" w:name="_Toc360118328"/>
      <w:bookmarkStart w:id="189" w:name="_Toc360118643"/>
      <w:bookmarkStart w:id="190" w:name="_Toc360031227"/>
      <w:bookmarkStart w:id="191" w:name="_Toc409190740"/>
      <w:bookmarkStart w:id="192" w:name="_Toc440372879"/>
      <w:bookmarkStart w:id="193" w:name="_Toc440636390"/>
      <w:bookmarkEnd w:id="177"/>
      <w:bookmarkEnd w:id="178"/>
      <w:bookmarkEnd w:id="179"/>
      <w:bookmarkEnd w:id="180"/>
      <w:bookmarkEnd w:id="181"/>
      <w:bookmarkEnd w:id="182"/>
      <w:bookmarkEnd w:id="183"/>
      <w:bookmarkEnd w:id="184"/>
      <w:bookmarkEnd w:id="185"/>
      <w:bookmarkEnd w:id="186"/>
      <w:bookmarkEnd w:id="187"/>
      <w:bookmarkEnd w:id="188"/>
      <w:bookmarkEnd w:id="189"/>
      <w:r w:rsidRPr="0073389C">
        <w:rPr>
          <w:lang w:val="sk-SK"/>
        </w:rPr>
        <w:t>Predpokladaná hodnota zákazky</w:t>
      </w:r>
      <w:bookmarkEnd w:id="190"/>
      <w:bookmarkEnd w:id="191"/>
      <w:r w:rsidRPr="0073389C">
        <w:rPr>
          <w:lang w:val="sk-SK"/>
        </w:rPr>
        <w:t xml:space="preserve"> (PHZ)</w:t>
      </w:r>
      <w:bookmarkEnd w:id="192"/>
      <w:bookmarkEnd w:id="193"/>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27EC9AE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w:t>
      </w:r>
      <w:r w:rsidR="00F44B25">
        <w:t xml:space="preserve"> objektívne </w:t>
      </w:r>
      <w:r w:rsidR="00A83C79" w:rsidRPr="00A83C79">
        <w:t>odôvodniteľných prípadoch. Uvedené nemá vplyv na povinnosť určenia PHZ pred vyhlásením VO. Ak sa určia podmienky účasti v 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17326E6A"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F44B25">
        <w:rPr>
          <w:b/>
          <w:i/>
        </w:rPr>
        <w:t xml:space="preserve">AK </w:t>
      </w:r>
      <w:r w:rsidR="00F44B25">
        <w:t>p</w:t>
      </w:r>
      <w:r w:rsidR="000A74CB" w:rsidRPr="000A74CB">
        <w:t xml:space="preserve">rijímateľ </w:t>
      </w:r>
      <w:r w:rsidR="00F44B25" w:rsidRPr="00F44B25">
        <w:t>určuje PHZ na základe prieskumu trhu,</w:t>
      </w:r>
      <w:r w:rsidR="000A74CB" w:rsidRPr="000A74CB">
        <w:t>je povinný pri realizácii prieskumu trhu osloviť</w:t>
      </w:r>
      <w:r w:rsidR="00F44B25" w:rsidRPr="00DD30A9">
        <w:t xml:space="preserve"> </w:t>
      </w:r>
      <w:r w:rsidR="00F44B25" w:rsidRPr="00F44B25">
        <w:t>min. 3 relevantných potenciálnych dodávateľov</w:t>
      </w:r>
      <w:r w:rsidR="000A74CB" w:rsidRPr="000A74CB">
        <w:t xml:space="preserve">, resp. </w:t>
      </w:r>
      <w:r w:rsidR="00F44B25" w:rsidRPr="00F44B25">
        <w:t>identifikovať min. 3 relevantné cenové ponuky na trhu.</w:t>
      </w:r>
      <w:r w:rsidR="000A74CB" w:rsidRPr="000A74CB">
        <w:t>.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97"/>
      </w:r>
      <w:r w:rsidRPr="0073389C">
        <w:rPr>
          <w:rFonts w:cs="Arial"/>
          <w:szCs w:val="19"/>
          <w:lang w:val="sk-SK"/>
        </w:rPr>
        <w:t>;</w:t>
      </w:r>
    </w:p>
    <w:p w14:paraId="7A55D269" w14:textId="4771AF3C"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lastRenderedPageBreak/>
        <w:t>z vlastnej databázy o skutočných nákladoch rovnakej alebo porovnateľnej obstarávanej komodity, ktoré boli obstarávané v predchádzajúcom kalendárnom roku (upravenej o očakávané zmeny);</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180806FA"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103054">
        <w:rPr>
          <w:rFonts w:cs="Arial"/>
          <w:szCs w:val="19"/>
          <w:lang w:val="sk-SK"/>
        </w:rPr>
        <w:t>,</w:t>
      </w:r>
    </w:p>
    <w:p w14:paraId="13D0B168" w14:textId="0CDCE557" w:rsidR="00103054" w:rsidRDefault="00F44B25" w:rsidP="00F158F9">
      <w:pPr>
        <w:pStyle w:val="Bulletslevel2"/>
        <w:spacing w:after="120" w:line="288" w:lineRule="auto"/>
        <w:ind w:left="567" w:hanging="283"/>
        <w:jc w:val="both"/>
        <w:rPr>
          <w:rFonts w:cs="Arial"/>
          <w:szCs w:val="19"/>
          <w:lang w:val="sk-SK"/>
        </w:rPr>
      </w:pPr>
      <w:r>
        <w:rPr>
          <w:rFonts w:cs="Arial"/>
          <w:szCs w:val="19"/>
          <w:lang w:val="sk-SK"/>
        </w:rPr>
        <w:t xml:space="preserve">Z </w:t>
      </w:r>
      <w:r w:rsidR="00103054" w:rsidRPr="00103054">
        <w:rPr>
          <w:rFonts w:cs="Arial"/>
          <w:szCs w:val="19"/>
          <w:lang w:val="sk-SK"/>
        </w:rPr>
        <w:t xml:space="preserve">projektantom </w:t>
      </w:r>
      <w:r w:rsidRPr="00103054">
        <w:rPr>
          <w:rFonts w:cs="Arial"/>
          <w:szCs w:val="19"/>
          <w:lang w:val="sk-SK"/>
        </w:rPr>
        <w:t>ocenen</w:t>
      </w:r>
      <w:r>
        <w:rPr>
          <w:rFonts w:cs="Arial"/>
          <w:szCs w:val="19"/>
          <w:lang w:val="sk-SK"/>
        </w:rPr>
        <w:t>ého</w:t>
      </w:r>
      <w:r w:rsidRPr="00103054">
        <w:rPr>
          <w:rFonts w:cs="Arial"/>
          <w:szCs w:val="19"/>
          <w:lang w:val="sk-SK"/>
        </w:rPr>
        <w:t xml:space="preserve"> </w:t>
      </w:r>
      <w:r w:rsidR="00103054" w:rsidRPr="00103054">
        <w:rPr>
          <w:rFonts w:cs="Arial"/>
          <w:szCs w:val="19"/>
          <w:lang w:val="sk-SK"/>
        </w:rPr>
        <w:t>rozpočt</w:t>
      </w:r>
      <w:r>
        <w:rPr>
          <w:rFonts w:cs="Arial"/>
          <w:szCs w:val="19"/>
          <w:lang w:val="sk-SK"/>
        </w:rPr>
        <w:t>u</w:t>
      </w:r>
      <w:r w:rsidR="00103054" w:rsidRPr="00103054">
        <w:rPr>
          <w:rFonts w:cs="Arial"/>
          <w:szCs w:val="19"/>
          <w:lang w:val="sk-SK"/>
        </w:rPr>
        <w:t xml:space="preserve"> stavebných prác </w:t>
      </w:r>
      <w:r w:rsidRPr="00103054">
        <w:rPr>
          <w:rFonts w:cs="Arial"/>
          <w:szCs w:val="19"/>
          <w:lang w:val="sk-SK"/>
        </w:rPr>
        <w:t>aktuáln</w:t>
      </w:r>
      <w:r>
        <w:rPr>
          <w:rFonts w:cs="Arial"/>
          <w:szCs w:val="19"/>
          <w:lang w:val="sk-SK"/>
        </w:rPr>
        <w:t>eho</w:t>
      </w:r>
      <w:r w:rsidRPr="00103054">
        <w:rPr>
          <w:rFonts w:cs="Arial"/>
          <w:szCs w:val="19"/>
          <w:lang w:val="sk-SK"/>
        </w:rPr>
        <w:t xml:space="preserve"> </w:t>
      </w:r>
      <w:r>
        <w:rPr>
          <w:rFonts w:cs="Arial"/>
          <w:szCs w:val="19"/>
          <w:lang w:val="sk-SK"/>
        </w:rPr>
        <w:t>v</w:t>
      </w:r>
      <w:r w:rsidRPr="00103054">
        <w:rPr>
          <w:rFonts w:cs="Arial"/>
          <w:szCs w:val="19"/>
          <w:lang w:val="sk-SK"/>
        </w:rPr>
        <w:t> čas</w:t>
      </w:r>
      <w:r>
        <w:rPr>
          <w:rFonts w:cs="Arial"/>
          <w:szCs w:val="19"/>
          <w:lang w:val="sk-SK"/>
        </w:rPr>
        <w:t>e</w:t>
      </w:r>
      <w:r w:rsidRPr="00103054">
        <w:rPr>
          <w:rFonts w:cs="Arial"/>
          <w:szCs w:val="19"/>
          <w:lang w:val="sk-SK"/>
        </w:rPr>
        <w:t xml:space="preserve"> </w:t>
      </w:r>
      <w:r w:rsidR="00103054" w:rsidRPr="00103054">
        <w:rPr>
          <w:rFonts w:cs="Arial"/>
          <w:szCs w:val="19"/>
          <w:lang w:val="sk-SK"/>
        </w:rPr>
        <w:t>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pečiatkou projektanta,</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76593A08" w:rsidR="009D7F63" w:rsidRPr="0073389C" w:rsidRDefault="009D7F63" w:rsidP="009D7F63">
      <w:pPr>
        <w:spacing w:before="120" w:after="120" w:line="288" w:lineRule="auto"/>
        <w:jc w:val="both"/>
      </w:pPr>
      <w:r w:rsidRPr="0073389C">
        <w:t xml:space="preserve">V prípade, ak je vysúťažená hodnota zákazky vyššia ako jej predpokladaná hodnota (rozpočet) uvedená v zmluve o NFP, poskytovateľ preplatí výdavky len do výšky sumy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194" w:name="_Toc359942927"/>
      <w:bookmarkStart w:id="195" w:name="_Toc359943223"/>
      <w:bookmarkStart w:id="196" w:name="_Toc359943519"/>
      <w:bookmarkStart w:id="197" w:name="_Toc359943821"/>
      <w:bookmarkStart w:id="198" w:name="_Toc359944123"/>
      <w:bookmarkStart w:id="199" w:name="_Toc359944423"/>
      <w:bookmarkStart w:id="200" w:name="_Toc360024483"/>
      <w:bookmarkStart w:id="201" w:name="_Toc360030478"/>
      <w:bookmarkStart w:id="202" w:name="_Toc360031228"/>
      <w:bookmarkStart w:id="203" w:name="_Toc360109830"/>
      <w:bookmarkStart w:id="204" w:name="_Toc360110140"/>
      <w:bookmarkStart w:id="205" w:name="_Toc360118330"/>
      <w:bookmarkStart w:id="206" w:name="_Toc360118645"/>
      <w:bookmarkStart w:id="207" w:name="_Toc409190741"/>
      <w:bookmarkStart w:id="208" w:name="_Toc360031229"/>
      <w:bookmarkStart w:id="209" w:name="_Toc440372880"/>
      <w:bookmarkStart w:id="210" w:name="_Toc440636391"/>
      <w:bookmarkEnd w:id="194"/>
      <w:bookmarkEnd w:id="195"/>
      <w:bookmarkEnd w:id="196"/>
      <w:bookmarkEnd w:id="197"/>
      <w:bookmarkEnd w:id="198"/>
      <w:bookmarkEnd w:id="199"/>
      <w:bookmarkEnd w:id="200"/>
      <w:bookmarkEnd w:id="201"/>
      <w:bookmarkEnd w:id="202"/>
      <w:bookmarkEnd w:id="203"/>
      <w:bookmarkEnd w:id="204"/>
      <w:bookmarkEnd w:id="205"/>
      <w:bookmarkEnd w:id="206"/>
      <w:r w:rsidRPr="0073389C">
        <w:rPr>
          <w:lang w:val="sk-SK"/>
        </w:rPr>
        <w:t>Povinnosť uzatvoriť zmluvu</w:t>
      </w:r>
      <w:bookmarkEnd w:id="207"/>
      <w:bookmarkEnd w:id="208"/>
      <w:bookmarkEnd w:id="209"/>
      <w:bookmarkEnd w:id="210"/>
    </w:p>
    <w:p w14:paraId="7A55D271" w14:textId="4B2F02A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6E8DB543"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prijímateľa pri uzatváraní zmluvy úspešným uchádzačom dodržiavať zákon č. 315/2016 Z. z. o registri partnerov verejného sektora a o zmene a doplnení niektorých zákonov s</w:t>
      </w:r>
    </w:p>
    <w:p w14:paraId="7A55D274" w14:textId="77777777" w:rsidR="009D7F63" w:rsidRPr="0073389C" w:rsidRDefault="009D7F63" w:rsidP="009D7F63">
      <w:pPr>
        <w:pStyle w:val="Nadpis3"/>
        <w:ind w:left="567" w:firstLine="0"/>
        <w:rPr>
          <w:lang w:val="sk-SK"/>
        </w:rPr>
      </w:pPr>
      <w:bookmarkStart w:id="211" w:name="_Toc440372881"/>
      <w:bookmarkStart w:id="212" w:name="_Toc440636392"/>
      <w:r w:rsidRPr="0073389C">
        <w:rPr>
          <w:lang w:val="sk-SK"/>
        </w:rPr>
        <w:t>Finančné limity</w:t>
      </w:r>
      <w:bookmarkEnd w:id="211"/>
      <w:bookmarkEnd w:id="212"/>
    </w:p>
    <w:p w14:paraId="7A55D275" w14:textId="7D6BE98A"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 xml:space="preserve">podľa ustanovení platného a účinného ZVO. </w:t>
      </w:r>
      <w:r w:rsidRPr="0073389C">
        <w:rPr>
          <w:b/>
          <w:u w:val="single"/>
        </w:rPr>
        <w:lastRenderedPageBreak/>
        <w:t>Finančné limity</w:t>
      </w:r>
      <w:r w:rsidR="00DE32EC">
        <w:rPr>
          <w:b/>
          <w:u w:val="single"/>
        </w:rPr>
        <w:t xml:space="preserve"> pre nadlimitné zákazky</w:t>
      </w:r>
      <w:r w:rsidRPr="0073389C">
        <w:rPr>
          <w:b/>
          <w:u w:val="single"/>
        </w:rPr>
        <w:t xml:space="preserve"> sú ustanovené všeobecne záväzným právnym predpisom ÚVO</w:t>
      </w:r>
      <w:r w:rsidRPr="0073389C">
        <w:rPr>
          <w:rStyle w:val="Odkaznapoznmkupodiarou"/>
          <w:b/>
          <w:sz w:val="19"/>
          <w:u w:val="single"/>
        </w:rPr>
        <w:footnoteReference w:id="98"/>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213" w:name="_Toc440372882"/>
      <w:bookmarkStart w:id="214" w:name="_Toc440636393"/>
      <w:r w:rsidRPr="0073389C">
        <w:rPr>
          <w:lang w:val="sk-SK"/>
        </w:rPr>
        <w:t>Všeobecné ustanovenia</w:t>
      </w:r>
      <w:bookmarkEnd w:id="213"/>
      <w:bookmarkEnd w:id="214"/>
    </w:p>
    <w:p w14:paraId="2FEB4BD8" w14:textId="77777777" w:rsidR="00DE32E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w:t>
      </w:r>
      <w:r w:rsidR="00C047D6" w:rsidRPr="00C047D6">
        <w:t>zaevidovať VO do ITMS2014+ a </w:t>
      </w:r>
      <w:r w:rsidR="00C047D6">
        <w:t>súčasne</w:t>
      </w:r>
      <w:r w:rsidR="00C047D6" w:rsidRPr="00C047D6">
        <w:t xml:space="preserve"> </w:t>
      </w:r>
      <w:r w:rsidRPr="0073389C">
        <w:t xml:space="preserve">predložiť dokumentáciu z VO na jeho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 xml:space="preserve">v zmysle zmluvy o NFP. </w:t>
      </w:r>
    </w:p>
    <w:p w14:paraId="7A55D278" w14:textId="4F6AC3B8" w:rsidR="009D7F63" w:rsidRDefault="00DE32EC" w:rsidP="009D7F63">
      <w:pPr>
        <w:spacing w:before="120" w:after="120" w:line="288" w:lineRule="auto"/>
        <w:jc w:val="both"/>
      </w:pPr>
      <w:r>
        <w:t>D</w:t>
      </w:r>
      <w:r w:rsidR="001D76D4" w:rsidRPr="001D76D4">
        <w:t>okumentáci</w:t>
      </w:r>
      <w:r>
        <w:t>u</w:t>
      </w:r>
      <w:r w:rsidR="001D76D4" w:rsidRPr="001D76D4">
        <w:t xml:space="preserve"> prijímateľ </w:t>
      </w:r>
      <w:r w:rsidRPr="00DE32EC">
        <w:t>predkladá písomne (v listinnej podobe)</w:t>
      </w:r>
      <w:r>
        <w:t xml:space="preserve"> </w:t>
      </w:r>
      <w:r w:rsidR="001D76D4" w:rsidRPr="001D76D4">
        <w:t xml:space="preserve"> a</w:t>
      </w:r>
      <w:r>
        <w:t>lebo</w:t>
      </w:r>
      <w:r w:rsidR="001D76D4" w:rsidRPr="001D76D4">
        <w:t xml:space="preserve"> v elektronickej podobe (napr. na </w:t>
      </w:r>
      <w:r w:rsidR="00E575D3">
        <w:rPr>
          <w:rFonts w:cs="Arial"/>
          <w:szCs w:val="19"/>
        </w:rPr>
        <w:t>pevnom neprepisovateľnom nosiči</w:t>
      </w:r>
      <w:r w:rsidR="001D76D4" w:rsidRPr="001D76D4">
        <w:t>)</w:t>
      </w:r>
      <w:r>
        <w:t>,</w:t>
      </w:r>
      <w:r w:rsidRPr="00DE32EC">
        <w:t xml:space="preserve"> pričom časť dokumentácie je prijímateľ povinný predložiť aj cez ITMS 2014+</w:t>
      </w:r>
      <w:r w:rsidR="001D76D4" w:rsidRPr="001D76D4">
        <w:t xml:space="preserve">. Dokumentáciu, ktorú prijímateľ predloží cez ITMS2014+ alebo v elektronickej podobe, nie je potrebné predkladať aj v </w:t>
      </w:r>
      <w:r w:rsidR="00E575D3">
        <w:t>listinnej</w:t>
      </w:r>
      <w:r w:rsidR="00E575D3" w:rsidRPr="001D76D4">
        <w:t xml:space="preserve"> </w:t>
      </w:r>
      <w:r w:rsidR="001D76D4" w:rsidRPr="001D76D4">
        <w:t>podobe</w:t>
      </w:r>
      <w:r w:rsidR="009D7F63" w:rsidRPr="0073389C">
        <w:t>.</w:t>
      </w:r>
      <w:r w:rsidR="00E575D3">
        <w:t xml:space="preserve"> </w:t>
      </w:r>
      <w:r w:rsidR="00315570" w:rsidRPr="00315570">
        <w:t>Uvedené neplatí pre podpísanú zmluvu/Dodatok s úspešným uchádzačom/dodávateľom a  výkaz výmer, ktorý prijímateľ vždy predkladá aj písomne</w:t>
      </w:r>
      <w:r w:rsidR="00315570">
        <w:t xml:space="preserve"> (v listinnej podobe).</w:t>
      </w:r>
      <w:r w:rsidR="00315570" w:rsidRPr="00315570">
        <w:t xml:space="preserve"> </w:t>
      </w:r>
      <w:r w:rsidR="00E575D3" w:rsidRPr="00E575D3">
        <w:t xml:space="preserve">V prípade, ak prijímateľ dokumentáciu z VO plánuje predložiť v elektronickej podobe, sprievodný list, čestné vyhlásenia a podpísanú zmluvu s dodávateľom predloží v listinnej podobe. </w:t>
      </w:r>
      <w:r w:rsidR="00E575D3" w:rsidRPr="00DD30A9">
        <w:rPr>
          <w:b/>
        </w:rPr>
        <w:t xml:space="preserve">Minimálny rozsah dokumentácie, ktorú prijímateľ </w:t>
      </w:r>
      <w:r w:rsidR="00315570">
        <w:rPr>
          <w:b/>
        </w:rPr>
        <w:t xml:space="preserve">povinne </w:t>
      </w:r>
      <w:r w:rsidR="00E575D3" w:rsidRPr="00DD30A9">
        <w:rPr>
          <w:b/>
        </w:rPr>
        <w:t>predkladá cez ITMS 2014+ je definovaný rozsahom dokumentácie zverejňovanej v profile verejného obstarávateľa v závislosti od hodnoty a typu zákazky</w:t>
      </w:r>
      <w:r w:rsidR="00315570">
        <w:rPr>
          <w:b/>
        </w:rPr>
        <w:t xml:space="preserve"> </w:t>
      </w:r>
      <w:r w:rsidR="00315570" w:rsidRPr="00DD30A9">
        <w:t xml:space="preserve">(pozn. uvedená povinnosť platí pre všetkých prijímateľov a nevzťahuje sa na informácie podľa § 64 ods. 1 písm. d) a písm. e) ZVO). </w:t>
      </w:r>
      <w:r w:rsidR="00315570" w:rsidRPr="00DD30A9">
        <w:rPr>
          <w:u w:val="single"/>
        </w:rPr>
        <w:t>V prípade ponúk jednotlivých uchádzačov je povinnosťou prijímateľa predložiť cez ITMS 2014+ iba ponuku úspešného uchádzača</w:t>
      </w:r>
      <w:r w:rsidR="00E575D3" w:rsidRPr="00E575D3">
        <w:t xml:space="preserve">. </w:t>
      </w:r>
      <w:r w:rsidR="00315570" w:rsidRPr="00315570">
        <w:t xml:space="preserve"> Ďalšie doklady z procesu VO, na ktoré sa nevzťahuje § 64 ZVO, predkladá prijímateľ v listinnej podobe.</w:t>
      </w:r>
    </w:p>
    <w:p w14:paraId="3EC464FA" w14:textId="77777777"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automaticky vygenerovanú zmluvu, ktorá je výsledkom VO.</w:t>
      </w:r>
    </w:p>
    <w:p w14:paraId="0F62AC28" w14:textId="77777777" w:rsidR="00315570" w:rsidRPr="00315570" w:rsidRDefault="00315570" w:rsidP="00315570">
      <w:pPr>
        <w:spacing w:before="120" w:after="120" w:line="288" w:lineRule="auto"/>
        <w:jc w:val="both"/>
      </w:pPr>
      <w:r w:rsidRPr="00315570">
        <w:t xml:space="preserve">V prípade </w:t>
      </w:r>
      <w:r w:rsidRPr="00315570">
        <w:rPr>
          <w:b/>
        </w:rPr>
        <w:t>zákaziek s nízkou hodnotou</w:t>
      </w:r>
      <w:r w:rsidRPr="00315570">
        <w:t xml:space="preserve"> je prijímateľ cez ITMS 2014+ povinný predložiť podpísanú zmluvu s úspešným uchádzačom/dodávateľom, resp. záväznú objednávku alebo iný dokument, ktorý jednoznačne a hodnoverne preukazuje formálne, príp. aj vecné naplnenie výsledku VO.</w:t>
      </w:r>
    </w:p>
    <w:p w14:paraId="7A171133" w14:textId="57732C22" w:rsidR="00315570" w:rsidRPr="0073389C" w:rsidRDefault="00315570" w:rsidP="00315570">
      <w:pPr>
        <w:spacing w:before="120" w:after="120" w:line="288" w:lineRule="auto"/>
        <w:jc w:val="both"/>
      </w:pPr>
      <w:r w:rsidRPr="00315570">
        <w:t>Rovnako je prijímateľ povinný zaevidovať do ITMS 2014+ aj dodatky a čiastkové zmluvy do príslušného stavu v závislosti od typu kontroly, na ktorú ich má prijímateľ povinnosť predložiť.</w:t>
      </w:r>
    </w:p>
    <w:p w14:paraId="4D4DE836" w14:textId="50A95DC5"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667C12">
        <w:rPr>
          <w:rFonts w:ascii="Arial" w:hAnsi="Arial" w:cs="Arial"/>
          <w:i/>
          <w:sz w:val="19"/>
          <w:szCs w:val="19"/>
        </w:rPr>
        <w:t xml:space="preserve">Dôležité upozornenie: </w:t>
      </w:r>
      <w:r w:rsidRPr="00667C12">
        <w:rPr>
          <w:rFonts w:ascii="Arial" w:hAnsi="Arial" w:cs="Arial"/>
          <w:b w:val="0"/>
          <w:sz w:val="19"/>
          <w:szCs w:val="19"/>
        </w:rPr>
        <w:t>Prijímateľ je povinný zaevidovať verejné obstarávanie/obstarávanie do ITMS 2014+ vrátane všetkých povinných príloh najneskôr v deň doručenia dokumentácie na kontrolu poskytovateľovi. Prijímateľ je povinný zaevidovať VO do ITMS 2014+ a  aktualizovať stav VO tak, aby zodpovedal typu kontroly, na ktorú dané VO predkladá („pripravované“ – Prvá ex-ante kontrola; „v realizácii“ – Druhá ex-ante kontrola; „ukončené“ – Štandardná ex-post kontrola/Následná ex-post kontrola“). Prijímateľ je povinný aktualizovať stav VO aj v prípade späťvzatia dokumentácie z VO („stiahnuté“) alebo zrušenia VO („zrušené“).</w:t>
      </w:r>
    </w:p>
    <w:p w14:paraId="5D9BB227" w14:textId="77777777" w:rsidR="00315570" w:rsidRDefault="00315570" w:rsidP="009D7F63">
      <w:pPr>
        <w:spacing w:before="120" w:after="120" w:line="288" w:lineRule="auto"/>
      </w:pPr>
    </w:p>
    <w:p w14:paraId="7A55D279" w14:textId="11C2C416"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7A55D27A" w14:textId="3837B46E" w:rsidR="009D7F63" w:rsidRPr="0073389C" w:rsidRDefault="009D7F63" w:rsidP="00151D4D">
      <w:pPr>
        <w:pStyle w:val="Odsekzoznamu"/>
        <w:numPr>
          <w:ilvl w:val="0"/>
          <w:numId w:val="55"/>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14:paraId="7A55D27B" w14:textId="7A321EA0" w:rsidR="009D7F63" w:rsidRPr="0073389C" w:rsidRDefault="009D7F63" w:rsidP="00151D4D">
      <w:pPr>
        <w:pStyle w:val="Odsekzoznamu"/>
        <w:numPr>
          <w:ilvl w:val="0"/>
          <w:numId w:val="55"/>
        </w:numPr>
        <w:spacing w:before="120" w:after="120" w:line="288" w:lineRule="auto"/>
        <w:contextualSpacing w:val="0"/>
        <w:jc w:val="both"/>
      </w:pPr>
      <w:r w:rsidRPr="0073389C">
        <w:t xml:space="preserve">Prijímateľ vyhotoví zoznam dokladov, ktoré vo fotokópii </w:t>
      </w:r>
      <w:r w:rsidR="001D76D4" w:rsidRPr="001D76D4">
        <w:t>v elektronickej podobe alebo cez ITMS2014+</w:t>
      </w:r>
      <w:r w:rsidR="001D76D4">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777777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lastRenderedPageBreak/>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14:paraId="7A55D27D" w14:textId="05FDCB1F" w:rsidR="009D7F63" w:rsidRPr="0073389C" w:rsidRDefault="009D7F63" w:rsidP="00151D4D">
      <w:pPr>
        <w:pStyle w:val="Odsekzoznamu"/>
        <w:numPr>
          <w:ilvl w:val="0"/>
          <w:numId w:val="55"/>
        </w:numPr>
        <w:spacing w:before="120" w:after="120" w:line="288" w:lineRule="auto"/>
        <w:contextualSpacing w:val="0"/>
        <w:jc w:val="both"/>
      </w:pPr>
      <w:r w:rsidRPr="0073389C">
        <w:t>Fotokópie a zoznam predkladaných dokladov následne prijímateľ pevne spojí (napr. zviaže tepelnou alebo hrebeňovou väzbou</w:t>
      </w:r>
      <w:r w:rsidR="00C340D9">
        <w:t xml:space="preserve"> previazanou šnúrkou</w:t>
      </w:r>
      <w:r w:rsidRPr="0073389C">
        <w:t xml:space="preserve">)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r w:rsidR="00D11568" w:rsidRPr="00D11568">
        <w:t>V prípade rozsiahlej dokumentácie, resp. z dôvodu lepšej manipulácie prijímateľ dokumentáciu predkladá podľa predchádzajúcich viet v pevnej väzbe, avšak vo viacerých menších zväzkoch.</w:t>
      </w:r>
    </w:p>
    <w:p w14:paraId="7A55D280" w14:textId="77777777" w:rsidR="009D7F63" w:rsidRPr="0073389C" w:rsidRDefault="009D7F63" w:rsidP="009D7F63">
      <w:pPr>
        <w:spacing w:before="120" w:after="120" w:line="288" w:lineRule="auto"/>
        <w:jc w:val="both"/>
      </w:pPr>
    </w:p>
    <w:p w14:paraId="7A55D281" w14:textId="2BAC5F96"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 xml:space="preserve">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0EBC7E74" w14:textId="2726683D"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neoboznámi </w:t>
      </w:r>
      <w:r w:rsidR="00315570">
        <w:rPr>
          <w:rFonts w:ascii="Arial" w:hAnsi="Arial" w:cs="Arial"/>
          <w:b w:val="0"/>
          <w:sz w:val="19"/>
          <w:szCs w:val="19"/>
        </w:rPr>
        <w:t>p</w:t>
      </w:r>
      <w:r w:rsidR="00315570" w:rsidRPr="00DA7632">
        <w:rPr>
          <w:rFonts w:ascii="Arial" w:hAnsi="Arial" w:cs="Arial"/>
          <w:b w:val="0"/>
          <w:sz w:val="19"/>
          <w:szCs w:val="19"/>
        </w:rPr>
        <w:t xml:space="preserve">rijímateľa </w:t>
      </w:r>
      <w:r w:rsidRPr="00DA7632">
        <w:rPr>
          <w:rFonts w:ascii="Arial" w:hAnsi="Arial" w:cs="Arial"/>
          <w:b w:val="0"/>
          <w:sz w:val="19"/>
          <w:szCs w:val="19"/>
        </w:rPr>
        <w:t xml:space="preserve">(nezašle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0779A449"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64658951"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04CA09FC" w14:textId="60A039DE"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 xml:space="preserve">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w:t>
      </w:r>
      <w:r w:rsidRPr="0048666F">
        <w:rPr>
          <w:rFonts w:ascii="Arial" w:hAnsi="Arial" w:cs="Arial"/>
          <w:b w:val="0"/>
          <w:sz w:val="19"/>
          <w:szCs w:val="19"/>
        </w:rPr>
        <w:lastRenderedPageBreak/>
        <w:t>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6E54DAAA"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04191E5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7A55D28A" w14:textId="59F21B1F"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383D446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7A55D292" w14:textId="52AE60CC"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E547186"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screen)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5D9F41A1"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18C07065" w14:textId="37D83407" w:rsidR="00D72FDB" w:rsidRPr="006077B1" w:rsidRDefault="009D7F63" w:rsidP="00667C12">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návrh zmluvného formuláru obsahujúceho štandardné zmluvné podmienky;</w:t>
      </w:r>
    </w:p>
    <w:p w14:paraId="01E258EB" w14:textId="68B30BCA" w:rsidR="00EF2628" w:rsidRPr="006077B1" w:rsidRDefault="00D72FDB" w:rsidP="006077B1">
      <w:pPr>
        <w:pStyle w:val="Bulletslevel2"/>
        <w:numPr>
          <w:ilvl w:val="0"/>
          <w:numId w:val="84"/>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6379F042"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14:paraId="291E0AFC" w14:textId="01EFCA1F" w:rsidR="00D72FDB" w:rsidRPr="00EF2628" w:rsidRDefault="00D72FDB" w:rsidP="00151D4D">
      <w:pPr>
        <w:pStyle w:val="Bulletslevel2"/>
        <w:numPr>
          <w:ilvl w:val="0"/>
          <w:numId w:val="84"/>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147BDE94"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 xml:space="preserve">Uvedená informácia bude tvoriť súčasť predloženej dokumentácie na kontrolu VO. </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F168D3C"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 xml:space="preserve">Poskytovateľ </w:t>
      </w:r>
      <w:r w:rsidRPr="00E8012F">
        <w:rPr>
          <w:b/>
          <w:color w:val="000000" w:themeColor="text1"/>
        </w:rPr>
        <w:lastRenderedPageBreak/>
        <w:t>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99"/>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4801AF6E" w:rsidR="00725F3A" w:rsidRPr="0002218E"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color w:val="365F91" w:themeColor="accent1" w:themeShade="BF"/>
          <w:szCs w:val="19"/>
        </w:rPr>
      </w:pPr>
      <w:r w:rsidRPr="008D5848">
        <w:rPr>
          <w:rFonts w:cs="Arial"/>
          <w:b/>
          <w:i/>
          <w:szCs w:val="19"/>
        </w:rPr>
        <w:t xml:space="preserve">Dôležité upozornenie:  </w:t>
      </w:r>
      <w:r w:rsidRPr="008D5848">
        <w:rPr>
          <w:rFonts w:cs="Arial"/>
          <w:szCs w:val="19"/>
        </w:rPr>
        <w:t>Poskytovateľ v rámci výkonu kontroly VO posudzuje predmetné VO aj z pohľadu možného porušenia hospodárskej súťaže podľa zákona č. 136/2001 Z.z. o ochrane hospodárskej súťaže (</w:t>
      </w:r>
      <w:r w:rsidRPr="00691C33">
        <w:rPr>
          <w:rFonts w:cs="Arial"/>
          <w:color w:val="365F91" w:themeColor="accent1" w:themeShade="BF"/>
          <w:szCs w:val="19"/>
        </w:rPr>
        <w:t>konkrétne  po</w:t>
      </w:r>
      <w:r w:rsidRPr="008D5848">
        <w:rPr>
          <w:rFonts w:cs="Arial"/>
          <w:szCs w:val="19"/>
        </w:rPr>
        <w:t xml:space="preserve">dľa § 4 zákona o ochrane hospodárskej </w:t>
      </w:r>
      <w:r w:rsidRPr="0043783A">
        <w:rPr>
          <w:rFonts w:cs="Arial"/>
          <w:szCs w:val="19"/>
        </w:rPr>
        <w:t>súťaže</w:t>
      </w:r>
      <w:r w:rsidRPr="0002218E">
        <w:rPr>
          <w:rFonts w:cs="Arial"/>
          <w:color w:val="365F91" w:themeColor="accent1" w:themeShade="BF"/>
          <w:szCs w:val="19"/>
        </w:rPr>
        <w:t xml:space="preserve">). </w:t>
      </w:r>
      <w:r w:rsidR="0043783A" w:rsidRPr="0002218E">
        <w:rPr>
          <w:rFonts w:cs="Arial"/>
          <w:color w:val="365F91" w:themeColor="accent1" w:themeShade="BF"/>
          <w:szCs w:val="19"/>
        </w:rPr>
        <w:t xml:space="preserve"> </w:t>
      </w:r>
      <w:r w:rsidR="0043783A" w:rsidRPr="00DF5D23">
        <w:rPr>
          <w:rFonts w:cs="Arial"/>
          <w:szCs w:val="19"/>
        </w:rPr>
        <w:t xml:space="preserve">Za účelom zvýšenia informovanosti prijímateľov je v prílohe tejto príručky (Príloha č. </w:t>
      </w:r>
      <w:r w:rsidR="00D000F2" w:rsidRPr="00DF5D23">
        <w:rPr>
          <w:rFonts w:cs="Arial"/>
          <w:szCs w:val="19"/>
        </w:rPr>
        <w:t>33</w:t>
      </w:r>
      <w:r w:rsidR="0043783A" w:rsidRPr="00DF5D23">
        <w:rPr>
          <w:rFonts w:cs="Arial"/>
          <w:szCs w:val="19"/>
        </w:rPr>
        <w:t xml:space="preserve"> Rizikové indikátory k možným porušeniam zákona </w:t>
      </w:r>
      <w:r w:rsidR="0043783A" w:rsidRPr="00DF5D23">
        <w:rPr>
          <w:rFonts w:cs="Arial"/>
          <w:szCs w:val="19"/>
        </w:rPr>
        <w:lastRenderedPageBreak/>
        <w:t>o ochrane hospodárskej súťaže) uvedený zoznam rizikových indikátorov, predstavujúcich situácie, ktoré zvyšujú pravdepodobnosť, že v rámci daného zadávania zákazky mohlo dôjsť k protiprávnemu konaniu.</w:t>
      </w:r>
      <w:r w:rsidRPr="00DF5D23">
        <w:rPr>
          <w:rFonts w:cs="Arial"/>
          <w:szCs w:val="19"/>
        </w:rPr>
        <w:t xml:space="preserve">  </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215" w:name="_Toc418000109"/>
      <w:bookmarkStart w:id="216" w:name="_Toc440372883"/>
      <w:bookmarkStart w:id="217" w:name="_Toc440636394"/>
      <w:bookmarkEnd w:id="215"/>
      <w:r w:rsidRPr="00C477FA">
        <w:rPr>
          <w:lang w:val="sk-SK"/>
        </w:rPr>
        <w:t xml:space="preserve">Typy </w:t>
      </w:r>
      <w:r w:rsidRPr="0073389C">
        <w:rPr>
          <w:lang w:val="sk-SK"/>
        </w:rPr>
        <w:t>kontroly VO</w:t>
      </w:r>
      <w:bookmarkEnd w:id="216"/>
      <w:bookmarkEnd w:id="217"/>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57864A70" w14:textId="01DC6F67"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návrh opisného a objednávkového formuláru</w:t>
      </w:r>
      <w:r w:rsidRPr="0073389C">
        <w:t xml:space="preserve"> (najmä konkrétne zmluvné špecifikácie a podmienky súťaže)</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25826EFD"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 od doručenia dokumentácie prijímateľom.</w:t>
      </w:r>
    </w:p>
    <w:p w14:paraId="5691C10A" w14:textId="59D59DEE" w:rsidR="00C7417C" w:rsidRDefault="00C7417C" w:rsidP="00C064D9">
      <w:pPr>
        <w:spacing w:line="288" w:lineRule="auto"/>
        <w:jc w:val="both"/>
      </w:pP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14:paraId="15FD7756" w14:textId="7DC636F3" w:rsidR="00BF2A0B" w:rsidRPr="008D5848" w:rsidRDefault="008D52ED"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lastRenderedPageBreak/>
        <w:t>zákazkách, ktoré sú s ohľadom na predpokladanú hodnotu zákazky, resp. na zvolený postup nadlimitné (okrem VO uskutočnených centrálnou obstarávacou organizáciou)</w:t>
      </w:r>
      <w:r w:rsidR="00C7417C" w:rsidRPr="008D5848">
        <w:t xml:space="preserve">; </w:t>
      </w:r>
    </w:p>
    <w:p w14:paraId="32AA0BA1" w14:textId="3836FCF1" w:rsidR="00BF2A0B" w:rsidRDefault="00BF2A0B"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zákazkách realizovaných podlimitným postupom zadávania zákazky</w:t>
      </w:r>
      <w:r>
        <w:t>;</w:t>
      </w:r>
    </w:p>
    <w:p w14:paraId="41C97BFF" w14:textId="5D588039" w:rsidR="00BF2A0B" w:rsidRDefault="00BF2A0B"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verejných súťažiach s využitím elektronického trhoviska;</w:t>
      </w:r>
    </w:p>
    <w:p w14:paraId="41314FB8" w14:textId="5F102D14" w:rsidR="00BF2A0B" w:rsidRDefault="00BF2A0B"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podlimitných zákazkách na stavebné práce bez využitia elektronického trhoviska</w:t>
      </w:r>
      <w:r>
        <w:t>;</w:t>
      </w:r>
    </w:p>
    <w:p w14:paraId="4238FFBA" w14:textId="05167992" w:rsidR="00BF2A0B" w:rsidRDefault="005D4EE3"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14:paraId="2A44826F" w14:textId="782EE144" w:rsidR="00E322E9" w:rsidRDefault="005D4EE3" w:rsidP="009C17FB">
      <w:pPr>
        <w:pStyle w:val="Odsekzoznamu"/>
        <w:numPr>
          <w:ilvl w:val="1"/>
          <w:numId w:val="10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podlimitných zákazkách pri službách uvedených v prílohe č. 1 ZVO (sociálne služby a iné osobitné služby)</w:t>
      </w:r>
      <w:r w:rsidR="00BF2A0B" w:rsidRPr="00DD30A9">
        <w:t xml:space="preserve"> </w:t>
      </w:r>
      <w:r w:rsidR="00BF2A0B" w:rsidRPr="00BF2A0B">
        <w:t>bez využitia elektronického trhoviska</w:t>
      </w:r>
      <w:r>
        <w:t>.</w:t>
      </w:r>
      <w:r w:rsidR="00E322E9">
        <w:t xml:space="preserve"> </w:t>
      </w:r>
    </w:p>
    <w:p w14:paraId="3F81171F" w14:textId="77777777" w:rsidR="00C7417C" w:rsidRDefault="00C7417C" w:rsidP="00C7417C">
      <w:pPr>
        <w:spacing w:before="120" w:after="120" w:line="288" w:lineRule="auto"/>
        <w:jc w:val="both"/>
      </w:pPr>
    </w:p>
    <w:p w14:paraId="7A55D2B4" w14:textId="7D4C58F4"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32B85B2A" w14:textId="3878C37D" w:rsidR="00C7417C" w:rsidRDefault="00C7417C" w:rsidP="009D7F63">
      <w:pPr>
        <w:spacing w:before="120" w:after="120" w:line="288" w:lineRule="auto"/>
        <w:jc w:val="both"/>
      </w:pPr>
    </w:p>
    <w:p w14:paraId="7E3C4603" w14:textId="74FD75A9"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67C525D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w:t>
      </w:r>
      <w:r w:rsidR="0045429D">
        <w:t>určí</w:t>
      </w:r>
      <w:r w:rsidR="0045429D" w:rsidRPr="0073389C">
        <w:t xml:space="preserve"> </w:t>
      </w:r>
      <w:r w:rsidR="0045429D">
        <w:t xml:space="preserve"> zodpovedajúcu výšku </w:t>
      </w:r>
      <w:r w:rsidRPr="0073389C">
        <w:t xml:space="preserve">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 xml:space="preserve">nebudú </w:t>
      </w:r>
      <w:r w:rsidR="0045429D">
        <w:rPr>
          <w:b/>
        </w:rPr>
        <w:t>pripusten</w:t>
      </w:r>
      <w:r w:rsidR="0045429D" w:rsidRPr="0073389C">
        <w:rPr>
          <w:b/>
        </w:rPr>
        <w:t>é</w:t>
      </w:r>
      <w:r w:rsidR="0045429D" w:rsidRPr="0073389C">
        <w:t xml:space="preserve"> </w:t>
      </w:r>
      <w:r w:rsidR="0045429D">
        <w:t>do</w:t>
      </w:r>
      <w:r w:rsidR="0045429D" w:rsidRPr="0073389C">
        <w:t xml:space="preserve"> financovani</w:t>
      </w:r>
      <w:r w:rsidR="0045429D">
        <w:t>a</w:t>
      </w:r>
      <w:r w:rsidR="0045429D" w:rsidRPr="0073389C">
        <w:t xml:space="preserve"> </w:t>
      </w:r>
      <w:r w:rsidRPr="0073389C">
        <w:t xml:space="preserve">v plnom rozsahu. </w:t>
      </w:r>
    </w:p>
    <w:p w14:paraId="68EE2663" w14:textId="77777777" w:rsidR="00C7417C" w:rsidRDefault="00C7417C" w:rsidP="009D7F63">
      <w:pPr>
        <w:spacing w:before="120" w:after="120" w:line="288" w:lineRule="auto"/>
        <w:jc w:val="both"/>
        <w:rPr>
          <w:b/>
        </w:rPr>
      </w:pPr>
    </w:p>
    <w:p w14:paraId="444774FE" w14:textId="47D1894A"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7A55D2B9" w14:textId="4A40F93D" w:rsidR="009D7F63" w:rsidRPr="0073389C" w:rsidRDefault="009D7F63" w:rsidP="009D7F63">
      <w:pPr>
        <w:spacing w:before="120" w:after="120" w:line="288" w:lineRule="auto"/>
        <w:jc w:val="both"/>
      </w:pPr>
      <w:r w:rsidRPr="0073389C">
        <w:t xml:space="preserve">Druhá ex-ante kontrola je vykonávaná v rámci </w:t>
      </w:r>
      <w:r w:rsidR="00E322E9">
        <w:t xml:space="preserve">nadlimitných </w:t>
      </w:r>
      <w:r w:rsidRPr="0073389C">
        <w:t>zákaziek, ktoré sú s ohľadom na PHZ</w:t>
      </w:r>
      <w:r w:rsidR="00E322E9">
        <w:t>, resp. zvolený postup</w:t>
      </w:r>
      <w:r w:rsidRPr="0073389C">
        <w:t xml:space="preserve"> nadlimitné</w:t>
      </w:r>
      <w:r w:rsidR="00C90720">
        <w:t xml:space="preserve"> a v rámci nadlimitných zákaziek realizovaných podlimitným postupom</w:t>
      </w:r>
      <w:r w:rsidRPr="0073389C">
        <w:t>.</w:t>
      </w:r>
    </w:p>
    <w:p w14:paraId="7A55D2BA" w14:textId="276E1477" w:rsidR="009D7F63" w:rsidRPr="0073389C" w:rsidRDefault="009D7F63" w:rsidP="009D7F63">
      <w:pPr>
        <w:spacing w:before="120" w:after="120" w:line="288" w:lineRule="auto"/>
        <w:jc w:val="both"/>
      </w:pPr>
      <w:r w:rsidRPr="0073389C">
        <w:lastRenderedPageBreak/>
        <w:t xml:space="preserve">Súčasne poskytovateľ vykonáva druhú ex-ante kontrolu pri podlimitných zákazkách </w:t>
      </w:r>
      <w:r w:rsidR="00E322E9" w:rsidRPr="0073389C">
        <w:t>realizovaný</w:t>
      </w:r>
      <w:r w:rsidR="00E322E9">
        <w:t xml:space="preserve">ch </w:t>
      </w:r>
      <w:r w:rsidRPr="0073389C">
        <w:t xml:space="preserve">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14:paraId="45E8DAF2" w14:textId="29E05941"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 od doručenia dokumentácie prijímateľom.</w:t>
      </w:r>
    </w:p>
    <w:p w14:paraId="7A55D2BB" w14:textId="6A812B3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4C8CB00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14:paraId="7A55D2CD" w14:textId="4C49D5B5"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lastRenderedPageBreak/>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6C6C0FB2" w14:textId="77777777" w:rsidR="004221C7" w:rsidRPr="00462025" w:rsidRDefault="006F0C86" w:rsidP="004221C7">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4221C7" w:rsidRPr="00462025">
        <w:rPr>
          <w:rFonts w:cs="Arial"/>
          <w:szCs w:val="19"/>
        </w:rPr>
        <w:t>V prípade, že neboli predložené viac ako dve ponuky alebo cena v ponuke uchádzača, ktorý bol vyhodnotený ako úspešný, je vyššia ako predpokladaná hodnota zákazky, prijímateľ je povinný vypracovať odôvodnenie, prečo predmetný postup zadávania zákazky nezrušil, ak nejde o zákazku realizovanú cez elektronické trhovisko. Uvedené odôvodnenie je súčasťou dokumentácie z verejného obstarávania.</w:t>
      </w:r>
    </w:p>
    <w:p w14:paraId="77E6439D" w14:textId="70238E53" w:rsidR="006F0C86" w:rsidRPr="006F0C86" w:rsidRDefault="004221C7" w:rsidP="004221C7">
      <w:pPr>
        <w:spacing w:before="120" w:after="120" w:line="288" w:lineRule="auto"/>
        <w:jc w:val="both"/>
      </w:pPr>
      <w:r w:rsidRPr="00462025">
        <w:rPr>
          <w:rFonts w:cs="Arial"/>
          <w:szCs w:val="19"/>
        </w:rPr>
        <w:t xml:space="preserve">Vyššie uvedená povinnosť prijímateľa </w:t>
      </w:r>
      <w:r w:rsidRPr="00462025">
        <w:t>sa nevzťahuje na zákazky s nízkymi hodnotami podľa § 117 ZVO.</w:t>
      </w:r>
      <w:r w:rsidRPr="00494514" w:rsidDel="009651ED">
        <w:rPr>
          <w:rFonts w:cs="Arial"/>
          <w:szCs w:val="19"/>
        </w:rPr>
        <w:t xml:space="preserve"> </w:t>
      </w:r>
    </w:p>
    <w:p w14:paraId="7A55D2D7" w14:textId="2A060901"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w:t>
      </w:r>
      <w:r w:rsidR="004221C7" w:rsidDel="004221C7">
        <w:rPr>
          <w:rFonts w:cs="Arial"/>
          <w:szCs w:val="19"/>
        </w:rPr>
        <w:t xml:space="preserve"> </w:t>
      </w:r>
      <w:r w:rsidR="00F0718F">
        <w:rPr>
          <w:rFonts w:cs="Arial"/>
          <w:szCs w:val="19"/>
        </w:rPr>
        <w:t>/</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w:t>
      </w:r>
      <w:r w:rsidR="007E7D6C">
        <w:t>finančnej</w:t>
      </w:r>
      <w:r w:rsidRPr="0073389C">
        <w:t xml:space="preserve"> kontroly VO </w:t>
      </w:r>
      <w:r w:rsidRPr="0073389C">
        <w:rPr>
          <w:b/>
        </w:rPr>
        <w:t>do 20 pracovných dní odo dňa predloženia príslušnej dokumentácie</w:t>
      </w:r>
      <w:r w:rsidR="004221C7">
        <w:rPr>
          <w:b/>
        </w:rPr>
        <w:t xml:space="preserve"> na kontrolu poskytovateľovi</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w:t>
      </w:r>
      <w:r w:rsidR="00F0718F">
        <w:t xml:space="preserve">finančnej </w:t>
      </w:r>
      <w:r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0F763063"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2499ED24" w:rsidR="004221C7" w:rsidRPr="004221C7" w:rsidRDefault="004221C7" w:rsidP="004221C7">
      <w:pPr>
        <w:spacing w:before="120" w:after="120" w:line="288" w:lineRule="auto"/>
        <w:jc w:val="both"/>
      </w:pPr>
      <w:r w:rsidRPr="004221C7">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V prípade, že prijímateľ neodstránil protiprávny stav, je poskytovateľ oprávnený uplatniť ex ante finančnú opravu pred podpisom zmluvy s úspešným uchádzačom iba v prípade, ak by opakovaním procesu VO vznikli vysoké dodatočné náklady  a zároveň nebol odstránený protiprávny stav konštatovaný v predbežných záveroch poskytovateľa a následne v návrhu správy z kontroly. V prípade, že nie je možné preukázať, že opakovaním procesu VO by vznikli vysoké dodatočné náklady, 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5472023F" w:rsidR="004221C7" w:rsidRDefault="007B2419" w:rsidP="00BF23E3">
      <w:pPr>
        <w:spacing w:before="120" w:after="120" w:line="288" w:lineRule="auto"/>
        <w:jc w:val="both"/>
      </w:pPr>
      <w:r w:rsidRPr="007B2419">
        <w:lastRenderedPageBreak/>
        <w:t>V prípade ak poskytovateľ</w:t>
      </w:r>
      <w:r w:rsidRPr="007B2419" w:rsidDel="006526CF">
        <w:t xml:space="preserve"> </w:t>
      </w:r>
      <w:r w:rsidRPr="007B2419">
        <w:t xml:space="preserve">identifikuje nedodržanie </w:t>
      </w:r>
      <w:r w:rsidR="00B73EC8">
        <w:t>pravidiel</w:t>
      </w:r>
      <w:r w:rsidR="00B73EC8" w:rsidRPr="007B2419">
        <w:t xml:space="preserve"> </w:t>
      </w:r>
      <w:r w:rsidRPr="007B2419">
        <w:t>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62774439" w14:textId="77777777" w:rsidR="006E4DBE" w:rsidRPr="006E4DBE" w:rsidRDefault="006E4DBE" w:rsidP="006E4DBE">
      <w:pPr>
        <w:spacing w:before="120" w:after="120" w:line="288" w:lineRule="auto"/>
        <w:jc w:val="both"/>
      </w:pPr>
      <w:r w:rsidRPr="006E4DBE">
        <w:t xml:space="preserve">ÚVO vykonáva kontrolu </w:t>
      </w:r>
      <w:r w:rsidRPr="006E4DBE">
        <w:rPr>
          <w:b/>
        </w:rPr>
        <w:t>nadlimitných zákaziek</w:t>
      </w:r>
      <w:r w:rsidRPr="006E4DBE">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14812AC2"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Podnet na výkon kontroly podľa § 169 ods. 2 ZVO podáva prijímateľ na základe vyzvania poskytovateľa.</w:t>
      </w:r>
    </w:p>
    <w:p w14:paraId="3A52051B" w14:textId="7869833B" w:rsidR="006E4DBE" w:rsidRPr="006E4DBE" w:rsidRDefault="006E4DBE" w:rsidP="006E4DBE">
      <w:pPr>
        <w:spacing w:before="120" w:after="120" w:line="288" w:lineRule="auto"/>
        <w:jc w:val="both"/>
      </w:pPr>
      <w:r w:rsidRPr="006E4DBE">
        <w:t xml:space="preserve">Povinnou náležitosťou podnetu na výkon kontroly zasielaného prijímateľom na ÚVO je označenie príslušného RO, operačného programu, názvu a čísla projektu, </w:t>
      </w:r>
      <w:r w:rsidR="006077B1" w:rsidRPr="006077B1">
        <w:t>kódu VO z ITMS 2014+,</w:t>
      </w:r>
      <w:r w:rsidR="006077B1">
        <w:t xml:space="preserve"> </w:t>
      </w:r>
      <w:r w:rsidRPr="006E4DBE">
        <w:t>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79AB239" w14:textId="77777777" w:rsidR="006E4DBE" w:rsidRPr="006E4DBE" w:rsidRDefault="006E4DBE" w:rsidP="006E4DBE">
      <w:pPr>
        <w:spacing w:before="120" w:after="120" w:line="288" w:lineRule="auto"/>
        <w:jc w:val="both"/>
      </w:pPr>
      <w:r w:rsidRPr="006E4DBE">
        <w:t xml:space="preserve">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14:paraId="04B4379C" w14:textId="77777777" w:rsidR="006E4DBE" w:rsidRPr="006E4DBE" w:rsidRDefault="006E4DBE" w:rsidP="006E4DBE">
      <w:pPr>
        <w:spacing w:before="120" w:after="120" w:line="288" w:lineRule="auto"/>
        <w:jc w:val="both"/>
      </w:pPr>
      <w:r w:rsidRPr="006E4DBE">
        <w:t>Ak poskytovateľ zistí nezistí nedostatky, resp. ak zistí nedostatky, ktoré je možné postupmi v zmysle ZVO odstrániť (napr. opätovné vyhodnotenie podmienok účasti alebo ponúk), vyzve prijímateľa na zaslanie podnetu na ÚVO podľa § 169 ods. 1 písm. b) v spojení s § 169 ods. 2 ZVO.</w:t>
      </w:r>
    </w:p>
    <w:p w14:paraId="10C61BBD" w14:textId="77777777" w:rsidR="006E4DBE" w:rsidRPr="006E4DBE" w:rsidRDefault="006E4DBE" w:rsidP="006E4DBE">
      <w:pPr>
        <w:spacing w:before="120" w:after="120" w:line="288" w:lineRule="auto"/>
        <w:jc w:val="both"/>
      </w:pPr>
      <w:r w:rsidRPr="006E4DBE">
        <w:t>Ak poskytovateľ zistí porušenie pravidiel a postupov VO, ktoré mali alebo mohli mať vplyv na výsledok VO a nie je možné odstrániť protiprávny stav, v prípade, že prijímateľ preukáže, že opakovaním procesu VO by vznikli vysoké dodatočné náklady, poskytovateľ vyzve prijímateľa aby podal Podnet na výkon kontroly podľa § 169 ods. 2 ZVO.</w:t>
      </w:r>
    </w:p>
    <w:p w14:paraId="1B22E0C1" w14:textId="77777777" w:rsidR="006E4DBE" w:rsidRPr="006E4DBE" w:rsidRDefault="006E4DBE" w:rsidP="006E4DBE">
      <w:pPr>
        <w:spacing w:before="120" w:after="120" w:line="288" w:lineRule="auto"/>
        <w:jc w:val="both"/>
      </w:pPr>
      <w:r w:rsidRPr="006E4DBE">
        <w:t xml:space="preserve">Po doručení právoplatného rozhodnutia ÚVO v predmetnej veci, poskytovateľ zašle v lehote 15 pracovných dní odo dňa doručenia právoplatného rozhodnutia ÚVO prijímateľovi návrh správy/správu z kontroly VO. </w:t>
      </w:r>
    </w:p>
    <w:p w14:paraId="2414FD58" w14:textId="77777777" w:rsidR="006E4DBE" w:rsidRPr="006E4DBE" w:rsidRDefault="006E4DBE" w:rsidP="006E4DBE">
      <w:pPr>
        <w:spacing w:before="120" w:after="120" w:line="288" w:lineRule="auto"/>
        <w:jc w:val="both"/>
      </w:pPr>
      <w:r w:rsidRPr="006E4DBE">
        <w:t>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neodstránil protiprávny stav, vypracuje poskytovateľ správu z kontroly, ktorá obsahuje nesúhlas s podpísaním zmluvy s úspešným uchádzačom.</w:t>
      </w:r>
    </w:p>
    <w:p w14:paraId="5447D968" w14:textId="3C03D9A9" w:rsidR="006E4DBE" w:rsidRPr="006E4DBE" w:rsidRDefault="006E4DBE" w:rsidP="006E4DBE">
      <w:pPr>
        <w:spacing w:before="120" w:after="120" w:line="288" w:lineRule="auto"/>
        <w:jc w:val="both"/>
      </w:pPr>
      <w:r w:rsidRPr="006E4DBE">
        <w:t xml:space="preserve">Ak poskytovateľ zistí porušenie </w:t>
      </w:r>
      <w:r w:rsidR="00B73EC8">
        <w:t>pravidiel</w:t>
      </w:r>
      <w:r w:rsidRPr="006E4DBE">
        <w:t xml:space="preserve">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 V prípade, že prijímateľ preukáže, že opakovaním procesu VO by vznikli </w:t>
      </w:r>
      <w:r w:rsidRPr="006E4DBE">
        <w:lastRenderedPageBreak/>
        <w:t>vysoké dodatočné náklady, je poskytovateľ oprávnený uplatniť ex ante finančnú opravu pred podpisom zmluvy s úspešným uchádzačom. V prípade, že nie je možné preukázať, že opakovaním procesu VO by vznikli vysoké dodatočné náklady, poskytovateľ konštatuje nesúhlas s podpísaním zmluvy s úspešným uchádzačom a vyzve prijímateľa, aby zrušil použitý postup zadávania zákazky a odporučí mu vyhlásiť nové verejné obstarávanie.</w:t>
      </w:r>
    </w:p>
    <w:p w14:paraId="636C4CB6" w14:textId="77777777" w:rsidR="006E4DBE" w:rsidRPr="006E4DBE" w:rsidRDefault="006E4DBE" w:rsidP="006E4DBE">
      <w:pPr>
        <w:spacing w:before="120" w:after="120" w:line="288" w:lineRule="auto"/>
        <w:jc w:val="both"/>
      </w:pPr>
      <w:r w:rsidRPr="006E4DBE">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4CC7CB77"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2" w:history="1">
        <w:r w:rsidRPr="006E4DBE">
          <w:rPr>
            <w:rStyle w:val="Hypertextovprepojenie"/>
          </w:rPr>
          <w:t>vo.sep@minv.sk</w:t>
        </w:r>
      </w:hyperlink>
      <w:r w:rsidRPr="006E4DBE">
        <w:t>).</w:t>
      </w:r>
    </w:p>
    <w:p w14:paraId="27D57CE8" w14:textId="77777777" w:rsidR="006E4DBE" w:rsidRPr="006E4DBE" w:rsidRDefault="006E4DBE" w:rsidP="006E4DBE">
      <w:pPr>
        <w:spacing w:before="120" w:after="120" w:line="288" w:lineRule="auto"/>
        <w:jc w:val="both"/>
      </w:pPr>
      <w:r w:rsidRPr="006E4DBE">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425A09B" w14:textId="77777777" w:rsidR="006E4DBE" w:rsidRPr="006E4DBE" w:rsidRDefault="006E4DBE" w:rsidP="006E4DBE">
      <w:pPr>
        <w:spacing w:before="120" w:after="120" w:line="288" w:lineRule="auto"/>
        <w:jc w:val="both"/>
      </w:pPr>
      <w:r w:rsidRPr="006E4DBE">
        <w:rPr>
          <w:b/>
          <w:i/>
        </w:rPr>
        <w:t>Povinnosť prijímateľa:</w:t>
      </w:r>
      <w:r w:rsidRPr="006E4DBE">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3" w:history="1">
        <w:r w:rsidRPr="006E4DBE">
          <w:rPr>
            <w:rStyle w:val="Hypertextovprepojenie"/>
          </w:rPr>
          <w:t>vo.sep@minv.sk</w:t>
        </w:r>
      </w:hyperlink>
      <w:r w:rsidRPr="006E4DBE">
        <w:t>).</w:t>
      </w:r>
    </w:p>
    <w:p w14:paraId="728F295B" w14:textId="77777777" w:rsidR="006E4DBE" w:rsidRPr="006E4DBE" w:rsidRDefault="006E4DBE" w:rsidP="006E4DBE">
      <w:pPr>
        <w:spacing w:before="120" w:after="120" w:line="288" w:lineRule="auto"/>
        <w:jc w:val="both"/>
      </w:pPr>
      <w:r w:rsidRPr="006E4DBE">
        <w:t>V prípade, že právoplatné rozhodnutie ÚVO nepotvrdí predbežné závery poskytovateľa týkajúce sa porušenia pravidiel a postupov VO, ktoré mali alebo mohli mať vplyv na výsledok VO a nie je možné odstrániť protiprávny stav, je poskytovateľ oprávnený uplatniť ex ante finančnú opravu pred podpisom zmluvy s úspešným uchádzačom iba v prípade, ak by opakovaním procesu VO vznikli vysoké dodatočné náklady. Uvedenú skutočnosť je povinný preukázať prijímateľ na základe výzvy poskytovateľa. V prípade, že nie je možné preukázať, že opakovaním procesu VO by vznikli vysoké dodatočné náklady, poskytovateľ konštatuje nesúhlas s podpísaním zmluvy s úspešným uchádzačom a vyzve prijímateľa, aby zrušil použitý postup zadávania zákazky a odporučí vyhlásiť nové verejné obstarávanie.</w:t>
      </w:r>
    </w:p>
    <w:p w14:paraId="1706CC54" w14:textId="77777777" w:rsidR="006E4DBE" w:rsidRDefault="006E4DBE" w:rsidP="009D7F63">
      <w:pPr>
        <w:spacing w:before="120" w:after="120" w:line="288" w:lineRule="auto"/>
        <w:rPr>
          <w:b/>
        </w:rPr>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1ECD927B"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okrem prípadov kedy je účinnosť zmluvy viazaná na odkladaciu podmienku (napr. 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1A28FF4D" w14:textId="77777777" w:rsidR="007E728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(pokiaľ sa jedná o povinnú osobu podľa zákona o  slobode informácií), pričom</w:t>
      </w:r>
      <w:r w:rsidR="007E728A">
        <w:rPr>
          <w:rFonts w:ascii="Arial" w:hAnsi="Arial" w:cs="Arial"/>
          <w:color w:val="auto"/>
          <w:sz w:val="19"/>
          <w:szCs w:val="19"/>
          <w:lang w:val="sk-SK"/>
        </w:rPr>
        <w:t>:</w:t>
      </w:r>
    </w:p>
    <w:p w14:paraId="19B28707" w14:textId="47EB2220" w:rsidR="007E728A" w:rsidRDefault="007E728A" w:rsidP="003E07AA">
      <w:pPr>
        <w:pStyle w:val="Default"/>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lastRenderedPageBreak/>
        <w:t>-</w:t>
      </w:r>
      <w:r w:rsidR="00B73EC8" w:rsidRPr="00B73EC8">
        <w:rPr>
          <w:rFonts w:ascii="Arial" w:hAnsi="Arial" w:cs="Arial"/>
          <w:color w:val="auto"/>
          <w:sz w:val="19"/>
          <w:szCs w:val="19"/>
          <w:lang w:val="sk-SK"/>
        </w:rPr>
        <w:t xml:space="preserve"> zmluva je už platná</w:t>
      </w:r>
      <w:r>
        <w:rPr>
          <w:rFonts w:ascii="Arial" w:hAnsi="Arial" w:cs="Arial"/>
          <w:color w:val="auto"/>
          <w:sz w:val="19"/>
          <w:szCs w:val="19"/>
          <w:lang w:val="sk-SK"/>
        </w:rPr>
        <w:t xml:space="preserve"> </w:t>
      </w:r>
      <w:r w:rsidRPr="007E728A">
        <w:rPr>
          <w:rFonts w:ascii="Arial" w:hAnsi="Arial" w:cs="Arial"/>
          <w:color w:val="auto"/>
          <w:sz w:val="19"/>
          <w:szCs w:val="19"/>
          <w:lang w:val="sk-SK"/>
        </w:rPr>
        <w:t>a  účinná (platí pre zákazky uskutočnené podľa Obchodných podmienok elektronického trhoviska (OPET) verzia 3.3). Prijímateľ v osobitných požiadavkách na plnenie Opisného formulára môže zadať odkladaciu podmienku nadobudnutia účinnosti zmluvy (napr. kladné ukončenie ko</w:t>
      </w:r>
      <w:r>
        <w:rPr>
          <w:rFonts w:ascii="Arial" w:hAnsi="Arial" w:cs="Arial"/>
          <w:color w:val="auto"/>
          <w:sz w:val="19"/>
          <w:szCs w:val="19"/>
          <w:lang w:val="sk-SK"/>
        </w:rPr>
        <w:t xml:space="preserve">ntroly verejného obstarávania). </w:t>
      </w:r>
      <w:r w:rsidRPr="007E728A">
        <w:rPr>
          <w:rFonts w:ascii="Arial" w:hAnsi="Arial" w:cs="Arial"/>
          <w:color w:val="auto"/>
          <w:sz w:val="19"/>
          <w:szCs w:val="19"/>
          <w:lang w:val="sk-SK"/>
        </w:rPr>
        <w:t>Alebo</w:t>
      </w:r>
      <w:r w:rsidR="00B73EC8" w:rsidRPr="00B73EC8">
        <w:rPr>
          <w:rFonts w:ascii="Arial" w:hAnsi="Arial" w:cs="Arial"/>
          <w:color w:val="auto"/>
          <w:sz w:val="19"/>
          <w:szCs w:val="19"/>
          <w:lang w:val="sk-SK"/>
        </w:rPr>
        <w:t xml:space="preserve"> </w:t>
      </w:r>
    </w:p>
    <w:p w14:paraId="56D73152" w14:textId="27E872CB" w:rsidR="003E07AA" w:rsidRPr="003E07AA" w:rsidRDefault="007E728A" w:rsidP="003E07AA">
      <w:pPr>
        <w:pStyle w:val="Default"/>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 xml:space="preserve">- </w:t>
      </w:r>
      <w:r w:rsidR="003E07AA" w:rsidRPr="003E07AA">
        <w:rPr>
          <w:rFonts w:ascii="Arial" w:hAnsi="Arial" w:cs="Arial"/>
          <w:color w:val="auto"/>
          <w:sz w:val="19"/>
          <w:szCs w:val="19"/>
          <w:lang w:val="sk-SK"/>
        </w:rPr>
        <w:t>a pred nadobudnutím účinnosti zmluvy s dodávateľom (</w:t>
      </w:r>
      <w:r w:rsidR="00B73EC8" w:rsidRPr="00B73EC8">
        <w:rPr>
          <w:rFonts w:ascii="Arial" w:hAnsi="Arial" w:cs="Arial"/>
          <w:color w:val="auto"/>
          <w:sz w:val="19"/>
          <w:szCs w:val="19"/>
          <w:lang w:val="sk-SK"/>
        </w:rPr>
        <w:t>účinnosť je viazaná na odkladaciu podmienku schválenia zákazky zo strany poskytovateľa</w:t>
      </w:r>
      <w:r w:rsidR="00B124A8">
        <w:rPr>
          <w:rFonts w:ascii="Arial" w:hAnsi="Arial" w:cs="Arial"/>
          <w:color w:val="auto"/>
          <w:sz w:val="19"/>
          <w:szCs w:val="19"/>
          <w:lang w:val="sk-SK"/>
        </w:rPr>
        <w:t>)</w:t>
      </w:r>
      <w:r>
        <w:rPr>
          <w:color w:val="auto"/>
          <w:lang w:val="sk-SK"/>
        </w:rPr>
        <w:t xml:space="preserve">– </w:t>
      </w:r>
      <w:r w:rsidRPr="007E728A">
        <w:rPr>
          <w:rFonts w:ascii="Arial" w:hAnsi="Arial" w:cs="Arial"/>
          <w:color w:val="auto"/>
          <w:sz w:val="19"/>
          <w:szCs w:val="19"/>
          <w:lang w:val="sk-SK"/>
        </w:rPr>
        <w:t>platí pre zákazky uskutočnené podľa Obchodných podmienok elektronického trhoviska (OPET) verzia 3.2 a nižšie.</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424CDF61"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 od doručenia dokumentácie prijímateľom.</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00"/>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oznámenia výsledku VO/ informácií zaslaných ÚVO a Ú.v. EÚ;</w:t>
      </w:r>
    </w:p>
    <w:p w14:paraId="7A55D2E3"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„print screen“);</w:t>
      </w:r>
    </w:p>
    <w:p w14:paraId="0B24E19F" w14:textId="49135E92"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14:paraId="17560AF1" w14:textId="48175EEA"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 rozhodnutie ÚVO, pokiaľ bola v rámci daného VO vykonaná kontrola</w:t>
      </w:r>
      <w:r w:rsidRPr="00E70656">
        <w:rPr>
          <w:rFonts w:cs="Arial"/>
          <w:szCs w:val="19"/>
          <w:lang w:val="sk-SK"/>
        </w:rPr>
        <w:t>;</w:t>
      </w:r>
    </w:p>
    <w:p w14:paraId="7A55D2E4" w14:textId="7EA33790"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BC769F">
        <w:rPr>
          <w:rFonts w:cs="Arial"/>
          <w:szCs w:val="19"/>
          <w:lang w:val="sk-SK"/>
        </w:rPr>
        <w:t>.</w:t>
      </w:r>
    </w:p>
    <w:p w14:paraId="7A55D2E5" w14:textId="4B4D9B5B" w:rsidR="009D7F63" w:rsidRDefault="009D7F63" w:rsidP="009D7F63">
      <w:pPr>
        <w:pStyle w:val="Default"/>
        <w:spacing w:before="120" w:after="120" w:line="288" w:lineRule="auto"/>
        <w:jc w:val="both"/>
        <w:rPr>
          <w:rFonts w:ascii="Arial" w:hAnsi="Arial" w:cs="Arial"/>
          <w:sz w:val="19"/>
          <w:szCs w:val="19"/>
          <w:lang w:val="sk-SK"/>
        </w:rPr>
      </w:pP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103236A8"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01"/>
      </w:r>
      <w:r w:rsidR="00BA496C" w:rsidRPr="00BA496C">
        <w:t>, pokiaľ Prijímateľ je povinnou osobou v zmysle zákona o slobodnom prístupe k informáciám.</w:t>
      </w:r>
    </w:p>
    <w:p w14:paraId="4A065DB8" w14:textId="6C08CFEF"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w:t>
      </w:r>
      <w:r w:rsidRPr="00E70656">
        <w:rPr>
          <w:rFonts w:cs="Arial"/>
          <w:szCs w:val="19"/>
        </w:rPr>
        <w:lastRenderedPageBreak/>
        <w:t>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A" w14:textId="258AB36B"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w:t>
      </w:r>
      <w:r w:rsidR="00745F4B">
        <w:t xml:space="preserve">finančnú </w:t>
      </w:r>
      <w:r w:rsidRPr="0073389C">
        <w:t>kontrolu VO v lehote 20 pracovných dní od doručenia dokumentácie.</w:t>
      </w:r>
    </w:p>
    <w:p w14:paraId="7A55D2EB" w14:textId="291E03BB"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102"/>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1DC2F0F8"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w:t>
      </w:r>
      <w:r w:rsidRPr="009F4290">
        <w:lastRenderedPageBreak/>
        <w:t xml:space="preserve">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4BF082A3" w:rsidR="00B8656C" w:rsidRPr="00B8656C" w:rsidRDefault="00B8656C" w:rsidP="00B8656C">
      <w:pPr>
        <w:spacing w:before="120" w:after="120" w:line="288" w:lineRule="auto"/>
        <w:jc w:val="both"/>
        <w:rPr>
          <w:rFonts w:cs="Arial"/>
          <w:szCs w:val="19"/>
          <w:lang w:eastAsia="x-none"/>
        </w:rPr>
      </w:pPr>
    </w:p>
    <w:p w14:paraId="0EAAC2B6"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14:paraId="7A55D2F7" w14:textId="7A8456C3"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w:t>
      </w:r>
      <w:r w:rsidR="006B7CFE">
        <w:rPr>
          <w:lang w:eastAsia="x-none"/>
        </w:rPr>
        <w:t xml:space="preserve"> (</w:t>
      </w:r>
      <w:r w:rsidR="006B7CFE" w:rsidRPr="006B7CFE">
        <w:rPr>
          <w:lang w:eastAsia="x-none"/>
        </w:rPr>
        <w:t>akceptuje sa aj kópia zmluvy overená štatutárnym zástupcom prijímateľa)</w:t>
      </w:r>
      <w:r w:rsidRPr="0073389C">
        <w:rPr>
          <w:lang w:eastAsia="x-none"/>
        </w:rPr>
        <w:t>. Túto zmluvu predkladá prijímateľ 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03"/>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64D0755D"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41370F90"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 xml:space="preserve">správy z kontroly. Poskytovateľ spolu s </w:t>
      </w:r>
      <w:r w:rsidRPr="00B8656C">
        <w:rPr>
          <w:rFonts w:cs="Arial"/>
          <w:szCs w:val="19"/>
        </w:rPr>
        <w:lastRenderedPageBreak/>
        <w:t>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785CF18F" w:rsidR="009D7F63" w:rsidRPr="0073389C" w:rsidRDefault="009D7F63" w:rsidP="009D7F63">
      <w:pPr>
        <w:spacing w:before="120" w:after="120" w:line="288" w:lineRule="auto"/>
        <w:jc w:val="both"/>
        <w:rPr>
          <w:lang w:eastAsia="x-none"/>
        </w:rPr>
      </w:pPr>
      <w:r w:rsidRPr="0073389C">
        <w:rPr>
          <w:lang w:eastAsia="x-none"/>
        </w:rPr>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20ABEA85"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3CFD783D"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7A55D305" w14:textId="50CCDD20" w:rsidR="009D7F63" w:rsidRDefault="009D7F63" w:rsidP="009D7F63">
      <w:pPr>
        <w:spacing w:before="120" w:after="120" w:line="288" w:lineRule="auto"/>
        <w:jc w:val="both"/>
        <w:rPr>
          <w:lang w:eastAsia="x-none"/>
        </w:rPr>
      </w:pPr>
      <w:r w:rsidRPr="0073389C">
        <w:rPr>
          <w:lang w:eastAsia="x-none"/>
        </w:rPr>
        <w:t xml:space="preserve">Pokiaľ poskytovateľ </w:t>
      </w:r>
      <w:r w:rsidR="00BC769F" w:rsidRPr="00BC769F">
        <w:rPr>
          <w:lang w:eastAsia="x-none"/>
        </w:rPr>
        <w:t xml:space="preserve">vyjadril nesúhlas s podpísaním zmluvy s úspešným uchádzačom, nie je možné </w:t>
      </w:r>
      <w:r w:rsidRPr="0073389C">
        <w:rPr>
          <w:lang w:eastAsia="x-none"/>
        </w:rPr>
        <w:t xml:space="preserve">určiť ex-ante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0E46B6E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w:t>
      </w:r>
      <w:r w:rsidR="00BC769F">
        <w:t xml:space="preserve">alebo obstarávania </w:t>
      </w:r>
      <w:r w:rsidRPr="0073389C">
        <w:t xml:space="preserve">spolufinancovaného z EŠIF za účelom kontroly. Uvedená povinnosť sa vzťahuje aj na prípady, keď sa dodatok vzťahuje na časť výdavkov, ktoré nie sú oprávnenými výdavkami, avšak sú súčasťou zákazky, ktorá je spolufinancovaná z fondov EŠIF. </w:t>
      </w:r>
    </w:p>
    <w:p w14:paraId="7A55D30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w:t>
      </w:r>
      <w:r w:rsidRPr="0073389C">
        <w:lastRenderedPageBreak/>
        <w:t xml:space="preserve">prípade (zmene identifikačných a kontaktných údajov) je prijímateľ oprávnený predložiť takýto dodatok až po jeho podpise oboma zmluvnými stranami, teda nie je povinný ho predložiť na schválenie pred jeho podpisom. </w:t>
      </w:r>
    </w:p>
    <w:p w14:paraId="212E7F6E" w14:textId="5625D056"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04"/>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7A55D30C" w14:textId="5E7B6EA1"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14:paraId="4F23555A" w14:textId="77926D23"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minimálne 5 pracovných dní a maximálne 10 pracovných dní 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r w:rsidRPr="004A1434">
        <w:rPr>
          <w:rFonts w:cs="Arial"/>
          <w:szCs w:val="19"/>
        </w:rPr>
        <w:t xml:space="preserve">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4771D00D"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xml:space="preserve">. Až po kontrole tohto oznámenia a posúdení oprávnenosti použitia priameho rokovacieho konania je prijímateľ oprávnený začať realizovať tento postup. Po skončení procesov v rámci postupu priameho rokovacieho </w:t>
      </w:r>
      <w:r w:rsidRPr="009F4290">
        <w:lastRenderedPageBreak/>
        <w:t>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561C18EC"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05"/>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77777777"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14:paraId="7A55D31A" w14:textId="4C08814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14:paraId="7A55D31C" w14:textId="744751C5"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14:paraId="3C540536" w14:textId="209FCE17"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w:t>
      </w:r>
      <w:r w:rsidRPr="00963E0D">
        <w:rPr>
          <w:rFonts w:cs="Arial"/>
          <w:szCs w:val="19"/>
        </w:rPr>
        <w:lastRenderedPageBreak/>
        <w:t xml:space="preserve">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2DB1FB02"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1FF74D7A"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1F2C599C"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3D65D487" w14:textId="2D676E6B" w:rsidR="00963E0D" w:rsidRDefault="00963E0D" w:rsidP="00963E0D">
      <w:pPr>
        <w:spacing w:before="120" w:after="120" w:line="288" w:lineRule="auto"/>
        <w:jc w:val="both"/>
        <w:rPr>
          <w:rFonts w:cs="Arial"/>
          <w:szCs w:val="19"/>
        </w:rPr>
      </w:pPr>
    </w:p>
    <w:p w14:paraId="646DFB88" w14:textId="77777777"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p>
    <w:p w14:paraId="6A576B24" w14:textId="77777777" w:rsidR="007D11DA" w:rsidRDefault="007D11DA" w:rsidP="007D11DA">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7B27E600" w14:textId="77777777" w:rsidR="00F84F81" w:rsidRPr="00F84F81" w:rsidRDefault="00F84F81" w:rsidP="00F84F81">
      <w:pPr>
        <w:tabs>
          <w:tab w:val="left" w:pos="1014"/>
        </w:tabs>
        <w:spacing w:before="120" w:after="120" w:line="288" w:lineRule="auto"/>
        <w:jc w:val="both"/>
      </w:pPr>
      <w:r w:rsidRPr="00F84F81">
        <w:t>Finančná kontrola čiastkových zákaziek zadávaných na základe rámcových dohôd  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výzvy na predkladanie ponúk do Vestníka ÚVO na zverejnenie.</w:t>
      </w:r>
    </w:p>
    <w:p w14:paraId="44AF7913" w14:textId="77777777" w:rsidR="00F84F81" w:rsidRPr="00F84F81" w:rsidRDefault="00F84F81" w:rsidP="00F84F81">
      <w:pPr>
        <w:tabs>
          <w:tab w:val="left" w:pos="1014"/>
        </w:tabs>
        <w:spacing w:before="120" w:after="120" w:line="288" w:lineRule="auto"/>
        <w:jc w:val="both"/>
      </w:pPr>
      <w:r w:rsidRPr="00F84F81">
        <w:t xml:space="preserve">Poskytovateľ vykonáva kontrolu čiastkových zmlúv ako: </w:t>
      </w:r>
    </w:p>
    <w:p w14:paraId="1AC4971C" w14:textId="77777777" w:rsidR="00F84F81" w:rsidRPr="00F84F81" w:rsidRDefault="00F84F81" w:rsidP="00F84F81">
      <w:pPr>
        <w:numPr>
          <w:ilvl w:val="0"/>
          <w:numId w:val="102"/>
        </w:numPr>
        <w:tabs>
          <w:tab w:val="left" w:pos="1014"/>
        </w:tabs>
        <w:spacing w:before="120" w:after="120" w:line="288" w:lineRule="auto"/>
        <w:jc w:val="both"/>
      </w:pPr>
      <w:r w:rsidRPr="00F84F81">
        <w:t>druhú ex-ante kontrolu,</w:t>
      </w:r>
    </w:p>
    <w:p w14:paraId="02E5D269" w14:textId="77777777" w:rsidR="00F84F81" w:rsidRPr="00F84F81" w:rsidRDefault="00F84F81" w:rsidP="00F84F81">
      <w:pPr>
        <w:numPr>
          <w:ilvl w:val="0"/>
          <w:numId w:val="102"/>
        </w:numPr>
        <w:tabs>
          <w:tab w:val="left" w:pos="1014"/>
        </w:tabs>
        <w:spacing w:before="120" w:after="120" w:line="288" w:lineRule="auto"/>
        <w:jc w:val="both"/>
      </w:pPr>
      <w:r w:rsidRPr="00F84F81">
        <w:t>následnú ex-post kontrolu alebo</w:t>
      </w:r>
    </w:p>
    <w:p w14:paraId="45C5B354" w14:textId="77777777" w:rsidR="00F84F81" w:rsidRPr="00F84F81" w:rsidRDefault="00F84F81" w:rsidP="00F84F81">
      <w:pPr>
        <w:numPr>
          <w:ilvl w:val="0"/>
          <w:numId w:val="102"/>
        </w:numPr>
        <w:tabs>
          <w:tab w:val="left" w:pos="1014"/>
        </w:tabs>
        <w:spacing w:before="120" w:after="120" w:line="288" w:lineRule="auto"/>
        <w:jc w:val="both"/>
      </w:pPr>
      <w:r w:rsidRPr="00F84F81">
        <w:t>štandardnú ex-post kontrolu.</w:t>
      </w:r>
    </w:p>
    <w:p w14:paraId="09357208" w14:textId="77777777" w:rsidR="007D11DA" w:rsidRPr="00C12A2D" w:rsidRDefault="007D11DA" w:rsidP="007D11DA">
      <w:pPr>
        <w:tabs>
          <w:tab w:val="left" w:pos="1014"/>
        </w:tabs>
        <w:spacing w:before="120" w:after="120" w:line="288" w:lineRule="auto"/>
        <w:jc w:val="both"/>
      </w:pPr>
      <w:r w:rsidRPr="00C12A2D">
        <w:t>Nižšie uvedené členenie rámcových dohôd sa posudzuje podľa finančného limitu vzťahujúceho sa podľa ZVO na osobu, ktorá predmetné VO uskutočnila.</w:t>
      </w:r>
    </w:p>
    <w:p w14:paraId="62644943" w14:textId="77777777" w:rsidR="007D11DA" w:rsidRDefault="007D11DA" w:rsidP="007D11DA">
      <w:pPr>
        <w:tabs>
          <w:tab w:val="left" w:pos="1014"/>
        </w:tabs>
        <w:spacing w:before="120" w:after="120" w:line="288" w:lineRule="auto"/>
        <w:jc w:val="both"/>
      </w:pPr>
    </w:p>
    <w:p w14:paraId="3C5B7D8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lastRenderedPageBreak/>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DD30A9">
      <w:pPr>
        <w:pStyle w:val="Odsekzoznamu"/>
        <w:numPr>
          <w:ilvl w:val="0"/>
          <w:numId w:val="90"/>
        </w:numPr>
        <w:spacing w:after="120" w:line="288" w:lineRule="auto"/>
        <w:jc w:val="both"/>
        <w:rPr>
          <w:b/>
        </w:rPr>
      </w:pPr>
      <w:r w:rsidRPr="00697E52">
        <w:rPr>
          <w:b/>
        </w:rPr>
        <w:t>Uzavreté rámcové dohody</w:t>
      </w:r>
    </w:p>
    <w:p w14:paraId="7A88D69F" w14:textId="77777777" w:rsidR="006B360C" w:rsidRPr="00697E52" w:rsidRDefault="006B360C" w:rsidP="00DD30A9">
      <w:pPr>
        <w:pStyle w:val="Odsekzoznamu"/>
        <w:spacing w:after="120" w:line="288" w:lineRule="auto"/>
        <w:jc w:val="both"/>
        <w:rPr>
          <w:b/>
        </w:rPr>
      </w:pPr>
    </w:p>
    <w:p w14:paraId="09FBC33D" w14:textId="4FBE22B3" w:rsidR="007D11DA" w:rsidRPr="005E0D17" w:rsidRDefault="007D11DA" w:rsidP="009C17FB">
      <w:pPr>
        <w:pStyle w:val="Odsekzoznamu"/>
        <w:numPr>
          <w:ilvl w:val="0"/>
          <w:numId w:val="109"/>
        </w:numPr>
        <w:spacing w:after="120" w:line="288" w:lineRule="auto"/>
        <w:ind w:left="284"/>
        <w:jc w:val="both"/>
        <w:rPr>
          <w:b/>
        </w:rPr>
      </w:pPr>
      <w:r w:rsidRPr="005E0D17">
        <w:rPr>
          <w:b/>
        </w:rPr>
        <w:t xml:space="preserve">Čiastková zmluva, ktorej hodnota je rovnaká alebo vyššia ako finančný limit </w:t>
      </w:r>
      <w:r w:rsidR="008F2958" w:rsidRPr="005E0D17">
        <w:rPr>
          <w:b/>
        </w:rPr>
        <w:t>pre nadlimitnú zákazku  v závislosti od typu obstarávajúceho subjektu a predmetu zákazky</w:t>
      </w:r>
    </w:p>
    <w:p w14:paraId="1A7DAB57" w14:textId="70593182"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8F2958">
        <w:t>(druhá ex-ante kontrola)</w:t>
      </w:r>
      <w:r>
        <w:t>aj po uzatvorení čiastkovej zmluvy (resp. zadaní a akceptácii objednávky) s úspešným uchádzačom</w:t>
      </w:r>
      <w:r w:rsidR="008F2958">
        <w:t xml:space="preserve"> (následná ex-post kontrola, resp. štandardná ex-post kontrola)</w:t>
      </w:r>
      <w:r>
        <w:t>.</w:t>
      </w:r>
    </w:p>
    <w:p w14:paraId="6222FA9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72F3CEAA" w14:textId="77777777" w:rsidR="007D11DA" w:rsidRDefault="007D11DA" w:rsidP="007D11DA">
      <w:pPr>
        <w:tabs>
          <w:tab w:val="left" w:pos="1014"/>
        </w:tabs>
        <w:spacing w:before="120" w:after="120" w:line="288" w:lineRule="auto"/>
        <w:jc w:val="both"/>
      </w:pPr>
      <w:r>
        <w:t xml:space="preserve">Predmetom kontroly pred podpisom čiastkovej zmluvy a po podpise čiastkovej zmluvy s dodávateľom, vykonávanej Poskytovateľom sú: </w:t>
      </w:r>
    </w:p>
    <w:p w14:paraId="0E4C33DE"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77777777" w:rsidR="007D11DA" w:rsidRDefault="007D11DA" w:rsidP="00151D4D">
      <w:pPr>
        <w:pStyle w:val="Odsekzoznamu"/>
        <w:numPr>
          <w:ilvl w:val="0"/>
          <w:numId w:val="91"/>
        </w:numPr>
        <w:tabs>
          <w:tab w:val="left" w:pos="1014"/>
        </w:tabs>
        <w:spacing w:before="120" w:after="120" w:line="288" w:lineRule="auto"/>
        <w:jc w:val="both"/>
      </w:pPr>
      <w:r>
        <w:t xml:space="preserve">postup vedúci k uzatvoreniu čiastkových zmlúv na základe rámcovej dohody s jedným alebo s viacerými uchádzačmi. </w:t>
      </w:r>
    </w:p>
    <w:p w14:paraId="571B7F5E" w14:textId="612990E8" w:rsidR="007D11DA" w:rsidRDefault="007D11DA" w:rsidP="007D11DA">
      <w:pPr>
        <w:tabs>
          <w:tab w:val="left" w:pos="1014"/>
        </w:tabs>
        <w:spacing w:before="120" w:after="120" w:line="288" w:lineRule="auto"/>
        <w:jc w:val="both"/>
      </w:pPr>
      <w:r>
        <w:t>Poskytovateľ vykoná kontrolu pred podpisom čiastkovej zmluvy v lehote 20 pracovných dní od doručenia dokumentácie prijímateľom</w:t>
      </w:r>
      <w:r w:rsidR="008F2958">
        <w:t>,</w:t>
      </w:r>
      <w:r w:rsidR="008F2958" w:rsidRPr="008F2958">
        <w:t xml:space="preserve"> resp. 15 pracovných dní od doručenia právoplatného rozhodnutia ÚVO</w:t>
      </w:r>
      <w:r>
        <w:t>.</w:t>
      </w:r>
    </w:p>
    <w:p w14:paraId="7D1F8A25"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54F21529" w14:textId="3E039C56"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6622A1D4" w14:textId="46A914B1" w:rsidR="007D11DA" w:rsidRDefault="007D11DA" w:rsidP="007D11DA">
      <w:pPr>
        <w:tabs>
          <w:tab w:val="left" w:pos="1014"/>
        </w:tabs>
        <w:spacing w:before="120" w:after="120" w:line="288" w:lineRule="auto"/>
        <w:jc w:val="both"/>
      </w:pPr>
      <w:r>
        <w:t>Kontrolu po podpise čiastkovej zmluvy vykoná Poskytovateľ v lehote 7 pracovných dní.</w:t>
      </w:r>
    </w:p>
    <w:p w14:paraId="38035FC9" w14:textId="77777777" w:rsidR="006B360C" w:rsidRDefault="006B360C" w:rsidP="007D11DA">
      <w:pPr>
        <w:tabs>
          <w:tab w:val="left" w:pos="1014"/>
        </w:tabs>
        <w:spacing w:before="120" w:after="120" w:line="288" w:lineRule="auto"/>
        <w:jc w:val="both"/>
      </w:pPr>
    </w:p>
    <w:p w14:paraId="7FE9586B" w14:textId="4C461746" w:rsidR="007D11DA" w:rsidRPr="005E0D17" w:rsidRDefault="007D11DA" w:rsidP="009C17FB">
      <w:pPr>
        <w:pStyle w:val="Odsekzoznamu"/>
        <w:numPr>
          <w:ilvl w:val="0"/>
          <w:numId w:val="109"/>
        </w:numPr>
        <w:spacing w:before="120" w:after="120" w:line="288" w:lineRule="auto"/>
        <w:ind w:left="426"/>
        <w:jc w:val="both"/>
        <w:rPr>
          <w:b/>
        </w:rPr>
      </w:pPr>
      <w:r w:rsidRPr="005E0D17">
        <w:rPr>
          <w:b/>
        </w:rPr>
        <w:lastRenderedPageBreak/>
        <w:t xml:space="preserve">Čiastková zmluva, ktorej hodnota je nižšia ako finančný limit </w:t>
      </w:r>
      <w:r w:rsidR="00721741" w:rsidRPr="005E0D17">
        <w:rPr>
          <w:b/>
        </w:rPr>
        <w:t>pre nadlimitnú zákazku v závislosti od typu obstarávajúceho subjektu a predmetu zákazky</w:t>
      </w:r>
      <w:r w:rsidRPr="005E0D17">
        <w:rPr>
          <w:b/>
        </w:rPr>
        <w:t xml:space="preserve"> </w:t>
      </w:r>
    </w:p>
    <w:p w14:paraId="1FF4E984" w14:textId="37F7C800" w:rsidR="007D11DA" w:rsidRDefault="007D11DA" w:rsidP="007D11DA">
      <w:pPr>
        <w:tabs>
          <w:tab w:val="left" w:pos="1014"/>
        </w:tabs>
        <w:spacing w:before="120" w:after="120" w:line="288" w:lineRule="auto"/>
        <w:jc w:val="both"/>
      </w:pPr>
      <w:r>
        <w:t>Poskytovateľ kontroluje postup zadávania čiastkových zákaziek z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11AF376F"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19C935AD" w14:textId="77777777"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571CFBFF"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0DFC50CA" w14:textId="77777777" w:rsidR="007D11DA" w:rsidRDefault="007D11DA" w:rsidP="00151D4D">
      <w:pPr>
        <w:pStyle w:val="Odsekzoznamu"/>
        <w:numPr>
          <w:ilvl w:val="0"/>
          <w:numId w:val="91"/>
        </w:numPr>
        <w:tabs>
          <w:tab w:val="left" w:pos="1014"/>
        </w:tabs>
        <w:spacing w:before="120" w:after="120" w:line="288" w:lineRule="auto"/>
        <w:jc w:val="both"/>
      </w:pPr>
      <w:r>
        <w:t>postup vedúci k uzatvoreniu čiastkových zmlúv na základe rámcovej dohody s jedným alebo s viacerými uchádzačmi.</w:t>
      </w:r>
    </w:p>
    <w:p w14:paraId="23B3FF1F" w14:textId="1E7B4A33" w:rsidR="007D11DA" w:rsidRDefault="007D11DA" w:rsidP="007D11DA">
      <w:pPr>
        <w:tabs>
          <w:tab w:val="left" w:pos="1014"/>
        </w:tabs>
        <w:spacing w:before="120" w:after="120" w:line="288" w:lineRule="auto"/>
        <w:jc w:val="both"/>
      </w:pPr>
      <w:r>
        <w:t xml:space="preserve">Poskytovateľ vykoná túto kontrolu v lehote 20 pracovných dní od doručenia dokumentácie prijímateľom. </w:t>
      </w:r>
    </w:p>
    <w:p w14:paraId="311C27D3" w14:textId="77777777" w:rsidR="007D11DA" w:rsidRPr="00697E52" w:rsidRDefault="007D11DA" w:rsidP="00151D4D">
      <w:pPr>
        <w:pStyle w:val="Odsekzoznamu"/>
        <w:numPr>
          <w:ilvl w:val="0"/>
          <w:numId w:val="90"/>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9C17FB">
      <w:pPr>
        <w:pStyle w:val="Odsekzoznamu"/>
        <w:numPr>
          <w:ilvl w:val="0"/>
          <w:numId w:val="110"/>
        </w:numPr>
        <w:spacing w:before="120" w:after="120" w:line="288" w:lineRule="auto"/>
        <w:ind w:left="426"/>
        <w:jc w:val="both"/>
      </w:pPr>
      <w:r w:rsidRPr="005E0D17">
        <w:rPr>
          <w:b/>
        </w:rPr>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14:paraId="595D11A7" w14:textId="583FD947"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 resp. štandardná ex-post kontrola)</w:t>
      </w:r>
      <w:r>
        <w:t>.</w:t>
      </w:r>
    </w:p>
    <w:p w14:paraId="627B127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14:paraId="267FBD5D" w14:textId="77777777" w:rsidR="007D11DA" w:rsidRDefault="007D11DA" w:rsidP="00151D4D">
      <w:pPr>
        <w:pStyle w:val="Odsekzoznamu"/>
        <w:numPr>
          <w:ilvl w:val="0"/>
          <w:numId w:val="91"/>
        </w:numPr>
        <w:tabs>
          <w:tab w:val="left" w:pos="1014"/>
        </w:tabs>
        <w:spacing w:line="288" w:lineRule="auto"/>
        <w:jc w:val="both"/>
      </w:pPr>
      <w:r>
        <w:t xml:space="preserve">čiastkové zmluvy (resp. objednávky) uzatvárané na základe rámcových dohôd s opätovným otváraním súťaže a </w:t>
      </w:r>
    </w:p>
    <w:p w14:paraId="0D906EBB" w14:textId="77777777" w:rsidR="007D11DA" w:rsidRDefault="007D11DA" w:rsidP="00151D4D">
      <w:pPr>
        <w:pStyle w:val="Odsekzoznamu"/>
        <w:numPr>
          <w:ilvl w:val="0"/>
          <w:numId w:val="91"/>
        </w:numPr>
        <w:tabs>
          <w:tab w:val="left" w:pos="1014"/>
        </w:tabs>
        <w:spacing w:line="288" w:lineRule="auto"/>
        <w:jc w:val="both"/>
      </w:pPr>
      <w:r>
        <w:t xml:space="preserve">postup vedúci k uzatvoreniu čiastkových zmlúv na základe rámcovej dohody. </w:t>
      </w:r>
    </w:p>
    <w:p w14:paraId="78F4BC85" w14:textId="77777777" w:rsidR="007D11DA" w:rsidRDefault="007D11DA" w:rsidP="007D11DA">
      <w:pPr>
        <w:tabs>
          <w:tab w:val="left" w:pos="1014"/>
        </w:tabs>
        <w:spacing w:before="120" w:after="120" w:line="288" w:lineRule="auto"/>
        <w:jc w:val="both"/>
      </w:pPr>
    </w:p>
    <w:p w14:paraId="5FF12A2F" w14:textId="1F0A9733" w:rsidR="007D11DA" w:rsidRDefault="007D11DA" w:rsidP="007D11DA">
      <w:pPr>
        <w:tabs>
          <w:tab w:val="left" w:pos="1014"/>
        </w:tabs>
        <w:spacing w:before="120" w:after="120" w:line="288" w:lineRule="auto"/>
        <w:jc w:val="both"/>
      </w:pPr>
      <w:r>
        <w:t>Poskytovateľ vykoná kontrolu pred podpisom čiastkovej zmluvy v lehote 20 pracovných dní od doručenia dokumentácie prijímateľom</w:t>
      </w:r>
      <w:r w:rsidR="00721741">
        <w:t xml:space="preserve">, </w:t>
      </w:r>
      <w:r w:rsidR="00721741" w:rsidRPr="00721741">
        <w:t>resp. 15 pracovných dní od doručenia právoplatného rozhodnutia ÚVO</w:t>
      </w:r>
      <w:r w:rsidR="00721741" w:rsidRPr="00721741" w:rsidDel="00525654">
        <w:t>.</w:t>
      </w:r>
    </w:p>
    <w:p w14:paraId="7D8379AC"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41EC2E42" w14:textId="37DFABF4"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1CB76402" w14:textId="4E62CC93" w:rsidR="007D11DA" w:rsidRDefault="007D11DA" w:rsidP="007D11DA">
      <w:pPr>
        <w:tabs>
          <w:tab w:val="left" w:pos="1014"/>
        </w:tabs>
        <w:spacing w:before="120" w:after="120" w:line="288" w:lineRule="auto"/>
        <w:jc w:val="both"/>
      </w:pPr>
      <w:r>
        <w:t xml:space="preserve">Kontrolu po podpise čiastkovej zmluvy vykoná Poskytovateľ v lehote 7 pracovných dní.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9C17FB">
      <w:pPr>
        <w:pStyle w:val="Odsekzoznamu"/>
        <w:numPr>
          <w:ilvl w:val="0"/>
          <w:numId w:val="110"/>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14:paraId="65C1708B" w14:textId="5F9A9530"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4907641B" w14:textId="77777777" w:rsidR="007D11DA" w:rsidRDefault="007D11DA" w:rsidP="007D11DA">
      <w:pPr>
        <w:tabs>
          <w:tab w:val="left" w:pos="1014"/>
        </w:tabs>
        <w:spacing w:before="120" w:after="120" w:line="288" w:lineRule="auto"/>
        <w:jc w:val="both"/>
      </w:pPr>
      <w:r>
        <w:lastRenderedPageBreak/>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09EE6548" w:rsidR="007D11DA" w:rsidRDefault="007D11DA" w:rsidP="007D11DA">
      <w:pPr>
        <w:tabs>
          <w:tab w:val="left" w:pos="1014"/>
        </w:tabs>
        <w:spacing w:before="120" w:after="120" w:line="288" w:lineRule="auto"/>
        <w:jc w:val="both"/>
      </w:pPr>
      <w:r>
        <w:t>Poskytovateľ vykoná túto kontrolu v lehote 20 pracovných dní od doručenia dokumentácie prijímateľom .</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7436C898"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z pohľadu finančného limitu nadlimitnou zákazkou, COO, prostredníctvom ktorej prijímateľ nadobúda, resp. obstaráva tovary, stavebné práce alebo služby podľa prvého odseku tejto podkapitoly príručky (písm. g)) alebo dotknutý poskytovateľ, ak je rovnakou právnickou osobou ako COO, predloží pripravované centrálne VO na ÚVO za účelom výkonu ex ante posúdenia podľa § 168 ZVO.  </w:t>
      </w:r>
    </w:p>
    <w:p w14:paraId="001A4A8F"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Prijímateľ je povinný poskytovateľovi predložiť na druhú ex-ante kontrolu dokumentáciu z centrálneho VO, ktoré je z pohľadu finančného limitu nadlimitnou zákazkou, ak je poskytovateľ rovnakou právnickou osobou ako COO, pričom prijímateľ postupuje primerane podľa pravidiel uvedených v bode 2.5.1 písm. b) tejto príručky.  </w:t>
      </w:r>
    </w:p>
    <w:p w14:paraId="0BAB071A"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Podkladom pre ukončenie druhej ex-ante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14:paraId="3B3C17EF" w14:textId="3C65A9A6" w:rsidR="00EF596F" w:rsidRPr="00EF596F" w:rsidRDefault="00EF596F" w:rsidP="00EF596F">
      <w:pPr>
        <w:spacing w:before="120" w:after="120" w:line="288" w:lineRule="auto"/>
        <w:jc w:val="both"/>
        <w:rPr>
          <w:rFonts w:cs="Arial"/>
          <w:szCs w:val="19"/>
        </w:rPr>
      </w:pPr>
      <w:r w:rsidRPr="00EF596F">
        <w:rPr>
          <w:rFonts w:cs="Arial"/>
          <w:szCs w:val="19"/>
        </w:rPr>
        <w:t>Úprava povinností prijímateľa týkajúcich sa druhej ex-ante kontroly a povinnej kontroly ÚVO v prípade centrálneho VO, ktoré je z pohľadu finančného limitu nadlimitnou zákazkou, sa nachádza v bode 2.5.</w:t>
      </w:r>
      <w:r w:rsidR="00F659B0">
        <w:rPr>
          <w:rFonts w:cs="Arial"/>
          <w:szCs w:val="19"/>
        </w:rPr>
        <w:t>6</w:t>
      </w:r>
      <w:r w:rsidRPr="00EF596F">
        <w:rPr>
          <w:rFonts w:cs="Arial"/>
          <w:szCs w:val="19"/>
        </w:rPr>
        <w:t xml:space="preserve"> písm. b) tejto príručky. </w:t>
      </w:r>
    </w:p>
    <w:p w14:paraId="0B6F097B"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Následnej ex-post kontrole podliehajú centrálne VO, v rámci ktorých bola riadne ukončená druhá ex-ante kontrola poskytovateľa, ktorý je rovnakou právnickou osobou ako COO. </w:t>
      </w:r>
    </w:p>
    <w:p w14:paraId="3DCB59D3" w14:textId="17F53C0B" w:rsidR="00EF596F" w:rsidRPr="00EF596F" w:rsidRDefault="00EF596F" w:rsidP="00EF596F">
      <w:pPr>
        <w:spacing w:before="120" w:after="120" w:line="288" w:lineRule="auto"/>
        <w:jc w:val="both"/>
        <w:rPr>
          <w:rFonts w:cs="Arial"/>
          <w:szCs w:val="19"/>
        </w:rPr>
      </w:pPr>
      <w:r w:rsidRPr="00EF596F">
        <w:rPr>
          <w:rFonts w:cs="Arial"/>
          <w:szCs w:val="19"/>
        </w:rPr>
        <w:t>Následná ex-post kontrola sa vykonáva analogicky ku  kapitole 2.5.</w:t>
      </w:r>
      <w:r w:rsidR="00F659B0">
        <w:rPr>
          <w:rFonts w:cs="Arial"/>
          <w:szCs w:val="19"/>
        </w:rPr>
        <w:t>6</w:t>
      </w:r>
      <w:r w:rsidRPr="00EF596F">
        <w:rPr>
          <w:rFonts w:cs="Arial"/>
          <w:szCs w:val="19"/>
        </w:rPr>
        <w:t xml:space="preserve"> písm. d).</w:t>
      </w:r>
    </w:p>
    <w:p w14:paraId="047E16A1" w14:textId="518495F2" w:rsidR="00EF596F" w:rsidRDefault="00EF596F" w:rsidP="00963E0D">
      <w:pPr>
        <w:spacing w:before="120" w:after="120" w:line="288" w:lineRule="auto"/>
        <w:jc w:val="both"/>
        <w:rPr>
          <w:rFonts w:cs="Arial"/>
          <w:szCs w:val="19"/>
        </w:rPr>
      </w:pPr>
      <w:r w:rsidRPr="00EF596F">
        <w:rPr>
          <w:rFonts w:cs="Arial"/>
          <w:szCs w:val="19"/>
        </w:rPr>
        <w:t xml:space="preserve">Ak poskytovateľ, ktorého prijímateľ je účastníkom rámcovej dohody, ktorá bola predmetom centrálneho VO podľa prvého odseku tejto podkapitoly príručky (písm. g)), nie je rovnakou právnickou osobou ako COO, prijímateľ mu je povinný predložiť dokumentáciu z centrálneho VO na štandardnú ex-post kontrolu. </w:t>
      </w:r>
    </w:p>
    <w:p w14:paraId="7F88A10A" w14:textId="51182837" w:rsidR="00EF596F" w:rsidRPr="00963E0D" w:rsidRDefault="00EF596F" w:rsidP="00963E0D">
      <w:pPr>
        <w:spacing w:before="120" w:after="120" w:line="288" w:lineRule="auto"/>
        <w:jc w:val="both"/>
        <w:rPr>
          <w:rFonts w:cs="Arial"/>
          <w:szCs w:val="19"/>
        </w:rPr>
      </w:pPr>
      <w:r w:rsidRPr="00EF596F">
        <w:rPr>
          <w:rFonts w:cs="Arial"/>
          <w:szCs w:val="19"/>
        </w:rPr>
        <w:t>Štandardná ex-post kontrola sa vykonáva analogicky ku  kapitole 2.5.</w:t>
      </w:r>
      <w:r w:rsidR="00F659B0">
        <w:rPr>
          <w:rFonts w:cs="Arial"/>
          <w:szCs w:val="19"/>
        </w:rPr>
        <w:t>6</w:t>
      </w:r>
      <w:r w:rsidRPr="00EF596F">
        <w:rPr>
          <w:rFonts w:cs="Arial"/>
          <w:szCs w:val="19"/>
        </w:rPr>
        <w:t xml:space="preserve"> písm. c).</w:t>
      </w:r>
    </w:p>
    <w:p w14:paraId="663A6C67" w14:textId="1DADC393" w:rsidR="005A5274" w:rsidRPr="005A5274" w:rsidRDefault="005A5274" w:rsidP="005A5274">
      <w:pPr>
        <w:spacing w:before="120" w:after="120" w:line="288" w:lineRule="auto"/>
        <w:jc w:val="both"/>
        <w:rPr>
          <w:rFonts w:cs="Arial"/>
          <w:szCs w:val="19"/>
        </w:rPr>
      </w:pPr>
      <w:r w:rsidRPr="005A5274">
        <w:rPr>
          <w:rFonts w:cs="Arial"/>
          <w:szCs w:val="19"/>
        </w:rPr>
        <w:t>Povinnosti prijímateľa týkajúce sa finančnej kontroly čiastkových zákaziek zadávaných na základe rámcovej dohody, ktorá je výsledkom centrálneho VO, sú uvedené v kapitole 2.5.</w:t>
      </w:r>
      <w:r w:rsidR="00F659B0">
        <w:rPr>
          <w:rFonts w:cs="Arial"/>
          <w:szCs w:val="19"/>
        </w:rPr>
        <w:t>8</w:t>
      </w:r>
      <w:r w:rsidRPr="005A5274">
        <w:rPr>
          <w:rFonts w:cs="Arial"/>
          <w:szCs w:val="19"/>
        </w:rPr>
        <w:t>.</w:t>
      </w:r>
    </w:p>
    <w:p w14:paraId="3E7E72FD" w14:textId="77777777" w:rsidR="00963E0D" w:rsidRPr="00963E0D" w:rsidRDefault="00963E0D" w:rsidP="00963E0D">
      <w:pPr>
        <w:spacing w:before="120" w:after="120" w:line="288" w:lineRule="auto"/>
        <w:jc w:val="both"/>
        <w:rPr>
          <w:rFonts w:cs="Arial"/>
          <w:szCs w:val="19"/>
        </w:rPr>
      </w:pPr>
    </w:p>
    <w:p w14:paraId="140E29DB" w14:textId="485A357E" w:rsidR="00963E0D" w:rsidRPr="00963E0D" w:rsidRDefault="007D11DA" w:rsidP="00963E0D">
      <w:pPr>
        <w:spacing w:before="120" w:after="120" w:line="288" w:lineRule="auto"/>
        <w:jc w:val="both"/>
        <w:rPr>
          <w:rFonts w:cs="Arial"/>
          <w:b/>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p>
    <w:p w14:paraId="23CC2F85" w14:textId="0EC501CC" w:rsidR="00525654" w:rsidRPr="00525654" w:rsidRDefault="00963E0D" w:rsidP="00525654">
      <w:pPr>
        <w:spacing w:before="120" w:after="120" w:line="288" w:lineRule="auto"/>
        <w:jc w:val="both"/>
        <w:rPr>
          <w:rFonts w:cs="Arial"/>
          <w:szCs w:val="19"/>
        </w:rPr>
      </w:pPr>
      <w:r w:rsidRPr="00963E0D">
        <w:rPr>
          <w:rFonts w:cs="Arial"/>
          <w:szCs w:val="19"/>
        </w:rPr>
        <w:t xml:space="preserve">Poskytovateľ </w:t>
      </w:r>
      <w:r w:rsidR="006B360C">
        <w:rPr>
          <w:rFonts w:cs="Arial"/>
          <w:szCs w:val="19"/>
        </w:rPr>
        <w:t xml:space="preserve">môže </w:t>
      </w:r>
      <w:r w:rsidRPr="00963E0D">
        <w:rPr>
          <w:rFonts w:cs="Arial"/>
          <w:szCs w:val="19"/>
        </w:rPr>
        <w:t>vykonáva</w:t>
      </w:r>
      <w:r w:rsidR="006B360C">
        <w:rPr>
          <w:rFonts w:cs="Arial"/>
          <w:szCs w:val="19"/>
        </w:rPr>
        <w:t>ť</w:t>
      </w:r>
      <w:r w:rsidRPr="00963E0D">
        <w:rPr>
          <w:rFonts w:cs="Arial"/>
          <w:szCs w:val="19"/>
        </w:rPr>
        <w:t xml:space="preserve"> kontrolu VO v rámci schvaľovacieho procesu ŽoNFP alebo hodnotenia NP v prípade, ak poskytovateľ uvedie v rámci výzvy alebo záväzných podmienok ako podmienku poskytnutia príspevku</w:t>
      </w:r>
      <w:r w:rsidR="00525654" w:rsidRPr="00525654">
        <w:rPr>
          <w:rFonts w:cs="Arial"/>
          <w:szCs w:val="19"/>
        </w:rPr>
        <w:t xml:space="preserve">, aby žiadateľ mal v čase predloženia ŽoNFP ukončené VO (vo fáze po podpise zmluvy s úspešným uchádzačom), alebo aby žiadateľ mal v čase predloženia ŽoNFP verejné obstarávanie vo fáze pred podpisom zmluvy s úspešným uchádzačom (po vyhodnotení ponúk a po ukončení všetkých revíznych postupov). V tomto prípade je súčasťou výzvy aj informácia, že v schvaľovacom procese ŽoNFP bude vykonaná aj kontrola </w:t>
      </w:r>
      <w:r w:rsidR="00525654" w:rsidRPr="00525654">
        <w:rPr>
          <w:rFonts w:cs="Arial"/>
          <w:szCs w:val="19"/>
        </w:rPr>
        <w:lastRenderedPageBreak/>
        <w:t>VO. Pre tento typ kontroly sa primerane použijú ustanovenia kapitoly 2.5.6. písm. b) o druhej ex ante kontrole a kapitoly 2.5.6. písm. c) o štandardnej ex post kontrole. V prípade výkonu druhej ex ante kontroly v rámci schvaľovacieho procesu ŽoNFP alebo hodnotenia národného projektu sa následná ex post kontrola podľa kapitoly 2.5.6. písm. d) vykoná po podpise zmluvy o NFP.</w:t>
      </w:r>
    </w:p>
    <w:p w14:paraId="7E687725" w14:textId="32D6FFE2" w:rsidR="00963E0D" w:rsidRPr="00963E0D" w:rsidRDefault="00525654" w:rsidP="00525654">
      <w:pPr>
        <w:spacing w:before="120" w:after="120" w:line="288" w:lineRule="auto"/>
        <w:jc w:val="both"/>
        <w:rPr>
          <w:rFonts w:cs="Arial"/>
          <w:szCs w:val="19"/>
        </w:rPr>
      </w:pPr>
      <w:r w:rsidRPr="00525654">
        <w:rPr>
          <w:rFonts w:cs="Arial"/>
          <w:szCs w:val="19"/>
        </w:rPr>
        <w:t>Poskytovateľ môže stanoviť podmienku poskytnutia príspevku aj takým spôsobom, aby žiadateľ mal v čase predloženia ŽoNFP ukončené verejné obstarávanie alebo verejné obstarávanie vo fáze pred podpisom zmluvy s úspešným uchádzačom (o čom rovnako informuje v rámci výzvy), ale kontrola VO bude vykonaná po ukončení schvaľovacieho procesu ŽoNFP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 správy z kontroly. Podmienkou na predloženie návrhu Zmluvy o NFP úspešnému žiadateľovi by bolo tiež predloženie údajov potrebných na vypracovanie návrhu zmluvy o NFP v lehote určenej riadiacim orgánom. Pre tento typ kontroly sa primerane použijú ustanovenia kapitoly 2.5.6. písm. b) o druhej ex ante kontrole a kapitoly 2.5.6. písm. c) o štandardnej ex post kontrole, ak ods. 2 neurčuje inak. V prípade výkonu druhej ex ante kontroly sa následná ex post kontrola podľa kapitoly 2.5.6. písm. d) vykoná po podpise Zmluvy o NFP.</w:t>
      </w:r>
      <w:r w:rsidR="00963E0D" w:rsidRPr="00963E0D">
        <w:rPr>
          <w:rFonts w:cs="Arial"/>
          <w:szCs w:val="19"/>
        </w:rPr>
        <w:t xml:space="preserve">. </w:t>
      </w:r>
    </w:p>
    <w:p w14:paraId="08AFB650" w14:textId="42C4B321" w:rsidR="00963E0D" w:rsidRPr="00963E0D" w:rsidRDefault="00525654" w:rsidP="00963E0D">
      <w:pPr>
        <w:spacing w:before="120" w:after="120" w:line="288" w:lineRule="auto"/>
        <w:jc w:val="both"/>
        <w:rPr>
          <w:rFonts w:cs="Arial"/>
          <w:szCs w:val="19"/>
        </w:rPr>
      </w:pPr>
      <w:r w:rsidRPr="00525654">
        <w:rPr>
          <w:rFonts w:cs="Arial"/>
          <w:szCs w:val="19"/>
        </w:rPr>
        <w:t>V prípadoch uvedených v</w:t>
      </w:r>
      <w:r w:rsidR="008C41FE">
        <w:rPr>
          <w:rFonts w:cs="Arial"/>
          <w:szCs w:val="19"/>
        </w:rPr>
        <w:t xml:space="preserve"> </w:t>
      </w:r>
      <w:hyperlink w:anchor="kapitola_33727_ods_1" w:history="1">
        <w:r w:rsidR="008C41FE" w:rsidRPr="00525654">
          <w:rPr>
            <w:rStyle w:val="Hypertextovprepojenie"/>
            <w:rFonts w:cs="Arial"/>
            <w:szCs w:val="19"/>
          </w:rPr>
          <w:t>ods. 1 a ods. 2</w:t>
        </w:r>
      </w:hyperlink>
      <w:r w:rsidR="00963E0D" w:rsidRPr="00963E0D">
        <w:rPr>
          <w:rFonts w:cs="Arial"/>
          <w:szCs w:val="19"/>
        </w:rPr>
        <w:t xml:space="preserve"> poskytovateľ definuje podmienku poskytnutia príspevku výlučne na VO, ktorých hodnota v zmysle výsledku VO predstavuje minimálne 30 % z celkovej požadovanej hodnoty NFP. Pri VO, ktoré nebudú dosahovať túto hodnotu, nie je žiadateľ povinný mať </w:t>
      </w:r>
      <w:r w:rsidRPr="00525654">
        <w:rPr>
          <w:rFonts w:cs="Arial"/>
          <w:szCs w:val="19"/>
        </w:rPr>
        <w:t>ukončené VO alebo VO pred podpisom zmluvy s úspešným uchádzačom</w:t>
      </w:r>
      <w:r w:rsidR="00963E0D" w:rsidRPr="00963E0D">
        <w:rPr>
          <w:rFonts w:cs="Arial"/>
          <w:szCs w:val="19"/>
        </w:rPr>
        <w:t xml:space="preserve"> už v čase predkladania NP a pri týchto VO bude vykonaná kontrola až po podpise </w:t>
      </w:r>
      <w:r w:rsidR="006A58DC">
        <w:rPr>
          <w:rFonts w:cs="Arial"/>
          <w:szCs w:val="19"/>
        </w:rPr>
        <w:t>z</w:t>
      </w:r>
      <w:r w:rsidR="00963E0D"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00963E0D"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3FD27BB4" w14:textId="77777777" w:rsidR="00525654" w:rsidRPr="00525654" w:rsidRDefault="00525654" w:rsidP="00525654">
      <w:pPr>
        <w:spacing w:before="120" w:after="120" w:line="288" w:lineRule="auto"/>
        <w:jc w:val="both"/>
        <w:rPr>
          <w:rFonts w:cs="Arial"/>
          <w:szCs w:val="19"/>
        </w:rPr>
      </w:pPr>
      <w:r w:rsidRPr="00525654">
        <w:rPr>
          <w:rFonts w:cs="Arial"/>
          <w:szCs w:val="19"/>
        </w:rPr>
        <w:t xml:space="preserve">Žiadateľ predkladá v rámci konania o ŽoNFP verejné obstarávanie vo fáze po podpise zmluvy s úspešným uchádzačom </w:t>
      </w:r>
      <w:r w:rsidRPr="00525654">
        <w:rPr>
          <w:rFonts w:cs="Arial"/>
          <w:b/>
          <w:szCs w:val="19"/>
        </w:rPr>
        <w:t>po nadobudnutí  platnosti tejto zmluvy</w:t>
      </w:r>
      <w:r w:rsidRPr="00525654">
        <w:rPr>
          <w:rFonts w:cs="Arial"/>
          <w:szCs w:val="19"/>
        </w:rPr>
        <w:t>, vrátane všetkých dodatkov k tejto zmluve, resp. vo fáze pred podpisom zmluvy s úspešným uchádzačom po vyhodnotení ponúk a ukončení všetkých revíznych postupov, a to ako súčasť povinných príloh ŽoNFP.</w:t>
      </w:r>
    </w:p>
    <w:p w14:paraId="6AD5F3EF" w14:textId="08E08D19" w:rsidR="00525654" w:rsidRDefault="00525654" w:rsidP="00525654">
      <w:pPr>
        <w:spacing w:before="120" w:after="120" w:line="288" w:lineRule="auto"/>
        <w:jc w:val="both"/>
        <w:rPr>
          <w:rFonts w:cs="Arial"/>
          <w:szCs w:val="19"/>
        </w:rPr>
      </w:pPr>
      <w:r w:rsidRPr="00525654">
        <w:rPr>
          <w:rFonts w:cs="Arial"/>
          <w:szCs w:val="19"/>
        </w:rPr>
        <w:t>Overenie podmienky poskytnutia príspevku týkajúcej sa VO musí byť zabezpečené v lehote na ukončenie schvaľovacieho procesu ŽoNFP, ak je kontrola VO vykonaná v rámci schvaľovacieho procesu žiadosti o NFP. V prípade, že poskytovateľ požaduje od žiadateľa doplnenie alebo vysvetlenie k dokumentácii VO, lehotu na toto doplnenie alebo vysvetlenie určí poskytovateľ v súlade s lehotami určenými na doplnenie ostatných náležitostí ŽoNFP</w:t>
      </w:r>
    </w:p>
    <w:p w14:paraId="6A162282" w14:textId="7135FA3A"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w:t>
      </w:r>
      <w:r w:rsidR="00525654">
        <w:rPr>
          <w:rFonts w:cs="Arial"/>
          <w:szCs w:val="19"/>
        </w:rPr>
        <w:t xml:space="preserve">, </w:t>
      </w:r>
      <w:r w:rsidR="00525654" w:rsidRPr="00525654">
        <w:rPr>
          <w:rFonts w:cs="Arial"/>
          <w:szCs w:val="19"/>
        </w:rPr>
        <w:t>resp. NP, ak je kontrola VO vykonaná v rámci schvaľovacieho procesu žiadosti o NFP</w:t>
      </w:r>
      <w:r w:rsidRPr="00963E0D">
        <w:rPr>
          <w:rFonts w:cs="Arial"/>
          <w:szCs w:val="19"/>
        </w:rPr>
        <w:t>. Výstupom kontroly VO nie je v tomto prípade správa z kontroly, ale rozhodnutie o schválení alebo neschválení ŽoNFP</w:t>
      </w:r>
      <w:r w:rsidR="00525654">
        <w:rPr>
          <w:rFonts w:cs="Arial"/>
          <w:szCs w:val="19"/>
        </w:rPr>
        <w:t xml:space="preserve">, </w:t>
      </w:r>
      <w:r w:rsidR="00525654" w:rsidRPr="00525654">
        <w:rPr>
          <w:rFonts w:cs="Arial"/>
          <w:szCs w:val="19"/>
        </w:rPr>
        <w:t>resp. NP. V prípade uplatnenia postupu podľa ods. 2 je výstupom z kontroly VO návrh správy z kontroly VO/správa z kontroly VO.</w:t>
      </w:r>
      <w:r w:rsidRPr="00963E0D">
        <w:rPr>
          <w:rFonts w:cs="Arial"/>
          <w:szCs w:val="19"/>
        </w:rPr>
        <w:t>. Poskytovateľ nie je povinný opätovne vykonávať kontrolu VO po podpise zmluvy o NFP.</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5050D5C7" w:rsidR="00FB16C6" w:rsidRPr="00FB16C6" w:rsidRDefault="00525654" w:rsidP="00FB16C6">
      <w:pPr>
        <w:spacing w:before="120" w:after="120" w:line="288" w:lineRule="auto"/>
        <w:jc w:val="both"/>
        <w:rPr>
          <w:rFonts w:cs="Arial"/>
          <w:szCs w:val="19"/>
        </w:rPr>
      </w:pPr>
      <w:r w:rsidRPr="00525654">
        <w:rPr>
          <w:rFonts w:cs="Arial"/>
          <w:szCs w:val="19"/>
        </w:rPr>
        <w:lastRenderedPageBreak/>
        <w:t>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ŽoNFP alebo uplatniť ex-ante finančnú opravu, ktorá bude zohľadnená pri vydaní rozhodnutia o schválení ŽoNFP. Postup podľa predchádzajúcej vety uplatní</w:t>
      </w:r>
      <w:r w:rsidR="00FB16C6" w:rsidRPr="00FB16C6">
        <w:rPr>
          <w:rFonts w:cs="Arial"/>
          <w:szCs w:val="19"/>
        </w:rPr>
        <w:t xml:space="preserve"> poskytovateľ aj v prípade, že nedostatky vo verejnom obstarávaní, ktoré mali alebo mohli mať vplyv na výsledok verejného obstarávania identifikoval ÚVO v rozhodnutí podľa § 175 ods. 4 ZVO alebo boli identifikované v rozhodnutí Rady ÚVO.</w:t>
      </w:r>
      <w:r>
        <w:rPr>
          <w:rFonts w:cs="Arial"/>
          <w:szCs w:val="19"/>
        </w:rPr>
        <w:t xml:space="preserve"> </w:t>
      </w:r>
      <w:r w:rsidRPr="00525654">
        <w:rPr>
          <w:rFonts w:cs="Arial"/>
          <w:szCs w:val="19"/>
        </w:rPr>
        <w:t>Poskytovateľ je povinný konštatovať nesplnenie podmienky poskytnutia príspevku a rozhodnúť o neschválení ŽoNFP v prípade, že zistenia nedostatkov v rámci kontroly vecného súladu predmetu obstarávania sú takého závažného charakteru, že na riadnu realizáciu posudzovaného projektu nebude môcť žiadateľ využiť výsledok kontrolovaného VO.</w:t>
      </w: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14:paraId="37BED307" w14:textId="20FF6FC2"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4" w:history="1">
        <w:r w:rsidR="005C056B" w:rsidRPr="00BC7715">
          <w:rPr>
            <w:rStyle w:val="Hypertextovprepojenie"/>
            <w:rFonts w:cs="Arial"/>
            <w:szCs w:val="19"/>
          </w:rPr>
          <w:t>http://www.minv.sk/?usmernenia-riadiaceho-organu</w:t>
        </w:r>
      </w:hyperlink>
      <w:r w:rsidR="00DF5D23" w:rsidRPr="006162A9">
        <w:rPr>
          <w:rStyle w:val="Hypertextovprepojenie"/>
          <w:rFonts w:cs="Arial"/>
          <w:color w:val="auto"/>
          <w:szCs w:val="19"/>
          <w:u w:val="none"/>
        </w:rPr>
        <w:t>, resp.</w:t>
      </w:r>
      <w:r w:rsidR="005B7659" w:rsidRPr="006162A9">
        <w:rPr>
          <w:rStyle w:val="Hypertextovprepojenie"/>
          <w:rFonts w:cs="Arial"/>
          <w:color w:val="auto"/>
          <w:szCs w:val="19"/>
        </w:rPr>
        <w:t xml:space="preserve"> </w:t>
      </w:r>
      <w:r w:rsidR="005B7659" w:rsidRPr="005B7659">
        <w:rPr>
          <w:rStyle w:val="Hypertextovprepojenie"/>
          <w:rFonts w:cs="Arial"/>
          <w:szCs w:val="19"/>
        </w:rPr>
        <w:t>http://www.reformuj.sk/dokument/usmernenia-riadiaceho-organu/</w:t>
      </w:r>
      <w:r>
        <w:rPr>
          <w:rFonts w:cs="Arial"/>
          <w:szCs w:val="19"/>
        </w:rPr>
        <w:t>.</w:t>
      </w:r>
    </w:p>
    <w:p w14:paraId="4E48F185" w14:textId="07CF3991" w:rsidR="005C056B" w:rsidRDefault="005C056B" w:rsidP="00963E0D">
      <w:pPr>
        <w:spacing w:before="120" w:after="120" w:line="288" w:lineRule="auto"/>
        <w:jc w:val="both"/>
        <w:rPr>
          <w:rFonts w:cs="Arial"/>
          <w:szCs w:val="19"/>
        </w:rPr>
      </w:pPr>
      <w:r w:rsidRPr="005C056B">
        <w:rPr>
          <w:rFonts w:cs="Arial"/>
          <w:szCs w:val="19"/>
        </w:rPr>
        <w:t xml:space="preserve">Kontrola VO vykonávaná podľa tejto kapitoly sa pokladá za finančnú kontrolu, pričom závery uvedené v kontrolnom zozname sú platné aj po schválení individuálneho projektu a </w:t>
      </w:r>
      <w:r>
        <w:rPr>
          <w:rFonts w:cs="Arial"/>
          <w:szCs w:val="19"/>
        </w:rPr>
        <w:t>poskytovateľ</w:t>
      </w:r>
      <w:r w:rsidRPr="005C056B">
        <w:rPr>
          <w:rFonts w:cs="Arial"/>
          <w:szCs w:val="19"/>
        </w:rPr>
        <w:t xml:space="preserve"> už následne nemusí vykonávať opätovnú kontrolu daného VO po podpise Zmluvy o NFP. Kontrolu oprávnenosti výdavku z pohľadu jeho súladu s princípmi a postupmi VO vykoná </w:t>
      </w:r>
      <w:r>
        <w:rPr>
          <w:rFonts w:cs="Arial"/>
          <w:szCs w:val="19"/>
        </w:rPr>
        <w:t>poskytovateľ</w:t>
      </w:r>
      <w:r w:rsidRPr="005C056B">
        <w:rPr>
          <w:rFonts w:cs="Arial"/>
          <w:szCs w:val="19"/>
        </w:rPr>
        <w:t xml:space="preserve"> vo fáze kontroly príslušnej ŽoP, kde </w:t>
      </w:r>
      <w:r>
        <w:rPr>
          <w:rFonts w:cs="Arial"/>
          <w:szCs w:val="19"/>
        </w:rPr>
        <w:t>poskytovateľ</w:t>
      </w:r>
      <w:r w:rsidRPr="005C056B">
        <w:rPr>
          <w:rFonts w:cs="Arial"/>
          <w:szCs w:val="19"/>
        </w:rPr>
        <w:t xml:space="preserve"> overí skutočnosť vykonania uvedenej kontroly a správnosť aplikovania jej záverov. Uvedené však nevylučuje opätovné vykonanie kontroly VO, napr. na základe podnetu kontrolných orgánov alebo z vlastného podnetu </w:t>
      </w:r>
      <w:r>
        <w:rPr>
          <w:rFonts w:cs="Arial"/>
          <w:szCs w:val="19"/>
        </w:rPr>
        <w:t>poskytovateľa</w:t>
      </w:r>
      <w:r w:rsidRPr="005C056B">
        <w:rPr>
          <w:rFonts w:cs="Arial"/>
          <w:szCs w:val="19"/>
        </w:rPr>
        <w:t xml:space="preserve">. Dodatky k zmluve s úspešným uchádzačom, ktoré neboli predmetom kontroly, podliehajú kontrole VO v plnom rozsahu.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218" w:name="_Toc440372884"/>
      <w:bookmarkStart w:id="219" w:name="_Toc440636395"/>
      <w:r w:rsidRPr="0073389C">
        <w:rPr>
          <w:lang w:val="sk-SK"/>
        </w:rPr>
        <w:t>Finančné opravy</w:t>
      </w:r>
      <w:bookmarkEnd w:id="218"/>
      <w:bookmarkEnd w:id="219"/>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0B5AE2F2" w14:textId="77777777" w:rsidR="006B360C" w:rsidRDefault="006B360C" w:rsidP="00566C38">
      <w:pPr>
        <w:spacing w:before="120" w:after="120" w:line="288" w:lineRule="auto"/>
        <w:jc w:val="both"/>
        <w:rPr>
          <w:rFonts w:cs="Arial"/>
          <w:szCs w:val="19"/>
        </w:rPr>
      </w:pPr>
      <w:r w:rsidRPr="006B360C">
        <w:rPr>
          <w:rFonts w:cs="Arial"/>
          <w:szCs w:val="19"/>
        </w:rPr>
        <w:t>Určenie finančných opráv sa riadi pravidlami, ktoré sú platné v čase vypracovania návrhu správy z kontroly.</w:t>
      </w:r>
    </w:p>
    <w:p w14:paraId="3FC3AF08" w14:textId="38C1027B"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7C64C6F9"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2 MP CKO č. 5, verzia 3. </w:t>
      </w:r>
    </w:p>
    <w:p w14:paraId="1D0C9D24" w14:textId="77777777" w:rsidR="00064DDF" w:rsidRDefault="00566C38" w:rsidP="00064DDF">
      <w:pPr>
        <w:spacing w:before="120" w:after="120" w:line="288" w:lineRule="auto"/>
        <w:jc w:val="both"/>
        <w:rPr>
          <w:rFonts w:cs="Arial"/>
          <w:szCs w:val="19"/>
        </w:rPr>
      </w:pPr>
      <w:r w:rsidRPr="00566C38">
        <w:rPr>
          <w:rFonts w:cs="Arial"/>
          <w:szCs w:val="19"/>
        </w:rPr>
        <w:t>Poskytovateľ je oprávnený aplikovať 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542E29E2" w14:textId="07F535A3" w:rsidR="00064DDF"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štandardná ex-post kontrola,</w:t>
      </w:r>
    </w:p>
    <w:p w14:paraId="2CEFFC49"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lastRenderedPageBreak/>
        <w:t>následná ex-post kontrola,</w:t>
      </w:r>
    </w:p>
    <w:p w14:paraId="70391DBE"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151D4D">
      <w:pPr>
        <w:pStyle w:val="Odsekzoznamu"/>
        <w:numPr>
          <w:ilvl w:val="0"/>
          <w:numId w:val="103"/>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429C089A" w14:textId="53ECDD20" w:rsidR="00EC5388"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dodatkov po podpise.</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77777777"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14:paraId="67BD4AC3"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musia byť splnené nasledujúce podmienky: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683D7B1B" w14:textId="340D4FF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14:paraId="19A8B984" w14:textId="6CC80129"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558BDBDB"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p>
    <w:p w14:paraId="061D536B" w14:textId="7D0C2822"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 kapitole 4 v bode 1 písm. a) až d) Metodického pokynu CKO č. 5 k určovaniu finančných opráv, ktoré má  uplatňovať pri nedodržaní pravidiel a postupov verejného obstarávania, pokiaľ sa dané zistenia týkajú zákazky podľa § 117 ZVO. Aj v týchto prípadoch však poskytovateľ vyžaduje od prijímateľa súhlas s navrhovanou ex-ante finančnou opravou.</w:t>
      </w:r>
    </w:p>
    <w:p w14:paraId="2E15F6AE" w14:textId="1644E22E" w:rsidR="00EC5388"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 xml:space="preserve">mluve o NFP, ktoré nie je podpísané zo strany poskytovateľa.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1D6E0E4D" w14:textId="77777777" w:rsidR="00F90A44" w:rsidRDefault="00F90A44" w:rsidP="00F90A44">
      <w:pPr>
        <w:autoSpaceDE w:val="0"/>
        <w:autoSpaceDN w:val="0"/>
        <w:spacing w:before="120"/>
        <w:ind w:left="714" w:hanging="357"/>
        <w:jc w:val="both"/>
        <w:rPr>
          <w:rFonts w:cs="Arial"/>
          <w:szCs w:val="16"/>
        </w:rPr>
      </w:pPr>
      <w:r>
        <w:rPr>
          <w:rFonts w:cs="Arial"/>
          <w:szCs w:val="19"/>
        </w:rPr>
        <w:lastRenderedPageBreak/>
        <w:t xml:space="preserve">7.  </w:t>
      </w:r>
      <w:r w:rsidRPr="0086446D">
        <w:rPr>
          <w:rFonts w:cs="Arial"/>
          <w:szCs w:val="16"/>
        </w:rPr>
        <w:t>V prípade ex-ante finančnej opravy je prijímateľ povinný pri predkladaní žiadosti o platbu postupovať</w:t>
      </w:r>
      <w:r>
        <w:rPr>
          <w:rFonts w:cs="Arial"/>
          <w:szCs w:val="16"/>
        </w:rPr>
        <w:t xml:space="preserve">         nasledovne: </w:t>
      </w:r>
      <w:r w:rsidRPr="0086446D">
        <w:rPr>
          <w:rFonts w:cs="Arial"/>
          <w:szCs w:val="16"/>
        </w:rPr>
        <w:t xml:space="preserve"> </w:t>
      </w:r>
      <w:r>
        <w:rPr>
          <w:rFonts w:cs="Arial"/>
          <w:szCs w:val="16"/>
        </w:rPr>
        <w:t xml:space="preserve">     </w:t>
      </w:r>
    </w:p>
    <w:p w14:paraId="22275ADE" w14:textId="77777777" w:rsidR="00F90A44" w:rsidRPr="0086446D" w:rsidRDefault="00F90A44" w:rsidP="00F90A44">
      <w:pPr>
        <w:autoSpaceDE w:val="0"/>
        <w:autoSpaceDN w:val="0"/>
        <w:spacing w:before="120"/>
        <w:ind w:left="360"/>
        <w:jc w:val="both"/>
        <w:rPr>
          <w:rFonts w:cs="Arial"/>
          <w:szCs w:val="16"/>
        </w:rPr>
      </w:pPr>
      <w:r>
        <w:rPr>
          <w:rFonts w:cs="Arial"/>
          <w:szCs w:val="16"/>
        </w:rPr>
        <w:t xml:space="preserve">   </w:t>
      </w:r>
    </w:p>
    <w:p w14:paraId="5AD5C7A5" w14:textId="77777777" w:rsidR="00F90A44" w:rsidRPr="0086446D" w:rsidRDefault="00F90A44" w:rsidP="009C17FB">
      <w:pPr>
        <w:pStyle w:val="Odsekzoznamu"/>
        <w:numPr>
          <w:ilvl w:val="0"/>
          <w:numId w:val="112"/>
        </w:numPr>
        <w:contextualSpacing w:val="0"/>
        <w:jc w:val="both"/>
        <w:rPr>
          <w:rFonts w:cs="Arial"/>
          <w:szCs w:val="16"/>
        </w:rPr>
      </w:pPr>
      <w:r w:rsidRPr="0086446D">
        <w:rPr>
          <w:rFonts w:cs="Arial"/>
          <w:szCs w:val="16"/>
        </w:rPr>
        <w:t>nepotvrdená ex-ante finančná oprava (neuzatvorený dodatok k zmluve o poskytnutí nenávratného finančného príspevku) – prijímateľ predkladá žiadosť o platbu zahŕňajúcu všetky výdavky vrátane výdavkov za nepotvrdenú ex-ante finančnú opravu a RO zníži oprávnenú sumu v predloženej žiadosti o platbu;</w:t>
      </w:r>
    </w:p>
    <w:p w14:paraId="5658EC57" w14:textId="77777777" w:rsidR="00F90A44" w:rsidRPr="00054418" w:rsidRDefault="00F90A44" w:rsidP="009C17FB">
      <w:pPr>
        <w:pStyle w:val="Odsekzoznamu"/>
        <w:numPr>
          <w:ilvl w:val="0"/>
          <w:numId w:val="112"/>
        </w:numPr>
        <w:autoSpaceDE w:val="0"/>
        <w:autoSpaceDN w:val="0"/>
        <w:adjustRightInd w:val="0"/>
        <w:spacing w:before="120"/>
        <w:jc w:val="both"/>
        <w:rPr>
          <w:rFonts w:cs="Arial"/>
          <w:szCs w:val="16"/>
        </w:rPr>
      </w:pPr>
      <w:r w:rsidRPr="0086446D">
        <w:rPr>
          <w:rFonts w:cs="Arial"/>
          <w:szCs w:val="16"/>
        </w:rPr>
        <w:t>potvrdená ex-ante finančná oprava (uzatvorený dodatok k zmluve o poskytnutí nenávratného finančného príspevku) – prijímateľ predkladá žiadosť o platbu zahŕňajúcu všetky výdavky, avšak nárokuje si sumu zníženú o potvrdenú ex-ante finančnú opravu.</w:t>
      </w:r>
    </w:p>
    <w:p w14:paraId="2C6FB8EC" w14:textId="77777777" w:rsidR="00F90A44" w:rsidRPr="00AE218A" w:rsidRDefault="00F90A44" w:rsidP="00F90A44">
      <w:pPr>
        <w:spacing w:before="120" w:after="120" w:line="288" w:lineRule="auto"/>
        <w:ind w:left="567" w:hanging="283"/>
        <w:jc w:val="both"/>
        <w:rPr>
          <w:rFonts w:cs="Arial"/>
          <w:szCs w:val="19"/>
        </w:rPr>
      </w:pPr>
    </w:p>
    <w:p w14:paraId="5515FE1D" w14:textId="77777777" w:rsidR="00F90A44" w:rsidRDefault="00F90A44" w:rsidP="00F90A44"/>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21C548FC"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(napr. na základe výsledkov kontroly na mieste, vládneho auditu, auditu EK a pod.), poskytovateľ postupuje v zmysle § 41 </w:t>
      </w:r>
      <w:r w:rsidR="00120FED" w:rsidRPr="00120FED">
        <w:t xml:space="preserve">alebo § 41a </w:t>
      </w:r>
      <w:r w:rsidRPr="0073389C">
        <w:t>zákona o príspevku z</w:t>
      </w:r>
      <w:r w:rsidR="00BE69D2">
        <w:t> </w:t>
      </w:r>
      <w:r w:rsidRPr="0073389C">
        <w:t>EŠIF</w:t>
      </w:r>
      <w:r w:rsidR="00BE69D2">
        <w:rPr>
          <w:rFonts w:cs="Arial"/>
          <w:szCs w:val="19"/>
        </w:rPr>
        <w:t xml:space="preserve">, </w:t>
      </w:r>
      <w:r w:rsidR="00BE69D2" w:rsidRPr="00BE69D2">
        <w:t>a to so zohľadnením prechodných ustanovení k úpravám účinným od 1. 6. 2017 v § 52 zákona o príspevku z EŠIF (t.j.  postup uvedený v tejto časti bude aplikovaný za podmienok, že poskytovateľ (alebo iný oprávnený orgán) zistí porušenie pravidiel a postupov verejného obstarávania po 31. 5. 2017, pri ktorom bolo oznámenie o vyhlásení verejného obstarávania, oznámenie použité ako výzva na súťaž alebo výzva na predkladanie ponúk odoslaná na uverejnenie po 17. 4. 2016, a porušenie malo alebo mohlo mať vplyv na výsledok verejného obstarávania, inak sa aplikuje postup podľa § 41 zákona o príspevku z EŠIF v znení účinnom do 31. 5. 2017).</w:t>
      </w:r>
    </w:p>
    <w:p w14:paraId="7A55D322" w14:textId="605AE186"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288DBA39"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Ak </w:t>
      </w:r>
      <w:r w:rsidR="00EC5388" w:rsidRPr="0073389C">
        <w:rPr>
          <w:rFonts w:cs="Arial"/>
          <w:szCs w:val="19"/>
        </w:rPr>
        <w:t xml:space="preserve">poskytovateľ </w:t>
      </w:r>
      <w:r w:rsidR="00EC5388" w:rsidRPr="00661D53">
        <w:rPr>
          <w:rFonts w:cs="Arial"/>
          <w:b/>
          <w:szCs w:val="19"/>
        </w:rPr>
        <w:t>nedisponuje</w:t>
      </w:r>
      <w:r w:rsidR="00EC5388" w:rsidRPr="0073389C">
        <w:rPr>
          <w:rFonts w:cs="Arial"/>
          <w:szCs w:val="19"/>
        </w:rPr>
        <w:t xml:space="preserve"> v danej veci závermi z kontroly ÚVO, </w:t>
      </w:r>
      <w:r w:rsidR="00EC5388" w:rsidRPr="00017289">
        <w:rPr>
          <w:rFonts w:cs="Arial"/>
          <w:szCs w:val="19"/>
        </w:rPr>
        <w:t xml:space="preserve">vykoná opätovnú </w:t>
      </w:r>
      <w:r w:rsidR="00E911B7">
        <w:rPr>
          <w:rFonts w:cs="Arial"/>
          <w:szCs w:val="19"/>
        </w:rPr>
        <w:t xml:space="preserve">finančnú </w:t>
      </w:r>
      <w:r w:rsidR="00EC5388" w:rsidRPr="00017289">
        <w:rPr>
          <w:rFonts w:cs="Arial"/>
          <w:szCs w:val="19"/>
        </w:rPr>
        <w:t>kontrolu VO</w:t>
      </w:r>
      <w:r w:rsidR="00EC5388">
        <w:rPr>
          <w:rFonts w:cs="Arial"/>
          <w:szCs w:val="19"/>
        </w:rPr>
        <w:t xml:space="preserve"> a postupuje nasledovne:</w:t>
      </w:r>
    </w:p>
    <w:p w14:paraId="7A55D323" w14:textId="352B9A50" w:rsidR="009D7F63" w:rsidRPr="0073389C" w:rsidRDefault="009D7F63" w:rsidP="00151D4D">
      <w:pPr>
        <w:pStyle w:val="Odsekzoznamu"/>
        <w:numPr>
          <w:ilvl w:val="0"/>
          <w:numId w:val="42"/>
        </w:numPr>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w:t>
      </w:r>
      <w:r w:rsidR="00E911B7">
        <w:t xml:space="preserve">finančnú </w:t>
      </w:r>
      <w:r w:rsidRPr="0073389C">
        <w:t>kontrolu VO</w:t>
      </w:r>
      <w:r w:rsidR="00120FED" w:rsidRPr="001F7F84">
        <w:rPr>
          <w:rFonts w:cs="Arial"/>
          <w:szCs w:val="19"/>
        </w:rPr>
        <w:t xml:space="preserve"> </w:t>
      </w:r>
      <w:r w:rsidR="00120FED" w:rsidRPr="00120FED">
        <w:t>ako kontrolu na mieste podľa § 9 zákona o finančnej kontrole</w:t>
      </w:r>
      <w:r w:rsidRPr="0073389C">
        <w:t xml:space="preserve">. </w:t>
      </w:r>
    </w:p>
    <w:p w14:paraId="7A55D324" w14:textId="4EE350F4"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poskytovateľ identifikuje v rámci záverov opätovnej </w:t>
      </w:r>
      <w:r w:rsidR="00E911B7">
        <w:t xml:space="preserve">finančnej </w:t>
      </w:r>
      <w:r w:rsidRPr="0073389C">
        <w:t xml:space="preserve">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106"/>
      </w:r>
      <w:r w:rsidRPr="0073389C">
        <w:t xml:space="preserve"> vrátenie poskytnutého príspevku resp. jeho časti.</w:t>
      </w:r>
    </w:p>
    <w:p w14:paraId="7A55D325" w14:textId="42A965C1"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14:paraId="7A55D326" w14:textId="77B17AD9"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lastRenderedPageBreak/>
        <w:t xml:space="preserve">informáciu, že prijímateľ bude v zmysle záverov z opätovnej </w:t>
      </w:r>
      <w:r w:rsidR="00E911B7">
        <w:rPr>
          <w:rFonts w:cs="Arial"/>
          <w:szCs w:val="19"/>
          <w:lang w:val="sk-SK"/>
        </w:rPr>
        <w:t xml:space="preserve">finančnej </w:t>
      </w:r>
      <w:r w:rsidRPr="0073389C">
        <w:rPr>
          <w:rFonts w:cs="Arial"/>
          <w:szCs w:val="19"/>
          <w:lang w:val="sk-SK"/>
        </w:rPr>
        <w:t>kontroly VO vyzvaný na vrátenie NFP alebo jeho časti,</w:t>
      </w:r>
    </w:p>
    <w:p w14:paraId="7A55D327" w14:textId="397AEC70"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w:t>
      </w:r>
      <w:r w:rsidR="00120FED" w:rsidRPr="00120FED">
        <w:rPr>
          <w:rFonts w:cs="Arial"/>
          <w:szCs w:val="19"/>
          <w:lang w:val="sk-SK"/>
        </w:rPr>
        <w:t xml:space="preserve">alebo § 41a </w:t>
      </w:r>
      <w:r w:rsidRPr="0073389C">
        <w:rPr>
          <w:rFonts w:cs="Arial"/>
          <w:szCs w:val="19"/>
          <w:lang w:val="sk-SK"/>
        </w:rPr>
        <w:t xml:space="preserve">zákona o príspevku z EŠIF. </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151D4D">
      <w:pPr>
        <w:pStyle w:val="Odsekzoznamu"/>
        <w:numPr>
          <w:ilvl w:val="0"/>
          <w:numId w:val="104"/>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151D4D">
      <w:pPr>
        <w:pStyle w:val="Odsekzoznamu"/>
        <w:numPr>
          <w:ilvl w:val="0"/>
          <w:numId w:val="104"/>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10BFEF8B"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w:t>
      </w:r>
      <w:r w:rsidR="00120FED">
        <w:t>5</w:t>
      </w:r>
      <w:r w:rsidR="00120FED" w:rsidRPr="0073389C">
        <w:t xml:space="preserve"> </w:t>
      </w:r>
      <w:r w:rsidRPr="0073389C">
        <w:t xml:space="preserve">zákona o príspevku z EŠIF, to znamená, že rozhodne o vrátení sumy stanovenej v predchádzajúcej výzve na úhradu.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671AA64F" w14:textId="2E557499"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Ak poskytovateľ už </w:t>
      </w:r>
      <w:r w:rsidR="005D0624" w:rsidRPr="004B129C">
        <w:rPr>
          <w:rFonts w:cs="Arial"/>
          <w:b/>
          <w:szCs w:val="19"/>
        </w:rPr>
        <w:t>disponuje</w:t>
      </w:r>
      <w:r w:rsidR="005D0624" w:rsidRPr="004B129C">
        <w:rPr>
          <w:rFonts w:cs="Arial"/>
          <w:szCs w:val="19"/>
        </w:rPr>
        <w:t xml:space="preserve"> v danej veci závermi z kontroly ÚVO , vykoná opätovnú </w:t>
      </w:r>
      <w:r w:rsidR="00E911B7">
        <w:rPr>
          <w:rFonts w:cs="Arial"/>
          <w:szCs w:val="19"/>
        </w:rPr>
        <w:t>finančnú</w:t>
      </w:r>
      <w:r w:rsidR="005D0624" w:rsidRPr="004B129C">
        <w:rPr>
          <w:rFonts w:cs="Arial"/>
          <w:szCs w:val="19"/>
        </w:rPr>
        <w:t xml:space="preserve"> kontrolu VO a postupuje nasledovne:</w:t>
      </w:r>
    </w:p>
    <w:p w14:paraId="046B0E5A" w14:textId="6A907DA8"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14:paraId="1A124A85" w14:textId="3D6E8CB1"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14:paraId="4AC19028" w14:textId="55184954"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informáciu, že prijímateľ bude v zmysle záverov z opätovnej </w:t>
      </w:r>
      <w:r w:rsidR="00E911B7">
        <w:rPr>
          <w:rFonts w:cs="Arial"/>
          <w:szCs w:val="19"/>
        </w:rPr>
        <w:t xml:space="preserve">finančnej </w:t>
      </w:r>
      <w:r w:rsidRPr="004B129C">
        <w:rPr>
          <w:rFonts w:cs="Arial"/>
          <w:szCs w:val="19"/>
        </w:rPr>
        <w:t>kontroly VO vyzvaný na vrátenie NFP alebo jeho časti,</w:t>
      </w:r>
    </w:p>
    <w:p w14:paraId="7EC41F13"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14:paraId="44E92638" w14:textId="49DB45FC"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w:t>
      </w:r>
      <w:r w:rsidR="00D519DF">
        <w:rPr>
          <w:rFonts w:cs="Arial"/>
          <w:szCs w:val="19"/>
        </w:rPr>
        <w:t>finančnú opravu</w:t>
      </w:r>
      <w:r w:rsidRPr="004B129C">
        <w:rPr>
          <w:rFonts w:cs="Arial"/>
          <w:szCs w:val="19"/>
        </w:rPr>
        <w:t xml:space="preserve"> neuhradí v plnej výške, poskytovateľ v súlade s</w:t>
      </w:r>
      <w:r w:rsidR="00120FED">
        <w:rPr>
          <w:rFonts w:cs="Arial"/>
          <w:szCs w:val="19"/>
        </w:rPr>
        <w:t xml:space="preserve"> </w:t>
      </w:r>
      <w:r w:rsidRPr="004B129C">
        <w:rPr>
          <w:rFonts w:cs="Arial"/>
          <w:szCs w:val="19"/>
        </w:rPr>
        <w:t xml:space="preserve">§ 41 ods. 5 zákona o príspevku z EŠIF rozhodne v správnom konaní o vrátení sumy stanovenej v predchádzajúcej výzve na úhradu. </w:t>
      </w:r>
    </w:p>
    <w:p w14:paraId="3F6C182C"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lastRenderedPageBreak/>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D" w14:textId="2891111D"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14:paraId="7A55D32E" w14:textId="77777777" w:rsidR="009D7F63" w:rsidRPr="0073389C" w:rsidRDefault="009D7F63" w:rsidP="009D7F63">
      <w:pPr>
        <w:pStyle w:val="Nadpis3"/>
        <w:ind w:left="567" w:firstLine="0"/>
        <w:rPr>
          <w:lang w:val="sk-SK"/>
        </w:rPr>
      </w:pPr>
      <w:bookmarkStart w:id="220" w:name="_Toc440372885"/>
      <w:bookmarkStart w:id="221" w:name="_Toc440636396"/>
      <w:r w:rsidRPr="0073389C">
        <w:rPr>
          <w:lang w:val="sk-SK"/>
        </w:rPr>
        <w:t>Postupy vo verejnom obstarávaní</w:t>
      </w:r>
      <w:bookmarkEnd w:id="220"/>
      <w:bookmarkEnd w:id="221"/>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151D4D">
      <w:pPr>
        <w:numPr>
          <w:ilvl w:val="0"/>
          <w:numId w:val="87"/>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261A4EFC"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lastRenderedPageBreak/>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r w:rsidR="00120FED">
        <w:rPr>
          <w:rFonts w:cs="Arial"/>
          <w:szCs w:val="19"/>
          <w:u w:val="single"/>
        </w:rPr>
        <w:t>1</w:t>
      </w:r>
      <w:r w:rsidR="002C5B49">
        <w:rPr>
          <w:rFonts w:cs="Arial"/>
          <w:szCs w:val="19"/>
          <w:u w:val="single"/>
        </w:rPr>
        <w:t>5</w:t>
      </w:r>
      <w:r w:rsidR="00120FED">
        <w:rPr>
          <w:rFonts w:cs="Arial"/>
          <w:szCs w:val="19"/>
          <w:u w:val="single"/>
        </w:rPr>
        <w:t xml:space="preserve"> </w:t>
      </w:r>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alebo poskytnutie služby bežne dostupných na trhu.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5A54DFE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lastRenderedPageBreak/>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1FC68489"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65A82798"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služieb a prác zo strany úspešného uchádzača, ktorým preukáže splnenie požiadaviek na predmet zákazky. Uvedený opis (položkovitý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14:paraId="74404C0E" w14:textId="7B2549AD" w:rsidR="00A57973" w:rsidRDefault="00A57973" w:rsidP="00A57973">
      <w:pPr>
        <w:tabs>
          <w:tab w:val="left" w:pos="1014"/>
        </w:tabs>
        <w:spacing w:before="120" w:after="120" w:line="288" w:lineRule="auto"/>
        <w:jc w:val="both"/>
        <w:rPr>
          <w:rFonts w:cs="Arial"/>
          <w:szCs w:val="19"/>
        </w:rPr>
      </w:pPr>
      <w:r w:rsidRPr="00672FF6">
        <w:rPr>
          <w:rFonts w:cs="Arial"/>
          <w:szCs w:val="19"/>
        </w:rPr>
        <w:t>Nakoľko účinnosť zmlúv uzavretých cez elektronické trhovisko, ktoré budú spolufinancované z fondov EÚ, je prepojená na výsledky kontroly VO zo strany poskytovateľa</w:t>
      </w:r>
      <w:r w:rsidR="005E0D17">
        <w:rPr>
          <w:rFonts w:cs="Arial"/>
          <w:szCs w:val="19"/>
        </w:rPr>
        <w:t xml:space="preserve"> </w:t>
      </w:r>
      <w:r w:rsidR="005E0D17" w:rsidRPr="005E0D17">
        <w:rPr>
          <w:rFonts w:cs="Arial"/>
          <w:szCs w:val="19"/>
        </w:rPr>
        <w:t>(</w:t>
      </w:r>
      <w:r w:rsidR="005E0D17" w:rsidRPr="005E0D17">
        <w:rPr>
          <w:rFonts w:cs="Arial"/>
          <w:b/>
          <w:szCs w:val="19"/>
        </w:rPr>
        <w:t>uvedené neplatí v prípade zákazky, ktorej výdavky sú vykazované systémom zjednodušeného vykazovania výdavkov</w:t>
      </w:r>
      <w:r w:rsidR="00AF619C">
        <w:rPr>
          <w:rFonts w:cs="Arial"/>
          <w:b/>
          <w:szCs w:val="19"/>
        </w:rPr>
        <w:t xml:space="preserve"> </w:t>
      </w:r>
      <w:r w:rsidR="00AF619C" w:rsidRPr="00AF619C">
        <w:rPr>
          <w:rFonts w:cs="Arial"/>
          <w:b/>
          <w:szCs w:val="19"/>
        </w:rPr>
        <w:t>a pre zákazky vyhlásené podľa Obchodných podmienok elektronického trhoviska (OPET) verzia 3.3 a vyššie</w:t>
      </w:r>
      <w:r w:rsidR="005E0D17" w:rsidRPr="00AF619C">
        <w:rPr>
          <w:rFonts w:cs="Arial"/>
          <w:szCs w:val="19"/>
        </w:rPr>
        <w:t>)</w:t>
      </w:r>
      <w:r w:rsidRPr="00672FF6">
        <w:rPr>
          <w:rFonts w:cs="Arial"/>
          <w:szCs w:val="19"/>
        </w:rPr>
        <w:t xml:space="preserve">,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(t.j. stanovil túto lehotu s dostatočnou rezervou pre výkon kontroly). </w:t>
      </w:r>
    </w:p>
    <w:p w14:paraId="0ABAB576" w14:textId="2BF3703A" w:rsidR="00AE6114" w:rsidRPr="00770764" w:rsidRDefault="00AE6114" w:rsidP="00AE611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Dôležité upozornenie:</w:t>
      </w:r>
      <w:r w:rsidRPr="00AE6114">
        <w:rPr>
          <w:rFonts w:cs="Arial"/>
          <w:b/>
          <w:i/>
          <w:szCs w:val="19"/>
        </w:rPr>
        <w:t xml:space="preserve"> </w:t>
      </w:r>
      <w:r w:rsidRPr="00AE6114">
        <w:rPr>
          <w:rFonts w:cs="Arial"/>
          <w:szCs w:val="19"/>
        </w:rPr>
        <w:t>v prípade zákaziek vyhlásených podľa Obchodných podmienok elektronického trhoviska (OPET) verzia 3.3 zmluva s dodávateľom nadobúda účinnosť deň po zverejnení zmluvy v CRZ.</w:t>
      </w:r>
    </w:p>
    <w:p w14:paraId="57DC4D0D" w14:textId="77777777" w:rsidR="00B51264" w:rsidRPr="00672FF6" w:rsidRDefault="00B51264" w:rsidP="00A57973">
      <w:pPr>
        <w:tabs>
          <w:tab w:val="left" w:pos="1014"/>
        </w:tabs>
        <w:spacing w:before="120" w:after="120" w:line="288" w:lineRule="auto"/>
        <w:jc w:val="both"/>
        <w:rPr>
          <w:rFonts w:cs="Arial"/>
          <w:szCs w:val="19"/>
        </w:rPr>
      </w:pP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3EE39673"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ex-ante kontrola“) a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a po jej zverejnení v </w:t>
      </w:r>
      <w:r w:rsidR="00130936">
        <w:rPr>
          <w:rFonts w:cs="Arial"/>
          <w:szCs w:val="19"/>
        </w:rPr>
        <w:t>CRZ</w:t>
      </w:r>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lastRenderedPageBreak/>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3C0F99FC"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t>návrh opisného formuláru</w:t>
      </w:r>
      <w:r w:rsidR="00267484" w:rsidRPr="0073389C">
        <w:rPr>
          <w:rFonts w:eastAsia="Times New Roman" w:cs="Arial"/>
          <w:color w:val="auto"/>
          <w:szCs w:val="19"/>
          <w:lang w:val="sk-SK" w:eastAsia="cs-CZ"/>
        </w:rPr>
        <w:t xml:space="preserve">, </w:t>
      </w:r>
    </w:p>
    <w:p w14:paraId="56A2BEE3" w14:textId="3D933B14"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544E42A2"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1EF975D5"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tovar, stavebn</w:t>
      </w:r>
      <w:r w:rsidR="005E0D17">
        <w:rPr>
          <w:rFonts w:cs="Arial"/>
          <w:szCs w:val="19"/>
        </w:rPr>
        <w:t>á</w:t>
      </w:r>
      <w:r w:rsidRPr="005F329C">
        <w:rPr>
          <w:rFonts w:cs="Arial"/>
          <w:szCs w:val="19"/>
        </w:rPr>
        <w:t xml:space="preserve"> </w:t>
      </w:r>
      <w:r w:rsidR="005E0D17" w:rsidRPr="005F329C">
        <w:rPr>
          <w:rFonts w:cs="Arial"/>
          <w:szCs w:val="19"/>
        </w:rPr>
        <w:t>prác</w:t>
      </w:r>
      <w:r w:rsidR="005E0D17">
        <w:rPr>
          <w:rFonts w:cs="Arial"/>
          <w:szCs w:val="19"/>
        </w:rPr>
        <w:t>a</w:t>
      </w:r>
      <w:r w:rsidR="005E0D17" w:rsidRPr="005F329C">
        <w:rPr>
          <w:rFonts w:cs="Arial"/>
          <w:szCs w:val="19"/>
        </w:rPr>
        <w:t xml:space="preserve"> </w:t>
      </w:r>
      <w:r w:rsidRPr="005F329C">
        <w:rPr>
          <w:rFonts w:cs="Arial"/>
          <w:szCs w:val="19"/>
        </w:rPr>
        <w:t xml:space="preserve">alebo </w:t>
      </w:r>
      <w:r w:rsidR="005E0D17" w:rsidRPr="005F329C">
        <w:rPr>
          <w:rFonts w:cs="Arial"/>
          <w:szCs w:val="19"/>
        </w:rPr>
        <w:t>služb</w:t>
      </w:r>
      <w:r w:rsidR="005E0D17">
        <w:rPr>
          <w:rFonts w:cs="Arial"/>
          <w:szCs w:val="19"/>
        </w:rPr>
        <w:t>a</w:t>
      </w:r>
      <w:r w:rsidRPr="005F329C">
        <w:rPr>
          <w:rFonts w:cs="Arial"/>
          <w:szCs w:val="19"/>
        </w:rPr>
        <w:t xml:space="preserve">, ktorá </w:t>
      </w:r>
      <w:r w:rsidR="005E0D17">
        <w:rPr>
          <w:rFonts w:cs="Arial"/>
          <w:szCs w:val="19"/>
        </w:rPr>
        <w:t xml:space="preserve">je alebo </w:t>
      </w:r>
      <w:r w:rsidRPr="005F329C">
        <w:rPr>
          <w:rFonts w:cs="Arial"/>
          <w:szCs w:val="19"/>
        </w:rPr>
        <w:t>nie je bežne dostupná na trhu. V prípade, že predmetom obstarávania je tovar,</w:t>
      </w:r>
      <w:r>
        <w:rPr>
          <w:rFonts w:cs="Arial"/>
          <w:szCs w:val="19"/>
        </w:rPr>
        <w:t xml:space="preserve"> </w:t>
      </w:r>
      <w:r w:rsidRPr="005F329C">
        <w:rPr>
          <w:rFonts w:cs="Arial"/>
          <w:szCs w:val="19"/>
        </w:rPr>
        <w:t xml:space="preserve">stavebná práca alebo služba, ktorá je bežne dostupná na trhu, prijímateľ </w:t>
      </w:r>
      <w:r w:rsidR="005E0D17" w:rsidRPr="005E0D17">
        <w:rPr>
          <w:rFonts w:cs="Arial"/>
          <w:szCs w:val="19"/>
        </w:rPr>
        <w:t xml:space="preserve">má možnosť </w:t>
      </w:r>
      <w:r w:rsidRPr="005F329C">
        <w:rPr>
          <w:rFonts w:cs="Arial"/>
          <w:szCs w:val="19"/>
        </w:rPr>
        <w:t>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1B889D61" w:rsidR="00672FF6"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xml:space="preserve">, je možné postúpiť výdavky na financovanie iba v prípade, ak boli dodržané pravidlá a povinnosti uvádzané v tejto príručke a subsidiárne v SR EŠIF, ako aj v metodickom pokyne CKO č. 14 k zadávaniu zákaziek v hodnote nad </w:t>
      </w:r>
      <w:r w:rsidR="00474893">
        <w:rPr>
          <w:rFonts w:cs="Arial"/>
          <w:szCs w:val="19"/>
        </w:rPr>
        <w:t>1</w:t>
      </w:r>
      <w:r w:rsidRPr="00A57E12">
        <w:rPr>
          <w:rFonts w:cs="Arial"/>
          <w:szCs w:val="19"/>
        </w:rPr>
        <w:t>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w:t>
      </w:r>
      <w:r w:rsidR="005E0D17" w:rsidRPr="005E0D17">
        <w:rPr>
          <w:rFonts w:cs="Arial"/>
          <w:szCs w:val="19"/>
        </w:rPr>
        <w:t>postupovať podľa metodického pokynu CKO č. 5, ktorý upravuje postup pri určení finančných opráv za porušenie pravidiel a postupov VO</w:t>
      </w:r>
      <w:r w:rsidRPr="00A57E12">
        <w:rPr>
          <w:rFonts w:cs="Arial"/>
          <w:szCs w:val="19"/>
        </w:rPr>
        <w:t>.</w:t>
      </w:r>
    </w:p>
    <w:p w14:paraId="3FBB75E1" w14:textId="1FDBA438" w:rsidR="005408C4" w:rsidRPr="005408C4"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w:t>
      </w:r>
      <w:r w:rsidR="003C7C88">
        <w:rPr>
          <w:rFonts w:cs="Arial"/>
          <w:szCs w:val="19"/>
        </w:rPr>
        <w:t>P</w:t>
      </w:r>
      <w:r w:rsidRPr="005408C4">
        <w:rPr>
          <w:rFonts w:cs="Arial"/>
          <w:szCs w:val="19"/>
        </w:rPr>
        <w:t xml:space="preserve">ríklad: </w:t>
      </w:r>
      <w:r w:rsidR="004C7CA3">
        <w:rPr>
          <w:rFonts w:cs="Arial"/>
          <w:szCs w:val="19"/>
        </w:rPr>
        <w:t>P</w:t>
      </w:r>
      <w:r w:rsidRPr="005408C4">
        <w:rPr>
          <w:rFonts w:cs="Arial"/>
          <w:szCs w:val="19"/>
        </w:rPr>
        <w:t>rijímateľ zverejnil výzvu na predkladanie ponúk na svojom webovom sídle, ale nezaslal informáciu o tomto zverejnení na osobitný mailový kontakt zakazkycko@vlada.gov.sk, poskytovateľ uplatní finančnú opravu 25 % podľa typu porušenia č. 1 z prílohy č. 2 k metodickému pokynu CKO č. 5).</w:t>
      </w:r>
    </w:p>
    <w:p w14:paraId="3D47A78A" w14:textId="15A5FE59" w:rsidR="005408C4" w:rsidRPr="00A57E12"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Určenie finančných opráv sa riadi pravidlami, ktoré sú platné v čase vypracovania návrhu správy z kontroly, resp. návrhu čiastkovej správy z kontroly.</w:t>
      </w:r>
    </w:p>
    <w:p w14:paraId="746608EE" w14:textId="77777777" w:rsidR="00672FF6" w:rsidRDefault="00672FF6" w:rsidP="001B3386">
      <w:pPr>
        <w:tabs>
          <w:tab w:val="left" w:pos="1014"/>
        </w:tabs>
        <w:spacing w:before="120" w:after="120" w:line="288" w:lineRule="auto"/>
        <w:jc w:val="both"/>
        <w:rPr>
          <w:rFonts w:cs="Arial"/>
          <w:szCs w:val="19"/>
        </w:rPr>
      </w:pPr>
    </w:p>
    <w:p w14:paraId="390AA26B" w14:textId="77777777"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 xml:space="preserve">V prípade uskutočnenia osobného prieskumu trhu u dodávateľa je prijímateľ povinný tento prieskum hodnoverne zdokumentovať, napr. vyhotovením fotografií, ktoré preukážu cenu predmetu </w:t>
      </w:r>
      <w:r w:rsidRPr="00602CB7">
        <w:rPr>
          <w:rFonts w:cs="Arial"/>
          <w:szCs w:val="19"/>
        </w:rPr>
        <w:lastRenderedPageBreak/>
        <w:t>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033B2019"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0E4B0599"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0CE195B1"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45384FE9" w:rsidR="00B32509" w:rsidRPr="0073389C" w:rsidRDefault="00B32509" w:rsidP="009D7F63">
      <w:pPr>
        <w:tabs>
          <w:tab w:val="left" w:pos="1014"/>
        </w:tabs>
        <w:spacing w:before="120" w:after="120" w:line="288" w:lineRule="auto"/>
        <w:jc w:val="both"/>
      </w:pP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3426F9A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w:t>
      </w:r>
      <w:r w:rsidR="005E0D17">
        <w:rPr>
          <w:rFonts w:cs="Arial"/>
          <w:szCs w:val="19"/>
          <w:lang w:val="sk-SK"/>
        </w:rPr>
        <w:t>1</w:t>
      </w:r>
      <w:r w:rsidRPr="0073389C">
        <w:rPr>
          <w:rFonts w:cs="Arial"/>
          <w:szCs w:val="19"/>
          <w:lang w:val="sk-SK"/>
        </w:rPr>
        <w:t xml:space="preserve">5 000 EUR (ďalej len „zákazky nad </w:t>
      </w:r>
      <w:r w:rsidR="005E0D17">
        <w:rPr>
          <w:rFonts w:cs="Arial"/>
          <w:szCs w:val="19"/>
          <w:lang w:val="sk-SK"/>
        </w:rPr>
        <w:t>1</w:t>
      </w:r>
      <w:r w:rsidRPr="0073389C">
        <w:rPr>
          <w:rFonts w:cs="Arial"/>
          <w:szCs w:val="19"/>
          <w:lang w:val="sk-SK"/>
        </w:rPr>
        <w:t xml:space="preserve">5 000 EUR“); </w:t>
      </w:r>
    </w:p>
    <w:p w14:paraId="7A55D332" w14:textId="3C7E9E5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je nižšia ako </w:t>
      </w:r>
      <w:r w:rsidR="005E0D17">
        <w:rPr>
          <w:rFonts w:cs="Arial"/>
          <w:szCs w:val="19"/>
          <w:lang w:val="sk-SK"/>
        </w:rPr>
        <w:t>1</w:t>
      </w:r>
      <w:r w:rsidRPr="0073389C">
        <w:rPr>
          <w:rFonts w:cs="Arial"/>
          <w:szCs w:val="19"/>
          <w:lang w:val="sk-SK"/>
        </w:rPr>
        <w:t xml:space="preserve">5 000 EUR (ďalej len „zákazky do </w:t>
      </w:r>
      <w:r w:rsidR="005E0D17">
        <w:rPr>
          <w:rFonts w:cs="Arial"/>
          <w:szCs w:val="19"/>
          <w:lang w:val="sk-SK"/>
        </w:rPr>
        <w:t>1</w:t>
      </w:r>
      <w:r w:rsidRPr="0073389C">
        <w:rPr>
          <w:rFonts w:cs="Arial"/>
          <w:szCs w:val="19"/>
          <w:lang w:val="sk-SK"/>
        </w:rPr>
        <w:t>5 000 EUR“)</w:t>
      </w:r>
      <w:r w:rsidR="000E2751">
        <w:rPr>
          <w:rFonts w:cs="Arial"/>
          <w:szCs w:val="19"/>
          <w:lang w:val="sk-SK"/>
        </w:rPr>
        <w:t>.</w:t>
      </w:r>
      <w:r w:rsidRPr="0073389C">
        <w:rPr>
          <w:rFonts w:cs="Arial"/>
          <w:szCs w:val="19"/>
          <w:lang w:val="sk-SK"/>
        </w:rPr>
        <w:t xml:space="preserve"> </w:t>
      </w:r>
    </w:p>
    <w:p w14:paraId="15FB5CE2" w14:textId="10300C1C" w:rsidR="009F4290" w:rsidRDefault="00A238CC" w:rsidP="009D7F63">
      <w:pPr>
        <w:tabs>
          <w:tab w:val="left" w:pos="1014"/>
        </w:tabs>
        <w:spacing w:before="120" w:after="120" w:line="288" w:lineRule="auto"/>
        <w:jc w:val="both"/>
        <w:rPr>
          <w:b/>
        </w:rPr>
      </w:pPr>
      <w:r w:rsidRPr="00A238CC">
        <w:rPr>
          <w:b/>
        </w:rPr>
        <w:t>Delenie zákaziek s nízkou hodnotou na zákazky nad 15 000 EUR a zákazky do 15 000 EUR je platné a účinné od 08.09.2017 na základe plošnej výnimky, ktorú vydal CKO.</w:t>
      </w:r>
    </w:p>
    <w:p w14:paraId="5EB168E4" w14:textId="7EFE0C15" w:rsidR="005E0D17" w:rsidRPr="005E0D17" w:rsidRDefault="009F4290" w:rsidP="005E0D17">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w:t>
      </w:r>
      <w:r w:rsidRPr="009F4290">
        <w:lastRenderedPageBreak/>
        <w:t xml:space="preserve">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0ACC49DB" w:rsidR="009D7F63" w:rsidRPr="0073389C" w:rsidRDefault="009D7F63" w:rsidP="009D7F63">
      <w:pPr>
        <w:tabs>
          <w:tab w:val="left" w:pos="1014"/>
        </w:tabs>
        <w:spacing w:before="120" w:after="120" w:line="288" w:lineRule="auto"/>
        <w:jc w:val="both"/>
        <w:rPr>
          <w:b/>
        </w:rPr>
      </w:pPr>
      <w:r w:rsidRPr="0073389C">
        <w:rPr>
          <w:b/>
        </w:rPr>
        <w:t xml:space="preserve">Zákazky nad </w:t>
      </w:r>
      <w:r w:rsidR="004A5C0C">
        <w:rPr>
          <w:b/>
        </w:rPr>
        <w:t>1</w:t>
      </w:r>
      <w:r w:rsidRPr="0073389C">
        <w:rPr>
          <w:b/>
        </w:rPr>
        <w:t>5 000 EUR</w:t>
      </w:r>
    </w:p>
    <w:p w14:paraId="4C8B1BB2" w14:textId="40F2341C" w:rsidR="004A5C0C" w:rsidRDefault="004A5C0C" w:rsidP="009D7F63">
      <w:pPr>
        <w:tabs>
          <w:tab w:val="left" w:pos="1014"/>
        </w:tabs>
        <w:spacing w:before="120" w:after="120" w:line="288" w:lineRule="auto"/>
        <w:jc w:val="both"/>
      </w:pPr>
      <w:r w:rsidRPr="004A5C0C">
        <w:t xml:space="preserve">Zákazky nad 15 000 </w:t>
      </w:r>
      <w:r w:rsidR="00A15E8E">
        <w:t>EUR</w:t>
      </w:r>
      <w:r w:rsidR="00A15E8E" w:rsidRPr="004A5C0C">
        <w:t xml:space="preserve"> </w:t>
      </w:r>
      <w:r w:rsidRPr="004A5C0C">
        <w:t>na účely tejto kapitoly sú zákazky s nízkymi hodnotami podľa § 117 ZVO na tovary, stavebné práce alebo služby</w:t>
      </w:r>
    </w:p>
    <w:p w14:paraId="7A55D335" w14:textId="73227FBB" w:rsidR="009D7F63" w:rsidRPr="0073389C" w:rsidRDefault="009D7F63" w:rsidP="009D7F63">
      <w:pPr>
        <w:tabs>
          <w:tab w:val="left" w:pos="1014"/>
        </w:tabs>
        <w:spacing w:before="120" w:after="120" w:line="288" w:lineRule="auto"/>
        <w:jc w:val="both"/>
      </w:pPr>
      <w:r w:rsidRPr="0073389C">
        <w:t xml:space="preserve">Ak ide o zákazky nad </w:t>
      </w:r>
      <w:r w:rsidR="004A5C0C">
        <w:t>1</w:t>
      </w:r>
      <w:r w:rsidRPr="0073389C">
        <w:t xml:space="preserve">5 000 EUR a zároveň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14:paraId="7D090E95" w14:textId="2D01091F" w:rsidR="00F877F0" w:rsidRDefault="00F877F0" w:rsidP="009D7F63">
      <w:pPr>
        <w:tabs>
          <w:tab w:val="left" w:pos="1014"/>
        </w:tabs>
        <w:spacing w:before="120" w:after="120" w:line="288" w:lineRule="auto"/>
        <w:jc w:val="both"/>
      </w:pPr>
      <w:r w:rsidRPr="0073389C">
        <w:rPr>
          <w:color w:val="FF0000"/>
        </w:rPr>
        <w:t xml:space="preserve"> </w:t>
      </w:r>
      <w:r w:rsidRPr="0073389C">
        <w:t xml:space="preserve">V prípade, že </w:t>
      </w:r>
      <w:r w:rsidR="004A5C0C" w:rsidRPr="004A5C0C">
        <w:t xml:space="preserve">ide o zákazky nad 15 000 EUR, ktorých </w:t>
      </w:r>
      <w:r w:rsidRPr="0073389C">
        <w:t xml:space="preserve">predmetom obstarávania je tovar, stavebná práca alebo služba, ktorá je bežne dostupná na trhu, prijímateľ </w:t>
      </w:r>
      <w:r w:rsidR="004A5C0C">
        <w:t>môže</w:t>
      </w:r>
      <w:r w:rsidRPr="0073389C">
        <w:t xml:space="preserve"> zadávať zákazku prostredníctvom elektronického trhoviska podľa § </w:t>
      </w:r>
      <w:r w:rsidR="0058112B">
        <w:t>108</w:t>
      </w:r>
      <w:r w:rsidR="0058112B" w:rsidRPr="0073389C">
        <w:t xml:space="preserve"> </w:t>
      </w:r>
      <w:r w:rsidRPr="0073389C">
        <w:t>ods. 1 písm. a) ZVO a</w:t>
      </w:r>
      <w:r w:rsidR="004A5C0C">
        <w:t>lebo</w:t>
      </w:r>
      <w:r w:rsidRPr="0073389C">
        <w:t xml:space="preserve"> </w:t>
      </w:r>
      <w:r w:rsidR="004A5C0C" w:rsidRPr="004A5C0C">
        <w:t>podľa § 113 až 116 ZVO</w:t>
      </w:r>
      <w:r w:rsidRPr="0073389C">
        <w:t xml:space="preserve"> nie postupmi uvedenými v tejto kapitole.</w:t>
      </w:r>
    </w:p>
    <w:p w14:paraId="29E98F48" w14:textId="6DD78C09" w:rsidR="00A238CC" w:rsidRPr="0073389C" w:rsidRDefault="00A238CC" w:rsidP="009D7F63">
      <w:pPr>
        <w:tabs>
          <w:tab w:val="left" w:pos="1014"/>
        </w:tabs>
        <w:spacing w:before="120" w:after="120" w:line="288" w:lineRule="auto"/>
        <w:jc w:val="both"/>
      </w:pPr>
      <w:r w:rsidRPr="00A238CC">
        <w:t>Pravidlá pre zadávanie zákaziek nad 15 000 EUR sa týkajú aj zákaziek s nízkou hodnotou na dodanie tovaru, uskutočnenie stavebných prác a poskytnutie služieb, ktoré sú bežne dostupné na trhu, ak sú zadávané prijímateľom podľa § 8 ZVO a ich predpokladaná hodnota je rovnaká alebo vyššia ako 15 000 EUR.</w:t>
      </w:r>
    </w:p>
    <w:p w14:paraId="7A55D336" w14:textId="1F3C2BE1" w:rsidR="009D7F63" w:rsidRPr="004A5C0C" w:rsidRDefault="004A5C0C" w:rsidP="00DD30A9">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4A5C0C">
        <w:rPr>
          <w:rFonts w:cs="Arial"/>
          <w:b/>
          <w:i/>
          <w:szCs w:val="19"/>
        </w:rPr>
        <w:t xml:space="preserve">Dôležité upozornenie: </w:t>
      </w:r>
      <w:r w:rsidRPr="004A5C0C">
        <w:rPr>
          <w:rFonts w:cs="Arial"/>
          <w:szCs w:val="19"/>
        </w:rPr>
        <w:t xml:space="preserve">Pri zákazke bežne dostupnej na trhu (na </w:t>
      </w:r>
      <w:r w:rsidRPr="00487653">
        <w:rPr>
          <w:rFonts w:cs="Arial"/>
          <w:szCs w:val="19"/>
        </w:rPr>
        <w:t>náklade testu bežnej dostupnosti), bez ohľadu na to, či sa použije elektronické trhovisko alebo „papierové“ zadávanie podlimitnej zákazky cez Vestník verejného obstarávania, je spoločný spodný limit 15 000 EUR bez DPH. Rozdiel je v tom, že do 31.10.2017 bol prijímateľ pri zákazkách bežne dostupných na trhu s predpokladanou hodnotou rovnakou alebo vyššou ako 15 000 EUR bez DPH povinný použiť elektronické trhovisko. Po 01.11.2017 sa prijímateľ môže rozhodnúť medzi 2 postupmi, pričom alternatívou voči zadávaniu zákazky s využitím elektronického trhoviska je zadávanie podlimitnej zákazky bez využitia elektronického trhoviska.</w:t>
      </w: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62A6B95D" w14:textId="1CA4937F" w:rsidR="00890AFF"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minimálne 5</w:t>
      </w:r>
      <w:r w:rsidR="00275D14" w:rsidRPr="00275D14">
        <w:t xml:space="preserve"> </w:t>
      </w:r>
      <w:r w:rsidR="00275D14" w:rsidRPr="00275D14">
        <w:rPr>
          <w:b/>
        </w:rPr>
        <w:t>celých</w:t>
      </w:r>
      <w:r w:rsidRPr="0073389C">
        <w:rPr>
          <w:b/>
        </w:rPr>
        <w:t xml:space="preserve"> pracovných dní pred dňom </w:t>
      </w:r>
      <w:r w:rsidR="00950C3C">
        <w:rPr>
          <w:b/>
        </w:rPr>
        <w:t xml:space="preserve">uplynutia lehoty na </w:t>
      </w:r>
      <w:r w:rsidRPr="0073389C">
        <w:rPr>
          <w:b/>
        </w:rPr>
        <w:t>predkladani</w:t>
      </w:r>
      <w:r w:rsidR="00950C3C">
        <w:rPr>
          <w:b/>
        </w:rPr>
        <w:t>e</w:t>
      </w:r>
      <w:r w:rsidRPr="0073389C">
        <w:rPr>
          <w:b/>
        </w:rPr>
        <w:t xml:space="preserve"> ponúk</w:t>
      </w:r>
      <w:r w:rsidR="00B1362E" w:rsidRPr="00B1362E">
        <w:rPr>
          <w:b/>
        </w:rPr>
        <w:t>, pričom</w:t>
      </w:r>
      <w:r w:rsidRPr="0073389C">
        <w:t xml:space="preserve"> </w:t>
      </w:r>
      <w:r w:rsidR="00B1362E" w:rsidRPr="00B1362E">
        <w:t>(príklad: ak prijímateľ zverejní výzvu na predkladanie ponúk v utorok, minimálna lehota na predkladanie ponúk uplynie budúci týždeň v stredu za predpokladu, že nejde o pracovný týždeň, v rámci ktorého je štátny sviatok)</w:t>
      </w:r>
      <w:r w:rsidR="00B1362E">
        <w:t xml:space="preserve"> </w:t>
      </w:r>
      <w:r w:rsidRPr="0073389C">
        <w:t xml:space="preserve">do lehoty sa nezapočítava deň zverejnenia a zdokumentuje </w:t>
      </w:r>
      <w:r w:rsidR="00B1362E" w:rsidRPr="00B1362E">
        <w:t xml:space="preserve">a archivuje </w:t>
      </w:r>
      <w:r w:rsidRPr="0073389C">
        <w:t>toto zverejnenie hodnoverným spôsobom</w:t>
      </w:r>
      <w:r w:rsidR="00890AFF">
        <w:t xml:space="preserve"> </w:t>
      </w:r>
      <w:r w:rsidR="00890AFF" w:rsidRPr="00890AFF">
        <w:t xml:space="preserve">(spravidla printscreen tej </w:t>
      </w:r>
      <w:r w:rsidR="00890AFF" w:rsidRPr="00890AFF">
        <w:lastRenderedPageBreak/>
        <w:t>časti webového sídla, kde bola výzva na predkladanie ponúk zverejnená). Lehota na predkladanie ponúk musí byť primeraná a musí zohľadniť zložitosť a charakter predmetu zákazky, čas nevyhnutne potrebný na vypracovanie a doručenie ponuky.</w:t>
      </w:r>
    </w:p>
    <w:p w14:paraId="7A55D33A" w14:textId="5B74BA8B" w:rsidR="009D7F63" w:rsidRPr="0073389C" w:rsidRDefault="00890AFF" w:rsidP="009D7F63">
      <w:pPr>
        <w:tabs>
          <w:tab w:val="left" w:pos="1014"/>
        </w:tabs>
        <w:spacing w:before="120" w:after="120" w:line="288" w:lineRule="auto"/>
        <w:jc w:val="both"/>
      </w:pPr>
      <w:r>
        <w:t xml:space="preserve"> </w:t>
      </w:r>
      <w:r w:rsidR="009D7F63" w:rsidRPr="0073389C">
        <w:t xml:space="preserve"> </w:t>
      </w:r>
      <w:r>
        <w:t xml:space="preserve">Prijímateľ </w:t>
      </w:r>
      <w:r w:rsidR="009D7F63" w:rsidRPr="0073389C">
        <w:t xml:space="preserve">v deň zverejnenia </w:t>
      </w:r>
      <w:r w:rsidR="00D76DD9">
        <w:t>v</w:t>
      </w:r>
      <w:r w:rsidR="009D7F63" w:rsidRPr="0073389C">
        <w:t xml:space="preserve">ýzvy na </w:t>
      </w:r>
      <w:r w:rsidR="00950C3C">
        <w:t>predloženie ponuky</w:t>
      </w:r>
      <w:r w:rsidR="00950C3C" w:rsidRPr="0073389C">
        <w:t xml:space="preserve"> </w:t>
      </w:r>
      <w:r w:rsidR="009D7F63" w:rsidRPr="0073389C">
        <w:t>na svojom alebo inom vhodnom webovom sídle</w:t>
      </w:r>
      <w:r w:rsidR="00950C3C">
        <w:t xml:space="preserve"> alebo v printových médiách</w:t>
      </w:r>
      <w:r w:rsidR="009D7F63" w:rsidRPr="0073389C">
        <w:t xml:space="preserve"> zašle e</w:t>
      </w:r>
      <w:r w:rsidR="00506C97">
        <w:t>-</w:t>
      </w:r>
      <w:r w:rsidR="009D7F63" w:rsidRPr="0073389C">
        <w:t>mailom informáciu o tomto zverejnení</w:t>
      </w:r>
      <w:r w:rsidR="00950C3C">
        <w:t xml:space="preserve"> </w:t>
      </w:r>
      <w:r w:rsidR="00950C3C" w:rsidRPr="00950C3C">
        <w:t xml:space="preserve">vo forme podľa prílohy č. 23 </w:t>
      </w:r>
      <w:r w:rsidR="009D7F63" w:rsidRPr="0073389C">
        <w:t xml:space="preserve">na </w:t>
      </w:r>
      <w:r w:rsidR="00950C3C" w:rsidRPr="00950C3C">
        <w:t xml:space="preserve">e-mail zakazkycko@vlada.gov.sk a súčasne na e-mail </w:t>
      </w:r>
      <w:hyperlink r:id="rId25"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C97A33">
        <w:rPr>
          <w:u w:val="single"/>
        </w:rPr>
        <w:t>Lehotu na predkladanie ponúk musí prijímateľ určiť primeranú (aj dlhšiu ako 5 pracovných dní) v závislosti od náročnosti požiadaviek na predmet zákazky a požiadaviek na preukázanie ďalších skutočností súvisiacich s predmetom zákazky (napr. 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6" w:history="1">
        <w:r w:rsidR="000E5863" w:rsidRPr="004063F2">
          <w:rPr>
            <w:rStyle w:val="Hypertextovprepojenie"/>
            <w:color w:val="auto"/>
          </w:rPr>
          <w:t>vo.sep@minv.sk</w:t>
        </w:r>
      </w:hyperlink>
      <w:r w:rsidR="000E5863" w:rsidRPr="00DD30A9">
        <w:rPr>
          <w:u w:val="single"/>
        </w:rPr>
        <w:t>, nebude to dôvodom na vylúčenie výdavkov, týkajúcich sa obstarávanej zákazky, z financovania v plnej miere.</w:t>
      </w:r>
      <w:r w:rsidR="000E5863" w:rsidRPr="00DD30A9">
        <w:rPr>
          <w:b/>
        </w:rPr>
        <w:t xml:space="preserve"> </w:t>
      </w:r>
      <w:r w:rsidR="009D7F63"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58A4452F" w14:textId="5587B4AC" w:rsidR="004B2E39"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w:t>
      </w:r>
      <w:r w:rsidR="00890AFF">
        <w:t> </w:t>
      </w:r>
      <w:r w:rsidRPr="0073389C">
        <w:t>prípade</w:t>
      </w:r>
      <w:r w:rsidR="00890AFF" w:rsidRPr="00890AFF">
        <w:t xml:space="preserve"> ak Prijímateľ nedodrží povinnosť zaslania informácie o zverejnení zákazky na osobitný e-mailový kontakt zakazkycko@vlada.gov.sk v ten istý deň ako zverejní výzvu na súťaž (výzvu na predkladanie ponúk)</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w:t>
      </w:r>
    </w:p>
    <w:p w14:paraId="78E4FE70" w14:textId="28BC854A" w:rsidR="004B2E39" w:rsidRDefault="004B2E39" w:rsidP="009D7F63">
      <w:pPr>
        <w:tabs>
          <w:tab w:val="left" w:pos="1014"/>
        </w:tabs>
        <w:spacing w:before="120" w:after="120" w:line="288" w:lineRule="auto"/>
        <w:jc w:val="both"/>
      </w:pPr>
      <w:r w:rsidRPr="004B2E39">
        <w:t>Toto predĺženie sa musí rovnako vykonať aj v ostatných dokumentoch, ktoré prijímateľ vypracoval za účelom vyhlásenia zadávania zákazky, najmä vo výzve na súťaž zverejnenej na webovom sídle prijímateľa alebo inom vhodnom webovom sídle alebo printových médiách.</w:t>
      </w:r>
    </w:p>
    <w:p w14:paraId="7A55D33B" w14:textId="522B06F2" w:rsidR="009D7F63" w:rsidRPr="0073389C" w:rsidRDefault="009D7F63" w:rsidP="009D7F63">
      <w:pPr>
        <w:tabs>
          <w:tab w:val="left" w:pos="1014"/>
        </w:tabs>
        <w:spacing w:before="120" w:after="120" w:line="288" w:lineRule="auto"/>
        <w:jc w:val="both"/>
      </w:pPr>
      <w:r w:rsidRPr="0073389C">
        <w:t xml:space="preserve">Pokiaľ prijímateľ nesplní túto oznamovaciu povinnosť, bude poskytovateľ posudzovať túto skutočnosť ako porušenie princípu transparentnosti a </w:t>
      </w:r>
      <w:r w:rsidR="004B2E39" w:rsidRPr="004B2E39">
        <w:t xml:space="preserve">na </w:t>
      </w:r>
      <w:r w:rsidRPr="0073389C">
        <w:t xml:space="preserve">výdavky z predmetného VO </w:t>
      </w:r>
      <w:r w:rsidR="004B2E39" w:rsidRPr="004B2E39">
        <w:t>uplatniť finančnú opravu.</w:t>
      </w:r>
      <w:r w:rsidR="004B2E39">
        <w:t xml:space="preserve"> </w:t>
      </w:r>
    </w:p>
    <w:p w14:paraId="61D72B69" w14:textId="57B6514C" w:rsidR="00AA1C85"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DA0B7D" w:rsidRPr="00DA0B7D">
        <w:t xml:space="preserve">v ten istý deň ako zverejní výzvu na súťaž (výzvu na predkladanie ponúk) a zašle informácie o zverejnení zákazky na osobitný e-mailový kontakt </w:t>
      </w:r>
      <w:hyperlink r:id="rId27" w:history="1">
        <w:r w:rsidR="00DA0B7D" w:rsidRPr="008F0EC1">
          <w:rPr>
            <w:rStyle w:val="Hypertextovprepojenie"/>
          </w:rPr>
          <w:t>zakazkycko@vlada.gov.sk</w:t>
        </w:r>
      </w:hyperlink>
      <w:r w:rsidR="00DA0B7D">
        <w:t xml:space="preserve"> </w:t>
      </w:r>
      <w:r w:rsidRPr="0073389C">
        <w:t xml:space="preserve">povinný zaslať túto výzvu minimálne </w:t>
      </w:r>
      <w:r w:rsidR="000E2751">
        <w:t>3</w:t>
      </w:r>
      <w:r w:rsidR="000E2751" w:rsidRPr="0073389C">
        <w:t xml:space="preserve"> </w:t>
      </w:r>
      <w:r w:rsidRPr="0073389C">
        <w:t>vybraným záujemcom</w:t>
      </w:r>
      <w:r w:rsidR="00AA1C85" w:rsidRPr="00AA1C85">
        <w:t xml:space="preserve"> formou mailovej komunikácie</w:t>
      </w:r>
      <w:r w:rsidRPr="0073389C">
        <w:t xml:space="preserve">. </w:t>
      </w:r>
    </w:p>
    <w:p w14:paraId="28F767D9" w14:textId="77777777" w:rsidR="00AA1C85" w:rsidRDefault="00AA1C85" w:rsidP="00AA1C85">
      <w:pPr>
        <w:tabs>
          <w:tab w:val="left" w:pos="1014"/>
        </w:tabs>
        <w:spacing w:before="120" w:after="120" w:line="288" w:lineRule="auto"/>
        <w:jc w:val="both"/>
      </w:pPr>
      <w:r>
        <w:t>Vyššie uvedené úkony (zverejnenie výzvy, zaslanie informácie o zverejnení výzvy a zaslanie výzvy minimálne 3 vybraným záujemcom) musia byť prijímateľom realizované v rovnaký deň.</w:t>
      </w:r>
    </w:p>
    <w:p w14:paraId="76034677" w14:textId="3657BE6F" w:rsidR="00AA1C85" w:rsidRDefault="00AA1C85" w:rsidP="00AA1C85">
      <w:pPr>
        <w:tabs>
          <w:tab w:val="left" w:pos="1014"/>
        </w:tabs>
        <w:spacing w:before="120" w:after="120" w:line="288" w:lineRule="auto"/>
        <w:jc w:val="both"/>
      </w:pPr>
      <w:r>
        <w:t>Pokiaľ prijímateľ nedodrží povinnosť zaslať túto výzvu vybraným záujemcom v tom istom dni ako o nej informuje zaslaním informácie na osobitný e-mailový kontakt zakazkycko@vlada.gov.sk, je povinný pristúpiť k primeranému predĺženiu lehoty na predkladanie ponúk.</w:t>
      </w:r>
    </w:p>
    <w:p w14:paraId="7A55D33C" w14:textId="743D2051" w:rsidR="009D7F63" w:rsidRPr="0073389C" w:rsidRDefault="009D7F63" w:rsidP="009D7F63">
      <w:pPr>
        <w:tabs>
          <w:tab w:val="left" w:pos="1014"/>
        </w:tabs>
        <w:spacing w:before="120" w:after="120" w:line="288" w:lineRule="auto"/>
        <w:jc w:val="both"/>
      </w:pPr>
      <w:r w:rsidRPr="0073389C">
        <w:t>Oslovení záujemcovia musia byť subjekty, ktoré sú oprávnené dodávať</w:t>
      </w:r>
      <w:r w:rsidR="00D53C88">
        <w:t xml:space="preserve"> </w:t>
      </w:r>
      <w:r w:rsidR="00D53C88" w:rsidRPr="00D53C88">
        <w:t>tovar, uskutočňovať stavebné práce alebo poskytovať služby</w:t>
      </w:r>
      <w:r w:rsidRPr="0073389C">
        <w:t xml:space="preserve">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podložená</w:t>
      </w:r>
      <w:r w:rsidR="00D53C88" w:rsidRPr="00D53C88">
        <w:t xml:space="preserve"> a dôkazné bremeno preukázania skutočnosti, že na relevantnom trhu neexistuje viac ako 1 alebo 2 dodávatelia znáša prijímateľ. Aj v tomto výnimočnom prípade je však povinnosťou prijímateľa zverejniť zákazku na webovom sídle a zaslať informáciu o tomto zverejnení na osobitný mailový kontakt</w:t>
      </w:r>
      <w:r w:rsidR="00EF4612">
        <w:t xml:space="preserve"> </w:t>
      </w:r>
      <w:r w:rsidR="00EF4612" w:rsidRPr="00EF4612">
        <w:t>zakazkycko@vlada.gov.sk</w:t>
      </w:r>
      <w:r w:rsidR="00EF4612">
        <w:t>.</w:t>
      </w:r>
      <w:r w:rsidR="00D53C88">
        <w:t xml:space="preserve"> </w:t>
      </w:r>
      <w:r w:rsidRPr="0073389C">
        <w:t xml:space="preserve"> </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w:t>
      </w:r>
      <w:r w:rsidRPr="0073389C">
        <w:lastRenderedPageBreak/>
        <w:t xml:space="preserve">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26B6F17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r w:rsidR="004A5C0C">
        <w:t>1</w:t>
      </w:r>
      <w:r w:rsidRPr="0073389C">
        <w:t>5 000 EUR upravuje Metodický pokyn CKO č. 14</w:t>
      </w:r>
      <w:r w:rsidR="005C00EC">
        <w:t xml:space="preserve"> </w:t>
      </w:r>
      <w:r w:rsidR="005C00EC" w:rsidRPr="005C00EC">
        <w:t xml:space="preserve">k zadávaniu zákaziek v hodnote nad </w:t>
      </w:r>
      <w:r w:rsidR="00EF4612">
        <w:t>1</w:t>
      </w:r>
      <w:r w:rsidR="005C00EC" w:rsidRPr="005C00EC">
        <w:t>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EE8AB27" w:rsidR="009D7F63" w:rsidRPr="0073389C" w:rsidRDefault="009D7F63" w:rsidP="009D7F63">
      <w:pPr>
        <w:tabs>
          <w:tab w:val="left" w:pos="1014"/>
        </w:tabs>
        <w:spacing w:before="120" w:after="120" w:line="288" w:lineRule="auto"/>
        <w:jc w:val="both"/>
        <w:rPr>
          <w:b/>
        </w:rPr>
      </w:pPr>
      <w:r w:rsidRPr="0073389C">
        <w:rPr>
          <w:b/>
        </w:rPr>
        <w:t xml:space="preserve">Zákazky do </w:t>
      </w:r>
      <w:r w:rsidR="004A5C0C">
        <w:rPr>
          <w:b/>
        </w:rPr>
        <w:t>1</w:t>
      </w:r>
      <w:r w:rsidRPr="0073389C">
        <w:rPr>
          <w:b/>
        </w:rPr>
        <w:t>5 000 EUR</w:t>
      </w:r>
    </w:p>
    <w:p w14:paraId="7A55D341" w14:textId="27B2C00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r w:rsidR="004A5C0C">
        <w:t>1</w:t>
      </w:r>
      <w:r w:rsidRPr="0073389C">
        <w:t xml:space="preserve">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38F29EA6"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podložená. </w:t>
      </w:r>
    </w:p>
    <w:p w14:paraId="265AB634" w14:textId="2FC5B291" w:rsidR="004A5C0C" w:rsidRDefault="004A5C0C" w:rsidP="009D7F63">
      <w:pPr>
        <w:tabs>
          <w:tab w:val="left" w:pos="1014"/>
        </w:tabs>
        <w:spacing w:before="120" w:after="120" w:line="288" w:lineRule="auto"/>
        <w:jc w:val="both"/>
      </w:pPr>
      <w:r w:rsidRPr="004A5C0C">
        <w:t>Ak prijímateľ oslovil na základe výzvy na predkladanie ponúk minimálne troch potenciálnych dodávateľov a v stanovenej lehote na predkladanie ponúk nebola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0C75CF18" w:rsidR="005C00EC" w:rsidRDefault="004A5C0C" w:rsidP="009D7F63">
      <w:pPr>
        <w:tabs>
          <w:tab w:val="left" w:pos="1014"/>
        </w:tabs>
        <w:spacing w:before="120" w:after="120" w:line="288" w:lineRule="auto"/>
        <w:jc w:val="both"/>
      </w:pPr>
      <w:r w:rsidRPr="004A5C0C">
        <w:rPr>
          <w:b/>
        </w:rPr>
        <w:t xml:space="preserve">V prípade zákaziek s nízkou hodnotou, ktorých predpokladaná hodnota je do 5 000 </w:t>
      </w:r>
      <w:r w:rsidR="00A15E8E">
        <w:rPr>
          <w:b/>
        </w:rPr>
        <w:t>EUR</w:t>
      </w:r>
      <w:r w:rsidR="00A15E8E" w:rsidRPr="004A5C0C">
        <w:rPr>
          <w:b/>
        </w:rPr>
        <w:t xml:space="preserve"> </w:t>
      </w:r>
      <w:r w:rsidRPr="004A5C0C">
        <w:rPr>
          <w:b/>
        </w:rPr>
        <w:t xml:space="preserve">bez DPH, </w:t>
      </w:r>
      <w:r w:rsidRPr="00DD30A9">
        <w:t>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p>
    <w:p w14:paraId="4F78C592" w14:textId="256F21DE" w:rsidR="00A15E8E" w:rsidRPr="00DD30A9" w:rsidRDefault="00A15E8E" w:rsidP="009D7F63">
      <w:pPr>
        <w:tabs>
          <w:tab w:val="left" w:pos="1014"/>
        </w:tabs>
        <w:spacing w:before="120" w:after="120" w:line="288" w:lineRule="auto"/>
        <w:jc w:val="both"/>
      </w:pPr>
      <w:r w:rsidRPr="00A15E8E">
        <w:rPr>
          <w:b/>
        </w:rPr>
        <w:t>V prípade zákaziek s nízkou hodnotou, ktorých hodnota je do 1 000 EUR bez DPH</w:t>
      </w:r>
      <w:r w:rsidRPr="00A15E8E">
        <w:t xml:space="preserve">, je možné určiť úspešného uchádzača priamym zadaním, ak poskytovateľ vo vzťahu k predmetu zákazky určil na dané výdavky finančné limity, ktoré zohľadňujú dodržanie pravidiel hospodárnosti v súlade s metodickým pokynom </w:t>
      </w:r>
      <w:hyperlink r:id="rId28" w:history="1">
        <w:r w:rsidRPr="00A15E8E">
          <w:rPr>
            <w:rStyle w:val="Hypertextovprepojenie"/>
          </w:rPr>
          <w:t>k overovaniu hospodárnosti výdavkov</w:t>
        </w:r>
      </w:hyperlink>
      <w:r w:rsidRPr="00A15E8E">
        <w:rPr>
          <w:vertAlign w:val="superscript"/>
        </w:rPr>
        <w:footnoteReference w:id="107"/>
      </w:r>
      <w:r w:rsidRPr="00A15E8E">
        <w:t>.</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lastRenderedPageBreak/>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222" w:name="_Toc440372886"/>
      <w:bookmarkStart w:id="223" w:name="_Toc440636397"/>
      <w:r w:rsidRPr="0073389C">
        <w:rPr>
          <w:lang w:val="sk-SK"/>
        </w:rPr>
        <w:t>Zákazky nespadajúce pod zákon o verejnom obstarávaní</w:t>
      </w:r>
      <w:bookmarkEnd w:id="222"/>
      <w:bookmarkEnd w:id="223"/>
    </w:p>
    <w:p w14:paraId="7A55D364" w14:textId="2A3E39C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v súlade s jej princípmi ktorými sú - voľný pohyb tovaru, právo usadenia, voľný pohyb služieb, zákaz diskriminácie, rovnaké zaobchádzanie, transparentnosť, proporcionalita a vzájomné uznávanie dokladov. Rovnako dodržiava aj princíp zákonnosti. </w:t>
      </w:r>
    </w:p>
    <w:p w14:paraId="7A55D365" w14:textId="704F4F6D"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 xml:space="preserve">ZVO (ďalej len „zákazky z výnimky“);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175FBA6"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14:paraId="7A55D36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14:paraId="7A55D36A" w14:textId="77777777" w:rsidR="009D7F63" w:rsidRPr="0073389C" w:rsidRDefault="009D7F63" w:rsidP="00151D4D">
      <w:pPr>
        <w:pStyle w:val="Odsekzoznamu"/>
        <w:numPr>
          <w:ilvl w:val="0"/>
          <w:numId w:val="43"/>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14:paraId="7A55D36B" w14:textId="33A4D8F0"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2958E783" w14:textId="4A90EEE5" w:rsidR="00111724" w:rsidRDefault="009D7F63" w:rsidP="009D7F63">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p>
    <w:p w14:paraId="7A55D36C" w14:textId="18BD4576" w:rsidR="009D7F63" w:rsidRPr="0073389C" w:rsidRDefault="00111724" w:rsidP="009D7F63">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Výzva na predloženie ponuky (príloha č. </w:t>
      </w:r>
      <w:r w:rsidR="001A6E82" w:rsidRPr="0073389C">
        <w:t>2</w:t>
      </w:r>
      <w:r w:rsidR="001A6E82">
        <w:t>4</w:t>
      </w:r>
      <w:r w:rsidR="009D7F63" w:rsidRPr="0073389C">
        <w:t>) obsahuje najmä:</w:t>
      </w:r>
    </w:p>
    <w:p w14:paraId="7A55D36D"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14:paraId="7A55D36E"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14:paraId="7A55D36F"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14:paraId="7A55D370"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lastRenderedPageBreak/>
        <w:t xml:space="preserve">podmienky účasti (pre takýto typ zákazky postačuje kópia dokladu o oprávnení dodať, poskytovať  alebo uskutočňovať predmet zákazky), </w:t>
      </w:r>
    </w:p>
    <w:p w14:paraId="7A55D371" w14:textId="763C7675" w:rsidR="009D7F63" w:rsidRPr="0073389C" w:rsidRDefault="00E8739A"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14:paraId="7A55D372" w14:textId="08994B83"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14:paraId="7A55D373" w14:textId="6A32E480"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14:paraId="7A55D374"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podpis osoby zodpovednej za vykonanie prieskumu trhu.</w:t>
      </w:r>
    </w:p>
    <w:p w14:paraId="7A55D375" w14:textId="3D74F3B8"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6DA756E1" w14:textId="65980F34"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Pr="001F7F84">
        <w:t>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ktorý však nenahrádza prieskum trhu, ale je iba doplňujúcim nástrojom pre účely zabezpečenia dodržania pravidiel hospodárnosti.</w:t>
      </w:r>
    </w:p>
    <w:p w14:paraId="7C990398" w14:textId="7777777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304559D4" w14:textId="77777777" w:rsidR="00914736" w:rsidRPr="001F7F84" w:rsidRDefault="00914736" w:rsidP="00914736">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 alebo písm. q) ZVO je prijímateľ povinný vykonať prieskum trhu (deklaratórny prieskum), ktorým preukáže, že zákazka, ktorá bude zadaná priamo dodávateľovi v zmysle § 1 ods. 12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14:paraId="7A1343EB" w14:textId="77777777" w:rsidR="00914736" w:rsidRDefault="00914736" w:rsidP="009D7F63">
      <w:pPr>
        <w:autoSpaceDE w:val="0"/>
        <w:autoSpaceDN w:val="0"/>
        <w:adjustRightInd w:val="0"/>
        <w:spacing w:before="120" w:after="120" w:line="288" w:lineRule="auto"/>
        <w:jc w:val="both"/>
        <w:rPr>
          <w:b/>
          <w:i/>
          <w:color w:val="FF0000"/>
        </w:rPr>
      </w:pPr>
    </w:p>
    <w:p w14:paraId="7A55D376" w14:textId="2F4A598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1BC7B0D9"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kontrolu zákazky po vykonaní prieskumu trhu, v ktorých ponuka úspešného uchádzača je rovná alebo vyššia ako </w:t>
      </w:r>
      <w:r w:rsidR="004A5C0C">
        <w:t>1</w:t>
      </w:r>
      <w:r w:rsidRPr="0073389C">
        <w:t xml:space="preserve">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w:t>
      </w:r>
      <w:r w:rsidR="004A5C0C">
        <w:t xml:space="preserve"> následne </w:t>
      </w:r>
      <w:r w:rsidR="00D642ED" w:rsidRPr="00D642ED">
        <w:rPr>
          <w:b/>
        </w:rPr>
        <w:t>po podpise zmluvy</w:t>
      </w:r>
      <w:r w:rsidR="00D642ED" w:rsidRPr="00D642ED">
        <w:t xml:space="preserve"> analogicky k následnej ex-post kontrole. Ak ponuka úspešného uchádzača je nižšia ako </w:t>
      </w:r>
      <w:r w:rsidR="004A5C0C">
        <w:t>1</w:t>
      </w:r>
      <w:r w:rsidR="00D642ED" w:rsidRPr="00D642ED">
        <w:t>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lastRenderedPageBreak/>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4E25AD1F" w:rsidR="00E56F7C" w:rsidRPr="00E56F7C"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E56F7C">
        <w:rPr>
          <w:b/>
          <w:i/>
        </w:rPr>
        <w:t xml:space="preserve">Dôležité upozornenie: </w:t>
      </w:r>
      <w:r w:rsidRPr="00E56F7C">
        <w:t>V prípade uskutočnenia osobného prieskumu trhu u dodávateľa je prijímateľ povinný tento prieskum hodnoverne zdokumentov</w:t>
      </w:r>
      <w:r w:rsidRPr="00C047D6">
        <w:t xml:space="preserve">ať, napr. vyhotovením fotografií, ktoré preukážu cenu predmetu zákazky v čase uskutočňovania prieskumu, zápis z rokovania potvrdenými oboma stranami. </w:t>
      </w:r>
      <w:r>
        <w:t>Poskytovateľ</w:t>
      </w:r>
      <w:r w:rsidRPr="00E56F7C">
        <w:t xml:space="preserve">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7A55D385" w14:textId="5EC6ABDB" w:rsidR="009D7F63" w:rsidRDefault="004A5C0C" w:rsidP="009D7F63">
      <w:pPr>
        <w:autoSpaceDE w:val="0"/>
        <w:autoSpaceDN w:val="0"/>
        <w:adjustRightInd w:val="0"/>
        <w:spacing w:before="120" w:after="120" w:line="288" w:lineRule="auto"/>
        <w:jc w:val="both"/>
      </w:pPr>
      <w:r w:rsidRPr="004A5C0C">
        <w:t xml:space="preserve">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vrátane zásady </w:t>
      </w:r>
      <w:ins w:id="224" w:author="Miruška Hrabčáková" w:date="2018-10-24T09:46:00Z">
        <w:r w:rsidR="00047055" w:rsidRPr="00047055">
          <w:t>hospodárnosti, efektívnosti a účinnosti</w:t>
        </w:r>
      </w:ins>
      <w:del w:id="225" w:author="Miruška Hrabčáková" w:date="2018-10-24T09:46:00Z">
        <w:r w:rsidRPr="004A5C0C" w:rsidDel="00047055">
          <w:delText>riadneho finančného hospodárenia</w:delText>
        </w:r>
      </w:del>
      <w:r w:rsidRPr="004A5C0C">
        <w:t xml:space="preserve"> podľa čl. 3</w:t>
      </w:r>
      <w:del w:id="226" w:author="Miruška Hrabčáková" w:date="2018-10-24T09:45:00Z">
        <w:r w:rsidRPr="004A5C0C" w:rsidDel="00047055">
          <w:delText>0</w:delText>
        </w:r>
      </w:del>
      <w:ins w:id="227" w:author="Miruška Hrabčáková" w:date="2018-10-24T09:45:00Z">
        <w:r w:rsidR="00047055">
          <w:t>3</w:t>
        </w:r>
      </w:ins>
      <w:r w:rsidRPr="004A5C0C">
        <w:t xml:space="preserve"> nariadenia </w:t>
      </w:r>
      <w:del w:id="228" w:author="Miruška Hrabčáková" w:date="2018-10-24T09:46:00Z">
        <w:r w:rsidRPr="009C1147" w:rsidDel="00047055">
          <w:rPr>
            <w:highlight w:val="yellow"/>
          </w:rPr>
          <w:delText>966/2012</w:delText>
        </w:r>
      </w:del>
      <w:ins w:id="229" w:author="Miruška Hrabčáková" w:date="2018-10-24T09:46:00Z">
        <w:r w:rsidR="00047055">
          <w:t>2018/1046</w:t>
        </w:r>
      </w:ins>
      <w:r w:rsidRPr="004A5C0C">
        <w:t xml:space="preserve"> v riadiacej dokumentácii ku konkrétnej výzve/vyzvaniu v Príručke k oprávnenosti výdavkov, v ktorej sú stanovené finančné a percentuálne limity oprávnených výdavkov.</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77777777"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 xml:space="preserve">Pokiaľ verejný obstarávateľ zadá zákazku s peňažným plnením (za odplatu) právnickej osobe v súlade s § 1 ods. 8  ZVO je pre posúdenie možnosti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151D4D">
      <w:pPr>
        <w:pStyle w:val="Odsekzoznamu"/>
        <w:numPr>
          <w:ilvl w:val="0"/>
          <w:numId w:val="105"/>
        </w:numPr>
        <w:autoSpaceDE w:val="0"/>
        <w:autoSpaceDN w:val="0"/>
        <w:adjustRightInd w:val="0"/>
        <w:spacing w:before="120" w:after="120" w:line="288" w:lineRule="auto"/>
        <w:ind w:left="567"/>
        <w:contextualSpacing w:val="0"/>
        <w:jc w:val="both"/>
        <w:rPr>
          <w:rFonts w:cs="Arial"/>
          <w:szCs w:val="19"/>
        </w:rPr>
      </w:pPr>
      <w:r w:rsidRPr="001F7F84">
        <w:rPr>
          <w:rFonts w:cs="Arial"/>
          <w:szCs w:val="19"/>
        </w:rPr>
        <w:lastRenderedPageBreak/>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7777777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p>
    <w:p w14:paraId="7A55D391" w14:textId="14D677F5" w:rsidR="009D7F63" w:rsidRDefault="001874BF"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0FDCC1DD"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w:t>
      </w:r>
      <w:r w:rsidR="004A5C0C">
        <w:t>1</w:t>
      </w:r>
      <w:r w:rsidR="00367E6F" w:rsidRPr="00367E6F">
        <w:t xml:space="preserve">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4A5C0C">
        <w:t>1</w:t>
      </w:r>
      <w:r w:rsidR="00367E6F" w:rsidRPr="00367E6F">
        <w:t xml:space="preserve">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lastRenderedPageBreak/>
        <w:t>zdôvodnenie zadávania zákazky formou in-house zákazky alebo horizontálnej zákazky,</w:t>
      </w:r>
    </w:p>
    <w:p w14:paraId="7A55D39C" w14:textId="346E16A8"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1FBF478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155AB6A9"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preukázanie určenia hodnoty zákazky z pohľadu hospodárnosti v nadväznosti na povinnosť </w:t>
      </w:r>
      <w:r w:rsidR="00312317">
        <w:t xml:space="preserve">dodržať princíp </w:t>
      </w:r>
      <w:r w:rsidRPr="0073389C">
        <w:t>hospodárnosti vyplývajúcej zo zákona o finančnej kontrole a zo zákona o rozpočtových pravidlách,</w:t>
      </w:r>
    </w:p>
    <w:p w14:paraId="7A55D3A2" w14:textId="68F81C6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6E9E5F42" w:rsidR="009D7F63" w:rsidRPr="0073389C" w:rsidRDefault="00312317"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7A55D3B0" w14:textId="5840740A"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7A55D3B1" w14:textId="4BF96A3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lastRenderedPageBreak/>
        <w:t xml:space="preserve">V prípade, že poskytovateľ identifikuje pri kontrole takéhoto obstarávania nesplnenie podmienok uvedených v MP CKO č. 12 resp. iné porušenie právnych predpisov SR a EÚ s vplyvom na oprávnenosť výdavkov, 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14:paraId="7A55D3B2" w14:textId="3BB08138" w:rsidR="009D7F63" w:rsidRPr="0073389C" w:rsidRDefault="009D7F63" w:rsidP="009D7F63">
      <w:pPr>
        <w:pStyle w:val="Nadpis3"/>
        <w:ind w:left="567" w:firstLine="0"/>
        <w:rPr>
          <w:lang w:val="sk-SK"/>
        </w:rPr>
      </w:pPr>
      <w:r w:rsidRPr="0073389C">
        <w:rPr>
          <w:lang w:val="sk-SK"/>
        </w:rPr>
        <w:t xml:space="preserve"> </w:t>
      </w:r>
      <w:bookmarkStart w:id="230" w:name="_Toc440372887"/>
      <w:bookmarkStart w:id="231" w:name="_Toc440636398"/>
      <w:r w:rsidRPr="0073389C">
        <w:rPr>
          <w:lang w:val="sk-SK"/>
        </w:rPr>
        <w:t>Konflikt záujmov</w:t>
      </w:r>
      <w:bookmarkEnd w:id="230"/>
      <w:bookmarkEnd w:id="231"/>
    </w:p>
    <w:p w14:paraId="1459F1AC" w14:textId="77777777"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14:paraId="619D2644" w14:textId="59990BD4"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14:paraId="7A55D3B3" w14:textId="1E8D245C"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A55D3B4" w14:textId="01C447F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(t.j. záujem odporujúci verejnému záujmu), ktorý možno vnímať ako ohrozenie nestrannosti a nezávislosti v súvislosti s daným postupom VO, sa týka v zmysle MP CKO č. 13 najmä:</w:t>
      </w:r>
    </w:p>
    <w:p w14:paraId="7A55D3B5" w14:textId="7272ACFF"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14:paraId="7A55D3B6" w14:textId="34639611"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14:paraId="7A55D3B7" w14:textId="6B80E583"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14:paraId="7A55D3B8" w14:textId="77777777"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14:paraId="7A55D3B9"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14:paraId="7A55D3BA"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14:paraId="7A55D3BB"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14:paraId="7A55D3BC" w14:textId="026DC26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14:paraId="7A55D3BD"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14:paraId="7A55D3BE"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14:paraId="7A55D3BF"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14:paraId="7A55D3C0"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14:paraId="7A55D3C1"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14:paraId="7A55D3C3"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lastRenderedPageBreak/>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897D42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14:paraId="7A55D3C5"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14:paraId="7A55D3C6" w14:textId="03E9B921"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7BA553DF"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Prijímateľ zabezpečí v každej etape postupu verejného obstarávania (príprava, hodnotenie a ukončenie), aby osoba zodpovedná za 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08"/>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09"/>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lastRenderedPageBreak/>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10"/>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11"/>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151D4D">
            <w:pPr>
              <w:pStyle w:val="Odsekzoznamu"/>
              <w:numPr>
                <w:ilvl w:val="0"/>
                <w:numId w:val="45"/>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151D4D">
            <w:pPr>
              <w:pStyle w:val="Odsekzoznamu"/>
              <w:keepNext/>
              <w:keepLines/>
              <w:numPr>
                <w:ilvl w:val="0"/>
                <w:numId w:val="46"/>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151D4D">
            <w:pPr>
              <w:pStyle w:val="Odsekzoznamu"/>
              <w:keepNext/>
              <w:keepLines/>
              <w:numPr>
                <w:ilvl w:val="0"/>
                <w:numId w:val="46"/>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lastRenderedPageBreak/>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lastRenderedPageBreak/>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A55D465" w14:textId="755D6C1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14:paraId="7A55D466" w14:textId="29E519DA" w:rsidR="009D7F63" w:rsidRDefault="009D7F63" w:rsidP="009D7F63">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prehlasuje, že v prípade ak podľa jeho vedomostí, resp. vedomostí </w:t>
      </w:r>
      <w:r w:rsidR="005F5EA3">
        <w:rPr>
          <w:color w:val="000000"/>
        </w:rPr>
        <w:t>P</w:t>
      </w:r>
      <w:r w:rsidRPr="0073389C">
        <w:rPr>
          <w:color w:val="000000"/>
        </w:rPr>
        <w:t xml:space="preserve">rijímateľa nastane v danom projekte konflikt záujmov, bude o uvedenej skutočnosti bezodkladne písomne informovať </w:t>
      </w:r>
      <w:r w:rsidR="005F5EA3">
        <w:rPr>
          <w:color w:val="000000"/>
        </w:rPr>
        <w:t>P</w:t>
      </w:r>
      <w:r w:rsidRPr="0073389C">
        <w:rPr>
          <w:color w:val="000000"/>
        </w:rPr>
        <w:t xml:space="preserve">oskytovateľa. </w:t>
      </w:r>
    </w:p>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1195CEDC" w14:textId="5C6843E5" w:rsidR="0040641A" w:rsidRPr="00E53156" w:rsidRDefault="0040641A" w:rsidP="00E53156">
      <w:pPr>
        <w:tabs>
          <w:tab w:val="left" w:pos="0"/>
        </w:tabs>
        <w:spacing w:after="200" w:line="276" w:lineRule="auto"/>
        <w:jc w:val="both"/>
      </w:pPr>
      <w:r>
        <w:t>Verejné obstarávanie tovarov, služieb, alebo stavebných prác na ktoré sa viažu  výdavky, ktoré spadajú pod  ZVV, sa počas implementácie projektu neoveruje. Ak sa RO dozvie, že došlo alebo mohlo dôjsť k porušeniu postupov týkajúcich sa verejného obstarávania</w:t>
      </w:r>
      <w:r w:rsidR="00F41EF2">
        <w:t xml:space="preserve"> (bez ohľadu na to, či ho vykonal prijímateľ alebo partner)</w:t>
      </w:r>
      <w:r>
        <w:t>, postúpi túto informáciu Úradu pre verejné obstarávanie.</w:t>
      </w:r>
      <w:r w:rsidR="00CC514B">
        <w:t xml:space="preserve"> Uvedené </w:t>
      </w:r>
      <w:r>
        <w:t>nemá vplyv na oprávnenosť, či výšku oprávnených výdavkov spadajúcich pod ZVV</w:t>
      </w:r>
      <w:r w:rsidR="00CC514B">
        <w:t xml:space="preserve"> a</w:t>
      </w:r>
      <w:r w:rsidR="00C33FF5">
        <w:t xml:space="preserve"> preto</w:t>
      </w:r>
      <w:r w:rsidR="00CC514B">
        <w:t xml:space="preserve"> na základe  uvedenej skutočnosti  RO pre OP EVS neuplatňuje voči prijímateľom ani žiadne sankčné mechanizmy.</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232" w:name="_Toc410907878"/>
      <w:bookmarkStart w:id="233" w:name="_Toc440372888"/>
      <w:bookmarkStart w:id="234" w:name="_Toc440636399"/>
      <w:r w:rsidRPr="0073389C">
        <w:rPr>
          <w:lang w:val="sk-SK"/>
        </w:rPr>
        <w:lastRenderedPageBreak/>
        <w:t>Informačný systém (ITMS2014+)</w:t>
      </w:r>
      <w:bookmarkEnd w:id="232"/>
      <w:bookmarkEnd w:id="233"/>
      <w:bookmarkEnd w:id="234"/>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12"/>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235" w:name="_Toc440372889"/>
      <w:bookmarkStart w:id="236" w:name="_Toc440636400"/>
      <w:r w:rsidRPr="0073389C">
        <w:rPr>
          <w:lang w:val="sk-SK"/>
        </w:rPr>
        <w:t>Informovanie a komunikácia</w:t>
      </w:r>
      <w:bookmarkEnd w:id="235"/>
      <w:bookmarkEnd w:id="236"/>
    </w:p>
    <w:p w14:paraId="7A55D477" w14:textId="026F3BCC"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9" w:history="1">
        <w:r w:rsidRPr="0073389C">
          <w:rPr>
            <w:rStyle w:val="Hypertextovprepojenie"/>
          </w:rPr>
          <w:t>www.opevs.eu</w:t>
        </w:r>
      </w:hyperlink>
      <w:r w:rsidR="00DF5D23" w:rsidRPr="0084082D">
        <w:rPr>
          <w:rStyle w:val="Hypertextovprepojenie"/>
          <w:color w:val="auto"/>
          <w:u w:val="none"/>
        </w:rPr>
        <w:t>,</w:t>
      </w:r>
      <w:r w:rsidR="005B7659" w:rsidRPr="0084082D">
        <w:rPr>
          <w:rStyle w:val="Hypertextovprepojenie"/>
          <w:color w:val="auto"/>
          <w:u w:val="none"/>
        </w:rPr>
        <w:t xml:space="preserve"> resp.</w:t>
      </w:r>
      <w:r w:rsidR="005B7659" w:rsidRPr="0084082D">
        <w:rPr>
          <w:rStyle w:val="Hypertextovprepojenie"/>
          <w:color w:val="auto"/>
        </w:rPr>
        <w:t xml:space="preserve"> </w:t>
      </w:r>
      <w:r w:rsidR="005B7659">
        <w:rPr>
          <w:rStyle w:val="Hypertextovprepojenie"/>
        </w:rPr>
        <w:t>www.reformuj.sk</w:t>
      </w:r>
      <w:r w:rsidRPr="0073389C">
        <w:rPr>
          <w:rStyle w:val="Hypertextovprepojenie"/>
        </w:rPr>
        <w:t>.</w:t>
      </w:r>
      <w:r w:rsidRPr="0073389C">
        <w:t xml:space="preserve"> </w:t>
      </w:r>
    </w:p>
    <w:p w14:paraId="69A10570" w14:textId="07F7C444"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7A55D478" w14:textId="2E6F09A8" w:rsidR="009D7F63" w:rsidRPr="0073389C" w:rsidRDefault="009D7F63" w:rsidP="00ED14F6">
      <w:pPr>
        <w:spacing w:before="120" w:after="120" w:line="288" w:lineRule="auto"/>
        <w:jc w:val="both"/>
      </w:pPr>
      <w:r w:rsidRPr="0073389C">
        <w:lastRenderedPageBreak/>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lastRenderedPageBreak/>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237" w:name="_Toc440372890"/>
      <w:bookmarkStart w:id="238" w:name="_Toc440636401"/>
      <w:bookmarkStart w:id="239" w:name="_Toc410907880"/>
      <w:r w:rsidRPr="0073389C">
        <w:rPr>
          <w:rFonts w:ascii="Arial" w:hAnsi="Arial"/>
          <w:lang w:val="sk-SK"/>
        </w:rPr>
        <w:lastRenderedPageBreak/>
        <w:t>Kontrola a overovanie oprávnenosti výdavkov</w:t>
      </w:r>
      <w:bookmarkEnd w:id="237"/>
      <w:bookmarkEnd w:id="238"/>
      <w:r w:rsidRPr="0073389C">
        <w:rPr>
          <w:rFonts w:ascii="Arial" w:hAnsi="Arial"/>
          <w:lang w:val="sk-SK"/>
        </w:rPr>
        <w:t xml:space="preserve"> </w:t>
      </w:r>
      <w:bookmarkEnd w:id="239"/>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240" w:name="_Toc410907881"/>
      <w:bookmarkStart w:id="241" w:name="_Toc440372891"/>
      <w:bookmarkStart w:id="242" w:name="_Toc440636402"/>
      <w:r w:rsidRPr="0073389C">
        <w:rPr>
          <w:lang w:val="sk-SK"/>
        </w:rPr>
        <w:t xml:space="preserve">Administratívna </w:t>
      </w:r>
      <w:r w:rsidR="00F17DE9">
        <w:rPr>
          <w:lang w:val="sk-SK"/>
        </w:rPr>
        <w:t xml:space="preserve">finančná </w:t>
      </w:r>
      <w:r w:rsidRPr="0073389C">
        <w:rPr>
          <w:lang w:val="sk-SK"/>
        </w:rPr>
        <w:t>kontrola</w:t>
      </w:r>
      <w:bookmarkEnd w:id="240"/>
      <w:bookmarkEnd w:id="241"/>
      <w:bookmarkEnd w:id="242"/>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07AF93BA"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A76D72B"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7A55D4AB" w14:textId="48188485"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168A634"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7A55D4AF" w14:textId="3F771C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7A55D4B0" w14:textId="337367DE"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7A55D4B1" w14:textId="362EA6E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7A55D4B2" w14:textId="1D0835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A55D4B3" w14:textId="4069514A"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7A55D4B4" w14:textId="3A9479C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A55D4B5" w14:textId="64203A0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7A55D4B6" w14:textId="7933EC6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7A55D4B7" w14:textId="09EB45A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potrebám projektu;</w:t>
      </w:r>
    </w:p>
    <w:p w14:paraId="7A55D4B8" w14:textId="6808225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574DC727" w14:textId="36EAA519"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lastRenderedPageBreak/>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7A55D4BA" w14:textId="71A3DC03"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243" w:name="_Toc410907882"/>
      <w:bookmarkStart w:id="244" w:name="_Toc440372892"/>
      <w:bookmarkStart w:id="245" w:name="_Toc440636403"/>
      <w:r>
        <w:rPr>
          <w:lang w:val="sk-SK"/>
        </w:rPr>
        <w:t>Finančná k</w:t>
      </w:r>
      <w:r w:rsidR="009D7F63" w:rsidRPr="0073389C">
        <w:rPr>
          <w:lang w:val="sk-SK"/>
        </w:rPr>
        <w:t>ontrola na mieste</w:t>
      </w:r>
      <w:bookmarkEnd w:id="243"/>
      <w:bookmarkEnd w:id="244"/>
      <w:bookmarkEnd w:id="245"/>
      <w:r w:rsidR="009D7F63" w:rsidRPr="0073389C">
        <w:rPr>
          <w:lang w:val="sk-SK"/>
        </w:rPr>
        <w:tab/>
      </w:r>
      <w:r w:rsidR="009D7F63" w:rsidRPr="0073389C">
        <w:rPr>
          <w:lang w:val="sk-SK"/>
        </w:rPr>
        <w:tab/>
      </w:r>
    </w:p>
    <w:p w14:paraId="44A6BB6F" w14:textId="64CE99CC"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5AF7C71B"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E9E4B3F"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49B99411"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6F722478"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08EDF6B3"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adekvátnosť a overiteľnosť podporných dokumentov;</w:t>
      </w:r>
    </w:p>
    <w:p w14:paraId="2C1DE21B"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1177FEAD"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4371F6A8"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061073A3"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4030D735"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2CBCDF6D" w14:textId="77777777" w:rsidR="003D2CF8" w:rsidRPr="008C4A60" w:rsidRDefault="003D2CF8" w:rsidP="009C17FB">
      <w:pPr>
        <w:pStyle w:val="Odsekzoznamu"/>
        <w:numPr>
          <w:ilvl w:val="2"/>
          <w:numId w:val="107"/>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7A55D4BD" w14:textId="2D903E8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w:t>
      </w:r>
      <w:r w:rsidRPr="0073389C">
        <w:rPr>
          <w:rFonts w:ascii="Arial" w:hAnsi="Arial" w:cs="Arial"/>
          <w:sz w:val="19"/>
          <w:szCs w:val="19"/>
          <w:lang w:val="sk-SK"/>
        </w:rPr>
        <w:lastRenderedPageBreak/>
        <w:t>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w:t>
      </w:r>
      <w:r w:rsidR="009D7F63" w:rsidRPr="0073389C">
        <w:rPr>
          <w:rFonts w:cs="Arial"/>
          <w:szCs w:val="19"/>
          <w:lang w:val="sk-SK"/>
        </w:rPr>
        <w:lastRenderedPageBreak/>
        <w:t>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2244BF">
      <w:pPr>
        <w:pStyle w:val="Default"/>
        <w:numPr>
          <w:ilvl w:val="1"/>
          <w:numId w:val="100"/>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11BB65E9"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7A181B1D"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1F180A4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77777777"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 xml:space="preserve">kontrola projektu ako celku, t.j. v prípade existencie partnerov prijímateľa je poskytovateľ povinný vykonať predmetnú kontrolu u každého z nich, </w:t>
      </w:r>
      <w:r w:rsidRPr="00771817">
        <w:rPr>
          <w:color w:val="auto"/>
          <w:lang w:val="sk-SK"/>
        </w:rPr>
        <w:t>v závislosti od cieľov a zamerania finančnej kontroly projektu na mieste.</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6F18451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7A55D4FE" w14:textId="5706735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Zaslaním čiastkovej správy z kontroly na mieste je skončená tá časť finančnej kontroly, ktorej sa čiastková správa z kontroly na mieste týka.</w:t>
      </w:r>
    </w:p>
    <w:p w14:paraId="7A55D4FF" w14:textId="257F32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33EF81DF"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06560E2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2E697BE2"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lastRenderedPageBreak/>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246"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247" w:name="_Toc440372893"/>
      <w:bookmarkStart w:id="248" w:name="_Toc440636404"/>
      <w:r w:rsidRPr="0073389C">
        <w:rPr>
          <w:rFonts w:ascii="Arial" w:hAnsi="Arial"/>
          <w:lang w:val="sk-SK"/>
        </w:rPr>
        <w:lastRenderedPageBreak/>
        <w:t>Pr</w:t>
      </w:r>
      <w:r>
        <w:rPr>
          <w:rFonts w:ascii="Arial" w:hAnsi="Arial"/>
          <w:lang w:val="sk-SK"/>
        </w:rPr>
        <w:t>echodné a záverečné ustanovenia</w:t>
      </w:r>
      <w:bookmarkEnd w:id="247"/>
      <w:bookmarkEnd w:id="248"/>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249" w:name="_Toc440372894"/>
      <w:bookmarkStart w:id="250" w:name="_Toc440636405"/>
      <w:r w:rsidRPr="0073389C">
        <w:rPr>
          <w:rFonts w:ascii="Arial" w:hAnsi="Arial"/>
          <w:lang w:val="sk-SK"/>
        </w:rPr>
        <w:lastRenderedPageBreak/>
        <w:t>Prílohy</w:t>
      </w:r>
      <w:bookmarkEnd w:id="246"/>
      <w:bookmarkEnd w:id="249"/>
      <w:bookmarkEnd w:id="250"/>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0445C76E" w:rsidR="009D7F63" w:rsidRPr="002255EE" w:rsidRDefault="000A3901" w:rsidP="002244BF">
      <w:pPr>
        <w:pStyle w:val="Default"/>
        <w:numPr>
          <w:ilvl w:val="0"/>
          <w:numId w:val="94"/>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2244BF">
      <w:pPr>
        <w:pStyle w:val="Default"/>
        <w:numPr>
          <w:ilvl w:val="0"/>
          <w:numId w:val="95"/>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41433A9B"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44AEB15E" w14:textId="4B2C2CD1"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7A55D527" w14:textId="440C771A"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23049A85" w:rsidR="005979B7" w:rsidRDefault="00EF4612" w:rsidP="00EF4612">
      <w:pPr>
        <w:pStyle w:val="Default"/>
        <w:numPr>
          <w:ilvl w:val="0"/>
          <w:numId w:val="95"/>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41C590A" w14:textId="21E47BF6"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2EFC8C27" w14:textId="7C04B82E"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400505AB" w:rsidR="00AE2E88" w:rsidRDefault="00A161AA"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68C4C742" w14:textId="268D41BE" w:rsidR="00200264" w:rsidRPr="009B14A0" w:rsidRDefault="00200264"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72461467" w14:textId="77777777"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0589AC48" w14:textId="77777777"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60929409"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headerReference w:type="even" r:id="rId30"/>
      <w:headerReference w:type="default" r:id="rId31"/>
      <w:footerReference w:type="even" r:id="rId32"/>
      <w:footerReference w:type="default" r:id="rId33"/>
      <w:headerReference w:type="first" r:id="rId34"/>
      <w:footerReference w:type="first" r:id="rId35"/>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8D8D3F" w14:textId="77777777" w:rsidR="00252469" w:rsidRDefault="00252469">
      <w:r>
        <w:separator/>
      </w:r>
    </w:p>
    <w:p w14:paraId="677075A3" w14:textId="77777777" w:rsidR="00252469" w:rsidRDefault="00252469"/>
  </w:endnote>
  <w:endnote w:type="continuationSeparator" w:id="0">
    <w:p w14:paraId="0C7C8879" w14:textId="77777777" w:rsidR="00252469" w:rsidRDefault="00252469">
      <w:r>
        <w:continuationSeparator/>
      </w:r>
    </w:p>
    <w:p w14:paraId="208C381D" w14:textId="77777777" w:rsidR="00252469" w:rsidRDefault="00252469"/>
  </w:endnote>
  <w:endnote w:type="continuationNotice" w:id="1">
    <w:p w14:paraId="58955DCA" w14:textId="77777777" w:rsidR="00252469" w:rsidRDefault="002524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altName w:val="Palatino Linotype"/>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6DC69" w14:textId="77777777" w:rsidR="009C6E13" w:rsidRDefault="009C6E1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9C6E13" w:rsidRDefault="009C6E13">
    <w:pPr>
      <w:pStyle w:val="Pta"/>
      <w:jc w:val="right"/>
    </w:pPr>
    <w:r>
      <w:fldChar w:fldCharType="begin"/>
    </w:r>
    <w:r>
      <w:instrText xml:space="preserve"> PAGE   \* MERGEFORMAT </w:instrText>
    </w:r>
    <w:r>
      <w:fldChar w:fldCharType="separate"/>
    </w:r>
    <w:r w:rsidR="006F3F45">
      <w:rPr>
        <w:noProof/>
      </w:rPr>
      <w:t>42</w:t>
    </w:r>
    <w:r>
      <w:rPr>
        <w:noProof/>
      </w:rPr>
      <w:fldChar w:fldCharType="end"/>
    </w:r>
  </w:p>
  <w:p w14:paraId="5596B515" w14:textId="77777777" w:rsidR="009C6E13" w:rsidRPr="003530AF" w:rsidRDefault="009C6E13"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9C6E13" w:rsidRDefault="009C6E13">
        <w:pPr>
          <w:pStyle w:val="Pta"/>
          <w:jc w:val="right"/>
        </w:pPr>
        <w:r>
          <w:fldChar w:fldCharType="begin"/>
        </w:r>
        <w:r>
          <w:instrText>PAGE   \* MERGEFORMAT</w:instrText>
        </w:r>
        <w:r>
          <w:fldChar w:fldCharType="separate"/>
        </w:r>
        <w:r w:rsidR="006F3F45" w:rsidRPr="006F3F45">
          <w:rPr>
            <w:noProof/>
            <w:lang w:val="sk-SK"/>
          </w:rPr>
          <w:t>1</w:t>
        </w:r>
        <w:r>
          <w:fldChar w:fldCharType="end"/>
        </w:r>
      </w:p>
    </w:sdtContent>
  </w:sdt>
  <w:p w14:paraId="3B48FDCA" w14:textId="77777777" w:rsidR="009C6E13" w:rsidRDefault="009C6E1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B49B50" w14:textId="77777777" w:rsidR="00252469" w:rsidRDefault="00252469">
      <w:r>
        <w:separator/>
      </w:r>
    </w:p>
    <w:p w14:paraId="7CB6F62B" w14:textId="77777777" w:rsidR="00252469" w:rsidRDefault="00252469"/>
  </w:footnote>
  <w:footnote w:type="continuationSeparator" w:id="0">
    <w:p w14:paraId="5DC05DF7" w14:textId="77777777" w:rsidR="00252469" w:rsidRDefault="00252469">
      <w:r>
        <w:continuationSeparator/>
      </w:r>
    </w:p>
    <w:p w14:paraId="37E1BFD2" w14:textId="77777777" w:rsidR="00252469" w:rsidRDefault="00252469"/>
  </w:footnote>
  <w:footnote w:type="continuationNotice" w:id="1">
    <w:p w14:paraId="199984AA" w14:textId="77777777" w:rsidR="00252469" w:rsidRDefault="00252469"/>
  </w:footnote>
  <w:footnote w:id="2">
    <w:p w14:paraId="7A55D546" w14:textId="77777777" w:rsidR="009C6E13" w:rsidRPr="009D7F63" w:rsidRDefault="009C6E13"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9C6E13" w:rsidRPr="009D7F63" w:rsidRDefault="009C6E13"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9C6E13" w:rsidRPr="009D7F63" w:rsidRDefault="009C6E13"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7A55D549" w14:textId="77777777" w:rsidR="009C6E13" w:rsidRPr="009D7F63" w:rsidRDefault="009C6E13"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6">
    <w:p w14:paraId="440A1364" w14:textId="5D093E76" w:rsidR="009C6E13" w:rsidRPr="003911A6" w:rsidRDefault="009C6E13">
      <w:pPr>
        <w:pStyle w:val="Textpoznmkypodiarou"/>
        <w:rPr>
          <w:del w:id="66"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7">
    <w:p w14:paraId="28C505C7" w14:textId="115896DC" w:rsidR="009C6E13" w:rsidRPr="00F20EE9" w:rsidRDefault="009C6E13">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8">
    <w:p w14:paraId="08D19436" w14:textId="667CCAA7" w:rsidR="009C6E13" w:rsidRPr="005D70A1" w:rsidRDefault="009C6E13">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9">
    <w:p w14:paraId="0DDD8E63" w14:textId="622450AC" w:rsidR="009C6E13" w:rsidRPr="00EA330D" w:rsidRDefault="009C6E13" w:rsidP="00936C83">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0">
    <w:p w14:paraId="6CC7BD3B" w14:textId="5832019B" w:rsidR="009C6E13" w:rsidRPr="00E25071" w:rsidRDefault="009C6E13"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1">
    <w:p w14:paraId="7A55D54A" w14:textId="77777777" w:rsidR="009C6E13" w:rsidRPr="009D7F63" w:rsidRDefault="009C6E13"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2">
    <w:p w14:paraId="7A55D54B" w14:textId="77777777" w:rsidR="009C6E13" w:rsidRPr="009D7F63" w:rsidRDefault="009C6E1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3">
    <w:p w14:paraId="356452D0" w14:textId="6C4EE198" w:rsidR="009C6E13" w:rsidRPr="007D7535" w:rsidRDefault="009C6E13"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4">
    <w:p w14:paraId="7A55D54C" w14:textId="77777777" w:rsidR="009C6E13" w:rsidRPr="009D7F63" w:rsidRDefault="009C6E13"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9C6E13" w:rsidRPr="009D7F63" w:rsidRDefault="009C6E1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9C6E13" w:rsidRPr="009D7F63" w:rsidRDefault="009C6E1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9C6E13" w:rsidRPr="009D7F63" w:rsidRDefault="009C6E13"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9C6E13" w:rsidRPr="009D7F63" w:rsidRDefault="009C6E13" w:rsidP="00C8683A">
      <w:pPr>
        <w:pStyle w:val="Textpoznmkypodiarou"/>
        <w:rPr>
          <w:rFonts w:cs="Arial"/>
          <w:szCs w:val="16"/>
          <w:lang w:val="sk-SK"/>
        </w:rPr>
      </w:pPr>
      <w:r w:rsidRPr="009D7F63">
        <w:rPr>
          <w:rFonts w:cs="Arial"/>
          <w:szCs w:val="16"/>
          <w:lang w:val="sk-SK" w:eastAsia="cs-CZ"/>
        </w:rPr>
        <w:t>4. pohonné hmoty.</w:t>
      </w:r>
    </w:p>
  </w:footnote>
  <w:footnote w:id="15">
    <w:p w14:paraId="0C902E3E" w14:textId="77777777" w:rsidR="009C6E13" w:rsidRPr="009D7F63" w:rsidRDefault="009C6E13"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9C6E13" w:rsidRPr="009D7F63" w:rsidRDefault="009C6E1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9C6E13" w:rsidRPr="009D7F63" w:rsidRDefault="009C6E1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9C6E13" w:rsidRPr="009D7F63" w:rsidRDefault="009C6E13"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9C6E13" w:rsidRPr="00041D2E" w:rsidRDefault="009C6E13" w:rsidP="00041D2E">
      <w:pPr>
        <w:pStyle w:val="Textpoznmkypodiarou"/>
        <w:rPr>
          <w:lang w:val="sk-SK"/>
        </w:rPr>
      </w:pPr>
      <w:r w:rsidRPr="009D7F63">
        <w:rPr>
          <w:rFonts w:cs="Arial"/>
          <w:szCs w:val="16"/>
          <w:lang w:val="sk-SK" w:eastAsia="cs-CZ"/>
        </w:rPr>
        <w:t>4. pohonné hmoty.</w:t>
      </w:r>
    </w:p>
  </w:footnote>
  <w:footnote w:id="16">
    <w:p w14:paraId="7A55D551" w14:textId="77777777" w:rsidR="009C6E13" w:rsidRPr="009D7F63" w:rsidRDefault="009C6E13"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7">
    <w:p w14:paraId="7A55D552" w14:textId="77777777" w:rsidR="009C6E13" w:rsidRPr="009D7F63" w:rsidRDefault="009C6E13"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8">
    <w:p w14:paraId="7A55D553" w14:textId="77777777" w:rsidR="009C6E13" w:rsidRPr="009D7F63" w:rsidRDefault="009C6E13"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9">
    <w:p w14:paraId="2415F5CC" w14:textId="68E1CA8B" w:rsidR="009C6E13" w:rsidRDefault="009C6E13"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9C6E13" w:rsidRPr="009D7F63" w:rsidRDefault="009C6E13">
      <w:pPr>
        <w:pStyle w:val="Textpoznmkypodiarou"/>
        <w:rPr>
          <w:rFonts w:cs="Arial"/>
          <w:szCs w:val="16"/>
          <w:lang w:val="sk-SK"/>
        </w:rPr>
      </w:pPr>
    </w:p>
  </w:footnote>
  <w:footnote w:id="20">
    <w:p w14:paraId="7A55D555" w14:textId="77777777" w:rsidR="009C6E13" w:rsidRPr="009D7F63" w:rsidRDefault="009C6E13"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21">
    <w:p w14:paraId="0274D41C" w14:textId="77777777" w:rsidR="009C6E13" w:rsidRPr="006E4CC8" w:rsidRDefault="009C6E13"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9C6E13" w:rsidRPr="007F7349" w:rsidRDefault="009C6E13" w:rsidP="0027405B">
      <w:pPr>
        <w:pStyle w:val="Odsekzoznamu"/>
        <w:numPr>
          <w:ilvl w:val="0"/>
          <w:numId w:val="89"/>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9C6E13" w:rsidRPr="007F7349" w:rsidRDefault="009C6E13" w:rsidP="0027405B">
      <w:pPr>
        <w:pStyle w:val="Odsekzoznamu"/>
        <w:numPr>
          <w:ilvl w:val="0"/>
          <w:numId w:val="89"/>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9C6E13" w:rsidRPr="007F7349" w:rsidRDefault="009C6E13" w:rsidP="0027405B">
      <w:pPr>
        <w:pStyle w:val="Odsekzoznamu"/>
        <w:numPr>
          <w:ilvl w:val="0"/>
          <w:numId w:val="89"/>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9C6E13" w:rsidRPr="00F41F62" w:rsidRDefault="009C6E13"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22">
    <w:p w14:paraId="7A55D556" w14:textId="77777777" w:rsidR="009C6E13" w:rsidRPr="009D7F63" w:rsidRDefault="009C6E13"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3">
    <w:p w14:paraId="2C0A5128" w14:textId="77777777" w:rsidR="009C6E13" w:rsidRDefault="009C6E13"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24">
    <w:p w14:paraId="7E1B0128" w14:textId="77777777" w:rsidR="009C6E13" w:rsidRDefault="009C6E13"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25">
    <w:p w14:paraId="6D0863AC" w14:textId="77777777" w:rsidR="009C6E13" w:rsidRDefault="009C6E13"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26">
    <w:p w14:paraId="4FEE481D" w14:textId="479E076B" w:rsidR="009C6E13" w:rsidRPr="004F28ED" w:rsidRDefault="009C6E13">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7">
    <w:p w14:paraId="5DB7D518" w14:textId="0F23E2AC" w:rsidR="009C6E13" w:rsidRPr="00867B4C" w:rsidRDefault="009C6E13"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osoba/osoby tak, aby nedošlo k strate kontrolného prostredia a aby vykonanie práce bolo nespochybniteľné (napr. prácu preberú 2 riadiaci zamestnanci projektového tímu, napr. projektový manažér a finančný manažér).</w:t>
      </w:r>
      <w:r w:rsidRPr="0073389C">
        <w:t xml:space="preserve"> </w:t>
      </w:r>
    </w:p>
  </w:footnote>
  <w:footnote w:id="28">
    <w:p w14:paraId="3B927676" w14:textId="0B338479" w:rsidR="009C6E13" w:rsidRPr="00965E93" w:rsidRDefault="009C6E13"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9">
    <w:p w14:paraId="7A55D557" w14:textId="52DFEF6A" w:rsidR="009C6E13" w:rsidRPr="009D7F63" w:rsidRDefault="009C6E13"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30">
    <w:p w14:paraId="7A55D558" w14:textId="77777777" w:rsidR="009C6E13" w:rsidRPr="009D7F63" w:rsidRDefault="009C6E13"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1">
    <w:p w14:paraId="17C29017" w14:textId="77777777" w:rsidR="009C6E13" w:rsidRPr="009D7F63" w:rsidRDefault="009C6E1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2">
    <w:p w14:paraId="7A55D559" w14:textId="77777777" w:rsidR="009C6E13" w:rsidRPr="009D7F63" w:rsidRDefault="009C6E1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9C6E13" w:rsidRPr="009D7F63" w:rsidRDefault="009C6E13"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3">
    <w:p w14:paraId="7A55D55B" w14:textId="77777777" w:rsidR="009C6E13" w:rsidRPr="009D7F63" w:rsidRDefault="009C6E1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4">
    <w:p w14:paraId="7A55D55C" w14:textId="77777777" w:rsidR="009C6E13" w:rsidRPr="009D7F63" w:rsidRDefault="009C6E1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5">
    <w:p w14:paraId="7A55D55D" w14:textId="77777777" w:rsidR="009C6E13" w:rsidRPr="009D7F63" w:rsidRDefault="009C6E13"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9C6E13" w:rsidRPr="009D7F63" w:rsidRDefault="009C6E13"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6">
    <w:p w14:paraId="7A55D55F" w14:textId="333E477A" w:rsidR="009C6E13" w:rsidRPr="00062F88" w:rsidRDefault="009C6E13"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37">
    <w:p w14:paraId="02F4C726" w14:textId="77777777" w:rsidR="009C6E13" w:rsidRDefault="009C6E13" w:rsidP="009B4AEF">
      <w:pPr>
        <w:pStyle w:val="Textpoznmkypodiarou"/>
        <w:jc w:val="both"/>
      </w:pPr>
      <w:r>
        <w:rPr>
          <w:rStyle w:val="Odkaznapoznmkupodiarou"/>
        </w:rPr>
        <w:footnoteRef/>
      </w:r>
      <w:r>
        <w:t xml:space="preserve"> Priznanie odmeny príslušnému zamestnancovi musí byť náležite zdôvodnené.</w:t>
      </w:r>
    </w:p>
  </w:footnote>
  <w:footnote w:id="38">
    <w:p w14:paraId="04763B2B" w14:textId="5A5D2FAF" w:rsidR="009C6E13" w:rsidRPr="00F72B7B" w:rsidRDefault="009C6E13"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39">
    <w:p w14:paraId="0388B3E2" w14:textId="4D28868F" w:rsidR="009C6E13" w:rsidRDefault="009C6E13"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40">
    <w:p w14:paraId="2E6985A0" w14:textId="77777777" w:rsidR="009C6E13" w:rsidRDefault="009C6E13"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1">
    <w:p w14:paraId="7A55D560" w14:textId="5738DA04" w:rsidR="009C6E13" w:rsidRPr="00027286" w:rsidRDefault="009C6E13"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42">
    <w:p w14:paraId="15B0D0EB" w14:textId="3E15725B" w:rsidR="009C6E13" w:rsidRPr="00AF0A84" w:rsidRDefault="009C6E13">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43">
    <w:p w14:paraId="7A55D564" w14:textId="77777777" w:rsidR="009C6E13" w:rsidRPr="009D7F63" w:rsidRDefault="009C6E13"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44">
    <w:p w14:paraId="6A48E5FC" w14:textId="67F6A6F7" w:rsidR="009C6E13" w:rsidRPr="00B275B2" w:rsidRDefault="009C6E13"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45">
    <w:p w14:paraId="75442DCC" w14:textId="77777777" w:rsidR="009C6E13" w:rsidRPr="001277DD" w:rsidRDefault="009C6E13"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6">
    <w:p w14:paraId="539DE3AB" w14:textId="77777777" w:rsidR="009C6E13" w:rsidRPr="001277DD" w:rsidRDefault="009C6E13"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7">
    <w:p w14:paraId="6B33FB00" w14:textId="77777777" w:rsidR="009C6E13" w:rsidRPr="001277DD" w:rsidRDefault="009C6E13"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8">
    <w:p w14:paraId="44310DB6" w14:textId="77777777" w:rsidR="009C6E13" w:rsidRPr="001277DD" w:rsidRDefault="009C6E13"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9">
    <w:p w14:paraId="28E7C95F" w14:textId="0B437969" w:rsidR="009C6E13" w:rsidRPr="001277DD" w:rsidRDefault="009C6E13"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50">
    <w:p w14:paraId="250CEFBD" w14:textId="33B32087" w:rsidR="009C6E13" w:rsidRPr="00923BC1" w:rsidRDefault="009C6E13"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51">
    <w:p w14:paraId="414F1A43" w14:textId="265724BA" w:rsidR="009C6E13" w:rsidRPr="00772F95" w:rsidRDefault="009C6E13"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52">
    <w:p w14:paraId="0C4735BA" w14:textId="1928CC24" w:rsidR="009C6E13" w:rsidRPr="008A522F" w:rsidRDefault="009C6E13"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53">
    <w:p w14:paraId="038A96C2" w14:textId="13120178" w:rsidR="009C6E13" w:rsidRPr="00CE0C11" w:rsidRDefault="009C6E13"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54">
    <w:p w14:paraId="59C496F8" w14:textId="77777777" w:rsidR="009C6E13" w:rsidRPr="00621D47" w:rsidRDefault="009C6E13"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55">
    <w:p w14:paraId="70BE8EFD" w14:textId="4D3737B4" w:rsidR="009C6E13" w:rsidRPr="00391F1C" w:rsidRDefault="009C6E13"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56">
    <w:p w14:paraId="7A55D567" w14:textId="77777777" w:rsidR="009C6E13" w:rsidRPr="009D7F63" w:rsidRDefault="009C6E13"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57">
    <w:p w14:paraId="7A55D568" w14:textId="77777777" w:rsidR="009C6E13" w:rsidRPr="009D7F63" w:rsidRDefault="009C6E13"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58">
    <w:p w14:paraId="7A55D569" w14:textId="77777777" w:rsidR="009C6E13" w:rsidRPr="009D7F63" w:rsidRDefault="009C6E13"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59">
    <w:p w14:paraId="7A55D56A" w14:textId="77777777" w:rsidR="009C6E13" w:rsidRPr="009D7F63" w:rsidRDefault="009C6E13"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60">
    <w:p w14:paraId="7A55D56B" w14:textId="77777777" w:rsidR="009C6E13" w:rsidRPr="009D7F63" w:rsidRDefault="009C6E13"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61">
    <w:p w14:paraId="7A55D56E" w14:textId="416A13B1" w:rsidR="009C6E13" w:rsidRPr="009D7F63" w:rsidRDefault="009C6E13"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62">
    <w:p w14:paraId="7DAB27E8" w14:textId="77777777" w:rsidR="009C6E13" w:rsidRPr="00405EED" w:rsidRDefault="009C6E13"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63">
    <w:p w14:paraId="7A55D570" w14:textId="36F68E99" w:rsidR="009C6E13" w:rsidRPr="009D7F63" w:rsidRDefault="009C6E13"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64">
    <w:p w14:paraId="7A55D571" w14:textId="77777777" w:rsidR="009C6E13" w:rsidRPr="009D7F63" w:rsidRDefault="009C6E13"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65">
    <w:p w14:paraId="7A55D573" w14:textId="77777777" w:rsidR="009C6E13" w:rsidRPr="009D7F63" w:rsidRDefault="009C6E13"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66">
    <w:p w14:paraId="7A55D574" w14:textId="77777777" w:rsidR="009C6E13" w:rsidRPr="009D7F63" w:rsidRDefault="009C6E13"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67">
    <w:p w14:paraId="7A55D575" w14:textId="2BC95C86" w:rsidR="009C6E13" w:rsidRPr="009D7F63" w:rsidRDefault="009C6E13"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68">
    <w:p w14:paraId="7A55D578" w14:textId="77777777" w:rsidR="009C6E13" w:rsidRPr="009D7F63" w:rsidRDefault="009C6E13"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69">
    <w:p w14:paraId="4F8F3C8B" w14:textId="77777777" w:rsidR="009C6E13" w:rsidRPr="009D7F63" w:rsidRDefault="009C6E13"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70">
    <w:p w14:paraId="451277DD" w14:textId="77777777" w:rsidR="009C6E13" w:rsidRPr="009D7F63" w:rsidRDefault="009C6E13"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71">
    <w:p w14:paraId="7A55D579" w14:textId="67088258" w:rsidR="009C6E13" w:rsidRPr="009D7F63" w:rsidRDefault="009C6E13"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72">
    <w:p w14:paraId="45573155" w14:textId="14B40576" w:rsidR="009C6E13" w:rsidRPr="001A7C8D" w:rsidRDefault="009C6E13">
      <w:pPr>
        <w:pStyle w:val="Textpoznmkypodiarou"/>
        <w:rPr>
          <w:lang w:val="sk-SK"/>
        </w:rPr>
      </w:pPr>
      <w:r>
        <w:rPr>
          <w:rStyle w:val="Odkaznapoznmkupodiarou"/>
        </w:rPr>
        <w:footnoteRef/>
      </w:r>
      <w:r>
        <w:t xml:space="preserve"> V zmysle ustanovenia § 22 ods. 2 zákona o finančnej kontrole</w:t>
      </w:r>
    </w:p>
  </w:footnote>
  <w:footnote w:id="73">
    <w:p w14:paraId="7A55D57A" w14:textId="77777777" w:rsidR="009C6E13" w:rsidRPr="009D7F63" w:rsidRDefault="009C6E13"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9C6E13" w:rsidRPr="009D7F63" w:rsidRDefault="009C6E13">
      <w:pPr>
        <w:pStyle w:val="Textpoznmkypodiarou"/>
        <w:rPr>
          <w:rFonts w:cs="Arial"/>
          <w:szCs w:val="16"/>
          <w:lang w:val="sk-SK"/>
        </w:rPr>
      </w:pPr>
    </w:p>
  </w:footnote>
  <w:footnote w:id="74">
    <w:p w14:paraId="7A55D57D" w14:textId="77777777" w:rsidR="009C6E13" w:rsidRPr="009D7F63" w:rsidRDefault="009C6E13"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75">
    <w:p w14:paraId="7A55D57E" w14:textId="77777777" w:rsidR="009C6E13" w:rsidRPr="009D7F63" w:rsidRDefault="009C6E13"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76">
    <w:p w14:paraId="7A55D57F" w14:textId="77777777" w:rsidR="009C6E13" w:rsidRPr="009D7F63" w:rsidRDefault="009C6E13"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77">
    <w:p w14:paraId="7A55D580" w14:textId="77777777" w:rsidR="009C6E13" w:rsidRPr="009D7F63" w:rsidRDefault="009C6E13"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78">
    <w:p w14:paraId="7A55D581" w14:textId="77777777" w:rsidR="009C6E13" w:rsidRPr="009D7F63" w:rsidRDefault="009C6E1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79">
    <w:p w14:paraId="7A55D582" w14:textId="77777777" w:rsidR="009C6E13" w:rsidRPr="009D7F63" w:rsidRDefault="009C6E13"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80">
    <w:p w14:paraId="7A55D583" w14:textId="052EABFD" w:rsidR="009C6E13" w:rsidRPr="009D7F63" w:rsidRDefault="009C6E13"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77777777" w:rsidR="009C6E13" w:rsidRPr="009D7F63" w:rsidRDefault="009C6E13"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14:paraId="7A55D585" w14:textId="6B81D9DC" w:rsidR="009C6E13" w:rsidRPr="009D7F63" w:rsidRDefault="009C6E13"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9C6E13" w:rsidRPr="002D4DD9" w:rsidRDefault="009C6E13"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81">
    <w:p w14:paraId="7A55D587" w14:textId="77777777" w:rsidR="009C6E13" w:rsidRPr="002D4DD9" w:rsidRDefault="009C6E13"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82">
    <w:p w14:paraId="7A55D588" w14:textId="4BFF8B46" w:rsidR="009C6E13" w:rsidRPr="00666AC8" w:rsidRDefault="009C6E13"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racovný výkaz sa 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p>
  </w:footnote>
  <w:footnote w:id="83">
    <w:p w14:paraId="7A55D58A" w14:textId="010C8D03" w:rsidR="009C6E13" w:rsidRPr="002D4DD9" w:rsidRDefault="009C6E13"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84">
    <w:p w14:paraId="7A55D58B" w14:textId="36DE3BCF" w:rsidR="009C6E13" w:rsidRPr="002D4DD9" w:rsidRDefault="009C6E13"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85">
    <w:p w14:paraId="7A55D58E" w14:textId="5905C154" w:rsidR="009C6E13" w:rsidRPr="009D7F63" w:rsidRDefault="009C6E1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86">
    <w:p w14:paraId="21B88E63" w14:textId="45116D8F" w:rsidR="009C6E13" w:rsidRPr="00DB1B99" w:rsidRDefault="009C6E13" w:rsidP="00DB1B99">
      <w:pPr>
        <w:pStyle w:val="Textpoznmkypodiarou"/>
        <w:jc w:val="both"/>
        <w:rPr>
          <w:lang w:val="sk-SK"/>
        </w:rPr>
      </w:pPr>
      <w:r>
        <w:rPr>
          <w:rStyle w:val="Odkaznapoznmkupodiarou"/>
        </w:rPr>
        <w:footnoteRef/>
      </w:r>
      <w:r>
        <w:t xml:space="preserve"> </w:t>
      </w:r>
      <w:r>
        <w:rPr>
          <w:lang w:val="sk-SK"/>
        </w:rPr>
        <w:t xml:space="preserve">Poskytovateľ na základe žiadosti o predkladanie interných personálnych výdavkov prijímateľa/partnera prostredníctvom sumarizačných hárkov – personálne výdavky (ďalej len „žiadosť o výnimku“) vyhodnotí chybovosť v doteraz predložených žiadostiach o platbu (vyhodnotenie sa vykoná len na nárokovaných interných personálnych výdavkoch v dvoch žiadostiach o platbu). Chybovosť nárokovaných interných personálnych výdavkoch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w:t>
      </w:r>
      <w:r w:rsidRPr="00DB1B99">
        <w:rPr>
          <w:lang w:val="sk-SK"/>
        </w:rPr>
        <w:t>Dokladovanie oprávnených výdavkov podľa jednotlivých</w:t>
      </w:r>
      <w:r w:rsidRPr="0073389C">
        <w:rPr>
          <w:lang w:val="sk-SK"/>
        </w:rPr>
        <w:t xml:space="preserve"> </w:t>
      </w:r>
      <w:r w:rsidRPr="00DB1B99">
        <w:rPr>
          <w:lang w:val="sk-SK"/>
        </w:rPr>
        <w:t>skupín výdavkov</w:t>
      </w:r>
      <w:r>
        <w:rPr>
          <w:lang w:val="sk-SK"/>
        </w:rPr>
        <w:t xml:space="preserve">).    </w:t>
      </w:r>
    </w:p>
  </w:footnote>
  <w:footnote w:id="87">
    <w:p w14:paraId="346F9881" w14:textId="38882892" w:rsidR="009C6E13" w:rsidRPr="002D4DD9" w:rsidRDefault="009C6E13"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88">
    <w:p w14:paraId="18F68BE6" w14:textId="77777777" w:rsidR="009C6E13" w:rsidRPr="009D7F63" w:rsidRDefault="009C6E13"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9">
    <w:p w14:paraId="7B8CA6F4" w14:textId="057B66FF" w:rsidR="009C6E13" w:rsidRPr="00DD30A9" w:rsidRDefault="009C6E13" w:rsidP="00DD30A9">
      <w:pPr>
        <w:pStyle w:val="Textpoznmkypodiarou"/>
        <w:jc w:val="both"/>
        <w:rPr>
          <w:lang w:val="sk-SK"/>
        </w:rPr>
      </w:pPr>
      <w:r>
        <w:rPr>
          <w:rStyle w:val="Odkaznapoznmkupodiarou"/>
        </w:rPr>
        <w:footnoteRef/>
      </w:r>
      <w:r>
        <w:t xml:space="preserve"> </w:t>
      </w:r>
      <w:r>
        <w:rPr>
          <w:lang w:val="sk-SK"/>
        </w:rPr>
        <w:t xml:space="preserve">Poskytovateľ na základe žiadosti o predkladanie výdavkov za náhrady mzdy a platu prijímateľa/partnera prostredníctvom sumarizačných hárkov – personálne výdavky (ďalej len „žiadosť o výnimku“) vyhodnotí chybovosť v doteraz predložených žiadostiach o platbu (vyhodnotenie sa vykoná len na nárokovaných výdavkoch za náhrady mzdy a platu v dvoch žiadostiach o platbu). Chybovosť nárokovaných výdavkov za náhrady mzdy a platu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výdavkov za náhrady mzdy a platu nepresiahne 2% z ich hodnoty, poskytovateľ môže udeliť výnimku predkladania výdavkov za náhrady mzdy a platu prostredníctvom sumarizačných hárkov – personálne výdavky. Ak poskytovateľ identifikuje počas výkonu FKnM chybovosť presahujúcu 2% z hodnoty vzorky nárokovaných výdavkov za náhrady mzdy a platu v žiadosti o platbu, poskytovateľ môže rozhodnúť o opätovnej povinnosti predkladať kompletnú podpornú dokumentáciu k  výdavkom za náhrady mzdy a platu (časť 2.4.6.3 </w:t>
      </w:r>
      <w:r w:rsidRPr="00EB0B04">
        <w:rPr>
          <w:lang w:val="sk-SK"/>
        </w:rPr>
        <w:t>Dokladovanie oprávnených výdavkov podľa jednotlivých</w:t>
      </w:r>
      <w:r w:rsidRPr="0073389C">
        <w:rPr>
          <w:lang w:val="sk-SK"/>
        </w:rPr>
        <w:t xml:space="preserve"> </w:t>
      </w:r>
      <w:r w:rsidRPr="00EB0B04">
        <w:rPr>
          <w:lang w:val="sk-SK"/>
        </w:rPr>
        <w:t>skupín výdavkov</w:t>
      </w:r>
      <w:r>
        <w:rPr>
          <w:lang w:val="sk-SK"/>
        </w:rPr>
        <w:t xml:space="preserve">).    </w:t>
      </w:r>
    </w:p>
  </w:footnote>
  <w:footnote w:id="90">
    <w:p w14:paraId="245656D0" w14:textId="34CF1211" w:rsidR="009C6E13" w:rsidRPr="009D7F63" w:rsidRDefault="009C6E13"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91">
    <w:p w14:paraId="1BAE06D9" w14:textId="3DB56B7A" w:rsidR="009C6E13" w:rsidRPr="008D4874" w:rsidRDefault="009C6E13">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2">
    <w:p w14:paraId="06A0F700" w14:textId="0A8847BF" w:rsidR="009C6E13" w:rsidRPr="00A9227A" w:rsidRDefault="009C6E13"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3">
    <w:p w14:paraId="7A55D594" w14:textId="7255982C" w:rsidR="009C6E13" w:rsidRPr="009D7F63" w:rsidRDefault="009C6E1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94">
    <w:p w14:paraId="7A55D597" w14:textId="7291098D" w:rsidR="009C6E13" w:rsidRPr="009D7F63" w:rsidRDefault="009C6E13"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95">
    <w:p w14:paraId="7A55D598" w14:textId="1F811B32" w:rsidR="009C6E13" w:rsidRPr="009D7F63" w:rsidRDefault="009C6E1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96">
    <w:p w14:paraId="7A55D599" w14:textId="36FD13E6" w:rsidR="009C6E13" w:rsidRPr="009D7F63" w:rsidRDefault="009C6E1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97">
    <w:p w14:paraId="155B50B0" w14:textId="6BA108FC" w:rsidR="009C6E13" w:rsidRPr="001D76D4" w:rsidRDefault="009C6E13">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98">
    <w:p w14:paraId="2376272C" w14:textId="0C61265A" w:rsidR="009C6E13" w:rsidRDefault="00252469" w:rsidP="009D7F63">
      <w:pPr>
        <w:pStyle w:val="Textpoznmkypodiarou"/>
        <w:rPr>
          <w:rFonts w:cs="Arial"/>
          <w:szCs w:val="16"/>
          <w:lang w:val="sk-SK"/>
        </w:rPr>
      </w:pPr>
      <w:hyperlink r:id="rId3" w:history="1">
        <w:r w:rsidR="009C6E13" w:rsidRPr="00D11568">
          <w:rPr>
            <w:rStyle w:val="Hypertextovprepojenie"/>
            <w:rFonts w:cs="Arial"/>
            <w:sz w:val="16"/>
            <w:szCs w:val="16"/>
            <w:lang w:val="sk-SK"/>
          </w:rPr>
          <w:t>http://www.uvo.gov.sk/legislativametodika-dohlad/metodicke-usmernenia/vseobecne-metodicke-usmernenia-zakon-c-252006-z-z--4bc.html</w:t>
        </w:r>
      </w:hyperlink>
      <w:r w:rsidR="009C6E13" w:rsidRPr="00D11568">
        <w:rPr>
          <w:rFonts w:cs="Arial"/>
          <w:szCs w:val="16"/>
          <w:lang w:val="sk-SK"/>
        </w:rPr>
        <w:t xml:space="preserve">  a http://www.uvo.gov.sk/legislativametodika-dohlad/metodicke-usmernenia/vseobecne-metodicke-usmernenia-zakon-c-3432015-z-z--51e.html</w:t>
      </w:r>
      <w:r w:rsidR="009C6E13" w:rsidRPr="00D11568" w:rsidDel="00D11568">
        <w:rPr>
          <w:rFonts w:cs="Arial"/>
          <w:szCs w:val="16"/>
          <w:lang w:val="sk-SK"/>
        </w:rPr>
        <w:t xml:space="preserve"> </w:t>
      </w:r>
      <w:r w:rsidR="009C6E13" w:rsidRPr="00552EAD">
        <w:rPr>
          <w:rStyle w:val="Odkaznapoznmkupodiarou"/>
          <w:rFonts w:cs="Arial"/>
          <w:szCs w:val="16"/>
          <w:vertAlign w:val="baseline"/>
        </w:rPr>
        <w:t xml:space="preserve"> </w:t>
      </w:r>
      <w:r w:rsidR="009C6E13" w:rsidRPr="009D7F63">
        <w:rPr>
          <w:rStyle w:val="Odkaznapoznmkupodiarou"/>
          <w:rFonts w:cs="Arial"/>
          <w:szCs w:val="16"/>
        </w:rPr>
        <w:footnoteRef/>
      </w:r>
    </w:p>
    <w:p w14:paraId="7A55D59A" w14:textId="542F27CA" w:rsidR="009C6E13" w:rsidRPr="009D7F63" w:rsidRDefault="009C6E13" w:rsidP="009D7F63">
      <w:pPr>
        <w:pStyle w:val="Textpoznmkypodiarou"/>
        <w:rPr>
          <w:rFonts w:cs="Arial"/>
          <w:szCs w:val="16"/>
          <w:lang w:val="sk-SK"/>
        </w:rPr>
      </w:pPr>
    </w:p>
  </w:footnote>
  <w:footnote w:id="99">
    <w:p w14:paraId="7A55D59B" w14:textId="77777777" w:rsidR="009C6E13" w:rsidRPr="009D7F63" w:rsidRDefault="009C6E13"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9C6E13" w:rsidRPr="009D7F63" w:rsidRDefault="009C6E13"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9C6E13" w:rsidRPr="009D7F63" w:rsidRDefault="009C6E13" w:rsidP="009D7F63">
      <w:pPr>
        <w:pStyle w:val="Textpoznmkypodiarou"/>
        <w:rPr>
          <w:rFonts w:cs="Arial"/>
          <w:szCs w:val="16"/>
        </w:rPr>
      </w:pPr>
    </w:p>
  </w:footnote>
  <w:footnote w:id="100">
    <w:p w14:paraId="7758003D" w14:textId="22D7C67A" w:rsidR="009C6E13" w:rsidRPr="00E70656" w:rsidRDefault="009C6E13">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01">
    <w:p w14:paraId="7A55D59E" w14:textId="77777777" w:rsidR="009C6E13" w:rsidRPr="009D7F63" w:rsidRDefault="009C6E1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02">
    <w:p w14:paraId="7A55D59F" w14:textId="77777777" w:rsidR="009C6E13" w:rsidRPr="009D7F63" w:rsidRDefault="009C6E13"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103">
    <w:p w14:paraId="6D173C29" w14:textId="17D0C2A7" w:rsidR="009C6E13" w:rsidRPr="00963E0D" w:rsidRDefault="009C6E1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104">
    <w:p w14:paraId="17304A12" w14:textId="40A4FD60" w:rsidR="009C6E13" w:rsidRPr="00963E0D" w:rsidRDefault="009C6E1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05">
    <w:p w14:paraId="169A4593" w14:textId="3DC46A8E" w:rsidR="009C6E13" w:rsidRPr="00963E0D" w:rsidRDefault="009C6E13">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106">
    <w:p w14:paraId="7A55D5A1" w14:textId="77777777" w:rsidR="009C6E13" w:rsidRPr="009D7F63" w:rsidRDefault="009C6E13"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107">
    <w:p w14:paraId="33731AE4" w14:textId="77777777" w:rsidR="009C6E13" w:rsidRDefault="009C6E13" w:rsidP="00A15E8E">
      <w:pPr>
        <w:pStyle w:val="Textpoznmkypodiarou"/>
        <w:jc w:val="both"/>
      </w:pPr>
      <w:r>
        <w:rPr>
          <w:rStyle w:val="Odkaznapoznmkupodiarou"/>
        </w:rPr>
        <w:footnoteRef/>
      </w:r>
      <w:r>
        <w:t xml:space="preserve"> MP CKO č. 18 k overovaniu hospodárnosti výdavkov</w:t>
      </w:r>
    </w:p>
  </w:footnote>
  <w:footnote w:id="108">
    <w:p w14:paraId="2A432946" w14:textId="35C29B09" w:rsidR="009C6E13" w:rsidRPr="001325C0" w:rsidRDefault="009C6E13">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09">
    <w:p w14:paraId="19A2FB50" w14:textId="3C8C6416" w:rsidR="009C6E13" w:rsidRPr="001325C0" w:rsidRDefault="009C6E13">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10">
    <w:p w14:paraId="6CF6D88E" w14:textId="77777777" w:rsidR="009C6E13" w:rsidRPr="001325C0" w:rsidRDefault="009C6E13"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9C6E13" w:rsidRPr="001325C0" w:rsidRDefault="009C6E13">
      <w:pPr>
        <w:pStyle w:val="Textpoznmkypodiarou"/>
        <w:rPr>
          <w:lang w:val="sk-SK"/>
        </w:rPr>
      </w:pPr>
    </w:p>
  </w:footnote>
  <w:footnote w:id="111">
    <w:p w14:paraId="60152099" w14:textId="6522BB22" w:rsidR="009C6E13" w:rsidRPr="00DF0865" w:rsidRDefault="009C6E13">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12">
    <w:p w14:paraId="7A55D5A3" w14:textId="77777777" w:rsidR="009C6E13" w:rsidRPr="009D7F63" w:rsidRDefault="009C6E13"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CDB1" w14:textId="77777777" w:rsidR="009C6E13" w:rsidRDefault="009C6E13">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4D2EC" w14:textId="77777777" w:rsidR="009C6E13" w:rsidRDefault="009C6E13">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4418A" w14:textId="77777777" w:rsidR="009C6E13" w:rsidRDefault="009C6E1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1C51D39"/>
    <w:multiLevelType w:val="hybridMultilevel"/>
    <w:tmpl w:val="26643192"/>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4">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7">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19">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1">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7710AF4"/>
    <w:multiLevelType w:val="hybridMultilevel"/>
    <w:tmpl w:val="88D4D692"/>
    <w:lvl w:ilvl="0" w:tplc="34589D7C">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28">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29">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9">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4">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7">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48">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49">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4">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6">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9">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468E705C"/>
    <w:multiLevelType w:val="hybridMultilevel"/>
    <w:tmpl w:val="13D8BEA6"/>
    <w:lvl w:ilvl="0" w:tplc="041B000F">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1">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2">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3">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66">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7">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8">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72">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7">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4">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86">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5">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7">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00">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04">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7">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1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5"/>
  </w:num>
  <w:num w:numId="2">
    <w:abstractNumId w:val="23"/>
  </w:num>
  <w:num w:numId="3">
    <w:abstractNumId w:val="88"/>
  </w:num>
  <w:num w:numId="4">
    <w:abstractNumId w:val="18"/>
  </w:num>
  <w:num w:numId="5">
    <w:abstractNumId w:val="41"/>
  </w:num>
  <w:num w:numId="6">
    <w:abstractNumId w:val="112"/>
  </w:num>
  <w:num w:numId="7">
    <w:abstractNumId w:val="111"/>
  </w:num>
  <w:num w:numId="8">
    <w:abstractNumId w:val="79"/>
  </w:num>
  <w:num w:numId="9">
    <w:abstractNumId w:val="93"/>
  </w:num>
  <w:num w:numId="10">
    <w:abstractNumId w:val="49"/>
  </w:num>
  <w:num w:numId="11">
    <w:abstractNumId w:val="76"/>
  </w:num>
  <w:num w:numId="12">
    <w:abstractNumId w:val="101"/>
  </w:num>
  <w:num w:numId="13">
    <w:abstractNumId w:val="1"/>
  </w:num>
  <w:num w:numId="14">
    <w:abstractNumId w:val="28"/>
  </w:num>
  <w:num w:numId="15">
    <w:abstractNumId w:val="58"/>
  </w:num>
  <w:num w:numId="16">
    <w:abstractNumId w:val="8"/>
  </w:num>
  <w:num w:numId="17">
    <w:abstractNumId w:val="9"/>
  </w:num>
  <w:num w:numId="18">
    <w:abstractNumId w:val="54"/>
  </w:num>
  <w:num w:numId="19">
    <w:abstractNumId w:val="80"/>
  </w:num>
  <w:num w:numId="20">
    <w:abstractNumId w:val="26"/>
  </w:num>
  <w:num w:numId="21">
    <w:abstractNumId w:val="56"/>
  </w:num>
  <w:num w:numId="22">
    <w:abstractNumId w:val="68"/>
  </w:num>
  <w:num w:numId="23">
    <w:abstractNumId w:val="89"/>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72"/>
  </w:num>
  <w:num w:numId="28">
    <w:abstractNumId w:val="71"/>
  </w:num>
  <w:num w:numId="29">
    <w:abstractNumId w:val="94"/>
  </w:num>
  <w:num w:numId="30">
    <w:abstractNumId w:val="77"/>
  </w:num>
  <w:num w:numId="31">
    <w:abstractNumId w:val="107"/>
  </w:num>
  <w:num w:numId="32">
    <w:abstractNumId w:val="91"/>
  </w:num>
  <w:num w:numId="33">
    <w:abstractNumId w:val="97"/>
  </w:num>
  <w:num w:numId="34">
    <w:abstractNumId w:val="103"/>
  </w:num>
  <w:num w:numId="35">
    <w:abstractNumId w:val="40"/>
  </w:num>
  <w:num w:numId="36">
    <w:abstractNumId w:val="48"/>
  </w:num>
  <w:num w:numId="37">
    <w:abstractNumId w:val="46"/>
  </w:num>
  <w:num w:numId="38">
    <w:abstractNumId w:val="53"/>
  </w:num>
  <w:num w:numId="39">
    <w:abstractNumId w:val="66"/>
  </w:num>
  <w:num w:numId="40">
    <w:abstractNumId w:val="106"/>
  </w:num>
  <w:num w:numId="41">
    <w:abstractNumId w:val="3"/>
  </w:num>
  <w:num w:numId="42">
    <w:abstractNumId w:val="51"/>
  </w:num>
  <w:num w:numId="43">
    <w:abstractNumId w:val="75"/>
  </w:num>
  <w:num w:numId="44">
    <w:abstractNumId w:val="6"/>
  </w:num>
  <w:num w:numId="45">
    <w:abstractNumId w:val="35"/>
  </w:num>
  <w:num w:numId="46">
    <w:abstractNumId w:val="85"/>
  </w:num>
  <w:num w:numId="47">
    <w:abstractNumId w:val="92"/>
  </w:num>
  <w:num w:numId="48">
    <w:abstractNumId w:val="50"/>
  </w:num>
  <w:num w:numId="49">
    <w:abstractNumId w:val="69"/>
  </w:num>
  <w:num w:numId="50">
    <w:abstractNumId w:val="102"/>
  </w:num>
  <w:num w:numId="51">
    <w:abstractNumId w:val="34"/>
  </w:num>
  <w:num w:numId="52">
    <w:abstractNumId w:val="19"/>
  </w:num>
  <w:num w:numId="53">
    <w:abstractNumId w:val="10"/>
  </w:num>
  <w:num w:numId="54">
    <w:abstractNumId w:val="37"/>
  </w:num>
  <w:num w:numId="55">
    <w:abstractNumId w:val="24"/>
  </w:num>
  <w:num w:numId="56">
    <w:abstractNumId w:val="38"/>
  </w:num>
  <w:num w:numId="57">
    <w:abstractNumId w:val="16"/>
  </w:num>
  <w:num w:numId="58">
    <w:abstractNumId w:val="74"/>
  </w:num>
  <w:num w:numId="59">
    <w:abstractNumId w:val="52"/>
  </w:num>
  <w:num w:numId="60">
    <w:abstractNumId w:val="42"/>
  </w:num>
  <w:num w:numId="61">
    <w:abstractNumId w:val="82"/>
  </w:num>
  <w:num w:numId="62">
    <w:abstractNumId w:val="90"/>
  </w:num>
  <w:num w:numId="63">
    <w:abstractNumId w:val="63"/>
  </w:num>
  <w:num w:numId="64">
    <w:abstractNumId w:val="7"/>
  </w:num>
  <w:num w:numId="65">
    <w:abstractNumId w:val="33"/>
  </w:num>
  <w:num w:numId="66">
    <w:abstractNumId w:val="39"/>
  </w:num>
  <w:num w:numId="67">
    <w:abstractNumId w:val="15"/>
  </w:num>
  <w:num w:numId="68">
    <w:abstractNumId w:val="73"/>
  </w:num>
  <w:num w:numId="69">
    <w:abstractNumId w:val="17"/>
  </w:num>
  <w:num w:numId="70">
    <w:abstractNumId w:val="104"/>
  </w:num>
  <w:num w:numId="71">
    <w:abstractNumId w:val="57"/>
  </w:num>
  <w:num w:numId="72">
    <w:abstractNumId w:val="31"/>
  </w:num>
  <w:num w:numId="73">
    <w:abstractNumId w:val="98"/>
  </w:num>
  <w:num w:numId="74">
    <w:abstractNumId w:val="14"/>
  </w:num>
  <w:num w:numId="75">
    <w:abstractNumId w:val="109"/>
  </w:num>
  <w:num w:numId="76">
    <w:abstractNumId w:val="20"/>
  </w:num>
  <w:num w:numId="77">
    <w:abstractNumId w:val="108"/>
  </w:num>
  <w:num w:numId="78">
    <w:abstractNumId w:val="43"/>
  </w:num>
  <w:num w:numId="79">
    <w:abstractNumId w:val="113"/>
  </w:num>
  <w:num w:numId="80">
    <w:abstractNumId w:val="44"/>
  </w:num>
  <w:num w:numId="81">
    <w:abstractNumId w:val="29"/>
  </w:num>
  <w:num w:numId="82">
    <w:abstractNumId w:val="95"/>
  </w:num>
  <w:num w:numId="83">
    <w:abstractNumId w:val="61"/>
  </w:num>
  <w:num w:numId="84">
    <w:abstractNumId w:val="11"/>
  </w:num>
  <w:num w:numId="85">
    <w:abstractNumId w:val="32"/>
  </w:num>
  <w:num w:numId="86">
    <w:abstractNumId w:val="22"/>
  </w:num>
  <w:num w:numId="87">
    <w:abstractNumId w:val="78"/>
  </w:num>
  <w:num w:numId="88">
    <w:abstractNumId w:val="59"/>
  </w:num>
  <w:num w:numId="89">
    <w:abstractNumId w:val="36"/>
  </w:num>
  <w:num w:numId="90">
    <w:abstractNumId w:val="4"/>
  </w:num>
  <w:num w:numId="91">
    <w:abstractNumId w:val="105"/>
  </w:num>
  <w:num w:numId="92">
    <w:abstractNumId w:val="13"/>
  </w:num>
  <w:num w:numId="93">
    <w:abstractNumId w:val="47"/>
  </w:num>
  <w:num w:numId="94">
    <w:abstractNumId w:val="86"/>
  </w:num>
  <w:num w:numId="95">
    <w:abstractNumId w:val="81"/>
  </w:num>
  <w:num w:numId="96">
    <w:abstractNumId w:val="45"/>
  </w:num>
  <w:num w:numId="97">
    <w:abstractNumId w:val="67"/>
  </w:num>
  <w:num w:numId="98">
    <w:abstractNumId w:val="5"/>
  </w:num>
  <w:num w:numId="99">
    <w:abstractNumId w:val="70"/>
  </w:num>
  <w:num w:numId="100">
    <w:abstractNumId w:val="96"/>
  </w:num>
  <w:num w:numId="101">
    <w:abstractNumId w:val="87"/>
  </w:num>
  <w:num w:numId="102">
    <w:abstractNumId w:val="12"/>
  </w:num>
  <w:num w:numId="103">
    <w:abstractNumId w:val="64"/>
  </w:num>
  <w:num w:numId="104">
    <w:abstractNumId w:val="110"/>
  </w:num>
  <w:num w:numId="105">
    <w:abstractNumId w:val="62"/>
  </w:num>
  <w:num w:numId="106">
    <w:abstractNumId w:val="65"/>
  </w:num>
  <w:num w:numId="107">
    <w:abstractNumId w:val="30"/>
  </w:num>
  <w:num w:numId="108">
    <w:abstractNumId w:val="84"/>
  </w:num>
  <w:num w:numId="109">
    <w:abstractNumId w:val="25"/>
  </w:num>
  <w:num w:numId="110">
    <w:abstractNumId w:val="100"/>
  </w:num>
  <w:num w:numId="111">
    <w:abstractNumId w:val="60"/>
  </w:num>
  <w:num w:numId="112">
    <w:abstractNumId w:val="2"/>
  </w:num>
  <w:num w:numId="113">
    <w:abstractNumId w:val="27"/>
  </w:num>
  <w:num w:numId="114">
    <w:abstractNumId w:val="114"/>
  </w:num>
  <w:numIdMacAtCleanup w:val="1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4C7"/>
    <w:rsid w:val="000067C4"/>
    <w:rsid w:val="00006D7F"/>
    <w:rsid w:val="00006FBC"/>
    <w:rsid w:val="00007692"/>
    <w:rsid w:val="00007FF4"/>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18E"/>
    <w:rsid w:val="000223B8"/>
    <w:rsid w:val="0002295C"/>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4FA"/>
    <w:rsid w:val="00030C0A"/>
    <w:rsid w:val="00030C5B"/>
    <w:rsid w:val="000310F7"/>
    <w:rsid w:val="00031457"/>
    <w:rsid w:val="000314F5"/>
    <w:rsid w:val="00032219"/>
    <w:rsid w:val="00032417"/>
    <w:rsid w:val="00032465"/>
    <w:rsid w:val="00033016"/>
    <w:rsid w:val="00033319"/>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8B0"/>
    <w:rsid w:val="00050F84"/>
    <w:rsid w:val="000512FF"/>
    <w:rsid w:val="00051598"/>
    <w:rsid w:val="00051A82"/>
    <w:rsid w:val="00052155"/>
    <w:rsid w:val="000524BE"/>
    <w:rsid w:val="00052951"/>
    <w:rsid w:val="000531DD"/>
    <w:rsid w:val="000534D6"/>
    <w:rsid w:val="000538A0"/>
    <w:rsid w:val="00054333"/>
    <w:rsid w:val="000543D6"/>
    <w:rsid w:val="00055486"/>
    <w:rsid w:val="00055BC3"/>
    <w:rsid w:val="00056BC3"/>
    <w:rsid w:val="00056E8E"/>
    <w:rsid w:val="000573B5"/>
    <w:rsid w:val="00057969"/>
    <w:rsid w:val="0005799D"/>
    <w:rsid w:val="00057DD1"/>
    <w:rsid w:val="00060426"/>
    <w:rsid w:val="0006086F"/>
    <w:rsid w:val="00060961"/>
    <w:rsid w:val="00060C6C"/>
    <w:rsid w:val="00060D25"/>
    <w:rsid w:val="00061BA9"/>
    <w:rsid w:val="000623F2"/>
    <w:rsid w:val="000627E6"/>
    <w:rsid w:val="00062854"/>
    <w:rsid w:val="00062F88"/>
    <w:rsid w:val="00063A25"/>
    <w:rsid w:val="00063DFD"/>
    <w:rsid w:val="000643D3"/>
    <w:rsid w:val="000647EC"/>
    <w:rsid w:val="00064894"/>
    <w:rsid w:val="00064DDF"/>
    <w:rsid w:val="000653DA"/>
    <w:rsid w:val="00065B6C"/>
    <w:rsid w:val="00065C76"/>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987"/>
    <w:rsid w:val="0007255C"/>
    <w:rsid w:val="00072BED"/>
    <w:rsid w:val="00073209"/>
    <w:rsid w:val="000733AD"/>
    <w:rsid w:val="00073471"/>
    <w:rsid w:val="000735FD"/>
    <w:rsid w:val="00073791"/>
    <w:rsid w:val="000740DE"/>
    <w:rsid w:val="000743C8"/>
    <w:rsid w:val="00074543"/>
    <w:rsid w:val="0007494C"/>
    <w:rsid w:val="00074D2F"/>
    <w:rsid w:val="00074E7D"/>
    <w:rsid w:val="000751E9"/>
    <w:rsid w:val="000754B9"/>
    <w:rsid w:val="0007555C"/>
    <w:rsid w:val="00075C1E"/>
    <w:rsid w:val="0007626F"/>
    <w:rsid w:val="000765C3"/>
    <w:rsid w:val="00076EC0"/>
    <w:rsid w:val="000777A9"/>
    <w:rsid w:val="00077FB0"/>
    <w:rsid w:val="0008051F"/>
    <w:rsid w:val="00080933"/>
    <w:rsid w:val="00080E75"/>
    <w:rsid w:val="00081220"/>
    <w:rsid w:val="000818F8"/>
    <w:rsid w:val="00081B61"/>
    <w:rsid w:val="00081D9F"/>
    <w:rsid w:val="00081FC1"/>
    <w:rsid w:val="000822CA"/>
    <w:rsid w:val="000824D7"/>
    <w:rsid w:val="00082BA9"/>
    <w:rsid w:val="00082DF1"/>
    <w:rsid w:val="00083000"/>
    <w:rsid w:val="00083192"/>
    <w:rsid w:val="000834A4"/>
    <w:rsid w:val="00083C26"/>
    <w:rsid w:val="0008428B"/>
    <w:rsid w:val="00084575"/>
    <w:rsid w:val="00084681"/>
    <w:rsid w:val="00085070"/>
    <w:rsid w:val="00085367"/>
    <w:rsid w:val="000854D0"/>
    <w:rsid w:val="00085554"/>
    <w:rsid w:val="0008794A"/>
    <w:rsid w:val="00090D59"/>
    <w:rsid w:val="0009110C"/>
    <w:rsid w:val="00091A23"/>
    <w:rsid w:val="00091E4F"/>
    <w:rsid w:val="000922B4"/>
    <w:rsid w:val="0009249B"/>
    <w:rsid w:val="0009277D"/>
    <w:rsid w:val="00092CE0"/>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A7909"/>
    <w:rsid w:val="000A7D72"/>
    <w:rsid w:val="000B024D"/>
    <w:rsid w:val="000B0A1D"/>
    <w:rsid w:val="000B0BB1"/>
    <w:rsid w:val="000B1D63"/>
    <w:rsid w:val="000B1E6A"/>
    <w:rsid w:val="000B2403"/>
    <w:rsid w:val="000B36A9"/>
    <w:rsid w:val="000B3D21"/>
    <w:rsid w:val="000B3DA3"/>
    <w:rsid w:val="000B4445"/>
    <w:rsid w:val="000B448F"/>
    <w:rsid w:val="000B47CC"/>
    <w:rsid w:val="000B4C3F"/>
    <w:rsid w:val="000B4DEF"/>
    <w:rsid w:val="000B520F"/>
    <w:rsid w:val="000B5E70"/>
    <w:rsid w:val="000B61B5"/>
    <w:rsid w:val="000B669E"/>
    <w:rsid w:val="000B66A1"/>
    <w:rsid w:val="000B6D6B"/>
    <w:rsid w:val="000B701E"/>
    <w:rsid w:val="000B7161"/>
    <w:rsid w:val="000B7751"/>
    <w:rsid w:val="000B7965"/>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EAE"/>
    <w:rsid w:val="000C4B3E"/>
    <w:rsid w:val="000C4D3E"/>
    <w:rsid w:val="000C50D7"/>
    <w:rsid w:val="000C5177"/>
    <w:rsid w:val="000C520E"/>
    <w:rsid w:val="000C522E"/>
    <w:rsid w:val="000C5740"/>
    <w:rsid w:val="000C5D42"/>
    <w:rsid w:val="000C6018"/>
    <w:rsid w:val="000C618D"/>
    <w:rsid w:val="000C63F2"/>
    <w:rsid w:val="000C683F"/>
    <w:rsid w:val="000C6DD9"/>
    <w:rsid w:val="000C6E3D"/>
    <w:rsid w:val="000C730D"/>
    <w:rsid w:val="000C73ED"/>
    <w:rsid w:val="000C7A5D"/>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8CE"/>
    <w:rsid w:val="000D3984"/>
    <w:rsid w:val="000D3E9A"/>
    <w:rsid w:val="000D49B0"/>
    <w:rsid w:val="000D4EAA"/>
    <w:rsid w:val="000D5517"/>
    <w:rsid w:val="000D5577"/>
    <w:rsid w:val="000D64B3"/>
    <w:rsid w:val="000D680B"/>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5174"/>
    <w:rsid w:val="000F5700"/>
    <w:rsid w:val="000F5FC0"/>
    <w:rsid w:val="000F620B"/>
    <w:rsid w:val="000F684D"/>
    <w:rsid w:val="000F6D86"/>
    <w:rsid w:val="000F70CD"/>
    <w:rsid w:val="000F7236"/>
    <w:rsid w:val="000F7397"/>
    <w:rsid w:val="000F78B5"/>
    <w:rsid w:val="00100931"/>
    <w:rsid w:val="00100F1D"/>
    <w:rsid w:val="001014C1"/>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1DC"/>
    <w:rsid w:val="00106380"/>
    <w:rsid w:val="00106510"/>
    <w:rsid w:val="001072C6"/>
    <w:rsid w:val="001072D3"/>
    <w:rsid w:val="0010743E"/>
    <w:rsid w:val="00110014"/>
    <w:rsid w:val="0011069A"/>
    <w:rsid w:val="001107FE"/>
    <w:rsid w:val="00110B85"/>
    <w:rsid w:val="00111724"/>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4B0"/>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558"/>
    <w:rsid w:val="0013764A"/>
    <w:rsid w:val="00137817"/>
    <w:rsid w:val="00137B33"/>
    <w:rsid w:val="0014042C"/>
    <w:rsid w:val="001407FE"/>
    <w:rsid w:val="00140CE3"/>
    <w:rsid w:val="00140EA8"/>
    <w:rsid w:val="0014162C"/>
    <w:rsid w:val="00141705"/>
    <w:rsid w:val="00141B0E"/>
    <w:rsid w:val="001420EC"/>
    <w:rsid w:val="0014261F"/>
    <w:rsid w:val="00142948"/>
    <w:rsid w:val="001429B2"/>
    <w:rsid w:val="001429D0"/>
    <w:rsid w:val="001430EB"/>
    <w:rsid w:val="00143AD7"/>
    <w:rsid w:val="00144248"/>
    <w:rsid w:val="0014439F"/>
    <w:rsid w:val="00144C4E"/>
    <w:rsid w:val="0014525C"/>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6343"/>
    <w:rsid w:val="0017656A"/>
    <w:rsid w:val="001765D5"/>
    <w:rsid w:val="00176D7E"/>
    <w:rsid w:val="0017789F"/>
    <w:rsid w:val="00177B63"/>
    <w:rsid w:val="00180AAE"/>
    <w:rsid w:val="00181671"/>
    <w:rsid w:val="001818D2"/>
    <w:rsid w:val="00182536"/>
    <w:rsid w:val="00182989"/>
    <w:rsid w:val="00182C05"/>
    <w:rsid w:val="00182CBF"/>
    <w:rsid w:val="0018303A"/>
    <w:rsid w:val="001837F9"/>
    <w:rsid w:val="00184031"/>
    <w:rsid w:val="0018478B"/>
    <w:rsid w:val="00184791"/>
    <w:rsid w:val="0018559D"/>
    <w:rsid w:val="001855FA"/>
    <w:rsid w:val="00185BD2"/>
    <w:rsid w:val="00185EA4"/>
    <w:rsid w:val="00186BF1"/>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5FBB"/>
    <w:rsid w:val="00196D66"/>
    <w:rsid w:val="00197D86"/>
    <w:rsid w:val="00197E35"/>
    <w:rsid w:val="001A0863"/>
    <w:rsid w:val="001A0E58"/>
    <w:rsid w:val="001A1872"/>
    <w:rsid w:val="001A19F7"/>
    <w:rsid w:val="001A1A7C"/>
    <w:rsid w:val="001A22E8"/>
    <w:rsid w:val="001A3026"/>
    <w:rsid w:val="001A33B4"/>
    <w:rsid w:val="001A3801"/>
    <w:rsid w:val="001A3939"/>
    <w:rsid w:val="001A397C"/>
    <w:rsid w:val="001A3AD2"/>
    <w:rsid w:val="001A3F3D"/>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95E"/>
    <w:rsid w:val="001B2D6D"/>
    <w:rsid w:val="001B3120"/>
    <w:rsid w:val="001B3386"/>
    <w:rsid w:val="001B42EC"/>
    <w:rsid w:val="001B46EA"/>
    <w:rsid w:val="001B4C46"/>
    <w:rsid w:val="001B5626"/>
    <w:rsid w:val="001B56EE"/>
    <w:rsid w:val="001B57CA"/>
    <w:rsid w:val="001B57D6"/>
    <w:rsid w:val="001B6925"/>
    <w:rsid w:val="001B6C64"/>
    <w:rsid w:val="001B6E17"/>
    <w:rsid w:val="001B717B"/>
    <w:rsid w:val="001B74CF"/>
    <w:rsid w:val="001C0497"/>
    <w:rsid w:val="001C08A1"/>
    <w:rsid w:val="001C0D3F"/>
    <w:rsid w:val="001C1B30"/>
    <w:rsid w:val="001C1F0B"/>
    <w:rsid w:val="001C21D3"/>
    <w:rsid w:val="001C28BD"/>
    <w:rsid w:val="001C2EF4"/>
    <w:rsid w:val="001C3332"/>
    <w:rsid w:val="001C3382"/>
    <w:rsid w:val="001C3BB0"/>
    <w:rsid w:val="001C3C2F"/>
    <w:rsid w:val="001C44CA"/>
    <w:rsid w:val="001C46CF"/>
    <w:rsid w:val="001C47DE"/>
    <w:rsid w:val="001C578C"/>
    <w:rsid w:val="001C5A8D"/>
    <w:rsid w:val="001C5F00"/>
    <w:rsid w:val="001C68A3"/>
    <w:rsid w:val="001C6962"/>
    <w:rsid w:val="001C6D1C"/>
    <w:rsid w:val="001C782A"/>
    <w:rsid w:val="001C7C81"/>
    <w:rsid w:val="001D040E"/>
    <w:rsid w:val="001D08FF"/>
    <w:rsid w:val="001D0B65"/>
    <w:rsid w:val="001D0BA9"/>
    <w:rsid w:val="001D0CE5"/>
    <w:rsid w:val="001D22A8"/>
    <w:rsid w:val="001D27DC"/>
    <w:rsid w:val="001D3A7D"/>
    <w:rsid w:val="001D3CAE"/>
    <w:rsid w:val="001D431B"/>
    <w:rsid w:val="001D4D5C"/>
    <w:rsid w:val="001D4FF0"/>
    <w:rsid w:val="001D519D"/>
    <w:rsid w:val="001D5650"/>
    <w:rsid w:val="001D62DB"/>
    <w:rsid w:val="001D6639"/>
    <w:rsid w:val="001D6817"/>
    <w:rsid w:val="001D6C8C"/>
    <w:rsid w:val="001D70A3"/>
    <w:rsid w:val="001D76D4"/>
    <w:rsid w:val="001D7FBA"/>
    <w:rsid w:val="001E046B"/>
    <w:rsid w:val="001E0502"/>
    <w:rsid w:val="001E05E2"/>
    <w:rsid w:val="001E0F6D"/>
    <w:rsid w:val="001E143A"/>
    <w:rsid w:val="001E1915"/>
    <w:rsid w:val="001E1E0A"/>
    <w:rsid w:val="001E30B3"/>
    <w:rsid w:val="001E3710"/>
    <w:rsid w:val="001E3C46"/>
    <w:rsid w:val="001E43BE"/>
    <w:rsid w:val="001E445D"/>
    <w:rsid w:val="001E473C"/>
    <w:rsid w:val="001E4B56"/>
    <w:rsid w:val="001E6748"/>
    <w:rsid w:val="001E6863"/>
    <w:rsid w:val="001E69FC"/>
    <w:rsid w:val="001E7236"/>
    <w:rsid w:val="001E799E"/>
    <w:rsid w:val="001F0C13"/>
    <w:rsid w:val="001F240A"/>
    <w:rsid w:val="001F2A24"/>
    <w:rsid w:val="001F303B"/>
    <w:rsid w:val="001F364C"/>
    <w:rsid w:val="001F3C6B"/>
    <w:rsid w:val="001F3CA3"/>
    <w:rsid w:val="001F3DF5"/>
    <w:rsid w:val="001F4430"/>
    <w:rsid w:val="001F5146"/>
    <w:rsid w:val="001F60D9"/>
    <w:rsid w:val="001F66B1"/>
    <w:rsid w:val="001F6709"/>
    <w:rsid w:val="001F6828"/>
    <w:rsid w:val="001F6E20"/>
    <w:rsid w:val="001F6FFC"/>
    <w:rsid w:val="001F73A1"/>
    <w:rsid w:val="001F7AAE"/>
    <w:rsid w:val="001F7B91"/>
    <w:rsid w:val="001F7F84"/>
    <w:rsid w:val="00200264"/>
    <w:rsid w:val="00200780"/>
    <w:rsid w:val="00200C61"/>
    <w:rsid w:val="00200FB9"/>
    <w:rsid w:val="002016D2"/>
    <w:rsid w:val="0020194A"/>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5466"/>
    <w:rsid w:val="00215D0B"/>
    <w:rsid w:val="00216302"/>
    <w:rsid w:val="002164B9"/>
    <w:rsid w:val="00216A38"/>
    <w:rsid w:val="00216A51"/>
    <w:rsid w:val="00216EBA"/>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7757"/>
    <w:rsid w:val="00227E16"/>
    <w:rsid w:val="00227E3D"/>
    <w:rsid w:val="00227EDD"/>
    <w:rsid w:val="002300CB"/>
    <w:rsid w:val="002304E6"/>
    <w:rsid w:val="002317C7"/>
    <w:rsid w:val="0023193D"/>
    <w:rsid w:val="00231C06"/>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6A18"/>
    <w:rsid w:val="00247155"/>
    <w:rsid w:val="00247852"/>
    <w:rsid w:val="00247BFB"/>
    <w:rsid w:val="00247F9D"/>
    <w:rsid w:val="0025058F"/>
    <w:rsid w:val="00250DB3"/>
    <w:rsid w:val="002510F3"/>
    <w:rsid w:val="0025131A"/>
    <w:rsid w:val="0025146A"/>
    <w:rsid w:val="00251889"/>
    <w:rsid w:val="00252469"/>
    <w:rsid w:val="002526AA"/>
    <w:rsid w:val="00252807"/>
    <w:rsid w:val="00252AC1"/>
    <w:rsid w:val="00252BE0"/>
    <w:rsid w:val="00252D59"/>
    <w:rsid w:val="002531E0"/>
    <w:rsid w:val="00253675"/>
    <w:rsid w:val="00253BF6"/>
    <w:rsid w:val="00253DEB"/>
    <w:rsid w:val="002548F4"/>
    <w:rsid w:val="0025493F"/>
    <w:rsid w:val="00254B54"/>
    <w:rsid w:val="002550C1"/>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5C8A"/>
    <w:rsid w:val="00266507"/>
    <w:rsid w:val="00266E0A"/>
    <w:rsid w:val="00266E1F"/>
    <w:rsid w:val="00267484"/>
    <w:rsid w:val="00267952"/>
    <w:rsid w:val="00267EF8"/>
    <w:rsid w:val="002703A8"/>
    <w:rsid w:val="002706D6"/>
    <w:rsid w:val="00270716"/>
    <w:rsid w:val="00270992"/>
    <w:rsid w:val="002709D2"/>
    <w:rsid w:val="00270C89"/>
    <w:rsid w:val="00270DC5"/>
    <w:rsid w:val="002710A1"/>
    <w:rsid w:val="002721C8"/>
    <w:rsid w:val="00272DDD"/>
    <w:rsid w:val="00272EE5"/>
    <w:rsid w:val="00273108"/>
    <w:rsid w:val="00273E39"/>
    <w:rsid w:val="00273E7B"/>
    <w:rsid w:val="0027405B"/>
    <w:rsid w:val="002746F7"/>
    <w:rsid w:val="00274E01"/>
    <w:rsid w:val="00274E05"/>
    <w:rsid w:val="00274ECC"/>
    <w:rsid w:val="002754D1"/>
    <w:rsid w:val="00275D14"/>
    <w:rsid w:val="00275E00"/>
    <w:rsid w:val="00276090"/>
    <w:rsid w:val="002763AB"/>
    <w:rsid w:val="002763BD"/>
    <w:rsid w:val="002771FC"/>
    <w:rsid w:val="00277213"/>
    <w:rsid w:val="00277273"/>
    <w:rsid w:val="002779D9"/>
    <w:rsid w:val="00277B9E"/>
    <w:rsid w:val="00277C68"/>
    <w:rsid w:val="00280722"/>
    <w:rsid w:val="00280A28"/>
    <w:rsid w:val="00280C33"/>
    <w:rsid w:val="00281143"/>
    <w:rsid w:val="002811F2"/>
    <w:rsid w:val="00281B3D"/>
    <w:rsid w:val="00281B8F"/>
    <w:rsid w:val="0028248E"/>
    <w:rsid w:val="00282591"/>
    <w:rsid w:val="00282CAB"/>
    <w:rsid w:val="00282F65"/>
    <w:rsid w:val="00283586"/>
    <w:rsid w:val="002835FF"/>
    <w:rsid w:val="00283AD7"/>
    <w:rsid w:val="00283B03"/>
    <w:rsid w:val="00283B0A"/>
    <w:rsid w:val="00284048"/>
    <w:rsid w:val="00284061"/>
    <w:rsid w:val="0028416A"/>
    <w:rsid w:val="00284255"/>
    <w:rsid w:val="002846B1"/>
    <w:rsid w:val="00284B27"/>
    <w:rsid w:val="00285265"/>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44A2"/>
    <w:rsid w:val="0029575D"/>
    <w:rsid w:val="0029599A"/>
    <w:rsid w:val="002961A6"/>
    <w:rsid w:val="0029645E"/>
    <w:rsid w:val="0029660B"/>
    <w:rsid w:val="00296693"/>
    <w:rsid w:val="00296766"/>
    <w:rsid w:val="00296BB9"/>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4AF5"/>
    <w:rsid w:val="002A57AB"/>
    <w:rsid w:val="002A58D6"/>
    <w:rsid w:val="002A5EF9"/>
    <w:rsid w:val="002A64E9"/>
    <w:rsid w:val="002A6563"/>
    <w:rsid w:val="002A668F"/>
    <w:rsid w:val="002A6F9F"/>
    <w:rsid w:val="002A7699"/>
    <w:rsid w:val="002A795B"/>
    <w:rsid w:val="002A7C84"/>
    <w:rsid w:val="002A7FA5"/>
    <w:rsid w:val="002B0810"/>
    <w:rsid w:val="002B1708"/>
    <w:rsid w:val="002B28DF"/>
    <w:rsid w:val="002B3245"/>
    <w:rsid w:val="002B35C9"/>
    <w:rsid w:val="002B374B"/>
    <w:rsid w:val="002B3D3B"/>
    <w:rsid w:val="002B4167"/>
    <w:rsid w:val="002B42F3"/>
    <w:rsid w:val="002B4F7B"/>
    <w:rsid w:val="002B537F"/>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3F7C"/>
    <w:rsid w:val="002E410E"/>
    <w:rsid w:val="002E4316"/>
    <w:rsid w:val="002E49D4"/>
    <w:rsid w:val="002E4B5C"/>
    <w:rsid w:val="002E4C40"/>
    <w:rsid w:val="002E4E50"/>
    <w:rsid w:val="002E4E93"/>
    <w:rsid w:val="002E4FDE"/>
    <w:rsid w:val="002E54DD"/>
    <w:rsid w:val="002E56C8"/>
    <w:rsid w:val="002E5882"/>
    <w:rsid w:val="002E5BAC"/>
    <w:rsid w:val="002E6B80"/>
    <w:rsid w:val="002E7084"/>
    <w:rsid w:val="002E7650"/>
    <w:rsid w:val="002E7EC9"/>
    <w:rsid w:val="002F0121"/>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709C"/>
    <w:rsid w:val="002F7372"/>
    <w:rsid w:val="002F7DED"/>
    <w:rsid w:val="002F7F31"/>
    <w:rsid w:val="00301D4D"/>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3667"/>
    <w:rsid w:val="0031390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A5"/>
    <w:rsid w:val="00345EF7"/>
    <w:rsid w:val="0034629E"/>
    <w:rsid w:val="00346752"/>
    <w:rsid w:val="00346985"/>
    <w:rsid w:val="00346DA0"/>
    <w:rsid w:val="0034702F"/>
    <w:rsid w:val="00347136"/>
    <w:rsid w:val="00347194"/>
    <w:rsid w:val="00347239"/>
    <w:rsid w:val="003472BD"/>
    <w:rsid w:val="00347388"/>
    <w:rsid w:val="00347407"/>
    <w:rsid w:val="00347C45"/>
    <w:rsid w:val="00350973"/>
    <w:rsid w:val="00350A79"/>
    <w:rsid w:val="00350D93"/>
    <w:rsid w:val="00350DAC"/>
    <w:rsid w:val="003512CD"/>
    <w:rsid w:val="0035150F"/>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753"/>
    <w:rsid w:val="00357851"/>
    <w:rsid w:val="0035794D"/>
    <w:rsid w:val="0036009D"/>
    <w:rsid w:val="003601E6"/>
    <w:rsid w:val="00360204"/>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1F0"/>
    <w:rsid w:val="003672C3"/>
    <w:rsid w:val="00367544"/>
    <w:rsid w:val="00367928"/>
    <w:rsid w:val="00367E6F"/>
    <w:rsid w:val="00367EF8"/>
    <w:rsid w:val="00367F27"/>
    <w:rsid w:val="00370739"/>
    <w:rsid w:val="003716E4"/>
    <w:rsid w:val="00371A51"/>
    <w:rsid w:val="003724F2"/>
    <w:rsid w:val="0037267D"/>
    <w:rsid w:val="00372AD7"/>
    <w:rsid w:val="00372DDC"/>
    <w:rsid w:val="003734BD"/>
    <w:rsid w:val="003735F0"/>
    <w:rsid w:val="00373D00"/>
    <w:rsid w:val="00373E26"/>
    <w:rsid w:val="00374171"/>
    <w:rsid w:val="00374214"/>
    <w:rsid w:val="00374347"/>
    <w:rsid w:val="003743A7"/>
    <w:rsid w:val="00374862"/>
    <w:rsid w:val="00374D29"/>
    <w:rsid w:val="00375271"/>
    <w:rsid w:val="003754B1"/>
    <w:rsid w:val="00375C69"/>
    <w:rsid w:val="00376C28"/>
    <w:rsid w:val="003777E5"/>
    <w:rsid w:val="00377836"/>
    <w:rsid w:val="003778ED"/>
    <w:rsid w:val="0037794F"/>
    <w:rsid w:val="00377C90"/>
    <w:rsid w:val="00377D3B"/>
    <w:rsid w:val="00377DA2"/>
    <w:rsid w:val="00380CB2"/>
    <w:rsid w:val="00380E73"/>
    <w:rsid w:val="00380F77"/>
    <w:rsid w:val="00381206"/>
    <w:rsid w:val="00381D2F"/>
    <w:rsid w:val="0038216F"/>
    <w:rsid w:val="003825A5"/>
    <w:rsid w:val="0038263D"/>
    <w:rsid w:val="00382936"/>
    <w:rsid w:val="00383C79"/>
    <w:rsid w:val="0038462D"/>
    <w:rsid w:val="00384FFC"/>
    <w:rsid w:val="00385275"/>
    <w:rsid w:val="003857C2"/>
    <w:rsid w:val="003859BF"/>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694B"/>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868"/>
    <w:rsid w:val="003A5FDB"/>
    <w:rsid w:val="003A6390"/>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55C6"/>
    <w:rsid w:val="003B564C"/>
    <w:rsid w:val="003B5B43"/>
    <w:rsid w:val="003B61E9"/>
    <w:rsid w:val="003B6F5E"/>
    <w:rsid w:val="003B71D1"/>
    <w:rsid w:val="003B791E"/>
    <w:rsid w:val="003B7AD8"/>
    <w:rsid w:val="003B7CBB"/>
    <w:rsid w:val="003B7EE7"/>
    <w:rsid w:val="003C0922"/>
    <w:rsid w:val="003C0A8F"/>
    <w:rsid w:val="003C0B55"/>
    <w:rsid w:val="003C0EFA"/>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C7C88"/>
    <w:rsid w:val="003D04C8"/>
    <w:rsid w:val="003D0A0B"/>
    <w:rsid w:val="003D0A59"/>
    <w:rsid w:val="003D0ECB"/>
    <w:rsid w:val="003D1052"/>
    <w:rsid w:val="003D1376"/>
    <w:rsid w:val="003D140B"/>
    <w:rsid w:val="003D1609"/>
    <w:rsid w:val="003D162B"/>
    <w:rsid w:val="003D19D7"/>
    <w:rsid w:val="003D1C71"/>
    <w:rsid w:val="003D1C82"/>
    <w:rsid w:val="003D1EA3"/>
    <w:rsid w:val="003D1FE8"/>
    <w:rsid w:val="003D2459"/>
    <w:rsid w:val="003D2976"/>
    <w:rsid w:val="003D2B51"/>
    <w:rsid w:val="003D2CE8"/>
    <w:rsid w:val="003D2CF8"/>
    <w:rsid w:val="003D2D61"/>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597"/>
    <w:rsid w:val="003E050D"/>
    <w:rsid w:val="003E06ED"/>
    <w:rsid w:val="003E07AA"/>
    <w:rsid w:val="003E0ABD"/>
    <w:rsid w:val="003E1348"/>
    <w:rsid w:val="003E154B"/>
    <w:rsid w:val="003E1FFC"/>
    <w:rsid w:val="003E245B"/>
    <w:rsid w:val="003E2E6B"/>
    <w:rsid w:val="003E2F47"/>
    <w:rsid w:val="003E33A9"/>
    <w:rsid w:val="003E37B5"/>
    <w:rsid w:val="003E39CA"/>
    <w:rsid w:val="003E4866"/>
    <w:rsid w:val="003E4BC1"/>
    <w:rsid w:val="003E4CCB"/>
    <w:rsid w:val="003E554F"/>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90B"/>
    <w:rsid w:val="003F548D"/>
    <w:rsid w:val="003F54AC"/>
    <w:rsid w:val="003F5736"/>
    <w:rsid w:val="003F601C"/>
    <w:rsid w:val="003F626E"/>
    <w:rsid w:val="003F672D"/>
    <w:rsid w:val="003F6A6C"/>
    <w:rsid w:val="003F76F4"/>
    <w:rsid w:val="004016F0"/>
    <w:rsid w:val="00401899"/>
    <w:rsid w:val="00402129"/>
    <w:rsid w:val="0040246A"/>
    <w:rsid w:val="004025BA"/>
    <w:rsid w:val="00402DEA"/>
    <w:rsid w:val="0040309B"/>
    <w:rsid w:val="004036F6"/>
    <w:rsid w:val="00403E06"/>
    <w:rsid w:val="00403E86"/>
    <w:rsid w:val="00403F3B"/>
    <w:rsid w:val="004040B0"/>
    <w:rsid w:val="004044A4"/>
    <w:rsid w:val="00404A2A"/>
    <w:rsid w:val="00404BD0"/>
    <w:rsid w:val="004056A2"/>
    <w:rsid w:val="00405978"/>
    <w:rsid w:val="00405A32"/>
    <w:rsid w:val="00405EED"/>
    <w:rsid w:val="004063F2"/>
    <w:rsid w:val="0040641A"/>
    <w:rsid w:val="00406757"/>
    <w:rsid w:val="004068CA"/>
    <w:rsid w:val="00406FD8"/>
    <w:rsid w:val="00407291"/>
    <w:rsid w:val="00407296"/>
    <w:rsid w:val="004077C4"/>
    <w:rsid w:val="00407A10"/>
    <w:rsid w:val="00407B17"/>
    <w:rsid w:val="00407CF7"/>
    <w:rsid w:val="00407DCB"/>
    <w:rsid w:val="00410160"/>
    <w:rsid w:val="00410C6B"/>
    <w:rsid w:val="00410D56"/>
    <w:rsid w:val="00411D74"/>
    <w:rsid w:val="00411D87"/>
    <w:rsid w:val="00412726"/>
    <w:rsid w:val="004127EC"/>
    <w:rsid w:val="00412A84"/>
    <w:rsid w:val="004132E7"/>
    <w:rsid w:val="004138A6"/>
    <w:rsid w:val="00413EB8"/>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707C"/>
    <w:rsid w:val="004173D0"/>
    <w:rsid w:val="004178CD"/>
    <w:rsid w:val="0041791C"/>
    <w:rsid w:val="00417B5B"/>
    <w:rsid w:val="00417B99"/>
    <w:rsid w:val="004206D2"/>
    <w:rsid w:val="00420F96"/>
    <w:rsid w:val="0042148A"/>
    <w:rsid w:val="00421D77"/>
    <w:rsid w:val="00421DB4"/>
    <w:rsid w:val="004221C7"/>
    <w:rsid w:val="004229DA"/>
    <w:rsid w:val="00422ECD"/>
    <w:rsid w:val="00422F8C"/>
    <w:rsid w:val="004235B0"/>
    <w:rsid w:val="0042368D"/>
    <w:rsid w:val="00424082"/>
    <w:rsid w:val="0042442A"/>
    <w:rsid w:val="00424EF7"/>
    <w:rsid w:val="004257D7"/>
    <w:rsid w:val="00425CD2"/>
    <w:rsid w:val="0042644A"/>
    <w:rsid w:val="00426AC3"/>
    <w:rsid w:val="0042793D"/>
    <w:rsid w:val="00427FEF"/>
    <w:rsid w:val="004306B9"/>
    <w:rsid w:val="004306BE"/>
    <w:rsid w:val="00430AE4"/>
    <w:rsid w:val="00430F03"/>
    <w:rsid w:val="00431254"/>
    <w:rsid w:val="0043146E"/>
    <w:rsid w:val="0043198F"/>
    <w:rsid w:val="00432304"/>
    <w:rsid w:val="004327C6"/>
    <w:rsid w:val="004328C2"/>
    <w:rsid w:val="004328E4"/>
    <w:rsid w:val="00433EE7"/>
    <w:rsid w:val="00434257"/>
    <w:rsid w:val="00434B5D"/>
    <w:rsid w:val="00434F2E"/>
    <w:rsid w:val="0043548F"/>
    <w:rsid w:val="00435D45"/>
    <w:rsid w:val="00436121"/>
    <w:rsid w:val="00436526"/>
    <w:rsid w:val="00436CEA"/>
    <w:rsid w:val="00436D66"/>
    <w:rsid w:val="0043783A"/>
    <w:rsid w:val="0044060D"/>
    <w:rsid w:val="00440F9B"/>
    <w:rsid w:val="0044155C"/>
    <w:rsid w:val="00441561"/>
    <w:rsid w:val="00441746"/>
    <w:rsid w:val="004418D0"/>
    <w:rsid w:val="00442073"/>
    <w:rsid w:val="00442403"/>
    <w:rsid w:val="00442478"/>
    <w:rsid w:val="00442ED1"/>
    <w:rsid w:val="00442FDB"/>
    <w:rsid w:val="00443644"/>
    <w:rsid w:val="0044377D"/>
    <w:rsid w:val="00444424"/>
    <w:rsid w:val="004445E7"/>
    <w:rsid w:val="00445661"/>
    <w:rsid w:val="004456DC"/>
    <w:rsid w:val="00445B9F"/>
    <w:rsid w:val="00445CC0"/>
    <w:rsid w:val="004473BF"/>
    <w:rsid w:val="0044761F"/>
    <w:rsid w:val="00450344"/>
    <w:rsid w:val="004503DA"/>
    <w:rsid w:val="00450647"/>
    <w:rsid w:val="004506D5"/>
    <w:rsid w:val="004508B6"/>
    <w:rsid w:val="00450CAD"/>
    <w:rsid w:val="00450EC1"/>
    <w:rsid w:val="004539AA"/>
    <w:rsid w:val="00453E4C"/>
    <w:rsid w:val="0045429D"/>
    <w:rsid w:val="00454946"/>
    <w:rsid w:val="0045514B"/>
    <w:rsid w:val="00455529"/>
    <w:rsid w:val="00455C50"/>
    <w:rsid w:val="00455D65"/>
    <w:rsid w:val="004562EE"/>
    <w:rsid w:val="00456D94"/>
    <w:rsid w:val="00457A73"/>
    <w:rsid w:val="0046005C"/>
    <w:rsid w:val="004602D7"/>
    <w:rsid w:val="00460337"/>
    <w:rsid w:val="00460378"/>
    <w:rsid w:val="00460483"/>
    <w:rsid w:val="00460926"/>
    <w:rsid w:val="00460E83"/>
    <w:rsid w:val="0046138F"/>
    <w:rsid w:val="00462023"/>
    <w:rsid w:val="00462B66"/>
    <w:rsid w:val="00462D28"/>
    <w:rsid w:val="00463344"/>
    <w:rsid w:val="00463533"/>
    <w:rsid w:val="0046377D"/>
    <w:rsid w:val="00463D71"/>
    <w:rsid w:val="00464551"/>
    <w:rsid w:val="00464629"/>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2AF4"/>
    <w:rsid w:val="00472BC4"/>
    <w:rsid w:val="00472C88"/>
    <w:rsid w:val="00472F18"/>
    <w:rsid w:val="004739EF"/>
    <w:rsid w:val="00473C8F"/>
    <w:rsid w:val="00474527"/>
    <w:rsid w:val="004745AF"/>
    <w:rsid w:val="004747D4"/>
    <w:rsid w:val="00474893"/>
    <w:rsid w:val="00474A8C"/>
    <w:rsid w:val="004751E9"/>
    <w:rsid w:val="00475892"/>
    <w:rsid w:val="00475E48"/>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56D"/>
    <w:rsid w:val="00496B11"/>
    <w:rsid w:val="00496CE1"/>
    <w:rsid w:val="00497046"/>
    <w:rsid w:val="004973D7"/>
    <w:rsid w:val="00497425"/>
    <w:rsid w:val="00497CFC"/>
    <w:rsid w:val="00497D19"/>
    <w:rsid w:val="00497EA6"/>
    <w:rsid w:val="004A049A"/>
    <w:rsid w:val="004A1434"/>
    <w:rsid w:val="004A1494"/>
    <w:rsid w:val="004A1D06"/>
    <w:rsid w:val="004A1F79"/>
    <w:rsid w:val="004A2007"/>
    <w:rsid w:val="004A2034"/>
    <w:rsid w:val="004A298B"/>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2E39"/>
    <w:rsid w:val="004B38EE"/>
    <w:rsid w:val="004B4384"/>
    <w:rsid w:val="004B4FFD"/>
    <w:rsid w:val="004B53E6"/>
    <w:rsid w:val="004B6129"/>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3BE"/>
    <w:rsid w:val="004C43DB"/>
    <w:rsid w:val="004C45AE"/>
    <w:rsid w:val="004C46E4"/>
    <w:rsid w:val="004C504B"/>
    <w:rsid w:val="004C539A"/>
    <w:rsid w:val="004C549F"/>
    <w:rsid w:val="004C568B"/>
    <w:rsid w:val="004C65E2"/>
    <w:rsid w:val="004C66CE"/>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866"/>
    <w:rsid w:val="004D412F"/>
    <w:rsid w:val="004D499E"/>
    <w:rsid w:val="004D54C1"/>
    <w:rsid w:val="004D5DEE"/>
    <w:rsid w:val="004D62B7"/>
    <w:rsid w:val="004D6400"/>
    <w:rsid w:val="004D6521"/>
    <w:rsid w:val="004D6553"/>
    <w:rsid w:val="004D6681"/>
    <w:rsid w:val="004D6FDB"/>
    <w:rsid w:val="004D79E2"/>
    <w:rsid w:val="004E001D"/>
    <w:rsid w:val="004E01E7"/>
    <w:rsid w:val="004E0A5E"/>
    <w:rsid w:val="004E0FC1"/>
    <w:rsid w:val="004E10FB"/>
    <w:rsid w:val="004E2ACA"/>
    <w:rsid w:val="004E2E28"/>
    <w:rsid w:val="004E2F98"/>
    <w:rsid w:val="004E30E9"/>
    <w:rsid w:val="004E33E6"/>
    <w:rsid w:val="004E3753"/>
    <w:rsid w:val="004E3FB2"/>
    <w:rsid w:val="004E4504"/>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3922"/>
    <w:rsid w:val="004F5296"/>
    <w:rsid w:val="004F6E61"/>
    <w:rsid w:val="004F71A2"/>
    <w:rsid w:val="004F7641"/>
    <w:rsid w:val="004F7D7A"/>
    <w:rsid w:val="004F7EB5"/>
    <w:rsid w:val="004F7F59"/>
    <w:rsid w:val="004F7F92"/>
    <w:rsid w:val="00501447"/>
    <w:rsid w:val="00502648"/>
    <w:rsid w:val="005028A6"/>
    <w:rsid w:val="00502A77"/>
    <w:rsid w:val="0050343D"/>
    <w:rsid w:val="005035DD"/>
    <w:rsid w:val="0050375E"/>
    <w:rsid w:val="00504718"/>
    <w:rsid w:val="00504A4F"/>
    <w:rsid w:val="00504ECA"/>
    <w:rsid w:val="00505140"/>
    <w:rsid w:val="0050522F"/>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2B5"/>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1CFB"/>
    <w:rsid w:val="0052260B"/>
    <w:rsid w:val="005229BB"/>
    <w:rsid w:val="00523433"/>
    <w:rsid w:val="005234CC"/>
    <w:rsid w:val="00523595"/>
    <w:rsid w:val="005238C1"/>
    <w:rsid w:val="005238D3"/>
    <w:rsid w:val="005241CB"/>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8C4"/>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4A4"/>
    <w:rsid w:val="005548CA"/>
    <w:rsid w:val="00554970"/>
    <w:rsid w:val="005557D5"/>
    <w:rsid w:val="005557FA"/>
    <w:rsid w:val="00555E6F"/>
    <w:rsid w:val="00556189"/>
    <w:rsid w:val="0055628F"/>
    <w:rsid w:val="005563BC"/>
    <w:rsid w:val="00556C5C"/>
    <w:rsid w:val="00556DB3"/>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45BA"/>
    <w:rsid w:val="00564C0A"/>
    <w:rsid w:val="0056520A"/>
    <w:rsid w:val="005652B0"/>
    <w:rsid w:val="005655F8"/>
    <w:rsid w:val="00565CAE"/>
    <w:rsid w:val="005668B8"/>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0AB"/>
    <w:rsid w:val="00576253"/>
    <w:rsid w:val="005764B4"/>
    <w:rsid w:val="00576AFA"/>
    <w:rsid w:val="0057732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469A"/>
    <w:rsid w:val="00584EAE"/>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54CC"/>
    <w:rsid w:val="005964CA"/>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2575"/>
    <w:rsid w:val="005B3E66"/>
    <w:rsid w:val="005B4CAD"/>
    <w:rsid w:val="005B4CBA"/>
    <w:rsid w:val="005B4E16"/>
    <w:rsid w:val="005B5500"/>
    <w:rsid w:val="005B57ED"/>
    <w:rsid w:val="005B5A86"/>
    <w:rsid w:val="005B5C10"/>
    <w:rsid w:val="005B63EF"/>
    <w:rsid w:val="005B658C"/>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2C35"/>
    <w:rsid w:val="005D314F"/>
    <w:rsid w:val="005D4B2D"/>
    <w:rsid w:val="005D4EE3"/>
    <w:rsid w:val="005D51D9"/>
    <w:rsid w:val="005D5451"/>
    <w:rsid w:val="005D55BD"/>
    <w:rsid w:val="005D6000"/>
    <w:rsid w:val="005D604F"/>
    <w:rsid w:val="005D670E"/>
    <w:rsid w:val="005D70A1"/>
    <w:rsid w:val="005D7B9B"/>
    <w:rsid w:val="005E02F1"/>
    <w:rsid w:val="005E051A"/>
    <w:rsid w:val="005E0D17"/>
    <w:rsid w:val="005E1B57"/>
    <w:rsid w:val="005E215D"/>
    <w:rsid w:val="005E3330"/>
    <w:rsid w:val="005E37DE"/>
    <w:rsid w:val="005E3DBE"/>
    <w:rsid w:val="005E421D"/>
    <w:rsid w:val="005E44E8"/>
    <w:rsid w:val="005E4740"/>
    <w:rsid w:val="005E5BF8"/>
    <w:rsid w:val="005E5E18"/>
    <w:rsid w:val="005E6061"/>
    <w:rsid w:val="005E6319"/>
    <w:rsid w:val="005E643E"/>
    <w:rsid w:val="005E6851"/>
    <w:rsid w:val="005E6C97"/>
    <w:rsid w:val="005E6F58"/>
    <w:rsid w:val="005E7D55"/>
    <w:rsid w:val="005F0693"/>
    <w:rsid w:val="005F10F8"/>
    <w:rsid w:val="005F1143"/>
    <w:rsid w:val="005F12FA"/>
    <w:rsid w:val="005F16AB"/>
    <w:rsid w:val="005F1AB2"/>
    <w:rsid w:val="005F1E04"/>
    <w:rsid w:val="005F243B"/>
    <w:rsid w:val="005F2C73"/>
    <w:rsid w:val="005F3291"/>
    <w:rsid w:val="005F3BBA"/>
    <w:rsid w:val="005F3C3C"/>
    <w:rsid w:val="005F429B"/>
    <w:rsid w:val="005F4D43"/>
    <w:rsid w:val="005F4F3D"/>
    <w:rsid w:val="005F5C6C"/>
    <w:rsid w:val="005F5EA3"/>
    <w:rsid w:val="005F775A"/>
    <w:rsid w:val="005F7D1A"/>
    <w:rsid w:val="005F7F64"/>
    <w:rsid w:val="005F7F8E"/>
    <w:rsid w:val="00600867"/>
    <w:rsid w:val="006008A0"/>
    <w:rsid w:val="006008AF"/>
    <w:rsid w:val="00600C9F"/>
    <w:rsid w:val="00601351"/>
    <w:rsid w:val="006017E0"/>
    <w:rsid w:val="00601EC4"/>
    <w:rsid w:val="00602261"/>
    <w:rsid w:val="0060226D"/>
    <w:rsid w:val="006022F1"/>
    <w:rsid w:val="00602CB7"/>
    <w:rsid w:val="00602F9D"/>
    <w:rsid w:val="006038C1"/>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357E"/>
    <w:rsid w:val="006140FA"/>
    <w:rsid w:val="00614307"/>
    <w:rsid w:val="00614746"/>
    <w:rsid w:val="006147A3"/>
    <w:rsid w:val="006147C5"/>
    <w:rsid w:val="00614BFC"/>
    <w:rsid w:val="006159D2"/>
    <w:rsid w:val="00615AC7"/>
    <w:rsid w:val="00615B2D"/>
    <w:rsid w:val="00615C3A"/>
    <w:rsid w:val="006162A9"/>
    <w:rsid w:val="00616CE3"/>
    <w:rsid w:val="00616F42"/>
    <w:rsid w:val="00617706"/>
    <w:rsid w:val="00621251"/>
    <w:rsid w:val="006218BD"/>
    <w:rsid w:val="00621957"/>
    <w:rsid w:val="00621B55"/>
    <w:rsid w:val="00621D47"/>
    <w:rsid w:val="00622224"/>
    <w:rsid w:val="006222D1"/>
    <w:rsid w:val="006228C0"/>
    <w:rsid w:val="00622962"/>
    <w:rsid w:val="00623209"/>
    <w:rsid w:val="006236CF"/>
    <w:rsid w:val="00623704"/>
    <w:rsid w:val="00623D70"/>
    <w:rsid w:val="0062459E"/>
    <w:rsid w:val="00624A78"/>
    <w:rsid w:val="00624B0B"/>
    <w:rsid w:val="00624D5A"/>
    <w:rsid w:val="00624DC2"/>
    <w:rsid w:val="00624E18"/>
    <w:rsid w:val="006255F4"/>
    <w:rsid w:val="00625919"/>
    <w:rsid w:val="00625C2A"/>
    <w:rsid w:val="006260B1"/>
    <w:rsid w:val="00626463"/>
    <w:rsid w:val="006266E4"/>
    <w:rsid w:val="0062736D"/>
    <w:rsid w:val="006273A6"/>
    <w:rsid w:val="00627B35"/>
    <w:rsid w:val="00627C7E"/>
    <w:rsid w:val="00627F92"/>
    <w:rsid w:val="00630662"/>
    <w:rsid w:val="00631B15"/>
    <w:rsid w:val="00631C47"/>
    <w:rsid w:val="00631EA1"/>
    <w:rsid w:val="0063226E"/>
    <w:rsid w:val="006325AF"/>
    <w:rsid w:val="006327CF"/>
    <w:rsid w:val="006327E6"/>
    <w:rsid w:val="006328F5"/>
    <w:rsid w:val="006329AE"/>
    <w:rsid w:val="006329C7"/>
    <w:rsid w:val="00633B83"/>
    <w:rsid w:val="00633DAC"/>
    <w:rsid w:val="00634987"/>
    <w:rsid w:val="00634E49"/>
    <w:rsid w:val="006357A9"/>
    <w:rsid w:val="00635B64"/>
    <w:rsid w:val="00635D33"/>
    <w:rsid w:val="006368D7"/>
    <w:rsid w:val="0063694E"/>
    <w:rsid w:val="00636BED"/>
    <w:rsid w:val="00636C0F"/>
    <w:rsid w:val="006375FE"/>
    <w:rsid w:val="00637A59"/>
    <w:rsid w:val="00637DE4"/>
    <w:rsid w:val="006401E5"/>
    <w:rsid w:val="00640205"/>
    <w:rsid w:val="00640289"/>
    <w:rsid w:val="00640326"/>
    <w:rsid w:val="00640413"/>
    <w:rsid w:val="006405AA"/>
    <w:rsid w:val="00640A58"/>
    <w:rsid w:val="0064173D"/>
    <w:rsid w:val="0064241F"/>
    <w:rsid w:val="006424D6"/>
    <w:rsid w:val="00642A8B"/>
    <w:rsid w:val="00642FB0"/>
    <w:rsid w:val="006433ED"/>
    <w:rsid w:val="00643753"/>
    <w:rsid w:val="006438A6"/>
    <w:rsid w:val="00644A67"/>
    <w:rsid w:val="00644FA4"/>
    <w:rsid w:val="006451E8"/>
    <w:rsid w:val="006457E8"/>
    <w:rsid w:val="00645BD2"/>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6D55"/>
    <w:rsid w:val="006572A3"/>
    <w:rsid w:val="0065738A"/>
    <w:rsid w:val="006577A2"/>
    <w:rsid w:val="00657C95"/>
    <w:rsid w:val="006600BF"/>
    <w:rsid w:val="00660B38"/>
    <w:rsid w:val="00660F15"/>
    <w:rsid w:val="006620EF"/>
    <w:rsid w:val="006621C0"/>
    <w:rsid w:val="006623B0"/>
    <w:rsid w:val="00662488"/>
    <w:rsid w:val="00662B41"/>
    <w:rsid w:val="00662CF6"/>
    <w:rsid w:val="006639B8"/>
    <w:rsid w:val="00664561"/>
    <w:rsid w:val="00664641"/>
    <w:rsid w:val="0066562F"/>
    <w:rsid w:val="00665FF9"/>
    <w:rsid w:val="00666AC8"/>
    <w:rsid w:val="00667313"/>
    <w:rsid w:val="006678DA"/>
    <w:rsid w:val="00667A53"/>
    <w:rsid w:val="00667C12"/>
    <w:rsid w:val="00670284"/>
    <w:rsid w:val="006705A5"/>
    <w:rsid w:val="0067095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571"/>
    <w:rsid w:val="0067648B"/>
    <w:rsid w:val="006765DB"/>
    <w:rsid w:val="00676BCF"/>
    <w:rsid w:val="00676BDC"/>
    <w:rsid w:val="00676C50"/>
    <w:rsid w:val="00676D26"/>
    <w:rsid w:val="00676E31"/>
    <w:rsid w:val="00676F77"/>
    <w:rsid w:val="006770B3"/>
    <w:rsid w:val="0067737B"/>
    <w:rsid w:val="00677384"/>
    <w:rsid w:val="00677767"/>
    <w:rsid w:val="00680A98"/>
    <w:rsid w:val="00680C8B"/>
    <w:rsid w:val="00680D0B"/>
    <w:rsid w:val="00680E39"/>
    <w:rsid w:val="00681189"/>
    <w:rsid w:val="006814BB"/>
    <w:rsid w:val="0068166A"/>
    <w:rsid w:val="00681BA3"/>
    <w:rsid w:val="006828A4"/>
    <w:rsid w:val="00682B40"/>
    <w:rsid w:val="00682DBF"/>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9A5"/>
    <w:rsid w:val="0069413B"/>
    <w:rsid w:val="0069425A"/>
    <w:rsid w:val="00694363"/>
    <w:rsid w:val="00694375"/>
    <w:rsid w:val="00694449"/>
    <w:rsid w:val="006945CA"/>
    <w:rsid w:val="006945CD"/>
    <w:rsid w:val="00694A32"/>
    <w:rsid w:val="0069512A"/>
    <w:rsid w:val="00695D78"/>
    <w:rsid w:val="00695F9E"/>
    <w:rsid w:val="00696B30"/>
    <w:rsid w:val="00696D46"/>
    <w:rsid w:val="00696EC9"/>
    <w:rsid w:val="006972A2"/>
    <w:rsid w:val="00697310"/>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076"/>
    <w:rsid w:val="006B19E4"/>
    <w:rsid w:val="006B1F58"/>
    <w:rsid w:val="006B227E"/>
    <w:rsid w:val="006B280D"/>
    <w:rsid w:val="006B2821"/>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DC6"/>
    <w:rsid w:val="006E3E6C"/>
    <w:rsid w:val="006E419D"/>
    <w:rsid w:val="006E4351"/>
    <w:rsid w:val="006E466C"/>
    <w:rsid w:val="006E479D"/>
    <w:rsid w:val="006E4B36"/>
    <w:rsid w:val="006E4DBE"/>
    <w:rsid w:val="006E4FF0"/>
    <w:rsid w:val="006E531D"/>
    <w:rsid w:val="006E64A2"/>
    <w:rsid w:val="006E6C06"/>
    <w:rsid w:val="006E7454"/>
    <w:rsid w:val="006E753F"/>
    <w:rsid w:val="006E76EE"/>
    <w:rsid w:val="006E7A2C"/>
    <w:rsid w:val="006E7AFE"/>
    <w:rsid w:val="006E7C56"/>
    <w:rsid w:val="006F0C86"/>
    <w:rsid w:val="006F0E7A"/>
    <w:rsid w:val="006F0EBE"/>
    <w:rsid w:val="006F10E8"/>
    <w:rsid w:val="006F183C"/>
    <w:rsid w:val="006F1F1D"/>
    <w:rsid w:val="006F24DA"/>
    <w:rsid w:val="006F2520"/>
    <w:rsid w:val="006F273A"/>
    <w:rsid w:val="006F2C90"/>
    <w:rsid w:val="006F35E8"/>
    <w:rsid w:val="006F3981"/>
    <w:rsid w:val="006F3CE3"/>
    <w:rsid w:val="006F3F45"/>
    <w:rsid w:val="006F3F87"/>
    <w:rsid w:val="006F42EB"/>
    <w:rsid w:val="006F4668"/>
    <w:rsid w:val="006F4A2D"/>
    <w:rsid w:val="006F4D58"/>
    <w:rsid w:val="006F5007"/>
    <w:rsid w:val="006F5124"/>
    <w:rsid w:val="006F54F2"/>
    <w:rsid w:val="006F57FC"/>
    <w:rsid w:val="006F58BF"/>
    <w:rsid w:val="006F5DF9"/>
    <w:rsid w:val="006F5FF1"/>
    <w:rsid w:val="006F616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531"/>
    <w:rsid w:val="00713278"/>
    <w:rsid w:val="00713EF7"/>
    <w:rsid w:val="00713FBA"/>
    <w:rsid w:val="007151CF"/>
    <w:rsid w:val="007156C6"/>
    <w:rsid w:val="007156E3"/>
    <w:rsid w:val="007158DD"/>
    <w:rsid w:val="007166AE"/>
    <w:rsid w:val="00716F4B"/>
    <w:rsid w:val="00717328"/>
    <w:rsid w:val="00720C57"/>
    <w:rsid w:val="00720E90"/>
    <w:rsid w:val="00721741"/>
    <w:rsid w:val="0072184C"/>
    <w:rsid w:val="00721EF6"/>
    <w:rsid w:val="00722340"/>
    <w:rsid w:val="007223B7"/>
    <w:rsid w:val="007228D4"/>
    <w:rsid w:val="00723679"/>
    <w:rsid w:val="00723D18"/>
    <w:rsid w:val="007250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90B"/>
    <w:rsid w:val="00732EDD"/>
    <w:rsid w:val="0073389C"/>
    <w:rsid w:val="00733BAF"/>
    <w:rsid w:val="00733DFB"/>
    <w:rsid w:val="0073418C"/>
    <w:rsid w:val="00734E0B"/>
    <w:rsid w:val="007352BE"/>
    <w:rsid w:val="007355D0"/>
    <w:rsid w:val="00736511"/>
    <w:rsid w:val="00736D4F"/>
    <w:rsid w:val="00736F83"/>
    <w:rsid w:val="00736FD4"/>
    <w:rsid w:val="00737589"/>
    <w:rsid w:val="00737592"/>
    <w:rsid w:val="00737A7E"/>
    <w:rsid w:val="00737DD2"/>
    <w:rsid w:val="007403EA"/>
    <w:rsid w:val="0074051A"/>
    <w:rsid w:val="00740565"/>
    <w:rsid w:val="0074076F"/>
    <w:rsid w:val="0074082C"/>
    <w:rsid w:val="00740B7A"/>
    <w:rsid w:val="00741244"/>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EA4"/>
    <w:rsid w:val="007511F8"/>
    <w:rsid w:val="0075137F"/>
    <w:rsid w:val="00751C91"/>
    <w:rsid w:val="00752289"/>
    <w:rsid w:val="0075271A"/>
    <w:rsid w:val="00752BD0"/>
    <w:rsid w:val="00752E41"/>
    <w:rsid w:val="00753A70"/>
    <w:rsid w:val="00753B05"/>
    <w:rsid w:val="00753F0D"/>
    <w:rsid w:val="00754599"/>
    <w:rsid w:val="0075469C"/>
    <w:rsid w:val="00754903"/>
    <w:rsid w:val="00754C9C"/>
    <w:rsid w:val="00754FE6"/>
    <w:rsid w:val="00755063"/>
    <w:rsid w:val="007554D4"/>
    <w:rsid w:val="007556CE"/>
    <w:rsid w:val="00755CCA"/>
    <w:rsid w:val="0075678A"/>
    <w:rsid w:val="007578C5"/>
    <w:rsid w:val="00757F37"/>
    <w:rsid w:val="0076012A"/>
    <w:rsid w:val="00760222"/>
    <w:rsid w:val="0076046E"/>
    <w:rsid w:val="0076110D"/>
    <w:rsid w:val="0076115B"/>
    <w:rsid w:val="00761383"/>
    <w:rsid w:val="00761C4C"/>
    <w:rsid w:val="00761EAD"/>
    <w:rsid w:val="00761F07"/>
    <w:rsid w:val="00762353"/>
    <w:rsid w:val="00762C5E"/>
    <w:rsid w:val="00762DB4"/>
    <w:rsid w:val="0076410A"/>
    <w:rsid w:val="007641A6"/>
    <w:rsid w:val="00764B78"/>
    <w:rsid w:val="00764B9A"/>
    <w:rsid w:val="00765B0C"/>
    <w:rsid w:val="00765BFD"/>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62E"/>
    <w:rsid w:val="00774EA9"/>
    <w:rsid w:val="00775636"/>
    <w:rsid w:val="00775CFE"/>
    <w:rsid w:val="007763FE"/>
    <w:rsid w:val="007765C4"/>
    <w:rsid w:val="00776697"/>
    <w:rsid w:val="00776A8A"/>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4AB1"/>
    <w:rsid w:val="0078507F"/>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CA5"/>
    <w:rsid w:val="007A0459"/>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0464"/>
    <w:rsid w:val="007B0759"/>
    <w:rsid w:val="007B14F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06"/>
    <w:rsid w:val="007C1980"/>
    <w:rsid w:val="007C1B0C"/>
    <w:rsid w:val="007C245A"/>
    <w:rsid w:val="007C2AE0"/>
    <w:rsid w:val="007C2AED"/>
    <w:rsid w:val="007C3819"/>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017"/>
    <w:rsid w:val="007E12F6"/>
    <w:rsid w:val="007E1486"/>
    <w:rsid w:val="007E1CD7"/>
    <w:rsid w:val="007E1EA9"/>
    <w:rsid w:val="007E216F"/>
    <w:rsid w:val="007E243E"/>
    <w:rsid w:val="007E247B"/>
    <w:rsid w:val="007E2E5E"/>
    <w:rsid w:val="007E3782"/>
    <w:rsid w:val="007E37BB"/>
    <w:rsid w:val="007E3869"/>
    <w:rsid w:val="007E436B"/>
    <w:rsid w:val="007E5D8D"/>
    <w:rsid w:val="007E6877"/>
    <w:rsid w:val="007E728A"/>
    <w:rsid w:val="007E742B"/>
    <w:rsid w:val="007E7D6C"/>
    <w:rsid w:val="007F00D1"/>
    <w:rsid w:val="007F01C4"/>
    <w:rsid w:val="007F0833"/>
    <w:rsid w:val="007F11EE"/>
    <w:rsid w:val="007F133F"/>
    <w:rsid w:val="007F17A2"/>
    <w:rsid w:val="007F24A3"/>
    <w:rsid w:val="007F2BF8"/>
    <w:rsid w:val="007F3779"/>
    <w:rsid w:val="007F3A23"/>
    <w:rsid w:val="007F3C02"/>
    <w:rsid w:val="007F3D71"/>
    <w:rsid w:val="007F4089"/>
    <w:rsid w:val="007F429B"/>
    <w:rsid w:val="007F4E20"/>
    <w:rsid w:val="007F4EB6"/>
    <w:rsid w:val="007F4F78"/>
    <w:rsid w:val="007F508F"/>
    <w:rsid w:val="007F52F7"/>
    <w:rsid w:val="007F558C"/>
    <w:rsid w:val="007F60A4"/>
    <w:rsid w:val="007F6594"/>
    <w:rsid w:val="007F66C3"/>
    <w:rsid w:val="007F6E8C"/>
    <w:rsid w:val="007F7219"/>
    <w:rsid w:val="007F77C1"/>
    <w:rsid w:val="007F7A00"/>
    <w:rsid w:val="007F7D12"/>
    <w:rsid w:val="007F7FBF"/>
    <w:rsid w:val="008002A1"/>
    <w:rsid w:val="008009FF"/>
    <w:rsid w:val="0080116A"/>
    <w:rsid w:val="008011E2"/>
    <w:rsid w:val="00801743"/>
    <w:rsid w:val="00802C4F"/>
    <w:rsid w:val="0080361F"/>
    <w:rsid w:val="00803942"/>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AC0"/>
    <w:rsid w:val="00810D35"/>
    <w:rsid w:val="00811FC2"/>
    <w:rsid w:val="008121D0"/>
    <w:rsid w:val="00812984"/>
    <w:rsid w:val="00812B59"/>
    <w:rsid w:val="00813C9C"/>
    <w:rsid w:val="0081409F"/>
    <w:rsid w:val="00814670"/>
    <w:rsid w:val="0081492E"/>
    <w:rsid w:val="00814B1D"/>
    <w:rsid w:val="00814BFC"/>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63F"/>
    <w:rsid w:val="00832ED6"/>
    <w:rsid w:val="00832FAC"/>
    <w:rsid w:val="00833A5F"/>
    <w:rsid w:val="00833C33"/>
    <w:rsid w:val="008350B5"/>
    <w:rsid w:val="0083514B"/>
    <w:rsid w:val="00836462"/>
    <w:rsid w:val="00836835"/>
    <w:rsid w:val="008368CE"/>
    <w:rsid w:val="00836B04"/>
    <w:rsid w:val="00837135"/>
    <w:rsid w:val="0083730A"/>
    <w:rsid w:val="008379A9"/>
    <w:rsid w:val="00837FA0"/>
    <w:rsid w:val="008400AB"/>
    <w:rsid w:val="008404E8"/>
    <w:rsid w:val="0084082D"/>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5F73"/>
    <w:rsid w:val="0084621D"/>
    <w:rsid w:val="00846426"/>
    <w:rsid w:val="00846844"/>
    <w:rsid w:val="00846ECE"/>
    <w:rsid w:val="00847181"/>
    <w:rsid w:val="00847CA7"/>
    <w:rsid w:val="00847D0D"/>
    <w:rsid w:val="00847D5C"/>
    <w:rsid w:val="008502C7"/>
    <w:rsid w:val="008503A8"/>
    <w:rsid w:val="00850EDD"/>
    <w:rsid w:val="00850FA2"/>
    <w:rsid w:val="008510AB"/>
    <w:rsid w:val="00851E5C"/>
    <w:rsid w:val="00852922"/>
    <w:rsid w:val="00853898"/>
    <w:rsid w:val="008545F0"/>
    <w:rsid w:val="00854B03"/>
    <w:rsid w:val="008555A8"/>
    <w:rsid w:val="00855DDD"/>
    <w:rsid w:val="00855FBF"/>
    <w:rsid w:val="0085627A"/>
    <w:rsid w:val="0085674B"/>
    <w:rsid w:val="0085688E"/>
    <w:rsid w:val="00856B36"/>
    <w:rsid w:val="00856E82"/>
    <w:rsid w:val="00857029"/>
    <w:rsid w:val="0085763C"/>
    <w:rsid w:val="00857ADC"/>
    <w:rsid w:val="008601CC"/>
    <w:rsid w:val="00860775"/>
    <w:rsid w:val="008609DD"/>
    <w:rsid w:val="00860B07"/>
    <w:rsid w:val="00861061"/>
    <w:rsid w:val="008610B4"/>
    <w:rsid w:val="008611DB"/>
    <w:rsid w:val="0086126D"/>
    <w:rsid w:val="0086172D"/>
    <w:rsid w:val="00861C4B"/>
    <w:rsid w:val="00861D37"/>
    <w:rsid w:val="00861D55"/>
    <w:rsid w:val="00862116"/>
    <w:rsid w:val="008624EB"/>
    <w:rsid w:val="00863D7C"/>
    <w:rsid w:val="00864433"/>
    <w:rsid w:val="008646BC"/>
    <w:rsid w:val="00864DCA"/>
    <w:rsid w:val="00864E30"/>
    <w:rsid w:val="00865414"/>
    <w:rsid w:val="00865602"/>
    <w:rsid w:val="0086577C"/>
    <w:rsid w:val="0086688B"/>
    <w:rsid w:val="00866C54"/>
    <w:rsid w:val="00866E63"/>
    <w:rsid w:val="00867253"/>
    <w:rsid w:val="00867B4C"/>
    <w:rsid w:val="00867D1D"/>
    <w:rsid w:val="00867FF7"/>
    <w:rsid w:val="0087003B"/>
    <w:rsid w:val="00871245"/>
    <w:rsid w:val="00871F71"/>
    <w:rsid w:val="00872271"/>
    <w:rsid w:val="008724A1"/>
    <w:rsid w:val="00872B41"/>
    <w:rsid w:val="00872BB8"/>
    <w:rsid w:val="0087345A"/>
    <w:rsid w:val="0087432D"/>
    <w:rsid w:val="00874529"/>
    <w:rsid w:val="00874BD7"/>
    <w:rsid w:val="00874D3F"/>
    <w:rsid w:val="00875348"/>
    <w:rsid w:val="008753C6"/>
    <w:rsid w:val="00875421"/>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13EE"/>
    <w:rsid w:val="0088145A"/>
    <w:rsid w:val="00881E11"/>
    <w:rsid w:val="008821C9"/>
    <w:rsid w:val="00882DE8"/>
    <w:rsid w:val="008831F4"/>
    <w:rsid w:val="008832B5"/>
    <w:rsid w:val="0088392D"/>
    <w:rsid w:val="00883C93"/>
    <w:rsid w:val="00883FA6"/>
    <w:rsid w:val="00884F3E"/>
    <w:rsid w:val="00885064"/>
    <w:rsid w:val="00886D5D"/>
    <w:rsid w:val="008870BC"/>
    <w:rsid w:val="008872A6"/>
    <w:rsid w:val="008879F8"/>
    <w:rsid w:val="0089027E"/>
    <w:rsid w:val="008905FD"/>
    <w:rsid w:val="00890AFF"/>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CB0"/>
    <w:rsid w:val="00895EFD"/>
    <w:rsid w:val="00896742"/>
    <w:rsid w:val="00896953"/>
    <w:rsid w:val="008A09EC"/>
    <w:rsid w:val="008A0B25"/>
    <w:rsid w:val="008A0C3A"/>
    <w:rsid w:val="008A0CE1"/>
    <w:rsid w:val="008A1A13"/>
    <w:rsid w:val="008A213D"/>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82E"/>
    <w:rsid w:val="008A69E2"/>
    <w:rsid w:val="008A6E87"/>
    <w:rsid w:val="008A71B2"/>
    <w:rsid w:val="008A7985"/>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2DFD"/>
    <w:rsid w:val="008C3017"/>
    <w:rsid w:val="008C3256"/>
    <w:rsid w:val="008C35E7"/>
    <w:rsid w:val="008C3B3D"/>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105"/>
    <w:rsid w:val="008E7300"/>
    <w:rsid w:val="008E7432"/>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E18"/>
    <w:rsid w:val="008F34DC"/>
    <w:rsid w:val="008F3511"/>
    <w:rsid w:val="008F3850"/>
    <w:rsid w:val="008F3E50"/>
    <w:rsid w:val="008F3E68"/>
    <w:rsid w:val="008F4188"/>
    <w:rsid w:val="008F4189"/>
    <w:rsid w:val="008F41AB"/>
    <w:rsid w:val="008F4C12"/>
    <w:rsid w:val="008F4F7B"/>
    <w:rsid w:val="008F5611"/>
    <w:rsid w:val="008F5878"/>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FE1"/>
    <w:rsid w:val="009122BA"/>
    <w:rsid w:val="00912C17"/>
    <w:rsid w:val="00912E85"/>
    <w:rsid w:val="00912ECF"/>
    <w:rsid w:val="009134A0"/>
    <w:rsid w:val="009135B9"/>
    <w:rsid w:val="00913C8C"/>
    <w:rsid w:val="0091408D"/>
    <w:rsid w:val="0091454A"/>
    <w:rsid w:val="00914736"/>
    <w:rsid w:val="00914914"/>
    <w:rsid w:val="009151AC"/>
    <w:rsid w:val="00916A95"/>
    <w:rsid w:val="00916FD1"/>
    <w:rsid w:val="00917823"/>
    <w:rsid w:val="00917C09"/>
    <w:rsid w:val="00917EFE"/>
    <w:rsid w:val="00917F03"/>
    <w:rsid w:val="00917F38"/>
    <w:rsid w:val="00917FB8"/>
    <w:rsid w:val="00920ECA"/>
    <w:rsid w:val="00920FE8"/>
    <w:rsid w:val="00921CF7"/>
    <w:rsid w:val="0092208D"/>
    <w:rsid w:val="009222A7"/>
    <w:rsid w:val="00922A0E"/>
    <w:rsid w:val="009230C3"/>
    <w:rsid w:val="009234C3"/>
    <w:rsid w:val="00923BC1"/>
    <w:rsid w:val="00924461"/>
    <w:rsid w:val="00924489"/>
    <w:rsid w:val="0092532E"/>
    <w:rsid w:val="009253C6"/>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C64"/>
    <w:rsid w:val="00932DA5"/>
    <w:rsid w:val="00933124"/>
    <w:rsid w:val="0093353B"/>
    <w:rsid w:val="009336CC"/>
    <w:rsid w:val="009338D8"/>
    <w:rsid w:val="00933C1D"/>
    <w:rsid w:val="00933C9A"/>
    <w:rsid w:val="00934910"/>
    <w:rsid w:val="00935030"/>
    <w:rsid w:val="009351C6"/>
    <w:rsid w:val="0093522F"/>
    <w:rsid w:val="009356CC"/>
    <w:rsid w:val="0093573A"/>
    <w:rsid w:val="00935A00"/>
    <w:rsid w:val="00935DC2"/>
    <w:rsid w:val="00936036"/>
    <w:rsid w:val="00936089"/>
    <w:rsid w:val="00936ABD"/>
    <w:rsid w:val="00936C83"/>
    <w:rsid w:val="00937019"/>
    <w:rsid w:val="0093709E"/>
    <w:rsid w:val="0093742B"/>
    <w:rsid w:val="00940198"/>
    <w:rsid w:val="0094026B"/>
    <w:rsid w:val="009415FF"/>
    <w:rsid w:val="009417B0"/>
    <w:rsid w:val="00941920"/>
    <w:rsid w:val="00941A40"/>
    <w:rsid w:val="00941E7F"/>
    <w:rsid w:val="00941FC3"/>
    <w:rsid w:val="00942523"/>
    <w:rsid w:val="009429D0"/>
    <w:rsid w:val="00943069"/>
    <w:rsid w:val="009431DC"/>
    <w:rsid w:val="00943768"/>
    <w:rsid w:val="00943DD7"/>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006"/>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40DD"/>
    <w:rsid w:val="00965627"/>
    <w:rsid w:val="009659D8"/>
    <w:rsid w:val="00965E0D"/>
    <w:rsid w:val="00965EFB"/>
    <w:rsid w:val="00966154"/>
    <w:rsid w:val="0096663C"/>
    <w:rsid w:val="00966753"/>
    <w:rsid w:val="009675D0"/>
    <w:rsid w:val="00967A21"/>
    <w:rsid w:val="00967B43"/>
    <w:rsid w:val="00970F6A"/>
    <w:rsid w:val="009710B4"/>
    <w:rsid w:val="009718D5"/>
    <w:rsid w:val="009719B7"/>
    <w:rsid w:val="00971D19"/>
    <w:rsid w:val="009722F8"/>
    <w:rsid w:val="00972737"/>
    <w:rsid w:val="00972ABB"/>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6973"/>
    <w:rsid w:val="009969EC"/>
    <w:rsid w:val="009974B4"/>
    <w:rsid w:val="00997944"/>
    <w:rsid w:val="00997DF4"/>
    <w:rsid w:val="009A0528"/>
    <w:rsid w:val="009A0658"/>
    <w:rsid w:val="009A16CA"/>
    <w:rsid w:val="009A1F8B"/>
    <w:rsid w:val="009A2054"/>
    <w:rsid w:val="009A27FA"/>
    <w:rsid w:val="009A3B71"/>
    <w:rsid w:val="009A4156"/>
    <w:rsid w:val="009A41D4"/>
    <w:rsid w:val="009A420D"/>
    <w:rsid w:val="009A4965"/>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A5C"/>
    <w:rsid w:val="009B3269"/>
    <w:rsid w:val="009B4AEF"/>
    <w:rsid w:val="009B5708"/>
    <w:rsid w:val="009B5A3C"/>
    <w:rsid w:val="009B5B97"/>
    <w:rsid w:val="009B626C"/>
    <w:rsid w:val="009B679C"/>
    <w:rsid w:val="009B6D66"/>
    <w:rsid w:val="009B73A0"/>
    <w:rsid w:val="009B73F5"/>
    <w:rsid w:val="009C0263"/>
    <w:rsid w:val="009C0886"/>
    <w:rsid w:val="009C0939"/>
    <w:rsid w:val="009C098D"/>
    <w:rsid w:val="009C1147"/>
    <w:rsid w:val="009C14E2"/>
    <w:rsid w:val="009C17FB"/>
    <w:rsid w:val="009C2947"/>
    <w:rsid w:val="009C340B"/>
    <w:rsid w:val="009C3914"/>
    <w:rsid w:val="009C3F6C"/>
    <w:rsid w:val="009C414E"/>
    <w:rsid w:val="009C4906"/>
    <w:rsid w:val="009C4C06"/>
    <w:rsid w:val="009C4DB8"/>
    <w:rsid w:val="009C52B1"/>
    <w:rsid w:val="009C5EFE"/>
    <w:rsid w:val="009C63C2"/>
    <w:rsid w:val="009C68E2"/>
    <w:rsid w:val="009C6CD6"/>
    <w:rsid w:val="009C6E13"/>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5ED6"/>
    <w:rsid w:val="009D60EA"/>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A8B"/>
    <w:rsid w:val="009E3B3A"/>
    <w:rsid w:val="009E3F33"/>
    <w:rsid w:val="009E4096"/>
    <w:rsid w:val="009E429E"/>
    <w:rsid w:val="009E479A"/>
    <w:rsid w:val="009E4A1F"/>
    <w:rsid w:val="009E53B8"/>
    <w:rsid w:val="009E5404"/>
    <w:rsid w:val="009E5C98"/>
    <w:rsid w:val="009E6935"/>
    <w:rsid w:val="009E6FE9"/>
    <w:rsid w:val="009F0A28"/>
    <w:rsid w:val="009F0A6A"/>
    <w:rsid w:val="009F152F"/>
    <w:rsid w:val="009F1BCA"/>
    <w:rsid w:val="009F1F82"/>
    <w:rsid w:val="009F27ED"/>
    <w:rsid w:val="009F2A5A"/>
    <w:rsid w:val="009F2CE8"/>
    <w:rsid w:val="009F2E56"/>
    <w:rsid w:val="009F30F5"/>
    <w:rsid w:val="009F31BC"/>
    <w:rsid w:val="009F3DEE"/>
    <w:rsid w:val="009F4290"/>
    <w:rsid w:val="009F4429"/>
    <w:rsid w:val="009F4C61"/>
    <w:rsid w:val="009F4DF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A66"/>
    <w:rsid w:val="00A00ACA"/>
    <w:rsid w:val="00A01DA7"/>
    <w:rsid w:val="00A028FD"/>
    <w:rsid w:val="00A02E8E"/>
    <w:rsid w:val="00A03429"/>
    <w:rsid w:val="00A0350F"/>
    <w:rsid w:val="00A03989"/>
    <w:rsid w:val="00A03CB8"/>
    <w:rsid w:val="00A03D26"/>
    <w:rsid w:val="00A03EFC"/>
    <w:rsid w:val="00A040F1"/>
    <w:rsid w:val="00A0414C"/>
    <w:rsid w:val="00A04191"/>
    <w:rsid w:val="00A04279"/>
    <w:rsid w:val="00A04BFA"/>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62F"/>
    <w:rsid w:val="00A1772E"/>
    <w:rsid w:val="00A17A4C"/>
    <w:rsid w:val="00A202DC"/>
    <w:rsid w:val="00A20873"/>
    <w:rsid w:val="00A20962"/>
    <w:rsid w:val="00A20B0F"/>
    <w:rsid w:val="00A211AA"/>
    <w:rsid w:val="00A212DF"/>
    <w:rsid w:val="00A21885"/>
    <w:rsid w:val="00A21913"/>
    <w:rsid w:val="00A22270"/>
    <w:rsid w:val="00A2290C"/>
    <w:rsid w:val="00A238CC"/>
    <w:rsid w:val="00A23913"/>
    <w:rsid w:val="00A23E6D"/>
    <w:rsid w:val="00A240B9"/>
    <w:rsid w:val="00A24B3A"/>
    <w:rsid w:val="00A24C9C"/>
    <w:rsid w:val="00A24E08"/>
    <w:rsid w:val="00A2535D"/>
    <w:rsid w:val="00A25FEF"/>
    <w:rsid w:val="00A26186"/>
    <w:rsid w:val="00A26354"/>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C94"/>
    <w:rsid w:val="00A361CB"/>
    <w:rsid w:val="00A3639D"/>
    <w:rsid w:val="00A37465"/>
    <w:rsid w:val="00A3784E"/>
    <w:rsid w:val="00A3793A"/>
    <w:rsid w:val="00A4017F"/>
    <w:rsid w:val="00A40201"/>
    <w:rsid w:val="00A40230"/>
    <w:rsid w:val="00A408BF"/>
    <w:rsid w:val="00A411B4"/>
    <w:rsid w:val="00A41349"/>
    <w:rsid w:val="00A41DD3"/>
    <w:rsid w:val="00A42288"/>
    <w:rsid w:val="00A43A30"/>
    <w:rsid w:val="00A44425"/>
    <w:rsid w:val="00A44436"/>
    <w:rsid w:val="00A44714"/>
    <w:rsid w:val="00A449E3"/>
    <w:rsid w:val="00A44A5D"/>
    <w:rsid w:val="00A44C26"/>
    <w:rsid w:val="00A461FC"/>
    <w:rsid w:val="00A4628B"/>
    <w:rsid w:val="00A46637"/>
    <w:rsid w:val="00A46FFA"/>
    <w:rsid w:val="00A47F6A"/>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5CA"/>
    <w:rsid w:val="00A60741"/>
    <w:rsid w:val="00A608AB"/>
    <w:rsid w:val="00A60BD2"/>
    <w:rsid w:val="00A60E8A"/>
    <w:rsid w:val="00A60FAE"/>
    <w:rsid w:val="00A6150F"/>
    <w:rsid w:val="00A62935"/>
    <w:rsid w:val="00A62A29"/>
    <w:rsid w:val="00A62AD0"/>
    <w:rsid w:val="00A6328C"/>
    <w:rsid w:val="00A63392"/>
    <w:rsid w:val="00A634C8"/>
    <w:rsid w:val="00A63EA7"/>
    <w:rsid w:val="00A64620"/>
    <w:rsid w:val="00A64CCC"/>
    <w:rsid w:val="00A65A71"/>
    <w:rsid w:val="00A65C6E"/>
    <w:rsid w:val="00A65C8E"/>
    <w:rsid w:val="00A66361"/>
    <w:rsid w:val="00A667D8"/>
    <w:rsid w:val="00A672C4"/>
    <w:rsid w:val="00A672FF"/>
    <w:rsid w:val="00A674D1"/>
    <w:rsid w:val="00A67788"/>
    <w:rsid w:val="00A67B8D"/>
    <w:rsid w:val="00A70535"/>
    <w:rsid w:val="00A711F4"/>
    <w:rsid w:val="00A713E6"/>
    <w:rsid w:val="00A72E43"/>
    <w:rsid w:val="00A7336C"/>
    <w:rsid w:val="00A734B0"/>
    <w:rsid w:val="00A734EE"/>
    <w:rsid w:val="00A737D2"/>
    <w:rsid w:val="00A738A9"/>
    <w:rsid w:val="00A7391F"/>
    <w:rsid w:val="00A73A95"/>
    <w:rsid w:val="00A73B44"/>
    <w:rsid w:val="00A751E6"/>
    <w:rsid w:val="00A75978"/>
    <w:rsid w:val="00A75AD7"/>
    <w:rsid w:val="00A802B1"/>
    <w:rsid w:val="00A80568"/>
    <w:rsid w:val="00A8066B"/>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F2C"/>
    <w:rsid w:val="00A86443"/>
    <w:rsid w:val="00A86E51"/>
    <w:rsid w:val="00A86F1F"/>
    <w:rsid w:val="00A87670"/>
    <w:rsid w:val="00A879BE"/>
    <w:rsid w:val="00A87AC0"/>
    <w:rsid w:val="00A9041A"/>
    <w:rsid w:val="00A9074C"/>
    <w:rsid w:val="00A90DB6"/>
    <w:rsid w:val="00A913B4"/>
    <w:rsid w:val="00A91B33"/>
    <w:rsid w:val="00A91C18"/>
    <w:rsid w:val="00A91CA5"/>
    <w:rsid w:val="00A9227A"/>
    <w:rsid w:val="00A93044"/>
    <w:rsid w:val="00A93470"/>
    <w:rsid w:val="00A93795"/>
    <w:rsid w:val="00A94FDC"/>
    <w:rsid w:val="00A9515A"/>
    <w:rsid w:val="00A952C1"/>
    <w:rsid w:val="00A9571F"/>
    <w:rsid w:val="00A9580C"/>
    <w:rsid w:val="00A95A3E"/>
    <w:rsid w:val="00A95B11"/>
    <w:rsid w:val="00A96516"/>
    <w:rsid w:val="00A9656E"/>
    <w:rsid w:val="00A9661F"/>
    <w:rsid w:val="00A9671A"/>
    <w:rsid w:val="00A9697E"/>
    <w:rsid w:val="00A96997"/>
    <w:rsid w:val="00A96BE9"/>
    <w:rsid w:val="00A96D1C"/>
    <w:rsid w:val="00A97651"/>
    <w:rsid w:val="00AA01F0"/>
    <w:rsid w:val="00AA0568"/>
    <w:rsid w:val="00AA0981"/>
    <w:rsid w:val="00AA1060"/>
    <w:rsid w:val="00AA1ADC"/>
    <w:rsid w:val="00AA1C85"/>
    <w:rsid w:val="00AA2316"/>
    <w:rsid w:val="00AA3C9F"/>
    <w:rsid w:val="00AA532A"/>
    <w:rsid w:val="00AA5523"/>
    <w:rsid w:val="00AA590C"/>
    <w:rsid w:val="00AA59C0"/>
    <w:rsid w:val="00AA5BCC"/>
    <w:rsid w:val="00AA5C33"/>
    <w:rsid w:val="00AA5FCB"/>
    <w:rsid w:val="00AA6482"/>
    <w:rsid w:val="00AA6A7C"/>
    <w:rsid w:val="00AA6E55"/>
    <w:rsid w:val="00AB0913"/>
    <w:rsid w:val="00AB0D08"/>
    <w:rsid w:val="00AB0D9A"/>
    <w:rsid w:val="00AB135A"/>
    <w:rsid w:val="00AB1B6C"/>
    <w:rsid w:val="00AB1CC9"/>
    <w:rsid w:val="00AB2351"/>
    <w:rsid w:val="00AB2DF3"/>
    <w:rsid w:val="00AB3049"/>
    <w:rsid w:val="00AB3329"/>
    <w:rsid w:val="00AB3396"/>
    <w:rsid w:val="00AB3529"/>
    <w:rsid w:val="00AB3993"/>
    <w:rsid w:val="00AB39EA"/>
    <w:rsid w:val="00AB3FE2"/>
    <w:rsid w:val="00AB47D1"/>
    <w:rsid w:val="00AB4B3A"/>
    <w:rsid w:val="00AB4EDA"/>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34A"/>
    <w:rsid w:val="00AD27E9"/>
    <w:rsid w:val="00AD2AB4"/>
    <w:rsid w:val="00AD2E3F"/>
    <w:rsid w:val="00AD3AB8"/>
    <w:rsid w:val="00AD3B83"/>
    <w:rsid w:val="00AD3E6A"/>
    <w:rsid w:val="00AD3E78"/>
    <w:rsid w:val="00AD41A1"/>
    <w:rsid w:val="00AD53AB"/>
    <w:rsid w:val="00AD5432"/>
    <w:rsid w:val="00AD5562"/>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D5D"/>
    <w:rsid w:val="00B00E0D"/>
    <w:rsid w:val="00B0190A"/>
    <w:rsid w:val="00B0190C"/>
    <w:rsid w:val="00B024C5"/>
    <w:rsid w:val="00B02AF6"/>
    <w:rsid w:val="00B02F35"/>
    <w:rsid w:val="00B03535"/>
    <w:rsid w:val="00B037E1"/>
    <w:rsid w:val="00B04438"/>
    <w:rsid w:val="00B044F5"/>
    <w:rsid w:val="00B04BC5"/>
    <w:rsid w:val="00B05451"/>
    <w:rsid w:val="00B05A18"/>
    <w:rsid w:val="00B05D15"/>
    <w:rsid w:val="00B067E1"/>
    <w:rsid w:val="00B07713"/>
    <w:rsid w:val="00B1000B"/>
    <w:rsid w:val="00B10150"/>
    <w:rsid w:val="00B10CAF"/>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FDB"/>
    <w:rsid w:val="00B1502F"/>
    <w:rsid w:val="00B15F58"/>
    <w:rsid w:val="00B16067"/>
    <w:rsid w:val="00B1667C"/>
    <w:rsid w:val="00B17102"/>
    <w:rsid w:val="00B17D1C"/>
    <w:rsid w:val="00B20289"/>
    <w:rsid w:val="00B2067D"/>
    <w:rsid w:val="00B20754"/>
    <w:rsid w:val="00B20785"/>
    <w:rsid w:val="00B217EE"/>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61BA"/>
    <w:rsid w:val="00B26337"/>
    <w:rsid w:val="00B26AB7"/>
    <w:rsid w:val="00B26B5C"/>
    <w:rsid w:val="00B26D11"/>
    <w:rsid w:val="00B26D31"/>
    <w:rsid w:val="00B270D6"/>
    <w:rsid w:val="00B27108"/>
    <w:rsid w:val="00B275B2"/>
    <w:rsid w:val="00B30659"/>
    <w:rsid w:val="00B3087A"/>
    <w:rsid w:val="00B3113C"/>
    <w:rsid w:val="00B318C6"/>
    <w:rsid w:val="00B32509"/>
    <w:rsid w:val="00B33312"/>
    <w:rsid w:val="00B33892"/>
    <w:rsid w:val="00B344E8"/>
    <w:rsid w:val="00B351B9"/>
    <w:rsid w:val="00B35408"/>
    <w:rsid w:val="00B3605D"/>
    <w:rsid w:val="00B3675D"/>
    <w:rsid w:val="00B36B06"/>
    <w:rsid w:val="00B3797D"/>
    <w:rsid w:val="00B37F6D"/>
    <w:rsid w:val="00B40210"/>
    <w:rsid w:val="00B4244B"/>
    <w:rsid w:val="00B42CEB"/>
    <w:rsid w:val="00B43943"/>
    <w:rsid w:val="00B43CC5"/>
    <w:rsid w:val="00B4406D"/>
    <w:rsid w:val="00B445BA"/>
    <w:rsid w:val="00B446A5"/>
    <w:rsid w:val="00B449FC"/>
    <w:rsid w:val="00B44AFF"/>
    <w:rsid w:val="00B461DD"/>
    <w:rsid w:val="00B475C9"/>
    <w:rsid w:val="00B50230"/>
    <w:rsid w:val="00B50275"/>
    <w:rsid w:val="00B50459"/>
    <w:rsid w:val="00B50E09"/>
    <w:rsid w:val="00B51264"/>
    <w:rsid w:val="00B514D1"/>
    <w:rsid w:val="00B5151E"/>
    <w:rsid w:val="00B51C6B"/>
    <w:rsid w:val="00B51E89"/>
    <w:rsid w:val="00B525C0"/>
    <w:rsid w:val="00B525F3"/>
    <w:rsid w:val="00B52BB0"/>
    <w:rsid w:val="00B52C8A"/>
    <w:rsid w:val="00B53445"/>
    <w:rsid w:val="00B536C0"/>
    <w:rsid w:val="00B54364"/>
    <w:rsid w:val="00B5584A"/>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46F"/>
    <w:rsid w:val="00B64838"/>
    <w:rsid w:val="00B64E8A"/>
    <w:rsid w:val="00B6511E"/>
    <w:rsid w:val="00B6538B"/>
    <w:rsid w:val="00B659E3"/>
    <w:rsid w:val="00B66982"/>
    <w:rsid w:val="00B66B8D"/>
    <w:rsid w:val="00B66C6C"/>
    <w:rsid w:val="00B670CC"/>
    <w:rsid w:val="00B67265"/>
    <w:rsid w:val="00B67818"/>
    <w:rsid w:val="00B67A31"/>
    <w:rsid w:val="00B67CE8"/>
    <w:rsid w:val="00B67E15"/>
    <w:rsid w:val="00B67E94"/>
    <w:rsid w:val="00B703A8"/>
    <w:rsid w:val="00B70613"/>
    <w:rsid w:val="00B7214D"/>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1C59"/>
    <w:rsid w:val="00B82168"/>
    <w:rsid w:val="00B82292"/>
    <w:rsid w:val="00B8285B"/>
    <w:rsid w:val="00B82961"/>
    <w:rsid w:val="00B83300"/>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020"/>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E3E"/>
    <w:rsid w:val="00BB0E89"/>
    <w:rsid w:val="00BB0EBF"/>
    <w:rsid w:val="00BB0F8B"/>
    <w:rsid w:val="00BB1F0F"/>
    <w:rsid w:val="00BB28C5"/>
    <w:rsid w:val="00BB2B77"/>
    <w:rsid w:val="00BB3322"/>
    <w:rsid w:val="00BB4058"/>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932"/>
    <w:rsid w:val="00BD1D5F"/>
    <w:rsid w:val="00BD3255"/>
    <w:rsid w:val="00BD3971"/>
    <w:rsid w:val="00BD4014"/>
    <w:rsid w:val="00BD4993"/>
    <w:rsid w:val="00BD5881"/>
    <w:rsid w:val="00BD637D"/>
    <w:rsid w:val="00BD66E3"/>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605"/>
    <w:rsid w:val="00BF5909"/>
    <w:rsid w:val="00BF632D"/>
    <w:rsid w:val="00BF6CBB"/>
    <w:rsid w:val="00BF6FF2"/>
    <w:rsid w:val="00BF70BA"/>
    <w:rsid w:val="00BF70C7"/>
    <w:rsid w:val="00BF74B6"/>
    <w:rsid w:val="00BF776A"/>
    <w:rsid w:val="00BF7859"/>
    <w:rsid w:val="00BF7A74"/>
    <w:rsid w:val="00C0124D"/>
    <w:rsid w:val="00C01C08"/>
    <w:rsid w:val="00C0210A"/>
    <w:rsid w:val="00C0260C"/>
    <w:rsid w:val="00C02934"/>
    <w:rsid w:val="00C02B42"/>
    <w:rsid w:val="00C03150"/>
    <w:rsid w:val="00C03358"/>
    <w:rsid w:val="00C03581"/>
    <w:rsid w:val="00C03639"/>
    <w:rsid w:val="00C040B1"/>
    <w:rsid w:val="00C04422"/>
    <w:rsid w:val="00C047D6"/>
    <w:rsid w:val="00C04FC2"/>
    <w:rsid w:val="00C0528B"/>
    <w:rsid w:val="00C05618"/>
    <w:rsid w:val="00C059AD"/>
    <w:rsid w:val="00C05C51"/>
    <w:rsid w:val="00C05CC7"/>
    <w:rsid w:val="00C05F55"/>
    <w:rsid w:val="00C05F87"/>
    <w:rsid w:val="00C05FCE"/>
    <w:rsid w:val="00C0630D"/>
    <w:rsid w:val="00C064D9"/>
    <w:rsid w:val="00C0665C"/>
    <w:rsid w:val="00C072E9"/>
    <w:rsid w:val="00C0773C"/>
    <w:rsid w:val="00C07985"/>
    <w:rsid w:val="00C07DDC"/>
    <w:rsid w:val="00C1077C"/>
    <w:rsid w:val="00C10B76"/>
    <w:rsid w:val="00C10F37"/>
    <w:rsid w:val="00C10F92"/>
    <w:rsid w:val="00C113A9"/>
    <w:rsid w:val="00C1294D"/>
    <w:rsid w:val="00C12A2D"/>
    <w:rsid w:val="00C13C2D"/>
    <w:rsid w:val="00C14013"/>
    <w:rsid w:val="00C141AA"/>
    <w:rsid w:val="00C1431C"/>
    <w:rsid w:val="00C14497"/>
    <w:rsid w:val="00C148B0"/>
    <w:rsid w:val="00C14A75"/>
    <w:rsid w:val="00C14C9D"/>
    <w:rsid w:val="00C15591"/>
    <w:rsid w:val="00C15DDE"/>
    <w:rsid w:val="00C16B1B"/>
    <w:rsid w:val="00C16DA0"/>
    <w:rsid w:val="00C16E56"/>
    <w:rsid w:val="00C16F04"/>
    <w:rsid w:val="00C17135"/>
    <w:rsid w:val="00C175A1"/>
    <w:rsid w:val="00C179F4"/>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412C"/>
    <w:rsid w:val="00C24148"/>
    <w:rsid w:val="00C256BE"/>
    <w:rsid w:val="00C2599E"/>
    <w:rsid w:val="00C2640A"/>
    <w:rsid w:val="00C265FA"/>
    <w:rsid w:val="00C26AFF"/>
    <w:rsid w:val="00C270B2"/>
    <w:rsid w:val="00C276BE"/>
    <w:rsid w:val="00C2776E"/>
    <w:rsid w:val="00C27B8C"/>
    <w:rsid w:val="00C27BA9"/>
    <w:rsid w:val="00C305A5"/>
    <w:rsid w:val="00C30B50"/>
    <w:rsid w:val="00C315AD"/>
    <w:rsid w:val="00C31C08"/>
    <w:rsid w:val="00C31FD2"/>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954"/>
    <w:rsid w:val="00C40AD6"/>
    <w:rsid w:val="00C40D0B"/>
    <w:rsid w:val="00C40ED7"/>
    <w:rsid w:val="00C41654"/>
    <w:rsid w:val="00C41823"/>
    <w:rsid w:val="00C41D1B"/>
    <w:rsid w:val="00C41F25"/>
    <w:rsid w:val="00C42B90"/>
    <w:rsid w:val="00C42D08"/>
    <w:rsid w:val="00C4343D"/>
    <w:rsid w:val="00C43500"/>
    <w:rsid w:val="00C444B3"/>
    <w:rsid w:val="00C445B3"/>
    <w:rsid w:val="00C445C2"/>
    <w:rsid w:val="00C4496F"/>
    <w:rsid w:val="00C44D39"/>
    <w:rsid w:val="00C4557E"/>
    <w:rsid w:val="00C45668"/>
    <w:rsid w:val="00C45CE7"/>
    <w:rsid w:val="00C46405"/>
    <w:rsid w:val="00C46EA8"/>
    <w:rsid w:val="00C46F4D"/>
    <w:rsid w:val="00C47255"/>
    <w:rsid w:val="00C477FA"/>
    <w:rsid w:val="00C47D9E"/>
    <w:rsid w:val="00C50230"/>
    <w:rsid w:val="00C510FE"/>
    <w:rsid w:val="00C51B26"/>
    <w:rsid w:val="00C51DF5"/>
    <w:rsid w:val="00C5254C"/>
    <w:rsid w:val="00C542BF"/>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6030F"/>
    <w:rsid w:val="00C6039F"/>
    <w:rsid w:val="00C6051A"/>
    <w:rsid w:val="00C606E2"/>
    <w:rsid w:val="00C6072B"/>
    <w:rsid w:val="00C60815"/>
    <w:rsid w:val="00C60CFD"/>
    <w:rsid w:val="00C60DD7"/>
    <w:rsid w:val="00C61611"/>
    <w:rsid w:val="00C618D5"/>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4649"/>
    <w:rsid w:val="00C8486A"/>
    <w:rsid w:val="00C84AD8"/>
    <w:rsid w:val="00C84D97"/>
    <w:rsid w:val="00C853A5"/>
    <w:rsid w:val="00C855B1"/>
    <w:rsid w:val="00C8683A"/>
    <w:rsid w:val="00C870F9"/>
    <w:rsid w:val="00C8717F"/>
    <w:rsid w:val="00C87446"/>
    <w:rsid w:val="00C87533"/>
    <w:rsid w:val="00C878BC"/>
    <w:rsid w:val="00C901B0"/>
    <w:rsid w:val="00C9022F"/>
    <w:rsid w:val="00C903D1"/>
    <w:rsid w:val="00C90720"/>
    <w:rsid w:val="00C907D0"/>
    <w:rsid w:val="00C90B27"/>
    <w:rsid w:val="00C90EF8"/>
    <w:rsid w:val="00C90FF6"/>
    <w:rsid w:val="00C91095"/>
    <w:rsid w:val="00C9151E"/>
    <w:rsid w:val="00C9178C"/>
    <w:rsid w:val="00C92A1F"/>
    <w:rsid w:val="00C92BE6"/>
    <w:rsid w:val="00C9370F"/>
    <w:rsid w:val="00C93A9F"/>
    <w:rsid w:val="00C94748"/>
    <w:rsid w:val="00C95B37"/>
    <w:rsid w:val="00C9625B"/>
    <w:rsid w:val="00C96792"/>
    <w:rsid w:val="00C976C1"/>
    <w:rsid w:val="00C97A0D"/>
    <w:rsid w:val="00C97A33"/>
    <w:rsid w:val="00CA01E2"/>
    <w:rsid w:val="00CA0961"/>
    <w:rsid w:val="00CA1332"/>
    <w:rsid w:val="00CA16B2"/>
    <w:rsid w:val="00CA1B3C"/>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97B"/>
    <w:rsid w:val="00CA6A29"/>
    <w:rsid w:val="00CA742A"/>
    <w:rsid w:val="00CA7FCE"/>
    <w:rsid w:val="00CB0293"/>
    <w:rsid w:val="00CB05C2"/>
    <w:rsid w:val="00CB13FD"/>
    <w:rsid w:val="00CB1C8A"/>
    <w:rsid w:val="00CB21B9"/>
    <w:rsid w:val="00CB28CF"/>
    <w:rsid w:val="00CB2A99"/>
    <w:rsid w:val="00CB33A3"/>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14B"/>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1EE2"/>
    <w:rsid w:val="00CD2357"/>
    <w:rsid w:val="00CD2BBF"/>
    <w:rsid w:val="00CD2D77"/>
    <w:rsid w:val="00CD3123"/>
    <w:rsid w:val="00CD3EC9"/>
    <w:rsid w:val="00CD44BA"/>
    <w:rsid w:val="00CD4DB2"/>
    <w:rsid w:val="00CD57AE"/>
    <w:rsid w:val="00CD5FF0"/>
    <w:rsid w:val="00CD6077"/>
    <w:rsid w:val="00CD6080"/>
    <w:rsid w:val="00CD60A6"/>
    <w:rsid w:val="00CD6240"/>
    <w:rsid w:val="00CD679D"/>
    <w:rsid w:val="00CD6C3B"/>
    <w:rsid w:val="00CD7B31"/>
    <w:rsid w:val="00CD7E26"/>
    <w:rsid w:val="00CE00BE"/>
    <w:rsid w:val="00CE0136"/>
    <w:rsid w:val="00CE04BC"/>
    <w:rsid w:val="00CE1761"/>
    <w:rsid w:val="00CE17BA"/>
    <w:rsid w:val="00CE1FBE"/>
    <w:rsid w:val="00CE269B"/>
    <w:rsid w:val="00CE2E96"/>
    <w:rsid w:val="00CE301E"/>
    <w:rsid w:val="00CE34C2"/>
    <w:rsid w:val="00CE3FEB"/>
    <w:rsid w:val="00CE47B7"/>
    <w:rsid w:val="00CE4B16"/>
    <w:rsid w:val="00CE56E1"/>
    <w:rsid w:val="00CE5A81"/>
    <w:rsid w:val="00CE6043"/>
    <w:rsid w:val="00CE6423"/>
    <w:rsid w:val="00CE6552"/>
    <w:rsid w:val="00CE6C5C"/>
    <w:rsid w:val="00CE6E9B"/>
    <w:rsid w:val="00CE73FC"/>
    <w:rsid w:val="00CE775E"/>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551"/>
    <w:rsid w:val="00D02A81"/>
    <w:rsid w:val="00D03101"/>
    <w:rsid w:val="00D031C6"/>
    <w:rsid w:val="00D03440"/>
    <w:rsid w:val="00D03D1C"/>
    <w:rsid w:val="00D040FA"/>
    <w:rsid w:val="00D04337"/>
    <w:rsid w:val="00D04339"/>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C1D"/>
    <w:rsid w:val="00D12012"/>
    <w:rsid w:val="00D12944"/>
    <w:rsid w:val="00D1329B"/>
    <w:rsid w:val="00D13384"/>
    <w:rsid w:val="00D1430A"/>
    <w:rsid w:val="00D150FE"/>
    <w:rsid w:val="00D154D7"/>
    <w:rsid w:val="00D15902"/>
    <w:rsid w:val="00D1638B"/>
    <w:rsid w:val="00D16A39"/>
    <w:rsid w:val="00D17360"/>
    <w:rsid w:val="00D20978"/>
    <w:rsid w:val="00D20C43"/>
    <w:rsid w:val="00D20FD8"/>
    <w:rsid w:val="00D21209"/>
    <w:rsid w:val="00D218EA"/>
    <w:rsid w:val="00D22203"/>
    <w:rsid w:val="00D2249E"/>
    <w:rsid w:val="00D22CC1"/>
    <w:rsid w:val="00D24486"/>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27CB6"/>
    <w:rsid w:val="00D30279"/>
    <w:rsid w:val="00D3030C"/>
    <w:rsid w:val="00D30579"/>
    <w:rsid w:val="00D3100C"/>
    <w:rsid w:val="00D31955"/>
    <w:rsid w:val="00D31BFA"/>
    <w:rsid w:val="00D32840"/>
    <w:rsid w:val="00D33B3A"/>
    <w:rsid w:val="00D33C86"/>
    <w:rsid w:val="00D33E75"/>
    <w:rsid w:val="00D346E8"/>
    <w:rsid w:val="00D34A39"/>
    <w:rsid w:val="00D35CC4"/>
    <w:rsid w:val="00D361F3"/>
    <w:rsid w:val="00D372BF"/>
    <w:rsid w:val="00D373D7"/>
    <w:rsid w:val="00D37971"/>
    <w:rsid w:val="00D40C96"/>
    <w:rsid w:val="00D41171"/>
    <w:rsid w:val="00D417EF"/>
    <w:rsid w:val="00D419AB"/>
    <w:rsid w:val="00D428C8"/>
    <w:rsid w:val="00D42E00"/>
    <w:rsid w:val="00D4322E"/>
    <w:rsid w:val="00D436BE"/>
    <w:rsid w:val="00D4448D"/>
    <w:rsid w:val="00D4467F"/>
    <w:rsid w:val="00D44BD3"/>
    <w:rsid w:val="00D45062"/>
    <w:rsid w:val="00D45295"/>
    <w:rsid w:val="00D45ACF"/>
    <w:rsid w:val="00D45EB6"/>
    <w:rsid w:val="00D46BCD"/>
    <w:rsid w:val="00D472A7"/>
    <w:rsid w:val="00D476F2"/>
    <w:rsid w:val="00D47728"/>
    <w:rsid w:val="00D502D1"/>
    <w:rsid w:val="00D50945"/>
    <w:rsid w:val="00D50A04"/>
    <w:rsid w:val="00D50CD2"/>
    <w:rsid w:val="00D519DF"/>
    <w:rsid w:val="00D51F8C"/>
    <w:rsid w:val="00D52444"/>
    <w:rsid w:val="00D5262D"/>
    <w:rsid w:val="00D527C7"/>
    <w:rsid w:val="00D52837"/>
    <w:rsid w:val="00D52A89"/>
    <w:rsid w:val="00D53B82"/>
    <w:rsid w:val="00D53C88"/>
    <w:rsid w:val="00D53E24"/>
    <w:rsid w:val="00D542DF"/>
    <w:rsid w:val="00D543C8"/>
    <w:rsid w:val="00D54581"/>
    <w:rsid w:val="00D54717"/>
    <w:rsid w:val="00D548A4"/>
    <w:rsid w:val="00D55920"/>
    <w:rsid w:val="00D55D90"/>
    <w:rsid w:val="00D56B79"/>
    <w:rsid w:val="00D57297"/>
    <w:rsid w:val="00D61556"/>
    <w:rsid w:val="00D6170F"/>
    <w:rsid w:val="00D62225"/>
    <w:rsid w:val="00D6293E"/>
    <w:rsid w:val="00D62B87"/>
    <w:rsid w:val="00D630B1"/>
    <w:rsid w:val="00D631FE"/>
    <w:rsid w:val="00D63A61"/>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1B39"/>
    <w:rsid w:val="00D72CCC"/>
    <w:rsid w:val="00D72FDB"/>
    <w:rsid w:val="00D73705"/>
    <w:rsid w:val="00D73CC2"/>
    <w:rsid w:val="00D73F49"/>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979"/>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739F"/>
    <w:rsid w:val="00D9767D"/>
    <w:rsid w:val="00D97919"/>
    <w:rsid w:val="00D97E57"/>
    <w:rsid w:val="00DA041F"/>
    <w:rsid w:val="00DA083E"/>
    <w:rsid w:val="00DA0B7D"/>
    <w:rsid w:val="00DA0EED"/>
    <w:rsid w:val="00DA1206"/>
    <w:rsid w:val="00DA1422"/>
    <w:rsid w:val="00DA1816"/>
    <w:rsid w:val="00DA182F"/>
    <w:rsid w:val="00DA2314"/>
    <w:rsid w:val="00DA23ED"/>
    <w:rsid w:val="00DA2B01"/>
    <w:rsid w:val="00DA32AE"/>
    <w:rsid w:val="00DA3470"/>
    <w:rsid w:val="00DA3A41"/>
    <w:rsid w:val="00DA3DFD"/>
    <w:rsid w:val="00DA5734"/>
    <w:rsid w:val="00DA5757"/>
    <w:rsid w:val="00DA5FD1"/>
    <w:rsid w:val="00DA665E"/>
    <w:rsid w:val="00DA671B"/>
    <w:rsid w:val="00DA67E2"/>
    <w:rsid w:val="00DA6A7E"/>
    <w:rsid w:val="00DA6FA3"/>
    <w:rsid w:val="00DA7632"/>
    <w:rsid w:val="00DA7AFD"/>
    <w:rsid w:val="00DB01A3"/>
    <w:rsid w:val="00DB0C33"/>
    <w:rsid w:val="00DB11EB"/>
    <w:rsid w:val="00DB141B"/>
    <w:rsid w:val="00DB1B99"/>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1BA5"/>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CD2"/>
    <w:rsid w:val="00DF4F7B"/>
    <w:rsid w:val="00DF5383"/>
    <w:rsid w:val="00DF544E"/>
    <w:rsid w:val="00DF5577"/>
    <w:rsid w:val="00DF5D23"/>
    <w:rsid w:val="00DF609C"/>
    <w:rsid w:val="00DF6B9A"/>
    <w:rsid w:val="00DF7500"/>
    <w:rsid w:val="00DF791F"/>
    <w:rsid w:val="00DF7C5A"/>
    <w:rsid w:val="00DF7C9B"/>
    <w:rsid w:val="00E00561"/>
    <w:rsid w:val="00E00612"/>
    <w:rsid w:val="00E008D8"/>
    <w:rsid w:val="00E00A07"/>
    <w:rsid w:val="00E00B6A"/>
    <w:rsid w:val="00E0115F"/>
    <w:rsid w:val="00E01782"/>
    <w:rsid w:val="00E01BEB"/>
    <w:rsid w:val="00E01D2B"/>
    <w:rsid w:val="00E0259F"/>
    <w:rsid w:val="00E03E83"/>
    <w:rsid w:val="00E046D8"/>
    <w:rsid w:val="00E047AE"/>
    <w:rsid w:val="00E04C93"/>
    <w:rsid w:val="00E059B4"/>
    <w:rsid w:val="00E05D90"/>
    <w:rsid w:val="00E05DFA"/>
    <w:rsid w:val="00E065AC"/>
    <w:rsid w:val="00E0694C"/>
    <w:rsid w:val="00E07746"/>
    <w:rsid w:val="00E0774C"/>
    <w:rsid w:val="00E07F5B"/>
    <w:rsid w:val="00E10202"/>
    <w:rsid w:val="00E1030B"/>
    <w:rsid w:val="00E1054E"/>
    <w:rsid w:val="00E1275F"/>
    <w:rsid w:val="00E12851"/>
    <w:rsid w:val="00E12AC6"/>
    <w:rsid w:val="00E12F10"/>
    <w:rsid w:val="00E13479"/>
    <w:rsid w:val="00E135DC"/>
    <w:rsid w:val="00E13C1A"/>
    <w:rsid w:val="00E13CCE"/>
    <w:rsid w:val="00E1411A"/>
    <w:rsid w:val="00E14C2C"/>
    <w:rsid w:val="00E16B50"/>
    <w:rsid w:val="00E170BD"/>
    <w:rsid w:val="00E17426"/>
    <w:rsid w:val="00E17F1F"/>
    <w:rsid w:val="00E17FCD"/>
    <w:rsid w:val="00E202DA"/>
    <w:rsid w:val="00E205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3B"/>
    <w:rsid w:val="00E25454"/>
    <w:rsid w:val="00E25E6F"/>
    <w:rsid w:val="00E2665E"/>
    <w:rsid w:val="00E26AA3"/>
    <w:rsid w:val="00E26CCF"/>
    <w:rsid w:val="00E27DF3"/>
    <w:rsid w:val="00E308E4"/>
    <w:rsid w:val="00E31CFA"/>
    <w:rsid w:val="00E31E08"/>
    <w:rsid w:val="00E31E87"/>
    <w:rsid w:val="00E31F7C"/>
    <w:rsid w:val="00E32247"/>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540B"/>
    <w:rsid w:val="00E360E2"/>
    <w:rsid w:val="00E369DA"/>
    <w:rsid w:val="00E36D49"/>
    <w:rsid w:val="00E37090"/>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613"/>
    <w:rsid w:val="00E46BBE"/>
    <w:rsid w:val="00E4734A"/>
    <w:rsid w:val="00E47923"/>
    <w:rsid w:val="00E47BCB"/>
    <w:rsid w:val="00E50545"/>
    <w:rsid w:val="00E5084E"/>
    <w:rsid w:val="00E50BC9"/>
    <w:rsid w:val="00E50FF1"/>
    <w:rsid w:val="00E5103B"/>
    <w:rsid w:val="00E51A8F"/>
    <w:rsid w:val="00E51F33"/>
    <w:rsid w:val="00E52032"/>
    <w:rsid w:val="00E521F2"/>
    <w:rsid w:val="00E53156"/>
    <w:rsid w:val="00E533C0"/>
    <w:rsid w:val="00E538ED"/>
    <w:rsid w:val="00E5394F"/>
    <w:rsid w:val="00E53FED"/>
    <w:rsid w:val="00E540B7"/>
    <w:rsid w:val="00E5526B"/>
    <w:rsid w:val="00E55A2F"/>
    <w:rsid w:val="00E55ACE"/>
    <w:rsid w:val="00E55C38"/>
    <w:rsid w:val="00E56C27"/>
    <w:rsid w:val="00E56E69"/>
    <w:rsid w:val="00E56F7C"/>
    <w:rsid w:val="00E572B1"/>
    <w:rsid w:val="00E575D3"/>
    <w:rsid w:val="00E57ECE"/>
    <w:rsid w:val="00E60279"/>
    <w:rsid w:val="00E6119B"/>
    <w:rsid w:val="00E613DB"/>
    <w:rsid w:val="00E61650"/>
    <w:rsid w:val="00E622A5"/>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7DB"/>
    <w:rsid w:val="00E71DC9"/>
    <w:rsid w:val="00E71F54"/>
    <w:rsid w:val="00E7204E"/>
    <w:rsid w:val="00E72207"/>
    <w:rsid w:val="00E722D9"/>
    <w:rsid w:val="00E73118"/>
    <w:rsid w:val="00E733C3"/>
    <w:rsid w:val="00E734FF"/>
    <w:rsid w:val="00E738A8"/>
    <w:rsid w:val="00E73DF9"/>
    <w:rsid w:val="00E7405E"/>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6D9B"/>
    <w:rsid w:val="00E87279"/>
    <w:rsid w:val="00E8739A"/>
    <w:rsid w:val="00E900CE"/>
    <w:rsid w:val="00E90488"/>
    <w:rsid w:val="00E907BE"/>
    <w:rsid w:val="00E90D75"/>
    <w:rsid w:val="00E911B7"/>
    <w:rsid w:val="00E91EAE"/>
    <w:rsid w:val="00E92482"/>
    <w:rsid w:val="00E927CF"/>
    <w:rsid w:val="00E92A2D"/>
    <w:rsid w:val="00E9354C"/>
    <w:rsid w:val="00E9383A"/>
    <w:rsid w:val="00E93C7D"/>
    <w:rsid w:val="00E93D39"/>
    <w:rsid w:val="00E94353"/>
    <w:rsid w:val="00E945AA"/>
    <w:rsid w:val="00E94AF4"/>
    <w:rsid w:val="00E94B31"/>
    <w:rsid w:val="00E94DCA"/>
    <w:rsid w:val="00E955BD"/>
    <w:rsid w:val="00E95A9F"/>
    <w:rsid w:val="00E95B5E"/>
    <w:rsid w:val="00E965EE"/>
    <w:rsid w:val="00E96E4C"/>
    <w:rsid w:val="00E97529"/>
    <w:rsid w:val="00E97F4A"/>
    <w:rsid w:val="00E97FC0"/>
    <w:rsid w:val="00EA002F"/>
    <w:rsid w:val="00EA0459"/>
    <w:rsid w:val="00EA04FB"/>
    <w:rsid w:val="00EA09BF"/>
    <w:rsid w:val="00EA09DD"/>
    <w:rsid w:val="00EA0BE8"/>
    <w:rsid w:val="00EA0C99"/>
    <w:rsid w:val="00EA100E"/>
    <w:rsid w:val="00EA11E6"/>
    <w:rsid w:val="00EA1587"/>
    <w:rsid w:val="00EA1A1D"/>
    <w:rsid w:val="00EA216D"/>
    <w:rsid w:val="00EA27CC"/>
    <w:rsid w:val="00EA2BE7"/>
    <w:rsid w:val="00EA330D"/>
    <w:rsid w:val="00EA37A6"/>
    <w:rsid w:val="00EA37F5"/>
    <w:rsid w:val="00EA3957"/>
    <w:rsid w:val="00EA3C65"/>
    <w:rsid w:val="00EA3D40"/>
    <w:rsid w:val="00EA3EB9"/>
    <w:rsid w:val="00EA3ED8"/>
    <w:rsid w:val="00EA4707"/>
    <w:rsid w:val="00EA4CB8"/>
    <w:rsid w:val="00EA4D23"/>
    <w:rsid w:val="00EA4EBD"/>
    <w:rsid w:val="00EA57FB"/>
    <w:rsid w:val="00EA592C"/>
    <w:rsid w:val="00EA5DC6"/>
    <w:rsid w:val="00EA5EA8"/>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3907"/>
    <w:rsid w:val="00EB3923"/>
    <w:rsid w:val="00EB39A3"/>
    <w:rsid w:val="00EB40FB"/>
    <w:rsid w:val="00EB4BBD"/>
    <w:rsid w:val="00EB4DB8"/>
    <w:rsid w:val="00EB5640"/>
    <w:rsid w:val="00EB58C6"/>
    <w:rsid w:val="00EB5BB5"/>
    <w:rsid w:val="00EB60EC"/>
    <w:rsid w:val="00EB65D8"/>
    <w:rsid w:val="00EB6DD6"/>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2A"/>
    <w:rsid w:val="00EC5C98"/>
    <w:rsid w:val="00EC6577"/>
    <w:rsid w:val="00EC6FBF"/>
    <w:rsid w:val="00EC7816"/>
    <w:rsid w:val="00EC795A"/>
    <w:rsid w:val="00EC7CEF"/>
    <w:rsid w:val="00ED03C8"/>
    <w:rsid w:val="00ED0943"/>
    <w:rsid w:val="00ED14F6"/>
    <w:rsid w:val="00ED1B50"/>
    <w:rsid w:val="00ED1D79"/>
    <w:rsid w:val="00ED2ABC"/>
    <w:rsid w:val="00ED2B17"/>
    <w:rsid w:val="00ED34A9"/>
    <w:rsid w:val="00ED34C0"/>
    <w:rsid w:val="00ED39F8"/>
    <w:rsid w:val="00ED3C74"/>
    <w:rsid w:val="00ED3F2B"/>
    <w:rsid w:val="00ED49EF"/>
    <w:rsid w:val="00ED4A35"/>
    <w:rsid w:val="00ED53FB"/>
    <w:rsid w:val="00ED6066"/>
    <w:rsid w:val="00ED682D"/>
    <w:rsid w:val="00ED6B25"/>
    <w:rsid w:val="00EE0832"/>
    <w:rsid w:val="00EE0B0C"/>
    <w:rsid w:val="00EE0F08"/>
    <w:rsid w:val="00EE1752"/>
    <w:rsid w:val="00EE182D"/>
    <w:rsid w:val="00EE19EE"/>
    <w:rsid w:val="00EE1D0D"/>
    <w:rsid w:val="00EE1D49"/>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0FC0"/>
    <w:rsid w:val="00EF1C64"/>
    <w:rsid w:val="00EF1D82"/>
    <w:rsid w:val="00EF2066"/>
    <w:rsid w:val="00EF2628"/>
    <w:rsid w:val="00EF2BCB"/>
    <w:rsid w:val="00EF2F55"/>
    <w:rsid w:val="00EF35DA"/>
    <w:rsid w:val="00EF3696"/>
    <w:rsid w:val="00EF3AF8"/>
    <w:rsid w:val="00EF414D"/>
    <w:rsid w:val="00EF4612"/>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652"/>
    <w:rsid w:val="00EF7817"/>
    <w:rsid w:val="00EF7B0F"/>
    <w:rsid w:val="00F004CC"/>
    <w:rsid w:val="00F00653"/>
    <w:rsid w:val="00F00A2A"/>
    <w:rsid w:val="00F010A7"/>
    <w:rsid w:val="00F01B47"/>
    <w:rsid w:val="00F01E96"/>
    <w:rsid w:val="00F01EF9"/>
    <w:rsid w:val="00F0254C"/>
    <w:rsid w:val="00F02928"/>
    <w:rsid w:val="00F02967"/>
    <w:rsid w:val="00F02D1B"/>
    <w:rsid w:val="00F02E65"/>
    <w:rsid w:val="00F02F62"/>
    <w:rsid w:val="00F03AC4"/>
    <w:rsid w:val="00F042AB"/>
    <w:rsid w:val="00F0558E"/>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1A3"/>
    <w:rsid w:val="00F12286"/>
    <w:rsid w:val="00F12B5C"/>
    <w:rsid w:val="00F12BFB"/>
    <w:rsid w:val="00F1322F"/>
    <w:rsid w:val="00F13278"/>
    <w:rsid w:val="00F13F3C"/>
    <w:rsid w:val="00F13FF9"/>
    <w:rsid w:val="00F14A1A"/>
    <w:rsid w:val="00F14A1C"/>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EF2"/>
    <w:rsid w:val="00F41F27"/>
    <w:rsid w:val="00F41F62"/>
    <w:rsid w:val="00F42952"/>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030"/>
    <w:rsid w:val="00F5054B"/>
    <w:rsid w:val="00F5089A"/>
    <w:rsid w:val="00F51A52"/>
    <w:rsid w:val="00F51BE5"/>
    <w:rsid w:val="00F5267E"/>
    <w:rsid w:val="00F538F2"/>
    <w:rsid w:val="00F5410A"/>
    <w:rsid w:val="00F54938"/>
    <w:rsid w:val="00F54DFD"/>
    <w:rsid w:val="00F550E2"/>
    <w:rsid w:val="00F55FD7"/>
    <w:rsid w:val="00F5620C"/>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7DF"/>
    <w:rsid w:val="00F84A33"/>
    <w:rsid w:val="00F84F81"/>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21D9"/>
    <w:rsid w:val="00FC25FC"/>
    <w:rsid w:val="00FC2706"/>
    <w:rsid w:val="00FC275A"/>
    <w:rsid w:val="00FC2858"/>
    <w:rsid w:val="00FC2D4A"/>
    <w:rsid w:val="00FC2EC9"/>
    <w:rsid w:val="00FC31BD"/>
    <w:rsid w:val="00FC33FD"/>
    <w:rsid w:val="00FC3C85"/>
    <w:rsid w:val="00FC41B7"/>
    <w:rsid w:val="00FC4322"/>
    <w:rsid w:val="00FC44C9"/>
    <w:rsid w:val="00FC4921"/>
    <w:rsid w:val="00FC4C02"/>
    <w:rsid w:val="00FC4DC2"/>
    <w:rsid w:val="00FC5128"/>
    <w:rsid w:val="00FC5A9D"/>
    <w:rsid w:val="00FC62AE"/>
    <w:rsid w:val="00FC6468"/>
    <w:rsid w:val="00FC68F8"/>
    <w:rsid w:val="00FC723A"/>
    <w:rsid w:val="00FD00B0"/>
    <w:rsid w:val="00FD0603"/>
    <w:rsid w:val="00FD0CF4"/>
    <w:rsid w:val="00FD1AB7"/>
    <w:rsid w:val="00FD1F0E"/>
    <w:rsid w:val="00FD2207"/>
    <w:rsid w:val="00FD2560"/>
    <w:rsid w:val="00FD2701"/>
    <w:rsid w:val="00FD278C"/>
    <w:rsid w:val="00FD2BDF"/>
    <w:rsid w:val="00FD35E9"/>
    <w:rsid w:val="00FD3EF2"/>
    <w:rsid w:val="00FD5234"/>
    <w:rsid w:val="00FD5B36"/>
    <w:rsid w:val="00FD60E9"/>
    <w:rsid w:val="00FD6620"/>
    <w:rsid w:val="00FD74A7"/>
    <w:rsid w:val="00FD7BC6"/>
    <w:rsid w:val="00FD7D7C"/>
    <w:rsid w:val="00FD7E98"/>
    <w:rsid w:val="00FE024C"/>
    <w:rsid w:val="00FE07E4"/>
    <w:rsid w:val="00FE08C9"/>
    <w:rsid w:val="00FE0EAA"/>
    <w:rsid w:val="00FE156B"/>
    <w:rsid w:val="00FE228B"/>
    <w:rsid w:val="00FE2536"/>
    <w:rsid w:val="00FE2865"/>
    <w:rsid w:val="00FE343F"/>
    <w:rsid w:val="00FE3D56"/>
    <w:rsid w:val="00FE41F1"/>
    <w:rsid w:val="00FE44B0"/>
    <w:rsid w:val="00FE46AF"/>
    <w:rsid w:val="00FE4FFC"/>
    <w:rsid w:val="00FE5983"/>
    <w:rsid w:val="00FE5B66"/>
    <w:rsid w:val="00FE5FF4"/>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343"/>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15:docId w15:val="{541DECE1-47C3-47A0-A9C2-B46F9E7BA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7"/>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7"/>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7"/>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7"/>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7"/>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 Type="http://schemas.openxmlformats.org/officeDocument/2006/relationships/customXml" Target="../customXml/item3.xml"/><Relationship Id="rId21" Type="http://schemas.openxmlformats.org/officeDocument/2006/relationships/hyperlink" Target="http://www.partnerskadohoda.gov.sk"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mailto:vo.sep@minv.sk" TargetMode="Externa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zbierka.sk/sk/predpisy/401-2012-z-z.p-34960.pdf" TargetMode="External"/><Relationship Id="rId29" Type="http://schemas.openxmlformats.org/officeDocument/2006/relationships/hyperlink" Target="http://www.opevs.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minv.sk/?usmernenia-riadiaceho-organu" TargetMode="External"/><Relationship Id="rId32" Type="http://schemas.openxmlformats.org/officeDocument/2006/relationships/footer" Target="footer1.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hyperlink" Target="http://www.partnerskadohoda.gov.sk/data/files/1305_mp-cko-c-18-verzia-4.zip"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employment.gov.sk/filemanager/opatrenie-248_2012zz.pdf"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mailto:vo.sep@minv.sk" TargetMode="External"/><Relationship Id="rId27" Type="http://schemas.openxmlformats.org/officeDocument/2006/relationships/hyperlink" Target="mailto:zakazkycko@vlada.gov.sk" TargetMode="External"/><Relationship Id="rId30" Type="http://schemas.openxmlformats.org/officeDocument/2006/relationships/header" Target="header1.xml"/><Relationship Id="rId35"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3.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920DD2-45E9-47FF-A142-BBFAD2473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76397</Words>
  <Characters>435464</Characters>
  <Application>Microsoft Office Word</Application>
  <DocSecurity>0</DocSecurity>
  <Lines>3628</Lines>
  <Paragraphs>1021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510840</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Zuzana Hušeková</cp:lastModifiedBy>
  <cp:revision>4</cp:revision>
  <dcterms:created xsi:type="dcterms:W3CDTF">2018-10-26T10:09:00Z</dcterms:created>
  <dcterms:modified xsi:type="dcterms:W3CDTF">2018-10-26T10:18:00Z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