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1524CD0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0" w:author="Miruška Hrabčáková" w:date="2018-10-25T08:36:00Z">
        <w:r w:rsidR="00F751EA" w:rsidRPr="0014645C" w:rsidDel="00AD46DA">
          <w:rPr>
            <w:rFonts w:ascii="Verdana" w:hAnsi="Verdana"/>
            <w:sz w:val="16"/>
            <w:szCs w:val="16"/>
            <w:lang w:val="sk-SK" w:eastAsia="cs-CZ"/>
          </w:rPr>
          <w:delText xml:space="preserve"> </w:delText>
        </w:r>
        <w:r w:rsidR="006504A1" w:rsidDel="00AD46DA">
          <w:rPr>
            <w:rFonts w:ascii="Verdana" w:hAnsi="Verdana"/>
            <w:sz w:val="16"/>
            <w:szCs w:val="16"/>
            <w:lang w:val="sk-SK" w:eastAsia="cs-CZ"/>
          </w:rPr>
          <w:delText>31</w:delText>
        </w:r>
      </w:del>
      <w:ins w:id="1" w:author="Miruška Hrabčáková" w:date="2018-10-26T08:31:00Z">
        <w:r w:rsidR="00593B98">
          <w:rPr>
            <w:rFonts w:ascii="Verdana" w:hAnsi="Verdana"/>
            <w:sz w:val="16"/>
            <w:szCs w:val="16"/>
            <w:lang w:val="sk-SK" w:eastAsia="cs-CZ"/>
          </w:rPr>
          <w:t>26</w:t>
        </w:r>
      </w:ins>
      <w:r w:rsidR="00B67260" w:rsidRPr="0014645C">
        <w:rPr>
          <w:rFonts w:ascii="Verdana" w:hAnsi="Verdana"/>
          <w:sz w:val="16"/>
          <w:szCs w:val="16"/>
          <w:lang w:val="sk-SK" w:eastAsia="cs-CZ"/>
        </w:rPr>
        <w:t xml:space="preserve">. </w:t>
      </w:r>
      <w:ins w:id="2" w:author="Miruška Hrabčáková" w:date="2018-10-25T08:36:00Z">
        <w:r w:rsidR="00AD46DA">
          <w:rPr>
            <w:rFonts w:ascii="Verdana" w:hAnsi="Verdana"/>
            <w:sz w:val="16"/>
            <w:szCs w:val="16"/>
            <w:lang w:val="sk-SK" w:eastAsia="cs-CZ"/>
          </w:rPr>
          <w:t>1</w:t>
        </w:r>
      </w:ins>
      <w:r w:rsidR="006504A1">
        <w:rPr>
          <w:rFonts w:ascii="Verdana" w:hAnsi="Verdana"/>
          <w:sz w:val="16"/>
          <w:szCs w:val="16"/>
          <w:lang w:val="sk-SK" w:eastAsia="cs-CZ"/>
        </w:rPr>
        <w:t>0</w:t>
      </w:r>
      <w:del w:id="3" w:author="Miruška Hrabčáková" w:date="2018-10-25T08:36:00Z">
        <w:r w:rsidR="006504A1" w:rsidDel="00AD46DA">
          <w:rPr>
            <w:rFonts w:ascii="Verdana" w:hAnsi="Verdana"/>
            <w:sz w:val="16"/>
            <w:szCs w:val="16"/>
            <w:lang w:val="sk-SK" w:eastAsia="cs-CZ"/>
          </w:rPr>
          <w:delText>8</w:delText>
        </w:r>
      </w:del>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72CE5B68"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4" w:author="Miruška Hrabčáková" w:date="2018-10-25T08:37:00Z">
        <w:r w:rsidRPr="0014645C" w:rsidDel="00AD46DA">
          <w:rPr>
            <w:rFonts w:ascii="Verdana" w:hAnsi="Verdana"/>
            <w:sz w:val="16"/>
            <w:szCs w:val="16"/>
            <w:lang w:val="sk-SK" w:eastAsia="cs-CZ"/>
          </w:rPr>
          <w:delText xml:space="preserve"> </w:delText>
        </w:r>
        <w:r w:rsidR="006504A1" w:rsidDel="00AD46DA">
          <w:rPr>
            <w:rFonts w:ascii="Verdana" w:hAnsi="Verdana"/>
            <w:sz w:val="16"/>
            <w:szCs w:val="16"/>
            <w:lang w:val="sk-SK" w:eastAsia="cs-CZ"/>
          </w:rPr>
          <w:delText>31</w:delText>
        </w:r>
      </w:del>
      <w:ins w:id="5" w:author="Miruška Hrabčáková" w:date="2018-10-26T08:31:00Z">
        <w:r w:rsidR="00593B98">
          <w:rPr>
            <w:rFonts w:ascii="Verdana" w:hAnsi="Verdana"/>
            <w:sz w:val="16"/>
            <w:szCs w:val="16"/>
            <w:lang w:val="sk-SK" w:eastAsia="cs-CZ"/>
          </w:rPr>
          <w:t>26</w:t>
        </w:r>
      </w:ins>
      <w:r w:rsidR="00B67260" w:rsidRPr="0014645C">
        <w:rPr>
          <w:rFonts w:ascii="Verdana" w:hAnsi="Verdana"/>
          <w:sz w:val="16"/>
          <w:szCs w:val="16"/>
          <w:lang w:val="sk-SK" w:eastAsia="cs-CZ"/>
        </w:rPr>
        <w:t xml:space="preserve">. </w:t>
      </w:r>
      <w:ins w:id="6" w:author="Miruška Hrabčáková" w:date="2018-10-25T08:37:00Z">
        <w:r w:rsidR="00AD46DA">
          <w:rPr>
            <w:rFonts w:ascii="Verdana" w:hAnsi="Verdana"/>
            <w:sz w:val="16"/>
            <w:szCs w:val="16"/>
            <w:lang w:val="sk-SK" w:eastAsia="cs-CZ"/>
          </w:rPr>
          <w:t>1</w:t>
        </w:r>
      </w:ins>
      <w:r w:rsidR="006504A1">
        <w:rPr>
          <w:rFonts w:ascii="Verdana" w:hAnsi="Verdana"/>
          <w:sz w:val="16"/>
          <w:szCs w:val="16"/>
          <w:lang w:val="sk-SK" w:eastAsia="cs-CZ"/>
        </w:rPr>
        <w:t>0</w:t>
      </w:r>
      <w:del w:id="7" w:author="Miruška Hrabčáková" w:date="2018-10-25T08:37:00Z">
        <w:r w:rsidR="006504A1" w:rsidDel="00AD46DA">
          <w:rPr>
            <w:rFonts w:ascii="Verdana" w:hAnsi="Verdana"/>
            <w:sz w:val="16"/>
            <w:szCs w:val="16"/>
            <w:lang w:val="sk-SK" w:eastAsia="cs-CZ"/>
          </w:rPr>
          <w:delText>8</w:delText>
        </w:r>
      </w:del>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661712D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8" w:author="Miruška Hrabčáková" w:date="2018-10-25T08:37:00Z">
        <w:r w:rsidRPr="0014645C" w:rsidDel="00AD46DA">
          <w:rPr>
            <w:rFonts w:ascii="Verdana" w:hAnsi="Verdana"/>
            <w:sz w:val="16"/>
            <w:szCs w:val="16"/>
            <w:lang w:val="sk-SK" w:eastAsia="cs-CZ"/>
          </w:rPr>
          <w:delText xml:space="preserve"> </w:delText>
        </w:r>
        <w:r w:rsidR="006504A1" w:rsidDel="00AD46DA">
          <w:rPr>
            <w:rFonts w:ascii="Verdana" w:hAnsi="Verdana"/>
            <w:sz w:val="16"/>
            <w:szCs w:val="16"/>
            <w:lang w:val="sk-SK" w:eastAsia="cs-CZ"/>
          </w:rPr>
          <w:delText>31</w:delText>
        </w:r>
      </w:del>
      <w:ins w:id="9" w:author="Miruška Hrabčáková" w:date="2018-10-26T08:31:00Z">
        <w:r w:rsidR="00593B98">
          <w:rPr>
            <w:rFonts w:ascii="Verdana" w:hAnsi="Verdana"/>
            <w:sz w:val="16"/>
            <w:szCs w:val="16"/>
            <w:lang w:val="sk-SK" w:eastAsia="cs-CZ"/>
          </w:rPr>
          <w:t>26</w:t>
        </w:r>
      </w:ins>
      <w:r w:rsidR="00B67260" w:rsidRPr="0014645C">
        <w:rPr>
          <w:rFonts w:ascii="Verdana" w:hAnsi="Verdana"/>
          <w:sz w:val="16"/>
          <w:szCs w:val="16"/>
          <w:lang w:val="sk-SK" w:eastAsia="cs-CZ"/>
        </w:rPr>
        <w:t xml:space="preserve">. </w:t>
      </w:r>
      <w:ins w:id="10" w:author="Miruška Hrabčáková" w:date="2018-10-25T08:37:00Z">
        <w:r w:rsidR="00AD46DA">
          <w:rPr>
            <w:rFonts w:ascii="Verdana" w:hAnsi="Verdana"/>
            <w:sz w:val="16"/>
            <w:szCs w:val="16"/>
            <w:lang w:val="sk-SK" w:eastAsia="cs-CZ"/>
          </w:rPr>
          <w:t>1</w:t>
        </w:r>
      </w:ins>
      <w:r w:rsidR="006504A1">
        <w:rPr>
          <w:rFonts w:ascii="Verdana" w:hAnsi="Verdana"/>
          <w:sz w:val="16"/>
          <w:szCs w:val="16"/>
          <w:lang w:val="sk-SK" w:eastAsia="cs-CZ"/>
        </w:rPr>
        <w:t>0</w:t>
      </w:r>
      <w:del w:id="11" w:author="Miruška Hrabčáková" w:date="2018-10-25T08:37:00Z">
        <w:r w:rsidR="006504A1" w:rsidDel="00AD46DA">
          <w:rPr>
            <w:rFonts w:ascii="Verdana" w:hAnsi="Verdana"/>
            <w:sz w:val="16"/>
            <w:szCs w:val="16"/>
            <w:lang w:val="sk-SK" w:eastAsia="cs-CZ"/>
          </w:rPr>
          <w:delText>8</w:delText>
        </w:r>
      </w:del>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0D472581"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ins w:id="12" w:author="Miruška Hrabčáková" w:date="2018-10-24T11:25:00Z">
        <w:r w:rsidR="008C11C5">
          <w:rPr>
            <w:rFonts w:ascii="Verdana" w:hAnsi="Verdana"/>
            <w:sz w:val="16"/>
            <w:szCs w:val="16"/>
            <w:lang w:val="sk-SK" w:eastAsia="cs-CZ"/>
          </w:rPr>
          <w:t>4</w:t>
        </w:r>
      </w:ins>
      <w:del w:id="13" w:author="Miruška Hrabčáková" w:date="2018-10-24T11:25:00Z">
        <w:r w:rsidR="006504A1" w:rsidDel="008C11C5">
          <w:rPr>
            <w:rFonts w:ascii="Verdana" w:hAnsi="Verdana"/>
            <w:sz w:val="16"/>
            <w:szCs w:val="16"/>
            <w:lang w:val="sk-SK" w:eastAsia="cs-CZ"/>
          </w:rPr>
          <w:delText>3</w:delText>
        </w:r>
      </w:del>
      <w:r w:rsidRPr="0014645C">
        <w:rPr>
          <w:rFonts w:ascii="Verdana" w:hAnsi="Verdana"/>
          <w:sz w:val="16"/>
          <w:szCs w:val="16"/>
          <w:lang w:val="sk-SK" w:eastAsia="cs-CZ"/>
        </w:rPr>
        <w:t>; platnosť od:</w:t>
      </w:r>
      <w:del w:id="14" w:author="Miruška Hrabčáková" w:date="2018-10-25T08:36:00Z">
        <w:r w:rsidRPr="0014645C" w:rsidDel="001A4DE4">
          <w:rPr>
            <w:rFonts w:ascii="Verdana" w:hAnsi="Verdana"/>
            <w:sz w:val="16"/>
            <w:szCs w:val="16"/>
            <w:lang w:val="sk-SK" w:eastAsia="cs-CZ"/>
          </w:rPr>
          <w:delText xml:space="preserve"> </w:delText>
        </w:r>
        <w:r w:rsidR="006504A1" w:rsidDel="001A4DE4">
          <w:rPr>
            <w:rFonts w:ascii="Verdana" w:hAnsi="Verdana"/>
            <w:sz w:val="16"/>
            <w:szCs w:val="16"/>
            <w:lang w:val="sk-SK" w:eastAsia="cs-CZ"/>
          </w:rPr>
          <w:delText>31</w:delText>
        </w:r>
      </w:del>
      <w:ins w:id="15" w:author="Miruška Hrabčáková" w:date="2018-10-26T08:31:00Z">
        <w:r w:rsidR="00593B98">
          <w:rPr>
            <w:rFonts w:ascii="Verdana" w:hAnsi="Verdana"/>
            <w:sz w:val="16"/>
            <w:szCs w:val="16"/>
            <w:lang w:val="sk-SK" w:eastAsia="cs-CZ"/>
          </w:rPr>
          <w:t>26</w:t>
        </w:r>
      </w:ins>
      <w:r w:rsidR="00B67260" w:rsidRPr="0014645C">
        <w:rPr>
          <w:rFonts w:ascii="Verdana" w:hAnsi="Verdana"/>
          <w:sz w:val="16"/>
          <w:szCs w:val="16"/>
          <w:lang w:val="sk-SK" w:eastAsia="cs-CZ"/>
        </w:rPr>
        <w:t xml:space="preserve">. </w:t>
      </w:r>
      <w:ins w:id="16" w:author="Miruška Hrabčáková" w:date="2018-10-25T08:36:00Z">
        <w:r w:rsidR="001A4DE4">
          <w:rPr>
            <w:rFonts w:ascii="Verdana" w:hAnsi="Verdana"/>
            <w:sz w:val="16"/>
            <w:szCs w:val="16"/>
            <w:lang w:val="sk-SK" w:eastAsia="cs-CZ"/>
          </w:rPr>
          <w:t>1</w:t>
        </w:r>
      </w:ins>
      <w:r w:rsidR="006504A1">
        <w:rPr>
          <w:rFonts w:ascii="Verdana" w:hAnsi="Verdana"/>
          <w:sz w:val="16"/>
          <w:szCs w:val="16"/>
          <w:lang w:val="sk-SK" w:eastAsia="cs-CZ"/>
        </w:rPr>
        <w:t>0</w:t>
      </w:r>
      <w:del w:id="17" w:author="Miruška Hrabčáková" w:date="2018-10-25T08:36:00Z">
        <w:r w:rsidR="006504A1" w:rsidDel="001A4DE4">
          <w:rPr>
            <w:rFonts w:ascii="Verdana" w:hAnsi="Verdana"/>
            <w:sz w:val="16"/>
            <w:szCs w:val="16"/>
            <w:lang w:val="sk-SK" w:eastAsia="cs-CZ"/>
          </w:rPr>
          <w:delText>8</w:delText>
        </w:r>
      </w:del>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del w:id="18" w:author="Miruška Hrabčáková" w:date="2018-10-25T08:36:00Z">
        <w:r w:rsidRPr="0014645C" w:rsidDel="001A4DE4">
          <w:rPr>
            <w:rFonts w:ascii="Verdana" w:hAnsi="Verdana"/>
            <w:sz w:val="16"/>
            <w:szCs w:val="16"/>
            <w:lang w:val="sk-SK" w:eastAsia="cs-CZ"/>
          </w:rPr>
          <w:delText xml:space="preserve"> </w:delText>
        </w:r>
        <w:r w:rsidR="006504A1" w:rsidDel="001A4DE4">
          <w:rPr>
            <w:rFonts w:ascii="Verdana" w:hAnsi="Verdana"/>
            <w:sz w:val="16"/>
            <w:szCs w:val="16"/>
            <w:lang w:val="sk-SK" w:eastAsia="cs-CZ"/>
          </w:rPr>
          <w:delText>01</w:delText>
        </w:r>
      </w:del>
      <w:ins w:id="19" w:author="Miruška Hrabčáková" w:date="2018-10-26T08:31:00Z">
        <w:r w:rsidR="00593B98">
          <w:rPr>
            <w:rFonts w:ascii="Verdana" w:hAnsi="Verdana"/>
            <w:sz w:val="16"/>
            <w:szCs w:val="16"/>
            <w:lang w:val="sk-SK" w:eastAsia="cs-CZ"/>
          </w:rPr>
          <w:t>26</w:t>
        </w:r>
      </w:ins>
      <w:r w:rsidR="00B13656" w:rsidRPr="0014645C">
        <w:rPr>
          <w:rFonts w:ascii="Verdana" w:hAnsi="Verdana"/>
          <w:sz w:val="16"/>
          <w:szCs w:val="16"/>
          <w:lang w:val="sk-SK" w:eastAsia="cs-CZ"/>
        </w:rPr>
        <w:t xml:space="preserve">. </w:t>
      </w:r>
      <w:ins w:id="20" w:author="Miruška Hrabčáková" w:date="2018-10-25T08:36:00Z">
        <w:r w:rsidR="001A4DE4">
          <w:rPr>
            <w:rFonts w:ascii="Verdana" w:hAnsi="Verdana"/>
            <w:sz w:val="16"/>
            <w:szCs w:val="16"/>
            <w:lang w:val="sk-SK" w:eastAsia="cs-CZ"/>
          </w:rPr>
          <w:t>1</w:t>
        </w:r>
      </w:ins>
      <w:r w:rsidR="006504A1">
        <w:rPr>
          <w:rFonts w:ascii="Verdana" w:hAnsi="Verdana"/>
          <w:sz w:val="16"/>
          <w:szCs w:val="16"/>
          <w:lang w:val="sk-SK" w:eastAsia="cs-CZ"/>
        </w:rPr>
        <w:t>0</w:t>
      </w:r>
      <w:del w:id="21" w:author="Miruška Hrabčáková" w:date="2018-10-25T08:36:00Z">
        <w:r w:rsidR="006504A1" w:rsidDel="001A4DE4">
          <w:rPr>
            <w:rFonts w:ascii="Verdana" w:hAnsi="Verdana"/>
            <w:sz w:val="16"/>
            <w:szCs w:val="16"/>
            <w:lang w:val="sk-SK" w:eastAsia="cs-CZ"/>
          </w:rPr>
          <w:delText>9</w:delText>
        </w:r>
      </w:del>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5460BC"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2C6A29">
              <w:rPr>
                <w:webHidden/>
                <w:sz w:val="17"/>
                <w:szCs w:val="17"/>
              </w:rPr>
              <w:t>5</w:t>
            </w:r>
            <w:r w:rsidR="00FA7A4F" w:rsidRPr="0014645C">
              <w:rPr>
                <w:webHidden/>
                <w:sz w:val="17"/>
                <w:szCs w:val="17"/>
              </w:rPr>
              <w:fldChar w:fldCharType="end"/>
            </w:r>
          </w:hyperlink>
        </w:p>
        <w:p w14:paraId="0CE9047A" w14:textId="77777777" w:rsidR="00FA7A4F" w:rsidRPr="0014645C" w:rsidRDefault="005460BC"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2C6A29">
              <w:rPr>
                <w:webHidden/>
                <w:sz w:val="17"/>
                <w:szCs w:val="17"/>
              </w:rPr>
              <w:t>5</w:t>
            </w:r>
            <w:r w:rsidR="00FA7A4F" w:rsidRPr="0014645C">
              <w:rPr>
                <w:webHidden/>
                <w:sz w:val="17"/>
                <w:szCs w:val="17"/>
              </w:rPr>
              <w:fldChar w:fldCharType="end"/>
            </w:r>
          </w:hyperlink>
        </w:p>
        <w:p w14:paraId="625D85AC" w14:textId="77777777" w:rsidR="00FA7A4F" w:rsidRPr="0014645C" w:rsidRDefault="005460BC"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2C6A29">
              <w:rPr>
                <w:webHidden/>
                <w:sz w:val="17"/>
                <w:szCs w:val="17"/>
              </w:rPr>
              <w:t>6</w:t>
            </w:r>
            <w:r w:rsidR="00FA7A4F" w:rsidRPr="0014645C">
              <w:rPr>
                <w:webHidden/>
                <w:sz w:val="17"/>
                <w:szCs w:val="17"/>
              </w:rPr>
              <w:fldChar w:fldCharType="end"/>
            </w:r>
          </w:hyperlink>
        </w:p>
        <w:p w14:paraId="38DE1105" w14:textId="169A25D0" w:rsidR="00FA7A4F" w:rsidRPr="0014645C" w:rsidRDefault="005460BC"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2C6A29">
              <w:rPr>
                <w:webHidden/>
                <w:sz w:val="17"/>
                <w:szCs w:val="17"/>
              </w:rPr>
              <w:t>14</w:t>
            </w:r>
            <w:r w:rsidR="00FA7A4F" w:rsidRPr="0014645C">
              <w:rPr>
                <w:webHidden/>
                <w:sz w:val="17"/>
                <w:szCs w:val="17"/>
              </w:rPr>
              <w:fldChar w:fldCharType="end"/>
            </w:r>
          </w:hyperlink>
        </w:p>
        <w:p w14:paraId="3A3FB81F" w14:textId="32A9647F" w:rsidR="00FA7A4F" w:rsidRPr="0014645C" w:rsidRDefault="005460BC"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2C6A29">
              <w:rPr>
                <w:webHidden/>
                <w:sz w:val="17"/>
                <w:szCs w:val="17"/>
              </w:rPr>
              <w:t>15</w:t>
            </w:r>
            <w:r w:rsidR="00FA7A4F" w:rsidRPr="0014645C">
              <w:rPr>
                <w:webHidden/>
                <w:sz w:val="17"/>
                <w:szCs w:val="17"/>
              </w:rPr>
              <w:fldChar w:fldCharType="end"/>
            </w:r>
          </w:hyperlink>
        </w:p>
        <w:p w14:paraId="398745CB" w14:textId="77777777" w:rsidR="00FA7A4F" w:rsidRPr="0014645C" w:rsidRDefault="005460BC"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5460BC"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5460BC">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5460BC"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2C6A29">
              <w:rPr>
                <w:webHidden/>
                <w:sz w:val="17"/>
                <w:szCs w:val="17"/>
              </w:rPr>
              <w:t>18</w:t>
            </w:r>
            <w:r w:rsidR="00FA7A4F" w:rsidRPr="0014645C">
              <w:rPr>
                <w:webHidden/>
                <w:sz w:val="17"/>
                <w:szCs w:val="17"/>
              </w:rPr>
              <w:fldChar w:fldCharType="end"/>
            </w:r>
          </w:hyperlink>
        </w:p>
        <w:p w14:paraId="70FB8AAF" w14:textId="77777777" w:rsidR="00FA7A4F" w:rsidRPr="0014645C" w:rsidRDefault="005460BC"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2C6A29">
              <w:rPr>
                <w:webHidden/>
                <w:sz w:val="17"/>
                <w:szCs w:val="17"/>
              </w:rPr>
              <w:t>18</w:t>
            </w:r>
            <w:r w:rsidR="00FA7A4F" w:rsidRPr="0014645C">
              <w:rPr>
                <w:webHidden/>
                <w:sz w:val="17"/>
                <w:szCs w:val="17"/>
              </w:rPr>
              <w:fldChar w:fldCharType="end"/>
            </w:r>
          </w:hyperlink>
        </w:p>
        <w:p w14:paraId="7D0450AF" w14:textId="77777777" w:rsidR="00FA7A4F" w:rsidRPr="0014645C" w:rsidRDefault="005460BC"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2C6A29">
              <w:rPr>
                <w:webHidden/>
                <w:sz w:val="17"/>
                <w:szCs w:val="17"/>
              </w:rPr>
              <w:t>18</w:t>
            </w:r>
            <w:r w:rsidR="00FA7A4F" w:rsidRPr="0014645C">
              <w:rPr>
                <w:webHidden/>
                <w:sz w:val="17"/>
                <w:szCs w:val="17"/>
              </w:rPr>
              <w:fldChar w:fldCharType="end"/>
            </w:r>
          </w:hyperlink>
        </w:p>
        <w:p w14:paraId="2998462F" w14:textId="77777777" w:rsidR="00FA7A4F" w:rsidRPr="0014645C" w:rsidRDefault="005460BC"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2C6A29">
              <w:rPr>
                <w:webHidden/>
                <w:sz w:val="17"/>
                <w:szCs w:val="17"/>
              </w:rPr>
              <w:t>18</w:t>
            </w:r>
            <w:r w:rsidR="00FA7A4F" w:rsidRPr="0014645C">
              <w:rPr>
                <w:webHidden/>
                <w:sz w:val="17"/>
                <w:szCs w:val="17"/>
              </w:rPr>
              <w:fldChar w:fldCharType="end"/>
            </w:r>
          </w:hyperlink>
        </w:p>
        <w:p w14:paraId="51C92F3F" w14:textId="27811E00" w:rsidR="00FA7A4F" w:rsidRPr="0014645C" w:rsidRDefault="005460BC"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5460BC"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5460BC"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5460BC"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5460BC"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5460BC"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5460BC"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2C6A29">
              <w:rPr>
                <w:webHidden/>
                <w:sz w:val="17"/>
                <w:szCs w:val="17"/>
              </w:rPr>
              <w:t>29</w:t>
            </w:r>
            <w:r w:rsidR="00FA7A4F" w:rsidRPr="0014645C">
              <w:rPr>
                <w:webHidden/>
                <w:sz w:val="17"/>
                <w:szCs w:val="17"/>
              </w:rPr>
              <w:fldChar w:fldCharType="end"/>
            </w:r>
          </w:hyperlink>
        </w:p>
        <w:p w14:paraId="0DE4A935" w14:textId="2388589A" w:rsidR="00FA7A4F" w:rsidRPr="0014645C" w:rsidRDefault="005460BC"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2C6A29">
              <w:rPr>
                <w:webHidden/>
                <w:sz w:val="17"/>
                <w:szCs w:val="17"/>
              </w:rPr>
              <w:t>29</w:t>
            </w:r>
            <w:r w:rsidR="00FA7A4F" w:rsidRPr="0014645C">
              <w:rPr>
                <w:webHidden/>
                <w:sz w:val="17"/>
                <w:szCs w:val="17"/>
              </w:rPr>
              <w:fldChar w:fldCharType="end"/>
            </w:r>
          </w:hyperlink>
        </w:p>
        <w:p w14:paraId="183C11D3" w14:textId="02876BF3" w:rsidR="00FA7A4F" w:rsidRPr="0014645C" w:rsidRDefault="005460BC"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2C6A29">
              <w:rPr>
                <w:webHidden/>
                <w:sz w:val="17"/>
                <w:szCs w:val="17"/>
              </w:rPr>
              <w:t>29</w:t>
            </w:r>
            <w:r w:rsidR="00FA7A4F" w:rsidRPr="0014645C">
              <w:rPr>
                <w:webHidden/>
                <w:sz w:val="17"/>
                <w:szCs w:val="17"/>
              </w:rPr>
              <w:fldChar w:fldCharType="end"/>
            </w:r>
          </w:hyperlink>
        </w:p>
        <w:p w14:paraId="53848EA3" w14:textId="204507FF" w:rsidR="00FA7A4F" w:rsidRPr="0014645C" w:rsidRDefault="005460BC"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2C6A29">
              <w:rPr>
                <w:webHidden/>
                <w:sz w:val="17"/>
                <w:szCs w:val="17"/>
              </w:rPr>
              <w:t>29</w:t>
            </w:r>
            <w:r w:rsidR="00FA7A4F" w:rsidRPr="0014645C">
              <w:rPr>
                <w:webHidden/>
                <w:sz w:val="17"/>
                <w:szCs w:val="17"/>
              </w:rPr>
              <w:fldChar w:fldCharType="end"/>
            </w:r>
          </w:hyperlink>
        </w:p>
        <w:p w14:paraId="1F60EBE4" w14:textId="40BBBFB9" w:rsidR="00FA7A4F" w:rsidRPr="0014645C" w:rsidRDefault="005460BC"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2C6A29">
              <w:rPr>
                <w:webHidden/>
                <w:sz w:val="17"/>
                <w:szCs w:val="17"/>
              </w:rPr>
              <w:t>30</w:t>
            </w:r>
            <w:r w:rsidR="00FA7A4F" w:rsidRPr="0014645C">
              <w:rPr>
                <w:webHidden/>
                <w:sz w:val="17"/>
                <w:szCs w:val="17"/>
              </w:rPr>
              <w:fldChar w:fldCharType="end"/>
            </w:r>
          </w:hyperlink>
        </w:p>
        <w:p w14:paraId="64465A26" w14:textId="7DB6E363" w:rsidR="00FA7A4F" w:rsidRPr="0014645C" w:rsidRDefault="005460BC"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5460BC"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5460BC"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5460BC"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2C6A29">
              <w:rPr>
                <w:webHidden/>
                <w:sz w:val="17"/>
                <w:szCs w:val="17"/>
              </w:rPr>
              <w:t>31</w:t>
            </w:r>
            <w:r w:rsidR="00FA7A4F" w:rsidRPr="0014645C">
              <w:rPr>
                <w:webHidden/>
                <w:sz w:val="17"/>
                <w:szCs w:val="17"/>
              </w:rPr>
              <w:fldChar w:fldCharType="end"/>
            </w:r>
          </w:hyperlink>
        </w:p>
        <w:p w14:paraId="5900622E" w14:textId="0D3C649F" w:rsidR="00FA7A4F" w:rsidRPr="0014645C" w:rsidRDefault="005460BC"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5460BC"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5460BC"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5460BC"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5460BC"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5460BC">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5460BC"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2C6A29">
              <w:rPr>
                <w:webHidden/>
                <w:sz w:val="17"/>
                <w:szCs w:val="17"/>
              </w:rPr>
              <w:t>37</w:t>
            </w:r>
            <w:r w:rsidR="00FA7A4F" w:rsidRPr="0014645C">
              <w:rPr>
                <w:webHidden/>
                <w:sz w:val="17"/>
                <w:szCs w:val="17"/>
              </w:rPr>
              <w:fldChar w:fldCharType="end"/>
            </w:r>
          </w:hyperlink>
        </w:p>
        <w:p w14:paraId="5E86F05E" w14:textId="47FFE35B" w:rsidR="00FA7A4F" w:rsidRPr="0014645C" w:rsidRDefault="005460BC"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5460BC"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2C6A29">
              <w:rPr>
                <w:webHidden/>
                <w:sz w:val="17"/>
                <w:szCs w:val="17"/>
              </w:rPr>
              <w:t>39</w:t>
            </w:r>
            <w:r w:rsidR="00FA7A4F" w:rsidRPr="0014645C">
              <w:rPr>
                <w:webHidden/>
                <w:sz w:val="17"/>
                <w:szCs w:val="17"/>
              </w:rPr>
              <w:fldChar w:fldCharType="end"/>
            </w:r>
          </w:hyperlink>
        </w:p>
        <w:p w14:paraId="5BEE0F31" w14:textId="34B8ED91" w:rsidR="00FA7A4F" w:rsidRPr="0014645C" w:rsidRDefault="005460BC"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5460BC"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2C6A29">
              <w:rPr>
                <w:webHidden/>
                <w:sz w:val="17"/>
                <w:szCs w:val="17"/>
              </w:rPr>
              <w:t>68</w:t>
            </w:r>
            <w:r w:rsidR="00FA7A4F" w:rsidRPr="0014645C">
              <w:rPr>
                <w:webHidden/>
                <w:sz w:val="17"/>
                <w:szCs w:val="17"/>
              </w:rPr>
              <w:fldChar w:fldCharType="end"/>
            </w:r>
          </w:hyperlink>
        </w:p>
        <w:p w14:paraId="11EEAB8B" w14:textId="58F8A56F" w:rsidR="00FA7A4F" w:rsidRPr="0014645C" w:rsidRDefault="005460BC"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5460BC"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69</w:t>
            </w:r>
            <w:r w:rsidR="00FA7A4F" w:rsidRPr="0014645C">
              <w:rPr>
                <w:noProof/>
                <w:webHidden/>
                <w:sz w:val="17"/>
                <w:szCs w:val="17"/>
                <w:lang w:val="sk-SK"/>
              </w:rPr>
              <w:fldChar w:fldCharType="end"/>
            </w:r>
          </w:hyperlink>
        </w:p>
        <w:p w14:paraId="5182C84C" w14:textId="5D69B3DC" w:rsidR="00FA7A4F" w:rsidRPr="0014645C" w:rsidRDefault="005460BC">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5460BC"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2C6A29">
              <w:rPr>
                <w:webHidden/>
                <w:sz w:val="17"/>
                <w:szCs w:val="17"/>
              </w:rPr>
              <w:t>72</w:t>
            </w:r>
            <w:r w:rsidR="00FA7A4F" w:rsidRPr="0014645C">
              <w:rPr>
                <w:webHidden/>
                <w:sz w:val="17"/>
                <w:szCs w:val="17"/>
              </w:rPr>
              <w:fldChar w:fldCharType="end"/>
            </w:r>
          </w:hyperlink>
        </w:p>
        <w:p w14:paraId="50C184EA" w14:textId="378630AA" w:rsidR="00FA7A4F" w:rsidRPr="0014645C" w:rsidRDefault="005460BC"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2C6A29">
              <w:rPr>
                <w:webHidden/>
                <w:sz w:val="17"/>
                <w:szCs w:val="17"/>
              </w:rPr>
              <w:t>73</w:t>
            </w:r>
            <w:r w:rsidR="00FA7A4F" w:rsidRPr="0014645C">
              <w:rPr>
                <w:webHidden/>
                <w:sz w:val="17"/>
                <w:szCs w:val="17"/>
              </w:rPr>
              <w:fldChar w:fldCharType="end"/>
            </w:r>
          </w:hyperlink>
        </w:p>
        <w:p w14:paraId="2B14ECA3" w14:textId="3205C9E4" w:rsidR="00FA7A4F" w:rsidRPr="0014645C" w:rsidRDefault="005460BC"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2C6A29">
              <w:rPr>
                <w:webHidden/>
                <w:sz w:val="17"/>
                <w:szCs w:val="17"/>
              </w:rPr>
              <w:t>73</w:t>
            </w:r>
            <w:r w:rsidR="00FA7A4F" w:rsidRPr="0014645C">
              <w:rPr>
                <w:webHidden/>
                <w:sz w:val="17"/>
                <w:szCs w:val="17"/>
              </w:rPr>
              <w:fldChar w:fldCharType="end"/>
            </w:r>
          </w:hyperlink>
        </w:p>
        <w:p w14:paraId="5CC6E4B5" w14:textId="231F0B65" w:rsidR="00FA7A4F" w:rsidRPr="0014645C" w:rsidRDefault="005460BC"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2C6A29">
              <w:rPr>
                <w:webHidden/>
                <w:sz w:val="17"/>
                <w:szCs w:val="17"/>
              </w:rPr>
              <w:t>75</w:t>
            </w:r>
            <w:r w:rsidR="00FA7A4F" w:rsidRPr="0014645C">
              <w:rPr>
                <w:webHidden/>
                <w:sz w:val="17"/>
                <w:szCs w:val="17"/>
              </w:rPr>
              <w:fldChar w:fldCharType="end"/>
            </w:r>
          </w:hyperlink>
        </w:p>
        <w:p w14:paraId="5540D622" w14:textId="7904D3D1" w:rsidR="00FA7A4F" w:rsidRPr="0014645C" w:rsidRDefault="005460BC"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5460BC"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5460BC"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2C6A29">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5460BC">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5460BC">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5460BC">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5460BC"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2C6A29">
              <w:rPr>
                <w:webHidden/>
                <w:sz w:val="17"/>
                <w:szCs w:val="17"/>
              </w:rPr>
              <w:t>82</w:t>
            </w:r>
            <w:r w:rsidR="00FA7A4F" w:rsidRPr="0014645C">
              <w:rPr>
                <w:webHidden/>
                <w:sz w:val="17"/>
                <w:szCs w:val="17"/>
              </w:rPr>
              <w:fldChar w:fldCharType="end"/>
            </w:r>
          </w:hyperlink>
        </w:p>
        <w:p w14:paraId="68ADF42E" w14:textId="64CA3035" w:rsidR="00FA7A4F" w:rsidRPr="0014645C" w:rsidRDefault="005460BC"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2C6A29">
              <w:rPr>
                <w:webHidden/>
                <w:sz w:val="17"/>
                <w:szCs w:val="17"/>
              </w:rPr>
              <w:t>82</w:t>
            </w:r>
            <w:r w:rsidR="00FA7A4F" w:rsidRPr="0014645C">
              <w:rPr>
                <w:webHidden/>
                <w:sz w:val="17"/>
                <w:szCs w:val="17"/>
              </w:rPr>
              <w:fldChar w:fldCharType="end"/>
            </w:r>
          </w:hyperlink>
        </w:p>
        <w:p w14:paraId="747D85D7" w14:textId="3BA8444F" w:rsidR="00FA7A4F" w:rsidRPr="0014645C" w:rsidRDefault="005460BC"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2C6A29">
              <w:rPr>
                <w:webHidden/>
                <w:sz w:val="17"/>
                <w:szCs w:val="17"/>
              </w:rPr>
              <w:t>83</w:t>
            </w:r>
            <w:r w:rsidR="00FA7A4F" w:rsidRPr="0014645C">
              <w:rPr>
                <w:webHidden/>
                <w:sz w:val="17"/>
                <w:szCs w:val="17"/>
              </w:rPr>
              <w:fldChar w:fldCharType="end"/>
            </w:r>
          </w:hyperlink>
        </w:p>
        <w:p w14:paraId="0E846FFC" w14:textId="4151697C" w:rsidR="00FA7A4F" w:rsidRPr="0014645C" w:rsidRDefault="005460BC">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5460BC">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2C6A29">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2" w:name="_Toc458515635"/>
      <w:bookmarkStart w:id="23" w:name="_Toc417648874"/>
      <w:bookmarkStart w:id="24" w:name="_Toc440354963"/>
      <w:bookmarkStart w:id="25" w:name="_Toc440375294"/>
      <w:r w:rsidRPr="0014645C">
        <w:rPr>
          <w:lang w:val="sk-SK"/>
        </w:rPr>
        <w:lastRenderedPageBreak/>
        <w:t>1.</w:t>
      </w:r>
      <w:r w:rsidRPr="0014645C">
        <w:rPr>
          <w:lang w:val="sk-SK"/>
        </w:rPr>
        <w:tab/>
        <w:t>Všeobecné informácie</w:t>
      </w:r>
      <w:bookmarkEnd w:id="22"/>
    </w:p>
    <w:p w14:paraId="58484455" w14:textId="2680354A" w:rsidR="00551D65" w:rsidRPr="0014645C" w:rsidRDefault="00551D65" w:rsidP="00551D65">
      <w:pPr>
        <w:pStyle w:val="Nadpis2"/>
        <w:spacing w:line="480" w:lineRule="auto"/>
        <w:rPr>
          <w:b/>
          <w:lang w:val="sk-SK"/>
        </w:rPr>
      </w:pPr>
      <w:bookmarkStart w:id="26" w:name="_Toc458515636"/>
      <w:r w:rsidRPr="0014645C">
        <w:rPr>
          <w:b/>
          <w:lang w:val="sk-SK"/>
        </w:rPr>
        <w:t>1.1</w:t>
      </w:r>
      <w:r w:rsidRPr="0014645C">
        <w:rPr>
          <w:b/>
          <w:lang w:val="sk-SK"/>
        </w:rPr>
        <w:tab/>
        <w:t>Cieľ príručky</w:t>
      </w:r>
      <w:bookmarkEnd w:id="26"/>
    </w:p>
    <w:p w14:paraId="2A81CD13" w14:textId="60406A13" w:rsidR="000867AE" w:rsidRPr="0014645C" w:rsidRDefault="000867AE" w:rsidP="008C2173">
      <w:pPr>
        <w:pStyle w:val="BodyText1"/>
        <w:jc w:val="both"/>
        <w:rPr>
          <w:lang w:val="sk-SK"/>
        </w:rPr>
      </w:pPr>
      <w:bookmarkStart w:id="27" w:name="_Toc417132717"/>
      <w:bookmarkEnd w:id="23"/>
      <w:bookmarkEnd w:id="24"/>
      <w:bookmarkEnd w:id="25"/>
      <w:bookmarkEnd w:id="2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28" w:name="_Toc417132480"/>
      <w:bookmarkStart w:id="29" w:name="_Toc417648877"/>
      <w:bookmarkStart w:id="30" w:name="_Toc440354966"/>
      <w:bookmarkStart w:id="31" w:name="_Toc440375297"/>
      <w:bookmarkStart w:id="32" w:name="_Toc458432885"/>
      <w:bookmarkStart w:id="33" w:name="_Toc458515637"/>
      <w:r w:rsidRPr="0014645C">
        <w:rPr>
          <w:b/>
          <w:lang w:val="sk-SK"/>
        </w:rPr>
        <w:t>1.2</w:t>
      </w:r>
      <w:r w:rsidRPr="0014645C">
        <w:rPr>
          <w:b/>
          <w:lang w:val="sk-SK"/>
        </w:rPr>
        <w:tab/>
      </w:r>
      <w:r w:rsidR="001918B9" w:rsidRPr="0014645C">
        <w:rPr>
          <w:b/>
          <w:lang w:val="sk-SK"/>
        </w:rPr>
        <w:t>Platnosť príručky</w:t>
      </w:r>
      <w:bookmarkEnd w:id="28"/>
      <w:bookmarkEnd w:id="29"/>
      <w:bookmarkEnd w:id="30"/>
      <w:bookmarkEnd w:id="31"/>
      <w:bookmarkEnd w:id="32"/>
      <w:bookmarkEnd w:id="33"/>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4" w:name="_Toc417132481"/>
      <w:bookmarkStart w:id="35" w:name="_Toc417648878"/>
      <w:bookmarkStart w:id="36" w:name="_Toc440354967"/>
      <w:bookmarkStart w:id="37" w:name="_Toc440375298"/>
      <w:bookmarkStart w:id="38" w:name="_Toc458432886"/>
      <w:bookmarkStart w:id="39" w:name="_Toc458515638"/>
      <w:r w:rsidRPr="0014645C">
        <w:rPr>
          <w:b/>
          <w:lang w:val="sk-SK"/>
        </w:rPr>
        <w:t>1.3</w:t>
      </w:r>
      <w:r w:rsidRPr="0014645C">
        <w:rPr>
          <w:b/>
          <w:lang w:val="sk-SK"/>
        </w:rPr>
        <w:tab/>
      </w:r>
      <w:r w:rsidR="00496FE2" w:rsidRPr="0014645C">
        <w:rPr>
          <w:b/>
          <w:lang w:val="sk-SK"/>
        </w:rPr>
        <w:t>Definícia pojmov</w:t>
      </w:r>
      <w:bookmarkEnd w:id="34"/>
      <w:bookmarkEnd w:id="35"/>
      <w:bookmarkEnd w:id="36"/>
      <w:bookmarkEnd w:id="37"/>
      <w:bookmarkEnd w:id="38"/>
      <w:bookmarkEnd w:id="39"/>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4A83D5F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w:t>
      </w:r>
      <w:del w:id="40" w:author="Miruška Hrabčáková" w:date="2018-10-25T08:01:00Z">
        <w:r w:rsidRPr="0014645C" w:rsidDel="00F754BA">
          <w:rPr>
            <w:rFonts w:ascii="Arial" w:hAnsi="Arial" w:cs="Arial"/>
            <w:sz w:val="19"/>
            <w:szCs w:val="19"/>
            <w:lang w:val="sk-SK"/>
          </w:rPr>
          <w:delText xml:space="preserve">prvý pododsek </w:delText>
        </w:r>
      </w:del>
      <w:r w:rsidRPr="0014645C">
        <w:rPr>
          <w:rFonts w:ascii="Arial" w:hAnsi="Arial" w:cs="Arial"/>
          <w:sz w:val="19"/>
          <w:szCs w:val="19"/>
          <w:lang w:val="sk-SK"/>
        </w:rPr>
        <w:t xml:space="preserve">písm. b), </w:t>
      </w:r>
      <w:del w:id="41" w:author="Miruška Hrabčáková" w:date="2018-10-25T08:00:00Z">
        <w:r w:rsidRPr="0014645C" w:rsidDel="00E37D2A">
          <w:rPr>
            <w:rFonts w:ascii="Arial" w:hAnsi="Arial" w:cs="Arial"/>
            <w:sz w:val="19"/>
            <w:szCs w:val="19"/>
            <w:lang w:val="sk-SK"/>
          </w:rPr>
          <w:delText xml:space="preserve">c) </w:delText>
        </w:r>
      </w:del>
      <w:r w:rsidRPr="0014645C">
        <w:rPr>
          <w:rFonts w:ascii="Arial" w:hAnsi="Arial" w:cs="Arial"/>
          <w:sz w:val="19"/>
          <w:szCs w:val="19"/>
          <w:lang w:val="sk-SK"/>
        </w:rPr>
        <w:t>a</w:t>
      </w:r>
      <w:ins w:id="42" w:author="Miruška Hrabčáková" w:date="2018-10-25T08:00:00Z">
        <w:r w:rsidR="00E37D2A">
          <w:rPr>
            <w:rFonts w:ascii="Arial" w:hAnsi="Arial" w:cs="Arial"/>
            <w:sz w:val="19"/>
            <w:szCs w:val="19"/>
            <w:lang w:val="sk-SK"/>
          </w:rPr>
          <w:t>ž</w:t>
        </w:r>
      </w:ins>
      <w:r w:rsidRPr="0014645C">
        <w:rPr>
          <w:rFonts w:ascii="Arial" w:hAnsi="Arial" w:cs="Arial"/>
          <w:sz w:val="19"/>
          <w:szCs w:val="19"/>
          <w:lang w:val="sk-SK"/>
        </w:rPr>
        <w:t xml:space="preserve"> </w:t>
      </w:r>
      <w:del w:id="43" w:author="Miruška Hrabčáková" w:date="2018-10-25T08:00:00Z">
        <w:r w:rsidRPr="0014645C" w:rsidDel="00E37D2A">
          <w:rPr>
            <w:rFonts w:ascii="Arial" w:hAnsi="Arial" w:cs="Arial"/>
            <w:sz w:val="19"/>
            <w:szCs w:val="19"/>
            <w:lang w:val="sk-SK"/>
          </w:rPr>
          <w:delText>d</w:delText>
        </w:r>
      </w:del>
      <w:ins w:id="44" w:author="Miruška Hrabčáková" w:date="2018-10-25T08:00:00Z">
        <w:r w:rsidR="00E37D2A">
          <w:rPr>
            <w:rFonts w:ascii="Arial" w:hAnsi="Arial" w:cs="Arial"/>
            <w:sz w:val="19"/>
            <w:szCs w:val="19"/>
            <w:lang w:val="sk-SK"/>
          </w:rPr>
          <w:t>e</w:t>
        </w:r>
      </w:ins>
      <w:r w:rsidRPr="0014645C">
        <w:rPr>
          <w:rFonts w:ascii="Arial" w:hAnsi="Arial" w:cs="Arial"/>
          <w:sz w:val="19"/>
          <w:szCs w:val="19"/>
          <w:lang w:val="sk-SK"/>
        </w:rPr>
        <w:t xml:space="preserve">), čl. 68, </w:t>
      </w:r>
      <w:ins w:id="45" w:author="Miruška Hrabčáková" w:date="2018-10-25T08:00:00Z">
        <w:r w:rsidR="00F754BA">
          <w:rPr>
            <w:rFonts w:ascii="Arial" w:hAnsi="Arial" w:cs="Arial"/>
            <w:sz w:val="19"/>
            <w:szCs w:val="19"/>
            <w:lang w:val="sk-SK"/>
          </w:rPr>
          <w:t xml:space="preserve">68 a, 68b, </w:t>
        </w:r>
      </w:ins>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68A55ECE"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ins w:id="46" w:author="Miruška Hrabčáková" w:date="2018-10-26T08:35:00Z">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del w:id="47" w:author="Milan Matovič" w:date="2018-10-26T11:15:00Z">
          <w:r w:rsidR="0043022B" w:rsidRPr="0043022B" w:rsidDel="00F3369D">
            <w:rPr>
              <w:rFonts w:ascii="Arial" w:hAnsi="Arial" w:cs="Arial"/>
              <w:sz w:val="19"/>
              <w:szCs w:val="19"/>
              <w:lang w:val="sk-SK"/>
            </w:rPr>
            <w:delText>j</w:delText>
          </w:r>
        </w:del>
      </w:ins>
      <w:ins w:id="48" w:author="Miruška Hrabčáková" w:date="2018-10-25T08:04:00Z">
        <w:r w:rsidR="00EA7964">
          <w:rPr>
            <w:rFonts w:ascii="Arial" w:hAnsi="Arial" w:cs="Arial"/>
            <w:sz w:val="19"/>
            <w:szCs w:val="19"/>
            <w:lang w:val="sk-SK"/>
          </w:rPr>
          <w:t xml:space="preserve"> fyzická </w:t>
        </w:r>
      </w:ins>
      <w:ins w:id="49" w:author="Miruška Hrabčáková" w:date="2018-10-26T08:35:00Z">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ins>
      <w:del w:id="50" w:author="Miruška Hrabčáková" w:date="2018-10-26T08:35:00Z">
        <w:r w:rsidRPr="0014645C" w:rsidDel="0043022B">
          <w:rPr>
            <w:rFonts w:ascii="Arial" w:hAnsi="Arial" w:cs="Arial"/>
            <w:sz w:val="19"/>
            <w:szCs w:val="19"/>
            <w:lang w:val="sk-SK"/>
          </w:rPr>
          <w:delText>súkromná alebo verejná právnická osoba, zodpovedná za začatie alebo za začatie a implementáciu operácií.</w:delText>
        </w:r>
        <w:r w:rsidRPr="0014645C">
          <w:rPr>
            <w:rFonts w:ascii="Arial" w:hAnsi="Arial" w:cs="Arial"/>
            <w:sz w:val="19"/>
            <w:szCs w:val="19"/>
            <w:lang w:val="sk-SK"/>
          </w:rPr>
          <w:delText xml:space="preserve"> V kontexte schém štátnej pomoci a schém pomoci "de minimis" je prijímateľom podnik podľa čl</w:delText>
        </w:r>
        <w:r w:rsidR="00C931D2" w:rsidRPr="0014645C">
          <w:rPr>
            <w:rFonts w:ascii="Arial" w:hAnsi="Arial" w:cs="Arial"/>
            <w:sz w:val="19"/>
            <w:szCs w:val="19"/>
            <w:lang w:val="sk-SK"/>
          </w:rPr>
          <w:delText>.</w:delText>
        </w:r>
        <w:r w:rsidR="002C2E09" w:rsidRPr="0014645C">
          <w:rPr>
            <w:rFonts w:ascii="Arial" w:hAnsi="Arial" w:cs="Arial"/>
            <w:sz w:val="19"/>
            <w:szCs w:val="19"/>
            <w:lang w:val="sk-SK"/>
          </w:rPr>
          <w:delText xml:space="preserve"> 107 ods. 1</w:delText>
        </w:r>
        <w:r w:rsidRPr="0014645C">
          <w:rPr>
            <w:rFonts w:ascii="Arial" w:hAnsi="Arial" w:cs="Arial"/>
            <w:sz w:val="19"/>
            <w:szCs w:val="19"/>
            <w:lang w:val="sk-SK"/>
          </w:rPr>
          <w:delText xml:space="preserve"> Zmluvy o</w:delText>
        </w:r>
        <w:r w:rsidR="009C22C1" w:rsidRPr="0014645C">
          <w:rPr>
            <w:rFonts w:ascii="Arial" w:hAnsi="Arial" w:cs="Arial"/>
            <w:sz w:val="19"/>
            <w:szCs w:val="19"/>
            <w:lang w:val="sk-SK"/>
          </w:rPr>
          <w:delText> fungova</w:delText>
        </w:r>
        <w:r w:rsidRPr="0014645C">
          <w:rPr>
            <w:rFonts w:ascii="Arial" w:hAnsi="Arial" w:cs="Arial"/>
            <w:sz w:val="19"/>
            <w:szCs w:val="19"/>
            <w:lang w:val="sk-SK"/>
          </w:rPr>
          <w:delTex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delText>
        </w:r>
        <w:r w:rsidR="0005604C" w:rsidRPr="0014645C">
          <w:rPr>
            <w:rFonts w:ascii="Arial" w:hAnsi="Arial" w:cs="Arial"/>
            <w:sz w:val="19"/>
            <w:szCs w:val="19"/>
            <w:lang w:val="sk-SK"/>
          </w:rPr>
          <w:delText>o príspevku z EŠIF</w:delText>
        </w:r>
        <w:r w:rsidRPr="0014645C">
          <w:rPr>
            <w:rFonts w:ascii="Arial" w:hAnsi="Arial" w:cs="Arial"/>
            <w:sz w:val="19"/>
            <w:szCs w:val="19"/>
            <w:lang w:val="sk-SK"/>
          </w:rPr>
          <w:delText xml:space="preserve"> alebo právoplatnosti rozhodnutia o schválení žiadosti podľa § 16 ods. 2 zákona </w:delText>
        </w:r>
        <w:r w:rsidR="0005604C" w:rsidRPr="0014645C">
          <w:rPr>
            <w:rFonts w:ascii="Arial" w:hAnsi="Arial" w:cs="Arial"/>
            <w:sz w:val="19"/>
            <w:szCs w:val="19"/>
            <w:lang w:val="sk-SK"/>
          </w:rPr>
          <w:delText>o príspevku z EŠIF</w:delText>
        </w:r>
        <w:r w:rsidRPr="0014645C">
          <w:rPr>
            <w:rFonts w:ascii="Arial" w:hAnsi="Arial" w:cs="Arial"/>
            <w:sz w:val="19"/>
            <w:szCs w:val="19"/>
            <w:lang w:val="sk-SK"/>
          </w:rPr>
          <w:delTex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delText>
        </w:r>
      </w:del>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w:t>
      </w:r>
      <w:r w:rsidRPr="0014645C">
        <w:rPr>
          <w:rFonts w:ascii="Arial" w:hAnsi="Arial" w:cs="Arial"/>
          <w:sz w:val="19"/>
          <w:szCs w:val="19"/>
          <w:lang w:val="sk-SK"/>
        </w:rPr>
        <w:lastRenderedPageBreak/>
        <w:t>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 xml:space="preserve">v nadväznosti aj na interpretačné pravidlá uvedené v článku 1, ods. 1.3 písm. d) zmluvy; rovnako uvedené platí aj pre dokumenty vydávané na </w:t>
      </w:r>
      <w:r w:rsidRPr="0014645C">
        <w:rPr>
          <w:rFonts w:ascii="Arial" w:hAnsi="Arial" w:cs="Arial"/>
          <w:sz w:val="19"/>
          <w:szCs w:val="19"/>
          <w:lang w:val="sk-SK"/>
        </w:rPr>
        <w:lastRenderedPageBreak/>
        <w:t>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51" w:name="_Toc415238392"/>
      <w:bookmarkStart w:id="52" w:name="_Toc415238442"/>
      <w:bookmarkStart w:id="53" w:name="_Toc415238393"/>
      <w:bookmarkStart w:id="54" w:name="_Toc415238443"/>
      <w:bookmarkStart w:id="55" w:name="_Toc415238394"/>
      <w:bookmarkStart w:id="56" w:name="_Toc415238444"/>
      <w:bookmarkStart w:id="57" w:name="_Toc415238395"/>
      <w:bookmarkStart w:id="58" w:name="_Toc415238445"/>
      <w:bookmarkStart w:id="59" w:name="_Toc415238396"/>
      <w:bookmarkStart w:id="60" w:name="_Toc415238446"/>
      <w:bookmarkStart w:id="61" w:name="_Toc415238397"/>
      <w:bookmarkStart w:id="62" w:name="_Toc415238447"/>
      <w:bookmarkStart w:id="63" w:name="_Toc410400239"/>
      <w:bookmarkStart w:id="64" w:name="_Toc417132482"/>
      <w:bookmarkStart w:id="65" w:name="_Toc417648879"/>
      <w:bookmarkStart w:id="66" w:name="_Toc440354968"/>
      <w:bookmarkStart w:id="67" w:name="_Toc440375299"/>
      <w:bookmarkStart w:id="68" w:name="_Toc458432887"/>
      <w:bookmarkStart w:id="69" w:name="_Toc458515639"/>
      <w:bookmarkEnd w:id="51"/>
      <w:bookmarkEnd w:id="52"/>
      <w:bookmarkEnd w:id="53"/>
      <w:bookmarkEnd w:id="54"/>
      <w:bookmarkEnd w:id="55"/>
      <w:bookmarkEnd w:id="56"/>
      <w:bookmarkEnd w:id="57"/>
      <w:bookmarkEnd w:id="58"/>
      <w:bookmarkEnd w:id="59"/>
      <w:bookmarkEnd w:id="60"/>
      <w:bookmarkEnd w:id="61"/>
      <w:bookmarkEnd w:id="62"/>
      <w:r w:rsidRPr="0014645C">
        <w:rPr>
          <w:b/>
          <w:lang w:val="sk-SK"/>
        </w:rPr>
        <w:t>1.4</w:t>
      </w:r>
      <w:r w:rsidRPr="0014645C">
        <w:rPr>
          <w:b/>
          <w:lang w:val="sk-SK"/>
        </w:rPr>
        <w:tab/>
      </w:r>
      <w:r w:rsidR="001E7A3C" w:rsidRPr="0014645C">
        <w:rPr>
          <w:b/>
          <w:lang w:val="sk-SK"/>
        </w:rPr>
        <w:t>Použité skratky</w:t>
      </w:r>
      <w:bookmarkEnd w:id="63"/>
      <w:bookmarkEnd w:id="64"/>
      <w:bookmarkEnd w:id="65"/>
      <w:bookmarkEnd w:id="66"/>
      <w:bookmarkEnd w:id="67"/>
      <w:bookmarkEnd w:id="68"/>
      <w:bookmarkEnd w:id="69"/>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70" w:name="_Toc440354969"/>
      <w:bookmarkStart w:id="71" w:name="_Toc440375300"/>
      <w:bookmarkStart w:id="72" w:name="_Toc458432888"/>
      <w:bookmarkStart w:id="73"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70"/>
      <w:bookmarkEnd w:id="71"/>
      <w:bookmarkEnd w:id="72"/>
      <w:bookmarkEnd w:id="73"/>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74" w:name="_Toc418001210"/>
      <w:bookmarkStart w:id="75" w:name="_Toc418003035"/>
      <w:bookmarkStart w:id="76" w:name="_Toc418001211"/>
      <w:bookmarkStart w:id="77" w:name="_Toc418003036"/>
      <w:bookmarkStart w:id="78" w:name="_Toc440354970"/>
      <w:bookmarkStart w:id="79" w:name="_Toc440375301"/>
      <w:bookmarkStart w:id="80" w:name="_Toc458432889"/>
      <w:bookmarkStart w:id="81" w:name="_Toc458515641"/>
      <w:bookmarkEnd w:id="74"/>
      <w:bookmarkEnd w:id="75"/>
      <w:bookmarkEnd w:id="76"/>
      <w:bookmarkEnd w:id="77"/>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78"/>
      <w:bookmarkEnd w:id="79"/>
      <w:bookmarkEnd w:id="80"/>
      <w:bookmarkEnd w:id="81"/>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82" w:name="_Toc418001213"/>
      <w:bookmarkStart w:id="83" w:name="_Toc418003038"/>
      <w:bookmarkStart w:id="84" w:name="_Toc440354971"/>
      <w:bookmarkStart w:id="85" w:name="_Toc440375302"/>
      <w:bookmarkStart w:id="86" w:name="_Toc458432890"/>
      <w:bookmarkStart w:id="87" w:name="_Toc458515642"/>
      <w:bookmarkEnd w:id="82"/>
      <w:bookmarkEnd w:id="83"/>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84"/>
      <w:bookmarkEnd w:id="85"/>
      <w:bookmarkEnd w:id="86"/>
      <w:bookmarkEnd w:id="87"/>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lastRenderedPageBreak/>
        <w:t>Pri prípr</w:t>
      </w:r>
      <w:bookmarkStart w:id="88" w:name="_GoBack"/>
      <w:bookmarkEnd w:id="88"/>
      <w:r w:rsidRPr="0014645C">
        <w:rPr>
          <w:rFonts w:ascii="Arial" w:hAnsi="Arial" w:cs="Arial"/>
          <w:sz w:val="19"/>
          <w:szCs w:val="19"/>
          <w:lang w:val="sk-SK"/>
        </w:rPr>
        <w:t xml:space="preserve">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89" w:name="_Toc418001215"/>
      <w:bookmarkStart w:id="90" w:name="_Toc418003040"/>
      <w:bookmarkStart w:id="91" w:name="_Toc410400240"/>
      <w:bookmarkStart w:id="92" w:name="_Toc417132483"/>
      <w:bookmarkStart w:id="93" w:name="_Toc417648880"/>
      <w:bookmarkStart w:id="94" w:name="_Toc440354972"/>
      <w:bookmarkStart w:id="95" w:name="_Toc440375303"/>
      <w:bookmarkStart w:id="96" w:name="_Toc458432891"/>
      <w:bookmarkStart w:id="97" w:name="_Toc458515643"/>
      <w:bookmarkEnd w:id="89"/>
      <w:bookmarkEnd w:id="90"/>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91"/>
      <w:r w:rsidR="002B3DE0" w:rsidRPr="0014645C">
        <w:rPr>
          <w:i w:val="0"/>
          <w:lang w:val="sk-SK"/>
        </w:rPr>
        <w:t>príspevku</w:t>
      </w:r>
      <w:bookmarkEnd w:id="92"/>
      <w:bookmarkEnd w:id="93"/>
      <w:bookmarkEnd w:id="94"/>
      <w:bookmarkEnd w:id="95"/>
      <w:bookmarkEnd w:id="96"/>
      <w:bookmarkEnd w:id="97"/>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98" w:name="_Toc417132484"/>
      <w:bookmarkStart w:id="99" w:name="_Toc417648881"/>
      <w:bookmarkStart w:id="100" w:name="_Toc440354973"/>
      <w:bookmarkStart w:id="101" w:name="_Toc440375304"/>
      <w:bookmarkStart w:id="102" w:name="_Toc458432892"/>
      <w:bookmarkStart w:id="103" w:name="_Toc458515644"/>
      <w:bookmarkStart w:id="104" w:name="_Toc413652662"/>
      <w:bookmarkStart w:id="105" w:name="_Toc413680802"/>
      <w:bookmarkStart w:id="106" w:name="_Toc413681974"/>
      <w:bookmarkStart w:id="107" w:name="_Toc413682307"/>
      <w:bookmarkStart w:id="108"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98"/>
      <w:bookmarkEnd w:id="99"/>
      <w:bookmarkEnd w:id="100"/>
      <w:bookmarkEnd w:id="101"/>
      <w:bookmarkEnd w:id="102"/>
      <w:bookmarkEnd w:id="103"/>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09" w:name="_Toc458432893"/>
      <w:bookmarkStart w:id="110" w:name="_Toc458515645"/>
      <w:bookmarkEnd w:id="104"/>
      <w:bookmarkEnd w:id="105"/>
      <w:bookmarkEnd w:id="106"/>
      <w:bookmarkEnd w:id="107"/>
      <w:bookmarkEnd w:id="108"/>
      <w:r w:rsidRPr="0014645C">
        <w:rPr>
          <w:b/>
          <w:lang w:val="sk-SK"/>
        </w:rPr>
        <w:t>2.2</w:t>
      </w:r>
      <w:r w:rsidR="007708E2" w:rsidRPr="0014645C">
        <w:rPr>
          <w:b/>
          <w:lang w:val="sk-SK"/>
        </w:rPr>
        <w:tab/>
      </w:r>
      <w:bookmarkStart w:id="111" w:name="_Toc417132485"/>
      <w:bookmarkStart w:id="112" w:name="_Toc417648882"/>
      <w:bookmarkStart w:id="113" w:name="_Toc440354974"/>
      <w:bookmarkStart w:id="114" w:name="_Toc440375305"/>
      <w:r w:rsidR="002B3DE0" w:rsidRPr="0014645C">
        <w:rPr>
          <w:b/>
          <w:lang w:val="sk-SK"/>
        </w:rPr>
        <w:t>Oprávnenosť partnera</w:t>
      </w:r>
      <w:bookmarkEnd w:id="109"/>
      <w:bookmarkEnd w:id="110"/>
      <w:bookmarkEnd w:id="111"/>
      <w:bookmarkEnd w:id="112"/>
      <w:bookmarkEnd w:id="113"/>
      <w:bookmarkEnd w:id="114"/>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15" w:name="_Toc410400241"/>
      <w:bookmarkStart w:id="116" w:name="_Toc417132486"/>
      <w:bookmarkStart w:id="117" w:name="_Toc417648883"/>
      <w:bookmarkStart w:id="118" w:name="_Toc440354975"/>
      <w:bookmarkStart w:id="119" w:name="_Toc440375306"/>
      <w:bookmarkStart w:id="120" w:name="_Toc458432894"/>
      <w:bookmarkStart w:id="121"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15"/>
      <w:bookmarkEnd w:id="116"/>
      <w:r w:rsidR="00402875" w:rsidRPr="0014645C">
        <w:rPr>
          <w:b/>
          <w:lang w:val="sk-SK"/>
        </w:rPr>
        <w:t xml:space="preserve"> realizácie projektu</w:t>
      </w:r>
      <w:bookmarkEnd w:id="117"/>
      <w:bookmarkEnd w:id="118"/>
      <w:bookmarkEnd w:id="119"/>
      <w:bookmarkEnd w:id="120"/>
      <w:bookmarkEnd w:id="121"/>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22" w:name="_Toc417132487"/>
      <w:bookmarkStart w:id="123" w:name="_Toc417648884"/>
      <w:bookmarkStart w:id="124" w:name="_Toc440354976"/>
      <w:bookmarkStart w:id="125" w:name="_Toc440375307"/>
      <w:bookmarkStart w:id="126" w:name="_Toc458432895"/>
      <w:bookmarkStart w:id="127" w:name="_Toc458515647"/>
      <w:bookmarkStart w:id="128"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22"/>
      <w:r w:rsidR="00387FBA" w:rsidRPr="0014645C">
        <w:rPr>
          <w:b/>
          <w:lang w:val="sk-SK"/>
        </w:rPr>
        <w:t>projektu</w:t>
      </w:r>
      <w:bookmarkEnd w:id="123"/>
      <w:bookmarkEnd w:id="124"/>
      <w:bookmarkEnd w:id="125"/>
      <w:bookmarkEnd w:id="126"/>
      <w:bookmarkEnd w:id="127"/>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291928B0"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del w:id="129" w:author="Miruška Hrabčáková" w:date="2018-10-24T10:59:00Z">
        <w:r w:rsidR="00C85E20" w:rsidRPr="0014645C" w:rsidDel="00253F20">
          <w:rPr>
            <w:rFonts w:ascii="Arial" w:hAnsi="Arial" w:cs="Arial"/>
            <w:sz w:val="19"/>
            <w:szCs w:val="19"/>
            <w:lang w:val="sk-SK"/>
          </w:rPr>
          <w:delText>966</w:delText>
        </w:r>
      </w:del>
      <w:ins w:id="130" w:author="Miruška Hrabčáková" w:date="2018-10-24T10:59:00Z">
        <w:r w:rsidR="00253F20">
          <w:rPr>
            <w:rFonts w:ascii="Arial" w:hAnsi="Arial" w:cs="Arial"/>
            <w:sz w:val="19"/>
            <w:szCs w:val="19"/>
            <w:lang w:val="sk-SK"/>
          </w:rPr>
          <w:t>2018/1046</w:t>
        </w:r>
      </w:ins>
      <w:del w:id="131" w:author="Miruška Hrabčáková" w:date="2018-10-24T10:59:00Z">
        <w:r w:rsidR="00C85E20" w:rsidRPr="0014645C" w:rsidDel="00253F20">
          <w:rPr>
            <w:rFonts w:ascii="Arial" w:hAnsi="Arial" w:cs="Arial"/>
            <w:sz w:val="19"/>
            <w:szCs w:val="19"/>
            <w:lang w:val="sk-SK"/>
          </w:rPr>
          <w:delText>/2012</w:delText>
        </w:r>
      </w:del>
      <w:r w:rsidR="00C85E20" w:rsidRPr="0014645C">
        <w:rPr>
          <w:rFonts w:ascii="Arial" w:hAnsi="Arial" w:cs="Arial"/>
          <w:sz w:val="19"/>
          <w:szCs w:val="19"/>
          <w:lang w:val="sk-SK"/>
        </w:rPr>
        <w:t xml:space="preserve"> (o rozpočtových pravidlách), čl. </w:t>
      </w:r>
      <w:del w:id="132" w:author="Miruška Hrabčáková" w:date="2018-10-24T10:59:00Z">
        <w:r w:rsidR="00C85E20" w:rsidRPr="0014645C" w:rsidDel="00253F20">
          <w:rPr>
            <w:rFonts w:ascii="Arial" w:hAnsi="Arial" w:cs="Arial"/>
            <w:sz w:val="19"/>
            <w:szCs w:val="19"/>
            <w:lang w:val="sk-SK"/>
          </w:rPr>
          <w:delText>30</w:delText>
        </w:r>
      </w:del>
      <w:ins w:id="133" w:author="Miruška Hrabčáková" w:date="2018-10-24T10:59:00Z">
        <w:r w:rsidR="00253F20" w:rsidRPr="0014645C">
          <w:rPr>
            <w:rFonts w:ascii="Arial" w:hAnsi="Arial" w:cs="Arial"/>
            <w:sz w:val="19"/>
            <w:szCs w:val="19"/>
            <w:lang w:val="sk-SK"/>
          </w:rPr>
          <w:t>3</w:t>
        </w:r>
        <w:r w:rsidR="00253F20">
          <w:rPr>
            <w:rFonts w:ascii="Arial" w:hAnsi="Arial" w:cs="Arial"/>
            <w:sz w:val="19"/>
            <w:szCs w:val="19"/>
            <w:lang w:val="sk-SK"/>
          </w:rPr>
          <w:t>3</w:t>
        </w:r>
      </w:ins>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28"/>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77777777" w:rsidR="00907C06" w:rsidRDefault="00CE4510" w:rsidP="007F7349">
      <w:pPr>
        <w:spacing w:before="120" w:after="120" w:line="288" w:lineRule="auto"/>
        <w:jc w:val="both"/>
        <w:rPr>
          <w:ins w:id="134" w:author="Milan Matovič" w:date="2018-10-26T11:30:00Z"/>
          <w:rFonts w:ascii="Arial" w:hAnsi="Arial" w:cs="Arial"/>
          <w:color w:val="000000"/>
          <w:sz w:val="19"/>
          <w:szCs w:val="19"/>
          <w:lang w:val="sk-SK"/>
        </w:rPr>
      </w:pPr>
      <w:ins w:id="135" w:author="Miruška Hrabčáková" w:date="2018-09-04T11:07:00Z">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del w:id="136" w:author="Milan Matovič" w:date="2018-10-25T16:44:00Z">
          <w:r w:rsidRPr="00CE4510" w:rsidDel="00F17162">
            <w:rPr>
              <w:rFonts w:ascii="Arial" w:hAnsi="Arial" w:cs="Arial"/>
              <w:color w:val="000000"/>
              <w:sz w:val="19"/>
              <w:szCs w:val="19"/>
              <w:lang w:val="sk-SK"/>
            </w:rPr>
            <w:delText>.</w:delText>
          </w:r>
        </w:del>
      </w:ins>
      <w:ins w:id="137" w:author="Milan Matovič" w:date="2018-10-26T11:29:00Z">
        <w:r w:rsidR="00907C06">
          <w:rPr>
            <w:rFonts w:ascii="Arial" w:hAnsi="Arial" w:cs="Arial"/>
            <w:color w:val="000000"/>
            <w:sz w:val="19"/>
            <w:szCs w:val="19"/>
            <w:lang w:val="sk-SK"/>
          </w:rPr>
          <w:t xml:space="preserve">. </w:t>
        </w:r>
      </w:ins>
      <w:ins w:id="138" w:author="Miruška Hrabčáková" w:date="2018-09-04T11:07:00Z">
        <w:del w:id="139" w:author="Milan Matovič" w:date="2018-10-25T16:44:00Z">
          <w:r w:rsidRPr="00CE4510" w:rsidDel="00F17162">
            <w:rPr>
              <w:rFonts w:ascii="Arial" w:hAnsi="Arial" w:cs="Arial"/>
              <w:color w:val="000000"/>
              <w:sz w:val="19"/>
              <w:szCs w:val="19"/>
              <w:lang w:val="sk-SK"/>
            </w:rPr>
            <w:delText xml:space="preserve"> </w:delText>
          </w:r>
        </w:del>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ins>
      <w:ins w:id="140" w:author="Milan Matovič" w:date="2018-10-26T11:30:00Z">
        <w:r w:rsidR="00907C06">
          <w:rPr>
            <w:rFonts w:ascii="Arial" w:hAnsi="Arial" w:cs="Arial"/>
            <w:color w:val="000000"/>
            <w:sz w:val="19"/>
            <w:szCs w:val="19"/>
            <w:lang w:val="sk-SK"/>
          </w:rPr>
          <w:t>.</w:t>
        </w:r>
      </w:ins>
    </w:p>
    <w:p w14:paraId="0EA11101" w14:textId="3CA3EFC7" w:rsidR="007F7B94" w:rsidRPr="0014645C" w:rsidDel="00CE4510" w:rsidRDefault="00CE4510" w:rsidP="007F7349">
      <w:pPr>
        <w:spacing w:before="120" w:after="120" w:line="288" w:lineRule="auto"/>
        <w:jc w:val="both"/>
        <w:rPr>
          <w:del w:id="141" w:author="Miruška Hrabčáková" w:date="2018-09-04T11:07:00Z"/>
          <w:rFonts w:ascii="Arial" w:hAnsi="Arial" w:cs="Arial"/>
          <w:sz w:val="19"/>
          <w:szCs w:val="19"/>
          <w:lang w:val="sk-SK"/>
        </w:rPr>
      </w:pPr>
      <w:ins w:id="142" w:author="Miruška Hrabčáková" w:date="2018-09-04T11:07:00Z">
        <w:del w:id="143" w:author="Milan Matovič" w:date="2018-10-25T16:44:00Z">
          <w:r w:rsidRPr="00CE4510" w:rsidDel="00F17162">
            <w:rPr>
              <w:rFonts w:ascii="Arial" w:hAnsi="Arial" w:cs="Arial"/>
              <w:color w:val="000000"/>
              <w:sz w:val="19"/>
              <w:szCs w:val="19"/>
              <w:lang w:val="sk-SK"/>
            </w:rPr>
            <w:delText>, pričom uvedeným konaním nie je dotknuté právo poskytovateľa, resp. orgánov kontroly a auditu EŠIF v odôvodnených prípadoch overiť ďalšie skutočnosti súvisiace s projektom a to najmä súlad vykonaných činností súvisiacich s implementáciou paušálnej sadzby so zákonom č. 343/2015 Z. z. o verejnom obstarávaní a o zmene a doplnení niektorých zákonov v znení neskorších predpisov, zákonom č. 431/2002 Z. z. o účtovníctve v znení neskorších predpisov a zákonom č. 523/2004 Z. z. o rozpočtových pravidlách verejnej správy a o zmene a doplnení niektorých zákonov.</w:delText>
          </w:r>
        </w:del>
        <w:del w:id="144" w:author="Milan Matovič" w:date="2018-10-26T11:30:00Z">
          <w:r w:rsidDel="00907C06">
            <w:rPr>
              <w:rFonts w:ascii="Arial" w:hAnsi="Arial" w:cs="Arial"/>
              <w:color w:val="000000"/>
              <w:sz w:val="19"/>
              <w:szCs w:val="19"/>
              <w:lang w:val="sk-SK"/>
            </w:rPr>
            <w:delText xml:space="preserve"> </w:delText>
          </w:r>
        </w:del>
      </w:ins>
      <w:del w:id="145" w:author="Miruška Hrabčáková" w:date="2018-09-04T11:07:00Z">
        <w:r w:rsidR="007F7B94" w:rsidDel="00CE4510">
          <w:rPr>
            <w:rFonts w:ascii="Arial" w:hAnsi="Arial" w:cs="Arial"/>
            <w:color w:val="000000"/>
            <w:sz w:val="19"/>
            <w:szCs w:val="19"/>
            <w:lang w:val="sk-SK"/>
          </w:rPr>
          <w:delText xml:space="preserve">Pri uplatnení paušálneho financovania v zmysle kapitoly č. </w:delText>
        </w:r>
        <w:r w:rsidR="007F7B94" w:rsidRPr="00BE4797" w:rsidDel="00CE4510">
          <w:rPr>
            <w:rFonts w:ascii="Arial" w:hAnsi="Arial" w:cs="Arial"/>
            <w:color w:val="000000"/>
            <w:sz w:val="19"/>
            <w:szCs w:val="19"/>
            <w:lang w:val="sk-SK"/>
          </w:rPr>
          <w:delText>2.4.5</w:delText>
        </w:r>
        <w:r w:rsidR="007F7B94" w:rsidDel="00CE4510">
          <w:rPr>
            <w:rFonts w:ascii="Arial" w:hAnsi="Arial" w:cs="Arial"/>
            <w:color w:val="000000"/>
            <w:sz w:val="19"/>
            <w:szCs w:val="19"/>
            <w:lang w:val="sk-SK"/>
          </w:rPr>
          <w:delText xml:space="preserve"> „</w:delText>
        </w:r>
        <w:r w:rsidR="007F7B94" w:rsidRPr="00BE4797" w:rsidDel="00CE4510">
          <w:rPr>
            <w:rFonts w:ascii="Arial" w:hAnsi="Arial" w:cs="Arial"/>
            <w:color w:val="000000"/>
            <w:sz w:val="19"/>
            <w:szCs w:val="19"/>
            <w:lang w:val="sk-SK"/>
          </w:rPr>
          <w:delText>Zjednodušené vykazovanie výdavkov</w:delText>
        </w:r>
        <w:r w:rsidR="007F7B94" w:rsidDel="00CE4510">
          <w:rPr>
            <w:rFonts w:ascii="Arial" w:hAnsi="Arial" w:cs="Arial"/>
            <w:color w:val="000000"/>
            <w:sz w:val="19"/>
            <w:szCs w:val="19"/>
            <w:lang w:val="sk-SK"/>
          </w:rPr>
          <w:delText>“ tejto Príručky pre žiadateľa sa v realizácii projektu nepriame výdavky neuplatňujú.</w:delText>
        </w:r>
      </w:del>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lastRenderedPageBreak/>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14645C">
        <w:rPr>
          <w:sz w:val="19"/>
          <w:szCs w:val="19"/>
          <w:lang w:val="sk-SK"/>
        </w:rPr>
        <w:lastRenderedPageBreak/>
        <w:t>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lastRenderedPageBreak/>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ŽoNFP sú predmetom odborného hodnotenia v rámci 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lastRenderedPageBreak/>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w:t>
      </w:r>
      <w:r w:rsidRPr="0014645C">
        <w:rPr>
          <w:rFonts w:ascii="Arial" w:hAnsi="Arial" w:cs="Arial"/>
          <w:sz w:val="19"/>
          <w:szCs w:val="19"/>
          <w:lang w:val="sk-SK"/>
        </w:rPr>
        <w:lastRenderedPageBreak/>
        <w:t xml:space="preserve">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46" w:name="_Toc410400243"/>
      <w:bookmarkStart w:id="147" w:name="_Toc417132488"/>
      <w:bookmarkStart w:id="148" w:name="_Toc417648885"/>
      <w:bookmarkStart w:id="149" w:name="_Toc440354977"/>
      <w:bookmarkStart w:id="150" w:name="_Toc440375308"/>
      <w:bookmarkStart w:id="151" w:name="_Toc458432896"/>
      <w:bookmarkStart w:id="152"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46"/>
      <w:bookmarkEnd w:id="147"/>
      <w:bookmarkEnd w:id="148"/>
      <w:bookmarkEnd w:id="149"/>
      <w:bookmarkEnd w:id="150"/>
      <w:bookmarkEnd w:id="151"/>
      <w:bookmarkEnd w:id="152"/>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53" w:name="_Toc413832233"/>
      <w:bookmarkStart w:id="154" w:name="_Toc417132489"/>
      <w:bookmarkStart w:id="155" w:name="_Toc417648886"/>
      <w:bookmarkStart w:id="156" w:name="_Toc440354978"/>
      <w:bookmarkStart w:id="157" w:name="_Toc440375309"/>
      <w:bookmarkStart w:id="158" w:name="_Toc458432897"/>
      <w:bookmarkStart w:id="159"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53"/>
      <w:bookmarkEnd w:id="154"/>
      <w:bookmarkEnd w:id="155"/>
      <w:bookmarkEnd w:id="156"/>
      <w:bookmarkEnd w:id="157"/>
      <w:bookmarkEnd w:id="158"/>
      <w:bookmarkEnd w:id="159"/>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60" w:name="_Toc413832234"/>
      <w:bookmarkStart w:id="161" w:name="_Toc417132490"/>
      <w:bookmarkStart w:id="162" w:name="_Toc417648887"/>
      <w:bookmarkStart w:id="163" w:name="_Toc440354979"/>
      <w:bookmarkStart w:id="164" w:name="_Toc440375310"/>
      <w:bookmarkStart w:id="165" w:name="_Toc458432898"/>
      <w:bookmarkStart w:id="166"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60"/>
      <w:bookmarkEnd w:id="161"/>
      <w:bookmarkEnd w:id="162"/>
      <w:bookmarkEnd w:id="163"/>
      <w:bookmarkEnd w:id="164"/>
      <w:bookmarkEnd w:id="165"/>
      <w:bookmarkEnd w:id="166"/>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w:t>
      </w:r>
      <w:r w:rsidRPr="0014645C">
        <w:rPr>
          <w:rFonts w:ascii="Arial" w:hAnsi="Arial" w:cs="Arial"/>
          <w:sz w:val="19"/>
          <w:szCs w:val="19"/>
          <w:lang w:val="sk-SK"/>
        </w:rPr>
        <w:lastRenderedPageBreak/>
        <w:t xml:space="preserve">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67" w:name="_Toc413832235"/>
      <w:bookmarkStart w:id="168" w:name="_Toc417132491"/>
      <w:bookmarkStart w:id="169" w:name="_Toc417648888"/>
      <w:bookmarkStart w:id="170" w:name="_Toc440354980"/>
      <w:bookmarkStart w:id="171" w:name="_Toc440375311"/>
      <w:bookmarkStart w:id="172" w:name="_Toc458432899"/>
      <w:bookmarkStart w:id="173"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67"/>
      <w:bookmarkEnd w:id="168"/>
      <w:bookmarkEnd w:id="169"/>
      <w:bookmarkEnd w:id="170"/>
      <w:bookmarkEnd w:id="171"/>
      <w:bookmarkEnd w:id="172"/>
      <w:bookmarkEnd w:id="173"/>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74"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75" w:name="_Toc417132492"/>
      <w:bookmarkStart w:id="176" w:name="_Toc417648889"/>
      <w:bookmarkStart w:id="177" w:name="_Toc440354981"/>
      <w:bookmarkStart w:id="178" w:name="_Toc440375312"/>
      <w:bookmarkStart w:id="179" w:name="_Toc458432900"/>
      <w:bookmarkStart w:id="180"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74"/>
      <w:bookmarkEnd w:id="175"/>
      <w:bookmarkEnd w:id="176"/>
      <w:bookmarkEnd w:id="177"/>
      <w:bookmarkEnd w:id="178"/>
      <w:bookmarkEnd w:id="179"/>
      <w:bookmarkEnd w:id="180"/>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w:t>
      </w:r>
      <w:r w:rsidR="005E7068" w:rsidRPr="0014645C">
        <w:rPr>
          <w:rFonts w:ascii="Arial" w:hAnsi="Arial" w:cs="Arial"/>
          <w:sz w:val="19"/>
          <w:szCs w:val="19"/>
          <w:lang w:val="sk-SK"/>
        </w:rPr>
        <w:lastRenderedPageBreak/>
        <w:t xml:space="preserve">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7544FB27" w14:textId="0B0ACEF6" w:rsidR="00322F43" w:rsidRPr="0014645C" w:rsidRDefault="00BC60FE" w:rsidP="00322F43">
      <w:pPr>
        <w:rPr>
          <w:rFonts w:ascii="Arial" w:hAnsi="Arial" w:cs="Arial"/>
          <w:sz w:val="19"/>
          <w:szCs w:val="19"/>
          <w:lang w:val="sk-SK"/>
        </w:rPr>
      </w:pPr>
      <w:r w:rsidRPr="0014645C">
        <w:rPr>
          <w:rFonts w:ascii="Arial" w:hAnsi="Arial" w:cs="Arial"/>
          <w:sz w:val="19"/>
          <w:szCs w:val="19"/>
          <w:lang w:val="sk-SK"/>
        </w:rPr>
        <w:t xml:space="preserve">V prípade aplikovania </w:t>
      </w:r>
      <w:r w:rsidR="00322F43" w:rsidRPr="0014645C">
        <w:rPr>
          <w:rFonts w:ascii="Arial" w:hAnsi="Arial" w:cs="Arial"/>
          <w:sz w:val="19"/>
          <w:szCs w:val="19"/>
          <w:lang w:val="sk-SK"/>
        </w:rPr>
        <w:t>zjednodušeného vykazovania výdavkov, konkrétne podmienky budú definované v</w:t>
      </w:r>
      <w:r w:rsidR="001D13A5" w:rsidRPr="0014645C">
        <w:rPr>
          <w:rFonts w:ascii="Arial" w:hAnsi="Arial" w:cs="Arial"/>
          <w:sz w:val="19"/>
          <w:szCs w:val="19"/>
          <w:lang w:val="sk-SK"/>
        </w:rPr>
        <w:t xml:space="preserve"> príslušnej</w:t>
      </w:r>
      <w:r w:rsidR="00322F43" w:rsidRPr="0014645C">
        <w:rPr>
          <w:rFonts w:ascii="Arial" w:hAnsi="Arial" w:cs="Arial"/>
          <w:sz w:val="19"/>
          <w:szCs w:val="19"/>
          <w:lang w:val="sk-SK"/>
        </w:rPr>
        <w:t xml:space="preserve"> výzve/vyzvaní.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81" w:name="_Toc410400245"/>
      <w:bookmarkStart w:id="182" w:name="_Toc417132493"/>
      <w:bookmarkStart w:id="183" w:name="_Toc417648890"/>
      <w:bookmarkStart w:id="184" w:name="_Toc440354982"/>
      <w:bookmarkStart w:id="185" w:name="_Toc440375313"/>
      <w:bookmarkStart w:id="186" w:name="_Toc458432901"/>
      <w:bookmarkStart w:id="187"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81"/>
      <w:bookmarkEnd w:id="182"/>
      <w:bookmarkEnd w:id="183"/>
      <w:bookmarkEnd w:id="184"/>
      <w:bookmarkEnd w:id="185"/>
      <w:bookmarkEnd w:id="186"/>
      <w:bookmarkEnd w:id="187"/>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88" w:name="_Toc410400250"/>
      <w:bookmarkStart w:id="189" w:name="_Toc417132494"/>
      <w:bookmarkStart w:id="190" w:name="_Toc417648891"/>
      <w:bookmarkStart w:id="191" w:name="_Toc440354983"/>
      <w:bookmarkStart w:id="192" w:name="_Toc440375314"/>
      <w:bookmarkStart w:id="193" w:name="_Toc458432902"/>
      <w:bookmarkStart w:id="194"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88"/>
      <w:bookmarkEnd w:id="189"/>
      <w:bookmarkEnd w:id="190"/>
      <w:bookmarkEnd w:id="191"/>
      <w:bookmarkEnd w:id="192"/>
      <w:bookmarkEnd w:id="193"/>
      <w:bookmarkEnd w:id="194"/>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95" w:name="_Toc410400251"/>
      <w:bookmarkStart w:id="196" w:name="_Toc417132495"/>
      <w:bookmarkStart w:id="197" w:name="_Toc417648892"/>
      <w:bookmarkStart w:id="198" w:name="_Toc440354984"/>
      <w:bookmarkStart w:id="199" w:name="_Toc440375315"/>
      <w:bookmarkStart w:id="200" w:name="_Toc458432903"/>
      <w:bookmarkStart w:id="201"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95"/>
      <w:bookmarkEnd w:id="196"/>
      <w:bookmarkEnd w:id="197"/>
      <w:bookmarkEnd w:id="198"/>
      <w:bookmarkEnd w:id="199"/>
      <w:bookmarkEnd w:id="200"/>
      <w:bookmarkEnd w:id="201"/>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202" w:name="_Toc458515656"/>
      <w:bookmarkStart w:id="203" w:name="_Toc417648893"/>
      <w:bookmarkStart w:id="204" w:name="_Toc440354985"/>
      <w:bookmarkStart w:id="205" w:name="_Toc440375316"/>
      <w:bookmarkStart w:id="206" w:name="_Toc458432904"/>
      <w:bookmarkStart w:id="207" w:name="_Toc410400252"/>
      <w:bookmarkStart w:id="208" w:name="_Toc417132496"/>
      <w:r w:rsidRPr="0014645C">
        <w:rPr>
          <w:b/>
          <w:lang w:val="sk-SK"/>
        </w:rPr>
        <w:t>2.7</w:t>
      </w:r>
      <w:r w:rsidRPr="0014645C">
        <w:rPr>
          <w:b/>
          <w:lang w:val="sk-SK"/>
        </w:rPr>
        <w:tab/>
        <w:t>Kritériá pre výber projektov</w:t>
      </w:r>
      <w:bookmarkEnd w:id="202"/>
    </w:p>
    <w:p w14:paraId="677D3B54" w14:textId="66CACF79" w:rsidR="00E40E44" w:rsidRPr="0014645C" w:rsidRDefault="00E40E44" w:rsidP="005E404C">
      <w:pPr>
        <w:jc w:val="both"/>
        <w:rPr>
          <w:rFonts w:ascii="Arial" w:hAnsi="Arial" w:cs="Arial"/>
          <w:sz w:val="19"/>
          <w:szCs w:val="19"/>
          <w:lang w:val="sk-SK"/>
        </w:rPr>
      </w:pPr>
      <w:bookmarkStart w:id="209" w:name="_Toc440354986"/>
      <w:bookmarkStart w:id="210" w:name="_Toc440375317"/>
      <w:bookmarkEnd w:id="203"/>
      <w:bookmarkEnd w:id="204"/>
      <w:bookmarkEnd w:id="205"/>
      <w:bookmarkEnd w:id="20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209"/>
      <w:bookmarkEnd w:id="210"/>
    </w:p>
    <w:p w14:paraId="0FFFBA58" w14:textId="0C496DD4" w:rsidR="00AA0C4C" w:rsidRPr="0014645C" w:rsidRDefault="001F1018" w:rsidP="0008366A">
      <w:pPr>
        <w:pStyle w:val="Nadpis2"/>
        <w:spacing w:before="240" w:after="160" w:line="480" w:lineRule="auto"/>
        <w:rPr>
          <w:b/>
          <w:lang w:val="sk-SK"/>
        </w:rPr>
      </w:pPr>
      <w:bookmarkStart w:id="211" w:name="_Toc440354987"/>
      <w:bookmarkStart w:id="212" w:name="_Toc440375318"/>
      <w:bookmarkStart w:id="213" w:name="_Toc458432905"/>
      <w:bookmarkStart w:id="214" w:name="_Toc458515657"/>
      <w:r w:rsidRPr="0014645C">
        <w:rPr>
          <w:b/>
          <w:lang w:val="sk-SK"/>
        </w:rPr>
        <w:lastRenderedPageBreak/>
        <w:t>2.8</w:t>
      </w:r>
      <w:r w:rsidR="007708E2" w:rsidRPr="0014645C">
        <w:rPr>
          <w:b/>
          <w:lang w:val="sk-SK"/>
        </w:rPr>
        <w:tab/>
      </w:r>
      <w:r w:rsidR="00E40E44" w:rsidRPr="0014645C">
        <w:rPr>
          <w:b/>
          <w:lang w:val="sk-SK"/>
        </w:rPr>
        <w:t>Spôsob financovania projektu</w:t>
      </w:r>
      <w:bookmarkEnd w:id="211"/>
      <w:bookmarkEnd w:id="212"/>
      <w:bookmarkEnd w:id="213"/>
      <w:bookmarkEnd w:id="214"/>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215" w:name="_Toc418001232"/>
      <w:bookmarkStart w:id="216" w:name="_Toc418003057"/>
      <w:bookmarkStart w:id="217" w:name="_Toc417648895"/>
      <w:bookmarkStart w:id="218" w:name="_Toc440354988"/>
      <w:bookmarkStart w:id="219" w:name="_Toc440375319"/>
      <w:bookmarkStart w:id="220" w:name="_Toc458432906"/>
      <w:bookmarkStart w:id="221" w:name="_Toc458515658"/>
      <w:bookmarkEnd w:id="215"/>
      <w:bookmarkEnd w:id="216"/>
      <w:r w:rsidRPr="0014645C">
        <w:rPr>
          <w:b/>
          <w:lang w:val="sk-SK"/>
        </w:rPr>
        <w:t>Splnenie podmienok ustanovených v osobitných predpisov</w:t>
      </w:r>
      <w:bookmarkEnd w:id="217"/>
      <w:bookmarkEnd w:id="218"/>
      <w:bookmarkEnd w:id="219"/>
      <w:bookmarkEnd w:id="220"/>
      <w:bookmarkEnd w:id="221"/>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22" w:name="_Toc458515659"/>
      <w:bookmarkStart w:id="223" w:name="_Toc417648896"/>
      <w:bookmarkStart w:id="224" w:name="_Toc440354989"/>
      <w:bookmarkStart w:id="225" w:name="_Toc440375320"/>
      <w:bookmarkStart w:id="226" w:name="_Toc458432907"/>
      <w:r w:rsidRPr="0014645C">
        <w:rPr>
          <w:b/>
          <w:color w:val="3C8A2E" w:themeColor="accent5"/>
          <w:sz w:val="24"/>
          <w:szCs w:val="24"/>
          <w:lang w:val="sk-SK"/>
        </w:rPr>
        <w:t>2.9.1 Podmienky týkajúce sa štátnej pomoci a vyplývajúce zo schém štátnej pomoci/pomoc de minimis</w:t>
      </w:r>
      <w:bookmarkEnd w:id="222"/>
    </w:p>
    <w:bookmarkEnd w:id="223"/>
    <w:bookmarkEnd w:id="224"/>
    <w:bookmarkEnd w:id="225"/>
    <w:bookmarkEnd w:id="226"/>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27" w:name="_Toc417648897"/>
      <w:bookmarkStart w:id="228" w:name="_Toc440354990"/>
      <w:bookmarkStart w:id="229" w:name="_Toc440375321"/>
      <w:bookmarkStart w:id="230" w:name="_Toc458432908"/>
      <w:bookmarkStart w:id="231"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27"/>
      <w:bookmarkEnd w:id="228"/>
      <w:bookmarkEnd w:id="229"/>
      <w:bookmarkEnd w:id="230"/>
      <w:bookmarkEnd w:id="231"/>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32"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32"/>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33" w:name="_Toc418001237"/>
      <w:bookmarkStart w:id="234" w:name="_Toc418003062"/>
      <w:bookmarkStart w:id="235" w:name="_Toc417648901"/>
      <w:bookmarkStart w:id="236" w:name="_Toc440354992"/>
      <w:bookmarkStart w:id="237" w:name="_Toc440375323"/>
      <w:bookmarkStart w:id="238" w:name="_Toc458432910"/>
      <w:bookmarkStart w:id="239" w:name="_Toc458515662"/>
      <w:bookmarkEnd w:id="233"/>
      <w:bookmarkEnd w:id="234"/>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240" w:name="_Toc417645451"/>
      <w:bookmarkStart w:id="241" w:name="_Toc417648902"/>
      <w:bookmarkStart w:id="242" w:name="_Toc417649174"/>
      <w:bookmarkStart w:id="243" w:name="_Toc417649565"/>
      <w:bookmarkStart w:id="244" w:name="_Toc417650272"/>
      <w:bookmarkStart w:id="245" w:name="_Toc418001239"/>
      <w:bookmarkStart w:id="246" w:name="_Toc418003064"/>
      <w:bookmarkStart w:id="247" w:name="_Toc440354993"/>
      <w:bookmarkStart w:id="248" w:name="_Toc440355289"/>
      <w:bookmarkStart w:id="249" w:name="_Toc440374932"/>
      <w:bookmarkStart w:id="250" w:name="_Toc440375324"/>
      <w:bookmarkStart w:id="251" w:name="_Toc440375744"/>
      <w:bookmarkStart w:id="252" w:name="_Toc440634416"/>
      <w:bookmarkStart w:id="253" w:name="_Toc458428905"/>
      <w:bookmarkStart w:id="254" w:name="_Toc458432268"/>
      <w:bookmarkStart w:id="255" w:name="_Toc458432815"/>
      <w:bookmarkStart w:id="256" w:name="_Toc458432911"/>
      <w:bookmarkStart w:id="257" w:name="_Toc458514599"/>
      <w:bookmarkStart w:id="258" w:name="_Toc458515663"/>
      <w:bookmarkStart w:id="259" w:name="_Toc417645452"/>
      <w:bookmarkStart w:id="260" w:name="_Toc417648903"/>
      <w:bookmarkStart w:id="261" w:name="_Toc417649175"/>
      <w:bookmarkStart w:id="262" w:name="_Toc417649566"/>
      <w:bookmarkStart w:id="263" w:name="_Toc417650273"/>
      <w:bookmarkStart w:id="264" w:name="_Toc418001240"/>
      <w:bookmarkStart w:id="265" w:name="_Toc418003065"/>
      <w:bookmarkStart w:id="266" w:name="_Toc440354994"/>
      <w:bookmarkStart w:id="267" w:name="_Toc440355290"/>
      <w:bookmarkStart w:id="268" w:name="_Toc440374933"/>
      <w:bookmarkStart w:id="269" w:name="_Toc440375325"/>
      <w:bookmarkStart w:id="270" w:name="_Toc440375745"/>
      <w:bookmarkStart w:id="271" w:name="_Toc440634417"/>
      <w:bookmarkStart w:id="272" w:name="_Toc458428906"/>
      <w:bookmarkStart w:id="273" w:name="_Toc458432269"/>
      <w:bookmarkStart w:id="274" w:name="_Toc458432816"/>
      <w:bookmarkStart w:id="275" w:name="_Toc458432912"/>
      <w:bookmarkStart w:id="276" w:name="_Toc458514600"/>
      <w:bookmarkStart w:id="277" w:name="_Toc458515664"/>
      <w:bookmarkStart w:id="278" w:name="_Toc417645453"/>
      <w:bookmarkStart w:id="279" w:name="_Toc417648904"/>
      <w:bookmarkStart w:id="280" w:name="_Toc417649176"/>
      <w:bookmarkStart w:id="281" w:name="_Toc417649567"/>
      <w:bookmarkStart w:id="282" w:name="_Toc417650274"/>
      <w:bookmarkStart w:id="283" w:name="_Toc418001241"/>
      <w:bookmarkStart w:id="284" w:name="_Toc418003066"/>
      <w:bookmarkStart w:id="285" w:name="_Toc440354995"/>
      <w:bookmarkStart w:id="286" w:name="_Toc440355291"/>
      <w:bookmarkStart w:id="287" w:name="_Toc440374934"/>
      <w:bookmarkStart w:id="288" w:name="_Toc440375326"/>
      <w:bookmarkStart w:id="289" w:name="_Toc440375746"/>
      <w:bookmarkStart w:id="290" w:name="_Toc440634418"/>
      <w:bookmarkStart w:id="291" w:name="_Toc458428907"/>
      <w:bookmarkStart w:id="292" w:name="_Toc458432270"/>
      <w:bookmarkStart w:id="293" w:name="_Toc458432817"/>
      <w:bookmarkStart w:id="294" w:name="_Toc458432913"/>
      <w:bookmarkStart w:id="295" w:name="_Toc458514601"/>
      <w:bookmarkStart w:id="296" w:name="_Toc458515665"/>
      <w:bookmarkStart w:id="297" w:name="_Toc417645454"/>
      <w:bookmarkStart w:id="298" w:name="_Toc417648905"/>
      <w:bookmarkStart w:id="299" w:name="_Toc417649177"/>
      <w:bookmarkStart w:id="300" w:name="_Toc417649568"/>
      <w:bookmarkStart w:id="301" w:name="_Toc417650275"/>
      <w:bookmarkStart w:id="302" w:name="_Toc418001242"/>
      <w:bookmarkStart w:id="303" w:name="_Toc418003067"/>
      <w:bookmarkStart w:id="304" w:name="_Toc440354996"/>
      <w:bookmarkStart w:id="305" w:name="_Toc440355292"/>
      <w:bookmarkStart w:id="306" w:name="_Toc440374935"/>
      <w:bookmarkStart w:id="307" w:name="_Toc440375327"/>
      <w:bookmarkStart w:id="308" w:name="_Toc440375747"/>
      <w:bookmarkStart w:id="309" w:name="_Toc440634419"/>
      <w:bookmarkStart w:id="310" w:name="_Toc458428908"/>
      <w:bookmarkStart w:id="311" w:name="_Toc458432271"/>
      <w:bookmarkStart w:id="312" w:name="_Toc458432818"/>
      <w:bookmarkStart w:id="313" w:name="_Toc458432914"/>
      <w:bookmarkStart w:id="314" w:name="_Toc458514602"/>
      <w:bookmarkStart w:id="315" w:name="_Toc458515666"/>
      <w:bookmarkStart w:id="316" w:name="_Toc417645455"/>
      <w:bookmarkStart w:id="317" w:name="_Toc417648906"/>
      <w:bookmarkStart w:id="318" w:name="_Toc417649178"/>
      <w:bookmarkStart w:id="319" w:name="_Toc417649569"/>
      <w:bookmarkStart w:id="320" w:name="_Toc417650276"/>
      <w:bookmarkStart w:id="321" w:name="_Toc418001243"/>
      <w:bookmarkStart w:id="322" w:name="_Toc418003068"/>
      <w:bookmarkStart w:id="323" w:name="_Toc440354997"/>
      <w:bookmarkStart w:id="324" w:name="_Toc440355293"/>
      <w:bookmarkStart w:id="325" w:name="_Toc440374936"/>
      <w:bookmarkStart w:id="326" w:name="_Toc440375328"/>
      <w:bookmarkStart w:id="327" w:name="_Toc440375748"/>
      <w:bookmarkStart w:id="328" w:name="_Toc440634420"/>
      <w:bookmarkStart w:id="329" w:name="_Toc458428909"/>
      <w:bookmarkStart w:id="330" w:name="_Toc458432272"/>
      <w:bookmarkStart w:id="331" w:name="_Toc458432819"/>
      <w:bookmarkStart w:id="332" w:name="_Toc458432915"/>
      <w:bookmarkStart w:id="333" w:name="_Toc458514603"/>
      <w:bookmarkStart w:id="334" w:name="_Toc458515667"/>
      <w:bookmarkStart w:id="335" w:name="_Toc417645456"/>
      <w:bookmarkStart w:id="336" w:name="_Toc417648907"/>
      <w:bookmarkStart w:id="337" w:name="_Toc417649179"/>
      <w:bookmarkStart w:id="338" w:name="_Toc417649570"/>
      <w:bookmarkStart w:id="339" w:name="_Toc417650277"/>
      <w:bookmarkStart w:id="340" w:name="_Toc418001244"/>
      <w:bookmarkStart w:id="341" w:name="_Toc418003069"/>
      <w:bookmarkStart w:id="342" w:name="_Toc440354998"/>
      <w:bookmarkStart w:id="343" w:name="_Toc440355294"/>
      <w:bookmarkStart w:id="344" w:name="_Toc440374937"/>
      <w:bookmarkStart w:id="345" w:name="_Toc440375329"/>
      <w:bookmarkStart w:id="346" w:name="_Toc440375749"/>
      <w:bookmarkStart w:id="347" w:name="_Toc440634421"/>
      <w:bookmarkStart w:id="348" w:name="_Toc458428910"/>
      <w:bookmarkStart w:id="349" w:name="_Toc458432273"/>
      <w:bookmarkStart w:id="350" w:name="_Toc458432820"/>
      <w:bookmarkStart w:id="351" w:name="_Toc458432916"/>
      <w:bookmarkStart w:id="352" w:name="_Toc458514604"/>
      <w:bookmarkStart w:id="353" w:name="_Toc458515668"/>
      <w:bookmarkStart w:id="354" w:name="_Toc417645457"/>
      <w:bookmarkStart w:id="355" w:name="_Toc417648908"/>
      <w:bookmarkStart w:id="356" w:name="_Toc417649180"/>
      <w:bookmarkStart w:id="357" w:name="_Toc417649571"/>
      <w:bookmarkStart w:id="358" w:name="_Toc417650278"/>
      <w:bookmarkStart w:id="359" w:name="_Toc418001245"/>
      <w:bookmarkStart w:id="360" w:name="_Toc418003070"/>
      <w:bookmarkStart w:id="361" w:name="_Toc440354999"/>
      <w:bookmarkStart w:id="362" w:name="_Toc440355295"/>
      <w:bookmarkStart w:id="363" w:name="_Toc440374938"/>
      <w:bookmarkStart w:id="364" w:name="_Toc440375330"/>
      <w:bookmarkStart w:id="365" w:name="_Toc440375750"/>
      <w:bookmarkStart w:id="366" w:name="_Toc440634422"/>
      <w:bookmarkStart w:id="367" w:name="_Toc458428911"/>
      <w:bookmarkStart w:id="368" w:name="_Toc458432274"/>
      <w:bookmarkStart w:id="369" w:name="_Toc458432821"/>
      <w:bookmarkStart w:id="370" w:name="_Toc458432917"/>
      <w:bookmarkStart w:id="371" w:name="_Toc458514605"/>
      <w:bookmarkStart w:id="372" w:name="_Toc458515669"/>
      <w:bookmarkStart w:id="373" w:name="_Toc417645458"/>
      <w:bookmarkStart w:id="374" w:name="_Toc417648909"/>
      <w:bookmarkStart w:id="375" w:name="_Toc417649181"/>
      <w:bookmarkStart w:id="376" w:name="_Toc417649572"/>
      <w:bookmarkStart w:id="377" w:name="_Toc417650279"/>
      <w:bookmarkStart w:id="378" w:name="_Toc418001246"/>
      <w:bookmarkStart w:id="379" w:name="_Toc418003071"/>
      <w:bookmarkStart w:id="380" w:name="_Toc440355000"/>
      <w:bookmarkStart w:id="381" w:name="_Toc440355296"/>
      <w:bookmarkStart w:id="382" w:name="_Toc440374939"/>
      <w:bookmarkStart w:id="383" w:name="_Toc440375331"/>
      <w:bookmarkStart w:id="384" w:name="_Toc440375751"/>
      <w:bookmarkStart w:id="385" w:name="_Toc440634423"/>
      <w:bookmarkStart w:id="386" w:name="_Toc458428912"/>
      <w:bookmarkStart w:id="387" w:name="_Toc458432275"/>
      <w:bookmarkStart w:id="388" w:name="_Toc458432822"/>
      <w:bookmarkStart w:id="389" w:name="_Toc458432918"/>
      <w:bookmarkStart w:id="390" w:name="_Toc458514606"/>
      <w:bookmarkStart w:id="391" w:name="_Toc458515670"/>
      <w:bookmarkStart w:id="392" w:name="_Toc417645459"/>
      <w:bookmarkStart w:id="393" w:name="_Toc417648910"/>
      <w:bookmarkStart w:id="394" w:name="_Toc417649182"/>
      <w:bookmarkStart w:id="395" w:name="_Toc417649573"/>
      <w:bookmarkStart w:id="396" w:name="_Toc417650280"/>
      <w:bookmarkStart w:id="397" w:name="_Toc418001247"/>
      <w:bookmarkStart w:id="398" w:name="_Toc418003072"/>
      <w:bookmarkStart w:id="399" w:name="_Toc440355001"/>
      <w:bookmarkStart w:id="400" w:name="_Toc440355297"/>
      <w:bookmarkStart w:id="401" w:name="_Toc440374940"/>
      <w:bookmarkStart w:id="402" w:name="_Toc440375332"/>
      <w:bookmarkStart w:id="403" w:name="_Toc440375752"/>
      <w:bookmarkStart w:id="404" w:name="_Toc440634424"/>
      <w:bookmarkStart w:id="405" w:name="_Toc458428913"/>
      <w:bookmarkStart w:id="406" w:name="_Toc458432276"/>
      <w:bookmarkStart w:id="407" w:name="_Toc458432823"/>
      <w:bookmarkStart w:id="408" w:name="_Toc458432919"/>
      <w:bookmarkStart w:id="409" w:name="_Toc458514607"/>
      <w:bookmarkStart w:id="410" w:name="_Toc458515671"/>
      <w:bookmarkStart w:id="411" w:name="_Toc417645460"/>
      <w:bookmarkStart w:id="412" w:name="_Toc417648911"/>
      <w:bookmarkStart w:id="413" w:name="_Toc417649183"/>
      <w:bookmarkStart w:id="414" w:name="_Toc417649574"/>
      <w:bookmarkStart w:id="415" w:name="_Toc417650281"/>
      <w:bookmarkStart w:id="416" w:name="_Toc418001248"/>
      <w:bookmarkStart w:id="417" w:name="_Toc418003073"/>
      <w:bookmarkStart w:id="418" w:name="_Toc440355002"/>
      <w:bookmarkStart w:id="419" w:name="_Toc440355298"/>
      <w:bookmarkStart w:id="420" w:name="_Toc440374941"/>
      <w:bookmarkStart w:id="421" w:name="_Toc440375333"/>
      <w:bookmarkStart w:id="422" w:name="_Toc440375753"/>
      <w:bookmarkStart w:id="423" w:name="_Toc440634425"/>
      <w:bookmarkStart w:id="424" w:name="_Toc458428914"/>
      <w:bookmarkStart w:id="425" w:name="_Toc458432277"/>
      <w:bookmarkStart w:id="426" w:name="_Toc458432824"/>
      <w:bookmarkStart w:id="427" w:name="_Toc458432920"/>
      <w:bookmarkStart w:id="428" w:name="_Toc458514608"/>
      <w:bookmarkStart w:id="429" w:name="_Toc45851567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30" w:name="_Toc458515673"/>
      <w:bookmarkEnd w:id="207"/>
      <w:bookmarkEnd w:id="208"/>
      <w:r w:rsidRPr="0014645C">
        <w:rPr>
          <w:b/>
          <w:color w:val="3C8A2E" w:themeColor="accent5"/>
          <w:sz w:val="24"/>
          <w:szCs w:val="24"/>
          <w:lang w:val="sk-SK"/>
        </w:rPr>
        <w:t>2.10.1 Časová oprávnenosť realizácie projektu</w:t>
      </w:r>
      <w:bookmarkEnd w:id="430"/>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31" w:name="_Toc418001250"/>
      <w:bookmarkStart w:id="432" w:name="_Toc418003075"/>
      <w:bookmarkStart w:id="433" w:name="_Toc458515674"/>
      <w:bookmarkEnd w:id="431"/>
      <w:bookmarkEnd w:id="432"/>
      <w:r w:rsidRPr="0014645C">
        <w:rPr>
          <w:b/>
          <w:color w:val="3C8A2E" w:themeColor="accent5"/>
          <w:sz w:val="24"/>
          <w:szCs w:val="24"/>
          <w:lang w:val="sk-SK"/>
        </w:rPr>
        <w:t>2.10.2 Oprávnenosť z hľadiska súladu s HP</w:t>
      </w:r>
      <w:bookmarkEnd w:id="433"/>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34" w:name="_Toc418001252"/>
      <w:bookmarkStart w:id="435" w:name="_Toc418003077"/>
      <w:bookmarkStart w:id="436" w:name="_Toc458515675"/>
      <w:bookmarkEnd w:id="434"/>
      <w:bookmarkEnd w:id="435"/>
      <w:r w:rsidRPr="0014645C">
        <w:rPr>
          <w:b/>
          <w:color w:val="3C8A2E" w:themeColor="accent5"/>
          <w:sz w:val="24"/>
          <w:szCs w:val="24"/>
          <w:lang w:val="sk-SK"/>
        </w:rPr>
        <w:t>2.10.3 Maximálna a minimálna výška pomoci</w:t>
      </w:r>
      <w:bookmarkEnd w:id="436"/>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37"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437"/>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38" w:name="_Toc418001255"/>
      <w:bookmarkStart w:id="439" w:name="_Toc418003080"/>
      <w:bookmarkStart w:id="440" w:name="_Toc440355007"/>
      <w:bookmarkStart w:id="441" w:name="_Toc440375338"/>
      <w:bookmarkStart w:id="442" w:name="_Toc458432925"/>
      <w:bookmarkStart w:id="443" w:name="_Toc458515677"/>
      <w:bookmarkEnd w:id="438"/>
      <w:bookmarkEnd w:id="439"/>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40"/>
      <w:bookmarkEnd w:id="441"/>
      <w:bookmarkEnd w:id="442"/>
      <w:bookmarkEnd w:id="443"/>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44"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45" w:name="_Toc417648916"/>
      <w:bookmarkStart w:id="446" w:name="_Toc410400263"/>
      <w:bookmarkStart w:id="447" w:name="_Toc417132503"/>
      <w:bookmarkStart w:id="448" w:name="_Toc417648917"/>
      <w:bookmarkStart w:id="449" w:name="_Toc440355008"/>
      <w:bookmarkStart w:id="450" w:name="_Toc440375339"/>
      <w:bookmarkStart w:id="451" w:name="_Toc458432926"/>
      <w:bookmarkStart w:id="452" w:name="_Toc458515678"/>
      <w:bookmarkEnd w:id="445"/>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46"/>
      <w:bookmarkEnd w:id="447"/>
      <w:bookmarkEnd w:id="448"/>
      <w:bookmarkEnd w:id="449"/>
      <w:bookmarkEnd w:id="450"/>
      <w:bookmarkEnd w:id="451"/>
      <w:bookmarkEnd w:id="452"/>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53" w:name="_Toc417132504"/>
      <w:bookmarkStart w:id="454" w:name="_Toc417648918"/>
      <w:bookmarkStart w:id="455" w:name="_Toc440355009"/>
      <w:bookmarkStart w:id="456" w:name="_Toc440375340"/>
      <w:bookmarkStart w:id="457" w:name="_Toc458432927"/>
      <w:bookmarkStart w:id="458"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53A07D66"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del w:id="459" w:author="Milan Matovič" w:date="2018-10-26T11:38:00Z">
        <w:r w:rsidRPr="0014645C" w:rsidDel="00780F49">
          <w:rPr>
            <w:rFonts w:eastAsia="Times New Roman" w:cstheme="minorHAnsi"/>
            <w:sz w:val="19"/>
            <w:szCs w:val="19"/>
            <w:u w:val="single"/>
            <w:lang w:val="sk-SK" w:eastAsia="sk-SK"/>
          </w:rPr>
          <w:delText>podobe</w:delText>
        </w:r>
      </w:del>
      <w:ins w:id="460" w:author="Milan Matovič" w:date="2018-10-26T11:38:00Z">
        <w:r w:rsidR="00780F49">
          <w:rPr>
            <w:rFonts w:eastAsia="Times New Roman" w:cstheme="minorHAnsi"/>
            <w:sz w:val="19"/>
            <w:szCs w:val="19"/>
            <w:u w:val="single"/>
            <w:lang w:val="sk-SK" w:eastAsia="sk-SK"/>
          </w:rPr>
          <w:t>forme</w:t>
        </w:r>
      </w:ins>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61" w:name="_Toc417132505"/>
      <w:bookmarkStart w:id="462" w:name="_Toc417648919"/>
      <w:bookmarkStart w:id="463" w:name="_Toc440355010"/>
      <w:bookmarkStart w:id="464" w:name="_Toc440375341"/>
      <w:bookmarkStart w:id="465" w:name="_Toc458432928"/>
      <w:bookmarkStart w:id="466" w:name="_Toc458515680"/>
      <w:bookmarkEnd w:id="453"/>
      <w:bookmarkEnd w:id="454"/>
      <w:bookmarkEnd w:id="455"/>
      <w:bookmarkEnd w:id="456"/>
      <w:bookmarkEnd w:id="457"/>
      <w:bookmarkEnd w:id="458"/>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61"/>
      <w:bookmarkEnd w:id="462"/>
      <w:bookmarkEnd w:id="463"/>
      <w:bookmarkEnd w:id="464"/>
      <w:bookmarkEnd w:id="465"/>
      <w:bookmarkEnd w:id="466"/>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ins w:id="467" w:author="Zuzana Hušeková" w:date="2018-09-05T15:25:00Z">
              <w:r w:rsidR="00113E54">
                <w:rPr>
                  <w:sz w:val="19"/>
                  <w:szCs w:val="19"/>
                  <w:lang w:val="sk-SK"/>
                </w:rPr>
                <w:t xml:space="preserve">/Analýza </w:t>
              </w:r>
            </w:ins>
            <w:ins w:id="468" w:author="Milan Matovič" w:date="2018-10-26T11:16:00Z">
              <w:r w:rsidR="00835699">
                <w:rPr>
                  <w:sz w:val="19"/>
                  <w:szCs w:val="19"/>
                  <w:lang w:val="sk-SK"/>
                </w:rPr>
                <w:t xml:space="preserve"> </w:t>
              </w:r>
            </w:ins>
            <w:ins w:id="469" w:author="Milan Matovič" w:date="2018-10-26T11:17:00Z">
              <w:r w:rsidR="00835699">
                <w:rPr>
                  <w:sz w:val="19"/>
                  <w:szCs w:val="19"/>
                  <w:lang w:val="sk-SK"/>
                </w:rPr>
                <w:t xml:space="preserve"> </w:t>
              </w:r>
            </w:ins>
            <w:ins w:id="470" w:author="Zuzana Hušeková" w:date="2018-09-05T15:25:00Z">
              <w:r w:rsidR="00113E54">
                <w:rPr>
                  <w:sz w:val="19"/>
                  <w:szCs w:val="19"/>
                  <w:lang w:val="sk-SK"/>
                </w:rPr>
                <w:t>mzdových nákladov</w:t>
              </w:r>
            </w:ins>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71" w:name="_Toc458515681"/>
      <w:bookmarkStart w:id="472"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71"/>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77443D16" w:rsidR="005827D1" w:rsidRPr="0014645C" w:rsidRDefault="004265FD" w:rsidP="005827D1">
      <w:pPr>
        <w:rPr>
          <w:rFonts w:ascii="Arial" w:hAnsi="Arial" w:cs="Arial"/>
          <w:b/>
          <w:sz w:val="22"/>
          <w:szCs w:val="19"/>
          <w:lang w:val="sk-SK"/>
        </w:rPr>
      </w:pPr>
      <w:bookmarkStart w:id="473" w:name="_Toc417132507"/>
      <w:bookmarkStart w:id="474" w:name="_Toc417648921"/>
      <w:bookmarkStart w:id="475" w:name="_Toc440355012"/>
      <w:bookmarkStart w:id="476" w:name="_Toc440375343"/>
      <w:r w:rsidRPr="0014645C">
        <w:rPr>
          <w:rFonts w:ascii="Arial" w:hAnsi="Arial" w:cs="Arial"/>
          <w:b/>
          <w:sz w:val="22"/>
          <w:szCs w:val="19"/>
          <w:lang w:val="sk-SK"/>
        </w:rPr>
        <w:lastRenderedPageBreak/>
        <w:t xml:space="preserve">Pokyny k vyplneniu </w:t>
      </w:r>
      <w:ins w:id="477" w:author="Zuzana Hušeková" w:date="2018-09-05T15:26:00Z">
        <w:r w:rsidR="00113E54">
          <w:rPr>
            <w:rFonts w:ascii="Arial" w:hAnsi="Arial" w:cs="Arial"/>
            <w:b/>
            <w:sz w:val="22"/>
            <w:szCs w:val="19"/>
            <w:lang w:val="sk-SK"/>
          </w:rPr>
          <w:t xml:space="preserve">prílohy ŽoNFP </w:t>
        </w:r>
      </w:ins>
      <w:r w:rsidRPr="0014645C">
        <w:rPr>
          <w:rFonts w:ascii="Arial" w:hAnsi="Arial" w:cs="Arial"/>
          <w:b/>
          <w:sz w:val="22"/>
          <w:szCs w:val="19"/>
          <w:lang w:val="sk-SK"/>
        </w:rPr>
        <w:t>rozpoč</w:t>
      </w:r>
      <w:ins w:id="478" w:author="Zuzana Hušeková" w:date="2018-09-05T15:26:00Z">
        <w:r w:rsidR="00113E54">
          <w:rPr>
            <w:rFonts w:ascii="Arial" w:hAnsi="Arial" w:cs="Arial"/>
            <w:b/>
            <w:sz w:val="22"/>
            <w:szCs w:val="19"/>
            <w:lang w:val="sk-SK"/>
          </w:rPr>
          <w:t>e</w:t>
        </w:r>
      </w:ins>
      <w:r w:rsidRPr="0014645C">
        <w:rPr>
          <w:rFonts w:ascii="Arial" w:hAnsi="Arial" w:cs="Arial"/>
          <w:b/>
          <w:sz w:val="22"/>
          <w:szCs w:val="19"/>
          <w:lang w:val="sk-SK"/>
        </w:rPr>
        <w:t>t</w:t>
      </w:r>
      <w:del w:id="479" w:author="Zuzana Hušeková" w:date="2018-09-05T15:26:00Z">
        <w:r w:rsidRPr="0014645C" w:rsidDel="00113E54">
          <w:rPr>
            <w:rFonts w:ascii="Arial" w:hAnsi="Arial" w:cs="Arial"/>
            <w:b/>
            <w:sz w:val="22"/>
            <w:szCs w:val="19"/>
            <w:lang w:val="sk-SK"/>
          </w:rPr>
          <w:delText>u</w:delText>
        </w:r>
      </w:del>
      <w:r w:rsidRPr="0014645C">
        <w:rPr>
          <w:rFonts w:ascii="Arial" w:hAnsi="Arial" w:cs="Arial"/>
          <w:b/>
          <w:sz w:val="22"/>
          <w:szCs w:val="19"/>
          <w:lang w:val="sk-SK"/>
        </w:rPr>
        <w:t xml:space="preserve"> projektu</w:t>
      </w:r>
      <w:bookmarkEnd w:id="473"/>
      <w:bookmarkEnd w:id="474"/>
      <w:bookmarkEnd w:id="475"/>
      <w:bookmarkEnd w:id="476"/>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80" w:name="_Toc458515682"/>
      <w:r w:rsidRPr="0014645C">
        <w:rPr>
          <w:b/>
          <w:color w:val="3C8A2E" w:themeColor="accent5"/>
          <w:sz w:val="24"/>
          <w:szCs w:val="24"/>
          <w:lang w:val="sk-SK"/>
        </w:rPr>
        <w:t>3.2.1 Všeobecné ustanovenia k niektorým typom výdavkov</w:t>
      </w:r>
      <w:bookmarkEnd w:id="480"/>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81" w:name="_Ref457287479"/>
      <w:r w:rsidRPr="0014645C">
        <w:rPr>
          <w:rStyle w:val="Odkaznapoznmkupodiarou"/>
          <w:rFonts w:cs="Arial"/>
          <w:b w:val="0"/>
          <w:color w:val="000000" w:themeColor="text1"/>
          <w:sz w:val="19"/>
          <w:szCs w:val="19"/>
          <w:lang w:val="sk-SK"/>
        </w:rPr>
        <w:footnoteReference w:id="56"/>
      </w:r>
      <w:bookmarkEnd w:id="48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82" w:name="_Toc417082820"/>
      <w:bookmarkStart w:id="483" w:name="_Toc417132510"/>
      <w:bookmarkStart w:id="484" w:name="_Toc417648923"/>
      <w:bookmarkStart w:id="485" w:name="_Toc440355014"/>
      <w:bookmarkStart w:id="486" w:name="_Toc440375345"/>
      <w:bookmarkStart w:id="487" w:name="_Toc458432931"/>
      <w:bookmarkStart w:id="488" w:name="_Toc458515683"/>
      <w:bookmarkEnd w:id="48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72"/>
      <w:bookmarkEnd w:id="483"/>
      <w:bookmarkEnd w:id="484"/>
      <w:bookmarkEnd w:id="485"/>
      <w:bookmarkEnd w:id="486"/>
      <w:bookmarkEnd w:id="487"/>
      <w:bookmarkEnd w:id="488"/>
    </w:p>
    <w:p w14:paraId="2F15966E" w14:textId="77777777" w:rsidR="00B221DB" w:rsidRDefault="00B221DB" w:rsidP="00B221DB">
      <w:pPr>
        <w:pStyle w:val="Zkladntext"/>
        <w:tabs>
          <w:tab w:val="left" w:pos="720"/>
        </w:tabs>
        <w:spacing w:before="120" w:line="288" w:lineRule="auto"/>
        <w:jc w:val="both"/>
        <w:rPr>
          <w:ins w:id="489" w:author="Zuzana Hušeková" w:date="2018-09-05T15:13:00Z"/>
          <w:rFonts w:ascii="Arial" w:hAnsi="Arial" w:cs="Arial"/>
          <w:sz w:val="19"/>
          <w:szCs w:val="19"/>
          <w:lang w:val="sk-SK"/>
        </w:rPr>
      </w:pPr>
      <w:ins w:id="490" w:author="Zuzana Hušeková" w:date="2018-09-05T15:12:00Z">
        <w:r>
          <w:rPr>
            <w:rFonts w:ascii="Arial" w:hAnsi="Arial" w:cs="Arial"/>
            <w:sz w:val="19"/>
            <w:szCs w:val="19"/>
            <w:lang w:val="sk-SK"/>
          </w:rPr>
          <w:t xml:space="preserve">Pre úspešné  predloženie  </w:t>
        </w:r>
      </w:ins>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ins w:id="491" w:author="Zuzana Hušeková" w:date="2018-09-05T15:13:00Z">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ins>
    </w:p>
    <w:p w14:paraId="6A38BE5E" w14:textId="77777777" w:rsidR="00B221DB" w:rsidRPr="00174DF4" w:rsidRDefault="00B221DB" w:rsidP="00B221DB">
      <w:pPr>
        <w:pStyle w:val="Zkladntext"/>
        <w:tabs>
          <w:tab w:val="left" w:pos="720"/>
        </w:tabs>
        <w:spacing w:before="120" w:line="288" w:lineRule="auto"/>
        <w:jc w:val="both"/>
        <w:rPr>
          <w:ins w:id="492" w:author="Zuzana Hušeková" w:date="2018-09-05T15:13:00Z"/>
          <w:rFonts w:ascii="Arial" w:hAnsi="Arial" w:cs="Arial"/>
          <w:sz w:val="19"/>
          <w:szCs w:val="19"/>
          <w:lang w:val="sk-SK"/>
        </w:rPr>
      </w:pPr>
      <w:ins w:id="493" w:author="Zuzana Hušeková" w:date="2018-09-05T15:13:00Z">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ins>
    </w:p>
    <w:p w14:paraId="1DEC1622" w14:textId="77777777" w:rsidR="00B221DB" w:rsidRPr="00504059" w:rsidRDefault="00B221DB" w:rsidP="00B221DB">
      <w:pPr>
        <w:pStyle w:val="Zkladntext"/>
        <w:tabs>
          <w:tab w:val="left" w:pos="720"/>
        </w:tabs>
        <w:spacing w:before="120" w:line="288" w:lineRule="auto"/>
        <w:jc w:val="both"/>
        <w:rPr>
          <w:ins w:id="494" w:author="Zuzana Hušeková" w:date="2018-09-05T15:13:00Z"/>
          <w:rFonts w:ascii="Arial" w:hAnsi="Arial" w:cs="Arial"/>
          <w:b/>
          <w:sz w:val="19"/>
          <w:szCs w:val="19"/>
          <w:lang w:val="sk-SK"/>
        </w:rPr>
      </w:pPr>
      <w:ins w:id="495" w:author="Zuzana Hušeková" w:date="2018-09-05T15:13:00Z">
        <w:r w:rsidRPr="00504059">
          <w:rPr>
            <w:rFonts w:ascii="Arial" w:hAnsi="Arial" w:cs="Arial"/>
            <w:b/>
            <w:sz w:val="19"/>
            <w:szCs w:val="19"/>
            <w:lang w:val="sk-SK"/>
          </w:rPr>
          <w:t>Predloženie ŽoNFP v určenej forme</w:t>
        </w:r>
      </w:ins>
    </w:p>
    <w:p w14:paraId="0519E51B" w14:textId="666A2E6B" w:rsidR="00B221DB" w:rsidRDefault="00B221DB" w:rsidP="00B221DB">
      <w:pPr>
        <w:pStyle w:val="Zkladntext"/>
        <w:tabs>
          <w:tab w:val="left" w:pos="720"/>
        </w:tabs>
        <w:spacing w:before="120" w:line="288" w:lineRule="auto"/>
        <w:jc w:val="both"/>
        <w:rPr>
          <w:ins w:id="496" w:author="Zuzana Hušeková" w:date="2018-09-05T15:13:00Z"/>
          <w:rFonts w:ascii="Arial" w:hAnsi="Arial" w:cs="Arial"/>
          <w:sz w:val="19"/>
          <w:szCs w:val="19"/>
          <w:lang w:val="sk-SK"/>
        </w:rPr>
      </w:pPr>
      <w:ins w:id="497" w:author="Zuzana Hušeková" w:date="2018-09-05T15:13:00Z">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del w:id="498" w:author="Milan Matovič" w:date="2018-10-26T11:04:00Z">
          <w:r w:rsidRPr="00E11CC4" w:rsidDel="00EC4985">
            <w:rPr>
              <w:rFonts w:ascii="Arial" w:hAnsi="Arial" w:cs="Arial"/>
              <w:sz w:val="19"/>
              <w:szCs w:val="19"/>
              <w:lang w:val="sk-SK"/>
            </w:rPr>
            <w:delText>podobe</w:delText>
          </w:r>
        </w:del>
      </w:ins>
      <w:ins w:id="499" w:author="Milan Matovič" w:date="2018-10-26T11:04:00Z">
        <w:r w:rsidR="00EC4985">
          <w:rPr>
            <w:rFonts w:ascii="Arial" w:hAnsi="Arial" w:cs="Arial"/>
            <w:sz w:val="19"/>
            <w:szCs w:val="19"/>
            <w:lang w:val="sk-SK"/>
          </w:rPr>
          <w:t>forme</w:t>
        </w:r>
      </w:ins>
      <w:ins w:id="500" w:author="Zuzana Hušeková" w:date="2018-09-05T15:13:00Z">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del w:id="501" w:author="Milan Matovič" w:date="2018-10-26T11:04:00Z">
          <w:r w:rsidRPr="00E11CC4" w:rsidDel="00EC4985">
            <w:rPr>
              <w:rFonts w:ascii="Arial" w:hAnsi="Arial" w:cs="Arial"/>
              <w:sz w:val="19"/>
              <w:szCs w:val="19"/>
              <w:lang w:val="sk-SK"/>
            </w:rPr>
            <w:delText>podobe</w:delText>
          </w:r>
        </w:del>
      </w:ins>
      <w:ins w:id="502" w:author="Milan Matovič" w:date="2018-10-26T11:04:00Z">
        <w:r w:rsidR="00EC4985">
          <w:rPr>
            <w:rFonts w:ascii="Arial" w:hAnsi="Arial" w:cs="Arial"/>
            <w:sz w:val="19"/>
            <w:szCs w:val="19"/>
            <w:lang w:val="sk-SK"/>
          </w:rPr>
          <w:t>forme</w:t>
        </w:r>
      </w:ins>
      <w:ins w:id="503" w:author="Zuzana Hušeková" w:date="2018-09-05T15:13:00Z">
        <w:r w:rsidRPr="00E11CC4">
          <w:rPr>
            <w:rFonts w:ascii="Arial" w:hAnsi="Arial" w:cs="Arial"/>
            <w:sz w:val="19"/>
            <w:szCs w:val="19"/>
            <w:lang w:val="sk-SK"/>
          </w:rPr>
          <w:t xml:space="preserve">. </w:t>
        </w:r>
      </w:ins>
    </w:p>
    <w:p w14:paraId="4D76EC9D" w14:textId="77777777" w:rsidR="00B221DB" w:rsidRPr="00504059" w:rsidRDefault="00B221DB" w:rsidP="00B221DB">
      <w:pPr>
        <w:pStyle w:val="Zkladntext"/>
        <w:tabs>
          <w:tab w:val="left" w:pos="720"/>
        </w:tabs>
        <w:spacing w:before="120" w:line="288" w:lineRule="auto"/>
        <w:jc w:val="both"/>
        <w:rPr>
          <w:ins w:id="504" w:author="Zuzana Hušeková" w:date="2018-09-05T15:13:00Z"/>
          <w:rFonts w:ascii="Arial" w:hAnsi="Arial" w:cs="Arial"/>
          <w:b/>
          <w:sz w:val="19"/>
          <w:szCs w:val="19"/>
          <w:lang w:val="sk-SK"/>
        </w:rPr>
      </w:pPr>
      <w:ins w:id="505" w:author="Zuzana Hušeková" w:date="2018-09-05T15:13:00Z">
        <w:r w:rsidRPr="00504059">
          <w:rPr>
            <w:rFonts w:ascii="Arial" w:hAnsi="Arial" w:cs="Arial"/>
            <w:b/>
            <w:sz w:val="19"/>
            <w:szCs w:val="19"/>
            <w:lang w:val="sk-SK"/>
          </w:rPr>
          <w:t>Predloženie ŽoNFP včas</w:t>
        </w:r>
      </w:ins>
    </w:p>
    <w:p w14:paraId="66601887" w14:textId="148311C7" w:rsidR="00B221DB" w:rsidRDefault="00B221DB" w:rsidP="00B221DB">
      <w:pPr>
        <w:pStyle w:val="Zkladntext"/>
        <w:tabs>
          <w:tab w:val="left" w:pos="720"/>
        </w:tabs>
        <w:spacing w:before="120" w:line="288" w:lineRule="auto"/>
        <w:jc w:val="both"/>
        <w:rPr>
          <w:ins w:id="506" w:author="Zuzana Hušeková" w:date="2018-09-05T15:13:00Z"/>
          <w:rFonts w:ascii="Arial" w:hAnsi="Arial" w:cs="Arial"/>
          <w:sz w:val="19"/>
          <w:szCs w:val="19"/>
          <w:lang w:val="sk-SK"/>
        </w:rPr>
      </w:pPr>
      <w:ins w:id="507" w:author="Zuzana Hušeková" w:date="2018-09-05T15:13:00Z">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ins>
      <w:ins w:id="508" w:author="Milan Matovič" w:date="2018-10-26T11:05:00Z">
        <w:r w:rsidR="00EC4985">
          <w:rPr>
            <w:rFonts w:ascii="Arial" w:hAnsi="Arial" w:cs="Arial"/>
            <w:sz w:val="19"/>
            <w:szCs w:val="19"/>
            <w:lang w:val="sk-SK"/>
          </w:rPr>
          <w:t xml:space="preserve"> </w:t>
        </w:r>
      </w:ins>
      <w:ins w:id="509" w:author="Zuzana Hušeková" w:date="2018-09-05T15:13:00Z">
        <w:r w:rsidRPr="00E11CC4">
          <w:rPr>
            <w:rFonts w:ascii="Arial" w:hAnsi="Arial" w:cs="Arial"/>
            <w:sz w:val="19"/>
            <w:szCs w:val="19"/>
            <w:lang w:val="sk-SK"/>
          </w:rPr>
          <w:t xml:space="preserve"> písomnej </w:t>
        </w:r>
        <w:del w:id="510" w:author="Milan Matovič" w:date="2018-10-26T11:05:00Z">
          <w:r w:rsidRPr="00E11CC4" w:rsidDel="00EC4985">
            <w:rPr>
              <w:rFonts w:ascii="Arial" w:hAnsi="Arial" w:cs="Arial"/>
              <w:sz w:val="19"/>
              <w:szCs w:val="19"/>
              <w:lang w:val="sk-SK"/>
            </w:rPr>
            <w:delText>verzi</w:delText>
          </w:r>
          <w:r w:rsidDel="00EC4985">
            <w:rPr>
              <w:rFonts w:ascii="Arial" w:hAnsi="Arial" w:cs="Arial"/>
              <w:sz w:val="19"/>
              <w:szCs w:val="19"/>
              <w:lang w:val="sk-SK"/>
            </w:rPr>
            <w:delText>e</w:delText>
          </w:r>
        </w:del>
      </w:ins>
      <w:ins w:id="511" w:author="Milan Matovič" w:date="2018-10-26T11:05:00Z">
        <w:r w:rsidR="00EC4985">
          <w:rPr>
            <w:rFonts w:ascii="Arial" w:hAnsi="Arial" w:cs="Arial"/>
            <w:sz w:val="19"/>
            <w:szCs w:val="19"/>
            <w:lang w:val="sk-SK"/>
          </w:rPr>
          <w:t>form</w:t>
        </w:r>
      </w:ins>
      <w:ins w:id="512" w:author="Milan Matovič" w:date="2018-10-26T11:10:00Z">
        <w:r w:rsidR="00EC4985">
          <w:rPr>
            <w:rFonts w:ascii="Arial" w:hAnsi="Arial" w:cs="Arial"/>
            <w:sz w:val="19"/>
            <w:szCs w:val="19"/>
            <w:lang w:val="sk-SK"/>
          </w:rPr>
          <w:t>y</w:t>
        </w:r>
      </w:ins>
      <w:ins w:id="513" w:author="Zuzana Hušeková" w:date="2018-09-05T15:13:00Z">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ins>
    </w:p>
    <w:p w14:paraId="0F99D68D" w14:textId="77777777" w:rsidR="00B221DB" w:rsidRPr="00504059" w:rsidRDefault="00B221DB" w:rsidP="00B221DB">
      <w:pPr>
        <w:pStyle w:val="Zkladntext"/>
        <w:tabs>
          <w:tab w:val="left" w:pos="720"/>
        </w:tabs>
        <w:spacing w:before="120" w:line="288" w:lineRule="auto"/>
        <w:jc w:val="both"/>
        <w:rPr>
          <w:ins w:id="514" w:author="Zuzana Hušeková" w:date="2018-09-05T15:13:00Z"/>
          <w:rFonts w:ascii="Arial" w:hAnsi="Arial" w:cs="Arial"/>
          <w:b/>
          <w:sz w:val="19"/>
          <w:szCs w:val="19"/>
          <w:lang w:val="sk-SK"/>
        </w:rPr>
      </w:pPr>
      <w:ins w:id="515" w:author="Zuzana Hušeková" w:date="2018-09-05T15:13:00Z">
        <w:r w:rsidRPr="00504059">
          <w:rPr>
            <w:rFonts w:ascii="Arial" w:hAnsi="Arial" w:cs="Arial"/>
            <w:b/>
            <w:sz w:val="19"/>
            <w:szCs w:val="19"/>
            <w:lang w:val="sk-SK"/>
          </w:rPr>
          <w:t>Predloženie ŽoNFP riadne</w:t>
        </w:r>
      </w:ins>
    </w:p>
    <w:p w14:paraId="1BC89B18" w14:textId="7FF282C3" w:rsidR="00B221DB" w:rsidRDefault="00B221DB" w:rsidP="00B221DB">
      <w:pPr>
        <w:pStyle w:val="Zkladntext"/>
        <w:tabs>
          <w:tab w:val="left" w:pos="720"/>
        </w:tabs>
        <w:spacing w:before="120" w:line="288" w:lineRule="auto"/>
        <w:jc w:val="both"/>
        <w:rPr>
          <w:ins w:id="516" w:author="Zuzana Hušeková" w:date="2018-09-05T15:13:00Z"/>
          <w:rFonts w:ascii="Arial" w:hAnsi="Arial" w:cs="Arial"/>
          <w:sz w:val="19"/>
          <w:szCs w:val="19"/>
          <w:lang w:val="sk-SK"/>
        </w:rPr>
      </w:pPr>
      <w:ins w:id="517" w:author="Zuzana Hušeková" w:date="2018-09-05T15:13:00Z">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del w:id="518" w:author="Milan Matovič" w:date="2018-10-26T11:40:00Z">
          <w:r w:rsidRPr="00174DF4" w:rsidDel="00780F49">
            <w:rPr>
              <w:rFonts w:ascii="Arial" w:hAnsi="Arial" w:cs="Arial"/>
              <w:sz w:val="19"/>
              <w:szCs w:val="19"/>
              <w:lang w:val="sk-SK"/>
            </w:rPr>
            <w:delText>podobe</w:delText>
          </w:r>
        </w:del>
      </w:ins>
      <w:ins w:id="519" w:author="Milan Matovič" w:date="2018-10-26T11:40:00Z">
        <w:r w:rsidR="00780F49">
          <w:rPr>
            <w:rFonts w:ascii="Arial" w:hAnsi="Arial" w:cs="Arial"/>
            <w:sz w:val="19"/>
            <w:szCs w:val="19"/>
            <w:lang w:val="sk-SK"/>
          </w:rPr>
          <w:t>forme</w:t>
        </w:r>
      </w:ins>
      <w:ins w:id="520" w:author="Zuzana Hušeková" w:date="2018-09-05T15:13:00Z">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ins>
    </w:p>
    <w:p w14:paraId="6FB647EF" w14:textId="77777777" w:rsidR="00B221DB" w:rsidRDefault="00B221DB" w:rsidP="00B221DB">
      <w:pPr>
        <w:pStyle w:val="Zkladntext"/>
        <w:tabs>
          <w:tab w:val="left" w:pos="720"/>
        </w:tabs>
        <w:spacing w:before="120" w:line="288" w:lineRule="auto"/>
        <w:jc w:val="both"/>
        <w:rPr>
          <w:ins w:id="521" w:author="Zuzana Hušeková" w:date="2018-09-05T15:13:00Z"/>
          <w:rFonts w:ascii="Arial" w:hAnsi="Arial" w:cs="Arial"/>
          <w:sz w:val="19"/>
          <w:szCs w:val="19"/>
          <w:lang w:val="sk-SK"/>
        </w:rPr>
      </w:pPr>
      <w:ins w:id="522" w:author="Zuzana Hušeková" w:date="2018-09-05T15:13:00Z">
        <w:r w:rsidRPr="0014645C">
          <w:rPr>
            <w:rFonts w:ascii="Arial" w:hAnsi="Arial" w:cs="Arial"/>
            <w:sz w:val="19"/>
            <w:szCs w:val="19"/>
            <w:lang w:val="sk-SK"/>
          </w:rPr>
          <w:t>V prípade predkladania príloh k ŽoNFP požadovaných výzvou/vyzvaním na overenie podmienok poskytnutia príspevku sa pre prílohy primerane aplikujú</w:t>
        </w:r>
        <w:r w:rsidRPr="0014645C">
          <w:rPr>
            <w:rStyle w:val="Odkaznapoznmkupodiarou"/>
            <w:rFonts w:cs="Arial"/>
            <w:szCs w:val="19"/>
            <w:lang w:val="sk-SK"/>
          </w:rPr>
          <w:footnoteReference w:id="99"/>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ins>
    </w:p>
    <w:p w14:paraId="15B0CF44" w14:textId="5E47BFFF" w:rsidR="00F220F5" w:rsidRPr="0014645C" w:rsidDel="00B221DB" w:rsidRDefault="00C85E20" w:rsidP="00B221DB">
      <w:pPr>
        <w:pStyle w:val="Zkladntext"/>
        <w:tabs>
          <w:tab w:val="left" w:pos="720"/>
        </w:tabs>
        <w:spacing w:before="120" w:line="288" w:lineRule="auto"/>
        <w:jc w:val="both"/>
        <w:rPr>
          <w:del w:id="525" w:author="Zuzana Hušeková" w:date="2018-09-05T15:13:00Z"/>
          <w:rFonts w:ascii="Arial" w:hAnsi="Arial" w:cs="Arial"/>
          <w:sz w:val="19"/>
          <w:szCs w:val="19"/>
          <w:lang w:val="sk-SK"/>
        </w:rPr>
      </w:pPr>
      <w:del w:id="526" w:author="Zuzana Hušeková" w:date="2018-09-05T15:13:00Z">
        <w:r w:rsidRPr="0014645C" w:rsidDel="00B221DB">
          <w:rPr>
            <w:rFonts w:ascii="Arial" w:hAnsi="Arial" w:cs="Arial"/>
            <w:sz w:val="19"/>
            <w:szCs w:val="19"/>
            <w:lang w:val="sk-SK"/>
          </w:rPr>
          <w:delText>doruč</w:delText>
        </w:r>
        <w:r w:rsidR="0062214F" w:rsidRPr="0014645C" w:rsidDel="00B221DB">
          <w:rPr>
            <w:rFonts w:ascii="Arial" w:hAnsi="Arial" w:cs="Arial"/>
            <w:sz w:val="19"/>
            <w:szCs w:val="19"/>
            <w:lang w:val="sk-SK"/>
          </w:rPr>
          <w:delText>ená</w:delText>
        </w:r>
        <w:r w:rsidR="0045624C" w:rsidRPr="0014645C" w:rsidDel="00B221DB">
          <w:rPr>
            <w:rFonts w:ascii="Arial" w:hAnsi="Arial" w:cs="Arial"/>
            <w:b/>
            <w:sz w:val="19"/>
            <w:szCs w:val="19"/>
            <w:lang w:val="sk-SK"/>
          </w:rPr>
          <w:delText xml:space="preserve"> v určenej forme</w:delText>
        </w:r>
        <w:r w:rsidR="0062214F" w:rsidRPr="0014645C" w:rsidDel="00B221DB">
          <w:rPr>
            <w:rFonts w:ascii="Arial" w:hAnsi="Arial" w:cs="Arial"/>
            <w:b/>
            <w:sz w:val="19"/>
            <w:szCs w:val="19"/>
            <w:lang w:val="sk-SK"/>
          </w:rPr>
          <w:delText>, ak je doručená prostredníctvom verejnej časti ITMS2014+ a zároveň v písomnej podobe</w:delText>
        </w:r>
        <w:r w:rsidR="00F220F5" w:rsidRPr="0014645C" w:rsidDel="00B221DB">
          <w:rPr>
            <w:rFonts w:ascii="Arial" w:hAnsi="Arial" w:cs="Arial"/>
            <w:sz w:val="19"/>
            <w:szCs w:val="19"/>
            <w:lang w:val="sk-SK"/>
          </w:rPr>
          <w:delText xml:space="preserve">. Formulár ŽoNFP je vygenerovaný z verejnej časti ITMS2014+, v ktorej žiadateľ formulár </w:delText>
        </w:r>
        <w:r w:rsidR="00AA1203" w:rsidRPr="0014645C" w:rsidDel="00B221DB">
          <w:rPr>
            <w:rFonts w:ascii="Arial" w:hAnsi="Arial" w:cs="Arial"/>
            <w:sz w:val="19"/>
            <w:szCs w:val="19"/>
            <w:lang w:val="sk-SK"/>
          </w:rPr>
          <w:delText>vyplní a</w:delText>
        </w:r>
        <w:r w:rsidR="0014645C" w:rsidRPr="0014645C" w:rsidDel="00B221DB">
          <w:rPr>
            <w:rFonts w:ascii="Arial" w:hAnsi="Arial" w:cs="Arial"/>
            <w:sz w:val="19"/>
            <w:szCs w:val="19"/>
            <w:lang w:val="sk-SK"/>
          </w:rPr>
          <w:delText> </w:delText>
        </w:r>
        <w:r w:rsidR="00AA1203" w:rsidRPr="0014645C" w:rsidDel="00B221DB">
          <w:rPr>
            <w:rFonts w:ascii="Arial" w:hAnsi="Arial" w:cs="Arial"/>
            <w:sz w:val="19"/>
            <w:szCs w:val="19"/>
            <w:lang w:val="sk-SK"/>
          </w:rPr>
          <w:delText>zašle</w:delText>
        </w:r>
        <w:r w:rsidR="0014645C" w:rsidRPr="0014645C" w:rsidDel="00B221DB">
          <w:rPr>
            <w:rFonts w:ascii="Arial" w:hAnsi="Arial" w:cs="Arial"/>
            <w:sz w:val="19"/>
            <w:szCs w:val="19"/>
            <w:lang w:val="sk-SK"/>
          </w:rPr>
          <w:delText xml:space="preserve"> elektronicky prostredníctvom ITMS  </w:delText>
        </w:r>
        <w:r w:rsidR="00AA1203" w:rsidRPr="0014645C" w:rsidDel="00B221DB">
          <w:rPr>
            <w:rFonts w:ascii="Arial" w:hAnsi="Arial" w:cs="Arial"/>
            <w:sz w:val="19"/>
            <w:szCs w:val="19"/>
            <w:lang w:val="sk-SK"/>
          </w:rPr>
          <w:delText xml:space="preserve"> </w:delText>
        </w:r>
        <w:r w:rsidR="00F220F5" w:rsidRPr="0014645C" w:rsidDel="00B221DB">
          <w:rPr>
            <w:rFonts w:ascii="Arial" w:hAnsi="Arial" w:cs="Arial"/>
            <w:sz w:val="19"/>
            <w:szCs w:val="19"/>
            <w:lang w:val="sk-SK"/>
          </w:rPr>
          <w:delText xml:space="preserve">(v zmysle postupov kap. </w:delText>
        </w:r>
        <w:r w:rsidR="00856FC5" w:rsidRPr="0014645C" w:rsidDel="00B221DB">
          <w:rPr>
            <w:rFonts w:ascii="Arial" w:hAnsi="Arial" w:cs="Arial"/>
            <w:sz w:val="19"/>
            <w:szCs w:val="19"/>
            <w:lang w:val="sk-SK"/>
          </w:rPr>
          <w:delText>3</w:delText>
        </w:r>
        <w:r w:rsidR="00F220F5" w:rsidRPr="0014645C" w:rsidDel="00B221DB">
          <w:rPr>
            <w:rFonts w:ascii="Arial" w:hAnsi="Arial" w:cs="Arial"/>
            <w:sz w:val="19"/>
            <w:szCs w:val="19"/>
            <w:lang w:val="sk-SK"/>
          </w:rPr>
          <w:delText>.3</w:delText>
        </w:r>
        <w:r w:rsidRPr="0014645C" w:rsidDel="00B221DB">
          <w:rPr>
            <w:rFonts w:ascii="Arial" w:hAnsi="Arial" w:cs="Arial"/>
            <w:sz w:val="19"/>
            <w:szCs w:val="19"/>
            <w:lang w:val="sk-SK"/>
          </w:rPr>
          <w:delText>.1</w:delText>
        </w:r>
        <w:r w:rsidR="00F220F5" w:rsidRPr="0014645C" w:rsidDel="00B221DB">
          <w:rPr>
            <w:rFonts w:ascii="Arial" w:hAnsi="Arial" w:cs="Arial"/>
            <w:sz w:val="19"/>
            <w:szCs w:val="19"/>
            <w:lang w:val="sk-SK"/>
          </w:rPr>
          <w:delText>)</w:delText>
        </w:r>
        <w:r w:rsidR="0014645C" w:rsidRPr="0014645C" w:rsidDel="00B221DB">
          <w:rPr>
            <w:rFonts w:ascii="Arial" w:hAnsi="Arial" w:cs="Arial"/>
            <w:sz w:val="19"/>
            <w:szCs w:val="19"/>
            <w:lang w:val="sk-SK"/>
          </w:rPr>
          <w:delText>.  N</w:delText>
        </w:r>
        <w:r w:rsidR="00F220F5" w:rsidRPr="0014645C" w:rsidDel="00B221DB">
          <w:rPr>
            <w:rFonts w:ascii="Arial" w:hAnsi="Arial" w:cs="Arial"/>
            <w:sz w:val="19"/>
            <w:szCs w:val="19"/>
            <w:lang w:val="sk-SK"/>
          </w:rPr>
          <w:delText>ásledne</w:delText>
        </w:r>
        <w:r w:rsidR="0014645C" w:rsidRPr="0014645C" w:rsidDel="00B221DB">
          <w:rPr>
            <w:rFonts w:ascii="Arial" w:hAnsi="Arial" w:cs="Arial"/>
            <w:sz w:val="19"/>
            <w:szCs w:val="19"/>
            <w:lang w:val="sk-SK"/>
          </w:rPr>
          <w:delText xml:space="preserve"> žiadateľ</w:delText>
        </w:r>
        <w:r w:rsidR="0095772F" w:rsidDel="00B221DB">
          <w:rPr>
            <w:rFonts w:ascii="Arial" w:hAnsi="Arial" w:cs="Arial"/>
            <w:sz w:val="19"/>
            <w:szCs w:val="19"/>
            <w:lang w:val="sk-SK"/>
          </w:rPr>
          <w:delText xml:space="preserve"> ŽoNFP</w:delText>
        </w:r>
        <w:r w:rsidR="00F220F5" w:rsidRPr="0014645C" w:rsidDel="00B221DB">
          <w:rPr>
            <w:rFonts w:ascii="Arial" w:hAnsi="Arial" w:cs="Arial"/>
            <w:sz w:val="19"/>
            <w:szCs w:val="19"/>
            <w:lang w:val="sk-SK"/>
          </w:rPr>
          <w:delText xml:space="preserve"> 1 krát vytlačen</w:delText>
        </w:r>
        <w:r w:rsidR="0095772F" w:rsidDel="00B221DB">
          <w:rPr>
            <w:rFonts w:ascii="Arial" w:hAnsi="Arial" w:cs="Arial"/>
            <w:sz w:val="19"/>
            <w:szCs w:val="19"/>
            <w:lang w:val="sk-SK"/>
          </w:rPr>
          <w:delText>ú</w:delText>
        </w:r>
        <w:r w:rsidR="00F220F5" w:rsidRPr="0014645C" w:rsidDel="00B221DB">
          <w:rPr>
            <w:rFonts w:ascii="Arial" w:hAnsi="Arial" w:cs="Arial"/>
            <w:sz w:val="19"/>
            <w:szCs w:val="19"/>
            <w:lang w:val="sk-SK"/>
          </w:rPr>
          <w:delText xml:space="preserve"> a podpísan</w:delText>
        </w:r>
        <w:r w:rsidR="0095772F" w:rsidDel="00B221DB">
          <w:rPr>
            <w:rFonts w:ascii="Arial" w:hAnsi="Arial" w:cs="Arial"/>
            <w:sz w:val="19"/>
            <w:szCs w:val="19"/>
            <w:lang w:val="sk-SK"/>
          </w:rPr>
          <w:delText>ú</w:delText>
        </w:r>
        <w:r w:rsidR="00F220F5" w:rsidRPr="0014645C" w:rsidDel="00B221DB">
          <w:rPr>
            <w:rFonts w:ascii="Arial" w:hAnsi="Arial" w:cs="Arial"/>
            <w:sz w:val="19"/>
            <w:szCs w:val="19"/>
            <w:lang w:val="sk-SK"/>
          </w:rPr>
          <w:delText xml:space="preserve"> štatutárom</w:delText>
        </w:r>
        <w:r w:rsidR="005C2646" w:rsidRPr="0014645C" w:rsidDel="00B221DB">
          <w:rPr>
            <w:rFonts w:ascii="Arial" w:hAnsi="Arial" w:cs="Arial"/>
            <w:sz w:val="19"/>
            <w:szCs w:val="19"/>
            <w:lang w:val="sk-SK"/>
          </w:rPr>
          <w:delText>, resp. ním poverenou osobou</w:delText>
        </w:r>
        <w:r w:rsidR="00F220F5" w:rsidRPr="0014645C" w:rsidDel="00B221DB">
          <w:rPr>
            <w:rFonts w:ascii="Arial" w:hAnsi="Arial" w:cs="Arial"/>
            <w:sz w:val="19"/>
            <w:szCs w:val="19"/>
            <w:lang w:val="sk-SK"/>
          </w:rPr>
          <w:delText xml:space="preserve"> spolu s požadovanými prílohami predloží na RO pre OP EVS</w:delText>
        </w:r>
        <w:r w:rsidR="00B460F8" w:rsidRPr="0014645C" w:rsidDel="00B221DB">
          <w:rPr>
            <w:rFonts w:ascii="Arial" w:hAnsi="Arial" w:cs="Arial"/>
            <w:sz w:val="19"/>
            <w:szCs w:val="19"/>
            <w:lang w:val="sk-SK"/>
          </w:rPr>
          <w:delText xml:space="preserve"> </w:delText>
        </w:r>
        <w:r w:rsidR="00AA1203" w:rsidRPr="0014645C" w:rsidDel="00B221DB">
          <w:rPr>
            <w:rFonts w:ascii="Arial" w:hAnsi="Arial" w:cs="Arial"/>
            <w:sz w:val="19"/>
            <w:szCs w:val="19"/>
            <w:lang w:val="sk-SK"/>
          </w:rPr>
          <w:delText xml:space="preserve">v určenom formáte </w:delText>
        </w:r>
        <w:r w:rsidR="00B460F8" w:rsidRPr="0014645C" w:rsidDel="00B221DB">
          <w:rPr>
            <w:rFonts w:ascii="Arial" w:hAnsi="Arial" w:cs="Arial"/>
            <w:sz w:val="19"/>
            <w:szCs w:val="19"/>
            <w:lang w:val="sk-SK"/>
          </w:rPr>
          <w:delText xml:space="preserve">(kap. </w:delText>
        </w:r>
        <w:r w:rsidR="009B1111" w:rsidRPr="0014645C" w:rsidDel="00B221DB">
          <w:rPr>
            <w:rFonts w:ascii="Arial" w:hAnsi="Arial" w:cs="Arial"/>
            <w:sz w:val="19"/>
            <w:szCs w:val="19"/>
            <w:lang w:val="sk-SK"/>
          </w:rPr>
          <w:delText>3.3.2</w:delText>
        </w:r>
        <w:r w:rsidR="0073434F" w:rsidRPr="0014645C" w:rsidDel="00B221DB">
          <w:rPr>
            <w:rFonts w:ascii="Arial" w:hAnsi="Arial" w:cs="Arial"/>
            <w:sz w:val="19"/>
            <w:szCs w:val="19"/>
            <w:lang w:val="sk-SK"/>
          </w:rPr>
          <w:delText>)</w:delText>
        </w:r>
        <w:r w:rsidR="0014645C" w:rsidRPr="0014645C" w:rsidDel="00B221DB">
          <w:rPr>
            <w:rFonts w:ascii="Arial" w:hAnsi="Arial" w:cs="Arial"/>
            <w:sz w:val="19"/>
            <w:szCs w:val="19"/>
            <w:lang w:val="sk-SK"/>
          </w:rPr>
          <w:delText xml:space="preserve"> alebo ž</w:delText>
        </w:r>
        <w:r w:rsidR="00CB1E32" w:rsidRPr="0014645C" w:rsidDel="00B221DB">
          <w:rPr>
            <w:sz w:val="19"/>
            <w:szCs w:val="19"/>
            <w:lang w:val="sk-SK"/>
          </w:rPr>
          <w:delText xml:space="preserve">iadateľ </w:delText>
        </w:r>
        <w:r w:rsidR="0095772F" w:rsidDel="00B221DB">
          <w:rPr>
            <w:sz w:val="19"/>
            <w:szCs w:val="19"/>
            <w:lang w:val="sk-SK"/>
          </w:rPr>
          <w:delText>môže využi</w:delText>
        </w:r>
        <w:r w:rsidR="00F673F7" w:rsidDel="00B221DB">
          <w:rPr>
            <w:sz w:val="19"/>
            <w:szCs w:val="19"/>
            <w:lang w:val="sk-SK"/>
          </w:rPr>
          <w:delText xml:space="preserve"> možnosť predložiť </w:delText>
        </w:r>
        <w:r w:rsidR="00F673F7" w:rsidRPr="0014645C" w:rsidDel="00B221DB">
          <w:rPr>
            <w:sz w:val="19"/>
            <w:szCs w:val="19"/>
            <w:lang w:val="sk-SK"/>
          </w:rPr>
          <w:delText xml:space="preserve"> </w:delText>
        </w:r>
        <w:r w:rsidR="00CB1E32" w:rsidRPr="0014645C" w:rsidDel="00B221DB">
          <w:rPr>
            <w:sz w:val="19"/>
            <w:szCs w:val="19"/>
            <w:lang w:val="sk-SK"/>
          </w:rPr>
          <w:delText xml:space="preserve">ŽoNFP v zmysle zákona č. 305/2013 Z. z. o elektronickej podobe výkonu pôsobnosti orgánov verejnej moci a o zmene a doplnení niektorých zákonov (zákon o e-Governmente)  elektronicky. </w:delText>
        </w:r>
        <w:r w:rsidR="00F673F7" w:rsidRPr="009739DC" w:rsidDel="00B221DB">
          <w:rPr>
            <w:lang w:val="sk-SK"/>
          </w:rPr>
          <w:delText xml:space="preserve"> </w:delText>
        </w:r>
        <w:r w:rsidR="00F673F7" w:rsidRPr="00F673F7" w:rsidDel="00B221DB">
          <w:rPr>
            <w:rFonts w:ascii="Arial" w:hAnsi="Arial" w:cs="Arial"/>
            <w:sz w:val="19"/>
            <w:szCs w:val="19"/>
            <w:lang w:val="sk-SK"/>
          </w:rPr>
          <w:delText>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w:delText>
        </w:r>
        <w:r w:rsidR="00CB1E32" w:rsidRPr="0014645C" w:rsidDel="00B221DB">
          <w:rPr>
            <w:sz w:val="19"/>
            <w:szCs w:val="19"/>
            <w:lang w:val="sk-SK"/>
          </w:rPr>
          <w:delText xml:space="preserve">. Pre doručenie do relevantnej elektronickej schránky RO pre OP EVS je potrebné postupne zvoliť za poskytovateľa služby - </w:delText>
        </w:r>
        <w:r w:rsidR="00CB1E32" w:rsidRPr="0014645C" w:rsidDel="00B221DB">
          <w:rPr>
            <w:sz w:val="19"/>
            <w:szCs w:val="19"/>
            <w:lang w:val="sk-SK"/>
          </w:rPr>
          <w:lastRenderedPageBreak/>
          <w:delText>Ministerstvo vnútra Slovenskej republiky, do poľa značka prijímateľa uviesť - kód vyzvania, do poľa predmet -  kód ŽoNFP vygenerovaný ITMS a do  poľa text identifikovať konečného adresáta ŽoNFP - SEPOP EVS (odbor OP EVS)</w:delText>
        </w:r>
        <w:r w:rsidR="00CB1E32" w:rsidRPr="0014645C" w:rsidDel="00B221DB">
          <w:rPr>
            <w:rStyle w:val="Odkaznapoznmkupodiarou"/>
            <w:sz w:val="19"/>
            <w:szCs w:val="19"/>
            <w:lang w:val="sk-SK"/>
          </w:rPr>
          <w:footnoteReference w:id="100"/>
        </w:r>
        <w:r w:rsidR="00CB1E32" w:rsidRPr="0014645C" w:rsidDel="00B221DB">
          <w:rPr>
            <w:sz w:val="19"/>
            <w:szCs w:val="19"/>
            <w:lang w:val="sk-SK"/>
          </w:rPr>
          <w:delText>.</w:delText>
        </w:r>
      </w:del>
    </w:p>
    <w:p w14:paraId="15B0CF45" w14:textId="77777777" w:rsidR="00F220F5" w:rsidRDefault="00F220F5" w:rsidP="003868A0">
      <w:pPr>
        <w:pStyle w:val="Pta"/>
        <w:tabs>
          <w:tab w:val="left" w:pos="720"/>
        </w:tabs>
        <w:spacing w:before="120" w:after="120" w:line="288" w:lineRule="auto"/>
        <w:jc w:val="both"/>
        <w:rPr>
          <w:ins w:id="529" w:author="Zuzana Hušeková" w:date="2018-09-05T15:13:00Z"/>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ins w:id="530" w:author="Zuzana Hušeková" w:date="2018-09-05T15:13:00Z">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ins>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531" w:name="_Toc413832245"/>
      <w:bookmarkStart w:id="532" w:name="_Toc417132511"/>
      <w:bookmarkStart w:id="533" w:name="_Toc417648924"/>
      <w:bookmarkStart w:id="534" w:name="_Toc440355015"/>
      <w:bookmarkStart w:id="535" w:name="_Toc440375346"/>
      <w:bookmarkStart w:id="536" w:name="_Toc458432932"/>
      <w:bookmarkStart w:id="537"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531"/>
      <w:bookmarkEnd w:id="532"/>
      <w:bookmarkEnd w:id="533"/>
      <w:bookmarkEnd w:id="534"/>
      <w:bookmarkEnd w:id="535"/>
      <w:bookmarkEnd w:id="536"/>
      <w:bookmarkEnd w:id="537"/>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A8423D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ins w:id="538" w:author="Zuzana Hušeková" w:date="2018-09-05T15:14:00Z">
        <w:r w:rsidR="00B221DB">
          <w:rPr>
            <w:rFonts w:ascii="Arial" w:hAnsi="Arial" w:cs="Arial"/>
            <w:sz w:val="19"/>
            <w:szCs w:val="19"/>
            <w:lang w:val="sk-SK"/>
          </w:rPr>
          <w:t xml:space="preserve"> najprv</w:t>
        </w:r>
      </w:ins>
      <w:r w:rsidRPr="0014645C">
        <w:rPr>
          <w:rFonts w:ascii="Arial" w:hAnsi="Arial" w:cs="Arial"/>
          <w:sz w:val="19"/>
          <w:szCs w:val="19"/>
          <w:lang w:val="sk-SK"/>
        </w:rPr>
        <w:t xml:space="preserve"> predkladá ŽoNFP elektronicky prostredníctvom verejnej časti ITMS2014+</w:t>
      </w:r>
      <w:ins w:id="539" w:author="Zuzana Hušeková" w:date="2018-09-05T15:15:00Z">
        <w:r w:rsidR="00B221DB">
          <w:rPr>
            <w:rFonts w:ascii="Arial" w:hAnsi="Arial" w:cs="Arial"/>
            <w:sz w:val="19"/>
            <w:szCs w:val="19"/>
            <w:lang w:val="sk-SK"/>
          </w:rPr>
          <w:t>.</w:t>
        </w:r>
      </w:ins>
      <w:r w:rsidRPr="0014645C">
        <w:rPr>
          <w:rFonts w:ascii="Arial" w:hAnsi="Arial" w:cs="Arial"/>
          <w:sz w:val="19"/>
          <w:szCs w:val="19"/>
          <w:lang w:val="sk-SK"/>
        </w:rPr>
        <w:t xml:space="preserve"> </w:t>
      </w:r>
      <w:r w:rsidRPr="0014645C">
        <w:rPr>
          <w:rFonts w:ascii="Arial" w:hAnsi="Arial" w:cs="Arial"/>
          <w:sz w:val="19"/>
          <w:szCs w:val="19"/>
          <w:lang w:val="sk-SK"/>
        </w:rPr>
        <w:br/>
      </w:r>
      <w:del w:id="540" w:author="Zuzana Hušeková" w:date="2018-09-05T15:15:00Z">
        <w:r w:rsidRPr="0014645C" w:rsidDel="00B221DB">
          <w:rPr>
            <w:rFonts w:ascii="Arial" w:hAnsi="Arial" w:cs="Arial"/>
            <w:sz w:val="19"/>
            <w:szCs w:val="19"/>
            <w:lang w:val="sk-SK"/>
          </w:rPr>
          <w:delText>(ako aj v písomnej forme podľa podmienok stanovených RO vo výzve).</w:delText>
        </w:r>
      </w:del>
      <w:r w:rsidRPr="0014645C">
        <w:rPr>
          <w:rFonts w:ascii="Arial" w:hAnsi="Arial" w:cs="Arial"/>
          <w:sz w:val="19"/>
          <w:szCs w:val="19"/>
          <w:lang w:val="sk-SK"/>
        </w:rP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lastRenderedPageBreak/>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567F87" w14:textId="1D20C4F5" w:rsidR="00AF7EB8" w:rsidRPr="0014645C" w:rsidDel="00B221DB" w:rsidRDefault="00AF7EB8" w:rsidP="0091333D">
      <w:pPr>
        <w:spacing w:before="120" w:after="120" w:line="288" w:lineRule="auto"/>
        <w:jc w:val="both"/>
        <w:rPr>
          <w:del w:id="541" w:author="Zuzana Hušeková" w:date="2018-09-05T15:15:00Z"/>
          <w:rFonts w:ascii="Arial" w:hAnsi="Arial" w:cs="Arial"/>
          <w:sz w:val="19"/>
          <w:szCs w:val="19"/>
          <w:lang w:val="sk-SK"/>
        </w:rPr>
      </w:pPr>
      <w:del w:id="542" w:author="Zuzana Hušeková" w:date="2018-09-05T15:15:00Z">
        <w:r w:rsidRPr="0014645C" w:rsidDel="00B221DB">
          <w:rPr>
            <w:rFonts w:ascii="Arial" w:hAnsi="Arial" w:cs="Arial"/>
            <w:sz w:val="19"/>
            <w:szCs w:val="19"/>
            <w:lang w:val="sk-SK"/>
          </w:rPr>
          <w:delText>Po úspešnom odoslaní elektronického formulára prostredníctvom verejnej časti ITMS2014+</w:delText>
        </w:r>
        <w:r w:rsidR="006114F6" w:rsidRPr="0014645C" w:rsidDel="00B221DB">
          <w:rPr>
            <w:rFonts w:ascii="Arial" w:hAnsi="Arial" w:cs="Arial"/>
            <w:sz w:val="19"/>
            <w:szCs w:val="19"/>
            <w:lang w:val="sk-SK"/>
          </w:rPr>
          <w:delText xml:space="preserve">, je žiadateľ povinný ŽoNFP </w:delText>
        </w:r>
        <w:r w:rsidR="00775B3C" w:rsidRPr="0014645C" w:rsidDel="00B221DB">
          <w:rPr>
            <w:rFonts w:ascii="Arial" w:hAnsi="Arial" w:cs="Arial"/>
            <w:sz w:val="19"/>
            <w:szCs w:val="19"/>
            <w:lang w:val="sk-SK"/>
          </w:rPr>
          <w:delText>podpísan</w:delText>
        </w:r>
        <w:r w:rsidR="00492CCF" w:rsidDel="00B221DB">
          <w:rPr>
            <w:rFonts w:ascii="Arial" w:hAnsi="Arial" w:cs="Arial"/>
            <w:sz w:val="19"/>
            <w:szCs w:val="19"/>
            <w:lang w:val="sk-SK"/>
          </w:rPr>
          <w:delText>ú</w:delText>
        </w:r>
        <w:r w:rsidR="00775B3C" w:rsidRPr="0014645C" w:rsidDel="00B221DB">
          <w:rPr>
            <w:rFonts w:ascii="Arial" w:hAnsi="Arial" w:cs="Arial"/>
            <w:sz w:val="19"/>
            <w:szCs w:val="19"/>
            <w:lang w:val="sk-SK"/>
          </w:rPr>
          <w:delText xml:space="preserve"> štatutárom</w:delText>
        </w:r>
        <w:r w:rsidR="005C2646" w:rsidRPr="0014645C" w:rsidDel="00B221DB">
          <w:rPr>
            <w:rFonts w:ascii="Arial" w:hAnsi="Arial" w:cs="Arial"/>
            <w:sz w:val="19"/>
            <w:szCs w:val="19"/>
            <w:lang w:val="sk-SK"/>
          </w:rPr>
          <w:delText>, resp. ním poverenou osobou</w:delText>
        </w:r>
        <w:r w:rsidR="00775B3C" w:rsidRPr="0014645C" w:rsidDel="00B221DB">
          <w:rPr>
            <w:rFonts w:ascii="Arial" w:hAnsi="Arial" w:cs="Arial"/>
            <w:sz w:val="19"/>
            <w:szCs w:val="19"/>
            <w:lang w:val="sk-SK"/>
          </w:rPr>
          <w:delText xml:space="preserve"> spolu s požadovanými prílohami a</w:delText>
        </w:r>
        <w:r w:rsidR="002067F0" w:rsidRPr="0014645C" w:rsidDel="00B221DB">
          <w:rPr>
            <w:rFonts w:ascii="Arial" w:hAnsi="Arial" w:cs="Arial"/>
            <w:sz w:val="19"/>
            <w:szCs w:val="19"/>
            <w:lang w:val="sk-SK"/>
          </w:rPr>
          <w:delText xml:space="preserve"> v požadovanej </w:delText>
        </w:r>
        <w:r w:rsidR="00775B3C" w:rsidRPr="0014645C" w:rsidDel="00B221DB">
          <w:rPr>
            <w:rFonts w:ascii="Arial" w:hAnsi="Arial" w:cs="Arial"/>
            <w:sz w:val="19"/>
            <w:szCs w:val="19"/>
            <w:lang w:val="sk-SK"/>
          </w:rPr>
          <w:delText>forme predložiť na RO pre OP EVS.</w:delText>
        </w:r>
      </w:del>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43" w:name="_Toc418003090"/>
      <w:bookmarkStart w:id="544" w:name="_Toc417132512"/>
      <w:bookmarkStart w:id="545" w:name="_Toc417648925"/>
      <w:bookmarkStart w:id="546" w:name="_Toc440355016"/>
      <w:bookmarkStart w:id="547" w:name="_Toc440375347"/>
      <w:bookmarkStart w:id="548" w:name="_Toc458432933"/>
      <w:bookmarkStart w:id="549" w:name="_Toc458515685"/>
      <w:bookmarkEnd w:id="543"/>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544"/>
      <w:bookmarkEnd w:id="545"/>
      <w:bookmarkEnd w:id="546"/>
      <w:bookmarkEnd w:id="547"/>
      <w:bookmarkEnd w:id="548"/>
      <w:bookmarkEnd w:id="549"/>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4F1A0D82" w14:textId="12C924C8" w:rsidR="00FA5D5C" w:rsidRPr="0014645C" w:rsidDel="00B221DB" w:rsidRDefault="00FA5D5C" w:rsidP="00FA5D5C">
      <w:pPr>
        <w:pStyle w:val="SRKNorm"/>
        <w:numPr>
          <w:ilvl w:val="0"/>
          <w:numId w:val="0"/>
        </w:numPr>
        <w:spacing w:before="120" w:after="120" w:line="240" w:lineRule="auto"/>
        <w:contextualSpacing w:val="0"/>
        <w:rPr>
          <w:del w:id="550" w:author="Zuzana Hušeková" w:date="2018-09-05T15:15:00Z"/>
          <w:rFonts w:ascii="Arial" w:hAnsi="Arial" w:cs="Arial"/>
          <w:sz w:val="19"/>
          <w:szCs w:val="19"/>
          <w:lang w:eastAsia="en-US"/>
        </w:rPr>
      </w:pPr>
      <w:del w:id="551" w:author="Zuzana Hušeková" w:date="2018-09-05T15:15:00Z">
        <w:r w:rsidRPr="0014645C" w:rsidDel="00B221DB">
          <w:rPr>
            <w:rFonts w:ascii="Arial" w:hAnsi="Arial" w:cs="Arial"/>
            <w:sz w:val="19"/>
            <w:szCs w:val="19"/>
            <w:lang w:eastAsia="en-US"/>
          </w:rPr>
          <w:delTex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delText>
        </w:r>
      </w:del>
    </w:p>
    <w:p w14:paraId="15B0CF54" w14:textId="6EEF9D81" w:rsidR="00F220F5" w:rsidRPr="0014645C" w:rsidRDefault="00F220F5" w:rsidP="003868A0">
      <w:pPr>
        <w:spacing w:before="120" w:after="120" w:line="288" w:lineRule="auto"/>
        <w:jc w:val="both"/>
        <w:rPr>
          <w:rFonts w:ascii="Arial" w:hAnsi="Arial" w:cs="Arial"/>
          <w:sz w:val="19"/>
          <w:szCs w:val="19"/>
          <w:lang w:val="sk-SK"/>
        </w:rPr>
      </w:pPr>
      <w:del w:id="552" w:author="Zuzana Hušeková" w:date="2018-09-05T15:16:00Z">
        <w:r w:rsidRPr="0014645C" w:rsidDel="00B221DB">
          <w:rPr>
            <w:rFonts w:ascii="Arial" w:hAnsi="Arial" w:cs="Arial"/>
            <w:sz w:val="19"/>
            <w:szCs w:val="19"/>
            <w:lang w:val="sk-SK"/>
          </w:rPr>
          <w:delText xml:space="preserve">ŽoNFP musí byť doručená riadne, včas a vo forme určenej vo vyzvaní. </w:delText>
        </w:r>
      </w:del>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del w:id="553" w:author="Zuzana Hušeková" w:date="2018-09-05T15:16:00Z">
        <w:r w:rsidRPr="0014645C" w:rsidDel="00B221DB">
          <w:rPr>
            <w:rFonts w:ascii="Arial" w:hAnsi="Arial" w:cs="Arial"/>
            <w:sz w:val="19"/>
            <w:szCs w:val="19"/>
            <w:lang w:val="sk-SK"/>
          </w:rPr>
          <w:delText xml:space="preserve">musia byť </w:delText>
        </w:r>
      </w:del>
      <w:ins w:id="554" w:author="Zuzana Hušeková" w:date="2018-09-05T15:16:00Z">
        <w:r w:rsidR="00B221DB">
          <w:rPr>
            <w:rFonts w:ascii="Arial" w:hAnsi="Arial" w:cs="Arial"/>
            <w:sz w:val="19"/>
            <w:szCs w:val="19"/>
            <w:lang w:val="sk-SK"/>
          </w:rPr>
          <w:t xml:space="preserve"> sú </w:t>
        </w:r>
      </w:ins>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1"/>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51B81664" w:rsidR="00B221DB" w:rsidRDefault="00B221DB" w:rsidP="00E41C60">
      <w:pPr>
        <w:spacing w:before="120" w:after="120" w:line="288" w:lineRule="auto"/>
        <w:ind w:left="720"/>
        <w:jc w:val="both"/>
        <w:rPr>
          <w:ins w:id="555" w:author="Zuzana Hušeková" w:date="2018-09-05T15:16:00Z"/>
          <w:rFonts w:ascii="Arial" w:hAnsi="Arial" w:cs="Arial"/>
          <w:sz w:val="19"/>
          <w:szCs w:val="19"/>
          <w:lang w:val="sk-SK"/>
        </w:rPr>
      </w:pPr>
      <w:ins w:id="556" w:author="Zuzana Hušeková" w:date="2018-09-05T15:16:00Z">
        <w:r w:rsidRPr="009F1FE3">
          <w:rPr>
            <w:rFonts w:ascii="Arial" w:hAnsi="Arial" w:cs="Arial"/>
            <w:sz w:val="19"/>
            <w:szCs w:val="19"/>
            <w:lang w:val="sk-SK"/>
          </w:rPr>
          <w:t xml:space="preserve">V rámci konania o ŽoNFP sa za písomnú </w:t>
        </w:r>
        <w:del w:id="557" w:author="Milan Matovič" w:date="2018-10-26T11:13:00Z">
          <w:r w:rsidRPr="009F1FE3" w:rsidDel="00EC4985">
            <w:rPr>
              <w:rFonts w:ascii="Arial" w:hAnsi="Arial" w:cs="Arial"/>
              <w:sz w:val="19"/>
              <w:szCs w:val="19"/>
              <w:lang w:val="sk-SK"/>
            </w:rPr>
            <w:delText>podobu</w:delText>
          </w:r>
        </w:del>
      </w:ins>
      <w:ins w:id="558" w:author="Milan Matovič" w:date="2018-10-26T11:13:00Z">
        <w:r w:rsidR="00EC4985">
          <w:rPr>
            <w:rFonts w:ascii="Arial" w:hAnsi="Arial" w:cs="Arial"/>
            <w:sz w:val="19"/>
            <w:szCs w:val="19"/>
            <w:lang w:val="sk-SK"/>
          </w:rPr>
          <w:t>formu</w:t>
        </w:r>
      </w:ins>
      <w:ins w:id="559" w:author="Zuzana Hušeková" w:date="2018-09-05T15:16:00Z">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ins>
    </w:p>
    <w:p w14:paraId="0F8BB195" w14:textId="4FA30162" w:rsidR="009D3587" w:rsidRPr="0014645C" w:rsidDel="00B221DB" w:rsidRDefault="00F220F5" w:rsidP="00E41C60">
      <w:pPr>
        <w:spacing w:before="120" w:after="120" w:line="288" w:lineRule="auto"/>
        <w:ind w:left="720"/>
        <w:jc w:val="both"/>
        <w:rPr>
          <w:del w:id="560" w:author="Zuzana Hušeková" w:date="2018-09-05T15:16:00Z"/>
          <w:rFonts w:ascii="Arial" w:hAnsi="Arial" w:cs="Arial"/>
          <w:sz w:val="19"/>
          <w:szCs w:val="19"/>
          <w:lang w:val="sk-SK"/>
        </w:rPr>
      </w:pPr>
      <w:del w:id="561" w:author="Zuzana Hušeková" w:date="2018-09-05T15:16:00Z">
        <w:r w:rsidRPr="0014645C" w:rsidDel="00B221DB">
          <w:rPr>
            <w:rFonts w:ascii="Arial" w:hAnsi="Arial" w:cs="Arial"/>
            <w:sz w:val="19"/>
            <w:szCs w:val="19"/>
            <w:lang w:val="sk-SK"/>
          </w:rPr>
          <w:delText xml:space="preserve">Rozhodujúcim dátumom na splnenie podmienky podať ŽoNFP </w:delText>
        </w:r>
        <w:r w:rsidRPr="0014645C" w:rsidDel="00B221DB">
          <w:rPr>
            <w:rFonts w:ascii="Arial" w:hAnsi="Arial" w:cs="Arial"/>
            <w:b/>
            <w:sz w:val="19"/>
            <w:szCs w:val="19"/>
            <w:lang w:val="sk-SK"/>
          </w:rPr>
          <w:delText>včas</w:delText>
        </w:r>
        <w:r w:rsidRPr="0014645C" w:rsidDel="00B221DB">
          <w:rPr>
            <w:rFonts w:ascii="Arial" w:hAnsi="Arial" w:cs="Arial"/>
            <w:sz w:val="19"/>
            <w:szCs w:val="19"/>
            <w:lang w:val="sk-SK"/>
          </w:rPr>
          <w:delText xml:space="preserve"> je dátum odovzdania písomnej </w:delText>
        </w:r>
        <w:r w:rsidR="001F541F" w:rsidRPr="0014645C" w:rsidDel="00B221DB">
          <w:rPr>
            <w:rFonts w:ascii="Arial" w:hAnsi="Arial" w:cs="Arial"/>
            <w:sz w:val="19"/>
            <w:szCs w:val="19"/>
            <w:lang w:val="sk-SK"/>
          </w:rPr>
          <w:delText xml:space="preserve">podoby </w:delText>
        </w:r>
        <w:r w:rsidRPr="0014645C" w:rsidDel="00B221DB">
          <w:rPr>
            <w:rFonts w:ascii="Arial" w:hAnsi="Arial" w:cs="Arial"/>
            <w:sz w:val="19"/>
            <w:szCs w:val="19"/>
            <w:lang w:val="sk-SK"/>
          </w:rPr>
          <w:delText xml:space="preserve">ŽoNFP osobne na </w:delText>
        </w:r>
        <w:r w:rsidR="0041565B" w:rsidRPr="0014645C" w:rsidDel="00B221DB">
          <w:rPr>
            <w:rFonts w:ascii="Arial" w:hAnsi="Arial" w:cs="Arial"/>
            <w:sz w:val="19"/>
            <w:szCs w:val="19"/>
            <w:lang w:val="sk-SK"/>
          </w:rPr>
          <w:delText xml:space="preserve">podateľni SEP MV SR </w:delText>
        </w:r>
        <w:r w:rsidRPr="0014645C" w:rsidDel="00B221DB">
          <w:rPr>
            <w:rFonts w:ascii="Arial" w:hAnsi="Arial" w:cs="Arial"/>
            <w:sz w:val="19"/>
            <w:szCs w:val="19"/>
            <w:lang w:val="sk-SK"/>
          </w:rPr>
          <w:delText>(RO o prijatí vystaví žiadateľovi potvrdenie s vyznačeným dátumom prijatia ŽoNFP) alebo dátum odovzdania na poštovú, resp. inú prepravu (napr. zasielanie prostredníctvom kuriéra) najneskôr v posledný deň uzávierky vyzvania</w:delText>
        </w:r>
        <w:r w:rsidR="00DB74FF" w:rsidRPr="0014645C" w:rsidDel="00B221DB">
          <w:rPr>
            <w:rFonts w:ascii="Arial" w:hAnsi="Arial" w:cs="Arial"/>
            <w:sz w:val="19"/>
            <w:szCs w:val="19"/>
            <w:lang w:val="sk-SK"/>
          </w:rPr>
          <w:delText>/výzvy</w:delText>
        </w:r>
        <w:r w:rsidRPr="0014645C" w:rsidDel="00B221DB">
          <w:rPr>
            <w:rFonts w:ascii="Arial" w:hAnsi="Arial" w:cs="Arial"/>
            <w:sz w:val="19"/>
            <w:szCs w:val="19"/>
            <w:lang w:val="sk-SK"/>
          </w:rPr>
          <w:delText>, resp. lehoty určenej na predkladanie ŽoNFP vo vyzvaní</w:delText>
        </w:r>
        <w:r w:rsidR="00D022D9" w:rsidRPr="0014645C" w:rsidDel="00B221DB">
          <w:rPr>
            <w:rFonts w:ascii="Arial" w:hAnsi="Arial" w:cs="Arial"/>
            <w:sz w:val="19"/>
            <w:szCs w:val="19"/>
            <w:lang w:val="sk-SK"/>
          </w:rPr>
          <w:delText>/výzve</w:delText>
        </w:r>
        <w:r w:rsidRPr="0014645C" w:rsidDel="00B221DB">
          <w:rPr>
            <w:rFonts w:ascii="Arial" w:hAnsi="Arial" w:cs="Arial"/>
            <w:sz w:val="19"/>
            <w:szCs w:val="19"/>
            <w:lang w:val="sk-SK"/>
          </w:rPr>
          <w:delText>.</w:delText>
        </w:r>
        <w:r w:rsidR="009D3587" w:rsidRPr="0014645C" w:rsidDel="00B221DB">
          <w:rPr>
            <w:rFonts w:ascii="Times New Roman" w:eastAsia="Times New Roman" w:hAnsi="Times New Roman" w:cs="Times New Roman"/>
            <w:sz w:val="24"/>
            <w:szCs w:val="24"/>
            <w:lang w:val="sk-SK" w:eastAsia="sk-SK"/>
          </w:rPr>
          <w:delText xml:space="preserve"> </w:delText>
        </w:r>
        <w:r w:rsidR="001F541F" w:rsidRPr="0014645C" w:rsidDel="00B221DB">
          <w:rPr>
            <w:rFonts w:ascii="Arial" w:hAnsi="Arial" w:cs="Arial"/>
            <w:sz w:val="19"/>
            <w:szCs w:val="19"/>
            <w:lang w:val="sk-SK"/>
          </w:rPr>
          <w:delText xml:space="preserve">V prípade elektronického doručenia ŽoNFP v zmysle zákona o e-Governmente  je rozhodujúci dátum </w:delText>
        </w:r>
        <w:r w:rsidR="007E4ED4" w:rsidDel="00B221DB">
          <w:rPr>
            <w:rFonts w:ascii="Arial" w:hAnsi="Arial" w:cs="Arial"/>
            <w:sz w:val="19"/>
            <w:szCs w:val="19"/>
            <w:lang w:val="sk-SK"/>
          </w:rPr>
          <w:delText>podania</w:delText>
        </w:r>
        <w:r w:rsidR="007E4ED4" w:rsidRPr="0014645C" w:rsidDel="00B221DB">
          <w:rPr>
            <w:rFonts w:ascii="Arial" w:hAnsi="Arial" w:cs="Arial"/>
            <w:sz w:val="19"/>
            <w:szCs w:val="19"/>
            <w:lang w:val="sk-SK"/>
          </w:rPr>
          <w:delText xml:space="preserve"> </w:delText>
        </w:r>
        <w:r w:rsidR="001F541F" w:rsidRPr="0014645C" w:rsidDel="00B221DB">
          <w:rPr>
            <w:rFonts w:ascii="Arial" w:hAnsi="Arial" w:cs="Arial"/>
            <w:sz w:val="19"/>
            <w:szCs w:val="19"/>
            <w:lang w:val="sk-SK"/>
          </w:rPr>
          <w:delText xml:space="preserve">ŽoNFP do elektronickej schránky RO, ktoré  sa  považuje za doručenie v písomnej podobe. </w:delText>
        </w:r>
        <w:r w:rsidR="009D3587" w:rsidRPr="0014645C" w:rsidDel="00B221DB">
          <w:rPr>
            <w:rFonts w:ascii="Arial" w:hAnsi="Arial" w:cs="Arial"/>
            <w:sz w:val="19"/>
            <w:szCs w:val="19"/>
            <w:lang w:val="sk-SK"/>
          </w:rPr>
          <w:delText xml:space="preserve"> </w:delText>
        </w:r>
        <w:r w:rsidR="006E6C72" w:rsidRPr="0014645C" w:rsidDel="00B221DB">
          <w:rPr>
            <w:rFonts w:ascii="Arial" w:hAnsi="Arial" w:cs="Arial"/>
            <w:sz w:val="19"/>
            <w:szCs w:val="19"/>
            <w:lang w:val="sk-SK"/>
          </w:rPr>
          <w:delText xml:space="preserve"> </w:delText>
        </w:r>
      </w:del>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0E75FB58" w14:textId="1DC77421" w:rsidR="00127A63" w:rsidRPr="0014645C" w:rsidDel="00B221DB" w:rsidRDefault="00F220F5" w:rsidP="00127A63">
      <w:pPr>
        <w:spacing w:line="276" w:lineRule="auto"/>
        <w:jc w:val="both"/>
        <w:rPr>
          <w:del w:id="562" w:author="Zuzana Hušeková" w:date="2018-09-05T15:16:00Z"/>
          <w:rFonts w:ascii="Arial" w:hAnsi="Arial" w:cs="Arial"/>
          <w:sz w:val="19"/>
          <w:szCs w:val="19"/>
          <w:lang w:val="sk-SK"/>
        </w:rPr>
      </w:pPr>
      <w:del w:id="563" w:author="Zuzana Hušeková" w:date="2018-09-05T15:16:00Z">
        <w:r w:rsidRPr="0014645C" w:rsidDel="00B221DB">
          <w:rPr>
            <w:rFonts w:ascii="Arial" w:hAnsi="Arial" w:cs="Arial"/>
            <w:sz w:val="19"/>
            <w:szCs w:val="19"/>
            <w:lang w:val="sk-SK"/>
          </w:rPr>
          <w:lastRenderedPageBreak/>
          <w:delText xml:space="preserve">ŽoNFP je doručená </w:delText>
        </w:r>
        <w:r w:rsidRPr="0014645C" w:rsidDel="00B221DB">
          <w:rPr>
            <w:rFonts w:ascii="Arial" w:hAnsi="Arial" w:cs="Arial"/>
            <w:b/>
            <w:sz w:val="19"/>
            <w:szCs w:val="19"/>
            <w:lang w:val="sk-SK"/>
          </w:rPr>
          <w:delText>riadne</w:delText>
        </w:r>
        <w:r w:rsidRPr="0014645C" w:rsidDel="00B221DB">
          <w:rPr>
            <w:rFonts w:ascii="Arial" w:hAnsi="Arial" w:cs="Arial"/>
            <w:sz w:val="19"/>
            <w:szCs w:val="19"/>
            <w:lang w:val="sk-SK"/>
          </w:rPr>
          <w:delText xml:space="preserve">, ak spĺňa </w:delText>
        </w:r>
        <w:r w:rsidR="00127A63" w:rsidRPr="0014645C" w:rsidDel="00B221DB">
          <w:rPr>
            <w:rFonts w:ascii="Arial" w:hAnsi="Arial" w:cs="Arial"/>
            <w:sz w:val="19"/>
            <w:szCs w:val="19"/>
            <w:lang w:val="sk-SK"/>
          </w:rPr>
          <w:delText xml:space="preserve">tieto </w:delText>
        </w:r>
        <w:r w:rsidRPr="0014645C" w:rsidDel="00B221DB">
          <w:rPr>
            <w:rFonts w:ascii="Arial" w:hAnsi="Arial" w:cs="Arial"/>
            <w:sz w:val="19"/>
            <w:szCs w:val="19"/>
            <w:lang w:val="sk-SK"/>
          </w:rPr>
          <w:delText>požiadavky</w:delText>
        </w:r>
        <w:r w:rsidR="00127A63" w:rsidRPr="0014645C" w:rsidDel="00B221DB">
          <w:rPr>
            <w:rFonts w:ascii="Arial" w:hAnsi="Arial" w:cs="Arial"/>
            <w:sz w:val="19"/>
            <w:szCs w:val="19"/>
            <w:lang w:val="sk-SK"/>
          </w:rPr>
          <w:delText xml:space="preserve">: </w:delText>
        </w:r>
      </w:del>
    </w:p>
    <w:p w14:paraId="3AEEFAEA" w14:textId="5E76678E" w:rsidR="00127A63" w:rsidRPr="0014645C" w:rsidDel="00B221DB" w:rsidRDefault="00127A63" w:rsidP="00313210">
      <w:pPr>
        <w:numPr>
          <w:ilvl w:val="0"/>
          <w:numId w:val="41"/>
        </w:numPr>
        <w:spacing w:line="288" w:lineRule="auto"/>
        <w:ind w:left="567" w:hanging="425"/>
        <w:jc w:val="both"/>
        <w:rPr>
          <w:del w:id="564" w:author="Zuzana Hušeková" w:date="2018-09-05T15:16:00Z"/>
          <w:rFonts w:ascii="Arial" w:hAnsi="Arial" w:cs="Arial"/>
          <w:sz w:val="19"/>
          <w:szCs w:val="19"/>
          <w:lang w:val="sk-SK"/>
        </w:rPr>
      </w:pPr>
      <w:del w:id="565" w:author="Zuzana Hušeková" w:date="2018-09-05T15:16:00Z">
        <w:r w:rsidRPr="0014645C" w:rsidDel="00B221DB">
          <w:rPr>
            <w:rFonts w:ascii="Arial" w:hAnsi="Arial" w:cs="Arial"/>
            <w:sz w:val="19"/>
            <w:szCs w:val="19"/>
            <w:lang w:val="sk-SK"/>
          </w:rPr>
          <w:delText xml:space="preserve">ŽoNFP musí </w:delText>
        </w:r>
        <w:r w:rsidR="00DA0C1A" w:rsidRPr="0014645C" w:rsidDel="00B221DB">
          <w:rPr>
            <w:rFonts w:ascii="Arial" w:hAnsi="Arial" w:cs="Arial"/>
            <w:sz w:val="19"/>
            <w:szCs w:val="19"/>
            <w:lang w:val="sk-SK"/>
          </w:rPr>
          <w:delText xml:space="preserve">byť </w:delText>
        </w:r>
        <w:r w:rsidRPr="0014645C" w:rsidDel="00B221DB">
          <w:rPr>
            <w:rFonts w:ascii="Arial" w:hAnsi="Arial" w:cs="Arial"/>
            <w:sz w:val="19"/>
            <w:szCs w:val="19"/>
            <w:lang w:val="sk-SK"/>
          </w:rPr>
          <w:delText>doručená v </w:delText>
        </w:r>
        <w:r w:rsidR="007F7B8A" w:rsidDel="00B221DB">
          <w:rPr>
            <w:rFonts w:ascii="Arial" w:hAnsi="Arial" w:cs="Arial"/>
            <w:sz w:val="19"/>
            <w:szCs w:val="19"/>
            <w:lang w:val="sk-SK"/>
          </w:rPr>
          <w:delText>písomnej</w:delText>
        </w:r>
        <w:r w:rsidR="007F7B8A" w:rsidRPr="0014645C" w:rsidDel="00B221DB">
          <w:rPr>
            <w:rFonts w:ascii="Arial" w:hAnsi="Arial" w:cs="Arial"/>
            <w:sz w:val="19"/>
            <w:szCs w:val="19"/>
            <w:lang w:val="sk-SK"/>
          </w:rPr>
          <w:delText xml:space="preserve"> </w:delText>
        </w:r>
        <w:r w:rsidR="00900096" w:rsidDel="00B221DB">
          <w:rPr>
            <w:rFonts w:ascii="Arial" w:hAnsi="Arial" w:cs="Arial"/>
            <w:sz w:val="19"/>
            <w:szCs w:val="19"/>
            <w:lang w:val="sk-SK"/>
          </w:rPr>
          <w:delText>forme</w:delText>
        </w:r>
        <w:r w:rsidR="00900096" w:rsidRPr="0014645C" w:rsidDel="00B221DB">
          <w:rPr>
            <w:rFonts w:ascii="Arial" w:hAnsi="Arial" w:cs="Arial"/>
            <w:sz w:val="19"/>
            <w:szCs w:val="19"/>
            <w:lang w:val="sk-SK"/>
          </w:rPr>
          <w:delText xml:space="preserve"> </w:delText>
        </w:r>
        <w:r w:rsidRPr="0014645C" w:rsidDel="00B221DB">
          <w:rPr>
            <w:rFonts w:ascii="Arial" w:hAnsi="Arial" w:cs="Arial"/>
            <w:sz w:val="19"/>
            <w:szCs w:val="19"/>
            <w:lang w:val="sk-SK"/>
          </w:rPr>
          <w:delText>v jednom origináli na predpísaných formulároch, podpísaná</w:delText>
        </w:r>
        <w:r w:rsidR="007F7B8A" w:rsidDel="00B221DB">
          <w:rPr>
            <w:rStyle w:val="Odkaznapoznmkupodiarou"/>
            <w:rFonts w:cs="Arial"/>
            <w:szCs w:val="19"/>
            <w:lang w:val="sk-SK"/>
          </w:rPr>
          <w:footnoteReference w:id="102"/>
        </w:r>
        <w:r w:rsidRPr="0014645C" w:rsidDel="00B221DB">
          <w:rPr>
            <w:rFonts w:ascii="Arial" w:hAnsi="Arial" w:cs="Arial"/>
            <w:sz w:val="19"/>
            <w:szCs w:val="19"/>
            <w:lang w:val="sk-SK"/>
          </w:rPr>
          <w:delText xml:space="preserve"> štatutárnym orgánom</w:delText>
        </w:r>
        <w:r w:rsidR="005C2646" w:rsidRPr="0014645C" w:rsidDel="00B221DB">
          <w:rPr>
            <w:rFonts w:ascii="Arial" w:hAnsi="Arial" w:cs="Arial"/>
            <w:sz w:val="19"/>
            <w:szCs w:val="19"/>
            <w:lang w:val="sk-SK"/>
          </w:rPr>
          <w:delText>, resp. ním poverenej osoby</w:delText>
        </w:r>
        <w:r w:rsidR="005C2646" w:rsidRPr="0014645C" w:rsidDel="00B221DB">
          <w:rPr>
            <w:rFonts w:ascii="Arial" w:hAnsi="Arial" w:cs="Arial"/>
            <w:sz w:val="19"/>
            <w:szCs w:val="19"/>
            <w:vertAlign w:val="superscript"/>
            <w:lang w:val="sk-SK"/>
          </w:rPr>
          <w:delText xml:space="preserve"> </w:delText>
        </w:r>
        <w:r w:rsidRPr="0014645C" w:rsidDel="00B221DB">
          <w:rPr>
            <w:rStyle w:val="Odkaznapoznmkupodiarou"/>
            <w:rFonts w:cs="Arial"/>
            <w:sz w:val="19"/>
            <w:szCs w:val="19"/>
            <w:lang w:val="sk-SK"/>
          </w:rPr>
          <w:footnoteReference w:id="103"/>
        </w:r>
        <w:r w:rsidRPr="0014645C" w:rsidDel="00B221DB">
          <w:rPr>
            <w:rFonts w:ascii="Arial" w:hAnsi="Arial" w:cs="Arial"/>
            <w:sz w:val="19"/>
            <w:szCs w:val="19"/>
            <w:lang w:val="sk-SK"/>
          </w:rPr>
          <w:delText xml:space="preserve"> a opečiatkovaná v prípade, že žiadateľ má povinnosť používať pečiatku;</w:delText>
        </w:r>
      </w:del>
    </w:p>
    <w:p w14:paraId="03FCC9C2" w14:textId="22E6D1EF" w:rsidR="00127A63" w:rsidRPr="0014645C" w:rsidDel="00B221DB" w:rsidRDefault="00127A63" w:rsidP="00313210">
      <w:pPr>
        <w:numPr>
          <w:ilvl w:val="0"/>
          <w:numId w:val="41"/>
        </w:numPr>
        <w:spacing w:line="288" w:lineRule="auto"/>
        <w:ind w:left="567" w:hanging="425"/>
        <w:jc w:val="both"/>
        <w:rPr>
          <w:del w:id="570" w:author="Zuzana Hušeková" w:date="2018-09-05T15:16:00Z"/>
          <w:rFonts w:ascii="Arial" w:hAnsi="Arial" w:cs="Arial"/>
          <w:sz w:val="19"/>
          <w:szCs w:val="19"/>
          <w:lang w:val="sk-SK"/>
        </w:rPr>
      </w:pPr>
      <w:del w:id="571" w:author="Zuzana Hušeková" w:date="2018-09-05T15:16:00Z">
        <w:r w:rsidRPr="0014645C" w:rsidDel="00B221DB">
          <w:rPr>
            <w:rFonts w:ascii="Arial" w:hAnsi="Arial" w:cs="Arial"/>
            <w:sz w:val="19"/>
            <w:szCs w:val="19"/>
            <w:lang w:val="sk-SK"/>
          </w:rPr>
          <w:delText>ŽoNFP  musí byť vyplnená v slovenskom jazyku a písmom umožňujúcim rozpoznanie obsahu textu;</w:delText>
        </w:r>
      </w:del>
    </w:p>
    <w:p w14:paraId="13D4C63C" w14:textId="0C108C47" w:rsidR="00127A63" w:rsidRPr="0014645C" w:rsidDel="00B221DB" w:rsidRDefault="00127A63" w:rsidP="007F7B8A">
      <w:pPr>
        <w:spacing w:line="288" w:lineRule="auto"/>
        <w:ind w:left="567"/>
        <w:jc w:val="both"/>
        <w:rPr>
          <w:del w:id="572" w:author="Zuzana Hušeková" w:date="2018-09-05T15:16:00Z"/>
          <w:rFonts w:ascii="Arial" w:hAnsi="Arial" w:cs="Arial"/>
          <w:sz w:val="19"/>
          <w:szCs w:val="19"/>
          <w:lang w:val="sk-SK"/>
        </w:rPr>
      </w:pPr>
    </w:p>
    <w:p w14:paraId="15B0CF5E" w14:textId="0A20B7A5" w:rsidR="00F220F5" w:rsidRPr="0014645C" w:rsidDel="00B221DB" w:rsidRDefault="000F6E46" w:rsidP="00127A63">
      <w:pPr>
        <w:spacing w:before="120" w:line="288" w:lineRule="auto"/>
        <w:jc w:val="both"/>
        <w:rPr>
          <w:del w:id="573" w:author="Zuzana Hušeková" w:date="2018-09-05T15:16:00Z"/>
          <w:rFonts w:ascii="Arial" w:hAnsi="Arial" w:cs="Arial"/>
          <w:sz w:val="19"/>
          <w:szCs w:val="19"/>
          <w:lang w:val="sk-SK"/>
        </w:rPr>
      </w:pPr>
      <w:del w:id="574" w:author="Zuzana Hušeková" w:date="2018-09-05T15:16:00Z">
        <w:r w:rsidRPr="0014645C" w:rsidDel="00B221DB">
          <w:rPr>
            <w:rFonts w:ascii="Arial" w:hAnsi="Arial" w:cs="Arial"/>
            <w:sz w:val="19"/>
            <w:szCs w:val="19"/>
            <w:lang w:val="sk-SK"/>
          </w:rPr>
          <w:delText>V prípade predkladania príloh k ŽoNFP požadovaných výzvou/vyzvaním na overenie podmienok poskytnutia príspevku</w:delText>
        </w:r>
        <w:r w:rsidR="009A1031" w:rsidRPr="0014645C" w:rsidDel="00B221DB">
          <w:rPr>
            <w:rFonts w:ascii="Arial" w:hAnsi="Arial" w:cs="Arial"/>
            <w:sz w:val="19"/>
            <w:szCs w:val="19"/>
            <w:lang w:val="sk-SK"/>
          </w:rPr>
          <w:delText xml:space="preserve"> sa </w:delText>
        </w:r>
        <w:r w:rsidRPr="0014645C" w:rsidDel="00B221DB">
          <w:rPr>
            <w:rFonts w:ascii="Arial" w:hAnsi="Arial" w:cs="Arial"/>
            <w:sz w:val="19"/>
            <w:szCs w:val="19"/>
            <w:lang w:val="sk-SK"/>
          </w:rPr>
          <w:delText xml:space="preserve">pre prílohy </w:delText>
        </w:r>
        <w:r w:rsidR="009A1031" w:rsidRPr="0014645C" w:rsidDel="00B221DB">
          <w:rPr>
            <w:rFonts w:ascii="Arial" w:hAnsi="Arial" w:cs="Arial"/>
            <w:sz w:val="19"/>
            <w:szCs w:val="19"/>
            <w:lang w:val="sk-SK"/>
          </w:rPr>
          <w:delText>primerane aplikujú</w:delText>
        </w:r>
        <w:r w:rsidR="006E4781" w:rsidRPr="0014645C" w:rsidDel="00B221DB">
          <w:rPr>
            <w:rStyle w:val="Odkaznapoznmkupodiarou"/>
            <w:rFonts w:cs="Arial"/>
            <w:szCs w:val="19"/>
            <w:lang w:val="sk-SK"/>
          </w:rPr>
          <w:footnoteReference w:id="104"/>
        </w:r>
        <w:r w:rsidR="009A1031" w:rsidRPr="0014645C" w:rsidDel="00B221DB">
          <w:rPr>
            <w:rFonts w:ascii="Arial" w:hAnsi="Arial" w:cs="Arial"/>
            <w:sz w:val="19"/>
            <w:szCs w:val="19"/>
            <w:lang w:val="sk-SK"/>
          </w:rPr>
          <w:delText xml:space="preserve"> </w:delText>
        </w:r>
        <w:r w:rsidRPr="0014645C" w:rsidDel="00B221DB">
          <w:rPr>
            <w:rFonts w:ascii="Arial" w:hAnsi="Arial" w:cs="Arial"/>
            <w:sz w:val="19"/>
            <w:szCs w:val="19"/>
            <w:lang w:val="sk-SK"/>
          </w:rPr>
          <w:delText xml:space="preserve"> </w:delText>
        </w:r>
        <w:r w:rsidR="006F565A" w:rsidRPr="0014645C" w:rsidDel="00B221DB">
          <w:rPr>
            <w:rFonts w:ascii="Arial" w:hAnsi="Arial" w:cs="Arial"/>
            <w:sz w:val="19"/>
            <w:szCs w:val="19"/>
            <w:lang w:val="sk-SK"/>
          </w:rPr>
          <w:delText xml:space="preserve">  požiadavky pre riadne doručenie</w:delText>
        </w:r>
        <w:r w:rsidRPr="0014645C" w:rsidDel="00B221DB">
          <w:rPr>
            <w:rFonts w:ascii="Arial" w:hAnsi="Arial" w:cs="Arial"/>
            <w:sz w:val="19"/>
            <w:szCs w:val="19"/>
            <w:lang w:val="sk-SK"/>
          </w:rPr>
          <w:delText xml:space="preserve"> ako sú stanovené </w:delText>
        </w:r>
        <w:r w:rsidR="006F565A" w:rsidRPr="0014645C" w:rsidDel="00B221DB">
          <w:rPr>
            <w:rFonts w:ascii="Arial" w:hAnsi="Arial" w:cs="Arial"/>
            <w:sz w:val="19"/>
            <w:szCs w:val="19"/>
            <w:lang w:val="sk-SK"/>
          </w:rPr>
          <w:delText xml:space="preserve"> </w:delText>
        </w:r>
        <w:r w:rsidR="00F220F5" w:rsidRPr="0014645C" w:rsidDel="00B221DB">
          <w:rPr>
            <w:rFonts w:ascii="Arial" w:hAnsi="Arial" w:cs="Arial"/>
            <w:sz w:val="19"/>
            <w:szCs w:val="19"/>
            <w:lang w:val="sk-SK"/>
          </w:rPr>
          <w:delText>vo vyzvaní</w:delText>
        </w:r>
        <w:r w:rsidR="00D022D9" w:rsidRPr="0014645C" w:rsidDel="00B221DB">
          <w:rPr>
            <w:rFonts w:ascii="Arial" w:hAnsi="Arial" w:cs="Arial"/>
            <w:sz w:val="19"/>
            <w:szCs w:val="19"/>
            <w:lang w:val="sk-SK"/>
          </w:rPr>
          <w:delText>/výzve</w:delText>
        </w:r>
        <w:r w:rsidRPr="0014645C" w:rsidDel="00B221DB">
          <w:rPr>
            <w:rFonts w:ascii="Arial" w:hAnsi="Arial" w:cs="Arial"/>
            <w:sz w:val="19"/>
            <w:szCs w:val="19"/>
            <w:lang w:val="sk-SK"/>
          </w:rPr>
          <w:delText xml:space="preserve"> pre ŽoNFP a</w:delText>
        </w:r>
        <w:r w:rsidR="00F220F5" w:rsidRPr="0014645C" w:rsidDel="00B221DB">
          <w:rPr>
            <w:rFonts w:ascii="Arial" w:hAnsi="Arial" w:cs="Arial"/>
            <w:sz w:val="19"/>
            <w:szCs w:val="19"/>
            <w:lang w:val="sk-SK"/>
          </w:rPr>
          <w:delText xml:space="preserve"> </w:delText>
        </w:r>
        <w:r w:rsidR="006F565A" w:rsidRPr="0014645C" w:rsidDel="00B221DB">
          <w:rPr>
            <w:rFonts w:ascii="Arial" w:hAnsi="Arial" w:cs="Arial"/>
            <w:sz w:val="19"/>
            <w:szCs w:val="19"/>
            <w:lang w:val="sk-SK"/>
          </w:rPr>
          <w:delText xml:space="preserve">splnenie podmienky riadneho doručenia </w:delText>
        </w:r>
        <w:r w:rsidRPr="0014645C" w:rsidDel="00B221DB">
          <w:rPr>
            <w:rFonts w:ascii="Arial" w:hAnsi="Arial" w:cs="Arial"/>
            <w:sz w:val="19"/>
            <w:szCs w:val="19"/>
            <w:lang w:val="sk-SK"/>
          </w:rPr>
          <w:delText xml:space="preserve">sa posudzuje </w:delText>
        </w:r>
        <w:r w:rsidR="006F565A" w:rsidRPr="0014645C" w:rsidDel="00B221DB">
          <w:rPr>
            <w:rFonts w:ascii="Arial" w:hAnsi="Arial" w:cs="Arial"/>
            <w:sz w:val="19"/>
            <w:szCs w:val="19"/>
            <w:lang w:val="sk-SK"/>
          </w:rPr>
          <w:delText>podľa nich.</w:delText>
        </w:r>
        <w:r w:rsidR="00F220F5" w:rsidRPr="0014645C" w:rsidDel="00B221DB">
          <w:rPr>
            <w:rFonts w:ascii="Arial" w:hAnsi="Arial" w:cs="Arial"/>
            <w:sz w:val="19"/>
            <w:szCs w:val="19"/>
            <w:lang w:val="sk-SK"/>
          </w:rPr>
          <w:delText xml:space="preserve"> </w:delText>
        </w:r>
        <w:r w:rsidRPr="0014645C" w:rsidDel="00B221DB">
          <w:rPr>
            <w:rFonts w:ascii="Arial" w:hAnsi="Arial" w:cs="Arial"/>
            <w:sz w:val="19"/>
            <w:szCs w:val="19"/>
            <w:lang w:val="sk-SK"/>
          </w:rPr>
          <w:delText xml:space="preserve"> </w:delText>
        </w:r>
      </w:del>
    </w:p>
    <w:p w14:paraId="15B0CF5F" w14:textId="07159C17" w:rsidR="00F220F5" w:rsidRPr="0014645C" w:rsidDel="00B221DB" w:rsidRDefault="00F220F5" w:rsidP="003868A0">
      <w:pPr>
        <w:pStyle w:val="Odsekzoznamu"/>
        <w:spacing w:before="120" w:after="120" w:line="288" w:lineRule="auto"/>
        <w:ind w:left="0" w:right="-17"/>
        <w:contextualSpacing w:val="0"/>
        <w:jc w:val="both"/>
        <w:rPr>
          <w:del w:id="577" w:author="Zuzana Hušeková" w:date="2018-09-05T15:16:00Z"/>
          <w:rFonts w:ascii="Arial" w:hAnsi="Arial" w:cs="Arial"/>
          <w:b/>
          <w:sz w:val="19"/>
          <w:szCs w:val="19"/>
          <w:lang w:val="sk-SK"/>
        </w:rPr>
      </w:pPr>
      <w:del w:id="578" w:author="Zuzana Hušeková" w:date="2018-09-05T15:16:00Z">
        <w:r w:rsidRPr="0014645C" w:rsidDel="00B221DB">
          <w:rPr>
            <w:rFonts w:ascii="Arial" w:hAnsi="Arial" w:cs="Arial"/>
            <w:b/>
            <w:sz w:val="19"/>
            <w:szCs w:val="19"/>
            <w:lang w:val="sk-SK"/>
          </w:rPr>
          <w:delText>V prípade, ak žiadateľ nepredložil ŽoNFP riadne, včas alebo v určenej forme</w:delText>
        </w:r>
        <w:r w:rsidR="002D4BAB" w:rsidRPr="0014645C" w:rsidDel="00B221DB">
          <w:rPr>
            <w:rFonts w:ascii="Arial" w:hAnsi="Arial" w:cs="Arial"/>
            <w:b/>
            <w:sz w:val="19"/>
            <w:szCs w:val="19"/>
            <w:lang w:val="sk-SK"/>
          </w:rPr>
          <w:delText xml:space="preserve">, </w:delText>
        </w:r>
        <w:r w:rsidR="00895B95" w:rsidRPr="0014645C" w:rsidDel="00B221DB">
          <w:rPr>
            <w:rFonts w:ascii="Arial" w:hAnsi="Arial" w:cs="Arial"/>
            <w:b/>
            <w:sz w:val="19"/>
            <w:szCs w:val="19"/>
            <w:lang w:val="sk-SK"/>
          </w:rPr>
          <w:delText>RO vydá rozhodnutie o zastavení konania o ŽoNFP.</w:delText>
        </w:r>
      </w:del>
    </w:p>
    <w:p w14:paraId="15B0CF60" w14:textId="77777777" w:rsidR="00F220F5" w:rsidRPr="0014645C" w:rsidRDefault="00F220F5" w:rsidP="001545E4">
      <w:pPr>
        <w:pStyle w:val="Nadpis1"/>
        <w:numPr>
          <w:ilvl w:val="0"/>
          <w:numId w:val="29"/>
        </w:numPr>
        <w:spacing w:after="480" w:line="288" w:lineRule="auto"/>
        <w:rPr>
          <w:i w:val="0"/>
          <w:lang w:val="sk-SK"/>
        </w:rPr>
      </w:pPr>
      <w:bookmarkStart w:id="579" w:name="_Toc417132513"/>
      <w:bookmarkStart w:id="580" w:name="_Toc417648926"/>
      <w:bookmarkStart w:id="581" w:name="_Toc440355017"/>
      <w:bookmarkStart w:id="582" w:name="_Toc440375348"/>
      <w:bookmarkStart w:id="583" w:name="_Toc458432934"/>
      <w:bookmarkStart w:id="584" w:name="_Toc458515686"/>
      <w:r w:rsidRPr="0014645C">
        <w:rPr>
          <w:i w:val="0"/>
          <w:lang w:val="sk-SK"/>
        </w:rPr>
        <w:lastRenderedPageBreak/>
        <w:t>Postup schvaľovania ŽoNFP</w:t>
      </w:r>
      <w:bookmarkEnd w:id="579"/>
      <w:bookmarkEnd w:id="580"/>
      <w:bookmarkEnd w:id="581"/>
      <w:bookmarkEnd w:id="582"/>
      <w:bookmarkEnd w:id="583"/>
      <w:bookmarkEnd w:id="584"/>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85" w:name="_Toc413832248"/>
      <w:bookmarkStart w:id="586" w:name="_Toc417132514"/>
      <w:bookmarkStart w:id="587" w:name="_Toc417648927"/>
      <w:bookmarkStart w:id="588" w:name="_Toc440355018"/>
      <w:bookmarkStart w:id="589" w:name="_Toc440375349"/>
      <w:bookmarkStart w:id="590" w:name="_Toc458432935"/>
      <w:bookmarkStart w:id="591"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585"/>
      <w:bookmarkEnd w:id="586"/>
      <w:bookmarkEnd w:id="587"/>
      <w:bookmarkEnd w:id="588"/>
      <w:bookmarkEnd w:id="589"/>
      <w:bookmarkEnd w:id="590"/>
      <w:bookmarkEnd w:id="591"/>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92" w:name="_Toc413832249"/>
      <w:bookmarkStart w:id="593" w:name="_Toc417132515"/>
      <w:bookmarkStart w:id="594" w:name="_Toc417648928"/>
      <w:bookmarkStart w:id="595" w:name="_Toc440355019"/>
      <w:bookmarkStart w:id="596" w:name="_Toc440375350"/>
      <w:bookmarkStart w:id="597" w:name="_Toc458432936"/>
      <w:bookmarkStart w:id="598" w:name="_Toc458515688"/>
      <w:r w:rsidRPr="0014645C">
        <w:rPr>
          <w:b/>
          <w:lang w:val="sk-SK"/>
        </w:rPr>
        <w:t>4.2</w:t>
      </w:r>
      <w:r w:rsidR="00400B1E" w:rsidRPr="0014645C">
        <w:rPr>
          <w:b/>
          <w:lang w:val="sk-SK"/>
        </w:rPr>
        <w:tab/>
      </w:r>
      <w:r w:rsidR="00F220F5" w:rsidRPr="0014645C">
        <w:rPr>
          <w:b/>
          <w:lang w:val="sk-SK"/>
        </w:rPr>
        <w:t>Odborné hodnotenie ŽoNFP</w:t>
      </w:r>
      <w:bookmarkEnd w:id="592"/>
      <w:bookmarkEnd w:id="593"/>
      <w:bookmarkEnd w:id="594"/>
      <w:bookmarkEnd w:id="595"/>
      <w:bookmarkEnd w:id="596"/>
      <w:bookmarkEnd w:id="597"/>
      <w:bookmarkEnd w:id="598"/>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99" w:name="_Toc413832250"/>
      <w:bookmarkStart w:id="600" w:name="_Toc417132516"/>
      <w:bookmarkStart w:id="601" w:name="_Toc417648929"/>
      <w:bookmarkStart w:id="602" w:name="_Toc440355020"/>
      <w:bookmarkStart w:id="603" w:name="_Toc440375351"/>
      <w:bookmarkStart w:id="604" w:name="_Toc458432937"/>
      <w:bookmarkStart w:id="605"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599"/>
      <w:r w:rsidR="00D86ED1" w:rsidRPr="0014645C">
        <w:rPr>
          <w:b/>
          <w:lang w:val="sk-SK"/>
        </w:rPr>
        <w:t xml:space="preserve"> a zverejňovanie</w:t>
      </w:r>
      <w:bookmarkEnd w:id="600"/>
      <w:bookmarkEnd w:id="601"/>
      <w:bookmarkEnd w:id="602"/>
      <w:bookmarkEnd w:id="603"/>
      <w:bookmarkEnd w:id="604"/>
      <w:bookmarkEnd w:id="605"/>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2A74EF6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del w:id="606" w:author="Milan Matovič" w:date="2018-10-26T11:44:00Z">
        <w:r w:rsidRPr="0014645C" w:rsidDel="00780F49">
          <w:rPr>
            <w:rFonts w:ascii="Arial" w:hAnsi="Arial" w:cs="Arial"/>
            <w:sz w:val="19"/>
            <w:szCs w:val="19"/>
            <w:lang w:val="sk-SK"/>
          </w:rPr>
          <w:delText>podobe</w:delText>
        </w:r>
      </w:del>
      <w:ins w:id="607" w:author="Milan Matovič" w:date="2018-10-26T11:44:00Z">
        <w:r w:rsidR="00780F49">
          <w:rPr>
            <w:rFonts w:ascii="Arial" w:hAnsi="Arial" w:cs="Arial"/>
            <w:sz w:val="19"/>
            <w:szCs w:val="19"/>
            <w:lang w:val="sk-SK"/>
          </w:rPr>
          <w:t>forme</w:t>
        </w:r>
      </w:ins>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0CE0501B"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del w:id="608" w:author="Milan Matovič" w:date="2018-10-26T11:44:00Z">
        <w:r w:rsidRPr="0014645C" w:rsidDel="008B57B2">
          <w:rPr>
            <w:rFonts w:ascii="Arial" w:hAnsi="Arial" w:cs="Arial"/>
            <w:sz w:val="19"/>
            <w:szCs w:val="19"/>
            <w:lang w:val="sk-SK"/>
          </w:rPr>
          <w:delText xml:space="preserve">papierovej </w:delText>
        </w:r>
      </w:del>
      <w:ins w:id="609" w:author="Milan Matovič" w:date="2018-10-26T11:44:00Z">
        <w:r w:rsidR="008B57B2">
          <w:rPr>
            <w:rFonts w:ascii="Arial" w:hAnsi="Arial" w:cs="Arial"/>
            <w:sz w:val="19"/>
            <w:szCs w:val="19"/>
            <w:lang w:val="sk-SK"/>
          </w:rPr>
          <w:t>listinnej</w:t>
        </w:r>
        <w:r w:rsidR="008B57B2" w:rsidRPr="0014645C">
          <w:rPr>
            <w:rFonts w:ascii="Arial" w:hAnsi="Arial" w:cs="Arial"/>
            <w:sz w:val="19"/>
            <w:szCs w:val="19"/>
            <w:lang w:val="sk-SK"/>
          </w:rPr>
          <w:t xml:space="preserve"> </w:t>
        </w:r>
      </w:ins>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610" w:name="_Toc413832252"/>
      <w:bookmarkStart w:id="611" w:name="_Toc417132517"/>
      <w:bookmarkStart w:id="612" w:name="_Toc417648930"/>
      <w:bookmarkStart w:id="613" w:name="_Toc440355021"/>
      <w:bookmarkStart w:id="614" w:name="_Toc440375352"/>
      <w:bookmarkStart w:id="615" w:name="_Toc458432938"/>
      <w:bookmarkStart w:id="616" w:name="_Toc458515690"/>
      <w:r w:rsidRPr="0014645C">
        <w:rPr>
          <w:b/>
          <w:lang w:val="sk-SK"/>
        </w:rPr>
        <w:t>4.4</w:t>
      </w:r>
      <w:r w:rsidR="00400B1E" w:rsidRPr="0014645C">
        <w:rPr>
          <w:b/>
          <w:lang w:val="sk-SK"/>
        </w:rPr>
        <w:tab/>
      </w:r>
      <w:r w:rsidR="00F220F5" w:rsidRPr="0014645C">
        <w:rPr>
          <w:b/>
          <w:lang w:val="sk-SK"/>
        </w:rPr>
        <w:t>Opravné prostriedky</w:t>
      </w:r>
      <w:bookmarkEnd w:id="610"/>
      <w:bookmarkEnd w:id="611"/>
      <w:bookmarkEnd w:id="612"/>
      <w:bookmarkEnd w:id="613"/>
      <w:bookmarkEnd w:id="614"/>
      <w:bookmarkEnd w:id="615"/>
      <w:bookmarkEnd w:id="616"/>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617" w:name="_Toc413832253"/>
      <w:bookmarkStart w:id="618" w:name="_Toc417132518"/>
      <w:bookmarkStart w:id="619" w:name="_Toc417648931"/>
      <w:bookmarkStart w:id="620" w:name="_Toc440355022"/>
      <w:bookmarkStart w:id="621" w:name="_Toc440375353"/>
      <w:bookmarkStart w:id="622" w:name="_Toc458432939"/>
      <w:bookmarkStart w:id="623"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617"/>
      <w:bookmarkEnd w:id="618"/>
      <w:bookmarkEnd w:id="619"/>
      <w:bookmarkEnd w:id="620"/>
      <w:bookmarkEnd w:id="621"/>
      <w:bookmarkEnd w:id="622"/>
      <w:bookmarkEnd w:id="623"/>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624" w:name="_Toc413832254"/>
      <w:bookmarkStart w:id="625" w:name="_Toc417132519"/>
      <w:bookmarkStart w:id="626" w:name="_Toc417648932"/>
      <w:bookmarkStart w:id="627" w:name="_Toc440355023"/>
      <w:bookmarkStart w:id="628" w:name="_Toc440375354"/>
      <w:bookmarkStart w:id="629" w:name="_Toc458432940"/>
      <w:bookmarkStart w:id="630"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624"/>
      <w:bookmarkEnd w:id="625"/>
      <w:bookmarkEnd w:id="626"/>
      <w:bookmarkEnd w:id="627"/>
      <w:bookmarkEnd w:id="628"/>
      <w:bookmarkEnd w:id="629"/>
      <w:bookmarkEnd w:id="630"/>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631" w:name="_Toc413832255"/>
      <w:bookmarkStart w:id="632" w:name="_Toc417132520"/>
      <w:bookmarkStart w:id="633" w:name="_Toc417648933"/>
      <w:bookmarkStart w:id="634" w:name="_Toc440355024"/>
      <w:bookmarkStart w:id="635" w:name="_Toc440375355"/>
      <w:bookmarkStart w:id="636" w:name="_Toc458432941"/>
      <w:bookmarkStart w:id="637"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631"/>
      <w:bookmarkEnd w:id="632"/>
      <w:bookmarkEnd w:id="633"/>
      <w:bookmarkEnd w:id="634"/>
      <w:bookmarkEnd w:id="635"/>
      <w:bookmarkEnd w:id="636"/>
      <w:bookmarkEnd w:id="637"/>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638" w:name="_Toc417132521"/>
      <w:bookmarkStart w:id="639" w:name="_Toc417648934"/>
      <w:bookmarkStart w:id="640" w:name="_Toc440355025"/>
      <w:bookmarkStart w:id="641" w:name="_Toc440375356"/>
      <w:bookmarkStart w:id="642" w:name="_Toc458432942"/>
      <w:bookmarkStart w:id="643" w:name="_Toc458515694"/>
      <w:r w:rsidRPr="0014645C">
        <w:rPr>
          <w:i w:val="0"/>
          <w:lang w:val="sk-SK"/>
        </w:rPr>
        <w:lastRenderedPageBreak/>
        <w:t>Informácia o horizontálnych princípoch</w:t>
      </w:r>
      <w:bookmarkEnd w:id="638"/>
      <w:bookmarkEnd w:id="639"/>
      <w:bookmarkEnd w:id="640"/>
      <w:bookmarkEnd w:id="641"/>
      <w:bookmarkEnd w:id="642"/>
      <w:bookmarkEnd w:id="643"/>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5"/>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6"/>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644" w:name="_Toc417648936"/>
      <w:bookmarkStart w:id="645" w:name="_Toc417132522"/>
      <w:bookmarkStart w:id="646" w:name="_Toc417648937"/>
      <w:bookmarkStart w:id="647" w:name="_Toc440355026"/>
      <w:bookmarkStart w:id="648" w:name="_Toc440375357"/>
      <w:bookmarkStart w:id="649" w:name="_Toc458432943"/>
      <w:bookmarkStart w:id="650" w:name="_Toc458515695"/>
      <w:bookmarkEnd w:id="644"/>
      <w:r w:rsidRPr="0014645C">
        <w:rPr>
          <w:i w:val="0"/>
          <w:lang w:val="sk-SK"/>
        </w:rPr>
        <w:lastRenderedPageBreak/>
        <w:t>Uzavretie zmluvy o </w:t>
      </w:r>
      <w:r w:rsidR="003C3D5D" w:rsidRPr="0014645C">
        <w:rPr>
          <w:i w:val="0"/>
          <w:lang w:val="sk-SK"/>
        </w:rPr>
        <w:t>NFP</w:t>
      </w:r>
      <w:bookmarkEnd w:id="645"/>
      <w:bookmarkEnd w:id="646"/>
      <w:bookmarkEnd w:id="647"/>
      <w:bookmarkEnd w:id="648"/>
      <w:bookmarkEnd w:id="649"/>
      <w:bookmarkEnd w:id="650"/>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651" w:name="_Toc440355027"/>
      <w:bookmarkStart w:id="652" w:name="_Toc440374966"/>
      <w:bookmarkStart w:id="653" w:name="_Toc440634450"/>
      <w:bookmarkStart w:id="654" w:name="_Toc440355028"/>
      <w:bookmarkStart w:id="655" w:name="_Toc440374967"/>
      <w:bookmarkStart w:id="656" w:name="_Toc440634451"/>
      <w:bookmarkStart w:id="657" w:name="_Toc440355029"/>
      <w:bookmarkStart w:id="658" w:name="_Toc440374968"/>
      <w:bookmarkStart w:id="659" w:name="_Toc440634452"/>
      <w:bookmarkStart w:id="660" w:name="_Toc440355030"/>
      <w:bookmarkStart w:id="661" w:name="_Toc440374969"/>
      <w:bookmarkStart w:id="662" w:name="_Toc440634453"/>
      <w:bookmarkStart w:id="663" w:name="_Toc440355031"/>
      <w:bookmarkStart w:id="664" w:name="_Toc440374970"/>
      <w:bookmarkStart w:id="665" w:name="_Toc440634454"/>
      <w:bookmarkStart w:id="666" w:name="_Toc440355032"/>
      <w:bookmarkStart w:id="667" w:name="_Toc440374971"/>
      <w:bookmarkStart w:id="668" w:name="_Toc440634455"/>
      <w:bookmarkStart w:id="669" w:name="_Toc440355033"/>
      <w:bookmarkStart w:id="670" w:name="_Toc440374972"/>
      <w:bookmarkStart w:id="671" w:name="_Toc440634456"/>
      <w:bookmarkStart w:id="672" w:name="_Toc440355034"/>
      <w:bookmarkStart w:id="673" w:name="_Toc440374973"/>
      <w:bookmarkStart w:id="674" w:name="_Toc440634457"/>
      <w:bookmarkStart w:id="675" w:name="_Toc417132523"/>
      <w:bookmarkStart w:id="676" w:name="_Toc417648938"/>
      <w:bookmarkStart w:id="677" w:name="_Toc440355035"/>
      <w:bookmarkStart w:id="678" w:name="_Toc440375358"/>
      <w:bookmarkStart w:id="679" w:name="_Toc458432944"/>
      <w:bookmarkStart w:id="680" w:name="_Toc458515696"/>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75"/>
      <w:bookmarkEnd w:id="676"/>
      <w:bookmarkEnd w:id="677"/>
      <w:bookmarkEnd w:id="678"/>
      <w:bookmarkEnd w:id="679"/>
      <w:bookmarkEnd w:id="680"/>
    </w:p>
    <w:p w14:paraId="55B75C3D" w14:textId="3F3FCCB6" w:rsidR="00FA7A4F" w:rsidRPr="0014645C" w:rsidRDefault="00FA7A4F" w:rsidP="00FA7A4F">
      <w:pPr>
        <w:pStyle w:val="Nadpis2"/>
        <w:spacing w:line="480" w:lineRule="auto"/>
        <w:rPr>
          <w:rFonts w:ascii="Arial" w:hAnsi="Arial" w:cs="Arial"/>
          <w:b/>
          <w:szCs w:val="24"/>
          <w:lang w:val="sk-SK"/>
        </w:rPr>
      </w:pPr>
      <w:bookmarkStart w:id="681" w:name="_Toc458515697"/>
      <w:r w:rsidRPr="0014645C">
        <w:rPr>
          <w:rFonts w:ascii="Arial" w:hAnsi="Arial" w:cs="Arial"/>
          <w:b/>
          <w:szCs w:val="24"/>
          <w:lang w:val="sk-SK"/>
        </w:rPr>
        <w:t>7.1 Žiadateľ (potenciálny prijímateľ)</w:t>
      </w:r>
      <w:bookmarkEnd w:id="681"/>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682"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682"/>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683" w:name="_Toc440355038"/>
      <w:bookmarkStart w:id="684" w:name="_Toc440375361"/>
      <w:bookmarkStart w:id="685" w:name="_Toc458432947"/>
      <w:bookmarkStart w:id="686" w:name="_Toc458515699"/>
      <w:r w:rsidRPr="0014645C">
        <w:rPr>
          <w:b/>
          <w:lang w:val="sk-SK"/>
        </w:rPr>
        <w:t>7.3</w:t>
      </w:r>
      <w:r w:rsidRPr="0014645C">
        <w:rPr>
          <w:b/>
          <w:lang w:val="sk-SK"/>
        </w:rPr>
        <w:tab/>
      </w:r>
      <w:r w:rsidR="009408CE" w:rsidRPr="0014645C">
        <w:rPr>
          <w:b/>
          <w:lang w:val="sk-SK"/>
        </w:rPr>
        <w:t>Na úrovni RO</w:t>
      </w:r>
      <w:bookmarkEnd w:id="683"/>
      <w:bookmarkEnd w:id="684"/>
      <w:bookmarkEnd w:id="685"/>
      <w:bookmarkEnd w:id="686"/>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87" w:name="_Toc440372893"/>
      <w:bookmarkStart w:id="688" w:name="_Toc440375362"/>
      <w:bookmarkStart w:id="689" w:name="_Toc458432948"/>
      <w:bookmarkStart w:id="690" w:name="_Toc458515700"/>
      <w:bookmarkStart w:id="691" w:name="_Toc440355039"/>
      <w:r w:rsidRPr="0014645C">
        <w:rPr>
          <w:rFonts w:ascii="Arial" w:hAnsi="Arial" w:cs="Arial"/>
          <w:i w:val="0"/>
          <w:lang w:val="sk-SK"/>
        </w:rPr>
        <w:lastRenderedPageBreak/>
        <w:t>Prechodné a záverečné ustanovenia</w:t>
      </w:r>
      <w:bookmarkEnd w:id="687"/>
      <w:bookmarkEnd w:id="688"/>
      <w:bookmarkEnd w:id="689"/>
      <w:bookmarkEnd w:id="690"/>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692" w:name="_Toc440375363"/>
      <w:bookmarkStart w:id="693" w:name="_Toc458432949"/>
      <w:bookmarkStart w:id="694" w:name="_Toc458515701"/>
      <w:r w:rsidRPr="0014645C">
        <w:rPr>
          <w:i w:val="0"/>
          <w:lang w:val="sk-SK"/>
        </w:rPr>
        <w:lastRenderedPageBreak/>
        <w:t>Prílohy</w:t>
      </w:r>
      <w:bookmarkEnd w:id="691"/>
      <w:bookmarkEnd w:id="692"/>
      <w:bookmarkEnd w:id="693"/>
      <w:bookmarkEnd w:id="694"/>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0CF40" w14:textId="77777777" w:rsidR="005460BC" w:rsidRDefault="005460BC">
      <w:r>
        <w:separator/>
      </w:r>
    </w:p>
    <w:p w14:paraId="4F6BB83E" w14:textId="77777777" w:rsidR="005460BC" w:rsidRDefault="005460BC"/>
  </w:endnote>
  <w:endnote w:type="continuationSeparator" w:id="0">
    <w:p w14:paraId="69A3A285" w14:textId="77777777" w:rsidR="005460BC" w:rsidRDefault="005460BC">
      <w:r>
        <w:continuationSeparator/>
      </w:r>
    </w:p>
    <w:p w14:paraId="459EAEBE" w14:textId="77777777" w:rsidR="005460BC" w:rsidRDefault="005460BC"/>
  </w:endnote>
  <w:endnote w:type="continuationNotice" w:id="1">
    <w:p w14:paraId="3F26E3E9" w14:textId="77777777" w:rsidR="005460BC" w:rsidRDefault="00546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C4985" w:rsidRPr="004B1810" w:rsidRDefault="00EC4985" w:rsidP="00646F25">
        <w:pPr>
          <w:tabs>
            <w:tab w:val="left" w:pos="709"/>
            <w:tab w:val="center" w:pos="4703"/>
            <w:tab w:val="right" w:pos="9406"/>
          </w:tabs>
          <w:jc w:val="center"/>
          <w:rPr>
            <w:b/>
            <w:sz w:val="16"/>
            <w:lang w:val="sk-SK"/>
          </w:rPr>
        </w:pPr>
      </w:p>
      <w:p w14:paraId="15B0D02E" w14:textId="22B85AA1" w:rsidR="00EC4985" w:rsidRDefault="00EC4985">
        <w:pPr>
          <w:pStyle w:val="Pta"/>
          <w:jc w:val="right"/>
        </w:pPr>
        <w:r>
          <w:fldChar w:fldCharType="begin"/>
        </w:r>
        <w:r>
          <w:instrText xml:space="preserve"> PAGE   \* MERGEFORMAT </w:instrText>
        </w:r>
        <w:r>
          <w:fldChar w:fldCharType="separate"/>
        </w:r>
        <w:r w:rsidR="00AB253A">
          <w:rPr>
            <w:noProof/>
          </w:rPr>
          <w:t>18</w:t>
        </w:r>
        <w:r>
          <w:rPr>
            <w:noProof/>
          </w:rPr>
          <w:fldChar w:fldCharType="end"/>
        </w:r>
      </w:p>
    </w:sdtContent>
  </w:sdt>
  <w:p w14:paraId="15B0D02F" w14:textId="77777777" w:rsidR="00EC4985" w:rsidRPr="003530AF" w:rsidRDefault="00EC498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68B4E" w14:textId="77777777" w:rsidR="005460BC" w:rsidRDefault="005460BC">
      <w:r>
        <w:separator/>
      </w:r>
    </w:p>
    <w:p w14:paraId="5DAB0BF2" w14:textId="77777777" w:rsidR="005460BC" w:rsidRDefault="005460BC"/>
  </w:footnote>
  <w:footnote w:type="continuationSeparator" w:id="0">
    <w:p w14:paraId="50A54829" w14:textId="77777777" w:rsidR="005460BC" w:rsidRDefault="005460BC">
      <w:r>
        <w:continuationSeparator/>
      </w:r>
    </w:p>
    <w:p w14:paraId="6FCE28FB" w14:textId="77777777" w:rsidR="005460BC" w:rsidRDefault="005460BC"/>
  </w:footnote>
  <w:footnote w:type="continuationNotice" w:id="1">
    <w:p w14:paraId="4FCE2B34" w14:textId="77777777" w:rsidR="005460BC" w:rsidRDefault="005460BC"/>
  </w:footnote>
  <w:footnote w:id="2">
    <w:p w14:paraId="15B0D038" w14:textId="77777777" w:rsidR="00EC4985" w:rsidRPr="007F7349" w:rsidRDefault="00EC498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C4985" w:rsidRPr="007F7349" w:rsidRDefault="00EC4985"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C4985" w:rsidRPr="007708E2" w:rsidRDefault="00EC498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C4985" w:rsidRPr="00FC5FD7" w:rsidRDefault="00EC498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EC4985" w:rsidRPr="006E4CC8" w:rsidRDefault="00EC498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C4985" w:rsidRDefault="00EC498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C4985" w:rsidRPr="00A37BAC" w:rsidRDefault="00EC4985" w:rsidP="00C22E41">
      <w:pPr>
        <w:pStyle w:val="Textpoznmkypodiarou"/>
        <w:tabs>
          <w:tab w:val="left" w:pos="284"/>
        </w:tabs>
        <w:spacing w:after="0" w:line="240" w:lineRule="auto"/>
        <w:ind w:left="284" w:hanging="284"/>
        <w:jc w:val="both"/>
        <w:rPr>
          <w:lang w:val="sk-SK"/>
        </w:rPr>
      </w:pPr>
    </w:p>
  </w:footnote>
  <w:footnote w:id="7">
    <w:p w14:paraId="15B0D042" w14:textId="77777777" w:rsidR="00EC4985" w:rsidRPr="007F7349" w:rsidRDefault="00EC498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C4985" w:rsidRPr="00CB17BC" w:rsidRDefault="00EC498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C4985" w:rsidRPr="00FC5FD7" w:rsidRDefault="00EC498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C4985" w:rsidRPr="00A01473" w:rsidRDefault="00EC498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C4985" w:rsidRPr="0000364A" w:rsidRDefault="00EC4985"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C4985" w:rsidRPr="00A01473" w:rsidRDefault="00EC498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C4985" w:rsidRPr="00095609" w:rsidRDefault="00EC4985" w:rsidP="007F7B94">
      <w:pPr>
        <w:pStyle w:val="Textpoznmkypodiarou"/>
        <w:spacing w:after="0"/>
        <w:jc w:val="both"/>
        <w:rPr>
          <w:color w:val="000000"/>
          <w:lang w:val="sk-SK"/>
        </w:rPr>
      </w:pPr>
    </w:p>
  </w:footnote>
  <w:footnote w:id="13">
    <w:p w14:paraId="15B0D044" w14:textId="77777777" w:rsidR="00EC4985" w:rsidRPr="002B3DE0" w:rsidRDefault="00EC498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C4985" w:rsidRPr="0050335B" w:rsidRDefault="00EC4985" w:rsidP="002B3DE0">
      <w:pPr>
        <w:pStyle w:val="Textpoznmkypodiarou"/>
        <w:rPr>
          <w:sz w:val="20"/>
          <w:lang w:val="sk-SK" w:eastAsia="cs-CZ"/>
        </w:rPr>
      </w:pPr>
    </w:p>
  </w:footnote>
  <w:footnote w:id="14">
    <w:p w14:paraId="15B0D046" w14:textId="3F4F0233" w:rsidR="00EC4985" w:rsidRPr="005E07D4" w:rsidRDefault="00EC498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C4985" w:rsidRPr="005E07D4" w:rsidRDefault="00EC498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C4985" w:rsidRPr="0048632E" w:rsidRDefault="00EC498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C4985" w:rsidRPr="0048632E" w:rsidRDefault="00EC498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C4985" w:rsidRPr="00F43C63" w:rsidRDefault="00EC498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C4985" w:rsidRPr="00FF5CA0" w:rsidRDefault="00EC498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C4985" w:rsidRPr="00FF5CA0" w:rsidRDefault="00EC498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C4985" w:rsidRPr="00616190" w:rsidRDefault="00EC498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C4985" w:rsidRPr="00712C42" w:rsidRDefault="00EC498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C4985" w:rsidRPr="00FF5CA0" w:rsidRDefault="00EC498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C4985" w:rsidRPr="00941FF6" w:rsidRDefault="00EC498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C4985" w:rsidRPr="00F02256" w:rsidRDefault="00EC498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C4985" w:rsidRPr="00FC5FD7" w:rsidRDefault="00EC498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C4985" w:rsidRPr="00FC5FD7" w:rsidRDefault="00EC498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C4985" w:rsidRPr="00FC5FD7" w:rsidRDefault="00EC498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C4985" w:rsidRPr="005A22A5" w:rsidRDefault="00EC498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C4985" w:rsidRPr="00FD5306" w:rsidRDefault="00EC498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C4985" w:rsidRPr="0064130C" w:rsidRDefault="00EC498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C4985" w:rsidRPr="00781464" w:rsidRDefault="00EC498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C4985" w:rsidRPr="00217126" w:rsidRDefault="00EC498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C4985" w:rsidRPr="00A11896" w:rsidRDefault="00EC498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EC4985" w:rsidRPr="00781464" w:rsidRDefault="00EC498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C4985" w:rsidRPr="00781464" w:rsidRDefault="00EC498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C4985" w:rsidRPr="00965E93" w:rsidRDefault="00EC498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EC4985" w:rsidRPr="00781464" w:rsidRDefault="00EC4985"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EC4985" w:rsidRPr="006B39C5" w:rsidRDefault="00EC498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C4985" w:rsidRPr="00F72B7B" w:rsidRDefault="00EC498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C4985" w:rsidRPr="006B39C5" w:rsidRDefault="00EC498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C4985" w:rsidRPr="00373D64" w:rsidRDefault="00EC498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C4985" w:rsidRPr="003E064C" w:rsidRDefault="00EC498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C4985" w:rsidRPr="00095609" w:rsidRDefault="00EC4985" w:rsidP="00095609">
      <w:pPr>
        <w:pStyle w:val="Textpoznmkypodiarou"/>
        <w:spacing w:after="0"/>
        <w:jc w:val="both"/>
        <w:rPr>
          <w:lang w:val="sk-SK"/>
        </w:rPr>
      </w:pPr>
    </w:p>
  </w:footnote>
  <w:footnote w:id="43">
    <w:p w14:paraId="15B0D059" w14:textId="77777777" w:rsidR="00EC4985" w:rsidRPr="00781464" w:rsidRDefault="00EC498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C4985" w:rsidRPr="00FA4BEA" w:rsidRDefault="00EC498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C4985" w:rsidRPr="00781464" w:rsidRDefault="00EC498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C4985" w:rsidRPr="000906F9" w:rsidRDefault="00EC498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EC4985" w:rsidRPr="009E43CF" w:rsidRDefault="00EC4985"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C4985" w:rsidRPr="001277DD" w:rsidRDefault="00EC498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C4985" w:rsidRPr="00B842F0" w:rsidRDefault="00EC498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C4985" w:rsidRPr="00B842F0" w:rsidRDefault="00EC498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C4985" w:rsidRPr="00781464" w:rsidRDefault="00EC498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C4985" w:rsidRPr="00E313A0" w:rsidRDefault="00EC498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C4985" w:rsidRPr="00E313A0" w:rsidRDefault="00EC498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C4985" w:rsidRPr="000906F9" w:rsidRDefault="00EC498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C4985" w:rsidRPr="000906F9" w:rsidRDefault="00EC498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C4985" w:rsidRPr="00FC5FD7" w:rsidRDefault="00EC498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C4985" w:rsidRPr="006A1470" w:rsidRDefault="00EC498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EC4985" w:rsidRPr="00FC5FD7" w:rsidRDefault="00EC498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EC4985" w:rsidRPr="00B17F6F" w:rsidRDefault="00EC498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C4985" w:rsidRPr="00B17F6F" w:rsidRDefault="00EC498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C4985" w:rsidRPr="00781464" w:rsidRDefault="00EC4985" w:rsidP="00A571FE">
      <w:pPr>
        <w:pStyle w:val="Textpoznmkypodiarou"/>
        <w:spacing w:after="0"/>
        <w:jc w:val="both"/>
        <w:rPr>
          <w:lang w:val="sk-SK"/>
        </w:rPr>
      </w:pPr>
      <w:r w:rsidRPr="00B17F6F">
        <w:rPr>
          <w:lang w:val="sk-SK"/>
        </w:rPr>
        <w:t>oprávnené výdavky.</w:t>
      </w:r>
    </w:p>
  </w:footnote>
  <w:footnote w:id="63">
    <w:p w14:paraId="4E764AFB" w14:textId="77777777" w:rsidR="00EC4985" w:rsidRPr="00781464" w:rsidRDefault="00EC498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EC4985" w:rsidRPr="001A480A" w:rsidRDefault="00EC498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EC4985" w:rsidRPr="00B05B2F" w:rsidRDefault="00EC498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C4985" w:rsidRPr="00781464" w:rsidRDefault="00EC4985"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EC4985" w:rsidRPr="004D6B4F" w:rsidRDefault="00EC498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EC4985" w:rsidRPr="00781464" w:rsidRDefault="00EC498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EC4985" w:rsidRPr="003429D2" w:rsidRDefault="00EC498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EC4985" w:rsidRPr="00781464" w:rsidRDefault="00EC498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EC4985" w:rsidRPr="0038758F" w:rsidRDefault="00EC498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1">
    <w:p w14:paraId="639E05D2" w14:textId="4F73C708" w:rsidR="00EC4985" w:rsidRPr="003429D2" w:rsidRDefault="00EC498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2">
    <w:p w14:paraId="475D37DC" w14:textId="3369C9B7" w:rsidR="00EC4985" w:rsidRPr="00461B6C" w:rsidRDefault="00EC498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EC4985" w:rsidRPr="00781464" w:rsidRDefault="00EC498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4">
    <w:p w14:paraId="555C10EE" w14:textId="3E1D0518" w:rsidR="00EC4985" w:rsidRPr="00CA3187" w:rsidRDefault="00EC498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5">
    <w:p w14:paraId="15B0D06E" w14:textId="1432DF3D"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EC4985" w:rsidRPr="008148BC" w:rsidRDefault="00EC498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EC4985" w:rsidRPr="004721E4" w:rsidRDefault="00EC498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EC4985" w:rsidRPr="00575B29" w:rsidRDefault="00EC498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0">
    <w:p w14:paraId="79FE0875" w14:textId="799B9032" w:rsidR="00EC4985" w:rsidRPr="00022FA0" w:rsidRDefault="00EC498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EC4985" w:rsidRPr="00781464" w:rsidRDefault="00EC498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EC4985" w:rsidRPr="00781464" w:rsidRDefault="00EC498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EC4985" w:rsidRDefault="00EC498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EC4985" w:rsidRPr="00575B29" w:rsidRDefault="00EC498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EC4985" w:rsidRPr="00781464" w:rsidRDefault="00EC498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EC4985" w:rsidRPr="00CE0C11" w:rsidRDefault="00EC498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EC4985" w:rsidRPr="00781464" w:rsidRDefault="00EC498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EC4985" w:rsidRPr="00781464" w:rsidRDefault="00EC498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EC4985" w:rsidRPr="000906F9" w:rsidRDefault="00EC498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EC4985" w:rsidRPr="00B17F6F" w:rsidRDefault="00EC498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C4985" w:rsidRPr="00B17F6F" w:rsidRDefault="00EC498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C4985" w:rsidRPr="00781464" w:rsidRDefault="00EC4985" w:rsidP="007F5D12">
      <w:pPr>
        <w:pStyle w:val="Textpoznmkypodiarou"/>
        <w:spacing w:after="0"/>
        <w:jc w:val="both"/>
        <w:rPr>
          <w:lang w:val="sk-SK"/>
        </w:rPr>
      </w:pPr>
      <w:r w:rsidRPr="00B17F6F">
        <w:rPr>
          <w:lang w:val="sk-SK"/>
        </w:rPr>
        <w:t>oprávnené výdavky.</w:t>
      </w:r>
    </w:p>
  </w:footnote>
  <w:footnote w:id="91">
    <w:p w14:paraId="260E978A" w14:textId="75F238CE" w:rsidR="00EC4985" w:rsidRPr="008D099D" w:rsidRDefault="00EC498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EC4985" w:rsidRPr="00F30188" w:rsidRDefault="00EC498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EC4985" w:rsidRPr="00F13B43" w:rsidRDefault="00EC498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EC4985" w:rsidRPr="00A03585" w:rsidRDefault="00EC498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EC4985" w:rsidRPr="00545058" w:rsidRDefault="00EC498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EC4985" w:rsidRPr="007F13B7" w:rsidRDefault="00EC4985"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7">
    <w:p w14:paraId="7D61FA3E" w14:textId="4226FD2F" w:rsidR="00EC4985" w:rsidRPr="00040949" w:rsidRDefault="00EC498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EC4985" w:rsidRPr="00DE6A57" w:rsidRDefault="00EC498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6BF9362B" w14:textId="77777777" w:rsidR="00EC4985" w:rsidRPr="006E4781" w:rsidRDefault="00EC4985" w:rsidP="00B221DB">
      <w:pPr>
        <w:pStyle w:val="Textpoznmkypodiarou"/>
        <w:rPr>
          <w:ins w:id="523" w:author="Zuzana Hušeková" w:date="2018-09-05T15:13:00Z"/>
          <w:lang w:val="sk-SK"/>
        </w:rPr>
      </w:pPr>
      <w:ins w:id="524" w:author="Zuzana Hušeková" w:date="2018-09-05T15:13:00Z">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ins>
    </w:p>
  </w:footnote>
  <w:footnote w:id="100">
    <w:p w14:paraId="5CB1F002" w14:textId="2E3D5725" w:rsidR="00EC4985" w:rsidRPr="005D7080" w:rsidDel="00B221DB" w:rsidRDefault="00EC4985" w:rsidP="00CB1E32">
      <w:pPr>
        <w:pStyle w:val="Textpoznmkypodiarou"/>
        <w:jc w:val="both"/>
        <w:rPr>
          <w:del w:id="527" w:author="Zuzana Hušeková" w:date="2018-09-05T15:13:00Z"/>
          <w:szCs w:val="16"/>
          <w:lang w:val="sk-SK"/>
        </w:rPr>
      </w:pPr>
      <w:del w:id="528" w:author="Zuzana Hušeková" w:date="2018-09-05T15:13:00Z">
        <w:r w:rsidRPr="005D7080" w:rsidDel="00B221DB">
          <w:rPr>
            <w:rStyle w:val="Odkaznapoznmkupodiarou"/>
            <w:lang w:val="sk-SK"/>
          </w:rPr>
          <w:footnoteRef/>
        </w:r>
        <w:r w:rsidRPr="005D7080" w:rsidDel="00B221DB">
          <w:rPr>
            <w:lang w:val="sk-SK"/>
          </w:rPr>
          <w:delText xml:space="preserve"> Podrobný  postup pre elektronické podanie </w:delText>
        </w:r>
        <w:r w:rsidRPr="005D7080" w:rsidDel="00B221DB">
          <w:rPr>
            <w:szCs w:val="16"/>
            <w:lang w:val="sk-SK"/>
          </w:rPr>
          <w:delText xml:space="preserve">ŽoNFP prostredníctvom elektronickej schránky bude  popísaný v pripravovanej príručke, ktorá bude zverejnená na webovom sídle OP EVS </w:delText>
        </w:r>
        <w:r w:rsidDel="00B221DB">
          <w:fldChar w:fldCharType="begin"/>
        </w:r>
        <w:r w:rsidDel="00B221DB">
          <w:delInstrText xml:space="preserve"> HYPERLINK "http://www.minv.sk/?aktualne-vyhlasene-vyzvania-1" </w:delInstrText>
        </w:r>
        <w:r w:rsidDel="00B221DB">
          <w:fldChar w:fldCharType="separate"/>
        </w:r>
        <w:r w:rsidRPr="005D7080" w:rsidDel="00B221DB">
          <w:rPr>
            <w:rStyle w:val="Hypertextovprepojenie"/>
            <w:sz w:val="16"/>
            <w:szCs w:val="16"/>
            <w:lang w:val="sk-SK"/>
          </w:rPr>
          <w:delText>http://www.minv.sk/?aktualne-vyhlasene-vyzvania-1</w:delText>
        </w:r>
        <w:r w:rsidDel="00B221DB">
          <w:rPr>
            <w:rStyle w:val="Hypertextovprepojenie"/>
            <w:sz w:val="16"/>
            <w:szCs w:val="16"/>
            <w:lang w:val="sk-SK"/>
          </w:rPr>
          <w:fldChar w:fldCharType="end"/>
        </w:r>
        <w:r w:rsidDel="00B221DB">
          <w:rPr>
            <w:szCs w:val="16"/>
            <w:lang w:val="sk-SK"/>
          </w:rPr>
          <w:delText xml:space="preserve">, resp. </w:delText>
        </w:r>
        <w:r w:rsidRPr="00586DBE" w:rsidDel="00B221DB">
          <w:rPr>
            <w:szCs w:val="16"/>
            <w:lang w:val="sk-SK"/>
          </w:rPr>
          <w:delText>http://www.reformuj.sk/vyzvy/vyzvania-na-narodne-projekty/</w:delText>
        </w:r>
        <w:r w:rsidRPr="005D7080" w:rsidDel="00B221DB">
          <w:rPr>
            <w:szCs w:val="16"/>
            <w:lang w:val="sk-SK"/>
          </w:rPr>
          <w:delText>okamžite po jej schválení kompetentným orgánom</w:delText>
        </w:r>
        <w:r w:rsidRPr="005D7080" w:rsidDel="00B221DB">
          <w:rPr>
            <w:color w:val="FF0000"/>
            <w:szCs w:val="16"/>
            <w:lang w:val="sk-SK"/>
          </w:rPr>
          <w:delText>.</w:delText>
        </w:r>
        <w:r w:rsidDel="00B221DB">
          <w:fldChar w:fldCharType="begin"/>
        </w:r>
        <w:r w:rsidDel="00B221DB">
          <w:delInstrText xml:space="preserve"> HYPERLINK "http://www.opevs.eu/" </w:delInstrText>
        </w:r>
        <w:r w:rsidDel="00B221DB">
          <w:fldChar w:fldCharType="end"/>
        </w:r>
        <w:r w:rsidDel="00B221DB">
          <w:fldChar w:fldCharType="begin"/>
        </w:r>
        <w:r w:rsidDel="00B221DB">
          <w:delInstrText xml:space="preserve"> HYPERLINK "http://www.opevs.eu/" </w:delInstrText>
        </w:r>
        <w:r w:rsidDel="00B221DB">
          <w:fldChar w:fldCharType="end"/>
        </w:r>
      </w:del>
    </w:p>
  </w:footnote>
  <w:footnote w:id="101">
    <w:p w14:paraId="15B0D096" w14:textId="77777777" w:rsidR="00EC4985" w:rsidRPr="001E46F8" w:rsidRDefault="00EC498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2">
    <w:p w14:paraId="7F43F7EB" w14:textId="031AF0E6" w:rsidR="00EC4985" w:rsidRPr="00D14F5E" w:rsidDel="00B221DB" w:rsidRDefault="00EC4985">
      <w:pPr>
        <w:pStyle w:val="Textpoznmkypodiarou"/>
        <w:rPr>
          <w:del w:id="566" w:author="Zuzana Hušeková" w:date="2018-09-05T15:16:00Z"/>
          <w:lang w:val="sk-SK"/>
        </w:rPr>
      </w:pPr>
      <w:del w:id="567" w:author="Zuzana Hušeková" w:date="2018-09-05T15:16:00Z">
        <w:r w:rsidRPr="00D14F5E" w:rsidDel="00B221DB">
          <w:rPr>
            <w:rStyle w:val="Odkaznapoznmkupodiarou"/>
            <w:lang w:val="sk-SK"/>
          </w:rPr>
          <w:footnoteRef/>
        </w:r>
        <w:r w:rsidRPr="00D14F5E" w:rsidDel="00B221DB">
          <w:rPr>
            <w:lang w:val="sk-SK"/>
          </w:rPr>
          <w:delText xml:space="preserve"> V prípade predloženia ŽoNFP v písomnej podobe elektronicky podľa zákona o E-Govermente, sa aplikuje elektronicky overený podpis</w:delText>
        </w:r>
      </w:del>
    </w:p>
  </w:footnote>
  <w:footnote w:id="103">
    <w:p w14:paraId="64C5AC75" w14:textId="62AEDD79" w:rsidR="00EC4985" w:rsidRPr="00C931D2" w:rsidDel="00B221DB" w:rsidRDefault="00EC4985" w:rsidP="00664724">
      <w:pPr>
        <w:pStyle w:val="Textpoznmkypodiarou"/>
        <w:jc w:val="both"/>
        <w:rPr>
          <w:del w:id="568" w:author="Zuzana Hušeková" w:date="2018-09-05T15:16:00Z"/>
          <w:lang w:val="sk-SK"/>
        </w:rPr>
      </w:pPr>
      <w:del w:id="569" w:author="Zuzana Hušeková" w:date="2018-09-05T15:16:00Z">
        <w:r w:rsidRPr="00E313A0" w:rsidDel="00B221DB">
          <w:rPr>
            <w:rStyle w:val="Odkaznapoznmkupodiarou"/>
            <w:lang w:val="sk-SK"/>
          </w:rPr>
          <w:footnoteRef/>
        </w:r>
        <w:r w:rsidRPr="00D2017D" w:rsidDel="00B221DB">
          <w:rPr>
            <w:rStyle w:val="Odkaznapoznmkupodiarou"/>
            <w:lang w:val="sk-SK"/>
          </w:rPr>
          <w:delText xml:space="preserve"> </w:delText>
        </w:r>
        <w:r w:rsidRPr="00C931D2" w:rsidDel="00B221DB">
          <w:rPr>
            <w:lang w:val="sk-SK"/>
          </w:rPr>
          <w:delText xml:space="preserve">V prípade podpísania ŽoNFP poverenou osobou je potrebné spolu s písomnou formou ŽoNFP predložiť dokument, ktorým štatutárny orgán žiadateľa oprávňuje danú osobu na podpis ŽoNFP.  </w:delText>
        </w:r>
      </w:del>
    </w:p>
  </w:footnote>
  <w:footnote w:id="104">
    <w:p w14:paraId="05178A9C" w14:textId="1DAC0AD9" w:rsidR="00EC4985" w:rsidRPr="006E4781" w:rsidDel="00B221DB" w:rsidRDefault="00EC4985">
      <w:pPr>
        <w:pStyle w:val="Textpoznmkypodiarou"/>
        <w:rPr>
          <w:del w:id="575" w:author="Zuzana Hušeková" w:date="2018-09-05T15:16:00Z"/>
          <w:lang w:val="sk-SK"/>
        </w:rPr>
      </w:pPr>
      <w:del w:id="576" w:author="Zuzana Hušeková" w:date="2018-09-05T15:16:00Z">
        <w:r w:rsidDel="00B221DB">
          <w:rPr>
            <w:rStyle w:val="Odkaznapoznmkupodiarou"/>
          </w:rPr>
          <w:footnoteRef/>
        </w:r>
        <w:r w:rsidRPr="009739DC" w:rsidDel="00B221DB">
          <w:rPr>
            <w:lang w:val="sk-SK"/>
          </w:rPr>
          <w:delText xml:space="preserve"> </w:delText>
        </w:r>
        <w:r w:rsidDel="00B221DB">
          <w:rPr>
            <w:lang w:val="sk-SK"/>
          </w:rPr>
          <w:delText>Relevantné pre povinnosť podpísania a opečiatkovania ŽoNFP v prípadoch, že príloha je pevne zviazaná s predloženou ŽoNFP</w:delText>
        </w:r>
      </w:del>
    </w:p>
  </w:footnote>
  <w:footnote w:id="105">
    <w:p w14:paraId="32B0AA38" w14:textId="77777777" w:rsidR="00EC4985" w:rsidRPr="00251941" w:rsidRDefault="00EC498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C4985" w:rsidRDefault="00EC4985" w:rsidP="003950CB">
      <w:pPr>
        <w:pStyle w:val="Textpoznmkypodiarou"/>
        <w:rPr>
          <w:lang w:val="sk-SK"/>
        </w:rPr>
      </w:pPr>
    </w:p>
    <w:p w14:paraId="28CC8188" w14:textId="77777777" w:rsidR="00EC4985" w:rsidRPr="003F5F8A" w:rsidRDefault="00EC4985" w:rsidP="003950CB">
      <w:pPr>
        <w:pStyle w:val="Textpoznmkypodiarou"/>
        <w:rPr>
          <w:lang w:val="sk-SK"/>
        </w:rPr>
      </w:pPr>
    </w:p>
  </w:footnote>
  <w:footnote w:id="106">
    <w:p w14:paraId="7D1770C9" w14:textId="4025C1FA" w:rsidR="00EC4985" w:rsidRPr="00B14625" w:rsidRDefault="00EC498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C4985" w:rsidRPr="00624DC2" w:rsidRDefault="00EC4985" w:rsidP="002B3DE0">
    <w:pPr>
      <w:pStyle w:val="Hlavika"/>
      <w:tabs>
        <w:tab w:val="clear" w:pos="4703"/>
        <w:tab w:val="clear" w:pos="9406"/>
        <w:tab w:val="left" w:pos="1763"/>
      </w:tabs>
      <w:rPr>
        <w:lang w:val="en-GB"/>
      </w:rPr>
    </w:pPr>
    <w:r>
      <w:rPr>
        <w:lang w:val="en-GB"/>
      </w:rPr>
      <w:tab/>
    </w:r>
  </w:p>
  <w:p w14:paraId="15B0D031" w14:textId="77777777" w:rsidR="00EC4985" w:rsidRDefault="00EC498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0BC"/>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3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2F"/>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0218C-0DE4-4ABF-AB03-FE66D7C55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35644</Words>
  <Characters>203175</Characters>
  <Application>Microsoft Office Word</Application>
  <DocSecurity>0</DocSecurity>
  <Lines>1693</Lines>
  <Paragraphs>476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4</cp:revision>
  <cp:lastPrinted>2017-01-17T14:22:00Z</cp:lastPrinted>
  <dcterms:created xsi:type="dcterms:W3CDTF">2018-10-26T10:33:00Z</dcterms:created>
  <dcterms:modified xsi:type="dcterms:W3CDTF">2018-10-26T10:38:00Z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