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bookmarkStart w:id="0" w:name="_GoBack"/>
      <w:bookmarkEnd w:id="0"/>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50150E48"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F751EA" w:rsidRPr="0014645C">
        <w:rPr>
          <w:rFonts w:ascii="Verdana" w:hAnsi="Verdana"/>
          <w:sz w:val="16"/>
          <w:szCs w:val="16"/>
          <w:lang w:val="sk-SK" w:eastAsia="cs-CZ"/>
        </w:rPr>
        <w:t xml:space="preserve"> </w:t>
      </w:r>
      <w:del w:id="1" w:author="Zuzana Hušeková" w:date="2018-08-30T07:31:00Z">
        <w:r w:rsidR="00181E9C" w:rsidDel="006504A1">
          <w:rPr>
            <w:rFonts w:ascii="Verdana" w:hAnsi="Verdana"/>
            <w:sz w:val="16"/>
            <w:szCs w:val="16"/>
            <w:lang w:val="sk-SK" w:eastAsia="cs-CZ"/>
          </w:rPr>
          <w:delText>13</w:delText>
        </w:r>
      </w:del>
      <w:ins w:id="2" w:author="Zuzana Hušeková" w:date="2018-08-30T07:31:00Z">
        <w:r w:rsidR="006504A1">
          <w:rPr>
            <w:rFonts w:ascii="Verdana" w:hAnsi="Verdana"/>
            <w:sz w:val="16"/>
            <w:szCs w:val="16"/>
            <w:lang w:val="sk-SK" w:eastAsia="cs-CZ"/>
          </w:rPr>
          <w:t>31</w:t>
        </w:r>
      </w:ins>
      <w:r w:rsidR="00B67260" w:rsidRPr="0014645C">
        <w:rPr>
          <w:rFonts w:ascii="Verdana" w:hAnsi="Verdana"/>
          <w:sz w:val="16"/>
          <w:szCs w:val="16"/>
          <w:lang w:val="sk-SK" w:eastAsia="cs-CZ"/>
        </w:rPr>
        <w:t xml:space="preserve">. </w:t>
      </w:r>
      <w:del w:id="3" w:author="Zuzana Hušeková" w:date="2018-08-30T07:31:00Z">
        <w:r w:rsidR="00181E9C" w:rsidDel="006504A1">
          <w:rPr>
            <w:rFonts w:ascii="Verdana" w:hAnsi="Verdana"/>
            <w:sz w:val="16"/>
            <w:szCs w:val="16"/>
            <w:lang w:val="sk-SK" w:eastAsia="cs-CZ"/>
          </w:rPr>
          <w:delText>06</w:delText>
        </w:r>
      </w:del>
      <w:ins w:id="4" w:author="Zuzana Hušeková" w:date="2018-08-30T07:31:00Z">
        <w:r w:rsidR="006504A1">
          <w:rPr>
            <w:rFonts w:ascii="Verdana" w:hAnsi="Verdana"/>
            <w:sz w:val="16"/>
            <w:szCs w:val="16"/>
            <w:lang w:val="sk-SK" w:eastAsia="cs-CZ"/>
          </w:rPr>
          <w:t>08</w:t>
        </w:r>
      </w:ins>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55EBBF09"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del w:id="5" w:author="Zuzana Hušeková" w:date="2018-08-30T07:31:00Z">
        <w:r w:rsidR="00181E9C" w:rsidDel="006504A1">
          <w:rPr>
            <w:rFonts w:ascii="Verdana" w:hAnsi="Verdana"/>
            <w:sz w:val="16"/>
            <w:szCs w:val="16"/>
            <w:lang w:val="sk-SK" w:eastAsia="cs-CZ"/>
          </w:rPr>
          <w:delText>13</w:delText>
        </w:r>
      </w:del>
      <w:ins w:id="6" w:author="Zuzana Hušeková" w:date="2018-08-30T07:31:00Z">
        <w:r w:rsidR="006504A1">
          <w:rPr>
            <w:rFonts w:ascii="Verdana" w:hAnsi="Verdana"/>
            <w:sz w:val="16"/>
            <w:szCs w:val="16"/>
            <w:lang w:val="sk-SK" w:eastAsia="cs-CZ"/>
          </w:rPr>
          <w:t>31</w:t>
        </w:r>
      </w:ins>
      <w:r w:rsidR="00B67260" w:rsidRPr="0014645C">
        <w:rPr>
          <w:rFonts w:ascii="Verdana" w:hAnsi="Verdana"/>
          <w:sz w:val="16"/>
          <w:szCs w:val="16"/>
          <w:lang w:val="sk-SK" w:eastAsia="cs-CZ"/>
        </w:rPr>
        <w:t xml:space="preserve">. </w:t>
      </w:r>
      <w:del w:id="7" w:author="Zuzana Hušeková" w:date="2018-08-30T07:32:00Z">
        <w:r w:rsidR="00181E9C" w:rsidDel="006504A1">
          <w:rPr>
            <w:rFonts w:ascii="Verdana" w:hAnsi="Verdana"/>
            <w:sz w:val="16"/>
            <w:szCs w:val="16"/>
            <w:lang w:val="sk-SK" w:eastAsia="cs-CZ"/>
          </w:rPr>
          <w:delText>06</w:delText>
        </w:r>
      </w:del>
      <w:ins w:id="8" w:author="Zuzana Hušeková" w:date="2018-08-30T07:32:00Z">
        <w:r w:rsidR="006504A1">
          <w:rPr>
            <w:rFonts w:ascii="Verdana" w:hAnsi="Verdana"/>
            <w:sz w:val="16"/>
            <w:szCs w:val="16"/>
            <w:lang w:val="sk-SK" w:eastAsia="cs-CZ"/>
          </w:rPr>
          <w:t>08</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6BD90EE2"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del w:id="9" w:author="Zuzana Hušeková" w:date="2018-08-30T07:32:00Z">
        <w:r w:rsidR="00181E9C" w:rsidDel="006504A1">
          <w:rPr>
            <w:rFonts w:ascii="Verdana" w:hAnsi="Verdana"/>
            <w:sz w:val="16"/>
            <w:szCs w:val="16"/>
            <w:lang w:val="sk-SK" w:eastAsia="cs-CZ"/>
          </w:rPr>
          <w:delText>13</w:delText>
        </w:r>
      </w:del>
      <w:ins w:id="10" w:author="Zuzana Hušeková" w:date="2018-08-30T07:32:00Z">
        <w:r w:rsidR="006504A1">
          <w:rPr>
            <w:rFonts w:ascii="Verdana" w:hAnsi="Verdana"/>
            <w:sz w:val="16"/>
            <w:szCs w:val="16"/>
            <w:lang w:val="sk-SK" w:eastAsia="cs-CZ"/>
          </w:rPr>
          <w:t>31</w:t>
        </w:r>
      </w:ins>
      <w:r w:rsidR="00B67260" w:rsidRPr="0014645C">
        <w:rPr>
          <w:rFonts w:ascii="Verdana" w:hAnsi="Verdana"/>
          <w:sz w:val="16"/>
          <w:szCs w:val="16"/>
          <w:lang w:val="sk-SK" w:eastAsia="cs-CZ"/>
        </w:rPr>
        <w:t xml:space="preserve">. </w:t>
      </w:r>
      <w:del w:id="11" w:author="Zuzana Hušeková" w:date="2018-08-30T07:32:00Z">
        <w:r w:rsidR="00181E9C" w:rsidDel="006504A1">
          <w:rPr>
            <w:rFonts w:ascii="Verdana" w:hAnsi="Verdana"/>
            <w:sz w:val="16"/>
            <w:szCs w:val="16"/>
            <w:lang w:val="sk-SK" w:eastAsia="cs-CZ"/>
          </w:rPr>
          <w:delText>06</w:delText>
        </w:r>
      </w:del>
      <w:ins w:id="12" w:author="Zuzana Hušeková" w:date="2018-08-30T07:32:00Z">
        <w:r w:rsidR="006504A1">
          <w:rPr>
            <w:rFonts w:ascii="Verdana" w:hAnsi="Verdana"/>
            <w:sz w:val="16"/>
            <w:szCs w:val="16"/>
            <w:lang w:val="sk-SK" w:eastAsia="cs-CZ"/>
          </w:rPr>
          <w:t>08</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722FAE60"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del w:id="13" w:author="Zuzana Hušeková" w:date="2018-08-30T07:31:00Z">
        <w:r w:rsidR="00181E9C" w:rsidDel="006504A1">
          <w:rPr>
            <w:rFonts w:ascii="Verdana" w:hAnsi="Verdana"/>
            <w:sz w:val="16"/>
            <w:szCs w:val="16"/>
            <w:lang w:val="sk-SK" w:eastAsia="cs-CZ"/>
          </w:rPr>
          <w:delText>2</w:delText>
        </w:r>
      </w:del>
      <w:ins w:id="14" w:author="Zuzana Hušeková" w:date="2018-08-30T07:31:00Z">
        <w:r w:rsidR="006504A1">
          <w:rPr>
            <w:rFonts w:ascii="Verdana" w:hAnsi="Verdana"/>
            <w:sz w:val="16"/>
            <w:szCs w:val="16"/>
            <w:lang w:val="sk-SK" w:eastAsia="cs-CZ"/>
          </w:rPr>
          <w:t>3</w:t>
        </w:r>
      </w:ins>
      <w:r w:rsidRPr="0014645C">
        <w:rPr>
          <w:rFonts w:ascii="Verdana" w:hAnsi="Verdana"/>
          <w:sz w:val="16"/>
          <w:szCs w:val="16"/>
          <w:lang w:val="sk-SK" w:eastAsia="cs-CZ"/>
        </w:rPr>
        <w:t xml:space="preserve">; platnosť od: </w:t>
      </w:r>
      <w:del w:id="15" w:author="Zuzana Hušeková" w:date="2018-08-30T07:31:00Z">
        <w:r w:rsidR="00181E9C" w:rsidDel="006504A1">
          <w:rPr>
            <w:rFonts w:ascii="Verdana" w:hAnsi="Verdana"/>
            <w:sz w:val="16"/>
            <w:szCs w:val="16"/>
            <w:lang w:val="sk-SK" w:eastAsia="cs-CZ"/>
          </w:rPr>
          <w:delText>13</w:delText>
        </w:r>
      </w:del>
      <w:ins w:id="16" w:author="Zuzana Hušeková" w:date="2018-08-30T07:31:00Z">
        <w:r w:rsidR="006504A1">
          <w:rPr>
            <w:rFonts w:ascii="Verdana" w:hAnsi="Verdana"/>
            <w:sz w:val="16"/>
            <w:szCs w:val="16"/>
            <w:lang w:val="sk-SK" w:eastAsia="cs-CZ"/>
          </w:rPr>
          <w:t>31</w:t>
        </w:r>
      </w:ins>
      <w:r w:rsidR="00B67260" w:rsidRPr="0014645C">
        <w:rPr>
          <w:rFonts w:ascii="Verdana" w:hAnsi="Verdana"/>
          <w:sz w:val="16"/>
          <w:szCs w:val="16"/>
          <w:lang w:val="sk-SK" w:eastAsia="cs-CZ"/>
        </w:rPr>
        <w:t xml:space="preserve">. </w:t>
      </w:r>
      <w:del w:id="17" w:author="Zuzana Hušeková" w:date="2018-08-30T07:31:00Z">
        <w:r w:rsidR="00181E9C" w:rsidDel="006504A1">
          <w:rPr>
            <w:rFonts w:ascii="Verdana" w:hAnsi="Verdana"/>
            <w:sz w:val="16"/>
            <w:szCs w:val="16"/>
            <w:lang w:val="sk-SK" w:eastAsia="cs-CZ"/>
          </w:rPr>
          <w:delText>06</w:delText>
        </w:r>
      </w:del>
      <w:ins w:id="18" w:author="Zuzana Hušeková" w:date="2018-08-30T07:31:00Z">
        <w:r w:rsidR="006504A1">
          <w:rPr>
            <w:rFonts w:ascii="Verdana" w:hAnsi="Verdana"/>
            <w:sz w:val="16"/>
            <w:szCs w:val="16"/>
            <w:lang w:val="sk-SK" w:eastAsia="cs-CZ"/>
          </w:rPr>
          <w:t>08</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xml:space="preserve">, účinnosť od: </w:t>
      </w:r>
      <w:del w:id="19" w:author="Zuzana Hušeková" w:date="2018-08-30T07:31:00Z">
        <w:r w:rsidR="00181E9C" w:rsidDel="006504A1">
          <w:rPr>
            <w:rFonts w:ascii="Verdana" w:hAnsi="Verdana"/>
            <w:sz w:val="16"/>
            <w:szCs w:val="16"/>
            <w:lang w:val="sk-SK" w:eastAsia="cs-CZ"/>
          </w:rPr>
          <w:delText>13</w:delText>
        </w:r>
      </w:del>
      <w:ins w:id="20" w:author="Zuzana Hušeková" w:date="2018-08-30T07:31:00Z">
        <w:r w:rsidR="006504A1">
          <w:rPr>
            <w:rFonts w:ascii="Verdana" w:hAnsi="Verdana"/>
            <w:sz w:val="16"/>
            <w:szCs w:val="16"/>
            <w:lang w:val="sk-SK" w:eastAsia="cs-CZ"/>
          </w:rPr>
          <w:t>01</w:t>
        </w:r>
      </w:ins>
      <w:r w:rsidR="00B13656" w:rsidRPr="0014645C">
        <w:rPr>
          <w:rFonts w:ascii="Verdana" w:hAnsi="Verdana"/>
          <w:sz w:val="16"/>
          <w:szCs w:val="16"/>
          <w:lang w:val="sk-SK" w:eastAsia="cs-CZ"/>
        </w:rPr>
        <w:t xml:space="preserve">. </w:t>
      </w:r>
      <w:del w:id="21" w:author="Zuzana Hušeková" w:date="2018-08-30T07:31:00Z">
        <w:r w:rsidR="00181E9C" w:rsidDel="006504A1">
          <w:rPr>
            <w:rFonts w:ascii="Verdana" w:hAnsi="Verdana"/>
            <w:sz w:val="16"/>
            <w:szCs w:val="16"/>
            <w:lang w:val="sk-SK" w:eastAsia="cs-CZ"/>
          </w:rPr>
          <w:delText>06</w:delText>
        </w:r>
      </w:del>
      <w:ins w:id="22" w:author="Zuzana Hušeková" w:date="2018-08-30T07:31:00Z">
        <w:r w:rsidR="006504A1">
          <w:rPr>
            <w:rFonts w:ascii="Verdana" w:hAnsi="Verdana"/>
            <w:sz w:val="16"/>
            <w:szCs w:val="16"/>
            <w:lang w:val="sk-SK" w:eastAsia="cs-CZ"/>
          </w:rPr>
          <w:t>09</w:t>
        </w:r>
      </w:ins>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A3683E"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A8479A">
              <w:rPr>
                <w:webHidden/>
                <w:sz w:val="17"/>
                <w:szCs w:val="17"/>
              </w:rPr>
              <w:t>5</w:t>
            </w:r>
            <w:r w:rsidR="00FA7A4F" w:rsidRPr="0014645C">
              <w:rPr>
                <w:webHidden/>
                <w:sz w:val="17"/>
                <w:szCs w:val="17"/>
              </w:rPr>
              <w:fldChar w:fldCharType="end"/>
            </w:r>
          </w:hyperlink>
        </w:p>
        <w:p w14:paraId="0CE9047A" w14:textId="77777777" w:rsidR="00FA7A4F" w:rsidRPr="0014645C" w:rsidRDefault="00A3683E"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A8479A">
              <w:rPr>
                <w:webHidden/>
                <w:sz w:val="17"/>
                <w:szCs w:val="17"/>
              </w:rPr>
              <w:t>5</w:t>
            </w:r>
            <w:r w:rsidR="00FA7A4F" w:rsidRPr="0014645C">
              <w:rPr>
                <w:webHidden/>
                <w:sz w:val="17"/>
                <w:szCs w:val="17"/>
              </w:rPr>
              <w:fldChar w:fldCharType="end"/>
            </w:r>
          </w:hyperlink>
        </w:p>
        <w:p w14:paraId="625D85AC" w14:textId="77777777" w:rsidR="00FA7A4F" w:rsidRPr="0014645C" w:rsidRDefault="00A3683E"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A8479A">
              <w:rPr>
                <w:webHidden/>
                <w:sz w:val="17"/>
                <w:szCs w:val="17"/>
              </w:rPr>
              <w:t>6</w:t>
            </w:r>
            <w:r w:rsidR="00FA7A4F" w:rsidRPr="0014645C">
              <w:rPr>
                <w:webHidden/>
                <w:sz w:val="17"/>
                <w:szCs w:val="17"/>
              </w:rPr>
              <w:fldChar w:fldCharType="end"/>
            </w:r>
          </w:hyperlink>
        </w:p>
        <w:p w14:paraId="38DE1105" w14:textId="169A25D0" w:rsidR="00FA7A4F" w:rsidRPr="0014645C" w:rsidRDefault="00A3683E"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A8479A">
              <w:rPr>
                <w:webHidden/>
                <w:sz w:val="17"/>
                <w:szCs w:val="17"/>
              </w:rPr>
              <w:t>14</w:t>
            </w:r>
            <w:r w:rsidR="00FA7A4F" w:rsidRPr="0014645C">
              <w:rPr>
                <w:webHidden/>
                <w:sz w:val="17"/>
                <w:szCs w:val="17"/>
              </w:rPr>
              <w:fldChar w:fldCharType="end"/>
            </w:r>
          </w:hyperlink>
        </w:p>
        <w:p w14:paraId="3A3FB81F" w14:textId="32A9647F" w:rsidR="00FA7A4F" w:rsidRPr="0014645C" w:rsidRDefault="00A3683E"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A8479A">
              <w:rPr>
                <w:webHidden/>
                <w:sz w:val="17"/>
                <w:szCs w:val="17"/>
              </w:rPr>
              <w:t>15</w:t>
            </w:r>
            <w:r w:rsidR="00FA7A4F" w:rsidRPr="0014645C">
              <w:rPr>
                <w:webHidden/>
                <w:sz w:val="17"/>
                <w:szCs w:val="17"/>
              </w:rPr>
              <w:fldChar w:fldCharType="end"/>
            </w:r>
          </w:hyperlink>
        </w:p>
        <w:p w14:paraId="398745CB" w14:textId="77777777" w:rsidR="00FA7A4F" w:rsidRPr="0014645C" w:rsidRDefault="00A3683E"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A3683E"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A3683E">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A3683E"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70FB8AAF" w14:textId="77777777" w:rsidR="00FA7A4F" w:rsidRPr="0014645C" w:rsidRDefault="00A3683E"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7D0450AF" w14:textId="77777777" w:rsidR="00FA7A4F" w:rsidRPr="0014645C" w:rsidRDefault="00A3683E"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2998462F" w14:textId="77777777" w:rsidR="00FA7A4F" w:rsidRPr="0014645C" w:rsidRDefault="00A3683E"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51C92F3F" w14:textId="27811E00" w:rsidR="00FA7A4F" w:rsidRPr="0014645C" w:rsidRDefault="00A3683E"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24</w:t>
            </w:r>
            <w:r w:rsidR="00FA7A4F" w:rsidRPr="0014645C">
              <w:rPr>
                <w:noProof/>
                <w:webHidden/>
                <w:sz w:val="17"/>
                <w:szCs w:val="17"/>
                <w:lang w:val="sk-SK"/>
              </w:rPr>
              <w:fldChar w:fldCharType="end"/>
            </w:r>
          </w:hyperlink>
        </w:p>
        <w:p w14:paraId="2E266A3D" w14:textId="368CD8C6" w:rsidR="00FA7A4F" w:rsidRPr="0014645C" w:rsidRDefault="00A3683E"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A3683E"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A3683E"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26</w:t>
            </w:r>
            <w:r w:rsidR="00FA7A4F" w:rsidRPr="0014645C">
              <w:rPr>
                <w:noProof/>
                <w:webHidden/>
                <w:sz w:val="17"/>
                <w:szCs w:val="17"/>
                <w:lang w:val="sk-SK"/>
              </w:rPr>
              <w:fldChar w:fldCharType="end"/>
            </w:r>
          </w:hyperlink>
        </w:p>
        <w:p w14:paraId="553CB218" w14:textId="7B45C116" w:rsidR="00FA7A4F" w:rsidRPr="0014645C" w:rsidRDefault="00A3683E"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A3683E"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27</w:t>
            </w:r>
            <w:r w:rsidR="00FA7A4F" w:rsidRPr="0014645C">
              <w:rPr>
                <w:noProof/>
                <w:webHidden/>
                <w:sz w:val="17"/>
                <w:szCs w:val="17"/>
                <w:lang w:val="sk-SK"/>
              </w:rPr>
              <w:fldChar w:fldCharType="end"/>
            </w:r>
          </w:hyperlink>
        </w:p>
        <w:p w14:paraId="6CD6F793" w14:textId="223C03EA" w:rsidR="00FA7A4F" w:rsidRPr="0014645C" w:rsidRDefault="00A3683E"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A8479A">
              <w:rPr>
                <w:webHidden/>
                <w:sz w:val="17"/>
                <w:szCs w:val="17"/>
              </w:rPr>
              <w:t>28</w:t>
            </w:r>
            <w:r w:rsidR="00FA7A4F" w:rsidRPr="0014645C">
              <w:rPr>
                <w:webHidden/>
                <w:sz w:val="17"/>
                <w:szCs w:val="17"/>
              </w:rPr>
              <w:fldChar w:fldCharType="end"/>
            </w:r>
          </w:hyperlink>
        </w:p>
        <w:p w14:paraId="0DE4A935" w14:textId="2388589A" w:rsidR="00FA7A4F" w:rsidRPr="0014645C" w:rsidRDefault="00A3683E"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A8479A">
              <w:rPr>
                <w:webHidden/>
                <w:sz w:val="17"/>
                <w:szCs w:val="17"/>
              </w:rPr>
              <w:t>28</w:t>
            </w:r>
            <w:r w:rsidR="00FA7A4F" w:rsidRPr="0014645C">
              <w:rPr>
                <w:webHidden/>
                <w:sz w:val="17"/>
                <w:szCs w:val="17"/>
              </w:rPr>
              <w:fldChar w:fldCharType="end"/>
            </w:r>
          </w:hyperlink>
        </w:p>
        <w:p w14:paraId="183C11D3" w14:textId="02876BF3" w:rsidR="00FA7A4F" w:rsidRPr="0014645C" w:rsidRDefault="00A3683E"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A8479A">
              <w:rPr>
                <w:webHidden/>
                <w:sz w:val="17"/>
                <w:szCs w:val="17"/>
              </w:rPr>
              <w:t>29</w:t>
            </w:r>
            <w:r w:rsidR="00FA7A4F" w:rsidRPr="0014645C">
              <w:rPr>
                <w:webHidden/>
                <w:sz w:val="17"/>
                <w:szCs w:val="17"/>
              </w:rPr>
              <w:fldChar w:fldCharType="end"/>
            </w:r>
          </w:hyperlink>
        </w:p>
        <w:p w14:paraId="53848EA3" w14:textId="204507FF" w:rsidR="00FA7A4F" w:rsidRPr="0014645C" w:rsidRDefault="00A3683E"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A8479A">
              <w:rPr>
                <w:webHidden/>
                <w:sz w:val="17"/>
                <w:szCs w:val="17"/>
              </w:rPr>
              <w:t>29</w:t>
            </w:r>
            <w:r w:rsidR="00FA7A4F" w:rsidRPr="0014645C">
              <w:rPr>
                <w:webHidden/>
                <w:sz w:val="17"/>
                <w:szCs w:val="17"/>
              </w:rPr>
              <w:fldChar w:fldCharType="end"/>
            </w:r>
          </w:hyperlink>
        </w:p>
        <w:p w14:paraId="1F60EBE4" w14:textId="40BBBFB9" w:rsidR="00FA7A4F" w:rsidRPr="0014645C" w:rsidRDefault="00A3683E"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A8479A">
              <w:rPr>
                <w:webHidden/>
                <w:sz w:val="17"/>
                <w:szCs w:val="17"/>
              </w:rPr>
              <w:t>29</w:t>
            </w:r>
            <w:r w:rsidR="00FA7A4F" w:rsidRPr="0014645C">
              <w:rPr>
                <w:webHidden/>
                <w:sz w:val="17"/>
                <w:szCs w:val="17"/>
              </w:rPr>
              <w:fldChar w:fldCharType="end"/>
            </w:r>
          </w:hyperlink>
        </w:p>
        <w:p w14:paraId="64465A26" w14:textId="7DB6E363" w:rsidR="00FA7A4F" w:rsidRPr="0014645C" w:rsidRDefault="00A3683E"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29</w:t>
            </w:r>
            <w:r w:rsidR="00FA7A4F" w:rsidRPr="0014645C">
              <w:rPr>
                <w:noProof/>
                <w:webHidden/>
                <w:sz w:val="17"/>
                <w:szCs w:val="17"/>
                <w:lang w:val="sk-SK"/>
              </w:rPr>
              <w:fldChar w:fldCharType="end"/>
            </w:r>
          </w:hyperlink>
        </w:p>
        <w:p w14:paraId="79FD5937" w14:textId="781B37F1" w:rsidR="00FA7A4F" w:rsidRPr="0014645C" w:rsidRDefault="00A3683E"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A3683E"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A3683E"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A8479A">
              <w:rPr>
                <w:webHidden/>
                <w:sz w:val="17"/>
                <w:szCs w:val="17"/>
              </w:rPr>
              <w:t>30</w:t>
            </w:r>
            <w:r w:rsidR="00FA7A4F" w:rsidRPr="0014645C">
              <w:rPr>
                <w:webHidden/>
                <w:sz w:val="17"/>
                <w:szCs w:val="17"/>
              </w:rPr>
              <w:fldChar w:fldCharType="end"/>
            </w:r>
          </w:hyperlink>
        </w:p>
        <w:p w14:paraId="5900622E" w14:textId="0D3C649F" w:rsidR="00FA7A4F" w:rsidRPr="0014645C" w:rsidRDefault="00A3683E"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7EC370F9" w14:textId="60ECE6DA" w:rsidR="00FA7A4F" w:rsidRPr="0014645C" w:rsidRDefault="00A3683E"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2AD200BC" w14:textId="2A999999" w:rsidR="00FA7A4F" w:rsidRPr="0014645C" w:rsidRDefault="00A3683E"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557304F0" w14:textId="473E0B7E" w:rsidR="00FA7A4F" w:rsidRPr="0014645C" w:rsidRDefault="00A3683E"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A3683E"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A3683E">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A3683E"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A8479A">
              <w:rPr>
                <w:webHidden/>
                <w:sz w:val="17"/>
                <w:szCs w:val="17"/>
              </w:rPr>
              <w:t>37</w:t>
            </w:r>
            <w:r w:rsidR="00FA7A4F" w:rsidRPr="0014645C">
              <w:rPr>
                <w:webHidden/>
                <w:sz w:val="17"/>
                <w:szCs w:val="17"/>
              </w:rPr>
              <w:fldChar w:fldCharType="end"/>
            </w:r>
          </w:hyperlink>
        </w:p>
        <w:p w14:paraId="5E86F05E" w14:textId="47FFE35B" w:rsidR="00FA7A4F" w:rsidRPr="0014645C" w:rsidRDefault="00A3683E"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A3683E"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A8479A">
              <w:rPr>
                <w:webHidden/>
                <w:sz w:val="17"/>
                <w:szCs w:val="17"/>
              </w:rPr>
              <w:t>39</w:t>
            </w:r>
            <w:r w:rsidR="00FA7A4F" w:rsidRPr="0014645C">
              <w:rPr>
                <w:webHidden/>
                <w:sz w:val="17"/>
                <w:szCs w:val="17"/>
              </w:rPr>
              <w:fldChar w:fldCharType="end"/>
            </w:r>
          </w:hyperlink>
        </w:p>
        <w:p w14:paraId="5BEE0F31" w14:textId="34B8ED91" w:rsidR="00FA7A4F" w:rsidRPr="0014645C" w:rsidRDefault="00A3683E"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A3683E"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A8479A">
              <w:rPr>
                <w:webHidden/>
                <w:sz w:val="17"/>
                <w:szCs w:val="17"/>
              </w:rPr>
              <w:t>68</w:t>
            </w:r>
            <w:r w:rsidR="00FA7A4F" w:rsidRPr="0014645C">
              <w:rPr>
                <w:webHidden/>
                <w:sz w:val="17"/>
                <w:szCs w:val="17"/>
              </w:rPr>
              <w:fldChar w:fldCharType="end"/>
            </w:r>
          </w:hyperlink>
        </w:p>
        <w:p w14:paraId="11EEAB8B" w14:textId="58F8A56F" w:rsidR="00FA7A4F" w:rsidRPr="0014645C" w:rsidRDefault="00A3683E"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A3683E"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69</w:t>
            </w:r>
            <w:r w:rsidR="00FA7A4F" w:rsidRPr="0014645C">
              <w:rPr>
                <w:noProof/>
                <w:webHidden/>
                <w:sz w:val="17"/>
                <w:szCs w:val="17"/>
                <w:lang w:val="sk-SK"/>
              </w:rPr>
              <w:fldChar w:fldCharType="end"/>
            </w:r>
          </w:hyperlink>
        </w:p>
        <w:p w14:paraId="5182C84C" w14:textId="5D69B3DC" w:rsidR="00FA7A4F" w:rsidRPr="0014645C" w:rsidRDefault="00A3683E">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A3683E"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A8479A">
              <w:rPr>
                <w:webHidden/>
                <w:sz w:val="17"/>
                <w:szCs w:val="17"/>
              </w:rPr>
              <w:t>72</w:t>
            </w:r>
            <w:r w:rsidR="00FA7A4F" w:rsidRPr="0014645C">
              <w:rPr>
                <w:webHidden/>
                <w:sz w:val="17"/>
                <w:szCs w:val="17"/>
              </w:rPr>
              <w:fldChar w:fldCharType="end"/>
            </w:r>
          </w:hyperlink>
        </w:p>
        <w:p w14:paraId="50C184EA" w14:textId="378630AA" w:rsidR="00FA7A4F" w:rsidRPr="0014645C" w:rsidRDefault="00A3683E"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A8479A">
              <w:rPr>
                <w:webHidden/>
                <w:sz w:val="17"/>
                <w:szCs w:val="17"/>
              </w:rPr>
              <w:t>72</w:t>
            </w:r>
            <w:r w:rsidR="00FA7A4F" w:rsidRPr="0014645C">
              <w:rPr>
                <w:webHidden/>
                <w:sz w:val="17"/>
                <w:szCs w:val="17"/>
              </w:rPr>
              <w:fldChar w:fldCharType="end"/>
            </w:r>
          </w:hyperlink>
        </w:p>
        <w:p w14:paraId="2B14ECA3" w14:textId="3205C9E4" w:rsidR="00FA7A4F" w:rsidRPr="0014645C" w:rsidRDefault="00A3683E"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A8479A">
              <w:rPr>
                <w:webHidden/>
                <w:sz w:val="17"/>
                <w:szCs w:val="17"/>
              </w:rPr>
              <w:t>73</w:t>
            </w:r>
            <w:r w:rsidR="00FA7A4F" w:rsidRPr="0014645C">
              <w:rPr>
                <w:webHidden/>
                <w:sz w:val="17"/>
                <w:szCs w:val="17"/>
              </w:rPr>
              <w:fldChar w:fldCharType="end"/>
            </w:r>
          </w:hyperlink>
        </w:p>
        <w:p w14:paraId="5CC6E4B5" w14:textId="231F0B65" w:rsidR="00FA7A4F" w:rsidRPr="0014645C" w:rsidRDefault="00A3683E"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A8479A">
              <w:rPr>
                <w:webHidden/>
                <w:sz w:val="17"/>
                <w:szCs w:val="17"/>
              </w:rPr>
              <w:t>74</w:t>
            </w:r>
            <w:r w:rsidR="00FA7A4F" w:rsidRPr="0014645C">
              <w:rPr>
                <w:webHidden/>
                <w:sz w:val="17"/>
                <w:szCs w:val="17"/>
              </w:rPr>
              <w:fldChar w:fldCharType="end"/>
            </w:r>
          </w:hyperlink>
        </w:p>
        <w:p w14:paraId="5540D622" w14:textId="7904D3D1" w:rsidR="00FA7A4F" w:rsidRPr="0014645C" w:rsidRDefault="00A3683E"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A3683E"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A3683E"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A3683E">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A3683E">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A3683E">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A3683E"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A8479A">
              <w:rPr>
                <w:webHidden/>
                <w:sz w:val="17"/>
                <w:szCs w:val="17"/>
              </w:rPr>
              <w:t>82</w:t>
            </w:r>
            <w:r w:rsidR="00FA7A4F" w:rsidRPr="0014645C">
              <w:rPr>
                <w:webHidden/>
                <w:sz w:val="17"/>
                <w:szCs w:val="17"/>
              </w:rPr>
              <w:fldChar w:fldCharType="end"/>
            </w:r>
          </w:hyperlink>
        </w:p>
        <w:p w14:paraId="68ADF42E" w14:textId="64CA3035" w:rsidR="00FA7A4F" w:rsidRPr="0014645C" w:rsidRDefault="00A3683E"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A8479A">
              <w:rPr>
                <w:webHidden/>
                <w:sz w:val="17"/>
                <w:szCs w:val="17"/>
              </w:rPr>
              <w:t>82</w:t>
            </w:r>
            <w:r w:rsidR="00FA7A4F" w:rsidRPr="0014645C">
              <w:rPr>
                <w:webHidden/>
                <w:sz w:val="17"/>
                <w:szCs w:val="17"/>
              </w:rPr>
              <w:fldChar w:fldCharType="end"/>
            </w:r>
          </w:hyperlink>
        </w:p>
        <w:p w14:paraId="747D85D7" w14:textId="3BA8444F" w:rsidR="00FA7A4F" w:rsidRPr="0014645C" w:rsidRDefault="00A3683E"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A8479A">
              <w:rPr>
                <w:webHidden/>
                <w:sz w:val="17"/>
                <w:szCs w:val="17"/>
              </w:rPr>
              <w:t>83</w:t>
            </w:r>
            <w:r w:rsidR="00FA7A4F" w:rsidRPr="0014645C">
              <w:rPr>
                <w:webHidden/>
                <w:sz w:val="17"/>
                <w:szCs w:val="17"/>
              </w:rPr>
              <w:fldChar w:fldCharType="end"/>
            </w:r>
          </w:hyperlink>
        </w:p>
        <w:p w14:paraId="0E846FFC" w14:textId="4151697C" w:rsidR="00FA7A4F" w:rsidRPr="0014645C" w:rsidRDefault="00A3683E">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A3683E">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3" w:name="_Toc458515635"/>
      <w:bookmarkStart w:id="24" w:name="_Toc417648874"/>
      <w:bookmarkStart w:id="25" w:name="_Toc440354963"/>
      <w:bookmarkStart w:id="26" w:name="_Toc440375294"/>
      <w:r w:rsidRPr="0014645C">
        <w:rPr>
          <w:lang w:val="sk-SK"/>
        </w:rPr>
        <w:lastRenderedPageBreak/>
        <w:t>1.</w:t>
      </w:r>
      <w:r w:rsidRPr="0014645C">
        <w:rPr>
          <w:lang w:val="sk-SK"/>
        </w:rPr>
        <w:tab/>
        <w:t>Všeobecné informácie</w:t>
      </w:r>
      <w:bookmarkEnd w:id="23"/>
    </w:p>
    <w:p w14:paraId="58484455" w14:textId="2680354A" w:rsidR="00551D65" w:rsidRPr="0014645C" w:rsidRDefault="00551D65" w:rsidP="00551D65">
      <w:pPr>
        <w:pStyle w:val="Nadpis2"/>
        <w:spacing w:line="480" w:lineRule="auto"/>
        <w:rPr>
          <w:b/>
          <w:lang w:val="sk-SK"/>
        </w:rPr>
      </w:pPr>
      <w:bookmarkStart w:id="27" w:name="_Toc458515636"/>
      <w:r w:rsidRPr="0014645C">
        <w:rPr>
          <w:b/>
          <w:lang w:val="sk-SK"/>
        </w:rPr>
        <w:t>1.1</w:t>
      </w:r>
      <w:r w:rsidRPr="0014645C">
        <w:rPr>
          <w:b/>
          <w:lang w:val="sk-SK"/>
        </w:rPr>
        <w:tab/>
        <w:t>Cieľ príručky</w:t>
      </w:r>
      <w:bookmarkEnd w:id="27"/>
    </w:p>
    <w:p w14:paraId="2A81CD13" w14:textId="60406A13" w:rsidR="000867AE" w:rsidRPr="0014645C" w:rsidRDefault="000867AE" w:rsidP="008C2173">
      <w:pPr>
        <w:pStyle w:val="BodyText1"/>
        <w:jc w:val="both"/>
        <w:rPr>
          <w:lang w:val="sk-SK"/>
        </w:rPr>
      </w:pPr>
      <w:bookmarkStart w:id="28" w:name="_Toc417132717"/>
      <w:bookmarkEnd w:id="24"/>
      <w:bookmarkEnd w:id="25"/>
      <w:bookmarkEnd w:id="26"/>
      <w:bookmarkEnd w:id="2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ins w:id="29" w:author="Zuzana Hušeková" w:date="2018-08-30T08:16:00Z">
        <w:r w:rsidR="00586DBE">
          <w:rPr>
            <w:lang w:val="sk-SK"/>
          </w:rPr>
          <w:t xml:space="preserve"> </w:t>
        </w:r>
      </w:ins>
      <w:ins w:id="30" w:author="Zuzana Hušeková" w:date="2018-08-30T08:17:00Z">
        <w:r w:rsidR="00586DBE">
          <w:rPr>
            <w:lang w:val="sk-SK"/>
          </w:rPr>
          <w:t>resp. www.reformuj.sk</w:t>
        </w:r>
      </w:ins>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31" w:name="_Toc417132480"/>
      <w:bookmarkStart w:id="32" w:name="_Toc417648877"/>
      <w:bookmarkStart w:id="33" w:name="_Toc440354966"/>
      <w:bookmarkStart w:id="34" w:name="_Toc440375297"/>
      <w:bookmarkStart w:id="35" w:name="_Toc458432885"/>
      <w:bookmarkStart w:id="36" w:name="_Toc458515637"/>
      <w:r w:rsidRPr="0014645C">
        <w:rPr>
          <w:b/>
          <w:lang w:val="sk-SK"/>
        </w:rPr>
        <w:t>1.2</w:t>
      </w:r>
      <w:r w:rsidRPr="0014645C">
        <w:rPr>
          <w:b/>
          <w:lang w:val="sk-SK"/>
        </w:rPr>
        <w:tab/>
      </w:r>
      <w:r w:rsidR="001918B9" w:rsidRPr="0014645C">
        <w:rPr>
          <w:b/>
          <w:lang w:val="sk-SK"/>
        </w:rPr>
        <w:t>Platnosť príručky</w:t>
      </w:r>
      <w:bookmarkEnd w:id="31"/>
      <w:bookmarkEnd w:id="32"/>
      <w:bookmarkEnd w:id="33"/>
      <w:bookmarkEnd w:id="34"/>
      <w:bookmarkEnd w:id="35"/>
      <w:bookmarkEnd w:id="36"/>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7" w:name="_Toc417132481"/>
      <w:bookmarkStart w:id="38" w:name="_Toc417648878"/>
      <w:bookmarkStart w:id="39" w:name="_Toc440354967"/>
      <w:bookmarkStart w:id="40" w:name="_Toc440375298"/>
      <w:bookmarkStart w:id="41" w:name="_Toc458432886"/>
      <w:bookmarkStart w:id="42" w:name="_Toc458515638"/>
      <w:r w:rsidRPr="0014645C">
        <w:rPr>
          <w:b/>
          <w:lang w:val="sk-SK"/>
        </w:rPr>
        <w:t>1.3</w:t>
      </w:r>
      <w:r w:rsidRPr="0014645C">
        <w:rPr>
          <w:b/>
          <w:lang w:val="sk-SK"/>
        </w:rPr>
        <w:tab/>
      </w:r>
      <w:r w:rsidR="00496FE2" w:rsidRPr="0014645C">
        <w:rPr>
          <w:b/>
          <w:lang w:val="sk-SK"/>
        </w:rPr>
        <w:t>Definícia pojmov</w:t>
      </w:r>
      <w:bookmarkEnd w:id="37"/>
      <w:bookmarkEnd w:id="38"/>
      <w:bookmarkEnd w:id="39"/>
      <w:bookmarkEnd w:id="40"/>
      <w:bookmarkEnd w:id="41"/>
      <w:bookmarkEnd w:id="42"/>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727BC1A9"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ins w:id="43" w:author="Milan Matovič" w:date="2018-08-30T09:28:00Z">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ins>
      <w:ins w:id="44" w:author="Milan Matovič" w:date="2018-08-30T09:32:00Z">
        <w:r w:rsidR="00395FAA">
          <w:rPr>
            <w:rFonts w:ascii="Arial" w:hAnsi="Arial" w:cs="Arial"/>
            <w:sz w:val="19"/>
            <w:szCs w:val="19"/>
            <w:lang w:val="sk-SK"/>
          </w:rPr>
          <w:br/>
        </w:r>
      </w:ins>
      <w:ins w:id="45" w:author="Milan Matovič" w:date="2018-08-30T09:28:00Z">
        <w:r w:rsidR="00B0577B" w:rsidRPr="00B0161E">
          <w:rPr>
            <w:rFonts w:ascii="Arial" w:hAnsi="Arial" w:cs="Arial"/>
            <w:sz w:val="19"/>
            <w:szCs w:val="19"/>
            <w:lang w:val="sk-SK"/>
          </w:rPr>
          <w:t xml:space="preserve">§ 24 a § 25 Zákona č. 71/1967 Zb. </w:t>
        </w:r>
      </w:ins>
      <w:ins w:id="46" w:author="Milan Matovič" w:date="2018-08-30T09:33:00Z">
        <w:r w:rsidR="00395FAA">
          <w:rPr>
            <w:rFonts w:ascii="Arial" w:hAnsi="Arial" w:cs="Arial"/>
            <w:sz w:val="19"/>
            <w:szCs w:val="19"/>
            <w:lang w:val="sk-SK"/>
          </w:rPr>
          <w:t>o správnom konaní (správny poriadok)</w:t>
        </w:r>
      </w:ins>
      <w:ins w:id="47" w:author="Milan Matovič" w:date="2018-08-30T09:34:00Z">
        <w:r w:rsidR="00395FAA">
          <w:rPr>
            <w:rFonts w:ascii="Arial" w:hAnsi="Arial" w:cs="Arial"/>
            <w:sz w:val="19"/>
            <w:szCs w:val="19"/>
            <w:lang w:val="sk-SK"/>
          </w:rPr>
          <w:t xml:space="preserve"> v znení neskorších predpisov</w:t>
        </w:r>
      </w:ins>
      <w:ins w:id="48" w:author="Milan Matovič" w:date="2018-08-30T09:28:00Z">
        <w:r w:rsidR="00B0577B" w:rsidRPr="00B0161E">
          <w:rPr>
            <w:rFonts w:ascii="Arial" w:hAnsi="Arial" w:cs="Arial"/>
            <w:sz w:val="19"/>
            <w:szCs w:val="19"/>
            <w:lang w:val="sk-SK"/>
          </w:rPr>
          <w:t xml:space="preserve">, </w:t>
        </w:r>
      </w:ins>
      <w:ins w:id="49" w:author="Milan Matovič" w:date="2018-08-30T09:35:00Z">
        <w:r w:rsidR="00395FAA">
          <w:rPr>
            <w:rFonts w:ascii="Arial" w:hAnsi="Arial" w:cs="Arial"/>
            <w:sz w:val="19"/>
            <w:szCs w:val="19"/>
            <w:lang w:val="sk-SK"/>
          </w:rPr>
          <w:t>teda</w:t>
        </w:r>
      </w:ins>
      <w:ins w:id="50" w:author="Milan Matovič" w:date="2018-08-30T09:28:00Z">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ins>
      <w:ins w:id="51" w:author="Milan Matovič" w:date="2018-08-31T09:14:00Z">
        <w:r w:rsidR="00975CC9">
          <w:rPr>
            <w:rFonts w:ascii="Arial" w:hAnsi="Arial" w:cs="Arial"/>
            <w:sz w:val="19"/>
            <w:szCs w:val="19"/>
            <w:lang w:val="sk-SK"/>
          </w:rPr>
          <w:t>U</w:t>
        </w:r>
      </w:ins>
      <w:ins w:id="52" w:author="Milan Matovič" w:date="2018-08-30T09:28:00Z">
        <w:r w:rsidR="00B0577B" w:rsidRPr="00B0577B">
          <w:rPr>
            <w:rFonts w:ascii="Arial" w:hAnsi="Arial" w:cs="Arial"/>
            <w:sz w:val="19"/>
            <w:szCs w:val="19"/>
            <w:lang w:val="sk-SK"/>
          </w:rPr>
          <w:t xml:space="preserve">vedený spôsob určenia dátumu doručenia písomnosti </w:t>
        </w:r>
      </w:ins>
      <w:ins w:id="53" w:author="Milan Matovič" w:date="2018-08-31T09:14:00Z">
        <w:r w:rsidR="00975CC9">
          <w:rPr>
            <w:rFonts w:ascii="Arial" w:hAnsi="Arial" w:cs="Arial"/>
            <w:sz w:val="19"/>
            <w:szCs w:val="19"/>
            <w:lang w:val="sk-SK"/>
          </w:rPr>
          <w:t xml:space="preserve">sa </w:t>
        </w:r>
      </w:ins>
      <w:ins w:id="54" w:author="Milan Matovič" w:date="2018-08-30T09:28:00Z">
        <w:r w:rsidR="00B0577B" w:rsidRPr="00B0577B">
          <w:rPr>
            <w:rFonts w:ascii="Arial" w:hAnsi="Arial" w:cs="Arial"/>
            <w:sz w:val="19"/>
            <w:szCs w:val="19"/>
            <w:lang w:val="sk-SK"/>
          </w:rPr>
          <w:t xml:space="preserve">vzťahuje napr. na výzvu na doplnenie ŽoNFP, rozhodnutie o ŽoNFP,  prijatie návrhu </w:t>
        </w:r>
        <w:r w:rsidR="00B0577B" w:rsidRPr="00B0577B">
          <w:rPr>
            <w:rFonts w:ascii="Arial" w:hAnsi="Arial" w:cs="Arial"/>
            <w:sz w:val="19"/>
            <w:szCs w:val="19"/>
            <w:lang w:val="sk-SK"/>
          </w:rPr>
          <w:lastRenderedPageBreak/>
          <w:t>na uzavretie Zmluvy o poskytnutí NFP</w:t>
        </w:r>
      </w:ins>
      <w:del w:id="55" w:author="Milan Matovič" w:date="2018-08-30T09:27:00Z">
        <w:r w:rsidRPr="00B0577B" w:rsidDel="00B0577B">
          <w:rPr>
            <w:rFonts w:ascii="Arial" w:hAnsi="Arial" w:cs="Arial"/>
            <w:b/>
            <w:sz w:val="19"/>
            <w:szCs w:val="19"/>
            <w:lang w:val="sk-SK"/>
          </w:rPr>
          <w:delText xml:space="preserve"> </w:delText>
        </w:r>
        <w:r w:rsidRPr="00B0577B" w:rsidDel="00B0577B">
          <w:rPr>
            <w:rFonts w:ascii="Arial" w:hAnsi="Arial" w:cs="Arial"/>
            <w:sz w:val="19"/>
            <w:szCs w:val="19"/>
            <w:lang w:val="sk-SK"/>
          </w:rPr>
          <w:delText>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delText>
        </w:r>
      </w:del>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w:t>
      </w:r>
      <w:r w:rsidRPr="0014645C">
        <w:rPr>
          <w:rFonts w:ascii="Arial" w:hAnsi="Arial" w:cs="Arial"/>
          <w:sz w:val="19"/>
          <w:szCs w:val="19"/>
          <w:lang w:val="sk-SK"/>
        </w:rPr>
        <w:lastRenderedPageBreak/>
        <w:t>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w:t>
      </w:r>
      <w:r w:rsidRPr="0014645C">
        <w:rPr>
          <w:rFonts w:ascii="Arial" w:hAnsi="Arial" w:cs="Arial"/>
          <w:sz w:val="19"/>
          <w:szCs w:val="19"/>
          <w:lang w:val="sk-SK"/>
        </w:rPr>
        <w:lastRenderedPageBreak/>
        <w:t xml:space="preserve">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 xml:space="preserve">Platobnú jednotku určuje vláda SR v súlade s osobitným predpisom. </w:t>
      </w:r>
      <w:r w:rsidRPr="0014645C">
        <w:rPr>
          <w:rFonts w:ascii="Arial" w:hAnsi="Arial" w:cs="Arial"/>
          <w:sz w:val="19"/>
          <w:szCs w:val="19"/>
          <w:lang w:val="sk-SK"/>
        </w:rPr>
        <w:lastRenderedPageBreak/>
        <w:t>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F20048A"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14645C">
        <w:rPr>
          <w:rFonts w:ascii="Arial" w:hAnsi="Arial" w:cs="Arial"/>
          <w:sz w:val="19"/>
          <w:szCs w:val="19"/>
          <w:lang w:val="sk-SK"/>
        </w:rPr>
        <w:t>.</w:t>
      </w:r>
      <w:r w:rsidR="002C2E09" w:rsidRPr="0014645C">
        <w:rPr>
          <w:rFonts w:ascii="Arial" w:hAnsi="Arial" w:cs="Arial"/>
          <w:sz w:val="19"/>
          <w:szCs w:val="19"/>
          <w:lang w:val="sk-SK"/>
        </w:rPr>
        <w:t xml:space="preserve"> 107 ods. 1</w:t>
      </w:r>
      <w:r w:rsidRPr="0014645C">
        <w:rPr>
          <w:rFonts w:ascii="Arial" w:hAnsi="Arial" w:cs="Arial"/>
          <w:sz w:val="19"/>
          <w:szCs w:val="19"/>
          <w:lang w:val="sk-SK"/>
        </w:rPr>
        <w:t xml:space="preserve"> Zmluvy o</w:t>
      </w:r>
      <w:r w:rsidR="009C22C1" w:rsidRPr="0014645C">
        <w:rPr>
          <w:rFonts w:ascii="Arial" w:hAnsi="Arial" w:cs="Arial"/>
          <w:sz w:val="19"/>
          <w:szCs w:val="19"/>
          <w:lang w:val="sk-SK"/>
        </w:rPr>
        <w:t> fungova</w:t>
      </w:r>
      <w:r w:rsidRPr="0014645C">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xml:space="preserve"> alebo právoplatnosti rozhodnutia o schválení žiadosti podľa § 16 ods. 2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w:t>
      </w:r>
      <w:r w:rsidR="0005604C" w:rsidRPr="0014645C">
        <w:rPr>
          <w:rFonts w:ascii="Arial" w:hAnsi="Arial" w:cs="Arial"/>
          <w:sz w:val="19"/>
          <w:szCs w:val="19"/>
          <w:lang w:val="sk-SK"/>
        </w:rPr>
        <w:lastRenderedPageBreak/>
        <w:t xml:space="preserve">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56" w:name="_Toc415238392"/>
      <w:bookmarkStart w:id="57" w:name="_Toc415238442"/>
      <w:bookmarkStart w:id="58" w:name="_Toc415238393"/>
      <w:bookmarkStart w:id="59" w:name="_Toc415238443"/>
      <w:bookmarkStart w:id="60" w:name="_Toc415238394"/>
      <w:bookmarkStart w:id="61" w:name="_Toc415238444"/>
      <w:bookmarkStart w:id="62" w:name="_Toc415238395"/>
      <w:bookmarkStart w:id="63" w:name="_Toc415238445"/>
      <w:bookmarkStart w:id="64" w:name="_Toc415238396"/>
      <w:bookmarkStart w:id="65" w:name="_Toc415238446"/>
      <w:bookmarkStart w:id="66" w:name="_Toc415238397"/>
      <w:bookmarkStart w:id="67" w:name="_Toc415238447"/>
      <w:bookmarkStart w:id="68" w:name="_Toc410400239"/>
      <w:bookmarkStart w:id="69" w:name="_Toc417132482"/>
      <w:bookmarkStart w:id="70" w:name="_Toc417648879"/>
      <w:bookmarkStart w:id="71" w:name="_Toc440354968"/>
      <w:bookmarkStart w:id="72" w:name="_Toc440375299"/>
      <w:bookmarkStart w:id="73" w:name="_Toc458432887"/>
      <w:bookmarkStart w:id="74" w:name="_Toc458515639"/>
      <w:bookmarkEnd w:id="56"/>
      <w:bookmarkEnd w:id="57"/>
      <w:bookmarkEnd w:id="58"/>
      <w:bookmarkEnd w:id="59"/>
      <w:bookmarkEnd w:id="60"/>
      <w:bookmarkEnd w:id="61"/>
      <w:bookmarkEnd w:id="62"/>
      <w:bookmarkEnd w:id="63"/>
      <w:bookmarkEnd w:id="64"/>
      <w:bookmarkEnd w:id="65"/>
      <w:bookmarkEnd w:id="66"/>
      <w:bookmarkEnd w:id="67"/>
      <w:r w:rsidRPr="0014645C">
        <w:rPr>
          <w:b/>
          <w:lang w:val="sk-SK"/>
        </w:rPr>
        <w:lastRenderedPageBreak/>
        <w:t>1.4</w:t>
      </w:r>
      <w:r w:rsidRPr="0014645C">
        <w:rPr>
          <w:b/>
          <w:lang w:val="sk-SK"/>
        </w:rPr>
        <w:tab/>
      </w:r>
      <w:r w:rsidR="001E7A3C" w:rsidRPr="0014645C">
        <w:rPr>
          <w:b/>
          <w:lang w:val="sk-SK"/>
        </w:rPr>
        <w:t>Použité skratky</w:t>
      </w:r>
      <w:bookmarkEnd w:id="68"/>
      <w:bookmarkEnd w:id="69"/>
      <w:bookmarkEnd w:id="70"/>
      <w:bookmarkEnd w:id="71"/>
      <w:bookmarkEnd w:id="72"/>
      <w:bookmarkEnd w:id="73"/>
      <w:bookmarkEnd w:id="74"/>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75" w:name="_Toc440354969"/>
      <w:bookmarkStart w:id="76" w:name="_Toc440375300"/>
      <w:bookmarkStart w:id="77" w:name="_Toc458432888"/>
      <w:bookmarkStart w:id="78" w:name="_Toc458515640"/>
      <w:r w:rsidRPr="0014645C">
        <w:rPr>
          <w:b/>
          <w:lang w:val="sk-SK"/>
        </w:rPr>
        <w:lastRenderedPageBreak/>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75"/>
      <w:bookmarkEnd w:id="76"/>
      <w:bookmarkEnd w:id="77"/>
      <w:bookmarkEnd w:id="78"/>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79" w:name="_Toc418001210"/>
      <w:bookmarkStart w:id="80" w:name="_Toc418003035"/>
      <w:bookmarkStart w:id="81" w:name="_Toc418001211"/>
      <w:bookmarkStart w:id="82" w:name="_Toc418003036"/>
      <w:bookmarkStart w:id="83" w:name="_Toc440354970"/>
      <w:bookmarkStart w:id="84" w:name="_Toc440375301"/>
      <w:bookmarkStart w:id="85" w:name="_Toc458432889"/>
      <w:bookmarkStart w:id="86" w:name="_Toc458515641"/>
      <w:bookmarkEnd w:id="79"/>
      <w:bookmarkEnd w:id="80"/>
      <w:bookmarkEnd w:id="81"/>
      <w:bookmarkEnd w:id="82"/>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83"/>
      <w:bookmarkEnd w:id="84"/>
      <w:bookmarkEnd w:id="85"/>
      <w:bookmarkEnd w:id="86"/>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87" w:name="_Toc418001213"/>
      <w:bookmarkStart w:id="88" w:name="_Toc418003038"/>
      <w:bookmarkStart w:id="89" w:name="_Toc440354971"/>
      <w:bookmarkStart w:id="90" w:name="_Toc440375302"/>
      <w:bookmarkStart w:id="91" w:name="_Toc458432890"/>
      <w:bookmarkStart w:id="92" w:name="_Toc458515642"/>
      <w:bookmarkEnd w:id="87"/>
      <w:bookmarkEnd w:id="88"/>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89"/>
      <w:bookmarkEnd w:id="90"/>
      <w:bookmarkEnd w:id="91"/>
      <w:bookmarkEnd w:id="92"/>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ins w:id="93" w:author="Zuzana Hušeková" w:date="2018-08-30T08:17:00Z">
        <w:r w:rsidR="00586DBE">
          <w:rPr>
            <w:rFonts w:ascii="Arial" w:hAnsi="Arial" w:cs="Arial"/>
            <w:sz w:val="19"/>
            <w:szCs w:val="19"/>
            <w:lang w:val="sk-SK"/>
          </w:rPr>
          <w:fldChar w:fldCharType="begin"/>
        </w:r>
        <w:r w:rsidR="00586DBE">
          <w:rPr>
            <w:rFonts w:ascii="Arial" w:hAnsi="Arial" w:cs="Arial"/>
            <w:sz w:val="19"/>
            <w:szCs w:val="19"/>
            <w:lang w:val="sk-SK"/>
          </w:rPr>
          <w:instrText xml:space="preserve"> HYPERLINK "</w:instrText>
        </w:r>
      </w:ins>
      <w:r w:rsidR="00586DBE" w:rsidRPr="0014645C">
        <w:rPr>
          <w:rFonts w:ascii="Arial" w:hAnsi="Arial" w:cs="Arial"/>
          <w:sz w:val="19"/>
          <w:szCs w:val="19"/>
          <w:lang w:val="sk-SK"/>
        </w:rPr>
        <w:instrText>http://www.minv.sk/?projektove-dokumenty</w:instrText>
      </w:r>
      <w:ins w:id="94" w:author="Zuzana Hušeková" w:date="2018-08-30T08:17:00Z">
        <w:r w:rsidR="00586DBE">
          <w:rPr>
            <w:rFonts w:ascii="Arial" w:hAnsi="Arial" w:cs="Arial"/>
            <w:sz w:val="19"/>
            <w:szCs w:val="19"/>
            <w:lang w:val="sk-SK"/>
          </w:rPr>
          <w:instrText xml:space="preserve">" </w:instrText>
        </w:r>
        <w:r w:rsidR="00586DBE">
          <w:rPr>
            <w:rFonts w:ascii="Arial" w:hAnsi="Arial" w:cs="Arial"/>
            <w:sz w:val="19"/>
            <w:szCs w:val="19"/>
            <w:lang w:val="sk-SK"/>
          </w:rPr>
          <w:fldChar w:fldCharType="separate"/>
        </w:r>
      </w:ins>
      <w:r w:rsidR="00586DBE" w:rsidRPr="00A20E37">
        <w:rPr>
          <w:rStyle w:val="Hypertextovprepojenie"/>
          <w:rFonts w:cs="Arial"/>
          <w:szCs w:val="19"/>
          <w:lang w:val="sk-SK"/>
        </w:rPr>
        <w:t>http://www.minv.sk/?projektove-dokumenty</w:t>
      </w:r>
      <w:ins w:id="95" w:author="Zuzana Hušeková" w:date="2018-08-30T08:17:00Z">
        <w:r w:rsidR="00586DBE">
          <w:rPr>
            <w:rFonts w:ascii="Arial" w:hAnsi="Arial" w:cs="Arial"/>
            <w:sz w:val="19"/>
            <w:szCs w:val="19"/>
            <w:lang w:val="sk-SK"/>
          </w:rPr>
          <w:fldChar w:fldCharType="end"/>
        </w:r>
        <w:r w:rsidR="00586DBE">
          <w:rPr>
            <w:rFonts w:ascii="Arial" w:hAnsi="Arial" w:cs="Arial"/>
            <w:sz w:val="19"/>
            <w:szCs w:val="19"/>
            <w:lang w:val="sk-SK"/>
          </w:rPr>
          <w:t xml:space="preserve">, resp. </w:t>
        </w:r>
      </w:ins>
      <w:ins w:id="96" w:author="Zuzana Hušeková" w:date="2018-08-30T08:18:00Z">
        <w:r w:rsidR="00586DBE" w:rsidRPr="00586DBE">
          <w:rPr>
            <w:rFonts w:ascii="Arial" w:hAnsi="Arial" w:cs="Arial"/>
            <w:sz w:val="19"/>
            <w:szCs w:val="19"/>
            <w:lang w:val="sk-SK"/>
          </w:rPr>
          <w:t>http://www.reformuj.sk/dokument/projektove-dokumenty/</w:t>
        </w:r>
      </w:ins>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lastRenderedPageBreak/>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97" w:name="_Toc418001215"/>
      <w:bookmarkStart w:id="98" w:name="_Toc418003040"/>
      <w:bookmarkStart w:id="99" w:name="_Toc410400240"/>
      <w:bookmarkStart w:id="100" w:name="_Toc417132483"/>
      <w:bookmarkStart w:id="101" w:name="_Toc417648880"/>
      <w:bookmarkStart w:id="102" w:name="_Toc440354972"/>
      <w:bookmarkStart w:id="103" w:name="_Toc440375303"/>
      <w:bookmarkStart w:id="104" w:name="_Toc458432891"/>
      <w:bookmarkStart w:id="105" w:name="_Toc458515643"/>
      <w:bookmarkEnd w:id="97"/>
      <w:bookmarkEnd w:id="98"/>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99"/>
      <w:r w:rsidR="002B3DE0" w:rsidRPr="0014645C">
        <w:rPr>
          <w:i w:val="0"/>
          <w:lang w:val="sk-SK"/>
        </w:rPr>
        <w:t>príspevku</w:t>
      </w:r>
      <w:bookmarkEnd w:id="100"/>
      <w:bookmarkEnd w:id="101"/>
      <w:bookmarkEnd w:id="102"/>
      <w:bookmarkEnd w:id="103"/>
      <w:bookmarkEnd w:id="104"/>
      <w:bookmarkEnd w:id="105"/>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7" w:history="1">
        <w:r w:rsidRPr="0014645C">
          <w:rPr>
            <w:rStyle w:val="Hypertextovprepojenie"/>
            <w:rFonts w:cs="Arial"/>
            <w:szCs w:val="19"/>
            <w:lang w:val="sk-SK"/>
          </w:rPr>
          <w:t>www.opevs.eu</w:t>
        </w:r>
      </w:hyperlink>
      <w:ins w:id="106" w:author="Zuzana Hušeková" w:date="2018-08-30T08:18:00Z">
        <w:r w:rsidR="00586DBE">
          <w:rPr>
            <w:rStyle w:val="Hypertextovprepojenie"/>
            <w:rFonts w:cs="Arial"/>
            <w:szCs w:val="19"/>
            <w:lang w:val="sk-SK"/>
          </w:rPr>
          <w:t>, resp. www.reformuj.sk</w:t>
        </w:r>
      </w:ins>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107" w:name="_Toc417132484"/>
      <w:bookmarkStart w:id="108" w:name="_Toc417648881"/>
      <w:bookmarkStart w:id="109" w:name="_Toc440354973"/>
      <w:bookmarkStart w:id="110" w:name="_Toc440375304"/>
      <w:bookmarkStart w:id="111" w:name="_Toc458432892"/>
      <w:bookmarkStart w:id="112" w:name="_Toc458515644"/>
      <w:bookmarkStart w:id="113" w:name="_Toc413652662"/>
      <w:bookmarkStart w:id="114" w:name="_Toc413680802"/>
      <w:bookmarkStart w:id="115" w:name="_Toc413681974"/>
      <w:bookmarkStart w:id="116" w:name="_Toc413682307"/>
      <w:bookmarkStart w:id="117"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107"/>
      <w:bookmarkEnd w:id="108"/>
      <w:bookmarkEnd w:id="109"/>
      <w:bookmarkEnd w:id="110"/>
      <w:bookmarkEnd w:id="111"/>
      <w:bookmarkEnd w:id="112"/>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18" w:name="_Toc458432893"/>
      <w:bookmarkStart w:id="119" w:name="_Toc458515645"/>
      <w:bookmarkEnd w:id="113"/>
      <w:bookmarkEnd w:id="114"/>
      <w:bookmarkEnd w:id="115"/>
      <w:bookmarkEnd w:id="116"/>
      <w:bookmarkEnd w:id="117"/>
      <w:r w:rsidRPr="0014645C">
        <w:rPr>
          <w:b/>
          <w:lang w:val="sk-SK"/>
        </w:rPr>
        <w:t>2.2</w:t>
      </w:r>
      <w:r w:rsidR="007708E2" w:rsidRPr="0014645C">
        <w:rPr>
          <w:b/>
          <w:lang w:val="sk-SK"/>
        </w:rPr>
        <w:tab/>
      </w:r>
      <w:bookmarkStart w:id="120" w:name="_Toc417132485"/>
      <w:bookmarkStart w:id="121" w:name="_Toc417648882"/>
      <w:bookmarkStart w:id="122" w:name="_Toc440354974"/>
      <w:bookmarkStart w:id="123" w:name="_Toc440375305"/>
      <w:r w:rsidR="002B3DE0" w:rsidRPr="0014645C">
        <w:rPr>
          <w:b/>
          <w:lang w:val="sk-SK"/>
        </w:rPr>
        <w:t>Oprávnenosť partnera</w:t>
      </w:r>
      <w:bookmarkEnd w:id="118"/>
      <w:bookmarkEnd w:id="119"/>
      <w:bookmarkEnd w:id="120"/>
      <w:bookmarkEnd w:id="121"/>
      <w:bookmarkEnd w:id="122"/>
      <w:bookmarkEnd w:id="123"/>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24" w:name="_Toc410400241"/>
      <w:bookmarkStart w:id="125" w:name="_Toc417132486"/>
      <w:bookmarkStart w:id="126" w:name="_Toc417648883"/>
      <w:bookmarkStart w:id="127" w:name="_Toc440354975"/>
      <w:bookmarkStart w:id="128" w:name="_Toc440375306"/>
      <w:bookmarkStart w:id="129" w:name="_Toc458432894"/>
      <w:bookmarkStart w:id="130"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24"/>
      <w:bookmarkEnd w:id="125"/>
      <w:r w:rsidR="00402875" w:rsidRPr="0014645C">
        <w:rPr>
          <w:b/>
          <w:lang w:val="sk-SK"/>
        </w:rPr>
        <w:t xml:space="preserve"> realizácie projektu</w:t>
      </w:r>
      <w:bookmarkEnd w:id="126"/>
      <w:bookmarkEnd w:id="127"/>
      <w:bookmarkEnd w:id="128"/>
      <w:bookmarkEnd w:id="129"/>
      <w:bookmarkEnd w:id="130"/>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31" w:name="_Toc417132487"/>
      <w:bookmarkStart w:id="132" w:name="_Toc417648884"/>
      <w:bookmarkStart w:id="133" w:name="_Toc440354976"/>
      <w:bookmarkStart w:id="134" w:name="_Toc440375307"/>
      <w:bookmarkStart w:id="135" w:name="_Toc458432895"/>
      <w:bookmarkStart w:id="136" w:name="_Toc458515647"/>
      <w:bookmarkStart w:id="137"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31"/>
      <w:r w:rsidR="00387FBA" w:rsidRPr="0014645C">
        <w:rPr>
          <w:b/>
          <w:lang w:val="sk-SK"/>
        </w:rPr>
        <w:t>projektu</w:t>
      </w:r>
      <w:bookmarkEnd w:id="132"/>
      <w:bookmarkEnd w:id="133"/>
      <w:bookmarkEnd w:id="134"/>
      <w:bookmarkEnd w:id="135"/>
      <w:bookmarkEnd w:id="136"/>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ariadení EP a Rady (EÚ) č. 966/2012 (o rozpočtových pravidlách), čl. 30.</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7DA85FA7" w14:textId="7622B4A6" w:rsidR="00C77663" w:rsidRPr="0014645C" w:rsidDel="007F7B94" w:rsidRDefault="00C77663" w:rsidP="00C77663">
      <w:pPr>
        <w:pStyle w:val="Default"/>
        <w:jc w:val="both"/>
        <w:rPr>
          <w:del w:id="138" w:author="Zuzana Hušeková" w:date="2018-08-31T09:01:00Z"/>
          <w:rFonts w:ascii="Arial" w:hAnsi="Arial" w:cs="Arial"/>
          <w:sz w:val="19"/>
          <w:szCs w:val="19"/>
          <w:lang w:val="sk-SK"/>
        </w:rPr>
      </w:pPr>
      <w:del w:id="139" w:author="Zuzana Hušeková" w:date="2018-08-31T09:01:00Z">
        <w:r w:rsidRPr="0014645C" w:rsidDel="007F7B94">
          <w:rPr>
            <w:rFonts w:ascii="Arial" w:hAnsi="Arial" w:cs="Arial"/>
            <w:b/>
            <w:bCs/>
            <w:sz w:val="19"/>
            <w:szCs w:val="19"/>
            <w:lang w:val="sk-SK"/>
          </w:rPr>
          <w:delText>Prieskum trhu</w:delText>
        </w:r>
        <w:r w:rsidRPr="0014645C" w:rsidDel="007F7B94">
          <w:rPr>
            <w:rStyle w:val="Odkaznapoznmkupodiarou"/>
            <w:rFonts w:cs="Arial"/>
            <w:sz w:val="19"/>
            <w:szCs w:val="19"/>
            <w:lang w:val="sk-SK"/>
          </w:rPr>
          <w:footnoteReference w:id="5"/>
        </w:r>
        <w:r w:rsidRPr="0014645C" w:rsidDel="007F7B94">
          <w:rPr>
            <w:rFonts w:ascii="Arial" w:hAnsi="Arial" w:cs="Arial"/>
            <w:b/>
            <w:bCs/>
            <w:sz w:val="19"/>
            <w:szCs w:val="19"/>
            <w:lang w:val="sk-SK"/>
          </w:rPr>
          <w:delText xml:space="preserve"> </w:delText>
        </w:r>
      </w:del>
    </w:p>
    <w:p w14:paraId="58958195" w14:textId="43BBDB99" w:rsidR="00C77663" w:rsidRPr="0014645C" w:rsidDel="007F7B94" w:rsidRDefault="00C77663" w:rsidP="00C77663">
      <w:pPr>
        <w:pStyle w:val="Default"/>
        <w:jc w:val="both"/>
        <w:rPr>
          <w:del w:id="142" w:author="Zuzana Hušeková" w:date="2018-08-31T09:01:00Z"/>
          <w:rFonts w:ascii="Arial" w:hAnsi="Arial" w:cs="Arial"/>
          <w:sz w:val="19"/>
          <w:szCs w:val="19"/>
          <w:lang w:val="sk-SK"/>
        </w:rPr>
      </w:pPr>
      <w:del w:id="143" w:author="Zuzana Hušeková" w:date="2018-08-31T09:01:00Z">
        <w:r w:rsidRPr="0014645C" w:rsidDel="007F7B94">
          <w:rPr>
            <w:rFonts w:ascii="Arial" w:hAnsi="Arial" w:cs="Arial"/>
            <w:sz w:val="19"/>
            <w:szCs w:val="19"/>
            <w:lang w:val="sk-SK"/>
          </w:rPr>
          <w:delTex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delText>
        </w:r>
      </w:del>
    </w:p>
    <w:p w14:paraId="5FE713FE" w14:textId="4D170562" w:rsidR="00C77663" w:rsidRPr="0014645C" w:rsidDel="007F7B94" w:rsidRDefault="00C77663" w:rsidP="00C77663">
      <w:pPr>
        <w:pStyle w:val="Default"/>
        <w:jc w:val="both"/>
        <w:rPr>
          <w:del w:id="144" w:author="Zuzana Hušeková" w:date="2018-08-31T09:01:00Z"/>
          <w:rFonts w:ascii="Arial" w:hAnsi="Arial" w:cs="Arial"/>
          <w:color w:val="FF0000"/>
          <w:sz w:val="19"/>
          <w:szCs w:val="19"/>
          <w:lang w:val="sk-SK"/>
        </w:rPr>
      </w:pPr>
      <w:del w:id="145" w:author="Zuzana Hušeková" w:date="2018-08-31T09:01:00Z">
        <w:r w:rsidRPr="0014645C" w:rsidDel="007F7B94">
          <w:rPr>
            <w:rFonts w:ascii="Arial" w:hAnsi="Arial" w:cs="Arial"/>
            <w:color w:val="auto"/>
            <w:sz w:val="19"/>
            <w:szCs w:val="19"/>
            <w:lang w:val="sk-SK"/>
          </w:rPr>
          <w:delText>Výstupné informácie o vykonanom pries</w:delText>
        </w:r>
        <w:r w:rsidR="003937D3" w:rsidRPr="0014645C" w:rsidDel="007F7B94">
          <w:rPr>
            <w:rFonts w:ascii="Arial" w:hAnsi="Arial" w:cs="Arial"/>
            <w:color w:val="auto"/>
            <w:sz w:val="19"/>
            <w:szCs w:val="19"/>
            <w:lang w:val="sk-SK"/>
          </w:rPr>
          <w:delText>kume trhu žiadateľ zaznamená v Z</w:delText>
        </w:r>
        <w:r w:rsidRPr="0014645C" w:rsidDel="007F7B94">
          <w:rPr>
            <w:rFonts w:ascii="Arial" w:hAnsi="Arial" w:cs="Arial"/>
            <w:color w:val="auto"/>
            <w:sz w:val="19"/>
            <w:szCs w:val="19"/>
            <w:lang w:val="sk-SK"/>
          </w:rPr>
          <w:delText>ázname o vykona</w:delText>
        </w:r>
        <w:r w:rsidR="003937D3" w:rsidRPr="0014645C" w:rsidDel="007F7B94">
          <w:rPr>
            <w:rFonts w:ascii="Arial" w:hAnsi="Arial" w:cs="Arial"/>
            <w:color w:val="auto"/>
            <w:sz w:val="19"/>
            <w:szCs w:val="19"/>
            <w:lang w:val="sk-SK"/>
          </w:rPr>
          <w:delText>ní prieskumu trhu (príloha č. 4</w:delText>
        </w:r>
        <w:r w:rsidRPr="0014645C" w:rsidDel="007F7B94">
          <w:rPr>
            <w:rFonts w:ascii="Arial" w:hAnsi="Arial" w:cs="Arial"/>
            <w:color w:val="auto"/>
            <w:sz w:val="19"/>
            <w:szCs w:val="19"/>
            <w:lang w:val="sk-SK"/>
          </w:rPr>
          <w:delText xml:space="preserve">), v ktorom vyhodnotí výsledky prieskumu trhu z hľadiska </w:delText>
        </w:r>
        <w:r w:rsidRPr="0014645C" w:rsidDel="007F7B94">
          <w:rPr>
            <w:rFonts w:ascii="Arial" w:hAnsi="Arial" w:cs="Arial"/>
            <w:sz w:val="19"/>
            <w:szCs w:val="19"/>
            <w:lang w:val="sk-SK"/>
          </w:rPr>
          <w:delText>najnižšej ceny alebo ekonomicky najvýhodnejšej ponuky.</w:delText>
        </w:r>
        <w:r w:rsidRPr="0014645C" w:rsidDel="007F7B94">
          <w:rPr>
            <w:rFonts w:ascii="Arial" w:hAnsi="Arial" w:cs="Arial"/>
            <w:color w:val="auto"/>
            <w:sz w:val="19"/>
            <w:szCs w:val="19"/>
            <w:lang w:val="sk-SK"/>
          </w:rPr>
          <w:delText xml:space="preserve"> </w:delText>
        </w:r>
        <w:r w:rsidR="00024013" w:rsidRPr="0014645C" w:rsidDel="007F7B94">
          <w:rPr>
            <w:rFonts w:ascii="Arial" w:hAnsi="Arial" w:cs="Arial"/>
            <w:sz w:val="19"/>
            <w:szCs w:val="19"/>
            <w:lang w:val="sk-SK"/>
          </w:rPr>
          <w:delText xml:space="preserve">Takto vykonaný prieskum trhu je platným pre preukázanie hospodárnosti výdavkov len v prípade jeho vykonania nie skôr ako </w:delText>
        </w:r>
        <w:r w:rsidR="00ED1AAD" w:rsidRPr="0014645C" w:rsidDel="007F7B94">
          <w:rPr>
            <w:rFonts w:ascii="Arial" w:hAnsi="Arial" w:cs="Arial"/>
            <w:sz w:val="19"/>
            <w:szCs w:val="19"/>
            <w:lang w:val="sk-SK"/>
          </w:rPr>
          <w:delText>6</w:delText>
        </w:r>
        <w:r w:rsidR="00024013" w:rsidRPr="0014645C" w:rsidDel="007F7B94">
          <w:rPr>
            <w:rFonts w:ascii="Arial" w:hAnsi="Arial" w:cs="Arial"/>
            <w:sz w:val="19"/>
            <w:szCs w:val="19"/>
            <w:lang w:val="sk-SK"/>
          </w:rPr>
          <w:delText xml:space="preserve"> mesiac</w:delText>
        </w:r>
        <w:r w:rsidR="00ED1AAD" w:rsidRPr="0014645C" w:rsidDel="007F7B94">
          <w:rPr>
            <w:rFonts w:ascii="Arial" w:hAnsi="Arial" w:cs="Arial"/>
            <w:sz w:val="19"/>
            <w:szCs w:val="19"/>
            <w:lang w:val="sk-SK"/>
          </w:rPr>
          <w:delText>ov</w:delText>
        </w:r>
        <w:r w:rsidR="00024013" w:rsidRPr="0014645C" w:rsidDel="007F7B94">
          <w:rPr>
            <w:rFonts w:ascii="Arial" w:hAnsi="Arial" w:cs="Arial"/>
            <w:sz w:val="19"/>
            <w:szCs w:val="19"/>
            <w:lang w:val="sk-SK"/>
          </w:rPr>
          <w:delText xml:space="preserve"> pred dňom vyhlásenia </w:delText>
        </w:r>
        <w:r w:rsidR="00986DFC" w:rsidRPr="0014645C" w:rsidDel="007F7B94">
          <w:rPr>
            <w:rFonts w:ascii="Arial" w:hAnsi="Arial" w:cs="Arial"/>
            <w:sz w:val="19"/>
            <w:szCs w:val="19"/>
            <w:lang w:val="sk-SK"/>
          </w:rPr>
          <w:delText>výzvy/</w:delText>
        </w:r>
        <w:r w:rsidR="00024013" w:rsidRPr="0014645C" w:rsidDel="007F7B94">
          <w:rPr>
            <w:rFonts w:ascii="Arial" w:hAnsi="Arial" w:cs="Arial"/>
            <w:sz w:val="19"/>
            <w:szCs w:val="19"/>
            <w:lang w:val="sk-SK"/>
          </w:rPr>
          <w:delText>vyzvania</w:delText>
        </w:r>
        <w:r w:rsidR="0000364A" w:rsidRPr="0014645C" w:rsidDel="007F7B94">
          <w:rPr>
            <w:rStyle w:val="Odkaznapoznmkupodiarou"/>
            <w:rFonts w:cs="Arial"/>
            <w:szCs w:val="19"/>
            <w:lang w:val="sk-SK"/>
          </w:rPr>
          <w:footnoteReference w:id="6"/>
        </w:r>
        <w:r w:rsidR="008145AB" w:rsidRPr="0014645C" w:rsidDel="007F7B94">
          <w:rPr>
            <w:rFonts w:ascii="Arial" w:hAnsi="Arial" w:cs="Arial"/>
            <w:sz w:val="19"/>
            <w:szCs w:val="19"/>
            <w:lang w:val="sk-SK"/>
          </w:rPr>
          <w:delText xml:space="preserve">, ak nie je vo výzve/vyzvaní </w:delText>
        </w:r>
        <w:r w:rsidR="00275357" w:rsidRPr="0014645C" w:rsidDel="007F7B94">
          <w:rPr>
            <w:rFonts w:ascii="Arial" w:hAnsi="Arial" w:cs="Arial"/>
            <w:sz w:val="19"/>
            <w:szCs w:val="19"/>
            <w:lang w:val="sk-SK"/>
          </w:rPr>
          <w:delText>uvedené inak</w:delText>
        </w:r>
        <w:r w:rsidR="00024013" w:rsidRPr="0014645C" w:rsidDel="007F7B94">
          <w:rPr>
            <w:rFonts w:ascii="Arial" w:hAnsi="Arial" w:cs="Arial"/>
            <w:sz w:val="19"/>
            <w:szCs w:val="19"/>
            <w:lang w:val="sk-SK"/>
          </w:rPr>
          <w:delText xml:space="preserve">. </w:delText>
        </w:r>
        <w:r w:rsidRPr="0014645C" w:rsidDel="007F7B94">
          <w:rPr>
            <w:rFonts w:ascii="Arial" w:hAnsi="Arial" w:cs="Arial"/>
            <w:sz w:val="19"/>
            <w:szCs w:val="19"/>
            <w:lang w:val="sk-SK"/>
          </w:rPr>
          <w:delText>Žiadateľ nepredkladá k záznamu o vykonaní prieskumu trhu ako súčasť ŽoNFP podpornú dokumentáciu, ktorej závery sú zohľadnené v rámci záznamu o vykonaní prieskumu trhu.</w:delText>
        </w:r>
        <w:r w:rsidRPr="0014645C" w:rsidDel="007F7B94">
          <w:rPr>
            <w:rFonts w:ascii="Arial" w:hAnsi="Arial" w:cs="Arial"/>
            <w:color w:val="FF0000"/>
            <w:sz w:val="19"/>
            <w:szCs w:val="19"/>
            <w:lang w:val="sk-SK"/>
          </w:rPr>
          <w:delText xml:space="preserve"> </w:delText>
        </w:r>
        <w:r w:rsidRPr="0014645C" w:rsidDel="007F7B94">
          <w:rPr>
            <w:rFonts w:ascii="Arial" w:hAnsi="Arial" w:cs="Arial"/>
            <w:sz w:val="19"/>
            <w:szCs w:val="19"/>
            <w:lang w:val="sk-SK"/>
          </w:rPr>
          <w:delText>Žiadateľ je povinný uchovávať dokumentáciu k vykonanému prieskumu trhu u seba a v prípade požiadavky RO pre OP EVS je povinný kedykoľvek v priebehu schvaľovacieho procesu alebo implementácie projektu predložiť kompletnú dokumentáciu k prieskumu trhu</w:delText>
        </w:r>
        <w:r w:rsidRPr="0014645C" w:rsidDel="007F7B94">
          <w:rPr>
            <w:rStyle w:val="Odkaznapoznmkupodiarou"/>
            <w:rFonts w:cs="Arial"/>
            <w:sz w:val="19"/>
            <w:szCs w:val="19"/>
            <w:lang w:val="sk-SK"/>
          </w:rPr>
          <w:footnoteReference w:id="7"/>
        </w:r>
        <w:r w:rsidRPr="0014645C" w:rsidDel="007F7B94">
          <w:rPr>
            <w:rFonts w:ascii="Arial" w:hAnsi="Arial" w:cs="Arial"/>
            <w:sz w:val="19"/>
            <w:szCs w:val="19"/>
            <w:lang w:val="sk-SK"/>
          </w:rPr>
          <w:delText xml:space="preserve">. V prípade, ak sa preukáže, že žiadateľ uviedol v rozpočte projektu sumu, ktorá nie je podložená dokumentáciou zo skutočne vykonaného prieskumu trhu, RO pre OP EVS </w:delText>
        </w:r>
        <w:r w:rsidR="002779D9" w:rsidRPr="0014645C" w:rsidDel="007F7B94">
          <w:rPr>
            <w:rFonts w:ascii="Arial" w:hAnsi="Arial" w:cs="Arial"/>
            <w:sz w:val="19"/>
            <w:szCs w:val="19"/>
            <w:lang w:val="sk-SK"/>
          </w:rPr>
          <w:delText xml:space="preserve">na základe </w:delText>
        </w:r>
        <w:r w:rsidRPr="0014645C" w:rsidDel="007F7B94">
          <w:rPr>
            <w:rFonts w:ascii="Arial" w:hAnsi="Arial" w:cs="Arial"/>
            <w:sz w:val="19"/>
            <w:szCs w:val="19"/>
            <w:lang w:val="sk-SK"/>
          </w:rPr>
          <w:delText xml:space="preserve">identifikovaných nedostatkov </w:delText>
        </w:r>
        <w:r w:rsidR="002779D9" w:rsidRPr="0014645C" w:rsidDel="007F7B94">
          <w:rPr>
            <w:rFonts w:ascii="Arial" w:hAnsi="Arial" w:cs="Arial"/>
            <w:sz w:val="19"/>
            <w:szCs w:val="19"/>
            <w:lang w:val="sk-SK"/>
          </w:rPr>
          <w:delText xml:space="preserve">zníži </w:delText>
        </w:r>
        <w:r w:rsidRPr="0014645C" w:rsidDel="007F7B94">
          <w:rPr>
            <w:rFonts w:ascii="Arial" w:hAnsi="Arial" w:cs="Arial"/>
            <w:color w:val="auto"/>
            <w:sz w:val="19"/>
            <w:szCs w:val="19"/>
            <w:lang w:val="sk-SK"/>
          </w:rPr>
          <w:delText xml:space="preserve">výšku zodpovedajúcich výdavkov, </w:delText>
        </w:r>
        <w:r w:rsidR="002779D9" w:rsidRPr="0014645C" w:rsidDel="007F7B94">
          <w:rPr>
            <w:rFonts w:ascii="Arial" w:hAnsi="Arial" w:cs="Arial"/>
            <w:color w:val="auto"/>
            <w:sz w:val="19"/>
            <w:szCs w:val="19"/>
            <w:lang w:val="sk-SK"/>
          </w:rPr>
          <w:delText xml:space="preserve">môže </w:delText>
        </w:r>
        <w:r w:rsidRPr="0014645C" w:rsidDel="007F7B94">
          <w:rPr>
            <w:rFonts w:ascii="Arial" w:hAnsi="Arial" w:cs="Arial"/>
            <w:color w:val="auto"/>
            <w:sz w:val="19"/>
            <w:szCs w:val="19"/>
            <w:lang w:val="sk-SK"/>
          </w:rPr>
          <w:delText>uzn</w:delText>
        </w:r>
        <w:r w:rsidR="002779D9" w:rsidRPr="0014645C" w:rsidDel="007F7B94">
          <w:rPr>
            <w:rFonts w:ascii="Arial" w:hAnsi="Arial" w:cs="Arial"/>
            <w:color w:val="auto"/>
            <w:sz w:val="19"/>
            <w:szCs w:val="19"/>
            <w:lang w:val="sk-SK"/>
          </w:rPr>
          <w:delText>ať</w:delText>
        </w:r>
        <w:r w:rsidRPr="0014645C" w:rsidDel="007F7B94">
          <w:rPr>
            <w:rFonts w:ascii="Arial" w:hAnsi="Arial" w:cs="Arial"/>
            <w:color w:val="auto"/>
            <w:sz w:val="19"/>
            <w:szCs w:val="19"/>
            <w:lang w:val="sk-SK"/>
          </w:rPr>
          <w:delText xml:space="preserve"> výdavok </w:delText>
        </w:r>
        <w:r w:rsidRPr="0014645C" w:rsidDel="007F7B94">
          <w:rPr>
            <w:rFonts w:ascii="Arial" w:hAnsi="Arial" w:cs="Arial"/>
            <w:color w:val="auto"/>
            <w:sz w:val="19"/>
            <w:szCs w:val="19"/>
            <w:lang w:val="sk-SK"/>
          </w:rPr>
          <w:lastRenderedPageBreak/>
          <w:delText>v plnej výške ako neoprávnený alebo vyvodiť iné právne následky v konaní o  ŽoNFP, resp. v súlade s podmienkami upravenými v zmluve o poskytnutí NFP. Z dôvodu overiteľnosti vykonaného prieskumu trhu musí byť spôsob jeho vykonania v podobe, ktorá umožňuje</w:delText>
        </w:r>
        <w:r w:rsidRPr="0014645C" w:rsidDel="007F7B94">
          <w:rPr>
            <w:rFonts w:ascii="Arial" w:hAnsi="Arial" w:cs="Arial"/>
            <w:sz w:val="19"/>
            <w:szCs w:val="19"/>
            <w:lang w:val="sk-SK"/>
          </w:rPr>
          <w:delText xml:space="preserve"> uchovanie dôkazov o jeho vykonaní, t. j. telefonický prieskum, resp. ústne overenie cien na mieste u dodávateľa nie je akceptovateľný spôsob vykonania prieskumu trhu.</w:delText>
        </w:r>
        <w:r w:rsidRPr="0014645C" w:rsidDel="007F7B94">
          <w:rPr>
            <w:rFonts w:ascii="Arial" w:hAnsi="Arial" w:cs="Arial"/>
            <w:color w:val="FF0000"/>
            <w:sz w:val="19"/>
            <w:szCs w:val="19"/>
            <w:lang w:val="sk-SK"/>
          </w:rPr>
          <w:delText xml:space="preserve"> </w:delText>
        </w:r>
      </w:del>
    </w:p>
    <w:p w14:paraId="62125AAF" w14:textId="5CE7602D" w:rsidR="00C77663" w:rsidRPr="0014645C" w:rsidDel="007F7B94" w:rsidRDefault="00C77663" w:rsidP="0043167F">
      <w:pPr>
        <w:pStyle w:val="Default"/>
        <w:jc w:val="both"/>
        <w:rPr>
          <w:del w:id="151" w:author="Zuzana Hušeková" w:date="2018-08-31T09:01:00Z"/>
          <w:rFonts w:ascii="Arial" w:hAnsi="Arial" w:cs="Arial"/>
          <w:sz w:val="19"/>
          <w:szCs w:val="19"/>
          <w:lang w:val="sk-SK"/>
        </w:rPr>
      </w:pPr>
      <w:del w:id="152" w:author="Zuzana Hušeková" w:date="2018-08-31T09:01:00Z">
        <w:r w:rsidRPr="0014645C" w:rsidDel="007F7B94">
          <w:rPr>
            <w:rFonts w:ascii="Arial" w:hAnsi="Arial" w:cs="Arial"/>
            <w:color w:val="auto"/>
            <w:sz w:val="19"/>
            <w:szCs w:val="19"/>
            <w:lang w:val="sk-SK"/>
          </w:rPr>
          <w:delTex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delText>
        </w:r>
      </w:del>
    </w:p>
    <w:p w14:paraId="17039965" w14:textId="627F702A" w:rsidR="00CD23D3" w:rsidRPr="0014645C" w:rsidDel="007F7B94"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del w:id="153" w:author="Zuzana Hušeková" w:date="2018-08-31T09:01:00Z"/>
          <w:rFonts w:ascii="Arial" w:hAnsi="Arial" w:cs="Arial"/>
          <w:i/>
          <w:iCs/>
          <w:sz w:val="19"/>
          <w:szCs w:val="19"/>
          <w:lang w:val="sk-SK"/>
        </w:rPr>
      </w:pPr>
      <w:del w:id="154" w:author="Zuzana Hušeková" w:date="2018-08-31T09:01:00Z">
        <w:r w:rsidRPr="0014645C" w:rsidDel="007F7B94">
          <w:rPr>
            <w:rFonts w:ascii="Arial" w:hAnsi="Arial" w:cs="Arial"/>
            <w:b/>
            <w:i/>
            <w:iCs/>
            <w:sz w:val="19"/>
            <w:szCs w:val="19"/>
            <w:lang w:val="sk-SK"/>
          </w:rPr>
          <w:delText>Upozornenie pre žiadateľa:</w:delText>
        </w:r>
        <w:r w:rsidRPr="0014645C" w:rsidDel="007F7B94">
          <w:rPr>
            <w:rFonts w:ascii="Arial" w:hAnsi="Arial" w:cs="Arial"/>
            <w:i/>
            <w:iCs/>
            <w:sz w:val="19"/>
            <w:szCs w:val="19"/>
            <w:lang w:val="sk-SK"/>
          </w:rPr>
          <w:delText xml:space="preserve"> </w:delText>
        </w:r>
        <w:r w:rsidR="0062693F" w:rsidRPr="0014645C" w:rsidDel="007F7B94">
          <w:rPr>
            <w:rFonts w:ascii="Arial" w:hAnsi="Arial" w:cs="Arial"/>
            <w:i/>
            <w:iCs/>
            <w:sz w:val="19"/>
            <w:szCs w:val="19"/>
            <w:lang w:val="sk-SK"/>
          </w:rPr>
          <w:delText>Ž</w:delText>
        </w:r>
        <w:r w:rsidRPr="0014645C" w:rsidDel="007F7B94">
          <w:rPr>
            <w:rFonts w:ascii="Arial" w:hAnsi="Arial" w:cs="Arial"/>
            <w:i/>
            <w:iCs/>
            <w:sz w:val="19"/>
            <w:szCs w:val="19"/>
            <w:lang w:val="sk-SK"/>
          </w:rPr>
          <w:delText>iadateľ je povinný pri realizácii zákaziek nespadajúcich pod zákon o</w:delText>
        </w:r>
        <w:r w:rsidR="00EA7040" w:rsidRPr="0014645C" w:rsidDel="007F7B94">
          <w:rPr>
            <w:rFonts w:ascii="Arial" w:hAnsi="Arial" w:cs="Arial"/>
            <w:i/>
            <w:iCs/>
            <w:sz w:val="19"/>
            <w:szCs w:val="19"/>
            <w:lang w:val="sk-SK"/>
          </w:rPr>
          <w:delText xml:space="preserve"> VO </w:delText>
        </w:r>
        <w:r w:rsidRPr="0014645C" w:rsidDel="007F7B94">
          <w:rPr>
            <w:rFonts w:ascii="Arial" w:hAnsi="Arial" w:cs="Arial"/>
            <w:i/>
            <w:iCs/>
            <w:sz w:val="19"/>
            <w:szCs w:val="19"/>
            <w:lang w:val="sk-SK"/>
          </w:rPr>
          <w:delText xml:space="preserve">(MP CKO č. 12 ) a pri zadávaní zákaziek </w:delText>
        </w:r>
        <w:r w:rsidR="00CB6929" w:rsidRPr="0014645C" w:rsidDel="007F7B94">
          <w:rPr>
            <w:rFonts w:ascii="Arial" w:hAnsi="Arial" w:cs="Arial"/>
            <w:i/>
            <w:iCs/>
            <w:sz w:val="19"/>
            <w:szCs w:val="19"/>
            <w:lang w:val="sk-SK"/>
          </w:rPr>
          <w:delText>s nízkymi hodnotami</w:delText>
        </w:r>
        <w:r w:rsidRPr="0014645C" w:rsidDel="007F7B94">
          <w:rPr>
            <w:rFonts w:ascii="Arial" w:hAnsi="Arial" w:cs="Arial"/>
            <w:i/>
            <w:iCs/>
            <w:sz w:val="19"/>
            <w:szCs w:val="19"/>
            <w:lang w:val="sk-SK"/>
          </w:rPr>
          <w:delText xml:space="preserve"> postupovať podľa pravidiel RO pre OP EVS bez ohľadu na skutočnosť, že zákazku zrealizoval ešte pred schválením žiadosti o NFP. V prípade, že pri implementácii projektu už ako </w:delText>
        </w:r>
        <w:r w:rsidR="00EA7040" w:rsidRPr="0014645C" w:rsidDel="007F7B94">
          <w:rPr>
            <w:rFonts w:ascii="Arial" w:hAnsi="Arial" w:cs="Arial"/>
            <w:i/>
            <w:iCs/>
            <w:sz w:val="19"/>
            <w:szCs w:val="19"/>
            <w:lang w:val="sk-SK"/>
          </w:rPr>
          <w:delText>p</w:delText>
        </w:r>
        <w:r w:rsidRPr="0014645C" w:rsidDel="007F7B94">
          <w:rPr>
            <w:rFonts w:ascii="Arial" w:hAnsi="Arial" w:cs="Arial"/>
            <w:i/>
            <w:iCs/>
            <w:sz w:val="19"/>
            <w:szCs w:val="19"/>
            <w:lang w:val="sk-SK"/>
          </w:rPr>
          <w:delText>rijímateľ</w:delText>
        </w:r>
        <w:r w:rsidR="00EA7040" w:rsidRPr="0014645C" w:rsidDel="007F7B94">
          <w:rPr>
            <w:rFonts w:ascii="Arial" w:hAnsi="Arial" w:cs="Arial"/>
            <w:i/>
            <w:iCs/>
            <w:sz w:val="19"/>
            <w:szCs w:val="19"/>
            <w:lang w:val="sk-SK"/>
          </w:rPr>
          <w:delText xml:space="preserve"> predloží p</w:delText>
        </w:r>
        <w:r w:rsidRPr="0014645C" w:rsidDel="007F7B94">
          <w:rPr>
            <w:rFonts w:ascii="Arial" w:hAnsi="Arial" w:cs="Arial"/>
            <w:i/>
            <w:iCs/>
            <w:sz w:val="19"/>
            <w:szCs w:val="19"/>
            <w:lang w:val="sk-SK"/>
          </w:rPr>
          <w:delText xml:space="preserve">oskytovateľovi zákazku, pri realizácii ktorej postupoval v rozpore s </w:delText>
        </w:r>
        <w:r w:rsidR="00EA7040" w:rsidRPr="0014645C" w:rsidDel="007F7B94">
          <w:rPr>
            <w:rFonts w:ascii="Arial" w:hAnsi="Arial" w:cs="Arial"/>
            <w:i/>
            <w:iCs/>
            <w:sz w:val="19"/>
            <w:szCs w:val="19"/>
            <w:lang w:val="sk-SK"/>
          </w:rPr>
          <w:delText>pravidlami, p</w:delText>
        </w:r>
        <w:r w:rsidRPr="0014645C" w:rsidDel="007F7B94">
          <w:rPr>
            <w:rFonts w:ascii="Arial" w:hAnsi="Arial" w:cs="Arial"/>
            <w:i/>
            <w:iCs/>
            <w:sz w:val="19"/>
            <w:szCs w:val="19"/>
            <w:lang w:val="sk-SK"/>
          </w:rPr>
          <w:delText>oskytovateľ je povinný vylúčiť výdavky vyplývajúce z realizácie takéhoto obstarávania z financovania v plnom rozsahu.</w:delText>
        </w:r>
      </w:del>
    </w:p>
    <w:p w14:paraId="20F383C3" w14:textId="67A22B79" w:rsidR="00E60AE8" w:rsidRPr="0014645C" w:rsidDel="007F7B94" w:rsidRDefault="00943E9B" w:rsidP="008720C6">
      <w:pPr>
        <w:spacing w:before="120" w:after="120" w:line="288" w:lineRule="auto"/>
        <w:jc w:val="both"/>
        <w:rPr>
          <w:del w:id="155" w:author="Zuzana Hušeková" w:date="2018-08-31T09:01:00Z"/>
          <w:rFonts w:ascii="Arial" w:hAnsi="Arial" w:cs="Arial"/>
          <w:sz w:val="19"/>
          <w:szCs w:val="19"/>
          <w:lang w:val="sk-SK"/>
        </w:rPr>
      </w:pPr>
      <w:del w:id="156" w:author="Zuzana Hušeková" w:date="2018-08-31T09:01:00Z">
        <w:r w:rsidRPr="0014645C" w:rsidDel="007F7B94">
          <w:rPr>
            <w:rFonts w:ascii="Arial" w:hAnsi="Arial" w:cs="Arial"/>
            <w:sz w:val="19"/>
            <w:szCs w:val="19"/>
            <w:lang w:val="sk-SK"/>
          </w:rPr>
          <w:delText>Pravidlá a povinnosti pri realizácii verejného obstarávania sú p</w:delText>
        </w:r>
        <w:r w:rsidR="006674CA" w:rsidRPr="0014645C" w:rsidDel="007F7B94">
          <w:rPr>
            <w:rFonts w:ascii="Arial" w:hAnsi="Arial" w:cs="Arial"/>
            <w:sz w:val="19"/>
            <w:szCs w:val="19"/>
            <w:lang w:val="sk-SK"/>
          </w:rPr>
          <w:delText>odrobne uvedené v Príručke pre p</w:delText>
        </w:r>
        <w:r w:rsidRPr="0014645C" w:rsidDel="007F7B94">
          <w:rPr>
            <w:rFonts w:ascii="Arial" w:hAnsi="Arial" w:cs="Arial"/>
            <w:sz w:val="19"/>
            <w:szCs w:val="19"/>
            <w:lang w:val="sk-SK"/>
          </w:rPr>
          <w:delText>rijímateľa. Žiadatelia/prijímatelia sú povinní postupovať v zmysle týchto pravidiel a povinností.</w:delText>
        </w:r>
      </w:del>
    </w:p>
    <w:p w14:paraId="15B0CC1D" w14:textId="7E810A27" w:rsidR="00C85E20" w:rsidRPr="0014645C" w:rsidDel="007F7B94" w:rsidRDefault="00C85E20" w:rsidP="007F7349">
      <w:pPr>
        <w:spacing w:before="120" w:after="120" w:line="288" w:lineRule="auto"/>
        <w:jc w:val="both"/>
        <w:rPr>
          <w:del w:id="157" w:author="Zuzana Hušeková" w:date="2018-08-31T09:01:00Z"/>
          <w:rFonts w:ascii="Arial" w:hAnsi="Arial" w:cs="Arial"/>
          <w:sz w:val="19"/>
          <w:szCs w:val="19"/>
          <w:lang w:val="sk-SK"/>
        </w:rPr>
      </w:pPr>
      <w:del w:id="158" w:author="Zuzana Hušeková" w:date="2018-08-31T09:01:00Z">
        <w:r w:rsidRPr="0014645C" w:rsidDel="007F7B94">
          <w:rPr>
            <w:rFonts w:ascii="Arial" w:hAnsi="Arial" w:cs="Arial"/>
            <w:sz w:val="19"/>
            <w:szCs w:val="19"/>
            <w:lang w:val="sk-SK"/>
          </w:rPr>
          <w:delText xml:space="preserve">Výdavky projektu sa </w:delText>
        </w:r>
        <w:r w:rsidR="00487177" w:rsidRPr="0014645C" w:rsidDel="007F7B94">
          <w:rPr>
            <w:rFonts w:ascii="Arial" w:hAnsi="Arial" w:cs="Arial"/>
            <w:sz w:val="19"/>
            <w:szCs w:val="19"/>
            <w:lang w:val="sk-SK"/>
          </w:rPr>
          <w:delText>vo vzťahu</w:delText>
        </w:r>
        <w:r w:rsidRPr="0014645C" w:rsidDel="007F7B94">
          <w:rPr>
            <w:rFonts w:ascii="Arial" w:hAnsi="Arial" w:cs="Arial"/>
            <w:sz w:val="19"/>
            <w:szCs w:val="19"/>
            <w:lang w:val="sk-SK"/>
          </w:rPr>
          <w:delText xml:space="preserve"> k hlavným aktivitám projektu delia na priame a nepriame. Výdavky projektu môžu mať charakter kapitálových alebo bežných výdavkov.</w:delText>
        </w:r>
      </w:del>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37"/>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ins w:id="159" w:author="Zuzana Hušeková" w:date="2018-08-31T09:02:00Z"/>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0EA11101" w14:textId="54161D77" w:rsidR="007F7B94" w:rsidRPr="0014645C" w:rsidRDefault="007F7B94" w:rsidP="007F7349">
      <w:pPr>
        <w:spacing w:before="120" w:after="120" w:line="288" w:lineRule="auto"/>
        <w:jc w:val="both"/>
        <w:rPr>
          <w:rFonts w:ascii="Arial" w:hAnsi="Arial" w:cs="Arial"/>
          <w:sz w:val="19"/>
          <w:szCs w:val="19"/>
          <w:lang w:val="sk-SK"/>
        </w:rPr>
      </w:pPr>
      <w:ins w:id="160" w:author="Zuzana Hušeková" w:date="2018-08-31T09:02:00Z">
        <w:r>
          <w:rPr>
            <w:rFonts w:ascii="Arial" w:hAnsi="Arial" w:cs="Arial"/>
            <w:color w:val="000000"/>
            <w:sz w:val="19"/>
            <w:szCs w:val="19"/>
            <w:lang w:val="sk-SK"/>
          </w:rPr>
          <w:t xml:space="preserve">Pri uplatnení paušálneho financovania v zmysle kapitoly č. </w:t>
        </w:r>
        <w:r w:rsidRPr="00BE4797">
          <w:rPr>
            <w:rFonts w:ascii="Arial" w:hAnsi="Arial" w:cs="Arial"/>
            <w:color w:val="000000"/>
            <w:sz w:val="19"/>
            <w:szCs w:val="19"/>
            <w:lang w:val="sk-SK"/>
          </w:rPr>
          <w:t>2.4.5</w:t>
        </w:r>
        <w:r>
          <w:rPr>
            <w:rFonts w:ascii="Arial" w:hAnsi="Arial" w:cs="Arial"/>
            <w:color w:val="000000"/>
            <w:sz w:val="19"/>
            <w:szCs w:val="19"/>
            <w:lang w:val="sk-SK"/>
          </w:rPr>
          <w:t xml:space="preserve"> „</w:t>
        </w:r>
        <w:r w:rsidRPr="00BE4797">
          <w:rPr>
            <w:rFonts w:ascii="Arial" w:hAnsi="Arial" w:cs="Arial"/>
            <w:color w:val="000000"/>
            <w:sz w:val="19"/>
            <w:szCs w:val="19"/>
            <w:lang w:val="sk-SK"/>
          </w:rPr>
          <w:t>Zjednodušené vykazovanie výdavkov</w:t>
        </w:r>
        <w:r>
          <w:rPr>
            <w:rFonts w:ascii="Arial" w:hAnsi="Arial" w:cs="Arial"/>
            <w:color w:val="000000"/>
            <w:sz w:val="19"/>
            <w:szCs w:val="19"/>
            <w:lang w:val="sk-SK"/>
          </w:rPr>
          <w:t>“ tejto Príručky pre žiadateľa sa v realizácii projektu nepriame výdavky neuplatňujú.</w:t>
        </w:r>
      </w:ins>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8"/>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hospodárnosťou rozumie minimalizácia výdavkov nevyhnutných na </w:t>
      </w:r>
      <w:r w:rsidRPr="0014645C">
        <w:rPr>
          <w:sz w:val="19"/>
          <w:szCs w:val="19"/>
          <w:lang w:val="sk-SK"/>
        </w:rPr>
        <w:lastRenderedPageBreak/>
        <w:t>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9"/>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 xml:space="preserve">j. vznikne povinnosť prijímateľa uplatňovať voči daňovému úradu odpočet dane. V takomto prípade bude DPH (uhradená v rámci implementácie </w:t>
      </w:r>
      <w:r w:rsidR="00FB0FD0" w:rsidRPr="0014645C">
        <w:rPr>
          <w:rFonts w:ascii="Arial" w:hAnsi="Arial" w:cs="Arial"/>
          <w:sz w:val="19"/>
          <w:szCs w:val="19"/>
          <w:lang w:val="sk-SK"/>
        </w:rPr>
        <w:lastRenderedPageBreak/>
        <w:t>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10"/>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lastRenderedPageBreak/>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11"/>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ŽoNFP sú predmetom odborného hodnotenia v rámci 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6D19CAF"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ins w:id="161" w:author="Zuzana Hušeková" w:date="2018-08-31T09:03:00Z">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ins>
      <w:del w:id="162" w:author="Zuzana Hušeková" w:date="2018-08-31T09:05:00Z">
        <w:r w:rsidR="00113505" w:rsidRPr="0014645C" w:rsidDel="007F78A5">
          <w:rPr>
            <w:rFonts w:ascii="Arial" w:hAnsi="Arial" w:cs="Arial"/>
            <w:color w:val="auto"/>
            <w:sz w:val="19"/>
            <w:szCs w:val="19"/>
            <w:lang w:val="sk-SK" w:eastAsia="cs-CZ"/>
          </w:rPr>
          <w:delText>Š</w:delText>
        </w:r>
      </w:del>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12"/>
      </w:r>
      <w:del w:id="163" w:author="Zuzana Hušeková" w:date="2018-08-31T09:03:00Z">
        <w:r w:rsidR="00113505" w:rsidRPr="0014645C" w:rsidDel="007F7B94">
          <w:rPr>
            <w:rFonts w:ascii="Arial" w:hAnsi="Arial" w:cs="Arial"/>
            <w:color w:val="auto"/>
            <w:sz w:val="19"/>
            <w:szCs w:val="19"/>
            <w:lang w:val="sk-SK" w:eastAsia="cs-CZ"/>
          </w:rPr>
          <w:delText xml:space="preserve"> pre účely ich použitia v rámci implementácie projektu sú</w:delText>
        </w:r>
      </w:del>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ins w:id="164" w:author="Zuzana Hušeková" w:date="2018-08-31T09:04:00Z"/>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ins w:id="165" w:author="Zuzana Hušeková" w:date="2018-08-31T09:04:00Z"/>
          <w:rFonts w:ascii="Arial" w:hAnsi="Arial" w:cs="Arial"/>
          <w:b/>
          <w:bCs/>
          <w:sz w:val="19"/>
          <w:szCs w:val="19"/>
          <w:lang w:val="sk-SK"/>
        </w:rPr>
      </w:pPr>
      <w:ins w:id="166" w:author="Zuzana Hušeková" w:date="2018-08-31T09:04:00Z">
        <w:r>
          <w:rPr>
            <w:rFonts w:ascii="Arial" w:hAnsi="Arial" w:cs="Arial"/>
            <w:b/>
            <w:bCs/>
            <w:sz w:val="19"/>
            <w:szCs w:val="19"/>
            <w:lang w:val="sk-SK"/>
          </w:rPr>
          <w:t xml:space="preserve">Mzdové výdavky </w:t>
        </w:r>
      </w:ins>
    </w:p>
    <w:p w14:paraId="1386D583" w14:textId="77777777" w:rsidR="007F7B94" w:rsidRDefault="007F7B94" w:rsidP="007F7B94">
      <w:pPr>
        <w:pStyle w:val="Default"/>
        <w:jc w:val="both"/>
        <w:rPr>
          <w:ins w:id="167" w:author="Zuzana Hušeková" w:date="2018-08-31T09:04:00Z"/>
          <w:rFonts w:ascii="Arial" w:hAnsi="Arial" w:cs="Arial"/>
          <w:sz w:val="19"/>
          <w:szCs w:val="19"/>
          <w:lang w:val="sk-SK"/>
        </w:rPr>
      </w:pPr>
      <w:ins w:id="168" w:author="Zuzana Hušeková" w:date="2018-08-31T09:04:00Z">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ins>
    </w:p>
    <w:p w14:paraId="36B9C2CE" w14:textId="77777777" w:rsidR="007F7B94" w:rsidRDefault="007F7B94" w:rsidP="007F7B94">
      <w:pPr>
        <w:pStyle w:val="Default"/>
        <w:jc w:val="both"/>
        <w:rPr>
          <w:ins w:id="169" w:author="Zuzana Hušeková" w:date="2018-08-31T09:04:00Z"/>
          <w:rFonts w:ascii="Arial" w:hAnsi="Arial" w:cs="Arial"/>
          <w:sz w:val="19"/>
          <w:szCs w:val="19"/>
          <w:lang w:val="sk-SK"/>
        </w:rPr>
      </w:pPr>
      <w:ins w:id="170" w:author="Zuzana Hušeková" w:date="2018-08-31T09:04:00Z">
        <w:r>
          <w:rPr>
            <w:rFonts w:ascii="Arial" w:hAnsi="Arial" w:cs="Arial"/>
            <w:sz w:val="19"/>
            <w:szCs w:val="19"/>
            <w:lang w:val="sk-SK"/>
          </w:rPr>
          <w:lastRenderedPageBreak/>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ins>
    </w:p>
    <w:p w14:paraId="0F7325DE" w14:textId="77777777" w:rsidR="007F7B94" w:rsidRDefault="007F7B94" w:rsidP="007F7B94">
      <w:pPr>
        <w:spacing w:after="120" w:line="240" w:lineRule="auto"/>
        <w:contextualSpacing/>
        <w:jc w:val="both"/>
        <w:rPr>
          <w:ins w:id="171" w:author="Zuzana Hušeková" w:date="2018-08-31T09:04:00Z"/>
          <w:rFonts w:ascii="Arial" w:hAnsi="Arial" w:cs="Arial"/>
          <w:color w:val="000000"/>
          <w:sz w:val="19"/>
          <w:szCs w:val="19"/>
          <w:lang w:val="sk-SK"/>
        </w:rPr>
      </w:pPr>
      <w:ins w:id="172" w:author="Zuzana Hušeková" w:date="2018-08-31T09:04:00Z">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ins>
    </w:p>
    <w:p w14:paraId="4F805EA2" w14:textId="77777777" w:rsidR="007F7B94" w:rsidRDefault="007F7B94" w:rsidP="007F7B94">
      <w:pPr>
        <w:spacing w:after="120" w:line="240" w:lineRule="auto"/>
        <w:contextualSpacing/>
        <w:jc w:val="both"/>
        <w:rPr>
          <w:ins w:id="173" w:author="Zuzana Hušeková" w:date="2018-08-31T09:04:00Z"/>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ins w:id="174" w:author="Zuzana Hušeková" w:date="2018-08-31T09:04:00Z"/>
          <w:rFonts w:ascii="Arial" w:hAnsi="Arial" w:cs="Arial"/>
          <w:color w:val="000000"/>
          <w:sz w:val="19"/>
          <w:szCs w:val="19"/>
          <w:lang w:val="sk-SK"/>
        </w:rPr>
      </w:pPr>
      <w:ins w:id="175" w:author="Zuzana Hušeková" w:date="2018-08-31T09:04:00Z">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ins>
    </w:p>
    <w:p w14:paraId="4FA1CE4E" w14:textId="77777777" w:rsidR="007F7B94" w:rsidRDefault="007F7B94" w:rsidP="007F7B94">
      <w:pPr>
        <w:spacing w:after="120" w:line="240" w:lineRule="auto"/>
        <w:contextualSpacing/>
        <w:jc w:val="both"/>
        <w:rPr>
          <w:ins w:id="176" w:author="Zuzana Hušeková" w:date="2018-08-31T09:04:00Z"/>
          <w:rFonts w:ascii="Arial" w:hAnsi="Arial" w:cs="Arial"/>
          <w:color w:val="000000"/>
          <w:sz w:val="19"/>
          <w:szCs w:val="19"/>
          <w:lang w:val="sk-SK"/>
        </w:rPr>
      </w:pPr>
    </w:p>
    <w:p w14:paraId="0D746CD7" w14:textId="77777777" w:rsidR="007F7B94" w:rsidRDefault="007F7B94" w:rsidP="007F7B94">
      <w:pPr>
        <w:pStyle w:val="Default"/>
        <w:jc w:val="both"/>
        <w:rPr>
          <w:ins w:id="177" w:author="Zuzana Hušeková" w:date="2018-08-31T09:04:00Z"/>
          <w:rFonts w:ascii="Arial" w:hAnsi="Arial" w:cs="Arial"/>
          <w:sz w:val="19"/>
          <w:szCs w:val="19"/>
          <w:lang w:val="sk-SK"/>
        </w:rPr>
      </w:pPr>
      <w:ins w:id="178" w:author="Zuzana Hušeková" w:date="2018-08-31T09:04:00Z">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ins>
    </w:p>
    <w:p w14:paraId="46803A2A" w14:textId="5A955E90" w:rsidR="007F7B94" w:rsidRDefault="007F7B94" w:rsidP="007F7B94">
      <w:pPr>
        <w:pStyle w:val="Default"/>
        <w:jc w:val="both"/>
        <w:rPr>
          <w:ins w:id="179" w:author="Zuzana Hušeková" w:date="2018-08-31T09:04:00Z"/>
          <w:rFonts w:ascii="Arial" w:hAnsi="Arial" w:cs="Arial"/>
          <w:sz w:val="19"/>
          <w:szCs w:val="19"/>
          <w:lang w:val="sk-SK"/>
        </w:rPr>
      </w:pPr>
      <w:ins w:id="180" w:author="Zuzana Hušeková" w:date="2018-08-31T09:04:00Z">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ins>
      <w:ins w:id="181" w:author="Milan Matovič" w:date="2018-08-31T09:26:00Z">
        <w:r w:rsidR="009669E8">
          <w:rPr>
            <w:rFonts w:ascii="Arial" w:hAnsi="Arial" w:cs="Arial"/>
            <w:sz w:val="19"/>
            <w:szCs w:val="19"/>
            <w:lang w:val="sk-SK"/>
          </w:rPr>
          <w:t xml:space="preserve">analýzou </w:t>
        </w:r>
      </w:ins>
      <w:ins w:id="182" w:author="Zuzana Hušeková" w:date="2018-08-31T09:04:00Z">
        <w:r>
          <w:rPr>
            <w:rFonts w:ascii="Arial" w:hAnsi="Arial" w:cs="Arial"/>
            <w:sz w:val="19"/>
            <w:szCs w:val="19"/>
            <w:lang w:val="sk-SK"/>
          </w:rPr>
          <w:t>predchádzajúco</w:t>
        </w:r>
      </w:ins>
      <w:ins w:id="183" w:author="Milan Matovič" w:date="2018-08-31T09:26:00Z">
        <w:r w:rsidR="009669E8">
          <w:rPr>
            <w:rFonts w:ascii="Arial" w:hAnsi="Arial" w:cs="Arial"/>
            <w:sz w:val="19"/>
            <w:szCs w:val="19"/>
            <w:lang w:val="sk-SK"/>
          </w:rPr>
          <w:t>ej</w:t>
        </w:r>
      </w:ins>
      <w:ins w:id="184" w:author="Zuzana Hušeková" w:date="2018-08-31T09:04:00Z">
        <w:del w:id="185" w:author="Milan Matovič" w:date="2018-08-31T09:26:00Z">
          <w:r w:rsidDel="009669E8">
            <w:rPr>
              <w:rFonts w:ascii="Arial" w:hAnsi="Arial" w:cs="Arial"/>
              <w:sz w:val="19"/>
              <w:szCs w:val="19"/>
              <w:lang w:val="sk-SK"/>
            </w:rPr>
            <w:delText>u</w:delText>
          </w:r>
        </w:del>
        <w:r>
          <w:rPr>
            <w:rFonts w:ascii="Arial" w:hAnsi="Arial" w:cs="Arial"/>
            <w:sz w:val="19"/>
            <w:szCs w:val="19"/>
            <w:lang w:val="sk-SK"/>
          </w:rPr>
          <w:t xml:space="preserve"> mzdov</w:t>
        </w:r>
      </w:ins>
      <w:ins w:id="186" w:author="Milan Matovič" w:date="2018-08-31T09:26:00Z">
        <w:r w:rsidR="009669E8">
          <w:rPr>
            <w:rFonts w:ascii="Arial" w:hAnsi="Arial" w:cs="Arial"/>
            <w:sz w:val="19"/>
            <w:szCs w:val="19"/>
            <w:lang w:val="sk-SK"/>
          </w:rPr>
          <w:t>ej</w:t>
        </w:r>
      </w:ins>
      <w:ins w:id="187" w:author="Zuzana Hušeková" w:date="2018-08-31T09:04:00Z">
        <w:del w:id="188" w:author="Milan Matovič" w:date="2018-08-31T09:26:00Z">
          <w:r w:rsidDel="009669E8">
            <w:rPr>
              <w:rFonts w:ascii="Arial" w:hAnsi="Arial" w:cs="Arial"/>
              <w:sz w:val="19"/>
              <w:szCs w:val="19"/>
              <w:lang w:val="sk-SK"/>
            </w:rPr>
            <w:delText>ou</w:delText>
          </w:r>
        </w:del>
        <w:r>
          <w:rPr>
            <w:rFonts w:ascii="Arial" w:hAnsi="Arial" w:cs="Arial"/>
            <w:sz w:val="19"/>
            <w:szCs w:val="19"/>
            <w:lang w:val="sk-SK"/>
          </w:rPr>
          <w:t xml:space="preserve"> politik</w:t>
        </w:r>
      </w:ins>
      <w:ins w:id="189" w:author="Milan Matovič" w:date="2018-08-31T09:27:00Z">
        <w:r w:rsidR="009669E8">
          <w:rPr>
            <w:rFonts w:ascii="Arial" w:hAnsi="Arial" w:cs="Arial"/>
            <w:sz w:val="19"/>
            <w:szCs w:val="19"/>
            <w:lang w:val="sk-SK"/>
          </w:rPr>
          <w:t>y</w:t>
        </w:r>
      </w:ins>
      <w:ins w:id="190" w:author="Zuzana Hušeková" w:date="2018-08-31T09:04:00Z">
        <w:del w:id="191" w:author="Milan Matovič" w:date="2018-08-31T09:27:00Z">
          <w:r w:rsidDel="009669E8">
            <w:rPr>
              <w:rFonts w:ascii="Arial" w:hAnsi="Arial" w:cs="Arial"/>
              <w:sz w:val="19"/>
              <w:szCs w:val="19"/>
              <w:lang w:val="sk-SK"/>
            </w:rPr>
            <w:delText>ou</w:delText>
          </w:r>
        </w:del>
        <w:r>
          <w:rPr>
            <w:rFonts w:ascii="Arial" w:hAnsi="Arial" w:cs="Arial"/>
            <w:sz w:val="19"/>
            <w:szCs w:val="19"/>
            <w:lang w:val="sk-SK"/>
          </w:rPr>
          <w:t xml:space="preserve">, ktorá má vierohodne odzrkadľovať jeho prax v odmeňovaní jednotlivých pracovných pozícií. </w:t>
        </w:r>
      </w:ins>
    </w:p>
    <w:p w14:paraId="404430BA" w14:textId="77777777" w:rsidR="007F7B94" w:rsidRPr="0014645C" w:rsidRDefault="007F7B94" w:rsidP="007F7B94">
      <w:pPr>
        <w:pStyle w:val="Default"/>
        <w:jc w:val="both"/>
        <w:rPr>
          <w:ins w:id="192" w:author="Zuzana Hušeková" w:date="2018-08-31T09:04:00Z"/>
          <w:rFonts w:ascii="Arial" w:hAnsi="Arial" w:cs="Arial"/>
          <w:sz w:val="19"/>
          <w:szCs w:val="19"/>
          <w:lang w:val="sk-SK"/>
        </w:rPr>
      </w:pPr>
      <w:ins w:id="193" w:author="Zuzana Hušeková" w:date="2018-08-31T09:04:00Z">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3"/>
        </w:r>
        <w:r w:rsidRPr="0014645C">
          <w:rPr>
            <w:rFonts w:ascii="Arial" w:hAnsi="Arial" w:cs="Arial"/>
            <w:b/>
            <w:bCs/>
            <w:sz w:val="19"/>
            <w:szCs w:val="19"/>
            <w:lang w:val="sk-SK"/>
          </w:rPr>
          <w:t xml:space="preserve"> </w:t>
        </w:r>
      </w:ins>
    </w:p>
    <w:p w14:paraId="130E36C0" w14:textId="77777777" w:rsidR="007F7B94" w:rsidRPr="0014645C" w:rsidRDefault="007F7B94" w:rsidP="007F7B94">
      <w:pPr>
        <w:pStyle w:val="Default"/>
        <w:jc w:val="both"/>
        <w:rPr>
          <w:ins w:id="196" w:author="Zuzana Hušeková" w:date="2018-08-31T09:04:00Z"/>
          <w:rFonts w:ascii="Arial" w:hAnsi="Arial" w:cs="Arial"/>
          <w:sz w:val="19"/>
          <w:szCs w:val="19"/>
          <w:lang w:val="sk-SK"/>
        </w:rPr>
      </w:pPr>
      <w:ins w:id="197" w:author="Zuzana Hušeková" w:date="2018-08-31T09:04:00Z">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ins>
    </w:p>
    <w:p w14:paraId="23571BCC" w14:textId="77777777" w:rsidR="007F7B94" w:rsidRPr="0014645C" w:rsidRDefault="007F7B94" w:rsidP="007F7B94">
      <w:pPr>
        <w:pStyle w:val="Default"/>
        <w:jc w:val="both"/>
        <w:rPr>
          <w:ins w:id="198" w:author="Zuzana Hušeková" w:date="2018-08-31T09:04:00Z"/>
          <w:rFonts w:ascii="Arial" w:hAnsi="Arial" w:cs="Arial"/>
          <w:color w:val="FF0000"/>
          <w:sz w:val="19"/>
          <w:szCs w:val="19"/>
          <w:lang w:val="sk-SK"/>
        </w:rPr>
      </w:pPr>
      <w:ins w:id="199" w:author="Zuzana Hušeková" w:date="2018-08-31T09:04:00Z">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4"/>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 xml:space="preserve">Žiadateľ </w:t>
        </w:r>
        <w:r w:rsidRPr="0014645C">
          <w:rPr>
            <w:rFonts w:ascii="Arial" w:hAnsi="Arial" w:cs="Arial"/>
            <w:sz w:val="19"/>
            <w:szCs w:val="19"/>
            <w:lang w:val="sk-SK"/>
          </w:rPr>
          <w:lastRenderedPageBreak/>
          <w:t>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5"/>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ins>
    </w:p>
    <w:p w14:paraId="5FD235DA" w14:textId="77777777" w:rsidR="007F7B94" w:rsidRPr="0014645C" w:rsidRDefault="007F7B94" w:rsidP="007F7B94">
      <w:pPr>
        <w:pStyle w:val="Default"/>
        <w:jc w:val="both"/>
        <w:rPr>
          <w:ins w:id="205" w:author="Zuzana Hušeková" w:date="2018-08-31T09:04:00Z"/>
          <w:rFonts w:ascii="Arial" w:hAnsi="Arial" w:cs="Arial"/>
          <w:sz w:val="19"/>
          <w:szCs w:val="19"/>
          <w:lang w:val="sk-SK"/>
        </w:rPr>
      </w:pPr>
      <w:ins w:id="206" w:author="Zuzana Hušeková" w:date="2018-08-31T09:04:00Z">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ins>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ins w:id="207" w:author="Zuzana Hušeková" w:date="2018-08-31T09:04:00Z"/>
          <w:rFonts w:ascii="Arial" w:hAnsi="Arial" w:cs="Arial"/>
          <w:i/>
          <w:iCs/>
          <w:sz w:val="19"/>
          <w:szCs w:val="19"/>
          <w:lang w:val="sk-SK"/>
        </w:rPr>
      </w:pPr>
      <w:ins w:id="208" w:author="Zuzana Hušeková" w:date="2018-08-31T09:04:00Z">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ins>
    </w:p>
    <w:p w14:paraId="37031C1A" w14:textId="77777777" w:rsidR="007F7B94" w:rsidRPr="0014645C" w:rsidRDefault="007F7B94" w:rsidP="007F7B94">
      <w:pPr>
        <w:spacing w:before="120" w:after="120" w:line="288" w:lineRule="auto"/>
        <w:jc w:val="both"/>
        <w:rPr>
          <w:ins w:id="209" w:author="Zuzana Hušeková" w:date="2018-08-31T09:04:00Z"/>
          <w:rFonts w:ascii="Arial" w:hAnsi="Arial" w:cs="Arial"/>
          <w:sz w:val="19"/>
          <w:szCs w:val="19"/>
          <w:lang w:val="sk-SK"/>
        </w:rPr>
      </w:pPr>
      <w:ins w:id="210" w:author="Zuzana Hušeková" w:date="2018-08-31T09:04:00Z">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ins>
    </w:p>
    <w:p w14:paraId="0D59EC90" w14:textId="77777777" w:rsidR="007F7B94" w:rsidRPr="0014645C" w:rsidRDefault="007F7B94" w:rsidP="007F7B94">
      <w:pPr>
        <w:spacing w:before="120" w:after="120" w:line="288" w:lineRule="auto"/>
        <w:jc w:val="both"/>
        <w:rPr>
          <w:ins w:id="211" w:author="Zuzana Hušeková" w:date="2018-08-31T09:04:00Z"/>
          <w:rFonts w:ascii="Arial" w:hAnsi="Arial" w:cs="Arial"/>
          <w:sz w:val="19"/>
          <w:szCs w:val="19"/>
          <w:lang w:val="sk-SK"/>
        </w:rPr>
      </w:pPr>
      <w:ins w:id="212" w:author="Zuzana Hušeková" w:date="2018-08-31T09:04:00Z">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ins>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213" w:name="_Toc410400243"/>
      <w:bookmarkStart w:id="214" w:name="_Toc417132488"/>
      <w:bookmarkStart w:id="215" w:name="_Toc417648885"/>
      <w:bookmarkStart w:id="216" w:name="_Toc440354977"/>
      <w:bookmarkStart w:id="217" w:name="_Toc440375308"/>
      <w:bookmarkStart w:id="218" w:name="_Toc458432896"/>
      <w:bookmarkStart w:id="219"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213"/>
      <w:bookmarkEnd w:id="214"/>
      <w:bookmarkEnd w:id="215"/>
      <w:bookmarkEnd w:id="216"/>
      <w:bookmarkEnd w:id="217"/>
      <w:bookmarkEnd w:id="218"/>
      <w:bookmarkEnd w:id="219"/>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220" w:name="_Toc413832233"/>
      <w:bookmarkStart w:id="221" w:name="_Toc417132489"/>
      <w:bookmarkStart w:id="222" w:name="_Toc417648886"/>
      <w:bookmarkStart w:id="223" w:name="_Toc440354978"/>
      <w:bookmarkStart w:id="224" w:name="_Toc440375309"/>
      <w:bookmarkStart w:id="225" w:name="_Toc458432897"/>
      <w:bookmarkStart w:id="226"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lastRenderedPageBreak/>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6"/>
      </w:r>
      <w:bookmarkEnd w:id="220"/>
      <w:bookmarkEnd w:id="221"/>
      <w:bookmarkEnd w:id="222"/>
      <w:bookmarkEnd w:id="223"/>
      <w:bookmarkEnd w:id="224"/>
      <w:bookmarkEnd w:id="225"/>
      <w:bookmarkEnd w:id="226"/>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227" w:name="_Toc413832234"/>
      <w:bookmarkStart w:id="228" w:name="_Toc417132490"/>
      <w:bookmarkStart w:id="229" w:name="_Toc417648887"/>
      <w:bookmarkStart w:id="230" w:name="_Toc440354979"/>
      <w:bookmarkStart w:id="231" w:name="_Toc440375310"/>
      <w:bookmarkStart w:id="232" w:name="_Toc458432898"/>
      <w:bookmarkStart w:id="233"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227"/>
      <w:bookmarkEnd w:id="228"/>
      <w:bookmarkEnd w:id="229"/>
      <w:bookmarkEnd w:id="230"/>
      <w:bookmarkEnd w:id="231"/>
      <w:bookmarkEnd w:id="232"/>
      <w:bookmarkEnd w:id="233"/>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234" w:name="_Toc413832235"/>
      <w:bookmarkStart w:id="235" w:name="_Toc417132491"/>
      <w:bookmarkStart w:id="236" w:name="_Toc417648888"/>
      <w:bookmarkStart w:id="237" w:name="_Toc440354980"/>
      <w:bookmarkStart w:id="238" w:name="_Toc440375311"/>
      <w:bookmarkStart w:id="239" w:name="_Toc458432899"/>
      <w:bookmarkStart w:id="240"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234"/>
      <w:bookmarkEnd w:id="235"/>
      <w:bookmarkEnd w:id="236"/>
      <w:bookmarkEnd w:id="237"/>
      <w:bookmarkEnd w:id="238"/>
      <w:bookmarkEnd w:id="239"/>
      <w:bookmarkEnd w:id="240"/>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7"/>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14645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241"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242" w:name="_Toc417132492"/>
      <w:bookmarkStart w:id="243" w:name="_Toc417648889"/>
      <w:bookmarkStart w:id="244" w:name="_Toc440354981"/>
      <w:bookmarkStart w:id="245" w:name="_Toc440375312"/>
      <w:bookmarkStart w:id="246" w:name="_Toc458432900"/>
      <w:bookmarkStart w:id="247"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241"/>
      <w:bookmarkEnd w:id="242"/>
      <w:bookmarkEnd w:id="243"/>
      <w:bookmarkEnd w:id="244"/>
      <w:bookmarkEnd w:id="245"/>
      <w:bookmarkEnd w:id="246"/>
      <w:bookmarkEnd w:id="247"/>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8"/>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7544FB27" w14:textId="0B0ACEF6" w:rsidR="00322F43" w:rsidRPr="0014645C" w:rsidRDefault="00BC60FE" w:rsidP="00322F43">
      <w:pPr>
        <w:rPr>
          <w:rFonts w:ascii="Arial" w:hAnsi="Arial" w:cs="Arial"/>
          <w:sz w:val="19"/>
          <w:szCs w:val="19"/>
          <w:lang w:val="sk-SK"/>
        </w:rPr>
      </w:pPr>
      <w:r w:rsidRPr="0014645C">
        <w:rPr>
          <w:rFonts w:ascii="Arial" w:hAnsi="Arial" w:cs="Arial"/>
          <w:sz w:val="19"/>
          <w:szCs w:val="19"/>
          <w:lang w:val="sk-SK"/>
        </w:rPr>
        <w:t xml:space="preserve">V prípade aplikovania </w:t>
      </w:r>
      <w:r w:rsidR="00322F43" w:rsidRPr="0014645C">
        <w:rPr>
          <w:rFonts w:ascii="Arial" w:hAnsi="Arial" w:cs="Arial"/>
          <w:sz w:val="19"/>
          <w:szCs w:val="19"/>
          <w:lang w:val="sk-SK"/>
        </w:rPr>
        <w:t>zjednodušeného vykazovania výdavkov, konkrétne podmienky budú definované v</w:t>
      </w:r>
      <w:r w:rsidR="001D13A5" w:rsidRPr="0014645C">
        <w:rPr>
          <w:rFonts w:ascii="Arial" w:hAnsi="Arial" w:cs="Arial"/>
          <w:sz w:val="19"/>
          <w:szCs w:val="19"/>
          <w:lang w:val="sk-SK"/>
        </w:rPr>
        <w:t xml:space="preserve"> príslušnej</w:t>
      </w:r>
      <w:r w:rsidR="00322F43" w:rsidRPr="0014645C">
        <w:rPr>
          <w:rFonts w:ascii="Arial" w:hAnsi="Arial" w:cs="Arial"/>
          <w:sz w:val="19"/>
          <w:szCs w:val="19"/>
          <w:lang w:val="sk-SK"/>
        </w:rPr>
        <w:t xml:space="preserve"> výzve/vyzvaní.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248" w:name="_Toc410400245"/>
      <w:bookmarkStart w:id="249" w:name="_Toc417132493"/>
      <w:bookmarkStart w:id="250" w:name="_Toc417648890"/>
      <w:bookmarkStart w:id="251" w:name="_Toc440354982"/>
      <w:bookmarkStart w:id="252" w:name="_Toc440375313"/>
      <w:bookmarkStart w:id="253" w:name="_Toc458432901"/>
      <w:bookmarkStart w:id="254"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248"/>
      <w:bookmarkEnd w:id="249"/>
      <w:bookmarkEnd w:id="250"/>
      <w:bookmarkEnd w:id="251"/>
      <w:bookmarkEnd w:id="252"/>
      <w:bookmarkEnd w:id="253"/>
      <w:bookmarkEnd w:id="254"/>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9"/>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255" w:name="_Toc410400250"/>
      <w:bookmarkStart w:id="256" w:name="_Toc417132494"/>
      <w:bookmarkStart w:id="257" w:name="_Toc417648891"/>
      <w:bookmarkStart w:id="258" w:name="_Toc440354983"/>
      <w:bookmarkStart w:id="259" w:name="_Toc440375314"/>
      <w:bookmarkStart w:id="260" w:name="_Toc458432902"/>
      <w:bookmarkStart w:id="261"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255"/>
      <w:bookmarkEnd w:id="256"/>
      <w:bookmarkEnd w:id="257"/>
      <w:bookmarkEnd w:id="258"/>
      <w:bookmarkEnd w:id="259"/>
      <w:bookmarkEnd w:id="260"/>
      <w:bookmarkEnd w:id="261"/>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20"/>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262" w:name="_Toc410400251"/>
      <w:bookmarkStart w:id="263" w:name="_Toc417132495"/>
      <w:bookmarkStart w:id="264" w:name="_Toc417648892"/>
      <w:bookmarkStart w:id="265" w:name="_Toc440354984"/>
      <w:bookmarkStart w:id="266" w:name="_Toc440375315"/>
      <w:bookmarkStart w:id="267" w:name="_Toc458432903"/>
      <w:bookmarkStart w:id="268"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262"/>
      <w:bookmarkEnd w:id="263"/>
      <w:bookmarkEnd w:id="264"/>
      <w:bookmarkEnd w:id="265"/>
      <w:bookmarkEnd w:id="266"/>
      <w:bookmarkEnd w:id="267"/>
      <w:bookmarkEnd w:id="268"/>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269" w:name="_Toc458515656"/>
      <w:bookmarkStart w:id="270" w:name="_Toc417648893"/>
      <w:bookmarkStart w:id="271" w:name="_Toc440354985"/>
      <w:bookmarkStart w:id="272" w:name="_Toc440375316"/>
      <w:bookmarkStart w:id="273" w:name="_Toc458432904"/>
      <w:bookmarkStart w:id="274" w:name="_Toc410400252"/>
      <w:bookmarkStart w:id="275" w:name="_Toc417132496"/>
      <w:r w:rsidRPr="0014645C">
        <w:rPr>
          <w:b/>
          <w:lang w:val="sk-SK"/>
        </w:rPr>
        <w:t>2.7</w:t>
      </w:r>
      <w:r w:rsidRPr="0014645C">
        <w:rPr>
          <w:b/>
          <w:lang w:val="sk-SK"/>
        </w:rPr>
        <w:tab/>
        <w:t>Kritériá pre výber projektov</w:t>
      </w:r>
      <w:bookmarkEnd w:id="269"/>
    </w:p>
    <w:p w14:paraId="677D3B54" w14:textId="66CACF79" w:rsidR="00E40E44" w:rsidRPr="0014645C" w:rsidRDefault="00E40E44" w:rsidP="005E404C">
      <w:pPr>
        <w:jc w:val="both"/>
        <w:rPr>
          <w:rFonts w:ascii="Arial" w:hAnsi="Arial" w:cs="Arial"/>
          <w:sz w:val="19"/>
          <w:szCs w:val="19"/>
          <w:lang w:val="sk-SK"/>
        </w:rPr>
      </w:pPr>
      <w:bookmarkStart w:id="276" w:name="_Toc440354986"/>
      <w:bookmarkStart w:id="277" w:name="_Toc440375317"/>
      <w:bookmarkEnd w:id="270"/>
      <w:bookmarkEnd w:id="271"/>
      <w:bookmarkEnd w:id="272"/>
      <w:bookmarkEnd w:id="273"/>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19" w:history="1">
        <w:r w:rsidR="00F237B9" w:rsidRPr="0014645C">
          <w:rPr>
            <w:rStyle w:val="Hypertextovprepojenie"/>
            <w:rFonts w:eastAsia="Times New Roman" w:cs="Arial"/>
            <w:szCs w:val="19"/>
            <w:lang w:val="sk-SK" w:eastAsia="sk-SK"/>
          </w:rPr>
          <w:t>http://www.minv.sk/?monitorovanie-a-hodnotenie</w:t>
        </w:r>
      </w:hyperlink>
      <w:ins w:id="278" w:author="Zuzana Hušeková" w:date="2018-08-30T08:19:00Z">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ins>
      <w:r w:rsidRPr="0014645C">
        <w:rPr>
          <w:rFonts w:ascii="Arial" w:hAnsi="Arial" w:cs="Arial"/>
          <w:sz w:val="19"/>
          <w:szCs w:val="19"/>
          <w:lang w:val="sk-SK"/>
        </w:rPr>
        <w:t>.</w:t>
      </w:r>
      <w:bookmarkEnd w:id="276"/>
      <w:bookmarkEnd w:id="277"/>
    </w:p>
    <w:p w14:paraId="0FFFBA58" w14:textId="0C496DD4" w:rsidR="00AA0C4C" w:rsidRPr="0014645C" w:rsidRDefault="001F1018" w:rsidP="0008366A">
      <w:pPr>
        <w:pStyle w:val="Nadpis2"/>
        <w:spacing w:before="240" w:after="160" w:line="480" w:lineRule="auto"/>
        <w:rPr>
          <w:b/>
          <w:lang w:val="sk-SK"/>
        </w:rPr>
      </w:pPr>
      <w:bookmarkStart w:id="279" w:name="_Toc440354987"/>
      <w:bookmarkStart w:id="280" w:name="_Toc440375318"/>
      <w:bookmarkStart w:id="281" w:name="_Toc458432905"/>
      <w:bookmarkStart w:id="282" w:name="_Toc458515657"/>
      <w:r w:rsidRPr="0014645C">
        <w:rPr>
          <w:b/>
          <w:lang w:val="sk-SK"/>
        </w:rPr>
        <w:t>2.8</w:t>
      </w:r>
      <w:r w:rsidR="007708E2" w:rsidRPr="0014645C">
        <w:rPr>
          <w:b/>
          <w:lang w:val="sk-SK"/>
        </w:rPr>
        <w:tab/>
      </w:r>
      <w:r w:rsidR="00E40E44" w:rsidRPr="0014645C">
        <w:rPr>
          <w:b/>
          <w:lang w:val="sk-SK"/>
        </w:rPr>
        <w:t>Spôsob financovania projektu</w:t>
      </w:r>
      <w:bookmarkEnd w:id="279"/>
      <w:bookmarkEnd w:id="280"/>
      <w:bookmarkEnd w:id="281"/>
      <w:bookmarkEnd w:id="282"/>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283" w:name="_Toc418001232"/>
      <w:bookmarkStart w:id="284" w:name="_Toc418003057"/>
      <w:bookmarkStart w:id="285" w:name="_Toc417648895"/>
      <w:bookmarkStart w:id="286" w:name="_Toc440354988"/>
      <w:bookmarkStart w:id="287" w:name="_Toc440375319"/>
      <w:bookmarkStart w:id="288" w:name="_Toc458432906"/>
      <w:bookmarkStart w:id="289" w:name="_Toc458515658"/>
      <w:bookmarkEnd w:id="283"/>
      <w:bookmarkEnd w:id="284"/>
      <w:r w:rsidRPr="0014645C">
        <w:rPr>
          <w:b/>
          <w:lang w:val="sk-SK"/>
        </w:rPr>
        <w:t>Splnenie podmienok ustanovených v osobitných predpisov</w:t>
      </w:r>
      <w:bookmarkEnd w:id="285"/>
      <w:bookmarkEnd w:id="286"/>
      <w:bookmarkEnd w:id="287"/>
      <w:bookmarkEnd w:id="288"/>
      <w:bookmarkEnd w:id="289"/>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90" w:name="_Toc458515659"/>
      <w:bookmarkStart w:id="291" w:name="_Toc417648896"/>
      <w:bookmarkStart w:id="292" w:name="_Toc440354989"/>
      <w:bookmarkStart w:id="293" w:name="_Toc440375320"/>
      <w:bookmarkStart w:id="294" w:name="_Toc458432907"/>
      <w:r w:rsidRPr="0014645C">
        <w:rPr>
          <w:b/>
          <w:color w:val="3C8A2E" w:themeColor="accent5"/>
          <w:sz w:val="24"/>
          <w:szCs w:val="24"/>
          <w:lang w:val="sk-SK"/>
        </w:rPr>
        <w:t>2.9.1 Podmienky týkajúce sa štátnej pomoci a vyplývajúce zo schém štátnej pomoci/pomoc de minimis</w:t>
      </w:r>
      <w:bookmarkEnd w:id="290"/>
    </w:p>
    <w:bookmarkEnd w:id="291"/>
    <w:bookmarkEnd w:id="292"/>
    <w:bookmarkEnd w:id="293"/>
    <w:bookmarkEnd w:id="294"/>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95" w:name="_Toc417648897"/>
      <w:bookmarkStart w:id="296" w:name="_Toc440354990"/>
      <w:bookmarkStart w:id="297" w:name="_Toc440375321"/>
      <w:bookmarkStart w:id="298" w:name="_Toc458432908"/>
      <w:bookmarkStart w:id="299" w:name="_Toc458515660"/>
      <w:r w:rsidRPr="0014645C">
        <w:rPr>
          <w:b/>
          <w:color w:val="3C8A2E" w:themeColor="accent5"/>
          <w:sz w:val="24"/>
          <w:szCs w:val="24"/>
          <w:lang w:val="sk-SK"/>
        </w:rPr>
        <w:lastRenderedPageBreak/>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95"/>
      <w:bookmarkEnd w:id="296"/>
      <w:bookmarkEnd w:id="297"/>
      <w:bookmarkEnd w:id="298"/>
      <w:bookmarkEnd w:id="299"/>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300"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300"/>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301" w:name="_Toc418001237"/>
      <w:bookmarkStart w:id="302" w:name="_Toc418003062"/>
      <w:bookmarkStart w:id="303" w:name="_Toc417648901"/>
      <w:bookmarkStart w:id="304" w:name="_Toc440354992"/>
      <w:bookmarkStart w:id="305" w:name="_Toc440375323"/>
      <w:bookmarkStart w:id="306" w:name="_Toc458432910"/>
      <w:bookmarkStart w:id="307" w:name="_Toc458515662"/>
      <w:bookmarkEnd w:id="301"/>
      <w:bookmarkEnd w:id="302"/>
      <w:r w:rsidRPr="0014645C">
        <w:rPr>
          <w:rFonts w:ascii="Arial" w:eastAsiaTheme="minorEastAsia" w:hAnsi="Arial" w:cs="Arial"/>
          <w:color w:val="auto"/>
          <w:sz w:val="19"/>
          <w:szCs w:val="19"/>
          <w:lang w:val="sk-SK"/>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308" w:name="_Toc417645451"/>
      <w:bookmarkStart w:id="309" w:name="_Toc417648902"/>
      <w:bookmarkStart w:id="310" w:name="_Toc417649174"/>
      <w:bookmarkStart w:id="311" w:name="_Toc417649565"/>
      <w:bookmarkStart w:id="312" w:name="_Toc417650272"/>
      <w:bookmarkStart w:id="313" w:name="_Toc418001239"/>
      <w:bookmarkStart w:id="314" w:name="_Toc418003064"/>
      <w:bookmarkStart w:id="315" w:name="_Toc440354993"/>
      <w:bookmarkStart w:id="316" w:name="_Toc440355289"/>
      <w:bookmarkStart w:id="317" w:name="_Toc440374932"/>
      <w:bookmarkStart w:id="318" w:name="_Toc440375324"/>
      <w:bookmarkStart w:id="319" w:name="_Toc440375744"/>
      <w:bookmarkStart w:id="320" w:name="_Toc440634416"/>
      <w:bookmarkStart w:id="321" w:name="_Toc458428905"/>
      <w:bookmarkStart w:id="322" w:name="_Toc458432268"/>
      <w:bookmarkStart w:id="323" w:name="_Toc458432815"/>
      <w:bookmarkStart w:id="324" w:name="_Toc458432911"/>
      <w:bookmarkStart w:id="325" w:name="_Toc458514599"/>
      <w:bookmarkStart w:id="326" w:name="_Toc458515663"/>
      <w:bookmarkStart w:id="327" w:name="_Toc417645452"/>
      <w:bookmarkStart w:id="328" w:name="_Toc417648903"/>
      <w:bookmarkStart w:id="329" w:name="_Toc417649175"/>
      <w:bookmarkStart w:id="330" w:name="_Toc417649566"/>
      <w:bookmarkStart w:id="331" w:name="_Toc417650273"/>
      <w:bookmarkStart w:id="332" w:name="_Toc418001240"/>
      <w:bookmarkStart w:id="333" w:name="_Toc418003065"/>
      <w:bookmarkStart w:id="334" w:name="_Toc440354994"/>
      <w:bookmarkStart w:id="335" w:name="_Toc440355290"/>
      <w:bookmarkStart w:id="336" w:name="_Toc440374933"/>
      <w:bookmarkStart w:id="337" w:name="_Toc440375325"/>
      <w:bookmarkStart w:id="338" w:name="_Toc440375745"/>
      <w:bookmarkStart w:id="339" w:name="_Toc440634417"/>
      <w:bookmarkStart w:id="340" w:name="_Toc458428906"/>
      <w:bookmarkStart w:id="341" w:name="_Toc458432269"/>
      <w:bookmarkStart w:id="342" w:name="_Toc458432816"/>
      <w:bookmarkStart w:id="343" w:name="_Toc458432912"/>
      <w:bookmarkStart w:id="344" w:name="_Toc458514600"/>
      <w:bookmarkStart w:id="345" w:name="_Toc458515664"/>
      <w:bookmarkStart w:id="346" w:name="_Toc417645453"/>
      <w:bookmarkStart w:id="347" w:name="_Toc417648904"/>
      <w:bookmarkStart w:id="348" w:name="_Toc417649176"/>
      <w:bookmarkStart w:id="349" w:name="_Toc417649567"/>
      <w:bookmarkStart w:id="350" w:name="_Toc417650274"/>
      <w:bookmarkStart w:id="351" w:name="_Toc418001241"/>
      <w:bookmarkStart w:id="352" w:name="_Toc418003066"/>
      <w:bookmarkStart w:id="353" w:name="_Toc440354995"/>
      <w:bookmarkStart w:id="354" w:name="_Toc440355291"/>
      <w:bookmarkStart w:id="355" w:name="_Toc440374934"/>
      <w:bookmarkStart w:id="356" w:name="_Toc440375326"/>
      <w:bookmarkStart w:id="357" w:name="_Toc440375746"/>
      <w:bookmarkStart w:id="358" w:name="_Toc440634418"/>
      <w:bookmarkStart w:id="359" w:name="_Toc458428907"/>
      <w:bookmarkStart w:id="360" w:name="_Toc458432270"/>
      <w:bookmarkStart w:id="361" w:name="_Toc458432817"/>
      <w:bookmarkStart w:id="362" w:name="_Toc458432913"/>
      <w:bookmarkStart w:id="363" w:name="_Toc458514601"/>
      <w:bookmarkStart w:id="364" w:name="_Toc458515665"/>
      <w:bookmarkStart w:id="365" w:name="_Toc417645454"/>
      <w:bookmarkStart w:id="366" w:name="_Toc417648905"/>
      <w:bookmarkStart w:id="367" w:name="_Toc417649177"/>
      <w:bookmarkStart w:id="368" w:name="_Toc417649568"/>
      <w:bookmarkStart w:id="369" w:name="_Toc417650275"/>
      <w:bookmarkStart w:id="370" w:name="_Toc418001242"/>
      <w:bookmarkStart w:id="371" w:name="_Toc418003067"/>
      <w:bookmarkStart w:id="372" w:name="_Toc440354996"/>
      <w:bookmarkStart w:id="373" w:name="_Toc440355292"/>
      <w:bookmarkStart w:id="374" w:name="_Toc440374935"/>
      <w:bookmarkStart w:id="375" w:name="_Toc440375327"/>
      <w:bookmarkStart w:id="376" w:name="_Toc440375747"/>
      <w:bookmarkStart w:id="377" w:name="_Toc440634419"/>
      <w:bookmarkStart w:id="378" w:name="_Toc458428908"/>
      <w:bookmarkStart w:id="379" w:name="_Toc458432271"/>
      <w:bookmarkStart w:id="380" w:name="_Toc458432818"/>
      <w:bookmarkStart w:id="381" w:name="_Toc458432914"/>
      <w:bookmarkStart w:id="382" w:name="_Toc458514602"/>
      <w:bookmarkStart w:id="383" w:name="_Toc458515666"/>
      <w:bookmarkStart w:id="384" w:name="_Toc417645455"/>
      <w:bookmarkStart w:id="385" w:name="_Toc417648906"/>
      <w:bookmarkStart w:id="386" w:name="_Toc417649178"/>
      <w:bookmarkStart w:id="387" w:name="_Toc417649569"/>
      <w:bookmarkStart w:id="388" w:name="_Toc417650276"/>
      <w:bookmarkStart w:id="389" w:name="_Toc418001243"/>
      <w:bookmarkStart w:id="390" w:name="_Toc418003068"/>
      <w:bookmarkStart w:id="391" w:name="_Toc440354997"/>
      <w:bookmarkStart w:id="392" w:name="_Toc440355293"/>
      <w:bookmarkStart w:id="393" w:name="_Toc440374936"/>
      <w:bookmarkStart w:id="394" w:name="_Toc440375328"/>
      <w:bookmarkStart w:id="395" w:name="_Toc440375748"/>
      <w:bookmarkStart w:id="396" w:name="_Toc440634420"/>
      <w:bookmarkStart w:id="397" w:name="_Toc458428909"/>
      <w:bookmarkStart w:id="398" w:name="_Toc458432272"/>
      <w:bookmarkStart w:id="399" w:name="_Toc458432819"/>
      <w:bookmarkStart w:id="400" w:name="_Toc458432915"/>
      <w:bookmarkStart w:id="401" w:name="_Toc458514603"/>
      <w:bookmarkStart w:id="402" w:name="_Toc458515667"/>
      <w:bookmarkStart w:id="403" w:name="_Toc417645456"/>
      <w:bookmarkStart w:id="404" w:name="_Toc417648907"/>
      <w:bookmarkStart w:id="405" w:name="_Toc417649179"/>
      <w:bookmarkStart w:id="406" w:name="_Toc417649570"/>
      <w:bookmarkStart w:id="407" w:name="_Toc417650277"/>
      <w:bookmarkStart w:id="408" w:name="_Toc418001244"/>
      <w:bookmarkStart w:id="409" w:name="_Toc418003069"/>
      <w:bookmarkStart w:id="410" w:name="_Toc440354998"/>
      <w:bookmarkStart w:id="411" w:name="_Toc440355294"/>
      <w:bookmarkStart w:id="412" w:name="_Toc440374937"/>
      <w:bookmarkStart w:id="413" w:name="_Toc440375329"/>
      <w:bookmarkStart w:id="414" w:name="_Toc440375749"/>
      <w:bookmarkStart w:id="415" w:name="_Toc440634421"/>
      <w:bookmarkStart w:id="416" w:name="_Toc458428910"/>
      <w:bookmarkStart w:id="417" w:name="_Toc458432273"/>
      <w:bookmarkStart w:id="418" w:name="_Toc458432820"/>
      <w:bookmarkStart w:id="419" w:name="_Toc458432916"/>
      <w:bookmarkStart w:id="420" w:name="_Toc458514604"/>
      <w:bookmarkStart w:id="421" w:name="_Toc458515668"/>
      <w:bookmarkStart w:id="422" w:name="_Toc417645457"/>
      <w:bookmarkStart w:id="423" w:name="_Toc417648908"/>
      <w:bookmarkStart w:id="424" w:name="_Toc417649180"/>
      <w:bookmarkStart w:id="425" w:name="_Toc417649571"/>
      <w:bookmarkStart w:id="426" w:name="_Toc417650278"/>
      <w:bookmarkStart w:id="427" w:name="_Toc418001245"/>
      <w:bookmarkStart w:id="428" w:name="_Toc418003070"/>
      <w:bookmarkStart w:id="429" w:name="_Toc440354999"/>
      <w:bookmarkStart w:id="430" w:name="_Toc440355295"/>
      <w:bookmarkStart w:id="431" w:name="_Toc440374938"/>
      <w:bookmarkStart w:id="432" w:name="_Toc440375330"/>
      <w:bookmarkStart w:id="433" w:name="_Toc440375750"/>
      <w:bookmarkStart w:id="434" w:name="_Toc440634422"/>
      <w:bookmarkStart w:id="435" w:name="_Toc458428911"/>
      <w:bookmarkStart w:id="436" w:name="_Toc458432274"/>
      <w:bookmarkStart w:id="437" w:name="_Toc458432821"/>
      <w:bookmarkStart w:id="438" w:name="_Toc458432917"/>
      <w:bookmarkStart w:id="439" w:name="_Toc458514605"/>
      <w:bookmarkStart w:id="440" w:name="_Toc458515669"/>
      <w:bookmarkStart w:id="441" w:name="_Toc417645458"/>
      <w:bookmarkStart w:id="442" w:name="_Toc417648909"/>
      <w:bookmarkStart w:id="443" w:name="_Toc417649181"/>
      <w:bookmarkStart w:id="444" w:name="_Toc417649572"/>
      <w:bookmarkStart w:id="445" w:name="_Toc417650279"/>
      <w:bookmarkStart w:id="446" w:name="_Toc418001246"/>
      <w:bookmarkStart w:id="447" w:name="_Toc418003071"/>
      <w:bookmarkStart w:id="448" w:name="_Toc440355000"/>
      <w:bookmarkStart w:id="449" w:name="_Toc440355296"/>
      <w:bookmarkStart w:id="450" w:name="_Toc440374939"/>
      <w:bookmarkStart w:id="451" w:name="_Toc440375331"/>
      <w:bookmarkStart w:id="452" w:name="_Toc440375751"/>
      <w:bookmarkStart w:id="453" w:name="_Toc440634423"/>
      <w:bookmarkStart w:id="454" w:name="_Toc458428912"/>
      <w:bookmarkStart w:id="455" w:name="_Toc458432275"/>
      <w:bookmarkStart w:id="456" w:name="_Toc458432822"/>
      <w:bookmarkStart w:id="457" w:name="_Toc458432918"/>
      <w:bookmarkStart w:id="458" w:name="_Toc458514606"/>
      <w:bookmarkStart w:id="459" w:name="_Toc458515670"/>
      <w:bookmarkStart w:id="460" w:name="_Toc417645459"/>
      <w:bookmarkStart w:id="461" w:name="_Toc417648910"/>
      <w:bookmarkStart w:id="462" w:name="_Toc417649182"/>
      <w:bookmarkStart w:id="463" w:name="_Toc417649573"/>
      <w:bookmarkStart w:id="464" w:name="_Toc417650280"/>
      <w:bookmarkStart w:id="465" w:name="_Toc418001247"/>
      <w:bookmarkStart w:id="466" w:name="_Toc418003072"/>
      <w:bookmarkStart w:id="467" w:name="_Toc440355001"/>
      <w:bookmarkStart w:id="468" w:name="_Toc440355297"/>
      <w:bookmarkStart w:id="469" w:name="_Toc440374940"/>
      <w:bookmarkStart w:id="470" w:name="_Toc440375332"/>
      <w:bookmarkStart w:id="471" w:name="_Toc440375752"/>
      <w:bookmarkStart w:id="472" w:name="_Toc440634424"/>
      <w:bookmarkStart w:id="473" w:name="_Toc458428913"/>
      <w:bookmarkStart w:id="474" w:name="_Toc458432276"/>
      <w:bookmarkStart w:id="475" w:name="_Toc458432823"/>
      <w:bookmarkStart w:id="476" w:name="_Toc458432919"/>
      <w:bookmarkStart w:id="477" w:name="_Toc458514607"/>
      <w:bookmarkStart w:id="478" w:name="_Toc458515671"/>
      <w:bookmarkStart w:id="479" w:name="_Toc417645460"/>
      <w:bookmarkStart w:id="480" w:name="_Toc417648911"/>
      <w:bookmarkStart w:id="481" w:name="_Toc417649183"/>
      <w:bookmarkStart w:id="482" w:name="_Toc417649574"/>
      <w:bookmarkStart w:id="483" w:name="_Toc417650281"/>
      <w:bookmarkStart w:id="484" w:name="_Toc418001248"/>
      <w:bookmarkStart w:id="485" w:name="_Toc418003073"/>
      <w:bookmarkStart w:id="486" w:name="_Toc440355002"/>
      <w:bookmarkStart w:id="487" w:name="_Toc440355298"/>
      <w:bookmarkStart w:id="488" w:name="_Toc440374941"/>
      <w:bookmarkStart w:id="489" w:name="_Toc440375333"/>
      <w:bookmarkStart w:id="490" w:name="_Toc440375753"/>
      <w:bookmarkStart w:id="491" w:name="_Toc440634425"/>
      <w:bookmarkStart w:id="492" w:name="_Toc458428914"/>
      <w:bookmarkStart w:id="493" w:name="_Toc458432277"/>
      <w:bookmarkStart w:id="494" w:name="_Toc458432824"/>
      <w:bookmarkStart w:id="495" w:name="_Toc458432920"/>
      <w:bookmarkStart w:id="496" w:name="_Toc458514608"/>
      <w:bookmarkStart w:id="497" w:name="_Toc45851567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98" w:name="_Toc458515673"/>
      <w:bookmarkEnd w:id="274"/>
      <w:bookmarkEnd w:id="275"/>
      <w:r w:rsidRPr="0014645C">
        <w:rPr>
          <w:b/>
          <w:color w:val="3C8A2E" w:themeColor="accent5"/>
          <w:sz w:val="24"/>
          <w:szCs w:val="24"/>
          <w:lang w:val="sk-SK"/>
        </w:rPr>
        <w:t>2.10.1 Časová oprávnenosť realizácie projektu</w:t>
      </w:r>
      <w:bookmarkEnd w:id="498"/>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99" w:name="_Toc418001250"/>
      <w:bookmarkStart w:id="500" w:name="_Toc418003075"/>
      <w:bookmarkStart w:id="501" w:name="_Toc458515674"/>
      <w:bookmarkEnd w:id="499"/>
      <w:bookmarkEnd w:id="500"/>
      <w:r w:rsidRPr="0014645C">
        <w:rPr>
          <w:b/>
          <w:color w:val="3C8A2E" w:themeColor="accent5"/>
          <w:sz w:val="24"/>
          <w:szCs w:val="24"/>
          <w:lang w:val="sk-SK"/>
        </w:rPr>
        <w:t>2.10.2 Oprávnenosť z hľadiska súladu s HP</w:t>
      </w:r>
      <w:bookmarkEnd w:id="501"/>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502" w:name="_Toc418001252"/>
      <w:bookmarkStart w:id="503" w:name="_Toc418003077"/>
      <w:bookmarkStart w:id="504" w:name="_Toc458515675"/>
      <w:bookmarkEnd w:id="502"/>
      <w:bookmarkEnd w:id="503"/>
      <w:r w:rsidRPr="0014645C">
        <w:rPr>
          <w:b/>
          <w:color w:val="3C8A2E" w:themeColor="accent5"/>
          <w:sz w:val="24"/>
          <w:szCs w:val="24"/>
          <w:lang w:val="sk-SK"/>
        </w:rPr>
        <w:t>2.10.3 Maximálna a minimálna výška pomoci</w:t>
      </w:r>
      <w:bookmarkEnd w:id="504"/>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505" w:name="_Toc458515676"/>
      <w:r w:rsidRPr="0014645C">
        <w:rPr>
          <w:rFonts w:ascii="Arial" w:hAnsi="Arial" w:cs="Arial"/>
          <w:b/>
          <w:color w:val="3C8A2E" w:themeColor="accent5"/>
          <w:sz w:val="24"/>
          <w:szCs w:val="24"/>
          <w:lang w:val="sk-SK"/>
        </w:rPr>
        <w:lastRenderedPageBreak/>
        <w:t>2.10.4 Podmienky poskytnutia príspevku z hľadiska definovania merateľných ukazovateľov projektu</w:t>
      </w:r>
      <w:bookmarkEnd w:id="505"/>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506" w:name="_Toc418001255"/>
      <w:bookmarkStart w:id="507" w:name="_Toc418003080"/>
      <w:bookmarkStart w:id="508" w:name="_Toc440355007"/>
      <w:bookmarkStart w:id="509" w:name="_Toc440375338"/>
      <w:bookmarkStart w:id="510" w:name="_Toc458432925"/>
      <w:bookmarkStart w:id="511" w:name="_Toc458515677"/>
      <w:bookmarkEnd w:id="506"/>
      <w:bookmarkEnd w:id="507"/>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508"/>
      <w:bookmarkEnd w:id="509"/>
      <w:bookmarkEnd w:id="510"/>
      <w:bookmarkEnd w:id="511"/>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lastRenderedPageBreak/>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512"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5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22"/>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513" w:name="_Toc417648916"/>
      <w:bookmarkStart w:id="514" w:name="_Toc410400263"/>
      <w:bookmarkStart w:id="515" w:name="_Toc417132503"/>
      <w:bookmarkStart w:id="516" w:name="_Toc417648917"/>
      <w:bookmarkStart w:id="517" w:name="_Toc440355008"/>
      <w:bookmarkStart w:id="518" w:name="_Toc440375339"/>
      <w:bookmarkStart w:id="519" w:name="_Toc458432926"/>
      <w:bookmarkStart w:id="520" w:name="_Toc458515678"/>
      <w:bookmarkEnd w:id="513"/>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514"/>
      <w:bookmarkEnd w:id="515"/>
      <w:bookmarkEnd w:id="516"/>
      <w:bookmarkEnd w:id="517"/>
      <w:bookmarkEnd w:id="518"/>
      <w:bookmarkEnd w:id="519"/>
      <w:bookmarkEnd w:id="520"/>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521" w:name="_Toc417132504"/>
      <w:bookmarkStart w:id="522" w:name="_Toc417648918"/>
      <w:bookmarkStart w:id="523" w:name="_Toc440355009"/>
      <w:bookmarkStart w:id="524" w:name="_Toc440375340"/>
      <w:bookmarkStart w:id="525" w:name="_Toc458432927"/>
      <w:bookmarkStart w:id="526"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3"/>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2FF50D47"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ŽoNFP v písomnej podobe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4"/>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527" w:name="_Toc417132505"/>
      <w:bookmarkStart w:id="528" w:name="_Toc417648919"/>
      <w:bookmarkStart w:id="529" w:name="_Toc440355010"/>
      <w:bookmarkStart w:id="530" w:name="_Toc440375341"/>
      <w:bookmarkStart w:id="531" w:name="_Toc458432928"/>
      <w:bookmarkStart w:id="532" w:name="_Toc458515680"/>
      <w:bookmarkEnd w:id="521"/>
      <w:bookmarkEnd w:id="522"/>
      <w:bookmarkEnd w:id="523"/>
      <w:bookmarkEnd w:id="524"/>
      <w:bookmarkEnd w:id="525"/>
      <w:bookmarkEnd w:id="526"/>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527"/>
      <w:bookmarkEnd w:id="528"/>
      <w:bookmarkEnd w:id="529"/>
      <w:bookmarkEnd w:id="530"/>
      <w:bookmarkEnd w:id="531"/>
      <w:bookmarkEnd w:id="532"/>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14645C"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14645C" w:rsidRDefault="00FF5CA0" w:rsidP="008D5993">
            <w:pPr>
              <w:spacing w:before="120" w:after="120" w:line="288" w:lineRule="auto"/>
              <w:ind w:left="256" w:hanging="256"/>
              <w:rPr>
                <w:b/>
                <w:bCs/>
                <w:szCs w:val="19"/>
                <w:lang w:val="sk-SK"/>
              </w:rPr>
            </w:pPr>
            <w:r w:rsidRPr="0014645C">
              <w:rPr>
                <w:rFonts w:cs="Arial"/>
                <w:color w:val="000000"/>
                <w:szCs w:val="19"/>
                <w:lang w:val="sk-SK"/>
              </w:rPr>
              <w:t>Oprávnenosť žiadateľa</w:t>
            </w:r>
            <w:r w:rsidR="008D5993" w:rsidRPr="0014645C">
              <w:rPr>
                <w:rStyle w:val="Odkaznapoznmkupodiarou"/>
                <w:b/>
                <w:bCs/>
                <w:sz w:val="19"/>
                <w:szCs w:val="19"/>
                <w:lang w:val="sk-SK"/>
              </w:rPr>
              <w:footnoteReference w:id="25"/>
            </w:r>
          </w:p>
          <w:p w14:paraId="15B0CDE9" w14:textId="77777777" w:rsidR="00FF5CA0" w:rsidRPr="0014645C"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14645C"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15B0CE04" w14:textId="323F3467" w:rsidR="00FF5CA0" w:rsidRPr="0014645C"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533" w:name="_Toc458515681"/>
      <w:bookmarkStart w:id="534"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533"/>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ins w:id="535" w:author="Miruška Hrabčáková" w:date="2018-08-28T13:51:00Z">
        <w:r w:rsidR="000A25E4">
          <w:rPr>
            <w:rFonts w:ascii="Arial" w:hAnsi="Arial" w:cs="Arial"/>
            <w:color w:val="000000"/>
            <w:sz w:val="19"/>
            <w:szCs w:val="19"/>
            <w:lang w:val="sk-SK"/>
          </w:rPr>
          <w:t>, 5c</w:t>
        </w:r>
      </w:ins>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w:t>
      </w:r>
      <w:r w:rsidR="00416143" w:rsidRPr="0014645C">
        <w:rPr>
          <w:rFonts w:ascii="Arial" w:hAnsi="Arial" w:cs="Arial"/>
          <w:sz w:val="19"/>
          <w:szCs w:val="19"/>
          <w:lang w:val="sk-SK"/>
        </w:rPr>
        <w:lastRenderedPageBreak/>
        <w:t xml:space="preserve">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7D86143A" w:rsidR="005827D1" w:rsidRPr="0014645C" w:rsidRDefault="004265FD" w:rsidP="005827D1">
      <w:pPr>
        <w:rPr>
          <w:rFonts w:ascii="Arial" w:hAnsi="Arial" w:cs="Arial"/>
          <w:b/>
          <w:sz w:val="22"/>
          <w:szCs w:val="19"/>
          <w:lang w:val="sk-SK"/>
        </w:rPr>
      </w:pPr>
      <w:bookmarkStart w:id="536" w:name="_Toc417132507"/>
      <w:bookmarkStart w:id="537" w:name="_Toc417648921"/>
      <w:bookmarkStart w:id="538" w:name="_Toc440355012"/>
      <w:bookmarkStart w:id="539" w:name="_Toc440375343"/>
      <w:r w:rsidRPr="0014645C">
        <w:rPr>
          <w:rFonts w:ascii="Arial" w:hAnsi="Arial" w:cs="Arial"/>
          <w:b/>
          <w:sz w:val="22"/>
          <w:szCs w:val="19"/>
          <w:lang w:val="sk-SK"/>
        </w:rPr>
        <w:t>Pokyny k vyplneniu rozpočtu projektu</w:t>
      </w:r>
      <w:bookmarkEnd w:id="536"/>
      <w:bookmarkEnd w:id="537"/>
      <w:bookmarkEnd w:id="538"/>
      <w:bookmarkEnd w:id="539"/>
      <w:r w:rsidR="008A0601" w:rsidRPr="0014645C">
        <w:rPr>
          <w:rStyle w:val="Odkaznapoznmkupodiarou"/>
          <w:rFonts w:cs="Arial"/>
          <w:b/>
          <w:szCs w:val="19"/>
          <w:lang w:val="sk-SK"/>
        </w:rPr>
        <w:footnoteReference w:id="26"/>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8"/>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9"/>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30"/>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31"/>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32"/>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3"/>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4"/>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5"/>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541" w:name="_Toc458515682"/>
      <w:r w:rsidRPr="0014645C">
        <w:rPr>
          <w:b/>
          <w:color w:val="3C8A2E" w:themeColor="accent5"/>
          <w:sz w:val="24"/>
          <w:szCs w:val="24"/>
          <w:lang w:val="sk-SK"/>
        </w:rPr>
        <w:t>3.2.1 Všeobecné ustanovenia k niektorým typom výdavkov</w:t>
      </w:r>
      <w:bookmarkEnd w:id="541"/>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6"/>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1BD35F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del w:id="542" w:author="Branislav Horák" w:date="2018-08-28T10:49:00Z">
        <w:r w:rsidRPr="0014645C" w:rsidDel="00264EAC">
          <w:rPr>
            <w:rFonts w:ascii="Arial" w:hAnsi="Arial" w:cs="Arial"/>
            <w:sz w:val="19"/>
            <w:szCs w:val="19"/>
            <w:lang w:val="sk-SK"/>
          </w:rPr>
          <w:delText>Činnosti a o</w:delText>
        </w:r>
      </w:del>
      <w:ins w:id="543" w:author="Branislav Horák" w:date="2018-08-28T10:49:00Z">
        <w:r w:rsidR="00264EAC">
          <w:rPr>
            <w:rFonts w:ascii="Arial" w:hAnsi="Arial" w:cs="Arial"/>
            <w:sz w:val="19"/>
            <w:szCs w:val="19"/>
            <w:lang w:val="sk-SK"/>
          </w:rPr>
          <w:t>O</w:t>
        </w:r>
      </w:ins>
      <w:r w:rsidRPr="0014645C">
        <w:rPr>
          <w:rFonts w:ascii="Arial" w:hAnsi="Arial" w:cs="Arial"/>
          <w:sz w:val="19"/>
          <w:szCs w:val="19"/>
          <w:lang w:val="sk-SK"/>
        </w:rPr>
        <w:t>bjem práce v pracovnom výkaze mus</w:t>
      </w:r>
      <w:del w:id="544" w:author="Branislav Horák" w:date="2018-08-28T10:49:00Z">
        <w:r w:rsidRPr="0014645C" w:rsidDel="00264EAC">
          <w:rPr>
            <w:rFonts w:ascii="Arial" w:hAnsi="Arial" w:cs="Arial"/>
            <w:sz w:val="19"/>
            <w:szCs w:val="19"/>
            <w:lang w:val="sk-SK"/>
          </w:rPr>
          <w:delText>ia</w:delText>
        </w:r>
      </w:del>
      <w:ins w:id="545" w:author="Branislav Horák" w:date="2018-08-28T10:49:00Z">
        <w:r w:rsidR="00264EAC">
          <w:rPr>
            <w:rFonts w:ascii="Arial" w:hAnsi="Arial" w:cs="Arial"/>
            <w:sz w:val="19"/>
            <w:szCs w:val="19"/>
            <w:lang w:val="sk-SK"/>
          </w:rPr>
          <w:t>í</w:t>
        </w:r>
      </w:ins>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7"/>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8"/>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9"/>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40"/>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42"/>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3"/>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4"/>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5"/>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6"/>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7"/>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8"/>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9"/>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50"/>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51"/>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52"/>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3"/>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4"/>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5"/>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6"/>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7"/>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8"/>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546" w:name="_Ref457287479"/>
      <w:r w:rsidRPr="0014645C">
        <w:rPr>
          <w:rStyle w:val="Odkaznapoznmkupodiarou"/>
          <w:rFonts w:cs="Arial"/>
          <w:b w:val="0"/>
          <w:color w:val="000000" w:themeColor="text1"/>
          <w:sz w:val="19"/>
          <w:szCs w:val="19"/>
          <w:lang w:val="sk-SK"/>
        </w:rPr>
        <w:footnoteReference w:id="59"/>
      </w:r>
      <w:bookmarkEnd w:id="546"/>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296C769C"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60"/>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61"/>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62"/>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3"/>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4"/>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5"/>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6"/>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7"/>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8"/>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9"/>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0"/>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1"/>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2"/>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3"/>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4"/>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5"/>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7"/>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8"/>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1"/>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2"/>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3"/>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4"/>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5"/>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6"/>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7"/>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8"/>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1"/>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5"/>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8"/>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9"/>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0"/>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1"/>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547" w:name="_Toc417082820"/>
      <w:bookmarkStart w:id="548" w:name="_Toc417132510"/>
      <w:bookmarkStart w:id="549" w:name="_Toc417648923"/>
      <w:bookmarkStart w:id="550" w:name="_Toc440355014"/>
      <w:bookmarkStart w:id="551" w:name="_Toc440375345"/>
      <w:bookmarkStart w:id="552" w:name="_Toc458432931"/>
      <w:bookmarkStart w:id="553" w:name="_Toc458515683"/>
      <w:bookmarkEnd w:id="547"/>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534"/>
      <w:bookmarkEnd w:id="548"/>
      <w:bookmarkEnd w:id="549"/>
      <w:bookmarkEnd w:id="550"/>
      <w:bookmarkEnd w:id="551"/>
      <w:bookmarkEnd w:id="552"/>
      <w:bookmarkEnd w:id="553"/>
    </w:p>
    <w:p w14:paraId="15B0CF44" w14:textId="5C12F80F" w:rsidR="00F220F5" w:rsidRPr="0014645C" w:rsidRDefault="00F220F5" w:rsidP="003868A0">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Pr="0014645C">
        <w:rPr>
          <w:rFonts w:ascii="Arial" w:hAnsi="Arial" w:cs="Arial"/>
          <w:sz w:val="19"/>
          <w:szCs w:val="19"/>
          <w:lang w:val="sk-SK"/>
        </w:rPr>
        <w:t xml:space="preserve">RO pre OP EVS </w:t>
      </w:r>
      <w:r w:rsidR="00C85E20" w:rsidRPr="0014645C">
        <w:rPr>
          <w:rFonts w:ascii="Arial" w:hAnsi="Arial" w:cs="Arial"/>
          <w:sz w:val="19"/>
          <w:szCs w:val="19"/>
          <w:lang w:val="sk-SK"/>
        </w:rPr>
        <w:t>doruč</w:t>
      </w:r>
      <w:r w:rsidR="0062214F" w:rsidRPr="0014645C">
        <w:rPr>
          <w:rFonts w:ascii="Arial" w:hAnsi="Arial" w:cs="Arial"/>
          <w:sz w:val="19"/>
          <w:szCs w:val="19"/>
          <w:lang w:val="sk-SK"/>
        </w:rPr>
        <w:t>ená</w:t>
      </w:r>
      <w:r w:rsidR="0045624C" w:rsidRPr="0014645C">
        <w:rPr>
          <w:rFonts w:ascii="Arial" w:hAnsi="Arial" w:cs="Arial"/>
          <w:b/>
          <w:sz w:val="19"/>
          <w:szCs w:val="19"/>
          <w:lang w:val="sk-SK"/>
        </w:rPr>
        <w:t xml:space="preserve"> v určenej forme</w:t>
      </w:r>
      <w:r w:rsidR="0062214F" w:rsidRPr="0014645C">
        <w:rPr>
          <w:rFonts w:ascii="Arial" w:hAnsi="Arial" w:cs="Arial"/>
          <w:b/>
          <w:sz w:val="19"/>
          <w:szCs w:val="19"/>
          <w:lang w:val="sk-SK"/>
        </w:rPr>
        <w:t>, ak je doručená prostredníctvom verejnej časti ITMS2014+ a zároveň v písomnej podobe</w:t>
      </w:r>
      <w:r w:rsidRPr="0014645C">
        <w:rPr>
          <w:rFonts w:ascii="Arial" w:hAnsi="Arial" w:cs="Arial"/>
          <w:sz w:val="19"/>
          <w:szCs w:val="19"/>
          <w:lang w:val="sk-SK"/>
        </w:rPr>
        <w:t xml:space="preserve">. Formulár ŽoNFP je vygenerovaný z verejnej časti ITMS2014+, v ktorej žiadateľ formulár </w:t>
      </w:r>
      <w:r w:rsidR="00AA1203" w:rsidRPr="0014645C">
        <w:rPr>
          <w:rFonts w:ascii="Arial" w:hAnsi="Arial" w:cs="Arial"/>
          <w:sz w:val="19"/>
          <w:szCs w:val="19"/>
          <w:lang w:val="sk-SK"/>
        </w:rPr>
        <w:t>vyplní a</w:t>
      </w:r>
      <w:r w:rsidR="0014645C" w:rsidRPr="0014645C">
        <w:rPr>
          <w:rFonts w:ascii="Arial" w:hAnsi="Arial" w:cs="Arial"/>
          <w:sz w:val="19"/>
          <w:szCs w:val="19"/>
          <w:lang w:val="sk-SK"/>
        </w:rPr>
        <w:t> </w:t>
      </w:r>
      <w:r w:rsidR="00AA1203" w:rsidRPr="0014645C">
        <w:rPr>
          <w:rFonts w:ascii="Arial" w:hAnsi="Arial" w:cs="Arial"/>
          <w:sz w:val="19"/>
          <w:szCs w:val="19"/>
          <w:lang w:val="sk-SK"/>
        </w:rPr>
        <w:t>zašle</w:t>
      </w:r>
      <w:r w:rsidR="0014645C" w:rsidRPr="0014645C">
        <w:rPr>
          <w:rFonts w:ascii="Arial" w:hAnsi="Arial" w:cs="Arial"/>
          <w:sz w:val="19"/>
          <w:szCs w:val="19"/>
          <w:lang w:val="sk-SK"/>
        </w:rPr>
        <w:t xml:space="preserve"> elektronicky prostredníctvom ITMS  </w:t>
      </w:r>
      <w:r w:rsidR="00AA1203" w:rsidRPr="0014645C">
        <w:rPr>
          <w:rFonts w:ascii="Arial" w:hAnsi="Arial" w:cs="Arial"/>
          <w:sz w:val="19"/>
          <w:szCs w:val="19"/>
          <w:lang w:val="sk-SK"/>
        </w:rPr>
        <w:t xml:space="preserve"> </w:t>
      </w:r>
      <w:r w:rsidRPr="0014645C">
        <w:rPr>
          <w:rFonts w:ascii="Arial" w:hAnsi="Arial" w:cs="Arial"/>
          <w:sz w:val="19"/>
          <w:szCs w:val="19"/>
          <w:lang w:val="sk-SK"/>
        </w:rPr>
        <w:t xml:space="preserve">(v zmysle postupov kap. </w:t>
      </w:r>
      <w:r w:rsidR="00856FC5" w:rsidRPr="0014645C">
        <w:rPr>
          <w:rFonts w:ascii="Arial" w:hAnsi="Arial" w:cs="Arial"/>
          <w:sz w:val="19"/>
          <w:szCs w:val="19"/>
          <w:lang w:val="sk-SK"/>
        </w:rPr>
        <w:t>3</w:t>
      </w:r>
      <w:r w:rsidRPr="0014645C">
        <w:rPr>
          <w:rFonts w:ascii="Arial" w:hAnsi="Arial" w:cs="Arial"/>
          <w:sz w:val="19"/>
          <w:szCs w:val="19"/>
          <w:lang w:val="sk-SK"/>
        </w:rPr>
        <w:t>.3</w:t>
      </w:r>
      <w:r w:rsidR="00C85E20" w:rsidRPr="0014645C">
        <w:rPr>
          <w:rFonts w:ascii="Arial" w:hAnsi="Arial" w:cs="Arial"/>
          <w:sz w:val="19"/>
          <w:szCs w:val="19"/>
          <w:lang w:val="sk-SK"/>
        </w:rPr>
        <w:t>.1</w:t>
      </w:r>
      <w:r w:rsidRPr="0014645C">
        <w:rPr>
          <w:rFonts w:ascii="Arial" w:hAnsi="Arial" w:cs="Arial"/>
          <w:sz w:val="19"/>
          <w:szCs w:val="19"/>
          <w:lang w:val="sk-SK"/>
        </w:rPr>
        <w:t>)</w:t>
      </w:r>
      <w:r w:rsidR="0014645C" w:rsidRPr="0014645C">
        <w:rPr>
          <w:rFonts w:ascii="Arial" w:hAnsi="Arial" w:cs="Arial"/>
          <w:sz w:val="19"/>
          <w:szCs w:val="19"/>
          <w:lang w:val="sk-SK"/>
        </w:rPr>
        <w:t>.  N</w:t>
      </w:r>
      <w:r w:rsidRPr="0014645C">
        <w:rPr>
          <w:rFonts w:ascii="Arial" w:hAnsi="Arial" w:cs="Arial"/>
          <w:sz w:val="19"/>
          <w:szCs w:val="19"/>
          <w:lang w:val="sk-SK"/>
        </w:rPr>
        <w:t>ásledne</w:t>
      </w:r>
      <w:r w:rsidR="0014645C" w:rsidRPr="0014645C">
        <w:rPr>
          <w:rFonts w:ascii="Arial" w:hAnsi="Arial" w:cs="Arial"/>
          <w:sz w:val="19"/>
          <w:szCs w:val="19"/>
          <w:lang w:val="sk-SK"/>
        </w:rPr>
        <w:t xml:space="preserve"> žiadateľ</w:t>
      </w:r>
      <w:r w:rsidR="0095772F">
        <w:rPr>
          <w:rFonts w:ascii="Arial" w:hAnsi="Arial" w:cs="Arial"/>
          <w:sz w:val="19"/>
          <w:szCs w:val="19"/>
          <w:lang w:val="sk-SK"/>
        </w:rPr>
        <w:t xml:space="preserve"> ŽoNFP</w:t>
      </w:r>
      <w:r w:rsidRPr="0014645C">
        <w:rPr>
          <w:rFonts w:ascii="Arial" w:hAnsi="Arial" w:cs="Arial"/>
          <w:sz w:val="19"/>
          <w:szCs w:val="19"/>
          <w:lang w:val="sk-SK"/>
        </w:rPr>
        <w:t xml:space="preserve"> 1 krát vytlačen</w:t>
      </w:r>
      <w:r w:rsidR="0095772F">
        <w:rPr>
          <w:rFonts w:ascii="Arial" w:hAnsi="Arial" w:cs="Arial"/>
          <w:sz w:val="19"/>
          <w:szCs w:val="19"/>
          <w:lang w:val="sk-SK"/>
        </w:rPr>
        <w:t>ú</w:t>
      </w:r>
      <w:r w:rsidRPr="0014645C">
        <w:rPr>
          <w:rFonts w:ascii="Arial" w:hAnsi="Arial" w:cs="Arial"/>
          <w:sz w:val="19"/>
          <w:szCs w:val="19"/>
          <w:lang w:val="sk-SK"/>
        </w:rPr>
        <w:t xml:space="preserve"> a podpísan</w:t>
      </w:r>
      <w:r w:rsidR="0095772F">
        <w:rPr>
          <w:rFonts w:ascii="Arial" w:hAnsi="Arial" w:cs="Arial"/>
          <w:sz w:val="19"/>
          <w:szCs w:val="19"/>
          <w:lang w:val="sk-SK"/>
        </w:rPr>
        <w:t>ú</w:t>
      </w:r>
      <w:r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Pr="0014645C">
        <w:rPr>
          <w:rFonts w:ascii="Arial" w:hAnsi="Arial" w:cs="Arial"/>
          <w:sz w:val="19"/>
          <w:szCs w:val="19"/>
          <w:lang w:val="sk-SK"/>
        </w:rPr>
        <w:t xml:space="preserve"> spolu s požadovanými prílohami predloží na RO pre OP EVS</w:t>
      </w:r>
      <w:r w:rsidR="00B460F8" w:rsidRPr="0014645C">
        <w:rPr>
          <w:rFonts w:ascii="Arial" w:hAnsi="Arial" w:cs="Arial"/>
          <w:sz w:val="19"/>
          <w:szCs w:val="19"/>
          <w:lang w:val="sk-SK"/>
        </w:rPr>
        <w:t xml:space="preserve"> </w:t>
      </w:r>
      <w:r w:rsidR="00AA1203" w:rsidRPr="0014645C">
        <w:rPr>
          <w:rFonts w:ascii="Arial" w:hAnsi="Arial" w:cs="Arial"/>
          <w:sz w:val="19"/>
          <w:szCs w:val="19"/>
          <w:lang w:val="sk-SK"/>
        </w:rPr>
        <w:t xml:space="preserve">v určenom formáte </w:t>
      </w:r>
      <w:r w:rsidR="00B460F8" w:rsidRPr="0014645C">
        <w:rPr>
          <w:rFonts w:ascii="Arial" w:hAnsi="Arial" w:cs="Arial"/>
          <w:sz w:val="19"/>
          <w:szCs w:val="19"/>
          <w:lang w:val="sk-SK"/>
        </w:rPr>
        <w:t xml:space="preserve">(kap. </w:t>
      </w:r>
      <w:r w:rsidR="009B1111" w:rsidRPr="0014645C">
        <w:rPr>
          <w:rFonts w:ascii="Arial" w:hAnsi="Arial" w:cs="Arial"/>
          <w:sz w:val="19"/>
          <w:szCs w:val="19"/>
          <w:lang w:val="sk-SK"/>
        </w:rPr>
        <w:t>3.3.2</w:t>
      </w:r>
      <w:r w:rsidR="0073434F" w:rsidRPr="0014645C">
        <w:rPr>
          <w:rFonts w:ascii="Arial" w:hAnsi="Arial" w:cs="Arial"/>
          <w:sz w:val="19"/>
          <w:szCs w:val="19"/>
          <w:lang w:val="sk-SK"/>
        </w:rPr>
        <w:t>)</w:t>
      </w:r>
      <w:r w:rsidR="0014645C" w:rsidRPr="0014645C">
        <w:rPr>
          <w:rFonts w:ascii="Arial" w:hAnsi="Arial" w:cs="Arial"/>
          <w:sz w:val="19"/>
          <w:szCs w:val="19"/>
          <w:lang w:val="sk-SK"/>
        </w:rPr>
        <w:t xml:space="preserve"> alebo ž</w:t>
      </w:r>
      <w:r w:rsidR="00CB1E32" w:rsidRPr="0014645C">
        <w:rPr>
          <w:sz w:val="19"/>
          <w:szCs w:val="19"/>
          <w:lang w:val="sk-SK"/>
        </w:rPr>
        <w:t xml:space="preserve">iadateľ </w:t>
      </w:r>
      <w:r w:rsidR="0095772F">
        <w:rPr>
          <w:sz w:val="19"/>
          <w:szCs w:val="19"/>
          <w:lang w:val="sk-SK"/>
        </w:rPr>
        <w:t>môže využi</w:t>
      </w:r>
      <w:r w:rsidR="00F673F7">
        <w:rPr>
          <w:sz w:val="19"/>
          <w:szCs w:val="19"/>
          <w:lang w:val="sk-SK"/>
        </w:rPr>
        <w:t xml:space="preserve"> možnosť predložiť </w:t>
      </w:r>
      <w:r w:rsidR="00F673F7" w:rsidRPr="0014645C">
        <w:rPr>
          <w:sz w:val="19"/>
          <w:szCs w:val="19"/>
          <w:lang w:val="sk-SK"/>
        </w:rPr>
        <w:t xml:space="preserve"> </w:t>
      </w:r>
      <w:r w:rsidR="00CB1E32" w:rsidRPr="0014645C">
        <w:rPr>
          <w:sz w:val="19"/>
          <w:szCs w:val="19"/>
          <w:lang w:val="sk-SK"/>
        </w:rPr>
        <w:t xml:space="preserve">ŽoNFP v zmysle zákona č. 305/2013 Z. z. o elektronickej podobe výkonu pôsobnosti orgánov verejnej moci a o zmene a doplnení niektorých zákonov (zákon o e-Governmente)  elektronicky. </w:t>
      </w:r>
      <w:r w:rsidR="00F673F7" w:rsidRPr="009739DC">
        <w:rPr>
          <w:lang w:val="sk-SK"/>
        </w:rPr>
        <w:t xml:space="preserve"> </w:t>
      </w:r>
      <w:r w:rsidR="00F673F7" w:rsidRPr="00F673F7">
        <w:rPr>
          <w:rFonts w:ascii="Arial" w:hAnsi="Arial" w:cs="Arial"/>
          <w:sz w:val="19"/>
          <w:szCs w:val="19"/>
          <w:lang w:val="sk-SK"/>
        </w:rPr>
        <w:t>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w:t>
      </w:r>
      <w:r w:rsidR="00CB1E32" w:rsidRPr="0014645C">
        <w:rPr>
          <w:sz w:val="19"/>
          <w:szCs w:val="19"/>
          <w:lang w:val="sk-SK"/>
        </w:rPr>
        <w:t>.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t>
      </w:r>
      <w:r w:rsidR="00CB1E32" w:rsidRPr="0014645C">
        <w:rPr>
          <w:rStyle w:val="Odkaznapoznmkupodiarou"/>
          <w:sz w:val="19"/>
          <w:szCs w:val="19"/>
          <w:lang w:val="sk-SK"/>
        </w:rPr>
        <w:footnoteReference w:id="102"/>
      </w:r>
      <w:r w:rsidR="00CB1E32" w:rsidRPr="0014645C">
        <w:rPr>
          <w:sz w:val="19"/>
          <w:szCs w:val="19"/>
          <w:lang w:val="sk-SK"/>
        </w:rPr>
        <w:t>.</w:t>
      </w:r>
    </w:p>
    <w:p w14:paraId="15B0CF45"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556" w:name="_Toc413832245"/>
      <w:bookmarkStart w:id="557" w:name="_Toc417132511"/>
      <w:bookmarkStart w:id="558" w:name="_Toc417648924"/>
      <w:bookmarkStart w:id="559" w:name="_Toc440355015"/>
      <w:bookmarkStart w:id="560" w:name="_Toc440375346"/>
      <w:bookmarkStart w:id="561" w:name="_Toc458432932"/>
      <w:bookmarkStart w:id="562"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556"/>
      <w:bookmarkEnd w:id="557"/>
      <w:bookmarkEnd w:id="558"/>
      <w:bookmarkEnd w:id="559"/>
      <w:bookmarkEnd w:id="560"/>
      <w:bookmarkEnd w:id="561"/>
      <w:bookmarkEnd w:id="562"/>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Žiadateľ predkladá ŽoNFP elektronicky prostredníctvom verejnej časti ITMS2014+ </w:t>
      </w:r>
      <w:r w:rsidRPr="0014645C">
        <w:rPr>
          <w:rFonts w:ascii="Arial" w:hAnsi="Arial" w:cs="Arial"/>
          <w:sz w:val="19"/>
          <w:szCs w:val="19"/>
          <w:lang w:val="sk-SK"/>
        </w:rPr>
        <w:br/>
        <w:t xml:space="preserve">(ako aj v písomnej forme podľa podmienok stanovených RO vo výzve). Odoslanie ŽoNFP </w:t>
      </w:r>
      <w:r w:rsidRPr="0014645C">
        <w:rPr>
          <w:rFonts w:ascii="Arial" w:hAnsi="Arial" w:cs="Arial"/>
          <w:sz w:val="19"/>
          <w:szCs w:val="19"/>
          <w:lang w:val="sk-SK"/>
        </w:rPr>
        <w:br/>
      </w:r>
      <w:r w:rsidRPr="0014645C">
        <w:rPr>
          <w:rFonts w:ascii="Arial" w:hAnsi="Arial" w:cs="Arial"/>
          <w:sz w:val="19"/>
          <w:szCs w:val="19"/>
          <w:lang w:val="sk-SK"/>
        </w:rPr>
        <w:lastRenderedPageBreak/>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5"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567F87" w14:textId="7895ECFE" w:rsidR="00AF7EB8" w:rsidRPr="0014645C" w:rsidRDefault="00AF7EB8" w:rsidP="0091333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 úspešnom odoslaní elektronického formulára prostredníctvom verejnej časti ITMS2014+</w:t>
      </w:r>
      <w:r w:rsidR="006114F6" w:rsidRPr="0014645C">
        <w:rPr>
          <w:rFonts w:ascii="Arial" w:hAnsi="Arial" w:cs="Arial"/>
          <w:sz w:val="19"/>
          <w:szCs w:val="19"/>
          <w:lang w:val="sk-SK"/>
        </w:rPr>
        <w:t xml:space="preserve">, je žiadateľ povinný ŽoNFP </w:t>
      </w:r>
      <w:r w:rsidR="00775B3C" w:rsidRPr="0014645C">
        <w:rPr>
          <w:rFonts w:ascii="Arial" w:hAnsi="Arial" w:cs="Arial"/>
          <w:sz w:val="19"/>
          <w:szCs w:val="19"/>
          <w:lang w:val="sk-SK"/>
        </w:rPr>
        <w:t>podpísan</w:t>
      </w:r>
      <w:r w:rsidR="00492CCF">
        <w:rPr>
          <w:rFonts w:ascii="Arial" w:hAnsi="Arial" w:cs="Arial"/>
          <w:sz w:val="19"/>
          <w:szCs w:val="19"/>
          <w:lang w:val="sk-SK"/>
        </w:rPr>
        <w:t>ú</w:t>
      </w:r>
      <w:r w:rsidR="00775B3C"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00775B3C" w:rsidRPr="0014645C">
        <w:rPr>
          <w:rFonts w:ascii="Arial" w:hAnsi="Arial" w:cs="Arial"/>
          <w:sz w:val="19"/>
          <w:szCs w:val="19"/>
          <w:lang w:val="sk-SK"/>
        </w:rPr>
        <w:t xml:space="preserve"> spolu s požadovanými prílohami a</w:t>
      </w:r>
      <w:r w:rsidR="002067F0" w:rsidRPr="0014645C">
        <w:rPr>
          <w:rFonts w:ascii="Arial" w:hAnsi="Arial" w:cs="Arial"/>
          <w:sz w:val="19"/>
          <w:szCs w:val="19"/>
          <w:lang w:val="sk-SK"/>
        </w:rPr>
        <w:t xml:space="preserve"> v požadovanej </w:t>
      </w:r>
      <w:r w:rsidR="00775B3C" w:rsidRPr="0014645C">
        <w:rPr>
          <w:rFonts w:ascii="Arial" w:hAnsi="Arial" w:cs="Arial"/>
          <w:sz w:val="19"/>
          <w:szCs w:val="19"/>
          <w:lang w:val="sk-SK"/>
        </w:rPr>
        <w:t>forme predložiť na RO pre OP EVS.</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63" w:name="_Toc418003090"/>
      <w:bookmarkStart w:id="564" w:name="_Toc417132512"/>
      <w:bookmarkStart w:id="565" w:name="_Toc417648925"/>
      <w:bookmarkStart w:id="566" w:name="_Toc440355016"/>
      <w:bookmarkStart w:id="567" w:name="_Toc440375347"/>
      <w:bookmarkStart w:id="568" w:name="_Toc458432933"/>
      <w:bookmarkStart w:id="569" w:name="_Toc458515685"/>
      <w:bookmarkEnd w:id="563"/>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564"/>
      <w:bookmarkEnd w:id="565"/>
      <w:bookmarkEnd w:id="566"/>
      <w:bookmarkEnd w:id="567"/>
      <w:bookmarkEnd w:id="568"/>
      <w:bookmarkEnd w:id="569"/>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w:t>
      </w:r>
      <w:r w:rsidRPr="0014645C">
        <w:rPr>
          <w:rFonts w:ascii="Arial" w:hAnsi="Arial" w:cs="Arial"/>
          <w:sz w:val="19"/>
          <w:szCs w:val="19"/>
          <w:lang w:val="sk-SK"/>
        </w:rPr>
        <w:lastRenderedPageBreak/>
        <w:t xml:space="preserve">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4F1A0D82" w14:textId="77777777" w:rsidR="00FA5D5C" w:rsidRPr="001464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1464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musia byť 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0F8BB195" w14:textId="4D327D3F" w:rsidR="009D3587" w:rsidRPr="0014645C" w:rsidRDefault="00F220F5" w:rsidP="00E41C60">
      <w:pPr>
        <w:spacing w:before="120" w:after="120" w:line="288" w:lineRule="auto"/>
        <w:ind w:left="720"/>
        <w:jc w:val="both"/>
        <w:rPr>
          <w:rFonts w:ascii="Arial" w:hAnsi="Arial" w:cs="Arial"/>
          <w:sz w:val="19"/>
          <w:szCs w:val="19"/>
          <w:lang w:val="sk-SK"/>
        </w:rPr>
      </w:pPr>
      <w:r w:rsidRPr="0014645C">
        <w:rPr>
          <w:rFonts w:ascii="Arial" w:hAnsi="Arial" w:cs="Arial"/>
          <w:sz w:val="19"/>
          <w:szCs w:val="19"/>
          <w:lang w:val="sk-SK"/>
        </w:rPr>
        <w:t xml:space="preserve">Rozhodujúcim dátumom na splnenie podmienky podať ŽoNFP </w:t>
      </w:r>
      <w:r w:rsidRPr="0014645C">
        <w:rPr>
          <w:rFonts w:ascii="Arial" w:hAnsi="Arial" w:cs="Arial"/>
          <w:b/>
          <w:sz w:val="19"/>
          <w:szCs w:val="19"/>
          <w:lang w:val="sk-SK"/>
        </w:rPr>
        <w:t>včas</w:t>
      </w:r>
      <w:r w:rsidRPr="0014645C">
        <w:rPr>
          <w:rFonts w:ascii="Arial" w:hAnsi="Arial" w:cs="Arial"/>
          <w:sz w:val="19"/>
          <w:szCs w:val="19"/>
          <w:lang w:val="sk-SK"/>
        </w:rPr>
        <w:t xml:space="preserve"> je dátum odovzdania písomnej </w:t>
      </w:r>
      <w:r w:rsidR="001F541F" w:rsidRPr="0014645C">
        <w:rPr>
          <w:rFonts w:ascii="Arial" w:hAnsi="Arial" w:cs="Arial"/>
          <w:sz w:val="19"/>
          <w:szCs w:val="19"/>
          <w:lang w:val="sk-SK"/>
        </w:rPr>
        <w:t xml:space="preserve">podoby </w:t>
      </w:r>
      <w:r w:rsidRPr="0014645C">
        <w:rPr>
          <w:rFonts w:ascii="Arial" w:hAnsi="Arial" w:cs="Arial"/>
          <w:sz w:val="19"/>
          <w:szCs w:val="19"/>
          <w:lang w:val="sk-SK"/>
        </w:rPr>
        <w:t xml:space="preserve">ŽoNFP osobne na </w:t>
      </w:r>
      <w:r w:rsidR="0041565B" w:rsidRPr="0014645C">
        <w:rPr>
          <w:rFonts w:ascii="Arial" w:hAnsi="Arial" w:cs="Arial"/>
          <w:sz w:val="19"/>
          <w:szCs w:val="19"/>
          <w:lang w:val="sk-SK"/>
        </w:rPr>
        <w:t xml:space="preserve">podateľni SEP MV SR </w:t>
      </w:r>
      <w:r w:rsidRPr="0014645C">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14645C">
        <w:rPr>
          <w:rFonts w:ascii="Arial" w:hAnsi="Arial" w:cs="Arial"/>
          <w:sz w:val="19"/>
          <w:szCs w:val="19"/>
          <w:lang w:val="sk-SK"/>
        </w:rPr>
        <w:t>/výzvy</w:t>
      </w:r>
      <w:r w:rsidRPr="0014645C">
        <w:rPr>
          <w:rFonts w:ascii="Arial" w:hAnsi="Arial" w:cs="Arial"/>
          <w:sz w:val="19"/>
          <w:szCs w:val="19"/>
          <w:lang w:val="sk-SK"/>
        </w:rPr>
        <w:t>, resp. lehoty určenej na predkladanie ŽoNFP vo vyzvaní</w:t>
      </w:r>
      <w:r w:rsidR="00D022D9" w:rsidRPr="0014645C">
        <w:rPr>
          <w:rFonts w:ascii="Arial" w:hAnsi="Arial" w:cs="Arial"/>
          <w:sz w:val="19"/>
          <w:szCs w:val="19"/>
          <w:lang w:val="sk-SK"/>
        </w:rPr>
        <w:t>/výzve</w:t>
      </w:r>
      <w:r w:rsidRPr="0014645C">
        <w:rPr>
          <w:rFonts w:ascii="Arial" w:hAnsi="Arial" w:cs="Arial"/>
          <w:sz w:val="19"/>
          <w:szCs w:val="19"/>
          <w:lang w:val="sk-SK"/>
        </w:rPr>
        <w:t>.</w:t>
      </w:r>
      <w:r w:rsidR="009D3587" w:rsidRPr="0014645C">
        <w:rPr>
          <w:rFonts w:ascii="Times New Roman" w:eastAsia="Times New Roman" w:hAnsi="Times New Roman" w:cs="Times New Roman"/>
          <w:sz w:val="24"/>
          <w:szCs w:val="24"/>
          <w:lang w:val="sk-SK" w:eastAsia="sk-SK"/>
        </w:rPr>
        <w:t xml:space="preserve"> </w:t>
      </w:r>
      <w:r w:rsidR="001F541F" w:rsidRPr="0014645C">
        <w:rPr>
          <w:rFonts w:ascii="Arial" w:hAnsi="Arial" w:cs="Arial"/>
          <w:sz w:val="19"/>
          <w:szCs w:val="19"/>
          <w:lang w:val="sk-SK"/>
        </w:rPr>
        <w:t xml:space="preserve">V prípade elektronického doručenia ŽoNFP </w:t>
      </w:r>
      <w:r w:rsidR="001F541F" w:rsidRPr="0014645C">
        <w:rPr>
          <w:rFonts w:ascii="Arial" w:hAnsi="Arial" w:cs="Arial"/>
          <w:sz w:val="19"/>
          <w:szCs w:val="19"/>
          <w:lang w:val="sk-SK"/>
        </w:rPr>
        <w:lastRenderedPageBreak/>
        <w:t xml:space="preserve">v zmysle zákona o e-Governmente  je rozhodujúci dátum </w:t>
      </w:r>
      <w:r w:rsidR="007E4ED4">
        <w:rPr>
          <w:rFonts w:ascii="Arial" w:hAnsi="Arial" w:cs="Arial"/>
          <w:sz w:val="19"/>
          <w:szCs w:val="19"/>
          <w:lang w:val="sk-SK"/>
        </w:rPr>
        <w:t>podania</w:t>
      </w:r>
      <w:r w:rsidR="007E4ED4" w:rsidRPr="0014645C">
        <w:rPr>
          <w:rFonts w:ascii="Arial" w:hAnsi="Arial" w:cs="Arial"/>
          <w:sz w:val="19"/>
          <w:szCs w:val="19"/>
          <w:lang w:val="sk-SK"/>
        </w:rPr>
        <w:t xml:space="preserve"> </w:t>
      </w:r>
      <w:r w:rsidR="001F541F" w:rsidRPr="0014645C">
        <w:rPr>
          <w:rFonts w:ascii="Arial" w:hAnsi="Arial" w:cs="Arial"/>
          <w:sz w:val="19"/>
          <w:szCs w:val="19"/>
          <w:lang w:val="sk-SK"/>
        </w:rPr>
        <w:t>ŽoNFP do elektronickej schránky RO, ktoré  sa  považuje za doručenie v písomnej</w:t>
      </w:r>
      <w:r w:rsidR="001F541F" w:rsidRPr="0014645C" w:rsidDel="001F541F">
        <w:rPr>
          <w:rFonts w:ascii="Arial" w:hAnsi="Arial" w:cs="Arial"/>
          <w:sz w:val="19"/>
          <w:szCs w:val="19"/>
          <w:lang w:val="sk-SK"/>
        </w:rPr>
        <w:t xml:space="preserve"> </w:t>
      </w:r>
      <w:r w:rsidR="001F541F" w:rsidRPr="0014645C">
        <w:rPr>
          <w:rFonts w:ascii="Arial" w:hAnsi="Arial" w:cs="Arial"/>
          <w:sz w:val="19"/>
          <w:szCs w:val="19"/>
          <w:lang w:val="sk-SK"/>
        </w:rPr>
        <w:t xml:space="preserve">podobe. </w:t>
      </w:r>
      <w:r w:rsidR="009D3587" w:rsidRPr="0014645C">
        <w:rPr>
          <w:rFonts w:ascii="Arial" w:hAnsi="Arial" w:cs="Arial"/>
          <w:sz w:val="19"/>
          <w:szCs w:val="19"/>
          <w:lang w:val="sk-SK"/>
        </w:rPr>
        <w:t xml:space="preserve"> </w:t>
      </w:r>
      <w:r w:rsidR="006E6C72" w:rsidRPr="0014645C">
        <w:rPr>
          <w:rFonts w:ascii="Arial" w:hAnsi="Arial" w:cs="Arial"/>
          <w:sz w:val="19"/>
          <w:szCs w:val="19"/>
          <w:lang w:val="sk-SK"/>
        </w:rPr>
        <w:t xml:space="preserve"> </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0E75FB58" w14:textId="77777777" w:rsidR="00127A63" w:rsidRPr="0014645C" w:rsidRDefault="00F220F5" w:rsidP="00127A63">
      <w:pPr>
        <w:spacing w:line="276" w:lineRule="auto"/>
        <w:jc w:val="both"/>
        <w:rPr>
          <w:rFonts w:ascii="Arial" w:hAnsi="Arial" w:cs="Arial"/>
          <w:sz w:val="19"/>
          <w:szCs w:val="19"/>
          <w:lang w:val="sk-SK"/>
        </w:rPr>
      </w:pPr>
      <w:r w:rsidRPr="0014645C">
        <w:rPr>
          <w:rFonts w:ascii="Arial" w:hAnsi="Arial" w:cs="Arial"/>
          <w:sz w:val="19"/>
          <w:szCs w:val="19"/>
          <w:lang w:val="sk-SK"/>
        </w:rPr>
        <w:t xml:space="preserve">ŽoNFP je doručená </w:t>
      </w:r>
      <w:r w:rsidRPr="0014645C">
        <w:rPr>
          <w:rFonts w:ascii="Arial" w:hAnsi="Arial" w:cs="Arial"/>
          <w:b/>
          <w:sz w:val="19"/>
          <w:szCs w:val="19"/>
          <w:lang w:val="sk-SK"/>
        </w:rPr>
        <w:t>riadne</w:t>
      </w:r>
      <w:r w:rsidRPr="0014645C">
        <w:rPr>
          <w:rFonts w:ascii="Arial" w:hAnsi="Arial" w:cs="Arial"/>
          <w:sz w:val="19"/>
          <w:szCs w:val="19"/>
          <w:lang w:val="sk-SK"/>
        </w:rPr>
        <w:t xml:space="preserve">, ak spĺňa </w:t>
      </w:r>
      <w:r w:rsidR="00127A63" w:rsidRPr="0014645C">
        <w:rPr>
          <w:rFonts w:ascii="Arial" w:hAnsi="Arial" w:cs="Arial"/>
          <w:sz w:val="19"/>
          <w:szCs w:val="19"/>
          <w:lang w:val="sk-SK"/>
        </w:rPr>
        <w:t xml:space="preserve">tieto </w:t>
      </w:r>
      <w:r w:rsidRPr="0014645C">
        <w:rPr>
          <w:rFonts w:ascii="Arial" w:hAnsi="Arial" w:cs="Arial"/>
          <w:sz w:val="19"/>
          <w:szCs w:val="19"/>
          <w:lang w:val="sk-SK"/>
        </w:rPr>
        <w:t>požiadavky</w:t>
      </w:r>
      <w:r w:rsidR="00127A63" w:rsidRPr="0014645C">
        <w:rPr>
          <w:rFonts w:ascii="Arial" w:hAnsi="Arial" w:cs="Arial"/>
          <w:sz w:val="19"/>
          <w:szCs w:val="19"/>
          <w:lang w:val="sk-SK"/>
        </w:rPr>
        <w:t xml:space="preserve">: </w:t>
      </w:r>
    </w:p>
    <w:p w14:paraId="3AEEFAEA" w14:textId="6797F3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r w:rsidRPr="0014645C">
        <w:rPr>
          <w:rFonts w:ascii="Arial" w:hAnsi="Arial" w:cs="Arial"/>
          <w:sz w:val="19"/>
          <w:szCs w:val="19"/>
          <w:lang w:val="sk-SK"/>
        </w:rPr>
        <w:t xml:space="preserve">ŽoNFP musí </w:t>
      </w:r>
      <w:r w:rsidR="00DA0C1A" w:rsidRPr="0014645C">
        <w:rPr>
          <w:rFonts w:ascii="Arial" w:hAnsi="Arial" w:cs="Arial"/>
          <w:sz w:val="19"/>
          <w:szCs w:val="19"/>
          <w:lang w:val="sk-SK"/>
        </w:rPr>
        <w:t xml:space="preserve">byť </w:t>
      </w:r>
      <w:r w:rsidRPr="0014645C">
        <w:rPr>
          <w:rFonts w:ascii="Arial" w:hAnsi="Arial" w:cs="Arial"/>
          <w:sz w:val="19"/>
          <w:szCs w:val="19"/>
          <w:lang w:val="sk-SK"/>
        </w:rPr>
        <w:t>doručená v </w:t>
      </w:r>
      <w:r w:rsidR="007F7B8A">
        <w:rPr>
          <w:rFonts w:ascii="Arial" w:hAnsi="Arial" w:cs="Arial"/>
          <w:sz w:val="19"/>
          <w:szCs w:val="19"/>
          <w:lang w:val="sk-SK"/>
        </w:rPr>
        <w:t>písomnej</w:t>
      </w:r>
      <w:r w:rsidR="007F7B8A" w:rsidRPr="0014645C">
        <w:rPr>
          <w:rFonts w:ascii="Arial" w:hAnsi="Arial" w:cs="Arial"/>
          <w:sz w:val="19"/>
          <w:szCs w:val="19"/>
          <w:lang w:val="sk-SK"/>
        </w:rPr>
        <w:t xml:space="preserve"> </w:t>
      </w:r>
      <w:r w:rsidR="00900096">
        <w:rPr>
          <w:rFonts w:ascii="Arial" w:hAnsi="Arial" w:cs="Arial"/>
          <w:sz w:val="19"/>
          <w:szCs w:val="19"/>
          <w:lang w:val="sk-SK"/>
        </w:rPr>
        <w:t>forme</w:t>
      </w:r>
      <w:r w:rsidR="00900096" w:rsidRPr="0014645C">
        <w:rPr>
          <w:rFonts w:ascii="Arial" w:hAnsi="Arial" w:cs="Arial"/>
          <w:sz w:val="19"/>
          <w:szCs w:val="19"/>
          <w:lang w:val="sk-SK"/>
        </w:rPr>
        <w:t xml:space="preserve"> </w:t>
      </w:r>
      <w:r w:rsidRPr="0014645C">
        <w:rPr>
          <w:rFonts w:ascii="Arial" w:hAnsi="Arial" w:cs="Arial"/>
          <w:sz w:val="19"/>
          <w:szCs w:val="19"/>
          <w:lang w:val="sk-SK"/>
        </w:rPr>
        <w:t>v jednom origináli na predpísaných formulároch, podpísaná</w:t>
      </w:r>
      <w:r w:rsidR="007F7B8A">
        <w:rPr>
          <w:rStyle w:val="Odkaznapoznmkupodiarou"/>
          <w:rFonts w:cs="Arial"/>
          <w:szCs w:val="19"/>
          <w:lang w:val="sk-SK"/>
        </w:rPr>
        <w:footnoteReference w:id="104"/>
      </w:r>
      <w:r w:rsidRPr="0014645C">
        <w:rPr>
          <w:rFonts w:ascii="Arial" w:hAnsi="Arial" w:cs="Arial"/>
          <w:sz w:val="19"/>
          <w:szCs w:val="19"/>
          <w:lang w:val="sk-SK"/>
        </w:rPr>
        <w:t xml:space="preserve"> štatutárnym orgánom</w:t>
      </w:r>
      <w:r w:rsidR="005C2646" w:rsidRPr="0014645C">
        <w:rPr>
          <w:rFonts w:ascii="Arial" w:hAnsi="Arial" w:cs="Arial"/>
          <w:sz w:val="19"/>
          <w:szCs w:val="19"/>
          <w:lang w:val="sk-SK"/>
        </w:rPr>
        <w:t>, resp. ním poverenej osoby</w:t>
      </w:r>
      <w:r w:rsidR="005C2646" w:rsidRPr="0014645C">
        <w:rPr>
          <w:rFonts w:ascii="Arial" w:hAnsi="Arial" w:cs="Arial"/>
          <w:sz w:val="19"/>
          <w:szCs w:val="19"/>
          <w:vertAlign w:val="superscript"/>
          <w:lang w:val="sk-SK"/>
        </w:rPr>
        <w:t xml:space="preserve"> </w:t>
      </w:r>
      <w:r w:rsidRPr="0014645C">
        <w:rPr>
          <w:rStyle w:val="Odkaznapoznmkupodiarou"/>
          <w:rFonts w:cs="Arial"/>
          <w:sz w:val="19"/>
          <w:szCs w:val="19"/>
          <w:lang w:val="sk-SK"/>
        </w:rPr>
        <w:footnoteReference w:id="105"/>
      </w:r>
      <w:r w:rsidRPr="0014645C">
        <w:rPr>
          <w:rFonts w:ascii="Arial" w:hAnsi="Arial" w:cs="Arial"/>
          <w:sz w:val="19"/>
          <w:szCs w:val="19"/>
          <w:lang w:val="sk-SK"/>
        </w:rPr>
        <w:t xml:space="preserve"> a opečiatkovaná v prípade, že žiadateľ má povinnosť používať pečiatku;</w:t>
      </w:r>
    </w:p>
    <w:p w14:paraId="03FCC9C2" w14:textId="048F82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r w:rsidRPr="0014645C">
        <w:rPr>
          <w:rFonts w:ascii="Arial" w:hAnsi="Arial" w:cs="Arial"/>
          <w:sz w:val="19"/>
          <w:szCs w:val="19"/>
          <w:lang w:val="sk-SK"/>
        </w:rPr>
        <w:t>ŽoNFP  musí byť vyplnená v slovenskom jazyku a písmom umožňujúcim rozpoznanie obsahu textu;</w:t>
      </w:r>
    </w:p>
    <w:p w14:paraId="13D4C63C" w14:textId="4B5EB3C2" w:rsidR="00127A63" w:rsidRPr="0014645C" w:rsidRDefault="00127A63" w:rsidP="007F7B8A">
      <w:pPr>
        <w:spacing w:line="288" w:lineRule="auto"/>
        <w:ind w:left="567"/>
        <w:jc w:val="both"/>
        <w:rPr>
          <w:rFonts w:ascii="Arial" w:hAnsi="Arial" w:cs="Arial"/>
          <w:sz w:val="19"/>
          <w:szCs w:val="19"/>
          <w:lang w:val="sk-SK"/>
        </w:rPr>
      </w:pPr>
    </w:p>
    <w:p w14:paraId="15B0CF5E" w14:textId="0FB8B0D5" w:rsidR="00F220F5" w:rsidRPr="0014645C" w:rsidRDefault="000F6E46" w:rsidP="00127A63">
      <w:pPr>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w:t>
      </w:r>
      <w:r w:rsidR="009A1031" w:rsidRPr="0014645C">
        <w:rPr>
          <w:rFonts w:ascii="Arial" w:hAnsi="Arial" w:cs="Arial"/>
          <w:sz w:val="19"/>
          <w:szCs w:val="19"/>
          <w:lang w:val="sk-SK"/>
        </w:rPr>
        <w:t xml:space="preserve"> sa </w:t>
      </w:r>
      <w:r w:rsidRPr="0014645C">
        <w:rPr>
          <w:rFonts w:ascii="Arial" w:hAnsi="Arial" w:cs="Arial"/>
          <w:sz w:val="19"/>
          <w:szCs w:val="19"/>
          <w:lang w:val="sk-SK"/>
        </w:rPr>
        <w:t xml:space="preserve">pre prílohy </w:t>
      </w:r>
      <w:r w:rsidR="009A1031" w:rsidRPr="0014645C">
        <w:rPr>
          <w:rFonts w:ascii="Arial" w:hAnsi="Arial" w:cs="Arial"/>
          <w:sz w:val="19"/>
          <w:szCs w:val="19"/>
          <w:lang w:val="sk-SK"/>
        </w:rPr>
        <w:t>primerane aplikujú</w:t>
      </w:r>
      <w:r w:rsidR="006E4781" w:rsidRPr="0014645C">
        <w:rPr>
          <w:rStyle w:val="Odkaznapoznmkupodiarou"/>
          <w:rFonts w:cs="Arial"/>
          <w:szCs w:val="19"/>
          <w:lang w:val="sk-SK"/>
        </w:rPr>
        <w:footnoteReference w:id="106"/>
      </w:r>
      <w:r w:rsidR="009A1031" w:rsidRPr="0014645C">
        <w:rPr>
          <w:rFonts w:ascii="Arial" w:hAnsi="Arial" w:cs="Arial"/>
          <w:sz w:val="19"/>
          <w:szCs w:val="19"/>
          <w:lang w:val="sk-SK"/>
        </w:rPr>
        <w:t xml:space="preserve"> </w:t>
      </w:r>
      <w:r w:rsidRPr="0014645C">
        <w:rPr>
          <w:rFonts w:ascii="Arial" w:hAnsi="Arial" w:cs="Arial"/>
          <w:sz w:val="19"/>
          <w:szCs w:val="19"/>
          <w:lang w:val="sk-SK"/>
        </w:rPr>
        <w:t xml:space="preserve"> </w:t>
      </w:r>
      <w:r w:rsidR="006F565A" w:rsidRPr="0014645C">
        <w:rPr>
          <w:rFonts w:ascii="Arial" w:hAnsi="Arial" w:cs="Arial"/>
          <w:sz w:val="19"/>
          <w:szCs w:val="19"/>
          <w:lang w:val="sk-SK"/>
        </w:rPr>
        <w:t xml:space="preserve">  požiadavky pre riadne doručenie</w:t>
      </w:r>
      <w:r w:rsidRPr="0014645C">
        <w:rPr>
          <w:rFonts w:ascii="Arial" w:hAnsi="Arial" w:cs="Arial"/>
          <w:sz w:val="19"/>
          <w:szCs w:val="19"/>
          <w:lang w:val="sk-SK"/>
        </w:rPr>
        <w:t xml:space="preserve"> ako sú stanovené </w:t>
      </w:r>
      <w:r w:rsidR="006F565A" w:rsidRPr="0014645C">
        <w:rPr>
          <w:rFonts w:ascii="Arial" w:hAnsi="Arial" w:cs="Arial"/>
          <w:sz w:val="19"/>
          <w:szCs w:val="19"/>
          <w:lang w:val="sk-SK"/>
        </w:rPr>
        <w:t xml:space="preserve"> </w:t>
      </w:r>
      <w:r w:rsidR="00F220F5" w:rsidRPr="0014645C">
        <w:rPr>
          <w:rFonts w:ascii="Arial" w:hAnsi="Arial" w:cs="Arial"/>
          <w:sz w:val="19"/>
          <w:szCs w:val="19"/>
          <w:lang w:val="sk-SK"/>
        </w:rPr>
        <w:t>vo vyzvaní</w:t>
      </w:r>
      <w:r w:rsidR="00D022D9" w:rsidRPr="0014645C">
        <w:rPr>
          <w:rFonts w:ascii="Arial" w:hAnsi="Arial" w:cs="Arial"/>
          <w:sz w:val="19"/>
          <w:szCs w:val="19"/>
          <w:lang w:val="sk-SK"/>
        </w:rPr>
        <w:t>/výzve</w:t>
      </w:r>
      <w:r w:rsidRPr="0014645C">
        <w:rPr>
          <w:rFonts w:ascii="Arial" w:hAnsi="Arial" w:cs="Arial"/>
          <w:sz w:val="19"/>
          <w:szCs w:val="19"/>
          <w:lang w:val="sk-SK"/>
        </w:rPr>
        <w:t xml:space="preserve"> pre ŽoNFP a</w:t>
      </w:r>
      <w:r w:rsidR="00F220F5" w:rsidRPr="0014645C">
        <w:rPr>
          <w:rFonts w:ascii="Arial" w:hAnsi="Arial" w:cs="Arial"/>
          <w:sz w:val="19"/>
          <w:szCs w:val="19"/>
          <w:lang w:val="sk-SK"/>
        </w:rPr>
        <w:t xml:space="preserve"> </w:t>
      </w:r>
      <w:r w:rsidR="006F565A" w:rsidRPr="0014645C">
        <w:rPr>
          <w:rFonts w:ascii="Arial" w:hAnsi="Arial" w:cs="Arial"/>
          <w:sz w:val="19"/>
          <w:szCs w:val="19"/>
          <w:lang w:val="sk-SK"/>
        </w:rPr>
        <w:t xml:space="preserve">splnenie podmienky riadneho doručenia </w:t>
      </w:r>
      <w:r w:rsidRPr="0014645C">
        <w:rPr>
          <w:rFonts w:ascii="Arial" w:hAnsi="Arial" w:cs="Arial"/>
          <w:sz w:val="19"/>
          <w:szCs w:val="19"/>
          <w:lang w:val="sk-SK"/>
        </w:rPr>
        <w:t xml:space="preserve">sa posudzuje </w:t>
      </w:r>
      <w:r w:rsidR="006F565A" w:rsidRPr="0014645C">
        <w:rPr>
          <w:rFonts w:ascii="Arial" w:hAnsi="Arial" w:cs="Arial"/>
          <w:sz w:val="19"/>
          <w:szCs w:val="19"/>
          <w:lang w:val="sk-SK"/>
        </w:rPr>
        <w:t>podľa nich.</w:t>
      </w:r>
      <w:r w:rsidR="00F220F5"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F5F" w14:textId="77777777" w:rsidR="00F220F5" w:rsidRPr="0014645C"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14645C">
        <w:rPr>
          <w:rFonts w:ascii="Arial" w:hAnsi="Arial" w:cs="Arial"/>
          <w:b/>
          <w:sz w:val="19"/>
          <w:szCs w:val="19"/>
          <w:lang w:val="sk-SK"/>
        </w:rPr>
        <w:t>V prípade, ak žiadateľ nepredložil ŽoNFP riadne, včas alebo v určenej forme</w:t>
      </w:r>
      <w:r w:rsidR="002D4BAB" w:rsidRPr="0014645C">
        <w:rPr>
          <w:rFonts w:ascii="Arial" w:hAnsi="Arial" w:cs="Arial"/>
          <w:b/>
          <w:sz w:val="19"/>
          <w:szCs w:val="19"/>
          <w:lang w:val="sk-SK"/>
        </w:rPr>
        <w:t xml:space="preserve">, </w:t>
      </w:r>
      <w:r w:rsidR="00895B95" w:rsidRPr="0014645C">
        <w:rPr>
          <w:rFonts w:ascii="Arial" w:hAnsi="Arial" w:cs="Arial"/>
          <w:b/>
          <w:sz w:val="19"/>
          <w:szCs w:val="19"/>
          <w:lang w:val="sk-SK"/>
        </w:rPr>
        <w:t>RO vydá rozhodnutie o zastavení konania o ŽoNFP.</w:t>
      </w:r>
    </w:p>
    <w:p w14:paraId="15B0CF60" w14:textId="77777777" w:rsidR="00F220F5" w:rsidRPr="0014645C" w:rsidRDefault="00F220F5" w:rsidP="001545E4">
      <w:pPr>
        <w:pStyle w:val="Nadpis1"/>
        <w:numPr>
          <w:ilvl w:val="0"/>
          <w:numId w:val="29"/>
        </w:numPr>
        <w:spacing w:after="480" w:line="288" w:lineRule="auto"/>
        <w:rPr>
          <w:i w:val="0"/>
          <w:lang w:val="sk-SK"/>
        </w:rPr>
      </w:pPr>
      <w:bookmarkStart w:id="570" w:name="_Toc417132513"/>
      <w:bookmarkStart w:id="571" w:name="_Toc417648926"/>
      <w:bookmarkStart w:id="572" w:name="_Toc440355017"/>
      <w:bookmarkStart w:id="573" w:name="_Toc440375348"/>
      <w:bookmarkStart w:id="574" w:name="_Toc458432934"/>
      <w:bookmarkStart w:id="575" w:name="_Toc458515686"/>
      <w:r w:rsidRPr="0014645C">
        <w:rPr>
          <w:i w:val="0"/>
          <w:lang w:val="sk-SK"/>
        </w:rPr>
        <w:lastRenderedPageBreak/>
        <w:t>Postup schvaľovania ŽoNFP</w:t>
      </w:r>
      <w:bookmarkEnd w:id="570"/>
      <w:bookmarkEnd w:id="571"/>
      <w:bookmarkEnd w:id="572"/>
      <w:bookmarkEnd w:id="573"/>
      <w:bookmarkEnd w:id="574"/>
      <w:bookmarkEnd w:id="575"/>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76" w:name="_Toc413832248"/>
      <w:bookmarkStart w:id="577" w:name="_Toc417132514"/>
      <w:bookmarkStart w:id="578" w:name="_Toc417648927"/>
      <w:bookmarkStart w:id="579" w:name="_Toc440355018"/>
      <w:bookmarkStart w:id="580" w:name="_Toc440375349"/>
      <w:bookmarkStart w:id="581" w:name="_Toc458432935"/>
      <w:bookmarkStart w:id="582"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576"/>
      <w:bookmarkEnd w:id="577"/>
      <w:bookmarkEnd w:id="578"/>
      <w:bookmarkEnd w:id="579"/>
      <w:bookmarkEnd w:id="580"/>
      <w:bookmarkEnd w:id="581"/>
      <w:bookmarkEnd w:id="582"/>
    </w:p>
    <w:p w14:paraId="15B0CF69" w14:textId="2496348B" w:rsidR="00F220F5" w:rsidRDefault="00F220F5" w:rsidP="003868A0">
      <w:pPr>
        <w:spacing w:before="120" w:after="120" w:line="288" w:lineRule="auto"/>
        <w:jc w:val="both"/>
        <w:rPr>
          <w:ins w:id="583" w:author="Milan Matovič" w:date="2018-08-03T12:36:00Z"/>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ins w:id="584" w:author="Milan Matovič" w:date="2018-08-03T12:37:00Z">
        <w:r w:rsidRPr="00C30B5B">
          <w:rPr>
            <w:rFonts w:ascii="Arial" w:hAnsi="Arial" w:cs="Arial"/>
            <w:sz w:val="19"/>
            <w:szCs w:val="19"/>
            <w:lang w:val="sk-SK"/>
          </w:rPr>
          <w:t>podmienk</w:t>
        </w:r>
      </w:ins>
      <w:ins w:id="585" w:author="Milan Matovič" w:date="2018-08-03T12:38:00Z">
        <w:r w:rsidRPr="00C30B5B">
          <w:rPr>
            <w:rFonts w:ascii="Arial" w:hAnsi="Arial" w:cs="Arial"/>
            <w:sz w:val="19"/>
            <w:szCs w:val="19"/>
            <w:lang w:val="sk-SK"/>
          </w:rPr>
          <w:t>y</w:t>
        </w:r>
      </w:ins>
      <w:ins w:id="586" w:author="Milan Matovič" w:date="2018-08-03T12:37:00Z">
        <w:r w:rsidRPr="00C30B5B">
          <w:rPr>
            <w:rFonts w:ascii="Arial" w:hAnsi="Arial" w:cs="Arial"/>
            <w:sz w:val="19"/>
            <w:szCs w:val="19"/>
            <w:lang w:val="sk-SK"/>
          </w:rPr>
          <w:t xml:space="preserve"> doručenia </w:t>
        </w:r>
      </w:ins>
      <w:ins w:id="587" w:author="Milan Matovič" w:date="2018-08-03T12:38:00Z">
        <w:r w:rsidRPr="00C30B5B">
          <w:rPr>
            <w:rFonts w:ascii="Arial" w:hAnsi="Arial" w:cs="Arial"/>
            <w:sz w:val="19"/>
            <w:szCs w:val="19"/>
            <w:lang w:val="sk-SK"/>
          </w:rPr>
          <w:t>ŽoNFP</w:t>
        </w:r>
      </w:ins>
      <w:ins w:id="588" w:author="Milan Matovič" w:date="2018-08-03T12:39:00Z">
        <w:r w:rsidRPr="00C30B5B">
          <w:rPr>
            <w:rFonts w:ascii="Arial" w:hAnsi="Arial" w:cs="Arial"/>
            <w:sz w:val="19"/>
            <w:szCs w:val="19"/>
            <w:lang w:val="sk-SK"/>
          </w:rPr>
          <w:t xml:space="preserve"> riadne, včas vo forme určenej RO</w:t>
        </w:r>
      </w:ins>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ins w:id="589" w:author="Milan Matovič" w:date="2018-08-03T12:42:00Z"/>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ins w:id="590" w:author="Milan Matovič" w:date="2018-08-03T12:45:00Z"/>
          <w:rFonts w:ascii="Arial" w:hAnsi="Arial" w:cs="Arial"/>
          <w:sz w:val="19"/>
          <w:szCs w:val="19"/>
          <w:lang w:val="sk-SK"/>
        </w:rPr>
      </w:pPr>
      <w:ins w:id="591" w:author="Milan Matovič" w:date="2018-08-03T12:42:00Z">
        <w:r w:rsidRPr="00C30B5B">
          <w:rPr>
            <w:rFonts w:ascii="Arial" w:hAnsi="Arial" w:cs="Arial"/>
            <w:sz w:val="19"/>
            <w:szCs w:val="19"/>
            <w:lang w:val="sk-SK"/>
          </w:rPr>
          <w:t>Po overení splnenia podmienk</w:t>
        </w:r>
      </w:ins>
      <w:ins w:id="592" w:author="Milan Matovič" w:date="2018-08-03T12:43:00Z">
        <w:r w:rsidRPr="00C30B5B">
          <w:rPr>
            <w:rFonts w:ascii="Arial" w:hAnsi="Arial" w:cs="Arial"/>
            <w:sz w:val="19"/>
            <w:szCs w:val="19"/>
            <w:lang w:val="sk-SK"/>
          </w:rPr>
          <w:t>y</w:t>
        </w:r>
      </w:ins>
      <w:ins w:id="593" w:author="Milan Matovič" w:date="2018-08-03T12:42:00Z">
        <w:r w:rsidRPr="00C30B5B">
          <w:rPr>
            <w:rFonts w:ascii="Arial" w:hAnsi="Arial" w:cs="Arial"/>
            <w:sz w:val="19"/>
            <w:szCs w:val="19"/>
            <w:lang w:val="sk-SK"/>
          </w:rPr>
          <w:t xml:space="preserve"> </w:t>
        </w:r>
      </w:ins>
      <w:ins w:id="594" w:author="Milan Matovič" w:date="2018-08-03T12:43:00Z">
        <w:r w:rsidRPr="00C30B5B">
          <w:rPr>
            <w:rFonts w:ascii="Arial" w:hAnsi="Arial" w:cs="Arial"/>
            <w:sz w:val="19"/>
            <w:szCs w:val="19"/>
            <w:lang w:val="sk-SK"/>
          </w:rPr>
          <w:t>doručiť</w:t>
        </w:r>
      </w:ins>
      <w:ins w:id="595" w:author="Milan Matovič" w:date="2018-08-03T12:42:00Z">
        <w:r w:rsidRPr="00C30B5B">
          <w:rPr>
            <w:rFonts w:ascii="Arial" w:hAnsi="Arial" w:cs="Arial"/>
            <w:sz w:val="19"/>
            <w:szCs w:val="19"/>
            <w:lang w:val="sk-SK"/>
          </w:rPr>
          <w:t xml:space="preserve"> ŽoNFP riadne, včas a v určenej forme RO zaregistruje ŽoNFP v  ITMS 2014+.</w:t>
        </w:r>
      </w:ins>
    </w:p>
    <w:p w14:paraId="77647F79" w14:textId="3B61DBBF" w:rsidR="00FC532B" w:rsidRPr="00C30B5B" w:rsidRDefault="00C30B5B" w:rsidP="00FC532B">
      <w:pPr>
        <w:spacing w:before="120" w:after="120" w:line="288" w:lineRule="auto"/>
        <w:jc w:val="both"/>
        <w:rPr>
          <w:ins w:id="596" w:author="Milan Matovič" w:date="2018-08-03T12:43:00Z"/>
          <w:rFonts w:ascii="Arial" w:hAnsi="Arial" w:cs="Arial"/>
          <w:sz w:val="19"/>
          <w:szCs w:val="19"/>
          <w:lang w:val="sk-SK"/>
        </w:rPr>
      </w:pPr>
      <w:ins w:id="597" w:author="Milan Matovič" w:date="2018-08-03T12:47:00Z">
        <w:r w:rsidRPr="00C30B5B">
          <w:rPr>
            <w:rFonts w:ascii="Arial" w:hAnsi="Arial" w:cs="Arial"/>
            <w:sz w:val="19"/>
            <w:szCs w:val="19"/>
            <w:lang w:val="sk-SK"/>
          </w:rPr>
          <w:t xml:space="preserve">V prípade, že žiadateľ nesplnil podmienku doručenia ŽoNFP </w:t>
        </w:r>
      </w:ins>
      <w:ins w:id="598" w:author="Milan Matovič" w:date="2018-08-03T12:46:00Z">
        <w:r w:rsidRPr="00C30B5B">
          <w:rPr>
            <w:rFonts w:ascii="Arial" w:hAnsi="Arial" w:cs="Arial"/>
            <w:sz w:val="19"/>
            <w:szCs w:val="19"/>
            <w:lang w:val="sk-SK"/>
          </w:rPr>
          <w:t>RO zastaví konanie vydaním rozhodnutia o zastavení konania o ŽoNFP a o tejto skutočnosti informuje žiadateľa.</w:t>
        </w:r>
      </w:ins>
    </w:p>
    <w:p w14:paraId="01F06F2E" w14:textId="24554C80" w:rsidR="00FC532B" w:rsidRPr="0014645C" w:rsidRDefault="00FC532B" w:rsidP="00FC532B">
      <w:pPr>
        <w:spacing w:before="120" w:after="120" w:line="288" w:lineRule="auto"/>
        <w:jc w:val="both"/>
        <w:rPr>
          <w:rFonts w:ascii="Arial" w:hAnsi="Arial" w:cs="Arial"/>
          <w:sz w:val="19"/>
          <w:szCs w:val="19"/>
          <w:lang w:val="sk-SK"/>
        </w:rPr>
      </w:pPr>
      <w:ins w:id="599" w:author="Milan Matovič" w:date="2018-08-03T12:45:00Z">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ins>
    </w:p>
    <w:p w14:paraId="15B0CF6C" w14:textId="79136C45"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ins w:id="600" w:author="Milan Matovič" w:date="2018-08-30T09:04:00Z">
        <w:r w:rsidR="00794177">
          <w:rPr>
            <w:rFonts w:ascii="Arial" w:hAnsi="Arial" w:cs="Arial"/>
            <w:sz w:val="19"/>
            <w:szCs w:val="19"/>
            <w:lang w:val="sk-SK"/>
          </w:rPr>
          <w:t>imálne</w:t>
        </w:r>
      </w:ins>
      <w:del w:id="601" w:author="Milan Matovič" w:date="2018-08-30T09:04:00Z">
        <w:r w:rsidRPr="0014645C" w:rsidDel="00794177">
          <w:rPr>
            <w:rFonts w:ascii="Arial" w:hAnsi="Arial" w:cs="Arial"/>
            <w:sz w:val="19"/>
            <w:szCs w:val="19"/>
            <w:lang w:val="sk-SK"/>
          </w:rPr>
          <w:delText>.</w:delText>
        </w:r>
      </w:del>
      <w:r w:rsidRPr="0014645C">
        <w:rPr>
          <w:rFonts w:ascii="Arial" w:hAnsi="Arial" w:cs="Arial"/>
          <w:sz w:val="19"/>
          <w:szCs w:val="19"/>
          <w:lang w:val="sk-SK"/>
        </w:rPr>
        <w:t xml:space="preserve"> </w:t>
      </w:r>
      <w:ins w:id="602" w:author="Milan Matovič" w:date="2018-08-30T09:05:00Z">
        <w:r w:rsidR="00794177">
          <w:rPr>
            <w:rFonts w:ascii="Arial" w:hAnsi="Arial" w:cs="Arial"/>
            <w:sz w:val="19"/>
            <w:szCs w:val="19"/>
            <w:lang w:val="sk-SK"/>
          </w:rPr>
          <w:br/>
        </w:r>
      </w:ins>
      <w:r w:rsidRPr="0014645C">
        <w:rPr>
          <w:rFonts w:ascii="Arial" w:hAnsi="Arial" w:cs="Arial"/>
          <w:sz w:val="19"/>
          <w:szCs w:val="19"/>
          <w:lang w:val="sk-SK"/>
        </w:rPr>
        <w:t>5 pracovných dní</w:t>
      </w:r>
      <w:ins w:id="603" w:author="Milan Matovič" w:date="2018-08-23T13:11:00Z">
        <w:r w:rsidR="00B01420">
          <w:rPr>
            <w:rFonts w:ascii="Arial" w:hAnsi="Arial" w:cs="Arial"/>
            <w:sz w:val="19"/>
            <w:szCs w:val="19"/>
            <w:lang w:val="sk-SK"/>
          </w:rPr>
          <w:t xml:space="preserve"> </w:t>
        </w:r>
      </w:ins>
      <w:ins w:id="604" w:author="Milan Matovič" w:date="2018-08-23T13:18:00Z">
        <w:r w:rsidR="00B01420">
          <w:rPr>
            <w:rFonts w:ascii="Arial" w:hAnsi="Arial" w:cs="Arial"/>
            <w:sz w:val="19"/>
            <w:szCs w:val="19"/>
            <w:lang w:val="sk-SK"/>
          </w:rPr>
          <w:t>od jej doručenia</w:t>
        </w:r>
      </w:ins>
      <w:ins w:id="605" w:author="Milan Matovič" w:date="2018-08-30T09:03:00Z">
        <w:r w:rsidR="00794177">
          <w:rPr>
            <w:rFonts w:ascii="Arial" w:hAnsi="Arial" w:cs="Arial"/>
            <w:sz w:val="19"/>
            <w:szCs w:val="19"/>
            <w:lang w:val="sk-SK"/>
          </w:rPr>
          <w:t xml:space="preserve">. </w:t>
        </w:r>
      </w:ins>
      <w:del w:id="606" w:author="Milan Matovič" w:date="2018-08-23T13:11:00Z">
        <w:r w:rsidRPr="00B01420" w:rsidDel="00B01420">
          <w:rPr>
            <w:rFonts w:ascii="Arial" w:hAnsi="Arial" w:cs="Arial"/>
            <w:sz w:val="19"/>
            <w:szCs w:val="19"/>
            <w:lang w:val="sk-SK"/>
          </w:rPr>
          <w:delText>, ktorú bude možné na žiadosť žiadateľa z objektívnych príčin predĺžiť</w:delText>
        </w:r>
      </w:del>
      <w:del w:id="607" w:author="Milan Matovič" w:date="2018-08-30T09:03:00Z">
        <w:r w:rsidRPr="00B01420" w:rsidDel="00794177">
          <w:rPr>
            <w:rFonts w:ascii="Arial" w:hAnsi="Arial" w:cs="Arial"/>
            <w:sz w:val="19"/>
            <w:szCs w:val="19"/>
            <w:lang w:val="sk-SK"/>
          </w:rPr>
          <w:delText>.</w:delText>
        </w:r>
      </w:del>
      <w:ins w:id="608" w:author="Milan Matovič" w:date="2018-08-23T13:13:00Z">
        <w:r w:rsidR="00B01420">
          <w:rPr>
            <w:rFonts w:ascii="Arial" w:hAnsi="Arial" w:cs="Arial"/>
            <w:sz w:val="19"/>
            <w:szCs w:val="19"/>
            <w:lang w:val="sk-SK"/>
          </w:rPr>
          <w:t>Lehota musí byť poskytnutá</w:t>
        </w:r>
      </w:ins>
      <w:ins w:id="609" w:author="Milan Matovič" w:date="2018-08-23T13:15:00Z">
        <w:r w:rsidR="00B01420">
          <w:rPr>
            <w:rFonts w:ascii="Arial" w:hAnsi="Arial" w:cs="Arial"/>
            <w:sz w:val="19"/>
            <w:szCs w:val="19"/>
            <w:lang w:val="sk-SK"/>
          </w:rPr>
          <w:t xml:space="preserve"> zhodne</w:t>
        </w:r>
      </w:ins>
      <w:ins w:id="610" w:author="Milan Matovič" w:date="2018-08-23T13:13:00Z">
        <w:r w:rsidR="00B01420">
          <w:rPr>
            <w:rFonts w:ascii="Arial" w:hAnsi="Arial" w:cs="Arial"/>
            <w:sz w:val="19"/>
            <w:szCs w:val="19"/>
            <w:lang w:val="sk-SK"/>
          </w:rPr>
          <w:t xml:space="preserve"> pre vš</w:t>
        </w:r>
      </w:ins>
      <w:ins w:id="611" w:author="Milan Matovič" w:date="2018-08-23T13:14:00Z">
        <w:r w:rsidR="00B01420">
          <w:rPr>
            <w:rFonts w:ascii="Arial" w:hAnsi="Arial" w:cs="Arial"/>
            <w:sz w:val="19"/>
            <w:szCs w:val="19"/>
            <w:lang w:val="sk-SK"/>
          </w:rPr>
          <w:t>e</w:t>
        </w:r>
      </w:ins>
      <w:ins w:id="612" w:author="Milan Matovič" w:date="2018-08-23T13:13:00Z">
        <w:r w:rsidR="00B01420">
          <w:rPr>
            <w:rFonts w:ascii="Arial" w:hAnsi="Arial" w:cs="Arial"/>
            <w:sz w:val="19"/>
            <w:szCs w:val="19"/>
            <w:lang w:val="sk-SK"/>
          </w:rPr>
          <w:t xml:space="preserve">tkých </w:t>
        </w:r>
      </w:ins>
      <w:ins w:id="613" w:author="Milan Matovič" w:date="2018-08-23T13:14:00Z">
        <w:r w:rsidR="00B01420">
          <w:rPr>
            <w:rFonts w:ascii="Arial" w:hAnsi="Arial" w:cs="Arial"/>
            <w:sz w:val="19"/>
            <w:szCs w:val="19"/>
            <w:lang w:val="sk-SK"/>
          </w:rPr>
          <w:t>žiadateľov v rámci konania o</w:t>
        </w:r>
      </w:ins>
      <w:ins w:id="614" w:author="Milan Matovič" w:date="2018-08-23T13:16:00Z">
        <w:r w:rsidR="00B01420">
          <w:rPr>
            <w:rFonts w:ascii="Arial" w:hAnsi="Arial" w:cs="Arial"/>
            <w:sz w:val="19"/>
            <w:szCs w:val="19"/>
            <w:lang w:val="sk-SK"/>
          </w:rPr>
          <w:t> </w:t>
        </w:r>
      </w:ins>
      <w:ins w:id="615" w:author="Milan Matovič" w:date="2018-08-23T13:15:00Z">
        <w:r w:rsidR="00B01420">
          <w:rPr>
            <w:rFonts w:ascii="Arial" w:hAnsi="Arial" w:cs="Arial"/>
            <w:sz w:val="19"/>
            <w:szCs w:val="19"/>
            <w:lang w:val="sk-SK"/>
          </w:rPr>
          <w:t>ŽoNFP</w:t>
        </w:r>
      </w:ins>
      <w:ins w:id="616" w:author="Milan Matovič" w:date="2018-08-23T13:16:00Z">
        <w:r w:rsidR="00B01420">
          <w:rPr>
            <w:rFonts w:ascii="Arial" w:hAnsi="Arial" w:cs="Arial"/>
            <w:sz w:val="19"/>
            <w:szCs w:val="19"/>
            <w:lang w:val="sk-SK"/>
          </w:rPr>
          <w:t xml:space="preserve"> na základe tej istej výzv</w:t>
        </w:r>
      </w:ins>
      <w:ins w:id="617" w:author="Milan Matovič" w:date="2018-08-23T13:19:00Z">
        <w:r w:rsidR="00B01420">
          <w:rPr>
            <w:rFonts w:ascii="Arial" w:hAnsi="Arial" w:cs="Arial"/>
            <w:sz w:val="19"/>
            <w:szCs w:val="19"/>
            <w:lang w:val="sk-SK"/>
          </w:rPr>
          <w:t>y</w:t>
        </w:r>
      </w:ins>
      <w:ins w:id="618" w:author="Milan Matovič" w:date="2018-08-23T13:16:00Z">
        <w:r w:rsidR="00B01420">
          <w:rPr>
            <w:rFonts w:ascii="Arial" w:hAnsi="Arial" w:cs="Arial"/>
            <w:sz w:val="19"/>
            <w:szCs w:val="19"/>
            <w:lang w:val="sk-SK"/>
          </w:rPr>
          <w:t xml:space="preserve"> na predkladanie ŽoNFP</w:t>
        </w:r>
      </w:ins>
      <w:ins w:id="619" w:author="Milan Matovič" w:date="2018-08-23T13:17:00Z">
        <w:r w:rsidR="00B01420">
          <w:rPr>
            <w:rFonts w:ascii="Arial" w:hAnsi="Arial" w:cs="Arial"/>
            <w:sz w:val="19"/>
            <w:szCs w:val="19"/>
            <w:lang w:val="sk-SK"/>
          </w:rPr>
          <w:t>.</w:t>
        </w:r>
      </w:ins>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620" w:name="_Toc413832249"/>
      <w:bookmarkStart w:id="621" w:name="_Toc417132515"/>
      <w:bookmarkStart w:id="622" w:name="_Toc417648928"/>
      <w:bookmarkStart w:id="623" w:name="_Toc440355019"/>
      <w:bookmarkStart w:id="624" w:name="_Toc440375350"/>
      <w:bookmarkStart w:id="625" w:name="_Toc458432936"/>
      <w:bookmarkStart w:id="626" w:name="_Toc458515688"/>
      <w:r w:rsidRPr="0014645C">
        <w:rPr>
          <w:b/>
          <w:lang w:val="sk-SK"/>
        </w:rPr>
        <w:t>4.2</w:t>
      </w:r>
      <w:r w:rsidR="00400B1E" w:rsidRPr="0014645C">
        <w:rPr>
          <w:b/>
          <w:lang w:val="sk-SK"/>
        </w:rPr>
        <w:tab/>
      </w:r>
      <w:r w:rsidR="00F220F5" w:rsidRPr="0014645C">
        <w:rPr>
          <w:b/>
          <w:lang w:val="sk-SK"/>
        </w:rPr>
        <w:t>Odborné hodnotenie ŽoNFP</w:t>
      </w:r>
      <w:bookmarkEnd w:id="620"/>
      <w:bookmarkEnd w:id="621"/>
      <w:bookmarkEnd w:id="622"/>
      <w:bookmarkEnd w:id="623"/>
      <w:bookmarkEnd w:id="624"/>
      <w:bookmarkEnd w:id="625"/>
      <w:bookmarkEnd w:id="626"/>
    </w:p>
    <w:p w14:paraId="15B0CF72" w14:textId="72726CD6"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6" w:history="1">
        <w:r w:rsidR="00C85E20" w:rsidRPr="0014645C">
          <w:rPr>
            <w:rStyle w:val="Hypertextovprepojenie"/>
            <w:rFonts w:cs="Arial"/>
            <w:szCs w:val="19"/>
            <w:lang w:val="sk-SK"/>
          </w:rPr>
          <w:t>www.opevs.eu</w:t>
        </w:r>
      </w:hyperlink>
      <w:ins w:id="627" w:author="Zuzana Hušeková" w:date="2018-08-30T08:19:00Z">
        <w:r w:rsidR="00586DBE">
          <w:rPr>
            <w:rStyle w:val="Hypertextovprepojenie"/>
            <w:rFonts w:cs="Arial"/>
            <w:szCs w:val="19"/>
            <w:lang w:val="sk-SK"/>
          </w:rPr>
          <w:t>, resp.</w:t>
        </w:r>
      </w:ins>
      <w:ins w:id="628" w:author="Zuzana Hušeková" w:date="2018-08-28T11:42:00Z">
        <w:r w:rsidR="00426E7C">
          <w:rPr>
            <w:rFonts w:ascii="Arial" w:hAnsi="Arial" w:cs="Arial"/>
            <w:sz w:val="19"/>
            <w:szCs w:val="19"/>
            <w:lang w:val="sk-SK"/>
          </w:rPr>
          <w:t xml:space="preserve"> www.reformuj.sk</w:t>
        </w:r>
      </w:ins>
      <w:del w:id="629" w:author="Zuzana Hušeková" w:date="2018-08-28T11:42:00Z">
        <w:r w:rsidRPr="0014645C" w:rsidDel="00426E7C">
          <w:rPr>
            <w:rFonts w:ascii="Arial" w:hAnsi="Arial" w:cs="Arial"/>
            <w:sz w:val="19"/>
            <w:szCs w:val="19"/>
            <w:lang w:val="sk-SK"/>
          </w:rPr>
          <w:delText xml:space="preserve">. </w:delText>
        </w:r>
      </w:del>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630" w:name="_Toc413832250"/>
      <w:bookmarkStart w:id="631" w:name="_Toc417132516"/>
      <w:bookmarkStart w:id="632" w:name="_Toc417648929"/>
      <w:bookmarkStart w:id="633" w:name="_Toc440355020"/>
      <w:bookmarkStart w:id="634" w:name="_Toc440375351"/>
      <w:bookmarkStart w:id="635" w:name="_Toc458432937"/>
      <w:bookmarkStart w:id="636"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630"/>
      <w:r w:rsidR="00D86ED1" w:rsidRPr="0014645C">
        <w:rPr>
          <w:b/>
          <w:lang w:val="sk-SK"/>
        </w:rPr>
        <w:t xml:space="preserve"> a zverejňovanie</w:t>
      </w:r>
      <w:bookmarkEnd w:id="631"/>
      <w:bookmarkEnd w:id="632"/>
      <w:bookmarkEnd w:id="633"/>
      <w:bookmarkEnd w:id="634"/>
      <w:bookmarkEnd w:id="635"/>
      <w:bookmarkEnd w:id="636"/>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RO pre OP EVS v písomnej podobe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0FD05833"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V  prípade zastavenia konania je žiadateľ, ktorý  k ŽoNFP priložil aj kópiu ŽoNFP v akomkoľvek formáte (napr. elektronicky na CD alebo v papierovej podobe), oprávnený si prevziať takúto kópiu späť do 30 dní od doručenia príslušného rozhodnutia o zastavení konania o ŽoNFP.</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7" w:history="1">
        <w:r w:rsidR="00D86ED1" w:rsidRPr="0014645C">
          <w:rPr>
            <w:rStyle w:val="Hypertextovprepojenie"/>
            <w:rFonts w:cs="Arial"/>
            <w:szCs w:val="19"/>
            <w:lang w:val="sk-SK" w:eastAsia="sk-SK"/>
          </w:rPr>
          <w:t>www.opevs.eu</w:t>
        </w:r>
      </w:hyperlink>
      <w:ins w:id="637" w:author="Zuzana Hušeková" w:date="2018-08-30T08:20:00Z">
        <w:r w:rsidR="00586DBE">
          <w:rPr>
            <w:rStyle w:val="Hypertextovprepojenie"/>
            <w:rFonts w:cs="Arial"/>
            <w:szCs w:val="19"/>
            <w:lang w:val="sk-SK" w:eastAsia="sk-SK"/>
          </w:rPr>
          <w:t>,</w:t>
        </w:r>
      </w:ins>
      <w:r w:rsidR="00D86ED1" w:rsidRPr="0014645C">
        <w:rPr>
          <w:rFonts w:ascii="Arial" w:hAnsi="Arial" w:cs="Arial"/>
          <w:sz w:val="19"/>
          <w:szCs w:val="19"/>
          <w:lang w:val="sk-SK" w:eastAsia="sk-SK"/>
        </w:rPr>
        <w:t xml:space="preserve"> </w:t>
      </w:r>
      <w:ins w:id="638" w:author="Zuzana Hušeková" w:date="2018-08-30T08:10:00Z">
        <w:r w:rsidR="00586DBE">
          <w:rPr>
            <w:rFonts w:ascii="Arial" w:hAnsi="Arial" w:cs="Arial"/>
            <w:sz w:val="19"/>
            <w:szCs w:val="19"/>
            <w:lang w:val="sk-SK" w:eastAsia="sk-SK"/>
          </w:rPr>
          <w:t>resp</w:t>
        </w:r>
      </w:ins>
      <w:ins w:id="639" w:author="Zuzana Hušeková" w:date="2018-08-30T08:11:00Z">
        <w:r w:rsidR="00586DBE">
          <w:rPr>
            <w:rFonts w:ascii="Arial" w:hAnsi="Arial" w:cs="Arial"/>
            <w:sz w:val="19"/>
            <w:szCs w:val="19"/>
            <w:lang w:val="sk-SK" w:eastAsia="sk-SK"/>
          </w:rPr>
          <w:t>.</w:t>
        </w:r>
      </w:ins>
      <w:ins w:id="640" w:author="Zuzana Hušeková" w:date="2018-08-30T08:10:00Z">
        <w:r w:rsidR="00586DBE">
          <w:rPr>
            <w:rFonts w:ascii="Arial" w:hAnsi="Arial" w:cs="Arial"/>
            <w:sz w:val="19"/>
            <w:szCs w:val="19"/>
            <w:lang w:val="sk-SK" w:eastAsia="sk-SK"/>
          </w:rPr>
          <w:t xml:space="preserve"> </w:t>
        </w:r>
      </w:ins>
      <w:ins w:id="641" w:author="Zuzana Hušeková" w:date="2018-08-30T08:11:00Z">
        <w:r w:rsidR="00586DBE">
          <w:rPr>
            <w:rFonts w:ascii="Arial" w:hAnsi="Arial" w:cs="Arial"/>
            <w:sz w:val="19"/>
            <w:szCs w:val="19"/>
            <w:lang w:val="sk-SK" w:eastAsia="sk-SK"/>
          </w:rPr>
          <w:fldChar w:fldCharType="begin"/>
        </w:r>
        <w:r w:rsidR="00586DBE">
          <w:rPr>
            <w:rFonts w:ascii="Arial" w:hAnsi="Arial" w:cs="Arial"/>
            <w:sz w:val="19"/>
            <w:szCs w:val="19"/>
            <w:lang w:val="sk-SK" w:eastAsia="sk-SK"/>
          </w:rPr>
          <w:instrText xml:space="preserve"> HYPERLINK "http://</w:instrText>
        </w:r>
      </w:ins>
      <w:ins w:id="642" w:author="Zuzana Hušeková" w:date="2018-08-30T08:10:00Z">
        <w:r w:rsidR="00586DBE">
          <w:rPr>
            <w:rFonts w:ascii="Arial" w:hAnsi="Arial" w:cs="Arial"/>
            <w:sz w:val="19"/>
            <w:szCs w:val="19"/>
            <w:lang w:val="sk-SK" w:eastAsia="sk-SK"/>
          </w:rPr>
          <w:instrText>www.reformuj.sk</w:instrText>
        </w:r>
      </w:ins>
      <w:ins w:id="643" w:author="Zuzana Hušeková" w:date="2018-08-30T08:11:00Z">
        <w:r w:rsidR="00586DBE">
          <w:rPr>
            <w:rFonts w:ascii="Arial" w:hAnsi="Arial" w:cs="Arial"/>
            <w:sz w:val="19"/>
            <w:szCs w:val="19"/>
            <w:lang w:val="sk-SK" w:eastAsia="sk-SK"/>
          </w:rPr>
          <w:instrText xml:space="preserve">" </w:instrText>
        </w:r>
        <w:r w:rsidR="00586DBE">
          <w:rPr>
            <w:rFonts w:ascii="Arial" w:hAnsi="Arial" w:cs="Arial"/>
            <w:sz w:val="19"/>
            <w:szCs w:val="19"/>
            <w:lang w:val="sk-SK" w:eastAsia="sk-SK"/>
          </w:rPr>
          <w:fldChar w:fldCharType="separate"/>
        </w:r>
      </w:ins>
      <w:ins w:id="644" w:author="Zuzana Hušeková" w:date="2018-08-30T08:10:00Z">
        <w:r w:rsidR="00586DBE" w:rsidRPr="00A20E37">
          <w:rPr>
            <w:rStyle w:val="Hypertextovprepojenie"/>
            <w:rFonts w:cs="Arial"/>
            <w:szCs w:val="19"/>
            <w:lang w:val="sk-SK" w:eastAsia="sk-SK"/>
          </w:rPr>
          <w:t>www.reformuj.sk</w:t>
        </w:r>
      </w:ins>
      <w:ins w:id="645" w:author="Zuzana Hušeková" w:date="2018-08-30T08:11:00Z">
        <w:r w:rsidR="00586DBE">
          <w:rPr>
            <w:rFonts w:ascii="Arial" w:hAnsi="Arial" w:cs="Arial"/>
            <w:sz w:val="19"/>
            <w:szCs w:val="19"/>
            <w:lang w:val="sk-SK" w:eastAsia="sk-SK"/>
          </w:rPr>
          <w:fldChar w:fldCharType="end"/>
        </w:r>
      </w:ins>
      <w:ins w:id="646" w:author="Zuzana Hušeková" w:date="2018-08-30T08:10:00Z">
        <w:r w:rsidR="00586DBE">
          <w:rPr>
            <w:rFonts w:ascii="Arial" w:hAnsi="Arial" w:cs="Arial"/>
            <w:sz w:val="19"/>
            <w:szCs w:val="19"/>
            <w:lang w:val="sk-SK" w:eastAsia="sk-SK"/>
          </w:rPr>
          <w:t xml:space="preserve"> </w:t>
        </w:r>
      </w:ins>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28" w:history="1">
        <w:r w:rsidR="00D86ED1" w:rsidRPr="0014645C">
          <w:rPr>
            <w:rStyle w:val="Hypertextovprepojenie"/>
            <w:rFonts w:cs="Arial"/>
            <w:szCs w:val="19"/>
            <w:lang w:val="sk-SK"/>
          </w:rPr>
          <w:t>www.opevs.eu</w:t>
        </w:r>
      </w:hyperlink>
      <w:ins w:id="647" w:author="Zuzana Hušeková" w:date="2018-08-30T08:20:00Z">
        <w:r w:rsidR="00586DBE">
          <w:rPr>
            <w:rStyle w:val="Hypertextovprepojenie"/>
            <w:rFonts w:cs="Arial"/>
            <w:szCs w:val="19"/>
            <w:lang w:val="sk-SK"/>
          </w:rPr>
          <w:t>,</w:t>
        </w:r>
      </w:ins>
      <w:r w:rsidR="00D86ED1" w:rsidRPr="0014645C">
        <w:rPr>
          <w:rFonts w:ascii="Arial" w:hAnsi="Arial" w:cs="Arial"/>
          <w:sz w:val="19"/>
          <w:szCs w:val="19"/>
          <w:lang w:val="sk-SK"/>
        </w:rPr>
        <w:t xml:space="preserve"> </w:t>
      </w:r>
      <w:ins w:id="648" w:author="Zuzana Hušeková" w:date="2018-08-30T08:11:00Z">
        <w:r w:rsidR="00586DBE">
          <w:rPr>
            <w:rFonts w:ascii="Arial" w:hAnsi="Arial" w:cs="Arial"/>
            <w:sz w:val="19"/>
            <w:szCs w:val="19"/>
            <w:lang w:val="sk-SK" w:eastAsia="sk-SK"/>
          </w:rPr>
          <w:t xml:space="preserve">resp. </w:t>
        </w:r>
        <w:r w:rsidR="00586DBE">
          <w:rPr>
            <w:rFonts w:ascii="Arial" w:hAnsi="Arial" w:cs="Arial"/>
            <w:sz w:val="19"/>
            <w:szCs w:val="19"/>
            <w:lang w:val="sk-SK" w:eastAsia="sk-SK"/>
          </w:rPr>
          <w:fldChar w:fldCharType="begin"/>
        </w:r>
        <w:r w:rsidR="00586DBE">
          <w:rPr>
            <w:rFonts w:ascii="Arial" w:hAnsi="Arial" w:cs="Arial"/>
            <w:sz w:val="19"/>
            <w:szCs w:val="19"/>
            <w:lang w:val="sk-SK" w:eastAsia="sk-SK"/>
          </w:rPr>
          <w:instrText xml:space="preserve"> HYPERLINK "http://www.reformuj.sk" </w:instrText>
        </w:r>
        <w:r w:rsidR="00586DBE">
          <w:rPr>
            <w:rFonts w:ascii="Arial" w:hAnsi="Arial" w:cs="Arial"/>
            <w:sz w:val="19"/>
            <w:szCs w:val="19"/>
            <w:lang w:val="sk-SK" w:eastAsia="sk-SK"/>
          </w:rPr>
          <w:fldChar w:fldCharType="separate"/>
        </w:r>
        <w:r w:rsidR="00586DBE" w:rsidRPr="00A20E37">
          <w:rPr>
            <w:rStyle w:val="Hypertextovprepojenie"/>
            <w:rFonts w:cs="Arial"/>
            <w:szCs w:val="19"/>
            <w:lang w:val="sk-SK" w:eastAsia="sk-SK"/>
          </w:rPr>
          <w:t>www.reformuj.sk</w:t>
        </w:r>
        <w:r w:rsidR="00586DBE">
          <w:rPr>
            <w:rFonts w:ascii="Arial" w:hAnsi="Arial" w:cs="Arial"/>
            <w:sz w:val="19"/>
            <w:szCs w:val="19"/>
            <w:lang w:val="sk-SK" w:eastAsia="sk-SK"/>
          </w:rPr>
          <w:fldChar w:fldCharType="end"/>
        </w:r>
        <w:r w:rsidR="00586DBE">
          <w:rPr>
            <w:rFonts w:ascii="Arial" w:hAnsi="Arial" w:cs="Arial"/>
            <w:sz w:val="19"/>
            <w:szCs w:val="19"/>
            <w:lang w:val="sk-SK" w:eastAsia="sk-SK"/>
          </w:rPr>
          <w:t xml:space="preserve"> </w:t>
        </w:r>
      </w:ins>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649" w:name="_Toc413832252"/>
      <w:bookmarkStart w:id="650" w:name="_Toc417132517"/>
      <w:bookmarkStart w:id="651" w:name="_Toc417648930"/>
      <w:bookmarkStart w:id="652" w:name="_Toc440355021"/>
      <w:bookmarkStart w:id="653" w:name="_Toc440375352"/>
      <w:bookmarkStart w:id="654" w:name="_Toc458432938"/>
      <w:bookmarkStart w:id="655" w:name="_Toc458515690"/>
      <w:r w:rsidRPr="0014645C">
        <w:rPr>
          <w:b/>
          <w:lang w:val="sk-SK"/>
        </w:rPr>
        <w:t>4.4</w:t>
      </w:r>
      <w:r w:rsidR="00400B1E" w:rsidRPr="0014645C">
        <w:rPr>
          <w:b/>
          <w:lang w:val="sk-SK"/>
        </w:rPr>
        <w:tab/>
      </w:r>
      <w:r w:rsidR="00F220F5" w:rsidRPr="0014645C">
        <w:rPr>
          <w:b/>
          <w:lang w:val="sk-SK"/>
        </w:rPr>
        <w:t>Opravné prostriedky</w:t>
      </w:r>
      <w:bookmarkEnd w:id="649"/>
      <w:bookmarkEnd w:id="650"/>
      <w:bookmarkEnd w:id="651"/>
      <w:bookmarkEnd w:id="652"/>
      <w:bookmarkEnd w:id="653"/>
      <w:bookmarkEnd w:id="654"/>
      <w:bookmarkEnd w:id="655"/>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656" w:name="_Toc413832253"/>
      <w:bookmarkStart w:id="657" w:name="_Toc417132518"/>
      <w:bookmarkStart w:id="658" w:name="_Toc417648931"/>
      <w:bookmarkStart w:id="659" w:name="_Toc440355022"/>
      <w:bookmarkStart w:id="660" w:name="_Toc440375353"/>
      <w:bookmarkStart w:id="661" w:name="_Toc458432939"/>
      <w:bookmarkStart w:id="662"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656"/>
      <w:bookmarkEnd w:id="657"/>
      <w:bookmarkEnd w:id="658"/>
      <w:bookmarkEnd w:id="659"/>
      <w:bookmarkEnd w:id="660"/>
      <w:bookmarkEnd w:id="661"/>
      <w:bookmarkEnd w:id="662"/>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663" w:name="_Toc413832254"/>
      <w:bookmarkStart w:id="664" w:name="_Toc417132519"/>
      <w:bookmarkStart w:id="665" w:name="_Toc417648932"/>
      <w:bookmarkStart w:id="666" w:name="_Toc440355023"/>
      <w:bookmarkStart w:id="667" w:name="_Toc440375354"/>
      <w:bookmarkStart w:id="668" w:name="_Toc458432940"/>
      <w:bookmarkStart w:id="669"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663"/>
      <w:bookmarkEnd w:id="664"/>
      <w:bookmarkEnd w:id="665"/>
      <w:bookmarkEnd w:id="666"/>
      <w:bookmarkEnd w:id="667"/>
      <w:bookmarkEnd w:id="668"/>
      <w:bookmarkEnd w:id="669"/>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670" w:name="_Toc413832255"/>
      <w:bookmarkStart w:id="671" w:name="_Toc417132520"/>
      <w:bookmarkStart w:id="672" w:name="_Toc417648933"/>
      <w:bookmarkStart w:id="673" w:name="_Toc440355024"/>
      <w:bookmarkStart w:id="674" w:name="_Toc440375355"/>
      <w:bookmarkStart w:id="675" w:name="_Toc458432941"/>
      <w:bookmarkStart w:id="676"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670"/>
      <w:bookmarkEnd w:id="671"/>
      <w:bookmarkEnd w:id="672"/>
      <w:bookmarkEnd w:id="673"/>
      <w:bookmarkEnd w:id="674"/>
      <w:bookmarkEnd w:id="675"/>
      <w:bookmarkEnd w:id="676"/>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677" w:name="_Toc417132521"/>
      <w:bookmarkStart w:id="678" w:name="_Toc417648934"/>
      <w:bookmarkStart w:id="679" w:name="_Toc440355025"/>
      <w:bookmarkStart w:id="680" w:name="_Toc440375356"/>
      <w:bookmarkStart w:id="681" w:name="_Toc458432942"/>
      <w:bookmarkStart w:id="682" w:name="_Toc458515694"/>
      <w:r w:rsidRPr="0014645C">
        <w:rPr>
          <w:i w:val="0"/>
          <w:lang w:val="sk-SK"/>
        </w:rPr>
        <w:lastRenderedPageBreak/>
        <w:t>Informácia o horizontálnych princípoch</w:t>
      </w:r>
      <w:bookmarkEnd w:id="677"/>
      <w:bookmarkEnd w:id="678"/>
      <w:bookmarkEnd w:id="679"/>
      <w:bookmarkEnd w:id="680"/>
      <w:bookmarkEnd w:id="681"/>
      <w:bookmarkEnd w:id="682"/>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7"/>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ins w:id="683" w:author="Zuzana Hušeková" w:date="2018-07-11T09:50:00Z">
        <w:r w:rsidR="008D79B2">
          <w:rPr>
            <w:rStyle w:val="Odkaznapoznmkupodiarou"/>
            <w:szCs w:val="19"/>
            <w:lang w:val="sk-SK"/>
          </w:rPr>
          <w:footnoteReference w:id="108"/>
        </w:r>
      </w:ins>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685" w:name="_Toc417648936"/>
      <w:bookmarkStart w:id="686" w:name="_Toc417132522"/>
      <w:bookmarkStart w:id="687" w:name="_Toc417648937"/>
      <w:bookmarkStart w:id="688" w:name="_Toc440355026"/>
      <w:bookmarkStart w:id="689" w:name="_Toc440375357"/>
      <w:bookmarkStart w:id="690" w:name="_Toc458432943"/>
      <w:bookmarkStart w:id="691" w:name="_Toc458515695"/>
      <w:bookmarkEnd w:id="685"/>
      <w:r w:rsidRPr="0014645C">
        <w:rPr>
          <w:i w:val="0"/>
          <w:lang w:val="sk-SK"/>
        </w:rPr>
        <w:lastRenderedPageBreak/>
        <w:t>Uzavretie zmluvy o </w:t>
      </w:r>
      <w:r w:rsidR="003C3D5D" w:rsidRPr="0014645C">
        <w:rPr>
          <w:i w:val="0"/>
          <w:lang w:val="sk-SK"/>
        </w:rPr>
        <w:t>NFP</w:t>
      </w:r>
      <w:bookmarkEnd w:id="686"/>
      <w:bookmarkEnd w:id="687"/>
      <w:bookmarkEnd w:id="688"/>
      <w:bookmarkEnd w:id="689"/>
      <w:bookmarkEnd w:id="690"/>
      <w:bookmarkEnd w:id="691"/>
    </w:p>
    <w:p w14:paraId="15B0CFB6" w14:textId="6D342DD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29" w:history="1">
        <w:r w:rsidR="00DE50FB" w:rsidRPr="0014645C">
          <w:rPr>
            <w:rStyle w:val="Hypertextovprepojenie"/>
            <w:rFonts w:cs="Arial"/>
            <w:szCs w:val="19"/>
            <w:lang w:val="sk-SK"/>
          </w:rPr>
          <w:t>http://www.minv.sk/?vzory-zmluv-a-rozhodnuti</w:t>
        </w:r>
      </w:hyperlink>
      <w:ins w:id="692" w:author="Zuzana Hušeková" w:date="2018-08-30T08:23:00Z">
        <w:r w:rsidR="006F20CF">
          <w:rPr>
            <w:rStyle w:val="Hypertextovprepojenie"/>
            <w:rFonts w:cs="Arial"/>
            <w:szCs w:val="19"/>
            <w:lang w:val="sk-SK"/>
          </w:rPr>
          <w:t>,</w:t>
        </w:r>
      </w:ins>
      <w:ins w:id="693" w:author="Zuzana Hušeková" w:date="2018-08-30T08:12:00Z">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ins>
      <w:del w:id="694" w:author="Zuzana Hušeková" w:date="2018-08-30T08:12:00Z">
        <w:r w:rsidR="00DE50FB" w:rsidRPr="0014645C" w:rsidDel="00586DBE">
          <w:rPr>
            <w:rFonts w:ascii="Arial" w:hAnsi="Arial" w:cs="Arial"/>
            <w:sz w:val="19"/>
            <w:szCs w:val="19"/>
            <w:lang w:val="sk-SK"/>
          </w:rPr>
          <w:delText>)</w:delText>
        </w:r>
      </w:del>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73AA971B"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0" w:history="1">
        <w:r w:rsidR="00DE50FB" w:rsidRPr="0014645C">
          <w:rPr>
            <w:rStyle w:val="Hypertextovprepojenie"/>
            <w:rFonts w:cs="Arial"/>
            <w:szCs w:val="19"/>
            <w:lang w:val="sk-SK"/>
          </w:rPr>
          <w:t>http://www.minv.sk/?vzory-zmluv-a-rozhodnuti</w:t>
        </w:r>
      </w:hyperlink>
      <w:ins w:id="695" w:author="Zuzana Hušeková" w:date="2018-08-30T08:23:00Z">
        <w:r w:rsidR="006F20CF">
          <w:rPr>
            <w:rStyle w:val="Hypertextovprepojenie"/>
            <w:rFonts w:cs="Arial"/>
            <w:szCs w:val="19"/>
            <w:lang w:val="sk-SK"/>
          </w:rPr>
          <w:t>, resp.</w:t>
        </w:r>
      </w:ins>
      <w:ins w:id="696" w:author="Zuzana Hušeková" w:date="2018-08-30T08:28:00Z">
        <w:r w:rsidR="006F20CF">
          <w:rPr>
            <w:rStyle w:val="Hypertextovprepojenie"/>
            <w:rFonts w:cs="Arial"/>
            <w:szCs w:val="19"/>
            <w:lang w:val="sk-SK"/>
          </w:rPr>
          <w:t xml:space="preserve"> </w:t>
        </w:r>
        <w:r w:rsidR="006F20CF" w:rsidRPr="006F20CF">
          <w:rPr>
            <w:rStyle w:val="Hypertextovprepojenie"/>
            <w:rFonts w:cs="Arial"/>
            <w:szCs w:val="19"/>
            <w:lang w:val="sk-SK"/>
          </w:rPr>
          <w:t>http://www.reformuj.sk/dokument/vzory-zmluv-a-rozhodnuti/</w:t>
        </w:r>
      </w:ins>
      <w:r w:rsidR="00DE50FB" w:rsidRPr="0014645C">
        <w:rPr>
          <w:rFonts w:ascii="Arial" w:hAnsi="Arial" w:cs="Arial"/>
          <w:sz w:val="19"/>
          <w:szCs w:val="19"/>
          <w:lang w:val="sk-SK"/>
        </w:rPr>
        <w:t xml:space="preserve">). </w:t>
      </w:r>
      <w:del w:id="697" w:author="Zuzana Hušeková" w:date="2018-08-30T08:28:00Z">
        <w:r w:rsidR="00C66106" w:rsidRPr="0014645C" w:rsidDel="006F20CF">
          <w:rPr>
            <w:rFonts w:ascii="Arial" w:hAnsi="Arial" w:cs="Arial"/>
            <w:sz w:val="19"/>
            <w:szCs w:val="19"/>
            <w:lang w:val="sk-SK"/>
          </w:rPr>
          <w:delText xml:space="preserve"> </w:delText>
        </w:r>
        <w:r w:rsidR="00B6766B" w:rsidRPr="0014645C" w:rsidDel="006F20CF">
          <w:rPr>
            <w:rFonts w:ascii="Arial" w:hAnsi="Arial" w:cs="Arial"/>
            <w:sz w:val="19"/>
            <w:szCs w:val="19"/>
            <w:lang w:val="sk-SK"/>
          </w:rPr>
          <w:delText xml:space="preserve"> </w:delText>
        </w:r>
      </w:del>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698" w:name="_Toc440355027"/>
      <w:bookmarkStart w:id="699" w:name="_Toc440374966"/>
      <w:bookmarkStart w:id="700" w:name="_Toc440634450"/>
      <w:bookmarkStart w:id="701" w:name="_Toc440355028"/>
      <w:bookmarkStart w:id="702" w:name="_Toc440374967"/>
      <w:bookmarkStart w:id="703" w:name="_Toc440634451"/>
      <w:bookmarkStart w:id="704" w:name="_Toc440355029"/>
      <w:bookmarkStart w:id="705" w:name="_Toc440374968"/>
      <w:bookmarkStart w:id="706" w:name="_Toc440634452"/>
      <w:bookmarkStart w:id="707" w:name="_Toc440355030"/>
      <w:bookmarkStart w:id="708" w:name="_Toc440374969"/>
      <w:bookmarkStart w:id="709" w:name="_Toc440634453"/>
      <w:bookmarkStart w:id="710" w:name="_Toc440355031"/>
      <w:bookmarkStart w:id="711" w:name="_Toc440374970"/>
      <w:bookmarkStart w:id="712" w:name="_Toc440634454"/>
      <w:bookmarkStart w:id="713" w:name="_Toc440355032"/>
      <w:bookmarkStart w:id="714" w:name="_Toc440374971"/>
      <w:bookmarkStart w:id="715" w:name="_Toc440634455"/>
      <w:bookmarkStart w:id="716" w:name="_Toc440355033"/>
      <w:bookmarkStart w:id="717" w:name="_Toc440374972"/>
      <w:bookmarkStart w:id="718" w:name="_Toc440634456"/>
      <w:bookmarkStart w:id="719" w:name="_Toc440355034"/>
      <w:bookmarkStart w:id="720" w:name="_Toc440374973"/>
      <w:bookmarkStart w:id="721" w:name="_Toc440634457"/>
      <w:bookmarkStart w:id="722" w:name="_Toc417132523"/>
      <w:bookmarkStart w:id="723" w:name="_Toc417648938"/>
      <w:bookmarkStart w:id="724" w:name="_Toc440355035"/>
      <w:bookmarkStart w:id="725" w:name="_Toc440375358"/>
      <w:bookmarkStart w:id="726" w:name="_Toc458432944"/>
      <w:bookmarkStart w:id="727" w:name="_Toc458515696"/>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722"/>
      <w:bookmarkEnd w:id="723"/>
      <w:bookmarkEnd w:id="724"/>
      <w:bookmarkEnd w:id="725"/>
      <w:bookmarkEnd w:id="726"/>
      <w:bookmarkEnd w:id="727"/>
    </w:p>
    <w:p w14:paraId="55B75C3D" w14:textId="3F3FCCB6" w:rsidR="00FA7A4F" w:rsidRPr="0014645C" w:rsidRDefault="00FA7A4F" w:rsidP="00FA7A4F">
      <w:pPr>
        <w:pStyle w:val="Nadpis2"/>
        <w:spacing w:line="480" w:lineRule="auto"/>
        <w:rPr>
          <w:rFonts w:ascii="Arial" w:hAnsi="Arial" w:cs="Arial"/>
          <w:b/>
          <w:szCs w:val="24"/>
          <w:lang w:val="sk-SK"/>
        </w:rPr>
      </w:pPr>
      <w:bookmarkStart w:id="728" w:name="_Toc458515697"/>
      <w:r w:rsidRPr="0014645C">
        <w:rPr>
          <w:rFonts w:ascii="Arial" w:hAnsi="Arial" w:cs="Arial"/>
          <w:b/>
          <w:szCs w:val="24"/>
          <w:lang w:val="sk-SK"/>
        </w:rPr>
        <w:t>7.1 Žiadateľ (potenciálny prijímateľ)</w:t>
      </w:r>
      <w:bookmarkEnd w:id="728"/>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729"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729"/>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730" w:name="_Toc440355038"/>
      <w:bookmarkStart w:id="731" w:name="_Toc440375361"/>
      <w:bookmarkStart w:id="732" w:name="_Toc458432947"/>
      <w:bookmarkStart w:id="733" w:name="_Toc458515699"/>
      <w:r w:rsidRPr="0014645C">
        <w:rPr>
          <w:b/>
          <w:lang w:val="sk-SK"/>
        </w:rPr>
        <w:t>7.3</w:t>
      </w:r>
      <w:r w:rsidRPr="0014645C">
        <w:rPr>
          <w:b/>
          <w:lang w:val="sk-SK"/>
        </w:rPr>
        <w:tab/>
      </w:r>
      <w:r w:rsidR="009408CE" w:rsidRPr="0014645C">
        <w:rPr>
          <w:b/>
          <w:lang w:val="sk-SK"/>
        </w:rPr>
        <w:t>Na úrovni RO</w:t>
      </w:r>
      <w:bookmarkEnd w:id="730"/>
      <w:bookmarkEnd w:id="731"/>
      <w:bookmarkEnd w:id="732"/>
      <w:bookmarkEnd w:id="733"/>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2F598E9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2" w:history="1">
        <w:r w:rsidRPr="0014645C">
          <w:rPr>
            <w:rStyle w:val="Hypertextovprepojenie"/>
            <w:rFonts w:cs="Arial"/>
            <w:szCs w:val="19"/>
            <w:lang w:val="sk-SK"/>
          </w:rPr>
          <w:t>www.opevs.eu</w:t>
        </w:r>
      </w:hyperlink>
      <w:ins w:id="734" w:author="Zuzana Hušeková" w:date="2018-08-30T08:13:00Z">
        <w:r w:rsidR="00586DBE">
          <w:rPr>
            <w:rStyle w:val="Hypertextovprepojenie"/>
            <w:rFonts w:cs="Arial"/>
            <w:szCs w:val="19"/>
            <w:lang w:val="sk-SK"/>
          </w:rPr>
          <w:t>, resp. www.reformuj.sk</w:t>
        </w:r>
      </w:ins>
      <w:r w:rsidRPr="0014645C">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14645C">
          <w:rPr>
            <w:rStyle w:val="Hypertextovprepojenie"/>
            <w:rFonts w:cs="Arial"/>
            <w:szCs w:val="19"/>
            <w:lang w:val="sk-SK"/>
          </w:rPr>
          <w:t>opevs@minv.sk</w:t>
        </w:r>
      </w:hyperlink>
      <w:ins w:id="735" w:author="Zuzana Hušeková" w:date="2018-08-30T08:13:00Z">
        <w:r w:rsidR="00586DBE">
          <w:rPr>
            <w:rStyle w:val="Hypertextovprepojenie"/>
            <w:rFonts w:cs="Arial"/>
            <w:szCs w:val="19"/>
            <w:lang w:val="sk-SK"/>
          </w:rPr>
          <w:t>,</w:t>
        </w:r>
        <w:del w:id="736" w:author="Milan Matovič" w:date="2018-08-31T09:36:00Z">
          <w:r w:rsidR="00586DBE" w:rsidDel="009669E8">
            <w:rPr>
              <w:rStyle w:val="Hypertextovprepojenie"/>
              <w:rFonts w:cs="Arial"/>
              <w:szCs w:val="19"/>
              <w:lang w:val="sk-SK"/>
            </w:rPr>
            <w:delText xml:space="preserve"> resp. www.reformuj.sk</w:delText>
          </w:r>
        </w:del>
      </w:ins>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14645C">
          <w:rPr>
            <w:rStyle w:val="Hypertextovprepojenie"/>
            <w:rFonts w:cs="Arial"/>
            <w:szCs w:val="19"/>
            <w:lang w:val="sk-SK"/>
          </w:rPr>
          <w:t>www.opevs.eu</w:t>
        </w:r>
      </w:hyperlink>
      <w:ins w:id="737" w:author="Zuzana Hušeková" w:date="2018-08-30T08:13:00Z">
        <w:r w:rsidR="00586DBE">
          <w:rPr>
            <w:rStyle w:val="Hypertextovprepojenie"/>
            <w:rFonts w:cs="Arial"/>
            <w:szCs w:val="19"/>
            <w:lang w:val="sk-SK"/>
          </w:rPr>
          <w:t>, resp. www.reformuj.sk</w:t>
        </w:r>
      </w:ins>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14645C">
          <w:rPr>
            <w:rStyle w:val="Hypertextovprepojenie"/>
            <w:rFonts w:cs="Arial"/>
            <w:szCs w:val="19"/>
            <w:lang w:val="sk-SK"/>
          </w:rPr>
          <w:t>www.opevs.eu</w:t>
        </w:r>
      </w:hyperlink>
      <w:ins w:id="738" w:author="Zuzana Hušeková" w:date="2018-08-30T08:13:00Z">
        <w:r w:rsidR="00586DBE">
          <w:rPr>
            <w:rStyle w:val="Hypertextovprepojenie"/>
            <w:rFonts w:cs="Arial"/>
            <w:szCs w:val="19"/>
            <w:lang w:val="sk-SK"/>
          </w:rPr>
          <w:t>, resp. www.reformuj.sk</w:t>
        </w:r>
      </w:ins>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739" w:name="_Toc440372893"/>
      <w:bookmarkStart w:id="740" w:name="_Toc440375362"/>
      <w:bookmarkStart w:id="741" w:name="_Toc458432948"/>
      <w:bookmarkStart w:id="742" w:name="_Toc458515700"/>
      <w:bookmarkStart w:id="743" w:name="_Toc440355039"/>
      <w:r w:rsidRPr="0014645C">
        <w:rPr>
          <w:rFonts w:ascii="Arial" w:hAnsi="Arial" w:cs="Arial"/>
          <w:i w:val="0"/>
          <w:lang w:val="sk-SK"/>
        </w:rPr>
        <w:lastRenderedPageBreak/>
        <w:t>Prechodné a záverečné ustanovenia</w:t>
      </w:r>
      <w:bookmarkEnd w:id="739"/>
      <w:bookmarkEnd w:id="740"/>
      <w:bookmarkEnd w:id="741"/>
      <w:bookmarkEnd w:id="742"/>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744" w:name="_Toc440375363"/>
      <w:bookmarkStart w:id="745" w:name="_Toc458432949"/>
      <w:bookmarkStart w:id="746" w:name="_Toc458515701"/>
      <w:r w:rsidRPr="0014645C">
        <w:rPr>
          <w:i w:val="0"/>
          <w:lang w:val="sk-SK"/>
        </w:rPr>
        <w:lastRenderedPageBreak/>
        <w:t>Prílohy</w:t>
      </w:r>
      <w:bookmarkEnd w:id="743"/>
      <w:bookmarkEnd w:id="744"/>
      <w:bookmarkEnd w:id="745"/>
      <w:bookmarkEnd w:id="746"/>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ins w:id="747" w:author="Miruška Hrabčáková" w:date="2018-08-28T13:51:00Z"/>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159DF9E1" w14:textId="3DD9ACFC" w:rsidR="000A25E4" w:rsidRPr="0014645C" w:rsidDel="006F20CF" w:rsidRDefault="000A25E4" w:rsidP="00C17AB2">
      <w:pPr>
        <w:pStyle w:val="Default"/>
        <w:spacing w:before="120" w:after="120" w:line="288" w:lineRule="auto"/>
        <w:ind w:left="714"/>
        <w:jc w:val="both"/>
        <w:rPr>
          <w:del w:id="748" w:author="Zuzana Hušeková" w:date="2018-08-30T08:29:00Z"/>
          <w:rFonts w:ascii="Arial" w:eastAsiaTheme="minorHAnsi" w:hAnsi="Arial" w:cs="Arial"/>
          <w:color w:val="auto"/>
          <w:sz w:val="19"/>
          <w:szCs w:val="19"/>
          <w:lang w:val="sk-SK"/>
        </w:rPr>
      </w:pPr>
      <w:ins w:id="749" w:author="Miruška Hrabčáková" w:date="2018-08-28T13:51:00Z">
        <w:r>
          <w:rPr>
            <w:rFonts w:ascii="Arial" w:eastAsiaTheme="minorHAnsi" w:hAnsi="Arial" w:cs="Arial"/>
            <w:color w:val="auto"/>
            <w:sz w:val="19"/>
            <w:szCs w:val="19"/>
            <w:lang w:val="sk-SK"/>
          </w:rPr>
          <w:t>5c – Rozpočet projektu dopytovo orientované</w:t>
        </w:r>
      </w:ins>
      <w:ins w:id="750" w:author="Miruška Hrabčáková" w:date="2018-08-28T13:53:00Z">
        <w:r>
          <w:rPr>
            <w:rFonts w:ascii="Arial" w:eastAsiaTheme="minorHAnsi" w:hAnsi="Arial" w:cs="Arial"/>
            <w:color w:val="auto"/>
            <w:sz w:val="19"/>
            <w:szCs w:val="19"/>
            <w:lang w:val="sk-SK"/>
          </w:rPr>
          <w:t xml:space="preserve"> projekty</w:t>
        </w:r>
      </w:ins>
      <w:ins w:id="751" w:author="Zuzana Hušeková" w:date="2018-08-30T08:29:00Z">
        <w:r w:rsidR="006F20CF">
          <w:rPr>
            <w:rFonts w:ascii="Arial" w:eastAsiaTheme="minorHAnsi" w:hAnsi="Arial" w:cs="Arial"/>
            <w:color w:val="auto"/>
            <w:sz w:val="19"/>
            <w:szCs w:val="19"/>
            <w:lang w:val="sk-SK"/>
          </w:rPr>
          <w:t>_paušálna sadzba_</w:t>
        </w:r>
      </w:ins>
      <w:ins w:id="752" w:author="Zuzana Hušeková" w:date="2018-08-30T08:33:00Z">
        <w:r w:rsidR="002E6A47">
          <w:rPr>
            <w:rFonts w:ascii="Arial" w:eastAsiaTheme="minorHAnsi" w:hAnsi="Arial" w:cs="Arial"/>
            <w:color w:val="auto"/>
            <w:sz w:val="19"/>
            <w:szCs w:val="19"/>
            <w:lang w:val="sk-SK"/>
          </w:rPr>
          <w:t>podľa VN</w:t>
        </w:r>
      </w:ins>
      <w:ins w:id="753" w:author="Miruška Hrabčáková" w:date="2018-08-28T13:53:00Z">
        <w:del w:id="754" w:author="Zuzana Hušeková" w:date="2018-08-30T08:29:00Z">
          <w:r w:rsidDel="006F20CF">
            <w:rPr>
              <w:rFonts w:ascii="Arial" w:eastAsiaTheme="minorHAnsi" w:hAnsi="Arial" w:cs="Arial"/>
              <w:color w:val="auto"/>
              <w:sz w:val="19"/>
              <w:szCs w:val="19"/>
              <w:lang w:val="sk-SK"/>
            </w:rPr>
            <w:delText xml:space="preserve"> PS V</w:delText>
          </w:r>
        </w:del>
      </w:ins>
      <w:ins w:id="755" w:author="Miruška Hrabčáková" w:date="2018-08-28T13:54:00Z">
        <w:del w:id="756" w:author="Zuzana Hušeková" w:date="2018-08-30T08:29:00Z">
          <w:r w:rsidDel="006F20CF">
            <w:rPr>
              <w:rFonts w:ascii="Arial" w:eastAsiaTheme="minorHAnsi" w:hAnsi="Arial" w:cs="Arial"/>
              <w:color w:val="auto"/>
              <w:sz w:val="19"/>
              <w:szCs w:val="19"/>
              <w:lang w:val="sk-SK"/>
            </w:rPr>
            <w:delText>S</w:delText>
          </w:r>
        </w:del>
      </w:ins>
    </w:p>
    <w:p w14:paraId="3203F9C4" w14:textId="25807AB4"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D5E04" w14:textId="77777777" w:rsidR="00A3683E" w:rsidRDefault="00A3683E">
      <w:r>
        <w:separator/>
      </w:r>
    </w:p>
    <w:p w14:paraId="070C7DB9" w14:textId="77777777" w:rsidR="00A3683E" w:rsidRDefault="00A3683E"/>
  </w:endnote>
  <w:endnote w:type="continuationSeparator" w:id="0">
    <w:p w14:paraId="7CA20FFE" w14:textId="77777777" w:rsidR="00A3683E" w:rsidRDefault="00A3683E">
      <w:r>
        <w:continuationSeparator/>
      </w:r>
    </w:p>
    <w:p w14:paraId="704C8772" w14:textId="77777777" w:rsidR="00A3683E" w:rsidRDefault="00A3683E"/>
  </w:endnote>
  <w:endnote w:type="continuationNotice" w:id="1">
    <w:p w14:paraId="4D92C5F1" w14:textId="77777777" w:rsidR="00A3683E" w:rsidRDefault="00A36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6504A1" w:rsidRPr="004B1810" w:rsidRDefault="006504A1" w:rsidP="00646F25">
        <w:pPr>
          <w:tabs>
            <w:tab w:val="left" w:pos="709"/>
            <w:tab w:val="center" w:pos="4703"/>
            <w:tab w:val="right" w:pos="9406"/>
          </w:tabs>
          <w:jc w:val="center"/>
          <w:rPr>
            <w:b/>
            <w:sz w:val="16"/>
            <w:lang w:val="sk-SK"/>
          </w:rPr>
        </w:pPr>
      </w:p>
      <w:p w14:paraId="15B0D02E" w14:textId="22B85AA1" w:rsidR="006504A1" w:rsidRDefault="006504A1">
        <w:pPr>
          <w:pStyle w:val="Pta"/>
          <w:jc w:val="right"/>
        </w:pPr>
        <w:r>
          <w:fldChar w:fldCharType="begin"/>
        </w:r>
        <w:r>
          <w:instrText xml:space="preserve"> PAGE   \* MERGEFORMAT </w:instrText>
        </w:r>
        <w:r>
          <w:fldChar w:fldCharType="separate"/>
        </w:r>
        <w:r w:rsidR="00131539">
          <w:rPr>
            <w:noProof/>
          </w:rPr>
          <w:t>21</w:t>
        </w:r>
        <w:r>
          <w:rPr>
            <w:noProof/>
          </w:rPr>
          <w:fldChar w:fldCharType="end"/>
        </w:r>
      </w:p>
    </w:sdtContent>
  </w:sdt>
  <w:p w14:paraId="15B0D02F" w14:textId="77777777" w:rsidR="006504A1" w:rsidRPr="003530AF" w:rsidRDefault="006504A1"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DFDA3" w14:textId="77777777" w:rsidR="00A3683E" w:rsidRDefault="00A3683E">
      <w:r>
        <w:separator/>
      </w:r>
    </w:p>
    <w:p w14:paraId="03683DFF" w14:textId="77777777" w:rsidR="00A3683E" w:rsidRDefault="00A3683E"/>
  </w:footnote>
  <w:footnote w:type="continuationSeparator" w:id="0">
    <w:p w14:paraId="2DB78D88" w14:textId="77777777" w:rsidR="00A3683E" w:rsidRDefault="00A3683E">
      <w:r>
        <w:continuationSeparator/>
      </w:r>
    </w:p>
    <w:p w14:paraId="75BD6196" w14:textId="77777777" w:rsidR="00A3683E" w:rsidRDefault="00A3683E"/>
  </w:footnote>
  <w:footnote w:type="continuationNotice" w:id="1">
    <w:p w14:paraId="59EB56A3" w14:textId="77777777" w:rsidR="00A3683E" w:rsidRDefault="00A3683E"/>
  </w:footnote>
  <w:footnote w:id="2">
    <w:p w14:paraId="15B0D038" w14:textId="77777777" w:rsidR="006504A1" w:rsidRPr="007F7349" w:rsidRDefault="006504A1"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6504A1" w:rsidRPr="007F7349" w:rsidRDefault="006504A1"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6504A1" w:rsidRPr="007708E2" w:rsidRDefault="006504A1"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6504A1" w:rsidRPr="00A01473" w:rsidDel="007F7B94" w:rsidRDefault="006504A1" w:rsidP="00181466">
      <w:pPr>
        <w:pStyle w:val="Default"/>
        <w:spacing w:after="0"/>
        <w:jc w:val="both"/>
        <w:rPr>
          <w:del w:id="140" w:author="Zuzana Hušeková" w:date="2018-08-31T09:01:00Z"/>
          <w:color w:val="auto"/>
          <w:sz w:val="16"/>
          <w:szCs w:val="16"/>
          <w:lang w:val="sk-SK"/>
        </w:rPr>
      </w:pPr>
      <w:del w:id="141" w:author="Zuzana Hušeková" w:date="2018-08-31T09:01:00Z">
        <w:r w:rsidRPr="00A01473" w:rsidDel="007F7B94">
          <w:rPr>
            <w:rStyle w:val="Odkaznapoznmkupodiarou"/>
            <w:szCs w:val="16"/>
            <w:lang w:val="sk-SK"/>
          </w:rPr>
          <w:footnoteRef/>
        </w:r>
        <w:r w:rsidRPr="00A01473" w:rsidDel="007F7B94">
          <w:rPr>
            <w:sz w:val="16"/>
            <w:szCs w:val="16"/>
            <w:lang w:val="sk-SK"/>
          </w:rPr>
          <w:delText xml:space="preserve"> Písomne, e-mailom, internetový prieskum, okrem telefonického prieskumu. Prieskum trhu môže žiadateľ vykonať aj </w:delText>
        </w:r>
        <w:r w:rsidRPr="00A01473" w:rsidDel="007F7B94">
          <w:rPr>
            <w:rFonts w:cs="Arial"/>
            <w:sz w:val="16"/>
            <w:szCs w:val="16"/>
            <w:lang w:val="sk-SK"/>
          </w:rPr>
          <w:delText xml:space="preserve">z cien rovnakých alebo podobných predmetov plnenia identifikovaných na webových stránkach CRZ v zmluvách uzatvorených s úspešnými uchádzačmi s prihliadnutím na časové a miestne hľadisko. </w:delText>
        </w:r>
        <w:r w:rsidRPr="00A01473" w:rsidDel="007F7B94">
          <w:rPr>
            <w:color w:val="auto"/>
            <w:sz w:val="16"/>
            <w:szCs w:val="16"/>
            <w:lang w:val="sk-SK"/>
          </w:rPr>
          <w:delText>V prípade, že daný výdavok spadá pod tovar, práce alebo služby, ktoré sú v zmysle zákona o VO bežne dostupné na trhu, prieskum trhu môže žiadateľ vykonať aj na základe údajov zverejnených na elektronickom trhovisku (</w:delText>
        </w:r>
        <w:r w:rsidR="007F78A5" w:rsidDel="007F7B94">
          <w:fldChar w:fldCharType="begin"/>
        </w:r>
        <w:r w:rsidR="007F78A5" w:rsidDel="007F7B94">
          <w:delInstrText xml:space="preserve"> HYPERLINK "http://www.eks.sk" </w:delInstrText>
        </w:r>
        <w:r w:rsidR="007F78A5" w:rsidDel="007F7B94">
          <w:fldChar w:fldCharType="separate"/>
        </w:r>
        <w:r w:rsidRPr="00A01473" w:rsidDel="007F7B94">
          <w:rPr>
            <w:rStyle w:val="Hypertextovprepojenie"/>
            <w:sz w:val="16"/>
            <w:szCs w:val="16"/>
            <w:lang w:val="sk-SK"/>
          </w:rPr>
          <w:delText>www.eks.sk</w:delText>
        </w:r>
        <w:r w:rsidR="007F78A5" w:rsidDel="007F7B94">
          <w:rPr>
            <w:rStyle w:val="Hypertextovprepojenie"/>
            <w:sz w:val="16"/>
            <w:szCs w:val="16"/>
            <w:lang w:val="sk-SK"/>
          </w:rPr>
          <w:fldChar w:fldCharType="end"/>
        </w:r>
        <w:r w:rsidRPr="00A01473" w:rsidDel="007F7B94">
          <w:rPr>
            <w:color w:val="auto"/>
            <w:sz w:val="16"/>
            <w:szCs w:val="16"/>
            <w:lang w:val="sk-SK"/>
          </w:rPr>
          <w:delText xml:space="preserve">). V tomto prípade identifikuje minimálne 3 rovnaké alebo podobné predmety plnenia uvedené v cenových ponukách úspešných uchádzačov (s ohľadom na predmet zákazky), </w:delText>
        </w:r>
        <w:r w:rsidRPr="00A01473" w:rsidDel="007F7B94">
          <w:rPr>
            <w:sz w:val="16"/>
            <w:szCs w:val="16"/>
            <w:lang w:val="sk-SK"/>
          </w:rPr>
          <w:delText>ktorých priemerná hodnota bude preukazovať hospodárnosť výdavku požadovaného žiadateľom.</w:delText>
        </w:r>
        <w:r w:rsidRPr="00A01473" w:rsidDel="007F7B94">
          <w:rPr>
            <w:color w:val="auto"/>
            <w:sz w:val="16"/>
            <w:szCs w:val="16"/>
            <w:lang w:val="sk-SK"/>
          </w:rPr>
          <w:delText xml:space="preserve"> </w:delText>
        </w:r>
      </w:del>
    </w:p>
  </w:footnote>
  <w:footnote w:id="6">
    <w:p w14:paraId="3CB182DB" w14:textId="23905366" w:rsidR="006504A1" w:rsidRPr="0000364A" w:rsidDel="007F7B94" w:rsidRDefault="006504A1" w:rsidP="00181466">
      <w:pPr>
        <w:pStyle w:val="Textpoznmkypodiarou"/>
        <w:spacing w:after="0"/>
        <w:jc w:val="both"/>
        <w:rPr>
          <w:del w:id="146" w:author="Zuzana Hušeková" w:date="2018-08-31T09:01:00Z"/>
          <w:lang w:val="sk-SK"/>
        </w:rPr>
      </w:pPr>
      <w:del w:id="147" w:author="Zuzana Hušeková" w:date="2018-08-31T09:01:00Z">
        <w:r w:rsidDel="007F7B94">
          <w:rPr>
            <w:rStyle w:val="Odkaznapoznmkupodiarou"/>
          </w:rPr>
          <w:footnoteRef/>
        </w:r>
        <w:r w:rsidRPr="00AC1573" w:rsidDel="007F7B94">
          <w:rPr>
            <w:lang w:val="sk-SK"/>
          </w:rPr>
          <w:delText xml:space="preserve"> </w:delText>
        </w:r>
        <w:r w:rsidDel="007F7B94">
          <w:rPr>
            <w:lang w:val="sk-SK"/>
          </w:rPr>
          <w:delTex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delText>
        </w:r>
        <w:r w:rsidRPr="00515FCC" w:rsidDel="007F7B94">
          <w:rPr>
            <w:lang w:val="sk-SK"/>
          </w:rPr>
          <w:delText>rozpočtovania výdavkov na služby poskytované medzinárodnou organizáciou</w:delText>
        </w:r>
        <w:r w:rsidDel="007F7B94">
          <w:rPr>
            <w:lang w:val="sk-SK"/>
          </w:rPr>
          <w:delText xml:space="preserve"> sa uvedená podmienka aplikuje primeraným spôsobom. V prípade uplatňovania zjednodušeného vykazovania výdavkov pri dopytovo-orientovaných projektoch žiadateľ prieskum trhu nepredkladá.</w:delText>
        </w:r>
      </w:del>
    </w:p>
  </w:footnote>
  <w:footnote w:id="7">
    <w:p w14:paraId="26826FD0" w14:textId="7CCA0FD2" w:rsidR="006504A1" w:rsidRPr="00A01473" w:rsidDel="007F7B94" w:rsidRDefault="006504A1" w:rsidP="00330175">
      <w:pPr>
        <w:pStyle w:val="Textpoznmkypodiarou"/>
        <w:spacing w:after="0"/>
        <w:jc w:val="both"/>
        <w:rPr>
          <w:del w:id="148" w:author="Zuzana Hušeková" w:date="2018-08-31T09:01:00Z"/>
          <w:rFonts w:cs="Arial"/>
          <w:color w:val="000000"/>
          <w:szCs w:val="16"/>
          <w:lang w:val="sk-SK"/>
        </w:rPr>
      </w:pPr>
      <w:del w:id="149" w:author="Zuzana Hušeková" w:date="2018-08-31T09:01:00Z">
        <w:r w:rsidRPr="000D70D6" w:rsidDel="007F7B94">
          <w:rPr>
            <w:rStyle w:val="Odkaznapoznmkupodiarou"/>
            <w:color w:val="000000"/>
            <w:szCs w:val="16"/>
          </w:rPr>
          <w:footnoteRef/>
        </w:r>
        <w:r w:rsidRPr="00A01473" w:rsidDel="007F7B94">
          <w:rPr>
            <w:rFonts w:cs="Arial"/>
            <w:color w:val="000000"/>
            <w:szCs w:val="16"/>
            <w:lang w:val="sk-SK"/>
          </w:rPr>
          <w:delTex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delText>
        </w:r>
        <w:r w:rsidDel="007F7B94">
          <w:rPr>
            <w:rFonts w:cs="Arial"/>
            <w:color w:val="000000"/>
            <w:szCs w:val="16"/>
            <w:lang w:val="sk-SK"/>
          </w:rPr>
          <w:delTex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delText>
        </w:r>
        <w:r w:rsidDel="007F7B94">
          <w:rPr>
            <w:lang w:val="sk-SK"/>
          </w:rPr>
          <w:delText>V prípade uplatňovania zjednodušeného vykazovania výdavkov pri dopytovo-orientovaných projektoch žiadateľ prílohu č. 4 s uzavretou zmluvou s úspešným uchádzačom nepredkladá.</w:delText>
        </w:r>
      </w:del>
    </w:p>
    <w:p w14:paraId="2255E3BA" w14:textId="74A21A4D" w:rsidR="006504A1" w:rsidRPr="00095609" w:rsidDel="007F7B94" w:rsidRDefault="006504A1" w:rsidP="0043167F">
      <w:pPr>
        <w:pStyle w:val="Textpoznmkypodiarou"/>
        <w:spacing w:after="0"/>
        <w:jc w:val="both"/>
        <w:rPr>
          <w:del w:id="150" w:author="Zuzana Hušeková" w:date="2018-08-31T09:01:00Z"/>
          <w:color w:val="000000"/>
          <w:lang w:val="sk-SK"/>
        </w:rPr>
      </w:pPr>
    </w:p>
  </w:footnote>
  <w:footnote w:id="8">
    <w:p w14:paraId="15B0D03C" w14:textId="77777777" w:rsidR="006504A1" w:rsidRPr="00FC5FD7" w:rsidRDefault="006504A1"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6504A1" w:rsidRPr="006E4CC8" w:rsidRDefault="006504A1"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6504A1" w:rsidRPr="00F02256" w:rsidRDefault="006504A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6504A1" w:rsidRPr="00F02256" w:rsidRDefault="006504A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6504A1" w:rsidRPr="00F02256" w:rsidRDefault="006504A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6504A1" w:rsidRDefault="006504A1"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6504A1" w:rsidRPr="00A37BAC" w:rsidRDefault="006504A1" w:rsidP="00C22E41">
      <w:pPr>
        <w:pStyle w:val="Textpoznmkypodiarou"/>
        <w:tabs>
          <w:tab w:val="left" w:pos="284"/>
        </w:tabs>
        <w:spacing w:after="0" w:line="240" w:lineRule="auto"/>
        <w:ind w:left="284" w:hanging="284"/>
        <w:jc w:val="both"/>
        <w:rPr>
          <w:lang w:val="sk-SK"/>
        </w:rPr>
      </w:pPr>
    </w:p>
  </w:footnote>
  <w:footnote w:id="10">
    <w:p w14:paraId="15B0D042" w14:textId="77777777" w:rsidR="006504A1" w:rsidRPr="007F7349" w:rsidRDefault="006504A1"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6504A1" w:rsidRPr="00CB17BC" w:rsidRDefault="006504A1"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6504A1" w:rsidRPr="00FC5FD7" w:rsidRDefault="006504A1"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4DD4FEFE" w14:textId="77777777" w:rsidR="007F7B94" w:rsidRPr="00A01473" w:rsidRDefault="007F7B94" w:rsidP="007F7B94">
      <w:pPr>
        <w:pStyle w:val="Default"/>
        <w:spacing w:after="0"/>
        <w:jc w:val="both"/>
        <w:rPr>
          <w:ins w:id="194" w:author="Zuzana Hušeková" w:date="2018-08-31T09:04:00Z"/>
          <w:color w:val="auto"/>
          <w:sz w:val="16"/>
          <w:szCs w:val="16"/>
          <w:lang w:val="sk-SK"/>
        </w:rPr>
      </w:pPr>
      <w:ins w:id="195" w:author="Zuzana Hušeková" w:date="2018-08-31T09:04:00Z">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r>
          <w:rPr>
            <w:rStyle w:val="Hypertextovprepojenie"/>
            <w:sz w:val="16"/>
            <w:szCs w:val="16"/>
            <w:lang w:val="sk-SK"/>
          </w:rPr>
          <w:fldChar w:fldCharType="begin"/>
        </w:r>
        <w:r>
          <w:rPr>
            <w:rStyle w:val="Hypertextovprepojenie"/>
            <w:sz w:val="16"/>
            <w:szCs w:val="16"/>
            <w:lang w:val="sk-SK"/>
          </w:rPr>
          <w:instrText xml:space="preserve"> HYPERLINK "http://www.eks.sk" </w:instrText>
        </w:r>
        <w:r>
          <w:rPr>
            <w:rStyle w:val="Hypertextovprepojenie"/>
            <w:sz w:val="16"/>
            <w:szCs w:val="16"/>
            <w:lang w:val="sk-SK"/>
          </w:rPr>
          <w:fldChar w:fldCharType="separate"/>
        </w:r>
        <w:r w:rsidRPr="00A01473">
          <w:rPr>
            <w:rStyle w:val="Hypertextovprepojenie"/>
            <w:sz w:val="16"/>
            <w:szCs w:val="16"/>
            <w:lang w:val="sk-SK"/>
          </w:rPr>
          <w:t>www.eks.sk</w:t>
        </w:r>
        <w:r>
          <w:rPr>
            <w:rStyle w:val="Hypertextovprepojenie"/>
            <w:sz w:val="16"/>
            <w:szCs w:val="16"/>
            <w:lang w:val="sk-SK"/>
          </w:rPr>
          <w:fldChar w:fldCharType="end"/>
        </w:r>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ins>
    </w:p>
  </w:footnote>
  <w:footnote w:id="14">
    <w:p w14:paraId="7F473654" w14:textId="77777777" w:rsidR="007F7B94" w:rsidRPr="0000364A" w:rsidRDefault="007F7B94" w:rsidP="007F7B94">
      <w:pPr>
        <w:pStyle w:val="Textpoznmkypodiarou"/>
        <w:spacing w:after="0"/>
        <w:jc w:val="both"/>
        <w:rPr>
          <w:ins w:id="200" w:author="Zuzana Hušeková" w:date="2018-08-31T09:04:00Z"/>
          <w:lang w:val="sk-SK"/>
        </w:rPr>
      </w:pPr>
      <w:ins w:id="201" w:author="Zuzana Hušeková" w:date="2018-08-31T09:04:00Z">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ins>
    </w:p>
  </w:footnote>
  <w:footnote w:id="15">
    <w:p w14:paraId="69FC2F79" w14:textId="77777777" w:rsidR="007F7B94" w:rsidRPr="00A01473" w:rsidRDefault="007F7B94" w:rsidP="007F7B94">
      <w:pPr>
        <w:pStyle w:val="Textpoznmkypodiarou"/>
        <w:spacing w:after="0"/>
        <w:jc w:val="both"/>
        <w:rPr>
          <w:ins w:id="202" w:author="Zuzana Hušeková" w:date="2018-08-31T09:04:00Z"/>
          <w:rFonts w:cs="Arial"/>
          <w:color w:val="000000"/>
          <w:szCs w:val="16"/>
          <w:lang w:val="sk-SK"/>
        </w:rPr>
      </w:pPr>
      <w:ins w:id="203" w:author="Zuzana Hušeková" w:date="2018-08-31T09:04:00Z">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ins>
    </w:p>
    <w:p w14:paraId="0AB611A6" w14:textId="77777777" w:rsidR="007F7B94" w:rsidRPr="00095609" w:rsidRDefault="007F7B94" w:rsidP="007F7B94">
      <w:pPr>
        <w:pStyle w:val="Textpoznmkypodiarou"/>
        <w:spacing w:after="0"/>
        <w:jc w:val="both"/>
        <w:rPr>
          <w:ins w:id="204" w:author="Zuzana Hušeková" w:date="2018-08-31T09:04:00Z"/>
          <w:color w:val="000000"/>
          <w:lang w:val="sk-SK"/>
        </w:rPr>
      </w:pPr>
    </w:p>
  </w:footnote>
  <w:footnote w:id="16">
    <w:p w14:paraId="15B0D044" w14:textId="77777777" w:rsidR="006504A1" w:rsidRPr="002B3DE0" w:rsidRDefault="006504A1"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6504A1" w:rsidRPr="0050335B" w:rsidRDefault="006504A1" w:rsidP="002B3DE0">
      <w:pPr>
        <w:pStyle w:val="Textpoznmkypodiarou"/>
        <w:rPr>
          <w:sz w:val="20"/>
          <w:lang w:val="sk-SK" w:eastAsia="cs-CZ"/>
        </w:rPr>
      </w:pPr>
    </w:p>
  </w:footnote>
  <w:footnote w:id="17">
    <w:p w14:paraId="15B0D046" w14:textId="3F4F0233" w:rsidR="006504A1" w:rsidRPr="005E07D4" w:rsidRDefault="006504A1"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8">
    <w:p w14:paraId="72FEE6F0" w14:textId="091461CB" w:rsidR="006504A1" w:rsidRPr="005E07D4" w:rsidRDefault="006504A1"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9">
    <w:p w14:paraId="32057C37" w14:textId="77777777" w:rsidR="006504A1" w:rsidRPr="0048632E" w:rsidRDefault="006504A1"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6504A1" w:rsidRPr="0048632E" w:rsidRDefault="006504A1"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6504A1" w:rsidRPr="0048632E" w:rsidRDefault="006504A1"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6504A1" w:rsidRPr="0048632E" w:rsidRDefault="006504A1"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6504A1" w:rsidRPr="0048632E" w:rsidRDefault="006504A1"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20">
    <w:p w14:paraId="092CEC69" w14:textId="2A8F8FB3" w:rsidR="006504A1" w:rsidRPr="00F43C63" w:rsidRDefault="006504A1">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21">
    <w:p w14:paraId="15B0D04A" w14:textId="77777777" w:rsidR="006504A1" w:rsidRPr="00FF5CA0" w:rsidRDefault="006504A1"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2">
    <w:p w14:paraId="15B0D04B" w14:textId="20F94405" w:rsidR="006504A1" w:rsidRPr="00FF5CA0" w:rsidRDefault="006504A1"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3">
    <w:p w14:paraId="41644CFB" w14:textId="4B8AF86A" w:rsidR="006504A1" w:rsidRPr="00616190" w:rsidRDefault="006504A1"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4">
    <w:p w14:paraId="7A6B2421" w14:textId="0FFF41E5" w:rsidR="006504A1" w:rsidRPr="00712C42" w:rsidRDefault="006504A1">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5">
    <w:p w14:paraId="714B5412" w14:textId="74EDE451" w:rsidR="006504A1" w:rsidRPr="00FF5CA0" w:rsidRDefault="006504A1"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6">
    <w:p w14:paraId="1BC2FF64" w14:textId="2036E4E1" w:rsidR="006504A1" w:rsidRPr="00941FF6" w:rsidRDefault="006504A1"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ins w:id="540" w:author="Miruška Hrabčáková" w:date="2018-08-28T14:03:00Z">
        <w:r>
          <w:rPr>
            <w:rFonts w:ascii="Arial" w:eastAsia="Times New Roman" w:hAnsi="Arial" w:cs="Arial"/>
            <w:szCs w:val="16"/>
            <w:u w:val="single"/>
            <w:lang w:val="sk-SK" w:eastAsia="sk-SK"/>
          </w:rPr>
          <w:t>, 5c</w:t>
        </w:r>
      </w:ins>
      <w:r w:rsidRPr="00941FF6">
        <w:rPr>
          <w:rFonts w:ascii="Arial" w:eastAsia="Times New Roman" w:hAnsi="Arial" w:cs="Arial"/>
          <w:szCs w:val="16"/>
          <w:u w:val="single"/>
          <w:lang w:val="sk-SK" w:eastAsia="sk-SK"/>
        </w:rPr>
        <w:t xml:space="preserve"> tejto príručky).</w:t>
      </w:r>
    </w:p>
  </w:footnote>
  <w:footnote w:id="27">
    <w:p w14:paraId="36CC39FA" w14:textId="20E0638D" w:rsidR="006504A1" w:rsidRPr="00F02256" w:rsidRDefault="006504A1"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8">
    <w:p w14:paraId="15B0D04D" w14:textId="7AA90D24" w:rsidR="006504A1" w:rsidRPr="00FC5FD7" w:rsidRDefault="006504A1"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9">
    <w:p w14:paraId="15B0D04E" w14:textId="1D4B3AFD" w:rsidR="006504A1" w:rsidRPr="00FC5FD7" w:rsidRDefault="006504A1"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30">
    <w:p w14:paraId="15B0D04F" w14:textId="77777777" w:rsidR="006504A1" w:rsidRPr="00FC5FD7" w:rsidRDefault="006504A1"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31">
    <w:p w14:paraId="4E5C156F" w14:textId="1D3E1890" w:rsidR="006504A1" w:rsidRPr="005A22A5" w:rsidRDefault="006504A1"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32">
    <w:p w14:paraId="4DF7F929" w14:textId="3314F99B" w:rsidR="006504A1" w:rsidRPr="00FD5306" w:rsidRDefault="006504A1"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3">
    <w:p w14:paraId="1BA037B4" w14:textId="7465A23B" w:rsidR="006504A1" w:rsidRPr="0064130C" w:rsidRDefault="006504A1"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4">
    <w:p w14:paraId="15B0D051" w14:textId="24E9087C" w:rsidR="006504A1" w:rsidRPr="00781464" w:rsidRDefault="006504A1"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5">
    <w:p w14:paraId="15B0D053" w14:textId="4BD47FC9" w:rsidR="006504A1" w:rsidRPr="00217126" w:rsidRDefault="006504A1"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6">
    <w:p w14:paraId="6ED52614" w14:textId="718C20BD" w:rsidR="006504A1" w:rsidRPr="00A11896" w:rsidRDefault="006504A1"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7">
    <w:p w14:paraId="15B0D054" w14:textId="63DA5B0B" w:rsidR="006504A1" w:rsidRPr="00781464" w:rsidRDefault="006504A1"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8">
    <w:p w14:paraId="15B0D057" w14:textId="77777777" w:rsidR="006504A1" w:rsidRPr="00781464" w:rsidRDefault="006504A1"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9">
    <w:p w14:paraId="1DF73A09" w14:textId="7CFBD96B" w:rsidR="006504A1" w:rsidRPr="00965E93" w:rsidRDefault="006504A1"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0">
    <w:p w14:paraId="15B0D058" w14:textId="3520F057" w:rsidR="006504A1" w:rsidRPr="00781464" w:rsidRDefault="006504A1"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41">
    <w:p w14:paraId="1104FAE7" w14:textId="5D595C64" w:rsidR="006504A1" w:rsidRPr="006B39C5" w:rsidRDefault="006504A1"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2">
    <w:p w14:paraId="63BAC520" w14:textId="77777777" w:rsidR="006504A1" w:rsidRPr="00F72B7B" w:rsidRDefault="006504A1"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3">
    <w:p w14:paraId="6F252EC1" w14:textId="562578A6" w:rsidR="006504A1" w:rsidRPr="006B39C5" w:rsidRDefault="006504A1"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4">
    <w:p w14:paraId="61370CB0" w14:textId="25370A4A" w:rsidR="006504A1" w:rsidRPr="00373D64" w:rsidRDefault="006504A1"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5">
    <w:p w14:paraId="720D17A6" w14:textId="7292667F" w:rsidR="006504A1" w:rsidRPr="003E064C" w:rsidRDefault="006504A1"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6504A1" w:rsidRPr="00095609" w:rsidRDefault="006504A1" w:rsidP="00095609">
      <w:pPr>
        <w:pStyle w:val="Textpoznmkypodiarou"/>
        <w:spacing w:after="0"/>
        <w:jc w:val="both"/>
        <w:rPr>
          <w:lang w:val="sk-SK"/>
        </w:rPr>
      </w:pPr>
    </w:p>
  </w:footnote>
  <w:footnote w:id="46">
    <w:p w14:paraId="15B0D059" w14:textId="77777777" w:rsidR="006504A1" w:rsidRPr="00781464" w:rsidRDefault="006504A1"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7">
    <w:p w14:paraId="11DF192B" w14:textId="4BA7ECC3" w:rsidR="006504A1" w:rsidRPr="00FA4BEA" w:rsidRDefault="006504A1"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8">
    <w:p w14:paraId="15B0D05A" w14:textId="7947318F" w:rsidR="006504A1" w:rsidRPr="00781464" w:rsidRDefault="006504A1"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9">
    <w:p w14:paraId="5F465AFE" w14:textId="77777777" w:rsidR="006504A1" w:rsidRPr="000906F9" w:rsidRDefault="006504A1"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50">
    <w:p w14:paraId="7B1FDF60" w14:textId="6901DE14" w:rsidR="006504A1" w:rsidRPr="009E43CF" w:rsidRDefault="006504A1"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51">
    <w:p w14:paraId="392A5875" w14:textId="0224B09E" w:rsidR="006504A1" w:rsidRPr="001277DD" w:rsidRDefault="006504A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2">
    <w:p w14:paraId="6828B4BE" w14:textId="0DA23FBE" w:rsidR="006504A1" w:rsidRPr="001277DD" w:rsidRDefault="006504A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3">
    <w:p w14:paraId="13F3712B" w14:textId="6F4A16BE" w:rsidR="006504A1" w:rsidRPr="001277DD" w:rsidRDefault="006504A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4">
    <w:p w14:paraId="1E686EDE" w14:textId="337846B9" w:rsidR="006504A1" w:rsidRPr="001277DD" w:rsidRDefault="006504A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5">
    <w:p w14:paraId="79AAA795" w14:textId="580F03A9" w:rsidR="006504A1" w:rsidRPr="001277DD" w:rsidRDefault="006504A1"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6">
    <w:p w14:paraId="087549A4" w14:textId="77777777" w:rsidR="006504A1" w:rsidRPr="00B842F0" w:rsidRDefault="006504A1"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6504A1" w:rsidRPr="00B842F0" w:rsidRDefault="006504A1"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6504A1" w:rsidRPr="00B842F0" w:rsidRDefault="006504A1"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6504A1" w:rsidRPr="00B842F0" w:rsidRDefault="006504A1"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6504A1" w:rsidRPr="00B842F0" w:rsidRDefault="006504A1"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7">
    <w:p w14:paraId="31260C87" w14:textId="0DD21C91" w:rsidR="006504A1" w:rsidRPr="00781464" w:rsidRDefault="006504A1"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8">
    <w:p w14:paraId="00622873" w14:textId="7F0D9A81" w:rsidR="006504A1" w:rsidRPr="00E313A0" w:rsidRDefault="006504A1"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9">
    <w:p w14:paraId="40D95AE2" w14:textId="4584AF9D" w:rsidR="006504A1" w:rsidRPr="00E313A0" w:rsidRDefault="006504A1"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60">
    <w:p w14:paraId="6617070E" w14:textId="77777777" w:rsidR="006504A1" w:rsidRPr="000906F9" w:rsidRDefault="006504A1"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61">
    <w:p w14:paraId="1C7694DB" w14:textId="7336DB3B" w:rsidR="006504A1" w:rsidRPr="000906F9" w:rsidRDefault="006504A1"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62">
    <w:p w14:paraId="291DBE95" w14:textId="77777777" w:rsidR="006504A1" w:rsidRPr="00FC5FD7" w:rsidRDefault="006504A1"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3">
    <w:p w14:paraId="31437D07" w14:textId="77777777" w:rsidR="006504A1" w:rsidRPr="006A1470" w:rsidRDefault="006504A1"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4">
    <w:p w14:paraId="15B0D05F" w14:textId="003D1A60" w:rsidR="006504A1" w:rsidRPr="00FC5FD7" w:rsidRDefault="006504A1"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5">
    <w:p w14:paraId="05C7BE49" w14:textId="77777777" w:rsidR="006504A1" w:rsidRPr="00B17F6F" w:rsidRDefault="006504A1"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6504A1" w:rsidRPr="00B17F6F" w:rsidRDefault="006504A1"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6504A1" w:rsidRPr="00781464" w:rsidRDefault="006504A1" w:rsidP="00A571FE">
      <w:pPr>
        <w:pStyle w:val="Textpoznmkypodiarou"/>
        <w:spacing w:after="0"/>
        <w:jc w:val="both"/>
        <w:rPr>
          <w:lang w:val="sk-SK"/>
        </w:rPr>
      </w:pPr>
      <w:r w:rsidRPr="00B17F6F">
        <w:rPr>
          <w:lang w:val="sk-SK"/>
        </w:rPr>
        <w:t>oprávnené výdavky.</w:t>
      </w:r>
    </w:p>
  </w:footnote>
  <w:footnote w:id="66">
    <w:p w14:paraId="4E764AFB" w14:textId="77777777" w:rsidR="006504A1" w:rsidRPr="00781464" w:rsidRDefault="006504A1"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7">
    <w:p w14:paraId="15B0D066" w14:textId="2C05B0B8" w:rsidR="006504A1" w:rsidRPr="001A480A" w:rsidRDefault="006504A1"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8">
    <w:p w14:paraId="15B0D067" w14:textId="77777777" w:rsidR="006504A1" w:rsidRPr="00B05B2F" w:rsidRDefault="006504A1"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6504A1" w:rsidRPr="00781464" w:rsidRDefault="006504A1" w:rsidP="00380BFB">
      <w:pPr>
        <w:pStyle w:val="Textpoznmkypodiarou"/>
        <w:spacing w:after="0"/>
        <w:rPr>
          <w:lang w:val="sk-SK"/>
        </w:rPr>
      </w:pPr>
      <w:r w:rsidRPr="00B05B2F">
        <w:rPr>
          <w:lang w:val="sk-SK"/>
        </w:rPr>
        <w:t>potrebné dodržať preukázateľnosť vykonaných aktivít.</w:t>
      </w:r>
    </w:p>
  </w:footnote>
  <w:footnote w:id="69">
    <w:p w14:paraId="06E2ED90" w14:textId="43297A1D" w:rsidR="006504A1" w:rsidRPr="004D6B4F" w:rsidRDefault="006504A1"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0">
    <w:p w14:paraId="19B9D426" w14:textId="27258718" w:rsidR="006504A1" w:rsidRPr="00781464" w:rsidRDefault="006504A1"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1">
    <w:p w14:paraId="0817A4A1" w14:textId="1A855362" w:rsidR="006504A1" w:rsidRPr="003429D2" w:rsidRDefault="006504A1"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2">
    <w:p w14:paraId="15B0D06C" w14:textId="4DF46636" w:rsidR="006504A1" w:rsidRPr="00781464" w:rsidRDefault="006504A1"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3">
    <w:p w14:paraId="5383D546" w14:textId="42359601" w:rsidR="006504A1" w:rsidRPr="0038758F" w:rsidRDefault="006504A1"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4">
    <w:p w14:paraId="639E05D2" w14:textId="4F73C708" w:rsidR="006504A1" w:rsidRPr="003429D2" w:rsidRDefault="006504A1"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5">
    <w:p w14:paraId="475D37DC" w14:textId="3369C9B7" w:rsidR="006504A1" w:rsidRPr="00461B6C" w:rsidRDefault="006504A1"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6">
    <w:p w14:paraId="15B0D06D" w14:textId="241E334B" w:rsidR="006504A1" w:rsidRPr="00781464" w:rsidRDefault="006504A1"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7">
    <w:p w14:paraId="555C10EE" w14:textId="3E1D0518" w:rsidR="006504A1" w:rsidRPr="00CA3187" w:rsidRDefault="006504A1"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8">
    <w:p w14:paraId="15B0D06E" w14:textId="1432DF3D" w:rsidR="006504A1" w:rsidRPr="00781464" w:rsidRDefault="006504A1"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9">
    <w:p w14:paraId="2B276AB5" w14:textId="397ACCD9" w:rsidR="006504A1" w:rsidRPr="00781464" w:rsidRDefault="006504A1"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0">
    <w:p w14:paraId="755F241A" w14:textId="46ADDA99" w:rsidR="006504A1" w:rsidRPr="008148BC" w:rsidRDefault="006504A1"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1">
    <w:p w14:paraId="352BBF2C" w14:textId="0CC73BB3" w:rsidR="006504A1" w:rsidRPr="004721E4" w:rsidRDefault="006504A1"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2">
    <w:p w14:paraId="506C2239" w14:textId="5249F07B" w:rsidR="006504A1" w:rsidRPr="00575B29" w:rsidRDefault="006504A1"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3">
    <w:p w14:paraId="79FE0875" w14:textId="799B9032" w:rsidR="006504A1" w:rsidRPr="00022FA0" w:rsidRDefault="006504A1"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4">
    <w:p w14:paraId="577635DC" w14:textId="77777777" w:rsidR="006504A1" w:rsidRPr="00781464" w:rsidRDefault="006504A1"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5">
    <w:p w14:paraId="6CFD1AA0" w14:textId="77777777" w:rsidR="006504A1" w:rsidRPr="00781464" w:rsidRDefault="006504A1"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6">
    <w:p w14:paraId="44F366EF" w14:textId="77777777" w:rsidR="006504A1" w:rsidRDefault="006504A1"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7">
    <w:p w14:paraId="4A03CEAC" w14:textId="371180BE" w:rsidR="006504A1" w:rsidRPr="00575B29" w:rsidRDefault="006504A1"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8">
    <w:p w14:paraId="15B0D07C" w14:textId="0E8FE813" w:rsidR="006504A1" w:rsidRPr="00781464" w:rsidRDefault="006504A1"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9">
    <w:p w14:paraId="1306BB0F" w14:textId="60C18774" w:rsidR="006504A1" w:rsidRPr="00CE0C11" w:rsidRDefault="006504A1"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0">
    <w:p w14:paraId="76D67EC7" w14:textId="6F6AA112" w:rsidR="006504A1" w:rsidRPr="00781464" w:rsidRDefault="006504A1"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1">
    <w:p w14:paraId="225B6A27" w14:textId="77777777" w:rsidR="006504A1" w:rsidRPr="00781464" w:rsidRDefault="006504A1"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2">
    <w:p w14:paraId="15B0D088" w14:textId="77777777" w:rsidR="006504A1" w:rsidRPr="000906F9" w:rsidRDefault="006504A1"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3">
    <w:p w14:paraId="3416CD36" w14:textId="77777777" w:rsidR="006504A1" w:rsidRPr="00B17F6F" w:rsidRDefault="006504A1"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6504A1" w:rsidRPr="00B17F6F" w:rsidRDefault="006504A1"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6504A1" w:rsidRPr="00781464" w:rsidRDefault="006504A1" w:rsidP="007F5D12">
      <w:pPr>
        <w:pStyle w:val="Textpoznmkypodiarou"/>
        <w:spacing w:after="0"/>
        <w:jc w:val="both"/>
        <w:rPr>
          <w:lang w:val="sk-SK"/>
        </w:rPr>
      </w:pPr>
      <w:r w:rsidRPr="00B17F6F">
        <w:rPr>
          <w:lang w:val="sk-SK"/>
        </w:rPr>
        <w:t>oprávnené výdavky.</w:t>
      </w:r>
    </w:p>
  </w:footnote>
  <w:footnote w:id="94">
    <w:p w14:paraId="260E978A" w14:textId="75F238CE" w:rsidR="006504A1" w:rsidRPr="008D099D" w:rsidRDefault="006504A1"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5">
    <w:p w14:paraId="15B0D08D" w14:textId="77777777" w:rsidR="006504A1" w:rsidRPr="00F30188" w:rsidRDefault="006504A1"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6">
    <w:p w14:paraId="15B0D090" w14:textId="40BA5B11" w:rsidR="006504A1" w:rsidRPr="00F13B43" w:rsidRDefault="006504A1"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7">
    <w:p w14:paraId="4421A3B9" w14:textId="496A552C" w:rsidR="006504A1" w:rsidRPr="00A03585" w:rsidRDefault="006504A1"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8">
    <w:p w14:paraId="15B0D093" w14:textId="35E8D998" w:rsidR="006504A1" w:rsidRPr="00545058" w:rsidRDefault="006504A1"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9">
    <w:p w14:paraId="15B0D094" w14:textId="77777777" w:rsidR="006504A1" w:rsidRPr="007F13B7" w:rsidRDefault="006504A1"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0">
    <w:p w14:paraId="7D61FA3E" w14:textId="4226FD2F" w:rsidR="006504A1" w:rsidRPr="00040949" w:rsidRDefault="006504A1">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1">
    <w:p w14:paraId="15B0D095" w14:textId="77777777" w:rsidR="006504A1" w:rsidRPr="00DE6A57" w:rsidRDefault="006504A1"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2">
    <w:p w14:paraId="5CB1F002" w14:textId="6D49FF32" w:rsidR="006504A1" w:rsidRPr="005D7080" w:rsidRDefault="006504A1" w:rsidP="00CB1E32">
      <w:pPr>
        <w:pStyle w:val="Textpoznmkypodiarou"/>
        <w:jc w:val="both"/>
        <w:rPr>
          <w:szCs w:val="16"/>
          <w:lang w:val="sk-SK"/>
        </w:rPr>
      </w:pPr>
      <w:r w:rsidRPr="005D7080">
        <w:rPr>
          <w:rStyle w:val="Odkaznapoznmkupodiarou"/>
          <w:lang w:val="sk-SK"/>
        </w:rPr>
        <w:footnoteRef/>
      </w:r>
      <w:r w:rsidRPr="005D7080">
        <w:rPr>
          <w:lang w:val="sk-SK"/>
        </w:rPr>
        <w:t xml:space="preserve"> Podrobný  postup pre elektronické podanie </w:t>
      </w:r>
      <w:r w:rsidRPr="005D7080">
        <w:rPr>
          <w:szCs w:val="16"/>
          <w:lang w:val="sk-SK"/>
        </w:rPr>
        <w:t xml:space="preserve">ŽoNFP prostredníctvom elektronickej schránky bude  popísaný v pripravovanej príručke, ktorá bude zverejnená na webovom sídle OP EVS </w:t>
      </w:r>
      <w:hyperlink r:id="rId3" w:history="1">
        <w:r w:rsidRPr="005D7080">
          <w:rPr>
            <w:rStyle w:val="Hypertextovprepojenie"/>
            <w:sz w:val="16"/>
            <w:szCs w:val="16"/>
            <w:lang w:val="sk-SK"/>
          </w:rPr>
          <w:t>http://www.minv.sk/?aktualne-vyhlasene-vyzvania-1</w:t>
        </w:r>
      </w:hyperlink>
      <w:ins w:id="554" w:author="Zuzana Hušeková" w:date="2018-08-30T08:16:00Z">
        <w:r w:rsidR="00586DBE">
          <w:rPr>
            <w:szCs w:val="16"/>
            <w:lang w:val="sk-SK"/>
          </w:rPr>
          <w:t xml:space="preserve">, resp. </w:t>
        </w:r>
        <w:r w:rsidR="00586DBE" w:rsidRPr="00586DBE">
          <w:rPr>
            <w:szCs w:val="16"/>
            <w:lang w:val="sk-SK"/>
          </w:rPr>
          <w:t>http://www.reformuj.sk/vyzvy/vyzvania-na-narodne-projekty/</w:t>
        </w:r>
      </w:ins>
      <w:del w:id="555" w:author="Zuzana Hušeková" w:date="2018-08-30T08:16:00Z">
        <w:r w:rsidRPr="005D7080" w:rsidDel="00586DBE">
          <w:rPr>
            <w:szCs w:val="16"/>
            <w:lang w:val="sk-SK"/>
          </w:rPr>
          <w:delText xml:space="preserve"> </w:delText>
        </w:r>
      </w:del>
      <w:r w:rsidRPr="005D7080">
        <w:rPr>
          <w:szCs w:val="16"/>
          <w:lang w:val="sk-SK"/>
        </w:rPr>
        <w:t>okamžite po jej schválení kompetentným orgánom</w:t>
      </w:r>
      <w:r w:rsidRPr="005D7080">
        <w:rPr>
          <w:color w:val="FF0000"/>
          <w:szCs w:val="16"/>
          <w:lang w:val="sk-SK"/>
        </w:rPr>
        <w:t>.</w:t>
      </w:r>
      <w:hyperlink r:id="rId4" w:history="1"/>
      <w:hyperlink r:id="rId5" w:history="1"/>
    </w:p>
  </w:footnote>
  <w:footnote w:id="103">
    <w:p w14:paraId="15B0D096" w14:textId="77777777" w:rsidR="006504A1" w:rsidRPr="001E46F8" w:rsidRDefault="006504A1"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7F43F7EB" w14:textId="031AF0E6" w:rsidR="006504A1" w:rsidRPr="00D14F5E" w:rsidRDefault="006504A1">
      <w:pPr>
        <w:pStyle w:val="Textpoznmkypodiarou"/>
        <w:rPr>
          <w:lang w:val="sk-SK"/>
        </w:rPr>
      </w:pPr>
      <w:r w:rsidRPr="00D14F5E">
        <w:rPr>
          <w:rStyle w:val="Odkaznapoznmkupodiarou"/>
          <w:lang w:val="sk-SK"/>
        </w:rPr>
        <w:footnoteRef/>
      </w:r>
      <w:r w:rsidRPr="00D14F5E">
        <w:rPr>
          <w:lang w:val="sk-SK"/>
        </w:rPr>
        <w:t xml:space="preserve"> V prípade predloženia ŽoNFP v písomnej podobe elektronicky podľa zákona o E-Govermente, sa aplikuje elektronicky overený podpis</w:t>
      </w:r>
    </w:p>
  </w:footnote>
  <w:footnote w:id="105">
    <w:p w14:paraId="64C5AC75" w14:textId="62AEDD79" w:rsidR="006504A1" w:rsidRPr="00C931D2" w:rsidRDefault="006504A1"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6">
    <w:p w14:paraId="05178A9C" w14:textId="1DAC0AD9" w:rsidR="006504A1" w:rsidRPr="006E4781" w:rsidRDefault="006504A1">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7">
    <w:p w14:paraId="32B0AA38" w14:textId="77777777" w:rsidR="006504A1" w:rsidRPr="00251941" w:rsidRDefault="006504A1"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6"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7" w:history="1">
        <w:r w:rsidRPr="00251941">
          <w:rPr>
            <w:rStyle w:val="Hypertextovprepojenie"/>
            <w:sz w:val="16"/>
            <w:szCs w:val="16"/>
            <w:lang w:val="sk-SK"/>
          </w:rPr>
          <w:t>http://www.gender.gov.sk/</w:t>
        </w:r>
      </w:hyperlink>
    </w:p>
    <w:p w14:paraId="3E7EFD69" w14:textId="77777777" w:rsidR="006504A1" w:rsidRDefault="006504A1" w:rsidP="003950CB">
      <w:pPr>
        <w:pStyle w:val="Textpoznmkypodiarou"/>
        <w:rPr>
          <w:lang w:val="sk-SK"/>
        </w:rPr>
      </w:pPr>
    </w:p>
    <w:p w14:paraId="28CC8188" w14:textId="77777777" w:rsidR="006504A1" w:rsidRPr="003F5F8A" w:rsidRDefault="006504A1" w:rsidP="003950CB">
      <w:pPr>
        <w:pStyle w:val="Textpoznmkypodiarou"/>
        <w:rPr>
          <w:lang w:val="sk-SK"/>
        </w:rPr>
      </w:pPr>
    </w:p>
  </w:footnote>
  <w:footnote w:id="108">
    <w:p w14:paraId="7D1770C9" w14:textId="4025C1FA" w:rsidR="006504A1" w:rsidRPr="00B14625" w:rsidRDefault="006504A1" w:rsidP="00B14625">
      <w:pPr>
        <w:pStyle w:val="Textpoznmkypodiarou"/>
        <w:jc w:val="both"/>
        <w:rPr>
          <w:szCs w:val="16"/>
          <w:lang w:val="sk-SK"/>
        </w:rPr>
      </w:pPr>
      <w:ins w:id="684" w:author="Zuzana Hušeková" w:date="2018-07-11T09:50:00Z">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6504A1" w:rsidRPr="00624DC2" w:rsidRDefault="006504A1" w:rsidP="002B3DE0">
    <w:pPr>
      <w:pStyle w:val="Hlavika"/>
      <w:tabs>
        <w:tab w:val="clear" w:pos="4703"/>
        <w:tab w:val="clear" w:pos="9406"/>
        <w:tab w:val="left" w:pos="1763"/>
      </w:tabs>
      <w:rPr>
        <w:lang w:val="en-GB"/>
      </w:rPr>
    </w:pPr>
    <w:r>
      <w:rPr>
        <w:lang w:val="en-GB"/>
      </w:rPr>
      <w:tab/>
    </w:r>
  </w:p>
  <w:p w14:paraId="15B0D031" w14:textId="77777777" w:rsidR="006504A1" w:rsidRDefault="006504A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Miruška Hrabčáková">
    <w15:presenceInfo w15:providerId="None" w15:userId="Miruška Hrabčáková"/>
  </w15:person>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83E"/>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inv.sk/?aktualne-vyhlasene-vyzvania-1" TargetMode="External"/><Relationship Id="rId7" Type="http://schemas.openxmlformats.org/officeDocument/2006/relationships/hyperlink" Target="http://www.gender.gov.sk/"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6" Type="http://schemas.openxmlformats.org/officeDocument/2006/relationships/hyperlink" Target="http://hpur.vlada.gov.sk/domov/" TargetMode="External"/><Relationship Id="rId5" Type="http://schemas.openxmlformats.org/officeDocument/2006/relationships/hyperlink" Target="http://www.opevs.eu/" TargetMode="External"/><Relationship Id="rId4"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C12DE4-16C6-4D6A-A634-DCDA6FB0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90</Pages>
  <Words>35585</Words>
  <Characters>202838</Characters>
  <Application>Microsoft Office Word</Application>
  <DocSecurity>0</DocSecurity>
  <Lines>1690</Lines>
  <Paragraphs>475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78</cp:revision>
  <cp:lastPrinted>2017-01-17T14:22:00Z</cp:lastPrinted>
  <dcterms:created xsi:type="dcterms:W3CDTF">2017-11-28T08:42:00Z</dcterms:created>
  <dcterms:modified xsi:type="dcterms:W3CDTF">2018-08-31T09:08:00Z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