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5A4BF" w14:textId="77777777" w:rsidR="003E4CCB" w:rsidRPr="00347388" w:rsidRDefault="003E4CCB" w:rsidP="003E4CCB">
      <w:pPr>
        <w:jc w:val="center"/>
        <w:rPr>
          <w:rFonts w:eastAsiaTheme="majorEastAsia" w:cs="Arial"/>
          <w:caps/>
          <w:sz w:val="28"/>
          <w:lang w:eastAsia="cs-CZ"/>
        </w:rPr>
      </w:pPr>
      <w:r w:rsidRPr="009B626C">
        <w:rPr>
          <w:rFonts w:cs="Arial"/>
          <w:b/>
          <w:bCs/>
          <w:smallCaps/>
          <w:noProof/>
          <w:sz w:val="28"/>
          <w:szCs w:val="28"/>
          <w:lang w:eastAsia="sk-SK"/>
        </w:rPr>
        <w:drawing>
          <wp:anchor distT="0" distB="0" distL="114300" distR="114300" simplePos="0" relativeHeight="251658240" behindDoc="1" locked="0" layoutInCell="1" allowOverlap="1" wp14:anchorId="1E137005" wp14:editId="35C9F85A">
            <wp:simplePos x="0" y="0"/>
            <wp:positionH relativeFrom="page">
              <wp:posOffset>-118745</wp:posOffset>
            </wp:positionH>
            <wp:positionV relativeFrom="margin">
              <wp:posOffset>-844550</wp:posOffset>
            </wp:positionV>
            <wp:extent cx="7560000" cy="10699200"/>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7388">
        <w:rPr>
          <w:rFonts w:eastAsiaTheme="majorEastAsia" w:cs="Arial"/>
          <w:caps/>
          <w:sz w:val="28"/>
          <w:lang w:eastAsia="cs-CZ"/>
        </w:rPr>
        <w:t>MINISTERSTVO VNÚTRA SLOVENSKEJ REPUBLIKY</w:t>
      </w:r>
    </w:p>
    <w:p w14:paraId="225E1B17" w14:textId="77777777" w:rsidR="003E4CCB" w:rsidRPr="00347388" w:rsidRDefault="003E4CCB" w:rsidP="003E4CCB">
      <w:pPr>
        <w:jc w:val="center"/>
        <w:rPr>
          <w:rFonts w:eastAsiaTheme="majorEastAsia" w:cs="Arial"/>
          <w:caps/>
          <w:sz w:val="28"/>
          <w:lang w:eastAsia="cs-CZ"/>
        </w:rPr>
      </w:pPr>
    </w:p>
    <w:p w14:paraId="0F4203D2" w14:textId="77777777" w:rsidR="003E4CCB" w:rsidRPr="00347388" w:rsidRDefault="003E4CCB" w:rsidP="003E4CCB">
      <w:pPr>
        <w:jc w:val="center"/>
        <w:rPr>
          <w:rFonts w:cs="Arial"/>
          <w:b/>
          <w:smallCaps/>
          <w:sz w:val="28"/>
          <w:lang w:eastAsia="cs-CZ"/>
        </w:rPr>
      </w:pPr>
    </w:p>
    <w:p w14:paraId="7299472F" w14:textId="77777777" w:rsidR="003E4CCB" w:rsidRPr="00347388" w:rsidRDefault="003E4CCB" w:rsidP="003E4CCB">
      <w:pPr>
        <w:jc w:val="center"/>
        <w:rPr>
          <w:rFonts w:cs="Arial"/>
          <w:b/>
          <w:smallCaps/>
          <w:sz w:val="28"/>
          <w:lang w:eastAsia="cs-CZ"/>
        </w:rPr>
      </w:pPr>
    </w:p>
    <w:p w14:paraId="7D4CC33E"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04EB1464"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497A0556" w14:textId="77777777" w:rsidR="003E4CCB" w:rsidRPr="00347388" w:rsidRDefault="003E4CCB" w:rsidP="003E4CCB">
      <w:pPr>
        <w:rPr>
          <w:rFonts w:cs="Arial"/>
          <w:b/>
          <w:smallCaps/>
          <w:sz w:val="32"/>
          <w:lang w:eastAsia="cs-CZ"/>
        </w:rPr>
      </w:pPr>
    </w:p>
    <w:p w14:paraId="692B993E" w14:textId="77777777" w:rsidR="003E4CCB" w:rsidRPr="00347388" w:rsidRDefault="003E4CCB" w:rsidP="003E4CCB">
      <w:pPr>
        <w:rPr>
          <w:rFonts w:cs="Arial"/>
          <w:b/>
          <w:smallCaps/>
          <w:sz w:val="32"/>
          <w:lang w:eastAsia="cs-CZ"/>
        </w:rPr>
      </w:pPr>
    </w:p>
    <w:p w14:paraId="48A2DA08"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2A933E13"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6DC11838"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23CB1AD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41D0DB82"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0481CF50" w14:textId="77777777" w:rsidR="003E4CCB" w:rsidRPr="00347388" w:rsidRDefault="003E4CCB" w:rsidP="003E4CCB">
      <w:pPr>
        <w:rPr>
          <w:rFonts w:cs="Arial"/>
          <w:b/>
          <w:sz w:val="28"/>
          <w:lang w:eastAsia="cs-CZ"/>
        </w:rPr>
      </w:pPr>
    </w:p>
    <w:p w14:paraId="02FAF5AD" w14:textId="77777777" w:rsidR="003E4CCB" w:rsidRPr="00347388" w:rsidRDefault="003E4CCB" w:rsidP="003E4CCB">
      <w:pPr>
        <w:rPr>
          <w:rFonts w:cs="Arial"/>
          <w:b/>
          <w:sz w:val="28"/>
          <w:lang w:eastAsia="cs-CZ"/>
        </w:rPr>
      </w:pPr>
    </w:p>
    <w:p w14:paraId="70AF9781" w14:textId="77777777" w:rsidR="003E4CCB" w:rsidRPr="00347388" w:rsidRDefault="003E4CCB" w:rsidP="003E4CCB">
      <w:pPr>
        <w:rPr>
          <w:rFonts w:cs="Arial"/>
          <w:b/>
          <w:sz w:val="28"/>
          <w:lang w:eastAsia="cs-CZ"/>
        </w:rPr>
      </w:pPr>
    </w:p>
    <w:p w14:paraId="1B542FC5" w14:textId="77777777" w:rsidR="003E4CCB" w:rsidRPr="00347388" w:rsidRDefault="003E4CCB" w:rsidP="003E4CCB">
      <w:pPr>
        <w:rPr>
          <w:rFonts w:cs="Arial"/>
          <w:b/>
          <w:sz w:val="28"/>
          <w:lang w:eastAsia="cs-CZ"/>
        </w:rPr>
      </w:pPr>
    </w:p>
    <w:p w14:paraId="07B9655F" w14:textId="77777777" w:rsidR="003E4CCB" w:rsidRPr="00347388" w:rsidRDefault="003E4CCB" w:rsidP="003E4CCB">
      <w:pPr>
        <w:rPr>
          <w:rFonts w:cs="Arial"/>
          <w:b/>
          <w:sz w:val="28"/>
          <w:lang w:eastAsia="cs-CZ"/>
        </w:rPr>
      </w:pPr>
    </w:p>
    <w:p w14:paraId="3FA22F8E" w14:textId="0A49E833"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4C07346D" w14:textId="77777777" w:rsidR="003E4CCB" w:rsidRPr="00347388" w:rsidRDefault="003E4CCB" w:rsidP="003E4CCB">
      <w:pPr>
        <w:tabs>
          <w:tab w:val="left" w:pos="6804"/>
          <w:tab w:val="left" w:leader="dot" w:pos="9071"/>
        </w:tabs>
        <w:spacing w:line="360" w:lineRule="auto"/>
        <w:rPr>
          <w:rFonts w:cs="Arial"/>
          <w:sz w:val="20"/>
          <w:lang w:eastAsia="cs-CZ"/>
        </w:rPr>
      </w:pPr>
      <w:r w:rsidRPr="00347388">
        <w:rPr>
          <w:rFonts w:cs="Arial"/>
          <w:sz w:val="20"/>
          <w:lang w:eastAsia="cs-CZ"/>
        </w:rPr>
        <w:t>JUDr. Matúš Dubovský</w:t>
      </w:r>
      <w:r w:rsidRPr="00347388" w:rsidDel="00347388">
        <w:rPr>
          <w:rFonts w:cs="Arial"/>
          <w:sz w:val="20"/>
          <w:lang w:eastAsia="cs-CZ"/>
        </w:rPr>
        <w:t xml:space="preserve"> </w:t>
      </w:r>
      <w:r w:rsidRPr="00347388">
        <w:rPr>
          <w:rFonts w:cs="Arial"/>
          <w:sz w:val="20"/>
          <w:lang w:eastAsia="cs-CZ"/>
        </w:rPr>
        <w:tab/>
        <w:t>..............................</w:t>
      </w:r>
    </w:p>
    <w:p w14:paraId="4B730B45"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programovania a metodiky</w:t>
      </w:r>
    </w:p>
    <w:p w14:paraId="17842F75" w14:textId="3BF3CA11" w:rsidR="003E4CCB" w:rsidRPr="00347388" w:rsidRDefault="003E4CCB" w:rsidP="003E4CCB">
      <w:pPr>
        <w:spacing w:line="360" w:lineRule="auto"/>
        <w:rPr>
          <w:rFonts w:cs="Arial"/>
          <w:sz w:val="20"/>
          <w:lang w:eastAsia="cs-CZ"/>
        </w:rPr>
      </w:pPr>
      <w:r w:rsidRPr="00347388">
        <w:rPr>
          <w:rFonts w:cs="Arial"/>
          <w:sz w:val="20"/>
          <w:lang w:eastAsia="cs-CZ"/>
        </w:rPr>
        <w:t>Dátum:</w:t>
      </w:r>
      <w:r w:rsidR="00E32247">
        <w:rPr>
          <w:rFonts w:cs="Arial"/>
          <w:sz w:val="20"/>
          <w:lang w:eastAsia="cs-CZ"/>
        </w:rPr>
        <w:t xml:space="preserve"> </w:t>
      </w:r>
      <w:ins w:id="0" w:author="Autor">
        <w:r w:rsidR="00A64CCC">
          <w:rPr>
            <w:rFonts w:cs="Arial"/>
            <w:sz w:val="20"/>
            <w:lang w:eastAsia="cs-CZ"/>
          </w:rPr>
          <w:t>30</w:t>
        </w:r>
      </w:ins>
      <w:del w:id="1" w:author="Autor">
        <w:r w:rsidR="000922B4" w:rsidDel="00A64CCC">
          <w:rPr>
            <w:rFonts w:cs="Arial"/>
            <w:sz w:val="20"/>
            <w:lang w:eastAsia="cs-CZ"/>
          </w:rPr>
          <w:delText>06</w:delText>
        </w:r>
      </w:del>
      <w:r w:rsidRPr="00E25071">
        <w:rPr>
          <w:rFonts w:cs="Arial"/>
          <w:sz w:val="20"/>
          <w:lang w:eastAsia="cs-CZ"/>
        </w:rPr>
        <w:t xml:space="preserve">. </w:t>
      </w:r>
      <w:r w:rsidR="000922B4">
        <w:rPr>
          <w:rFonts w:cs="Arial"/>
          <w:sz w:val="20"/>
          <w:lang w:eastAsia="cs-CZ"/>
        </w:rPr>
        <w:t>0</w:t>
      </w:r>
      <w:ins w:id="2" w:author="Autor">
        <w:r w:rsidR="00A64CCC">
          <w:rPr>
            <w:rFonts w:cs="Arial"/>
            <w:sz w:val="20"/>
            <w:lang w:eastAsia="cs-CZ"/>
          </w:rPr>
          <w:t>4</w:t>
        </w:r>
      </w:ins>
      <w:del w:id="3" w:author="Autor">
        <w:r w:rsidR="000922B4" w:rsidDel="00A64CCC">
          <w:rPr>
            <w:rFonts w:cs="Arial"/>
            <w:sz w:val="20"/>
            <w:lang w:eastAsia="cs-CZ"/>
          </w:rPr>
          <w:delText>2</w:delText>
        </w:r>
      </w:del>
      <w:r w:rsidRPr="00E25071">
        <w:rPr>
          <w:rFonts w:cs="Arial"/>
          <w:sz w:val="20"/>
          <w:lang w:eastAsia="cs-CZ"/>
        </w:rPr>
        <w:t>. 201</w:t>
      </w:r>
      <w:r w:rsidR="000922B4">
        <w:rPr>
          <w:rFonts w:cs="Arial"/>
          <w:sz w:val="20"/>
          <w:lang w:eastAsia="cs-CZ"/>
        </w:rPr>
        <w:t>8</w:t>
      </w:r>
    </w:p>
    <w:p w14:paraId="451D69BB" w14:textId="77777777" w:rsidR="003E4CCB" w:rsidRPr="00347388" w:rsidRDefault="003E4CCB" w:rsidP="003E4CCB">
      <w:pPr>
        <w:spacing w:line="360" w:lineRule="auto"/>
        <w:rPr>
          <w:rFonts w:cs="Arial"/>
          <w:sz w:val="20"/>
          <w:lang w:eastAsia="cs-CZ"/>
        </w:rPr>
      </w:pPr>
    </w:p>
    <w:p w14:paraId="146DF6B0" w14:textId="64C18FEF"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599D89EA" w14:textId="77777777" w:rsidR="003E4CCB" w:rsidRPr="00347388" w:rsidRDefault="003E4CCB" w:rsidP="003E4CCB">
      <w:pPr>
        <w:tabs>
          <w:tab w:val="left" w:pos="6804"/>
        </w:tabs>
        <w:spacing w:line="360" w:lineRule="auto"/>
        <w:ind w:left="425" w:hanging="425"/>
        <w:rPr>
          <w:rFonts w:cs="Arial"/>
          <w:sz w:val="20"/>
          <w:lang w:eastAsia="cs-CZ"/>
        </w:rPr>
      </w:pPr>
      <w:r w:rsidRPr="00347388">
        <w:rPr>
          <w:rFonts w:cs="Arial"/>
          <w:sz w:val="20"/>
          <w:lang w:eastAsia="cs-CZ"/>
        </w:rPr>
        <w:t>Mgr. Samuel Arbe</w:t>
      </w:r>
      <w:r w:rsidRPr="00347388">
        <w:rPr>
          <w:rFonts w:cs="Arial"/>
          <w:sz w:val="20"/>
          <w:lang w:eastAsia="cs-CZ"/>
        </w:rPr>
        <w:tab/>
        <w:t>..............................</w:t>
      </w:r>
    </w:p>
    <w:p w14:paraId="0BC0B6E5"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riaditeľ odboru operačného programu Efektívna verejná správa</w:t>
      </w:r>
    </w:p>
    <w:p w14:paraId="7B351D58" w14:textId="06573993" w:rsidR="003E4CCB" w:rsidRDefault="003E4CCB" w:rsidP="003E4CCB">
      <w:pPr>
        <w:spacing w:line="360" w:lineRule="auto"/>
        <w:rPr>
          <w:rFonts w:cs="Arial"/>
          <w:sz w:val="20"/>
          <w:lang w:eastAsia="cs-CZ"/>
        </w:rPr>
      </w:pPr>
      <w:r w:rsidRPr="00347388">
        <w:rPr>
          <w:rFonts w:cs="Arial"/>
          <w:sz w:val="20"/>
          <w:lang w:eastAsia="cs-CZ"/>
        </w:rPr>
        <w:t xml:space="preserve">Dátum: </w:t>
      </w:r>
      <w:ins w:id="4" w:author="Autor">
        <w:r w:rsidR="00A64CCC">
          <w:rPr>
            <w:rFonts w:cs="Arial"/>
            <w:sz w:val="20"/>
            <w:lang w:eastAsia="cs-CZ"/>
          </w:rPr>
          <w:t>30</w:t>
        </w:r>
      </w:ins>
      <w:del w:id="5" w:author="Autor">
        <w:r w:rsidR="000922B4" w:rsidDel="00A64CCC">
          <w:rPr>
            <w:rFonts w:cs="Arial"/>
            <w:sz w:val="20"/>
            <w:lang w:eastAsia="cs-CZ"/>
          </w:rPr>
          <w:delText>06</w:delText>
        </w:r>
      </w:del>
      <w:r w:rsidRPr="00E25071">
        <w:rPr>
          <w:rFonts w:cs="Arial"/>
          <w:sz w:val="20"/>
          <w:lang w:eastAsia="cs-CZ"/>
        </w:rPr>
        <w:t>. </w:t>
      </w:r>
      <w:r w:rsidR="000922B4">
        <w:rPr>
          <w:rFonts w:cs="Arial"/>
          <w:sz w:val="20"/>
          <w:lang w:eastAsia="cs-CZ"/>
        </w:rPr>
        <w:t>0</w:t>
      </w:r>
      <w:ins w:id="6" w:author="Autor">
        <w:r w:rsidR="00A64CCC">
          <w:rPr>
            <w:rFonts w:cs="Arial"/>
            <w:sz w:val="20"/>
            <w:lang w:eastAsia="cs-CZ"/>
          </w:rPr>
          <w:t>4</w:t>
        </w:r>
      </w:ins>
      <w:del w:id="7" w:author="Autor">
        <w:r w:rsidR="000922B4" w:rsidDel="00A64CCC">
          <w:rPr>
            <w:rFonts w:cs="Arial"/>
            <w:sz w:val="20"/>
            <w:lang w:eastAsia="cs-CZ"/>
          </w:rPr>
          <w:delText>2</w:delText>
        </w:r>
      </w:del>
      <w:r w:rsidRPr="00E25071">
        <w:rPr>
          <w:rFonts w:cs="Arial"/>
          <w:sz w:val="20"/>
          <w:lang w:eastAsia="cs-CZ"/>
        </w:rPr>
        <w:t>. 201</w:t>
      </w:r>
      <w:r w:rsidR="000922B4">
        <w:rPr>
          <w:rFonts w:cs="Arial"/>
          <w:sz w:val="20"/>
          <w:lang w:eastAsia="cs-CZ"/>
        </w:rPr>
        <w:t>8</w:t>
      </w:r>
    </w:p>
    <w:p w14:paraId="1F295729" w14:textId="77777777" w:rsidR="006D6B9C" w:rsidRDefault="006D6B9C" w:rsidP="003E4CCB">
      <w:pPr>
        <w:spacing w:line="360" w:lineRule="auto"/>
      </w:pPr>
    </w:p>
    <w:p w14:paraId="5F5170BB" w14:textId="0B10F7E7" w:rsidR="00140CE3" w:rsidRPr="00347388" w:rsidRDefault="002244BF" w:rsidP="003E4CCB">
      <w:pPr>
        <w:spacing w:line="360" w:lineRule="auto"/>
        <w:rPr>
          <w:rFonts w:cs="Arial"/>
          <w:sz w:val="20"/>
          <w:lang w:eastAsia="cs-CZ"/>
        </w:rPr>
      </w:pPr>
      <w:r>
        <w:t>Schválil</w:t>
      </w:r>
    </w:p>
    <w:p w14:paraId="7516BEDB" w14:textId="7624C24A"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w:t>
      </w:r>
      <w:del w:id="8" w:author="Autor">
        <w:r w:rsidR="006B41BD" w:rsidRPr="00AE2339" w:rsidDel="00A64CCC">
          <w:rPr>
            <w:rFonts w:cs="Arial"/>
            <w:bCs/>
            <w:szCs w:val="18"/>
          </w:rPr>
          <w:delText>Rusnáková Erika</w:delText>
        </w:r>
      </w:del>
      <w:ins w:id="9" w:author="Autor">
        <w:r w:rsidR="00A64CCC">
          <w:rPr>
            <w:rFonts w:cs="Arial"/>
            <w:bCs/>
            <w:szCs w:val="18"/>
          </w:rPr>
          <w:t>Sa</w:t>
        </w:r>
        <w:r w:rsidR="0099542E">
          <w:rPr>
            <w:rFonts w:cs="Arial"/>
            <w:bCs/>
            <w:szCs w:val="18"/>
          </w:rPr>
          <w:t>m</w:t>
        </w:r>
        <w:r w:rsidR="00A64CCC">
          <w:rPr>
            <w:rFonts w:cs="Arial"/>
            <w:bCs/>
            <w:szCs w:val="18"/>
          </w:rPr>
          <w:t>uel Filip</w:t>
        </w:r>
      </w:ins>
      <w:r w:rsidR="006B41BD" w:rsidRPr="00AE2339">
        <w:rPr>
          <w:rFonts w:cs="Arial"/>
          <w:bCs/>
          <w:szCs w:val="18"/>
        </w:rPr>
        <w:t xml:space="preserve"> </w:t>
      </w:r>
      <w:r w:rsidR="006B41BD">
        <w:rPr>
          <w:rFonts w:cs="Arial"/>
          <w:bCs/>
          <w:szCs w:val="18"/>
        </w:rPr>
        <w:tab/>
      </w:r>
      <w:r w:rsidR="006B41BD" w:rsidRPr="008F2822">
        <w:t>..............................</w:t>
      </w:r>
    </w:p>
    <w:p w14:paraId="04A4C748" w14:textId="4CCC54A5"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3FB3B4FA" w14:textId="1F49B172" w:rsidR="003E4CCB" w:rsidRPr="00347388" w:rsidRDefault="006B41BD" w:rsidP="00140CE3">
      <w:pPr>
        <w:tabs>
          <w:tab w:val="left" w:pos="1134"/>
        </w:tabs>
        <w:spacing w:line="360" w:lineRule="auto"/>
        <w:rPr>
          <w:rFonts w:cs="Arial"/>
          <w:sz w:val="20"/>
          <w:lang w:eastAsia="cs-CZ"/>
        </w:rPr>
      </w:pPr>
      <w:r w:rsidRPr="008F2822">
        <w:t xml:space="preserve">Dátum: </w:t>
      </w:r>
      <w:ins w:id="10" w:author="Autor">
        <w:r w:rsidR="00A64CCC">
          <w:t>30</w:t>
        </w:r>
      </w:ins>
      <w:del w:id="11" w:author="Autor">
        <w:r w:rsidR="000922B4" w:rsidDel="00A64CCC">
          <w:delText>06</w:delText>
        </w:r>
      </w:del>
      <w:r w:rsidRPr="00140CE3">
        <w:t>. </w:t>
      </w:r>
      <w:r w:rsidR="000922B4">
        <w:t>0</w:t>
      </w:r>
      <w:ins w:id="12" w:author="Autor">
        <w:r w:rsidR="00A64CCC">
          <w:t>4</w:t>
        </w:r>
      </w:ins>
      <w:del w:id="13" w:author="Autor">
        <w:r w:rsidR="000922B4" w:rsidDel="00A64CCC">
          <w:delText>2</w:delText>
        </w:r>
      </w:del>
      <w:r>
        <w:t>. 201</w:t>
      </w:r>
      <w:r w:rsidR="000922B4">
        <w:t>8</w:t>
      </w:r>
    </w:p>
    <w:p w14:paraId="6AC82F76" w14:textId="77777777" w:rsidR="001A3026" w:rsidRDefault="001A3026" w:rsidP="003E4CCB">
      <w:pPr>
        <w:tabs>
          <w:tab w:val="left" w:pos="1134"/>
        </w:tabs>
        <w:spacing w:line="360" w:lineRule="auto"/>
        <w:ind w:left="426" w:hanging="426"/>
        <w:rPr>
          <w:rFonts w:cs="Arial"/>
          <w:sz w:val="20"/>
          <w:lang w:eastAsia="cs-CZ"/>
        </w:rPr>
      </w:pPr>
    </w:p>
    <w:p w14:paraId="6C32A5F9"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6E162269"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62331825"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5D3222F9" w14:textId="3DA7E51C" w:rsidR="003E4CCB" w:rsidRPr="00347388" w:rsidRDefault="003E4CCB" w:rsidP="003E4CCB">
      <w:pPr>
        <w:spacing w:line="360" w:lineRule="auto"/>
        <w:rPr>
          <w:rFonts w:cs="Arial"/>
          <w:sz w:val="20"/>
          <w:lang w:eastAsia="cs-CZ"/>
        </w:rPr>
      </w:pPr>
      <w:r w:rsidRPr="00347388">
        <w:rPr>
          <w:rFonts w:cs="Arial"/>
          <w:sz w:val="20"/>
          <w:lang w:eastAsia="cs-CZ"/>
        </w:rPr>
        <w:t xml:space="preserve">Dátum: </w:t>
      </w:r>
      <w:ins w:id="14" w:author="Autor">
        <w:r w:rsidR="00A64CCC">
          <w:rPr>
            <w:rFonts w:cs="Arial"/>
            <w:sz w:val="20"/>
            <w:lang w:eastAsia="cs-CZ"/>
          </w:rPr>
          <w:t>30</w:t>
        </w:r>
      </w:ins>
      <w:del w:id="15" w:author="Autor">
        <w:r w:rsidR="000922B4" w:rsidDel="00A64CCC">
          <w:rPr>
            <w:rFonts w:cs="Arial"/>
            <w:sz w:val="20"/>
            <w:lang w:eastAsia="cs-CZ"/>
          </w:rPr>
          <w:delText>06</w:delText>
        </w:r>
      </w:del>
      <w:r w:rsidRPr="00E25071">
        <w:rPr>
          <w:rFonts w:cs="Arial"/>
          <w:sz w:val="20"/>
          <w:lang w:eastAsia="cs-CZ"/>
        </w:rPr>
        <w:t>. </w:t>
      </w:r>
      <w:r w:rsidR="000922B4">
        <w:rPr>
          <w:rFonts w:cs="Arial"/>
          <w:sz w:val="20"/>
          <w:lang w:eastAsia="cs-CZ"/>
        </w:rPr>
        <w:t>0</w:t>
      </w:r>
      <w:del w:id="16" w:author="Autor">
        <w:r w:rsidR="000922B4" w:rsidDel="00A64CCC">
          <w:rPr>
            <w:rFonts w:cs="Arial"/>
            <w:sz w:val="20"/>
            <w:lang w:eastAsia="cs-CZ"/>
          </w:rPr>
          <w:delText>2</w:delText>
        </w:r>
      </w:del>
      <w:ins w:id="17" w:author="Autor">
        <w:r w:rsidR="00A64CCC">
          <w:rPr>
            <w:rFonts w:cs="Arial"/>
            <w:sz w:val="20"/>
            <w:lang w:eastAsia="cs-CZ"/>
          </w:rPr>
          <w:t>4</w:t>
        </w:r>
      </w:ins>
      <w:r w:rsidRPr="00E25071">
        <w:rPr>
          <w:rFonts w:cs="Arial"/>
          <w:sz w:val="20"/>
          <w:lang w:eastAsia="cs-CZ"/>
        </w:rPr>
        <w:t>. 201</w:t>
      </w:r>
      <w:r w:rsidR="000922B4">
        <w:rPr>
          <w:rFonts w:cs="Arial"/>
          <w:sz w:val="20"/>
          <w:lang w:eastAsia="cs-CZ"/>
        </w:rPr>
        <w:t>8</w:t>
      </w:r>
    </w:p>
    <w:p w14:paraId="67749AFF" w14:textId="77777777" w:rsidR="003E4CCB" w:rsidRPr="00347388" w:rsidRDefault="003E4CCB" w:rsidP="003E4CCB">
      <w:pPr>
        <w:spacing w:line="360" w:lineRule="auto"/>
        <w:rPr>
          <w:rFonts w:cs="Arial"/>
          <w:sz w:val="20"/>
          <w:lang w:eastAsia="cs-CZ"/>
        </w:rPr>
      </w:pPr>
    </w:p>
    <w:p w14:paraId="7F6B2218"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4C07DD6B" w14:textId="77777777" w:rsidR="003E4CCB" w:rsidRPr="00347388" w:rsidRDefault="003E4CCB" w:rsidP="003E4CCB">
      <w:pPr>
        <w:jc w:val="center"/>
        <w:rPr>
          <w:rFonts w:cs="Arial"/>
          <w:sz w:val="18"/>
          <w:lang w:eastAsia="cs-CZ"/>
        </w:rPr>
      </w:pPr>
    </w:p>
    <w:p w14:paraId="64C61E85" w14:textId="4E1C2C12" w:rsidR="003E4CCB" w:rsidRDefault="003E4CCB" w:rsidP="003E4CCB">
      <w:pPr>
        <w:jc w:val="center"/>
        <w:rPr>
          <w:color w:val="001D58"/>
          <w:sz w:val="60"/>
        </w:rPr>
      </w:pPr>
      <w:r w:rsidRPr="00E25071">
        <w:rPr>
          <w:rFonts w:cs="Arial"/>
          <w:sz w:val="18"/>
          <w:lang w:eastAsia="cs-CZ"/>
        </w:rPr>
        <w:t xml:space="preserve">Verzia: </w:t>
      </w:r>
      <w:r w:rsidR="000922B4">
        <w:rPr>
          <w:rFonts w:cs="Arial"/>
          <w:sz w:val="18"/>
          <w:lang w:eastAsia="cs-CZ"/>
        </w:rPr>
        <w:t>4</w:t>
      </w:r>
      <w:r w:rsidRPr="00E25071">
        <w:rPr>
          <w:rFonts w:cs="Arial"/>
          <w:sz w:val="18"/>
          <w:lang w:eastAsia="cs-CZ"/>
        </w:rPr>
        <w:t>.</w:t>
      </w:r>
      <w:del w:id="18" w:author="Autor">
        <w:r w:rsidR="000922B4" w:rsidDel="00A64CCC">
          <w:rPr>
            <w:rFonts w:cs="Arial"/>
            <w:sz w:val="18"/>
            <w:lang w:eastAsia="cs-CZ"/>
          </w:rPr>
          <w:delText>0</w:delText>
        </w:r>
      </w:del>
      <w:ins w:id="19" w:author="Autor">
        <w:r w:rsidR="00A64CCC">
          <w:rPr>
            <w:rFonts w:cs="Arial"/>
            <w:sz w:val="18"/>
            <w:lang w:eastAsia="cs-CZ"/>
          </w:rPr>
          <w:t>1</w:t>
        </w:r>
      </w:ins>
      <w:r w:rsidRPr="00E25071">
        <w:rPr>
          <w:rFonts w:cs="Arial"/>
          <w:sz w:val="18"/>
          <w:lang w:eastAsia="cs-CZ"/>
        </w:rPr>
        <w:t xml:space="preserve">; platnosť od: </w:t>
      </w:r>
      <w:ins w:id="20" w:author="Autor">
        <w:r w:rsidR="00A64CCC">
          <w:rPr>
            <w:rFonts w:cs="Arial"/>
            <w:sz w:val="18"/>
            <w:lang w:eastAsia="cs-CZ"/>
          </w:rPr>
          <w:t>30</w:t>
        </w:r>
      </w:ins>
      <w:del w:id="21" w:author="Autor">
        <w:r w:rsidR="000922B4" w:rsidDel="00A64CCC">
          <w:rPr>
            <w:rFonts w:cs="Arial"/>
            <w:sz w:val="18"/>
            <w:lang w:eastAsia="cs-CZ"/>
          </w:rPr>
          <w:delText>06</w:delText>
        </w:r>
      </w:del>
      <w:r w:rsidRPr="00E25071">
        <w:rPr>
          <w:rFonts w:cs="Arial"/>
          <w:sz w:val="18"/>
          <w:lang w:eastAsia="cs-CZ"/>
        </w:rPr>
        <w:t xml:space="preserve">. </w:t>
      </w:r>
      <w:r w:rsidR="000922B4">
        <w:rPr>
          <w:rFonts w:cs="Arial"/>
          <w:sz w:val="18"/>
          <w:lang w:eastAsia="cs-CZ"/>
        </w:rPr>
        <w:t>0</w:t>
      </w:r>
      <w:del w:id="22" w:author="Autor">
        <w:r w:rsidR="000922B4" w:rsidDel="00A64CCC">
          <w:rPr>
            <w:rFonts w:cs="Arial"/>
            <w:sz w:val="18"/>
            <w:lang w:eastAsia="cs-CZ"/>
          </w:rPr>
          <w:delText>2</w:delText>
        </w:r>
      </w:del>
      <w:ins w:id="23" w:author="Autor">
        <w:r w:rsidR="00A64CCC">
          <w:rPr>
            <w:rFonts w:cs="Arial"/>
            <w:sz w:val="18"/>
            <w:lang w:eastAsia="cs-CZ"/>
          </w:rPr>
          <w:t>4</w:t>
        </w:r>
      </w:ins>
      <w:r w:rsidRPr="00E25071">
        <w:rPr>
          <w:rFonts w:cs="Arial"/>
          <w:sz w:val="18"/>
          <w:lang w:eastAsia="cs-CZ"/>
        </w:rPr>
        <w:t>. 201</w:t>
      </w:r>
      <w:r w:rsidR="000922B4">
        <w:rPr>
          <w:rFonts w:cs="Arial"/>
          <w:sz w:val="18"/>
          <w:lang w:eastAsia="cs-CZ"/>
        </w:rPr>
        <w:t>8</w:t>
      </w:r>
      <w:r w:rsidRPr="00E25071">
        <w:rPr>
          <w:rFonts w:cs="Arial"/>
          <w:sz w:val="18"/>
          <w:lang w:eastAsia="cs-CZ"/>
        </w:rPr>
        <w:t xml:space="preserve">, účinnosť od: </w:t>
      </w:r>
      <w:ins w:id="24" w:author="Autor">
        <w:r w:rsidR="00A64CCC">
          <w:rPr>
            <w:rFonts w:cs="Arial"/>
            <w:sz w:val="18"/>
            <w:lang w:eastAsia="cs-CZ"/>
          </w:rPr>
          <w:t>30</w:t>
        </w:r>
      </w:ins>
      <w:del w:id="25" w:author="Autor">
        <w:r w:rsidR="000922B4" w:rsidDel="00A64CCC">
          <w:rPr>
            <w:rFonts w:cs="Arial"/>
            <w:sz w:val="18"/>
            <w:lang w:eastAsia="cs-CZ"/>
          </w:rPr>
          <w:delText>06</w:delText>
        </w:r>
      </w:del>
      <w:r w:rsidRPr="00E25071">
        <w:rPr>
          <w:rFonts w:cs="Arial"/>
          <w:sz w:val="18"/>
          <w:lang w:eastAsia="cs-CZ"/>
        </w:rPr>
        <w:t xml:space="preserve">. </w:t>
      </w:r>
      <w:r w:rsidR="000922B4">
        <w:rPr>
          <w:rFonts w:cs="Arial"/>
          <w:sz w:val="18"/>
          <w:lang w:eastAsia="cs-CZ"/>
        </w:rPr>
        <w:t>0</w:t>
      </w:r>
      <w:del w:id="26" w:author="Autor">
        <w:r w:rsidR="000922B4" w:rsidDel="00A64CCC">
          <w:rPr>
            <w:rFonts w:cs="Arial"/>
            <w:sz w:val="18"/>
            <w:lang w:eastAsia="cs-CZ"/>
          </w:rPr>
          <w:delText>2</w:delText>
        </w:r>
      </w:del>
      <w:ins w:id="27" w:author="Autor">
        <w:r w:rsidR="00A64CCC">
          <w:rPr>
            <w:rFonts w:cs="Arial"/>
            <w:sz w:val="18"/>
            <w:lang w:eastAsia="cs-CZ"/>
          </w:rPr>
          <w:t>4</w:t>
        </w:r>
      </w:ins>
      <w:r w:rsidRPr="00E25071">
        <w:rPr>
          <w:rFonts w:cs="Arial"/>
          <w:sz w:val="18"/>
          <w:lang w:eastAsia="cs-CZ"/>
        </w:rPr>
        <w:t>. 201</w:t>
      </w:r>
      <w:r w:rsidR="000922B4">
        <w:rPr>
          <w:rFonts w:cs="Arial"/>
          <w:sz w:val="18"/>
          <w:lang w:eastAsia="cs-CZ"/>
        </w:rPr>
        <w:t>8</w:t>
      </w:r>
      <w:r>
        <w:rPr>
          <w:b/>
          <w:sz w:val="60"/>
        </w:rPr>
        <w:br w:type="page"/>
      </w:r>
    </w:p>
    <w:p w14:paraId="1F8DCD8D"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756D7824" w14:textId="77777777" w:rsidR="003E4CCB" w:rsidRDefault="003E4CCB">
      <w:pPr>
        <w:pStyle w:val="Obsah1"/>
        <w:tabs>
          <w:tab w:val="left" w:pos="482"/>
          <w:tab w:val="right" w:leader="dot" w:pos="9060"/>
        </w:tabs>
        <w:rPr>
          <w:rFonts w:eastAsiaTheme="majorEastAsia" w:cs="Arial"/>
          <w:caps/>
          <w:sz w:val="28"/>
          <w:lang w:eastAsia="cs-CZ"/>
        </w:rPr>
      </w:pPr>
    </w:p>
    <w:bookmarkStart w:id="28" w:name="_Toc410907843"/>
    <w:p w14:paraId="18BC38E9" w14:textId="77777777" w:rsidR="00BF74B6" w:rsidRPr="00E135DC" w:rsidRDefault="000C0542">
      <w:pPr>
        <w:pStyle w:val="Obsah1"/>
        <w:tabs>
          <w:tab w:val="left" w:pos="482"/>
          <w:tab w:val="right" w:leader="dot" w:pos="9060"/>
        </w:tabs>
        <w:rPr>
          <w:rFonts w:eastAsiaTheme="minorEastAsia" w:cs="Arial"/>
          <w:noProof/>
          <w:sz w:val="19"/>
          <w:szCs w:val="19"/>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r w:rsidR="00086531">
        <w:rPr>
          <w:noProof/>
        </w:rPr>
        <w:fldChar w:fldCharType="begin"/>
      </w:r>
      <w:r w:rsidR="00086531">
        <w:rPr>
          <w:noProof/>
        </w:rPr>
        <w:instrText xml:space="preserve"> HYPERLINK \l "_Toc440636364" </w:instrText>
      </w:r>
      <w:ins w:id="29" w:author="Autor">
        <w:r w:rsidR="00F7769D">
          <w:rPr>
            <w:noProof/>
          </w:rPr>
        </w:r>
      </w:ins>
      <w:r w:rsidR="00086531">
        <w:rPr>
          <w:noProof/>
        </w:rPr>
        <w:fldChar w:fldCharType="separate"/>
      </w:r>
      <w:r w:rsidR="00BF74B6" w:rsidRPr="00E135DC">
        <w:rPr>
          <w:rStyle w:val="Hypertextovprepojenie"/>
          <w:rFonts w:cs="Arial"/>
          <w:noProof/>
          <w:szCs w:val="19"/>
        </w:rPr>
        <w:t>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Úvod</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_Toc440636364 \h </w:instrText>
      </w:r>
      <w:r w:rsidR="00BF74B6" w:rsidRPr="00E135DC">
        <w:rPr>
          <w:rFonts w:cs="Arial"/>
          <w:noProof/>
          <w:webHidden/>
          <w:sz w:val="19"/>
          <w:szCs w:val="19"/>
        </w:rPr>
      </w:r>
      <w:r w:rsidR="00BF74B6" w:rsidRPr="00E135DC">
        <w:rPr>
          <w:rFonts w:cs="Arial"/>
          <w:noProof/>
          <w:webHidden/>
          <w:sz w:val="19"/>
          <w:szCs w:val="19"/>
        </w:rPr>
        <w:fldChar w:fldCharType="separate"/>
      </w:r>
      <w:r w:rsidR="00F7769D">
        <w:rPr>
          <w:rFonts w:cs="Arial"/>
          <w:noProof/>
          <w:webHidden/>
          <w:sz w:val="19"/>
          <w:szCs w:val="19"/>
        </w:rPr>
        <w:t>4</w:t>
      </w:r>
      <w:r w:rsidR="00BF74B6" w:rsidRPr="00E135DC">
        <w:rPr>
          <w:rFonts w:cs="Arial"/>
          <w:noProof/>
          <w:webHidden/>
          <w:sz w:val="19"/>
          <w:szCs w:val="19"/>
        </w:rPr>
        <w:fldChar w:fldCharType="end"/>
      </w:r>
      <w:r w:rsidR="00086531">
        <w:rPr>
          <w:rFonts w:cs="Arial"/>
          <w:noProof/>
          <w:sz w:val="19"/>
          <w:szCs w:val="19"/>
        </w:rPr>
        <w:fldChar w:fldCharType="end"/>
      </w:r>
    </w:p>
    <w:p w14:paraId="07E00004" w14:textId="77777777" w:rsidR="00BF74B6" w:rsidRPr="00E135DC" w:rsidRDefault="00086531">
      <w:pPr>
        <w:pStyle w:val="Obsah2"/>
        <w:tabs>
          <w:tab w:val="left" w:pos="960"/>
          <w:tab w:val="right" w:leader="dot" w:pos="9060"/>
        </w:tabs>
        <w:rPr>
          <w:rFonts w:eastAsiaTheme="minorEastAsia" w:cs="Arial"/>
          <w:noProof/>
          <w:sz w:val="19"/>
          <w:szCs w:val="19"/>
          <w:lang w:eastAsia="sk-SK"/>
        </w:rPr>
      </w:pPr>
      <w:r>
        <w:rPr>
          <w:noProof/>
        </w:rPr>
        <w:fldChar w:fldCharType="begin"/>
      </w:r>
      <w:r>
        <w:rPr>
          <w:noProof/>
        </w:rPr>
        <w:instrText xml:space="preserve"> HYPERLINK \l "_Toc440636365" </w:instrText>
      </w:r>
      <w:ins w:id="30" w:author="Autor">
        <w:r w:rsidR="00F7769D">
          <w:rPr>
            <w:noProof/>
          </w:rPr>
        </w:r>
      </w:ins>
      <w:r>
        <w:rPr>
          <w:noProof/>
        </w:rPr>
        <w:fldChar w:fldCharType="separate"/>
      </w:r>
      <w:r w:rsidR="00BF74B6" w:rsidRPr="00E135DC">
        <w:rPr>
          <w:rStyle w:val="Hypertextovprepojenie"/>
          <w:rFonts w:cs="Arial"/>
          <w:noProof/>
          <w:szCs w:val="19"/>
        </w:rPr>
        <w:t>1.1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Účinnosť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_Toc440636365 \h </w:instrText>
      </w:r>
      <w:r w:rsidR="00BF74B6" w:rsidRPr="00E135DC">
        <w:rPr>
          <w:rFonts w:cs="Arial"/>
          <w:noProof/>
          <w:webHidden/>
          <w:sz w:val="19"/>
          <w:szCs w:val="19"/>
        </w:rPr>
      </w:r>
      <w:r w:rsidR="00BF74B6" w:rsidRPr="00E135DC">
        <w:rPr>
          <w:rFonts w:cs="Arial"/>
          <w:noProof/>
          <w:webHidden/>
          <w:sz w:val="19"/>
          <w:szCs w:val="19"/>
        </w:rPr>
        <w:fldChar w:fldCharType="separate"/>
      </w:r>
      <w:r w:rsidR="00F7769D">
        <w:rPr>
          <w:rFonts w:cs="Arial"/>
          <w:noProof/>
          <w:webHidden/>
          <w:sz w:val="19"/>
          <w:szCs w:val="19"/>
        </w:rPr>
        <w:t>4</w:t>
      </w:r>
      <w:r w:rsidR="00BF74B6" w:rsidRPr="00E135DC">
        <w:rPr>
          <w:rFonts w:cs="Arial"/>
          <w:noProof/>
          <w:webHidden/>
          <w:sz w:val="19"/>
          <w:szCs w:val="19"/>
        </w:rPr>
        <w:fldChar w:fldCharType="end"/>
      </w:r>
      <w:r>
        <w:rPr>
          <w:rFonts w:cs="Arial"/>
          <w:noProof/>
          <w:sz w:val="19"/>
          <w:szCs w:val="19"/>
        </w:rPr>
        <w:fldChar w:fldCharType="end"/>
      </w:r>
    </w:p>
    <w:p w14:paraId="376D43DD" w14:textId="77777777" w:rsidR="00BF74B6" w:rsidRPr="00E135DC" w:rsidRDefault="00086531">
      <w:pPr>
        <w:pStyle w:val="Obsah2"/>
        <w:tabs>
          <w:tab w:val="left" w:pos="960"/>
          <w:tab w:val="right" w:leader="dot" w:pos="9060"/>
        </w:tabs>
        <w:rPr>
          <w:rFonts w:eastAsiaTheme="minorEastAsia" w:cs="Arial"/>
          <w:noProof/>
          <w:sz w:val="19"/>
          <w:szCs w:val="19"/>
          <w:lang w:eastAsia="sk-SK"/>
        </w:rPr>
      </w:pPr>
      <w:r>
        <w:rPr>
          <w:noProof/>
        </w:rPr>
        <w:fldChar w:fldCharType="begin"/>
      </w:r>
      <w:r>
        <w:rPr>
          <w:noProof/>
        </w:rPr>
        <w:instrText xml:space="preserve"> HYPERLINK \l "_Toc440636366" </w:instrText>
      </w:r>
      <w:ins w:id="31" w:author="Autor">
        <w:r w:rsidR="00F7769D">
          <w:rPr>
            <w:noProof/>
          </w:rPr>
        </w:r>
      </w:ins>
      <w:r>
        <w:rPr>
          <w:noProof/>
        </w:rPr>
        <w:fldChar w:fldCharType="separate"/>
      </w:r>
      <w:r w:rsidR="00BF74B6" w:rsidRPr="00E135DC">
        <w:rPr>
          <w:rStyle w:val="Hypertextovprepojenie"/>
          <w:rFonts w:cs="Arial"/>
          <w:noProof/>
          <w:szCs w:val="19"/>
        </w:rPr>
        <w:t>1.2</w:t>
      </w:r>
      <w:r w:rsidR="00BF74B6" w:rsidRPr="00E135DC">
        <w:rPr>
          <w:rFonts w:eastAsiaTheme="minorEastAsia" w:cs="Arial"/>
          <w:noProof/>
          <w:sz w:val="19"/>
          <w:szCs w:val="19"/>
          <w:lang w:eastAsia="sk-SK"/>
        </w:rPr>
        <w:tab/>
      </w:r>
      <w:r w:rsidR="00BF74B6" w:rsidRPr="00E135DC">
        <w:rPr>
          <w:rStyle w:val="Hypertextovprepojenie"/>
          <w:rFonts w:cs="Arial"/>
          <w:noProof/>
          <w:szCs w:val="19"/>
        </w:rPr>
        <w:t>Cieľ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_Toc440636366 \h </w:instrText>
      </w:r>
      <w:r w:rsidR="00BF74B6" w:rsidRPr="00E135DC">
        <w:rPr>
          <w:rFonts w:cs="Arial"/>
          <w:noProof/>
          <w:webHidden/>
          <w:sz w:val="19"/>
          <w:szCs w:val="19"/>
        </w:rPr>
      </w:r>
      <w:r w:rsidR="00BF74B6" w:rsidRPr="00E135DC">
        <w:rPr>
          <w:rFonts w:cs="Arial"/>
          <w:noProof/>
          <w:webHidden/>
          <w:sz w:val="19"/>
          <w:szCs w:val="19"/>
        </w:rPr>
        <w:fldChar w:fldCharType="separate"/>
      </w:r>
      <w:r w:rsidR="00F7769D">
        <w:rPr>
          <w:rFonts w:cs="Arial"/>
          <w:noProof/>
          <w:webHidden/>
          <w:sz w:val="19"/>
          <w:szCs w:val="19"/>
        </w:rPr>
        <w:t>4</w:t>
      </w:r>
      <w:r w:rsidR="00BF74B6" w:rsidRPr="00E135DC">
        <w:rPr>
          <w:rFonts w:cs="Arial"/>
          <w:noProof/>
          <w:webHidden/>
          <w:sz w:val="19"/>
          <w:szCs w:val="19"/>
        </w:rPr>
        <w:fldChar w:fldCharType="end"/>
      </w:r>
      <w:r>
        <w:rPr>
          <w:rFonts w:cs="Arial"/>
          <w:noProof/>
          <w:sz w:val="19"/>
          <w:szCs w:val="19"/>
        </w:rPr>
        <w:fldChar w:fldCharType="end"/>
      </w:r>
    </w:p>
    <w:p w14:paraId="75D147C7" w14:textId="77777777" w:rsidR="00BF74B6" w:rsidRPr="00E135DC" w:rsidRDefault="00086531">
      <w:pPr>
        <w:pStyle w:val="Obsah2"/>
        <w:tabs>
          <w:tab w:val="left" w:pos="960"/>
          <w:tab w:val="right" w:leader="dot" w:pos="9060"/>
        </w:tabs>
        <w:rPr>
          <w:rFonts w:eastAsiaTheme="minorEastAsia" w:cs="Arial"/>
          <w:noProof/>
          <w:sz w:val="19"/>
          <w:szCs w:val="19"/>
          <w:lang w:eastAsia="sk-SK"/>
        </w:rPr>
      </w:pPr>
      <w:r>
        <w:rPr>
          <w:noProof/>
        </w:rPr>
        <w:fldChar w:fldCharType="begin"/>
      </w:r>
      <w:r>
        <w:rPr>
          <w:noProof/>
        </w:rPr>
        <w:instrText xml:space="preserve"> HYPERLINK \l "_Toc440636367" </w:instrText>
      </w:r>
      <w:ins w:id="32" w:author="Autor">
        <w:r w:rsidR="00F7769D">
          <w:rPr>
            <w:noProof/>
          </w:rPr>
        </w:r>
      </w:ins>
      <w:r>
        <w:rPr>
          <w:noProof/>
        </w:rPr>
        <w:fldChar w:fldCharType="separate"/>
      </w:r>
      <w:r w:rsidR="00BF74B6" w:rsidRPr="00E135DC">
        <w:rPr>
          <w:rStyle w:val="Hypertextovprepojenie"/>
          <w:rFonts w:cs="Arial"/>
          <w:noProof/>
          <w:szCs w:val="19"/>
        </w:rPr>
        <w:t>1.3</w:t>
      </w:r>
      <w:r w:rsidR="00BF74B6" w:rsidRPr="00E135DC">
        <w:rPr>
          <w:rFonts w:eastAsiaTheme="minorEastAsia" w:cs="Arial"/>
          <w:noProof/>
          <w:sz w:val="19"/>
          <w:szCs w:val="19"/>
          <w:lang w:eastAsia="sk-SK"/>
        </w:rPr>
        <w:tab/>
      </w:r>
      <w:r w:rsidR="00BF74B6" w:rsidRPr="00E135DC">
        <w:rPr>
          <w:rStyle w:val="Hypertextovprepojenie"/>
          <w:rFonts w:cs="Arial"/>
          <w:noProof/>
          <w:szCs w:val="19"/>
        </w:rPr>
        <w:t>Definícia pojmov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_Toc440636367 \h </w:instrText>
      </w:r>
      <w:r w:rsidR="00BF74B6" w:rsidRPr="00E135DC">
        <w:rPr>
          <w:rFonts w:cs="Arial"/>
          <w:noProof/>
          <w:webHidden/>
          <w:sz w:val="19"/>
          <w:szCs w:val="19"/>
        </w:rPr>
      </w:r>
      <w:r w:rsidR="00BF74B6" w:rsidRPr="00E135DC">
        <w:rPr>
          <w:rFonts w:cs="Arial"/>
          <w:noProof/>
          <w:webHidden/>
          <w:sz w:val="19"/>
          <w:szCs w:val="19"/>
        </w:rPr>
        <w:fldChar w:fldCharType="separate"/>
      </w:r>
      <w:r w:rsidR="00F7769D">
        <w:rPr>
          <w:rFonts w:cs="Arial"/>
          <w:noProof/>
          <w:webHidden/>
          <w:sz w:val="19"/>
          <w:szCs w:val="19"/>
        </w:rPr>
        <w:t>5</w:t>
      </w:r>
      <w:r w:rsidR="00BF74B6" w:rsidRPr="00E135DC">
        <w:rPr>
          <w:rFonts w:cs="Arial"/>
          <w:noProof/>
          <w:webHidden/>
          <w:sz w:val="19"/>
          <w:szCs w:val="19"/>
        </w:rPr>
        <w:fldChar w:fldCharType="end"/>
      </w:r>
      <w:r>
        <w:rPr>
          <w:rFonts w:cs="Arial"/>
          <w:noProof/>
          <w:sz w:val="19"/>
          <w:szCs w:val="19"/>
        </w:rPr>
        <w:fldChar w:fldCharType="end"/>
      </w:r>
    </w:p>
    <w:p w14:paraId="78BB9CF8" w14:textId="6EAF5739" w:rsidR="00BF74B6" w:rsidRPr="00E135DC" w:rsidRDefault="00086531">
      <w:pPr>
        <w:pStyle w:val="Obsah2"/>
        <w:tabs>
          <w:tab w:val="left" w:pos="960"/>
          <w:tab w:val="right" w:leader="dot" w:pos="9060"/>
        </w:tabs>
        <w:rPr>
          <w:rFonts w:eastAsiaTheme="minorEastAsia" w:cs="Arial"/>
          <w:noProof/>
          <w:sz w:val="19"/>
          <w:szCs w:val="19"/>
          <w:lang w:eastAsia="sk-SK"/>
        </w:rPr>
      </w:pPr>
      <w:r>
        <w:rPr>
          <w:noProof/>
        </w:rPr>
        <w:fldChar w:fldCharType="begin"/>
      </w:r>
      <w:r>
        <w:rPr>
          <w:noProof/>
        </w:rPr>
        <w:instrText xml:space="preserve"> HYPERLINK \l "_Toc440636368" </w:instrText>
      </w:r>
      <w:ins w:id="33" w:author="Autor">
        <w:r w:rsidR="00F7769D">
          <w:rPr>
            <w:noProof/>
          </w:rPr>
        </w:r>
      </w:ins>
      <w:r>
        <w:rPr>
          <w:noProof/>
        </w:rPr>
        <w:fldChar w:fldCharType="separate"/>
      </w:r>
      <w:r w:rsidR="00BF74B6" w:rsidRPr="00E135DC">
        <w:rPr>
          <w:rStyle w:val="Hypertextovprepojenie"/>
          <w:rFonts w:cs="Arial"/>
          <w:noProof/>
          <w:szCs w:val="19"/>
        </w:rPr>
        <w:t>1.4</w:t>
      </w:r>
      <w:r w:rsidR="00BF74B6" w:rsidRPr="00E135DC">
        <w:rPr>
          <w:rFonts w:eastAsiaTheme="minorEastAsia" w:cs="Arial"/>
          <w:noProof/>
          <w:sz w:val="19"/>
          <w:szCs w:val="19"/>
          <w:lang w:eastAsia="sk-SK"/>
        </w:rPr>
        <w:tab/>
      </w:r>
      <w:r w:rsidR="00BF74B6" w:rsidRPr="00E135DC">
        <w:rPr>
          <w:rStyle w:val="Hypertextovprepojenie"/>
          <w:rFonts w:cs="Arial"/>
          <w:noProof/>
          <w:szCs w:val="19"/>
        </w:rPr>
        <w:t>Skratky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_Toc440636368 \h </w:instrText>
      </w:r>
      <w:r w:rsidR="00BF74B6" w:rsidRPr="00E135DC">
        <w:rPr>
          <w:rFonts w:cs="Arial"/>
          <w:noProof/>
          <w:webHidden/>
          <w:sz w:val="19"/>
          <w:szCs w:val="19"/>
        </w:rPr>
      </w:r>
      <w:r w:rsidR="00BF74B6" w:rsidRPr="00E135DC">
        <w:rPr>
          <w:rFonts w:cs="Arial"/>
          <w:noProof/>
          <w:webHidden/>
          <w:sz w:val="19"/>
          <w:szCs w:val="19"/>
        </w:rPr>
        <w:fldChar w:fldCharType="separate"/>
      </w:r>
      <w:r w:rsidR="00F7769D">
        <w:rPr>
          <w:rFonts w:cs="Arial"/>
          <w:noProof/>
          <w:webHidden/>
          <w:sz w:val="19"/>
          <w:szCs w:val="19"/>
        </w:rPr>
        <w:t>15</w:t>
      </w:r>
      <w:r w:rsidR="00BF74B6" w:rsidRPr="00E135DC">
        <w:rPr>
          <w:rFonts w:cs="Arial"/>
          <w:noProof/>
          <w:webHidden/>
          <w:sz w:val="19"/>
          <w:szCs w:val="19"/>
        </w:rPr>
        <w:fldChar w:fldCharType="end"/>
      </w:r>
      <w:r>
        <w:rPr>
          <w:rFonts w:cs="Arial"/>
          <w:noProof/>
          <w:sz w:val="19"/>
          <w:szCs w:val="19"/>
        </w:rPr>
        <w:fldChar w:fldCharType="end"/>
      </w:r>
    </w:p>
    <w:p w14:paraId="5081C3B7" w14:textId="57B2187F" w:rsidR="00BF74B6" w:rsidRPr="00E135DC" w:rsidRDefault="00086531">
      <w:pPr>
        <w:pStyle w:val="Obsah2"/>
        <w:tabs>
          <w:tab w:val="left" w:pos="960"/>
          <w:tab w:val="right" w:leader="dot" w:pos="9060"/>
        </w:tabs>
        <w:rPr>
          <w:rFonts w:eastAsiaTheme="minorEastAsia" w:cs="Arial"/>
          <w:noProof/>
          <w:sz w:val="19"/>
          <w:szCs w:val="19"/>
          <w:lang w:eastAsia="sk-SK"/>
        </w:rPr>
      </w:pPr>
      <w:r>
        <w:rPr>
          <w:noProof/>
        </w:rPr>
        <w:fldChar w:fldCharType="begin"/>
      </w:r>
      <w:r>
        <w:rPr>
          <w:noProof/>
        </w:rPr>
        <w:instrText xml:space="preserve"> HYPERLINK \l "_Toc440636369" </w:instrText>
      </w:r>
      <w:ins w:id="34" w:author="Autor">
        <w:r w:rsidR="00F7769D">
          <w:rPr>
            <w:noProof/>
          </w:rPr>
        </w:r>
      </w:ins>
      <w:r>
        <w:rPr>
          <w:noProof/>
        </w:rPr>
        <w:fldChar w:fldCharType="separate"/>
      </w:r>
      <w:r w:rsidR="00BF74B6" w:rsidRPr="00E135DC">
        <w:rPr>
          <w:rStyle w:val="Hypertextovprepojenie"/>
          <w:rFonts w:cs="Arial"/>
          <w:noProof/>
          <w:szCs w:val="19"/>
        </w:rPr>
        <w:t>1.5</w:t>
      </w:r>
      <w:r w:rsidR="00BF74B6" w:rsidRPr="00E135DC">
        <w:rPr>
          <w:rFonts w:eastAsiaTheme="minorEastAsia" w:cs="Arial"/>
          <w:noProof/>
          <w:sz w:val="19"/>
          <w:szCs w:val="19"/>
          <w:lang w:eastAsia="sk-SK"/>
        </w:rPr>
        <w:tab/>
      </w:r>
      <w:r w:rsidR="00BF74B6" w:rsidRPr="00E135DC">
        <w:rPr>
          <w:rStyle w:val="Hypertextovprepojenie"/>
          <w:rFonts w:cs="Arial"/>
          <w:noProof/>
          <w:szCs w:val="19"/>
        </w:rPr>
        <w:t>Legislatíva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_Toc440636369 \h </w:instrText>
      </w:r>
      <w:r w:rsidR="00BF74B6" w:rsidRPr="00E135DC">
        <w:rPr>
          <w:rFonts w:cs="Arial"/>
          <w:noProof/>
          <w:webHidden/>
          <w:sz w:val="19"/>
          <w:szCs w:val="19"/>
        </w:rPr>
      </w:r>
      <w:r w:rsidR="00BF74B6" w:rsidRPr="00E135DC">
        <w:rPr>
          <w:rFonts w:cs="Arial"/>
          <w:noProof/>
          <w:webHidden/>
          <w:sz w:val="19"/>
          <w:szCs w:val="19"/>
        </w:rPr>
        <w:fldChar w:fldCharType="separate"/>
      </w:r>
      <w:r w:rsidR="00F7769D">
        <w:rPr>
          <w:rFonts w:cs="Arial"/>
          <w:noProof/>
          <w:webHidden/>
          <w:sz w:val="19"/>
          <w:szCs w:val="19"/>
        </w:rPr>
        <w:t>17</w:t>
      </w:r>
      <w:r w:rsidR="00BF74B6" w:rsidRPr="00E135DC">
        <w:rPr>
          <w:rFonts w:cs="Arial"/>
          <w:noProof/>
          <w:webHidden/>
          <w:sz w:val="19"/>
          <w:szCs w:val="19"/>
        </w:rPr>
        <w:fldChar w:fldCharType="end"/>
      </w:r>
      <w:r>
        <w:rPr>
          <w:rFonts w:cs="Arial"/>
          <w:noProof/>
          <w:sz w:val="19"/>
          <w:szCs w:val="19"/>
        </w:rPr>
        <w:fldChar w:fldCharType="end"/>
      </w:r>
    </w:p>
    <w:p w14:paraId="1D3E136E" w14:textId="6662B2DA" w:rsidR="00BF74B6" w:rsidRPr="00E135DC" w:rsidRDefault="00086531">
      <w:pPr>
        <w:pStyle w:val="Obsah1"/>
        <w:tabs>
          <w:tab w:val="left" w:pos="482"/>
          <w:tab w:val="right" w:leader="dot" w:pos="9060"/>
        </w:tabs>
        <w:rPr>
          <w:rFonts w:eastAsiaTheme="minorEastAsia" w:cs="Arial"/>
          <w:noProof/>
          <w:sz w:val="19"/>
          <w:szCs w:val="19"/>
          <w:lang w:eastAsia="sk-SK"/>
        </w:rPr>
      </w:pPr>
      <w:r>
        <w:rPr>
          <w:noProof/>
        </w:rPr>
        <w:fldChar w:fldCharType="begin"/>
      </w:r>
      <w:r>
        <w:rPr>
          <w:noProof/>
        </w:rPr>
        <w:instrText xml:space="preserve"> HYPERLINK \l "_Toc440636370" </w:instrText>
      </w:r>
      <w:ins w:id="35" w:author="Autor">
        <w:r w:rsidR="00F7769D">
          <w:rPr>
            <w:noProof/>
          </w:rPr>
        </w:r>
      </w:ins>
      <w:r>
        <w:rPr>
          <w:noProof/>
        </w:rPr>
        <w:fldChar w:fldCharType="separate"/>
      </w:r>
      <w:r w:rsidR="00BF74B6" w:rsidRPr="00E135DC">
        <w:rPr>
          <w:rStyle w:val="Hypertextovprepojenie"/>
          <w:rFonts w:cs="Arial"/>
          <w:noProof/>
          <w:szCs w:val="19"/>
        </w:rPr>
        <w:t>2</w:t>
      </w:r>
      <w:r w:rsidR="00BF74B6" w:rsidRPr="00E135DC">
        <w:rPr>
          <w:rFonts w:eastAsiaTheme="minorEastAsia" w:cs="Arial"/>
          <w:noProof/>
          <w:sz w:val="19"/>
          <w:szCs w:val="19"/>
          <w:lang w:eastAsia="sk-SK"/>
        </w:rPr>
        <w:tab/>
      </w:r>
      <w:r w:rsidR="00BF74B6" w:rsidRPr="00E135DC">
        <w:rPr>
          <w:rStyle w:val="Hypertextovprepojenie"/>
          <w:rFonts w:cs="Arial"/>
          <w:noProof/>
          <w:szCs w:val="19"/>
        </w:rPr>
        <w:t>Realizácia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_Toc440636370 \h </w:instrText>
      </w:r>
      <w:r w:rsidR="00BF74B6" w:rsidRPr="00E135DC">
        <w:rPr>
          <w:rFonts w:cs="Arial"/>
          <w:noProof/>
          <w:webHidden/>
          <w:sz w:val="19"/>
          <w:szCs w:val="19"/>
        </w:rPr>
      </w:r>
      <w:r w:rsidR="00BF74B6" w:rsidRPr="00E135DC">
        <w:rPr>
          <w:rFonts w:cs="Arial"/>
          <w:noProof/>
          <w:webHidden/>
          <w:sz w:val="19"/>
          <w:szCs w:val="19"/>
        </w:rPr>
        <w:fldChar w:fldCharType="separate"/>
      </w:r>
      <w:r w:rsidR="00F7769D">
        <w:rPr>
          <w:rFonts w:cs="Arial"/>
          <w:noProof/>
          <w:webHidden/>
          <w:sz w:val="19"/>
          <w:szCs w:val="19"/>
        </w:rPr>
        <w:t>18</w:t>
      </w:r>
      <w:r w:rsidR="00BF74B6" w:rsidRPr="00E135DC">
        <w:rPr>
          <w:rFonts w:cs="Arial"/>
          <w:noProof/>
          <w:webHidden/>
          <w:sz w:val="19"/>
          <w:szCs w:val="19"/>
        </w:rPr>
        <w:fldChar w:fldCharType="end"/>
      </w:r>
      <w:r>
        <w:rPr>
          <w:rFonts w:cs="Arial"/>
          <w:noProof/>
          <w:sz w:val="19"/>
          <w:szCs w:val="19"/>
        </w:rPr>
        <w:fldChar w:fldCharType="end"/>
      </w:r>
    </w:p>
    <w:p w14:paraId="717C3587" w14:textId="7374328E" w:rsidR="00BF74B6" w:rsidRPr="00E135DC" w:rsidRDefault="00086531">
      <w:pPr>
        <w:pStyle w:val="Obsah2"/>
        <w:tabs>
          <w:tab w:val="left" w:pos="960"/>
          <w:tab w:val="right" w:leader="dot" w:pos="9060"/>
        </w:tabs>
        <w:rPr>
          <w:rFonts w:eastAsiaTheme="minorEastAsia" w:cs="Arial"/>
          <w:noProof/>
          <w:sz w:val="19"/>
          <w:szCs w:val="19"/>
          <w:lang w:eastAsia="sk-SK"/>
        </w:rPr>
      </w:pPr>
      <w:r>
        <w:rPr>
          <w:noProof/>
        </w:rPr>
        <w:fldChar w:fldCharType="begin"/>
      </w:r>
      <w:r>
        <w:rPr>
          <w:noProof/>
        </w:rPr>
        <w:instrText xml:space="preserve"> HYPERLINK \l "_Toc440636371" </w:instrText>
      </w:r>
      <w:ins w:id="36" w:author="Autor">
        <w:r w:rsidR="00F7769D">
          <w:rPr>
            <w:noProof/>
          </w:rPr>
        </w:r>
      </w:ins>
      <w:r>
        <w:rPr>
          <w:noProof/>
        </w:rPr>
        <w:fldChar w:fldCharType="separate"/>
      </w:r>
      <w:r w:rsidR="00BF74B6" w:rsidRPr="00E135DC">
        <w:rPr>
          <w:rStyle w:val="Hypertextovprepojenie"/>
          <w:rFonts w:cs="Arial"/>
          <w:noProof/>
          <w:szCs w:val="19"/>
        </w:rPr>
        <w:t>2.1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 k realizácii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_Toc440636371 \h </w:instrText>
      </w:r>
      <w:r w:rsidR="00BF74B6" w:rsidRPr="00E135DC">
        <w:rPr>
          <w:rFonts w:cs="Arial"/>
          <w:noProof/>
          <w:webHidden/>
          <w:sz w:val="19"/>
          <w:szCs w:val="19"/>
        </w:rPr>
      </w:r>
      <w:r w:rsidR="00BF74B6" w:rsidRPr="00E135DC">
        <w:rPr>
          <w:rFonts w:cs="Arial"/>
          <w:noProof/>
          <w:webHidden/>
          <w:sz w:val="19"/>
          <w:szCs w:val="19"/>
        </w:rPr>
        <w:fldChar w:fldCharType="separate"/>
      </w:r>
      <w:r w:rsidR="00F7769D">
        <w:rPr>
          <w:rFonts w:cs="Arial"/>
          <w:noProof/>
          <w:webHidden/>
          <w:sz w:val="19"/>
          <w:szCs w:val="19"/>
        </w:rPr>
        <w:t>18</w:t>
      </w:r>
      <w:r w:rsidR="00BF74B6" w:rsidRPr="00E135DC">
        <w:rPr>
          <w:rFonts w:cs="Arial"/>
          <w:noProof/>
          <w:webHidden/>
          <w:sz w:val="19"/>
          <w:szCs w:val="19"/>
        </w:rPr>
        <w:fldChar w:fldCharType="end"/>
      </w:r>
      <w:r>
        <w:rPr>
          <w:rFonts w:cs="Arial"/>
          <w:noProof/>
          <w:sz w:val="19"/>
          <w:szCs w:val="19"/>
        </w:rPr>
        <w:fldChar w:fldCharType="end"/>
      </w:r>
    </w:p>
    <w:p w14:paraId="451E82B0" w14:textId="4BC457DD" w:rsidR="00BF74B6" w:rsidRPr="00E135DC" w:rsidRDefault="00086531">
      <w:pPr>
        <w:pStyle w:val="Obsah3"/>
        <w:rPr>
          <w:rFonts w:eastAsiaTheme="minorEastAsia" w:cs="Arial"/>
          <w:noProof/>
          <w:sz w:val="19"/>
          <w:szCs w:val="19"/>
          <w:lang w:eastAsia="sk-SK"/>
        </w:rPr>
      </w:pPr>
      <w:r>
        <w:rPr>
          <w:noProof/>
        </w:rPr>
        <w:fldChar w:fldCharType="begin"/>
      </w:r>
      <w:r>
        <w:rPr>
          <w:noProof/>
        </w:rPr>
        <w:instrText xml:space="preserve"> HYPERLINK \l "_Toc440636372" </w:instrText>
      </w:r>
      <w:ins w:id="37" w:author="Autor">
        <w:r w:rsidR="00F7769D">
          <w:rPr>
            <w:noProof/>
          </w:rPr>
        </w:r>
      </w:ins>
      <w:r>
        <w:rPr>
          <w:noProof/>
        </w:rPr>
        <w:fldChar w:fldCharType="separate"/>
      </w:r>
      <w:r w:rsidR="00BF74B6" w:rsidRPr="00E135DC">
        <w:rPr>
          <w:rStyle w:val="Hypertextovprepojenie"/>
          <w:rFonts w:cs="Arial"/>
          <w:noProof/>
          <w:szCs w:val="19"/>
        </w:rPr>
        <w:t>2.1.1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_Toc440636372 \h </w:instrText>
      </w:r>
      <w:r w:rsidR="00BF74B6" w:rsidRPr="00E135DC">
        <w:rPr>
          <w:rFonts w:cs="Arial"/>
          <w:noProof/>
          <w:webHidden/>
          <w:sz w:val="19"/>
          <w:szCs w:val="19"/>
        </w:rPr>
      </w:r>
      <w:r w:rsidR="00BF74B6" w:rsidRPr="00E135DC">
        <w:rPr>
          <w:rFonts w:cs="Arial"/>
          <w:noProof/>
          <w:webHidden/>
          <w:sz w:val="19"/>
          <w:szCs w:val="19"/>
        </w:rPr>
        <w:fldChar w:fldCharType="separate"/>
      </w:r>
      <w:r w:rsidR="00F7769D">
        <w:rPr>
          <w:rFonts w:cs="Arial"/>
          <w:noProof/>
          <w:webHidden/>
          <w:sz w:val="19"/>
          <w:szCs w:val="19"/>
        </w:rPr>
        <w:t>18</w:t>
      </w:r>
      <w:r w:rsidR="00BF74B6" w:rsidRPr="00E135DC">
        <w:rPr>
          <w:rFonts w:cs="Arial"/>
          <w:noProof/>
          <w:webHidden/>
          <w:sz w:val="19"/>
          <w:szCs w:val="19"/>
        </w:rPr>
        <w:fldChar w:fldCharType="end"/>
      </w:r>
      <w:r>
        <w:rPr>
          <w:rFonts w:cs="Arial"/>
          <w:noProof/>
          <w:sz w:val="19"/>
          <w:szCs w:val="19"/>
        </w:rPr>
        <w:fldChar w:fldCharType="end"/>
      </w:r>
    </w:p>
    <w:p w14:paraId="3E888383" w14:textId="466B90E0" w:rsidR="00BF74B6" w:rsidRPr="00E135DC" w:rsidRDefault="00086531">
      <w:pPr>
        <w:pStyle w:val="Obsah3"/>
        <w:rPr>
          <w:rFonts w:eastAsiaTheme="minorEastAsia" w:cs="Arial"/>
          <w:noProof/>
          <w:sz w:val="19"/>
          <w:szCs w:val="19"/>
          <w:lang w:eastAsia="sk-SK"/>
        </w:rPr>
      </w:pPr>
      <w:r>
        <w:rPr>
          <w:noProof/>
        </w:rPr>
        <w:fldChar w:fldCharType="begin"/>
      </w:r>
      <w:r>
        <w:rPr>
          <w:noProof/>
        </w:rPr>
        <w:instrText xml:space="preserve"> HYPERLINK \l "_Toc440636373" </w:instrText>
      </w:r>
      <w:ins w:id="38" w:author="Autor">
        <w:r w:rsidR="00F7769D">
          <w:rPr>
            <w:noProof/>
          </w:rPr>
        </w:r>
      </w:ins>
      <w:r>
        <w:rPr>
          <w:noProof/>
        </w:rPr>
        <w:fldChar w:fldCharType="separate"/>
      </w:r>
      <w:r w:rsidR="00BF74B6" w:rsidRPr="00E135DC">
        <w:rPr>
          <w:rStyle w:val="Hypertextovprepojenie"/>
          <w:rFonts w:cs="Arial"/>
          <w:noProof/>
          <w:szCs w:val="19"/>
        </w:rPr>
        <w:t>2.1.2</w:t>
      </w:r>
      <w:r w:rsidR="00BF74B6" w:rsidRPr="00E135DC">
        <w:rPr>
          <w:rFonts w:eastAsiaTheme="minorEastAsia" w:cs="Arial"/>
          <w:noProof/>
          <w:sz w:val="19"/>
          <w:szCs w:val="19"/>
          <w:lang w:eastAsia="sk-SK"/>
        </w:rPr>
        <w:tab/>
      </w:r>
      <w:r w:rsidR="00BF74B6" w:rsidRPr="00E135DC">
        <w:rPr>
          <w:rStyle w:val="Hypertextovprepojenie"/>
          <w:rFonts w:cs="Arial"/>
          <w:noProof/>
          <w:szCs w:val="19"/>
        </w:rPr>
        <w:t>Na čo nezabudnúť po podpise zmluvy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_Toc440636373 \h </w:instrText>
      </w:r>
      <w:r w:rsidR="00BF74B6" w:rsidRPr="00E135DC">
        <w:rPr>
          <w:rFonts w:cs="Arial"/>
          <w:noProof/>
          <w:webHidden/>
          <w:sz w:val="19"/>
          <w:szCs w:val="19"/>
        </w:rPr>
      </w:r>
      <w:r w:rsidR="00BF74B6" w:rsidRPr="00E135DC">
        <w:rPr>
          <w:rFonts w:cs="Arial"/>
          <w:noProof/>
          <w:webHidden/>
          <w:sz w:val="19"/>
          <w:szCs w:val="19"/>
        </w:rPr>
        <w:fldChar w:fldCharType="separate"/>
      </w:r>
      <w:r w:rsidR="00F7769D">
        <w:rPr>
          <w:rFonts w:cs="Arial"/>
          <w:noProof/>
          <w:webHidden/>
          <w:sz w:val="19"/>
          <w:szCs w:val="19"/>
        </w:rPr>
        <w:t>18</w:t>
      </w:r>
      <w:r w:rsidR="00BF74B6" w:rsidRPr="00E135DC">
        <w:rPr>
          <w:rFonts w:cs="Arial"/>
          <w:noProof/>
          <w:webHidden/>
          <w:sz w:val="19"/>
          <w:szCs w:val="19"/>
        </w:rPr>
        <w:fldChar w:fldCharType="end"/>
      </w:r>
      <w:r>
        <w:rPr>
          <w:rFonts w:cs="Arial"/>
          <w:noProof/>
          <w:sz w:val="19"/>
          <w:szCs w:val="19"/>
        </w:rPr>
        <w:fldChar w:fldCharType="end"/>
      </w:r>
    </w:p>
    <w:p w14:paraId="162A0FCF" w14:textId="27A1C82E" w:rsidR="00BF74B6" w:rsidRPr="00E135DC" w:rsidRDefault="00086531">
      <w:pPr>
        <w:pStyle w:val="Obsah2"/>
        <w:tabs>
          <w:tab w:val="left" w:pos="960"/>
          <w:tab w:val="right" w:leader="dot" w:pos="9060"/>
        </w:tabs>
        <w:rPr>
          <w:rFonts w:eastAsiaTheme="minorEastAsia" w:cs="Arial"/>
          <w:noProof/>
          <w:sz w:val="19"/>
          <w:szCs w:val="19"/>
          <w:lang w:eastAsia="sk-SK"/>
        </w:rPr>
      </w:pPr>
      <w:r>
        <w:rPr>
          <w:noProof/>
        </w:rPr>
        <w:fldChar w:fldCharType="begin"/>
      </w:r>
      <w:r>
        <w:rPr>
          <w:noProof/>
        </w:rPr>
        <w:instrText xml:space="preserve"> HYPERLINK \l "_Toc</w:instrText>
      </w:r>
      <w:r>
        <w:rPr>
          <w:noProof/>
        </w:rPr>
        <w:instrText xml:space="preserve">440636374" </w:instrText>
      </w:r>
      <w:ins w:id="39" w:author="Autor">
        <w:r w:rsidR="00F7769D">
          <w:rPr>
            <w:noProof/>
          </w:rPr>
        </w:r>
      </w:ins>
      <w:r>
        <w:rPr>
          <w:noProof/>
        </w:rPr>
        <w:fldChar w:fldCharType="separate"/>
      </w:r>
      <w:r w:rsidR="00BF74B6" w:rsidRPr="00E135DC">
        <w:rPr>
          <w:rStyle w:val="Hypertextovprepojenie"/>
          <w:rFonts w:cs="Arial"/>
          <w:noProof/>
          <w:szCs w:val="19"/>
        </w:rPr>
        <w:t>2.2</w:t>
      </w:r>
      <w:r w:rsidR="00BF74B6" w:rsidRPr="00E135DC">
        <w:rPr>
          <w:rFonts w:eastAsiaTheme="minorEastAsia" w:cs="Arial"/>
          <w:noProof/>
          <w:sz w:val="19"/>
          <w:szCs w:val="19"/>
          <w:lang w:eastAsia="sk-SK"/>
        </w:rPr>
        <w:tab/>
      </w:r>
      <w:r w:rsidR="00BF74B6" w:rsidRPr="00E135DC">
        <w:rPr>
          <w:rStyle w:val="Hypertextovprepojenie"/>
          <w:rFonts w:cs="Arial"/>
          <w:noProof/>
          <w:szCs w:val="19"/>
        </w:rPr>
        <w:t>Monitorovanie projektu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_Toc440636374 \h </w:instrText>
      </w:r>
      <w:r w:rsidR="00BF74B6" w:rsidRPr="00E135DC">
        <w:rPr>
          <w:rFonts w:cs="Arial"/>
          <w:noProof/>
          <w:webHidden/>
          <w:sz w:val="19"/>
          <w:szCs w:val="19"/>
        </w:rPr>
      </w:r>
      <w:r w:rsidR="00BF74B6" w:rsidRPr="00E135DC">
        <w:rPr>
          <w:rFonts w:cs="Arial"/>
          <w:noProof/>
          <w:webHidden/>
          <w:sz w:val="19"/>
          <w:szCs w:val="19"/>
        </w:rPr>
        <w:fldChar w:fldCharType="separate"/>
      </w:r>
      <w:r w:rsidR="00F7769D">
        <w:rPr>
          <w:rFonts w:cs="Arial"/>
          <w:noProof/>
          <w:webHidden/>
          <w:sz w:val="19"/>
          <w:szCs w:val="19"/>
        </w:rPr>
        <w:t>20</w:t>
      </w:r>
      <w:r w:rsidR="00BF74B6" w:rsidRPr="00E135DC">
        <w:rPr>
          <w:rFonts w:cs="Arial"/>
          <w:noProof/>
          <w:webHidden/>
          <w:sz w:val="19"/>
          <w:szCs w:val="19"/>
        </w:rPr>
        <w:fldChar w:fldCharType="end"/>
      </w:r>
      <w:r>
        <w:rPr>
          <w:rFonts w:cs="Arial"/>
          <w:noProof/>
          <w:sz w:val="19"/>
          <w:szCs w:val="19"/>
        </w:rPr>
        <w:fldChar w:fldCharType="end"/>
      </w:r>
    </w:p>
    <w:p w14:paraId="66AD3C28" w14:textId="04894848" w:rsidR="00BF74B6" w:rsidRPr="00E135DC" w:rsidRDefault="00086531">
      <w:pPr>
        <w:pStyle w:val="Obsah2"/>
        <w:tabs>
          <w:tab w:val="left" w:pos="960"/>
          <w:tab w:val="right" w:leader="dot" w:pos="9060"/>
        </w:tabs>
        <w:rPr>
          <w:rFonts w:eastAsiaTheme="minorEastAsia" w:cs="Arial"/>
          <w:noProof/>
          <w:sz w:val="19"/>
          <w:szCs w:val="19"/>
          <w:lang w:eastAsia="sk-SK"/>
        </w:rPr>
      </w:pPr>
      <w:r>
        <w:rPr>
          <w:noProof/>
        </w:rPr>
        <w:fldChar w:fldCharType="begin"/>
      </w:r>
      <w:r>
        <w:rPr>
          <w:noProof/>
        </w:rPr>
        <w:instrText xml:space="preserve"> HYPERLINK \l "_Toc440636375" </w:instrText>
      </w:r>
      <w:ins w:id="40" w:author="Autor">
        <w:r w:rsidR="00F7769D">
          <w:rPr>
            <w:noProof/>
          </w:rPr>
        </w:r>
      </w:ins>
      <w:r>
        <w:rPr>
          <w:noProof/>
        </w:rPr>
        <w:fldChar w:fldCharType="separate"/>
      </w:r>
      <w:r w:rsidR="00BF74B6" w:rsidRPr="00E135DC">
        <w:rPr>
          <w:rStyle w:val="Hypertextovprepojenie"/>
          <w:rFonts w:cs="Arial"/>
          <w:noProof/>
          <w:szCs w:val="19"/>
        </w:rPr>
        <w:t>2.3</w:t>
      </w:r>
      <w:r w:rsidR="00BF74B6" w:rsidRPr="00E135DC">
        <w:rPr>
          <w:rFonts w:eastAsiaTheme="minorEastAsia" w:cs="Arial"/>
          <w:noProof/>
          <w:sz w:val="19"/>
          <w:szCs w:val="19"/>
          <w:lang w:eastAsia="sk-SK"/>
        </w:rPr>
        <w:tab/>
      </w:r>
      <w:r w:rsidR="00BF74B6" w:rsidRPr="00E135DC">
        <w:rPr>
          <w:rStyle w:val="Hypertextovprepojenie"/>
          <w:rFonts w:cs="Arial"/>
          <w:noProof/>
          <w:szCs w:val="19"/>
        </w:rPr>
        <w:t>Zmena zmluvy o NFP</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_Toc440636375 \h </w:instrText>
      </w:r>
      <w:r w:rsidR="00BF74B6" w:rsidRPr="00E135DC">
        <w:rPr>
          <w:rFonts w:cs="Arial"/>
          <w:noProof/>
          <w:webHidden/>
          <w:sz w:val="19"/>
          <w:szCs w:val="19"/>
        </w:rPr>
      </w:r>
      <w:r w:rsidR="00BF74B6" w:rsidRPr="00E135DC">
        <w:rPr>
          <w:rFonts w:cs="Arial"/>
          <w:noProof/>
          <w:webHidden/>
          <w:sz w:val="19"/>
          <w:szCs w:val="19"/>
        </w:rPr>
        <w:fldChar w:fldCharType="separate"/>
      </w:r>
      <w:r w:rsidR="00F7769D">
        <w:rPr>
          <w:rFonts w:cs="Arial"/>
          <w:noProof/>
          <w:webHidden/>
          <w:sz w:val="19"/>
          <w:szCs w:val="19"/>
        </w:rPr>
        <w:t>24</w:t>
      </w:r>
      <w:r w:rsidR="00BF74B6" w:rsidRPr="00E135DC">
        <w:rPr>
          <w:rFonts w:cs="Arial"/>
          <w:noProof/>
          <w:webHidden/>
          <w:sz w:val="19"/>
          <w:szCs w:val="19"/>
        </w:rPr>
        <w:fldChar w:fldCharType="end"/>
      </w:r>
      <w:r>
        <w:rPr>
          <w:rFonts w:cs="Arial"/>
          <w:noProof/>
          <w:sz w:val="19"/>
          <w:szCs w:val="19"/>
        </w:rPr>
        <w:fldChar w:fldCharType="end"/>
      </w:r>
    </w:p>
    <w:p w14:paraId="1EE9C112" w14:textId="21A6B525" w:rsidR="00BF74B6" w:rsidRPr="00E135DC" w:rsidRDefault="00086531">
      <w:pPr>
        <w:pStyle w:val="Obsah3"/>
        <w:rPr>
          <w:rFonts w:eastAsiaTheme="minorEastAsia" w:cs="Arial"/>
          <w:noProof/>
          <w:sz w:val="19"/>
          <w:szCs w:val="19"/>
          <w:lang w:eastAsia="sk-SK"/>
        </w:rPr>
      </w:pPr>
      <w:r>
        <w:rPr>
          <w:noProof/>
        </w:rPr>
        <w:fldChar w:fldCharType="begin"/>
      </w:r>
      <w:r>
        <w:rPr>
          <w:noProof/>
        </w:rPr>
        <w:instrText xml:space="preserve"> HYPERLINK \l "_Toc440636376" </w:instrText>
      </w:r>
      <w:ins w:id="41" w:author="Autor">
        <w:r w:rsidR="00F7769D">
          <w:rPr>
            <w:noProof/>
          </w:rPr>
        </w:r>
      </w:ins>
      <w:r>
        <w:rPr>
          <w:noProof/>
        </w:rPr>
        <w:fldChar w:fldCharType="separate"/>
      </w:r>
      <w:r w:rsidR="00BF74B6" w:rsidRPr="00E135DC">
        <w:rPr>
          <w:rStyle w:val="Hypertextovprepojenie"/>
          <w:rFonts w:cs="Arial"/>
          <w:noProof/>
          <w:szCs w:val="19"/>
        </w:rPr>
        <w:t>2.3.1</w:t>
      </w:r>
      <w:r w:rsidR="00BF74B6" w:rsidRPr="00E135DC">
        <w:rPr>
          <w:rFonts w:eastAsiaTheme="minorEastAsia" w:cs="Arial"/>
          <w:noProof/>
          <w:sz w:val="19"/>
          <w:szCs w:val="19"/>
          <w:lang w:eastAsia="sk-SK"/>
        </w:rPr>
        <w:tab/>
      </w:r>
      <w:r w:rsidR="00BF74B6" w:rsidRPr="00E135DC">
        <w:rPr>
          <w:rStyle w:val="Hypertextovprepojenie"/>
          <w:rFonts w:cs="Arial"/>
          <w:noProof/>
          <w:szCs w:val="19"/>
        </w:rPr>
        <w:t>Charakter zmien a spôsob posudzovania zmien</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_Toc440636376 \h </w:instrText>
      </w:r>
      <w:r w:rsidR="00BF74B6" w:rsidRPr="00E135DC">
        <w:rPr>
          <w:rFonts w:cs="Arial"/>
          <w:noProof/>
          <w:webHidden/>
          <w:sz w:val="19"/>
          <w:szCs w:val="19"/>
        </w:rPr>
      </w:r>
      <w:r w:rsidR="00BF74B6" w:rsidRPr="00E135DC">
        <w:rPr>
          <w:rFonts w:cs="Arial"/>
          <w:noProof/>
          <w:webHidden/>
          <w:sz w:val="19"/>
          <w:szCs w:val="19"/>
        </w:rPr>
        <w:fldChar w:fldCharType="separate"/>
      </w:r>
      <w:r w:rsidR="00F7769D">
        <w:rPr>
          <w:rFonts w:cs="Arial"/>
          <w:noProof/>
          <w:webHidden/>
          <w:sz w:val="19"/>
          <w:szCs w:val="19"/>
        </w:rPr>
        <w:t>24</w:t>
      </w:r>
      <w:r w:rsidR="00BF74B6" w:rsidRPr="00E135DC">
        <w:rPr>
          <w:rFonts w:cs="Arial"/>
          <w:noProof/>
          <w:webHidden/>
          <w:sz w:val="19"/>
          <w:szCs w:val="19"/>
        </w:rPr>
        <w:fldChar w:fldCharType="end"/>
      </w:r>
      <w:r>
        <w:rPr>
          <w:rFonts w:cs="Arial"/>
          <w:noProof/>
          <w:sz w:val="19"/>
          <w:szCs w:val="19"/>
        </w:rPr>
        <w:fldChar w:fldCharType="end"/>
      </w:r>
    </w:p>
    <w:p w14:paraId="08A090A8" w14:textId="13800EC2" w:rsidR="00BF74B6" w:rsidRPr="00E135DC" w:rsidRDefault="00086531">
      <w:pPr>
        <w:pStyle w:val="Obsah3"/>
        <w:rPr>
          <w:rFonts w:eastAsiaTheme="minorEastAsia" w:cs="Arial"/>
          <w:noProof/>
          <w:sz w:val="19"/>
          <w:szCs w:val="19"/>
          <w:lang w:eastAsia="sk-SK"/>
        </w:rPr>
      </w:pPr>
      <w:r>
        <w:rPr>
          <w:noProof/>
        </w:rPr>
        <w:fldChar w:fldCharType="begin"/>
      </w:r>
      <w:r>
        <w:rPr>
          <w:noProof/>
        </w:rPr>
        <w:instrText xml:space="preserve"> HYPERLINK \l "_Toc440636377" </w:instrText>
      </w:r>
      <w:ins w:id="42" w:author="Autor">
        <w:r w:rsidR="00F7769D">
          <w:rPr>
            <w:noProof/>
          </w:rPr>
        </w:r>
      </w:ins>
      <w:r>
        <w:rPr>
          <w:noProof/>
        </w:rPr>
        <w:fldChar w:fldCharType="separate"/>
      </w:r>
      <w:r w:rsidR="00BF74B6" w:rsidRPr="00E135DC">
        <w:rPr>
          <w:rStyle w:val="Hypertextovprepojenie"/>
          <w:rFonts w:cs="Arial"/>
          <w:noProof/>
          <w:szCs w:val="19"/>
        </w:rPr>
        <w:t>2.3.2</w:t>
      </w:r>
      <w:r w:rsidR="00BF74B6" w:rsidRPr="00E135DC">
        <w:rPr>
          <w:rFonts w:eastAsiaTheme="minorEastAsia" w:cs="Arial"/>
          <w:noProof/>
          <w:sz w:val="19"/>
          <w:szCs w:val="19"/>
          <w:lang w:eastAsia="sk-SK"/>
        </w:rPr>
        <w:tab/>
      </w:r>
      <w:r w:rsidR="00BF74B6" w:rsidRPr="00E135DC">
        <w:rPr>
          <w:rStyle w:val="Hypertextovprepojenie"/>
          <w:rFonts w:cs="Arial"/>
          <w:noProof/>
          <w:szCs w:val="19"/>
        </w:rPr>
        <w:t>Administrácia zmenového konania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_Toc440636377 \h </w:instrText>
      </w:r>
      <w:r w:rsidR="00BF74B6" w:rsidRPr="00E135DC">
        <w:rPr>
          <w:rFonts w:cs="Arial"/>
          <w:noProof/>
          <w:webHidden/>
          <w:sz w:val="19"/>
          <w:szCs w:val="19"/>
        </w:rPr>
      </w:r>
      <w:r w:rsidR="00BF74B6" w:rsidRPr="00E135DC">
        <w:rPr>
          <w:rFonts w:cs="Arial"/>
          <w:noProof/>
          <w:webHidden/>
          <w:sz w:val="19"/>
          <w:szCs w:val="19"/>
        </w:rPr>
        <w:fldChar w:fldCharType="separate"/>
      </w:r>
      <w:r w:rsidR="00F7769D">
        <w:rPr>
          <w:rFonts w:cs="Arial"/>
          <w:noProof/>
          <w:webHidden/>
          <w:sz w:val="19"/>
          <w:szCs w:val="19"/>
        </w:rPr>
        <w:t>26</w:t>
      </w:r>
      <w:r w:rsidR="00BF74B6" w:rsidRPr="00E135DC">
        <w:rPr>
          <w:rFonts w:cs="Arial"/>
          <w:noProof/>
          <w:webHidden/>
          <w:sz w:val="19"/>
          <w:szCs w:val="19"/>
        </w:rPr>
        <w:fldChar w:fldCharType="end"/>
      </w:r>
      <w:r>
        <w:rPr>
          <w:rFonts w:cs="Arial"/>
          <w:noProof/>
          <w:sz w:val="19"/>
          <w:szCs w:val="19"/>
        </w:rPr>
        <w:fldChar w:fldCharType="end"/>
      </w:r>
    </w:p>
    <w:p w14:paraId="12DA2A97" w14:textId="53EF9FE9" w:rsidR="00BF74B6" w:rsidRPr="00E135DC" w:rsidRDefault="00086531">
      <w:pPr>
        <w:pStyle w:val="Obsah3"/>
        <w:rPr>
          <w:rFonts w:eastAsiaTheme="minorEastAsia" w:cs="Arial"/>
          <w:noProof/>
          <w:sz w:val="19"/>
          <w:szCs w:val="19"/>
          <w:lang w:eastAsia="sk-SK"/>
        </w:rPr>
      </w:pPr>
      <w:r>
        <w:rPr>
          <w:noProof/>
        </w:rPr>
        <w:fldChar w:fldCharType="begin"/>
      </w:r>
      <w:r>
        <w:rPr>
          <w:noProof/>
        </w:rPr>
        <w:instrText xml:space="preserve"> HYPERLINK \l "_Toc440636378" </w:instrText>
      </w:r>
      <w:ins w:id="43" w:author="Autor">
        <w:r w:rsidR="00F7769D">
          <w:rPr>
            <w:noProof/>
          </w:rPr>
        </w:r>
      </w:ins>
      <w:r>
        <w:rPr>
          <w:noProof/>
        </w:rPr>
        <w:fldChar w:fldCharType="separate"/>
      </w:r>
      <w:r w:rsidR="00BF74B6" w:rsidRPr="00E135DC">
        <w:rPr>
          <w:rStyle w:val="Hypertextovprepojenie"/>
          <w:rFonts w:cs="Arial"/>
          <w:noProof/>
          <w:szCs w:val="19"/>
        </w:rPr>
        <w:t>2.3.3</w:t>
      </w:r>
      <w:r w:rsidR="00BF74B6" w:rsidRPr="00E135DC">
        <w:rPr>
          <w:rFonts w:eastAsiaTheme="minorEastAsia" w:cs="Arial"/>
          <w:noProof/>
          <w:sz w:val="19"/>
          <w:szCs w:val="19"/>
          <w:lang w:eastAsia="sk-SK"/>
        </w:rPr>
        <w:tab/>
      </w:r>
      <w:r w:rsidR="00BF74B6" w:rsidRPr="00E135DC">
        <w:rPr>
          <w:rStyle w:val="Hypertextovprepojenie"/>
          <w:rFonts w:cs="Arial"/>
          <w:noProof/>
          <w:szCs w:val="19"/>
        </w:rPr>
        <w:t>Ukončenie zmluvného vzťahu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_Toc440636378 \h </w:instrText>
      </w:r>
      <w:r w:rsidR="00BF74B6" w:rsidRPr="00E135DC">
        <w:rPr>
          <w:rFonts w:cs="Arial"/>
          <w:noProof/>
          <w:webHidden/>
          <w:sz w:val="19"/>
          <w:szCs w:val="19"/>
        </w:rPr>
      </w:r>
      <w:r w:rsidR="00BF74B6" w:rsidRPr="00E135DC">
        <w:rPr>
          <w:rFonts w:cs="Arial"/>
          <w:noProof/>
          <w:webHidden/>
          <w:sz w:val="19"/>
          <w:szCs w:val="19"/>
        </w:rPr>
        <w:fldChar w:fldCharType="separate"/>
      </w:r>
      <w:r w:rsidR="00F7769D">
        <w:rPr>
          <w:rFonts w:cs="Arial"/>
          <w:noProof/>
          <w:webHidden/>
          <w:sz w:val="19"/>
          <w:szCs w:val="19"/>
        </w:rPr>
        <w:t>28</w:t>
      </w:r>
      <w:r w:rsidR="00BF74B6" w:rsidRPr="00E135DC">
        <w:rPr>
          <w:rFonts w:cs="Arial"/>
          <w:noProof/>
          <w:webHidden/>
          <w:sz w:val="19"/>
          <w:szCs w:val="19"/>
        </w:rPr>
        <w:fldChar w:fldCharType="end"/>
      </w:r>
      <w:r>
        <w:rPr>
          <w:rFonts w:cs="Arial"/>
          <w:noProof/>
          <w:sz w:val="19"/>
          <w:szCs w:val="19"/>
        </w:rPr>
        <w:fldChar w:fldCharType="end"/>
      </w:r>
    </w:p>
    <w:p w14:paraId="56A0A71D" w14:textId="770FE1BC" w:rsidR="00BF74B6" w:rsidRPr="00E135DC" w:rsidRDefault="00086531">
      <w:pPr>
        <w:pStyle w:val="Obsah2"/>
        <w:tabs>
          <w:tab w:val="left" w:pos="960"/>
          <w:tab w:val="right" w:leader="dot" w:pos="9060"/>
        </w:tabs>
        <w:rPr>
          <w:rFonts w:eastAsiaTheme="minorEastAsia" w:cs="Arial"/>
          <w:noProof/>
          <w:sz w:val="19"/>
          <w:szCs w:val="19"/>
          <w:lang w:eastAsia="sk-SK"/>
        </w:rPr>
      </w:pPr>
      <w:r>
        <w:rPr>
          <w:noProof/>
        </w:rPr>
        <w:fldChar w:fldCharType="begin"/>
      </w:r>
      <w:r>
        <w:rPr>
          <w:noProof/>
        </w:rPr>
        <w:instrText xml:space="preserve"> HYPERLINK \l "_Toc440636379" </w:instrText>
      </w:r>
      <w:ins w:id="44" w:author="Autor">
        <w:r w:rsidR="00F7769D">
          <w:rPr>
            <w:noProof/>
          </w:rPr>
        </w:r>
      </w:ins>
      <w:r>
        <w:rPr>
          <w:noProof/>
        </w:rPr>
        <w:fldChar w:fldCharType="separate"/>
      </w:r>
      <w:r w:rsidR="00BF74B6" w:rsidRPr="00E135DC">
        <w:rPr>
          <w:rStyle w:val="Hypertextovprepojenie"/>
          <w:rFonts w:cs="Arial"/>
          <w:noProof/>
          <w:szCs w:val="19"/>
        </w:rPr>
        <w:t>2.4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riadenie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_Toc440636379 \h </w:instrText>
      </w:r>
      <w:r w:rsidR="00BF74B6" w:rsidRPr="00E135DC">
        <w:rPr>
          <w:rFonts w:cs="Arial"/>
          <w:noProof/>
          <w:webHidden/>
          <w:sz w:val="19"/>
          <w:szCs w:val="19"/>
        </w:rPr>
      </w:r>
      <w:r w:rsidR="00BF74B6" w:rsidRPr="00E135DC">
        <w:rPr>
          <w:rFonts w:cs="Arial"/>
          <w:noProof/>
          <w:webHidden/>
          <w:sz w:val="19"/>
          <w:szCs w:val="19"/>
        </w:rPr>
        <w:fldChar w:fldCharType="separate"/>
      </w:r>
      <w:r w:rsidR="00F7769D">
        <w:rPr>
          <w:rFonts w:cs="Arial"/>
          <w:noProof/>
          <w:webHidden/>
          <w:sz w:val="19"/>
          <w:szCs w:val="19"/>
        </w:rPr>
        <w:t>29</w:t>
      </w:r>
      <w:r w:rsidR="00BF74B6" w:rsidRPr="00E135DC">
        <w:rPr>
          <w:rFonts w:cs="Arial"/>
          <w:noProof/>
          <w:webHidden/>
          <w:sz w:val="19"/>
          <w:szCs w:val="19"/>
        </w:rPr>
        <w:fldChar w:fldCharType="end"/>
      </w:r>
      <w:r>
        <w:rPr>
          <w:rFonts w:cs="Arial"/>
          <w:noProof/>
          <w:sz w:val="19"/>
          <w:szCs w:val="19"/>
        </w:rPr>
        <w:fldChar w:fldCharType="end"/>
      </w:r>
    </w:p>
    <w:p w14:paraId="6C37EF94" w14:textId="16EC5A83" w:rsidR="00BF74B6" w:rsidRPr="00E135DC" w:rsidRDefault="00086531">
      <w:pPr>
        <w:pStyle w:val="Obsah3"/>
        <w:rPr>
          <w:rFonts w:eastAsiaTheme="minorEastAsia" w:cs="Arial"/>
          <w:noProof/>
          <w:sz w:val="19"/>
          <w:szCs w:val="19"/>
          <w:lang w:eastAsia="sk-SK"/>
        </w:rPr>
      </w:pPr>
      <w:r>
        <w:rPr>
          <w:noProof/>
        </w:rPr>
        <w:fldChar w:fldCharType="begin"/>
      </w:r>
      <w:r>
        <w:rPr>
          <w:noProof/>
        </w:rPr>
        <w:instrText xml:space="preserve"> HYPERLINK \l "_Toc440636380" </w:instrText>
      </w:r>
      <w:ins w:id="45" w:author="Autor">
        <w:r w:rsidR="00F7769D">
          <w:rPr>
            <w:noProof/>
          </w:rPr>
        </w:r>
      </w:ins>
      <w:r>
        <w:rPr>
          <w:noProof/>
        </w:rPr>
        <w:fldChar w:fldCharType="separate"/>
      </w:r>
      <w:r w:rsidR="00BF74B6" w:rsidRPr="00E135DC">
        <w:rPr>
          <w:rStyle w:val="Hypertextovprepojenie"/>
          <w:rFonts w:cs="Arial"/>
          <w:noProof/>
          <w:szCs w:val="19"/>
        </w:rPr>
        <w:t>2.4.1</w:t>
      </w:r>
      <w:r w:rsidR="00BF74B6" w:rsidRPr="00E135DC">
        <w:rPr>
          <w:rFonts w:eastAsiaTheme="minorEastAsia" w:cs="Arial"/>
          <w:noProof/>
          <w:sz w:val="19"/>
          <w:szCs w:val="19"/>
          <w:lang w:eastAsia="sk-SK"/>
        </w:rPr>
        <w:tab/>
      </w:r>
      <w:r w:rsidR="00BF74B6" w:rsidRPr="00E135DC">
        <w:rPr>
          <w:rStyle w:val="Hypertextovprepojenie"/>
          <w:rFonts w:cs="Arial"/>
          <w:noProof/>
          <w:szCs w:val="19"/>
        </w:rPr>
        <w:t>Vedenie účtovníctva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_Toc440636380 \h </w:instrText>
      </w:r>
      <w:r w:rsidR="00BF74B6" w:rsidRPr="00E135DC">
        <w:rPr>
          <w:rFonts w:cs="Arial"/>
          <w:noProof/>
          <w:webHidden/>
          <w:sz w:val="19"/>
          <w:szCs w:val="19"/>
        </w:rPr>
      </w:r>
      <w:r w:rsidR="00BF74B6" w:rsidRPr="00E135DC">
        <w:rPr>
          <w:rFonts w:cs="Arial"/>
          <w:noProof/>
          <w:webHidden/>
          <w:sz w:val="19"/>
          <w:szCs w:val="19"/>
        </w:rPr>
        <w:fldChar w:fldCharType="separate"/>
      </w:r>
      <w:r w:rsidR="00F7769D">
        <w:rPr>
          <w:rFonts w:cs="Arial"/>
          <w:noProof/>
          <w:webHidden/>
          <w:sz w:val="19"/>
          <w:szCs w:val="19"/>
        </w:rPr>
        <w:t>29</w:t>
      </w:r>
      <w:r w:rsidR="00BF74B6" w:rsidRPr="00E135DC">
        <w:rPr>
          <w:rFonts w:cs="Arial"/>
          <w:noProof/>
          <w:webHidden/>
          <w:sz w:val="19"/>
          <w:szCs w:val="19"/>
        </w:rPr>
        <w:fldChar w:fldCharType="end"/>
      </w:r>
      <w:r>
        <w:rPr>
          <w:rFonts w:cs="Arial"/>
          <w:noProof/>
          <w:sz w:val="19"/>
          <w:szCs w:val="19"/>
        </w:rPr>
        <w:fldChar w:fldCharType="end"/>
      </w:r>
    </w:p>
    <w:p w14:paraId="38EEFE1F" w14:textId="27125DC4" w:rsidR="00BF74B6" w:rsidRPr="00E135DC" w:rsidRDefault="00086531">
      <w:pPr>
        <w:pStyle w:val="Obsah3"/>
        <w:rPr>
          <w:rFonts w:eastAsiaTheme="minorEastAsia" w:cs="Arial"/>
          <w:noProof/>
          <w:sz w:val="19"/>
          <w:szCs w:val="19"/>
          <w:lang w:eastAsia="sk-SK"/>
        </w:rPr>
      </w:pPr>
      <w:r>
        <w:rPr>
          <w:noProof/>
        </w:rPr>
        <w:fldChar w:fldCharType="begin"/>
      </w:r>
      <w:r>
        <w:rPr>
          <w:noProof/>
        </w:rPr>
        <w:instrText xml:space="preserve"> HYPERLINK \l "_Toc440636381" </w:instrText>
      </w:r>
      <w:ins w:id="46" w:author="Autor">
        <w:r w:rsidR="00F7769D">
          <w:rPr>
            <w:noProof/>
          </w:rPr>
        </w:r>
      </w:ins>
      <w:r>
        <w:rPr>
          <w:noProof/>
        </w:rPr>
        <w:fldChar w:fldCharType="separate"/>
      </w:r>
      <w:r w:rsidR="00BF74B6" w:rsidRPr="00E135DC">
        <w:rPr>
          <w:rStyle w:val="Hypertextovprepojenie"/>
          <w:rFonts w:cs="Arial"/>
          <w:noProof/>
          <w:szCs w:val="19"/>
        </w:rPr>
        <w:t>2.4.2</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Účty a platby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_Toc440636381 \h </w:instrText>
      </w:r>
      <w:r w:rsidR="00BF74B6" w:rsidRPr="00E135DC">
        <w:rPr>
          <w:rFonts w:cs="Arial"/>
          <w:noProof/>
          <w:webHidden/>
          <w:sz w:val="19"/>
          <w:szCs w:val="19"/>
        </w:rPr>
      </w:r>
      <w:r w:rsidR="00BF74B6" w:rsidRPr="00E135DC">
        <w:rPr>
          <w:rFonts w:cs="Arial"/>
          <w:noProof/>
          <w:webHidden/>
          <w:sz w:val="19"/>
          <w:szCs w:val="19"/>
        </w:rPr>
        <w:fldChar w:fldCharType="separate"/>
      </w:r>
      <w:r w:rsidR="00F7769D">
        <w:rPr>
          <w:rFonts w:cs="Arial"/>
          <w:noProof/>
          <w:webHidden/>
          <w:sz w:val="19"/>
          <w:szCs w:val="19"/>
        </w:rPr>
        <w:t>31</w:t>
      </w:r>
      <w:r w:rsidR="00BF74B6" w:rsidRPr="00E135DC">
        <w:rPr>
          <w:rFonts w:cs="Arial"/>
          <w:noProof/>
          <w:webHidden/>
          <w:sz w:val="19"/>
          <w:szCs w:val="19"/>
        </w:rPr>
        <w:fldChar w:fldCharType="end"/>
      </w:r>
      <w:r>
        <w:rPr>
          <w:rFonts w:cs="Arial"/>
          <w:noProof/>
          <w:sz w:val="19"/>
          <w:szCs w:val="19"/>
        </w:rPr>
        <w:fldChar w:fldCharType="end"/>
      </w:r>
    </w:p>
    <w:p w14:paraId="4397C0C1" w14:textId="06A3F4C9" w:rsidR="00BF74B6" w:rsidRPr="00E135DC" w:rsidRDefault="00086531">
      <w:pPr>
        <w:pStyle w:val="Obsah3"/>
        <w:rPr>
          <w:rFonts w:eastAsiaTheme="minorEastAsia" w:cs="Arial"/>
          <w:noProof/>
          <w:sz w:val="19"/>
          <w:szCs w:val="19"/>
          <w:lang w:eastAsia="sk-SK"/>
        </w:rPr>
      </w:pPr>
      <w:r>
        <w:rPr>
          <w:noProof/>
        </w:rPr>
        <w:fldChar w:fldCharType="begin"/>
      </w:r>
      <w:r>
        <w:rPr>
          <w:noProof/>
        </w:rPr>
        <w:instrText xml:space="preserve"> HYPERLINK \l "_Toc440636382" </w:instrText>
      </w:r>
      <w:ins w:id="47" w:author="Autor">
        <w:r w:rsidR="00F7769D">
          <w:rPr>
            <w:noProof/>
          </w:rPr>
        </w:r>
      </w:ins>
      <w:r>
        <w:rPr>
          <w:noProof/>
        </w:rPr>
        <w:fldChar w:fldCharType="separate"/>
      </w:r>
      <w:r w:rsidR="00BF74B6" w:rsidRPr="00E135DC">
        <w:rPr>
          <w:rStyle w:val="Hypertextovprepojenie"/>
          <w:rFonts w:cs="Arial"/>
          <w:noProof/>
          <w:szCs w:val="19"/>
        </w:rPr>
        <w:t>Platby vo vzťahu prijímateľ – dodávateľ/zhotoviteľ</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_Toc440636382 \h </w:instrText>
      </w:r>
      <w:r w:rsidR="00BF74B6" w:rsidRPr="00E135DC">
        <w:rPr>
          <w:rFonts w:cs="Arial"/>
          <w:noProof/>
          <w:webHidden/>
          <w:sz w:val="19"/>
          <w:szCs w:val="19"/>
        </w:rPr>
      </w:r>
      <w:r w:rsidR="00BF74B6" w:rsidRPr="00E135DC">
        <w:rPr>
          <w:rFonts w:cs="Arial"/>
          <w:noProof/>
          <w:webHidden/>
          <w:sz w:val="19"/>
          <w:szCs w:val="19"/>
        </w:rPr>
        <w:fldChar w:fldCharType="separate"/>
      </w:r>
      <w:ins w:id="48" w:author="Autor">
        <w:r w:rsidR="00F7769D">
          <w:rPr>
            <w:rFonts w:cs="Arial"/>
            <w:noProof/>
            <w:webHidden/>
            <w:sz w:val="19"/>
            <w:szCs w:val="19"/>
          </w:rPr>
          <w:t>34</w:t>
        </w:r>
      </w:ins>
      <w:del w:id="49" w:author="Autor">
        <w:r w:rsidR="008F3E68" w:rsidDel="00F7769D">
          <w:rPr>
            <w:rFonts w:cs="Arial"/>
            <w:noProof/>
            <w:webHidden/>
            <w:sz w:val="19"/>
            <w:szCs w:val="19"/>
          </w:rPr>
          <w:delText>33</w:delText>
        </w:r>
      </w:del>
      <w:r w:rsidR="00BF74B6" w:rsidRPr="00E135DC">
        <w:rPr>
          <w:rFonts w:cs="Arial"/>
          <w:noProof/>
          <w:webHidden/>
          <w:sz w:val="19"/>
          <w:szCs w:val="19"/>
        </w:rPr>
        <w:fldChar w:fldCharType="end"/>
      </w:r>
      <w:r>
        <w:rPr>
          <w:rFonts w:cs="Arial"/>
          <w:noProof/>
          <w:sz w:val="19"/>
          <w:szCs w:val="19"/>
        </w:rPr>
        <w:fldChar w:fldCharType="end"/>
      </w:r>
    </w:p>
    <w:p w14:paraId="2FCA8F9F" w14:textId="5AF2688F" w:rsidR="00BF74B6" w:rsidRPr="00E135DC" w:rsidRDefault="00086531">
      <w:pPr>
        <w:pStyle w:val="Obsah3"/>
        <w:rPr>
          <w:rFonts w:eastAsiaTheme="minorEastAsia" w:cs="Arial"/>
          <w:noProof/>
          <w:sz w:val="19"/>
          <w:szCs w:val="19"/>
          <w:lang w:eastAsia="sk-SK"/>
        </w:rPr>
      </w:pPr>
      <w:r>
        <w:rPr>
          <w:noProof/>
        </w:rPr>
        <w:fldChar w:fldCharType="begin"/>
      </w:r>
      <w:r>
        <w:rPr>
          <w:noProof/>
        </w:rPr>
        <w:instrText xml:space="preserve"> HYPERLINK \l "_Toc440636383" </w:instrText>
      </w:r>
      <w:ins w:id="50" w:author="Autor">
        <w:r w:rsidR="00F7769D">
          <w:rPr>
            <w:noProof/>
          </w:rPr>
        </w:r>
      </w:ins>
      <w:r>
        <w:rPr>
          <w:noProof/>
        </w:rPr>
        <w:fldChar w:fldCharType="separate"/>
      </w:r>
      <w:r w:rsidR="00BF74B6" w:rsidRPr="00E135DC">
        <w:rPr>
          <w:rStyle w:val="Hypertextovprepojenie"/>
          <w:rFonts w:cs="Arial"/>
          <w:noProof/>
          <w:szCs w:val="19"/>
        </w:rPr>
        <w:t>2.4.3</w:t>
      </w:r>
      <w:r w:rsidR="00BF74B6" w:rsidRPr="00E135DC">
        <w:rPr>
          <w:rFonts w:eastAsiaTheme="minorEastAsia" w:cs="Arial"/>
          <w:noProof/>
          <w:sz w:val="19"/>
          <w:szCs w:val="19"/>
          <w:lang w:eastAsia="sk-SK"/>
        </w:rPr>
        <w:tab/>
      </w:r>
      <w:r w:rsidR="00BF74B6" w:rsidRPr="00E135DC">
        <w:rPr>
          <w:rStyle w:val="Hypertextovprepojenie"/>
          <w:rFonts w:cs="Arial"/>
          <w:noProof/>
          <w:szCs w:val="19"/>
        </w:rPr>
        <w:t>Oprávnenosť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_Toc440636383 \h </w:instrText>
      </w:r>
      <w:r w:rsidR="00BF74B6" w:rsidRPr="00E135DC">
        <w:rPr>
          <w:rFonts w:cs="Arial"/>
          <w:noProof/>
          <w:webHidden/>
          <w:sz w:val="19"/>
          <w:szCs w:val="19"/>
        </w:rPr>
      </w:r>
      <w:r w:rsidR="00BF74B6" w:rsidRPr="00E135DC">
        <w:rPr>
          <w:rFonts w:cs="Arial"/>
          <w:noProof/>
          <w:webHidden/>
          <w:sz w:val="19"/>
          <w:szCs w:val="19"/>
        </w:rPr>
        <w:fldChar w:fldCharType="separate"/>
      </w:r>
      <w:ins w:id="51" w:author="Autor">
        <w:r w:rsidR="00F7769D">
          <w:rPr>
            <w:rFonts w:cs="Arial"/>
            <w:noProof/>
            <w:webHidden/>
            <w:sz w:val="19"/>
            <w:szCs w:val="19"/>
          </w:rPr>
          <w:t>34</w:t>
        </w:r>
      </w:ins>
      <w:del w:id="52" w:author="Autor">
        <w:r w:rsidR="008F3E68" w:rsidDel="00F7769D">
          <w:rPr>
            <w:rFonts w:cs="Arial"/>
            <w:noProof/>
            <w:webHidden/>
            <w:sz w:val="19"/>
            <w:szCs w:val="19"/>
          </w:rPr>
          <w:delText>33</w:delText>
        </w:r>
      </w:del>
      <w:r w:rsidR="00BF74B6" w:rsidRPr="00E135DC">
        <w:rPr>
          <w:rFonts w:cs="Arial"/>
          <w:noProof/>
          <w:webHidden/>
          <w:sz w:val="19"/>
          <w:szCs w:val="19"/>
        </w:rPr>
        <w:fldChar w:fldCharType="end"/>
      </w:r>
      <w:r>
        <w:rPr>
          <w:rFonts w:cs="Arial"/>
          <w:noProof/>
          <w:sz w:val="19"/>
          <w:szCs w:val="19"/>
        </w:rPr>
        <w:fldChar w:fldCharType="end"/>
      </w:r>
    </w:p>
    <w:p w14:paraId="08F482A2" w14:textId="04590F03" w:rsidR="00BF74B6" w:rsidRPr="00E135DC" w:rsidRDefault="00086531">
      <w:pPr>
        <w:pStyle w:val="Obsah3"/>
        <w:rPr>
          <w:rFonts w:eastAsiaTheme="minorEastAsia" w:cs="Arial"/>
          <w:noProof/>
          <w:sz w:val="19"/>
          <w:szCs w:val="19"/>
          <w:lang w:eastAsia="sk-SK"/>
        </w:rPr>
      </w:pPr>
      <w:r>
        <w:rPr>
          <w:noProof/>
        </w:rPr>
        <w:fldChar w:fldCharType="begin"/>
      </w:r>
      <w:r>
        <w:rPr>
          <w:noProof/>
        </w:rPr>
        <w:instrText xml:space="preserve"> HYPERLINK \l "_Toc440636384" </w:instrText>
      </w:r>
      <w:ins w:id="53" w:author="Autor">
        <w:r w:rsidR="00F7769D">
          <w:rPr>
            <w:noProof/>
          </w:rPr>
        </w:r>
      </w:ins>
      <w:r>
        <w:rPr>
          <w:noProof/>
        </w:rPr>
        <w:fldChar w:fldCharType="separate"/>
      </w:r>
      <w:r w:rsidR="00BF74B6" w:rsidRPr="00E135DC">
        <w:rPr>
          <w:rStyle w:val="Hypertextovprepojenie"/>
          <w:rFonts w:cs="Arial"/>
          <w:noProof/>
          <w:szCs w:val="19"/>
        </w:rPr>
        <w:t>2.4.4</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pri žiadosti o platbu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_Toc440636384 \h </w:instrText>
      </w:r>
      <w:r w:rsidR="00BF74B6" w:rsidRPr="00E135DC">
        <w:rPr>
          <w:rFonts w:cs="Arial"/>
          <w:noProof/>
          <w:webHidden/>
          <w:sz w:val="19"/>
          <w:szCs w:val="19"/>
        </w:rPr>
      </w:r>
      <w:r w:rsidR="00BF74B6" w:rsidRPr="00E135DC">
        <w:rPr>
          <w:rFonts w:cs="Arial"/>
          <w:noProof/>
          <w:webHidden/>
          <w:sz w:val="19"/>
          <w:szCs w:val="19"/>
        </w:rPr>
        <w:fldChar w:fldCharType="separate"/>
      </w:r>
      <w:ins w:id="54" w:author="Autor">
        <w:r w:rsidR="00F7769D">
          <w:rPr>
            <w:rFonts w:cs="Arial"/>
            <w:noProof/>
            <w:webHidden/>
            <w:sz w:val="19"/>
            <w:szCs w:val="19"/>
          </w:rPr>
          <w:t>58</w:t>
        </w:r>
      </w:ins>
      <w:del w:id="55" w:author="Autor">
        <w:r w:rsidR="008F3E68" w:rsidDel="00F7769D">
          <w:rPr>
            <w:rFonts w:cs="Arial"/>
            <w:noProof/>
            <w:webHidden/>
            <w:sz w:val="19"/>
            <w:szCs w:val="19"/>
          </w:rPr>
          <w:delText>56</w:delText>
        </w:r>
      </w:del>
      <w:r w:rsidR="00BF74B6" w:rsidRPr="00E135DC">
        <w:rPr>
          <w:rFonts w:cs="Arial"/>
          <w:noProof/>
          <w:webHidden/>
          <w:sz w:val="19"/>
          <w:szCs w:val="19"/>
        </w:rPr>
        <w:fldChar w:fldCharType="end"/>
      </w:r>
      <w:r>
        <w:rPr>
          <w:rFonts w:cs="Arial"/>
          <w:noProof/>
          <w:sz w:val="19"/>
          <w:szCs w:val="19"/>
        </w:rPr>
        <w:fldChar w:fldCharType="end"/>
      </w:r>
    </w:p>
    <w:p w14:paraId="27443959" w14:textId="67A19B23" w:rsidR="00BF74B6" w:rsidRPr="00E135DC" w:rsidRDefault="00086531">
      <w:pPr>
        <w:pStyle w:val="Obsah3"/>
        <w:rPr>
          <w:rFonts w:eastAsiaTheme="minorEastAsia" w:cs="Arial"/>
          <w:noProof/>
          <w:sz w:val="19"/>
          <w:szCs w:val="19"/>
          <w:lang w:eastAsia="sk-SK"/>
        </w:rPr>
      </w:pPr>
      <w:r>
        <w:rPr>
          <w:noProof/>
        </w:rPr>
        <w:fldChar w:fldCharType="begin"/>
      </w:r>
      <w:r>
        <w:rPr>
          <w:noProof/>
        </w:rPr>
        <w:instrText xml:space="preserve"> HYPERLINK \l "_Toc440636385" </w:instrText>
      </w:r>
      <w:ins w:id="56" w:author="Autor">
        <w:r w:rsidR="00F7769D">
          <w:rPr>
            <w:noProof/>
          </w:rPr>
        </w:r>
      </w:ins>
      <w:r>
        <w:rPr>
          <w:noProof/>
        </w:rPr>
        <w:fldChar w:fldCharType="separate"/>
      </w:r>
      <w:r w:rsidR="00BF74B6" w:rsidRPr="00E135DC">
        <w:rPr>
          <w:rStyle w:val="Hypertextovprepojenie"/>
          <w:rFonts w:cs="Arial"/>
          <w:noProof/>
          <w:szCs w:val="19"/>
        </w:rPr>
        <w:t>2.4.5</w:t>
      </w:r>
      <w:r w:rsidR="00BF74B6" w:rsidRPr="00E135DC">
        <w:rPr>
          <w:rFonts w:eastAsiaTheme="minorEastAsia" w:cs="Arial"/>
          <w:noProof/>
          <w:sz w:val="19"/>
          <w:szCs w:val="19"/>
          <w:lang w:eastAsia="sk-SK"/>
        </w:rPr>
        <w:tab/>
      </w:r>
      <w:r w:rsidR="00BF74B6" w:rsidRPr="00E135DC">
        <w:rPr>
          <w:rStyle w:val="Hypertextovprepojenie"/>
          <w:rFonts w:cs="Arial"/>
          <w:noProof/>
          <w:szCs w:val="19"/>
        </w:rPr>
        <w:t>Špecifiká jednotlivých systémov financovania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_Toc440636385 \h </w:instrText>
      </w:r>
      <w:r w:rsidR="00BF74B6" w:rsidRPr="00E135DC">
        <w:rPr>
          <w:rFonts w:cs="Arial"/>
          <w:noProof/>
          <w:webHidden/>
          <w:sz w:val="19"/>
          <w:szCs w:val="19"/>
        </w:rPr>
      </w:r>
      <w:r w:rsidR="00BF74B6" w:rsidRPr="00E135DC">
        <w:rPr>
          <w:rFonts w:cs="Arial"/>
          <w:noProof/>
          <w:webHidden/>
          <w:sz w:val="19"/>
          <w:szCs w:val="19"/>
        </w:rPr>
        <w:fldChar w:fldCharType="separate"/>
      </w:r>
      <w:ins w:id="57" w:author="Autor">
        <w:r w:rsidR="00F7769D">
          <w:rPr>
            <w:rFonts w:cs="Arial"/>
            <w:noProof/>
            <w:webHidden/>
            <w:sz w:val="19"/>
            <w:szCs w:val="19"/>
          </w:rPr>
          <w:t>59</w:t>
        </w:r>
      </w:ins>
      <w:del w:id="58" w:author="Autor">
        <w:r w:rsidR="008F3E68" w:rsidDel="00F7769D">
          <w:rPr>
            <w:rFonts w:cs="Arial"/>
            <w:noProof/>
            <w:webHidden/>
            <w:sz w:val="19"/>
            <w:szCs w:val="19"/>
          </w:rPr>
          <w:delText>57</w:delText>
        </w:r>
      </w:del>
      <w:r w:rsidR="00BF74B6" w:rsidRPr="00E135DC">
        <w:rPr>
          <w:rFonts w:cs="Arial"/>
          <w:noProof/>
          <w:webHidden/>
          <w:sz w:val="19"/>
          <w:szCs w:val="19"/>
        </w:rPr>
        <w:fldChar w:fldCharType="end"/>
      </w:r>
      <w:r>
        <w:rPr>
          <w:rFonts w:cs="Arial"/>
          <w:noProof/>
          <w:sz w:val="19"/>
          <w:szCs w:val="19"/>
        </w:rPr>
        <w:fldChar w:fldCharType="end"/>
      </w:r>
    </w:p>
    <w:p w14:paraId="7F58E385" w14:textId="3DC97EA2" w:rsidR="00BF74B6" w:rsidRPr="00E135DC" w:rsidRDefault="00086531">
      <w:pPr>
        <w:pStyle w:val="Obsah3"/>
        <w:rPr>
          <w:rFonts w:eastAsiaTheme="minorEastAsia" w:cs="Arial"/>
          <w:noProof/>
          <w:sz w:val="19"/>
          <w:szCs w:val="19"/>
          <w:lang w:eastAsia="sk-SK"/>
        </w:rPr>
      </w:pPr>
      <w:r>
        <w:rPr>
          <w:noProof/>
        </w:rPr>
        <w:fldChar w:fldCharType="begin"/>
      </w:r>
      <w:r>
        <w:rPr>
          <w:noProof/>
        </w:rPr>
        <w:instrText xml:space="preserve"> HYPERLINK \l "_Toc440636386" </w:instrText>
      </w:r>
      <w:ins w:id="59" w:author="Autor">
        <w:r w:rsidR="00F7769D">
          <w:rPr>
            <w:noProof/>
          </w:rPr>
        </w:r>
      </w:ins>
      <w:r>
        <w:rPr>
          <w:noProof/>
        </w:rPr>
        <w:fldChar w:fldCharType="separate"/>
      </w:r>
      <w:r w:rsidR="00BF74B6" w:rsidRPr="00E135DC">
        <w:rPr>
          <w:rStyle w:val="Hypertextovprepojenie"/>
          <w:rFonts w:cs="Arial"/>
          <w:noProof/>
          <w:szCs w:val="19"/>
          <w:lang w:eastAsia="cs-CZ"/>
        </w:rPr>
        <w:t>2.4.6</w:t>
      </w:r>
      <w:r w:rsidR="00BF74B6" w:rsidRPr="00E135DC">
        <w:rPr>
          <w:rFonts w:eastAsiaTheme="minorEastAsia" w:cs="Arial"/>
          <w:noProof/>
          <w:sz w:val="19"/>
          <w:szCs w:val="19"/>
          <w:lang w:eastAsia="sk-SK"/>
        </w:rPr>
        <w:tab/>
      </w:r>
      <w:r w:rsidR="00BF74B6" w:rsidRPr="00E135DC">
        <w:rPr>
          <w:rStyle w:val="Hypertextovprepojenie"/>
          <w:rFonts w:cs="Arial"/>
          <w:caps/>
          <w:noProof/>
          <w:szCs w:val="19"/>
          <w:lang w:eastAsia="cs-CZ"/>
        </w:rPr>
        <w:t>Ú</w:t>
      </w:r>
      <w:r w:rsidR="00BF74B6" w:rsidRPr="00E135DC">
        <w:rPr>
          <w:rStyle w:val="Hypertextovprepojenie"/>
          <w:rFonts w:cs="Arial"/>
          <w:noProof/>
          <w:szCs w:val="19"/>
          <w:lang w:eastAsia="cs-CZ"/>
        </w:rPr>
        <w:t>čtovné doklady a ich prílohy</w:t>
      </w:r>
      <w:bookmarkStart w:id="60" w:name="_GoBack"/>
      <w:bookmarkEnd w:id="60"/>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_Toc440636386 \h </w:instrText>
      </w:r>
      <w:r w:rsidR="00BF74B6" w:rsidRPr="00E135DC">
        <w:rPr>
          <w:rFonts w:cs="Arial"/>
          <w:noProof/>
          <w:webHidden/>
          <w:sz w:val="19"/>
          <w:szCs w:val="19"/>
        </w:rPr>
      </w:r>
      <w:r w:rsidR="00BF74B6" w:rsidRPr="00E135DC">
        <w:rPr>
          <w:rFonts w:cs="Arial"/>
          <w:noProof/>
          <w:webHidden/>
          <w:sz w:val="19"/>
          <w:szCs w:val="19"/>
        </w:rPr>
        <w:fldChar w:fldCharType="separate"/>
      </w:r>
      <w:ins w:id="61" w:author="Autor">
        <w:r w:rsidR="00F7769D">
          <w:rPr>
            <w:rFonts w:cs="Arial"/>
            <w:noProof/>
            <w:webHidden/>
            <w:sz w:val="19"/>
            <w:szCs w:val="19"/>
          </w:rPr>
          <w:t>69</w:t>
        </w:r>
      </w:ins>
      <w:del w:id="62" w:author="Autor">
        <w:r w:rsidR="008F3E68" w:rsidDel="00F7769D">
          <w:rPr>
            <w:rFonts w:cs="Arial"/>
            <w:noProof/>
            <w:webHidden/>
            <w:sz w:val="19"/>
            <w:szCs w:val="19"/>
          </w:rPr>
          <w:delText>64</w:delText>
        </w:r>
      </w:del>
      <w:r w:rsidR="00BF74B6" w:rsidRPr="00E135DC">
        <w:rPr>
          <w:rFonts w:cs="Arial"/>
          <w:noProof/>
          <w:webHidden/>
          <w:sz w:val="19"/>
          <w:szCs w:val="19"/>
        </w:rPr>
        <w:fldChar w:fldCharType="end"/>
      </w:r>
      <w:r>
        <w:rPr>
          <w:rFonts w:cs="Arial"/>
          <w:noProof/>
          <w:sz w:val="19"/>
          <w:szCs w:val="19"/>
        </w:rPr>
        <w:fldChar w:fldCharType="end"/>
      </w:r>
    </w:p>
    <w:p w14:paraId="101D5D81" w14:textId="760BDC6C" w:rsidR="00BF74B6" w:rsidRPr="00E135DC" w:rsidRDefault="00086531">
      <w:pPr>
        <w:pStyle w:val="Obsah3"/>
        <w:rPr>
          <w:rFonts w:eastAsiaTheme="minorEastAsia" w:cs="Arial"/>
          <w:noProof/>
          <w:sz w:val="19"/>
          <w:szCs w:val="19"/>
          <w:lang w:eastAsia="sk-SK"/>
        </w:rPr>
      </w:pPr>
      <w:r>
        <w:rPr>
          <w:noProof/>
        </w:rPr>
        <w:fldChar w:fldCharType="begin"/>
      </w:r>
      <w:r>
        <w:rPr>
          <w:noProof/>
        </w:rPr>
        <w:instrText xml:space="preserve"> HYPERLINK \l "_Toc440636387" </w:instrText>
      </w:r>
      <w:ins w:id="63" w:author="Autor">
        <w:r w:rsidR="00F7769D">
          <w:rPr>
            <w:noProof/>
          </w:rPr>
        </w:r>
      </w:ins>
      <w:r>
        <w:rPr>
          <w:noProof/>
        </w:rPr>
        <w:fldChar w:fldCharType="separate"/>
      </w:r>
      <w:r w:rsidR="00BF74B6" w:rsidRPr="00E135DC">
        <w:rPr>
          <w:rStyle w:val="Hypertextovprepojenie"/>
          <w:rFonts w:cs="Arial"/>
          <w:noProof/>
          <w:szCs w:val="19"/>
        </w:rPr>
        <w:t>2.4.7</w:t>
      </w:r>
      <w:r w:rsidR="00BF74B6" w:rsidRPr="00E135DC">
        <w:rPr>
          <w:rFonts w:eastAsiaTheme="minorEastAsia" w:cs="Arial"/>
          <w:noProof/>
          <w:sz w:val="19"/>
          <w:szCs w:val="19"/>
          <w:lang w:eastAsia="sk-SK"/>
        </w:rPr>
        <w:tab/>
      </w:r>
      <w:r w:rsidR="00BF74B6" w:rsidRPr="00E135DC">
        <w:rPr>
          <w:rStyle w:val="Hypertextovprepojenie"/>
          <w:rFonts w:cs="Arial"/>
          <w:noProof/>
          <w:szCs w:val="19"/>
        </w:rPr>
        <w:t>Nezrovnalosti a vysporiadanie finančných vzťahov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_Toc440636387 \h </w:instrText>
      </w:r>
      <w:r w:rsidR="00BF74B6" w:rsidRPr="00E135DC">
        <w:rPr>
          <w:rFonts w:cs="Arial"/>
          <w:noProof/>
          <w:webHidden/>
          <w:sz w:val="19"/>
          <w:szCs w:val="19"/>
        </w:rPr>
      </w:r>
      <w:r w:rsidR="00BF74B6" w:rsidRPr="00E135DC">
        <w:rPr>
          <w:rFonts w:cs="Arial"/>
          <w:noProof/>
          <w:webHidden/>
          <w:sz w:val="19"/>
          <w:szCs w:val="19"/>
        </w:rPr>
        <w:fldChar w:fldCharType="separate"/>
      </w:r>
      <w:ins w:id="64" w:author="Autor">
        <w:r w:rsidR="00F7769D">
          <w:rPr>
            <w:rFonts w:cs="Arial"/>
            <w:noProof/>
            <w:webHidden/>
            <w:sz w:val="19"/>
            <w:szCs w:val="19"/>
          </w:rPr>
          <w:t>84</w:t>
        </w:r>
      </w:ins>
      <w:del w:id="65" w:author="Autor">
        <w:r w:rsidR="008F3E68" w:rsidDel="00F7769D">
          <w:rPr>
            <w:rFonts w:cs="Arial"/>
            <w:noProof/>
            <w:webHidden/>
            <w:sz w:val="19"/>
            <w:szCs w:val="19"/>
          </w:rPr>
          <w:delText>79</w:delText>
        </w:r>
      </w:del>
      <w:r w:rsidR="00BF74B6" w:rsidRPr="00E135DC">
        <w:rPr>
          <w:rFonts w:cs="Arial"/>
          <w:noProof/>
          <w:webHidden/>
          <w:sz w:val="19"/>
          <w:szCs w:val="19"/>
        </w:rPr>
        <w:fldChar w:fldCharType="end"/>
      </w:r>
      <w:r>
        <w:rPr>
          <w:rFonts w:cs="Arial"/>
          <w:noProof/>
          <w:sz w:val="19"/>
          <w:szCs w:val="19"/>
        </w:rPr>
        <w:fldChar w:fldCharType="end"/>
      </w:r>
    </w:p>
    <w:p w14:paraId="5198DED3" w14:textId="401417B1" w:rsidR="00BF74B6" w:rsidRPr="00E135DC" w:rsidRDefault="00086531">
      <w:pPr>
        <w:pStyle w:val="Obsah2"/>
        <w:tabs>
          <w:tab w:val="left" w:pos="960"/>
          <w:tab w:val="right" w:leader="dot" w:pos="9060"/>
        </w:tabs>
        <w:rPr>
          <w:rFonts w:eastAsiaTheme="minorEastAsia" w:cs="Arial"/>
          <w:noProof/>
          <w:sz w:val="19"/>
          <w:szCs w:val="19"/>
          <w:lang w:eastAsia="sk-SK"/>
        </w:rPr>
      </w:pPr>
      <w:r>
        <w:rPr>
          <w:noProof/>
        </w:rPr>
        <w:lastRenderedPageBreak/>
        <w:fldChar w:fldCharType="begin"/>
      </w:r>
      <w:r>
        <w:rPr>
          <w:noProof/>
        </w:rPr>
        <w:instrText xml:space="preserve"> HYPE</w:instrText>
      </w:r>
      <w:r>
        <w:rPr>
          <w:noProof/>
        </w:rPr>
        <w:instrText xml:space="preserve">RLINK \l "_Toc440636388" </w:instrText>
      </w:r>
      <w:ins w:id="66" w:author="Autor">
        <w:r w:rsidR="00F7769D">
          <w:rPr>
            <w:noProof/>
          </w:rPr>
        </w:r>
      </w:ins>
      <w:r>
        <w:rPr>
          <w:noProof/>
        </w:rPr>
        <w:fldChar w:fldCharType="separate"/>
      </w:r>
      <w:r w:rsidR="00BF74B6" w:rsidRPr="00E135DC">
        <w:rPr>
          <w:rStyle w:val="Hypertextovprepojenie"/>
          <w:rFonts w:cs="Arial"/>
          <w:noProof/>
          <w:szCs w:val="19"/>
        </w:rPr>
        <w:t>2.5</w:t>
      </w:r>
      <w:r w:rsidR="00BF74B6" w:rsidRPr="00E135DC">
        <w:rPr>
          <w:rFonts w:eastAsiaTheme="minorEastAsia" w:cs="Arial"/>
          <w:noProof/>
          <w:sz w:val="19"/>
          <w:szCs w:val="19"/>
          <w:lang w:eastAsia="sk-SK"/>
        </w:rPr>
        <w:tab/>
      </w:r>
      <w:r w:rsidR="00BF74B6" w:rsidRPr="00E135DC">
        <w:rPr>
          <w:rStyle w:val="Hypertextovprepojenie"/>
          <w:rFonts w:cs="Arial"/>
          <w:noProof/>
          <w:szCs w:val="19"/>
        </w:rPr>
        <w:t>Verejné obstarávanie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_Toc440636388 \h </w:instrText>
      </w:r>
      <w:r w:rsidR="00BF74B6" w:rsidRPr="00E135DC">
        <w:rPr>
          <w:rFonts w:cs="Arial"/>
          <w:noProof/>
          <w:webHidden/>
          <w:sz w:val="19"/>
          <w:szCs w:val="19"/>
        </w:rPr>
      </w:r>
      <w:r w:rsidR="00BF74B6" w:rsidRPr="00E135DC">
        <w:rPr>
          <w:rFonts w:cs="Arial"/>
          <w:noProof/>
          <w:webHidden/>
          <w:sz w:val="19"/>
          <w:szCs w:val="19"/>
        </w:rPr>
        <w:fldChar w:fldCharType="separate"/>
      </w:r>
      <w:ins w:id="67" w:author="Autor">
        <w:r w:rsidR="00F7769D">
          <w:rPr>
            <w:rFonts w:cs="Arial"/>
            <w:noProof/>
            <w:webHidden/>
            <w:sz w:val="19"/>
            <w:szCs w:val="19"/>
          </w:rPr>
          <w:t>89</w:t>
        </w:r>
      </w:ins>
      <w:del w:id="68" w:author="Autor">
        <w:r w:rsidR="008F3E68" w:rsidDel="00F7769D">
          <w:rPr>
            <w:rFonts w:cs="Arial"/>
            <w:noProof/>
            <w:webHidden/>
            <w:sz w:val="19"/>
            <w:szCs w:val="19"/>
          </w:rPr>
          <w:delText>84</w:delText>
        </w:r>
      </w:del>
      <w:r w:rsidR="00BF74B6" w:rsidRPr="00E135DC">
        <w:rPr>
          <w:rFonts w:cs="Arial"/>
          <w:noProof/>
          <w:webHidden/>
          <w:sz w:val="19"/>
          <w:szCs w:val="19"/>
        </w:rPr>
        <w:fldChar w:fldCharType="end"/>
      </w:r>
      <w:r>
        <w:rPr>
          <w:rFonts w:cs="Arial"/>
          <w:noProof/>
          <w:sz w:val="19"/>
          <w:szCs w:val="19"/>
        </w:rPr>
        <w:fldChar w:fldCharType="end"/>
      </w:r>
    </w:p>
    <w:p w14:paraId="70A930FF" w14:textId="5DDDAFE6" w:rsidR="00BF74B6" w:rsidRPr="00E135DC" w:rsidRDefault="00251889">
      <w:pPr>
        <w:pStyle w:val="Obsah3"/>
        <w:rPr>
          <w:rFonts w:eastAsiaTheme="minorEastAsia" w:cs="Arial"/>
          <w:noProof/>
          <w:sz w:val="19"/>
          <w:szCs w:val="19"/>
          <w:lang w:eastAsia="sk-SK"/>
        </w:rPr>
      </w:pPr>
      <w:r w:rsidRPr="00E135DC">
        <w:rPr>
          <w:rFonts w:cs="Arial"/>
          <w:b/>
          <w:bCs/>
          <w:smallCaps/>
          <w:noProof/>
          <w:sz w:val="19"/>
          <w:szCs w:val="19"/>
          <w:lang w:eastAsia="sk-SK"/>
        </w:rPr>
        <w:drawing>
          <wp:anchor distT="0" distB="0" distL="114300" distR="114300" simplePos="0" relativeHeight="251658240" behindDoc="1" locked="0" layoutInCell="1" allowOverlap="1" wp14:anchorId="2B884D8D" wp14:editId="22E96868">
            <wp:simplePos x="0" y="0"/>
            <wp:positionH relativeFrom="page">
              <wp:posOffset>-111125</wp:posOffset>
            </wp:positionH>
            <wp:positionV relativeFrom="margin">
              <wp:posOffset>-21001024</wp:posOffset>
            </wp:positionV>
            <wp:extent cx="7559675" cy="10699115"/>
            <wp:effectExtent l="0" t="0" r="3175" b="6985"/>
            <wp:wrapNone/>
            <wp:docPr id="1" name="Obrázok 1"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r w:rsidR="00086531">
        <w:rPr>
          <w:noProof/>
        </w:rPr>
        <w:fldChar w:fldCharType="begin"/>
      </w:r>
      <w:r w:rsidR="00086531">
        <w:rPr>
          <w:noProof/>
        </w:rPr>
        <w:instrText xml:space="preserve"> HYPERLINK \l "_Toc440636389" </w:instrText>
      </w:r>
      <w:ins w:id="69" w:author="Autor">
        <w:r w:rsidR="00F7769D">
          <w:rPr>
            <w:noProof/>
          </w:rPr>
        </w:r>
      </w:ins>
      <w:r w:rsidR="00086531">
        <w:rPr>
          <w:noProof/>
        </w:rPr>
        <w:fldChar w:fldCharType="separate"/>
      </w:r>
      <w:r w:rsidR="00BF74B6" w:rsidRPr="00E135DC">
        <w:rPr>
          <w:rStyle w:val="Hypertextovprepojenie"/>
          <w:rFonts w:cs="Arial"/>
          <w:noProof/>
          <w:szCs w:val="19"/>
        </w:rPr>
        <w:t>2.5.1</w:t>
      </w:r>
      <w:r w:rsidR="00BF74B6" w:rsidRPr="00E135DC">
        <w:rPr>
          <w:rFonts w:eastAsiaTheme="minorEastAsia" w:cs="Arial"/>
          <w:noProof/>
          <w:sz w:val="19"/>
          <w:szCs w:val="19"/>
          <w:lang w:eastAsia="sk-SK"/>
        </w:rPr>
        <w:tab/>
      </w:r>
      <w:r w:rsidR="00BF74B6" w:rsidRPr="00E135DC">
        <w:rPr>
          <w:rStyle w:val="Hypertextovprepojenie"/>
          <w:rFonts w:cs="Arial"/>
          <w:noProof/>
          <w:szCs w:val="19"/>
        </w:rPr>
        <w:t>Plán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_Toc440636389 \h </w:instrText>
      </w:r>
      <w:r w:rsidR="00BF74B6" w:rsidRPr="00E135DC">
        <w:rPr>
          <w:rFonts w:cs="Arial"/>
          <w:noProof/>
          <w:webHidden/>
          <w:sz w:val="19"/>
          <w:szCs w:val="19"/>
        </w:rPr>
      </w:r>
      <w:r w:rsidR="00BF74B6" w:rsidRPr="00E135DC">
        <w:rPr>
          <w:rFonts w:cs="Arial"/>
          <w:noProof/>
          <w:webHidden/>
          <w:sz w:val="19"/>
          <w:szCs w:val="19"/>
        </w:rPr>
        <w:fldChar w:fldCharType="separate"/>
      </w:r>
      <w:ins w:id="70" w:author="Autor">
        <w:r w:rsidR="00F7769D">
          <w:rPr>
            <w:rFonts w:cs="Arial"/>
            <w:noProof/>
            <w:webHidden/>
            <w:sz w:val="19"/>
            <w:szCs w:val="19"/>
          </w:rPr>
          <w:t>90</w:t>
        </w:r>
      </w:ins>
      <w:del w:id="71" w:author="Autor">
        <w:r w:rsidR="008F3E68" w:rsidDel="00F7769D">
          <w:rPr>
            <w:rFonts w:cs="Arial"/>
            <w:noProof/>
            <w:webHidden/>
            <w:sz w:val="19"/>
            <w:szCs w:val="19"/>
          </w:rPr>
          <w:delText>85</w:delText>
        </w:r>
      </w:del>
      <w:r w:rsidR="00BF74B6" w:rsidRPr="00E135DC">
        <w:rPr>
          <w:rFonts w:cs="Arial"/>
          <w:noProof/>
          <w:webHidden/>
          <w:sz w:val="19"/>
          <w:szCs w:val="19"/>
        </w:rPr>
        <w:fldChar w:fldCharType="end"/>
      </w:r>
      <w:r w:rsidR="00086531">
        <w:rPr>
          <w:rFonts w:cs="Arial"/>
          <w:noProof/>
          <w:sz w:val="19"/>
          <w:szCs w:val="19"/>
        </w:rPr>
        <w:fldChar w:fldCharType="end"/>
      </w:r>
    </w:p>
    <w:p w14:paraId="25C99981" w14:textId="1CB1F927" w:rsidR="00BF74B6" w:rsidRPr="00E135DC" w:rsidRDefault="00086531">
      <w:pPr>
        <w:pStyle w:val="Obsah3"/>
        <w:rPr>
          <w:rFonts w:eastAsiaTheme="minorEastAsia" w:cs="Arial"/>
          <w:noProof/>
          <w:sz w:val="19"/>
          <w:szCs w:val="19"/>
          <w:lang w:eastAsia="sk-SK"/>
        </w:rPr>
      </w:pPr>
      <w:r>
        <w:rPr>
          <w:noProof/>
        </w:rPr>
        <w:fldChar w:fldCharType="begin"/>
      </w:r>
      <w:r>
        <w:rPr>
          <w:noProof/>
        </w:rPr>
        <w:instrText xml:space="preserve"> HYPERLINK \l "_Toc440636390" </w:instrText>
      </w:r>
      <w:ins w:id="72" w:author="Autor">
        <w:r w:rsidR="00F7769D">
          <w:rPr>
            <w:noProof/>
          </w:rPr>
        </w:r>
      </w:ins>
      <w:r>
        <w:rPr>
          <w:noProof/>
        </w:rPr>
        <w:fldChar w:fldCharType="separate"/>
      </w:r>
      <w:r w:rsidR="00BF74B6" w:rsidRPr="00E135DC">
        <w:rPr>
          <w:rStyle w:val="Hypertextovprepojenie"/>
          <w:rFonts w:cs="Arial"/>
          <w:noProof/>
          <w:szCs w:val="19"/>
        </w:rPr>
        <w:t>2.5.2</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Predpokladaná hodnota zákazky (PHZ)</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_Toc440636390 \h </w:instrText>
      </w:r>
      <w:r w:rsidR="00BF74B6" w:rsidRPr="00E135DC">
        <w:rPr>
          <w:rFonts w:cs="Arial"/>
          <w:noProof/>
          <w:webHidden/>
          <w:sz w:val="19"/>
          <w:szCs w:val="19"/>
        </w:rPr>
      </w:r>
      <w:r w:rsidR="00BF74B6" w:rsidRPr="00E135DC">
        <w:rPr>
          <w:rFonts w:cs="Arial"/>
          <w:noProof/>
          <w:webHidden/>
          <w:sz w:val="19"/>
          <w:szCs w:val="19"/>
        </w:rPr>
        <w:fldChar w:fldCharType="separate"/>
      </w:r>
      <w:ins w:id="73" w:author="Autor">
        <w:r w:rsidR="00F7769D">
          <w:rPr>
            <w:rFonts w:cs="Arial"/>
            <w:noProof/>
            <w:webHidden/>
            <w:sz w:val="19"/>
            <w:szCs w:val="19"/>
          </w:rPr>
          <w:t>90</w:t>
        </w:r>
      </w:ins>
      <w:del w:id="74" w:author="Autor">
        <w:r w:rsidR="008F3E68" w:rsidDel="00F7769D">
          <w:rPr>
            <w:rFonts w:cs="Arial"/>
            <w:noProof/>
            <w:webHidden/>
            <w:sz w:val="19"/>
            <w:szCs w:val="19"/>
          </w:rPr>
          <w:delText>85</w:delText>
        </w:r>
      </w:del>
      <w:r w:rsidR="00BF74B6" w:rsidRPr="00E135DC">
        <w:rPr>
          <w:rFonts w:cs="Arial"/>
          <w:noProof/>
          <w:webHidden/>
          <w:sz w:val="19"/>
          <w:szCs w:val="19"/>
        </w:rPr>
        <w:fldChar w:fldCharType="end"/>
      </w:r>
      <w:r>
        <w:rPr>
          <w:rFonts w:cs="Arial"/>
          <w:noProof/>
          <w:sz w:val="19"/>
          <w:szCs w:val="19"/>
        </w:rPr>
        <w:fldChar w:fldCharType="end"/>
      </w:r>
    </w:p>
    <w:p w14:paraId="4212AEDF" w14:textId="72B0048A" w:rsidR="00BF74B6" w:rsidRPr="00E135DC" w:rsidRDefault="00086531">
      <w:pPr>
        <w:pStyle w:val="Obsah3"/>
        <w:rPr>
          <w:rFonts w:eastAsiaTheme="minorEastAsia" w:cs="Arial"/>
          <w:noProof/>
          <w:sz w:val="19"/>
          <w:szCs w:val="19"/>
          <w:lang w:eastAsia="sk-SK"/>
        </w:rPr>
      </w:pPr>
      <w:r>
        <w:rPr>
          <w:noProof/>
        </w:rPr>
        <w:fldChar w:fldCharType="begin"/>
      </w:r>
      <w:r>
        <w:rPr>
          <w:noProof/>
        </w:rPr>
        <w:instrText xml:space="preserve"> HYPERLINK \l "_Toc440636391" </w:instrText>
      </w:r>
      <w:ins w:id="75" w:author="Autor">
        <w:r w:rsidR="00F7769D">
          <w:rPr>
            <w:noProof/>
          </w:rPr>
        </w:r>
      </w:ins>
      <w:r>
        <w:rPr>
          <w:noProof/>
        </w:rPr>
        <w:fldChar w:fldCharType="separate"/>
      </w:r>
      <w:r w:rsidR="00BF74B6" w:rsidRPr="00E135DC">
        <w:rPr>
          <w:rStyle w:val="Hypertextovprepojenie"/>
          <w:rFonts w:cs="Arial"/>
          <w:noProof/>
          <w:szCs w:val="19"/>
        </w:rPr>
        <w:t>2.5.3</w:t>
      </w:r>
      <w:r w:rsidR="00BF74B6" w:rsidRPr="00E135DC">
        <w:rPr>
          <w:rFonts w:eastAsiaTheme="minorEastAsia" w:cs="Arial"/>
          <w:noProof/>
          <w:sz w:val="19"/>
          <w:szCs w:val="19"/>
          <w:lang w:eastAsia="sk-SK"/>
        </w:rPr>
        <w:tab/>
      </w:r>
      <w:r w:rsidR="00BF74B6" w:rsidRPr="00E135DC">
        <w:rPr>
          <w:rStyle w:val="Hypertextovprepojenie"/>
          <w:rFonts w:cs="Arial"/>
          <w:noProof/>
          <w:szCs w:val="19"/>
        </w:rPr>
        <w:t>Povinnosť uzatvoriť zmluvu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_Toc440636391 \h </w:instrText>
      </w:r>
      <w:r w:rsidR="00BF74B6" w:rsidRPr="00E135DC">
        <w:rPr>
          <w:rFonts w:cs="Arial"/>
          <w:noProof/>
          <w:webHidden/>
          <w:sz w:val="19"/>
          <w:szCs w:val="19"/>
        </w:rPr>
      </w:r>
      <w:r w:rsidR="00BF74B6" w:rsidRPr="00E135DC">
        <w:rPr>
          <w:rFonts w:cs="Arial"/>
          <w:noProof/>
          <w:webHidden/>
          <w:sz w:val="19"/>
          <w:szCs w:val="19"/>
        </w:rPr>
        <w:fldChar w:fldCharType="separate"/>
      </w:r>
      <w:ins w:id="76" w:author="Autor">
        <w:r w:rsidR="00F7769D">
          <w:rPr>
            <w:rFonts w:cs="Arial"/>
            <w:noProof/>
            <w:webHidden/>
            <w:sz w:val="19"/>
            <w:szCs w:val="19"/>
          </w:rPr>
          <w:t>92</w:t>
        </w:r>
      </w:ins>
      <w:del w:id="77" w:author="Autor">
        <w:r w:rsidR="008F3E68" w:rsidDel="00F7769D">
          <w:rPr>
            <w:rFonts w:cs="Arial"/>
            <w:noProof/>
            <w:webHidden/>
            <w:sz w:val="19"/>
            <w:szCs w:val="19"/>
          </w:rPr>
          <w:delText>87</w:delText>
        </w:r>
      </w:del>
      <w:r w:rsidR="00BF74B6" w:rsidRPr="00E135DC">
        <w:rPr>
          <w:rFonts w:cs="Arial"/>
          <w:noProof/>
          <w:webHidden/>
          <w:sz w:val="19"/>
          <w:szCs w:val="19"/>
        </w:rPr>
        <w:fldChar w:fldCharType="end"/>
      </w:r>
      <w:r>
        <w:rPr>
          <w:rFonts w:cs="Arial"/>
          <w:noProof/>
          <w:sz w:val="19"/>
          <w:szCs w:val="19"/>
        </w:rPr>
        <w:fldChar w:fldCharType="end"/>
      </w:r>
    </w:p>
    <w:p w14:paraId="61CB8603" w14:textId="65AB04E3" w:rsidR="00BF74B6" w:rsidRPr="00E135DC" w:rsidRDefault="00086531">
      <w:pPr>
        <w:pStyle w:val="Obsah3"/>
        <w:rPr>
          <w:rFonts w:eastAsiaTheme="minorEastAsia" w:cs="Arial"/>
          <w:noProof/>
          <w:sz w:val="19"/>
          <w:szCs w:val="19"/>
          <w:lang w:eastAsia="sk-SK"/>
        </w:rPr>
      </w:pPr>
      <w:r>
        <w:rPr>
          <w:noProof/>
        </w:rPr>
        <w:fldChar w:fldCharType="begin"/>
      </w:r>
      <w:r>
        <w:rPr>
          <w:noProof/>
        </w:rPr>
        <w:instrText xml:space="preserve"> HYPERLINK \l "_Toc440636392" </w:instrText>
      </w:r>
      <w:ins w:id="78" w:author="Autor">
        <w:r w:rsidR="00F7769D">
          <w:rPr>
            <w:noProof/>
          </w:rPr>
        </w:r>
      </w:ins>
      <w:r>
        <w:rPr>
          <w:noProof/>
        </w:rPr>
        <w:fldChar w:fldCharType="separate"/>
      </w:r>
      <w:r w:rsidR="00BF74B6" w:rsidRPr="00E135DC">
        <w:rPr>
          <w:rStyle w:val="Hypertextovprepojenie"/>
          <w:rFonts w:cs="Arial"/>
          <w:noProof/>
          <w:szCs w:val="19"/>
        </w:rPr>
        <w:t>2.5.4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limity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_Toc440636392 \h </w:instrText>
      </w:r>
      <w:r w:rsidR="00BF74B6" w:rsidRPr="00E135DC">
        <w:rPr>
          <w:rFonts w:cs="Arial"/>
          <w:noProof/>
          <w:webHidden/>
          <w:sz w:val="19"/>
          <w:szCs w:val="19"/>
        </w:rPr>
      </w:r>
      <w:r w:rsidR="00BF74B6" w:rsidRPr="00E135DC">
        <w:rPr>
          <w:rFonts w:cs="Arial"/>
          <w:noProof/>
          <w:webHidden/>
          <w:sz w:val="19"/>
          <w:szCs w:val="19"/>
        </w:rPr>
        <w:fldChar w:fldCharType="separate"/>
      </w:r>
      <w:ins w:id="79" w:author="Autor">
        <w:r w:rsidR="00F7769D">
          <w:rPr>
            <w:rFonts w:cs="Arial"/>
            <w:noProof/>
            <w:webHidden/>
            <w:sz w:val="19"/>
            <w:szCs w:val="19"/>
          </w:rPr>
          <w:t>92</w:t>
        </w:r>
      </w:ins>
      <w:del w:id="80" w:author="Autor">
        <w:r w:rsidR="008F3E68" w:rsidDel="00F7769D">
          <w:rPr>
            <w:rFonts w:cs="Arial"/>
            <w:noProof/>
            <w:webHidden/>
            <w:sz w:val="19"/>
            <w:szCs w:val="19"/>
          </w:rPr>
          <w:delText>88</w:delText>
        </w:r>
      </w:del>
      <w:r w:rsidR="00BF74B6" w:rsidRPr="00E135DC">
        <w:rPr>
          <w:rFonts w:cs="Arial"/>
          <w:noProof/>
          <w:webHidden/>
          <w:sz w:val="19"/>
          <w:szCs w:val="19"/>
        </w:rPr>
        <w:fldChar w:fldCharType="end"/>
      </w:r>
      <w:r>
        <w:rPr>
          <w:rFonts w:cs="Arial"/>
          <w:noProof/>
          <w:sz w:val="19"/>
          <w:szCs w:val="19"/>
        </w:rPr>
        <w:fldChar w:fldCharType="end"/>
      </w:r>
    </w:p>
    <w:p w14:paraId="57E11B99" w14:textId="6CE761E3" w:rsidR="00BF74B6" w:rsidRPr="00E135DC" w:rsidRDefault="00086531">
      <w:pPr>
        <w:pStyle w:val="Obsah3"/>
        <w:rPr>
          <w:rFonts w:eastAsiaTheme="minorEastAsia" w:cs="Arial"/>
          <w:noProof/>
          <w:sz w:val="19"/>
          <w:szCs w:val="19"/>
          <w:lang w:eastAsia="sk-SK"/>
        </w:rPr>
      </w:pPr>
      <w:r>
        <w:rPr>
          <w:noProof/>
        </w:rPr>
        <w:fldChar w:fldCharType="begin"/>
      </w:r>
      <w:r>
        <w:rPr>
          <w:noProof/>
        </w:rPr>
        <w:instrText xml:space="preserve"> HYPERLINK \l "_Toc440636393" </w:instrText>
      </w:r>
      <w:ins w:id="81" w:author="Autor">
        <w:r w:rsidR="00F7769D">
          <w:rPr>
            <w:noProof/>
          </w:rPr>
        </w:r>
      </w:ins>
      <w:r>
        <w:rPr>
          <w:noProof/>
        </w:rPr>
        <w:fldChar w:fldCharType="separate"/>
      </w:r>
      <w:r w:rsidR="00BF74B6" w:rsidRPr="00E135DC">
        <w:rPr>
          <w:rStyle w:val="Hypertextovprepojenie"/>
          <w:rFonts w:cs="Arial"/>
          <w:noProof/>
          <w:szCs w:val="19"/>
        </w:rPr>
        <w:t>2.5.5</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_Toc440636393 \h </w:instrText>
      </w:r>
      <w:r w:rsidR="00BF74B6" w:rsidRPr="00E135DC">
        <w:rPr>
          <w:rFonts w:cs="Arial"/>
          <w:noProof/>
          <w:webHidden/>
          <w:sz w:val="19"/>
          <w:szCs w:val="19"/>
        </w:rPr>
      </w:r>
      <w:r w:rsidR="00BF74B6" w:rsidRPr="00E135DC">
        <w:rPr>
          <w:rFonts w:cs="Arial"/>
          <w:noProof/>
          <w:webHidden/>
          <w:sz w:val="19"/>
          <w:szCs w:val="19"/>
        </w:rPr>
        <w:fldChar w:fldCharType="separate"/>
      </w:r>
      <w:ins w:id="82" w:author="Autor">
        <w:r w:rsidR="00F7769D">
          <w:rPr>
            <w:rFonts w:cs="Arial"/>
            <w:noProof/>
            <w:webHidden/>
            <w:sz w:val="19"/>
            <w:szCs w:val="19"/>
          </w:rPr>
          <w:t>93</w:t>
        </w:r>
      </w:ins>
      <w:del w:id="83" w:author="Autor">
        <w:r w:rsidR="008F3E68" w:rsidDel="00F7769D">
          <w:rPr>
            <w:rFonts w:cs="Arial"/>
            <w:noProof/>
            <w:webHidden/>
            <w:sz w:val="19"/>
            <w:szCs w:val="19"/>
          </w:rPr>
          <w:delText>88</w:delText>
        </w:r>
      </w:del>
      <w:r w:rsidR="00BF74B6" w:rsidRPr="00E135DC">
        <w:rPr>
          <w:rFonts w:cs="Arial"/>
          <w:noProof/>
          <w:webHidden/>
          <w:sz w:val="19"/>
          <w:szCs w:val="19"/>
        </w:rPr>
        <w:fldChar w:fldCharType="end"/>
      </w:r>
      <w:r>
        <w:rPr>
          <w:rFonts w:cs="Arial"/>
          <w:noProof/>
          <w:sz w:val="19"/>
          <w:szCs w:val="19"/>
        </w:rPr>
        <w:fldChar w:fldCharType="end"/>
      </w:r>
    </w:p>
    <w:p w14:paraId="71EC95BE" w14:textId="03A3311D" w:rsidR="00BF74B6" w:rsidRPr="00E135DC" w:rsidRDefault="00086531">
      <w:pPr>
        <w:pStyle w:val="Obsah3"/>
        <w:rPr>
          <w:rFonts w:eastAsiaTheme="minorEastAsia" w:cs="Arial"/>
          <w:noProof/>
          <w:sz w:val="19"/>
          <w:szCs w:val="19"/>
          <w:lang w:eastAsia="sk-SK"/>
        </w:rPr>
      </w:pPr>
      <w:r>
        <w:rPr>
          <w:noProof/>
        </w:rPr>
        <w:fldChar w:fldCharType="begin"/>
      </w:r>
      <w:r>
        <w:rPr>
          <w:noProof/>
        </w:rPr>
        <w:instrText xml:space="preserve"> HYPERLINK \l "_Toc440636394" </w:instrText>
      </w:r>
      <w:ins w:id="84" w:author="Autor">
        <w:r w:rsidR="00F7769D">
          <w:rPr>
            <w:noProof/>
          </w:rPr>
        </w:r>
      </w:ins>
      <w:r>
        <w:rPr>
          <w:noProof/>
        </w:rPr>
        <w:fldChar w:fldCharType="separate"/>
      </w:r>
      <w:r w:rsidR="00BF74B6" w:rsidRPr="00E135DC">
        <w:rPr>
          <w:rStyle w:val="Hypertextovprepojenie"/>
          <w:rFonts w:cs="Arial"/>
          <w:noProof/>
          <w:szCs w:val="19"/>
        </w:rPr>
        <w:t>2.5.6</w:t>
      </w:r>
      <w:r w:rsidR="00BF74B6" w:rsidRPr="00E135DC">
        <w:rPr>
          <w:rFonts w:eastAsiaTheme="minorEastAsia" w:cs="Arial"/>
          <w:noProof/>
          <w:sz w:val="19"/>
          <w:szCs w:val="19"/>
          <w:lang w:eastAsia="sk-SK"/>
        </w:rPr>
        <w:tab/>
      </w:r>
      <w:r w:rsidR="00BF74B6" w:rsidRPr="00E135DC">
        <w:rPr>
          <w:rStyle w:val="Hypertextovprepojenie"/>
          <w:rFonts w:cs="Arial"/>
          <w:noProof/>
          <w:szCs w:val="19"/>
        </w:rPr>
        <w:t>Typy administratívnej kontroly VO</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_Toc440636394 \h </w:instrText>
      </w:r>
      <w:r w:rsidR="00BF74B6" w:rsidRPr="00E135DC">
        <w:rPr>
          <w:rFonts w:cs="Arial"/>
          <w:noProof/>
          <w:webHidden/>
          <w:sz w:val="19"/>
          <w:szCs w:val="19"/>
        </w:rPr>
      </w:r>
      <w:r w:rsidR="00BF74B6" w:rsidRPr="00E135DC">
        <w:rPr>
          <w:rFonts w:cs="Arial"/>
          <w:noProof/>
          <w:webHidden/>
          <w:sz w:val="19"/>
          <w:szCs w:val="19"/>
        </w:rPr>
        <w:fldChar w:fldCharType="separate"/>
      </w:r>
      <w:ins w:id="85" w:author="Autor">
        <w:r w:rsidR="00F7769D">
          <w:rPr>
            <w:rFonts w:cs="Arial"/>
            <w:noProof/>
            <w:webHidden/>
            <w:sz w:val="19"/>
            <w:szCs w:val="19"/>
          </w:rPr>
          <w:t>98</w:t>
        </w:r>
      </w:ins>
      <w:del w:id="86" w:author="Autor">
        <w:r w:rsidR="008F3E68" w:rsidDel="00F7769D">
          <w:rPr>
            <w:rFonts w:cs="Arial"/>
            <w:noProof/>
            <w:webHidden/>
            <w:sz w:val="19"/>
            <w:szCs w:val="19"/>
          </w:rPr>
          <w:delText>93</w:delText>
        </w:r>
      </w:del>
      <w:r w:rsidR="00BF74B6" w:rsidRPr="00E135DC">
        <w:rPr>
          <w:rFonts w:cs="Arial"/>
          <w:noProof/>
          <w:webHidden/>
          <w:sz w:val="19"/>
          <w:szCs w:val="19"/>
        </w:rPr>
        <w:fldChar w:fldCharType="end"/>
      </w:r>
      <w:r>
        <w:rPr>
          <w:rFonts w:cs="Arial"/>
          <w:noProof/>
          <w:sz w:val="19"/>
          <w:szCs w:val="19"/>
        </w:rPr>
        <w:fldChar w:fldCharType="end"/>
      </w:r>
    </w:p>
    <w:p w14:paraId="1C39A013" w14:textId="269FCB87" w:rsidR="00BF74B6" w:rsidRPr="00E135DC" w:rsidRDefault="00086531">
      <w:pPr>
        <w:pStyle w:val="Obsah3"/>
        <w:rPr>
          <w:rFonts w:eastAsiaTheme="minorEastAsia" w:cs="Arial"/>
          <w:noProof/>
          <w:sz w:val="19"/>
          <w:szCs w:val="19"/>
          <w:lang w:eastAsia="sk-SK"/>
        </w:rPr>
      </w:pPr>
      <w:r>
        <w:rPr>
          <w:noProof/>
        </w:rPr>
        <w:fldChar w:fldCharType="begin"/>
      </w:r>
      <w:r>
        <w:rPr>
          <w:noProof/>
        </w:rPr>
        <w:instrText xml:space="preserve"> HYPERLINK \l "_Toc</w:instrText>
      </w:r>
      <w:r>
        <w:rPr>
          <w:noProof/>
        </w:rPr>
        <w:instrText xml:space="preserve">440636395" </w:instrText>
      </w:r>
      <w:ins w:id="87" w:author="Autor">
        <w:r w:rsidR="00F7769D">
          <w:rPr>
            <w:noProof/>
          </w:rPr>
        </w:r>
      </w:ins>
      <w:r>
        <w:rPr>
          <w:noProof/>
        </w:rPr>
        <w:fldChar w:fldCharType="separate"/>
      </w:r>
      <w:r w:rsidR="00BF74B6" w:rsidRPr="00E135DC">
        <w:rPr>
          <w:rStyle w:val="Hypertextovprepojenie"/>
          <w:rFonts w:cs="Arial"/>
          <w:noProof/>
          <w:szCs w:val="19"/>
        </w:rPr>
        <w:t>2.5.7</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opravy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_Toc440636395 \h </w:instrText>
      </w:r>
      <w:r w:rsidR="00BF74B6" w:rsidRPr="00E135DC">
        <w:rPr>
          <w:rFonts w:cs="Arial"/>
          <w:noProof/>
          <w:webHidden/>
          <w:sz w:val="19"/>
          <w:szCs w:val="19"/>
        </w:rPr>
      </w:r>
      <w:r w:rsidR="00BF74B6" w:rsidRPr="00E135DC">
        <w:rPr>
          <w:rFonts w:cs="Arial"/>
          <w:noProof/>
          <w:webHidden/>
          <w:sz w:val="19"/>
          <w:szCs w:val="19"/>
        </w:rPr>
        <w:fldChar w:fldCharType="separate"/>
      </w:r>
      <w:ins w:id="88" w:author="Autor">
        <w:r w:rsidR="00F7769D">
          <w:rPr>
            <w:rFonts w:cs="Arial"/>
            <w:noProof/>
            <w:webHidden/>
            <w:sz w:val="19"/>
            <w:szCs w:val="19"/>
          </w:rPr>
          <w:t>115</w:t>
        </w:r>
      </w:ins>
      <w:del w:id="89" w:author="Autor">
        <w:r w:rsidR="008F3E68" w:rsidDel="00F7769D">
          <w:rPr>
            <w:rFonts w:cs="Arial"/>
            <w:noProof/>
            <w:webHidden/>
            <w:sz w:val="19"/>
            <w:szCs w:val="19"/>
          </w:rPr>
          <w:delText>110</w:delText>
        </w:r>
      </w:del>
      <w:r w:rsidR="00BF74B6" w:rsidRPr="00E135DC">
        <w:rPr>
          <w:rFonts w:cs="Arial"/>
          <w:noProof/>
          <w:webHidden/>
          <w:sz w:val="19"/>
          <w:szCs w:val="19"/>
        </w:rPr>
        <w:fldChar w:fldCharType="end"/>
      </w:r>
      <w:r>
        <w:rPr>
          <w:rFonts w:cs="Arial"/>
          <w:noProof/>
          <w:sz w:val="19"/>
          <w:szCs w:val="19"/>
        </w:rPr>
        <w:fldChar w:fldCharType="end"/>
      </w:r>
    </w:p>
    <w:p w14:paraId="69BEAABA" w14:textId="5B4FB10A" w:rsidR="00BF74B6" w:rsidRPr="00E135DC" w:rsidRDefault="00086531">
      <w:pPr>
        <w:pStyle w:val="Obsah3"/>
        <w:rPr>
          <w:rFonts w:eastAsiaTheme="minorEastAsia" w:cs="Arial"/>
          <w:noProof/>
          <w:sz w:val="19"/>
          <w:szCs w:val="19"/>
          <w:lang w:eastAsia="sk-SK"/>
        </w:rPr>
      </w:pPr>
      <w:r>
        <w:rPr>
          <w:noProof/>
        </w:rPr>
        <w:fldChar w:fldCharType="begin"/>
      </w:r>
      <w:r>
        <w:rPr>
          <w:noProof/>
        </w:rPr>
        <w:instrText xml:space="preserve"> HYPERLINK \l "_Toc440636396" </w:instrText>
      </w:r>
      <w:ins w:id="90" w:author="Autor">
        <w:r w:rsidR="00F7769D">
          <w:rPr>
            <w:noProof/>
          </w:rPr>
        </w:r>
      </w:ins>
      <w:r>
        <w:rPr>
          <w:noProof/>
        </w:rPr>
        <w:fldChar w:fldCharType="separate"/>
      </w:r>
      <w:r w:rsidR="00BF74B6" w:rsidRPr="00E135DC">
        <w:rPr>
          <w:rStyle w:val="Hypertextovprepojenie"/>
          <w:rFonts w:cs="Arial"/>
          <w:noProof/>
          <w:szCs w:val="19"/>
        </w:rPr>
        <w:t>2.5.8</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vo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_Toc440636396 \h </w:instrText>
      </w:r>
      <w:r w:rsidR="00BF74B6" w:rsidRPr="00E135DC">
        <w:rPr>
          <w:rFonts w:cs="Arial"/>
          <w:noProof/>
          <w:webHidden/>
          <w:sz w:val="19"/>
          <w:szCs w:val="19"/>
        </w:rPr>
      </w:r>
      <w:r w:rsidR="00BF74B6" w:rsidRPr="00E135DC">
        <w:rPr>
          <w:rFonts w:cs="Arial"/>
          <w:noProof/>
          <w:webHidden/>
          <w:sz w:val="19"/>
          <w:szCs w:val="19"/>
        </w:rPr>
        <w:fldChar w:fldCharType="separate"/>
      </w:r>
      <w:ins w:id="91" w:author="Autor">
        <w:r w:rsidR="00F7769D">
          <w:rPr>
            <w:rFonts w:cs="Arial"/>
            <w:noProof/>
            <w:webHidden/>
            <w:sz w:val="19"/>
            <w:szCs w:val="19"/>
          </w:rPr>
          <w:t>119</w:t>
        </w:r>
      </w:ins>
      <w:del w:id="92" w:author="Autor">
        <w:r w:rsidR="008F3E68" w:rsidDel="00F7769D">
          <w:rPr>
            <w:rFonts w:cs="Arial"/>
            <w:noProof/>
            <w:webHidden/>
            <w:sz w:val="19"/>
            <w:szCs w:val="19"/>
          </w:rPr>
          <w:delText>114</w:delText>
        </w:r>
      </w:del>
      <w:r w:rsidR="00BF74B6" w:rsidRPr="00E135DC">
        <w:rPr>
          <w:rFonts w:cs="Arial"/>
          <w:noProof/>
          <w:webHidden/>
          <w:sz w:val="19"/>
          <w:szCs w:val="19"/>
        </w:rPr>
        <w:fldChar w:fldCharType="end"/>
      </w:r>
      <w:r>
        <w:rPr>
          <w:rFonts w:cs="Arial"/>
          <w:noProof/>
          <w:sz w:val="19"/>
          <w:szCs w:val="19"/>
        </w:rPr>
        <w:fldChar w:fldCharType="end"/>
      </w:r>
    </w:p>
    <w:p w14:paraId="52A899C1" w14:textId="1B47B2EA" w:rsidR="00BF74B6" w:rsidRPr="00E135DC" w:rsidRDefault="00086531">
      <w:pPr>
        <w:pStyle w:val="Obsah3"/>
        <w:rPr>
          <w:rFonts w:eastAsiaTheme="minorEastAsia" w:cs="Arial"/>
          <w:noProof/>
          <w:sz w:val="19"/>
          <w:szCs w:val="19"/>
          <w:lang w:eastAsia="sk-SK"/>
        </w:rPr>
      </w:pPr>
      <w:r>
        <w:rPr>
          <w:noProof/>
        </w:rPr>
        <w:fldChar w:fldCharType="begin"/>
      </w:r>
      <w:r>
        <w:rPr>
          <w:noProof/>
        </w:rPr>
        <w:instrText xml:space="preserve"> HYPERLINK \l "_Toc440636397" </w:instrText>
      </w:r>
      <w:ins w:id="93" w:author="Autor">
        <w:r w:rsidR="00F7769D">
          <w:rPr>
            <w:noProof/>
          </w:rPr>
        </w:r>
      </w:ins>
      <w:r>
        <w:rPr>
          <w:noProof/>
        </w:rPr>
        <w:fldChar w:fldCharType="separate"/>
      </w:r>
      <w:r w:rsidR="00BF74B6" w:rsidRPr="00E135DC">
        <w:rPr>
          <w:rStyle w:val="Hypertextovprepojenie"/>
          <w:rFonts w:cs="Arial"/>
          <w:noProof/>
          <w:szCs w:val="19"/>
        </w:rPr>
        <w:t>2.5.9</w:t>
      </w:r>
      <w:r w:rsidR="00BF74B6" w:rsidRPr="00E135DC">
        <w:rPr>
          <w:rFonts w:eastAsiaTheme="minorEastAsia" w:cs="Arial"/>
          <w:noProof/>
          <w:sz w:val="19"/>
          <w:szCs w:val="19"/>
          <w:lang w:eastAsia="sk-SK"/>
        </w:rPr>
        <w:tab/>
      </w:r>
      <w:r w:rsidR="00BF74B6" w:rsidRPr="00E135DC">
        <w:rPr>
          <w:rStyle w:val="Hypertextovprepojenie"/>
          <w:rFonts w:cs="Arial"/>
          <w:noProof/>
          <w:szCs w:val="19"/>
        </w:rPr>
        <w:t>Zákazky nespadajúce pod zákon 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_Toc440636397 \h </w:instrText>
      </w:r>
      <w:r w:rsidR="00BF74B6" w:rsidRPr="00E135DC">
        <w:rPr>
          <w:rFonts w:cs="Arial"/>
          <w:noProof/>
          <w:webHidden/>
          <w:sz w:val="19"/>
          <w:szCs w:val="19"/>
        </w:rPr>
      </w:r>
      <w:r w:rsidR="00BF74B6" w:rsidRPr="00E135DC">
        <w:rPr>
          <w:rFonts w:cs="Arial"/>
          <w:noProof/>
          <w:webHidden/>
          <w:sz w:val="19"/>
          <w:szCs w:val="19"/>
        </w:rPr>
        <w:fldChar w:fldCharType="separate"/>
      </w:r>
      <w:ins w:id="94" w:author="Autor">
        <w:r w:rsidR="00F7769D">
          <w:rPr>
            <w:rFonts w:cs="Arial"/>
            <w:noProof/>
            <w:webHidden/>
            <w:sz w:val="19"/>
            <w:szCs w:val="19"/>
          </w:rPr>
          <w:t>126</w:t>
        </w:r>
      </w:ins>
      <w:del w:id="95" w:author="Autor">
        <w:r w:rsidR="008F3E68" w:rsidDel="00F7769D">
          <w:rPr>
            <w:rFonts w:cs="Arial"/>
            <w:noProof/>
            <w:webHidden/>
            <w:sz w:val="19"/>
            <w:szCs w:val="19"/>
          </w:rPr>
          <w:delText>121</w:delText>
        </w:r>
      </w:del>
      <w:r w:rsidR="00BF74B6" w:rsidRPr="00E135DC">
        <w:rPr>
          <w:rFonts w:cs="Arial"/>
          <w:noProof/>
          <w:webHidden/>
          <w:sz w:val="19"/>
          <w:szCs w:val="19"/>
        </w:rPr>
        <w:fldChar w:fldCharType="end"/>
      </w:r>
      <w:r>
        <w:rPr>
          <w:rFonts w:cs="Arial"/>
          <w:noProof/>
          <w:sz w:val="19"/>
          <w:szCs w:val="19"/>
        </w:rPr>
        <w:fldChar w:fldCharType="end"/>
      </w:r>
    </w:p>
    <w:p w14:paraId="291F6871" w14:textId="28A76C2A" w:rsidR="00BF74B6" w:rsidRPr="00E135DC" w:rsidRDefault="00086531">
      <w:pPr>
        <w:pStyle w:val="Obsah3"/>
        <w:rPr>
          <w:rFonts w:eastAsiaTheme="minorEastAsia" w:cs="Arial"/>
          <w:noProof/>
          <w:sz w:val="19"/>
          <w:szCs w:val="19"/>
          <w:lang w:eastAsia="sk-SK"/>
        </w:rPr>
      </w:pPr>
      <w:r>
        <w:rPr>
          <w:noProof/>
        </w:rPr>
        <w:fldChar w:fldCharType="begin"/>
      </w:r>
      <w:r>
        <w:rPr>
          <w:noProof/>
        </w:rPr>
        <w:instrText xml:space="preserve"> HYPERLINK \l "_Toc440636398" </w:instrText>
      </w:r>
      <w:ins w:id="96" w:author="Autor">
        <w:r w:rsidR="00F7769D">
          <w:rPr>
            <w:noProof/>
          </w:rPr>
        </w:r>
      </w:ins>
      <w:r>
        <w:rPr>
          <w:noProof/>
        </w:rPr>
        <w:fldChar w:fldCharType="separate"/>
      </w:r>
      <w:r w:rsidR="00BF74B6" w:rsidRPr="00E135DC">
        <w:rPr>
          <w:rStyle w:val="Hypertextovprepojenie"/>
          <w:rFonts w:cs="Arial"/>
          <w:noProof/>
          <w:szCs w:val="19"/>
        </w:rPr>
        <w:t>2.5.10</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Konflikt záujmov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_Toc440636398 \h </w:instrText>
      </w:r>
      <w:r w:rsidR="00BF74B6" w:rsidRPr="00E135DC">
        <w:rPr>
          <w:rFonts w:cs="Arial"/>
          <w:noProof/>
          <w:webHidden/>
          <w:sz w:val="19"/>
          <w:szCs w:val="19"/>
        </w:rPr>
      </w:r>
      <w:r w:rsidR="00BF74B6" w:rsidRPr="00E135DC">
        <w:rPr>
          <w:rFonts w:cs="Arial"/>
          <w:noProof/>
          <w:webHidden/>
          <w:sz w:val="19"/>
          <w:szCs w:val="19"/>
        </w:rPr>
        <w:fldChar w:fldCharType="separate"/>
      </w:r>
      <w:ins w:id="97" w:author="Autor">
        <w:r w:rsidR="00F7769D">
          <w:rPr>
            <w:rFonts w:cs="Arial"/>
            <w:noProof/>
            <w:webHidden/>
            <w:sz w:val="19"/>
            <w:szCs w:val="19"/>
          </w:rPr>
          <w:t>131</w:t>
        </w:r>
      </w:ins>
      <w:del w:id="98" w:author="Autor">
        <w:r w:rsidR="008F3E68" w:rsidDel="00F7769D">
          <w:rPr>
            <w:rFonts w:cs="Arial"/>
            <w:noProof/>
            <w:webHidden/>
            <w:sz w:val="19"/>
            <w:szCs w:val="19"/>
          </w:rPr>
          <w:delText>126</w:delText>
        </w:r>
      </w:del>
      <w:r w:rsidR="00BF74B6" w:rsidRPr="00E135DC">
        <w:rPr>
          <w:rFonts w:cs="Arial"/>
          <w:noProof/>
          <w:webHidden/>
          <w:sz w:val="19"/>
          <w:szCs w:val="19"/>
        </w:rPr>
        <w:fldChar w:fldCharType="end"/>
      </w:r>
      <w:r>
        <w:rPr>
          <w:rFonts w:cs="Arial"/>
          <w:noProof/>
          <w:sz w:val="19"/>
          <w:szCs w:val="19"/>
        </w:rPr>
        <w:fldChar w:fldCharType="end"/>
      </w:r>
    </w:p>
    <w:p w14:paraId="34F67D09" w14:textId="39ED40BA" w:rsidR="00BF74B6" w:rsidRPr="00E135DC" w:rsidRDefault="00086531">
      <w:pPr>
        <w:pStyle w:val="Obsah2"/>
        <w:tabs>
          <w:tab w:val="left" w:pos="960"/>
          <w:tab w:val="right" w:leader="dot" w:pos="9060"/>
        </w:tabs>
        <w:rPr>
          <w:rFonts w:eastAsiaTheme="minorEastAsia" w:cs="Arial"/>
          <w:noProof/>
          <w:sz w:val="19"/>
          <w:szCs w:val="19"/>
          <w:lang w:eastAsia="sk-SK"/>
        </w:rPr>
      </w:pPr>
      <w:r>
        <w:rPr>
          <w:noProof/>
        </w:rPr>
        <w:fldChar w:fldCharType="begin"/>
      </w:r>
      <w:r>
        <w:rPr>
          <w:noProof/>
        </w:rPr>
        <w:instrText xml:space="preserve"> HYPERLINK \l "_Toc440636399" </w:instrText>
      </w:r>
      <w:ins w:id="99" w:author="Autor">
        <w:r w:rsidR="00F7769D">
          <w:rPr>
            <w:noProof/>
          </w:rPr>
        </w:r>
      </w:ins>
      <w:r>
        <w:rPr>
          <w:noProof/>
        </w:rPr>
        <w:fldChar w:fldCharType="separate"/>
      </w:r>
      <w:r w:rsidR="00BF74B6" w:rsidRPr="00E135DC">
        <w:rPr>
          <w:rStyle w:val="Hypertextovprepojenie"/>
          <w:rFonts w:cs="Arial"/>
          <w:noProof/>
          <w:szCs w:val="19"/>
        </w:rPr>
        <w:t>2.6</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Informačný systém (ITMS2014+)</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_Toc440636399 \h </w:instrText>
      </w:r>
      <w:r w:rsidR="00BF74B6" w:rsidRPr="00E135DC">
        <w:rPr>
          <w:rFonts w:cs="Arial"/>
          <w:noProof/>
          <w:webHidden/>
          <w:sz w:val="19"/>
          <w:szCs w:val="19"/>
        </w:rPr>
      </w:r>
      <w:r w:rsidR="00BF74B6" w:rsidRPr="00E135DC">
        <w:rPr>
          <w:rFonts w:cs="Arial"/>
          <w:noProof/>
          <w:webHidden/>
          <w:sz w:val="19"/>
          <w:szCs w:val="19"/>
        </w:rPr>
        <w:fldChar w:fldCharType="separate"/>
      </w:r>
      <w:ins w:id="100" w:author="Autor">
        <w:r w:rsidR="00F7769D">
          <w:rPr>
            <w:rFonts w:cs="Arial"/>
            <w:noProof/>
            <w:webHidden/>
            <w:sz w:val="19"/>
            <w:szCs w:val="19"/>
          </w:rPr>
          <w:t>138</w:t>
        </w:r>
      </w:ins>
      <w:del w:id="101" w:author="Autor">
        <w:r w:rsidR="008F3E68" w:rsidDel="00F7769D">
          <w:rPr>
            <w:rFonts w:cs="Arial"/>
            <w:noProof/>
            <w:webHidden/>
            <w:sz w:val="19"/>
            <w:szCs w:val="19"/>
          </w:rPr>
          <w:delText>132</w:delText>
        </w:r>
      </w:del>
      <w:r w:rsidR="00BF74B6" w:rsidRPr="00E135DC">
        <w:rPr>
          <w:rFonts w:cs="Arial"/>
          <w:noProof/>
          <w:webHidden/>
          <w:sz w:val="19"/>
          <w:szCs w:val="19"/>
        </w:rPr>
        <w:fldChar w:fldCharType="end"/>
      </w:r>
      <w:r>
        <w:rPr>
          <w:rFonts w:cs="Arial"/>
          <w:noProof/>
          <w:sz w:val="19"/>
          <w:szCs w:val="19"/>
        </w:rPr>
        <w:fldChar w:fldCharType="end"/>
      </w:r>
    </w:p>
    <w:p w14:paraId="6F278EC5" w14:textId="5DD9059F" w:rsidR="00BF74B6" w:rsidRPr="00E135DC" w:rsidRDefault="00086531">
      <w:pPr>
        <w:pStyle w:val="Obsah2"/>
        <w:tabs>
          <w:tab w:val="left" w:pos="960"/>
          <w:tab w:val="right" w:leader="dot" w:pos="9060"/>
        </w:tabs>
        <w:rPr>
          <w:rFonts w:eastAsiaTheme="minorEastAsia" w:cs="Arial"/>
          <w:noProof/>
          <w:sz w:val="19"/>
          <w:szCs w:val="19"/>
          <w:lang w:eastAsia="sk-SK"/>
        </w:rPr>
      </w:pPr>
      <w:r>
        <w:rPr>
          <w:noProof/>
        </w:rPr>
        <w:fldChar w:fldCharType="begin"/>
      </w:r>
      <w:r>
        <w:rPr>
          <w:noProof/>
        </w:rPr>
        <w:instrText xml:space="preserve"> HYPERLINK \l "_Toc440636</w:instrText>
      </w:r>
      <w:r>
        <w:rPr>
          <w:noProof/>
        </w:rPr>
        <w:instrText xml:space="preserve">400" </w:instrText>
      </w:r>
      <w:ins w:id="102" w:author="Autor">
        <w:r w:rsidR="00F7769D">
          <w:rPr>
            <w:noProof/>
          </w:rPr>
        </w:r>
      </w:ins>
      <w:r>
        <w:rPr>
          <w:noProof/>
        </w:rPr>
        <w:fldChar w:fldCharType="separate"/>
      </w:r>
      <w:r w:rsidR="00BF74B6" w:rsidRPr="00E135DC">
        <w:rPr>
          <w:rStyle w:val="Hypertextovprepojenie"/>
          <w:rFonts w:cs="Arial"/>
          <w:noProof/>
          <w:szCs w:val="19"/>
        </w:rPr>
        <w:t>2.7</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Informovanie a komunikácia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_Toc440636400 \h </w:instrText>
      </w:r>
      <w:r w:rsidR="00BF74B6" w:rsidRPr="00E135DC">
        <w:rPr>
          <w:rFonts w:cs="Arial"/>
          <w:noProof/>
          <w:webHidden/>
          <w:sz w:val="19"/>
          <w:szCs w:val="19"/>
        </w:rPr>
      </w:r>
      <w:r w:rsidR="00BF74B6" w:rsidRPr="00E135DC">
        <w:rPr>
          <w:rFonts w:cs="Arial"/>
          <w:noProof/>
          <w:webHidden/>
          <w:sz w:val="19"/>
          <w:szCs w:val="19"/>
        </w:rPr>
        <w:fldChar w:fldCharType="separate"/>
      </w:r>
      <w:ins w:id="103" w:author="Autor">
        <w:r w:rsidR="00F7769D">
          <w:rPr>
            <w:rFonts w:cs="Arial"/>
            <w:noProof/>
            <w:webHidden/>
            <w:sz w:val="19"/>
            <w:szCs w:val="19"/>
          </w:rPr>
          <w:t>139</w:t>
        </w:r>
      </w:ins>
      <w:del w:id="104" w:author="Autor">
        <w:r w:rsidR="008F3E68" w:rsidDel="00F7769D">
          <w:rPr>
            <w:rFonts w:cs="Arial"/>
            <w:noProof/>
            <w:webHidden/>
            <w:sz w:val="19"/>
            <w:szCs w:val="19"/>
          </w:rPr>
          <w:delText>133</w:delText>
        </w:r>
      </w:del>
      <w:r w:rsidR="00BF74B6" w:rsidRPr="00E135DC">
        <w:rPr>
          <w:rFonts w:cs="Arial"/>
          <w:noProof/>
          <w:webHidden/>
          <w:sz w:val="19"/>
          <w:szCs w:val="19"/>
        </w:rPr>
        <w:fldChar w:fldCharType="end"/>
      </w:r>
      <w:r>
        <w:rPr>
          <w:rFonts w:cs="Arial"/>
          <w:noProof/>
          <w:sz w:val="19"/>
          <w:szCs w:val="19"/>
        </w:rPr>
        <w:fldChar w:fldCharType="end"/>
      </w:r>
    </w:p>
    <w:p w14:paraId="5B9D06DD" w14:textId="69B98DBC" w:rsidR="00BF74B6" w:rsidRPr="00E135DC" w:rsidRDefault="00086531">
      <w:pPr>
        <w:pStyle w:val="Obsah1"/>
        <w:tabs>
          <w:tab w:val="left" w:pos="482"/>
          <w:tab w:val="right" w:leader="dot" w:pos="9060"/>
        </w:tabs>
        <w:rPr>
          <w:rFonts w:eastAsiaTheme="minorEastAsia" w:cs="Arial"/>
          <w:noProof/>
          <w:sz w:val="19"/>
          <w:szCs w:val="19"/>
          <w:lang w:eastAsia="sk-SK"/>
        </w:rPr>
      </w:pPr>
      <w:r>
        <w:rPr>
          <w:noProof/>
        </w:rPr>
        <w:fldChar w:fldCharType="begin"/>
      </w:r>
      <w:r>
        <w:rPr>
          <w:noProof/>
        </w:rPr>
        <w:instrText xml:space="preserve"> HYPERLINK \l "_Toc440636401" </w:instrText>
      </w:r>
      <w:ins w:id="105" w:author="Autor">
        <w:r w:rsidR="00F7769D">
          <w:rPr>
            <w:noProof/>
          </w:rPr>
        </w:r>
      </w:ins>
      <w:r>
        <w:rPr>
          <w:noProof/>
        </w:rPr>
        <w:fldChar w:fldCharType="separate"/>
      </w:r>
      <w:r w:rsidR="00BF74B6" w:rsidRPr="00E135DC">
        <w:rPr>
          <w:rStyle w:val="Hypertextovprepojenie"/>
          <w:rFonts w:cs="Arial"/>
          <w:noProof/>
          <w:szCs w:val="19"/>
        </w:rPr>
        <w:t>3</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Kontrola a overovanie oprávnenosti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_Toc440636401 \h </w:instrText>
      </w:r>
      <w:r w:rsidR="00BF74B6" w:rsidRPr="00E135DC">
        <w:rPr>
          <w:rFonts w:cs="Arial"/>
          <w:noProof/>
          <w:webHidden/>
          <w:sz w:val="19"/>
          <w:szCs w:val="19"/>
        </w:rPr>
      </w:r>
      <w:r w:rsidR="00BF74B6" w:rsidRPr="00E135DC">
        <w:rPr>
          <w:rFonts w:cs="Arial"/>
          <w:noProof/>
          <w:webHidden/>
          <w:sz w:val="19"/>
          <w:szCs w:val="19"/>
        </w:rPr>
        <w:fldChar w:fldCharType="separate"/>
      </w:r>
      <w:ins w:id="106" w:author="Autor">
        <w:r w:rsidR="00F7769D">
          <w:rPr>
            <w:rFonts w:cs="Arial"/>
            <w:noProof/>
            <w:webHidden/>
            <w:sz w:val="19"/>
            <w:szCs w:val="19"/>
          </w:rPr>
          <w:t>141</w:t>
        </w:r>
      </w:ins>
      <w:del w:id="107" w:author="Autor">
        <w:r w:rsidR="008F3E68" w:rsidDel="00F7769D">
          <w:rPr>
            <w:rFonts w:cs="Arial"/>
            <w:noProof/>
            <w:webHidden/>
            <w:sz w:val="19"/>
            <w:szCs w:val="19"/>
          </w:rPr>
          <w:delText>135</w:delText>
        </w:r>
      </w:del>
      <w:r w:rsidR="00BF74B6" w:rsidRPr="00E135DC">
        <w:rPr>
          <w:rFonts w:cs="Arial"/>
          <w:noProof/>
          <w:webHidden/>
          <w:sz w:val="19"/>
          <w:szCs w:val="19"/>
        </w:rPr>
        <w:fldChar w:fldCharType="end"/>
      </w:r>
      <w:r>
        <w:rPr>
          <w:rFonts w:cs="Arial"/>
          <w:noProof/>
          <w:sz w:val="19"/>
          <w:szCs w:val="19"/>
        </w:rPr>
        <w:fldChar w:fldCharType="end"/>
      </w:r>
    </w:p>
    <w:p w14:paraId="321D2A52" w14:textId="0E7F517F" w:rsidR="00BF74B6" w:rsidRPr="00E135DC" w:rsidRDefault="00086531">
      <w:pPr>
        <w:pStyle w:val="Obsah2"/>
        <w:tabs>
          <w:tab w:val="left" w:pos="960"/>
          <w:tab w:val="right" w:leader="dot" w:pos="9060"/>
        </w:tabs>
        <w:rPr>
          <w:rFonts w:eastAsiaTheme="minorEastAsia" w:cs="Arial"/>
          <w:noProof/>
          <w:sz w:val="19"/>
          <w:szCs w:val="19"/>
          <w:lang w:eastAsia="sk-SK"/>
        </w:rPr>
      </w:pPr>
      <w:r>
        <w:rPr>
          <w:noProof/>
        </w:rPr>
        <w:fldChar w:fldCharType="begin"/>
      </w:r>
      <w:r>
        <w:rPr>
          <w:noProof/>
        </w:rPr>
        <w:instrText xml:space="preserve"> HYPERLINK \l "_Toc440636402" </w:instrText>
      </w:r>
      <w:ins w:id="108" w:author="Autor">
        <w:r w:rsidR="00F7769D">
          <w:rPr>
            <w:noProof/>
          </w:rPr>
        </w:r>
      </w:ins>
      <w:r>
        <w:rPr>
          <w:noProof/>
        </w:rPr>
        <w:fldChar w:fldCharType="separate"/>
      </w:r>
      <w:r w:rsidR="00BF74B6" w:rsidRPr="00E135DC">
        <w:rPr>
          <w:rStyle w:val="Hypertextovprepojenie"/>
          <w:rFonts w:cs="Arial"/>
          <w:noProof/>
          <w:szCs w:val="19"/>
        </w:rPr>
        <w:t>3.1</w:t>
      </w:r>
      <w:r w:rsidR="00BF74B6" w:rsidRPr="00E135DC">
        <w:rPr>
          <w:rFonts w:eastAsiaTheme="minorEastAsia" w:cs="Arial"/>
          <w:noProof/>
          <w:sz w:val="19"/>
          <w:szCs w:val="19"/>
          <w:lang w:eastAsia="sk-SK"/>
        </w:rPr>
        <w:tab/>
      </w:r>
      <w:r w:rsidR="00BF74B6" w:rsidRPr="00E135DC">
        <w:rPr>
          <w:rStyle w:val="Hypertextovprepojenie"/>
          <w:rFonts w:cs="Arial"/>
          <w:noProof/>
          <w:szCs w:val="19"/>
        </w:rPr>
        <w:t xml:space="preserve">Administratívna </w:t>
      </w:r>
      <w:r w:rsidR="008D701A" w:rsidRPr="00E135DC">
        <w:rPr>
          <w:rStyle w:val="Hypertextovprepojenie"/>
          <w:rFonts w:cs="Arial"/>
          <w:noProof/>
          <w:szCs w:val="19"/>
        </w:rPr>
        <w:t xml:space="preserve">finančná </w:t>
      </w:r>
      <w:r w:rsidR="00BF74B6" w:rsidRPr="00E135DC">
        <w:rPr>
          <w:rStyle w:val="Hypertextovprepojenie"/>
          <w:rFonts w:cs="Arial"/>
          <w:noProof/>
          <w:szCs w:val="19"/>
        </w:rPr>
        <w:t>kontrola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_Toc440636402 \h </w:instrText>
      </w:r>
      <w:r w:rsidR="00BF74B6" w:rsidRPr="00E135DC">
        <w:rPr>
          <w:rFonts w:cs="Arial"/>
          <w:noProof/>
          <w:webHidden/>
          <w:sz w:val="19"/>
          <w:szCs w:val="19"/>
        </w:rPr>
      </w:r>
      <w:r w:rsidR="00BF74B6" w:rsidRPr="00E135DC">
        <w:rPr>
          <w:rFonts w:cs="Arial"/>
          <w:noProof/>
          <w:webHidden/>
          <w:sz w:val="19"/>
          <w:szCs w:val="19"/>
        </w:rPr>
        <w:fldChar w:fldCharType="separate"/>
      </w:r>
      <w:ins w:id="109" w:author="Autor">
        <w:r w:rsidR="00F7769D">
          <w:rPr>
            <w:rFonts w:cs="Arial"/>
            <w:noProof/>
            <w:webHidden/>
            <w:sz w:val="19"/>
            <w:szCs w:val="19"/>
          </w:rPr>
          <w:t>141</w:t>
        </w:r>
      </w:ins>
      <w:del w:id="110" w:author="Autor">
        <w:r w:rsidR="008F3E68" w:rsidDel="00F7769D">
          <w:rPr>
            <w:rFonts w:cs="Arial"/>
            <w:noProof/>
            <w:webHidden/>
            <w:sz w:val="19"/>
            <w:szCs w:val="19"/>
          </w:rPr>
          <w:delText>135</w:delText>
        </w:r>
      </w:del>
      <w:r w:rsidR="00BF74B6" w:rsidRPr="00E135DC">
        <w:rPr>
          <w:rFonts w:cs="Arial"/>
          <w:noProof/>
          <w:webHidden/>
          <w:sz w:val="19"/>
          <w:szCs w:val="19"/>
        </w:rPr>
        <w:fldChar w:fldCharType="end"/>
      </w:r>
      <w:r>
        <w:rPr>
          <w:rFonts w:cs="Arial"/>
          <w:noProof/>
          <w:sz w:val="19"/>
          <w:szCs w:val="19"/>
        </w:rPr>
        <w:fldChar w:fldCharType="end"/>
      </w:r>
    </w:p>
    <w:p w14:paraId="23ED640E" w14:textId="456633B4" w:rsidR="00BF74B6" w:rsidRPr="00E135DC" w:rsidRDefault="00086531">
      <w:pPr>
        <w:pStyle w:val="Obsah2"/>
        <w:tabs>
          <w:tab w:val="left" w:pos="960"/>
          <w:tab w:val="right" w:leader="dot" w:pos="9060"/>
        </w:tabs>
        <w:rPr>
          <w:rFonts w:eastAsiaTheme="minorEastAsia" w:cs="Arial"/>
          <w:noProof/>
          <w:sz w:val="19"/>
          <w:szCs w:val="19"/>
          <w:lang w:eastAsia="sk-SK"/>
        </w:rPr>
      </w:pPr>
      <w:r>
        <w:rPr>
          <w:noProof/>
        </w:rPr>
        <w:fldChar w:fldCharType="begin"/>
      </w:r>
      <w:r>
        <w:rPr>
          <w:noProof/>
        </w:rPr>
        <w:instrText xml:space="preserve"> HYPERLINK \l "_Toc440636403" </w:instrText>
      </w:r>
      <w:ins w:id="111" w:author="Autor">
        <w:r w:rsidR="00F7769D">
          <w:rPr>
            <w:noProof/>
          </w:rPr>
        </w:r>
      </w:ins>
      <w:r>
        <w:rPr>
          <w:noProof/>
        </w:rPr>
        <w:fldChar w:fldCharType="separate"/>
      </w:r>
      <w:r w:rsidR="00BF74B6" w:rsidRPr="00E135DC">
        <w:rPr>
          <w:rStyle w:val="Hypertextovprepojenie"/>
          <w:rFonts w:cs="Arial"/>
          <w:noProof/>
          <w:szCs w:val="19"/>
        </w:rPr>
        <w:t>3.2</w:t>
      </w:r>
      <w:r w:rsidR="00BF74B6" w:rsidRPr="00E135DC">
        <w:rPr>
          <w:rFonts w:eastAsiaTheme="minorEastAsia" w:cs="Arial"/>
          <w:noProof/>
          <w:sz w:val="19"/>
          <w:szCs w:val="19"/>
          <w:lang w:eastAsia="sk-SK"/>
        </w:rPr>
        <w:tab/>
      </w:r>
      <w:r w:rsidR="00D96AD0" w:rsidRPr="00E135DC">
        <w:rPr>
          <w:rStyle w:val="Hypertextovprepojenie"/>
          <w:rFonts w:cs="Arial"/>
          <w:noProof/>
          <w:szCs w:val="19"/>
        </w:rPr>
        <w:t>Finančná k</w:t>
      </w:r>
      <w:r w:rsidR="00BF74B6" w:rsidRPr="00E135DC">
        <w:rPr>
          <w:rStyle w:val="Hypertextovprepojenie"/>
          <w:rFonts w:cs="Arial"/>
          <w:noProof/>
          <w:szCs w:val="19"/>
        </w:rPr>
        <w:t>ontrola na mieste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_Toc440636403 \h </w:instrText>
      </w:r>
      <w:r w:rsidR="00BF74B6" w:rsidRPr="00E135DC">
        <w:rPr>
          <w:rFonts w:cs="Arial"/>
          <w:noProof/>
          <w:webHidden/>
          <w:sz w:val="19"/>
          <w:szCs w:val="19"/>
        </w:rPr>
      </w:r>
      <w:r w:rsidR="00BF74B6" w:rsidRPr="00E135DC">
        <w:rPr>
          <w:rFonts w:cs="Arial"/>
          <w:noProof/>
          <w:webHidden/>
          <w:sz w:val="19"/>
          <w:szCs w:val="19"/>
        </w:rPr>
        <w:fldChar w:fldCharType="separate"/>
      </w:r>
      <w:ins w:id="112" w:author="Autor">
        <w:r w:rsidR="00F7769D">
          <w:rPr>
            <w:rFonts w:cs="Arial"/>
            <w:noProof/>
            <w:webHidden/>
            <w:sz w:val="19"/>
            <w:szCs w:val="19"/>
          </w:rPr>
          <w:t>144</w:t>
        </w:r>
      </w:ins>
      <w:del w:id="113" w:author="Autor">
        <w:r w:rsidR="008F3E68" w:rsidDel="00F7769D">
          <w:rPr>
            <w:rFonts w:cs="Arial"/>
            <w:noProof/>
            <w:webHidden/>
            <w:sz w:val="19"/>
            <w:szCs w:val="19"/>
          </w:rPr>
          <w:delText>138</w:delText>
        </w:r>
      </w:del>
      <w:r w:rsidR="00BF74B6" w:rsidRPr="00E135DC">
        <w:rPr>
          <w:rFonts w:cs="Arial"/>
          <w:noProof/>
          <w:webHidden/>
          <w:sz w:val="19"/>
          <w:szCs w:val="19"/>
        </w:rPr>
        <w:fldChar w:fldCharType="end"/>
      </w:r>
      <w:r>
        <w:rPr>
          <w:rFonts w:cs="Arial"/>
          <w:noProof/>
          <w:sz w:val="19"/>
          <w:szCs w:val="19"/>
        </w:rPr>
        <w:fldChar w:fldCharType="end"/>
      </w:r>
    </w:p>
    <w:p w14:paraId="652445E0" w14:textId="7CDA4D90" w:rsidR="00BF74B6" w:rsidRPr="00E135DC" w:rsidRDefault="00086531">
      <w:pPr>
        <w:pStyle w:val="Obsah1"/>
        <w:tabs>
          <w:tab w:val="left" w:pos="482"/>
          <w:tab w:val="right" w:leader="dot" w:pos="9060"/>
        </w:tabs>
        <w:rPr>
          <w:rFonts w:eastAsiaTheme="minorEastAsia" w:cs="Arial"/>
          <w:noProof/>
          <w:sz w:val="19"/>
          <w:szCs w:val="19"/>
          <w:lang w:eastAsia="sk-SK"/>
        </w:rPr>
      </w:pPr>
      <w:r>
        <w:rPr>
          <w:noProof/>
        </w:rPr>
        <w:fldChar w:fldCharType="begin"/>
      </w:r>
      <w:r>
        <w:rPr>
          <w:noProof/>
        </w:rPr>
        <w:instrText xml:space="preserve"> HYPERLINK \l "_Toc440636404" </w:instrText>
      </w:r>
      <w:ins w:id="114" w:author="Autor">
        <w:r w:rsidR="00F7769D">
          <w:rPr>
            <w:noProof/>
          </w:rPr>
        </w:r>
      </w:ins>
      <w:r>
        <w:rPr>
          <w:noProof/>
        </w:rPr>
        <w:fldChar w:fldCharType="separate"/>
      </w:r>
      <w:r w:rsidR="00BF74B6" w:rsidRPr="00E135DC">
        <w:rPr>
          <w:rStyle w:val="Hypertextovprepojenie"/>
          <w:rFonts w:cs="Arial"/>
          <w:noProof/>
          <w:szCs w:val="19"/>
        </w:rPr>
        <w:t>4</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Prechodné a záverečné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_Toc440636404 \h </w:instrText>
      </w:r>
      <w:r w:rsidR="00BF74B6" w:rsidRPr="00E135DC">
        <w:rPr>
          <w:rFonts w:cs="Arial"/>
          <w:noProof/>
          <w:webHidden/>
          <w:sz w:val="19"/>
          <w:szCs w:val="19"/>
        </w:rPr>
      </w:r>
      <w:r w:rsidR="00BF74B6" w:rsidRPr="00E135DC">
        <w:rPr>
          <w:rFonts w:cs="Arial"/>
          <w:noProof/>
          <w:webHidden/>
          <w:sz w:val="19"/>
          <w:szCs w:val="19"/>
        </w:rPr>
        <w:fldChar w:fldCharType="separate"/>
      </w:r>
      <w:ins w:id="115" w:author="Autor">
        <w:r w:rsidR="00F7769D">
          <w:rPr>
            <w:rFonts w:cs="Arial"/>
            <w:noProof/>
            <w:webHidden/>
            <w:sz w:val="19"/>
            <w:szCs w:val="19"/>
          </w:rPr>
          <w:t>151</w:t>
        </w:r>
      </w:ins>
      <w:del w:id="116" w:author="Autor">
        <w:r w:rsidR="008F3E68" w:rsidDel="00F7769D">
          <w:rPr>
            <w:rFonts w:cs="Arial"/>
            <w:noProof/>
            <w:webHidden/>
            <w:sz w:val="19"/>
            <w:szCs w:val="19"/>
          </w:rPr>
          <w:delText>145</w:delText>
        </w:r>
      </w:del>
      <w:r w:rsidR="00BF74B6" w:rsidRPr="00E135DC">
        <w:rPr>
          <w:rFonts w:cs="Arial"/>
          <w:noProof/>
          <w:webHidden/>
          <w:sz w:val="19"/>
          <w:szCs w:val="19"/>
        </w:rPr>
        <w:fldChar w:fldCharType="end"/>
      </w:r>
      <w:r>
        <w:rPr>
          <w:rFonts w:cs="Arial"/>
          <w:noProof/>
          <w:sz w:val="19"/>
          <w:szCs w:val="19"/>
        </w:rPr>
        <w:fldChar w:fldCharType="end"/>
      </w:r>
    </w:p>
    <w:p w14:paraId="3B998595" w14:textId="5DDE90F6" w:rsidR="00BF74B6" w:rsidRPr="00E135DC" w:rsidRDefault="00086531">
      <w:pPr>
        <w:pStyle w:val="Obsah1"/>
        <w:tabs>
          <w:tab w:val="left" w:pos="482"/>
          <w:tab w:val="right" w:leader="dot" w:pos="9060"/>
        </w:tabs>
        <w:rPr>
          <w:rFonts w:eastAsiaTheme="minorEastAsia" w:cs="Arial"/>
          <w:noProof/>
          <w:sz w:val="19"/>
          <w:szCs w:val="19"/>
          <w:lang w:eastAsia="sk-SK"/>
        </w:rPr>
      </w:pPr>
      <w:r>
        <w:rPr>
          <w:noProof/>
        </w:rPr>
        <w:fldChar w:fldCharType="begin"/>
      </w:r>
      <w:r>
        <w:rPr>
          <w:noProof/>
        </w:rPr>
        <w:instrText xml:space="preserve"> HYPERLINK \l "_Toc440636405" </w:instrText>
      </w:r>
      <w:ins w:id="117" w:author="Autor">
        <w:r w:rsidR="00F7769D">
          <w:rPr>
            <w:noProof/>
          </w:rPr>
        </w:r>
      </w:ins>
      <w:r>
        <w:rPr>
          <w:noProof/>
        </w:rPr>
        <w:fldChar w:fldCharType="separate"/>
      </w:r>
      <w:r w:rsidR="00BF74B6" w:rsidRPr="00E135DC">
        <w:rPr>
          <w:rStyle w:val="Hypertextovprepojenie"/>
          <w:rFonts w:cs="Arial"/>
          <w:noProof/>
          <w:szCs w:val="19"/>
        </w:rPr>
        <w:t>5</w:t>
      </w:r>
      <w:r w:rsidR="00BF74B6" w:rsidRPr="00E135DC">
        <w:rPr>
          <w:rFonts w:eastAsiaTheme="minorEastAsia" w:cs="Arial"/>
          <w:noProof/>
          <w:sz w:val="19"/>
          <w:szCs w:val="19"/>
          <w:lang w:eastAsia="sk-SK"/>
        </w:rPr>
        <w:tab/>
      </w:r>
      <w:r w:rsidR="00BF74B6" w:rsidRPr="00E135DC">
        <w:rPr>
          <w:rStyle w:val="Hypertextovprepojenie"/>
          <w:rFonts w:cs="Arial"/>
          <w:noProof/>
          <w:szCs w:val="19"/>
        </w:rPr>
        <w:t>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_Toc440636405 \h </w:instrText>
      </w:r>
      <w:r w:rsidR="00BF74B6" w:rsidRPr="00E135DC">
        <w:rPr>
          <w:rFonts w:cs="Arial"/>
          <w:noProof/>
          <w:webHidden/>
          <w:sz w:val="19"/>
          <w:szCs w:val="19"/>
        </w:rPr>
      </w:r>
      <w:r w:rsidR="00BF74B6" w:rsidRPr="00E135DC">
        <w:rPr>
          <w:rFonts w:cs="Arial"/>
          <w:noProof/>
          <w:webHidden/>
          <w:sz w:val="19"/>
          <w:szCs w:val="19"/>
        </w:rPr>
        <w:fldChar w:fldCharType="separate"/>
      </w:r>
      <w:ins w:id="118" w:author="Autor">
        <w:r w:rsidR="00F7769D">
          <w:rPr>
            <w:rFonts w:cs="Arial"/>
            <w:noProof/>
            <w:webHidden/>
            <w:sz w:val="19"/>
            <w:szCs w:val="19"/>
          </w:rPr>
          <w:t>152</w:t>
        </w:r>
      </w:ins>
      <w:del w:id="119" w:author="Autor">
        <w:r w:rsidR="008F3E68" w:rsidDel="00F7769D">
          <w:rPr>
            <w:rFonts w:cs="Arial"/>
            <w:noProof/>
            <w:webHidden/>
            <w:sz w:val="19"/>
            <w:szCs w:val="19"/>
          </w:rPr>
          <w:delText>146</w:delText>
        </w:r>
      </w:del>
      <w:r w:rsidR="00BF74B6" w:rsidRPr="00E135DC">
        <w:rPr>
          <w:rFonts w:cs="Arial"/>
          <w:noProof/>
          <w:webHidden/>
          <w:sz w:val="19"/>
          <w:szCs w:val="19"/>
        </w:rPr>
        <w:fldChar w:fldCharType="end"/>
      </w:r>
      <w:r>
        <w:rPr>
          <w:rFonts w:cs="Arial"/>
          <w:noProof/>
          <w:sz w:val="19"/>
          <w:szCs w:val="19"/>
        </w:rPr>
        <w:fldChar w:fldCharType="end"/>
      </w:r>
    </w:p>
    <w:p w14:paraId="7A55CDA1" w14:textId="77777777" w:rsidR="003979B2" w:rsidRPr="0073389C" w:rsidRDefault="000C0542" w:rsidP="003979B2">
      <w:pPr>
        <w:spacing w:after="120"/>
        <w:rPr>
          <w:sz w:val="20"/>
        </w:rPr>
      </w:pPr>
      <w:r w:rsidRPr="00E135DC">
        <w:rPr>
          <w:rFonts w:cs="Arial"/>
          <w:b/>
          <w:szCs w:val="19"/>
        </w:rPr>
        <w:fldChar w:fldCharType="end"/>
      </w:r>
    </w:p>
    <w:p w14:paraId="7A55CDA2" w14:textId="77777777" w:rsidR="00AE5A8F" w:rsidRPr="0073389C" w:rsidRDefault="00AE5A8F" w:rsidP="009F56AB">
      <w:pPr>
        <w:pStyle w:val="Nadpis1"/>
        <w:spacing w:line="288" w:lineRule="auto"/>
        <w:jc w:val="both"/>
        <w:rPr>
          <w:rFonts w:ascii="Arial" w:hAnsi="Arial"/>
          <w:lang w:val="sk-SK"/>
        </w:rPr>
      </w:pPr>
      <w:bookmarkStart w:id="120" w:name="_Toc440372853"/>
      <w:bookmarkStart w:id="121" w:name="_Toc440636364"/>
      <w:r w:rsidRPr="0073389C">
        <w:rPr>
          <w:rFonts w:ascii="Arial" w:hAnsi="Arial"/>
          <w:lang w:val="sk-SK"/>
        </w:rPr>
        <w:lastRenderedPageBreak/>
        <w:t>Úvod</w:t>
      </w:r>
      <w:bookmarkEnd w:id="28"/>
      <w:bookmarkEnd w:id="120"/>
      <w:bookmarkEnd w:id="121"/>
    </w:p>
    <w:p w14:paraId="7A55CDA3" w14:textId="77777777" w:rsidR="00AE5A8F" w:rsidRPr="0073389C" w:rsidRDefault="00AE5A8F" w:rsidP="009F56AB">
      <w:pPr>
        <w:pStyle w:val="Nadpis2"/>
        <w:spacing w:line="288" w:lineRule="auto"/>
        <w:jc w:val="both"/>
        <w:rPr>
          <w:lang w:val="sk-SK"/>
        </w:rPr>
      </w:pPr>
      <w:bookmarkStart w:id="122" w:name="_Toc410907844"/>
      <w:r w:rsidRPr="0073389C">
        <w:rPr>
          <w:lang w:val="sk-SK"/>
        </w:rPr>
        <w:t xml:space="preserve"> </w:t>
      </w:r>
      <w:bookmarkStart w:id="123" w:name="_Toc440372854"/>
      <w:bookmarkStart w:id="124" w:name="_Toc440636365"/>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122"/>
      <w:r w:rsidR="00A028FD" w:rsidRPr="0073389C">
        <w:rPr>
          <w:lang w:val="sk-SK"/>
        </w:rPr>
        <w:t xml:space="preserve"> pre p</w:t>
      </w:r>
      <w:r w:rsidR="001917F5" w:rsidRPr="0073389C">
        <w:rPr>
          <w:lang w:val="sk-SK"/>
        </w:rPr>
        <w:t>rijímateľa</w:t>
      </w:r>
      <w:bookmarkEnd w:id="123"/>
      <w:bookmarkEnd w:id="124"/>
    </w:p>
    <w:p w14:paraId="526DF919" w14:textId="4267800C"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7A55CDA4" w14:textId="27FCE761"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hyperlink r:id="rId12" w:history="1">
        <w:r w:rsidR="00861C4B" w:rsidRPr="000251E7">
          <w:rPr>
            <w:rStyle w:val="Hypertextovprepojenie"/>
            <w:rFonts w:cs="Arial"/>
            <w:szCs w:val="19"/>
            <w:lang w:val="sk-SK"/>
          </w:rPr>
          <w:t>www.opevs.eu</w:t>
        </w:r>
      </w:hyperlink>
      <w:r w:rsidR="00E60279" w:rsidRPr="0073389C">
        <w:rPr>
          <w:rFonts w:ascii="Arial" w:hAnsi="Arial" w:cs="Arial"/>
          <w:sz w:val="19"/>
          <w:szCs w:val="19"/>
          <w:lang w:val="sk-SK"/>
        </w:rPr>
        <w:t>.</w:t>
      </w:r>
    </w:p>
    <w:p w14:paraId="7A55CDA5"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7A55CDA6"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7A55CDA7"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7A55CDA8"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7A55CDA9" w14:textId="1677DD00" w:rsidR="002F293D" w:rsidRPr="0073389C" w:rsidRDefault="002F293D" w:rsidP="007B5322">
      <w:pPr>
        <w:spacing w:before="120" w:after="120" w:line="288" w:lineRule="auto"/>
        <w:jc w:val="both"/>
      </w:pPr>
      <w:r w:rsidRPr="0073389C">
        <w:t xml:space="preserve">SR EŠIF a metodické pokyny CKO sú zverejnené na stránke </w:t>
      </w:r>
      <w:hyperlink r:id="rId13" w:history="1">
        <w:r w:rsidRPr="0073389C">
          <w:rPr>
            <w:rStyle w:val="Hypertextovprepojenie"/>
          </w:rPr>
          <w:t>www.partnerskadohoda.gov.sk</w:t>
        </w:r>
      </w:hyperlink>
      <w:r w:rsidRPr="0073389C">
        <w:t xml:space="preserve">, SFR je zverejnený na stránke </w:t>
      </w:r>
      <w:hyperlink r:id="rId14"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14:paraId="7A55CDAA" w14:textId="77777777" w:rsidR="002F293D" w:rsidRPr="0073389C" w:rsidRDefault="002F293D" w:rsidP="009F56AB">
      <w:pPr>
        <w:spacing w:line="288" w:lineRule="auto"/>
        <w:jc w:val="both"/>
      </w:pPr>
    </w:p>
    <w:p w14:paraId="7A55CDAB" w14:textId="77777777" w:rsidR="00AE5A8F" w:rsidRPr="0073389C" w:rsidRDefault="00AE5A8F" w:rsidP="009F56AB">
      <w:pPr>
        <w:pStyle w:val="Nadpis2"/>
        <w:spacing w:line="288" w:lineRule="auto"/>
        <w:jc w:val="both"/>
        <w:rPr>
          <w:lang w:val="sk-SK"/>
        </w:rPr>
      </w:pPr>
      <w:bookmarkStart w:id="125" w:name="_Toc410907845"/>
      <w:bookmarkStart w:id="126" w:name="_Toc440372855"/>
      <w:bookmarkStart w:id="127" w:name="_Toc440636366"/>
      <w:r w:rsidRPr="0073389C">
        <w:rPr>
          <w:lang w:val="sk-SK"/>
        </w:rPr>
        <w:t>Cieľ príručky pre prijímateľa</w:t>
      </w:r>
      <w:bookmarkEnd w:id="125"/>
      <w:bookmarkEnd w:id="126"/>
      <w:bookmarkEnd w:id="127"/>
    </w:p>
    <w:p w14:paraId="7A55CDAC"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7A55CDAD" w14:textId="77777777"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A55CDAE"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7A55CDAF" w14:textId="77777777" w:rsidR="00505422" w:rsidRPr="0073389C" w:rsidRDefault="00560AB1" w:rsidP="007B5322">
      <w:pPr>
        <w:spacing w:before="120" w:after="120" w:line="288" w:lineRule="auto"/>
        <w:jc w:val="both"/>
      </w:pPr>
      <w:r w:rsidRPr="0073389C">
        <w:lastRenderedPageBreak/>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7A55CDB0" w14:textId="3E343470"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komunikacne.opevs@minv.sk</w:t>
      </w:r>
      <w:r w:rsidR="00AE5A8F" w:rsidRPr="0073389C">
        <w:t xml:space="preserve">. </w:t>
      </w:r>
    </w:p>
    <w:p w14:paraId="7A55CDB1"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7A55CDB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7A55CDB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7A55CDB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7A55CDB5" w14:textId="0380B000"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hyperlink r:id="rId15" w:history="1">
        <w:r w:rsidR="00E8341E" w:rsidRPr="0073389C">
          <w:rPr>
            <w:rStyle w:val="Hypertextovprepojenie"/>
          </w:rPr>
          <w:t>www.opevs.eu</w:t>
        </w:r>
      </w:hyperlink>
      <w:r w:rsidR="00EC0303" w:rsidRPr="0073389C">
        <w:t>.</w:t>
      </w:r>
    </w:p>
    <w:p w14:paraId="7A55CDB6" w14:textId="77777777" w:rsidR="00AE5A8F" w:rsidRPr="0073389C" w:rsidRDefault="00AE5A8F" w:rsidP="009F56AB">
      <w:pPr>
        <w:pStyle w:val="Nadpis2"/>
        <w:spacing w:line="288" w:lineRule="auto"/>
        <w:jc w:val="both"/>
        <w:rPr>
          <w:lang w:val="sk-SK"/>
        </w:rPr>
      </w:pPr>
      <w:bookmarkStart w:id="128" w:name="_Toc410907846"/>
      <w:bookmarkStart w:id="129" w:name="_Toc440372856"/>
      <w:bookmarkStart w:id="130" w:name="_Toc440636367"/>
      <w:r w:rsidRPr="0073389C">
        <w:rPr>
          <w:lang w:val="sk-SK"/>
        </w:rPr>
        <w:t>Definícia pojmov</w:t>
      </w:r>
      <w:bookmarkEnd w:id="128"/>
      <w:bookmarkEnd w:id="129"/>
      <w:bookmarkEnd w:id="130"/>
    </w:p>
    <w:p w14:paraId="7A55CDB7" w14:textId="4935EFA6"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7A55CDB8" w14:textId="7AECB023" w:rsidR="00AE5A8F" w:rsidRPr="00246A18"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 xml:space="preserve">rizovaných diskontovaných ekonomických (nielen finančných, ale aj napr. hospodárskych, sociálnych, environmentálnych) nákladov a prínosov za obdobie určené v závislosti od povahy investície, pričom sa porovnáva situácia bez financovania </w:t>
      </w:r>
      <w:r w:rsidRPr="00883FA6">
        <w:rPr>
          <w:rFonts w:cs="Arial"/>
          <w:szCs w:val="19"/>
          <w:lang w:val="sk-SK"/>
        </w:rPr>
        <w:t>projektu a s financo</w:t>
      </w:r>
      <w:r w:rsidRPr="00246A18">
        <w:rPr>
          <w:rFonts w:cs="Arial"/>
          <w:szCs w:val="19"/>
          <w:lang w:val="sk-SK"/>
        </w:rPr>
        <w:t>vaním projektu;</w:t>
      </w:r>
    </w:p>
    <w:p w14:paraId="7A55CDB9" w14:textId="423D58C3" w:rsidR="00AE5A8F" w:rsidRPr="00DB1B99" w:rsidRDefault="00AE5A8F" w:rsidP="00DD1BA5">
      <w:pPr>
        <w:pStyle w:val="Bulletslevel1"/>
        <w:ind w:left="567"/>
        <w:jc w:val="both"/>
        <w:rPr>
          <w:b/>
          <w:lang w:val="sk-SK"/>
        </w:rPr>
      </w:pPr>
      <w:r w:rsidRPr="00DB1B99">
        <w:rPr>
          <w:b/>
          <w:lang w:val="sk-SK"/>
        </w:rPr>
        <w:t xml:space="preserve">Bezodkladne </w:t>
      </w:r>
      <w:r w:rsidRPr="00DB1B99">
        <w:rPr>
          <w:lang w:val="sk-SK"/>
        </w:rPr>
        <w:t>–</w:t>
      </w:r>
      <w:r w:rsidRPr="00DB1B99">
        <w:rPr>
          <w:b/>
          <w:lang w:val="sk-SK"/>
        </w:rPr>
        <w:t xml:space="preserve"> </w:t>
      </w:r>
      <w:r w:rsidR="004B110F" w:rsidRPr="00DB1B99">
        <w:rPr>
          <w:lang w:val="sk-SK"/>
        </w:rPr>
        <w:t>v</w:t>
      </w:r>
      <w:r w:rsidR="000963E5" w:rsidRPr="00DB1B99">
        <w:rPr>
          <w:lang w:val="sk-SK"/>
        </w:rPr>
        <w:t> súlade so</w:t>
      </w:r>
      <w:r w:rsidR="004B110F" w:rsidRPr="00DB1B99">
        <w:rPr>
          <w:lang w:val="sk-SK"/>
        </w:rPr>
        <w:t xml:space="preserve"> Zmluv</w:t>
      </w:r>
      <w:r w:rsidR="000963E5" w:rsidRPr="00DB1B99">
        <w:rPr>
          <w:lang w:val="sk-SK"/>
        </w:rPr>
        <w:t>ou</w:t>
      </w:r>
      <w:r w:rsidR="004B110F" w:rsidRPr="00DB1B99">
        <w:rPr>
          <w:lang w:val="sk-SK"/>
        </w:rPr>
        <w:t xml:space="preserve"> o poskytnutí NFP </w:t>
      </w:r>
      <w:r w:rsidR="00A60FAE" w:rsidRPr="00DB1B99">
        <w:rPr>
          <w:lang w:val="sk-SK"/>
        </w:rPr>
        <w:t xml:space="preserve">najneskôr do siedmich pracovných dní od vzniku skutočnosti rozhodnej pre počítanie lehoty; to neplatí, ak sa v konkrétnom ustanovení </w:t>
      </w:r>
      <w:r w:rsidR="00DD1BA5" w:rsidRPr="00DB1B99">
        <w:rPr>
          <w:lang w:val="sk-SK"/>
        </w:rPr>
        <w:t>Príručky pre prijíma</w:t>
      </w:r>
      <w:r w:rsidR="003825A5" w:rsidRPr="00DB1B99">
        <w:rPr>
          <w:lang w:val="sk-SK"/>
        </w:rPr>
        <w:t>teľa</w:t>
      </w:r>
      <w:r w:rsidR="00A60FAE" w:rsidRPr="00DB1B99">
        <w:rPr>
          <w:lang w:val="sk-SK"/>
        </w:rPr>
        <w:t xml:space="preserve"> stanovuje odlišná lehota platná pre konkrétny prípad; pre počítanie lehôt platia pravidlá uvedené v definícii lehoty</w:t>
      </w:r>
      <w:r w:rsidR="001917F5" w:rsidRPr="00DB1B99">
        <w:rPr>
          <w:lang w:val="sk-SK"/>
        </w:rPr>
        <w:t>;</w:t>
      </w:r>
      <w:r w:rsidR="004B110F" w:rsidRPr="00DB1B99">
        <w:rPr>
          <w:lang w:val="sk-SK"/>
        </w:rPr>
        <w:t xml:space="preserve"> </w:t>
      </w:r>
    </w:p>
    <w:p w14:paraId="7A55CDBA"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7A55CDBB" w14:textId="7C72EB36"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Úrad </w:t>
      </w:r>
      <w:r w:rsidR="00FC0FC1">
        <w:rPr>
          <w:rFonts w:cs="Arial"/>
          <w:szCs w:val="19"/>
          <w:lang w:val="sk-SK"/>
        </w:rPr>
        <w:t xml:space="preserve">podpredsedu </w:t>
      </w:r>
      <w:r w:rsidR="00FC0FC1" w:rsidRPr="00041B11">
        <w:rPr>
          <w:rFonts w:cs="Arial"/>
          <w:szCs w:val="19"/>
          <w:lang w:val="sk-SK"/>
        </w:rPr>
        <w:lastRenderedPageBreak/>
        <w:t>vlády SR</w:t>
      </w:r>
      <w:r w:rsidR="00FC0FC1">
        <w:rPr>
          <w:rFonts w:cs="Arial"/>
          <w:szCs w:val="19"/>
          <w:lang w:val="sk-SK"/>
        </w:rPr>
        <w:t xml:space="preserve"> pre investície a informatizáciu</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poskytovania príspevku z európskych štrukturálnych a investičných fondov</w:t>
      </w:r>
      <w:r w:rsidR="00FC0FC1" w:rsidRPr="0073389C">
        <w:rPr>
          <w:rFonts w:cs="Arial"/>
          <w:szCs w:val="19"/>
          <w:lang w:val="sk-SK"/>
        </w:rPr>
        <w:t>;</w:t>
      </w:r>
    </w:p>
    <w:p w14:paraId="186CC061" w14:textId="6F60EF15"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7A55CDBC" w14:textId="468310D3"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r w:rsidR="002771FC" w:rsidRPr="008F3E68">
        <w:rPr>
          <w:rFonts w:cs="Arial"/>
          <w:szCs w:val="16"/>
          <w:lang w:val="sk-SK"/>
        </w:rPr>
        <w:t xml:space="preserve"> </w:t>
      </w:r>
    </w:p>
    <w:p w14:paraId="7A55CDBD" w14:textId="5CCA56CA"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7A55CDBE" w14:textId="651FB95D"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r w:rsidR="00EA09DD">
        <w:rPr>
          <w:rFonts w:cs="Arial"/>
          <w:szCs w:val="19"/>
          <w:lang w:val="sk-SK"/>
        </w:rPr>
        <w:t>Žo</w:t>
      </w:r>
      <w:r w:rsidR="00BD1430" w:rsidRPr="0073389C">
        <w:rPr>
          <w:rFonts w:cs="Arial"/>
          <w:szCs w:val="19"/>
          <w:lang w:val="sk-SK"/>
        </w:rPr>
        <w:t>NFP, v </w:t>
      </w:r>
      <w:r w:rsidR="00EA09DD">
        <w:rPr>
          <w:rFonts w:cs="Arial"/>
          <w:szCs w:val="19"/>
          <w:lang w:val="sk-SK"/>
        </w:rPr>
        <w:t>Žo</w:t>
      </w:r>
      <w:r w:rsidR="00BD1430" w:rsidRPr="0073389C">
        <w:rPr>
          <w:rFonts w:cs="Arial"/>
          <w:szCs w:val="19"/>
          <w:lang w:val="sk-SK"/>
        </w:rPr>
        <w:t>NFP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14:paraId="7A55CDBF" w14:textId="0D1707C5"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14:paraId="7A55CDC0" w14:textId="4791C205"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7A55CDC1" w14:textId="5EBF5D94"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7A55CDC2" w14:textId="3DCD0F29"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7A55CDC3" w14:textId="18AAB4F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7A55CDC4" w14:textId="4DD641C6"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7A55CDC5" w14:textId="5D33325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w:t>
      </w:r>
      <w:r w:rsidR="002E1D0D" w:rsidRPr="0073389C">
        <w:rPr>
          <w:szCs w:val="19"/>
          <w:lang w:val="sk-SK"/>
        </w:rPr>
        <w:lastRenderedPageBreak/>
        <w:t>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7A55CDC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7A55CDC7" w14:textId="101F11CB"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začatí realizácie hlavných aktivít projektu</w:t>
      </w:r>
      <w:r w:rsidRPr="0073389C">
        <w:rPr>
          <w:rFonts w:cs="Arial"/>
          <w:szCs w:val="19"/>
          <w:lang w:val="sk-SK"/>
        </w:rPr>
        <w:t xml:space="preserve"> - formulár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C57815" w:rsidRPr="0073389C">
        <w:rPr>
          <w:rFonts w:cs="Arial"/>
          <w:szCs w:val="19"/>
          <w:lang w:val="sk-SK"/>
        </w:rPr>
        <w:t>z</w:t>
      </w:r>
      <w:r w:rsidRPr="0073389C">
        <w:rPr>
          <w:rFonts w:cs="Arial"/>
          <w:szCs w:val="19"/>
          <w:lang w:val="sk-SK"/>
        </w:rPr>
        <w:t xml:space="preserve">ačatie realizácie hlavných aktivít </w:t>
      </w:r>
      <w:r w:rsidR="00C57815" w:rsidRPr="0073389C">
        <w:rPr>
          <w:rFonts w:cs="Arial"/>
          <w:szCs w:val="19"/>
          <w:lang w:val="sk-SK"/>
        </w:rPr>
        <w:t>p</w:t>
      </w:r>
      <w:r w:rsidRPr="0073389C">
        <w:rPr>
          <w:rFonts w:cs="Arial"/>
          <w:szCs w:val="19"/>
          <w:lang w:val="sk-SK"/>
        </w:rPr>
        <w:t>rojektu a informáciu o dátume začatia realizácie podporných aktivít projektu;</w:t>
      </w:r>
    </w:p>
    <w:p w14:paraId="7A55CDC8"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7A55CDC9" w14:textId="17F0901C"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7A55C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7A55CDC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A55CDC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7A55CDCD" w14:textId="02D5415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7A55CDCE" w14:textId="652E1B2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7A55CDC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7A55CDD0" w14:textId="563E29E9"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w:t>
      </w:r>
      <w:del w:id="131" w:author="Autor">
        <w:r w:rsidRPr="0073389C" w:rsidDel="00867B4C">
          <w:rPr>
            <w:rFonts w:cs="Arial"/>
            <w:szCs w:val="19"/>
            <w:lang w:val="sk-SK"/>
          </w:rPr>
          <w:delText xml:space="preserve"> </w:delText>
        </w:r>
        <w:r w:rsidR="00121A92" w:rsidDel="00867B4C">
          <w:rPr>
            <w:rFonts w:cs="Arial"/>
            <w:szCs w:val="19"/>
            <w:lang w:val="sk-SK"/>
          </w:rPr>
          <w:delText>Z</w:delText>
        </w:r>
        <w:r w:rsidRPr="0073389C" w:rsidDel="00867B4C">
          <w:rPr>
            <w:rFonts w:cs="Arial"/>
            <w:szCs w:val="19"/>
            <w:lang w:val="sk-SK"/>
          </w:rPr>
          <w:delText xml:space="preserve">a moment, od ktorého začína plynúť lehota, </w:delText>
        </w:r>
        <w:r w:rsidR="00121A92" w:rsidDel="00867B4C">
          <w:rPr>
            <w:rFonts w:cs="Arial"/>
            <w:szCs w:val="19"/>
            <w:lang w:val="sk-SK"/>
          </w:rPr>
          <w:delText>sa</w:delText>
        </w:r>
        <w:r w:rsidRPr="0073389C" w:rsidDel="00867B4C">
          <w:rPr>
            <w:rFonts w:cs="Arial"/>
            <w:szCs w:val="19"/>
            <w:lang w:val="sk-SK"/>
          </w:rPr>
          <w:delText xml:space="preserve"> 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w:delText>
        </w:r>
      </w:del>
      <w:r w:rsidRPr="0073389C">
        <w:rPr>
          <w:rFonts w:cs="Arial"/>
          <w:szCs w:val="19"/>
          <w:lang w:val="sk-SK"/>
        </w:rPr>
        <w:t>.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w:t>
      </w:r>
      <w:r w:rsidRPr="0073389C">
        <w:rPr>
          <w:rFonts w:cs="Arial"/>
          <w:szCs w:val="19"/>
          <w:lang w:val="sk-SK"/>
        </w:rPr>
        <w:lastRenderedPageBreak/>
        <w:t>začiatok lehoty. Lehoty určené podľa 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w:t>
      </w:r>
      <w:r w:rsidR="00F56C40">
        <w:rPr>
          <w:rFonts w:cs="Arial"/>
          <w:szCs w:val="19"/>
          <w:lang w:val="sk-SK"/>
        </w:rPr>
        <w:t xml:space="preserve"> </w:t>
      </w:r>
      <w:r w:rsidRPr="0073389C">
        <w:rPr>
          <w:rFonts w:cs="Arial"/>
          <w:szCs w:val="19"/>
          <w:lang w:val="sk-SK"/>
        </w:rPr>
        <w:t>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1E445D">
        <w:rPr>
          <w:rFonts w:cs="Arial"/>
          <w:szCs w:val="19"/>
          <w:lang w:val="sk-SK"/>
        </w:rPr>
        <w:t>;</w:t>
      </w:r>
    </w:p>
    <w:p w14:paraId="7A55CDD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7A55CDD2" w14:textId="7444A2F1"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7A55CDD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A55CDD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7A55CDD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A55CD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7A55CDD7" w14:textId="6F49AC54"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140634AE" w14:textId="173C5722"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w:t>
      </w:r>
      <w:r w:rsidR="00C6030F" w:rsidRPr="0073389C">
        <w:rPr>
          <w:szCs w:val="19"/>
          <w:lang w:val="sk-SK"/>
        </w:rPr>
        <w:lastRenderedPageBreak/>
        <w:t xml:space="preserve">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7A55CDD8" w14:textId="4D1FBC25"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7A55CDD9" w14:textId="2EC1B99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7A55CDD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7A55CDDB" w14:textId="594E4A3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7A55CDDC" w14:textId="14A2481F"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7A55CDDD"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7A55CDDE" w14:textId="58F8D29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7A55CDE0" w14:textId="30B5815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7A55CDE1" w14:textId="500C5D60"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7A55CDE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7A55CDE4" w14:textId="6F274B7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7A55CDE5" w14:textId="1986D26D" w:rsidR="00AE5A8F" w:rsidRPr="0073389C" w:rsidRDefault="00AE5A8F" w:rsidP="007B5322">
      <w:pPr>
        <w:pStyle w:val="Bulletslevel1"/>
        <w:spacing w:after="120" w:line="288" w:lineRule="auto"/>
        <w:ind w:left="568" w:hanging="284"/>
        <w:jc w:val="both"/>
        <w:rPr>
          <w:rFonts w:cs="Arial"/>
          <w:szCs w:val="19"/>
          <w:lang w:val="sk-SK"/>
        </w:rPr>
      </w:pPr>
      <w:del w:id="132" w:author="Autor">
        <w:r w:rsidRPr="0073389C" w:rsidDel="00E56E69">
          <w:rPr>
            <w:rFonts w:cs="Arial"/>
            <w:b/>
            <w:szCs w:val="19"/>
            <w:lang w:val="sk-SK"/>
          </w:rPr>
          <w:delText>Pomoc "de minimis"</w:delText>
        </w:r>
        <w:r w:rsidRPr="0073389C" w:rsidDel="00E56E69">
          <w:rPr>
            <w:rFonts w:cs="Arial"/>
            <w:szCs w:val="19"/>
            <w:lang w:val="sk-SK"/>
          </w:rPr>
          <w:delText xml:space="preserve"> - </w:delText>
        </w:r>
        <w:r w:rsidR="00F576F7" w:rsidRPr="0073389C" w:rsidDel="00E56E69">
          <w:rPr>
            <w:rFonts w:cs="Arial"/>
            <w:szCs w:val="19"/>
            <w:lang w:val="sk-SK"/>
          </w:rPr>
          <w:delText>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delText>
        </w:r>
      </w:del>
      <w:r w:rsidR="00EF4D5E" w:rsidRPr="0073389C">
        <w:rPr>
          <w:rFonts w:cs="Arial"/>
          <w:szCs w:val="19"/>
          <w:lang w:val="sk-SK"/>
        </w:rPr>
        <w:t>;</w:t>
      </w:r>
    </w:p>
    <w:p w14:paraId="7A55CDE6" w14:textId="03B3F5E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14:paraId="3FE0CC2F" w14:textId="5843E8B7" w:rsidR="00E56E69" w:rsidRPr="0099542E" w:rsidRDefault="00AE5A8F" w:rsidP="007B5322">
      <w:pPr>
        <w:pStyle w:val="Bulletslevel1"/>
        <w:spacing w:after="120" w:line="288" w:lineRule="auto"/>
        <w:ind w:left="568" w:hanging="284"/>
        <w:jc w:val="both"/>
        <w:rPr>
          <w:ins w:id="133" w:author="Autor"/>
          <w:rFonts w:cs="Arial"/>
          <w:szCs w:val="19"/>
          <w:lang w:val="sk-SK"/>
        </w:rPr>
      </w:pPr>
      <w:r w:rsidRPr="0073389C">
        <w:rPr>
          <w:rFonts w:cs="Arial"/>
          <w:b/>
          <w:szCs w:val="19"/>
          <w:lang w:val="sk-SK"/>
        </w:rPr>
        <w:t>Prijímateľ</w:t>
      </w:r>
      <w:r w:rsidRPr="0073389C">
        <w:rPr>
          <w:rFonts w:cs="Arial"/>
          <w:szCs w:val="19"/>
          <w:lang w:val="sk-SK"/>
        </w:rPr>
        <w:t xml:space="preserve"> - </w:t>
      </w:r>
      <w:ins w:id="134" w:author="Autor">
        <w:r w:rsidR="00E56E69" w:rsidRPr="00E56E69">
          <w:rPr>
            <w:rFonts w:cs="Arial"/>
            <w:szCs w:val="19"/>
            <w:lang w:val="sk-SK"/>
          </w:rPr>
          <w:t xml:space="preserve">súkromná alebo verejná právnická osoba, v prípade Európskeho námorného a rybárskeho fondu aj fyzická osoba, zodpovedná za začatie alebo za začatie a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w:t>
        </w:r>
        <w:r w:rsidR="00E56E69" w:rsidRPr="00E56E69">
          <w:rPr>
            <w:rFonts w:cs="Arial"/>
            <w:szCs w:val="16"/>
            <w:lang w:val="sk-SK"/>
          </w:rPr>
          <w:t xml:space="preserve">ktorému bol poskytnutý poskytovateľom príspevok na </w:t>
        </w:r>
        <w:r w:rsidR="00E56E69" w:rsidRPr="00E56E69">
          <w:rPr>
            <w:rFonts w:cs="Arial"/>
            <w:szCs w:val="19"/>
            <w:lang w:val="sk-SK"/>
          </w:rPr>
          <w:t xml:space="preserve">finančný nástroj </w:t>
        </w:r>
        <w:r w:rsidR="00E56E69" w:rsidRPr="00E56E69">
          <w:rPr>
            <w:rFonts w:cs="Arial"/>
            <w:szCs w:val="16"/>
            <w:lang w:val="sk-SK"/>
          </w:rPr>
          <w:t>na základe zmluvy o financovaní, a ktorý je zodpovedný za vykonávanie finančných nástrojov. Prijímateľom môže byť aj subjekt, ktorý vykonáva finančné nástroje, a do ktorého základného imania poskytovateľ investoval,</w:t>
        </w:r>
        <w:r w:rsidR="00377DA2">
          <w:rPr>
            <w:rFonts w:cs="Arial"/>
            <w:szCs w:val="16"/>
            <w:lang w:val="sk-SK"/>
          </w:rPr>
          <w:t xml:space="preserve">  </w:t>
        </w:r>
        <w:r w:rsidR="00E56E69" w:rsidRPr="00E56E69">
          <w:rPr>
            <w:rFonts w:cs="Arial"/>
            <w:szCs w:val="19"/>
            <w:lang w:val="sk-SK"/>
          </w:rPr>
          <w:t xml:space="preserve">alebo </w:t>
        </w:r>
        <w:r w:rsidR="00E56E69" w:rsidRPr="00E56E69">
          <w:rPr>
            <w:rFonts w:cs="Arial"/>
            <w:szCs w:val="16"/>
            <w:lang w:val="sk-SK"/>
          </w:rPr>
          <w:t>orgán vykonávajúci finančné nástroje (</w:t>
        </w:r>
        <w:r w:rsidR="00E56E69" w:rsidRPr="00E56E69">
          <w:rPr>
            <w:rFonts w:cs="Arial"/>
            <w:szCs w:val="19"/>
            <w:lang w:val="sk-SK"/>
          </w:rPr>
          <w:t xml:space="preserve">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w:t>
        </w:r>
        <w:r w:rsidR="00E56E69" w:rsidRPr="00E56E69">
          <w:rPr>
            <w:rFonts w:cs="Arial"/>
            <w:lang w:val="sk-SK"/>
          </w:rPr>
          <w:t>Prijímateľom je osoba od nadobudnutia účinnosti zmluvy podľa § 25 zákona č. 292/2014 Z. z. o EŠIF</w:t>
        </w:r>
        <w:r w:rsidR="00E56E69" w:rsidRPr="00E56E69" w:rsidDel="00AC6230">
          <w:rPr>
            <w:rFonts w:cs="Arial"/>
            <w:lang w:val="sk-SK"/>
          </w:rPr>
          <w:t xml:space="preserve"> </w:t>
        </w:r>
        <w:r w:rsidR="00E56E69" w:rsidRPr="00E56E69">
          <w:rPr>
            <w:rFonts w:cs="Arial"/>
            <w:lang w:val="sk-SK"/>
          </w:rPr>
          <w:t>alebo právoplatnosti rozhodnutia o schválení žiadosti podľa § 16 ods. 2 zákona č. 292/2014 Z. z. o EŠIF, ktorej bola schválená žiadosť o poskytnutie nenávratného finančného príspevku v konaní podľa tohto zákona.</w:t>
        </w:r>
        <w:r w:rsidR="00E56E69">
          <w:rPr>
            <w:rFonts w:cs="Arial"/>
          </w:rPr>
          <w:t xml:space="preserve"> </w:t>
        </w:r>
      </w:ins>
    </w:p>
    <w:p w14:paraId="7A55CDE7" w14:textId="2E060E54" w:rsidR="00AE5A8F" w:rsidRPr="0073389C" w:rsidRDefault="00F576F7" w:rsidP="0099542E">
      <w:pPr>
        <w:pStyle w:val="Bulletslevel1"/>
        <w:numPr>
          <w:ilvl w:val="0"/>
          <w:numId w:val="0"/>
        </w:numPr>
        <w:spacing w:after="120" w:line="288" w:lineRule="auto"/>
        <w:ind w:left="568"/>
        <w:jc w:val="both"/>
        <w:rPr>
          <w:rFonts w:cs="Arial"/>
          <w:szCs w:val="19"/>
          <w:lang w:val="sk-SK"/>
        </w:rPr>
      </w:pPr>
      <w:del w:id="135" w:author="Autor">
        <w:r w:rsidRPr="0073389C" w:rsidDel="00E56E69">
          <w:rPr>
            <w:rFonts w:cs="Arial"/>
            <w:szCs w:val="19"/>
            <w:lang w:val="sk-SK"/>
          </w:rPr>
          <w:delText>súkromná alebo verejná právnická osoba, zodpovedná za začatie alebo za začatie a implementáciu operácií. V kontexte schém štátnej pomoci a schém pomoci "de minimis" je prijímateľom podnik podľa č</w:delText>
        </w:r>
        <w:r w:rsidR="00666AC8" w:rsidDel="00E56E69">
          <w:rPr>
            <w:rFonts w:cs="Arial"/>
            <w:szCs w:val="19"/>
            <w:lang w:val="sk-SK"/>
          </w:rPr>
          <w:delText>l.</w:delText>
        </w:r>
        <w:r w:rsidRPr="0073389C" w:rsidDel="00E56E69">
          <w:rPr>
            <w:rFonts w:cs="Arial"/>
            <w:szCs w:val="19"/>
            <w:lang w:val="sk-SK"/>
          </w:rPr>
          <w:delTex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w:delText>
        </w:r>
        <w:r w:rsidRPr="0073389C" w:rsidDel="00E56E69">
          <w:rPr>
            <w:rFonts w:cs="Arial"/>
            <w:szCs w:val="19"/>
            <w:lang w:val="sk-SK"/>
          </w:rPr>
          <w:lastRenderedPageBreak/>
          <w:delText xml:space="preserve">sprostredkovateľský orgán pre globálny grant poskytuje prostriedky EÚ a štátneho rozpočtu na spolufinancovanie na základe zmluvných podmienok. Prijímateľom je osoba od nadobudnutia účinnosti zmluvy podľa § 25 zákona o príspevku </w:delText>
        </w:r>
        <w:r w:rsidR="008D77CA" w:rsidRPr="0073389C" w:rsidDel="00E56E69">
          <w:rPr>
            <w:rFonts w:cs="Arial"/>
            <w:szCs w:val="19"/>
            <w:lang w:val="sk-SK"/>
          </w:rPr>
          <w:delText>z EŠIF</w:delText>
        </w:r>
        <w:r w:rsidRPr="0073389C" w:rsidDel="00E56E69">
          <w:rPr>
            <w:rFonts w:cs="Arial"/>
            <w:szCs w:val="19"/>
            <w:lang w:val="sk-SK"/>
          </w:rPr>
          <w:delText xml:space="preserve"> alebo právoplatnosti rozhodnutia o schválení žiadosti podľa § 16 ods. 2 zákona </w:delText>
        </w:r>
        <w:r w:rsidR="008D77CA" w:rsidRPr="0073389C" w:rsidDel="00E56E69">
          <w:rPr>
            <w:rFonts w:cs="Arial"/>
            <w:szCs w:val="19"/>
            <w:lang w:val="sk-SK"/>
          </w:rPr>
          <w:delText>o príspevku z EŠIF</w:delText>
        </w:r>
        <w:r w:rsidRPr="0073389C" w:rsidDel="00E56E69">
          <w:rPr>
            <w:rFonts w:cs="Arial"/>
            <w:szCs w:val="19"/>
            <w:lang w:val="sk-SK"/>
          </w:rPr>
          <w:delText>,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delText>
        </w:r>
      </w:del>
      <w:r w:rsidR="00AE5A8F" w:rsidRPr="0073389C">
        <w:rPr>
          <w:rFonts w:cs="Arial"/>
          <w:szCs w:val="19"/>
          <w:lang w:val="sk-SK"/>
        </w:rPr>
        <w:t>;</w:t>
      </w:r>
    </w:p>
    <w:p w14:paraId="7A55CD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7A55CDE9" w14:textId="1E32AB56"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7A55CDEA"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7A55CDEB" w14:textId="6343A7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7A55CDEC" w14:textId="071F624C"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7A55CDED" w14:textId="5DF4A789"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7A55CDEE" w14:textId="7FD8AB15"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7A55CDEF" w14:textId="6AB54648"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644EF29" w14:textId="4D96A275"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3D55267A" w14:textId="77777777" w:rsidR="00E56E69" w:rsidRPr="00E56E69" w:rsidRDefault="00AE5A8F" w:rsidP="007B5322">
      <w:pPr>
        <w:pStyle w:val="Bulletslevel1"/>
        <w:spacing w:after="120" w:line="288" w:lineRule="auto"/>
        <w:ind w:left="568" w:hanging="284"/>
        <w:jc w:val="both"/>
        <w:rPr>
          <w:ins w:id="136" w:author="Autor"/>
          <w:rFonts w:cs="Arial"/>
          <w:szCs w:val="19"/>
          <w:lang w:val="sk-SK"/>
        </w:rPr>
      </w:pPr>
      <w:r w:rsidRPr="0073389C">
        <w:rPr>
          <w:rFonts w:cs="Arial"/>
          <w:b/>
          <w:szCs w:val="19"/>
          <w:lang w:val="sk-SK"/>
        </w:rPr>
        <w:t>Správa o zistenej nezrovnalosti</w:t>
      </w:r>
      <w:r w:rsidRPr="0073389C">
        <w:rPr>
          <w:rFonts w:cs="Arial"/>
          <w:szCs w:val="19"/>
          <w:lang w:val="sk-SK"/>
        </w:rPr>
        <w:t xml:space="preserve"> </w:t>
      </w:r>
      <w:r w:rsidRPr="00E56E69">
        <w:rPr>
          <w:rFonts w:cs="Arial"/>
          <w:szCs w:val="19"/>
          <w:lang w:val="sk-SK"/>
        </w:rPr>
        <w:t xml:space="preserve">– </w:t>
      </w:r>
      <w:ins w:id="137" w:author="Autor">
        <w:r w:rsidR="00E56E69" w:rsidRPr="00E56E69">
          <w:rPr>
            <w:lang w:val="sk-SK"/>
          </w:rPr>
          <w:t>dokument vyplnený riadiacim orgánom, sprostredkovateľským orgánom, platobnou jednotkou, certifikačným orgánom, orgánom auditu a jeho spolupracujúcim orgánom alebo Úradom vládneho auditu ako správnym orgánom, na základe ktorého je oficiálne zdokumentované zistenie nezrovnalosti alebo podozrenie z nezrovnalosti v jednotlivých štádiách vývoja  nezrovnalosti v ITMS.</w:t>
        </w:r>
      </w:ins>
    </w:p>
    <w:p w14:paraId="7A55CDF0" w14:textId="06B1EE37" w:rsidR="00AE5A8F" w:rsidRPr="0073389C" w:rsidRDefault="00EE6E0A" w:rsidP="007B5322">
      <w:pPr>
        <w:pStyle w:val="Bulletslevel1"/>
        <w:spacing w:after="120" w:line="288" w:lineRule="auto"/>
        <w:ind w:left="568" w:hanging="284"/>
        <w:jc w:val="both"/>
        <w:rPr>
          <w:rFonts w:cs="Arial"/>
          <w:szCs w:val="19"/>
          <w:lang w:val="sk-SK"/>
        </w:rPr>
      </w:pPr>
      <w:del w:id="138" w:author="Autor">
        <w:r w:rsidRPr="006C7FDE" w:rsidDel="00E56E69">
          <w:rPr>
            <w:lang w:val="sk-SK"/>
          </w:rPr>
          <w:lastRenderedPageBreak/>
          <w:delText xml:space="preserve">dokument vyplnený </w:delText>
        </w:r>
        <w:r w:rsidDel="00E56E69">
          <w:rPr>
            <w:lang w:val="sk-SK"/>
          </w:rPr>
          <w:delText>r</w:delText>
        </w:r>
        <w:r w:rsidRPr="006C7FDE" w:rsidDel="00E56E69">
          <w:rPr>
            <w:lang w:val="sk-SK"/>
          </w:rPr>
          <w:delText xml:space="preserve">iadiacim orgánom, </w:delText>
        </w:r>
        <w:r w:rsidDel="00E56E69">
          <w:rPr>
            <w:lang w:val="sk-SK"/>
          </w:rPr>
          <w:delText>s</w:delText>
        </w:r>
        <w:r w:rsidRPr="006C7FDE" w:rsidDel="00E56E69">
          <w:rPr>
            <w:lang w:val="sk-SK"/>
          </w:rPr>
          <w:delText xml:space="preserve">prostredkovateľským orgánom, platobnou jednotkou, </w:delText>
        </w:r>
        <w:r w:rsidDel="00E56E69">
          <w:rPr>
            <w:lang w:val="sk-SK"/>
          </w:rPr>
          <w:delText>c</w:delText>
        </w:r>
        <w:r w:rsidRPr="006C7FDE" w:rsidDel="00E56E69">
          <w:rPr>
            <w:lang w:val="sk-SK"/>
          </w:rPr>
          <w:delText xml:space="preserve">ertifikačným orgánom, </w:delText>
        </w:r>
        <w:r w:rsidDel="00E56E69">
          <w:rPr>
            <w:lang w:val="sk-SK"/>
          </w:rPr>
          <w:delText>o</w:delText>
        </w:r>
        <w:r w:rsidRPr="006C7FDE" w:rsidDel="00E56E69">
          <w:rPr>
            <w:lang w:val="sk-SK"/>
          </w:rPr>
          <w:delText>rgánom auditu a jeho spolupracujúcim orgánom, na ktorého základe je oficiálne zdokumentované podozrenie z nezrovnalosti alebo zistenie nezrovnalost</w:delText>
        </w:r>
      </w:del>
      <w:r w:rsidRPr="006C7FDE">
        <w:rPr>
          <w:lang w:val="sk-SK"/>
        </w:rPr>
        <w:t>i</w:t>
      </w:r>
      <w:r w:rsidR="00AE5A8F" w:rsidRPr="0073389C">
        <w:rPr>
          <w:rFonts w:cs="Arial"/>
          <w:szCs w:val="19"/>
          <w:lang w:val="sk-SK"/>
        </w:rPr>
        <w:t>;</w:t>
      </w:r>
    </w:p>
    <w:p w14:paraId="7A55CDF1" w14:textId="49412EAD" w:rsidR="007A58F6" w:rsidRPr="00E56E69" w:rsidRDefault="007A58F6" w:rsidP="007B5322">
      <w:pPr>
        <w:pStyle w:val="Bulletslevel1"/>
        <w:spacing w:after="120" w:line="288" w:lineRule="auto"/>
        <w:ind w:left="568" w:hanging="284"/>
        <w:jc w:val="both"/>
        <w:rPr>
          <w:rFonts w:cs="Arial"/>
          <w:szCs w:val="19"/>
          <w:lang w:val="sk-SK"/>
        </w:rPr>
      </w:pPr>
      <w:r w:rsidRPr="0073389C">
        <w:rPr>
          <w:rFonts w:cs="Arial"/>
          <w:b/>
          <w:szCs w:val="19"/>
          <w:lang w:val="sk-SK"/>
        </w:rPr>
        <w:t>Správa z kontroly</w:t>
      </w:r>
      <w:r w:rsidRPr="0073389C">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95F9E" w:rsidRPr="0073389C">
        <w:rPr>
          <w:rFonts w:cs="Arial"/>
          <w:szCs w:val="19"/>
          <w:lang w:val="sk-SK"/>
        </w:rPr>
        <w:t xml:space="preserve"> EŠIF</w:t>
      </w:r>
      <w:r w:rsidRPr="0073389C">
        <w:rPr>
          <w:rFonts w:cs="Arial"/>
          <w:szCs w:val="19"/>
          <w:lang w:val="sk-SK"/>
        </w:rPr>
        <w:t xml:space="preserve">) na programové obdobie 2014 – </w:t>
      </w:r>
      <w:r w:rsidRPr="00E56E69">
        <w:rPr>
          <w:rFonts w:cs="Arial"/>
          <w:szCs w:val="19"/>
          <w:lang w:val="sk-SK"/>
        </w:rPr>
        <w:t>2020</w:t>
      </w:r>
      <w:ins w:id="139" w:author="Autor">
        <w:r w:rsidR="00E56E69" w:rsidRPr="00E56E69">
          <w:rPr>
            <w:rFonts w:cs="Arial"/>
            <w:szCs w:val="19"/>
            <w:lang w:val="sk-SK"/>
          </w:rPr>
          <w:t xml:space="preserve"> </w:t>
        </w:r>
        <w:r w:rsidR="00E56E69" w:rsidRPr="00E56E69">
          <w:rPr>
            <w:lang w:val="sk-SK"/>
          </w:rPr>
          <w:t>a v súlade so zákonom č. 357/2015 Z.z. o finančnej kontrole a audite.</w:t>
        </w:r>
      </w:ins>
      <w:r w:rsidR="001E445D" w:rsidRPr="00E56E69">
        <w:rPr>
          <w:rFonts w:cs="Arial"/>
          <w:szCs w:val="19"/>
          <w:lang w:val="sk-SK"/>
        </w:rPr>
        <w:t>;</w:t>
      </w:r>
    </w:p>
    <w:p w14:paraId="7A55CDF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7A55CDF3" w14:textId="21FA508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C315AD">
        <w:fldChar w:fldCharType="begin"/>
      </w:r>
      <w:r w:rsidR="00C315AD" w:rsidRPr="008F3E68">
        <w:rPr>
          <w:lang w:val="de-AT"/>
        </w:rPr>
        <w:instrText>http://www.finance.gov.sk</w:instrText>
      </w:r>
      <w:r w:rsidR="00C315AD">
        <w:fldChar w:fldCharType="separate"/>
      </w:r>
      <w:r w:rsidR="00161D13" w:rsidRPr="0073389C">
        <w:rPr>
          <w:rStyle w:val="Hypertextovprepojenie"/>
          <w:szCs w:val="19"/>
          <w:lang w:val="sk-SK"/>
        </w:rPr>
        <w:t>www.finance.gov.sk</w:t>
      </w:r>
      <w:r w:rsidR="00C315AD">
        <w:rPr>
          <w:rStyle w:val="Hypertextovprepojenie"/>
          <w:szCs w:val="19"/>
          <w:lang w:val="sk-SK"/>
        </w:rPr>
        <w:fldChar w:fldCharType="end"/>
      </w:r>
      <w:r w:rsidRPr="0073389C">
        <w:rPr>
          <w:rFonts w:cs="Arial"/>
          <w:szCs w:val="19"/>
          <w:lang w:val="sk-SK"/>
        </w:rPr>
        <w:t>;</w:t>
      </w:r>
    </w:p>
    <w:p w14:paraId="7A55CDF4" w14:textId="2A9453D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6"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7A55CD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7A55CDF6" w14:textId="7BA8CE7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7A55CDF7"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7A55CDF9" w14:textId="576CA508"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3600387B" w14:textId="0AB5D1BA"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lastRenderedPageBreak/>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601C13B4" w14:textId="77777777" w:rsidR="001212D6" w:rsidRPr="001212D6" w:rsidRDefault="00346DA0"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7A55CDFB" w14:textId="44C7675F" w:rsidR="00346DA0" w:rsidRPr="00460378" w:rsidRDefault="001212D6" w:rsidP="009A78AB">
      <w:pPr>
        <w:pStyle w:val="Bulletslevel1"/>
        <w:numPr>
          <w:ilvl w:val="1"/>
          <w:numId w:val="31"/>
        </w:numPr>
        <w:spacing w:after="120" w:line="288" w:lineRule="auto"/>
        <w:ind w:left="568" w:hanging="284"/>
        <w:jc w:val="both"/>
        <w:rPr>
          <w:ins w:id="140" w:author="Autor"/>
          <w:rFonts w:cs="Arial"/>
          <w:szCs w:val="19"/>
          <w:lang w:val="sk-SK"/>
        </w:rPr>
      </w:pPr>
      <w:del w:id="141" w:author="Autor">
        <w:r w:rsidRPr="007556CE" w:rsidDel="00460378">
          <w:rPr>
            <w:b/>
            <w:lang w:val="sk-SK"/>
          </w:rPr>
          <w:delText>Účtovný doklad</w:delText>
        </w:r>
        <w:r w:rsidRPr="007556CE" w:rsidDel="00460378">
          <w:rPr>
            <w:lang w:val="sk-SK"/>
          </w:rPr>
          <w:delTex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delText>
        </w:r>
      </w:del>
    </w:p>
    <w:p w14:paraId="2843A214" w14:textId="77777777" w:rsidR="00460378" w:rsidRPr="00BA5790" w:rsidRDefault="00460378" w:rsidP="00460378">
      <w:pPr>
        <w:numPr>
          <w:ilvl w:val="0"/>
          <w:numId w:val="31"/>
        </w:numPr>
        <w:spacing w:after="120"/>
        <w:ind w:left="567" w:hanging="283"/>
        <w:jc w:val="both"/>
        <w:rPr>
          <w:ins w:id="142" w:author="Autor"/>
          <w:rFonts w:cs="Arial"/>
          <w:szCs w:val="16"/>
        </w:rPr>
      </w:pPr>
      <w:ins w:id="143" w:author="Autor">
        <w:r w:rsidRPr="002C7667">
          <w:rPr>
            <w:rFonts w:cs="Arial"/>
            <w:b/>
            <w:szCs w:val="16"/>
          </w:rPr>
          <w:t>Účtovný</w:t>
        </w:r>
        <w:r w:rsidRPr="002C7667">
          <w:rPr>
            <w:rFonts w:cs="Arial"/>
            <w:b/>
            <w:bCs/>
            <w:szCs w:val="16"/>
          </w:rPr>
          <w:t xml:space="preserve"> doklad</w:t>
        </w:r>
        <w:r w:rsidRPr="00BA5790">
          <w:rPr>
            <w:rFonts w:cs="Arial"/>
            <w:szCs w:val="16"/>
          </w:rPr>
          <w:t xml:space="preserve"> – doklad definovaný v § 10 ods. 1 zákona č. 431/2002 Z. z. o účtovníctve. </w:t>
        </w:r>
        <w:r w:rsidRPr="00730814">
          <w:rPr>
            <w:rFonts w:cs="Arial"/>
            <w:szCs w:val="16"/>
          </w:rPr>
          <w:t>Na účely predkladania žiadostí o platbu (predfinancovanie</w:t>
        </w:r>
        <w:r>
          <w:rPr>
            <w:rFonts w:cs="Arial"/>
            <w:szCs w:val="16"/>
          </w:rPr>
          <w:t xml:space="preserve">, </w:t>
        </w:r>
        <w:r w:rsidRPr="00730814">
          <w:rPr>
            <w:rFonts w:cs="Arial"/>
            <w:szCs w:val="16"/>
          </w:rPr>
          <w:t>refundácia – priebežná platba</w:t>
        </w:r>
        <w:r w:rsidRPr="00F36251">
          <w:rPr>
            <w:rFonts w:cs="Arial"/>
            <w:szCs w:val="16"/>
          </w:rPr>
          <w:t>, zúčtovanie zálohovej platby) sa vyžaduje splnenie náležitostí definovaných v § 10 ods. 1 pís</w:t>
        </w:r>
        <w:r w:rsidRPr="00764B20">
          <w:rPr>
            <w:rFonts w:cs="Arial"/>
            <w:szCs w:val="16"/>
          </w:rPr>
          <w:t>m. a) až f) predmetného zákona, pričom za</w:t>
        </w:r>
        <w:r>
          <w:rPr>
            <w:rFonts w:cs="Arial"/>
            <w:szCs w:val="16"/>
          </w:rPr>
          <w:t> </w:t>
        </w:r>
        <w:r w:rsidRPr="00764B20">
          <w:rPr>
            <w:rFonts w:cs="Arial"/>
            <w:szCs w:val="16"/>
          </w:rPr>
          <w:t>dostatočné splnenie náležitosti podľa písm. f) sa považuje vyhlásenie prijímateľa v žiadosti o platbu v časti Čestné vyhlásenie</w:t>
        </w:r>
        <w:r w:rsidRPr="003A2FA6">
          <w:rPr>
            <w:rFonts w:cs="Arial"/>
            <w:szCs w:val="16"/>
          </w:rPr>
          <w:t>.</w:t>
        </w:r>
      </w:ins>
    </w:p>
    <w:p w14:paraId="45AD9236" w14:textId="77777777" w:rsidR="00460378" w:rsidRPr="00DD1EC0" w:rsidRDefault="00460378" w:rsidP="00460378">
      <w:pPr>
        <w:spacing w:after="120"/>
        <w:ind w:left="567"/>
        <w:jc w:val="both"/>
        <w:rPr>
          <w:ins w:id="144" w:author="Autor"/>
          <w:rFonts w:cs="Arial"/>
          <w:szCs w:val="16"/>
        </w:rPr>
      </w:pPr>
      <w:ins w:id="145" w:author="Autor">
        <w:r w:rsidRPr="00DD1EC0">
          <w:rPr>
            <w:rFonts w:cs="Arial"/>
            <w:szCs w:val="16"/>
          </w:rPr>
          <w:t>V súvislosti s postúpením pohľadávky sa z pohľadu splnenia požiadaviek nariadenia Európskeho parlamentu a Rady (EÚ) č. 1303/2013 za účtovný doklad, ktorého dôkazná hodnota je rovnocenná faktúram, považuje aj doklad preukazujúci vykonanie započítania</w:t>
        </w:r>
        <w:r w:rsidRPr="003A2FA6">
          <w:rPr>
            <w:rFonts w:cs="Arial"/>
            <w:szCs w:val="16"/>
          </w:rPr>
          <w:t xml:space="preserve"> pohľadávky a záväzku. </w:t>
        </w:r>
      </w:ins>
    </w:p>
    <w:p w14:paraId="3090F9AE" w14:textId="2ECEFD42" w:rsidR="00460378" w:rsidRPr="00460378" w:rsidRDefault="00460378" w:rsidP="00460378">
      <w:pPr>
        <w:pStyle w:val="Bulletslevel1"/>
        <w:numPr>
          <w:ilvl w:val="0"/>
          <w:numId w:val="0"/>
        </w:numPr>
        <w:spacing w:after="120" w:line="288" w:lineRule="auto"/>
        <w:ind w:left="567"/>
        <w:jc w:val="both"/>
        <w:rPr>
          <w:rFonts w:cs="Arial"/>
          <w:szCs w:val="19"/>
          <w:lang w:val="sk-SK"/>
        </w:rPr>
      </w:pPr>
      <w:ins w:id="146" w:author="Autor">
        <w:r w:rsidRPr="00460378">
          <w:rPr>
            <w:rFonts w:cs="Arial"/>
            <w:szCs w:val="16"/>
            <w:lang w:val="sk-SK"/>
          </w:rPr>
          <w:t>Rozdielne od prvej vety tejto definície sa, na účely predkladania žiadosti o platbu v prípade využívania preddavkových platieb, za účtovný doklad považuje doklad (tzv. zálohová alebo preddavková faktúra), na základe ktorého je uhrádzaná preddavková platba prijímateľom dodávateľovi / zhotoviteľovi.</w:t>
        </w:r>
      </w:ins>
    </w:p>
    <w:p w14:paraId="7A55CDFD" w14:textId="6343661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A55CDF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7A55CDFF" w14:textId="7133D5C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7A55CE00"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7A55CE01" w14:textId="7C69E916"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w:t>
      </w:r>
      <w:r w:rsidRPr="0073389C">
        <w:rPr>
          <w:rFonts w:cs="Arial"/>
          <w:szCs w:val="19"/>
          <w:lang w:val="sk-SK"/>
        </w:rPr>
        <w:lastRenderedPageBreak/>
        <w:t xml:space="preserve">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7A55CE0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7A55CE03"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7E638EB"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7A55CE05" w14:textId="743DEED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7A55CE06" w14:textId="413EA955"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7A55CE07" w14:textId="181BED4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„ŽoP“)</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 xml:space="preserve">rijímateľovi uhrádzaný príspevok, t.j. prostriedky EÚ a štátneho rozpočtu na spolufinancovanie v príslušnom pomere. </w:t>
      </w:r>
      <w:r w:rsidR="00E77BF4">
        <w:rPr>
          <w:rFonts w:cs="Arial"/>
          <w:szCs w:val="19"/>
          <w:lang w:val="sk-SK"/>
        </w:rPr>
        <w:t>ŽoP</w:t>
      </w:r>
      <w:r w:rsidR="00821A36" w:rsidRPr="0073389C">
        <w:rPr>
          <w:rFonts w:cs="Arial"/>
          <w:szCs w:val="19"/>
          <w:lang w:val="sk-SK"/>
        </w:rPr>
        <w:t xml:space="preserve"> prijímateľ eviduje v ITMS2014+</w:t>
      </w:r>
      <w:r w:rsidR="00DC55DD" w:rsidRPr="0073389C">
        <w:rPr>
          <w:rFonts w:cs="Arial"/>
          <w:szCs w:val="19"/>
          <w:lang w:val="sk-SK"/>
        </w:rPr>
        <w:t>;</w:t>
      </w:r>
    </w:p>
    <w:p w14:paraId="7A55CE08" w14:textId="631E4A2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w:t>
      </w:r>
      <w:ins w:id="147" w:author="Autor">
        <w:r w:rsidR="008C5D90">
          <w:rPr>
            <w:rFonts w:cs="Arial"/>
            <w:szCs w:val="19"/>
            <w:lang w:val="sk-SK"/>
          </w:rPr>
          <w:t xml:space="preserve"> </w:t>
        </w:r>
        <w:r w:rsidR="008C5D90" w:rsidRPr="0099542E">
          <w:rPr>
            <w:rFonts w:cs="Arial"/>
            <w:szCs w:val="16"/>
            <w:lang w:val="sk-SK"/>
          </w:rPr>
          <w:t>vysporiadať finančné vzťahy (vzájomne započítať pohľadávku a záväzok z príspevku alebo</w:t>
        </w:r>
      </w:ins>
      <w:r w:rsidRPr="0073389C">
        <w:rPr>
          <w:rFonts w:cs="Arial"/>
          <w:szCs w:val="19"/>
          <w:lang w:val="sk-SK"/>
        </w:rPr>
        <w:t xml:space="preserve">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ins w:id="148" w:author="Autor">
        <w:r w:rsidR="008C5D90">
          <w:rPr>
            <w:rFonts w:cs="Arial"/>
            <w:szCs w:val="19"/>
            <w:lang w:val="sk-SK"/>
          </w:rPr>
          <w:t>)</w:t>
        </w:r>
      </w:ins>
      <w:r w:rsidR="00277B9E">
        <w:rPr>
          <w:rFonts w:cs="Arial"/>
          <w:szCs w:val="19"/>
          <w:lang w:val="sk-SK"/>
        </w:rPr>
        <w:t>.</w:t>
      </w:r>
      <w:r w:rsidR="00821A36" w:rsidRPr="0073389C">
        <w:rPr>
          <w:rFonts w:ascii="Times New Roman" w:hAnsi="Times New Roman"/>
          <w:szCs w:val="19"/>
          <w:lang w:val="sk-SK"/>
        </w:rPr>
        <w:t xml:space="preserve"> </w:t>
      </w:r>
    </w:p>
    <w:p w14:paraId="7A55CE09" w14:textId="77777777" w:rsidR="00AE5A8F" w:rsidRPr="0073389C" w:rsidRDefault="00AE5A8F" w:rsidP="009F56AB">
      <w:pPr>
        <w:spacing w:line="288" w:lineRule="auto"/>
        <w:rPr>
          <w:rFonts w:eastAsia="Times"/>
          <w:b/>
          <w:color w:val="000000"/>
        </w:rPr>
      </w:pPr>
      <w:r w:rsidRPr="0073389C">
        <w:rPr>
          <w:b/>
        </w:rPr>
        <w:br w:type="page"/>
      </w:r>
    </w:p>
    <w:p w14:paraId="7A55CE0A" w14:textId="5AE2AF05" w:rsidR="00AE5A8F" w:rsidRPr="0073389C" w:rsidRDefault="001C1B30" w:rsidP="009F56AB">
      <w:pPr>
        <w:pStyle w:val="Nadpis2"/>
        <w:spacing w:line="288" w:lineRule="auto"/>
        <w:rPr>
          <w:lang w:val="sk-SK"/>
        </w:rPr>
      </w:pPr>
      <w:bookmarkStart w:id="149" w:name="_Toc410907847"/>
      <w:bookmarkStart w:id="150" w:name="_Toc440372857"/>
      <w:bookmarkStart w:id="151" w:name="_Toc440636368"/>
      <w:r>
        <w:rPr>
          <w:lang w:val="sk-SK"/>
        </w:rPr>
        <w:lastRenderedPageBreak/>
        <w:t>Použité s</w:t>
      </w:r>
      <w:r w:rsidR="00AE5A8F" w:rsidRPr="0073389C">
        <w:rPr>
          <w:lang w:val="sk-SK"/>
        </w:rPr>
        <w:t>kratky</w:t>
      </w:r>
      <w:bookmarkEnd w:id="149"/>
      <w:bookmarkEnd w:id="150"/>
      <w:bookmarkEnd w:id="151"/>
    </w:p>
    <w:p w14:paraId="08CF1C1F" w14:textId="39E9C94F"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14:paraId="7A55CE0C" w14:textId="58DCBEAE"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7A55CE0D" w14:textId="278BF10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4457FF1F" w14:textId="3EAA6EE3"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7A55CE0E" w14:textId="2B6CD0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7A55CE0F" w14:textId="0875AD62"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7A55CE10" w14:textId="2589405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7A55CE11" w14:textId="1D76759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7A55CE12" w14:textId="6489105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7A55CE13" w14:textId="7944E38C"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6536978A" w14:textId="62DA5B0F" w:rsidR="00556189" w:rsidRPr="0073389C" w:rsidRDefault="00ED682D" w:rsidP="00E135DC">
      <w:pPr>
        <w:pStyle w:val="Bulletslevel1"/>
        <w:numPr>
          <w:ilvl w:val="0"/>
          <w:numId w:val="0"/>
        </w:numPr>
        <w:spacing w:line="288" w:lineRule="auto"/>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14:paraId="7A55CE14" w14:textId="6DE4292F"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7A55CE15" w14:textId="650CEF0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7A55CE16" w14:textId="3C39C7D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7A55CE17" w14:textId="0FB35739"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7A55CE18" w14:textId="6E25E55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7A55CE19" w14:textId="3EDB5CCC"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7A55CE1A" w14:textId="0083C81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7A55CE1B" w14:textId="5A9EF25D"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7A55CE1C" w14:textId="1EC4D0D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7A55CE1D" w14:textId="7F8CEBD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A55CE1E" w14:textId="5C3FD312"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1AF8966B" w14:textId="1D135489"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5C9349" w14:textId="17913614"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7A55CE21" w14:textId="1A78589B"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7A55CE22" w14:textId="15EC051B"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721AB98D" w14:textId="21A142FD"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A55CE23" w14:textId="379E6F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7A55CE24" w14:textId="7FDE896F"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p>
    <w:p w14:paraId="150CDE21" w14:textId="26293712"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7A55CE25" w14:textId="42D8177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412070EB" w14:textId="1498C748" w:rsidR="00140CE3" w:rsidRDefault="00140CE3" w:rsidP="00E135DC">
      <w:pPr>
        <w:pStyle w:val="Bulletslevel1"/>
        <w:numPr>
          <w:ilvl w:val="0"/>
          <w:numId w:val="0"/>
        </w:numPr>
        <w:spacing w:line="288" w:lineRule="auto"/>
        <w:jc w:val="both"/>
        <w:rPr>
          <w:rFonts w:cs="Arial"/>
          <w:lang w:val="sk-SK"/>
        </w:rPr>
      </w:pPr>
      <w:r>
        <w:rPr>
          <w:rFonts w:cs="Arial"/>
          <w:lang w:val="sk-SK"/>
        </w:rPr>
        <w:t>ZVV</w:t>
      </w:r>
      <w:r>
        <w:rPr>
          <w:rFonts w:cs="Arial"/>
          <w:lang w:val="sk-SK"/>
        </w:rPr>
        <w:tab/>
      </w:r>
      <w:r>
        <w:rPr>
          <w:rFonts w:cs="Arial"/>
          <w:lang w:val="sk-SK"/>
        </w:rPr>
        <w:tab/>
        <w:t>Zjednodušené vykazovanie výdavkov</w:t>
      </w:r>
    </w:p>
    <w:p w14:paraId="7A55CE26" w14:textId="77097E4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14:paraId="7A55CE27" w14:textId="423E7DA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ŽoP </w:t>
      </w:r>
      <w:r w:rsidR="00D27A8E">
        <w:rPr>
          <w:rFonts w:cs="Arial"/>
          <w:lang w:val="sk-SK"/>
        </w:rPr>
        <w:tab/>
      </w:r>
      <w:r w:rsidR="00D27A8E">
        <w:rPr>
          <w:rFonts w:cs="Arial"/>
          <w:lang w:val="sk-SK"/>
        </w:rPr>
        <w:tab/>
      </w:r>
      <w:r w:rsidRPr="0073389C">
        <w:rPr>
          <w:rFonts w:cs="Arial"/>
          <w:lang w:val="sk-SK"/>
        </w:rPr>
        <w:t>Žiadosť o platbu</w:t>
      </w:r>
    </w:p>
    <w:p w14:paraId="7A55CE28" w14:textId="72664B7F" w:rsidR="009D7F63"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lastRenderedPageBreak/>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14:paraId="7A55CE29" w14:textId="77777777" w:rsidR="009D7F63" w:rsidRPr="0073389C" w:rsidRDefault="009D7F63">
      <w:pPr>
        <w:rPr>
          <w:rFonts w:eastAsia="Times"/>
          <w:color w:val="000000"/>
          <w:lang w:eastAsia="x-none"/>
        </w:rPr>
      </w:pPr>
      <w:r w:rsidRPr="0073389C">
        <w:br w:type="page"/>
      </w:r>
    </w:p>
    <w:p w14:paraId="7A55CE2A" w14:textId="77777777" w:rsidR="009D7F63" w:rsidRPr="0073389C" w:rsidRDefault="009D7F63" w:rsidP="009D7F63">
      <w:pPr>
        <w:pStyle w:val="Nadpis2"/>
        <w:spacing w:line="288" w:lineRule="auto"/>
        <w:rPr>
          <w:lang w:val="sk-SK"/>
        </w:rPr>
      </w:pPr>
      <w:bookmarkStart w:id="152" w:name="_Toc440372858"/>
      <w:bookmarkStart w:id="153" w:name="_Toc440636369"/>
      <w:r w:rsidRPr="0073389C">
        <w:rPr>
          <w:lang w:val="sk-SK"/>
        </w:rPr>
        <w:lastRenderedPageBreak/>
        <w:t>Legislatíva</w:t>
      </w:r>
      <w:bookmarkEnd w:id="152"/>
      <w:bookmarkEnd w:id="153"/>
    </w:p>
    <w:p w14:paraId="7A55CE2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7A55CE2C"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A55CE2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7A55CE2E"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(ďalej len „zákon o príspevku z EŠIF“); </w:t>
      </w:r>
    </w:p>
    <w:p w14:paraId="7A55CE2F" w14:textId="4B0E2061"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(ďalej len „zákon o finančnej kontrole“); </w:t>
      </w:r>
    </w:p>
    <w:p w14:paraId="7A55CE30"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7A55CE31"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7A55CE3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7C3B735D" w14:textId="39F6B5A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022375AC" w14:textId="16DA5DB8"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CB59CC" w:rsidRPr="00CB59CC">
        <w:rPr>
          <w:lang w:val="sk-SK"/>
        </w:rPr>
        <w:t>(ďalej len „ZVO“)</w:t>
      </w:r>
      <w:r w:rsidR="008F126A" w:rsidRPr="0073389C">
        <w:rPr>
          <w:rFonts w:cs="Arial"/>
          <w:lang w:val="sk-SK"/>
        </w:rPr>
        <w:t>;</w:t>
      </w:r>
    </w:p>
    <w:p w14:paraId="7A55CE3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7A55CE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7A55CE3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7A55CE3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7A55CE38"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7A55CE3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7A55CE3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7A55CE3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7A55CE3C" w14:textId="47C578F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o znalcoch, tlmočníkoch a prekladateľoch a o zmene a doplnení niektorých zákonov (ďalej len „zákon o znalcoch, tlmočníkoch a prekladateľoch“);</w:t>
      </w:r>
    </w:p>
    <w:p w14:paraId="7A55CE3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7A55CE3E" w14:textId="1C00728E" w:rsidR="00821A36" w:rsidRPr="0073389C"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7A55CE3F" w14:textId="77777777" w:rsidR="00AE5A8F" w:rsidRPr="0073389C" w:rsidRDefault="00AE5A8F" w:rsidP="009F56AB">
      <w:pPr>
        <w:pStyle w:val="Nadpis1"/>
        <w:spacing w:line="288" w:lineRule="auto"/>
        <w:rPr>
          <w:rFonts w:ascii="Arial" w:hAnsi="Arial"/>
          <w:lang w:val="sk-SK"/>
        </w:rPr>
      </w:pPr>
      <w:bookmarkStart w:id="154" w:name="_Toc410907848"/>
      <w:bookmarkStart w:id="155" w:name="_Toc440372859"/>
      <w:bookmarkStart w:id="156" w:name="_Toc440636370"/>
      <w:r w:rsidRPr="0073389C">
        <w:rPr>
          <w:rFonts w:ascii="Arial" w:hAnsi="Arial"/>
          <w:lang w:val="sk-SK"/>
        </w:rPr>
        <w:lastRenderedPageBreak/>
        <w:t>Realizácia projektov</w:t>
      </w:r>
      <w:bookmarkEnd w:id="154"/>
      <w:bookmarkEnd w:id="155"/>
      <w:bookmarkEnd w:id="156"/>
    </w:p>
    <w:p w14:paraId="7A55CE40" w14:textId="77777777" w:rsidR="00AE5A8F" w:rsidRPr="0073389C" w:rsidRDefault="00AE5A8F" w:rsidP="009F56AB">
      <w:pPr>
        <w:pStyle w:val="Nadpis2"/>
        <w:spacing w:line="288" w:lineRule="auto"/>
        <w:rPr>
          <w:lang w:val="sk-SK"/>
        </w:rPr>
      </w:pPr>
      <w:bookmarkStart w:id="157" w:name="_Toc410907849"/>
      <w:bookmarkStart w:id="158" w:name="_Toc440372860"/>
      <w:bookmarkStart w:id="159" w:name="_Toc440636371"/>
      <w:r w:rsidRPr="0073389C">
        <w:rPr>
          <w:lang w:val="sk-SK"/>
        </w:rPr>
        <w:t>Všeobecné informácie k realizácii projektov</w:t>
      </w:r>
      <w:bookmarkEnd w:id="157"/>
      <w:bookmarkEnd w:id="158"/>
      <w:bookmarkEnd w:id="159"/>
      <w:r w:rsidRPr="0073389C">
        <w:rPr>
          <w:lang w:val="sk-SK"/>
        </w:rPr>
        <w:t xml:space="preserve"> </w:t>
      </w:r>
    </w:p>
    <w:p w14:paraId="7A55CE41" w14:textId="77777777" w:rsidR="00AE5A8F" w:rsidRPr="0073389C" w:rsidRDefault="00AE5A8F" w:rsidP="007B5322">
      <w:pPr>
        <w:pStyle w:val="Nadpis3"/>
        <w:spacing w:line="288" w:lineRule="auto"/>
        <w:ind w:left="567" w:firstLine="0"/>
        <w:rPr>
          <w:lang w:val="sk-SK"/>
        </w:rPr>
      </w:pPr>
      <w:bookmarkStart w:id="160" w:name="_Toc410907850"/>
      <w:bookmarkStart w:id="161" w:name="_Toc440372861"/>
      <w:bookmarkStart w:id="162" w:name="_Toc440636372"/>
      <w:r w:rsidRPr="0073389C">
        <w:rPr>
          <w:lang w:val="sk-SK"/>
        </w:rPr>
        <w:t>Všeobecné informácie</w:t>
      </w:r>
      <w:bookmarkEnd w:id="160"/>
      <w:bookmarkEnd w:id="161"/>
      <w:bookmarkEnd w:id="162"/>
      <w:r w:rsidRPr="0073389C">
        <w:rPr>
          <w:lang w:val="sk-SK"/>
        </w:rPr>
        <w:t xml:space="preserve"> </w:t>
      </w:r>
    </w:p>
    <w:p w14:paraId="7A55CE42" w14:textId="437A6F56"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7A55CE43" w14:textId="60B96576"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Pr="0073389C">
        <w:rPr>
          <w:rFonts w:cs="Arial"/>
          <w:szCs w:val="19"/>
          <w:lang w:val="sk-SK"/>
        </w:rPr>
        <w:t xml:space="preserve"> </w:t>
      </w:r>
      <w:hyperlink r:id="rId17" w:history="1">
        <w:r w:rsidR="00EC0303" w:rsidRPr="0073389C">
          <w:rPr>
            <w:rStyle w:val="Hypertextovprepojenie"/>
            <w:rFonts w:cs="Arial"/>
            <w:szCs w:val="19"/>
            <w:lang w:val="sk-SK"/>
          </w:rPr>
          <w:t>www.opevs.eu</w:t>
        </w:r>
      </w:hyperlink>
      <w:r w:rsidR="00EC0303" w:rsidRPr="0073389C">
        <w:rPr>
          <w:rFonts w:cs="Arial"/>
          <w:szCs w:val="19"/>
          <w:lang w:val="sk-SK"/>
        </w:rPr>
        <w:t xml:space="preserve"> </w:t>
      </w:r>
      <w:r w:rsidR="00E84AF1" w:rsidRPr="0073389C">
        <w:rPr>
          <w:rFonts w:cs="Arial"/>
          <w:szCs w:val="19"/>
          <w:lang w:val="sk-SK"/>
        </w:rPr>
        <w:t>.</w:t>
      </w:r>
    </w:p>
    <w:p w14:paraId="55E9A683" w14:textId="429E973E"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2FC3885A" w14:textId="77777777" w:rsidR="00D218EA" w:rsidRPr="0073389C" w:rsidRDefault="00D218EA" w:rsidP="007B5322">
      <w:pPr>
        <w:pStyle w:val="BodyText1"/>
        <w:spacing w:before="120" w:after="120" w:line="288" w:lineRule="auto"/>
        <w:jc w:val="both"/>
        <w:rPr>
          <w:rFonts w:cs="Arial"/>
          <w:szCs w:val="19"/>
          <w:lang w:val="sk-SK"/>
        </w:rPr>
      </w:pPr>
    </w:p>
    <w:p w14:paraId="7A55CE44" w14:textId="58376057"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Počas realizácie projektu je prijímateľ povinný používať formuláre, ktoré </w:t>
      </w:r>
      <w:r w:rsidR="00660B38" w:rsidRPr="0073389C">
        <w:rPr>
          <w:rFonts w:cs="Arial"/>
          <w:szCs w:val="19"/>
          <w:lang w:val="sk-SK"/>
        </w:rPr>
        <w:t xml:space="preserve">generuje ITMS2014+, alebo </w:t>
      </w:r>
      <w:r w:rsidRPr="0073389C">
        <w:rPr>
          <w:rFonts w:cs="Arial"/>
          <w:szCs w:val="19"/>
          <w:lang w:val="sk-SK"/>
        </w:rPr>
        <w:t xml:space="preserve">sú </w:t>
      </w:r>
      <w:r w:rsidR="00660B38" w:rsidRPr="0073389C">
        <w:rPr>
          <w:rFonts w:cs="Arial"/>
          <w:szCs w:val="19"/>
          <w:lang w:val="sk-SK"/>
        </w:rPr>
        <w:t xml:space="preserve">uvedené </w:t>
      </w:r>
      <w:r w:rsidRPr="0073389C">
        <w:rPr>
          <w:rFonts w:cs="Arial"/>
          <w:szCs w:val="19"/>
          <w:lang w:val="sk-SK"/>
        </w:rPr>
        <w:t>v</w:t>
      </w:r>
      <w:r w:rsidR="00660B38" w:rsidRPr="0073389C">
        <w:rPr>
          <w:rFonts w:cs="Arial"/>
          <w:szCs w:val="19"/>
          <w:lang w:val="sk-SK"/>
        </w:rPr>
        <w:t xml:space="preserve"> rámci </w:t>
      </w:r>
      <w:r w:rsidRPr="0073389C">
        <w:rPr>
          <w:rFonts w:cs="Arial"/>
          <w:szCs w:val="19"/>
          <w:lang w:val="sk-SK"/>
        </w:rPr>
        <w:t>príloh</w:t>
      </w:r>
      <w:r w:rsidR="00660B38" w:rsidRPr="0073389C">
        <w:rPr>
          <w:rFonts w:cs="Arial"/>
          <w:szCs w:val="19"/>
          <w:lang w:val="sk-SK"/>
        </w:rPr>
        <w:t xml:space="preserve"> tejto </w:t>
      </w:r>
      <w:r w:rsidR="00E55ACE" w:rsidRPr="0073389C">
        <w:rPr>
          <w:rFonts w:cs="Arial"/>
          <w:szCs w:val="19"/>
          <w:lang w:val="sk-SK"/>
        </w:rPr>
        <w:t>príručky</w:t>
      </w:r>
      <w:r w:rsidR="00660B38" w:rsidRPr="0073389C">
        <w:rPr>
          <w:rFonts w:cs="Arial"/>
          <w:szCs w:val="19"/>
          <w:lang w:val="sk-SK"/>
        </w:rPr>
        <w:t>.</w:t>
      </w:r>
      <w:r w:rsidRPr="0073389C">
        <w:rPr>
          <w:rFonts w:cs="Arial"/>
          <w:szCs w:val="19"/>
          <w:lang w:val="sk-SK"/>
        </w:rPr>
        <w:t xml:space="preserve"> </w:t>
      </w:r>
    </w:p>
    <w:p w14:paraId="7A55CE45" w14:textId="03C2049A" w:rsidR="00DC55DD" w:rsidRPr="0073389C" w:rsidRDefault="002D44E2" w:rsidP="00E907BE">
      <w:pPr>
        <w:pStyle w:val="BodyText1"/>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7A55CE46" w14:textId="77777777" w:rsidR="00AE5A8F" w:rsidRPr="0073389C" w:rsidRDefault="00AE5A8F" w:rsidP="007B5322">
      <w:pPr>
        <w:pStyle w:val="Nadpis3"/>
        <w:spacing w:line="288" w:lineRule="auto"/>
        <w:ind w:left="567" w:firstLine="0"/>
        <w:rPr>
          <w:lang w:val="sk-SK"/>
        </w:rPr>
      </w:pPr>
      <w:bookmarkStart w:id="163" w:name="_Toc410907851"/>
      <w:bookmarkStart w:id="164" w:name="_Toc440372862"/>
      <w:bookmarkStart w:id="165" w:name="_Toc440636373"/>
      <w:r w:rsidRPr="0073389C">
        <w:rPr>
          <w:lang w:val="sk-SK"/>
        </w:rPr>
        <w:t>Na čo nezabudnúť po podpise zmluvy</w:t>
      </w:r>
      <w:bookmarkEnd w:id="163"/>
      <w:bookmarkEnd w:id="164"/>
      <w:bookmarkEnd w:id="165"/>
    </w:p>
    <w:p w14:paraId="7A55CE47" w14:textId="4763B121"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w:t>
      </w:r>
      <w:r w:rsidR="00576253">
        <w:t>Oddelenia finančného riadenia</w:t>
      </w:r>
      <w:r w:rsidR="00401899">
        <w:t xml:space="preserve"> </w:t>
      </w:r>
      <w:r w:rsidRPr="0073389C">
        <w:t xml:space="preserve">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14:paraId="7A55CE48" w14:textId="77777777" w:rsidR="00CF4C48" w:rsidRPr="0073389C" w:rsidRDefault="00CF4C48" w:rsidP="007B5322">
      <w:pPr>
        <w:spacing w:before="120" w:after="120" w:line="288" w:lineRule="auto"/>
        <w:jc w:val="both"/>
      </w:pPr>
      <w:r w:rsidRPr="0073389C">
        <w:t xml:space="preserve">V Personálnej matici má byť uvedený menný zoznam osôb podieľajúcich sa na projekte pracujúcich u prijímateľa na základe pracovnoprávnych vzťahov v zmysle Zákonníka práce. </w:t>
      </w:r>
    </w:p>
    <w:p w14:paraId="7A55CE49" w14:textId="2C95E3A3"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5BEB4D5A" w14:textId="481A85D6" w:rsidR="00EE0832" w:rsidRPr="00EE0832" w:rsidRDefault="00EE0832" w:rsidP="00EE0832">
      <w:pPr>
        <w:spacing w:before="120" w:after="120" w:line="288" w:lineRule="auto"/>
        <w:jc w:val="both"/>
      </w:pPr>
      <w:r w:rsidRPr="0073389C">
        <w:lastRenderedPageBreak/>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v Personálnej matici sú prílohou predloženej Personálnej matice, ako aj jej zmien. </w:t>
      </w:r>
      <w:r w:rsidRPr="00EE0832">
        <w:t>V prípade, že dôjde k zmenám v Personálnej matici, je potrebné priložiť životopisy a súhlasy osôb, ktoré nahradili osoby uvedené v pôvodnej Personálnej matici.</w:t>
      </w:r>
    </w:p>
    <w:p w14:paraId="7A55CE4A" w14:textId="3C8D4127"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 xml:space="preserve">Personálna matica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môže pristúpiť k pozastaveniu, zamietnutiu alebo upraveniu výšky platby v ŽoP.</w:t>
      </w:r>
    </w:p>
    <w:p w14:paraId="7A55CE4C" w14:textId="315CBEF4" w:rsidR="003A5868" w:rsidRPr="0073389C" w:rsidRDefault="00FE5983" w:rsidP="007B5322">
      <w:pPr>
        <w:spacing w:before="120" w:after="120" w:line="288" w:lineRule="auto"/>
        <w:jc w:val="both"/>
      </w:pPr>
      <w:r w:rsidRPr="0073389C">
        <w:rPr>
          <w:b/>
        </w:rPr>
        <w:t xml:space="preserve">Hlásenie o začatí realizácie hlavných aktivít </w:t>
      </w:r>
      <w:r w:rsidR="00E55ACE" w:rsidRPr="0073389C">
        <w:rPr>
          <w:b/>
        </w:rPr>
        <w:t>projektu</w:t>
      </w:r>
      <w:r w:rsidR="00587015">
        <w:rPr>
          <w:rStyle w:val="Odkaznapoznmkupodiarou"/>
          <w:b/>
        </w:rPr>
        <w:footnoteReference w:id="5"/>
      </w:r>
      <w:r w:rsidR="00E55ACE" w:rsidRPr="0073389C">
        <w:t xml:space="preserve"> </w:t>
      </w:r>
      <w:r w:rsidR="00C84649" w:rsidRPr="0073389C">
        <w:t>(</w:t>
      </w:r>
      <w:r w:rsidR="00F73363" w:rsidRPr="0073389C">
        <w:t>príloha č.</w:t>
      </w:r>
      <w:r w:rsidR="008D673E" w:rsidRPr="0073389C">
        <w:t xml:space="preserve"> 1</w:t>
      </w:r>
      <w:r w:rsidR="00C84649" w:rsidRPr="0073389C">
        <w:t xml:space="preserve">) </w:t>
      </w:r>
      <w:r w:rsidR="00CC3BA3" w:rsidRPr="0073389C">
        <w:t xml:space="preserve">je </w:t>
      </w:r>
      <w:r w:rsidR="00E55ACE" w:rsidRPr="0073389C">
        <w:t xml:space="preserve">prijímateľ </w:t>
      </w:r>
      <w:r w:rsidR="00CC3BA3" w:rsidRPr="0073389C">
        <w:t xml:space="preserve">povinný </w:t>
      </w:r>
      <w:r w:rsidR="00AE5A8F" w:rsidRPr="0073389C">
        <w:t xml:space="preserve">zaslať poskytovateľovi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 xml:space="preserve">o NFP, je povinný zaslať </w:t>
      </w:r>
      <w:r w:rsidR="00E55ACE" w:rsidRPr="0073389C">
        <w:t xml:space="preserve">poskytovateľovi hlásenie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7A55CE4D" w14:textId="128BA754"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A55CE4E" w14:textId="77777777" w:rsidR="002F1973" w:rsidRPr="0073389C" w:rsidRDefault="002F1973" w:rsidP="007B5322">
      <w:pPr>
        <w:spacing w:before="120" w:after="120" w:line="288" w:lineRule="auto"/>
        <w:jc w:val="both"/>
      </w:pPr>
    </w:p>
    <w:p w14:paraId="7A55CE4F"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7A55CE50" w14:textId="6F220FE8"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6"/>
      </w:r>
      <w:r w:rsidRPr="0073389C">
        <w:t xml:space="preserve"> (príslušnému projektovému manažérovi), najmenej 7 dní pred začatím realizácie vzdelávacích aktivít, a ktorá musí obsahovať:</w:t>
      </w:r>
    </w:p>
    <w:p w14:paraId="7A55CE51" w14:textId="77777777" w:rsidR="00362F83" w:rsidRPr="0073389C" w:rsidRDefault="00362F83" w:rsidP="00AE0D10">
      <w:pPr>
        <w:pStyle w:val="Bulletslevel1"/>
        <w:ind w:left="567" w:hanging="283"/>
        <w:rPr>
          <w:lang w:val="sk-SK"/>
        </w:rPr>
      </w:pPr>
      <w:r w:rsidRPr="0073389C">
        <w:rPr>
          <w:lang w:val="sk-SK"/>
        </w:rPr>
        <w:t>názov vzdelávacej aktivity</w:t>
      </w:r>
    </w:p>
    <w:p w14:paraId="7A55CE52"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7A55CE53"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7A55CE54"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7A55CE55" w14:textId="33147499"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7A55CE56" w14:textId="271B1319"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4EACF5D3" w14:textId="77FCF583" w:rsidR="000F30D8" w:rsidRPr="005A236A" w:rsidRDefault="005A236A" w:rsidP="00AE0D10">
      <w:pPr>
        <w:spacing w:before="120" w:after="120" w:line="288" w:lineRule="auto"/>
        <w:jc w:val="both"/>
        <w:rPr>
          <w:b/>
        </w:rPr>
      </w:pPr>
      <w:r w:rsidRPr="005A236A">
        <w:rPr>
          <w:b/>
        </w:rPr>
        <w:lastRenderedPageBreak/>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A55CE57" w14:textId="2820B01E"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7A55CE58"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7A55CE59" w14:textId="09112BBE"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7A55CE5A" w14:textId="77777777" w:rsidR="00362F83" w:rsidRPr="0073389C" w:rsidRDefault="00362F83" w:rsidP="00AE0D10">
      <w:pPr>
        <w:spacing w:before="120" w:after="120" w:line="288" w:lineRule="auto"/>
        <w:jc w:val="both"/>
        <w:rPr>
          <w:b/>
        </w:rPr>
      </w:pPr>
      <w:r w:rsidRPr="0073389C">
        <w:rPr>
          <w:b/>
        </w:rPr>
        <w:t>Informovanie a komunikácia</w:t>
      </w:r>
    </w:p>
    <w:p w14:paraId="7A55CE5B" w14:textId="2857FFE8" w:rsidR="00AE5A8F" w:rsidRPr="0073389C" w:rsidRDefault="00DF1569" w:rsidP="008E0C51">
      <w:pPr>
        <w:spacing w:before="120" w:after="120" w:line="288" w:lineRule="auto"/>
        <w:jc w:val="both"/>
      </w:pPr>
      <w:r>
        <w:t>P</w:t>
      </w:r>
      <w:r w:rsidR="00AE5A8F" w:rsidRPr="0073389C">
        <w:t xml:space="preserve">red samotnou realizáciou aktivít projektu je potrebné </w:t>
      </w:r>
      <w:r w:rsidR="004C0726" w:rsidRPr="0073389C">
        <w:t xml:space="preserve">myslieť </w:t>
      </w:r>
      <w:r w:rsidR="00AE5A8F" w:rsidRPr="0073389C">
        <w:t>na povinnosť prijímateľa zabezpečiť publicitu projektu v zmysle Manuálu pre informovanie a komunikáciu pre prijímateľov v rámci OP EVS (ďalej len „Manuál pre informovanie a komunikáciu“), t.</w:t>
      </w:r>
      <w:r w:rsidR="00875421">
        <w:t xml:space="preserve"> </w:t>
      </w:r>
      <w:r w:rsidR="00AE5A8F" w:rsidRPr="0073389C">
        <w:t>j. napr. označiť budovu a</w:t>
      </w:r>
      <w:r w:rsidR="00321A41">
        <w:t> </w:t>
      </w:r>
      <w:r w:rsidR="00AE5A8F" w:rsidRPr="0073389C">
        <w:t>miestnosť</w:t>
      </w:r>
      <w:r w:rsidR="00321A41">
        <w:t>,</w:t>
      </w:r>
      <w:r w:rsidR="00AE5A8F" w:rsidRPr="0073389C">
        <w:t xml:space="preserve"> v ktorej sa aktivita projektu realizuje informačnou tabuľou/plagátom. Podrobnejšie viď. Manuál pre informovanie a komunikáciu v účinnom znení</w:t>
      </w:r>
      <w:r w:rsidR="008502C7" w:rsidRPr="0073389C">
        <w:t xml:space="preserve"> </w:t>
      </w:r>
      <w:r w:rsidR="00AE5A8F" w:rsidRPr="0073389C">
        <w:t>(</w:t>
      </w:r>
      <w:hyperlink r:id="rId18" w:history="1">
        <w:r w:rsidR="003E2E6B" w:rsidRPr="0073389C">
          <w:rPr>
            <w:rStyle w:val="Hypertextovprepojenie"/>
          </w:rPr>
          <w:t>http://www.opevs.eu</w:t>
        </w:r>
      </w:hyperlink>
      <w:r w:rsidR="00AE5A8F" w:rsidRPr="0073389C">
        <w:t>).</w:t>
      </w:r>
      <w:r w:rsidR="008E0C51">
        <w:t xml:space="preserve"> </w:t>
      </w:r>
      <w:r w:rsidR="008E0C51" w:rsidRPr="008E0C51">
        <w:t xml:space="preserve"> </w:t>
      </w:r>
      <w:r>
        <w:t>Zároveň je p</w:t>
      </w:r>
      <w:r w:rsidR="008E0C51">
        <w:t>rijímateľ povinný informovať RO o zverejnení informácii o projekte na svojom webovom sídle a to zaslaním webového odkazu emailom na komunikacia.opevs@minv.sk v lehote do 20 pracovných dní odo dňa účinnosti zmluvy o NFP.</w:t>
      </w:r>
    </w:p>
    <w:p w14:paraId="7A55CE5C" w14:textId="77777777" w:rsidR="003E2E6B" w:rsidRPr="0073389C" w:rsidRDefault="003E2E6B" w:rsidP="00AE0D10">
      <w:pPr>
        <w:spacing w:before="120" w:after="120" w:line="288" w:lineRule="auto"/>
        <w:jc w:val="both"/>
      </w:pPr>
    </w:p>
    <w:p w14:paraId="7A55CE5D" w14:textId="77777777" w:rsidR="00AE5A8F" w:rsidRPr="0073389C" w:rsidRDefault="00AE5A8F" w:rsidP="009F56AB">
      <w:pPr>
        <w:pStyle w:val="Nadpis2"/>
        <w:spacing w:line="288" w:lineRule="auto"/>
        <w:ind w:left="578" w:hanging="578"/>
        <w:rPr>
          <w:lang w:val="sk-SK"/>
        </w:rPr>
      </w:pPr>
      <w:bookmarkStart w:id="166" w:name="_Toc410907852"/>
      <w:bookmarkStart w:id="167" w:name="_Toc440372863"/>
      <w:bookmarkStart w:id="168" w:name="_Toc440636374"/>
      <w:r w:rsidRPr="0073389C">
        <w:rPr>
          <w:lang w:val="sk-SK"/>
        </w:rPr>
        <w:t>Monitorovanie projektu</w:t>
      </w:r>
      <w:bookmarkEnd w:id="166"/>
      <w:bookmarkEnd w:id="167"/>
      <w:bookmarkEnd w:id="168"/>
    </w:p>
    <w:p w14:paraId="7A55CE5E" w14:textId="77777777" w:rsidR="006140FA" w:rsidRPr="0073389C" w:rsidRDefault="006140FA" w:rsidP="00AE0D10">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7A55CE5F" w14:textId="311DE1A1" w:rsidR="00355CD9" w:rsidRPr="0073389C" w:rsidRDefault="00355CD9" w:rsidP="00AE0D10">
      <w:pPr>
        <w:spacing w:before="120" w:after="120" w:line="288" w:lineRule="auto"/>
        <w:jc w:val="both"/>
      </w:pPr>
      <w:r w:rsidRPr="0073389C">
        <w:t xml:space="preserve">Prijímateľ predkladá monitorovacie správy </w:t>
      </w:r>
      <w:r w:rsidR="001E6748">
        <w:t>poskytovateľovi</w:t>
      </w:r>
      <w:r w:rsidRPr="0073389C">
        <w:t xml:space="preserve"> v stanovených termínoch (definované nižšie) v písomnej forme a v prípade podpory ITMS</w:t>
      </w:r>
      <w:r w:rsidR="009D29AC" w:rsidRPr="0073389C">
        <w:t>2014+ aj elektronicky.</w:t>
      </w:r>
      <w:r w:rsidRPr="0073389C">
        <w:t xml:space="preserve">  </w:t>
      </w:r>
    </w:p>
    <w:p w14:paraId="7A55CE60" w14:textId="568F2C9B"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7A55CE61"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7A55CE62" w14:textId="3431B27D"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Prijímateľ predkladá počas realizácie hlavných aktivít projektu poskytovateľovi výročnú monitorovaciu správu projektu (</w:t>
      </w:r>
      <w:r w:rsidR="00F73363" w:rsidRPr="0073389C">
        <w:rPr>
          <w:szCs w:val="19"/>
          <w:lang w:val="sk-SK"/>
        </w:rPr>
        <w:t>príloha č.</w:t>
      </w:r>
      <w:r w:rsidR="001C3C2F" w:rsidRPr="0073389C">
        <w:rPr>
          <w:szCs w:val="19"/>
          <w:lang w:val="sk-SK"/>
        </w:rPr>
        <w:t xml:space="preserve"> </w:t>
      </w:r>
      <w:r w:rsidR="004D0353">
        <w:rPr>
          <w:szCs w:val="19"/>
          <w:lang w:val="sk-SK"/>
        </w:rPr>
        <w:t>3</w:t>
      </w:r>
      <w:r w:rsidRPr="0073389C">
        <w:rPr>
          <w:szCs w:val="19"/>
          <w:lang w:val="sk-SK"/>
        </w:rPr>
        <w:t xml:space="preserve">) za obdobie kalendárneho roka od 1.1. roku n do 31.12. roku n, najneskôr do 31. januára roku n+1. Prvým rokom, ktorý je rozhodujúci pre podanie monitorovacej správy projektu (s príznakom </w:t>
      </w:r>
      <w:r w:rsidR="001B56EE" w:rsidRPr="0073389C">
        <w:rPr>
          <w:szCs w:val="19"/>
          <w:lang w:val="sk-SK"/>
        </w:rPr>
        <w:t>„</w:t>
      </w:r>
      <w:r w:rsidRPr="0073389C">
        <w:rPr>
          <w:szCs w:val="19"/>
          <w:lang w:val="sk-SK"/>
        </w:rPr>
        <w:t xml:space="preserve">výročná“), je nasledujúci rok po roku, v ktorom nadobudla účinnosť zmluva o NFP; ak </w:t>
      </w:r>
      <w:r w:rsidR="00F4777D">
        <w:rPr>
          <w:szCs w:val="19"/>
          <w:lang w:val="sk-SK"/>
        </w:rPr>
        <w:t>z</w:t>
      </w:r>
      <w:r w:rsidRPr="0073389C">
        <w:rPr>
          <w:szCs w:val="19"/>
          <w:lang w:val="sk-SK"/>
        </w:rPr>
        <w:t xml:space="preserve">mluva o NFP nadobudne účinnosť neskôr ako 1.1. roku n, prvá monitorovacia správa projektu (s príznakom </w:t>
      </w:r>
      <w:r w:rsidR="001B56EE" w:rsidRPr="0073389C">
        <w:rPr>
          <w:szCs w:val="19"/>
          <w:lang w:val="sk-SK"/>
        </w:rPr>
        <w:t>„</w:t>
      </w:r>
      <w:r w:rsidRPr="0073389C">
        <w:rPr>
          <w:szCs w:val="19"/>
          <w:lang w:val="sk-SK"/>
        </w:rPr>
        <w:t>výročná“) obsahuje údaje za obd</w:t>
      </w:r>
      <w:r w:rsidR="005A28B2" w:rsidRPr="0073389C">
        <w:rPr>
          <w:szCs w:val="19"/>
          <w:lang w:val="sk-SK"/>
        </w:rPr>
        <w:t>obie od nadobudnutia účinnosti z</w:t>
      </w:r>
      <w:r w:rsidRPr="0073389C">
        <w:rPr>
          <w:szCs w:val="19"/>
          <w:lang w:val="sk-SK"/>
        </w:rPr>
        <w:t>mluvy o NFP do 31.12. roku n.</w:t>
      </w:r>
    </w:p>
    <w:p w14:paraId="7A55CE63" w14:textId="77777777" w:rsidR="002F32E4"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14:paraId="10E8E3EE" w14:textId="75DBAF01"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lastRenderedPageBreak/>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225AE979" w14:textId="7777777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Iné údaje k monitorovaniu projektov/ďalšie informácie v súvislosti s realizáciou projektu.</w:t>
      </w:r>
    </w:p>
    <w:p w14:paraId="14BB91AA" w14:textId="77777777" w:rsidR="00B67CE8" w:rsidRPr="00C23F4C" w:rsidRDefault="00B67CE8" w:rsidP="00B67CE8">
      <w:pPr>
        <w:pStyle w:val="Default"/>
        <w:jc w:val="both"/>
        <w:rPr>
          <w:rFonts w:ascii="Arial" w:hAnsi="Arial" w:cs="Arial"/>
          <w:sz w:val="19"/>
          <w:szCs w:val="19"/>
          <w:lang w:val="sk-SK"/>
        </w:rPr>
      </w:pPr>
    </w:p>
    <w:p w14:paraId="7ACFDDE7" w14:textId="5A0AB22D"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V rámci výročnej monitorovacej  správy je prijímateľ povinný monitorovať a vykazovať </w:t>
      </w:r>
      <w:r>
        <w:rPr>
          <w:szCs w:val="19"/>
          <w:lang w:val="sk-SK"/>
        </w:rPr>
        <w:t>aj</w:t>
      </w:r>
      <w:r w:rsidRPr="00C23F4C">
        <w:rPr>
          <w:rFonts w:ascii="Arial" w:hAnsi="Arial" w:cs="Arial"/>
          <w:sz w:val="19"/>
          <w:szCs w:val="19"/>
          <w:lang w:val="sk-SK"/>
        </w:rPr>
        <w:t xml:space="preserve"> iné údaje projektu, ktorých zoznam je uvedený v prílohe </w:t>
      </w:r>
      <w:r w:rsidR="00A21885">
        <w:rPr>
          <w:rFonts w:ascii="Arial" w:hAnsi="Arial" w:cs="Arial"/>
          <w:sz w:val="19"/>
          <w:szCs w:val="19"/>
          <w:lang w:val="sk-SK"/>
        </w:rPr>
        <w:t>z</w:t>
      </w:r>
      <w:r w:rsidRPr="00C23F4C">
        <w:rPr>
          <w:rFonts w:ascii="Arial" w:hAnsi="Arial" w:cs="Arial"/>
          <w:sz w:val="19"/>
          <w:szCs w:val="19"/>
          <w:lang w:val="sk-SK"/>
        </w:rPr>
        <w:t xml:space="preserve">mluvy o NFP/Rozhodnutia o schválení NFP (Predmet podpory). Prijímateľ ich predkladá v monitorovacích správach v časti </w:t>
      </w:r>
      <w:r w:rsidR="007554D4">
        <w:rPr>
          <w:rFonts w:ascii="Arial" w:hAnsi="Arial" w:cs="Arial"/>
          <w:sz w:val="19"/>
          <w:szCs w:val="19"/>
          <w:lang w:val="sk-SK"/>
        </w:rPr>
        <w:t>9</w:t>
      </w:r>
      <w:r w:rsidRPr="00C23F4C">
        <w:rPr>
          <w:rFonts w:ascii="Arial" w:hAnsi="Arial" w:cs="Arial"/>
          <w:sz w:val="19"/>
          <w:szCs w:val="19"/>
          <w:lang w:val="sk-SK"/>
        </w:rPr>
        <w:t xml:space="preserve">, pričom ide o merateľné hodnoty odlišné od projektových merateľných ukazovateľov. </w:t>
      </w:r>
    </w:p>
    <w:p w14:paraId="1380DB23" w14:textId="0EB03E72"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V priebehu implementácie projektu môže byť rozsah sledovaných údajov projektu upravený (rozšírený, resp. zúžený) a poskytovanie týchto údajov bude prebiehať v súlade s podmienkami dohodnutými v </w:t>
      </w:r>
      <w:r w:rsidR="00A21885">
        <w:rPr>
          <w:rFonts w:ascii="Arial" w:hAnsi="Arial" w:cs="Arial"/>
          <w:sz w:val="19"/>
          <w:szCs w:val="19"/>
          <w:lang w:val="sk-SK"/>
        </w:rPr>
        <w:t>z</w:t>
      </w:r>
      <w:r w:rsidRPr="00C23F4C">
        <w:rPr>
          <w:rFonts w:ascii="Arial" w:hAnsi="Arial" w:cs="Arial"/>
          <w:sz w:val="19"/>
          <w:szCs w:val="19"/>
          <w:lang w:val="sk-SK"/>
        </w:rPr>
        <w:t>mluve o NFP/Rozhodnutí o</w:t>
      </w:r>
      <w:r w:rsidR="00BF6FF2">
        <w:rPr>
          <w:rFonts w:ascii="Arial" w:hAnsi="Arial" w:cs="Arial"/>
          <w:sz w:val="19"/>
          <w:szCs w:val="19"/>
          <w:lang w:val="sk-SK"/>
        </w:rPr>
        <w:t xml:space="preserve"> schválení </w:t>
      </w:r>
      <w:r w:rsidRPr="00C23F4C">
        <w:rPr>
          <w:rFonts w:ascii="Arial" w:hAnsi="Arial" w:cs="Arial"/>
          <w:sz w:val="19"/>
          <w:szCs w:val="19"/>
          <w:lang w:val="sk-SK"/>
        </w:rPr>
        <w:t xml:space="preserve">NFP. </w:t>
      </w:r>
    </w:p>
    <w:p w14:paraId="516376B3" w14:textId="1A58478D"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Ďalšie informácie v súvislosti s realizáciou projektu predkladá </w:t>
      </w:r>
      <w:r w:rsidR="00A21885">
        <w:rPr>
          <w:rFonts w:ascii="Arial" w:hAnsi="Arial" w:cs="Arial"/>
          <w:sz w:val="19"/>
          <w:szCs w:val="19"/>
          <w:lang w:val="sk-SK"/>
        </w:rPr>
        <w:t>prijímateľ</w:t>
      </w:r>
      <w:r w:rsidRPr="00C23F4C">
        <w:rPr>
          <w:rFonts w:ascii="Arial" w:hAnsi="Arial" w:cs="Arial"/>
          <w:sz w:val="19"/>
          <w:szCs w:val="19"/>
          <w:lang w:val="sk-SK"/>
        </w:rPr>
        <w:t xml:space="preserve"> v súlade s príslušným vyzvaním a usmernením RO </w:t>
      </w:r>
      <w:r w:rsidR="00A85572">
        <w:rPr>
          <w:rFonts w:ascii="Arial" w:hAnsi="Arial" w:cs="Arial"/>
          <w:sz w:val="19"/>
          <w:szCs w:val="19"/>
          <w:lang w:val="sk-SK"/>
        </w:rPr>
        <w:t>pre OP EVS</w:t>
      </w:r>
      <w:r w:rsidRPr="00C23F4C">
        <w:rPr>
          <w:rFonts w:ascii="Arial" w:hAnsi="Arial" w:cs="Arial"/>
          <w:sz w:val="19"/>
          <w:szCs w:val="19"/>
          <w:lang w:val="sk-SK"/>
        </w:rPr>
        <w:t xml:space="preserve"> v editovateľnej časti 12 monitorovacej správy alebo ako samostatnú prílohu</w:t>
      </w:r>
      <w:r w:rsidR="00A21885">
        <w:rPr>
          <w:rFonts w:ascii="Arial" w:hAnsi="Arial" w:cs="Arial"/>
          <w:sz w:val="19"/>
          <w:szCs w:val="19"/>
          <w:lang w:val="sk-SK"/>
        </w:rPr>
        <w:t>.</w:t>
      </w:r>
    </w:p>
    <w:p w14:paraId="6FCD9893" w14:textId="77777777" w:rsidR="00B67CE8" w:rsidRPr="00C23F4C" w:rsidRDefault="00B67CE8" w:rsidP="00B67CE8">
      <w:pPr>
        <w:pStyle w:val="Default"/>
        <w:jc w:val="both"/>
        <w:rPr>
          <w:rFonts w:ascii="Arial" w:hAnsi="Arial" w:cs="Arial"/>
          <w:sz w:val="19"/>
          <w:szCs w:val="19"/>
          <w:u w:val="single"/>
          <w:lang w:val="sk-SK"/>
        </w:rPr>
      </w:pPr>
    </w:p>
    <w:p w14:paraId="523896EA" w14:textId="213BBC1A" w:rsidR="00B67CE8" w:rsidRPr="00C23F4C" w:rsidRDefault="00E50FF1" w:rsidP="00B67CE8">
      <w:pPr>
        <w:pStyle w:val="Default"/>
        <w:jc w:val="both"/>
        <w:rPr>
          <w:rFonts w:ascii="Arial" w:hAnsi="Arial" w:cs="Arial"/>
          <w:sz w:val="19"/>
          <w:szCs w:val="19"/>
          <w:lang w:val="sk-SK"/>
        </w:rPr>
      </w:pPr>
      <w:r w:rsidRPr="001716AD">
        <w:rPr>
          <w:rFonts w:ascii="Arial" w:hAnsi="Arial" w:cs="Arial"/>
          <w:sz w:val="19"/>
          <w:szCs w:val="19"/>
          <w:lang w:val="sk-SK"/>
        </w:rPr>
        <w:t>Z</w:t>
      </w:r>
      <w:r w:rsidR="00B67CE8" w:rsidRPr="001716AD">
        <w:rPr>
          <w:rFonts w:ascii="Arial" w:hAnsi="Arial" w:cs="Arial"/>
          <w:sz w:val="19"/>
          <w:szCs w:val="19"/>
          <w:lang w:val="sk-SK"/>
        </w:rPr>
        <w:t>ber dát o účastníkoch</w:t>
      </w:r>
      <w:r w:rsidR="0099512F" w:rsidRPr="001716AD">
        <w:rPr>
          <w:rStyle w:val="Odkaznapoznmkupodiarou"/>
          <w:rFonts w:cs="Arial"/>
          <w:szCs w:val="19"/>
          <w:lang w:val="sk-SK"/>
        </w:rPr>
        <w:footnoteReference w:id="7"/>
      </w:r>
      <w:r w:rsidR="00B67CE8" w:rsidRPr="00C23F4C">
        <w:rPr>
          <w:rFonts w:ascii="Arial" w:hAnsi="Arial" w:cs="Arial"/>
          <w:sz w:val="19"/>
          <w:szCs w:val="19"/>
          <w:lang w:val="sk-SK"/>
        </w:rPr>
        <w:t xml:space="preserve"> pre poskytovanie iných  údajov  o</w:t>
      </w:r>
      <w:r w:rsidR="0083263F">
        <w:rPr>
          <w:rFonts w:ascii="Arial" w:hAnsi="Arial" w:cs="Arial"/>
          <w:sz w:val="19"/>
          <w:szCs w:val="19"/>
          <w:lang w:val="sk-SK"/>
        </w:rPr>
        <w:t> </w:t>
      </w:r>
      <w:r w:rsidR="00B67CE8" w:rsidRPr="00C23F4C">
        <w:rPr>
          <w:rFonts w:ascii="Arial" w:hAnsi="Arial" w:cs="Arial"/>
          <w:sz w:val="19"/>
          <w:szCs w:val="19"/>
          <w:lang w:val="sk-SK"/>
        </w:rPr>
        <w:t>účastníkoch</w:t>
      </w:r>
      <w:r w:rsidR="0083263F">
        <w:rPr>
          <w:rFonts w:ascii="Arial" w:hAnsi="Arial" w:cs="Arial"/>
          <w:sz w:val="19"/>
          <w:szCs w:val="19"/>
          <w:lang w:val="sk-SK"/>
        </w:rPr>
        <w:t xml:space="preserve"> projektu</w:t>
      </w:r>
      <w:r w:rsidR="00B67CE8" w:rsidRPr="00C23F4C">
        <w:rPr>
          <w:rFonts w:ascii="Arial" w:hAnsi="Arial" w:cs="Arial"/>
          <w:sz w:val="19"/>
          <w:szCs w:val="19"/>
          <w:lang w:val="sk-SK"/>
        </w:rPr>
        <w:t xml:space="preserve"> tzv. mikroúdajoch</w:t>
      </w:r>
      <w:ins w:id="170" w:author="Autor">
        <w:r w:rsidR="00E32247">
          <w:rPr>
            <w:rFonts w:ascii="Arial" w:hAnsi="Arial" w:cs="Arial"/>
            <w:sz w:val="19"/>
            <w:szCs w:val="19"/>
            <w:lang w:val="sk-SK"/>
          </w:rPr>
          <w:t>.</w:t>
        </w:r>
      </w:ins>
      <w:r w:rsidR="00B67CE8" w:rsidRPr="00C23F4C">
        <w:rPr>
          <w:rFonts w:ascii="Arial" w:hAnsi="Arial" w:cs="Arial"/>
          <w:sz w:val="19"/>
          <w:szCs w:val="19"/>
          <w:lang w:val="sk-SK"/>
        </w:rPr>
        <w:t xml:space="preserve"> Prijímateľ sumarizuje</w:t>
      </w:r>
      <w:r w:rsidR="002A227E" w:rsidDel="007D4FED">
        <w:rPr>
          <w:rFonts w:ascii="Arial" w:hAnsi="Arial" w:cs="Arial"/>
          <w:sz w:val="19"/>
          <w:szCs w:val="19"/>
          <w:lang w:val="sk-SK"/>
        </w:rPr>
        <w:t xml:space="preserve"> </w:t>
      </w:r>
      <w:r w:rsidR="002A227E" w:rsidRPr="00B56C8E">
        <w:rPr>
          <w:rFonts w:ascii="Arial" w:hAnsi="Arial" w:cs="Arial"/>
          <w:sz w:val="19"/>
          <w:szCs w:val="19"/>
          <w:lang w:val="sk-SK"/>
        </w:rPr>
        <w:t>prostredníctvom osobitnej evidencie/modulu v ITMS2014+</w:t>
      </w:r>
      <w:r w:rsidR="00B67CE8" w:rsidRPr="00C23F4C">
        <w:rPr>
          <w:rFonts w:ascii="Arial" w:hAnsi="Arial" w:cs="Arial"/>
          <w:sz w:val="19"/>
          <w:szCs w:val="19"/>
          <w:lang w:val="sk-SK"/>
        </w:rPr>
        <w:t xml:space="preserve"> v tzv. </w:t>
      </w:r>
      <w:r w:rsidR="005122B5">
        <w:rPr>
          <w:rFonts w:ascii="Arial" w:hAnsi="Arial" w:cs="Arial"/>
          <w:sz w:val="19"/>
          <w:szCs w:val="19"/>
          <w:lang w:val="sk-SK"/>
        </w:rPr>
        <w:t>k</w:t>
      </w:r>
      <w:r w:rsidR="00B67CE8" w:rsidRPr="00C23F4C">
        <w:rPr>
          <w:rFonts w:ascii="Arial" w:hAnsi="Arial" w:cs="Arial"/>
          <w:sz w:val="19"/>
          <w:szCs w:val="19"/>
          <w:lang w:val="sk-SK"/>
        </w:rPr>
        <w:t>arte účastníka.</w:t>
      </w:r>
      <w:r w:rsidR="00065B6C">
        <w:rPr>
          <w:rFonts w:ascii="Arial" w:hAnsi="Arial" w:cs="Arial"/>
          <w:sz w:val="19"/>
          <w:szCs w:val="19"/>
          <w:lang w:val="sk-SK"/>
        </w:rPr>
        <w:t xml:space="preserve"> </w:t>
      </w:r>
      <w:r w:rsidR="00B67CE8" w:rsidRPr="00C23F4C">
        <w:rPr>
          <w:rFonts w:ascii="Arial" w:hAnsi="Arial" w:cs="Arial"/>
          <w:sz w:val="19"/>
          <w:szCs w:val="19"/>
          <w:lang w:val="sk-SK"/>
        </w:rPr>
        <w:t xml:space="preserve">Pred zberom dát od účastníkov </w:t>
      </w:r>
      <w:r w:rsidR="00A85572" w:rsidRPr="00A85572">
        <w:rPr>
          <w:rFonts w:ascii="Arial" w:hAnsi="Arial" w:cs="Arial"/>
          <w:sz w:val="19"/>
          <w:szCs w:val="19"/>
          <w:lang w:val="sk-SK"/>
        </w:rPr>
        <w:t xml:space="preserve">v reálnom čase vstupu/výstupu účastníka do/z projektu </w:t>
      </w:r>
      <w:r w:rsidR="00B67CE8" w:rsidRPr="00C23F4C">
        <w:rPr>
          <w:rFonts w:ascii="Arial" w:hAnsi="Arial" w:cs="Arial"/>
          <w:sz w:val="19"/>
          <w:szCs w:val="19"/>
          <w:lang w:val="sk-SK"/>
        </w:rPr>
        <w:t>prijímateľ</w:t>
      </w:r>
      <w:r w:rsidR="00750258">
        <w:rPr>
          <w:rFonts w:ascii="Arial" w:hAnsi="Arial" w:cs="Arial"/>
          <w:sz w:val="19"/>
          <w:szCs w:val="19"/>
          <w:lang w:val="sk-SK"/>
        </w:rPr>
        <w:t xml:space="preserve"> zabezpeč</w:t>
      </w:r>
      <w:r w:rsidR="00CE1761">
        <w:rPr>
          <w:rFonts w:ascii="Arial" w:hAnsi="Arial" w:cs="Arial"/>
          <w:sz w:val="19"/>
          <w:szCs w:val="19"/>
          <w:lang w:val="sk-SK"/>
        </w:rPr>
        <w:t>í</w:t>
      </w:r>
      <w:r w:rsidR="00B67CE8" w:rsidRPr="00C23F4C">
        <w:rPr>
          <w:rFonts w:ascii="Arial" w:hAnsi="Arial" w:cs="Arial"/>
          <w:sz w:val="19"/>
          <w:szCs w:val="19"/>
          <w:lang w:val="sk-SK"/>
        </w:rPr>
        <w:t xml:space="preserve"> </w:t>
      </w:r>
      <w:r w:rsidR="00750258">
        <w:rPr>
          <w:rFonts w:ascii="Arial" w:hAnsi="Arial" w:cs="Arial"/>
          <w:sz w:val="19"/>
          <w:szCs w:val="19"/>
          <w:lang w:val="sk-SK"/>
        </w:rPr>
        <w:t xml:space="preserve">od </w:t>
      </w:r>
      <w:r w:rsidR="00B67CE8" w:rsidRPr="00C23F4C">
        <w:rPr>
          <w:rFonts w:ascii="Arial" w:hAnsi="Arial" w:cs="Arial"/>
          <w:sz w:val="19"/>
          <w:szCs w:val="19"/>
          <w:lang w:val="sk-SK"/>
        </w:rPr>
        <w:t xml:space="preserve"> každé</w:t>
      </w:r>
      <w:r w:rsidR="00750258">
        <w:rPr>
          <w:rFonts w:ascii="Arial" w:hAnsi="Arial" w:cs="Arial"/>
          <w:sz w:val="19"/>
          <w:szCs w:val="19"/>
          <w:lang w:val="sk-SK"/>
        </w:rPr>
        <w:t>ho</w:t>
      </w:r>
      <w:r w:rsidR="00B67CE8" w:rsidRPr="00C23F4C">
        <w:rPr>
          <w:rFonts w:ascii="Arial" w:hAnsi="Arial" w:cs="Arial"/>
          <w:sz w:val="19"/>
          <w:szCs w:val="19"/>
          <w:lang w:val="sk-SK"/>
        </w:rPr>
        <w:t xml:space="preserve"> účastník</w:t>
      </w:r>
      <w:r w:rsidR="00750258">
        <w:rPr>
          <w:rFonts w:ascii="Arial" w:hAnsi="Arial" w:cs="Arial"/>
          <w:sz w:val="19"/>
          <w:szCs w:val="19"/>
          <w:lang w:val="sk-SK"/>
        </w:rPr>
        <w:t>a</w:t>
      </w:r>
      <w:r w:rsidR="00B67CE8" w:rsidRPr="00C23F4C">
        <w:rPr>
          <w:rFonts w:ascii="Arial" w:hAnsi="Arial" w:cs="Arial"/>
          <w:sz w:val="19"/>
          <w:szCs w:val="19"/>
          <w:lang w:val="sk-SK"/>
        </w:rPr>
        <w:t xml:space="preserve"> „Súhlas dotknutej osoby - </w:t>
      </w:r>
      <w:r w:rsidR="00B67CE8">
        <w:rPr>
          <w:rFonts w:ascii="Arial" w:hAnsi="Arial" w:cs="Arial"/>
          <w:sz w:val="19"/>
          <w:szCs w:val="19"/>
          <w:lang w:val="sk-SK"/>
        </w:rPr>
        <w:t>účastníka</w:t>
      </w:r>
      <w:r w:rsidR="00B67CE8" w:rsidRPr="00C23F4C">
        <w:rPr>
          <w:rFonts w:ascii="Arial" w:hAnsi="Arial" w:cs="Arial"/>
          <w:sz w:val="19"/>
          <w:szCs w:val="19"/>
          <w:lang w:val="sk-SK"/>
        </w:rPr>
        <w:t xml:space="preserve"> - so správou, spracovaním a uchovaním osobných údajov“ podľa vzoru poskytovateľa</w:t>
      </w:r>
      <w:r w:rsidR="00B67CE8">
        <w:rPr>
          <w:rFonts w:ascii="Arial" w:hAnsi="Arial" w:cs="Arial"/>
          <w:sz w:val="19"/>
          <w:szCs w:val="19"/>
          <w:lang w:val="sk-SK"/>
        </w:rPr>
        <w:t xml:space="preserve"> </w:t>
      </w:r>
      <w:r w:rsidR="00B67CE8" w:rsidRPr="00C23F4C">
        <w:rPr>
          <w:rFonts w:ascii="Arial" w:hAnsi="Arial" w:cs="Arial"/>
          <w:sz w:val="19"/>
          <w:szCs w:val="19"/>
          <w:lang w:val="sk-SK"/>
        </w:rPr>
        <w:t>(príloha č. 4</w:t>
      </w:r>
      <w:r w:rsidR="00E540B7">
        <w:rPr>
          <w:rFonts w:ascii="Arial" w:hAnsi="Arial" w:cs="Arial"/>
          <w:sz w:val="19"/>
          <w:szCs w:val="19"/>
          <w:lang w:val="sk-SK"/>
        </w:rPr>
        <w:t>2</w:t>
      </w:r>
      <w:r w:rsidR="00B67CE8" w:rsidRPr="00C23F4C">
        <w:rPr>
          <w:rFonts w:ascii="Arial" w:hAnsi="Arial" w:cs="Arial"/>
          <w:sz w:val="19"/>
          <w:szCs w:val="19"/>
          <w:lang w:val="sk-SK"/>
        </w:rPr>
        <w:t>). Základným  údajom pre akt</w:t>
      </w:r>
      <w:r w:rsidR="00A85572">
        <w:rPr>
          <w:rFonts w:ascii="Arial" w:hAnsi="Arial" w:cs="Arial"/>
          <w:sz w:val="19"/>
          <w:szCs w:val="19"/>
          <w:lang w:val="sk-SK"/>
        </w:rPr>
        <w:t>iváciu Karty účastníka v</w:t>
      </w:r>
      <w:r w:rsidR="00065B6C">
        <w:rPr>
          <w:rFonts w:ascii="Arial" w:hAnsi="Arial" w:cs="Arial"/>
          <w:sz w:val="19"/>
          <w:szCs w:val="19"/>
          <w:lang w:val="sk-SK"/>
        </w:rPr>
        <w:t xml:space="preserve"> </w:t>
      </w:r>
      <w:r w:rsidR="00DF2897">
        <w:rPr>
          <w:rFonts w:ascii="Arial" w:hAnsi="Arial" w:cs="Arial"/>
          <w:sz w:val="19"/>
          <w:szCs w:val="19"/>
          <w:lang w:val="sk-SK"/>
        </w:rPr>
        <w:t> </w:t>
      </w:r>
      <w:r w:rsidR="00A85572">
        <w:rPr>
          <w:rFonts w:ascii="Arial" w:hAnsi="Arial" w:cs="Arial"/>
          <w:sz w:val="19"/>
          <w:szCs w:val="19"/>
          <w:lang w:val="sk-SK"/>
        </w:rPr>
        <w:t>ITMS</w:t>
      </w:r>
      <w:r w:rsidR="00DF2897">
        <w:rPr>
          <w:rFonts w:ascii="Arial" w:hAnsi="Arial" w:cs="Arial"/>
          <w:sz w:val="19"/>
          <w:szCs w:val="19"/>
          <w:lang w:val="sk-SK"/>
        </w:rPr>
        <w:t>2014+</w:t>
      </w:r>
      <w:r w:rsidR="00A85572">
        <w:rPr>
          <w:rFonts w:ascii="Arial" w:hAnsi="Arial" w:cs="Arial"/>
          <w:sz w:val="19"/>
          <w:szCs w:val="19"/>
          <w:lang w:val="sk-SK"/>
        </w:rPr>
        <w:t xml:space="preserve"> je</w:t>
      </w:r>
      <w:r w:rsidR="00B67CE8" w:rsidRPr="00C23F4C">
        <w:rPr>
          <w:rFonts w:ascii="Arial" w:hAnsi="Arial" w:cs="Arial"/>
          <w:sz w:val="19"/>
          <w:szCs w:val="19"/>
          <w:lang w:val="sk-SK"/>
        </w:rPr>
        <w:t xml:space="preserve"> zadanie mena, priezviska a  rodného čísla účastníka</w:t>
      </w:r>
      <w:r w:rsidR="00F20EE9">
        <w:rPr>
          <w:rStyle w:val="Odkaznapoznmkupodiarou"/>
          <w:rFonts w:cs="Arial"/>
          <w:szCs w:val="19"/>
          <w:lang w:val="sk-SK"/>
        </w:rPr>
        <w:footnoteReference w:id="8"/>
      </w:r>
      <w:r w:rsidR="00B67CE8" w:rsidRPr="00C23F4C">
        <w:rPr>
          <w:rFonts w:ascii="Arial" w:hAnsi="Arial" w:cs="Arial"/>
          <w:sz w:val="19"/>
          <w:szCs w:val="19"/>
          <w:lang w:val="sk-SK"/>
        </w:rPr>
        <w:t>. Prepojením ITMS2014+ s registrom fyzických osôb dôjde k automatickému vygenerovaniu ostatných základných dát o účastníko</w:t>
      </w:r>
      <w:r w:rsidR="00B66982">
        <w:rPr>
          <w:rFonts w:ascii="Arial" w:hAnsi="Arial" w:cs="Arial"/>
          <w:sz w:val="19"/>
          <w:szCs w:val="19"/>
          <w:lang w:val="sk-SK"/>
        </w:rPr>
        <w:t>vi</w:t>
      </w:r>
      <w:r w:rsidR="00B67CE8" w:rsidRPr="00C23F4C">
        <w:rPr>
          <w:rFonts w:ascii="Arial" w:hAnsi="Arial" w:cs="Arial"/>
          <w:sz w:val="19"/>
          <w:szCs w:val="19"/>
          <w:lang w:val="sk-SK"/>
        </w:rPr>
        <w:t>. Následne ITMS takéhoto účastníka eviduje ako „Účastník má SK rodné číslo“ a zvyšné dáta zbiera</w:t>
      </w:r>
      <w:r w:rsidR="00A85572">
        <w:rPr>
          <w:rFonts w:ascii="Arial" w:hAnsi="Arial" w:cs="Arial"/>
          <w:sz w:val="19"/>
          <w:szCs w:val="19"/>
          <w:lang w:val="sk-SK"/>
        </w:rPr>
        <w:t xml:space="preserve"> </w:t>
      </w:r>
      <w:r w:rsidR="00B67CE8">
        <w:rPr>
          <w:rFonts w:ascii="Arial" w:hAnsi="Arial" w:cs="Arial"/>
          <w:sz w:val="19"/>
          <w:szCs w:val="19"/>
          <w:lang w:val="sk-SK"/>
        </w:rPr>
        <w:t xml:space="preserve">prijímateľ </w:t>
      </w:r>
      <w:r w:rsidR="00A85572">
        <w:rPr>
          <w:rFonts w:ascii="Arial" w:hAnsi="Arial" w:cs="Arial"/>
          <w:sz w:val="19"/>
          <w:szCs w:val="19"/>
          <w:lang w:val="sk-SK"/>
        </w:rPr>
        <w:t>priebežne</w:t>
      </w:r>
      <w:r w:rsidR="00A85572" w:rsidRPr="00C23F4C">
        <w:rPr>
          <w:rFonts w:ascii="Arial" w:hAnsi="Arial" w:cs="Arial"/>
          <w:sz w:val="19"/>
          <w:szCs w:val="19"/>
          <w:lang w:val="sk-SK"/>
        </w:rPr>
        <w:t xml:space="preserve"> </w:t>
      </w:r>
      <w:r w:rsidR="00E540B7">
        <w:rPr>
          <w:rFonts w:ascii="Arial" w:hAnsi="Arial" w:cs="Arial"/>
          <w:sz w:val="19"/>
          <w:szCs w:val="19"/>
          <w:lang w:val="sk-SK"/>
        </w:rPr>
        <w:t xml:space="preserve">v rozsahu karty účastníka pre ESF a </w:t>
      </w:r>
      <w:r w:rsidR="00E540B7" w:rsidRPr="00C23F4C">
        <w:rPr>
          <w:rFonts w:ascii="Arial" w:hAnsi="Arial" w:cs="Arial"/>
          <w:sz w:val="19"/>
          <w:szCs w:val="19"/>
          <w:lang w:val="sk-SK"/>
        </w:rPr>
        <w:t xml:space="preserve">v súlade </w:t>
      </w:r>
      <w:r w:rsidR="00B67CE8" w:rsidRPr="00C23F4C">
        <w:rPr>
          <w:rFonts w:ascii="Arial" w:hAnsi="Arial" w:cs="Arial"/>
          <w:sz w:val="19"/>
          <w:szCs w:val="19"/>
          <w:lang w:val="sk-SK"/>
        </w:rPr>
        <w:t xml:space="preserve">s požiadavkami </w:t>
      </w:r>
      <w:r w:rsidR="000F050C">
        <w:rPr>
          <w:rFonts w:ascii="Arial" w:hAnsi="Arial" w:cs="Arial"/>
          <w:sz w:val="19"/>
          <w:szCs w:val="19"/>
          <w:lang w:val="sk-SK"/>
        </w:rPr>
        <w:t>RO pre OP  EVS</w:t>
      </w:r>
      <w:r w:rsidR="00B67CE8" w:rsidRPr="00C23F4C">
        <w:rPr>
          <w:rFonts w:ascii="Arial" w:hAnsi="Arial" w:cs="Arial"/>
          <w:sz w:val="19"/>
          <w:szCs w:val="19"/>
          <w:lang w:val="sk-SK"/>
        </w:rPr>
        <w:t>, resp. v súlade s</w:t>
      </w:r>
      <w:r w:rsidR="00A85572">
        <w:rPr>
          <w:rFonts w:ascii="Arial" w:hAnsi="Arial" w:cs="Arial"/>
          <w:sz w:val="19"/>
          <w:szCs w:val="19"/>
          <w:lang w:val="sk-SK"/>
        </w:rPr>
        <w:t xml:space="preserve"> jeho </w:t>
      </w:r>
      <w:r w:rsidR="00B67CE8" w:rsidRPr="00C23F4C">
        <w:rPr>
          <w:rFonts w:ascii="Arial" w:hAnsi="Arial" w:cs="Arial"/>
          <w:sz w:val="19"/>
          <w:szCs w:val="19"/>
          <w:lang w:val="sk-SK"/>
        </w:rPr>
        <w:t xml:space="preserve">usmerneniami. </w:t>
      </w:r>
      <w:r w:rsidR="00A85572">
        <w:rPr>
          <w:rFonts w:ascii="Arial" w:hAnsi="Arial" w:cs="Arial"/>
          <w:sz w:val="19"/>
          <w:szCs w:val="19"/>
          <w:lang w:val="sk-SK"/>
        </w:rPr>
        <w:t xml:space="preserve"> </w:t>
      </w:r>
      <w:r w:rsidR="00E540B7">
        <w:rPr>
          <w:rFonts w:ascii="Arial" w:hAnsi="Arial" w:cs="Arial"/>
          <w:sz w:val="19"/>
          <w:szCs w:val="19"/>
          <w:lang w:val="sk-SK"/>
        </w:rPr>
        <w:t xml:space="preserve"> </w:t>
      </w:r>
    </w:p>
    <w:p w14:paraId="60025E5B" w14:textId="37EB8C1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V prípade, že účastník odmietne prijímateľovi poskytnúť rodné číslo, meno a priezvisko alebo údaje o</w:t>
      </w:r>
      <w:r w:rsidR="00750258">
        <w:rPr>
          <w:rFonts w:ascii="Arial" w:hAnsi="Arial" w:cs="Arial"/>
          <w:sz w:val="19"/>
          <w:szCs w:val="19"/>
          <w:lang w:val="sk-SK"/>
        </w:rPr>
        <w:t> </w:t>
      </w:r>
      <w:r w:rsidRPr="00C23F4C">
        <w:rPr>
          <w:rFonts w:ascii="Arial" w:hAnsi="Arial" w:cs="Arial"/>
          <w:sz w:val="19"/>
          <w:szCs w:val="19"/>
          <w:lang w:val="sk-SK"/>
        </w:rPr>
        <w:t>znevýhodnení</w:t>
      </w:r>
      <w:r w:rsidR="00750258">
        <w:rPr>
          <w:rFonts w:ascii="Arial" w:hAnsi="Arial" w:cs="Arial"/>
          <w:sz w:val="19"/>
          <w:szCs w:val="19"/>
          <w:lang w:val="sk-SK"/>
        </w:rPr>
        <w:t xml:space="preserve"> – citlivých údajoch</w:t>
      </w:r>
      <w:r w:rsidRPr="00C23F4C">
        <w:rPr>
          <w:rFonts w:ascii="Arial" w:hAnsi="Arial" w:cs="Arial"/>
          <w:sz w:val="19"/>
          <w:szCs w:val="19"/>
          <w:lang w:val="sk-SK"/>
        </w:rPr>
        <w:t>, prijímateľ je povinný dať takémuto účastníkovi na podpis relevantne upravené „</w:t>
      </w:r>
      <w:r w:rsidR="00B572EF">
        <w:rPr>
          <w:rFonts w:ascii="Arial" w:hAnsi="Arial" w:cs="Arial"/>
          <w:sz w:val="19"/>
          <w:szCs w:val="19"/>
          <w:lang w:val="sk-SK"/>
        </w:rPr>
        <w:t>V</w:t>
      </w:r>
      <w:r w:rsidRPr="00C23F4C">
        <w:rPr>
          <w:rFonts w:ascii="Arial" w:hAnsi="Arial" w:cs="Arial"/>
          <w:sz w:val="19"/>
          <w:szCs w:val="19"/>
          <w:lang w:val="sk-SK"/>
        </w:rPr>
        <w:t xml:space="preserve">yhlásenie </w:t>
      </w:r>
      <w:r>
        <w:rPr>
          <w:rFonts w:ascii="Arial" w:hAnsi="Arial" w:cs="Arial"/>
          <w:sz w:val="19"/>
          <w:szCs w:val="19"/>
          <w:lang w:val="sk-SK"/>
        </w:rPr>
        <w:t>účastníka</w:t>
      </w:r>
      <w:r w:rsidRPr="00C23F4C">
        <w:rPr>
          <w:rFonts w:ascii="Arial" w:hAnsi="Arial" w:cs="Arial"/>
          <w:sz w:val="19"/>
          <w:szCs w:val="19"/>
          <w:lang w:val="sk-SK"/>
        </w:rPr>
        <w:t xml:space="preserve"> o neposkytnutí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3</w:t>
      </w:r>
      <w:r w:rsidRPr="00C23F4C">
        <w:rPr>
          <w:rFonts w:ascii="Arial" w:hAnsi="Arial" w:cs="Arial"/>
          <w:sz w:val="19"/>
          <w:szCs w:val="19"/>
          <w:lang w:val="sk-SK"/>
        </w:rPr>
        <w:t>).  Prijímateľ nesmie odmietnuť účastníka na aktivitách projektu z dôvodu neposkytnutia rodného čísla a</w:t>
      </w:r>
      <w:r w:rsidR="00750258">
        <w:rPr>
          <w:rFonts w:ascii="Arial" w:hAnsi="Arial" w:cs="Arial"/>
          <w:sz w:val="19"/>
          <w:szCs w:val="19"/>
          <w:lang w:val="sk-SK"/>
        </w:rPr>
        <w:t xml:space="preserve">lebo </w:t>
      </w:r>
      <w:r w:rsidRPr="00C23F4C">
        <w:rPr>
          <w:rFonts w:ascii="Arial" w:hAnsi="Arial" w:cs="Arial"/>
          <w:sz w:val="19"/>
          <w:szCs w:val="19"/>
          <w:lang w:val="sk-SK"/>
        </w:rPr>
        <w:t xml:space="preserve"> iných osobných údajov </w:t>
      </w:r>
      <w:r w:rsidR="00750258">
        <w:rPr>
          <w:rFonts w:ascii="Arial" w:hAnsi="Arial" w:cs="Arial"/>
          <w:sz w:val="19"/>
          <w:szCs w:val="19"/>
          <w:lang w:val="sk-SK"/>
        </w:rPr>
        <w:t xml:space="preserve">o </w:t>
      </w:r>
      <w:r w:rsidRPr="00C23F4C">
        <w:rPr>
          <w:rFonts w:ascii="Arial" w:hAnsi="Arial" w:cs="Arial"/>
          <w:sz w:val="19"/>
          <w:szCs w:val="19"/>
          <w:lang w:val="sk-SK"/>
        </w:rPr>
        <w:t>účastník</w:t>
      </w:r>
      <w:r w:rsidR="00750258">
        <w:rPr>
          <w:rFonts w:ascii="Arial" w:hAnsi="Arial" w:cs="Arial"/>
          <w:sz w:val="19"/>
          <w:szCs w:val="19"/>
          <w:lang w:val="sk-SK"/>
        </w:rPr>
        <w:t>ovi</w:t>
      </w:r>
      <w:r w:rsidRPr="00C23F4C">
        <w:rPr>
          <w:rFonts w:ascii="Arial" w:hAnsi="Arial" w:cs="Arial"/>
          <w:sz w:val="19"/>
          <w:szCs w:val="19"/>
          <w:lang w:val="sk-SK"/>
        </w:rPr>
        <w:t>. Prijímateľ je povinný tieto vyhlásenia</w:t>
      </w:r>
      <w:r w:rsidR="00B572EF">
        <w:rPr>
          <w:rStyle w:val="Odkaznapoznmkupodiarou"/>
          <w:rFonts w:cs="Arial"/>
          <w:szCs w:val="19"/>
          <w:lang w:val="sk-SK"/>
        </w:rPr>
        <w:footnoteReference w:id="9"/>
      </w:r>
      <w:r w:rsidRPr="00C23F4C">
        <w:rPr>
          <w:rFonts w:ascii="Arial" w:hAnsi="Arial" w:cs="Arial"/>
          <w:sz w:val="19"/>
          <w:szCs w:val="19"/>
          <w:lang w:val="sk-SK"/>
        </w:rPr>
        <w:t xml:space="preserve"> zbierať a uchovávať v časovej nadväznosti k relevantnej monitorovacej správe. </w:t>
      </w:r>
    </w:p>
    <w:p w14:paraId="55EAB09C" w14:textId="77777777" w:rsidR="00B67CE8" w:rsidRPr="00C23F4C" w:rsidRDefault="00B67CE8" w:rsidP="00B67CE8">
      <w:pPr>
        <w:spacing w:before="120" w:after="120"/>
        <w:jc w:val="both"/>
        <w:rPr>
          <w:rFonts w:cs="Arial"/>
          <w:color w:val="000000"/>
          <w:szCs w:val="19"/>
        </w:rPr>
      </w:pPr>
      <w:r w:rsidRPr="00C23F4C">
        <w:rPr>
          <w:rFonts w:cs="Arial"/>
          <w:color w:val="000000"/>
          <w:szCs w:val="19"/>
        </w:rPr>
        <w:t>Jeden účastník môže byť vykázaný v každom projekte len raz. To znamená, že osoba môže byť ako účastník vykázaná vo viacerých projektoch, ale v rámci jedného projektu môže byť vykázaná len raz, bez ohľadu na to, koľkých aktivít sa v rámci projektu zúčastní.</w:t>
      </w:r>
    </w:p>
    <w:p w14:paraId="6DE9BEFB" w14:textId="742C5DA6" w:rsidR="00594863" w:rsidRPr="0073389C" w:rsidRDefault="001C47DE" w:rsidP="005122B5">
      <w:pPr>
        <w:spacing w:before="120" w:after="120"/>
        <w:jc w:val="both"/>
        <w:rPr>
          <w:szCs w:val="19"/>
        </w:rPr>
      </w:pPr>
      <w:r w:rsidRPr="005122B5">
        <w:rPr>
          <w:rFonts w:cs="Arial"/>
          <w:color w:val="000000"/>
          <w:szCs w:val="19"/>
        </w:rPr>
        <w:t xml:space="preserve">Ďalšie informácie k  vykazovaniu mikroúdajov za účastníkov sa nachádzajú v MP CKO č. 17 (najmä kapitola 3.5 odseky 18 až 30) v jeho aktuálnej verzii a v prílohe č.5  Karta účastníka </w:t>
      </w:r>
      <w:r w:rsidR="00AB0D08">
        <w:rPr>
          <w:rFonts w:cs="Arial"/>
          <w:color w:val="000000"/>
          <w:szCs w:val="19"/>
        </w:rPr>
        <w:t xml:space="preserve">zverejnenej </w:t>
      </w:r>
      <w:r w:rsidRPr="005122B5">
        <w:rPr>
          <w:rFonts w:cs="Arial"/>
          <w:color w:val="000000"/>
          <w:szCs w:val="19"/>
        </w:rPr>
        <w:t>na http://www.partnerskadohoda.gov.sk/metodicke-pokyny-cko/.</w:t>
      </w:r>
      <w:r w:rsidR="00B67CE8" w:rsidRPr="005122B5">
        <w:rPr>
          <w:rFonts w:cs="Arial"/>
          <w:color w:val="000000"/>
          <w:szCs w:val="19"/>
        </w:rPr>
        <w:tab/>
      </w:r>
      <w:r w:rsidR="0083263F">
        <w:rPr>
          <w:szCs w:val="19"/>
        </w:rPr>
        <w:t xml:space="preserve"> </w:t>
      </w:r>
      <w:r w:rsidR="0083263F">
        <w:rPr>
          <w:szCs w:val="19"/>
        </w:rPr>
        <w:tab/>
      </w:r>
    </w:p>
    <w:p w14:paraId="7A55CE64" w14:textId="77777777" w:rsidR="002F32E4" w:rsidRPr="0054520F" w:rsidRDefault="00E83090" w:rsidP="009A78AB">
      <w:pPr>
        <w:numPr>
          <w:ilvl w:val="0"/>
          <w:numId w:val="30"/>
        </w:numPr>
        <w:spacing w:before="120" w:after="120" w:line="288" w:lineRule="auto"/>
        <w:ind w:left="567" w:hanging="283"/>
        <w:jc w:val="both"/>
        <w:rPr>
          <w:szCs w:val="19"/>
        </w:rPr>
      </w:pPr>
      <w:r w:rsidRPr="00F010A7">
        <w:rPr>
          <w:szCs w:val="19"/>
        </w:rPr>
        <w:t>Doplňujúce monitorovacie údaje k ŽoP</w:t>
      </w:r>
      <w:r w:rsidRPr="00F010A7" w:rsidDel="00E83090">
        <w:rPr>
          <w:szCs w:val="19"/>
        </w:rPr>
        <w:t xml:space="preserve"> </w:t>
      </w:r>
    </w:p>
    <w:p w14:paraId="6269050C" w14:textId="0A0BFA8C" w:rsidR="00FD7E98" w:rsidRPr="00F010A7" w:rsidRDefault="002F32E4" w:rsidP="00FD7E98">
      <w:pPr>
        <w:pStyle w:val="Default"/>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r w:rsidR="00215D0B" w:rsidRPr="0027405B">
        <w:rPr>
          <w:rFonts w:ascii="Arial" w:hAnsi="Arial" w:cs="Arial"/>
          <w:sz w:val="19"/>
          <w:szCs w:val="19"/>
          <w:lang w:val="sk-SK"/>
        </w:rPr>
        <w:t>ŽoP</w:t>
      </w:r>
      <w:r w:rsidRPr="0027405B">
        <w:rPr>
          <w:rFonts w:ascii="Arial" w:hAnsi="Arial" w:cs="Arial"/>
          <w:sz w:val="19"/>
          <w:szCs w:val="19"/>
          <w:lang w:val="sk-SK"/>
        </w:rPr>
        <w:t xml:space="preserve"> </w:t>
      </w:r>
      <w:r w:rsidR="0044377D" w:rsidRPr="0027405B">
        <w:rPr>
          <w:rFonts w:ascii="Arial" w:hAnsi="Arial" w:cs="Arial"/>
          <w:sz w:val="19"/>
          <w:szCs w:val="19"/>
          <w:lang w:val="sk-SK"/>
        </w:rPr>
        <w:t>typu priebežná platba, zúčtovanie zálohovej platby a poskytnutie predfinancovania</w:t>
      </w:r>
      <w:r w:rsidRPr="0027405B">
        <w:rPr>
          <w:rFonts w:ascii="Arial" w:hAnsi="Arial" w:cs="Arial"/>
          <w:sz w:val="19"/>
          <w:szCs w:val="19"/>
          <w:lang w:val="sk-SK"/>
        </w:rPr>
        <w:t xml:space="preserve">. </w:t>
      </w:r>
      <w:r w:rsidR="00215D0B" w:rsidRPr="0027405B">
        <w:rPr>
          <w:rFonts w:ascii="Arial" w:hAnsi="Arial" w:cs="Arial"/>
          <w:sz w:val="19"/>
          <w:szCs w:val="19"/>
          <w:lang w:val="sk-SK"/>
        </w:rPr>
        <w:t xml:space="preserve">Doplňujúce monitorovacie údaje sú poskytované len vo vzťahu k vybraným typom žiadostí o platbu </w:t>
      </w:r>
      <w:r w:rsidR="000B36A9" w:rsidRPr="0027405B">
        <w:rPr>
          <w:rFonts w:ascii="Arial" w:hAnsi="Arial" w:cs="Arial"/>
          <w:sz w:val="19"/>
          <w:szCs w:val="19"/>
          <w:lang w:val="sk-SK"/>
        </w:rPr>
        <w:t xml:space="preserve">a </w:t>
      </w:r>
      <w:r w:rsidRPr="0027405B">
        <w:rPr>
          <w:rFonts w:ascii="Arial" w:hAnsi="Arial" w:cs="Arial"/>
          <w:sz w:val="19"/>
          <w:szCs w:val="19"/>
          <w:lang w:val="sk-SK"/>
        </w:rPr>
        <w:t xml:space="preserve">viažu </w:t>
      </w:r>
      <w:r w:rsidR="00215D0B" w:rsidRPr="0027405B">
        <w:rPr>
          <w:rFonts w:ascii="Arial" w:hAnsi="Arial" w:cs="Arial"/>
          <w:sz w:val="19"/>
          <w:szCs w:val="19"/>
          <w:lang w:val="sk-SK"/>
        </w:rPr>
        <w:t xml:space="preserve">sa </w:t>
      </w:r>
      <w:r w:rsidRPr="0027405B">
        <w:rPr>
          <w:rFonts w:ascii="Arial" w:hAnsi="Arial" w:cs="Arial"/>
          <w:sz w:val="19"/>
          <w:szCs w:val="19"/>
          <w:lang w:val="sk-SK"/>
        </w:rPr>
        <w:t>na požadované financovanie.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2D7FFBF0" w14:textId="77777777" w:rsidR="00FD7E98" w:rsidRPr="0054520F" w:rsidRDefault="00FD7E98" w:rsidP="00FD7E98">
      <w:pPr>
        <w:pStyle w:val="Default"/>
        <w:jc w:val="both"/>
        <w:rPr>
          <w:rFonts w:ascii="Arial" w:hAnsi="Arial" w:cs="Arial"/>
          <w:color w:val="auto"/>
          <w:sz w:val="19"/>
          <w:szCs w:val="19"/>
          <w:lang w:val="sk-SK"/>
        </w:rPr>
      </w:pPr>
    </w:p>
    <w:p w14:paraId="7A55CE65" w14:textId="1F8F46C0" w:rsidR="002F32E4" w:rsidRPr="006114E9" w:rsidRDefault="002F32E4" w:rsidP="00AE0D10">
      <w:pPr>
        <w:pStyle w:val="Bulletslevel1"/>
        <w:numPr>
          <w:ilvl w:val="0"/>
          <w:numId w:val="0"/>
        </w:numPr>
        <w:spacing w:after="120" w:line="288" w:lineRule="auto"/>
        <w:ind w:left="567"/>
        <w:jc w:val="both"/>
        <w:rPr>
          <w:rFonts w:cs="Arial"/>
          <w:szCs w:val="19"/>
          <w:lang w:val="sk-SK"/>
        </w:rPr>
      </w:pPr>
    </w:p>
    <w:p w14:paraId="7A55CE66" w14:textId="1882F932" w:rsidR="00433EE7" w:rsidRPr="0073389C" w:rsidRDefault="00E51A8F" w:rsidP="00563905">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7A55CE67"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7A55CE68"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7A55CE69"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7A55CE6A" w14:textId="06428C74"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A55CE6B" w14:textId="78AB1E94" w:rsidR="00433EE7" w:rsidRPr="0073389C" w:rsidRDefault="00433EE7" w:rsidP="00AE0D10">
      <w:pPr>
        <w:spacing w:before="120" w:after="120" w:line="288" w:lineRule="auto"/>
        <w:jc w:val="both"/>
      </w:pPr>
      <w:r w:rsidRPr="0073389C">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7A55CE6C" w14:textId="0EA1E5A4"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ŽoP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w:t>
      </w:r>
      <w:ins w:id="171" w:author="Autor">
        <w:r w:rsidRPr="0073389C">
          <w:t xml:space="preserve"> </w:t>
        </w:r>
        <w:r w:rsidR="001014C1">
          <w:t xml:space="preserve">v </w:t>
        </w:r>
      </w:ins>
      <w:del w:id="172" w:author="Autor">
        <w:r w:rsidRPr="0073389C" w:rsidDel="001014C1">
          <w:delText xml:space="preserve"> (</w:delText>
        </w:r>
      </w:del>
      <w:r w:rsidR="00A161AA">
        <w:t>mimoriadn</w:t>
      </w:r>
      <w:ins w:id="173" w:author="Autor">
        <w:r w:rsidR="001014C1">
          <w:t>ej</w:t>
        </w:r>
      </w:ins>
      <w:del w:id="174" w:author="Autor">
        <w:r w:rsidR="00A161AA" w:rsidDel="001014C1">
          <w:delText>a</w:delText>
        </w:r>
      </w:del>
      <w:r w:rsidR="00A161AA">
        <w:t xml:space="preserve"> monitorovac</w:t>
      </w:r>
      <w:ins w:id="175" w:author="Autor">
        <w:r w:rsidR="001014C1">
          <w:t>ej</w:t>
        </w:r>
      </w:ins>
      <w:del w:id="176" w:author="Autor">
        <w:r w:rsidR="00A161AA" w:rsidDel="001014C1">
          <w:delText>ia</w:delText>
        </w:r>
      </w:del>
      <w:r w:rsidR="00A161AA">
        <w:t xml:space="preserve"> správ</w:t>
      </w:r>
      <w:ins w:id="177" w:author="Autor">
        <w:r w:rsidR="001014C1">
          <w:t>e</w:t>
        </w:r>
      </w:ins>
      <w:del w:id="178" w:author="Autor">
        <w:r w:rsidR="00A161AA" w:rsidDel="001014C1">
          <w:delText>a</w:delText>
        </w:r>
        <w:r w:rsidR="00C0124D" w:rsidDel="001014C1">
          <w:delText>-</w:delText>
        </w:r>
      </w:del>
      <w:r w:rsidR="00C0124D">
        <w:t xml:space="preserve"> </w:t>
      </w:r>
      <w:ins w:id="179" w:author="Autor">
        <w:r w:rsidR="001014C1">
          <w:t>(</w:t>
        </w:r>
      </w:ins>
      <w:r w:rsidR="00C0124D">
        <w:t>príloha č. 39</w:t>
      </w:r>
      <w:r w:rsidRPr="0073389C">
        <w:t xml:space="preserve">) a to bezodkladne od uplynutia 6 mesačnej lehoty. </w:t>
      </w:r>
    </w:p>
    <w:p w14:paraId="7A55CE6D"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7A55CE6E" w14:textId="0F8FF228"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p>
    <w:p w14:paraId="7A55CE6F"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7A55CE70" w14:textId="77777777" w:rsidR="002F32E4" w:rsidRPr="0073389C" w:rsidRDefault="002F32E4" w:rsidP="0027405B">
      <w:pPr>
        <w:pStyle w:val="Bulletslevel2"/>
        <w:numPr>
          <w:ilvl w:val="0"/>
          <w:numId w:val="77"/>
        </w:numPr>
        <w:spacing w:after="120" w:line="288" w:lineRule="auto"/>
        <w:rPr>
          <w:szCs w:val="19"/>
          <w:lang w:val="sk-SK"/>
        </w:rPr>
      </w:pPr>
      <w:r w:rsidRPr="0073389C">
        <w:rPr>
          <w:szCs w:val="19"/>
          <w:lang w:val="sk-SK"/>
        </w:rPr>
        <w:t xml:space="preserve">reálne dosiahnuté hodnoty ukazovateľov projektu; </w:t>
      </w:r>
    </w:p>
    <w:p w14:paraId="7A55CE71" w14:textId="77777777" w:rsidR="002F32E4" w:rsidRPr="0073389C" w:rsidRDefault="002F32E4" w:rsidP="0027405B">
      <w:pPr>
        <w:pStyle w:val="Bulletslevel2"/>
        <w:numPr>
          <w:ilvl w:val="0"/>
          <w:numId w:val="77"/>
        </w:numPr>
        <w:spacing w:after="120" w:line="288" w:lineRule="auto"/>
        <w:rPr>
          <w:szCs w:val="19"/>
          <w:lang w:val="sk-SK"/>
        </w:rPr>
      </w:pPr>
      <w:r w:rsidRPr="0073389C">
        <w:rPr>
          <w:szCs w:val="19"/>
          <w:lang w:val="sk-SK"/>
        </w:rPr>
        <w:t xml:space="preserve">zoznam výstupov jednotlivých aktivít projektu; </w:t>
      </w:r>
    </w:p>
    <w:p w14:paraId="7A55CE72" w14:textId="2049ADFE" w:rsidR="002F32E4" w:rsidRPr="0073389C" w:rsidRDefault="002F32E4" w:rsidP="0027405B">
      <w:pPr>
        <w:pStyle w:val="Bulletslevel2"/>
        <w:numPr>
          <w:ilvl w:val="0"/>
          <w:numId w:val="77"/>
        </w:numPr>
        <w:spacing w:after="120" w:line="288" w:lineRule="auto"/>
        <w:jc w:val="both"/>
        <w:rPr>
          <w:szCs w:val="19"/>
          <w:lang w:val="sk-SK"/>
        </w:rPr>
      </w:pPr>
      <w:r w:rsidRPr="0073389C">
        <w:rPr>
          <w:szCs w:val="19"/>
          <w:lang w:val="sk-SK"/>
        </w:rPr>
        <w:t xml:space="preserve">ďalšiu dokumentáciu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7A55CE73" w14:textId="03E21E9E"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A55CE74" w14:textId="46B3CA7E"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55CE75" w14:textId="594ECA34" w:rsidR="00274ECC" w:rsidRPr="0073389C" w:rsidRDefault="00274ECC" w:rsidP="00AE0D10">
      <w:pPr>
        <w:pStyle w:val="Bulletslevel1"/>
        <w:spacing w:after="120" w:line="288" w:lineRule="auto"/>
        <w:ind w:left="567" w:hanging="283"/>
        <w:jc w:val="both"/>
        <w:rPr>
          <w:szCs w:val="19"/>
          <w:lang w:val="sk-SK"/>
        </w:rPr>
      </w:pPr>
      <w:r w:rsidRPr="0073389C">
        <w:rPr>
          <w:szCs w:val="19"/>
          <w:lang w:val="sk-SK"/>
        </w:rPr>
        <w:t>Následná monitorovacia správa projektu obsah</w:t>
      </w:r>
      <w:r w:rsidR="00DF22AA" w:rsidRPr="0073389C">
        <w:rPr>
          <w:szCs w:val="19"/>
          <w:lang w:val="sk-SK"/>
        </w:rPr>
        <w:t>uje okrem iného</w:t>
      </w:r>
      <w:r w:rsidR="00347136">
        <w:rPr>
          <w:szCs w:val="19"/>
          <w:lang w:val="sk-SK"/>
        </w:rPr>
        <w:t xml:space="preserve"> </w:t>
      </w:r>
      <w:r w:rsidRPr="0073389C">
        <w:rPr>
          <w:szCs w:val="19"/>
          <w:lang w:val="sk-SK"/>
        </w:rPr>
        <w:t>a</w:t>
      </w:r>
      <w:r w:rsidR="00347136">
        <w:rPr>
          <w:szCs w:val="19"/>
          <w:lang w:val="sk-SK"/>
        </w:rPr>
        <w:t>j</w:t>
      </w:r>
      <w:r w:rsidRPr="0073389C">
        <w:rPr>
          <w:szCs w:val="19"/>
          <w:lang w:val="sk-SK"/>
        </w:rPr>
        <w:t xml:space="preserve">: </w:t>
      </w:r>
    </w:p>
    <w:p w14:paraId="7A55CE76" w14:textId="444A7922" w:rsidR="00274ECC" w:rsidRPr="0073389C" w:rsidRDefault="00DF22AA" w:rsidP="0027405B">
      <w:pPr>
        <w:pStyle w:val="Bulletslevel1"/>
        <w:numPr>
          <w:ilvl w:val="1"/>
          <w:numId w:val="78"/>
        </w:numPr>
        <w:rPr>
          <w:lang w:val="sk-SK"/>
        </w:rPr>
      </w:pPr>
      <w:r w:rsidRPr="0073389C">
        <w:rPr>
          <w:lang w:val="sk-SK"/>
        </w:rPr>
        <w:t>Identifikované problémy, riziká a ďalšie informácie v súvislosti s udržateľnosťou projektu</w:t>
      </w:r>
      <w:r w:rsidR="00CB05C2">
        <w:rPr>
          <w:lang w:val="sk-SK"/>
        </w:rPr>
        <w:t>, resp. následným monitorovaním projektu</w:t>
      </w:r>
      <w:r w:rsidR="00570FA4">
        <w:rPr>
          <w:lang w:val="sk-SK"/>
        </w:rPr>
        <w:t>;</w:t>
      </w:r>
      <w:r w:rsidRPr="0073389C">
        <w:rPr>
          <w:lang w:val="sk-SK"/>
        </w:rPr>
        <w:t xml:space="preserve"> </w:t>
      </w:r>
    </w:p>
    <w:p w14:paraId="7A55CE77" w14:textId="77777777" w:rsidR="00274ECC" w:rsidRPr="0073389C" w:rsidRDefault="00274ECC" w:rsidP="0027405B">
      <w:pPr>
        <w:pStyle w:val="Bulletslevel1"/>
        <w:numPr>
          <w:ilvl w:val="1"/>
          <w:numId w:val="78"/>
        </w:numPr>
        <w:rPr>
          <w:lang w:val="sk-SK"/>
        </w:rPr>
      </w:pPr>
      <w:r w:rsidRPr="0073389C">
        <w:rPr>
          <w:lang w:val="sk-SK"/>
        </w:rPr>
        <w:t xml:space="preserve">aktuálne hodnoty ukazovateľov; </w:t>
      </w:r>
    </w:p>
    <w:p w14:paraId="7A55CE78" w14:textId="77777777" w:rsidR="00274ECC" w:rsidRPr="0073389C" w:rsidRDefault="00274ECC" w:rsidP="0027405B">
      <w:pPr>
        <w:pStyle w:val="Bulletslevel1"/>
        <w:numPr>
          <w:ilvl w:val="1"/>
          <w:numId w:val="78"/>
        </w:numPr>
        <w:spacing w:after="120" w:line="288" w:lineRule="auto"/>
        <w:rPr>
          <w:lang w:val="sk-SK"/>
        </w:rPr>
      </w:pPr>
      <w:r w:rsidRPr="0073389C">
        <w:rPr>
          <w:lang w:val="sk-SK"/>
        </w:rPr>
        <w:t>správu o príjmoch a výdavkoch vyplývajúcich z užívania výsledku projektu</w:t>
      </w:r>
      <w:r w:rsidR="00DF22AA" w:rsidRPr="0073389C">
        <w:rPr>
          <w:lang w:val="sk-SK"/>
        </w:rPr>
        <w:t xml:space="preserve"> (ak relevantné)</w:t>
      </w:r>
      <w:r w:rsidRPr="0073389C">
        <w:rPr>
          <w:lang w:val="sk-SK"/>
        </w:rPr>
        <w:t>.</w:t>
      </w:r>
    </w:p>
    <w:p w14:paraId="7A55CE79" w14:textId="09D0A289"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7A55CE7A"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7A55CE7B" w14:textId="2A430984" w:rsidR="008510AB" w:rsidRDefault="008510AB" w:rsidP="00AE0D10">
      <w:pPr>
        <w:spacing w:before="120" w:after="120" w:line="288" w:lineRule="auto"/>
        <w:jc w:val="both"/>
      </w:pPr>
      <w:r w:rsidRPr="0073389C">
        <w:lastRenderedPageBreak/>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3678D229" w14:textId="77777777" w:rsidR="00F93253" w:rsidRDefault="00F93253" w:rsidP="00F93253">
      <w:pPr>
        <w:pStyle w:val="Default"/>
        <w:rPr>
          <w:rFonts w:ascii="Arial" w:hAnsi="Arial"/>
          <w:b/>
          <w:color w:val="auto"/>
          <w:sz w:val="19"/>
          <w:lang w:val="sk-SK"/>
        </w:rPr>
      </w:pPr>
    </w:p>
    <w:p w14:paraId="6488558F" w14:textId="77777777" w:rsidR="00F93253" w:rsidRDefault="00F93253" w:rsidP="00F93253">
      <w:pPr>
        <w:pStyle w:val="Default"/>
        <w:rPr>
          <w:rFonts w:ascii="Arial" w:hAnsi="Arial"/>
          <w:b/>
          <w:color w:val="auto"/>
          <w:sz w:val="19"/>
          <w:lang w:val="sk-SK"/>
        </w:rPr>
      </w:pPr>
    </w:p>
    <w:p w14:paraId="1B195821" w14:textId="55F880B4"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45B35F11" w14:textId="77777777" w:rsidR="00F651CD" w:rsidRDefault="00F93253" w:rsidP="00F651CD">
      <w:pPr>
        <w:pStyle w:val="Default"/>
        <w:jc w:val="both"/>
        <w:rPr>
          <w:rFonts w:ascii="Arial" w:hAnsi="Arial"/>
          <w:color w:val="auto"/>
          <w:sz w:val="19"/>
          <w:lang w:val="sk-SK"/>
        </w:rPr>
      </w:pPr>
      <w:r w:rsidRPr="003B2A65">
        <w:rPr>
          <w:lang w:val="sk-SK"/>
        </w:rPr>
        <w:br/>
      </w:r>
    </w:p>
    <w:p w14:paraId="46EC217D" w14:textId="140C1B30" w:rsidR="00F651CD" w:rsidDel="000711BA" w:rsidRDefault="00F651CD" w:rsidP="000711BA">
      <w:pPr>
        <w:pStyle w:val="Default"/>
        <w:jc w:val="both"/>
        <w:rPr>
          <w:del w:id="180" w:author="Autor"/>
          <w:rFonts w:ascii="Arial" w:hAnsi="Arial"/>
          <w:color w:val="auto"/>
          <w:sz w:val="19"/>
          <w:lang w:val="sk-SK"/>
        </w:rPr>
      </w:pPr>
      <w:r>
        <w:rPr>
          <w:rFonts w:ascii="Arial" w:hAnsi="Arial"/>
          <w:color w:val="auto"/>
          <w:sz w:val="19"/>
          <w:lang w:val="sk-SK"/>
        </w:rPr>
        <w:t>Plánované cieľové hodnoty projektových m</w:t>
      </w:r>
      <w:r w:rsidRPr="00F93253">
        <w:rPr>
          <w:rFonts w:ascii="Arial" w:hAnsi="Arial"/>
          <w:color w:val="auto"/>
          <w:sz w:val="19"/>
          <w:lang w:val="sk-SK"/>
        </w:rPr>
        <w:t>erateľn</w:t>
      </w:r>
      <w:r>
        <w:rPr>
          <w:rFonts w:ascii="Arial" w:hAnsi="Arial"/>
          <w:color w:val="auto"/>
          <w:sz w:val="19"/>
          <w:lang w:val="sk-SK"/>
        </w:rPr>
        <w:t>ých</w:t>
      </w:r>
      <w:r w:rsidRPr="00F93253">
        <w:rPr>
          <w:rFonts w:ascii="Arial" w:hAnsi="Arial"/>
          <w:color w:val="auto"/>
          <w:sz w:val="19"/>
          <w:lang w:val="sk-SK"/>
        </w:rPr>
        <w:t xml:space="preserve"> ukazovate</w:t>
      </w:r>
      <w:r>
        <w:rPr>
          <w:rFonts w:ascii="Arial" w:hAnsi="Arial"/>
          <w:color w:val="auto"/>
          <w:sz w:val="19"/>
          <w:lang w:val="sk-SK"/>
        </w:rPr>
        <w:t>ľov (ďalej tiež ukazovateľ)</w:t>
      </w:r>
      <w:r w:rsidDel="00575791">
        <w:rPr>
          <w:rFonts w:ascii="Arial" w:hAnsi="Arial"/>
          <w:color w:val="auto"/>
          <w:sz w:val="19"/>
          <w:lang w:val="sk-SK"/>
        </w:rPr>
        <w:t xml:space="preserve"> </w:t>
      </w:r>
      <w:r>
        <w:rPr>
          <w:rFonts w:ascii="Arial" w:hAnsi="Arial"/>
          <w:color w:val="auto"/>
          <w:sz w:val="19"/>
          <w:lang w:val="sk-SK"/>
        </w:rPr>
        <w:t>zadefinované v zmluve o NFP/rozhodnutí o schválení ŽoNFP</w:t>
      </w:r>
      <w:r w:rsidRPr="00F93253">
        <w:rPr>
          <w:rFonts w:ascii="Arial" w:hAnsi="Arial"/>
          <w:color w:val="auto"/>
          <w:sz w:val="19"/>
          <w:lang w:val="sk-SK"/>
        </w:rPr>
        <w:t>, je možné meniť len v objektívne odôvodnených osobitných prípadoch.</w:t>
      </w:r>
      <w:ins w:id="181" w:author="Autor">
        <w:r w:rsidR="00303F2B">
          <w:rPr>
            <w:rFonts w:ascii="Arial" w:hAnsi="Arial"/>
            <w:color w:val="auto"/>
            <w:sz w:val="19"/>
            <w:lang w:val="sk-SK"/>
          </w:rPr>
          <w:t xml:space="preserve"> </w:t>
        </w:r>
      </w:ins>
    </w:p>
    <w:p w14:paraId="6BCD96AB" w14:textId="77777777" w:rsidR="00F651CD" w:rsidRDefault="00F651CD" w:rsidP="00F651CD">
      <w:pPr>
        <w:pStyle w:val="Default"/>
        <w:jc w:val="both"/>
        <w:rPr>
          <w:rFonts w:ascii="Arial" w:hAnsi="Arial"/>
          <w:color w:val="auto"/>
          <w:sz w:val="19"/>
          <w:lang w:val="sk-SK"/>
        </w:rPr>
      </w:pPr>
    </w:p>
    <w:p w14:paraId="491A0B4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Všeobecné pravidlá posudzovania dosiahnutých hodnôt</w:t>
      </w:r>
      <w:r>
        <w:rPr>
          <w:rFonts w:ascii="Arial" w:hAnsi="Arial"/>
          <w:color w:val="auto"/>
          <w:sz w:val="19"/>
          <w:u w:val="single"/>
          <w:lang w:val="sk-SK"/>
        </w:rPr>
        <w:t>.</w:t>
      </w:r>
    </w:p>
    <w:p w14:paraId="073008C0" w14:textId="203D824A"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Dosiahnuté hodnoty sa posudzujú za každý ukazovateľ </w:t>
      </w:r>
      <w:r w:rsidRPr="00F93253">
        <w:rPr>
          <w:rFonts w:ascii="Arial" w:hAnsi="Arial"/>
          <w:color w:val="auto"/>
          <w:sz w:val="19"/>
          <w:lang w:val="sk-SK"/>
        </w:rPr>
        <w:t>pri ukončení projektu</w:t>
      </w:r>
      <w:r>
        <w:rPr>
          <w:rFonts w:ascii="Arial" w:hAnsi="Arial"/>
          <w:color w:val="auto"/>
          <w:sz w:val="19"/>
          <w:lang w:val="sk-SK"/>
        </w:rPr>
        <w:t xml:space="preserve">, najneskôr však v dobe udržateľnosti/dobe následného monitorovania projektu, ak sú na projekte uplatňované ukazovatele s časom plnenia po ukončení realizácie projektu. </w:t>
      </w:r>
    </w:p>
    <w:p w14:paraId="791D5C18" w14:textId="77777777" w:rsidR="000711BA" w:rsidRDefault="00F651CD" w:rsidP="000711BA">
      <w:pPr>
        <w:pStyle w:val="Default"/>
        <w:jc w:val="both"/>
        <w:rPr>
          <w:ins w:id="182" w:author="Autor"/>
          <w:rFonts w:ascii="Arial" w:hAnsi="Arial"/>
          <w:color w:val="auto"/>
          <w:sz w:val="19"/>
          <w:lang w:val="sk-SK"/>
        </w:rPr>
      </w:pPr>
      <w:r>
        <w:rPr>
          <w:rFonts w:ascii="Arial" w:hAnsi="Arial"/>
          <w:color w:val="auto"/>
          <w:sz w:val="19"/>
          <w:lang w:val="sk-SK"/>
        </w:rPr>
        <w:t>V prípade, že pri implementácii nastane skutočnosť, pri ktorej sa nedá čiastočne alebo vôbec postupovať podľa pravidiel a príkladov tu uvedených, RO pre OP EVS postupuje v ich logike a pri obdobných prípadoch rovnako.</w:t>
      </w:r>
      <w:ins w:id="183" w:author="Autor">
        <w:r w:rsidR="000711BA" w:rsidRPr="000711BA">
          <w:rPr>
            <w:rFonts w:ascii="Arial" w:hAnsi="Arial"/>
            <w:color w:val="auto"/>
            <w:sz w:val="19"/>
            <w:lang w:val="sk-SK"/>
          </w:rPr>
          <w:t xml:space="preserve"> </w:t>
        </w:r>
      </w:ins>
    </w:p>
    <w:p w14:paraId="55DD78F1" w14:textId="131443C3" w:rsidR="000711BA" w:rsidDel="0099542E" w:rsidRDefault="000711BA" w:rsidP="000711BA">
      <w:pPr>
        <w:pStyle w:val="Default"/>
        <w:jc w:val="both"/>
        <w:rPr>
          <w:ins w:id="184" w:author="Autor"/>
          <w:del w:id="185" w:author="Autor"/>
          <w:rFonts w:ascii="Arial" w:hAnsi="Arial"/>
          <w:color w:val="auto"/>
          <w:sz w:val="19"/>
          <w:lang w:val="sk-SK"/>
        </w:rPr>
      </w:pPr>
      <w:ins w:id="186" w:author="Autor">
        <w:r>
          <w:rPr>
            <w:rFonts w:ascii="Arial" w:hAnsi="Arial"/>
            <w:color w:val="auto"/>
            <w:sz w:val="19"/>
            <w:lang w:val="sk-SK"/>
          </w:rPr>
          <w:t xml:space="preserve">Nižšie uvedené postupy a príklady spôsobu výpočtu slúžia  na základné vymedzenie sumy NFP, ktorú môže RO pre OP EVS požadovať od prijímateľa vrátiť v zmysle čl. 10, ods.1 písmeno j) </w:t>
        </w:r>
        <w:r w:rsidR="00460926">
          <w:rPr>
            <w:rFonts w:ascii="Arial" w:hAnsi="Arial"/>
            <w:color w:val="auto"/>
            <w:sz w:val="19"/>
            <w:lang w:val="sk-SK"/>
          </w:rPr>
          <w:t xml:space="preserve">VZP </w:t>
        </w:r>
        <w:r>
          <w:rPr>
            <w:rFonts w:ascii="Arial" w:hAnsi="Arial"/>
            <w:color w:val="auto"/>
            <w:sz w:val="19"/>
            <w:lang w:val="sk-SK"/>
          </w:rPr>
          <w:t>Zmluvy o NFP.</w:t>
        </w:r>
        <w:r w:rsidR="00A7336C">
          <w:rPr>
            <w:rFonts w:ascii="Arial" w:hAnsi="Arial"/>
            <w:color w:val="auto"/>
            <w:sz w:val="19"/>
            <w:lang w:val="sk-SK"/>
          </w:rPr>
          <w:br/>
        </w:r>
      </w:ins>
    </w:p>
    <w:p w14:paraId="3658819C" w14:textId="77777777" w:rsidR="00F651CD" w:rsidRDefault="00F651CD" w:rsidP="00F651CD">
      <w:pPr>
        <w:pStyle w:val="Default"/>
        <w:jc w:val="both"/>
        <w:rPr>
          <w:rFonts w:ascii="Arial" w:hAnsi="Arial"/>
          <w:color w:val="auto"/>
          <w:sz w:val="19"/>
          <w:lang w:val="sk-SK"/>
        </w:rPr>
      </w:pPr>
    </w:p>
    <w:p w14:paraId="7C7115EF"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následkom mimoriadneho ukončenia zmluvy</w:t>
      </w:r>
    </w:p>
    <w:p w14:paraId="196370FB"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Pri posudzovaní nedosiahnutia </w:t>
      </w:r>
      <w:r w:rsidRPr="00F93253">
        <w:rPr>
          <w:rFonts w:ascii="Arial" w:hAnsi="Arial"/>
          <w:color w:val="auto"/>
          <w:sz w:val="19"/>
          <w:lang w:val="sk-SK"/>
        </w:rPr>
        <w:t xml:space="preserve"> </w:t>
      </w:r>
      <w:r>
        <w:rPr>
          <w:rFonts w:ascii="Arial" w:hAnsi="Arial"/>
          <w:color w:val="auto"/>
          <w:sz w:val="19"/>
          <w:lang w:val="sk-SK"/>
        </w:rPr>
        <w:t>cieľových hodnôt ukazovateľov  sa rozlišuje medzi merateľnými ukazovateľmi bez príznaku rizika a merateľnými ukazovateľmi s príznakom rizika.</w:t>
      </w:r>
    </w:p>
    <w:p w14:paraId="16F20A1A" w14:textId="32B806D1"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Dosiahnutie </w:t>
      </w:r>
      <w:r w:rsidRPr="00322106">
        <w:rPr>
          <w:rFonts w:ascii="Arial" w:hAnsi="Arial"/>
          <w:color w:val="auto"/>
          <w:sz w:val="19"/>
          <w:lang w:val="sk-SK"/>
        </w:rPr>
        <w:t xml:space="preserve">cieľovej hodnoty jednotlivého </w:t>
      </w:r>
      <w:r w:rsidRPr="00E07746">
        <w:rPr>
          <w:rFonts w:ascii="Arial" w:hAnsi="Arial"/>
          <w:color w:val="auto"/>
          <w:sz w:val="19"/>
          <w:u w:val="single"/>
          <w:lang w:val="sk-SK"/>
        </w:rPr>
        <w:t>ukazovateľa s príznakom</w:t>
      </w:r>
      <w:r w:rsidRPr="00322106">
        <w:rPr>
          <w:rFonts w:ascii="Arial" w:hAnsi="Arial"/>
          <w:color w:val="auto"/>
          <w:sz w:val="19"/>
          <w:lang w:val="sk-SK"/>
        </w:rPr>
        <w:t xml:space="preserve"> </w:t>
      </w:r>
      <w:r>
        <w:rPr>
          <w:rFonts w:ascii="Arial" w:hAnsi="Arial"/>
          <w:color w:val="auto"/>
          <w:sz w:val="19"/>
          <w:lang w:val="sk-SK"/>
        </w:rPr>
        <w:t xml:space="preserve">zníženej </w:t>
      </w:r>
      <w:r w:rsidRPr="00322106">
        <w:rPr>
          <w:rFonts w:ascii="Arial" w:hAnsi="Arial"/>
          <w:color w:val="auto"/>
          <w:sz w:val="19"/>
          <w:lang w:val="sk-SK"/>
        </w:rPr>
        <w:t xml:space="preserve">o viac ako 60 % </w:t>
      </w:r>
      <w:r>
        <w:rPr>
          <w:rFonts w:ascii="Arial" w:hAnsi="Arial"/>
          <w:color w:val="auto"/>
          <w:sz w:val="19"/>
          <w:lang w:val="sk-SK"/>
        </w:rPr>
        <w:t xml:space="preserve">alebo </w:t>
      </w:r>
      <w:r w:rsidRPr="00E07746">
        <w:rPr>
          <w:rFonts w:ascii="Arial" w:hAnsi="Arial"/>
          <w:color w:val="auto"/>
          <w:sz w:val="19"/>
          <w:u w:val="single"/>
          <w:lang w:val="sk-SK"/>
        </w:rPr>
        <w:t xml:space="preserve">ukazovateľa bez príznaku </w:t>
      </w:r>
      <w:r>
        <w:rPr>
          <w:rFonts w:ascii="Arial" w:hAnsi="Arial"/>
          <w:color w:val="auto"/>
          <w:sz w:val="19"/>
          <w:lang w:val="sk-SK"/>
        </w:rPr>
        <w:t>zníženej</w:t>
      </w:r>
      <w:r w:rsidRPr="00322106">
        <w:rPr>
          <w:rFonts w:ascii="Arial" w:hAnsi="Arial"/>
          <w:color w:val="auto"/>
          <w:sz w:val="19"/>
          <w:lang w:val="sk-SK"/>
        </w:rPr>
        <w:t xml:space="preserve"> o viac ako </w:t>
      </w:r>
      <w:r>
        <w:rPr>
          <w:rFonts w:ascii="Arial" w:hAnsi="Arial"/>
          <w:color w:val="auto"/>
          <w:sz w:val="19"/>
          <w:lang w:val="sk-SK"/>
        </w:rPr>
        <w:t>4</w:t>
      </w:r>
      <w:r w:rsidRPr="00322106">
        <w:rPr>
          <w:rFonts w:ascii="Arial" w:hAnsi="Arial"/>
          <w:color w:val="auto"/>
          <w:sz w:val="19"/>
          <w:lang w:val="sk-SK"/>
        </w:rPr>
        <w:t>0 % oproti výške, ktorá bola uvedená v Schválenej žiadosti o NFP, predstavuje nedosiahnutie cieľa Projektu</w:t>
      </w:r>
      <w:r>
        <w:rPr>
          <w:rFonts w:ascii="Arial" w:hAnsi="Arial"/>
          <w:color w:val="auto"/>
          <w:sz w:val="19"/>
          <w:lang w:val="sk-SK"/>
        </w:rPr>
        <w:t>,</w:t>
      </w:r>
      <w:r w:rsidRPr="00322106">
        <w:rPr>
          <w:rFonts w:ascii="Arial" w:hAnsi="Arial"/>
          <w:color w:val="auto"/>
          <w:sz w:val="19"/>
          <w:lang w:val="sk-SK"/>
        </w:rPr>
        <w:t xml:space="preserve"> v dôsledku čoho ide o podstatné porušenie </w:t>
      </w:r>
      <w:r>
        <w:rPr>
          <w:rFonts w:ascii="Arial" w:hAnsi="Arial"/>
          <w:color w:val="auto"/>
          <w:sz w:val="19"/>
          <w:lang w:val="sk-SK"/>
        </w:rPr>
        <w:t xml:space="preserve">zmluvy o  NFP/ resp. </w:t>
      </w:r>
      <w:r w:rsidRPr="00322106">
        <w:rPr>
          <w:rFonts w:ascii="Arial" w:hAnsi="Arial"/>
          <w:color w:val="auto"/>
          <w:sz w:val="19"/>
          <w:lang w:val="sk-SK"/>
        </w:rPr>
        <w:t>VP</w:t>
      </w:r>
      <w:r>
        <w:rPr>
          <w:rFonts w:ascii="Arial" w:hAnsi="Arial"/>
          <w:color w:val="auto"/>
          <w:sz w:val="19"/>
          <w:lang w:val="sk-SK"/>
        </w:rPr>
        <w:t xml:space="preserve"> a  </w:t>
      </w:r>
      <w:r w:rsidRPr="00896953">
        <w:rPr>
          <w:rFonts w:ascii="Arial" w:hAnsi="Arial"/>
          <w:color w:val="auto"/>
          <w:sz w:val="19"/>
          <w:lang w:val="sk-SK"/>
        </w:rPr>
        <w:t xml:space="preserve">poskytovateľ pristúpi k mimoriadnemu ukončeniu zmluvného vzťahu s následkom vrátenia všetkých poskytnutých prostriedkov v zmysle čl. 9, bod 3 Prílohy č.1 Všeobecných zmluvných podmienok k zmluve o NFP/ </w:t>
      </w:r>
      <w:r>
        <w:rPr>
          <w:rFonts w:ascii="Arial" w:hAnsi="Arial"/>
          <w:color w:val="auto"/>
          <w:sz w:val="19"/>
          <w:lang w:val="sk-SK"/>
        </w:rPr>
        <w:t xml:space="preserve">mimoriadnemu ukončeniu projektu </w:t>
      </w:r>
      <w:r w:rsidRPr="00896953">
        <w:rPr>
          <w:rFonts w:ascii="Arial" w:hAnsi="Arial"/>
          <w:color w:val="auto"/>
          <w:sz w:val="19"/>
          <w:lang w:val="sk-SK"/>
        </w:rPr>
        <w:t>v zmysle článku 15, bod 4 Prílohy č. 1 Práva a povinnosti poskytovateľa a prijímateľa v súvislosti s realizáciou projektu</w:t>
      </w:r>
      <w:r>
        <w:rPr>
          <w:rFonts w:ascii="Arial" w:hAnsi="Arial"/>
          <w:color w:val="auto"/>
          <w:sz w:val="19"/>
          <w:lang w:val="sk-SK"/>
        </w:rPr>
        <w:t xml:space="preserve"> rozhodnutia o schválení ŽoNFP</w:t>
      </w:r>
      <w:r w:rsidRPr="00896953">
        <w:rPr>
          <w:rFonts w:ascii="Arial" w:hAnsi="Arial"/>
          <w:color w:val="auto"/>
          <w:sz w:val="19"/>
          <w:lang w:val="sk-SK"/>
        </w:rPr>
        <w:t xml:space="preserve">. </w:t>
      </w:r>
    </w:p>
    <w:p w14:paraId="5E7A54C5" w14:textId="77777777" w:rsidR="00F651CD" w:rsidRDefault="00F651CD" w:rsidP="00F651CD">
      <w:pPr>
        <w:pStyle w:val="Default"/>
        <w:jc w:val="both"/>
        <w:rPr>
          <w:rFonts w:ascii="Arial" w:hAnsi="Arial"/>
          <w:color w:val="auto"/>
          <w:sz w:val="19"/>
          <w:lang w:val="sk-SK"/>
        </w:rPr>
      </w:pPr>
    </w:p>
    <w:p w14:paraId="1612F4C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w:t>
      </w:r>
      <w:r>
        <w:rPr>
          <w:rFonts w:ascii="Arial" w:hAnsi="Arial"/>
          <w:color w:val="auto"/>
          <w:sz w:val="19"/>
          <w:u w:val="single"/>
          <w:lang w:val="sk-SK"/>
        </w:rPr>
        <w:t xml:space="preserve"> bez mimoriadneho ukončenia zmluvy.</w:t>
      </w:r>
    </w:p>
    <w:p w14:paraId="7045C072" w14:textId="58EA5E42" w:rsidR="00F651CD" w:rsidRPr="006B33FB" w:rsidRDefault="00F651CD" w:rsidP="00F651CD">
      <w:pPr>
        <w:pStyle w:val="Default"/>
        <w:jc w:val="both"/>
        <w:rPr>
          <w:rFonts w:ascii="Arial" w:hAnsi="Arial"/>
          <w:color w:val="auto"/>
          <w:sz w:val="19"/>
          <w:lang w:val="sk-SK"/>
        </w:rPr>
      </w:pPr>
      <w:r w:rsidRPr="00E57B69">
        <w:rPr>
          <w:rFonts w:ascii="Arial" w:hAnsi="Arial"/>
          <w:color w:val="auto"/>
          <w:sz w:val="19"/>
          <w:lang w:val="sk-SK"/>
        </w:rPr>
        <w:t xml:space="preserve">Dosiahnutie cieľových hodnôt ukazovateľov sa posudzuje primárne na úrovni jednotlivých aktivít. </w:t>
      </w:r>
      <w:r>
        <w:rPr>
          <w:rFonts w:ascii="Arial" w:hAnsi="Arial"/>
          <w:color w:val="auto"/>
          <w:sz w:val="19"/>
          <w:lang w:val="sk-SK"/>
        </w:rPr>
        <w:t>V prípade, ak jednou hlavnou a</w:t>
      </w:r>
      <w:r w:rsidRPr="005C0191">
        <w:rPr>
          <w:rFonts w:ascii="Arial" w:hAnsi="Arial"/>
          <w:color w:val="auto"/>
          <w:sz w:val="19"/>
          <w:lang w:val="sk-SK"/>
        </w:rPr>
        <w:t>ktivitou dochádz</w:t>
      </w:r>
      <w:r>
        <w:rPr>
          <w:rFonts w:ascii="Arial" w:hAnsi="Arial"/>
          <w:color w:val="auto"/>
          <w:sz w:val="19"/>
          <w:lang w:val="sk-SK"/>
        </w:rPr>
        <w:t xml:space="preserve">a k naplneniu viac ako jedného </w:t>
      </w:r>
      <w:r w:rsidRPr="005C0191">
        <w:rPr>
          <w:rFonts w:ascii="Arial" w:hAnsi="Arial"/>
          <w:color w:val="auto"/>
          <w:sz w:val="19"/>
          <w:lang w:val="sk-SK"/>
        </w:rPr>
        <w:t>ukazovateľa</w:t>
      </w:r>
      <w:r w:rsidRPr="006B33FB">
        <w:rPr>
          <w:rFonts w:ascii="Arial" w:hAnsi="Arial"/>
          <w:color w:val="auto"/>
          <w:sz w:val="19"/>
          <w:lang w:val="sk-SK"/>
        </w:rPr>
        <w:t xml:space="preserve">, výška NFP sa zníži </w:t>
      </w:r>
      <w:r w:rsidRPr="00E57B69">
        <w:rPr>
          <w:rFonts w:ascii="Arial" w:hAnsi="Arial"/>
          <w:color w:val="auto"/>
          <w:sz w:val="19"/>
          <w:lang w:val="sk-SK"/>
        </w:rPr>
        <w:t>priamo</w:t>
      </w:r>
      <w:r w:rsidRPr="006B33FB">
        <w:rPr>
          <w:rFonts w:ascii="Arial" w:hAnsi="Arial"/>
          <w:color w:val="auto"/>
          <w:sz w:val="19"/>
          <w:lang w:val="sk-SK"/>
        </w:rPr>
        <w:t xml:space="preserve"> úmerne k zníženiu cieľovej hodnoty ukazovateľa po započítaní úrovne plnenia ostatných ukazovateľov</w:t>
      </w:r>
      <w:r>
        <w:rPr>
          <w:rFonts w:ascii="Arial" w:hAnsi="Arial"/>
          <w:color w:val="auto"/>
          <w:sz w:val="19"/>
          <w:lang w:val="sk-SK"/>
        </w:rPr>
        <w:t xml:space="preserve"> v aktivite vypočítanej</w:t>
      </w:r>
      <w:r w:rsidRPr="00A63392">
        <w:rPr>
          <w:rFonts w:ascii="Arial" w:hAnsi="Arial"/>
          <w:color w:val="auto"/>
          <w:sz w:val="19"/>
          <w:lang w:val="sk-SK"/>
        </w:rPr>
        <w:t xml:space="preserve"> ako aritmetický priemer týchto percentuálnych hodnôt</w:t>
      </w:r>
      <w:r>
        <w:rPr>
          <w:rFonts w:ascii="Arial" w:hAnsi="Arial"/>
          <w:color w:val="auto"/>
          <w:sz w:val="19"/>
          <w:lang w:val="sk-SK"/>
        </w:rPr>
        <w:t xml:space="preserve"> v čase plnenia posledného z nich</w:t>
      </w:r>
      <w:r>
        <w:rPr>
          <w:rStyle w:val="Odkaznapoznmkupodiarou"/>
          <w:color w:val="auto"/>
          <w:lang w:val="sk-SK"/>
        </w:rPr>
        <w:footnoteReference w:id="10"/>
      </w:r>
      <w:r w:rsidRPr="006B33FB">
        <w:rPr>
          <w:rFonts w:ascii="Arial" w:hAnsi="Arial"/>
          <w:color w:val="auto"/>
          <w:sz w:val="19"/>
          <w:lang w:val="sk-SK"/>
        </w:rPr>
        <w:t xml:space="preserve">, bez ohľadu na to, o ktorý druh ukazovateľa ide. </w:t>
      </w:r>
      <w:r>
        <w:rPr>
          <w:rFonts w:ascii="Arial" w:hAnsi="Arial"/>
          <w:color w:val="auto"/>
          <w:sz w:val="19"/>
          <w:lang w:val="sk-SK"/>
        </w:rPr>
        <w:t xml:space="preserve"> </w:t>
      </w:r>
    </w:p>
    <w:p w14:paraId="3EF4D82A" w14:textId="52D1C9C2" w:rsidR="00F651CD" w:rsidRDefault="00F651CD" w:rsidP="00F651CD">
      <w:pPr>
        <w:pStyle w:val="Default"/>
        <w:jc w:val="both"/>
        <w:rPr>
          <w:rFonts w:ascii="Arial" w:hAnsi="Arial"/>
          <w:color w:val="auto"/>
          <w:sz w:val="19"/>
          <w:lang w:val="sk-SK"/>
        </w:rPr>
      </w:pPr>
      <w:r w:rsidRPr="00E57B69">
        <w:rPr>
          <w:rFonts w:ascii="Arial" w:hAnsi="Arial"/>
          <w:color w:val="auto"/>
          <w:sz w:val="19"/>
          <w:lang w:val="sk-SK"/>
        </w:rPr>
        <w:t>V prípade, že prichádza k</w:t>
      </w:r>
      <w:r>
        <w:rPr>
          <w:rFonts w:ascii="Arial" w:hAnsi="Arial"/>
          <w:color w:val="auto"/>
          <w:sz w:val="19"/>
          <w:lang w:val="sk-SK"/>
        </w:rPr>
        <w:t> </w:t>
      </w:r>
      <w:r w:rsidRPr="00E57B69">
        <w:rPr>
          <w:rFonts w:ascii="Arial" w:hAnsi="Arial"/>
          <w:color w:val="auto"/>
          <w:sz w:val="19"/>
          <w:lang w:val="sk-SK"/>
        </w:rPr>
        <w:t>dosiahnutiu</w:t>
      </w:r>
      <w:r>
        <w:rPr>
          <w:rFonts w:ascii="Arial" w:hAnsi="Arial"/>
          <w:color w:val="auto"/>
          <w:sz w:val="19"/>
          <w:lang w:val="sk-SK"/>
        </w:rPr>
        <w:t xml:space="preserve"> hodnoty </w:t>
      </w:r>
      <w:r w:rsidRPr="00E57B69">
        <w:rPr>
          <w:rFonts w:ascii="Arial" w:hAnsi="Arial"/>
          <w:color w:val="auto"/>
          <w:sz w:val="19"/>
          <w:lang w:val="sk-SK"/>
        </w:rPr>
        <w:t>posudzovaného ukazovateľa vo viacerých hlavných aktivitách, berie sa do úvahy aritmetický priemer za dotknuté ukazovatele a aktivity. Cieľom takéhoto postupného posudzovania je</w:t>
      </w:r>
      <w:r>
        <w:rPr>
          <w:rFonts w:ascii="Arial" w:hAnsi="Arial"/>
          <w:color w:val="auto"/>
          <w:sz w:val="19"/>
          <w:lang w:val="sk-SK"/>
        </w:rPr>
        <w:t>,</w:t>
      </w:r>
      <w:r w:rsidRPr="00E57B69">
        <w:rPr>
          <w:rFonts w:ascii="Arial" w:hAnsi="Arial"/>
          <w:color w:val="auto"/>
          <w:sz w:val="19"/>
          <w:lang w:val="sk-SK"/>
        </w:rPr>
        <w:t xml:space="preserve"> v prípade dosiahnutia hodnoty ukazovateľa s možným dosahom na NFP,   znížiť NFP/vrátiť časť NFP vo vzťahu k tým hlavným aktivitám, v ktorých prichádza k dosiahnutiu znižovaného ukazovateľa.</w:t>
      </w:r>
    </w:p>
    <w:p w14:paraId="52159BBF" w14:textId="77777777" w:rsidR="00F651CD" w:rsidRPr="006B33FB" w:rsidRDefault="00F651CD" w:rsidP="00F651CD">
      <w:pPr>
        <w:pStyle w:val="Default"/>
        <w:jc w:val="both"/>
        <w:rPr>
          <w:rFonts w:ascii="Arial" w:hAnsi="Arial"/>
          <w:color w:val="auto"/>
          <w:sz w:val="19"/>
          <w:lang w:val="sk-SK"/>
        </w:rPr>
      </w:pPr>
      <w:r w:rsidRPr="00A63392">
        <w:rPr>
          <w:rFonts w:ascii="Arial" w:hAnsi="Arial"/>
          <w:color w:val="auto"/>
          <w:sz w:val="19"/>
          <w:lang w:val="sk-SK"/>
        </w:rPr>
        <w:t>Pri výpočte aritmetického priemeru sa zohľadňuje naplnenie plánovaných hodnôt ukazovateľov max. na 100 %, nie prekročených hodnôt ukazovateľov (t. j. viac ako 100 %).</w:t>
      </w:r>
      <w:r w:rsidRPr="00090D59">
        <w:rPr>
          <w:rFonts w:ascii="Arial" w:hAnsi="Arial"/>
          <w:color w:val="auto"/>
          <w:sz w:val="19"/>
          <w:lang w:val="sk-SK"/>
        </w:rPr>
        <w:t xml:space="preserve"> </w:t>
      </w:r>
    </w:p>
    <w:p w14:paraId="2204DC15" w14:textId="77777777" w:rsidR="00F651CD" w:rsidRDefault="00F651CD" w:rsidP="00F651CD">
      <w:pPr>
        <w:pStyle w:val="Default"/>
        <w:jc w:val="both"/>
        <w:rPr>
          <w:rFonts w:ascii="Arial" w:hAnsi="Arial"/>
          <w:color w:val="auto"/>
          <w:sz w:val="19"/>
          <w:lang w:val="sk-SK"/>
        </w:rPr>
      </w:pPr>
      <w:r w:rsidRPr="00F60EFC">
        <w:rPr>
          <w:rFonts w:ascii="Arial" w:hAnsi="Arial"/>
          <w:color w:val="auto"/>
          <w:sz w:val="19"/>
          <w:lang w:val="sk-SK"/>
        </w:rPr>
        <w:t>RO pre OP EVS pri krátení výdavkov v prípade nenaplnenia plánovaných hodnôt ukazovateľov výsledku zohľadní reálne čerpanie rozpočtu.</w:t>
      </w:r>
      <w:r>
        <w:rPr>
          <w:rFonts w:ascii="Arial" w:hAnsi="Arial"/>
          <w:color w:val="auto"/>
          <w:sz w:val="19"/>
          <w:lang w:val="sk-SK"/>
        </w:rPr>
        <w:t xml:space="preserve"> </w:t>
      </w:r>
    </w:p>
    <w:p w14:paraId="2F7BE879" w14:textId="77777777" w:rsidR="00F651CD" w:rsidRDefault="00F651CD" w:rsidP="00F651CD">
      <w:pPr>
        <w:pStyle w:val="Default"/>
        <w:jc w:val="both"/>
        <w:rPr>
          <w:rFonts w:ascii="Arial" w:hAnsi="Arial"/>
          <w:color w:val="auto"/>
          <w:sz w:val="19"/>
          <w:lang w:val="sk-SK"/>
        </w:rPr>
      </w:pPr>
    </w:p>
    <w:p w14:paraId="3F923170" w14:textId="77777777" w:rsidR="00F651CD" w:rsidRDefault="00F651CD" w:rsidP="00F651CD">
      <w:pPr>
        <w:pStyle w:val="Default"/>
        <w:jc w:val="both"/>
        <w:rPr>
          <w:rFonts w:ascii="Arial" w:hAnsi="Arial"/>
          <w:color w:val="auto"/>
          <w:sz w:val="19"/>
          <w:lang w:val="sk-SK"/>
        </w:rPr>
      </w:pPr>
    </w:p>
    <w:p w14:paraId="667F7A77"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dosahom na NFP</w:t>
      </w:r>
      <w:r>
        <w:rPr>
          <w:rFonts w:ascii="Arial" w:hAnsi="Arial"/>
          <w:color w:val="auto"/>
          <w:sz w:val="19"/>
          <w:u w:val="single"/>
          <w:lang w:val="sk-SK"/>
        </w:rPr>
        <w:t>.</w:t>
      </w:r>
    </w:p>
    <w:p w14:paraId="438A0CD5" w14:textId="60600498" w:rsidR="00F651CD" w:rsidRDefault="00F651CD" w:rsidP="00F651CD">
      <w:pPr>
        <w:pStyle w:val="Default"/>
        <w:jc w:val="both"/>
        <w:rPr>
          <w:rFonts w:ascii="Arial" w:hAnsi="Arial"/>
          <w:color w:val="auto"/>
          <w:sz w:val="19"/>
          <w:lang w:val="sk-SK"/>
        </w:rPr>
      </w:pPr>
      <w:r>
        <w:rPr>
          <w:rFonts w:ascii="Arial" w:hAnsi="Arial"/>
          <w:color w:val="auto"/>
          <w:sz w:val="19"/>
          <w:lang w:val="sk-SK"/>
        </w:rPr>
        <w:lastRenderedPageBreak/>
        <w:t>Ku kráteniu NFP môže pristúpiť RO pre OP EVS len vtedy, ak skutočné  naplnenie cieľových hodnôt merateľných ukazovateľov nemá za následok mimoriadne ukončenie zmluvy a súčasne n</w:t>
      </w:r>
      <w:r w:rsidRPr="00F93253">
        <w:rPr>
          <w:rFonts w:ascii="Arial" w:hAnsi="Arial"/>
          <w:color w:val="auto"/>
          <w:sz w:val="19"/>
          <w:lang w:val="sk-SK"/>
        </w:rPr>
        <w:t xml:space="preserve">aplnenie </w:t>
      </w:r>
      <w:r>
        <w:rPr>
          <w:rFonts w:ascii="Arial" w:hAnsi="Arial"/>
          <w:color w:val="auto"/>
          <w:sz w:val="19"/>
          <w:lang w:val="sk-SK"/>
        </w:rPr>
        <w:t>cieľových</w:t>
      </w:r>
      <w:r w:rsidRPr="00F93253">
        <w:rPr>
          <w:rFonts w:ascii="Arial" w:hAnsi="Arial"/>
          <w:color w:val="auto"/>
          <w:sz w:val="19"/>
          <w:lang w:val="sk-SK"/>
        </w:rPr>
        <w:t xml:space="preserve"> hodnôt </w:t>
      </w:r>
      <w:r>
        <w:rPr>
          <w:rFonts w:ascii="Arial" w:hAnsi="Arial"/>
          <w:color w:val="auto"/>
          <w:sz w:val="19"/>
          <w:lang w:val="sk-SK"/>
        </w:rPr>
        <w:t xml:space="preserve">projektových </w:t>
      </w:r>
      <w:r w:rsidRPr="00F93253">
        <w:rPr>
          <w:rFonts w:ascii="Arial" w:hAnsi="Arial"/>
          <w:color w:val="auto"/>
          <w:sz w:val="19"/>
          <w:lang w:val="sk-SK"/>
        </w:rPr>
        <w:t xml:space="preserve">merateľných ukazovateľov </w:t>
      </w:r>
      <w:r>
        <w:rPr>
          <w:rFonts w:ascii="Arial" w:hAnsi="Arial"/>
          <w:color w:val="auto"/>
          <w:sz w:val="19"/>
          <w:lang w:val="sk-SK"/>
        </w:rPr>
        <w:t>je na 89% a menej. V tomto prípade je</w:t>
      </w:r>
      <w:r w:rsidRPr="00567B0A">
        <w:rPr>
          <w:rFonts w:ascii="Arial" w:hAnsi="Arial"/>
          <w:color w:val="auto"/>
          <w:sz w:val="19"/>
          <w:lang w:val="sk-SK"/>
        </w:rPr>
        <w:t xml:space="preserve"> </w:t>
      </w:r>
      <w:r>
        <w:rPr>
          <w:rFonts w:ascii="Arial" w:hAnsi="Arial"/>
          <w:color w:val="auto"/>
          <w:sz w:val="19"/>
          <w:lang w:val="sk-SK"/>
        </w:rPr>
        <w:t xml:space="preserve">poskytovateľ oprávnený pristúpiť ku kráteniu </w:t>
      </w:r>
      <w:r w:rsidRPr="002E1A1C">
        <w:rPr>
          <w:rFonts w:ascii="Arial" w:hAnsi="Arial"/>
          <w:color w:val="auto"/>
          <w:sz w:val="19"/>
          <w:lang w:val="sk-SK"/>
        </w:rPr>
        <w:t>NFP pomerným krátením celkových oprávnených výdavkov</w:t>
      </w:r>
      <w:r>
        <w:rPr>
          <w:rFonts w:ascii="Arial" w:hAnsi="Arial"/>
          <w:color w:val="auto"/>
          <w:sz w:val="19"/>
          <w:lang w:val="sk-SK"/>
        </w:rPr>
        <w:t xml:space="preserve"> za dotknuté aktivity a pomernú časť nepriamych výdavkov. </w:t>
      </w:r>
    </w:p>
    <w:p w14:paraId="221B2CE9" w14:textId="77777777" w:rsidR="00F651CD" w:rsidRDefault="00F651CD" w:rsidP="00F651CD">
      <w:pPr>
        <w:pStyle w:val="Default"/>
        <w:jc w:val="both"/>
        <w:rPr>
          <w:rFonts w:ascii="Arial" w:hAnsi="Arial"/>
          <w:color w:val="auto"/>
          <w:sz w:val="19"/>
          <w:lang w:val="sk-SK"/>
        </w:rPr>
      </w:pPr>
    </w:p>
    <w:p w14:paraId="07969ED8" w14:textId="52216769"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za </w:t>
      </w:r>
      <w:r w:rsidR="000B4C3F">
        <w:rPr>
          <w:rFonts w:ascii="Arial" w:hAnsi="Arial"/>
          <w:color w:val="auto"/>
          <w:sz w:val="19"/>
          <w:lang w:val="sk-SK"/>
        </w:rPr>
        <w:t>m</w:t>
      </w:r>
      <w:r>
        <w:rPr>
          <w:rFonts w:ascii="Arial" w:hAnsi="Arial"/>
          <w:color w:val="auto"/>
          <w:sz w:val="19"/>
          <w:lang w:val="sk-SK"/>
        </w:rPr>
        <w:t xml:space="preserve">erateľný ukazovateľ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385880C9" w14:textId="77777777" w:rsidR="00F651CD" w:rsidRPr="00771817" w:rsidRDefault="00F651CD" w:rsidP="00771817">
      <w:pPr>
        <w:pStyle w:val="Default"/>
        <w:jc w:val="both"/>
        <w:rPr>
          <w:rFonts w:ascii="Arial" w:hAnsi="Arial"/>
          <w:color w:val="auto"/>
          <w:sz w:val="19"/>
          <w:lang w:val="sk-SK"/>
        </w:rPr>
      </w:pPr>
    </w:p>
    <w:p w14:paraId="36518154" w14:textId="481B1686" w:rsidR="00F651CD" w:rsidRPr="00A63392" w:rsidRDefault="00F651CD" w:rsidP="00F651CD">
      <w:pPr>
        <w:pStyle w:val="Textkomentra"/>
        <w:jc w:val="both"/>
        <w:rPr>
          <w:lang w:val="sk-SK"/>
        </w:rPr>
      </w:pPr>
      <w:r w:rsidRPr="00A63392">
        <w:rPr>
          <w:lang w:val="sk-SK"/>
        </w:rPr>
        <w:t>V prípade uplatnenia korekcie na projekt sa jej výška nezapočítava do percentuálneho reálneho čerpania rozpočtu pre výpočet sumy za nedosiahnut</w:t>
      </w:r>
      <w:r>
        <w:rPr>
          <w:lang w:val="sk-SK"/>
        </w:rPr>
        <w:t>ie</w:t>
      </w:r>
      <w:r w:rsidRPr="00A63392">
        <w:rPr>
          <w:lang w:val="sk-SK"/>
        </w:rPr>
        <w:t xml:space="preserve"> hodnoty projektových merateľných</w:t>
      </w:r>
      <w:r>
        <w:rPr>
          <w:lang w:val="sk-SK"/>
        </w:rPr>
        <w:t xml:space="preserve"> </w:t>
      </w:r>
      <w:r w:rsidRPr="00A63392">
        <w:rPr>
          <w:lang w:val="sk-SK"/>
        </w:rPr>
        <w:t xml:space="preserve">ukazovateľov, ale znižuje východiskovú sumu pre percentuálny výpočet sankcie. </w:t>
      </w:r>
    </w:p>
    <w:p w14:paraId="6FDB32FA" w14:textId="77777777" w:rsidR="00F651CD" w:rsidRPr="00EB58C6" w:rsidRDefault="00F651CD" w:rsidP="00F651CD">
      <w:pPr>
        <w:pStyle w:val="Default"/>
        <w:jc w:val="both"/>
        <w:rPr>
          <w:rFonts w:ascii="Arial" w:hAnsi="Arial"/>
          <w:color w:val="auto"/>
          <w:sz w:val="19"/>
          <w:lang w:val="sk-SK"/>
        </w:rPr>
      </w:pPr>
    </w:p>
    <w:p w14:paraId="473F9B41" w14:textId="5DD688B4"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w:t>
      </w:r>
      <w:r w:rsidR="000B4C3F">
        <w:rPr>
          <w:rFonts w:ascii="Arial" w:hAnsi="Arial"/>
          <w:color w:val="auto"/>
          <w:sz w:val="19"/>
          <w:lang w:val="sk-SK"/>
        </w:rPr>
        <w:t>m</w:t>
      </w:r>
      <w:r>
        <w:rPr>
          <w:rFonts w:ascii="Arial" w:hAnsi="Arial"/>
          <w:color w:val="auto"/>
          <w:sz w:val="19"/>
          <w:lang w:val="sk-SK"/>
        </w:rPr>
        <w:t xml:space="preserve">erateľné ukazovatele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Pr>
          <w:rFonts w:ascii="Arial" w:hAnsi="Arial"/>
          <w:color w:val="auto"/>
          <w:sz w:val="19"/>
          <w:lang w:val="sk-SK"/>
        </w:rPr>
        <w:t xml:space="preserve">projektu </w:t>
      </w:r>
      <w:r>
        <w:rPr>
          <w:rFonts w:ascii="Arial" w:hAnsi="Arial"/>
          <w:color w:val="auto"/>
          <w:sz w:val="19"/>
          <w:lang w:val="sk-SK"/>
        </w:rPr>
        <w:t>sa suma vypočíta takto:</w:t>
      </w:r>
    </w:p>
    <w:p w14:paraId="6E33DEF5" w14:textId="0A474C3E"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1 000 000 - 200 000 = 800 000, 15% z 800 000 = </w:t>
      </w:r>
      <w:r w:rsidRPr="00DA3A41">
        <w:rPr>
          <w:rFonts w:ascii="Arial" w:hAnsi="Arial"/>
          <w:color w:val="auto"/>
          <w:sz w:val="19"/>
          <w:u w:val="single"/>
          <w:lang w:val="sk-SK"/>
        </w:rPr>
        <w:t>120</w:t>
      </w:r>
      <w:r>
        <w:rPr>
          <w:rFonts w:ascii="Arial" w:hAnsi="Arial"/>
          <w:color w:val="auto"/>
          <w:sz w:val="19"/>
          <w:u w:val="single"/>
          <w:lang w:val="sk-SK"/>
        </w:rPr>
        <w:t> </w:t>
      </w:r>
      <w:r w:rsidRPr="00DA3A41">
        <w:rPr>
          <w:rFonts w:ascii="Arial" w:hAnsi="Arial"/>
          <w:color w:val="auto"/>
          <w:sz w:val="19"/>
          <w:u w:val="single"/>
          <w:lang w:val="sk-SK"/>
        </w:rPr>
        <w:t>000</w:t>
      </w:r>
      <w:r>
        <w:rPr>
          <w:rFonts w:ascii="Arial" w:hAnsi="Arial"/>
          <w:color w:val="auto"/>
          <w:sz w:val="19"/>
          <w:u w:val="single"/>
          <w:lang w:val="sk-SK"/>
        </w:rPr>
        <w:t xml:space="preserve"> (EUR).</w:t>
      </w:r>
    </w:p>
    <w:p w14:paraId="56FD4EBE" w14:textId="77777777"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 </w:t>
      </w:r>
    </w:p>
    <w:p w14:paraId="4EC2C509" w14:textId="77777777" w:rsidR="00F651CD" w:rsidRPr="00896953" w:rsidRDefault="00F651CD" w:rsidP="00F651CD">
      <w:pPr>
        <w:pStyle w:val="Default"/>
        <w:jc w:val="both"/>
        <w:rPr>
          <w:rFonts w:ascii="Arial" w:hAnsi="Arial"/>
          <w:color w:val="auto"/>
          <w:sz w:val="19"/>
          <w:lang w:val="sk-SK"/>
        </w:rPr>
      </w:pPr>
    </w:p>
    <w:p w14:paraId="210DC755"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bez dosahu na NFP</w:t>
      </w:r>
      <w:r>
        <w:rPr>
          <w:rFonts w:ascii="Arial" w:hAnsi="Arial"/>
          <w:color w:val="auto"/>
          <w:sz w:val="19"/>
          <w:u w:val="single"/>
          <w:lang w:val="sk-SK"/>
        </w:rPr>
        <w:t>.</w:t>
      </w:r>
    </w:p>
    <w:p w14:paraId="28A4D249" w14:textId="20947264"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V prípade, že budú</w:t>
      </w:r>
      <w:r>
        <w:rPr>
          <w:rFonts w:ascii="Arial" w:hAnsi="Arial"/>
          <w:color w:val="auto"/>
          <w:sz w:val="19"/>
          <w:lang w:val="sk-SK"/>
        </w:rPr>
        <w:t xml:space="preserve"> hodnoty </w:t>
      </w:r>
      <w:r w:rsidRPr="000735FD">
        <w:rPr>
          <w:rFonts w:ascii="Arial" w:hAnsi="Arial"/>
          <w:color w:val="auto"/>
          <w:sz w:val="19"/>
          <w:lang w:val="sk-SK"/>
        </w:rPr>
        <w:t xml:space="preserve">za jednotlivé aktivity alebo </w:t>
      </w:r>
      <w:r w:rsidRPr="00A63392">
        <w:rPr>
          <w:rFonts w:ascii="Arial" w:hAnsi="Arial"/>
          <w:color w:val="auto"/>
          <w:sz w:val="19"/>
          <w:lang w:val="sk-SK"/>
        </w:rPr>
        <w:t xml:space="preserve">za </w:t>
      </w:r>
      <w:r w:rsidRPr="000735FD">
        <w:rPr>
          <w:rFonts w:ascii="Arial" w:hAnsi="Arial"/>
          <w:color w:val="auto"/>
          <w:sz w:val="19"/>
          <w:lang w:val="sk-SK"/>
        </w:rPr>
        <w:t>súhrnne</w:t>
      </w:r>
      <w:r w:rsidRPr="00F93253">
        <w:rPr>
          <w:rFonts w:ascii="Arial" w:hAnsi="Arial"/>
          <w:color w:val="auto"/>
          <w:sz w:val="19"/>
          <w:lang w:val="sk-SK"/>
        </w:rPr>
        <w:t xml:space="preserve"> </w:t>
      </w:r>
      <w:r>
        <w:rPr>
          <w:rFonts w:ascii="Arial" w:hAnsi="Arial"/>
          <w:color w:val="auto"/>
          <w:sz w:val="19"/>
          <w:lang w:val="sk-SK"/>
        </w:rPr>
        <w:t>cieľové</w:t>
      </w:r>
      <w:r w:rsidRPr="00F93253">
        <w:rPr>
          <w:rFonts w:ascii="Arial" w:hAnsi="Arial"/>
          <w:color w:val="auto"/>
          <w:sz w:val="19"/>
          <w:lang w:val="sk-SK"/>
        </w:rPr>
        <w:t xml:space="preserve"> hodnoty</w:t>
      </w:r>
      <w:r>
        <w:rPr>
          <w:rFonts w:ascii="Arial" w:hAnsi="Arial"/>
          <w:color w:val="auto"/>
          <w:sz w:val="19"/>
          <w:lang w:val="sk-SK"/>
        </w:rPr>
        <w:t xml:space="preserve"> všetkých ukazovateľov</w:t>
      </w:r>
      <w:r w:rsidRPr="00F93253" w:rsidDel="000F7236">
        <w:rPr>
          <w:rFonts w:ascii="Arial" w:hAnsi="Arial"/>
          <w:color w:val="auto"/>
          <w:sz w:val="19"/>
          <w:lang w:val="sk-SK"/>
        </w:rPr>
        <w:t xml:space="preserve"> </w:t>
      </w:r>
      <w:r w:rsidRPr="00F93253">
        <w:rPr>
          <w:rFonts w:ascii="Arial" w:hAnsi="Arial"/>
          <w:color w:val="auto"/>
          <w:sz w:val="19"/>
          <w:lang w:val="sk-SK"/>
        </w:rPr>
        <w:t xml:space="preserve">naplnené minimálne na </w:t>
      </w:r>
      <w:r w:rsidRPr="00A63392">
        <w:rPr>
          <w:rFonts w:ascii="Arial" w:hAnsi="Arial"/>
          <w:color w:val="auto"/>
          <w:sz w:val="19"/>
          <w:lang w:val="sk-SK"/>
        </w:rPr>
        <w:t>90 %</w:t>
      </w:r>
      <w:r w:rsidRPr="00567B0A">
        <w:rPr>
          <w:rFonts w:ascii="Arial" w:hAnsi="Arial"/>
          <w:color w:val="auto"/>
          <w:sz w:val="19"/>
          <w:lang w:val="sk-SK"/>
        </w:rPr>
        <w:t xml:space="preserve"> a</w:t>
      </w:r>
      <w:r>
        <w:rPr>
          <w:rFonts w:ascii="Arial" w:hAnsi="Arial"/>
          <w:color w:val="auto"/>
          <w:sz w:val="19"/>
          <w:lang w:val="sk-SK"/>
        </w:rPr>
        <w:t> </w:t>
      </w:r>
      <w:r w:rsidRPr="00567B0A">
        <w:rPr>
          <w:rFonts w:ascii="Arial" w:hAnsi="Arial"/>
          <w:color w:val="auto"/>
          <w:sz w:val="19"/>
          <w:lang w:val="sk-SK"/>
        </w:rPr>
        <w:t>viac</w:t>
      </w:r>
      <w:r>
        <w:rPr>
          <w:rFonts w:ascii="Arial" w:hAnsi="Arial"/>
          <w:color w:val="auto"/>
          <w:sz w:val="19"/>
          <w:lang w:val="sk-SK"/>
        </w:rPr>
        <w:t>,</w:t>
      </w:r>
      <w:r w:rsidRPr="00F93253">
        <w:rPr>
          <w:rFonts w:ascii="Arial" w:hAnsi="Arial"/>
          <w:color w:val="auto"/>
          <w:sz w:val="19"/>
          <w:lang w:val="sk-SK"/>
        </w:rPr>
        <w:t xml:space="preserve"> </w:t>
      </w:r>
      <w:r>
        <w:rPr>
          <w:rFonts w:ascii="Arial" w:hAnsi="Arial"/>
          <w:color w:val="auto"/>
          <w:sz w:val="19"/>
          <w:lang w:val="sk-SK"/>
        </w:rPr>
        <w:t>poskytovateľ si</w:t>
      </w:r>
      <w:r w:rsidRPr="00F93253">
        <w:rPr>
          <w:rFonts w:ascii="Arial" w:hAnsi="Arial"/>
          <w:color w:val="auto"/>
          <w:sz w:val="19"/>
          <w:lang w:val="sk-SK"/>
        </w:rPr>
        <w:t xml:space="preserve"> nebude uplatňovať</w:t>
      </w:r>
      <w:r w:rsidRPr="00923BC1" w:rsidDel="004952A7">
        <w:rPr>
          <w:sz w:val="22"/>
          <w:szCs w:val="22"/>
          <w:lang w:val="sk-SK"/>
        </w:rPr>
        <w:t xml:space="preserve"> </w:t>
      </w:r>
      <w:r w:rsidRPr="00910594">
        <w:rPr>
          <w:rFonts w:ascii="Arial" w:hAnsi="Arial"/>
          <w:color w:val="auto"/>
          <w:sz w:val="19"/>
          <w:lang w:val="sk-SK"/>
        </w:rPr>
        <w:t>právo znížiť</w:t>
      </w:r>
      <w:r>
        <w:rPr>
          <w:rFonts w:ascii="Arial" w:hAnsi="Arial"/>
          <w:color w:val="auto"/>
          <w:sz w:val="19"/>
          <w:lang w:val="sk-SK"/>
        </w:rPr>
        <w:t xml:space="preserve"> </w:t>
      </w:r>
      <w:r w:rsidRPr="00910594">
        <w:rPr>
          <w:rFonts w:ascii="Arial" w:hAnsi="Arial"/>
          <w:color w:val="auto"/>
          <w:sz w:val="19"/>
          <w:lang w:val="sk-SK"/>
        </w:rPr>
        <w:t>výšku poskytovaného NFP</w:t>
      </w:r>
      <w:r>
        <w:rPr>
          <w:rFonts w:ascii="Arial" w:hAnsi="Arial"/>
          <w:color w:val="auto"/>
          <w:sz w:val="19"/>
          <w:lang w:val="sk-SK"/>
        </w:rPr>
        <w:t>/ vrátiť časť NFP</w:t>
      </w:r>
      <w:r w:rsidRPr="00910594">
        <w:rPr>
          <w:rFonts w:ascii="Arial" w:hAnsi="Arial"/>
          <w:color w:val="auto"/>
          <w:sz w:val="19"/>
          <w:lang w:val="sk-SK"/>
        </w:rPr>
        <w:t xml:space="preserve"> </w:t>
      </w:r>
      <w:r>
        <w:rPr>
          <w:rFonts w:ascii="Arial" w:hAnsi="Arial"/>
          <w:color w:val="auto"/>
          <w:sz w:val="19"/>
          <w:lang w:val="sk-SK"/>
        </w:rPr>
        <w:t>úmerne</w:t>
      </w:r>
      <w:r w:rsidRPr="00910594">
        <w:rPr>
          <w:rFonts w:ascii="Arial" w:hAnsi="Arial"/>
          <w:color w:val="auto"/>
          <w:sz w:val="19"/>
          <w:lang w:val="sk-SK"/>
        </w:rPr>
        <w:t xml:space="preserve"> k zníženiu hodnoty Merateľného ukazovateľa Projektu v zmysle čl. 10 ods. 1 písm. j) VZP</w:t>
      </w:r>
      <w:r>
        <w:rPr>
          <w:rFonts w:ascii="Arial" w:hAnsi="Arial"/>
          <w:color w:val="auto"/>
          <w:sz w:val="19"/>
          <w:lang w:val="sk-SK"/>
        </w:rPr>
        <w:t xml:space="preserve"> resp. </w:t>
      </w:r>
      <w:r w:rsidRPr="00622224">
        <w:rPr>
          <w:rFonts w:ascii="Arial" w:hAnsi="Arial"/>
          <w:color w:val="auto"/>
          <w:sz w:val="19"/>
          <w:lang w:val="sk-SK"/>
        </w:rPr>
        <w:t>čl. 16 ods. 1 písm. j) VP</w:t>
      </w:r>
      <w:r w:rsidRPr="00F93253">
        <w:rPr>
          <w:rFonts w:ascii="Arial" w:hAnsi="Arial"/>
          <w:color w:val="auto"/>
          <w:sz w:val="19"/>
          <w:lang w:val="sk-SK"/>
        </w:rPr>
        <w:t>.</w:t>
      </w:r>
    </w:p>
    <w:p w14:paraId="5623FC28" w14:textId="77777777"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 xml:space="preserve"> </w:t>
      </w:r>
    </w:p>
    <w:p w14:paraId="3D8D68DE" w14:textId="39E9ED52"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w:t>
      </w:r>
      <w:r w:rsidRPr="00F60EFC">
        <w:rPr>
          <w:rFonts w:ascii="Arial" w:hAnsi="Arial"/>
          <w:color w:val="auto"/>
          <w:sz w:val="19"/>
          <w:lang w:val="sk-SK"/>
        </w:rPr>
        <w:t>RO pre OP EVS v</w:t>
      </w:r>
      <w:r>
        <w:rPr>
          <w:rFonts w:ascii="Arial" w:hAnsi="Arial"/>
          <w:color w:val="auto"/>
          <w:sz w:val="19"/>
          <w:lang w:val="sk-SK"/>
        </w:rPr>
        <w:t xml:space="preserve"> tomto </w:t>
      </w:r>
      <w:r w:rsidRPr="00F60EFC">
        <w:rPr>
          <w:rFonts w:ascii="Arial" w:hAnsi="Arial"/>
          <w:color w:val="auto"/>
          <w:sz w:val="19"/>
          <w:lang w:val="sk-SK"/>
        </w:rPr>
        <w:t xml:space="preserve">prípade </w:t>
      </w:r>
      <w:r>
        <w:rPr>
          <w:rFonts w:ascii="Arial" w:hAnsi="Arial"/>
          <w:color w:val="auto"/>
          <w:sz w:val="19"/>
          <w:lang w:val="sk-SK"/>
        </w:rPr>
        <w:t>uplatní pravidlo o</w:t>
      </w:r>
      <w:r w:rsidRPr="007961CB">
        <w:rPr>
          <w:rFonts w:ascii="Arial" w:hAnsi="Arial"/>
          <w:color w:val="auto"/>
          <w:sz w:val="19"/>
          <w:lang w:val="sk-SK"/>
        </w:rPr>
        <w:t xml:space="preserve"> </w:t>
      </w:r>
      <w:r>
        <w:rPr>
          <w:rFonts w:ascii="Arial" w:hAnsi="Arial"/>
          <w:color w:val="auto"/>
          <w:sz w:val="19"/>
          <w:lang w:val="sk-SK"/>
        </w:rPr>
        <w:t>zohľadnení reálneho čerpania pri nedosiahnutí plánovaných cieľových hodnôt.</w:t>
      </w:r>
    </w:p>
    <w:p w14:paraId="74FCDA6C" w14:textId="77777777" w:rsidR="00F651CD" w:rsidRDefault="00F651CD" w:rsidP="00F651CD">
      <w:pPr>
        <w:pStyle w:val="Default"/>
        <w:jc w:val="both"/>
        <w:rPr>
          <w:rFonts w:ascii="Arial" w:hAnsi="Arial"/>
          <w:color w:val="auto"/>
          <w:sz w:val="19"/>
          <w:lang w:val="sk-SK"/>
        </w:rPr>
      </w:pPr>
    </w:p>
    <w:p w14:paraId="23544FE8" w14:textId="2E7B99E5"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všetky merateľné ukazovatele </w:t>
      </w:r>
      <w:r w:rsidR="004503DA">
        <w:rPr>
          <w:rFonts w:ascii="Arial" w:hAnsi="Arial"/>
          <w:color w:val="auto"/>
          <w:sz w:val="19"/>
          <w:lang w:val="sk-SK"/>
        </w:rPr>
        <w:t xml:space="preserve">projektu </w:t>
      </w:r>
      <w:r>
        <w:rPr>
          <w:rFonts w:ascii="Arial" w:hAnsi="Arial"/>
          <w:color w:val="auto"/>
          <w:sz w:val="19"/>
          <w:lang w:val="sk-SK"/>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7A55CE7D" w14:textId="77777777" w:rsidR="007223B7" w:rsidRPr="0073389C" w:rsidRDefault="007223B7" w:rsidP="007223B7">
      <w:pPr>
        <w:pStyle w:val="Nadpis2"/>
        <w:rPr>
          <w:lang w:val="sk-SK"/>
        </w:rPr>
      </w:pPr>
      <w:bookmarkStart w:id="187" w:name="_Toc440372864"/>
      <w:bookmarkStart w:id="188" w:name="_Toc440636375"/>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187"/>
      <w:bookmarkEnd w:id="188"/>
    </w:p>
    <w:p w14:paraId="7A55CE7F" w14:textId="77777777" w:rsidR="00563905" w:rsidRPr="0073389C" w:rsidRDefault="00563905" w:rsidP="009B5B97">
      <w:pPr>
        <w:spacing w:before="120" w:after="120" w:line="288" w:lineRule="auto"/>
        <w:jc w:val="both"/>
      </w:pPr>
    </w:p>
    <w:p w14:paraId="7A55CE80" w14:textId="77777777" w:rsidR="00AE5A8F" w:rsidRPr="0073389C" w:rsidRDefault="00023A70" w:rsidP="009B5B97">
      <w:pPr>
        <w:pStyle w:val="Nadpis3"/>
        <w:spacing w:line="288" w:lineRule="auto"/>
        <w:ind w:left="567" w:firstLine="0"/>
        <w:rPr>
          <w:lang w:val="sk-SK"/>
        </w:rPr>
      </w:pPr>
      <w:bookmarkStart w:id="189" w:name="_Toc440372865"/>
      <w:bookmarkStart w:id="190" w:name="_Toc440636376"/>
      <w:r w:rsidRPr="0073389C">
        <w:rPr>
          <w:lang w:val="sk-SK"/>
        </w:rPr>
        <w:t>Charakter zmien a spôsob posudzovania zmien</w:t>
      </w:r>
      <w:bookmarkEnd w:id="189"/>
      <w:bookmarkEnd w:id="190"/>
    </w:p>
    <w:p w14:paraId="7A55CE81" w14:textId="6B38DDD2"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0D29B1DD" w14:textId="68474D88"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4C964CE8" w14:textId="77777777" w:rsidR="00DF609C" w:rsidRPr="0073389C" w:rsidRDefault="00DF609C" w:rsidP="009B5B97">
      <w:pPr>
        <w:spacing w:before="120" w:after="120" w:line="288" w:lineRule="auto"/>
        <w:jc w:val="both"/>
      </w:pPr>
    </w:p>
    <w:p w14:paraId="7A55CE82" w14:textId="5312A33F"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7A55CE83" w14:textId="1C8846BF"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lastRenderedPageBreak/>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7A55CE85" w14:textId="086B5276"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7A55CE86" w14:textId="63F069BE"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7A55CE87" w14:textId="6B86BE35"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14:paraId="753FC085" w14:textId="63687745"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 výkresovej dokumentácie, zmena technických správ, zmena štúdií a podobne)</w:t>
      </w:r>
      <w:r w:rsidR="00C750F1" w:rsidRPr="00C750F1">
        <w:rPr>
          <w:szCs w:val="19"/>
          <w:lang w:val="sk-SK"/>
        </w:rPr>
        <w:t>;</w:t>
      </w:r>
    </w:p>
    <w:p w14:paraId="1700631D" w14:textId="1DF7BDC9" w:rsidR="008F0217" w:rsidRDefault="00C750F1" w:rsidP="0027405B">
      <w:pPr>
        <w:pStyle w:val="Odsekzoznamu"/>
        <w:numPr>
          <w:ilvl w:val="0"/>
          <w:numId w:val="98"/>
        </w:numPr>
        <w:tabs>
          <w:tab w:val="left" w:pos="0"/>
        </w:tabs>
        <w:autoSpaceDE w:val="0"/>
        <w:autoSpaceDN w:val="0"/>
        <w:adjustRightInd w:val="0"/>
        <w:spacing w:before="120" w:after="120" w:line="288" w:lineRule="auto"/>
        <w:ind w:left="851"/>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7A55CE8A" w14:textId="707A3F82"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7A55CE8B"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3330DC91" w14:textId="570CB1EA"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3D7F730A" w14:textId="5A25F260" w:rsidR="00FD2BDF" w:rsidRPr="00FD2BDF" w:rsidRDefault="00FD2BDF" w:rsidP="0027405B">
      <w:pPr>
        <w:numPr>
          <w:ilvl w:val="0"/>
          <w:numId w:val="40"/>
        </w:numPr>
        <w:spacing w:before="120" w:after="120" w:line="288" w:lineRule="auto"/>
        <w:ind w:left="851"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A55CE8F" w14:textId="5C9FFBA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14:paraId="7A55CE91" w14:textId="4419705E" w:rsidR="00B3113C" w:rsidRPr="0073389C" w:rsidRDefault="005F7F8E" w:rsidP="0027405B">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14:paraId="7A55CE92" w14:textId="4F28990F"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7A55CE93" w14:textId="1EF88E02"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7A55CE94" w14:textId="6384B6C1"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7A55CE95"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7A55CE96" w14:textId="039BDA1D"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t>v rozpočte p</w:t>
      </w:r>
      <w:r w:rsidRPr="00E008D8">
        <w:rPr>
          <w:bCs/>
          <w:lang w:eastAsia="cs-CZ"/>
        </w:rPr>
        <w:t>rojektu, okrem nedočerpania niektorej rozpočtovej položky</w:t>
      </w:r>
      <w:r w:rsidR="00B3113C" w:rsidRPr="0073389C">
        <w:rPr>
          <w:lang w:eastAsia="cs-CZ"/>
        </w:rPr>
        <w:t>,</w:t>
      </w:r>
    </w:p>
    <w:p w14:paraId="0EEC0610" w14:textId="406C9D9F" w:rsidR="00033F4A" w:rsidRDefault="00E008D8" w:rsidP="0027405B">
      <w:pPr>
        <w:numPr>
          <w:ilvl w:val="0"/>
          <w:numId w:val="40"/>
        </w:numPr>
        <w:spacing w:before="120" w:after="120" w:line="288" w:lineRule="auto"/>
        <w:ind w:left="851" w:hanging="284"/>
        <w:jc w:val="both"/>
        <w:rPr>
          <w:bCs/>
          <w:lang w:eastAsia="cs-CZ"/>
        </w:rPr>
      </w:pPr>
      <w:r w:rsidRPr="00033F4A">
        <w:rPr>
          <w:bCs/>
          <w:lang w:eastAsia="cs-CZ"/>
        </w:rPr>
        <w:lastRenderedPageBreak/>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p>
    <w:p w14:paraId="142DAA72" w14:textId="77777777" w:rsidR="00033F4A" w:rsidRPr="00033F4A" w:rsidRDefault="00033F4A" w:rsidP="00033F4A">
      <w:pPr>
        <w:spacing w:before="120" w:after="120" w:line="288" w:lineRule="auto"/>
        <w:ind w:left="851"/>
        <w:jc w:val="both"/>
        <w:rPr>
          <w:bCs/>
          <w:lang w:eastAsia="cs-CZ"/>
        </w:rPr>
      </w:pPr>
    </w:p>
    <w:p w14:paraId="043D0F26" w14:textId="7383EB7A" w:rsidR="00EB21CF"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w:t>
      </w:r>
      <w:r w:rsidR="00CD60A6">
        <w:t xml:space="preserve">negatívne </w:t>
      </w:r>
      <w:r w:rsidRPr="0073389C">
        <w:t>ovplyvnia charakter a parametre projektu alebo plnenie podmienok stanovených v zmluve/rozhodnutí– hovoríme o</w:t>
      </w:r>
      <w:r w:rsidR="006E22FD">
        <w:t> </w:t>
      </w:r>
      <w:r w:rsidR="00CD60A6" w:rsidRPr="00E86C06">
        <w:rPr>
          <w:rFonts w:cs="Arial"/>
          <w:szCs w:val="19"/>
        </w:rPr>
        <w:t>podstatn</w:t>
      </w:r>
      <w:r w:rsidR="00CD60A6">
        <w:rPr>
          <w:rFonts w:cs="Arial"/>
          <w:szCs w:val="19"/>
        </w:rPr>
        <w:t>ej zmene projektu, ktorá môže znamenať podstatné porušenie Zmluvy o poskytnutí NFP, vznik ktorého</w:t>
      </w:r>
      <w:r w:rsidRPr="0073389C">
        <w:t xml:space="preserve">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p>
    <w:p w14:paraId="7A55CE98" w14:textId="357AE086" w:rsidR="003E245B" w:rsidRPr="0073389C" w:rsidRDefault="00874BD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874BD7">
        <w:rPr>
          <w:b/>
        </w:rPr>
        <w:t>Žiadnu zmenu týkajúcu sa Projektu nemožno schváliť v prípade, ak predstavuje podstatnú zmenu projektu alebo môže spôsobiť podstatnú zmenu projektu.</w:t>
      </w:r>
    </w:p>
    <w:p w14:paraId="7A55CE99" w14:textId="163243A3"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14:paraId="7A55CE9A" w14:textId="4288025B"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7A55CE9B" w14:textId="77777777" w:rsidR="00DE2902" w:rsidRPr="0073389C" w:rsidRDefault="00DE2902" w:rsidP="009B5B97">
      <w:pPr>
        <w:spacing w:before="120" w:after="120" w:line="288" w:lineRule="auto"/>
        <w:jc w:val="both"/>
      </w:pPr>
    </w:p>
    <w:p w14:paraId="7A55CE9C" w14:textId="2445138E"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w:t>
      </w:r>
      <w:r w:rsidR="00736D4F">
        <w:t>musí</w:t>
      </w:r>
      <w:r w:rsidR="00736D4F" w:rsidRPr="0073389C">
        <w:t xml:space="preserve"> </w:t>
      </w:r>
      <w:r w:rsidRPr="0073389C">
        <w:t>prijímateľ požiadať o zmenu začiatku realizácie hlavných aktivít Žiadosťou o zmenu zmluvy ešte pred uplynutím omeškania o menej ako 3 mesiace</w:t>
      </w:r>
      <w:r w:rsidR="00736D4F">
        <w:t xml:space="preserve">, inak sa jedná podstatné porušenie Zmluvy o NFP s možným následkom odstúpenia od zmluvy s vrátením NFP, resp. časti NFP </w:t>
      </w:r>
      <w:r w:rsidRPr="0073389C">
        <w:t xml:space="preserve"> </w:t>
      </w:r>
    </w:p>
    <w:p w14:paraId="7A55CE9D"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7A55CE9E" w14:textId="6D17B68D"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7A55CE9F"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7A55CEA0" w14:textId="77777777" w:rsidR="00AE5A8F" w:rsidRPr="0073389C" w:rsidRDefault="00AE5A8F" w:rsidP="009B5B97">
      <w:pPr>
        <w:pStyle w:val="Nadpis3"/>
        <w:spacing w:line="288" w:lineRule="auto"/>
        <w:ind w:left="567" w:firstLine="0"/>
        <w:rPr>
          <w:lang w:val="sk-SK"/>
        </w:rPr>
      </w:pPr>
      <w:bookmarkStart w:id="191" w:name="_Toc410907854"/>
      <w:bookmarkStart w:id="192" w:name="_Toc440372866"/>
      <w:bookmarkStart w:id="193" w:name="_Toc440636377"/>
      <w:r w:rsidRPr="0073389C">
        <w:rPr>
          <w:lang w:val="sk-SK"/>
        </w:rPr>
        <w:t>Administrácia zmenového konania</w:t>
      </w:r>
      <w:bookmarkEnd w:id="191"/>
      <w:bookmarkEnd w:id="192"/>
      <w:bookmarkEnd w:id="193"/>
    </w:p>
    <w:p w14:paraId="7A55CEA1"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7A55CEA2"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A55CEA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7A55CEA4"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7A55CEA5" w14:textId="38C8FD43" w:rsidR="00AE5A8F" w:rsidRPr="0073389C" w:rsidRDefault="00AE5A8F" w:rsidP="009B5B97">
      <w:pPr>
        <w:autoSpaceDE w:val="0"/>
        <w:autoSpaceDN w:val="0"/>
        <w:adjustRightInd w:val="0"/>
        <w:spacing w:before="120" w:after="120" w:line="288" w:lineRule="auto"/>
        <w:jc w:val="both"/>
      </w:pPr>
      <w:r w:rsidRPr="0073389C">
        <w:lastRenderedPageBreak/>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14:paraId="7A55CEA6" w14:textId="77777777" w:rsidR="00AE5A8F" w:rsidRPr="0073389C" w:rsidRDefault="00AE5A8F" w:rsidP="009B5B97">
      <w:pPr>
        <w:autoSpaceDE w:val="0"/>
        <w:autoSpaceDN w:val="0"/>
        <w:adjustRightInd w:val="0"/>
        <w:spacing w:before="120" w:after="120" w:line="288" w:lineRule="auto"/>
        <w:jc w:val="both"/>
      </w:pPr>
      <w:r w:rsidRPr="0073389C">
        <w:t>Vyplnené tlačivo žiadosti o zmenu (podpísané štatutárnym orgánom prijímateľa, resp. splnomocneným zástupcom, ak relevantné označené pečiatkou prijímateľa) vrátane všetkých dokladov súvisiacich s navrhovanou zmenou, doručené prostredníctvom podateľne</w:t>
      </w:r>
      <w:r w:rsidR="00332C62" w:rsidRPr="0073389C">
        <w:t>,</w:t>
      </w:r>
      <w:r w:rsidRPr="0073389C">
        <w:t xml:space="preserve"> podlieha administrácii zmenového konania.</w:t>
      </w:r>
    </w:p>
    <w:p w14:paraId="7A55CEA7"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7A55CEA8"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7A55CEA9"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7A55CEAA"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7A55CEAB"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7A55CEAC"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7A55CEAD" w14:textId="6E1178FE"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14:paraId="7A55CEAE" w14:textId="769C7B40"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o úplnosti, resp. pravdivosti/právoplatnosti predložených dokumentov, vyzve </w:t>
      </w:r>
      <w:r w:rsidR="00943DD7">
        <w:rPr>
          <w:rFonts w:cs="Arial"/>
          <w:szCs w:val="19"/>
        </w:rPr>
        <w:t>PM OIP</w:t>
      </w:r>
      <w:r w:rsidR="00943DD7" w:rsidRPr="003E46C4">
        <w:rPr>
          <w:rFonts w:cs="Arial"/>
          <w:szCs w:val="19"/>
        </w:rPr>
        <w:t xml:space="preserve"> 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14:paraId="7A55CEAF" w14:textId="6C313AB0"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7A55CEB0" w14:textId="77777777" w:rsidR="00AE5A8F" w:rsidRPr="0073389C" w:rsidRDefault="00AE5A8F" w:rsidP="009B5B97">
      <w:pPr>
        <w:spacing w:before="120" w:after="120" w:line="288" w:lineRule="auto"/>
        <w:jc w:val="both"/>
      </w:pPr>
      <w:r w:rsidRPr="0073389C">
        <w:t xml:space="preserve">V prípade, že prijímateľ neodstráni nedostatky/nedoplní údaje/dokumenty v stanovenej lehote, poskytovateľ návrh na zmenu projektu zamietne listom, v ktorom zároveň upozorní prijímateľa, že zamietnutie návrhu na zmenu projektu z dôvodu nesplnenia kritérií formálnej správnosti nemá vplyv na právo prijímateľa opätovne predložiť upravený resp. doplnený návrh na zmenu. </w:t>
      </w:r>
    </w:p>
    <w:p w14:paraId="7A55CEB1"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A55CEB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7A55CEB3" w14:textId="06A05FC1"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A55CEB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A55CEB5" w14:textId="700AD1BB"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7A55CEB6"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7A55CEB7"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A55CEB8"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0E3D3D5D" w14:textId="77777777" w:rsidR="00AD5432" w:rsidRDefault="00AE5A8F" w:rsidP="00AD5432">
      <w:pPr>
        <w:autoSpaceDE w:val="0"/>
        <w:autoSpaceDN w:val="0"/>
        <w:adjustRightInd w:val="0"/>
        <w:spacing w:before="120" w:line="288" w:lineRule="auto"/>
        <w:jc w:val="both"/>
        <w:rPr>
          <w:rFonts w:cs="Arial"/>
          <w:szCs w:val="19"/>
        </w:rPr>
      </w:pPr>
      <w:r w:rsidRPr="0073389C">
        <w:lastRenderedPageBreak/>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14:paraId="6751F1B1" w14:textId="68BA49E8" w:rsidR="00AD5432" w:rsidRDefault="00AD5432" w:rsidP="00AD5432">
      <w:pPr>
        <w:autoSpaceDE w:val="0"/>
        <w:autoSpaceDN w:val="0"/>
        <w:adjustRightInd w:val="0"/>
        <w:spacing w:before="120" w:line="288" w:lineRule="auto"/>
        <w:jc w:val="both"/>
        <w:rPr>
          <w:rFonts w:cs="Arial"/>
          <w:szCs w:val="19"/>
        </w:rPr>
      </w:pPr>
      <w:r>
        <w:rPr>
          <w:rFonts w:cs="Arial"/>
          <w:szCs w:val="19"/>
        </w:rPr>
        <w:t>Po ukončení procedúry 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Pr>
          <w:rFonts w:cs="Arial"/>
          <w:szCs w:val="19"/>
        </w:rPr>
        <w:t xml:space="preserve">Písomné potvrdenie uvedenej skutočnosti </w:t>
      </w:r>
      <w:r w:rsidR="00C2640A">
        <w:rPr>
          <w:rFonts w:cs="Arial"/>
          <w:szCs w:val="19"/>
        </w:rPr>
        <w:t xml:space="preserve"> prijímateľovi </w:t>
      </w:r>
      <w:r>
        <w:rPr>
          <w:rFonts w:cs="Arial"/>
          <w:szCs w:val="19"/>
        </w:rPr>
        <w:t xml:space="preserve">nasleduje listom obvykle do 14 pracovných dní. V prípade vypracovania dodatku k zmluve sa oznámenie o schválení zmeny zasiela listom najneskôr spolu s návrhom na uzavretie dodatku k zmluve/ v prípade vykonania aktualizácie príloh rozhodnutia o schválení ŽoNFP sa oznámenie o schválení zmeny zasiela listom najneskôr spolu s aktualizovanými prílohami rozhodnutia. </w:t>
      </w:r>
    </w:p>
    <w:p w14:paraId="7A55CEB9" w14:textId="77777777" w:rsidR="00AE5A8F" w:rsidRPr="0073389C" w:rsidRDefault="00AE5A8F" w:rsidP="009B5B97">
      <w:pPr>
        <w:autoSpaceDE w:val="0"/>
        <w:autoSpaceDN w:val="0"/>
        <w:adjustRightInd w:val="0"/>
        <w:spacing w:before="120" w:after="120" w:line="288" w:lineRule="auto"/>
        <w:jc w:val="both"/>
      </w:pPr>
    </w:p>
    <w:p w14:paraId="7A55CEBA" w14:textId="1EA878FC" w:rsidR="00AE5A8F" w:rsidRPr="0073389C" w:rsidRDefault="00AE5A8F" w:rsidP="009B5B97">
      <w:pPr>
        <w:autoSpaceDE w:val="0"/>
        <w:autoSpaceDN w:val="0"/>
        <w:adjustRightInd w:val="0"/>
        <w:spacing w:before="120" w:after="120" w:line="288" w:lineRule="auto"/>
        <w:jc w:val="both"/>
      </w:pPr>
      <w:r w:rsidRPr="0073389C">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w:t>
      </w:r>
      <w:r w:rsidR="00AD5432">
        <w:t> </w:t>
      </w:r>
      <w:r w:rsidRPr="0073389C">
        <w:t>zmluve</w:t>
      </w:r>
      <w:r w:rsidR="00AD5432">
        <w:t>.</w:t>
      </w:r>
      <w:r w:rsidRPr="0073389C">
        <w:t xml:space="preserve"> </w:t>
      </w:r>
    </w:p>
    <w:p w14:paraId="7A55CEBB" w14:textId="24424DE1" w:rsidR="004E3753" w:rsidRDefault="00D11C1D" w:rsidP="009B5B97">
      <w:pPr>
        <w:autoSpaceDE w:val="0"/>
        <w:autoSpaceDN w:val="0"/>
        <w:adjustRightInd w:val="0"/>
        <w:spacing w:before="120" w:after="120" w:line="288" w:lineRule="auto"/>
        <w:jc w:val="both"/>
      </w:pPr>
      <w:bookmarkStart w:id="194" w:name="_Toc410031665"/>
      <w:bookmarkStart w:id="195" w:name="_Toc410907855"/>
      <w:r w:rsidRPr="0073389C">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14:paraId="067414FA" w14:textId="7398038E" w:rsidR="00E7204E" w:rsidRPr="0073389C" w:rsidRDefault="00E7204E" w:rsidP="00E7204E">
      <w:pPr>
        <w:autoSpaceDE w:val="0"/>
        <w:autoSpaceDN w:val="0"/>
        <w:adjustRightInd w:val="0"/>
        <w:spacing w:before="120" w:after="120" w:line="288" w:lineRule="auto"/>
        <w:jc w:val="both"/>
      </w:pPr>
      <w:r>
        <w:t xml:space="preserve">Ak podáva prijímateľ  žiadosť o zmenu zmluvy pre projekt, ktorý sa realizuje v spolupráci s partnerom a </w:t>
      </w:r>
      <w:r w:rsidR="00AA5FCB">
        <w:t>identifikuje</w:t>
      </w:r>
      <w:r>
        <w:t xml:space="preserve"> vplyv na uzavretú zmluvu o partnerstve, je </w:t>
      </w:r>
      <w:r w:rsidR="008F0AB5">
        <w:t>p</w:t>
      </w:r>
      <w:r>
        <w:t>rijímateľ povinný pred zaslaním žiadosti o zmenu</w:t>
      </w:r>
      <w:r w:rsidR="008F0AB5">
        <w:t xml:space="preserve"> na RO pre OP EVS túto zmenu s p</w:t>
      </w:r>
      <w:r>
        <w:t xml:space="preserve">artnerom prerokovať a získať od neho stanovisko (odporúčame minimálne </w:t>
      </w:r>
      <w:r w:rsidR="00410C6B">
        <w:t>e-</w:t>
      </w:r>
      <w:r>
        <w:t>m</w:t>
      </w:r>
      <w:r w:rsidR="00410C6B">
        <w:t>ai</w:t>
      </w:r>
      <w:r>
        <w:t>lovú komunikáciu)</w:t>
      </w:r>
      <w:r w:rsidR="008F0AB5">
        <w:t>. Prijímateľ</w:t>
      </w:r>
      <w:r>
        <w:t xml:space="preserve"> do žiadosti o zmenu </w:t>
      </w:r>
      <w:r w:rsidR="008F0AB5">
        <w:t xml:space="preserve">uvedie </w:t>
      </w:r>
      <w:r>
        <w:t>stan</w:t>
      </w:r>
      <w:r w:rsidR="008F0AB5">
        <w:t>ovisko p</w:t>
      </w:r>
      <w:r>
        <w:t>artnera formou čestného vyhlásenia. RO pre OP EVS si vyhradzuje právo požiadať</w:t>
      </w:r>
      <w:r w:rsidR="008F0AB5">
        <w:t xml:space="preserve"> prijímateľa</w:t>
      </w:r>
      <w:r>
        <w:t xml:space="preserve"> </w:t>
      </w:r>
      <w:r w:rsidR="008F0AB5">
        <w:t>o </w:t>
      </w:r>
      <w:r>
        <w:t>dokumentáciu</w:t>
      </w:r>
      <w:r w:rsidR="008F0AB5">
        <w:t xml:space="preserve"> potvrdzujúcu stanovisko</w:t>
      </w:r>
      <w:r>
        <w:t xml:space="preserve"> </w:t>
      </w:r>
      <w:r w:rsidR="008F0AB5">
        <w:t>p</w:t>
      </w:r>
      <w:r>
        <w:t>artnera k žiadanej zmene</w:t>
      </w:r>
      <w:r w:rsidR="008F0AB5">
        <w:t xml:space="preserve"> alebo v tejto veci osloviť priamo partnera.</w:t>
      </w:r>
      <w:r w:rsidR="008A0CE1">
        <w:t xml:space="preserve"> </w:t>
      </w:r>
      <w:r>
        <w:t>V prípadoch významn</w:t>
      </w:r>
      <w:r w:rsidR="00892386">
        <w:t>ejších</w:t>
      </w:r>
      <w:r>
        <w:t xml:space="preserve"> zmien</w:t>
      </w:r>
      <w:r w:rsidR="008F0AB5">
        <w:t xml:space="preserve"> s </w:t>
      </w:r>
      <w:r w:rsidR="00892386">
        <w:t xml:space="preserve">veľkým </w:t>
      </w:r>
      <w:r w:rsidR="008F0AB5">
        <w:t>dopadom na</w:t>
      </w:r>
      <w:r w:rsidR="008A0CE1">
        <w:t xml:space="preserve"> spôsob</w:t>
      </w:r>
      <w:r w:rsidR="008F0AB5">
        <w:t xml:space="preserve"> realizáci</w:t>
      </w:r>
      <w:r w:rsidR="008A0CE1">
        <w:t>e</w:t>
      </w:r>
      <w:r w:rsidR="008F0AB5">
        <w:t xml:space="preserve"> projektu</w:t>
      </w:r>
      <w:r>
        <w:t xml:space="preserve">, môže </w:t>
      </w:r>
      <w:r w:rsidR="008F0AB5">
        <w:t>RO pre OP EVS</w:t>
      </w:r>
      <w:r>
        <w:t xml:space="preserve"> podmieniť uzavretie dodatku k Zmluve o NFP predložením </w:t>
      </w:r>
      <w:r w:rsidR="00270716">
        <w:t xml:space="preserve">návrhu </w:t>
      </w:r>
      <w:r>
        <w:t xml:space="preserve">súladného dodatku </w:t>
      </w:r>
      <w:r w:rsidR="00270716">
        <w:t>p</w:t>
      </w:r>
      <w:r>
        <w:t>rijímateľa s</w:t>
      </w:r>
      <w:r w:rsidR="00270716">
        <w:t> p</w:t>
      </w:r>
      <w:r>
        <w:t>artnerom</w:t>
      </w:r>
      <w:r w:rsidR="00270716">
        <w:t xml:space="preserve"> podpísan</w:t>
      </w:r>
      <w:r w:rsidR="00A37465">
        <w:t>ého</w:t>
      </w:r>
      <w:r w:rsidR="00270716">
        <w:t xml:space="preserve"> zo strany partnera</w:t>
      </w:r>
      <w:r w:rsidR="008F0AB5">
        <w:t>.</w:t>
      </w:r>
    </w:p>
    <w:p w14:paraId="7A55CEBC" w14:textId="043ED833"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ŽoNFP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2E84398F" w14:textId="472DF660"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14:paraId="7A55CEBD" w14:textId="03FA16B1" w:rsidR="00563905" w:rsidRDefault="00563905" w:rsidP="009B5B97">
      <w:pPr>
        <w:autoSpaceDE w:val="0"/>
        <w:autoSpaceDN w:val="0"/>
        <w:adjustRightInd w:val="0"/>
        <w:spacing w:before="120" w:after="120" w:line="288" w:lineRule="auto"/>
        <w:jc w:val="both"/>
      </w:pPr>
    </w:p>
    <w:p w14:paraId="2501F28D" w14:textId="77777777" w:rsidR="00E34A10" w:rsidRDefault="00E34A10" w:rsidP="009B5B97">
      <w:pPr>
        <w:autoSpaceDE w:val="0"/>
        <w:autoSpaceDN w:val="0"/>
        <w:adjustRightInd w:val="0"/>
        <w:spacing w:before="120" w:after="120" w:line="288" w:lineRule="auto"/>
        <w:jc w:val="both"/>
      </w:pPr>
    </w:p>
    <w:p w14:paraId="7D90ADD8" w14:textId="5535F729" w:rsidR="00E34A10" w:rsidRDefault="00E34A10" w:rsidP="008F3E68">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3F022723" w14:textId="77777777" w:rsidR="00E34A10" w:rsidRPr="00E34A10" w:rsidRDefault="00E34A10" w:rsidP="00E34A10"/>
    <w:p w14:paraId="7A55CEC1" w14:textId="77777777" w:rsidR="00AE5A8F" w:rsidRPr="0073389C" w:rsidRDefault="00AE5A8F" w:rsidP="00E61650">
      <w:pPr>
        <w:pStyle w:val="Nadpis3"/>
        <w:spacing w:line="288" w:lineRule="auto"/>
        <w:ind w:left="567" w:firstLine="0"/>
        <w:jc w:val="both"/>
        <w:rPr>
          <w:lang w:val="sk-SK"/>
        </w:rPr>
      </w:pPr>
      <w:bookmarkStart w:id="196" w:name="_Toc440372867"/>
      <w:bookmarkStart w:id="197" w:name="_Toc440636378"/>
      <w:r w:rsidRPr="0073389C">
        <w:rPr>
          <w:lang w:val="sk-SK"/>
        </w:rPr>
        <w:t>Ukončenie zmluvného vzťahu</w:t>
      </w:r>
      <w:bookmarkEnd w:id="194"/>
      <w:bookmarkEnd w:id="195"/>
      <w:bookmarkEnd w:id="196"/>
      <w:bookmarkEnd w:id="197"/>
    </w:p>
    <w:p w14:paraId="7A55CEC2" w14:textId="77777777" w:rsidR="00AE5A8F" w:rsidRPr="0073389C" w:rsidRDefault="00AE5A8F" w:rsidP="00E61650">
      <w:pPr>
        <w:spacing w:before="120" w:after="120" w:line="288" w:lineRule="auto"/>
        <w:jc w:val="both"/>
      </w:pPr>
      <w:r w:rsidRPr="0073389C">
        <w:t xml:space="preserve">K ukončeniu zmluvného vzťahu dochádza: </w:t>
      </w:r>
    </w:p>
    <w:p w14:paraId="7A55CE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lastRenderedPageBreak/>
        <w:t xml:space="preserve">splnením záväzkov zmluvných strán (v prípade riadneho ukončenia vzťahu), </w:t>
      </w:r>
    </w:p>
    <w:p w14:paraId="7A55CEC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7A55CEC5"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7A55CEC6"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7A55CEC7"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7A55CEC8"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7A55CEC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7A55CECA" w14:textId="6707CED3"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2737C282" w14:textId="6BF1AD44"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7A55CECB" w14:textId="4740F049"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A55CECC"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A55CECD" w14:textId="17980C9D"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7A55CECE" w14:textId="77777777" w:rsidR="005E6319" w:rsidRPr="0073389C" w:rsidRDefault="00AE5A8F" w:rsidP="00284048">
      <w:pPr>
        <w:pStyle w:val="Nadpis2"/>
        <w:spacing w:line="288" w:lineRule="auto"/>
        <w:ind w:left="426"/>
        <w:rPr>
          <w:lang w:val="sk-SK"/>
        </w:rPr>
      </w:pPr>
      <w:bookmarkStart w:id="198" w:name="_Toc410907856"/>
      <w:bookmarkStart w:id="199" w:name="_Toc440372868"/>
      <w:bookmarkStart w:id="200" w:name="_Toc440636379"/>
      <w:r w:rsidRPr="0073389C">
        <w:rPr>
          <w:lang w:val="sk-SK"/>
        </w:rPr>
        <w:t>Finančné riadenie</w:t>
      </w:r>
      <w:bookmarkEnd w:id="198"/>
      <w:bookmarkEnd w:id="199"/>
      <w:bookmarkEnd w:id="200"/>
    </w:p>
    <w:p w14:paraId="7A55CECF" w14:textId="68AC7E74"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7A55CED0" w14:textId="77777777" w:rsidR="00563905" w:rsidRPr="0073389C" w:rsidRDefault="00563905" w:rsidP="00E61650">
      <w:pPr>
        <w:spacing w:before="120" w:after="120" w:line="288" w:lineRule="auto"/>
        <w:jc w:val="both"/>
      </w:pPr>
    </w:p>
    <w:p w14:paraId="7A55CED1" w14:textId="77777777" w:rsidR="00AE5A8F" w:rsidRPr="0073389C" w:rsidRDefault="00AE5A8F" w:rsidP="00E61650">
      <w:pPr>
        <w:pStyle w:val="Nadpis3"/>
        <w:spacing w:line="288" w:lineRule="auto"/>
        <w:ind w:left="567" w:firstLine="0"/>
        <w:rPr>
          <w:lang w:val="sk-SK"/>
        </w:rPr>
      </w:pPr>
      <w:bookmarkStart w:id="201" w:name="_Toc410907857"/>
      <w:bookmarkStart w:id="202" w:name="_Toc440372869"/>
      <w:bookmarkStart w:id="203" w:name="_Toc440636380"/>
      <w:r w:rsidRPr="0073389C">
        <w:rPr>
          <w:lang w:val="sk-SK"/>
        </w:rPr>
        <w:t>Vedenie účtovníct</w:t>
      </w:r>
      <w:r w:rsidR="004A616F" w:rsidRPr="0073389C">
        <w:rPr>
          <w:lang w:val="sk-SK"/>
        </w:rPr>
        <w:t>va</w:t>
      </w:r>
      <w:bookmarkEnd w:id="201"/>
      <w:bookmarkEnd w:id="202"/>
      <w:bookmarkEnd w:id="203"/>
    </w:p>
    <w:p w14:paraId="7A55CED2"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w:t>
      </w:r>
      <w:r w:rsidRPr="0073389C">
        <w:rPr>
          <w:color w:val="000000"/>
        </w:rPr>
        <w:lastRenderedPageBreak/>
        <w:t xml:space="preserve">udržanie príjmov na účely zistenia základu dane z príjmov s výnimkou fyzických osôb, ktoré vedú daňovú evidenciu podľa </w:t>
      </w:r>
      <w:r w:rsidRPr="0073389C">
        <w:t>osobitného predpisu</w:t>
      </w:r>
      <w:r w:rsidRPr="0073389C">
        <w:rPr>
          <w:color w:val="000000"/>
        </w:rPr>
        <w:t>.</w:t>
      </w:r>
    </w:p>
    <w:p w14:paraId="7A55CED3" w14:textId="03866751"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14:paraId="7A55CED4"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7A55CED5"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7A55CED6"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7A55CED7"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7A55CED8" w14:textId="563645DF"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7A55CED9"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7A55CE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7A55CEDB" w14:textId="2038EDA6"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7A55CEDC"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11"/>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7A55CEDD"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A55CEDF" w14:textId="4C268CC2"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w:t>
      </w:r>
      <w:del w:id="204" w:author="Autor">
        <w:r w:rsidRPr="0073389C" w:rsidDel="00C13C2D">
          <w:rPr>
            <w:rFonts w:ascii="Arial" w:hAnsi="Arial" w:cs="Arial"/>
            <w:sz w:val="19"/>
            <w:szCs w:val="19"/>
            <w:lang w:val="sk-SK" w:eastAsia="en-AU"/>
          </w:rPr>
          <w:delText>ESF</w:delText>
        </w:r>
      </w:del>
      <w:ins w:id="205" w:author="Autor">
        <w:r w:rsidR="00C13C2D" w:rsidRPr="0073389C">
          <w:rPr>
            <w:rFonts w:ascii="Arial" w:hAnsi="Arial" w:cs="Arial"/>
            <w:sz w:val="19"/>
            <w:szCs w:val="19"/>
            <w:lang w:val="sk-SK" w:eastAsia="en-AU"/>
          </w:rPr>
          <w:t>E</w:t>
        </w:r>
        <w:r w:rsidR="00C13C2D">
          <w:rPr>
            <w:rFonts w:ascii="Arial" w:hAnsi="Arial" w:cs="Arial"/>
            <w:sz w:val="19"/>
            <w:szCs w:val="19"/>
            <w:lang w:val="sk-SK" w:eastAsia="en-AU"/>
          </w:rPr>
          <w:t>Ú</w:t>
        </w:r>
      </w:ins>
      <w:r w:rsidRPr="0073389C">
        <w:rPr>
          <w:rFonts w:ascii="Arial" w:hAnsi="Arial" w:cs="Arial"/>
          <w:sz w:val="19"/>
          <w:szCs w:val="19"/>
          <w:lang w:val="sk-SK" w:eastAsia="en-AU"/>
        </w:rPr>
        <w:t xml:space="preserve">,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w:t>
      </w:r>
      <w:del w:id="206" w:author="Autor">
        <w:r w:rsidRPr="0073389C" w:rsidDel="00C13C2D">
          <w:rPr>
            <w:rFonts w:ascii="Arial" w:hAnsi="Arial" w:cs="Arial"/>
            <w:sz w:val="19"/>
            <w:szCs w:val="19"/>
            <w:lang w:val="sk-SK" w:eastAsia="en-AU"/>
          </w:rPr>
          <w:delText xml:space="preserve"> - </w:delText>
        </w:r>
        <w:r w:rsidR="00A31FFB" w:rsidDel="00C13C2D">
          <w:rPr>
            <w:rFonts w:ascii="Arial" w:hAnsi="Arial" w:cs="Arial"/>
            <w:sz w:val="19"/>
            <w:szCs w:val="19"/>
            <w:lang w:val="sk-SK" w:eastAsia="en-AU"/>
          </w:rPr>
          <w:delText>v prípade prijatia prostriedkov</w:delText>
        </w:r>
      </w:del>
      <w:r w:rsidRPr="0073389C">
        <w:rPr>
          <w:rFonts w:ascii="Arial" w:hAnsi="Arial" w:cs="Arial"/>
          <w:sz w:val="19"/>
          <w:szCs w:val="19"/>
          <w:lang w:val="sk-SK" w:eastAsia="en-AU"/>
        </w:rPr>
        <w:t>).</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7A55CEE0" w14:textId="759C816F"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7A55CEE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7A55CEE2" w14:textId="03BAA609"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lastRenderedPageBreak/>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7A55CEE3" w14:textId="2D5111A1"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7A55CEE4" w14:textId="77777777" w:rsidR="00031457" w:rsidRPr="0073389C" w:rsidRDefault="00031457" w:rsidP="00E61650">
      <w:pPr>
        <w:spacing w:before="120" w:after="120" w:line="288" w:lineRule="auto"/>
        <w:jc w:val="both"/>
      </w:pPr>
    </w:p>
    <w:p w14:paraId="7A55CEE5"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207" w:name="_Toc440372870"/>
      <w:bookmarkStart w:id="208" w:name="_Toc440636381"/>
      <w:bookmarkStart w:id="209"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207"/>
      <w:bookmarkEnd w:id="208"/>
      <w:r w:rsidR="0039421B" w:rsidRPr="0073389C">
        <w:rPr>
          <w:lang w:val="sk-SK"/>
        </w:rPr>
        <w:t xml:space="preserve"> </w:t>
      </w:r>
    </w:p>
    <w:p w14:paraId="7A55CEE6"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12"/>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7A55CEE7"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01CB37AB" w14:textId="669B0C20" w:rsidR="008D2E36" w:rsidRPr="00C33B6F" w:rsidRDefault="008D2E36" w:rsidP="0027405B">
      <w:pPr>
        <w:pStyle w:val="Odsekzoznamu"/>
        <w:numPr>
          <w:ilvl w:val="0"/>
          <w:numId w:val="79"/>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6C23515E" w14:textId="716949A0" w:rsidR="008D2E36" w:rsidRPr="00C33B6F" w:rsidRDefault="008D2E36" w:rsidP="0027405B">
      <w:pPr>
        <w:pStyle w:val="Odsekzoznamu"/>
        <w:numPr>
          <w:ilvl w:val="0"/>
          <w:numId w:val="79"/>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762B0689" w14:textId="04EFF491" w:rsidR="00521CFB" w:rsidRDefault="008D2E36" w:rsidP="0027405B">
      <w:pPr>
        <w:pStyle w:val="Odsekzoznamu"/>
        <w:numPr>
          <w:ilvl w:val="0"/>
          <w:numId w:val="79"/>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59722A40" w14:textId="57677C82" w:rsidR="003F3CEE" w:rsidRPr="003F3CEE" w:rsidDel="00BB4058" w:rsidRDefault="008D2E36" w:rsidP="0099542E">
      <w:pPr>
        <w:pStyle w:val="Odsekzoznamu"/>
        <w:numPr>
          <w:ilvl w:val="0"/>
          <w:numId w:val="79"/>
        </w:numPr>
        <w:autoSpaceDE w:val="0"/>
        <w:autoSpaceDN w:val="0"/>
        <w:adjustRightInd w:val="0"/>
        <w:spacing w:before="120" w:after="120" w:line="288" w:lineRule="auto"/>
        <w:jc w:val="both"/>
        <w:rPr>
          <w:del w:id="210" w:author="Autor"/>
          <w:rFonts w:cs="Arial"/>
          <w:szCs w:val="19"/>
        </w:rPr>
      </w:pPr>
      <w:r>
        <w:t xml:space="preserve">prijímateľ zo súkromného sektora </w:t>
      </w:r>
      <w:r w:rsidRPr="00BB4058">
        <w:rPr>
          <w:rFonts w:cs="Arial"/>
          <w:szCs w:val="16"/>
        </w:rPr>
        <w:t>je v prípade, ak prostriedky EÚ a </w:t>
      </w:r>
      <w:r w:rsidR="00E900CE" w:rsidRPr="00BB4058">
        <w:rPr>
          <w:rFonts w:cs="Arial"/>
          <w:szCs w:val="16"/>
        </w:rPr>
        <w:t>ŠR</w:t>
      </w:r>
      <w:r w:rsidRPr="00BB4058">
        <w:rPr>
          <w:rFonts w:cs="Arial"/>
          <w:szCs w:val="16"/>
        </w:rPr>
        <w:t xml:space="preserve"> na spolufinancovanie určené na financovanie projektu sú poskytované iba systémom refundácie, </w:t>
      </w:r>
      <w:r w:rsidR="00611E51" w:rsidRPr="00BB4058">
        <w:rPr>
          <w:rFonts w:cs="Arial"/>
          <w:szCs w:val="16"/>
        </w:rPr>
        <w:t xml:space="preserve">povinný </w:t>
      </w:r>
      <w:r w:rsidRPr="00BB4058">
        <w:rPr>
          <w:rFonts w:cs="Arial"/>
          <w:szCs w:val="16"/>
        </w:rPr>
        <w:t>prijímať ich na jeden účet vedený v komerčnej banke.</w:t>
      </w:r>
      <w:r w:rsidR="00190006" w:rsidRPr="000623F2">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ins w:id="211" w:author="Autor">
        <w:r w:rsidR="003F3CEE" w:rsidRPr="00BB4058">
          <w:rPr>
            <w:rFonts w:cs="Arial"/>
            <w:szCs w:val="19"/>
          </w:rPr>
          <w:t xml:space="preserve"> </w:t>
        </w:r>
      </w:ins>
    </w:p>
    <w:p w14:paraId="60659DD1" w14:textId="16B5250B" w:rsidR="008D2E36" w:rsidRDefault="008D2E36" w:rsidP="00BB4058">
      <w:pPr>
        <w:autoSpaceDE w:val="0"/>
        <w:autoSpaceDN w:val="0"/>
        <w:adjustRightInd w:val="0"/>
        <w:spacing w:before="120" w:after="120" w:line="288" w:lineRule="auto"/>
        <w:jc w:val="both"/>
      </w:pPr>
      <w:r w:rsidRPr="00BB4058">
        <w:rPr>
          <w:rFonts w:cs="Arial"/>
          <w:szCs w:val="16"/>
        </w:rPr>
        <w:t>V prípade, ak prostriedky EÚ a </w:t>
      </w:r>
      <w:r w:rsidR="00E900CE" w:rsidRPr="00BB4058">
        <w:rPr>
          <w:rFonts w:cs="Arial"/>
          <w:szCs w:val="16"/>
        </w:rPr>
        <w:t>ŠR</w:t>
      </w:r>
      <w:r w:rsidRPr="00BB4058">
        <w:rPr>
          <w:rFonts w:cs="Arial"/>
          <w:szCs w:val="16"/>
        </w:rPr>
        <w:t xml:space="preserve"> na spolufinancovanie poskytnuté systémom predfinancovania, resp. zálohovej platby sú úročené, prijímate</w:t>
      </w:r>
      <w:r w:rsidR="006255F4" w:rsidRPr="00BB4058">
        <w:rPr>
          <w:rFonts w:cs="Arial"/>
          <w:szCs w:val="16"/>
        </w:rPr>
        <w:t>ľ</w:t>
      </w:r>
      <w:r w:rsidRPr="00BB4058">
        <w:rPr>
          <w:rFonts w:cs="Arial"/>
          <w:szCs w:val="16"/>
        </w:rPr>
        <w:t xml:space="preserve"> </w:t>
      </w:r>
      <w:r w:rsidR="006255F4" w:rsidRPr="00BB4058">
        <w:rPr>
          <w:rFonts w:cs="Arial"/>
          <w:szCs w:val="16"/>
        </w:rPr>
        <w:t>je</w:t>
      </w:r>
      <w:r w:rsidRPr="00BB4058">
        <w:rPr>
          <w:rFonts w:cs="Arial"/>
          <w:szCs w:val="16"/>
        </w:rPr>
        <w:t xml:space="preserve"> povinn</w:t>
      </w:r>
      <w:r w:rsidR="006255F4" w:rsidRPr="00BB4058">
        <w:rPr>
          <w:rFonts w:cs="Arial"/>
          <w:szCs w:val="16"/>
        </w:rPr>
        <w:t>ý</w:t>
      </w:r>
      <w:r w:rsidRPr="00BB4058">
        <w:rPr>
          <w:rFonts w:cs="Arial"/>
          <w:szCs w:val="16"/>
        </w:rPr>
        <w:t xml:space="preserve"> otvoriť si osobitný účet</w:t>
      </w:r>
      <w:r>
        <w:rPr>
          <w:rStyle w:val="Odkaznapoznmkupodiarou"/>
          <w:rFonts w:cs="Arial"/>
          <w:szCs w:val="16"/>
        </w:rPr>
        <w:footnoteReference w:id="13"/>
      </w:r>
      <w:r w:rsidRPr="00BB4058">
        <w:rPr>
          <w:rFonts w:cs="Arial"/>
          <w:szCs w:val="16"/>
        </w:rPr>
        <w:t xml:space="preserve"> na projekt. Vlastné zdroje prijímateľa na realizáciu projektu (ak relevantné) 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sidRPr="00BB4058">
        <w:rPr>
          <w:rFonts w:cs="Arial"/>
          <w:szCs w:val="16"/>
        </w:rPr>
        <w:t>poskytovateľovi</w:t>
      </w:r>
      <w:r w:rsidRPr="00BB4058">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sidRPr="00BB4058">
        <w:rPr>
          <w:rFonts w:cs="Arial"/>
          <w:szCs w:val="16"/>
        </w:rPr>
        <w:t>ŠR</w:t>
      </w:r>
      <w:r w:rsidRPr="00BB4058">
        <w:rPr>
          <w:rFonts w:cs="Arial"/>
          <w:szCs w:val="16"/>
        </w:rPr>
        <w:t xml:space="preserve"> na spolufinancovanie odviesť do príjmov </w:t>
      </w:r>
      <w:r w:rsidRPr="00BB4058">
        <w:rPr>
          <w:rFonts w:cs="Arial"/>
          <w:szCs w:val="16"/>
        </w:rPr>
        <w:lastRenderedPageBreak/>
        <w:t>štátneho rozpočtu na príjmový účet platobnej jednotky jedenkrát ročne. Odvod výnosov prijímateľ potvrdí predložením výpisu z osobitného účtu.</w:t>
      </w:r>
    </w:p>
    <w:p w14:paraId="684F251B" w14:textId="3705DEB3"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7A55CEED" w14:textId="1DA1C8CC"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14"/>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7A55CE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7A55CEEF"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7A55CEF0"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7A55CEF1" w14:textId="773D3A49" w:rsidR="00931F23" w:rsidRPr="008D2E36" w:rsidRDefault="008D2E36" w:rsidP="0027405B">
      <w:pPr>
        <w:pStyle w:val="Odsekzoznamu"/>
        <w:numPr>
          <w:ilvl w:val="0"/>
          <w:numId w:val="80"/>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p>
    <w:p w14:paraId="7A55CEF2" w14:textId="1A92D732" w:rsidR="00931F23" w:rsidRPr="008D2E36" w:rsidRDefault="008D2E36" w:rsidP="0027405B">
      <w:pPr>
        <w:pStyle w:val="Odsekzoznamu"/>
        <w:numPr>
          <w:ilvl w:val="0"/>
          <w:numId w:val="80"/>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14:paraId="7A55CEF3" w14:textId="1EF541B2"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15"/>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w:t>
      </w:r>
      <w:r w:rsidRPr="0073389C">
        <w:lastRenderedPageBreak/>
        <w:t>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7A55CEF4" w14:textId="3296F870"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7A55CEF5" w14:textId="64C5A0E6"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A55CEF6" w14:textId="0CBA8AF3"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16"/>
      </w:r>
      <w:r w:rsidRPr="0073389C">
        <w:t>.</w:t>
      </w:r>
    </w:p>
    <w:p w14:paraId="7A55CEF7" w14:textId="711532E3" w:rsidR="00115CEF" w:rsidRDefault="00922A0E" w:rsidP="00E61650">
      <w:pPr>
        <w:autoSpaceDE w:val="0"/>
        <w:autoSpaceDN w:val="0"/>
        <w:adjustRightInd w:val="0"/>
        <w:spacing w:before="120" w:after="120" w:line="288" w:lineRule="auto"/>
        <w:jc w:val="both"/>
        <w:rPr>
          <w:ins w:id="212" w:author="Autor"/>
        </w:rPr>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7CD95216" w14:textId="77777777" w:rsidR="003F3CEE" w:rsidRDefault="003F3CEE" w:rsidP="003F3CEE">
      <w:pPr>
        <w:rPr>
          <w:ins w:id="213" w:author="Autor"/>
          <w:rFonts w:cs="Arial"/>
          <w:b/>
          <w:szCs w:val="19"/>
        </w:rPr>
      </w:pPr>
      <w:ins w:id="214" w:author="Autor">
        <w:r w:rsidRPr="00B74DAF">
          <w:rPr>
            <w:rFonts w:cs="Arial"/>
            <w:b/>
            <w:szCs w:val="19"/>
          </w:rPr>
          <w:t>Vy</w:t>
        </w:r>
        <w:r>
          <w:rPr>
            <w:rFonts w:cs="Arial"/>
            <w:b/>
            <w:szCs w:val="19"/>
          </w:rPr>
          <w:t>š</w:t>
        </w:r>
        <w:r w:rsidRPr="00B74DAF">
          <w:rPr>
            <w:rFonts w:cs="Arial"/>
            <w:b/>
            <w:szCs w:val="19"/>
          </w:rPr>
          <w:t>ší územný celok</w:t>
        </w:r>
        <w:r>
          <w:rPr>
            <w:rFonts w:cs="Arial"/>
            <w:b/>
            <w:szCs w:val="19"/>
          </w:rPr>
          <w:t xml:space="preserve"> resp.  obec</w:t>
        </w:r>
      </w:ins>
    </w:p>
    <w:p w14:paraId="6AFDA7F6" w14:textId="77777777" w:rsidR="003F3CEE" w:rsidRPr="00B74DAF" w:rsidRDefault="003F3CEE" w:rsidP="003F3CEE">
      <w:pPr>
        <w:rPr>
          <w:ins w:id="215" w:author="Autor"/>
          <w:rFonts w:cs="Arial"/>
          <w:b/>
          <w:szCs w:val="19"/>
        </w:rPr>
      </w:pPr>
    </w:p>
    <w:p w14:paraId="382EFF91" w14:textId="77777777" w:rsidR="003F3CEE" w:rsidRDefault="003F3CEE" w:rsidP="003F3CEE">
      <w:pPr>
        <w:tabs>
          <w:tab w:val="num" w:pos="284"/>
        </w:tabs>
        <w:autoSpaceDE w:val="0"/>
        <w:autoSpaceDN w:val="0"/>
        <w:adjustRightInd w:val="0"/>
        <w:spacing w:after="100" w:afterAutospacing="1"/>
        <w:jc w:val="both"/>
        <w:rPr>
          <w:ins w:id="216" w:author="Autor"/>
          <w:rFonts w:cs="Arial"/>
          <w:szCs w:val="19"/>
        </w:rPr>
      </w:pPr>
      <w:ins w:id="217" w:author="Autor">
        <w:r>
          <w:rPr>
            <w:rFonts w:cs="Arial"/>
            <w:szCs w:val="19"/>
          </w:rPr>
          <w:t>V</w:t>
        </w:r>
        <w:r w:rsidRPr="00B74DAF">
          <w:rPr>
            <w:rFonts w:cs="Arial"/>
            <w:szCs w:val="19"/>
          </w:rPr>
          <w:t xml:space="preserve"> prípade využitia systému refundácie môže prijímateľ realizovať úhrady oprávnených výdavkov aj z iných účtov otvorených prijímateľom pri dodržaní podmienky existencie jedného účtu na príjem prostriedkov EÚ a štátneho rozpočtu na spolufinancovanie. Prijímateľ je povinný oznámiť </w:t>
        </w:r>
        <w:r>
          <w:rPr>
            <w:rFonts w:cs="Arial"/>
            <w:szCs w:val="19"/>
          </w:rPr>
          <w:t>poskytovateľovi identifikáciu takýchto účtov. V</w:t>
        </w:r>
        <w:r w:rsidRPr="00B74DAF">
          <w:rPr>
            <w:rFonts w:cs="Arial"/>
            <w:szCs w:val="19"/>
          </w:rPr>
          <w:t> prípade, ak prostriedky EÚ a štátneho rozpočtu na spolufinancovanie sú poskytované systémom refundácie, sú úroky vzniknuté na</w:t>
        </w:r>
        <w:r>
          <w:rPr>
            <w:rFonts w:cs="Arial"/>
            <w:szCs w:val="19"/>
          </w:rPr>
          <w:t xml:space="preserve"> tomto účte príjmom prijímateľa.</w:t>
        </w:r>
      </w:ins>
    </w:p>
    <w:p w14:paraId="7E0F34F7" w14:textId="77777777" w:rsidR="003F3CEE" w:rsidRPr="00B74DAF" w:rsidRDefault="003F3CEE" w:rsidP="003F3CEE">
      <w:pPr>
        <w:tabs>
          <w:tab w:val="num" w:pos="284"/>
        </w:tabs>
        <w:autoSpaceDE w:val="0"/>
        <w:autoSpaceDN w:val="0"/>
        <w:adjustRightInd w:val="0"/>
        <w:spacing w:after="100" w:afterAutospacing="1"/>
        <w:jc w:val="both"/>
        <w:rPr>
          <w:ins w:id="218" w:author="Autor"/>
          <w:rFonts w:cs="Arial"/>
          <w:szCs w:val="19"/>
        </w:rPr>
      </w:pPr>
      <w:ins w:id="219" w:author="Autor">
        <w:r>
          <w:rPr>
            <w:rFonts w:cs="Arial"/>
            <w:szCs w:val="19"/>
          </w:rPr>
          <w:t>V</w:t>
        </w:r>
        <w:r w:rsidRPr="00B74DAF">
          <w:rPr>
            <w:rFonts w:cs="Arial"/>
            <w:szCs w:val="19"/>
          </w:rPr>
          <w:t xml:space="preserve"> prípade, ak prostriedky EÚ a štátneho rozpočtu na spolufinancovanie poskytnuté systémom predfinancovania, resp.</w:t>
        </w:r>
        <w:r>
          <w:rPr>
            <w:rFonts w:cs="Arial"/>
            <w:szCs w:val="19"/>
          </w:rPr>
          <w:t xml:space="preserve"> </w:t>
        </w:r>
        <w:r w:rsidRPr="00B74DAF">
          <w:rPr>
            <w:rFonts w:cs="Arial"/>
            <w:szCs w:val="19"/>
          </w:rPr>
          <w:t xml:space="preserve">zálohovej platby sú úročené, prijímateľ je povinný otvoriť si osobitný </w:t>
        </w:r>
        <w:r>
          <w:rPr>
            <w:rFonts w:cs="Arial"/>
            <w:szCs w:val="19"/>
          </w:rPr>
          <w:t>účet</w:t>
        </w:r>
        <w:r w:rsidRPr="00B74DAF">
          <w:rPr>
            <w:rFonts w:cs="Arial"/>
            <w:szCs w:val="19"/>
          </w:rPr>
          <w:t xml:space="preserve"> na projekt. Vlastné zdroje prijímateľa na realizáciu projektu môžu prechádzať cez osobitný účet. V prípade, ak vlastné zdroje prijímateľa prechádzajú cez osobitný účet, prijímateľ je povinný vložiť vlastné zdroje na spolufinancovanie najneskôr pred vykonaním </w:t>
        </w:r>
        <w:r>
          <w:rPr>
            <w:rFonts w:cs="Arial"/>
            <w:szCs w:val="19"/>
          </w:rPr>
          <w:t xml:space="preserve">úhrady záväzku </w:t>
        </w:r>
        <w:r w:rsidRPr="00B74DAF">
          <w:rPr>
            <w:rFonts w:cs="Arial"/>
            <w:szCs w:val="19"/>
          </w:rPr>
          <w:t>na osobitný účet prijímateľa a predložiť riadiacemu orgánu výpis z osobitného účtu ako potvrdenie o prevode vlastných zdrojov. V prípade, ak vlastné zdroje prijímateľa neprechádzajú cez osobitný účet, prijímateľ je povinný ku každému uhradenému výdavku predložiť riadiacemu orgánu výpis z iného účtu otvoreného prijímateľom o úhrade vlastných zdrojov prijímateľa. Prijímateľ je povinný výnosy za prostriedky EÚ a štátneho rozpočtu na spolufinancovanie vzniknuté na osobitnom účte odviesť do príjmov štátneho rozpočtu na príjmový účet platobnej jednotky jedenkrát ročne. Odvod výnosov prijímateľ potvrdí predl</w:t>
        </w:r>
        <w:r>
          <w:rPr>
            <w:rFonts w:cs="Arial"/>
            <w:szCs w:val="19"/>
          </w:rPr>
          <w:t>ožením výpisu z osobitného účtu.</w:t>
        </w:r>
      </w:ins>
    </w:p>
    <w:p w14:paraId="286FD906" w14:textId="77777777" w:rsidR="003F3CEE" w:rsidRDefault="003F3CEE" w:rsidP="003F3CEE">
      <w:pPr>
        <w:autoSpaceDE w:val="0"/>
        <w:autoSpaceDN w:val="0"/>
        <w:adjustRightInd w:val="0"/>
        <w:jc w:val="both"/>
        <w:rPr>
          <w:ins w:id="220" w:author="Autor"/>
          <w:rFonts w:cs="Arial"/>
          <w:szCs w:val="19"/>
        </w:rPr>
      </w:pPr>
      <w:ins w:id="221" w:author="Autor">
        <w:r>
          <w:rPr>
            <w:rFonts w:cs="Arial"/>
            <w:szCs w:val="19"/>
          </w:rPr>
          <w:t>V</w:t>
        </w:r>
        <w:r w:rsidRPr="00B74DAF">
          <w:rPr>
            <w:rFonts w:cs="Arial"/>
            <w:szCs w:val="19"/>
          </w:rPr>
          <w:t xml:space="preserve"> prípade využitia systému zálohovej platby môžu byť špecifické výdavky realizované aj z iného účtu otvoreného prijímateľom. Prijímateľ je povinný </w:t>
        </w:r>
        <w:r>
          <w:rPr>
            <w:rFonts w:cs="Arial"/>
            <w:szCs w:val="19"/>
          </w:rPr>
          <w:t xml:space="preserve">Poskytovateľovi </w:t>
        </w:r>
        <w:r w:rsidRPr="00B74DAF">
          <w:rPr>
            <w:rFonts w:cs="Arial"/>
            <w:szCs w:val="19"/>
          </w:rPr>
          <w:t>identifikáciu takéhoto účtu. Tieto výdavky nesmú byť hradené z osobitného účtu zriadeného na realizáciu iných programov zahraničnej pomoci (napr. projektov Finančného mechanizmu Európskeho hospodárskeho priestoru, Nórskeho finančného mechanizmu alebo iných projektov financovaných zo ŠF, KF a ENRF). Prijímateľ po pripísaní prostriedkov zálohovej platby prevádza prostriedky EÚ a štátneho rozpočtu na spolufinancovanie na úhradu špecifických výdavkov jedným z nasledovných spôsobov:</w:t>
        </w:r>
      </w:ins>
    </w:p>
    <w:p w14:paraId="65E5873B" w14:textId="77777777" w:rsidR="003F3CEE" w:rsidRDefault="003F3CEE" w:rsidP="003F3CEE">
      <w:pPr>
        <w:autoSpaceDE w:val="0"/>
        <w:autoSpaceDN w:val="0"/>
        <w:adjustRightInd w:val="0"/>
        <w:jc w:val="both"/>
        <w:rPr>
          <w:ins w:id="222" w:author="Autor"/>
          <w:rFonts w:cs="Arial"/>
          <w:szCs w:val="19"/>
        </w:rPr>
      </w:pPr>
    </w:p>
    <w:p w14:paraId="3181CA49" w14:textId="77777777" w:rsidR="003F3CEE" w:rsidRDefault="003F3CEE" w:rsidP="003F3CEE">
      <w:pPr>
        <w:pStyle w:val="Odsekzoznamu"/>
        <w:numPr>
          <w:ilvl w:val="0"/>
          <w:numId w:val="136"/>
        </w:numPr>
        <w:tabs>
          <w:tab w:val="num" w:pos="567"/>
        </w:tabs>
        <w:autoSpaceDE w:val="0"/>
        <w:autoSpaceDN w:val="0"/>
        <w:adjustRightInd w:val="0"/>
        <w:ind w:left="284"/>
        <w:jc w:val="both"/>
        <w:rPr>
          <w:ins w:id="223" w:author="Autor"/>
          <w:rFonts w:cs="Arial"/>
          <w:szCs w:val="19"/>
        </w:rPr>
      </w:pPr>
      <w:ins w:id="224" w:author="Autor">
        <w:r w:rsidRPr="00D877AF">
          <w:rPr>
            <w:rFonts w:cs="Arial"/>
            <w:szCs w:val="19"/>
          </w:rPr>
          <w:lastRenderedPageBreak/>
          <w:t xml:space="preserve">z osobitného účtu prevedie alikvotný podiel špecifického výdavku na iný účet otvorený prijímateľom a následne realizuje úhradu záväzku. Prijímateľ predloží </w:t>
        </w:r>
        <w:r>
          <w:rPr>
            <w:rFonts w:cs="Arial"/>
            <w:szCs w:val="19"/>
          </w:rPr>
          <w:t>Poskytovateľovi</w:t>
        </w:r>
        <w:r w:rsidRPr="00D877AF">
          <w:rPr>
            <w:rFonts w:cs="Arial"/>
            <w:szCs w:val="19"/>
          </w:rPr>
          <w:t xml:space="preserve"> výpis z iného účtu otvoreného prijímateľom potvrdzujúci úhradu záväzku a výpis z osobitného účtu potvrdzujúci použitie prostriedkov z poskytnutej zálohovej platby,</w:t>
        </w:r>
      </w:ins>
    </w:p>
    <w:p w14:paraId="5B3A22EB" w14:textId="77777777" w:rsidR="003F3CEE" w:rsidRPr="00D877AF" w:rsidRDefault="003F3CEE" w:rsidP="003F3CEE">
      <w:pPr>
        <w:pStyle w:val="Odsekzoznamu"/>
        <w:tabs>
          <w:tab w:val="num" w:pos="567"/>
        </w:tabs>
        <w:autoSpaceDE w:val="0"/>
        <w:autoSpaceDN w:val="0"/>
        <w:adjustRightInd w:val="0"/>
        <w:ind w:left="284"/>
        <w:jc w:val="both"/>
        <w:rPr>
          <w:ins w:id="225" w:author="Autor"/>
          <w:rFonts w:cs="Arial"/>
          <w:szCs w:val="19"/>
        </w:rPr>
      </w:pPr>
    </w:p>
    <w:p w14:paraId="605A6763" w14:textId="77777777" w:rsidR="003F3CEE" w:rsidRPr="00D877AF" w:rsidRDefault="003F3CEE" w:rsidP="003F3CEE">
      <w:pPr>
        <w:pStyle w:val="Odsekzoznamu"/>
        <w:numPr>
          <w:ilvl w:val="0"/>
          <w:numId w:val="136"/>
        </w:numPr>
        <w:tabs>
          <w:tab w:val="num" w:pos="567"/>
        </w:tabs>
        <w:autoSpaceDE w:val="0"/>
        <w:autoSpaceDN w:val="0"/>
        <w:adjustRightInd w:val="0"/>
        <w:spacing w:afterLines="20" w:after="48"/>
        <w:ind w:left="284"/>
        <w:jc w:val="both"/>
        <w:rPr>
          <w:ins w:id="226" w:author="Autor"/>
          <w:rFonts w:cs="Arial"/>
          <w:szCs w:val="19"/>
        </w:rPr>
      </w:pPr>
      <w:ins w:id="227" w:author="Autor">
        <w:r w:rsidRPr="00D877AF">
          <w:rPr>
            <w:rFonts w:cs="Arial"/>
            <w:szCs w:val="19"/>
          </w:rPr>
          <w:t>minimálne raz mesačne prevedie prostriedky z osobitného účtu na iný účet otvorený prijímateľom, z ktorého priebežne realizuje úhrady špecifických výdavkov.</w:t>
        </w:r>
        <w:r>
          <w:rPr>
            <w:rFonts w:cs="Arial"/>
            <w:szCs w:val="19"/>
          </w:rPr>
          <w:t xml:space="preserve"> </w:t>
        </w:r>
        <w:r w:rsidRPr="00D877AF">
          <w:rPr>
            <w:rFonts w:cs="Arial"/>
            <w:szCs w:val="19"/>
          </w:rPr>
          <w:t>Prijímateľ prevedie sumu vo výške oprávnených výdavkov vzniknutých počas predchádzajúceho kalendárneho mesiaca najneskôr do 5 pracovných dní od ukončenia p</w:t>
        </w:r>
        <w:r>
          <w:rPr>
            <w:rFonts w:cs="Arial"/>
            <w:szCs w:val="19"/>
          </w:rPr>
          <w:t>redmetného kalendárneho mesiaca.</w:t>
        </w:r>
      </w:ins>
    </w:p>
    <w:p w14:paraId="073D2EE3" w14:textId="77777777" w:rsidR="003F3CEE" w:rsidRDefault="003F3CEE" w:rsidP="003F3CEE">
      <w:pPr>
        <w:autoSpaceDE w:val="0"/>
        <w:autoSpaceDN w:val="0"/>
        <w:adjustRightInd w:val="0"/>
        <w:spacing w:afterLines="20" w:after="48"/>
        <w:ind w:left="284"/>
        <w:jc w:val="both"/>
        <w:rPr>
          <w:ins w:id="228" w:author="Autor"/>
          <w:rFonts w:cs="Arial"/>
          <w:szCs w:val="19"/>
        </w:rPr>
      </w:pPr>
    </w:p>
    <w:p w14:paraId="513C7FD9" w14:textId="77777777" w:rsidR="003F3CEE" w:rsidRDefault="003F3CEE" w:rsidP="003F3CEE">
      <w:pPr>
        <w:autoSpaceDE w:val="0"/>
        <w:autoSpaceDN w:val="0"/>
        <w:adjustRightInd w:val="0"/>
        <w:spacing w:afterLines="20" w:after="48"/>
        <w:jc w:val="both"/>
        <w:rPr>
          <w:ins w:id="229" w:author="Autor"/>
          <w:rFonts w:cs="Arial"/>
          <w:szCs w:val="19"/>
        </w:rPr>
      </w:pPr>
      <w:ins w:id="230" w:author="Autor">
        <w:r w:rsidRPr="00B74DAF">
          <w:rPr>
            <w:rFonts w:cs="Arial"/>
            <w:szCs w:val="19"/>
          </w:rPr>
          <w:t>V prípade, ak je prijímateľom VÚC</w:t>
        </w:r>
        <w:r>
          <w:rPr>
            <w:rFonts w:cs="Arial"/>
            <w:szCs w:val="19"/>
          </w:rPr>
          <w:t xml:space="preserve"> resp. obec</w:t>
        </w:r>
        <w:r w:rsidRPr="00B74DAF">
          <w:rPr>
            <w:rFonts w:cs="Arial"/>
            <w:szCs w:val="19"/>
          </w:rPr>
          <w:t xml:space="preserve"> a projekt realizuje rozpočtová alebo príspevková organizácia v zriaďovateľskej pôsobnosti prijímateľa, úhrada oprávnených výdavkov môže byť realizovaná aj z účtov tohto subjektu pri dodržaní podmienky existencie účtu prijímateľa určeného na príjem prostriedkov EÚ a štátneho rozpočtu na spolufinancovanie. Zároveň subjekt v zriaďovateľskej pôsobnosti prijímateľa je povinný realizovať oprávnené výdavky prostredníctvom rozpočtu.</w:t>
        </w:r>
        <w:r>
          <w:rPr>
            <w:rFonts w:cs="Arial"/>
            <w:szCs w:val="19"/>
          </w:rPr>
          <w:t xml:space="preserve"> </w:t>
        </w:r>
        <w:r w:rsidRPr="00B74DAF">
          <w:rPr>
            <w:rFonts w:cs="Arial"/>
            <w:szCs w:val="19"/>
          </w:rPr>
          <w:t xml:space="preserve">Prijímateľ je povinný bezodkladne oznámiť </w:t>
        </w:r>
        <w:r>
          <w:rPr>
            <w:rFonts w:cs="Arial"/>
            <w:szCs w:val="19"/>
          </w:rPr>
          <w:t>poskytovateľovi</w:t>
        </w:r>
        <w:r w:rsidRPr="00B74DAF">
          <w:rPr>
            <w:rFonts w:cs="Arial"/>
            <w:szCs w:val="19"/>
          </w:rPr>
          <w:t xml:space="preserve"> identifikáciu účtov, z ktorých realizuje úhradu oprávnených výdavkov za podmienky dodržania pravidiel vzťahujúcich sa na špecifické výdavky a úroky.</w:t>
        </w:r>
      </w:ins>
    </w:p>
    <w:p w14:paraId="4DAB47D9" w14:textId="30314E83" w:rsidR="003F3CEE" w:rsidDel="003F3CEE" w:rsidRDefault="003F3CEE" w:rsidP="00E61650">
      <w:pPr>
        <w:autoSpaceDE w:val="0"/>
        <w:autoSpaceDN w:val="0"/>
        <w:adjustRightInd w:val="0"/>
        <w:spacing w:before="120" w:after="120" w:line="288" w:lineRule="auto"/>
        <w:jc w:val="both"/>
        <w:rPr>
          <w:del w:id="231" w:author="Autor"/>
        </w:rPr>
      </w:pPr>
    </w:p>
    <w:p w14:paraId="54D82EB1" w14:textId="338F25CD" w:rsidR="008D2E36" w:rsidRPr="003A1E7D" w:rsidRDefault="008D2E36" w:rsidP="00E135DC">
      <w:bookmarkStart w:id="232" w:name="_Toc440372871"/>
      <w:bookmarkStart w:id="233" w:name="_Toc440636382"/>
      <w:r w:rsidRPr="00E135DC">
        <w:rPr>
          <w:b/>
        </w:rPr>
        <w:t>Platby vo vzťahu prijímateľ – dodávateľ/zhotoviteľ</w:t>
      </w:r>
      <w:bookmarkEnd w:id="232"/>
      <w:bookmarkEnd w:id="233"/>
    </w:p>
    <w:p w14:paraId="3B9744BE" w14:textId="33262A13" w:rsidR="008D2E36" w:rsidRPr="0073389C" w:rsidRDefault="008D2E36" w:rsidP="008D2E36">
      <w:pPr>
        <w:autoSpaceDE w:val="0"/>
        <w:autoSpaceDN w:val="0"/>
        <w:adjustRightInd w:val="0"/>
        <w:spacing w:before="120" w:after="120" w:line="288" w:lineRule="auto"/>
        <w:jc w:val="both"/>
      </w:pPr>
      <w:r w:rsidRPr="0073389C">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3534FE79" w14:textId="7141C32F"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7A55CEF8" w14:textId="77777777" w:rsidR="00E61650" w:rsidRPr="0073389C" w:rsidRDefault="00E61650" w:rsidP="00E61650">
      <w:pPr>
        <w:autoSpaceDE w:val="0"/>
        <w:autoSpaceDN w:val="0"/>
        <w:adjustRightInd w:val="0"/>
        <w:spacing w:before="120" w:after="120" w:line="288" w:lineRule="auto"/>
        <w:jc w:val="both"/>
      </w:pPr>
    </w:p>
    <w:p w14:paraId="7A55CEF9" w14:textId="77777777" w:rsidR="00AE5A8F" w:rsidRPr="0073389C" w:rsidRDefault="00AE5A8F" w:rsidP="00E61650">
      <w:pPr>
        <w:pStyle w:val="Nadpis3"/>
        <w:spacing w:line="288" w:lineRule="auto"/>
        <w:ind w:left="567" w:firstLine="0"/>
        <w:rPr>
          <w:lang w:val="sk-SK"/>
        </w:rPr>
      </w:pPr>
      <w:bookmarkStart w:id="234" w:name="_Toc440372872"/>
      <w:bookmarkStart w:id="235" w:name="_Toc440636383"/>
      <w:r w:rsidRPr="0073389C">
        <w:rPr>
          <w:lang w:val="sk-SK"/>
        </w:rPr>
        <w:t>Oprávnenosť výdavkov</w:t>
      </w:r>
      <w:bookmarkEnd w:id="209"/>
      <w:bookmarkEnd w:id="234"/>
      <w:bookmarkEnd w:id="235"/>
    </w:p>
    <w:p w14:paraId="7A55CEFA"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A55CEFB"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7A55CEFC" w14:textId="2D9D18A4"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14:paraId="7A55CEFD"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7A55CEFE" w14:textId="214EF2A5"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7A55CEFF" w14:textId="55898E6E"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17"/>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w:t>
      </w:r>
      <w:r w:rsidRPr="0073389C">
        <w:lastRenderedPageBreak/>
        <w:t>finančných vzťahov v prípade prekročenia limitu na nepriame výdavky bude predmetom  individuálnej dohody prijímateľa s </w:t>
      </w:r>
      <w:r w:rsidR="00160BA5" w:rsidRPr="0073389C">
        <w:t>poskytovateľom</w:t>
      </w:r>
      <w:r w:rsidRPr="0073389C">
        <w:t>.</w:t>
      </w:r>
    </w:p>
    <w:p w14:paraId="7A55CF00" w14:textId="77777777" w:rsidR="0014042C" w:rsidRPr="0073389C" w:rsidRDefault="00AE5A8F" w:rsidP="00DE2902">
      <w:pPr>
        <w:spacing w:before="360" w:after="120" w:line="288" w:lineRule="auto"/>
        <w:jc w:val="both"/>
        <w:rPr>
          <w:b/>
        </w:rPr>
      </w:pPr>
      <w:r w:rsidRPr="0073389C">
        <w:rPr>
          <w:b/>
        </w:rPr>
        <w:t xml:space="preserve">Priame výdavky </w:t>
      </w:r>
    </w:p>
    <w:p w14:paraId="7A55CF01" w14:textId="066FBAAA"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7A55CF02" w14:textId="20E7BA1B"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18"/>
      </w:r>
      <w:r w:rsidR="000F5FC0" w:rsidRPr="0073389C">
        <w:t>.</w:t>
      </w:r>
      <w:r w:rsidRPr="0073389C">
        <w:t xml:space="preserve"> </w:t>
      </w:r>
    </w:p>
    <w:p w14:paraId="7A55CF03"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7A55CF04" w14:textId="5E4DABE2"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7A55CF05" w14:textId="0B633181"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7A55CF06" w14:textId="37FA74E8"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7A55CF07"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7A55CF08"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7A55CF09"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7A55CF0A" w14:textId="731AAF58"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7A55CF0B" w14:textId="7D51605D" w:rsidR="0080116A" w:rsidRPr="00B00E0D" w:rsidRDefault="0080116A" w:rsidP="00B00E0D">
      <w:pPr>
        <w:spacing w:before="360" w:after="120" w:line="288" w:lineRule="auto"/>
        <w:jc w:val="both"/>
        <w:rPr>
          <w:b/>
        </w:rPr>
      </w:pPr>
      <w:r w:rsidRPr="00B00E0D">
        <w:rPr>
          <w:b/>
        </w:rPr>
        <w:t>Nepriame výdavky</w:t>
      </w:r>
    </w:p>
    <w:p w14:paraId="7A55CF0C" w14:textId="439A763D"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w:t>
      </w:r>
      <w:r w:rsidR="00391F1C" w:rsidRPr="00666AC8">
        <w:rPr>
          <w:lang w:val="sk-SK"/>
        </w:rPr>
        <w:lastRenderedPageBreak/>
        <w:t xml:space="preserve">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19"/>
      </w:r>
      <w:r w:rsidRPr="0073389C">
        <w:rPr>
          <w:szCs w:val="19"/>
          <w:lang w:val="sk-SK"/>
        </w:rPr>
        <w:t>, fax, internet, upratovanie, nákup spotrebného materiálu, mzdové výdavky obslužných zamestnancov.</w:t>
      </w:r>
    </w:p>
    <w:p w14:paraId="7A55CF0D" w14:textId="3E8943FE"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7A55CF0E" w14:textId="2E8D1162" w:rsidR="004B173C" w:rsidRPr="0073389C" w:rsidRDefault="004B173C" w:rsidP="00E61650">
      <w:pPr>
        <w:spacing w:before="120" w:after="120" w:line="288" w:lineRule="auto"/>
        <w:jc w:val="both"/>
      </w:pPr>
      <w:r w:rsidRPr="0073389C">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7A55CF0F"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7A55CF10" w14:textId="440672CB"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14:paraId="7A55CF11" w14:textId="23270A5A"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14:paraId="7A55CF12"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A55CF13" w14:textId="538D276D"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7A55CF14"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7499AB82" w14:textId="1689D6F4" w:rsidR="004F5296" w:rsidRPr="0073389C" w:rsidRDefault="00AE5A8F" w:rsidP="00E61650">
      <w:pPr>
        <w:spacing w:before="120" w:after="120" w:line="288" w:lineRule="auto"/>
        <w:jc w:val="both"/>
        <w:rPr>
          <w:b/>
        </w:rPr>
      </w:pPr>
      <w:r w:rsidRPr="0073389C">
        <w:rPr>
          <w:b/>
        </w:rPr>
        <w:t>Oprávnené výdavky</w:t>
      </w:r>
    </w:p>
    <w:p w14:paraId="7A55CF16" w14:textId="7FCB4A8A"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7A55CF17" w14:textId="77777777" w:rsidR="00AE5A8F" w:rsidRPr="0073389C" w:rsidRDefault="00AE5A8F" w:rsidP="00E61650">
      <w:pPr>
        <w:spacing w:before="120" w:after="120" w:line="288" w:lineRule="auto"/>
        <w:jc w:val="both"/>
      </w:pPr>
      <w:r w:rsidRPr="0073389C">
        <w:t>Výdavok je oprávnený, ak spĺňa všetky nasledujúce podmienky:</w:t>
      </w:r>
    </w:p>
    <w:p w14:paraId="7A55CF18" w14:textId="4107FF32"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A55CF1A" w14:textId="12A644D4"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lastRenderedPageBreak/>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7A55CF1B"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7A55CF1C"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7A55CF1D" w14:textId="6AD5EF9D"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20"/>
      </w:r>
      <w:r w:rsidRPr="0073389C">
        <w:t xml:space="preserve"> (s výnimkou odpisov);</w:t>
      </w:r>
    </w:p>
    <w:p w14:paraId="7A55CF1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A55CF1F" w14:textId="0EF3F1B3"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p>
    <w:p w14:paraId="7A55CF20" w14:textId="498400EA"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sa účinn</w:t>
      </w:r>
      <w:r w:rsidR="00687044" w:rsidRPr="008F2822">
        <w:rPr>
          <w:sz w:val="18"/>
          <w:szCs w:val="18"/>
        </w:rPr>
        <w:t>osťou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7A55CF2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A55CF2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7A55CF23"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A55CF24" w14:textId="15C68515"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7A55CF2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lastRenderedPageBreak/>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7A55CF26" w14:textId="03167E6F"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7A55CF27" w14:textId="77777777" w:rsidR="00AE5A8F" w:rsidRPr="0073389C" w:rsidRDefault="00AE5A8F" w:rsidP="00E61650">
      <w:pPr>
        <w:spacing w:before="120" w:after="120" w:line="288" w:lineRule="auto"/>
        <w:jc w:val="both"/>
        <w:rPr>
          <w:b/>
        </w:rPr>
      </w:pPr>
      <w:r w:rsidRPr="0073389C">
        <w:rPr>
          <w:b/>
        </w:rPr>
        <w:t>Neoprávnené výdavky</w:t>
      </w:r>
    </w:p>
    <w:p w14:paraId="7A55CF28" w14:textId="3F8C1FB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7A55CF29" w14:textId="289687A4"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7A55CF2A" w14:textId="3C2862E9"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21"/>
      </w:r>
      <w:r w:rsidRPr="0073389C">
        <w:t>, nehnuteľností a</w:t>
      </w:r>
      <w:r w:rsidR="00BE6444">
        <w:t> </w:t>
      </w:r>
      <w:r w:rsidRPr="0073389C">
        <w:t>pozemkov</w:t>
      </w:r>
      <w:r w:rsidR="00BE6444">
        <w:t>;</w:t>
      </w:r>
    </w:p>
    <w:p w14:paraId="7A55CF2B" w14:textId="0151C164"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t>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22"/>
      </w:r>
      <w:r w:rsidRPr="0073389C">
        <w:rPr>
          <w:rFonts w:ascii="Arial" w:hAnsi="Arial" w:cs="Arial"/>
          <w:sz w:val="19"/>
          <w:szCs w:val="19"/>
          <w:lang w:val="sk-SK" w:eastAsia="en-US"/>
        </w:rPr>
        <w:t xml:space="preserve">. </w:t>
      </w:r>
    </w:p>
    <w:p w14:paraId="7A55CF2C" w14:textId="6E4A8656"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7A55CF2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7A55CF2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7A55CF2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7A55CF3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A55CF3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7A55CF32"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7A55CF3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7A55CF3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7A55CF3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7A55CF36"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7A55CF3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7A55CF3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7A55CF3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lastRenderedPageBreak/>
        <w:t>výdavok, ktorý je</w:t>
      </w:r>
      <w:r w:rsidR="007F3A23" w:rsidRPr="0073389C">
        <w:t xml:space="preserve"> alebo </w:t>
      </w:r>
      <w:r w:rsidRPr="0073389C">
        <w:t>bol vo vyhlásenej výzve/ vyzvaní definovaný ako neoprávnený;</w:t>
      </w:r>
    </w:p>
    <w:p w14:paraId="7A55CF3A"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33E21276" w14:textId="0E82262C" w:rsidR="00E734FF" w:rsidRPr="003900AB" w:rsidRDefault="00AE5A8F" w:rsidP="008D155B">
      <w:pPr>
        <w:pStyle w:val="Odsekzoznamu"/>
        <w:numPr>
          <w:ilvl w:val="0"/>
          <w:numId w:val="7"/>
        </w:numPr>
        <w:spacing w:before="120" w:after="120" w:line="288" w:lineRule="auto"/>
        <w:ind w:left="567" w:hanging="283"/>
        <w:contextualSpacing w:val="0"/>
        <w:jc w:val="both"/>
      </w:pPr>
      <w:r w:rsidRPr="003900AB">
        <w:t xml:space="preserve">výdavok </w:t>
      </w:r>
      <w:r w:rsidR="00E734FF" w:rsidRPr="003900AB">
        <w:t>vzniknutý úhradou finančných prostriedkov zo strany prijímateľa/partnera dodávateľovi</w:t>
      </w:r>
      <w:r w:rsidR="00866C54" w:rsidRPr="003900AB">
        <w:t>/ poskytovateľovi</w:t>
      </w:r>
      <w:r w:rsidR="00E734FF" w:rsidRPr="00D83979">
        <w:t xml:space="preserve"> plnenia</w:t>
      </w:r>
      <w:r w:rsidRPr="00D83979">
        <w:t xml:space="preserve"> </w:t>
      </w:r>
      <w:r w:rsidR="00E734FF" w:rsidRPr="00D83979">
        <w:t>za </w:t>
      </w:r>
      <w:r w:rsidRPr="00D83979">
        <w:t>nevyúčtované zálohové platby</w:t>
      </w:r>
      <w:r w:rsidR="00866C54" w:rsidRPr="00D83979">
        <w:t>,</w:t>
      </w:r>
      <w:r w:rsidRPr="00D83979">
        <w:t xml:space="preserve"> poskytnuté preddavky </w:t>
      </w:r>
      <w:r w:rsidR="00866C54" w:rsidRPr="00D83979">
        <w:t>alebo </w:t>
      </w:r>
      <w:r w:rsidRPr="00D83979">
        <w:t>výdavky, pri ktorých vzniká náklad budúceho obdobia (tieto sú oprávnené až v momente vzniku nákladu bežného obdobia)</w:t>
      </w:r>
      <w:r w:rsidR="00E734FF" w:rsidRPr="00B6346F">
        <w:t>, ak RO pre OP EVS neurčí vo v</w:t>
      </w:r>
      <w:r w:rsidR="00E734FF" w:rsidRPr="003900AB">
        <w:t>zťahu k charakteru, použitiu alebo</w:t>
      </w:r>
      <w:r w:rsidR="00866C54" w:rsidRPr="003900AB">
        <w:t> </w:t>
      </w:r>
      <w:r w:rsidR="00E734FF" w:rsidRPr="003900AB">
        <w:t>konkrétnemu subjektu a účelu plnenia inak</w:t>
      </w:r>
      <w:r w:rsidR="007F17A2" w:rsidRPr="003900AB">
        <w:t xml:space="preserve"> (t.j. že </w:t>
      </w:r>
      <w:r w:rsidR="00917C09" w:rsidRPr="003900AB">
        <w:t xml:space="preserve">RO pre OP EVS </w:t>
      </w:r>
      <w:r w:rsidR="007F17A2" w:rsidRPr="003900AB">
        <w:t>bude považovať zrealizovanie preddavku za podmienečne oprávnený výdavok</w:t>
      </w:r>
      <w:r w:rsidR="00863D7C" w:rsidRPr="003900AB">
        <w:t xml:space="preserve"> až do momentu jeho úplného zúčtovania</w:t>
      </w:r>
      <w:r w:rsidR="00777423" w:rsidRPr="003900AB">
        <w:t xml:space="preserve"> prijímateľovi/partnerovi a následne poskytovateľovi</w:t>
      </w:r>
      <w:r w:rsidR="007F17A2" w:rsidRPr="003900AB">
        <w:t>)</w:t>
      </w:r>
      <w:r w:rsidR="00E734FF" w:rsidRPr="003900AB">
        <w:t xml:space="preserve"> vo výzve/vyzvaní alebo na základe individuálneho písomného</w:t>
      </w:r>
      <w:r w:rsidR="00866C54" w:rsidRPr="003900AB">
        <w:t xml:space="preserve"> (e-mailového)</w:t>
      </w:r>
      <w:r w:rsidR="00E734FF" w:rsidRPr="003900AB">
        <w:t xml:space="preserve"> stanoviska RO</w:t>
      </w:r>
      <w:r w:rsidR="007F17A2" w:rsidRPr="003900AB">
        <w:t> </w:t>
      </w:r>
      <w:r w:rsidR="00E734FF" w:rsidRPr="003900AB">
        <w:t>pre OP EVS vo vzťahu ku konkrétnemu prijímateľovi/partnerovi</w:t>
      </w:r>
      <w:r w:rsidR="007F17A2" w:rsidRPr="003900AB">
        <w:t>,</w:t>
      </w:r>
      <w:r w:rsidR="00E734FF" w:rsidRPr="003900AB">
        <w:t xml:space="preserve"> </w:t>
      </w:r>
      <w:r w:rsidR="007F17A2" w:rsidRPr="003900AB">
        <w:t>s určením podmienok</w:t>
      </w:r>
      <w:r w:rsidR="00937019" w:rsidRPr="003900AB">
        <w:t>,</w:t>
      </w:r>
      <w:r w:rsidR="007F17A2" w:rsidRPr="003900AB">
        <w:t xml:space="preserve"> za ktorých je možné preddavkové platby realizovať a splnení nasledujúcich rámcových požiadaviek</w:t>
      </w:r>
      <w:r w:rsidR="00E734FF" w:rsidRPr="003900AB">
        <w:t>:</w:t>
      </w:r>
    </w:p>
    <w:p w14:paraId="045254C4" w14:textId="68F20284" w:rsidR="00866C54" w:rsidRPr="003900AB" w:rsidRDefault="00866C54" w:rsidP="00AE6793">
      <w:pPr>
        <w:pStyle w:val="Odsekzoznamu"/>
        <w:numPr>
          <w:ilvl w:val="0"/>
          <w:numId w:val="125"/>
        </w:numPr>
        <w:spacing w:before="120" w:after="120" w:line="288" w:lineRule="auto"/>
        <w:jc w:val="both"/>
      </w:pPr>
      <w:r w:rsidRPr="003900AB">
        <w:t>úhrada preddavkovej platby, t.j. reálny úbytok finančných prostriedkov na strane prijímateľa</w:t>
      </w:r>
      <w:r w:rsidR="007F17A2" w:rsidRPr="003900AB">
        <w:t>/partnera</w:t>
      </w:r>
      <w:r w:rsidRPr="003900AB">
        <w:t xml:space="preserve"> musí byť realizovaná v období oprávnenosti výdavkov a v súlade s oprávneným obdobím pre výdavky stanovené vo výzve/vyzvaní a v zmluve o poskytnutí NFP,</w:t>
      </w:r>
    </w:p>
    <w:p w14:paraId="658A9434" w14:textId="16523A73" w:rsidR="00866C54" w:rsidRPr="00D83979" w:rsidRDefault="00866C54" w:rsidP="00AE6793">
      <w:pPr>
        <w:pStyle w:val="Odsekzoznamu"/>
        <w:numPr>
          <w:ilvl w:val="0"/>
          <w:numId w:val="125"/>
        </w:numPr>
        <w:spacing w:before="120" w:after="120" w:line="288" w:lineRule="auto"/>
        <w:jc w:val="both"/>
      </w:pPr>
      <w:r w:rsidRPr="00CB33A3">
        <w:t>využitie preddavkových platieb musí byť v súlade s podmienkami verejného obstarávania a rovnako musí by</w:t>
      </w:r>
      <w:r w:rsidRPr="00D83979">
        <w:t>ť v súlade s podmienkami zmluvy uzavretej medzi prijímateľom a dodávateľom/poskytovateľom a bežnou obchodnou praxou</w:t>
      </w:r>
      <w:r w:rsidRPr="00D83979">
        <w:footnoteReference w:id="23"/>
      </w:r>
      <w:r w:rsidRPr="00D83979">
        <w:rPr>
          <w:vertAlign w:val="superscript"/>
        </w:rPr>
        <w:t xml:space="preserve">. </w:t>
      </w:r>
      <w:r w:rsidRPr="00D83979">
        <w:t>Možnosť poskytovania preddavkových platieb preto musí byť súčasťou pôvodnej zmluvy uzavretej medzi prijímateľom a dodávateľom, ktorá bola výsledkom verejného obstarávania, nakoľko poskytovanie preddavkových platieb v prípade dodatku k pôvodnej zmluve by predstavovalo zmenu ekonomickej rovnováhy a preto je takýto dodatok neprípustný,</w:t>
      </w:r>
    </w:p>
    <w:p w14:paraId="10648727" w14:textId="24C40633" w:rsidR="00866C54" w:rsidRPr="00B6346F" w:rsidRDefault="00866C54" w:rsidP="00AE6793">
      <w:pPr>
        <w:pStyle w:val="Odsekzoznamu"/>
        <w:numPr>
          <w:ilvl w:val="0"/>
          <w:numId w:val="125"/>
        </w:numPr>
        <w:spacing w:before="120" w:after="120" w:line="288" w:lineRule="auto"/>
        <w:jc w:val="both"/>
      </w:pPr>
      <w:r w:rsidRPr="00B6346F">
        <w:t>dodávateľ/poskytovateľ,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vystaviť zúčtovaciu faktúru pri reálnom dodaní tovaru/služieb/stavebných prác,</w:t>
      </w:r>
    </w:p>
    <w:p w14:paraId="7BA1AB19" w14:textId="67F1A928" w:rsidR="00866C54" w:rsidRPr="00D83979" w:rsidRDefault="00866C54" w:rsidP="006710DE">
      <w:pPr>
        <w:pStyle w:val="Odsekzoznamu"/>
        <w:numPr>
          <w:ilvl w:val="0"/>
          <w:numId w:val="125"/>
        </w:numPr>
        <w:spacing w:before="120" w:after="120" w:line="288" w:lineRule="auto"/>
        <w:jc w:val="both"/>
      </w:pPr>
      <w:r w:rsidRPr="00283586">
        <w:t>predmet plnenia (teda tovary, služby, stavebné práce), ktorý bol uhradený na základe preddavkovej platby musí byť skutočne dodaný v čase realizácie projektu, najneskôr do 12 mesiacov od poskytnutia preddavkovej platby dodávateľovi</w:t>
      </w:r>
      <w:r w:rsidRPr="00D83979">
        <w:footnoteReference w:id="24"/>
      </w:r>
      <w:del w:id="236" w:author="Autor">
        <w:r w:rsidR="00877685" w:rsidRPr="00D83979" w:rsidDel="006710DE">
          <w:delText>,</w:delText>
        </w:r>
      </w:del>
      <w:ins w:id="237" w:author="Autor">
        <w:r w:rsidR="006710DE">
          <w:t xml:space="preserve">. Uvedené neplatí pre </w:t>
        </w:r>
        <w:r w:rsidR="006710DE" w:rsidRPr="006B1076">
          <w:rPr>
            <w:rFonts w:cs="Arial"/>
            <w:color w:val="000000"/>
            <w:sz w:val="18"/>
            <w:szCs w:val="18"/>
          </w:rPr>
          <w:t xml:space="preserve">preddavkové platby </w:t>
        </w:r>
        <w:r w:rsidR="006710DE">
          <w:rPr>
            <w:rFonts w:cs="Arial"/>
            <w:color w:val="000000"/>
            <w:sz w:val="18"/>
            <w:szCs w:val="18"/>
          </w:rPr>
          <w:t>uplatňované</w:t>
        </w:r>
        <w:r w:rsidR="006710DE" w:rsidRPr="006B1076">
          <w:rPr>
            <w:rFonts w:cs="Arial"/>
            <w:color w:val="000000"/>
            <w:sz w:val="18"/>
            <w:szCs w:val="18"/>
          </w:rPr>
          <w:t xml:space="preserve"> v prípade využitia systému zálohových platieb</w:t>
        </w:r>
        <w:r w:rsidR="006710DE">
          <w:rPr>
            <w:rFonts w:cs="Arial"/>
            <w:color w:val="000000"/>
            <w:sz w:val="18"/>
            <w:szCs w:val="18"/>
          </w:rPr>
          <w:t>, kde je p</w:t>
        </w:r>
        <w:r w:rsidR="006710DE" w:rsidRPr="006710DE">
          <w:rPr>
            <w:rFonts w:cs="Arial"/>
            <w:color w:val="000000"/>
            <w:sz w:val="18"/>
            <w:szCs w:val="18"/>
          </w:rPr>
          <w:t>rijímateľ</w:t>
        </w:r>
        <w:r w:rsidR="006710DE">
          <w:rPr>
            <w:rFonts w:cs="Arial"/>
            <w:color w:val="000000"/>
            <w:sz w:val="18"/>
            <w:szCs w:val="18"/>
          </w:rPr>
          <w:t xml:space="preserve"> </w:t>
        </w:r>
        <w:r w:rsidR="006710DE" w:rsidRPr="006710DE">
          <w:rPr>
            <w:rFonts w:cs="Arial"/>
            <w:color w:val="000000"/>
            <w:sz w:val="18"/>
            <w:szCs w:val="18"/>
          </w:rPr>
          <w:t>povinný poskytnutú zálohovú platbu priebežne zúčtovávať do 9 mesiacov odo dňa pripísania finančných prostriedkov na účte prijímateľa, resp. odo dňa aktivácie rozpočtového opatrenia</w:t>
        </w:r>
        <w:r w:rsidR="006710DE">
          <w:rPr>
            <w:rFonts w:cs="Arial"/>
            <w:color w:val="000000"/>
            <w:sz w:val="18"/>
            <w:szCs w:val="18"/>
          </w:rPr>
          <w:t>.</w:t>
        </w:r>
      </w:ins>
    </w:p>
    <w:p w14:paraId="042DC650" w14:textId="255D9490" w:rsidR="00866C54" w:rsidRPr="00283586" w:rsidRDefault="007F17A2" w:rsidP="00AE6793">
      <w:pPr>
        <w:pStyle w:val="Odsekzoznamu"/>
        <w:numPr>
          <w:ilvl w:val="0"/>
          <w:numId w:val="125"/>
        </w:numPr>
        <w:spacing w:before="120" w:after="120" w:line="288" w:lineRule="auto"/>
        <w:jc w:val="both"/>
      </w:pPr>
      <w:r w:rsidRPr="00D83979">
        <w:t>p</w:t>
      </w:r>
      <w:r w:rsidR="00866C54" w:rsidRPr="00D83979">
        <w:t>rijímateľ</w:t>
      </w:r>
      <w:r w:rsidRPr="00D83979">
        <w:t xml:space="preserve"> (v relevantných prípadoch aj za partnera)</w:t>
      </w:r>
      <w:r w:rsidR="00866C54" w:rsidRPr="00D83979">
        <w:t xml:space="preserve"> predkladá riadiacemu orgánu zúčtovanie preddav</w:t>
      </w:r>
      <w:r w:rsidRPr="00D83979">
        <w:t xml:space="preserve">kovej platby na príslušnom formulári (viď. príloha č. </w:t>
      </w:r>
      <w:r w:rsidR="00877685" w:rsidRPr="00B6346F">
        <w:t>41</w:t>
      </w:r>
      <w:r w:rsidRPr="00B6346F">
        <w:t xml:space="preserve">) </w:t>
      </w:r>
      <w:r w:rsidR="00866C54" w:rsidRPr="00881E11">
        <w:t>spolu s ďalšími relevantnými prílohami</w:t>
      </w:r>
      <w:r w:rsidRPr="00283586">
        <w:t xml:space="preserve"> preukazujúcimi dodanie plnenia</w:t>
      </w:r>
      <w:r w:rsidR="00866C54" w:rsidRPr="00283586">
        <w:t>;</w:t>
      </w:r>
    </w:p>
    <w:p w14:paraId="6B1D91A6" w14:textId="6952CE9C" w:rsidR="00866C54" w:rsidRPr="0073290B" w:rsidRDefault="007F17A2" w:rsidP="00AE6793">
      <w:pPr>
        <w:pStyle w:val="Odsekzoznamu"/>
        <w:numPr>
          <w:ilvl w:val="0"/>
          <w:numId w:val="125"/>
        </w:numPr>
        <w:spacing w:before="120" w:after="120" w:line="288" w:lineRule="auto"/>
        <w:jc w:val="both"/>
      </w:pPr>
      <w:r w:rsidRPr="0073290B">
        <w:t>o</w:t>
      </w:r>
      <w:r w:rsidR="00866C54" w:rsidRPr="0073290B">
        <w:t>verenie dodania predmetu plnenia zabezpečí RO</w:t>
      </w:r>
      <w:r w:rsidR="00833A5F" w:rsidRPr="0073290B">
        <w:t xml:space="preserve"> pre OP EVS</w:t>
      </w:r>
      <w:r w:rsidR="00866C54" w:rsidRPr="0073290B">
        <w:t xml:space="preserve"> v rámci výkonu kontroly projektu v súlade s kapitolou </w:t>
      </w:r>
      <w:r w:rsidR="003342EC" w:rsidRPr="0073290B">
        <w:t>PpP</w:t>
      </w:r>
      <w:r w:rsidR="00676BCF" w:rsidRPr="0073290B">
        <w:t xml:space="preserve"> č. 3.2 „Finančná kontrola na mieste“</w:t>
      </w:r>
      <w:r w:rsidR="00866C54" w:rsidRPr="0073290B">
        <w:t>;</w:t>
      </w:r>
    </w:p>
    <w:p w14:paraId="68697C0C" w14:textId="60BB991D" w:rsidR="00866C54" w:rsidRPr="0073290B" w:rsidRDefault="007F17A2" w:rsidP="00AE6793">
      <w:pPr>
        <w:pStyle w:val="Odsekzoznamu"/>
        <w:numPr>
          <w:ilvl w:val="0"/>
          <w:numId w:val="125"/>
        </w:numPr>
        <w:spacing w:before="120" w:after="120" w:line="288" w:lineRule="auto"/>
        <w:jc w:val="both"/>
      </w:pPr>
      <w:r w:rsidRPr="0073290B">
        <w:t>v</w:t>
      </w:r>
      <w:r w:rsidR="00866C54" w:rsidRPr="0073290B">
        <w:t>ýdavok spĺňa všetky ostatné podmienky oprávnenosti výdavkov a zmluvy o poskytnutí NFP;</w:t>
      </w:r>
    </w:p>
    <w:p w14:paraId="7A55CF3B" w14:textId="35C62A95" w:rsidR="00993A6C" w:rsidDel="00283586" w:rsidRDefault="00866C54" w:rsidP="00283586">
      <w:pPr>
        <w:pStyle w:val="Odsekzoznamu"/>
        <w:numPr>
          <w:ilvl w:val="0"/>
          <w:numId w:val="125"/>
        </w:numPr>
        <w:spacing w:before="120" w:after="120" w:line="288" w:lineRule="auto"/>
        <w:jc w:val="both"/>
        <w:rPr>
          <w:ins w:id="238" w:author="Autor"/>
          <w:del w:id="239" w:author="Autor"/>
        </w:rPr>
      </w:pPr>
      <w:r w:rsidRPr="00CB33A3">
        <w:t>RO</w:t>
      </w:r>
      <w:r w:rsidR="007F17A2" w:rsidRPr="00CB33A3">
        <w:t xml:space="preserve"> pre OP EVS</w:t>
      </w:r>
      <w:r w:rsidRPr="00CB33A3">
        <w:t xml:space="preserve"> v prípade povolenia možnosti využitia preddavkových platieb definuje aj maximálny limit pre výšku preddavkovej platby, ktorý môže byť rozdielny v závislosti od predmetu plnenia a ďalších špecifík, a prípadné ďalšie pravidlá pre o</w:t>
      </w:r>
      <w:r w:rsidRPr="00D83979">
        <w:t>verenie plnenia v rámci využitia preddavkových platieb, pri dodržaní podmienok stanovených Systémom riadenia EŠIF</w:t>
      </w:r>
      <w:ins w:id="240" w:author="Autor">
        <w:r w:rsidR="00CB33A3">
          <w:t xml:space="preserve"> a Systémom </w:t>
        </w:r>
        <w:r w:rsidR="00CB33A3" w:rsidRPr="00CB33A3">
          <w:t>finančného riadenia štrukturálnych fondov, Kohézneho fondu a Európskeho námorného a rybárskeho fondu na programové obdobie 2014 – 2020</w:t>
        </w:r>
      </w:ins>
      <w:r w:rsidR="00AE5A8F" w:rsidRPr="00CB33A3">
        <w:t>;</w:t>
      </w:r>
    </w:p>
    <w:p w14:paraId="20BA0771" w14:textId="1778112B" w:rsidR="00D83979" w:rsidRDefault="006B1076" w:rsidP="0099542E">
      <w:pPr>
        <w:pStyle w:val="Odsekzoznamu"/>
        <w:numPr>
          <w:ilvl w:val="0"/>
          <w:numId w:val="125"/>
        </w:numPr>
        <w:spacing w:before="120" w:after="120" w:line="288" w:lineRule="auto"/>
        <w:jc w:val="both"/>
        <w:rPr>
          <w:ins w:id="241" w:author="Autor"/>
          <w:rFonts w:cs="Arial"/>
          <w:color w:val="000000"/>
          <w:sz w:val="18"/>
          <w:szCs w:val="18"/>
        </w:rPr>
      </w:pPr>
      <w:ins w:id="242" w:author="Autor">
        <w:r w:rsidRPr="006B1076">
          <w:rPr>
            <w:rFonts w:cs="Arial"/>
            <w:color w:val="000000"/>
            <w:sz w:val="18"/>
            <w:szCs w:val="18"/>
          </w:rPr>
          <w:lastRenderedPageBreak/>
          <w:t xml:space="preserve">preddavkové platby je možné uplatňovať v prípade využitia systému zálohových platieb a systému predfinancovania, resp. ich kombinácie s refundáciou, pričom platí, </w:t>
        </w:r>
        <w:r>
          <w:rPr>
            <w:rFonts w:cs="Arial"/>
            <w:color w:val="000000"/>
            <w:sz w:val="18"/>
            <w:szCs w:val="18"/>
          </w:rPr>
          <w:t>že</w:t>
        </w:r>
        <w:r w:rsidRPr="006B1076">
          <w:rPr>
            <w:rFonts w:cs="Arial"/>
            <w:color w:val="000000"/>
            <w:sz w:val="18"/>
            <w:szCs w:val="18"/>
          </w:rPr>
          <w:t xml:space="preserve"> prijímateľ výdavky za </w:t>
        </w:r>
        <w:r>
          <w:rPr>
            <w:rFonts w:cs="Arial"/>
            <w:color w:val="000000"/>
            <w:sz w:val="18"/>
            <w:szCs w:val="18"/>
          </w:rPr>
          <w:t xml:space="preserve">preddavkové platby nepredkladá v rámci žiadosti o platbu - </w:t>
        </w:r>
        <w:r w:rsidRPr="006B1076">
          <w:rPr>
            <w:rFonts w:cs="Arial"/>
            <w:color w:val="000000"/>
            <w:sz w:val="18"/>
            <w:szCs w:val="18"/>
          </w:rPr>
          <w:t>priebežná platba</w:t>
        </w:r>
        <w:r w:rsidR="00D83979" w:rsidRPr="006B1076">
          <w:rPr>
            <w:rFonts w:cs="Arial"/>
            <w:color w:val="000000"/>
            <w:sz w:val="18"/>
            <w:szCs w:val="18"/>
          </w:rPr>
          <w:t>;</w:t>
        </w:r>
      </w:ins>
    </w:p>
    <w:p w14:paraId="62C3685A" w14:textId="77777777" w:rsidR="00606FAF" w:rsidRPr="00283586" w:rsidRDefault="00606FAF" w:rsidP="0099542E">
      <w:pPr>
        <w:pStyle w:val="Odsekzoznamu"/>
        <w:spacing w:before="120" w:after="120" w:line="288" w:lineRule="auto"/>
        <w:ind w:left="1004"/>
        <w:jc w:val="both"/>
        <w:rPr>
          <w:ins w:id="243" w:author="Autor"/>
          <w:rFonts w:cs="Arial"/>
          <w:color w:val="000000"/>
          <w:sz w:val="18"/>
          <w:szCs w:val="18"/>
        </w:rPr>
      </w:pPr>
    </w:p>
    <w:p w14:paraId="1CCC3375" w14:textId="31B84667" w:rsidR="00D83979" w:rsidRDefault="0058636F" w:rsidP="0058636F">
      <w:pPr>
        <w:pStyle w:val="Odsekzoznamu"/>
        <w:numPr>
          <w:ilvl w:val="0"/>
          <w:numId w:val="125"/>
        </w:numPr>
        <w:spacing w:before="120" w:after="120" w:line="288" w:lineRule="auto"/>
        <w:jc w:val="both"/>
        <w:rPr>
          <w:ins w:id="244" w:author="Autor"/>
        </w:rPr>
      </w:pPr>
      <w:ins w:id="245" w:author="Autor">
        <w:r w:rsidRPr="0058636F">
          <w:t xml:space="preserve">po dodaní predmetu plnenia </w:t>
        </w:r>
        <w:r w:rsidR="00D83979" w:rsidRPr="00D83979">
          <w:t>prijímateľ zahrnie účtovné doklady, na základe ktorých bola, resp. bude preddavková platba uhradená, do žiadosti o platbu (poskytnutie / zúčtovanie predfinancovania, resp. zúčtovanie zálohovej platby). Pri využívaní preddavkových platieb prijímateľ nie je povinný predkladať samostatné žiadosti o platbu obsahujúce výlučne účtovné doklady, na základe ktorých bola, resp. bude preddavková platba uhradená, pri dodržaní podmienky, že žiadosť o platbu sa predkladá len na jeden z uvedených systémov financovania;</w:t>
        </w:r>
      </w:ins>
    </w:p>
    <w:p w14:paraId="51E811D6" w14:textId="77777777" w:rsidR="0073290B" w:rsidRPr="00CB33A3" w:rsidRDefault="0073290B" w:rsidP="0099542E">
      <w:pPr>
        <w:pStyle w:val="Odsekzoznamu"/>
        <w:spacing w:before="120" w:after="120" w:line="288" w:lineRule="auto"/>
        <w:ind w:left="1004"/>
        <w:jc w:val="both"/>
      </w:pPr>
    </w:p>
    <w:p w14:paraId="6091D1FA" w14:textId="2C073143" w:rsidR="00AD59C9" w:rsidRPr="00881E11" w:rsidRDefault="00AD59C9" w:rsidP="00AE6793">
      <w:pPr>
        <w:pStyle w:val="Odsekzoznamu"/>
        <w:numPr>
          <w:ilvl w:val="0"/>
          <w:numId w:val="125"/>
        </w:numPr>
        <w:spacing w:before="120" w:after="120" w:line="288" w:lineRule="auto"/>
        <w:jc w:val="both"/>
      </w:pPr>
      <w:r w:rsidRPr="00881E11">
        <w:t>prípadný preplatok vzniknutý zo zú</w:t>
      </w:r>
      <w:r w:rsidRPr="00283586">
        <w:t>čtovania preddavkovej platby je prijímateľ povinný vrátiť RO pre OP EVS najneskôr spolu s predložením doplňujúcich údajov k preukázaniu dodania predmetu plnenia. Vysporiadanie identifikovaných nezrovnalostí z preddavkových platieb nie je týmto odsekom dotk</w:t>
      </w:r>
      <w:r w:rsidRPr="00881E11">
        <w:t>nuté;</w:t>
      </w:r>
    </w:p>
    <w:p w14:paraId="29B3B56D" w14:textId="7336BDA6" w:rsidR="00AD59C9" w:rsidRPr="00881E11" w:rsidRDefault="00AD59C9" w:rsidP="00AE6793">
      <w:pPr>
        <w:pStyle w:val="Odsekzoznamu"/>
        <w:numPr>
          <w:ilvl w:val="0"/>
          <w:numId w:val="125"/>
        </w:numPr>
        <w:spacing w:before="120" w:after="120" w:line="288" w:lineRule="auto"/>
        <w:jc w:val="both"/>
      </w:pPr>
      <w:r w:rsidRPr="00881E11">
        <w:t xml:space="preserve">prípadný nedoplatok vzniknutý zo zúčtovania preddavkovej platby posudzuje RO pre OP EVS z hľadiska splnenia podmienok oprávnenosti výdavkov a na základe daného posúdenia rozhodne o jeho oprávnenosti alebo neoprávnenosti. </w:t>
      </w:r>
    </w:p>
    <w:p w14:paraId="7A55CF3C" w14:textId="4CE067FB" w:rsidR="00993A6C" w:rsidRPr="00881E11" w:rsidRDefault="00AE5A8F" w:rsidP="008D155B">
      <w:pPr>
        <w:pStyle w:val="Odsekzoznamu"/>
        <w:numPr>
          <w:ilvl w:val="0"/>
          <w:numId w:val="7"/>
        </w:numPr>
        <w:spacing w:before="120" w:after="120" w:line="288" w:lineRule="auto"/>
        <w:ind w:left="567" w:hanging="283"/>
        <w:contextualSpacing w:val="0"/>
        <w:jc w:val="both"/>
      </w:pPr>
      <w:r w:rsidRPr="00881E11">
        <w:t xml:space="preserve">nepriame výdavky, ktoré prekročia </w:t>
      </w:r>
      <w:r w:rsidR="00A90DB6" w:rsidRPr="00881E11">
        <w:t>výzvou</w:t>
      </w:r>
      <w:r w:rsidR="00C8683A" w:rsidRPr="00881E11">
        <w:t>/vyzvaním</w:t>
      </w:r>
      <w:r w:rsidR="00A90DB6" w:rsidRPr="00881E11">
        <w:t xml:space="preserve"> </w:t>
      </w:r>
      <w:r w:rsidR="008F7E85" w:rsidRPr="00881E11">
        <w:t>stanovený percentuálny pomer</w:t>
      </w:r>
      <w:r w:rsidRPr="00881E11">
        <w:t xml:space="preserve"> </w:t>
      </w:r>
      <w:r w:rsidR="007F3A23" w:rsidRPr="00881E11">
        <w:t xml:space="preserve">z </w:t>
      </w:r>
      <w:r w:rsidRPr="00881E11">
        <w:t>celkových oprávnených priamych výdavkov na projekt;</w:t>
      </w:r>
    </w:p>
    <w:p w14:paraId="7A55CF3D"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výdavok, ktorý bol uplatnený voči poskytovateľovi na základe zmenených prvotných dokumentov (napr. prezenčná listina, pracovné výkazy a pod.);</w:t>
      </w:r>
    </w:p>
    <w:p w14:paraId="7A55CF3E"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2B0810">
        <w:t>OP</w:t>
      </w:r>
      <w:r w:rsidRPr="002B0810">
        <w:t>);</w:t>
      </w:r>
    </w:p>
    <w:p w14:paraId="7A55CF3F"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výdavok, ktorý nebol prijímateľom preukázaný a uplatnený v žiadosti o platbu (refundáciu/zúčtovanie zálohovej platby/zúčtovanie predfinancovania) najneskôr do</w:t>
      </w:r>
      <w:r w:rsidR="001F3CA3" w:rsidRPr="002B0810">
        <w:t xml:space="preserve"> konca obdobia oprávnenosti</w:t>
      </w:r>
      <w:r w:rsidRPr="002B0810">
        <w:t>;</w:t>
      </w:r>
    </w:p>
    <w:p w14:paraId="7A55CF40" w14:textId="763275C8"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kladný rozdiel medzi reálne vzniknutými nákladmi prijímateľa/užívateľa</w:t>
      </w:r>
      <w:r w:rsidR="00AC24B5" w:rsidRPr="002B0810">
        <w:t xml:space="preserve"> </w:t>
      </w:r>
      <w:r w:rsidRPr="002B0810">
        <w:t>a</w:t>
      </w:r>
      <w:r w:rsidR="00AC24B5" w:rsidRPr="002B0810">
        <w:t xml:space="preserve"> </w:t>
      </w:r>
      <w:r w:rsidRPr="002B0810">
        <w:t>poskytnutými príspevkami/dotáciami z verejných zdrojov, aj kumulovane;</w:t>
      </w:r>
    </w:p>
    <w:p w14:paraId="49EBDAAF" w14:textId="0A85F400" w:rsidR="004F28ED" w:rsidRPr="002B0810" w:rsidRDefault="00D150FE" w:rsidP="00D150FE">
      <w:pPr>
        <w:pStyle w:val="Odsekzoznamu"/>
        <w:numPr>
          <w:ilvl w:val="0"/>
          <w:numId w:val="7"/>
        </w:numPr>
        <w:spacing w:before="120" w:after="120" w:line="288" w:lineRule="auto"/>
        <w:ind w:left="567" w:hanging="283"/>
        <w:contextualSpacing w:val="0"/>
        <w:jc w:val="both"/>
        <w:rPr>
          <w:szCs w:val="19"/>
        </w:rPr>
      </w:pPr>
      <w:r w:rsidRPr="002B0810">
        <w:rPr>
          <w:szCs w:val="19"/>
        </w:rPr>
        <w:t>priame dane</w:t>
      </w:r>
      <w:r w:rsidR="004F28ED" w:rsidRPr="002B0810">
        <w:rPr>
          <w:rStyle w:val="Odkaznapoznmkupodiarou"/>
          <w:szCs w:val="19"/>
        </w:rPr>
        <w:footnoteReference w:id="25"/>
      </w:r>
      <w:r w:rsidRPr="002B0810">
        <w:rPr>
          <w:szCs w:val="19"/>
        </w:rPr>
        <w:t xml:space="preserve"> (napr. daň z nehnuteľnosti, daň z motorových vozidiel a pod.)</w:t>
      </w:r>
      <w:r w:rsidR="004F28ED" w:rsidRPr="002B0810">
        <w:rPr>
          <w:szCs w:val="19"/>
        </w:rPr>
        <w:t>;</w:t>
      </w:r>
    </w:p>
    <w:p w14:paraId="17155B91"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finančný prenájom a operatívny nájom;</w:t>
      </w:r>
    </w:p>
    <w:p w14:paraId="296687A5"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opravu a údržbu;</w:t>
      </w:r>
    </w:p>
    <w:p w14:paraId="298BE921" w14:textId="77777777" w:rsidR="00EA4707"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obstaranie motorového vozidla</w:t>
      </w:r>
      <w:r w:rsidR="00EA4707" w:rsidRPr="002B0810">
        <w:rPr>
          <w:szCs w:val="19"/>
        </w:rPr>
        <w:t>;</w:t>
      </w:r>
    </w:p>
    <w:p w14:paraId="0AC1A36E" w14:textId="08DD839A" w:rsidR="00D150FE" w:rsidRPr="002B0810" w:rsidRDefault="00EA4707"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tvorbu sociálneho fondu.</w:t>
      </w:r>
    </w:p>
    <w:p w14:paraId="3F28CDA2" w14:textId="77777777" w:rsidR="00D150FE" w:rsidRPr="0073389C" w:rsidRDefault="00D150FE" w:rsidP="00992076">
      <w:pPr>
        <w:spacing w:before="120" w:after="120" w:line="288" w:lineRule="auto"/>
        <w:jc w:val="both"/>
      </w:pPr>
    </w:p>
    <w:p w14:paraId="7A55CF41" w14:textId="78B4407E"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31942872" w14:textId="4B2A776A"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367CA2A8" w14:textId="018FEF0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7A55CF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lastRenderedPageBreak/>
        <w:t>Personálne výdavky</w:t>
      </w:r>
    </w:p>
    <w:p w14:paraId="7A55CF43" w14:textId="4DD81324"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7A55CF44" w14:textId="0631E9B6" w:rsidR="00ED03C8" w:rsidRPr="0073389C"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p>
    <w:p w14:paraId="7A55CF45" w14:textId="59BEFE03"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71EA7">
        <w:t>, č. 7</w:t>
      </w:r>
      <w:r w:rsidRPr="0073389C">
        <w:t>).</w:t>
      </w:r>
    </w:p>
    <w:p w14:paraId="7A55CF48" w14:textId="48206030" w:rsidR="00AE5A8F" w:rsidRPr="0073389C"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7A55CF49" w14:textId="25088A8A"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6BB26CAE" w14:textId="1FC1827E" w:rsidR="00526ADB" w:rsidRDefault="00036BD8" w:rsidP="0099542E">
      <w:pPr>
        <w:autoSpaceDE w:val="0"/>
        <w:autoSpaceDN w:val="0"/>
        <w:adjustRightInd w:val="0"/>
        <w:spacing w:before="120" w:after="120" w:line="288" w:lineRule="auto"/>
        <w:jc w:val="both"/>
        <w:rPr>
          <w:ins w:id="246" w:author="Autor"/>
        </w:rPr>
      </w:pPr>
      <w:del w:id="247" w:author="Autor">
        <w:r w:rsidRPr="0073389C" w:rsidDel="00526ADB">
          <w:delText xml:space="preserve">Ak štatutárny orgán prijímateľa, resp. vedúci riadiaci pracovník vykonáva </w:delText>
        </w:r>
        <w:r w:rsidR="00000DDF" w:rsidRPr="0073389C" w:rsidDel="00526ADB">
          <w:delText>popri svojej hlavnej pracovnej činnosti</w:delText>
        </w:r>
        <w:r w:rsidRPr="0073389C" w:rsidDel="00526ADB">
          <w:delText xml:space="preserve"> </w:delText>
        </w:r>
        <w:r w:rsidR="00012D16" w:rsidRPr="0073389C" w:rsidDel="00526ADB">
          <w:delText xml:space="preserve">pre organizáciu </w:delText>
        </w:r>
        <w:r w:rsidRPr="0073389C" w:rsidDel="00526ADB">
          <w:delText xml:space="preserve">aj </w:delText>
        </w:r>
        <w:r w:rsidR="00000DDF" w:rsidRPr="0073389C" w:rsidDel="00526ADB">
          <w:delText xml:space="preserve">činnosti </w:delText>
        </w:r>
        <w:r w:rsidRPr="0073389C" w:rsidDel="00526ADB">
          <w:delText>pre projekt, refun</w:delText>
        </w:r>
        <w:r w:rsidR="00000DDF" w:rsidRPr="0073389C" w:rsidDel="00526ADB">
          <w:delText xml:space="preserve">dované budú iba výdavky </w:delText>
        </w:r>
        <w:r w:rsidR="00000DDF" w:rsidRPr="0073389C" w:rsidDel="00526ADB">
          <w:rPr>
            <w:b/>
          </w:rPr>
          <w:delText xml:space="preserve">pomerne </w:delText>
        </w:r>
        <w:r w:rsidR="00000DDF" w:rsidRPr="0073389C" w:rsidDel="00526ADB">
          <w:delText>podľa skutočne odpracovaného času na projekte</w:delText>
        </w:r>
        <w:r w:rsidR="00000DDF" w:rsidRPr="0073389C" w:rsidDel="00526ADB">
          <w:rPr>
            <w:b/>
          </w:rPr>
          <w:delText>, avšak max. 50 % z celkového pracovného času v danom mesiaci</w:delText>
        </w:r>
        <w:r w:rsidR="00066941" w:rsidDel="00526ADB">
          <w:delText>.</w:delText>
        </w:r>
        <w:r w:rsidRPr="0073389C" w:rsidDel="00526ADB">
          <w:delText xml:space="preserve"> </w:delText>
        </w:r>
        <w:r w:rsidR="00694363" w:rsidRPr="00694363" w:rsidDel="00526ADB">
          <w:delText xml:space="preserve">V prípade pracovného výkazu štatutárneho orgánu prijímateľa podpisuje pracovný výkaz orgán v zmysle osobitného predpisu </w:delText>
        </w:r>
        <w:r w:rsidR="00694363" w:rsidDel="00526ADB">
          <w:delText xml:space="preserve">alebo </w:delText>
        </w:r>
        <w:r w:rsidR="00AE5A8F" w:rsidRPr="0073389C" w:rsidDel="00526ADB">
          <w:delText>in</w:delText>
        </w:r>
        <w:r w:rsidR="00694363" w:rsidDel="00526ADB">
          <w:delText>á</w:delText>
        </w:r>
        <w:r w:rsidR="00AE5A8F" w:rsidRPr="0073389C" w:rsidDel="00526ADB">
          <w:delText xml:space="preserve"> </w:delText>
        </w:r>
        <w:r w:rsidR="00694363" w:rsidRPr="0073389C" w:rsidDel="00526ADB">
          <w:delText>osob</w:delText>
        </w:r>
        <w:r w:rsidR="00694363" w:rsidDel="00526ADB">
          <w:delText>a</w:delText>
        </w:r>
        <w:r w:rsidR="00AE5A8F" w:rsidRPr="0073389C" w:rsidDel="00526ADB">
          <w:delText>/</w:delText>
        </w:r>
        <w:r w:rsidR="00694363" w:rsidRPr="0073389C" w:rsidDel="00526ADB">
          <w:delText>osob</w:delText>
        </w:r>
        <w:r w:rsidR="00694363" w:rsidDel="00526ADB">
          <w:delText>y</w:delText>
        </w:r>
        <w:r w:rsidR="00694363" w:rsidRPr="0073389C" w:rsidDel="00526ADB">
          <w:delText xml:space="preserve"> </w:delText>
        </w:r>
        <w:r w:rsidR="00AE5A8F" w:rsidRPr="0073389C" w:rsidDel="00526ADB">
          <w:delText xml:space="preserve">tak, aby nedošlo k strate kontrolného prostredia a aby vykonanie práce bolo nespochybniteľné (napr. prácu preberú 2 </w:delText>
        </w:r>
        <w:r w:rsidR="004E73ED" w:rsidRPr="0073389C" w:rsidDel="00526ADB">
          <w:delText xml:space="preserve">riadiaci zamestnanci </w:delText>
        </w:r>
        <w:r w:rsidR="00AE5A8F" w:rsidRPr="0073389C" w:rsidDel="00526ADB">
          <w:delText>projektového tímu</w:delText>
        </w:r>
        <w:r w:rsidR="004E73ED" w:rsidRPr="0073389C" w:rsidDel="00526ADB">
          <w:delText>, napr. projektový manažér a finančný manažér</w:delText>
        </w:r>
        <w:r w:rsidR="00AE5A8F" w:rsidRPr="0073389C" w:rsidDel="00526ADB">
          <w:delText xml:space="preserve">). </w:delText>
        </w:r>
      </w:del>
      <w:ins w:id="248" w:author="Autor">
        <w:r w:rsidR="00526ADB">
          <w:t xml:space="preserve">V prípade pracovnoprávneho vzťahu zamestnanca, ktorý je aj štatutárnym orgánom alebo členom štatutárneho orgánu, dohodne podmienky výkonu práce v pracovnej zmluve alebo v dohode mimopracovného pomeru orgán alebo právnická osoba, ktorá ho ako štatutárny orgán ustanovila. Žiadateľ/prijímateľ je povinný predložiť doklad preukazujúci akým spôsobom a ako boli tieto podmienky dohodnuté (napr. zápisnica, záznam podpísaný štatutárnym orgánom a požadovaným počtom osôb tvoriacich orgán, ktorý štatutárny orgán ustanovil), ako aj to, akým spôsobom a kým bude schvaľovaná vykonaná práca. Z dôvodu zachovania kontrolného prostredia je pre splnenie kritéria oprávnenosti potrebné, aby bol zachovaný prvok závislej práce, a teda splnenie najmä podmienky, že </w:t>
        </w:r>
        <w:r w:rsidR="00526ADB">
          <w:lastRenderedPageBreak/>
          <w:t>osoba ktorá pracovnú činnosť vykonáva nebola tou istou osobou, ktorá aj kontroluje na úrovni žiadateľa/prijímateľa vykonávanie tejto činnosti</w:t>
        </w:r>
        <w:r w:rsidR="00526ADB">
          <w:rPr>
            <w:rStyle w:val="Odkaznapoznmkupodiarou"/>
          </w:rPr>
          <w:footnoteReference w:id="26"/>
        </w:r>
        <w:r w:rsidR="00526ADB">
          <w:t xml:space="preserve">. </w:t>
        </w:r>
      </w:ins>
    </w:p>
    <w:p w14:paraId="10FFE7EE" w14:textId="37003498" w:rsidR="00526ADB" w:rsidRDefault="00526ADB" w:rsidP="0099542E">
      <w:pPr>
        <w:autoSpaceDE w:val="0"/>
        <w:autoSpaceDN w:val="0"/>
        <w:adjustRightInd w:val="0"/>
        <w:spacing w:before="120" w:after="120" w:line="288" w:lineRule="auto"/>
        <w:jc w:val="both"/>
        <w:rPr>
          <w:ins w:id="250" w:author="Autor"/>
        </w:rPr>
      </w:pPr>
      <w:ins w:id="251" w:author="Autor">
        <w:r>
          <w:t xml:space="preserve">Ak je pracovnoprávny vzťah uzatvorený tou istou osobou ako zamestnancom aj ako zamestnávateľom, najmä v prípadoch, ak je uvedená osoba jediným štatutárnym orgánom, pričom zároveň táto osoba predstavuje aj najvyšší orgán právnickej osoby (napr. spoločnosť s ručením obmedzeným s jediným spoločníkom, ktorý je zároveň aj jediným konateľom a tento spoločník vykonáva aj pôsobnosť valného zhromaždenia), výdavky na mzdu/odmenu vyplývajúce z uvedeného pracovnoprávneho vzťahu sú neoprávnené. </w:t>
        </w:r>
      </w:ins>
    </w:p>
    <w:p w14:paraId="12FA93D3" w14:textId="77777777" w:rsidR="00526ADB" w:rsidRDefault="00526ADB" w:rsidP="00526ADB">
      <w:pPr>
        <w:autoSpaceDE w:val="0"/>
        <w:autoSpaceDN w:val="0"/>
        <w:adjustRightInd w:val="0"/>
        <w:spacing w:before="120" w:after="120" w:line="288" w:lineRule="auto"/>
        <w:jc w:val="both"/>
        <w:rPr>
          <w:ins w:id="252" w:author="Autor"/>
        </w:rPr>
      </w:pPr>
      <w:ins w:id="253" w:author="Autor">
        <w:r w:rsidRPr="0073389C">
          <w:t xml:space="preserve">Ak štatutárny orgán prijímateľa, resp. vedúci riadiaci pracovník vykonáva popri svojej hlavnej pracovnej činnosti pre organizáciu aj činnosti pre projekt, refundované budú iba výdavky </w:t>
        </w:r>
        <w:r w:rsidRPr="0073389C">
          <w:rPr>
            <w:b/>
          </w:rPr>
          <w:t xml:space="preserve">pomerne </w:t>
        </w:r>
        <w:r w:rsidRPr="0073389C">
          <w:t>podľa skutočne odpracovaného času na projekte</w:t>
        </w:r>
        <w:r w:rsidRPr="0073389C">
          <w:rPr>
            <w:b/>
          </w:rPr>
          <w:t xml:space="preserve">, avšak max. 50 % z celkového pracovného </w:t>
        </w:r>
        <w:r>
          <w:rPr>
            <w:b/>
          </w:rPr>
          <w:t>fondu</w:t>
        </w:r>
        <w:r w:rsidRPr="0073389C">
          <w:rPr>
            <w:b/>
          </w:rPr>
          <w:t xml:space="preserve"> v danom mesiaci</w:t>
        </w:r>
        <w:r>
          <w:rPr>
            <w:b/>
          </w:rPr>
          <w:t xml:space="preserve"> vo vzťahu k 100%–nému pracovnému úväzku, ktorý zastáva pozíciu riadiaceho pracovníka alebo štatutárneho orgánu</w:t>
        </w:r>
        <w:r>
          <w:t>.</w:t>
        </w:r>
        <w:r w:rsidRPr="0073389C">
          <w:t xml:space="preserve"> </w:t>
        </w:r>
      </w:ins>
    </w:p>
    <w:p w14:paraId="09037DFC" w14:textId="7704886B" w:rsidR="00526ADB" w:rsidRPr="0073389C" w:rsidDel="00526ADB" w:rsidRDefault="00526ADB" w:rsidP="0067438F">
      <w:pPr>
        <w:autoSpaceDE w:val="0"/>
        <w:autoSpaceDN w:val="0"/>
        <w:adjustRightInd w:val="0"/>
        <w:spacing w:before="120" w:after="120" w:line="288" w:lineRule="auto"/>
        <w:jc w:val="both"/>
        <w:rPr>
          <w:del w:id="254" w:author="Autor"/>
        </w:rPr>
      </w:pPr>
    </w:p>
    <w:p w14:paraId="78851AF5" w14:textId="77777777" w:rsidR="00694363" w:rsidRDefault="00AE5A8F" w:rsidP="0067438F">
      <w:pPr>
        <w:autoSpaceDE w:val="0"/>
        <w:autoSpaceDN w:val="0"/>
        <w:adjustRightInd w:val="0"/>
        <w:spacing w:before="120" w:after="120" w:line="288" w:lineRule="auto"/>
        <w:jc w:val="both"/>
      </w:pPr>
      <w:r w:rsidRPr="0073389C">
        <w:t>Zamestnanec prijímateľa môže vykonávať činnosti uhrádzané z projektu na základe</w:t>
      </w:r>
      <w:r w:rsidRPr="0073389C" w:rsidDel="00ED03C8">
        <w:t xml:space="preserve"> </w:t>
      </w:r>
      <w:r w:rsidR="00ED03C8" w:rsidRPr="0073389C">
        <w:t xml:space="preserve">dohôd mimo pracovného pomeru </w:t>
      </w:r>
      <w:r w:rsidRPr="0073389C">
        <w:t xml:space="preserve">v prípade, ak činnosti, ktoré vykonáva na projekte nie sú totožné s činnosťami, ktoré má v náplni práce vykonávanej na základe pracovnej zmluvy, ako zamestnanec prijímateľa. V opačnom prípade by mal prácu na projekte vykonávať na základe rozšírenej pracovnej zmluvy </w:t>
      </w:r>
      <w:r w:rsidR="00E55ACE" w:rsidRPr="0073389C">
        <w:t xml:space="preserve">s </w:t>
      </w:r>
      <w:r w:rsidRPr="0073389C">
        <w:t>dodatkom</w:t>
      </w:r>
      <w:r w:rsidR="00E55ACE" w:rsidRPr="0073389C">
        <w:t xml:space="preserve"> na</w:t>
      </w:r>
      <w:r w:rsidRPr="0073389C">
        <w:t xml:space="preserve"> výkon prác na projekte. </w:t>
      </w:r>
    </w:p>
    <w:p w14:paraId="7A55CF4C" w14:textId="727E19CA"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7A55CF4D" w14:textId="6823EFCA"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27"/>
      </w:r>
      <w:r w:rsidRPr="00965E93">
        <w:t>.</w:t>
      </w:r>
    </w:p>
    <w:p w14:paraId="7A55CF50" w14:textId="2FEF6E04"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7A55CF51" w14:textId="5C2A64A4"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7A55CF52"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lastRenderedPageBreak/>
        <w:t>V prípade zamestnávania osôb pre účely realizácie projektu rozlišujeme dve alternatívy:</w:t>
      </w:r>
    </w:p>
    <w:p w14:paraId="7A55CF53" w14:textId="6AB040F5"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28"/>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7A55CF54" w14:textId="7F07D3E8"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29"/>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30"/>
      </w:r>
      <w:r w:rsidR="00694363" w:rsidRPr="0073389C">
        <w:t>),</w:t>
      </w:r>
      <w:r w:rsidRPr="0073389C">
        <w:t xml:space="preserve"> ako aj povinné odvody</w:t>
      </w:r>
      <w:r w:rsidRPr="0073389C">
        <w:rPr>
          <w:rStyle w:val="Odkaznapoznmkupodiarou"/>
          <w:sz w:val="19"/>
        </w:rPr>
        <w:footnoteReference w:id="31"/>
      </w:r>
      <w:r w:rsidRPr="0073389C">
        <w:t xml:space="preserve"> za zamestnávateľa; </w:t>
      </w:r>
    </w:p>
    <w:p w14:paraId="7A55CF5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7A55CF5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7A55CF5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7A55CF58"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7A55CF5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7A55CF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7A55CF5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A55CF5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7A55CF5D"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7A55CF5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5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7A55CF6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7A55CF6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7A55CF63" w14:textId="7A9256C8"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7A55CF6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7A55CF6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7A55CF6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A55CF68" w14:textId="77777777" w:rsidR="00ED03C8" w:rsidRPr="0073389C" w:rsidRDefault="00ED03C8" w:rsidP="00ED03C8">
      <w:pPr>
        <w:pStyle w:val="Zoznamsodrkami2"/>
        <w:numPr>
          <w:ilvl w:val="0"/>
          <w:numId w:val="0"/>
        </w:numPr>
        <w:ind w:left="426" w:hanging="426"/>
        <w:contextualSpacing w:val="0"/>
        <w:jc w:val="both"/>
      </w:pPr>
    </w:p>
    <w:p w14:paraId="7A55CF6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7750D09D" w14:textId="7A3C2B09"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32"/>
      </w:r>
      <w:r w:rsidRPr="0073389C">
        <w:t xml:space="preserve">, resp. odmeny na základe dohôd o </w:t>
      </w:r>
      <w:r w:rsidR="0035150F" w:rsidRPr="0073389C">
        <w:t>prác</w:t>
      </w:r>
      <w:r w:rsidR="0035150F">
        <w:t>ach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33"/>
      </w:r>
      <w:r w:rsidRPr="0073389C">
        <w:t>), ako aj povinné odvody za zamestnávateľa</w:t>
      </w:r>
      <w:r w:rsidRPr="0073389C">
        <w:rPr>
          <w:rStyle w:val="Odkaznapoznmkupodiarou"/>
          <w:sz w:val="19"/>
        </w:rPr>
        <w:footnoteReference w:id="34"/>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7A55CF6A" w14:textId="5B18361C"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 xml:space="preserve">nie </w:t>
      </w:r>
      <w:r w:rsidR="004E646D" w:rsidRPr="003A141C">
        <w:lastRenderedPageBreak/>
        <w:t>na základe už odpracovaného času mimo realizácie projektu</w:t>
      </w:r>
      <w:r w:rsidRPr="0073389C">
        <w:t>).</w:t>
      </w:r>
      <w:r w:rsidR="002853F8">
        <w:t xml:space="preserve"> </w:t>
      </w:r>
      <w:r w:rsidRPr="0073389C">
        <w:t>Prijímateľ je povinný preukázať pomerné čerpanie personálnych výdavkov.</w:t>
      </w:r>
    </w:p>
    <w:p w14:paraId="7A55CF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7A55CF6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7A55CF6E" w14:textId="0A912CA5"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7A55CF6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7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A55CF71" w14:textId="3A1FA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7A55CF72" w14:textId="1E63BE73"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7A55CF7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74" w14:textId="5D2175C2"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7A55CF7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7A55CF76" w14:textId="67AF82D1"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8723973"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A55CF78" w14:textId="07A5E518"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A55CF7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1F0212CB"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6D346B8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7A55CF7D"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7A55CF7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7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7A55CF80"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1"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7A55CF82"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7A55CF83"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7A55CF84" w14:textId="347997BB"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7A55CF8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87" w14:textId="065A78C8"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7A55CF8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9" w14:textId="57D837E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7A55CF8A"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8B" w14:textId="1CE6131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7A55CF8C"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7A55CF8D"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7A55CF8E" w14:textId="77777777" w:rsidR="000D5577" w:rsidRPr="0073389C" w:rsidRDefault="000D5577" w:rsidP="00ED03C8">
      <w:pPr>
        <w:autoSpaceDE w:val="0"/>
        <w:autoSpaceDN w:val="0"/>
        <w:adjustRightInd w:val="0"/>
        <w:spacing w:line="288" w:lineRule="auto"/>
        <w:jc w:val="both"/>
      </w:pPr>
    </w:p>
    <w:p w14:paraId="7A55CF8F" w14:textId="77777777" w:rsidR="000D5577" w:rsidRPr="0073389C" w:rsidRDefault="000D5577" w:rsidP="000D5577">
      <w:pPr>
        <w:jc w:val="right"/>
      </w:pPr>
    </w:p>
    <w:p w14:paraId="7A55CF9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7A55CF9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7A55CF9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7A55CF9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9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7A55CF9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7A55CF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9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7A55CF9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9D" w14:textId="68247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42/184 (počet odpracovaných hodín pre projekt/celkový odpracovaný čas vrátane nadčasu)*1 300 EUR (tarifný plat + príplatky + nadčas) = 296,74 EUR</w:t>
      </w:r>
    </w:p>
    <w:p w14:paraId="7A55CF9E" w14:textId="5A9B66BB"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7A55CF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A0" w14:textId="16C0F664"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7A55CFA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7A55CFA3" w14:textId="77777777" w:rsidR="000D5577" w:rsidRPr="0073389C" w:rsidRDefault="000D5577" w:rsidP="000D5577">
      <w:pPr>
        <w:jc w:val="right"/>
      </w:pPr>
    </w:p>
    <w:p w14:paraId="7A55CFA6" w14:textId="53E1EC8A"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7A55CFA7" w14:textId="3626D9C3"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19218724" w14:textId="6E8FA69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35"/>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569EA09C" w14:textId="1B204F1D" w:rsidR="009B4AEF" w:rsidRPr="009B4AEF" w:rsidRDefault="009B4AEF" w:rsidP="0027405B">
      <w:pPr>
        <w:pStyle w:val="Odsekzoznamu"/>
        <w:numPr>
          <w:ilvl w:val="0"/>
          <w:numId w:val="96"/>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5682C5E8" w14:textId="4DBA7062" w:rsidR="009B4AEF" w:rsidRPr="009B4AEF" w:rsidRDefault="009B4AEF" w:rsidP="0027405B">
      <w:pPr>
        <w:pStyle w:val="Odsekzoznamu"/>
        <w:numPr>
          <w:ilvl w:val="0"/>
          <w:numId w:val="96"/>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36"/>
      </w:r>
      <w:r w:rsidRPr="009B4AEF">
        <w:rPr>
          <w:rFonts w:cs="Arial"/>
          <w:color w:val="000000"/>
          <w:szCs w:val="19"/>
          <w:lang w:eastAsia="en-AU"/>
        </w:rPr>
        <w:t xml:space="preserve"> je oprávnená maximálne do výšky 30% súčtu funkčných platov/miezd uvedených v platových dekrétoch (bez odmien)</w:t>
      </w:r>
      <w:r w:rsidR="00DC2DD6">
        <w:rPr>
          <w:rStyle w:val="Odkaznapoznmkupodiarou"/>
          <w:rFonts w:cs="Arial"/>
          <w:color w:val="000000"/>
          <w:szCs w:val="19"/>
          <w:lang w:eastAsia="en-AU"/>
        </w:rPr>
        <w:footnoteReference w:id="37"/>
      </w:r>
      <w:r w:rsidRPr="009B4AEF">
        <w:rPr>
          <w:rFonts w:cs="Arial"/>
          <w:color w:val="000000"/>
          <w:szCs w:val="19"/>
          <w:lang w:eastAsia="en-AU"/>
        </w:rPr>
        <w:t xml:space="preserve"> za predchádzajúcich 6 mesiacov (vrátane mesiaca, keď je odmena priznaná)</w:t>
      </w:r>
      <w:r w:rsidRPr="009B4AEF">
        <w:rPr>
          <w:rStyle w:val="Odkaznapoznmkupodiarou"/>
          <w:rFonts w:cs="Arial"/>
          <w:color w:val="000000"/>
          <w:sz w:val="19"/>
          <w:szCs w:val="19"/>
          <w:lang w:eastAsia="en-AU"/>
        </w:rPr>
        <w:footnoteReference w:id="38"/>
      </w:r>
      <w:r w:rsidRPr="009B4AEF">
        <w:rPr>
          <w:rFonts w:cs="Arial"/>
          <w:color w:val="000000"/>
          <w:szCs w:val="19"/>
          <w:lang w:eastAsia="en-AU"/>
        </w:rPr>
        <w:t xml:space="preserve"> za kalendárny rok príslušného zamestnanca, pričom kumulovaná výška priznaných odmien</w:t>
      </w:r>
      <w:r w:rsidRPr="009B4AEF">
        <w:rPr>
          <w:rStyle w:val="Odkaznapoznmkupodiarou"/>
          <w:rFonts w:cs="Arial"/>
          <w:color w:val="000000"/>
          <w:sz w:val="19"/>
          <w:szCs w:val="19"/>
          <w:lang w:eastAsia="en-AU"/>
        </w:rPr>
        <w:footnoteReference w:id="39"/>
      </w:r>
      <w:r w:rsidRPr="009B4AEF">
        <w:rPr>
          <w:rFonts w:cs="Arial"/>
          <w:color w:val="000000"/>
          <w:szCs w:val="19"/>
          <w:lang w:eastAsia="en-AU"/>
        </w:rPr>
        <w:t xml:space="preserve"> za kalendárny rok je oprávnená maximálne do výšky 30% súčtu funkčných platov/miezd uvedených v platových dekrétoch (bez odmien) za kalendárny rok príslušného zamestnanca; </w:t>
      </w:r>
    </w:p>
    <w:p w14:paraId="7A55CFA8" w14:textId="2AA5EC20" w:rsidR="006E114F" w:rsidRPr="0073389C" w:rsidRDefault="009B4AEF" w:rsidP="0027405B">
      <w:pPr>
        <w:pStyle w:val="Zkladntext"/>
        <w:numPr>
          <w:ilvl w:val="0"/>
          <w:numId w:val="96"/>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7A55CFA9" w14:textId="759F908F"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w:t>
      </w:r>
      <w:r w:rsidRPr="0073389C">
        <w:rPr>
          <w:rFonts w:ascii="Arial" w:hAnsi="Arial" w:cs="Arial"/>
          <w:sz w:val="19"/>
          <w:szCs w:val="19"/>
          <w:lang w:val="sk-SK"/>
        </w:rPr>
        <w:lastRenderedPageBreak/>
        <w:t xml:space="preserve">oprávneným výdavkom, keďže nie sú výdavkom prijímateľa. Výška oprávnenej náhrady mzdy pri dočasnej 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14:paraId="7A55CFAA" w14:textId="717397C5"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40"/>
      </w:r>
      <w:r w:rsidRPr="0073389C">
        <w:t>.</w:t>
      </w:r>
    </w:p>
    <w:p w14:paraId="7A55CFAB" w14:textId="52D4466C"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A55CFAC" w14:textId="41A4E6DF"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7A55CFAD" w14:textId="0178730A"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7A55CFAE" w14:textId="7E2345C9"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7A55CFAF" w14:textId="0B675196"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7A55CFB0" w14:textId="4B3EFAE1"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 xml:space="preserve">v bode </w:t>
      </w:r>
      <w:r w:rsidR="00C315AD">
        <w:t xml:space="preserve">20 </w:t>
      </w:r>
      <w:r w:rsidR="000E4CA4">
        <w:t>tejto kapitoly</w:t>
      </w:r>
      <w:r w:rsidR="00CC7DDB">
        <w:t>.</w:t>
      </w:r>
    </w:p>
    <w:p w14:paraId="4F9F34D1" w14:textId="77777777" w:rsidR="00D91343" w:rsidRPr="0073389C" w:rsidRDefault="00D91343" w:rsidP="0067438F">
      <w:pPr>
        <w:spacing w:before="120" w:after="120" w:line="288" w:lineRule="auto"/>
        <w:jc w:val="both"/>
      </w:pPr>
    </w:p>
    <w:p w14:paraId="7A55CFB1" w14:textId="349E877C"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41"/>
      </w:r>
    </w:p>
    <w:p w14:paraId="7A55CFB2" w14:textId="4187B8DE"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7A55CFB3" w14:textId="19577736"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lastRenderedPageBreak/>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7A55CF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7A55CFB5"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7A55CFB6"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7A55CFB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7A55CFB8" w14:textId="04E2073A"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7A55CFB9"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7A55CFBA" w14:textId="2B85E02E"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pričom ak má zamestnanec/osoba vyslaná na pracovnú cestu zabezpečené stravné uvedeným spôsobom, nepatrí mu náhrada za stravné (v zmysle § 1 ods. 4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7A55CFBB" w14:textId="6F32E6BC"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7A55CFBC"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A55CFBD" w14:textId="2D6A52B5"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7A55CFBE" w14:textId="30159E08"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14:paraId="7A55CFBF" w14:textId="485C78E4"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w:t>
      </w:r>
      <w:r w:rsidRPr="0073389C">
        <w:lastRenderedPageBreak/>
        <w:t>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A55CFC0" w14:textId="31F4DFD0"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7A55CFC1" w14:textId="3A60631D"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55CFC2" w14:textId="16EC3FF9"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19"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7A55CFC3"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0"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7A55CFC4" w14:textId="1A3AFAB1"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42"/>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7A55CFC5" w14:textId="390BA023"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43"/>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2A314F5B" w14:textId="77777777" w:rsidR="000F684D" w:rsidRPr="0073389C" w:rsidRDefault="000F684D" w:rsidP="000F684D">
      <w:pPr>
        <w:spacing w:line="288" w:lineRule="auto"/>
        <w:jc w:val="both"/>
      </w:pPr>
    </w:p>
    <w:p w14:paraId="4B684809"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44"/>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w:t>
      </w:r>
      <w:r w:rsidRPr="00B13AD8">
        <w:rPr>
          <w:rFonts w:cs="Arial"/>
          <w:szCs w:val="19"/>
        </w:rPr>
        <w:lastRenderedPageBreak/>
        <w:t xml:space="preserve">nesmie presiahnuť sumu uplatňovaných náhrad EK, tzv. </w:t>
      </w:r>
      <w:r w:rsidRPr="00B13AD8">
        <w:rPr>
          <w:rFonts w:cs="Arial"/>
          <w:b/>
          <w:szCs w:val="19"/>
        </w:rPr>
        <w:t>„per diems“</w:t>
      </w:r>
      <w:r w:rsidRPr="00B13AD8">
        <w:rPr>
          <w:rStyle w:val="Odkaznapoznmkupodiarou"/>
          <w:rFonts w:cs="Arial"/>
          <w:sz w:val="19"/>
          <w:szCs w:val="19"/>
        </w:rPr>
        <w:footnoteReference w:id="45"/>
      </w:r>
      <w:r w:rsidRPr="00B13AD8">
        <w:rPr>
          <w:rFonts w:cs="Arial"/>
          <w:szCs w:val="19"/>
        </w:rPr>
        <w:t>, ktorá zahŕňa výdavky na ubytovanie, stravné a cestovné v SR</w:t>
      </w:r>
      <w:r w:rsidRPr="00B13AD8">
        <w:rPr>
          <w:rStyle w:val="Odkaznapoznmkupodiarou"/>
          <w:rFonts w:cs="Arial"/>
          <w:sz w:val="19"/>
          <w:szCs w:val="19"/>
        </w:rPr>
        <w:footnoteReference w:id="46"/>
      </w:r>
      <w:r w:rsidRPr="00B13AD8">
        <w:rPr>
          <w:rFonts w:cs="Arial"/>
          <w:szCs w:val="19"/>
        </w:rPr>
        <w:t xml:space="preserve">. </w:t>
      </w:r>
    </w:p>
    <w:p w14:paraId="4064042C" w14:textId="5AF4EEC7" w:rsidR="008F3E50" w:rsidRDefault="008F3E50" w:rsidP="000F684D">
      <w:pPr>
        <w:spacing w:line="288" w:lineRule="auto"/>
        <w:jc w:val="both"/>
        <w:rPr>
          <w:rFonts w:cs="Arial"/>
          <w:szCs w:val="19"/>
        </w:rPr>
      </w:pPr>
      <w:r w:rsidRPr="00B13AD8">
        <w:rPr>
          <w:rFonts w:cs="Arial"/>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47"/>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48"/>
      </w:r>
      <w:r w:rsidRPr="00B13AD8">
        <w:rPr>
          <w:rFonts w:cs="Arial"/>
          <w:szCs w:val="19"/>
        </w:rPr>
        <w:t xml:space="preserve"> za prepravu zahraničného experta do/zo SR je oprávneným výdavkom nad rámec per diems.</w:t>
      </w:r>
    </w:p>
    <w:p w14:paraId="7A55CFC6"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Výdavky na občerstvenie</w:t>
      </w:r>
    </w:p>
    <w:p w14:paraId="5DF05F2A" w14:textId="2987CB6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7783EE35" w14:textId="10ECAF4C" w:rsidR="0050522F" w:rsidRPr="00AA6482" w:rsidRDefault="0050522F" w:rsidP="0027405B">
      <w:pPr>
        <w:pStyle w:val="Odsekzoznamu"/>
        <w:numPr>
          <w:ilvl w:val="0"/>
          <w:numId w:val="81"/>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64123F20" w14:textId="59930496"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7A55CFC8" w14:textId="1963CF1B"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49"/>
      </w:r>
    </w:p>
    <w:p w14:paraId="7A55CFC9" w14:textId="245FD6B1"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50"/>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51"/>
      </w:r>
      <w:r w:rsidR="00032465" w:rsidRPr="00032465" w:rsidDel="00EC028B">
        <w:rPr>
          <w:rFonts w:ascii="Arial" w:hAnsi="Arial" w:cs="Arial"/>
          <w:sz w:val="19"/>
          <w:szCs w:val="19"/>
          <w:lang w:eastAsia="en-US"/>
        </w:rPr>
        <w:t xml:space="preserve"> </w:t>
      </w:r>
    </w:p>
    <w:p w14:paraId="7A55CFCA" w14:textId="4ADFCF1B"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54387E63" w14:textId="04A9008E"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7A55CFE6" w14:textId="4CEDFD9C"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pravidlám oprávnenosti pre </w:t>
      </w:r>
      <w:r w:rsidR="00DA0EED" w:rsidRPr="009258CF">
        <w:rPr>
          <w:color w:val="000000"/>
          <w:sz w:val="19"/>
          <w:szCs w:val="19"/>
        </w:rPr>
        <w:t>najčastejšie sa vyskytujúce skupiny výdavkov</w:t>
      </w:r>
      <w:r w:rsidR="002F183D" w:rsidRPr="009258CF">
        <w:rPr>
          <w:rFonts w:cs="Arial"/>
          <w:color w:val="auto"/>
          <w:sz w:val="19"/>
          <w:szCs w:val="19"/>
          <w:lang w:val="sk-SK"/>
        </w:rPr>
        <w:t>, ktorý je zverejnený na webovom sídle</w:t>
      </w:r>
      <w:r w:rsidR="002F183D" w:rsidRPr="009258CF">
        <w:rPr>
          <w:rFonts w:cs="Arial"/>
          <w:color w:val="000000" w:themeColor="text1"/>
          <w:sz w:val="19"/>
          <w:szCs w:val="19"/>
          <w:lang w:val="sk-SK"/>
        </w:rPr>
        <w:t xml:space="preserve"> </w:t>
      </w:r>
      <w:hyperlink r:id="rId21"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 xml:space="preserve">Prijímateľ si sám zvolí vhodnú metódu priradenia výdavkov k projektu a </w:t>
      </w:r>
      <w:r w:rsidR="00263750" w:rsidRPr="009258CF">
        <w:rPr>
          <w:rFonts w:cs="Arial"/>
          <w:b w:val="0"/>
          <w:color w:val="auto"/>
          <w:sz w:val="19"/>
          <w:szCs w:val="19"/>
          <w:lang w:val="sk-SK"/>
        </w:rPr>
        <w:lastRenderedPageBreak/>
        <w:t>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5E3D4D88" w14:textId="42080818"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41BBECF5" w14:textId="0DE840E5"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52"/>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63C01775" w14:textId="5E50B88B"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r w:rsidR="00EB2275">
        <w:rPr>
          <w:rStyle w:val="Odkaznapoznmkupodiarou"/>
          <w:rFonts w:cs="Arial"/>
          <w:b w:val="0"/>
          <w:color w:val="auto"/>
          <w:szCs w:val="19"/>
          <w:lang w:val="sk-SK"/>
        </w:rPr>
        <w:footnoteReference w:id="53"/>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7CC98D80" w14:textId="77777777" w:rsidR="000627E6" w:rsidRPr="0073389C" w:rsidRDefault="000627E6" w:rsidP="00024BF3">
      <w:pPr>
        <w:pStyle w:val="Odsekzoznamu"/>
        <w:spacing w:before="120" w:after="120" w:line="288" w:lineRule="auto"/>
        <w:ind w:left="0"/>
        <w:contextualSpacing w:val="0"/>
        <w:jc w:val="both"/>
      </w:pPr>
    </w:p>
    <w:p w14:paraId="7A55CFE9"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7A55CFE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7A55CFEC"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7A55CFED"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lastRenderedPageBreak/>
        <w:t>- výška oprávneného výdavku sa rovná ½ ročného daňového odpisu v roku „N“ plus ročný daňový odpis v roku „N+1“ (spolu 750 €).</w:t>
      </w:r>
    </w:p>
    <w:p w14:paraId="3E1DDC69" w14:textId="77777777" w:rsidR="00636C0F" w:rsidRDefault="00636C0F" w:rsidP="00636C0F">
      <w:pPr>
        <w:pStyle w:val="Odsekzoznamu"/>
        <w:spacing w:before="120" w:after="120" w:line="288" w:lineRule="auto"/>
        <w:ind w:left="426"/>
        <w:contextualSpacing w:val="0"/>
        <w:jc w:val="both"/>
        <w:rPr>
          <w:b/>
        </w:rPr>
      </w:pPr>
    </w:p>
    <w:p w14:paraId="7A55CFEF"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Odpisy hmotného a nehmotného majetku</w:t>
      </w:r>
    </w:p>
    <w:p w14:paraId="7A55CFF0" w14:textId="1E969075"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54"/>
      </w:r>
      <w:r w:rsidRPr="0073389C">
        <w:rPr>
          <w:rFonts w:ascii="Arial" w:hAnsi="Arial" w:cs="Arial"/>
          <w:b/>
          <w:sz w:val="19"/>
          <w:szCs w:val="19"/>
          <w:lang w:val="sk-SK" w:eastAsia="en-US"/>
        </w:rPr>
        <w:t xml:space="preserve">. </w:t>
      </w:r>
    </w:p>
    <w:p w14:paraId="7A55CFF1" w14:textId="1737D6A2"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A55CFF2" w14:textId="45D9D096"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71001B3C" w14:textId="49D1BC59"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A55CFF3" w14:textId="39156D22"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55"/>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7A55CFF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7A55CFF5"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7A55CFF6"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56"/>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57"/>
      </w:r>
      <w:r w:rsidRPr="0073389C">
        <w:rPr>
          <w:rFonts w:ascii="Arial" w:hAnsi="Arial" w:cs="Arial"/>
          <w:sz w:val="19"/>
          <w:szCs w:val="19"/>
        </w:rPr>
        <w:t xml:space="preserve">); </w:t>
      </w:r>
    </w:p>
    <w:p w14:paraId="7A55CFF7"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7A55CFF8" w14:textId="113092E0"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7A55CFF9" w14:textId="5023E082"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798AE263" w14:textId="179CFB74"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lastRenderedPageBreak/>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7A55D02C"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Nákup použitého zariadenia</w:t>
      </w:r>
    </w:p>
    <w:p w14:paraId="7A55D02D"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7A55D02E"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58"/>
      </w:r>
      <w:r w:rsidRPr="0073389C">
        <w:t xml:space="preserve"> použitého zariadenia je nižšia ako výdavky na obdobné nové zariadenie; </w:t>
      </w:r>
    </w:p>
    <w:p w14:paraId="7A55D02F"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7A55D030"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oprávneným výdavkom je obstarávacia cena vysúťažená VO, maximálne však do výšky všeobecnej hodnoty zistenej znaleckým posudkom</w:t>
      </w:r>
      <w:r w:rsidRPr="0073389C">
        <w:rPr>
          <w:rStyle w:val="Odkaznapoznmkupodiarou"/>
          <w:sz w:val="19"/>
        </w:rPr>
        <w:footnoteReference w:id="59"/>
      </w:r>
      <w:r w:rsidRPr="0073389C">
        <w:t xml:space="preserve">; </w:t>
      </w:r>
    </w:p>
    <w:p w14:paraId="7A55D03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A55D032"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7A55D033" w14:textId="44AB6F78"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17D7CDA4" w14:textId="7D8C14F4"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7A55D039" w14:textId="77777777" w:rsidR="00263750" w:rsidRPr="0073389C" w:rsidRDefault="00263750" w:rsidP="0027405B">
      <w:pPr>
        <w:pStyle w:val="Highlight3"/>
        <w:numPr>
          <w:ilvl w:val="0"/>
          <w:numId w:val="81"/>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A55D03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60"/>
      </w:r>
      <w:r w:rsidRPr="0073389C">
        <w:rPr>
          <w:rFonts w:cs="Arial"/>
          <w:b w:val="0"/>
          <w:color w:val="auto"/>
          <w:sz w:val="19"/>
          <w:szCs w:val="19"/>
          <w:lang w:val="sk-SK"/>
        </w:rPr>
        <w:t xml:space="preserve"> nie sú oprávnené, ak:</w:t>
      </w:r>
    </w:p>
    <w:p w14:paraId="7A55D03B"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7A55D03C" w14:textId="020CD78B"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7A55D03D" w14:textId="56E0F0A6"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7A55D03E" w14:textId="0E7CE67A"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5E2A6B49" w14:textId="77777777" w:rsidR="00636C0F" w:rsidRDefault="00636C0F" w:rsidP="00636C0F">
      <w:pPr>
        <w:spacing w:before="120" w:after="120" w:line="288" w:lineRule="auto"/>
        <w:ind w:left="426"/>
        <w:jc w:val="both"/>
        <w:rPr>
          <w:b/>
        </w:rPr>
      </w:pPr>
    </w:p>
    <w:p w14:paraId="7A55D03F" w14:textId="77777777" w:rsidR="00263750" w:rsidRPr="0073389C" w:rsidRDefault="00263750" w:rsidP="0027405B">
      <w:pPr>
        <w:numPr>
          <w:ilvl w:val="0"/>
          <w:numId w:val="81"/>
        </w:numPr>
        <w:spacing w:before="120" w:after="120" w:line="288" w:lineRule="auto"/>
        <w:ind w:left="426" w:hanging="426"/>
        <w:jc w:val="both"/>
        <w:rPr>
          <w:b/>
        </w:rPr>
      </w:pPr>
      <w:r w:rsidRPr="0073389C">
        <w:rPr>
          <w:b/>
        </w:rPr>
        <w:t>Externé služby (outsourcing)</w:t>
      </w:r>
    </w:p>
    <w:p w14:paraId="7A55D040"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7A55D041"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376A1509" w14:textId="40DB20D3"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61"/>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7A55D042" w14:textId="350E6DDB"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7A55D043"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7A55D044"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7A55D04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7A55D046"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7A55D047"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62"/>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7A55D048" w14:textId="32CE0CD4" w:rsidR="00263750" w:rsidRPr="0073389C" w:rsidRDefault="00263750" w:rsidP="0027405B">
      <w:pPr>
        <w:pStyle w:val="Highlight3"/>
        <w:numPr>
          <w:ilvl w:val="0"/>
          <w:numId w:val="81"/>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63"/>
      </w:r>
    </w:p>
    <w:p w14:paraId="7A55D049" w14:textId="7AD7A2CA"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4D3AAFE1" w14:textId="05994C45"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5F7A2E51" w14:textId="6893F4FA"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6D4FC29F" w14:textId="64B285B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27EA4EDD" w14:textId="1741CF49"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lastRenderedPageBreak/>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62E04CEC" w14:textId="1AE5BAD3"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51F3F55E" w14:textId="2A0DCBEC"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14:paraId="1718E5C0" w14:textId="7A3CE3D3"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7A55D04D" w14:textId="6ACF81E1"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7A55D04E" w14:textId="2FC0A09D"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732A771B" w14:textId="047727E4" w:rsidR="00793D6D" w:rsidRPr="0073389C" w:rsidRDefault="00793D6D" w:rsidP="00793D6D">
      <w:pPr>
        <w:pStyle w:val="Odsekzoznamu"/>
        <w:numPr>
          <w:ilvl w:val="0"/>
          <w:numId w:val="81"/>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0B35E403" w14:textId="2DDC1B6B" w:rsidR="00172FC1" w:rsidRPr="0099542E" w:rsidRDefault="00172FC1" w:rsidP="0099542E">
      <w:pPr>
        <w:spacing w:before="120" w:after="120" w:line="288" w:lineRule="auto"/>
        <w:jc w:val="both"/>
        <w:rPr>
          <w:ins w:id="255" w:author="Autor"/>
          <w:rFonts w:cs="Arial"/>
        </w:rPr>
      </w:pPr>
      <w:ins w:id="256" w:author="Autor">
        <w:r w:rsidRPr="00867B4C">
          <w:rPr>
            <w:rFonts w:cs="Arial"/>
          </w:rPr>
          <w:t xml:space="preserve">Nárokovanie ostatných výdavkov projektu </w:t>
        </w:r>
      </w:ins>
      <w:del w:id="257" w:author="Autor">
        <w:r w:rsidR="00793D6D" w:rsidRPr="00810D35" w:rsidDel="00172FC1">
          <w:rPr>
            <w:rFonts w:cs="Arial"/>
          </w:rPr>
          <w:delText>V súvislosti s realizáciou výdavkov</w:delText>
        </w:r>
      </w:del>
      <w:ins w:id="258" w:author="Autor">
        <w:r w:rsidRPr="00810D35">
          <w:rPr>
            <w:rFonts w:cs="Arial"/>
          </w:rPr>
          <w:t>v rámci</w:t>
        </w:r>
      </w:ins>
      <w:r w:rsidR="00793D6D" w:rsidRPr="00810D35">
        <w:rPr>
          <w:rFonts w:cs="Arial"/>
        </w:rPr>
        <w:t xml:space="preserve"> </w:t>
      </w:r>
      <w:del w:id="259" w:author="Autor">
        <w:r w:rsidR="00793D6D" w:rsidRPr="00810D35" w:rsidDel="00172FC1">
          <w:rPr>
            <w:rFonts w:cs="Arial"/>
          </w:rPr>
          <w:delText>z </w:delText>
        </w:r>
      </w:del>
      <w:r w:rsidR="00793D6D" w:rsidRPr="00810D35">
        <w:rPr>
          <w:rFonts w:cs="Arial"/>
        </w:rPr>
        <w:t>paušáln</w:t>
      </w:r>
      <w:r w:rsidR="00096EC5" w:rsidRPr="00810D35">
        <w:rPr>
          <w:rFonts w:cs="Arial"/>
        </w:rPr>
        <w:t xml:space="preserve">ej sadzby </w:t>
      </w:r>
      <w:del w:id="260" w:author="Autor">
        <w:r w:rsidR="00793D6D" w:rsidRPr="00917823" w:rsidDel="00172FC1">
          <w:rPr>
            <w:rFonts w:cs="Arial"/>
          </w:rPr>
          <w:delText>v rámci</w:delText>
        </w:r>
      </w:del>
      <w:ins w:id="261" w:author="Autor">
        <w:r w:rsidRPr="00917823">
          <w:rPr>
            <w:rFonts w:cs="Arial"/>
          </w:rPr>
          <w:t>pri</w:t>
        </w:r>
      </w:ins>
      <w:r w:rsidR="00793D6D" w:rsidRPr="00E56E69">
        <w:rPr>
          <w:rFonts w:cs="Arial"/>
        </w:rPr>
        <w:t xml:space="preserve"> </w:t>
      </w:r>
      <w:del w:id="262" w:author="Autor">
        <w:r w:rsidR="00793D6D" w:rsidRPr="00E56E69" w:rsidDel="00172FC1">
          <w:rPr>
            <w:rFonts w:cs="Arial"/>
          </w:rPr>
          <w:delText xml:space="preserve">zjednodušeného </w:delText>
        </w:r>
      </w:del>
      <w:ins w:id="263" w:author="Autor">
        <w:r w:rsidRPr="00460378">
          <w:rPr>
            <w:rFonts w:cs="Arial"/>
          </w:rPr>
          <w:t xml:space="preserve">zjednodušenom </w:t>
        </w:r>
      </w:ins>
      <w:del w:id="264" w:author="Autor">
        <w:r w:rsidR="00793D6D" w:rsidRPr="00460378" w:rsidDel="00172FC1">
          <w:rPr>
            <w:rFonts w:cs="Arial"/>
          </w:rPr>
          <w:delText xml:space="preserve">vykazovania </w:delText>
        </w:r>
      </w:del>
      <w:ins w:id="265" w:author="Autor">
        <w:r w:rsidRPr="00460378">
          <w:rPr>
            <w:rFonts w:cs="Arial"/>
          </w:rPr>
          <w:t xml:space="preserve">vykazovaní </w:t>
        </w:r>
      </w:ins>
      <w:r w:rsidR="00793D6D" w:rsidRPr="00460378">
        <w:rPr>
          <w:rFonts w:cs="Arial"/>
        </w:rPr>
        <w:t xml:space="preserve">výdavkov (ďalej len „ZVV“) </w:t>
      </w:r>
      <w:del w:id="266" w:author="Autor">
        <w:r w:rsidR="00793D6D" w:rsidRPr="00460378" w:rsidDel="00172FC1">
          <w:rPr>
            <w:rFonts w:cs="Arial"/>
          </w:rPr>
          <w:delText xml:space="preserve"> </w:delText>
        </w:r>
      </w:del>
      <w:r w:rsidR="00793D6D" w:rsidRPr="00460378">
        <w:rPr>
          <w:rFonts w:cs="Arial"/>
        </w:rPr>
        <w:t>v súlade s §16a „Zjednodušené vykazovanie výdavkov“ zákona o príspevku z EŠIF je</w:t>
      </w:r>
      <w:r w:rsidR="00CB778D" w:rsidRPr="00460378">
        <w:rPr>
          <w:rFonts w:cs="Arial"/>
        </w:rPr>
        <w:t> </w:t>
      </w:r>
      <w:r w:rsidR="00793D6D" w:rsidRPr="00460378">
        <w:rPr>
          <w:rFonts w:cs="Arial"/>
        </w:rPr>
        <w:t>prijímateľ</w:t>
      </w:r>
      <w:r w:rsidR="00CB778D" w:rsidRPr="00460378">
        <w:rPr>
          <w:rFonts w:cs="Arial"/>
        </w:rPr>
        <w:t>/partner</w:t>
      </w:r>
      <w:ins w:id="267" w:author="Autor">
        <w:r w:rsidRPr="00460378">
          <w:rPr>
            <w:rFonts w:cs="Arial"/>
          </w:rPr>
          <w:t xml:space="preserve"> oprávnený deklarovať v ŽoP vo výške v rámci oprávnenej výdavkovej skupiny 903 - Paušálna sadzba na ostatné výdavky projektu (nariadenie 1304/2013, čl. 14 ods. 2) z celkových oprávnených priamych nákladov na zamestnancov v rámci projektu vždy na základe úmerne zodpovedajúcej výšky (t.j. v určenej percentuálnej sadzbe) reálne preukázaných a oprávnených priamych nákladov na zamestnancov počas realizácie projektu</w:t>
        </w:r>
        <w:r w:rsidRPr="008C5D90">
          <w:rPr>
            <w:rFonts w:cs="Arial"/>
          </w:rPr>
          <w:t>, t.j. nárokovanie výdavkovej skupiny 903 - Paušálna sadzba na ostatné výdavky projektu (čl. 14 ods. 2 Nariadenia o ESF) je priamo prepojená na vznik reálne preukázaných oprávnených výdavkov výdavkovej skupiny 521- Mzdové výdavky.</w:t>
        </w:r>
      </w:ins>
    </w:p>
    <w:p w14:paraId="3C3C9C31" w14:textId="35519796" w:rsidR="00B449FC" w:rsidRPr="006F0EBE" w:rsidRDefault="00CB778D" w:rsidP="0027405B">
      <w:pPr>
        <w:spacing w:before="120" w:after="120" w:line="288" w:lineRule="auto"/>
        <w:jc w:val="both"/>
        <w:rPr>
          <w:ins w:id="268" w:author="Autor"/>
          <w:rFonts w:cs="Arial"/>
        </w:rPr>
      </w:pPr>
      <w:del w:id="269" w:author="Autor">
        <w:r w:rsidRPr="006F0EBE" w:rsidDel="00172FC1">
          <w:rPr>
            <w:rFonts w:cs="Arial"/>
          </w:rPr>
          <w:delText xml:space="preserve"> </w:delText>
        </w:r>
        <w:r w:rsidR="00793D6D" w:rsidRPr="006F0EBE" w:rsidDel="00172FC1">
          <w:rPr>
            <w:rFonts w:cs="Arial"/>
          </w:rPr>
          <w:delText xml:space="preserve">oprávnený použiť finančné prostriedky (verejné financie) určené na krytie ostatných nákladov projektu (výdavkov) z paušálnej sadzby najskôr po preukázanom vzniku </w:delText>
        </w:r>
        <w:r w:rsidR="002E2814" w:rsidRPr="006F0EBE" w:rsidDel="00172FC1">
          <w:rPr>
            <w:rFonts w:cs="Arial"/>
          </w:rPr>
          <w:delText>mzdových výdavkov</w:delText>
        </w:r>
        <w:r w:rsidR="00793D6D" w:rsidRPr="006F0EBE" w:rsidDel="00172FC1">
          <w:rPr>
            <w:rFonts w:cs="Arial"/>
          </w:rPr>
          <w:delText xml:space="preserve"> –</w:delText>
        </w:r>
        <w:r w:rsidR="002E2814" w:rsidRPr="006F0EBE" w:rsidDel="00172FC1">
          <w:rPr>
            <w:rFonts w:cs="Arial"/>
          </w:rPr>
          <w:delText xml:space="preserve"> priam</w:delText>
        </w:r>
        <w:r w:rsidR="004044A4" w:rsidRPr="006F0EBE" w:rsidDel="00172FC1">
          <w:rPr>
            <w:rFonts w:cs="Arial"/>
          </w:rPr>
          <w:delText>y</w:delText>
        </w:r>
        <w:r w:rsidR="002E2814" w:rsidRPr="006F0EBE" w:rsidDel="00172FC1">
          <w:rPr>
            <w:rFonts w:cs="Arial"/>
          </w:rPr>
          <w:delText>ch</w:delText>
        </w:r>
        <w:r w:rsidR="00793D6D" w:rsidRPr="006F0EBE" w:rsidDel="00172FC1">
          <w:rPr>
            <w:rFonts w:cs="Arial"/>
          </w:rPr>
          <w:delText xml:space="preserve"> mzdov</w:delText>
        </w:r>
        <w:r w:rsidR="002E2814" w:rsidRPr="006F0EBE" w:rsidDel="00172FC1">
          <w:rPr>
            <w:rFonts w:cs="Arial"/>
          </w:rPr>
          <w:delText>ých nákladov</w:delText>
        </w:r>
        <w:r w:rsidR="00793D6D" w:rsidRPr="006F0EBE" w:rsidDel="00172FC1">
          <w:rPr>
            <w:rFonts w:cs="Arial"/>
          </w:rPr>
          <w:delText xml:space="preserve"> </w:delText>
        </w:r>
        <w:r w:rsidRPr="006F0EBE" w:rsidDel="00172FC1">
          <w:rPr>
            <w:rFonts w:cs="Arial"/>
          </w:rPr>
          <w:delText xml:space="preserve">v súlade s čl. 68 ods. 1 písm. b) Všeobecného nariadenia alebo </w:delText>
        </w:r>
        <w:r w:rsidR="00DD32C7" w:rsidRPr="006F0EBE" w:rsidDel="00172FC1">
          <w:rPr>
            <w:rFonts w:cs="Arial"/>
          </w:rPr>
          <w:br/>
        </w:r>
        <w:r w:rsidRPr="006F0EBE" w:rsidDel="00172FC1">
          <w:rPr>
            <w:rFonts w:cs="Arial"/>
          </w:rPr>
          <w:delText>s čl. 14 ods. 2 Nariadenia o ESF. Oprávnená (nárokovateľná) výška</w:delText>
        </w:r>
        <w:r w:rsidR="002E2814" w:rsidRPr="006F0EBE" w:rsidDel="00172FC1">
          <w:rPr>
            <w:rFonts w:cs="Arial"/>
          </w:rPr>
          <w:delText xml:space="preserve"> ostatných nákladov projektu, t.j. výdavkov z paušálnej sadzby</w:delText>
        </w:r>
        <w:r w:rsidRPr="006F0EBE" w:rsidDel="00172FC1">
          <w:rPr>
            <w:rFonts w:cs="Arial"/>
          </w:rPr>
          <w:delText xml:space="preserve"> je určená Poskytovateľom vo výzve/vyzvaní</w:delText>
        </w:r>
        <w:r w:rsidR="002E2814" w:rsidRPr="006F0EBE" w:rsidDel="00172FC1">
          <w:rPr>
            <w:rFonts w:cs="Arial"/>
          </w:rPr>
          <w:delText xml:space="preserve"> v percentuálnej sadzbe, ktorá sa aplikuje na finančne vyjadrené mzdové výdavky – priame mzdové náklady. </w:delText>
        </w:r>
      </w:del>
      <w:r w:rsidR="002E2814" w:rsidRPr="006F0EBE">
        <w:rPr>
          <w:rFonts w:cs="Arial"/>
        </w:rPr>
        <w:t xml:space="preserve">Nárokovateľná výška paušálnej sadzby sa pri priebežnom financovaní výdavkov projektu zaokrúhľuje </w:t>
      </w:r>
      <w:del w:id="270" w:author="Autor">
        <w:r w:rsidR="002E2814" w:rsidRPr="006F0EBE" w:rsidDel="00172FC1">
          <w:rPr>
            <w:rFonts w:cs="Arial"/>
          </w:rPr>
          <w:delText xml:space="preserve">na </w:delText>
        </w:r>
      </w:del>
      <w:ins w:id="271" w:author="Autor">
        <w:r w:rsidR="00172FC1" w:rsidRPr="006F0EBE">
          <w:rPr>
            <w:rFonts w:cs="Arial"/>
          </w:rPr>
          <w:t>na </w:t>
        </w:r>
      </w:ins>
      <w:r w:rsidR="002E2814" w:rsidRPr="006F0EBE">
        <w:rPr>
          <w:rFonts w:cs="Arial"/>
        </w:rPr>
        <w:t xml:space="preserve">eurocenty nadol a prípadné nárokovateľné rozdiely </w:t>
      </w:r>
      <w:r w:rsidR="004044A4" w:rsidRPr="006F0EBE">
        <w:rPr>
          <w:rFonts w:cs="Arial"/>
        </w:rPr>
        <w:t xml:space="preserve">výšky paušálnej sadzby </w:t>
      </w:r>
      <w:r w:rsidR="002E2814" w:rsidRPr="006F0EBE">
        <w:rPr>
          <w:rFonts w:cs="Arial"/>
        </w:rPr>
        <w:t xml:space="preserve">vo financovaní </w:t>
      </w:r>
      <w:del w:id="272" w:author="Autor">
        <w:r w:rsidR="002E2814" w:rsidRPr="006F0EBE" w:rsidDel="00172FC1">
          <w:rPr>
            <w:rFonts w:cs="Arial"/>
          </w:rPr>
          <w:delText xml:space="preserve">je </w:delText>
        </w:r>
      </w:del>
      <w:ins w:id="273" w:author="Autor">
        <w:r w:rsidR="00172FC1" w:rsidRPr="006F0EBE">
          <w:rPr>
            <w:rFonts w:cs="Arial"/>
          </w:rPr>
          <w:t>je </w:t>
        </w:r>
      </w:ins>
      <w:r w:rsidR="002E2814" w:rsidRPr="006F0EBE">
        <w:rPr>
          <w:rFonts w:cs="Arial"/>
        </w:rPr>
        <w:t xml:space="preserve">prijímateľ/partner oprávnený deklarovať a nárokovať </w:t>
      </w:r>
      <w:r w:rsidR="004044A4" w:rsidRPr="006F0EBE">
        <w:rPr>
          <w:rFonts w:cs="Arial"/>
        </w:rPr>
        <w:t xml:space="preserve">si </w:t>
      </w:r>
      <w:r w:rsidR="002E2814" w:rsidRPr="006F0EBE">
        <w:rPr>
          <w:rFonts w:cs="Arial"/>
        </w:rPr>
        <w:t>v záverečnej žiadosti o platbu.</w:t>
      </w:r>
    </w:p>
    <w:p w14:paraId="6AF89AA3" w14:textId="67678C22" w:rsidR="00172FC1" w:rsidRPr="0099542E" w:rsidRDefault="00172FC1" w:rsidP="0099542E">
      <w:pPr>
        <w:spacing w:before="120" w:after="120" w:line="288" w:lineRule="auto"/>
        <w:jc w:val="both"/>
        <w:rPr>
          <w:ins w:id="274" w:author="Autor"/>
          <w:rFonts w:cs="Arial"/>
        </w:rPr>
      </w:pPr>
      <w:ins w:id="275" w:author="Autor">
        <w:r w:rsidRPr="0099542E">
          <w:rPr>
            <w:rFonts w:cs="Arial"/>
          </w:rPr>
          <w:t>Poskytovateľ neoveruje výdavky prijímateľom skutočne vynaložené v rámci realizácie výdavkov z paušálnej sadzby. Poskytovateľ pri výkone kontroly splnenia podmienok oprávnenosti výdavkov overuje najmä dosiahnutie výstupov alebo uskutočnenie procesov, pričom uvedeným konaním nie je dotknuté právo poskytovateľa, resp. orgánov kontroly a auditu EŠIF v odôvodnených prípadoch overiť ďalšie skutočnosti súvisiace s projektom a to najmä súlad vykonaných činností súvisiacich s implementáciou paušálnej sadzby so zákonom č. 343/2015 Z. z. o verejnom obstarávaní a o zmene a doplnení niektorých zákonov v znení neskorších predpisov, zákonom č. 431/2002 Z. z. o účtovníctve v znení neskorších predpisov a zákonom č.</w:t>
        </w:r>
        <w:r>
          <w:rPr>
            <w:rFonts w:cs="Arial"/>
          </w:rPr>
          <w:t> </w:t>
        </w:r>
        <w:r w:rsidRPr="0099542E">
          <w:rPr>
            <w:rFonts w:cs="Arial"/>
          </w:rPr>
          <w:t>523/2004 Z. z. o rozpočtových pravidlách verejnej správy a o zmene a doplnení niektorých zákonov.</w:t>
        </w:r>
      </w:ins>
    </w:p>
    <w:p w14:paraId="7302BAD3" w14:textId="4BC70BB0" w:rsidR="00172FC1" w:rsidRDefault="00172FC1" w:rsidP="0099542E">
      <w:pPr>
        <w:spacing w:before="120" w:after="120" w:line="288" w:lineRule="auto"/>
        <w:jc w:val="both"/>
        <w:rPr>
          <w:ins w:id="276" w:author="Autor"/>
          <w:rFonts w:cs="Arial"/>
        </w:rPr>
      </w:pPr>
      <w:ins w:id="277" w:author="Autor">
        <w:r w:rsidRPr="0099542E">
          <w:rPr>
            <w:rFonts w:cs="Arial"/>
          </w:rPr>
          <w:lastRenderedPageBreak/>
          <w:t>Všeobecne pre posúdenie oprávnenosti výdavkovej skupiny 903 - Paušálna sadzba na ostatné výdavky projektu (nariadenie 1304/2013, čl. 14 ods. 2) plat</w:t>
        </w:r>
        <w:r w:rsidR="00415CF0">
          <w:rPr>
            <w:rFonts w:cs="Arial"/>
          </w:rPr>
          <w:t>í</w:t>
        </w:r>
        <w:del w:id="278" w:author="Autor">
          <w:r w:rsidRPr="0099542E" w:rsidDel="00415CF0">
            <w:rPr>
              <w:rFonts w:cs="Arial"/>
            </w:rPr>
            <w:delText>ia</w:delText>
          </w:r>
        </w:del>
        <w:r w:rsidRPr="0099542E">
          <w:rPr>
            <w:rFonts w:cs="Arial"/>
          </w:rPr>
          <w:t xml:space="preserve"> z vecného hľadiska predovšetkým </w:t>
        </w:r>
        <w:r w:rsidR="008555A8">
          <w:rPr>
            <w:rFonts w:cs="Arial"/>
          </w:rPr>
          <w:t xml:space="preserve">uplatnenie </w:t>
        </w:r>
        <w:r w:rsidRPr="0099542E">
          <w:rPr>
            <w:rFonts w:cs="Arial"/>
          </w:rPr>
          <w:t>postup</w:t>
        </w:r>
        <w:del w:id="279" w:author="Autor">
          <w:r w:rsidRPr="0099542E" w:rsidDel="008555A8">
            <w:rPr>
              <w:rFonts w:cs="Arial"/>
            </w:rPr>
            <w:delText>y</w:delText>
          </w:r>
        </w:del>
        <w:r w:rsidR="008555A8">
          <w:rPr>
            <w:rFonts w:cs="Arial"/>
          </w:rPr>
          <w:t>ov</w:t>
        </w:r>
        <w:r w:rsidRPr="0099542E">
          <w:rPr>
            <w:rFonts w:cs="Arial"/>
          </w:rPr>
          <w:t xml:space="preserve"> podľa článku 13 ods. 4  nariadenia (EÚ) č. 1304/2013</w:t>
        </w:r>
        <w:r w:rsidR="006F0EBE">
          <w:rPr>
            <w:rFonts w:cs="Arial"/>
          </w:rPr>
          <w:t xml:space="preserve"> (t.j. z Nariadenia o ESF je neoprávnený </w:t>
        </w:r>
        <w:r w:rsidR="006F0EBE">
          <w:rPr>
            <w:color w:val="000000"/>
            <w:shd w:val="clear" w:color="auto" w:fill="FFFFFF"/>
          </w:rPr>
          <w:t xml:space="preserve">nákup infraštruktúry, pozemku a nehnuteľnosti a zo Všeobecného nariadenia najmä úroky z dlžných súm a DPH pokiaľ táto je uplatniteľná na odpočet) </w:t>
        </w:r>
        <w:del w:id="280" w:author="Autor">
          <w:r w:rsidRPr="0099542E" w:rsidDel="009E6935">
            <w:rPr>
              <w:rFonts w:cs="Arial"/>
            </w:rPr>
            <w:delText xml:space="preserve"> </w:delText>
          </w:r>
        </w:del>
        <w:r w:rsidRPr="0099542E">
          <w:rPr>
            <w:rFonts w:cs="Arial"/>
          </w:rPr>
          <w:t>a</w:t>
        </w:r>
        <w:r w:rsidR="006F0EBE">
          <w:rPr>
            <w:rFonts w:cs="Arial"/>
          </w:rPr>
          <w:t> </w:t>
        </w:r>
        <w:r w:rsidRPr="0099542E">
          <w:rPr>
            <w:rFonts w:cs="Arial"/>
          </w:rPr>
          <w:t>z</w:t>
        </w:r>
        <w:r w:rsidR="006F0EBE">
          <w:rPr>
            <w:rFonts w:cs="Arial"/>
          </w:rPr>
          <w:t> </w:t>
        </w:r>
        <w:r w:rsidRPr="0099542E">
          <w:rPr>
            <w:rFonts w:cs="Arial"/>
          </w:rPr>
          <w:t>časového hľadiska predovšetkým postupy podľa článku 65 ods.</w:t>
        </w:r>
        <w:r w:rsidR="006F0EBE">
          <w:rPr>
            <w:rFonts w:cs="Arial"/>
          </w:rPr>
          <w:t> </w:t>
        </w:r>
        <w:r w:rsidRPr="0099542E">
          <w:rPr>
            <w:rFonts w:cs="Arial"/>
          </w:rPr>
          <w:t>2  nariadenia (EÚ) č. 1303/2013 (</w:t>
        </w:r>
        <w:r w:rsidR="006F0EBE">
          <w:rPr>
            <w:rFonts w:cs="Arial"/>
          </w:rPr>
          <w:t xml:space="preserve">t.j. oprávnené obdobie realizácie výdavkov je </w:t>
        </w:r>
        <w:r w:rsidRPr="0099542E">
          <w:rPr>
            <w:rFonts w:cs="Arial"/>
          </w:rPr>
          <w:t>od 1.1.2014 do</w:t>
        </w:r>
        <w:r w:rsidR="006F0EBE">
          <w:rPr>
            <w:rFonts w:cs="Arial"/>
          </w:rPr>
          <w:t> </w:t>
        </w:r>
        <w:r w:rsidRPr="0099542E">
          <w:rPr>
            <w:rFonts w:cs="Arial"/>
          </w:rPr>
          <w:t>31.12.2023).</w:t>
        </w:r>
      </w:ins>
    </w:p>
    <w:p w14:paraId="69236EB8" w14:textId="56EEED4D" w:rsidR="00172FC1" w:rsidRPr="0027405B" w:rsidRDefault="006F0EBE" w:rsidP="0027405B">
      <w:pPr>
        <w:spacing w:before="120" w:after="120" w:line="288" w:lineRule="auto"/>
        <w:jc w:val="both"/>
        <w:rPr>
          <w:rFonts w:cs="Arial"/>
        </w:rPr>
      </w:pPr>
      <w:ins w:id="281" w:author="Autor">
        <w:r>
          <w:rPr>
            <w:rFonts w:cs="Arial"/>
          </w:rPr>
          <w:t xml:space="preserve">Postupy podľa tejto Príručky pre prijímateľa sa pri realizácii výdavkov v rámci </w:t>
        </w:r>
        <w:r w:rsidRPr="00832620">
          <w:rPr>
            <w:rFonts w:cs="Arial"/>
          </w:rPr>
          <w:t>výdavkovej skupiny 903 - Paušálna sadzba na ostatné výdavky projektu</w:t>
        </w:r>
        <w:r>
          <w:rPr>
            <w:rFonts w:cs="Arial"/>
          </w:rPr>
          <w:t xml:space="preserve"> (paušálna sadzba) uplatňujú iba primerane a Prijímateľ je viazaný najmä dodržiavaním zákonnosti postupov pri ich realizovaní.</w:t>
        </w:r>
      </w:ins>
    </w:p>
    <w:p w14:paraId="7A55D04F" w14:textId="77777777" w:rsidR="00AE5A8F" w:rsidRPr="0073389C" w:rsidRDefault="00AE5A8F" w:rsidP="0027405B">
      <w:pPr>
        <w:pStyle w:val="Odsekzoznamu"/>
        <w:numPr>
          <w:ilvl w:val="0"/>
          <w:numId w:val="81"/>
        </w:numPr>
        <w:spacing w:before="120" w:after="120" w:line="288" w:lineRule="auto"/>
        <w:ind w:left="426" w:hanging="426"/>
        <w:contextualSpacing w:val="0"/>
        <w:jc w:val="both"/>
        <w:rPr>
          <w:b/>
        </w:rPr>
      </w:pPr>
      <w:r w:rsidRPr="0073389C">
        <w:rPr>
          <w:b/>
        </w:rPr>
        <w:t xml:space="preserve">Hotovostné platby </w:t>
      </w:r>
    </w:p>
    <w:p w14:paraId="7A55D050"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7A55D051"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7A55D052"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A55D05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A55D054" w14:textId="77777777" w:rsidR="00C92A1F" w:rsidRPr="0073389C" w:rsidRDefault="00C92A1F" w:rsidP="0027405B">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7A55D05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7A55D056"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7A55D057"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za zriadenie a vedenie účtu alebo účtov a za finančné transakcie na tomto účte</w:t>
      </w:r>
      <w:r w:rsidRPr="0073389C">
        <w:rPr>
          <w:rFonts w:ascii="Arial" w:hAnsi="Arial" w:cs="Arial"/>
          <w:sz w:val="19"/>
          <w:szCs w:val="19"/>
          <w:vertAlign w:val="superscript"/>
        </w:rPr>
        <w:footnoteReference w:id="64"/>
      </w:r>
      <w:r w:rsidRPr="0073389C">
        <w:rPr>
          <w:rFonts w:ascii="Arial" w:hAnsi="Arial" w:cs="Arial"/>
          <w:sz w:val="19"/>
          <w:szCs w:val="19"/>
        </w:rPr>
        <w:t xml:space="preserve">; </w:t>
      </w:r>
    </w:p>
    <w:p w14:paraId="7A55D058"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r w:rsidRPr="0073389C">
        <w:rPr>
          <w:rFonts w:ascii="Arial" w:hAnsi="Arial" w:cs="Arial"/>
          <w:sz w:val="19"/>
          <w:szCs w:val="19"/>
          <w:vertAlign w:val="superscript"/>
        </w:rPr>
        <w:footnoteReference w:id="65"/>
      </w:r>
      <w:r w:rsidRPr="0073389C">
        <w:rPr>
          <w:rFonts w:ascii="Arial" w:hAnsi="Arial" w:cs="Arial"/>
          <w:sz w:val="19"/>
          <w:szCs w:val="19"/>
        </w:rPr>
        <w:t>;</w:t>
      </w:r>
    </w:p>
    <w:p w14:paraId="7A55D05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66"/>
      </w:r>
      <w:r w:rsidRPr="0073389C">
        <w:rPr>
          <w:rFonts w:ascii="Arial" w:hAnsi="Arial" w:cs="Arial"/>
          <w:sz w:val="19"/>
          <w:szCs w:val="19"/>
        </w:rPr>
        <w:t xml:space="preserve">. </w:t>
      </w:r>
    </w:p>
    <w:p w14:paraId="7A55D05A" w14:textId="77777777" w:rsidR="00C92A1F" w:rsidRPr="0073389C" w:rsidRDefault="00C92A1F" w:rsidP="0027405B">
      <w:pPr>
        <w:pStyle w:val="Zkladntext"/>
        <w:numPr>
          <w:ilvl w:val="0"/>
          <w:numId w:val="81"/>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t xml:space="preserve">Poistenie </w:t>
      </w:r>
    </w:p>
    <w:p w14:paraId="1F76574F" w14:textId="35D34E3B"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w:t>
      </w:r>
      <w:r w:rsidR="00AC7621" w:rsidRPr="004F11B5">
        <w:rPr>
          <w:rFonts w:cs="Arial"/>
          <w:sz w:val="19"/>
          <w:szCs w:val="19"/>
          <w:lang w:val="sk-SK" w:eastAsia="en-US"/>
        </w:rPr>
        <w:lastRenderedPageBreak/>
        <w:t>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atď)</w:t>
      </w:r>
      <w:r w:rsidR="00AC7621" w:rsidRPr="004F11B5">
        <w:rPr>
          <w:rFonts w:cs="Arial"/>
          <w:sz w:val="19"/>
          <w:szCs w:val="19"/>
          <w:lang w:val="sk-SK" w:eastAsia="en-US"/>
        </w:rPr>
        <w:t xml:space="preserve"> alebo z ekonomických dôvodov (výška poistného je likvidačná) .</w:t>
      </w:r>
    </w:p>
    <w:p w14:paraId="1A003F54"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A55D05C" w14:textId="424B1A5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7A55D05D" w14:textId="66F89654"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A55D05E" w14:textId="5D93D536"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7A55D05F" w14:textId="792C5D53"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7A55D060" w14:textId="7AFE375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7A55D061" w14:textId="66F6F111"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3D46767F" w14:textId="10DC550C"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7A55D06B"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7A55D06C" w14:textId="69F678CF"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7A55D06D"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7A55D06E"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7A55D06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 xml:space="preserve">V takomto prípade bude DPH (uhradená v rámci implementácie projektu </w:t>
      </w:r>
      <w:r w:rsidRPr="0073389C">
        <w:rPr>
          <w:rFonts w:ascii="Arial" w:hAnsi="Arial" w:cs="Arial"/>
          <w:sz w:val="19"/>
          <w:lang w:val="sk-SK" w:eastAsia="en-US"/>
        </w:rPr>
        <w:lastRenderedPageBreak/>
        <w:t>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67"/>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7A55D070"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7A55D071" w14:textId="2F3D0068"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7A55D072" w14:textId="188DCEA1"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7A55D073" w14:textId="38A4214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7A55D074"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7A55D075"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 pracovných výkazoch</w:t>
      </w:r>
    </w:p>
    <w:p w14:paraId="7A55D076" w14:textId="38142F76"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7A55D077"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14:paraId="7A55D079" w14:textId="6C717282"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7A55D07A" w14:textId="1AC08F11"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7A55D07D" w14:textId="51D0E667" w:rsidR="00AE5A8F" w:rsidRPr="0073389C" w:rsidRDefault="00AE5A8F" w:rsidP="00151D4D">
      <w:pPr>
        <w:pStyle w:val="Zkladntext"/>
        <w:numPr>
          <w:ilvl w:val="0"/>
          <w:numId w:val="81"/>
        </w:numPr>
        <w:spacing w:before="120" w:after="120" w:line="288" w:lineRule="auto"/>
        <w:ind w:left="426" w:hanging="426"/>
        <w:rPr>
          <w:rFonts w:ascii="Arial" w:hAnsi="Arial" w:cs="Arial"/>
          <w:b/>
          <w:sz w:val="19"/>
          <w:szCs w:val="19"/>
          <w:lang w:val="sk-SK" w:eastAsia="en-US"/>
        </w:rPr>
      </w:pPr>
      <w:bookmarkStart w:id="282" w:name="_Toc361131496"/>
      <w:r w:rsidRPr="0073389C">
        <w:rPr>
          <w:rFonts w:ascii="Arial" w:hAnsi="Arial" w:cs="Arial"/>
          <w:b/>
          <w:sz w:val="19"/>
          <w:szCs w:val="19"/>
          <w:lang w:val="sk-SK" w:eastAsia="en-US"/>
        </w:rPr>
        <w:t>Problematika prekrývania sa výdavkov</w:t>
      </w:r>
      <w:bookmarkEnd w:id="282"/>
    </w:p>
    <w:p w14:paraId="7A55D07E" w14:textId="77777777" w:rsidR="00AE5A8F" w:rsidRPr="0073389C" w:rsidRDefault="00AE5A8F" w:rsidP="001F73A1">
      <w:pPr>
        <w:tabs>
          <w:tab w:val="left" w:pos="540"/>
        </w:tabs>
        <w:spacing w:before="120" w:after="120" w:line="288" w:lineRule="auto"/>
        <w:jc w:val="both"/>
      </w:pPr>
      <w:r w:rsidRPr="0073389C">
        <w:lastRenderedPageBreak/>
        <w:t>Jedným zo základných kritérií oprávnenosti výdavkov je, že sa nárokovaný výdavok časovo a vecne neprekrýva a neprekrýva sa ani s inými prostriedkami z verejných zdrojov</w:t>
      </w:r>
      <w:r w:rsidR="00E55ACE" w:rsidRPr="0073389C">
        <w:t>.</w:t>
      </w:r>
    </w:p>
    <w:p w14:paraId="7A55D07F" w14:textId="76E57EC0"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7A55D080"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7A55D081"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7A55D082"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46B21D99" w14:textId="7AC5704B" w:rsidR="004F3504" w:rsidRPr="00631EA1" w:rsidRDefault="004F3504" w:rsidP="00151D4D">
      <w:pPr>
        <w:pStyle w:val="Zkladntext"/>
        <w:numPr>
          <w:ilvl w:val="0"/>
          <w:numId w:val="81"/>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6954B075" w14:textId="3D97AC76"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7102669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0425E8BA"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68"/>
      </w:r>
      <w:r w:rsidRPr="0073389C">
        <w:rPr>
          <w:rFonts w:ascii="Arial" w:hAnsi="Arial" w:cs="Arial"/>
          <w:sz w:val="19"/>
          <w:szCs w:val="19"/>
        </w:rPr>
        <w:t xml:space="preserve"> a penále, prípadne ďalšie sankčné výdavky, či už dohodnuté v zmluvách alebo vzniknuté z iných príčin; </w:t>
      </w:r>
    </w:p>
    <w:p w14:paraId="3D5DDA7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54922E11"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69"/>
      </w:r>
      <w:r w:rsidRPr="0073389C">
        <w:rPr>
          <w:rFonts w:ascii="Arial" w:hAnsi="Arial" w:cs="Arial"/>
          <w:sz w:val="19"/>
          <w:szCs w:val="19"/>
        </w:rPr>
        <w:t>;</w:t>
      </w:r>
    </w:p>
    <w:p w14:paraId="06FE162D"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0BC96B03" w14:textId="13412538"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7A55D084" w14:textId="77777777" w:rsidR="00AE5A8F" w:rsidRPr="0073389C" w:rsidRDefault="00AE5A8F" w:rsidP="001F73A1">
      <w:pPr>
        <w:pStyle w:val="Nadpis3"/>
        <w:spacing w:line="288" w:lineRule="auto"/>
        <w:ind w:left="567" w:firstLine="0"/>
        <w:rPr>
          <w:lang w:val="sk-SK"/>
        </w:rPr>
      </w:pPr>
      <w:bookmarkStart w:id="283" w:name="_Toc410907859"/>
      <w:bookmarkStart w:id="284" w:name="_Toc440372873"/>
      <w:bookmarkStart w:id="285" w:name="_Toc440636384"/>
      <w:r w:rsidRPr="0073389C">
        <w:rPr>
          <w:lang w:val="sk-SK"/>
        </w:rPr>
        <w:t>Postupy pri žiadosti o platbu</w:t>
      </w:r>
      <w:bookmarkEnd w:id="283"/>
      <w:bookmarkEnd w:id="284"/>
      <w:bookmarkEnd w:id="285"/>
    </w:p>
    <w:p w14:paraId="7A55D085"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7A55D086" w14:textId="65E0AF98"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A55D087" w14:textId="36C0FF43"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7A55D088" w14:textId="32B5EEE4"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Pri jednotlivých systémoch financovania sa postupuje v súlade so SFR.</w:t>
      </w:r>
    </w:p>
    <w:p w14:paraId="7A55D08A" w14:textId="250D8C0D" w:rsidR="000D5577" w:rsidRPr="0073389C"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xml:space="preserve">, ktorú predkladá prijímateľ je </w:t>
      </w:r>
      <w:r w:rsidR="00147E0C">
        <w:rPr>
          <w:rFonts w:ascii="Arial" w:hAnsi="Arial" w:cs="Arial"/>
          <w:b/>
          <w:sz w:val="19"/>
          <w:szCs w:val="19"/>
          <w:lang w:val="sk-SK"/>
        </w:rPr>
        <w:t>3</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Pr="0073389C">
        <w:rPr>
          <w:rFonts w:ascii="Arial" w:hAnsi="Arial" w:cs="Arial"/>
          <w:sz w:val="19"/>
          <w:szCs w:val="19"/>
          <w:lang w:val="sk-SK"/>
        </w:rPr>
        <w:t>, s výnimkou žiadosti o platbu – poskytnutie predfinancovania a zúčtovanie zálohovej platby v prípadoch nevyhnutných pre splnenie podmienok na zúčtovanie</w:t>
      </w:r>
      <w:r w:rsidR="008A6E87" w:rsidRPr="0073389C">
        <w:rPr>
          <w:rFonts w:ascii="Arial" w:hAnsi="Arial" w:cs="Arial"/>
          <w:sz w:val="19"/>
          <w:szCs w:val="19"/>
          <w:lang w:val="sk-SK"/>
        </w:rPr>
        <w:t>, resp.</w:t>
      </w:r>
      <w:r w:rsidR="00147E0C">
        <w:rPr>
          <w:rFonts w:ascii="Arial" w:hAnsi="Arial" w:cs="Arial"/>
          <w:sz w:val="19"/>
          <w:szCs w:val="19"/>
          <w:lang w:val="sk-SK"/>
        </w:rPr>
        <w:t xml:space="preserve"> v prípade</w:t>
      </w:r>
      <w:r w:rsidR="008A6E87" w:rsidRPr="0073389C">
        <w:rPr>
          <w:rFonts w:ascii="Arial" w:hAnsi="Arial" w:cs="Arial"/>
          <w:sz w:val="19"/>
          <w:szCs w:val="19"/>
          <w:lang w:val="sk-SK"/>
        </w:rPr>
        <w:t xml:space="preserve"> záverečnej platby</w:t>
      </w:r>
      <w:r w:rsidRPr="0073389C">
        <w:rPr>
          <w:rFonts w:ascii="Arial" w:hAnsi="Arial" w:cs="Arial"/>
          <w:sz w:val="19"/>
          <w:szCs w:val="19"/>
          <w:lang w:val="sk-SK"/>
        </w:rPr>
        <w:t>.</w:t>
      </w:r>
    </w:p>
    <w:p w14:paraId="7A55D08B" w14:textId="12913CC0" w:rsidR="001E3710" w:rsidRPr="0073389C" w:rsidRDefault="00902E2E"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Pr="0073389C">
        <w:rPr>
          <w:rFonts w:ascii="Arial" w:hAnsi="Arial" w:cs="Arial"/>
          <w:sz w:val="19"/>
          <w:szCs w:val="19"/>
          <w:lang w:val="sk-SK"/>
        </w:rPr>
        <w:t xml:space="preserve"> </w:t>
      </w:r>
    </w:p>
    <w:p w14:paraId="7A55D08C" w14:textId="3968F848"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70"/>
      </w:r>
      <w:r w:rsidRPr="0073389C">
        <w:t>. Po doplnení ŽoP je vykonaná opätovná administratívna</w:t>
      </w:r>
      <w:r w:rsidR="0080651F">
        <w:t xml:space="preserve"> finančná</w:t>
      </w:r>
      <w:r w:rsidRPr="0073389C">
        <w:t xml:space="preserve"> kontrola.</w:t>
      </w:r>
    </w:p>
    <w:p w14:paraId="7A55D08D" w14:textId="5D3C8881"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71"/>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7A55D08E" w14:textId="30F63EF9"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7A55D08F" w14:textId="43DF158A"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A55D090" w14:textId="764DA755"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14:paraId="7A55D091" w14:textId="4E7A1311"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7A55D092"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14:paraId="7A55D093"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7A55D095" w14:textId="74DFB718"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5AAC1762"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A55D096" w14:textId="77777777" w:rsidR="00AE5A8F" w:rsidRPr="0073389C" w:rsidRDefault="00AE5A8F" w:rsidP="001F73A1">
      <w:pPr>
        <w:pStyle w:val="Nadpis3"/>
        <w:spacing w:before="120" w:after="120" w:line="288" w:lineRule="auto"/>
        <w:ind w:left="567" w:firstLine="0"/>
        <w:rPr>
          <w:lang w:val="sk-SK"/>
        </w:rPr>
      </w:pPr>
      <w:bookmarkStart w:id="286" w:name="_Toc410907860"/>
      <w:bookmarkStart w:id="287" w:name="_Toc440372874"/>
      <w:bookmarkStart w:id="288" w:name="_Toc440636385"/>
      <w:r w:rsidRPr="0073389C">
        <w:rPr>
          <w:lang w:val="sk-SK"/>
        </w:rPr>
        <w:t>Špecifiká jednotlivých systémov financovania</w:t>
      </w:r>
      <w:bookmarkEnd w:id="286"/>
      <w:bookmarkEnd w:id="287"/>
      <w:bookmarkEnd w:id="288"/>
    </w:p>
    <w:p w14:paraId="7A55D097"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7A55D098" w14:textId="77777777" w:rsidR="00AE5A8F" w:rsidRPr="0073389C" w:rsidRDefault="00AE5A8F" w:rsidP="00CF7FC1">
      <w:pPr>
        <w:autoSpaceDE w:val="0"/>
        <w:autoSpaceDN w:val="0"/>
        <w:adjustRightInd w:val="0"/>
        <w:spacing w:before="120" w:after="120" w:line="288" w:lineRule="auto"/>
        <w:jc w:val="both"/>
      </w:pPr>
      <w:r w:rsidRPr="0073389C" w:rsidDel="002F7F31">
        <w:lastRenderedPageBreak/>
        <w:t xml:space="preserve">Poskytovateľ </w:t>
      </w:r>
      <w:r w:rsidRPr="0073389C">
        <w:t>v spolupráci s prijímateľom v zmluve o </w:t>
      </w:r>
      <w:r w:rsidR="00BD66E3" w:rsidRPr="0073389C">
        <w:t>NFP</w:t>
      </w:r>
      <w:r w:rsidRPr="0073389C">
        <w:t xml:space="preserve"> </w:t>
      </w:r>
      <w:r w:rsidR="00B67E94" w:rsidRPr="0073389C">
        <w:t>identifikoval</w:t>
      </w:r>
      <w:r w:rsidRPr="0073389C">
        <w:t xml:space="preserve"> jednotliv</w:t>
      </w:r>
      <w:r w:rsidR="00B67E94" w:rsidRPr="0073389C">
        <w:t>é</w:t>
      </w:r>
      <w:r w:rsidRPr="0073389C" w:rsidDel="00B67E94">
        <w:t xml:space="preserve"> </w:t>
      </w:r>
      <w:r w:rsidR="00B67E94" w:rsidRPr="0073389C">
        <w:t xml:space="preserve">typy </w:t>
      </w:r>
      <w:r w:rsidRPr="0073389C">
        <w:t>výdavkov (rozpočtových položiek projektu) tak, že je jednoznačne určené, ktoré konkrétne výdavky (napr. investičné) sa vyplácajú výlučne systémom predfinancovania, a ktoré (napr. personálne) systémom zálohovej platby, resp. ktoré systémom refundácie.</w:t>
      </w:r>
    </w:p>
    <w:p w14:paraId="7A55D099"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7A55D09A" w14:textId="77777777" w:rsidR="00AE5A8F" w:rsidRPr="0073389C" w:rsidRDefault="00AE5A8F" w:rsidP="00CF7FC1">
      <w:pPr>
        <w:autoSpaceDE w:val="0"/>
        <w:autoSpaceDN w:val="0"/>
        <w:adjustRightInd w:val="0"/>
        <w:spacing w:before="120" w:after="120" w:line="288" w:lineRule="auto"/>
        <w:jc w:val="both"/>
      </w:pPr>
      <w:r w:rsidRPr="0073389C">
        <w:t>Pri využití systému predfinancovania sa vyplácanie prijímateľa – štátnej rozpočtovej organizácie uskutočňuje v dvoch etapách – etape poskytnutia predfinancovania a etape zúčtovania poskytnutého predfinancovania.</w:t>
      </w:r>
    </w:p>
    <w:p w14:paraId="7A55D09B" w14:textId="76874006"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14:paraId="3FF36F51" w14:textId="2988E2C4" w:rsidR="007E1486" w:rsidRPr="003A2FA6" w:rsidRDefault="00AE5A8F" w:rsidP="0099542E">
      <w:pPr>
        <w:tabs>
          <w:tab w:val="left" w:pos="284"/>
        </w:tabs>
        <w:autoSpaceDE w:val="0"/>
        <w:autoSpaceDN w:val="0"/>
        <w:adjustRightInd w:val="0"/>
        <w:spacing w:before="120"/>
        <w:ind w:left="284"/>
        <w:jc w:val="both"/>
        <w:rPr>
          <w:ins w:id="289" w:author="Autor"/>
          <w:rFonts w:cs="Arial"/>
          <w:szCs w:val="16"/>
        </w:rPr>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ins w:id="290" w:author="Autor">
        <w:r w:rsidR="007E1486" w:rsidRPr="007E1486">
          <w:rPr>
            <w:rFonts w:cs="Arial"/>
            <w:szCs w:val="16"/>
          </w:rPr>
          <w:t xml:space="preserve"> </w:t>
        </w:r>
        <w:r w:rsidR="007E1486" w:rsidRPr="003A2FA6">
          <w:rPr>
            <w:rFonts w:cs="Arial"/>
            <w:szCs w:val="16"/>
          </w:rPr>
          <w:t xml:space="preserve">Prijímateľ môže do žiadosti o platbu (poskytnutie predfinancovania) zahrnúť aj </w:t>
        </w:r>
        <w:r w:rsidR="007E1486" w:rsidRPr="003A2FA6">
          <w:rPr>
            <w:rFonts w:cs="Arial"/>
            <w:iCs/>
            <w:szCs w:val="16"/>
          </w:rPr>
          <w:t xml:space="preserve">hotovostnú alebo bezhotovostnú </w:t>
        </w:r>
        <w:r w:rsidR="007E1486" w:rsidRPr="003A2FA6">
          <w:rPr>
            <w:rFonts w:cs="Arial"/>
            <w:szCs w:val="16"/>
          </w:rPr>
          <w:t>úhradu daňovému úradu v prípade prenesenej daňovej povinnosti v súlade so zákonom č. 222/2004 Z. z. o DPH a pravidlami oprávnenosti, ktoré stanovuje Systém riadenia EŠIF a</w:t>
        </w:r>
        <w:r w:rsidR="007E1486">
          <w:rPr>
            <w:rFonts w:cs="Arial"/>
            <w:szCs w:val="16"/>
          </w:rPr>
          <w:t> poskytovateľ</w:t>
        </w:r>
        <w:r w:rsidR="007E1486" w:rsidRPr="003A2FA6">
          <w:rPr>
            <w:rFonts w:cs="Arial"/>
            <w:szCs w:val="16"/>
          </w:rPr>
          <w:t>.</w:t>
        </w:r>
      </w:ins>
    </w:p>
    <w:p w14:paraId="7A55D09C" w14:textId="77777777" w:rsidR="00AE5A8F" w:rsidRPr="0073389C" w:rsidRDefault="00AE5A8F" w:rsidP="00CF7FC1">
      <w:pPr>
        <w:autoSpaceDE w:val="0"/>
        <w:autoSpaceDN w:val="0"/>
        <w:adjustRightInd w:val="0"/>
        <w:spacing w:before="120" w:after="120" w:line="288" w:lineRule="auto"/>
        <w:jc w:val="both"/>
      </w:pPr>
    </w:p>
    <w:p w14:paraId="7A55D09D" w14:textId="7075A02E"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povinný odo dňa</w:t>
      </w:r>
      <w:ins w:id="291" w:author="Autor">
        <w:r w:rsidR="005760AB" w:rsidRPr="005760AB">
          <w:t xml:space="preserve"> </w:t>
        </w:r>
        <w:r w:rsidR="005760AB">
          <w:t>/</w:t>
        </w:r>
        <w:r w:rsidR="005760AB" w:rsidRPr="003A2FA6">
          <w:rPr>
            <w:rFonts w:cs="Arial"/>
            <w:szCs w:val="16"/>
          </w:rPr>
          <w:t>aktiv</w:t>
        </w:r>
        <w:r w:rsidR="005760AB">
          <w:rPr>
            <w:rFonts w:cs="Arial"/>
            <w:szCs w:val="16"/>
          </w:rPr>
          <w:t>ácie</w:t>
        </w:r>
        <w:r w:rsidR="005760AB" w:rsidRPr="003A2FA6">
          <w:rPr>
            <w:rFonts w:cs="Arial"/>
            <w:szCs w:val="16"/>
          </w:rPr>
          <w:t xml:space="preserve"> rozpočtového opatrenia</w:t>
        </w:r>
        <w:r w:rsidR="005760AB">
          <w:rPr>
            <w:rFonts w:cs="Arial"/>
            <w:szCs w:val="16"/>
          </w:rPr>
          <w:t>/</w:t>
        </w:r>
      </w:ins>
      <w:r w:rsidR="003268FA">
        <w:t xml:space="preserve"> pripísania prostriedkov na jeho </w:t>
      </w:r>
      <w:del w:id="292" w:author="Autor">
        <w:r w:rsidR="003268FA" w:rsidDel="005760AB">
          <w:delText xml:space="preserve">účet </w:delText>
        </w:r>
      </w:del>
      <w:ins w:id="293" w:author="Autor">
        <w:r w:rsidR="005760AB">
          <w:t xml:space="preserve">účet </w:t>
        </w:r>
      </w:ins>
      <w:r w:rsidRPr="0073389C">
        <w:t xml:space="preserve">povinný bezodkladne </w:t>
      </w:r>
      <w:r w:rsidR="00B67E94" w:rsidRPr="0073389C">
        <w:rPr>
          <w:b/>
        </w:rPr>
        <w:t>(najneskôr do 3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7A55D09E"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7A55D09F" w14:textId="3B75F100"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w:t>
      </w:r>
      <w:ins w:id="294" w:author="Autor">
        <w:r w:rsidR="005760AB" w:rsidRPr="005760AB">
          <w:rPr>
            <w:rFonts w:cs="Arial"/>
            <w:szCs w:val="16"/>
          </w:rPr>
          <w:t xml:space="preserve"> </w:t>
        </w:r>
        <w:r w:rsidR="005760AB">
          <w:rPr>
            <w:rFonts w:cs="Arial"/>
            <w:szCs w:val="16"/>
          </w:rPr>
          <w:t xml:space="preserve">aktivácie rozpočtového opatrenia / </w:t>
        </w:r>
      </w:ins>
      <w:r w:rsidRPr="0073389C">
        <w:t xml:space="preserve"> pripísania týchto prostriedkov na jeho účet.</w:t>
      </w:r>
      <w:ins w:id="295" w:author="Autor">
        <w:r w:rsidR="00700600" w:rsidRPr="00700600">
          <w:rPr>
            <w:rFonts w:cs="Arial"/>
            <w:bCs/>
            <w:szCs w:val="16"/>
          </w:rPr>
          <w:t xml:space="preserve"> </w:t>
        </w:r>
        <w:r w:rsidR="00700600" w:rsidRPr="003A2FA6">
          <w:rPr>
            <w:rFonts w:cs="Arial"/>
            <w:bCs/>
            <w:szCs w:val="16"/>
          </w:rPr>
          <w:t>V prípade, ak bolo predfinancovanie poskytnuté vo viacerých platbách,</w:t>
        </w:r>
        <w:r w:rsidR="00700600" w:rsidRPr="003A2FA6">
          <w:t xml:space="preserve"> </w:t>
        </w:r>
        <w:r w:rsidR="00700600" w:rsidRPr="003A2FA6">
          <w:rPr>
            <w:rFonts w:cs="Arial"/>
            <w:bCs/>
            <w:szCs w:val="16"/>
          </w:rPr>
          <w:t xml:space="preserve">z dôvodu vyčlenenej časti nárokovaných finančných prostriedkov z predloženej žiadosti o platbu (poskytnutie predfinancovania) na úrovni </w:t>
        </w:r>
        <w:r w:rsidR="00700600">
          <w:rPr>
            <w:rFonts w:cs="Arial"/>
            <w:bCs/>
            <w:szCs w:val="16"/>
          </w:rPr>
          <w:t>poskytovateľa</w:t>
        </w:r>
        <w:r w:rsidR="00700600" w:rsidRPr="003A2FA6">
          <w:rPr>
            <w:rFonts w:cs="Arial"/>
            <w:bCs/>
            <w:szCs w:val="16"/>
          </w:rPr>
          <w:t>, je prijímateľ povinný zúčtovať každú jednu poskytnutú platbu predfinancovania samostatne</w:t>
        </w:r>
        <w:r w:rsidR="00700600" w:rsidRPr="003A2FA6">
          <w:t xml:space="preserve"> </w:t>
        </w:r>
        <w:r w:rsidR="00700600" w:rsidRPr="003A2FA6">
          <w:rPr>
            <w:rFonts w:cs="Arial"/>
            <w:bCs/>
            <w:szCs w:val="16"/>
          </w:rPr>
          <w:t xml:space="preserve">(t. j. predložiť </w:t>
        </w:r>
        <w:r w:rsidR="00700600" w:rsidRPr="003A2FA6">
          <w:rPr>
            <w:rFonts w:cs="Arial"/>
            <w:color w:val="000000"/>
            <w:szCs w:val="16"/>
          </w:rPr>
          <w:t>samostatnú</w:t>
        </w:r>
        <w:r w:rsidR="00700600" w:rsidRPr="003A2FA6">
          <w:rPr>
            <w:rFonts w:cs="Arial"/>
            <w:bCs/>
            <w:szCs w:val="16"/>
          </w:rPr>
          <w:t xml:space="preserve"> žiadosť o platbu (zúčtovanie predfinancovania)). </w:t>
        </w:r>
      </w:ins>
      <w:r w:rsidRPr="0073389C">
        <w:t xml:space="preserve">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7A55D0A0" w14:textId="6B56024B"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 spolu so žiadosťou o platbu výpis z bankového účtu (originál alebo kópiu označenú podpisom štatutárneho orgánu prijímateľa)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označenú podpisom štatutárneho orgánu prijímateľa). </w:t>
      </w:r>
    </w:p>
    <w:p w14:paraId="7A55D0A1" w14:textId="51C841B6" w:rsidR="00AE5A8F" w:rsidDel="008950FF" w:rsidRDefault="00AE5A8F" w:rsidP="00CF7FC1">
      <w:pPr>
        <w:tabs>
          <w:tab w:val="left" w:pos="360"/>
        </w:tabs>
        <w:autoSpaceDE w:val="0"/>
        <w:autoSpaceDN w:val="0"/>
        <w:adjustRightInd w:val="0"/>
        <w:spacing w:before="120" w:after="120" w:line="288" w:lineRule="auto"/>
        <w:jc w:val="both"/>
        <w:rPr>
          <w:del w:id="296" w:author="Autor"/>
        </w:rPr>
      </w:pPr>
      <w:r w:rsidRPr="0073389C">
        <w:t>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w:t>
      </w:r>
      <w:del w:id="297" w:author="Autor">
        <w:r w:rsidRPr="0073389C" w:rsidDel="008950FF">
          <w:delText xml:space="preserve"> </w:delText>
        </w:r>
      </w:del>
    </w:p>
    <w:p w14:paraId="6F658F36" w14:textId="103FADBF" w:rsidR="008950FF" w:rsidRPr="0099542E" w:rsidRDefault="00147E0C" w:rsidP="0099542E">
      <w:pPr>
        <w:tabs>
          <w:tab w:val="left" w:pos="360"/>
        </w:tabs>
        <w:autoSpaceDE w:val="0"/>
        <w:autoSpaceDN w:val="0"/>
        <w:adjustRightInd w:val="0"/>
        <w:spacing w:before="120" w:after="120" w:line="288" w:lineRule="auto"/>
        <w:jc w:val="both"/>
        <w:rPr>
          <w:ins w:id="298" w:author="Autor"/>
          <w:rFonts w:cs="Arial"/>
          <w:szCs w:val="16"/>
        </w:rPr>
      </w:pPr>
      <w:r w:rsidRPr="00BB706D">
        <w:rPr>
          <w:rFonts w:cs="Arial"/>
          <w:szCs w:val="19"/>
        </w:rPr>
        <w:t>Nezúčtovaný rozdiel predfinancovania je prijímateľ povinný na základe vzájomnej komunikácie s </w:t>
      </w:r>
      <w:r>
        <w:rPr>
          <w:rFonts w:cs="Arial"/>
          <w:szCs w:val="19"/>
        </w:rPr>
        <w:t>poskytovateľom</w:t>
      </w:r>
      <w:r w:rsidRPr="00BB706D">
        <w:rPr>
          <w:rFonts w:cs="Arial"/>
          <w:szCs w:val="19"/>
        </w:rPr>
        <w:t xml:space="preserve"> vrátiť </w:t>
      </w:r>
      <w:r>
        <w:rPr>
          <w:rFonts w:cs="Arial"/>
          <w:szCs w:val="19"/>
        </w:rPr>
        <w:t>platobnej jednotke</w:t>
      </w:r>
      <w:r w:rsidRPr="00BB706D">
        <w:rPr>
          <w:rFonts w:cs="Arial"/>
          <w:szCs w:val="19"/>
        </w:rPr>
        <w:t xml:space="preserve"> bezodkladne, </w:t>
      </w:r>
      <w:r w:rsidRPr="00104006">
        <w:rPr>
          <w:rFonts w:cs="Arial"/>
          <w:b/>
          <w:szCs w:val="19"/>
        </w:rPr>
        <w:t>najneskôr do 5 pracovných dní</w:t>
      </w:r>
      <w:r w:rsidRPr="00BB706D">
        <w:rPr>
          <w:rFonts w:cs="Arial"/>
          <w:szCs w:val="19"/>
        </w:rPr>
        <w:t xml:space="preserve"> od ukončenia lehoty na zúčtovanie. Prijímateľ </w:t>
      </w:r>
      <w:r>
        <w:rPr>
          <w:rFonts w:cs="Arial"/>
          <w:szCs w:val="19"/>
        </w:rPr>
        <w:t xml:space="preserve">zároveň </w:t>
      </w:r>
      <w:r w:rsidRPr="00BB706D">
        <w:rPr>
          <w:rFonts w:cs="Arial"/>
          <w:szCs w:val="19"/>
        </w:rPr>
        <w:t xml:space="preserve">predloží </w:t>
      </w:r>
      <w:r>
        <w:rPr>
          <w:rFonts w:cs="Arial"/>
          <w:szCs w:val="19"/>
        </w:rPr>
        <w:t>poskytovateľovi</w:t>
      </w:r>
      <w:r w:rsidRPr="00BB706D">
        <w:rPr>
          <w:rFonts w:cs="Arial"/>
          <w:szCs w:val="19"/>
        </w:rPr>
        <w:t xml:space="preserve"> </w:t>
      </w:r>
      <w:r w:rsidR="00C04FC2">
        <w:rPr>
          <w:rFonts w:cs="Arial"/>
          <w:szCs w:val="19"/>
        </w:rPr>
        <w:t>výpis z bankového účtu potvrdzujúci úhradu/vytlačený aktivovaný ELÚR potvrdzujúci úpravu rozpočtu</w:t>
      </w:r>
      <w:r w:rsidR="00E00561">
        <w:rPr>
          <w:rFonts w:cs="Arial"/>
          <w:szCs w:val="19"/>
        </w:rPr>
        <w:t xml:space="preserve"> (v prípade prijímateľa – štátna rozpočtová organizácia)</w:t>
      </w:r>
      <w:r w:rsidRPr="00BB706D">
        <w:rPr>
          <w:rFonts w:cs="Arial"/>
          <w:szCs w:val="19"/>
        </w:rPr>
        <w:t>.</w:t>
      </w:r>
      <w:del w:id="299" w:author="Autor">
        <w:r w:rsidRPr="00BB706D" w:rsidDel="007F3779">
          <w:rPr>
            <w:rFonts w:cs="Arial"/>
            <w:szCs w:val="19"/>
          </w:rPr>
          <w:delText xml:space="preserve"> </w:delText>
        </w:r>
      </w:del>
      <w:ins w:id="300" w:author="Autor">
        <w:r w:rsidR="008950FF" w:rsidRPr="0099542E">
          <w:rPr>
            <w:rFonts w:cs="Arial"/>
            <w:szCs w:val="16"/>
          </w:rPr>
          <w:t xml:space="preserve">Prijímateľ vráti nezúčtovaný rozdiel každej </w:t>
        </w:r>
        <w:r w:rsidR="008950FF" w:rsidRPr="0099542E">
          <w:rPr>
            <w:rFonts w:cs="Arial"/>
            <w:color w:val="000000"/>
            <w:szCs w:val="16"/>
          </w:rPr>
          <w:t>jednej poskytnutej platby</w:t>
        </w:r>
        <w:r w:rsidR="008950FF" w:rsidRPr="007F3779">
          <w:rPr>
            <w:rFonts w:cs="Arial"/>
            <w:color w:val="000000"/>
            <w:szCs w:val="16"/>
          </w:rPr>
          <w:t xml:space="preserve"> </w:t>
        </w:r>
        <w:r w:rsidR="008950FF" w:rsidRPr="0099542E">
          <w:rPr>
            <w:rFonts w:cs="Arial"/>
            <w:szCs w:val="16"/>
          </w:rPr>
          <w:t xml:space="preserve">predfinancovania samostatne. V prípade vrátenia sumy nezúčtovaného rozdielu z vlastnej iniciatívy prijímateľa, prijímateľ pred zrealizovaním úhrady finančných prostriedkov oznámi poskytovateľovi výšku vrátenia nezúčtovaného </w:t>
        </w:r>
        <w:r w:rsidR="008950FF" w:rsidRPr="0099542E">
          <w:rPr>
            <w:rFonts w:cs="Arial"/>
            <w:szCs w:val="16"/>
          </w:rPr>
          <w:lastRenderedPageBreak/>
          <w:t>rozdielu prostredníctvom verejnej časti ITMS. Zároveň najneskôr do 5 pracovných dní od ukončenia lehoty na zúčtovanie poskytnutého predfinancovania vráti sumu nezúčtovaného rozdielu platobnej jednotke. Pri realizácii úhrady prijímateľ uvedie správny variabilný symbol automaticky generovaný ITMS. Pri realizovaní vrátenia prijímateľ postupuje v zmysle zmluvy o poskytnutí nenávratného finančného príspevku.</w:t>
        </w:r>
      </w:ins>
    </w:p>
    <w:p w14:paraId="1B487EA0" w14:textId="078B90D3" w:rsidR="008950FF" w:rsidRPr="003A2FA6" w:rsidRDefault="007F3779" w:rsidP="0099542E">
      <w:pPr>
        <w:tabs>
          <w:tab w:val="left" w:pos="360"/>
        </w:tabs>
        <w:autoSpaceDE w:val="0"/>
        <w:autoSpaceDN w:val="0"/>
        <w:adjustRightInd w:val="0"/>
        <w:spacing w:before="120" w:after="120" w:line="288" w:lineRule="auto"/>
        <w:jc w:val="both"/>
        <w:rPr>
          <w:ins w:id="301" w:author="Autor"/>
          <w:rFonts w:cs="Arial"/>
          <w:b/>
          <w:szCs w:val="16"/>
        </w:rPr>
      </w:pPr>
      <w:ins w:id="302" w:author="Autor">
        <w:r w:rsidRPr="003A2FA6">
          <w:rPr>
            <w:rFonts w:cs="Arial"/>
            <w:color w:val="000000"/>
            <w:szCs w:val="16"/>
          </w:rPr>
          <w:t>V </w:t>
        </w:r>
        <w:r w:rsidRPr="00B416DC">
          <w:rPr>
            <w:rFonts w:cs="Arial"/>
            <w:szCs w:val="16"/>
          </w:rPr>
          <w:t>prípade</w:t>
        </w:r>
        <w:r w:rsidRPr="003A2FA6">
          <w:rPr>
            <w:rFonts w:cs="Arial"/>
            <w:color w:val="000000"/>
            <w:szCs w:val="16"/>
          </w:rPr>
          <w:t xml:space="preserve">, ak bola žiadosť o platbu (zúčtovanie predfinancovania) znížená o sumu preplatku preddavkovej platby, reálne teda nedochádza k zúčtovaniu poskytnutého predfinancovania v 100 % </w:t>
        </w:r>
        <w:r>
          <w:rPr>
            <w:rFonts w:cs="Arial"/>
            <w:color w:val="000000"/>
            <w:szCs w:val="16"/>
          </w:rPr>
          <w:t>výške</w:t>
        </w:r>
        <w:r w:rsidRPr="003A2FA6">
          <w:rPr>
            <w:rFonts w:cs="Arial"/>
            <w:color w:val="000000"/>
            <w:szCs w:val="16"/>
          </w:rPr>
          <w:t xml:space="preserve"> poskytnutého predfinancovania, </w:t>
        </w:r>
        <w:r>
          <w:rPr>
            <w:rFonts w:cs="Arial"/>
            <w:color w:val="000000"/>
            <w:szCs w:val="16"/>
          </w:rPr>
          <w:t>poskytovateľ</w:t>
        </w:r>
        <w:r w:rsidRPr="003A2FA6">
          <w:rPr>
            <w:rFonts w:cs="Arial"/>
            <w:color w:val="000000"/>
            <w:szCs w:val="16"/>
          </w:rPr>
          <w:t xml:space="preserve"> zašle prijímateľovi </w:t>
        </w:r>
        <w:r w:rsidRPr="0099542E">
          <w:rPr>
            <w:rFonts w:cs="Arial"/>
            <w:color w:val="000000"/>
            <w:szCs w:val="16"/>
          </w:rPr>
          <w:t>žiadosť o vrátenie finančných prostriedkov</w:t>
        </w:r>
        <w:r w:rsidRPr="003A2FA6">
          <w:rPr>
            <w:rFonts w:cs="Arial"/>
            <w:b/>
            <w:color w:val="000000"/>
            <w:szCs w:val="16"/>
          </w:rPr>
          <w:t xml:space="preserve"> </w:t>
        </w:r>
        <w:r w:rsidRPr="003A2FA6">
          <w:rPr>
            <w:rFonts w:cs="Arial"/>
            <w:color w:val="000000"/>
            <w:szCs w:val="16"/>
          </w:rPr>
          <w:t>na sumu nezúčtovaného rozdielu poskytnutého predfinancovania</w:t>
        </w:r>
        <w:r>
          <w:rPr>
            <w:rFonts w:cs="Arial"/>
            <w:color w:val="000000"/>
            <w:szCs w:val="16"/>
          </w:rPr>
          <w:t>.</w:t>
        </w:r>
      </w:ins>
    </w:p>
    <w:p w14:paraId="363593F8" w14:textId="1C196C5B" w:rsidR="00AE1A0E" w:rsidRPr="00BB706D" w:rsidRDefault="00AE1A0E" w:rsidP="00147E0C">
      <w:pPr>
        <w:pStyle w:val="BodyText1"/>
        <w:spacing w:line="276" w:lineRule="auto"/>
        <w:jc w:val="both"/>
        <w:rPr>
          <w:rFonts w:cs="Arial"/>
          <w:color w:val="auto"/>
          <w:szCs w:val="19"/>
          <w:lang w:val="sk-SK"/>
        </w:rPr>
      </w:pPr>
    </w:p>
    <w:p w14:paraId="7A55D0A2" w14:textId="77777777" w:rsidR="00AE5A8F" w:rsidRPr="0073389C" w:rsidRDefault="00AE5A8F" w:rsidP="00CF7FC1">
      <w:pPr>
        <w:spacing w:before="120" w:after="120" w:line="288" w:lineRule="auto"/>
        <w:jc w:val="both"/>
        <w:rPr>
          <w:b/>
        </w:rPr>
      </w:pPr>
      <w:r w:rsidRPr="0073389C">
        <w:rPr>
          <w:b/>
        </w:rPr>
        <w:t>Systém zálohových platieb</w:t>
      </w:r>
    </w:p>
    <w:p w14:paraId="7A55D0A3" w14:textId="4996F382"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w:t>
      </w:r>
      <w:del w:id="303" w:author="Autor">
        <w:r w:rsidRPr="0073389C" w:rsidDel="00D22203">
          <w:delText xml:space="preserve">troch </w:delText>
        </w:r>
      </w:del>
      <w:ins w:id="304" w:author="Autor">
        <w:r w:rsidR="00D22203">
          <w:t>dvoch</w:t>
        </w:r>
        <w:r w:rsidR="00D22203" w:rsidRPr="0073389C">
          <w:t xml:space="preserve"> </w:t>
        </w:r>
      </w:ins>
      <w:r w:rsidRPr="0073389C">
        <w:t>etapách – etape poskytnutia zálohovej platby</w:t>
      </w:r>
      <w:del w:id="305" w:author="Autor">
        <w:r w:rsidRPr="0073389C" w:rsidDel="00D22203">
          <w:delText>,</w:delText>
        </w:r>
      </w:del>
      <w:ins w:id="306" w:author="Autor">
        <w:r w:rsidR="00D22203">
          <w:t xml:space="preserve"> a</w:t>
        </w:r>
      </w:ins>
      <w:r w:rsidRPr="0073389C">
        <w:t xml:space="preserve"> etape zúčtovania poskytnutej zálohovej platby</w:t>
      </w:r>
      <w:del w:id="307" w:author="Autor">
        <w:r w:rsidRPr="0073389C" w:rsidDel="00D22203">
          <w:delText xml:space="preserve"> a etape refundácie</w:delText>
        </w:r>
        <w:r w:rsidR="006739C3" w:rsidRPr="0073389C" w:rsidDel="00D22203">
          <w:delText xml:space="preserve"> (okrem štátnych rozpočtových organizácií)</w:delText>
        </w:r>
      </w:del>
      <w:r w:rsidRPr="0073389C">
        <w:t>.</w:t>
      </w:r>
    </w:p>
    <w:p w14:paraId="7A55D0A4" w14:textId="0D958F60" w:rsidR="003E4866" w:rsidRPr="0073389C" w:rsidRDefault="003E486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prípade zmeny právnej formy prijímateľa na typ, ktorý nie je oprávnený ďalej využívať systém zálohových platieb, prijímateľovi nie sú poskytované žiadne platby až do zúčtovania poskytnutých zálohových platieb.</w:t>
      </w:r>
    </w:p>
    <w:p w14:paraId="7A55D0A7" w14:textId="7F75449B" w:rsidR="0042368D" w:rsidRPr="0073389C" w:rsidRDefault="00B25894" w:rsidP="00CF7FC1">
      <w:pPr>
        <w:tabs>
          <w:tab w:val="left" w:pos="360"/>
        </w:tabs>
        <w:autoSpaceDE w:val="0"/>
        <w:autoSpaceDN w:val="0"/>
        <w:adjustRightInd w:val="0"/>
        <w:spacing w:before="120" w:after="120" w:line="288" w:lineRule="auto"/>
        <w:jc w:val="both"/>
        <w:rPr>
          <w:b/>
        </w:rPr>
      </w:pPr>
      <w:r w:rsidRPr="0073389C">
        <w:t xml:space="preserve">Prijímateľ po </w:t>
      </w:r>
      <w:ins w:id="308" w:author="Autor">
        <w:r w:rsidR="00D22203">
          <w:t xml:space="preserve">nadobudnutí účinnosti zmluvy o NFP a po </w:t>
        </w:r>
      </w:ins>
      <w:r w:rsidRPr="0073389C">
        <w:t xml:space="preserve">začatí realizácie </w:t>
      </w:r>
      <w:ins w:id="309" w:author="Autor">
        <w:r w:rsidR="00D22203">
          <w:t xml:space="preserve">aktivít </w:t>
        </w:r>
      </w:ins>
      <w:r w:rsidRPr="0073389C">
        <w:t>projektu predkladá žiadosť o platbu (poskytnutie zálohovej platby) v zmysle podmienok zmluvy o NFP, a to maximálne do výšky 40 % z relevantnej časti rozpočtu projektu zodpovedajúcim 12 mesiacom realizácie aktivít projektu z prostriedkov zodpovedajúcich podielu EÚ a </w:t>
      </w:r>
      <w:r w:rsidR="00A54746">
        <w:t>ŠR</w:t>
      </w:r>
      <w:r w:rsidRPr="0073389C">
        <w:t xml:space="preserve"> na spolufinancovanie</w:t>
      </w:r>
      <w:r w:rsidR="001D3A7D" w:rsidRPr="0073389C">
        <w:rPr>
          <w:rStyle w:val="Odkaznapoznmkupodiarou"/>
          <w:sz w:val="19"/>
        </w:rPr>
        <w:footnoteReference w:id="72"/>
      </w:r>
      <w:r w:rsidR="00AE5A8F" w:rsidRPr="0073389C">
        <w:t>:</w:t>
      </w:r>
    </w:p>
    <w:p w14:paraId="77F4A561" w14:textId="79BE47F3" w:rsidR="006B7BE8" w:rsidRPr="00561705" w:rsidRDefault="006B7BE8" w:rsidP="006B7BE8">
      <w:pPr>
        <w:autoSpaceDE w:val="0"/>
        <w:autoSpaceDN w:val="0"/>
        <w:adjustRightInd w:val="0"/>
        <w:spacing w:before="120" w:after="120"/>
        <w:jc w:val="both"/>
        <w:rPr>
          <w:rFonts w:cs="Arial"/>
          <w:b/>
          <w:szCs w:val="16"/>
        </w:rPr>
      </w:pPr>
      <w:r>
        <w:rPr>
          <w:b/>
        </w:rPr>
        <w:t xml:space="preserve">Poskytnutie zálohovej platby pri systéme zálohových platieb </w:t>
      </w:r>
      <w:del w:id="310" w:author="Autor">
        <w:r w:rsidDel="00D22203">
          <w:rPr>
            <w:b/>
          </w:rPr>
          <w:delText>ako aj pri k</w:delText>
        </w:r>
        <w:r w:rsidRPr="00561705" w:rsidDel="00D22203">
          <w:rPr>
            <w:rFonts w:cs="Arial"/>
            <w:b/>
            <w:szCs w:val="16"/>
          </w:rPr>
          <w:delText>ombináci</w:delText>
        </w:r>
        <w:r w:rsidDel="00D22203">
          <w:rPr>
            <w:rFonts w:cs="Arial"/>
            <w:b/>
            <w:szCs w:val="16"/>
          </w:rPr>
          <w:delText>i</w:delText>
        </w:r>
        <w:r w:rsidRPr="00561705" w:rsidDel="00D22203">
          <w:rPr>
            <w:rFonts w:cs="Arial"/>
            <w:b/>
            <w:szCs w:val="16"/>
          </w:rPr>
          <w:delText xml:space="preserve"> systému zálohových platieb a systému refundácie</w:delText>
        </w:r>
      </w:del>
    </w:p>
    <w:p w14:paraId="129E4055" w14:textId="3BAFD8D5" w:rsidR="00D22203" w:rsidRPr="003A2FA6" w:rsidRDefault="00D22203" w:rsidP="00D22203">
      <w:pPr>
        <w:autoSpaceDE w:val="0"/>
        <w:autoSpaceDN w:val="0"/>
        <w:adjustRightInd w:val="0"/>
        <w:spacing w:before="120"/>
        <w:jc w:val="both"/>
        <w:rPr>
          <w:ins w:id="311" w:author="Autor"/>
        </w:rPr>
      </w:pPr>
      <w:ins w:id="312" w:author="Autor">
        <w:r w:rsidRPr="003A2FA6">
          <w:t xml:space="preserve">Z časového hľadiska je pre výpočet </w:t>
        </w:r>
        <w:r w:rsidRPr="00114259">
          <w:t xml:space="preserve">maximálnej výšky </w:t>
        </w:r>
        <w:r w:rsidRPr="00605512">
          <w:t>zálohove</w:t>
        </w:r>
        <w:r w:rsidRPr="008E4E12">
          <w:t>j</w:t>
        </w:r>
        <w:r w:rsidRPr="003A2FA6">
          <w:t xml:space="preserve"> platby rozhodujúci dátum predloženia žiadosti o platbu (poskytnutie zálohovej platby). </w:t>
        </w:r>
        <w:r>
          <w:t xml:space="preserve">Do celkového zostávajúceho počtu mesiacov realizácie aktivít projektu sa zahŕňa aj mesiac, v ktorom došlo k predloženiu žiadosti o platbu (poskytnutie zálohovej platby). </w:t>
        </w:r>
        <w:r w:rsidRPr="003A2FA6">
          <w:t>Z uvedeného vyplýva, že pri jej výpočte sa do úvahy berie celkový zostávajúci počet mesiacov realizácie aktivít projektu (netýka sa</w:t>
        </w:r>
        <w:r>
          <w:t>,</w:t>
        </w:r>
        <w:r w:rsidRPr="003A2FA6">
          <w:t xml:space="preserve"> ak celková dĺžka realizácie aktivít projektu nepresahuje 12 mesiacov) a</w:t>
        </w:r>
        <w:r>
          <w:t> </w:t>
        </w:r>
        <w:r w:rsidRPr="003A2FA6">
          <w:t>aktuáln</w:t>
        </w:r>
        <w:r>
          <w:t>a</w:t>
        </w:r>
        <w:r w:rsidRPr="003A2FA6">
          <w:t xml:space="preserve"> suma </w:t>
        </w:r>
        <w:r>
          <w:t>NFP</w:t>
        </w:r>
        <w:r w:rsidRPr="00350C4C">
          <w:t xml:space="preserve"> známa v čase predloženia žiadosti o platbu</w:t>
        </w:r>
        <w:r w:rsidRPr="003A2FA6">
          <w:t>, ktorá je znížená o</w:t>
        </w:r>
        <w:r>
          <w:t> </w:t>
        </w:r>
        <w:r w:rsidRPr="003A2FA6">
          <w:t xml:space="preserve">aktuálny stav už vyčerpaných finančných prostriedkov </w:t>
        </w:r>
        <w:r>
          <w:t>NFP</w:t>
        </w:r>
        <w:r w:rsidRPr="003A2FA6">
          <w:t xml:space="preserve"> (žiadosti o platbu (priebežná platba / zúčtovanie zálohovej platby / zúčtovanie predfinancovania) schválen</w:t>
        </w:r>
        <w:r>
          <w:t>ých</w:t>
        </w:r>
        <w:r w:rsidRPr="003A2FA6">
          <w:t xml:space="preserve"> certifikačným orgánom). </w:t>
        </w:r>
      </w:ins>
    </w:p>
    <w:p w14:paraId="5C16AF01" w14:textId="4FBFB3BB" w:rsidR="00D22203" w:rsidRPr="003A2FA6" w:rsidRDefault="00D22203" w:rsidP="000740DE">
      <w:pPr>
        <w:autoSpaceDE w:val="0"/>
        <w:autoSpaceDN w:val="0"/>
        <w:adjustRightInd w:val="0"/>
        <w:spacing w:before="120"/>
        <w:jc w:val="both"/>
        <w:rPr>
          <w:ins w:id="313" w:author="Autor"/>
        </w:rPr>
      </w:pPr>
      <w:ins w:id="314" w:author="Autor">
        <w:r w:rsidRPr="003A2FA6">
          <w:t xml:space="preserve">V prípade kombinácie systému zálohových platieb a systému predfinancovania (prípadne aj systému refundácie) sa pri výpočte berie do úvahy celková suma identifikovaných typov oprávnených výdavkov (rozpočtových položiek projektu), ktoré sú jednoznačne určené na financovanie systémom zálohovej platby v čase predloženia žiadosti o platbu, ktorá je znížená o aktuálny stav už vyčerpaných finančných prostriedkov na položkách jednoznačne určených na financovanie systémom zálohovej platby, ktoré boli schválené certifikačným orgánom. </w:t>
        </w:r>
      </w:ins>
    </w:p>
    <w:p w14:paraId="6D44A70E" w14:textId="77777777" w:rsidR="00D22203" w:rsidRPr="003A2FA6" w:rsidRDefault="00D22203" w:rsidP="000740DE">
      <w:pPr>
        <w:autoSpaceDE w:val="0"/>
        <w:autoSpaceDN w:val="0"/>
        <w:adjustRightInd w:val="0"/>
        <w:spacing w:before="120"/>
        <w:jc w:val="both"/>
        <w:rPr>
          <w:ins w:id="315" w:author="Autor"/>
        </w:rPr>
      </w:pPr>
      <w:ins w:id="316" w:author="Autor">
        <w:r w:rsidRPr="003A2FA6">
          <w:t>V prípade projektov, ktoré okrem prijímateľa realizujú aj partneri, sa v oboch prípadoch maximálna výška zálohovej platby vypočíta na rovnakom princípe, avšak samostatne pre prijímateľa a samostatne pre partnera.</w:t>
        </w:r>
      </w:ins>
    </w:p>
    <w:p w14:paraId="7DC9C14A" w14:textId="77777777" w:rsidR="00D22203" w:rsidRPr="003A2FA6" w:rsidRDefault="00D22203" w:rsidP="00EF2066">
      <w:pPr>
        <w:autoSpaceDE w:val="0"/>
        <w:autoSpaceDN w:val="0"/>
        <w:adjustRightInd w:val="0"/>
        <w:spacing w:before="120"/>
        <w:jc w:val="both"/>
        <w:rPr>
          <w:ins w:id="317" w:author="Autor"/>
        </w:rPr>
      </w:pPr>
      <w:ins w:id="318" w:author="Autor">
        <w:r w:rsidRPr="003A2FA6">
          <w:t xml:space="preserve">V prípade kombinácie systému refundácie a systému zálohových platieb sa maximálna výška zálohovej platby vypočíta na rovnakom základe, ako by sa vypočítala zálohová platba pri začatí realizácie aktivít projektu, resp. pri zmene, t. j. maximálne do výšky 40 % z relevantnej časti rozpočtu projektu zodpovedajúcim 12 mesiacom realizácie aktivít projektu. </w:t>
        </w:r>
      </w:ins>
    </w:p>
    <w:p w14:paraId="400921CE" w14:textId="08E11AB7" w:rsidR="00D22203" w:rsidRPr="003A2FA6" w:rsidRDefault="00D22203" w:rsidP="00EF2066">
      <w:pPr>
        <w:autoSpaceDE w:val="0"/>
        <w:autoSpaceDN w:val="0"/>
        <w:adjustRightInd w:val="0"/>
        <w:spacing w:before="120"/>
        <w:jc w:val="both"/>
        <w:rPr>
          <w:ins w:id="319" w:author="Autor"/>
        </w:rPr>
      </w:pPr>
      <w:ins w:id="320" w:author="Autor">
        <w:r w:rsidRPr="003A2FA6">
          <w:t xml:space="preserve">V prípade kombinácie systému zálohových platieb, refundácie a predfinancovania sa maximálna výška zálohovej platby vypočíta v zmysle bodu </w:t>
        </w:r>
        <w:r w:rsidR="007E12F6">
          <w:t>1</w:t>
        </w:r>
        <w:r w:rsidRPr="003A2FA6">
          <w:t xml:space="preserve"> (tretia odrážka) a bodu </w:t>
        </w:r>
        <w:r w:rsidR="0069413B">
          <w:t>2</w:t>
        </w:r>
        <w:r w:rsidRPr="003A2FA6">
          <w:t xml:space="preserve"> (tretia odrážka).</w:t>
        </w:r>
      </w:ins>
    </w:p>
    <w:p w14:paraId="3962A14C" w14:textId="77777777" w:rsidR="00D22203" w:rsidRPr="003A2FA6" w:rsidRDefault="00D22203" w:rsidP="00D22203">
      <w:pPr>
        <w:numPr>
          <w:ilvl w:val="0"/>
          <w:numId w:val="134"/>
        </w:numPr>
        <w:tabs>
          <w:tab w:val="clear" w:pos="720"/>
          <w:tab w:val="num" w:pos="284"/>
        </w:tabs>
        <w:autoSpaceDE w:val="0"/>
        <w:autoSpaceDN w:val="0"/>
        <w:adjustRightInd w:val="0"/>
        <w:spacing w:before="120"/>
        <w:ind w:left="284" w:hanging="284"/>
        <w:jc w:val="both"/>
        <w:rPr>
          <w:ins w:id="321" w:author="Autor"/>
        </w:rPr>
      </w:pPr>
      <w:ins w:id="322" w:author="Autor">
        <w:r w:rsidRPr="003A2FA6">
          <w:lastRenderedPageBreak/>
          <w:t xml:space="preserve">Maximálna </w:t>
        </w:r>
        <w:r w:rsidRPr="003A2FA6">
          <w:rPr>
            <w:b/>
          </w:rPr>
          <w:t>výška prvej zálohovej platby</w:t>
        </w:r>
        <w:r w:rsidRPr="003A2FA6">
          <w:t xml:space="preserve"> sa po začatí realizácie aktivít projektu vypočíta nasledovne:</w:t>
        </w:r>
      </w:ins>
    </w:p>
    <w:p w14:paraId="17D2A2B3" w14:textId="77777777" w:rsidR="00D22203" w:rsidRPr="003A2FA6" w:rsidRDefault="00D22203" w:rsidP="00D22203">
      <w:pPr>
        <w:numPr>
          <w:ilvl w:val="0"/>
          <w:numId w:val="92"/>
        </w:numPr>
        <w:spacing w:before="120" w:after="120"/>
        <w:ind w:left="567" w:hanging="283"/>
        <w:jc w:val="both"/>
        <w:rPr>
          <w:ins w:id="323" w:author="Autor"/>
        </w:rPr>
      </w:pPr>
      <w:ins w:id="324" w:author="Autor">
        <w:r w:rsidRPr="003A2FA6">
          <w:t xml:space="preserve">v prípade, ak zostávajúca celková dĺžka realizácie aktivít projektu </w:t>
        </w:r>
        <w:r w:rsidRPr="00B416DC">
          <w:rPr>
            <w:u w:val="single"/>
          </w:rPr>
          <w:t>nepresahuje 12 mesiacov</w:t>
        </w:r>
        <w:r w:rsidRPr="003A2FA6">
          <w:t>, výška zálohovej platby sa vypočíta podľa nasledovného vzorca:</w:t>
        </w:r>
      </w:ins>
    </w:p>
    <w:tbl>
      <w:tblPr>
        <w:tblW w:w="8792" w:type="dxa"/>
        <w:tblInd w:w="392" w:type="dxa"/>
        <w:tblLook w:val="04A0" w:firstRow="1" w:lastRow="0" w:firstColumn="1" w:lastColumn="0" w:noHBand="0" w:noVBand="1"/>
      </w:tblPr>
      <w:tblGrid>
        <w:gridCol w:w="1808"/>
        <w:gridCol w:w="561"/>
        <w:gridCol w:w="532"/>
        <w:gridCol w:w="466"/>
        <w:gridCol w:w="5425"/>
      </w:tblGrid>
      <w:tr w:rsidR="00D22203" w:rsidRPr="003A2FA6" w14:paraId="3E38268E" w14:textId="77777777" w:rsidTr="00D22203">
        <w:trPr>
          <w:trHeight w:val="703"/>
          <w:ins w:id="325" w:author="Autor"/>
        </w:trPr>
        <w:tc>
          <w:tcPr>
            <w:tcW w:w="1808" w:type="dxa"/>
            <w:shd w:val="clear" w:color="auto" w:fill="BFBFBF" w:themeFill="background1" w:themeFillShade="BF"/>
          </w:tcPr>
          <w:p w14:paraId="06B86873" w14:textId="77777777" w:rsidR="00D22203" w:rsidRPr="003A2FA6" w:rsidRDefault="00D22203" w:rsidP="00D22203">
            <w:pPr>
              <w:jc w:val="center"/>
              <w:rPr>
                <w:ins w:id="326" w:author="Autor"/>
              </w:rPr>
            </w:pPr>
            <w:ins w:id="327" w:author="Autor">
              <w:r w:rsidRPr="003A2FA6">
                <w:t>maximálna výška prvej poskytnutej zálohovej platby</w:t>
              </w:r>
            </w:ins>
          </w:p>
        </w:tc>
        <w:tc>
          <w:tcPr>
            <w:tcW w:w="561" w:type="dxa"/>
            <w:shd w:val="clear" w:color="auto" w:fill="BFBFBF" w:themeFill="background1" w:themeFillShade="BF"/>
          </w:tcPr>
          <w:p w14:paraId="6B8BB8D3" w14:textId="77777777" w:rsidR="00D22203" w:rsidRPr="003A2FA6" w:rsidRDefault="00D22203" w:rsidP="00D22203">
            <w:pPr>
              <w:jc w:val="center"/>
              <w:rPr>
                <w:ins w:id="328" w:author="Autor"/>
              </w:rPr>
            </w:pPr>
            <w:ins w:id="329" w:author="Autor">
              <w:r w:rsidRPr="003A2FA6">
                <w:t>=</w:t>
              </w:r>
            </w:ins>
          </w:p>
        </w:tc>
        <w:tc>
          <w:tcPr>
            <w:tcW w:w="532" w:type="dxa"/>
            <w:shd w:val="clear" w:color="auto" w:fill="BFBFBF" w:themeFill="background1" w:themeFillShade="BF"/>
          </w:tcPr>
          <w:p w14:paraId="6A3E6791" w14:textId="77777777" w:rsidR="00D22203" w:rsidRPr="003A2FA6" w:rsidRDefault="00D22203" w:rsidP="00D22203">
            <w:pPr>
              <w:jc w:val="center"/>
              <w:rPr>
                <w:ins w:id="330" w:author="Autor"/>
              </w:rPr>
            </w:pPr>
            <w:ins w:id="331" w:author="Autor">
              <w:r w:rsidRPr="003A2FA6">
                <w:t>0,4</w:t>
              </w:r>
            </w:ins>
          </w:p>
        </w:tc>
        <w:tc>
          <w:tcPr>
            <w:tcW w:w="466" w:type="dxa"/>
            <w:shd w:val="clear" w:color="auto" w:fill="BFBFBF" w:themeFill="background1" w:themeFillShade="BF"/>
          </w:tcPr>
          <w:p w14:paraId="77181BAF" w14:textId="77777777" w:rsidR="00D22203" w:rsidRPr="003A2FA6" w:rsidRDefault="00D22203" w:rsidP="00D22203">
            <w:pPr>
              <w:jc w:val="center"/>
              <w:rPr>
                <w:ins w:id="332" w:author="Autor"/>
              </w:rPr>
            </w:pPr>
            <w:ins w:id="333" w:author="Autor">
              <w:r w:rsidRPr="003A2FA6">
                <w:t>x</w:t>
              </w:r>
            </w:ins>
          </w:p>
        </w:tc>
        <w:tc>
          <w:tcPr>
            <w:tcW w:w="5425" w:type="dxa"/>
            <w:shd w:val="clear" w:color="auto" w:fill="BFBFBF" w:themeFill="background1" w:themeFillShade="BF"/>
          </w:tcPr>
          <w:p w14:paraId="72EB0BFF" w14:textId="77777777" w:rsidR="00D22203" w:rsidRPr="003A2FA6" w:rsidRDefault="00D22203" w:rsidP="00D22203">
            <w:pPr>
              <w:jc w:val="center"/>
              <w:rPr>
                <w:ins w:id="334" w:author="Autor"/>
              </w:rPr>
            </w:pPr>
            <w:ins w:id="335" w:author="Autor">
              <w:r w:rsidRPr="003A2FA6">
                <w:t>(suma nenávratného finančného príspevku – vyčerpaná suma nenávratného finančného príspevku (zdroj EÚ a ŠR))</w:t>
              </w:r>
            </w:ins>
          </w:p>
        </w:tc>
      </w:tr>
    </w:tbl>
    <w:p w14:paraId="0B2BE53D" w14:textId="77777777" w:rsidR="00D22203" w:rsidRPr="003A2FA6" w:rsidRDefault="00D22203" w:rsidP="00D22203">
      <w:pPr>
        <w:numPr>
          <w:ilvl w:val="0"/>
          <w:numId w:val="92"/>
        </w:numPr>
        <w:spacing w:before="120" w:after="120"/>
        <w:ind w:left="567" w:hanging="283"/>
        <w:jc w:val="both"/>
        <w:rPr>
          <w:ins w:id="336" w:author="Autor"/>
        </w:rPr>
      </w:pPr>
      <w:ins w:id="337" w:author="Autor">
        <w:r w:rsidRPr="003A2FA6">
          <w:t xml:space="preserve">v prípade, ak zostávajúca celková dĺžka realizácie aktivít projektu </w:t>
        </w:r>
        <w:r w:rsidRPr="00B416DC">
          <w:rPr>
            <w:u w:val="single"/>
          </w:rPr>
          <w:t>presahuje 12 mesiacov</w:t>
        </w:r>
        <w:r w:rsidRPr="003A2FA6">
          <w:t>, výška zálohovej platby sa vypočíta podľa nasledovného vzorca:</w:t>
        </w:r>
      </w:ins>
    </w:p>
    <w:tbl>
      <w:tblPr>
        <w:tblW w:w="8792" w:type="dxa"/>
        <w:tblInd w:w="392" w:type="dxa"/>
        <w:tblLook w:val="04A0" w:firstRow="1" w:lastRow="0" w:firstColumn="1" w:lastColumn="0" w:noHBand="0" w:noVBand="1"/>
      </w:tblPr>
      <w:tblGrid>
        <w:gridCol w:w="1628"/>
        <w:gridCol w:w="561"/>
        <w:gridCol w:w="532"/>
        <w:gridCol w:w="466"/>
        <w:gridCol w:w="4115"/>
        <w:gridCol w:w="374"/>
        <w:gridCol w:w="1116"/>
      </w:tblGrid>
      <w:tr w:rsidR="00D22203" w:rsidRPr="003A2FA6" w14:paraId="053E1B58" w14:textId="77777777" w:rsidTr="00D22203">
        <w:trPr>
          <w:trHeight w:val="279"/>
          <w:ins w:id="338" w:author="Autor"/>
        </w:trPr>
        <w:tc>
          <w:tcPr>
            <w:tcW w:w="1628" w:type="dxa"/>
            <w:vMerge w:val="restart"/>
            <w:shd w:val="clear" w:color="auto" w:fill="BFBFBF" w:themeFill="background1" w:themeFillShade="BF"/>
          </w:tcPr>
          <w:p w14:paraId="2E060BDC" w14:textId="77777777" w:rsidR="00D22203" w:rsidRPr="003A2FA6" w:rsidRDefault="00D22203" w:rsidP="00D22203">
            <w:pPr>
              <w:jc w:val="center"/>
              <w:rPr>
                <w:ins w:id="339" w:author="Autor"/>
              </w:rPr>
            </w:pPr>
            <w:ins w:id="340" w:author="Autor">
              <w:r w:rsidRPr="003A2FA6">
                <w:t>maximálna výška prvej poskytnutej zálohovej platby</w:t>
              </w:r>
            </w:ins>
          </w:p>
        </w:tc>
        <w:tc>
          <w:tcPr>
            <w:tcW w:w="561" w:type="dxa"/>
            <w:vMerge w:val="restart"/>
            <w:shd w:val="clear" w:color="auto" w:fill="BFBFBF" w:themeFill="background1" w:themeFillShade="BF"/>
          </w:tcPr>
          <w:p w14:paraId="3901C154" w14:textId="77777777" w:rsidR="00D22203" w:rsidRPr="003A2FA6" w:rsidRDefault="00D22203" w:rsidP="00D22203">
            <w:pPr>
              <w:jc w:val="center"/>
              <w:rPr>
                <w:ins w:id="341" w:author="Autor"/>
              </w:rPr>
            </w:pPr>
            <w:ins w:id="342" w:author="Autor">
              <w:r w:rsidRPr="003A2FA6">
                <w:t>=</w:t>
              </w:r>
            </w:ins>
          </w:p>
        </w:tc>
        <w:tc>
          <w:tcPr>
            <w:tcW w:w="532" w:type="dxa"/>
            <w:vMerge w:val="restart"/>
            <w:shd w:val="clear" w:color="auto" w:fill="BFBFBF" w:themeFill="background1" w:themeFillShade="BF"/>
          </w:tcPr>
          <w:p w14:paraId="13627528" w14:textId="77777777" w:rsidR="00D22203" w:rsidRPr="003A2FA6" w:rsidRDefault="00D22203" w:rsidP="00D22203">
            <w:pPr>
              <w:jc w:val="center"/>
              <w:rPr>
                <w:ins w:id="343" w:author="Autor"/>
              </w:rPr>
            </w:pPr>
            <w:ins w:id="344" w:author="Autor">
              <w:r w:rsidRPr="003A2FA6">
                <w:t>0,4</w:t>
              </w:r>
            </w:ins>
          </w:p>
        </w:tc>
        <w:tc>
          <w:tcPr>
            <w:tcW w:w="466" w:type="dxa"/>
            <w:vMerge w:val="restart"/>
            <w:shd w:val="clear" w:color="auto" w:fill="BFBFBF" w:themeFill="background1" w:themeFillShade="BF"/>
          </w:tcPr>
          <w:p w14:paraId="43353781" w14:textId="77777777" w:rsidR="00D22203" w:rsidRPr="003A2FA6" w:rsidRDefault="00D22203" w:rsidP="00D22203">
            <w:pPr>
              <w:jc w:val="center"/>
              <w:rPr>
                <w:ins w:id="345" w:author="Autor"/>
              </w:rPr>
            </w:pPr>
            <w:ins w:id="346" w:author="Autor">
              <w:r w:rsidRPr="003A2FA6">
                <w:t>x</w:t>
              </w:r>
            </w:ins>
          </w:p>
        </w:tc>
        <w:tc>
          <w:tcPr>
            <w:tcW w:w="4115" w:type="dxa"/>
            <w:tcBorders>
              <w:bottom w:val="single" w:sz="4" w:space="0" w:color="auto"/>
            </w:tcBorders>
            <w:shd w:val="clear" w:color="auto" w:fill="BFBFBF" w:themeFill="background1" w:themeFillShade="BF"/>
          </w:tcPr>
          <w:p w14:paraId="6B9F1DA3" w14:textId="77777777" w:rsidR="00D22203" w:rsidRPr="003A2FA6" w:rsidRDefault="00D22203" w:rsidP="00D22203">
            <w:pPr>
              <w:jc w:val="center"/>
              <w:rPr>
                <w:ins w:id="347" w:author="Autor"/>
              </w:rPr>
            </w:pPr>
            <w:ins w:id="348" w:author="Autor">
              <w:r w:rsidRPr="003A2FA6">
                <w:t>suma nenávratného finančného príspevku – vyčerpaná suma nenávratného finančného príspevku (zdroj EÚ a ŠR)</w:t>
              </w:r>
            </w:ins>
          </w:p>
        </w:tc>
        <w:tc>
          <w:tcPr>
            <w:tcW w:w="374" w:type="dxa"/>
            <w:vMerge w:val="restart"/>
            <w:shd w:val="clear" w:color="auto" w:fill="BFBFBF" w:themeFill="background1" w:themeFillShade="BF"/>
          </w:tcPr>
          <w:p w14:paraId="5240E4E2" w14:textId="77777777" w:rsidR="00D22203" w:rsidRPr="003A2FA6" w:rsidRDefault="00D22203" w:rsidP="00D22203">
            <w:pPr>
              <w:jc w:val="center"/>
              <w:rPr>
                <w:ins w:id="349" w:author="Autor"/>
              </w:rPr>
            </w:pPr>
            <w:ins w:id="350" w:author="Autor">
              <w:r w:rsidRPr="003A2FA6">
                <w:t>x</w:t>
              </w:r>
            </w:ins>
          </w:p>
        </w:tc>
        <w:tc>
          <w:tcPr>
            <w:tcW w:w="1116" w:type="dxa"/>
            <w:vMerge w:val="restart"/>
            <w:shd w:val="clear" w:color="auto" w:fill="BFBFBF" w:themeFill="background1" w:themeFillShade="BF"/>
          </w:tcPr>
          <w:p w14:paraId="1E9996E2" w14:textId="77777777" w:rsidR="00D22203" w:rsidRPr="003A2FA6" w:rsidRDefault="00D22203" w:rsidP="00D22203">
            <w:pPr>
              <w:jc w:val="center"/>
              <w:rPr>
                <w:ins w:id="351" w:author="Autor"/>
              </w:rPr>
            </w:pPr>
            <w:ins w:id="352" w:author="Autor">
              <w:r w:rsidRPr="003A2FA6">
                <w:t>12</w:t>
              </w:r>
            </w:ins>
          </w:p>
        </w:tc>
      </w:tr>
      <w:tr w:rsidR="00D22203" w:rsidRPr="003A2FA6" w14:paraId="5EA45EC3" w14:textId="77777777" w:rsidTr="00D22203">
        <w:trPr>
          <w:trHeight w:val="305"/>
          <w:ins w:id="353" w:author="Autor"/>
        </w:trPr>
        <w:tc>
          <w:tcPr>
            <w:tcW w:w="1628" w:type="dxa"/>
            <w:vMerge/>
            <w:shd w:val="clear" w:color="auto" w:fill="BFBFBF" w:themeFill="background1" w:themeFillShade="BF"/>
          </w:tcPr>
          <w:p w14:paraId="3AABBE22" w14:textId="77777777" w:rsidR="00D22203" w:rsidRPr="003A2FA6" w:rsidRDefault="00D22203" w:rsidP="00D22203">
            <w:pPr>
              <w:jc w:val="center"/>
              <w:rPr>
                <w:ins w:id="354" w:author="Autor"/>
              </w:rPr>
            </w:pPr>
          </w:p>
        </w:tc>
        <w:tc>
          <w:tcPr>
            <w:tcW w:w="561" w:type="dxa"/>
            <w:vMerge/>
            <w:shd w:val="clear" w:color="auto" w:fill="BFBFBF" w:themeFill="background1" w:themeFillShade="BF"/>
          </w:tcPr>
          <w:p w14:paraId="69A9FCE9" w14:textId="77777777" w:rsidR="00D22203" w:rsidRPr="003A2FA6" w:rsidRDefault="00D22203" w:rsidP="00D22203">
            <w:pPr>
              <w:jc w:val="center"/>
              <w:rPr>
                <w:ins w:id="355" w:author="Autor"/>
              </w:rPr>
            </w:pPr>
          </w:p>
        </w:tc>
        <w:tc>
          <w:tcPr>
            <w:tcW w:w="532" w:type="dxa"/>
            <w:vMerge/>
            <w:shd w:val="clear" w:color="auto" w:fill="BFBFBF" w:themeFill="background1" w:themeFillShade="BF"/>
          </w:tcPr>
          <w:p w14:paraId="39585953" w14:textId="77777777" w:rsidR="00D22203" w:rsidRPr="003A2FA6" w:rsidRDefault="00D22203" w:rsidP="00D22203">
            <w:pPr>
              <w:jc w:val="center"/>
              <w:rPr>
                <w:ins w:id="356" w:author="Autor"/>
              </w:rPr>
            </w:pPr>
          </w:p>
        </w:tc>
        <w:tc>
          <w:tcPr>
            <w:tcW w:w="466" w:type="dxa"/>
            <w:vMerge/>
            <w:shd w:val="clear" w:color="auto" w:fill="BFBFBF" w:themeFill="background1" w:themeFillShade="BF"/>
          </w:tcPr>
          <w:p w14:paraId="0D67A776" w14:textId="77777777" w:rsidR="00D22203" w:rsidRPr="003A2FA6" w:rsidRDefault="00D22203" w:rsidP="00D22203">
            <w:pPr>
              <w:jc w:val="center"/>
              <w:rPr>
                <w:ins w:id="357" w:author="Autor"/>
              </w:rPr>
            </w:pPr>
          </w:p>
        </w:tc>
        <w:tc>
          <w:tcPr>
            <w:tcW w:w="4115" w:type="dxa"/>
            <w:tcBorders>
              <w:top w:val="single" w:sz="4" w:space="0" w:color="auto"/>
            </w:tcBorders>
            <w:shd w:val="clear" w:color="auto" w:fill="BFBFBF" w:themeFill="background1" w:themeFillShade="BF"/>
          </w:tcPr>
          <w:p w14:paraId="5C901954" w14:textId="77777777" w:rsidR="00D22203" w:rsidRPr="003A2FA6" w:rsidRDefault="00D22203" w:rsidP="00D22203">
            <w:pPr>
              <w:jc w:val="center"/>
              <w:rPr>
                <w:ins w:id="358" w:author="Autor"/>
              </w:rPr>
            </w:pPr>
            <w:ins w:id="359" w:author="Autor">
              <w:r w:rsidRPr="003A2FA6">
                <w:t>zostávajúci počet mesiacov realizácie aktivít projektu v čase predloženia prvej žiadosti o platbu (poskytnutie zálohovej platby)</w:t>
              </w:r>
            </w:ins>
          </w:p>
        </w:tc>
        <w:tc>
          <w:tcPr>
            <w:tcW w:w="374" w:type="dxa"/>
            <w:vMerge/>
            <w:shd w:val="clear" w:color="auto" w:fill="BFBFBF" w:themeFill="background1" w:themeFillShade="BF"/>
          </w:tcPr>
          <w:p w14:paraId="1F28A5F3" w14:textId="77777777" w:rsidR="00D22203" w:rsidRPr="003A2FA6" w:rsidRDefault="00D22203" w:rsidP="00D22203">
            <w:pPr>
              <w:jc w:val="center"/>
              <w:rPr>
                <w:ins w:id="360" w:author="Autor"/>
              </w:rPr>
            </w:pPr>
          </w:p>
        </w:tc>
        <w:tc>
          <w:tcPr>
            <w:tcW w:w="1116" w:type="dxa"/>
            <w:vMerge/>
            <w:shd w:val="clear" w:color="auto" w:fill="BFBFBF" w:themeFill="background1" w:themeFillShade="BF"/>
          </w:tcPr>
          <w:p w14:paraId="75732D79" w14:textId="77777777" w:rsidR="00D22203" w:rsidRPr="003A2FA6" w:rsidRDefault="00D22203" w:rsidP="00D22203">
            <w:pPr>
              <w:jc w:val="center"/>
              <w:rPr>
                <w:ins w:id="361" w:author="Autor"/>
              </w:rPr>
            </w:pPr>
          </w:p>
        </w:tc>
      </w:tr>
    </w:tbl>
    <w:p w14:paraId="62D43694" w14:textId="77777777" w:rsidR="00D22203" w:rsidRPr="003A2FA6" w:rsidRDefault="00D22203" w:rsidP="00D22203">
      <w:pPr>
        <w:numPr>
          <w:ilvl w:val="0"/>
          <w:numId w:val="92"/>
        </w:numPr>
        <w:spacing w:before="120" w:after="120"/>
        <w:ind w:left="567" w:hanging="283"/>
        <w:jc w:val="both"/>
        <w:rPr>
          <w:ins w:id="362" w:author="Autor"/>
        </w:rPr>
      </w:pPr>
      <w:ins w:id="363" w:author="Auto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ins>
    </w:p>
    <w:tbl>
      <w:tblPr>
        <w:tblW w:w="8819" w:type="dxa"/>
        <w:tblInd w:w="392" w:type="dxa"/>
        <w:tblLook w:val="04A0" w:firstRow="1" w:lastRow="0" w:firstColumn="1" w:lastColumn="0" w:noHBand="0" w:noVBand="1"/>
      </w:tblPr>
      <w:tblGrid>
        <w:gridCol w:w="1628"/>
        <w:gridCol w:w="561"/>
        <w:gridCol w:w="532"/>
        <w:gridCol w:w="466"/>
        <w:gridCol w:w="5632"/>
      </w:tblGrid>
      <w:tr w:rsidR="00D22203" w:rsidRPr="003A2FA6" w14:paraId="66A3CA15" w14:textId="77777777" w:rsidTr="00D22203">
        <w:trPr>
          <w:trHeight w:val="279"/>
          <w:ins w:id="364" w:author="Autor"/>
        </w:trPr>
        <w:tc>
          <w:tcPr>
            <w:tcW w:w="1628" w:type="dxa"/>
            <w:shd w:val="clear" w:color="auto" w:fill="BFBFBF" w:themeFill="background1" w:themeFillShade="BF"/>
          </w:tcPr>
          <w:p w14:paraId="023EC082" w14:textId="77777777" w:rsidR="00D22203" w:rsidRPr="003A2FA6" w:rsidRDefault="00D22203" w:rsidP="00D22203">
            <w:pPr>
              <w:jc w:val="center"/>
              <w:rPr>
                <w:ins w:id="365" w:author="Autor"/>
              </w:rPr>
            </w:pPr>
            <w:ins w:id="366" w:author="Autor">
              <w:r w:rsidRPr="003A2FA6">
                <w:t>maximálna výška prvej poskytnutej zálohovej platby</w:t>
              </w:r>
            </w:ins>
          </w:p>
        </w:tc>
        <w:tc>
          <w:tcPr>
            <w:tcW w:w="561" w:type="dxa"/>
            <w:shd w:val="clear" w:color="auto" w:fill="BFBFBF" w:themeFill="background1" w:themeFillShade="BF"/>
          </w:tcPr>
          <w:p w14:paraId="3C6BEE8E" w14:textId="77777777" w:rsidR="00D22203" w:rsidRPr="003A2FA6" w:rsidRDefault="00D22203" w:rsidP="00D22203">
            <w:pPr>
              <w:jc w:val="center"/>
              <w:rPr>
                <w:ins w:id="367" w:author="Autor"/>
              </w:rPr>
            </w:pPr>
            <w:ins w:id="368" w:author="Autor">
              <w:r w:rsidRPr="003A2FA6">
                <w:t>=</w:t>
              </w:r>
            </w:ins>
          </w:p>
        </w:tc>
        <w:tc>
          <w:tcPr>
            <w:tcW w:w="532" w:type="dxa"/>
            <w:shd w:val="clear" w:color="auto" w:fill="BFBFBF" w:themeFill="background1" w:themeFillShade="BF"/>
          </w:tcPr>
          <w:p w14:paraId="13AB8154" w14:textId="77777777" w:rsidR="00D22203" w:rsidRPr="003A2FA6" w:rsidRDefault="00D22203" w:rsidP="00D22203">
            <w:pPr>
              <w:jc w:val="center"/>
              <w:rPr>
                <w:ins w:id="369" w:author="Autor"/>
              </w:rPr>
            </w:pPr>
            <w:ins w:id="370" w:author="Autor">
              <w:r w:rsidRPr="003A2FA6">
                <w:t>0,4</w:t>
              </w:r>
            </w:ins>
          </w:p>
        </w:tc>
        <w:tc>
          <w:tcPr>
            <w:tcW w:w="466" w:type="dxa"/>
            <w:shd w:val="clear" w:color="auto" w:fill="BFBFBF" w:themeFill="background1" w:themeFillShade="BF"/>
          </w:tcPr>
          <w:p w14:paraId="358D1F6D" w14:textId="77777777" w:rsidR="00D22203" w:rsidRPr="003A2FA6" w:rsidRDefault="00D22203" w:rsidP="00D22203">
            <w:pPr>
              <w:jc w:val="center"/>
              <w:rPr>
                <w:ins w:id="371" w:author="Autor"/>
              </w:rPr>
            </w:pPr>
            <w:ins w:id="372" w:author="Autor">
              <w:r w:rsidRPr="003A2FA6">
                <w:t>x</w:t>
              </w:r>
            </w:ins>
          </w:p>
        </w:tc>
        <w:tc>
          <w:tcPr>
            <w:tcW w:w="5632" w:type="dxa"/>
            <w:shd w:val="clear" w:color="auto" w:fill="BFBFBF" w:themeFill="background1" w:themeFillShade="BF"/>
          </w:tcPr>
          <w:p w14:paraId="01FB5D03" w14:textId="77777777" w:rsidR="00D22203" w:rsidRPr="003A2FA6" w:rsidRDefault="00D22203" w:rsidP="00D22203">
            <w:pPr>
              <w:jc w:val="center"/>
              <w:rPr>
                <w:ins w:id="373" w:author="Autor"/>
              </w:rPr>
            </w:pPr>
            <w:ins w:id="374" w:author="Autor">
              <w:r w:rsidRPr="003A2FA6">
                <w:t>celková suma identifikovaných typov oprávnených výdavkov (rozpočtových položiek projektu), ktoré sú jednoznačne určené na</w:t>
              </w:r>
              <w:r>
                <w:t> </w:t>
              </w:r>
              <w:r w:rsidRPr="003A2FA6">
                <w:t>financovanie systémom zálohovej platby</w:t>
              </w:r>
            </w:ins>
          </w:p>
          <w:p w14:paraId="232BE959" w14:textId="77777777" w:rsidR="00D22203" w:rsidRPr="003A2FA6" w:rsidRDefault="00D22203" w:rsidP="00D22203">
            <w:pPr>
              <w:jc w:val="center"/>
              <w:rPr>
                <w:ins w:id="375" w:author="Autor"/>
              </w:rPr>
            </w:pPr>
            <w:ins w:id="376" w:author="Autor">
              <w:r w:rsidRPr="003A2FA6">
                <w:t>– vyčerpaná suma nenávratného finančného príspevku na predmetných položkách (zdroj EÚ a ŠR)</w:t>
              </w:r>
            </w:ins>
          </w:p>
        </w:tc>
      </w:tr>
    </w:tbl>
    <w:p w14:paraId="348C74CD" w14:textId="16858B41" w:rsidR="00D22203" w:rsidRDefault="00D22203" w:rsidP="00D22203">
      <w:pPr>
        <w:autoSpaceDE w:val="0"/>
        <w:autoSpaceDN w:val="0"/>
        <w:adjustRightInd w:val="0"/>
        <w:spacing w:before="120"/>
        <w:ind w:left="284"/>
        <w:jc w:val="both"/>
        <w:rPr>
          <w:ins w:id="377" w:author="Autor"/>
        </w:rPr>
      </w:pPr>
      <w:ins w:id="378" w:author="Autor">
        <w:r>
          <w:t xml:space="preserve">Maximálna výška poskytnutej zálohovej platby sa vypočíta pred poskytnutím prvej zálohovej platby. K jej prepočítaniu dochádza iba v prípadoch podľa bodu </w:t>
        </w:r>
        <w:r w:rsidR="003E154B">
          <w:t>2</w:t>
        </w:r>
        <w:r>
          <w:t xml:space="preserve"> pri predložení nasledujúcej žiadosti o platbu (poskytnutie zálohovej platby).</w:t>
        </w:r>
      </w:ins>
    </w:p>
    <w:p w14:paraId="0B69A8E7" w14:textId="494B2FC1" w:rsidR="00D22203" w:rsidRPr="003A2FA6" w:rsidRDefault="00D22203" w:rsidP="00D22203">
      <w:pPr>
        <w:numPr>
          <w:ilvl w:val="0"/>
          <w:numId w:val="134"/>
        </w:numPr>
        <w:tabs>
          <w:tab w:val="clear" w:pos="720"/>
          <w:tab w:val="num" w:pos="284"/>
        </w:tabs>
        <w:autoSpaceDE w:val="0"/>
        <w:autoSpaceDN w:val="0"/>
        <w:adjustRightInd w:val="0"/>
        <w:spacing w:before="120"/>
        <w:ind w:left="284" w:hanging="284"/>
        <w:jc w:val="both"/>
        <w:rPr>
          <w:ins w:id="379" w:author="Autor"/>
        </w:rPr>
      </w:pPr>
      <w:ins w:id="380" w:author="Autor">
        <w:r w:rsidRPr="003A2FA6">
          <w:t xml:space="preserve">Počas realizácie aktivít projektu je riadiaci orgán povinný prepočítať maximálnu </w:t>
        </w:r>
        <w:r w:rsidRPr="003A2FA6">
          <w:rPr>
            <w:b/>
          </w:rPr>
          <w:t>výšku zálohovej platby</w:t>
        </w:r>
        <w:r w:rsidRPr="003A2FA6">
          <w:t xml:space="preserve"> vždy </w:t>
        </w:r>
        <w:r w:rsidRPr="003A2FA6">
          <w:rPr>
            <w:b/>
          </w:rPr>
          <w:t>pri zmene</w:t>
        </w:r>
        <w:r w:rsidRPr="003A2FA6">
          <w:t xml:space="preserve"> celkovej výšky </w:t>
        </w:r>
        <w:r w:rsidR="009640DD">
          <w:t>NFP</w:t>
        </w:r>
        <w:r w:rsidRPr="003A2FA6">
          <w:t xml:space="preserve"> a / </w:t>
        </w:r>
        <w:r w:rsidRPr="003A2FA6">
          <w:rPr>
            <w:rFonts w:cs="Arial"/>
            <w:szCs w:val="16"/>
          </w:rPr>
          <w:t>alebo</w:t>
        </w:r>
        <w:r w:rsidRPr="003A2FA6">
          <w:t xml:space="preserve"> zmene celkovej dĺžky realizácie aktivít projektu (napr. v prípade predĺženia realizácie aktivít projektu), pričom zálohová platba sa vypočíta podľa nasledujúceho vzorca:</w:t>
        </w:r>
      </w:ins>
    </w:p>
    <w:p w14:paraId="6F8163E2" w14:textId="77777777" w:rsidR="00D22203" w:rsidRPr="003A2FA6" w:rsidRDefault="00D22203" w:rsidP="00D22203">
      <w:pPr>
        <w:numPr>
          <w:ilvl w:val="0"/>
          <w:numId w:val="92"/>
        </w:numPr>
        <w:spacing w:before="120" w:after="120"/>
        <w:ind w:left="567" w:hanging="283"/>
        <w:jc w:val="both"/>
        <w:rPr>
          <w:ins w:id="381" w:author="Autor"/>
        </w:rPr>
      </w:pPr>
      <w:ins w:id="382" w:author="Autor">
        <w:r w:rsidRPr="003A2FA6">
          <w:t xml:space="preserve">v prípade, ak po zmene celková zostávajúca dĺžka realizácie aktivít projektu </w:t>
        </w:r>
        <w:r w:rsidRPr="00B416DC">
          <w:rPr>
            <w:u w:val="single"/>
          </w:rPr>
          <w:t>nepresahuje 12 mesiacov</w:t>
        </w:r>
        <w:r w:rsidRPr="003A2FA6">
          <w:t>, výška zálohovej platby sa vypočíta podľa nasledovného vzorca:</w:t>
        </w:r>
      </w:ins>
    </w:p>
    <w:tbl>
      <w:tblPr>
        <w:tblW w:w="8829" w:type="dxa"/>
        <w:tblInd w:w="392" w:type="dxa"/>
        <w:tblLook w:val="04A0" w:firstRow="1" w:lastRow="0" w:firstColumn="1" w:lastColumn="0" w:noHBand="0" w:noVBand="1"/>
      </w:tblPr>
      <w:tblGrid>
        <w:gridCol w:w="1808"/>
        <w:gridCol w:w="561"/>
        <w:gridCol w:w="608"/>
        <w:gridCol w:w="643"/>
        <w:gridCol w:w="5209"/>
      </w:tblGrid>
      <w:tr w:rsidR="00D22203" w:rsidRPr="003A2FA6" w14:paraId="722A9778" w14:textId="77777777" w:rsidTr="00D22203">
        <w:trPr>
          <w:trHeight w:val="703"/>
          <w:ins w:id="383" w:author="Autor"/>
        </w:trPr>
        <w:tc>
          <w:tcPr>
            <w:tcW w:w="1808" w:type="dxa"/>
            <w:shd w:val="clear" w:color="auto" w:fill="BFBFBF" w:themeFill="background1" w:themeFillShade="BF"/>
          </w:tcPr>
          <w:p w14:paraId="51E1B742" w14:textId="77777777" w:rsidR="00D22203" w:rsidRPr="003A2FA6" w:rsidRDefault="00D22203" w:rsidP="00D22203">
            <w:pPr>
              <w:jc w:val="center"/>
              <w:rPr>
                <w:ins w:id="384" w:author="Autor"/>
              </w:rPr>
            </w:pPr>
            <w:ins w:id="385" w:author="Autor">
              <w:r w:rsidRPr="003A2FA6">
                <w:t>maximálna výška poskytnutej zálohovej platby</w:t>
              </w:r>
            </w:ins>
          </w:p>
        </w:tc>
        <w:tc>
          <w:tcPr>
            <w:tcW w:w="561" w:type="dxa"/>
            <w:shd w:val="clear" w:color="auto" w:fill="BFBFBF" w:themeFill="background1" w:themeFillShade="BF"/>
          </w:tcPr>
          <w:p w14:paraId="5B403704" w14:textId="77777777" w:rsidR="00D22203" w:rsidRPr="003A2FA6" w:rsidRDefault="00D22203" w:rsidP="00D22203">
            <w:pPr>
              <w:jc w:val="center"/>
              <w:rPr>
                <w:ins w:id="386" w:author="Autor"/>
              </w:rPr>
            </w:pPr>
            <w:ins w:id="387" w:author="Autor">
              <w:r w:rsidRPr="003A2FA6">
                <w:t>=</w:t>
              </w:r>
            </w:ins>
          </w:p>
        </w:tc>
        <w:tc>
          <w:tcPr>
            <w:tcW w:w="608" w:type="dxa"/>
            <w:shd w:val="clear" w:color="auto" w:fill="BFBFBF" w:themeFill="background1" w:themeFillShade="BF"/>
          </w:tcPr>
          <w:p w14:paraId="498B7EB4" w14:textId="77777777" w:rsidR="00D22203" w:rsidRPr="003A2FA6" w:rsidRDefault="00D22203" w:rsidP="00D22203">
            <w:pPr>
              <w:jc w:val="center"/>
              <w:rPr>
                <w:ins w:id="388" w:author="Autor"/>
              </w:rPr>
            </w:pPr>
            <w:ins w:id="389" w:author="Autor">
              <w:r w:rsidRPr="003A2FA6">
                <w:t>0,4</w:t>
              </w:r>
            </w:ins>
          </w:p>
        </w:tc>
        <w:tc>
          <w:tcPr>
            <w:tcW w:w="643" w:type="dxa"/>
            <w:shd w:val="clear" w:color="auto" w:fill="BFBFBF" w:themeFill="background1" w:themeFillShade="BF"/>
          </w:tcPr>
          <w:p w14:paraId="07888899" w14:textId="77777777" w:rsidR="00D22203" w:rsidRPr="003A2FA6" w:rsidRDefault="00D22203" w:rsidP="00D22203">
            <w:pPr>
              <w:jc w:val="center"/>
              <w:rPr>
                <w:ins w:id="390" w:author="Autor"/>
              </w:rPr>
            </w:pPr>
            <w:ins w:id="391" w:author="Autor">
              <w:r w:rsidRPr="003A2FA6">
                <w:t>x</w:t>
              </w:r>
            </w:ins>
          </w:p>
        </w:tc>
        <w:tc>
          <w:tcPr>
            <w:tcW w:w="5209" w:type="dxa"/>
            <w:shd w:val="clear" w:color="auto" w:fill="BFBFBF" w:themeFill="background1" w:themeFillShade="BF"/>
          </w:tcPr>
          <w:p w14:paraId="1BED1AD1" w14:textId="77777777" w:rsidR="00D22203" w:rsidRPr="003A2FA6" w:rsidRDefault="00D22203" w:rsidP="00D22203">
            <w:pPr>
              <w:jc w:val="center"/>
              <w:rPr>
                <w:ins w:id="392" w:author="Autor"/>
              </w:rPr>
            </w:pPr>
            <w:ins w:id="393" w:author="Autor">
              <w:r w:rsidRPr="003A2FA6">
                <w:t>(suma nenávratného finančného príspevku po zmene – vyčerpaná suma nenávratného finančného príspevku (zdroj EÚ a ŠR))</w:t>
              </w:r>
            </w:ins>
          </w:p>
        </w:tc>
      </w:tr>
    </w:tbl>
    <w:p w14:paraId="6701C4BC" w14:textId="77777777" w:rsidR="00D22203" w:rsidRPr="003A2FA6" w:rsidRDefault="00D22203" w:rsidP="00D22203">
      <w:pPr>
        <w:numPr>
          <w:ilvl w:val="0"/>
          <w:numId w:val="92"/>
        </w:numPr>
        <w:spacing w:before="120" w:after="120"/>
        <w:ind w:left="567" w:hanging="283"/>
        <w:jc w:val="both"/>
        <w:rPr>
          <w:ins w:id="394" w:author="Autor"/>
        </w:rPr>
      </w:pPr>
      <w:ins w:id="395" w:author="Autor">
        <w:r w:rsidRPr="003A2FA6">
          <w:t xml:space="preserve">v prípade, ak po zmene celková zostávajúca dĺžka realizácie aktivít projektu </w:t>
        </w:r>
        <w:r w:rsidRPr="00B416DC">
          <w:rPr>
            <w:u w:val="single"/>
          </w:rPr>
          <w:t>presahuje 12 mesiacov</w:t>
        </w:r>
        <w:r w:rsidRPr="003A2FA6">
          <w:t>, výška zálohovej platby sa vypočíta podľa nasledovného vzorca:</w:t>
        </w:r>
      </w:ins>
    </w:p>
    <w:tbl>
      <w:tblPr>
        <w:tblW w:w="8817" w:type="dxa"/>
        <w:tblInd w:w="392" w:type="dxa"/>
        <w:tblLook w:val="04A0" w:firstRow="1" w:lastRow="0" w:firstColumn="1" w:lastColumn="0" w:noHBand="0" w:noVBand="1"/>
      </w:tblPr>
      <w:tblGrid>
        <w:gridCol w:w="1628"/>
        <w:gridCol w:w="561"/>
        <w:gridCol w:w="532"/>
        <w:gridCol w:w="466"/>
        <w:gridCol w:w="4326"/>
        <w:gridCol w:w="374"/>
        <w:gridCol w:w="930"/>
      </w:tblGrid>
      <w:tr w:rsidR="00D22203" w:rsidRPr="003A2FA6" w14:paraId="51A6D6A9" w14:textId="77777777" w:rsidTr="00D22203">
        <w:trPr>
          <w:trHeight w:val="279"/>
          <w:ins w:id="396" w:author="Autor"/>
        </w:trPr>
        <w:tc>
          <w:tcPr>
            <w:tcW w:w="1628" w:type="dxa"/>
            <w:vMerge w:val="restart"/>
            <w:shd w:val="clear" w:color="auto" w:fill="BFBFBF" w:themeFill="background1" w:themeFillShade="BF"/>
          </w:tcPr>
          <w:p w14:paraId="49E56119" w14:textId="77777777" w:rsidR="00D22203" w:rsidRPr="003A2FA6" w:rsidRDefault="00D22203" w:rsidP="00D22203">
            <w:pPr>
              <w:jc w:val="center"/>
              <w:rPr>
                <w:ins w:id="397" w:author="Autor"/>
              </w:rPr>
            </w:pPr>
            <w:ins w:id="398" w:author="Autor">
              <w:r w:rsidRPr="003A2FA6">
                <w:t>maximálna výška poskytnutej zálohovej platby</w:t>
              </w:r>
            </w:ins>
          </w:p>
        </w:tc>
        <w:tc>
          <w:tcPr>
            <w:tcW w:w="561" w:type="dxa"/>
            <w:vMerge w:val="restart"/>
            <w:shd w:val="clear" w:color="auto" w:fill="BFBFBF" w:themeFill="background1" w:themeFillShade="BF"/>
          </w:tcPr>
          <w:p w14:paraId="7FCADF22" w14:textId="77777777" w:rsidR="00D22203" w:rsidRPr="003A2FA6" w:rsidRDefault="00D22203" w:rsidP="00D22203">
            <w:pPr>
              <w:jc w:val="center"/>
              <w:rPr>
                <w:ins w:id="399" w:author="Autor"/>
              </w:rPr>
            </w:pPr>
            <w:ins w:id="400" w:author="Autor">
              <w:r w:rsidRPr="003A2FA6">
                <w:t>=</w:t>
              </w:r>
            </w:ins>
          </w:p>
        </w:tc>
        <w:tc>
          <w:tcPr>
            <w:tcW w:w="532" w:type="dxa"/>
            <w:vMerge w:val="restart"/>
            <w:shd w:val="clear" w:color="auto" w:fill="BFBFBF" w:themeFill="background1" w:themeFillShade="BF"/>
          </w:tcPr>
          <w:p w14:paraId="24DF2080" w14:textId="77777777" w:rsidR="00D22203" w:rsidRPr="003A2FA6" w:rsidRDefault="00D22203" w:rsidP="00D22203">
            <w:pPr>
              <w:jc w:val="center"/>
              <w:rPr>
                <w:ins w:id="401" w:author="Autor"/>
              </w:rPr>
            </w:pPr>
            <w:ins w:id="402" w:author="Autor">
              <w:r w:rsidRPr="003A2FA6">
                <w:t>0,4</w:t>
              </w:r>
            </w:ins>
          </w:p>
        </w:tc>
        <w:tc>
          <w:tcPr>
            <w:tcW w:w="466" w:type="dxa"/>
            <w:vMerge w:val="restart"/>
            <w:shd w:val="clear" w:color="auto" w:fill="BFBFBF" w:themeFill="background1" w:themeFillShade="BF"/>
          </w:tcPr>
          <w:p w14:paraId="1EEE9FCD" w14:textId="77777777" w:rsidR="00D22203" w:rsidRPr="003A2FA6" w:rsidRDefault="00D22203" w:rsidP="00D22203">
            <w:pPr>
              <w:jc w:val="center"/>
              <w:rPr>
                <w:ins w:id="403" w:author="Autor"/>
              </w:rPr>
            </w:pPr>
            <w:ins w:id="404" w:author="Autor">
              <w:r w:rsidRPr="003A2FA6">
                <w:t>x</w:t>
              </w:r>
            </w:ins>
          </w:p>
        </w:tc>
        <w:tc>
          <w:tcPr>
            <w:tcW w:w="4326" w:type="dxa"/>
            <w:tcBorders>
              <w:bottom w:val="single" w:sz="4" w:space="0" w:color="auto"/>
            </w:tcBorders>
            <w:shd w:val="clear" w:color="auto" w:fill="BFBFBF" w:themeFill="background1" w:themeFillShade="BF"/>
          </w:tcPr>
          <w:p w14:paraId="43753205" w14:textId="77777777" w:rsidR="00D22203" w:rsidRPr="003A2FA6" w:rsidRDefault="00D22203" w:rsidP="00D22203">
            <w:pPr>
              <w:jc w:val="center"/>
              <w:rPr>
                <w:ins w:id="405" w:author="Autor"/>
              </w:rPr>
            </w:pPr>
            <w:ins w:id="406" w:author="Autor">
              <w:r w:rsidRPr="003A2FA6">
                <w:t>suma nenávratného finančného príspevku po zmene – vyčerpaná suma nenávratného finančného príspevku (zdroj EÚ a ŠR)</w:t>
              </w:r>
            </w:ins>
          </w:p>
        </w:tc>
        <w:tc>
          <w:tcPr>
            <w:tcW w:w="374" w:type="dxa"/>
            <w:vMerge w:val="restart"/>
            <w:shd w:val="clear" w:color="auto" w:fill="BFBFBF" w:themeFill="background1" w:themeFillShade="BF"/>
          </w:tcPr>
          <w:p w14:paraId="020CCCA7" w14:textId="77777777" w:rsidR="00D22203" w:rsidRPr="003A2FA6" w:rsidRDefault="00D22203" w:rsidP="00D22203">
            <w:pPr>
              <w:jc w:val="center"/>
              <w:rPr>
                <w:ins w:id="407" w:author="Autor"/>
              </w:rPr>
            </w:pPr>
            <w:ins w:id="408" w:author="Autor">
              <w:r w:rsidRPr="003A2FA6">
                <w:t>x</w:t>
              </w:r>
            </w:ins>
          </w:p>
        </w:tc>
        <w:tc>
          <w:tcPr>
            <w:tcW w:w="930" w:type="dxa"/>
            <w:vMerge w:val="restart"/>
            <w:shd w:val="clear" w:color="auto" w:fill="BFBFBF" w:themeFill="background1" w:themeFillShade="BF"/>
          </w:tcPr>
          <w:p w14:paraId="4013C62F" w14:textId="77777777" w:rsidR="00D22203" w:rsidRPr="003A2FA6" w:rsidRDefault="00D22203" w:rsidP="00D22203">
            <w:pPr>
              <w:jc w:val="center"/>
              <w:rPr>
                <w:ins w:id="409" w:author="Autor"/>
              </w:rPr>
            </w:pPr>
            <w:ins w:id="410" w:author="Autor">
              <w:r w:rsidRPr="003A2FA6">
                <w:t>12</w:t>
              </w:r>
            </w:ins>
          </w:p>
        </w:tc>
      </w:tr>
      <w:tr w:rsidR="00D22203" w:rsidRPr="003A2FA6" w14:paraId="79361ADF" w14:textId="77777777" w:rsidTr="00D22203">
        <w:trPr>
          <w:trHeight w:val="305"/>
          <w:ins w:id="411" w:author="Autor"/>
        </w:trPr>
        <w:tc>
          <w:tcPr>
            <w:tcW w:w="1628" w:type="dxa"/>
            <w:vMerge/>
            <w:shd w:val="clear" w:color="auto" w:fill="BFBFBF" w:themeFill="background1" w:themeFillShade="BF"/>
          </w:tcPr>
          <w:p w14:paraId="0885FD38" w14:textId="77777777" w:rsidR="00D22203" w:rsidRPr="003A2FA6" w:rsidRDefault="00D22203" w:rsidP="00D22203">
            <w:pPr>
              <w:jc w:val="center"/>
              <w:rPr>
                <w:ins w:id="412" w:author="Autor"/>
              </w:rPr>
            </w:pPr>
          </w:p>
        </w:tc>
        <w:tc>
          <w:tcPr>
            <w:tcW w:w="561" w:type="dxa"/>
            <w:vMerge/>
            <w:shd w:val="clear" w:color="auto" w:fill="BFBFBF" w:themeFill="background1" w:themeFillShade="BF"/>
          </w:tcPr>
          <w:p w14:paraId="17500F6F" w14:textId="77777777" w:rsidR="00D22203" w:rsidRPr="003A2FA6" w:rsidRDefault="00D22203" w:rsidP="00D22203">
            <w:pPr>
              <w:jc w:val="center"/>
              <w:rPr>
                <w:ins w:id="413" w:author="Autor"/>
              </w:rPr>
            </w:pPr>
          </w:p>
        </w:tc>
        <w:tc>
          <w:tcPr>
            <w:tcW w:w="532" w:type="dxa"/>
            <w:vMerge/>
            <w:shd w:val="clear" w:color="auto" w:fill="BFBFBF" w:themeFill="background1" w:themeFillShade="BF"/>
          </w:tcPr>
          <w:p w14:paraId="756CD0BD" w14:textId="77777777" w:rsidR="00D22203" w:rsidRPr="003A2FA6" w:rsidRDefault="00D22203" w:rsidP="00D22203">
            <w:pPr>
              <w:jc w:val="center"/>
              <w:rPr>
                <w:ins w:id="414" w:author="Autor"/>
              </w:rPr>
            </w:pPr>
          </w:p>
        </w:tc>
        <w:tc>
          <w:tcPr>
            <w:tcW w:w="466" w:type="dxa"/>
            <w:vMerge/>
            <w:shd w:val="clear" w:color="auto" w:fill="BFBFBF" w:themeFill="background1" w:themeFillShade="BF"/>
          </w:tcPr>
          <w:p w14:paraId="6A90E46F" w14:textId="77777777" w:rsidR="00D22203" w:rsidRPr="003A2FA6" w:rsidRDefault="00D22203" w:rsidP="00D22203">
            <w:pPr>
              <w:jc w:val="center"/>
              <w:rPr>
                <w:ins w:id="415" w:author="Autor"/>
              </w:rPr>
            </w:pPr>
          </w:p>
        </w:tc>
        <w:tc>
          <w:tcPr>
            <w:tcW w:w="4326" w:type="dxa"/>
            <w:tcBorders>
              <w:top w:val="single" w:sz="4" w:space="0" w:color="auto"/>
            </w:tcBorders>
            <w:shd w:val="clear" w:color="auto" w:fill="BFBFBF" w:themeFill="background1" w:themeFillShade="BF"/>
          </w:tcPr>
          <w:p w14:paraId="5398673E" w14:textId="77777777" w:rsidR="00D22203" w:rsidRPr="003A2FA6" w:rsidRDefault="00D22203" w:rsidP="00D22203">
            <w:pPr>
              <w:jc w:val="center"/>
              <w:rPr>
                <w:ins w:id="416" w:author="Autor"/>
              </w:rPr>
            </w:pPr>
            <w:ins w:id="417" w:author="Autor">
              <w:r w:rsidRPr="003A2FA6">
                <w:t>zostávajúci počet mesiacov realizácie aktivít projektu v čase predloženia žiadosti o platbu (poskytnutie zálohovej platby) po zmene</w:t>
              </w:r>
            </w:ins>
          </w:p>
        </w:tc>
        <w:tc>
          <w:tcPr>
            <w:tcW w:w="374" w:type="dxa"/>
            <w:vMerge/>
            <w:shd w:val="clear" w:color="auto" w:fill="BFBFBF" w:themeFill="background1" w:themeFillShade="BF"/>
          </w:tcPr>
          <w:p w14:paraId="18BD851A" w14:textId="77777777" w:rsidR="00D22203" w:rsidRPr="003A2FA6" w:rsidRDefault="00D22203" w:rsidP="00D22203">
            <w:pPr>
              <w:jc w:val="center"/>
              <w:rPr>
                <w:ins w:id="418" w:author="Autor"/>
              </w:rPr>
            </w:pPr>
          </w:p>
        </w:tc>
        <w:tc>
          <w:tcPr>
            <w:tcW w:w="930" w:type="dxa"/>
            <w:vMerge/>
            <w:shd w:val="clear" w:color="auto" w:fill="BFBFBF" w:themeFill="background1" w:themeFillShade="BF"/>
          </w:tcPr>
          <w:p w14:paraId="39A7E62D" w14:textId="77777777" w:rsidR="00D22203" w:rsidRPr="003A2FA6" w:rsidRDefault="00D22203" w:rsidP="00D22203">
            <w:pPr>
              <w:jc w:val="center"/>
              <w:rPr>
                <w:ins w:id="419" w:author="Autor"/>
              </w:rPr>
            </w:pPr>
          </w:p>
        </w:tc>
      </w:tr>
    </w:tbl>
    <w:p w14:paraId="2BB1C4A4" w14:textId="77777777" w:rsidR="00D22203" w:rsidRPr="003A2FA6" w:rsidRDefault="00D22203" w:rsidP="00D22203">
      <w:pPr>
        <w:numPr>
          <w:ilvl w:val="0"/>
          <w:numId w:val="92"/>
        </w:numPr>
        <w:spacing w:before="120" w:after="120"/>
        <w:ind w:left="567" w:hanging="283"/>
        <w:jc w:val="both"/>
        <w:rPr>
          <w:ins w:id="420" w:author="Autor"/>
        </w:rPr>
      </w:pPr>
      <w:ins w:id="421" w:author="Auto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ins>
    </w:p>
    <w:tbl>
      <w:tblPr>
        <w:tblW w:w="8821" w:type="dxa"/>
        <w:tblInd w:w="392" w:type="dxa"/>
        <w:tblLook w:val="04A0" w:firstRow="1" w:lastRow="0" w:firstColumn="1" w:lastColumn="0" w:noHBand="0" w:noVBand="1"/>
      </w:tblPr>
      <w:tblGrid>
        <w:gridCol w:w="1628"/>
        <w:gridCol w:w="561"/>
        <w:gridCol w:w="532"/>
        <w:gridCol w:w="681"/>
        <w:gridCol w:w="5419"/>
      </w:tblGrid>
      <w:tr w:rsidR="00D22203" w:rsidRPr="003A2FA6" w14:paraId="0C4A7D4C" w14:textId="77777777" w:rsidTr="00D22203">
        <w:trPr>
          <w:trHeight w:val="279"/>
          <w:ins w:id="422" w:author="Autor"/>
        </w:trPr>
        <w:tc>
          <w:tcPr>
            <w:tcW w:w="1628" w:type="dxa"/>
            <w:shd w:val="clear" w:color="auto" w:fill="BFBFBF" w:themeFill="background1" w:themeFillShade="BF"/>
          </w:tcPr>
          <w:p w14:paraId="5DD18325" w14:textId="77777777" w:rsidR="00D22203" w:rsidRPr="003A2FA6" w:rsidRDefault="00D22203" w:rsidP="00D22203">
            <w:pPr>
              <w:jc w:val="center"/>
              <w:rPr>
                <w:ins w:id="423" w:author="Autor"/>
              </w:rPr>
            </w:pPr>
            <w:ins w:id="424" w:author="Autor">
              <w:r w:rsidRPr="003A2FA6">
                <w:t>maximálna výška poskytnutej zálohovej platby</w:t>
              </w:r>
            </w:ins>
          </w:p>
        </w:tc>
        <w:tc>
          <w:tcPr>
            <w:tcW w:w="561" w:type="dxa"/>
            <w:shd w:val="clear" w:color="auto" w:fill="BFBFBF" w:themeFill="background1" w:themeFillShade="BF"/>
          </w:tcPr>
          <w:p w14:paraId="49A10BCA" w14:textId="77777777" w:rsidR="00D22203" w:rsidRPr="003A2FA6" w:rsidRDefault="00D22203" w:rsidP="00D22203">
            <w:pPr>
              <w:jc w:val="center"/>
              <w:rPr>
                <w:ins w:id="425" w:author="Autor"/>
              </w:rPr>
            </w:pPr>
            <w:ins w:id="426" w:author="Autor">
              <w:r w:rsidRPr="003A2FA6">
                <w:t>=</w:t>
              </w:r>
            </w:ins>
          </w:p>
        </w:tc>
        <w:tc>
          <w:tcPr>
            <w:tcW w:w="532" w:type="dxa"/>
            <w:shd w:val="clear" w:color="auto" w:fill="BFBFBF" w:themeFill="background1" w:themeFillShade="BF"/>
          </w:tcPr>
          <w:p w14:paraId="424E2D0F" w14:textId="77777777" w:rsidR="00D22203" w:rsidRPr="003A2FA6" w:rsidRDefault="00D22203" w:rsidP="00D22203">
            <w:pPr>
              <w:jc w:val="center"/>
              <w:rPr>
                <w:ins w:id="427" w:author="Autor"/>
              </w:rPr>
            </w:pPr>
            <w:ins w:id="428" w:author="Autor">
              <w:r w:rsidRPr="003A2FA6">
                <w:t>0,4</w:t>
              </w:r>
            </w:ins>
          </w:p>
        </w:tc>
        <w:tc>
          <w:tcPr>
            <w:tcW w:w="681" w:type="dxa"/>
            <w:shd w:val="clear" w:color="auto" w:fill="BFBFBF" w:themeFill="background1" w:themeFillShade="BF"/>
          </w:tcPr>
          <w:p w14:paraId="4C2368C6" w14:textId="77777777" w:rsidR="00D22203" w:rsidRPr="003A2FA6" w:rsidRDefault="00D22203" w:rsidP="00D22203">
            <w:pPr>
              <w:jc w:val="center"/>
              <w:rPr>
                <w:ins w:id="429" w:author="Autor"/>
              </w:rPr>
            </w:pPr>
            <w:ins w:id="430" w:author="Autor">
              <w:r w:rsidRPr="003A2FA6">
                <w:t>x</w:t>
              </w:r>
            </w:ins>
          </w:p>
        </w:tc>
        <w:tc>
          <w:tcPr>
            <w:tcW w:w="5419" w:type="dxa"/>
            <w:shd w:val="clear" w:color="auto" w:fill="BFBFBF" w:themeFill="background1" w:themeFillShade="BF"/>
          </w:tcPr>
          <w:p w14:paraId="057742FC" w14:textId="77777777" w:rsidR="00D22203" w:rsidRPr="003A2FA6" w:rsidRDefault="00D22203" w:rsidP="00D22203">
            <w:pPr>
              <w:jc w:val="center"/>
              <w:rPr>
                <w:ins w:id="431" w:author="Autor"/>
              </w:rPr>
            </w:pPr>
            <w:ins w:id="432" w:author="Autor">
              <w:r w:rsidRPr="003A2FA6">
                <w:t>celková suma identifikovaných typov oprávnených výdavkov (rozpočtových položiek projektu), ktoré sú jednoznačne určené na</w:t>
              </w:r>
              <w:r>
                <w:t> </w:t>
              </w:r>
              <w:r w:rsidRPr="003A2FA6">
                <w:t>financovanie systémom zálohovej platby po zmene</w:t>
              </w:r>
            </w:ins>
          </w:p>
          <w:p w14:paraId="4B5162DC" w14:textId="77777777" w:rsidR="00D22203" w:rsidRPr="003A2FA6" w:rsidRDefault="00D22203" w:rsidP="00D22203">
            <w:pPr>
              <w:jc w:val="center"/>
              <w:rPr>
                <w:ins w:id="433" w:author="Autor"/>
              </w:rPr>
            </w:pPr>
            <w:ins w:id="434" w:author="Autor">
              <w:r w:rsidRPr="003A2FA6">
                <w:t>– vyčerpaná suma nenávratného finančného príspevku na predmetných položkách (zdroj EÚ a ŠR)</w:t>
              </w:r>
            </w:ins>
          </w:p>
        </w:tc>
      </w:tr>
    </w:tbl>
    <w:p w14:paraId="20B58B40" w14:textId="3FA99FAD" w:rsidR="00D22203" w:rsidRPr="003A2FA6" w:rsidDel="009640DD" w:rsidRDefault="00D22203" w:rsidP="00D22203">
      <w:pPr>
        <w:autoSpaceDE w:val="0"/>
        <w:autoSpaceDN w:val="0"/>
        <w:adjustRightInd w:val="0"/>
        <w:spacing w:before="120"/>
        <w:ind w:left="284"/>
        <w:jc w:val="both"/>
        <w:rPr>
          <w:ins w:id="435" w:author="Autor"/>
          <w:del w:id="436" w:author="Autor"/>
        </w:rPr>
      </w:pPr>
    </w:p>
    <w:p w14:paraId="6FABEA64" w14:textId="77777777" w:rsidR="00D22203" w:rsidRDefault="00D22203" w:rsidP="009640DD">
      <w:pPr>
        <w:autoSpaceDE w:val="0"/>
        <w:autoSpaceDN w:val="0"/>
        <w:adjustRightInd w:val="0"/>
        <w:spacing w:before="120"/>
        <w:jc w:val="both"/>
        <w:rPr>
          <w:ins w:id="437" w:author="Autor"/>
        </w:rPr>
      </w:pPr>
      <w:ins w:id="438" w:author="Autor">
        <w:r w:rsidRPr="003A2FA6">
          <w:t xml:space="preserve">V prípade, ak </w:t>
        </w:r>
        <w:r w:rsidRPr="003A2FA6">
          <w:rPr>
            <w:b/>
          </w:rPr>
          <w:t xml:space="preserve">prvá zálohová platba </w:t>
        </w:r>
        <w:r>
          <w:rPr>
            <w:b/>
          </w:rPr>
          <w:t xml:space="preserve">na začiatku realizácie aktivít projektu </w:t>
        </w:r>
        <w:r w:rsidRPr="003A2FA6">
          <w:rPr>
            <w:b/>
          </w:rPr>
          <w:t xml:space="preserve">nebola </w:t>
        </w:r>
        <w:r w:rsidRPr="003A2FA6">
          <w:t>poskytnutá v maximálnej možnej výške, prijímateľ môže požiadať o ďalšiu zálohovú platbu vo výške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 xml:space="preserve">b. Súčet týchto prostriedkov, a teda výška poskytnutej zálohovej platby, je maximálne 40 % relevantnej časti rozpočtu projektu zodpovedajúcim 12 mesiacom realizácie aktivít projektu, t. j. prijímateľ môže disponovať </w:t>
        </w:r>
        <w:r w:rsidRPr="003A2FA6">
          <w:lastRenderedPageBreak/>
          <w:t>prostriedkami EÚ a štátneho rozpočtu na spolufinancovanie v maximálnej výške 40 % z relevantnej časti rozpočtu zodpovedajúcim 12 mesiacom realizácie aktivít projektu.</w:t>
        </w:r>
      </w:ins>
    </w:p>
    <w:p w14:paraId="314BFDDB"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ins w:id="439" w:author="Autor"/>
          <w:rFonts w:cs="Arial"/>
        </w:rPr>
      </w:pPr>
      <w:ins w:id="440" w:author="Autor">
        <w:r w:rsidRPr="00B416DC">
          <w:rPr>
            <w:rFonts w:cs="Arial"/>
          </w:rPr>
          <w:t xml:space="preserve">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ins>
    </w:p>
    <w:p w14:paraId="4B569A64" w14:textId="118161AE" w:rsidR="00D22203" w:rsidRPr="003A2FA6" w:rsidRDefault="00D22203" w:rsidP="009640DD">
      <w:pPr>
        <w:autoSpaceDE w:val="0"/>
        <w:autoSpaceDN w:val="0"/>
        <w:adjustRightInd w:val="0"/>
        <w:spacing w:before="120"/>
        <w:jc w:val="both"/>
        <w:rPr>
          <w:ins w:id="441" w:author="Autor"/>
        </w:rPr>
      </w:pPr>
      <w:ins w:id="442" w:author="Autor">
        <w:r w:rsidRPr="003A2FA6">
          <w:t xml:space="preserve">V prípade, ak </w:t>
        </w:r>
        <w:r w:rsidRPr="003A2FA6">
          <w:rPr>
            <w:b/>
          </w:rPr>
          <w:t>prvá /</w:t>
        </w:r>
        <w:r w:rsidRPr="003A2FA6">
          <w:t xml:space="preserve"> </w:t>
        </w:r>
        <w:r w:rsidRPr="003A2FA6">
          <w:rPr>
            <w:b/>
          </w:rPr>
          <w:t>predchádzajúca zálohová platba bola</w:t>
        </w:r>
        <w:r w:rsidRPr="003A2FA6">
          <w:t xml:space="preserve"> poskytnutá v maximálnej možnej výške</w:t>
        </w:r>
        <w:r>
          <w:t>,</w:t>
        </w:r>
        <w:r w:rsidRPr="003A2FA6">
          <w:t xml:space="preserve"> </w:t>
        </w:r>
        <w:r w:rsidR="009640DD">
          <w:t xml:space="preserve">prijímateľ môže požiadať o ďalšiu zálohovú platbu </w:t>
        </w:r>
        <w:r w:rsidRPr="003A2FA6">
          <w:t xml:space="preserve">až po schválení žiadosti o platbu (zúčtovanie zálohovej platby) certifikačným orgánom. </w:t>
        </w:r>
      </w:ins>
    </w:p>
    <w:p w14:paraId="546DD461" w14:textId="1446D68A" w:rsidR="00D22203" w:rsidRPr="003A2FA6" w:rsidRDefault="00D22203" w:rsidP="009640DD">
      <w:pPr>
        <w:autoSpaceDE w:val="0"/>
        <w:autoSpaceDN w:val="0"/>
        <w:adjustRightInd w:val="0"/>
        <w:spacing w:before="120"/>
        <w:jc w:val="both"/>
        <w:rPr>
          <w:ins w:id="443" w:author="Autor"/>
        </w:rPr>
      </w:pPr>
      <w:ins w:id="444" w:author="Autor">
        <w:r w:rsidRPr="003A2FA6">
          <w:t xml:space="preserve">V prípade, ak </w:t>
        </w:r>
        <w:r w:rsidRPr="00B416DC">
          <w:rPr>
            <w:b/>
          </w:rPr>
          <w:t>prvá / predchádzajúca zálohová platba nebola</w:t>
        </w:r>
        <w:r w:rsidRPr="003A2FA6">
          <w:t xml:space="preserve"> poskytnutá v maximálnej možnej výške, je prijímateľ oprávnený požiadať o ďalšiu zálohovú platbu vo výške súčtu certifikačným orgánom schválených žiadostí o platbu (zúčtovanie zálohovej platby) a sumy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 xml:space="preserve">b. Súčet týchto prostriedkov, a teda výška poskytnutej zálohovej platby, je maximálne 40 % relevantnej časti rozpočtu projektu zodpovedajúcim 12 mesiacom realizácie aktivít projektu. </w:t>
        </w:r>
      </w:ins>
    </w:p>
    <w:p w14:paraId="14797637"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ins w:id="445" w:author="Autor"/>
        </w:rPr>
      </w:pPr>
      <w:ins w:id="446" w:author="Autor">
        <w:r>
          <w:rPr>
            <w:rFonts w:cs="Arial"/>
          </w:rPr>
          <w:t xml:space="preserve">                      </w:t>
        </w:r>
        <w:r w:rsidRPr="00893BFC">
          <w:rPr>
            <w:rFonts w:cs="Arial"/>
          </w:rPr>
          <w:t>∑</w:t>
        </w:r>
        <w:r w:rsidRPr="00B416DC">
          <w:rPr>
            <w:rFonts w:cs="Arial"/>
          </w:rPr>
          <w:t xml:space="preserve"> ŽoP (ZZP) schválené CO (EÚ a</w:t>
        </w:r>
        <w:r w:rsidRPr="00893BFC">
          <w:rPr>
            <w:rFonts w:cs="Arial"/>
          </w:rPr>
          <w:t> </w:t>
        </w:r>
        <w:r w:rsidRPr="00B416DC">
          <w:rPr>
            <w:rFonts w:cs="Arial"/>
          </w:rPr>
          <w:t xml:space="preserve">ŠR)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ins>
    </w:p>
    <w:p w14:paraId="12B8E1D1" w14:textId="17BD8DA3" w:rsidR="00D22203" w:rsidRPr="003A2FA6" w:rsidDel="002050DF" w:rsidRDefault="00D22203" w:rsidP="009640DD">
      <w:pPr>
        <w:autoSpaceDE w:val="0"/>
        <w:autoSpaceDN w:val="0"/>
        <w:adjustRightInd w:val="0"/>
        <w:spacing w:before="120"/>
        <w:jc w:val="both"/>
        <w:rPr>
          <w:ins w:id="447" w:author="Autor"/>
          <w:del w:id="448" w:author="Autor"/>
        </w:rPr>
      </w:pPr>
      <w:ins w:id="449" w:author="Autor">
        <w:r w:rsidRPr="003A2FA6">
          <w:t xml:space="preserve">V prípade financovania projektov, v rámci ktorých boli identifikované výdavky, ktoré sú predmetom prebiehajúceho skúmania a projektov financovaných formou preddavkových platieb, je </w:t>
        </w:r>
      </w:ins>
    </w:p>
    <w:p w14:paraId="59BBCD7D" w14:textId="657C43B1" w:rsidR="00D22203" w:rsidRPr="003A2FA6" w:rsidRDefault="00D22203" w:rsidP="002050DF">
      <w:pPr>
        <w:autoSpaceDE w:val="0"/>
        <w:autoSpaceDN w:val="0"/>
        <w:adjustRightInd w:val="0"/>
        <w:spacing w:before="120"/>
        <w:jc w:val="both"/>
        <w:rPr>
          <w:ins w:id="450" w:author="Autor"/>
        </w:rPr>
      </w:pPr>
      <w:ins w:id="451" w:author="Autor">
        <w:r w:rsidRPr="003A2FA6">
          <w:t xml:space="preserve">Riadiaci orgán </w:t>
        </w:r>
        <w:del w:id="452" w:author="Autor">
          <w:r w:rsidRPr="003A2FA6" w:rsidDel="002050DF">
            <w:delText xml:space="preserve">je </w:delText>
          </w:r>
        </w:del>
        <w:r w:rsidRPr="003A2FA6">
          <w:t xml:space="preserve">v tomto prípade oprávnený poskytnúť zálohovú platbu vo výške, ktorá zodpovedná súčtu certifikačným orgánom schválených žiadostí o platbu (zúčtovanie zálohovej platby) a súčtu pozastavených žiadosti o platbu (zúčtovanie zálohovej platby) </w:t>
        </w:r>
        <w:r>
          <w:t xml:space="preserve">obsahujúcich </w:t>
        </w:r>
        <w:r w:rsidRPr="003A2FA6">
          <w:t>výdavk</w:t>
        </w:r>
        <w:r>
          <w:t>y</w:t>
        </w:r>
        <w:r w:rsidRPr="003A2FA6">
          <w:t xml:space="preserve"> vzťahujúc</w:t>
        </w:r>
        <w:del w:id="453" w:author="Autor">
          <w:r w:rsidRPr="003A2FA6" w:rsidDel="004A404C">
            <w:delText>ich</w:delText>
          </w:r>
        </w:del>
        <w:r w:rsidR="004A404C">
          <w:t>e</w:t>
        </w:r>
        <w:r w:rsidRPr="003A2FA6">
          <w:t xml:space="preserve"> sa k preddavkovým platbám a / alebo súčtu pozastavených žiadosti o platbu (zúčtovanie zálohovej platby) obsahujúcich výdavky, ktoré sú predmetom prebiehajúceho skúmania, a ktorých schvaľovanie riadiaci orgán pozastavil,</w:t>
        </w:r>
        <w:r w:rsidRPr="003A2FA6" w:rsidDel="00FE52DD">
          <w:t xml:space="preserve"> </w:t>
        </w:r>
        <w:r w:rsidRPr="003A2FA6">
          <w:t>a sumy, ktorá sa rovná rozdielu maximálnej výšky zálohovej platby a </w:t>
        </w:r>
        <w:r>
          <w:t>sumy</w:t>
        </w:r>
        <w:r w:rsidRPr="003A2FA6">
          <w:t xml:space="preserve"> predchádzajúc</w:t>
        </w:r>
        <w:r>
          <w:t>ich</w:t>
        </w:r>
        <w:r w:rsidRPr="003A2FA6">
          <w:t xml:space="preserve"> poskytnut</w:t>
        </w:r>
        <w:r>
          <w:t>ých</w:t>
        </w:r>
        <w:r w:rsidRPr="003A2FA6">
          <w:t xml:space="preserve"> zálohov</w:t>
        </w:r>
        <w:r>
          <w:t>ých</w:t>
        </w:r>
        <w:r w:rsidRPr="003A2FA6">
          <w:t xml:space="preserve"> plat</w:t>
        </w:r>
        <w:r>
          <w:t>ie</w:t>
        </w:r>
        <w:r w:rsidRPr="003A2FA6">
          <w:t>b. Suma týchto prostriedkov, a teda výška poskytnutej zálohovej platby, je maximálne 40 % relevantnej časti rozpočtu projektu zodpovedajúcim 12 mesiacom realizácie aktivít projektu.</w:t>
        </w:r>
      </w:ins>
    </w:p>
    <w:p w14:paraId="14C727F4"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ins w:id="454" w:author="Autor"/>
          <w:rFonts w:cs="Arial"/>
        </w:rPr>
      </w:pPr>
      <w:ins w:id="455" w:author="Autor">
        <w:r w:rsidRPr="00893BFC">
          <w:rPr>
            <w:rFonts w:cs="Arial"/>
          </w:rPr>
          <w:t>∑</w:t>
        </w:r>
        <w:r w:rsidRPr="00B416DC">
          <w:rPr>
            <w:rFonts w:cs="Arial"/>
          </w:rPr>
          <w:t xml:space="preserve"> ŽoP (ZZP) schválené CO (EÚ a ŠR) + </w:t>
        </w:r>
        <w:r w:rsidRPr="00893BFC">
          <w:rPr>
            <w:rFonts w:cs="Arial"/>
          </w:rPr>
          <w:t>∑</w:t>
        </w:r>
        <w:r w:rsidRPr="00B416DC">
          <w:rPr>
            <w:rFonts w:cs="Arial"/>
          </w:rPr>
          <w:t xml:space="preserve"> pozastavené ŽoP (ZZP) prebiehajúce skúmanie / preddavkové platby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ins>
    </w:p>
    <w:p w14:paraId="397A1FB8" w14:textId="6B2B51F9" w:rsidR="00434F2E" w:rsidRDefault="00434F2E" w:rsidP="00CF7FC1">
      <w:pPr>
        <w:tabs>
          <w:tab w:val="left" w:pos="360"/>
        </w:tabs>
        <w:autoSpaceDE w:val="0"/>
        <w:autoSpaceDN w:val="0"/>
        <w:adjustRightInd w:val="0"/>
        <w:spacing w:before="120" w:after="120" w:line="288" w:lineRule="auto"/>
        <w:jc w:val="both"/>
        <w:rPr>
          <w:b/>
        </w:rPr>
      </w:pPr>
    </w:p>
    <w:p w14:paraId="3614987C" w14:textId="7C6AF203" w:rsidR="00434F2E" w:rsidDel="00D22203" w:rsidRDefault="00434F2E" w:rsidP="00151D4D">
      <w:pPr>
        <w:numPr>
          <w:ilvl w:val="0"/>
          <w:numId w:val="92"/>
        </w:numPr>
        <w:autoSpaceDE w:val="0"/>
        <w:autoSpaceDN w:val="0"/>
        <w:adjustRightInd w:val="0"/>
        <w:spacing w:before="120"/>
        <w:ind w:left="709" w:hanging="345"/>
        <w:jc w:val="both"/>
        <w:rPr>
          <w:del w:id="456" w:author="Autor"/>
          <w:rFonts w:cs="Arial"/>
          <w:szCs w:val="16"/>
        </w:rPr>
      </w:pPr>
      <w:del w:id="457" w:author="Autor">
        <w:r w:rsidDel="00D22203">
          <w:rPr>
            <w:rFonts w:cs="Arial"/>
            <w:szCs w:val="16"/>
          </w:rPr>
          <w:delText>v prípade, ak plánovaná dĺžka realizácie projektu nepresahuje 12 mesiacov, výška zálohovej platby predstavuje maximálne 40 % oprávnených výdavkov rozpočtu projektu zodpovedajúcich podielu EÚ a štátneho rozpočtu na spolufinancovanie;</w:delText>
        </w:r>
      </w:del>
    </w:p>
    <w:p w14:paraId="6633F97D" w14:textId="205D5D28" w:rsidR="00434F2E" w:rsidDel="00D22203" w:rsidRDefault="00434F2E" w:rsidP="00151D4D">
      <w:pPr>
        <w:numPr>
          <w:ilvl w:val="0"/>
          <w:numId w:val="92"/>
        </w:numPr>
        <w:autoSpaceDE w:val="0"/>
        <w:autoSpaceDN w:val="0"/>
        <w:adjustRightInd w:val="0"/>
        <w:spacing w:before="120"/>
        <w:ind w:left="709" w:hanging="345"/>
        <w:jc w:val="both"/>
        <w:rPr>
          <w:del w:id="458" w:author="Autor"/>
          <w:rFonts w:cs="Arial"/>
          <w:szCs w:val="16"/>
        </w:rPr>
      </w:pPr>
      <w:del w:id="459" w:author="Autor">
        <w:r w:rsidDel="00D22203">
          <w:rPr>
            <w:rFonts w:cs="Arial"/>
            <w:szCs w:val="16"/>
          </w:rPr>
          <w:delText>v prípade, ak plánovaná dĺžka realizácie projektu presahuje 12 mesiacov, výška zálohovej platby sa vypočíta podľa nasledovného vzorca:</w:delText>
        </w:r>
      </w:del>
    </w:p>
    <w:p w14:paraId="5CF7ACDD" w14:textId="38CB7936" w:rsidR="00434F2E" w:rsidRPr="00434F2E" w:rsidDel="00D22203" w:rsidRDefault="00434F2E" w:rsidP="00434F2E">
      <w:pPr>
        <w:autoSpaceDE w:val="0"/>
        <w:autoSpaceDN w:val="0"/>
        <w:adjustRightInd w:val="0"/>
        <w:spacing w:before="120"/>
        <w:ind w:left="709"/>
        <w:jc w:val="both"/>
        <w:rPr>
          <w:del w:id="460" w:author="Autor"/>
          <w:rFonts w:cs="Arial"/>
          <w:szCs w:val="16"/>
        </w:rPr>
      </w:pPr>
    </w:p>
    <w:tbl>
      <w:tblPr>
        <w:tblW w:w="8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8"/>
        <w:gridCol w:w="567"/>
        <w:gridCol w:w="937"/>
        <w:gridCol w:w="470"/>
        <w:gridCol w:w="2964"/>
        <w:gridCol w:w="376"/>
        <w:gridCol w:w="640"/>
      </w:tblGrid>
      <w:tr w:rsidR="00AE5A8F" w:rsidRPr="0073389C" w:rsidDel="00D22203" w14:paraId="7A55D0B0" w14:textId="512BFF11" w:rsidTr="000D5577">
        <w:trPr>
          <w:trHeight w:val="279"/>
          <w:jc w:val="center"/>
          <w:del w:id="461" w:author="Autor"/>
        </w:trPr>
        <w:tc>
          <w:tcPr>
            <w:tcW w:w="2338" w:type="dxa"/>
            <w:vMerge w:val="restart"/>
            <w:tcBorders>
              <w:top w:val="single" w:sz="4" w:space="0" w:color="9ACD66"/>
              <w:left w:val="single" w:sz="4" w:space="0" w:color="9ACD66"/>
              <w:bottom w:val="nil"/>
              <w:right w:val="nil"/>
            </w:tcBorders>
            <w:vAlign w:val="center"/>
          </w:tcPr>
          <w:p w14:paraId="7A55D0A9" w14:textId="214CAE12" w:rsidR="00AE5A8F" w:rsidRPr="0073389C" w:rsidDel="00D22203" w:rsidRDefault="00AE5A8F" w:rsidP="00CF7FC1">
            <w:pPr>
              <w:autoSpaceDE w:val="0"/>
              <w:autoSpaceDN w:val="0"/>
              <w:adjustRightInd w:val="0"/>
              <w:spacing w:before="120" w:after="120" w:line="288" w:lineRule="auto"/>
              <w:rPr>
                <w:del w:id="462" w:author="Autor"/>
              </w:rPr>
            </w:pPr>
            <w:del w:id="463" w:author="Autor">
              <w:r w:rsidRPr="0073389C" w:rsidDel="00D22203">
                <w:delText>maximálna výška poskytnutej zálohovej platby</w:delText>
              </w:r>
            </w:del>
          </w:p>
        </w:tc>
        <w:tc>
          <w:tcPr>
            <w:tcW w:w="567" w:type="dxa"/>
            <w:vMerge w:val="restart"/>
            <w:tcBorders>
              <w:top w:val="single" w:sz="4" w:space="0" w:color="9ACD66"/>
              <w:left w:val="nil"/>
              <w:bottom w:val="nil"/>
              <w:right w:val="nil"/>
            </w:tcBorders>
            <w:vAlign w:val="center"/>
          </w:tcPr>
          <w:p w14:paraId="7A55D0AA" w14:textId="4F203858" w:rsidR="00AE5A8F" w:rsidRPr="0073389C" w:rsidDel="00D22203" w:rsidRDefault="00AE5A8F" w:rsidP="00CF7FC1">
            <w:pPr>
              <w:autoSpaceDE w:val="0"/>
              <w:autoSpaceDN w:val="0"/>
              <w:adjustRightInd w:val="0"/>
              <w:spacing w:before="120" w:after="120" w:line="288" w:lineRule="auto"/>
              <w:rPr>
                <w:del w:id="464" w:author="Autor"/>
              </w:rPr>
            </w:pPr>
            <w:del w:id="465" w:author="Autor">
              <w:r w:rsidRPr="0073389C" w:rsidDel="00D22203">
                <w:delText>=</w:delText>
              </w:r>
            </w:del>
          </w:p>
        </w:tc>
        <w:tc>
          <w:tcPr>
            <w:tcW w:w="937" w:type="dxa"/>
            <w:vMerge w:val="restart"/>
            <w:tcBorders>
              <w:top w:val="single" w:sz="4" w:space="0" w:color="9ACD66"/>
              <w:left w:val="nil"/>
              <w:bottom w:val="nil"/>
              <w:right w:val="nil"/>
            </w:tcBorders>
            <w:vAlign w:val="center"/>
          </w:tcPr>
          <w:p w14:paraId="7A55D0AB" w14:textId="0507F7F1" w:rsidR="00AE5A8F" w:rsidRPr="0073389C" w:rsidDel="00D22203" w:rsidRDefault="00AE5A8F" w:rsidP="00CF7FC1">
            <w:pPr>
              <w:autoSpaceDE w:val="0"/>
              <w:autoSpaceDN w:val="0"/>
              <w:adjustRightInd w:val="0"/>
              <w:spacing w:before="120" w:after="120" w:line="288" w:lineRule="auto"/>
              <w:rPr>
                <w:del w:id="466" w:author="Autor"/>
              </w:rPr>
            </w:pPr>
            <w:del w:id="467" w:author="Autor">
              <w:r w:rsidRPr="0073389C" w:rsidDel="00D22203">
                <w:delText>0,4</w:delText>
              </w:r>
            </w:del>
          </w:p>
        </w:tc>
        <w:tc>
          <w:tcPr>
            <w:tcW w:w="470" w:type="dxa"/>
            <w:vMerge w:val="restart"/>
            <w:tcBorders>
              <w:top w:val="single" w:sz="4" w:space="0" w:color="9ACD66"/>
              <w:left w:val="nil"/>
              <w:bottom w:val="nil"/>
              <w:right w:val="nil"/>
            </w:tcBorders>
            <w:vAlign w:val="center"/>
          </w:tcPr>
          <w:p w14:paraId="7A55D0AC" w14:textId="572F8871" w:rsidR="00AE5A8F" w:rsidRPr="0073389C" w:rsidDel="00D22203" w:rsidRDefault="00AE5A8F" w:rsidP="00CF7FC1">
            <w:pPr>
              <w:autoSpaceDE w:val="0"/>
              <w:autoSpaceDN w:val="0"/>
              <w:adjustRightInd w:val="0"/>
              <w:spacing w:before="120" w:after="120" w:line="288" w:lineRule="auto"/>
              <w:rPr>
                <w:del w:id="468" w:author="Autor"/>
              </w:rPr>
            </w:pPr>
            <w:del w:id="469" w:author="Autor">
              <w:r w:rsidRPr="0073389C" w:rsidDel="00D22203">
                <w:delText>x</w:delText>
              </w:r>
            </w:del>
          </w:p>
        </w:tc>
        <w:tc>
          <w:tcPr>
            <w:tcW w:w="2964" w:type="dxa"/>
            <w:tcBorders>
              <w:top w:val="single" w:sz="4" w:space="0" w:color="9ACD66"/>
              <w:left w:val="nil"/>
              <w:right w:val="nil"/>
            </w:tcBorders>
            <w:vAlign w:val="center"/>
          </w:tcPr>
          <w:p w14:paraId="7A55D0AD" w14:textId="634AF96E" w:rsidR="00AE5A8F" w:rsidRPr="0073389C" w:rsidDel="00D22203" w:rsidRDefault="00AE5A8F" w:rsidP="00CF7FC1">
            <w:pPr>
              <w:autoSpaceDE w:val="0"/>
              <w:autoSpaceDN w:val="0"/>
              <w:adjustRightInd w:val="0"/>
              <w:spacing w:before="120" w:after="120" w:line="288" w:lineRule="auto"/>
              <w:jc w:val="center"/>
              <w:rPr>
                <w:del w:id="470" w:author="Autor"/>
              </w:rPr>
            </w:pPr>
            <w:del w:id="471" w:author="Autor">
              <w:r w:rsidRPr="0073389C" w:rsidDel="00D22203">
                <w:delText>celková suma NFP</w:delText>
              </w:r>
            </w:del>
          </w:p>
        </w:tc>
        <w:tc>
          <w:tcPr>
            <w:tcW w:w="376" w:type="dxa"/>
            <w:vMerge w:val="restart"/>
            <w:tcBorders>
              <w:top w:val="single" w:sz="4" w:space="0" w:color="9ACD66"/>
              <w:left w:val="nil"/>
              <w:bottom w:val="nil"/>
              <w:right w:val="nil"/>
            </w:tcBorders>
            <w:vAlign w:val="center"/>
          </w:tcPr>
          <w:p w14:paraId="7A55D0AE" w14:textId="6A56FBC6" w:rsidR="00AE5A8F" w:rsidRPr="0073389C" w:rsidDel="00D22203" w:rsidRDefault="00AE5A8F" w:rsidP="00CF7FC1">
            <w:pPr>
              <w:autoSpaceDE w:val="0"/>
              <w:autoSpaceDN w:val="0"/>
              <w:adjustRightInd w:val="0"/>
              <w:spacing w:before="120" w:after="120" w:line="288" w:lineRule="auto"/>
              <w:rPr>
                <w:del w:id="472" w:author="Autor"/>
              </w:rPr>
            </w:pPr>
            <w:del w:id="473" w:author="Autor">
              <w:r w:rsidRPr="0073389C" w:rsidDel="00D22203">
                <w:delText>x</w:delText>
              </w:r>
            </w:del>
          </w:p>
        </w:tc>
        <w:tc>
          <w:tcPr>
            <w:tcW w:w="640" w:type="dxa"/>
            <w:vMerge w:val="restart"/>
            <w:tcBorders>
              <w:top w:val="single" w:sz="4" w:space="0" w:color="9ACD66"/>
              <w:left w:val="nil"/>
              <w:bottom w:val="nil"/>
              <w:right w:val="single" w:sz="4" w:space="0" w:color="9ACD66"/>
            </w:tcBorders>
            <w:vAlign w:val="center"/>
          </w:tcPr>
          <w:p w14:paraId="7A55D0AF" w14:textId="48A08570" w:rsidR="00AE5A8F" w:rsidRPr="0073389C" w:rsidDel="00D22203" w:rsidRDefault="00AE5A8F" w:rsidP="00CF7FC1">
            <w:pPr>
              <w:autoSpaceDE w:val="0"/>
              <w:autoSpaceDN w:val="0"/>
              <w:adjustRightInd w:val="0"/>
              <w:spacing w:before="120" w:after="120" w:line="288" w:lineRule="auto"/>
              <w:rPr>
                <w:del w:id="474" w:author="Autor"/>
              </w:rPr>
            </w:pPr>
            <w:del w:id="475" w:author="Autor">
              <w:r w:rsidRPr="0073389C" w:rsidDel="00D22203">
                <w:delText>12</w:delText>
              </w:r>
            </w:del>
          </w:p>
        </w:tc>
      </w:tr>
      <w:tr w:rsidR="00AE5A8F" w:rsidRPr="0073389C" w:rsidDel="00D22203" w14:paraId="7A55D0B8" w14:textId="2678268D" w:rsidTr="000D5577">
        <w:trPr>
          <w:trHeight w:val="305"/>
          <w:jc w:val="center"/>
          <w:del w:id="476" w:author="Autor"/>
        </w:trPr>
        <w:tc>
          <w:tcPr>
            <w:tcW w:w="2338" w:type="dxa"/>
            <w:vMerge/>
            <w:tcBorders>
              <w:top w:val="nil"/>
              <w:left w:val="single" w:sz="4" w:space="0" w:color="9ACD66"/>
              <w:bottom w:val="single" w:sz="4" w:space="0" w:color="9ACD66"/>
              <w:right w:val="nil"/>
            </w:tcBorders>
            <w:vAlign w:val="center"/>
          </w:tcPr>
          <w:p w14:paraId="7A55D0B1" w14:textId="1FE4FFCD" w:rsidR="00AE5A8F" w:rsidRPr="0073389C" w:rsidDel="00D22203" w:rsidRDefault="00AE5A8F" w:rsidP="00CF7FC1">
            <w:pPr>
              <w:autoSpaceDE w:val="0"/>
              <w:autoSpaceDN w:val="0"/>
              <w:adjustRightInd w:val="0"/>
              <w:spacing w:before="120" w:after="120" w:line="288" w:lineRule="auto"/>
              <w:rPr>
                <w:del w:id="477" w:author="Autor"/>
                <w:color w:val="FF0000"/>
              </w:rPr>
            </w:pPr>
          </w:p>
        </w:tc>
        <w:tc>
          <w:tcPr>
            <w:tcW w:w="567" w:type="dxa"/>
            <w:vMerge/>
            <w:tcBorders>
              <w:top w:val="nil"/>
              <w:left w:val="nil"/>
              <w:bottom w:val="single" w:sz="4" w:space="0" w:color="9ACD66"/>
              <w:right w:val="nil"/>
            </w:tcBorders>
            <w:vAlign w:val="center"/>
          </w:tcPr>
          <w:p w14:paraId="7A55D0B2" w14:textId="2F362009" w:rsidR="00AE5A8F" w:rsidRPr="0073389C" w:rsidDel="00D22203" w:rsidRDefault="00AE5A8F" w:rsidP="00CF7FC1">
            <w:pPr>
              <w:autoSpaceDE w:val="0"/>
              <w:autoSpaceDN w:val="0"/>
              <w:adjustRightInd w:val="0"/>
              <w:spacing w:before="120" w:after="120" w:line="288" w:lineRule="auto"/>
              <w:rPr>
                <w:del w:id="478" w:author="Autor"/>
                <w:color w:val="FF0000"/>
              </w:rPr>
            </w:pPr>
          </w:p>
        </w:tc>
        <w:tc>
          <w:tcPr>
            <w:tcW w:w="937" w:type="dxa"/>
            <w:vMerge/>
            <w:tcBorders>
              <w:top w:val="nil"/>
              <w:left w:val="nil"/>
              <w:bottom w:val="single" w:sz="4" w:space="0" w:color="9ACD66"/>
              <w:right w:val="nil"/>
            </w:tcBorders>
            <w:vAlign w:val="center"/>
          </w:tcPr>
          <w:p w14:paraId="7A55D0B3" w14:textId="4A77B476" w:rsidR="00AE5A8F" w:rsidRPr="0073389C" w:rsidDel="00D22203" w:rsidRDefault="00AE5A8F" w:rsidP="00CF7FC1">
            <w:pPr>
              <w:autoSpaceDE w:val="0"/>
              <w:autoSpaceDN w:val="0"/>
              <w:adjustRightInd w:val="0"/>
              <w:spacing w:before="120" w:after="120" w:line="288" w:lineRule="auto"/>
              <w:rPr>
                <w:del w:id="479" w:author="Autor"/>
                <w:color w:val="FF0000"/>
              </w:rPr>
            </w:pPr>
          </w:p>
        </w:tc>
        <w:tc>
          <w:tcPr>
            <w:tcW w:w="470" w:type="dxa"/>
            <w:vMerge/>
            <w:tcBorders>
              <w:top w:val="nil"/>
              <w:left w:val="nil"/>
              <w:bottom w:val="single" w:sz="4" w:space="0" w:color="9ACD66"/>
              <w:right w:val="nil"/>
            </w:tcBorders>
            <w:vAlign w:val="center"/>
          </w:tcPr>
          <w:p w14:paraId="7A55D0B4" w14:textId="6D52FFBC" w:rsidR="00AE5A8F" w:rsidRPr="0073389C" w:rsidDel="00D22203" w:rsidRDefault="00AE5A8F" w:rsidP="00CF7FC1">
            <w:pPr>
              <w:autoSpaceDE w:val="0"/>
              <w:autoSpaceDN w:val="0"/>
              <w:adjustRightInd w:val="0"/>
              <w:spacing w:before="120" w:after="120" w:line="288" w:lineRule="auto"/>
              <w:rPr>
                <w:del w:id="480" w:author="Autor"/>
                <w:color w:val="FF0000"/>
              </w:rPr>
            </w:pPr>
          </w:p>
        </w:tc>
        <w:tc>
          <w:tcPr>
            <w:tcW w:w="2964" w:type="dxa"/>
            <w:tcBorders>
              <w:left w:val="nil"/>
              <w:bottom w:val="single" w:sz="4" w:space="0" w:color="9ACD66"/>
              <w:right w:val="nil"/>
            </w:tcBorders>
            <w:vAlign w:val="center"/>
          </w:tcPr>
          <w:p w14:paraId="7A55D0B5" w14:textId="729A1836" w:rsidR="00AE5A8F" w:rsidRPr="0073389C" w:rsidDel="00D22203" w:rsidRDefault="00AE5A8F" w:rsidP="00CF7FC1">
            <w:pPr>
              <w:autoSpaceDE w:val="0"/>
              <w:autoSpaceDN w:val="0"/>
              <w:adjustRightInd w:val="0"/>
              <w:spacing w:before="120" w:after="120" w:line="288" w:lineRule="auto"/>
              <w:jc w:val="center"/>
              <w:rPr>
                <w:del w:id="481" w:author="Autor"/>
              </w:rPr>
            </w:pPr>
            <w:del w:id="482" w:author="Autor">
              <w:r w:rsidRPr="0073389C" w:rsidDel="00D22203">
                <w:delText>celkový počet mesiacov realizácie</w:delText>
              </w:r>
            </w:del>
          </w:p>
        </w:tc>
        <w:tc>
          <w:tcPr>
            <w:tcW w:w="376" w:type="dxa"/>
            <w:vMerge/>
            <w:tcBorders>
              <w:top w:val="nil"/>
              <w:left w:val="nil"/>
              <w:bottom w:val="single" w:sz="4" w:space="0" w:color="9ACD66"/>
              <w:right w:val="nil"/>
            </w:tcBorders>
            <w:vAlign w:val="center"/>
          </w:tcPr>
          <w:p w14:paraId="7A55D0B6" w14:textId="1C9FD6A4" w:rsidR="00AE5A8F" w:rsidRPr="0073389C" w:rsidDel="00D22203" w:rsidRDefault="00AE5A8F" w:rsidP="00CF7FC1">
            <w:pPr>
              <w:autoSpaceDE w:val="0"/>
              <w:autoSpaceDN w:val="0"/>
              <w:adjustRightInd w:val="0"/>
              <w:spacing w:before="120" w:after="120" w:line="288" w:lineRule="auto"/>
              <w:rPr>
                <w:del w:id="483" w:author="Autor"/>
                <w:color w:val="FF0000"/>
              </w:rPr>
            </w:pPr>
          </w:p>
        </w:tc>
        <w:tc>
          <w:tcPr>
            <w:tcW w:w="640" w:type="dxa"/>
            <w:vMerge/>
            <w:tcBorders>
              <w:top w:val="nil"/>
              <w:left w:val="nil"/>
              <w:bottom w:val="single" w:sz="4" w:space="0" w:color="9ACD66"/>
              <w:right w:val="single" w:sz="4" w:space="0" w:color="9ACD66"/>
            </w:tcBorders>
            <w:vAlign w:val="center"/>
          </w:tcPr>
          <w:p w14:paraId="7A55D0B7" w14:textId="3AFA1158" w:rsidR="00AE5A8F" w:rsidRPr="0073389C" w:rsidDel="00D22203" w:rsidRDefault="00AE5A8F" w:rsidP="00CF7FC1">
            <w:pPr>
              <w:autoSpaceDE w:val="0"/>
              <w:autoSpaceDN w:val="0"/>
              <w:adjustRightInd w:val="0"/>
              <w:spacing w:before="120" w:after="120" w:line="288" w:lineRule="auto"/>
              <w:rPr>
                <w:del w:id="484" w:author="Autor"/>
                <w:color w:val="FF0000"/>
              </w:rPr>
            </w:pPr>
          </w:p>
        </w:tc>
      </w:tr>
    </w:tbl>
    <w:p w14:paraId="7A55D0B9" w14:textId="164509A5" w:rsidR="000D5577" w:rsidRPr="0073389C" w:rsidDel="00D22203" w:rsidRDefault="00A672C4"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rPr>
          <w:del w:id="485" w:author="Autor"/>
        </w:rPr>
      </w:pPr>
      <w:del w:id="486" w:author="Autor">
        <w:r w:rsidRPr="0073389C" w:rsidDel="00D22203">
          <w:rPr>
            <w:b/>
            <w:i/>
          </w:rPr>
          <w:delText>Príklad</w:delText>
        </w:r>
        <w:r w:rsidR="00C71D02" w:rsidDel="00D22203">
          <w:delText>:</w:delText>
        </w:r>
      </w:del>
    </w:p>
    <w:p w14:paraId="7A55D0BA" w14:textId="1E090113" w:rsidR="00A672C4" w:rsidRPr="0073389C" w:rsidDel="00D22203" w:rsidRDefault="00A672C4" w:rsidP="00C71D02">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line="288" w:lineRule="auto"/>
        <w:rPr>
          <w:del w:id="487" w:author="Autor"/>
        </w:rPr>
      </w:pPr>
      <w:del w:id="488" w:author="Autor">
        <w:r w:rsidRPr="0073389C" w:rsidDel="00D22203">
          <w:delText xml:space="preserve">Celková suma NFP je </w:delText>
        </w:r>
        <w:r w:rsidRPr="0073389C" w:rsidDel="00D22203">
          <w:rPr>
            <w:b/>
          </w:rPr>
          <w:delText>150</w:delText>
        </w:r>
        <w:r w:rsidR="00FA7852" w:rsidRPr="0073389C" w:rsidDel="00D22203">
          <w:rPr>
            <w:b/>
          </w:rPr>
          <w:delText xml:space="preserve"> </w:delText>
        </w:r>
        <w:r w:rsidRPr="0073389C" w:rsidDel="00D22203">
          <w:rPr>
            <w:b/>
          </w:rPr>
          <w:delText>000€</w:delText>
        </w:r>
        <w:r w:rsidRPr="0073389C" w:rsidDel="00D22203">
          <w:delText xml:space="preserve"> a projekt sa bude realizovať </w:delText>
        </w:r>
        <w:r w:rsidRPr="0073389C" w:rsidDel="00D22203">
          <w:rPr>
            <w:b/>
          </w:rPr>
          <w:delText>24 mesiacov</w:delText>
        </w:r>
        <w:r w:rsidRPr="0073389C" w:rsidDel="00D22203">
          <w:delText>.</w:delText>
        </w:r>
      </w:del>
    </w:p>
    <w:p w14:paraId="7A55D0BB" w14:textId="4507BF3F" w:rsidR="00F5089A" w:rsidRPr="0073389C" w:rsidDel="00D22203" w:rsidRDefault="00A672C4" w:rsidP="00C71D02">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line="288" w:lineRule="auto"/>
        <w:rPr>
          <w:del w:id="489" w:author="Autor"/>
          <w:b/>
        </w:rPr>
      </w:pPr>
      <w:del w:id="490" w:author="Autor">
        <w:r w:rsidRPr="0073389C" w:rsidDel="00D22203">
          <w:delText>Výška maximálnej poskytnutej zálohovej platby bude:</w:delText>
        </w:r>
        <w:r w:rsidR="000D5577" w:rsidRPr="0073389C" w:rsidDel="00D22203">
          <w:delText xml:space="preserve"> </w:delText>
        </w:r>
        <w:r w:rsidRPr="0073389C" w:rsidDel="00D22203">
          <w:delText xml:space="preserve"> 0,4 x (150</w:delText>
        </w:r>
        <w:r w:rsidR="00FA7852" w:rsidRPr="0073389C" w:rsidDel="00D22203">
          <w:delText xml:space="preserve"> </w:delText>
        </w:r>
        <w:r w:rsidRPr="0073389C" w:rsidDel="00D22203">
          <w:delText xml:space="preserve">000 / 24) x12 = </w:delText>
        </w:r>
        <w:r w:rsidRPr="0073389C" w:rsidDel="00D22203">
          <w:rPr>
            <w:b/>
          </w:rPr>
          <w:delText>30</w:delText>
        </w:r>
        <w:r w:rsidR="00FA7852" w:rsidRPr="0073389C" w:rsidDel="00D22203">
          <w:rPr>
            <w:b/>
          </w:rPr>
          <w:delText xml:space="preserve"> </w:delText>
        </w:r>
        <w:r w:rsidRPr="0073389C" w:rsidDel="00D22203">
          <w:rPr>
            <w:b/>
          </w:rPr>
          <w:delText>000€</w:delText>
        </w:r>
      </w:del>
    </w:p>
    <w:p w14:paraId="7A55D0BC" w14:textId="5E0DB53D" w:rsidR="006739C3" w:rsidRPr="0073389C" w:rsidDel="00D22203" w:rsidRDefault="006739C3" w:rsidP="00CF7FC1">
      <w:pPr>
        <w:tabs>
          <w:tab w:val="left" w:pos="360"/>
        </w:tabs>
        <w:autoSpaceDE w:val="0"/>
        <w:autoSpaceDN w:val="0"/>
        <w:adjustRightInd w:val="0"/>
        <w:spacing w:before="120" w:after="120" w:line="288" w:lineRule="auto"/>
        <w:jc w:val="both"/>
        <w:rPr>
          <w:del w:id="491" w:author="Autor"/>
          <w:b/>
        </w:rPr>
      </w:pPr>
      <w:del w:id="492" w:author="Autor">
        <w:r w:rsidRPr="0073389C" w:rsidDel="00D22203">
          <w:rPr>
            <w:b/>
          </w:rPr>
          <w:delText xml:space="preserve">Poskytnutie zálohovej platby štátnej rozpočtovej organizácii pri využití kombinácie systému zálohových platieb, </w:delText>
        </w:r>
        <w:r w:rsidR="006B7BE8" w:rsidRPr="0073389C" w:rsidDel="00D22203">
          <w:rPr>
            <w:b/>
          </w:rPr>
          <w:delText xml:space="preserve">systému refundácie </w:delText>
        </w:r>
        <w:r w:rsidR="006B7BE8" w:rsidDel="00D22203">
          <w:rPr>
            <w:b/>
          </w:rPr>
          <w:delText xml:space="preserve">a </w:delText>
        </w:r>
        <w:r w:rsidRPr="0073389C" w:rsidDel="00D22203">
          <w:rPr>
            <w:b/>
          </w:rPr>
          <w:delText>systému predfinancovania</w:delText>
        </w:r>
      </w:del>
    </w:p>
    <w:p w14:paraId="7A55D0BD" w14:textId="37EAE584" w:rsidR="006739C3" w:rsidRPr="0073389C" w:rsidDel="00D22203" w:rsidRDefault="006739C3" w:rsidP="00CF7FC1">
      <w:pPr>
        <w:autoSpaceDE w:val="0"/>
        <w:autoSpaceDN w:val="0"/>
        <w:adjustRightInd w:val="0"/>
        <w:spacing w:before="120" w:after="120" w:line="288" w:lineRule="auto"/>
        <w:jc w:val="both"/>
        <w:rPr>
          <w:del w:id="493" w:author="Autor"/>
        </w:rPr>
      </w:pPr>
      <w:del w:id="494" w:author="Autor">
        <w:r w:rsidRPr="0073389C" w:rsidDel="00D22203">
          <w:delText>V prípade kombinácie systému zálohových platieb, systému refundácie a systému predfinancovania sa výška maximálnej zálohovej platby vypočíta nasledovne:</w:delText>
        </w:r>
      </w:del>
    </w:p>
    <w:p w14:paraId="7A55D0BE" w14:textId="5BD38999" w:rsidR="006739C3" w:rsidRPr="0073389C" w:rsidDel="00D22203" w:rsidRDefault="006739C3" w:rsidP="000A3F94">
      <w:pPr>
        <w:pStyle w:val="Bulletslevel2"/>
        <w:spacing w:after="120" w:line="288" w:lineRule="auto"/>
        <w:ind w:left="567" w:hanging="283"/>
        <w:jc w:val="both"/>
        <w:rPr>
          <w:del w:id="495" w:author="Autor"/>
          <w:lang w:val="sk-SK"/>
        </w:rPr>
      </w:pPr>
      <w:del w:id="496" w:author="Autor">
        <w:r w:rsidRPr="0073389C" w:rsidDel="00D22203">
          <w:rPr>
            <w:lang w:val="sk-SK"/>
          </w:rPr>
          <w:delText xml:space="preserve">z celkovej sumy (súčtu súm) identifikovaných typov oprávnených výdavkov (rozpočtových položiek projektu jednoznačne určených na financovanie výlučne systémom zálohovej platby) v relevantnom roku realizácie projektu do výšky maximálne 40 % z relevantnej časti rozpočtu projektu (v danom </w:delText>
        </w:r>
        <w:r w:rsidRPr="0073389C" w:rsidDel="00D22203">
          <w:rPr>
            <w:lang w:val="sk-SK"/>
          </w:rPr>
          <w:lastRenderedPageBreak/>
          <w:delText>prípade sa pri výpočte zálohovej platby za relevantnú časť rozpočtu projektu považuje suma identifikovaných oprávnených výdavkov jednoznačne určených na financovanie výlučne systémom zálohovej platby, zohľadňujúc aktuálny stav už vyčerpaných finančných prostriedkov na predmetných položkách projektu) vo výške prostriedkov zodpovedajúcich podielu prostriedkov EÚ a </w:delText>
        </w:r>
        <w:r w:rsidR="00BB1F0F" w:rsidDel="00D22203">
          <w:rPr>
            <w:lang w:val="sk-SK"/>
          </w:rPr>
          <w:delText xml:space="preserve">ŠR </w:delText>
        </w:r>
        <w:r w:rsidRPr="0073389C" w:rsidDel="00D22203">
          <w:rPr>
            <w:lang w:val="sk-SK"/>
          </w:rPr>
          <w:delText>na spolufinancovanie.</w:delText>
        </w:r>
      </w:del>
    </w:p>
    <w:tbl>
      <w:tblPr>
        <w:tblW w:w="8931" w:type="dxa"/>
        <w:tblInd w:w="108" w:type="dxa"/>
        <w:tblBorders>
          <w:top w:val="single" w:sz="4" w:space="0" w:color="9ACD66"/>
          <w:left w:val="single" w:sz="4" w:space="0" w:color="9ACD66"/>
          <w:bottom w:val="single" w:sz="4" w:space="0" w:color="9ACD66"/>
          <w:right w:val="single" w:sz="4" w:space="0" w:color="9ACD66"/>
        </w:tblBorders>
        <w:tblLook w:val="04A0" w:firstRow="1" w:lastRow="0" w:firstColumn="1" w:lastColumn="0" w:noHBand="0" w:noVBand="1"/>
      </w:tblPr>
      <w:tblGrid>
        <w:gridCol w:w="2734"/>
        <w:gridCol w:w="567"/>
        <w:gridCol w:w="937"/>
        <w:gridCol w:w="470"/>
        <w:gridCol w:w="4223"/>
      </w:tblGrid>
      <w:tr w:rsidR="006739C3" w:rsidRPr="0073389C" w:rsidDel="00D22203" w14:paraId="7A55D0C5" w14:textId="25192531" w:rsidTr="00CF7FC1">
        <w:trPr>
          <w:trHeight w:val="1694"/>
          <w:del w:id="497" w:author="Autor"/>
        </w:trPr>
        <w:tc>
          <w:tcPr>
            <w:tcW w:w="2734" w:type="dxa"/>
            <w:shd w:val="clear" w:color="auto" w:fill="FFFFFF"/>
            <w:vAlign w:val="center"/>
          </w:tcPr>
          <w:p w14:paraId="7A55D0BF" w14:textId="51907947" w:rsidR="006739C3" w:rsidRPr="0073389C" w:rsidDel="00D22203" w:rsidRDefault="00FD0603" w:rsidP="00CF7FC1">
            <w:pPr>
              <w:autoSpaceDE w:val="0"/>
              <w:autoSpaceDN w:val="0"/>
              <w:adjustRightInd w:val="0"/>
              <w:spacing w:before="120" w:after="120" w:line="288" w:lineRule="auto"/>
              <w:jc w:val="center"/>
              <w:rPr>
                <w:del w:id="498" w:author="Autor"/>
              </w:rPr>
            </w:pPr>
            <w:del w:id="499" w:author="Autor">
              <w:r w:rsidDel="00D22203">
                <w:delText>m</w:delText>
              </w:r>
              <w:r w:rsidR="006739C3" w:rsidRPr="0073389C" w:rsidDel="00D22203">
                <w:delText>aximálna výška poskytnutej zálohovej platby</w:delText>
              </w:r>
            </w:del>
          </w:p>
        </w:tc>
        <w:tc>
          <w:tcPr>
            <w:tcW w:w="567" w:type="dxa"/>
            <w:shd w:val="clear" w:color="auto" w:fill="FFFFFF"/>
            <w:vAlign w:val="center"/>
          </w:tcPr>
          <w:p w14:paraId="7A55D0C0" w14:textId="6DCDF6AE" w:rsidR="006739C3" w:rsidRPr="0073389C" w:rsidDel="00D22203" w:rsidRDefault="006739C3" w:rsidP="00CF7FC1">
            <w:pPr>
              <w:autoSpaceDE w:val="0"/>
              <w:autoSpaceDN w:val="0"/>
              <w:adjustRightInd w:val="0"/>
              <w:spacing w:before="120" w:after="120" w:line="288" w:lineRule="auto"/>
              <w:jc w:val="center"/>
              <w:rPr>
                <w:del w:id="500" w:author="Autor"/>
              </w:rPr>
            </w:pPr>
            <w:del w:id="501" w:author="Autor">
              <w:r w:rsidRPr="0073389C" w:rsidDel="00D22203">
                <w:delText>=</w:delText>
              </w:r>
            </w:del>
          </w:p>
        </w:tc>
        <w:tc>
          <w:tcPr>
            <w:tcW w:w="937" w:type="dxa"/>
            <w:shd w:val="clear" w:color="auto" w:fill="FFFFFF"/>
            <w:vAlign w:val="center"/>
          </w:tcPr>
          <w:p w14:paraId="7A55D0C1" w14:textId="11FF3D81" w:rsidR="006739C3" w:rsidRPr="0073389C" w:rsidDel="00D22203" w:rsidRDefault="006739C3" w:rsidP="00CF7FC1">
            <w:pPr>
              <w:autoSpaceDE w:val="0"/>
              <w:autoSpaceDN w:val="0"/>
              <w:adjustRightInd w:val="0"/>
              <w:spacing w:before="120" w:after="120" w:line="288" w:lineRule="auto"/>
              <w:jc w:val="center"/>
              <w:rPr>
                <w:del w:id="502" w:author="Autor"/>
              </w:rPr>
            </w:pPr>
            <w:del w:id="503" w:author="Autor">
              <w:r w:rsidRPr="0073389C" w:rsidDel="00D22203">
                <w:delText>0,4</w:delText>
              </w:r>
            </w:del>
          </w:p>
        </w:tc>
        <w:tc>
          <w:tcPr>
            <w:tcW w:w="470" w:type="dxa"/>
            <w:shd w:val="clear" w:color="auto" w:fill="FFFFFF"/>
            <w:vAlign w:val="center"/>
          </w:tcPr>
          <w:p w14:paraId="7A55D0C2" w14:textId="4E50A644" w:rsidR="006739C3" w:rsidRPr="0073389C" w:rsidDel="00D22203" w:rsidRDefault="006739C3" w:rsidP="00CF7FC1">
            <w:pPr>
              <w:autoSpaceDE w:val="0"/>
              <w:autoSpaceDN w:val="0"/>
              <w:adjustRightInd w:val="0"/>
              <w:spacing w:before="120" w:after="120" w:line="288" w:lineRule="auto"/>
              <w:jc w:val="center"/>
              <w:rPr>
                <w:del w:id="504" w:author="Autor"/>
              </w:rPr>
            </w:pPr>
            <w:del w:id="505" w:author="Autor">
              <w:r w:rsidRPr="0073389C" w:rsidDel="00D22203">
                <w:delText>X</w:delText>
              </w:r>
            </w:del>
          </w:p>
        </w:tc>
        <w:tc>
          <w:tcPr>
            <w:tcW w:w="4223" w:type="dxa"/>
            <w:shd w:val="clear" w:color="auto" w:fill="FFFFFF"/>
            <w:vAlign w:val="center"/>
          </w:tcPr>
          <w:p w14:paraId="7A55D0C3" w14:textId="668AD9C5" w:rsidR="006739C3" w:rsidRPr="0073389C" w:rsidDel="00D22203" w:rsidRDefault="006739C3" w:rsidP="00CF7FC1">
            <w:pPr>
              <w:tabs>
                <w:tab w:val="left" w:pos="720"/>
              </w:tabs>
              <w:autoSpaceDE w:val="0"/>
              <w:autoSpaceDN w:val="0"/>
              <w:adjustRightInd w:val="0"/>
              <w:spacing w:before="120" w:after="120" w:line="288" w:lineRule="auto"/>
              <w:jc w:val="center"/>
              <w:rPr>
                <w:del w:id="506" w:author="Autor"/>
              </w:rPr>
            </w:pPr>
            <w:del w:id="507" w:author="Autor">
              <w:r w:rsidRPr="0073389C" w:rsidDel="00D22203">
                <w:delText>celková suma identifikovaných typov oprávnených výdavkov (rozpočtových položiek projektu, ktoré sú jednoznačne určené na financovanie výlučne systémom zálohovej platby, zohľadňujúc aktuálny stav už vyčerpaných finančných prostriedkov na predmetných položkách projektu) v relevantnom roku realizácie projektu</w:delText>
              </w:r>
            </w:del>
          </w:p>
          <w:p w14:paraId="7A55D0C4" w14:textId="2FC148F8" w:rsidR="006739C3" w:rsidRPr="0073389C" w:rsidDel="00D22203" w:rsidRDefault="006739C3" w:rsidP="00CF7FC1">
            <w:pPr>
              <w:autoSpaceDE w:val="0"/>
              <w:autoSpaceDN w:val="0"/>
              <w:adjustRightInd w:val="0"/>
              <w:spacing w:before="120" w:after="120" w:line="288" w:lineRule="auto"/>
              <w:jc w:val="center"/>
              <w:rPr>
                <w:del w:id="508" w:author="Autor"/>
              </w:rPr>
            </w:pPr>
            <w:del w:id="509" w:author="Autor">
              <w:r w:rsidRPr="0073389C" w:rsidDel="00D22203">
                <w:delText>(vo výške prostriedkov zodpovedajúcich podielu prostriedkov EÚ a </w:delText>
              </w:r>
              <w:r w:rsidR="00BB1F0F" w:rsidDel="00D22203">
                <w:delText>ŠR</w:delText>
              </w:r>
              <w:r w:rsidRPr="0073389C" w:rsidDel="00D22203">
                <w:delText xml:space="preserve"> na spolufinancovanie)</w:delText>
              </w:r>
            </w:del>
          </w:p>
        </w:tc>
      </w:tr>
    </w:tbl>
    <w:p w14:paraId="1EE8FED7" w14:textId="77777777" w:rsidR="00AE1A0E" w:rsidRDefault="00AE1A0E" w:rsidP="00CF7FC1">
      <w:pPr>
        <w:autoSpaceDE w:val="0"/>
        <w:autoSpaceDN w:val="0"/>
        <w:adjustRightInd w:val="0"/>
        <w:spacing w:before="120" w:after="120" w:line="288" w:lineRule="auto"/>
        <w:jc w:val="both"/>
      </w:pPr>
    </w:p>
    <w:p w14:paraId="7A55D0C6"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7A55D0C7" w14:textId="7EA099DD"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ins w:id="510" w:author="Autor">
        <w:r w:rsidR="00C1431C">
          <w:t xml:space="preserve"> (napr. 642001 – Občianske združenie, nadácia, 642002 – Nezisková organizácia)</w:t>
        </w:r>
      </w:ins>
      <w:r w:rsidR="006739C3" w:rsidRPr="0073389C">
        <w:t>.</w:t>
      </w:r>
    </w:p>
    <w:p w14:paraId="7A55D0C8" w14:textId="0742A4DC" w:rsidR="003D2459" w:rsidRPr="0073389C" w:rsidDel="00C1431C" w:rsidRDefault="003D2459" w:rsidP="00CF7FC1">
      <w:pPr>
        <w:tabs>
          <w:tab w:val="left" w:pos="360"/>
        </w:tabs>
        <w:autoSpaceDE w:val="0"/>
        <w:autoSpaceDN w:val="0"/>
        <w:adjustRightInd w:val="0"/>
        <w:spacing w:before="120" w:after="120" w:line="288" w:lineRule="auto"/>
        <w:jc w:val="both"/>
        <w:rPr>
          <w:del w:id="511" w:author="Autor"/>
        </w:rPr>
      </w:pPr>
      <w:del w:id="512" w:author="Autor">
        <w:r w:rsidRPr="0073389C" w:rsidDel="00C1431C">
          <w:delText xml:space="preserve">Prijímateľ je oprávnený požiadať o ďalšiu zálohovú platbu </w:delText>
        </w:r>
        <w:r w:rsidR="006F4668" w:rsidRPr="0073389C" w:rsidDel="00C1431C">
          <w:delText>najskôr súčasne s podaním žiadosti o platbu (zúčtovanie zálohovej platby).</w:delText>
        </w:r>
        <w:r w:rsidR="002647D2" w:rsidRPr="0073389C" w:rsidDel="00C1431C">
          <w:delText xml:space="preserve"> </w:delText>
        </w:r>
        <w:r w:rsidRPr="0073389C" w:rsidDel="00C1431C">
          <w:delText>V prípade, ak predchádzajúca zálohová platba nebola poskytnutá v maximálnej možnej výške, prijímateľ môže požiadať o ďalšiu zálohovú platbu vo výške súčtu schválených prostriedkov EÚ a </w:delText>
        </w:r>
        <w:r w:rsidR="00394BCE" w:rsidDel="00C1431C">
          <w:delText>ŠR</w:delText>
        </w:r>
        <w:r w:rsidRPr="0073389C" w:rsidDel="00C1431C">
          <w:delText xml:space="preserve"> na spolufinancovanie a sumy rovnajúcej sa rozdielu maximálnej výšky zálohovej platby a predchádzajúcej poskytnutej zálohovej platby. Súčet týchto prostriedkov, a teda výška poskytnutej zálohovej platby je maximálne 40 % relevantnej časti rozpočtu projektu zodpovedajúcim 12 mesiacom realizácie aktivít projektu. </w:delText>
        </w:r>
      </w:del>
    </w:p>
    <w:p w14:paraId="7A55D0C9"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 rovnajúcu sa 40 % z relevantnej časti rozpočtu)</w:t>
      </w:r>
      <w:r w:rsidR="00733BAF" w:rsidRPr="0073389C">
        <w:rPr>
          <w:rFonts w:ascii="Arial" w:hAnsi="Arial" w:cs="Arial"/>
          <w:sz w:val="19"/>
          <w:szCs w:val="19"/>
          <w:lang w:val="sk-SK"/>
        </w:rPr>
        <w:t>.</w:t>
      </w:r>
    </w:p>
    <w:p w14:paraId="7A55D0CA" w14:textId="77777777" w:rsidR="003D2459" w:rsidRPr="0073389C" w:rsidRDefault="003D2459" w:rsidP="00CF7FC1">
      <w:pPr>
        <w:autoSpaceDE w:val="0"/>
        <w:autoSpaceDN w:val="0"/>
        <w:adjustRightInd w:val="0"/>
        <w:spacing w:before="120" w:after="120" w:line="288" w:lineRule="auto"/>
        <w:jc w:val="both"/>
      </w:pPr>
    </w:p>
    <w:p w14:paraId="7A55D0CB" w14:textId="6902DB96"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z relevantnej časti rozpočtu.</w:t>
      </w:r>
    </w:p>
    <w:p w14:paraId="7A55D0CC" w14:textId="0B62DF83"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p>
    <w:p w14:paraId="7A55D0CD"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7A55D0CE"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7A55D0CF" w14:textId="1D21B2BF" w:rsidR="00023F39" w:rsidRPr="0073389C" w:rsidRDefault="00023F39"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lastRenderedPageBreak/>
        <w:t>Dôležité upozornenie:</w:t>
      </w:r>
      <w:r w:rsidRPr="0073389C">
        <w:t xml:space="preserve"> </w:t>
      </w:r>
      <w:r w:rsidR="00AE5A8F" w:rsidRPr="0073389C">
        <w:t xml:space="preserve">Prijímateľ je povinný poskytnutú zálohovú platbu priebežne zúčtovávať, pričom najneskôr do </w:t>
      </w:r>
      <w:r w:rsidR="00AE5A8F" w:rsidRPr="0073389C">
        <w:rPr>
          <w:b/>
        </w:rPr>
        <w:t>9 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AE5A8F" w:rsidRPr="0073389C">
        <w:rPr>
          <w:b/>
        </w:rPr>
        <w:t>9 mesiacov</w:t>
      </w:r>
      <w:r w:rsidR="00AE5A8F" w:rsidRPr="0073389C">
        <w:t>, vrátiť platobnej jednotke sumu nezúčtovaného rozdielu</w:t>
      </w:r>
      <w:r w:rsidR="00754599">
        <w:t xml:space="preserve">. </w:t>
      </w:r>
      <w:r w:rsidR="00754599" w:rsidRPr="0073389C">
        <w:rPr>
          <w:rFonts w:cs="Arial"/>
          <w:szCs w:val="19"/>
        </w:rPr>
        <w:t>Prijímateľ predloží poskytovateľovi</w:t>
      </w:r>
      <w:r w:rsidR="00754599">
        <w:rPr>
          <w:rFonts w:cs="Arial"/>
          <w:szCs w:val="19"/>
        </w:rPr>
        <w:t xml:space="preserve"> výpis z bankového účtu potvrdzujúci úhradu/vytlačený aktivovaný ELÚR potvrdzujúci úpravu rozpočtu</w:t>
      </w:r>
      <w:r w:rsidR="00E00561">
        <w:rPr>
          <w:rFonts w:cs="Arial"/>
          <w:szCs w:val="19"/>
        </w:rPr>
        <w:t xml:space="preserve"> (v prípade prijímateľa – štátna rozpočtová organizácia)</w:t>
      </w:r>
      <w:r w:rsidR="00754599">
        <w:rPr>
          <w:rFonts w:cs="Arial"/>
          <w:szCs w:val="19"/>
        </w:rPr>
        <w:t>.</w:t>
      </w:r>
    </w:p>
    <w:p w14:paraId="7A55D0D0"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deň zúčtovania sa považuje deň zaslania písomnej verzie žiadosti o platbu (zúčtovanie zálohovej platby) prijímateľa .</w:t>
      </w:r>
    </w:p>
    <w:p w14:paraId="7A55D0D1" w14:textId="30938120"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7A55D0D2"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7A55D0D3"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7A55D0D4" w14:textId="542382C5"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Pr="0073389C">
        <w:rPr>
          <w:b/>
        </w:rPr>
        <w:t>9 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7A55D0D5" w14:textId="77777777"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9 mesiacov, vrátiť platobnej jednotke sumu nezúčtovaného rozdielu. </w:t>
      </w:r>
    </w:p>
    <w:p w14:paraId="7A55D0D6" w14:textId="77777777"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14:paraId="7A55D0D7" w14:textId="5094993F" w:rsidR="00993A6C" w:rsidRPr="0073389C" w:rsidRDefault="00AE5A8F" w:rsidP="00994D51">
      <w:pPr>
        <w:numPr>
          <w:ilvl w:val="0"/>
          <w:numId w:val="14"/>
        </w:numPr>
        <w:autoSpaceDE w:val="0"/>
        <w:autoSpaceDN w:val="0"/>
        <w:adjustRightInd w:val="0"/>
        <w:spacing w:before="120" w:after="120" w:line="288" w:lineRule="auto"/>
        <w:ind w:left="567" w:hanging="283"/>
        <w:jc w:val="both"/>
        <w:rPr>
          <w:strike/>
        </w:rPr>
      </w:pPr>
      <w:r w:rsidRPr="0073389C">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najneskôr však do 3 pracovných dní)</w:t>
      </w:r>
      <w:r w:rsidR="00097124">
        <w:rPr>
          <w:rFonts w:cs="Arial"/>
          <w:sz w:val="16"/>
          <w:szCs w:val="16"/>
        </w:rPr>
        <w:t xml:space="preserve"> </w:t>
      </w:r>
      <w:r w:rsidRPr="0073389C">
        <w:t>o uvedenej skutočnosti ako i dôvodoch nedodržania stanovených podmienok informuje poskytovateľa. Zároveň najneskôr do 5 pracovných dní od ukončenia lehoty na zúčtovanie poskytnutej zálohovej platby vráti sumu nezúčtovaného rozdielu platobnej jednotke.</w:t>
      </w:r>
    </w:p>
    <w:p w14:paraId="7A55D0D8"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sa vzťahuje aj na prípad, ak prijímateľ neinformuje poskytovateľa, ale vráti sumu nezúčtovaného rozdielu platobnej jednotke v uvedenej lehote.</w:t>
      </w:r>
    </w:p>
    <w:p w14:paraId="7A55D0D9" w14:textId="247063C6"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14:paraId="7A55D0DA" w14:textId="77777777" w:rsidR="00993A6C" w:rsidRPr="0073389C" w:rsidRDefault="00AE5A8F" w:rsidP="00994D51">
      <w:pPr>
        <w:numPr>
          <w:ilvl w:val="0"/>
          <w:numId w:val="14"/>
        </w:numPr>
        <w:autoSpaceDE w:val="0"/>
        <w:autoSpaceDN w:val="0"/>
        <w:adjustRightInd w:val="0"/>
        <w:spacing w:before="120" w:after="120" w:line="288" w:lineRule="auto"/>
        <w:ind w:left="567" w:hanging="283"/>
        <w:jc w:val="both"/>
        <w:rPr>
          <w:vanish/>
        </w:rPr>
      </w:pPr>
      <w:r w:rsidRPr="0073389C">
        <w:lastRenderedPageBreak/>
        <w:t>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t>
      </w:r>
      <w:r w:rsidRPr="0073389C">
        <w:rPr>
          <w:b/>
        </w:rPr>
        <w:t>zašle prijímateľovi žiadosť o vrátenie finančných prostriedkov</w:t>
      </w:r>
      <w:r w:rsidRPr="0073389C">
        <w:t xml:space="preserve">. </w:t>
      </w:r>
    </w:p>
    <w:p w14:paraId="7A55D0DB" w14:textId="77777777" w:rsidR="00AE5A8F" w:rsidRPr="0073389C" w:rsidRDefault="00AE5A8F" w:rsidP="00CF7FC1">
      <w:pPr>
        <w:autoSpaceDE w:val="0"/>
        <w:autoSpaceDN w:val="0"/>
        <w:adjustRightInd w:val="0"/>
        <w:spacing w:before="120" w:after="120" w:line="288" w:lineRule="auto"/>
        <w:jc w:val="both"/>
      </w:pPr>
    </w:p>
    <w:p w14:paraId="7A55D0DC"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NFP. </w:t>
      </w:r>
    </w:p>
    <w:p w14:paraId="7A55D0DD"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nevráti sumu nezúčtovaného rozdielu platobnej jednotke v určenej lehote, je riadiaci orgán z objektívnych dôvodov oprávnený rozhodnúť, že o sumu nezúčtovaného rozdielu (vo výške sumy identifikovaných neoprávnených výdavkov) sa prijímateľovi znižuje NFP.</w:t>
      </w:r>
    </w:p>
    <w:p w14:paraId="7A55D0DE" w14:textId="77777777" w:rsidR="00993A6C" w:rsidRPr="0073389C" w:rsidRDefault="00AE5A8F" w:rsidP="00994D51">
      <w:pPr>
        <w:numPr>
          <w:ilvl w:val="0"/>
          <w:numId w:val="15"/>
        </w:numPr>
        <w:autoSpaceDE w:val="0"/>
        <w:autoSpaceDN w:val="0"/>
        <w:adjustRightInd w:val="0"/>
        <w:spacing w:before="120" w:after="120" w:line="288" w:lineRule="auto"/>
        <w:ind w:left="709" w:hanging="425"/>
        <w:jc w:val="both"/>
      </w:pPr>
      <w:r w:rsidRPr="0073389C">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14:paraId="7A55D0DF"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je povinný sumu identifikovaných neoprávnených výdavkov zúčtovať predložením novej žiadosti o platbu (zúčtovanie zálohovej platby) s výdavkami minimálne vo výške sumy identifikovaných neoprávnených výdavkov, pri zachovaní povinnosti zúčtovania výšky 100 % z poskytnutej zálohovej platby v lehote najneskôr do ukončenia stanoveného obdobia 9 mesiacov. </w:t>
      </w:r>
    </w:p>
    <w:p w14:paraId="7A55D0E0"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9253C6">
        <w:t>neznižuje</w:t>
      </w:r>
      <w:r w:rsidRPr="0073389C">
        <w:t xml:space="preserve"> nenávratný finančný príspevok.</w:t>
      </w:r>
    </w:p>
    <w:p w14:paraId="7A55D0E1" w14:textId="77777777" w:rsidR="00AE5A8F" w:rsidRPr="0073389C" w:rsidRDefault="00AE5A8F" w:rsidP="00CF7FC1">
      <w:pPr>
        <w:autoSpaceDE w:val="0"/>
        <w:autoSpaceDN w:val="0"/>
        <w:adjustRightInd w:val="0"/>
        <w:spacing w:before="120" w:after="120" w:line="288" w:lineRule="auto"/>
        <w:ind w:left="280"/>
        <w:jc w:val="both"/>
      </w:pPr>
      <w:r w:rsidRPr="0073389C">
        <w:t xml:space="preserve">V prípade, ak prijímateľ najneskôr do skončenia lehoty na zúčtovanie poskytnutej zálohovej platby (9 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9 mesiacov, a teda reálne nedochádza k zúčtovaniu 100 % z poskytnutej zálohovej platby do stanovenej lehoty 9 mesiacov a ani k vráteniu sumy nezúčtovaného rozdielu (vo výške sumy identifikovaných neoprávnených výdavkov) 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14:paraId="7A55D0E2" w14:textId="77777777" w:rsidR="00993A6C" w:rsidRPr="0073389C" w:rsidRDefault="00AE5A8F" w:rsidP="00151D4D">
      <w:pPr>
        <w:pStyle w:val="Odsekzoznamu"/>
        <w:numPr>
          <w:ilvl w:val="1"/>
          <w:numId w:val="57"/>
        </w:numPr>
        <w:autoSpaceDE w:val="0"/>
        <w:autoSpaceDN w:val="0"/>
        <w:adjustRightInd w:val="0"/>
        <w:spacing w:before="120" w:after="120" w:line="288" w:lineRule="auto"/>
        <w:ind w:left="709" w:hanging="425"/>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14:paraId="7A55D0E3" w14:textId="77777777" w:rsidR="00993A6C" w:rsidRPr="0073389C" w:rsidRDefault="00AE5A8F" w:rsidP="00151D4D">
      <w:pPr>
        <w:numPr>
          <w:ilvl w:val="1"/>
          <w:numId w:val="57"/>
        </w:numPr>
        <w:autoSpaceDE w:val="0"/>
        <w:autoSpaceDN w:val="0"/>
        <w:adjustRightInd w:val="0"/>
        <w:spacing w:before="120" w:after="120" w:line="288" w:lineRule="auto"/>
        <w:ind w:left="709" w:hanging="425"/>
        <w:jc w:val="both"/>
      </w:pPr>
      <w:r w:rsidRPr="0073389C">
        <w:t xml:space="preserve">V prípade, ak prijímateľ nevráti sumu nezúčtovaného rozdielu platobnej jednotke v určenej lehote, je </w:t>
      </w:r>
      <w:r w:rsidR="00FF387F" w:rsidRPr="0073389C">
        <w:t>poskytovateľ</w:t>
      </w:r>
      <w:r w:rsidR="00786243" w:rsidRPr="0073389C">
        <w:t xml:space="preserve"> </w:t>
      </w:r>
      <w:r w:rsidRPr="0073389C">
        <w:t>oprávnený rozhodnúť, že o sumu nezúčtovaného rozdielu (vo výške sumy identifikovaných neoprávnených výdavkov) sa prijímateľovi znižuje nenávratný finančný príspevok.</w:t>
      </w:r>
    </w:p>
    <w:p w14:paraId="7A55D0E5"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7A55D0E6" w14:textId="5BDB92FB" w:rsidR="00C37A90" w:rsidRPr="0073389C" w:rsidDel="009A5D87" w:rsidRDefault="00C37A90" w:rsidP="009A5D87">
      <w:pPr>
        <w:pStyle w:val="Zkladntext"/>
        <w:spacing w:before="120" w:after="120" w:line="288" w:lineRule="auto"/>
        <w:rPr>
          <w:del w:id="513" w:author="Autor"/>
          <w:rFonts w:ascii="Arial" w:hAnsi="Arial" w:cs="Arial"/>
          <w:sz w:val="19"/>
          <w:szCs w:val="19"/>
          <w:lang w:val="sk-SK"/>
        </w:rPr>
      </w:pPr>
      <w:r w:rsidRPr="0073389C">
        <w:rPr>
          <w:rFonts w:ascii="Arial" w:hAnsi="Arial" w:cs="Arial"/>
          <w:sz w:val="19"/>
          <w:szCs w:val="19"/>
          <w:lang w:val="sk-SK"/>
        </w:rPr>
        <w:t xml:space="preserve">Zálohové platby sa týmto spôsobom poskytujú až do momentu dosiahnutia maximálne </w:t>
      </w:r>
      <w:del w:id="514" w:author="Autor">
        <w:r w:rsidRPr="0073389C" w:rsidDel="009253C6">
          <w:rPr>
            <w:rFonts w:ascii="Arial" w:hAnsi="Arial" w:cs="Arial"/>
            <w:sz w:val="19"/>
            <w:szCs w:val="19"/>
            <w:lang w:val="sk-SK"/>
          </w:rPr>
          <w:delText xml:space="preserve">95 </w:delText>
        </w:r>
      </w:del>
      <w:ins w:id="515" w:author="Autor">
        <w:r w:rsidR="009253C6">
          <w:rPr>
            <w:rFonts w:ascii="Arial" w:hAnsi="Arial" w:cs="Arial"/>
            <w:sz w:val="19"/>
            <w:szCs w:val="19"/>
            <w:lang w:val="sk-SK"/>
          </w:rPr>
          <w:t>100</w:t>
        </w:r>
        <w:r w:rsidR="009253C6" w:rsidRPr="0073389C">
          <w:rPr>
            <w:rFonts w:ascii="Arial" w:hAnsi="Arial" w:cs="Arial"/>
            <w:sz w:val="19"/>
            <w:szCs w:val="19"/>
            <w:lang w:val="sk-SK"/>
          </w:rPr>
          <w:t xml:space="preserve"> </w:t>
        </w:r>
      </w:ins>
      <w:r w:rsidRPr="0073389C">
        <w:rPr>
          <w:rFonts w:ascii="Arial" w:hAnsi="Arial" w:cs="Arial"/>
          <w:sz w:val="19"/>
          <w:szCs w:val="19"/>
          <w:lang w:val="sk-SK"/>
        </w:rPr>
        <w:t xml:space="preserve">% </w:t>
      </w:r>
      <w:del w:id="516" w:author="Autor">
        <w:r w:rsidRPr="0073389C" w:rsidDel="009253C6">
          <w:rPr>
            <w:rFonts w:ascii="Arial" w:hAnsi="Arial" w:cs="Arial"/>
            <w:sz w:val="19"/>
            <w:szCs w:val="19"/>
            <w:lang w:val="sk-SK"/>
          </w:rPr>
          <w:delText xml:space="preserve">NFP </w:delText>
        </w:r>
      </w:del>
      <w:ins w:id="517" w:author="Autor">
        <w:r w:rsidR="009253C6">
          <w:rPr>
            <w:rFonts w:ascii="Arial" w:hAnsi="Arial" w:cs="Arial"/>
            <w:sz w:val="19"/>
            <w:szCs w:val="19"/>
            <w:lang w:val="sk-SK"/>
          </w:rPr>
          <w:t>celkových oprávnených výdavkov</w:t>
        </w:r>
        <w:r w:rsidR="009253C6" w:rsidRPr="0073389C">
          <w:rPr>
            <w:rFonts w:ascii="Arial" w:hAnsi="Arial" w:cs="Arial"/>
            <w:sz w:val="19"/>
            <w:szCs w:val="19"/>
            <w:lang w:val="sk-SK"/>
          </w:rPr>
          <w:t xml:space="preserve"> </w:t>
        </w:r>
      </w:ins>
      <w:r w:rsidRPr="0073389C">
        <w:rPr>
          <w:rFonts w:ascii="Arial" w:hAnsi="Arial" w:cs="Arial"/>
          <w:sz w:val="19"/>
          <w:szCs w:val="19"/>
          <w:lang w:val="sk-SK"/>
        </w:rPr>
        <w:t xml:space="preserve">na projekt </w:t>
      </w:r>
      <w:del w:id="518" w:author="Autor">
        <w:r w:rsidRPr="0073389C" w:rsidDel="009253C6">
          <w:rPr>
            <w:rFonts w:ascii="Arial" w:hAnsi="Arial" w:cs="Arial"/>
            <w:sz w:val="19"/>
            <w:szCs w:val="19"/>
            <w:lang w:val="sk-SK"/>
          </w:rPr>
          <w:delText>(v</w:delText>
        </w:r>
        <w:r w:rsidRPr="0073389C" w:rsidDel="009253C6">
          <w:rPr>
            <w:rFonts w:cs="Arial"/>
            <w:szCs w:val="19"/>
            <w:lang w:val="sk-SK"/>
          </w:rPr>
          <w:delText> </w:delText>
        </w:r>
        <w:r w:rsidRPr="0073389C" w:rsidDel="009253C6">
          <w:rPr>
            <w:rFonts w:ascii="Arial" w:hAnsi="Arial" w:cs="Arial"/>
            <w:sz w:val="19"/>
            <w:szCs w:val="19"/>
            <w:lang w:val="sk-SK"/>
          </w:rPr>
          <w:delText>prípade štátnych rozpočtových organizácií sa zálohové platby poskytujú až do momentu dosiahnutia maximálne 100 % celkových oprávnených výdavkov)</w:delText>
        </w:r>
        <w:r w:rsidRPr="0073389C" w:rsidDel="009253C6">
          <w:rPr>
            <w:rFonts w:cs="Arial"/>
            <w:szCs w:val="16"/>
            <w:lang w:val="sk-SK"/>
          </w:rPr>
          <w:delText xml:space="preserve"> </w:delText>
        </w:r>
      </w:del>
      <w:ins w:id="519" w:author="Autor">
        <w:r w:rsidR="009A5D87" w:rsidRPr="009A5D87">
          <w:rPr>
            <w:rFonts w:ascii="Arial" w:hAnsi="Arial" w:cs="Arial"/>
            <w:sz w:val="19"/>
            <w:szCs w:val="19"/>
            <w:lang w:val="sk-SK"/>
          </w:rPr>
          <w:lastRenderedPageBreak/>
          <w:t>(v prípade kombinácie systému zálohových platieb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žiadosti o platbu prijímateľa sa napočítava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Prijímateľ elektronicky prostredníctvom ITMS predloží riadiacemu orgánu poslednú žiadosť o platbu (zúčtovanie zálohovej platby (s príznakom záverečná)), ktorá plní funkciu záverečnej žiadosti o platbu.</w:t>
        </w:r>
      </w:ins>
      <w:del w:id="520" w:author="Autor">
        <w:r w:rsidRPr="0073389C" w:rsidDel="009A5D87">
          <w:rPr>
            <w:rFonts w:ascii="Arial" w:hAnsi="Arial" w:cs="Arial"/>
            <w:sz w:val="19"/>
            <w:szCs w:val="19"/>
            <w:lang w:val="sk-SK"/>
          </w:rPr>
          <w:delText>s výnimkou prípadov, keď bola suma znížená</w:delText>
        </w:r>
        <w:r w:rsidR="002E4B5C" w:rsidDel="009A5D87">
          <w:rPr>
            <w:rFonts w:ascii="Arial" w:hAnsi="Arial" w:cs="Arial"/>
            <w:sz w:val="19"/>
            <w:szCs w:val="19"/>
            <w:lang w:val="sk-SK"/>
          </w:rPr>
          <w:delText xml:space="preserve"> </w:delText>
        </w:r>
        <w:r w:rsidR="0046005C" w:rsidRPr="0073389C" w:rsidDel="009A5D87">
          <w:rPr>
            <w:rFonts w:ascii="Arial" w:hAnsi="Arial" w:cs="Arial"/>
            <w:sz w:val="19"/>
            <w:szCs w:val="19"/>
            <w:lang w:val="sk-SK"/>
          </w:rPr>
          <w:delText>poskytovateľom</w:delText>
        </w:r>
        <w:r w:rsidRPr="0073389C" w:rsidDel="009A5D87">
          <w:rPr>
            <w:rFonts w:ascii="Arial" w:hAnsi="Arial" w:cs="Arial"/>
            <w:sz w:val="19"/>
            <w:szCs w:val="19"/>
            <w:lang w:val="sk-SK"/>
          </w:rPr>
          <w:delText>. Nezúčtovaný rozdiel zálohovej platby je prijímateľ povinný vrátiť platobnej jednotke na základe vzájomnej komunikácie s</w:delText>
        </w:r>
        <w:r w:rsidR="00786243" w:rsidRPr="0073389C" w:rsidDel="009A5D87">
          <w:rPr>
            <w:rFonts w:ascii="Arial" w:hAnsi="Arial" w:cs="Arial"/>
            <w:sz w:val="19"/>
            <w:szCs w:val="19"/>
            <w:lang w:val="sk-SK"/>
          </w:rPr>
          <w:delText> </w:delText>
        </w:r>
        <w:r w:rsidR="0046005C" w:rsidRPr="0073389C" w:rsidDel="009A5D87">
          <w:rPr>
            <w:rFonts w:ascii="Arial" w:hAnsi="Arial" w:cs="Arial"/>
            <w:sz w:val="19"/>
            <w:szCs w:val="19"/>
            <w:lang w:val="sk-SK"/>
          </w:rPr>
          <w:delText>poskytovateľom</w:delText>
        </w:r>
        <w:r w:rsidRPr="0073389C" w:rsidDel="009A5D87">
          <w:rPr>
            <w:rFonts w:ascii="Arial" w:hAnsi="Arial" w:cs="Arial"/>
            <w:sz w:val="19"/>
            <w:szCs w:val="19"/>
            <w:lang w:val="sk-SK"/>
          </w:rPr>
          <w:delText xml:space="preserve">. Prijímateľ predloží </w:delText>
        </w:r>
        <w:r w:rsidR="0046005C" w:rsidRPr="0073389C" w:rsidDel="009A5D87">
          <w:rPr>
            <w:rFonts w:ascii="Arial" w:hAnsi="Arial" w:cs="Arial"/>
            <w:sz w:val="19"/>
            <w:szCs w:val="19"/>
            <w:lang w:val="sk-SK"/>
          </w:rPr>
          <w:delText>poskytovateľovi</w:delText>
        </w:r>
        <w:r w:rsidR="009431DC" w:rsidDel="009A5D87">
          <w:rPr>
            <w:rFonts w:ascii="Arial" w:hAnsi="Arial" w:cs="Arial"/>
            <w:sz w:val="19"/>
            <w:szCs w:val="19"/>
            <w:lang w:val="sk-SK"/>
          </w:rPr>
          <w:delText xml:space="preserve"> </w:delText>
        </w:r>
        <w:r w:rsidR="00DF6B9A" w:rsidDel="009A5D87">
          <w:rPr>
            <w:rFonts w:ascii="Arial" w:hAnsi="Arial" w:cs="Arial"/>
            <w:sz w:val="19"/>
            <w:szCs w:val="19"/>
            <w:lang w:val="sk-SK"/>
          </w:rPr>
          <w:delText xml:space="preserve">výpis z bankového účtu potvrdzujúci úhradu/vytlačený aktivovaný ELÚR potvrdzujúci úpravu rozpočtu </w:delText>
        </w:r>
        <w:r w:rsidR="006B2B96" w:rsidDel="009A5D87">
          <w:rPr>
            <w:rFonts w:ascii="Arial" w:hAnsi="Arial" w:cs="Arial"/>
            <w:sz w:val="19"/>
            <w:szCs w:val="19"/>
            <w:lang w:val="sk-SK"/>
          </w:rPr>
          <w:delText xml:space="preserve">(v prípade prijímateľa – štátna rozpočtová organizácia) </w:delText>
        </w:r>
        <w:r w:rsidRPr="0073389C" w:rsidDel="009A5D87">
          <w:rPr>
            <w:rFonts w:ascii="Arial" w:hAnsi="Arial" w:cs="Arial"/>
            <w:sz w:val="19"/>
            <w:szCs w:val="19"/>
            <w:lang w:val="sk-SK"/>
          </w:rPr>
          <w:delText xml:space="preserve">a poslednú žiadosť o platbu (s príznakom záverečná) – zúčtovanie zálohovej platby, ktorá plní funkciu záverečnej žiadosti o platbu. </w:delText>
        </w:r>
      </w:del>
    </w:p>
    <w:p w14:paraId="7A55D0E7" w14:textId="074484DB" w:rsidR="001D3A7D" w:rsidRPr="0073389C" w:rsidDel="009A5D87" w:rsidRDefault="001D3A7D" w:rsidP="009A5D87">
      <w:pPr>
        <w:pStyle w:val="Zkladntext"/>
        <w:spacing w:before="120" w:after="120" w:line="288" w:lineRule="auto"/>
        <w:rPr>
          <w:del w:id="521" w:author="Autor"/>
          <w:rFonts w:ascii="Arial" w:hAnsi="Arial" w:cs="Arial"/>
          <w:sz w:val="19"/>
          <w:szCs w:val="19"/>
          <w:lang w:val="sk-SK"/>
        </w:rPr>
      </w:pPr>
      <w:del w:id="522" w:author="Autor">
        <w:r w:rsidRPr="0073389C" w:rsidDel="009A5D87">
          <w:rPr>
            <w:rFonts w:ascii="Arial" w:hAnsi="Arial" w:cs="Arial"/>
            <w:sz w:val="19"/>
            <w:szCs w:val="19"/>
            <w:lang w:val="sk-SK"/>
          </w:rPr>
          <w:delText>Po vyčerpaní maximálne 95 % nenávratného finančného príspevku je prijímateľ (okrem štátnych rozpočtových organizácií) povinný zostávajúcich minimálne 5 % z nenávratného finančného príspevku, aj za podiel prostriedkov EÚ a </w:delText>
        </w:r>
        <w:r w:rsidR="00A825F3" w:rsidDel="009A5D87">
          <w:rPr>
            <w:rFonts w:ascii="Arial" w:hAnsi="Arial" w:cs="Arial"/>
            <w:sz w:val="19"/>
            <w:szCs w:val="19"/>
            <w:lang w:val="sk-SK"/>
          </w:rPr>
          <w:delText>ŠR</w:delText>
        </w:r>
        <w:r w:rsidRPr="0073389C" w:rsidDel="009A5D87">
          <w:rPr>
            <w:rFonts w:ascii="Arial" w:hAnsi="Arial" w:cs="Arial"/>
            <w:sz w:val="19"/>
            <w:szCs w:val="19"/>
            <w:lang w:val="sk-SK"/>
          </w:rPr>
          <w:delText xml:space="preserve"> na spolufinancovanie, uhradiť najskôr z vlastných zdrojov. Až po uskutočnení tejto úhrady a ukončení realizácie aktivít projektu je prijímateľ oprávnený požiadať o žiadosť o platbu (s príznakom záverečná) zostatku zo zdrojov EÚ a </w:delText>
        </w:r>
        <w:r w:rsidR="00BF0122" w:rsidDel="009A5D87">
          <w:rPr>
            <w:rFonts w:ascii="Arial" w:hAnsi="Arial" w:cs="Arial"/>
            <w:sz w:val="19"/>
            <w:szCs w:val="19"/>
            <w:lang w:val="sk-SK"/>
          </w:rPr>
          <w:delText>ŠR</w:delText>
        </w:r>
        <w:r w:rsidRPr="0073389C" w:rsidDel="009A5D87">
          <w:rPr>
            <w:rFonts w:ascii="Arial" w:hAnsi="Arial" w:cs="Arial"/>
            <w:sz w:val="19"/>
            <w:szCs w:val="19"/>
            <w:lang w:val="sk-SK"/>
          </w:rPr>
          <w:delText xml:space="preserve"> na spolufinancovanie</w:delText>
        </w:r>
        <w:r w:rsidRPr="0073389C" w:rsidDel="009A5D87">
          <w:rPr>
            <w:rStyle w:val="Odkaznapoznmkupodiarou"/>
            <w:rFonts w:cs="Arial"/>
            <w:szCs w:val="19"/>
            <w:lang w:val="sk-SK"/>
          </w:rPr>
          <w:footnoteReference w:id="73"/>
        </w:r>
        <w:r w:rsidRPr="0073389C" w:rsidDel="009A5D87">
          <w:rPr>
            <w:rFonts w:ascii="Arial" w:hAnsi="Arial" w:cs="Arial"/>
            <w:sz w:val="19"/>
            <w:szCs w:val="19"/>
            <w:lang w:val="sk-SK"/>
          </w:rPr>
          <w:delText>.</w:delText>
        </w:r>
      </w:del>
    </w:p>
    <w:p w14:paraId="7A55D0E8" w14:textId="77777777" w:rsidR="00AE5A8F" w:rsidRPr="0073389C" w:rsidRDefault="00AE5A8F" w:rsidP="00CF7FC1">
      <w:pPr>
        <w:spacing w:before="120" w:after="120" w:line="288" w:lineRule="auto"/>
        <w:jc w:val="both"/>
        <w:rPr>
          <w:b/>
        </w:rPr>
      </w:pPr>
      <w:r w:rsidRPr="0073389C">
        <w:rPr>
          <w:b/>
        </w:rPr>
        <w:t>Systém refundácie</w:t>
      </w:r>
    </w:p>
    <w:p w14:paraId="7A55D0E9" w14:textId="498D90B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7A55D0EA"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7A55D0EB" w14:textId="54E6C26F"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73915045" w14:textId="662FF149" w:rsidR="00BC57C8" w:rsidRDefault="007A0798" w:rsidP="00AE1A0E">
      <w:pPr>
        <w:spacing w:before="120" w:after="120" w:line="288" w:lineRule="auto"/>
        <w:jc w:val="both"/>
        <w:rPr>
          <w:b/>
        </w:rPr>
      </w:pPr>
      <w:r w:rsidRPr="0073389C">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511DA16C" w14:textId="77777777" w:rsidR="00AE1A0E" w:rsidRPr="00386AC5" w:rsidRDefault="00AE1A0E" w:rsidP="00AE1A0E">
      <w:pPr>
        <w:spacing w:before="120" w:after="120" w:line="288" w:lineRule="auto"/>
        <w:jc w:val="both"/>
        <w:rPr>
          <w:b/>
        </w:rPr>
      </w:pPr>
      <w:r w:rsidRPr="00386AC5">
        <w:rPr>
          <w:b/>
        </w:rPr>
        <w:t>Všeobecné pokyny k ŽoP</w:t>
      </w:r>
    </w:p>
    <w:p w14:paraId="7A55D0ED" w14:textId="5923ED70" w:rsidR="007A0798" w:rsidRPr="0073389C" w:rsidRDefault="007A0798" w:rsidP="00CF7FC1">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74"/>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zasiela </w:t>
      </w:r>
      <w:r w:rsidRPr="0073389C" w:rsidDel="004132E7">
        <w:t xml:space="preserve">poskytovateľovi </w:t>
      </w:r>
      <w:r w:rsidRPr="0073389C">
        <w:t xml:space="preserve">elektronicky, následne ju vytlačí v </w:t>
      </w:r>
      <w:r w:rsidR="003B074A">
        <w:t>dvoch</w:t>
      </w:r>
      <w:r w:rsidR="003B074A" w:rsidRPr="0073389C">
        <w:t xml:space="preserve"> </w:t>
      </w:r>
      <w:r w:rsidRPr="0073389C">
        <w:t xml:space="preserve">vyhotoveniach (jedno vyhotovenie si ponechá u seba, </w:t>
      </w:r>
      <w:r w:rsidR="003B074A">
        <w:rPr>
          <w:b/>
        </w:rPr>
        <w:t>jedno</w:t>
      </w:r>
      <w:r w:rsidR="003B074A" w:rsidRPr="0073389C">
        <w:rPr>
          <w:b/>
        </w:rPr>
        <w:t xml:space="preserve"> </w:t>
      </w:r>
      <w:r w:rsidRPr="0073389C">
        <w:rPr>
          <w:b/>
        </w:rPr>
        <w:t xml:space="preserve">zasiela </w:t>
      </w:r>
      <w:r w:rsidRPr="0073389C" w:rsidDel="004132E7">
        <w:rPr>
          <w:b/>
        </w:rPr>
        <w:t>poskytovateľovi</w:t>
      </w:r>
      <w:r w:rsidRPr="0073389C">
        <w:t xml:space="preserve">), </w:t>
      </w:r>
      <w:r w:rsidR="0067095A">
        <w:t>potvrdí</w:t>
      </w:r>
      <w:r w:rsidR="0067095A" w:rsidRPr="0073389C">
        <w:t xml:space="preserve"> </w:t>
      </w:r>
      <w:r w:rsidRPr="0073389C">
        <w:t xml:space="preserve">ju podpisom oprávnenej osoby prijímateľa (v prípade, ak prijímateľ používa pečiatku, vytlačený dokument aj opečiatkuje tak, aby podpis oprávnenej osoby zostal čitateľný) a spolu s prílohami ju v písomnej forme doručí </w:t>
      </w:r>
      <w:r w:rsidRPr="0073389C" w:rsidDel="004132E7">
        <w:t xml:space="preserve">poskytovateľovi </w:t>
      </w:r>
      <w:r w:rsidRPr="0073389C">
        <w:t>najneskôr do </w:t>
      </w:r>
      <w:r w:rsidRPr="0073389C">
        <w:rPr>
          <w:b/>
        </w:rPr>
        <w:t>3 pracovných dní</w:t>
      </w:r>
      <w:r w:rsidRPr="0073389C">
        <w:t xml:space="preserve"> odo dňa odoslania žiadosti o platbu cez verejnú časť ITMS2014+. V prípade neodoslania, resp. osobného nedoručenia písomnej verzie žiadosti o platbu </w:t>
      </w:r>
      <w:r w:rsidRPr="0073389C" w:rsidDel="004132E7">
        <w:t xml:space="preserve">poskytovateľovi </w:t>
      </w:r>
      <w:r w:rsidRPr="0073389C">
        <w:t>najneskôr do 3 pracovných dní odo dňa odoslania žiadosti o platbu cez verejnú časť ITMS</w:t>
      </w:r>
      <w:r w:rsidR="00885064">
        <w:t>2014+</w:t>
      </w:r>
      <w:r w:rsidRPr="0073389C">
        <w:t xml:space="preserve">, je </w:t>
      </w:r>
      <w:r w:rsidR="00D62225" w:rsidRPr="0073389C">
        <w:lastRenderedPageBreak/>
        <w:t>poskytovateľ</w:t>
      </w:r>
      <w:r w:rsidRPr="0073389C">
        <w:t xml:space="preserve"> oprávnený predmetnú žiadosť o platbu vo verejnej časti ITMS2014+ zamietnuť a prijímateľ bude povinný opätovne zaevidovať ŽoP do ITMS2014+ a to bez nároku na preplatenie tejto činnosti. </w:t>
      </w:r>
    </w:p>
    <w:p w14:paraId="7A55D0EE" w14:textId="335F298D"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predloženie žiadosti o platbu sa považuje doručenie vytlačenej žiadosti o platbu z ITMS2014+</w:t>
      </w:r>
      <w:r w:rsidR="004132E7" w:rsidRPr="0073389C">
        <w:rPr>
          <w:rFonts w:ascii="Arial" w:hAnsi="Arial" w:cs="Arial"/>
          <w:sz w:val="19"/>
          <w:szCs w:val="19"/>
          <w:lang w:val="sk-SK"/>
        </w:rPr>
        <w:t xml:space="preserve"> </w:t>
      </w:r>
      <w:r w:rsidR="00027AB5" w:rsidRPr="0073389C">
        <w:rPr>
          <w:rFonts w:ascii="Arial" w:hAnsi="Arial" w:cs="Arial"/>
          <w:sz w:val="19"/>
          <w:szCs w:val="19"/>
          <w:lang w:val="sk-SK"/>
        </w:rPr>
        <w:t>spolu s účtovnými dokladmi a podpornou dokumentáciou (jeden rovnopis alebo kópia označená podpisom štatutárneho orgánu prijímateľa, resp. ním splnomocnenou osobou)</w:t>
      </w:r>
      <w:r w:rsidR="00027AB5" w:rsidRPr="0073389C">
        <w:rPr>
          <w:lang w:val="sk-SK"/>
        </w:rPr>
        <w:t xml:space="preserve"> </w:t>
      </w:r>
      <w:r w:rsidR="004132E7" w:rsidRPr="0073389C">
        <w:rPr>
          <w:rFonts w:ascii="Arial" w:hAnsi="Arial" w:cs="Arial"/>
          <w:sz w:val="19"/>
          <w:szCs w:val="19"/>
          <w:lang w:val="sk-SK"/>
        </w:rPr>
        <w:t>poštou, kuriérom alebo osobne na podateľ</w:t>
      </w:r>
      <w:r w:rsidR="00DD1A71">
        <w:rPr>
          <w:rFonts w:ascii="Arial" w:hAnsi="Arial" w:cs="Arial"/>
          <w:sz w:val="19"/>
          <w:szCs w:val="19"/>
          <w:lang w:val="sk-SK"/>
        </w:rPr>
        <w:t>ň</w:t>
      </w:r>
      <w:r w:rsidR="004132E7" w:rsidRPr="0073389C">
        <w:rPr>
          <w:rFonts w:ascii="Arial" w:hAnsi="Arial" w:cs="Arial"/>
          <w:sz w:val="19"/>
          <w:szCs w:val="19"/>
          <w:lang w:val="sk-SK"/>
        </w:rPr>
        <w:t>u</w:t>
      </w:r>
      <w:r w:rsidRPr="0073389C">
        <w:rPr>
          <w:rFonts w:ascii="Arial" w:hAnsi="Arial" w:cs="Arial"/>
          <w:sz w:val="19"/>
          <w:szCs w:val="19"/>
          <w:lang w:val="sk-SK"/>
        </w:rPr>
        <w:t xml:space="preserve"> poskytovateľovi</w:t>
      </w:r>
      <w:r w:rsidR="0046005C" w:rsidRPr="0073389C">
        <w:rPr>
          <w:rFonts w:ascii="Arial" w:hAnsi="Arial" w:cs="Arial"/>
          <w:sz w:val="19"/>
          <w:szCs w:val="19"/>
          <w:lang w:val="sk-SK"/>
        </w:rPr>
        <w:t>.</w:t>
      </w:r>
      <w:r w:rsidRPr="0073389C">
        <w:rPr>
          <w:rFonts w:ascii="Arial" w:hAnsi="Arial" w:cs="Arial"/>
          <w:sz w:val="19"/>
          <w:szCs w:val="19"/>
          <w:lang w:val="sk-SK"/>
        </w:rPr>
        <w:t xml:space="preserve"> ŽoP pr</w:t>
      </w:r>
      <w:r w:rsidR="00C545D8">
        <w:rPr>
          <w:rFonts w:ascii="Arial" w:hAnsi="Arial" w:cs="Arial"/>
          <w:sz w:val="19"/>
          <w:szCs w:val="19"/>
          <w:lang w:val="sk-SK"/>
        </w:rPr>
        <w:t>i</w:t>
      </w:r>
      <w:r w:rsidRPr="0073389C">
        <w:rPr>
          <w:rFonts w:ascii="Arial" w:hAnsi="Arial" w:cs="Arial"/>
          <w:sz w:val="19"/>
          <w:szCs w:val="19"/>
          <w:lang w:val="sk-SK"/>
        </w:rPr>
        <w:t>j</w:t>
      </w:r>
      <w:r w:rsidR="00C545D8">
        <w:rPr>
          <w:rFonts w:ascii="Arial" w:hAnsi="Arial" w:cs="Arial"/>
          <w:sz w:val="19"/>
          <w:szCs w:val="19"/>
          <w:lang w:val="sk-SK"/>
        </w:rPr>
        <w:t>í</w:t>
      </w:r>
      <w:r w:rsidRPr="0073389C">
        <w:rPr>
          <w:rFonts w:ascii="Arial" w:hAnsi="Arial" w:cs="Arial"/>
          <w:sz w:val="19"/>
          <w:szCs w:val="19"/>
          <w:lang w:val="sk-SK"/>
        </w:rPr>
        <w:t>mateľ doručí na adresu uvedenú nižšie</w:t>
      </w:r>
      <w:r w:rsidR="00732626" w:rsidRPr="0073389C">
        <w:rPr>
          <w:rFonts w:ascii="Arial" w:hAnsi="Arial" w:cs="Arial"/>
          <w:sz w:val="19"/>
          <w:szCs w:val="19"/>
          <w:lang w:val="sk-SK"/>
        </w:rPr>
        <w:t>.</w:t>
      </w:r>
      <w:r w:rsidR="0046005C" w:rsidRPr="0073389C">
        <w:rPr>
          <w:rFonts w:ascii="Arial" w:hAnsi="Arial" w:cs="Arial"/>
          <w:sz w:val="19"/>
          <w:szCs w:val="19"/>
          <w:lang w:val="sk-SK"/>
        </w:rPr>
        <w:t xml:space="preserve"> </w:t>
      </w:r>
      <w:r w:rsidR="00732626" w:rsidRPr="0073389C">
        <w:rPr>
          <w:rFonts w:ascii="Arial" w:hAnsi="Arial" w:cs="Arial"/>
          <w:sz w:val="19"/>
          <w:szCs w:val="19"/>
          <w:lang w:val="sk-SK"/>
        </w:rPr>
        <w:t xml:space="preserve">Žiadosť o platbu prijímateľa je potrebné predložiť v základnom pevnom, uzavretom, nepriehľadnom obale. Na základnom obale musí byť uvedené: </w:t>
      </w:r>
    </w:p>
    <w:p w14:paraId="7A55D0EF" w14:textId="77777777" w:rsidR="00732626" w:rsidRPr="0073389C" w:rsidRDefault="00732626" w:rsidP="00CF7FC1">
      <w:pPr>
        <w:pStyle w:val="Bulletslevel1"/>
        <w:ind w:left="567" w:hanging="283"/>
        <w:rPr>
          <w:lang w:val="sk-SK"/>
        </w:rPr>
      </w:pPr>
      <w:r w:rsidRPr="0073389C">
        <w:rPr>
          <w:lang w:val="sk-SK"/>
        </w:rPr>
        <w:t>celý názov prijímateľa,</w:t>
      </w:r>
    </w:p>
    <w:p w14:paraId="7A55D0F0" w14:textId="77777777" w:rsidR="00732626" w:rsidRPr="0073389C" w:rsidRDefault="00732626" w:rsidP="00CF7FC1">
      <w:pPr>
        <w:pStyle w:val="Bulletslevel1"/>
        <w:ind w:left="567" w:hanging="283"/>
        <w:rPr>
          <w:lang w:val="sk-SK"/>
        </w:rPr>
      </w:pPr>
      <w:r w:rsidRPr="0073389C">
        <w:rPr>
          <w:lang w:val="sk-SK"/>
        </w:rPr>
        <w:t>presná adresa prijímateľa,</w:t>
      </w:r>
    </w:p>
    <w:p w14:paraId="7A55D0F1" w14:textId="18F73E48"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14:paraId="7A55D0F2" w14:textId="77777777" w:rsidR="00732626" w:rsidRPr="0073389C" w:rsidRDefault="00732626" w:rsidP="00CF7FC1">
      <w:pPr>
        <w:pStyle w:val="Bulletslevel1"/>
        <w:ind w:left="567" w:hanging="283"/>
        <w:rPr>
          <w:lang w:val="sk-SK"/>
        </w:rPr>
      </w:pPr>
      <w:r w:rsidRPr="0073389C">
        <w:rPr>
          <w:lang w:val="sk-SK"/>
        </w:rPr>
        <w:t>názov projektu,</w:t>
      </w:r>
    </w:p>
    <w:p w14:paraId="7A55D0F3" w14:textId="77777777" w:rsidR="00732626" w:rsidRPr="0073389C" w:rsidRDefault="00732626" w:rsidP="00CF7FC1">
      <w:pPr>
        <w:pStyle w:val="Bulletslevel1"/>
        <w:ind w:left="567" w:hanging="283"/>
        <w:rPr>
          <w:lang w:val="sk-SK"/>
        </w:rPr>
      </w:pPr>
      <w:r w:rsidRPr="0073389C">
        <w:rPr>
          <w:lang w:val="sk-SK"/>
        </w:rPr>
        <w:t>nápis „Žiadosť o platbu - NEOTVÁRAŤ“.</w:t>
      </w:r>
    </w:p>
    <w:p w14:paraId="7A55D0F4" w14:textId="77777777" w:rsidR="007A0798" w:rsidRPr="0073389C" w:rsidRDefault="007A0798" w:rsidP="00CF7FC1">
      <w:pPr>
        <w:pStyle w:val="Bulletslevel1"/>
        <w:ind w:left="567" w:hanging="283"/>
        <w:rPr>
          <w:lang w:val="sk-SK"/>
        </w:rPr>
      </w:pPr>
      <w:r w:rsidRPr="0073389C">
        <w:rPr>
          <w:lang w:val="sk-SK"/>
        </w:rPr>
        <w:t>Adresa doručenia ŽoP:</w:t>
      </w:r>
    </w:p>
    <w:p w14:paraId="7A55D0F5" w14:textId="2063929A"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finančného riadenia</w:t>
      </w:r>
      <w:r w:rsidRPr="0073389C">
        <w:rPr>
          <w:rStyle w:val="Odkaznapoznmkupodiarou"/>
          <w:rFonts w:cs="Arial"/>
          <w:szCs w:val="19"/>
          <w:lang w:val="sk-SK"/>
        </w:rPr>
        <w:footnoteReference w:id="75"/>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p>
    <w:p w14:paraId="7A55D0F6" w14:textId="29F93BBB"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implementácie projektov</w:t>
      </w:r>
      <w:r w:rsidRPr="0073389C">
        <w:rPr>
          <w:rStyle w:val="Odkaznapoznmkupodiarou"/>
          <w:rFonts w:cs="Arial"/>
          <w:sz w:val="19"/>
          <w:szCs w:val="19"/>
          <w:lang w:val="sk-SK"/>
        </w:rPr>
        <w:footnoteReference w:id="76"/>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r w:rsidR="00027AB5" w:rsidRPr="0073389C">
        <w:rPr>
          <w:rFonts w:ascii="Arial" w:hAnsi="Arial" w:cs="Arial"/>
          <w:sz w:val="19"/>
          <w:szCs w:val="19"/>
          <w:lang w:val="sk-SK"/>
        </w:rPr>
        <w:t>.</w:t>
      </w:r>
    </w:p>
    <w:p w14:paraId="7A55D0F7"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7A55D0F8" w14:textId="252FBE9F"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Súčasťou žiadosti o platbu je aj podporná dokumentácia. Podpornú dokumentáciu prijímateľ vyhotovuje v dvoch vyhotoveniach, pričom jedno vyhotovenie zostáva u prijímateľa a druhé predkladá poskytovateľovi. Ak povaha účtovného dokladu neumožňuje vystaviť dve vyhotovenia podpornej dokumentácie, prijímateľ uchováva originál a ním overenú kópiu zasiela poskytovateľovi. 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7A55D0F9" w14:textId="5DB69620"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11250295" w14:textId="26C7F656" w:rsidR="008E1AC5" w:rsidRDefault="007A0798" w:rsidP="005B19C6">
      <w:pPr>
        <w:pStyle w:val="Zkladntext"/>
        <w:spacing w:before="120" w:after="120" w:line="288" w:lineRule="auto"/>
      </w:pPr>
      <w:r w:rsidRPr="0073389C">
        <w:rPr>
          <w:rFonts w:ascii="Arial" w:hAnsi="Arial" w:cs="Arial"/>
          <w:sz w:val="19"/>
          <w:szCs w:val="19"/>
          <w:lang w:val="sk-SK"/>
        </w:rPr>
        <w:t>Poradové číslo všeobecných príloh je vo verejnej časti portálu ITMS2014+ generované automaticky. Prijímateľ je však povinný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p>
    <w:p w14:paraId="7A55D0FB" w14:textId="77777777" w:rsidR="007A0798" w:rsidRDefault="007A0798" w:rsidP="00CF7FC1">
      <w:pPr>
        <w:spacing w:before="120" w:after="120" w:line="288" w:lineRule="auto"/>
        <w:jc w:val="both"/>
      </w:pPr>
      <w:r w:rsidRPr="0073389C">
        <w:lastRenderedPageBreak/>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30D48300" w14:textId="0FB23257"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 xml:space="preserve">) </w:t>
      </w:r>
      <w:r w:rsidR="0041791C" w:rsidRPr="00AE7005">
        <w:rPr>
          <w:rFonts w:ascii="Arial" w:hAnsi="Arial" w:cs="Arial"/>
          <w:sz w:val="19"/>
          <w:szCs w:val="19"/>
          <w:lang w:val="sk-SK"/>
        </w:rPr>
        <w:t xml:space="preserve">spolu s názvom ekonomickej klasifikácie v zmysle </w:t>
      </w:r>
      <w:r w:rsidR="00F82F2B" w:rsidRPr="00AE7005">
        <w:rPr>
          <w:rFonts w:ascii="Arial" w:hAnsi="Arial" w:cs="Arial"/>
          <w:sz w:val="19"/>
          <w:szCs w:val="19"/>
          <w:lang w:val="sk-SK"/>
        </w:rPr>
        <w:t>úplného znenia Metodického usmernenia Ministerstva financií Slovenskej republiky k č. MF/010175/2004-42 zo dňa 8. decembra 2004 a vysvetlivky k ekonomickej klasifikácii rozpočtovej klasifikácie v znení neskorších dodatkov.</w:t>
      </w:r>
    </w:p>
    <w:p w14:paraId="7A55D0FC" w14:textId="77777777" w:rsidR="00AE5A8F" w:rsidRPr="0073389C" w:rsidRDefault="00AE5A8F" w:rsidP="00CF7FC1">
      <w:pPr>
        <w:pStyle w:val="Zkladntext"/>
        <w:spacing w:before="120" w:after="120" w:line="288" w:lineRule="auto"/>
        <w:rPr>
          <w:rFonts w:ascii="Arial" w:hAnsi="Arial" w:cs="Arial"/>
          <w:sz w:val="20"/>
          <w:szCs w:val="20"/>
          <w:lang w:val="sk-SK"/>
        </w:rPr>
      </w:pPr>
    </w:p>
    <w:p w14:paraId="7A55D0FD" w14:textId="77777777" w:rsidR="009D7F63" w:rsidRPr="0073389C" w:rsidRDefault="009D7F63" w:rsidP="009D7F63">
      <w:pPr>
        <w:pStyle w:val="Nadpis3"/>
        <w:spacing w:line="288" w:lineRule="auto"/>
        <w:ind w:left="567" w:firstLine="0"/>
        <w:rPr>
          <w:lang w:val="sk-SK" w:eastAsia="cs-CZ"/>
        </w:rPr>
      </w:pPr>
      <w:bookmarkStart w:id="525" w:name="_Toc410907861"/>
      <w:bookmarkStart w:id="526" w:name="_Toc440372875"/>
      <w:bookmarkStart w:id="527" w:name="_Toc440636386"/>
      <w:r w:rsidRPr="0073389C">
        <w:rPr>
          <w:caps/>
          <w:lang w:val="sk-SK" w:eastAsia="cs-CZ"/>
        </w:rPr>
        <w:t>Ú</w:t>
      </w:r>
      <w:r w:rsidRPr="0073389C">
        <w:rPr>
          <w:lang w:val="sk-SK" w:eastAsia="cs-CZ"/>
        </w:rPr>
        <w:t>čtovné doklady a ich prílohy</w:t>
      </w:r>
      <w:bookmarkEnd w:id="525"/>
      <w:bookmarkEnd w:id="526"/>
      <w:bookmarkEnd w:id="527"/>
    </w:p>
    <w:p w14:paraId="7A55D0FE"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A55D0FF"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77"/>
      </w:r>
      <w:r w:rsidRPr="0073389C">
        <w:rPr>
          <w:rFonts w:ascii="Arial" w:hAnsi="Arial" w:cs="Arial"/>
          <w:sz w:val="19"/>
          <w:szCs w:val="19"/>
          <w:lang w:val="sk-SK" w:eastAsia="cs-CZ"/>
        </w:rPr>
        <w:t xml:space="preserve">. </w:t>
      </w:r>
    </w:p>
    <w:p w14:paraId="7A55D100"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A55D101"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7A55D102" w14:textId="77777777" w:rsidR="009D7F63" w:rsidRPr="0073389C" w:rsidRDefault="009D7F63" w:rsidP="009D7F63">
      <w:pPr>
        <w:pStyle w:val="Bulletslevel1"/>
        <w:ind w:left="567" w:hanging="283"/>
        <w:rPr>
          <w:lang w:val="sk-SK"/>
        </w:rPr>
      </w:pPr>
      <w:r w:rsidRPr="0073389C">
        <w:rPr>
          <w:lang w:val="sk-SK"/>
        </w:rPr>
        <w:t xml:space="preserve">časovú spôsobilosť z hľadiska uhradenia výdavku, </w:t>
      </w:r>
    </w:p>
    <w:p w14:paraId="7A55D103"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7A55D10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7A55D105" w14:textId="77777777" w:rsidR="009D7F63" w:rsidRPr="0073389C" w:rsidRDefault="009D7F63" w:rsidP="009D7F63">
      <w:pPr>
        <w:tabs>
          <w:tab w:val="num" w:pos="426"/>
        </w:tabs>
        <w:spacing w:before="120" w:after="120" w:line="288" w:lineRule="auto"/>
        <w:jc w:val="both"/>
        <w:rPr>
          <w:b/>
          <w:u w:val="single"/>
          <w:lang w:eastAsia="cs-CZ"/>
        </w:rPr>
      </w:pPr>
      <w:bookmarkStart w:id="528" w:name="_Toc317864902"/>
      <w:bookmarkStart w:id="529" w:name="_Toc317865114"/>
      <w:bookmarkStart w:id="530" w:name="_Toc317865267"/>
      <w:bookmarkStart w:id="531" w:name="_Toc317865410"/>
      <w:bookmarkStart w:id="532" w:name="_Toc317865549"/>
      <w:bookmarkStart w:id="533" w:name="_Toc317865688"/>
      <w:bookmarkStart w:id="534" w:name="_Toc317866058"/>
      <w:bookmarkStart w:id="535" w:name="_Toc317866203"/>
      <w:bookmarkStart w:id="536" w:name="_Toc317866305"/>
      <w:bookmarkStart w:id="537" w:name="_Toc317866470"/>
      <w:bookmarkStart w:id="538" w:name="_Toc317866572"/>
      <w:bookmarkStart w:id="539" w:name="_Toc317866789"/>
      <w:bookmarkStart w:id="540" w:name="_Toc329084085"/>
      <w:bookmarkEnd w:id="528"/>
      <w:bookmarkEnd w:id="529"/>
      <w:bookmarkEnd w:id="530"/>
      <w:bookmarkEnd w:id="531"/>
      <w:bookmarkEnd w:id="532"/>
      <w:bookmarkEnd w:id="533"/>
      <w:bookmarkEnd w:id="534"/>
      <w:bookmarkEnd w:id="535"/>
      <w:bookmarkEnd w:id="536"/>
      <w:bookmarkEnd w:id="537"/>
      <w:bookmarkEnd w:id="538"/>
      <w:bookmarkEnd w:id="539"/>
      <w:bookmarkEnd w:id="540"/>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A55D106"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A55D10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7A55D10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7A55D109"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78"/>
      </w:r>
      <w:r w:rsidRPr="0073389C">
        <w:rPr>
          <w:szCs w:val="19"/>
          <w:lang w:val="sk-SK"/>
        </w:rPr>
        <w:t xml:space="preserve"> a označenie jeho účastníkov;</w:t>
      </w:r>
    </w:p>
    <w:p w14:paraId="7A55D10A"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7A55D10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7A55D10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7A55D10D"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lastRenderedPageBreak/>
        <w:t>podpisový záznam osoby zodpovednej za účtovný prípad v účtovnej jednotke a podpisový záznam osoby zodpovednej za jeho zaúčtovanie,</w:t>
      </w:r>
    </w:p>
    <w:p w14:paraId="7A55D10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A55D10F" w14:textId="77777777" w:rsidR="009D7F63" w:rsidRPr="0073389C" w:rsidRDefault="009D7F63" w:rsidP="009D7F63">
      <w:pPr>
        <w:tabs>
          <w:tab w:val="num" w:pos="426"/>
        </w:tabs>
        <w:spacing w:before="120" w:after="120" w:line="288" w:lineRule="auto"/>
        <w:jc w:val="both"/>
        <w:rPr>
          <w:lang w:eastAsia="cs-CZ"/>
        </w:rPr>
      </w:pPr>
      <w:bookmarkStart w:id="541"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541"/>
    </w:p>
    <w:p w14:paraId="7A55D110" w14:textId="2F4C7B7F"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127454E3" w14:textId="13CABC94"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7A55D111"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7A55D112" w14:textId="77777777" w:rsidR="009D7F63" w:rsidRPr="0073389C" w:rsidRDefault="009D7F63" w:rsidP="009D7F63">
      <w:pPr>
        <w:tabs>
          <w:tab w:val="num" w:pos="426"/>
        </w:tabs>
        <w:spacing w:before="120" w:after="120" w:line="288" w:lineRule="auto"/>
        <w:jc w:val="both"/>
        <w:rPr>
          <w:lang w:eastAsia="cs-CZ"/>
        </w:rPr>
      </w:pPr>
      <w:bookmarkStart w:id="542"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542"/>
      <w:r w:rsidRPr="0073389C">
        <w:rPr>
          <w:lang w:eastAsia="cs-CZ"/>
        </w:rPr>
        <w:t>.</w:t>
      </w:r>
    </w:p>
    <w:p w14:paraId="7A55D113"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543" w:name="_Toc317864916"/>
      <w:r w:rsidRPr="0073389C">
        <w:rPr>
          <w:rFonts w:cs="Arial"/>
          <w:sz w:val="19"/>
          <w:szCs w:val="19"/>
          <w:lang w:val="sk-SK"/>
        </w:rPr>
        <w:t xml:space="preserve">Vznik a úhrada oprávneného výdavku </w:t>
      </w:r>
    </w:p>
    <w:p w14:paraId="7A55D11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544" w:name="_Toc417050114"/>
      <w:bookmarkStart w:id="545" w:name="_Toc417155861"/>
      <w:bookmarkStart w:id="546" w:name="_Toc417156080"/>
      <w:bookmarkStart w:id="547" w:name="_Toc417050126"/>
      <w:bookmarkStart w:id="548" w:name="_Toc417155873"/>
      <w:bookmarkStart w:id="549" w:name="_Toc417156092"/>
      <w:bookmarkEnd w:id="544"/>
      <w:bookmarkEnd w:id="545"/>
      <w:bookmarkEnd w:id="546"/>
      <w:bookmarkEnd w:id="547"/>
      <w:bookmarkEnd w:id="548"/>
      <w:bookmarkEnd w:id="549"/>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7A55D115"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7A55D116"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A55D11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14:paraId="7A55D118"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79"/>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A55D119" w14:textId="77777777" w:rsidR="009D7F63" w:rsidRPr="0073389C" w:rsidRDefault="009D7F63" w:rsidP="009D7F63">
      <w:pPr>
        <w:spacing w:before="120" w:after="120" w:line="288" w:lineRule="auto"/>
        <w:jc w:val="both"/>
        <w:rPr>
          <w:lang w:eastAsia="cs-CZ"/>
        </w:rPr>
      </w:pPr>
      <w:bookmarkStart w:id="550" w:name="_Toc317864930"/>
      <w:bookmarkStart w:id="551" w:name="_Toc317865142"/>
      <w:bookmarkStart w:id="552" w:name="_Toc317865295"/>
      <w:bookmarkStart w:id="553" w:name="_Toc317865438"/>
      <w:bookmarkStart w:id="554" w:name="_Toc317865577"/>
      <w:bookmarkStart w:id="555" w:name="_Toc317865703"/>
      <w:bookmarkStart w:id="556" w:name="_Toc317866072"/>
      <w:bookmarkStart w:id="557" w:name="_Toc317866217"/>
      <w:bookmarkStart w:id="558" w:name="_Toc317866319"/>
      <w:bookmarkStart w:id="559" w:name="_Toc317866484"/>
      <w:bookmarkStart w:id="560" w:name="_Toc317866586"/>
      <w:bookmarkStart w:id="561" w:name="_Toc317866803"/>
      <w:bookmarkStart w:id="562" w:name="_Toc329084100"/>
      <w:bookmarkStart w:id="563" w:name="_Toc410905147"/>
      <w:bookmarkStart w:id="564" w:name="_Toc410907875"/>
      <w:bookmarkStart w:id="565" w:name="_Toc410910215"/>
      <w:bookmarkStart w:id="566" w:name="_Toc413415834"/>
      <w:bookmarkStart w:id="567" w:name="_Toc413830211"/>
      <w:bookmarkStart w:id="568" w:name="_Toc413833999"/>
      <w:bookmarkStart w:id="569" w:name="_Toc413834102"/>
      <w:bookmarkStart w:id="570" w:name="_Toc415130210"/>
      <w:bookmarkStart w:id="571" w:name="_Toc415155540"/>
      <w:bookmarkStart w:id="572" w:name="_Toc417050140"/>
      <w:bookmarkStart w:id="573" w:name="_Toc417155887"/>
      <w:bookmarkStart w:id="574" w:name="_Toc417156106"/>
      <w:bookmarkEnd w:id="543"/>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73389C">
        <w:rPr>
          <w:lang w:eastAsia="cs-CZ"/>
        </w:rPr>
        <w:t>Doklad o úhrade, resp. potvrdenie banky o úhrade musí spĺňať tieto náležitosti:</w:t>
      </w:r>
    </w:p>
    <w:p w14:paraId="7A55D11A"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7A55D11B"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7A55D11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7A55D11D"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lastRenderedPageBreak/>
        <w:t>variabilný symbol úhrady musí byť zhodný s číslom faktúry, alebo variabilným symbolom určeným dodávateľom v dodávateľskej zmluve alebo priamo na faktúre, prípadne s číslom iného druhu účtovného dokladu;</w:t>
      </w:r>
    </w:p>
    <w:p w14:paraId="7A55D11E"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7A55D11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7A55D120"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14:paraId="7A55D121"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A55D12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7A55D124" w14:textId="59EDC821" w:rsidR="009D7F63" w:rsidRPr="0073389C" w:rsidRDefault="009D7F63" w:rsidP="009D7F63">
      <w:pPr>
        <w:spacing w:before="120" w:after="120" w:line="288" w:lineRule="auto"/>
        <w:jc w:val="both"/>
        <w:rPr>
          <w:lang w:eastAsia="cs-CZ"/>
        </w:rPr>
      </w:pPr>
      <w:bookmarkStart w:id="575"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575"/>
    </w:p>
    <w:p w14:paraId="7A55D125"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14:paraId="7A55D126"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7A55D127" w14:textId="3B456134"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7A55D128"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7A55D129" w14:textId="1B9C3864"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7A55D12A" w14:textId="12238A89"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C20E8C7" w14:textId="7B4BCF78"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3C128AC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7A55D12C"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7A55D12D" w14:textId="77115CF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r w:rsidRPr="0073389C">
        <w:rPr>
          <w:rStyle w:val="Odkaznapoznmkupodiarou"/>
          <w:rFonts w:cs="Arial"/>
          <w:b/>
          <w:bCs/>
          <w:sz w:val="19"/>
          <w:szCs w:val="19"/>
          <w:lang w:val="sk-SK"/>
        </w:rPr>
        <w:footnoteReference w:id="80"/>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7A55D12E" w14:textId="54B15732"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7A55D12F" w14:textId="0246556A" w:rsidR="009D7F63" w:rsidRPr="0073389C" w:rsidRDefault="009D7F63" w:rsidP="00B67265">
      <w:pPr>
        <w:pStyle w:val="Bulletslevel1"/>
        <w:spacing w:after="120" w:line="288" w:lineRule="auto"/>
        <w:ind w:left="568" w:hanging="284"/>
        <w:jc w:val="both"/>
        <w:rPr>
          <w:lang w:val="sk-SK"/>
        </w:rPr>
      </w:pPr>
      <w:r w:rsidRPr="0073389C">
        <w:rPr>
          <w:lang w:val="sk-SK"/>
        </w:rPr>
        <w:t>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81"/>
      </w:r>
      <w:r w:rsidRPr="0073389C">
        <w:rPr>
          <w:lang w:val="sk-SK"/>
        </w:rPr>
        <w:t xml:space="preserve">, </w:t>
      </w:r>
      <w:r w:rsidR="00065C76">
        <w:rPr>
          <w:lang w:val="sk-SK"/>
        </w:rPr>
        <w:t xml:space="preserve">pričom pracovná zmluva, resp. jej prílohy obsahujú aj </w:t>
      </w:r>
      <w:r w:rsidR="00065C76" w:rsidRPr="00065C76">
        <w:rPr>
          <w:lang w:val="sk-SK"/>
        </w:rPr>
        <w:t>identifikáciu projektu, do ktorého je zamestnanec zapojený</w:t>
      </w:r>
      <w:r w:rsidR="00065C76">
        <w:rPr>
          <w:lang w:val="sk-SK"/>
        </w:rPr>
        <w:t>,</w:t>
      </w:r>
    </w:p>
    <w:p w14:paraId="7A55D130" w14:textId="71459827" w:rsidR="009D7F63" w:rsidRPr="0073389C" w:rsidRDefault="009D7F63" w:rsidP="004B4384">
      <w:pPr>
        <w:pStyle w:val="Bulletslevel1"/>
        <w:spacing w:after="120" w:line="288" w:lineRule="auto"/>
        <w:ind w:left="568" w:hanging="284"/>
        <w:jc w:val="both"/>
        <w:rPr>
          <w:lang w:val="sk-SK"/>
        </w:rPr>
      </w:pPr>
      <w:r w:rsidRPr="0073389C">
        <w:rPr>
          <w:lang w:val="sk-SK"/>
        </w:rPr>
        <w:t>pracovný výkaz (zjednodušený pracovný výkaz</w:t>
      </w:r>
      <w:r w:rsidRPr="0073389C">
        <w:rPr>
          <w:rStyle w:val="Odkaznapoznmkupodiarou"/>
          <w:rFonts w:cs="Arial"/>
          <w:i/>
          <w:iCs/>
          <w:sz w:val="19"/>
          <w:szCs w:val="19"/>
          <w:lang w:val="sk-SK"/>
        </w:rPr>
        <w:footnoteReference w:id="82"/>
      </w:r>
      <w:r w:rsidRPr="0073389C">
        <w:rPr>
          <w:lang w:val="sk-SK"/>
        </w:rPr>
        <w:t xml:space="preserve"> príloha č. </w:t>
      </w:r>
      <w:r w:rsidR="00D72CCC">
        <w:rPr>
          <w:lang w:val="sk-SK"/>
        </w:rPr>
        <w:t>6</w:t>
      </w:r>
      <w:r w:rsidR="00D72CCC" w:rsidRPr="0073389C">
        <w:rPr>
          <w:lang w:val="sk-SK"/>
        </w:rPr>
        <w:t xml:space="preserve"> </w:t>
      </w:r>
      <w:r w:rsidRPr="0073389C">
        <w:rPr>
          <w:lang w:val="sk-SK"/>
        </w:rPr>
        <w:t>alebo všeobecný pracovný výkaz</w:t>
      </w:r>
      <w:r w:rsidRPr="0073389C">
        <w:rPr>
          <w:rStyle w:val="Odkaznapoznmkupodiarou"/>
          <w:rFonts w:cs="Arial"/>
          <w:i/>
          <w:iCs/>
          <w:sz w:val="19"/>
          <w:szCs w:val="19"/>
          <w:lang w:val="sk-SK"/>
        </w:rPr>
        <w:footnoteReference w:id="83"/>
      </w:r>
      <w:r w:rsidRPr="0073389C">
        <w:rPr>
          <w:lang w:val="sk-SK"/>
        </w:rPr>
        <w:t xml:space="preserve"> príloha č. </w:t>
      </w:r>
      <w:r w:rsidR="00BC7E17">
        <w:rPr>
          <w:lang w:val="sk-SK"/>
        </w:rPr>
        <w:t>7</w:t>
      </w:r>
      <w:r w:rsidRPr="0073389C">
        <w:rPr>
          <w:lang w:val="sk-SK"/>
        </w:rPr>
        <w:t xml:space="preserve">), </w:t>
      </w:r>
    </w:p>
    <w:p w14:paraId="7A55D131"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7A55D132"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79A4E8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6CA49ADE"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39961BD0" w14:textId="01D62ADE"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7A55D134" w14:textId="5F706DD4"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84"/>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3DEE79C8" w14:textId="600256C9" w:rsidR="001217D9" w:rsidRPr="001217D9" w:rsidRDefault="001217D9" w:rsidP="001217D9">
      <w:pPr>
        <w:pStyle w:val="Bulletslevel1"/>
        <w:spacing w:after="120" w:line="288" w:lineRule="auto"/>
        <w:ind w:left="567" w:hanging="283"/>
        <w:jc w:val="both"/>
        <w:rPr>
          <w:lang w:val="sk-SK"/>
        </w:rPr>
      </w:pPr>
      <w:r w:rsidRPr="007E5812">
        <w:rPr>
          <w:lang w:val="sk-SK"/>
        </w:rPr>
        <w:lastRenderedPageBreak/>
        <w:t xml:space="preserve">súhlas </w:t>
      </w:r>
      <w:r>
        <w:rPr>
          <w:lang w:val="sk-SK"/>
        </w:rPr>
        <w:t>dotknutej osoby</w:t>
      </w:r>
      <w:r w:rsidR="00EA04FB">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35" w14:textId="6EDA856A"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7A55D136" w14:textId="7584CDF9"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7A55D137" w14:textId="111F36C5"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3CE64F5C" w14:textId="4951A5B1"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7A55D138" w14:textId="3F6E00EC"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14:paraId="7A55D139" w14:textId="117D0815" w:rsidR="009D7F63" w:rsidRPr="003911A6"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0D31D5EA" w14:textId="2A16DADB" w:rsidR="00335736" w:rsidRPr="00C07DDC" w:rsidRDefault="00335736" w:rsidP="00DB1B99">
      <w:pPr>
        <w:pStyle w:val="Bulletslevel1"/>
        <w:numPr>
          <w:ilvl w:val="0"/>
          <w:numId w:val="0"/>
        </w:numPr>
        <w:spacing w:after="120" w:line="288" w:lineRule="auto"/>
        <w:jc w:val="both"/>
        <w:rPr>
          <w:lang w:val="sk-SK"/>
        </w:rPr>
      </w:pPr>
      <w:r w:rsidRPr="00C07DDC">
        <w:rPr>
          <w:lang w:val="sk-SK"/>
        </w:rPr>
        <w:t xml:space="preserve">V prípade, ak prijímateľ </w:t>
      </w:r>
      <w:r w:rsidRPr="00DB1B99">
        <w:rPr>
          <w:lang w:val="sk-SK"/>
        </w:rPr>
        <w:t>disponuje</w:t>
      </w:r>
      <w:r w:rsidR="00FE41F1" w:rsidRPr="00DB1B99">
        <w:rPr>
          <w:lang w:val="sk-SK"/>
        </w:rPr>
        <w:t xml:space="preserve"> </w:t>
      </w:r>
      <w:r w:rsidRPr="00DB1B99">
        <w:rPr>
          <w:lang w:val="sk-SK"/>
        </w:rPr>
        <w:t>výstupmi z dochádzkového systému s podrobným prehľadom príchodov a odchodov zamestnanca, prehľadom prekážok v práci, so zaznamenanými dovolenkami a pod.</w:t>
      </w:r>
      <w:r w:rsidR="00725383" w:rsidRPr="00DB1B99">
        <w:rPr>
          <w:lang w:val="sk-SK"/>
        </w:rPr>
        <w:t xml:space="preserve">, môže prijímateľ týmto výstupom nahradiť </w:t>
      </w:r>
      <w:r w:rsidR="00697310" w:rsidRPr="00DB1B99">
        <w:rPr>
          <w:lang w:val="sk-SK"/>
        </w:rPr>
        <w:t xml:space="preserve">časť „Počet odpracovaných hodín za jednotlivé dni“ </w:t>
      </w:r>
      <w:r w:rsidR="00FE41F1" w:rsidRPr="00DB1B99">
        <w:rPr>
          <w:lang w:val="sk-SK"/>
        </w:rPr>
        <w:t xml:space="preserve">vo </w:t>
      </w:r>
      <w:r w:rsidRPr="00DB1B99">
        <w:rPr>
          <w:lang w:val="sk-SK"/>
        </w:rPr>
        <w:t>formulár</w:t>
      </w:r>
      <w:r w:rsidR="00FE41F1" w:rsidRPr="00DB1B99">
        <w:rPr>
          <w:lang w:val="sk-SK"/>
        </w:rPr>
        <w:t>i</w:t>
      </w:r>
      <w:r w:rsidRPr="00DB1B99">
        <w:rPr>
          <w:lang w:val="sk-SK"/>
        </w:rPr>
        <w:t xml:space="preserve"> zjednodušeného pracovného výkazu (príloha č. 6)</w:t>
      </w:r>
      <w:r w:rsidR="00FE41F1" w:rsidRPr="00DB1B99">
        <w:rPr>
          <w:lang w:val="sk-SK"/>
        </w:rPr>
        <w:t>.</w:t>
      </w:r>
      <w:r w:rsidRPr="00DB1B99">
        <w:rPr>
          <w:lang w:val="sk-SK"/>
        </w:rPr>
        <w:t xml:space="preserve"> Ostatné údaje vo formulári zjednodušeného pracovného výkazu je prijímateľ povinný vyp</w:t>
      </w:r>
      <w:r w:rsidR="00864E30" w:rsidRPr="00DB1B99">
        <w:rPr>
          <w:lang w:val="sk-SK"/>
        </w:rPr>
        <w:t>ĺ</w:t>
      </w:r>
      <w:r w:rsidRPr="00DB1B99">
        <w:rPr>
          <w:lang w:val="sk-SK"/>
        </w:rPr>
        <w:t>ňať v súlade s návodom na používanie pracovného výkazu, ktorý je súčasťou samotného formulára.</w:t>
      </w:r>
      <w:r w:rsidR="00FE41F1" w:rsidRPr="00DB1B99">
        <w:rPr>
          <w:lang w:val="sk-SK"/>
        </w:rPr>
        <w:t xml:space="preserve"> Zjednodušený pracovný výkaz a výstup z dochádzkového systému s podrobným prehľadom musí byť podpísaný zamestnancom a štatutárnym orgánom prijímateľa </w:t>
      </w:r>
      <w:r w:rsidR="000D0B21" w:rsidRPr="00DB1B99">
        <w:rPr>
          <w:lang w:val="sk-SK"/>
        </w:rPr>
        <w:t xml:space="preserve">(zamestnávateľa) </w:t>
      </w:r>
      <w:r w:rsidR="00FE41F1" w:rsidRPr="00DB1B99">
        <w:rPr>
          <w:lang w:val="sk-SK"/>
        </w:rPr>
        <w:t xml:space="preserve">resp. ním </w:t>
      </w:r>
      <w:r w:rsidR="000D0B21" w:rsidRPr="00DB1B99">
        <w:rPr>
          <w:lang w:val="sk-SK"/>
        </w:rPr>
        <w:t>splnomocnenou</w:t>
      </w:r>
      <w:r w:rsidR="00FE41F1" w:rsidRPr="00DB1B99">
        <w:rPr>
          <w:lang w:val="sk-SK"/>
        </w:rPr>
        <w:t xml:space="preserve"> osobou a musí byť predložený súčasne a ako príloha predkladaného zjednodušeného pracovného výkazu.</w:t>
      </w:r>
    </w:p>
    <w:p w14:paraId="7A55D13A" w14:textId="0F696A0D"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7A55D13B" w14:textId="7182D4D0" w:rsidR="009D7F63" w:rsidRPr="0073389C" w:rsidRDefault="009D7F63" w:rsidP="00065C76">
      <w:pPr>
        <w:pStyle w:val="Bulletslevel1"/>
        <w:spacing w:after="120" w:line="288" w:lineRule="auto"/>
        <w:ind w:left="567" w:hanging="283"/>
        <w:jc w:val="both"/>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85"/>
      </w:r>
      <w:r w:rsidRPr="0073389C">
        <w:rPr>
          <w:lang w:val="sk-SK"/>
        </w:rPr>
        <w:t xml:space="preserve">, </w:t>
      </w:r>
      <w:r w:rsidR="00065C76">
        <w:rPr>
          <w:lang w:val="sk-SK"/>
        </w:rPr>
        <w:t xml:space="preserve">pričom dohoda, resp. jej prílohy obsahujú aj </w:t>
      </w:r>
      <w:r w:rsidR="00065C76" w:rsidRPr="00065C76">
        <w:rPr>
          <w:lang w:val="sk-SK"/>
        </w:rPr>
        <w:t>identifikáciu projektu, do ktorého je zamestnanec zapojený</w:t>
      </w:r>
      <w:r w:rsidR="00065C76">
        <w:rPr>
          <w:lang w:val="sk-SK"/>
        </w:rPr>
        <w:t xml:space="preserve"> a </w:t>
      </w:r>
      <w:r w:rsidR="00065C76" w:rsidRPr="00065C76">
        <w:rPr>
          <w:lang w:val="sk-SK"/>
        </w:rPr>
        <w:t>opis pracovnej činnosti (t.</w:t>
      </w:r>
      <w:r w:rsidR="00065C76">
        <w:rPr>
          <w:lang w:val="sk-SK"/>
        </w:rPr>
        <w:t xml:space="preserve"> </w:t>
      </w:r>
      <w:r w:rsidR="00065C76" w:rsidRPr="00065C76">
        <w:rPr>
          <w:lang w:val="sk-SK"/>
        </w:rPr>
        <w:t>j. náplň práce) relevantnej pre projekt</w:t>
      </w:r>
      <w:r w:rsidR="00065C76">
        <w:rPr>
          <w:lang w:val="sk-SK"/>
        </w:rPr>
        <w:t>,</w:t>
      </w:r>
    </w:p>
    <w:p w14:paraId="7A55D13C" w14:textId="1AE26C33" w:rsidR="009D7F63" w:rsidRPr="0073389C" w:rsidRDefault="009D7F63" w:rsidP="00167090">
      <w:pPr>
        <w:pStyle w:val="Bulletslevel1"/>
        <w:spacing w:after="120" w:line="288" w:lineRule="auto"/>
        <w:ind w:left="567" w:hanging="283"/>
        <w:jc w:val="both"/>
        <w:rPr>
          <w:lang w:val="sk-SK"/>
        </w:rPr>
      </w:pPr>
      <w:r w:rsidRPr="0073389C">
        <w:rPr>
          <w:lang w:val="sk-SK"/>
        </w:rPr>
        <w:t>pracovný výkaz (všeobecný pracovný výkaz</w:t>
      </w:r>
      <w:r w:rsidRPr="0073389C">
        <w:rPr>
          <w:rStyle w:val="Odkaznapoznmkupodiarou"/>
          <w:rFonts w:cs="Arial"/>
          <w:i/>
          <w:iCs/>
          <w:sz w:val="19"/>
          <w:szCs w:val="19"/>
          <w:lang w:val="sk-SK"/>
        </w:rPr>
        <w:footnoteReference w:id="86"/>
      </w:r>
      <w:r w:rsidRPr="0073389C">
        <w:rPr>
          <w:lang w:val="sk-SK"/>
        </w:rPr>
        <w:t xml:space="preserve"> príloha č. </w:t>
      </w:r>
      <w:r w:rsidR="00B50E09">
        <w:rPr>
          <w:lang w:val="sk-SK"/>
        </w:rPr>
        <w:t>7</w:t>
      </w:r>
      <w:r w:rsidR="00C3772E">
        <w:rPr>
          <w:lang w:val="sk-SK"/>
        </w:rPr>
        <w:t>)</w:t>
      </w:r>
      <w:r w:rsidR="00CA5224">
        <w:rPr>
          <w:lang w:val="sk-SK"/>
        </w:rPr>
        <w:t>,</w:t>
      </w:r>
    </w:p>
    <w:p w14:paraId="7A55D13D" w14:textId="715BF129"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4F6E2318" w14:textId="5C4E4573"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7A55D13E"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1AF49657"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67D14494"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F3B5903" w14:textId="6240C27F"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A55D140" w14:textId="41CB37E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14:paraId="7A55D141" w14:textId="2C2D4F33"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87"/>
      </w:r>
      <w:r w:rsidR="009D7F63" w:rsidRPr="00FE024C">
        <w:rPr>
          <w:lang w:val="sk-SK"/>
        </w:rPr>
        <w:t>, ak je účet identifikovaný v zmluvnom vzťahu (napr. v dohode), prijímateľ nie je povinný predkladať súhlas s poukazovaním mzdy na účet,</w:t>
      </w:r>
    </w:p>
    <w:p w14:paraId="4C7E5AB2" w14:textId="727A80AC"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42" w14:textId="0D8782F2" w:rsidR="009D7F63" w:rsidRPr="0073389C" w:rsidRDefault="00C9370F" w:rsidP="00167090">
      <w:pPr>
        <w:pStyle w:val="Bulletslevel1"/>
        <w:spacing w:after="120" w:line="288" w:lineRule="auto"/>
        <w:ind w:left="567" w:hanging="283"/>
        <w:jc w:val="both"/>
        <w:rPr>
          <w:i/>
          <w:iCs/>
          <w:lang w:val="sk-SK"/>
        </w:rPr>
      </w:pPr>
      <w:r>
        <w:rPr>
          <w:lang w:val="sk-SK"/>
        </w:rPr>
        <w:lastRenderedPageBreak/>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7A55D143" w14:textId="655C880B"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7A55D144" w14:textId="219EF5FB"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7A55D146" w14:textId="614411AC" w:rsidR="009D7F63" w:rsidRPr="003911A6"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7475E562" w14:textId="341D6FDC" w:rsidR="006405AA" w:rsidRDefault="00501447" w:rsidP="008F3E68">
      <w:pPr>
        <w:pStyle w:val="Bulletslevel1"/>
        <w:numPr>
          <w:ilvl w:val="0"/>
          <w:numId w:val="0"/>
        </w:numPr>
        <w:spacing w:after="120" w:line="288" w:lineRule="auto"/>
        <w:jc w:val="both"/>
        <w:rPr>
          <w:rFonts w:eastAsia="Times New Roman" w:cs="Arial"/>
          <w:b/>
          <w:color w:val="auto"/>
          <w:szCs w:val="19"/>
          <w:lang w:val="sk-SK" w:eastAsia="en-US"/>
        </w:rPr>
      </w:pPr>
      <w:ins w:id="580" w:author="Autor">
        <w:r>
          <w:rPr>
            <w:rFonts w:eastAsia="Times New Roman" w:cs="Arial"/>
            <w:b/>
            <w:color w:val="auto"/>
            <w:szCs w:val="19"/>
            <w:lang w:val="sk-SK" w:eastAsia="en-US"/>
          </w:rPr>
          <w:t>V prípade národných projektov je možné p</w:t>
        </w:r>
      </w:ins>
      <w:del w:id="581" w:author="Autor">
        <w:r w:rsidR="006405AA" w:rsidDel="00501447">
          <w:rPr>
            <w:rFonts w:eastAsia="Times New Roman" w:cs="Arial"/>
            <w:b/>
            <w:color w:val="auto"/>
            <w:szCs w:val="19"/>
            <w:lang w:val="sk-SK" w:eastAsia="en-US"/>
          </w:rPr>
          <w:delText>P</w:delText>
        </w:r>
      </w:del>
      <w:r w:rsidR="006405AA">
        <w:rPr>
          <w:rFonts w:eastAsia="Times New Roman" w:cs="Arial"/>
          <w:b/>
          <w:color w:val="auto"/>
          <w:szCs w:val="19"/>
          <w:lang w:val="sk-SK" w:eastAsia="en-US"/>
        </w:rPr>
        <w:t>ersonálne výdavky – interné (pracovná zmluva, dohody</w:t>
      </w:r>
      <w:r w:rsidR="006405AA" w:rsidRPr="005668B8">
        <w:rPr>
          <w:rFonts w:eastAsia="Times New Roman" w:cs="Arial"/>
          <w:b/>
          <w:color w:val="auto"/>
          <w:szCs w:val="19"/>
          <w:lang w:val="sk-SK" w:eastAsia="en-US"/>
        </w:rPr>
        <w:t xml:space="preserve">) </w:t>
      </w:r>
      <w:del w:id="582" w:author="Autor">
        <w:r w:rsidR="006405AA" w:rsidRPr="008F3E68" w:rsidDel="00501447">
          <w:rPr>
            <w:rFonts w:eastAsia="Times New Roman" w:cs="Arial"/>
            <w:b/>
            <w:color w:val="auto"/>
            <w:szCs w:val="19"/>
            <w:lang w:val="sk-SK" w:eastAsia="en-US"/>
          </w:rPr>
          <w:delText xml:space="preserve">je možné </w:delText>
        </w:r>
      </w:del>
      <w:r w:rsidR="006405AA" w:rsidRPr="008F3E68">
        <w:rPr>
          <w:rFonts w:eastAsia="Times New Roman" w:cs="Arial"/>
          <w:b/>
          <w:color w:val="auto"/>
          <w:szCs w:val="19"/>
          <w:lang w:val="sk-SK" w:eastAsia="en-US"/>
        </w:rPr>
        <w:t>predkladať</w:t>
      </w:r>
      <w:r w:rsidR="006405AA">
        <w:rPr>
          <w:rFonts w:eastAsia="Times New Roman" w:cs="Arial"/>
          <w:color w:val="auto"/>
          <w:szCs w:val="19"/>
          <w:lang w:val="sk-SK" w:eastAsia="en-US"/>
        </w:rPr>
        <w:t xml:space="preserve"> </w:t>
      </w:r>
      <w:r w:rsidR="006405AA" w:rsidRPr="008F3E68">
        <w:rPr>
          <w:rFonts w:eastAsia="Times New Roman" w:cs="Arial"/>
          <w:b/>
          <w:color w:val="auto"/>
          <w:szCs w:val="19"/>
          <w:lang w:val="sk-SK" w:eastAsia="en-US"/>
        </w:rPr>
        <w:t xml:space="preserve">prostredníctvom sumarizačných hárkov – personálne výdavky (príloha č. 9 </w:t>
      </w:r>
      <w:r w:rsidR="00DF17DB">
        <w:rPr>
          <w:rFonts w:eastAsia="Times New Roman" w:cs="Arial"/>
          <w:b/>
          <w:color w:val="auto"/>
          <w:szCs w:val="19"/>
          <w:lang w:val="sk-SK" w:eastAsia="en-US"/>
        </w:rPr>
        <w:t>resp.</w:t>
      </w:r>
      <w:r w:rsidR="006405AA" w:rsidRPr="00DB1B99">
        <w:rPr>
          <w:rFonts w:eastAsia="Times New Roman" w:cs="Arial"/>
          <w:b/>
          <w:color w:val="auto"/>
          <w:szCs w:val="19"/>
          <w:lang w:val="sk-SK" w:eastAsia="en-US"/>
        </w:rPr>
        <w:t> 10)</w:t>
      </w:r>
      <w:r w:rsidR="001E046B">
        <w:rPr>
          <w:rFonts w:eastAsia="Times New Roman" w:cs="Arial"/>
          <w:b/>
          <w:color w:val="auto"/>
          <w:szCs w:val="19"/>
          <w:lang w:val="sk-SK" w:eastAsia="en-US"/>
        </w:rPr>
        <w:t>,</w:t>
      </w:r>
      <w:r w:rsidR="006405AA">
        <w:rPr>
          <w:rFonts w:eastAsia="Times New Roman" w:cs="Arial"/>
          <w:b/>
          <w:color w:val="auto"/>
          <w:szCs w:val="19"/>
          <w:lang w:val="sk-SK" w:eastAsia="en-US"/>
        </w:rPr>
        <w:t xml:space="preserve"> avšak len na základe písomného rozhodnutia </w:t>
      </w:r>
      <w:r w:rsidR="000D06A7">
        <w:rPr>
          <w:rFonts w:eastAsia="Times New Roman" w:cs="Arial"/>
          <w:b/>
          <w:color w:val="auto"/>
          <w:szCs w:val="19"/>
          <w:lang w:val="sk-SK" w:eastAsia="en-US"/>
        </w:rPr>
        <w:t>udeleného prijímateľovi zo strany poskytovateľa</w:t>
      </w:r>
      <w:r w:rsidR="00B26D31">
        <w:rPr>
          <w:rStyle w:val="Odkaznapoznmkupodiarou"/>
          <w:rFonts w:eastAsia="Times New Roman" w:cs="Arial"/>
          <w:b/>
          <w:color w:val="auto"/>
          <w:szCs w:val="19"/>
          <w:lang w:val="sk-SK" w:eastAsia="en-US"/>
        </w:rPr>
        <w:footnoteReference w:id="88"/>
      </w:r>
      <w:r w:rsidR="000D06A7">
        <w:rPr>
          <w:rFonts w:eastAsia="Times New Roman" w:cs="Arial"/>
          <w:b/>
          <w:color w:val="auto"/>
          <w:szCs w:val="19"/>
          <w:lang w:val="sk-SK" w:eastAsia="en-US"/>
        </w:rPr>
        <w:t>. V prípade predloženia personálnych výdavkov – interných prostredníctvom sumarizačných hárkov – personálne výdavky, bez predchádzajúceho rozhodnutia zo strany poskytovateľa, budú tieto výdavky posúdené za neoprávnené. Prijímateľ predloží nasledovnú dokumentáciu:</w:t>
      </w:r>
    </w:p>
    <w:p w14:paraId="5C1C5894" w14:textId="77777777" w:rsidR="000D06A7" w:rsidRPr="0073389C" w:rsidRDefault="000D06A7" w:rsidP="00B24995">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467F039D" w14:textId="77777777" w:rsidR="000D06A7" w:rsidRPr="0073389C" w:rsidRDefault="000D06A7" w:rsidP="007C1B0C">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5386C1A5" w14:textId="0EA6D85C" w:rsidR="000D06A7" w:rsidRPr="00EB0B04" w:rsidRDefault="000D06A7" w:rsidP="001577F1">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7254642B" w14:textId="36202E84" w:rsidR="00E66C1E" w:rsidRPr="00667C12" w:rsidRDefault="000D06A7" w:rsidP="00DB1B99">
      <w:pPr>
        <w:pStyle w:val="Bulletslevel1"/>
        <w:spacing w:after="120" w:line="288" w:lineRule="auto"/>
        <w:ind w:left="567" w:hanging="283"/>
        <w:jc w:val="both"/>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r w:rsidR="00845F73">
        <w:rPr>
          <w:lang w:val="sk-SK"/>
        </w:rPr>
        <w:t>.</w:t>
      </w:r>
    </w:p>
    <w:p w14:paraId="41263BBE" w14:textId="52A8A6FF" w:rsidR="00204380" w:rsidRPr="00DB1B99" w:rsidRDefault="00204380" w:rsidP="00DB1B99">
      <w:pPr>
        <w:pStyle w:val="Bulletslevel1"/>
        <w:numPr>
          <w:ilvl w:val="0"/>
          <w:numId w:val="0"/>
        </w:numPr>
        <w:spacing w:after="120" w:line="288" w:lineRule="auto"/>
        <w:jc w:val="both"/>
        <w:rPr>
          <w:rFonts w:eastAsia="Times New Roman" w:cs="Arial"/>
          <w:b/>
          <w:color w:val="auto"/>
          <w:szCs w:val="19"/>
          <w:lang w:val="sk-SK" w:eastAsia="en-US"/>
        </w:rPr>
      </w:pPr>
      <w:r w:rsidRPr="00DB1B99">
        <w:rPr>
          <w:rFonts w:eastAsia="Times New Roman" w:cs="Arial"/>
          <w:b/>
          <w:color w:val="auto"/>
          <w:szCs w:val="19"/>
          <w:lang w:val="sk-SK" w:eastAsia="en-US"/>
        </w:rPr>
        <w:t>Prijímateľ je povinný archivovať relevantnú dokumentáciu (</w:t>
      </w:r>
      <w:r w:rsidR="00612704">
        <w:rPr>
          <w:rFonts w:eastAsia="Times New Roman" w:cs="Arial"/>
          <w:b/>
          <w:color w:val="auto"/>
          <w:szCs w:val="19"/>
          <w:lang w:val="sk-SK" w:eastAsia="en-US"/>
        </w:rPr>
        <w:t>výplatné pásky</w:t>
      </w:r>
      <w:r w:rsidRPr="00DB1B99">
        <w:rPr>
          <w:rFonts w:eastAsia="Times New Roman" w:cs="Arial"/>
          <w:b/>
          <w:color w:val="auto"/>
          <w:szCs w:val="19"/>
          <w:lang w:val="sk-SK" w:eastAsia="en-US"/>
        </w:rPr>
        <w:t xml:space="preserve">, spôsob výpočty mzdy zamestnanca, atď.), ktorá nie je súčasťou dokumentácie zasielanej </w:t>
      </w:r>
      <w:r w:rsidR="00572B5D">
        <w:rPr>
          <w:rFonts w:eastAsia="Times New Roman" w:cs="Arial"/>
          <w:b/>
          <w:color w:val="auto"/>
          <w:szCs w:val="19"/>
          <w:lang w:val="sk-SK" w:eastAsia="en-US"/>
        </w:rPr>
        <w:t>poskytovateľovi</w:t>
      </w:r>
      <w:r w:rsidRPr="00DB1B99">
        <w:rPr>
          <w:rFonts w:eastAsia="Times New Roman" w:cs="Arial"/>
          <w:b/>
          <w:color w:val="auto"/>
          <w:szCs w:val="19"/>
          <w:lang w:val="sk-SK" w:eastAsia="en-US"/>
        </w:rPr>
        <w:t xml:space="preserve"> v súlade so </w:t>
      </w:r>
      <w:r w:rsidR="00572B5D">
        <w:rPr>
          <w:rFonts w:eastAsia="Times New Roman" w:cs="Arial"/>
          <w:b/>
          <w:color w:val="auto"/>
          <w:szCs w:val="19"/>
          <w:lang w:val="sk-SK" w:eastAsia="en-US"/>
        </w:rPr>
        <w:t>z</w:t>
      </w:r>
      <w:r w:rsidRPr="00DB1B99">
        <w:rPr>
          <w:rFonts w:eastAsia="Times New Roman" w:cs="Arial"/>
          <w:b/>
          <w:color w:val="auto"/>
          <w:szCs w:val="19"/>
          <w:lang w:val="sk-SK" w:eastAsia="en-US"/>
        </w:rPr>
        <w:t>mluvou</w:t>
      </w:r>
      <w:r w:rsidR="00572B5D">
        <w:rPr>
          <w:rFonts w:eastAsia="Times New Roman" w:cs="Arial"/>
          <w:b/>
          <w:color w:val="auto"/>
          <w:szCs w:val="19"/>
          <w:lang w:val="sk-SK" w:eastAsia="en-US"/>
        </w:rPr>
        <w:t xml:space="preserve"> o NFP</w:t>
      </w:r>
      <w:r w:rsidRPr="00DB1B99">
        <w:rPr>
          <w:rFonts w:eastAsia="Times New Roman" w:cs="Arial"/>
          <w:b/>
          <w:color w:val="auto"/>
          <w:szCs w:val="19"/>
          <w:lang w:val="sk-SK" w:eastAsia="en-US"/>
        </w:rPr>
        <w:t>. Prijímateľ je povinný na základe tejto dokumentácie umožniť overenie nárokovaných výdavkov prostredníctvom sumarizačných hárkov</w:t>
      </w:r>
      <w:r w:rsidR="00572B5D">
        <w:rPr>
          <w:rFonts w:eastAsia="Times New Roman" w:cs="Arial"/>
          <w:b/>
          <w:color w:val="auto"/>
          <w:szCs w:val="19"/>
          <w:lang w:val="sk-SK" w:eastAsia="en-US"/>
        </w:rPr>
        <w:t xml:space="preserve"> – personálne výdavky</w:t>
      </w:r>
      <w:r w:rsidRPr="00DB1B99">
        <w:rPr>
          <w:rFonts w:eastAsia="Times New Roman" w:cs="Arial"/>
          <w:b/>
          <w:color w:val="auto"/>
          <w:szCs w:val="19"/>
          <w:lang w:val="sk-SK" w:eastAsia="en-US"/>
        </w:rPr>
        <w:t>.</w:t>
      </w:r>
    </w:p>
    <w:p w14:paraId="7A55D147"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7A55D148" w14:textId="116A1686"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7A55D149" w14:textId="2DEEBE70"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7A55D14A"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A55D14B" w14:textId="3B0CAB86" w:rsidR="009D7F63" w:rsidRPr="0073389C" w:rsidRDefault="009D7F63" w:rsidP="009D7F63">
      <w:pPr>
        <w:pStyle w:val="Bulletslevel1"/>
        <w:ind w:left="567" w:hanging="283"/>
        <w:rPr>
          <w:lang w:val="sk-SK"/>
        </w:rPr>
      </w:pPr>
      <w:r w:rsidRPr="0073389C">
        <w:rPr>
          <w:lang w:val="sk-SK"/>
        </w:rPr>
        <w:t xml:space="preserve">faktúra (ak relevantné), </w:t>
      </w:r>
    </w:p>
    <w:p w14:paraId="7A55D14C" w14:textId="77777777" w:rsidR="009D7F63" w:rsidRPr="0073389C" w:rsidRDefault="009D7F63" w:rsidP="009D7F63">
      <w:pPr>
        <w:pStyle w:val="Bulletslevel1"/>
        <w:ind w:left="567" w:hanging="283"/>
        <w:rPr>
          <w:lang w:val="sk-SK"/>
        </w:rPr>
      </w:pPr>
      <w:r w:rsidRPr="0073389C">
        <w:rPr>
          <w:lang w:val="sk-SK"/>
        </w:rPr>
        <w:lastRenderedPageBreak/>
        <w:t xml:space="preserve">preberací protokol o vykonaní príslušných aktivít, prác (ak relevantné), </w:t>
      </w:r>
    </w:p>
    <w:p w14:paraId="0D841E96" w14:textId="7B5DA948" w:rsidR="00B9414D" w:rsidRPr="0073389C" w:rsidRDefault="00B9414D" w:rsidP="00B9414D">
      <w:pPr>
        <w:pStyle w:val="Bulletslevel1"/>
        <w:spacing w:after="120" w:line="288" w:lineRule="auto"/>
        <w:ind w:left="567" w:hanging="283"/>
        <w:jc w:val="both"/>
        <w:rPr>
          <w:lang w:val="sk-SK"/>
        </w:rPr>
      </w:pPr>
      <w:r w:rsidRPr="0073389C">
        <w:rPr>
          <w:lang w:val="sk-SK"/>
        </w:rPr>
        <w:t>pracovný výkaz (všeobecný pracovný výkaz</w:t>
      </w:r>
      <w:r w:rsidR="00003B20">
        <w:rPr>
          <w:rFonts w:cs="Arial"/>
          <w:i/>
          <w:iCs/>
          <w:szCs w:val="19"/>
          <w:lang w:val="sk-SK"/>
        </w:rPr>
        <w:t xml:space="preserve"> -</w:t>
      </w:r>
      <w:r w:rsidRPr="0073389C">
        <w:rPr>
          <w:lang w:val="sk-SK"/>
        </w:rPr>
        <w:t xml:space="preserve"> príloha č. </w:t>
      </w:r>
      <w:r>
        <w:rPr>
          <w:lang w:val="sk-SK"/>
        </w:rPr>
        <w:t>7),</w:t>
      </w:r>
    </w:p>
    <w:p w14:paraId="7A55D14E" w14:textId="6D3C823E"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5BBBEF8C" w14:textId="0C23A0F3"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008F5719" w14:textId="77777777" w:rsidR="0042442A" w:rsidRPr="0073389C" w:rsidRDefault="0042442A"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Náhrada mzdy a platu </w:t>
      </w:r>
    </w:p>
    <w:p w14:paraId="160CFB5A" w14:textId="019ABDEF" w:rsidR="0042442A"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2327CD4" w14:textId="77777777" w:rsidR="003F06E8" w:rsidRPr="0073389C" w:rsidRDefault="003F06E8" w:rsidP="00151D4D">
      <w:pPr>
        <w:pStyle w:val="Bulletslevel1"/>
        <w:numPr>
          <w:ilvl w:val="1"/>
          <w:numId w:val="69"/>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2CBA90E1" w14:textId="77777777" w:rsidR="00AD5D29" w:rsidRDefault="003F06E8" w:rsidP="00151D4D">
      <w:pPr>
        <w:pStyle w:val="Bulletslevel1"/>
        <w:numPr>
          <w:ilvl w:val="1"/>
          <w:numId w:val="69"/>
        </w:numPr>
        <w:spacing w:after="120" w:line="288" w:lineRule="auto"/>
        <w:ind w:left="567" w:hanging="283"/>
        <w:rPr>
          <w:lang w:val="sk-SK"/>
        </w:rPr>
      </w:pPr>
      <w:r w:rsidRPr="0073389C">
        <w:rPr>
          <w:lang w:val="sk-SK"/>
        </w:rPr>
        <w:t xml:space="preserve">mzdový list, resp. výplatnú pásku, </w:t>
      </w:r>
    </w:p>
    <w:p w14:paraId="38DA1398" w14:textId="0C54C4E2" w:rsidR="007A65A7" w:rsidRPr="007A65A7" w:rsidRDefault="007A65A7" w:rsidP="00151D4D">
      <w:pPr>
        <w:pStyle w:val="Bulletslevel1"/>
        <w:numPr>
          <w:ilvl w:val="1"/>
          <w:numId w:val="69"/>
        </w:numPr>
        <w:spacing w:after="120" w:line="288" w:lineRule="auto"/>
        <w:ind w:left="567" w:hanging="283"/>
        <w:rPr>
          <w:lang w:val="sk-SK"/>
        </w:rPr>
      </w:pPr>
      <w:r>
        <w:rPr>
          <w:lang w:val="sk-SK"/>
        </w:rPr>
        <w:t>mesačný výkaz poistného a príspevkov do Sociálnej poisťovne,</w:t>
      </w:r>
    </w:p>
    <w:p w14:paraId="212E7208" w14:textId="77777777" w:rsidR="007A65A7" w:rsidRDefault="007A65A7" w:rsidP="00151D4D">
      <w:pPr>
        <w:pStyle w:val="Bulletslevel1"/>
        <w:numPr>
          <w:ilvl w:val="1"/>
          <w:numId w:val="69"/>
        </w:numPr>
        <w:spacing w:after="120" w:line="288" w:lineRule="auto"/>
        <w:ind w:left="567" w:hanging="283"/>
        <w:rPr>
          <w:lang w:val="sk-SK"/>
        </w:rPr>
      </w:pPr>
      <w:r>
        <w:rPr>
          <w:lang w:val="sk-SK"/>
        </w:rPr>
        <w:t>výkaz preddavkov na poistné na verejné zdravotné poistenie,</w:t>
      </w:r>
    </w:p>
    <w:p w14:paraId="0786050A" w14:textId="29EDA23E" w:rsidR="007A65A7" w:rsidRPr="007A65A7" w:rsidRDefault="007A65A7" w:rsidP="00151D4D">
      <w:pPr>
        <w:pStyle w:val="Bulletslevel1"/>
        <w:numPr>
          <w:ilvl w:val="1"/>
          <w:numId w:val="69"/>
        </w:numPr>
        <w:spacing w:after="120" w:line="288" w:lineRule="auto"/>
        <w:ind w:left="567" w:hanging="283"/>
        <w:rPr>
          <w:lang w:val="sk-SK"/>
        </w:rPr>
      </w:pPr>
      <w:r>
        <w:rPr>
          <w:lang w:val="sk-SK"/>
        </w:rPr>
        <w:t>prehľad o zrazených a odvedených preddavkoch na daň,</w:t>
      </w:r>
    </w:p>
    <w:p w14:paraId="0B13780D" w14:textId="2FD9915B" w:rsidR="0042442A" w:rsidRPr="0073389C"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4C6D606E" w14:textId="5D81FA25" w:rsidR="001407FE"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57209B66" w14:textId="13100F12"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89"/>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1A3C7226" w14:textId="3F975C2C"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 xml:space="preserve">(príloha č. </w:t>
      </w:r>
      <w:r w:rsidR="009E23C2">
        <w:rPr>
          <w:lang w:val="sk-SK"/>
        </w:rPr>
        <w:t>36</w:t>
      </w:r>
      <w:r>
        <w:rPr>
          <w:lang w:val="sk-SK"/>
        </w:rPr>
        <w:t>)</w:t>
      </w:r>
      <w:r w:rsidRPr="007E5812">
        <w:rPr>
          <w:lang w:val="sk-SK"/>
        </w:rPr>
        <w:t>,</w:t>
      </w:r>
    </w:p>
    <w:p w14:paraId="382C5245" w14:textId="511567A5" w:rsidR="0042442A" w:rsidRPr="0073389C"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12E00AF1" w14:textId="77777777" w:rsidR="004A54D4" w:rsidRPr="00DD30A9" w:rsidRDefault="0042442A" w:rsidP="00151D4D">
      <w:pPr>
        <w:pStyle w:val="Default"/>
        <w:numPr>
          <w:ilvl w:val="1"/>
          <w:numId w:val="69"/>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p>
    <w:p w14:paraId="51006E78" w14:textId="22D1F076" w:rsidR="004A54D4" w:rsidRDefault="00FC6468" w:rsidP="004A54D4">
      <w:pPr>
        <w:pStyle w:val="Bulletslevel1"/>
        <w:numPr>
          <w:ilvl w:val="0"/>
          <w:numId w:val="0"/>
        </w:numPr>
        <w:spacing w:after="120" w:line="288" w:lineRule="auto"/>
        <w:jc w:val="both"/>
        <w:rPr>
          <w:rFonts w:eastAsia="Times New Roman" w:cs="Arial"/>
          <w:b/>
          <w:color w:val="auto"/>
          <w:szCs w:val="19"/>
          <w:lang w:val="sk-SK" w:eastAsia="en-US"/>
        </w:rPr>
      </w:pPr>
      <w:ins w:id="583" w:author="Autor">
        <w:r>
          <w:rPr>
            <w:rFonts w:eastAsia="Times New Roman" w:cs="Arial"/>
            <w:b/>
            <w:color w:val="auto"/>
            <w:szCs w:val="19"/>
            <w:lang w:val="sk-SK" w:eastAsia="en-US"/>
          </w:rPr>
          <w:t>V prípade národných projektov je možné p</w:t>
        </w:r>
      </w:ins>
      <w:del w:id="584" w:author="Autor">
        <w:r w:rsidR="004A54D4" w:rsidDel="00FC6468">
          <w:rPr>
            <w:rFonts w:eastAsia="Times New Roman" w:cs="Arial"/>
            <w:b/>
            <w:color w:val="auto"/>
            <w:szCs w:val="19"/>
            <w:lang w:val="sk-SK" w:eastAsia="en-US"/>
          </w:rPr>
          <w:delText>P</w:delText>
        </w:r>
      </w:del>
      <w:r w:rsidR="004A54D4">
        <w:rPr>
          <w:rFonts w:eastAsia="Times New Roman" w:cs="Arial"/>
          <w:b/>
          <w:color w:val="auto"/>
          <w:szCs w:val="19"/>
          <w:lang w:val="sk-SK" w:eastAsia="en-US"/>
        </w:rPr>
        <w:t>ersonálne výdavky – náhrada mzdy a platu</w:t>
      </w:r>
      <w:r w:rsidR="004A54D4" w:rsidRPr="005668B8">
        <w:rPr>
          <w:rFonts w:eastAsia="Times New Roman" w:cs="Arial"/>
          <w:b/>
          <w:color w:val="auto"/>
          <w:szCs w:val="19"/>
          <w:lang w:val="sk-SK" w:eastAsia="en-US"/>
        </w:rPr>
        <w:t xml:space="preserve"> </w:t>
      </w:r>
      <w:del w:id="585" w:author="Autor">
        <w:r w:rsidR="004A54D4" w:rsidRPr="00EB0B04" w:rsidDel="00FC6468">
          <w:rPr>
            <w:rFonts w:eastAsia="Times New Roman" w:cs="Arial"/>
            <w:b/>
            <w:color w:val="auto"/>
            <w:szCs w:val="19"/>
            <w:lang w:val="sk-SK" w:eastAsia="en-US"/>
          </w:rPr>
          <w:delText xml:space="preserve">je možné </w:delText>
        </w:r>
      </w:del>
      <w:r w:rsidR="004A54D4" w:rsidRPr="00EB0B04">
        <w:rPr>
          <w:rFonts w:eastAsia="Times New Roman" w:cs="Arial"/>
          <w:b/>
          <w:color w:val="auto"/>
          <w:szCs w:val="19"/>
          <w:lang w:val="sk-SK" w:eastAsia="en-US"/>
        </w:rPr>
        <w:t>predkladať</w:t>
      </w:r>
      <w:r w:rsidR="004A54D4">
        <w:rPr>
          <w:rFonts w:eastAsia="Times New Roman" w:cs="Arial"/>
          <w:color w:val="auto"/>
          <w:szCs w:val="19"/>
          <w:lang w:val="sk-SK" w:eastAsia="en-US"/>
        </w:rPr>
        <w:t xml:space="preserve"> </w:t>
      </w:r>
      <w:r w:rsidR="004A54D4" w:rsidRPr="00EB0B04">
        <w:rPr>
          <w:rFonts w:eastAsia="Times New Roman" w:cs="Arial"/>
          <w:b/>
          <w:color w:val="auto"/>
          <w:szCs w:val="19"/>
          <w:lang w:val="sk-SK" w:eastAsia="en-US"/>
        </w:rPr>
        <w:t xml:space="preserve">prostredníctvom sumarizačných hárkov – personálne výdavky (príloha č. 9 </w:t>
      </w:r>
      <w:r w:rsidR="00F97ECE">
        <w:rPr>
          <w:rFonts w:eastAsia="Times New Roman" w:cs="Arial"/>
          <w:b/>
          <w:color w:val="auto"/>
          <w:szCs w:val="19"/>
          <w:lang w:val="sk-SK" w:eastAsia="en-US"/>
        </w:rPr>
        <w:t>resp.</w:t>
      </w:r>
      <w:r w:rsidR="004A54D4" w:rsidRPr="00EB0B04">
        <w:rPr>
          <w:rFonts w:eastAsia="Times New Roman" w:cs="Arial"/>
          <w:b/>
          <w:color w:val="auto"/>
          <w:szCs w:val="19"/>
          <w:lang w:val="sk-SK" w:eastAsia="en-US"/>
        </w:rPr>
        <w:t> 10)</w:t>
      </w:r>
      <w:r w:rsidR="004A54D4">
        <w:rPr>
          <w:rFonts w:eastAsia="Times New Roman" w:cs="Arial"/>
          <w:b/>
          <w:color w:val="auto"/>
          <w:szCs w:val="19"/>
          <w:lang w:val="sk-SK" w:eastAsia="en-US"/>
        </w:rPr>
        <w:t>, avšak len na základe písomného rozhodnutia udeleného prijímateľovi zo strany poskytovateľa</w:t>
      </w:r>
      <w:r w:rsidR="002C66B3">
        <w:rPr>
          <w:rStyle w:val="Odkaznapoznmkupodiarou"/>
          <w:rFonts w:eastAsia="Times New Roman" w:cs="Arial"/>
          <w:b/>
          <w:color w:val="auto"/>
          <w:szCs w:val="19"/>
          <w:lang w:val="sk-SK" w:eastAsia="en-US"/>
        </w:rPr>
        <w:footnoteReference w:id="90"/>
      </w:r>
      <w:r w:rsidR="004A54D4">
        <w:rPr>
          <w:rFonts w:eastAsia="Times New Roman" w:cs="Arial"/>
          <w:b/>
          <w:color w:val="auto"/>
          <w:szCs w:val="19"/>
          <w:lang w:val="sk-SK" w:eastAsia="en-US"/>
        </w:rPr>
        <w:t xml:space="preserve">. V prípade predloženia personálnych výdavkov – </w:t>
      </w:r>
      <w:r w:rsidR="001577F1">
        <w:rPr>
          <w:rFonts w:eastAsia="Times New Roman" w:cs="Arial"/>
          <w:b/>
          <w:color w:val="auto"/>
          <w:szCs w:val="19"/>
          <w:lang w:val="sk-SK" w:eastAsia="en-US"/>
        </w:rPr>
        <w:t>náhrady mzdy a platu</w:t>
      </w:r>
      <w:r w:rsidR="004A54D4">
        <w:rPr>
          <w:rFonts w:eastAsia="Times New Roman" w:cs="Arial"/>
          <w:b/>
          <w:color w:val="auto"/>
          <w:szCs w:val="19"/>
          <w:lang w:val="sk-SK" w:eastAsia="en-US"/>
        </w:rPr>
        <w:t xml:space="preserve"> prostredníctvom </w:t>
      </w:r>
      <w:r w:rsidR="004A54D4">
        <w:rPr>
          <w:rFonts w:eastAsia="Times New Roman" w:cs="Arial"/>
          <w:b/>
          <w:color w:val="auto"/>
          <w:szCs w:val="19"/>
          <w:lang w:val="sk-SK" w:eastAsia="en-US"/>
        </w:rPr>
        <w:lastRenderedPageBreak/>
        <w:t>sumarizačných hárkov – personálne výdavky, bez predchádzajúceho rozhodnutia zo strany poskytovateľa, budú tieto výdavky posúdené za neoprávnené. Prijímateľ predloží nasledovnú dokumentáciu:</w:t>
      </w:r>
    </w:p>
    <w:p w14:paraId="189ADE78"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08555227"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4C3D4A41" w14:textId="77777777" w:rsidR="004A54D4" w:rsidRPr="00EB0B04" w:rsidRDefault="004A54D4" w:rsidP="004A54D4">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66568045" w14:textId="77777777" w:rsidR="004A54D4" w:rsidRDefault="004A54D4" w:rsidP="004A54D4">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p>
    <w:p w14:paraId="1F83BD0C" w14:textId="1099B55C" w:rsidR="004A54D4" w:rsidRDefault="004A54D4" w:rsidP="004A54D4">
      <w:pPr>
        <w:pStyle w:val="Bulletslevel1"/>
        <w:spacing w:after="120" w:line="288" w:lineRule="auto"/>
        <w:ind w:left="567" w:hanging="283"/>
        <w:rPr>
          <w:lang w:val="sk-SK"/>
        </w:rPr>
      </w:pPr>
      <w:r w:rsidRPr="00EB0B04">
        <w:rPr>
          <w:lang w:val="sk-SK"/>
        </w:rPr>
        <w:t xml:space="preserve">prezenčná listina (dátum, miesto, čas trvania, názov aktivity a podpis </w:t>
      </w:r>
      <w:r>
        <w:rPr>
          <w:lang w:val="sk-SK"/>
        </w:rPr>
        <w:t xml:space="preserve">účastníka </w:t>
      </w:r>
      <w:r w:rsidR="00FE08C9">
        <w:rPr>
          <w:lang w:val="sk-SK"/>
        </w:rPr>
        <w:t>projektu</w:t>
      </w:r>
      <w:r w:rsidRPr="00EB0B04">
        <w:rPr>
          <w:lang w:val="sk-SK"/>
        </w:rPr>
        <w:t xml:space="preserve">) - príloha č. </w:t>
      </w:r>
      <w:r>
        <w:rPr>
          <w:lang w:val="sk-SK"/>
        </w:rPr>
        <w:t>12.</w:t>
      </w:r>
    </w:p>
    <w:p w14:paraId="5B322424" w14:textId="2C46C4E2" w:rsidR="00BC103F" w:rsidRPr="00DD30A9" w:rsidRDefault="004A54D4" w:rsidP="00DD30A9">
      <w:pPr>
        <w:pStyle w:val="Default"/>
        <w:spacing w:before="120" w:after="120" w:line="288" w:lineRule="auto"/>
        <w:jc w:val="both"/>
        <w:rPr>
          <w:rFonts w:ascii="Arial" w:hAnsi="Arial" w:cs="Arial"/>
          <w:b/>
          <w:color w:val="auto"/>
          <w:sz w:val="19"/>
          <w:szCs w:val="19"/>
          <w:lang w:val="sk-SK"/>
        </w:rPr>
      </w:pPr>
      <w:r w:rsidRPr="00DD30A9">
        <w:rPr>
          <w:rFonts w:ascii="Arial" w:hAnsi="Arial" w:cs="Arial"/>
          <w:b/>
          <w:color w:val="auto"/>
          <w:sz w:val="19"/>
          <w:szCs w:val="19"/>
          <w:lang w:val="sk-SK"/>
        </w:rPr>
        <w:t>Prijímateľ je povinný archivovať relevantnú dokumentáciu (</w:t>
      </w:r>
      <w:r w:rsidR="00612704">
        <w:rPr>
          <w:rFonts w:ascii="Arial" w:hAnsi="Arial" w:cs="Arial"/>
          <w:b/>
          <w:color w:val="auto"/>
          <w:sz w:val="19"/>
          <w:szCs w:val="19"/>
          <w:lang w:val="sk-SK"/>
        </w:rPr>
        <w:t>výplatné pásky</w:t>
      </w:r>
      <w:r w:rsidRPr="00DD30A9">
        <w:rPr>
          <w:rFonts w:ascii="Arial" w:hAnsi="Arial" w:cs="Arial"/>
          <w:b/>
          <w:color w:val="auto"/>
          <w:sz w:val="19"/>
          <w:szCs w:val="19"/>
          <w:lang w:val="sk-SK"/>
        </w:rPr>
        <w:t>, spôsob výpočty mzdy zamestnanca, atď.), ktorá nie je súčasťou dokumentácie zasielanej poskytovateľovi v súlade so zmluvou o NFP. Prijímateľ je povinný na základe tejto dokumentácie umožniť overenie nárokovaných výdavkov prostredníctvom sumarizačných hárkov – personálne výdavky.</w:t>
      </w:r>
      <w:r w:rsidR="0042442A" w:rsidRPr="00DD30A9">
        <w:rPr>
          <w:rFonts w:ascii="Arial" w:hAnsi="Arial" w:cs="Arial"/>
          <w:b/>
          <w:color w:val="auto"/>
          <w:sz w:val="19"/>
          <w:szCs w:val="19"/>
          <w:lang w:val="sk-SK"/>
        </w:rPr>
        <w:t xml:space="preserve"> </w:t>
      </w:r>
    </w:p>
    <w:p w14:paraId="7A55D151" w14:textId="2DA14EF3"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7A55D152" w14:textId="42E9192A"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14:paraId="7A55D153" w14:textId="34523E0A"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14:paraId="7A55D154" w14:textId="35E267B6"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7A55D155" w14:textId="30C62494"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7A55D156" w14:textId="52440D4F"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7A55D157" w14:textId="11BF5723"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52A1CD85" w14:textId="0F897064"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91"/>
      </w:r>
      <w:r w:rsidRPr="0073389C">
        <w:rPr>
          <w:lang w:val="sk-SK"/>
        </w:rPr>
        <w:t xml:space="preserve">: žiadanka na prepravu (relevantná žiadanka na prepravu týkajúca sa projektu), kniha jázd (relevantné strany knihy jázd) s </w:t>
      </w:r>
      <w:r w:rsidRPr="0073389C">
        <w:rPr>
          <w:lang w:val="sk-SK"/>
        </w:rPr>
        <w:lastRenderedPageBreak/>
        <w:t xml:space="preserve">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7A55D158" w14:textId="0988A143"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7A55D159" w14:textId="599F36C5"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7A55D15B" w14:textId="69D2A3BA"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7A55D15C" w14:textId="4C04FC95"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7A55D15D"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7A55D15E"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A55D15F" w14:textId="73CF405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 </w:t>
      </w:r>
    </w:p>
    <w:p w14:paraId="7A55D160" w14:textId="736BC12F"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7A55D161"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6B7260F9" w14:textId="0E0CF851"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5D56AF8C" w14:textId="77777777" w:rsidR="000D06A7" w:rsidRDefault="009D7F63" w:rsidP="00E65E97">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prípadu vrátane úhrady výdavku, </w:t>
      </w:r>
    </w:p>
    <w:p w14:paraId="07DE0A95" w14:textId="77777777" w:rsidR="00D502D1" w:rsidRDefault="009D7F63" w:rsidP="00E65E97">
      <w:pPr>
        <w:pStyle w:val="Bulletslevel1"/>
        <w:spacing w:after="120" w:line="288" w:lineRule="auto"/>
        <w:ind w:left="567" w:hanging="283"/>
        <w:rPr>
          <w:lang w:val="sk-SK"/>
        </w:rPr>
      </w:pPr>
      <w:r w:rsidRPr="00C87533">
        <w:rPr>
          <w:lang w:val="sk-SK"/>
        </w:rPr>
        <w:t>spôsob výpočtu oprávnenej výšky výdavku (ak relevantné).</w:t>
      </w:r>
    </w:p>
    <w:p w14:paraId="17E6A09A" w14:textId="70E54DF5" w:rsidR="007E243E" w:rsidRPr="00DD30A9" w:rsidRDefault="00D502D1" w:rsidP="00DD30A9">
      <w:pPr>
        <w:pStyle w:val="Bulletslevel1"/>
        <w:numPr>
          <w:ilvl w:val="0"/>
          <w:numId w:val="0"/>
        </w:numPr>
        <w:spacing w:after="120" w:line="288" w:lineRule="auto"/>
        <w:jc w:val="both"/>
        <w:rPr>
          <w:b/>
          <w:lang w:val="sk-SK"/>
        </w:rPr>
      </w:pPr>
      <w:r w:rsidRPr="00DD30A9">
        <w:rPr>
          <w:b/>
          <w:lang w:val="sk-SK"/>
        </w:rPr>
        <w:t>Prijímateľ je povinný archivovať relevantnú dokumentáciu (</w:t>
      </w:r>
      <w:r>
        <w:rPr>
          <w:b/>
          <w:lang w:val="sk-SK"/>
        </w:rPr>
        <w:t>napr. cestovný lístok, doklad o ubytovaní, cestovný príkaz,</w:t>
      </w:r>
      <w:r w:rsidRPr="00DD30A9">
        <w:rPr>
          <w:b/>
          <w:lang w:val="sk-SK"/>
        </w:rPr>
        <w:t xml:space="preserve"> atď.), ktorá nie je súčasťou dokumentácie zasielanej poskytovateľovi v súlade so zmluvou o NFP. Prijímateľ je povinný na základe tejto dokumentácie umožniť overenie nárokovaných výdavkov prostredníctvom sumarizačných hárkov – </w:t>
      </w:r>
      <w:r>
        <w:rPr>
          <w:b/>
          <w:lang w:val="sk-SK"/>
        </w:rPr>
        <w:t>náhrady pri pracovnej ceste</w:t>
      </w:r>
      <w:r w:rsidRPr="00DD30A9">
        <w:rPr>
          <w:b/>
          <w:lang w:val="sk-SK"/>
        </w:rPr>
        <w:t>.</w:t>
      </w:r>
    </w:p>
    <w:p w14:paraId="1D9F9F8F" w14:textId="6F3FB604"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14:paraId="39B2F3FC" w14:textId="2A066E73"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78E02225" w14:textId="77777777"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498AD2C3" w14:textId="531208F0"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213B4FDA" w14:textId="68685B32"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7B7316C3" w14:textId="3807977B"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50888AB4" w14:textId="559E027E"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4C703253" w14:textId="537D98EE"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lastRenderedPageBreak/>
        <w:t>Cestovné náhrady (iným než vlastným zamestnancom)</w:t>
      </w:r>
    </w:p>
    <w:p w14:paraId="074769CE"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59B2BA88" w14:textId="1F4A1F88"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38AAE42D" w14:textId="0AC74B56"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0F0053FD" w14:textId="0946626D"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1AA2C8E2" w14:textId="1460D2EE"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720153E0"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5A406687" w14:textId="77777777" w:rsidR="0046756F" w:rsidRDefault="00531F46"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4C4435C6" w14:textId="73AA390F"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6FCFD288"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12CC90F0" w14:textId="6188C096"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E0FF75" w14:textId="242A76D4" w:rsidR="00C87533" w:rsidRPr="0073389C" w:rsidRDefault="00C87533" w:rsidP="00151D4D">
      <w:pPr>
        <w:pStyle w:val="Default"/>
        <w:numPr>
          <w:ilvl w:val="0"/>
          <w:numId w:val="68"/>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6EB51526" w14:textId="02AAAE58" w:rsidR="00C87533" w:rsidRPr="0073389C" w:rsidRDefault="00C87533" w:rsidP="00151D4D">
      <w:pPr>
        <w:pStyle w:val="Default"/>
        <w:numPr>
          <w:ilvl w:val="0"/>
          <w:numId w:val="6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3F9575B" w14:textId="77777777" w:rsidR="00C87533" w:rsidRPr="0073389C" w:rsidRDefault="00C87533" w:rsidP="00151D4D">
      <w:pPr>
        <w:pStyle w:val="Default"/>
        <w:numPr>
          <w:ilvl w:val="0"/>
          <w:numId w:val="6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55D164" w14:textId="28041340" w:rsidR="009D7F63" w:rsidRPr="00515B75" w:rsidRDefault="00C87533" w:rsidP="00151D4D">
      <w:pPr>
        <w:pStyle w:val="Default"/>
        <w:numPr>
          <w:ilvl w:val="0"/>
          <w:numId w:val="68"/>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77519CC" w14:textId="5CB7CBEB"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7A55D169" w14:textId="69F0A61B"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A55D16A" w14:textId="48338789"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7A55D16B" w14:textId="71C6FE3A"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7A55D16C" w14:textId="60B0387C"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78FE2403" w14:textId="1861E7FA"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14:paraId="7A55D16F" w14:textId="0C9CFB16"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lastRenderedPageBreak/>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7A55D170" w14:textId="0E257D7D"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7A55D171" w14:textId="491FB7D0"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A55D172" w14:textId="60DB8FAF" w:rsidR="009D7F63" w:rsidRDefault="00182CBF" w:rsidP="00151D4D">
      <w:pPr>
        <w:pStyle w:val="Default"/>
        <w:numPr>
          <w:ilvl w:val="1"/>
          <w:numId w:val="5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2087BF19" w14:textId="77777777" w:rsidR="00182CBF" w:rsidRPr="0073389C" w:rsidRDefault="00182CBF"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05A20324" w14:textId="77777777" w:rsidR="00376C28"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7A55D173" w14:textId="622426B5"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4FCE09AE" w14:textId="034A09B9" w:rsidR="00E5084E" w:rsidRPr="00CB2A99" w:rsidRDefault="009D7F63" w:rsidP="00151D4D">
      <w:pPr>
        <w:pStyle w:val="Default"/>
        <w:numPr>
          <w:ilvl w:val="1"/>
          <w:numId w:val="58"/>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7A55D176" w14:textId="2BE03C63"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7A55D177" w14:textId="2FA50FB9" w:rsidR="009D7F63" w:rsidRPr="0073389C" w:rsidRDefault="009D7F63" w:rsidP="00151D4D">
      <w:pPr>
        <w:pStyle w:val="Default"/>
        <w:numPr>
          <w:ilvl w:val="0"/>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7A55D178" w14:textId="76949040"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9" w14:textId="337A6B23" w:rsidR="009D7F63" w:rsidRPr="0073389C" w:rsidRDefault="00E717DB"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7A" w14:textId="1CAF1515"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B" w14:textId="0D48875C"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01CD4443" w14:textId="01913B5D" w:rsidR="00EA7E3A" w:rsidRPr="00CA3395" w:rsidRDefault="009D7F63" w:rsidP="00151D4D">
      <w:pPr>
        <w:pStyle w:val="Default"/>
        <w:numPr>
          <w:ilvl w:val="2"/>
          <w:numId w:val="60"/>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7" w14:textId="1CB48EB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7A55D188" w14:textId="3F8221A3"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7A55D189" w14:textId="0C05F0AE" w:rsidR="009D7F63" w:rsidRPr="0073389C" w:rsidRDefault="0050375E"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8A" w14:textId="024964B2"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B" w14:textId="5084EDC8"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C" w14:textId="0FD779AE"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D" w14:textId="18BF130E"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ADCFAD" w14:textId="77777777" w:rsidR="003324C5"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3" w14:textId="455D7512"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63DACA89" w14:textId="77777777" w:rsidR="005E643E" w:rsidRPr="0073389C" w:rsidRDefault="005E643E" w:rsidP="00151D4D">
      <w:pPr>
        <w:pStyle w:val="Default"/>
        <w:numPr>
          <w:ilvl w:val="2"/>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B98D823" w14:textId="24329519" w:rsidR="005E643E" w:rsidRPr="0073389C" w:rsidRDefault="005E643E" w:rsidP="00151D4D">
      <w:pPr>
        <w:pStyle w:val="Default"/>
        <w:numPr>
          <w:ilvl w:val="2"/>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C6F56BF" w14:textId="4A63A505" w:rsidR="005507D4" w:rsidRPr="0073389C" w:rsidRDefault="009D7F63" w:rsidP="00151D4D">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F" w14:textId="6BBE8E1A" w:rsidR="009D7F63" w:rsidRPr="005507D4" w:rsidRDefault="009D7F63" w:rsidP="00151D4D">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A55D1B1" w14:textId="096EF58A"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7A55D1B2" w14:textId="41740F9E" w:rsidR="009D7F63" w:rsidRPr="0073389C" w:rsidRDefault="00346752"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3" w14:textId="15006F8F"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4" w14:textId="4B91B3DA"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7A55D1B6" w14:textId="68EF15FF"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11A4BA03" w14:textId="6B6BD9CB" w:rsidR="00BC5336" w:rsidRPr="00BC5336" w:rsidRDefault="00E72207"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7A55D1B7" w14:textId="536B1103"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4FC459AB" w14:textId="19E95838" w:rsidR="00D20978" w:rsidRPr="00017C8D" w:rsidRDefault="009D7F63" w:rsidP="00151D4D">
      <w:pPr>
        <w:pStyle w:val="Default"/>
        <w:numPr>
          <w:ilvl w:val="1"/>
          <w:numId w:val="64"/>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7AAE190"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A55D1B9" w14:textId="25035AB2"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7A55D1BA" w14:textId="27EA29AC"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B" w14:textId="2EA92A8E" w:rsidR="009D7F63" w:rsidRPr="0073389C" w:rsidRDefault="00407A10"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C" w14:textId="7C24299A"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E" w14:textId="28B1832A"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9F00A45" w14:textId="085E71C3" w:rsidR="00D20C4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4F3EE46" w14:textId="5D4D7058" w:rsidR="00D20978" w:rsidRPr="00D20C43" w:rsidRDefault="009D7F63" w:rsidP="00151D4D">
      <w:pPr>
        <w:pStyle w:val="Default"/>
        <w:numPr>
          <w:ilvl w:val="1"/>
          <w:numId w:val="65"/>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7A55D1C1" w14:textId="3D01AB50"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A55D1C2" w14:textId="7CFB926E"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09B612D" w14:textId="0CF94008" w:rsidR="001C7C81" w:rsidRDefault="009D7F63" w:rsidP="00151D4D">
      <w:pPr>
        <w:pStyle w:val="Default"/>
        <w:numPr>
          <w:ilvl w:val="1"/>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66415BB2" w14:textId="75AA272E" w:rsidR="001C7C81" w:rsidRPr="0073389C" w:rsidRDefault="001C7C81" w:rsidP="00151D4D">
      <w:pPr>
        <w:pStyle w:val="Default"/>
        <w:numPr>
          <w:ilvl w:val="0"/>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92"/>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7A55D1C4" w14:textId="77F58752"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C5" w14:textId="18D5F100"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7A55D1C6" w14:textId="466F6427"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7A55D1C7" w14:textId="5DC21306"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FD637DC" w14:textId="2A3EF220" w:rsidR="000C520E" w:rsidRDefault="001C7C81"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7A55D1EE" w14:textId="5D6E5050" w:rsidR="009D7F63" w:rsidRPr="000C520E" w:rsidRDefault="00EC3F60"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9D7F63" w:rsidRPr="000C520E">
        <w:rPr>
          <w:rFonts w:ascii="Arial" w:hAnsi="Arial" w:cs="Arial"/>
          <w:color w:val="auto"/>
          <w:sz w:val="19"/>
          <w:szCs w:val="19"/>
          <w:lang w:val="sk-SK"/>
        </w:rPr>
        <w:t xml:space="preserve"> </w:t>
      </w:r>
      <w:r w:rsidR="00E238FE" w:rsidRPr="000C520E">
        <w:rPr>
          <w:rFonts w:ascii="Arial" w:hAnsi="Arial" w:cs="Arial"/>
          <w:color w:val="auto"/>
          <w:sz w:val="19"/>
          <w:szCs w:val="19"/>
          <w:lang w:val="sk-SK"/>
        </w:rPr>
        <w:t>– všeobecný pracovný výkaz – príloha č. 7</w:t>
      </w:r>
      <w:r w:rsidR="009D7F63" w:rsidRPr="000C520E">
        <w:rPr>
          <w:rFonts w:ascii="Arial" w:hAnsi="Arial" w:cs="Arial"/>
          <w:color w:val="auto"/>
          <w:sz w:val="19"/>
          <w:szCs w:val="19"/>
          <w:lang w:val="sk-SK"/>
        </w:rPr>
        <w:t xml:space="preserve"> </w:t>
      </w:r>
      <w:r w:rsidR="004847D0" w:rsidRPr="000C520E">
        <w:rPr>
          <w:rFonts w:ascii="Arial" w:hAnsi="Arial" w:cs="Arial"/>
          <w:color w:val="auto"/>
          <w:sz w:val="19"/>
          <w:szCs w:val="19"/>
          <w:lang w:val="sk-SK"/>
        </w:rPr>
        <w:t>(</w:t>
      </w:r>
      <w:r w:rsidR="009D7F63" w:rsidRPr="000C520E">
        <w:rPr>
          <w:rFonts w:ascii="Arial" w:hAnsi="Arial" w:cs="Arial"/>
          <w:color w:val="auto"/>
          <w:sz w:val="19"/>
          <w:szCs w:val="19"/>
          <w:lang w:val="sk-SK"/>
        </w:rPr>
        <w:t>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7427D1A4" w14:textId="5993E4C9"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330D6C7" w14:textId="36A27AC9" w:rsidR="00A60E8A" w:rsidRDefault="00A60E8A" w:rsidP="00151D4D">
      <w:pPr>
        <w:pStyle w:val="Default"/>
        <w:numPr>
          <w:ilvl w:val="1"/>
          <w:numId w:val="83"/>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7A55D1F0" w14:textId="219A4D85"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2" w14:textId="6B285DBC"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93"/>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3" w14:textId="089B4883"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038BDAA2" w14:textId="74BD1B4D" w:rsidR="00093A3C" w:rsidRDefault="00093A3C" w:rsidP="00151D4D">
      <w:pPr>
        <w:pStyle w:val="Default"/>
        <w:numPr>
          <w:ilvl w:val="1"/>
          <w:numId w:val="7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1FBC0299" w14:textId="453F955A" w:rsidR="00216A51" w:rsidRPr="00216A51" w:rsidRDefault="00326847" w:rsidP="00151D4D">
      <w:pPr>
        <w:pStyle w:val="Normlnywebov"/>
        <w:numPr>
          <w:ilvl w:val="0"/>
          <w:numId w:val="71"/>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2E679339" w14:textId="4BDB7683" w:rsidR="007E6877" w:rsidRDefault="009D7F63" w:rsidP="00151D4D">
      <w:pPr>
        <w:pStyle w:val="Normlnywebov"/>
        <w:numPr>
          <w:ilvl w:val="0"/>
          <w:numId w:val="71"/>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1FCB8769" w14:textId="43B30F96" w:rsidR="001F2A24" w:rsidRPr="001F2A24" w:rsidRDefault="00DC42FF" w:rsidP="00151D4D">
      <w:pPr>
        <w:pStyle w:val="Normlnywebov"/>
        <w:numPr>
          <w:ilvl w:val="0"/>
          <w:numId w:val="71"/>
        </w:numPr>
        <w:spacing w:before="120" w:after="120" w:line="288" w:lineRule="auto"/>
        <w:ind w:left="567" w:hanging="283"/>
        <w:jc w:val="both"/>
        <w:rPr>
          <w:rFonts w:ascii="Arial" w:hAnsi="Arial" w:cs="Arial"/>
          <w:b/>
          <w:bCs/>
          <w:sz w:val="19"/>
          <w:szCs w:val="19"/>
        </w:rPr>
      </w:pPr>
      <w:r w:rsidRPr="007E6877">
        <w:rPr>
          <w:rFonts w:ascii="Arial" w:hAnsi="Arial" w:cs="Arial"/>
          <w:sz w:val="19"/>
          <w:szCs w:val="19"/>
        </w:rPr>
        <w:t>pracovný výkaz – všeobecný pracovný výkaz – príloha č. 7 (ak relevantné)</w:t>
      </w:r>
      <w:r w:rsidR="001F2A24">
        <w:rPr>
          <w:rFonts w:ascii="Arial" w:hAnsi="Arial" w:cs="Arial"/>
          <w:sz w:val="19"/>
          <w:szCs w:val="19"/>
        </w:rPr>
        <w:t>,</w:t>
      </w:r>
    </w:p>
    <w:p w14:paraId="3E744590" w14:textId="3D5E64F8" w:rsidR="00486549" w:rsidRPr="001F2A24" w:rsidRDefault="001F2A24" w:rsidP="00151D4D">
      <w:pPr>
        <w:pStyle w:val="Odsekzoznamu"/>
        <w:numPr>
          <w:ilvl w:val="0"/>
          <w:numId w:val="71"/>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7A55D1F6" w14:textId="0E286938"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7A55D1F7" w14:textId="31810989" w:rsidR="009D7F63" w:rsidRPr="0073389C" w:rsidRDefault="009D7F63" w:rsidP="00151D4D">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8" w14:textId="39356426" w:rsidR="009D7F63" w:rsidRPr="0073389C" w:rsidRDefault="009D7F63" w:rsidP="00151D4D">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9" w14:textId="76EA8C81" w:rsidR="009D7F63" w:rsidRPr="0073389C" w:rsidRDefault="009D7F63"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w:t>
      </w:r>
      <w:r w:rsidRPr="0073389C">
        <w:rPr>
          <w:rFonts w:ascii="Arial" w:hAnsi="Arial"/>
          <w:color w:val="auto"/>
          <w:sz w:val="19"/>
          <w:szCs w:val="19"/>
          <w:lang w:val="sk-SK"/>
        </w:rPr>
        <w:lastRenderedPageBreak/>
        <w:t xml:space="preserve">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46D1949B" w14:textId="77777777" w:rsidR="00941A40" w:rsidRDefault="00DD72C5"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7A55D1FA" w14:textId="3A610FBA" w:rsidR="009D7F63" w:rsidRPr="0073389C" w:rsidRDefault="00941A40"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579024EC" w14:textId="0356912E" w:rsidR="00941A40" w:rsidRDefault="00DD72C5"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2C4B6EB6" w14:textId="1803F732" w:rsidR="00485275" w:rsidRPr="005238C1" w:rsidRDefault="00941A40" w:rsidP="00151D4D">
      <w:pPr>
        <w:pStyle w:val="Default"/>
        <w:numPr>
          <w:ilvl w:val="1"/>
          <w:numId w:val="72"/>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7A55D1FC" w14:textId="4B4FF16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626BE7CA" w14:textId="6B2EE6DE" w:rsidR="00485275" w:rsidRPr="005238C1" w:rsidRDefault="009D7F63" w:rsidP="00151D4D">
      <w:pPr>
        <w:pStyle w:val="Default"/>
        <w:numPr>
          <w:ilvl w:val="1"/>
          <w:numId w:val="73"/>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94"/>
      </w:r>
      <w:r w:rsidRPr="0073389C">
        <w:rPr>
          <w:rFonts w:ascii="Arial" w:hAnsi="Arial" w:cs="Arial"/>
          <w:b/>
          <w:bCs/>
          <w:position w:val="8"/>
          <w:sz w:val="19"/>
          <w:szCs w:val="19"/>
          <w:vertAlign w:val="superscript"/>
          <w:lang w:val="sk-SK"/>
        </w:rPr>
        <w:t xml:space="preserve"> </w:t>
      </w:r>
    </w:p>
    <w:p w14:paraId="7A55D209" w14:textId="1446C6B3" w:rsidR="009D7F63"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A55D20A" w14:textId="4CFDC76C"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95"/>
      </w:r>
      <w:r w:rsidRPr="0073389C">
        <w:rPr>
          <w:rFonts w:ascii="Arial" w:hAnsi="Arial" w:cs="Arial"/>
          <w:sz w:val="19"/>
          <w:szCs w:val="19"/>
          <w:lang w:val="sk-SK"/>
        </w:rPr>
        <w:t xml:space="preserve"> (preukázanie poistenia obstaraného majetku – ak relevantné), </w:t>
      </w:r>
    </w:p>
    <w:p w14:paraId="7A55D20B" w14:textId="79946659"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A55D20C" w14:textId="00658EA7" w:rsidR="009D7F63" w:rsidRPr="0073389C" w:rsidRDefault="004C2130" w:rsidP="00151D4D">
      <w:pPr>
        <w:pStyle w:val="Default"/>
        <w:numPr>
          <w:ilvl w:val="0"/>
          <w:numId w:val="7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7A55D20D" w14:textId="77777777"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A55D20E" w14:textId="47350F30"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7A55D20F" w14:textId="0960946C" w:rsidR="009D7F63" w:rsidRPr="0073389C" w:rsidRDefault="00AC1F3D" w:rsidP="00151D4D">
      <w:pPr>
        <w:pStyle w:val="Default"/>
        <w:numPr>
          <w:ilvl w:val="0"/>
          <w:numId w:val="7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78ECD1E4" w14:textId="015BCB36" w:rsidR="00D06CBA" w:rsidRPr="00ED3C74" w:rsidRDefault="00040457" w:rsidP="00151D4D">
      <w:pPr>
        <w:pStyle w:val="Default"/>
        <w:numPr>
          <w:ilvl w:val="0"/>
          <w:numId w:val="74"/>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7A55D211"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7A55D2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7A55D213"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7A55D214"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lastRenderedPageBreak/>
        <w:t xml:space="preserve">protokol o zaradení odpisovaného majetku, </w:t>
      </w:r>
    </w:p>
    <w:p w14:paraId="7A55D215"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7A55D216"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7A55D217"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7A55D218"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2EA97DFD" w14:textId="398F9422"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7A55D21A"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7A55D21B"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A55D21C"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7A55D21D"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14:paraId="7A55D21E"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7A55D21F"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7A55D220"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7A55D221" w14:textId="30691A4F"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3D3FC8B7" w14:textId="5432BB10" w:rsidR="008879F8"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03732EE5" w14:textId="393F2A88" w:rsidR="00D06CBA" w:rsidRPr="005260D8" w:rsidRDefault="009D7F63" w:rsidP="00151D4D">
      <w:pPr>
        <w:pStyle w:val="Zoznamsodrkami"/>
        <w:numPr>
          <w:ilvl w:val="0"/>
          <w:numId w:val="76"/>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37E74F02"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3FCED944" w14:textId="77777777" w:rsidR="003B4868" w:rsidRPr="0073389C" w:rsidRDefault="003B4868" w:rsidP="00151D4D">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71E1DD" w14:textId="77777777" w:rsidR="003B4868" w:rsidRPr="0073389C" w:rsidRDefault="003B4868" w:rsidP="00151D4D">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6" w14:textId="474F7574" w:rsidR="009D7F63" w:rsidRPr="00666AC8" w:rsidRDefault="003B4868" w:rsidP="00151D4D">
      <w:pPr>
        <w:pStyle w:val="Default"/>
        <w:numPr>
          <w:ilvl w:val="1"/>
          <w:numId w:val="61"/>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7"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7A55D228"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7A55D229" w14:textId="6F17533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lastRenderedPageBreak/>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14:paraId="7A55D22A" w14:textId="77777777" w:rsidR="009D7F63" w:rsidRPr="0073389C" w:rsidRDefault="009D7F63" w:rsidP="009D7F63">
      <w:pPr>
        <w:spacing w:line="288" w:lineRule="auto"/>
      </w:pPr>
    </w:p>
    <w:p w14:paraId="7A55D22B" w14:textId="4D58613F" w:rsidR="009D7F63" w:rsidRPr="0073389C" w:rsidRDefault="00927EBE" w:rsidP="009D7F63">
      <w:pPr>
        <w:pStyle w:val="Nadpis3"/>
        <w:spacing w:before="120" w:after="120" w:line="288" w:lineRule="auto"/>
        <w:ind w:left="567" w:firstLine="0"/>
        <w:rPr>
          <w:lang w:val="sk-SK"/>
        </w:rPr>
      </w:pPr>
      <w:bookmarkStart w:id="586" w:name="_Toc410907876"/>
      <w:r>
        <w:rPr>
          <w:lang w:val="sk-SK"/>
        </w:rPr>
        <w:t xml:space="preserve"> </w:t>
      </w:r>
      <w:bookmarkStart w:id="587" w:name="_Toc440372876"/>
      <w:bookmarkStart w:id="588" w:name="_Toc440636387"/>
      <w:r w:rsidR="009D7F63" w:rsidRPr="0073389C">
        <w:rPr>
          <w:lang w:val="sk-SK"/>
        </w:rPr>
        <w:t>Nezrovnalosti a vysporiadanie finančných vzťahov</w:t>
      </w:r>
      <w:bookmarkEnd w:id="586"/>
      <w:bookmarkEnd w:id="587"/>
      <w:bookmarkEnd w:id="588"/>
    </w:p>
    <w:p w14:paraId="170C81DC"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55DE9F8D"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589BBAC3" w14:textId="77777777" w:rsidR="00CC0C60" w:rsidRPr="00CC0C60" w:rsidRDefault="00CC0C60" w:rsidP="0099542E">
      <w:pPr>
        <w:autoSpaceDE w:val="0"/>
        <w:autoSpaceDN w:val="0"/>
        <w:adjustRightInd w:val="0"/>
        <w:spacing w:line="276" w:lineRule="auto"/>
        <w:jc w:val="both"/>
        <w:rPr>
          <w:rFonts w:cs="Arial"/>
          <w:bCs/>
          <w:szCs w:val="19"/>
        </w:rPr>
      </w:pPr>
    </w:p>
    <w:p w14:paraId="6958C32C"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0D446440" w14:textId="77777777" w:rsidR="00CC0C60" w:rsidRPr="00E8012F" w:rsidRDefault="00CC0C60" w:rsidP="00CC0C60">
      <w:pPr>
        <w:autoSpaceDE w:val="0"/>
        <w:autoSpaceDN w:val="0"/>
        <w:adjustRightInd w:val="0"/>
        <w:jc w:val="both"/>
        <w:rPr>
          <w:rFonts w:cs="Arial"/>
          <w:bCs/>
          <w:szCs w:val="19"/>
        </w:rPr>
      </w:pPr>
    </w:p>
    <w:p w14:paraId="13C6A8FE" w14:textId="77777777" w:rsidR="00CC0C60" w:rsidRPr="00E8012F" w:rsidRDefault="00CC0C60" w:rsidP="0099542E">
      <w:pPr>
        <w:autoSpaceDE w:val="0"/>
        <w:autoSpaceDN w:val="0"/>
        <w:adjustRightInd w:val="0"/>
        <w:spacing w:line="276" w:lineRule="auto"/>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4ACC8D8D" w14:textId="77777777" w:rsidR="00AC0EAB" w:rsidRDefault="00AC0EAB" w:rsidP="00AE7CC2">
      <w:pPr>
        <w:spacing w:line="276" w:lineRule="auto"/>
        <w:jc w:val="both"/>
        <w:rPr>
          <w:rFonts w:cs="Arial"/>
          <w:szCs w:val="16"/>
        </w:rPr>
      </w:pPr>
    </w:p>
    <w:p w14:paraId="7ACE059B" w14:textId="77777777" w:rsidR="00AC0EAB" w:rsidRPr="00B22662" w:rsidRDefault="00AC0EAB" w:rsidP="0099542E">
      <w:pPr>
        <w:spacing w:line="276" w:lineRule="auto"/>
        <w:jc w:val="both"/>
      </w:pPr>
      <w:r w:rsidRPr="00B22662">
        <w:t xml:space="preserve">Z pohľadu legislatívy Slovenskej republiky má na vznik nezrovnalosti priamy dopad najmä: </w:t>
      </w:r>
    </w:p>
    <w:p w14:paraId="4CBA0D75" w14:textId="38C844AB" w:rsidR="00AC0EAB" w:rsidRPr="00B22662" w:rsidRDefault="00AC0EAB" w:rsidP="0099542E">
      <w:pPr>
        <w:numPr>
          <w:ilvl w:val="0"/>
          <w:numId w:val="93"/>
        </w:numPr>
        <w:spacing w:line="276" w:lineRule="auto"/>
        <w:jc w:val="both"/>
      </w:pPr>
      <w:r w:rsidRPr="00B22662">
        <w:rPr>
          <w:b/>
        </w:rPr>
        <w:t>porušenie finančnej disciplíny</w:t>
      </w:r>
      <w:r w:rsidRPr="00B22662">
        <w:t xml:space="preserve"> podľa </w:t>
      </w:r>
      <w:r>
        <w:t xml:space="preserve">ustanovenia </w:t>
      </w:r>
      <w:r w:rsidRPr="00B22662">
        <w:t xml:space="preserve">§ 31 ods. 1 zákona o rozpočtových pravidlách verejnej správy, pričom </w:t>
      </w:r>
      <w:del w:id="589" w:author="Autor">
        <w:r>
          <w:delText xml:space="preserve">v ustanovení </w:delText>
        </w:r>
        <w:r w:rsidRPr="00A26877">
          <w:delText>§ 31</w:delText>
        </w:r>
        <w:r>
          <w:delText xml:space="preserve"> predmetného </w:delText>
        </w:r>
        <w:r w:rsidRPr="00B22662">
          <w:delText xml:space="preserve">zákona </w:delText>
        </w:r>
        <w:r>
          <w:delText xml:space="preserve">sú </w:delText>
        </w:r>
        <w:r w:rsidRPr="00A26877">
          <w:delText>defin</w:delText>
        </w:r>
        <w:r>
          <w:delText>ované</w:delText>
        </w:r>
      </w:del>
      <w:ins w:id="590" w:author="Autor">
        <w:r w:rsidR="00F847DF">
          <w:t>toto ustanovenie definuje</w:t>
        </w:r>
      </w:ins>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18A32EFA" w14:textId="77777777" w:rsidR="00AC0EAB" w:rsidRDefault="00AC0EAB" w:rsidP="0099542E">
      <w:pPr>
        <w:numPr>
          <w:ilvl w:val="0"/>
          <w:numId w:val="93"/>
        </w:numPr>
        <w:spacing w:line="276"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rozhodnutia Komisie č. C(2013) 9527 o stanovení a schválení usmernení o určení finančných opráv</w:t>
      </w:r>
      <w:r>
        <w:t xml:space="preserve"> v platnom znení</w:t>
      </w:r>
      <w:r w:rsidRPr="00B22662">
        <w:t xml:space="preserve">, ktoré má Komisia uplatňovať na výdavky financované Úniou v rámci zdieľaného hospodárenia pri nedodržaní pravidiel verejného obstarávania a podľa zákona o verejnom obstarávaní. </w:t>
      </w:r>
    </w:p>
    <w:p w14:paraId="474DEEC2" w14:textId="77777777" w:rsidR="00AC0EAB" w:rsidRPr="00561705" w:rsidRDefault="00AC0EAB" w:rsidP="0099542E">
      <w:pPr>
        <w:widowControl w:val="0"/>
        <w:numPr>
          <w:ilvl w:val="0"/>
          <w:numId w:val="93"/>
        </w:numPr>
        <w:autoSpaceDE w:val="0"/>
        <w:autoSpaceDN w:val="0"/>
        <w:adjustRightInd w:val="0"/>
        <w:spacing w:before="120" w:line="276"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AAA5865" w14:textId="569DA215" w:rsidR="00C15DDE" w:rsidRDefault="00AC0EAB" w:rsidP="0099542E">
      <w:pPr>
        <w:widowControl w:val="0"/>
        <w:numPr>
          <w:ilvl w:val="0"/>
          <w:numId w:val="93"/>
        </w:numPr>
        <w:autoSpaceDE w:val="0"/>
        <w:autoSpaceDN w:val="0"/>
        <w:adjustRightInd w:val="0"/>
        <w:spacing w:before="120" w:line="276"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ES, subvenčný podvod alebo machinácie pri verejnom obstarávaní a verejnej dražbe</w:t>
      </w:r>
      <w:r w:rsidR="00CC0C60">
        <w:rPr>
          <w:rFonts w:cs="Arial"/>
          <w:szCs w:val="16"/>
        </w:rPr>
        <w:t>;</w:t>
      </w:r>
    </w:p>
    <w:p w14:paraId="68A4794C" w14:textId="24456FFB" w:rsidR="00CC0C60" w:rsidRPr="00AC0EAB" w:rsidRDefault="00CC0C60" w:rsidP="0099542E">
      <w:pPr>
        <w:widowControl w:val="0"/>
        <w:numPr>
          <w:ilvl w:val="0"/>
          <w:numId w:val="93"/>
        </w:numPr>
        <w:autoSpaceDE w:val="0"/>
        <w:autoSpaceDN w:val="0"/>
        <w:adjustRightInd w:val="0"/>
        <w:spacing w:before="120" w:line="276" w:lineRule="auto"/>
        <w:ind w:left="357" w:hanging="357"/>
        <w:jc w:val="both"/>
        <w:rPr>
          <w:rFonts w:cs="Arial"/>
          <w:szCs w:val="16"/>
        </w:rPr>
      </w:pPr>
      <w:r w:rsidRPr="00CF5FE9">
        <w:rPr>
          <w:rFonts w:cs="Arial"/>
          <w:b/>
          <w:szCs w:val="18"/>
        </w:rPr>
        <w:t xml:space="preserve">porušenie postupov účtovania </w:t>
      </w:r>
      <w:r w:rsidRPr="00CF5FE9">
        <w:rPr>
          <w:rFonts w:cs="Arial"/>
          <w:szCs w:val="18"/>
        </w:rPr>
        <w:t>podľa zákona č. 431/2002 o účtovníctve a zákona o príspevku z</w:t>
      </w:r>
      <w:r>
        <w:rPr>
          <w:rFonts w:cs="Arial"/>
          <w:szCs w:val="18"/>
        </w:rPr>
        <w:t> </w:t>
      </w:r>
      <w:r w:rsidRPr="00CF5FE9">
        <w:rPr>
          <w:rFonts w:cs="Arial"/>
          <w:szCs w:val="18"/>
        </w:rPr>
        <w:t>EŠIF</w:t>
      </w:r>
      <w:r>
        <w:rPr>
          <w:rFonts w:cs="Arial"/>
          <w:szCs w:val="18"/>
        </w:rPr>
        <w:t>.</w:t>
      </w:r>
    </w:p>
    <w:p w14:paraId="16E5AF0D" w14:textId="77777777" w:rsidR="00CC0C60" w:rsidRDefault="00CC0C60" w:rsidP="001F303B">
      <w:pPr>
        <w:spacing w:line="276" w:lineRule="auto"/>
        <w:jc w:val="both"/>
      </w:pPr>
    </w:p>
    <w:p w14:paraId="38809E59" w14:textId="25DEE132"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7A55D22E" w14:textId="2530F3CC"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4CDA9072" w14:textId="5135C037"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xml:space="preserve">, a to v nadväznosti na schválenie/prerokovanie/zaslanie/oboznámenie/doručenie oficiálneho dokumentu </w:t>
      </w:r>
      <w:r w:rsidRPr="00CB1BAB">
        <w:lastRenderedPageBreak/>
        <w:t>podľa typu vykonanej kontroly/auditu/overovania, resp. nadobudnutie právoplatnosti rozhodnutia vydaného v</w:t>
      </w:r>
      <w:r>
        <w:t> </w:t>
      </w:r>
      <w:r w:rsidRPr="00CB1BAB">
        <w:t>správnom</w:t>
      </w:r>
      <w:r>
        <w:t>/súdnom</w:t>
      </w:r>
      <w:r w:rsidRPr="00CB1BAB">
        <w:t xml:space="preserve"> konaní.</w:t>
      </w:r>
    </w:p>
    <w:p w14:paraId="7AACBEC6" w14:textId="4056224D"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2D06F9B"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11564C7A" w14:textId="77777777"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10 pracovných dní</w:t>
      </w:r>
      <w:r w:rsidRPr="00CB1BAB">
        <w:t xml:space="preserve"> odo dňa skončenia vykonanej kontroly/overenia aj žiadosť o vrátenie finančných prostriedkov </w:t>
      </w:r>
      <w:r>
        <w:t>( ďalej aj ako ŽoV ).</w:t>
      </w:r>
    </w:p>
    <w:p w14:paraId="36C09C85" w14:textId="7CB47B95"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14:paraId="6DBE9CB7" w14:textId="3360904D"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16416DA4" w14:textId="1C350530"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14B51FEB" w14:textId="2282337C"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3615D0BA" w14:textId="465B77A4"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726BE951" w14:textId="5AA480A4"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7A55D22F"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55D230" w14:textId="131EC79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7A55D231" w14:textId="500913F6"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14:paraId="7A55D232" w14:textId="6B81E5C8"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7A55D233" w14:textId="13B5F77E" w:rsidR="009D7F63" w:rsidRPr="0073389C" w:rsidRDefault="009D7F63" w:rsidP="00151D4D">
      <w:pPr>
        <w:numPr>
          <w:ilvl w:val="0"/>
          <w:numId w:val="99"/>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7A55D234" w14:textId="010128D9" w:rsidR="009D7F63" w:rsidRPr="0073389C" w:rsidRDefault="009D7F63" w:rsidP="00151D4D">
      <w:pPr>
        <w:numPr>
          <w:ilvl w:val="0"/>
          <w:numId w:val="99"/>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7A55D235" w14:textId="675BA7F5" w:rsidR="009D7F63" w:rsidRPr="0073389C" w:rsidRDefault="00524982" w:rsidP="00151D4D">
      <w:pPr>
        <w:numPr>
          <w:ilvl w:val="0"/>
          <w:numId w:val="99"/>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7A55D236" w14:textId="69A6AA42" w:rsidR="009D7F63" w:rsidRPr="0073389C" w:rsidRDefault="00FC31BD" w:rsidP="00151D4D">
      <w:pPr>
        <w:numPr>
          <w:ilvl w:val="0"/>
          <w:numId w:val="99"/>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A55D237" w14:textId="082F335A" w:rsidR="009D7F63" w:rsidRPr="0073389C" w:rsidRDefault="009D7F63" w:rsidP="00151D4D">
      <w:pPr>
        <w:numPr>
          <w:ilvl w:val="0"/>
          <w:numId w:val="99"/>
        </w:numPr>
        <w:autoSpaceDE w:val="0"/>
        <w:autoSpaceDN w:val="0"/>
        <w:adjustRightInd w:val="0"/>
        <w:spacing w:before="120" w:after="120" w:line="288" w:lineRule="auto"/>
        <w:jc w:val="both"/>
      </w:pPr>
      <w:r w:rsidRPr="0073389C">
        <w:t>a iných (napr. bol vytvorený príjem z projektu).</w:t>
      </w:r>
    </w:p>
    <w:p w14:paraId="6F295211" w14:textId="77777777" w:rsidR="00525BD3" w:rsidRDefault="009D7F63" w:rsidP="009D7F63">
      <w:pPr>
        <w:autoSpaceDE w:val="0"/>
        <w:autoSpaceDN w:val="0"/>
        <w:adjustRightInd w:val="0"/>
        <w:spacing w:before="120" w:after="120" w:line="288" w:lineRule="auto"/>
        <w:jc w:val="both"/>
      </w:pPr>
      <w:r w:rsidRPr="0073389C">
        <w:lastRenderedPageBreak/>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40,00 EUR, tento NFP alebo jeho časť poskytovateľ nevymáha. </w:t>
      </w:r>
    </w:p>
    <w:p w14:paraId="437F30AB" w14:textId="2168C7C9"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7A55D238" w14:textId="017AEDB6"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65725EE1" w14:textId="77777777" w:rsidR="00A26354" w:rsidRDefault="00034716" w:rsidP="009234C3">
      <w:pPr>
        <w:spacing w:line="288" w:lineRule="auto"/>
        <w:jc w:val="both"/>
        <w:rPr>
          <w:ins w:id="591" w:author="Autor"/>
        </w:rPr>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ins w:id="592" w:author="Autor">
        <w:r w:rsidR="0014162C">
          <w:t>.</w:t>
        </w:r>
      </w:ins>
    </w:p>
    <w:p w14:paraId="1F5CF6E9" w14:textId="6E61A9E8" w:rsidR="00A26354" w:rsidRPr="00F5767E" w:rsidRDefault="00A26354" w:rsidP="0099542E">
      <w:pPr>
        <w:autoSpaceDE w:val="0"/>
        <w:autoSpaceDN w:val="0"/>
        <w:adjustRightInd w:val="0"/>
        <w:spacing w:before="120" w:line="276" w:lineRule="auto"/>
        <w:jc w:val="both"/>
        <w:rPr>
          <w:ins w:id="593" w:author="Autor"/>
        </w:rPr>
      </w:pPr>
      <w:ins w:id="594" w:author="Autor">
        <w:r w:rsidRPr="0099542E">
          <w:t xml:space="preserve">V prípade vysporiadania finančných vzťahov na </w:t>
        </w:r>
        <w:r w:rsidRPr="00F5767E">
          <w:t>základe vlastnej iniciatívy P</w:t>
        </w:r>
        <w:r w:rsidRPr="0099542E">
          <w:t xml:space="preserve">rijímateľa, </w:t>
        </w:r>
        <w:r w:rsidRPr="00F5767E">
          <w:t>P</w:t>
        </w:r>
        <w:r w:rsidRPr="0099542E">
          <w:t xml:space="preserve">rijímateľ oznámi zodpovedajúcu sumu vrátenia </w:t>
        </w:r>
        <w:r>
          <w:t>RO pre O</w:t>
        </w:r>
        <w:r w:rsidR="00DC044B">
          <w:t>P</w:t>
        </w:r>
        <w:del w:id="595" w:author="Autor">
          <w:r w:rsidDel="00DC044B">
            <w:delText>p</w:delText>
          </w:r>
        </w:del>
        <w:r>
          <w:t xml:space="preserve"> EVS</w:t>
        </w:r>
        <w:r w:rsidRPr="0099542E">
          <w:t xml:space="preserve">  prostredníctvom verejnej časti ITMS, čím sa zabezpečí aj evidencia pohľadávky</w:t>
        </w:r>
        <w:r w:rsidRPr="00F5767E">
          <w:t xml:space="preserve"> v ISUF. Pri realizácii úhrady P</w:t>
        </w:r>
        <w:r w:rsidRPr="0099542E">
          <w:t xml:space="preserve">rijímateľ postupuje v zmysle podmienok zmluvy o poskytnutí </w:t>
        </w:r>
        <w:r>
          <w:t>NFP</w:t>
        </w:r>
        <w:r w:rsidRPr="0099542E">
          <w:t>.</w:t>
        </w:r>
        <w:r w:rsidRPr="00BB2709">
          <w:t xml:space="preserve"> </w:t>
        </w:r>
      </w:ins>
    </w:p>
    <w:p w14:paraId="65AD9E33" w14:textId="77777777" w:rsidR="00034716" w:rsidRPr="00BB2709" w:rsidRDefault="00034716" w:rsidP="0099542E">
      <w:pPr>
        <w:spacing w:line="288" w:lineRule="auto"/>
        <w:jc w:val="both"/>
      </w:pPr>
    </w:p>
    <w:p w14:paraId="1E43BDE6" w14:textId="71783256"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w:t>
      </w:r>
      <w:del w:id="596" w:author="Autor">
        <w:r w:rsidRPr="00BB2709">
          <w:delText>2014+</w:delText>
        </w:r>
      </w:del>
      <w:r w:rsidRPr="00BB2709">
        <w:t xml:space="preserve"> a </w:t>
      </w:r>
      <w:r>
        <w:t>zároveň aj písomne P</w:t>
      </w:r>
      <w:r w:rsidRPr="00BB2709">
        <w:t xml:space="preserve">oskytovateľovi, s ktorým má uzatvorenú </w:t>
      </w:r>
      <w:r>
        <w:t xml:space="preserve">zmluvu o poskytnutí NFP spolu s  </w:t>
      </w:r>
      <w:r w:rsidRPr="00BB2709">
        <w:t xml:space="preserve">výpisom z bankového účtu, resp. </w:t>
      </w:r>
      <w:r>
        <w:t xml:space="preserve">aktuálne vytlačeným ELUR-om preukazujúcim </w:t>
      </w:r>
      <w:r w:rsidRPr="00BB2709">
        <w:t xml:space="preserve">úpravu rozpočtu formou rozpočtového opatrenia. </w:t>
      </w:r>
    </w:p>
    <w:p w14:paraId="45508CD8" w14:textId="37307AA3"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w:t>
      </w:r>
      <w:del w:id="597" w:author="Autor">
        <w:r w:rsidR="009D7F63" w:rsidRPr="0073389C">
          <w:delText>2014+</w:delText>
        </w:r>
      </w:del>
      <w:r w:rsidR="009D7F63" w:rsidRPr="0073389C">
        <w:t xml:space="preserve">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príkazom na SEPA inkaso</w:t>
      </w:r>
      <w:r w:rsidR="00D52444" w:rsidRPr="00561705">
        <w:t xml:space="preserve"> v rámci ITMS</w:t>
      </w:r>
      <w:del w:id="598" w:author="Autor">
        <w:r w:rsidR="00D52444" w:rsidRPr="00561705">
          <w:delText>2014+</w:delText>
        </w:r>
      </w:del>
      <w:r w:rsidR="00D52444" w:rsidRPr="00561705">
        <w:t xml:space="preserve"> na základe schváleného mandátu na inkaso v SEPA (príloha</w:t>
      </w:r>
      <w:r w:rsidR="002102BC">
        <w:t xml:space="preserve"> č.</w:t>
      </w:r>
      <w:r w:rsidR="00D52444" w:rsidRPr="00561705">
        <w:t xml:space="preserve"> </w:t>
      </w:r>
      <w:r w:rsidR="009763D1">
        <w:t>14</w:t>
      </w:r>
      <w:r w:rsidR="00D52444" w:rsidRPr="00561705">
        <w:t xml:space="preserve">) </w:t>
      </w:r>
      <w:r w:rsidR="00D52444" w:rsidRPr="00561705">
        <w:rPr>
          <w:bCs/>
        </w:rPr>
        <w:t>platiteľom inkasa – prijímateľom / partnerom</w:t>
      </w:r>
      <w:r w:rsidR="00D52444" w:rsidRPr="00561705">
        <w:t xml:space="preserve"> alebo</w:t>
      </w:r>
      <w:r w:rsidR="00B23BCD">
        <w:t xml:space="preserve"> </w:t>
      </w:r>
      <w:r w:rsidR="00D52444" w:rsidRPr="001A33B4">
        <w:rPr>
          <w:b/>
        </w:rPr>
        <w:t>platobným príkazom v banke</w:t>
      </w:r>
      <w:r w:rsidR="00D52444" w:rsidRPr="00561705">
        <w:t xml:space="preserve"> podľa podmienok uvedených v zmluve uzatvorenej medzi poskytovateľom a prijímateľom / partnerom.</w:t>
      </w:r>
    </w:p>
    <w:p w14:paraId="00230516" w14:textId="59DD8379"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w:t>
      </w:r>
      <w:del w:id="599" w:author="Autor">
        <w:r w:rsidR="00D52444" w:rsidRPr="00561705">
          <w:rPr>
            <w:rFonts w:cs="Arial"/>
            <w:szCs w:val="16"/>
          </w:rPr>
          <w:delText>2014+</w:delText>
        </w:r>
      </w:del>
      <w:r w:rsidR="00D52444" w:rsidRPr="00561705">
        <w:rPr>
          <w:rFonts w:cs="Arial"/>
          <w:szCs w:val="16"/>
        </w:rPr>
        <w:t xml:space="preserve">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14:paraId="1B3E31B4" w14:textId="1707AD1F"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F832CE" w14:textId="2701CB89"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 xml:space="preserve">Dokladom, na základe ktorého možno vyhotoviť účtovný doklad je dohoda o započítaní, resp. jednostranný započítací prejav. Týmto sa nevylučuje vzájomné započítanie pohľadávok na strane </w:t>
      </w:r>
      <w:r w:rsidR="00170D3E" w:rsidRPr="00561705">
        <w:rPr>
          <w:rFonts w:cs="Arial"/>
          <w:szCs w:val="16"/>
        </w:rPr>
        <w:lastRenderedPageBreak/>
        <w:t>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7A55D23F" w14:textId="4EDEC3BB"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7A55D240" w14:textId="4D688519"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7A55D241" w14:textId="54D38B0E"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7A55D242" w14:textId="32936A56"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46EC3571" w14:textId="45E6AA7E" w:rsidR="00EF35DA" w:rsidRDefault="009D7F63" w:rsidP="00513A1A">
      <w:pPr>
        <w:pStyle w:val="paragraph"/>
        <w:spacing w:before="120" w:beforeAutospacing="0" w:after="120" w:afterAutospacing="0" w:line="288" w:lineRule="auto"/>
        <w:jc w:val="both"/>
        <w:textAlignment w:val="baseline"/>
        <w:rPr>
          <w:del w:id="600" w:author="Autor"/>
        </w:rPr>
      </w:pPr>
      <w:del w:id="601" w:author="Autor">
        <w:r w:rsidRPr="00EF35DA">
          <w:rPr>
            <w:rFonts w:ascii="Arial" w:hAnsi="Arial"/>
            <w:sz w:val="19"/>
            <w:lang w:eastAsia="en-US"/>
          </w:rPr>
          <w:delText xml:space="preserve">Pre finančné prostriedky s označením kódu zdroja "pro-rata" sa uplatní postup pre vrátenie finančných prostriedkov </w:delText>
        </w:r>
        <w:r w:rsidR="00B525F3" w:rsidRPr="00EF35DA">
          <w:rPr>
            <w:rFonts w:ascii="Arial" w:hAnsi="Arial"/>
            <w:sz w:val="19"/>
            <w:lang w:eastAsia="en-US"/>
          </w:rPr>
          <w:delText>ŠR</w:delText>
        </w:r>
        <w:r w:rsidRPr="00EF35DA">
          <w:rPr>
            <w:rFonts w:ascii="Arial" w:hAnsi="Arial"/>
            <w:sz w:val="19"/>
            <w:lang w:eastAsia="en-US"/>
          </w:rPr>
          <w:delText xml:space="preserve"> na spolufinancovanie primerane.</w:delText>
        </w:r>
        <w:bookmarkStart w:id="602" w:name="_Toc415497561"/>
      </w:del>
    </w:p>
    <w:p w14:paraId="0BF7B231" w14:textId="7E31C195"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r w:rsidRPr="00513A1A">
        <w:rPr>
          <w:rStyle w:val="normaltextrun"/>
          <w:rFonts w:ascii="Arial" w:hAnsi="Arial" w:cs="Arial"/>
          <w:b/>
          <w:bCs/>
          <w:iCs/>
          <w:sz w:val="19"/>
          <w:szCs w:val="19"/>
        </w:rPr>
        <w:t>Zabezpečenie pohľadávok</w:t>
      </w:r>
    </w:p>
    <w:p w14:paraId="387BAC70" w14:textId="70AFF8DD"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B9305B9" w14:textId="77777777" w:rsidR="00513A1A" w:rsidRPr="000628E2" w:rsidRDefault="00513A1A" w:rsidP="00151D4D">
      <w:pPr>
        <w:pStyle w:val="paragraph"/>
        <w:numPr>
          <w:ilvl w:val="0"/>
          <w:numId w:val="88"/>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524F7D85" w14:textId="77777777" w:rsidR="00513A1A" w:rsidRPr="000628E2" w:rsidRDefault="00513A1A" w:rsidP="00151D4D">
      <w:pPr>
        <w:pStyle w:val="paragraph"/>
        <w:numPr>
          <w:ilvl w:val="0"/>
          <w:numId w:val="88"/>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4E8F4623" w14:textId="3B1E1EA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698278F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4D687EAA" w14:textId="25BC057C"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3CD02A28" w14:textId="5182145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18EE17A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010F04D8" w14:textId="5A7990A3"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3839806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lastRenderedPageBreak/>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10FFB029" w14:textId="6F9317C8"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3C15D170"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C10868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11060F3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308345FE"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0BC496BD" w14:textId="45BF9753"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602"/>
    </w:p>
    <w:p w14:paraId="0FD7844A" w14:textId="2B9FA7F6"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p>
    <w:p w14:paraId="4AF56E0F"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E845C30" w14:textId="5FF2C103"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0C8121FC" w14:textId="77777777" w:rsidR="00DB2AD2" w:rsidRPr="00BB0EBF" w:rsidRDefault="00DB2AD2" w:rsidP="00E8012F">
      <w:pPr>
        <w:overflowPunct w:val="0"/>
        <w:autoSpaceDE w:val="0"/>
        <w:autoSpaceDN w:val="0"/>
        <w:adjustRightInd w:val="0"/>
        <w:jc w:val="both"/>
        <w:textAlignment w:val="baseline"/>
        <w:rPr>
          <w:rFonts w:cs="Arial"/>
          <w:szCs w:val="19"/>
        </w:rPr>
      </w:pPr>
    </w:p>
    <w:p w14:paraId="05FC334A" w14:textId="38C2CA26"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najneskôr v termíne do 15. januára nasledujúceho roka po roku, v ktorom výnos vznikol, zaslať informáciu o výške skutočných výnosov na bankovom účte (platí aj v prípade výnosu ≤ 0) spolu s kópiami bankových výpisov z účtu, resp. účtov v prípade pripisovania úrokov na iný bankový účet prijímateľa za príslušný rok poštou na adresu platobnej jednotky MV SR.</w:t>
      </w:r>
    </w:p>
    <w:p w14:paraId="374846F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p>
    <w:p w14:paraId="6AD67A11" w14:textId="7EE36AC0"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v termíne do 31. januára nasledujúceho roka po roku, v ktorom výnos vznikol, odviesť skutočný výnos na príjmový účet platobnej jednotky MV SR</w:t>
      </w:r>
      <w:r w:rsidR="00286952">
        <w:rPr>
          <w:rFonts w:cs="Arial"/>
          <w:bCs/>
          <w:szCs w:val="19"/>
        </w:rPr>
        <w:t>.</w:t>
      </w:r>
      <w:r w:rsidRPr="00C67387">
        <w:rPr>
          <w:rFonts w:cs="Arial"/>
          <w:bCs/>
          <w:szCs w:val="19"/>
        </w:rPr>
        <w:t xml:space="preserve"> </w:t>
      </w:r>
      <w:r w:rsidR="00286952">
        <w:rPr>
          <w:rFonts w:cs="Arial"/>
          <w:bCs/>
          <w:szCs w:val="19"/>
        </w:rPr>
        <w:t xml:space="preserve">Odvod výnosov prijímateľ potvrdí </w:t>
      </w:r>
      <w:r w:rsidR="00CC0386">
        <w:rPr>
          <w:rFonts w:cs="Arial"/>
          <w:bCs/>
          <w:szCs w:val="19"/>
        </w:rPr>
        <w:t xml:space="preserve">zaslaním </w:t>
      </w:r>
      <w:r w:rsidR="00286952">
        <w:rPr>
          <w:rFonts w:cs="Arial"/>
          <w:bCs/>
          <w:szCs w:val="19"/>
        </w:rPr>
        <w:t>výpisu z osobitného účtu</w:t>
      </w:r>
      <w:r w:rsidR="00CC0386">
        <w:rPr>
          <w:rFonts w:cs="Arial"/>
          <w:bCs/>
          <w:szCs w:val="19"/>
        </w:rPr>
        <w:t xml:space="preserve"> na adresu platobnej jednotky</w:t>
      </w:r>
      <w:r w:rsidR="00D419AB" w:rsidRPr="00C67387">
        <w:rPr>
          <w:rFonts w:cs="Arial"/>
          <w:bCs/>
          <w:szCs w:val="19"/>
        </w:rPr>
        <w:t xml:space="preserve"> MV SR</w:t>
      </w:r>
      <w:r w:rsidR="00286952">
        <w:rPr>
          <w:rFonts w:cs="Arial"/>
          <w:bCs/>
          <w:szCs w:val="19"/>
        </w:rPr>
        <w:t>.</w:t>
      </w:r>
    </w:p>
    <w:p w14:paraId="4115DB4E"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7E8B265C"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1B23C4E9" w14:textId="77777777" w:rsidTr="00DB2AD2">
        <w:trPr>
          <w:trHeight w:val="445"/>
        </w:trPr>
        <w:tc>
          <w:tcPr>
            <w:tcW w:w="2093" w:type="dxa"/>
            <w:vAlign w:val="center"/>
          </w:tcPr>
          <w:p w14:paraId="3B4B8E42"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5C9D571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59F34906" w14:textId="77777777" w:rsidTr="00DB2AD2">
        <w:trPr>
          <w:trHeight w:val="407"/>
        </w:trPr>
        <w:tc>
          <w:tcPr>
            <w:tcW w:w="2093" w:type="dxa"/>
            <w:vAlign w:val="center"/>
          </w:tcPr>
          <w:p w14:paraId="2D8DD027"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47725D6"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2643AD97" w14:textId="77777777" w:rsidTr="00DB2AD2">
        <w:trPr>
          <w:trHeight w:val="557"/>
        </w:trPr>
        <w:tc>
          <w:tcPr>
            <w:tcW w:w="2093" w:type="dxa"/>
            <w:vAlign w:val="center"/>
          </w:tcPr>
          <w:p w14:paraId="6545538E"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2FA34966"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09113A7D" w14:textId="77777777" w:rsidTr="00DB2AD2">
        <w:trPr>
          <w:trHeight w:val="403"/>
        </w:trPr>
        <w:tc>
          <w:tcPr>
            <w:tcW w:w="2093" w:type="dxa"/>
            <w:vAlign w:val="center"/>
          </w:tcPr>
          <w:p w14:paraId="0D67440A"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4DA9E05D" w14:textId="59EDE7A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r w:rsidR="00C67387" w:rsidRPr="00C67387" w14:paraId="20FA8980" w14:textId="77777777" w:rsidTr="00DB2AD2">
        <w:trPr>
          <w:trHeight w:val="570"/>
        </w:trPr>
        <w:tc>
          <w:tcPr>
            <w:tcW w:w="2093" w:type="dxa"/>
            <w:vAlign w:val="center"/>
          </w:tcPr>
          <w:p w14:paraId="74FD73B2" w14:textId="77777777" w:rsidR="00C67387" w:rsidRPr="00C67387" w:rsidRDefault="00C67387" w:rsidP="00C67387">
            <w:pPr>
              <w:rPr>
                <w:rFonts w:eastAsia="Times New Roman" w:cs="Arial"/>
                <w:bCs/>
                <w:szCs w:val="19"/>
              </w:rPr>
            </w:pPr>
            <w:r w:rsidRPr="00C67387">
              <w:rPr>
                <w:rFonts w:eastAsia="Times New Roman" w:cs="Arial"/>
                <w:bCs/>
                <w:szCs w:val="19"/>
              </w:rPr>
              <w:t>Správa pre prijímateľa:</w:t>
            </w:r>
          </w:p>
        </w:tc>
        <w:tc>
          <w:tcPr>
            <w:tcW w:w="4678" w:type="dxa"/>
            <w:vAlign w:val="center"/>
          </w:tcPr>
          <w:p w14:paraId="3A4C6CE6" w14:textId="16DCDF4A" w:rsidR="00C67387" w:rsidRPr="00C67387" w:rsidRDefault="00C67387" w:rsidP="00C75340">
            <w:pPr>
              <w:tabs>
                <w:tab w:val="left" w:pos="2622"/>
                <w:tab w:val="left" w:pos="2977"/>
              </w:tabs>
              <w:rPr>
                <w:rFonts w:eastAsia="Times New Roman" w:cs="Arial"/>
                <w:bCs/>
                <w:szCs w:val="19"/>
              </w:rPr>
            </w:pPr>
            <w:r w:rsidRPr="00C67387">
              <w:rPr>
                <w:rFonts w:eastAsia="Times New Roman" w:cs="Arial"/>
                <w:bCs/>
                <w:szCs w:val="19"/>
              </w:rPr>
              <w:t xml:space="preserve">kód projektu </w:t>
            </w:r>
            <w:r w:rsidR="00C75340">
              <w:rPr>
                <w:rFonts w:eastAsia="Times New Roman" w:cs="Arial"/>
                <w:bCs/>
                <w:szCs w:val="19"/>
              </w:rPr>
              <w:t>a za ním slová výnosy ŠR</w:t>
            </w:r>
          </w:p>
        </w:tc>
      </w:tr>
    </w:tbl>
    <w:p w14:paraId="4679B417"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45FE9FDC"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lastRenderedPageBreak/>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54479C07" w14:textId="77777777" w:rsidR="00C67387" w:rsidRDefault="00C67387" w:rsidP="00C67387">
      <w:pPr>
        <w:overflowPunct w:val="0"/>
        <w:autoSpaceDE w:val="0"/>
        <w:autoSpaceDN w:val="0"/>
        <w:adjustRightInd w:val="0"/>
        <w:jc w:val="both"/>
        <w:textAlignment w:val="baseline"/>
        <w:rPr>
          <w:rFonts w:cs="Arial"/>
          <w:bCs/>
          <w:szCs w:val="19"/>
        </w:rPr>
      </w:pPr>
    </w:p>
    <w:p w14:paraId="3B8E9786" w14:textId="75833FB5"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70F1CD0B"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A39A1F7" w14:textId="326EE9C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pri uskutočnení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14:paraId="7007705F" w14:textId="77777777" w:rsidR="00C67387" w:rsidRPr="00C67387" w:rsidRDefault="00C67387" w:rsidP="00C67387">
      <w:pPr>
        <w:rPr>
          <w:rFonts w:cs="Arial"/>
          <w:bCs/>
          <w:szCs w:val="19"/>
        </w:rPr>
      </w:pPr>
    </w:p>
    <w:p w14:paraId="686EDF13" w14:textId="16D48F6D"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2C33B816" w14:textId="77777777" w:rsidR="00DB2AD2" w:rsidRPr="00C67387" w:rsidRDefault="00DB2AD2" w:rsidP="00E8012F">
      <w:pPr>
        <w:rPr>
          <w:rFonts w:cs="Arial"/>
          <w:bCs/>
          <w:szCs w:val="19"/>
        </w:rPr>
      </w:pPr>
    </w:p>
    <w:p w14:paraId="0070D1C5"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032C1B55"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4E21382A"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B746FA4"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6CEBEA00"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317CF2EB" w14:textId="77777777" w:rsidR="00C67387" w:rsidRPr="00C67387" w:rsidRDefault="00C67387" w:rsidP="000124A2">
      <w:pPr>
        <w:spacing w:line="288" w:lineRule="auto"/>
        <w:rPr>
          <w:rFonts w:cs="Arial"/>
          <w:bCs/>
          <w:szCs w:val="19"/>
        </w:rPr>
      </w:pPr>
      <w:r w:rsidRPr="00C67387">
        <w:rPr>
          <w:rFonts w:cs="Arial"/>
          <w:bCs/>
          <w:szCs w:val="19"/>
        </w:rPr>
        <w:t>Pribinova 2</w:t>
      </w:r>
    </w:p>
    <w:p w14:paraId="7A55D244" w14:textId="0E7F530C"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7A55D245" w14:textId="77777777" w:rsidR="009D7F63" w:rsidRPr="0073389C" w:rsidRDefault="009D7F63" w:rsidP="009D7F63">
      <w:pPr>
        <w:pStyle w:val="Nadpis2"/>
        <w:spacing w:line="288" w:lineRule="auto"/>
        <w:ind w:left="0" w:firstLine="0"/>
        <w:rPr>
          <w:lang w:val="sk-SK"/>
        </w:rPr>
      </w:pPr>
      <w:bookmarkStart w:id="603" w:name="_Toc410905149"/>
      <w:bookmarkStart w:id="604" w:name="_Toc410907877"/>
      <w:bookmarkStart w:id="605" w:name="_Toc440372877"/>
      <w:bookmarkStart w:id="606" w:name="_Toc440636388"/>
      <w:bookmarkEnd w:id="603"/>
      <w:r w:rsidRPr="0073389C">
        <w:rPr>
          <w:lang w:val="sk-SK"/>
        </w:rPr>
        <w:t>Verejné obstarávanie</w:t>
      </w:r>
      <w:bookmarkEnd w:id="604"/>
      <w:bookmarkEnd w:id="605"/>
      <w:bookmarkEnd w:id="606"/>
    </w:p>
    <w:p w14:paraId="7A55D246" w14:textId="738F16D2" w:rsidR="009D7F63" w:rsidRPr="0073389C" w:rsidRDefault="009D7F63" w:rsidP="00A10CB2">
      <w:pPr>
        <w:autoSpaceDE w:val="0"/>
        <w:autoSpaceDN w:val="0"/>
        <w:adjustRightInd w:val="0"/>
        <w:spacing w:before="120" w:after="120" w:line="288" w:lineRule="auto"/>
        <w:jc w:val="both"/>
      </w:pPr>
      <w:bookmarkStart w:id="607" w:name="p22-2-a"/>
      <w:bookmarkStart w:id="608" w:name="p23-5"/>
      <w:bookmarkStart w:id="609" w:name="p23-6"/>
      <w:bookmarkStart w:id="610" w:name="p24"/>
      <w:bookmarkStart w:id="611" w:name="_Toc409190739"/>
      <w:bookmarkStart w:id="612" w:name="_Toc360031225"/>
      <w:bookmarkEnd w:id="607"/>
      <w:bookmarkEnd w:id="608"/>
      <w:bookmarkEnd w:id="609"/>
      <w:bookmarkEnd w:id="610"/>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96"/>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97"/>
      </w:r>
      <w:r w:rsidRPr="0073389C">
        <w:t>.</w:t>
      </w:r>
    </w:p>
    <w:p w14:paraId="7A55D247" w14:textId="7FEE7FD4" w:rsidR="009D7F63" w:rsidRDefault="00124F19" w:rsidP="009D7F63">
      <w:pPr>
        <w:autoSpaceDE w:val="0"/>
        <w:autoSpaceDN w:val="0"/>
        <w:adjustRightInd w:val="0"/>
        <w:spacing w:before="120" w:after="120" w:line="288" w:lineRule="auto"/>
        <w:jc w:val="both"/>
      </w:pPr>
      <w:r w:rsidRPr="00124F19">
        <w:t>Pravidlá, postupy a odporúčania uvádzané v</w:t>
      </w:r>
      <w:r w:rsidR="000D12F0">
        <w:t xml:space="preserve"> časti 2.5 tejto </w:t>
      </w:r>
      <w:r w:rsidRPr="00124F19">
        <w:t>príručk</w:t>
      </w:r>
      <w:r w:rsidR="000D12F0">
        <w:t>y</w:t>
      </w:r>
      <w:r w:rsidRPr="00124F19">
        <w:t xml:space="preserve"> vo verzii 2.2 a nasledovných sa vzťahujú na znenie zákona č. 343/2015 Z. z. o verejnom obstarávaní a o zmene a doplnení niektorých zákonov účinného od 18.04.2016, t.j. na postup zadávania zákazky začatý po 17.04.2016. </w:t>
      </w:r>
    </w:p>
    <w:p w14:paraId="695C8D17" w14:textId="6608E49C" w:rsidR="00A737D2" w:rsidRPr="00A737D2" w:rsidRDefault="00A737D2" w:rsidP="00A737D2">
      <w:pPr>
        <w:autoSpaceDE w:val="0"/>
        <w:autoSpaceDN w:val="0"/>
        <w:adjustRightInd w:val="0"/>
        <w:spacing w:before="120" w:after="120" w:line="288" w:lineRule="auto"/>
        <w:jc w:val="both"/>
      </w:pPr>
      <w:r w:rsidRPr="00A737D2">
        <w:t xml:space="preserve">Finančná kontrola verejného obstarávania sa vykoná podľa verzie príručky účinnej v čase predloženia dokumentácie z verejného obstarávania na kontrolu </w:t>
      </w:r>
      <w:r w:rsidR="00D519DF">
        <w:t>poskytovateľovi</w:t>
      </w:r>
      <w:r w:rsidRPr="00A737D2">
        <w:t xml:space="preserve"> s prihliadnutím na znenie ZVO, resp. zákona č. 25/2006 Z.z. o verejnom obstarávaní a o zmene a doplnení niektorých zákonov, účinné v čase </w:t>
      </w:r>
      <w:r w:rsidR="00D519DF">
        <w:t>odoslania oznámenia o vyhlásení verejného obstarávania, výzvy na predkladanie ponúk do vestníka ÚVO na uverejnenie, zverejnenia zákazky na elektronickom trhovisku, resp odoslania výziev na predkladanie ponúk v prípade zákazky s nízkymi hodnotami</w:t>
      </w:r>
      <w:r w:rsidRPr="00A737D2">
        <w:t>.</w:t>
      </w:r>
    </w:p>
    <w:p w14:paraId="790D5DA9" w14:textId="77777777" w:rsidR="00A737D2" w:rsidRPr="0073389C" w:rsidRDefault="00A737D2" w:rsidP="009D7F63">
      <w:pPr>
        <w:autoSpaceDE w:val="0"/>
        <w:autoSpaceDN w:val="0"/>
        <w:adjustRightInd w:val="0"/>
        <w:spacing w:before="120" w:after="120" w:line="288" w:lineRule="auto"/>
        <w:jc w:val="both"/>
      </w:pPr>
    </w:p>
    <w:p w14:paraId="7A55D248" w14:textId="77777777" w:rsidR="009D7F63" w:rsidRPr="0073389C" w:rsidRDefault="009D7F63" w:rsidP="009D7F63">
      <w:pPr>
        <w:pStyle w:val="Nadpis3"/>
        <w:ind w:left="567" w:firstLine="0"/>
        <w:rPr>
          <w:rFonts w:cs="Arial"/>
          <w:lang w:val="sk-SK"/>
        </w:rPr>
      </w:pPr>
      <w:bookmarkStart w:id="613" w:name="_Toc440372878"/>
      <w:bookmarkStart w:id="614" w:name="_Toc440636389"/>
      <w:r w:rsidRPr="0073389C">
        <w:rPr>
          <w:rFonts w:cs="Arial"/>
          <w:lang w:val="sk-SK"/>
        </w:rPr>
        <w:lastRenderedPageBreak/>
        <w:t>Plán obstarávaní</w:t>
      </w:r>
      <w:bookmarkEnd w:id="611"/>
      <w:bookmarkEnd w:id="612"/>
      <w:bookmarkEnd w:id="613"/>
      <w:bookmarkEnd w:id="614"/>
    </w:p>
    <w:p w14:paraId="518D9C3A" w14:textId="2FC9BA9F" w:rsidR="006451E8" w:rsidRPr="006451E8" w:rsidRDefault="009D7F63" w:rsidP="006451E8">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006451E8" w:rsidRPr="006451E8">
        <w:t xml:space="preserve">Prijímateľ je ku každej zákazke povinný  predložiť </w:t>
      </w:r>
      <w:r w:rsidR="006451E8" w:rsidRPr="006451E8">
        <w:rPr>
          <w:i/>
        </w:rPr>
        <w:t xml:space="preserve">plán obstarávaní </w:t>
      </w:r>
      <w:r w:rsidR="006451E8" w:rsidRPr="001F7F84">
        <w:rPr>
          <w:i/>
        </w:rPr>
        <w:t xml:space="preserve">tovarov, služieb alebo stavebných </w:t>
      </w:r>
      <w:r w:rsidR="006451E8" w:rsidRPr="001F7F84">
        <w:t>(vzor príloha č. 20)</w:t>
      </w:r>
      <w:r w:rsidR="006451E8">
        <w:rPr>
          <w:i/>
        </w:rPr>
        <w:t xml:space="preserve"> </w:t>
      </w:r>
      <w:r w:rsidR="006451E8" w:rsidRPr="001F7F84">
        <w:rPr>
          <w:i/>
        </w:rPr>
        <w:t>prác</w:t>
      </w:r>
      <w:r w:rsidR="006451E8" w:rsidRPr="006451E8">
        <w:t xml:space="preserve"> rovnakého charakteru ako je predmet príslušnej zákazky za kalendárny rok a celú dĺžku realizácie projektu/projektov, v ktorom bola/bude zákazka vyhlásená  . Pri vypracovaní plánu obstarávaní je prijímateľ povinný zohľadniť aj výdavky na tovary/služby/práce obstarávané v rámci iných projektov financovaných z iných zdrojov EÚ a súčasne aj výdavky z verejných zdrojov, ktoré sú určené pre vlastnú potrebu za organizáciu. Tento plán obsahuje minimálne tieto údaje:</w:t>
      </w:r>
    </w:p>
    <w:p w14:paraId="40AF49CB" w14:textId="77777777" w:rsidR="006451E8" w:rsidRPr="006451E8" w:rsidRDefault="006451E8" w:rsidP="00151D4D">
      <w:pPr>
        <w:pStyle w:val="Odsekzoznamu"/>
        <w:numPr>
          <w:ilvl w:val="0"/>
          <w:numId w:val="101"/>
        </w:numPr>
        <w:spacing w:before="120" w:after="120" w:line="288" w:lineRule="auto"/>
      </w:pPr>
      <w:r w:rsidRPr="006451E8">
        <w:t>názov predmetu zákazky,</w:t>
      </w:r>
    </w:p>
    <w:p w14:paraId="1FAEB9BB" w14:textId="77777777" w:rsidR="006451E8" w:rsidRPr="006451E8" w:rsidRDefault="006451E8" w:rsidP="00151D4D">
      <w:pPr>
        <w:pStyle w:val="Odsekzoznamu"/>
        <w:numPr>
          <w:ilvl w:val="0"/>
          <w:numId w:val="101"/>
        </w:numPr>
        <w:spacing w:before="120" w:after="120" w:line="288" w:lineRule="auto"/>
      </w:pPr>
      <w:r w:rsidRPr="006451E8">
        <w:t>stručný opis predmetu zákazky,</w:t>
      </w:r>
    </w:p>
    <w:p w14:paraId="0D17EB44" w14:textId="77777777" w:rsidR="006451E8" w:rsidRPr="006451E8" w:rsidRDefault="006451E8" w:rsidP="00151D4D">
      <w:pPr>
        <w:pStyle w:val="Odsekzoznamu"/>
        <w:numPr>
          <w:ilvl w:val="0"/>
          <w:numId w:val="101"/>
        </w:numPr>
        <w:spacing w:before="120" w:after="120" w:line="288" w:lineRule="auto"/>
      </w:pPr>
      <w:r w:rsidRPr="006451E8">
        <w:t>predpokladaná hodnota zákazky/hodnota zákazky bez DPH,</w:t>
      </w:r>
    </w:p>
    <w:p w14:paraId="69A9493F" w14:textId="77777777" w:rsidR="006451E8" w:rsidRPr="006451E8" w:rsidRDefault="006451E8" w:rsidP="00151D4D">
      <w:pPr>
        <w:pStyle w:val="Odsekzoznamu"/>
        <w:numPr>
          <w:ilvl w:val="0"/>
          <w:numId w:val="101"/>
        </w:numPr>
        <w:spacing w:before="120" w:after="120" w:line="288" w:lineRule="auto"/>
      </w:pPr>
      <w:r w:rsidRPr="006451E8">
        <w:t>postup zadávania zákazky,</w:t>
      </w:r>
    </w:p>
    <w:p w14:paraId="1E6BE2E9" w14:textId="77777777" w:rsidR="006451E8" w:rsidRPr="006451E8" w:rsidRDefault="006451E8" w:rsidP="00151D4D">
      <w:pPr>
        <w:pStyle w:val="Odsekzoznamu"/>
        <w:numPr>
          <w:ilvl w:val="0"/>
          <w:numId w:val="101"/>
        </w:numPr>
        <w:spacing w:before="120" w:after="120" w:line="288" w:lineRule="auto"/>
      </w:pPr>
      <w:r w:rsidRPr="006451E8">
        <w:t>členenie zákazky podľa predpokladanej hodnoty,</w:t>
      </w:r>
    </w:p>
    <w:p w14:paraId="7A55D254" w14:textId="7EDC74C2" w:rsidR="009D7F63" w:rsidRPr="0073389C" w:rsidRDefault="006451E8" w:rsidP="006451E8">
      <w:pPr>
        <w:pStyle w:val="Odsekzoznamu"/>
        <w:spacing w:before="120" w:after="120" w:line="288" w:lineRule="auto"/>
        <w:ind w:left="0"/>
        <w:contextualSpacing w:val="0"/>
        <w:jc w:val="both"/>
      </w:pPr>
      <w:r w:rsidRPr="006451E8">
        <w:t>plánovaný dátum vyhlásenia /dátum zadávania zákazky.</w:t>
      </w:r>
    </w:p>
    <w:p w14:paraId="54D4F3CE" w14:textId="053A7832" w:rsidR="00766068" w:rsidRPr="00766068" w:rsidRDefault="009D7F63" w:rsidP="00766068">
      <w:pPr>
        <w:spacing w:before="120" w:after="120" w:line="288" w:lineRule="auto"/>
        <w:jc w:val="both"/>
      </w:pPr>
      <w:r w:rsidRPr="0073389C">
        <w:rPr>
          <w:b/>
          <w:i/>
          <w:color w:val="FF0000"/>
        </w:rPr>
        <w:t>Povinnosť prijímateľa:</w:t>
      </w:r>
      <w:r w:rsidRPr="0073389C">
        <w:rPr>
          <w:color w:val="FF0000"/>
        </w:rPr>
        <w:t xml:space="preserve"> </w:t>
      </w:r>
      <w:r w:rsidR="00D72FDB" w:rsidRPr="00D72FDB">
        <w:t>Prijímateľ predloží poskytovateľovi plán obstarávaní spolu s dokumentáciou k procesu verejného obstarávania pri prvej fáze administratívnej finančnej kontroly  vykonávanej poskytovateľom (prvá ex-ante kontrola, druhá ex-ante kontrola alebo štandardná ex-post kontrola).</w:t>
      </w:r>
    </w:p>
    <w:p w14:paraId="7A55D255" w14:textId="5F11C474" w:rsidR="009D7F63" w:rsidRPr="0073389C" w:rsidRDefault="00D72FDB" w:rsidP="009D7F63">
      <w:pPr>
        <w:spacing w:before="120" w:after="120" w:line="288" w:lineRule="auto"/>
        <w:jc w:val="both"/>
      </w:pPr>
      <w:r w:rsidRPr="00D72FDB">
        <w:t>V prípade, ak poskytovateľ v pláne obstarávania identifikuje nedostatky, tieto budú súčasťou Správy z kontroly verejného obstarávania spolu so spôsobom odstránenia nedostatkov.</w:t>
      </w:r>
    </w:p>
    <w:p w14:paraId="7A55D25B" w14:textId="77777777" w:rsidR="009D7F63" w:rsidRPr="0073389C" w:rsidRDefault="009D7F63" w:rsidP="009D7F63">
      <w:pPr>
        <w:spacing w:before="120" w:after="120" w:line="288" w:lineRule="auto"/>
        <w:jc w:val="both"/>
      </w:pPr>
    </w:p>
    <w:p w14:paraId="7A55D25C" w14:textId="77777777" w:rsidR="009D7F63" w:rsidRPr="0073389C" w:rsidRDefault="009D7F63" w:rsidP="009D7F63">
      <w:pPr>
        <w:pStyle w:val="Nadpis3"/>
        <w:ind w:left="567" w:firstLine="0"/>
        <w:rPr>
          <w:lang w:val="sk-SK"/>
        </w:rPr>
      </w:pPr>
      <w:bookmarkStart w:id="615" w:name="_Toc359942925"/>
      <w:bookmarkStart w:id="616" w:name="_Toc359943221"/>
      <w:bookmarkStart w:id="617" w:name="_Toc359943517"/>
      <w:bookmarkStart w:id="618" w:name="_Toc359943819"/>
      <w:bookmarkStart w:id="619" w:name="_Toc359944121"/>
      <w:bookmarkStart w:id="620" w:name="_Toc359944421"/>
      <w:bookmarkStart w:id="621" w:name="_Toc360024481"/>
      <w:bookmarkStart w:id="622" w:name="_Toc360030476"/>
      <w:bookmarkStart w:id="623" w:name="_Toc360031226"/>
      <w:bookmarkStart w:id="624" w:name="_Toc360109828"/>
      <w:bookmarkStart w:id="625" w:name="_Toc360110138"/>
      <w:bookmarkStart w:id="626" w:name="_Toc360118328"/>
      <w:bookmarkStart w:id="627" w:name="_Toc360118643"/>
      <w:bookmarkStart w:id="628" w:name="_Toc360031227"/>
      <w:bookmarkStart w:id="629" w:name="_Toc409190740"/>
      <w:bookmarkStart w:id="630" w:name="_Toc440372879"/>
      <w:bookmarkStart w:id="631" w:name="_Toc440636390"/>
      <w:bookmarkEnd w:id="615"/>
      <w:bookmarkEnd w:id="616"/>
      <w:bookmarkEnd w:id="617"/>
      <w:bookmarkEnd w:id="618"/>
      <w:bookmarkEnd w:id="619"/>
      <w:bookmarkEnd w:id="620"/>
      <w:bookmarkEnd w:id="621"/>
      <w:bookmarkEnd w:id="622"/>
      <w:bookmarkEnd w:id="623"/>
      <w:bookmarkEnd w:id="624"/>
      <w:bookmarkEnd w:id="625"/>
      <w:bookmarkEnd w:id="626"/>
      <w:bookmarkEnd w:id="627"/>
      <w:r w:rsidRPr="0073389C">
        <w:rPr>
          <w:lang w:val="sk-SK"/>
        </w:rPr>
        <w:t>Predpokladaná hodnota zákazky</w:t>
      </w:r>
      <w:bookmarkEnd w:id="628"/>
      <w:bookmarkEnd w:id="629"/>
      <w:r w:rsidRPr="0073389C">
        <w:rPr>
          <w:lang w:val="sk-SK"/>
        </w:rPr>
        <w:t xml:space="preserve"> (PHZ)</w:t>
      </w:r>
      <w:bookmarkEnd w:id="630"/>
      <w:bookmarkEnd w:id="631"/>
    </w:p>
    <w:p w14:paraId="7A55D25D" w14:textId="3C9A82A9"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w:t>
      </w:r>
      <w:r w:rsidR="00A83C79">
        <w:t>5</w:t>
      </w:r>
      <w:r w:rsidR="00A83C79" w:rsidRPr="0073389C">
        <w:t xml:space="preserve"> </w:t>
      </w:r>
      <w:r w:rsidRPr="0073389C">
        <w:t xml:space="preserve">ods. 1 ZVO </w:t>
      </w:r>
      <w:r w:rsidRPr="0073389C">
        <w:rPr>
          <w:i/>
          <w:lang w:eastAsia="en-GB"/>
        </w:rPr>
        <w:t>„</w:t>
      </w:r>
      <w:r w:rsidRPr="0073389C">
        <w:rPr>
          <w:i/>
        </w:rPr>
        <w:t>Zákazka je nadlimitná</w:t>
      </w:r>
      <w:r w:rsidR="00133741">
        <w:rPr>
          <w:i/>
        </w:rPr>
        <w:t>,</w:t>
      </w:r>
      <w:r w:rsidRPr="0073389C">
        <w:rPr>
          <w:i/>
        </w:rPr>
        <w:t xml:space="preserve">  podlimitná</w:t>
      </w:r>
      <w:r w:rsidR="00133741">
        <w:rPr>
          <w:i/>
        </w:rPr>
        <w:t xml:space="preserve"> alebo s nízkou hodnotou</w:t>
      </w:r>
      <w:r w:rsidRPr="0073389C">
        <w:rPr>
          <w:i/>
        </w:rPr>
        <w:t xml:space="preserve"> v závislosti od jej predpokladanej hodnoty.“</w:t>
      </w:r>
      <w:r w:rsidRPr="0073389C">
        <w:t xml:space="preserve"> Z tohto ustanovenia vyplýva, že pri obstarávaní každej zákazky, t.j.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14:paraId="7A55D25E" w14:textId="5A8480C9"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14:paraId="31FCC433" w14:textId="04BF1DDA" w:rsidR="00A83C79" w:rsidRPr="0073389C" w:rsidRDefault="00A83C79" w:rsidP="009D7F63">
      <w:pPr>
        <w:spacing w:before="120" w:after="120" w:line="288" w:lineRule="auto"/>
        <w:jc w:val="both"/>
      </w:pPr>
      <w:r w:rsidRPr="00A83C79">
        <w:t xml:space="preserve">V zmysle § 6 ods. 1 ZVO „Predpokladaná hodnota zákazky sa určuje </w:t>
      </w:r>
      <w:r w:rsidRPr="00A83C79">
        <w:rPr>
          <w:b/>
        </w:rPr>
        <w:t>ako cena bez dane z pridanej hodnoty</w:t>
      </w:r>
      <w:r w:rsidRPr="00A83C79">
        <w:t xml:space="preserve">. Verejný obstarávateľ a obstarávateľ určia predpokladanú hodnotu zákazky na základe údajov a informácií o zákazkách </w:t>
      </w:r>
      <w:r w:rsidRPr="00A83C79">
        <w:rPr>
          <w:b/>
        </w:rPr>
        <w:t>na rovnaký alebo porovnateľný predmet zákazky</w:t>
      </w:r>
      <w:r w:rsidRPr="00A83C79">
        <w:t xml:space="preserve">. Ak nemá verejný obstarávateľ alebo obstarávateľ údaje podľa druhej vety k dispozícii, určí predpokladanú hodnotu na základe údajov získaných prieskumom trhu s požadovaným plnením alebo na základe údajov získaných iným vhodným spôsobom. Predpokladaná hodnota zákazky </w:t>
      </w:r>
      <w:r w:rsidRPr="00A83C79">
        <w:rPr>
          <w:b/>
        </w:rPr>
        <w:t>je platná v čase odoslania oznámenia o vyhlásení verejného obstarávania alebo oznámenia použitého ako výzva na súťaž na uverejnenie</w:t>
      </w:r>
      <w:r w:rsidRPr="00A83C79">
        <w:t>; ak sa uverejnenie takého oznámenia nevyžaduje, predpokladaná hodnota je platná v čase začatia postupu zadávania zákazky.</w:t>
      </w:r>
      <w:r>
        <w:t>“</w:t>
      </w:r>
    </w:p>
    <w:p w14:paraId="7A55D25F" w14:textId="27EC9AE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83C79" w:rsidRPr="00A83C79">
        <w:t>Poskytovateľ odporúča v oznámení o vyhlásení VO  alebo  v oznámení použitom ako výzva na súťaž uvádzať PHZ. Údajom o množstve alebo rozsahu obstarávaných tovarov, stavebných prác alebo služieb možno nahradiť údaj o PHZ len v</w:t>
      </w:r>
      <w:r w:rsidR="00F44B25">
        <w:t xml:space="preserve"> objektívne </w:t>
      </w:r>
      <w:r w:rsidR="00A83C79" w:rsidRPr="00A83C79">
        <w:t>odôvodniteľných prípadoch. Uvedené nemá vplyv na povinnosť určenia PHZ pred vyhlásením VO. Ak sa určia podmienky účasti v spojení s predpokladanou hodnotou</w:t>
      </w:r>
      <w:r w:rsidR="00F44B25">
        <w:t xml:space="preserve"> zákazky</w:t>
      </w:r>
      <w:r w:rsidR="00A83C79" w:rsidRPr="00A83C79">
        <w:t xml:space="preserve"> alebo ak sa vyžaduje zábezpeka, je nutné vždy v oznámení uvádzať PHZ.</w:t>
      </w:r>
      <w:r w:rsidRPr="0073389C">
        <w:t xml:space="preserve"> </w:t>
      </w:r>
    </w:p>
    <w:p w14:paraId="7A55D260" w14:textId="284D9615" w:rsidR="009D7F63" w:rsidRPr="0073389C" w:rsidRDefault="009D7F63" w:rsidP="009D7F63">
      <w:pPr>
        <w:spacing w:before="120" w:after="120" w:line="288" w:lineRule="auto"/>
        <w:jc w:val="both"/>
      </w:pPr>
      <w:r w:rsidRPr="0073389C">
        <w:t xml:space="preserve">Určujúcim finančným limitom je predpokladaná cena za každý samostatný predmet </w:t>
      </w:r>
      <w:r w:rsidR="007E2E5E">
        <w:t>zákazky</w:t>
      </w:r>
      <w:r w:rsidR="007E2E5E" w:rsidRPr="0073389C">
        <w:t xml:space="preserve"> </w:t>
      </w:r>
      <w:r w:rsidRPr="0073389C">
        <w:t xml:space="preserve">v EUR bez DPH za jeden kalendárny rok alebo za obdobie trvania zmluvy s dodávateľom, ak presahuje jeden kalendárny rok. Do tohto limitu sa započítavajú aj plánované obstarávania súvisiace s bežnou činnosťou </w:t>
      </w:r>
      <w:r w:rsidRPr="0073389C">
        <w:lastRenderedPageBreak/>
        <w:t xml:space="preserve">organizácie vrátane opakovaných plnení, pokiaľ je táto činnosť financovaná z verejných zdrojov alebo zdrojov EÚ a činnosť v rámci iných projektov financovaných z iných zdrojov EÚ. </w:t>
      </w:r>
    </w:p>
    <w:p w14:paraId="7A55D261" w14:textId="67D09E4D"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Podľa § </w:t>
      </w:r>
      <w:r w:rsidR="00133741">
        <w:t>6</w:t>
      </w:r>
      <w:r w:rsidR="00133741" w:rsidRPr="0073389C">
        <w:t xml:space="preserve"> </w:t>
      </w:r>
      <w:r w:rsidRPr="0073389C">
        <w:t xml:space="preserve">ods. </w:t>
      </w:r>
      <w:r w:rsidR="00133741" w:rsidRPr="0073389C">
        <w:t>1</w:t>
      </w:r>
      <w:r w:rsidR="00133741">
        <w:t>6</w:t>
      </w:r>
      <w:r w:rsidR="00133741" w:rsidRPr="0073389C">
        <w:t xml:space="preserve"> </w:t>
      </w:r>
      <w:r w:rsidRPr="0073389C">
        <w:t>ZVO zákazku nemožno rozdeliť ani zvoliť spôsob určenia jej predpokladanej hodnoty s cieľom znížiť predpokladanú hodnotu zákazky pod finančné limity podľa ZVO.</w:t>
      </w:r>
    </w:p>
    <w:p w14:paraId="7A55D262" w14:textId="244C2EF8" w:rsidR="009D7F63" w:rsidRPr="0073389C" w:rsidRDefault="009D7F63" w:rsidP="009D7F63">
      <w:pPr>
        <w:spacing w:before="120" w:after="120" w:line="288" w:lineRule="auto"/>
        <w:jc w:val="both"/>
      </w:pPr>
      <w:r w:rsidRPr="0073389C">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14:paraId="7A55D263" w14:textId="43BDA43C" w:rsidR="009D7F63" w:rsidRPr="0073389C" w:rsidRDefault="009D7F63" w:rsidP="009D7F63">
      <w:pPr>
        <w:spacing w:before="120" w:after="120" w:line="288" w:lineRule="auto"/>
        <w:jc w:val="both"/>
      </w:pPr>
      <w:r w:rsidRPr="0073389C">
        <w:t xml:space="preserve">Z uvedeného taktiež vyplýva, že nie je možné v každom prípade používať PHZ určenú v čase predloženia, resp. schvaľovania </w:t>
      </w:r>
      <w:r w:rsidR="000A2AD4">
        <w:t>Žo</w:t>
      </w:r>
      <w:r w:rsidRPr="0073389C">
        <w:t>NFP, nakoľko medzi takýmto určením predpokladanej hodnoty a samotným zadávaním predmetnej zákazky môže prejsť niekoľko mesiacov a PHZ sa mohla zmeniť.</w:t>
      </w:r>
    </w:p>
    <w:p w14:paraId="7A55D264" w14:textId="4955DF04" w:rsidR="009D7F63" w:rsidRPr="0073389C" w:rsidRDefault="009D7F63" w:rsidP="009D7F63">
      <w:pPr>
        <w:spacing w:before="120" w:after="120" w:line="288" w:lineRule="auto"/>
        <w:jc w:val="both"/>
      </w:pPr>
      <w:r w:rsidRPr="0073389C">
        <w:t xml:space="preserve">Stanovenie (výpočet) PHZ podľa § </w:t>
      </w:r>
      <w:r w:rsidR="00133741">
        <w:t>6</w:t>
      </w:r>
      <w:r w:rsidR="00133741" w:rsidRPr="0073389C">
        <w:t xml:space="preserve"> </w:t>
      </w:r>
      <w:r w:rsidRPr="0073389C">
        <w:t xml:space="preserve">ZVO </w:t>
      </w:r>
      <w:r w:rsidRPr="0073389C">
        <w:rPr>
          <w:b/>
          <w:lang w:eastAsia="en-GB"/>
        </w:rPr>
        <w:t>je nevyhnutnou</w:t>
      </w:r>
      <w:r w:rsidRPr="0073389C">
        <w:t xml:space="preserve"> súčasťou dokumentácie z VO. V prípade nadlimitných zákaziek je prijímateľ povinný predložiť výpočet PHZ súčasne s návrhom oznámenia o vyhlásení VO a návrhom súťažných podkladov.  </w:t>
      </w:r>
      <w:r w:rsidR="001D76D4">
        <w:rPr>
          <w:rFonts w:cs="Arial"/>
          <w:szCs w:val="19"/>
        </w:rPr>
        <w:t xml:space="preserve">Pri zákazkách zadávaných prostredníctvom elektronického trhoviska je prijímateľ povinný predložiť výpočet PHZ súčasne s návrhom zmluvného formuláru a opisom predmetu zákazky, príp. návrhom objednávkových atribútov </w:t>
      </w:r>
      <w:r w:rsidR="001D76D4" w:rsidRPr="00703E20">
        <w:rPr>
          <w:rFonts w:cs="Arial"/>
          <w:szCs w:val="19"/>
        </w:rPr>
        <w:t>(najmä konkrétne zmluvné špecifikácie a podmienky súťaže)</w:t>
      </w:r>
      <w:r w:rsidR="001D76D4">
        <w:rPr>
          <w:rFonts w:cs="Arial"/>
          <w:szCs w:val="19"/>
        </w:rPr>
        <w:t>.</w:t>
      </w:r>
    </w:p>
    <w:p w14:paraId="45A64238" w14:textId="59189962" w:rsidR="00A737D2" w:rsidRPr="00A737D2" w:rsidRDefault="00A737D2"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Pr="00A737D2">
        <w:t>V prípadoch, keď je predmetom obstarania tovar, odporúča sa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že predmet zákazky nebol opísaný diskriminačne.</w:t>
      </w:r>
    </w:p>
    <w:p w14:paraId="7184C989" w14:textId="60B3887A" w:rsidR="00A737D2" w:rsidRPr="0073389C" w:rsidRDefault="00A737D2" w:rsidP="009D7F63">
      <w:pPr>
        <w:spacing w:before="120" w:after="120" w:line="288" w:lineRule="auto"/>
        <w:jc w:val="both"/>
      </w:pPr>
    </w:p>
    <w:p w14:paraId="7A55D265" w14:textId="17326E6A" w:rsidR="009D7F63" w:rsidRPr="000A74CB"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 xml:space="preserve">Dôležité upozornenie: </w:t>
      </w:r>
      <w:r w:rsidRPr="0073389C">
        <w:t>Upozorňujeme prijímateľov, aby pri predkladaní dokumentácie na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w:t>
      </w:r>
      <w:r w:rsidR="00DA7632">
        <w:t>finančnej</w:t>
      </w:r>
      <w:r w:rsidRPr="0073389C">
        <w:t xml:space="preserve"> kontroly VO.</w:t>
      </w:r>
      <w:r w:rsidRPr="0073389C">
        <w:rPr>
          <w:b/>
          <w:i/>
        </w:rPr>
        <w:t xml:space="preserve">  </w:t>
      </w:r>
      <w:r w:rsidR="00F44B25">
        <w:rPr>
          <w:b/>
          <w:i/>
        </w:rPr>
        <w:t xml:space="preserve">AK </w:t>
      </w:r>
      <w:r w:rsidR="00F44B25">
        <w:t>p</w:t>
      </w:r>
      <w:r w:rsidR="000A74CB" w:rsidRPr="000A74CB">
        <w:t xml:space="preserve">rijímateľ </w:t>
      </w:r>
      <w:r w:rsidR="00F44B25" w:rsidRPr="00F44B25">
        <w:t>určuje PHZ na základe prieskumu trhu,</w:t>
      </w:r>
      <w:r w:rsidR="000A74CB" w:rsidRPr="000A74CB">
        <w:t>je povinný pri realizácii prieskumu trhu osloviť</w:t>
      </w:r>
      <w:r w:rsidR="00F44B25" w:rsidRPr="00DD30A9">
        <w:t xml:space="preserve"> </w:t>
      </w:r>
      <w:r w:rsidR="00F44B25" w:rsidRPr="00F44B25">
        <w:t>min. 3 relevantných potenciálnych dodávateľov</w:t>
      </w:r>
      <w:r w:rsidR="000A74CB" w:rsidRPr="000A74CB">
        <w:t xml:space="preserve">, resp. </w:t>
      </w:r>
      <w:r w:rsidR="00F44B25" w:rsidRPr="00F44B25">
        <w:t>identifikovať min. 3 relevantné cenové ponuky na trhu.</w:t>
      </w:r>
      <w:r w:rsidR="000A74CB" w:rsidRPr="000A74CB">
        <w:t>. Možnosti získania informácií za účelom stanovenia PHZ sú uvedené nižšie.</w:t>
      </w:r>
    </w:p>
    <w:p w14:paraId="7A55D266" w14:textId="77777777" w:rsidR="009D7F63" w:rsidRPr="0073389C" w:rsidRDefault="009D7F63" w:rsidP="009D7F63">
      <w:pPr>
        <w:spacing w:before="120" w:after="120" w:line="288" w:lineRule="auto"/>
        <w:jc w:val="both"/>
      </w:pPr>
      <w:r w:rsidRPr="0073389C">
        <w:t>Určenie PHZ vykoná prijímateľ napr. na základe informácií:</w:t>
      </w:r>
    </w:p>
    <w:p w14:paraId="7A55D268" w14:textId="1130B9F9"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oslovením minimálne 3 potenciálnych dodávateľov, pričom pre účely zdokladovania takto vykonaného prieskumu prijímateľ predloží celú komunikáciu s potenciálnymi dodávateľmi</w:t>
      </w:r>
      <w:r w:rsidR="001D76D4">
        <w:rPr>
          <w:rStyle w:val="Odkaznapoznmkupodiarou"/>
          <w:rFonts w:cs="Arial"/>
          <w:szCs w:val="19"/>
          <w:lang w:val="sk-SK"/>
        </w:rPr>
        <w:footnoteReference w:id="98"/>
      </w:r>
      <w:r w:rsidRPr="0073389C">
        <w:rPr>
          <w:rFonts w:cs="Arial"/>
          <w:szCs w:val="19"/>
          <w:lang w:val="sk-SK"/>
        </w:rPr>
        <w:t>;</w:t>
      </w:r>
    </w:p>
    <w:p w14:paraId="7A55D269" w14:textId="4771AF3C"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cenového prieskumu z webových sídiel </w:t>
      </w:r>
      <w:r w:rsidR="00F44B25">
        <w:rPr>
          <w:rFonts w:cs="Arial"/>
          <w:szCs w:val="19"/>
          <w:lang w:val="sk-SK"/>
        </w:rPr>
        <w:t xml:space="preserve">potenciálnych </w:t>
      </w:r>
      <w:r w:rsidRPr="0073389C">
        <w:rPr>
          <w:rFonts w:cs="Arial"/>
          <w:szCs w:val="19"/>
          <w:lang w:val="sk-SK"/>
        </w:rPr>
        <w:t>dodávateľov, pričom pre účely zdokladovania takto vykonaného prieskumu trhu prijímateľ predloží „print screen“ z predmetných webových sídiel</w:t>
      </w:r>
      <w:r w:rsidR="001D76D4">
        <w:rPr>
          <w:rFonts w:cs="Arial"/>
          <w:szCs w:val="19"/>
          <w:lang w:val="sk-SK"/>
        </w:rPr>
        <w:t xml:space="preserve"> s dátumom vyhotovenia print screenu</w:t>
      </w:r>
      <w:r w:rsidRPr="0073389C">
        <w:rPr>
          <w:rFonts w:cs="Arial"/>
          <w:szCs w:val="19"/>
          <w:lang w:val="sk-SK"/>
        </w:rPr>
        <w:t>;</w:t>
      </w:r>
    </w:p>
    <w:p w14:paraId="7A55D26A"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vlastnej databázy o skutočných nákladoch rovnakej alebo porovnateľnej obstarávanej komodity, ktoré boli obstarávané v predchádzajúcom kalendárnom roku (upravenej o očakávané zmeny);</w:t>
      </w:r>
    </w:p>
    <w:p w14:paraId="19D0288F" w14:textId="6C0FD797"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t>z cien rovnakých alebo podobných predmetov</w:t>
      </w:r>
      <w:r w:rsidR="00157A59">
        <w:rPr>
          <w:rFonts w:cs="Arial"/>
          <w:szCs w:val="19"/>
          <w:lang w:val="sk-SK"/>
        </w:rPr>
        <w:t xml:space="preserve"> v čase určenia PHZ</w:t>
      </w:r>
      <w:r w:rsidRPr="00932DA5">
        <w:rPr>
          <w:rFonts w:cs="Arial"/>
          <w:szCs w:val="19"/>
          <w:lang w:val="sk-SK"/>
        </w:rPr>
        <w:t xml:space="preserve"> identifikovaných na webových stránkach CRZ a/alebo EKS uvedených v cenových ponukách úspešných uchádzačov, resp. v zmluvách uzatvorených s úspešnými uchádzačmi;</w:t>
      </w:r>
    </w:p>
    <w:p w14:paraId="7A55D26C" w14:textId="180806FA"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lastRenderedPageBreak/>
        <w:t xml:space="preserve">z aktuálnych katalógov </w:t>
      </w:r>
      <w:r w:rsidR="00F44B25">
        <w:rPr>
          <w:rFonts w:cs="Arial"/>
          <w:szCs w:val="19"/>
          <w:lang w:val="sk-SK"/>
        </w:rPr>
        <w:t xml:space="preserve">potenciálnych </w:t>
      </w:r>
      <w:r w:rsidRPr="0073389C">
        <w:rPr>
          <w:rFonts w:cs="Arial"/>
          <w:szCs w:val="19"/>
          <w:lang w:val="sk-SK"/>
        </w:rPr>
        <w:t>dodávateľov (listinných, uvedených na internetových stránkach)</w:t>
      </w:r>
      <w:r w:rsidR="00103054">
        <w:rPr>
          <w:rFonts w:cs="Arial"/>
          <w:szCs w:val="19"/>
          <w:lang w:val="sk-SK"/>
        </w:rPr>
        <w:t>,</w:t>
      </w:r>
    </w:p>
    <w:p w14:paraId="13D0B168" w14:textId="0CDCE557" w:rsidR="00103054" w:rsidRDefault="00F44B25" w:rsidP="00F158F9">
      <w:pPr>
        <w:pStyle w:val="Bulletslevel2"/>
        <w:spacing w:after="120" w:line="288" w:lineRule="auto"/>
        <w:ind w:left="567" w:hanging="283"/>
        <w:jc w:val="both"/>
        <w:rPr>
          <w:rFonts w:cs="Arial"/>
          <w:szCs w:val="19"/>
          <w:lang w:val="sk-SK"/>
        </w:rPr>
      </w:pPr>
      <w:r>
        <w:rPr>
          <w:rFonts w:cs="Arial"/>
          <w:szCs w:val="19"/>
          <w:lang w:val="sk-SK"/>
        </w:rPr>
        <w:t xml:space="preserve">Z </w:t>
      </w:r>
      <w:r w:rsidR="00103054" w:rsidRPr="00103054">
        <w:rPr>
          <w:rFonts w:cs="Arial"/>
          <w:szCs w:val="19"/>
          <w:lang w:val="sk-SK"/>
        </w:rPr>
        <w:t xml:space="preserve">projektantom </w:t>
      </w:r>
      <w:r w:rsidRPr="00103054">
        <w:rPr>
          <w:rFonts w:cs="Arial"/>
          <w:szCs w:val="19"/>
          <w:lang w:val="sk-SK"/>
        </w:rPr>
        <w:t>ocenen</w:t>
      </w:r>
      <w:r>
        <w:rPr>
          <w:rFonts w:cs="Arial"/>
          <w:szCs w:val="19"/>
          <w:lang w:val="sk-SK"/>
        </w:rPr>
        <w:t>ého</w:t>
      </w:r>
      <w:r w:rsidRPr="00103054">
        <w:rPr>
          <w:rFonts w:cs="Arial"/>
          <w:szCs w:val="19"/>
          <w:lang w:val="sk-SK"/>
        </w:rPr>
        <w:t xml:space="preserve"> </w:t>
      </w:r>
      <w:r w:rsidR="00103054" w:rsidRPr="00103054">
        <w:rPr>
          <w:rFonts w:cs="Arial"/>
          <w:szCs w:val="19"/>
          <w:lang w:val="sk-SK"/>
        </w:rPr>
        <w:t>rozpočt</w:t>
      </w:r>
      <w:r>
        <w:rPr>
          <w:rFonts w:cs="Arial"/>
          <w:szCs w:val="19"/>
          <w:lang w:val="sk-SK"/>
        </w:rPr>
        <w:t>u</w:t>
      </w:r>
      <w:r w:rsidR="00103054" w:rsidRPr="00103054">
        <w:rPr>
          <w:rFonts w:cs="Arial"/>
          <w:szCs w:val="19"/>
          <w:lang w:val="sk-SK"/>
        </w:rPr>
        <w:t xml:space="preserve"> stavebných prác </w:t>
      </w:r>
      <w:r w:rsidRPr="00103054">
        <w:rPr>
          <w:rFonts w:cs="Arial"/>
          <w:szCs w:val="19"/>
          <w:lang w:val="sk-SK"/>
        </w:rPr>
        <w:t>aktuáln</w:t>
      </w:r>
      <w:r>
        <w:rPr>
          <w:rFonts w:cs="Arial"/>
          <w:szCs w:val="19"/>
          <w:lang w:val="sk-SK"/>
        </w:rPr>
        <w:t>eho</w:t>
      </w:r>
      <w:r w:rsidRPr="00103054">
        <w:rPr>
          <w:rFonts w:cs="Arial"/>
          <w:szCs w:val="19"/>
          <w:lang w:val="sk-SK"/>
        </w:rPr>
        <w:t xml:space="preserve"> </w:t>
      </w:r>
      <w:r>
        <w:rPr>
          <w:rFonts w:cs="Arial"/>
          <w:szCs w:val="19"/>
          <w:lang w:val="sk-SK"/>
        </w:rPr>
        <w:t>v</w:t>
      </w:r>
      <w:r w:rsidRPr="00103054">
        <w:rPr>
          <w:rFonts w:cs="Arial"/>
          <w:szCs w:val="19"/>
          <w:lang w:val="sk-SK"/>
        </w:rPr>
        <w:t> čas</w:t>
      </w:r>
      <w:r>
        <w:rPr>
          <w:rFonts w:cs="Arial"/>
          <w:szCs w:val="19"/>
          <w:lang w:val="sk-SK"/>
        </w:rPr>
        <w:t>e</w:t>
      </w:r>
      <w:r w:rsidRPr="00103054">
        <w:rPr>
          <w:rFonts w:cs="Arial"/>
          <w:szCs w:val="19"/>
          <w:lang w:val="sk-SK"/>
        </w:rPr>
        <w:t xml:space="preserve"> </w:t>
      </w:r>
      <w:r w:rsidR="00103054" w:rsidRPr="00103054">
        <w:rPr>
          <w:rFonts w:cs="Arial"/>
          <w:szCs w:val="19"/>
          <w:lang w:val="sk-SK"/>
        </w:rPr>
        <w:t>odoslania oznámenia o vyhlásení verejného obstarávania alebo oznámenia použitého ako výzva na súťaž na uverejnenie, resp. vyjadrenie projektanta k aktuálnosti rozpočtu stavebných prác (ocenený rozpočet, resp. vyjadrenie projektanta nesmie byť staršie ako 3 mesiace pred vyhlásením verejného obstarávania); ocenený rozpočet, resp. vyjadrenie  projektanta musí byť parafované s uvedením dátumu a ošetrené pečiatkou projektanta,</w:t>
      </w:r>
    </w:p>
    <w:p w14:paraId="4689B984" w14:textId="0F28D859" w:rsidR="00D72FDB" w:rsidRPr="001F7F84" w:rsidRDefault="00D72FDB" w:rsidP="00151D4D">
      <w:pPr>
        <w:pStyle w:val="Odsekzoznamu"/>
        <w:numPr>
          <w:ilvl w:val="1"/>
          <w:numId w:val="39"/>
        </w:numPr>
        <w:autoSpaceDE w:val="0"/>
        <w:autoSpaceDN w:val="0"/>
        <w:spacing w:before="60" w:after="60" w:line="276" w:lineRule="auto"/>
        <w:ind w:left="567" w:hanging="283"/>
        <w:jc w:val="both"/>
        <w:rPr>
          <w:rFonts w:eastAsia="Times" w:cs="Arial"/>
          <w:color w:val="000000"/>
          <w:szCs w:val="19"/>
          <w:lang w:eastAsia="x-none"/>
        </w:rPr>
      </w:pPr>
      <w:r w:rsidRPr="001F7F84">
        <w:rPr>
          <w:rFonts w:eastAsia="Times" w:cs="Arial"/>
          <w:color w:val="000000"/>
          <w:szCs w:val="19"/>
          <w:lang w:eastAsia="x-none"/>
        </w:rPr>
        <w:t>alebo kombináciou vyššie uvedených bodov</w:t>
      </w:r>
      <w:r w:rsidR="00103054">
        <w:rPr>
          <w:rFonts w:eastAsia="Times" w:cs="Arial"/>
          <w:color w:val="000000"/>
          <w:szCs w:val="19"/>
          <w:lang w:eastAsia="x-none"/>
        </w:rPr>
        <w:t>.</w:t>
      </w:r>
    </w:p>
    <w:p w14:paraId="43547540" w14:textId="77777777" w:rsidR="00D72FDB" w:rsidRPr="0073389C" w:rsidRDefault="00D72FDB" w:rsidP="001F7F84">
      <w:pPr>
        <w:pStyle w:val="Bulletslevel2"/>
        <w:numPr>
          <w:ilvl w:val="0"/>
          <w:numId w:val="0"/>
        </w:numPr>
        <w:spacing w:after="120" w:line="288" w:lineRule="auto"/>
        <w:ind w:left="567"/>
        <w:jc w:val="both"/>
        <w:rPr>
          <w:rFonts w:cs="Arial"/>
          <w:szCs w:val="19"/>
          <w:lang w:val="sk-SK"/>
        </w:rPr>
      </w:pPr>
    </w:p>
    <w:p w14:paraId="7A55D26D" w14:textId="4A35A03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Telefonický prieskum trhu </w:t>
      </w:r>
      <w:r w:rsidRPr="0073389C">
        <w:rPr>
          <w:b/>
        </w:rPr>
        <w:t>nebude</w:t>
      </w:r>
      <w:r w:rsidRPr="0073389C">
        <w:t xml:space="preserve"> považovaný zo strany poskytovate</w:t>
      </w:r>
      <w:r w:rsidR="000A74CB">
        <w:t>ľ</w:t>
      </w:r>
      <w:r w:rsidRPr="0073389C">
        <w:t xml:space="preserve">a za dostačujúci pre určenie PHZ. </w:t>
      </w:r>
    </w:p>
    <w:p w14:paraId="7A55D26E" w14:textId="76593A08" w:rsidR="009D7F63" w:rsidRPr="0073389C" w:rsidRDefault="009D7F63" w:rsidP="009D7F63">
      <w:pPr>
        <w:spacing w:before="120" w:after="120" w:line="288" w:lineRule="auto"/>
        <w:jc w:val="both"/>
      </w:pPr>
      <w:r w:rsidRPr="0073389C">
        <w:t xml:space="preserve">V prípade, ak je vysúťažená hodnota zákazky vyššia ako jej predpokladaná hodnota (rozpočet) uvedená v zmluve o NFP, poskytovateľ preplatí výdavky len do výšky sumy uvedenej v </w:t>
      </w:r>
      <w:r w:rsidR="000A2AD4">
        <w:t>z</w:t>
      </w:r>
      <w:r w:rsidRPr="0073389C">
        <w:t>mluve o NFP.</w:t>
      </w:r>
    </w:p>
    <w:p w14:paraId="7A55D26F" w14:textId="77777777" w:rsidR="009D7F63" w:rsidRPr="0073389C" w:rsidRDefault="009D7F63" w:rsidP="009D7F63">
      <w:pPr>
        <w:spacing w:before="120" w:after="120" w:line="288" w:lineRule="auto"/>
        <w:jc w:val="both"/>
      </w:pPr>
    </w:p>
    <w:p w14:paraId="7A55D270" w14:textId="77777777" w:rsidR="009D7F63" w:rsidRPr="0073389C" w:rsidRDefault="009D7F63" w:rsidP="009D7F63">
      <w:pPr>
        <w:pStyle w:val="Nadpis3"/>
        <w:ind w:left="567" w:firstLine="0"/>
        <w:rPr>
          <w:lang w:val="sk-SK"/>
        </w:rPr>
      </w:pPr>
      <w:bookmarkStart w:id="632" w:name="_Toc359942927"/>
      <w:bookmarkStart w:id="633" w:name="_Toc359943223"/>
      <w:bookmarkStart w:id="634" w:name="_Toc359943519"/>
      <w:bookmarkStart w:id="635" w:name="_Toc359943821"/>
      <w:bookmarkStart w:id="636" w:name="_Toc359944123"/>
      <w:bookmarkStart w:id="637" w:name="_Toc359944423"/>
      <w:bookmarkStart w:id="638" w:name="_Toc360024483"/>
      <w:bookmarkStart w:id="639" w:name="_Toc360030478"/>
      <w:bookmarkStart w:id="640" w:name="_Toc360031228"/>
      <w:bookmarkStart w:id="641" w:name="_Toc360109830"/>
      <w:bookmarkStart w:id="642" w:name="_Toc360110140"/>
      <w:bookmarkStart w:id="643" w:name="_Toc360118330"/>
      <w:bookmarkStart w:id="644" w:name="_Toc360118645"/>
      <w:bookmarkStart w:id="645" w:name="_Toc409190741"/>
      <w:bookmarkStart w:id="646" w:name="_Toc360031229"/>
      <w:bookmarkStart w:id="647" w:name="_Toc440372880"/>
      <w:bookmarkStart w:id="648" w:name="_Toc440636391"/>
      <w:bookmarkEnd w:id="632"/>
      <w:bookmarkEnd w:id="633"/>
      <w:bookmarkEnd w:id="634"/>
      <w:bookmarkEnd w:id="635"/>
      <w:bookmarkEnd w:id="636"/>
      <w:bookmarkEnd w:id="637"/>
      <w:bookmarkEnd w:id="638"/>
      <w:bookmarkEnd w:id="639"/>
      <w:bookmarkEnd w:id="640"/>
      <w:bookmarkEnd w:id="641"/>
      <w:bookmarkEnd w:id="642"/>
      <w:bookmarkEnd w:id="643"/>
      <w:bookmarkEnd w:id="644"/>
      <w:r w:rsidRPr="0073389C">
        <w:rPr>
          <w:lang w:val="sk-SK"/>
        </w:rPr>
        <w:t>Povinnosť uzatvoriť zmluvu</w:t>
      </w:r>
      <w:bookmarkEnd w:id="645"/>
      <w:bookmarkEnd w:id="646"/>
      <w:bookmarkEnd w:id="647"/>
      <w:bookmarkEnd w:id="648"/>
    </w:p>
    <w:p w14:paraId="7A55D271" w14:textId="4B2F02A6"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w:t>
      </w:r>
      <w:r w:rsidR="00DE32EC" w:rsidRPr="00DE32EC">
        <w:rPr>
          <w:b/>
        </w:rPr>
        <w:t xml:space="preserve"> </w:t>
      </w:r>
      <w:r w:rsidR="00DE32EC">
        <w:rPr>
          <w:b/>
        </w:rPr>
        <w:t>ako finančný limit pre zákazku s nízkou hodnotou v závislosti od druhu zákazky podľa predmetu obstarania (tovar/služba/stavebné práce/potraviny)</w:t>
      </w:r>
      <w:r w:rsidR="001D76D4" w:rsidRPr="001D76D4">
        <w:rPr>
          <w:b/>
        </w:rPr>
        <w:t>.</w:t>
      </w:r>
      <w:r w:rsidR="001D76D4" w:rsidRPr="001D76D4">
        <w:t xml:space="preserve"> Pri zákazkách </w:t>
      </w:r>
      <w:r w:rsidR="00DE32EC">
        <w:t>s nízkou hodnotou</w:t>
      </w:r>
      <w:r w:rsidR="001D76D4" w:rsidRPr="001D76D4">
        <w:t xml:space="preserve"> je postačujúce vytvoriť zmluvný vzťah na základe objednávky, ktorá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w:t>
      </w:r>
      <w:r w:rsidR="00DE32EC">
        <w:t xml:space="preserve"> </w:t>
      </w:r>
      <w:r w:rsidR="00DE32EC" w:rsidRPr="00DE32EC">
        <w:t>(bez DPH, výška DPH a cena s DPH)</w:t>
      </w:r>
      <w:r w:rsidR="001D76D4" w:rsidRPr="001D76D4">
        <w:t>,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w:t>
      </w:r>
      <w:r w:rsidR="00DE32EC">
        <w:t> </w:t>
      </w:r>
      <w:r w:rsidR="001D76D4" w:rsidRPr="001D76D4">
        <w:t>objednávke</w:t>
      </w:r>
      <w:r w:rsidR="00DE32EC">
        <w:t xml:space="preserve">. </w:t>
      </w:r>
      <w:r w:rsidR="00DE32EC" w:rsidRPr="00DE32EC">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r w:rsidRPr="0073389C">
        <w:t xml:space="preserve"> </w:t>
      </w:r>
    </w:p>
    <w:p w14:paraId="7A55D272" w14:textId="795ED6EF" w:rsidR="009D7F63" w:rsidRPr="0073389C" w:rsidRDefault="00C80170" w:rsidP="009D7F63">
      <w:pPr>
        <w:spacing w:before="120" w:after="120" w:line="288" w:lineRule="auto"/>
        <w:jc w:val="both"/>
      </w:pPr>
      <w:r>
        <w:t>P</w:t>
      </w:r>
      <w:r w:rsidR="009D7F63" w:rsidRPr="0073389C">
        <w:t>rijímateľ</w:t>
      </w:r>
      <w:r>
        <w:t xml:space="preserve"> je</w:t>
      </w:r>
      <w:r w:rsidR="009D7F63" w:rsidRPr="0073389C">
        <w:t xml:space="preserve"> v zmysle VZP k </w:t>
      </w:r>
      <w:r w:rsidR="003C3869">
        <w:t>z</w:t>
      </w:r>
      <w:r w:rsidR="009D7F63" w:rsidRPr="0073389C">
        <w:t xml:space="preserve">mluve o  NFP </w:t>
      </w:r>
      <w:r>
        <w:t>povinný</w:t>
      </w:r>
      <w:r w:rsidRPr="0073389C">
        <w:t xml:space="preserve"> </w:t>
      </w:r>
      <w:r w:rsidR="009D7F63" w:rsidRPr="0073389C">
        <w:t xml:space="preserve">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009D7F63" w:rsidRPr="0073389C">
        <w:t xml:space="preserve">o  NFP, a to oprávnenými osobami na výkon tejto kontroly/auditu a poskytnúť im všetku potrebnú súčinnosť. </w:t>
      </w:r>
    </w:p>
    <w:p w14:paraId="7A55D273" w14:textId="6E8DB543" w:rsidR="009D7F63" w:rsidRPr="0073389C" w:rsidRDefault="00C80170" w:rsidP="009D7F63">
      <w:pPr>
        <w:spacing w:before="120" w:after="120" w:line="288" w:lineRule="auto"/>
        <w:jc w:val="both"/>
        <w:rPr>
          <w:lang w:eastAsia="sk-SK"/>
        </w:rPr>
      </w:pPr>
      <w:r w:rsidRPr="00C80170">
        <w:rPr>
          <w:lang w:eastAsia="sk-SK"/>
        </w:rPr>
        <w:t xml:space="preserve">Zároveň upozorňujeme na povinnosť </w:t>
      </w:r>
      <w:r w:rsidR="00DE32EC" w:rsidRPr="00DE32EC">
        <w:rPr>
          <w:lang w:eastAsia="sk-SK"/>
        </w:rPr>
        <w:t>prijímateľa pri uzatváraní zmluvy úspešným uchádzačom dodržiavať zákon č. 315/2016 Z. z. o registri partnerov verejného sektora a o zmene a doplnení niektorých zákonov s</w:t>
      </w:r>
    </w:p>
    <w:p w14:paraId="7A55D274" w14:textId="77777777" w:rsidR="009D7F63" w:rsidRPr="0073389C" w:rsidRDefault="009D7F63" w:rsidP="009D7F63">
      <w:pPr>
        <w:pStyle w:val="Nadpis3"/>
        <w:ind w:left="567" w:firstLine="0"/>
        <w:rPr>
          <w:lang w:val="sk-SK"/>
        </w:rPr>
      </w:pPr>
      <w:bookmarkStart w:id="649" w:name="_Toc440372881"/>
      <w:bookmarkStart w:id="650" w:name="_Toc440636392"/>
      <w:r w:rsidRPr="0073389C">
        <w:rPr>
          <w:lang w:val="sk-SK"/>
        </w:rPr>
        <w:t>Finančné limity</w:t>
      </w:r>
      <w:bookmarkEnd w:id="649"/>
      <w:bookmarkEnd w:id="650"/>
    </w:p>
    <w:p w14:paraId="7A55D275" w14:textId="7D6BE98A"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Pr="0073389C">
        <w:rPr>
          <w:b/>
          <w:u w:val="single"/>
        </w:rPr>
        <w:t xml:space="preserve">podľa ustanovení platného a účinného ZVO. </w:t>
      </w:r>
      <w:r w:rsidRPr="0073389C">
        <w:rPr>
          <w:b/>
          <w:u w:val="single"/>
        </w:rPr>
        <w:lastRenderedPageBreak/>
        <w:t>Finančné limity</w:t>
      </w:r>
      <w:r w:rsidR="00DE32EC">
        <w:rPr>
          <w:b/>
          <w:u w:val="single"/>
        </w:rPr>
        <w:t xml:space="preserve"> pre nadlimitné zákazky</w:t>
      </w:r>
      <w:r w:rsidRPr="0073389C">
        <w:rPr>
          <w:b/>
          <w:u w:val="single"/>
        </w:rPr>
        <w:t xml:space="preserve"> sú ustanovené všeobecne záväzným právnym predpisom ÚVO</w:t>
      </w:r>
      <w:r w:rsidRPr="0073389C">
        <w:rPr>
          <w:rStyle w:val="Odkaznapoznmkupodiarou"/>
          <w:b/>
          <w:sz w:val="19"/>
          <w:u w:val="single"/>
        </w:rPr>
        <w:footnoteReference w:id="99"/>
      </w:r>
      <w:r w:rsidRPr="0073389C">
        <w:rPr>
          <w:b/>
          <w:u w:val="single"/>
        </w:rPr>
        <w:t xml:space="preserve">. </w:t>
      </w:r>
    </w:p>
    <w:p w14:paraId="7A55D276" w14:textId="77777777" w:rsidR="009D7F63" w:rsidRPr="0073389C" w:rsidRDefault="009D7F63" w:rsidP="009D7F63">
      <w:pPr>
        <w:spacing w:before="120" w:after="120" w:line="288" w:lineRule="auto"/>
        <w:jc w:val="both"/>
        <w:rPr>
          <w:b/>
          <w:u w:val="single"/>
        </w:rPr>
      </w:pPr>
    </w:p>
    <w:p w14:paraId="7A55D277" w14:textId="77777777" w:rsidR="009D7F63" w:rsidRPr="0073389C" w:rsidRDefault="009D7F63" w:rsidP="009D7F63">
      <w:pPr>
        <w:pStyle w:val="Nadpis3"/>
        <w:ind w:left="567" w:firstLine="0"/>
        <w:rPr>
          <w:lang w:val="sk-SK"/>
        </w:rPr>
      </w:pPr>
      <w:bookmarkStart w:id="651" w:name="_Toc440372882"/>
      <w:bookmarkStart w:id="652" w:name="_Toc440636393"/>
      <w:r w:rsidRPr="0073389C">
        <w:rPr>
          <w:lang w:val="sk-SK"/>
        </w:rPr>
        <w:t>Všeobecné ustanovenia</w:t>
      </w:r>
      <w:bookmarkEnd w:id="651"/>
      <w:bookmarkEnd w:id="652"/>
    </w:p>
    <w:p w14:paraId="2FEB4BD8" w14:textId="77777777" w:rsidR="00DE32E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w:t>
      </w:r>
      <w:r w:rsidR="00C047D6" w:rsidRPr="00C047D6">
        <w:t>zaevidovať VO do ITMS2014+ a </w:t>
      </w:r>
      <w:r w:rsidR="00C047D6">
        <w:t>súčasne</w:t>
      </w:r>
      <w:r w:rsidR="00C047D6" w:rsidRPr="00C047D6">
        <w:t xml:space="preserve"> </w:t>
      </w:r>
      <w:r w:rsidRPr="0073389C">
        <w:t xml:space="preserve">predložiť dokumentáciu z VO na jeho </w:t>
      </w:r>
      <w:r w:rsidR="00157A59">
        <w:t xml:space="preserve">finančnú </w:t>
      </w:r>
      <w:r w:rsidRPr="0073389C">
        <w:t>kontrolu</w:t>
      </w:r>
      <w:r w:rsidR="00F0718F">
        <w:t xml:space="preserve"> VO</w:t>
      </w:r>
      <w:r w:rsidRPr="0073389C">
        <w:t xml:space="preserve"> poskytovateľovi vo forme </w:t>
      </w:r>
      <w:r w:rsidRPr="0073389C">
        <w:rPr>
          <w:b/>
        </w:rPr>
        <w:t>kópie originálu kompletnej dokumentácie v písomnej podobe, ktorá je pevne zviazaná a podpísaná štatutárnym zástupcom prijímateľa,</w:t>
      </w:r>
      <w:r w:rsidRPr="0073389C">
        <w:t xml:space="preserve"> resp. splnomocneným zástupcom</w:t>
      </w:r>
      <w:r w:rsidR="001D76D4">
        <w:t xml:space="preserve"> </w:t>
      </w:r>
      <w:r w:rsidR="001D76D4" w:rsidRPr="001D76D4">
        <w:t xml:space="preserve">v zmysle zmluvy o NFP. </w:t>
      </w:r>
    </w:p>
    <w:p w14:paraId="7A55D278" w14:textId="4F6AC3B8" w:rsidR="009D7F63" w:rsidRDefault="00DE32EC" w:rsidP="009D7F63">
      <w:pPr>
        <w:spacing w:before="120" w:after="120" w:line="288" w:lineRule="auto"/>
        <w:jc w:val="both"/>
      </w:pPr>
      <w:r>
        <w:t>D</w:t>
      </w:r>
      <w:r w:rsidR="001D76D4" w:rsidRPr="001D76D4">
        <w:t>okumentáci</w:t>
      </w:r>
      <w:r>
        <w:t>u</w:t>
      </w:r>
      <w:r w:rsidR="001D76D4" w:rsidRPr="001D76D4">
        <w:t xml:space="preserve"> prijímateľ </w:t>
      </w:r>
      <w:r w:rsidRPr="00DE32EC">
        <w:t>predkladá písomne (v listinnej podobe)</w:t>
      </w:r>
      <w:r>
        <w:t xml:space="preserve"> </w:t>
      </w:r>
      <w:r w:rsidR="001D76D4" w:rsidRPr="001D76D4">
        <w:t xml:space="preserve"> a</w:t>
      </w:r>
      <w:r>
        <w:t>lebo</w:t>
      </w:r>
      <w:r w:rsidR="001D76D4" w:rsidRPr="001D76D4">
        <w:t xml:space="preserve"> v elektronickej podobe (napr. na </w:t>
      </w:r>
      <w:r w:rsidR="00E575D3">
        <w:rPr>
          <w:rFonts w:cs="Arial"/>
          <w:szCs w:val="19"/>
        </w:rPr>
        <w:t>pevnom neprepisovateľnom nosiči</w:t>
      </w:r>
      <w:r w:rsidR="001D76D4" w:rsidRPr="001D76D4">
        <w:t>)</w:t>
      </w:r>
      <w:r>
        <w:t>,</w:t>
      </w:r>
      <w:r w:rsidRPr="00DE32EC">
        <w:t xml:space="preserve"> pričom časť dokumentácie je prijímateľ povinný predložiť aj cez ITMS 2014+</w:t>
      </w:r>
      <w:r w:rsidR="001D76D4" w:rsidRPr="001D76D4">
        <w:t xml:space="preserve">. Dokumentáciu, ktorú prijímateľ predloží cez ITMS2014+ alebo v elektronickej podobe, nie je potrebné predkladať aj v </w:t>
      </w:r>
      <w:r w:rsidR="00E575D3">
        <w:t>listinnej</w:t>
      </w:r>
      <w:r w:rsidR="00E575D3" w:rsidRPr="001D76D4">
        <w:t xml:space="preserve"> </w:t>
      </w:r>
      <w:r w:rsidR="001D76D4" w:rsidRPr="001D76D4">
        <w:t>podobe</w:t>
      </w:r>
      <w:r w:rsidR="009D7F63" w:rsidRPr="0073389C">
        <w:t>.</w:t>
      </w:r>
      <w:r w:rsidR="00E575D3">
        <w:t xml:space="preserve"> </w:t>
      </w:r>
      <w:r w:rsidR="00315570" w:rsidRPr="00315570">
        <w:t>Uvedené neplatí pre podpísanú zmluvu/Dodatok s úspešným uchádzačom/dodávateľom a  výkaz výmer, ktorý prijímateľ vždy predkladá aj písomne</w:t>
      </w:r>
      <w:r w:rsidR="00315570">
        <w:t xml:space="preserve"> (v listinnej podobe).</w:t>
      </w:r>
      <w:r w:rsidR="00315570" w:rsidRPr="00315570">
        <w:t xml:space="preserve"> </w:t>
      </w:r>
      <w:r w:rsidR="00E575D3" w:rsidRPr="00E575D3">
        <w:t xml:space="preserve">V prípade, ak prijímateľ dokumentáciu z VO plánuje predložiť v elektronickej podobe, sprievodný list, čestné vyhlásenia a podpísanú zmluvu s dodávateľom predloží v listinnej podobe. </w:t>
      </w:r>
      <w:r w:rsidR="00E575D3" w:rsidRPr="00DD30A9">
        <w:rPr>
          <w:b/>
        </w:rPr>
        <w:t xml:space="preserve">Minimálny rozsah dokumentácie, ktorú prijímateľ </w:t>
      </w:r>
      <w:r w:rsidR="00315570">
        <w:rPr>
          <w:b/>
        </w:rPr>
        <w:t xml:space="preserve">povinne </w:t>
      </w:r>
      <w:r w:rsidR="00E575D3" w:rsidRPr="00DD30A9">
        <w:rPr>
          <w:b/>
        </w:rPr>
        <w:t>predkladá cez ITMS 2014+ je definovaný rozsahom dokumentácie zverejňovanej v profile verejného obstarávateľa v závislosti od hodnoty a typu zákazky</w:t>
      </w:r>
      <w:r w:rsidR="00315570">
        <w:rPr>
          <w:b/>
        </w:rPr>
        <w:t xml:space="preserve"> </w:t>
      </w:r>
      <w:r w:rsidR="00315570" w:rsidRPr="00DD30A9">
        <w:t xml:space="preserve">(pozn. uvedená povinnosť platí pre všetkých prijímateľov a nevzťahuje sa na informácie podľa § 64 ods. 1 písm. d) a písm. e) ZVO). </w:t>
      </w:r>
      <w:r w:rsidR="00315570" w:rsidRPr="00DD30A9">
        <w:rPr>
          <w:u w:val="single"/>
        </w:rPr>
        <w:t>V prípade ponúk jednotlivých uchádzačov je povinnosťou prijímateľa predložiť cez ITMS 2014+ iba ponuku úspešného uchádzača</w:t>
      </w:r>
      <w:r w:rsidR="00E575D3" w:rsidRPr="00E575D3">
        <w:t xml:space="preserve">. </w:t>
      </w:r>
      <w:r w:rsidR="00315570" w:rsidRPr="00315570">
        <w:t xml:space="preserve"> Ďalšie doklady z procesu VO, na ktoré sa nevzťahuje § 64 ZVO, predkladá prijímateľ v listinnej podobe.</w:t>
      </w:r>
    </w:p>
    <w:p w14:paraId="3EC464FA" w14:textId="77777777" w:rsidR="00315570" w:rsidRPr="00315570" w:rsidRDefault="00315570" w:rsidP="00315570">
      <w:pPr>
        <w:spacing w:before="120" w:after="120" w:line="288" w:lineRule="auto"/>
        <w:jc w:val="both"/>
      </w:pPr>
      <w:r w:rsidRPr="00315570">
        <w:t xml:space="preserve">V prípade </w:t>
      </w:r>
      <w:r w:rsidRPr="00315570">
        <w:rPr>
          <w:b/>
        </w:rPr>
        <w:t>zákaziek realizovaných prostredníctvom elektronického trhoviska</w:t>
      </w:r>
      <w:r w:rsidRPr="00315570">
        <w:t xml:space="preserve"> je prijímateľ cez ITMS 2014+ povinný predložiť automaticky vygenerovanú zmluvu, ktorá je výsledkom VO.</w:t>
      </w:r>
    </w:p>
    <w:p w14:paraId="0F62AC28" w14:textId="77777777" w:rsidR="00315570" w:rsidRPr="00315570" w:rsidRDefault="00315570" w:rsidP="00315570">
      <w:pPr>
        <w:spacing w:before="120" w:after="120" w:line="288" w:lineRule="auto"/>
        <w:jc w:val="both"/>
      </w:pPr>
      <w:r w:rsidRPr="00315570">
        <w:t xml:space="preserve">V prípade </w:t>
      </w:r>
      <w:r w:rsidRPr="00315570">
        <w:rPr>
          <w:b/>
        </w:rPr>
        <w:t>zákaziek s nízkou hodnotou</w:t>
      </w:r>
      <w:r w:rsidRPr="00315570">
        <w:t xml:space="preserve"> je prijímateľ cez ITMS 2014+ povinný predložiť podpísanú zmluvu s úspešným uchádzačom/dodávateľom, resp. záväznú objednávku alebo iný dokument, ktorý jednoznačne a hodnoverne preukazuje formálne, príp. aj vecné naplnenie výsledku VO.</w:t>
      </w:r>
    </w:p>
    <w:p w14:paraId="7A171133" w14:textId="57732C22" w:rsidR="00315570" w:rsidRPr="0073389C" w:rsidRDefault="00315570" w:rsidP="00315570">
      <w:pPr>
        <w:spacing w:before="120" w:after="120" w:line="288" w:lineRule="auto"/>
        <w:jc w:val="both"/>
      </w:pPr>
      <w:r w:rsidRPr="00315570">
        <w:t>Rovnako je prijímateľ povinný zaevidovať do ITMS 2014+ aj dodatky a čiastkové zmluvy do príslušného stavu v závislosti od typu kontroly, na ktorú ich má prijímateľ povinnosť predložiť.</w:t>
      </w:r>
    </w:p>
    <w:p w14:paraId="4D4DE836" w14:textId="50A95DC5" w:rsidR="00315570" w:rsidRDefault="00315570" w:rsidP="00315570">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cs="Arial"/>
          <w:szCs w:val="19"/>
        </w:rPr>
      </w:pPr>
      <w:r w:rsidRPr="00667C12">
        <w:rPr>
          <w:rFonts w:ascii="Arial" w:hAnsi="Arial" w:cs="Arial"/>
          <w:i/>
          <w:sz w:val="19"/>
          <w:szCs w:val="19"/>
        </w:rPr>
        <w:t xml:space="preserve">Dôležité upozornenie: </w:t>
      </w:r>
      <w:r w:rsidRPr="00667C12">
        <w:rPr>
          <w:rFonts w:ascii="Arial" w:hAnsi="Arial" w:cs="Arial"/>
          <w:b w:val="0"/>
          <w:sz w:val="19"/>
          <w:szCs w:val="19"/>
        </w:rPr>
        <w:t>Prijímateľ je povinný zaevidovať verejné obstarávanie/obstarávanie do ITMS 2014+ vrátane všetkých povinných príloh najneskôr v deň doručenia dokumentácie na kontrolu poskytovateľovi. Prijímateľ je povinný zaevidovať VO do ITMS 2014+ a  aktualizovať stav VO tak, aby zodpovedal typu kontroly, na ktorú dané VO predkladá („pripravované“ – Prvá ex-ante kontrola; „v realizácii“ – Druhá ex-ante kontrola; „ukončené“ – Štandardná ex-post kontrola/Následná ex-post kontrola“). Prijímateľ je povinný aktualizovať stav VO aj v prípade späťvzatia dokumentácie z VO („stiahnuté“) alebo zrušenia VO („zrušené“).</w:t>
      </w:r>
    </w:p>
    <w:p w14:paraId="5D9BB227" w14:textId="77777777" w:rsidR="00315570" w:rsidRDefault="00315570" w:rsidP="009D7F63">
      <w:pPr>
        <w:spacing w:before="120" w:after="120" w:line="288" w:lineRule="auto"/>
      </w:pPr>
    </w:p>
    <w:p w14:paraId="7A55D279" w14:textId="11C2C416" w:rsidR="009D7F63" w:rsidRPr="0073389C" w:rsidRDefault="009D7F63" w:rsidP="009D7F63">
      <w:pPr>
        <w:spacing w:before="120" w:after="120" w:line="288" w:lineRule="auto"/>
      </w:pPr>
      <w:r w:rsidRPr="0073389C">
        <w:t xml:space="preserve">Prijímateľ použije </w:t>
      </w:r>
      <w:r w:rsidR="00315570">
        <w:t xml:space="preserve">pri predkladaní listinnej dokumentácie </w:t>
      </w:r>
      <w:r w:rsidRPr="0073389C">
        <w:t>nasledovný postup:</w:t>
      </w:r>
    </w:p>
    <w:p w14:paraId="7A55D27A" w14:textId="3837B46E" w:rsidR="009D7F63" w:rsidRPr="0073389C" w:rsidRDefault="009D7F63" w:rsidP="00151D4D">
      <w:pPr>
        <w:pStyle w:val="Odsekzoznamu"/>
        <w:numPr>
          <w:ilvl w:val="0"/>
          <w:numId w:val="55"/>
        </w:numPr>
        <w:spacing w:before="120" w:after="120" w:line="288" w:lineRule="auto"/>
        <w:ind w:left="567" w:hanging="283"/>
        <w:contextualSpacing w:val="0"/>
        <w:jc w:val="both"/>
      </w:pPr>
      <w:r w:rsidRPr="0073389C">
        <w:t xml:space="preserve">Prijímateľ vyhotoví fotokópiu celej dokumentácie z vykonaného alebo prebiehajúceho  </w:t>
      </w:r>
      <w:r w:rsidR="00405A32">
        <w:t>VO</w:t>
      </w:r>
      <w:r w:rsidRPr="0073389C">
        <w:t>. Vo fotokópii prijímateľ očísluje podľa poradia jednotlivé strany predkladanej dokumentácie.</w:t>
      </w:r>
    </w:p>
    <w:p w14:paraId="7A55D27B" w14:textId="7A321EA0" w:rsidR="009D7F63" w:rsidRPr="0073389C" w:rsidRDefault="009D7F63" w:rsidP="00151D4D">
      <w:pPr>
        <w:pStyle w:val="Odsekzoznamu"/>
        <w:numPr>
          <w:ilvl w:val="0"/>
          <w:numId w:val="55"/>
        </w:numPr>
        <w:spacing w:before="120" w:after="120" w:line="288" w:lineRule="auto"/>
        <w:contextualSpacing w:val="0"/>
        <w:jc w:val="both"/>
      </w:pPr>
      <w:r w:rsidRPr="0073389C">
        <w:t xml:space="preserve">Prijímateľ vyhotoví zoznam dokladov, ktoré vo fotokópii </w:t>
      </w:r>
      <w:r w:rsidR="001D76D4" w:rsidRPr="001D76D4">
        <w:t>v elektronickej podobe alebo cez ITMS2014+</w:t>
      </w:r>
      <w:r w:rsidR="001D76D4">
        <w:t xml:space="preserve"> </w:t>
      </w:r>
      <w:r w:rsidRPr="0073389C">
        <w:t xml:space="preserve">predkladá na </w:t>
      </w:r>
      <w:r w:rsidR="00157A59">
        <w:t xml:space="preserve">finančnú </w:t>
      </w:r>
      <w:r w:rsidRPr="0073389C">
        <w:t>kontrolu</w:t>
      </w:r>
      <w:r w:rsidR="00F0718F">
        <w:t xml:space="preserve"> VO</w:t>
      </w:r>
      <w:r w:rsidRPr="0073389C">
        <w:t xml:space="preserve">. </w:t>
      </w:r>
    </w:p>
    <w:p w14:paraId="7A55D27C" w14:textId="77777777" w:rsidR="009D7F63" w:rsidRPr="0070385A" w:rsidRDefault="009D7F63" w:rsidP="0070385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b/>
          <w:i/>
          <w:color w:val="000000" w:themeColor="text1"/>
        </w:rPr>
      </w:pPr>
      <w:r w:rsidRPr="0070385A">
        <w:rPr>
          <w:b/>
          <w:i/>
          <w:color w:val="000000" w:themeColor="text1"/>
        </w:rPr>
        <w:lastRenderedPageBreak/>
        <w:t xml:space="preserve">Odporúčanie pre prijímateľa: </w:t>
      </w:r>
      <w:r w:rsidRPr="0070385A">
        <w:rPr>
          <w:color w:val="000000" w:themeColor="text1"/>
        </w:rPr>
        <w:t>Odporúčame, aby sa tento zoznam nachádzal ako prvý list predloženej dokumentácie a dokumentácia bola chronologicky usporiadaná/zosumarizovaná.</w:t>
      </w:r>
      <w:r w:rsidRPr="0070385A">
        <w:rPr>
          <w:b/>
          <w:i/>
          <w:color w:val="000000" w:themeColor="text1"/>
        </w:rPr>
        <w:t xml:space="preserve"> </w:t>
      </w:r>
    </w:p>
    <w:p w14:paraId="7A55D27D" w14:textId="05FDCB1F" w:rsidR="009D7F63" w:rsidRPr="0073389C" w:rsidRDefault="009D7F63" w:rsidP="00151D4D">
      <w:pPr>
        <w:pStyle w:val="Odsekzoznamu"/>
        <w:numPr>
          <w:ilvl w:val="0"/>
          <w:numId w:val="55"/>
        </w:numPr>
        <w:spacing w:before="120" w:after="120" w:line="288" w:lineRule="auto"/>
        <w:contextualSpacing w:val="0"/>
        <w:jc w:val="both"/>
      </w:pPr>
      <w:r w:rsidRPr="0073389C">
        <w:t>Fotokópie a zoznam predkladaných dokladov následne prijímateľ pevne spojí (napr. zviaže tepelnou alebo hrebeňovou väzbou</w:t>
      </w:r>
      <w:r w:rsidR="00C340D9">
        <w:t xml:space="preserve"> previazanou šnúrkou</w:t>
      </w:r>
      <w:r w:rsidRPr="0073389C">
        <w:t xml:space="preserve">) </w:t>
      </w:r>
      <w:r w:rsidR="001D76D4" w:rsidRPr="001D76D4">
        <w:t xml:space="preserve">tak, aby boli všetky listy vo väzbe pevne spojené a aby ich nebolo možné z nej vyberať bez ich porušenia </w:t>
      </w:r>
      <w:r w:rsidRPr="0073389C">
        <w:t xml:space="preserve">a na prvej strane, resp. v zozname dokladov štatutárny zástupca prijímateľa, resp. splnomocnený zástupca uvedie „Overené s originálom“ a pripojí svoj vlastnoručný podpis, čím potvrdí pravosť a kompletnosť predkladaných dokumentov. </w:t>
      </w:r>
      <w:r w:rsidR="00D11568" w:rsidRPr="00D11568">
        <w:t>V prípade rozsiahlej dokumentácie, resp. z dôvodu lepšej manipulácie prijímateľ dokumentáciu predkladá podľa predchádzajúcich viet v pevnej väzbe, avšak vo viacerých menších zväzkoch.</w:t>
      </w:r>
    </w:p>
    <w:p w14:paraId="7A55D280" w14:textId="77777777" w:rsidR="009D7F63" w:rsidRPr="0073389C" w:rsidRDefault="009D7F63" w:rsidP="009D7F63">
      <w:pPr>
        <w:spacing w:before="120" w:after="120" w:line="288" w:lineRule="auto"/>
        <w:jc w:val="both"/>
      </w:pPr>
    </w:p>
    <w:p w14:paraId="7A55D281" w14:textId="2BAC5F96"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r w:rsidRPr="0073389C">
        <w:rPr>
          <w:rFonts w:ascii="Arial" w:hAnsi="Arial" w:cs="Arial"/>
          <w:b w:val="0"/>
          <w:sz w:val="19"/>
          <w:szCs w:val="19"/>
        </w:rPr>
        <w:t xml:space="preserve">Poskytovateľ 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Poskytovateľ takto predloženú dokumentáciu k VO vráti prijímateľovi bez vykonania </w:t>
      </w:r>
      <w:r w:rsidR="00F0718F">
        <w:rPr>
          <w:rFonts w:ascii="Arial" w:hAnsi="Arial" w:cs="Arial"/>
          <w:b w:val="0"/>
          <w:sz w:val="19"/>
          <w:szCs w:val="19"/>
        </w:rPr>
        <w:t xml:space="preserve"> finančnej</w:t>
      </w:r>
      <w:r w:rsidRPr="0073389C">
        <w:rPr>
          <w:rFonts w:ascii="Arial" w:hAnsi="Arial" w:cs="Arial"/>
          <w:b w:val="0"/>
          <w:sz w:val="19"/>
          <w:szCs w:val="19"/>
        </w:rPr>
        <w:t xml:space="preserve"> kontroly</w:t>
      </w:r>
      <w:r w:rsidR="001D76D4">
        <w:rPr>
          <w:rFonts w:ascii="Arial" w:hAnsi="Arial" w:cs="Arial"/>
          <w:b w:val="0"/>
          <w:sz w:val="19"/>
          <w:szCs w:val="19"/>
        </w:rPr>
        <w:t xml:space="preserve"> VO</w:t>
      </w:r>
      <w:r w:rsidRPr="0073389C">
        <w:rPr>
          <w:rFonts w:ascii="Arial" w:hAnsi="Arial" w:cs="Arial"/>
          <w:b w:val="0"/>
          <w:sz w:val="19"/>
          <w:szCs w:val="19"/>
        </w:rPr>
        <w:t xml:space="preserve">. </w:t>
      </w:r>
      <w:r w:rsidR="00D11568">
        <w:rPr>
          <w:rFonts w:ascii="Arial" w:hAnsi="Arial" w:cs="Arial"/>
          <w:b w:val="0"/>
          <w:sz w:val="19"/>
          <w:szCs w:val="19"/>
        </w:rPr>
        <w:t>F</w:t>
      </w:r>
      <w:r w:rsidR="00F0718F">
        <w:rPr>
          <w:rFonts w:ascii="Arial" w:hAnsi="Arial" w:cs="Arial"/>
          <w:b w:val="0"/>
          <w:sz w:val="19"/>
          <w:szCs w:val="19"/>
        </w:rPr>
        <w:t xml:space="preserve">inančná </w:t>
      </w:r>
      <w:r w:rsidRPr="0073389C">
        <w:rPr>
          <w:rFonts w:ascii="Arial" w:hAnsi="Arial" w:cs="Arial"/>
          <w:b w:val="0"/>
          <w:sz w:val="19"/>
          <w:szCs w:val="19"/>
        </w:rPr>
        <w:t>kontrola VO bude zo strany poskytovateľa vykonaná až po opätovnom doručení  dokumentácie k VO v súlade s vyššie uvedeným postupom.</w:t>
      </w:r>
    </w:p>
    <w:p w14:paraId="6C7C70AD" w14:textId="77777777" w:rsidR="00DA7632" w:rsidRDefault="00DA7632" w:rsidP="009D7F63">
      <w:pPr>
        <w:pStyle w:val="Zkladntext2"/>
        <w:widowControl w:val="0"/>
        <w:spacing w:before="120" w:after="120" w:line="288" w:lineRule="auto"/>
        <w:jc w:val="both"/>
        <w:rPr>
          <w:rFonts w:ascii="Arial" w:hAnsi="Arial" w:cs="Arial"/>
          <w:i/>
          <w:sz w:val="19"/>
          <w:szCs w:val="19"/>
        </w:rPr>
      </w:pPr>
    </w:p>
    <w:p w14:paraId="0EBC7E74" w14:textId="2726683D"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i/>
          <w:sz w:val="19"/>
          <w:szCs w:val="19"/>
        </w:rPr>
        <w:t xml:space="preserve">Dôležité upozornenie: </w:t>
      </w:r>
      <w:r w:rsidRPr="00DA7632">
        <w:rPr>
          <w:rFonts w:ascii="Arial" w:hAnsi="Arial" w:cs="Arial"/>
          <w:b w:val="0"/>
          <w:sz w:val="19"/>
          <w:szCs w:val="19"/>
        </w:rPr>
        <w:t xml:space="preserve">V prípade, ak </w:t>
      </w:r>
      <w:r w:rsidR="00315570">
        <w:rPr>
          <w:rFonts w:ascii="Arial" w:hAnsi="Arial" w:cs="Arial"/>
          <w:b w:val="0"/>
          <w:sz w:val="19"/>
          <w:szCs w:val="19"/>
        </w:rPr>
        <w:t>p</w:t>
      </w:r>
      <w:r w:rsidR="00315570" w:rsidRPr="00DA7632">
        <w:rPr>
          <w:rFonts w:ascii="Arial" w:hAnsi="Arial" w:cs="Arial"/>
          <w:b w:val="0"/>
          <w:sz w:val="19"/>
          <w:szCs w:val="19"/>
        </w:rPr>
        <w:t xml:space="preserve">oskytovateľ </w:t>
      </w:r>
      <w:r w:rsidRPr="00DA7632">
        <w:rPr>
          <w:rFonts w:ascii="Arial" w:hAnsi="Arial" w:cs="Arial"/>
          <w:b w:val="0"/>
          <w:sz w:val="19"/>
          <w:szCs w:val="19"/>
        </w:rPr>
        <w:t xml:space="preserve">neoboznámi </w:t>
      </w:r>
      <w:r w:rsidR="00315570">
        <w:rPr>
          <w:rFonts w:ascii="Arial" w:hAnsi="Arial" w:cs="Arial"/>
          <w:b w:val="0"/>
          <w:sz w:val="19"/>
          <w:szCs w:val="19"/>
        </w:rPr>
        <w:t>p</w:t>
      </w:r>
      <w:r w:rsidR="00315570" w:rsidRPr="00DA7632">
        <w:rPr>
          <w:rFonts w:ascii="Arial" w:hAnsi="Arial" w:cs="Arial"/>
          <w:b w:val="0"/>
          <w:sz w:val="19"/>
          <w:szCs w:val="19"/>
        </w:rPr>
        <w:t xml:space="preserve">rijímateľa </w:t>
      </w:r>
      <w:r w:rsidRPr="00DA7632">
        <w:rPr>
          <w:rFonts w:ascii="Arial" w:hAnsi="Arial" w:cs="Arial"/>
          <w:b w:val="0"/>
          <w:sz w:val="19"/>
          <w:szCs w:val="19"/>
        </w:rPr>
        <w:t xml:space="preserve">(nezašle návrh správy z kontroly, resp. správu z kontroly) v lehote určenej na výkon finančnej kontroly obstarávania služieb, tovarov, stavebných prác a súvisiacich postupov (a nedošlo k prerušeniu plynutia lehoty ani k odmietnutiu vykonania prvej ex-ante kontroly pred vyhlásením VO), </w:t>
      </w:r>
      <w:r w:rsidR="00315570">
        <w:rPr>
          <w:rFonts w:ascii="Arial" w:hAnsi="Arial" w:cs="Arial"/>
          <w:b w:val="0"/>
          <w:sz w:val="19"/>
          <w:szCs w:val="19"/>
        </w:rPr>
        <w:t>p</w:t>
      </w:r>
      <w:r w:rsidR="00315570" w:rsidRPr="00DA7632">
        <w:rPr>
          <w:rFonts w:ascii="Arial" w:hAnsi="Arial" w:cs="Arial"/>
          <w:b w:val="0"/>
          <w:sz w:val="19"/>
          <w:szCs w:val="19"/>
        </w:rPr>
        <w:t xml:space="preserve">rijímateľ </w:t>
      </w:r>
      <w:r w:rsidRPr="00DA7632">
        <w:rPr>
          <w:rFonts w:ascii="Arial" w:hAnsi="Arial" w:cs="Arial"/>
          <w:b w:val="0"/>
          <w:sz w:val="19"/>
          <w:szCs w:val="19"/>
        </w:rPr>
        <w:t xml:space="preserve">nie je oprávnený uzatvoriť zmluvu s úspešným uchádzačom ani vykonať iný úkon, ktorého podmienkou je vykonanie finančnej kontroly (napr. vyhlásenie VO) </w:t>
      </w:r>
      <w:r w:rsidR="00315570">
        <w:rPr>
          <w:rFonts w:ascii="Arial" w:hAnsi="Arial" w:cs="Arial"/>
          <w:b w:val="0"/>
          <w:sz w:val="19"/>
          <w:szCs w:val="19"/>
        </w:rPr>
        <w:t>p</w:t>
      </w:r>
      <w:r w:rsidR="00315570" w:rsidRPr="00DA7632">
        <w:rPr>
          <w:rFonts w:ascii="Arial" w:hAnsi="Arial" w:cs="Arial"/>
          <w:b w:val="0"/>
          <w:sz w:val="19"/>
          <w:szCs w:val="19"/>
        </w:rPr>
        <w:t>oskytovateľom</w:t>
      </w:r>
      <w:r w:rsidRPr="00DA7632">
        <w:rPr>
          <w:rFonts w:ascii="Arial" w:hAnsi="Arial" w:cs="Arial"/>
          <w:b w:val="0"/>
          <w:sz w:val="19"/>
          <w:szCs w:val="19"/>
        </w:rPr>
        <w:t>.</w:t>
      </w:r>
    </w:p>
    <w:p w14:paraId="4B8288B5" w14:textId="08D6CAD2"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i/>
          <w:sz w:val="19"/>
          <w:szCs w:val="19"/>
        </w:rPr>
      </w:pPr>
      <w:r w:rsidRPr="00DA7632">
        <w:rPr>
          <w:rFonts w:ascii="Arial" w:hAnsi="Arial" w:cs="Arial"/>
          <w:b w:val="0"/>
          <w:sz w:val="19"/>
          <w:szCs w:val="19"/>
        </w:rPr>
        <w:t xml:space="preserve">Uzatvorenie zmluvy s úspešným uchádzačom, resp. vykonanie iného úkonu, ktorého podmienkou podľa tejto príručky, resp. Zmluvy o NFP je vykonanie finančnej kontroly (napr. vyhlásenie verejného obstarávania), môže byť považované za podstatné porušenie Zmluvy o NFP a uvedené má rovnako vplyv aj na oprávnenie Poskytovateľa určiť ex-ante finančnú opravu. </w:t>
      </w:r>
    </w:p>
    <w:p w14:paraId="76AF652B" w14:textId="77777777" w:rsidR="00A327BE" w:rsidRDefault="00A327BE" w:rsidP="009D7F63">
      <w:pPr>
        <w:pStyle w:val="Zkladntext2"/>
        <w:widowControl w:val="0"/>
        <w:spacing w:before="120" w:after="120" w:line="288" w:lineRule="auto"/>
        <w:jc w:val="both"/>
        <w:rPr>
          <w:rFonts w:ascii="Arial" w:hAnsi="Arial" w:cs="Arial"/>
          <w:i/>
          <w:color w:val="FF0000"/>
          <w:sz w:val="19"/>
          <w:szCs w:val="19"/>
        </w:rPr>
      </w:pPr>
    </w:p>
    <w:p w14:paraId="7EE487A9" w14:textId="0779A449" w:rsidR="00A327BE" w:rsidRPr="00BF2A0B" w:rsidRDefault="00A327BE" w:rsidP="00DD30A9">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D30A9">
        <w:rPr>
          <w:rFonts w:ascii="Arial" w:hAnsi="Arial" w:cs="Arial"/>
          <w:sz w:val="19"/>
          <w:szCs w:val="19"/>
        </w:rPr>
        <w:t xml:space="preserve">Dôležité upozornenie:  </w:t>
      </w:r>
      <w:r w:rsidR="00D11568" w:rsidRPr="00315570">
        <w:rPr>
          <w:rFonts w:ascii="Arial" w:hAnsi="Arial" w:cs="Arial"/>
          <w:b w:val="0"/>
          <w:sz w:val="19"/>
          <w:szCs w:val="19"/>
        </w:rPr>
        <w:t>Ostatné povinnosti prijímateľa týkajúce sa lehoty na vyhlásenie VO na hlavné aktivity projektu, maximálneho počtu opakovaní verejných obstarávaní a pod. sú up</w:t>
      </w:r>
      <w:r w:rsidR="00D11568" w:rsidRPr="008D52ED">
        <w:rPr>
          <w:rFonts w:ascii="Arial" w:hAnsi="Arial" w:cs="Arial"/>
          <w:b w:val="0"/>
          <w:sz w:val="19"/>
          <w:szCs w:val="19"/>
        </w:rPr>
        <w:t>ravené v zmluve o NFP, prípadne vo výzve na predkladanie žiadostí o NFP. Zároveň upozorňujeme prijímateľa, že porušenie niektorých ustanovení zmluvy o NFP upravujúcich povinnosti vyhlásenia VO do určitého okamihu a pod., v zmysle zmluvy o NFP môžu byť považované za podstatné porušenie zmluvy o NFP</w:t>
      </w:r>
      <w:r w:rsidRPr="00BF2A0B">
        <w:rPr>
          <w:rFonts w:ascii="Arial" w:hAnsi="Arial" w:cs="Arial"/>
          <w:b w:val="0"/>
          <w:sz w:val="19"/>
          <w:szCs w:val="19"/>
        </w:rPr>
        <w:t xml:space="preserve">. </w:t>
      </w:r>
    </w:p>
    <w:p w14:paraId="64658951" w14:textId="77777777" w:rsidR="00315570" w:rsidRDefault="00315570" w:rsidP="009D7F63">
      <w:pPr>
        <w:pStyle w:val="Zkladntext2"/>
        <w:widowControl w:val="0"/>
        <w:spacing w:before="120" w:after="120" w:line="288" w:lineRule="auto"/>
        <w:jc w:val="both"/>
        <w:rPr>
          <w:rFonts w:ascii="Arial" w:hAnsi="Arial" w:cs="Arial"/>
          <w:i/>
          <w:color w:val="FF0000"/>
          <w:sz w:val="19"/>
          <w:szCs w:val="19"/>
        </w:rPr>
      </w:pPr>
    </w:p>
    <w:p w14:paraId="04CA09FC" w14:textId="60A039DE"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B12D7E">
        <w:rPr>
          <w:rFonts w:ascii="Arial" w:hAnsi="Arial" w:cs="Arial"/>
          <w:sz w:val="19"/>
          <w:szCs w:val="19"/>
        </w:rPr>
        <w:t>Dôležité upozornenie:</w:t>
      </w:r>
      <w:r w:rsidRPr="00DA7632">
        <w:rPr>
          <w:rFonts w:ascii="Arial" w:hAnsi="Arial" w:cs="Arial"/>
          <w:b w:val="0"/>
          <w:sz w:val="19"/>
          <w:szCs w:val="19"/>
        </w:rPr>
        <w:tab/>
        <w:t xml:space="preserve">V  prípade, ak ku dňu nadobudnutia účinnosti Zmluvy o poskytnutí NFP </w:t>
      </w:r>
      <w:r w:rsidR="008D52ED">
        <w:rPr>
          <w:rFonts w:ascii="Arial" w:hAnsi="Arial" w:cs="Arial"/>
          <w:b w:val="0"/>
          <w:sz w:val="19"/>
          <w:szCs w:val="19"/>
        </w:rPr>
        <w:t>p</w:t>
      </w:r>
      <w:r w:rsidRPr="00DA7632">
        <w:rPr>
          <w:rFonts w:ascii="Arial" w:hAnsi="Arial" w:cs="Arial"/>
          <w:b w:val="0"/>
          <w:sz w:val="19"/>
          <w:szCs w:val="19"/>
        </w:rPr>
        <w:t>rijímateľ uzavrel zmluvu s úspešným uchádzačom, je povinný predložiť Poskytovateľovi kompletnú dokumentáciu z tohto procesu VO bezodkladne odo dňa nadobudnutia účinnosti Zmluvy o poskytnutí NFP.</w:t>
      </w:r>
    </w:p>
    <w:p w14:paraId="654D3C2A" w14:textId="77777777" w:rsidR="00DA7632" w:rsidRDefault="00DA7632" w:rsidP="009D7F63">
      <w:pPr>
        <w:pStyle w:val="Zkladntext2"/>
        <w:widowControl w:val="0"/>
        <w:spacing w:before="120" w:after="120" w:line="288" w:lineRule="auto"/>
        <w:jc w:val="both"/>
        <w:rPr>
          <w:rFonts w:ascii="Arial" w:hAnsi="Arial" w:cs="Arial"/>
          <w:i/>
          <w:color w:val="FF0000"/>
          <w:sz w:val="19"/>
          <w:szCs w:val="19"/>
        </w:rPr>
      </w:pPr>
    </w:p>
    <w:p w14:paraId="413B1C60" w14:textId="1504DDB5"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 xml:space="preserve">V prípade realizácie verejného obstarávania,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(t.j. v elektronickej aukcii v prípade uplatnenia kritérií ekonomicky najvýhodnejšej ponuky uchádzač môže </w:t>
      </w:r>
      <w:r w:rsidRPr="0048666F">
        <w:rPr>
          <w:rFonts w:ascii="Arial" w:hAnsi="Arial" w:cs="Arial"/>
          <w:b w:val="0"/>
          <w:sz w:val="19"/>
          <w:szCs w:val="19"/>
        </w:rPr>
        <w:lastRenderedPageBreak/>
        <w:t>znižovať ceny svojej ponuky o stanovený minimálny rozdiel bez toho, aby po tomto znížení bola jeho cenová ponuka v  elektronickej aukcii najnižšia).</w:t>
      </w:r>
    </w:p>
    <w:p w14:paraId="29366FD1" w14:textId="77777777" w:rsidR="0048666F" w:rsidRDefault="0048666F" w:rsidP="009D7F63">
      <w:pPr>
        <w:pStyle w:val="Zkladntext2"/>
        <w:widowControl w:val="0"/>
        <w:spacing w:before="120" w:after="120" w:line="288" w:lineRule="auto"/>
        <w:jc w:val="both"/>
        <w:rPr>
          <w:rFonts w:ascii="Arial" w:hAnsi="Arial" w:cs="Arial"/>
          <w:i/>
          <w:color w:val="FF0000"/>
          <w:sz w:val="19"/>
          <w:szCs w:val="19"/>
        </w:rPr>
      </w:pPr>
    </w:p>
    <w:p w14:paraId="7A55D282" w14:textId="77777777"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14:paraId="7A55D286" w14:textId="0C571C07" w:rsidR="009D7F63" w:rsidRPr="0073389C" w:rsidRDefault="009D7F63" w:rsidP="00552EAD">
      <w:pPr>
        <w:spacing w:before="120" w:after="120" w:line="288" w:lineRule="auto"/>
        <w:jc w:val="both"/>
        <w:rPr>
          <w:rFonts w:cs="Arial"/>
        </w:rPr>
      </w:pPr>
      <w:r w:rsidRPr="0073389C">
        <w:t xml:space="preserve">Dokumentácia z VO v závislosti od použitého postupu VO pozostáva </w:t>
      </w:r>
      <w:r w:rsidRPr="0073389C">
        <w:rPr>
          <w:b/>
        </w:rPr>
        <w:t>najmä</w:t>
      </w:r>
      <w:r w:rsidRPr="0073389C">
        <w:t xml:space="preserve"> z:</w:t>
      </w:r>
    </w:p>
    <w:p w14:paraId="4F6E4D8F" w14:textId="6E54DAAA"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o zhode predloženej dokumentácie z VO s originálom dokumentácie a o úplnosti a kompletnosti dokladov, obsahujúce jednoznačnú identifikáciu projektu a predkladaného VO, 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(vzor príloha č. </w:t>
      </w:r>
      <w:r w:rsidR="0084578B">
        <w:rPr>
          <w:rFonts w:cs="Arial"/>
          <w:lang w:val="sk-SK"/>
        </w:rPr>
        <w:t>29</w:t>
      </w:r>
      <w:r w:rsidRPr="00D11568">
        <w:rPr>
          <w:rFonts w:cs="Arial"/>
          <w:lang w:val="sk-SK"/>
        </w:rPr>
        <w:t>);</w:t>
      </w:r>
    </w:p>
    <w:p w14:paraId="0516C638" w14:textId="485597CE"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prijímateľa týkajúce sa konfliktu záujmov (vzor príloha č. </w:t>
      </w:r>
      <w:r w:rsidR="0084578B">
        <w:rPr>
          <w:rFonts w:cs="Arial"/>
          <w:lang w:val="sk-SK"/>
        </w:rPr>
        <w:t>28</w:t>
      </w:r>
      <w:r w:rsidRPr="00D11568">
        <w:rPr>
          <w:rFonts w:cs="Arial"/>
          <w:lang w:val="sk-SK"/>
        </w:rPr>
        <w:t>) (netýka sa prvej ex-ante kontroly)</w:t>
      </w:r>
      <w:r>
        <w:rPr>
          <w:rFonts w:cs="Arial"/>
          <w:lang w:val="sk-SK"/>
        </w:rPr>
        <w:t>;</w:t>
      </w:r>
    </w:p>
    <w:p w14:paraId="4D044A12" w14:textId="4EBC34BF" w:rsidR="0084578B" w:rsidRDefault="0084578B" w:rsidP="00AA5BCC">
      <w:pPr>
        <w:pStyle w:val="Bulletslevel2"/>
        <w:spacing w:after="120" w:line="288" w:lineRule="auto"/>
        <w:ind w:left="567" w:hanging="283"/>
        <w:jc w:val="both"/>
        <w:rPr>
          <w:rFonts w:cs="Arial"/>
          <w:lang w:val="sk-SK"/>
        </w:rPr>
      </w:pPr>
      <w:r>
        <w:rPr>
          <w:rFonts w:cs="Arial"/>
          <w:lang w:val="sk-SK"/>
        </w:rPr>
        <w:t xml:space="preserve">Prevodník obstaraných položiek k rozpočtu projektu (vzor príloha č. </w:t>
      </w:r>
      <w:r w:rsidR="00CE1FBE">
        <w:rPr>
          <w:rFonts w:cs="Arial"/>
          <w:lang w:val="sk-SK"/>
        </w:rPr>
        <w:t>40</w:t>
      </w:r>
      <w:r>
        <w:rPr>
          <w:rFonts w:cs="Arial"/>
          <w:lang w:val="sk-SK"/>
        </w:rPr>
        <w:t>)</w:t>
      </w:r>
    </w:p>
    <w:p w14:paraId="7A55D287" w14:textId="79DC5BAE"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r w:rsidR="00BA2420">
        <w:rPr>
          <w:rFonts w:cs="Arial"/>
          <w:lang w:val="sk-SK"/>
        </w:rPr>
        <w:t xml:space="preserve">, vrátane </w:t>
      </w:r>
      <w:r w:rsidR="00BA2420" w:rsidRPr="00BA2420">
        <w:rPr>
          <w:rFonts w:cs="Arial"/>
          <w:lang w:val="sk-SK"/>
        </w:rPr>
        <w:t>o</w:t>
      </w:r>
      <w:r w:rsidR="00BA2420">
        <w:rPr>
          <w:rFonts w:cs="Arial"/>
          <w:lang w:val="sk-SK"/>
        </w:rPr>
        <w:t>dôvodnenia</w:t>
      </w:r>
      <w:r w:rsidR="00BA2420" w:rsidRPr="00BA2420">
        <w:rPr>
          <w:rFonts w:cs="Arial"/>
          <w:lang w:val="sk-SK"/>
        </w:rPr>
        <w:t xml:space="preserve"> nerozdelenia zákazky na časti podľa § 28 ods. 2 ZVO</w:t>
      </w:r>
      <w:r w:rsidRPr="0073389C">
        <w:rPr>
          <w:rFonts w:cs="Arial"/>
          <w:lang w:val="sk-SK"/>
        </w:rPr>
        <w:t>;</w:t>
      </w:r>
    </w:p>
    <w:p w14:paraId="20D36AA5" w14:textId="1C1ED61E" w:rsidR="00552EAD" w:rsidRPr="00BA2420" w:rsidRDefault="009A27FA" w:rsidP="00BA2420">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14:paraId="7A55D288"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14:paraId="7A55D289" w14:textId="04191E5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w:t>
      </w:r>
      <w:r w:rsidR="008D52ED">
        <w:rPr>
          <w:rFonts w:cs="Arial"/>
          <w:lang w:val="sk-SK"/>
        </w:rPr>
        <w:t>ľovanie súťažných podkladov</w:t>
      </w:r>
      <w:r w:rsidRPr="0073389C">
        <w:rPr>
          <w:rFonts w:cs="Arial"/>
          <w:lang w:val="sk-SK"/>
        </w:rPr>
        <w:t>, ak sa uskutočnilo;</w:t>
      </w:r>
    </w:p>
    <w:p w14:paraId="7A55D28A" w14:textId="59F21B1F"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menovacie dekréty jednotlivých členov komisie, vrátane ich životopisov</w:t>
      </w:r>
      <w:r w:rsidR="008D52ED">
        <w:rPr>
          <w:rFonts w:cs="Arial"/>
          <w:lang w:val="sk-SK"/>
        </w:rPr>
        <w:t xml:space="preserve"> alebo iných dokumentov</w:t>
      </w:r>
      <w:r w:rsidRPr="0073389C">
        <w:rPr>
          <w:rFonts w:cs="Arial"/>
          <w:lang w:val="sk-SK"/>
        </w:rPr>
        <w:t xml:space="preserve">, z ktorých je zrejmé splnenie požiadaviek podľa § </w:t>
      </w:r>
      <w:r w:rsidR="00552EAD">
        <w:rPr>
          <w:rFonts w:cs="Arial"/>
          <w:lang w:val="sk-SK"/>
        </w:rPr>
        <w:t>51</w:t>
      </w:r>
      <w:r w:rsidR="00552EAD" w:rsidRPr="0073389C">
        <w:rPr>
          <w:rFonts w:cs="Arial"/>
          <w:lang w:val="sk-SK"/>
        </w:rPr>
        <w:t xml:space="preserve"> </w:t>
      </w:r>
      <w:r w:rsidRPr="0073389C">
        <w:rPr>
          <w:rFonts w:cs="Arial"/>
          <w:lang w:val="sk-SK"/>
        </w:rPr>
        <w:t xml:space="preserve">ZVO kladených na členov komisie; </w:t>
      </w:r>
    </w:p>
    <w:p w14:paraId="7A55D28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14:paraId="7A55D28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14:paraId="7A55D28D" w14:textId="0E987450"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14:paraId="7A55D28E" w14:textId="4C11BE85"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prezenčné listiny zo zasadnutia komisie; </w:t>
      </w:r>
    </w:p>
    <w:p w14:paraId="7A55D28F" w14:textId="09B2E2A1"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14:paraId="7A55D29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doručení zápisnice z otvárania ponúk jednotlivým uchádzačom, ktorí predložili ponuky;</w:t>
      </w:r>
    </w:p>
    <w:p w14:paraId="7A55D291" w14:textId="383D446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r w:rsidR="008D52ED" w:rsidRPr="00DD30A9">
        <w:rPr>
          <w:rFonts w:eastAsia="Times New Roman" w:cs="Arial"/>
          <w:color w:val="auto"/>
          <w:szCs w:val="24"/>
          <w:lang w:val="sk-SK" w:eastAsia="en-US"/>
        </w:rPr>
        <w:t xml:space="preserve"> </w:t>
      </w:r>
      <w:r w:rsidR="008D52ED" w:rsidRPr="008D52ED">
        <w:rPr>
          <w:rFonts w:cs="Arial"/>
          <w:lang w:val="sk-SK"/>
        </w:rPr>
        <w:t>/ žiadosti o zaradenie do dynamického nákupného systému</w:t>
      </w:r>
      <w:r w:rsidRPr="0073389C">
        <w:rPr>
          <w:rFonts w:cs="Arial"/>
          <w:lang w:val="sk-SK"/>
        </w:rPr>
        <w:t>;</w:t>
      </w:r>
    </w:p>
    <w:p w14:paraId="7A55D292" w14:textId="52AE60CC"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priameho rokovacieho konania); </w:t>
      </w:r>
    </w:p>
    <w:p w14:paraId="7A55D293"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zápisnica z rokovacieho konania bez zverejnenia, resp. priameho rokovacieho konania;</w:t>
      </w:r>
    </w:p>
    <w:p w14:paraId="7A55D294" w14:textId="01EAD789"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14:paraId="7A55D29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14:paraId="7A55D296" w14:textId="5F9A1699"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lastRenderedPageBreak/>
        <w:t>oznámenie prijímateľa o začatí priameho rokovacieho konania</w:t>
      </w:r>
      <w:r w:rsidR="00EF2628" w:rsidRPr="00EF2628">
        <w:rPr>
          <w:rFonts w:cs="Arial"/>
          <w:lang w:val="sk-SK"/>
        </w:rPr>
        <w:t>(resp. rokovacieho konania bez zverejnenia)</w:t>
      </w:r>
      <w:r w:rsidRPr="0073389C">
        <w:rPr>
          <w:rFonts w:cs="Arial"/>
          <w:lang w:val="sk-SK"/>
        </w:rPr>
        <w:t>;</w:t>
      </w:r>
    </w:p>
    <w:p w14:paraId="7A55D297"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informácia o výsledku vyhodnotenia ponúk alebo ich ekvivalent;</w:t>
      </w:r>
    </w:p>
    <w:p w14:paraId="7A55D298" w14:textId="460618C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14:paraId="7A55D299" w14:textId="65A0FE4E"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uvoľnení zábezpeky</w:t>
      </w:r>
      <w:r w:rsidR="000A3EA9">
        <w:rPr>
          <w:rFonts w:cs="Arial"/>
          <w:lang w:val="sk-SK"/>
        </w:rPr>
        <w:t>;</w:t>
      </w:r>
    </w:p>
    <w:p w14:paraId="7A55D29A"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týkajúca sa uplatnenia revíznych postupov;</w:t>
      </w:r>
    </w:p>
    <w:p w14:paraId="7A55D29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z priebehu elektronickej aukcie (ak je to relevantné);</w:t>
      </w:r>
    </w:p>
    <w:p w14:paraId="2EE4FC95" w14:textId="77777777" w:rsidR="00F73625" w:rsidRDefault="00F73625" w:rsidP="00F73625">
      <w:pPr>
        <w:pStyle w:val="Bulletslevel2"/>
        <w:spacing w:after="120" w:line="288" w:lineRule="auto"/>
        <w:ind w:left="567" w:hanging="283"/>
        <w:jc w:val="both"/>
        <w:rPr>
          <w:rFonts w:cs="Arial"/>
          <w:lang w:val="sk-SK"/>
        </w:rPr>
      </w:pPr>
      <w:r w:rsidRPr="0014341F">
        <w:rPr>
          <w:rFonts w:cs="Arial"/>
          <w:lang w:val="sk-SK"/>
        </w:rPr>
        <w:t>protokoly a iné výstupy podrobne a úplne dokumentujúce postup pri zadávaní zákaziek prostredníctvom elektronických informačných systémov a iných elektronických nástrojov;</w:t>
      </w:r>
    </w:p>
    <w:p w14:paraId="635860AD" w14:textId="4E547186"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t>preukázateľné potvrdenie (napr. print</w:t>
      </w:r>
      <w:r w:rsidR="00BA2420">
        <w:rPr>
          <w:rFonts w:cs="Arial"/>
          <w:lang w:val="sk-SK"/>
        </w:rPr>
        <w:t xml:space="preserve"> </w:t>
      </w:r>
      <w:r w:rsidRPr="00F73625">
        <w:rPr>
          <w:rFonts w:cs="Arial"/>
          <w:lang w:val="sk-SK"/>
        </w:rPr>
        <w:t>screen) preverovania zápisu</w:t>
      </w:r>
      <w:r w:rsidR="008D52ED">
        <w:rPr>
          <w:rFonts w:cs="Arial"/>
          <w:lang w:val="sk-SK"/>
        </w:rPr>
        <w:t xml:space="preserve"> </w:t>
      </w:r>
      <w:r w:rsidR="008D52ED" w:rsidRPr="008D52ED">
        <w:rPr>
          <w:rFonts w:cs="Arial"/>
          <w:lang w:val="sk-SK"/>
        </w:rPr>
        <w:t>úspešného uchádzača</w:t>
      </w:r>
      <w:r w:rsidRPr="00F73625">
        <w:rPr>
          <w:rFonts w:cs="Arial"/>
          <w:lang w:val="sk-SK"/>
        </w:rPr>
        <w:t xml:space="preserve">, resp. aj jeho subdodávateľov </w:t>
      </w:r>
      <w:r w:rsidR="008D52ED" w:rsidRPr="008D52ED">
        <w:rPr>
          <w:rFonts w:cs="Arial"/>
          <w:lang w:val="sk-SK"/>
        </w:rPr>
        <w:t>(resp. konečných užívateľov výhod úspešného uchádzača v registri konečných užívateľov výhod – s ohľadom na relevantnú legislatívu v čase uzatvárania zmluvy)</w:t>
      </w:r>
      <w:r w:rsidRPr="00F73625">
        <w:rPr>
          <w:rFonts w:cs="Arial"/>
          <w:lang w:val="sk-SK"/>
        </w:rPr>
        <w:t xml:space="preserve">pred uzavretím zmluvy prijímateľa s úspešným uchádzačom podľa § </w:t>
      </w:r>
      <w:r w:rsidR="00552EAD">
        <w:rPr>
          <w:rFonts w:cs="Arial"/>
          <w:lang w:val="sk-SK"/>
        </w:rPr>
        <w:t>56</w:t>
      </w:r>
      <w:r w:rsidR="00552EAD" w:rsidRPr="00F73625">
        <w:rPr>
          <w:rFonts w:cs="Arial"/>
          <w:lang w:val="sk-SK"/>
        </w:rPr>
        <w:t xml:space="preserve"> </w:t>
      </w:r>
      <w:r w:rsidRPr="00F73625">
        <w:rPr>
          <w:rFonts w:cs="Arial"/>
          <w:lang w:val="sk-SK"/>
        </w:rPr>
        <w:t>ZVO (ak je to relevantné);</w:t>
      </w:r>
    </w:p>
    <w:p w14:paraId="7A55D29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14:paraId="7A55D29D" w14:textId="5D9F41A1"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návrh dodatku zmluvy s úspešným uchádzačom, ktorého prílohou je v prípade dodávky stavebných prác alebo tovarov aj podporné stanovisko stavebného dozoru alebo iného príslušného odborníka a pod. Stanovisko by malo obsahovať dôvody, ktoré vedú k zazmluvneniu dodatočných prác a služieb nad rámec zmluvy medzi prijímateľom a úspešným uchádzačom</w:t>
      </w:r>
      <w:r w:rsidR="008D52ED">
        <w:rPr>
          <w:rFonts w:cs="Arial"/>
          <w:lang w:val="sk-SK"/>
        </w:rPr>
        <w:t xml:space="preserve"> (</w:t>
      </w:r>
      <w:r w:rsidR="008D52ED" w:rsidRPr="008D52ED">
        <w:rPr>
          <w:rFonts w:cs="Arial"/>
          <w:lang w:val="sk-SK"/>
        </w:rPr>
        <w:t>ak je to relevantné)</w:t>
      </w:r>
      <w:r w:rsidRPr="0073389C">
        <w:rPr>
          <w:rFonts w:cs="Arial"/>
          <w:lang w:val="sk-SK"/>
        </w:rPr>
        <w:t xml:space="preserve">; </w:t>
      </w:r>
    </w:p>
    <w:p w14:paraId="7A55D29E"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14:paraId="7A55D29F"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14:paraId="18C07065" w14:textId="37D83407" w:rsidR="00D72FDB" w:rsidRPr="006077B1" w:rsidRDefault="009D7F63" w:rsidP="00667C12">
      <w:pPr>
        <w:pStyle w:val="Bulletslevel2"/>
        <w:spacing w:after="120" w:line="288" w:lineRule="auto"/>
        <w:ind w:left="567" w:hanging="283"/>
        <w:rP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 xml:space="preserve">výsledku VO/informácií zaslaných ÚVO a Ú.v. EÚ; </w:t>
      </w:r>
    </w:p>
    <w:p w14:paraId="7A55D2A2" w14:textId="41921292" w:rsidR="009D7F63" w:rsidRPr="0073389C" w:rsidRDefault="009D7F63" w:rsidP="004B6A9B">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„print screen“);</w:t>
      </w:r>
    </w:p>
    <w:p w14:paraId="7A55D2A3" w14:textId="0A5BBDF8" w:rsidR="009D7F63" w:rsidRPr="0073389C" w:rsidRDefault="009D7F63" w:rsidP="001F7F84">
      <w:pPr>
        <w:pStyle w:val="Bulletslevel2"/>
        <w:spacing w:after="120" w:line="288" w:lineRule="auto"/>
        <w:ind w:left="567" w:hanging="283"/>
        <w:jc w:val="both"/>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14:paraId="642ADDA0" w14:textId="77777777" w:rsidR="00EF2628" w:rsidRPr="00144232" w:rsidRDefault="00EF2628" w:rsidP="001F7F84">
      <w:pPr>
        <w:pStyle w:val="Bulletslevel2"/>
        <w:tabs>
          <w:tab w:val="clear" w:pos="567"/>
          <w:tab w:val="left" w:pos="284"/>
        </w:tabs>
        <w:ind w:left="567" w:hanging="283"/>
        <w:jc w:val="both"/>
        <w:rPr>
          <w:rFonts w:cs="Arial"/>
          <w:lang w:val="sk-SK"/>
        </w:rPr>
      </w:pPr>
      <w:r w:rsidRPr="00144232">
        <w:rPr>
          <w:rFonts w:cs="Arial"/>
          <w:lang w:val="sk-SK"/>
        </w:rPr>
        <w:t>pri zadávaní zákazky prostredníctvom elektronického trhoviska prijímateľ predkladá aj:</w:t>
      </w:r>
    </w:p>
    <w:p w14:paraId="5B8538FC" w14:textId="77777777" w:rsidR="00EF2628" w:rsidRPr="00144232" w:rsidRDefault="00EF2628" w:rsidP="00151D4D">
      <w:pPr>
        <w:pStyle w:val="Bulletslevel2"/>
        <w:numPr>
          <w:ilvl w:val="0"/>
          <w:numId w:val="84"/>
        </w:numPr>
        <w:jc w:val="both"/>
        <w:rPr>
          <w:rFonts w:cs="Arial"/>
          <w:lang w:val="sk-SK"/>
        </w:rPr>
      </w:pPr>
      <w:r w:rsidRPr="00144232">
        <w:rPr>
          <w:rFonts w:cs="Arial"/>
          <w:lang w:val="sk-SK"/>
        </w:rPr>
        <w:t>návrh zmluvného formuláru obsahujúceho štandardné zmluvné podmienky;</w:t>
      </w:r>
    </w:p>
    <w:p w14:paraId="01E258EB" w14:textId="68B30BCA" w:rsidR="00EF2628" w:rsidRPr="006077B1" w:rsidRDefault="00D72FDB" w:rsidP="006077B1">
      <w:pPr>
        <w:pStyle w:val="Bulletslevel2"/>
        <w:numPr>
          <w:ilvl w:val="0"/>
          <w:numId w:val="84"/>
        </w:numPr>
        <w:jc w:val="both"/>
        <w:rPr>
          <w:rFonts w:cs="Arial"/>
          <w:lang w:val="sk-SK"/>
        </w:rPr>
      </w:pPr>
      <w:r w:rsidRPr="00D72FDB">
        <w:rPr>
          <w:rFonts w:cs="Arial"/>
          <w:lang w:val="sk-SK"/>
        </w:rPr>
        <w:t>návrh opisného a objednávkového formulára</w:t>
      </w:r>
      <w:r w:rsidR="00EF2628" w:rsidRPr="00144232">
        <w:rPr>
          <w:rFonts w:cs="Arial"/>
          <w:lang w:val="sk-SK"/>
        </w:rPr>
        <w:t>;</w:t>
      </w:r>
    </w:p>
    <w:p w14:paraId="6379F042" w14:textId="77777777" w:rsidR="00EF2628" w:rsidRPr="00144232" w:rsidRDefault="00EF2628" w:rsidP="00151D4D">
      <w:pPr>
        <w:pStyle w:val="Bulletslevel2"/>
        <w:numPr>
          <w:ilvl w:val="0"/>
          <w:numId w:val="84"/>
        </w:numPr>
        <w:jc w:val="both"/>
        <w:rPr>
          <w:rFonts w:cs="Arial"/>
          <w:lang w:val="sk-SK"/>
        </w:rPr>
      </w:pPr>
      <w:r w:rsidRPr="00144232">
        <w:rPr>
          <w:rFonts w:cs="Arial"/>
          <w:lang w:val="sk-SK"/>
        </w:rPr>
        <w:t>automaticky vygenerovanú zmluvu, ktorá je výsledkom VO;</w:t>
      </w:r>
    </w:p>
    <w:p w14:paraId="773F5827" w14:textId="77777777" w:rsidR="00EF2628" w:rsidRDefault="00EF2628" w:rsidP="00151D4D">
      <w:pPr>
        <w:pStyle w:val="Bulletslevel2"/>
        <w:numPr>
          <w:ilvl w:val="0"/>
          <w:numId w:val="84"/>
        </w:numPr>
        <w:tabs>
          <w:tab w:val="clear" w:pos="567"/>
        </w:tabs>
        <w:spacing w:after="120" w:line="288" w:lineRule="auto"/>
        <w:ind w:left="1134" w:hanging="425"/>
        <w:jc w:val="both"/>
        <w:rPr>
          <w:rFonts w:cs="Arial"/>
          <w:lang w:val="sk-SK"/>
        </w:rPr>
      </w:pPr>
      <w:r w:rsidRPr="00EF2628">
        <w:rPr>
          <w:rFonts w:cs="Arial"/>
          <w:lang w:val="sk-SK"/>
        </w:rPr>
        <w:t>protokol, ktorý zachytáva celý priebeh procesu zadávania zákazy prostredníctvom elektronického trhoviska;</w:t>
      </w:r>
    </w:p>
    <w:p w14:paraId="5B529645" w14:textId="14524D4D" w:rsidR="00EF2628" w:rsidRDefault="00EF2628" w:rsidP="00151D4D">
      <w:pPr>
        <w:pStyle w:val="Bulletslevel2"/>
        <w:numPr>
          <w:ilvl w:val="0"/>
          <w:numId w:val="84"/>
        </w:numPr>
        <w:tabs>
          <w:tab w:val="clear" w:pos="567"/>
        </w:tabs>
        <w:spacing w:after="120" w:line="288" w:lineRule="auto"/>
        <w:ind w:left="1134" w:hanging="425"/>
        <w:jc w:val="both"/>
        <w:rPr>
          <w:rFonts w:cs="Arial"/>
          <w:lang w:val="sk-SK"/>
        </w:rPr>
      </w:pPr>
      <w:r w:rsidRPr="00EF2628">
        <w:rPr>
          <w:rFonts w:cs="Arial"/>
          <w:lang w:val="sk-SK"/>
        </w:rPr>
        <w:t>potvrdenie o zverejnení uzavretej zmluvy medzi prijímateľom a úspešným uchádzačom v CRZ;</w:t>
      </w:r>
    </w:p>
    <w:p w14:paraId="291E0AFC" w14:textId="01EFCA1F" w:rsidR="00D72FDB" w:rsidRPr="00EF2628" w:rsidRDefault="00D72FDB" w:rsidP="00151D4D">
      <w:pPr>
        <w:pStyle w:val="Bulletslevel2"/>
        <w:numPr>
          <w:ilvl w:val="0"/>
          <w:numId w:val="84"/>
        </w:numPr>
        <w:tabs>
          <w:tab w:val="clear" w:pos="567"/>
        </w:tabs>
        <w:spacing w:after="120" w:line="288" w:lineRule="auto"/>
        <w:ind w:left="1134" w:hanging="425"/>
        <w:jc w:val="both"/>
        <w:rPr>
          <w:rFonts w:cs="Arial"/>
          <w:lang w:val="sk-SK"/>
        </w:rPr>
      </w:pPr>
      <w:r w:rsidRPr="00D72FDB">
        <w:rPr>
          <w:rFonts w:cs="Arial"/>
          <w:lang w:val="sk-SK"/>
        </w:rPr>
        <w:t>automaticky vytvorené oznámenie o vyhlásení verejného obstarávania a súťažné podklady, ktoré boli automatizovaným spôsobom vytvorené z údajov zo zverejnenej ponuky na elektronickom trhovisku a informácií od prijímateľa (v prípade nadlimitnej zákazky s využitím elektronického trhoviska)</w:t>
      </w:r>
    </w:p>
    <w:p w14:paraId="3A2BE09D" w14:textId="5B851224" w:rsidR="00EF2628" w:rsidRPr="00EF2628"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14:paraId="7A55D2A6" w14:textId="147BDE94" w:rsidR="009D7F63" w:rsidRDefault="009D7F63" w:rsidP="009D7F63">
      <w:pPr>
        <w:spacing w:before="120" w:after="120" w:line="288" w:lineRule="auto"/>
        <w:jc w:val="both"/>
        <w:rPr>
          <w:color w:val="000000" w:themeColor="text1"/>
        </w:rPr>
      </w:pPr>
      <w:r w:rsidRPr="0073389C">
        <w:rPr>
          <w:b/>
          <w:i/>
          <w:color w:val="FF0000"/>
        </w:rPr>
        <w:t>Povinnosť prijímateľa:</w:t>
      </w:r>
      <w:r w:rsidRPr="0073389C">
        <w:rPr>
          <w:color w:val="FF0000"/>
        </w:rPr>
        <w:t xml:space="preserve"> </w:t>
      </w:r>
      <w:r w:rsidRPr="0073389C">
        <w:rPr>
          <w:color w:val="000000" w:themeColor="text1"/>
        </w:rPr>
        <w:t xml:space="preserve">V prípade zákazky realizovanej prostredníctvom elektronického VO alebo v prípade elektronickej aukcie zabezpečí prijímateľ zriadenie pasívneho prístupu (užívateľské meno a heslo) pre poskytovateľa. </w:t>
      </w:r>
      <w:r w:rsidR="00725F3A" w:rsidRPr="00725F3A">
        <w:rPr>
          <w:rFonts w:cs="Arial"/>
          <w:color w:val="000000" w:themeColor="text1"/>
          <w:szCs w:val="19"/>
        </w:rPr>
        <w:t xml:space="preserve">Uvedená informácia bude tvoriť súčasť predloženej dokumentácie na kontrolu VO. </w:t>
      </w:r>
    </w:p>
    <w:p w14:paraId="53425486" w14:textId="77777777" w:rsidR="00725F3A" w:rsidRPr="0073389C" w:rsidRDefault="00725F3A" w:rsidP="009D7F63">
      <w:pPr>
        <w:spacing w:before="120" w:after="120" w:line="288" w:lineRule="auto"/>
        <w:jc w:val="both"/>
        <w:rPr>
          <w:rFonts w:cs="Arial"/>
          <w:color w:val="000000" w:themeColor="text1"/>
          <w:szCs w:val="19"/>
        </w:rPr>
      </w:pPr>
    </w:p>
    <w:p w14:paraId="17F6C954" w14:textId="6F168D3C" w:rsidR="00C064D9" w:rsidRPr="00C064D9" w:rsidRDefault="00C064D9" w:rsidP="00C064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C064D9">
        <w:rPr>
          <w:b/>
          <w:i/>
          <w:color w:val="000000" w:themeColor="text1"/>
        </w:rPr>
        <w:lastRenderedPageBreak/>
        <w:t xml:space="preserve">Dôležité upozornenie: </w:t>
      </w:r>
      <w:r w:rsidRPr="00C064D9">
        <w:rPr>
          <w:color w:val="000000" w:themeColor="text1"/>
        </w:rPr>
        <w:t xml:space="preserve">Podľa § 28 ods. 1 </w:t>
      </w:r>
      <w:r w:rsidR="00BA2420">
        <w:rPr>
          <w:color w:val="000000" w:themeColor="text1"/>
        </w:rPr>
        <w:t xml:space="preserve">ZVO </w:t>
      </w:r>
      <w:r w:rsidRPr="00C064D9">
        <w:rPr>
          <w:color w:val="000000" w:themeColor="text1"/>
        </w:rPr>
        <w:t>sa zákazka môže rozdeliť na samostatné časti, pričom v oznáme</w:t>
      </w:r>
      <w:r>
        <w:rPr>
          <w:color w:val="000000" w:themeColor="text1"/>
        </w:rPr>
        <w:t>ní o vyhlásení VO alebo v oznáme</w:t>
      </w:r>
      <w:r w:rsidRPr="00C064D9">
        <w:rPr>
          <w:color w:val="000000" w:themeColor="text1"/>
        </w:rPr>
        <w:t>ní použitom ako výzva na účasť  sa určí veľkosť a predmet takýchto častí a</w:t>
      </w:r>
      <w:r w:rsidR="008D52ED">
        <w:rPr>
          <w:color w:val="000000" w:themeColor="text1"/>
        </w:rPr>
        <w:t> </w:t>
      </w:r>
      <w:r w:rsidRPr="00C064D9">
        <w:rPr>
          <w:color w:val="000000" w:themeColor="text1"/>
        </w:rPr>
        <w:t>uvedie</w:t>
      </w:r>
      <w:r w:rsidR="008D52ED">
        <w:rPr>
          <w:color w:val="000000" w:themeColor="text1"/>
        </w:rPr>
        <w:t xml:space="preserve"> sa</w:t>
      </w:r>
      <w:r w:rsidRPr="00C064D9">
        <w:rPr>
          <w:color w:val="000000" w:themeColor="text1"/>
        </w:rPr>
        <w:t>, či ponuky možno predložiť na jednu časť, niekoľko častí alebo všetky časti</w:t>
      </w:r>
      <w:r w:rsidR="008D52ED">
        <w:rPr>
          <w:color w:val="000000" w:themeColor="text1"/>
        </w:rPr>
        <w:t>.</w:t>
      </w:r>
      <w:r w:rsidRPr="00C064D9">
        <w:rPr>
          <w:color w:val="000000" w:themeColor="text1"/>
        </w:rPr>
        <w:t xml:space="preserve"> </w:t>
      </w:r>
      <w:r w:rsidRPr="00E8012F">
        <w:rPr>
          <w:b/>
          <w:color w:val="000000" w:themeColor="text1"/>
        </w:rPr>
        <w:t>Poskytovateľ bude v rámci nadlimitných zákaziek vykonávať kontrolu uplatnenia využitia rozdelenia zákazky na časti tak aby bola umožnená širšia hospodárska súťaž a sprístupnila sa tak aj pre malé a stredné podniky.</w:t>
      </w:r>
      <w:r w:rsidRPr="00C064D9">
        <w:rPr>
          <w:color w:val="000000" w:themeColor="text1"/>
        </w:rPr>
        <w:t xml:space="preserve"> V prípade, že predmet alebo povaha zákazky, alebo iné okolnosti plnenia zákazky neumožňujú rozdelenie zákazky, je potrebné riadne zdôvodniť</w:t>
      </w:r>
      <w:r w:rsidR="008D52ED">
        <w:rPr>
          <w:color w:val="000000" w:themeColor="text1"/>
        </w:rPr>
        <w:t>,</w:t>
      </w:r>
      <w:r w:rsidRPr="00C064D9">
        <w:rPr>
          <w:color w:val="000000" w:themeColor="text1"/>
        </w:rPr>
        <w:t xml:space="preserve"> prečo nie je toto rozdelenie možné.</w:t>
      </w:r>
    </w:p>
    <w:p w14:paraId="0C6719BB" w14:textId="77777777" w:rsidR="00C064D9" w:rsidRDefault="00C064D9" w:rsidP="009D7F63">
      <w:pPr>
        <w:spacing w:before="120" w:after="120" w:line="288" w:lineRule="auto"/>
        <w:jc w:val="both"/>
        <w:rPr>
          <w:color w:val="000000" w:themeColor="text1"/>
        </w:rPr>
      </w:pPr>
    </w:p>
    <w:p w14:paraId="7A55D2A7" w14:textId="14B9577D" w:rsidR="009D7F63" w:rsidRPr="0073389C" w:rsidRDefault="009D7F63" w:rsidP="009D7F63">
      <w:pPr>
        <w:spacing w:before="120" w:after="120" w:line="288" w:lineRule="auto"/>
        <w:jc w:val="both"/>
        <w:rPr>
          <w:color w:val="000000" w:themeColor="text1"/>
        </w:rPr>
      </w:pPr>
      <w:r w:rsidRPr="0073389C">
        <w:rPr>
          <w:color w:val="000000" w:themeColor="text1"/>
        </w:rPr>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14:paraId="7A55D2A8" w14:textId="61D0563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r w:rsidR="00394A19">
        <w:rPr>
          <w:color w:val="000000" w:themeColor="text1"/>
        </w:rPr>
        <w:t xml:space="preserve"> </w:t>
      </w:r>
      <w:r w:rsidR="00394A19" w:rsidRPr="00394A19">
        <w:rPr>
          <w:color w:val="000000" w:themeColor="text1"/>
        </w:rPr>
        <w:t>Ak ide o povinnú osobu, ktorá zverejňuje zmluvy inak ako v CRZ (ide najmä o povinné osoby, ktorými sú obce, vyššie územné celky, povinné osoby, ktoré sú ich rozpočtovou organizáciou alebo príspevkovou organizáciou), je táto povinná osoba naďalej povinná dodržiavať povinnosti podľa § 47a Občianskeho zákonníka a podľa § 5a zákona o slobode informácií. Teda zmluvu uzavretú na elektronickom trhovisku vrátene jej príloh je nevyhnutné zverejniť aj na svojom webovom sídle, alebo, ak webové sídlo nemá, na webovom sídle jej zriaďovateľa alebo bezodplatne v Obchodnom vestníku.</w:t>
      </w:r>
    </w:p>
    <w:p w14:paraId="7A55D2A9" w14:textId="77777777"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14:paraId="7A55D2AA" w14:textId="0563AF3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štandardné 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100"/>
      </w:r>
    </w:p>
    <w:p w14:paraId="7A55D2AB" w14:textId="77777777" w:rsidR="009D7F63" w:rsidRDefault="009D7F63" w:rsidP="009D7F63">
      <w:pPr>
        <w:rPr>
          <w:rFonts w:asciiTheme="minorHAnsi" w:hAnsiTheme="minorHAnsi"/>
          <w:color w:val="000000" w:themeColor="text1"/>
        </w:rPr>
      </w:pPr>
    </w:p>
    <w:p w14:paraId="4BB08163" w14:textId="0A9CD24F"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t>Dôležité upozornenie</w:t>
      </w:r>
      <w:r w:rsidRPr="002255EE">
        <w:rPr>
          <w:b/>
          <w:i/>
          <w:color w:val="000000" w:themeColor="text1"/>
        </w:rPr>
        <w:t xml:space="preserve">: </w:t>
      </w:r>
      <w:r w:rsidRPr="002255EE">
        <w:rPr>
          <w:color w:val="000000" w:themeColor="text1"/>
        </w:rPr>
        <w:t xml:space="preserve">Výdavky deklarované v ŽoP,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VO, ktorej záverom je pripustenie predmetných výdavkov do financovania. Ak napriek uvedenému prijímateľ predloží takúto ŽoP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ŽoP zamietnuť. Ak zo strany </w:t>
      </w:r>
      <w:r w:rsidR="00BE4037">
        <w:rPr>
          <w:color w:val="000000" w:themeColor="text1"/>
        </w:rPr>
        <w:t>poskytovateľa</w:t>
      </w:r>
      <w:r w:rsidRPr="002255EE">
        <w:rPr>
          <w:color w:val="000000" w:themeColor="text1"/>
        </w:rPr>
        <w:t xml:space="preserve"> nedôjde k zamietnutiu ŽoP,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vo výkone kontroly ŽoP, pričom je oprávnený rozhodnúť o prerušení plynutia tejto lehoty v zmysle čl. 132 všeobecného nariadenia do momentu ukončenia kontroly alebo kontroly obstarávania.</w:t>
      </w:r>
      <w:r w:rsidRPr="002255EE">
        <w:rPr>
          <w:b/>
          <w:i/>
          <w:color w:val="000000" w:themeColor="text1"/>
        </w:rPr>
        <w:t xml:space="preserve"> </w:t>
      </w:r>
    </w:p>
    <w:p w14:paraId="521210FD" w14:textId="1CDB9C4B"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t xml:space="preserve">V prípade, že prijímateľ zrealizoval VO ešte pred schválením ŽoNFP,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14:paraId="4D609605" w14:textId="77777777" w:rsidR="00C7417C" w:rsidRDefault="00C7417C" w:rsidP="00C7417C">
      <w:pPr>
        <w:rPr>
          <w:rFonts w:asciiTheme="minorHAnsi" w:hAnsiTheme="minorHAnsi" w:cstheme="minorHAnsi"/>
          <w:color w:val="000000" w:themeColor="text1"/>
          <w:szCs w:val="19"/>
        </w:rPr>
      </w:pPr>
    </w:p>
    <w:p w14:paraId="78DB76B5" w14:textId="113A3A54"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lastRenderedPageBreak/>
        <w:t xml:space="preserve">Dôležité upozornenie:  </w:t>
      </w:r>
      <w:r w:rsidRPr="008D5848">
        <w:rPr>
          <w:rFonts w:cs="Arial"/>
          <w:szCs w:val="19"/>
        </w:rPr>
        <w:t xml:space="preserve">Poskytovateľ v rámci výkonu kontroly VO posudzuje predmetné VO aj z pohľadu možného porušenia hospodárskej súťaže podľa zákona č. 136/2001 Z.z. o ochrane hospodárskej súťaže (konkrétne  dohôd obmedzujúcich súťaž podľa § 4 zákona o ochrane hospodárskej súťaže).   </w:t>
      </w:r>
    </w:p>
    <w:p w14:paraId="1665E695" w14:textId="77777777"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14:paraId="3D8AD7C2" w14:textId="77777777" w:rsidR="00725F3A" w:rsidRDefault="00725F3A" w:rsidP="00C7417C">
      <w:pPr>
        <w:rPr>
          <w:rFonts w:asciiTheme="minorHAnsi" w:hAnsiTheme="minorHAnsi" w:cstheme="minorHAnsi"/>
          <w:color w:val="000000" w:themeColor="text1"/>
          <w:szCs w:val="19"/>
        </w:rPr>
      </w:pPr>
    </w:p>
    <w:p w14:paraId="093EC1EC" w14:textId="2B565227" w:rsidR="00C477FA" w:rsidRPr="00E8012F" w:rsidRDefault="00C477FA"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E8012F">
        <w:rPr>
          <w:rFonts w:cs="Arial"/>
          <w:b/>
          <w:i/>
          <w:szCs w:val="19"/>
        </w:rPr>
        <w:t xml:space="preserve">Dôležité upozornenie: </w:t>
      </w:r>
      <w:r w:rsidRPr="00E8012F">
        <w:rPr>
          <w:rFonts w:cs="Arial"/>
          <w:szCs w:val="19"/>
        </w:rPr>
        <w:t>Prijímateľ by pri definovaní predmetu zákazky mal taktiež vychádzať z projektu, resp. ŽoNFP. Predmetom obstarania by mali byť také tovary, služby a práce, ktoré sú potrebné na realizáciu projektu a ktorých obstaranie bolo v ŽoNFP plánované.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technické parametre zariadenia), je v rámci procesu VO pri definovaní predmetu zákazky stále povinný postupovať v súlade s princípmi VO a § 42 ZVO.</w:t>
      </w:r>
    </w:p>
    <w:p w14:paraId="20DC4C63" w14:textId="3F0DA2D1" w:rsidR="00C477FA" w:rsidRPr="00E8012F" w:rsidRDefault="00C477FA" w:rsidP="00E8012F">
      <w:pPr>
        <w:spacing w:line="276" w:lineRule="auto"/>
        <w:jc w:val="both"/>
      </w:pPr>
      <w:r w:rsidRPr="00E8012F">
        <w:t>Prijímateľ má možnosť späťvzatia dokumentácie k verejnému obstarávaniu alebo obstarávaniu, ktorá bola predložená Poskytovateľovi za účelom výkonu finančnej kontroly VO alebo kontroly obstarávania, a to so súhlasom dotknutého Poskytovateľa. Ak prijímateľ opätovne predloží dokumentáciu na finančnú kontrolu, lehoty začínajú plynúť odznovu.</w:t>
      </w:r>
    </w:p>
    <w:p w14:paraId="7A55D2AC" w14:textId="482D70F4" w:rsidR="009D7F63" w:rsidRPr="0073389C" w:rsidRDefault="009D7F63" w:rsidP="009D7F63">
      <w:pPr>
        <w:pStyle w:val="Nadpis3"/>
        <w:ind w:left="567" w:firstLine="0"/>
        <w:rPr>
          <w:lang w:val="sk-SK"/>
        </w:rPr>
      </w:pPr>
      <w:bookmarkStart w:id="653" w:name="_Toc418000109"/>
      <w:bookmarkStart w:id="654" w:name="_Toc440372883"/>
      <w:bookmarkStart w:id="655" w:name="_Toc440636394"/>
      <w:bookmarkEnd w:id="653"/>
      <w:r w:rsidRPr="00C477FA">
        <w:rPr>
          <w:lang w:val="sk-SK"/>
        </w:rPr>
        <w:t xml:space="preserve">Typy </w:t>
      </w:r>
      <w:r w:rsidRPr="0073389C">
        <w:rPr>
          <w:lang w:val="sk-SK"/>
        </w:rPr>
        <w:t>kontroly VO</w:t>
      </w:r>
      <w:bookmarkEnd w:id="654"/>
      <w:bookmarkEnd w:id="655"/>
    </w:p>
    <w:p w14:paraId="7A55D2AD" w14:textId="2FAACBB4" w:rsidR="009D7F63" w:rsidRPr="0073389C" w:rsidRDefault="009D7F63" w:rsidP="009D7F63">
      <w:pPr>
        <w:spacing w:before="120" w:after="120" w:line="288" w:lineRule="auto"/>
        <w:ind w:left="709" w:hanging="709"/>
        <w:jc w:val="both"/>
      </w:pPr>
      <w:r w:rsidRPr="0073389C">
        <w:rPr>
          <w:b/>
        </w:rPr>
        <w:t>a) Prvá ex</w:t>
      </w:r>
      <w:r w:rsidR="00672FF6">
        <w:rPr>
          <w:b/>
        </w:rPr>
        <w:t>-</w:t>
      </w:r>
      <w:r w:rsidRPr="0073389C">
        <w:rPr>
          <w:b/>
        </w:rPr>
        <w:t>ante kontrola zákazky</w:t>
      </w:r>
      <w:r w:rsidRPr="0073389C">
        <w:t xml:space="preserve"> </w:t>
      </w:r>
      <w:r w:rsidRPr="0073389C">
        <w:rPr>
          <w:b/>
        </w:rPr>
        <w:t xml:space="preserve">– kontrola pred plánovaným zverejnením zákazky </w:t>
      </w:r>
    </w:p>
    <w:p w14:paraId="7A55D2AE" w14:textId="7A78C7A4"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14:paraId="7A55D2AF" w14:textId="0ED1E9F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14:paraId="7A55D2B0" w14:textId="6B4DD286" w:rsidR="009D7F63" w:rsidRPr="00BA2420" w:rsidRDefault="009D7F63" w:rsidP="00BA2420">
      <w:pPr>
        <w:pStyle w:val="Bulletslevel2"/>
        <w:spacing w:after="120" w:line="288" w:lineRule="auto"/>
        <w:ind w:left="567" w:hanging="283"/>
        <w:rPr>
          <w:rFonts w:cs="Arial"/>
          <w:szCs w:val="19"/>
          <w:lang w:val="sk-SK"/>
        </w:rPr>
      </w:pPr>
      <w:r w:rsidRPr="0073389C">
        <w:rPr>
          <w:rFonts w:cs="Arial"/>
          <w:szCs w:val="19"/>
          <w:lang w:val="sk-SK"/>
        </w:rPr>
        <w:t>návrh oznámenia o vyhlásení VO resp. jeho ekvivalent</w:t>
      </w:r>
      <w:r w:rsidR="00BA2420">
        <w:rPr>
          <w:rFonts w:cs="Arial"/>
          <w:szCs w:val="19"/>
          <w:lang w:val="sk-SK"/>
        </w:rPr>
        <w:t xml:space="preserve"> vrátane odôvodnenia</w:t>
      </w:r>
      <w:r w:rsidR="00BA2420" w:rsidRPr="00BA2420">
        <w:rPr>
          <w:rFonts w:cs="Arial"/>
          <w:szCs w:val="19"/>
          <w:lang w:val="sk-SK"/>
        </w:rPr>
        <w:t xml:space="preserve"> nerozdelenia zákazky na časti podľa § 28 ods. 2 ZVO</w:t>
      </w:r>
      <w:r w:rsidR="005D4EE3">
        <w:rPr>
          <w:rFonts w:cs="Arial"/>
          <w:szCs w:val="19"/>
          <w:lang w:val="sk-SK"/>
        </w:rPr>
        <w:t xml:space="preserve"> (zdôvodnenie nerozdelenia zákazky na časti relevantné len v prípade nadlimitných zákaziek) </w:t>
      </w:r>
      <w:r w:rsidR="00BA2420" w:rsidRPr="00BA2420">
        <w:rPr>
          <w:rFonts w:cs="Arial"/>
          <w:szCs w:val="19"/>
          <w:lang w:val="sk-SK"/>
        </w:rPr>
        <w:t>,</w:t>
      </w:r>
    </w:p>
    <w:p w14:paraId="7A55D2B1" w14:textId="3F2DA7DD"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r w:rsidR="00C477FA" w:rsidRPr="00C477FA">
        <w:rPr>
          <w:rFonts w:eastAsia="Times New Roman" w:cs="Arial"/>
          <w:color w:val="auto"/>
          <w:szCs w:val="19"/>
          <w:lang w:val="sk-SK" w:eastAsia="en-US"/>
        </w:rPr>
        <w:t xml:space="preserve"> </w:t>
      </w:r>
      <w:r w:rsidR="00C477FA" w:rsidRPr="00C477FA">
        <w:rPr>
          <w:rFonts w:cs="Arial"/>
          <w:szCs w:val="19"/>
          <w:lang w:val="sk-SK"/>
        </w:rPr>
        <w:t>resp. jeho ekvivalent</w:t>
      </w:r>
      <w:r w:rsidR="00C477FA">
        <w:rPr>
          <w:rFonts w:cs="Arial"/>
          <w:szCs w:val="19"/>
          <w:lang w:val="sk-SK"/>
        </w:rPr>
        <w:t xml:space="preserve"> </w:t>
      </w:r>
      <w:r w:rsidRPr="0073389C">
        <w:rPr>
          <w:rFonts w:cs="Arial"/>
          <w:szCs w:val="19"/>
          <w:lang w:val="sk-SK"/>
        </w:rPr>
        <w:t>,</w:t>
      </w:r>
    </w:p>
    <w:p w14:paraId="7A55D2B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odôvodnenie použitého postupu VO, ak sa vyžaduje.</w:t>
      </w:r>
    </w:p>
    <w:p w14:paraId="57864A70" w14:textId="01DC6F67" w:rsidR="00C7417C" w:rsidRDefault="009D7F63" w:rsidP="009D7F63">
      <w:pPr>
        <w:spacing w:before="120" w:after="120" w:line="288" w:lineRule="auto"/>
        <w:jc w:val="both"/>
      </w:pPr>
      <w:r w:rsidRPr="0073389C">
        <w:t>Predmetom kontroly</w:t>
      </w:r>
      <w:r w:rsidR="00EE3DD9">
        <w:rPr>
          <w:rFonts w:cs="Arial"/>
          <w:szCs w:val="19"/>
        </w:rPr>
        <w:t xml:space="preserve"> VO</w:t>
      </w:r>
      <w:r w:rsidRPr="0073389C">
        <w:t xml:space="preserve"> </w:t>
      </w:r>
      <w:r w:rsidRPr="00DD30A9">
        <w:rPr>
          <w:b/>
        </w:rPr>
        <w:t>zákazky realizovanej cez elektronické trhovisko</w:t>
      </w:r>
      <w:r w:rsidRPr="0073389C">
        <w:t xml:space="preserve"> je okrem dokumentácie preukazujúcej určenie </w:t>
      </w:r>
      <w:r w:rsidR="00F7591D">
        <w:t>PHZ</w:t>
      </w:r>
      <w:r w:rsidRPr="0073389C">
        <w:t>, návrh zmluvného formuláru obsahujúceho štandardné zmluvné podmienky</w:t>
      </w:r>
      <w:r w:rsidR="008D52ED" w:rsidRPr="008D52ED">
        <w:t xml:space="preserve"> vrátane osobitných ustanovení o zákazkách financovaných z fondov EÚ</w:t>
      </w:r>
      <w:r w:rsidRPr="0073389C">
        <w:t xml:space="preserve">, opis predmetu zákazky </w:t>
      </w:r>
      <w:r w:rsidR="008D52ED" w:rsidRPr="008D52ED">
        <w:t>návrh opisného a objednávkového formuláru</w:t>
      </w:r>
      <w:r w:rsidRPr="0073389C">
        <w:t xml:space="preserve"> (najmä konkrétne zmluvné špecifikácie a podmienky súťaže)</w:t>
      </w:r>
      <w:r w:rsidR="00F0718F">
        <w:t xml:space="preserve"> </w:t>
      </w:r>
      <w:r w:rsidR="00F0718F" w:rsidRPr="005F1F6B">
        <w:rPr>
          <w:rFonts w:cs="Arial"/>
          <w:szCs w:val="19"/>
        </w:rPr>
        <w:t xml:space="preserve">a zároveň v prípade </w:t>
      </w:r>
      <w:r w:rsidR="00F0718F" w:rsidRPr="00DD30A9">
        <w:rPr>
          <w:rFonts w:cs="Arial"/>
          <w:b/>
          <w:szCs w:val="19"/>
        </w:rPr>
        <w:t>nadlimitných zákaziek realizovaných cez elektronické</w:t>
      </w:r>
      <w:r w:rsidR="00F0718F" w:rsidRPr="005F1F6B">
        <w:rPr>
          <w:rFonts w:cs="Arial"/>
          <w:szCs w:val="19"/>
        </w:rPr>
        <w:t xml:space="preserve"> trhovisko aj automaticky vytvorené oznámenie o vyhlásení verejného obstarávania a súťažné podklady, ktoré boli automatizovaným spôsobom vytvorené z údajov zo zverejnenej ponuky na elektronickom trhovisku a informácií od prijímateľa</w:t>
      </w:r>
      <w:r w:rsidRPr="0073389C">
        <w:t xml:space="preserve">. </w:t>
      </w:r>
    </w:p>
    <w:p w14:paraId="2C8A4045" w14:textId="25826EFD" w:rsidR="00EE3DD9" w:rsidRDefault="00EE3DD9" w:rsidP="009D7F63">
      <w:pPr>
        <w:spacing w:before="120" w:after="120" w:line="288" w:lineRule="auto"/>
        <w:jc w:val="both"/>
        <w:rPr>
          <w:rFonts w:cs="Arial"/>
          <w:szCs w:val="19"/>
        </w:rPr>
      </w:pPr>
      <w:r w:rsidRPr="00EE3DD9">
        <w:rPr>
          <w:rFonts w:cs="Arial"/>
          <w:szCs w:val="19"/>
        </w:rPr>
        <w:t>Lehota na výkon prvej ex-ante kontroly je 15 pracovných dní od doručenia dokumentácie prijímateľom.</w:t>
      </w:r>
    </w:p>
    <w:p w14:paraId="5691C10A" w14:textId="59D59DEE" w:rsidR="00C7417C" w:rsidRDefault="00C7417C" w:rsidP="00C064D9">
      <w:pPr>
        <w:spacing w:line="288" w:lineRule="auto"/>
        <w:jc w:val="both"/>
      </w:pPr>
    </w:p>
    <w:p w14:paraId="0C039DDC" w14:textId="47394CAF" w:rsidR="00E322E9" w:rsidRDefault="00E322E9" w:rsidP="00C064D9">
      <w:pPr>
        <w:spacing w:line="288" w:lineRule="auto"/>
        <w:jc w:val="both"/>
      </w:pPr>
    </w:p>
    <w:p w14:paraId="172CCEB7" w14:textId="77777777" w:rsidR="00E322E9" w:rsidRPr="00E322E9" w:rsidRDefault="00E322E9" w:rsidP="00E322E9">
      <w:pPr>
        <w:spacing w:line="288" w:lineRule="auto"/>
        <w:jc w:val="both"/>
      </w:pPr>
      <w:r w:rsidRPr="00E322E9">
        <w:t>Predmetom prvej ex-ante kontroly nie sú lehoty alebo zmluvné termíny, ktoré musí prijímateľ aktualizovať v čase vyhlasovania VO. Všetky lehoty musia byť určené v súlade so zákonom o VO a všetky zmluvné termíny by mali korešpondovať s harmonogramom projektu v zmysle ŽoNFP.</w:t>
      </w:r>
    </w:p>
    <w:p w14:paraId="66041F80" w14:textId="77777777" w:rsidR="00E322E9" w:rsidRDefault="00E322E9" w:rsidP="00C064D9">
      <w:pPr>
        <w:spacing w:line="288" w:lineRule="auto"/>
        <w:jc w:val="both"/>
      </w:pPr>
    </w:p>
    <w:p w14:paraId="5221B861" w14:textId="2C5CD314" w:rsidR="00EE3DD9"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8D5848">
        <w:rPr>
          <w:rFonts w:cs="Arial"/>
          <w:b/>
          <w:i/>
          <w:szCs w:val="19"/>
        </w:rPr>
        <w:t>Dôležité upozornenie:</w:t>
      </w:r>
    </w:p>
    <w:p w14:paraId="30A78EAD" w14:textId="7D2AB01F" w:rsidR="00C7417C"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rPr>
          <w:rFonts w:cs="Arial"/>
          <w:szCs w:val="19"/>
        </w:rPr>
        <w:lastRenderedPageBreak/>
        <w:t>Prvá ex</w:t>
      </w:r>
      <w:r w:rsidR="00D630B1">
        <w:t xml:space="preserve">-ante kontrola sa </w:t>
      </w:r>
      <w:r w:rsidR="00C7417C" w:rsidRPr="008D5848">
        <w:t xml:space="preserve">vykonáva pri: </w:t>
      </w:r>
    </w:p>
    <w:p w14:paraId="15FD7756" w14:textId="7DC636F3" w:rsidR="00BF2A0B" w:rsidRPr="008D5848" w:rsidRDefault="008D52ED"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8D52ED">
        <w:t>zákazkách, ktoré sú s ohľadom na predpokladanú hodnotu zákazky, resp. na zvolený postup nadlimitné (okrem VO uskutočnených centrálnou obstarávacou organizáciou)</w:t>
      </w:r>
      <w:r w:rsidR="00C7417C" w:rsidRPr="008D5848">
        <w:t xml:space="preserve">; </w:t>
      </w:r>
    </w:p>
    <w:p w14:paraId="32AA0BA1" w14:textId="3836FCF1" w:rsidR="00BF2A0B" w:rsidRDefault="00BF2A0B"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nadlimitných zákazkách realizovaných podlimitným postupom zadávania zákazky</w:t>
      </w:r>
      <w:r>
        <w:t>;</w:t>
      </w:r>
    </w:p>
    <w:p w14:paraId="41C97BFF" w14:textId="5D588039" w:rsidR="00BF2A0B" w:rsidRDefault="00BF2A0B"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nadlimitných verejných súťažiach s využitím elektronického trhoviska;</w:t>
      </w:r>
    </w:p>
    <w:p w14:paraId="41314FB8" w14:textId="5F102D14" w:rsidR="00BF2A0B" w:rsidRDefault="00BF2A0B"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podlimitných zákazkách na stavebné práce bez využitia elektronického trhoviska</w:t>
      </w:r>
      <w:r>
        <w:t>;</w:t>
      </w:r>
    </w:p>
    <w:p w14:paraId="4238FFBA" w14:textId="05167992" w:rsidR="00BF2A0B" w:rsidRDefault="005D4EE3"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 xml:space="preserve">podlimitných zákazkách </w:t>
      </w:r>
      <w:r w:rsidR="00BF2A0B">
        <w:t xml:space="preserve">s využitím </w:t>
      </w:r>
      <w:r w:rsidRPr="005D4EE3">
        <w:t>elektronické</w:t>
      </w:r>
      <w:r w:rsidR="00BF2A0B">
        <w:t>ho</w:t>
      </w:r>
      <w:r w:rsidRPr="005D4EE3">
        <w:t xml:space="preserve"> </w:t>
      </w:r>
      <w:r w:rsidR="00BF2A0B" w:rsidRPr="005D4EE3">
        <w:t>trhovisk</w:t>
      </w:r>
      <w:r w:rsidR="00BF2A0B">
        <w:t>a</w:t>
      </w:r>
      <w:r w:rsidR="00C7417C" w:rsidRPr="008D5848">
        <w:t>;</w:t>
      </w:r>
    </w:p>
    <w:p w14:paraId="2A44826F" w14:textId="782EE144" w:rsidR="00E322E9" w:rsidRDefault="005D4EE3"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podlimitných zákazkách pri službách uvedených v prílohe č. 1 ZVO (sociálne služby a iné osobitné služby)</w:t>
      </w:r>
      <w:r w:rsidR="00BF2A0B" w:rsidRPr="00DD30A9">
        <w:t xml:space="preserve"> </w:t>
      </w:r>
      <w:r w:rsidR="00BF2A0B" w:rsidRPr="00BF2A0B">
        <w:t>bez využitia elektronického trhoviska</w:t>
      </w:r>
      <w:r>
        <w:t>.</w:t>
      </w:r>
      <w:r w:rsidR="00E322E9">
        <w:t xml:space="preserve"> </w:t>
      </w:r>
    </w:p>
    <w:p w14:paraId="3F81171F" w14:textId="77777777" w:rsidR="00C7417C" w:rsidRDefault="00C7417C" w:rsidP="00C7417C">
      <w:pPr>
        <w:spacing w:before="120" w:after="120" w:line="288" w:lineRule="auto"/>
        <w:jc w:val="both"/>
      </w:pPr>
    </w:p>
    <w:p w14:paraId="7A55D2B4" w14:textId="7D4C58F4" w:rsidR="009D7F63" w:rsidRPr="008D5848" w:rsidRDefault="009D7F63" w:rsidP="009D7F63">
      <w:pPr>
        <w:spacing w:before="120" w:after="120" w:line="288" w:lineRule="auto"/>
        <w:jc w:val="both"/>
      </w:pPr>
      <w:r w:rsidRPr="006A7705">
        <w:rPr>
          <w:b/>
          <w:i/>
          <w:color w:val="00B0F0"/>
        </w:rPr>
        <w:t>Povinnosť poskytovateľa:</w:t>
      </w:r>
      <w:r w:rsidRPr="008D5848">
        <w:t xml:space="preserve"> </w:t>
      </w:r>
      <w:r w:rsidR="0020630C" w:rsidRPr="008D5848">
        <w:t xml:space="preserve">Poskytovateľ </w:t>
      </w:r>
      <w:r w:rsidR="0020630C" w:rsidRPr="008D5848">
        <w:rPr>
          <w:rFonts w:cs="Arial"/>
          <w:szCs w:val="19"/>
        </w:rPr>
        <w:t xml:space="preserve">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w:t>
      </w:r>
      <w:r w:rsidR="00BF2A0B">
        <w:rPr>
          <w:rFonts w:cs="Arial"/>
          <w:szCs w:val="19"/>
        </w:rPr>
        <w:t>sa</w:t>
      </w:r>
      <w:r w:rsidR="0020630C" w:rsidRPr="008D5848">
        <w:rPr>
          <w:rFonts w:cs="Arial"/>
          <w:szCs w:val="19"/>
        </w:rPr>
        <w:t xml:space="preserve"> lehota na výkon kontroly</w:t>
      </w:r>
      <w:r w:rsidR="00F8192B" w:rsidRPr="008D5848">
        <w:rPr>
          <w:rFonts w:cs="Arial"/>
          <w:szCs w:val="19"/>
        </w:rPr>
        <w:t xml:space="preserve"> VO</w:t>
      </w:r>
      <w:r w:rsidR="00BF2A0B">
        <w:rPr>
          <w:rFonts w:cs="Arial"/>
          <w:szCs w:val="19"/>
        </w:rPr>
        <w:t xml:space="preserve"> prerušuje</w:t>
      </w:r>
      <w:r w:rsidR="0020630C" w:rsidRPr="008D5848">
        <w:rPr>
          <w:rFonts w:cs="Arial"/>
          <w:szCs w:val="19"/>
        </w:rPr>
        <w:t xml:space="preserve">. Dňom nasledujúcim po dni doručenia vysvetlenia alebo doplnenia dokumentácie poskytovateľovi </w:t>
      </w:r>
      <w:r w:rsidR="00BF2A0B">
        <w:rPr>
          <w:rFonts w:cs="Arial"/>
          <w:szCs w:val="19"/>
        </w:rPr>
        <w:t>pokračuje</w:t>
      </w:r>
      <w:r w:rsidR="00BF2A0B" w:rsidRPr="008D5848">
        <w:rPr>
          <w:rFonts w:cs="Arial"/>
          <w:szCs w:val="19"/>
        </w:rPr>
        <w:t xml:space="preserve"> plyn</w:t>
      </w:r>
      <w:r w:rsidR="00BF2A0B">
        <w:rPr>
          <w:rFonts w:cs="Arial"/>
          <w:szCs w:val="19"/>
        </w:rPr>
        <w:t>utie</w:t>
      </w:r>
      <w:r w:rsidR="00BF2A0B" w:rsidRPr="008D5848">
        <w:rPr>
          <w:rFonts w:cs="Arial"/>
          <w:szCs w:val="19"/>
        </w:rPr>
        <w:t xml:space="preserve"> lehot</w:t>
      </w:r>
      <w:r w:rsidR="00BF2A0B">
        <w:rPr>
          <w:rFonts w:cs="Arial"/>
          <w:szCs w:val="19"/>
        </w:rPr>
        <w:t>y</w:t>
      </w:r>
      <w:r w:rsidR="00BF2A0B" w:rsidRPr="008D5848">
        <w:rPr>
          <w:rFonts w:cs="Arial"/>
          <w:szCs w:val="19"/>
        </w:rPr>
        <w:t xml:space="preserve"> </w:t>
      </w:r>
      <w:r w:rsidR="0020630C" w:rsidRPr="008D5848">
        <w:rPr>
          <w:rFonts w:cs="Arial"/>
          <w:szCs w:val="19"/>
        </w:rPr>
        <w:t xml:space="preserve">na výkon kontroly VO. </w:t>
      </w:r>
    </w:p>
    <w:p w14:paraId="32B85B2A" w14:textId="3878C37D" w:rsidR="00C7417C" w:rsidRDefault="00C7417C" w:rsidP="009D7F63">
      <w:pPr>
        <w:spacing w:before="120" w:after="120" w:line="288" w:lineRule="auto"/>
        <w:jc w:val="both"/>
      </w:pPr>
    </w:p>
    <w:p w14:paraId="7E3C4603" w14:textId="74FD75A9" w:rsidR="00C7417C" w:rsidRDefault="00C7417C" w:rsidP="00C7417C">
      <w:pPr>
        <w:spacing w:before="120" w:after="120" w:line="288" w:lineRule="auto"/>
        <w:jc w:val="both"/>
      </w:pPr>
      <w:r w:rsidRPr="00C7417C">
        <w:t xml:space="preserve">Ak </w:t>
      </w:r>
      <w:r w:rsidR="00795A52">
        <w:t>poskytovateľ</w:t>
      </w:r>
      <w:r w:rsidRPr="00C7417C">
        <w:t xml:space="preserve"> identifikuje nedostatky v procese VO, preruší kontrolu </w:t>
      </w:r>
      <w:r w:rsidR="00F8192B">
        <w:rPr>
          <w:rFonts w:cs="Arial"/>
          <w:szCs w:val="19"/>
        </w:rPr>
        <w:t xml:space="preserve">VO </w:t>
      </w:r>
      <w:r w:rsidRPr="00C7417C">
        <w:t>a vyzve prijímateľa v</w:t>
      </w:r>
      <w:r w:rsidR="00F8192B">
        <w:rPr>
          <w:rFonts w:cs="Arial"/>
          <w:szCs w:val="19"/>
        </w:rPr>
        <w:t> návrhu správy z kontroly VO v</w:t>
      </w:r>
      <w:r w:rsidRPr="00C7417C">
        <w:t xml:space="preserve"> primeranej lehote na odstránenie nedostatkov, zapracovanie pripomienok, zdôvodnenie nezapracovania pripomienok alebo podanie námietok</w:t>
      </w:r>
      <w:r w:rsidR="00F8192B">
        <w:rPr>
          <w:rFonts w:cs="Arial"/>
          <w:szCs w:val="19"/>
        </w:rPr>
        <w:t xml:space="preserve"> k návrhu správy z kontroly VO. Ak prijímateľ nezabezpečí uspokojivú opravu kontrolovanej dokumentácie, p</w:t>
      </w:r>
      <w:r w:rsidR="00795A52">
        <w:rPr>
          <w:rFonts w:cs="Arial"/>
          <w:szCs w:val="19"/>
        </w:rPr>
        <w:t>oskytovateľ</w:t>
      </w:r>
      <w:r w:rsidRPr="00C7417C">
        <w:t xml:space="preserve"> </w:t>
      </w:r>
      <w:r w:rsidR="00F8192B">
        <w:rPr>
          <w:rFonts w:cs="Arial"/>
          <w:szCs w:val="19"/>
        </w:rPr>
        <w:t>opätovne</w:t>
      </w:r>
      <w:r w:rsidR="00F8192B" w:rsidRPr="00C7417C">
        <w:rPr>
          <w:rFonts w:cs="Arial"/>
          <w:szCs w:val="19"/>
        </w:rPr>
        <w:t xml:space="preserve"> </w:t>
      </w:r>
      <w:r w:rsidRPr="00C7417C">
        <w:t>prijímateľovi zašle návrh správy z</w:t>
      </w:r>
      <w:r w:rsidR="00F8192B">
        <w:rPr>
          <w:rFonts w:cs="Arial"/>
          <w:szCs w:val="19"/>
        </w:rPr>
        <w:t> </w:t>
      </w:r>
      <w:r w:rsidRPr="00C7417C">
        <w:t>kontroly</w:t>
      </w:r>
      <w:r w:rsidR="00F8192B">
        <w:rPr>
          <w:rFonts w:cs="Arial"/>
          <w:szCs w:val="19"/>
        </w:rPr>
        <w:t xml:space="preserve"> VO</w:t>
      </w:r>
      <w:r w:rsidRPr="00C7417C">
        <w:t xml:space="preserve">, v ktorej určí </w:t>
      </w:r>
      <w:r w:rsidR="00F8192B">
        <w:rPr>
          <w:rFonts w:cs="Arial"/>
          <w:szCs w:val="19"/>
        </w:rPr>
        <w:t>primeran</w:t>
      </w:r>
      <w:r w:rsidR="00E322E9">
        <w:rPr>
          <w:rFonts w:cs="Arial"/>
          <w:szCs w:val="19"/>
        </w:rPr>
        <w:t>ú</w:t>
      </w:r>
      <w:r w:rsidR="00F8192B">
        <w:rPr>
          <w:rFonts w:cs="Arial"/>
          <w:szCs w:val="19"/>
        </w:rPr>
        <w:t xml:space="preserve"> </w:t>
      </w:r>
      <w:r w:rsidRPr="00C7417C">
        <w:t xml:space="preserve">lehotu na </w:t>
      </w:r>
      <w:r w:rsidR="00F8192B" w:rsidRPr="00F8192B">
        <w:rPr>
          <w:rFonts w:cs="Arial"/>
          <w:szCs w:val="19"/>
        </w:rPr>
        <w:t xml:space="preserve">uspokojivú opravu kontrolovanej dokumentácie alebo </w:t>
      </w:r>
      <w:r w:rsidRPr="00C7417C">
        <w:t>podanie námietok</w:t>
      </w:r>
      <w:r w:rsidR="00F8192B">
        <w:rPr>
          <w:rFonts w:cs="Arial"/>
          <w:szCs w:val="19"/>
        </w:rPr>
        <w:t xml:space="preserve"> k návrhu správy z kontroly VO</w:t>
      </w:r>
      <w:r w:rsidRPr="00C7417C">
        <w:rPr>
          <w:rFonts w:cs="Arial"/>
          <w:szCs w:val="19"/>
        </w:rPr>
        <w:t xml:space="preserve">. </w:t>
      </w:r>
      <w:r w:rsidR="00F8192B" w:rsidRPr="00F8192B">
        <w:rPr>
          <w:rFonts w:cs="Arial"/>
          <w:szCs w:val="19"/>
        </w:rPr>
        <w:t>Po doručení odpovede prijímateľa na výzvu poskytovateľa plynie poskytovateľovi nová lehota 15 pracovných dní  na kontrolu VO.</w:t>
      </w:r>
    </w:p>
    <w:p w14:paraId="7A55D2B6" w14:textId="032E15F5" w:rsidR="009D7F63" w:rsidRPr="0073389C" w:rsidRDefault="00E322E9" w:rsidP="00C7417C">
      <w:pPr>
        <w:spacing w:before="120" w:after="120" w:line="288" w:lineRule="auto"/>
        <w:jc w:val="both"/>
      </w:pPr>
      <w:r>
        <w:rPr>
          <w:rFonts w:cs="Arial"/>
          <w:szCs w:val="19"/>
        </w:rPr>
        <w:t>F</w:t>
      </w:r>
      <w:r w:rsidR="00F0718F">
        <w:rPr>
          <w:rFonts w:cs="Arial"/>
          <w:szCs w:val="19"/>
        </w:rPr>
        <w:t>inančná</w:t>
      </w:r>
      <w:r w:rsidR="00F8192B" w:rsidRPr="00F8192B">
        <w:rPr>
          <w:rFonts w:cs="Arial"/>
          <w:szCs w:val="19"/>
        </w:rPr>
        <w:t xml:space="preserve"> kontrola VO sa považuje za ukončenú zaslaním správy z kontroly VO prijímateľovi.</w:t>
      </w:r>
    </w:p>
    <w:p w14:paraId="7A55D2B7" w14:textId="67C525D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CA0961" w:rsidRPr="0073389C">
        <w:t>V</w:t>
      </w:r>
      <w:r w:rsidR="00CA0961" w:rsidRPr="00CA0961">
        <w:rPr>
          <w:rFonts w:cs="Arial"/>
          <w:szCs w:val="19"/>
        </w:rPr>
        <w:t xml:space="preserve"> </w:t>
      </w:r>
      <w:r w:rsidR="00CA0961" w:rsidRPr="0073389C">
        <w:t xml:space="preserve">prípade, že </w:t>
      </w:r>
      <w:r w:rsidR="00CA0961" w:rsidRPr="00CA0961">
        <w:rPr>
          <w:rFonts w:cs="Arial"/>
          <w:szCs w:val="19"/>
        </w:rPr>
        <w:t xml:space="preserve">ani po druhej výzve poskytovateľa prijímateľ nezabezpečí uspokojivú opravu kontrolovanej dokumentácie, poskytovateľ žiadosť o prvú ex-ante kontrolu </w:t>
      </w:r>
      <w:r w:rsidR="00672FF6" w:rsidRPr="00672FF6">
        <w:rPr>
          <w:rFonts w:cs="Arial"/>
          <w:szCs w:val="19"/>
        </w:rPr>
        <w:t>ukončí zaslaním správy z kontroly, v ktorej skonštatuje nezapracovanie pripomienok</w:t>
      </w:r>
      <w:r w:rsidR="00CA0961" w:rsidRPr="00CA0961">
        <w:rPr>
          <w:rFonts w:cs="Arial"/>
          <w:szCs w:val="19"/>
        </w:rPr>
        <w:t xml:space="preserve">. </w:t>
      </w:r>
      <w:r w:rsidRPr="0073389C">
        <w:rPr>
          <w:rFonts w:cs="Arial"/>
          <w:szCs w:val="19"/>
        </w:rPr>
        <w:t>V prípade, že</w:t>
      </w:r>
      <w:r w:rsidR="00CA0961" w:rsidRPr="00CA0961">
        <w:rPr>
          <w:rFonts w:cs="Arial"/>
          <w:szCs w:val="19"/>
        </w:rPr>
        <w:t xml:space="preserve"> prijímateľ aj napriek vyššie uvedenej skutočnosti predmetné VO vyhlási,  a</w:t>
      </w:r>
      <w:r w:rsidRPr="0073389C">
        <w:rPr>
          <w:rFonts w:cs="Arial"/>
          <w:szCs w:val="19"/>
        </w:rPr>
        <w:t xml:space="preserve"> </w:t>
      </w:r>
      <w:r w:rsidRPr="0073389C">
        <w:t>poskytovateľ identifikuje pri ex-post kontrole VO nedostatky</w:t>
      </w:r>
      <w:r w:rsidR="00CA0961" w:rsidRPr="00CA0961">
        <w:rPr>
          <w:rFonts w:cs="Arial"/>
          <w:szCs w:val="19"/>
        </w:rPr>
        <w:t xml:space="preserve"> vytýkané v prvej ex-ante kontrole</w:t>
      </w:r>
      <w:r w:rsidR="00CA0961">
        <w:rPr>
          <w:rFonts w:cs="Arial"/>
          <w:szCs w:val="19"/>
        </w:rPr>
        <w:t xml:space="preserve"> </w:t>
      </w:r>
      <w:r w:rsidRPr="0073389C">
        <w:t xml:space="preserve">, ktoré mali alebo mohli mať vplyv na výsledok VO, </w:t>
      </w:r>
      <w:r w:rsidR="0045429D">
        <w:t>určí</w:t>
      </w:r>
      <w:r w:rsidR="0045429D" w:rsidRPr="0073389C">
        <w:t xml:space="preserve"> </w:t>
      </w:r>
      <w:r w:rsidR="0045429D">
        <w:t xml:space="preserve"> zodpovedajúcu výšku </w:t>
      </w:r>
      <w:r w:rsidRPr="0073389C">
        <w:t xml:space="preserve">ex-ante finančnej opravy a výdavky </w:t>
      </w:r>
      <w:r w:rsidR="00CA0961" w:rsidRPr="00CA0961">
        <w:rPr>
          <w:rFonts w:cs="Arial"/>
          <w:szCs w:val="19"/>
        </w:rPr>
        <w:t>týkajúce sa predmetu zákazky zadávanej na základe kontrolovaného VO</w:t>
      </w:r>
      <w:r w:rsidR="00CA0961" w:rsidRPr="00CA0961">
        <w:rPr>
          <w:rFonts w:cs="Arial"/>
          <w:b/>
          <w:szCs w:val="19"/>
        </w:rPr>
        <w:t xml:space="preserve"> </w:t>
      </w:r>
      <w:r w:rsidRPr="0073389C">
        <w:rPr>
          <w:b/>
        </w:rPr>
        <w:t xml:space="preserve">nebudú </w:t>
      </w:r>
      <w:r w:rsidR="0045429D">
        <w:rPr>
          <w:b/>
        </w:rPr>
        <w:t>pripusten</w:t>
      </w:r>
      <w:r w:rsidR="0045429D" w:rsidRPr="0073389C">
        <w:rPr>
          <w:b/>
        </w:rPr>
        <w:t>é</w:t>
      </w:r>
      <w:r w:rsidR="0045429D" w:rsidRPr="0073389C">
        <w:t xml:space="preserve"> </w:t>
      </w:r>
      <w:r w:rsidR="0045429D">
        <w:t>do</w:t>
      </w:r>
      <w:r w:rsidR="0045429D" w:rsidRPr="0073389C">
        <w:t xml:space="preserve"> financovani</w:t>
      </w:r>
      <w:r w:rsidR="0045429D">
        <w:t>a</w:t>
      </w:r>
      <w:r w:rsidR="0045429D" w:rsidRPr="0073389C">
        <w:t xml:space="preserve"> </w:t>
      </w:r>
      <w:r w:rsidRPr="0073389C">
        <w:t xml:space="preserve">v plnom rozsahu. </w:t>
      </w:r>
    </w:p>
    <w:p w14:paraId="68EE2663" w14:textId="77777777" w:rsidR="00C7417C" w:rsidRDefault="00C7417C" w:rsidP="009D7F63">
      <w:pPr>
        <w:spacing w:before="120" w:after="120" w:line="288" w:lineRule="auto"/>
        <w:jc w:val="both"/>
        <w:rPr>
          <w:b/>
        </w:rPr>
      </w:pPr>
    </w:p>
    <w:p w14:paraId="444774FE" w14:textId="47D1894A" w:rsidR="00C7417C" w:rsidRDefault="00C7417C" w:rsidP="009D7F63">
      <w:pPr>
        <w:spacing w:before="120" w:after="120" w:line="288" w:lineRule="auto"/>
        <w:jc w:val="both"/>
      </w:pPr>
      <w:r w:rsidRPr="001C44C7">
        <w:t xml:space="preserve">Vyhlásenie alebo začatie realizácie VO prijímateľom pred riadnym ukončením ex-ante kontroly zo strany </w:t>
      </w:r>
      <w:r w:rsidR="00795A52">
        <w:t>poskytovateľa</w:t>
      </w:r>
      <w:r w:rsidRPr="001C44C7">
        <w:t xml:space="preserve"> (správy z</w:t>
      </w:r>
      <w:r w:rsidR="004E56EC">
        <w:rPr>
          <w:rFonts w:cs="Arial"/>
          <w:szCs w:val="19"/>
        </w:rPr>
        <w:t> </w:t>
      </w:r>
      <w:r w:rsidRPr="001C44C7">
        <w:t>kontroly</w:t>
      </w:r>
      <w:r w:rsidR="004E56EC">
        <w:rPr>
          <w:rFonts w:cs="Arial"/>
          <w:szCs w:val="19"/>
        </w:rPr>
        <w:t xml:space="preserve"> VO</w:t>
      </w:r>
      <w:r w:rsidRPr="001C44C7">
        <w:t>)</w:t>
      </w:r>
      <w:r w:rsidR="00E322E9">
        <w:t xml:space="preserve">, </w:t>
      </w:r>
      <w:r w:rsidR="00E322E9" w:rsidRPr="00E322E9">
        <w:t>resp. nepredloženie dokumentácie na túto kontrolu</w:t>
      </w:r>
      <w:r w:rsidRPr="001C44C7">
        <w:t xml:space="preserve"> bude </w:t>
      </w:r>
      <w:r w:rsidR="0045429D">
        <w:t xml:space="preserve">môcť byť </w:t>
      </w:r>
      <w:r w:rsidRPr="001C44C7">
        <w:t xml:space="preserve">posudzované ako podstatné porušenie </w:t>
      </w:r>
      <w:r w:rsidR="00320FAE">
        <w:t>z</w:t>
      </w:r>
      <w:r w:rsidRPr="001C44C7">
        <w:t xml:space="preserve">mluvy o NFP zo strany prijímateľa. Zároveň v takýchto prípadoch </w:t>
      </w:r>
      <w:r w:rsidR="00795A52">
        <w:t>poskytovateľ</w:t>
      </w:r>
      <w:r w:rsidRPr="001C44C7">
        <w:t xml:space="preserve"> pri identifikovaní nedostatkov pri ex-post kontrole VO </w:t>
      </w:r>
      <w:r w:rsidR="0045429D" w:rsidRPr="0045429D">
        <w:t xml:space="preserve">určí zodpovedajúcu výšku </w:t>
      </w:r>
      <w:r w:rsidRPr="001C44C7">
        <w:t>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Nepripustenie do financovania znamená, že všetky výdavky vychádzajúce z realizácie výsledku daného VO budú zo strany </w:t>
      </w:r>
      <w:r w:rsidR="00795A52">
        <w:t>poskytovateľa</w:t>
      </w:r>
      <w:r w:rsidRPr="001C44C7">
        <w:t xml:space="preserve"> v prípade, že budú zahrnuté v ŽoP, označené ako neoprávnené.</w:t>
      </w:r>
    </w:p>
    <w:p w14:paraId="21887F21" w14:textId="77777777" w:rsidR="00C7417C" w:rsidRDefault="00C7417C" w:rsidP="009D7F63">
      <w:pPr>
        <w:spacing w:before="120" w:after="120" w:line="288" w:lineRule="auto"/>
        <w:jc w:val="both"/>
        <w:rPr>
          <w:b/>
        </w:rPr>
      </w:pPr>
    </w:p>
    <w:p w14:paraId="7A55D2B8" w14:textId="40A164E5" w:rsidR="009D7F63" w:rsidRPr="0073389C" w:rsidRDefault="009D7F63" w:rsidP="009D7F63">
      <w:pPr>
        <w:spacing w:before="120" w:after="120" w:line="288" w:lineRule="auto"/>
        <w:jc w:val="both"/>
        <w:rPr>
          <w:b/>
        </w:rPr>
      </w:pPr>
      <w:r w:rsidRPr="0073389C">
        <w:rPr>
          <w:b/>
        </w:rPr>
        <w:t xml:space="preserve">b) Druhá ex-ante kontrola - </w:t>
      </w:r>
      <w:r w:rsidR="00F0718F">
        <w:rPr>
          <w:b/>
        </w:rPr>
        <w:t xml:space="preserve">finančná </w:t>
      </w:r>
      <w:r w:rsidRPr="0073389C">
        <w:rPr>
          <w:b/>
        </w:rPr>
        <w:t xml:space="preserve">kontrola VO pred uzatvorením zmluvy s úspešným uchádzačom  </w:t>
      </w:r>
    </w:p>
    <w:p w14:paraId="4EA26650" w14:textId="77777777" w:rsidR="00E322E9" w:rsidRPr="00E322E9" w:rsidRDefault="00E322E9" w:rsidP="00E322E9">
      <w:pPr>
        <w:spacing w:before="120" w:after="120" w:line="288" w:lineRule="auto"/>
        <w:jc w:val="both"/>
        <w:rPr>
          <w:b/>
        </w:rPr>
      </w:pPr>
      <w:r w:rsidRPr="00E322E9">
        <w:rPr>
          <w:b/>
        </w:rPr>
        <w:t>Všeobecné ustanovenia k druhej ex-ante kontrole:</w:t>
      </w:r>
    </w:p>
    <w:p w14:paraId="7A55D2B9" w14:textId="4A40F93D" w:rsidR="009D7F63" w:rsidRPr="0073389C" w:rsidRDefault="009D7F63" w:rsidP="009D7F63">
      <w:pPr>
        <w:spacing w:before="120" w:after="120" w:line="288" w:lineRule="auto"/>
        <w:jc w:val="both"/>
      </w:pPr>
      <w:r w:rsidRPr="0073389C">
        <w:t xml:space="preserve">Druhá ex-ante kontrola je vykonávaná v rámci </w:t>
      </w:r>
      <w:r w:rsidR="00E322E9">
        <w:t xml:space="preserve">nadlimitných </w:t>
      </w:r>
      <w:r w:rsidRPr="0073389C">
        <w:t>zákaziek, ktoré sú s ohľadom na PHZ</w:t>
      </w:r>
      <w:r w:rsidR="00E322E9">
        <w:t>, resp. zvolený postup</w:t>
      </w:r>
      <w:r w:rsidRPr="0073389C">
        <w:t xml:space="preserve"> nadlimitné</w:t>
      </w:r>
      <w:r w:rsidR="00C90720">
        <w:t xml:space="preserve"> a v rámci nadlimitných zákaziek realizovaných podlimitným postupom</w:t>
      </w:r>
      <w:r w:rsidRPr="0073389C">
        <w:t>.</w:t>
      </w:r>
    </w:p>
    <w:p w14:paraId="7A55D2BA" w14:textId="276E1477" w:rsidR="009D7F63" w:rsidRPr="0073389C" w:rsidRDefault="009D7F63" w:rsidP="009D7F63">
      <w:pPr>
        <w:spacing w:before="120" w:after="120" w:line="288" w:lineRule="auto"/>
        <w:jc w:val="both"/>
      </w:pPr>
      <w:r w:rsidRPr="0073389C">
        <w:lastRenderedPageBreak/>
        <w:t xml:space="preserve">Súčasne poskytovateľ vykonáva druhú ex-ante kontrolu pri podlimitných zákazkách </w:t>
      </w:r>
      <w:r w:rsidR="00E322E9" w:rsidRPr="0073389C">
        <w:t>realizovaný</w:t>
      </w:r>
      <w:r w:rsidR="00E322E9">
        <w:t xml:space="preserve">ch </w:t>
      </w:r>
      <w:r w:rsidRPr="0073389C">
        <w:t xml:space="preserve">postupom podľa § </w:t>
      </w:r>
      <w:r w:rsidR="006A7705" w:rsidRPr="0073389C">
        <w:t>1</w:t>
      </w:r>
      <w:r w:rsidR="006A7705">
        <w:t>13</w:t>
      </w:r>
      <w:r w:rsidR="006A7705" w:rsidRPr="0073389C">
        <w:t xml:space="preserve"> </w:t>
      </w:r>
      <w:r w:rsidRPr="0073389C">
        <w:t xml:space="preserve">až </w:t>
      </w:r>
      <w:r w:rsidR="006A7705" w:rsidRPr="0073389C">
        <w:t>1</w:t>
      </w:r>
      <w:r w:rsidR="006A7705">
        <w:t>16</w:t>
      </w:r>
      <w:r w:rsidR="006A7705" w:rsidRPr="0073389C">
        <w:t xml:space="preserve"> </w:t>
      </w:r>
      <w:r w:rsidRPr="0073389C">
        <w:t xml:space="preserve">ZVO. Poskytovateľ kontroluje, či v rámci VO realizovaného prijímateľom nedošlo k porušeniu postupov a princípov VO. </w:t>
      </w:r>
    </w:p>
    <w:p w14:paraId="45E8DAF2" w14:textId="29E05941" w:rsidR="004E56EC" w:rsidRPr="0073389C" w:rsidRDefault="004E56EC" w:rsidP="009D7F63">
      <w:pPr>
        <w:spacing w:before="120" w:after="120" w:line="288" w:lineRule="auto"/>
        <w:jc w:val="both"/>
        <w:rPr>
          <w:rFonts w:cs="Arial"/>
          <w:szCs w:val="19"/>
        </w:rPr>
      </w:pPr>
      <w:r w:rsidRPr="004E56EC">
        <w:rPr>
          <w:rFonts w:cs="Arial"/>
          <w:szCs w:val="19"/>
        </w:rPr>
        <w:t>Lehota na výkon druhej ex-ante kontroly je 20 pracovných dní od doručenia dokumentácie prijímateľom.</w:t>
      </w:r>
    </w:p>
    <w:p w14:paraId="7A55D2BB" w14:textId="6A812B3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a po ukončení všetkých revíznych postupov. Prijímateľ predkladá dokumentáciu z VO v plnom rozsahu. </w:t>
      </w:r>
    </w:p>
    <w:p w14:paraId="7A55D2BD" w14:textId="7EE55221"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14:paraId="7A55D2C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14:paraId="7A55D2C1" w14:textId="77777777" w:rsidR="009D7F63"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14:paraId="6C32369B" w14:textId="0670552C" w:rsidR="00AB3329" w:rsidRPr="0073389C" w:rsidRDefault="00AB3329" w:rsidP="00606A3A">
      <w:pPr>
        <w:pStyle w:val="Bulletslevel2"/>
        <w:spacing w:after="120" w:line="288" w:lineRule="auto"/>
        <w:ind w:left="567" w:hanging="283"/>
        <w:jc w:val="both"/>
        <w:rPr>
          <w:rFonts w:cs="Arial"/>
          <w:szCs w:val="19"/>
          <w:lang w:val="sk-SK"/>
        </w:rPr>
      </w:pPr>
      <w:r>
        <w:rPr>
          <w:rFonts w:cs="Arial"/>
          <w:szCs w:val="19"/>
          <w:lang w:val="sk-SK"/>
        </w:rPr>
        <w:t>zdôvodnenie nerozdelenia zákazky na časti podľa § 28 ods. 2 ZVO (relevantné len v prípade nadlimitných zákaziek)</w:t>
      </w:r>
    </w:p>
    <w:p w14:paraId="7A55D2C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14:paraId="7A55D2C3" w14:textId="484550D6"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r w:rsidR="0072750C">
        <w:rPr>
          <w:rFonts w:cs="Arial"/>
          <w:szCs w:val="19"/>
          <w:lang w:val="sk-SK"/>
        </w:rPr>
        <w:t xml:space="preserve"> </w:t>
      </w:r>
    </w:p>
    <w:p w14:paraId="57FAB6D8" w14:textId="1846D453" w:rsidR="0072750C" w:rsidRPr="004221C7" w:rsidRDefault="0072750C" w:rsidP="00E8012F">
      <w:pPr>
        <w:pStyle w:val="Bulletslevel2"/>
        <w:spacing w:before="0" w:after="60" w:line="288" w:lineRule="auto"/>
        <w:ind w:left="568" w:hanging="284"/>
        <w:rPr>
          <w:rFonts w:cs="Arial"/>
          <w:szCs w:val="19"/>
          <w:lang w:val="sk-SK"/>
        </w:rPr>
      </w:pPr>
      <w:r>
        <w:rPr>
          <w:rFonts w:cs="Arial"/>
          <w:szCs w:val="19"/>
          <w:lang w:val="sk-SK"/>
        </w:rPr>
        <w:t>zverejnenie povinných informácií a dokumentov v profile verejného obstarávateľa;</w:t>
      </w:r>
    </w:p>
    <w:p w14:paraId="7A55D2C4" w14:textId="05DBDE69"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menovacie dekréty jednotlivých členov komisie, vrátane ich životopisov,  z ktorých je zrejmé splnenie požiadaviek podľa § </w:t>
      </w:r>
      <w:r w:rsidR="006F0C86">
        <w:rPr>
          <w:rFonts w:cs="Arial"/>
          <w:szCs w:val="19"/>
          <w:lang w:val="sk-SK"/>
        </w:rPr>
        <w:t>51</w:t>
      </w:r>
      <w:r w:rsidR="006F0C86" w:rsidRPr="0073389C">
        <w:rPr>
          <w:rFonts w:cs="Arial"/>
          <w:szCs w:val="19"/>
          <w:lang w:val="sk-SK"/>
        </w:rPr>
        <w:t xml:space="preserve"> </w:t>
      </w:r>
      <w:r w:rsidRPr="0073389C">
        <w:rPr>
          <w:rFonts w:cs="Arial"/>
          <w:szCs w:val="19"/>
          <w:lang w:val="sk-SK"/>
        </w:rPr>
        <w:t>ZVO kladených na členov komisie</w:t>
      </w:r>
      <w:r w:rsidR="0075678A">
        <w:rPr>
          <w:rFonts w:cs="Arial"/>
          <w:szCs w:val="19"/>
          <w:lang w:val="sk-SK"/>
        </w:rPr>
        <w:t>;</w:t>
      </w:r>
      <w:r w:rsidRPr="0073389C">
        <w:rPr>
          <w:rFonts w:cs="Arial"/>
          <w:szCs w:val="19"/>
          <w:lang w:val="sk-SK"/>
        </w:rPr>
        <w:t xml:space="preserve"> </w:t>
      </w:r>
    </w:p>
    <w:p w14:paraId="7A55D2C5"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čestné vyhlásenia členov komisie;</w:t>
      </w:r>
    </w:p>
    <w:p w14:paraId="7A55D2C6"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výpočet PHZ, vrátane zdôvodnenia použitého postupu zadávania zákazky;</w:t>
      </w:r>
    </w:p>
    <w:p w14:paraId="7A55D2C7" w14:textId="785A2B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evidencia uchádzačov, ktorí predložili ponuku;</w:t>
      </w:r>
    </w:p>
    <w:p w14:paraId="7A55D2C8"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prezenčné listiny zo zasadnutia komisie;</w:t>
      </w:r>
    </w:p>
    <w:p w14:paraId="7A55D2C9"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14:paraId="7A55D2CA" w14:textId="57B4729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doklady o doručení zápisnice z otvárania ponúk jednotlivým uchádzačom, ktorí predložili ponuky</w:t>
      </w:r>
      <w:r w:rsidR="0075678A">
        <w:rPr>
          <w:rFonts w:cs="Arial"/>
          <w:szCs w:val="19"/>
          <w:lang w:val="sk-SK"/>
        </w:rPr>
        <w:t>;</w:t>
      </w:r>
    </w:p>
    <w:p w14:paraId="7A55D2CB"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žiadosti o účasť jednotlivých záujemcov (v prípade užšej súťaže);</w:t>
      </w:r>
    </w:p>
    <w:p w14:paraId="7A55D2CC" w14:textId="4C8CB00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vyhodnotenia splnenia podmienok účasti (najmä v prípade verejnej súťaže, užšej súťaže a rokovacieho konania so zverejnením, priameho rokovacieho konania</w:t>
      </w:r>
      <w:r w:rsidR="00B73EC8">
        <w:rPr>
          <w:rFonts w:cs="Arial"/>
          <w:szCs w:val="19"/>
          <w:lang w:val="sk-SK"/>
        </w:rPr>
        <w:t xml:space="preserve">, </w:t>
      </w:r>
      <w:r w:rsidR="00B73EC8" w:rsidRPr="00B73EC8">
        <w:rPr>
          <w:rFonts w:cs="Arial"/>
          <w:szCs w:val="19"/>
          <w:lang w:val="sk-SK"/>
        </w:rPr>
        <w:t>dynamického nákupného systému</w:t>
      </w:r>
      <w:r w:rsidRPr="0073389C">
        <w:rPr>
          <w:rFonts w:cs="Arial"/>
          <w:szCs w:val="19"/>
          <w:lang w:val="sk-SK"/>
        </w:rPr>
        <w:t xml:space="preserve">); </w:t>
      </w:r>
    </w:p>
    <w:p w14:paraId="7A55D2CD" w14:textId="4C49D5B5"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priameho rokovacieho konania;</w:t>
      </w:r>
    </w:p>
    <w:p w14:paraId="7A55D2CE"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ponuky jednotlivých uchádzačov, vrátane dokladu preukazujúceho čas doručenia ponuky,  zoznam všetkých záujemcov, ktorí požiadali o súťažné podklady a doklad o ich poskytnutí/sprístupnení (ak relevantné);</w:t>
      </w:r>
    </w:p>
    <w:p w14:paraId="7A55D2CF"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14:paraId="7A55D2D1"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14:paraId="7A55D2D2"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14:paraId="7A55D2D3" w14:textId="77777777"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p>
    <w:p w14:paraId="308BFC55" w14:textId="3B83C2A1"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t>čestné vyhlásenia o neprítomnosti konfliktu záujmov osôb zúčastňujúcich sa na procese VO;</w:t>
      </w:r>
    </w:p>
    <w:p w14:paraId="7A55D2D4"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14:paraId="7A55D2D5"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lastRenderedPageBreak/>
        <w:t>dokumentácia z priebehu elektronickej aukcie (ak je to relevantné);</w:t>
      </w:r>
    </w:p>
    <w:p w14:paraId="7A55D2D6"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14:paraId="6C6C0FB2" w14:textId="77777777" w:rsidR="004221C7" w:rsidRPr="00462025" w:rsidRDefault="006F0C86" w:rsidP="004221C7">
      <w:pPr>
        <w:spacing w:before="120" w:after="120" w:line="288" w:lineRule="auto"/>
        <w:jc w:val="both"/>
        <w:rPr>
          <w:rFonts w:cs="Arial"/>
          <w:szCs w:val="19"/>
        </w:rPr>
      </w:pPr>
      <w:r w:rsidRPr="006F0C86">
        <w:rPr>
          <w:b/>
          <w:i/>
          <w:color w:val="FF0000"/>
        </w:rPr>
        <w:t>Povinnosť prijímateľa:</w:t>
      </w:r>
      <w:r w:rsidRPr="006F0C86">
        <w:rPr>
          <w:b/>
          <w:i/>
          <w:color w:val="00B0F0"/>
        </w:rPr>
        <w:t xml:space="preserve">  </w:t>
      </w:r>
      <w:r w:rsidR="004221C7" w:rsidRPr="00462025">
        <w:rPr>
          <w:rFonts w:cs="Arial"/>
          <w:szCs w:val="19"/>
        </w:rPr>
        <w:t>V prípade, že neboli predložené viac ako dve ponuky alebo cena v ponuke uchádzača, ktorý bol vyhodnotený ako úspešný, je vyššia ako predpokladaná hodnota zákazky, prijímateľ je povinný vypracovať odôvodnenie, prečo predmetný postup zadávania zákazky nezrušil, ak nejde o zákazku realizovanú cez elektronické trhovisko. Uvedené odôvodnenie je súčasťou dokumentácie z verejného obstarávania.</w:t>
      </w:r>
    </w:p>
    <w:p w14:paraId="77E6439D" w14:textId="70238E53" w:rsidR="006F0C86" w:rsidRPr="006F0C86" w:rsidRDefault="004221C7" w:rsidP="004221C7">
      <w:pPr>
        <w:spacing w:before="120" w:after="120" w:line="288" w:lineRule="auto"/>
        <w:jc w:val="both"/>
      </w:pPr>
      <w:r w:rsidRPr="00462025">
        <w:rPr>
          <w:rFonts w:cs="Arial"/>
          <w:szCs w:val="19"/>
        </w:rPr>
        <w:t xml:space="preserve">Vyššie uvedená povinnosť prijímateľa </w:t>
      </w:r>
      <w:r w:rsidRPr="00462025">
        <w:t>sa nevzťahuje na zákazky s nízkymi hodnotami podľa § 117 ZVO.</w:t>
      </w:r>
      <w:r w:rsidRPr="00494514" w:rsidDel="009651ED">
        <w:rPr>
          <w:rFonts w:cs="Arial"/>
          <w:szCs w:val="19"/>
        </w:rPr>
        <w:t xml:space="preserve"> </w:t>
      </w:r>
    </w:p>
    <w:p w14:paraId="7A55D2D7" w14:textId="2A060901" w:rsidR="009D7F63" w:rsidRPr="0073389C" w:rsidRDefault="009D7F63" w:rsidP="009D7F63">
      <w:pPr>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zašle </w:t>
      </w:r>
      <w:r w:rsidR="00C7417C" w:rsidRPr="00C7417C">
        <w:t>návrh správy</w:t>
      </w:r>
      <w:r w:rsidR="00C20764">
        <w:rPr>
          <w:rFonts w:cs="Arial"/>
          <w:szCs w:val="19"/>
        </w:rPr>
        <w:t xml:space="preserve"> z kontroly VO</w:t>
      </w:r>
      <w:r w:rsidR="00C7417C" w:rsidRPr="00C7417C">
        <w:rPr>
          <w:rFonts w:cs="Arial"/>
          <w:szCs w:val="19"/>
        </w:rPr>
        <w:t>/</w:t>
      </w:r>
      <w:r w:rsidR="004221C7" w:rsidDel="004221C7">
        <w:rPr>
          <w:rFonts w:cs="Arial"/>
          <w:szCs w:val="19"/>
        </w:rPr>
        <w:t xml:space="preserve"> </w:t>
      </w:r>
      <w:r w:rsidR="00F0718F">
        <w:rPr>
          <w:rFonts w:cs="Arial"/>
          <w:szCs w:val="19"/>
        </w:rPr>
        <w:t>/</w:t>
      </w:r>
      <w:r w:rsidR="00C7417C" w:rsidRPr="00C7417C">
        <w:rPr>
          <w:rFonts w:cs="Arial"/>
          <w:szCs w:val="19"/>
        </w:rPr>
        <w:t>správu</w:t>
      </w:r>
      <w:r w:rsidR="00C20764">
        <w:rPr>
          <w:rFonts w:cs="Arial"/>
          <w:szCs w:val="19"/>
        </w:rPr>
        <w:t xml:space="preserve"> z kontroly VO</w:t>
      </w:r>
      <w:r w:rsidR="00C7417C" w:rsidRPr="00C7417C">
        <w:t xml:space="preserve"> </w:t>
      </w:r>
      <w:r w:rsidRPr="0073389C">
        <w:t xml:space="preserve">prijímateľovi, kde uvedie závery z  </w:t>
      </w:r>
      <w:r w:rsidR="007E7D6C">
        <w:t>finančnej</w:t>
      </w:r>
      <w:r w:rsidRPr="0073389C">
        <w:t xml:space="preserve"> kontroly VO </w:t>
      </w:r>
      <w:r w:rsidRPr="0073389C">
        <w:rPr>
          <w:b/>
        </w:rPr>
        <w:t>do 20 pracovných dní odo dňa predloženia príslušnej dokumentácie</w:t>
      </w:r>
      <w:r w:rsidR="004221C7">
        <w:rPr>
          <w:b/>
        </w:rPr>
        <w:t xml:space="preserve"> na kontrolu poskytovateľovi</w:t>
      </w:r>
      <w:r w:rsidRPr="0073389C">
        <w:t xml:space="preserve">, pričom </w:t>
      </w:r>
      <w:r w:rsidR="00C7417C" w:rsidRPr="00C7417C">
        <w:t>predložením</w:t>
      </w:r>
      <w:r w:rsidR="00C7417C">
        <w:t xml:space="preserve"> </w:t>
      </w:r>
      <w:r w:rsidRPr="0073389C">
        <w:t xml:space="preserve"> dokumentácie sa rozumie prijatie dokumentácie poskytovateľom v písomnej forme (uvedená lehota je procesnoprávna, t. j. lehota je zachovaná, keď poskytovateľ zašle</w:t>
      </w:r>
      <w:r w:rsidR="00D1430A">
        <w:t xml:space="preserve"> prijímateľovi</w:t>
      </w:r>
      <w:r w:rsidRPr="0073389C">
        <w:t xml:space="preserve"> závery z  </w:t>
      </w:r>
      <w:r w:rsidR="00F0718F">
        <w:t xml:space="preserve">finančnej </w:t>
      </w:r>
      <w:r w:rsidRPr="0073389C">
        <w:t>kontroly VO v posledný deň lehoty na poštovú prepravu).</w:t>
      </w:r>
    </w:p>
    <w:p w14:paraId="7A55D2D8" w14:textId="20C50D48" w:rsidR="009D7F63" w:rsidRPr="0073389C" w:rsidRDefault="009D7F63" w:rsidP="009D7F63">
      <w:pPr>
        <w:spacing w:before="120" w:after="120" w:line="288" w:lineRule="auto"/>
        <w:jc w:val="both"/>
      </w:pPr>
    </w:p>
    <w:p w14:paraId="472F87D2" w14:textId="0F763063" w:rsidR="00D1430A" w:rsidRPr="00D1430A" w:rsidRDefault="00D1430A" w:rsidP="00D1430A">
      <w:pPr>
        <w:spacing w:before="120" w:after="120" w:line="288" w:lineRule="auto"/>
        <w:jc w:val="both"/>
      </w:pPr>
      <w:r w:rsidRPr="0073389C">
        <w:t>Poskytovateľ</w:t>
      </w:r>
      <w:r w:rsidRPr="00D1430A">
        <w:t xml:space="preserve"> požiada prijímateľa v prípade potreby o vysvetlenie resp. doplnenie dokumentácie alebo informácií v lehote minimálne 5 pracovných dní a maximálne 10 pracovných dní </w:t>
      </w:r>
      <w:r w:rsidR="00C20764" w:rsidRPr="00C20764">
        <w:rPr>
          <w:rFonts w:cs="Arial"/>
          <w:szCs w:val="19"/>
        </w:rPr>
        <w:t>a doručenie doplnenia/ vysvetlenia dokumentácie poskytovateľovi. Lehota začína prijímateľovi plynúť odo dňa doručenia  žiadosti o vysvetlenie/doplnenie dokumentácie VO.</w:t>
      </w:r>
      <w:r w:rsidRPr="00D1430A">
        <w:t xml:space="preserve"> Dňom odoslania žiadosti </w:t>
      </w:r>
      <w:r w:rsidR="00B73EC8">
        <w:t>sa</w:t>
      </w:r>
      <w:r w:rsidRPr="00D1430A">
        <w:t xml:space="preserve"> lehota na výkon kontroly</w:t>
      </w:r>
      <w:r w:rsidR="00B73EC8">
        <w:t xml:space="preserve"> prerušuje</w:t>
      </w:r>
      <w:r w:rsidRPr="00D1430A">
        <w:t xml:space="preserve">. Dňom nasledujúcim po dni doručenia vysvetlenia </w:t>
      </w:r>
      <w:r>
        <w:t>alebo doplnenia dokumentácie p</w:t>
      </w:r>
      <w:r w:rsidRPr="0073389C">
        <w:t>oskytovateľ</w:t>
      </w:r>
      <w:r>
        <w:t>ovi</w:t>
      </w:r>
      <w:r w:rsidRPr="00D1430A">
        <w:t xml:space="preserve"> </w:t>
      </w:r>
      <w:r w:rsidR="00B73EC8">
        <w:t>pokračuje</w:t>
      </w:r>
      <w:r w:rsidR="00B73EC8" w:rsidRPr="00D1430A">
        <w:t xml:space="preserve"> </w:t>
      </w:r>
      <w:r w:rsidRPr="00D1430A">
        <w:t>plyn</w:t>
      </w:r>
      <w:r w:rsidR="00B73EC8">
        <w:t>utie</w:t>
      </w:r>
      <w:r w:rsidRPr="00D1430A">
        <w:t xml:space="preserve"> nová lehota</w:t>
      </w:r>
      <w:r w:rsidR="00C20764" w:rsidRPr="00D1430A">
        <w:t xml:space="preserve"> </w:t>
      </w:r>
      <w:r w:rsidR="00C20764">
        <w:rPr>
          <w:rFonts w:cs="Arial"/>
          <w:szCs w:val="19"/>
        </w:rPr>
        <w:t>20 pracovných dní</w:t>
      </w:r>
      <w:r w:rsidRPr="00D1430A">
        <w:rPr>
          <w:rFonts w:cs="Arial"/>
          <w:szCs w:val="19"/>
        </w:rPr>
        <w:t xml:space="preserve"> na výkon kontroly VO.</w:t>
      </w:r>
      <w:r w:rsidR="00C20764">
        <w:rPr>
          <w:rFonts w:cs="Arial"/>
          <w:szCs w:val="19"/>
        </w:rPr>
        <w:t xml:space="preserve"> </w:t>
      </w:r>
      <w:r w:rsidR="00C20764" w:rsidRPr="00C20764">
        <w:rPr>
          <w:rFonts w:cs="Arial"/>
          <w:szCs w:val="19"/>
        </w:rPr>
        <w:t>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14:paraId="07C5B893" w14:textId="559C34BF" w:rsidR="004221C7" w:rsidRPr="00D1430A" w:rsidRDefault="004221C7" w:rsidP="00D1430A">
      <w:pPr>
        <w:spacing w:before="120" w:after="120" w:line="288" w:lineRule="auto"/>
        <w:jc w:val="both"/>
      </w:pPr>
      <w:r w:rsidRPr="00E8012F">
        <w:rPr>
          <w:b/>
          <w:i/>
          <w:color w:val="00B0F0"/>
        </w:rPr>
        <w:t>Povinnosť poskytovateľa:</w:t>
      </w:r>
      <w:r w:rsidRPr="004221C7">
        <w:t xml:space="preserve"> Poskytovateľ  zároveň vykoná kontrolu  súladu predmetu zákazky uvedeného v zmluve o  NFP s opisom uvedeným v dokumentácii z VO.  V prípade, ak identifikuje nezhodu/nesúlad, je povinný oznámiť túto skutočnosť prijímateľovi v rámci záverov z  finančnej kontroly VO identifikovaných v návrhu správy z kontroly VO.</w:t>
      </w:r>
    </w:p>
    <w:p w14:paraId="4F382E7E" w14:textId="77777777" w:rsidR="004221C7" w:rsidRDefault="004221C7" w:rsidP="00BF23E3">
      <w:pPr>
        <w:spacing w:before="120" w:after="120" w:line="288" w:lineRule="auto"/>
        <w:jc w:val="both"/>
      </w:pPr>
    </w:p>
    <w:p w14:paraId="26B9C108" w14:textId="77777777" w:rsidR="004221C7" w:rsidRPr="004221C7" w:rsidRDefault="004221C7" w:rsidP="004221C7">
      <w:pPr>
        <w:spacing w:before="120" w:after="120" w:line="288" w:lineRule="auto"/>
        <w:jc w:val="both"/>
        <w:rPr>
          <w:b/>
        </w:rPr>
      </w:pPr>
      <w:r w:rsidRPr="004221C7">
        <w:rPr>
          <w:b/>
        </w:rPr>
        <w:t>Osobitné ustanovenia pre kontrolu podlimitných zákaziek:</w:t>
      </w:r>
    </w:p>
    <w:p w14:paraId="3F2F2241" w14:textId="2499ED24" w:rsidR="004221C7" w:rsidRPr="004221C7" w:rsidRDefault="004221C7" w:rsidP="004221C7">
      <w:pPr>
        <w:spacing w:before="120" w:after="120" w:line="288" w:lineRule="auto"/>
        <w:jc w:val="both"/>
      </w:pPr>
      <w:r w:rsidRPr="004221C7">
        <w:t>Ak poskytovateľ</w:t>
      </w:r>
      <w:r w:rsidRPr="004221C7" w:rsidDel="006526CF">
        <w:t xml:space="preserve"> </w:t>
      </w:r>
      <w:r w:rsidRPr="004221C7">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súhlas alebo nesúhlas s uzavretím zmluvy s úspešným uchádzačom. </w:t>
      </w:r>
      <w:r w:rsidR="00B73EC8" w:rsidRPr="00B73EC8">
        <w:t>V prípade, že prijímateľ neodstránil protiprávny stav, je poskytovateľ oprávnený uplatniť ex ante finančnú opravu pred podpisom zmluvy s úspešným uchádzačom iba v prípade, ak by opakovaním procesu VO vznikli vysoké dodatočné náklady  a zároveň nebol odstránený protiprávny stav konštatovaný v predbežných záveroch poskytovateľa a následne v návrhu správy z kontroly. V prípade, že nie je možné preukázať, že opakovaním procesu VO by vznikli vysoké dodatočné náklady, poskytovateľ vyjadrí nesúhlas s podpísaním zmluvy s úspešným uchádzačom a vyzve prijímateľa, aby zrušil použitý postup zadávania zákazky a odporučí mu vyhlásiť nové verejné obstarávanie</w:t>
      </w:r>
      <w:r w:rsidRPr="004221C7">
        <w:t xml:space="preserve">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w:t>
      </w:r>
    </w:p>
    <w:p w14:paraId="783B7245" w14:textId="5472023F" w:rsidR="004221C7" w:rsidRDefault="007B2419" w:rsidP="00BF23E3">
      <w:pPr>
        <w:spacing w:before="120" w:after="120" w:line="288" w:lineRule="auto"/>
        <w:jc w:val="both"/>
      </w:pPr>
      <w:r w:rsidRPr="007B2419">
        <w:lastRenderedPageBreak/>
        <w:t>V prípade ak poskytovateľ</w:t>
      </w:r>
      <w:r w:rsidRPr="007B2419" w:rsidDel="006526CF">
        <w:t xml:space="preserve"> </w:t>
      </w:r>
      <w:r w:rsidRPr="007B2419">
        <w:t xml:space="preserve">identifikuje nedodržanie </w:t>
      </w:r>
      <w:r w:rsidR="00B73EC8">
        <w:t>pravidiel</w:t>
      </w:r>
      <w:r w:rsidR="00B73EC8" w:rsidRPr="007B2419">
        <w:t xml:space="preserve"> </w:t>
      </w:r>
      <w:r w:rsidRPr="007B2419">
        <w:t>a postupov VO, resp. porušenia legislatívy a zo strany prijímateľa nedôjde k odstráneniu protiprávneho stavu, nepripustí kontrolované VO do financovania, pokiaľ nie je uvedené v tejto kapitole inak.</w:t>
      </w:r>
    </w:p>
    <w:p w14:paraId="69631C6F" w14:textId="77777777" w:rsidR="007B2419" w:rsidRDefault="007B2419" w:rsidP="007B2419">
      <w:pPr>
        <w:spacing w:before="120" w:after="120" w:line="288" w:lineRule="auto"/>
        <w:jc w:val="both"/>
      </w:pPr>
    </w:p>
    <w:p w14:paraId="215C7EC4" w14:textId="1A46C071" w:rsidR="007B2419" w:rsidRPr="007B2419" w:rsidRDefault="007B2419" w:rsidP="007B2419">
      <w:pPr>
        <w:spacing w:before="120" w:after="120" w:line="288" w:lineRule="auto"/>
        <w:jc w:val="both"/>
        <w:rPr>
          <w:b/>
        </w:rPr>
      </w:pPr>
      <w:r w:rsidRPr="007B2419">
        <w:rPr>
          <w:b/>
        </w:rPr>
        <w:t>Osobitné ustanovenia pre kontrolu nadlimitných zákaziek:</w:t>
      </w:r>
    </w:p>
    <w:p w14:paraId="62774439" w14:textId="77777777" w:rsidR="006E4DBE" w:rsidRPr="006E4DBE" w:rsidRDefault="006E4DBE" w:rsidP="006E4DBE">
      <w:pPr>
        <w:spacing w:before="120" w:after="120" w:line="288" w:lineRule="auto"/>
        <w:jc w:val="both"/>
      </w:pPr>
      <w:r w:rsidRPr="006E4DBE">
        <w:t xml:space="preserve">ÚVO vykonáva kontrolu </w:t>
      </w:r>
      <w:r w:rsidRPr="006E4DBE">
        <w:rPr>
          <w:b/>
        </w:rPr>
        <w:t>nadlimitných zákaziek</w:t>
      </w:r>
      <w:r w:rsidRPr="006E4DBE">
        <w:t xml:space="preserve"> v rámci druhej ex-ante kontroly na základe podnetu prijímateľa podľa § 169 ods. 1 písm. b) v spojení s § 169 ods. 2 ZVO vo fáze pred uzavretím zmluvy, koncesnej zmluvy alebo rámcovej dohody, pred ukončením súťaže návrhov, pred zadaním zákazky na základe rámcovej dohody alebo pred ukončením postupu inovatívneho partnerstva.</w:t>
      </w:r>
    </w:p>
    <w:p w14:paraId="14812AC2" w14:textId="77777777" w:rsidR="006E4DBE" w:rsidRPr="006E4DBE" w:rsidRDefault="006E4DBE" w:rsidP="006E4DBE">
      <w:pPr>
        <w:spacing w:before="120" w:after="120" w:line="288" w:lineRule="auto"/>
        <w:jc w:val="both"/>
      </w:pPr>
      <w:r w:rsidRPr="006E4DBE">
        <w:rPr>
          <w:b/>
          <w:i/>
        </w:rPr>
        <w:t xml:space="preserve">Povinnosť prijímateľa: </w:t>
      </w:r>
      <w:r w:rsidRPr="006E4DBE">
        <w:t xml:space="preserve"> Podnet na výkon kontroly podľa § 169 ods. 2 ZVO podáva prijímateľ na základe vyzvania poskytovateľa.</w:t>
      </w:r>
    </w:p>
    <w:p w14:paraId="3A52051B" w14:textId="7869833B" w:rsidR="006E4DBE" w:rsidRPr="006E4DBE" w:rsidRDefault="006E4DBE" w:rsidP="006E4DBE">
      <w:pPr>
        <w:spacing w:before="120" w:after="120" w:line="288" w:lineRule="auto"/>
        <w:jc w:val="both"/>
      </w:pPr>
      <w:r w:rsidRPr="006E4DBE">
        <w:t xml:space="preserve">Povinnou náležitosťou podnetu na výkon kontroly zasielaného prijímateľom na ÚVO je označenie príslušného RO, operačného programu, názvu a čísla projektu, </w:t>
      </w:r>
      <w:r w:rsidR="006077B1" w:rsidRPr="006077B1">
        <w:t>kódu VO z ITMS 2014+,</w:t>
      </w:r>
      <w:r w:rsidR="006077B1">
        <w:t xml:space="preserve"> </w:t>
      </w:r>
      <w:r w:rsidRPr="006E4DBE">
        <w:t>čísla vestníka VO, označenie značky a dátumu vyhlásenia VO, ktorého sa podnet týka. Dňom odoslania výzvy na podanie podnetu na ÚVO Prijímateľovi prestáva poskytovateľovi plynúť lehota na výkon kontroly VO. Vyzvanie prijímateľa na podanie podnetu na ÚVO tak plní funkciu výzvy na doplnenie chýbajúceho dokladu, ktorým je právoplatné rozhodnutie ÚVO predstavujúce podklad pre ukončenie kontroly VO.</w:t>
      </w:r>
    </w:p>
    <w:p w14:paraId="779AB239" w14:textId="77777777" w:rsidR="006E4DBE" w:rsidRPr="006E4DBE" w:rsidRDefault="006E4DBE" w:rsidP="006E4DBE">
      <w:pPr>
        <w:spacing w:before="120" w:after="120" w:line="288" w:lineRule="auto"/>
        <w:jc w:val="both"/>
      </w:pPr>
      <w:r w:rsidRPr="006E4DBE">
        <w:t xml:space="preserve">ÚVO rozhodne do 30 dní odo dňa doručenia kompletnej dokumentácie v origináli. Lehota na vydanie rozhodnutia neplynie v prípade podľa § 173 ods. 4 ZVO (nedoručenie kompletnej dokumentácie v origináli). Proti rozhodnutiu ÚVO môže účastník konania a osoba podľa § 175 ods. 11 ZVO podať odvolanie. Odvolanie musí byť doručené ÚVO do 10 dní odo dňa doručenia rozhodnutia, proti ktorému odvolanie smeruje. Podanie odvolania má odkladný účinok do dňa právoplatnosti rozhodnutia rady ÚVO o odvolaní.  Rozhodnutie ÚVO je právoplatné márnym uplynutím lehoty na podanie odvolania alebo dňom doručenia rozhodnutia rady ÚVO podľa § 177 ods. 10 alebo ods. 12 ZVO účastníkom konania a vykonateľné uplynutím lehoty na plnenie, ak nie je ustanovené inak. Rada ÚVO môže na základe podnetu RO, orgánu auditu alebo certifikačného orgánu preskúmať mimo odvolacieho konania rozhodnutie ÚVO vydané podľa § 174 alebo § 175 ZVO za podmienok upravených v ustanovení § 179a ZVO.  </w:t>
      </w:r>
    </w:p>
    <w:p w14:paraId="04B4379C" w14:textId="77777777" w:rsidR="006E4DBE" w:rsidRPr="006E4DBE" w:rsidRDefault="006E4DBE" w:rsidP="006E4DBE">
      <w:pPr>
        <w:spacing w:before="120" w:after="120" w:line="288" w:lineRule="auto"/>
        <w:jc w:val="both"/>
      </w:pPr>
      <w:r w:rsidRPr="006E4DBE">
        <w:t>Ak poskytovateľ zistí nezistí nedostatky, resp. ak zistí nedostatky, ktoré je možné postupmi v zmysle ZVO odstrániť (napr. opätovné vyhodnotenie podmienok účasti alebo ponúk), vyzve prijímateľa na zaslanie podnetu na ÚVO podľa § 169 ods. 1 písm. b) v spojení s § 169 ods. 2 ZVO.</w:t>
      </w:r>
    </w:p>
    <w:p w14:paraId="10C61BBD" w14:textId="77777777" w:rsidR="006E4DBE" w:rsidRPr="006E4DBE" w:rsidRDefault="006E4DBE" w:rsidP="006E4DBE">
      <w:pPr>
        <w:spacing w:before="120" w:after="120" w:line="288" w:lineRule="auto"/>
        <w:jc w:val="both"/>
      </w:pPr>
      <w:r w:rsidRPr="006E4DBE">
        <w:t>Ak poskytovateľ zistí porušenie pravidiel a postupov VO, ktoré mali alebo mohli mať vplyv na výsledok VO a nie je možné odstrániť protiprávny stav, v prípade, že prijímateľ preukáže, že opakovaním procesu VO by vznikli vysoké dodatočné náklady, poskytovateľ vyzve prijímateľa aby podal Podnet na výkon kontroly podľa § 169 ods. 2 ZVO.</w:t>
      </w:r>
    </w:p>
    <w:p w14:paraId="1B22E0C1" w14:textId="77777777" w:rsidR="006E4DBE" w:rsidRPr="006E4DBE" w:rsidRDefault="006E4DBE" w:rsidP="006E4DBE">
      <w:pPr>
        <w:spacing w:before="120" w:after="120" w:line="288" w:lineRule="auto"/>
        <w:jc w:val="both"/>
      </w:pPr>
      <w:r w:rsidRPr="006E4DBE">
        <w:t xml:space="preserve">Po doručení právoplatného rozhodnutia ÚVO v predmetnej veci, poskytovateľ zašle v lehote 15 pracovných dní odo dňa doručenia právoplatného rozhodnutia ÚVO prijímateľovi návrh správy/správu z kontroly VO. </w:t>
      </w:r>
    </w:p>
    <w:p w14:paraId="2414FD58" w14:textId="77777777" w:rsidR="006E4DBE" w:rsidRPr="006E4DBE" w:rsidRDefault="006E4DBE" w:rsidP="006E4DBE">
      <w:pPr>
        <w:spacing w:before="120" w:after="120" w:line="288" w:lineRule="auto"/>
        <w:jc w:val="both"/>
      </w:pPr>
      <w:r w:rsidRPr="006E4DBE">
        <w:t>V prípade, ak prijímateľ zašle poskytovateľovi súvisiacu aktualizovanú dokumentáciu (napr. zápisnicu z opätovného vyhodnotenia ponúk), poskytovateľ skontroluje, či prijímateľ odstránil protiprávny stav (identifikované zistenia) v súlade s návrhom správy z kontroly. V prípade, že prijímateľ odstránil protiprávny stav, vypracuje poskytovateľ v lehote 15 pracovných dní od doručenia aktualizovanej dokumentácie správu z kontroly, ktorá obsahuje súhlas s podpísaním zmluvy s úspešným uchádzačom. V prípade, že prijímateľ neodstránil protiprávny stav, vypracuje poskytovateľ správu z kontroly, ktorá obsahuje nesúhlas s podpísaním zmluvy s úspešným uchádzačom.</w:t>
      </w:r>
    </w:p>
    <w:p w14:paraId="5447D968" w14:textId="3C03D9A9" w:rsidR="006E4DBE" w:rsidRPr="006E4DBE" w:rsidRDefault="006E4DBE" w:rsidP="006E4DBE">
      <w:pPr>
        <w:spacing w:before="120" w:after="120" w:line="288" w:lineRule="auto"/>
        <w:jc w:val="both"/>
      </w:pPr>
      <w:r w:rsidRPr="006E4DBE">
        <w:t xml:space="preserve">Ak poskytovateľ zistí porušenie </w:t>
      </w:r>
      <w:r w:rsidR="00B73EC8">
        <w:t>pravidiel</w:t>
      </w:r>
      <w:r w:rsidRPr="006E4DBE">
        <w:t xml:space="preserve"> a postupov VO, ktoré mali alebo mohli mať vplyv na výsledok VO a nie je možné ich odstrániť inak ako zrušením postupu zadávania zákazky, resp. zistí porušenie pravidiel a ustanovení  legislatívy SR a EÚ (napr. na základe vecnej kontroly poskytovateľ zistí také skutočnosti, ktoré ovplyvňujú posudzovanie oprávnenosti výdavkov predložených prijímateľom v ŽoP), poskytovateľ zašle prijímateľovi návrh správy z kontroly. V prípade, že prijímateľ preukáže, že opakovaním procesu VO by </w:t>
      </w:r>
      <w:r w:rsidRPr="006E4DBE">
        <w:lastRenderedPageBreak/>
        <w:t>vznikli vysoké dodatočné náklady, je poskytovateľ oprávnený uplatniť ex ante finančnú opravu pred podpisom zmluvy s úspešným uchádzačom. V prípade, že nie je možné preukázať, že opakovaním procesu VO by vznikli vysoké dodatočné náklady, poskytovateľ konštatuje nesúhlas s podpísaním zmluvy s úspešným uchádzačom a vyzve prijímateľa, aby zrušil použitý postup zadávania zákazky a odporučí mu vyhlásiť nové verejné obstarávanie.</w:t>
      </w:r>
    </w:p>
    <w:p w14:paraId="636C4CB6" w14:textId="77777777" w:rsidR="006E4DBE" w:rsidRPr="006E4DBE" w:rsidRDefault="006E4DBE" w:rsidP="006E4DBE">
      <w:pPr>
        <w:spacing w:before="120" w:after="120" w:line="288" w:lineRule="auto"/>
        <w:jc w:val="both"/>
      </w:pPr>
      <w:r w:rsidRPr="006E4DBE">
        <w:t xml:space="preserve">Poskytovateľ poskytne prijímateľovi lehotu na podanie námietok v trvaní minimálne 5 pracovných dní odo dňa doručenia návrhu správy z kontroly. V prípade, že námietky prijímateľa sú neopodstatnené, neboli podané alebo boli podané po lehote, vypracuje poskytovateľ správu z kontroly VO, záverom ktorej je nesúhlas poskytovateľa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 Nadlimitná zákazka tak prestáva spĺňať podmienku uvedenú v § 169 ods. 2 ZVO, podľa ktorého povinnosť prijímateľa na podanie podnetu na výkon kontroly pred uzavretím zmluvy sa týka zákaziek, čo aj z časti financovaných z prostriedkov EÚ. </w:t>
      </w:r>
    </w:p>
    <w:p w14:paraId="4CC7CB77" w14:textId="77777777" w:rsidR="006E4DBE" w:rsidRPr="006E4DBE" w:rsidRDefault="006E4DBE" w:rsidP="006E4DBE">
      <w:pPr>
        <w:spacing w:before="120" w:after="120" w:line="288" w:lineRule="auto"/>
        <w:jc w:val="both"/>
      </w:pPr>
      <w:r w:rsidRPr="006E4DBE">
        <w:rPr>
          <w:b/>
          <w:i/>
        </w:rPr>
        <w:t xml:space="preserve">Povinnosť prijímateľa: </w:t>
      </w:r>
      <w:r w:rsidRPr="006E4DBE">
        <w:t xml:space="preserve"> Prijímateľ predkladá na ÚVO spolu s podnetom na výkon kontroly aj kompletnú dokumentáciu k nadlimitnej zákazke alebo koncesii v origináli, a to najneskôr do 5 pracovných dní po dni, kedy mu bolo zo strany poskytovateľa doručené vyzvanie na podanie podnetu na výkon kontroly podľa § 169 ods. 2 ZVO. Prijímateľ je zároveň povinný informovať poskytovateľa o podaní podnetu na ÚVO (listom alebo e-mailom na adresu </w:t>
      </w:r>
      <w:hyperlink r:id="rId22" w:history="1">
        <w:r w:rsidRPr="006E4DBE">
          <w:rPr>
            <w:rStyle w:val="Hypertextovprepojenie"/>
          </w:rPr>
          <w:t>vo.sep@minv.sk</w:t>
        </w:r>
      </w:hyperlink>
      <w:r w:rsidRPr="006E4DBE">
        <w:t>).</w:t>
      </w:r>
    </w:p>
    <w:p w14:paraId="27D57CE8" w14:textId="77777777" w:rsidR="006E4DBE" w:rsidRPr="006E4DBE" w:rsidRDefault="006E4DBE" w:rsidP="006E4DBE">
      <w:pPr>
        <w:spacing w:before="120" w:after="120" w:line="288" w:lineRule="auto"/>
        <w:jc w:val="both"/>
      </w:pPr>
      <w:r w:rsidRPr="006E4DBE">
        <w:t>Po doručení podnetu prijímateľa na výkon kontroly si ÚVO vyžiada od poskytovateľa predbežné závery z  kontroly VO a poskytovateľ mu tieto závery bezodkladne poskytne, pričom v prípade identifikovaných nedostatkov poskytovateľa uvedie, či tieto mali alebo mohli mať vplyv na výsledok VO.</w:t>
      </w:r>
    </w:p>
    <w:p w14:paraId="4425A09B" w14:textId="77777777" w:rsidR="006E4DBE" w:rsidRPr="006E4DBE" w:rsidRDefault="006E4DBE" w:rsidP="006E4DBE">
      <w:pPr>
        <w:spacing w:before="120" w:after="120" w:line="288" w:lineRule="auto"/>
        <w:jc w:val="both"/>
      </w:pPr>
      <w:r w:rsidRPr="006E4DBE">
        <w:rPr>
          <w:b/>
          <w:i/>
        </w:rPr>
        <w:t>Povinnosť prijímateľa:</w:t>
      </w:r>
      <w:r w:rsidRPr="006E4DBE">
        <w:t xml:space="preserve">  Prijímateľ doručí poskytovateľovi právoplatné rozhodnutie (rovnako aj ÚVO), pričom lehota na vypracovanie návrhu správy/správy z kontroly začne pre poskytovateľa plynúť odo dňa skoršieho doručenia právoplatného rozhodnutia ÚVO. Prijímateľ je povinný doručiť poskytovateľovi kópiu právoplatného rozhodnutia ÚVO. V prípade, že prijímateľ podal proti rozhodnutiu ÚVO odvolanie, zasiela na vedomie poskytovateľovi spolu s kópiou právoplatného rozhodnutia ÚVO, resp. Rady ÚVO, aj písomné vyhotovenie odvolania (listom alebo e-mailom na adresu </w:t>
      </w:r>
      <w:hyperlink r:id="rId23" w:history="1">
        <w:r w:rsidRPr="006E4DBE">
          <w:rPr>
            <w:rStyle w:val="Hypertextovprepojenie"/>
          </w:rPr>
          <w:t>vo.sep@minv.sk</w:t>
        </w:r>
      </w:hyperlink>
      <w:r w:rsidRPr="006E4DBE">
        <w:t>).</w:t>
      </w:r>
    </w:p>
    <w:p w14:paraId="728F295B" w14:textId="77777777" w:rsidR="006E4DBE" w:rsidRPr="006E4DBE" w:rsidRDefault="006E4DBE" w:rsidP="006E4DBE">
      <w:pPr>
        <w:spacing w:before="120" w:after="120" w:line="288" w:lineRule="auto"/>
        <w:jc w:val="both"/>
      </w:pPr>
      <w:r w:rsidRPr="006E4DBE">
        <w:t>V prípade, že právoplatné rozhodnutie ÚVO nepotvrdí predbežné závery poskytovateľa týkajúce sa porušenia pravidiel a postupov VO, ktoré mali alebo mohli mať vplyv na výsledok VO a nie je možné odstrániť protiprávny stav, je poskytovateľ oprávnený uplatniť ex ante finančnú opravu pred podpisom zmluvy s úspešným uchádzačom iba v prípade, ak by opakovaním procesu VO vznikli vysoké dodatočné náklady. Uvedenú skutočnosť je povinný preukázať prijímateľ na základe výzvy poskytovateľa. V prípade, že nie je možné preukázať, že opakovaním procesu VO by vznikli vysoké dodatočné náklady, poskytovateľ konštatuje nesúhlas s podpísaním zmluvy s úspešným uchádzačom a vyzve prijímateľa, aby zrušil použitý postup zadávania zákazky a odporučí vyhlásiť nové verejné obstarávanie.</w:t>
      </w:r>
    </w:p>
    <w:p w14:paraId="1706CC54" w14:textId="77777777" w:rsidR="006E4DBE" w:rsidRDefault="006E4DBE" w:rsidP="009D7F63">
      <w:pPr>
        <w:spacing w:before="120" w:after="120" w:line="288" w:lineRule="auto"/>
        <w:rPr>
          <w:b/>
        </w:rPr>
      </w:pPr>
    </w:p>
    <w:p w14:paraId="7A55D2DE" w14:textId="0F485696" w:rsidR="009D7F63" w:rsidRPr="0073389C" w:rsidRDefault="009D7F63" w:rsidP="009D7F63">
      <w:pPr>
        <w:spacing w:before="120" w:after="120" w:line="288" w:lineRule="auto"/>
        <w:rPr>
          <w:b/>
        </w:rPr>
      </w:pPr>
      <w:r w:rsidRPr="0073389C">
        <w:rPr>
          <w:b/>
        </w:rPr>
        <w:t xml:space="preserve">c) Štandardná ex-post kontrola - </w:t>
      </w:r>
      <w:r w:rsidR="001C44CA">
        <w:rPr>
          <w:b/>
        </w:rPr>
        <w:t xml:space="preserve">finančná </w:t>
      </w:r>
      <w:r w:rsidRPr="0073389C">
        <w:rPr>
          <w:b/>
        </w:rPr>
        <w:t>kontrola VO po uzatvorení zmluvy s úspešným uchádzačom</w:t>
      </w:r>
    </w:p>
    <w:p w14:paraId="7A55D2DF" w14:textId="1ECD927B"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po podpise zmluvy s úspešným uchádzačom, pričom táto zmluva je už platná a účinná</w:t>
      </w:r>
      <w:r w:rsidR="003E07AA" w:rsidRPr="00923BC1">
        <w:rPr>
          <w:lang w:val="sk-SK"/>
        </w:rPr>
        <w:t xml:space="preserve">, </w:t>
      </w:r>
      <w:r w:rsidR="003E07AA" w:rsidRPr="00937DBD">
        <w:rPr>
          <w:rFonts w:ascii="Arial" w:hAnsi="Arial" w:cs="Arial"/>
          <w:sz w:val="19"/>
          <w:szCs w:val="19"/>
          <w:lang w:val="sk-SK"/>
        </w:rPr>
        <w:t>okrem prípadov kedy je účinnosť zmluvy viazaná na odkladaciu podmienku (napr. podpis zmluvy o</w:t>
      </w:r>
      <w:r w:rsidR="003E07AA">
        <w:rPr>
          <w:rFonts w:ascii="Arial" w:hAnsi="Arial" w:cs="Arial"/>
          <w:sz w:val="19"/>
          <w:szCs w:val="19"/>
          <w:lang w:val="sk-SK"/>
        </w:rPr>
        <w:t> </w:t>
      </w:r>
      <w:r w:rsidR="003E07AA" w:rsidRPr="00937DBD">
        <w:rPr>
          <w:rFonts w:ascii="Arial" w:hAnsi="Arial" w:cs="Arial"/>
          <w:sz w:val="19"/>
          <w:szCs w:val="19"/>
          <w:lang w:val="sk-SK"/>
        </w:rPr>
        <w:t>NFP)</w:t>
      </w:r>
      <w:r w:rsidR="003E07AA" w:rsidRPr="00703E20">
        <w:rPr>
          <w:rFonts w:ascii="Arial" w:hAnsi="Arial" w:cs="Arial"/>
          <w:sz w:val="19"/>
          <w:szCs w:val="19"/>
          <w:lang w:val="sk-SK"/>
        </w:rPr>
        <w:t>.</w:t>
      </w:r>
      <w:r w:rsidRPr="0073389C">
        <w:rPr>
          <w:rFonts w:ascii="Arial" w:hAnsi="Arial" w:cs="Arial"/>
          <w:sz w:val="19"/>
          <w:szCs w:val="19"/>
          <w:lang w:val="sk-SK"/>
        </w:rPr>
        <w:t xml:space="preserve"> </w:t>
      </w:r>
    </w:p>
    <w:p w14:paraId="56D73152" w14:textId="7AC1FA10" w:rsidR="003E07AA" w:rsidRPr="003E07AA" w:rsidRDefault="003E07AA" w:rsidP="003E07AA">
      <w:pPr>
        <w:pStyle w:val="Default"/>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t xml:space="preserve">V týchto osobitných prípadoch </w:t>
      </w:r>
      <w:r w:rsidRPr="0017789F">
        <w:rPr>
          <w:rFonts w:ascii="Arial" w:hAnsi="Arial" w:cs="Arial"/>
          <w:color w:val="auto"/>
          <w:sz w:val="19"/>
          <w:szCs w:val="19"/>
          <w:lang w:val="sk-SK"/>
        </w:rPr>
        <w:t>prijímateľ predkladá dokumentáciu z verejného obstarávania vo fáze po podpise zmluvy s úspešným uchádzačom, ktorá je platná, ale nie je účinná. V prípade za</w:t>
      </w:r>
      <w:r w:rsidRPr="003E07AA">
        <w:rPr>
          <w:rFonts w:ascii="Arial" w:hAnsi="Arial" w:cs="Arial"/>
          <w:color w:val="auto"/>
          <w:sz w:val="19"/>
          <w:szCs w:val="19"/>
          <w:lang w:val="sk-SK"/>
        </w:rPr>
        <w:t xml:space="preserve">dávania zákazky s využitím elektronického trhoviska sa dokumentácia predkladá vo fáze po vygenerovaní výslednej zmluvy príslušným elektronickým informačným systémom, po jej zverejnení v zmysle zákona o  slobode informácií  </w:t>
      </w:r>
      <w:r w:rsidR="00B73EC8" w:rsidRPr="00B73EC8">
        <w:rPr>
          <w:rFonts w:ascii="Arial" w:hAnsi="Arial" w:cs="Arial"/>
          <w:color w:val="auto"/>
          <w:sz w:val="19"/>
          <w:szCs w:val="19"/>
          <w:lang w:val="sk-SK"/>
        </w:rPr>
        <w:lastRenderedPageBreak/>
        <w:t xml:space="preserve">(pokiaľ sa jedná o povinnú osobu podľa zákona o  slobode informácií), pričom zmluva je už platná </w:t>
      </w:r>
      <w:r w:rsidRPr="003E07AA">
        <w:rPr>
          <w:rFonts w:ascii="Arial" w:hAnsi="Arial" w:cs="Arial"/>
          <w:color w:val="auto"/>
          <w:sz w:val="19"/>
          <w:szCs w:val="19"/>
          <w:lang w:val="sk-SK"/>
        </w:rPr>
        <w:t>a pred nadobudnutím účinnosti zmluvy s dodávateľom (</w:t>
      </w:r>
      <w:r w:rsidR="00B73EC8" w:rsidRPr="00B73EC8">
        <w:rPr>
          <w:rFonts w:ascii="Arial" w:hAnsi="Arial" w:cs="Arial"/>
          <w:color w:val="auto"/>
          <w:sz w:val="19"/>
          <w:szCs w:val="19"/>
          <w:lang w:val="sk-SK"/>
        </w:rPr>
        <w:t>účinnosť je viazaná na odkladaciu podmienku schválenia zákazky zo strany poskytovateľa</w:t>
      </w:r>
      <w:r w:rsidRPr="003E07AA">
        <w:rPr>
          <w:rFonts w:ascii="Arial" w:hAnsi="Arial" w:cs="Arial"/>
          <w:color w:val="auto"/>
          <w:sz w:val="19"/>
          <w:szCs w:val="19"/>
          <w:lang w:val="sk-SK"/>
        </w:rPr>
        <w:t>), čo sa považuje za stupeň štandardnej ex-post kontroly.</w:t>
      </w:r>
    </w:p>
    <w:p w14:paraId="4237CA36" w14:textId="77777777" w:rsidR="003E07AA" w:rsidRDefault="003E07AA" w:rsidP="003E07AA">
      <w:pPr>
        <w:pStyle w:val="Default"/>
        <w:spacing w:before="120" w:after="120" w:line="288" w:lineRule="auto"/>
        <w:jc w:val="both"/>
        <w:rPr>
          <w:rFonts w:ascii="Arial" w:hAnsi="Arial" w:cs="Arial"/>
          <w:color w:val="auto"/>
          <w:sz w:val="19"/>
          <w:szCs w:val="19"/>
          <w:lang w:val="sk-SK"/>
        </w:rPr>
      </w:pPr>
      <w:r w:rsidRPr="00937DBD">
        <w:rPr>
          <w:rFonts w:ascii="Arial" w:hAnsi="Arial" w:cs="Arial"/>
          <w:color w:val="auto"/>
          <w:sz w:val="19"/>
          <w:szCs w:val="19"/>
          <w:lang w:val="sk-SK"/>
        </w:rPr>
        <w:t>Tento</w:t>
      </w:r>
      <w:r w:rsidRPr="00703E20">
        <w:rPr>
          <w:rFonts w:ascii="Arial" w:hAnsi="Arial" w:cs="Arial"/>
          <w:color w:val="auto"/>
          <w:sz w:val="19"/>
          <w:szCs w:val="19"/>
          <w:lang w:val="sk-SK"/>
        </w:rPr>
        <w:t xml:space="preserve"> druh kontroly </w:t>
      </w:r>
      <w:r>
        <w:rPr>
          <w:rFonts w:ascii="Arial" w:hAnsi="Arial" w:cs="Arial"/>
          <w:color w:val="auto"/>
          <w:sz w:val="19"/>
          <w:szCs w:val="19"/>
          <w:lang w:val="sk-SK"/>
        </w:rPr>
        <w:t xml:space="preserve"> </w:t>
      </w:r>
      <w:r w:rsidRPr="00703E20">
        <w:rPr>
          <w:rFonts w:ascii="Arial" w:hAnsi="Arial" w:cs="Arial"/>
          <w:color w:val="auto"/>
          <w:sz w:val="19"/>
          <w:szCs w:val="19"/>
          <w:lang w:val="sk-SK"/>
        </w:rPr>
        <w:t xml:space="preserve">sa nevzťahuje na VO, ktoré bolo predmetom druhej ex-ante kontroly (na tento prípad sa vzťahuje postup uvedený v písm. d) tejto príručky – </w:t>
      </w:r>
      <w:r w:rsidRPr="00703E20" w:rsidDel="00AC19A3">
        <w:rPr>
          <w:rFonts w:ascii="Arial" w:hAnsi="Arial" w:cs="Arial"/>
          <w:color w:val="auto"/>
          <w:sz w:val="19"/>
          <w:szCs w:val="19"/>
          <w:lang w:val="sk-SK"/>
        </w:rPr>
        <w:t>N</w:t>
      </w:r>
      <w:r w:rsidRPr="00703E20">
        <w:rPr>
          <w:rFonts w:ascii="Arial" w:hAnsi="Arial" w:cs="Arial"/>
          <w:color w:val="auto"/>
          <w:sz w:val="19"/>
          <w:szCs w:val="19"/>
          <w:lang w:val="sk-SK"/>
        </w:rPr>
        <w:t xml:space="preserve">ásledná ex-post kontrola). </w:t>
      </w:r>
    </w:p>
    <w:p w14:paraId="6E51E630" w14:textId="424CDF61"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t>Lehota na výkon štandardnej ex-post kontroly je 20 pracovných dní od doručenia dokumentácie prijímateľom.</w:t>
      </w:r>
    </w:p>
    <w:p w14:paraId="7A55D2E0" w14:textId="2DC01B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101"/>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ex-ante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14:paraId="7A55D2E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14:paraId="7A55D2E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oznámenia výsledku VO/ informácií zaslaných ÚVO a Ú.v. EÚ;</w:t>
      </w:r>
    </w:p>
    <w:p w14:paraId="7A55D2E3"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potvrdenie o zverejnení uzavretej zmluvy medzi prijímateľom a úspešným uchádzačom v CRZ, resp. na webovom sídle prijímateľa (uvedené zdokladuje napr. predložením „print screen“);</w:t>
      </w:r>
    </w:p>
    <w:p w14:paraId="0B24E19F" w14:textId="49135E92" w:rsidR="00E70656" w:rsidRPr="0073389C" w:rsidRDefault="00E70656" w:rsidP="009D7F63">
      <w:pPr>
        <w:pStyle w:val="Bulletslevel2"/>
        <w:spacing w:after="120" w:line="288" w:lineRule="auto"/>
        <w:ind w:left="567" w:hanging="283"/>
        <w:rPr>
          <w:rFonts w:cs="Arial"/>
          <w:szCs w:val="19"/>
          <w:lang w:val="sk-SK"/>
        </w:rPr>
      </w:pPr>
      <w:r w:rsidRPr="00E70656">
        <w:rPr>
          <w:rFonts w:cs="Arial"/>
          <w:szCs w:val="19"/>
          <w:lang w:val="sk-SK"/>
        </w:rPr>
        <w:t>čestné vyhlásenia o neprítomnosti konfliktu záujmov osôb zúčastňujúcich sa na procese VO;</w:t>
      </w:r>
    </w:p>
    <w:p w14:paraId="17560AF1" w14:textId="48175EEA" w:rsidR="003E07AA" w:rsidRPr="0073389C" w:rsidRDefault="003E07AA" w:rsidP="009D7F63">
      <w:pPr>
        <w:pStyle w:val="Bulletslevel2"/>
        <w:spacing w:after="120" w:line="288" w:lineRule="auto"/>
        <w:ind w:left="567" w:hanging="283"/>
        <w:rPr>
          <w:rFonts w:cs="Arial"/>
          <w:szCs w:val="19"/>
          <w:lang w:val="sk-SK"/>
        </w:rPr>
      </w:pPr>
      <w:r w:rsidRPr="003E07AA">
        <w:rPr>
          <w:rFonts w:cs="Arial"/>
          <w:szCs w:val="19"/>
          <w:lang w:val="sk-SK"/>
        </w:rPr>
        <w:t>právoplatné rozhodnutie ÚVO, pokiaľ bola v rámci daného VO vykonaná kontrola</w:t>
      </w:r>
      <w:r w:rsidRPr="00E70656">
        <w:rPr>
          <w:rFonts w:cs="Arial"/>
          <w:szCs w:val="19"/>
          <w:lang w:val="sk-SK"/>
        </w:rPr>
        <w:t>;</w:t>
      </w:r>
    </w:p>
    <w:p w14:paraId="7A55D2E4" w14:textId="7EA33790"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ďalšie relevantné doklady, týkajúce sa nových skutočností</w:t>
      </w:r>
      <w:r w:rsidR="00BC769F">
        <w:rPr>
          <w:rFonts w:cs="Arial"/>
          <w:szCs w:val="19"/>
          <w:lang w:val="sk-SK"/>
        </w:rPr>
        <w:t>.</w:t>
      </w:r>
    </w:p>
    <w:p w14:paraId="7A55D2E5" w14:textId="4B4D9B5B" w:rsidR="009D7F63" w:rsidRDefault="009D7F63" w:rsidP="009D7F63">
      <w:pPr>
        <w:pStyle w:val="Default"/>
        <w:spacing w:before="120" w:after="120" w:line="288" w:lineRule="auto"/>
        <w:jc w:val="both"/>
        <w:rPr>
          <w:rFonts w:ascii="Arial" w:hAnsi="Arial" w:cs="Arial"/>
          <w:sz w:val="19"/>
          <w:szCs w:val="19"/>
          <w:lang w:val="sk-SK"/>
        </w:rPr>
      </w:pPr>
    </w:p>
    <w:p w14:paraId="3D471B93" w14:textId="77777777" w:rsidR="0017789F" w:rsidRPr="00E575D3" w:rsidRDefault="0017789F" w:rsidP="00E8012F">
      <w:pPr>
        <w:spacing w:before="120" w:after="120" w:line="288" w:lineRule="auto"/>
        <w:jc w:val="both"/>
      </w:pPr>
      <w:r w:rsidRPr="0017789F">
        <w:rPr>
          <w:rFonts w:cs="Arial"/>
          <w:szCs w:val="19"/>
        </w:rPr>
        <w:t>V prípade, ak V</w:t>
      </w:r>
      <w:r w:rsidRPr="00E575D3">
        <w:rPr>
          <w:rFonts w:cs="Arial"/>
          <w:szCs w:val="19"/>
        </w:rPr>
        <w:t>O predložené na štandardnú ex-post kontrolu nebolo predmetom druhej ex-ante kontroly, resp. prijímateľ v procese druhej ex-ante kontroly nepostupoval v súlade s § 169 ods. 2 ZVO, poskytovateľ v súlade s § 169 ods. 3 ZVO dá podnet na preskúmanie úkonov kontrolovaného po uz</w:t>
      </w:r>
      <w:r w:rsidRPr="00E575D3">
        <w:t>avretí zmluvy, koncesnej zmluvy alebo rámcovej dohody.</w:t>
      </w:r>
    </w:p>
    <w:p w14:paraId="3E94358A" w14:textId="77777777" w:rsidR="0017789F" w:rsidRDefault="0017789F" w:rsidP="009D7F63">
      <w:pPr>
        <w:pStyle w:val="Default"/>
        <w:spacing w:before="120" w:after="120" w:line="288" w:lineRule="auto"/>
        <w:jc w:val="both"/>
        <w:rPr>
          <w:rFonts w:ascii="Arial" w:hAnsi="Arial" w:cs="Arial"/>
          <w:sz w:val="19"/>
          <w:szCs w:val="19"/>
          <w:lang w:val="sk-SK"/>
        </w:rPr>
      </w:pPr>
    </w:p>
    <w:p w14:paraId="313604C0" w14:textId="103236A8" w:rsidR="006F0C86" w:rsidRPr="0073389C" w:rsidRDefault="006F0C86" w:rsidP="009D7F63">
      <w:pPr>
        <w:pStyle w:val="Default"/>
        <w:spacing w:before="120" w:after="120" w:line="288" w:lineRule="auto"/>
        <w:jc w:val="both"/>
        <w:rPr>
          <w:rFonts w:ascii="Arial" w:hAnsi="Arial" w:cs="Arial"/>
          <w:sz w:val="19"/>
          <w:szCs w:val="19"/>
          <w:lang w:val="sk-SK"/>
        </w:rPr>
      </w:pPr>
      <w:r w:rsidRPr="006F0C86">
        <w:rPr>
          <w:rFonts w:ascii="Arial" w:hAnsi="Arial" w:cs="Arial"/>
          <w:b/>
          <w:i/>
          <w:color w:val="FF0000"/>
          <w:sz w:val="19"/>
          <w:szCs w:val="19"/>
          <w:lang w:val="sk-SK"/>
        </w:rPr>
        <w:t>Povinnosť prijímateľa:</w:t>
      </w:r>
      <w:r w:rsidRPr="006F0C86">
        <w:rPr>
          <w:rFonts w:ascii="Arial" w:hAnsi="Arial" w:cs="Arial"/>
          <w:b/>
          <w:i/>
          <w:sz w:val="19"/>
          <w:szCs w:val="19"/>
          <w:lang w:val="sk-SK"/>
        </w:rPr>
        <w:t xml:space="preserve"> </w:t>
      </w:r>
      <w:r w:rsidRPr="006F0C86">
        <w:rPr>
          <w:rFonts w:ascii="Arial" w:hAnsi="Arial" w:cs="Arial"/>
          <w:sz w:val="19"/>
          <w:szCs w:val="19"/>
          <w:lang w:val="sk-SK"/>
        </w:rPr>
        <w:t xml:space="preserve"> </w:t>
      </w:r>
      <w:r w:rsidRPr="006F0C86">
        <w:rPr>
          <w:rFonts w:ascii="Arial" w:hAnsi="Arial" w:cs="Arial"/>
          <w:color w:val="auto"/>
          <w:sz w:val="19"/>
          <w:szCs w:val="19"/>
          <w:lang w:val="sk-SK"/>
        </w:rPr>
        <w:t xml:space="preserve">Prijímateľ je povinný predložiť poskytovateľovi  pri nadlimitných a podlimitných zákazkách, pri ktorých  bola predložená len jedna, resp. 2 ponuky v zmysle § 57 ods. 2 </w:t>
      </w:r>
      <w:r w:rsidR="00A553F1">
        <w:rPr>
          <w:rFonts w:ascii="Arial" w:hAnsi="Arial" w:cs="Arial"/>
          <w:color w:val="auto"/>
          <w:sz w:val="19"/>
          <w:szCs w:val="19"/>
          <w:lang w:val="sk-SK"/>
        </w:rPr>
        <w:t>ZVO o</w:t>
      </w:r>
      <w:r w:rsidRPr="006F0C86">
        <w:rPr>
          <w:rFonts w:ascii="Arial" w:hAnsi="Arial" w:cs="Arial"/>
          <w:color w:val="auto"/>
          <w:sz w:val="19"/>
          <w:szCs w:val="19"/>
          <w:lang w:val="sk-SK"/>
        </w:rPr>
        <w:t>dôvodnenie nezrušenia postupu zadávania zákazky.</w:t>
      </w:r>
    </w:p>
    <w:p w14:paraId="7A55D2E6" w14:textId="7AECE10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Poskytovateľ upozorňuje prijímateľov, že zmluva medzi prijímateľom a úspešným uchádzačom nadobúda účinnosť až po zverejnení v CRZ</w:t>
      </w:r>
      <w:r w:rsidRPr="0073389C">
        <w:rPr>
          <w:rStyle w:val="Odkaznapoznmkupodiarou"/>
          <w:sz w:val="19"/>
        </w:rPr>
        <w:footnoteReference w:id="102"/>
      </w:r>
      <w:r w:rsidR="00BA496C" w:rsidRPr="00BA496C">
        <w:t>, pokiaľ Prijímateľ je povinnou osobou v zmysle zákona o slobodnom prístupe k informáciám.</w:t>
      </w:r>
    </w:p>
    <w:p w14:paraId="4A065DB8" w14:textId="6C08CFEF" w:rsidR="00E70656" w:rsidRDefault="00E70656" w:rsidP="009D7F63">
      <w:pPr>
        <w:spacing w:before="120" w:after="120" w:line="288" w:lineRule="auto"/>
        <w:jc w:val="both"/>
        <w:rPr>
          <w:rFonts w:cs="Arial"/>
          <w:szCs w:val="19"/>
        </w:rPr>
      </w:pPr>
      <w:r w:rsidRPr="00E70656">
        <w:rPr>
          <w:rFonts w:cs="Arial"/>
          <w:szCs w:val="19"/>
        </w:rPr>
        <w: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 xml:space="preserve">Dňom odoslania žiadosti </w:t>
      </w:r>
      <w:r w:rsidR="00BC769F">
        <w:rPr>
          <w:rFonts w:cs="Arial"/>
          <w:szCs w:val="19"/>
        </w:rPr>
        <w:t>sa</w:t>
      </w:r>
      <w:r w:rsidRPr="00E70656">
        <w:rPr>
          <w:rFonts w:cs="Arial"/>
          <w:szCs w:val="19"/>
        </w:rPr>
        <w:t xml:space="preserve"> lehota na výkon kontroly VO</w:t>
      </w:r>
      <w:r w:rsidR="00BC769F">
        <w:rPr>
          <w:rFonts w:cs="Arial"/>
          <w:szCs w:val="19"/>
        </w:rPr>
        <w:t xml:space="preserve"> prerušuje</w:t>
      </w:r>
      <w:r w:rsidRPr="00E70656">
        <w:rPr>
          <w:rFonts w:cs="Arial"/>
          <w:szCs w:val="19"/>
        </w:rPr>
        <w:t xml:space="preserve">. Dňom nasledujúcim po dni doručenia vysvetlenia alebo doplnenia dokumentácie poskytovateľovi </w:t>
      </w:r>
      <w:r w:rsidR="00BC769F">
        <w:rPr>
          <w:rFonts w:cs="Arial"/>
          <w:szCs w:val="19"/>
        </w:rPr>
        <w:t>pokračuje</w:t>
      </w:r>
      <w:r w:rsidRPr="00E70656">
        <w:rPr>
          <w:rFonts w:cs="Arial"/>
          <w:szCs w:val="19"/>
        </w:rPr>
        <w:t xml:space="preserve"> </w:t>
      </w:r>
      <w:r w:rsidR="00BC769F" w:rsidRPr="00E70656">
        <w:rPr>
          <w:rFonts w:cs="Arial"/>
          <w:szCs w:val="19"/>
        </w:rPr>
        <w:t>plyn</w:t>
      </w:r>
      <w:r w:rsidR="00BC769F">
        <w:rPr>
          <w:rFonts w:cs="Arial"/>
          <w:szCs w:val="19"/>
        </w:rPr>
        <w:t>utie</w:t>
      </w:r>
      <w:r w:rsidRPr="00E70656">
        <w:rPr>
          <w:rFonts w:cs="Arial"/>
          <w:szCs w:val="19"/>
        </w:rPr>
        <w:t xml:space="preserve"> </w:t>
      </w:r>
      <w:r>
        <w:rPr>
          <w:rFonts w:cs="Arial"/>
          <w:szCs w:val="19"/>
        </w:rPr>
        <w:t>lehot</w:t>
      </w:r>
      <w:r w:rsidR="00BC769F">
        <w:rPr>
          <w:rFonts w:cs="Arial"/>
          <w:szCs w:val="19"/>
        </w:rPr>
        <w:t>y</w:t>
      </w:r>
      <w:r>
        <w:rPr>
          <w:rFonts w:cs="Arial"/>
          <w:szCs w:val="19"/>
        </w:rPr>
        <w:t xml:space="preserve">  20 pracovných dní</w:t>
      </w:r>
      <w:r w:rsidRPr="00E70656">
        <w:rPr>
          <w:rFonts w:cs="Arial"/>
          <w:szCs w:val="19"/>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BA496C">
        <w:rPr>
          <w:rFonts w:cs="Arial"/>
          <w:szCs w:val="19"/>
        </w:rPr>
        <w:t> </w:t>
      </w:r>
      <w:r w:rsidRPr="00E70656">
        <w:rPr>
          <w:rFonts w:cs="Arial"/>
          <w:szCs w:val="19"/>
        </w:rPr>
        <w:t>NFP</w:t>
      </w:r>
      <w:r w:rsidR="00BA496C">
        <w:rPr>
          <w:rFonts w:cs="Arial"/>
          <w:szCs w:val="19"/>
        </w:rPr>
        <w:t xml:space="preserve"> </w:t>
      </w:r>
      <w:r w:rsidR="00BA496C" w:rsidRPr="00BA496C">
        <w:rPr>
          <w:rFonts w:cs="Arial"/>
          <w:szCs w:val="19"/>
        </w:rPr>
        <w:t xml:space="preserve">(ak prijímateľ nedoplní chýbajúce doklady v lehote určenej </w:t>
      </w:r>
      <w:r w:rsidR="006D1938">
        <w:rPr>
          <w:rFonts w:cs="Arial"/>
          <w:szCs w:val="19"/>
        </w:rPr>
        <w:t>poskytovateľom</w:t>
      </w:r>
      <w:r w:rsidR="00BA496C" w:rsidRPr="00BA496C">
        <w:rPr>
          <w:rFonts w:cs="Arial"/>
          <w:szCs w:val="19"/>
        </w:rPr>
        <w:t>)</w:t>
      </w:r>
      <w:r w:rsidRPr="00E70656">
        <w:rPr>
          <w:rFonts w:cs="Arial"/>
          <w:szCs w:val="19"/>
        </w:rPr>
        <w:t>.</w:t>
      </w:r>
    </w:p>
    <w:p w14:paraId="7A55D2E7" w14:textId="533521B7" w:rsidR="009D7F63" w:rsidRPr="0073389C" w:rsidRDefault="009D7F63" w:rsidP="009D7F63">
      <w:pPr>
        <w:spacing w:before="120" w:after="120" w:line="288" w:lineRule="auto"/>
        <w:jc w:val="both"/>
      </w:pPr>
    </w:p>
    <w:p w14:paraId="2DD6C8A0" w14:textId="12288D4D" w:rsidR="00E70656" w:rsidRPr="00E70656" w:rsidRDefault="00E70656" w:rsidP="00E70656">
      <w:pPr>
        <w:spacing w:before="120" w:after="120" w:line="288" w:lineRule="auto"/>
        <w:jc w:val="both"/>
        <w:rPr>
          <w:rFonts w:cs="Arial"/>
          <w:szCs w:val="19"/>
        </w:rPr>
      </w:pPr>
      <w:r w:rsidRPr="00E70656">
        <w:rPr>
          <w:rFonts w:cs="Arial"/>
          <w:szCs w:val="19"/>
        </w:rPr>
        <w:lastRenderedPageBreak/>
        <w:t>Ak poskytovateľ</w:t>
      </w:r>
      <w:r w:rsidRPr="00E70656" w:rsidDel="006526CF">
        <w:rPr>
          <w:rFonts w:cs="Arial"/>
          <w:szCs w:val="19"/>
        </w:rPr>
        <w:t xml:space="preserve"> </w:t>
      </w:r>
      <w:r w:rsidRPr="00E70656">
        <w:rPr>
          <w:rFonts w:cs="Arial"/>
          <w:szCs w:val="19"/>
        </w:rPr>
        <w:t>identifikuje nedostatky v procese VO, preruší kontrolu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23C860B1" w14:textId="22803C50" w:rsidR="00E70656" w:rsidRPr="0073389C" w:rsidRDefault="00BA496C" w:rsidP="00E70656">
      <w:pPr>
        <w:spacing w:before="120" w:after="120" w:line="288" w:lineRule="auto"/>
        <w:jc w:val="both"/>
        <w:rPr>
          <w:rFonts w:cs="Arial"/>
          <w:szCs w:val="19"/>
        </w:rPr>
      </w:pPr>
      <w:r>
        <w:rPr>
          <w:rFonts w:cs="Arial"/>
          <w:szCs w:val="19"/>
        </w:rPr>
        <w:t>F</w:t>
      </w:r>
      <w:r w:rsidR="00745F4B">
        <w:rPr>
          <w:rFonts w:cs="Arial"/>
          <w:szCs w:val="19"/>
        </w:rPr>
        <w:t>inančná</w:t>
      </w:r>
      <w:r w:rsidR="00E70656" w:rsidRPr="00E70656">
        <w:rPr>
          <w:rFonts w:cs="Arial"/>
          <w:szCs w:val="19"/>
        </w:rPr>
        <w:t xml:space="preserve"> kontrola VO sa považuje za ukončenú zaslaním správy z kontroly VO prijímateľovi.</w:t>
      </w:r>
    </w:p>
    <w:p w14:paraId="7A55D2E8" w14:textId="2C968575"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k návrhu správy z kontroly VO iba</w:t>
      </w:r>
      <w:r w:rsidRPr="0073389C">
        <w:rPr>
          <w:rFonts w:cs="Arial"/>
          <w:szCs w:val="19"/>
        </w:rPr>
        <w:t xml:space="preserve"> </w:t>
      </w:r>
      <w:r w:rsidRPr="0073389C">
        <w:t xml:space="preserve">v lehote stanovenej poskytovateľom. </w:t>
      </w:r>
    </w:p>
    <w:p w14:paraId="7A55D2EA" w14:textId="258AB36B"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 </w:t>
      </w:r>
      <w:r w:rsidR="00745F4B">
        <w:t xml:space="preserve">finančnú </w:t>
      </w:r>
      <w:r w:rsidRPr="0073389C">
        <w:t>kontrolu VO v lehote 20 pracovných dní od doručenia dokumentácie.</w:t>
      </w:r>
    </w:p>
    <w:p w14:paraId="7A55D2EB" w14:textId="291E03BB" w:rsidR="009D7F63" w:rsidRPr="0073389C" w:rsidRDefault="009D7F63" w:rsidP="009D7F63">
      <w:pPr>
        <w:spacing w:before="120" w:after="120" w:line="288" w:lineRule="auto"/>
        <w:jc w:val="both"/>
      </w:pPr>
      <w:r w:rsidRPr="0073389C">
        <w:t xml:space="preserve">Ak pri </w:t>
      </w:r>
      <w:r w:rsidR="00BC769F">
        <w:t xml:space="preserve">štandardnej </w:t>
      </w:r>
      <w:r w:rsidRPr="0073389C">
        <w:t xml:space="preserve">ex-post kontrole poskytovateľ nezistí porušenie </w:t>
      </w:r>
      <w:r w:rsidR="00BC769F">
        <w:t>pravidiel</w:t>
      </w:r>
      <w:r w:rsidR="00BC769F" w:rsidRPr="0073389C">
        <w:t xml:space="preserve"> </w:t>
      </w:r>
      <w:r w:rsidRPr="0073389C">
        <w:t>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je pripustenie výdavkov súvisiacich s VO do financovania. Toto pripustenie výdavkov do financovania predstavuje jeden z predpokladov ovplyvňujúcich posudzovanie oprávnenosti výdavkov predložených ďalej prijímateľom v rámci ŽoP.</w:t>
      </w:r>
    </w:p>
    <w:p w14:paraId="7A55D2EC" w14:textId="5511E883" w:rsidR="009D7F63" w:rsidRPr="0073389C" w:rsidRDefault="009D7F63" w:rsidP="009D7F63">
      <w:pPr>
        <w:spacing w:before="120" w:after="120" w:line="288" w:lineRule="auto"/>
        <w:jc w:val="both"/>
      </w:pPr>
      <w:r w:rsidRPr="0073389C">
        <w:t>V prípade, ak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mohlo mať vplyv na VO, v záveroch, ktorými akceptuje proces VO, uvedie všetky skutočnosti týkajúce sa takýchto zistení v správe z</w:t>
      </w:r>
      <w:r w:rsidR="00AF5881">
        <w:rPr>
          <w:rFonts w:cs="Arial"/>
          <w:szCs w:val="19"/>
        </w:rPr>
        <w:t> </w:t>
      </w:r>
      <w:r w:rsidRPr="0073389C">
        <w:t>kontroly</w:t>
      </w:r>
      <w:r w:rsidR="00AF5881">
        <w:rPr>
          <w:rFonts w:cs="Arial"/>
          <w:szCs w:val="19"/>
        </w:rPr>
        <w:t xml:space="preserve"> VO</w:t>
      </w:r>
      <w:r w:rsidRPr="0073389C">
        <w:t xml:space="preserve">. </w:t>
      </w:r>
    </w:p>
    <w:p w14:paraId="7A55D2ED" w14:textId="509FD75C"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skonštatuje uvedenú skutočnosť a určí prípadné opatrenia.</w:t>
      </w:r>
    </w:p>
    <w:p w14:paraId="7A55D2EE"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vykonať opatrenia na odstránenie tohto porušenia, pričom pripustenie výdavkov súvisiacich s VO do financovania bude závislé od odstránenia alebo ďalšieho vyhodnotenia tohto porušenia.</w:t>
      </w:r>
    </w:p>
    <w:p w14:paraId="7A55D2EF" w14:textId="77777777" w:rsidR="009D7F63" w:rsidRPr="0073389C" w:rsidRDefault="009D7F63" w:rsidP="009D7F63">
      <w:pPr>
        <w:spacing w:before="120" w:after="120" w:line="288" w:lineRule="auto"/>
        <w:jc w:val="both"/>
      </w:pPr>
      <w:r w:rsidRPr="0073389C">
        <w:t xml:space="preserve">Ak pri ex-post kontrole poskytovateľ zistí porušenie princípov a postupov VO, resp. porušenie pravidiel a ustanovení legislatívy SR a EÚ, pričom rozsah a závažnosť týchto zistení má taký charakter, že mali alebo mohli mať vplyv na výsledok VO, v takom prípade: </w:t>
      </w:r>
    </w:p>
    <w:p w14:paraId="7A55D2F0" w14:textId="7240E36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00FF33DE">
        <w:rPr>
          <w:rFonts w:cs="Arial"/>
          <w:szCs w:val="19"/>
          <w:lang w:val="sk-SK"/>
        </w:rPr>
        <w:t xml:space="preserve"> </w:t>
      </w:r>
      <w:r w:rsidRPr="0073389C">
        <w:rPr>
          <w:rFonts w:cs="Arial"/>
          <w:szCs w:val="19"/>
          <w:lang w:val="sk-SK"/>
        </w:rPr>
        <w:t xml:space="preserve">do financovania v plnom rozsahu, alebo </w:t>
      </w:r>
    </w:p>
    <w:p w14:paraId="7A55D2F1" w14:textId="2B11BEDC"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postupuje v zmysle metodického pokynu CKO č. 5</w:t>
      </w:r>
      <w:r w:rsidRPr="0073389C">
        <w:rPr>
          <w:rStyle w:val="Odkaznapoznmkupodiarou"/>
          <w:rFonts w:cs="Arial"/>
          <w:sz w:val="19"/>
          <w:szCs w:val="19"/>
          <w:lang w:val="sk-SK"/>
        </w:rPr>
        <w:footnoteReference w:id="103"/>
      </w:r>
      <w:r w:rsidRPr="0073389C">
        <w:rPr>
          <w:rFonts w:cs="Arial"/>
          <w:szCs w:val="19"/>
          <w:lang w:val="sk-SK"/>
        </w:rPr>
        <w:t xml:space="preserve">, ktorý upravuje postup pri určení </w:t>
      </w:r>
      <w:r w:rsidR="00BA496C" w:rsidRPr="00BA496C">
        <w:rPr>
          <w:rFonts w:cs="Arial"/>
          <w:szCs w:val="19"/>
          <w:lang w:val="sk-SK"/>
        </w:rPr>
        <w:t xml:space="preserve">finančných opráv pri nedodržaní pravidiel a postupov </w:t>
      </w:r>
      <w:r w:rsidRPr="0073389C">
        <w:rPr>
          <w:rFonts w:cs="Arial"/>
          <w:szCs w:val="19"/>
          <w:lang w:val="sk-SK"/>
        </w:rPr>
        <w:t xml:space="preserve">VO. </w:t>
      </w:r>
    </w:p>
    <w:p w14:paraId="7A55D2F2" w14:textId="1DC2F0F8" w:rsidR="009D7F63" w:rsidRDefault="009D7F63" w:rsidP="009D7F63">
      <w:pPr>
        <w:spacing w:before="120" w:after="120" w:line="288" w:lineRule="auto"/>
        <w:jc w:val="both"/>
      </w:pPr>
      <w:r w:rsidRPr="0073389C">
        <w:t xml:space="preserve">Rozhodnutie poskytovateľa, či bude postupovať podľa prvej alebo druhej odrážky predchádzajúceho odseku závisí závažnosti  </w:t>
      </w:r>
      <w:r w:rsidR="00BC769F" w:rsidRPr="0073389C">
        <w:t>zisten</w:t>
      </w:r>
      <w:r w:rsidR="00BC769F">
        <w:t>ých</w:t>
      </w:r>
      <w:r w:rsidR="00BC769F" w:rsidRPr="0073389C">
        <w:t xml:space="preserve"> </w:t>
      </w:r>
      <w:r w:rsidRPr="0073389C">
        <w:t>nedostatkov.</w:t>
      </w:r>
    </w:p>
    <w:p w14:paraId="6B2907F3" w14:textId="7BD9C466" w:rsidR="009F4290" w:rsidRPr="0073389C" w:rsidRDefault="009F4290" w:rsidP="009D7F63">
      <w:pPr>
        <w:spacing w:before="120" w:after="120" w:line="288" w:lineRule="auto"/>
        <w:jc w:val="both"/>
      </w:pPr>
      <w:r w:rsidRPr="00B8656C">
        <w:rPr>
          <w:b/>
          <w:i/>
          <w:color w:val="FF0000"/>
        </w:rPr>
        <w:t>Povinnosť prijímateľa:</w:t>
      </w:r>
      <w:r w:rsidRPr="009F4290">
        <w:t xml:space="preserve"> Pokiaľ má prijímateľ informáciu o skutočnosti, že v rámci daného VO bola vykonaná kontrola VO podľa § </w:t>
      </w:r>
      <w:r w:rsidR="00C67CE4">
        <w:t>169</w:t>
      </w:r>
      <w:r w:rsidR="00C67CE4" w:rsidRPr="009F4290">
        <w:t xml:space="preserve"> </w:t>
      </w:r>
      <w:r w:rsidRPr="009F4290">
        <w:t xml:space="preserve">ZVO, informuje </w:t>
      </w:r>
      <w:r w:rsidR="00795A52">
        <w:t>poskytovateľ</w:t>
      </w:r>
      <w:r w:rsidRPr="009F4290">
        <w:t xml:space="preserve"> aj o tejto skutočnosti a súčasne s dokumentáciou predloží aj výsledok tejto kontroly, resp. iným spôsobom identifikuje tento výsledok </w:t>
      </w:r>
      <w:r w:rsidRPr="009F4290">
        <w:lastRenderedPageBreak/>
        <w:t xml:space="preserve">(kópia </w:t>
      </w:r>
      <w:r w:rsidR="00A553F1">
        <w:t> rozhodnutia ÚVO</w:t>
      </w:r>
      <w:r w:rsidRPr="009F4290">
        <w:t xml:space="preserve"> alebo záznam z kontroly). Rovnakým spôsobom je prijímateľ povinný informovať </w:t>
      </w:r>
      <w:r w:rsidR="00795A52">
        <w:t>poskytovateľa</w:t>
      </w:r>
      <w:r w:rsidRPr="009F4290">
        <w:t xml:space="preserve"> aj o všetkých revíznych postupoch týkajúcich sa predmetnej zákazky.</w:t>
      </w:r>
    </w:p>
    <w:p w14:paraId="7A55D2F3"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Nepripustenie do financovania znamená, že všetky výdavky vychádzajúce z realizácie výsledku daného VO budú zo strany poskytovateľa v prípade, že budú zahrnuté v ŽoP, označené ako neoprávnené.</w:t>
      </w:r>
    </w:p>
    <w:p w14:paraId="7A55D2F4" w14:textId="62D3CC85" w:rsidR="009D7F63" w:rsidRPr="0073389C" w:rsidRDefault="009D7F63" w:rsidP="00771817">
      <w:pPr>
        <w:spacing w:before="120" w:after="120" w:line="288" w:lineRule="auto"/>
        <w:jc w:val="both"/>
        <w:rPr>
          <w:b/>
        </w:rPr>
      </w:pPr>
      <w:r w:rsidRPr="0073389C">
        <w:rPr>
          <w:b/>
        </w:rPr>
        <w:t xml:space="preserve">d) Následná ex-post kontrola - </w:t>
      </w:r>
      <w:r w:rsidR="00745F4B">
        <w:rPr>
          <w:b/>
        </w:rPr>
        <w:t xml:space="preserve">finančná </w:t>
      </w:r>
      <w:r w:rsidRPr="0073389C">
        <w:rPr>
          <w:b/>
        </w:rPr>
        <w:t>kontrola VO po uzatvorení zmluvy s úspešným uchádzačom</w:t>
      </w:r>
    </w:p>
    <w:p w14:paraId="7A55D2F5" w14:textId="77777777" w:rsidR="009D7F63" w:rsidRPr="0073389C" w:rsidRDefault="009D7F63" w:rsidP="009D7F63">
      <w:pPr>
        <w:spacing w:before="120" w:after="120" w:line="288" w:lineRule="auto"/>
        <w:jc w:val="both"/>
        <w:rPr>
          <w:lang w:eastAsia="x-none"/>
        </w:rPr>
      </w:pPr>
      <w:r w:rsidRPr="0073389C">
        <w:rPr>
          <w:lang w:eastAsia="x-none"/>
        </w:rPr>
        <w:t xml:space="preserve">Poskytovateľ vykonáva následnú ex-post kontrolu pri všetkých VO, v rámci ktorých bola riadne ukončená druhá ex-ante kontrola. </w:t>
      </w:r>
    </w:p>
    <w:p w14:paraId="6BBB61FB" w14:textId="4BF082A3" w:rsidR="00B8656C" w:rsidRPr="00B8656C" w:rsidRDefault="00B8656C" w:rsidP="00B8656C">
      <w:pPr>
        <w:spacing w:before="120" w:after="120" w:line="288" w:lineRule="auto"/>
        <w:jc w:val="both"/>
        <w:rPr>
          <w:rFonts w:cs="Arial"/>
          <w:szCs w:val="19"/>
          <w:lang w:eastAsia="x-none"/>
        </w:rPr>
      </w:pPr>
    </w:p>
    <w:p w14:paraId="0EAAC2B6" w14:textId="77777777"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Lehota na výkon následnej ex-post kontroly je 7 pracovných dní od doručenia dokumentácie prijímateľom.</w:t>
      </w:r>
    </w:p>
    <w:p w14:paraId="7A55D2F7" w14:textId="7A8456C3"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Prijímateľ predkladá poskytovateľovi originál zmluvy s úspešným uchádzačom, resp. jej úradne overenú kópiu</w:t>
      </w:r>
      <w:r w:rsidR="006B7CFE">
        <w:rPr>
          <w:lang w:eastAsia="x-none"/>
        </w:rPr>
        <w:t xml:space="preserve"> (</w:t>
      </w:r>
      <w:r w:rsidR="006B7CFE" w:rsidRPr="006B7CFE">
        <w:rPr>
          <w:lang w:eastAsia="x-none"/>
        </w:rPr>
        <w:t>akceptuje sa aj kópia zmluvy overená štatutárnym zástupcom prijímateľa)</w:t>
      </w:r>
      <w:r w:rsidRPr="0073389C">
        <w:rPr>
          <w:lang w:eastAsia="x-none"/>
        </w:rPr>
        <w:t>. Túto zmluvu predkladá prijímateľ vrátane všetkých jej príloh. Poskytovateľ je oprávnený v rámci podmienok zmluvy o NFP, resp. záväzných dokumentov, na ktoré zmluva o NFP odkazuje, určiť prijímateľovi výnimku z predkladania týchto príloh, t.j.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104"/>
      </w:r>
      <w:r w:rsidR="00B8656C" w:rsidRPr="00B8656C">
        <w:rPr>
          <w:rFonts w:cs="Arial"/>
          <w:szCs w:val="19"/>
        </w:rPr>
        <w:t xml:space="preserve"> vo vzťahu k predmetnému typu kontroly VO</w:t>
      </w:r>
      <w:r w:rsidRPr="0073389C">
        <w:rPr>
          <w:rFonts w:cs="Arial"/>
          <w:szCs w:val="19"/>
        </w:rPr>
        <w:t>, vrátane:</w:t>
      </w:r>
    </w:p>
    <w:p w14:paraId="7A55D2F8" w14:textId="77777777"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zmluvy uzavretej medzi prijímateľom a úspešným uchádzačom;</w:t>
      </w:r>
    </w:p>
    <w:p w14:paraId="7A55D2F9" w14:textId="34500978"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/informácií zaslaných ÚVO a Ú. v. EÚ;</w:t>
      </w:r>
    </w:p>
    <w:p w14:paraId="7A55D2FA" w14:textId="77777777" w:rsidR="009D7F63"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potvrdenie o zverejnení uzavretej zmluvy medzi prijímateľom a úspešným uchádzačom v CRZ, resp. na webovom sídle prijímateľa (uvedené zdokladuje napr. predložením „printscreen“);</w:t>
      </w:r>
    </w:p>
    <w:p w14:paraId="47449CDE" w14:textId="6BD6C8A6" w:rsidR="00B8656C" w:rsidRPr="0073389C" w:rsidRDefault="00B8656C"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čestné vyhlásenia o neprítomnosti konfliktu záujmov osôb zúčastňujúcich sa na procese VO</w:t>
      </w:r>
    </w:p>
    <w:p w14:paraId="7A55D2FB" w14:textId="694E147E"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xml:space="preserve">, ktoré neboli predložené v rámci druhej ex-ante kontroly. </w:t>
      </w:r>
    </w:p>
    <w:p w14:paraId="7A55D2FC" w14:textId="64D0755D" w:rsidR="009D7F63" w:rsidRPr="0073389C" w:rsidRDefault="00B8656C" w:rsidP="009D7F63">
      <w:pPr>
        <w:spacing w:before="120" w:after="120" w:line="288" w:lineRule="auto"/>
        <w:jc w:val="both"/>
      </w:pPr>
      <w:r w:rsidRPr="00B8656C">
        <w:rPr>
          <w:rFonts w:cs="Arial"/>
          <w:szCs w:val="19"/>
        </w:rPr>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dokumentácie. Lehota začína prijímateľovi plynúť odo dňa doručenia výzvy. </w:t>
      </w:r>
      <w:r w:rsidR="009D7F63" w:rsidRPr="0073389C">
        <w:t xml:space="preserve">Dňom odoslania žiadosti/výzvy </w:t>
      </w:r>
      <w:r w:rsidR="00BC769F">
        <w:t>sa</w:t>
      </w:r>
      <w:r w:rsidR="009D7F63" w:rsidRPr="0073389C">
        <w:t xml:space="preserve"> lehota na výkon kontroly</w:t>
      </w:r>
      <w:r>
        <w:rPr>
          <w:rFonts w:cs="Arial"/>
          <w:szCs w:val="19"/>
        </w:rPr>
        <w:t xml:space="preserve"> VO</w:t>
      </w:r>
      <w:r w:rsidR="00BC769F">
        <w:rPr>
          <w:rFonts w:cs="Arial"/>
          <w:szCs w:val="19"/>
        </w:rPr>
        <w:t xml:space="preserve"> prerušuje</w:t>
      </w:r>
      <w:r w:rsidR="009D7F63" w:rsidRPr="0073389C">
        <w:t xml:space="preserve">. </w:t>
      </w:r>
    </w:p>
    <w:p w14:paraId="7A55D2FD" w14:textId="1FE27350" w:rsidR="009D7F63" w:rsidRPr="0073389C" w:rsidRDefault="009D7F63" w:rsidP="009D7F63">
      <w:pPr>
        <w:spacing w:before="120" w:after="120" w:line="288" w:lineRule="auto"/>
        <w:jc w:val="both"/>
      </w:pPr>
    </w:p>
    <w:p w14:paraId="7A55D2FE" w14:textId="41370F90" w:rsidR="009D7F63" w:rsidRPr="0073389C" w:rsidRDefault="009D7F63" w:rsidP="009D7F63">
      <w:pPr>
        <w:spacing w:before="120" w:after="120" w:line="288" w:lineRule="auto"/>
        <w:jc w:val="both"/>
        <w:rPr>
          <w:lang w:eastAsia="x-none"/>
        </w:rPr>
      </w:pPr>
      <w:r w:rsidRPr="0073389C">
        <w:rPr>
          <w:lang w:eastAsia="x-none"/>
        </w:rPr>
        <w:t xml:space="preserve">Dňom nasledujúcim po dni doručenia vysvetlenia alebo doplnenia dokumentácie poskytovateľovi </w:t>
      </w:r>
      <w:r w:rsidR="00BC769F">
        <w:rPr>
          <w:lang w:eastAsia="x-none"/>
        </w:rPr>
        <w:t>pokračuje</w:t>
      </w:r>
      <w:r w:rsidR="00BC769F" w:rsidRPr="0073389C">
        <w:rPr>
          <w:lang w:eastAsia="x-none"/>
        </w:rPr>
        <w:t xml:space="preserve"> </w:t>
      </w:r>
      <w:r w:rsidRPr="0073389C">
        <w:rPr>
          <w:lang w:eastAsia="x-none"/>
        </w:rPr>
        <w:t>plyn</w:t>
      </w:r>
      <w:r w:rsidR="00BC769F">
        <w:rPr>
          <w:lang w:eastAsia="x-none"/>
        </w:rPr>
        <w:t>utie</w:t>
      </w:r>
      <w:r w:rsidRPr="0073389C">
        <w:rPr>
          <w:lang w:eastAsia="x-none"/>
        </w:rPr>
        <w:t xml:space="preserve"> lehot</w:t>
      </w:r>
      <w:r w:rsidR="00BC769F">
        <w:rPr>
          <w:lang w:eastAsia="x-none"/>
        </w:rPr>
        <w:t>y</w:t>
      </w:r>
      <w:r w:rsidRPr="0073389C">
        <w:rPr>
          <w:lang w:eastAsia="x-none"/>
        </w:rPr>
        <w:t xml:space="preserve"> </w:t>
      </w:r>
      <w:r w:rsidR="00B8656C">
        <w:rPr>
          <w:rFonts w:cs="Arial"/>
          <w:szCs w:val="19"/>
          <w:lang w:eastAsia="x-none"/>
        </w:rPr>
        <w:t xml:space="preserve">7 pracovných dní </w:t>
      </w:r>
      <w:r w:rsidRPr="0073389C">
        <w:rPr>
          <w:lang w:eastAsia="x-none"/>
        </w:rPr>
        <w:t xml:space="preserve">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14:paraId="25B0A927" w14:textId="6739F152" w:rsidR="00B8656C" w:rsidRDefault="00B8656C" w:rsidP="009D7F63">
      <w:pPr>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prijať opatrenia na odstránenie nedostatkov a doložiť vysvetlenie alebo požadované dokumenty v lehote stanovenej poskytovateľom.</w:t>
      </w:r>
    </w:p>
    <w:p w14:paraId="359D388E" w14:textId="54FC0F89" w:rsidR="00B8656C" w:rsidRPr="00B8656C" w:rsidRDefault="00B8656C" w:rsidP="00B8656C">
      <w:pPr>
        <w:spacing w:before="120" w:after="120" w:line="288" w:lineRule="auto"/>
        <w:jc w:val="both"/>
        <w:rPr>
          <w:rFonts w:cs="Arial"/>
          <w:szCs w:val="19"/>
        </w:rPr>
      </w:pPr>
      <w:r w:rsidRPr="00B8656C">
        <w:rPr>
          <w:rFonts w:cs="Arial"/>
          <w:szCs w:val="19"/>
        </w:rPr>
        <w:t>Ak poskytovateľ identifikuje nedostatky v procese VO, preruší kontrolu VO a vyzve prijímateľa v návrhu správy z kontroly VO v primeranej lehote na odstránenie nedostatkov, zapracovanie pripomienok, zdôvodnenie nezapracovania pripomienok alebo podanie námietok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 xml:space="preserve">správy z kontroly. </w:t>
      </w:r>
      <w:r w:rsidRPr="00B8656C">
        <w:rPr>
          <w:rFonts w:cs="Arial"/>
          <w:szCs w:val="19"/>
        </w:rPr>
        <w:lastRenderedPageBreak/>
        <w:t>Poskytovateľ spolu s výzvou vypracuje a prijímateľovi zašle návrh správy z kontroly VO, v ktorej určí lehotu na podanie námietok k návrhu správy z kontroly VO. Poskytovateľ posúdi námietky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6B8F6FE8" w14:textId="28B71F31" w:rsidR="00B8656C" w:rsidRPr="00B8656C" w:rsidRDefault="006D1938" w:rsidP="00B8656C">
      <w:pPr>
        <w:spacing w:before="120" w:after="120" w:line="288" w:lineRule="auto"/>
        <w:jc w:val="both"/>
        <w:rPr>
          <w:rFonts w:cs="Arial"/>
          <w:szCs w:val="19"/>
        </w:rPr>
      </w:pPr>
      <w:r>
        <w:rPr>
          <w:rFonts w:cs="Arial"/>
          <w:szCs w:val="19"/>
        </w:rPr>
        <w:t>F</w:t>
      </w:r>
      <w:r w:rsidR="00D049A5">
        <w:rPr>
          <w:rFonts w:cs="Arial"/>
          <w:szCs w:val="19"/>
        </w:rPr>
        <w:t xml:space="preserve">inančná </w:t>
      </w:r>
      <w:r w:rsidR="00B8656C" w:rsidRPr="00B8656C">
        <w:rPr>
          <w:rFonts w:cs="Arial"/>
          <w:szCs w:val="19"/>
        </w:rPr>
        <w:t>kontrola VO sa považuje za ukončenú zaslaním</w:t>
      </w:r>
      <w:r w:rsidR="00D049A5">
        <w:rPr>
          <w:rFonts w:cs="Arial"/>
          <w:szCs w:val="19"/>
        </w:rPr>
        <w:t xml:space="preserve"> </w:t>
      </w:r>
      <w:r w:rsidR="00B8656C" w:rsidRPr="00B8656C">
        <w:rPr>
          <w:rFonts w:cs="Arial"/>
          <w:szCs w:val="19"/>
        </w:rPr>
        <w:t>správy z kontroly VO prijímateľovi.</w:t>
      </w:r>
    </w:p>
    <w:p w14:paraId="7A55D2FF" w14:textId="785CF18F" w:rsidR="009D7F63" w:rsidRPr="0073389C" w:rsidRDefault="009D7F63" w:rsidP="009D7F63">
      <w:pPr>
        <w:spacing w:before="120" w:after="120" w:line="288" w:lineRule="auto"/>
        <w:jc w:val="both"/>
        <w:rPr>
          <w:lang w:eastAsia="x-none"/>
        </w:rPr>
      </w:pPr>
      <w:r w:rsidRPr="0073389C">
        <w:rPr>
          <w:lang w:eastAsia="x-none"/>
        </w:rPr>
        <w:t xml:space="preserve">Ak pri </w:t>
      </w:r>
      <w:r w:rsidR="00BC769F">
        <w:rPr>
          <w:lang w:eastAsia="x-none"/>
        </w:rPr>
        <w:t xml:space="preserve">následnej </w:t>
      </w:r>
      <w:r w:rsidRPr="0073389C">
        <w:rPr>
          <w:lang w:eastAsia="x-none"/>
        </w:rPr>
        <w:t xml:space="preserve">ex-post kontrole poskytovateľ nezistí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t>
      </w:r>
    </w:p>
    <w:p w14:paraId="7A55D300" w14:textId="143465A8" w:rsidR="009D7F63" w:rsidRPr="0073389C" w:rsidRDefault="009D7F63" w:rsidP="009D7F63">
      <w:pPr>
        <w:spacing w:before="120" w:after="120" w:line="288" w:lineRule="auto"/>
        <w:jc w:val="both"/>
        <w:rPr>
          <w:lang w:eastAsia="x-none"/>
        </w:rPr>
      </w:pPr>
      <w:r w:rsidRPr="0073389C">
        <w:rPr>
          <w:lang w:eastAsia="x-none"/>
        </w:rPr>
        <w:t xml:space="preserve">V prípade, že poskytovateľ zistí skutočnosti ovplyvňujúce posudzovanie oprávnenosti výdavkov (na základe zistení vecnej kontroly VO), ktoré však </w:t>
      </w:r>
      <w:r w:rsidR="00F25EBB" w:rsidRPr="0073389C">
        <w:rPr>
          <w:rFonts w:cs="Arial"/>
          <w:szCs w:val="19"/>
          <w:lang w:eastAsia="x-none"/>
        </w:rPr>
        <w:t>nepredstavuj</w:t>
      </w:r>
      <w:r w:rsidR="00F25EBB">
        <w:rPr>
          <w:rFonts w:cs="Arial"/>
          <w:szCs w:val="19"/>
          <w:lang w:eastAsia="x-none"/>
        </w:rPr>
        <w:t>ú</w:t>
      </w:r>
      <w:r w:rsidR="00F25EBB" w:rsidRPr="0073389C">
        <w:rPr>
          <w:rFonts w:cs="Arial"/>
          <w:szCs w:val="19"/>
          <w:lang w:eastAsia="x-none"/>
        </w:rPr>
        <w:t xml:space="preserve"> </w:t>
      </w:r>
      <w:r w:rsidRPr="0073389C">
        <w:rPr>
          <w:lang w:eastAsia="x-none"/>
        </w:rPr>
        <w:t>závažné porušenie zmluvy o NFP a zároveň nezistí iné porušenie ZVO a platnej legislatívy SR a EÚ, ktoré malo alebo by mohlo mať vplyv na VO, v záveroch ktorými akceptuje proces VO uvedie všetky skutočnosti týkajúce sa takýchto zistení v</w:t>
      </w:r>
      <w:r w:rsidR="00F25EBB">
        <w:rPr>
          <w:rFonts w:cs="Arial"/>
          <w:szCs w:val="19"/>
          <w:lang w:eastAsia="x-none"/>
        </w:rPr>
        <w:t> </w:t>
      </w:r>
      <w:r w:rsidR="006B7CFE" w:rsidDel="006B7CFE">
        <w:rPr>
          <w:rFonts w:cs="Arial"/>
          <w:szCs w:val="19"/>
        </w:rPr>
        <w:t xml:space="preserve"> </w:t>
      </w:r>
      <w:r w:rsidRPr="0073389C">
        <w:rPr>
          <w:lang w:eastAsia="x-none"/>
        </w:rPr>
        <w:t>správe</w:t>
      </w:r>
      <w:r w:rsidR="00F25EBB">
        <w:rPr>
          <w:rFonts w:cs="Arial"/>
          <w:szCs w:val="19"/>
          <w:lang w:eastAsia="x-none"/>
        </w:rPr>
        <w:t xml:space="preserve"> z kontroly VO</w:t>
      </w:r>
      <w:r w:rsidRPr="0073389C">
        <w:rPr>
          <w:lang w:eastAsia="x-none"/>
        </w:rPr>
        <w:t>.</w:t>
      </w:r>
    </w:p>
    <w:p w14:paraId="7A55D301" w14:textId="20ABEA85"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 xml:space="preserve">post kontrole poskytovateľ 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pričom rozsah a závažnosť týchto zistení má taký charakter, že mali alebo mohli mať vplyv na výsledok VO, v tomto prípade:</w:t>
      </w:r>
    </w:p>
    <w:p w14:paraId="7A55D302" w14:textId="71D1810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14:paraId="7A55D303" w14:textId="392CA31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w:t>
      </w:r>
      <w:r w:rsidR="006B7CFE" w:rsidRPr="006B7CFE">
        <w:rPr>
          <w:rFonts w:cs="Arial"/>
          <w:szCs w:val="19"/>
          <w:lang w:val="sk-SK"/>
        </w:rPr>
        <w:t>finančných opráv pri nedodržaní pravidiel a postupov</w:t>
      </w:r>
      <w:r w:rsidRPr="0073389C">
        <w:rPr>
          <w:rFonts w:cs="Arial"/>
          <w:szCs w:val="19"/>
          <w:lang w:val="sk-SK"/>
        </w:rPr>
        <w:t xml:space="preserve"> VO. </w:t>
      </w:r>
    </w:p>
    <w:p w14:paraId="7A55D304" w14:textId="3CFD783D" w:rsidR="009D7F63" w:rsidRPr="0073389C" w:rsidRDefault="009D7F63" w:rsidP="009D7F63">
      <w:pPr>
        <w:spacing w:before="120" w:after="120" w:line="288" w:lineRule="auto"/>
        <w:jc w:val="both"/>
        <w:rPr>
          <w:lang w:eastAsia="x-none"/>
        </w:rPr>
      </w:pPr>
      <w:r w:rsidRPr="0073389C">
        <w:rPr>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závažnosti  zisten</w:t>
      </w:r>
      <w:r w:rsidR="00BC769F">
        <w:rPr>
          <w:lang w:eastAsia="x-none"/>
        </w:rPr>
        <w:t>ých</w:t>
      </w:r>
      <w:r w:rsidRPr="0073389C">
        <w:rPr>
          <w:lang w:eastAsia="x-none"/>
        </w:rPr>
        <w:t xml:space="preserve"> nedostatkov. </w:t>
      </w:r>
    </w:p>
    <w:p w14:paraId="7A55D305" w14:textId="50CCDD20" w:rsidR="009D7F63" w:rsidRDefault="009D7F63" w:rsidP="009D7F63">
      <w:pPr>
        <w:spacing w:before="120" w:after="120" w:line="288" w:lineRule="auto"/>
        <w:jc w:val="both"/>
        <w:rPr>
          <w:lang w:eastAsia="x-none"/>
        </w:rPr>
      </w:pPr>
      <w:r w:rsidRPr="0073389C">
        <w:rPr>
          <w:lang w:eastAsia="x-none"/>
        </w:rPr>
        <w:t xml:space="preserve">Pokiaľ poskytovateľ </w:t>
      </w:r>
      <w:r w:rsidR="00BC769F" w:rsidRPr="00BC769F">
        <w:rPr>
          <w:lang w:eastAsia="x-none"/>
        </w:rPr>
        <w:t xml:space="preserve">vyjadril nesúhlas s podpísaním zmluvy s úspešným uchádzačom, nie je možné </w:t>
      </w:r>
      <w:r w:rsidRPr="0073389C">
        <w:rPr>
          <w:lang w:eastAsia="x-none"/>
        </w:rPr>
        <w:t xml:space="preserve">určiť ex-ante </w:t>
      </w:r>
      <w:r w:rsidR="006B7CFE" w:rsidRPr="006B7CFE">
        <w:rPr>
          <w:lang w:eastAsia="x-none"/>
        </w:rPr>
        <w:t>finančnú opravu</w:t>
      </w:r>
      <w:r w:rsidRPr="0073389C">
        <w:rPr>
          <w:lang w:eastAsia="x-none"/>
        </w:rPr>
        <w:t xml:space="preserve">,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14:paraId="57E58F89" w14:textId="77777777" w:rsidR="00A553F1" w:rsidRPr="00A553F1" w:rsidRDefault="00A553F1" w:rsidP="00A553F1">
      <w:pPr>
        <w:spacing w:before="120" w:after="120" w:line="288" w:lineRule="auto"/>
        <w:jc w:val="both"/>
        <w:rPr>
          <w:lang w:eastAsia="x-none"/>
        </w:rPr>
      </w:pPr>
      <w:r w:rsidRPr="00A553F1">
        <w:rPr>
          <w:b/>
          <w:i/>
          <w:color w:val="FF0000"/>
          <w:lang w:eastAsia="x-none"/>
        </w:rPr>
        <w:t>Povinnosť prijímateľa:</w:t>
      </w:r>
      <w:r w:rsidRPr="00A553F1">
        <w:rPr>
          <w:lang w:eastAsia="x-none"/>
        </w:rPr>
        <w:t xml:space="preserve"> Pokiaľ má prijímateľ informáciu o skutočnosti, že v rámci daného VO bola vykonaná kontrola VO podľa § 169 ZVO, informuje poskytovateľ aj o tejto skutočnosti a súčasne s dokumentáciou predloží aj výsledok tejto kontroly, resp. iným spôsobom identifikuje tento výsledok (kópia  rozhodnutia ÚVO alebo záznam z kontroly). Rovnakým spôsobom je prijímateľ povinný informovať poskytovateľa aj o všetkých revíznych postupoch týkajúcich sa predmetnej zákazky.</w:t>
      </w:r>
    </w:p>
    <w:p w14:paraId="46204386" w14:textId="77777777" w:rsidR="00A553F1" w:rsidRPr="0073389C" w:rsidRDefault="00A553F1" w:rsidP="00771817">
      <w:pPr>
        <w:spacing w:before="120" w:after="120" w:line="288" w:lineRule="auto"/>
        <w:jc w:val="both"/>
        <w:rPr>
          <w:lang w:eastAsia="x-none"/>
        </w:rPr>
      </w:pPr>
    </w:p>
    <w:p w14:paraId="7A55D306" w14:textId="75E0FA3F" w:rsidR="009D7F63" w:rsidRPr="0073389C" w:rsidRDefault="009D7F63" w:rsidP="00771817">
      <w:pPr>
        <w:spacing w:before="120" w:after="120" w:line="288" w:lineRule="auto"/>
        <w:jc w:val="both"/>
        <w:rPr>
          <w:b/>
        </w:rPr>
      </w:pPr>
      <w:r w:rsidRPr="0073389C">
        <w:rPr>
          <w:b/>
        </w:rPr>
        <w:t>e) Kontrola dodatkov –</w:t>
      </w:r>
      <w:r w:rsidR="000E6C6C">
        <w:rPr>
          <w:b/>
        </w:rPr>
        <w:t xml:space="preserve">finančná </w:t>
      </w:r>
      <w:r w:rsidRPr="0073389C">
        <w:rPr>
          <w:b/>
        </w:rPr>
        <w:t>kontrola návrhu dodatku</w:t>
      </w:r>
      <w:r w:rsidR="00F25EBB">
        <w:rPr>
          <w:rFonts w:cs="Arial"/>
          <w:b/>
          <w:szCs w:val="19"/>
        </w:rPr>
        <w:t xml:space="preserve"> </w:t>
      </w:r>
      <w:r w:rsidR="00F25EBB" w:rsidRPr="00F25EBB">
        <w:rPr>
          <w:rFonts w:cs="Arial"/>
          <w:b/>
          <w:szCs w:val="19"/>
        </w:rPr>
        <w:t>k zmluve s úspešným uchádzačom</w:t>
      </w:r>
    </w:p>
    <w:p w14:paraId="7A55D307" w14:textId="0E46B6E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poskytovateľovi návrhy všetkých dodatkov (pred podpisom oboma zmluvnými stranami) súvisiacich s výsledkom VO </w:t>
      </w:r>
      <w:r w:rsidR="00BC769F">
        <w:t xml:space="preserve">alebo obstarávania </w:t>
      </w:r>
      <w:r w:rsidRPr="0073389C">
        <w:t xml:space="preserve">spolufinancovaného z EŠIF za účelom kontroly. Uvedená povinnosť sa vzťahuje aj na prípady, keď sa dodatok vzťahuje na časť výdavkov, ktoré nie sú oprávnenými výdavkami, avšak sú súčasťou zákazky, ktorá je spolufinancovaná z fondov EŠIF. </w:t>
      </w:r>
    </w:p>
    <w:p w14:paraId="7A55D308"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predložiť takýto návrh dodatku ešte pred tým, ako sa skutočnosť menená dodatkom udeje (napr. uplynutie lehoty realizácie diela, zmeny v súpise položiek alebo </w:t>
      </w:r>
      <w:r w:rsidRPr="0073389C">
        <w:lastRenderedPageBreak/>
        <w:t xml:space="preserve">v rozpočte diela). Uvedená povinnosť sa nevzťahuje na prípady, keď sa dodatkom menia identifikačné a kontaktné údaje zmluvných strán (napr. adresa sídla, kontaktné osoby, číslo bankového účtu a pod.). V tomto prípade (zmene identifikačných a kontaktných údajov) je prijímateľ oprávnený predložiť takýto dodatok až po jeho podpise oboma zmluvnými stranami, teda nie je povinný ho predložiť na schválenie pred jeho podpisom. </w:t>
      </w:r>
    </w:p>
    <w:p w14:paraId="212E7F6E" w14:textId="5625D056" w:rsidR="00F25EBB" w:rsidRPr="0073389C" w:rsidRDefault="00F25EBB" w:rsidP="009D7F63">
      <w:pPr>
        <w:spacing w:before="120" w:after="120" w:line="288" w:lineRule="auto"/>
        <w:jc w:val="both"/>
        <w:rPr>
          <w:rFonts w:cs="Arial"/>
          <w:szCs w:val="19"/>
        </w:rPr>
      </w:pPr>
      <w:r w:rsidRPr="00F25EBB">
        <w:rPr>
          <w:rFonts w:cs="Arial"/>
          <w:szCs w:val="19"/>
        </w:rPr>
        <w:t>Lehota na výkon kontroly návrhu dodatku je 15 pracovných dní od doručenia dokumentácie prijímateľom.</w:t>
      </w:r>
    </w:p>
    <w:p w14:paraId="7A55D309" w14:textId="3E8BE07F" w:rsidR="009D7F63" w:rsidRPr="0073389C" w:rsidRDefault="009D7F63" w:rsidP="009D7F63">
      <w:pPr>
        <w:spacing w:before="120" w:after="120" w:line="288" w:lineRule="auto"/>
        <w:jc w:val="both"/>
        <w:rPr>
          <w:b/>
          <w:i/>
          <w:color w:val="FF0000"/>
        </w:rPr>
      </w:pPr>
      <w:r w:rsidRPr="0073389C">
        <w:rPr>
          <w:b/>
          <w:i/>
          <w:color w:val="FF0000"/>
        </w:rPr>
        <w:t xml:space="preserve">Povinnosť prijímateľa: </w:t>
      </w:r>
      <w:r w:rsidRPr="0073389C">
        <w:t>Prijímateľ predkladá dokumentáciu z VO pred podpisom návrhu dodatku v plnom rozsahu</w:t>
      </w:r>
      <w:r w:rsidR="00963E0D">
        <w:rPr>
          <w:rStyle w:val="Odkaznapoznmkupodiarou"/>
          <w:rFonts w:cs="Arial"/>
          <w:szCs w:val="19"/>
        </w:rPr>
        <w:footnoteReference w:id="105"/>
      </w:r>
      <w:r w:rsidR="004A1434" w:rsidRPr="004A1434">
        <w:rPr>
          <w:rFonts w:cs="Arial"/>
          <w:szCs w:val="19"/>
        </w:rPr>
        <w:t xml:space="preserve"> vo vzťahu k predmetnému typu kontroly VO</w:t>
      </w:r>
      <w:r w:rsidRPr="0073389C">
        <w:t xml:space="preserve">, najmä: </w:t>
      </w:r>
    </w:p>
    <w:p w14:paraId="7A55D30A" w14:textId="77777777" w:rsidR="009D7F63"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návrh dodatku zmluvy s úspešným uchádzačom, ktorého prílohou je v prípade dodávky stavebných prác alebo tovarov aj podporné stanovisko stavebného dozoru alebo iného príslušného odborníka atď. Stanovisko by malo obsahovať dôvody, ktoré vedú k zazmluvneniu dodatočných prác a služieb nad rámec zmluvy medzi prijímateľom a úspešným uchádzačom;</w:t>
      </w:r>
    </w:p>
    <w:p w14:paraId="70FABAD0" w14:textId="6C506A99" w:rsidR="004A1434" w:rsidRPr="0073389C" w:rsidRDefault="004A1434" w:rsidP="009D7F63">
      <w:pPr>
        <w:pStyle w:val="Bulletslevel2"/>
        <w:spacing w:after="120" w:line="288" w:lineRule="auto"/>
        <w:ind w:left="567" w:hanging="283"/>
        <w:jc w:val="both"/>
        <w:rPr>
          <w:rFonts w:cs="Arial"/>
          <w:szCs w:val="19"/>
          <w:lang w:val="sk-SK"/>
        </w:rPr>
      </w:pPr>
      <w:r w:rsidRPr="004A1434">
        <w:rPr>
          <w:rFonts w:cs="Arial"/>
          <w:szCs w:val="19"/>
          <w:lang w:val="sk-SK"/>
        </w:rPr>
        <w:t>čestné vyhlásenia o neprítomnosti konfliktu záujmov osôb zúčastňujúcich sa na procese VO</w:t>
      </w:r>
      <w:r w:rsidR="00C67CE4">
        <w:rPr>
          <w:rFonts w:cs="Arial"/>
          <w:szCs w:val="19"/>
          <w:lang w:val="sk-SK"/>
        </w:rPr>
        <w:t>.</w:t>
      </w:r>
    </w:p>
    <w:p w14:paraId="7A55D30C" w14:textId="5E7B6EA1" w:rsidR="009D7F63" w:rsidRDefault="009D7F63" w:rsidP="009D7F63">
      <w:pPr>
        <w:spacing w:before="120" w:after="120" w:line="288" w:lineRule="auto"/>
        <w:jc w:val="both"/>
        <w:rPr>
          <w:lang w:eastAsia="x-none"/>
        </w:rPr>
      </w:pPr>
      <w:r w:rsidRPr="0073389C">
        <w:rPr>
          <w:b/>
          <w:i/>
          <w:color w:val="00B0F0"/>
        </w:rPr>
        <w:t>Povinnosť poskytovateľa:</w:t>
      </w:r>
      <w:r w:rsidRPr="0073389C">
        <w:rPr>
          <w:color w:val="00B0F0"/>
        </w:rPr>
        <w:t xml:space="preserve"> </w:t>
      </w:r>
      <w:r w:rsidRPr="0073389C">
        <w:t xml:space="preserve">Poskytovateľ vykoná kontrolu návrhu dodatku v lehote 15 pracovných dní. </w:t>
      </w:r>
    </w:p>
    <w:p w14:paraId="4F23555A" w14:textId="77926D23" w:rsidR="004A1434" w:rsidRPr="004A1434" w:rsidRDefault="004A1434" w:rsidP="004A1434">
      <w:pPr>
        <w:spacing w:before="120" w:after="120" w:line="288" w:lineRule="auto"/>
        <w:jc w:val="both"/>
        <w:rPr>
          <w:rFonts w:cs="Arial"/>
          <w:szCs w:val="19"/>
        </w:rPr>
      </w:pPr>
      <w:r w:rsidRPr="004A1434">
        <w:rPr>
          <w:rFonts w:cs="Arial"/>
          <w:szCs w:val="19"/>
        </w:rPr>
        <w:t xml:space="preserve">Poskytovateľ požiada prijímateľa v prípade potreby </w:t>
      </w:r>
      <w:r w:rsidR="00BC769F">
        <w:rPr>
          <w:rFonts w:cs="Arial"/>
          <w:szCs w:val="19"/>
        </w:rPr>
        <w:t xml:space="preserve">o </w:t>
      </w:r>
      <w:r w:rsidRPr="004A1434">
        <w:rPr>
          <w:rFonts w:cs="Arial"/>
          <w:szCs w:val="19"/>
        </w:rPr>
        <w:t>odôvodneni</w:t>
      </w:r>
      <w:r w:rsidR="00BC769F">
        <w:rPr>
          <w:rFonts w:cs="Arial"/>
          <w:szCs w:val="19"/>
        </w:rPr>
        <w:t>e</w:t>
      </w:r>
      <w:r w:rsidRPr="004A1434">
        <w:rPr>
          <w:rFonts w:cs="Arial"/>
          <w:szCs w:val="19"/>
        </w:rPr>
        <w:t xml:space="preserve"> zvoleného postupu, resp. vysvetleni</w:t>
      </w:r>
      <w:r w:rsidR="00BC769F">
        <w:rPr>
          <w:rFonts w:cs="Arial"/>
          <w:szCs w:val="19"/>
        </w:rPr>
        <w:t>e</w:t>
      </w:r>
      <w:r w:rsidRPr="004A1434">
        <w:rPr>
          <w:rFonts w:cs="Arial"/>
          <w:szCs w:val="19"/>
        </w:rPr>
        <w:t>/doplneni</w:t>
      </w:r>
      <w:r w:rsidR="00BC769F">
        <w:rPr>
          <w:rFonts w:cs="Arial"/>
          <w:szCs w:val="19"/>
        </w:rPr>
        <w:t>e</w:t>
      </w:r>
      <w:r w:rsidRPr="004A1434">
        <w:rPr>
          <w:rFonts w:cs="Arial"/>
          <w:szCs w:val="19"/>
        </w:rPr>
        <w:t xml:space="preserve"> dokumentácie alebo informácií v lehote minimálne 5 pracovných dní a maximálne 10 pracovných dní odo dňa doručenia žiadosti o vysvetlenie resp. doplnenie dokumentácie. Dňom odoslania žiadosti </w:t>
      </w:r>
      <w:r w:rsidR="00BC769F">
        <w:rPr>
          <w:rFonts w:cs="Arial"/>
          <w:szCs w:val="19"/>
        </w:rPr>
        <w:t>sa</w:t>
      </w:r>
      <w:r w:rsidRPr="004A1434">
        <w:rPr>
          <w:rFonts w:cs="Arial"/>
          <w:szCs w:val="19"/>
        </w:rPr>
        <w:t xml:space="preserve"> lehota na výkon kontroly VO</w:t>
      </w:r>
      <w:r w:rsidR="00BC769F">
        <w:rPr>
          <w:rFonts w:cs="Arial"/>
          <w:szCs w:val="19"/>
        </w:rPr>
        <w:t xml:space="preserve"> prerušuje</w:t>
      </w:r>
      <w:r w:rsidRPr="004A1434">
        <w:rPr>
          <w:rFonts w:cs="Arial"/>
          <w:szCs w:val="19"/>
        </w:rPr>
        <w:t xml:space="preserve">. Dňom nasledujúcim po dni doručenia vysvetlenia alebo doplnenia dokumentácie poskytovateľovi </w:t>
      </w:r>
      <w:r w:rsidR="00BC769F">
        <w:rPr>
          <w:rFonts w:cs="Arial"/>
          <w:szCs w:val="19"/>
        </w:rPr>
        <w:t>pokračuje</w:t>
      </w:r>
      <w:r w:rsidR="00BC769F" w:rsidRPr="004A1434">
        <w:rPr>
          <w:rFonts w:cs="Arial"/>
          <w:szCs w:val="19"/>
        </w:rPr>
        <w:t xml:space="preserve"> </w:t>
      </w:r>
      <w:r w:rsidRPr="004A1434">
        <w:rPr>
          <w:rFonts w:cs="Arial"/>
          <w:szCs w:val="19"/>
        </w:rPr>
        <w:t>plyn</w:t>
      </w:r>
      <w:r w:rsidR="00BC769F">
        <w:rPr>
          <w:rFonts w:cs="Arial"/>
          <w:szCs w:val="19"/>
        </w:rPr>
        <w:t>utie</w:t>
      </w:r>
      <w:r w:rsidRPr="004A1434">
        <w:rPr>
          <w:rFonts w:cs="Arial"/>
          <w:szCs w:val="19"/>
        </w:rPr>
        <w:t xml:space="preserve">  lehot</w:t>
      </w:r>
      <w:r w:rsidR="00BC769F">
        <w:rPr>
          <w:rFonts w:cs="Arial"/>
          <w:szCs w:val="19"/>
        </w:rPr>
        <w:t>y</w:t>
      </w:r>
      <w:r w:rsidRPr="004A1434">
        <w:rPr>
          <w:rFonts w:cs="Arial"/>
          <w:szCs w:val="19"/>
        </w:rPr>
        <w:t xml:space="preserve"> 15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198E33B7" w14:textId="4771D00D" w:rsidR="004A1434" w:rsidRPr="004A1434"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Poskytovateľ posúdi námietky k návrhu správy z kontroly VO a zašle prijímateľovi správu z kontroly, ktorej záverom môže byť súhlas alebo nesúhlas s uzavretím dodatku s úspešným uchádzačom. V prípade zistenia porušenia </w:t>
      </w:r>
      <w:r w:rsidR="00BC769F">
        <w:rPr>
          <w:rFonts w:cs="Arial"/>
          <w:szCs w:val="19"/>
        </w:rPr>
        <w:t>pravidiel</w:t>
      </w:r>
      <w:r w:rsidR="00BC769F" w:rsidRPr="004A1434">
        <w:rPr>
          <w:rFonts w:cs="Arial"/>
          <w:szCs w:val="19"/>
        </w:rPr>
        <w:t xml:space="preserve"> </w:t>
      </w:r>
      <w:r w:rsidRPr="004A1434">
        <w:rPr>
          <w:rFonts w:cs="Arial"/>
          <w:szCs w:val="19"/>
        </w:rPr>
        <w:t xml:space="preserve">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nepripustenia súvisiacich budúcich výdavkov do financovania v plnom rozsahu, t. j. pokiaľ by bol dodatok s úspešným uchádzačom aj napriek nesúhlasu poskytovateľa podpísaný, poskytovateľ ho v rámci ex-post kontroly nepripustí do financovania v plnom rozsahu. </w:t>
      </w:r>
    </w:p>
    <w:p w14:paraId="3E03CD73" w14:textId="68B1CD4A" w:rsidR="00AE02EE" w:rsidRDefault="000E6C6C" w:rsidP="004A1434">
      <w:pPr>
        <w:spacing w:before="120" w:after="120" w:line="288" w:lineRule="auto"/>
        <w:jc w:val="both"/>
        <w:rPr>
          <w:rFonts w:cs="Arial"/>
          <w:szCs w:val="19"/>
        </w:rPr>
      </w:pPr>
      <w:r w:rsidRPr="0073389C">
        <w:rPr>
          <w:b/>
          <w:i/>
          <w:color w:val="FF0000"/>
        </w:rPr>
        <w:t>Povinnosť prijímateľa:</w:t>
      </w:r>
      <w:r w:rsidRPr="0073389C">
        <w:rPr>
          <w:color w:val="FF0000"/>
        </w:rPr>
        <w:t xml:space="preserve"> </w:t>
      </w:r>
      <w:r w:rsidR="00AE02EE" w:rsidRPr="00AE02EE">
        <w:rPr>
          <w:rFonts w:cs="Arial"/>
          <w:szCs w:val="19"/>
        </w:rPr>
        <w:t>Prijímateľ je povinný prijať opatrenia na odstránenie nedostatkov a doložiť vysvetlenie alebo požadované dokumenty v lehote stanovenej poskytovateľom.</w:t>
      </w:r>
    </w:p>
    <w:p w14:paraId="19742123" w14:textId="4517876E" w:rsidR="00AE02EE" w:rsidRDefault="00AE02EE" w:rsidP="004A1434">
      <w:pPr>
        <w:spacing w:before="120" w:after="120" w:line="288" w:lineRule="auto"/>
        <w:jc w:val="both"/>
        <w:rPr>
          <w:rFonts w:cs="Arial"/>
          <w:szCs w:val="19"/>
        </w:rPr>
      </w:pPr>
      <w:r w:rsidRPr="00AE02EE">
        <w:rPr>
          <w:rFonts w:cs="Arial"/>
          <w:szCs w:val="19"/>
        </w:rPr>
        <w:t>Ak poskytovateľ identifikuje nedostatky v procese VO, postupuje analogicky vo vzťahu k druhej ex-ante kontrole</w:t>
      </w:r>
      <w:r w:rsidR="00D077F7">
        <w:rPr>
          <w:rFonts w:cs="Arial"/>
          <w:szCs w:val="19"/>
        </w:rPr>
        <w:t xml:space="preserve"> </w:t>
      </w:r>
      <w:r w:rsidR="00D077F7" w:rsidRPr="00D077F7">
        <w:rPr>
          <w:rFonts w:cs="Arial"/>
          <w:szCs w:val="19"/>
        </w:rPr>
        <w:t>s výnimkou tých častí, ktoré upravujú kontrolu nadlimitných zákaziek pred podpisom zmluvy zo strany ÚVO v zmysle § 169 ods. 2 ZVO.</w:t>
      </w:r>
    </w:p>
    <w:p w14:paraId="37D4DB52" w14:textId="72EC6B8A" w:rsidR="004A1434" w:rsidRPr="0073389C" w:rsidRDefault="007F4E20" w:rsidP="004A1434">
      <w:pPr>
        <w:spacing w:before="120" w:after="120" w:line="288" w:lineRule="auto"/>
        <w:jc w:val="both"/>
        <w:rPr>
          <w:rFonts w:cs="Arial"/>
          <w:szCs w:val="19"/>
        </w:rPr>
      </w:pPr>
      <w:r>
        <w:rPr>
          <w:rFonts w:cs="Arial"/>
          <w:szCs w:val="19"/>
        </w:rPr>
        <w:t>F</w:t>
      </w:r>
      <w:r w:rsidR="000E6C6C">
        <w:rPr>
          <w:rFonts w:cs="Arial"/>
          <w:szCs w:val="19"/>
        </w:rPr>
        <w:t>inančná</w:t>
      </w:r>
      <w:r w:rsidR="004A1434" w:rsidRPr="004A1434">
        <w:rPr>
          <w:rFonts w:cs="Arial"/>
          <w:szCs w:val="19"/>
        </w:rPr>
        <w:t xml:space="preserve"> kontrola VO sa považuje za ukončenú zaslaním</w:t>
      </w:r>
      <w:r w:rsidR="000E6C6C">
        <w:rPr>
          <w:rFonts w:cs="Arial"/>
          <w:szCs w:val="19"/>
        </w:rPr>
        <w:t xml:space="preserve"> </w:t>
      </w:r>
      <w:r w:rsidR="004A1434" w:rsidRPr="004A1434">
        <w:rPr>
          <w:rFonts w:cs="Arial"/>
          <w:szCs w:val="19"/>
        </w:rPr>
        <w:t>správy z kontroly VO prijímateľovi.</w:t>
      </w:r>
      <w:r w:rsidR="004A1434">
        <w:rPr>
          <w:rFonts w:cs="Arial"/>
          <w:szCs w:val="19"/>
        </w:rPr>
        <w:t xml:space="preserve"> </w:t>
      </w:r>
    </w:p>
    <w:p w14:paraId="7A55D313" w14:textId="6D33DB71"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 prípade nesúhlasu poskytovateľa zdržať sa uzatvorenia dodatku s úspešným dodávateľom.</w:t>
      </w:r>
    </w:p>
    <w:p w14:paraId="3117C3F3" w14:textId="0EDAAFD2" w:rsidR="009F4290" w:rsidRPr="0073389C" w:rsidRDefault="009F4290" w:rsidP="009D7F63">
      <w:pPr>
        <w:spacing w:before="120" w:after="120" w:line="288" w:lineRule="auto"/>
        <w:jc w:val="both"/>
      </w:pPr>
      <w:r w:rsidRPr="009F4290">
        <w:lastRenderedPageBreak/>
        <w:t xml:space="preserve">Pokiaľ prijímateľ plánuje upraviť existujúci zmluvný vzťah na základe priameho rokovacieho konania, je v tomto prípade povinný predložiť poskytovateľovi návrh príslušného oznámenia o </w:t>
      </w:r>
      <w:r w:rsidR="00D077F7" w:rsidRPr="00D077F7">
        <w:t>zámere uzavrieť zmluvu</w:t>
      </w:r>
      <w:r w:rsidRPr="009F4290">
        <w:t>. Až po kontrole tohto oznámenia a posúdení oprávnenosti použitia priameho rokovacieho konania je prijímateľ oprávnený začať realizovať tento postup. Po skončení procesov v rámci postupu priameho rokovacieho konania zasiela prijímateľ poskytovateľovi zápisnice z týchto rokovaní spolu s návrhom dodatku. Tento je ďalej predmetom kontroly poskytovateľa.</w:t>
      </w:r>
    </w:p>
    <w:p w14:paraId="7A55D314" w14:textId="07BE57D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14:paraId="6EF0B539" w14:textId="77777777" w:rsidR="009F4290" w:rsidRDefault="009F4290" w:rsidP="009D7F63">
      <w:pPr>
        <w:spacing w:before="120" w:after="120" w:line="288" w:lineRule="auto"/>
        <w:rPr>
          <w:b/>
        </w:rPr>
      </w:pPr>
    </w:p>
    <w:p w14:paraId="7A55D315" w14:textId="561C18EC" w:rsidR="009D7F63" w:rsidRPr="0073389C" w:rsidRDefault="009D7F63" w:rsidP="009D7F63">
      <w:pPr>
        <w:spacing w:before="120" w:after="120" w:line="288" w:lineRule="auto"/>
        <w:rPr>
          <w:b/>
        </w:rPr>
      </w:pPr>
      <w:r w:rsidRPr="0073389C">
        <w:rPr>
          <w:b/>
        </w:rPr>
        <w:t>f) Kontrola dodatkov –</w:t>
      </w:r>
      <w:r w:rsidR="00865602">
        <w:rPr>
          <w:b/>
        </w:rPr>
        <w:t xml:space="preserve"> </w:t>
      </w:r>
      <w:r w:rsidR="000E6C6C">
        <w:rPr>
          <w:b/>
        </w:rPr>
        <w:t xml:space="preserve">finančná </w:t>
      </w:r>
      <w:r w:rsidRPr="0073389C">
        <w:rPr>
          <w:b/>
        </w:rPr>
        <w:t>kontrola dodatku</w:t>
      </w:r>
      <w:r w:rsidR="004A1434">
        <w:rPr>
          <w:rFonts w:cs="Arial"/>
          <w:b/>
          <w:szCs w:val="19"/>
        </w:rPr>
        <w:t xml:space="preserve"> </w:t>
      </w:r>
      <w:r w:rsidR="004A1434" w:rsidRPr="004A1434">
        <w:rPr>
          <w:rFonts w:cs="Arial"/>
          <w:b/>
          <w:szCs w:val="19"/>
        </w:rPr>
        <w:t>k zmluve s úspešným uchádzačom</w:t>
      </w:r>
    </w:p>
    <w:p w14:paraId="7A55D316" w14:textId="60B83A1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106"/>
      </w:r>
      <w:r w:rsidR="00963E0D">
        <w:rPr>
          <w:rFonts w:cs="Arial"/>
          <w:szCs w:val="19"/>
        </w:rPr>
        <w:t xml:space="preserve"> </w:t>
      </w:r>
      <w:r w:rsidR="00963E0D" w:rsidRPr="00963E0D">
        <w:rPr>
          <w:rFonts w:cs="Arial"/>
          <w:szCs w:val="19"/>
        </w:rPr>
        <w:t>vo vzťahu k predmetnému typu kontroly VO</w:t>
      </w:r>
      <w:r w:rsidRPr="0073389C">
        <w:t xml:space="preserve">, najmä: </w:t>
      </w:r>
    </w:p>
    <w:p w14:paraId="7A55D317"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14:paraId="7CD4A940" w14:textId="77777777" w:rsidR="00963E0D" w:rsidRDefault="00963E0D" w:rsidP="00963E0D">
      <w:pPr>
        <w:pStyle w:val="Bulletslevel2"/>
        <w:ind w:left="567" w:hanging="283"/>
        <w:rPr>
          <w:rFonts w:cs="Arial"/>
          <w:szCs w:val="19"/>
          <w:lang w:val="sk-SK"/>
        </w:rPr>
      </w:pPr>
      <w:r w:rsidRPr="00CB6C96">
        <w:rPr>
          <w:rFonts w:cs="Arial"/>
          <w:szCs w:val="19"/>
          <w:lang w:val="sk-SK"/>
        </w:rPr>
        <w:t>čestné vyhlásenia o neprítomnosti konfliktu záujmov osôb zúčastňujúcich sa na procese VO</w:t>
      </w:r>
      <w:r>
        <w:rPr>
          <w:rFonts w:cs="Arial"/>
          <w:szCs w:val="19"/>
          <w:lang w:val="sk-SK"/>
        </w:rPr>
        <w:t>;</w:t>
      </w:r>
    </w:p>
    <w:p w14:paraId="6B990134" w14:textId="4C38CFD5"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uzavretí dodatku na zverejnenie v profile na stránke ÚVO;</w:t>
      </w:r>
    </w:p>
    <w:p w14:paraId="7A55D318" w14:textId="1D415562"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„printscreen-u“). </w:t>
      </w:r>
    </w:p>
    <w:p w14:paraId="7A55D319" w14:textId="6E755B61"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Po podpise dodatku VO 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zasiela prijímateľ tento dodatok poskytovateľovi na jeho „následnú ex-post kontrolu“. Na predkladanie takéhoto dodatku a na jeho kontrolu sa primerane vzťahujú pravidlá uvedené v bode d) tejto kapitoly. </w:t>
      </w:r>
    </w:p>
    <w:p w14:paraId="7C4EF135" w14:textId="77777777" w:rsidR="00AE02EE" w:rsidRPr="0073389C"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Pokiaľ prijímateľ predloží na kontrolu dodatok, </w:t>
      </w:r>
      <w:r w:rsidRPr="0073389C">
        <w:rPr>
          <w:b/>
        </w:rPr>
        <w:t>ktorý nebol predmetom kontroly</w:t>
      </w:r>
      <w:r w:rsidRPr="0073389C">
        <w:t xml:space="preserve"> </w:t>
      </w:r>
      <w:r>
        <w:rPr>
          <w:rFonts w:cs="Arial"/>
          <w:szCs w:val="19"/>
        </w:rPr>
        <w:t xml:space="preserve">VO </w:t>
      </w:r>
      <w:r w:rsidRPr="0073389C">
        <w:t xml:space="preserve">pred jeho podpisom zo strany poskytovateľa, môže byť toto konanie prijímateľa považované za podstatné porušenie zmluvy o NFP. </w:t>
      </w:r>
    </w:p>
    <w:p w14:paraId="7A55D31A" w14:textId="4C08814C"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Poskytovateľ vykoná kontrolu dodatku v lehote 7 pracovných dní</w:t>
      </w:r>
      <w:r w:rsidR="00AE02EE">
        <w:t xml:space="preserve"> od doručenia dokumentácie prijímateľom</w:t>
      </w:r>
      <w:r w:rsidRPr="0073389C">
        <w:t>.</w:t>
      </w:r>
    </w:p>
    <w:p w14:paraId="7A55D31C" w14:textId="744751C5" w:rsidR="009D7F63" w:rsidRPr="0073389C" w:rsidRDefault="009D7F63" w:rsidP="009D7F63">
      <w:pPr>
        <w:spacing w:before="120" w:after="120" w:line="288" w:lineRule="auto"/>
        <w:jc w:val="both"/>
      </w:pPr>
      <w:r w:rsidRPr="0073389C">
        <w:t xml:space="preserve">Pri kontrole dodatku, ktorý nebol predmetom kontroly </w:t>
      </w:r>
      <w:r w:rsidR="00963E0D">
        <w:rPr>
          <w:rFonts w:cs="Arial"/>
          <w:szCs w:val="19"/>
        </w:rPr>
        <w:t xml:space="preserve">VO </w:t>
      </w:r>
      <w:r w:rsidRPr="0073389C">
        <w:t xml:space="preserve">pred jeho podpisom   postupuje poskytovateľ primerane podľa pravidiel uvedených v kapitole „Štandardná ex-post VO“. Pokiaľ poskytovateľ pri kontrole tohto dodatku nezistí porušenie </w:t>
      </w:r>
      <w:r w:rsidR="001A42C2">
        <w:t>pravidiel</w:t>
      </w:r>
      <w:r w:rsidR="001A42C2" w:rsidRPr="0073389C">
        <w:t xml:space="preserve"> </w:t>
      </w:r>
      <w:r w:rsidRPr="0073389C">
        <w:t>a postupov VO, resp. porušenie pravidiel a ustanovení legislatívy SR a EÚ, predmetný dodatok schváli.</w:t>
      </w:r>
    </w:p>
    <w:p w14:paraId="3C540536" w14:textId="209FCE17" w:rsidR="00963E0D" w:rsidRPr="00963E0D" w:rsidRDefault="00963E0D" w:rsidP="00963E0D">
      <w:pPr>
        <w:spacing w:before="120" w:after="120" w:line="288" w:lineRule="auto"/>
        <w:jc w:val="both"/>
        <w:rPr>
          <w:rFonts w:cs="Arial"/>
          <w:szCs w:val="19"/>
        </w:rPr>
      </w:pPr>
      <w:r w:rsidRPr="00963E0D">
        <w:rPr>
          <w:rFonts w:cs="Arial"/>
          <w:szCs w:val="19"/>
        </w:rPr>
        <w:t xml:space="preserve">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w:t>
      </w:r>
      <w:r w:rsidR="001A42C2">
        <w:rPr>
          <w:rFonts w:cs="Arial"/>
          <w:szCs w:val="19"/>
        </w:rPr>
        <w:t>sa</w:t>
      </w:r>
      <w:r w:rsidRPr="00963E0D">
        <w:rPr>
          <w:rFonts w:cs="Arial"/>
          <w:szCs w:val="19"/>
        </w:rPr>
        <w:t xml:space="preserve"> lehota na výkon kontroly VO</w:t>
      </w:r>
      <w:r w:rsidR="001A42C2">
        <w:rPr>
          <w:rFonts w:cs="Arial"/>
          <w:szCs w:val="19"/>
        </w:rPr>
        <w:t xml:space="preserve"> prerušuje</w:t>
      </w:r>
      <w:r w:rsidRPr="00963E0D">
        <w:rPr>
          <w:rFonts w:cs="Arial"/>
          <w:szCs w:val="19"/>
        </w:rPr>
        <w:t xml:space="preserve">. Dňom nasledujúcim po dni doručenia vysvetlenia alebo doplnenia dokumentácie poskytovateľovi </w:t>
      </w:r>
      <w:r w:rsidR="001A42C2">
        <w:rPr>
          <w:rFonts w:cs="Arial"/>
          <w:szCs w:val="19"/>
        </w:rPr>
        <w:t>pokračuje</w:t>
      </w:r>
      <w:r w:rsidR="001A42C2" w:rsidRPr="00963E0D">
        <w:rPr>
          <w:rFonts w:cs="Arial"/>
          <w:szCs w:val="19"/>
        </w:rPr>
        <w:t xml:space="preserve"> plyn</w:t>
      </w:r>
      <w:r w:rsidR="001A42C2">
        <w:rPr>
          <w:rFonts w:cs="Arial"/>
          <w:szCs w:val="19"/>
        </w:rPr>
        <w:t>utie</w:t>
      </w:r>
      <w:r w:rsidRPr="00963E0D">
        <w:rPr>
          <w:rFonts w:cs="Arial"/>
          <w:szCs w:val="19"/>
        </w:rPr>
        <w:t xml:space="preserve"> lehot</w:t>
      </w:r>
      <w:r w:rsidR="001A42C2">
        <w:rPr>
          <w:rFonts w:cs="Arial"/>
          <w:szCs w:val="19"/>
        </w:rPr>
        <w:t>y</w:t>
      </w:r>
      <w:r w:rsidRPr="00963E0D">
        <w:rPr>
          <w:rFonts w:cs="Arial"/>
          <w:szCs w:val="19"/>
        </w:rPr>
        <w:t xml:space="preserve"> 7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7E58B62A" w14:textId="24ACFE4C" w:rsidR="00963E0D" w:rsidRPr="00963E0D" w:rsidRDefault="00963E0D" w:rsidP="00963E0D">
      <w:pPr>
        <w:spacing w:before="120" w:after="120" w:line="288" w:lineRule="auto"/>
        <w:jc w:val="both"/>
        <w:rPr>
          <w:rFonts w:cs="Arial"/>
          <w:szCs w:val="19"/>
        </w:rPr>
      </w:pPr>
      <w:r w:rsidRPr="00963E0D">
        <w:rPr>
          <w:rFonts w:cs="Arial"/>
          <w:szCs w:val="19"/>
        </w:rPr>
        <w:lastRenderedPageBreak/>
        <w:t>Ak poskytovateľ</w:t>
      </w:r>
      <w:r w:rsidRPr="00963E0D" w:rsidDel="006526CF">
        <w:rPr>
          <w:rFonts w:cs="Arial"/>
          <w:szCs w:val="19"/>
        </w:rPr>
        <w:t xml:space="preserve"> </w:t>
      </w:r>
      <w:r w:rsidRPr="00963E0D">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 </w:t>
      </w:r>
    </w:p>
    <w:p w14:paraId="2C516963" w14:textId="2DB1FB02" w:rsidR="00963E0D" w:rsidRPr="00963E0D" w:rsidRDefault="00963E0D" w:rsidP="00963E0D">
      <w:pPr>
        <w:spacing w:before="120" w:after="120" w:line="288" w:lineRule="auto"/>
        <w:jc w:val="both"/>
        <w:rPr>
          <w:rFonts w:cs="Arial"/>
          <w:szCs w:val="19"/>
        </w:rPr>
      </w:pPr>
      <w:r w:rsidRPr="00963E0D">
        <w:rPr>
          <w:rFonts w:cs="Arial"/>
          <w:szCs w:val="19"/>
        </w:rPr>
        <w:t xml:space="preserve"> V prípade zistenia porušenia </w:t>
      </w:r>
      <w:r w:rsidR="001A42C2">
        <w:rPr>
          <w:rFonts w:cs="Arial"/>
          <w:szCs w:val="19"/>
        </w:rPr>
        <w:t>pravidiel</w:t>
      </w:r>
      <w:r w:rsidR="001A42C2" w:rsidRPr="00963E0D">
        <w:rPr>
          <w:rFonts w:cs="Arial"/>
          <w:szCs w:val="19"/>
        </w:rPr>
        <w:t xml:space="preserve"> </w:t>
      </w:r>
      <w:r w:rsidRPr="00963E0D">
        <w:rPr>
          <w:rFonts w:cs="Arial"/>
          <w:szCs w:val="19"/>
        </w:rPr>
        <w:t xml:space="preserve">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14:paraId="4A44C5D1" w14:textId="634CEDEA" w:rsidR="00963E0D" w:rsidRPr="00963E0D" w:rsidRDefault="007F4E20" w:rsidP="00963E0D">
      <w:pPr>
        <w:spacing w:before="120" w:after="120" w:line="288" w:lineRule="auto"/>
        <w:jc w:val="both"/>
        <w:rPr>
          <w:rFonts w:cs="Arial"/>
          <w:szCs w:val="19"/>
        </w:rPr>
      </w:pPr>
      <w:r>
        <w:rPr>
          <w:rFonts w:cs="Arial"/>
          <w:szCs w:val="19"/>
        </w:rPr>
        <w:t>F</w:t>
      </w:r>
      <w:r w:rsidR="000E6C6C">
        <w:rPr>
          <w:rFonts w:cs="Arial"/>
          <w:szCs w:val="19"/>
        </w:rPr>
        <w:t xml:space="preserve">inančná </w:t>
      </w:r>
      <w:r w:rsidR="00963E0D" w:rsidRPr="00963E0D">
        <w:rPr>
          <w:rFonts w:cs="Arial"/>
          <w:szCs w:val="19"/>
        </w:rPr>
        <w:t>kontrola VO sa považuje za ukončenú zaslaním správy z kontroly VO prijímateľovi.</w:t>
      </w:r>
    </w:p>
    <w:p w14:paraId="1BAAFE7C" w14:textId="1FF74D7A" w:rsidR="00963E0D" w:rsidRPr="00963E0D" w:rsidRDefault="00963E0D" w:rsidP="00963E0D">
      <w:pPr>
        <w:spacing w:before="120" w:after="120" w:line="288" w:lineRule="auto"/>
        <w:jc w:val="both"/>
        <w:rPr>
          <w:rFonts w:cs="Arial"/>
          <w:szCs w:val="19"/>
        </w:rPr>
      </w:pPr>
      <w:r w:rsidRPr="00963E0D">
        <w:rPr>
          <w:rFonts w:cs="Arial"/>
          <w:szCs w:val="19"/>
        </w:rPr>
        <w:t xml:space="preserve">Ak poskytovateľ pri kontrole dodatku zistí porušenie </w:t>
      </w:r>
      <w:r w:rsidR="001A42C2">
        <w:rPr>
          <w:rFonts w:cs="Arial"/>
          <w:szCs w:val="19"/>
        </w:rPr>
        <w:t>pravidiel</w:t>
      </w:r>
      <w:r w:rsidR="001A42C2" w:rsidRPr="00963E0D">
        <w:rPr>
          <w:rFonts w:cs="Arial"/>
          <w:szCs w:val="19"/>
        </w:rPr>
        <w:t xml:space="preserve"> </w:t>
      </w:r>
      <w:r w:rsidRPr="00963E0D">
        <w:rPr>
          <w:rFonts w:cs="Arial"/>
          <w:szCs w:val="19"/>
        </w:rPr>
        <w:t>a postupov VO, resp. porušenie pravidiel a ustanovení legislatívy SR a EÚ, pričom rozsah a závažnosť týchto zistení má taký charakter, že mali alebo mohli mať vplyv na výsledok VO, v tomto prípade:</w:t>
      </w:r>
    </w:p>
    <w:p w14:paraId="09F1AB13" w14:textId="77777777" w:rsidR="00963E0D" w:rsidRPr="00963E0D" w:rsidRDefault="00963E0D" w:rsidP="00151D4D">
      <w:pPr>
        <w:pStyle w:val="Odsekzoznamu"/>
        <w:numPr>
          <w:ilvl w:val="0"/>
          <w:numId w:val="85"/>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14:paraId="173CAB15" w14:textId="19502591" w:rsidR="00963E0D" w:rsidRPr="00963E0D" w:rsidRDefault="00963E0D" w:rsidP="00151D4D">
      <w:pPr>
        <w:pStyle w:val="Odsekzoznamu"/>
        <w:numPr>
          <w:ilvl w:val="0"/>
          <w:numId w:val="85"/>
        </w:numPr>
        <w:spacing w:before="120" w:after="120" w:line="288" w:lineRule="auto"/>
        <w:jc w:val="both"/>
        <w:rPr>
          <w:rFonts w:cs="Arial"/>
          <w:szCs w:val="19"/>
        </w:rPr>
      </w:pPr>
      <w:r w:rsidRPr="00963E0D">
        <w:rPr>
          <w:rFonts w:cs="Arial"/>
          <w:szCs w:val="19"/>
        </w:rPr>
        <w:t xml:space="preserve">postupuje podľa metodického pokynu CKO č. 5 k určovaniu finančných opráv, ktoré má riadiaci orgán uplatňovať pri nedodržaní pravidiel a postupov verejného obstarávania, ktorý upravuje postup pri určení </w:t>
      </w:r>
      <w:r w:rsidR="00EF596F" w:rsidRPr="00EF596F">
        <w:rPr>
          <w:rFonts w:cs="Arial"/>
          <w:szCs w:val="19"/>
        </w:rPr>
        <w:t>finančných opráv pri nedodržaní pravidiel a postupov</w:t>
      </w:r>
      <w:r w:rsidR="00EF596F" w:rsidRPr="00EF596F" w:rsidDel="00EF596F">
        <w:rPr>
          <w:rFonts w:cs="Arial"/>
          <w:szCs w:val="19"/>
        </w:rPr>
        <w:t xml:space="preserve"> </w:t>
      </w:r>
      <w:r w:rsidRPr="00963E0D">
        <w:rPr>
          <w:rFonts w:cs="Arial"/>
          <w:szCs w:val="19"/>
        </w:rPr>
        <w:t xml:space="preserve">VO. </w:t>
      </w:r>
    </w:p>
    <w:p w14:paraId="579D51DE" w14:textId="1F2C599C" w:rsidR="00963E0D" w:rsidRPr="0073389C" w:rsidRDefault="00963E0D" w:rsidP="00963E0D">
      <w:pPr>
        <w:spacing w:before="120" w:after="120" w:line="288" w:lineRule="auto"/>
        <w:jc w:val="both"/>
        <w:rPr>
          <w:rFonts w:cs="Arial"/>
          <w:szCs w:val="19"/>
        </w:rPr>
      </w:pPr>
      <w:r w:rsidRPr="00963E0D">
        <w:rPr>
          <w:rFonts w:cs="Arial"/>
          <w:szCs w:val="19"/>
        </w:rPr>
        <w:t>Nepripustenie do financovania znamená, že všetky výdavky v prípade, že budú zahrnuté v ŽoP, vychádzajúce z realizácie výsledku daného VO, budú zo strany poskytovateľa, označené ako neoprávnené. Rozhodnutie poskytovateľa, či bude postupovať podľa prvej alebo druhej odrážky predchádzajúceho odseku závisí závažnosti  zisten</w:t>
      </w:r>
      <w:r w:rsidR="001A42C2">
        <w:rPr>
          <w:rFonts w:cs="Arial"/>
          <w:szCs w:val="19"/>
        </w:rPr>
        <w:t>ých</w:t>
      </w:r>
      <w:r w:rsidRPr="00963E0D">
        <w:rPr>
          <w:rFonts w:cs="Arial"/>
          <w:szCs w:val="19"/>
        </w:rPr>
        <w:t xml:space="preserve"> nedostatkov.</w:t>
      </w:r>
    </w:p>
    <w:p w14:paraId="7A55D31E" w14:textId="244125F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963E0D" w:rsidRPr="00963E0D">
        <w:rPr>
          <w:rFonts w:cs="Arial"/>
          <w:color w:val="DBE5F1" w:themeColor="accent1" w:themeTint="33"/>
          <w:szCs w:val="19"/>
        </w:rPr>
        <w:t xml:space="preserve"> </w:t>
      </w:r>
      <w:r w:rsidR="00963E0D" w:rsidRPr="00963E0D">
        <w:rPr>
          <w:rFonts w:cs="Arial"/>
          <w:szCs w:val="19"/>
        </w:rPr>
        <w:t xml:space="preserve">k určovaniu finančných opráv, ktoré má riadiaci orgán uplatňovať pri nedodržaní pravidiel a postupov verejného obstarávania. </w:t>
      </w:r>
      <w:r w:rsidR="00963E0D">
        <w:rPr>
          <w:rFonts w:cs="Arial"/>
          <w:szCs w:val="19"/>
        </w:rPr>
        <w:t xml:space="preserve"> </w:t>
      </w:r>
      <w:r w:rsidRPr="0073389C">
        <w:t xml:space="preserve">. </w:t>
      </w:r>
    </w:p>
    <w:p w14:paraId="3D65D487" w14:textId="2D676E6B" w:rsidR="00963E0D" w:rsidRDefault="00963E0D" w:rsidP="00963E0D">
      <w:pPr>
        <w:spacing w:before="120" w:after="120" w:line="288" w:lineRule="auto"/>
        <w:jc w:val="both"/>
        <w:rPr>
          <w:rFonts w:cs="Arial"/>
          <w:szCs w:val="19"/>
        </w:rPr>
      </w:pPr>
    </w:p>
    <w:p w14:paraId="646DFB88" w14:textId="77777777" w:rsidR="007D11DA" w:rsidRPr="00697E52" w:rsidRDefault="00963E0D" w:rsidP="007D11DA">
      <w:pPr>
        <w:tabs>
          <w:tab w:val="left" w:pos="1014"/>
        </w:tabs>
        <w:spacing w:before="120" w:after="120" w:line="288" w:lineRule="auto"/>
        <w:jc w:val="both"/>
        <w:rPr>
          <w:b/>
        </w:rPr>
      </w:pPr>
      <w:r w:rsidRPr="00963E0D">
        <w:rPr>
          <w:rFonts w:cs="Arial"/>
          <w:b/>
          <w:szCs w:val="19"/>
        </w:rPr>
        <w:t xml:space="preserve">g)  </w:t>
      </w:r>
      <w:r w:rsidR="007D11DA" w:rsidRPr="00697E52">
        <w:rPr>
          <w:b/>
        </w:rPr>
        <w:t>Kontrola čiastkových zákaziek zadávaných na základe rámcových dohôd</w:t>
      </w:r>
    </w:p>
    <w:p w14:paraId="6A576B24" w14:textId="77777777" w:rsidR="007D11DA" w:rsidRDefault="007D11DA" w:rsidP="007D11DA">
      <w:pPr>
        <w:tabs>
          <w:tab w:val="left" w:pos="1014"/>
        </w:tabs>
        <w:spacing w:before="120" w:after="120" w:line="288" w:lineRule="auto"/>
        <w:jc w:val="both"/>
      </w:pPr>
      <w:r>
        <w:t>Predmetom kontroly je každá čiastková zmluva uzavretá z rámcovej dohody, na základe ktorej Prijímateľ nadobúda tovary/služby/stavebné práce, ktoré budú financované z prostriedkov NFP.</w:t>
      </w:r>
    </w:p>
    <w:p w14:paraId="36B64302" w14:textId="77777777" w:rsidR="007D11DA" w:rsidRDefault="007D11DA" w:rsidP="007D11DA">
      <w:pPr>
        <w:tabs>
          <w:tab w:val="left" w:pos="1014"/>
        </w:tabs>
        <w:spacing w:before="120" w:after="120" w:line="288" w:lineRule="auto"/>
        <w:jc w:val="both"/>
      </w:pPr>
      <w:r>
        <w:t xml:space="preserve">Rámcové dohody sa podľa § 83 ods. 5 ZVO delia na rámcové dohody bez opätovného otvárania súťaže (tzv. uzavreté rámcové dohody) a s opätovným otváraním súťaže (tzv. otvorené rámcové dohody). </w:t>
      </w:r>
    </w:p>
    <w:p w14:paraId="7B27E600" w14:textId="77777777" w:rsidR="00F84F81" w:rsidRPr="00F84F81" w:rsidRDefault="00F84F81" w:rsidP="00F84F81">
      <w:pPr>
        <w:tabs>
          <w:tab w:val="left" w:pos="1014"/>
        </w:tabs>
        <w:spacing w:before="120" w:after="120" w:line="288" w:lineRule="auto"/>
        <w:jc w:val="both"/>
      </w:pPr>
      <w:r w:rsidRPr="00F84F81">
        <w:t>Finančná kontrola čiastkových zákaziek zadávaných na základe rámcových dohôd  sa vykoná podľa verzie Príručky pre prijímateľa účinnej v čase predloženia čiastkových zákaziek zadávaných na základe rámcových dohôd za účelom výkonu finančnej kontroly poskytovateľovi so zohľadnením zákona o verejnom obstarávaní účinného v čase odoslania oznámenia o vyhlásení verejného obstarávania, výzvy na predkladanie ponúk do Vestníka ÚVO na zverejnenie.</w:t>
      </w:r>
    </w:p>
    <w:p w14:paraId="44AF7913" w14:textId="77777777" w:rsidR="00F84F81" w:rsidRPr="00F84F81" w:rsidRDefault="00F84F81" w:rsidP="00F84F81">
      <w:pPr>
        <w:tabs>
          <w:tab w:val="left" w:pos="1014"/>
        </w:tabs>
        <w:spacing w:before="120" w:after="120" w:line="288" w:lineRule="auto"/>
        <w:jc w:val="both"/>
      </w:pPr>
      <w:r w:rsidRPr="00F84F81">
        <w:t xml:space="preserve">Poskytovateľ vykonáva kontrolu čiastkových zmlúv ako: </w:t>
      </w:r>
    </w:p>
    <w:p w14:paraId="1AC4971C" w14:textId="77777777" w:rsidR="00F84F81" w:rsidRPr="00F84F81" w:rsidRDefault="00F84F81" w:rsidP="00F84F81">
      <w:pPr>
        <w:numPr>
          <w:ilvl w:val="0"/>
          <w:numId w:val="102"/>
        </w:numPr>
        <w:tabs>
          <w:tab w:val="left" w:pos="1014"/>
        </w:tabs>
        <w:spacing w:before="120" w:after="120" w:line="288" w:lineRule="auto"/>
        <w:jc w:val="both"/>
      </w:pPr>
      <w:r w:rsidRPr="00F84F81">
        <w:t>druhú ex-ante kontrolu,</w:t>
      </w:r>
    </w:p>
    <w:p w14:paraId="02E5D269" w14:textId="77777777" w:rsidR="00F84F81" w:rsidRPr="00F84F81" w:rsidRDefault="00F84F81" w:rsidP="00F84F81">
      <w:pPr>
        <w:numPr>
          <w:ilvl w:val="0"/>
          <w:numId w:val="102"/>
        </w:numPr>
        <w:tabs>
          <w:tab w:val="left" w:pos="1014"/>
        </w:tabs>
        <w:spacing w:before="120" w:after="120" w:line="288" w:lineRule="auto"/>
        <w:jc w:val="both"/>
      </w:pPr>
      <w:r w:rsidRPr="00F84F81">
        <w:t>následnú ex-post kontrolu alebo</w:t>
      </w:r>
    </w:p>
    <w:p w14:paraId="45C5B354" w14:textId="77777777" w:rsidR="00F84F81" w:rsidRPr="00F84F81" w:rsidRDefault="00F84F81" w:rsidP="00F84F81">
      <w:pPr>
        <w:numPr>
          <w:ilvl w:val="0"/>
          <w:numId w:val="102"/>
        </w:numPr>
        <w:tabs>
          <w:tab w:val="left" w:pos="1014"/>
        </w:tabs>
        <w:spacing w:before="120" w:after="120" w:line="288" w:lineRule="auto"/>
        <w:jc w:val="both"/>
      </w:pPr>
      <w:r w:rsidRPr="00F84F81">
        <w:t>štandardnú ex-post kontrolu.</w:t>
      </w:r>
    </w:p>
    <w:p w14:paraId="09357208" w14:textId="77777777" w:rsidR="007D11DA" w:rsidRPr="00C12A2D" w:rsidRDefault="007D11DA" w:rsidP="007D11DA">
      <w:pPr>
        <w:tabs>
          <w:tab w:val="left" w:pos="1014"/>
        </w:tabs>
        <w:spacing w:before="120" w:after="120" w:line="288" w:lineRule="auto"/>
        <w:jc w:val="both"/>
      </w:pPr>
      <w:r w:rsidRPr="00C12A2D">
        <w:lastRenderedPageBreak/>
        <w:t>Nižšie uvedené členenie rámcových dohôd sa posudzuje podľa finančného limitu vzťahujúceho sa podľa ZVO na osobu, ktorá predmetné VO uskutočnila.</w:t>
      </w:r>
    </w:p>
    <w:p w14:paraId="62644943" w14:textId="77777777" w:rsidR="007D11DA" w:rsidRDefault="007D11DA" w:rsidP="007D11DA">
      <w:pPr>
        <w:tabs>
          <w:tab w:val="left" w:pos="1014"/>
        </w:tabs>
        <w:spacing w:before="120" w:after="120" w:line="288" w:lineRule="auto"/>
        <w:jc w:val="both"/>
      </w:pPr>
    </w:p>
    <w:p w14:paraId="3C5B7D8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r w:rsidRPr="00697E52">
        <w:rPr>
          <w:b/>
          <w:i/>
        </w:rPr>
        <w:t xml:space="preserve">Odporúčanie pre prijímateľa: </w:t>
      </w:r>
      <w:r w:rsidRPr="00697E52">
        <w:t>Prijímateľ čiastkovú zmluvu predkladá na kontrolu Poskytovateľovi až po ukončení kontroly verejného obstarávania, výsledkom ktorého je uzavretie rámcovej dohody, na základe ktorej sa čiastková zmluva zadáva.</w:t>
      </w:r>
      <w:r w:rsidRPr="00697E52">
        <w:rPr>
          <w:b/>
          <w:i/>
        </w:rPr>
        <w:t xml:space="preserve">   </w:t>
      </w:r>
    </w:p>
    <w:p w14:paraId="1CECB835" w14:textId="77777777" w:rsidR="007D11DA" w:rsidRDefault="007D11DA" w:rsidP="007D11DA">
      <w:pPr>
        <w:tabs>
          <w:tab w:val="left" w:pos="1014"/>
        </w:tabs>
        <w:spacing w:before="120" w:after="120" w:line="288" w:lineRule="auto"/>
        <w:jc w:val="both"/>
      </w:pPr>
    </w:p>
    <w:p w14:paraId="40639A40"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zmluva zadala. </w:t>
      </w:r>
    </w:p>
    <w:p w14:paraId="482170A7" w14:textId="77777777" w:rsidR="007D11DA" w:rsidRDefault="007D11DA" w:rsidP="007D11DA">
      <w:pPr>
        <w:tabs>
          <w:tab w:val="left" w:pos="1014"/>
        </w:tabs>
        <w:spacing w:before="120" w:after="120" w:line="288" w:lineRule="auto"/>
        <w:jc w:val="both"/>
      </w:pPr>
    </w:p>
    <w:p w14:paraId="45EB839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Prijímateľ je povinný do rámcových dohôd s úspešnými uchádzačmi uvádzať všetky povinné náležitosti vyplývajúce z § </w:t>
      </w:r>
      <w:r>
        <w:t>43 ods. 13 až 15</w:t>
      </w:r>
      <w:r w:rsidRPr="00697E52">
        <w:t xml:space="preserve"> ZVO a § </w:t>
      </w:r>
      <w:r>
        <w:t xml:space="preserve">83 </w:t>
      </w:r>
      <w:r w:rsidRPr="00697E52">
        <w:t>ZVO (najmä povinnosť uvádzania možnosti výpovede z dôvodov uvedených v predmetných ustanoveniach ZVO a pravidlá zadávania čiastkových zákaziek z rámcových dohôd).</w:t>
      </w:r>
    </w:p>
    <w:p w14:paraId="77253324" w14:textId="77777777" w:rsidR="007D11DA" w:rsidRDefault="007D11DA" w:rsidP="007D11DA">
      <w:pPr>
        <w:tabs>
          <w:tab w:val="left" w:pos="1014"/>
        </w:tabs>
        <w:spacing w:before="120" w:after="120" w:line="288" w:lineRule="auto"/>
        <w:jc w:val="both"/>
      </w:pPr>
    </w:p>
    <w:p w14:paraId="025ECB4B" w14:textId="0174A8F7" w:rsidR="008F2958" w:rsidRDefault="008F2958" w:rsidP="007D11DA">
      <w:pPr>
        <w:tabs>
          <w:tab w:val="left" w:pos="1014"/>
        </w:tabs>
        <w:spacing w:before="120" w:after="120" w:line="288" w:lineRule="auto"/>
        <w:jc w:val="both"/>
      </w:pPr>
      <w:r w:rsidRPr="008F2958">
        <w:t>Pod pojmom „hodnota čiastkovej zákazky“ sa rozumie hodnota čiastkovej zákazky v eur bez DPH, ktorá bude/je predmetom čiastkovej zmluvy alebo objednávky.</w:t>
      </w:r>
    </w:p>
    <w:p w14:paraId="2B8029FD" w14:textId="77777777" w:rsidR="008F2958" w:rsidRDefault="008F2958" w:rsidP="007D11DA">
      <w:pPr>
        <w:tabs>
          <w:tab w:val="left" w:pos="1014"/>
        </w:tabs>
        <w:spacing w:before="120" w:after="120" w:line="288" w:lineRule="auto"/>
        <w:jc w:val="both"/>
      </w:pPr>
    </w:p>
    <w:p w14:paraId="6927D7BF" w14:textId="77777777" w:rsidR="007D11DA" w:rsidRPr="00697E52" w:rsidRDefault="007D11DA" w:rsidP="00DD30A9">
      <w:pPr>
        <w:pStyle w:val="Odsekzoznamu"/>
        <w:numPr>
          <w:ilvl w:val="0"/>
          <w:numId w:val="90"/>
        </w:numPr>
        <w:spacing w:after="120" w:line="288" w:lineRule="auto"/>
        <w:jc w:val="both"/>
        <w:rPr>
          <w:b/>
        </w:rPr>
      </w:pPr>
      <w:r w:rsidRPr="00697E52">
        <w:rPr>
          <w:b/>
        </w:rPr>
        <w:t>Uzavreté rámcové dohody</w:t>
      </w:r>
    </w:p>
    <w:p w14:paraId="7A88D69F" w14:textId="77777777" w:rsidR="006B360C" w:rsidRPr="00697E52" w:rsidRDefault="006B360C" w:rsidP="00DD30A9">
      <w:pPr>
        <w:pStyle w:val="Odsekzoznamu"/>
        <w:spacing w:after="120" w:line="288" w:lineRule="auto"/>
        <w:jc w:val="both"/>
        <w:rPr>
          <w:b/>
        </w:rPr>
      </w:pPr>
    </w:p>
    <w:p w14:paraId="09FBC33D" w14:textId="4FBE22B3" w:rsidR="007D11DA" w:rsidRPr="005E0D17" w:rsidRDefault="007D11DA" w:rsidP="00DD30A9">
      <w:pPr>
        <w:pStyle w:val="Odsekzoznamu"/>
        <w:numPr>
          <w:ilvl w:val="0"/>
          <w:numId w:val="129"/>
        </w:numPr>
        <w:spacing w:after="120" w:line="288" w:lineRule="auto"/>
        <w:ind w:left="284"/>
        <w:jc w:val="both"/>
        <w:rPr>
          <w:b/>
        </w:rPr>
      </w:pPr>
      <w:r w:rsidRPr="005E0D17">
        <w:rPr>
          <w:b/>
        </w:rPr>
        <w:t xml:space="preserve">Čiastková zmluva, ktorej hodnota je rovnaká alebo vyššia ako finančný limit </w:t>
      </w:r>
      <w:r w:rsidR="008F2958" w:rsidRPr="005E0D17">
        <w:rPr>
          <w:b/>
        </w:rPr>
        <w:t>pre nadlimitnú zákazku  v závislosti od typu obstarávajúceho subjektu a predmetu zákazky</w:t>
      </w:r>
    </w:p>
    <w:p w14:paraId="1A7DAB57" w14:textId="70593182"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8F2958">
        <w:t>(druhá ex-ante kontrola)</w:t>
      </w:r>
      <w:r>
        <w:t>aj po uzatvorení čiastkovej zmluvy (resp. zadaní a akceptácii objednávky) s úspešným uchádzačom</w:t>
      </w:r>
      <w:r w:rsidR="008F2958">
        <w:t xml:space="preserve"> (následná ex-post kontrola, resp. štandardná ex-post kontrola)</w:t>
      </w:r>
      <w:r>
        <w:t>.</w:t>
      </w:r>
    </w:p>
    <w:p w14:paraId="6222FA93"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w:t>
      </w:r>
    </w:p>
    <w:p w14:paraId="72F3CEAA" w14:textId="77777777" w:rsidR="007D11DA" w:rsidRDefault="007D11DA" w:rsidP="007D11DA">
      <w:pPr>
        <w:tabs>
          <w:tab w:val="left" w:pos="1014"/>
        </w:tabs>
        <w:spacing w:before="120" w:after="120" w:line="288" w:lineRule="auto"/>
        <w:jc w:val="both"/>
      </w:pPr>
      <w:r>
        <w:t xml:space="preserve">Predmetom kontroly pred podpisom čiastkovej zmluvy a po podpise čiastkovej zmluvy s dodávateľom, vykonávanej Poskytovateľom sú: </w:t>
      </w:r>
    </w:p>
    <w:p w14:paraId="0E4C33DE" w14:textId="77777777" w:rsidR="007D11DA" w:rsidRDefault="007D11DA" w:rsidP="00151D4D">
      <w:pPr>
        <w:pStyle w:val="Odsekzoznamu"/>
        <w:numPr>
          <w:ilvl w:val="0"/>
          <w:numId w:val="91"/>
        </w:numPr>
        <w:tabs>
          <w:tab w:val="left" w:pos="1014"/>
        </w:tabs>
        <w:spacing w:before="120" w:after="120" w:line="288" w:lineRule="auto"/>
        <w:jc w:val="both"/>
      </w:pPr>
      <w:r>
        <w:t xml:space="preserve">čiastkové zmluvy (resp. objednávky) uzatvárané na základe rámcových dohôd bez opätovného otvárania súťaže a </w:t>
      </w:r>
    </w:p>
    <w:p w14:paraId="1C6E728A" w14:textId="77777777" w:rsidR="007D11DA" w:rsidRDefault="007D11DA" w:rsidP="00151D4D">
      <w:pPr>
        <w:pStyle w:val="Odsekzoznamu"/>
        <w:numPr>
          <w:ilvl w:val="0"/>
          <w:numId w:val="91"/>
        </w:numPr>
        <w:tabs>
          <w:tab w:val="left" w:pos="1014"/>
        </w:tabs>
        <w:spacing w:before="120" w:after="120" w:line="288" w:lineRule="auto"/>
        <w:jc w:val="both"/>
      </w:pPr>
      <w:r>
        <w:t xml:space="preserve">postup vedúci k uzatvoreniu čiastkových zmlúv na základe rámcovej dohody s jedným alebo s viacerými uchádzačmi. </w:t>
      </w:r>
    </w:p>
    <w:p w14:paraId="571B7F5E" w14:textId="612990E8" w:rsidR="007D11DA" w:rsidRDefault="007D11DA" w:rsidP="007D11DA">
      <w:pPr>
        <w:tabs>
          <w:tab w:val="left" w:pos="1014"/>
        </w:tabs>
        <w:spacing w:before="120" w:after="120" w:line="288" w:lineRule="auto"/>
        <w:jc w:val="both"/>
      </w:pPr>
      <w:r>
        <w:t>Poskytovateľ vykoná kontrolu pred podpisom čiastkovej zmluvy v lehote 20 pracovných dní od doručenia dokumentácie prijímateľom</w:t>
      </w:r>
      <w:r w:rsidR="008F2958">
        <w:t>,</w:t>
      </w:r>
      <w:r w:rsidR="008F2958" w:rsidRPr="008F2958">
        <w:t xml:space="preserve"> resp. 15 pracovných dní od doručenia právoplatného rozhodnutia ÚVO</w:t>
      </w:r>
      <w:r>
        <w:t>.</w:t>
      </w:r>
    </w:p>
    <w:p w14:paraId="7D1F8A25" w14:textId="77777777" w:rsidR="00721741" w:rsidRPr="00721741" w:rsidRDefault="00721741" w:rsidP="00721741">
      <w:pPr>
        <w:tabs>
          <w:tab w:val="left" w:pos="1014"/>
        </w:tabs>
        <w:spacing w:before="120" w:after="120" w:line="288" w:lineRule="auto"/>
        <w:jc w:val="both"/>
      </w:pPr>
      <w:r w:rsidRPr="00721741">
        <w:t xml:space="preserve">Pri druhej ex-ante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54F21529" w14:textId="3E039C56"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14:paraId="6622A1D4" w14:textId="46A914B1" w:rsidR="007D11DA" w:rsidRDefault="007D11DA" w:rsidP="007D11DA">
      <w:pPr>
        <w:tabs>
          <w:tab w:val="left" w:pos="1014"/>
        </w:tabs>
        <w:spacing w:before="120" w:after="120" w:line="288" w:lineRule="auto"/>
        <w:jc w:val="both"/>
      </w:pPr>
      <w:r>
        <w:lastRenderedPageBreak/>
        <w:t>Kontrolu po podpise čiastkovej zmluvy vykoná Poskytovateľ v lehote 7 pracovných dní.</w:t>
      </w:r>
    </w:p>
    <w:p w14:paraId="38035FC9" w14:textId="77777777" w:rsidR="006B360C" w:rsidRDefault="006B360C" w:rsidP="007D11DA">
      <w:pPr>
        <w:tabs>
          <w:tab w:val="left" w:pos="1014"/>
        </w:tabs>
        <w:spacing w:before="120" w:after="120" w:line="288" w:lineRule="auto"/>
        <w:jc w:val="both"/>
      </w:pPr>
    </w:p>
    <w:p w14:paraId="7FE9586B" w14:textId="4C461746" w:rsidR="007D11DA" w:rsidRPr="005E0D17" w:rsidRDefault="007D11DA" w:rsidP="00DD30A9">
      <w:pPr>
        <w:pStyle w:val="Odsekzoznamu"/>
        <w:numPr>
          <w:ilvl w:val="0"/>
          <w:numId w:val="129"/>
        </w:numPr>
        <w:spacing w:before="120" w:after="120" w:line="288" w:lineRule="auto"/>
        <w:ind w:left="426"/>
        <w:jc w:val="both"/>
        <w:rPr>
          <w:b/>
        </w:rPr>
      </w:pPr>
      <w:r w:rsidRPr="005E0D17">
        <w:rPr>
          <w:b/>
        </w:rPr>
        <w:t xml:space="preserve">Čiastková zmluva, ktorej hodnota je nižšia ako finančný limit </w:t>
      </w:r>
      <w:r w:rsidR="00721741" w:rsidRPr="005E0D17">
        <w:rPr>
          <w:b/>
        </w:rPr>
        <w:t>pre nadlimitnú zákazku v závislosti od typu obstarávajúceho subjektu a predmetu zákazky</w:t>
      </w:r>
      <w:r w:rsidRPr="005E0D17">
        <w:rPr>
          <w:b/>
        </w:rPr>
        <w:t xml:space="preserve"> </w:t>
      </w:r>
    </w:p>
    <w:p w14:paraId="1FF4E984" w14:textId="37F7C800" w:rsidR="007D11DA" w:rsidRDefault="007D11DA" w:rsidP="007D11DA">
      <w:pPr>
        <w:tabs>
          <w:tab w:val="left" w:pos="1014"/>
        </w:tabs>
        <w:spacing w:before="120" w:after="120" w:line="288" w:lineRule="auto"/>
        <w:jc w:val="both"/>
      </w:pPr>
      <w:r>
        <w:t>Poskytovateľ kontroluje postup zadávania čiastkových zákaziek z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xml:space="preserve">, pričom táto čiastková zmluva je už platná a  účinná.  </w:t>
      </w:r>
    </w:p>
    <w:p w14:paraId="11AF376F"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w:t>
      </w:r>
    </w:p>
    <w:p w14:paraId="19C935AD" w14:textId="77777777" w:rsidR="007D11DA" w:rsidRDefault="007D11DA" w:rsidP="007D11DA">
      <w:pPr>
        <w:tabs>
          <w:tab w:val="left" w:pos="1014"/>
        </w:tabs>
        <w:spacing w:before="120" w:after="120" w:line="288" w:lineRule="auto"/>
        <w:jc w:val="both"/>
      </w:pPr>
      <w:r>
        <w:t xml:space="preserve">Predmetom kontroly po podpise čiastkovej zmluvy s dodávateľom, vykonávanej Poskytovateľom sú: </w:t>
      </w:r>
    </w:p>
    <w:p w14:paraId="571CFBFF" w14:textId="77777777" w:rsidR="007D11DA" w:rsidRDefault="007D11DA" w:rsidP="00151D4D">
      <w:pPr>
        <w:pStyle w:val="Odsekzoznamu"/>
        <w:numPr>
          <w:ilvl w:val="0"/>
          <w:numId w:val="91"/>
        </w:numPr>
        <w:tabs>
          <w:tab w:val="left" w:pos="1014"/>
        </w:tabs>
        <w:spacing w:before="120" w:after="120" w:line="288" w:lineRule="auto"/>
        <w:jc w:val="both"/>
      </w:pPr>
      <w:r>
        <w:t xml:space="preserve">čiastkové zmluvy (resp. objednávky) uzatvárané na základe rámcových dohôd bez opätovného otvárania súťaže a </w:t>
      </w:r>
    </w:p>
    <w:p w14:paraId="0DFC50CA" w14:textId="77777777" w:rsidR="007D11DA" w:rsidRDefault="007D11DA" w:rsidP="00151D4D">
      <w:pPr>
        <w:pStyle w:val="Odsekzoznamu"/>
        <w:numPr>
          <w:ilvl w:val="0"/>
          <w:numId w:val="91"/>
        </w:numPr>
        <w:tabs>
          <w:tab w:val="left" w:pos="1014"/>
        </w:tabs>
        <w:spacing w:before="120" w:after="120" w:line="288" w:lineRule="auto"/>
        <w:jc w:val="both"/>
      </w:pPr>
      <w:r>
        <w:t>postup vedúci k uzatvoreniu čiastkových zmlúv na základe rámcovej dohody s jedným alebo s viacerými uchádzačmi.</w:t>
      </w:r>
    </w:p>
    <w:p w14:paraId="23B3FF1F" w14:textId="1E7B4A33" w:rsidR="007D11DA" w:rsidRDefault="007D11DA" w:rsidP="007D11DA">
      <w:pPr>
        <w:tabs>
          <w:tab w:val="left" w:pos="1014"/>
        </w:tabs>
        <w:spacing w:before="120" w:after="120" w:line="288" w:lineRule="auto"/>
        <w:jc w:val="both"/>
      </w:pPr>
      <w:r>
        <w:t xml:space="preserve">Poskytovateľ vykoná túto kontrolu v lehote 20 pracovných dní od doručenia dokumentácie prijímateľom. </w:t>
      </w:r>
    </w:p>
    <w:p w14:paraId="311C27D3" w14:textId="77777777" w:rsidR="007D11DA" w:rsidRPr="00697E52" w:rsidRDefault="007D11DA" w:rsidP="00151D4D">
      <w:pPr>
        <w:pStyle w:val="Odsekzoznamu"/>
        <w:numPr>
          <w:ilvl w:val="0"/>
          <w:numId w:val="90"/>
        </w:numPr>
        <w:tabs>
          <w:tab w:val="left" w:pos="1014"/>
        </w:tabs>
        <w:spacing w:before="120" w:after="120" w:line="288" w:lineRule="auto"/>
        <w:jc w:val="both"/>
        <w:rPr>
          <w:b/>
        </w:rPr>
      </w:pPr>
      <w:r w:rsidRPr="00697E52">
        <w:rPr>
          <w:b/>
        </w:rPr>
        <w:t xml:space="preserve">Otvorené rámcové dohody </w:t>
      </w:r>
    </w:p>
    <w:p w14:paraId="20308D8A" w14:textId="77777777" w:rsidR="007D11DA" w:rsidRDefault="007D11DA" w:rsidP="007D11DA">
      <w:pPr>
        <w:tabs>
          <w:tab w:val="left" w:pos="1014"/>
        </w:tabs>
        <w:spacing w:before="120" w:after="120" w:line="288" w:lineRule="auto"/>
        <w:jc w:val="both"/>
      </w:pPr>
    </w:p>
    <w:p w14:paraId="01B2B058" w14:textId="37C06D3C" w:rsidR="007D11DA" w:rsidRDefault="007D11DA" w:rsidP="00DD30A9">
      <w:pPr>
        <w:pStyle w:val="Odsekzoznamu"/>
        <w:numPr>
          <w:ilvl w:val="0"/>
          <w:numId w:val="130"/>
        </w:numPr>
        <w:spacing w:before="120" w:after="120" w:line="288" w:lineRule="auto"/>
        <w:ind w:left="426"/>
        <w:jc w:val="both"/>
      </w:pPr>
      <w:r w:rsidRPr="005E0D17">
        <w:rPr>
          <w:b/>
        </w:rPr>
        <w:t xml:space="preserve">Čiastková zmluva, ktorej hodnota je rovnaká alebo vyššia ako finančný limit </w:t>
      </w:r>
      <w:r w:rsidR="00721741" w:rsidRPr="005E0D17">
        <w:rPr>
          <w:b/>
        </w:rPr>
        <w:t>pre nadlimitnú zákazku v závislosti od typu obstarávajúceho subjektu a predmetu zákazky</w:t>
      </w:r>
      <w:r>
        <w:t xml:space="preserve"> </w:t>
      </w:r>
    </w:p>
    <w:p w14:paraId="595D11A7" w14:textId="583FD947"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721741">
        <w:t xml:space="preserve"> (druhá ex-ante kontrola) </w:t>
      </w:r>
      <w:r>
        <w:t>aj po uzatvorení čiastkovej zmluvy (resp. zadaní a akceptácii objednávky) s úspešným uchádzačom</w:t>
      </w:r>
      <w:r w:rsidR="00721741">
        <w:t xml:space="preserve"> </w:t>
      </w:r>
      <w:r w:rsidR="00721741" w:rsidRPr="00721741">
        <w:t>(následná ex-post kontrola, resp. štandardná ex-post kontrola)</w:t>
      </w:r>
      <w:r>
        <w:t>.</w:t>
      </w:r>
    </w:p>
    <w:p w14:paraId="627B1273"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Predmetom kontroly pred podpisom čiastkovej zmluvy a po podpise čiastkovej zmluvy s dodávateľom, vykonávanej Poskytovateľom sú: </w:t>
      </w:r>
    </w:p>
    <w:p w14:paraId="267FBD5D" w14:textId="77777777" w:rsidR="007D11DA" w:rsidRDefault="007D11DA" w:rsidP="00151D4D">
      <w:pPr>
        <w:pStyle w:val="Odsekzoznamu"/>
        <w:numPr>
          <w:ilvl w:val="0"/>
          <w:numId w:val="91"/>
        </w:numPr>
        <w:tabs>
          <w:tab w:val="left" w:pos="1014"/>
        </w:tabs>
        <w:spacing w:line="288" w:lineRule="auto"/>
        <w:jc w:val="both"/>
      </w:pPr>
      <w:r>
        <w:t xml:space="preserve">čiastkové zmluvy (resp. objednávky) uzatvárané na základe rámcových dohôd s opätovným otváraním súťaže a </w:t>
      </w:r>
    </w:p>
    <w:p w14:paraId="0D906EBB" w14:textId="77777777" w:rsidR="007D11DA" w:rsidRDefault="007D11DA" w:rsidP="00151D4D">
      <w:pPr>
        <w:pStyle w:val="Odsekzoznamu"/>
        <w:numPr>
          <w:ilvl w:val="0"/>
          <w:numId w:val="91"/>
        </w:numPr>
        <w:tabs>
          <w:tab w:val="left" w:pos="1014"/>
        </w:tabs>
        <w:spacing w:line="288" w:lineRule="auto"/>
        <w:jc w:val="both"/>
      </w:pPr>
      <w:r>
        <w:t xml:space="preserve">postup vedúci k uzatvoreniu čiastkových zmlúv na základe rámcovej dohody. </w:t>
      </w:r>
    </w:p>
    <w:p w14:paraId="78F4BC85" w14:textId="77777777" w:rsidR="007D11DA" w:rsidRDefault="007D11DA" w:rsidP="007D11DA">
      <w:pPr>
        <w:tabs>
          <w:tab w:val="left" w:pos="1014"/>
        </w:tabs>
        <w:spacing w:before="120" w:after="120" w:line="288" w:lineRule="auto"/>
        <w:jc w:val="both"/>
      </w:pPr>
    </w:p>
    <w:p w14:paraId="5FF12A2F" w14:textId="1F0A9733" w:rsidR="007D11DA" w:rsidRDefault="007D11DA" w:rsidP="007D11DA">
      <w:pPr>
        <w:tabs>
          <w:tab w:val="left" w:pos="1014"/>
        </w:tabs>
        <w:spacing w:before="120" w:after="120" w:line="288" w:lineRule="auto"/>
        <w:jc w:val="both"/>
      </w:pPr>
      <w:r>
        <w:t>Poskytovateľ vykoná kontrolu pred podpisom čiastkovej zmluvy v lehote 20 pracovných dní od doručenia dokumentácie prijímateľom</w:t>
      </w:r>
      <w:r w:rsidR="00721741">
        <w:t xml:space="preserve">, </w:t>
      </w:r>
      <w:r w:rsidR="00721741" w:rsidRPr="00721741">
        <w:t>resp. 15 pracovných dní od doručenia právoplatného rozhodnutia ÚVO</w:t>
      </w:r>
      <w:r w:rsidR="00721741" w:rsidRPr="00721741" w:rsidDel="00525654">
        <w:t>.</w:t>
      </w:r>
    </w:p>
    <w:p w14:paraId="7D8379AC" w14:textId="77777777" w:rsidR="00721741" w:rsidRPr="00721741" w:rsidRDefault="00721741" w:rsidP="00721741">
      <w:pPr>
        <w:tabs>
          <w:tab w:val="left" w:pos="1014"/>
        </w:tabs>
        <w:spacing w:before="120" w:after="120" w:line="288" w:lineRule="auto"/>
        <w:jc w:val="both"/>
      </w:pPr>
      <w:r w:rsidRPr="00721741">
        <w:t xml:space="preserve">Pri druhej ex-ante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41EC2E42" w14:textId="37DFABF4"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14:paraId="1CB76402" w14:textId="4E62CC93" w:rsidR="007D11DA" w:rsidRDefault="007D11DA" w:rsidP="007D11DA">
      <w:pPr>
        <w:tabs>
          <w:tab w:val="left" w:pos="1014"/>
        </w:tabs>
        <w:spacing w:before="120" w:after="120" w:line="288" w:lineRule="auto"/>
        <w:jc w:val="both"/>
      </w:pPr>
      <w:r>
        <w:t xml:space="preserve">Kontrolu po podpise čiastkovej zmluvy vykoná Poskytovateľ v lehote 7 pracovných dní. </w:t>
      </w:r>
    </w:p>
    <w:p w14:paraId="428465E3" w14:textId="77777777" w:rsidR="007D11DA" w:rsidRDefault="007D11DA" w:rsidP="007D11DA">
      <w:pPr>
        <w:tabs>
          <w:tab w:val="left" w:pos="1014"/>
        </w:tabs>
        <w:spacing w:before="120" w:after="120" w:line="288" w:lineRule="auto"/>
        <w:jc w:val="both"/>
      </w:pPr>
    </w:p>
    <w:p w14:paraId="6C45820A" w14:textId="589B79C0" w:rsidR="007D11DA" w:rsidRDefault="007D11DA" w:rsidP="00DD30A9">
      <w:pPr>
        <w:pStyle w:val="Odsekzoznamu"/>
        <w:numPr>
          <w:ilvl w:val="0"/>
          <w:numId w:val="130"/>
        </w:numPr>
        <w:spacing w:before="120" w:after="120" w:line="288" w:lineRule="auto"/>
        <w:ind w:left="426" w:hanging="349"/>
        <w:jc w:val="both"/>
      </w:pPr>
      <w:r w:rsidRPr="005E0D17">
        <w:rPr>
          <w:b/>
        </w:rPr>
        <w:t xml:space="preserve">Čiastková zmluva, ktorej hodnota je nižšia ako finančný limit </w:t>
      </w:r>
      <w:r w:rsidR="00721741" w:rsidRPr="005E0D17">
        <w:rPr>
          <w:b/>
        </w:rPr>
        <w:t>pre nadlimitnú zákazku v závislosti od typu obstarávajúceho subjektu a predmetu zákazky</w:t>
      </w:r>
    </w:p>
    <w:p w14:paraId="65C1708B" w14:textId="5F9A9530" w:rsidR="007D11DA" w:rsidRDefault="007D11DA" w:rsidP="007D11DA">
      <w:pPr>
        <w:tabs>
          <w:tab w:val="left" w:pos="1014"/>
        </w:tabs>
        <w:spacing w:before="120" w:after="120" w:line="288" w:lineRule="auto"/>
        <w:jc w:val="both"/>
      </w:pPr>
      <w:r>
        <w:lastRenderedPageBreak/>
        <w:t>Poskytovateľ kontroluje postup zadávania čiastkových zákaziek na základe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xml:space="preserve">, pričom táto čiastková zmluva je už platná a  účinná.  </w:t>
      </w:r>
    </w:p>
    <w:p w14:paraId="4907641B"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t>
      </w:r>
    </w:p>
    <w:p w14:paraId="3B9830F5" w14:textId="09EE6548" w:rsidR="007D11DA" w:rsidRDefault="007D11DA" w:rsidP="007D11DA">
      <w:pPr>
        <w:tabs>
          <w:tab w:val="left" w:pos="1014"/>
        </w:tabs>
        <w:spacing w:before="120" w:after="120" w:line="288" w:lineRule="auto"/>
        <w:jc w:val="both"/>
      </w:pPr>
      <w:r>
        <w:t>Poskytovateľ vykoná túto kontrolu v lehote 20 pracovných dní od doručenia dokumentácie prijímateľom .</w:t>
      </w:r>
    </w:p>
    <w:p w14:paraId="0AA72892" w14:textId="77777777" w:rsidR="007D11DA" w:rsidRDefault="007D11DA" w:rsidP="00963E0D">
      <w:pPr>
        <w:spacing w:before="120" w:after="120" w:line="288" w:lineRule="auto"/>
        <w:jc w:val="both"/>
        <w:rPr>
          <w:rFonts w:cs="Arial"/>
          <w:b/>
          <w:szCs w:val="19"/>
        </w:rPr>
      </w:pPr>
    </w:p>
    <w:p w14:paraId="7FE57AEA" w14:textId="3674CCB5" w:rsidR="00963E0D" w:rsidRPr="00963E0D" w:rsidRDefault="007D11DA" w:rsidP="007D11DA">
      <w:pPr>
        <w:spacing w:before="120" w:after="120" w:line="288" w:lineRule="auto"/>
        <w:jc w:val="both"/>
        <w:rPr>
          <w:rFonts w:cs="Arial"/>
          <w:b/>
          <w:szCs w:val="19"/>
        </w:rPr>
      </w:pPr>
      <w:r w:rsidRPr="00963E0D">
        <w:rPr>
          <w:rFonts w:cs="Arial"/>
          <w:b/>
          <w:szCs w:val="19"/>
        </w:rPr>
        <w:t>h)</w:t>
      </w:r>
      <w:r>
        <w:rPr>
          <w:rFonts w:cs="Arial"/>
          <w:b/>
          <w:szCs w:val="19"/>
        </w:rPr>
        <w:t xml:space="preserve"> </w:t>
      </w:r>
      <w:r w:rsidR="00963E0D" w:rsidRPr="00963E0D">
        <w:rPr>
          <w:rFonts w:cs="Arial"/>
          <w:b/>
          <w:szCs w:val="19"/>
        </w:rPr>
        <w:t xml:space="preserve">Kontrola verejného obstarávania, v rámci ktorého viacerí prijímatelia nadobúdajú tovary, práce </w:t>
      </w:r>
      <w:r>
        <w:rPr>
          <w:rFonts w:cs="Arial"/>
          <w:b/>
          <w:szCs w:val="19"/>
        </w:rPr>
        <w:t xml:space="preserve"> </w:t>
      </w:r>
      <w:r w:rsidR="00963E0D" w:rsidRPr="00963E0D">
        <w:rPr>
          <w:rFonts w:cs="Arial"/>
          <w:b/>
          <w:szCs w:val="19"/>
        </w:rPr>
        <w:t>alebo služby prostredníctvom centrálnej obstarávacej organizácie</w:t>
      </w:r>
    </w:p>
    <w:p w14:paraId="21A94F5B" w14:textId="01EC5C1F"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(t.j.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 xml:space="preserve">podľa </w:t>
      </w:r>
      <w:r w:rsidR="0070419D">
        <w:rPr>
          <w:rFonts w:cs="Arial"/>
          <w:szCs w:val="19"/>
        </w:rPr>
        <w:t xml:space="preserve">   </w:t>
      </w:r>
      <w:r w:rsidR="00672FF6" w:rsidRPr="00672FF6">
        <w:rPr>
          <w:rFonts w:cs="Arial"/>
          <w:szCs w:val="19"/>
        </w:rPr>
        <w:t>§</w:t>
      </w:r>
      <w:r w:rsidR="0070419D">
        <w:rPr>
          <w:rFonts w:cs="Arial"/>
          <w:szCs w:val="19"/>
        </w:rPr>
        <w:t xml:space="preserve"> </w:t>
      </w:r>
      <w:r w:rsidR="00672FF6" w:rsidRPr="00672FF6">
        <w:rPr>
          <w:rFonts w:cs="Arial"/>
          <w:szCs w:val="19"/>
        </w:rPr>
        <w:t>1</w:t>
      </w:r>
      <w:r w:rsidR="0070419D">
        <w:rPr>
          <w:rFonts w:cs="Arial"/>
          <w:szCs w:val="19"/>
        </w:rPr>
        <w:t>5</w:t>
      </w:r>
      <w:r w:rsidR="00672FF6" w:rsidRPr="00672FF6">
        <w:rPr>
          <w:rFonts w:cs="Arial"/>
          <w:szCs w:val="19"/>
        </w:rPr>
        <w:t xml:space="preserve"> ods. </w:t>
      </w:r>
      <w:r w:rsidR="0070419D">
        <w:rPr>
          <w:rFonts w:cs="Arial"/>
          <w:szCs w:val="19"/>
        </w:rPr>
        <w:t>2</w:t>
      </w:r>
      <w:r w:rsidR="00672FF6" w:rsidRPr="00672FF6">
        <w:rPr>
          <w:rFonts w:cs="Arial"/>
          <w:szCs w:val="19"/>
        </w:rPr>
        <w:t xml:space="preserve"> </w:t>
      </w:r>
      <w:r w:rsidR="00081D9F">
        <w:rPr>
          <w:rFonts w:cs="Arial"/>
          <w:szCs w:val="19"/>
        </w:rPr>
        <w:t>a ods. 4</w:t>
      </w:r>
      <w:r w:rsidR="00672FF6" w:rsidRPr="00672FF6">
        <w:rPr>
          <w:rFonts w:cs="Arial"/>
          <w:szCs w:val="19"/>
        </w:rPr>
        <w:t xml:space="preserve"> ZVO (ďalej aj „COO“)</w:t>
      </w:r>
      <w:r w:rsidRPr="00963E0D">
        <w:rPr>
          <w:rFonts w:cs="Arial"/>
          <w:szCs w:val="19"/>
        </w:rPr>
        <w:t>, pričom toto nadobúdanie, resp. obstarávanie sa týka toho istého VO</w:t>
      </w:r>
      <w:r w:rsidR="00EF596F">
        <w:rPr>
          <w:rFonts w:cs="Arial"/>
          <w:szCs w:val="19"/>
        </w:rPr>
        <w:t xml:space="preserve"> </w:t>
      </w:r>
      <w:r w:rsidR="00EF596F" w:rsidRPr="00EF596F">
        <w:rPr>
          <w:rFonts w:cs="Arial"/>
          <w:szCs w:val="19"/>
        </w:rPr>
        <w:t>a zároveň centrálne VO sa týka viacerých operačných programov a jednotlivé RO/SO, ktoré sú zároveň COO, nie sú tou istou právnickou osobou</w:t>
      </w:r>
      <w:r w:rsidR="00672FF6">
        <w:rPr>
          <w:rFonts w:cs="Arial"/>
          <w:szCs w:val="19"/>
        </w:rPr>
        <w:t>.</w:t>
      </w:r>
      <w:r w:rsidRPr="00963E0D">
        <w:rPr>
          <w:rFonts w:cs="Arial"/>
          <w:szCs w:val="19"/>
        </w:rPr>
        <w:t xml:space="preserve"> </w:t>
      </w:r>
    </w:p>
    <w:p w14:paraId="0A0F2433" w14:textId="7436C898" w:rsidR="00EF596F" w:rsidRDefault="00EF596F" w:rsidP="00963E0D">
      <w:pPr>
        <w:spacing w:before="120" w:after="120" w:line="288" w:lineRule="auto"/>
        <w:jc w:val="both"/>
        <w:rPr>
          <w:rFonts w:cs="Arial"/>
          <w:szCs w:val="19"/>
        </w:rPr>
      </w:pPr>
      <w:r w:rsidRPr="00EF596F">
        <w:rPr>
          <w:rFonts w:cs="Arial"/>
          <w:szCs w:val="19"/>
        </w:rPr>
        <w:t xml:space="preserve">V prípade, že centrálne VO je z pohľadu finančného limitu nadlimitnou zákazkou, COO, prostredníctvom ktorej prijímateľ nadobúda, resp. obstaráva tovary, stavebné práce alebo služby podľa prvého odseku tejto podkapitoly príručky (písm. g)) alebo dotknutý poskytovateľ, ak je rovnakou právnickou osobou ako COO, predloží pripravované centrálne VO na ÚVO za účelom výkonu ex ante posúdenia podľa § 168 ZVO.  </w:t>
      </w:r>
    </w:p>
    <w:p w14:paraId="001A4A8F"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Prijímateľ je povinný poskytovateľovi predložiť na druhú ex-ante kontrolu dokumentáciu z centrálneho VO, ktoré je z pohľadu finančného limitu nadlimitnou zákazkou, ak je poskytovateľ rovnakou právnickou osobou ako COO, pričom prijímateľ postupuje primerane podľa pravidiel uvedených v bode 2.5.1 písm. b) tejto príručky.  </w:t>
      </w:r>
    </w:p>
    <w:p w14:paraId="0BAB071A"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Podkladom pre ukončenie druhej ex-ante kontroly je aj kontrola, ktorú vykonáva ÚVO v prípade nadlimitných zákaziek, čo aj z časti financovaných z prostriedkov Európskej únie, vo fáze pred uzavretím zmluvy, koncesnej zmluvy alebo rámcovej dohody, pred ukončením súťaže návrhov, pred zadaním zákazky na základe rámcovej dohody alebo pred ukončením postupu inovatívneho partnerstva na základe podnetu prijímateľa podľa § 169 ods. 2 ZVO. </w:t>
      </w:r>
    </w:p>
    <w:p w14:paraId="3B3C17EF" w14:textId="3C65A9A6" w:rsidR="00EF596F" w:rsidRPr="00EF596F" w:rsidRDefault="00EF596F" w:rsidP="00EF596F">
      <w:pPr>
        <w:spacing w:before="120" w:after="120" w:line="288" w:lineRule="auto"/>
        <w:jc w:val="both"/>
        <w:rPr>
          <w:rFonts w:cs="Arial"/>
          <w:szCs w:val="19"/>
        </w:rPr>
      </w:pPr>
      <w:r w:rsidRPr="00EF596F">
        <w:rPr>
          <w:rFonts w:cs="Arial"/>
          <w:szCs w:val="19"/>
        </w:rPr>
        <w:t>Úprava povinností prijímateľa týkajúcich sa druhej ex-ante kontroly a povinnej kontroly ÚVO v prípade centrálneho VO, ktoré je z pohľadu finančného limitu nadlimitnou zákazkou, sa nachádza v bode 2.5.</w:t>
      </w:r>
      <w:r w:rsidR="00F659B0">
        <w:rPr>
          <w:rFonts w:cs="Arial"/>
          <w:szCs w:val="19"/>
        </w:rPr>
        <w:t>6</w:t>
      </w:r>
      <w:r w:rsidRPr="00EF596F">
        <w:rPr>
          <w:rFonts w:cs="Arial"/>
          <w:szCs w:val="19"/>
        </w:rPr>
        <w:t xml:space="preserve"> písm. b) tejto príručky. </w:t>
      </w:r>
    </w:p>
    <w:p w14:paraId="0B6F097B"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Následnej ex-post kontrole podliehajú centrálne VO, v rámci ktorých bola riadne ukončená druhá ex-ante kontrola poskytovateľa, ktorý je rovnakou právnickou osobou ako COO. </w:t>
      </w:r>
    </w:p>
    <w:p w14:paraId="3DCB59D3" w14:textId="17F53C0B" w:rsidR="00EF596F" w:rsidRPr="00EF596F" w:rsidRDefault="00EF596F" w:rsidP="00EF596F">
      <w:pPr>
        <w:spacing w:before="120" w:after="120" w:line="288" w:lineRule="auto"/>
        <w:jc w:val="both"/>
        <w:rPr>
          <w:rFonts w:cs="Arial"/>
          <w:szCs w:val="19"/>
        </w:rPr>
      </w:pPr>
      <w:r w:rsidRPr="00EF596F">
        <w:rPr>
          <w:rFonts w:cs="Arial"/>
          <w:szCs w:val="19"/>
        </w:rPr>
        <w:t>Následná ex-post kontrola sa vykonáva analogicky ku  kapitole 2.5.</w:t>
      </w:r>
      <w:r w:rsidR="00F659B0">
        <w:rPr>
          <w:rFonts w:cs="Arial"/>
          <w:szCs w:val="19"/>
        </w:rPr>
        <w:t>6</w:t>
      </w:r>
      <w:r w:rsidRPr="00EF596F">
        <w:rPr>
          <w:rFonts w:cs="Arial"/>
          <w:szCs w:val="19"/>
        </w:rPr>
        <w:t xml:space="preserve"> písm. d).</w:t>
      </w:r>
    </w:p>
    <w:p w14:paraId="047E16A1" w14:textId="518495F2" w:rsidR="00EF596F" w:rsidRDefault="00EF596F" w:rsidP="00963E0D">
      <w:pPr>
        <w:spacing w:before="120" w:after="120" w:line="288" w:lineRule="auto"/>
        <w:jc w:val="both"/>
        <w:rPr>
          <w:rFonts w:cs="Arial"/>
          <w:szCs w:val="19"/>
        </w:rPr>
      </w:pPr>
      <w:r w:rsidRPr="00EF596F">
        <w:rPr>
          <w:rFonts w:cs="Arial"/>
          <w:szCs w:val="19"/>
        </w:rPr>
        <w:t xml:space="preserve">Ak poskytovateľ, ktorého prijímateľ je účastníkom rámcovej dohody, ktorá bola predmetom centrálneho VO podľa prvého odseku tejto podkapitoly príručky (písm. g)), nie je rovnakou právnickou osobou ako COO, prijímateľ mu je povinný predložiť dokumentáciu z centrálneho VO na štandardnú ex-post kontrolu. </w:t>
      </w:r>
    </w:p>
    <w:p w14:paraId="7F88A10A" w14:textId="51182837" w:rsidR="00EF596F" w:rsidRPr="00963E0D" w:rsidRDefault="00EF596F" w:rsidP="00963E0D">
      <w:pPr>
        <w:spacing w:before="120" w:after="120" w:line="288" w:lineRule="auto"/>
        <w:jc w:val="both"/>
        <w:rPr>
          <w:rFonts w:cs="Arial"/>
          <w:szCs w:val="19"/>
        </w:rPr>
      </w:pPr>
      <w:r w:rsidRPr="00EF596F">
        <w:rPr>
          <w:rFonts w:cs="Arial"/>
          <w:szCs w:val="19"/>
        </w:rPr>
        <w:t>Štandardná ex-post kontrola sa vykonáva analogicky ku  kapitole 2.5.</w:t>
      </w:r>
      <w:r w:rsidR="00F659B0">
        <w:rPr>
          <w:rFonts w:cs="Arial"/>
          <w:szCs w:val="19"/>
        </w:rPr>
        <w:t>6</w:t>
      </w:r>
      <w:r w:rsidRPr="00EF596F">
        <w:rPr>
          <w:rFonts w:cs="Arial"/>
          <w:szCs w:val="19"/>
        </w:rPr>
        <w:t xml:space="preserve"> písm. c).</w:t>
      </w:r>
    </w:p>
    <w:p w14:paraId="663A6C67" w14:textId="1DADC393" w:rsidR="005A5274" w:rsidRPr="005A5274" w:rsidRDefault="005A5274" w:rsidP="005A5274">
      <w:pPr>
        <w:spacing w:before="120" w:after="120" w:line="288" w:lineRule="auto"/>
        <w:jc w:val="both"/>
        <w:rPr>
          <w:rFonts w:cs="Arial"/>
          <w:szCs w:val="19"/>
        </w:rPr>
      </w:pPr>
      <w:r w:rsidRPr="005A5274">
        <w:rPr>
          <w:rFonts w:cs="Arial"/>
          <w:szCs w:val="19"/>
        </w:rPr>
        <w:t>Povinnosti prijímateľa týkajúce sa finančnej kontroly čiastkových zákaziek zadávaných na základe rámcovej dohody, ktorá je výsledkom centrálneho VO, sú uvedené v kapitole 2.5.</w:t>
      </w:r>
      <w:r w:rsidR="00F659B0">
        <w:rPr>
          <w:rFonts w:cs="Arial"/>
          <w:szCs w:val="19"/>
        </w:rPr>
        <w:t>8</w:t>
      </w:r>
      <w:r w:rsidRPr="005A5274">
        <w:rPr>
          <w:rFonts w:cs="Arial"/>
          <w:szCs w:val="19"/>
        </w:rPr>
        <w:t>.</w:t>
      </w:r>
    </w:p>
    <w:p w14:paraId="3E7E72FD" w14:textId="77777777" w:rsidR="00963E0D" w:rsidRPr="00963E0D" w:rsidRDefault="00963E0D" w:rsidP="00963E0D">
      <w:pPr>
        <w:spacing w:before="120" w:after="120" w:line="288" w:lineRule="auto"/>
        <w:jc w:val="both"/>
        <w:rPr>
          <w:rFonts w:cs="Arial"/>
          <w:szCs w:val="19"/>
        </w:rPr>
      </w:pPr>
    </w:p>
    <w:p w14:paraId="140E29DB" w14:textId="485A357E" w:rsidR="00963E0D" w:rsidRPr="00963E0D" w:rsidRDefault="007D11DA" w:rsidP="00963E0D">
      <w:pPr>
        <w:spacing w:before="120" w:after="120" w:line="288" w:lineRule="auto"/>
        <w:jc w:val="both"/>
        <w:rPr>
          <w:rFonts w:cs="Arial"/>
          <w:b/>
          <w:szCs w:val="19"/>
        </w:rPr>
      </w:pPr>
      <w:r>
        <w:rPr>
          <w:rFonts w:cs="Arial"/>
          <w:b/>
          <w:szCs w:val="19"/>
        </w:rPr>
        <w:t>i</w:t>
      </w:r>
      <w:r w:rsidR="00963E0D" w:rsidRPr="00963E0D">
        <w:rPr>
          <w:rFonts w:cs="Arial"/>
          <w:b/>
          <w:szCs w:val="19"/>
        </w:rPr>
        <w:t xml:space="preserve">) Kontrola VO v rámci schvaľovacieho procesu ŽoNFP </w:t>
      </w:r>
      <w:r w:rsidR="00963E0D" w:rsidRPr="00963E0D">
        <w:rPr>
          <w:rFonts w:cs="Arial"/>
          <w:szCs w:val="19"/>
        </w:rPr>
        <w:t xml:space="preserve"> </w:t>
      </w:r>
      <w:r w:rsidR="00963E0D" w:rsidRPr="00963E0D">
        <w:rPr>
          <w:rFonts w:cs="Arial"/>
          <w:b/>
          <w:szCs w:val="19"/>
        </w:rPr>
        <w:t>alebo hodnotenia národného projektu</w:t>
      </w:r>
    </w:p>
    <w:p w14:paraId="23CC2F85" w14:textId="0EC501CC" w:rsidR="00525654" w:rsidRPr="00525654" w:rsidRDefault="00963E0D" w:rsidP="00525654">
      <w:pPr>
        <w:spacing w:before="120" w:after="120" w:line="288" w:lineRule="auto"/>
        <w:jc w:val="both"/>
        <w:rPr>
          <w:rFonts w:cs="Arial"/>
          <w:szCs w:val="19"/>
        </w:rPr>
      </w:pPr>
      <w:r w:rsidRPr="00963E0D">
        <w:rPr>
          <w:rFonts w:cs="Arial"/>
          <w:szCs w:val="19"/>
        </w:rPr>
        <w:lastRenderedPageBreak/>
        <w:t xml:space="preserve">Poskytovateľ </w:t>
      </w:r>
      <w:r w:rsidR="006B360C">
        <w:rPr>
          <w:rFonts w:cs="Arial"/>
          <w:szCs w:val="19"/>
        </w:rPr>
        <w:t xml:space="preserve">môže </w:t>
      </w:r>
      <w:r w:rsidRPr="00963E0D">
        <w:rPr>
          <w:rFonts w:cs="Arial"/>
          <w:szCs w:val="19"/>
        </w:rPr>
        <w:t>vykonáva</w:t>
      </w:r>
      <w:r w:rsidR="006B360C">
        <w:rPr>
          <w:rFonts w:cs="Arial"/>
          <w:szCs w:val="19"/>
        </w:rPr>
        <w:t>ť</w:t>
      </w:r>
      <w:r w:rsidRPr="00963E0D">
        <w:rPr>
          <w:rFonts w:cs="Arial"/>
          <w:szCs w:val="19"/>
        </w:rPr>
        <w:t xml:space="preserve"> kontrolu VO v rámci schvaľovacieho procesu ŽoNFP alebo hodnotenia NP v prípade, ak poskytovateľ uvedie v rámci výzvy alebo záväzných podmienok ako podmienku poskytnutia príspevku</w:t>
      </w:r>
      <w:r w:rsidR="00525654" w:rsidRPr="00525654">
        <w:rPr>
          <w:rFonts w:cs="Arial"/>
          <w:szCs w:val="19"/>
        </w:rPr>
        <w:t>, aby žiadateľ mal v čase predloženia ŽoNFP ukončené VO (vo fáze po podpise zmluvy s úspešným uchádzačom), alebo aby žiadateľ mal v čase predloženia ŽoNFP verejné obstarávanie vo fáze pred podpisom zmluvy s úspešným uchádzačom (po vyhodnotení ponúk a po ukončení všetkých revíznych postupov). V tomto prípade je súčasťou výzvy aj informácia, že v schvaľovacom procese ŽoNFP bude vykonaná aj kontrola VO. Pre tento typ kontroly sa primerane použijú ustanovenia kapitoly 2.5.6. písm. b) o druhej ex ante kontrole a kapitoly 2.5.6. písm. c) o štandardnej ex post kontrole. V prípade výkonu druhej ex ante kontroly v rámci schvaľovacieho procesu ŽoNFP alebo hodnotenia národného projektu sa následná ex post kontrola podľa kapitoly 2.5.6. písm. d) vykoná po podpise zmluvy o NFP.</w:t>
      </w:r>
    </w:p>
    <w:p w14:paraId="7E687725" w14:textId="32D6FFE2" w:rsidR="00963E0D" w:rsidRPr="00963E0D" w:rsidRDefault="00525654" w:rsidP="00525654">
      <w:pPr>
        <w:spacing w:before="120" w:after="120" w:line="288" w:lineRule="auto"/>
        <w:jc w:val="both"/>
        <w:rPr>
          <w:rFonts w:cs="Arial"/>
          <w:szCs w:val="19"/>
        </w:rPr>
      </w:pPr>
      <w:r w:rsidRPr="00525654">
        <w:rPr>
          <w:rFonts w:cs="Arial"/>
          <w:szCs w:val="19"/>
        </w:rPr>
        <w:t>Poskytovateľ môže stanoviť podmienku poskytnutia príspevku aj takým spôsobom, aby žiadateľ mal v čase predloženia ŽoNFP ukončené verejné obstarávanie alebo verejné obstarávanie vo fáze pred podpisom zmluvy s úspešným uchádzačom (o čom rovnako informuje v rámci výzvy), ale kontrola VO bude vykonaná po ukončení schvaľovacieho procesu ŽoNFP a súčasne pred uzatvorením zmluvy o NFP a na základe výsledku kontroly VO následne pristúpi poskytovateľ k uzatvoreniu, resp. neuzatvoreniu Zmluvy o NFP. Rozhodnutie o schválení žiadosti o NFP by obsahovalo odkladaciu podmienku, podľa ktorej by nadobudlo účinnosť v prípade kladného výsledku základnej finančnej kontroly VO, t. j. neboli by identifikované zistenia, ktoré mali alebo mohli mať vplyv na výsledok VO, a to dňom vydania správy z kontroly. Podmienkou na predloženie návrhu Zmluvy o NFP úspešnému žiadateľovi by bolo tiež predloženie údajov potrebných na vypracovanie návrhu zmluvy o NFP v lehote určenej riadiacim orgánom. Pre tento typ kontroly sa primerane použijú ustanovenia kapitoly 2.5.6. písm. b) o druhej ex ante kontrole a kapitoly 2.5.6. písm. c) o štandardnej ex post kontrole, ak ods. 2 neurčuje inak. V prípade výkonu druhej ex ante kontroly sa následná ex post kontrola podľa kapitoly 2.5.6. písm. d) vykoná po podpise Zmluvy o NFP.</w:t>
      </w:r>
      <w:r w:rsidR="00963E0D" w:rsidRPr="00963E0D">
        <w:rPr>
          <w:rFonts w:cs="Arial"/>
          <w:szCs w:val="19"/>
        </w:rPr>
        <w:t xml:space="preserve">. </w:t>
      </w:r>
    </w:p>
    <w:p w14:paraId="08AFB650" w14:textId="42C4B321" w:rsidR="00963E0D" w:rsidRPr="00963E0D" w:rsidRDefault="00525654" w:rsidP="00963E0D">
      <w:pPr>
        <w:spacing w:before="120" w:after="120" w:line="288" w:lineRule="auto"/>
        <w:jc w:val="both"/>
        <w:rPr>
          <w:rFonts w:cs="Arial"/>
          <w:szCs w:val="19"/>
        </w:rPr>
      </w:pPr>
      <w:r w:rsidRPr="00525654">
        <w:rPr>
          <w:rFonts w:cs="Arial"/>
          <w:szCs w:val="19"/>
        </w:rPr>
        <w:t>V prípadoch uvedených v</w:t>
      </w:r>
      <w:r w:rsidR="008C41FE">
        <w:rPr>
          <w:rFonts w:cs="Arial"/>
          <w:szCs w:val="19"/>
        </w:rPr>
        <w:t xml:space="preserve"> </w:t>
      </w:r>
      <w:hyperlink w:anchor="kapitola_33727_ods_1" w:history="1">
        <w:r w:rsidR="008C41FE" w:rsidRPr="00525654">
          <w:rPr>
            <w:rStyle w:val="Hypertextovprepojenie"/>
            <w:rFonts w:cs="Arial"/>
            <w:szCs w:val="19"/>
          </w:rPr>
          <w:t>ods. 1 a ods. 2</w:t>
        </w:r>
      </w:hyperlink>
      <w:r w:rsidR="00963E0D" w:rsidRPr="00963E0D">
        <w:rPr>
          <w:rFonts w:cs="Arial"/>
          <w:szCs w:val="19"/>
        </w:rPr>
        <w:t xml:space="preserve"> poskytovateľ definuje podmienku poskytnutia príspevku výlučne na VO, ktorých hodnota v zmysle výsledku VO predstavuje minimálne 30 % z celkovej požadovanej hodnoty NFP. Pri VO, ktoré nebudú dosahovať túto hodnotu, nie je žiadateľ povinný mať </w:t>
      </w:r>
      <w:r w:rsidRPr="00525654">
        <w:rPr>
          <w:rFonts w:cs="Arial"/>
          <w:szCs w:val="19"/>
        </w:rPr>
        <w:t>ukončené VO alebo VO pred podpisom zmluvy s úspešným uchádzačom</w:t>
      </w:r>
      <w:r w:rsidR="00963E0D" w:rsidRPr="00963E0D">
        <w:rPr>
          <w:rFonts w:cs="Arial"/>
          <w:szCs w:val="19"/>
        </w:rPr>
        <w:t xml:space="preserve"> už v čase predkladania NP a pri týchto VO bude vykonaná kontrola až po podpise </w:t>
      </w:r>
      <w:r w:rsidR="006A58DC">
        <w:rPr>
          <w:rFonts w:cs="Arial"/>
          <w:szCs w:val="19"/>
        </w:rPr>
        <w:t>z</w:t>
      </w:r>
      <w:r w:rsidR="00963E0D" w:rsidRPr="00963E0D">
        <w:rPr>
          <w:rFonts w:cs="Arial"/>
          <w:szCs w:val="19"/>
        </w:rPr>
        <w:t xml:space="preserve">mluvy o NFP alebo vydaní rozhodnutia o schválení v prípade totožnosti poskytovateľa a prijímateľa. O všetkých povinnostiach žiadateľa, ako aj o ďalších postupoch uvedených v tejto časti je poskytovateľ povinný informovať vo výzve, pričom je nutné jasné zadefinovanie podmienok poskytnutia príspevku. Postupy tejto kontroly aplikuje poskytovateľ analogicky v zmysle postupov uvedených v jednotlivých písmenách a) až g) kapitoly 2.5.6  Typy </w:t>
      </w:r>
      <w:r w:rsidR="00E911B7">
        <w:rPr>
          <w:rFonts w:cs="Arial"/>
          <w:szCs w:val="19"/>
        </w:rPr>
        <w:t xml:space="preserve">finančnej </w:t>
      </w:r>
      <w:r w:rsidR="00963E0D" w:rsidRPr="00963E0D">
        <w:rPr>
          <w:rFonts w:cs="Arial"/>
          <w:szCs w:val="19"/>
        </w:rPr>
        <w:t>kontroly VO.</w:t>
      </w:r>
    </w:p>
    <w:p w14:paraId="57F1D5E1"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Predmetom v rámci overenia podmienky poskytnutia príspevku týkajúcej sa VO musí byť aj kontrola vecného súladu predmetu obstarávania, návrhu zmluvných podmienok a iných údajov s predloženým projektom. </w:t>
      </w:r>
    </w:p>
    <w:p w14:paraId="3FD27BB4" w14:textId="77777777" w:rsidR="00525654" w:rsidRPr="00525654" w:rsidRDefault="00525654" w:rsidP="00525654">
      <w:pPr>
        <w:spacing w:before="120" w:after="120" w:line="288" w:lineRule="auto"/>
        <w:jc w:val="both"/>
        <w:rPr>
          <w:rFonts w:cs="Arial"/>
          <w:szCs w:val="19"/>
        </w:rPr>
      </w:pPr>
      <w:r w:rsidRPr="00525654">
        <w:rPr>
          <w:rFonts w:cs="Arial"/>
          <w:szCs w:val="19"/>
        </w:rPr>
        <w:t xml:space="preserve">Žiadateľ predkladá v rámci konania o ŽoNFP verejné obstarávanie vo fáze po podpise zmluvy s úspešným uchádzačom </w:t>
      </w:r>
      <w:r w:rsidRPr="00525654">
        <w:rPr>
          <w:rFonts w:cs="Arial"/>
          <w:b/>
          <w:szCs w:val="19"/>
        </w:rPr>
        <w:t>po nadobudnutí  platnosti tejto zmluvy</w:t>
      </w:r>
      <w:r w:rsidRPr="00525654">
        <w:rPr>
          <w:rFonts w:cs="Arial"/>
          <w:szCs w:val="19"/>
        </w:rPr>
        <w:t>, vrátane všetkých dodatkov k tejto zmluve, resp. vo fáze pred podpisom zmluvy s úspešným uchádzačom po vyhodnotení ponúk a ukončení všetkých revíznych postupov, a to ako súčasť povinných príloh ŽoNFP.</w:t>
      </w:r>
    </w:p>
    <w:p w14:paraId="6AD5F3EF" w14:textId="08E08D19" w:rsidR="00525654" w:rsidRDefault="00525654" w:rsidP="00525654">
      <w:pPr>
        <w:spacing w:before="120" w:after="120" w:line="288" w:lineRule="auto"/>
        <w:jc w:val="both"/>
        <w:rPr>
          <w:rFonts w:cs="Arial"/>
          <w:szCs w:val="19"/>
        </w:rPr>
      </w:pPr>
      <w:r w:rsidRPr="00525654">
        <w:rPr>
          <w:rFonts w:cs="Arial"/>
          <w:szCs w:val="19"/>
        </w:rPr>
        <w:t>Overenie podmienky poskytnutia príspevku týkajúcej sa VO musí byť zabezpečené v lehote na ukončenie schvaľovacieho procesu ŽoNFP, ak je kontrola VO vykonaná v rámci schvaľovacieho procesu žiadosti o NFP. V prípade, že poskytovateľ požaduje od žiadateľa doplnenie alebo vysvetlenie k dokumentácii VO, lehotu na toto doplnenie alebo vysvetlenie určí poskytovateľ v súlade s lehotami určenými na doplnenie ostatných náležitostí ŽoNFP</w:t>
      </w:r>
    </w:p>
    <w:p w14:paraId="6A162282" w14:textId="7135FA3A" w:rsidR="00963E0D" w:rsidRPr="00963E0D" w:rsidRDefault="00963E0D" w:rsidP="00963E0D">
      <w:pPr>
        <w:spacing w:before="120" w:after="120" w:line="288" w:lineRule="auto"/>
        <w:jc w:val="both"/>
        <w:rPr>
          <w:rFonts w:cs="Arial"/>
          <w:szCs w:val="19"/>
        </w:rPr>
      </w:pPr>
      <w:r w:rsidRPr="00963E0D">
        <w:rPr>
          <w:rFonts w:cs="Arial"/>
          <w:szCs w:val="19"/>
        </w:rPr>
        <w:t>Závery kontroly prenesie poskytovateľ do výsledku posúdenia ŽoNFP</w:t>
      </w:r>
      <w:r w:rsidR="00525654">
        <w:rPr>
          <w:rFonts w:cs="Arial"/>
          <w:szCs w:val="19"/>
        </w:rPr>
        <w:t xml:space="preserve">, </w:t>
      </w:r>
      <w:r w:rsidR="00525654" w:rsidRPr="00525654">
        <w:rPr>
          <w:rFonts w:cs="Arial"/>
          <w:szCs w:val="19"/>
        </w:rPr>
        <w:t>resp. NP, ak je kontrola VO vykonaná v rámci schvaľovacieho procesu žiadosti o NFP</w:t>
      </w:r>
      <w:r w:rsidRPr="00963E0D">
        <w:rPr>
          <w:rFonts w:cs="Arial"/>
          <w:szCs w:val="19"/>
        </w:rPr>
        <w:t>. Výstupom kontroly VO nie je v tomto prípade správa z kontroly, ale rozhodnutie o schválení alebo neschválení ŽoNFP</w:t>
      </w:r>
      <w:r w:rsidR="00525654">
        <w:rPr>
          <w:rFonts w:cs="Arial"/>
          <w:szCs w:val="19"/>
        </w:rPr>
        <w:t xml:space="preserve">, </w:t>
      </w:r>
      <w:r w:rsidR="00525654" w:rsidRPr="00525654">
        <w:rPr>
          <w:rFonts w:cs="Arial"/>
          <w:szCs w:val="19"/>
        </w:rPr>
        <w:t>resp. NP. V prípade uplatnenia postupu podľa ods. 2 je výstupom z kontroly VO návrh správy z kontroly VO/správa z kontroly VO.</w:t>
      </w:r>
      <w:r w:rsidRPr="00963E0D">
        <w:rPr>
          <w:rFonts w:cs="Arial"/>
          <w:szCs w:val="19"/>
        </w:rPr>
        <w:t>. Poskytovateľ nie je povinný opätovne vykonávať kontrolu VO po podpise zmluvy o NFP.</w:t>
      </w:r>
    </w:p>
    <w:p w14:paraId="6E36C83D" w14:textId="232EB105" w:rsidR="00963E0D" w:rsidRPr="00963E0D" w:rsidRDefault="00963E0D" w:rsidP="00963E0D">
      <w:pPr>
        <w:spacing w:before="120" w:after="120" w:line="288" w:lineRule="auto"/>
        <w:jc w:val="both"/>
        <w:rPr>
          <w:rFonts w:cs="Arial"/>
          <w:szCs w:val="19"/>
        </w:rPr>
      </w:pPr>
      <w:r w:rsidRPr="00963E0D">
        <w:rPr>
          <w:rFonts w:cs="Arial"/>
          <w:szCs w:val="19"/>
        </w:rPr>
        <w:lastRenderedPageBreak/>
        <w:t xml:space="preserve">Kontrolu oprávnenosti výdavku z pohľadu jeho súladu s pravidlami, princípmi a postupmi VO vykoná poskytovateľ vo fáze kontroly príslušnej ŽoP,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 neboli predmetom kontroly v rámci schvaľovacieho procesu ŽoNFP, resp. NP, podliehajú kontrole v zmysle postupov uvedených v kapitole 2.5.6  Typy </w:t>
      </w:r>
      <w:r w:rsidR="00E911B7">
        <w:rPr>
          <w:rFonts w:cs="Arial"/>
          <w:szCs w:val="19"/>
        </w:rPr>
        <w:t xml:space="preserve">finančnej </w:t>
      </w:r>
      <w:r w:rsidRPr="00963E0D">
        <w:rPr>
          <w:rFonts w:cs="Arial"/>
          <w:szCs w:val="19"/>
        </w:rPr>
        <w:t>kontroly VO – častiach e) a f) týkajúcich sa kontroly dodatkov.</w:t>
      </w:r>
    </w:p>
    <w:p w14:paraId="2532B89E" w14:textId="5050D5C7" w:rsidR="00FB16C6" w:rsidRPr="00FB16C6" w:rsidRDefault="00525654" w:rsidP="00FB16C6">
      <w:pPr>
        <w:spacing w:before="120" w:after="120" w:line="288" w:lineRule="auto"/>
        <w:jc w:val="both"/>
        <w:rPr>
          <w:rFonts w:cs="Arial"/>
          <w:szCs w:val="19"/>
        </w:rPr>
      </w:pPr>
      <w:r w:rsidRPr="00525654">
        <w:rPr>
          <w:rFonts w:cs="Arial"/>
          <w:szCs w:val="19"/>
        </w:rPr>
        <w:t>Ak poskytovateľ zistí porušenie pravidiel a postupov VO, pričom závažnosť týchto zistení je taká, že mali alebo mohli mať vplyv na výsledok VO, poskytovateľ je oprávnený danú skutočnosť vyhodnotiť ako nesplnenie podmienky poskytnutia príspevku a rozhodnúť o neschválení ŽoNFP alebo uplatniť ex-ante finančnú opravu, ktorá bude zohľadnená pri vydaní rozhodnutia o schválení ŽoNFP. Postup podľa predchádzajúcej vety uplatní</w:t>
      </w:r>
      <w:r w:rsidR="00FB16C6" w:rsidRPr="00FB16C6">
        <w:rPr>
          <w:rFonts w:cs="Arial"/>
          <w:szCs w:val="19"/>
        </w:rPr>
        <w:t xml:space="preserve"> poskytovateľ aj v prípade, že nedostatky vo verejnom obstarávaní, ktoré mali alebo mohli mať vplyv na výsledok verejného obstarávania identifikoval ÚVO v rozhodnutí podľa § 175 ods. 4 ZVO alebo boli identifikované v rozhodnutí Rady ÚVO.</w:t>
      </w:r>
      <w:r>
        <w:rPr>
          <w:rFonts w:cs="Arial"/>
          <w:szCs w:val="19"/>
        </w:rPr>
        <w:t xml:space="preserve"> </w:t>
      </w:r>
      <w:r w:rsidRPr="00525654">
        <w:rPr>
          <w:rFonts w:cs="Arial"/>
          <w:szCs w:val="19"/>
        </w:rPr>
        <w:t>Poskytovateľ je povinný konštatovať nesplnenie podmienky poskytnutia príspevku a rozhodnúť o neschválení ŽoNFP v prípade, že zistenia nedostatkov v rámci kontroly vecného súladu predmetu obstarávania sú takého závažného charakteru, že na riadnu realizáciu posudzovaného projektu nebude môcť žiadateľ využiť výsledok kontrolovaného VO.</w:t>
      </w:r>
    </w:p>
    <w:p w14:paraId="1E4229FF" w14:textId="77777777" w:rsidR="00FB16C6" w:rsidRPr="00963E0D" w:rsidRDefault="00FB16C6" w:rsidP="00963E0D">
      <w:pPr>
        <w:spacing w:before="120" w:after="120" w:line="288" w:lineRule="auto"/>
        <w:jc w:val="both"/>
        <w:rPr>
          <w:rFonts w:cs="Arial"/>
          <w:szCs w:val="19"/>
        </w:rPr>
      </w:pPr>
    </w:p>
    <w:p w14:paraId="46ACC565" w14:textId="47C3018F" w:rsidR="00963E0D" w:rsidRPr="00963E0D" w:rsidRDefault="007D11DA" w:rsidP="00963E0D">
      <w:pPr>
        <w:spacing w:before="120" w:after="120" w:line="288" w:lineRule="auto"/>
        <w:jc w:val="both"/>
        <w:rPr>
          <w:rFonts w:cs="Arial"/>
          <w:b/>
          <w:szCs w:val="19"/>
        </w:rPr>
      </w:pPr>
      <w:r>
        <w:rPr>
          <w:rFonts w:cs="Arial"/>
          <w:b/>
          <w:szCs w:val="19"/>
        </w:rPr>
        <w:t>j</w:t>
      </w:r>
      <w:r w:rsidR="00963E0D" w:rsidRPr="00963E0D">
        <w:rPr>
          <w:rFonts w:cs="Arial"/>
          <w:b/>
          <w:szCs w:val="19"/>
        </w:rPr>
        <w:t>) Kontrola verejného obstarávania národných projektov, veľkých projektov</w:t>
      </w:r>
      <w:r w:rsidR="007C13BB" w:rsidRPr="007C13BB">
        <w:rPr>
          <w:rFonts w:cs="Arial"/>
          <w:b/>
          <w:szCs w:val="19"/>
        </w:rPr>
        <w:t>, ktoré sú súčasťou zoznamu projektov a kontrola projektov technickej pomoci, pred podpisom zmluvy o NFP</w:t>
      </w:r>
    </w:p>
    <w:p w14:paraId="0B095B13" w14:textId="00E7A530" w:rsidR="009875A5" w:rsidRDefault="00963E0D" w:rsidP="00963E0D">
      <w:pPr>
        <w:spacing w:before="120" w:after="120" w:line="288" w:lineRule="auto"/>
        <w:jc w:val="both"/>
        <w:rPr>
          <w:rFonts w:cs="Arial"/>
          <w:szCs w:val="19"/>
        </w:rPr>
      </w:pPr>
      <w:r w:rsidRPr="00963E0D">
        <w:rPr>
          <w:rFonts w:cs="Arial"/>
          <w:szCs w:val="19"/>
        </w:rPr>
        <w:t xml:space="preserve">Poskytovateľ </w:t>
      </w:r>
      <w:r w:rsidR="007C13BB" w:rsidRPr="007C13BB">
        <w:rPr>
          <w:rFonts w:cs="Arial"/>
          <w:szCs w:val="19"/>
        </w:rPr>
        <w:t>môže</w:t>
      </w:r>
      <w:r w:rsidR="007C13BB">
        <w:rPr>
          <w:rFonts w:cs="Arial"/>
          <w:szCs w:val="19"/>
        </w:rPr>
        <w:t xml:space="preserve"> </w:t>
      </w:r>
      <w:r w:rsidRPr="00963E0D">
        <w:rPr>
          <w:rFonts w:cs="Arial"/>
          <w:szCs w:val="19"/>
        </w:rPr>
        <w:t>vykonáva</w:t>
      </w:r>
      <w:r w:rsidR="007C13BB">
        <w:rPr>
          <w:rFonts w:cs="Arial"/>
          <w:szCs w:val="19"/>
        </w:rPr>
        <w:t>ť</w:t>
      </w:r>
      <w:r w:rsidRPr="00963E0D">
        <w:rPr>
          <w:rFonts w:cs="Arial"/>
          <w:szCs w:val="19"/>
        </w:rPr>
        <w:t xml:space="preserve"> kontrolu VO v rámci národných, veľkých projektov, ktoré sú súčasťou zoznamu projektov</w:t>
      </w:r>
      <w:r w:rsidR="009875A5">
        <w:rPr>
          <w:rFonts w:cs="Arial"/>
          <w:szCs w:val="19"/>
        </w:rPr>
        <w:t xml:space="preserve"> </w:t>
      </w:r>
      <w:r w:rsidR="009875A5" w:rsidRPr="00963E0D">
        <w:rPr>
          <w:rFonts w:cs="Arial"/>
          <w:szCs w:val="19"/>
        </w:rPr>
        <w:t>a projektov technickej pomoci</w:t>
      </w:r>
      <w:r w:rsidRPr="00963E0D">
        <w:rPr>
          <w:rFonts w:cs="Arial"/>
          <w:szCs w:val="19"/>
        </w:rPr>
        <w:t xml:space="preserve"> ako prvú ex-ante kontrolu, druhú ex-ante kontrolu a následnú ex-post kontrolu, prípadne podľa okolností aj ako štandardnú ex-post kontrolu. </w:t>
      </w:r>
    </w:p>
    <w:p w14:paraId="37BED307" w14:textId="3D304059" w:rsidR="009875A5" w:rsidRDefault="009875A5" w:rsidP="00963E0D">
      <w:pPr>
        <w:spacing w:before="120" w:after="120" w:line="288" w:lineRule="auto"/>
        <w:jc w:val="both"/>
        <w:rPr>
          <w:rFonts w:cs="Arial"/>
          <w:szCs w:val="19"/>
        </w:rPr>
      </w:pPr>
      <w:r>
        <w:rPr>
          <w:rFonts w:cs="Arial"/>
          <w:szCs w:val="19"/>
        </w:rPr>
        <w:t xml:space="preserve">V tejto súvislosti dávame prijímateľovi do pozornosti </w:t>
      </w:r>
      <w:r w:rsidRPr="009875A5">
        <w:rPr>
          <w:rFonts w:cs="Arial"/>
          <w:szCs w:val="19"/>
        </w:rPr>
        <w:t>usmernen</w:t>
      </w:r>
      <w:r>
        <w:rPr>
          <w:rFonts w:cs="Arial"/>
          <w:szCs w:val="19"/>
        </w:rPr>
        <w:t>ie</w:t>
      </w:r>
      <w:r w:rsidRPr="009875A5">
        <w:rPr>
          <w:rFonts w:cs="Arial"/>
          <w:szCs w:val="19"/>
        </w:rPr>
        <w:t xml:space="preserve"> </w:t>
      </w:r>
      <w:r>
        <w:rPr>
          <w:rFonts w:cs="Arial"/>
          <w:szCs w:val="19"/>
        </w:rPr>
        <w:t>poskytovateľa</w:t>
      </w:r>
      <w:r w:rsidRPr="009875A5">
        <w:rPr>
          <w:rFonts w:cs="Arial"/>
          <w:szCs w:val="19"/>
        </w:rPr>
        <w:t xml:space="preserve"> k príprave individuálneho projektu</w:t>
      </w:r>
      <w:r>
        <w:rPr>
          <w:rFonts w:cs="Arial"/>
          <w:szCs w:val="19"/>
        </w:rPr>
        <w:t xml:space="preserve">, ktoré je zverejnené na webovom sídle </w:t>
      </w:r>
      <w:hyperlink r:id="rId24" w:history="1">
        <w:r w:rsidR="005C056B" w:rsidRPr="00BC7715">
          <w:rPr>
            <w:rStyle w:val="Hypertextovprepojenie"/>
            <w:rFonts w:cs="Arial"/>
            <w:szCs w:val="19"/>
          </w:rPr>
          <w:t>http://www.minv.sk/?usmernenia-riadiaceho-organu</w:t>
        </w:r>
      </w:hyperlink>
      <w:r>
        <w:rPr>
          <w:rFonts w:cs="Arial"/>
          <w:szCs w:val="19"/>
        </w:rPr>
        <w:t>.</w:t>
      </w:r>
    </w:p>
    <w:p w14:paraId="4E48F185" w14:textId="07CF3991" w:rsidR="005C056B" w:rsidRDefault="005C056B" w:rsidP="00963E0D">
      <w:pPr>
        <w:spacing w:before="120" w:after="120" w:line="288" w:lineRule="auto"/>
        <w:jc w:val="both"/>
        <w:rPr>
          <w:rFonts w:cs="Arial"/>
          <w:szCs w:val="19"/>
        </w:rPr>
      </w:pPr>
      <w:r w:rsidRPr="005C056B">
        <w:rPr>
          <w:rFonts w:cs="Arial"/>
          <w:szCs w:val="19"/>
        </w:rPr>
        <w:t xml:space="preserve">Kontrola VO vykonávaná podľa tejto kapitoly sa pokladá za finančnú kontrolu, pričom závery uvedené v kontrolnom zozname sú platné aj po schválení individuálneho projektu a </w:t>
      </w:r>
      <w:r>
        <w:rPr>
          <w:rFonts w:cs="Arial"/>
          <w:szCs w:val="19"/>
        </w:rPr>
        <w:t>poskytovateľ</w:t>
      </w:r>
      <w:r w:rsidRPr="005C056B">
        <w:rPr>
          <w:rFonts w:cs="Arial"/>
          <w:szCs w:val="19"/>
        </w:rPr>
        <w:t xml:space="preserve"> už následne nemusí vykonávať opätovnú kontrolu daného VO po podpise Zmluvy o NFP. Kontrolu oprávnenosti výdavku z pohľadu jeho súladu s princípmi a postupmi VO vykoná </w:t>
      </w:r>
      <w:r>
        <w:rPr>
          <w:rFonts w:cs="Arial"/>
          <w:szCs w:val="19"/>
        </w:rPr>
        <w:t>poskytovateľ</w:t>
      </w:r>
      <w:r w:rsidRPr="005C056B">
        <w:rPr>
          <w:rFonts w:cs="Arial"/>
          <w:szCs w:val="19"/>
        </w:rPr>
        <w:t xml:space="preserve"> vo fáze kontroly príslušnej ŽoP, kde </w:t>
      </w:r>
      <w:r>
        <w:rPr>
          <w:rFonts w:cs="Arial"/>
          <w:szCs w:val="19"/>
        </w:rPr>
        <w:t>poskytovateľ</w:t>
      </w:r>
      <w:r w:rsidRPr="005C056B">
        <w:rPr>
          <w:rFonts w:cs="Arial"/>
          <w:szCs w:val="19"/>
        </w:rPr>
        <w:t xml:space="preserve"> overí skutočnosť vykonania uvedenej kontroly a správnosť aplikovania jej záverov. Uvedené však nevylučuje opätovné vykonanie kontroly VO, napr. na základe podnetu kontrolných orgánov alebo z vlastného podnetu </w:t>
      </w:r>
      <w:r>
        <w:rPr>
          <w:rFonts w:cs="Arial"/>
          <w:szCs w:val="19"/>
        </w:rPr>
        <w:t>poskytovateľa</w:t>
      </w:r>
      <w:r w:rsidRPr="005C056B">
        <w:rPr>
          <w:rFonts w:cs="Arial"/>
          <w:szCs w:val="19"/>
        </w:rPr>
        <w:t xml:space="preserve">. Dodatky k zmluve s úspešným uchádzačom, ktoré neboli predmetom kontroly, podliehajú kontrole VO v plnom rozsahu. </w:t>
      </w:r>
    </w:p>
    <w:p w14:paraId="6D1D89A2" w14:textId="381084EB" w:rsidR="00963E0D" w:rsidRPr="00963E0D" w:rsidRDefault="00963E0D" w:rsidP="00963E0D">
      <w:pPr>
        <w:spacing w:before="120" w:after="120" w:line="288" w:lineRule="auto"/>
        <w:jc w:val="both"/>
        <w:rPr>
          <w:rFonts w:cs="Arial"/>
          <w:szCs w:val="19"/>
        </w:rPr>
      </w:pPr>
      <w:r w:rsidRPr="00963E0D">
        <w:rPr>
          <w:rFonts w:cs="Arial"/>
          <w:szCs w:val="19"/>
        </w:rPr>
        <w:t xml:space="preserve">Postupy tejto kontroly aplikuje poskytovateľ analogicky v zmysle postupov uvedených v jednotlivých písmenách a) až h) kapitoly 2.5.6  Typy </w:t>
      </w:r>
      <w:r w:rsidR="00E911B7">
        <w:rPr>
          <w:rFonts w:cs="Arial"/>
          <w:szCs w:val="19"/>
        </w:rPr>
        <w:t>finančnej</w:t>
      </w:r>
      <w:r w:rsidRPr="00963E0D">
        <w:rPr>
          <w:rFonts w:cs="Arial"/>
          <w:szCs w:val="19"/>
        </w:rPr>
        <w:t xml:space="preserve"> kontroly VO.</w:t>
      </w:r>
    </w:p>
    <w:p w14:paraId="4528493C" w14:textId="57F0DC86" w:rsidR="00963E0D" w:rsidRPr="0073389C" w:rsidRDefault="00963E0D" w:rsidP="009D7F63">
      <w:pPr>
        <w:spacing w:before="120" w:after="120" w:line="288" w:lineRule="auto"/>
        <w:jc w:val="both"/>
        <w:rPr>
          <w:rFonts w:cs="Arial"/>
          <w:szCs w:val="19"/>
        </w:rPr>
      </w:pPr>
    </w:p>
    <w:p w14:paraId="7A55D320" w14:textId="77777777" w:rsidR="009D7F63" w:rsidRPr="0073389C" w:rsidRDefault="009D7F63" w:rsidP="009D7F63">
      <w:pPr>
        <w:pStyle w:val="Nadpis3"/>
        <w:ind w:left="567" w:firstLine="0"/>
        <w:rPr>
          <w:lang w:val="sk-SK"/>
        </w:rPr>
      </w:pPr>
      <w:bookmarkStart w:id="656" w:name="_Toc440372884"/>
      <w:bookmarkStart w:id="657" w:name="_Toc440636395"/>
      <w:r w:rsidRPr="0073389C">
        <w:rPr>
          <w:lang w:val="sk-SK"/>
        </w:rPr>
        <w:t>Finančné opravy</w:t>
      </w:r>
      <w:bookmarkEnd w:id="656"/>
      <w:bookmarkEnd w:id="657"/>
    </w:p>
    <w:p w14:paraId="23F5118A" w14:textId="52987ACD"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P, v Systéme riadenia EŠIF a v Metodickom pokyne CKO č. 5 k určovaniu finančných opráv, ktoré má riadiaci orgán uplatňovať pri nedodržaní pravidiel a postupov verejného obstarávania.</w:t>
      </w:r>
    </w:p>
    <w:p w14:paraId="0BAE8E76" w14:textId="63516382" w:rsidR="00EC5388" w:rsidRPr="00AE218A" w:rsidRDefault="00EC5388" w:rsidP="00EC5388">
      <w:pPr>
        <w:spacing w:before="120" w:after="120" w:line="288" w:lineRule="auto"/>
        <w:jc w:val="both"/>
        <w:rPr>
          <w:rFonts w:cs="Arial"/>
          <w:szCs w:val="19"/>
        </w:rPr>
      </w:pPr>
      <w:r w:rsidRPr="00AE218A">
        <w:rPr>
          <w:rFonts w:cs="Arial"/>
          <w:szCs w:val="19"/>
        </w:rPr>
        <w:t xml:space="preserve">V prípade zistení v rámci obstarávaní, ktoré nepodliehajú postupom ZVO, postupuje poskytovateľ podľa pravidiel uvedených v Systéme riadenia EŠIF a pravidiel uvedených v </w:t>
      </w:r>
      <w:r w:rsidR="00EF7652">
        <w:rPr>
          <w:rFonts w:cs="Arial"/>
          <w:szCs w:val="19"/>
        </w:rPr>
        <w:t>z</w:t>
      </w:r>
      <w:r w:rsidRPr="00AE218A">
        <w:rPr>
          <w:rFonts w:cs="Arial"/>
          <w:szCs w:val="19"/>
        </w:rPr>
        <w:t>mluve o NFP.</w:t>
      </w:r>
    </w:p>
    <w:p w14:paraId="0B5AE2F2" w14:textId="77777777" w:rsidR="006B360C" w:rsidRDefault="006B360C" w:rsidP="00566C38">
      <w:pPr>
        <w:spacing w:before="120" w:after="120" w:line="288" w:lineRule="auto"/>
        <w:jc w:val="both"/>
        <w:rPr>
          <w:rFonts w:cs="Arial"/>
          <w:szCs w:val="19"/>
        </w:rPr>
      </w:pPr>
      <w:r w:rsidRPr="006B360C">
        <w:rPr>
          <w:rFonts w:cs="Arial"/>
          <w:szCs w:val="19"/>
        </w:rPr>
        <w:t>Určenie finančných opráv sa riadi pravidlami, ktoré sú platné v čase vypracovania návrhu správy z kontroly.</w:t>
      </w:r>
    </w:p>
    <w:p w14:paraId="3FC3AF08" w14:textId="38C1027B"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1 MP CKO č. 5, verzia 3. </w:t>
      </w:r>
    </w:p>
    <w:p w14:paraId="511E9362" w14:textId="7C64C6F9" w:rsidR="00566C38" w:rsidRPr="00566C38" w:rsidRDefault="00566C38" w:rsidP="00566C38">
      <w:pPr>
        <w:spacing w:before="120" w:after="120" w:line="288" w:lineRule="auto"/>
        <w:jc w:val="both"/>
        <w:rPr>
          <w:rFonts w:cs="Arial"/>
          <w:szCs w:val="19"/>
        </w:rPr>
      </w:pPr>
      <w:r w:rsidRPr="00566C38">
        <w:rPr>
          <w:rFonts w:cs="Arial"/>
          <w:szCs w:val="19"/>
        </w:rPr>
        <w:lastRenderedPageBreak/>
        <w:t xml:space="preserve">V prípade zistení porušenia pravidiel a postupov verejného obstarávania, ktoré mali alebo mohli mať vplyv na výsledok verejného obstarávania preukázateľne začatého </w:t>
      </w:r>
      <w:r w:rsidR="006B360C">
        <w:rPr>
          <w:rFonts w:cs="Arial"/>
          <w:szCs w:val="19"/>
        </w:rPr>
        <w:t>od</w:t>
      </w:r>
      <w:r w:rsidR="006B360C" w:rsidRPr="00566C38">
        <w:rPr>
          <w:rFonts w:cs="Arial"/>
          <w:szCs w:val="19"/>
        </w:rPr>
        <w:t xml:space="preserve"> </w:t>
      </w:r>
      <w:r w:rsidRPr="00566C38">
        <w:rPr>
          <w:rFonts w:cs="Arial"/>
          <w:szCs w:val="19"/>
        </w:rPr>
        <w:t xml:space="preserve">17. apríla 2016, poskytovateľ určí výšku vrátenia poskytnutého príspevku alebo jeho časti podľa prílohy č. 2 MP CKO č. 5, verzia 3. </w:t>
      </w:r>
    </w:p>
    <w:p w14:paraId="1D0C9D24" w14:textId="77777777" w:rsidR="00064DDF" w:rsidRDefault="00566C38" w:rsidP="00064DDF">
      <w:pPr>
        <w:spacing w:before="120" w:after="120" w:line="288" w:lineRule="auto"/>
        <w:jc w:val="both"/>
        <w:rPr>
          <w:rFonts w:cs="Arial"/>
          <w:szCs w:val="19"/>
        </w:rPr>
      </w:pPr>
      <w:r w:rsidRPr="00566C38">
        <w:rPr>
          <w:rFonts w:cs="Arial"/>
          <w:szCs w:val="19"/>
        </w:rPr>
        <w:t>Poskytovateľ je oprávnený aplikovať finančné opravy v rámci týchto druhov finančnej kontroly VO:</w:t>
      </w:r>
      <w:r w:rsidRPr="00064DDF">
        <w:rPr>
          <w:rFonts w:cs="Arial"/>
          <w:szCs w:val="19"/>
        </w:rPr>
        <w:t xml:space="preserve">                                                                                                                                                                                                                  </w:t>
      </w:r>
      <w:r w:rsidRPr="008D1C11">
        <w:rPr>
          <w:rFonts w:cs="Arial"/>
          <w:szCs w:val="19"/>
        </w:rPr>
        <w:t xml:space="preserve">                                                                                                                                                                                                                                                                </w:t>
      </w:r>
      <w:r w:rsidRPr="00927D81">
        <w:rPr>
          <w:rFonts w:cs="Arial"/>
          <w:szCs w:val="19"/>
        </w:rPr>
        <w:t xml:space="preserve">                                                                                                                                </w:t>
      </w:r>
      <w:r w:rsidRPr="00602CB7">
        <w:rPr>
          <w:rFonts w:cs="Arial"/>
          <w:szCs w:val="19"/>
        </w:rPr>
        <w:t xml:space="preserve">                                                                                                                                                                    </w:t>
      </w:r>
      <w:r w:rsidRPr="00C43500">
        <w:rPr>
          <w:rFonts w:cs="Arial"/>
          <w:szCs w:val="19"/>
        </w:rPr>
        <w:t xml:space="preserve">                                                                                            </w:t>
      </w:r>
      <w:r w:rsidRPr="00E56F7C">
        <w:rPr>
          <w:rFonts w:cs="Arial"/>
          <w:szCs w:val="19"/>
        </w:rPr>
        <w:t xml:space="preserve">                                                                                                                                </w:t>
      </w:r>
      <w:r w:rsidRPr="00103054">
        <w:rPr>
          <w:rFonts w:cs="Arial"/>
          <w:szCs w:val="19"/>
        </w:rPr>
        <w:t xml:space="preserve">                                                                                                                                                                                                                                                                                                              </w:t>
      </w:r>
      <w:r w:rsidRPr="00C340D9">
        <w:rPr>
          <w:rFonts w:cs="Arial"/>
          <w:szCs w:val="19"/>
        </w:rPr>
        <w:t xml:space="preserve">                                                                                                                                                                                                                                                                                                                                                                                                                                                                                                                                                                                                                                                                                                                                                                                                                                                                                                                                                                                                                                                                </w:t>
      </w:r>
      <w:r w:rsidRPr="00594863">
        <w:rPr>
          <w:rFonts w:cs="Arial"/>
          <w:szCs w:val="19"/>
        </w:rPr>
        <w:t xml:space="preserve">                                                                                                                                                                                                                                                                                                                                                                                                                                                                                                                                                                                                                                                                                                                                                                                                                                                                                                                                                                                                                                                                                                                                                                                                                                                                                                                                </w:t>
      </w:r>
      <w:r w:rsidRPr="00081FC1">
        <w:rPr>
          <w:rFonts w:cs="Arial"/>
          <w:szCs w:val="19"/>
        </w:rPr>
        <w:t xml:space="preserve">                                                                                                                                                                                                                                                                                                                                                                                                                                                                                                                                                                                                                                                                                                                                                                                                </w:t>
      </w:r>
      <w:r w:rsidRPr="004B7995">
        <w:rPr>
          <w:rFonts w:cs="Arial"/>
          <w:szCs w:val="19"/>
        </w:rPr>
        <w:t xml:space="preserve">                                                                                                                                                                                                                                                                </w:t>
      </w:r>
      <w:r w:rsidRPr="0023193D">
        <w:rPr>
          <w:rFonts w:cs="Arial"/>
          <w:szCs w:val="19"/>
        </w:rPr>
        <w:t xml:space="preserve">                                                                                                                                                                                                                                                                </w:t>
      </w:r>
      <w:r w:rsidRPr="00064DDF">
        <w:rPr>
          <w:rFonts w:cs="Arial"/>
          <w:szCs w:val="19"/>
        </w:rPr>
        <w:t xml:space="preserve">                                                                                                                                                                                                                                                              </w:t>
      </w:r>
      <w:r w:rsidRPr="00C606E2">
        <w:rPr>
          <w:rFonts w:cs="Arial"/>
          <w:szCs w:val="19"/>
        </w:rPr>
        <w:t xml:space="preserve">  </w:t>
      </w:r>
      <w:r w:rsidRPr="00406757">
        <w:rPr>
          <w:rFonts w:cs="Arial"/>
          <w:szCs w:val="19"/>
        </w:rPr>
        <w:t xml:space="preserve">                                                                                                                                                                                                                                                                </w:t>
      </w:r>
      <w:r w:rsidRPr="0082019F">
        <w:rPr>
          <w:rFonts w:cs="Arial"/>
          <w:szCs w:val="19"/>
        </w:rPr>
        <w:t xml:space="preserve">                                                                                                                                                                                                                                                              </w:t>
      </w:r>
      <w:r w:rsidRPr="004D6FDB">
        <w:rPr>
          <w:rFonts w:cs="Arial"/>
          <w:szCs w:val="19"/>
        </w:rPr>
        <w:t xml:space="preserve">                                                                                                                                                                                                                                                                                                                                                                                                                                                                                                                                                                                                                                                                                                                                                                                                </w:t>
      </w:r>
      <w:r w:rsidRPr="00CF0928">
        <w:rPr>
          <w:rFonts w:cs="Arial"/>
          <w:szCs w:val="19"/>
        </w:rPr>
        <w:t xml:space="preserve">                                                                                                                                                                                                                                                                                                                                                                                                                                                                                                                                                                                                                                                                                                                                                                                   </w:t>
      </w:r>
      <w:r w:rsidR="00064DDF" w:rsidRPr="006112F2">
        <w:rPr>
          <w:rFonts w:cs="Arial"/>
          <w:szCs w:val="19"/>
        </w:rPr>
        <w:t xml:space="preserve">               </w:t>
      </w:r>
      <w:r w:rsidR="00064DDF" w:rsidRPr="005E6061">
        <w:rPr>
          <w:rFonts w:cs="Arial"/>
          <w:szCs w:val="19"/>
        </w:rPr>
        <w:t xml:space="preserve"> </w:t>
      </w:r>
    </w:p>
    <w:p w14:paraId="542E29E2" w14:textId="07F535A3" w:rsidR="00064DDF" w:rsidRP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štandardná ex-post kontrola,</w:t>
      </w:r>
    </w:p>
    <w:p w14:paraId="2CEFFC49" w14:textId="77777777" w:rsid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následná ex-post kontrola,</w:t>
      </w:r>
    </w:p>
    <w:p w14:paraId="70391DBE" w14:textId="77777777" w:rsid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kontrola zákaziek podľa § 117 ZVO,</w:t>
      </w:r>
    </w:p>
    <w:p w14:paraId="7F267C02" w14:textId="77777777" w:rsidR="00064DDF" w:rsidRDefault="00064DDF" w:rsidP="00151D4D">
      <w:pPr>
        <w:pStyle w:val="Odsekzoznamu"/>
        <w:numPr>
          <w:ilvl w:val="0"/>
          <w:numId w:val="103"/>
        </w:numPr>
        <w:spacing w:before="120" w:after="120" w:line="288" w:lineRule="auto"/>
        <w:jc w:val="both"/>
        <w:rPr>
          <w:rFonts w:cs="Arial"/>
          <w:szCs w:val="19"/>
        </w:rPr>
      </w:pPr>
      <w:r w:rsidRPr="00064DDF">
        <w:rPr>
          <w:rFonts w:cs="Arial"/>
          <w:szCs w:val="19"/>
        </w:rPr>
        <w:t>k</w:t>
      </w:r>
      <w:r w:rsidR="00566C38" w:rsidRPr="00064DDF">
        <w:rPr>
          <w:rFonts w:cs="Arial"/>
          <w:szCs w:val="19"/>
        </w:rPr>
        <w:t xml:space="preserve">ontrola VO v rámci ktorého viacerí prijímatelia nadobúdajú tovary, práce alebo služby prostredníctvom centrálnej obstarávacej organizácie podľa § 15 ods. 2 a ods. 4 ZVO, </w:t>
      </w:r>
    </w:p>
    <w:p w14:paraId="429C089A" w14:textId="53ECDD20" w:rsidR="00EC5388" w:rsidRP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kontrola dodatkov po podpise.</w:t>
      </w:r>
    </w:p>
    <w:p w14:paraId="7702DD93" w14:textId="77777777" w:rsidR="00EC5388" w:rsidRPr="00AE218A" w:rsidRDefault="00EC5388" w:rsidP="00EC5388">
      <w:pPr>
        <w:spacing w:before="120" w:after="120" w:line="288" w:lineRule="auto"/>
        <w:jc w:val="both"/>
        <w:rPr>
          <w:rFonts w:cs="Arial"/>
          <w:szCs w:val="19"/>
        </w:rPr>
      </w:pPr>
      <w:r w:rsidRPr="00AE218A">
        <w:rPr>
          <w:rFonts w:cs="Arial"/>
          <w:szCs w:val="19"/>
        </w:rPr>
        <w:t>Finančné opravy sa s ohľadom na moment identifikovania nedostatku verejného obstarávania delia na:</w:t>
      </w:r>
    </w:p>
    <w:p w14:paraId="43FB443E" w14:textId="40326F3D" w:rsidR="00EC5388" w:rsidRPr="00EC5388" w:rsidRDefault="00EC5388" w:rsidP="00151D4D">
      <w:pPr>
        <w:pStyle w:val="Odsekzoznamu"/>
        <w:numPr>
          <w:ilvl w:val="0"/>
          <w:numId w:val="86"/>
        </w:numPr>
        <w:spacing w:before="120" w:after="120" w:line="288" w:lineRule="auto"/>
        <w:jc w:val="both"/>
        <w:rPr>
          <w:rFonts w:cs="Arial"/>
          <w:szCs w:val="19"/>
        </w:rPr>
      </w:pPr>
      <w:r w:rsidRPr="00EC5388">
        <w:rPr>
          <w:rFonts w:cs="Arial"/>
          <w:szCs w:val="19"/>
        </w:rPr>
        <w:t>ex-ante;</w:t>
      </w:r>
    </w:p>
    <w:p w14:paraId="3218BAF4" w14:textId="2BC36779" w:rsidR="00EC5388" w:rsidRDefault="00EC5388" w:rsidP="00151D4D">
      <w:pPr>
        <w:pStyle w:val="Odsekzoznamu"/>
        <w:numPr>
          <w:ilvl w:val="0"/>
          <w:numId w:val="86"/>
        </w:numPr>
        <w:spacing w:before="120" w:after="120" w:line="288" w:lineRule="auto"/>
        <w:jc w:val="both"/>
        <w:rPr>
          <w:rFonts w:cs="Arial"/>
          <w:szCs w:val="19"/>
        </w:rPr>
      </w:pPr>
      <w:r w:rsidRPr="00EC5388">
        <w:rPr>
          <w:rFonts w:cs="Arial"/>
          <w:szCs w:val="19"/>
        </w:rPr>
        <w:t>ex-post.</w:t>
      </w:r>
    </w:p>
    <w:p w14:paraId="02655198" w14:textId="77777777" w:rsidR="00EC5388" w:rsidRPr="00EC5388" w:rsidRDefault="00EC5388" w:rsidP="00EC5388">
      <w:pPr>
        <w:pStyle w:val="Odsekzoznamu"/>
        <w:spacing w:before="120" w:after="120" w:line="288" w:lineRule="auto"/>
        <w:jc w:val="both"/>
        <w:rPr>
          <w:rFonts w:cs="Arial"/>
          <w:szCs w:val="19"/>
        </w:rPr>
      </w:pPr>
    </w:p>
    <w:p w14:paraId="57F1C55B" w14:textId="77777777" w:rsidR="00EC5388" w:rsidRPr="00EC5388" w:rsidRDefault="00EC5388" w:rsidP="00EC5388">
      <w:pPr>
        <w:spacing w:before="120" w:after="120" w:line="288" w:lineRule="auto"/>
        <w:jc w:val="both"/>
        <w:rPr>
          <w:rFonts w:cs="Arial"/>
          <w:b/>
          <w:szCs w:val="19"/>
        </w:rPr>
      </w:pPr>
      <w:r w:rsidRPr="00EC5388">
        <w:rPr>
          <w:rFonts w:cs="Arial"/>
          <w:b/>
          <w:szCs w:val="19"/>
        </w:rPr>
        <w:t>Ex-ante finančná oprava</w:t>
      </w:r>
    </w:p>
    <w:p w14:paraId="712D08F3" w14:textId="77777777" w:rsidR="00EC5388" w:rsidRPr="00AE218A" w:rsidRDefault="00EC5388" w:rsidP="00EC5388">
      <w:pPr>
        <w:spacing w:before="120" w:after="120" w:line="288" w:lineRule="auto"/>
        <w:jc w:val="both"/>
        <w:rPr>
          <w:rFonts w:cs="Arial"/>
          <w:szCs w:val="19"/>
        </w:rPr>
      </w:pPr>
      <w:r w:rsidRPr="00AE218A">
        <w:rPr>
          <w:rFonts w:cs="Arial"/>
          <w:szCs w:val="19"/>
        </w:rPr>
        <w:t>Ex-ante finančná oprava je  individuálne zníženie hodnoty deklarovaných výdavkov z dôvodu zistení porušenia legislatívy SR alebo EÚ, najmä v oblasti VO. Výška individuálnej ex-ante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p>
    <w:p w14:paraId="67BD4AC3" w14:textId="77777777"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 xml:space="preserve">alebo mohlo mať vplyv na výsledok VO,  určí výšku ex-ante finančnej opravy, pričom na jej aplikovanie musia byť splnené nasledujúce podmienky: </w:t>
      </w:r>
    </w:p>
    <w:p w14:paraId="63E9F7AD" w14:textId="77777777" w:rsidR="00EC5388" w:rsidRPr="00AE218A" w:rsidRDefault="00EC5388" w:rsidP="00EC5388">
      <w:pPr>
        <w:spacing w:before="120" w:after="120" w:line="288" w:lineRule="auto"/>
        <w:ind w:left="567"/>
        <w:jc w:val="both"/>
        <w:rPr>
          <w:rFonts w:cs="Arial"/>
          <w:szCs w:val="19"/>
        </w:rPr>
      </w:pPr>
      <w:r>
        <w:rPr>
          <w:rFonts w:cs="Arial"/>
          <w:szCs w:val="19"/>
        </w:rPr>
        <w:t xml:space="preserve">a)  </w:t>
      </w:r>
      <w:r w:rsidRPr="00AE218A">
        <w:rPr>
          <w:rFonts w:cs="Arial"/>
          <w:szCs w:val="19"/>
        </w:rPr>
        <w:t>prijímateľ písomne súhlasil s navrhovanou ex-ante finančnou opravou ,</w:t>
      </w:r>
    </w:p>
    <w:p w14:paraId="21CF83B6"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b) </w:t>
      </w:r>
      <w:r w:rsidRPr="00AE218A">
        <w:rPr>
          <w:rFonts w:cs="Arial"/>
          <w:szCs w:val="19"/>
        </w:rPr>
        <w:t xml:space="preserve">prijímateľ preukáže, že disponuje finančnými zdrojmi, ktorými zabezpečí úhradu budúcich neoprávnených výdavkov minimálne vo výške navrhovanej ex-ante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14:paraId="30FCAB1E"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c) </w:t>
      </w:r>
      <w:r w:rsidRPr="00AE218A">
        <w:rPr>
          <w:rFonts w:cs="Arial"/>
          <w:szCs w:val="19"/>
        </w:rPr>
        <w:t>v prípade, že v danej veci určenia ex-ante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ex-ante finančnou opravou.</w:t>
      </w:r>
    </w:p>
    <w:p w14:paraId="683D7B1B" w14:textId="340D4FF2"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p>
    <w:p w14:paraId="19A8B984" w14:textId="6CC80129" w:rsidR="00EC5388" w:rsidRPr="00AE218A" w:rsidRDefault="00EC5388" w:rsidP="00EC5388">
      <w:pPr>
        <w:spacing w:before="120" w:after="120" w:line="288" w:lineRule="auto"/>
        <w:ind w:left="567" w:hanging="283"/>
        <w:jc w:val="both"/>
        <w:rPr>
          <w:rFonts w:cs="Arial"/>
          <w:szCs w:val="19"/>
        </w:rPr>
      </w:pPr>
      <w:r>
        <w:rPr>
          <w:rFonts w:cs="Arial"/>
          <w:szCs w:val="19"/>
        </w:rPr>
        <w:t xml:space="preserve">3.  </w:t>
      </w:r>
      <w:r w:rsidRPr="00AE218A">
        <w:rPr>
          <w:rFonts w:cs="Arial"/>
          <w:szCs w:val="19"/>
        </w:rPr>
        <w:t xml:space="preserve">Pri určovaní ex-ante </w:t>
      </w:r>
      <w:r w:rsidR="00D519DF">
        <w:rPr>
          <w:rFonts w:cs="Arial"/>
          <w:szCs w:val="19"/>
        </w:rPr>
        <w:t>finančnej opravy</w:t>
      </w:r>
      <w:r w:rsidRPr="00AE218A">
        <w:rPr>
          <w:rFonts w:cs="Arial"/>
          <w:szCs w:val="19"/>
        </w:rPr>
        <w:t xml:space="preserve"> postupuje poskytovateľ v súlade s kapitolou 3.3.7. Systému riadenia EŠIF a pravidlami uvedenými v MP CKO č. 5</w:t>
      </w:r>
      <w:r w:rsidRPr="00AE218A">
        <w:t xml:space="preserve"> </w:t>
      </w:r>
      <w:r w:rsidRPr="00AE218A">
        <w:rPr>
          <w:rFonts w:cs="Arial"/>
          <w:szCs w:val="19"/>
        </w:rPr>
        <w:t>k určovaniu finančných opráv, ktoré má riadiaci orgán uplatňovať pri nedodržaní pravidiel a postupov verejného obstarávania</w:t>
      </w:r>
      <w:r>
        <w:rPr>
          <w:rFonts w:cs="Arial"/>
          <w:szCs w:val="19"/>
        </w:rPr>
        <w:t xml:space="preserve"> </w:t>
      </w:r>
      <w:r w:rsidRPr="00AE218A">
        <w:rPr>
          <w:rFonts w:cs="Arial"/>
          <w:szCs w:val="19"/>
        </w:rPr>
        <w:t>.</w:t>
      </w:r>
    </w:p>
    <w:p w14:paraId="78E1B658" w14:textId="558BDBDB" w:rsidR="00EC5388" w:rsidRPr="00AE218A" w:rsidRDefault="00EC5388" w:rsidP="00EC5388">
      <w:pPr>
        <w:spacing w:before="120" w:after="120" w:line="288" w:lineRule="auto"/>
        <w:ind w:left="567" w:hanging="283"/>
        <w:jc w:val="both"/>
        <w:rPr>
          <w:rFonts w:cs="Arial"/>
          <w:szCs w:val="19"/>
        </w:rPr>
      </w:pPr>
      <w:r w:rsidRPr="00AE218A">
        <w:rPr>
          <w:rFonts w:cs="Arial"/>
          <w:szCs w:val="19"/>
        </w:rPr>
        <w:t>4.</w:t>
      </w:r>
      <w:r w:rsidRPr="00AE218A">
        <w:rPr>
          <w:rFonts w:cs="Arial"/>
          <w:szCs w:val="19"/>
        </w:rPr>
        <w:tab/>
        <w:t xml:space="preserve">Dôvody na udelenie ex-ante </w:t>
      </w:r>
      <w:r w:rsidR="00D519DF">
        <w:rPr>
          <w:rFonts w:cs="Arial"/>
          <w:szCs w:val="19"/>
        </w:rPr>
        <w:t>finančnej opravy</w:t>
      </w:r>
      <w:r w:rsidRPr="00AE218A">
        <w:rPr>
          <w:rFonts w:cs="Arial"/>
          <w:szCs w:val="19"/>
        </w:rPr>
        <w:t xml:space="preserve"> spolu s navrhovanou % výškou </w:t>
      </w:r>
      <w:r w:rsidR="00D519DF">
        <w:rPr>
          <w:rFonts w:cs="Arial"/>
          <w:szCs w:val="19"/>
        </w:rPr>
        <w:t>finančnej opravy</w:t>
      </w:r>
      <w:r w:rsidRPr="00AE218A">
        <w:rPr>
          <w:rFonts w:cs="Arial"/>
          <w:szCs w:val="19"/>
        </w:rPr>
        <w:t xml:space="preserve"> uvedie poskytovateľ v návrhu správy z kontroly VO.</w:t>
      </w:r>
    </w:p>
    <w:p w14:paraId="061D536B" w14:textId="7D0C2822"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r>
      <w:r w:rsidR="008D1C11" w:rsidRPr="008D1C11">
        <w:rPr>
          <w:rFonts w:cs="Arial"/>
          <w:szCs w:val="19"/>
        </w:rPr>
        <w:t>Poskytovateľ nie je povinný aplikovať podmienky uvedené v kapitole 4 v bode 1 písm. a) až d) Metodického pokynu CKO č. 5 k určovaniu finančných opráv, ktoré má  uplatňovať pri nedodržaní pravidiel a postupov verejného obstarávania, pokiaľ sa dané zistenia týkajú zákazky podľa § 117 ZVO. Aj v týchto prípadoch však poskytovateľ vyžaduje od prijímateľa súhlas s navrhovanou ex-ante finančnou opravou.</w:t>
      </w:r>
    </w:p>
    <w:p w14:paraId="2E15F6AE" w14:textId="1644E22E" w:rsidR="00EC5388" w:rsidRDefault="00EC5388" w:rsidP="00EC5388">
      <w:pPr>
        <w:spacing w:before="120" w:after="120" w:line="288" w:lineRule="auto"/>
        <w:ind w:left="567" w:hanging="283"/>
        <w:jc w:val="both"/>
        <w:rPr>
          <w:ins w:id="658" w:author="Autor"/>
          <w:rFonts w:cs="Arial"/>
          <w:szCs w:val="19"/>
        </w:rPr>
      </w:pPr>
      <w:r w:rsidRPr="00AE218A">
        <w:rPr>
          <w:rFonts w:cs="Arial"/>
          <w:szCs w:val="19"/>
        </w:rPr>
        <w:lastRenderedPageBreak/>
        <w:t>6.</w:t>
      </w:r>
      <w:r w:rsidRPr="00AE218A">
        <w:rPr>
          <w:rFonts w:cs="Arial"/>
          <w:szCs w:val="19"/>
        </w:rPr>
        <w:tab/>
        <w:t xml:space="preserve">Poskytovateľ zašle prijímateľovi spolu s návrhom ex-ante finančnej opravy aj znenie dodatku k </w:t>
      </w:r>
      <w:r w:rsidR="00E23756">
        <w:rPr>
          <w:rFonts w:cs="Arial"/>
          <w:szCs w:val="19"/>
        </w:rPr>
        <w:t>z</w:t>
      </w:r>
      <w:r w:rsidRPr="00AE218A">
        <w:rPr>
          <w:rFonts w:cs="Arial"/>
          <w:szCs w:val="19"/>
        </w:rPr>
        <w:t xml:space="preserve">mluve o NFP, ktoré nie je podpísané zo strany poskytovateľa. Prijímateľ je povinný v prípade akceptovania ex-ante finančnej opravy zaslať poskytovateľovi podpísaný dodatok k </w:t>
      </w:r>
      <w:r w:rsidR="00E23756">
        <w:rPr>
          <w:rFonts w:cs="Arial"/>
          <w:szCs w:val="19"/>
        </w:rPr>
        <w:t>z</w:t>
      </w:r>
      <w:r w:rsidRPr="00AE218A">
        <w:rPr>
          <w:rFonts w:cs="Arial"/>
          <w:szCs w:val="19"/>
        </w:rPr>
        <w:t xml:space="preserve">mluve o NFP, spolu s ostatnými dokladmi preukazujúcimi splnenie ďalších podmienok určených poskytovateľom na udelenie ex-ante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14:paraId="3F202C41" w14:textId="367FB2CA" w:rsidR="00F90A44" w:rsidRPr="00AE218A" w:rsidDel="00F90A44" w:rsidRDefault="00F90A44" w:rsidP="00EC5388">
      <w:pPr>
        <w:spacing w:before="120" w:after="120" w:line="288" w:lineRule="auto"/>
        <w:ind w:left="567" w:hanging="283"/>
        <w:jc w:val="both"/>
        <w:rPr>
          <w:del w:id="659" w:author="Autor"/>
          <w:rFonts w:cs="Arial"/>
          <w:szCs w:val="19"/>
        </w:rPr>
      </w:pPr>
    </w:p>
    <w:p w14:paraId="1D6E0E4D" w14:textId="77777777" w:rsidR="00F90A44" w:rsidRDefault="00F90A44" w:rsidP="00F90A44">
      <w:pPr>
        <w:autoSpaceDE w:val="0"/>
        <w:autoSpaceDN w:val="0"/>
        <w:spacing w:before="120"/>
        <w:ind w:left="714" w:hanging="357"/>
        <w:jc w:val="both"/>
        <w:rPr>
          <w:ins w:id="660" w:author="Autor"/>
          <w:rFonts w:cs="Arial"/>
          <w:szCs w:val="16"/>
        </w:rPr>
      </w:pPr>
      <w:ins w:id="661" w:author="Autor">
        <w:r>
          <w:rPr>
            <w:rFonts w:cs="Arial"/>
            <w:szCs w:val="19"/>
          </w:rPr>
          <w:t xml:space="preserve">7.  </w:t>
        </w:r>
        <w:r w:rsidRPr="0086446D">
          <w:rPr>
            <w:rFonts w:cs="Arial"/>
            <w:szCs w:val="16"/>
          </w:rPr>
          <w:t>V prípade ex-ante finančnej opravy je prijímateľ povinný pri predkladaní žiadosti o platbu postupovať</w:t>
        </w:r>
        <w:r>
          <w:rPr>
            <w:rFonts w:cs="Arial"/>
            <w:szCs w:val="16"/>
          </w:rPr>
          <w:t xml:space="preserve">         nasledovne: </w:t>
        </w:r>
        <w:r w:rsidRPr="0086446D">
          <w:rPr>
            <w:rFonts w:cs="Arial"/>
            <w:szCs w:val="16"/>
          </w:rPr>
          <w:t xml:space="preserve"> </w:t>
        </w:r>
        <w:r>
          <w:rPr>
            <w:rFonts w:cs="Arial"/>
            <w:szCs w:val="16"/>
          </w:rPr>
          <w:t xml:space="preserve">     </w:t>
        </w:r>
      </w:ins>
    </w:p>
    <w:p w14:paraId="22275ADE" w14:textId="77777777" w:rsidR="00F90A44" w:rsidRPr="0086446D" w:rsidRDefault="00F90A44" w:rsidP="00F90A44">
      <w:pPr>
        <w:autoSpaceDE w:val="0"/>
        <w:autoSpaceDN w:val="0"/>
        <w:spacing w:before="120"/>
        <w:ind w:left="360"/>
        <w:jc w:val="both"/>
        <w:rPr>
          <w:ins w:id="662" w:author="Autor"/>
          <w:rFonts w:cs="Arial"/>
          <w:szCs w:val="16"/>
        </w:rPr>
      </w:pPr>
      <w:ins w:id="663" w:author="Autor">
        <w:r>
          <w:rPr>
            <w:rFonts w:cs="Arial"/>
            <w:szCs w:val="16"/>
          </w:rPr>
          <w:t xml:space="preserve">   </w:t>
        </w:r>
      </w:ins>
    </w:p>
    <w:p w14:paraId="5AD5C7A5" w14:textId="77777777" w:rsidR="00F90A44" w:rsidRPr="0086446D" w:rsidRDefault="00F90A44" w:rsidP="00F90A44">
      <w:pPr>
        <w:pStyle w:val="Odsekzoznamu"/>
        <w:numPr>
          <w:ilvl w:val="0"/>
          <w:numId w:val="135"/>
        </w:numPr>
        <w:contextualSpacing w:val="0"/>
        <w:jc w:val="both"/>
        <w:rPr>
          <w:ins w:id="664" w:author="Autor"/>
          <w:rFonts w:cs="Arial"/>
          <w:szCs w:val="16"/>
        </w:rPr>
      </w:pPr>
      <w:ins w:id="665" w:author="Autor">
        <w:r w:rsidRPr="0086446D">
          <w:rPr>
            <w:rFonts w:cs="Arial"/>
            <w:szCs w:val="16"/>
          </w:rPr>
          <w:t>nepotvrdená ex-ante finančná oprava (neuzatvorený dodatok k zmluve o poskytnutí nenávratného finančného príspevku) – prijímateľ predkladá žiadosť o platbu zahŕňajúcu všetky výdavky vrátane výdavkov za nepotvrdenú ex-ante finančnú opravu a RO zníži oprávnenú sumu v predloženej žiadosti o platbu;</w:t>
        </w:r>
      </w:ins>
    </w:p>
    <w:p w14:paraId="5658EC57" w14:textId="77777777" w:rsidR="00F90A44" w:rsidRPr="00054418" w:rsidRDefault="00F90A44" w:rsidP="00F90A44">
      <w:pPr>
        <w:pStyle w:val="Odsekzoznamu"/>
        <w:numPr>
          <w:ilvl w:val="0"/>
          <w:numId w:val="135"/>
        </w:numPr>
        <w:autoSpaceDE w:val="0"/>
        <w:autoSpaceDN w:val="0"/>
        <w:adjustRightInd w:val="0"/>
        <w:spacing w:before="120"/>
        <w:jc w:val="both"/>
        <w:rPr>
          <w:ins w:id="666" w:author="Autor"/>
          <w:rFonts w:cs="Arial"/>
          <w:szCs w:val="16"/>
        </w:rPr>
      </w:pPr>
      <w:ins w:id="667" w:author="Autor">
        <w:r w:rsidRPr="0086446D">
          <w:rPr>
            <w:rFonts w:cs="Arial"/>
            <w:szCs w:val="16"/>
          </w:rPr>
          <w:t>potvrdená ex-ante finančná oprava (uzatvorený dodatok k zmluve o poskytnutí nenávratného finančného príspevku) – prijímateľ predkladá žiadosť o platbu zahŕňajúcu všetky výdavky, avšak nárokuje si sumu zníženú o potvrdenú ex-ante finančnú opravu.</w:t>
        </w:r>
      </w:ins>
    </w:p>
    <w:p w14:paraId="2C6FB8EC" w14:textId="77777777" w:rsidR="00F90A44" w:rsidRPr="00AE218A" w:rsidRDefault="00F90A44" w:rsidP="00F90A44">
      <w:pPr>
        <w:spacing w:before="120" w:after="120" w:line="288" w:lineRule="auto"/>
        <w:ind w:left="567" w:hanging="283"/>
        <w:jc w:val="both"/>
        <w:rPr>
          <w:ins w:id="668" w:author="Autor"/>
          <w:rFonts w:cs="Arial"/>
          <w:szCs w:val="19"/>
        </w:rPr>
      </w:pPr>
    </w:p>
    <w:p w14:paraId="5515FE1D" w14:textId="77777777" w:rsidR="00F90A44" w:rsidRDefault="00F90A44" w:rsidP="00F90A44">
      <w:pPr>
        <w:rPr>
          <w:ins w:id="669" w:author="Autor"/>
        </w:rPr>
      </w:pPr>
    </w:p>
    <w:p w14:paraId="03F7F662" w14:textId="77777777" w:rsidR="00EC5388" w:rsidRDefault="00EC5388" w:rsidP="00EC5388">
      <w:pPr>
        <w:spacing w:before="120" w:after="120" w:line="288" w:lineRule="auto"/>
        <w:jc w:val="both"/>
        <w:rPr>
          <w:rFonts w:cs="Arial"/>
          <w:b/>
          <w:szCs w:val="19"/>
        </w:rPr>
      </w:pPr>
    </w:p>
    <w:p w14:paraId="7D8430E0" w14:textId="377C08A7" w:rsidR="00EC5388" w:rsidRPr="00EC5388" w:rsidRDefault="00EC5388" w:rsidP="00EC5388">
      <w:pPr>
        <w:spacing w:before="120" w:after="120" w:line="288" w:lineRule="auto"/>
        <w:jc w:val="both"/>
        <w:rPr>
          <w:rFonts w:cs="Arial"/>
          <w:b/>
          <w:szCs w:val="19"/>
        </w:rPr>
      </w:pPr>
      <w:r w:rsidRPr="00EC5388">
        <w:rPr>
          <w:rFonts w:cs="Arial"/>
          <w:b/>
          <w:szCs w:val="19"/>
        </w:rPr>
        <w:t>Ex-post finančné oprava</w:t>
      </w:r>
    </w:p>
    <w:p w14:paraId="7A55D321" w14:textId="21C548FC" w:rsidR="009D7F63" w:rsidRPr="0073389C" w:rsidRDefault="009D7F63" w:rsidP="009D7F63">
      <w:pPr>
        <w:spacing w:before="120" w:after="120" w:line="288" w:lineRule="auto"/>
        <w:jc w:val="both"/>
      </w:pPr>
      <w:r w:rsidRPr="0073389C">
        <w:t xml:space="preserve">V prípade ak poskytovateľ identifikuje porušenie pravidiel a postupov VO upravených v ZVO, resp. porušenie pravidiel stanovených v legislatíve SR a EÚ, ktoré malo alebo mohlo mať vplyv na výsledok VO </w:t>
      </w:r>
      <w:r w:rsidRPr="0073389C">
        <w:rPr>
          <w:b/>
        </w:rPr>
        <w:t>až počas realizácie projektu</w:t>
      </w:r>
      <w:r w:rsidRPr="0073389C">
        <w:t xml:space="preserve">, po úhrade oprávnených výdavkov v ŽoP, vzťahujúcou sa k nákladom projektu, ktoré vyplývajú z realizácie VO (napr. na základe výsledkov kontroly na mieste, vládneho auditu, auditu EK a pod.), poskytovateľ postupuje v zmysle § 41 </w:t>
      </w:r>
      <w:r w:rsidR="00120FED" w:rsidRPr="00120FED">
        <w:t xml:space="preserve">alebo § 41a </w:t>
      </w:r>
      <w:r w:rsidRPr="0073389C">
        <w:t>zákona o príspevku z</w:t>
      </w:r>
      <w:r w:rsidR="00BE69D2">
        <w:t> </w:t>
      </w:r>
      <w:r w:rsidRPr="0073389C">
        <w:t>EŠIF</w:t>
      </w:r>
      <w:r w:rsidR="00BE69D2">
        <w:rPr>
          <w:rFonts w:cs="Arial"/>
          <w:szCs w:val="19"/>
        </w:rPr>
        <w:t xml:space="preserve">, </w:t>
      </w:r>
      <w:r w:rsidR="00BE69D2" w:rsidRPr="00BE69D2">
        <w:t>a to so zohľadnením prechodných ustanovení k úpravám účinným od 1. 6. 2017 v § 52 zákona o príspevku z EŠIF (t.j.  postup uvedený v tejto časti bude aplikovaný za podmienok, že poskytovateľ (alebo iný oprávnený orgán) zistí porušenie pravidiel a postupov verejného obstarávania po 31. 5. 2017, pri ktorom bolo oznámenie o vyhlásení verejného obstarávania, oznámenie použité ako výzva na súťaž alebo výzva na predkladanie ponúk odoslaná na uverejnenie po 17. 4. 2016, a porušenie malo alebo mohlo mať vplyv na výsledok verejného obstarávania, inak sa aplikuje postup podľa § 41 zákona o príspevku z EŠIF v znení účinnom do 31. 5. 2017).</w:t>
      </w:r>
    </w:p>
    <w:p w14:paraId="7A55D322" w14:textId="605AE186"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je v zmysle § 41 </w:t>
      </w:r>
      <w:r w:rsidR="00120FED" w:rsidRPr="00120FED">
        <w:t xml:space="preserve">a § 41a </w:t>
      </w:r>
      <w:r w:rsidRPr="0073389C">
        <w:t xml:space="preserve">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r w:rsidR="00EC5388" w:rsidRPr="00EC5388">
        <w:rPr>
          <w:rFonts w:cs="Arial"/>
          <w:szCs w:val="19"/>
        </w:rPr>
        <w:t xml:space="preserve"> k určovaniu finančných opráv, ktoré má riadiaci orgán uplatňovať pri nedodržaní pravidiel a postupov verejného obstarávania</w:t>
      </w:r>
      <w:r w:rsidRPr="0073389C">
        <w:rPr>
          <w:rFonts w:cs="Arial"/>
          <w:szCs w:val="19"/>
        </w:rPr>
        <w:t>.</w:t>
      </w:r>
    </w:p>
    <w:p w14:paraId="65386DA0" w14:textId="77777777" w:rsidR="00EC5388" w:rsidRDefault="00EC5388" w:rsidP="009D7F63">
      <w:pPr>
        <w:spacing w:before="120" w:after="120" w:line="288" w:lineRule="auto"/>
        <w:jc w:val="both"/>
        <w:rPr>
          <w:rFonts w:cs="Arial"/>
          <w:szCs w:val="19"/>
        </w:rPr>
      </w:pPr>
    </w:p>
    <w:p w14:paraId="328F0ECA" w14:textId="288DBA39" w:rsidR="00EC5388" w:rsidRPr="0073389C" w:rsidRDefault="00120FED" w:rsidP="00EC5388">
      <w:pPr>
        <w:tabs>
          <w:tab w:val="left" w:pos="1014"/>
        </w:tabs>
        <w:spacing w:before="120" w:after="120" w:line="288" w:lineRule="auto"/>
        <w:jc w:val="both"/>
        <w:rPr>
          <w:rFonts w:cs="Arial"/>
          <w:szCs w:val="19"/>
        </w:rPr>
      </w:pPr>
      <w:r>
        <w:rPr>
          <w:rFonts w:cs="Arial"/>
          <w:szCs w:val="19"/>
        </w:rPr>
        <w:t>A</w:t>
      </w:r>
      <w:r w:rsidR="00EC5388">
        <w:rPr>
          <w:rFonts w:cs="Arial"/>
          <w:szCs w:val="19"/>
        </w:rPr>
        <w:t xml:space="preserve">) Ak </w:t>
      </w:r>
      <w:r w:rsidR="00EC5388" w:rsidRPr="0073389C">
        <w:rPr>
          <w:rFonts w:cs="Arial"/>
          <w:szCs w:val="19"/>
        </w:rPr>
        <w:t xml:space="preserve">poskytovateľ </w:t>
      </w:r>
      <w:r w:rsidR="00EC5388" w:rsidRPr="00661D53">
        <w:rPr>
          <w:rFonts w:cs="Arial"/>
          <w:b/>
          <w:szCs w:val="19"/>
        </w:rPr>
        <w:t>nedisponuje</w:t>
      </w:r>
      <w:r w:rsidR="00EC5388" w:rsidRPr="0073389C">
        <w:rPr>
          <w:rFonts w:cs="Arial"/>
          <w:szCs w:val="19"/>
        </w:rPr>
        <w:t xml:space="preserve"> v danej veci závermi z kontroly ÚVO, </w:t>
      </w:r>
      <w:r w:rsidR="00EC5388" w:rsidRPr="00017289">
        <w:rPr>
          <w:rFonts w:cs="Arial"/>
          <w:szCs w:val="19"/>
        </w:rPr>
        <w:t xml:space="preserve">vykoná opätovnú </w:t>
      </w:r>
      <w:r w:rsidR="00E911B7">
        <w:rPr>
          <w:rFonts w:cs="Arial"/>
          <w:szCs w:val="19"/>
        </w:rPr>
        <w:t xml:space="preserve">finančnú </w:t>
      </w:r>
      <w:r w:rsidR="00EC5388" w:rsidRPr="00017289">
        <w:rPr>
          <w:rFonts w:cs="Arial"/>
          <w:szCs w:val="19"/>
        </w:rPr>
        <w:t>kontrolu VO</w:t>
      </w:r>
      <w:r w:rsidR="00EC5388">
        <w:rPr>
          <w:rFonts w:cs="Arial"/>
          <w:szCs w:val="19"/>
        </w:rPr>
        <w:t xml:space="preserve"> a postupuje nasledovne:</w:t>
      </w:r>
    </w:p>
    <w:p w14:paraId="7A55D323" w14:textId="352B9A50" w:rsidR="009D7F63" w:rsidRPr="0073389C" w:rsidRDefault="009D7F63" w:rsidP="00151D4D">
      <w:pPr>
        <w:pStyle w:val="Odsekzoznamu"/>
        <w:numPr>
          <w:ilvl w:val="0"/>
          <w:numId w:val="42"/>
        </w:numPr>
        <w:spacing w:before="120" w:after="120" w:line="288" w:lineRule="auto"/>
        <w:ind w:left="567" w:hanging="283"/>
        <w:contextualSpacing w:val="0"/>
        <w:jc w:val="both"/>
      </w:pPr>
      <w:r w:rsidRPr="0073389C">
        <w:t xml:space="preserve">Ak poskytovateľ na základe vlastných zistení alebo na základe iného podnetu (napr. na základe výsledkov kontroly na mieste, vládneho auditu, auditu EK a pod.) má pochybnosti o dodržaní pravidiel a postupov VO, ktoré už bolo zo strany poskytovateľa pripustené do financovania, ten vykoná opätovnú </w:t>
      </w:r>
      <w:r w:rsidR="00E911B7">
        <w:t xml:space="preserve">finančnú </w:t>
      </w:r>
      <w:r w:rsidRPr="0073389C">
        <w:t>kontrolu VO</w:t>
      </w:r>
      <w:r w:rsidR="00120FED" w:rsidRPr="001F7F84">
        <w:rPr>
          <w:rFonts w:cs="Arial"/>
          <w:szCs w:val="19"/>
        </w:rPr>
        <w:t xml:space="preserve"> </w:t>
      </w:r>
      <w:r w:rsidR="00120FED" w:rsidRPr="00120FED">
        <w:t>ako kontrolu na mieste podľa § 9 zákona o finančnej kontrole</w:t>
      </w:r>
      <w:r w:rsidRPr="0073389C">
        <w:t xml:space="preserve">. </w:t>
      </w:r>
    </w:p>
    <w:p w14:paraId="7A55D324" w14:textId="4EE350F4"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poskytovateľ identifikuje v rámci záverov opätovnej </w:t>
      </w:r>
      <w:r w:rsidR="00E911B7">
        <w:t xml:space="preserve">finančnej </w:t>
      </w:r>
      <w:r w:rsidRPr="0073389C">
        <w:t xml:space="preserve">kontroly </w:t>
      </w:r>
      <w:r w:rsidR="005D0624">
        <w:rPr>
          <w:rFonts w:cs="Arial"/>
          <w:szCs w:val="19"/>
        </w:rPr>
        <w:t xml:space="preserve">VO </w:t>
      </w:r>
      <w:r w:rsidRPr="0073389C">
        <w:t>zistenia, ktoré mali alebo mohli mať vplyv na VO, vypracuje návrh správy</w:t>
      </w:r>
      <w:r w:rsidR="005D0624">
        <w:rPr>
          <w:rFonts w:cs="Arial"/>
          <w:szCs w:val="19"/>
        </w:rPr>
        <w:t xml:space="preserve"> z kontroly VO</w:t>
      </w:r>
      <w:r w:rsidRPr="0073389C">
        <w:t xml:space="preserve">, ktorého súčasťou je okrem </w:t>
      </w:r>
      <w:r w:rsidRPr="0073389C">
        <w:lastRenderedPageBreak/>
        <w:t>zistení aj informácia, že poskytovateľ bude požadovať</w:t>
      </w:r>
      <w:r w:rsidRPr="0073389C">
        <w:rPr>
          <w:rStyle w:val="Odkaznapoznmkupodiarou"/>
          <w:sz w:val="19"/>
        </w:rPr>
        <w:footnoteReference w:id="107"/>
      </w:r>
      <w:r w:rsidRPr="0073389C">
        <w:t xml:space="preserve"> vrátenie poskytnutého príspevku resp. jeho časti.</w:t>
      </w:r>
    </w:p>
    <w:p w14:paraId="7A55D325" w14:textId="42A965C1"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Poskytovateľ stanoví v návrhu správy</w:t>
      </w:r>
      <w:r w:rsidR="005D0624" w:rsidRPr="0073389C">
        <w:t xml:space="preserve"> </w:t>
      </w:r>
      <w:r w:rsidR="005D0624">
        <w:rPr>
          <w:rFonts w:cs="Arial"/>
          <w:szCs w:val="19"/>
        </w:rPr>
        <w:t>z kontroly VO</w:t>
      </w:r>
      <w:r w:rsidRPr="0073389C">
        <w:rPr>
          <w:rFonts w:cs="Arial"/>
          <w:szCs w:val="19"/>
        </w:rPr>
        <w:t xml:space="preserve"> </w:t>
      </w:r>
      <w:r w:rsidRPr="0073389C">
        <w:t xml:space="preserve">lehotu na vyjadrenie v rozsahu v závislosti od rozsahu zistení. Po doručení vysvetlenia resp. jeho nedoručení v stanovenej lehote vypracuje poskytovateľ správu </w:t>
      </w:r>
      <w:r w:rsidR="005D0624">
        <w:rPr>
          <w:rFonts w:cs="Arial"/>
          <w:szCs w:val="19"/>
        </w:rPr>
        <w:t xml:space="preserve">z kontroly VO </w:t>
      </w:r>
      <w:r w:rsidRPr="0073389C">
        <w:t xml:space="preserve">a sprievodný list, ktorý obsahuje aj: </w:t>
      </w:r>
    </w:p>
    <w:p w14:paraId="7A55D326" w14:textId="77B17AD9"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informáciu, že prijímateľ bude v zmysle záverov z opätovnej </w:t>
      </w:r>
      <w:r w:rsidR="00E911B7">
        <w:rPr>
          <w:rFonts w:cs="Arial"/>
          <w:szCs w:val="19"/>
          <w:lang w:val="sk-SK"/>
        </w:rPr>
        <w:t xml:space="preserve">finančnej </w:t>
      </w:r>
      <w:r w:rsidRPr="0073389C">
        <w:rPr>
          <w:rFonts w:cs="Arial"/>
          <w:szCs w:val="19"/>
          <w:lang w:val="sk-SK"/>
        </w:rPr>
        <w:t>kontroly VO vyzvaný na vrátenie NFP alebo jeho časti,</w:t>
      </w:r>
    </w:p>
    <w:p w14:paraId="7A55D327" w14:textId="397AEC70"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poučenie pre prijímateľa, že v prípade, ak neuhradí uvedenú výšku NFP v stanovenej lehote, bude poskytovateľ postupovať v zmysle § 41 </w:t>
      </w:r>
      <w:r w:rsidR="00120FED" w:rsidRPr="00120FED">
        <w:rPr>
          <w:rFonts w:cs="Arial"/>
          <w:szCs w:val="19"/>
          <w:lang w:val="sk-SK"/>
        </w:rPr>
        <w:t xml:space="preserve">alebo § 41a </w:t>
      </w:r>
      <w:r w:rsidRPr="0073389C">
        <w:rPr>
          <w:rFonts w:cs="Arial"/>
          <w:szCs w:val="19"/>
          <w:lang w:val="sk-SK"/>
        </w:rPr>
        <w:t xml:space="preserve">zákona o príspevku z EŠIF. </w:t>
      </w:r>
    </w:p>
    <w:p w14:paraId="1E93B2F8" w14:textId="77777777" w:rsidR="00120FED"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v lehote splatnosti prijímateľ stanovenú </w:t>
      </w:r>
      <w:r w:rsidR="00D519DF">
        <w:t>finančnú opravu</w:t>
      </w:r>
      <w:r w:rsidRPr="0073389C">
        <w:t xml:space="preserve"> neuhradí v plnej výške, poskytovateľ v súlade s</w:t>
      </w:r>
      <w:r w:rsidR="00120FED">
        <w:t>:</w:t>
      </w:r>
    </w:p>
    <w:p w14:paraId="62D109A7" w14:textId="62AEF818" w:rsidR="00120FED" w:rsidRDefault="009D7F63" w:rsidP="00151D4D">
      <w:pPr>
        <w:pStyle w:val="Odsekzoznamu"/>
        <w:numPr>
          <w:ilvl w:val="0"/>
          <w:numId w:val="104"/>
        </w:numPr>
        <w:spacing w:before="120" w:after="120" w:line="288" w:lineRule="auto"/>
        <w:ind w:left="1276"/>
        <w:contextualSpacing w:val="0"/>
        <w:jc w:val="both"/>
      </w:pPr>
      <w:r w:rsidRPr="0073389C">
        <w:t xml:space="preserve"> § 41 ods. 2 zákona o príspevku z EŠIF podá podnet na vykonanie kontroly VO na ÚVO (v prípade, ak predmetné VO nebolo doposiaľ predmetom kontroly ÚVO)</w:t>
      </w:r>
      <w:r w:rsidR="00120FED">
        <w:t>. Poskytovateľ postupuje podľa bodov 5-7 nižšie, alebo</w:t>
      </w:r>
    </w:p>
    <w:p w14:paraId="7A55D328" w14:textId="28B0BC6B" w:rsidR="009D7F63" w:rsidRPr="0073389C" w:rsidRDefault="00120FED" w:rsidP="00151D4D">
      <w:pPr>
        <w:pStyle w:val="Odsekzoznamu"/>
        <w:numPr>
          <w:ilvl w:val="0"/>
          <w:numId w:val="104"/>
        </w:numPr>
        <w:spacing w:before="120" w:after="120" w:line="288" w:lineRule="auto"/>
        <w:ind w:left="1276"/>
        <w:contextualSpacing w:val="0"/>
        <w:jc w:val="both"/>
      </w:pPr>
      <w:r>
        <w:t xml:space="preserve"> </w:t>
      </w:r>
      <w:r w:rsidRPr="00120FED">
        <w:t>§ 41a ods. 3 rozhodne v správnom konaní o vrátení sumy uvedenej v žiadosti o vrátenie. Poskytovateľ postupuje primerane podľa bodov 6 a 7 nižšie</w:t>
      </w:r>
      <w:r w:rsidR="009D7F63" w:rsidRPr="0073389C">
        <w:t xml:space="preserve">. </w:t>
      </w:r>
    </w:p>
    <w:p w14:paraId="7A55D329" w14:textId="10BFEF8B"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bolo v zmysle záverov kontroly ÚVO  zistené porušenie pravidiel a postupov VO, ktoré malo alebo mohlo mať vplyv na výsledok VO, poskytovateľ postupuje podľa § 41 ods. </w:t>
      </w:r>
      <w:r w:rsidR="00120FED">
        <w:t>5</w:t>
      </w:r>
      <w:r w:rsidR="00120FED" w:rsidRPr="0073389C">
        <w:t xml:space="preserve"> </w:t>
      </w:r>
      <w:r w:rsidRPr="0073389C">
        <w:t xml:space="preserve">zákona o príspevku z EŠIF, to znamená, že rozhodne o vrátení sumy stanovenej v predchádzajúcej výzve na úhradu. </w:t>
      </w:r>
    </w:p>
    <w:p w14:paraId="7A55D32A" w14:textId="6047A220"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Poskytovateľ je oprávnený v zmysle záverov kontroly ÚVO  zmeniť výsledok predchádzajúcej </w:t>
      </w:r>
      <w:r w:rsidR="00E911B7">
        <w:t xml:space="preserve">finančnej </w:t>
      </w:r>
      <w:r w:rsidRPr="0073389C">
        <w:t xml:space="preserve">kontroly </w:t>
      </w:r>
      <w:r w:rsidR="005D0624">
        <w:rPr>
          <w:rFonts w:cs="Arial"/>
          <w:szCs w:val="19"/>
        </w:rPr>
        <w:t xml:space="preserve">VO </w:t>
      </w:r>
      <w:r w:rsidRPr="0073389C">
        <w:t xml:space="preserve">(t.j. zmeniť percentuálnu sadzbu </w:t>
      </w:r>
      <w:r w:rsidR="00D519DF">
        <w:t>finančnej opravy</w:t>
      </w:r>
      <w:r w:rsidRPr="0073389C">
        <w:t xml:space="preserve"> v dôsledku iných záverov ÚVO), čo uvedie v odôvodnení  rozhodnutia správneho orgánu o vrátení poskytnutého NFP alebo jeho časti (ďalej len „Rozhodnutie“).   </w:t>
      </w:r>
    </w:p>
    <w:p w14:paraId="7A55D32B" w14:textId="77777777" w:rsidR="009D7F63" w:rsidRPr="0073389C" w:rsidRDefault="009D7F63" w:rsidP="009D7F63">
      <w:pPr>
        <w:pStyle w:val="Odsekzoznamu"/>
        <w:tabs>
          <w:tab w:val="left" w:pos="1014"/>
        </w:tabs>
        <w:spacing w:before="120" w:after="120" w:line="288" w:lineRule="auto"/>
        <w:ind w:left="567"/>
        <w:contextualSpacing w:val="0"/>
        <w:jc w:val="both"/>
      </w:pPr>
      <w:r w:rsidRPr="0073389C">
        <w:t xml:space="preserve">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C" w14:textId="77777777"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14:paraId="671AA64F" w14:textId="2E557499" w:rsidR="005D0624" w:rsidRPr="004B129C" w:rsidRDefault="00120FED" w:rsidP="005D0624">
      <w:pPr>
        <w:tabs>
          <w:tab w:val="left" w:pos="1014"/>
        </w:tabs>
        <w:spacing w:before="120" w:after="120" w:line="288" w:lineRule="auto"/>
        <w:jc w:val="both"/>
        <w:rPr>
          <w:rFonts w:cs="Arial"/>
          <w:szCs w:val="19"/>
        </w:rPr>
      </w:pPr>
      <w:r>
        <w:rPr>
          <w:rFonts w:cs="Arial"/>
          <w:szCs w:val="19"/>
        </w:rPr>
        <w:t>B</w:t>
      </w:r>
      <w:r w:rsidR="005D0624">
        <w:rPr>
          <w:rFonts w:cs="Arial"/>
          <w:szCs w:val="19"/>
        </w:rPr>
        <w:t>)</w:t>
      </w:r>
      <w:r w:rsidR="005D0624" w:rsidRPr="004B129C">
        <w:rPr>
          <w:rFonts w:cs="Arial"/>
          <w:szCs w:val="19"/>
        </w:rPr>
        <w:t xml:space="preserve"> Ak poskytovateľ už </w:t>
      </w:r>
      <w:r w:rsidR="005D0624" w:rsidRPr="004B129C">
        <w:rPr>
          <w:rFonts w:cs="Arial"/>
          <w:b/>
          <w:szCs w:val="19"/>
        </w:rPr>
        <w:t>disponuje</w:t>
      </w:r>
      <w:r w:rsidR="005D0624" w:rsidRPr="004B129C">
        <w:rPr>
          <w:rFonts w:cs="Arial"/>
          <w:szCs w:val="19"/>
        </w:rPr>
        <w:t xml:space="preserve"> v danej veci závermi z kontroly ÚVO , vykoná opätovnú </w:t>
      </w:r>
      <w:r w:rsidR="00E911B7">
        <w:rPr>
          <w:rFonts w:cs="Arial"/>
          <w:szCs w:val="19"/>
        </w:rPr>
        <w:t>finančnú</w:t>
      </w:r>
      <w:r w:rsidR="005D0624" w:rsidRPr="004B129C">
        <w:rPr>
          <w:rFonts w:cs="Arial"/>
          <w:szCs w:val="19"/>
        </w:rPr>
        <w:t xml:space="preserve"> kontrolu VO a postupuje nasledovne:</w:t>
      </w:r>
    </w:p>
    <w:p w14:paraId="046B0E5A" w14:textId="6A907DA8" w:rsidR="005D0624" w:rsidRPr="004B129C" w:rsidRDefault="005D0624" w:rsidP="005D0624">
      <w:pPr>
        <w:spacing w:before="120" w:after="120" w:line="288" w:lineRule="auto"/>
        <w:ind w:left="567" w:hanging="283"/>
        <w:jc w:val="both"/>
        <w:rPr>
          <w:rFonts w:cs="Arial"/>
          <w:szCs w:val="19"/>
        </w:rPr>
      </w:pPr>
      <w:r w:rsidRPr="004B129C">
        <w:rPr>
          <w:rFonts w:cs="Arial"/>
          <w:szCs w:val="19"/>
        </w:rPr>
        <w:t xml:space="preserve">1.  Ak poskytovateľ identifikuje v rámci záverov opätovnej </w:t>
      </w:r>
      <w:r w:rsidR="00E911B7">
        <w:rPr>
          <w:rFonts w:cs="Arial"/>
          <w:szCs w:val="19"/>
        </w:rPr>
        <w:t xml:space="preserve">finančnej </w:t>
      </w:r>
      <w:r w:rsidRPr="004B129C">
        <w:rPr>
          <w:rFonts w:cs="Arial"/>
          <w:szCs w:val="19"/>
        </w:rPr>
        <w:t xml:space="preserve">kontroly </w:t>
      </w:r>
      <w:r>
        <w:rPr>
          <w:rFonts w:cs="Arial"/>
          <w:szCs w:val="19"/>
        </w:rPr>
        <w:t xml:space="preserve">VO </w:t>
      </w:r>
      <w:r w:rsidRPr="004B129C">
        <w:rPr>
          <w:rFonts w:cs="Arial"/>
          <w:szCs w:val="19"/>
        </w:rPr>
        <w:t>zistenia, ktoré mali alebo mohli mať vplyv na VO, vypracuje návrh správy</w:t>
      </w:r>
      <w:r>
        <w:rPr>
          <w:rFonts w:cs="Arial"/>
          <w:szCs w:val="19"/>
        </w:rPr>
        <w:t xml:space="preserve"> z kontroly</w:t>
      </w:r>
      <w:r w:rsidRPr="004B129C">
        <w:rPr>
          <w:rFonts w:cs="Arial"/>
          <w:szCs w:val="19"/>
        </w:rPr>
        <w:t>, ktorého súčasťou je okrem zistení aj informácia, že poskytovateľ bude požadovať  vrátenie poskytnutého príspevku resp. jeho časti.</w:t>
      </w:r>
    </w:p>
    <w:p w14:paraId="1A124A85" w14:textId="3D6E8CB1"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2. Poskytovateľ stanoví v návrhu správy</w:t>
      </w:r>
      <w:r>
        <w:rPr>
          <w:rFonts w:cs="Arial"/>
          <w:szCs w:val="19"/>
        </w:rPr>
        <w:t xml:space="preserve"> z kontroly</w:t>
      </w:r>
      <w:r w:rsidRPr="004B129C">
        <w:rPr>
          <w:rFonts w:cs="Arial"/>
          <w:szCs w:val="19"/>
        </w:rPr>
        <w:t xml:space="preserve"> </w:t>
      </w:r>
      <w:r>
        <w:rPr>
          <w:rFonts w:cs="Arial"/>
          <w:szCs w:val="19"/>
        </w:rPr>
        <w:t xml:space="preserve">VO </w:t>
      </w:r>
      <w:r w:rsidRPr="004B129C">
        <w:rPr>
          <w:rFonts w:cs="Arial"/>
          <w:szCs w:val="19"/>
        </w:rPr>
        <w:t xml:space="preserve">lehotu na vyjadrenie v  závislosti od rozsahu zistení. Po doručení vysvetlenia resp. jeho nedoručení v stanovenej lehote vypracuje poskytovateľ správu </w:t>
      </w:r>
      <w:r>
        <w:rPr>
          <w:rFonts w:cs="Arial"/>
          <w:szCs w:val="19"/>
        </w:rPr>
        <w:t xml:space="preserve">z kontroly VO </w:t>
      </w:r>
      <w:r w:rsidRPr="004B129C">
        <w:rPr>
          <w:rFonts w:cs="Arial"/>
          <w:szCs w:val="19"/>
        </w:rPr>
        <w:t xml:space="preserve">a sprievodný list, ktorý obsahuje aj: </w:t>
      </w:r>
    </w:p>
    <w:p w14:paraId="4AC19028" w14:textId="55184954"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lastRenderedPageBreak/>
        <w:t>•</w:t>
      </w:r>
      <w:r w:rsidRPr="004B129C">
        <w:rPr>
          <w:rFonts w:cs="Arial"/>
          <w:szCs w:val="19"/>
        </w:rPr>
        <w:tab/>
        <w:t xml:space="preserve">informáciu, že prijímateľ bude v zmysle záverov z opätovnej </w:t>
      </w:r>
      <w:r w:rsidR="00E911B7">
        <w:rPr>
          <w:rFonts w:cs="Arial"/>
          <w:szCs w:val="19"/>
        </w:rPr>
        <w:t xml:space="preserve">finančnej </w:t>
      </w:r>
      <w:r w:rsidRPr="004B129C">
        <w:rPr>
          <w:rFonts w:cs="Arial"/>
          <w:szCs w:val="19"/>
        </w:rPr>
        <w:t>kontroly VO vyzvaný na vrátenie NFP alebo jeho časti,</w:t>
      </w:r>
    </w:p>
    <w:p w14:paraId="7EC41F13" w14:textId="77777777"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poučenie pre prijímateľa, že v prípade, ak neuhradí uvedenú výšku NFP v stanovenej lehote, bude poskytovateľ postupovať v zmysle § 41 zákona o príspevku z EŠIF. </w:t>
      </w:r>
    </w:p>
    <w:p w14:paraId="44E92638" w14:textId="49DB45FC"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3. Ak v lehote splatnosti prijímateľ stanovenú </w:t>
      </w:r>
      <w:r w:rsidR="00D519DF">
        <w:rPr>
          <w:rFonts w:cs="Arial"/>
          <w:szCs w:val="19"/>
        </w:rPr>
        <w:t>finančnú opravu</w:t>
      </w:r>
      <w:r w:rsidRPr="004B129C">
        <w:rPr>
          <w:rFonts w:cs="Arial"/>
          <w:szCs w:val="19"/>
        </w:rPr>
        <w:t xml:space="preserve"> neuhradí v plnej výške, poskytovateľ v súlade s</w:t>
      </w:r>
      <w:r w:rsidR="00120FED">
        <w:rPr>
          <w:rFonts w:cs="Arial"/>
          <w:szCs w:val="19"/>
        </w:rPr>
        <w:t xml:space="preserve"> </w:t>
      </w:r>
      <w:r w:rsidRPr="004B129C">
        <w:rPr>
          <w:rFonts w:cs="Arial"/>
          <w:szCs w:val="19"/>
        </w:rPr>
        <w:t xml:space="preserve">§ 41 ods. 5 zákona o príspevku z EŠIF rozhodne v správnom konaní o vrátení sumy stanovenej v predchádzajúcej výzve na úhradu. </w:t>
      </w:r>
    </w:p>
    <w:p w14:paraId="3F6C182C" w14:textId="77777777"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4. 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D" w14:textId="2891111D" w:rsidR="009D7F63" w:rsidRPr="0073389C" w:rsidRDefault="005D0624" w:rsidP="00267484">
      <w:pPr>
        <w:tabs>
          <w:tab w:val="left" w:pos="1014"/>
        </w:tabs>
        <w:spacing w:before="120" w:after="120" w:line="288" w:lineRule="auto"/>
        <w:ind w:left="567" w:hanging="283"/>
        <w:jc w:val="both"/>
      </w:pPr>
      <w:r w:rsidRPr="004B129C">
        <w:rPr>
          <w:rFonts w:cs="Arial"/>
          <w:szCs w:val="19"/>
        </w:rPr>
        <w:t>5. V prípade, že prijímateľ podal včas voči Rozhodnutiu podľa bodu 3 tejto časti rozklad, o rozklade rozhoduje v zmysle § 61 Správneho poriadku štatutárny orgán MV SR, na základe návrhu ním ustanovenej osobitnej komisie. Proti tomuto rozhodnutiu sa nemožno odvolať.</w:t>
      </w:r>
    </w:p>
    <w:p w14:paraId="7A55D32E" w14:textId="77777777" w:rsidR="009D7F63" w:rsidRPr="0073389C" w:rsidRDefault="009D7F63" w:rsidP="009D7F63">
      <w:pPr>
        <w:pStyle w:val="Nadpis3"/>
        <w:ind w:left="567" w:firstLine="0"/>
        <w:rPr>
          <w:lang w:val="sk-SK"/>
        </w:rPr>
      </w:pPr>
      <w:bookmarkStart w:id="670" w:name="_Toc440372885"/>
      <w:bookmarkStart w:id="671" w:name="_Toc440636396"/>
      <w:r w:rsidRPr="0073389C">
        <w:rPr>
          <w:lang w:val="sk-SK"/>
        </w:rPr>
        <w:t>Postupy vo verejnom obstarávaní</w:t>
      </w:r>
      <w:bookmarkEnd w:id="670"/>
      <w:bookmarkEnd w:id="671"/>
    </w:p>
    <w:p w14:paraId="6EB048C2" w14:textId="77777777"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14:paraId="615DE8EF"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Elektronické trhovisko je informačný systém (ďalej len „IS“) VS, ktorý slúži na zabezpečenie ponuky a nákupu tovarov, stavebných prác alebo služieb bežne dostupných na trhu, ako aj na zabezpečenie s tým súvisiacich činností. Správcom elektronického trhoviska je MV SR.</w:t>
      </w:r>
    </w:p>
    <w:p w14:paraId="6ABDFF2D" w14:textId="77777777" w:rsidR="00AE02EE" w:rsidRPr="00AE02EE" w:rsidRDefault="00AE02EE" w:rsidP="00AE02EE">
      <w:pPr>
        <w:tabs>
          <w:tab w:val="left" w:pos="1014"/>
        </w:tabs>
        <w:spacing w:before="120" w:after="120" w:line="288" w:lineRule="auto"/>
        <w:jc w:val="both"/>
        <w:rPr>
          <w:rFonts w:cs="Arial"/>
          <w:szCs w:val="19"/>
        </w:rPr>
      </w:pPr>
    </w:p>
    <w:p w14:paraId="15F33FD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14:paraId="2FE4AA18" w14:textId="77777777" w:rsidR="00AE02EE" w:rsidRPr="00AE02EE" w:rsidRDefault="00AE02EE" w:rsidP="00AE02EE">
      <w:pPr>
        <w:tabs>
          <w:tab w:val="left" w:pos="1014"/>
        </w:tabs>
        <w:spacing w:before="120" w:after="120" w:line="288" w:lineRule="auto"/>
        <w:jc w:val="both"/>
        <w:rPr>
          <w:rFonts w:cs="Arial"/>
          <w:szCs w:val="19"/>
        </w:rPr>
      </w:pPr>
    </w:p>
    <w:p w14:paraId="725E1AC8" w14:textId="1EAB52D4"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Zadávanie zákazky nadlimitným postupom verejnej súťaže prostredníctvom elektronického trhoviska sa realizuje v súlade s príslušnými ustanoveniami uvedenými v § </w:t>
      </w:r>
      <w:r w:rsidR="002C5B49">
        <w:rPr>
          <w:rFonts w:cs="Arial"/>
          <w:szCs w:val="19"/>
        </w:rPr>
        <w:t>66 ods. 8</w:t>
      </w:r>
      <w:r w:rsidR="002C5B49" w:rsidRPr="00AE02EE">
        <w:rPr>
          <w:rFonts w:cs="Arial"/>
          <w:szCs w:val="19"/>
        </w:rPr>
        <w:t xml:space="preserve"> </w:t>
      </w:r>
      <w:r w:rsidRPr="00AE02EE">
        <w:rPr>
          <w:rFonts w:cs="Arial"/>
          <w:szCs w:val="19"/>
        </w:rPr>
        <w:t xml:space="preserve">ZVO a v súlade s aktuálnym znením Obchodných podmienok elektronického trhoviska.  </w:t>
      </w:r>
    </w:p>
    <w:p w14:paraId="1F36501D"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Kontrola VO realizovaného postupom nadlimitnej verejnej súťaže zadávanej prostredníctvom elektronického trhoviska sa vykonáva analogicky ku kontrole zadávania nadlimitných zákaziek zadávaných postupom verejnej súťaže (prvá ex-ante kontrola, druhá ex-ante kontrola a následná ex-post kontrola) vrátane rozsahu, formy a spôsobu predkladania dokumentácie k VO so zohľadnením špecifík elektronického trhoviska.  </w:t>
      </w:r>
    </w:p>
    <w:p w14:paraId="01AC19EB"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ex-ante kontrola zákazky“:</w:t>
      </w:r>
    </w:p>
    <w:p w14:paraId="426AF462" w14:textId="61709C95" w:rsidR="00AE02EE" w:rsidRPr="00AE02EE" w:rsidRDefault="00AE02EE" w:rsidP="00AE02EE">
      <w:pPr>
        <w:numPr>
          <w:ilvl w:val="0"/>
          <w:numId w:val="2"/>
        </w:numPr>
        <w:tabs>
          <w:tab w:val="left" w:pos="1014"/>
        </w:tabs>
        <w:spacing w:before="120" w:after="120" w:line="288" w:lineRule="auto"/>
        <w:jc w:val="both"/>
        <w:rPr>
          <w:rFonts w:cs="Arial"/>
          <w:szCs w:val="19"/>
        </w:rPr>
      </w:pPr>
      <w:r w:rsidRPr="00666AC8">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14:paraId="1C2E2D4C" w14:textId="6D8725E5"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t xml:space="preserve">zdokladovanie skutočnosti, že v čase výberu najvhodnejšej ponuky pre rovnaký alebo ekvivalentný tovar alebo služby sú v systéme </w:t>
      </w:r>
      <w:r w:rsidR="008F6AE6" w:rsidRPr="00AE02EE">
        <w:rPr>
          <w:rFonts w:cs="Arial"/>
          <w:szCs w:val="19"/>
        </w:rPr>
        <w:t>elektronického</w:t>
      </w:r>
      <w:r w:rsidRPr="00AE02EE">
        <w:rPr>
          <w:rFonts w:cs="Arial"/>
          <w:szCs w:val="19"/>
        </w:rPr>
        <w:t xml:space="preserve"> trhoviska zverejnené aspoň tri ponuky. </w:t>
      </w:r>
    </w:p>
    <w:p w14:paraId="328C70FC" w14:textId="77777777" w:rsidR="00AE02EE" w:rsidRPr="00AE02EE" w:rsidRDefault="00AE02EE" w:rsidP="00AE02EE">
      <w:pPr>
        <w:tabs>
          <w:tab w:val="left" w:pos="1014"/>
        </w:tabs>
        <w:spacing w:before="120" w:after="120" w:line="288" w:lineRule="auto"/>
        <w:jc w:val="both"/>
        <w:rPr>
          <w:rFonts w:cs="Arial"/>
          <w:szCs w:val="19"/>
        </w:rPr>
      </w:pPr>
    </w:p>
    <w:p w14:paraId="50D74C1D" w14:textId="18C8D9FC"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lastRenderedPageBreak/>
        <w:t>Doklady požadované nad rámec dokumentácie k VO uvedených v kapitole 2.5.6 časti „b) Druhá ex-ante kontrola“:</w:t>
      </w:r>
    </w:p>
    <w:p w14:paraId="6E8FC2D5" w14:textId="77777777" w:rsidR="00AE02EE" w:rsidRPr="00AE02EE" w:rsidRDefault="00AE02EE" w:rsidP="00151D4D">
      <w:pPr>
        <w:numPr>
          <w:ilvl w:val="0"/>
          <w:numId w:val="87"/>
        </w:numPr>
        <w:spacing w:before="120" w:after="120" w:line="288" w:lineRule="auto"/>
        <w:ind w:left="1134" w:hanging="425"/>
        <w:jc w:val="both"/>
        <w:rPr>
          <w:rFonts w:cs="Arial"/>
          <w:szCs w:val="19"/>
        </w:rPr>
      </w:pPr>
      <w:r w:rsidRPr="00662B41">
        <w:rPr>
          <w:rFonts w:cs="Arial"/>
          <w:szCs w:val="19"/>
        </w:rPr>
        <w:t>všetky protokoly z IS elektronického trhoviska zaznamenávajúce priebeh a vyhodnocovanie predmetného postupu VO.</w:t>
      </w:r>
    </w:p>
    <w:p w14:paraId="1C325E77" w14:textId="77777777" w:rsidR="00AE02EE" w:rsidRPr="00AE02EE" w:rsidRDefault="00AE02EE" w:rsidP="00AE02EE">
      <w:pPr>
        <w:tabs>
          <w:tab w:val="left" w:pos="1014"/>
        </w:tabs>
        <w:spacing w:before="120" w:after="120" w:line="288" w:lineRule="auto"/>
        <w:jc w:val="both"/>
        <w:rPr>
          <w:rFonts w:cs="Arial"/>
          <w:szCs w:val="19"/>
        </w:rPr>
      </w:pPr>
    </w:p>
    <w:p w14:paraId="535EC31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14:paraId="137572EE" w14:textId="77777777" w:rsidR="00AE02EE" w:rsidRDefault="00AE02EE" w:rsidP="00267484">
      <w:pPr>
        <w:tabs>
          <w:tab w:val="left" w:pos="1014"/>
        </w:tabs>
        <w:spacing w:before="120" w:after="120" w:line="288" w:lineRule="auto"/>
        <w:jc w:val="both"/>
        <w:rPr>
          <w:rFonts w:cs="Arial"/>
          <w:szCs w:val="19"/>
        </w:rPr>
      </w:pPr>
    </w:p>
    <w:p w14:paraId="7BE420C0" w14:textId="261A4EFC"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 xml:space="preserve">Elektronické trhovisko </w:t>
      </w:r>
      <w:r w:rsidR="005E0D17">
        <w:rPr>
          <w:rFonts w:cs="Arial"/>
          <w:szCs w:val="19"/>
        </w:rPr>
        <w:t>môžu</w:t>
      </w:r>
      <w:r w:rsidRPr="0073389C">
        <w:rPr>
          <w:rFonts w:cs="Arial"/>
          <w:szCs w:val="19"/>
        </w:rPr>
        <w:t xml:space="preserve"> </w:t>
      </w:r>
      <w:r w:rsidR="005E0D17">
        <w:rPr>
          <w:rFonts w:cs="Arial"/>
          <w:szCs w:val="19"/>
        </w:rPr>
        <w:t>vy</w:t>
      </w:r>
      <w:r w:rsidR="005E0D17" w:rsidRPr="0073389C">
        <w:rPr>
          <w:rFonts w:cs="Arial"/>
          <w:szCs w:val="19"/>
        </w:rPr>
        <w:t>užívať</w:t>
      </w:r>
      <w:r w:rsidRPr="0073389C">
        <w:rPr>
          <w:rFonts w:cs="Arial"/>
          <w:szCs w:val="19"/>
        </w:rPr>
        <w:t xml:space="preserve"> prijímatelia, ktorí</w:t>
      </w:r>
      <w:r w:rsidRPr="0073389C">
        <w:rPr>
          <w:rFonts w:cs="Arial"/>
          <w:szCs w:val="19"/>
          <w:u w:val="single"/>
        </w:rPr>
        <w:t xml:space="preserve"> spĺňajú podmienky uvedené v § </w:t>
      </w:r>
      <w:r w:rsidR="002C5B49">
        <w:rPr>
          <w:rFonts w:cs="Arial"/>
          <w:szCs w:val="19"/>
          <w:u w:val="single"/>
        </w:rPr>
        <w:t>108</w:t>
      </w:r>
      <w:r w:rsidR="002C5B49" w:rsidRPr="0073389C">
        <w:rPr>
          <w:rFonts w:cs="Arial"/>
          <w:szCs w:val="19"/>
          <w:u w:val="single"/>
        </w:rPr>
        <w:t xml:space="preserve"> </w:t>
      </w:r>
      <w:r w:rsidRPr="0073389C">
        <w:rPr>
          <w:rFonts w:cs="Arial"/>
          <w:szCs w:val="19"/>
          <w:u w:val="single"/>
        </w:rPr>
        <w:t xml:space="preserve">ods. 1 ZVO a predpokladaná hodnota ich zákazky je rovnaká alebo vyššia ako </w:t>
      </w:r>
      <w:r w:rsidR="00120FED">
        <w:rPr>
          <w:rFonts w:cs="Arial"/>
          <w:szCs w:val="19"/>
          <w:u w:val="single"/>
        </w:rPr>
        <w:t>1</w:t>
      </w:r>
      <w:r w:rsidR="002C5B49">
        <w:rPr>
          <w:rFonts w:cs="Arial"/>
          <w:szCs w:val="19"/>
          <w:u w:val="single"/>
        </w:rPr>
        <w:t>5</w:t>
      </w:r>
      <w:r w:rsidR="00120FED">
        <w:rPr>
          <w:rFonts w:cs="Arial"/>
          <w:szCs w:val="19"/>
          <w:u w:val="single"/>
        </w:rPr>
        <w:t xml:space="preserve"> </w:t>
      </w:r>
      <w:r w:rsidRPr="0073389C">
        <w:rPr>
          <w:rFonts w:cs="Arial"/>
          <w:szCs w:val="19"/>
          <w:u w:val="single"/>
        </w:rPr>
        <w:t>000 EUR (bez DPH)</w:t>
      </w:r>
      <w:r w:rsidR="00662B41" w:rsidRPr="00662B41">
        <w:rPr>
          <w:rFonts w:cs="Arial"/>
          <w:szCs w:val="19"/>
          <w:u w:val="single"/>
        </w:rPr>
        <w:t xml:space="preserve"> ).</w:t>
      </w:r>
      <w:r w:rsidRPr="0073389C">
        <w:rPr>
          <w:rFonts w:cs="Arial"/>
          <w:szCs w:val="19"/>
        </w:rPr>
        <w:t xml:space="preserve"> </w:t>
      </w:r>
      <w:r w:rsidR="00662B41">
        <w:rPr>
          <w:rFonts w:cs="Arial"/>
          <w:szCs w:val="19"/>
        </w:rPr>
        <w:t>P</w:t>
      </w:r>
      <w:r w:rsidRPr="0073389C">
        <w:rPr>
          <w:rFonts w:cs="Arial"/>
          <w:szCs w:val="19"/>
        </w:rPr>
        <w:t xml:space="preserve">rijímatelia </w:t>
      </w:r>
      <w:r w:rsidR="005E0D17">
        <w:rPr>
          <w:rFonts w:cs="Arial"/>
          <w:szCs w:val="19"/>
        </w:rPr>
        <w:t>môžu</w:t>
      </w:r>
      <w:r w:rsidRPr="0073389C">
        <w:rPr>
          <w:rFonts w:cs="Arial"/>
          <w:szCs w:val="19"/>
        </w:rPr>
        <w:t xml:space="preserve"> postupovať podľa § </w:t>
      </w:r>
      <w:r w:rsidR="002C5B49">
        <w:rPr>
          <w:rFonts w:cs="Arial"/>
          <w:szCs w:val="19"/>
        </w:rPr>
        <w:t>109</w:t>
      </w:r>
      <w:r w:rsidR="002C5B49" w:rsidRPr="0073389C">
        <w:rPr>
          <w:rFonts w:cs="Arial"/>
          <w:szCs w:val="19"/>
        </w:rPr>
        <w:t xml:space="preserve"> </w:t>
      </w:r>
      <w:r w:rsidRPr="0073389C">
        <w:rPr>
          <w:rFonts w:cs="Arial"/>
          <w:szCs w:val="19"/>
        </w:rPr>
        <w:t xml:space="preserve">až </w:t>
      </w:r>
      <w:r w:rsidR="002C5B49">
        <w:rPr>
          <w:rFonts w:cs="Arial"/>
          <w:szCs w:val="19"/>
        </w:rPr>
        <w:t>112</w:t>
      </w:r>
      <w:r w:rsidR="002C5B49" w:rsidRPr="0073389C">
        <w:rPr>
          <w:rFonts w:cs="Arial"/>
          <w:szCs w:val="19"/>
        </w:rPr>
        <w:t xml:space="preserve"> </w:t>
      </w:r>
      <w:r w:rsidRPr="0073389C">
        <w:rPr>
          <w:rFonts w:cs="Arial"/>
          <w:szCs w:val="19"/>
        </w:rPr>
        <w:t xml:space="preserve">ZVO, ak ide o dodanie tovaru, uskutočnenie stavebných prác alebo poskytnutie služby bežne dostupných na trhu. Bežná dostupnosť tovarov, uskutočnenie stavebných prác alebo poskytnutie služieb je špecifikovaná podľa § </w:t>
      </w:r>
      <w:r w:rsidR="002C5B49">
        <w:rPr>
          <w:rFonts w:cs="Arial"/>
          <w:szCs w:val="19"/>
        </w:rPr>
        <w:t>2 ods. 5 písm. o) až § 2 ods. 7</w:t>
      </w:r>
      <w:r w:rsidR="002C5B49" w:rsidRPr="0073389C">
        <w:rPr>
          <w:rFonts w:cs="Arial"/>
          <w:szCs w:val="19"/>
        </w:rPr>
        <w:t xml:space="preserve"> </w:t>
      </w:r>
      <w:r w:rsidRPr="0073389C">
        <w:rPr>
          <w:rFonts w:cs="Arial"/>
          <w:szCs w:val="19"/>
        </w:rPr>
        <w:t>ZVO:</w:t>
      </w:r>
    </w:p>
    <w:p w14:paraId="79C963B4" w14:textId="77777777" w:rsidR="00267484" w:rsidRPr="0073389C" w:rsidRDefault="00267484" w:rsidP="00994D51">
      <w:pPr>
        <w:pStyle w:val="Odsekzoznamu"/>
        <w:numPr>
          <w:ilvl w:val="2"/>
          <w:numId w:val="17"/>
        </w:numPr>
        <w:tabs>
          <w:tab w:val="left" w:pos="-3686"/>
        </w:tabs>
        <w:spacing w:before="120" w:after="120" w:line="288" w:lineRule="auto"/>
        <w:ind w:left="567" w:hanging="283"/>
        <w:jc w:val="both"/>
        <w:rPr>
          <w:rFonts w:cs="Arial"/>
          <w:szCs w:val="19"/>
        </w:rPr>
      </w:pPr>
      <w:r w:rsidRPr="0073389C">
        <w:rPr>
          <w:rFonts w:cs="Arial"/>
          <w:szCs w:val="19"/>
        </w:rPr>
        <w:t xml:space="preserve">Bežne dostupné tovary, stavebné práce alebo služby na trhu sú na účely tohto zákona také tovary, stavebné práce alebo služby, ktoré: </w:t>
      </w:r>
    </w:p>
    <w:p w14:paraId="3E02D745" w14:textId="77777777"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14:paraId="0E0934AE" w14:textId="05FF467C"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sú ponúkané v podobe, v ktorej sú bez väčších úprav ich vlastností alebo prvkov aj dodané, poskytnuté alebo uskutočnené a zároveň;</w:t>
      </w:r>
    </w:p>
    <w:p w14:paraId="0A3ABEF0" w14:textId="77777777" w:rsidR="00850EDD" w:rsidRDefault="00267484" w:rsidP="00850EDD">
      <w:pPr>
        <w:tabs>
          <w:tab w:val="left" w:pos="567"/>
        </w:tabs>
        <w:spacing w:line="276" w:lineRule="auto"/>
        <w:ind w:left="567"/>
        <w:jc w:val="both"/>
        <w:rPr>
          <w:rFonts w:cs="Arial"/>
          <w:szCs w:val="19"/>
        </w:rPr>
      </w:pPr>
      <w:r w:rsidRPr="00267484">
        <w:rPr>
          <w:rFonts w:cs="Arial"/>
          <w:szCs w:val="19"/>
        </w:rPr>
        <w:t>sú spravidla v podobe, v akej sú dodávané, poskytované alebo uskutočňované pre verejného obstarávateľa a obstarávateľa, dodávané, poskytované alebo uskutočňované aj pre spotrebiteľov a iné osoby na trhu.</w:t>
      </w:r>
    </w:p>
    <w:p w14:paraId="5177D846" w14:textId="0ABBB0E4" w:rsidR="00267484" w:rsidRPr="0073389C" w:rsidRDefault="00267484" w:rsidP="00267484">
      <w:pPr>
        <w:tabs>
          <w:tab w:val="left" w:pos="567"/>
        </w:tabs>
        <w:spacing w:line="276" w:lineRule="auto"/>
        <w:ind w:left="567" w:hanging="283"/>
        <w:jc w:val="both"/>
        <w:rPr>
          <w:rFonts w:cs="Arial"/>
          <w:szCs w:val="19"/>
        </w:rPr>
      </w:pPr>
      <w:r w:rsidRPr="0073389C">
        <w:rPr>
          <w:rFonts w:cs="Arial"/>
          <w:szCs w:val="19"/>
        </w:rPr>
        <w:t>(2)</w:t>
      </w:r>
      <w:r w:rsidRPr="0073389C">
        <w:rPr>
          <w:rFonts w:cs="Arial"/>
          <w:szCs w:val="19"/>
        </w:rPr>
        <w:tab/>
        <w:t xml:space="preserve">Bežne dostupnými tovarmi, stavebnými prácami alebo službami podľa odseku 1 sú najmä tovary, stavebné práce alebo služby, určené na uspokojenie bežných prevádzkových potrieb verejného obstarávateľa a obstarávateľa. </w:t>
      </w:r>
    </w:p>
    <w:p w14:paraId="7DB0D2B6" w14:textId="77777777"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14:paraId="039095CB" w14:textId="77777777" w:rsidR="00267484" w:rsidRPr="0073389C" w:rsidRDefault="00267484" w:rsidP="00267484">
      <w:pPr>
        <w:tabs>
          <w:tab w:val="left" w:pos="1014"/>
        </w:tabs>
        <w:spacing w:before="120" w:after="120" w:line="288" w:lineRule="auto"/>
        <w:jc w:val="both"/>
        <w:rPr>
          <w:rFonts w:cs="Arial"/>
          <w:szCs w:val="19"/>
        </w:rPr>
      </w:pPr>
    </w:p>
    <w:p w14:paraId="5CCF4205" w14:textId="77777777" w:rsidR="00267484" w:rsidRPr="008A2C57" w:rsidRDefault="00267484" w:rsidP="00267484">
      <w:pPr>
        <w:tabs>
          <w:tab w:val="left" w:pos="1014"/>
        </w:tabs>
        <w:spacing w:before="120" w:after="120" w:line="288" w:lineRule="auto"/>
        <w:jc w:val="both"/>
        <w:rPr>
          <w:rFonts w:cs="Arial"/>
          <w:szCs w:val="19"/>
        </w:rPr>
      </w:pPr>
      <w:r w:rsidRPr="0073389C">
        <w:rPr>
          <w:rFonts w:cs="Arial"/>
          <w:szCs w:val="19"/>
        </w:rPr>
        <w:t xml:space="preserve">Cieľom definície tovarov, služieb alebo stavebných prác bežne dostupných na trhu je vyjadriť bežnú dostupnosť ako stav, keď ide o také tovary, služby alebo stavebné práce, ktoré sa dodávajú na trhu takpovediac v rovnakej podobe, rovnakým spôsobom komukoľvek a nie sú špecificky upravené pre potreby verejného obstarávateľa v danom prípade. Ako príklad je možné uviesť software, ktorým je operačný systém, ktorý je bežným tovarom, keďže je v rovnakej podobe a spôsobom dodávaný komukoľvek. Naproti tomu software, ktorý si vyžaduje prispôsobenie vždy na konkrétne požiadavky verejného obstarávateľa, je </w:t>
      </w:r>
      <w:r w:rsidRPr="008A2C57">
        <w:rPr>
          <w:rFonts w:cs="Arial"/>
          <w:szCs w:val="19"/>
        </w:rPr>
        <w:t xml:space="preserve">teda svojim spôsobom vždy jedinečný a s takýmto prispôsobením nie je bežne dodávaný, nebude bežným tovarom. </w:t>
      </w:r>
    </w:p>
    <w:p w14:paraId="6312DD16" w14:textId="4A0799EA" w:rsidR="00267484" w:rsidRPr="008A2C57" w:rsidRDefault="00267484" w:rsidP="00267484">
      <w:pPr>
        <w:tabs>
          <w:tab w:val="left" w:pos="1014"/>
        </w:tabs>
        <w:spacing w:before="120" w:after="120" w:line="288" w:lineRule="auto"/>
        <w:jc w:val="both"/>
        <w:rPr>
          <w:rFonts w:cs="Arial"/>
          <w:szCs w:val="19"/>
          <w:u w:val="single"/>
          <w:lang w:eastAsia="sk-SK"/>
        </w:rPr>
      </w:pPr>
      <w:r w:rsidRPr="008A2C57">
        <w:rPr>
          <w:rFonts w:cs="Arial"/>
          <w:szCs w:val="19"/>
          <w:lang w:eastAsia="sk-SK"/>
        </w:rPr>
        <w:t xml:space="preserve">Je v kompetencii verejného obstarávateľa, aby s prihliadnutím na uplatňované princípy VO uvedené v § </w:t>
      </w:r>
      <w:r w:rsidR="002C5B49" w:rsidRPr="008A2C57">
        <w:rPr>
          <w:rFonts w:cs="Arial"/>
          <w:szCs w:val="19"/>
          <w:lang w:eastAsia="sk-SK"/>
        </w:rPr>
        <w:t xml:space="preserve">10 </w:t>
      </w:r>
      <w:r w:rsidRPr="008A2C57">
        <w:rPr>
          <w:rFonts w:cs="Arial"/>
          <w:szCs w:val="19"/>
          <w:lang w:eastAsia="sk-SK"/>
        </w:rPr>
        <w:t xml:space="preserve">ods. </w:t>
      </w:r>
      <w:r w:rsidR="002C5B49" w:rsidRPr="008A2C57">
        <w:rPr>
          <w:rFonts w:cs="Arial"/>
          <w:szCs w:val="19"/>
          <w:lang w:eastAsia="sk-SK"/>
        </w:rPr>
        <w:t xml:space="preserve">2 </w:t>
      </w:r>
      <w:r w:rsidRPr="008A2C57">
        <w:rPr>
          <w:rFonts w:cs="Arial"/>
          <w:szCs w:val="19"/>
          <w:lang w:eastAsia="sk-SK"/>
        </w:rPr>
        <w:t xml:space="preserve">ZVO a podmienky, v ktorých sa nachádza, určil, ktorý z postupov vo VO použije pri zadávaní zákazky, pričom musí rešpektovať pravidlá ustanovené v ZVO. </w:t>
      </w:r>
      <w:r w:rsidRPr="008A2C57">
        <w:rPr>
          <w:rFonts w:cs="Arial"/>
          <w:b/>
          <w:szCs w:val="19"/>
          <w:lang w:eastAsia="sk-SK"/>
        </w:rPr>
        <w:t>Zodpovednosť za výber a následné použitie postupu pri zadávaní zákazky je vždy na verejnom obstarávateľovi.</w:t>
      </w:r>
    </w:p>
    <w:p w14:paraId="65B88B9A" w14:textId="5A54DFE7" w:rsidR="00267484" w:rsidRPr="008A2C57" w:rsidRDefault="005E0D17" w:rsidP="00267484">
      <w:pPr>
        <w:tabs>
          <w:tab w:val="left" w:pos="1014"/>
        </w:tabs>
        <w:spacing w:before="120" w:after="120" w:line="288" w:lineRule="auto"/>
        <w:jc w:val="both"/>
        <w:rPr>
          <w:rFonts w:cs="Arial"/>
          <w:szCs w:val="19"/>
          <w:lang w:eastAsia="sk-SK"/>
        </w:rPr>
      </w:pPr>
      <w:r>
        <w:rPr>
          <w:rFonts w:cs="Arial"/>
          <w:b/>
          <w:szCs w:val="19"/>
          <w:lang w:eastAsia="sk-SK"/>
        </w:rPr>
        <w:t>V prípade, že sa p</w:t>
      </w:r>
      <w:r w:rsidR="00267484" w:rsidRPr="008A2C57">
        <w:rPr>
          <w:rFonts w:cs="Arial"/>
          <w:b/>
          <w:szCs w:val="19"/>
          <w:lang w:eastAsia="sk-SK"/>
        </w:rPr>
        <w:t xml:space="preserve">rijímateľ </w:t>
      </w:r>
      <w:r w:rsidRPr="005E0D17">
        <w:rPr>
          <w:rFonts w:cs="Arial"/>
          <w:b/>
          <w:szCs w:val="19"/>
          <w:lang w:eastAsia="sk-SK"/>
        </w:rPr>
        <w:t>rozhodne zadať zákazku prostredníctvom elektronického trhoviska,</w:t>
      </w:r>
      <w:r w:rsidR="00267484" w:rsidRPr="008A2C57">
        <w:rPr>
          <w:rFonts w:cs="Arial"/>
          <w:b/>
          <w:szCs w:val="19"/>
          <w:lang w:eastAsia="sk-SK"/>
        </w:rPr>
        <w:t xml:space="preserve"> je povinný v rozhodnom čase výberu postupu podľa ZVO určiť, či ním zadefinovaný/požadovaný predmet zákazky spĺňa podmienky bežnej dostupnosti</w:t>
      </w:r>
      <w:r w:rsidR="00267484" w:rsidRPr="008A2C57">
        <w:rPr>
          <w:rFonts w:cs="Arial"/>
          <w:szCs w:val="19"/>
          <w:lang w:eastAsia="sk-SK"/>
        </w:rPr>
        <w:t xml:space="preserve"> napríklad “testom bežnej dostupnosti” (príloha č.</w:t>
      </w:r>
      <w:r w:rsidR="00506C97" w:rsidRPr="008A2C57">
        <w:rPr>
          <w:rFonts w:cs="Arial"/>
          <w:szCs w:val="19"/>
          <w:lang w:eastAsia="sk-SK"/>
        </w:rPr>
        <w:t>19</w:t>
      </w:r>
      <w:r w:rsidR="00267484" w:rsidRPr="008A2C57">
        <w:rPr>
          <w:rFonts w:cs="Arial"/>
          <w:szCs w:val="19"/>
          <w:lang w:eastAsia="sk-SK"/>
        </w:rPr>
        <w:t xml:space="preserve">). </w:t>
      </w:r>
    </w:p>
    <w:p w14:paraId="2100A921" w14:textId="6C5F4640" w:rsidR="00267484" w:rsidRPr="008E41A1" w:rsidRDefault="00A57973" w:rsidP="00267484">
      <w:pPr>
        <w:autoSpaceDE w:val="0"/>
        <w:autoSpaceDN w:val="0"/>
        <w:adjustRightInd w:val="0"/>
        <w:spacing w:before="120" w:after="120" w:line="288" w:lineRule="auto"/>
        <w:jc w:val="both"/>
        <w:rPr>
          <w:rFonts w:cs="Arial"/>
          <w:szCs w:val="19"/>
        </w:rPr>
      </w:pPr>
      <w:r w:rsidRPr="008A2C57">
        <w:rPr>
          <w:rFonts w:cs="Arial"/>
          <w:szCs w:val="19"/>
        </w:rPr>
        <w:t>Prijímateľ</w:t>
      </w:r>
      <w:r w:rsidR="00267484" w:rsidRPr="008A2C57">
        <w:rPr>
          <w:rFonts w:cs="Arial"/>
          <w:szCs w:val="19"/>
        </w:rPr>
        <w:t xml:space="preserve"> by preto pri kvalifikácii bežnej dostupnosti na trhu mal realizovať test (overenie), ktorým verifikuje status obstarávaného tovaru, služieb alebo stavebných prác vo vzťahu k zákonom určeným podmienkam. </w:t>
      </w:r>
      <w:r w:rsidR="00267484" w:rsidRPr="008A2C57">
        <w:rPr>
          <w:rFonts w:cs="Arial"/>
          <w:szCs w:val="19"/>
        </w:rPr>
        <w:lastRenderedPageBreak/>
        <w:t xml:space="preserve">Táto kvalifikácia nemôže byť generalizovaná, ale vyžaduje sa skúmanie vždy ad hoc na konkrétny prípad tak, aby sa zohľadnili všetky vlastnosti dostupnosti dodávky, služby alebo stavebnej práce vo vzťahu k aktuálnym </w:t>
      </w:r>
      <w:r w:rsidR="00267484" w:rsidRPr="008E41A1">
        <w:rPr>
          <w:rFonts w:cs="Arial"/>
          <w:szCs w:val="19"/>
        </w:rPr>
        <w:t xml:space="preserve">trhovým podmienkam. K správnej klasifikácii je potrebné poznať podrobný opis 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14:paraId="31651BB3" w14:textId="370D5BD8"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t xml:space="preserve">Podmienky uvedené v ustanovení § </w:t>
      </w:r>
      <w:r w:rsidR="002C5B49">
        <w:rPr>
          <w:rFonts w:cs="Arial"/>
          <w:szCs w:val="19"/>
        </w:rPr>
        <w:t>2</w:t>
      </w:r>
      <w:r w:rsidRPr="008E41A1">
        <w:rPr>
          <w:rFonts w:cs="Arial"/>
          <w:szCs w:val="19"/>
        </w:rPr>
        <w:t xml:space="preserve"> ods. </w:t>
      </w:r>
      <w:r w:rsidR="002C5B49">
        <w:rPr>
          <w:rFonts w:cs="Arial"/>
          <w:szCs w:val="19"/>
        </w:rPr>
        <w:t>5 písm. o)</w:t>
      </w:r>
      <w:r w:rsidR="002C5B49" w:rsidRPr="008E41A1">
        <w:rPr>
          <w:rFonts w:cs="Arial"/>
          <w:szCs w:val="19"/>
        </w:rPr>
        <w:t xml:space="preserve"> </w:t>
      </w:r>
      <w:r w:rsidRPr="008E41A1">
        <w:rPr>
          <w:rFonts w:cs="Arial"/>
          <w:szCs w:val="19"/>
        </w:rPr>
        <w:t xml:space="preserve">ZVO sú vymedzené kumulatívnym spôsobom a pri „teste bežnej dostupnosti“ musí byť naplnená každá z uvedených podmienok. Ustanovenie § </w:t>
      </w:r>
      <w:r w:rsidR="002C5B49">
        <w:rPr>
          <w:rFonts w:cs="Arial"/>
          <w:szCs w:val="19"/>
        </w:rPr>
        <w:t>2</w:t>
      </w:r>
      <w:r w:rsidR="002C5B49" w:rsidRPr="008E41A1">
        <w:rPr>
          <w:rFonts w:cs="Arial"/>
          <w:szCs w:val="19"/>
        </w:rPr>
        <w:t xml:space="preserve"> </w:t>
      </w:r>
      <w:r w:rsidRPr="008E41A1">
        <w:rPr>
          <w:rFonts w:cs="Arial"/>
          <w:szCs w:val="19"/>
        </w:rPr>
        <w:t xml:space="preserve">ods. </w:t>
      </w:r>
      <w:r w:rsidR="002C5B49">
        <w:rPr>
          <w:rFonts w:cs="Arial"/>
          <w:szCs w:val="19"/>
        </w:rPr>
        <w:t>6</w:t>
      </w:r>
      <w:r w:rsidR="002C5B49" w:rsidRPr="008E41A1">
        <w:rPr>
          <w:rFonts w:cs="Arial"/>
          <w:szCs w:val="19"/>
        </w:rPr>
        <w:t xml:space="preserve"> </w:t>
      </w:r>
      <w:r w:rsidRPr="008E41A1">
        <w:rPr>
          <w:rFonts w:cs="Arial"/>
          <w:szCs w:val="19"/>
        </w:rPr>
        <w:t xml:space="preserve">a </w:t>
      </w:r>
      <w:r w:rsidR="002C5B49">
        <w:rPr>
          <w:rFonts w:cs="Arial"/>
          <w:szCs w:val="19"/>
        </w:rPr>
        <w:t>7</w:t>
      </w:r>
      <w:r w:rsidR="002C5B49" w:rsidRPr="008E41A1">
        <w:rPr>
          <w:rFonts w:cs="Arial"/>
          <w:szCs w:val="19"/>
        </w:rPr>
        <w:t xml:space="preserve"> </w:t>
      </w:r>
      <w:r w:rsidRPr="008E41A1">
        <w:rPr>
          <w:rFonts w:cs="Arial"/>
          <w:szCs w:val="19"/>
        </w:rPr>
        <w:t xml:space="preserve">stanovuje podporné pravidlo, ktoré by malo uľahčiť správnu kategorizáciu vo vzťahu k bežnej dostupnosti na trhu. </w:t>
      </w:r>
    </w:p>
    <w:p w14:paraId="57C58335" w14:textId="0E3C0C95"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t xml:space="preserve">Dôležité upozornenie: </w:t>
      </w:r>
      <w:r w:rsidRPr="00672FF6">
        <w:rPr>
          <w:rFonts w:cs="Arial"/>
          <w:szCs w:val="19"/>
        </w:rPr>
        <w:t xml:space="preserve">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w:t>
      </w:r>
      <w:r w:rsidR="0016005E">
        <w:rPr>
          <w:rFonts w:cs="Arial"/>
          <w:szCs w:val="19"/>
        </w:rPr>
        <w:t>42</w:t>
      </w:r>
      <w:r w:rsidR="0016005E" w:rsidRPr="00672FF6">
        <w:rPr>
          <w:rFonts w:cs="Arial"/>
          <w:szCs w:val="19"/>
        </w:rPr>
        <w:t xml:space="preserve"> </w:t>
      </w:r>
      <w:r w:rsidRPr="00672FF6">
        <w:rPr>
          <w:rFonts w:cs="Arial"/>
          <w:szCs w:val="19"/>
        </w:rPr>
        <w:t xml:space="preserve">ZVO a v rozpore s princípmi VO uvedenými v § </w:t>
      </w:r>
      <w:r w:rsidR="0016005E">
        <w:rPr>
          <w:rFonts w:cs="Arial"/>
          <w:szCs w:val="19"/>
        </w:rPr>
        <w:t>10</w:t>
      </w:r>
      <w:r w:rsidR="0016005E" w:rsidRPr="00672FF6">
        <w:rPr>
          <w:rFonts w:cs="Arial"/>
          <w:szCs w:val="19"/>
        </w:rPr>
        <w:t xml:space="preserve"> </w:t>
      </w:r>
      <w:r w:rsidRPr="00672FF6">
        <w:rPr>
          <w:rFonts w:cs="Arial"/>
          <w:szCs w:val="19"/>
        </w:rPr>
        <w:t xml:space="preserve">ods. </w:t>
      </w:r>
      <w:r w:rsidR="0016005E">
        <w:rPr>
          <w:rFonts w:cs="Arial"/>
          <w:szCs w:val="19"/>
        </w:rPr>
        <w:t>2</w:t>
      </w:r>
      <w:r w:rsidR="0016005E" w:rsidRPr="00672FF6">
        <w:rPr>
          <w:rFonts w:cs="Arial"/>
          <w:szCs w:val="19"/>
        </w:rPr>
        <w:t xml:space="preserve"> </w:t>
      </w:r>
      <w:r w:rsidRPr="00672FF6">
        <w:rPr>
          <w:rFonts w:cs="Arial"/>
          <w:szCs w:val="19"/>
        </w:rPr>
        <w:t>ZVO. Skutočnosť, že opisný formulár prejde cez karanténu opisných formulárov bez návrhov na jeho úpravu, nie je dôkazom, že predmetný opis je v súlade so ZVO.</w:t>
      </w:r>
    </w:p>
    <w:p w14:paraId="4F475DBF" w14:textId="1FC68489"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Upozorňujeme prijímateľov na skutočnosť, že s ohľadom na § </w:t>
      </w:r>
      <w:r w:rsidR="0016005E">
        <w:rPr>
          <w:rFonts w:cs="Arial"/>
          <w:szCs w:val="19"/>
        </w:rPr>
        <w:t>6</w:t>
      </w:r>
      <w:r w:rsidRPr="00672FF6">
        <w:rPr>
          <w:rFonts w:cs="Arial"/>
          <w:szCs w:val="19"/>
        </w:rPr>
        <w:t xml:space="preserve"> ods. 1</w:t>
      </w:r>
      <w:r w:rsidR="0016005E">
        <w:rPr>
          <w:rFonts w:cs="Arial"/>
          <w:szCs w:val="19"/>
        </w:rPr>
        <w:t>6</w:t>
      </w:r>
      <w:r w:rsidRPr="00672FF6">
        <w:rPr>
          <w:rFonts w:cs="Arial"/>
          <w:szCs w:val="19"/>
        </w:rPr>
        <w:t xml:space="preserve"> ZVO nie je v súlade so zákonom, ak sa zákazka rozdelí s cieľom znížiť predpokladanú hodnotu zákazky pod finančné limity tohto zákona. Z tohto dôvodu, pokiaľ by rozdelením zákazky na viaceré menšie zákazky realizované cez elektronické trhovisko došlo k obídeniu postupu zadávania zákazky cez nadlimitné postupy, uvedené môže byť hodnotené ako porušenie ZVO. </w:t>
      </w:r>
    </w:p>
    <w:p w14:paraId="7FE44BE3" w14:textId="1163ADD7" w:rsidR="00A57973" w:rsidRDefault="00A57973" w:rsidP="00A57973">
      <w:pPr>
        <w:tabs>
          <w:tab w:val="left" w:pos="1014"/>
        </w:tabs>
        <w:spacing w:before="120" w:after="120" w:line="288" w:lineRule="auto"/>
        <w:jc w:val="both"/>
        <w:rPr>
          <w:rFonts w:cs="Arial"/>
          <w:szCs w:val="19"/>
        </w:rPr>
      </w:pPr>
      <w:r w:rsidRPr="00672FF6">
        <w:rPr>
          <w:rFonts w:cs="Arial"/>
          <w:szCs w:val="19"/>
        </w:rPr>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sa oboznámili so všeobecnými zmluvným podmienkami, ako aj týmito osobitnými zmluvnými podmienkami. S ohľadom na uvedené je potrebné, aby prijímateľ zodpovedne označoval pri definovaní zmluvných špecifikácií skutočnosť, či bude zákazka spolufinancovaná z fondov EÚ, alebo nie. </w:t>
      </w:r>
    </w:p>
    <w:p w14:paraId="4907E874" w14:textId="65A82798" w:rsidR="00927D81" w:rsidRPr="00672FF6" w:rsidRDefault="00927D81" w:rsidP="00A57973">
      <w:pPr>
        <w:tabs>
          <w:tab w:val="left" w:pos="1014"/>
        </w:tabs>
        <w:spacing w:before="120" w:after="120" w:line="288" w:lineRule="auto"/>
        <w:jc w:val="both"/>
        <w:rPr>
          <w:rFonts w:cs="Arial"/>
          <w:szCs w:val="19"/>
        </w:rPr>
      </w:pPr>
      <w:r w:rsidRPr="001F7F84">
        <w:rPr>
          <w:rFonts w:cs="Arial"/>
          <w:b/>
          <w:i/>
          <w:color w:val="FF0000"/>
          <w:szCs w:val="19"/>
        </w:rPr>
        <w:t>Povinnosť prijímateľa:</w:t>
      </w:r>
      <w:r w:rsidRPr="00927D81">
        <w:rPr>
          <w:rFonts w:cs="Arial"/>
          <w:b/>
          <w:i/>
          <w:szCs w:val="19"/>
        </w:rPr>
        <w:t xml:space="preserve"> </w:t>
      </w:r>
      <w:r w:rsidRPr="00927D81">
        <w:rPr>
          <w:rFonts w:cs="Arial"/>
          <w:szCs w:val="19"/>
        </w:rPr>
        <w:t xml:space="preserve">Prijímateľ je povinný uviesť v Osobitných požiadavkách na plnenie požiadavku na predloženie podrobného opisu, uvedenie presnej identifikácie a špecifikácie predmetu zákazky s uvedením presných názvov a cien (vrátane položkovitého rozpočtu s uvedením jednotkových cien) tovarov, služieb a prác zo strany úspešného uchádzača, ktorým preukáže splnenie požiadaviek na predmet zákazky. Uvedený opis (položkovitý rozpočet) tovarov, služieb </w:t>
      </w:r>
      <w:r>
        <w:rPr>
          <w:rFonts w:cs="Arial"/>
          <w:szCs w:val="19"/>
        </w:rPr>
        <w:t xml:space="preserve">a prác </w:t>
      </w:r>
      <w:r w:rsidRPr="00927D81">
        <w:rPr>
          <w:rFonts w:cs="Arial"/>
          <w:szCs w:val="19"/>
        </w:rPr>
        <w:t>musí byť povinnou prílohou k zmluve automaticky uzatváranej systémom elektronického trhoviska.</w:t>
      </w:r>
    </w:p>
    <w:p w14:paraId="74404C0E" w14:textId="3F3F9B34"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Nakoľko účinnosť zmlúv uzavretých cez elektronické trhovisko, ktoré budú spolufinancované z fondov EÚ, je prepojená na výsledky kontroly VO zo strany poskytovateľa</w:t>
      </w:r>
      <w:r w:rsidR="005E0D17">
        <w:rPr>
          <w:rFonts w:cs="Arial"/>
          <w:szCs w:val="19"/>
        </w:rPr>
        <w:t xml:space="preserve"> </w:t>
      </w:r>
      <w:r w:rsidR="005E0D17" w:rsidRPr="005E0D17">
        <w:rPr>
          <w:rFonts w:cs="Arial"/>
          <w:szCs w:val="19"/>
        </w:rPr>
        <w:t>(</w:t>
      </w:r>
      <w:r w:rsidR="005E0D17" w:rsidRPr="005E0D17">
        <w:rPr>
          <w:rFonts w:cs="Arial"/>
          <w:b/>
          <w:szCs w:val="19"/>
        </w:rPr>
        <w:t>uvedené neplatí v prípade zákazky, ktorej výdavky sú vykazované systémom zjednodušeného vykazovania výdavkov</w:t>
      </w:r>
      <w:r w:rsidR="005E0D17" w:rsidRPr="005E0D17">
        <w:rPr>
          <w:rFonts w:cs="Arial"/>
          <w:szCs w:val="19"/>
        </w:rPr>
        <w:t>)</w:t>
      </w:r>
      <w:r w:rsidRPr="00672FF6">
        <w:rPr>
          <w:rFonts w:cs="Arial"/>
          <w:szCs w:val="19"/>
        </w:rPr>
        <w:t xml:space="preserve">, je pre bezproblémové plnenie zákazky nevyhnutné, aby prijímateľ po doručení správy z kontroly VO, obratom (najneskôr do 3 pracovných dní po doručení správy z kontroly VO) upozornil na túto skutočnosť dodávateľa. Zároveň je potrebné aby prijímateľ pri stanovovaní lehoty plnenia zmluvy (napr. lehoty na dodanie tovaru, služby) zohľadňoval lehotu potrebnú na ex-post kontrolu poskytovateľom (t.j. stanovil túto lehotu s dostatočnou rezervou pre výkon kontroly). </w:t>
      </w:r>
    </w:p>
    <w:p w14:paraId="61B2BA62" w14:textId="77777777" w:rsidR="00A57973" w:rsidRPr="009718D5" w:rsidRDefault="00A57973" w:rsidP="00A57973">
      <w:pPr>
        <w:tabs>
          <w:tab w:val="left" w:pos="1014"/>
        </w:tabs>
        <w:spacing w:before="120" w:after="120" w:line="288" w:lineRule="auto"/>
        <w:jc w:val="both"/>
        <w:rPr>
          <w:rFonts w:cs="Arial"/>
          <w:b/>
          <w:szCs w:val="19"/>
        </w:rPr>
      </w:pPr>
      <w:r w:rsidRPr="009718D5">
        <w:rPr>
          <w:rFonts w:cs="Arial"/>
          <w:b/>
          <w:szCs w:val="19"/>
        </w:rPr>
        <w:t>Poskytovateľ požaduje, aby pri vypĺňaní objednávkového formuláru prijímateľ označil možnosť „Nedokonanie zákazky s jedným dodávateľom“.</w:t>
      </w:r>
    </w:p>
    <w:p w14:paraId="79E98668" w14:textId="64D48331" w:rsidR="00A57973" w:rsidRPr="00770764"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 xml:space="preserve">Dôležité upozornenie: </w:t>
      </w:r>
      <w:r w:rsidRPr="00770764">
        <w:rPr>
          <w:rFonts w:cs="Arial"/>
          <w:szCs w:val="19"/>
        </w:rPr>
        <w:t xml:space="preserve">Postup podľa § </w:t>
      </w:r>
      <w:r w:rsidR="009718D5">
        <w:rPr>
          <w:rFonts w:cs="Arial"/>
          <w:szCs w:val="19"/>
        </w:rPr>
        <w:t>112</w:t>
      </w:r>
      <w:r w:rsidR="009718D5" w:rsidRPr="00770764">
        <w:rPr>
          <w:rFonts w:cs="Arial"/>
          <w:szCs w:val="19"/>
        </w:rPr>
        <w:t xml:space="preserve"> </w:t>
      </w:r>
      <w:r w:rsidRPr="00770764">
        <w:rPr>
          <w:rFonts w:cs="Arial"/>
          <w:szCs w:val="19"/>
        </w:rPr>
        <w:t>ZVO v zmysle pravidiel elektronického trhoviska nevedie k uzavretiu zmluvy s dodávateľom.</w:t>
      </w:r>
    </w:p>
    <w:p w14:paraId="0EE46B29" w14:textId="77777777" w:rsidR="00267484" w:rsidRDefault="00267484" w:rsidP="00267484">
      <w:pPr>
        <w:tabs>
          <w:tab w:val="left" w:pos="1014"/>
        </w:tabs>
        <w:spacing w:before="120" w:after="120" w:line="288" w:lineRule="auto"/>
        <w:jc w:val="both"/>
        <w:rPr>
          <w:rFonts w:cs="Arial"/>
          <w:b/>
          <w:i/>
          <w:color w:val="FF0000"/>
          <w:szCs w:val="19"/>
        </w:rPr>
      </w:pPr>
    </w:p>
    <w:p w14:paraId="6BEFC228" w14:textId="3EE39673"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vo fáze pred zadaním zákazky do elektronického trhoviska</w:t>
      </w:r>
      <w:r w:rsidR="009875A5" w:rsidRPr="009875A5">
        <w:rPr>
          <w:rFonts w:cs="Arial"/>
          <w:szCs w:val="19"/>
        </w:rPr>
        <w:t xml:space="preserve">, </w:t>
      </w:r>
      <w:r w:rsidR="005E0D17">
        <w:rPr>
          <w:rFonts w:cs="Arial"/>
          <w:szCs w:val="19"/>
        </w:rPr>
        <w:t>po</w:t>
      </w:r>
      <w:r w:rsidR="005E0D17" w:rsidRPr="009875A5">
        <w:rPr>
          <w:rFonts w:cs="Arial"/>
          <w:szCs w:val="19"/>
        </w:rPr>
        <w:t xml:space="preserve"> </w:t>
      </w:r>
      <w:r w:rsidR="009875A5" w:rsidRPr="009875A5">
        <w:rPr>
          <w:rFonts w:cs="Arial"/>
          <w:szCs w:val="19"/>
        </w:rPr>
        <w:t xml:space="preserve">vložení opisného formulára do „karantény“ </w:t>
      </w:r>
      <w:r w:rsidRPr="0073389C">
        <w:rPr>
          <w:rFonts w:cs="Arial"/>
          <w:szCs w:val="19"/>
        </w:rPr>
        <w:t>(„prvá ex-ante kontrola“) a po vygenerovaní výslednej zmluvy s úspešným uchádzačom</w:t>
      </w:r>
      <w:r w:rsidR="00A57973">
        <w:rPr>
          <w:rFonts w:cs="Arial"/>
          <w:szCs w:val="19"/>
        </w:rPr>
        <w:t xml:space="preserve"> </w:t>
      </w:r>
      <w:r w:rsidR="005E0D17" w:rsidRPr="005E0D17">
        <w:rPr>
          <w:rFonts w:cs="Arial"/>
          <w:szCs w:val="19"/>
        </w:rPr>
        <w:t xml:space="preserve">a jej zverejnení v CRZ </w:t>
      </w:r>
      <w:r w:rsidRPr="0073389C">
        <w:rPr>
          <w:rFonts w:cs="Arial"/>
          <w:szCs w:val="19"/>
        </w:rPr>
        <w:t xml:space="preserve">(„štandardná ex-post kontrola“) a po jej zverejnení v </w:t>
      </w:r>
      <w:r w:rsidR="00130936">
        <w:rPr>
          <w:rFonts w:cs="Arial"/>
          <w:szCs w:val="19"/>
        </w:rPr>
        <w:t>CRZ</w:t>
      </w:r>
      <w:r w:rsidRPr="0073389C">
        <w:rPr>
          <w:rFonts w:cs="Arial"/>
          <w:szCs w:val="19"/>
        </w:rPr>
        <w:t xml:space="preserve">. </w:t>
      </w:r>
    </w:p>
    <w:p w14:paraId="67F8768F"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lastRenderedPageBreak/>
        <w:t>Povinnosť prijímateľa:</w:t>
      </w:r>
      <w:r w:rsidRPr="0073389C">
        <w:rPr>
          <w:rFonts w:cs="Arial"/>
          <w:color w:val="FF0000"/>
          <w:szCs w:val="19"/>
        </w:rPr>
        <w:t xml:space="preserve"> </w:t>
      </w:r>
      <w:r w:rsidRPr="0073389C">
        <w:rPr>
          <w:rFonts w:cs="Arial"/>
          <w:szCs w:val="19"/>
        </w:rPr>
        <w:t>Prijímateľ je povinný v rámci prvej ex-ante kontroly predložiť dokumentáciu, ktorú tvorí najmä:</w:t>
      </w:r>
    </w:p>
    <w:p w14:paraId="41E939DF"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 xml:space="preserve">dokumentácia preukazujúca určenie </w:t>
      </w:r>
      <w:r>
        <w:rPr>
          <w:rFonts w:eastAsia="Times New Roman" w:cs="Arial"/>
          <w:color w:val="auto"/>
          <w:szCs w:val="19"/>
          <w:lang w:val="sk-SK" w:eastAsia="cs-CZ"/>
        </w:rPr>
        <w:t>PHZ</w:t>
      </w:r>
      <w:r w:rsidRPr="0073389C">
        <w:rPr>
          <w:rFonts w:eastAsia="Times New Roman" w:cs="Arial"/>
          <w:color w:val="auto"/>
          <w:szCs w:val="19"/>
          <w:lang w:val="sk-SK" w:eastAsia="cs-CZ"/>
        </w:rPr>
        <w:t>,</w:t>
      </w:r>
      <w:r w:rsidRPr="0073389C">
        <w:rPr>
          <w:rFonts w:cs="Arial"/>
          <w:szCs w:val="19"/>
          <w:lang w:val="sk-SK"/>
        </w:rPr>
        <w:t xml:space="preserve"> </w:t>
      </w:r>
    </w:p>
    <w:p w14:paraId="6DA96549" w14:textId="196F3E53" w:rsidR="007B7551" w:rsidRPr="0073389C" w:rsidRDefault="007B7551" w:rsidP="00267484">
      <w:pPr>
        <w:pStyle w:val="Bulletslevel2"/>
        <w:spacing w:after="120" w:line="288" w:lineRule="auto"/>
        <w:ind w:left="567" w:hanging="283"/>
        <w:rPr>
          <w:rFonts w:cs="Arial"/>
          <w:szCs w:val="19"/>
          <w:lang w:val="sk-SK"/>
        </w:rPr>
      </w:pPr>
      <w:r>
        <w:rPr>
          <w:rFonts w:cs="Arial"/>
          <w:szCs w:val="19"/>
          <w:lang w:val="sk-SK"/>
        </w:rPr>
        <w:t>test bežnej dostupnosti (príloha č. 19)</w:t>
      </w:r>
    </w:p>
    <w:p w14:paraId="2B5DE566"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návrh zmluvného formuláru obsahujúceho štandardné zmluvné podmienky,</w:t>
      </w:r>
    </w:p>
    <w:p w14:paraId="4C36352C" w14:textId="3C0F99FC" w:rsidR="00267484" w:rsidRPr="0073389C" w:rsidRDefault="005E0D17" w:rsidP="00267484">
      <w:pPr>
        <w:pStyle w:val="Bulletslevel2"/>
        <w:spacing w:after="120" w:line="288" w:lineRule="auto"/>
        <w:ind w:left="567" w:hanging="283"/>
        <w:rPr>
          <w:rFonts w:eastAsia="Times New Roman" w:cs="Arial"/>
          <w:color w:val="auto"/>
          <w:szCs w:val="19"/>
          <w:lang w:val="sk-SK" w:eastAsia="cs-CZ"/>
        </w:rPr>
      </w:pPr>
      <w:r>
        <w:rPr>
          <w:rFonts w:eastAsia="Times New Roman" w:cs="Arial"/>
          <w:color w:val="auto"/>
          <w:szCs w:val="19"/>
          <w:lang w:val="sk-SK" w:eastAsia="cs-CZ"/>
        </w:rPr>
        <w:t>návrh opisného formuláru</w:t>
      </w:r>
      <w:r w:rsidR="00267484" w:rsidRPr="0073389C">
        <w:rPr>
          <w:rFonts w:eastAsia="Times New Roman" w:cs="Arial"/>
          <w:color w:val="auto"/>
          <w:szCs w:val="19"/>
          <w:lang w:val="sk-SK" w:eastAsia="cs-CZ"/>
        </w:rPr>
        <w:t xml:space="preserve">, </w:t>
      </w:r>
    </w:p>
    <w:p w14:paraId="56A2BEE3" w14:textId="3D933B14" w:rsidR="00267484" w:rsidRPr="0073389C" w:rsidRDefault="005E0D17" w:rsidP="00267484">
      <w:pPr>
        <w:pStyle w:val="Bulletslevel2"/>
        <w:spacing w:after="120" w:line="288" w:lineRule="auto"/>
        <w:ind w:left="567" w:hanging="283"/>
        <w:rPr>
          <w:rFonts w:cs="Arial"/>
          <w:szCs w:val="19"/>
          <w:lang w:val="sk-SK"/>
        </w:rPr>
      </w:pPr>
      <w:r>
        <w:rPr>
          <w:rFonts w:eastAsia="Times New Roman" w:cs="Arial"/>
          <w:color w:val="auto"/>
          <w:szCs w:val="19"/>
          <w:lang w:val="sk-SK" w:eastAsia="cs-CZ"/>
        </w:rPr>
        <w:t>návrh objednávkového formuláru</w:t>
      </w:r>
      <w:r w:rsidR="00267484" w:rsidRPr="0073389C">
        <w:rPr>
          <w:rFonts w:eastAsia="Times New Roman" w:cs="Arial"/>
          <w:color w:val="auto"/>
          <w:szCs w:val="19"/>
          <w:lang w:val="sk-SK" w:eastAsia="cs-CZ"/>
        </w:rPr>
        <w:t>, najmä konkrétne zmluvné špecifikácie a podmienky súťaže.</w:t>
      </w:r>
    </w:p>
    <w:p w14:paraId="3C81E581"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14:paraId="5E4E53F0"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14:paraId="7DF7025D"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 xml:space="preserve">protokol, ktorý zachytáva celý priebeh procesu zadávania zákazy prostredníctvom elektronického trhoviska; </w:t>
      </w:r>
    </w:p>
    <w:p w14:paraId="0822A45F"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potvrdenie o zverejnení uzavretej zmluvy medzi prijímateľom a úspešným uchádzačom v CRZ, resp. na webovom sídle prijímateľa (uvedené zdokladuje napr. predložením „print screen“).</w:t>
      </w:r>
    </w:p>
    <w:p w14:paraId="50125050" w14:textId="3511EA6E" w:rsidR="00A57973" w:rsidRPr="00771817" w:rsidRDefault="00A57973" w:rsidP="00771817">
      <w:pPr>
        <w:tabs>
          <w:tab w:val="left" w:pos="1014"/>
        </w:tabs>
        <w:spacing w:before="120" w:after="120" w:line="288" w:lineRule="auto"/>
        <w:jc w:val="both"/>
        <w:rPr>
          <w:rFonts w:cs="Arial"/>
          <w:szCs w:val="19"/>
        </w:rPr>
      </w:pPr>
    </w:p>
    <w:p w14:paraId="010875DD" w14:textId="544E42A2" w:rsidR="009875A5" w:rsidRPr="00771817" w:rsidRDefault="009875A5" w:rsidP="00771817">
      <w:pPr>
        <w:tabs>
          <w:tab w:val="left" w:pos="1014"/>
        </w:tabs>
        <w:spacing w:before="120" w:after="120" w:line="288" w:lineRule="auto"/>
        <w:jc w:val="both"/>
        <w:rPr>
          <w:rFonts w:cs="Arial"/>
          <w:szCs w:val="19"/>
        </w:rPr>
      </w:pPr>
      <w:r w:rsidRPr="00771817">
        <w:rPr>
          <w:rFonts w:cs="Arial"/>
          <w:szCs w:val="19"/>
        </w:rPr>
        <w:t xml:space="preserve">V prípade, že pri ex-post kontrole zo strany poskytovateľa, ktorej súčasťou je vecná kontrola verejného obstarávania, bude zistené porušenie, ktoré môže mať vplyv na oprávnenosť výdavkov, poskytovateľ v záveroch kontroly VO uvedie tieto zistenia. V prípade zistení porušenia </w:t>
      </w:r>
      <w:r w:rsidR="005E0D17">
        <w:rPr>
          <w:rFonts w:cs="Arial"/>
          <w:szCs w:val="19"/>
        </w:rPr>
        <w:t>pravidiel</w:t>
      </w:r>
      <w:r w:rsidR="005E0D17" w:rsidRPr="00771817">
        <w:rPr>
          <w:rFonts w:cs="Arial"/>
          <w:szCs w:val="19"/>
        </w:rPr>
        <w:t xml:space="preserve"> </w:t>
      </w:r>
      <w:r w:rsidRPr="00771817">
        <w:rPr>
          <w:rFonts w:cs="Arial"/>
          <w:szCs w:val="19"/>
        </w:rPr>
        <w:t xml:space="preserve">a postupov VO, resp. porušenia pravidiel a ustanovení legislatívy SR a EÚ, ktoré mali alebo mohli mať vplyv na výsledok verejného obstarávania a zákazka bola zadávaná s využitím elektronického trhoviska, nie je možné udeliť </w:t>
      </w:r>
      <w:r w:rsidR="00D519DF">
        <w:rPr>
          <w:rFonts w:cs="Arial"/>
          <w:szCs w:val="19"/>
        </w:rPr>
        <w:t xml:space="preserve">ex-ante </w:t>
      </w:r>
      <w:r w:rsidRPr="00771817">
        <w:rPr>
          <w:rFonts w:cs="Arial"/>
          <w:szCs w:val="19"/>
        </w:rPr>
        <w:t>finančnú opravu a poskytovateľ v záveroch kontroly VO nepripustí výdavky súvisiace s VO do financovania v plnom rozsahu.</w:t>
      </w:r>
    </w:p>
    <w:p w14:paraId="3A998D1F" w14:textId="77777777" w:rsidR="00A57973" w:rsidRDefault="00A57973" w:rsidP="009F4290">
      <w:pPr>
        <w:tabs>
          <w:tab w:val="left" w:pos="1014"/>
        </w:tabs>
        <w:contextualSpacing/>
        <w:jc w:val="both"/>
        <w:rPr>
          <w:rFonts w:cs="Arial"/>
          <w:b/>
          <w:szCs w:val="19"/>
        </w:rPr>
      </w:pPr>
    </w:p>
    <w:p w14:paraId="58B7639E" w14:textId="47B9E4D0" w:rsidR="009F4290" w:rsidRDefault="009F4290" w:rsidP="009F4290">
      <w:pPr>
        <w:tabs>
          <w:tab w:val="left" w:pos="1014"/>
        </w:tabs>
        <w:contextualSpacing/>
        <w:jc w:val="both"/>
        <w:rPr>
          <w:rFonts w:cs="Arial"/>
          <w:b/>
          <w:szCs w:val="19"/>
        </w:rPr>
      </w:pPr>
      <w:r w:rsidRPr="009F4290">
        <w:rPr>
          <w:rFonts w:cs="Arial"/>
          <w:b/>
          <w:szCs w:val="19"/>
        </w:rPr>
        <w:t xml:space="preserve">Zákazky </w:t>
      </w:r>
      <w:r w:rsidR="009718D5">
        <w:rPr>
          <w:rFonts w:cs="Arial"/>
          <w:b/>
          <w:szCs w:val="19"/>
        </w:rPr>
        <w:t>s nízkou hodnotou</w:t>
      </w:r>
    </w:p>
    <w:p w14:paraId="5B2512C9" w14:textId="23D39418" w:rsidR="001B3386" w:rsidRDefault="001B3386" w:rsidP="009F4290">
      <w:pPr>
        <w:tabs>
          <w:tab w:val="left" w:pos="1014"/>
        </w:tabs>
        <w:contextualSpacing/>
        <w:jc w:val="both"/>
        <w:rPr>
          <w:rFonts w:cs="Arial"/>
          <w:b/>
          <w:szCs w:val="19"/>
        </w:rPr>
      </w:pPr>
    </w:p>
    <w:p w14:paraId="5AC7AB7C" w14:textId="1EF975D5" w:rsidR="001B3386" w:rsidRDefault="001B3386" w:rsidP="001B3386">
      <w:pPr>
        <w:tabs>
          <w:tab w:val="left" w:pos="1014"/>
        </w:tabs>
        <w:spacing w:before="120" w:after="120" w:line="288" w:lineRule="auto"/>
        <w:jc w:val="both"/>
        <w:rPr>
          <w:rFonts w:cs="Arial"/>
          <w:szCs w:val="19"/>
        </w:rPr>
      </w:pPr>
      <w:r w:rsidRPr="005F329C">
        <w:rPr>
          <w:rFonts w:cs="Arial"/>
          <w:szCs w:val="19"/>
        </w:rPr>
        <w:t xml:space="preserve">Všeobecným predmetom kontroly </w:t>
      </w:r>
      <w:r>
        <w:rPr>
          <w:rFonts w:cs="Arial"/>
          <w:szCs w:val="19"/>
        </w:rPr>
        <w:t xml:space="preserve">VO </w:t>
      </w:r>
      <w:r w:rsidRPr="005F329C">
        <w:rPr>
          <w:rFonts w:cs="Arial"/>
          <w:szCs w:val="19"/>
        </w:rPr>
        <w:t xml:space="preserve">je skutočnosť, či prijímateľ správne určil postup obstarávania vzhľadom na § </w:t>
      </w:r>
      <w:r w:rsidR="009718D5">
        <w:rPr>
          <w:rFonts w:cs="Arial"/>
          <w:szCs w:val="19"/>
        </w:rPr>
        <w:t>2 ods. 5 písm. o) až § 2 ods. 7</w:t>
      </w:r>
      <w:r w:rsidR="009718D5" w:rsidRPr="005F329C">
        <w:rPr>
          <w:rFonts w:cs="Arial"/>
          <w:szCs w:val="19"/>
        </w:rPr>
        <w:t xml:space="preserve"> </w:t>
      </w:r>
      <w:r w:rsidRPr="005F329C">
        <w:rPr>
          <w:rFonts w:cs="Arial"/>
          <w:szCs w:val="19"/>
        </w:rPr>
        <w:t>ZVO, a teda či tovar, stavebn</w:t>
      </w:r>
      <w:r w:rsidR="005E0D17">
        <w:rPr>
          <w:rFonts w:cs="Arial"/>
          <w:szCs w:val="19"/>
        </w:rPr>
        <w:t>á</w:t>
      </w:r>
      <w:r w:rsidRPr="005F329C">
        <w:rPr>
          <w:rFonts w:cs="Arial"/>
          <w:szCs w:val="19"/>
        </w:rPr>
        <w:t xml:space="preserve"> </w:t>
      </w:r>
      <w:r w:rsidR="005E0D17" w:rsidRPr="005F329C">
        <w:rPr>
          <w:rFonts w:cs="Arial"/>
          <w:szCs w:val="19"/>
        </w:rPr>
        <w:t>prác</w:t>
      </w:r>
      <w:r w:rsidR="005E0D17">
        <w:rPr>
          <w:rFonts w:cs="Arial"/>
          <w:szCs w:val="19"/>
        </w:rPr>
        <w:t>a</w:t>
      </w:r>
      <w:r w:rsidR="005E0D17" w:rsidRPr="005F329C">
        <w:rPr>
          <w:rFonts w:cs="Arial"/>
          <w:szCs w:val="19"/>
        </w:rPr>
        <w:t xml:space="preserve"> </w:t>
      </w:r>
      <w:r w:rsidRPr="005F329C">
        <w:rPr>
          <w:rFonts w:cs="Arial"/>
          <w:szCs w:val="19"/>
        </w:rPr>
        <w:t xml:space="preserve">alebo </w:t>
      </w:r>
      <w:r w:rsidR="005E0D17" w:rsidRPr="005F329C">
        <w:rPr>
          <w:rFonts w:cs="Arial"/>
          <w:szCs w:val="19"/>
        </w:rPr>
        <w:t>služb</w:t>
      </w:r>
      <w:r w:rsidR="005E0D17">
        <w:rPr>
          <w:rFonts w:cs="Arial"/>
          <w:szCs w:val="19"/>
        </w:rPr>
        <w:t>a</w:t>
      </w:r>
      <w:r w:rsidRPr="005F329C">
        <w:rPr>
          <w:rFonts w:cs="Arial"/>
          <w:szCs w:val="19"/>
        </w:rPr>
        <w:t xml:space="preserve">, ktorá </w:t>
      </w:r>
      <w:r w:rsidR="005E0D17">
        <w:rPr>
          <w:rFonts w:cs="Arial"/>
          <w:szCs w:val="19"/>
        </w:rPr>
        <w:t xml:space="preserve">je alebo </w:t>
      </w:r>
      <w:r w:rsidRPr="005F329C">
        <w:rPr>
          <w:rFonts w:cs="Arial"/>
          <w:szCs w:val="19"/>
        </w:rPr>
        <w:t>nie je bežne dostupná na trhu. V prípade, že predmetom obstarávania je tovar,</w:t>
      </w:r>
      <w:r>
        <w:rPr>
          <w:rFonts w:cs="Arial"/>
          <w:szCs w:val="19"/>
        </w:rPr>
        <w:t xml:space="preserve"> </w:t>
      </w:r>
      <w:r w:rsidRPr="005F329C">
        <w:rPr>
          <w:rFonts w:cs="Arial"/>
          <w:szCs w:val="19"/>
        </w:rPr>
        <w:t xml:space="preserve">stavebná práca alebo služba, ktorá je bežne dostupná na trhu, prijímateľ </w:t>
      </w:r>
      <w:r w:rsidR="005E0D17" w:rsidRPr="005E0D17">
        <w:rPr>
          <w:rFonts w:cs="Arial"/>
          <w:szCs w:val="19"/>
        </w:rPr>
        <w:t xml:space="preserve">má možnosť </w:t>
      </w:r>
      <w:r w:rsidRPr="005F329C">
        <w:rPr>
          <w:rFonts w:cs="Arial"/>
          <w:szCs w:val="19"/>
        </w:rPr>
        <w:t>zadávať zákazku prostredníctvom</w:t>
      </w:r>
      <w:r>
        <w:rPr>
          <w:rFonts w:cs="Arial"/>
          <w:szCs w:val="19"/>
        </w:rPr>
        <w:t xml:space="preserve"> </w:t>
      </w:r>
      <w:r w:rsidRPr="005F329C">
        <w:rPr>
          <w:rFonts w:cs="Arial"/>
          <w:szCs w:val="19"/>
        </w:rPr>
        <w:t xml:space="preserve">elektronického trhoviska podľa § </w:t>
      </w:r>
      <w:r w:rsidR="009718D5">
        <w:rPr>
          <w:rFonts w:cs="Arial"/>
          <w:szCs w:val="19"/>
        </w:rPr>
        <w:t>108</w:t>
      </w:r>
      <w:r w:rsidR="009718D5" w:rsidRPr="005F329C">
        <w:rPr>
          <w:rFonts w:cs="Arial"/>
          <w:szCs w:val="19"/>
        </w:rPr>
        <w:t xml:space="preserve"> </w:t>
      </w:r>
      <w:r w:rsidRPr="005F329C">
        <w:rPr>
          <w:rFonts w:cs="Arial"/>
          <w:szCs w:val="19"/>
        </w:rPr>
        <w:t>ods. 1 písm. a) ZVO</w:t>
      </w:r>
      <w:r>
        <w:rPr>
          <w:rFonts w:cs="Arial"/>
          <w:szCs w:val="19"/>
        </w:rPr>
        <w:t>,</w:t>
      </w:r>
      <w:r w:rsidRPr="005F329C">
        <w:rPr>
          <w:rFonts w:cs="Arial"/>
          <w:szCs w:val="19"/>
        </w:rPr>
        <w:t xml:space="preserve"> a nie postupmi uvedenými v tejto kapitole.</w:t>
      </w:r>
      <w:r>
        <w:rPr>
          <w:rFonts w:cs="Arial"/>
          <w:szCs w:val="19"/>
        </w:rPr>
        <w:t xml:space="preserve"> </w:t>
      </w:r>
    </w:p>
    <w:p w14:paraId="4220F9F3" w14:textId="77777777" w:rsidR="00672FF6" w:rsidRDefault="00672FF6" w:rsidP="001B3386">
      <w:pPr>
        <w:tabs>
          <w:tab w:val="left" w:pos="1014"/>
        </w:tabs>
        <w:spacing w:before="120" w:after="120" w:line="288" w:lineRule="auto"/>
        <w:jc w:val="both"/>
        <w:rPr>
          <w:rFonts w:cs="Arial"/>
          <w:szCs w:val="19"/>
        </w:rPr>
      </w:pPr>
    </w:p>
    <w:p w14:paraId="3478499B" w14:textId="632A379B" w:rsidR="00672FF6" w:rsidRPr="00A57E12"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A57E12">
        <w:rPr>
          <w:rFonts w:cs="Arial"/>
          <w:b/>
          <w:i/>
          <w:szCs w:val="19"/>
        </w:rPr>
        <w:t xml:space="preserve">Dôležité upozornenie: </w:t>
      </w:r>
      <w:r w:rsidRPr="00A57E12">
        <w:rPr>
          <w:rFonts w:cs="Arial"/>
          <w:szCs w:val="19"/>
        </w:rPr>
        <w:t xml:space="preserve">Ak prijímateľ zrealizoval zákazky </w:t>
      </w:r>
      <w:r w:rsidR="009718D5">
        <w:rPr>
          <w:rFonts w:cs="Arial"/>
          <w:szCs w:val="19"/>
        </w:rPr>
        <w:t>s nízkou hodnotou</w:t>
      </w:r>
      <w:r w:rsidRPr="00A57E12">
        <w:rPr>
          <w:rFonts w:cs="Arial"/>
          <w:szCs w:val="19"/>
        </w:rPr>
        <w:t>, je možné postúpiť výdavky na financovanie iba v prípade, ak boli dodržané pravidlá a povinnosti uvádzané v tejto príručke a subsidiárne v SR EŠIF, ako aj v metodickom pokyne CKO č. 14 k zadávaniu zákaziek v hodnote nad 5</w:t>
      </w:r>
      <w:r w:rsidR="00E911B7">
        <w:rPr>
          <w:rFonts w:cs="Arial"/>
          <w:szCs w:val="19"/>
        </w:rPr>
        <w:t xml:space="preserve"> </w:t>
      </w:r>
      <w:r w:rsidRPr="00A57E12">
        <w:rPr>
          <w:rFonts w:cs="Arial"/>
          <w:szCs w:val="19"/>
        </w:rPr>
        <w:t xml:space="preserve">000 EUR, a to bez ohľadu na skutočnosť, či zákazku zrealizoval ešte pred schválením ŽoNFP. V prípade, ak pri implementácii projektu prijímateľ predloží </w:t>
      </w:r>
      <w:r w:rsidR="00602CB7">
        <w:rPr>
          <w:rFonts w:cs="Arial"/>
          <w:szCs w:val="19"/>
        </w:rPr>
        <w:t>poskytovateľovi</w:t>
      </w:r>
      <w:r w:rsidRPr="00A57E12">
        <w:rPr>
          <w:rFonts w:cs="Arial"/>
          <w:szCs w:val="19"/>
        </w:rPr>
        <w:t xml:space="preserve"> na </w:t>
      </w:r>
      <w:r w:rsidR="00E911B7">
        <w:rPr>
          <w:rFonts w:cs="Arial"/>
          <w:szCs w:val="19"/>
        </w:rPr>
        <w:t xml:space="preserve">finančnú </w:t>
      </w:r>
      <w:r w:rsidRPr="00A57E12">
        <w:rPr>
          <w:rFonts w:cs="Arial"/>
          <w:szCs w:val="19"/>
        </w:rPr>
        <w:t xml:space="preserve">kontrolu verejného obstarávania zákazku, pri realizácii ktorej postupoval v rozpore s pravidlami uvedenými v Príručke pre prijímateľa, </w:t>
      </w:r>
      <w:r w:rsidR="00602CB7">
        <w:rPr>
          <w:rFonts w:cs="Arial"/>
          <w:szCs w:val="19"/>
        </w:rPr>
        <w:t>poskytovateľ</w:t>
      </w:r>
      <w:r w:rsidRPr="00A57E12">
        <w:rPr>
          <w:rFonts w:cs="Arial"/>
          <w:szCs w:val="19"/>
        </w:rPr>
        <w:t xml:space="preserve"> je povinný </w:t>
      </w:r>
      <w:r w:rsidR="005E0D17" w:rsidRPr="005E0D17">
        <w:rPr>
          <w:rFonts w:cs="Arial"/>
          <w:szCs w:val="19"/>
        </w:rPr>
        <w:t>povinný postupovať podľa metodického pokynu CKO č. 5, ktorý upravuje postup pri určení finančných opráv za porušenie pravidiel a postupov VO</w:t>
      </w:r>
      <w:r w:rsidRPr="00A57E12">
        <w:rPr>
          <w:rFonts w:cs="Arial"/>
          <w:szCs w:val="19"/>
        </w:rPr>
        <w:t>.</w:t>
      </w:r>
    </w:p>
    <w:p w14:paraId="746608EE" w14:textId="77777777" w:rsidR="00672FF6" w:rsidRDefault="00672FF6" w:rsidP="001B3386">
      <w:pPr>
        <w:tabs>
          <w:tab w:val="left" w:pos="1014"/>
        </w:tabs>
        <w:spacing w:before="120" w:after="120" w:line="288" w:lineRule="auto"/>
        <w:jc w:val="both"/>
        <w:rPr>
          <w:rFonts w:cs="Arial"/>
          <w:szCs w:val="19"/>
        </w:rPr>
      </w:pPr>
    </w:p>
    <w:p w14:paraId="390AA26B" w14:textId="77777777" w:rsidR="001B3386" w:rsidRDefault="001B3386" w:rsidP="001B3386">
      <w:pPr>
        <w:tabs>
          <w:tab w:val="left" w:pos="1014"/>
        </w:tabs>
        <w:spacing w:before="120" w:after="120" w:line="288" w:lineRule="auto"/>
        <w:jc w:val="both"/>
        <w:rPr>
          <w:rFonts w:cs="Arial"/>
          <w:szCs w:val="19"/>
        </w:rPr>
      </w:pPr>
      <w:r w:rsidRPr="00770764">
        <w:rPr>
          <w:rFonts w:cs="Arial"/>
          <w:szCs w:val="19"/>
        </w:rPr>
        <w:t>Lehota na výkon kontroly VO je 20 pracovných dní od doručenia dokumentácie prijímateľom.</w:t>
      </w:r>
    </w:p>
    <w:p w14:paraId="79ADFA29" w14:textId="0C9E47F1" w:rsidR="00602CB7" w:rsidRPr="00602CB7" w:rsidRDefault="00602CB7"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02CB7">
        <w:rPr>
          <w:rFonts w:cs="Arial"/>
          <w:b/>
          <w:i/>
          <w:szCs w:val="19"/>
        </w:rPr>
        <w:t xml:space="preserve">Dôležité upozornenie: </w:t>
      </w:r>
      <w:r w:rsidRPr="00602CB7">
        <w:rPr>
          <w:rFonts w:cs="Arial"/>
          <w:szCs w:val="19"/>
        </w:rPr>
        <w:t xml:space="preserve">V prípade uskutočnenia osobného prieskumu trhu u dodávateľa je prijímateľ povinný tento prieskum hodnoverne zdokumentovať, napr. vyhotovením fotografií, ktoré preukážu cenu </w:t>
      </w:r>
      <w:r w:rsidRPr="00602CB7">
        <w:rPr>
          <w:rFonts w:cs="Arial"/>
          <w:szCs w:val="19"/>
        </w:rPr>
        <w:lastRenderedPageBreak/>
        <w:t>predmetu zákazky v čase uskutočňovania prieskumu</w:t>
      </w:r>
      <w:r w:rsidRPr="000E5863">
        <w:rPr>
          <w:rFonts w:cs="Arial"/>
          <w:szCs w:val="19"/>
        </w:rPr>
        <w:t>, zápis z rokovania potvrdený oboma stranami</w:t>
      </w:r>
      <w:r w:rsidRPr="00C43500">
        <w:rPr>
          <w:rFonts w:cs="Arial"/>
          <w:szCs w:val="19"/>
        </w:rPr>
        <w:t>.</w:t>
      </w:r>
      <w:r w:rsidRPr="00E56F7C">
        <w:rPr>
          <w:rFonts w:cs="Arial"/>
          <w:szCs w:val="19"/>
        </w:rPr>
        <w:t xml:space="preserve"> Poskytovateľ upozorňuje prij</w:t>
      </w:r>
      <w:r w:rsidRPr="00232E50">
        <w:rPr>
          <w:rFonts w:cs="Arial"/>
          <w:szCs w:val="19"/>
        </w:rPr>
        <w:t>ímateľa, že o</w:t>
      </w:r>
      <w:r w:rsidRPr="00602CB7">
        <w:rPr>
          <w:rFonts w:cs="Arial"/>
          <w:szCs w:val="19"/>
        </w:rPr>
        <w:t>sobný prieskum trhu je možné vykonať len na spotrebný tovar.</w:t>
      </w:r>
    </w:p>
    <w:p w14:paraId="6805ABB3" w14:textId="033B2019" w:rsidR="001B3386" w:rsidRPr="00703E20" w:rsidRDefault="001B3386" w:rsidP="001B3386">
      <w:pPr>
        <w:spacing w:before="120" w:after="120" w:line="288" w:lineRule="auto"/>
        <w:jc w:val="both"/>
        <w:rPr>
          <w:rFonts w:cs="Arial"/>
          <w:szCs w:val="19"/>
        </w:rPr>
      </w:pPr>
      <w:r w:rsidRPr="00FF3561">
        <w:rPr>
          <w:rFonts w:cs="Arial"/>
          <w:szCs w:val="19"/>
        </w:rPr>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 xml:space="preserve">v lehote minimálne 5 pracovných dní a maximálne 10 pracovných dní odo dňa doručenia žiadosti o vysvetlenie resp. doplnenie dokumentácie. Dňom odoslania žiadosti </w:t>
      </w:r>
      <w:r w:rsidR="005E0D17">
        <w:rPr>
          <w:rFonts w:cs="Arial"/>
          <w:szCs w:val="19"/>
        </w:rPr>
        <w:t>sa</w:t>
      </w:r>
      <w:r w:rsidRPr="00FF3561">
        <w:rPr>
          <w:rFonts w:cs="Arial"/>
          <w:szCs w:val="19"/>
        </w:rPr>
        <w:t xml:space="preserve"> lehota na výkon kontroly</w:t>
      </w:r>
      <w:r>
        <w:rPr>
          <w:rFonts w:cs="Arial"/>
          <w:szCs w:val="19"/>
        </w:rPr>
        <w:t xml:space="preserve"> VO</w:t>
      </w:r>
      <w:r w:rsidR="005E0D17">
        <w:rPr>
          <w:rFonts w:cs="Arial"/>
          <w:szCs w:val="19"/>
        </w:rPr>
        <w:t xml:space="preserve"> prerušuje</w:t>
      </w:r>
      <w:r w:rsidRPr="00FF3561">
        <w:rPr>
          <w:rFonts w:cs="Arial"/>
          <w:szCs w:val="19"/>
        </w:rPr>
        <w:t xml:space="preserve">. Dňom nasledujúcim po dni doručenia vysvetlenia alebo doplnenia dokumentácie poskytovateľovi </w:t>
      </w:r>
      <w:r w:rsidR="005E0D17">
        <w:rPr>
          <w:rFonts w:cs="Arial"/>
          <w:szCs w:val="19"/>
        </w:rPr>
        <w:t>pokračuje</w:t>
      </w:r>
      <w:r w:rsidR="005E0D17" w:rsidRPr="00FF3561">
        <w:rPr>
          <w:rFonts w:cs="Arial"/>
          <w:szCs w:val="19"/>
        </w:rPr>
        <w:t xml:space="preserve"> </w:t>
      </w:r>
      <w:r w:rsidRPr="00FF3561">
        <w:rPr>
          <w:rFonts w:cs="Arial"/>
          <w:szCs w:val="19"/>
        </w:rPr>
        <w:t>plyn</w:t>
      </w:r>
      <w:r w:rsidR="005E0D17">
        <w:rPr>
          <w:rFonts w:cs="Arial"/>
          <w:szCs w:val="19"/>
        </w:rPr>
        <w:t>utie</w:t>
      </w:r>
      <w:r w:rsidRPr="00FF3561">
        <w:rPr>
          <w:rFonts w:cs="Arial"/>
          <w:szCs w:val="19"/>
        </w:rPr>
        <w:t xml:space="preserve"> lehot</w:t>
      </w:r>
      <w:r w:rsidR="005E0D17">
        <w:rPr>
          <w:rFonts w:cs="Arial"/>
          <w:szCs w:val="19"/>
        </w:rPr>
        <w:t>y</w:t>
      </w:r>
      <w:r w:rsidRPr="00FF3561">
        <w:rPr>
          <w:rFonts w:cs="Arial"/>
          <w:szCs w:val="19"/>
        </w:rPr>
        <w:t xml:space="preserve"> na výkon kontroly VO</w:t>
      </w:r>
      <w:r>
        <w:rPr>
          <w:rFonts w:cs="Arial"/>
          <w:szCs w:val="19"/>
        </w:rPr>
        <w:t xml:space="preserve">. </w:t>
      </w:r>
      <w:r w:rsidRPr="00703E20">
        <w:rPr>
          <w:rFonts w:cs="Arial"/>
          <w:szCs w:val="19"/>
          <w:lang w:eastAsia="x-none"/>
        </w:rPr>
        <w:t xml:space="preserve">Lehota </w:t>
      </w:r>
      <w:r>
        <w:rPr>
          <w:rFonts w:cs="Arial"/>
          <w:szCs w:val="19"/>
          <w:lang w:eastAsia="x-none"/>
        </w:rPr>
        <w:t xml:space="preserve">na doplnenie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Zároveň, ak napriek čestnému vyhláseniu prijímateľa poskytovateľ identifikuje, že dokumentácia nie je kompletná a pre riadne ukončenie kontroly</w:t>
      </w:r>
      <w:r>
        <w:rPr>
          <w:rFonts w:cs="Arial"/>
          <w:szCs w:val="19"/>
          <w:lang w:eastAsia="x-none"/>
        </w:rPr>
        <w:t xml:space="preserve"> VO</w:t>
      </w:r>
      <w:r w:rsidRPr="00703E20">
        <w:rPr>
          <w:rFonts w:cs="Arial"/>
          <w:szCs w:val="19"/>
          <w:lang w:eastAsia="x-none"/>
        </w:rPr>
        <w:t xml:space="preserve"> je nevyhnutné vyzvať prijímateľa na doplnenie týchto chýbajúcich dokladov, uvedenú skutočnosť poskytovateľ bude môcť vyhodnotiť ako podstatné porušenie zmluvy o NFP.</w:t>
      </w:r>
    </w:p>
    <w:p w14:paraId="3C98E126" w14:textId="276FAC8C" w:rsidR="001B3386" w:rsidRDefault="001B3386" w:rsidP="001B3386">
      <w:pPr>
        <w:spacing w:before="120" w:after="120" w:line="288" w:lineRule="auto"/>
        <w:jc w:val="both"/>
        <w:rPr>
          <w:rFonts w:cs="Arial"/>
          <w:szCs w:val="19"/>
        </w:rPr>
      </w:pPr>
      <w:r w:rsidRPr="00703E20">
        <w:rPr>
          <w:rFonts w:cs="Arial"/>
          <w:szCs w:val="19"/>
        </w:rPr>
        <w:t>Ak poskytovateľ</w:t>
      </w:r>
      <w:r w:rsidRPr="00703E20" w:rsidDel="006526CF">
        <w:rPr>
          <w:rFonts w:cs="Arial"/>
          <w:szCs w:val="19"/>
        </w:rPr>
        <w:t xml:space="preserve"> </w:t>
      </w:r>
      <w:r w:rsidRPr="00703E20">
        <w:rPr>
          <w:rFonts w:cs="Arial"/>
          <w:szCs w:val="19"/>
        </w:rPr>
        <w:t>identifikuje nedostatky v procese VO, preruší kontrolu a vyzve prijímateľa</w:t>
      </w:r>
      <w:r>
        <w:rPr>
          <w:rFonts w:cs="Arial"/>
          <w:szCs w:val="19"/>
        </w:rPr>
        <w:t xml:space="preserve"> </w:t>
      </w:r>
      <w:r w:rsidRPr="00137958">
        <w:rPr>
          <w:rFonts w:cs="Arial"/>
          <w:szCs w:val="19"/>
        </w:rPr>
        <w:t>v návrhu správy z kontroly</w:t>
      </w:r>
      <w:r w:rsidRPr="00703E20">
        <w:rPr>
          <w:rFonts w:cs="Arial"/>
          <w:szCs w:val="19"/>
        </w:rPr>
        <w:t xml:space="preserve"> </w:t>
      </w:r>
      <w:r w:rsidR="005F5EA3">
        <w:rPr>
          <w:rFonts w:cs="Arial"/>
          <w:szCs w:val="19"/>
        </w:rPr>
        <w:t xml:space="preserve">VO </w:t>
      </w:r>
      <w:r w:rsidRPr="00703E20">
        <w:rPr>
          <w:rFonts w:cs="Arial"/>
          <w:szCs w:val="19"/>
        </w:rPr>
        <w:t>v primeranej lehote na odstránenie nedostatkov, zapracovanie pripomienok, zdôvodnenie nezapracovania pripomienok alebo podanie námietok</w:t>
      </w:r>
      <w:r>
        <w:rPr>
          <w:rFonts w:cs="Arial"/>
          <w:szCs w:val="19"/>
        </w:rPr>
        <w:t xml:space="preserve"> k návrhu správy z</w:t>
      </w:r>
      <w:r w:rsidR="005F5EA3">
        <w:rPr>
          <w:rFonts w:cs="Arial"/>
          <w:szCs w:val="19"/>
        </w:rPr>
        <w:t> </w:t>
      </w:r>
      <w:r>
        <w:rPr>
          <w:rFonts w:cs="Arial"/>
          <w:szCs w:val="19"/>
        </w:rPr>
        <w:t>kontroly</w:t>
      </w:r>
      <w:r w:rsidR="005F5EA3">
        <w:rPr>
          <w:rFonts w:cs="Arial"/>
          <w:szCs w:val="19"/>
        </w:rPr>
        <w:t xml:space="preserve"> VO</w:t>
      </w:r>
      <w:r w:rsidRPr="00703E20">
        <w:rPr>
          <w:rFonts w:cs="Arial"/>
          <w:szCs w:val="19"/>
        </w:rPr>
        <w:t xml:space="preserve">. </w:t>
      </w:r>
      <w:r>
        <w:rPr>
          <w:rFonts w:cs="Arial"/>
          <w:szCs w:val="19"/>
        </w:rPr>
        <w:t>Poskytovateľ posúdi námietky k návrhu správy z kontroly a zašle prijímateľovi správu z</w:t>
      </w:r>
      <w:r w:rsidR="005F5EA3">
        <w:rPr>
          <w:rFonts w:cs="Arial"/>
          <w:szCs w:val="19"/>
        </w:rPr>
        <w:t> </w:t>
      </w:r>
      <w:r>
        <w:rPr>
          <w:rFonts w:cs="Arial"/>
          <w:szCs w:val="19"/>
        </w:rPr>
        <w:t>kontroly</w:t>
      </w:r>
      <w:r w:rsidR="005F5EA3">
        <w:rPr>
          <w:rFonts w:cs="Arial"/>
          <w:szCs w:val="19"/>
        </w:rPr>
        <w:t xml:space="preserve"> VO</w:t>
      </w:r>
      <w:r>
        <w:rPr>
          <w:rFonts w:cs="Arial"/>
          <w:szCs w:val="19"/>
        </w:rPr>
        <w:t xml:space="preserve">, ktorej záverom 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ŽoP.</w:t>
      </w:r>
      <w:r>
        <w:rPr>
          <w:rFonts w:cs="Arial"/>
          <w:szCs w:val="19"/>
        </w:rPr>
        <w:t xml:space="preserve"> </w:t>
      </w:r>
    </w:p>
    <w:p w14:paraId="2EE51E2A" w14:textId="023BEC47" w:rsidR="00457A73" w:rsidRDefault="0091408D" w:rsidP="001B3386">
      <w:pPr>
        <w:spacing w:before="120" w:after="120" w:line="288" w:lineRule="auto"/>
        <w:jc w:val="both"/>
        <w:rPr>
          <w:rFonts w:cs="Arial"/>
          <w:szCs w:val="19"/>
        </w:rPr>
      </w:pPr>
      <w:r>
        <w:rPr>
          <w:rFonts w:cs="Arial"/>
          <w:szCs w:val="19"/>
        </w:rPr>
        <w:t>F</w:t>
      </w:r>
      <w:r w:rsidR="005F5EA3">
        <w:rPr>
          <w:rFonts w:cs="Arial"/>
          <w:szCs w:val="19"/>
        </w:rPr>
        <w:t xml:space="preserve">inančná </w:t>
      </w:r>
      <w:r w:rsidR="001B3386" w:rsidRPr="00312E47">
        <w:rPr>
          <w:rFonts w:cs="Arial"/>
          <w:szCs w:val="19"/>
        </w:rPr>
        <w:t>kontrola VO sa považuje za ukončenú zaslaním správy z kontroly VO prijímateľovi.</w:t>
      </w:r>
      <w:r w:rsidR="001B3386">
        <w:rPr>
          <w:rFonts w:cs="Arial"/>
          <w:szCs w:val="19"/>
        </w:rPr>
        <w:t xml:space="preserve"> </w:t>
      </w:r>
    </w:p>
    <w:p w14:paraId="50023097" w14:textId="0E4B0599"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w:t>
      </w:r>
      <w:r w:rsidR="005E0D17">
        <w:rPr>
          <w:rFonts w:cs="Arial"/>
          <w:szCs w:val="19"/>
          <w:lang w:eastAsia="x-none"/>
        </w:rPr>
        <w:t>pravidiel</w:t>
      </w:r>
      <w:r w:rsidR="005E0D17" w:rsidRPr="00703E20">
        <w:rPr>
          <w:rFonts w:cs="Arial"/>
          <w:szCs w:val="19"/>
          <w:lang w:eastAsia="x-none"/>
        </w:rPr>
        <w:t xml:space="preserve"> </w:t>
      </w:r>
      <w:r w:rsidRPr="00703E20">
        <w:rPr>
          <w:rFonts w:cs="Arial"/>
          <w:szCs w:val="19"/>
          <w:lang w:eastAsia="x-none"/>
        </w:rPr>
        <w:t>a postupov VO, resp. porušenie pravidiel a ustanovení legislatívy SR a EÚ, pričom rozsah a závažnosť týchto zistení má taký charakter, že mali alebo mohli mať vplyv na výsledok VO, v tomto prípade:</w:t>
      </w:r>
    </w:p>
    <w:p w14:paraId="7F0EFD20" w14:textId="77777777"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t>v záver</w:t>
      </w:r>
      <w:r>
        <w:rPr>
          <w:rFonts w:cs="Arial"/>
          <w:szCs w:val="19"/>
          <w:lang w:val="sk-SK"/>
        </w:rPr>
        <w:t>och kontroly VO nepripustí výdavky</w:t>
      </w:r>
      <w:r w:rsidRPr="00666AC8">
        <w:rPr>
          <w:lang w:val="sk-SK"/>
        </w:rPr>
        <w:t xml:space="preserve"> </w:t>
      </w:r>
      <w:r w:rsidRPr="001B3386">
        <w:rPr>
          <w:rFonts w:cs="Arial"/>
          <w:szCs w:val="19"/>
          <w:lang w:val="sk-SK"/>
        </w:rPr>
        <w:t>týkajúce sa predmetu zákazky zadávanej na základe kontrolovaného VO do financovania v plnom rozsahu, alebo</w:t>
      </w:r>
    </w:p>
    <w:p w14:paraId="7D11A085" w14:textId="4FE41BCF"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t xml:space="preserve">postupuje podľa metodického pokynu CKO č. 5, ktorý upravuje postup pri určení </w:t>
      </w:r>
      <w:r w:rsidR="00D519DF">
        <w:rPr>
          <w:rFonts w:cs="Arial"/>
          <w:szCs w:val="19"/>
          <w:lang w:val="sk-SK"/>
        </w:rPr>
        <w:t>finančných opráv</w:t>
      </w:r>
      <w:r w:rsidRPr="00703E20">
        <w:rPr>
          <w:rFonts w:cs="Arial"/>
          <w:szCs w:val="19"/>
          <w:lang w:val="sk-SK"/>
        </w:rPr>
        <w:t xml:space="preserve"> za VO. </w:t>
      </w:r>
    </w:p>
    <w:p w14:paraId="112A6E3B" w14:textId="0CE195B1" w:rsidR="001B3386" w:rsidRPr="009F4290" w:rsidRDefault="001B3386" w:rsidP="009718D5">
      <w:pPr>
        <w:tabs>
          <w:tab w:val="left" w:pos="1014"/>
        </w:tabs>
        <w:spacing w:line="276" w:lineRule="auto"/>
        <w:contextualSpacing/>
        <w:jc w:val="both"/>
        <w:rPr>
          <w:rFonts w:cs="Arial"/>
          <w:b/>
          <w:szCs w:val="19"/>
        </w:rPr>
      </w:pPr>
      <w:r w:rsidRPr="00703E20">
        <w:rPr>
          <w:rFonts w:cs="Arial"/>
          <w:szCs w:val="19"/>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závažnosti  zisten</w:t>
      </w:r>
      <w:r w:rsidR="005E0D17">
        <w:rPr>
          <w:rFonts w:cs="Arial"/>
          <w:szCs w:val="19"/>
          <w:lang w:eastAsia="x-none"/>
        </w:rPr>
        <w:t>ých</w:t>
      </w:r>
      <w:r w:rsidRPr="00703E20">
        <w:rPr>
          <w:rFonts w:cs="Arial"/>
          <w:szCs w:val="19"/>
          <w:lang w:eastAsia="x-none"/>
        </w:rPr>
        <w:t xml:space="preserve"> nedostatkov.</w:t>
      </w:r>
    </w:p>
    <w:p w14:paraId="2353460D" w14:textId="77777777" w:rsidR="009F4290" w:rsidRDefault="009F4290" w:rsidP="009D7F63">
      <w:pPr>
        <w:tabs>
          <w:tab w:val="left" w:pos="1014"/>
        </w:tabs>
        <w:spacing w:before="120" w:after="120" w:line="288" w:lineRule="auto"/>
        <w:jc w:val="both"/>
        <w:rPr>
          <w:b/>
          <w:i/>
          <w:color w:val="00B0F0"/>
        </w:rPr>
      </w:pPr>
    </w:p>
    <w:p w14:paraId="7A55D32F" w14:textId="53AB1A7C"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overuje pri kontrole zákaziek </w:t>
      </w:r>
      <w:r w:rsidR="009718D5">
        <w:t>s nízkou hodnotou</w:t>
      </w:r>
      <w:r w:rsidRPr="0073389C">
        <w:t>, či vynaložené náklady na obstaranie predmetu zákazky boli primerané kvalite a cene. Zároveň poskytovateľ overí, či pri obstarávaní neboli porušené základné princípy VO a postupy uvedené v tejto kapitole.</w:t>
      </w:r>
    </w:p>
    <w:p w14:paraId="6C6B70D6" w14:textId="45384FE9" w:rsidR="00B32509" w:rsidRPr="0073389C" w:rsidRDefault="00B32509" w:rsidP="009D7F63">
      <w:pPr>
        <w:tabs>
          <w:tab w:val="left" w:pos="1014"/>
        </w:tabs>
        <w:spacing w:before="120" w:after="120" w:line="288" w:lineRule="auto"/>
        <w:jc w:val="both"/>
      </w:pPr>
    </w:p>
    <w:p w14:paraId="7A55D330" w14:textId="6623F9AF" w:rsidR="009D7F63" w:rsidRPr="0073389C" w:rsidRDefault="009D7F63" w:rsidP="009D7F63">
      <w:pPr>
        <w:tabs>
          <w:tab w:val="left" w:pos="1014"/>
        </w:tabs>
        <w:spacing w:before="120" w:after="120" w:line="288" w:lineRule="auto"/>
        <w:jc w:val="both"/>
      </w:pPr>
      <w:r w:rsidRPr="0073389C">
        <w:t xml:space="preserve">Zákazky </w:t>
      </w:r>
      <w:r w:rsidR="009718D5">
        <w:t>s nízkou hodnotou</w:t>
      </w:r>
      <w:r w:rsidRPr="0073389C">
        <w:t xml:space="preserve"> sa v zmysle tejto kapitoly delia na: </w:t>
      </w:r>
    </w:p>
    <w:p w14:paraId="7A55D331" w14:textId="3426F9A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sa rovná, alebo presahuje </w:t>
      </w:r>
      <w:r w:rsidR="005E0D17">
        <w:rPr>
          <w:rFonts w:cs="Arial"/>
          <w:szCs w:val="19"/>
          <w:lang w:val="sk-SK"/>
        </w:rPr>
        <w:t>1</w:t>
      </w:r>
      <w:r w:rsidRPr="0073389C">
        <w:rPr>
          <w:rFonts w:cs="Arial"/>
          <w:szCs w:val="19"/>
          <w:lang w:val="sk-SK"/>
        </w:rPr>
        <w:t xml:space="preserve">5 000 EUR (ďalej len „zákazky nad </w:t>
      </w:r>
      <w:r w:rsidR="005E0D17">
        <w:rPr>
          <w:rFonts w:cs="Arial"/>
          <w:szCs w:val="19"/>
          <w:lang w:val="sk-SK"/>
        </w:rPr>
        <w:t>1</w:t>
      </w:r>
      <w:r w:rsidRPr="0073389C">
        <w:rPr>
          <w:rFonts w:cs="Arial"/>
          <w:szCs w:val="19"/>
          <w:lang w:val="sk-SK"/>
        </w:rPr>
        <w:t xml:space="preserve">5 000 EUR“); </w:t>
      </w:r>
    </w:p>
    <w:p w14:paraId="7A55D332" w14:textId="3C7E9E5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je nižšia ako </w:t>
      </w:r>
      <w:r w:rsidR="005E0D17">
        <w:rPr>
          <w:rFonts w:cs="Arial"/>
          <w:szCs w:val="19"/>
          <w:lang w:val="sk-SK"/>
        </w:rPr>
        <w:t>1</w:t>
      </w:r>
      <w:r w:rsidRPr="0073389C">
        <w:rPr>
          <w:rFonts w:cs="Arial"/>
          <w:szCs w:val="19"/>
          <w:lang w:val="sk-SK"/>
        </w:rPr>
        <w:t xml:space="preserve">5 000 EUR (ďalej len „zákazky do </w:t>
      </w:r>
      <w:r w:rsidR="005E0D17">
        <w:rPr>
          <w:rFonts w:cs="Arial"/>
          <w:szCs w:val="19"/>
          <w:lang w:val="sk-SK"/>
        </w:rPr>
        <w:t>1</w:t>
      </w:r>
      <w:r w:rsidRPr="0073389C">
        <w:rPr>
          <w:rFonts w:cs="Arial"/>
          <w:szCs w:val="19"/>
          <w:lang w:val="sk-SK"/>
        </w:rPr>
        <w:t>5 000 EUR“)</w:t>
      </w:r>
      <w:r w:rsidR="000E2751">
        <w:rPr>
          <w:rFonts w:cs="Arial"/>
          <w:szCs w:val="19"/>
          <w:lang w:val="sk-SK"/>
        </w:rPr>
        <w:t>.</w:t>
      </w:r>
      <w:r w:rsidRPr="0073389C">
        <w:rPr>
          <w:rFonts w:cs="Arial"/>
          <w:szCs w:val="19"/>
          <w:lang w:val="sk-SK"/>
        </w:rPr>
        <w:t xml:space="preserve"> </w:t>
      </w:r>
    </w:p>
    <w:p w14:paraId="15FB5CE2" w14:textId="31F5E6F5" w:rsidR="009F4290" w:rsidRDefault="009F4290" w:rsidP="009D7F63">
      <w:pPr>
        <w:tabs>
          <w:tab w:val="left" w:pos="1014"/>
        </w:tabs>
        <w:spacing w:before="120" w:after="120" w:line="288" w:lineRule="auto"/>
        <w:jc w:val="both"/>
        <w:rPr>
          <w:b/>
        </w:rPr>
      </w:pPr>
    </w:p>
    <w:p w14:paraId="5EB168E4" w14:textId="7EFE0C15" w:rsidR="005E0D17" w:rsidRPr="005E0D17" w:rsidRDefault="009F4290" w:rsidP="005E0D17">
      <w:pPr>
        <w:tabs>
          <w:tab w:val="left" w:pos="1014"/>
        </w:tabs>
        <w:spacing w:before="120" w:after="120" w:line="288" w:lineRule="auto"/>
        <w:jc w:val="both"/>
      </w:pPr>
      <w:r w:rsidRPr="009F4290">
        <w:rPr>
          <w:b/>
          <w:i/>
          <w:color w:val="FF0000"/>
        </w:rPr>
        <w:t>Povinnosť prijímateľa:</w:t>
      </w:r>
      <w:r w:rsidRPr="009F4290">
        <w:rPr>
          <w:b/>
          <w:color w:val="FF0000"/>
        </w:rPr>
        <w:t xml:space="preserve"> </w:t>
      </w:r>
      <w:r w:rsidR="00B32509" w:rsidRPr="00A57E12">
        <w:t xml:space="preserve">Prijímateľ  je povinný uzavrieť s úspešným uchádzačom písomnú zmluvu pri všetkých typoch zákaziek, s výnimkou zákaziek </w:t>
      </w:r>
      <w:r w:rsidR="005E0D17">
        <w:t>s nízkou hodnotou</w:t>
      </w:r>
      <w:r w:rsidR="00B32509" w:rsidRPr="00A57E12">
        <w:t xml:space="preserve">. Pri zákazkách </w:t>
      </w:r>
      <w:r w:rsidR="005E0D17">
        <w:t>s nízkou hodnotou</w:t>
      </w:r>
      <w:r w:rsidR="00B32509" w:rsidRPr="00A57E12">
        <w:t xml:space="preserve"> je postačujúce vytvoriť zmluvný vzťah na základe objednávky, ktorá</w:t>
      </w:r>
      <w:r w:rsidR="00B32509">
        <w:rPr>
          <w:b/>
          <w:color w:val="FF0000"/>
        </w:rPr>
        <w:t xml:space="preserve"> </w:t>
      </w:r>
      <w:r w:rsidRPr="009F4290">
        <w:t xml:space="preserve">musí spĺňať minimálne náležitosti písomného zmluvného vzťahu (v závislosti od konkrétneho zmluvného typu), a to najmä: dátum jej </w:t>
      </w:r>
      <w:r w:rsidRPr="009F4290">
        <w:lastRenderedPageBreak/>
        <w:t xml:space="preserve">vyhotovenia, kompletné a správne identifikačné údaje objednávateľa a dodávateľa (t. j. obchodné meno/názov, IČO, adresu sídla, príp. kontaktné miesta), jednoznačnú špecifikáciu predmetu zákazky, dohodnutú cenu </w:t>
      </w:r>
      <w:r w:rsidR="005E0D17" w:rsidRPr="005E0D17">
        <w:t>(bez DPH, výška DPH a cena s DPH)</w:t>
      </w:r>
      <w:r w:rsidR="005E0D17">
        <w:t>,</w:t>
      </w:r>
      <w:r w:rsidRPr="009F4290">
        <w:t xml:space="preserve">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005E0D17">
        <w:t xml:space="preserve"> </w:t>
      </w:r>
      <w:r w:rsidR="005E0D17" w:rsidRPr="005E0D17">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p>
    <w:p w14:paraId="6BA2521E" w14:textId="77777777" w:rsidR="000E5863" w:rsidRPr="000E5863" w:rsidRDefault="000E5863" w:rsidP="000E5863">
      <w:pPr>
        <w:tabs>
          <w:tab w:val="left" w:pos="1014"/>
        </w:tabs>
        <w:spacing w:before="120" w:after="120" w:line="288" w:lineRule="auto"/>
        <w:jc w:val="both"/>
      </w:pPr>
      <w:r w:rsidRPr="000E5863">
        <w:t>Postup uvedený v tejto časti sa vzťahuje aj na zákazky s nízkou hodnotou podľa prílohy č. 1 k ZVO (sociálne služby a iné osobitné služby) bez ohľadu na skutočnosť, či ide o bežne dostupné služby.</w:t>
      </w:r>
    </w:p>
    <w:p w14:paraId="573550B9" w14:textId="77777777" w:rsidR="000E5863" w:rsidRDefault="000E5863" w:rsidP="009D7F63">
      <w:pPr>
        <w:tabs>
          <w:tab w:val="left" w:pos="1014"/>
        </w:tabs>
        <w:spacing w:before="120" w:after="120" w:line="288" w:lineRule="auto"/>
        <w:jc w:val="both"/>
        <w:rPr>
          <w:b/>
        </w:rPr>
      </w:pPr>
    </w:p>
    <w:p w14:paraId="7A55D334" w14:textId="0ACC49DB" w:rsidR="009D7F63" w:rsidRPr="0073389C" w:rsidRDefault="009D7F63" w:rsidP="009D7F63">
      <w:pPr>
        <w:tabs>
          <w:tab w:val="left" w:pos="1014"/>
        </w:tabs>
        <w:spacing w:before="120" w:after="120" w:line="288" w:lineRule="auto"/>
        <w:jc w:val="both"/>
        <w:rPr>
          <w:b/>
        </w:rPr>
      </w:pPr>
      <w:r w:rsidRPr="0073389C">
        <w:rPr>
          <w:b/>
        </w:rPr>
        <w:t xml:space="preserve">Zákazky nad </w:t>
      </w:r>
      <w:r w:rsidR="004A5C0C">
        <w:rPr>
          <w:b/>
        </w:rPr>
        <w:t>1</w:t>
      </w:r>
      <w:r w:rsidRPr="0073389C">
        <w:rPr>
          <w:b/>
        </w:rPr>
        <w:t>5 000 EUR</w:t>
      </w:r>
    </w:p>
    <w:p w14:paraId="4C8B1BB2" w14:textId="40F2341C" w:rsidR="004A5C0C" w:rsidRDefault="004A5C0C" w:rsidP="009D7F63">
      <w:pPr>
        <w:tabs>
          <w:tab w:val="left" w:pos="1014"/>
        </w:tabs>
        <w:spacing w:before="120" w:after="120" w:line="288" w:lineRule="auto"/>
        <w:jc w:val="both"/>
      </w:pPr>
      <w:r w:rsidRPr="004A5C0C">
        <w:t xml:space="preserve">Zákazky nad 15 000 </w:t>
      </w:r>
      <w:r w:rsidR="00A15E8E">
        <w:t>EUR</w:t>
      </w:r>
      <w:r w:rsidR="00A15E8E" w:rsidRPr="004A5C0C">
        <w:t xml:space="preserve"> </w:t>
      </w:r>
      <w:r w:rsidRPr="004A5C0C">
        <w:t>na účely tejto kapitoly sú zákazky s nízkymi hodnotami podľa § 117 ZVO na tovary, stavebné práce alebo služby</w:t>
      </w:r>
    </w:p>
    <w:p w14:paraId="7A55D335" w14:textId="73227FBB" w:rsidR="009D7F63" w:rsidRPr="0073389C" w:rsidRDefault="009D7F63" w:rsidP="009D7F63">
      <w:pPr>
        <w:tabs>
          <w:tab w:val="left" w:pos="1014"/>
        </w:tabs>
        <w:spacing w:before="120" w:after="120" w:line="288" w:lineRule="auto"/>
        <w:jc w:val="both"/>
      </w:pPr>
      <w:r w:rsidRPr="0073389C">
        <w:t xml:space="preserve">Ak ide o zákazky nad </w:t>
      </w:r>
      <w:r w:rsidR="004A5C0C">
        <w:t>1</w:t>
      </w:r>
      <w:r w:rsidRPr="0073389C">
        <w:t xml:space="preserve">5 000 EUR a zároveň takáto zákazka </w:t>
      </w:r>
      <w:r w:rsidRPr="00F877F0">
        <w:rPr>
          <w:b/>
        </w:rPr>
        <w:t>nie je zadávaná cez elektronické trhovisko</w:t>
      </w:r>
      <w:r w:rsidRPr="0073389C">
        <w:t xml:space="preserve">, prijímateľ musí vykonať všetky ďalej uvedené úkony, ktoré majú zabezpečiť získanie čo najvyššieho počtu písomných ponúk na obstaranie tovarov, stavebných prác alebo služieb. </w:t>
      </w:r>
    </w:p>
    <w:p w14:paraId="7D090E95" w14:textId="2D01091F" w:rsidR="00F877F0" w:rsidRPr="0073389C" w:rsidRDefault="00F877F0" w:rsidP="009D7F63">
      <w:pPr>
        <w:tabs>
          <w:tab w:val="left" w:pos="1014"/>
        </w:tabs>
        <w:spacing w:before="120" w:after="120" w:line="288" w:lineRule="auto"/>
        <w:jc w:val="both"/>
      </w:pPr>
      <w:r w:rsidRPr="0073389C">
        <w:rPr>
          <w:color w:val="FF0000"/>
        </w:rPr>
        <w:t xml:space="preserve"> </w:t>
      </w:r>
      <w:r w:rsidRPr="0073389C">
        <w:t xml:space="preserve">V prípade, že </w:t>
      </w:r>
      <w:r w:rsidR="004A5C0C" w:rsidRPr="004A5C0C">
        <w:t xml:space="preserve">ide o zákazky nad 15 000 EUR, ktorých </w:t>
      </w:r>
      <w:r w:rsidRPr="0073389C">
        <w:t xml:space="preserve">predmetom obstarávania je tovar, stavebná práca alebo služba, ktorá je bežne dostupná na trhu, prijímateľ </w:t>
      </w:r>
      <w:r w:rsidR="004A5C0C">
        <w:t>môže</w:t>
      </w:r>
      <w:r w:rsidRPr="0073389C">
        <w:t xml:space="preserve"> zadávať zákazku prostredníctvom elektronického trhoviska podľa § </w:t>
      </w:r>
      <w:r w:rsidR="0058112B">
        <w:t>108</w:t>
      </w:r>
      <w:r w:rsidR="0058112B" w:rsidRPr="0073389C">
        <w:t xml:space="preserve"> </w:t>
      </w:r>
      <w:r w:rsidRPr="0073389C">
        <w:t>ods. 1 písm. a) ZVO a</w:t>
      </w:r>
      <w:r w:rsidR="004A5C0C">
        <w:t>lebo</w:t>
      </w:r>
      <w:r w:rsidRPr="0073389C">
        <w:t xml:space="preserve"> </w:t>
      </w:r>
      <w:r w:rsidR="004A5C0C" w:rsidRPr="004A5C0C">
        <w:t>podľa § 113 až 116 ZVO</w:t>
      </w:r>
      <w:r w:rsidRPr="0073389C">
        <w:t xml:space="preserve"> nie postupmi uvedenými v tejto kapitole.</w:t>
      </w:r>
    </w:p>
    <w:p w14:paraId="7A55D336" w14:textId="1F3C2BE1" w:rsidR="009D7F63" w:rsidRPr="004A5C0C" w:rsidRDefault="004A5C0C" w:rsidP="00DD30A9">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4A5C0C">
        <w:rPr>
          <w:rFonts w:cs="Arial"/>
          <w:b/>
          <w:i/>
          <w:szCs w:val="19"/>
        </w:rPr>
        <w:t xml:space="preserve">Dôležité upozornenie: </w:t>
      </w:r>
      <w:r w:rsidRPr="004A5C0C">
        <w:rPr>
          <w:rFonts w:cs="Arial"/>
          <w:szCs w:val="19"/>
        </w:rPr>
        <w:t xml:space="preserve">Pri zákazke bežne dostupnej na trhu (na </w:t>
      </w:r>
      <w:r w:rsidRPr="00487653">
        <w:rPr>
          <w:rFonts w:cs="Arial"/>
          <w:szCs w:val="19"/>
        </w:rPr>
        <w:t>náklade testu bežnej dostupnosti), bez ohľadu na to, či sa použije elektronické trhovisko alebo „papierové“ zadávanie podlimitnej zákazky cez Vestník verejného obstarávania, je spoločný spodný limit 15 000 EUR bez DPH. Rozdiel je v tom, že do 31.10.2017 bol prijímateľ pri zákazkách bežne dostupných na trhu s predpokladanou hodnotou rovnakou alebo vyššou ako 15 000 EUR bez DPH povinný použiť elektronické trhovisko. Po 01.11.2017 sa prijímateľ môže rozhodnúť medzi 2 postupmi, pričom alternatívou voči zadávaniu zákazky s využitím elektronického trhoviska je zadávanie podlimitnej zákazky bez využitia elektronického trhoviska.</w:t>
      </w:r>
    </w:p>
    <w:p w14:paraId="7A55D337" w14:textId="5F3C5D30"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w:t>
      </w:r>
      <w:r w:rsidR="0058112B">
        <w:t>6</w:t>
      </w:r>
      <w:r w:rsidR="0058112B" w:rsidRPr="0073389C">
        <w:t xml:space="preserve"> </w:t>
      </w:r>
      <w:r w:rsidRPr="0073389C">
        <w:t xml:space="preserve">ZVO - najmä s § </w:t>
      </w:r>
      <w:r w:rsidR="0058112B">
        <w:t>6</w:t>
      </w:r>
      <w:r w:rsidR="0058112B" w:rsidRPr="0073389C">
        <w:t xml:space="preserve"> </w:t>
      </w:r>
      <w:r w:rsidRPr="0073389C">
        <w:t xml:space="preserve">ods.1 ZVO a § </w:t>
      </w:r>
      <w:r w:rsidR="0058112B">
        <w:t>6</w:t>
      </w:r>
      <w:r w:rsidR="0058112B" w:rsidRPr="0073389C">
        <w:t xml:space="preserve"> </w:t>
      </w:r>
      <w:r w:rsidRPr="0073389C">
        <w:t>ods. 1</w:t>
      </w:r>
      <w:r w:rsidR="0058112B">
        <w:t>8</w:t>
      </w:r>
      <w:r w:rsidRPr="0073389C">
        <w:t xml:space="preserve"> ZVO) a s ohľadom na skutočnosť, či ide o tovar, stavebnú prácu alebo službu, ktorá nie je bežne dostupná na trhu. </w:t>
      </w:r>
    </w:p>
    <w:p w14:paraId="7A55D338" w14:textId="270C4293"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xml:space="preserve">), v rámci ktorej uvedie najmä svoju identifikáciu, jednoznačnú a úplnú špecifikáciu predmetu zákazky opísanú nediskriminačným spôsobom v súlade s § </w:t>
      </w:r>
      <w:r w:rsidR="0058112B">
        <w:t>42</w:t>
      </w:r>
      <w:r w:rsidRPr="0073389C">
        <w:t xml:space="preserve"> ods. </w:t>
      </w:r>
      <w:r w:rsidR="0058112B">
        <w:t>3</w:t>
      </w:r>
      <w:r w:rsidRPr="0073389C">
        <w:t xml:space="preserve"> ZVO, podmienky účasti (ak ich stanovuje), </w:t>
      </w:r>
      <w:r w:rsidR="002F693B">
        <w:t>PHZ</w:t>
      </w:r>
      <w:r w:rsidRPr="0073389C">
        <w:t xml:space="preserve">, podmienky realizácie zmluvy (najmä lehotu na realizáciu zmluvy a miesto jej realizácie), kritériá na vyhodnotenie ponúk, presnú lehotu a adresu na predkladanie ponúk. </w:t>
      </w:r>
    </w:p>
    <w:p w14:paraId="7A55D33A" w14:textId="6A3EAC6E"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Túto </w:t>
      </w:r>
      <w:r w:rsidR="00D76DD9">
        <w:t>v</w:t>
      </w:r>
      <w:r w:rsidRPr="0073389C">
        <w:t xml:space="preserve">ýzvu na </w:t>
      </w:r>
      <w:r w:rsidR="00B32509">
        <w:t>predloženie ponuky</w:t>
      </w:r>
      <w:r w:rsidR="00B32509" w:rsidRPr="0073389C">
        <w:t xml:space="preserve"> </w:t>
      </w:r>
      <w:r w:rsidRPr="0073389C">
        <w:t xml:space="preserve">zverejní prijímateľ na svojom webovom sídle </w:t>
      </w:r>
      <w:r w:rsidR="00B32509" w:rsidRPr="00B32509">
        <w:t>alebo inom vhodnom webovom sídle alebo v printových médiách</w:t>
      </w:r>
      <w:r w:rsidR="00B32509" w:rsidRPr="00B32509">
        <w:rPr>
          <w:b/>
        </w:rPr>
        <w:t xml:space="preserve"> </w:t>
      </w:r>
      <w:r w:rsidRPr="0073389C">
        <w:rPr>
          <w:b/>
        </w:rPr>
        <w:t xml:space="preserve">minimálne 5 pracovných dní pred dňom </w:t>
      </w:r>
      <w:r w:rsidR="00950C3C">
        <w:rPr>
          <w:b/>
        </w:rPr>
        <w:t xml:space="preserve">uplynutia lehoty na </w:t>
      </w:r>
      <w:r w:rsidRPr="0073389C">
        <w:rPr>
          <w:b/>
        </w:rPr>
        <w:t>predkladani</w:t>
      </w:r>
      <w:r w:rsidR="00950C3C">
        <w:rPr>
          <w:b/>
        </w:rPr>
        <w:t>e</w:t>
      </w:r>
      <w:r w:rsidRPr="0073389C">
        <w:rPr>
          <w:b/>
        </w:rPr>
        <w:t xml:space="preserve"> ponúk</w:t>
      </w:r>
      <w:r w:rsidRPr="0073389C">
        <w:t xml:space="preserve"> (do lehoty sa nezapočítava deň zverejnenia) a zdokumentuje toto zverejnenie hodnoverným spôsobom, t.j. v deň zverejnenia </w:t>
      </w:r>
      <w:r w:rsidR="00D76DD9">
        <w:t>v</w:t>
      </w:r>
      <w:r w:rsidRPr="0073389C">
        <w:t xml:space="preserve">ýzvy na </w:t>
      </w:r>
      <w:r w:rsidR="00950C3C">
        <w:t>predloženie ponuky</w:t>
      </w:r>
      <w:r w:rsidR="00950C3C" w:rsidRPr="0073389C">
        <w:t xml:space="preserve"> </w:t>
      </w:r>
      <w:r w:rsidRPr="0073389C">
        <w:t>na svojom alebo inom vhodnom webovom sídle</w:t>
      </w:r>
      <w:r w:rsidR="00950C3C">
        <w:t xml:space="preserve"> alebo v printových médiách</w:t>
      </w:r>
      <w:r w:rsidRPr="0073389C">
        <w:t xml:space="preserve"> zašle e</w:t>
      </w:r>
      <w:r w:rsidR="00506C97">
        <w:t>-</w:t>
      </w:r>
      <w:r w:rsidRPr="0073389C">
        <w:t>mailom informáciu o tomto zverejnení</w:t>
      </w:r>
      <w:r w:rsidR="00950C3C">
        <w:t xml:space="preserve"> </w:t>
      </w:r>
      <w:r w:rsidR="00950C3C" w:rsidRPr="00950C3C">
        <w:t xml:space="preserve">vo forme podľa prílohy č. 23 </w:t>
      </w:r>
      <w:r w:rsidRPr="0073389C">
        <w:t xml:space="preserve">na </w:t>
      </w:r>
      <w:r w:rsidR="00950C3C" w:rsidRPr="00950C3C">
        <w:t xml:space="preserve">e-mail zakazkycko@vlada.gov.sk a súčasne na e-mail </w:t>
      </w:r>
      <w:hyperlink r:id="rId25" w:history="1">
        <w:r w:rsidR="00D76DD9" w:rsidRPr="00033319">
          <w:rPr>
            <w:rStyle w:val="Hypertextovprepojenie"/>
            <w:color w:val="auto"/>
          </w:rPr>
          <w:t>vo.sep@minv.sk</w:t>
        </w:r>
      </w:hyperlink>
      <w:r w:rsidR="004A5C0C" w:rsidRPr="00033319">
        <w:rPr>
          <w:rStyle w:val="Hypertextovprepojenie"/>
          <w:color w:val="auto"/>
        </w:rPr>
        <w:t xml:space="preserve">. </w:t>
      </w:r>
      <w:r w:rsidR="004A5C0C" w:rsidRPr="00C97A33">
        <w:rPr>
          <w:u w:val="single"/>
        </w:rPr>
        <w:t>Lehotu na predkladanie ponúk musí prijímateľ určiť primeranú (aj dlhšiu ako 5 pracovných dní) v závislosti od náročnosti požiadaviek na predmet zákazky a požiadaviek na preukázanie ďalších skutočností súvisiacich s predmetom zákazky (napr. požadovanie rôznych certifikátov,...).</w:t>
      </w:r>
      <w:r w:rsidR="001D3CAE" w:rsidRPr="001E3C46">
        <w:rPr>
          <w:color w:val="EEECE1" w:themeColor="background2"/>
        </w:rPr>
        <w:t xml:space="preserve"> </w:t>
      </w:r>
      <w:r w:rsidR="000E5863" w:rsidRPr="00DD30A9">
        <w:rPr>
          <w:u w:val="single"/>
        </w:rPr>
        <w:t xml:space="preserve">V prípade, ak prijímateľ opomenie zaslať e-mailovú informáciu o zverejnení výzvy na súťaž na e-mail </w:t>
      </w:r>
      <w:hyperlink r:id="rId26" w:history="1">
        <w:r w:rsidR="000E5863" w:rsidRPr="004063F2">
          <w:rPr>
            <w:rStyle w:val="Hypertextovprepojenie"/>
            <w:color w:val="auto"/>
          </w:rPr>
          <w:t>vo.sep@minv.sk</w:t>
        </w:r>
      </w:hyperlink>
      <w:r w:rsidR="000E5863" w:rsidRPr="00DD30A9">
        <w:rPr>
          <w:u w:val="single"/>
        </w:rPr>
        <w:t xml:space="preserve">, </w:t>
      </w:r>
      <w:r w:rsidR="000E5863" w:rsidRPr="00DD30A9">
        <w:rPr>
          <w:u w:val="single"/>
        </w:rPr>
        <w:lastRenderedPageBreak/>
        <w:t>nebude to dôvodom na vylúčenie výdavkov, týkajúcich sa obstarávanej zákazky, z financovania v plnej miere.</w:t>
      </w:r>
      <w:r w:rsidR="000E5863" w:rsidRPr="00DD30A9">
        <w:rPr>
          <w:b/>
        </w:rPr>
        <w:t xml:space="preserve"> </w:t>
      </w:r>
      <w:r w:rsidRPr="00950C3C">
        <w:rPr>
          <w:b/>
        </w:rPr>
        <w:t xml:space="preserve">Prijímateľ je povinný ponechať výzvu zverejnenú na svojom webovom sídle do </w:t>
      </w:r>
      <w:r w:rsidR="000E2751" w:rsidRPr="000E2751">
        <w:rPr>
          <w:b/>
        </w:rPr>
        <w:t>uplynutia lehoty na archiváciu dokumentácie k projektu uvedenej v Zmluve o NFP.</w:t>
      </w:r>
    </w:p>
    <w:p w14:paraId="7A55D33B" w14:textId="2739B79A"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 prípade, že sa prijímateľ omešká so zaslaním informácie CKO a poskytovateľ</w:t>
      </w:r>
      <w:r w:rsidR="005C00EC">
        <w:t>ovi</w:t>
      </w:r>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Pokiaľ prijímateľ nesplní túto oznamovaciu povinnosť, bude poskytovateľ posudzovať túto skutočnosť ako porušenie princípu transparentnosti a výdavky z predmetného VO nebudú zo strany poskytovateľa pripustené do financovania. </w:t>
      </w:r>
    </w:p>
    <w:p w14:paraId="7A55D33C" w14:textId="456D0BE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zaslať túto výzvu minimálne </w:t>
      </w:r>
      <w:r w:rsidR="000E2751">
        <w:t>3</w:t>
      </w:r>
      <w:r w:rsidR="000E2751" w:rsidRPr="0073389C">
        <w:t xml:space="preserve"> </w:t>
      </w:r>
      <w:r w:rsidRPr="0073389C">
        <w:t xml:space="preserve">vybraným záujemcom. Oslovení záujemcovia musia byť subjekty, ktoré sú oprávnené dodávať službu, tovar alebo prácu v rozsahu predmetu zákazky (identifikácia prebieha najmä cez informácie verejne uvedené </w:t>
      </w:r>
      <w:r w:rsidR="005C00EC">
        <w:t xml:space="preserve">v </w:t>
      </w:r>
      <w:r w:rsidRPr="0073389C">
        <w:t>obchodnom registri alebo</w:t>
      </w:r>
      <w:r w:rsidR="005C00EC">
        <w:t xml:space="preserve"> v</w:t>
      </w:r>
      <w:r w:rsidRPr="0073389C">
        <w:t xml:space="preserve"> živnostenskom registri). 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w:t>
      </w:r>
      <w:r w:rsidR="000E2751" w:rsidRPr="000E2751">
        <w:t>troch</w:t>
      </w:r>
      <w:r w:rsidRPr="0073389C">
        <w:t xml:space="preserve"> záujemcov, pričom táto výnimka musí byť zo strany prijímateľa riadne zdôvodnená a podložená. </w:t>
      </w:r>
    </w:p>
    <w:p w14:paraId="7A55D33D" w14:textId="6C454AE3"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Ak prijímateľovi nebude zo strany oslovených subjektov predložená žiadna ponuka, pričom splnil všetky postupy uvedené v predchádzajúcich odsekoch, je oprávnený vyzvať na rokovanie jedného alebo viacerých záujemcov, s ktorými rokuje o zadaní zákazky. Predmetom týchto rokovaní však nemôže byť zúženie predmetu zákazky, úprava podmienok účasti, podmienok realizácie zmluvy ani kritérií na vyhodnotenie ponúk uvedených vo výzve na </w:t>
      </w:r>
      <w:r w:rsidR="005C00EC">
        <w:t>predloženie ponuky</w:t>
      </w:r>
      <w:r w:rsidRPr="0073389C">
        <w:t xml:space="preserve">. </w:t>
      </w:r>
    </w:p>
    <w:p w14:paraId="7A55D33E" w14:textId="3956CC4B"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14:paraId="7A55D33F" w14:textId="5887BEC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Podrobné pravidlá zadávania zákaziek nad </w:t>
      </w:r>
      <w:r w:rsidR="004A5C0C">
        <w:t>1</w:t>
      </w:r>
      <w:r w:rsidRPr="0073389C">
        <w:t>5 000 EUR upravuje Metodický pokyn CKO č. 14</w:t>
      </w:r>
      <w:r w:rsidR="005C00EC">
        <w:t xml:space="preserve"> </w:t>
      </w:r>
      <w:r w:rsidR="005C00EC" w:rsidRPr="005C00EC">
        <w:t>k zadávaniu zákaziek v hodnote nad 5 000 EUR</w:t>
      </w:r>
      <w:r w:rsidRPr="0073389C">
        <w:t>.</w:t>
      </w:r>
    </w:p>
    <w:p w14:paraId="4C5C457F" w14:textId="77777777" w:rsidR="005C00EC" w:rsidRDefault="005C00EC" w:rsidP="009D7F63">
      <w:pPr>
        <w:tabs>
          <w:tab w:val="left" w:pos="1014"/>
        </w:tabs>
        <w:spacing w:before="120" w:after="120" w:line="288" w:lineRule="auto"/>
        <w:jc w:val="both"/>
        <w:rPr>
          <w:b/>
        </w:rPr>
      </w:pPr>
    </w:p>
    <w:p w14:paraId="7A55D340" w14:textId="7EE8AB27" w:rsidR="009D7F63" w:rsidRPr="0073389C" w:rsidRDefault="009D7F63" w:rsidP="009D7F63">
      <w:pPr>
        <w:tabs>
          <w:tab w:val="left" w:pos="1014"/>
        </w:tabs>
        <w:spacing w:before="120" w:after="120" w:line="288" w:lineRule="auto"/>
        <w:jc w:val="both"/>
        <w:rPr>
          <w:b/>
        </w:rPr>
      </w:pPr>
      <w:r w:rsidRPr="0073389C">
        <w:rPr>
          <w:b/>
        </w:rPr>
        <w:t xml:space="preserve">Zákazky do </w:t>
      </w:r>
      <w:r w:rsidR="004A5C0C">
        <w:rPr>
          <w:b/>
        </w:rPr>
        <w:t>1</w:t>
      </w:r>
      <w:r w:rsidRPr="0073389C">
        <w:rPr>
          <w:b/>
        </w:rPr>
        <w:t>5 000 EUR</w:t>
      </w:r>
    </w:p>
    <w:p w14:paraId="7A55D341" w14:textId="27B2C006"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V prípade zákaziek do </w:t>
      </w:r>
      <w:r w:rsidR="004A5C0C">
        <w:t>1</w:t>
      </w:r>
      <w:r w:rsidRPr="0073389C">
        <w:t xml:space="preserve">5 000 EUR </w:t>
      </w:r>
      <w:r w:rsidR="00C12A2D" w:rsidRPr="00C12A2D">
        <w:t xml:space="preserve">nie </w:t>
      </w:r>
      <w:r w:rsidRPr="0073389C">
        <w:t>je potrebné, aby prijímateľ predložil písomné ponuky</w:t>
      </w:r>
      <w:r w:rsidR="005C00EC">
        <w:t>.</w:t>
      </w:r>
      <w:r w:rsidRPr="0073389C">
        <w:t xml:space="preserve"> </w:t>
      </w:r>
      <w:r w:rsidR="005C00EC">
        <w:t>P</w:t>
      </w:r>
      <w:r w:rsidRPr="0073389C">
        <w:t xml:space="preserve">rijímateľ musí </w:t>
      </w:r>
      <w:r w:rsidR="00C12A2D" w:rsidRPr="00C12A2D">
        <w:t>odôvodniť</w:t>
      </w:r>
      <w:r w:rsidRPr="0073389C">
        <w:t xml:space="preserve"> výber úspešného uchádzača na základe </w:t>
      </w:r>
      <w:r w:rsidRPr="0073389C">
        <w:rPr>
          <w:b/>
        </w:rPr>
        <w:t>prieskumu trhu</w:t>
      </w:r>
      <w:r w:rsidRPr="0073389C">
        <w:t xml:space="preserve"> (napr. formou faxu, web</w:t>
      </w:r>
      <w:r w:rsidR="00C12A2D">
        <w:t>ovej</w:t>
      </w:r>
      <w:r w:rsidRPr="0073389C">
        <w:t xml:space="preserve"> stránky, katalógov, cenových ponúk, atď., </w:t>
      </w:r>
      <w:r w:rsidRPr="0073389C">
        <w:rPr>
          <w:b/>
        </w:rPr>
        <w:t>okrem telefonického prieskumu</w:t>
      </w:r>
      <w:r w:rsidRPr="0073389C">
        <w:t xml:space="preserve">). </w:t>
      </w:r>
    </w:p>
    <w:p w14:paraId="7A55D342" w14:textId="38F29EA6"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w:t>
      </w:r>
      <w:r w:rsidR="00C12A2D" w:rsidRPr="00F659B0">
        <w:t>(prijímateľ predloží poskytovateľovi podľa spôsobu vykonania prieskumu trhu printscreeny, e-mailovú komunikáciu, resp. fotografie a iné</w:t>
      </w:r>
      <w:r w:rsidR="00C12A2D" w:rsidRPr="002102B1">
        <w:t xml:space="preserve"> hmotne zaznamenané dôkazy, preukazujúce príslušné ponuky na trhu)</w:t>
      </w:r>
      <w:r w:rsidR="00C12A2D" w:rsidRPr="00C12A2D">
        <w:t xml:space="preserve"> </w:t>
      </w:r>
      <w:r w:rsidRPr="0073389C">
        <w:t xml:space="preserve">a musí byť z neho hodnoverne zrejmý výsledok výberu úspešného uchádzača. Pri tomto type zákaziek je prijímateľ povinný osloviť minimálne </w:t>
      </w:r>
      <w:r w:rsidR="00134C92">
        <w:t>3</w:t>
      </w:r>
      <w:r w:rsidRPr="0073389C">
        <w:t xml:space="preserve"> potenciálnych záujemcov alebo identifikovať minimálne </w:t>
      </w:r>
      <w:r w:rsidR="00C12A2D">
        <w:t>3</w:t>
      </w:r>
      <w:r w:rsidR="00C12A2D" w:rsidRPr="0073389C">
        <w:t xml:space="preserve"> </w:t>
      </w:r>
      <w:r w:rsidRPr="0073389C">
        <w:t xml:space="preserve">potenciálnych dodávateľov </w:t>
      </w:r>
      <w:r w:rsidR="00C12A2D" w:rsidRPr="00C12A2D">
        <w:t xml:space="preserve">na trhu </w:t>
      </w:r>
      <w:r w:rsidRPr="0073389C">
        <w:t>(napr. cez webové rozhranie</w:t>
      </w:r>
      <w:r w:rsidR="00C12A2D" w:rsidRPr="00C12A2D">
        <w:rPr>
          <w:rFonts w:cs="Arial"/>
          <w:szCs w:val="19"/>
        </w:rPr>
        <w:t xml:space="preserve"> </w:t>
      </w:r>
      <w:r w:rsidR="00C12A2D">
        <w:rPr>
          <w:rFonts w:cs="Arial"/>
          <w:szCs w:val="19"/>
        </w:rPr>
        <w:t>a pod.</w:t>
      </w:r>
      <w:r w:rsidRPr="0073389C">
        <w:t xml:space="preserve">). Oslovení alebo identifikovaní dodávatelia musia byť subjekty, ktoré sú oprávnené dodávať službu, tovar alebo prácu v rozsahu predmetu zákazky (identifikácia prebieha najmä </w:t>
      </w:r>
      <w:r w:rsidR="00C12A2D" w:rsidRPr="00C12A2D">
        <w:t>prostredníctvom informácií verejne dostupných</w:t>
      </w:r>
      <w:r w:rsidRPr="0073389C">
        <w:t xml:space="preserve"> </w:t>
      </w:r>
      <w:r w:rsidR="005C00EC">
        <w:t xml:space="preserve">v </w:t>
      </w:r>
      <w:r w:rsidRPr="0073389C">
        <w:t xml:space="preserve">obchodnom registri alebo </w:t>
      </w:r>
      <w:r w:rsidR="005C00EC">
        <w:t xml:space="preserve">v </w:t>
      </w:r>
      <w:r w:rsidRPr="0073389C">
        <w:t xml:space="preserve">živnostenskom registri). Výber úspešného uchádzača prebieha na základe vyhodnotenia informácií a dokumentácie predloženej záujemcami, alebo informácií </w:t>
      </w:r>
      <w:r w:rsidR="00C12A2D" w:rsidRPr="00C12A2D">
        <w:t>zistených</w:t>
      </w:r>
      <w:r w:rsidRPr="0073389C">
        <w:t xml:space="preserve">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w:t>
      </w:r>
      <w:r w:rsidR="00C12A2D">
        <w:t>troch</w:t>
      </w:r>
      <w:r w:rsidR="00C12A2D" w:rsidRPr="0073389C">
        <w:t xml:space="preserve"> </w:t>
      </w:r>
      <w:r w:rsidRPr="0073389C">
        <w:t xml:space="preserve">záujemcov, pričom táto výnimka musí byť zo strany prijímateľa riadne zdôvodnená a podložená. </w:t>
      </w:r>
    </w:p>
    <w:p w14:paraId="265AB634" w14:textId="2FC5B291" w:rsidR="004A5C0C" w:rsidRDefault="004A5C0C" w:rsidP="009D7F63">
      <w:pPr>
        <w:tabs>
          <w:tab w:val="left" w:pos="1014"/>
        </w:tabs>
        <w:spacing w:before="120" w:after="120" w:line="288" w:lineRule="auto"/>
        <w:jc w:val="both"/>
      </w:pPr>
      <w:r w:rsidRPr="004A5C0C">
        <w:lastRenderedPageBreak/>
        <w:t>Ak prijímateľ oslovil na základe výzvy na predkladanie ponúk minimálne troch potenciálnych dodávateľov a v stanovenej lehote na predkladanie ponúk nebola predložená žiadna ponuka, je oprávnený vyzvať na rokovanie jedného alebo viacerých záujemcov, s ktorými rokuje o zadaní zákazky. Predmetom týchto rokovaní nemôže byť zúženie predmetu zákazky alebo iná úprava podmienok realizácie zmluvy ani úprava kritérií na vyhodnotenie ponúk. Z rokovania je prijímateľ povinný vyhotoviť zápis, ako aj zdôvodniť výber záujemcu alebo záujemcov, ktorí boli vyzvaní na rokovanie.</w:t>
      </w:r>
    </w:p>
    <w:p w14:paraId="7A55D344" w14:textId="2CDF4799" w:rsidR="009D7F63" w:rsidRPr="0073389C" w:rsidRDefault="009D7F63" w:rsidP="009D7F63">
      <w:pPr>
        <w:tabs>
          <w:tab w:val="left" w:pos="1014"/>
        </w:tabs>
        <w:spacing w:before="120" w:after="120" w:line="288" w:lineRule="auto"/>
        <w:jc w:val="both"/>
      </w:pPr>
      <w:r w:rsidRPr="0073389C">
        <w:t xml:space="preserve">Celý postup zadávania zákazky zhrnie prijímateľ v zápise z prieskumu trhu (príloha č. </w:t>
      </w:r>
      <w:r w:rsidR="001A6E82" w:rsidRPr="0073389C">
        <w:t>2</w:t>
      </w:r>
      <w:r w:rsidR="001A6E82">
        <w:t>5</w:t>
      </w:r>
      <w:r w:rsidRPr="0073389C">
        <w:t>)</w:t>
      </w:r>
      <w:r w:rsidR="005C00EC">
        <w:t>.</w:t>
      </w:r>
    </w:p>
    <w:p w14:paraId="41AD9D3F" w14:textId="67404967" w:rsidR="005C00EC" w:rsidRDefault="004A5C0C" w:rsidP="009D7F63">
      <w:pPr>
        <w:tabs>
          <w:tab w:val="left" w:pos="1014"/>
        </w:tabs>
        <w:spacing w:before="120" w:after="120" w:line="288" w:lineRule="auto"/>
        <w:jc w:val="both"/>
      </w:pPr>
      <w:r w:rsidRPr="004A5C0C">
        <w:rPr>
          <w:b/>
        </w:rPr>
        <w:t xml:space="preserve">V prípade zákaziek s nízkou hodnotou, ktorých predpokladaná hodnota je do 5 000 </w:t>
      </w:r>
      <w:del w:id="672" w:author="Autor">
        <w:r w:rsidRPr="004A5C0C" w:rsidDel="00A15E8E">
          <w:rPr>
            <w:b/>
          </w:rPr>
          <w:delText xml:space="preserve">eur </w:delText>
        </w:r>
      </w:del>
      <w:ins w:id="673" w:author="Autor">
        <w:r w:rsidR="00A15E8E">
          <w:rPr>
            <w:b/>
          </w:rPr>
          <w:t>EUR</w:t>
        </w:r>
        <w:r w:rsidR="00A15E8E" w:rsidRPr="004A5C0C">
          <w:rPr>
            <w:b/>
          </w:rPr>
          <w:t xml:space="preserve"> </w:t>
        </w:r>
      </w:ins>
      <w:r w:rsidRPr="004A5C0C">
        <w:rPr>
          <w:b/>
        </w:rPr>
        <w:t xml:space="preserve">bez DPH, </w:t>
      </w:r>
      <w:r w:rsidRPr="00DD30A9">
        <w:t>je možné určiť úspešného uchádzača na základe určenia predpokladanej hodnoty zákazky. Predpokladaná hodnota zákazky musí byť určená oslovením minimálne troch potenciálnych záujemcov alebo ich identifikovaním napr. cez webové rozhranie, pričom oslovovaní alebo identifikovaní dodávatelia musia byť subjekty, ktoré sú oprávnené dodávať službu, tovar alebo prácu v rozsahu predmetu zákazky.</w:t>
      </w:r>
    </w:p>
    <w:p w14:paraId="4F78C592" w14:textId="256F21DE" w:rsidR="00A15E8E" w:rsidRPr="00DD30A9" w:rsidRDefault="00A15E8E" w:rsidP="009D7F63">
      <w:pPr>
        <w:tabs>
          <w:tab w:val="left" w:pos="1014"/>
        </w:tabs>
        <w:spacing w:before="120" w:after="120" w:line="288" w:lineRule="auto"/>
        <w:jc w:val="both"/>
      </w:pPr>
      <w:r w:rsidRPr="00A15E8E">
        <w:rPr>
          <w:b/>
        </w:rPr>
        <w:t>V prípade zákaziek s nízkou hodnotou, ktorých hodnota je do 1 000 EUR bez DPH</w:t>
      </w:r>
      <w:r w:rsidRPr="00A15E8E">
        <w:t xml:space="preserve">, je možné určiť úspešného uchádzača priamym zadaním, ak poskytovateľ vo vzťahu k predmetu zákazky určil na dané výdavky finančné limity, ktoré zohľadňujú dodržanie pravidiel hospodárnosti v súlade s metodickým pokynom </w:t>
      </w:r>
      <w:hyperlink r:id="rId27" w:history="1">
        <w:r w:rsidRPr="00A15E8E">
          <w:rPr>
            <w:rStyle w:val="Hypertextovprepojenie"/>
          </w:rPr>
          <w:t>k overovaniu hospodárnosti výdavkov</w:t>
        </w:r>
      </w:hyperlink>
      <w:r w:rsidRPr="00A15E8E">
        <w:rPr>
          <w:vertAlign w:val="superscript"/>
        </w:rPr>
        <w:footnoteReference w:id="108"/>
      </w:r>
      <w:r w:rsidRPr="00A15E8E">
        <w:t>.</w:t>
      </w:r>
    </w:p>
    <w:p w14:paraId="5D1EC02B" w14:textId="77777777" w:rsidR="00A57E12" w:rsidRDefault="00A57E12" w:rsidP="00A57E12">
      <w:pPr>
        <w:tabs>
          <w:tab w:val="left" w:pos="1014"/>
        </w:tabs>
        <w:spacing w:before="120" w:after="120" w:line="288" w:lineRule="auto"/>
        <w:jc w:val="both"/>
      </w:pPr>
    </w:p>
    <w:p w14:paraId="5AA54348" w14:textId="7FBF2887" w:rsidR="00A57E12" w:rsidRPr="00A57E12" w:rsidRDefault="00A57E12" w:rsidP="00A57E12">
      <w:pPr>
        <w:tabs>
          <w:tab w:val="left" w:pos="1014"/>
        </w:tabs>
        <w:spacing w:before="120" w:after="120" w:line="288" w:lineRule="auto"/>
        <w:jc w:val="both"/>
        <w:rPr>
          <w:b/>
        </w:rPr>
      </w:pPr>
      <w:r w:rsidRPr="00A57E12">
        <w:rPr>
          <w:b/>
        </w:rPr>
        <w:t>Nadlimitné zákazky a podlimitné zákazky bez využitia elektronického trhoviska</w:t>
      </w:r>
    </w:p>
    <w:p w14:paraId="11130962" w14:textId="77777777" w:rsidR="00A57E12" w:rsidRPr="00A57E12" w:rsidRDefault="00A57E12" w:rsidP="00A57E12">
      <w:pPr>
        <w:tabs>
          <w:tab w:val="left" w:pos="1014"/>
        </w:tabs>
        <w:spacing w:before="120" w:after="120" w:line="288" w:lineRule="auto"/>
        <w:jc w:val="both"/>
        <w:rPr>
          <w:b/>
          <w:i/>
        </w:rPr>
      </w:pPr>
      <w:r w:rsidRPr="00A57E12">
        <w:rPr>
          <w:b/>
          <w:i/>
          <w:color w:val="FF0000"/>
        </w:rPr>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14:paraId="225BC17B" w14:textId="77777777" w:rsidR="00A57E12" w:rsidRPr="00A57E12" w:rsidRDefault="00A57E12"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t xml:space="preserve">Dôležité upozornenie: </w:t>
      </w:r>
      <w:r w:rsidRPr="00A57E12">
        <w:t>V súvislosti s vydaním výkladového stanoviska ÚVO k stanoveniu lehoty na prijímanie žiadostí o súťažné podklady, upozorňujeme prijímateľov, že nemôžu obmedzovať lehotu na prijímanie žiadostí o súťažné podklady, t.j. sú povinní ponechať lehotu na prijímanie žiadostí o súťažné podklady totožnú s lehotou na predkladanie ponúk.</w:t>
      </w:r>
    </w:p>
    <w:p w14:paraId="0FCDF353" w14:textId="77777777" w:rsidR="00A57E12" w:rsidRDefault="00A57E12" w:rsidP="00A57E12">
      <w:pPr>
        <w:tabs>
          <w:tab w:val="left" w:pos="1014"/>
        </w:tabs>
        <w:spacing w:before="120" w:after="120" w:line="288" w:lineRule="auto"/>
        <w:jc w:val="both"/>
      </w:pPr>
    </w:p>
    <w:p w14:paraId="4145C51E" w14:textId="77777777" w:rsidR="00A57E12" w:rsidRDefault="00A57E12" w:rsidP="00A57E12">
      <w:pPr>
        <w:tabs>
          <w:tab w:val="left" w:pos="1014"/>
        </w:tabs>
        <w:spacing w:before="120" w:after="120" w:line="288" w:lineRule="auto"/>
        <w:jc w:val="both"/>
      </w:pPr>
    </w:p>
    <w:p w14:paraId="7A55D362" w14:textId="77777777" w:rsidR="009D7F63" w:rsidRPr="0073389C" w:rsidRDefault="009D7F63" w:rsidP="009D7F63">
      <w:pPr>
        <w:tabs>
          <w:tab w:val="left" w:pos="1014"/>
        </w:tabs>
        <w:spacing w:before="120" w:after="120" w:line="288" w:lineRule="auto"/>
        <w:jc w:val="both"/>
      </w:pPr>
    </w:p>
    <w:p w14:paraId="7A55D363" w14:textId="77777777" w:rsidR="009D7F63" w:rsidRPr="0073389C" w:rsidRDefault="009D7F63" w:rsidP="009D7F63">
      <w:pPr>
        <w:pStyle w:val="Nadpis3"/>
        <w:ind w:left="567" w:firstLine="0"/>
        <w:rPr>
          <w:lang w:val="sk-SK"/>
        </w:rPr>
      </w:pPr>
      <w:bookmarkStart w:id="674" w:name="_Toc440372886"/>
      <w:bookmarkStart w:id="675" w:name="_Toc440636397"/>
      <w:r w:rsidRPr="0073389C">
        <w:rPr>
          <w:lang w:val="sk-SK"/>
        </w:rPr>
        <w:t>Zákazky nespadajúce pod zákon o verejnom obstarávaní</w:t>
      </w:r>
      <w:bookmarkEnd w:id="674"/>
      <w:bookmarkEnd w:id="675"/>
    </w:p>
    <w:p w14:paraId="7A55D364" w14:textId="2A3E39C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Aj v prípadoch, kedy zadávanie zákaziek na dodanie tovarov, prác alebo služieb nespadá pod ZVO, postupuje prijímateľ pri ich obstarávaní v súlade so Zmluvou o fungovaní EÚ a to najmä v súlade s jej princípmi ktorými sú - voľný pohyb tovaru, právo usadenia, voľný pohyb služieb, zákaz diskriminácie, rovnaké zaobchádzanie, transparentnosť, proporcionalita a vzájomné uznávanie dokladov. Rovnako dodržiava aj princíp zákonnosti. </w:t>
      </w:r>
    </w:p>
    <w:p w14:paraId="7A55D365" w14:textId="704F4F6D" w:rsidR="009D7F63" w:rsidRPr="0073389C" w:rsidRDefault="00A83F48" w:rsidP="00771817">
      <w:pPr>
        <w:tabs>
          <w:tab w:val="left" w:pos="567"/>
          <w:tab w:val="left" w:pos="1843"/>
        </w:tabs>
        <w:spacing w:before="120" w:after="120" w:line="288" w:lineRule="auto"/>
        <w:jc w:val="both"/>
      </w:pPr>
      <w:r w:rsidRPr="00A83F48">
        <w:t>V praxi ide o zákazky</w:t>
      </w:r>
      <w:r w:rsidR="009D7F63" w:rsidRPr="0073389C">
        <w:t xml:space="preserve">, ktoré podliehajú výnimke v zmysle § 1 ods. 2 až </w:t>
      </w:r>
      <w:r w:rsidR="00372AD7">
        <w:t>12</w:t>
      </w:r>
      <w:r w:rsidR="00372AD7" w:rsidRPr="0073389C">
        <w:t xml:space="preserve"> </w:t>
      </w:r>
      <w:r w:rsidR="009D7F63" w:rsidRPr="0073389C">
        <w:t xml:space="preserve">ZVO (ďalej len „zákazky z výnimky“); </w:t>
      </w:r>
    </w:p>
    <w:p w14:paraId="7A55D367" w14:textId="14907E36" w:rsidR="009D7F63" w:rsidRPr="0073389C" w:rsidRDefault="009D7F63" w:rsidP="009D7F63">
      <w:pPr>
        <w:tabs>
          <w:tab w:val="left" w:pos="1014"/>
        </w:tabs>
        <w:spacing w:before="120" w:after="120" w:line="288" w:lineRule="auto"/>
        <w:jc w:val="both"/>
      </w:pPr>
      <w:r w:rsidRPr="0073389C">
        <w:t>Povinnosti a postupy pri realizácii a kontrole takýchto zákaziek CKO upravuje v metodickom pokyne č. 12</w:t>
      </w:r>
      <w:r w:rsidR="005C00EC">
        <w:t xml:space="preserve"> </w:t>
      </w:r>
      <w:r w:rsidR="005C00EC" w:rsidRPr="005C00EC">
        <w:t>k zadávaniu zákaziek nespadajúcich pod zákon o verejnom obstarávaní</w:t>
      </w:r>
      <w:r w:rsidRPr="0073389C">
        <w:t>.</w:t>
      </w:r>
    </w:p>
    <w:p w14:paraId="7A55D368" w14:textId="0175FBA6" w:rsidR="009D7F63" w:rsidRPr="0073389C" w:rsidRDefault="009D7F63" w:rsidP="009D7F63">
      <w:pPr>
        <w:tabs>
          <w:tab w:val="left" w:pos="1014"/>
        </w:tabs>
        <w:spacing w:before="120" w:after="120" w:line="288" w:lineRule="auto"/>
        <w:jc w:val="both"/>
      </w:pPr>
      <w:r w:rsidRPr="0073389C">
        <w:t xml:space="preserve">Pravidlá a povinnosti uvádzané v tejto kapitole ako aj v metodickom pokyne CKO č. 12 </w:t>
      </w:r>
      <w:r w:rsidR="005C00EC" w:rsidRPr="005C00EC">
        <w:t xml:space="preserve">k zadávaniu zákaziek nespadajúcich pod zákon o verejnom obstarávaní </w:t>
      </w:r>
      <w:r w:rsidRPr="0073389C">
        <w:t xml:space="preserve">sa vzťahujú na všetky zákazky nespadajúce pod ZVO, ktoré budú spolufinancované z fondov EFRR, ESF, KF, ENRF a programy EÚS, bez ohľadu na skutočnosť, či ich zrealizoval prijímateľ ešte pred schválením ŽoNFP, alebo až po schválení tejto ŽoNFP. </w:t>
      </w:r>
      <w:r w:rsidRPr="0073389C">
        <w:lastRenderedPageBreak/>
        <w:t>Pokiaľ teda prijímateľ predloží poskytovateľovi</w:t>
      </w:r>
      <w:r w:rsidRPr="0073389C" w:rsidDel="008204A0">
        <w:t xml:space="preserve"> </w:t>
      </w:r>
      <w:r w:rsidRPr="0073389C">
        <w:t>zákazku, pri ktorej obstarávaní nepostupoval podľa pravidiel uvedených v tejto kapitole a pravidiel uvedených v metodickom pokyne CKO č. 12</w:t>
      </w:r>
      <w:r w:rsidR="005C00EC">
        <w:t xml:space="preserve"> </w:t>
      </w:r>
      <w:r w:rsidR="005C00EC" w:rsidRPr="005C00EC">
        <w:t>k zadávaniu zákaziek nespadajúcich pod zákon o verejnom obstarávaní</w:t>
      </w:r>
      <w:r w:rsidRPr="0073389C">
        <w:t>, poskytovateľ je povinný vylúčiť výdavky vyplývajúce z takéhoto obstarávania v plnom rozsahu.</w:t>
      </w:r>
    </w:p>
    <w:p w14:paraId="7A55D369"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Prijímateľ nesmie zadať zákazku v zmysle predchádzajúcich odsekov s cieľom vyhnúť sa použitiu pravidiel a postupov zadávania zákaziek podľa ZVO. V prípade, že poskytovateľ identifikuje takéto neoprávnené použitie zadávania zákaziek, výdavky vyplývajúce z takéhoto obstarávania vylúči z financovania v plnom rozsahu.</w:t>
      </w:r>
    </w:p>
    <w:p w14:paraId="7A55D36A" w14:textId="77777777" w:rsidR="009D7F63" w:rsidRPr="0073389C" w:rsidRDefault="009D7F63" w:rsidP="00151D4D">
      <w:pPr>
        <w:pStyle w:val="Odsekzoznamu"/>
        <w:numPr>
          <w:ilvl w:val="0"/>
          <w:numId w:val="43"/>
        </w:numPr>
        <w:tabs>
          <w:tab w:val="left" w:pos="1014"/>
        </w:tabs>
        <w:spacing w:before="120" w:after="120" w:line="288" w:lineRule="auto"/>
        <w:ind w:left="0" w:firstLine="0"/>
        <w:contextualSpacing w:val="0"/>
        <w:jc w:val="both"/>
        <w:rPr>
          <w:b/>
        </w:rPr>
      </w:pPr>
      <w:r w:rsidRPr="0073389C">
        <w:rPr>
          <w:b/>
        </w:rPr>
        <w:t>Pravidlá uplatňujúce sa pri zadávaní a kontrole zákaziek z výnimky</w:t>
      </w:r>
    </w:p>
    <w:p w14:paraId="7A55D36B" w14:textId="33A4D8F0"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ZVO v § 1 ods. 2 až </w:t>
      </w:r>
      <w:r w:rsidR="00081D9F">
        <w:t>12</w:t>
      </w:r>
      <w:r w:rsidR="00081D9F" w:rsidRPr="0073389C">
        <w:t xml:space="preserve"> </w:t>
      </w:r>
      <w:r w:rsidRPr="0073389C">
        <w:t xml:space="preserve">uvádza prípady, na ktoré sa nevzťahuje povinný postup podľa ZVO. S ohľadom na dodržanie princípov uvedených v metodickom pokyne CKO č. 12 </w:t>
      </w:r>
      <w:r w:rsidR="005C00EC" w:rsidRPr="005C00EC">
        <w:t xml:space="preserve">k zadávaniu zákaziek nespadajúcich pod zákon o verejnom obstarávaní </w:t>
      </w:r>
      <w:r w:rsidRPr="0073389C">
        <w:t xml:space="preserve">prijímateľ zabezpečí aj pri takýchto zákazkách transparentnosť a preukázateľnosť všetkých úkonov ako aj hospodárnosť výdavkov. Každé použitie výnimky prijímateľ riadne zdôvodní, podloží relevantnou dokumentáciou a doloží relevantným dokladom preukazujúcim túto skutočnosť. </w:t>
      </w:r>
    </w:p>
    <w:p w14:paraId="4759437F" w14:textId="186D526B" w:rsidR="00AA6A7C" w:rsidRDefault="00AA6A7C" w:rsidP="009D7F63">
      <w:pPr>
        <w:tabs>
          <w:tab w:val="left" w:pos="1014"/>
        </w:tabs>
        <w:spacing w:before="120" w:after="120" w:line="288" w:lineRule="auto"/>
        <w:jc w:val="both"/>
      </w:pPr>
      <w:r w:rsidRPr="00AA6A7C">
        <w:t>Pravidlá uvedené v tejto časti sa nevzťahujú na uzatváranie pracovných zmlúv, dohôd o prácach vykonávaných mimo pracovného pomeru alebo obdobného pracovného vzťahu v zmysle § 1 ods. 2 písm. e) ZVO.</w:t>
      </w:r>
    </w:p>
    <w:p w14:paraId="2958E783" w14:textId="4A90EEE5" w:rsidR="00111724" w:rsidRDefault="009D7F63" w:rsidP="009D7F63">
      <w:pPr>
        <w:tabs>
          <w:tab w:val="left" w:pos="1014"/>
        </w:tabs>
        <w:spacing w:before="120" w:after="120" w:line="288" w:lineRule="auto"/>
        <w:jc w:val="both"/>
      </w:pPr>
      <w:r w:rsidRPr="0073389C">
        <w:t>Je potrebné, aby prijímateľ vykonal prieskum trhu. Prijímateľ osloví</w:t>
      </w:r>
      <w:r w:rsidR="00111724">
        <w:t>/identifikuje</w:t>
      </w:r>
      <w:r w:rsidRPr="0073389C">
        <w:t xml:space="preserve"> minimálne </w:t>
      </w:r>
      <w:r w:rsidR="00111724">
        <w:t>3</w:t>
      </w:r>
      <w:r w:rsidR="00111724" w:rsidRPr="0073389C">
        <w:t xml:space="preserve"> </w:t>
      </w:r>
      <w:r w:rsidRPr="0073389C">
        <w:t>potenciálnych dodávateľov</w:t>
      </w:r>
      <w:r w:rsidR="00111724">
        <w:t>.</w:t>
      </w:r>
      <w:r w:rsidRPr="0073389C">
        <w:t xml:space="preserve"> </w:t>
      </w:r>
    </w:p>
    <w:p w14:paraId="7A55D36C" w14:textId="18BD4576" w:rsidR="009D7F63" w:rsidRPr="0073389C" w:rsidRDefault="00111724" w:rsidP="009D7F63">
      <w:pPr>
        <w:tabs>
          <w:tab w:val="left" w:pos="1014"/>
        </w:tabs>
        <w:spacing w:before="120" w:after="120" w:line="288" w:lineRule="auto"/>
        <w:jc w:val="both"/>
      </w:pPr>
      <w:r>
        <w:t xml:space="preserve">V prípade vykonania prieskumu oslovením potenciálnych dodávateľov prijímateľ </w:t>
      </w:r>
      <w:r w:rsidR="009D7F63" w:rsidRPr="0073389C">
        <w:t>stanoví lehotu na predkladanie ponúk</w:t>
      </w:r>
      <w:r w:rsidR="003D6254">
        <w:t xml:space="preserve"> primerane,</w:t>
      </w:r>
      <w:r w:rsidR="009D7F63" w:rsidRPr="0073389C">
        <w:t xml:space="preserve"> </w:t>
      </w:r>
      <w:r w:rsidR="003D6254">
        <w:t xml:space="preserve">avšak </w:t>
      </w:r>
      <w:r w:rsidR="009D7F63" w:rsidRPr="0073389C">
        <w:t xml:space="preserve">minimálne </w:t>
      </w:r>
      <w:r w:rsidR="003D6254">
        <w:t>3</w:t>
      </w:r>
      <w:r w:rsidR="003D6254" w:rsidRPr="0073389C">
        <w:t xml:space="preserve"> pracovn</w:t>
      </w:r>
      <w:r w:rsidR="003D6254">
        <w:t>é</w:t>
      </w:r>
      <w:r w:rsidR="003D6254" w:rsidRPr="0073389C">
        <w:t xml:space="preserve"> </w:t>
      </w:r>
      <w:r w:rsidR="009D7F63" w:rsidRPr="0073389C">
        <w:t>dn</w:t>
      </w:r>
      <w:r w:rsidR="003D6254">
        <w:t>i</w:t>
      </w:r>
      <w:r w:rsidR="009D7F63" w:rsidRPr="0073389C">
        <w:t xml:space="preserve">. Výzva na predloženie ponuky (príloha č. </w:t>
      </w:r>
      <w:r w:rsidR="001A6E82" w:rsidRPr="0073389C">
        <w:t>2</w:t>
      </w:r>
      <w:r w:rsidR="001A6E82">
        <w:t>4</w:t>
      </w:r>
      <w:r w:rsidR="009D7F63" w:rsidRPr="0073389C">
        <w:t>) obsahuje najmä:</w:t>
      </w:r>
    </w:p>
    <w:p w14:paraId="7A55D36D"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pPr>
      <w:r w:rsidRPr="0073389C">
        <w:t>identifikačné údaje prijímateľa,</w:t>
      </w:r>
    </w:p>
    <w:p w14:paraId="7A55D36E"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opis predmetu zákazky,</w:t>
      </w:r>
    </w:p>
    <w:p w14:paraId="7A55D36F"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kritérium na vyhodnotenie ponúk (najnižšia cena alebo ekonomicky najvýhodnejšia ponuka), </w:t>
      </w:r>
    </w:p>
    <w:p w14:paraId="7A55D370"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podmienky účasti (pre takýto typ zákazky postačuje kópia dokladu o oprávnení dodať, poskytovať  alebo uskutočňovať predmet zákazky), </w:t>
      </w:r>
    </w:p>
    <w:p w14:paraId="7A55D371" w14:textId="763C7675" w:rsidR="009D7F63" w:rsidRPr="0073389C" w:rsidRDefault="00E8739A"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E8739A">
        <w:t>lehotu na predkladanie ponúk s uvedením adresy, na ktorú je ponuku potrebné predložiť.  Lehota na predkladanie ponúk musí byť primeraná predmetu zákazky a nesmie byť kratšia ako 3 pracovné dni odo dňa odoslania výzvy na predloženie ponuky</w:t>
      </w:r>
      <w:r w:rsidR="009D7F63" w:rsidRPr="0073389C">
        <w:t>,</w:t>
      </w:r>
    </w:p>
    <w:p w14:paraId="7A55D372" w14:textId="08994B83"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spôsob označenia obalu s ponukou (adresa </w:t>
      </w:r>
      <w:r w:rsidR="000D28F2">
        <w:t>prijímateľa</w:t>
      </w:r>
      <w:r w:rsidRPr="0073389C">
        <w:t xml:space="preserve">, adresa uchádzača, označenie „Neotvárať“ a „názov zákazky“), </w:t>
      </w:r>
    </w:p>
    <w:p w14:paraId="7A55D373" w14:textId="6A32E480"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dátum vyhotovenia </w:t>
      </w:r>
      <w:r w:rsidR="00D76DD9">
        <w:t>v</w:t>
      </w:r>
      <w:r w:rsidRPr="0073389C">
        <w:t>ýzvy na predkladanie ponúk,</w:t>
      </w:r>
    </w:p>
    <w:p w14:paraId="7A55D374"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podpis osoby zodpovednej za vykonanie prieskumu trhu.</w:t>
      </w:r>
    </w:p>
    <w:p w14:paraId="7A55D375" w14:textId="3D74F3B8" w:rsidR="009D7F63" w:rsidRPr="0073389C" w:rsidRDefault="009D7F63" w:rsidP="009D7F63">
      <w:pPr>
        <w:autoSpaceDE w:val="0"/>
        <w:autoSpaceDN w:val="0"/>
        <w:adjustRightInd w:val="0"/>
        <w:spacing w:before="120" w:after="120" w:line="288" w:lineRule="auto"/>
        <w:jc w:val="both"/>
      </w:pPr>
      <w:r w:rsidRPr="0073389C">
        <w:t xml:space="preserve">Prijímateľ postupuje pri vyhodnotení prieskumu trhu v súlade s vyššie uvedenými princípmi a skúma splnenie podmienok účasti a vyhodnocuje ponuky v súlade s kritériami stanovenými vo </w:t>
      </w:r>
      <w:r w:rsidR="00D76DD9">
        <w:t>v</w:t>
      </w:r>
      <w:r w:rsidRPr="0073389C">
        <w:t>ýzve na predkladanie ponúk. Prijímateľ vyhotoví zápis z prieskumu</w:t>
      </w:r>
      <w:r w:rsidRPr="0073389C">
        <w:rPr>
          <w:i/>
        </w:rPr>
        <w:t xml:space="preserve"> </w:t>
      </w:r>
      <w:r w:rsidRPr="0073389C">
        <w:t xml:space="preserve">(príloha č. </w:t>
      </w:r>
      <w:r w:rsidR="001A6E82" w:rsidRPr="0073389C">
        <w:t>2</w:t>
      </w:r>
      <w:r w:rsidR="001A6E82">
        <w:t>5</w:t>
      </w:r>
      <w:r w:rsidRPr="0073389C">
        <w:t xml:space="preserve">). </w:t>
      </w:r>
    </w:p>
    <w:p w14:paraId="6DA756E1" w14:textId="65980F34" w:rsidR="00C43500" w:rsidRDefault="00C43500" w:rsidP="009D7F63">
      <w:pPr>
        <w:autoSpaceDE w:val="0"/>
        <w:autoSpaceDN w:val="0"/>
        <w:adjustRightInd w:val="0"/>
        <w:spacing w:before="120" w:after="120" w:line="288" w:lineRule="auto"/>
        <w:jc w:val="both"/>
      </w:pPr>
      <w:r w:rsidRPr="00C340D9">
        <w:rPr>
          <w:b/>
          <w:i/>
          <w:color w:val="FF0000"/>
        </w:rPr>
        <w:t xml:space="preserve">Povinnosť prijímateľa: </w:t>
      </w:r>
      <w:r w:rsidRPr="001F7F84">
        <w:t xml:space="preserve">Ak prijímateľ zadá zákazku na nadobúdanie existujúcich stavieb alebo nájom existujúcich stavieb a iných nehnuteľností uchádzačovi, ktorý neponúkne najnižšiu cenu, musí svoje rozhodnutie o zadaní zákazky riadne odôvodniť s ohľadom na dodržanie pravidiel hospodárnosti. V rámci prieskumu trhu má ďalej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metodického pokynu CKO č. 12 k zadávaniu zákaziek nespadajúcich pod zákon o verejnom obstarávaní. Pre účely preukázania hospodárnosti výdavkov je možné využiť aj inštitút </w:t>
      </w:r>
      <w:r w:rsidRPr="001F7F84">
        <w:lastRenderedPageBreak/>
        <w:t>znaleckého posudku, ktorý však nenahrádza prieskum trhu, ale je iba doplňujúcim nástrojom pre účely zabezpečenia dodržania pravidiel hospodárnosti.</w:t>
      </w:r>
    </w:p>
    <w:p w14:paraId="7C990398" w14:textId="77777777" w:rsidR="00C43500" w:rsidRPr="001F7F84" w:rsidRDefault="00C43500"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t xml:space="preserve">Dôležité upozornenie: </w:t>
      </w:r>
      <w:r w:rsidRPr="001F7F84">
        <w:t>S ohľadom na zadávanie zákaziek na prenájom nehnuteľností je potrebné upozorniť na skutočnosť,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(ide o služby podľa prílohy č. 1 k ZVO „organizovanie seminárov“ alebo „služby na organizovanie podujatí“) a tento prípad nespadá pod prenájom nehnuteľností.</w:t>
      </w:r>
    </w:p>
    <w:p w14:paraId="0364D6FD" w14:textId="77777777" w:rsidR="00C43500" w:rsidRDefault="00C43500" w:rsidP="009D7F63">
      <w:pPr>
        <w:autoSpaceDE w:val="0"/>
        <w:autoSpaceDN w:val="0"/>
        <w:adjustRightInd w:val="0"/>
        <w:spacing w:before="120" w:after="120" w:line="288" w:lineRule="auto"/>
        <w:jc w:val="both"/>
        <w:rPr>
          <w:b/>
          <w:i/>
          <w:color w:val="FF0000"/>
        </w:rPr>
      </w:pPr>
    </w:p>
    <w:p w14:paraId="304559D4" w14:textId="77777777" w:rsidR="00914736" w:rsidRPr="001F7F84" w:rsidRDefault="00914736" w:rsidP="00914736">
      <w:pPr>
        <w:autoSpaceDE w:val="0"/>
        <w:autoSpaceDN w:val="0"/>
        <w:adjustRightInd w:val="0"/>
        <w:spacing w:before="120" w:after="120" w:line="288" w:lineRule="auto"/>
        <w:jc w:val="both"/>
      </w:pPr>
      <w:r w:rsidRPr="00914736">
        <w:rPr>
          <w:b/>
          <w:i/>
          <w:color w:val="FF0000"/>
        </w:rPr>
        <w:t xml:space="preserve">Povinnosť prijímateľa: </w:t>
      </w:r>
      <w:r w:rsidRPr="001F7F84">
        <w:t>V prípade zadávania zákazky podľa § 1 ods. 12 písm. d) alebo písm. q) ZVO je prijímateľ povinný vykonať prieskum trhu (deklaratórny prieskum), ktorým preukáže, že zákazka, ktorá bude zadaná priamo dodávateľovi v zmysle § 1 ods. 12 písm. d) alebo písm. q) ZVO je hospodárnejšia oproti výsledkom zisteným v rámci prieskumu trhu. V prípade, že výsledok prieskumu trhu nepreukáže túto hospodárnosť, je prijímateľ povinný postupovať pri zadávaní zákazky v zmysle pravidiel a postupov ZVO.</w:t>
      </w:r>
    </w:p>
    <w:p w14:paraId="7A1343EB" w14:textId="77777777" w:rsidR="00914736" w:rsidRDefault="00914736" w:rsidP="009D7F63">
      <w:pPr>
        <w:autoSpaceDE w:val="0"/>
        <w:autoSpaceDN w:val="0"/>
        <w:adjustRightInd w:val="0"/>
        <w:spacing w:before="120" w:after="120" w:line="288" w:lineRule="auto"/>
        <w:jc w:val="both"/>
        <w:rPr>
          <w:b/>
          <w:i/>
          <w:color w:val="FF0000"/>
        </w:rPr>
      </w:pPr>
    </w:p>
    <w:p w14:paraId="7A55D376" w14:textId="2F4A5986"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040847">
        <w:t xml:space="preserve">bezodkladne písomne </w:t>
      </w:r>
      <w:r w:rsidRPr="0073389C">
        <w:t>informuje o výsledku vyhodnotenia ponúk všetkých uchádzačov</w:t>
      </w:r>
      <w:r w:rsidR="00D642ED">
        <w:t xml:space="preserve"> (potenciálnych dodávateľov)</w:t>
      </w:r>
      <w:r w:rsidRPr="0073389C">
        <w:t xml:space="preserve">.  </w:t>
      </w:r>
    </w:p>
    <w:p w14:paraId="7A55D377" w14:textId="1B4C9A79"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vykonáva </w:t>
      </w:r>
      <w:r w:rsidR="005F5EA3">
        <w:t xml:space="preserve">finančnú </w:t>
      </w:r>
      <w:r w:rsidRPr="0073389C">
        <w:t>kontrolu týchto zákaziek pred podpisom zmluvy s úspešným uchádzačom</w:t>
      </w:r>
      <w:r w:rsidR="00D642ED">
        <w:t xml:space="preserve"> (dodávateľom)</w:t>
      </w:r>
      <w:r w:rsidRPr="0073389C">
        <w:t xml:space="preserve"> a po podpise zmluvy s úspešným uchádzačom. </w:t>
      </w:r>
    </w:p>
    <w:p w14:paraId="7A55D378" w14:textId="1BC7B0D9"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predloží na kontrolu zákazky po vykonaní prieskumu trhu, v ktorých ponuka úspešného uchádzača je rovná alebo vyššia ako </w:t>
      </w:r>
      <w:r w:rsidR="004A5C0C">
        <w:t>1</w:t>
      </w:r>
      <w:r w:rsidRPr="0073389C">
        <w:t xml:space="preserve">5 000 EUR bez DPH. Zákazky s touto hodnotou sa predkladajú na </w:t>
      </w:r>
      <w:r w:rsidR="005F5EA3">
        <w:t>finančnú</w:t>
      </w:r>
      <w:r w:rsidRPr="0073389C">
        <w:t xml:space="preserve"> kontrolu </w:t>
      </w:r>
      <w:r w:rsidR="00D642ED">
        <w:t xml:space="preserve">VO </w:t>
      </w:r>
      <w:r w:rsidRPr="0073389C">
        <w:rPr>
          <w:b/>
        </w:rPr>
        <w:t>pred podpisom zmluvy</w:t>
      </w:r>
      <w:r w:rsidRPr="0073389C">
        <w:t xml:space="preserve"> s úspešným uchádzačom</w:t>
      </w:r>
      <w:r w:rsidR="00D642ED">
        <w:t xml:space="preserve"> </w:t>
      </w:r>
      <w:r w:rsidR="00D642ED" w:rsidRPr="00D642ED">
        <w:t>analogicky k druhej ex-ante kontrole a</w:t>
      </w:r>
      <w:r w:rsidR="004A5C0C">
        <w:t xml:space="preserve"> následne </w:t>
      </w:r>
      <w:r w:rsidR="00D642ED" w:rsidRPr="00D642ED">
        <w:rPr>
          <w:b/>
        </w:rPr>
        <w:t>po podpise zmluvy</w:t>
      </w:r>
      <w:r w:rsidR="00D642ED" w:rsidRPr="00D642ED">
        <w:t xml:space="preserve"> analogicky k následnej ex-post kontrole. Ak ponuka úspešného uchádzača je nižšia ako </w:t>
      </w:r>
      <w:r w:rsidR="004A5C0C">
        <w:t>1</w:t>
      </w:r>
      <w:r w:rsidR="00D642ED" w:rsidRPr="00D642ED">
        <w:t>5 000 EUR bez DPH, prijímateľ takúto zákazku predkladá na kontrolu VO až po podpise zmluvy s úspešným uchádzačom analogicky k postupu pri štandardnej ex-post kontrole</w:t>
      </w:r>
      <w:r w:rsidRPr="0073389C">
        <w:t xml:space="preserve">. </w:t>
      </w:r>
    </w:p>
    <w:p w14:paraId="7A55D379" w14:textId="076D9DF6" w:rsidR="009D7F63" w:rsidRPr="0073389C" w:rsidRDefault="009D7F63" w:rsidP="009D7F63">
      <w:pPr>
        <w:autoSpaceDE w:val="0"/>
        <w:autoSpaceDN w:val="0"/>
        <w:adjustRightInd w:val="0"/>
        <w:spacing w:before="120" w:after="120" w:line="288" w:lineRule="auto"/>
        <w:jc w:val="both"/>
      </w:pPr>
      <w:r w:rsidRPr="0073389C">
        <w:t xml:space="preserve">Rozsah predkladanej dokumentácie na </w:t>
      </w:r>
      <w:r w:rsidR="005F5EA3">
        <w:t>finančnú</w:t>
      </w:r>
      <w:r w:rsidRPr="0073389C">
        <w:t xml:space="preserve"> kontrolu</w:t>
      </w:r>
      <w:r w:rsidR="00D642ED">
        <w:t xml:space="preserve"> VO</w:t>
      </w:r>
      <w:r w:rsidRPr="0073389C">
        <w:t xml:space="preserve"> pred podpisom zmluvy:</w:t>
      </w:r>
    </w:p>
    <w:p w14:paraId="7A55D37A"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14:paraId="7A55D37B"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výzva na predkladanie ponúk, vrátane potvrdenia o doručení dodávateľom,</w:t>
      </w:r>
    </w:p>
    <w:p w14:paraId="7A55D37C" w14:textId="6CD0D4A1"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274E05">
        <w:t>,</w:t>
      </w:r>
    </w:p>
    <w:p w14:paraId="7A55D37D"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zápisnica z vyhodnotenia ponúk,</w:t>
      </w:r>
    </w:p>
    <w:p w14:paraId="7A55D37E"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návrh zmluvy s úspešným uchádzačom,</w:t>
      </w:r>
    </w:p>
    <w:p w14:paraId="7A55D37F"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p>
    <w:p w14:paraId="7A55D380" w14:textId="1351980C" w:rsidR="009D7F63" w:rsidRPr="0073389C" w:rsidRDefault="009D7F63" w:rsidP="009D7F63">
      <w:pPr>
        <w:autoSpaceDE w:val="0"/>
        <w:autoSpaceDN w:val="0"/>
        <w:adjustRightInd w:val="0"/>
        <w:spacing w:before="120" w:after="120" w:line="288" w:lineRule="auto"/>
      </w:pPr>
      <w:r w:rsidRPr="0073389C">
        <w:t xml:space="preserve">Rozsah predkladanej dokumentácie na </w:t>
      </w:r>
      <w:r w:rsidR="005F5EA3">
        <w:t xml:space="preserve">finančnú </w:t>
      </w:r>
      <w:r w:rsidRPr="0073389C">
        <w:t>kontrolu</w:t>
      </w:r>
      <w:r w:rsidR="00D642ED">
        <w:t xml:space="preserve"> VO</w:t>
      </w:r>
      <w:r w:rsidRPr="0073389C">
        <w:t xml:space="preserve"> po podpise zmluvy:</w:t>
      </w:r>
    </w:p>
    <w:p w14:paraId="7A55D381" w14:textId="77777777"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Zmluva  uzavretá medzi prijímateľom a úspešným uchádzačom,</w:t>
      </w:r>
    </w:p>
    <w:p w14:paraId="7A55D382" w14:textId="4F14BD10"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xml:space="preserve">, resp. na webovom sídle prijímateľa (uvedené zdokladuje napr. predložením „print screenu“), </w:t>
      </w:r>
    </w:p>
    <w:p w14:paraId="7A55D383" w14:textId="77777777"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ďalšie relevantné doklady.</w:t>
      </w:r>
    </w:p>
    <w:p w14:paraId="4EE75C3C" w14:textId="77777777" w:rsidR="00E56F7C" w:rsidRDefault="00E56F7C" w:rsidP="009D7F63">
      <w:pPr>
        <w:autoSpaceDE w:val="0"/>
        <w:autoSpaceDN w:val="0"/>
        <w:adjustRightInd w:val="0"/>
        <w:spacing w:before="120" w:after="120" w:line="288" w:lineRule="auto"/>
        <w:jc w:val="both"/>
        <w:rPr>
          <w:b/>
          <w:i/>
        </w:rPr>
      </w:pPr>
    </w:p>
    <w:p w14:paraId="2DBFB6DF" w14:textId="4E25AD1F" w:rsidR="00E56F7C" w:rsidRPr="00E56F7C" w:rsidRDefault="00E56F7C"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E56F7C">
        <w:rPr>
          <w:b/>
          <w:i/>
        </w:rPr>
        <w:t xml:space="preserve">Dôležité upozornenie: </w:t>
      </w:r>
      <w:r w:rsidRPr="00E56F7C">
        <w:t>V prípade uskutočnenia osobného prieskumu trhu u dodávateľa je prijímateľ povinný tento prieskum hodnoverne zdokumentov</w:t>
      </w:r>
      <w:r w:rsidRPr="00C047D6">
        <w:t xml:space="preserve">ať, napr. vyhotovením fotografií, ktoré preukážu cenu </w:t>
      </w:r>
      <w:r w:rsidRPr="00C047D6">
        <w:lastRenderedPageBreak/>
        <w:t xml:space="preserve">predmetu zákazky v čase uskutočňovania prieskumu, zápis z rokovania potvrdenými oboma stranami. </w:t>
      </w:r>
      <w:r>
        <w:t>Poskytovateľ</w:t>
      </w:r>
      <w:r w:rsidRPr="00E56F7C">
        <w:t xml:space="preserve"> upozorňuje prijímateľa, že osobný prieskum trhu je možné vykonať len na spotrebný tovar.</w:t>
      </w:r>
    </w:p>
    <w:p w14:paraId="3B192684" w14:textId="77777777" w:rsidR="00E56F7C" w:rsidRDefault="00E56F7C" w:rsidP="009D7F63">
      <w:pPr>
        <w:autoSpaceDE w:val="0"/>
        <w:autoSpaceDN w:val="0"/>
        <w:adjustRightInd w:val="0"/>
        <w:spacing w:before="120" w:after="120" w:line="288" w:lineRule="auto"/>
        <w:jc w:val="both"/>
      </w:pPr>
    </w:p>
    <w:p w14:paraId="1ED762D3" w14:textId="77777777" w:rsidR="004A5C0C" w:rsidRDefault="004A5C0C" w:rsidP="009D7F63">
      <w:pPr>
        <w:autoSpaceDE w:val="0"/>
        <w:autoSpaceDN w:val="0"/>
        <w:adjustRightInd w:val="0"/>
        <w:spacing w:before="120" w:after="120" w:line="288" w:lineRule="auto"/>
        <w:jc w:val="both"/>
      </w:pPr>
      <w:r w:rsidRPr="004A5C0C">
        <w:t>Pravidlá uvedené v tejto časti sa nevzťahujú na uzatváranie pracovných zmlúv, dohôd o prácach vykonávaných mimo pracovného pomeru alebo obdobného pracovného vzťahu v zmysle § 1 ods. 2 písm. e) ZVO. Poskytovateľ  definuje pravidlá, ktoré zabezpečia súlad so zásadami hospodárnosti, efektívnosti, účelnosti a účinnosti, vrátane zásady riadneho finančného hospodárenia podľa čl. 30 nariadenia 966/2012 v riadiacej dokumentácii ku konkrétnej výzve/vyzvaniu v Príručke k oprávnenosti výdavkov, v ktorej sú stanovené finančné a percentuálne limity oprávnených výdavkov.</w:t>
      </w:r>
    </w:p>
    <w:p w14:paraId="7A55D385" w14:textId="5888B6E1" w:rsidR="009D7F63" w:rsidRDefault="009D7F63" w:rsidP="009D7F63">
      <w:pPr>
        <w:autoSpaceDE w:val="0"/>
        <w:autoSpaceDN w:val="0"/>
        <w:adjustRightInd w:val="0"/>
        <w:spacing w:before="120" w:after="120" w:line="288" w:lineRule="auto"/>
        <w:jc w:val="both"/>
      </w:pPr>
    </w:p>
    <w:p w14:paraId="0EB3F94C" w14:textId="77777777" w:rsidR="005F5EA3" w:rsidRPr="0073389C" w:rsidRDefault="005F5EA3" w:rsidP="009D7F63">
      <w:pPr>
        <w:autoSpaceDE w:val="0"/>
        <w:autoSpaceDN w:val="0"/>
        <w:adjustRightInd w:val="0"/>
        <w:spacing w:before="120" w:after="120" w:line="288" w:lineRule="auto"/>
        <w:jc w:val="both"/>
      </w:pPr>
    </w:p>
    <w:p w14:paraId="7A55D386" w14:textId="77777777"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zadávaných vnútorným obstarávaním</w:t>
      </w:r>
    </w:p>
    <w:p w14:paraId="7A55D387" w14:textId="20A4BF52" w:rsidR="009D7F63" w:rsidRPr="0073389C" w:rsidRDefault="00312317" w:rsidP="009D7F63">
      <w:pPr>
        <w:autoSpaceDE w:val="0"/>
        <w:autoSpaceDN w:val="0"/>
        <w:adjustRightInd w:val="0"/>
        <w:spacing w:before="120" w:after="120" w:line="288" w:lineRule="auto"/>
        <w:jc w:val="both"/>
      </w:pPr>
      <w:r w:rsidRPr="00312317">
        <w:t xml:space="preserve">Pravidlá upravujúce možnosť zadania zákazky vnútorným </w:t>
      </w:r>
      <w:r w:rsidR="009D7F63" w:rsidRPr="0073389C">
        <w:t>obstarávan</w:t>
      </w:r>
      <w:r>
        <w:t>ím</w:t>
      </w:r>
      <w:r w:rsidR="009D7F63" w:rsidRPr="0073389C">
        <w:t xml:space="preserve"> (</w:t>
      </w:r>
      <w:r>
        <w:t xml:space="preserve">tzv. </w:t>
      </w:r>
      <w:r w:rsidR="009D7F63" w:rsidRPr="0073389C">
        <w:t xml:space="preserve">„in-house </w:t>
      </w:r>
      <w:r>
        <w:t>zákazky</w:t>
      </w:r>
      <w:r w:rsidR="009D7F63" w:rsidRPr="0073389C">
        <w:t xml:space="preserve">“) </w:t>
      </w:r>
      <w:r w:rsidRPr="00312317">
        <w:t xml:space="preserve">sú upravené v § 1 ods. 4 resp. v § 1 ods. </w:t>
      </w:r>
      <w:r w:rsidR="00BE69D2">
        <w:t>11</w:t>
      </w:r>
      <w:r w:rsidRPr="00312317">
        <w:t xml:space="preserve"> a v MP CKO č. 12 k zadávaniu zákaziek nespadajúcich pod zákon o verejnom obstarávaní.</w:t>
      </w:r>
    </w:p>
    <w:p w14:paraId="7A55D388" w14:textId="3F06E155" w:rsidR="009D7F63" w:rsidRPr="0073389C" w:rsidRDefault="009D7F63" w:rsidP="009D7F63">
      <w:pPr>
        <w:autoSpaceDE w:val="0"/>
        <w:autoSpaceDN w:val="0"/>
        <w:adjustRightInd w:val="0"/>
        <w:spacing w:before="120" w:after="120" w:line="288" w:lineRule="auto"/>
        <w:jc w:val="both"/>
      </w:pPr>
      <w:r w:rsidRPr="0073389C">
        <w:t xml:space="preserve">Pokiaľ verejný obstarávateľ </w:t>
      </w:r>
      <w:r w:rsidR="00312317">
        <w:t>zadá</w:t>
      </w:r>
      <w:r w:rsidR="00A62A29" w:rsidRPr="0073389C">
        <w:t xml:space="preserve"> </w:t>
      </w:r>
      <w:r w:rsidRPr="0073389C">
        <w:t>zákazk</w:t>
      </w:r>
      <w:r w:rsidR="00312317">
        <w:t>u</w:t>
      </w:r>
      <w:r w:rsidRPr="0073389C">
        <w:t xml:space="preserve"> s peňažným plnením (za odplatu) </w:t>
      </w:r>
      <w:r w:rsidR="00312317" w:rsidRPr="00312317">
        <w:t>právnickej osobe v súlade s §</w:t>
      </w:r>
      <w:r w:rsidR="00BE69D2">
        <w:t xml:space="preserve"> </w:t>
      </w:r>
      <w:r w:rsidR="00312317" w:rsidRPr="00312317">
        <w:t xml:space="preserve">1 ods. 4  ZVO </w:t>
      </w:r>
      <w:r w:rsidRPr="0073389C">
        <w:t xml:space="preserve">je pre posúdenie možnosti neaplikovania ZVO potrebné </w:t>
      </w:r>
      <w:r w:rsidRPr="001F7F84">
        <w:rPr>
          <w:b/>
        </w:rPr>
        <w:t>kumulatívne</w:t>
      </w:r>
      <w:r w:rsidRPr="0073389C">
        <w:t xml:space="preserve"> splniť nasledovné podmienky:</w:t>
      </w:r>
    </w:p>
    <w:p w14:paraId="7A55D389" w14:textId="32B805F7"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verejný obstarávateľ vykonáva nad právnickou osobou kontrolu obdobnú kontrole, akú vykonáva nad vlastnými organizačnými zložkami</w:t>
      </w:r>
      <w:r w:rsidR="009D7F63" w:rsidRPr="0073389C">
        <w:t>,</w:t>
      </w:r>
    </w:p>
    <w:p w14:paraId="7A55D38A" w14:textId="387C0F48"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viac ako 80% činností kontrolovanej právnickej osoby sa vykonáva pri plnení úloh, ktorými ju poveril kontrolujúci verejný obstarávateľ alebo iné právnické osoby kontrolované týmto verejným obstarávateľom</w:t>
      </w:r>
      <w:r w:rsidR="009D7F63" w:rsidRPr="0073389C">
        <w:t>,</w:t>
      </w:r>
    </w:p>
    <w:p w14:paraId="7A55D38B" w14:textId="0393E2FA"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 kontrolovanej právnickej osobe nie je žiadna priama účasť súkromného kapitálu</w:t>
      </w:r>
      <w:r>
        <w:t>.</w:t>
      </w:r>
    </w:p>
    <w:p w14:paraId="4E7AF769" w14:textId="77777777" w:rsidR="00312317" w:rsidRPr="001F7F84" w:rsidRDefault="00312317" w:rsidP="00312317">
      <w:pPr>
        <w:autoSpaceDE w:val="0"/>
        <w:autoSpaceDN w:val="0"/>
        <w:adjustRightInd w:val="0"/>
        <w:spacing w:before="120" w:after="120" w:line="288" w:lineRule="auto"/>
        <w:jc w:val="both"/>
        <w:rPr>
          <w:rFonts w:cs="Arial"/>
          <w:szCs w:val="19"/>
        </w:rPr>
      </w:pPr>
      <w:r w:rsidRPr="001F7F84">
        <w:rPr>
          <w:rFonts w:cs="Arial"/>
          <w:szCs w:val="19"/>
        </w:rPr>
        <w:t xml:space="preserve">Pokiaľ verejný obstarávateľ zadá zákazku s peňažným plnením (za odplatu) právnickej osobe v súlade s § 1 ods. 8  ZVO je pre posúdenie možnosti neaplikovania ZVO potrebné </w:t>
      </w:r>
      <w:r w:rsidRPr="001F7F84">
        <w:rPr>
          <w:rFonts w:cs="Arial"/>
          <w:b/>
          <w:szCs w:val="19"/>
        </w:rPr>
        <w:t>kumulatívne</w:t>
      </w:r>
      <w:r w:rsidRPr="001F7F84">
        <w:rPr>
          <w:rFonts w:cs="Arial"/>
          <w:szCs w:val="19"/>
        </w:rPr>
        <w:t xml:space="preserve"> splniť nasledovné podmienky:</w:t>
      </w:r>
    </w:p>
    <w:p w14:paraId="5E72460B" w14:textId="77777777" w:rsidR="00312317" w:rsidRPr="001F7F84" w:rsidRDefault="00312317" w:rsidP="00151D4D">
      <w:pPr>
        <w:pStyle w:val="Odsekzoznamu"/>
        <w:numPr>
          <w:ilvl w:val="0"/>
          <w:numId w:val="105"/>
        </w:numPr>
        <w:autoSpaceDE w:val="0"/>
        <w:autoSpaceDN w:val="0"/>
        <w:adjustRightInd w:val="0"/>
        <w:spacing w:before="120" w:after="120" w:line="288" w:lineRule="auto"/>
        <w:ind w:left="567"/>
        <w:contextualSpacing w:val="0"/>
        <w:jc w:val="both"/>
        <w:rPr>
          <w:rFonts w:cs="Arial"/>
          <w:szCs w:val="19"/>
        </w:rPr>
      </w:pPr>
      <w:r w:rsidRPr="001F7F84">
        <w:rPr>
          <w:rFonts w:cs="Arial"/>
          <w:szCs w:val="19"/>
        </w:rPr>
        <w:t xml:space="preserve">verejný obstarávateľ vykonáva spoločne s inými verejnými obstarávateľmi kontrolu nad touto právnickou osobou, ktorá je obdobná kontrole, akú vykonávajú nad vlastnými organizačnými zložkami,  </w:t>
      </w:r>
    </w:p>
    <w:p w14:paraId="00CC456C" w14:textId="77777777" w:rsidR="00312317" w:rsidRPr="00312317" w:rsidRDefault="00312317" w:rsidP="00151D4D">
      <w:pPr>
        <w:pStyle w:val="Odsekzoznamu"/>
        <w:numPr>
          <w:ilvl w:val="0"/>
          <w:numId w:val="105"/>
        </w:numPr>
        <w:autoSpaceDE w:val="0"/>
        <w:autoSpaceDN w:val="0"/>
        <w:adjustRightInd w:val="0"/>
        <w:spacing w:before="120" w:after="120" w:line="288" w:lineRule="auto"/>
        <w:ind w:left="567"/>
        <w:contextualSpacing w:val="0"/>
        <w:jc w:val="both"/>
      </w:pPr>
      <w:r w:rsidRPr="001F7F84">
        <w:rPr>
          <w:rFonts w:cs="Arial"/>
          <w:szCs w:val="19"/>
        </w:rPr>
        <w:t>viac ako 80% činností danej právnickej osoby sa vykonáva pri plnení úloh, ktorými ju poverili kontrolujúci verejní obstarávatelia alebo iné právnické osoby kontrolované tými istými verejnými obstarávateľmi a</w:t>
      </w:r>
    </w:p>
    <w:p w14:paraId="4389F38C" w14:textId="378FE074" w:rsidR="00312317" w:rsidRDefault="00312317" w:rsidP="00151D4D">
      <w:pPr>
        <w:pStyle w:val="Odsekzoznamu"/>
        <w:numPr>
          <w:ilvl w:val="0"/>
          <w:numId w:val="105"/>
        </w:numPr>
        <w:autoSpaceDE w:val="0"/>
        <w:autoSpaceDN w:val="0"/>
        <w:adjustRightInd w:val="0"/>
        <w:spacing w:before="120" w:after="120" w:line="288" w:lineRule="auto"/>
        <w:ind w:left="567"/>
        <w:contextualSpacing w:val="0"/>
        <w:jc w:val="both"/>
      </w:pPr>
      <w:r w:rsidRPr="001F7F84">
        <w:rPr>
          <w:rFonts w:cs="Arial"/>
          <w:szCs w:val="19"/>
        </w:rPr>
        <w:t>v kontrolovanej právnickej osobe nie je žiadna priama účasť súkromného kapitálu.</w:t>
      </w:r>
    </w:p>
    <w:p w14:paraId="7A55D38D" w14:textId="3CD34855" w:rsidR="009D7F63" w:rsidRPr="0073389C" w:rsidRDefault="009D7F63" w:rsidP="009D7F63">
      <w:pPr>
        <w:autoSpaceDE w:val="0"/>
        <w:autoSpaceDN w:val="0"/>
        <w:adjustRightInd w:val="0"/>
        <w:spacing w:before="120" w:after="120" w:line="288" w:lineRule="auto"/>
        <w:jc w:val="both"/>
      </w:pPr>
      <w:r w:rsidRPr="0073389C">
        <w:t>Splnenie uvedených podmienok je potrebné posudzovať podľa pokynov a pravidiel, stanovených v</w:t>
      </w:r>
      <w:r w:rsidR="00BE69D2">
        <w:t xml:space="preserve"> §1 ods. 4 až 11 ZVO a v</w:t>
      </w:r>
      <w:r w:rsidRPr="0073389C">
        <w:t> metodickom pokyne CKO č. 12</w:t>
      </w:r>
      <w:r w:rsidR="00A62A29">
        <w:t xml:space="preserve"> </w:t>
      </w:r>
      <w:r w:rsidR="00A62A29" w:rsidRPr="00A62A29">
        <w:t>k zadávaniu zákaziek nespadajúcich pod zákon o verejnom obstarávaní</w:t>
      </w:r>
      <w:r w:rsidRPr="0073389C">
        <w:t xml:space="preserve">. </w:t>
      </w:r>
    </w:p>
    <w:p w14:paraId="7A55D38E" w14:textId="6A176D0C"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w:t>
      </w:r>
      <w:r w:rsidR="00312317">
        <w:t xml:space="preserve">neexistencie priamej účasti súkromného kapitálu v kontrolovanej osobe </w:t>
      </w:r>
      <w:r w:rsidR="00A62A29">
        <w:t xml:space="preserve"> </w:t>
      </w:r>
      <w:r w:rsidRPr="0073389C">
        <w:t>podľa kapitoly 4.1.</w:t>
      </w:r>
      <w:r w:rsidR="00312317">
        <w:t>3</w:t>
      </w:r>
      <w:r w:rsidR="00312317" w:rsidRPr="0073389C">
        <w:t xml:space="preserve"> </w:t>
      </w:r>
      <w:r w:rsidRPr="0073389C">
        <w:t xml:space="preserve">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14:paraId="7A55D38F" w14:textId="1BB8CD67" w:rsidR="009D7F63" w:rsidRPr="0073389C" w:rsidRDefault="009D7F63"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14:paraId="7A55D390" w14:textId="77777777" w:rsidR="009D7F63" w:rsidRPr="0073389C" w:rsidRDefault="009D7F63"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rsidRPr="0073389C">
        <w:lastRenderedPageBreak/>
        <w:t>v rámci každej monitorovacej správy v rámci realizácie projektu a ŽOP predloží prijímateľ čestné vyhlásenie o tom, že nenastala skutočnosť podľa bodu a),</w:t>
      </w:r>
    </w:p>
    <w:p w14:paraId="7A55D391" w14:textId="14D677F5" w:rsidR="009D7F63" w:rsidRDefault="001874BF"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w:t>
      </w:r>
      <w:r w:rsidR="005F5EA3">
        <w:t xml:space="preserve">finančnej </w:t>
      </w:r>
      <w:r w:rsidR="009D7F63" w:rsidRPr="0073389C">
        <w:t xml:space="preserve">kontroly od prijímateľa preukázanie splnenia tejto skutočnosti počas celého obdobia plnenia predmetu zmluvy, ktorá je výsledkom zadania zákazky vo vzťahu k realizácii projektu. </w:t>
      </w:r>
    </w:p>
    <w:p w14:paraId="3D1EE8FA" w14:textId="77777777" w:rsidR="005F5EA3" w:rsidRPr="0073389C" w:rsidRDefault="005F5EA3" w:rsidP="005F5EA3">
      <w:pPr>
        <w:pStyle w:val="Odsekzoznamu"/>
        <w:tabs>
          <w:tab w:val="left" w:pos="284"/>
        </w:tabs>
        <w:autoSpaceDE w:val="0"/>
        <w:autoSpaceDN w:val="0"/>
        <w:adjustRightInd w:val="0"/>
        <w:spacing w:before="120" w:after="120" w:line="288" w:lineRule="auto"/>
        <w:ind w:left="567"/>
        <w:contextualSpacing w:val="0"/>
        <w:jc w:val="both"/>
      </w:pPr>
    </w:p>
    <w:p w14:paraId="7A55D392" w14:textId="77777777"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na základe horizontálnej spolupráce</w:t>
      </w:r>
    </w:p>
    <w:p w14:paraId="7A55D393" w14:textId="77777777" w:rsidR="009D7F63" w:rsidRPr="0073389C" w:rsidRDefault="009D7F63" w:rsidP="009D7F63">
      <w:pPr>
        <w:autoSpaceDE w:val="0"/>
        <w:autoSpaceDN w:val="0"/>
        <w:adjustRightInd w:val="0"/>
        <w:spacing w:before="120" w:after="120" w:line="288" w:lineRule="auto"/>
        <w:jc w:val="both"/>
      </w:pPr>
      <w:r w:rsidRPr="0073389C">
        <w:t>V rámci tohto typu spolupráce medzi verejnými obstarávateľmi je pre neaplikovanie postupov a pravidiel ZVO pri uzavretí vzájomnej zmluvy potrebné kumulatívne splniť tieto podmienky:</w:t>
      </w:r>
    </w:p>
    <w:p w14:paraId="7A55D394"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14:paraId="7A55D395"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vykonávanie takejto spolupráce sa riadi výlučne aspektmi týkajúcimi sa verejného záujmu,</w:t>
      </w:r>
    </w:p>
    <w:p w14:paraId="7A55D396"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14:paraId="7A55D397" w14:textId="22AA1A26" w:rsidR="005F5EA3" w:rsidRDefault="009D7F63" w:rsidP="009D7F63">
      <w:pPr>
        <w:autoSpaceDE w:val="0"/>
        <w:autoSpaceDN w:val="0"/>
        <w:adjustRightInd w:val="0"/>
        <w:spacing w:before="120" w:after="120" w:line="288" w:lineRule="auto"/>
        <w:jc w:val="both"/>
      </w:pPr>
      <w:r w:rsidRPr="0073389C">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14:paraId="174438CD" w14:textId="77777777" w:rsidR="005F5EA3" w:rsidRPr="0073389C" w:rsidRDefault="005F5EA3" w:rsidP="009D7F63">
      <w:pPr>
        <w:autoSpaceDE w:val="0"/>
        <w:autoSpaceDN w:val="0"/>
        <w:adjustRightInd w:val="0"/>
        <w:spacing w:before="120" w:after="120" w:line="288" w:lineRule="auto"/>
        <w:jc w:val="both"/>
      </w:pPr>
    </w:p>
    <w:p w14:paraId="7A55D398" w14:textId="02C49F31"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 xml:space="preserve">Pravidlá pre predkladanie dokumentácie a postup poskytovateľa pri výkone </w:t>
      </w:r>
      <w:r w:rsidR="005F5EA3">
        <w:rPr>
          <w:b/>
        </w:rPr>
        <w:t xml:space="preserve">finančnej </w:t>
      </w:r>
      <w:r w:rsidRPr="0073389C">
        <w:rPr>
          <w:b/>
        </w:rPr>
        <w:t>kontroly „in-house“ zákaziek a horizontálnych zákaziek</w:t>
      </w:r>
    </w:p>
    <w:p w14:paraId="7A55D399" w14:textId="0FDCC1DD" w:rsidR="009D7F63" w:rsidRPr="0073389C" w:rsidRDefault="009D7F63" w:rsidP="009D7F63">
      <w:pPr>
        <w:autoSpaceDE w:val="0"/>
        <w:autoSpaceDN w:val="0"/>
        <w:adjustRightInd w:val="0"/>
        <w:spacing w:before="120" w:after="120" w:line="288" w:lineRule="auto"/>
        <w:jc w:val="both"/>
        <w:rPr>
          <w:rFonts w:eastAsiaTheme="minorHAnsi"/>
        </w:rPr>
      </w:pPr>
      <w:r w:rsidRPr="0073389C">
        <w:rPr>
          <w:b/>
          <w:i/>
          <w:color w:val="FF0000"/>
        </w:rPr>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na </w:t>
      </w:r>
      <w:r w:rsidR="005F5EA3">
        <w:t xml:space="preserve">finančnú </w:t>
      </w:r>
      <w:r w:rsidR="00367E6F" w:rsidRPr="00367E6F">
        <w:t xml:space="preserve">kontrolu VO zákazky po vykonaní prieskumu trhu, v ktorých ponuka úspešného uchádzača je rovná alebo vyššia ako </w:t>
      </w:r>
      <w:r w:rsidR="004A5C0C">
        <w:t>1</w:t>
      </w:r>
      <w:r w:rsidR="00367E6F" w:rsidRPr="00367E6F">
        <w:t xml:space="preserve">5 000 EUR bez DPH. Zákazky s touto hodnotou sa predkladajú na </w:t>
      </w:r>
      <w:r w:rsidR="005F5EA3">
        <w:t>finančnú</w:t>
      </w:r>
      <w:r w:rsidR="00367E6F" w:rsidRPr="00367E6F">
        <w:t xml:space="preserve"> kontrolu </w:t>
      </w:r>
      <w:r w:rsidR="00367E6F" w:rsidRPr="00367E6F">
        <w:rPr>
          <w:b/>
        </w:rPr>
        <w:t>pred podpisom zmluvy</w:t>
      </w:r>
      <w:r w:rsidR="00367E6F" w:rsidRPr="00367E6F">
        <w:t xml:space="preserve"> s úspešným uchádzačom analogicky k druhej ex-ante kontrole a</w:t>
      </w:r>
      <w:r w:rsidR="004A5C0C">
        <w:t xml:space="preserve"> následne </w:t>
      </w:r>
      <w:r w:rsidR="00367E6F" w:rsidRPr="00367E6F">
        <w:rPr>
          <w:b/>
        </w:rPr>
        <w:t>po podpise zmluvy</w:t>
      </w:r>
      <w:r w:rsidR="00367E6F" w:rsidRPr="00367E6F">
        <w:t xml:space="preserve"> analogicky k následnej ex-post kontrole. Ak ponuka úspešného uchádzača je nižšia ako </w:t>
      </w:r>
      <w:r w:rsidR="004A5C0C">
        <w:t>1</w:t>
      </w:r>
      <w:r w:rsidR="00367E6F" w:rsidRPr="00367E6F">
        <w:t xml:space="preserve">5 000 EUR bez DPH, prijímateľ takúto zákazku predkladá na </w:t>
      </w:r>
      <w:r w:rsidR="005F5EA3">
        <w:t>finančnú</w:t>
      </w:r>
      <w:r w:rsidR="00367E6F" w:rsidRPr="00367E6F">
        <w:t xml:space="preserve"> kontrolu VO až po podpise zmluvy s úspešným uchádzačom analogicky k postupu pri štandardnej ex-post kontrole.</w:t>
      </w:r>
      <w:r w:rsidRPr="0073389C">
        <w:t xml:space="preserve">  </w:t>
      </w:r>
      <w:r w:rsidR="00F877F0" w:rsidRPr="0073389C">
        <w:t xml:space="preserve">Prijímateľ predloží dokumentáciu na  </w:t>
      </w:r>
      <w:r w:rsidR="005F5EA3">
        <w:t xml:space="preserve">finančnú </w:t>
      </w:r>
      <w:r w:rsidR="00F877F0" w:rsidRPr="0073389C">
        <w:t xml:space="preserve">kontrolu obstarávania </w:t>
      </w:r>
      <w:r w:rsidR="00F877F0" w:rsidRPr="0073389C">
        <w:rPr>
          <w:rFonts w:eastAsiaTheme="minorHAnsi"/>
        </w:rPr>
        <w:t>najneskôr do 30 dní odo dňa podpisu zmluvy oboma zmluvnými stranami.</w:t>
      </w:r>
    </w:p>
    <w:p w14:paraId="7A55D39A" w14:textId="77777777"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14:paraId="7A55D39B" w14:textId="77777777"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zdôvodnenie zadávania zákazky formou in-house zákazky alebo horizontálnej zákazky,</w:t>
      </w:r>
    </w:p>
    <w:p w14:paraId="7A55D39C" w14:textId="346E16A8"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návrh zmluvy (v prípade ex-ante kontroly) alebo 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14:paraId="7A55D39D" w14:textId="1FBF4785"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w:t>
      </w:r>
      <w:r w:rsidR="00312317">
        <w:t>neexistenciu priamej účasti súkromného kapitálu</w:t>
      </w:r>
      <w:r w:rsidRPr="0073389C">
        <w:t xml:space="preserve"> podľa MP CKO č. 12 </w:t>
      </w:r>
      <w:r w:rsidR="00367E6F" w:rsidRPr="00367E6F">
        <w:t>k zadávaniu zákaziek nespadajúcich pod zákon o verejnom obstarávaní</w:t>
      </w:r>
      <w:r w:rsidRPr="0073389C">
        <w:t xml:space="preserve"> – napr.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 </w:t>
      </w:r>
    </w:p>
    <w:p w14:paraId="7A55D39E" w14:textId="6BBF82D4"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MP CKO č. 12 </w:t>
      </w:r>
      <w:r w:rsidR="00367E6F" w:rsidRPr="00367E6F">
        <w:t xml:space="preserve">k zadávaniu zákaziek nespadajúcich pod zákon o verejnom obstarávaní </w:t>
      </w:r>
      <w:r w:rsidRPr="0073389C">
        <w:t xml:space="preserve">– napr. zriaďovacia listina vrátane všetkých relevantných dodatkov, výpis z OR SR nie starší ako 3 mesiace ku dňu predloženia dokumentácie, výpis z centrálneho depozitára cenných papierov, </w:t>
      </w:r>
    </w:p>
    <w:p w14:paraId="7A55D39F" w14:textId="1C72DECE"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splnenia podmienky vykonávania základnej činnosti pre verejného obstarávateľa podľa MP CKO č. 12 </w:t>
      </w:r>
      <w:r w:rsidR="00367E6F" w:rsidRPr="00367E6F">
        <w:t xml:space="preserve">k zadávaniu zákaziek nespadajúcich pod zákon o verejnom obstarávaní </w:t>
      </w:r>
      <w:r w:rsidRPr="0073389C">
        <w:t xml:space="preserve">- napr. výročné správy, auditné správy, účtovná závierka, analytická evidencia v </w:t>
      </w:r>
      <w:r w:rsidRPr="0073389C">
        <w:lastRenderedPageBreak/>
        <w:t>účtovníctve a pod. za posledné tri ukončené účtovné obdobia, alebo podnikateľský plán v prípade, že tieto doklady nie sú z dôvodu momentu vzniku subjektu dostupné,</w:t>
      </w:r>
    </w:p>
    <w:p w14:paraId="7A55D3A0" w14:textId="54FDEB43"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MP CKO č. 12 </w:t>
      </w:r>
      <w:r w:rsidR="00367E6F" w:rsidRPr="00367E6F">
        <w:t xml:space="preserve">k zadávaniu zákaziek nespadajúcich pod zákon o verejnom obstarávaní </w:t>
      </w:r>
      <w:r w:rsidRPr="0073389C">
        <w:t xml:space="preserve">(príloha č. </w:t>
      </w:r>
      <w:r w:rsidR="001A6E82" w:rsidRPr="0073389C">
        <w:t>3</w:t>
      </w:r>
      <w:r w:rsidR="001A6E82">
        <w:t>0</w:t>
      </w:r>
      <w:r w:rsidRPr="0073389C">
        <w:t xml:space="preserve">), </w:t>
      </w:r>
    </w:p>
    <w:p w14:paraId="7A55D3A1" w14:textId="155AB6A9"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preukázanie určenia hodnoty zákazky z pohľadu hospodárnosti v nadväznosti na povinnosť </w:t>
      </w:r>
      <w:r w:rsidR="00312317">
        <w:t xml:space="preserve">dodržať princíp </w:t>
      </w:r>
      <w:r w:rsidRPr="0073389C">
        <w:t>hospodárnosti vyplývajúcej zo zákona o finančnej kontrole a zo zákona o rozpočtových pravidlách,</w:t>
      </w:r>
    </w:p>
    <w:p w14:paraId="7A55D3A2" w14:textId="68F81C65"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doklady preukazujúce splnenie podmienky uvedenej v MP CKO č. 12</w:t>
      </w:r>
      <w:r w:rsidR="00367E6F" w:rsidRPr="00367E6F">
        <w:rPr>
          <w:rFonts w:cs="Arial"/>
          <w:szCs w:val="19"/>
        </w:rPr>
        <w:t xml:space="preserve"> </w:t>
      </w:r>
      <w:r w:rsidR="00367E6F" w:rsidRPr="00367E6F">
        <w:t>k zadávaniu zákaziek nespadajúcich pod zákon o verejnom obstarávaní</w:t>
      </w:r>
      <w:r w:rsidRPr="0073389C">
        <w:t xml:space="preserve">, (najmä preukázanie reálnej spolupráce a spoločného cieľa (napr. na základe schválenej žiadosti o NFP, dohody/memoranda o spolupráci, a pod.), preukázanie verejného záujmu (napr. preukázaním nekomerčnej povahy spolupráce, legislatívne určenými činnosťami subjektov a pod.), preukázanie nižšieho ako 20 % podielu činností na otvorenom trhu (napr. prostredníctvom dokladov uvedených v MP CKO č. 12), preukázanie výšky nákladov v zmysle MP CKO č. 12, </w:t>
      </w:r>
    </w:p>
    <w:p w14:paraId="7A55D3A3" w14:textId="6E9E5F42" w:rsidR="009D7F63" w:rsidRPr="0073389C" w:rsidRDefault="00312317"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312317">
        <w:t>ďalšiu relevantnú dokumentáciu súvisiacu s postupom zadávania in-house zákaziek a zákaziek horizontálnej spolupráce</w:t>
      </w:r>
      <w:r w:rsidR="009D7F63" w:rsidRPr="0073389C">
        <w:t>.</w:t>
      </w:r>
    </w:p>
    <w:p w14:paraId="7A55D3AD" w14:textId="0F1D3B04" w:rsidR="009D7F63" w:rsidRPr="0073389C" w:rsidRDefault="00367E6F" w:rsidP="001F7F84">
      <w:pPr>
        <w:autoSpaceDE w:val="0"/>
        <w:autoSpaceDN w:val="0"/>
        <w:adjustRightInd w:val="0"/>
        <w:spacing w:before="120" w:after="120" w:line="288" w:lineRule="auto"/>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 xml:space="preserve">výdavkov súvisiacich so zadávaním in-house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minimálne </w:t>
      </w:r>
      <w:r w:rsidR="00AD3E78">
        <w:rPr>
          <w:color w:val="000000"/>
        </w:rPr>
        <w:t>3</w:t>
      </w:r>
      <w:r w:rsidR="00AD3E78" w:rsidRPr="0073389C">
        <w:rPr>
          <w:color w:val="000000"/>
        </w:rPr>
        <w:t xml:space="preserve"> </w:t>
      </w:r>
      <w:r w:rsidR="009D7F63" w:rsidRPr="0073389C">
        <w:rPr>
          <w:color w:val="000000"/>
        </w:rPr>
        <w:t>potenciálnych dodávateľov</w:t>
      </w:r>
      <w:r w:rsidR="00E56F7C">
        <w:rPr>
          <w:color w:val="000000"/>
        </w:rPr>
        <w:t xml:space="preserve"> </w:t>
      </w:r>
      <w:r w:rsidR="00E56F7C" w:rsidRPr="00E56F7C">
        <w:rPr>
          <w:color w:val="000000"/>
        </w:rPr>
        <w:t>(vrátane dodávateľa „in-house“ zákazky)</w:t>
      </w:r>
      <w:r w:rsidR="00AD3E78">
        <w:rPr>
          <w:color w:val="000000"/>
        </w:rPr>
        <w:t xml:space="preserve">. </w:t>
      </w:r>
      <w:r w:rsidR="00AD3E78" w:rsidRPr="00AD3E78">
        <w:rPr>
          <w:color w:val="000000"/>
        </w:rPr>
        <w:t>Vyhodnotením ich indikatívnych ponúk prijímateľ preukazuje hospodárnosť predmetných výdavkov tak, že výdavky súvisiace so zadávaním in-house zákaziek a horizontálnych zákaziek musia byť nižšie ako hodnota zákazky zistená prieskumom trhu</w:t>
      </w:r>
      <w:r w:rsidR="00E56F7C">
        <w:rPr>
          <w:color w:val="000000"/>
        </w:rPr>
        <w:t>.</w:t>
      </w:r>
    </w:p>
    <w:p w14:paraId="7A55D3AE" w14:textId="7B14F7B9"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14:paraId="72E8B4B9" w14:textId="4EB7DA18" w:rsidR="00AF4B3F" w:rsidRPr="001F7F84" w:rsidRDefault="00AF4B3F"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1F7F84">
        <w:rPr>
          <w:b/>
          <w:i/>
        </w:rPr>
        <w:t xml:space="preserve">Dôležité upozornenie: </w:t>
      </w:r>
      <w:r w:rsidRPr="001F7F84">
        <w:t>Poskytovateľ upozorňuje prijímateľa, že v prípade „in-house“ zákaziek na stavebné práce je potrebné klásť zvýšenú pozornosť na preukázanie hospodárnosti výdavkov súvisiacich so zadávaním týchto zákaziek. Prijímateľ je povinný zabezpečiť projektantom ocenený aktuálny rozpočet stavebných prác ošetrený úradnou pečiatkou projektanta a zároveň vykonať prieskum trhu oslovením minimálne troch potenciálnych dodávateľov (vrátane dodávateľa „in-house“ zákazky).</w:t>
      </w:r>
    </w:p>
    <w:p w14:paraId="7A55D3B0" w14:textId="5840740A"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Poskytovateľ postupuje pri výkone </w:t>
      </w:r>
      <w:r w:rsidR="005F5EA3">
        <w:rPr>
          <w:color w:val="000000"/>
        </w:rPr>
        <w:t>finančnej</w:t>
      </w:r>
      <w:r w:rsidRPr="0073389C">
        <w:rPr>
          <w:color w:val="000000"/>
        </w:rPr>
        <w:t xml:space="preserve"> kontroly </w:t>
      </w:r>
      <w:r w:rsidR="00B2422C">
        <w:rPr>
          <w:color w:val="000000"/>
        </w:rPr>
        <w:t xml:space="preserve">VO </w:t>
      </w:r>
      <w:r w:rsidRPr="0073389C">
        <w:rPr>
          <w:color w:val="000000"/>
        </w:rPr>
        <w:t xml:space="preserve">analogicky vo vzťahu k druhej ex-ante kontrole a k štandardnej/následnej ex-post kontrole, v závislosti od hodnoty zákazky. </w:t>
      </w:r>
    </w:p>
    <w:p w14:paraId="7A55D3B1" w14:textId="4BF96A34"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V prípade, že poskytovateľ identifikuje pri kontrole takéhoto obstarávania nesplnenie podmienok uvedených v MP CKO č. 12 resp. iné porušenie právnych predpisov SR a EÚ s vplyvom na oprávnenosť výdavkov, vylúči výdavky takéhoto </w:t>
      </w:r>
      <w:r w:rsidR="007C0EC3">
        <w:rPr>
          <w:color w:val="000000"/>
        </w:rPr>
        <w:t>VO</w:t>
      </w:r>
      <w:r w:rsidRPr="0073389C">
        <w:rPr>
          <w:color w:val="000000"/>
        </w:rPr>
        <w:t xml:space="preserve"> z financovania v plnom rozsahu. Zároveň poskytovateľ odporučí prijímateľovi postupovať pri zadaní predmetnej zákazky v zmysle postupov a pravidiel ZVO.</w:t>
      </w:r>
    </w:p>
    <w:p w14:paraId="7A55D3B2" w14:textId="3BB08138" w:rsidR="009D7F63" w:rsidRPr="0073389C" w:rsidRDefault="009D7F63" w:rsidP="009D7F63">
      <w:pPr>
        <w:pStyle w:val="Nadpis3"/>
        <w:ind w:left="567" w:firstLine="0"/>
        <w:rPr>
          <w:lang w:val="sk-SK"/>
        </w:rPr>
      </w:pPr>
      <w:r w:rsidRPr="0073389C">
        <w:rPr>
          <w:lang w:val="sk-SK"/>
        </w:rPr>
        <w:t xml:space="preserve"> </w:t>
      </w:r>
      <w:bookmarkStart w:id="676" w:name="_Toc440372887"/>
      <w:bookmarkStart w:id="677" w:name="_Toc440636398"/>
      <w:r w:rsidRPr="0073389C">
        <w:rPr>
          <w:lang w:val="sk-SK"/>
        </w:rPr>
        <w:t>Konflikt záujmov</w:t>
      </w:r>
      <w:bookmarkEnd w:id="676"/>
      <w:bookmarkEnd w:id="677"/>
    </w:p>
    <w:p w14:paraId="1459F1AC" w14:textId="77777777" w:rsidR="00081D9F" w:rsidRPr="00B71B44" w:rsidRDefault="00081D9F" w:rsidP="00081D9F">
      <w:pPr>
        <w:autoSpaceDE w:val="0"/>
        <w:autoSpaceDN w:val="0"/>
        <w:adjustRightInd w:val="0"/>
        <w:spacing w:before="120" w:after="120" w:line="288" w:lineRule="auto"/>
        <w:jc w:val="both"/>
        <w:rPr>
          <w:rFonts w:cs="Arial"/>
          <w:color w:val="000000"/>
          <w:szCs w:val="19"/>
        </w:rPr>
      </w:pPr>
      <w:r w:rsidRPr="00B71B44">
        <w:rPr>
          <w:rFonts w:cs="Arial"/>
          <w:color w:val="000000"/>
          <w:szCs w:val="19"/>
        </w:rPr>
        <w:t>Podľa § 23 ods. 1 ZVO je verejný obstarávateľ povinný zabezpečiť, aby vo verejnom obstarávaní nedošlo ku konfliktu záujmov, ktorý by mohol narušiť alebo obmedziť hospodársku súťaž alebo porušiť princíp transparentnosti a princíp rovnakého zaobchádzania.</w:t>
      </w:r>
    </w:p>
    <w:p w14:paraId="619D2644" w14:textId="59990BD4" w:rsidR="00081D9F" w:rsidRDefault="00081D9F" w:rsidP="00081D9F">
      <w:pPr>
        <w:autoSpaceDE w:val="0"/>
        <w:autoSpaceDN w:val="0"/>
        <w:adjustRightInd w:val="0"/>
        <w:spacing w:before="120" w:after="120" w:line="288" w:lineRule="auto"/>
        <w:jc w:val="both"/>
        <w:rPr>
          <w:color w:val="000000"/>
        </w:rPr>
      </w:pPr>
      <w:r w:rsidRPr="00B71B44">
        <w:rPr>
          <w:rFonts w:cs="Arial"/>
          <w:color w:val="000000"/>
          <w:szCs w:val="19"/>
        </w:rPr>
        <w:t>Predmetom kontroly VO je aj skutočnosť, či bol v procese VO vylúčený konflikt záujmov podľa ustanovení §</w:t>
      </w:r>
      <w:r>
        <w:rPr>
          <w:rFonts w:cs="Arial"/>
          <w:color w:val="000000"/>
          <w:szCs w:val="19"/>
        </w:rPr>
        <w:t> </w:t>
      </w:r>
      <w:r w:rsidRPr="00B71B44">
        <w:rPr>
          <w:rFonts w:cs="Arial"/>
          <w:color w:val="000000"/>
          <w:szCs w:val="19"/>
        </w:rPr>
        <w:t>23 ZVO .</w:t>
      </w:r>
    </w:p>
    <w:p w14:paraId="7A55D3B3" w14:textId="1E8D245C"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osoby na strane </w:t>
      </w:r>
      <w:r w:rsidR="00582010">
        <w:rPr>
          <w:color w:val="000000"/>
        </w:rPr>
        <w:t>prijímateľa</w:t>
      </w:r>
      <w:r w:rsidR="00582010" w:rsidRPr="0073389C">
        <w:rPr>
          <w:color w:val="000000"/>
        </w:rPr>
        <w:t xml:space="preserve"> </w:t>
      </w:r>
      <w:r w:rsidRPr="0073389C">
        <w:rPr>
          <w:color w:val="000000"/>
        </w:rPr>
        <w:t xml:space="preserve">alebo poskytovateľa obstarávacích služieb konajúceho v mene </w:t>
      </w:r>
      <w:r w:rsidR="00582010">
        <w:rPr>
          <w:color w:val="000000"/>
        </w:rPr>
        <w:t>prijímateľa</w:t>
      </w:r>
      <w:r w:rsidRPr="0073389C">
        <w:rPr>
          <w:color w:val="000000"/>
        </w:rPr>
        <w:t>,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14:paraId="7A55D3B4" w14:textId="01C447FE"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lastRenderedPageBreak/>
        <w:t>Finančný, ekonomický alebo iný osobný záujem (t.j. záujem odporujúci verejnému záujmu), ktorý možno vnímať ako ohrozenie nestrannosti a nezávislosti v súvislosti s daným postupom VO, sa týka v zmysle MP CKO č. 13 najmä:</w:t>
      </w:r>
    </w:p>
    <w:p w14:paraId="7A55D3B5" w14:textId="7272ACFF"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zamestnancov </w:t>
      </w:r>
      <w:r w:rsidR="00582010">
        <w:t>prijímateľa</w:t>
      </w:r>
      <w:r w:rsidRPr="0073389C">
        <w:t xml:space="preserve">, uchádzača/záujemcu, a inej fyzickej alebo právnickej osoby oprávnenej na dodanie tovaru, vykonanie stavebných prác alebo služieb (ďalej len „subdodávateľ“), ktorí sa podieľajú na realizácii VO, </w:t>
      </w:r>
    </w:p>
    <w:p w14:paraId="7A55D3B6" w14:textId="34639611"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iných fyzických alebo právnických osôb, ktoré pre </w:t>
      </w:r>
      <w:r w:rsidR="00582010">
        <w:t>prijímateľa</w:t>
      </w:r>
      <w:r w:rsidRPr="0073389C">
        <w:t>, uchádzača/záujemcu, subdodávateľa vykonávajú úlohy na základe iného ako pracovnoprávneho vzťahu, ktorí sa podieľajú na realizácii VO,</w:t>
      </w:r>
    </w:p>
    <w:p w14:paraId="7A55D3B7" w14:textId="6B80E583"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štatutárneho orgánu/členov štatutárneho orgánu a členov orgánov </w:t>
      </w:r>
      <w:r w:rsidR="00A16592">
        <w:t>prijímateľa</w:t>
      </w:r>
      <w:r w:rsidRPr="0073389C">
        <w:t>, uchádzača/záujemcu a subdodávateľa, ktorí sa podieľajú na realizácii VO,</w:t>
      </w:r>
    </w:p>
    <w:p w14:paraId="7A55D3B8" w14:textId="77777777"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iných osôb, u ktorých existuje predpoklad, že môžu ovplyvniť výsledok VO bez toho, aby sa nevyhnutne podieľali na jeho realizácii, ďalej len „zainteresované osoby“.</w:t>
      </w:r>
    </w:p>
    <w:p w14:paraId="7A55D3B9"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V zmysle § 46 ods. 2, zákona o príspevku z EŠIF uvádzame nasledovný zoznam zainteresovaných osôb:</w:t>
      </w:r>
    </w:p>
    <w:p w14:paraId="7A55D3BA"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partner (partner prijímateľa, osoba ktorá sa podieľa na realizácii projektu);</w:t>
      </w:r>
    </w:p>
    <w:p w14:paraId="7A55D3BB"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užívateľ (osoba, ktorej prijímateľ alebo partner poskytuje príspevok);</w:t>
      </w:r>
    </w:p>
    <w:p w14:paraId="7A55D3BC" w14:textId="026DC26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dodávateľ (osoba, ktorá dodáva </w:t>
      </w:r>
      <w:r w:rsidR="000314F5">
        <w:t>p</w:t>
      </w:r>
      <w:r w:rsidRPr="0073389C">
        <w:t xml:space="preserve">rijímateľovi zákazku na </w:t>
      </w:r>
      <w:r w:rsidR="000314F5">
        <w:t>p</w:t>
      </w:r>
      <w:r w:rsidRPr="0073389C">
        <w:t>rojekt);</w:t>
      </w:r>
    </w:p>
    <w:p w14:paraId="7A55D3BD"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štatutárny orgán alebo člen štatutárneho orgánu, riadiaceho orgánu alebo dozorného orgánu žiadateľa, prijímateľa, užívateľa, dodávateľa alebo partnera;</w:t>
      </w:r>
    </w:p>
    <w:p w14:paraId="7A55D3BE"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spoločník právnickej osoby, ktorá je žiadateľom, prijímateľom, užívateľom, dodávateľom alebo partnerom;</w:t>
      </w:r>
    </w:p>
    <w:p w14:paraId="7A55D3BF"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osoba, ktorá je v pracovnoprávnom vzťahu k žiadateľovi, prijímateľovi, užívateľovi, dodávateľovi alebo partnerovi alebo v inom obdobnom vzťahu k žiadateľovi, prijímateľovi, užívateľovi, dodávateľovi alebo partnerovi;</w:t>
      </w:r>
    </w:p>
    <w:p w14:paraId="7A55D3C0"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osoba, ktorá sa podieľala na vypracovaní alebo realizácii projektu pre žiadateľa alebo prijímateľa alebo ktorá prijala finančné prostriedky z rozpočtu projektu;</w:t>
      </w:r>
    </w:p>
    <w:p w14:paraId="7A55D3C1"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osoba, ktorá je osobou blízkou podľa § 116 Občianskeho zákonníka žiadateľovi, prijímateľovi alebo osobe uvedenej v písmenách a) až g). </w:t>
      </w:r>
    </w:p>
    <w:p w14:paraId="7A55D3C3"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Upozorňujeme prijímateľa, že posudzovanie konfliktu záujmov bude v rámci kontroly VO spojené s procesom určovania finančných opráv, resp. s dôsledkom vylúčenia dotknutého VO z financovania v plnom rozsahu, v prípade ak predmetný identifikovaný konflikt záujmov mal, alebo mohol mať vplyv na výsledok VO.</w:t>
      </w:r>
    </w:p>
    <w:p w14:paraId="7A55D3C4" w14:textId="2897D42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r w:rsidRPr="0073389C">
        <w:rPr>
          <w:b/>
          <w:i/>
          <w:color w:val="000000"/>
        </w:rPr>
        <w:t>Dôležité upozornenie:</w:t>
      </w:r>
      <w:r w:rsidRPr="0073389C">
        <w:rPr>
          <w:color w:val="000000"/>
        </w:rPr>
        <w:t xml:space="preserve">  </w:t>
      </w:r>
      <w:r w:rsidRPr="0073389C">
        <w:rPr>
          <w:b/>
          <w:color w:val="000000"/>
        </w:rPr>
        <w:t>Poskytovateľ</w:t>
      </w:r>
      <w:r w:rsidRPr="0073389C">
        <w:rPr>
          <w:color w:val="000000"/>
        </w:rPr>
        <w:t xml:space="preserve"> na základe verejne dostupných informácií alebo na základe podnetov tretích strán a medializovaných prípadov pri kontrole VO </w:t>
      </w:r>
      <w:r w:rsidRPr="0073389C">
        <w:rPr>
          <w:b/>
          <w:color w:val="000000"/>
        </w:rPr>
        <w:t>preveruje prepojenosť</w:t>
      </w:r>
      <w:r w:rsidRPr="0073389C">
        <w:rPr>
          <w:color w:val="000000"/>
        </w:rPr>
        <w:t xml:space="preserve"> osôb vystupujúcich na strane </w:t>
      </w:r>
      <w:r w:rsidR="00380CB2">
        <w:rPr>
          <w:color w:val="000000"/>
        </w:rPr>
        <w:t>p</w:t>
      </w:r>
      <w:r w:rsidR="00380CB2" w:rsidRPr="0073389C">
        <w:rPr>
          <w:color w:val="000000"/>
        </w:rPr>
        <w:t xml:space="preserve">rijímateľa </w:t>
      </w:r>
      <w:r w:rsidRPr="0073389C">
        <w:rPr>
          <w:color w:val="000000"/>
        </w:rPr>
        <w:t>a </w:t>
      </w:r>
      <w:r w:rsidR="00380CB2">
        <w:rPr>
          <w:color w:val="000000"/>
        </w:rPr>
        <w:t>d</w:t>
      </w:r>
      <w:r w:rsidR="00380CB2" w:rsidRPr="0073389C">
        <w:rPr>
          <w:color w:val="000000"/>
        </w:rPr>
        <w:t>odávateľa</w:t>
      </w:r>
      <w:r w:rsidRPr="0073389C">
        <w:rPr>
          <w:color w:val="000000"/>
        </w:rPr>
        <w:t xml:space="preserve">, </w:t>
      </w:r>
      <w:r w:rsidR="00380CB2">
        <w:rPr>
          <w:color w:val="000000"/>
        </w:rPr>
        <w:t>p</w:t>
      </w:r>
      <w:r w:rsidR="00380CB2" w:rsidRPr="0073389C">
        <w:rPr>
          <w:color w:val="000000"/>
        </w:rPr>
        <w:t>artnera</w:t>
      </w:r>
      <w:r w:rsidRPr="0073389C">
        <w:rPr>
          <w:color w:val="000000"/>
        </w:rPr>
        <w:t xml:space="preserve">, </w:t>
      </w:r>
      <w:r w:rsidR="00380CB2">
        <w:rPr>
          <w:color w:val="000000"/>
        </w:rPr>
        <w:t>u</w:t>
      </w:r>
      <w:r w:rsidR="00380CB2" w:rsidRPr="0073389C">
        <w:rPr>
          <w:color w:val="000000"/>
        </w:rPr>
        <w:t xml:space="preserve">žívateľa </w:t>
      </w:r>
      <w:r w:rsidRPr="0073389C">
        <w:rPr>
          <w:color w:val="000000"/>
        </w:rPr>
        <w:t xml:space="preserve">(štatutárny orgán, konatelia, spoločníci, fyzické osoby). V prípade zistenia konfliktu záujmu bude </w:t>
      </w:r>
      <w:r w:rsidR="00380CB2">
        <w:rPr>
          <w:color w:val="000000"/>
        </w:rPr>
        <w:t>p</w:t>
      </w:r>
      <w:r w:rsidRPr="0073389C">
        <w:rPr>
          <w:color w:val="000000"/>
        </w:rPr>
        <w:t>oskytovateľ postupovať v zmysle ods. 12) §</w:t>
      </w:r>
      <w:r w:rsidR="00CC5712">
        <w:rPr>
          <w:color w:val="000000"/>
        </w:rPr>
        <w:t xml:space="preserve"> </w:t>
      </w:r>
      <w:r w:rsidRPr="0073389C">
        <w:rPr>
          <w:color w:val="000000"/>
        </w:rPr>
        <w:t>46 Zákona o príspevku z EŠIF.</w:t>
      </w:r>
    </w:p>
    <w:p w14:paraId="7A55D3C5"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Predchádzanie konfliktu záujmu začína už pri prieskume trhu. Prijímateľ sa musí snažiť získať čo najvýhodnejšiu ponuku a práve za týmto účelom musí aj konať. Nesmie sa dostať do konfliktu záujmov.</w:t>
      </w:r>
    </w:p>
    <w:p w14:paraId="7A55D3C6" w14:textId="03E9B921" w:rsidR="009D7F63" w:rsidRDefault="009D7F63" w:rsidP="009D7F63">
      <w:pPr>
        <w:autoSpaceDE w:val="0"/>
        <w:autoSpaceDN w:val="0"/>
        <w:adjustRightInd w:val="0"/>
        <w:spacing w:before="120" w:after="120" w:line="288" w:lineRule="auto"/>
        <w:jc w:val="both"/>
        <w:rPr>
          <w:color w:val="000000"/>
        </w:rPr>
      </w:pPr>
      <w:r w:rsidRPr="0073389C">
        <w:rPr>
          <w:color w:val="000000"/>
        </w:rPr>
        <w:t xml:space="preserve">Ďalšími osobami, ktoré prichádzajú do kontaktu s procesom </w:t>
      </w:r>
      <w:r w:rsidR="00101F35">
        <w:rPr>
          <w:color w:val="000000"/>
        </w:rPr>
        <w:t>VO</w:t>
      </w:r>
      <w:r w:rsidRPr="0073389C">
        <w:rPr>
          <w:color w:val="000000"/>
        </w:rPr>
        <w:t xml:space="preserve"> na strane </w:t>
      </w:r>
      <w:r w:rsidR="00101F35">
        <w:rPr>
          <w:color w:val="000000"/>
        </w:rPr>
        <w:t>p</w:t>
      </w:r>
      <w:r w:rsidR="00101F35" w:rsidRPr="0073389C">
        <w:rPr>
          <w:color w:val="000000"/>
        </w:rPr>
        <w:t xml:space="preserve">rijímateľa  </w:t>
      </w:r>
      <w:r w:rsidRPr="0073389C">
        <w:rPr>
          <w:color w:val="000000"/>
        </w:rPr>
        <w:t xml:space="preserve">sú členovia komisie na otváranie a na vyhodnocovanie ponúk (podľa ZVO). Tieto osoby sú taktiež povinné sa oboznámiť a na znak súhlasu podpísať čestné vyhlásenie členov komisie. </w:t>
      </w:r>
    </w:p>
    <w:p w14:paraId="249DB51A" w14:textId="77777777" w:rsidR="001325C0" w:rsidRDefault="001325C0" w:rsidP="009D7F63">
      <w:pPr>
        <w:autoSpaceDE w:val="0"/>
        <w:autoSpaceDN w:val="0"/>
        <w:adjustRightInd w:val="0"/>
        <w:spacing w:before="120" w:after="120" w:line="288" w:lineRule="auto"/>
        <w:jc w:val="both"/>
        <w:rPr>
          <w:color w:val="000000"/>
        </w:rPr>
      </w:pPr>
    </w:p>
    <w:p w14:paraId="1897F714" w14:textId="7BA553DF"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lastRenderedPageBreak/>
        <w:t xml:space="preserve">Dôležité upozornenie: </w:t>
      </w:r>
      <w:r w:rsidRPr="00796597">
        <w:rPr>
          <w:rFonts w:cs="Arial"/>
          <w:szCs w:val="19"/>
        </w:rPr>
        <w:t>Prijímateľ zabezpečí v každej etape postupu verejného obstarávania (príprava, hodnotenie a ukončenie), aby osoba zodpovedná za obstarávanie požiadala každú osobou (vrátane externých expertou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r w:rsidR="00232E50">
        <w:rPr>
          <w:rFonts w:cs="Arial"/>
          <w:szCs w:val="19"/>
        </w:rPr>
        <w:t xml:space="preserve"> </w:t>
      </w:r>
      <w:r w:rsidR="00232E50" w:rsidRPr="00232E50">
        <w:rPr>
          <w:rFonts w:cs="Arial"/>
          <w:szCs w:val="19"/>
        </w:rPr>
        <w:t>Povinnosť podania čestného vyhlásenia o neprítomnosti konfliktu záujmov sa vzťahuje aj na štatutárneho zástupcu verejného obstarávateľa/obstarávateľa, resp. ním poverenú osobu konať v jeho mene a v rozsahu jeho kompetencií týkajúcich sa najmä podpisu zmlúv v rámci verejného obstarávania a ostatnej dokumentácie týkajúcej sa projektu.</w:t>
      </w:r>
    </w:p>
    <w:p w14:paraId="60D7E9EE" w14:textId="77777777" w:rsidR="001325C0" w:rsidRPr="0073389C" w:rsidRDefault="001325C0" w:rsidP="009D7F63">
      <w:pPr>
        <w:autoSpaceDE w:val="0"/>
        <w:autoSpaceDN w:val="0"/>
        <w:adjustRightInd w:val="0"/>
        <w:spacing w:before="120" w:after="120" w:line="288" w:lineRule="auto"/>
        <w:jc w:val="both"/>
        <w:rPr>
          <w:color w:val="000000"/>
        </w:rPr>
      </w:pPr>
    </w:p>
    <w:p w14:paraId="7A55D3C7" w14:textId="77777777" w:rsidR="009D7F63" w:rsidRPr="0073389C" w:rsidRDefault="009D7F63" w:rsidP="009D7F63">
      <w:pPr>
        <w:autoSpaceDE w:val="0"/>
        <w:autoSpaceDN w:val="0"/>
        <w:adjustRightInd w:val="0"/>
        <w:spacing w:before="120" w:after="120" w:line="288" w:lineRule="auto"/>
        <w:jc w:val="both"/>
        <w:rPr>
          <w:b/>
        </w:rPr>
      </w:pPr>
      <w:r w:rsidRPr="0073389C">
        <w:rPr>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14:paraId="7A55D3CB"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8" w14:textId="77777777" w:rsidR="009D7F63" w:rsidRPr="0073389C" w:rsidRDefault="009D7F63" w:rsidP="009D7F63">
            <w:pPr>
              <w:rPr>
                <w:rFonts w:asciiTheme="minorHAnsi" w:hAnsiTheme="minorHAnsi"/>
                <w:b w:val="0"/>
              </w:rPr>
            </w:pPr>
          </w:p>
        </w:tc>
        <w:tc>
          <w:tcPr>
            <w:tcW w:w="4536" w:type="dxa"/>
            <w:vAlign w:val="center"/>
          </w:tcPr>
          <w:p w14:paraId="7A55D3C9" w14:textId="0DEF23F5"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109"/>
            </w:r>
          </w:p>
        </w:tc>
        <w:tc>
          <w:tcPr>
            <w:tcW w:w="4252" w:type="dxa"/>
            <w:vAlign w:val="center"/>
          </w:tcPr>
          <w:p w14:paraId="7A55D3CA" w14:textId="77777777"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14:paraId="7A55D3CF"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C" w14:textId="77777777" w:rsidR="009D7F63" w:rsidRPr="0073389C" w:rsidRDefault="009D7F63" w:rsidP="009D7F63">
            <w:pPr>
              <w:spacing w:before="120"/>
              <w:jc w:val="center"/>
            </w:pPr>
            <w:r w:rsidRPr="0073389C">
              <w:t>a)</w:t>
            </w:r>
          </w:p>
        </w:tc>
        <w:tc>
          <w:tcPr>
            <w:tcW w:w="4536" w:type="dxa"/>
            <w:vAlign w:val="center"/>
          </w:tcPr>
          <w:p w14:paraId="7A55D3CD"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14:paraId="7A55D3CE" w14:textId="6789D0E4"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všetky atribúty nasvedčujú tomu, že ide o totožnú osobu v rôznych funkciách</w:t>
            </w:r>
          </w:p>
        </w:tc>
      </w:tr>
      <w:tr w:rsidR="009D7F63" w:rsidRPr="0073389C" w14:paraId="7A55D3D3"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0" w14:textId="77777777" w:rsidR="009D7F63" w:rsidRPr="0073389C" w:rsidRDefault="009D7F63" w:rsidP="009D7F63">
            <w:pPr>
              <w:spacing w:before="120"/>
              <w:jc w:val="center"/>
            </w:pPr>
            <w:r w:rsidRPr="0073389C">
              <w:t>b)</w:t>
            </w:r>
          </w:p>
        </w:tc>
        <w:tc>
          <w:tcPr>
            <w:tcW w:w="4536" w:type="dxa"/>
            <w:vAlign w:val="center"/>
          </w:tcPr>
          <w:p w14:paraId="7A55D3D1" w14:textId="386FD73F"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110"/>
            </w:r>
            <w:r w:rsidRPr="0073389C">
              <w:t xml:space="preserve"> člena  štatutárneho orgánu </w:t>
            </w:r>
            <w:r w:rsidR="001325C0">
              <w:t>prijímateľa</w:t>
            </w:r>
            <w:r w:rsidRPr="0073389C">
              <w:t>.</w:t>
            </w:r>
          </w:p>
        </w:tc>
        <w:tc>
          <w:tcPr>
            <w:tcW w:w="4252" w:type="dxa"/>
            <w:vAlign w:val="center"/>
          </w:tcPr>
          <w:p w14:paraId="7A55D3D2"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14:paraId="7A55D3D7"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4" w14:textId="77777777" w:rsidR="009D7F63" w:rsidRPr="0073389C" w:rsidRDefault="009D7F63" w:rsidP="009D7F63">
            <w:pPr>
              <w:spacing w:before="120"/>
              <w:jc w:val="center"/>
            </w:pPr>
            <w:r w:rsidRPr="0073389C">
              <w:t>c)</w:t>
            </w:r>
          </w:p>
        </w:tc>
        <w:tc>
          <w:tcPr>
            <w:tcW w:w="4536" w:type="dxa"/>
            <w:vAlign w:val="center"/>
          </w:tcPr>
          <w:p w14:paraId="7A55D3D5" w14:textId="35A15575"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(napr. spolukonatelia/členovia štatutárneho orgánu majú majetkové prepojenie v tretej firme, spolumajitelia tretej firmy - súčasní alebo bývalí).</w:t>
            </w:r>
          </w:p>
        </w:tc>
        <w:tc>
          <w:tcPr>
            <w:tcW w:w="4252" w:type="dxa"/>
            <w:vAlign w:val="center"/>
          </w:tcPr>
          <w:p w14:paraId="7A55D3D6" w14:textId="19F41A74"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skúmateľné </w:t>
            </w:r>
            <w:r w:rsidR="001325C0">
              <w:t xml:space="preserve">napr. </w:t>
            </w:r>
            <w:r w:rsidRPr="0073389C">
              <w:t>na webstránke OR SR a ŽR SR a verejné registre rôznych organizácií</w:t>
            </w:r>
          </w:p>
        </w:tc>
      </w:tr>
      <w:tr w:rsidR="009D7F63" w:rsidRPr="0073389C" w14:paraId="7A55D3DC"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8" w14:textId="77777777" w:rsidR="009D7F63" w:rsidRPr="0073389C" w:rsidRDefault="009D7F63" w:rsidP="009D7F63">
            <w:pPr>
              <w:spacing w:before="120"/>
              <w:jc w:val="center"/>
            </w:pPr>
            <w:r w:rsidRPr="0073389C">
              <w:t>d)</w:t>
            </w:r>
          </w:p>
        </w:tc>
        <w:tc>
          <w:tcPr>
            <w:tcW w:w="4536" w:type="dxa"/>
            <w:vAlign w:val="center"/>
          </w:tcPr>
          <w:p w14:paraId="7A55D3D9" w14:textId="44A79A80"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14:paraId="7A55D3DA"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DB"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14:paraId="7A55D3E0"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D" w14:textId="77777777" w:rsidR="009D7F63" w:rsidRPr="0073389C" w:rsidRDefault="009D7F63" w:rsidP="009D7F63">
            <w:pPr>
              <w:spacing w:before="120"/>
              <w:jc w:val="center"/>
            </w:pPr>
            <w:r w:rsidRPr="0073389C">
              <w:t>e)</w:t>
            </w:r>
          </w:p>
        </w:tc>
        <w:tc>
          <w:tcPr>
            <w:tcW w:w="4536" w:type="dxa"/>
            <w:vAlign w:val="center"/>
          </w:tcPr>
          <w:p w14:paraId="7A55D3DE"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14:paraId="7A55D3DF"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9D7F63" w:rsidRPr="0073389C" w14:paraId="7A55D3E5"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1" w14:textId="77777777" w:rsidR="009D7F63" w:rsidRPr="0073389C" w:rsidRDefault="009D7F63" w:rsidP="009D7F63">
            <w:pPr>
              <w:spacing w:before="120"/>
              <w:jc w:val="center"/>
            </w:pPr>
            <w:r w:rsidRPr="0073389C">
              <w:t>f)</w:t>
            </w:r>
          </w:p>
        </w:tc>
        <w:tc>
          <w:tcPr>
            <w:tcW w:w="4536" w:type="dxa"/>
            <w:vAlign w:val="center"/>
          </w:tcPr>
          <w:p w14:paraId="7A55D3E2" w14:textId="3EAFEA60"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111"/>
            </w:r>
            <w:r w:rsidR="001325C0">
              <w:t xml:space="preserve"> </w:t>
            </w:r>
            <w:r w:rsidRPr="0073389C">
              <w:t xml:space="preserve"> člena štatutárneho orgánu </w:t>
            </w:r>
            <w:r w:rsidR="001325C0">
              <w:t>prijímateľa</w:t>
            </w:r>
            <w:r w:rsidRPr="0073389C">
              <w:t>.</w:t>
            </w:r>
          </w:p>
        </w:tc>
        <w:tc>
          <w:tcPr>
            <w:tcW w:w="4252" w:type="dxa"/>
            <w:vAlign w:val="center"/>
          </w:tcPr>
          <w:p w14:paraId="000EBE88" w14:textId="411B891E" w:rsidR="001325C0" w:rsidRDefault="001325C0"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14:paraId="7A55D3E3" w14:textId="3CF3BF9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14:paraId="7A55D3E4" w14:textId="7DBF44DB"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14:paraId="7A55D3E9"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6" w14:textId="77777777" w:rsidR="009D7F63" w:rsidRPr="0073389C" w:rsidRDefault="009D7F63" w:rsidP="009D7F63">
            <w:pPr>
              <w:spacing w:before="120"/>
              <w:jc w:val="center"/>
            </w:pPr>
            <w:r w:rsidRPr="0073389C">
              <w:t>g)</w:t>
            </w:r>
          </w:p>
        </w:tc>
        <w:tc>
          <w:tcPr>
            <w:tcW w:w="4536" w:type="dxa"/>
            <w:vAlign w:val="center"/>
          </w:tcPr>
          <w:p w14:paraId="7A55D3E7" w14:textId="2DC1798D"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14:paraId="7A55D3E8" w14:textId="77777777"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14:paraId="7A55D3ED"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A" w14:textId="77777777" w:rsidR="009D7F63" w:rsidRPr="0073389C" w:rsidRDefault="009D7F63" w:rsidP="009D7F63">
            <w:pPr>
              <w:spacing w:before="120"/>
              <w:jc w:val="center"/>
            </w:pPr>
            <w:r w:rsidRPr="0073389C">
              <w:lastRenderedPageBreak/>
              <w:t>h)</w:t>
            </w:r>
          </w:p>
        </w:tc>
        <w:tc>
          <w:tcPr>
            <w:tcW w:w="4536" w:type="dxa"/>
            <w:vAlign w:val="center"/>
          </w:tcPr>
          <w:p w14:paraId="7A55D3EB" w14:textId="7260D09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14:paraId="7A55D3EC" w14:textId="77777777"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opis predmetu zákazky tvoriaci súčasť súťažných podkladov alebo podpornú dokumentáciu k verejnému obstarávaniu (napr. štúdiu uskutočniteľnosti) vypracoval budúci úspešný uchádzač</w:t>
            </w:r>
          </w:p>
        </w:tc>
      </w:tr>
      <w:tr w:rsidR="009D7F63" w:rsidRPr="0073389C" w14:paraId="7A55D3F4"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E" w14:textId="77777777" w:rsidR="009D7F63" w:rsidRPr="0073389C" w:rsidRDefault="009D7F63" w:rsidP="009D7F63">
            <w:pPr>
              <w:spacing w:before="120"/>
              <w:jc w:val="center"/>
            </w:pPr>
            <w:r w:rsidRPr="0073389C">
              <w:t>i)</w:t>
            </w:r>
          </w:p>
        </w:tc>
        <w:tc>
          <w:tcPr>
            <w:tcW w:w="4536" w:type="dxa"/>
            <w:vAlign w:val="center"/>
          </w:tcPr>
          <w:p w14:paraId="7A55D3EF" w14:textId="35971F82"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112"/>
            </w:r>
            <w:r w:rsidRPr="0073389C">
              <w:t xml:space="preserve">). Spoločenské alebo osobné kontakty (blízka osoba) medzi osobami úspešného uchádzača a  </w:t>
            </w:r>
            <w:r w:rsidR="001325C0">
              <w:t>prijímateľa</w:t>
            </w:r>
            <w:r w:rsidRPr="0073389C">
              <w:t>.</w:t>
            </w:r>
          </w:p>
          <w:p w14:paraId="7A55D3F0"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F1" w14:textId="6864C54A" w:rsidR="009D7F63" w:rsidRPr="0073389C" w:rsidRDefault="009D7F63" w:rsidP="00151D4D">
            <w:pPr>
              <w:keepNext/>
              <w:keepLines/>
              <w:numPr>
                <w:ilvl w:val="0"/>
                <w:numId w:val="45"/>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14:paraId="7A55D3F2" w14:textId="3DEC7016" w:rsidR="009D7F63" w:rsidRPr="0073389C" w:rsidRDefault="009D7F63" w:rsidP="00151D4D">
            <w:pPr>
              <w:keepNext/>
              <w:keepLines/>
              <w:numPr>
                <w:ilvl w:val="0"/>
                <w:numId w:val="45"/>
              </w:numPr>
              <w:ind w:left="176" w:hanging="176"/>
              <w:jc w:val="both"/>
              <w:cnfStyle w:val="000000000000" w:firstRow="0" w:lastRow="0" w:firstColumn="0" w:lastColumn="0" w:oddVBand="0" w:evenVBand="0" w:oddHBand="0" w:evenHBand="0" w:firstRowFirstColumn="0" w:firstRowLastColumn="0" w:lastRowFirstColumn="0" w:lastRowLastColumn="0"/>
            </w:pPr>
            <w:r w:rsidRPr="0073389C">
              <w:t>spoločnosť, ktorá sa uchádza o účasť vo VO bola vytvorená tesne pred vyhlásením  VO, resp. bol upravený predmet jej podnikania</w:t>
            </w:r>
            <w:r w:rsidR="001325C0">
              <w:t>, alebo</w:t>
            </w:r>
          </w:p>
          <w:p w14:paraId="7A55D3F3" w14:textId="01A0967F" w:rsidR="009D7F63" w:rsidRPr="0073389C" w:rsidRDefault="009D7F63" w:rsidP="00151D4D">
            <w:pPr>
              <w:pStyle w:val="Odsekzoznamu"/>
              <w:numPr>
                <w:ilvl w:val="0"/>
                <w:numId w:val="45"/>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14:paraId="7A55D3F5" w14:textId="77777777"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14:paraId="7A55D3F6" w14:textId="5B96B7B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14:paraId="7A55D3F7" w14:textId="47CCA1D4"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špecifikácia predmetu zákazky je „šitá na mieru“ ponuke uchádzača v konflikte záujmov</w:t>
      </w:r>
      <w:r w:rsidR="0051119D">
        <w:rPr>
          <w:rFonts w:cs="Arial"/>
          <w:lang w:val="sk-SK"/>
        </w:rPr>
        <w:t>.</w:t>
      </w:r>
      <w:r w:rsidR="0051119D" w:rsidRPr="0073389C">
        <w:rPr>
          <w:rFonts w:cs="Arial"/>
          <w:lang w:val="sk-SK"/>
        </w:rPr>
        <w:t xml:space="preserve"> </w:t>
      </w:r>
    </w:p>
    <w:p w14:paraId="7A55D3F8" w14:textId="618F5509"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14:paraId="7A55D3F9" w14:textId="050B98EB"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14:paraId="7A55D3F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14:paraId="7A55D3F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osoba zodpovedná za prípravu súťažných podkladov/vyšší štátny úradník trvá na objednaní externej firmy na pomoc pri príprave dokumentácie, aj keď to nie je potrebné.</w:t>
      </w:r>
    </w:p>
    <w:p w14:paraId="7A55D3FC" w14:textId="28F61C8E"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14:paraId="7A55D3FD"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od externých firiem sa vyžiadajú dve alebo viaceré prípravné štúdie na rovnakú tému a niekto vyvíja tlak na zamestnancov, aby použili jednu z týchto štúdií pri príprave súťažných podkladov.</w:t>
      </w:r>
    </w:p>
    <w:p w14:paraId="7A55D3FE" w14:textId="449C5F70"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14:paraId="7A55D3FF"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v priebehu krátkeho časového úseku sa bez zjavného dôvodu vydajú dve alebo viaceré zmluvy na totožné položky, čo vedie k použitiu menej konkurencieschopného postupu obstarania.</w:t>
      </w:r>
    </w:p>
    <w:p w14:paraId="7A55D400"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14:paraId="7A55D40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14:paraId="7A55D40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14:paraId="7A55D403" w14:textId="08BA3891"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14:paraId="7A55D404" w14:textId="31DDF32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14:paraId="7A55D405" w14:textId="11C19FC3"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14:paraId="7A55D406" w14:textId="3D52FFAF"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14:paraId="7A55D409"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14:paraId="7A55D40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14:paraId="7A55D40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14:paraId="7A55D40C" w14:textId="79CB4999"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14:paraId="7A55D40D" w14:textId="29F3C37D"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56"/>
        <w:gridCol w:w="5270"/>
      </w:tblGrid>
      <w:tr w:rsidR="009D7F63" w:rsidRPr="0073389C" w14:paraId="7A55D410"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14:paraId="7A55D40E" w14:textId="77777777" w:rsidR="009D7F63" w:rsidRPr="0073389C" w:rsidRDefault="009D7F63" w:rsidP="009D7F63">
            <w:pPr>
              <w:pStyle w:val="Odsekzoznamu"/>
              <w:spacing w:line="20" w:lineRule="atLeast"/>
              <w:ind w:left="0"/>
            </w:pPr>
            <w:r w:rsidRPr="0073389C">
              <w:t>Popis nedostatku</w:t>
            </w:r>
          </w:p>
        </w:tc>
        <w:tc>
          <w:tcPr>
            <w:tcW w:w="5270" w:type="dxa"/>
            <w:tcBorders>
              <w:top w:val="single" w:sz="4" w:space="0" w:color="9ACD66"/>
              <w:left w:val="single" w:sz="4" w:space="0" w:color="9ACD66"/>
              <w:right w:val="single" w:sz="4" w:space="0" w:color="9ACD66"/>
            </w:tcBorders>
          </w:tcPr>
          <w:p w14:paraId="7A55D40F" w14:textId="77777777"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14:paraId="7A55D41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1" w14:textId="77777777" w:rsidR="009D7F63" w:rsidRPr="0073389C" w:rsidRDefault="009D7F63" w:rsidP="00771817">
            <w:pPr>
              <w:spacing w:line="20" w:lineRule="atLeast"/>
              <w:jc w:val="both"/>
              <w:rPr>
                <w:u w:val="single"/>
              </w:rPr>
            </w:pPr>
            <w:r w:rsidRPr="0073389C">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7A55D412" w14:textId="77777777" w:rsidR="009D7F63" w:rsidRPr="0073389C" w:rsidRDefault="009D7F63" w:rsidP="00151D4D">
            <w:pPr>
              <w:pStyle w:val="Odsekzoznamu"/>
              <w:keepNext/>
              <w:keepLines/>
              <w:numPr>
                <w:ilvl w:val="0"/>
                <w:numId w:val="46"/>
              </w:numPr>
              <w:spacing w:after="120" w:line="20" w:lineRule="atLeast"/>
              <w:ind w:left="538" w:hanging="357"/>
              <w:contextualSpacing w:val="0"/>
              <w:jc w:val="both"/>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14:paraId="7A55D413" w14:textId="77777777" w:rsidR="009D7F63" w:rsidRPr="0073389C" w:rsidRDefault="009D7F63" w:rsidP="00151D4D">
            <w:pPr>
              <w:pStyle w:val="Odsekzoznamu"/>
              <w:keepNext/>
              <w:keepLines/>
              <w:numPr>
                <w:ilvl w:val="0"/>
                <w:numId w:val="46"/>
              </w:numPr>
              <w:spacing w:after="20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nečitateľný dátum pečiatky na doručenke</w:t>
            </w:r>
          </w:p>
        </w:tc>
      </w:tr>
      <w:tr w:rsidR="009D7F63" w:rsidRPr="0073389C" w14:paraId="7A55D41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5" w14:textId="77777777" w:rsidR="009D7F63" w:rsidRPr="0073389C" w:rsidRDefault="009D7F63" w:rsidP="00771817">
            <w:pPr>
              <w:spacing w:after="200" w:line="20" w:lineRule="atLeast"/>
              <w:jc w:val="both"/>
            </w:pPr>
            <w:r w:rsidRPr="0073389C">
              <w:t>Členovia komisie pre vyhodnotenie ponúk nemajú potrebnú technickú expertízu na vyhodnotenie predložených ponúk a dominuje im jeden jednotlivec.</w:t>
            </w:r>
          </w:p>
          <w:p w14:paraId="7A55D416"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17"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 predloženom CV člena komisie nie sú uvedené skúsenosti v oblasti predmetu zákazky</w:t>
            </w:r>
          </w:p>
          <w:p w14:paraId="7A55D418" w14:textId="7AD0830F"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14:paraId="7A55D41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A" w14:textId="77777777" w:rsidR="009D7F63" w:rsidRPr="0073389C" w:rsidRDefault="009D7F63" w:rsidP="00771817">
            <w:pPr>
              <w:spacing w:line="20" w:lineRule="atLeast"/>
              <w:jc w:val="both"/>
              <w:rPr>
                <w:u w:val="single"/>
              </w:rPr>
            </w:pPr>
            <w:r w:rsidRPr="0073389C">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14:paraId="7A55D41B"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14:paraId="7A55D41C" w14:textId="2C40CF9C"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VO, ktoré nemajú pre </w:t>
            </w:r>
            <w:r w:rsidR="00DF0865">
              <w:t>prijímateľa</w:t>
            </w:r>
            <w:r w:rsidR="00DF0865" w:rsidRPr="0073389C">
              <w:t xml:space="preserve"> </w:t>
            </w:r>
            <w:r w:rsidRPr="0073389C">
              <w:t>pridanú hodnotu</w:t>
            </w:r>
          </w:p>
        </w:tc>
      </w:tr>
      <w:tr w:rsidR="009D7F63" w:rsidRPr="0073389C" w14:paraId="7A55D421"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E" w14:textId="4D696292" w:rsidR="009D7F63" w:rsidRPr="0073389C" w:rsidRDefault="00DF0865" w:rsidP="00771817">
            <w:pPr>
              <w:spacing w:line="20" w:lineRule="atLeast"/>
              <w:jc w:val="both"/>
              <w:rPr>
                <w:u w:val="single"/>
              </w:rPr>
            </w:pPr>
            <w:r>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7A55D41F" w14:textId="5EF75F24"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14:paraId="7A55D420"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2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2" w14:textId="3C3DF98E" w:rsidR="009D7F63" w:rsidRPr="0073389C" w:rsidRDefault="009D7F63" w:rsidP="00771817">
            <w:pPr>
              <w:spacing w:after="200" w:line="20" w:lineRule="atLeast"/>
              <w:jc w:val="both"/>
            </w:pPr>
            <w:r w:rsidRPr="0073389C">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14:paraId="7A55D423"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24" w14:textId="309B97C6"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14:paraId="7A55D428"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6" w14:textId="5C1A62F1" w:rsidR="009D7F63" w:rsidRPr="0073389C" w:rsidRDefault="009D7F63" w:rsidP="00771817">
            <w:pPr>
              <w:spacing w:after="200" w:line="20" w:lineRule="atLeast"/>
              <w:jc w:val="both"/>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7A55D427"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14:paraId="7A55D42B"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9" w14:textId="7B52937C" w:rsidR="009D7F63" w:rsidRPr="0073389C" w:rsidRDefault="009D7F63" w:rsidP="00771817">
            <w:pPr>
              <w:spacing w:line="20" w:lineRule="atLeast"/>
              <w:jc w:val="both"/>
              <w:rPr>
                <w:u w:val="single"/>
              </w:rPr>
            </w:pPr>
            <w:r w:rsidRPr="0073389C">
              <w:t xml:space="preserve">Špecifikácie sú veľmi podobné výrobkom </w:t>
            </w:r>
            <w:r w:rsidRPr="0073389C">
              <w:lastRenderedPageBreak/>
              <w:t xml:space="preserve">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7A55D42A"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lastRenderedPageBreak/>
              <w:t xml:space="preserve">indikuje ponuku „šitú na mieru“ s cieľom vyhnúť sa </w:t>
            </w:r>
            <w:r w:rsidRPr="0073389C">
              <w:lastRenderedPageBreak/>
              <w:t>čestnej súťaži; snaha o obmedzenie účastníkov obstarávania; chýbajúce ekvivalentné špecifikácie</w:t>
            </w:r>
          </w:p>
        </w:tc>
      </w:tr>
      <w:tr w:rsidR="009D7F63" w:rsidRPr="0073389C" w14:paraId="7A55D42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C" w14:textId="77777777" w:rsidR="009D7F63" w:rsidRPr="0073389C" w:rsidRDefault="009D7F63" w:rsidP="00771817">
            <w:pPr>
              <w:spacing w:line="20" w:lineRule="atLeast"/>
              <w:jc w:val="both"/>
              <w:rPr>
                <w:u w:val="single"/>
              </w:rPr>
            </w:pPr>
            <w:r w:rsidRPr="0073389C">
              <w:lastRenderedPageBreak/>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7A55D42D" w14:textId="29F0F761"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14:paraId="7A55D42E"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3"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0" w14:textId="77777777" w:rsidR="009D7F63" w:rsidRPr="0073389C" w:rsidRDefault="009D7F63" w:rsidP="00771817">
            <w:pPr>
              <w:pStyle w:val="Odsekzoznamu"/>
              <w:spacing w:line="20" w:lineRule="atLeast"/>
              <w:ind w:left="0"/>
              <w:jc w:val="both"/>
              <w:rPr>
                <w:u w:val="single"/>
              </w:rPr>
            </w:pPr>
            <w:r w:rsidRPr="0073389C">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7A55D431" w14:textId="5BE09F73"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14:paraId="7A55D432"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14:paraId="7A55D436"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4" w14:textId="77777777" w:rsidR="009D7F63" w:rsidRPr="0073389C" w:rsidRDefault="009D7F63" w:rsidP="00771817">
            <w:pPr>
              <w:spacing w:line="20" w:lineRule="atLeast"/>
              <w:jc w:val="both"/>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7A55D435" w14:textId="5351F05E"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14:paraId="7A55D43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7" w14:textId="77777777" w:rsidR="009D7F63" w:rsidRPr="0073389C" w:rsidRDefault="009D7F63" w:rsidP="00771817">
            <w:pPr>
              <w:pStyle w:val="Odsekzoznamu"/>
              <w:spacing w:line="20" w:lineRule="atLeast"/>
              <w:ind w:left="0"/>
              <w:jc w:val="both"/>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14:paraId="7A55D438" w14:textId="097F2E14" w:rsidR="009D7F63" w:rsidRPr="0073389C" w:rsidRDefault="00DF0865"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14:paraId="7A55D439"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B" w14:textId="77777777" w:rsidR="009D7F63" w:rsidRPr="0073389C" w:rsidRDefault="009D7F63" w:rsidP="00771817">
            <w:pPr>
              <w:pStyle w:val="Odsekzoznamu"/>
              <w:spacing w:line="20" w:lineRule="atLeast"/>
              <w:ind w:left="0"/>
              <w:jc w:val="both"/>
              <w:rPr>
                <w:u w:val="single"/>
              </w:rPr>
            </w:pPr>
            <w:r w:rsidRPr="0073389C">
              <w:t>Zmluva sa nedostatočne monitoruje.</w:t>
            </w:r>
          </w:p>
        </w:tc>
        <w:tc>
          <w:tcPr>
            <w:tcW w:w="5270" w:type="dxa"/>
            <w:tcBorders>
              <w:top w:val="single" w:sz="4" w:space="0" w:color="92D400"/>
              <w:left w:val="single" w:sz="4" w:space="0" w:color="9ACD66"/>
              <w:right w:val="single" w:sz="4" w:space="0" w:color="9ACD66"/>
            </w:tcBorders>
            <w:vAlign w:val="center"/>
          </w:tcPr>
          <w:p w14:paraId="7A55D43C" w14:textId="6F176644"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14:paraId="7A55D44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E" w14:textId="77777777" w:rsidR="009D7F63" w:rsidRPr="0073389C" w:rsidRDefault="009D7F63" w:rsidP="00771817">
            <w:pPr>
              <w:spacing w:after="200" w:line="20" w:lineRule="atLeast"/>
              <w:jc w:val="both"/>
              <w:rPr>
                <w:b/>
              </w:rPr>
            </w:pPr>
            <w:r w:rsidRPr="0073389C">
              <w:t>Akceptujú sa nepravé osvedčenia.</w:t>
            </w:r>
          </w:p>
          <w:p w14:paraId="7A55D43F"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40"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napríklad cieľovej skupine, ktorej osoby sa školení, resp. dodávky služieb mali zúčastniť, ale z rôznych dôvodov sa na školení, resp. na dodávke služieb nezúčastnili (napríklad namiesto školení vykonávali závislú prácu pre zamestnávateľa)</w:t>
            </w:r>
          </w:p>
          <w:p w14:paraId="7A55D441"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14:paraId="7A55D44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3" w14:textId="77777777" w:rsidR="009D7F63" w:rsidRPr="0073389C" w:rsidRDefault="009D7F63" w:rsidP="00771817">
            <w:pPr>
              <w:spacing w:after="200" w:line="20" w:lineRule="atLeast"/>
              <w:jc w:val="both"/>
              <w:rPr>
                <w:u w:val="single"/>
              </w:rPr>
            </w:pPr>
            <w:r w:rsidRPr="0073389C">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7A55D444"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14:paraId="7A55D44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6" w14:textId="77777777" w:rsidR="009D7F63" w:rsidRPr="0073389C" w:rsidRDefault="009D7F63" w:rsidP="00771817">
            <w:pPr>
              <w:spacing w:after="200" w:line="20" w:lineRule="atLeast"/>
              <w:jc w:val="both"/>
            </w:pPr>
            <w:r w:rsidRPr="0073389C">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7A55D447" w14:textId="49BF651E"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14:paraId="7A55D448"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14:paraId="7A55D44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A" w14:textId="6FBB36F6" w:rsidR="009D7F63" w:rsidRPr="0073389C" w:rsidRDefault="009D7F63" w:rsidP="00771817">
            <w:pPr>
              <w:spacing w:after="200" w:line="20" w:lineRule="atLeast"/>
              <w:jc w:val="both"/>
              <w:rPr>
                <w:u w:val="single"/>
              </w:rPr>
            </w:pPr>
            <w:r w:rsidRPr="0073389C">
              <w:t xml:space="preserve">Pri medzinárodných, alebo veľkých a 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14:paraId="7A55D44B" w14:textId="4E970E4F"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indikuje možnosť, že dodávateľ odmieta zaplatiť úplatok alebo rokuje v súvislosti so žiadosťou o úplatok.</w:t>
            </w:r>
          </w:p>
          <w:p w14:paraId="7A55D44C"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5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E" w14:textId="77777777" w:rsidR="009D7F63" w:rsidRPr="0073389C" w:rsidRDefault="009D7F63" w:rsidP="00771817">
            <w:pPr>
              <w:spacing w:after="200" w:line="20" w:lineRule="atLeast"/>
              <w:jc w:val="both"/>
              <w:rPr>
                <w:u w:val="single"/>
              </w:rPr>
            </w:pPr>
            <w:r w:rsidRPr="0073389C">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7A55D44F"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14:paraId="7A55D450"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14:paraId="7A55D451"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14:paraId="7A55D457"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3" w14:textId="77777777" w:rsidR="009D7F63" w:rsidRPr="0073389C" w:rsidRDefault="009D7F63" w:rsidP="00771817">
            <w:pPr>
              <w:spacing w:after="200" w:line="20" w:lineRule="atLeast"/>
              <w:jc w:val="both"/>
            </w:pPr>
            <w:r w:rsidRPr="0073389C">
              <w:t>Znížilo sa množstvo položiek, ktoré sa majú dodať, bez úmerného zníženia výšky úhrady.</w:t>
            </w:r>
          </w:p>
          <w:p w14:paraId="7A55D454"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55" w14:textId="1B3D4091" w:rsidR="009D7F63" w:rsidRPr="0073389C" w:rsidRDefault="00D97E57"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14:paraId="7A55D456"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lastRenderedPageBreak/>
              <w:t>bez uzatvorenia príslušného dodatku</w:t>
            </w:r>
          </w:p>
        </w:tc>
      </w:tr>
      <w:tr w:rsidR="009D7F63" w:rsidRPr="0073389C" w14:paraId="7A55D45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8" w14:textId="77777777" w:rsidR="009D7F63" w:rsidRPr="0073389C" w:rsidRDefault="009D7F63" w:rsidP="00771817">
            <w:pPr>
              <w:spacing w:after="200" w:line="20" w:lineRule="atLeast"/>
              <w:jc w:val="both"/>
              <w:rPr>
                <w:u w:val="single"/>
              </w:rPr>
            </w:pPr>
            <w:r w:rsidRPr="0073389C">
              <w:lastRenderedPageBreak/>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7A55D459"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14:paraId="7A55D45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B" w14:textId="17E2CA7A" w:rsidR="009D7F63" w:rsidRPr="0073389C" w:rsidRDefault="009D7F63" w:rsidP="00771817">
            <w:pPr>
              <w:spacing w:after="200" w:line="20" w:lineRule="atLeast"/>
              <w:jc w:val="both"/>
              <w:rPr>
                <w:u w:val="single"/>
              </w:rPr>
            </w:pPr>
            <w:r w:rsidRPr="0073389C">
              <w:t xml:space="preserve">Zamestnanec </w:t>
            </w:r>
            <w:r w:rsidR="00D97E57">
              <w:t>prijímateľa</w:t>
            </w:r>
            <w:r w:rsidRPr="0073389C">
              <w:t xml:space="preserve">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55D45C" w14:textId="699BFBB0"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zah</w:t>
            </w:r>
            <w:r w:rsidR="00A41DD3">
              <w:t>m</w:t>
            </w:r>
            <w:r w:rsidRPr="0073389C">
              <w:t>lievanie skutočností s cieľom chrániť podvodné konanie</w:t>
            </w:r>
          </w:p>
        </w:tc>
      </w:tr>
      <w:tr w:rsidR="009D7F63" w:rsidRPr="0073389C" w14:paraId="7A55D460"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E" w14:textId="77777777" w:rsidR="009D7F63" w:rsidRPr="0073389C" w:rsidRDefault="009D7F63" w:rsidP="00771817">
            <w:pPr>
              <w:spacing w:after="200" w:line="20" w:lineRule="atLeast"/>
              <w:jc w:val="both"/>
              <w:rPr>
                <w:u w:val="single"/>
              </w:rPr>
            </w:pPr>
            <w:r w:rsidRPr="0073389C">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7A55D45F" w14:textId="227C8716"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14:paraId="7A55D46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7A55D461" w14:textId="77777777" w:rsidR="009D7F63" w:rsidRPr="0073389C" w:rsidRDefault="009D7F63" w:rsidP="00771817">
            <w:pPr>
              <w:spacing w:after="200" w:line="20" w:lineRule="atLeast"/>
              <w:jc w:val="both"/>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7A55D462"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14:paraId="7A55D463"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14:paraId="7A55D465" w14:textId="755D6C1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Upozorňujeme </w:t>
      </w:r>
      <w:r w:rsidR="005F5EA3">
        <w:t>P</w:t>
      </w:r>
      <w:r w:rsidRPr="0073389C">
        <w:t xml:space="preserve">rijímateľa, že je povinný sa oboznámiť s MP CKO č. 13 k posudzovaniu konfliktu záujmov v procese </w:t>
      </w:r>
      <w:r w:rsidR="00567ACF">
        <w:t>VO</w:t>
      </w:r>
      <w:r w:rsidRPr="0073389C">
        <w:t xml:space="preserve"> vrátane jeho príloh v aktuálnom znení. </w:t>
      </w:r>
    </w:p>
    <w:p w14:paraId="7A55D466" w14:textId="29E519DA" w:rsidR="009D7F63" w:rsidRDefault="009D7F63" w:rsidP="009D7F63">
      <w:pPr>
        <w:autoSpaceDE w:val="0"/>
        <w:autoSpaceDN w:val="0"/>
        <w:adjustRightInd w:val="0"/>
        <w:spacing w:before="120" w:after="120" w:line="288" w:lineRule="auto"/>
        <w:jc w:val="both"/>
        <w:rPr>
          <w:color w:val="000000"/>
        </w:rPr>
      </w:pPr>
      <w:r w:rsidRPr="0073389C">
        <w:rPr>
          <w:b/>
          <w:i/>
          <w:color w:val="FF0000"/>
        </w:rPr>
        <w:t>Povinnosť prijímateľa:</w:t>
      </w:r>
      <w:r w:rsidRPr="0073389C">
        <w:rPr>
          <w:color w:val="FF0000"/>
        </w:rPr>
        <w:t xml:space="preserve"> </w:t>
      </w:r>
      <w:r w:rsidR="005F5EA3">
        <w:t>P</w:t>
      </w:r>
      <w:r w:rsidRPr="0073389C">
        <w:t xml:space="preserve">rijímateľ je povinný </w:t>
      </w:r>
      <w:r w:rsidRPr="0073389C">
        <w:rPr>
          <w:i/>
        </w:rPr>
        <w:t>čestne prehlásiť</w:t>
      </w:r>
      <w:r w:rsidRPr="0073389C">
        <w:t xml:space="preserve"> (príloha č. </w:t>
      </w:r>
      <w:r w:rsidR="001A6E82" w:rsidRPr="0073389C">
        <w:t>2</w:t>
      </w:r>
      <w:r w:rsidR="001A6E82">
        <w:t>8</w:t>
      </w:r>
      <w:r w:rsidRPr="0073389C">
        <w:t>), že v predmetnom VO nenastali skutočnosti, uvedené ako “</w:t>
      </w:r>
      <w:r w:rsidRPr="0073389C">
        <w:rPr>
          <w:b/>
        </w:rPr>
        <w:t>rizikové indikátory</w:t>
      </w:r>
      <w:r w:rsidRPr="0073389C">
        <w:t>” v tejto príručke resp. v MP CKO č. 13</w:t>
      </w:r>
      <w:r w:rsidR="008F2496" w:rsidRPr="008F2496">
        <w:rPr>
          <w:rFonts w:cs="Arial"/>
          <w:szCs w:val="19"/>
        </w:rPr>
        <w:t xml:space="preserve"> </w:t>
      </w:r>
      <w:r w:rsidR="008F2496" w:rsidRPr="008F2496">
        <w:t>k posudzovaniu konfliktu záujmov v procese verejného obstarávania</w:t>
      </w:r>
      <w:r w:rsidRPr="0073389C">
        <w:rPr>
          <w:color w:val="7030A0"/>
        </w:rPr>
        <w:t xml:space="preserve">. </w:t>
      </w:r>
      <w:r w:rsidRPr="0073389C">
        <w:rPr>
          <w:color w:val="000000"/>
        </w:rPr>
        <w:t xml:space="preserve">V tomto čestnom prehlásení </w:t>
      </w:r>
      <w:r w:rsidR="005F5EA3">
        <w:rPr>
          <w:color w:val="000000"/>
        </w:rPr>
        <w:t>P</w:t>
      </w:r>
      <w:r w:rsidR="00567ACF" w:rsidRPr="0073389C">
        <w:rPr>
          <w:color w:val="000000"/>
        </w:rPr>
        <w:t xml:space="preserve">rijímateľ </w:t>
      </w:r>
      <w:r w:rsidRPr="0073389C">
        <w:rPr>
          <w:color w:val="000000"/>
        </w:rPr>
        <w:t xml:space="preserve">okrem iného prehlasuje, že v prípade ak podľa jeho vedomostí, resp. vedomostí </w:t>
      </w:r>
      <w:r w:rsidR="005F5EA3">
        <w:rPr>
          <w:color w:val="000000"/>
        </w:rPr>
        <w:t>P</w:t>
      </w:r>
      <w:r w:rsidRPr="0073389C">
        <w:rPr>
          <w:color w:val="000000"/>
        </w:rPr>
        <w:t xml:space="preserve">rijímateľa nastane v danom projekte konflikt záujmov, bude o uvedenej skutočnosti bezodkladne písomne informovať </w:t>
      </w:r>
      <w:r w:rsidR="005F5EA3">
        <w:rPr>
          <w:color w:val="000000"/>
        </w:rPr>
        <w:t>P</w:t>
      </w:r>
      <w:r w:rsidRPr="0073389C">
        <w:rPr>
          <w:color w:val="000000"/>
        </w:rPr>
        <w:t xml:space="preserve">oskytovateľa. </w:t>
      </w:r>
    </w:p>
    <w:p w14:paraId="7E71AD36" w14:textId="68F98053" w:rsidR="00F457A3" w:rsidRDefault="00F457A3" w:rsidP="00F457A3">
      <w:pPr>
        <w:rPr>
          <w:rFonts w:ascii="Times New Roman" w:hAnsi="Times New Roman"/>
          <w:b/>
          <w:sz w:val="24"/>
        </w:rPr>
      </w:pPr>
      <w:r>
        <w:rPr>
          <w:rFonts w:ascii="Times New Roman" w:hAnsi="Times New Roman"/>
          <w:b/>
          <w:sz w:val="24"/>
        </w:rPr>
        <w:t xml:space="preserve">Verejné obstarávania </w:t>
      </w:r>
      <w:r w:rsidR="00A2535D">
        <w:rPr>
          <w:rFonts w:ascii="Times New Roman" w:hAnsi="Times New Roman"/>
          <w:b/>
          <w:sz w:val="24"/>
        </w:rPr>
        <w:t>v rámci</w:t>
      </w:r>
      <w:r w:rsidR="00F87338">
        <w:rPr>
          <w:rFonts w:ascii="Times New Roman" w:hAnsi="Times New Roman"/>
          <w:b/>
          <w:sz w:val="24"/>
        </w:rPr>
        <w:t xml:space="preserve"> </w:t>
      </w:r>
      <w:r>
        <w:rPr>
          <w:rFonts w:ascii="Times New Roman" w:hAnsi="Times New Roman"/>
          <w:b/>
          <w:sz w:val="24"/>
        </w:rPr>
        <w:t>zjednoduš</w:t>
      </w:r>
      <w:r w:rsidR="00A2535D">
        <w:rPr>
          <w:rFonts w:ascii="Times New Roman" w:hAnsi="Times New Roman"/>
          <w:b/>
          <w:sz w:val="24"/>
        </w:rPr>
        <w:t>eného</w:t>
      </w:r>
      <w:r>
        <w:rPr>
          <w:rFonts w:ascii="Times New Roman" w:hAnsi="Times New Roman"/>
          <w:b/>
          <w:sz w:val="24"/>
        </w:rPr>
        <w:t xml:space="preserve"> vykazovan</w:t>
      </w:r>
      <w:r w:rsidR="00A2535D">
        <w:rPr>
          <w:rFonts w:ascii="Times New Roman" w:hAnsi="Times New Roman"/>
          <w:b/>
          <w:sz w:val="24"/>
        </w:rPr>
        <w:t>ia</w:t>
      </w:r>
      <w:r w:rsidRPr="00CA3B38">
        <w:rPr>
          <w:rFonts w:ascii="Times New Roman" w:hAnsi="Times New Roman"/>
          <w:b/>
          <w:sz w:val="24"/>
        </w:rPr>
        <w:t xml:space="preserve"> výdavkov</w:t>
      </w:r>
    </w:p>
    <w:p w14:paraId="60B2CC01" w14:textId="77777777" w:rsidR="00F457A3" w:rsidRPr="00CA3B38" w:rsidRDefault="00F457A3" w:rsidP="00F457A3">
      <w:pPr>
        <w:rPr>
          <w:rFonts w:ascii="Times New Roman" w:hAnsi="Times New Roman"/>
          <w:b/>
          <w:sz w:val="24"/>
        </w:rPr>
      </w:pPr>
    </w:p>
    <w:p w14:paraId="6AD0A4B9" w14:textId="46BCD4C8" w:rsidR="00F457A3" w:rsidRPr="00F457A3" w:rsidRDefault="00F457A3" w:rsidP="000765C3">
      <w:pPr>
        <w:pStyle w:val="Odsekzoznamu"/>
        <w:numPr>
          <w:ilvl w:val="0"/>
          <w:numId w:val="107"/>
        </w:numPr>
        <w:spacing w:after="200" w:line="276" w:lineRule="auto"/>
        <w:jc w:val="both"/>
        <w:rPr>
          <w:color w:val="000000"/>
        </w:rPr>
      </w:pPr>
      <w:r w:rsidRPr="000765C3">
        <w:t>Ak Prijímateľ uskutočnil</w:t>
      </w:r>
      <w:r w:rsidRPr="00F457A3">
        <w:rPr>
          <w:color w:val="000000"/>
        </w:rPr>
        <w:t xml:space="preserve"> VO, na základe ktorého sa výdavky vykázali zjednodušene (ďalej ako „VO </w:t>
      </w:r>
      <w:r w:rsidR="00A2535D">
        <w:rPr>
          <w:color w:val="000000"/>
        </w:rPr>
        <w:t xml:space="preserve">v rámci </w:t>
      </w:r>
      <w:r w:rsidRPr="00F457A3">
        <w:rPr>
          <w:color w:val="000000"/>
        </w:rPr>
        <w:t xml:space="preserve"> ZVV“), postupuje podľa Príručky pre Prijímateľa, okrem nasledujúcich ustanovení:</w:t>
      </w:r>
    </w:p>
    <w:p w14:paraId="614C4D2F" w14:textId="77777777" w:rsidR="00F457A3" w:rsidRPr="00F457A3" w:rsidRDefault="00F457A3" w:rsidP="000765C3">
      <w:pPr>
        <w:pStyle w:val="Odsekzoznamu"/>
        <w:numPr>
          <w:ilvl w:val="0"/>
          <w:numId w:val="106"/>
        </w:numPr>
        <w:spacing w:after="200" w:line="276" w:lineRule="auto"/>
        <w:jc w:val="both"/>
        <w:rPr>
          <w:color w:val="000000"/>
        </w:rPr>
      </w:pPr>
      <w:r w:rsidRPr="00F457A3">
        <w:rPr>
          <w:color w:val="000000"/>
        </w:rPr>
        <w:t xml:space="preserve">kapitola 2.5.1,  </w:t>
      </w:r>
    </w:p>
    <w:p w14:paraId="13679BA5" w14:textId="3DD9D010" w:rsidR="00F457A3" w:rsidRPr="00F87338" w:rsidRDefault="00F457A3" w:rsidP="00F87338">
      <w:pPr>
        <w:pStyle w:val="Odsekzoznamu"/>
        <w:numPr>
          <w:ilvl w:val="0"/>
          <w:numId w:val="106"/>
        </w:numPr>
        <w:spacing w:after="200" w:line="276" w:lineRule="auto"/>
        <w:jc w:val="both"/>
        <w:rPr>
          <w:color w:val="000000"/>
        </w:rPr>
      </w:pPr>
      <w:r w:rsidRPr="00F87338">
        <w:rPr>
          <w:color w:val="000000"/>
        </w:rPr>
        <w:t>kapitola 2.5.6 písm. a), b)</w:t>
      </w:r>
      <w:r w:rsidR="00F87338">
        <w:rPr>
          <w:color w:val="000000"/>
        </w:rPr>
        <w:t>,</w:t>
      </w:r>
      <w:r w:rsidR="00F87338" w:rsidRPr="00F87338" w:rsidDel="00F87338">
        <w:rPr>
          <w:color w:val="000000"/>
        </w:rPr>
        <w:t xml:space="preserve"> </w:t>
      </w:r>
      <w:r w:rsidRPr="00F87338">
        <w:rPr>
          <w:color w:val="000000"/>
        </w:rPr>
        <w:t xml:space="preserve">d), e), </w:t>
      </w:r>
      <w:r w:rsidR="00D8644C" w:rsidRPr="00F87338">
        <w:rPr>
          <w:color w:val="000000"/>
        </w:rPr>
        <w:t xml:space="preserve">f), </w:t>
      </w:r>
      <w:r w:rsidRPr="00F87338">
        <w:rPr>
          <w:color w:val="000000"/>
        </w:rPr>
        <w:t>g), h), i)</w:t>
      </w:r>
      <w:r w:rsidR="00F87338">
        <w:rPr>
          <w:color w:val="000000"/>
        </w:rPr>
        <w:t xml:space="preserve"> a</w:t>
      </w:r>
      <w:r w:rsidRPr="00F87338">
        <w:rPr>
          <w:color w:val="000000"/>
        </w:rPr>
        <w:t xml:space="preserve"> j),</w:t>
      </w:r>
    </w:p>
    <w:p w14:paraId="08CAD60C" w14:textId="77777777" w:rsidR="00F457A3" w:rsidRPr="00F457A3" w:rsidRDefault="00F457A3" w:rsidP="000765C3">
      <w:pPr>
        <w:pStyle w:val="Odsekzoznamu"/>
        <w:numPr>
          <w:ilvl w:val="0"/>
          <w:numId w:val="106"/>
        </w:numPr>
        <w:spacing w:after="200" w:line="276" w:lineRule="auto"/>
        <w:jc w:val="both"/>
        <w:rPr>
          <w:color w:val="000000"/>
        </w:rPr>
      </w:pPr>
      <w:r w:rsidRPr="00F457A3">
        <w:rPr>
          <w:color w:val="000000"/>
        </w:rPr>
        <w:t>kapitola 2.5.7.</w:t>
      </w:r>
    </w:p>
    <w:p w14:paraId="68823A50" w14:textId="77777777" w:rsidR="00F457A3" w:rsidRPr="00F457A3" w:rsidRDefault="00F457A3" w:rsidP="00F457A3">
      <w:pPr>
        <w:pStyle w:val="Odsekzoznamu"/>
        <w:jc w:val="both"/>
        <w:rPr>
          <w:color w:val="000000"/>
        </w:rPr>
      </w:pPr>
    </w:p>
    <w:p w14:paraId="6703F27E" w14:textId="680FBBC2" w:rsidR="00F457A3" w:rsidRPr="00F457A3" w:rsidRDefault="00F457A3" w:rsidP="00F457A3">
      <w:pPr>
        <w:pStyle w:val="Odsekzoznamu"/>
        <w:jc w:val="both"/>
        <w:rPr>
          <w:color w:val="000000"/>
        </w:rPr>
      </w:pPr>
      <w:r w:rsidRPr="00F457A3">
        <w:rPr>
          <w:color w:val="000000"/>
        </w:rPr>
        <w:t xml:space="preserve">Ostatné ustanovenia tejto príručky, ktoré z povahy a charakteru VO </w:t>
      </w:r>
      <w:r w:rsidR="00A2535D">
        <w:rPr>
          <w:color w:val="000000"/>
        </w:rPr>
        <w:t>v rámci</w:t>
      </w:r>
      <w:r w:rsidRPr="00F457A3">
        <w:rPr>
          <w:color w:val="000000"/>
        </w:rPr>
        <w:t xml:space="preserve"> ZVV nie sú aplikovateľné, je možné považovať za bezpredmetné.  </w:t>
      </w:r>
    </w:p>
    <w:p w14:paraId="1D7AA70A" w14:textId="77777777" w:rsidR="00F457A3" w:rsidRPr="00F457A3" w:rsidRDefault="00F457A3" w:rsidP="00F457A3">
      <w:pPr>
        <w:pStyle w:val="Odsekzoznamu"/>
        <w:jc w:val="both"/>
        <w:rPr>
          <w:color w:val="000000"/>
        </w:rPr>
      </w:pPr>
    </w:p>
    <w:p w14:paraId="0566E741" w14:textId="008487F3" w:rsidR="00F457A3" w:rsidRPr="0056123B" w:rsidRDefault="00F457A3" w:rsidP="000765C3">
      <w:pPr>
        <w:pStyle w:val="Odsekzoznamu"/>
        <w:numPr>
          <w:ilvl w:val="0"/>
          <w:numId w:val="107"/>
        </w:numPr>
        <w:spacing w:after="200" w:line="276" w:lineRule="auto"/>
        <w:jc w:val="both"/>
        <w:rPr>
          <w:color w:val="000000"/>
        </w:rPr>
      </w:pPr>
      <w:r w:rsidRPr="00F457A3">
        <w:rPr>
          <w:color w:val="000000"/>
        </w:rPr>
        <w:t xml:space="preserve">Okamih pre zaslanie výzvy na predloženie VO </w:t>
      </w:r>
      <w:r w:rsidR="00A2535D">
        <w:rPr>
          <w:color w:val="000000"/>
        </w:rPr>
        <w:t>v rámci</w:t>
      </w:r>
      <w:r w:rsidRPr="00F457A3">
        <w:rPr>
          <w:color w:val="000000"/>
        </w:rPr>
        <w:t xml:space="preserve"> ZVV </w:t>
      </w:r>
      <w:r w:rsidR="00C903D1" w:rsidRPr="0056123B">
        <w:rPr>
          <w:color w:val="000000"/>
        </w:rPr>
        <w:t>urč</w:t>
      </w:r>
      <w:r w:rsidR="00C21732" w:rsidRPr="0056123B">
        <w:rPr>
          <w:color w:val="000000"/>
        </w:rPr>
        <w:t>í</w:t>
      </w:r>
      <w:r w:rsidR="00C903D1" w:rsidRPr="0056123B">
        <w:rPr>
          <w:color w:val="000000"/>
        </w:rPr>
        <w:t xml:space="preserve"> RO pre OP EVS </w:t>
      </w:r>
      <w:r w:rsidR="00C21732" w:rsidRPr="0056123B">
        <w:rPr>
          <w:color w:val="000000"/>
        </w:rPr>
        <w:t>obvykle na základe vyhodnotenia podnetov od orgánov</w:t>
      </w:r>
      <w:r w:rsidR="00E170BD" w:rsidRPr="0056123B">
        <w:rPr>
          <w:color w:val="000000"/>
        </w:rPr>
        <w:t xml:space="preserve"> auditu kontroly a orgánov implementácie EŠIF</w:t>
      </w:r>
      <w:r w:rsidR="00C21732" w:rsidRPr="0056123B">
        <w:rPr>
          <w:color w:val="000000"/>
        </w:rPr>
        <w:t xml:space="preserve"> mediálnych podnetov alebo vlastných kontrolných mechanizmov. </w:t>
      </w:r>
    </w:p>
    <w:p w14:paraId="57C25A11" w14:textId="77777777" w:rsidR="00F457A3" w:rsidRPr="00F457A3" w:rsidRDefault="00F457A3" w:rsidP="00F457A3">
      <w:pPr>
        <w:pStyle w:val="Odsekzoznamu"/>
        <w:jc w:val="both"/>
        <w:rPr>
          <w:color w:val="000000"/>
        </w:rPr>
      </w:pPr>
    </w:p>
    <w:p w14:paraId="56061385" w14:textId="77601AAA" w:rsidR="00F457A3" w:rsidRPr="00F457A3" w:rsidRDefault="00F457A3" w:rsidP="000765C3">
      <w:pPr>
        <w:pStyle w:val="Odsekzoznamu"/>
        <w:numPr>
          <w:ilvl w:val="0"/>
          <w:numId w:val="107"/>
        </w:numPr>
        <w:spacing w:after="200" w:line="276" w:lineRule="auto"/>
        <w:jc w:val="both"/>
        <w:rPr>
          <w:color w:val="000000"/>
        </w:rPr>
      </w:pPr>
      <w:r w:rsidRPr="00F457A3">
        <w:rPr>
          <w:color w:val="000000"/>
        </w:rPr>
        <w:t xml:space="preserve">Prijímateľ sa zaväzuje na základe výzvy Poskytovateľa predložiť mu v lehote nie kratšej ako bezodkladne dokumentáciu z VO </w:t>
      </w:r>
      <w:r w:rsidR="00A2535D">
        <w:rPr>
          <w:color w:val="000000"/>
        </w:rPr>
        <w:t>v rámci</w:t>
      </w:r>
      <w:r w:rsidRPr="00F457A3">
        <w:rPr>
          <w:color w:val="000000"/>
        </w:rPr>
        <w:t xml:space="preserve"> ZVV, ktoré vykonal Prijímateľ alebo Partner a ktoré sa týka Projektu. Pri predkladaní dokumentácie Prijímateľ postupuje podľa kapitoly 2.5.5 Príručky pre Prijímateľa.</w:t>
      </w:r>
    </w:p>
    <w:p w14:paraId="4227AAE2" w14:textId="77777777" w:rsidR="00F457A3" w:rsidRPr="00F457A3" w:rsidRDefault="00F457A3" w:rsidP="00F457A3">
      <w:pPr>
        <w:pStyle w:val="Odsekzoznamu"/>
        <w:jc w:val="both"/>
        <w:rPr>
          <w:color w:val="000000"/>
        </w:rPr>
      </w:pPr>
    </w:p>
    <w:p w14:paraId="06D38A94" w14:textId="3CEBDE1A" w:rsidR="00F457A3" w:rsidRPr="00F457A3" w:rsidRDefault="00F457A3" w:rsidP="00F457A3">
      <w:pPr>
        <w:pStyle w:val="Odsekzoznamu"/>
        <w:jc w:val="both"/>
        <w:rPr>
          <w:color w:val="000000"/>
        </w:rPr>
      </w:pPr>
      <w:r w:rsidRPr="00F457A3">
        <w:rPr>
          <w:color w:val="000000"/>
        </w:rPr>
        <w:t xml:space="preserve">Dôležité upozornenie: VO </w:t>
      </w:r>
      <w:r w:rsidR="00A2535D">
        <w:rPr>
          <w:color w:val="000000"/>
        </w:rPr>
        <w:t>v rámci</w:t>
      </w:r>
      <w:r w:rsidRPr="00F457A3">
        <w:rPr>
          <w:color w:val="000000"/>
        </w:rPr>
        <w:t xml:space="preserve"> ZVV Prijímateľ predkladá Poskytovateľovi až na základe výzvy Poskytovateľa. </w:t>
      </w:r>
    </w:p>
    <w:p w14:paraId="7C780782" w14:textId="77777777" w:rsidR="00F457A3" w:rsidRPr="00F457A3" w:rsidRDefault="00F457A3" w:rsidP="00F457A3">
      <w:pPr>
        <w:pStyle w:val="Odsekzoznamu"/>
        <w:jc w:val="both"/>
        <w:rPr>
          <w:color w:val="000000"/>
        </w:rPr>
      </w:pPr>
    </w:p>
    <w:p w14:paraId="23C50BD3" w14:textId="3FB45181" w:rsidR="00F457A3" w:rsidRPr="00F457A3" w:rsidRDefault="00F457A3" w:rsidP="000765C3">
      <w:pPr>
        <w:pStyle w:val="Odsekzoznamu"/>
        <w:numPr>
          <w:ilvl w:val="0"/>
          <w:numId w:val="107"/>
        </w:numPr>
        <w:spacing w:after="200" w:line="276" w:lineRule="auto"/>
        <w:jc w:val="both"/>
        <w:rPr>
          <w:color w:val="000000"/>
        </w:rPr>
      </w:pPr>
      <w:r w:rsidRPr="00F457A3">
        <w:rPr>
          <w:color w:val="000000"/>
        </w:rPr>
        <w:t xml:space="preserve">VO </w:t>
      </w:r>
      <w:r w:rsidR="00A2535D">
        <w:rPr>
          <w:color w:val="000000"/>
        </w:rPr>
        <w:t>v rámci</w:t>
      </w:r>
      <w:r w:rsidRPr="00F457A3">
        <w:rPr>
          <w:color w:val="000000"/>
        </w:rPr>
        <w:t xml:space="preserve"> ZVV bude predmetom štandardnej ex-post kontroly uskutočnenej podľa kapitoly 2.5.6 písm. c) tejto príručky.</w:t>
      </w:r>
    </w:p>
    <w:p w14:paraId="59637265" w14:textId="77777777" w:rsidR="00F457A3" w:rsidRPr="00F457A3" w:rsidRDefault="00F457A3" w:rsidP="00F457A3">
      <w:pPr>
        <w:pStyle w:val="Odsekzoznamu"/>
        <w:rPr>
          <w:color w:val="000000"/>
        </w:rPr>
      </w:pPr>
    </w:p>
    <w:p w14:paraId="5728773D" w14:textId="03A79556" w:rsidR="00F457A3" w:rsidRPr="00F457A3" w:rsidRDefault="00F457A3" w:rsidP="000765C3">
      <w:pPr>
        <w:pStyle w:val="Odsekzoznamu"/>
        <w:numPr>
          <w:ilvl w:val="0"/>
          <w:numId w:val="107"/>
        </w:numPr>
        <w:spacing w:after="200" w:line="276" w:lineRule="auto"/>
        <w:jc w:val="both"/>
        <w:rPr>
          <w:color w:val="000000"/>
        </w:rPr>
      </w:pPr>
      <w:r w:rsidRPr="00F457A3">
        <w:rPr>
          <w:color w:val="000000"/>
        </w:rPr>
        <w:lastRenderedPageBreak/>
        <w:t xml:space="preserve">Dôležité upozornenie: Ak VO </w:t>
      </w:r>
      <w:r w:rsidR="00A2535D">
        <w:rPr>
          <w:color w:val="000000"/>
        </w:rPr>
        <w:t>v rámci</w:t>
      </w:r>
      <w:r w:rsidRPr="00F457A3">
        <w:rPr>
          <w:color w:val="000000"/>
        </w:rPr>
        <w:t xml:space="preserve"> ZVV je nadlimitnou zákazkou alebo koncesiou, financovanou čo aj z časti z prostriedkov Európskej únie, resp. z prostriedkov predmetného projektu, prijímateľ je podľa § 169 ods. 2 zákona o VO povinný pred uzavretím zmluvy, koncesnej zmluvy alebo rámcovej dohody, pred ukončením súťaže návrhov, pred zadaním zákazky na základe rámcovej dohody alebo pred ukončením postupu inovatívneho partnerstva podať ÚVO podnet na vykonanie kontroly predmetného verejného obstarávania.</w:t>
      </w:r>
    </w:p>
    <w:p w14:paraId="4673443D" w14:textId="77777777" w:rsidR="00F457A3" w:rsidRPr="00F457A3" w:rsidRDefault="00F457A3" w:rsidP="00F457A3">
      <w:pPr>
        <w:pStyle w:val="Odsekzoznamu"/>
        <w:rPr>
          <w:color w:val="000000"/>
        </w:rPr>
      </w:pPr>
    </w:p>
    <w:p w14:paraId="4F0DB346" w14:textId="4F18C50E" w:rsidR="00F457A3" w:rsidRDefault="00F457A3" w:rsidP="000765C3">
      <w:pPr>
        <w:pStyle w:val="Odsekzoznamu"/>
        <w:numPr>
          <w:ilvl w:val="0"/>
          <w:numId w:val="107"/>
        </w:numPr>
        <w:spacing w:after="200" w:line="276" w:lineRule="auto"/>
        <w:jc w:val="both"/>
        <w:rPr>
          <w:color w:val="000000"/>
        </w:rPr>
      </w:pPr>
      <w:r w:rsidRPr="00F457A3">
        <w:rPr>
          <w:color w:val="000000"/>
        </w:rPr>
        <w:t xml:space="preserve">V prípade VO </w:t>
      </w:r>
      <w:r w:rsidR="00A2535D">
        <w:rPr>
          <w:color w:val="000000"/>
        </w:rPr>
        <w:t>v rámci</w:t>
      </w:r>
      <w:r w:rsidRPr="00F457A3">
        <w:rPr>
          <w:color w:val="000000"/>
        </w:rPr>
        <w:t xml:space="preserve"> ZVV sa kapitola 2.5.7 Príručky pre Prijímateľa – Finančné opravy neuplatní.</w:t>
      </w:r>
    </w:p>
    <w:p w14:paraId="21A601C1" w14:textId="77777777" w:rsidR="00F87338" w:rsidRPr="002244BF" w:rsidRDefault="00F87338" w:rsidP="002244BF">
      <w:pPr>
        <w:pStyle w:val="Odsekzoznamu"/>
        <w:rPr>
          <w:color w:val="000000"/>
        </w:rPr>
      </w:pPr>
    </w:p>
    <w:p w14:paraId="4FB9499D" w14:textId="08E8564A" w:rsidR="00E459F5" w:rsidRPr="00F87338" w:rsidRDefault="00F457A3" w:rsidP="002244BF">
      <w:pPr>
        <w:pStyle w:val="Odsekzoznamu"/>
        <w:numPr>
          <w:ilvl w:val="0"/>
          <w:numId w:val="107"/>
        </w:numPr>
        <w:autoSpaceDE w:val="0"/>
        <w:autoSpaceDN w:val="0"/>
        <w:adjustRightInd w:val="0"/>
        <w:spacing w:before="120" w:after="120" w:line="288" w:lineRule="auto"/>
        <w:jc w:val="both"/>
        <w:rPr>
          <w:color w:val="000000"/>
        </w:rPr>
      </w:pPr>
      <w:r w:rsidRPr="00F87338">
        <w:rPr>
          <w:color w:val="000000"/>
        </w:rPr>
        <w:t>Ak na základe kontroly V</w:t>
      </w:r>
      <w:r w:rsidR="00387C2C" w:rsidRPr="00F87338">
        <w:rPr>
          <w:color w:val="000000"/>
        </w:rPr>
        <w:t>O v rámci</w:t>
      </w:r>
      <w:r w:rsidRPr="00F87338">
        <w:rPr>
          <w:color w:val="000000"/>
        </w:rPr>
        <w:t xml:space="preserve"> ZVV Poskytovateľ identifikuje porušenie pravidiel a/alebo postupov Verejného obstarávania,  Prijímateľ sa zaväzuje zaplatiť Poskytovateľovi zmluvnú pokutu vo výške a spôsobom uvedenom v</w:t>
      </w:r>
      <w:r w:rsidR="00E459F5" w:rsidRPr="00F87338">
        <w:rPr>
          <w:color w:val="000000"/>
        </w:rPr>
        <w:t> čl. 13</w:t>
      </w:r>
      <w:r w:rsidR="00E459F5" w:rsidRPr="00F87338">
        <w:rPr>
          <w:color w:val="000000"/>
        </w:rPr>
        <w:tab/>
        <w:t>ods.3 a 4 VZP zmluvy o</w:t>
      </w:r>
      <w:r w:rsidR="00C80203" w:rsidRPr="00F87338">
        <w:rPr>
          <w:color w:val="000000"/>
        </w:rPr>
        <w:t> </w:t>
      </w:r>
      <w:r w:rsidR="00E459F5" w:rsidRPr="00F87338">
        <w:rPr>
          <w:color w:val="000000"/>
        </w:rPr>
        <w:t>NFP</w:t>
      </w:r>
      <w:r w:rsidR="00C80203" w:rsidRPr="00F87338">
        <w:rPr>
          <w:color w:val="000000"/>
        </w:rPr>
        <w:t>. To znamená, že  zmluvná pokuta sa vypočíta ako percento vzťahujúce sa podľa Prílohy č. 4 Zmluvy o poskytnutí NFP na danú skutkovú podstatu porušenia pravidiel a/alebo postupov Verejného obstarávania zo základu pre paušálnu sadzbu, ktorý predstavuje vždy konkrétnu sumu</w:t>
      </w:r>
      <w:r w:rsidR="00D8644C" w:rsidRPr="00F87338">
        <w:rPr>
          <w:color w:val="000000"/>
        </w:rPr>
        <w:t xml:space="preserve"> </w:t>
      </w:r>
      <w:r w:rsidR="00C80203" w:rsidRPr="00F87338">
        <w:rPr>
          <w:color w:val="000000"/>
        </w:rPr>
        <w:t xml:space="preserve">všetkých VO určených v paušálnej sadzbe za celý projekt. </w:t>
      </w:r>
    </w:p>
    <w:p w14:paraId="7A55D467" w14:textId="7297C0E9" w:rsidR="009D7F63" w:rsidRPr="0073389C" w:rsidRDefault="009D7F63" w:rsidP="009D7F63">
      <w:pPr>
        <w:spacing w:before="120" w:after="120" w:line="288" w:lineRule="auto"/>
        <w:jc w:val="both"/>
      </w:pPr>
    </w:p>
    <w:p w14:paraId="7A55D468" w14:textId="77777777" w:rsidR="009D7F63" w:rsidRPr="0073389C" w:rsidRDefault="009D7F63" w:rsidP="009D7F63">
      <w:pPr>
        <w:pStyle w:val="Nadpis2"/>
        <w:spacing w:line="288" w:lineRule="auto"/>
        <w:rPr>
          <w:lang w:val="sk-SK"/>
        </w:rPr>
      </w:pPr>
      <w:bookmarkStart w:id="678" w:name="_Toc410907878"/>
      <w:bookmarkStart w:id="679" w:name="_Toc440372888"/>
      <w:bookmarkStart w:id="680" w:name="_Toc440636399"/>
      <w:r w:rsidRPr="0073389C">
        <w:rPr>
          <w:lang w:val="sk-SK"/>
        </w:rPr>
        <w:t>Informačný systém (ITMS2014+)</w:t>
      </w:r>
      <w:bookmarkEnd w:id="678"/>
      <w:bookmarkEnd w:id="679"/>
      <w:bookmarkEnd w:id="680"/>
    </w:p>
    <w:p w14:paraId="7A55D469" w14:textId="7DD16733" w:rsidR="009D7F63" w:rsidRPr="0073389C" w:rsidRDefault="009D7F63" w:rsidP="009D7F63">
      <w:pPr>
        <w:spacing w:before="120" w:after="120" w:line="288" w:lineRule="auto"/>
        <w:jc w:val="both"/>
      </w:pPr>
      <w:r w:rsidRPr="0073389C">
        <w:t>ITMS2014+ – IT monitorovací systém pre štrukturálne fondy slúži na komplexné sledovanie priebehu realizácie projektov a stavu čerpania prostriedkov na úrovni jednotlivých EŠIF, operačných programov, prioritných osí, špecifických cieľov a projektov. Zabezpečenie funkčnosti ITMS2014+ je plne v kompetencii C</w:t>
      </w:r>
      <w:r w:rsidR="00A672FF">
        <w:t>KO</w:t>
      </w:r>
      <w:r w:rsidRPr="0073389C">
        <w:t xml:space="preserve"> v spolupráci s Certifikačným orgánom a DataCentrom.</w:t>
      </w:r>
    </w:p>
    <w:p w14:paraId="7A55D46A" w14:textId="77777777" w:rsidR="009D7F63" w:rsidRPr="0073389C" w:rsidRDefault="009D7F63" w:rsidP="009D7F63">
      <w:pPr>
        <w:spacing w:before="120" w:after="120" w:line="288" w:lineRule="auto"/>
        <w:jc w:val="both"/>
      </w:pPr>
      <w:r w:rsidRPr="0073389C">
        <w:t xml:space="preserve">ITMS2014+ je delený na tri hlavné časti: </w:t>
      </w:r>
    </w:p>
    <w:p w14:paraId="7A55D46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14:paraId="7A55D46C" w14:textId="77777777" w:rsidR="009D7F63" w:rsidRPr="0073389C" w:rsidRDefault="009D7F63" w:rsidP="007957E1">
      <w:pPr>
        <w:pStyle w:val="Bulletslevel1"/>
        <w:spacing w:after="120" w:line="288" w:lineRule="auto"/>
        <w:ind w:left="567" w:hanging="283"/>
        <w:jc w:val="both"/>
        <w:rPr>
          <w:rFonts w:cs="Arial"/>
          <w:szCs w:val="19"/>
          <w:lang w:val="sk-SK"/>
        </w:rPr>
      </w:pPr>
      <w:r w:rsidRPr="0073389C">
        <w:rPr>
          <w:rFonts w:cs="Arial"/>
          <w:szCs w:val="19"/>
          <w:lang w:val="sk-SK"/>
        </w:rPr>
        <w:t>reportovacia časť zabezpečuje tvorbu statických a dynamických dátových exportov;</w:t>
      </w:r>
    </w:p>
    <w:p w14:paraId="7A55D46D" w14:textId="6E7EE7B8" w:rsidR="009D7F63" w:rsidRPr="00666AC8" w:rsidRDefault="009D7F63" w:rsidP="00CC5712">
      <w:pPr>
        <w:pStyle w:val="Bulletslevel1"/>
        <w:ind w:left="567" w:hanging="283"/>
        <w:jc w:val="both"/>
        <w:rPr>
          <w:lang w:val="sk-SK"/>
        </w:rPr>
      </w:pPr>
      <w:r w:rsidRPr="00666AC8">
        <w:rPr>
          <w:b/>
          <w:lang w:val="sk-SK"/>
        </w:rPr>
        <w:t>verejná časť</w:t>
      </w:r>
      <w:r w:rsidRPr="00666AC8">
        <w:rPr>
          <w:lang w:val="sk-SK"/>
        </w:rPr>
        <w:t xml:space="preserve"> (verejný portál ITMS2014+, </w:t>
      </w:r>
      <w:r w:rsidR="00AB3049" w:rsidRPr="00AB3049">
        <w:rPr>
          <w:rFonts w:cs="Arial"/>
          <w:szCs w:val="19"/>
          <w:lang w:val="sk-SK"/>
        </w:rPr>
        <w:t xml:space="preserve">https://public.itms2014.sk/ </w:t>
      </w:r>
      <w:r w:rsidRPr="00666AC8">
        <w:rPr>
          <w:lang w:val="sk-SK"/>
        </w:rPr>
        <w:t>) zabezpečuje komunikáciu so žiadateľom/prijímateľom.</w:t>
      </w:r>
    </w:p>
    <w:p w14:paraId="7A55D46E" w14:textId="551D9011"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https://public.itms2014.sk/</w:t>
      </w:r>
      <w:r w:rsidRPr="0073389C">
        <w:t>.</w:t>
      </w:r>
    </w:p>
    <w:p w14:paraId="7A55D46F" w14:textId="77777777" w:rsidR="009D7F63" w:rsidRPr="0073389C" w:rsidRDefault="009D7F63" w:rsidP="009D7F63">
      <w:pPr>
        <w:spacing w:before="120" w:after="120" w:line="288" w:lineRule="auto"/>
        <w:jc w:val="both"/>
      </w:pPr>
      <w:r w:rsidRPr="0073389C">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113"/>
      </w:r>
      <w:r w:rsidRPr="0073389C">
        <w:t>, tento prístup ďalej využíva na predkladanie všetkých relevantných dokumentov, najmä:</w:t>
      </w:r>
    </w:p>
    <w:p w14:paraId="7A55D47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14:paraId="7A55D47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14:paraId="7A55D472"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14:paraId="7A55D473" w14:textId="77777777" w:rsidR="009D7F63" w:rsidRPr="0073389C" w:rsidRDefault="009D7F63" w:rsidP="009D7F63">
      <w:pPr>
        <w:spacing w:before="120" w:after="120" w:line="288" w:lineRule="auto"/>
        <w:jc w:val="both"/>
      </w:pPr>
      <w:r w:rsidRPr="0073389C">
        <w:t xml:space="preserve">Uvedené dokumenty, ktoré prijímateľ predkladá poskytovateľovi vypracováva vyplnením elektronického formulára, prostredníctvom verejného portálu ITMS2014+. Podrobný návod na korektné vypĺňanie </w:t>
      </w:r>
      <w:r w:rsidRPr="0073389C">
        <w:lastRenderedPageBreak/>
        <w:t>jednotlivých častí konkrétneho dokumentu (záložiek) sa nachádza priamo na verejnom portáli ITMS2014+ v príručke pre ITMS2014+.</w:t>
      </w:r>
    </w:p>
    <w:p w14:paraId="7A55D474" w14:textId="77777777"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14:paraId="7A55D475" w14:textId="6570FA9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DataCentrum,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Odporúčame prijímateľovi priebežne sledovať aktualizácie web stránky ako aj preštudovať všetky relevantné informácie na portáli, aby tak predišiel prípadným komplikáciám.</w:t>
      </w:r>
    </w:p>
    <w:p w14:paraId="7A55D476" w14:textId="77777777" w:rsidR="009D7F63" w:rsidRPr="0073389C" w:rsidRDefault="009D7F63" w:rsidP="009D7F63">
      <w:pPr>
        <w:pStyle w:val="Nadpis2"/>
        <w:spacing w:line="288" w:lineRule="auto"/>
        <w:rPr>
          <w:lang w:val="sk-SK"/>
        </w:rPr>
      </w:pPr>
      <w:bookmarkStart w:id="681" w:name="_Toc440372889"/>
      <w:bookmarkStart w:id="682" w:name="_Toc440636400"/>
      <w:r w:rsidRPr="0073389C">
        <w:rPr>
          <w:lang w:val="sk-SK"/>
        </w:rPr>
        <w:t>Informovanie a komunikácia</w:t>
      </w:r>
      <w:bookmarkEnd w:id="681"/>
      <w:bookmarkEnd w:id="682"/>
    </w:p>
    <w:p w14:paraId="7A55D477" w14:textId="77777777"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hyperlink r:id="rId28" w:history="1">
        <w:r w:rsidRPr="0073389C">
          <w:rPr>
            <w:rStyle w:val="Hypertextovprepojenie"/>
          </w:rPr>
          <w:t>www.opevs.eu</w:t>
        </w:r>
      </w:hyperlink>
      <w:r w:rsidRPr="0073389C">
        <w:rPr>
          <w:rStyle w:val="Hypertextovprepojenie"/>
        </w:rPr>
        <w:t>.</w:t>
      </w:r>
      <w:r w:rsidRPr="0073389C">
        <w:t xml:space="preserve"> </w:t>
      </w:r>
    </w:p>
    <w:p w14:paraId="69A10570" w14:textId="07F7C444" w:rsidR="00771421" w:rsidRPr="0073389C" w:rsidRDefault="00771421" w:rsidP="0077142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t>Prijímateľ je povinný informovať RO o zverejnení informácii o projekte na svojom webovom sídle a to zaslaním webového odkazu emailom na komunikacia.opevs@minv.sk v lehote do 20 pracovných dní odo dňa účinnosti zmluvy o NFP.</w:t>
      </w:r>
    </w:p>
    <w:p w14:paraId="7A55D478" w14:textId="2E6F09A8" w:rsidR="009D7F63" w:rsidRPr="0073389C" w:rsidRDefault="009D7F63" w:rsidP="00ED14F6">
      <w:pPr>
        <w:spacing w:before="120" w:after="120" w:line="288" w:lineRule="auto"/>
        <w:jc w:val="both"/>
      </w:pPr>
      <w:r w:rsidRPr="0073389C">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7A55D479" w14:textId="77777777" w:rsidR="009D7F63" w:rsidRPr="0073389C" w:rsidRDefault="009D7F63" w:rsidP="009D7F63">
      <w:pPr>
        <w:spacing w:before="120" w:after="120" w:line="288" w:lineRule="auto"/>
        <w:jc w:val="both"/>
      </w:pPr>
      <w:r w:rsidRPr="0073389C">
        <w:t>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a šíreniu osvedčených postupov, pričom neustále zdôrazňujú spoluúčasť EÚ. Informačnou aktivitou sa rozumie napr:</w:t>
      </w:r>
    </w:p>
    <w:p w14:paraId="7A55D47A" w14:textId="6A2CCE24"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w:t>
      </w:r>
      <w:r w:rsidR="008D3A98" w:rsidRPr="0073389C">
        <w:rPr>
          <w:lang w:val="sk-SK"/>
        </w:rPr>
        <w:t>príručky</w:t>
      </w:r>
      <w:r w:rsidRPr="0073389C">
        <w:rPr>
          <w:lang w:val="sk-SK"/>
        </w:rPr>
        <w:t>, brožúry, letáky a pod.);</w:t>
      </w:r>
    </w:p>
    <w:p w14:paraId="7A55D47B"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14:paraId="7A55D47C"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14:paraId="7A55D47D" w14:textId="77777777" w:rsidR="009D7F63" w:rsidRPr="0073389C" w:rsidRDefault="009D7F63" w:rsidP="009D7F63">
      <w:pPr>
        <w:pStyle w:val="Bulletslevel1"/>
        <w:spacing w:after="120" w:line="288" w:lineRule="auto"/>
        <w:ind w:left="567" w:hanging="283"/>
        <w:jc w:val="both"/>
        <w:rPr>
          <w:lang w:val="sk-SK"/>
        </w:rPr>
      </w:pPr>
      <w:r w:rsidRPr="0073389C">
        <w:rPr>
          <w:lang w:val="sk-SK"/>
        </w:rPr>
        <w:t xml:space="preserve">webové sídla; </w:t>
      </w:r>
    </w:p>
    <w:p w14:paraId="7A55D47E" w14:textId="77777777"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14:paraId="7A55D47F" w14:textId="77777777"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14:paraId="7A55D480" w14:textId="77777777" w:rsidR="009D7F63" w:rsidRPr="0073389C" w:rsidRDefault="009D7F63" w:rsidP="009D7F63">
      <w:pPr>
        <w:spacing w:before="120" w:after="120" w:line="288" w:lineRule="auto"/>
        <w:jc w:val="both"/>
      </w:pPr>
      <w:r w:rsidRPr="0073389C">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komunikácie na zabezpečenie zviditeľnenia spoluúčasti EÚ. Konkrétne komunikačné nástroje uvádza žiadateľ v žiadosti o nenávratný finančný príspevok. Prijímateľ musí spĺňať minimálne nasledovné požiadavky: </w:t>
      </w:r>
    </w:p>
    <w:p w14:paraId="7A55D48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14:paraId="7A55D48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pre verejnosť vydať jasnú správu o tom, že projekt bol podporený na základe OP EVS spolufinancovaného z Európskeho sociálneho fondu;</w:t>
      </w:r>
    </w:p>
    <w:p w14:paraId="7A55D483"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14:paraId="7A55D484" w14:textId="53ED1F7B"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w:t>
      </w:r>
      <w:r w:rsidR="009D2CA4" w:rsidRPr="0073389C">
        <w:rPr>
          <w:lang w:val="sk-SK"/>
        </w:rPr>
        <w:t>sídle</w:t>
      </w:r>
      <w:r w:rsidRPr="0073389C">
        <w:rPr>
          <w:lang w:val="sk-SK"/>
        </w:rPr>
        <w:t xml:space="preserve"> (ak  existuje) krátky opis projektu spolu s vyhlásením, </w:t>
      </w:r>
      <w:r w:rsidRPr="0073389C">
        <w:rPr>
          <w:rFonts w:cs="Arial"/>
          <w:lang w:val="sk-SK"/>
        </w:rPr>
        <w:t>že projekt je spolufinancovaný z ESF na základe OP EVS</w:t>
      </w:r>
      <w:r w:rsidR="00917EFE">
        <w:rPr>
          <w:rFonts w:cs="Arial"/>
          <w:lang w:val="sk-SK"/>
        </w:rPr>
        <w:t>.</w:t>
      </w:r>
    </w:p>
    <w:p w14:paraId="7A55D485" w14:textId="77777777"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14:paraId="7A55D486" w14:textId="77777777" w:rsidR="009D7F63" w:rsidRPr="0073389C" w:rsidRDefault="009D7F63" w:rsidP="009D7F63">
      <w:pPr>
        <w:spacing w:before="120" w:after="120" w:line="288" w:lineRule="auto"/>
        <w:jc w:val="both"/>
      </w:pPr>
      <w:r w:rsidRPr="0073389C">
        <w:t>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t>
      </w:r>
    </w:p>
    <w:p w14:paraId="7A55D487" w14:textId="77777777"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14:paraId="7A55D488" w14:textId="1034336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postupov, či vyrozumenia. Ak si prijímateľ bude viesť prehľadnú projektovú dokumentáciu, bude dobre pripravený na konzultácie, </w:t>
      </w:r>
      <w:r w:rsidR="001D4D5C">
        <w:t xml:space="preserve">finančnú </w:t>
      </w:r>
      <w:r w:rsidRPr="0073389C">
        <w:t>kontrolu na mieste či prípadný audit.</w:t>
      </w:r>
    </w:p>
    <w:p w14:paraId="7A55D489" w14:textId="77777777" w:rsidR="009D7F63" w:rsidRPr="0073389C" w:rsidRDefault="009D7F63" w:rsidP="009D7F63">
      <w:pPr>
        <w:pStyle w:val="Nadpis1"/>
        <w:spacing w:before="120" w:after="120" w:line="288" w:lineRule="auto"/>
        <w:ind w:left="0" w:firstLine="0"/>
        <w:rPr>
          <w:rFonts w:ascii="Arial" w:hAnsi="Arial"/>
          <w:lang w:val="sk-SK"/>
        </w:rPr>
      </w:pPr>
      <w:bookmarkStart w:id="683" w:name="_Toc440372890"/>
      <w:bookmarkStart w:id="684" w:name="_Toc440636401"/>
      <w:bookmarkStart w:id="685" w:name="_Toc410907880"/>
      <w:r w:rsidRPr="0073389C">
        <w:rPr>
          <w:rFonts w:ascii="Arial" w:hAnsi="Arial"/>
          <w:lang w:val="sk-SK"/>
        </w:rPr>
        <w:lastRenderedPageBreak/>
        <w:t>Kontrola a overovanie oprávnenosti výdavkov</w:t>
      </w:r>
      <w:bookmarkEnd w:id="683"/>
      <w:bookmarkEnd w:id="684"/>
      <w:r w:rsidRPr="0073389C">
        <w:rPr>
          <w:rFonts w:ascii="Arial" w:hAnsi="Arial"/>
          <w:lang w:val="sk-SK"/>
        </w:rPr>
        <w:t xml:space="preserve"> </w:t>
      </w:r>
      <w:bookmarkEnd w:id="685"/>
    </w:p>
    <w:p w14:paraId="7A55D48A" w14:textId="15BECFE5"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7A55D48B" w14:textId="6F94C553"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7A55D48C" w14:textId="3288CAF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7A55D48D" w14:textId="44DF68C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7A55D48E" w14:textId="0BE952D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7A55D48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7A55D490" w14:textId="1F6CEE29" w:rsidR="009D7F63" w:rsidRPr="0073389C" w:rsidRDefault="009D7F63" w:rsidP="009D7F63">
      <w:pPr>
        <w:pStyle w:val="Nadpis2"/>
        <w:spacing w:line="288" w:lineRule="auto"/>
        <w:rPr>
          <w:lang w:val="sk-SK"/>
        </w:rPr>
      </w:pPr>
      <w:bookmarkStart w:id="686" w:name="_Toc410907881"/>
      <w:bookmarkStart w:id="687" w:name="_Toc440372891"/>
      <w:bookmarkStart w:id="688" w:name="_Toc440636402"/>
      <w:r w:rsidRPr="0073389C">
        <w:rPr>
          <w:lang w:val="sk-SK"/>
        </w:rPr>
        <w:t xml:space="preserve">Administratívna </w:t>
      </w:r>
      <w:r w:rsidR="00F17DE9">
        <w:rPr>
          <w:lang w:val="sk-SK"/>
        </w:rPr>
        <w:t xml:space="preserve">finančná </w:t>
      </w:r>
      <w:r w:rsidRPr="0073389C">
        <w:rPr>
          <w:lang w:val="sk-SK"/>
        </w:rPr>
        <w:t>kontrola</w:t>
      </w:r>
      <w:bookmarkEnd w:id="686"/>
      <w:bookmarkEnd w:id="687"/>
      <w:bookmarkEnd w:id="688"/>
    </w:p>
    <w:p w14:paraId="7A55D491" w14:textId="7477C17C"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7A55D492" w14:textId="6C984E5A"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7A55D493" w14:textId="0EDF5D7D"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7A55D494" w14:textId="1B4F6A9A"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lastRenderedPageBreak/>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t xml:space="preserve">. </w:t>
      </w:r>
    </w:p>
    <w:p w14:paraId="7A55D495" w14:textId="46B57215"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A55D496" w14:textId="2B0A3B76"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7A55D497" w14:textId="3C48B74E"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7A55D498" w14:textId="2C2009AA"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7A55D499" w14:textId="06D210A5"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02F7EB3" w14:textId="43D54F53"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7A55D49B" w14:textId="31C4AB53"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14:paraId="7A55D49C" w14:textId="1A8F901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7A55D49D" w14:textId="77E9DFE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7A55D49E"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7A55D49F" w14:textId="3E401225"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7A55D4A0" w14:textId="39E87D0A"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7A55D4A1" w14:textId="6E7877F9"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7A55D4A2" w14:textId="492D5C66"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A55D4A3" w14:textId="38A625B9"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lastRenderedPageBreak/>
        <w:t>finančnej</w:t>
      </w:r>
      <w:r w:rsidR="002E278D" w:rsidRPr="0073389C">
        <w:t xml:space="preserve"> </w:t>
      </w:r>
      <w:r w:rsidRPr="0073389C">
        <w:t xml:space="preserve">kontroly VO alebo obstarávania, </w:t>
      </w:r>
    </w:p>
    <w:p w14:paraId="7A55D4A4" w14:textId="3BA0BD04"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A55D4A5" w14:textId="697B5F0F"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7A55D4A6" w14:textId="2C351399"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dodávateľsko</w:t>
      </w:r>
      <w:r w:rsidR="005E6061">
        <w:t xml:space="preserve"> </w:t>
      </w:r>
      <w:r w:rsidR="009D7F63" w:rsidRPr="0073389C">
        <w:t>-</w:t>
      </w:r>
      <w:r w:rsidR="005E6061">
        <w:t xml:space="preserve"> </w:t>
      </w:r>
      <w:r w:rsidR="001F7F84" w:rsidRPr="0073389C">
        <w:t>odberateľské</w:t>
      </w:r>
      <w:r w:rsidR="009D7F63" w:rsidRPr="0073389C">
        <w:t xml:space="preserve"> zmluvy a pod.), </w:t>
      </w:r>
    </w:p>
    <w:p w14:paraId="7A55D4A7" w14:textId="4B95F6A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A55D4A8" w14:textId="07AF93BA" w:rsidR="009D7F63" w:rsidRPr="0073389C" w:rsidRDefault="00D62B87"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reálneho vyplatenia výdavku </w:t>
      </w:r>
      <w:r w:rsidRPr="0073389C">
        <w:t>prijímateľom</w:t>
      </w:r>
      <w:r w:rsidR="009D7F63" w:rsidRPr="0073389C">
        <w:t xml:space="preserve"> (napr. potvrdenie výdavkovými </w:t>
      </w:r>
      <w:r w:rsidRPr="0073389C">
        <w:t>pokladničnými</w:t>
      </w:r>
      <w:r w:rsidR="009D7F63" w:rsidRPr="0073389C">
        <w:t xml:space="preserve"> blokmi, výpismi z bankového </w:t>
      </w:r>
      <w:r w:rsidRPr="0073389C">
        <w:t>účtu</w:t>
      </w:r>
      <w:r w:rsidR="009D7F63" w:rsidRPr="0073389C">
        <w:t xml:space="preserve">) ak je relevantné, </w:t>
      </w:r>
    </w:p>
    <w:p w14:paraId="7A55D4A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7A55D4AA" w14:textId="4A76D72B"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aplikovania </w:t>
      </w:r>
      <w:r w:rsidR="00D62B87" w:rsidRPr="0073389C">
        <w:t>výpočtu</w:t>
      </w:r>
      <w:r w:rsidRPr="0073389C">
        <w:t xml:space="preserve"> paušálnej sadzby s</w:t>
      </w:r>
      <w:r w:rsidR="00601351">
        <w:t xml:space="preserve"> </w:t>
      </w:r>
      <w:r w:rsidRPr="0073389C">
        <w:t xml:space="preserve">pravidlami </w:t>
      </w:r>
      <w:r w:rsidR="00D62B87" w:rsidRPr="0073389C">
        <w:t>výpočtu</w:t>
      </w:r>
      <w:r w:rsidRPr="0073389C">
        <w:t xml:space="preserve"> stanovenými poskytovateľom v riadiacej dokumentácii v prípade využitia zjednodušeného vykazovania výdavkov formou paušálnej sadzby, </w:t>
      </w:r>
    </w:p>
    <w:p w14:paraId="7A55D4AB" w14:textId="48188485"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nárokovanej paušálnej sumy s dosiahnutými výstupmi/výsledkami/</w:t>
      </w:r>
      <w:r w:rsidR="00D62B87" w:rsidRPr="0073389C">
        <w:t>cieľmi</w:t>
      </w:r>
      <w:r w:rsidRPr="0073389C">
        <w:t xml:space="preserve"> projektu v prípade využitia zjednodušeného vykazovania výdavkov formou paušálnej sumy, </w:t>
      </w:r>
    </w:p>
    <w:p w14:paraId="7A55D4A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7A55D4AD"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7A55D4AE" w14:textId="7168A634"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w:t>
      </w:r>
      <w:r w:rsidR="00D62B87" w:rsidRPr="0073389C">
        <w:t>merateľných</w:t>
      </w:r>
      <w:r w:rsidRPr="0073389C">
        <w:t xml:space="preserve"> </w:t>
      </w:r>
      <w:r w:rsidR="00D62B87" w:rsidRPr="0073389C">
        <w:t>ukazovateľov</w:t>
      </w:r>
      <w:r w:rsidRPr="0073389C">
        <w:t xml:space="preserve"> projektu v zmysle zmluvy o NFP (ak je relevantné), </w:t>
      </w:r>
    </w:p>
    <w:p w14:paraId="7A55D4AF" w14:textId="3F771C51"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w:t>
      </w:r>
      <w:r w:rsidR="00D62B87" w:rsidRPr="0073389C">
        <w:t>prijímateľa</w:t>
      </w:r>
      <w:r w:rsidRPr="0073389C">
        <w:t xml:space="preserve"> v rámci aj mimo daného OP, iných OP a iných programov EÚ, iných </w:t>
      </w:r>
      <w:r w:rsidR="00D62B87" w:rsidRPr="0073389C">
        <w:t>finančných</w:t>
      </w:r>
      <w:r w:rsidRPr="0073389C">
        <w:t xml:space="preserve"> nástrojov alebo vnútroštátnych programov a v iných programových obdobiach, </w:t>
      </w:r>
    </w:p>
    <w:p w14:paraId="7A55D4B0" w14:textId="337367DE"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w:t>
      </w:r>
      <w:r w:rsidR="00D62B87" w:rsidRPr="0073389C">
        <w:t>prijímateľom</w:t>
      </w:r>
      <w:r w:rsidRPr="0073389C">
        <w:t xml:space="preserve"> na odstránenie nedostatkov zistených pri inej kontrole alebo audite vykonaných do </w:t>
      </w:r>
      <w:r w:rsidR="00D62B87" w:rsidRPr="0073389C">
        <w:t>času</w:t>
      </w:r>
      <w:r w:rsidRPr="0073389C">
        <w:t xml:space="preserve"> </w:t>
      </w:r>
      <w:r w:rsidR="00D62B87" w:rsidRPr="0073389C">
        <w:t>ukončenia</w:t>
      </w:r>
      <w:r w:rsidRPr="0073389C">
        <w:t xml:space="preserve"> kontroly deklarovaných výdavkov (ak je relevantné), </w:t>
      </w:r>
    </w:p>
    <w:p w14:paraId="7A55D4B1" w14:textId="362EA6E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w:t>
      </w:r>
      <w:r w:rsidR="00D62B87" w:rsidRPr="0073389C">
        <w:t>finančnej</w:t>
      </w:r>
      <w:r w:rsidRPr="0073389C">
        <w:t xml:space="preserve"> opravy a pod., </w:t>
      </w:r>
    </w:p>
    <w:p w14:paraId="7A55D4B2" w14:textId="1D083551"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w:t>
      </w:r>
      <w:r w:rsidR="00D62B87" w:rsidRPr="0073389C">
        <w:t>skutočností</w:t>
      </w:r>
      <w:r w:rsidRPr="0073389C">
        <w:t xml:space="preserve"> stanovených poskytovateľom. </w:t>
      </w:r>
    </w:p>
    <w:p w14:paraId="7A55D4B3" w14:textId="4069514A"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w:t>
      </w:r>
      <w:r w:rsidR="00D62B87" w:rsidRPr="0073389C">
        <w:t>prijímateľa</w:t>
      </w:r>
      <w:r w:rsidRPr="0073389C">
        <w:t xml:space="preserve"> deklarované v ŽoP musia </w:t>
      </w:r>
      <w:r w:rsidR="00D62B87" w:rsidRPr="0073389C">
        <w:t>spĺňať</w:t>
      </w:r>
      <w:r w:rsidRPr="0073389C">
        <w:t xml:space="preserve">̌ najmä tieto podmienky: </w:t>
      </w:r>
    </w:p>
    <w:p w14:paraId="7A55D4B4" w14:textId="3A9479C1"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w:t>
      </w:r>
      <w:r w:rsidR="00D62B87" w:rsidRPr="0073389C">
        <w:t>rozpočtových</w:t>
      </w:r>
      <w:r w:rsidRPr="0073389C">
        <w:t xml:space="preserve"> pravidlách, zákon o verejnom obstarávaní, zákon o štátnej pomoci, zákonník práce, zákon o slobodnom prístupe k informáciám); </w:t>
      </w:r>
    </w:p>
    <w:p w14:paraId="7A55D4B5" w14:textId="64203A0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w:t>
      </w:r>
      <w:r w:rsidR="00D62B87" w:rsidRPr="0073389C">
        <w:t>neoddeliteľnú</w:t>
      </w:r>
      <w:r w:rsidRPr="0073389C">
        <w:t xml:space="preserve"> </w:t>
      </w:r>
      <w:r w:rsidR="00D62B87" w:rsidRPr="0073389C">
        <w:t>súčasť</w:t>
      </w:r>
      <w:r w:rsidRPr="0073389C">
        <w:t xml:space="preserve">̌ výzvy, podmienok zmluvy o NFP; </w:t>
      </w:r>
    </w:p>
    <w:p w14:paraId="7A55D4B6" w14:textId="7933EC6F"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w:t>
      </w:r>
      <w:r w:rsidR="00D62B87" w:rsidRPr="0073389C">
        <w:t>časovej</w:t>
      </w:r>
      <w:r w:rsidRPr="0073389C">
        <w:t xml:space="preserve"> následnosti aktivít projektu, sú plne v súlade s </w:t>
      </w:r>
      <w:r w:rsidR="00D62B87" w:rsidRPr="0073389C">
        <w:t>cieľmi</w:t>
      </w:r>
      <w:r w:rsidRPr="0073389C">
        <w:t xml:space="preserve"> projektu a prispievajú k dosiahnutiu plánovaných </w:t>
      </w:r>
      <w:r w:rsidR="00D62B87" w:rsidRPr="0073389C">
        <w:t>cieľov</w:t>
      </w:r>
      <w:r w:rsidRPr="0073389C">
        <w:t xml:space="preserve"> projektu; </w:t>
      </w:r>
    </w:p>
    <w:p w14:paraId="7A55D4B7" w14:textId="09EB45AF"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t.j. zodpovedá obvyklým cenám v danom mieste a </w:t>
      </w:r>
      <w:r w:rsidR="00D62B87" w:rsidRPr="0073389C">
        <w:t>čase</w:t>
      </w:r>
      <w:r w:rsidRPr="0073389C">
        <w:t xml:space="preserve"> a zodpovedá </w:t>
      </w:r>
      <w:r w:rsidRPr="0073389C">
        <w:lastRenderedPageBreak/>
        <w:t>potrebám projektu;</w:t>
      </w:r>
    </w:p>
    <w:p w14:paraId="7A55D4B8" w14:textId="68082251"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w:t>
      </w:r>
      <w:r w:rsidR="00D62B87" w:rsidRPr="0073389C">
        <w:t>spĺňa</w:t>
      </w:r>
      <w:r w:rsidRPr="0073389C">
        <w:t xml:space="preserve"> podmienky hospodárnosti, efektívnosti, </w:t>
      </w:r>
      <w:r w:rsidR="00D62B87" w:rsidRPr="0073389C">
        <w:t>účelnosti</w:t>
      </w:r>
      <w:r w:rsidRPr="0073389C">
        <w:t xml:space="preserve"> a </w:t>
      </w:r>
      <w:r w:rsidR="00D62B87" w:rsidRPr="0073389C">
        <w:t>účinnosti</w:t>
      </w:r>
      <w:r w:rsidRPr="0073389C">
        <w:t xml:space="preserve">; </w:t>
      </w:r>
      <w:r w:rsidRPr="0073389C">
        <w:rPr>
          <w:color w:val="FFFFFF"/>
        </w:rPr>
        <w:t xml:space="preserve">x. 2014 </w:t>
      </w:r>
    </w:p>
    <w:p w14:paraId="574DC727" w14:textId="36EAA519"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w:t>
      </w:r>
      <w:r w:rsidR="00D62B87" w:rsidRPr="00A11D9F">
        <w:rPr>
          <w:rFonts w:ascii="Arial" w:hAnsi="Arial" w:cs="Arial"/>
          <w:sz w:val="19"/>
          <w:szCs w:val="19"/>
          <w:lang w:val="sk-SK"/>
        </w:rPr>
        <w:t>identifikovateľné</w:t>
      </w:r>
      <w:r w:rsidRPr="00A11D9F">
        <w:rPr>
          <w:rFonts w:ascii="Arial" w:hAnsi="Arial" w:cs="Arial"/>
          <w:sz w:val="19"/>
          <w:szCs w:val="19"/>
          <w:lang w:val="sk-SK"/>
        </w:rPr>
        <w:t xml:space="preserve"> a </w:t>
      </w:r>
      <w:r w:rsidR="00D62B87" w:rsidRPr="00A11D9F">
        <w:rPr>
          <w:rFonts w:ascii="Arial" w:hAnsi="Arial" w:cs="Arial"/>
          <w:sz w:val="19"/>
          <w:szCs w:val="19"/>
          <w:lang w:val="sk-SK"/>
        </w:rPr>
        <w:t>preukázateľné</w:t>
      </w:r>
      <w:r w:rsidRPr="00A11D9F">
        <w:rPr>
          <w:rFonts w:ascii="Arial" w:hAnsi="Arial" w:cs="Arial"/>
          <w:sz w:val="19"/>
          <w:szCs w:val="19"/>
          <w:lang w:val="sk-SK"/>
        </w:rPr>
        <w:t xml:space="preserve"> a musia byť doložené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ktoré sú riadne evidované u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platnou legislatívou; výdavok je preukázaný faktúrami alebo inými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ktoré sú riadne evidované v </w:t>
      </w:r>
      <w:r w:rsidR="00D62B87" w:rsidRPr="00A11D9F">
        <w:rPr>
          <w:rFonts w:ascii="Arial" w:hAnsi="Arial" w:cs="Arial"/>
          <w:sz w:val="19"/>
          <w:szCs w:val="19"/>
          <w:lang w:val="sk-SK"/>
        </w:rPr>
        <w:t>účtovníctve</w:t>
      </w:r>
      <w:r w:rsidRPr="00A11D9F">
        <w:rPr>
          <w:rFonts w:ascii="Arial" w:hAnsi="Arial" w:cs="Arial"/>
          <w:sz w:val="19"/>
          <w:szCs w:val="19"/>
          <w:lang w:val="sk-SK"/>
        </w:rPr>
        <w:t xml:space="preserve">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platnými všeobecne záväznými právnymi predpismi a zmluvou o NFP. Preukázanie výdavkov faktúrami alebo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sa </w:t>
      </w:r>
      <w:r w:rsidR="00D62B87" w:rsidRPr="00A11D9F">
        <w:rPr>
          <w:rFonts w:ascii="Arial" w:hAnsi="Arial" w:cs="Arial"/>
          <w:sz w:val="19"/>
          <w:szCs w:val="19"/>
          <w:lang w:val="sk-SK"/>
        </w:rPr>
        <w:t>nevzťahuje</w:t>
      </w:r>
      <w:r w:rsidRPr="00A11D9F">
        <w:rPr>
          <w:rFonts w:ascii="Arial" w:hAnsi="Arial" w:cs="Arial"/>
          <w:sz w:val="19"/>
          <w:szCs w:val="19"/>
          <w:lang w:val="sk-SK"/>
        </w:rPr>
        <w:t xml:space="preserve"> na výdavky vykazované zjednodušeným spôsobom vykazovania</w:t>
      </w:r>
      <w:r w:rsidR="00A11D9F">
        <w:rPr>
          <w:rFonts w:ascii="Arial" w:hAnsi="Arial" w:cs="Arial"/>
          <w:sz w:val="19"/>
          <w:szCs w:val="19"/>
          <w:lang w:val="sk-SK"/>
        </w:rPr>
        <w:t>.</w:t>
      </w:r>
    </w:p>
    <w:p w14:paraId="7A55D4BA" w14:textId="71A3DC03"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w:t>
      </w:r>
      <w:r w:rsidR="00662488" w:rsidRPr="0073389C">
        <w:rPr>
          <w:rFonts w:ascii="Arial" w:hAnsi="Arial" w:cs="Arial"/>
          <w:sz w:val="19"/>
          <w:szCs w:val="19"/>
          <w:lang w:val="sk-SK"/>
        </w:rPr>
        <w:t>prijímateľovi</w:t>
      </w:r>
      <w:r w:rsidRPr="0073389C">
        <w:rPr>
          <w:rFonts w:ascii="Arial" w:hAnsi="Arial" w:cs="Arial"/>
          <w:sz w:val="19"/>
          <w:szCs w:val="19"/>
          <w:lang w:val="sk-SK"/>
        </w:rPr>
        <w:t xml:space="preserve">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62488" w:rsidRPr="0073389C">
        <w:rPr>
          <w:rFonts w:ascii="Arial" w:hAnsi="Arial" w:cs="Arial"/>
          <w:sz w:val="19"/>
          <w:szCs w:val="19"/>
          <w:lang w:val="sk-SK"/>
        </w:rPr>
        <w:t>pričom</w:t>
      </w:r>
      <w:r w:rsidRPr="0073389C">
        <w:rPr>
          <w:rFonts w:ascii="Arial" w:hAnsi="Arial" w:cs="Arial"/>
          <w:sz w:val="19"/>
          <w:szCs w:val="19"/>
          <w:lang w:val="sk-SK"/>
        </w:rPr>
        <w:t xml:space="preserve">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w:t>
      </w:r>
      <w:r w:rsidR="00662488" w:rsidRPr="0073389C">
        <w:rPr>
          <w:rFonts w:ascii="Arial" w:hAnsi="Arial" w:cs="Arial"/>
          <w:sz w:val="19"/>
          <w:szCs w:val="19"/>
          <w:lang w:val="sk-SK"/>
        </w:rPr>
        <w:t>nahradiť</w:t>
      </w:r>
      <w:r w:rsidRPr="0073389C">
        <w:rPr>
          <w:rFonts w:ascii="Arial" w:hAnsi="Arial" w:cs="Arial"/>
          <w:sz w:val="19"/>
          <w:szCs w:val="19"/>
          <w:lang w:val="sk-SK"/>
        </w:rPr>
        <w:t xml:space="preserve">̌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7A55D4BB" w14:textId="77777777" w:rsidR="009D7F63" w:rsidRPr="0073389C" w:rsidRDefault="009D7F63" w:rsidP="009D7F63">
      <w:pPr>
        <w:pStyle w:val="Zkladntext"/>
        <w:spacing w:before="120" w:after="120" w:line="288" w:lineRule="auto"/>
        <w:rPr>
          <w:rFonts w:ascii="Arial" w:hAnsi="Arial" w:cs="Arial"/>
          <w:sz w:val="19"/>
          <w:szCs w:val="19"/>
          <w:lang w:val="sk-SK"/>
        </w:rPr>
      </w:pPr>
    </w:p>
    <w:p w14:paraId="7A55D4BC" w14:textId="36AAB682" w:rsidR="009D7F63" w:rsidRPr="0073389C" w:rsidRDefault="00614746" w:rsidP="009D7F63">
      <w:pPr>
        <w:pStyle w:val="Nadpis2"/>
        <w:spacing w:line="288" w:lineRule="auto"/>
        <w:ind w:left="0" w:firstLine="0"/>
        <w:rPr>
          <w:lang w:val="sk-SK"/>
        </w:rPr>
      </w:pPr>
      <w:bookmarkStart w:id="689" w:name="_Toc410907882"/>
      <w:bookmarkStart w:id="690" w:name="_Toc440372892"/>
      <w:bookmarkStart w:id="691" w:name="_Toc440636403"/>
      <w:r>
        <w:rPr>
          <w:lang w:val="sk-SK"/>
        </w:rPr>
        <w:t>Finančná k</w:t>
      </w:r>
      <w:r w:rsidR="009D7F63" w:rsidRPr="0073389C">
        <w:rPr>
          <w:lang w:val="sk-SK"/>
        </w:rPr>
        <w:t>ontrola na mieste</w:t>
      </w:r>
      <w:bookmarkEnd w:id="689"/>
      <w:bookmarkEnd w:id="690"/>
      <w:bookmarkEnd w:id="691"/>
      <w:r w:rsidR="009D7F63" w:rsidRPr="0073389C">
        <w:rPr>
          <w:lang w:val="sk-SK"/>
        </w:rPr>
        <w:tab/>
      </w:r>
      <w:r w:rsidR="009D7F63" w:rsidRPr="0073389C">
        <w:rPr>
          <w:lang w:val="sk-SK"/>
        </w:rPr>
        <w:tab/>
      </w:r>
    </w:p>
    <w:p w14:paraId="44A6BB6F" w14:textId="64CE99CC" w:rsidR="003D2CF8" w:rsidRDefault="009D7F63" w:rsidP="003D2CF8">
      <w:pPr>
        <w:pStyle w:val="Default"/>
        <w:spacing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w:t>
      </w:r>
      <w:r w:rsidR="003D2CF8">
        <w:rPr>
          <w:rFonts w:ascii="Arial" w:hAnsi="Arial" w:cs="Arial"/>
          <w:sz w:val="19"/>
          <w:szCs w:val="19"/>
          <w:lang w:val="sk-SK"/>
        </w:rPr>
        <w:t> </w:t>
      </w:r>
      <w:r w:rsidRPr="0073389C">
        <w:rPr>
          <w:rFonts w:ascii="Arial" w:hAnsi="Arial" w:cs="Arial"/>
          <w:sz w:val="19"/>
          <w:szCs w:val="19"/>
          <w:lang w:val="sk-SK"/>
        </w:rPr>
        <w:t>NFP</w:t>
      </w:r>
      <w:r w:rsidR="003D2CF8">
        <w:rPr>
          <w:rFonts w:ascii="Arial" w:hAnsi="Arial" w:cs="Arial"/>
          <w:sz w:val="19"/>
          <w:szCs w:val="19"/>
          <w:lang w:val="sk-SK"/>
        </w:rPr>
        <w:t>:</w:t>
      </w:r>
    </w:p>
    <w:p w14:paraId="5AF7C71B" w14:textId="77777777" w:rsidR="003D2CF8" w:rsidRPr="008C4A60" w:rsidRDefault="003D2CF8" w:rsidP="003D2CF8">
      <w:pPr>
        <w:pStyle w:val="Odsekzoznamu"/>
        <w:numPr>
          <w:ilvl w:val="2"/>
          <w:numId w:val="127"/>
        </w:numPr>
        <w:ind w:left="851" w:hanging="425"/>
        <w:contextualSpacing w:val="0"/>
        <w:jc w:val="both"/>
        <w:rPr>
          <w:color w:val="000000"/>
          <w:sz w:val="18"/>
          <w:szCs w:val="18"/>
        </w:rPr>
      </w:pPr>
      <w:r w:rsidRPr="008C4A60">
        <w:rPr>
          <w:color w:val="000000"/>
          <w:sz w:val="18"/>
          <w:szCs w:val="18"/>
        </w:rPr>
        <w:t xml:space="preserve">výdavky projektu vznikli počas obdobia oprávnenosti a došlo k ich vyplateniu; </w:t>
      </w:r>
    </w:p>
    <w:p w14:paraId="6E9E4B3F" w14:textId="77777777" w:rsidR="003D2CF8" w:rsidRPr="008C4A60" w:rsidRDefault="003D2CF8" w:rsidP="00411D87">
      <w:pPr>
        <w:pStyle w:val="Odsekzoznamu"/>
        <w:numPr>
          <w:ilvl w:val="2"/>
          <w:numId w:val="127"/>
        </w:numPr>
        <w:ind w:left="851" w:hanging="425"/>
        <w:contextualSpacing w:val="0"/>
        <w:jc w:val="both"/>
        <w:rPr>
          <w:color w:val="000000"/>
          <w:sz w:val="18"/>
          <w:szCs w:val="18"/>
        </w:rPr>
      </w:pPr>
      <w:r w:rsidRPr="008C4A60">
        <w:rPr>
          <w:color w:val="000000"/>
          <w:sz w:val="18"/>
          <w:szCs w:val="18"/>
        </w:rPr>
        <w:t>výdavky projektu sú v súlade so schváleným projektom;</w:t>
      </w:r>
    </w:p>
    <w:p w14:paraId="49B99411"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súlad s pravidlami stanovenými v projekte vrátane súladu so schválenou mierou spolufinancovania;</w:t>
      </w:r>
    </w:p>
    <w:p w14:paraId="6F722478"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súlad s pravidlami oprávnenosti výdavkov na národnej úrovni aj na úrovni EÚ;</w:t>
      </w:r>
    </w:p>
    <w:p w14:paraId="08EDF6B3"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adekvátnosť a overiteľnosť podporných dokumentov;</w:t>
      </w:r>
    </w:p>
    <w:p w14:paraId="2C1DE21B"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súlad s podmienkami štátnej pomoci/pomoci de minimis a požiadavka na udržateľný rozvoj, rovnosť príležitostí a nediskrimináciu;</w:t>
      </w:r>
    </w:p>
    <w:p w14:paraId="1177FEAD"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súlad s pravidlami VO na národnej úrovni aj na úrovni EÚ;</w:t>
      </w:r>
    </w:p>
    <w:p w14:paraId="4371F6A8"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súlad s pravidlami publicity na národnej úrovni aj na úrovni EÚ;</w:t>
      </w:r>
    </w:p>
    <w:p w14:paraId="061073A3"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v prípade využitia zjednodušených foriem vykazovania výdavkov súlad vykazovania s nastavenými pravidlami;</w:t>
      </w:r>
    </w:p>
    <w:p w14:paraId="4030D735"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fyzický pokrok projektu vo vzťahu k merateľným ukazovateľom projektu a  dátam, ktoré sú povinne poskytované na úrovni projektu;</w:t>
      </w:r>
    </w:p>
    <w:p w14:paraId="2CBCDF6D"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 xml:space="preserve">dodržiavanie článku 61 všeobecného nariadenia (operácie vytvárajúce čistý príjem po dokončení). </w:t>
      </w:r>
    </w:p>
    <w:p w14:paraId="7A55D4BD" w14:textId="2D903E8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 </w:t>
      </w:r>
    </w:p>
    <w:p w14:paraId="7A55D4BE" w14:textId="5D44371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7A55D4BF" w14:textId="1D033E29"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7A55D4C0" w14:textId="471B381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7A55D4C1" w14:textId="1E570EF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7A55D4C2"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7A55D4C3"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AD60FA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7A55D4C4" w14:textId="7D5A1629"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lastRenderedPageBreak/>
        <w:t>realizáciu projektu u partnera/ partnerov prijímateľa.</w:t>
      </w:r>
    </w:p>
    <w:p w14:paraId="7A55D4C5" w14:textId="23A70483"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poskytovateľ požaduje, aby si prijímateľ upravil v dodávateľsko-odberateľských vzťahoch túto podmienku aj zmluvne.</w:t>
      </w:r>
    </w:p>
    <w:p w14:paraId="7A55D4C6"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17F84C05" w14:textId="5572D04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7A55D4C8" w14:textId="71B399BA"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7A55D4C9" w14:textId="00B4B163"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7A55D4CA" w14:textId="12FC6084"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7A55D4CB" w14:textId="24F3C876"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7A55D4CC" w14:textId="407AD62F"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7A55D4CD" w14:textId="5CF746D9"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7A55D4CE" w14:textId="1565C7A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7A55D4CF" w14:textId="746B9FE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A55D4D0" w14:textId="1F13BC7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7A55D4D1" w14:textId="28E255B1"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 xml:space="preserve">vstupe do objektu, zariadenia, prevádzky, dopravného prostriedku, na pozemok prijímateľa alebo tretej osoby, alebo pri vstupe do obydlia, ak sa </w:t>
      </w:r>
      <w:r w:rsidR="0082019F" w:rsidRPr="0082019F">
        <w:rPr>
          <w:sz w:val="18"/>
          <w:lang w:val="sk-SK" w:eastAsia="sk-SK"/>
        </w:rPr>
        <w:lastRenderedPageBreak/>
        <w:t>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A55D4D2" w14:textId="6CAE83E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7A55D4D3" w14:textId="322378FD"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7A55D4D4" w14:textId="400372B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7A55D4D5" w14:textId="61E76ACD"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A109D9C" w14:textId="40730863"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7A55D4D7" w14:textId="10481720"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7A55D4D8" w14:textId="5004CE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D9" w14:textId="11B23163"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7A55D4DA" w14:textId="0230E98F"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7A55D4DB"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7A55D4DC"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A55D4DD" w14:textId="4FD84423"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5FE2BBC8" w14:textId="5EA4134C"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7A55D4DE" w14:textId="0411146A"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45D8AF69" w14:textId="0CA6449B" w:rsidR="00C305A5" w:rsidRPr="00771817" w:rsidRDefault="00C305A5" w:rsidP="002244BF">
      <w:pPr>
        <w:pStyle w:val="Default"/>
        <w:numPr>
          <w:ilvl w:val="1"/>
          <w:numId w:val="100"/>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2EA72E02" w14:textId="77777777" w:rsidR="006C7FDB" w:rsidRDefault="00C305A5" w:rsidP="002244BF">
      <w:pPr>
        <w:pStyle w:val="Default"/>
        <w:numPr>
          <w:ilvl w:val="1"/>
          <w:numId w:val="100"/>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2EA351CA" w14:textId="6EB0CA32" w:rsidR="00200C61" w:rsidRDefault="00200C61" w:rsidP="002244BF">
      <w:pPr>
        <w:pStyle w:val="Default"/>
        <w:numPr>
          <w:ilvl w:val="1"/>
          <w:numId w:val="100"/>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5B2C6972"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413CAA11" w14:textId="4F62753C"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7A55D4DF" w14:textId="525A3F96"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7A55D4E4" w14:textId="382C29E4"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5" w14:textId="11BB65E9"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w:t>
      </w:r>
      <w:r w:rsidR="003D2CF8">
        <w:rPr>
          <w:rFonts w:cs="Arial"/>
          <w:sz w:val="18"/>
          <w:szCs w:val="18"/>
          <w:lang w:val="sk-SK"/>
        </w:rPr>
        <w:t xml:space="preserve"> </w:t>
      </w:r>
      <w:r w:rsidR="008545F0">
        <w:rPr>
          <w:rFonts w:ascii="Arial" w:hAnsi="Arial" w:cs="Arial"/>
          <w:sz w:val="19"/>
          <w:szCs w:val="19"/>
          <w:lang w:val="sk-SK"/>
        </w:rPr>
        <w:t>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xml:space="preserve">, ktorými sa rozumejú osoby podľa </w:t>
      </w:r>
      <w:r w:rsidR="003D2CF8" w:rsidRPr="003D2CF8">
        <w:rPr>
          <w:rFonts w:ascii="Arial" w:hAnsi="Arial" w:cs="Arial"/>
          <w:sz w:val="19"/>
          <w:szCs w:val="19"/>
          <w:lang w:val="sk-SK"/>
        </w:rPr>
        <w:t>§</w:t>
      </w:r>
      <w:r w:rsidR="003D2CF8">
        <w:rPr>
          <w:rFonts w:ascii="Arial" w:hAnsi="Arial" w:cs="Arial"/>
          <w:sz w:val="19"/>
          <w:szCs w:val="19"/>
          <w:lang w:val="sk-SK"/>
        </w:rPr>
        <w:t xml:space="preserve"> </w:t>
      </w:r>
      <w:r w:rsidR="003D2CF8" w:rsidRPr="003D2CF8">
        <w:rPr>
          <w:rFonts w:ascii="Arial" w:hAnsi="Arial" w:cs="Arial"/>
          <w:sz w:val="19"/>
          <w:szCs w:val="19"/>
          <w:lang w:val="sk-SK"/>
        </w:rPr>
        <w:t xml:space="preserve">24 </w:t>
      </w:r>
      <w:r w:rsidR="008545F0">
        <w:rPr>
          <w:rFonts w:ascii="Arial" w:hAnsi="Arial" w:cs="Arial"/>
          <w:sz w:val="19"/>
          <w:szCs w:val="19"/>
          <w:lang w:val="sk-SK"/>
        </w:rPr>
        <w:t>zákona o finančnej kontrole</w:t>
      </w:r>
      <w:r w:rsidR="009D7F63" w:rsidRPr="0073389C">
        <w:rPr>
          <w:rFonts w:ascii="Arial" w:hAnsi="Arial" w:cs="Arial"/>
          <w:sz w:val="19"/>
          <w:szCs w:val="19"/>
          <w:lang w:val="sk-SK"/>
        </w:rPr>
        <w:t xml:space="preserve">. </w:t>
      </w:r>
    </w:p>
    <w:p w14:paraId="7A55D4E6" w14:textId="6C0095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7A55D4E7" w14:textId="7A181B1D"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najmenej 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3D2CF8">
        <w:rPr>
          <w:rFonts w:ascii="Arial" w:hAnsi="Arial" w:cs="Arial"/>
          <w:sz w:val="19"/>
          <w:szCs w:val="19"/>
          <w:lang w:val="sk-SK"/>
        </w:rPr>
        <w:t>cieľ</w:t>
      </w:r>
      <w:r w:rsidR="004A7CB6">
        <w:rPr>
          <w:rFonts w:ascii="Arial" w:hAnsi="Arial" w:cs="Arial"/>
          <w:sz w:val="19"/>
          <w:szCs w:val="19"/>
          <w:lang w:val="sk-SK"/>
        </w:rPr>
        <w:t xml:space="preserve">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7A55D4E8" w14:textId="3B2CEF4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E9" w14:textId="1F180A42"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w:t>
      </w:r>
      <w:r w:rsidR="00411D87">
        <w:rPr>
          <w:rFonts w:ascii="Arial" w:hAnsi="Arial" w:cs="Arial"/>
          <w:sz w:val="19"/>
          <w:szCs w:val="19"/>
          <w:lang w:val="sk-SK"/>
        </w:rPr>
        <w:t>cieľ</w:t>
      </w:r>
      <w:r w:rsidR="00563241">
        <w:rPr>
          <w:rFonts w:ascii="Arial" w:hAnsi="Arial" w:cs="Arial"/>
          <w:sz w:val="19"/>
          <w:szCs w:val="19"/>
          <w:lang w:val="sk-SK"/>
        </w:rPr>
        <w:t xml:space="preserve">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7A55D4EA" w14:textId="1CA62B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B" w14:textId="373D394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3BB362F7" w14:textId="6173E3AD"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w:t>
      </w:r>
      <w:r w:rsidRPr="0073389C">
        <w:rPr>
          <w:rFonts w:cs="Arial"/>
          <w:szCs w:val="19"/>
          <w:lang w:val="sk-SK"/>
        </w:rPr>
        <w:lastRenderedPageBreak/>
        <w:t xml:space="preserve">dokumentáciu k deklarovaným výdavkom uvedeným v ŽoP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7A55D4EC" w14:textId="5A88C956"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7A55D4E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7A55D4E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7A55D4E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7A55D4F0" w14:textId="1225B329"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7A55D4F1"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A55D4F2" w14:textId="3991320F"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7A55D4F3"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7A55D4F4"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7A55D4F5" w14:textId="14A324B0"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7A55D4F6" w14:textId="51C3381F"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7A55D4F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A55D4F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7A55D4F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7A55D4FA" w14:textId="2754F474"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7A55D4FB" w14:textId="330FD555"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19C4B00F" w14:textId="77777777" w:rsidR="00EE3B9F" w:rsidRPr="00771817" w:rsidRDefault="00EE3B9F" w:rsidP="00EE3B9F">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 xml:space="preserve">kontrola projektu ako celku, t.j. v prípade existencie partnerov prijímateľa je poskytovateľ povinný vykonať predmetnú kontrolu u každého z nich, </w:t>
      </w:r>
      <w:r w:rsidRPr="00771817">
        <w:rPr>
          <w:color w:val="auto"/>
          <w:lang w:val="sk-SK"/>
        </w:rPr>
        <w:t>v závislosti od cieľov a zamerania finančnej kontroly projektu na mieste.</w:t>
      </w:r>
    </w:p>
    <w:p w14:paraId="7D75AF9A" w14:textId="77777777" w:rsidR="00EE3B9F" w:rsidRPr="003F321D" w:rsidRDefault="00EE3B9F" w:rsidP="00771817">
      <w:pPr>
        <w:pStyle w:val="Bulletslevel1"/>
        <w:numPr>
          <w:ilvl w:val="0"/>
          <w:numId w:val="0"/>
        </w:numPr>
        <w:spacing w:after="120" w:line="288" w:lineRule="auto"/>
        <w:ind w:left="567"/>
        <w:jc w:val="both"/>
        <w:rPr>
          <w:rFonts w:cs="Arial"/>
          <w:szCs w:val="19"/>
          <w:lang w:val="sk-SK"/>
        </w:rPr>
      </w:pPr>
    </w:p>
    <w:p w14:paraId="7A55D4FC" w14:textId="123A42B1"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lastRenderedPageBreak/>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7A55D4FD" w14:textId="6F18451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w:t>
      </w:r>
      <w:r w:rsidR="00BE033C">
        <w:rPr>
          <w:rFonts w:ascii="Arial" w:hAnsi="Arial" w:cs="Arial"/>
          <w:sz w:val="19"/>
          <w:szCs w:val="19"/>
          <w:lang w:val="sk-SK"/>
        </w:rPr>
        <w:t>22</w:t>
      </w:r>
      <w:r w:rsidR="00BE033C" w:rsidRPr="0073389C">
        <w:rPr>
          <w:rFonts w:ascii="Arial" w:hAnsi="Arial" w:cs="Arial"/>
          <w:sz w:val="19"/>
          <w:szCs w:val="19"/>
          <w:lang w:val="sk-SK"/>
        </w:rPr>
        <w:t xml:space="preserve"> </w:t>
      </w:r>
      <w:r w:rsidRPr="0073389C">
        <w:rPr>
          <w:rFonts w:ascii="Arial" w:hAnsi="Arial" w:cs="Arial"/>
          <w:sz w:val="19"/>
          <w:szCs w:val="19"/>
          <w:lang w:val="sk-SK"/>
        </w:rPr>
        <w:t xml:space="preserve">zákona o finančnej kontrole. </w:t>
      </w:r>
    </w:p>
    <w:p w14:paraId="7A55D4FE" w14:textId="5706735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w:t>
      </w:r>
      <w:r w:rsidR="00BE033C">
        <w:rPr>
          <w:rFonts w:ascii="Arial" w:hAnsi="Arial" w:cs="Arial"/>
          <w:sz w:val="19"/>
          <w:szCs w:val="19"/>
          <w:lang w:val="sk-SK"/>
        </w:rPr>
        <w:t xml:space="preserve">finančnou </w:t>
      </w:r>
      <w:r w:rsidRPr="0073389C">
        <w:rPr>
          <w:rFonts w:ascii="Arial" w:hAnsi="Arial" w:cs="Arial"/>
          <w:sz w:val="19"/>
          <w:szCs w:val="19"/>
          <w:lang w:val="sk-SK"/>
        </w:rPr>
        <w:t xml:space="preserve">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7360DA25" w14:textId="2F3CFB0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4FF" w14:textId="257F32A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xml:space="preserve">, na podanie námietky </w:t>
      </w:r>
      <w:r w:rsidR="00C2321A" w:rsidRPr="00C2321A">
        <w:rPr>
          <w:rFonts w:ascii="Arial" w:hAnsi="Arial" w:cs="Arial"/>
          <w:sz w:val="19"/>
          <w:szCs w:val="19"/>
          <w:lang w:val="sk-SK"/>
        </w:rPr>
        <w:t xml:space="preserve">k zisteným nedostatkom, navrhnutým odporúčaniam alebo opatreniam </w:t>
      </w:r>
      <w:r w:rsidR="00C2321A">
        <w:rPr>
          <w:rFonts w:ascii="Arial" w:hAnsi="Arial" w:cs="Arial"/>
          <w:sz w:val="19"/>
          <w:szCs w:val="19"/>
          <w:lang w:val="sk-SK"/>
        </w:rPr>
        <w:t>uvedených v</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w:t>
      </w:r>
      <w:r w:rsidR="00C2321A">
        <w:rPr>
          <w:rFonts w:ascii="Arial" w:hAnsi="Arial" w:cs="Arial"/>
          <w:sz w:val="19"/>
          <w:szCs w:val="19"/>
          <w:lang w:val="sk-SK"/>
        </w:rPr>
        <w:t xml:space="preserve">k zisteným nedostatkom, navrhnutým </w:t>
      </w:r>
      <w:r w:rsidR="00C2321A" w:rsidRPr="00C2321A">
        <w:rPr>
          <w:rFonts w:ascii="Arial" w:hAnsi="Arial" w:cs="Arial"/>
          <w:sz w:val="19"/>
          <w:szCs w:val="19"/>
          <w:lang w:val="sk-SK"/>
        </w:rPr>
        <w:t>odporúčaniam, opatreniam alebo k lehote na predloženie písomného zoznamu splnených opatrení prijatých na nápravu zistených nedostatkov a na odstránenie príčin ich vzniku uvedených v návrhu čiastkovej správy z kontroly/návrhu správy z kontroly na mieste</w:t>
      </w:r>
      <w:r w:rsidRPr="0073389C">
        <w:rPr>
          <w:rFonts w:ascii="Arial" w:hAnsi="Arial" w:cs="Arial"/>
          <w:sz w:val="19"/>
          <w:szCs w:val="19"/>
          <w:lang w:val="sk-SK"/>
        </w:rPr>
        <w:t>, je povinný prijať opatrenia</w:t>
      </w:r>
      <w:r w:rsidR="00C2321A">
        <w:rPr>
          <w:rFonts w:ascii="Arial" w:hAnsi="Arial" w:cs="Arial"/>
          <w:sz w:val="19"/>
          <w:szCs w:val="19"/>
          <w:lang w:val="sk-SK"/>
        </w:rPr>
        <w:t xml:space="preserve"> </w:t>
      </w:r>
      <w:r w:rsidR="00C2321A" w:rsidRPr="00C2321A">
        <w:rPr>
          <w:rFonts w:ascii="Arial" w:hAnsi="Arial" w:cs="Arial"/>
          <w:sz w:val="19"/>
          <w:szCs w:val="19"/>
          <w:lang w:val="sk-SK"/>
        </w:rPr>
        <w:t>na nápravu zistených nedostatkov a na odstránenie príčin ich vzniku</w:t>
      </w:r>
      <w:r w:rsidRPr="0073389C">
        <w:rPr>
          <w:rFonts w:ascii="Arial" w:hAnsi="Arial" w:cs="Arial"/>
          <w:sz w:val="19"/>
          <w:szCs w:val="19"/>
          <w:lang w:val="sk-SK"/>
        </w:rPr>
        <w:t>,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w:t>
      </w:r>
      <w:r w:rsidR="005F7F64">
        <w:rPr>
          <w:rFonts w:ascii="Arial" w:hAnsi="Arial" w:cs="Arial"/>
          <w:sz w:val="19"/>
          <w:szCs w:val="19"/>
          <w:lang w:val="sk-SK"/>
        </w:rPr>
        <w:t xml:space="preserve"> </w:t>
      </w:r>
      <w:r w:rsidR="005F7F64" w:rsidRPr="00C2321A">
        <w:rPr>
          <w:rFonts w:ascii="Arial" w:hAnsi="Arial" w:cs="Arial"/>
          <w:sz w:val="19"/>
          <w:szCs w:val="19"/>
          <w:lang w:val="sk-SK"/>
        </w:rPr>
        <w:t>prijatých na nápravu zistených nedostatkov a na odstránenie príčin ich vzniku</w:t>
      </w:r>
      <w:r w:rsidRPr="0073389C">
        <w:rPr>
          <w:rFonts w:ascii="Arial" w:hAnsi="Arial" w:cs="Arial"/>
          <w:sz w:val="19"/>
          <w:szCs w:val="19"/>
          <w:lang w:val="sk-SK"/>
        </w:rPr>
        <w:t xml:space="preserve">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7A55D500" w14:textId="33EF81DF"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w:t>
      </w:r>
      <w:r w:rsidR="005F7F64" w:rsidRPr="005F7F64">
        <w:rPr>
          <w:rFonts w:ascii="Arial" w:hAnsi="Arial" w:cs="Arial"/>
          <w:sz w:val="19"/>
          <w:szCs w:val="19"/>
          <w:lang w:val="sk-SK"/>
        </w:rPr>
        <w:t>námietky k zisteným nedostatkom, navrhnutým odporúčaniam, opatreniam alebo k lehote na predloženie písomného zoznamu splnených opatrení prijatých na nápravu zistených nedostatkov a na odstránenie príčin ich vzniku uvedených</w:t>
      </w:r>
      <w:r w:rsidR="005F7F64" w:rsidRPr="00EB6BEC">
        <w:rPr>
          <w:rFonts w:cs="Arial"/>
          <w:sz w:val="18"/>
          <w:szCs w:val="18"/>
          <w:lang w:val="sk-SK"/>
        </w:rPr>
        <w:t xml:space="preserve"> </w:t>
      </w:r>
      <w:r w:rsidR="005F7F64">
        <w:rPr>
          <w:rFonts w:ascii="Arial" w:hAnsi="Arial" w:cs="Arial"/>
          <w:sz w:val="19"/>
          <w:szCs w:val="19"/>
          <w:lang w:val="sk-SK"/>
        </w:rPr>
        <w:t xml:space="preserve"> v </w:t>
      </w:r>
      <w:r w:rsidR="000D3984">
        <w:rPr>
          <w:rFonts w:ascii="Arial" w:hAnsi="Arial" w:cs="Arial"/>
          <w:sz w:val="19"/>
          <w:szCs w:val="19"/>
          <w:lang w:val="sk-SK"/>
        </w:rPr>
        <w:t>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7A55D501" w14:textId="06560E2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w:t>
      </w:r>
      <w:r w:rsidR="00C45CE7">
        <w:rPr>
          <w:rFonts w:ascii="Arial" w:hAnsi="Arial" w:cs="Arial"/>
          <w:sz w:val="19"/>
          <w:szCs w:val="19"/>
          <w:lang w:val="sk-SK"/>
        </w:rPr>
        <w:t xml:space="preserve"> </w:t>
      </w:r>
      <w:r w:rsidR="00C45CE7" w:rsidRPr="00C45CE7">
        <w:rPr>
          <w:rFonts w:ascii="Arial" w:hAnsi="Arial" w:cs="Arial"/>
          <w:sz w:val="19"/>
          <w:szCs w:val="19"/>
          <w:lang w:val="sk-SK"/>
        </w:rPr>
        <w:t>voči zisteniam uvedených v návrhu či</w:t>
      </w:r>
      <w:r w:rsidR="00C45CE7">
        <w:rPr>
          <w:rFonts w:ascii="Arial" w:hAnsi="Arial" w:cs="Arial"/>
          <w:sz w:val="19"/>
          <w:szCs w:val="19"/>
          <w:lang w:val="sk-SK"/>
        </w:rPr>
        <w:t>a</w:t>
      </w:r>
      <w:r w:rsidR="00C45CE7" w:rsidRPr="00C45CE7">
        <w:rPr>
          <w:rFonts w:ascii="Arial" w:hAnsi="Arial" w:cs="Arial"/>
          <w:sz w:val="19"/>
          <w:szCs w:val="19"/>
          <w:lang w:val="sk-SK"/>
        </w:rPr>
        <w:t>stkovej správy/návrhu správy z kontroly na mieste</w:t>
      </w:r>
      <w:r w:rsidRPr="0073389C">
        <w:rPr>
          <w:rFonts w:ascii="Arial" w:hAnsi="Arial" w:cs="Arial"/>
          <w:sz w:val="19"/>
          <w:szCs w:val="19"/>
          <w:lang w:val="sk-SK"/>
        </w:rPr>
        <w:t>,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w:t>
      </w:r>
      <w:r w:rsidR="00C45CE7">
        <w:rPr>
          <w:rFonts w:ascii="Arial" w:hAnsi="Arial" w:cs="Arial"/>
          <w:sz w:val="19"/>
          <w:szCs w:val="19"/>
          <w:lang w:val="sk-SK"/>
        </w:rPr>
        <w:t>dátum</w:t>
      </w:r>
      <w:r w:rsidR="00C45CE7" w:rsidRPr="0073389C">
        <w:rPr>
          <w:rFonts w:ascii="Arial" w:hAnsi="Arial" w:cs="Arial"/>
          <w:sz w:val="19"/>
          <w:szCs w:val="19"/>
          <w:lang w:val="sk-SK"/>
        </w:rPr>
        <w:t xml:space="preserve"> </w:t>
      </w:r>
      <w:r w:rsidRPr="0073389C">
        <w:rPr>
          <w:rFonts w:ascii="Arial" w:hAnsi="Arial" w:cs="Arial"/>
          <w:sz w:val="19"/>
          <w:szCs w:val="19"/>
          <w:lang w:val="sk-SK"/>
        </w:rPr>
        <w:t xml:space="preserve">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1D4DEC0C" w14:textId="14956A68"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502" w14:textId="2E697BE2"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 xml:space="preserve">Prijímateľ je povinný prijať opatrenia  na nápravu </w:t>
      </w:r>
      <w:r w:rsidR="00C45CE7">
        <w:rPr>
          <w:rFonts w:ascii="Arial" w:hAnsi="Arial" w:cs="Arial"/>
          <w:color w:val="000000"/>
          <w:sz w:val="19"/>
          <w:szCs w:val="19"/>
          <w:lang w:eastAsia="en-US"/>
        </w:rPr>
        <w:t xml:space="preserve">zistených </w:t>
      </w:r>
      <w:r w:rsidRPr="0073389C">
        <w:rPr>
          <w:rFonts w:ascii="Arial" w:hAnsi="Arial" w:cs="Arial"/>
          <w:color w:val="000000"/>
          <w:sz w:val="19"/>
          <w:szCs w:val="19"/>
          <w:lang w:eastAsia="en-US"/>
        </w:rPr>
        <w:t>nedostatkov</w:t>
      </w:r>
      <w:r w:rsidR="00C45CE7">
        <w:rPr>
          <w:rFonts w:ascii="Arial" w:hAnsi="Arial" w:cs="Arial"/>
          <w:color w:val="000000"/>
          <w:sz w:val="19"/>
          <w:szCs w:val="19"/>
          <w:lang w:eastAsia="en-US"/>
        </w:rPr>
        <w:t xml:space="preserve"> </w:t>
      </w:r>
      <w:r w:rsidRPr="0073389C">
        <w:rPr>
          <w:rFonts w:ascii="Arial" w:hAnsi="Arial" w:cs="Arial"/>
          <w:color w:val="000000"/>
          <w:sz w:val="19"/>
          <w:szCs w:val="19"/>
          <w:lang w:eastAsia="en-US"/>
        </w:rPr>
        <w:t xml:space="preserve">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w:t>
      </w:r>
      <w:r w:rsidR="00C45CE7">
        <w:rPr>
          <w:rFonts w:ascii="Arial" w:hAnsi="Arial" w:cs="Arial"/>
          <w:color w:val="000000"/>
          <w:sz w:val="19"/>
          <w:szCs w:val="19"/>
          <w:lang w:eastAsia="en-US"/>
        </w:rPr>
        <w:t xml:space="preserve"> čiastkovej </w:t>
      </w:r>
      <w:r w:rsidRPr="0073389C">
        <w:rPr>
          <w:rFonts w:ascii="Arial" w:hAnsi="Arial" w:cs="Arial"/>
          <w:color w:val="000000"/>
          <w:sz w:val="19"/>
          <w:szCs w:val="19"/>
          <w:lang w:eastAsia="en-US"/>
        </w:rPr>
        <w:t>správe/</w:t>
      </w:r>
      <w:r w:rsidR="00C45CE7">
        <w:rPr>
          <w:rFonts w:ascii="Arial" w:hAnsi="Arial" w:cs="Arial"/>
          <w:color w:val="000000"/>
          <w:sz w:val="19"/>
          <w:szCs w:val="19"/>
          <w:lang w:eastAsia="en-US"/>
        </w:rPr>
        <w:t>správe z</w:t>
      </w:r>
      <w:r w:rsidR="009B679C">
        <w:rPr>
          <w:rFonts w:ascii="Arial" w:hAnsi="Arial" w:cs="Arial"/>
          <w:color w:val="000000"/>
          <w:sz w:val="19"/>
          <w:szCs w:val="19"/>
          <w:lang w:eastAsia="en-US"/>
        </w:rPr>
        <w:t> </w:t>
      </w:r>
      <w:r w:rsidR="00C45CE7">
        <w:rPr>
          <w:rFonts w:ascii="Arial" w:hAnsi="Arial" w:cs="Arial"/>
          <w:color w:val="000000"/>
          <w:sz w:val="19"/>
          <w:szCs w:val="19"/>
          <w:lang w:eastAsia="en-US"/>
        </w:rPr>
        <w:t>kontrol</w:t>
      </w:r>
      <w:r w:rsidR="009B679C">
        <w:rPr>
          <w:rFonts w:ascii="Arial" w:hAnsi="Arial" w:cs="Arial"/>
          <w:color w:val="000000"/>
          <w:sz w:val="19"/>
          <w:szCs w:val="19"/>
          <w:lang w:eastAsia="en-US"/>
        </w:rPr>
        <w:t>y/</w:t>
      </w:r>
      <w:r w:rsidRPr="0073389C">
        <w:rPr>
          <w:rFonts w:ascii="Arial" w:hAnsi="Arial" w:cs="Arial"/>
          <w:color w:val="000000"/>
          <w:sz w:val="19"/>
          <w:szCs w:val="19"/>
          <w:lang w:eastAsia="en-US"/>
        </w:rPr>
        <w:t>inom výstupnom dokumente z kontroly/auditu.</w:t>
      </w:r>
    </w:p>
    <w:p w14:paraId="557838F6" w14:textId="194B0DE6" w:rsidR="007123BC" w:rsidRPr="00A067CE" w:rsidRDefault="007123BC" w:rsidP="007123BC">
      <w:pPr>
        <w:spacing w:before="120" w:line="288" w:lineRule="auto"/>
        <w:jc w:val="both"/>
        <w:rPr>
          <w:rFonts w:cs="Arial"/>
          <w:szCs w:val="19"/>
        </w:rPr>
      </w:pPr>
      <w:r>
        <w:rPr>
          <w:rFonts w:cs="Arial"/>
          <w:szCs w:val="19"/>
        </w:rPr>
        <w:lastRenderedPageBreak/>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109300BF"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7A55D503" w14:textId="49DE501B"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7A55D504" w14:textId="78027A8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7A55D50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7A55D5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7A55D50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7A55D508" w14:textId="57AFB73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32CE9534" w14:textId="080E8AD8"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692" w:name="_Toc410907883"/>
    </w:p>
    <w:p w14:paraId="590DF8CC"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2D276930"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04A5BA76" w14:textId="6D6E87B7" w:rsidR="00AF635C" w:rsidRPr="0073389C" w:rsidRDefault="00AF635C" w:rsidP="00AF635C">
      <w:pPr>
        <w:pStyle w:val="Nadpis1"/>
        <w:spacing w:after="120" w:line="288" w:lineRule="auto"/>
        <w:ind w:left="431" w:hanging="431"/>
        <w:rPr>
          <w:rFonts w:ascii="Arial" w:hAnsi="Arial"/>
          <w:lang w:val="sk-SK"/>
        </w:rPr>
      </w:pPr>
      <w:bookmarkStart w:id="693" w:name="_Toc440372893"/>
      <w:bookmarkStart w:id="694" w:name="_Toc440636404"/>
      <w:r w:rsidRPr="0073389C">
        <w:rPr>
          <w:rFonts w:ascii="Arial" w:hAnsi="Arial"/>
          <w:lang w:val="sk-SK"/>
        </w:rPr>
        <w:lastRenderedPageBreak/>
        <w:t>Pr</w:t>
      </w:r>
      <w:r>
        <w:rPr>
          <w:rFonts w:ascii="Arial" w:hAnsi="Arial"/>
          <w:lang w:val="sk-SK"/>
        </w:rPr>
        <w:t>echodné a záverečné ustanovenia</w:t>
      </w:r>
      <w:bookmarkEnd w:id="693"/>
      <w:bookmarkEnd w:id="694"/>
    </w:p>
    <w:p w14:paraId="149CF082" w14:textId="77777777" w:rsidR="00481EA2" w:rsidRDefault="00481EA2" w:rsidP="00481EA2">
      <w:pPr>
        <w:spacing w:before="120" w:after="120" w:line="288" w:lineRule="auto"/>
        <w:jc w:val="both"/>
        <w:rPr>
          <w:rFonts w:cs="Arial"/>
          <w:szCs w:val="19"/>
          <w:lang w:eastAsia="sk-SK"/>
        </w:rPr>
      </w:pPr>
    </w:p>
    <w:p w14:paraId="6EE7535D" w14:textId="63C36EF6"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3B760BC0"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3AAD8D0E"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2F0936CA" w14:textId="0177DBC5"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58CDFDB8" w14:textId="77777777"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14:paraId="7A55D509" w14:textId="77777777" w:rsidR="009D7F63" w:rsidRPr="0073389C" w:rsidRDefault="009D7F63" w:rsidP="009D7F63">
      <w:pPr>
        <w:pStyle w:val="Nadpis1"/>
        <w:spacing w:after="120" w:line="288" w:lineRule="auto"/>
        <w:ind w:left="431" w:hanging="431"/>
        <w:rPr>
          <w:rFonts w:ascii="Arial" w:hAnsi="Arial"/>
          <w:lang w:val="sk-SK"/>
        </w:rPr>
      </w:pPr>
      <w:bookmarkStart w:id="695" w:name="_Toc440372894"/>
      <w:bookmarkStart w:id="696" w:name="_Toc440636405"/>
      <w:r w:rsidRPr="0073389C">
        <w:rPr>
          <w:rFonts w:ascii="Arial" w:hAnsi="Arial"/>
          <w:lang w:val="sk-SK"/>
        </w:rPr>
        <w:lastRenderedPageBreak/>
        <w:t>Prílohy</w:t>
      </w:r>
      <w:bookmarkEnd w:id="692"/>
      <w:bookmarkEnd w:id="695"/>
      <w:bookmarkEnd w:id="696"/>
    </w:p>
    <w:p w14:paraId="7A55D50A"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začatí realizácie projektu</w:t>
      </w:r>
    </w:p>
    <w:p w14:paraId="7A55D50C"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7A55D50D"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7A55D50E"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A55D50F" w14:textId="72A04FA0"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14:paraId="1531AB58" w14:textId="3ECCCD29"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14:paraId="7A55D510" w14:textId="77777777" w:rsidR="009D7F63" w:rsidRPr="002255EE" w:rsidRDefault="009D7F63" w:rsidP="002244BF">
      <w:pPr>
        <w:pStyle w:val="Default"/>
        <w:numPr>
          <w:ilvl w:val="0"/>
          <w:numId w:val="94"/>
        </w:numPr>
        <w:spacing w:before="120" w:after="120" w:line="288" w:lineRule="auto"/>
        <w:jc w:val="both"/>
        <w:rPr>
          <w:rFonts w:ascii="Arial" w:hAnsi="Arial" w:cs="Arial"/>
          <w:sz w:val="19"/>
          <w:szCs w:val="19"/>
          <w:lang w:val="sk-SK"/>
        </w:rPr>
      </w:pPr>
      <w:r w:rsidRPr="002255EE">
        <w:rPr>
          <w:rFonts w:ascii="Arial" w:hAnsi="Arial" w:cs="Arial"/>
          <w:iCs/>
          <w:sz w:val="19"/>
          <w:szCs w:val="19"/>
          <w:lang w:val="sk-SK"/>
        </w:rPr>
        <w:t xml:space="preserve">Zjednodušený pracovný výkaz </w:t>
      </w:r>
    </w:p>
    <w:p w14:paraId="7A55D511" w14:textId="1E37E866" w:rsidR="009D7F63" w:rsidRDefault="00C2412C" w:rsidP="00C2412C">
      <w:pPr>
        <w:pStyle w:val="Default"/>
        <w:spacing w:before="120" w:after="120" w:line="288" w:lineRule="auto"/>
        <w:ind w:left="360"/>
        <w:jc w:val="both"/>
        <w:rPr>
          <w:rFonts w:ascii="Arial" w:hAnsi="Arial" w:cs="Arial"/>
          <w:iCs/>
          <w:sz w:val="19"/>
          <w:szCs w:val="19"/>
          <w:lang w:val="sk-SK"/>
        </w:rPr>
      </w:pPr>
      <w:r>
        <w:rPr>
          <w:rFonts w:ascii="Arial" w:hAnsi="Arial" w:cs="Arial"/>
          <w:iCs/>
          <w:sz w:val="19"/>
          <w:szCs w:val="19"/>
          <w:lang w:val="sk-SK"/>
        </w:rPr>
        <w:t>7</w:t>
      </w:r>
      <w:r w:rsidR="004A7C03">
        <w:rPr>
          <w:rFonts w:ascii="Arial" w:hAnsi="Arial" w:cs="Arial"/>
          <w:iCs/>
          <w:sz w:val="19"/>
          <w:szCs w:val="19"/>
          <w:lang w:val="sk-SK"/>
        </w:rPr>
        <w:t>.</w:t>
      </w:r>
      <w:r>
        <w:rPr>
          <w:rFonts w:ascii="Arial" w:hAnsi="Arial" w:cs="Arial"/>
          <w:iCs/>
          <w:sz w:val="19"/>
          <w:szCs w:val="19"/>
          <w:lang w:val="sk-SK"/>
        </w:rPr>
        <w:t xml:space="preserve"> </w:t>
      </w:r>
      <w:r w:rsidR="00D9630C">
        <w:rPr>
          <w:rFonts w:ascii="Arial" w:hAnsi="Arial" w:cs="Arial"/>
          <w:iCs/>
          <w:sz w:val="19"/>
          <w:szCs w:val="19"/>
          <w:lang w:val="sk-SK"/>
        </w:rPr>
        <w:t xml:space="preserve"> </w:t>
      </w:r>
      <w:r w:rsidR="00D96259">
        <w:rPr>
          <w:rFonts w:ascii="Arial" w:hAnsi="Arial" w:cs="Arial"/>
          <w:iCs/>
          <w:sz w:val="19"/>
          <w:szCs w:val="19"/>
          <w:lang w:val="sk-SK"/>
        </w:rPr>
        <w:t xml:space="preserve">  </w:t>
      </w:r>
      <w:r w:rsidR="009D7F63" w:rsidRPr="002255EE">
        <w:rPr>
          <w:rFonts w:ascii="Arial" w:hAnsi="Arial" w:cs="Arial"/>
          <w:iCs/>
          <w:sz w:val="19"/>
          <w:szCs w:val="19"/>
          <w:lang w:val="sk-SK"/>
        </w:rPr>
        <w:t>Všeobecný pracovný výkaz</w:t>
      </w:r>
    </w:p>
    <w:p w14:paraId="7A55D512" w14:textId="21037857" w:rsidR="009D7F63" w:rsidRPr="002255EE" w:rsidRDefault="009D7F63" w:rsidP="002244BF">
      <w:pPr>
        <w:pStyle w:val="Default"/>
        <w:numPr>
          <w:ilvl w:val="0"/>
          <w:numId w:val="4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Súhlas s poukazovaním mzdy na účet</w:t>
      </w:r>
    </w:p>
    <w:p w14:paraId="7A55D513"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14:paraId="7A55D514"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14:paraId="7A55D515"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14:paraId="7A55D516" w14:textId="46FAC1C6"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r w:rsidR="00F2335A">
        <w:rPr>
          <w:rFonts w:ascii="Arial" w:hAnsi="Arial" w:cs="Arial"/>
          <w:sz w:val="19"/>
          <w:szCs w:val="19"/>
          <w:lang w:val="sk-SK"/>
        </w:rPr>
        <w:t>.</w:t>
      </w:r>
    </w:p>
    <w:p w14:paraId="7A55D517" w14:textId="3836D57A" w:rsidR="009D7F63" w:rsidRPr="002255EE" w:rsidRDefault="00F2335A"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Plán predkladania ŽoP</w:t>
      </w:r>
    </w:p>
    <w:p w14:paraId="7A55D518" w14:textId="2AA88688" w:rsidR="009D7F63" w:rsidRPr="002255EE" w:rsidRDefault="009763D1"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Mandát na inkaso v SEPA</w:t>
      </w:r>
    </w:p>
    <w:p w14:paraId="7A55D51A" w14:textId="77777777" w:rsidR="009D7F63" w:rsidRPr="002255EE" w:rsidRDefault="009D7F63" w:rsidP="002244BF">
      <w:pPr>
        <w:pStyle w:val="Default"/>
        <w:numPr>
          <w:ilvl w:val="0"/>
          <w:numId w:val="95"/>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7A55D51B"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7A55D51C"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A55D51D" w14:textId="0CE5E782"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7A55D51E"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7A55D51F"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7A55D520" w14:textId="6AEF2E88"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7A55D521"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14:paraId="7A55D522"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14:paraId="7A55D523"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14:paraId="7A55D524" w14:textId="434C9CCE"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14:paraId="7A55D525" w14:textId="6D28748F"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7A55D526" w14:textId="41433A9B"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r w:rsidR="00487653">
        <w:rPr>
          <w:rFonts w:ascii="Arial" w:hAnsi="Arial" w:cs="Arial"/>
          <w:sz w:val="19"/>
          <w:szCs w:val="19"/>
          <w:lang w:val="sk-SK"/>
        </w:rPr>
        <w:t xml:space="preserve"> pre VO podľa z. 343/2015</w:t>
      </w:r>
    </w:p>
    <w:p w14:paraId="44AEB15E" w14:textId="4B2C2CD1" w:rsidR="00487653" w:rsidRPr="002255EE" w:rsidRDefault="00487653" w:rsidP="00DB1B99">
      <w:pPr>
        <w:pStyle w:val="Default"/>
        <w:spacing w:before="120" w:after="120" w:line="288" w:lineRule="auto"/>
        <w:ind w:left="357"/>
        <w:jc w:val="both"/>
        <w:rPr>
          <w:rFonts w:ascii="Arial" w:hAnsi="Arial" w:cs="Arial"/>
          <w:sz w:val="19"/>
          <w:szCs w:val="19"/>
          <w:lang w:val="sk-SK"/>
        </w:rPr>
      </w:pPr>
      <w:r>
        <w:rPr>
          <w:rFonts w:ascii="Arial" w:hAnsi="Arial" w:cs="Arial"/>
          <w:sz w:val="19"/>
          <w:szCs w:val="19"/>
          <w:lang w:val="sk-SK"/>
        </w:rPr>
        <w:t xml:space="preserve">28. Čestné vyhlásenie prijímateľa týkajúce sa konfliktu záujmov pre VO podľa z. 25/2006 </w:t>
      </w:r>
    </w:p>
    <w:p w14:paraId="7A55D527" w14:textId="440C771A"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14:paraId="7A55D528" w14:textId="47F06A25"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7A55D529" w14:textId="7CDA03BD" w:rsidR="009D7F63" w:rsidRPr="002255EE" w:rsidRDefault="005B5A8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7A55D52A" w14:textId="7DB50274" w:rsidR="000573B5" w:rsidRDefault="005B5A8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75BBC187" w14:textId="1FC249CC" w:rsidR="005979B7"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p>
    <w:p w14:paraId="641C590A" w14:textId="21E47BF6" w:rsidR="007F77C1" w:rsidRDefault="007F77C1"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lastRenderedPageBreak/>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55224014" w14:textId="688B57E9" w:rsidR="007F77C1" w:rsidRDefault="007F77C1"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t>Dohoda o odklade plnenia</w:t>
      </w:r>
    </w:p>
    <w:p w14:paraId="2EFC8C27" w14:textId="7C04B82E"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0C2ED742" w14:textId="6D24EC86"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Pr>
          <w:rFonts w:ascii="Arial" w:hAnsi="Arial" w:cs="Arial"/>
          <w:sz w:val="19"/>
          <w:szCs w:val="19"/>
          <w:lang w:val="sk-SK"/>
        </w:rPr>
        <w:t>mimo ŠRO</w:t>
      </w:r>
    </w:p>
    <w:p w14:paraId="7A46AB24" w14:textId="3C92BDC7"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22680998" w14:textId="400505AB" w:rsidR="00AE2E88" w:rsidRDefault="00A161AA"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Mimoriadna monitorovacia správa projektu</w:t>
      </w:r>
    </w:p>
    <w:p w14:paraId="68C4C742" w14:textId="268D41BE" w:rsidR="00200264" w:rsidRPr="009B14A0" w:rsidRDefault="00200264"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Prevodník obstaraných položiek k rozpočtu projektu</w:t>
      </w:r>
    </w:p>
    <w:p w14:paraId="72461467" w14:textId="77777777" w:rsidR="009B14A0" w:rsidRPr="009B14A0" w:rsidRDefault="009B14A0"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Súhlas so spracovaním osobných údajov</w:t>
      </w:r>
    </w:p>
    <w:p w14:paraId="0589AC48" w14:textId="77777777" w:rsidR="009B14A0" w:rsidRPr="009B14A0" w:rsidRDefault="009B14A0"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Vyhlásenie o neposkytnutí osobných údajov</w:t>
      </w:r>
    </w:p>
    <w:p w14:paraId="60929409" w14:textId="77777777" w:rsidR="009B14A0" w:rsidRPr="009B14A0" w:rsidRDefault="009B14A0" w:rsidP="009B14A0">
      <w:pPr>
        <w:pStyle w:val="Default"/>
        <w:spacing w:before="120" w:after="120" w:line="288" w:lineRule="auto"/>
        <w:ind w:left="357"/>
        <w:jc w:val="both"/>
        <w:rPr>
          <w:rFonts w:ascii="Arial" w:hAnsi="Arial" w:cs="Arial"/>
          <w:sz w:val="19"/>
          <w:szCs w:val="19"/>
          <w:lang w:val="sk-SK"/>
        </w:rPr>
      </w:pPr>
    </w:p>
    <w:p w14:paraId="4DD6CEA2" w14:textId="64A41A2E" w:rsidR="0022207D" w:rsidRPr="00200264" w:rsidRDefault="0022207D" w:rsidP="002244BF">
      <w:pPr>
        <w:pStyle w:val="Textkomentra"/>
        <w:ind w:left="720"/>
        <w:rPr>
          <w:lang w:val="sk-SK"/>
        </w:rPr>
      </w:pPr>
    </w:p>
    <w:p w14:paraId="55744517" w14:textId="77777777" w:rsidR="007F77C1" w:rsidRPr="007F77C1" w:rsidRDefault="007F77C1" w:rsidP="007F77C1">
      <w:pPr>
        <w:pStyle w:val="Default"/>
        <w:spacing w:before="120" w:after="120" w:line="288" w:lineRule="auto"/>
        <w:ind w:left="714"/>
        <w:jc w:val="both"/>
        <w:rPr>
          <w:rFonts w:ascii="Arial" w:hAnsi="Arial" w:cs="Arial"/>
          <w:sz w:val="19"/>
          <w:szCs w:val="19"/>
          <w:lang w:val="sk-SK"/>
        </w:rPr>
      </w:pPr>
    </w:p>
    <w:sectPr w:rsidR="007F77C1" w:rsidRPr="007F77C1" w:rsidSect="009F56AB">
      <w:headerReference w:type="even" r:id="rId29"/>
      <w:headerReference w:type="default" r:id="rId30"/>
      <w:footerReference w:type="even" r:id="rId31"/>
      <w:footerReference w:type="default" r:id="rId32"/>
      <w:headerReference w:type="first" r:id="rId33"/>
      <w:footerReference w:type="first" r:id="rId34"/>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B43CA2" w14:textId="77777777" w:rsidR="00086531" w:rsidRDefault="00086531">
      <w:r>
        <w:separator/>
      </w:r>
    </w:p>
    <w:p w14:paraId="1786DBC2" w14:textId="77777777" w:rsidR="00086531" w:rsidRDefault="00086531"/>
  </w:endnote>
  <w:endnote w:type="continuationSeparator" w:id="0">
    <w:p w14:paraId="1E68958F" w14:textId="77777777" w:rsidR="00086531" w:rsidRDefault="00086531">
      <w:r>
        <w:continuationSeparator/>
      </w:r>
    </w:p>
    <w:p w14:paraId="2D3E553C" w14:textId="77777777" w:rsidR="00086531" w:rsidRDefault="00086531"/>
  </w:endnote>
  <w:endnote w:type="continuationNotice" w:id="1">
    <w:p w14:paraId="221E0004" w14:textId="77777777" w:rsidR="00086531" w:rsidRDefault="000865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altName w:val="Palatino Linotype"/>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6DC69" w14:textId="77777777" w:rsidR="007F0833" w:rsidRDefault="007F0833">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3B0E9" w14:textId="77777777" w:rsidR="007F0833" w:rsidRDefault="007F0833">
    <w:pPr>
      <w:pStyle w:val="Pta"/>
      <w:jc w:val="right"/>
    </w:pPr>
    <w:r>
      <w:fldChar w:fldCharType="begin"/>
    </w:r>
    <w:r>
      <w:instrText xml:space="preserve"> PAGE   \* MERGEFORMAT </w:instrText>
    </w:r>
    <w:r>
      <w:fldChar w:fldCharType="separate"/>
    </w:r>
    <w:r w:rsidR="00F7769D">
      <w:rPr>
        <w:noProof/>
      </w:rPr>
      <w:t>4</w:t>
    </w:r>
    <w:r>
      <w:rPr>
        <w:noProof/>
      </w:rPr>
      <w:fldChar w:fldCharType="end"/>
    </w:r>
  </w:p>
  <w:p w14:paraId="5596B515" w14:textId="77777777" w:rsidR="007F0833" w:rsidRPr="003530AF" w:rsidRDefault="007F0833" w:rsidP="003530AF">
    <w:pPr>
      <w:pStyle w:val="Pta"/>
      <w:jc w:val="righ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EndPr/>
    <w:sdtContent>
      <w:p w14:paraId="2419EF90" w14:textId="60457785" w:rsidR="007F0833" w:rsidRDefault="007F0833">
        <w:pPr>
          <w:pStyle w:val="Pta"/>
          <w:jc w:val="right"/>
        </w:pPr>
        <w:r>
          <w:fldChar w:fldCharType="begin"/>
        </w:r>
        <w:r>
          <w:instrText>PAGE   \* MERGEFORMAT</w:instrText>
        </w:r>
        <w:r>
          <w:fldChar w:fldCharType="separate"/>
        </w:r>
        <w:r w:rsidR="00F7769D" w:rsidRPr="00F7769D">
          <w:rPr>
            <w:noProof/>
            <w:lang w:val="sk-SK"/>
          </w:rPr>
          <w:t>1</w:t>
        </w:r>
        <w:r>
          <w:fldChar w:fldCharType="end"/>
        </w:r>
      </w:p>
    </w:sdtContent>
  </w:sdt>
  <w:p w14:paraId="3B48FDCA" w14:textId="77777777" w:rsidR="007F0833" w:rsidRDefault="007F083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E4CB70" w14:textId="77777777" w:rsidR="00086531" w:rsidRDefault="00086531">
      <w:r>
        <w:separator/>
      </w:r>
    </w:p>
    <w:p w14:paraId="3A5D5996" w14:textId="77777777" w:rsidR="00086531" w:rsidRDefault="00086531"/>
  </w:footnote>
  <w:footnote w:type="continuationSeparator" w:id="0">
    <w:p w14:paraId="57B7F275" w14:textId="77777777" w:rsidR="00086531" w:rsidRDefault="00086531">
      <w:r>
        <w:continuationSeparator/>
      </w:r>
    </w:p>
    <w:p w14:paraId="46DD65BE" w14:textId="77777777" w:rsidR="00086531" w:rsidRDefault="00086531"/>
  </w:footnote>
  <w:footnote w:type="continuationNotice" w:id="1">
    <w:p w14:paraId="0FD8AEE8" w14:textId="77777777" w:rsidR="00086531" w:rsidRDefault="00086531"/>
  </w:footnote>
  <w:footnote w:id="2">
    <w:p w14:paraId="7A55D546" w14:textId="77777777" w:rsidR="007F0833" w:rsidRPr="009D7F63" w:rsidRDefault="007F0833"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14:paraId="7A55D547" w14:textId="77777777" w:rsidR="007F0833" w:rsidRPr="009D7F63" w:rsidRDefault="007F0833"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4">
    <w:p w14:paraId="7A55D548" w14:textId="77777777" w:rsidR="007F0833" w:rsidRPr="009D7F63" w:rsidRDefault="007F0833"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5">
    <w:p w14:paraId="7F6325DA" w14:textId="3D1E837E" w:rsidR="007F0833" w:rsidRPr="00587015" w:rsidRDefault="007F0833" w:rsidP="000B4C3F">
      <w:pPr>
        <w:pStyle w:val="Textpoznmkypodiarou"/>
        <w:jc w:val="both"/>
        <w:rPr>
          <w:lang w:val="sk-SK"/>
        </w:rPr>
      </w:pPr>
      <w:r>
        <w:rPr>
          <w:rStyle w:val="Odkaznapoznmkupodiarou"/>
        </w:rPr>
        <w:footnoteRef/>
      </w:r>
      <w:r>
        <w:t xml:space="preserve"> </w:t>
      </w:r>
      <w:r w:rsidRPr="00BF2034">
        <w:t>Deň Začatia realizácie hlavných aktivít Projektu je Prijímateľ povinný oznámiť Poskytovateľovi (elektronicky alebo iným spôsobom podľa článku 7 VP) alebo vyznačením Začatia realizácie hlavných aktivít Projektu v ITMS2014+.</w:t>
      </w:r>
    </w:p>
  </w:footnote>
  <w:footnote w:id="6">
    <w:p w14:paraId="7A55D549" w14:textId="77777777" w:rsidR="007F0833" w:rsidRPr="009D7F63" w:rsidRDefault="007F0833"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7">
    <w:p w14:paraId="440A1364" w14:textId="5D093E76" w:rsidR="007F0833" w:rsidRPr="003911A6" w:rsidRDefault="007F0833">
      <w:pPr>
        <w:pStyle w:val="Textpoznmkypodiarou"/>
        <w:rPr>
          <w:del w:id="169" w:author="Autor"/>
          <w:lang w:val="sk-SK"/>
        </w:rPr>
      </w:pPr>
      <w:r>
        <w:rPr>
          <w:rStyle w:val="Odkaznapoznmkupodiarou"/>
        </w:rPr>
        <w:footnoteRef/>
      </w:r>
      <w:r>
        <w:t xml:space="preserve"> </w:t>
      </w:r>
      <w:r>
        <w:rPr>
          <w:lang w:val="sk-SK"/>
        </w:rPr>
        <w:t xml:space="preserve">Osoby v zmysle  definície pojmu účastníka v časti 1.3 Definícia pojmov  tejto príručke pre prijímateľa </w:t>
      </w:r>
    </w:p>
  </w:footnote>
  <w:footnote w:id="8">
    <w:p w14:paraId="28C505C7" w14:textId="115896DC" w:rsidR="007F0833" w:rsidRPr="00F20EE9" w:rsidRDefault="007F0833">
      <w:pPr>
        <w:pStyle w:val="Textpoznmkypodiarou"/>
        <w:rPr>
          <w:lang w:val="sk-SK"/>
        </w:rPr>
      </w:pPr>
      <w:r>
        <w:rPr>
          <w:rStyle w:val="Odkaznapoznmkupodiarou"/>
        </w:rPr>
        <w:footnoteRef/>
      </w:r>
      <w:r>
        <w:t xml:space="preserve"> </w:t>
      </w:r>
      <w:r>
        <w:rPr>
          <w:lang w:val="sk-SK"/>
        </w:rPr>
        <w:t>Uvedený spôsob aktivácie Karty účastníka v ITMS2014+ je uvedený na základe aktuálnej funkcionality, môže sa odlišovať od funkcionality ITMS2014+ v reálnom čase aktivácie modulu karty účastníka</w:t>
      </w:r>
    </w:p>
  </w:footnote>
  <w:footnote w:id="9">
    <w:p w14:paraId="08D19436" w14:textId="667CCAA7" w:rsidR="007F0833" w:rsidRPr="005D70A1" w:rsidRDefault="007F0833">
      <w:pPr>
        <w:pStyle w:val="Textpoznmkypodiarou"/>
        <w:rPr>
          <w:lang w:val="sk-SK"/>
        </w:rPr>
      </w:pPr>
      <w:r>
        <w:rPr>
          <w:rStyle w:val="Odkaznapoznmkupodiarou"/>
        </w:rPr>
        <w:footnoteRef/>
      </w:r>
      <w:r>
        <w:t xml:space="preserve"> </w:t>
      </w:r>
      <w:r>
        <w:rPr>
          <w:lang w:val="sk-SK"/>
        </w:rPr>
        <w:t>V prípade, že účastník  nepodpíše vyhlásenie o odmietnutí poskytnutia osobných údajov, Prijímateľ to vo vyhlásení  vyznačí a vedie ho ako písomný záznam o tejto skutočnosti</w:t>
      </w:r>
    </w:p>
  </w:footnote>
  <w:footnote w:id="10">
    <w:p w14:paraId="6CC7BD3B" w14:textId="5832019B" w:rsidR="007F0833" w:rsidRPr="00E25071" w:rsidRDefault="007F0833" w:rsidP="00F651CD">
      <w:pPr>
        <w:pStyle w:val="Default"/>
        <w:jc w:val="both"/>
        <w:rPr>
          <w:sz w:val="16"/>
          <w:szCs w:val="16"/>
          <w:lang w:val="sk-SK"/>
        </w:rPr>
      </w:pPr>
      <w:r w:rsidRPr="0017330F">
        <w:rPr>
          <w:rStyle w:val="Odkaznapoznmkupodiarou"/>
          <w:szCs w:val="16"/>
        </w:rPr>
        <w:footnoteRef/>
      </w:r>
      <w:r w:rsidRPr="008F3E68">
        <w:rPr>
          <w:sz w:val="16"/>
          <w:szCs w:val="16"/>
          <w:lang w:val="sk-SK"/>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11">
    <w:p w14:paraId="7A55D54A" w14:textId="77777777" w:rsidR="007F0833" w:rsidRPr="009D7F63" w:rsidRDefault="007F0833"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12">
    <w:p w14:paraId="7A55D54B" w14:textId="77777777" w:rsidR="007F0833" w:rsidRPr="009D7F63" w:rsidRDefault="007F083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13">
    <w:p w14:paraId="356452D0" w14:textId="6C4EE198" w:rsidR="007F0833" w:rsidRPr="007D7535" w:rsidRDefault="007F0833"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14">
    <w:p w14:paraId="7A55D54C" w14:textId="77777777" w:rsidR="007F0833" w:rsidRPr="009D7F63" w:rsidRDefault="007F0833"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7A55D54D" w14:textId="09B519D7" w:rsidR="007F0833" w:rsidRPr="009D7F63" w:rsidRDefault="007F0833"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7A55D54E" w14:textId="77777777" w:rsidR="007F0833" w:rsidRPr="009D7F63" w:rsidRDefault="007F0833"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7A55D54F" w14:textId="77777777" w:rsidR="007F0833" w:rsidRPr="009D7F63" w:rsidRDefault="007F0833"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7A55D550" w14:textId="77777777" w:rsidR="007F0833" w:rsidRPr="009D7F63" w:rsidRDefault="007F0833" w:rsidP="00C8683A">
      <w:pPr>
        <w:pStyle w:val="Textpoznmkypodiarou"/>
        <w:rPr>
          <w:rFonts w:cs="Arial"/>
          <w:szCs w:val="16"/>
          <w:lang w:val="sk-SK"/>
        </w:rPr>
      </w:pPr>
      <w:r w:rsidRPr="009D7F63">
        <w:rPr>
          <w:rFonts w:cs="Arial"/>
          <w:szCs w:val="16"/>
          <w:lang w:val="sk-SK" w:eastAsia="cs-CZ"/>
        </w:rPr>
        <w:t>4. pohonné hmoty.</w:t>
      </w:r>
    </w:p>
  </w:footnote>
  <w:footnote w:id="15">
    <w:p w14:paraId="0C902E3E" w14:textId="77777777" w:rsidR="007F0833" w:rsidRPr="009D7F63" w:rsidRDefault="007F0833"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124AC037" w14:textId="03AD12DE" w:rsidR="007F0833" w:rsidRPr="009D7F63" w:rsidRDefault="007F0833"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8BCC097" w14:textId="77777777" w:rsidR="007F0833" w:rsidRPr="009D7F63" w:rsidRDefault="007F0833"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5C354D0D" w14:textId="77777777" w:rsidR="007F0833" w:rsidRPr="009D7F63" w:rsidRDefault="007F0833"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4175DDD5" w14:textId="03D9D0A8" w:rsidR="007F0833" w:rsidRPr="00041D2E" w:rsidRDefault="007F0833" w:rsidP="00041D2E">
      <w:pPr>
        <w:pStyle w:val="Textpoznmkypodiarou"/>
        <w:rPr>
          <w:lang w:val="sk-SK"/>
        </w:rPr>
      </w:pPr>
      <w:r w:rsidRPr="009D7F63">
        <w:rPr>
          <w:rFonts w:cs="Arial"/>
          <w:szCs w:val="16"/>
          <w:lang w:val="sk-SK" w:eastAsia="cs-CZ"/>
        </w:rPr>
        <w:t>4. pohonné hmoty.</w:t>
      </w:r>
    </w:p>
  </w:footnote>
  <w:footnote w:id="16">
    <w:p w14:paraId="7A55D551" w14:textId="77777777" w:rsidR="007F0833" w:rsidRPr="009D7F63" w:rsidRDefault="007F0833"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17">
    <w:p w14:paraId="7A55D552" w14:textId="77777777" w:rsidR="007F0833" w:rsidRPr="009D7F63" w:rsidRDefault="007F0833"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18">
    <w:p w14:paraId="7A55D553" w14:textId="77777777" w:rsidR="007F0833" w:rsidRPr="009D7F63" w:rsidRDefault="007F0833"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19">
    <w:p w14:paraId="2415F5CC" w14:textId="68E1CA8B" w:rsidR="007F0833" w:rsidRDefault="007F0833"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7A55D554" w14:textId="06D1DE05" w:rsidR="007F0833" w:rsidRPr="009D7F63" w:rsidRDefault="007F0833">
      <w:pPr>
        <w:pStyle w:val="Textpoznmkypodiarou"/>
        <w:rPr>
          <w:rFonts w:cs="Arial"/>
          <w:szCs w:val="16"/>
          <w:lang w:val="sk-SK"/>
        </w:rPr>
      </w:pPr>
    </w:p>
  </w:footnote>
  <w:footnote w:id="20">
    <w:p w14:paraId="7A55D555" w14:textId="77777777" w:rsidR="007F0833" w:rsidRPr="009D7F63" w:rsidRDefault="007F0833" w:rsidP="0032008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21">
    <w:p w14:paraId="0274D41C" w14:textId="77777777" w:rsidR="007F0833" w:rsidRPr="006E4CC8" w:rsidRDefault="007F0833"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56F9EC45" w14:textId="77777777" w:rsidR="007F0833" w:rsidRPr="007F7349" w:rsidRDefault="007F0833" w:rsidP="0027405B">
      <w:pPr>
        <w:pStyle w:val="Odsekzoznamu"/>
        <w:numPr>
          <w:ilvl w:val="0"/>
          <w:numId w:val="89"/>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4CEA0973" w14:textId="77777777" w:rsidR="007F0833" w:rsidRPr="007F7349" w:rsidRDefault="007F0833" w:rsidP="0027405B">
      <w:pPr>
        <w:pStyle w:val="Odsekzoznamu"/>
        <w:numPr>
          <w:ilvl w:val="0"/>
          <w:numId w:val="89"/>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497952AC" w14:textId="77777777" w:rsidR="007F0833" w:rsidRPr="007F7349" w:rsidRDefault="007F0833" w:rsidP="0027405B">
      <w:pPr>
        <w:pStyle w:val="Odsekzoznamu"/>
        <w:numPr>
          <w:ilvl w:val="0"/>
          <w:numId w:val="89"/>
        </w:numPr>
        <w:tabs>
          <w:tab w:val="left" w:pos="426"/>
        </w:tabs>
        <w:ind w:left="426" w:hanging="284"/>
        <w:jc w:val="both"/>
        <w:rPr>
          <w:sz w:val="16"/>
          <w:szCs w:val="20"/>
        </w:rPr>
      </w:pPr>
      <w:r w:rsidRPr="007F7349">
        <w:rPr>
          <w:sz w:val="16"/>
          <w:szCs w:val="20"/>
        </w:rPr>
        <w:t>aj napriek používaniu si uchováva pôvodný tvar a vzhľad</w:t>
      </w:r>
    </w:p>
    <w:p w14:paraId="746747A1" w14:textId="4E657EC7" w:rsidR="007F0833" w:rsidRPr="00F41F62" w:rsidRDefault="007F0833"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22">
    <w:p w14:paraId="7A55D556" w14:textId="77777777" w:rsidR="007F0833" w:rsidRPr="009D7F63" w:rsidRDefault="007F0833"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23">
    <w:p w14:paraId="7E1B0128" w14:textId="77777777" w:rsidR="007F0833" w:rsidRDefault="007F0833"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24">
    <w:p w14:paraId="6D0863AC" w14:textId="77777777" w:rsidR="007F0833" w:rsidRDefault="007F0833"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25">
    <w:p w14:paraId="4FEE481D" w14:textId="479E076B" w:rsidR="007F0833" w:rsidRPr="004F28ED" w:rsidRDefault="007F0833">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26">
    <w:p w14:paraId="5DB7D518" w14:textId="0F23E2AC" w:rsidR="007F0833" w:rsidRPr="00867B4C" w:rsidRDefault="007F0833" w:rsidP="0099542E">
      <w:pPr>
        <w:autoSpaceDE w:val="0"/>
        <w:autoSpaceDN w:val="0"/>
        <w:adjustRightInd w:val="0"/>
        <w:jc w:val="both"/>
      </w:pPr>
      <w:ins w:id="249" w:author="Autor">
        <w:r>
          <w:rPr>
            <w:rStyle w:val="Odkaznapoznmkupodiarou"/>
          </w:rPr>
          <w:footnoteRef/>
        </w:r>
        <w:r w:rsidRPr="0099542E">
          <w:rPr>
            <w:sz w:val="16"/>
            <w:szCs w:val="20"/>
            <w:lang w:eastAsia="x-none"/>
          </w:rPr>
          <w:t xml:space="preserve">T.j. v prípade pracovného výkazu štatutárneho orgánu prijímateľa podpisuje pracovný výkaz orgán v zmysle osobitného predpisu alebo iná </w:t>
        </w:r>
        <w:r>
          <w:rPr>
            <w:sz w:val="16"/>
            <w:szCs w:val="20"/>
            <w:lang w:eastAsia="x-none"/>
          </w:rPr>
          <w:t xml:space="preserve">(splnomocnená) </w:t>
        </w:r>
        <w:r w:rsidRPr="0099542E">
          <w:rPr>
            <w:sz w:val="16"/>
            <w:szCs w:val="20"/>
            <w:lang w:eastAsia="x-none"/>
          </w:rPr>
          <w:t>osoba/osoby tak, aby nedošlo k strate kontrolného prostredia a aby vykonanie práce bolo nespochybniteľné (napr. prácu preberú 2 riadiaci zamestnanci projektového tímu, napr. projektový manažér a finančný manažér).</w:t>
        </w:r>
        <w:r w:rsidRPr="0073389C">
          <w:t xml:space="preserve"> </w:t>
        </w:r>
      </w:ins>
    </w:p>
  </w:footnote>
  <w:footnote w:id="27">
    <w:p w14:paraId="3B927676" w14:textId="0B338479" w:rsidR="007F0833" w:rsidRPr="00965E93" w:rsidRDefault="007F0833"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28">
    <w:p w14:paraId="7A55D557" w14:textId="52DFEF6A" w:rsidR="007F0833" w:rsidRPr="009D7F63" w:rsidRDefault="007F0833"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29">
    <w:p w14:paraId="7A55D558" w14:textId="77777777" w:rsidR="007F0833" w:rsidRPr="009D7F63" w:rsidRDefault="007F0833"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30">
    <w:p w14:paraId="17C29017" w14:textId="77777777" w:rsidR="007F0833" w:rsidRPr="009D7F63" w:rsidRDefault="007F0833"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31">
    <w:p w14:paraId="7A55D559" w14:textId="77777777" w:rsidR="007F0833" w:rsidRPr="009D7F63" w:rsidRDefault="007F0833"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A" w14:textId="26A96FEA" w:rsidR="007F0833" w:rsidRPr="009D7F63" w:rsidRDefault="007F0833"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32">
    <w:p w14:paraId="7A55D55B" w14:textId="77777777" w:rsidR="007F0833" w:rsidRPr="009D7F63" w:rsidRDefault="007F0833"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33">
    <w:p w14:paraId="7A55D55C" w14:textId="77777777" w:rsidR="007F0833" w:rsidRPr="009D7F63" w:rsidRDefault="007F0833"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34">
    <w:p w14:paraId="7A55D55D" w14:textId="77777777" w:rsidR="007F0833" w:rsidRPr="009D7F63" w:rsidRDefault="007F0833"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E" w14:textId="79BAEC8E" w:rsidR="007F0833" w:rsidRPr="009D7F63" w:rsidRDefault="007F0833"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35">
    <w:p w14:paraId="7A55D55F" w14:textId="333E477A" w:rsidR="007F0833" w:rsidRPr="00062F88" w:rsidRDefault="007F0833"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36">
    <w:p w14:paraId="02F4C726" w14:textId="77777777" w:rsidR="007F0833" w:rsidRDefault="007F0833" w:rsidP="009B4AEF">
      <w:pPr>
        <w:pStyle w:val="Textpoznmkypodiarou"/>
        <w:jc w:val="both"/>
      </w:pPr>
      <w:r>
        <w:rPr>
          <w:rStyle w:val="Odkaznapoznmkupodiarou"/>
        </w:rPr>
        <w:footnoteRef/>
      </w:r>
      <w:r>
        <w:t xml:space="preserve"> Priznanie odmeny príslušnému zamestnancovi musí byť náležite zdôvodnené.</w:t>
      </w:r>
    </w:p>
  </w:footnote>
  <w:footnote w:id="37">
    <w:p w14:paraId="04763B2B" w14:textId="5A5D2FAF" w:rsidR="007F0833" w:rsidRPr="00F72B7B" w:rsidRDefault="007F0833" w:rsidP="00F72B7B">
      <w:pPr>
        <w:pStyle w:val="Textpoznmkypodiarou"/>
        <w:jc w:val="both"/>
        <w:rPr>
          <w:lang w:val="sk-SK"/>
        </w:rPr>
      </w:pP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38">
    <w:p w14:paraId="0388B3E2" w14:textId="4D28868F" w:rsidR="007F0833" w:rsidRDefault="007F0833"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kalendárny rok, oprávnená výška mesačnej odmeny vychádza z počtu odpracovaných mesiacov v kalendárnom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39">
    <w:p w14:paraId="2E6985A0" w14:textId="77777777" w:rsidR="007F0833" w:rsidRDefault="007F0833" w:rsidP="009B4AEF">
      <w:pPr>
        <w:pStyle w:val="Textpoznmkypodiarou"/>
        <w:jc w:val="both"/>
      </w:pPr>
      <w:r>
        <w:rPr>
          <w:rStyle w:val="Odkaznapoznmkupodiarou"/>
        </w:rPr>
        <w:footnoteRef/>
      </w:r>
      <w:r>
        <w:t xml:space="preserve"> 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40">
    <w:p w14:paraId="7A55D560" w14:textId="5738DA04" w:rsidR="007F0833" w:rsidRPr="00027286" w:rsidRDefault="007F0833"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41">
    <w:p w14:paraId="15B0D0EB" w14:textId="3E15725B" w:rsidR="007F0833" w:rsidRPr="00AF0A84" w:rsidRDefault="007F0833">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42">
    <w:p w14:paraId="7A55D564" w14:textId="77777777" w:rsidR="007F0833" w:rsidRPr="009D7F63" w:rsidRDefault="007F0833"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43">
    <w:p w14:paraId="6A48E5FC" w14:textId="67F6A6F7" w:rsidR="007F0833" w:rsidRPr="00B275B2" w:rsidRDefault="007F0833" w:rsidP="007E7D6C">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1" w:history="1">
        <w:r w:rsidRPr="00B1791D">
          <w:rPr>
            <w:color w:val="00B0F0"/>
            <w:lang w:val="sk-SK"/>
          </w:rPr>
          <w:t>http://ec.europa.eu/chafea/documents/consumers/exo-2015-rules-reimbursement_en.pdf</w:t>
        </w:r>
      </w:hyperlink>
    </w:p>
  </w:footnote>
  <w:footnote w:id="44">
    <w:p w14:paraId="75442DCC" w14:textId="77777777" w:rsidR="007F0833" w:rsidRPr="001277DD" w:rsidRDefault="007F0833"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5">
    <w:p w14:paraId="539DE3AB" w14:textId="77777777" w:rsidR="007F0833" w:rsidRPr="001277DD" w:rsidRDefault="007F0833"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2"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46">
    <w:p w14:paraId="6B33FB00" w14:textId="77777777" w:rsidR="007F0833" w:rsidRPr="001277DD" w:rsidRDefault="007F0833"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47">
    <w:p w14:paraId="44310DB6" w14:textId="77777777" w:rsidR="007F0833" w:rsidRPr="001277DD" w:rsidRDefault="007F0833"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48">
    <w:p w14:paraId="28E7C95F" w14:textId="0B437969" w:rsidR="007F0833" w:rsidRPr="001277DD" w:rsidRDefault="007F0833"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49">
    <w:p w14:paraId="250CEFBD" w14:textId="33B32087" w:rsidR="007F0833" w:rsidRPr="00923BC1" w:rsidRDefault="007F0833"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50">
    <w:p w14:paraId="414F1A43" w14:textId="265724BA" w:rsidR="007F0833" w:rsidRPr="00772F95" w:rsidRDefault="007F0833"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51">
    <w:p w14:paraId="0C4735BA" w14:textId="1928CC24" w:rsidR="007F0833" w:rsidRPr="008A522F" w:rsidRDefault="007F0833"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52">
    <w:p w14:paraId="038A96C2" w14:textId="13120178" w:rsidR="007F0833" w:rsidRPr="00CE0C11" w:rsidRDefault="007F0833"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53">
    <w:p w14:paraId="59C496F8" w14:textId="77777777" w:rsidR="007F0833" w:rsidRPr="00621D47" w:rsidRDefault="007F0833"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54">
    <w:p w14:paraId="70BE8EFD" w14:textId="4D3737B4" w:rsidR="007F0833" w:rsidRPr="00391F1C" w:rsidRDefault="007F0833"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55">
    <w:p w14:paraId="7A55D567" w14:textId="77777777" w:rsidR="007F0833" w:rsidRPr="009D7F63" w:rsidRDefault="007F0833"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56">
    <w:p w14:paraId="7A55D568" w14:textId="77777777" w:rsidR="007F0833" w:rsidRPr="009D7F63" w:rsidRDefault="007F0833"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57">
    <w:p w14:paraId="7A55D569" w14:textId="77777777" w:rsidR="007F0833" w:rsidRPr="009D7F63" w:rsidRDefault="007F0833"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58">
    <w:p w14:paraId="7A55D56A" w14:textId="77777777" w:rsidR="007F0833" w:rsidRPr="009D7F63" w:rsidRDefault="007F0833"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59">
    <w:p w14:paraId="7A55D56B" w14:textId="77777777" w:rsidR="007F0833" w:rsidRPr="009D7F63" w:rsidRDefault="007F0833"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60">
    <w:p w14:paraId="7A55D56E" w14:textId="416A13B1" w:rsidR="007F0833" w:rsidRPr="009D7F63" w:rsidRDefault="007F0833"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61">
    <w:p w14:paraId="7DAB27E8" w14:textId="77777777" w:rsidR="007F0833" w:rsidRPr="00405EED" w:rsidRDefault="007F0833"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62">
    <w:p w14:paraId="7A55D570" w14:textId="36F68E99" w:rsidR="007F0833" w:rsidRPr="009D7F63" w:rsidRDefault="007F0833"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63">
    <w:p w14:paraId="7A55D571" w14:textId="77777777" w:rsidR="007F0833" w:rsidRPr="009D7F63" w:rsidRDefault="007F0833"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64">
    <w:p w14:paraId="7A55D573" w14:textId="77777777" w:rsidR="007F0833" w:rsidRPr="009D7F63" w:rsidRDefault="007F0833"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zriadenie a vedenie účtu patria do skupiny výdavkov „Režijné výdavky“.</w:t>
      </w:r>
    </w:p>
  </w:footnote>
  <w:footnote w:id="65">
    <w:p w14:paraId="7A55D574" w14:textId="77777777" w:rsidR="007F0833" w:rsidRPr="009D7F63" w:rsidRDefault="007F0833"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bankové záruky patria do skupiny výdavkov „Finančné výdavky a poplatky“.</w:t>
      </w:r>
    </w:p>
  </w:footnote>
  <w:footnote w:id="66">
    <w:p w14:paraId="7A55D575" w14:textId="2BC95C86" w:rsidR="007F0833" w:rsidRPr="009D7F63" w:rsidRDefault="007F0833"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67">
    <w:p w14:paraId="7A55D578" w14:textId="77777777" w:rsidR="007F0833" w:rsidRPr="009D7F63" w:rsidRDefault="007F0833"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68">
    <w:p w14:paraId="4F8F3C8B" w14:textId="77777777" w:rsidR="007F0833" w:rsidRPr="009D7F63" w:rsidRDefault="007F0833"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69">
    <w:p w14:paraId="451277DD" w14:textId="77777777" w:rsidR="007F0833" w:rsidRPr="009D7F63" w:rsidRDefault="007F0833"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70">
    <w:p w14:paraId="7A55D579" w14:textId="67088258" w:rsidR="007F0833" w:rsidRPr="009D7F63" w:rsidRDefault="007F0833"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71">
    <w:p w14:paraId="45573155" w14:textId="14B40576" w:rsidR="007F0833" w:rsidRPr="001A7C8D" w:rsidRDefault="007F0833">
      <w:pPr>
        <w:pStyle w:val="Textpoznmkypodiarou"/>
        <w:rPr>
          <w:lang w:val="sk-SK"/>
        </w:rPr>
      </w:pPr>
      <w:r>
        <w:rPr>
          <w:rStyle w:val="Odkaznapoznmkupodiarou"/>
        </w:rPr>
        <w:footnoteRef/>
      </w:r>
      <w:r>
        <w:t xml:space="preserve"> V zmysle ustanovenia § 22 ods. 2 zákona o finančnej kontrole</w:t>
      </w:r>
    </w:p>
  </w:footnote>
  <w:footnote w:id="72">
    <w:p w14:paraId="7A55D57A" w14:textId="77777777" w:rsidR="007F0833" w:rsidRPr="009D7F63" w:rsidRDefault="007F0833"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z relevantnej časti rozpočtu projektu zodpovedajúcim 12 mesiacom realizácie aktivít projektu.</w:t>
      </w:r>
    </w:p>
    <w:p w14:paraId="7A55D57B" w14:textId="77777777" w:rsidR="007F0833" w:rsidRPr="009D7F63" w:rsidRDefault="007F0833">
      <w:pPr>
        <w:pStyle w:val="Textpoznmkypodiarou"/>
        <w:rPr>
          <w:rFonts w:cs="Arial"/>
          <w:szCs w:val="16"/>
          <w:lang w:val="sk-SK"/>
        </w:rPr>
      </w:pPr>
    </w:p>
  </w:footnote>
  <w:footnote w:id="73">
    <w:p w14:paraId="7A55D57C" w14:textId="77777777" w:rsidR="007F0833" w:rsidRPr="009D7F63" w:rsidDel="009A5D87" w:rsidRDefault="007F0833" w:rsidP="001D3A7D">
      <w:pPr>
        <w:pStyle w:val="Textpoznmkypodiarou"/>
        <w:jc w:val="both"/>
        <w:rPr>
          <w:del w:id="523" w:author="Autor"/>
          <w:rFonts w:cs="Arial"/>
          <w:szCs w:val="16"/>
          <w:lang w:val="sk-SK"/>
        </w:rPr>
      </w:pPr>
      <w:del w:id="524" w:author="Autor">
        <w:r w:rsidRPr="009D7F63" w:rsidDel="009A5D87">
          <w:rPr>
            <w:rStyle w:val="Odkaznapoznmkupodiarou"/>
            <w:rFonts w:cs="Arial"/>
            <w:szCs w:val="16"/>
          </w:rPr>
          <w:footnoteRef/>
        </w:r>
        <w:r w:rsidRPr="009D7F63" w:rsidDel="009A5D87">
          <w:rPr>
            <w:rFonts w:cs="Arial"/>
            <w:szCs w:val="16"/>
          </w:rPr>
          <w:delText xml:space="preserve"> </w:delText>
        </w:r>
        <w:r w:rsidRPr="009D7F63" w:rsidDel="009A5D87">
          <w:rPr>
            <w:rFonts w:cs="Arial"/>
            <w:szCs w:val="16"/>
            <w:lang w:val="sk-SK"/>
          </w:rPr>
          <w:delText>V</w:delText>
        </w:r>
        <w:r w:rsidRPr="009D7F63" w:rsidDel="009A5D87">
          <w:rPr>
            <w:rFonts w:cs="Arial"/>
            <w:szCs w:val="16"/>
          </w:rPr>
          <w:delText> prípade, ak prijímateľ pri realizácii projektu nedosiahne 95 % nenávratného finančného príspevku, projekt môže byť ukončený aj žiadosťou o platbu (zúčtovanie zálohovej platby – s príznakom záverečná)</w:delText>
        </w:r>
      </w:del>
    </w:p>
  </w:footnote>
  <w:footnote w:id="74">
    <w:p w14:paraId="7A55D57D" w14:textId="77777777" w:rsidR="007F0833" w:rsidRPr="009D7F63" w:rsidRDefault="007F0833"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75">
    <w:p w14:paraId="7A55D57E" w14:textId="77777777" w:rsidR="007F0833" w:rsidRPr="009D7F63" w:rsidRDefault="007F0833"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týchto typov ŽoP: zúčtovanie predfinancovania, poskytnutie zálohovej platby, </w:t>
      </w:r>
    </w:p>
  </w:footnote>
  <w:footnote w:id="76">
    <w:p w14:paraId="7A55D57F" w14:textId="77777777" w:rsidR="007F0833" w:rsidRPr="009D7F63" w:rsidRDefault="007F0833"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prípade týchto typov ŽoP: poskytnutie predfinancovania, zúčtovanie zálohovej platby a refundácia.</w:t>
      </w:r>
    </w:p>
  </w:footnote>
  <w:footnote w:id="77">
    <w:p w14:paraId="7A55D580" w14:textId="77777777" w:rsidR="007F0833" w:rsidRPr="009D7F63" w:rsidRDefault="007F0833"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78">
    <w:p w14:paraId="7A55D581" w14:textId="77777777" w:rsidR="007F0833" w:rsidRPr="009D7F63" w:rsidRDefault="007F083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79">
    <w:p w14:paraId="7A55D582" w14:textId="77777777" w:rsidR="007F0833" w:rsidRPr="009D7F63" w:rsidRDefault="007F0833"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80">
    <w:p w14:paraId="7A55D583" w14:textId="052EABFD" w:rsidR="007F0833" w:rsidRPr="009D7F63" w:rsidRDefault="007F0833"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14:paraId="7A55D584" w14:textId="77777777" w:rsidR="007F0833" w:rsidRPr="009D7F63" w:rsidRDefault="007F0833"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p>
    <w:p w14:paraId="7A55D585" w14:textId="6B81D9DC" w:rsidR="007F0833" w:rsidRPr="009D7F63" w:rsidRDefault="007F0833"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7A55D586" w14:textId="7027F5DF" w:rsidR="007F0833" w:rsidRPr="002D4DD9" w:rsidRDefault="007F0833"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81">
    <w:p w14:paraId="7A55D587" w14:textId="77777777" w:rsidR="007F0833" w:rsidRPr="002D4DD9" w:rsidRDefault="007F0833"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82">
    <w:p w14:paraId="7A55D588" w14:textId="1E1E69BC" w:rsidR="007F0833" w:rsidRPr="00666AC8" w:rsidRDefault="007F0833"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Zjednodušený pracovný výkaz sa predkladá v prípade zamestnanca, ktorý má pracovný pomer (resp. štátnozamestnanecký pomer), a ktorý 100 % svojich pracovných činností vykonáva iba na jednom projekte (bez ohľadu na ustanovený pracovný čas) a iba na jednej pracovnej pozícii</w:t>
      </w:r>
      <w:r>
        <w:rPr>
          <w:rFonts w:ascii="Arial" w:hAnsi="Arial"/>
          <w:sz w:val="16"/>
          <w:lang w:val="sk-SK"/>
        </w:rPr>
        <w:t xml:space="preserve"> v rámci jednej aktivity</w:t>
      </w:r>
      <w:r w:rsidRPr="002D4DD9">
        <w:rPr>
          <w:rFonts w:ascii="Arial" w:hAnsi="Arial"/>
          <w:sz w:val="16"/>
          <w:lang w:val="sk-SK"/>
        </w:rPr>
        <w:t xml:space="preserve">, t. j. </w:t>
      </w:r>
      <w:r w:rsidRPr="002D4DD9">
        <w:rPr>
          <w:rFonts w:ascii="Arial" w:hAnsi="Arial"/>
          <w:sz w:val="16"/>
          <w:u w:val="single"/>
          <w:lang w:val="sk-SK"/>
        </w:rPr>
        <w:t xml:space="preserve">nevykonáva práce na základe dohody o prácach vykonávaných mimo pracovného pomeru ani iné činnosti </w:t>
      </w:r>
      <w:del w:id="576" w:author="Autor">
        <w:r w:rsidRPr="002D4DD9" w:rsidDel="000623F2">
          <w:rPr>
            <w:rFonts w:ascii="Arial" w:hAnsi="Arial"/>
            <w:sz w:val="16"/>
            <w:lang w:val="sk-SK"/>
          </w:rPr>
          <w:delText xml:space="preserve">financované prostredníctvom </w:delText>
        </w:r>
        <w:r w:rsidRPr="002D4DD9" w:rsidDel="000623F2">
          <w:rPr>
            <w:rFonts w:ascii="Arial" w:hAnsi="Arial"/>
            <w:sz w:val="16"/>
            <w:u w:val="single"/>
            <w:lang w:val="sk-SK"/>
          </w:rPr>
          <w:delText>verejných prostriedkov</w:delText>
        </w:r>
        <w:r w:rsidRPr="00666AC8" w:rsidDel="000623F2">
          <w:rPr>
            <w:rFonts w:ascii="Arial" w:hAnsi="Arial"/>
            <w:b/>
            <w:sz w:val="16"/>
            <w:u w:val="single"/>
            <w:lang w:val="sk-SK"/>
          </w:rPr>
          <w:delText xml:space="preserve"> </w:delText>
        </w:r>
      </w:del>
      <w:r w:rsidRPr="00666AC8">
        <w:rPr>
          <w:rFonts w:ascii="Arial" w:hAnsi="Arial"/>
          <w:sz w:val="16"/>
          <w:lang w:val="sk-SK"/>
        </w:rPr>
        <w:t xml:space="preserve">u rovnakého zamestnávateľa (napr. ďalšia pracovná zmluva alebo dohoda o vykonaní práce) alebo iných zamestnávateľov, resp. pre iné právnické alebo fyzické osoby (bez ohľadu na povahu zmluvných vzťahov). Ak poskytovateľ identifikuje porušenie podmienky týkajúcej sa nevykonávania ďalšej činnosti </w:t>
      </w:r>
      <w:del w:id="577" w:author="Autor">
        <w:r w:rsidRPr="00666AC8" w:rsidDel="000623F2">
          <w:rPr>
            <w:rFonts w:ascii="Arial" w:hAnsi="Arial"/>
            <w:sz w:val="16"/>
            <w:lang w:val="sk-SK"/>
          </w:rPr>
          <w:delText xml:space="preserve">financovanej z verejných prostriedkov </w:delText>
        </w:r>
      </w:del>
      <w:r w:rsidRPr="00666AC8">
        <w:rPr>
          <w:rFonts w:ascii="Arial" w:hAnsi="Arial"/>
          <w:sz w:val="16"/>
          <w:lang w:val="sk-SK"/>
        </w:rPr>
        <w:t xml:space="preserve">(ďalší zmluvný vzťah a bez ohľadu na dodávateľské, resp. subdodávateľské kontrakty), tak v takomto prípade budú všetky výdavky týkajúce sa činností preukázaných prostredníctvom zjednodušeného pracovného výkazu posúdené ako neoprávnené od začiatku obdobia, v ktorom zamestnanec začal vykonávať ďalšiu činnosť </w:t>
      </w:r>
      <w:del w:id="578" w:author="Autor">
        <w:r w:rsidRPr="00666AC8" w:rsidDel="000623F2">
          <w:rPr>
            <w:rFonts w:ascii="Arial" w:hAnsi="Arial"/>
            <w:sz w:val="16"/>
            <w:lang w:val="sk-SK"/>
          </w:rPr>
          <w:delText xml:space="preserve">financovanú z verejných prostriedkov </w:delText>
        </w:r>
      </w:del>
      <w:r w:rsidRPr="00666AC8">
        <w:rPr>
          <w:rFonts w:ascii="Arial" w:hAnsi="Arial"/>
          <w:sz w:val="16"/>
          <w:lang w:val="sk-SK"/>
        </w:rPr>
        <w:t xml:space="preserve">(napr. v priebehu kalendárneho mesiaca marec začal zamestnanec vykonávať ďalšiu činnosť, tak výdavky na činnosti vykázané prostredníctvom zjednodušeného pracovného výkazu budú neoprávnené od začiatku kalendárneho mesiaca marec).  </w:t>
      </w:r>
    </w:p>
  </w:footnote>
  <w:footnote w:id="83">
    <w:p w14:paraId="7A55D589" w14:textId="0FCB1735" w:rsidR="007F0833" w:rsidRPr="002D4DD9" w:rsidRDefault="007F0833" w:rsidP="008A2C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Všeobecný p</w:t>
      </w:r>
      <w:r w:rsidRPr="009D7F63">
        <w:rPr>
          <w:rFonts w:cs="Arial"/>
          <w:szCs w:val="16"/>
        </w:rPr>
        <w:t>racovn</w:t>
      </w:r>
      <w:r>
        <w:rPr>
          <w:rFonts w:cs="Arial"/>
          <w:szCs w:val="16"/>
          <w:lang w:val="sk-SK"/>
        </w:rPr>
        <w:t>ý</w:t>
      </w:r>
      <w:r w:rsidRPr="009D7F63">
        <w:rPr>
          <w:rFonts w:cs="Arial"/>
          <w:szCs w:val="16"/>
        </w:rPr>
        <w:t xml:space="preserve"> výkaz sa predklad</w:t>
      </w:r>
      <w:r>
        <w:rPr>
          <w:rFonts w:cs="Arial"/>
          <w:szCs w:val="16"/>
          <w:lang w:val="sk-SK"/>
        </w:rPr>
        <w:t>á</w:t>
      </w:r>
      <w:r w:rsidRPr="009D7F63">
        <w:rPr>
          <w:rFonts w:cs="Arial"/>
          <w:szCs w:val="16"/>
        </w:rPr>
        <w:t xml:space="preserve"> za zamestnanca</w:t>
      </w:r>
      <w:r>
        <w:rPr>
          <w:rFonts w:cs="Arial"/>
          <w:szCs w:val="16"/>
          <w:lang w:val="sk-SK"/>
        </w:rPr>
        <w:t>, ktorý má</w:t>
      </w:r>
      <w:r w:rsidRPr="009D7F63">
        <w:rPr>
          <w:rFonts w:cs="Arial"/>
          <w:szCs w:val="16"/>
        </w:rPr>
        <w:t xml:space="preserve"> pracovný pomer (resp. štátnozamestnanecký pomer)</w:t>
      </w:r>
      <w:r>
        <w:rPr>
          <w:rFonts w:cs="Arial"/>
          <w:szCs w:val="16"/>
          <w:lang w:val="sk-SK"/>
        </w:rPr>
        <w:t xml:space="preserve"> alebo vykonáva práce na základe dohody o prácach vykonávaných mimo pracovného pomeru</w:t>
      </w:r>
      <w:r w:rsidRPr="009D7F63">
        <w:rPr>
          <w:rFonts w:cs="Arial"/>
          <w:szCs w:val="16"/>
        </w:rPr>
        <w:t>, pričom zároveň tento zamestnanec pracuje na jednom, resp. viacerých projektoch na základe dodatku k pracovnej zmluve</w:t>
      </w:r>
      <w:r w:rsidRPr="009D7F63">
        <w:rPr>
          <w:rFonts w:cs="Arial"/>
          <w:szCs w:val="16"/>
          <w:lang w:val="sk-SK"/>
        </w:rPr>
        <w:t>,</w:t>
      </w:r>
      <w:r w:rsidRPr="009D7F63">
        <w:rPr>
          <w:rFonts w:cs="Arial"/>
          <w:szCs w:val="16"/>
        </w:rPr>
        <w:t xml:space="preserve"> resp. na základe pracovnoprávneho vzťahu alebo obdobného vzťahu, pričom vykonáva aj iné činnosti </w:t>
      </w:r>
      <w:del w:id="579" w:author="Autor">
        <w:r w:rsidRPr="009D7F63" w:rsidDel="000623F2">
          <w:rPr>
            <w:rFonts w:cs="Arial"/>
            <w:szCs w:val="16"/>
          </w:rPr>
          <w:delText xml:space="preserve">financované prostredníctvom verejných prostriedkov </w:delText>
        </w:r>
      </w:del>
      <w:r w:rsidRPr="009D7F63">
        <w:rPr>
          <w:rFonts w:cs="Arial"/>
          <w:szCs w:val="16"/>
        </w:rPr>
        <w:t xml:space="preserve">u rovnakého zamestnávateľa (napr. ďalšia pracovná zmluva alebo dohoda o vykonaní práce) alebo iných zamestnávateľov, resp. pre iné </w:t>
      </w:r>
      <w:r w:rsidRPr="002D4DD9">
        <w:rPr>
          <w:rFonts w:cs="Arial"/>
          <w:szCs w:val="16"/>
        </w:rPr>
        <w:t xml:space="preserve">právnické alebo fyzické osoby. </w:t>
      </w:r>
      <w:r w:rsidRPr="002D4DD9">
        <w:rPr>
          <w:rFonts w:cs="Arial"/>
          <w:szCs w:val="16"/>
          <w:lang w:val="sk-SK"/>
        </w:rPr>
        <w:t xml:space="preserve"> </w:t>
      </w:r>
    </w:p>
  </w:footnote>
  <w:footnote w:id="84">
    <w:p w14:paraId="7A55D58A" w14:textId="010C8D03" w:rsidR="007F0833" w:rsidRPr="002D4DD9" w:rsidRDefault="007F0833"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85">
    <w:p w14:paraId="7A55D58B" w14:textId="36DE3BCF" w:rsidR="007F0833" w:rsidRPr="002D4DD9" w:rsidRDefault="007F0833"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r>
        <w:rPr>
          <w:rFonts w:cs="Arial"/>
          <w:szCs w:val="16"/>
          <w:lang w:val="sk-SK"/>
        </w:rPr>
        <w:t>.</w:t>
      </w:r>
    </w:p>
  </w:footnote>
  <w:footnote w:id="86">
    <w:p w14:paraId="7A55D58D" w14:textId="03BDB2CD" w:rsidR="007F0833" w:rsidRPr="009D7F63" w:rsidRDefault="007F0833" w:rsidP="008A2C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Všeobecný p</w:t>
      </w:r>
      <w:r w:rsidRPr="009D7F63">
        <w:rPr>
          <w:rFonts w:cs="Arial"/>
          <w:szCs w:val="16"/>
        </w:rPr>
        <w:t>racovn</w:t>
      </w:r>
      <w:r w:rsidRPr="009D7F63">
        <w:rPr>
          <w:rFonts w:cs="Arial"/>
          <w:szCs w:val="16"/>
          <w:lang w:val="sk-SK"/>
        </w:rPr>
        <w:t>ý</w:t>
      </w:r>
      <w:r w:rsidRPr="009D7F63">
        <w:rPr>
          <w:rFonts w:cs="Arial"/>
          <w:szCs w:val="16"/>
        </w:rPr>
        <w:t xml:space="preserve"> výkaz </w:t>
      </w:r>
      <w:r>
        <w:rPr>
          <w:rFonts w:cs="Arial"/>
          <w:szCs w:val="16"/>
          <w:lang w:val="sk-SK"/>
        </w:rPr>
        <w:t xml:space="preserve">sa </w:t>
      </w:r>
      <w:r w:rsidRPr="009D7F63">
        <w:rPr>
          <w:rFonts w:cs="Arial"/>
          <w:szCs w:val="16"/>
        </w:rPr>
        <w:t>predklad</w:t>
      </w:r>
      <w:r>
        <w:rPr>
          <w:rFonts w:cs="Arial"/>
          <w:szCs w:val="16"/>
          <w:lang w:val="sk-SK"/>
        </w:rPr>
        <w:t>á</w:t>
      </w:r>
      <w:r w:rsidRPr="009D7F63">
        <w:rPr>
          <w:rFonts w:cs="Arial"/>
          <w:szCs w:val="16"/>
        </w:rPr>
        <w:t xml:space="preserve"> </w:t>
      </w:r>
      <w:r>
        <w:rPr>
          <w:rFonts w:cs="Arial"/>
          <w:szCs w:val="16"/>
          <w:lang w:val="sk-SK"/>
        </w:rPr>
        <w:t xml:space="preserve">za </w:t>
      </w:r>
      <w:r w:rsidRPr="009D7F63">
        <w:rPr>
          <w:rFonts w:cs="Arial"/>
          <w:szCs w:val="16"/>
        </w:rPr>
        <w:t>zamestnanc</w:t>
      </w:r>
      <w:r>
        <w:rPr>
          <w:rFonts w:cs="Arial"/>
          <w:szCs w:val="16"/>
          <w:lang w:val="sk-SK"/>
        </w:rPr>
        <w:t>a,</w:t>
      </w:r>
      <w:r w:rsidRPr="00BE6E1E">
        <w:rPr>
          <w:rFonts w:cs="Arial"/>
          <w:szCs w:val="16"/>
          <w:lang w:val="sk-SK"/>
        </w:rPr>
        <w:t xml:space="preserve"> </w:t>
      </w:r>
      <w:r>
        <w:rPr>
          <w:rFonts w:cs="Arial"/>
          <w:szCs w:val="16"/>
          <w:lang w:val="sk-SK"/>
        </w:rPr>
        <w:t>ktorý pracuje na základe dohody o prácach vykonávaných mimo pracovného pomeru v zmysle Zákonníka práce</w:t>
      </w:r>
      <w:r w:rsidRPr="009D7F63">
        <w:rPr>
          <w:rFonts w:cs="Arial"/>
          <w:szCs w:val="16"/>
        </w:rPr>
        <w:t xml:space="preserve">. </w:t>
      </w:r>
    </w:p>
  </w:footnote>
  <w:footnote w:id="87">
    <w:p w14:paraId="7A55D58E" w14:textId="5905C154" w:rsidR="007F0833" w:rsidRPr="009D7F63" w:rsidRDefault="007F0833"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88">
    <w:p w14:paraId="21B88E63" w14:textId="45116D8F" w:rsidR="007F0833" w:rsidRPr="00DB1B99" w:rsidRDefault="007F0833" w:rsidP="00DB1B99">
      <w:pPr>
        <w:pStyle w:val="Textpoznmkypodiarou"/>
        <w:jc w:val="both"/>
        <w:rPr>
          <w:lang w:val="sk-SK"/>
        </w:rPr>
      </w:pPr>
      <w:r>
        <w:rPr>
          <w:rStyle w:val="Odkaznapoznmkupodiarou"/>
        </w:rPr>
        <w:footnoteRef/>
      </w:r>
      <w:r>
        <w:t xml:space="preserve"> </w:t>
      </w:r>
      <w:r>
        <w:rPr>
          <w:lang w:val="sk-SK"/>
        </w:rPr>
        <w:t xml:space="preserve">Poskytovateľ na základe žiadosti o predkladanie interných personálnych výdavkov prijímateľa/partnera prostredníctvom sumarizačných hárkov – personálne výdavky (ďalej len „žiadosť o výnimku“) vyhodnotí chybovosť v doteraz predložených žiadostiach o platbu (vyhodnotenie sa vykoná len na nárokovaných interných personálnych výdavkoch v dvoch žiadostiach o platbu). Chybovosť nárokovaných interných personálnych výdavkoch v žiadostiach o platbu nesmie presiahnuť 2% z ich hodnoty. Prijímateľ môže žiadosť o výnimku predložiť najskôr po úhrade resp. zúčtovaní dvoch žiadostí o platbu (netýka sa žiadosti o poskytnutie zálohovej platby). V prípade, ak prijímateľ predloží žiadosť o výnimku po úhrade resp. zúčtovaní viac ako dvoch žiadostí o platbu, poskytovateľ vykoná vyhodnotenie chybovosti na posledných dvoch žiadostiach o platbu, ktoré sú najbližšie k termínu predloženia žiadosti o výnimku. V prípade, ak chybovosť nárokovaných interných personálnych výdavkov nepresiahne 2% z ich hodnoty, poskytovateľ môže udeliť výnimku predkladania interných personálnych výdavkov prostredníctvom sumarizačných hárkov – personálne výdavky. Ak poskytovateľ identifikuje počas výkonu FKnM chybovosť presahujúcu 2% z hodnoty vzorky nárokovaných interných personálnych výdavkov v žiadosti o platbu, poskytovateľ môže rozhodnúť o opätovnej povinnosti predkladať kompletnú podpornú dokumentáciu k interným personálnym výdavkom (časť 2.4.6.3 </w:t>
      </w:r>
      <w:r w:rsidRPr="00DB1B99">
        <w:rPr>
          <w:lang w:val="sk-SK"/>
        </w:rPr>
        <w:t>Dokladovanie oprávnených výdavkov podľa jednotlivých</w:t>
      </w:r>
      <w:r w:rsidRPr="0073389C">
        <w:rPr>
          <w:lang w:val="sk-SK"/>
        </w:rPr>
        <w:t xml:space="preserve"> </w:t>
      </w:r>
      <w:r w:rsidRPr="00DB1B99">
        <w:rPr>
          <w:lang w:val="sk-SK"/>
        </w:rPr>
        <w:t>skupín výdavkov</w:t>
      </w:r>
      <w:r>
        <w:rPr>
          <w:lang w:val="sk-SK"/>
        </w:rPr>
        <w:t xml:space="preserve">).    </w:t>
      </w:r>
    </w:p>
  </w:footnote>
  <w:footnote w:id="89">
    <w:p w14:paraId="18F68BE6" w14:textId="77777777" w:rsidR="007F0833" w:rsidRPr="009D7F63" w:rsidRDefault="007F0833"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90">
    <w:p w14:paraId="7B8CA6F4" w14:textId="057B66FF" w:rsidR="007F0833" w:rsidRPr="00DD30A9" w:rsidRDefault="007F0833" w:rsidP="00DD30A9">
      <w:pPr>
        <w:pStyle w:val="Textpoznmkypodiarou"/>
        <w:jc w:val="both"/>
        <w:rPr>
          <w:lang w:val="sk-SK"/>
        </w:rPr>
      </w:pPr>
      <w:r>
        <w:rPr>
          <w:rStyle w:val="Odkaznapoznmkupodiarou"/>
        </w:rPr>
        <w:footnoteRef/>
      </w:r>
      <w:r>
        <w:t xml:space="preserve"> </w:t>
      </w:r>
      <w:r>
        <w:rPr>
          <w:lang w:val="sk-SK"/>
        </w:rPr>
        <w:t xml:space="preserve">Poskytovateľ na základe žiadosti o predkladanie výdavkov za náhrady mzdy a platu prijímateľa/partnera prostredníctvom sumarizačných hárkov – personálne výdavky (ďalej len „žiadosť o výnimku“) vyhodnotí chybovosť v doteraz predložených žiadostiach o platbu (vyhodnotenie sa vykoná len na nárokovaných výdavkoch za náhrady mzdy a platu v dvoch žiadostiach o platbu). Chybovosť nárokovaných výdavkov za náhrady mzdy a platu v žiadostiach o platbu nesmie presiahnuť 2% z ich hodnoty. Prijímateľ môže žiadosť o výnimku predložiť najskôr po úhrade resp. zúčtovaní dvoch žiadostí o platbu (netýka sa žiadosti o poskytnutie zálohovej platby). V prípade, ak prijímateľ predloží žiadosť o výnimku po úhrade resp. zúčtovaní viac ako dvoch žiadostí o platbu, poskytovateľ vykoná vyhodnotenie chybovosti na posledných dvoch žiadostiach o platbu, ktoré sú najbližšie k termínu predloženia žiadosti o výnimku. V prípade, ak chybovosť nárokovaných výdavkov za náhrady mzdy a platu nepresiahne 2% z ich hodnoty, poskytovateľ môže udeliť výnimku predkladania výdavkov za náhrady mzdy a platu prostredníctvom sumarizačných hárkov – personálne výdavky. Ak poskytovateľ identifikuje počas výkonu FKnM chybovosť presahujúcu 2% z hodnoty vzorky nárokovaných výdavkov za náhrady mzdy a platu v žiadosti o platbu, poskytovateľ môže rozhodnúť o opätovnej povinnosti predkladať kompletnú podpornú dokumentáciu k  výdavkom za náhrady mzdy a platu (časť 2.4.6.3 </w:t>
      </w:r>
      <w:r w:rsidRPr="00EB0B04">
        <w:rPr>
          <w:lang w:val="sk-SK"/>
        </w:rPr>
        <w:t>Dokladovanie oprávnených výdavkov podľa jednotlivých</w:t>
      </w:r>
      <w:r w:rsidRPr="0073389C">
        <w:rPr>
          <w:lang w:val="sk-SK"/>
        </w:rPr>
        <w:t xml:space="preserve"> </w:t>
      </w:r>
      <w:r w:rsidRPr="00EB0B04">
        <w:rPr>
          <w:lang w:val="sk-SK"/>
        </w:rPr>
        <w:t>skupín výdavkov</w:t>
      </w:r>
      <w:r>
        <w:rPr>
          <w:lang w:val="sk-SK"/>
        </w:rPr>
        <w:t xml:space="preserve">).    </w:t>
      </w:r>
    </w:p>
  </w:footnote>
  <w:footnote w:id="91">
    <w:p w14:paraId="245656D0" w14:textId="34CF1211" w:rsidR="007F0833" w:rsidRPr="009D7F63" w:rsidRDefault="007F0833"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92">
    <w:p w14:paraId="1BAE06D9" w14:textId="3DB56B7A" w:rsidR="007F0833" w:rsidRPr="008D4874" w:rsidRDefault="007F0833">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93">
    <w:p w14:paraId="06A0F700" w14:textId="0A8847BF" w:rsidR="007F0833" w:rsidRPr="00A9227A" w:rsidRDefault="007F0833"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94">
    <w:p w14:paraId="7A55D594" w14:textId="7255982C" w:rsidR="007F0833" w:rsidRPr="009D7F63" w:rsidRDefault="007F0833"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95">
    <w:p w14:paraId="7A55D597" w14:textId="7291098D" w:rsidR="007F0833" w:rsidRPr="009D7F63" w:rsidRDefault="007F0833"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96">
    <w:p w14:paraId="7A55D598" w14:textId="1F811B32" w:rsidR="007F0833" w:rsidRPr="009D7F63" w:rsidRDefault="007F083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97">
    <w:p w14:paraId="7A55D599" w14:textId="36FD13E6" w:rsidR="007F0833" w:rsidRPr="009D7F63" w:rsidRDefault="007F083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 w:id="98">
    <w:p w14:paraId="155B50B0" w14:textId="6BA108FC" w:rsidR="007F0833" w:rsidRPr="001D76D4" w:rsidRDefault="007F0833">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99">
    <w:p w14:paraId="2376272C" w14:textId="0C61265A" w:rsidR="007F0833" w:rsidRDefault="00086531" w:rsidP="009D7F63">
      <w:pPr>
        <w:pStyle w:val="Textpoznmkypodiarou"/>
        <w:rPr>
          <w:rFonts w:cs="Arial"/>
          <w:szCs w:val="16"/>
          <w:lang w:val="sk-SK"/>
        </w:rPr>
      </w:pPr>
      <w:hyperlink r:id="rId3" w:history="1">
        <w:r w:rsidR="007F0833" w:rsidRPr="00D11568">
          <w:rPr>
            <w:rStyle w:val="Hypertextovprepojenie"/>
            <w:rFonts w:cs="Arial"/>
            <w:sz w:val="16"/>
            <w:szCs w:val="16"/>
            <w:lang w:val="sk-SK"/>
          </w:rPr>
          <w:t>http://www.uvo.gov.sk/legislativametodika-dohlad/metodicke-usmernenia/vseobecne-metodicke-usmernenia-zakon-c-252006-z-z--4bc.html</w:t>
        </w:r>
      </w:hyperlink>
      <w:r w:rsidR="007F0833" w:rsidRPr="00D11568">
        <w:rPr>
          <w:rFonts w:cs="Arial"/>
          <w:szCs w:val="16"/>
          <w:lang w:val="sk-SK"/>
        </w:rPr>
        <w:t xml:space="preserve">  a http://www.uvo.gov.sk/legislativametodika-dohlad/metodicke-usmernenia/vseobecne-metodicke-usmernenia-zakon-c-3432015-z-z--51e.html</w:t>
      </w:r>
      <w:r w:rsidR="007F0833" w:rsidRPr="00D11568" w:rsidDel="00D11568">
        <w:rPr>
          <w:rFonts w:cs="Arial"/>
          <w:szCs w:val="16"/>
          <w:lang w:val="sk-SK"/>
        </w:rPr>
        <w:t xml:space="preserve"> </w:t>
      </w:r>
      <w:r w:rsidR="007F0833" w:rsidRPr="00552EAD">
        <w:rPr>
          <w:rStyle w:val="Odkaznapoznmkupodiarou"/>
          <w:rFonts w:cs="Arial"/>
          <w:szCs w:val="16"/>
          <w:vertAlign w:val="baseline"/>
        </w:rPr>
        <w:t xml:space="preserve"> </w:t>
      </w:r>
      <w:r w:rsidR="007F0833" w:rsidRPr="009D7F63">
        <w:rPr>
          <w:rStyle w:val="Odkaznapoznmkupodiarou"/>
          <w:rFonts w:cs="Arial"/>
          <w:szCs w:val="16"/>
        </w:rPr>
        <w:footnoteRef/>
      </w:r>
    </w:p>
    <w:p w14:paraId="7A55D59A" w14:textId="542F27CA" w:rsidR="007F0833" w:rsidRPr="009D7F63" w:rsidRDefault="007F0833" w:rsidP="009D7F63">
      <w:pPr>
        <w:pStyle w:val="Textpoznmkypodiarou"/>
        <w:rPr>
          <w:rFonts w:cs="Arial"/>
          <w:szCs w:val="16"/>
          <w:lang w:val="sk-SK"/>
        </w:rPr>
      </w:pPr>
    </w:p>
  </w:footnote>
  <w:footnote w:id="100">
    <w:p w14:paraId="7A55D59B" w14:textId="77777777" w:rsidR="007F0833" w:rsidRPr="009D7F63" w:rsidRDefault="007F0833"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14:paraId="7A55D59C" w14:textId="77777777" w:rsidR="007F0833" w:rsidRPr="009D7F63" w:rsidRDefault="007F0833" w:rsidP="009D7F63">
      <w:pPr>
        <w:rPr>
          <w:rFonts w:cs="Arial"/>
          <w:color w:val="000000" w:themeColor="text1"/>
          <w:sz w:val="16"/>
          <w:szCs w:val="16"/>
        </w:rPr>
      </w:pPr>
      <w:r w:rsidRPr="009D7F63">
        <w:rPr>
          <w:rFonts w:cs="Arial"/>
          <w:sz w:val="16"/>
          <w:szCs w:val="16"/>
        </w:rPr>
        <w:t xml:space="preserve">  http://www.informatizacia.sk/verejne-obstaravanie-a-zmluvy-pre-ikt/</w:t>
      </w:r>
    </w:p>
    <w:p w14:paraId="7A55D59D" w14:textId="77777777" w:rsidR="007F0833" w:rsidRPr="009D7F63" w:rsidRDefault="007F0833" w:rsidP="009D7F63">
      <w:pPr>
        <w:pStyle w:val="Textpoznmkypodiarou"/>
        <w:rPr>
          <w:rFonts w:cs="Arial"/>
          <w:szCs w:val="16"/>
        </w:rPr>
      </w:pPr>
    </w:p>
  </w:footnote>
  <w:footnote w:id="101">
    <w:p w14:paraId="7758003D" w14:textId="22D7C67A" w:rsidR="007F0833" w:rsidRPr="00E70656" w:rsidRDefault="007F0833">
      <w:pPr>
        <w:pStyle w:val="Textpoznmkypodiarou"/>
        <w:rPr>
          <w:lang w:val="sk-SK"/>
        </w:rPr>
      </w:pPr>
      <w:r>
        <w:rPr>
          <w:rStyle w:val="Odkaznapoznmkupodiarou"/>
        </w:rPr>
        <w:footnoteRef/>
      </w:r>
      <w:r>
        <w:t xml:space="preserve"> </w:t>
      </w:r>
      <w:r w:rsidRPr="00E70656">
        <w:t xml:space="preserve">Zoznam dokumentácie k jednotlivým postupom VO je uvedený na stránke UVO: </w:t>
      </w:r>
      <w:hyperlink r:id="rId4" w:history="1">
        <w:r w:rsidRPr="00BA496C">
          <w:rPr>
            <w:rStyle w:val="Hypertextovprepojenie"/>
            <w:sz w:val="16"/>
            <w:lang w:val="sk-SK"/>
          </w:rPr>
          <w:t>http://uvo.gov.sk/verejny-obstaravatel-obstaravatel/vseobecne-informacie/zoznam-kompletnej-dokumentacie-vo-vo-386.html</w:t>
        </w:r>
      </w:hyperlink>
      <w:r w:rsidRPr="00BA496C">
        <w:rPr>
          <w:lang w:val="sk-SK"/>
        </w:rPr>
        <w:t xml:space="preserve">  </w:t>
      </w:r>
    </w:p>
  </w:footnote>
  <w:footnote w:id="102">
    <w:p w14:paraId="7A55D59E" w14:textId="77777777" w:rsidR="007F0833" w:rsidRPr="009D7F63" w:rsidRDefault="007F083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zmysle § 47a Občiansk</w:t>
      </w:r>
      <w:r>
        <w:rPr>
          <w:rFonts w:cs="Arial"/>
          <w:szCs w:val="16"/>
          <w:lang w:val="sk-SK"/>
        </w:rPr>
        <w:t>eho</w:t>
      </w:r>
      <w:r w:rsidRPr="009D7F63">
        <w:rPr>
          <w:rFonts w:cs="Arial"/>
          <w:szCs w:val="16"/>
        </w:rPr>
        <w:t xml:space="preserve"> zákonník</w:t>
      </w:r>
      <w:r>
        <w:rPr>
          <w:rFonts w:cs="Arial"/>
          <w:szCs w:val="16"/>
          <w:lang w:val="sk-SK"/>
        </w:rPr>
        <w:t>a</w:t>
      </w:r>
    </w:p>
  </w:footnote>
  <w:footnote w:id="103">
    <w:p w14:paraId="7A55D59F" w14:textId="77777777" w:rsidR="007F0833" w:rsidRPr="009D7F63" w:rsidRDefault="007F083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Metodické pokyny CKO nájdete na stránke: http://www.partnerskadohoda.gov.sk/metodicke-pokyny-cko/</w:t>
      </w:r>
    </w:p>
  </w:footnote>
  <w:footnote w:id="104">
    <w:p w14:paraId="6D173C29" w14:textId="17D0C2A7" w:rsidR="007F0833" w:rsidRPr="00963E0D" w:rsidRDefault="007F0833">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C67CE4">
        <w:t>http://uvo.gov.sk/verejny-obstaravatel-obstaravatel/vseobecne-informacie/zoznam-kompletnej-dokumentacie-vo-vo-386.html</w:t>
      </w:r>
    </w:p>
  </w:footnote>
  <w:footnote w:id="105">
    <w:p w14:paraId="17304A12" w14:textId="40A4FD60" w:rsidR="007F0833" w:rsidRPr="00963E0D" w:rsidRDefault="007F0833">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404A2A">
        <w:t>http://uvo.gov.sk/verejny-obstaravatel-obstaravatel/vseobecne-informacie/zoznam-kompletnej-dokumentacie-vo-vo-386.html</w:t>
      </w:r>
    </w:p>
  </w:footnote>
  <w:footnote w:id="106">
    <w:p w14:paraId="169A4593" w14:textId="3DC46A8E" w:rsidR="007F0833" w:rsidRPr="00963E0D" w:rsidRDefault="007F0833">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hyperlink r:id="rId5" w:history="1">
        <w:r w:rsidRPr="00404A2A">
          <w:rPr>
            <w:rStyle w:val="Hypertextovprepojenie"/>
            <w:sz w:val="16"/>
            <w:lang w:val="sk-SK"/>
          </w:rPr>
          <w:t>http://uvo.gov.sk/verejny-obstaravatel-obstaravatel/vseobecne-informacie/zoznam-kompletnej-dokumentacie-vo-vo-386.html</w:t>
        </w:r>
      </w:hyperlink>
    </w:p>
  </w:footnote>
  <w:footnote w:id="107">
    <w:p w14:paraId="7A55D5A1" w14:textId="77777777" w:rsidR="007F0833" w:rsidRPr="009D7F63" w:rsidRDefault="007F0833"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v zmysle metodického pokynu CKO č. 5</w:t>
      </w:r>
    </w:p>
  </w:footnote>
  <w:footnote w:id="108">
    <w:p w14:paraId="33731AE4" w14:textId="77777777" w:rsidR="007F0833" w:rsidRDefault="007F0833" w:rsidP="00A15E8E">
      <w:pPr>
        <w:pStyle w:val="Textpoznmkypodiarou"/>
        <w:jc w:val="both"/>
      </w:pPr>
      <w:r>
        <w:rPr>
          <w:rStyle w:val="Odkaznapoznmkupodiarou"/>
        </w:rPr>
        <w:footnoteRef/>
      </w:r>
      <w:r>
        <w:t xml:space="preserve"> MP CKO č. 18 k overovaniu hospodárnosti výdavkov</w:t>
      </w:r>
    </w:p>
  </w:footnote>
  <w:footnote w:id="109">
    <w:p w14:paraId="2A432946" w14:textId="35C29B09" w:rsidR="007F0833" w:rsidRPr="001325C0" w:rsidRDefault="007F0833">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110">
    <w:p w14:paraId="19A2FB50" w14:textId="3C8C6416" w:rsidR="007F0833" w:rsidRPr="001325C0" w:rsidRDefault="007F0833">
      <w:pPr>
        <w:pStyle w:val="Textpoznmkypodiarou"/>
        <w:rPr>
          <w:lang w:val="sk-SK"/>
        </w:rPr>
      </w:pPr>
      <w:r>
        <w:rPr>
          <w:rStyle w:val="Odkaznapoznmkupodiarou"/>
        </w:rPr>
        <w:footnoteRef/>
      </w:r>
      <w:r>
        <w:t xml:space="preserve"> </w:t>
      </w:r>
      <w:r w:rsidRPr="001325C0">
        <w:t>Na účely definovania rodinného príslušníka alebo príbuzného sa použije § 117 zákona č. 40/1964 Zb. Občiansky zákonník v znení neskorších predpisov, t.j. je ním príbuzný v priamom rade, ako aj príbuzný v pobočnom rade</w:t>
      </w:r>
    </w:p>
  </w:footnote>
  <w:footnote w:id="111">
    <w:p w14:paraId="6CF6D88E" w14:textId="77777777" w:rsidR="007F0833" w:rsidRPr="001325C0" w:rsidRDefault="007F0833"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14:paraId="40A2324D" w14:textId="5B14B7BA" w:rsidR="007F0833" w:rsidRPr="001325C0" w:rsidRDefault="007F0833">
      <w:pPr>
        <w:pStyle w:val="Textpoznmkypodiarou"/>
        <w:rPr>
          <w:lang w:val="sk-SK"/>
        </w:rPr>
      </w:pPr>
    </w:p>
  </w:footnote>
  <w:footnote w:id="112">
    <w:p w14:paraId="60152099" w14:textId="6522BB22" w:rsidR="007F0833" w:rsidRPr="00DF0865" w:rsidRDefault="007F0833">
      <w:pPr>
        <w:pStyle w:val="Textpoznmkypodiarou"/>
        <w:rPr>
          <w:lang w:val="sk-SK"/>
        </w:rPr>
      </w:pPr>
      <w:r>
        <w:rPr>
          <w:rStyle w:val="Odkaznapoznmkupodiarou"/>
        </w:rPr>
        <w:footnoteRef/>
      </w:r>
      <w:r>
        <w:rPr>
          <w:lang w:val="sk-SK"/>
        </w:rPr>
        <w:t xml:space="preserve"> </w:t>
      </w:r>
      <w:r w:rsidRPr="00DF0865">
        <w:t>Na účely definovania rodinného príslušníka alebo príbuzného sa použije § 117 zákona č. 40/1964 Zb. Občiansky zákonník v znení neskorších predpisov, t.j. je ním príbuzný v priamom rade, ako aj príbuzný v pobočnom rade</w:t>
      </w:r>
      <w:r>
        <w:t xml:space="preserve"> </w:t>
      </w:r>
    </w:p>
  </w:footnote>
  <w:footnote w:id="113">
    <w:p w14:paraId="7A55D5A3" w14:textId="77777777" w:rsidR="007F0833" w:rsidRPr="009D7F63" w:rsidRDefault="007F0833"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ACDB1" w14:textId="77777777" w:rsidR="007F0833" w:rsidRDefault="007F0833">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34D2EC" w14:textId="77777777" w:rsidR="007F0833" w:rsidRDefault="007F0833">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4418A" w14:textId="77777777" w:rsidR="007F0833" w:rsidRDefault="007F0833">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6132F4"/>
    <w:multiLevelType w:val="hybridMultilevel"/>
    <w:tmpl w:val="079C40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1C51D39"/>
    <w:multiLevelType w:val="hybridMultilevel"/>
    <w:tmpl w:val="26643192"/>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0B5D12F5"/>
    <w:multiLevelType w:val="hybridMultilevel"/>
    <w:tmpl w:val="3A6A5E4E"/>
    <w:lvl w:ilvl="0" w:tplc="6AA6E5F0">
      <w:numFmt w:val="bullet"/>
      <w:lvlText w:val="-"/>
      <w:lvlJc w:val="left"/>
      <w:pPr>
        <w:ind w:left="1080" w:hanging="360"/>
      </w:pPr>
      <w:rPr>
        <w:rFonts w:ascii="Arial Narrow" w:eastAsia="Times New Roman" w:hAnsi="Arial Narrow" w:cs="Mangal" w:hint="default"/>
      </w:rPr>
    </w:lvl>
    <w:lvl w:ilvl="1" w:tplc="6E86A050">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0BD767A9"/>
    <w:multiLevelType w:val="hybridMultilevel"/>
    <w:tmpl w:val="75B2B064"/>
    <w:lvl w:ilvl="0" w:tplc="83A00E5A">
      <w:start w:val="1"/>
      <w:numFmt w:val="decimal"/>
      <w:lvlText w:val="%1."/>
      <w:lvlJc w:val="left"/>
      <w:pPr>
        <w:ind w:left="720" w:hanging="360"/>
      </w:pPr>
      <w:rPr>
        <w:rFonts w:cs="Times New Roman"/>
        <w:b w:val="0"/>
      </w:rPr>
    </w:lvl>
    <w:lvl w:ilvl="1" w:tplc="041B0017">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5">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0DF3560C"/>
    <w:multiLevelType w:val="hybridMultilevel"/>
    <w:tmpl w:val="C540E3D6"/>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9">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1">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3">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8">
    <w:nsid w:val="17710AF4"/>
    <w:multiLevelType w:val="hybridMultilevel"/>
    <w:tmpl w:val="88D4D692"/>
    <w:lvl w:ilvl="0" w:tplc="34589D7C">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187735FB"/>
    <w:multiLevelType w:val="hybridMultilevel"/>
    <w:tmpl w:val="237E0426"/>
    <w:lvl w:ilvl="0" w:tplc="6C6026C6">
      <w:start w:val="1"/>
      <w:numFmt w:val="bullet"/>
      <w:lvlText w:val=""/>
      <w:lvlJc w:val="left"/>
      <w:pPr>
        <w:tabs>
          <w:tab w:val="num" w:pos="305"/>
        </w:tabs>
        <w:ind w:left="305" w:hanging="360"/>
      </w:pPr>
      <w:rPr>
        <w:rFonts w:ascii="Symbol" w:hAnsi="Symbol" w:hint="default"/>
        <w:color w:val="auto"/>
      </w:rPr>
    </w:lvl>
    <w:lvl w:ilvl="1" w:tplc="041B0003" w:tentative="1">
      <w:start w:val="1"/>
      <w:numFmt w:val="bullet"/>
      <w:lvlText w:val="o"/>
      <w:lvlJc w:val="left"/>
      <w:pPr>
        <w:ind w:left="1385" w:hanging="360"/>
      </w:pPr>
      <w:rPr>
        <w:rFonts w:ascii="Courier New" w:hAnsi="Courier New" w:cs="Courier New" w:hint="default"/>
      </w:rPr>
    </w:lvl>
    <w:lvl w:ilvl="2" w:tplc="041B0005" w:tentative="1">
      <w:start w:val="1"/>
      <w:numFmt w:val="bullet"/>
      <w:lvlText w:val=""/>
      <w:lvlJc w:val="left"/>
      <w:pPr>
        <w:ind w:left="2105" w:hanging="360"/>
      </w:pPr>
      <w:rPr>
        <w:rFonts w:ascii="Wingdings" w:hAnsi="Wingdings" w:hint="default"/>
      </w:rPr>
    </w:lvl>
    <w:lvl w:ilvl="3" w:tplc="041B0001" w:tentative="1">
      <w:start w:val="1"/>
      <w:numFmt w:val="bullet"/>
      <w:lvlText w:val=""/>
      <w:lvlJc w:val="left"/>
      <w:pPr>
        <w:ind w:left="2825" w:hanging="360"/>
      </w:pPr>
      <w:rPr>
        <w:rFonts w:ascii="Symbol" w:hAnsi="Symbol" w:hint="default"/>
      </w:rPr>
    </w:lvl>
    <w:lvl w:ilvl="4" w:tplc="041B0003" w:tentative="1">
      <w:start w:val="1"/>
      <w:numFmt w:val="bullet"/>
      <w:lvlText w:val="o"/>
      <w:lvlJc w:val="left"/>
      <w:pPr>
        <w:ind w:left="3545" w:hanging="360"/>
      </w:pPr>
      <w:rPr>
        <w:rFonts w:ascii="Courier New" w:hAnsi="Courier New" w:cs="Courier New" w:hint="default"/>
      </w:rPr>
    </w:lvl>
    <w:lvl w:ilvl="5" w:tplc="041B0005" w:tentative="1">
      <w:start w:val="1"/>
      <w:numFmt w:val="bullet"/>
      <w:lvlText w:val=""/>
      <w:lvlJc w:val="left"/>
      <w:pPr>
        <w:ind w:left="4265" w:hanging="360"/>
      </w:pPr>
      <w:rPr>
        <w:rFonts w:ascii="Wingdings" w:hAnsi="Wingdings" w:hint="default"/>
      </w:rPr>
    </w:lvl>
    <w:lvl w:ilvl="6" w:tplc="041B0001" w:tentative="1">
      <w:start w:val="1"/>
      <w:numFmt w:val="bullet"/>
      <w:lvlText w:val=""/>
      <w:lvlJc w:val="left"/>
      <w:pPr>
        <w:ind w:left="4985" w:hanging="360"/>
      </w:pPr>
      <w:rPr>
        <w:rFonts w:ascii="Symbol" w:hAnsi="Symbol" w:hint="default"/>
      </w:rPr>
    </w:lvl>
    <w:lvl w:ilvl="7" w:tplc="041B0003" w:tentative="1">
      <w:start w:val="1"/>
      <w:numFmt w:val="bullet"/>
      <w:lvlText w:val="o"/>
      <w:lvlJc w:val="left"/>
      <w:pPr>
        <w:ind w:left="5705" w:hanging="360"/>
      </w:pPr>
      <w:rPr>
        <w:rFonts w:ascii="Courier New" w:hAnsi="Courier New" w:cs="Courier New" w:hint="default"/>
      </w:rPr>
    </w:lvl>
    <w:lvl w:ilvl="8" w:tplc="041B0005" w:tentative="1">
      <w:start w:val="1"/>
      <w:numFmt w:val="bullet"/>
      <w:lvlText w:val=""/>
      <w:lvlJc w:val="left"/>
      <w:pPr>
        <w:ind w:left="6425" w:hanging="360"/>
      </w:pPr>
      <w:rPr>
        <w:rFonts w:ascii="Wingdings" w:hAnsi="Wingdings" w:hint="default"/>
      </w:rPr>
    </w:lvl>
  </w:abstractNum>
  <w:abstractNum w:abstractNumId="31">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32">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3D311FA"/>
    <w:multiLevelType w:val="hybridMultilevel"/>
    <w:tmpl w:val="C4FC9F58"/>
    <w:lvl w:ilvl="0" w:tplc="041B0019">
      <w:start w:val="1"/>
      <w:numFmt w:val="lowerLetter"/>
      <w:lvlText w:val="%1."/>
      <w:lvlJc w:val="left"/>
      <w:pPr>
        <w:tabs>
          <w:tab w:val="num" w:pos="1070"/>
        </w:tabs>
        <w:ind w:left="1070"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2">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43">
    <w:nsid w:val="24545A80"/>
    <w:multiLevelType w:val="hybridMultilevel"/>
    <w:tmpl w:val="060C6F9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4">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8">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1">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52">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53">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nsid w:val="3B7F36D3"/>
    <w:multiLevelType w:val="hybridMultilevel"/>
    <w:tmpl w:val="FC1679B4"/>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58">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9">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nsid w:val="3F7B055B"/>
    <w:multiLevelType w:val="multilevel"/>
    <w:tmpl w:val="04090025"/>
    <w:lvl w:ilvl="0">
      <w:start w:val="1"/>
      <w:numFmt w:val="decimal"/>
      <w:pStyle w:val="Nadpis1"/>
      <w:lvlText w:val="%1"/>
      <w:lvlJc w:val="left"/>
      <w:pPr>
        <w:ind w:left="574" w:hanging="432"/>
      </w:pPr>
    </w:lvl>
    <w:lvl w:ilvl="1">
      <w:start w:val="1"/>
      <w:numFmt w:val="decimal"/>
      <w:pStyle w:val="Nadpis2"/>
      <w:lvlText w:val="%1.%2"/>
      <w:lvlJc w:val="left"/>
      <w:pPr>
        <w:ind w:left="128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1">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4">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468E705C"/>
    <w:multiLevelType w:val="hybridMultilevel"/>
    <w:tmpl w:val="13D8BEA6"/>
    <w:lvl w:ilvl="0" w:tplc="041B000F">
      <w:start w:val="1"/>
      <w:numFmt w:val="decimal"/>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6">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67">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8">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71">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2">
    <w:nsid w:val="4BFE2366"/>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3">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74">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E944431"/>
    <w:multiLevelType w:val="hybridMultilevel"/>
    <w:tmpl w:val="BF0CBAFC"/>
    <w:lvl w:ilvl="0" w:tplc="041B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7">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78">
    <w:nsid w:val="51562676"/>
    <w:multiLevelType w:val="multilevel"/>
    <w:tmpl w:val="591626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9">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nsid w:val="537B6B70"/>
    <w:multiLevelType w:val="multilevel"/>
    <w:tmpl w:val="FAC61A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3">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5">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59D917E0"/>
    <w:multiLevelType w:val="hybridMultilevel"/>
    <w:tmpl w:val="1F4C183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3">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95">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nsid w:val="649854CD"/>
    <w:multiLevelType w:val="hybridMultilevel"/>
    <w:tmpl w:val="C20A6B60"/>
    <w:lvl w:ilvl="0" w:tplc="41EA08E6">
      <w:start w:val="1"/>
      <w:numFmt w:val="bullet"/>
      <w:lvlText w:val="-"/>
      <w:lvlJc w:val="left"/>
      <w:pPr>
        <w:ind w:left="1080" w:hanging="360"/>
      </w:pPr>
      <w:rPr>
        <w:rFonts w:ascii="Times New Roman" w:eastAsiaTheme="minorHAnsi"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01">
    <w:nsid w:val="64F720CB"/>
    <w:multiLevelType w:val="multilevel"/>
    <w:tmpl w:val="63EA76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2">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6">
    <w:nsid w:val="69511974"/>
    <w:multiLevelType w:val="hybridMultilevel"/>
    <w:tmpl w:val="16FE4C94"/>
    <w:lvl w:ilvl="0" w:tplc="5820498E">
      <w:start w:val="1"/>
      <w:numFmt w:val="decimal"/>
      <w:lvlText w:val="%1."/>
      <w:lvlJc w:val="left"/>
      <w:pPr>
        <w:tabs>
          <w:tab w:val="num" w:pos="360"/>
        </w:tabs>
        <w:ind w:left="360" w:hanging="360"/>
      </w:pPr>
      <w:rPr>
        <w:color w:val="auto"/>
      </w:rPr>
    </w:lvl>
    <w:lvl w:ilvl="1" w:tplc="041B0019">
      <w:start w:val="1"/>
      <w:numFmt w:val="lowerLetter"/>
      <w:lvlText w:val="%2."/>
      <w:lvlJc w:val="left"/>
      <w:pPr>
        <w:tabs>
          <w:tab w:val="num" w:pos="1080"/>
        </w:tabs>
        <w:ind w:left="1080" w:hanging="360"/>
      </w:pPr>
    </w:lvl>
    <w:lvl w:ilvl="2" w:tplc="2C366E6E">
      <w:start w:val="1"/>
      <w:numFmt w:val="bullet"/>
      <w:lvlText w:val="-"/>
      <w:lvlJc w:val="left"/>
      <w:pPr>
        <w:tabs>
          <w:tab w:val="num" w:pos="1980"/>
        </w:tabs>
        <w:ind w:left="1980" w:hanging="360"/>
      </w:pPr>
      <w:rPr>
        <w:rFonts w:ascii="Arial" w:hAnsi="Arial" w:cs="Times New Roman" w:hint="default"/>
      </w:rPr>
    </w:lvl>
    <w:lvl w:ilvl="3" w:tplc="041B000F">
      <w:start w:val="1"/>
      <w:numFmt w:val="decimal"/>
      <w:lvlText w:val="%4."/>
      <w:lvlJc w:val="left"/>
      <w:pPr>
        <w:tabs>
          <w:tab w:val="num" w:pos="2520"/>
        </w:tabs>
        <w:ind w:left="2520" w:hanging="360"/>
      </w:pPr>
    </w:lvl>
    <w:lvl w:ilvl="4" w:tplc="041B0019">
      <w:start w:val="1"/>
      <w:numFmt w:val="lowerLetter"/>
      <w:lvlText w:val="%5."/>
      <w:lvlJc w:val="left"/>
      <w:pPr>
        <w:tabs>
          <w:tab w:val="num" w:pos="3240"/>
        </w:tabs>
        <w:ind w:left="3240" w:hanging="360"/>
      </w:pPr>
    </w:lvl>
    <w:lvl w:ilvl="5" w:tplc="041B001B">
      <w:start w:val="1"/>
      <w:numFmt w:val="lowerRoman"/>
      <w:lvlText w:val="%6."/>
      <w:lvlJc w:val="right"/>
      <w:pPr>
        <w:tabs>
          <w:tab w:val="num" w:pos="3960"/>
        </w:tabs>
        <w:ind w:left="3960" w:hanging="180"/>
      </w:pPr>
    </w:lvl>
    <w:lvl w:ilvl="6" w:tplc="041B000F">
      <w:start w:val="1"/>
      <w:numFmt w:val="decimal"/>
      <w:lvlText w:val="%7."/>
      <w:lvlJc w:val="left"/>
      <w:pPr>
        <w:tabs>
          <w:tab w:val="num" w:pos="4680"/>
        </w:tabs>
        <w:ind w:left="4680" w:hanging="360"/>
      </w:p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107">
    <w:nsid w:val="699075DE"/>
    <w:multiLevelType w:val="hybridMultilevel"/>
    <w:tmpl w:val="1598E00E"/>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1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13">
    <w:nsid w:val="6F8B00E9"/>
    <w:multiLevelType w:val="hybridMultilevel"/>
    <w:tmpl w:val="68C0EA0C"/>
    <w:lvl w:ilvl="0" w:tplc="E708AF32">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5">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17">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8">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0">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24">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5">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6">
    <w:nsid w:val="7BBE0A9D"/>
    <w:multiLevelType w:val="hybridMultilevel"/>
    <w:tmpl w:val="514057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nsid w:val="7FCD2310"/>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60"/>
  </w:num>
  <w:num w:numId="2">
    <w:abstractNumId w:val="25"/>
  </w:num>
  <w:num w:numId="3">
    <w:abstractNumId w:val="97"/>
  </w:num>
  <w:num w:numId="4">
    <w:abstractNumId w:val="20"/>
  </w:num>
  <w:num w:numId="5">
    <w:abstractNumId w:val="45"/>
  </w:num>
  <w:num w:numId="6">
    <w:abstractNumId w:val="125"/>
  </w:num>
  <w:num w:numId="7">
    <w:abstractNumId w:val="124"/>
  </w:num>
  <w:num w:numId="8">
    <w:abstractNumId w:val="87"/>
  </w:num>
  <w:num w:numId="9">
    <w:abstractNumId w:val="104"/>
  </w:num>
  <w:num w:numId="10">
    <w:abstractNumId w:val="53"/>
  </w:num>
  <w:num w:numId="11">
    <w:abstractNumId w:val="84"/>
  </w:num>
  <w:num w:numId="12">
    <w:abstractNumId w:val="114"/>
  </w:num>
  <w:num w:numId="13">
    <w:abstractNumId w:val="1"/>
  </w:num>
  <w:num w:numId="14">
    <w:abstractNumId w:val="31"/>
  </w:num>
  <w:num w:numId="15">
    <w:abstractNumId w:val="63"/>
  </w:num>
  <w:num w:numId="16">
    <w:abstractNumId w:val="8"/>
  </w:num>
  <w:num w:numId="17">
    <w:abstractNumId w:val="9"/>
  </w:num>
  <w:num w:numId="18">
    <w:abstractNumId w:val="59"/>
  </w:num>
  <w:num w:numId="19">
    <w:abstractNumId w:val="88"/>
  </w:num>
  <w:num w:numId="20">
    <w:abstractNumId w:val="29"/>
  </w:num>
  <w:num w:numId="21">
    <w:abstractNumId w:val="61"/>
  </w:num>
  <w:num w:numId="22">
    <w:abstractNumId w:val="74"/>
  </w:num>
  <w:num w:numId="23">
    <w:abstractNumId w:val="98"/>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79"/>
  </w:num>
  <w:num w:numId="28">
    <w:abstractNumId w:val="77"/>
  </w:num>
  <w:num w:numId="29">
    <w:abstractNumId w:val="105"/>
  </w:num>
  <w:num w:numId="30">
    <w:abstractNumId w:val="85"/>
  </w:num>
  <w:num w:numId="31">
    <w:abstractNumId w:val="120"/>
  </w:num>
  <w:num w:numId="32">
    <w:abstractNumId w:val="102"/>
  </w:num>
  <w:num w:numId="33">
    <w:abstractNumId w:val="110"/>
  </w:num>
  <w:num w:numId="34">
    <w:abstractNumId w:val="116"/>
  </w:num>
  <w:num w:numId="35">
    <w:abstractNumId w:val="44"/>
  </w:num>
  <w:num w:numId="36">
    <w:abstractNumId w:val="52"/>
  </w:num>
  <w:num w:numId="37">
    <w:abstractNumId w:val="50"/>
  </w:num>
  <w:num w:numId="38">
    <w:abstractNumId w:val="58"/>
  </w:num>
  <w:num w:numId="39">
    <w:abstractNumId w:val="71"/>
  </w:num>
  <w:num w:numId="40">
    <w:abstractNumId w:val="119"/>
  </w:num>
  <w:num w:numId="41">
    <w:abstractNumId w:val="3"/>
  </w:num>
  <w:num w:numId="42">
    <w:abstractNumId w:val="55"/>
  </w:num>
  <w:num w:numId="43">
    <w:abstractNumId w:val="83"/>
  </w:num>
  <w:num w:numId="44">
    <w:abstractNumId w:val="6"/>
  </w:num>
  <w:num w:numId="45">
    <w:abstractNumId w:val="38"/>
  </w:num>
  <w:num w:numId="46">
    <w:abstractNumId w:val="94"/>
  </w:num>
  <w:num w:numId="47">
    <w:abstractNumId w:val="103"/>
  </w:num>
  <w:num w:numId="48">
    <w:abstractNumId w:val="54"/>
  </w:num>
  <w:num w:numId="49">
    <w:abstractNumId w:val="75"/>
  </w:num>
  <w:num w:numId="50">
    <w:abstractNumId w:val="115"/>
  </w:num>
  <w:num w:numId="51">
    <w:abstractNumId w:val="37"/>
  </w:num>
  <w:num w:numId="52">
    <w:abstractNumId w:val="21"/>
  </w:num>
  <w:num w:numId="53">
    <w:abstractNumId w:val="10"/>
  </w:num>
  <w:num w:numId="54">
    <w:abstractNumId w:val="40"/>
  </w:num>
  <w:num w:numId="55">
    <w:abstractNumId w:val="26"/>
  </w:num>
  <w:num w:numId="56">
    <w:abstractNumId w:val="41"/>
  </w:num>
  <w:num w:numId="57">
    <w:abstractNumId w:val="18"/>
  </w:num>
  <w:num w:numId="58">
    <w:abstractNumId w:val="81"/>
  </w:num>
  <w:num w:numId="59">
    <w:abstractNumId w:val="56"/>
  </w:num>
  <w:num w:numId="60">
    <w:abstractNumId w:val="46"/>
  </w:num>
  <w:num w:numId="61">
    <w:abstractNumId w:val="91"/>
  </w:num>
  <w:num w:numId="62">
    <w:abstractNumId w:val="99"/>
  </w:num>
  <w:num w:numId="63">
    <w:abstractNumId w:val="68"/>
  </w:num>
  <w:num w:numId="64">
    <w:abstractNumId w:val="7"/>
  </w:num>
  <w:num w:numId="65">
    <w:abstractNumId w:val="36"/>
  </w:num>
  <w:num w:numId="66">
    <w:abstractNumId w:val="42"/>
  </w:num>
  <w:num w:numId="67">
    <w:abstractNumId w:val="17"/>
  </w:num>
  <w:num w:numId="68">
    <w:abstractNumId w:val="80"/>
  </w:num>
  <w:num w:numId="69">
    <w:abstractNumId w:val="19"/>
  </w:num>
  <w:num w:numId="70">
    <w:abstractNumId w:val="117"/>
  </w:num>
  <w:num w:numId="71">
    <w:abstractNumId w:val="62"/>
  </w:num>
  <w:num w:numId="72">
    <w:abstractNumId w:val="34"/>
  </w:num>
  <w:num w:numId="73">
    <w:abstractNumId w:val="111"/>
  </w:num>
  <w:num w:numId="74">
    <w:abstractNumId w:val="15"/>
  </w:num>
  <w:num w:numId="75">
    <w:abstractNumId w:val="122"/>
  </w:num>
  <w:num w:numId="76">
    <w:abstractNumId w:val="22"/>
  </w:num>
  <w:num w:numId="77">
    <w:abstractNumId w:val="121"/>
  </w:num>
  <w:num w:numId="78">
    <w:abstractNumId w:val="47"/>
  </w:num>
  <w:num w:numId="79">
    <w:abstractNumId w:val="126"/>
  </w:num>
  <w:num w:numId="80">
    <w:abstractNumId w:val="48"/>
  </w:num>
  <w:num w:numId="81">
    <w:abstractNumId w:val="32"/>
  </w:num>
  <w:num w:numId="82">
    <w:abstractNumId w:val="108"/>
  </w:num>
  <w:num w:numId="83">
    <w:abstractNumId w:val="66"/>
  </w:num>
  <w:num w:numId="84">
    <w:abstractNumId w:val="11"/>
  </w:num>
  <w:num w:numId="85">
    <w:abstractNumId w:val="35"/>
  </w:num>
  <w:num w:numId="86">
    <w:abstractNumId w:val="24"/>
  </w:num>
  <w:num w:numId="87">
    <w:abstractNumId w:val="86"/>
  </w:num>
  <w:num w:numId="88">
    <w:abstractNumId w:val="64"/>
  </w:num>
  <w:num w:numId="89">
    <w:abstractNumId w:val="39"/>
  </w:num>
  <w:num w:numId="90">
    <w:abstractNumId w:val="4"/>
  </w:num>
  <w:num w:numId="91">
    <w:abstractNumId w:val="118"/>
  </w:num>
  <w:num w:numId="92">
    <w:abstractNumId w:val="14"/>
  </w:num>
  <w:num w:numId="93">
    <w:abstractNumId w:val="51"/>
  </w:num>
  <w:num w:numId="94">
    <w:abstractNumId w:val="95"/>
  </w:num>
  <w:num w:numId="95">
    <w:abstractNumId w:val="90"/>
  </w:num>
  <w:num w:numId="96">
    <w:abstractNumId w:val="49"/>
  </w:num>
  <w:num w:numId="97">
    <w:abstractNumId w:val="73"/>
  </w:num>
  <w:num w:numId="98">
    <w:abstractNumId w:val="5"/>
  </w:num>
  <w:num w:numId="99">
    <w:abstractNumId w:val="76"/>
  </w:num>
  <w:num w:numId="100">
    <w:abstractNumId w:val="109"/>
  </w:num>
  <w:num w:numId="101">
    <w:abstractNumId w:val="96"/>
  </w:num>
  <w:num w:numId="102">
    <w:abstractNumId w:val="13"/>
  </w:num>
  <w:num w:numId="103">
    <w:abstractNumId w:val="69"/>
  </w:num>
  <w:num w:numId="104">
    <w:abstractNumId w:val="123"/>
  </w:num>
  <w:num w:numId="105">
    <w:abstractNumId w:val="67"/>
  </w:num>
  <w:num w:numId="106">
    <w:abstractNumId w:val="100"/>
  </w:num>
  <w:num w:numId="107">
    <w:abstractNumId w:val="89"/>
  </w:num>
  <w:num w:numId="108">
    <w:abstractNumId w:val="101"/>
  </w:num>
  <w:num w:numId="109">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82"/>
  </w:num>
  <w:num w:numId="11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78"/>
  </w:num>
  <w:num w:numId="122">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27"/>
  </w:num>
  <w:num w:numId="124">
    <w:abstractNumId w:val="43"/>
  </w:num>
  <w:num w:numId="125">
    <w:abstractNumId w:val="70"/>
  </w:num>
  <w:num w:numId="126">
    <w:abstractNumId w:val="106"/>
  </w:num>
  <w:num w:numId="127">
    <w:abstractNumId w:val="33"/>
  </w:num>
  <w:num w:numId="128">
    <w:abstractNumId w:val="93"/>
  </w:num>
  <w:num w:numId="129">
    <w:abstractNumId w:val="28"/>
  </w:num>
  <w:num w:numId="130">
    <w:abstractNumId w:val="113"/>
  </w:num>
  <w:num w:numId="131">
    <w:abstractNumId w:val="16"/>
  </w:num>
  <w:num w:numId="132">
    <w:abstractNumId w:val="107"/>
  </w:num>
  <w:num w:numId="133">
    <w:abstractNumId w:val="57"/>
  </w:num>
  <w:num w:numId="134">
    <w:abstractNumId w:val="65"/>
  </w:num>
  <w:num w:numId="135">
    <w:abstractNumId w:val="2"/>
  </w:num>
  <w:num w:numId="136">
    <w:abstractNumId w:val="30"/>
  </w:num>
  <w:num w:numId="137">
    <w:abstractNumId w:val="12"/>
  </w:num>
  <w:num w:numId="138">
    <w:abstractNumId w:val="27"/>
  </w:num>
  <w:num w:numId="139">
    <w:abstractNumId w:val="112"/>
  </w:num>
  <w:num w:numId="140">
    <w:abstractNumId w:val="72"/>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B20"/>
    <w:rsid w:val="00003B82"/>
    <w:rsid w:val="000044DF"/>
    <w:rsid w:val="00004CD8"/>
    <w:rsid w:val="00004F58"/>
    <w:rsid w:val="00005011"/>
    <w:rsid w:val="00005C8D"/>
    <w:rsid w:val="000064C7"/>
    <w:rsid w:val="000067C4"/>
    <w:rsid w:val="00006D7F"/>
    <w:rsid w:val="00006FBC"/>
    <w:rsid w:val="00007692"/>
    <w:rsid w:val="00007FF4"/>
    <w:rsid w:val="0001101D"/>
    <w:rsid w:val="0001103D"/>
    <w:rsid w:val="00011F21"/>
    <w:rsid w:val="000124A2"/>
    <w:rsid w:val="00012D16"/>
    <w:rsid w:val="000142E2"/>
    <w:rsid w:val="00014B19"/>
    <w:rsid w:val="00014E9C"/>
    <w:rsid w:val="00016775"/>
    <w:rsid w:val="000168FF"/>
    <w:rsid w:val="000172F9"/>
    <w:rsid w:val="000176A5"/>
    <w:rsid w:val="00017B24"/>
    <w:rsid w:val="00017C8D"/>
    <w:rsid w:val="00017EC2"/>
    <w:rsid w:val="000201F9"/>
    <w:rsid w:val="00020216"/>
    <w:rsid w:val="00020290"/>
    <w:rsid w:val="00020660"/>
    <w:rsid w:val="0002069E"/>
    <w:rsid w:val="00020A5B"/>
    <w:rsid w:val="00020BC8"/>
    <w:rsid w:val="00020F84"/>
    <w:rsid w:val="00021776"/>
    <w:rsid w:val="000223B8"/>
    <w:rsid w:val="00022C78"/>
    <w:rsid w:val="00023313"/>
    <w:rsid w:val="00023A70"/>
    <w:rsid w:val="00023BC6"/>
    <w:rsid w:val="00023F39"/>
    <w:rsid w:val="000249E4"/>
    <w:rsid w:val="00024BF3"/>
    <w:rsid w:val="0002539A"/>
    <w:rsid w:val="00025457"/>
    <w:rsid w:val="00025B00"/>
    <w:rsid w:val="000269FB"/>
    <w:rsid w:val="00026A63"/>
    <w:rsid w:val="00026AF7"/>
    <w:rsid w:val="00026F3B"/>
    <w:rsid w:val="000271FC"/>
    <w:rsid w:val="00027286"/>
    <w:rsid w:val="00027461"/>
    <w:rsid w:val="00027AB5"/>
    <w:rsid w:val="000303FB"/>
    <w:rsid w:val="00030C0A"/>
    <w:rsid w:val="00030C5B"/>
    <w:rsid w:val="000310F7"/>
    <w:rsid w:val="00031457"/>
    <w:rsid w:val="000314F5"/>
    <w:rsid w:val="00032219"/>
    <w:rsid w:val="00032417"/>
    <w:rsid w:val="00032465"/>
    <w:rsid w:val="00033016"/>
    <w:rsid w:val="00033319"/>
    <w:rsid w:val="00033F4A"/>
    <w:rsid w:val="00034716"/>
    <w:rsid w:val="00034A36"/>
    <w:rsid w:val="00034E03"/>
    <w:rsid w:val="0003557C"/>
    <w:rsid w:val="0003598D"/>
    <w:rsid w:val="00035D7A"/>
    <w:rsid w:val="00036BD8"/>
    <w:rsid w:val="00036C37"/>
    <w:rsid w:val="00036DB2"/>
    <w:rsid w:val="00036E4D"/>
    <w:rsid w:val="000370EE"/>
    <w:rsid w:val="00037CF2"/>
    <w:rsid w:val="00037E1B"/>
    <w:rsid w:val="000400B6"/>
    <w:rsid w:val="00040457"/>
    <w:rsid w:val="00040847"/>
    <w:rsid w:val="00040B88"/>
    <w:rsid w:val="00040BA7"/>
    <w:rsid w:val="00040E9F"/>
    <w:rsid w:val="00041D2E"/>
    <w:rsid w:val="000434BC"/>
    <w:rsid w:val="00043A75"/>
    <w:rsid w:val="00043AA9"/>
    <w:rsid w:val="00044188"/>
    <w:rsid w:val="00044512"/>
    <w:rsid w:val="00044B59"/>
    <w:rsid w:val="000451D4"/>
    <w:rsid w:val="00045270"/>
    <w:rsid w:val="0004560B"/>
    <w:rsid w:val="00045CFC"/>
    <w:rsid w:val="00046039"/>
    <w:rsid w:val="00046CD7"/>
    <w:rsid w:val="00046F0A"/>
    <w:rsid w:val="000508B0"/>
    <w:rsid w:val="00050F84"/>
    <w:rsid w:val="000512FF"/>
    <w:rsid w:val="00051598"/>
    <w:rsid w:val="00051A82"/>
    <w:rsid w:val="00052155"/>
    <w:rsid w:val="000524BE"/>
    <w:rsid w:val="00052951"/>
    <w:rsid w:val="000534D6"/>
    <w:rsid w:val="000538A0"/>
    <w:rsid w:val="00054333"/>
    <w:rsid w:val="000543D6"/>
    <w:rsid w:val="00055486"/>
    <w:rsid w:val="00055BC3"/>
    <w:rsid w:val="00056BC3"/>
    <w:rsid w:val="00056E8E"/>
    <w:rsid w:val="000573B5"/>
    <w:rsid w:val="00057969"/>
    <w:rsid w:val="0005799D"/>
    <w:rsid w:val="00057DD1"/>
    <w:rsid w:val="00060426"/>
    <w:rsid w:val="00060C6C"/>
    <w:rsid w:val="00060D25"/>
    <w:rsid w:val="00061BA9"/>
    <w:rsid w:val="000623F2"/>
    <w:rsid w:val="000627E6"/>
    <w:rsid w:val="00062854"/>
    <w:rsid w:val="00062F88"/>
    <w:rsid w:val="00063A25"/>
    <w:rsid w:val="00063DFD"/>
    <w:rsid w:val="000643D3"/>
    <w:rsid w:val="000647EC"/>
    <w:rsid w:val="00064894"/>
    <w:rsid w:val="00064DDF"/>
    <w:rsid w:val="000653DA"/>
    <w:rsid w:val="00065B6C"/>
    <w:rsid w:val="00065C76"/>
    <w:rsid w:val="00066651"/>
    <w:rsid w:val="00066941"/>
    <w:rsid w:val="00066CB2"/>
    <w:rsid w:val="00066E17"/>
    <w:rsid w:val="00066EF9"/>
    <w:rsid w:val="0006754E"/>
    <w:rsid w:val="000676E5"/>
    <w:rsid w:val="00067B0A"/>
    <w:rsid w:val="00067CDC"/>
    <w:rsid w:val="00067D7F"/>
    <w:rsid w:val="00067F0D"/>
    <w:rsid w:val="000705BD"/>
    <w:rsid w:val="00070FC4"/>
    <w:rsid w:val="000711BA"/>
    <w:rsid w:val="00071987"/>
    <w:rsid w:val="0007255C"/>
    <w:rsid w:val="00072BED"/>
    <w:rsid w:val="00073209"/>
    <w:rsid w:val="000733AD"/>
    <w:rsid w:val="00073471"/>
    <w:rsid w:val="000735FD"/>
    <w:rsid w:val="00073791"/>
    <w:rsid w:val="000740DE"/>
    <w:rsid w:val="000743C8"/>
    <w:rsid w:val="00074543"/>
    <w:rsid w:val="0007494C"/>
    <w:rsid w:val="00074D2F"/>
    <w:rsid w:val="00074E7D"/>
    <w:rsid w:val="000751E9"/>
    <w:rsid w:val="000754B9"/>
    <w:rsid w:val="0007555C"/>
    <w:rsid w:val="00075C1E"/>
    <w:rsid w:val="000765C3"/>
    <w:rsid w:val="00076EC0"/>
    <w:rsid w:val="000777A9"/>
    <w:rsid w:val="00077FB0"/>
    <w:rsid w:val="0008051F"/>
    <w:rsid w:val="00080933"/>
    <w:rsid w:val="00080E75"/>
    <w:rsid w:val="00081220"/>
    <w:rsid w:val="000818F8"/>
    <w:rsid w:val="00081B61"/>
    <w:rsid w:val="00081D9F"/>
    <w:rsid w:val="00081FC1"/>
    <w:rsid w:val="000822CA"/>
    <w:rsid w:val="000824D7"/>
    <w:rsid w:val="00082BA9"/>
    <w:rsid w:val="00083000"/>
    <w:rsid w:val="00083192"/>
    <w:rsid w:val="000834A4"/>
    <w:rsid w:val="00083C26"/>
    <w:rsid w:val="0008428B"/>
    <w:rsid w:val="00084575"/>
    <w:rsid w:val="00084681"/>
    <w:rsid w:val="00085070"/>
    <w:rsid w:val="00085367"/>
    <w:rsid w:val="000854D0"/>
    <w:rsid w:val="00085554"/>
    <w:rsid w:val="00086531"/>
    <w:rsid w:val="0008794A"/>
    <w:rsid w:val="00090D59"/>
    <w:rsid w:val="0009110C"/>
    <w:rsid w:val="00091A23"/>
    <w:rsid w:val="00091E4F"/>
    <w:rsid w:val="000922B4"/>
    <w:rsid w:val="0009249B"/>
    <w:rsid w:val="0009277D"/>
    <w:rsid w:val="00093A3C"/>
    <w:rsid w:val="000940F9"/>
    <w:rsid w:val="000941E5"/>
    <w:rsid w:val="0009441E"/>
    <w:rsid w:val="00094584"/>
    <w:rsid w:val="00094932"/>
    <w:rsid w:val="000949AC"/>
    <w:rsid w:val="00094FA4"/>
    <w:rsid w:val="00095577"/>
    <w:rsid w:val="00095956"/>
    <w:rsid w:val="00095FE3"/>
    <w:rsid w:val="000963E5"/>
    <w:rsid w:val="0009675A"/>
    <w:rsid w:val="00096EC5"/>
    <w:rsid w:val="00097054"/>
    <w:rsid w:val="000970B7"/>
    <w:rsid w:val="00097124"/>
    <w:rsid w:val="00097AE7"/>
    <w:rsid w:val="000A1906"/>
    <w:rsid w:val="000A1912"/>
    <w:rsid w:val="000A1988"/>
    <w:rsid w:val="000A25AE"/>
    <w:rsid w:val="000A2AD4"/>
    <w:rsid w:val="000A3642"/>
    <w:rsid w:val="000A3664"/>
    <w:rsid w:val="000A3690"/>
    <w:rsid w:val="000A3ABA"/>
    <w:rsid w:val="000A3DD4"/>
    <w:rsid w:val="000A3EA9"/>
    <w:rsid w:val="000A3F94"/>
    <w:rsid w:val="000A44EA"/>
    <w:rsid w:val="000A48D2"/>
    <w:rsid w:val="000A541F"/>
    <w:rsid w:val="000A57EE"/>
    <w:rsid w:val="000A6538"/>
    <w:rsid w:val="000A667B"/>
    <w:rsid w:val="000A6B83"/>
    <w:rsid w:val="000A709E"/>
    <w:rsid w:val="000A70DC"/>
    <w:rsid w:val="000A74CB"/>
    <w:rsid w:val="000A788E"/>
    <w:rsid w:val="000B024D"/>
    <w:rsid w:val="000B0A1D"/>
    <w:rsid w:val="000B0BB1"/>
    <w:rsid w:val="000B1D63"/>
    <w:rsid w:val="000B1E6A"/>
    <w:rsid w:val="000B2403"/>
    <w:rsid w:val="000B36A9"/>
    <w:rsid w:val="000B3D21"/>
    <w:rsid w:val="000B3DA3"/>
    <w:rsid w:val="000B4445"/>
    <w:rsid w:val="000B448F"/>
    <w:rsid w:val="000B47CC"/>
    <w:rsid w:val="000B4C3F"/>
    <w:rsid w:val="000B4DEF"/>
    <w:rsid w:val="000B520F"/>
    <w:rsid w:val="000B5E70"/>
    <w:rsid w:val="000B61B5"/>
    <w:rsid w:val="000B669E"/>
    <w:rsid w:val="000B66A1"/>
    <w:rsid w:val="000B6D6B"/>
    <w:rsid w:val="000B701E"/>
    <w:rsid w:val="000B7161"/>
    <w:rsid w:val="000B7751"/>
    <w:rsid w:val="000B7965"/>
    <w:rsid w:val="000B7E76"/>
    <w:rsid w:val="000C000D"/>
    <w:rsid w:val="000C0542"/>
    <w:rsid w:val="000C05C2"/>
    <w:rsid w:val="000C07D2"/>
    <w:rsid w:val="000C0A2A"/>
    <w:rsid w:val="000C0D03"/>
    <w:rsid w:val="000C1179"/>
    <w:rsid w:val="000C1453"/>
    <w:rsid w:val="000C1DCB"/>
    <w:rsid w:val="000C2317"/>
    <w:rsid w:val="000C26E9"/>
    <w:rsid w:val="000C3743"/>
    <w:rsid w:val="000C385D"/>
    <w:rsid w:val="000C3EAE"/>
    <w:rsid w:val="000C4B3E"/>
    <w:rsid w:val="000C4D3E"/>
    <w:rsid w:val="000C50D7"/>
    <w:rsid w:val="000C5177"/>
    <w:rsid w:val="000C520E"/>
    <w:rsid w:val="000C522E"/>
    <w:rsid w:val="000C5740"/>
    <w:rsid w:val="000C5D42"/>
    <w:rsid w:val="000C6018"/>
    <w:rsid w:val="000C618D"/>
    <w:rsid w:val="000C63F2"/>
    <w:rsid w:val="000C683F"/>
    <w:rsid w:val="000C6DD9"/>
    <w:rsid w:val="000C6E3D"/>
    <w:rsid w:val="000C730D"/>
    <w:rsid w:val="000C73ED"/>
    <w:rsid w:val="000C7A5D"/>
    <w:rsid w:val="000D0257"/>
    <w:rsid w:val="000D046E"/>
    <w:rsid w:val="000D06A7"/>
    <w:rsid w:val="000D0B21"/>
    <w:rsid w:val="000D0D07"/>
    <w:rsid w:val="000D0EA0"/>
    <w:rsid w:val="000D1069"/>
    <w:rsid w:val="000D12F0"/>
    <w:rsid w:val="000D1B0E"/>
    <w:rsid w:val="000D2025"/>
    <w:rsid w:val="000D22CB"/>
    <w:rsid w:val="000D2728"/>
    <w:rsid w:val="000D285C"/>
    <w:rsid w:val="000D28F2"/>
    <w:rsid w:val="000D305A"/>
    <w:rsid w:val="000D3984"/>
    <w:rsid w:val="000D3E9A"/>
    <w:rsid w:val="000D49B0"/>
    <w:rsid w:val="000D4EAA"/>
    <w:rsid w:val="000D5517"/>
    <w:rsid w:val="000D5577"/>
    <w:rsid w:val="000D64B3"/>
    <w:rsid w:val="000D680B"/>
    <w:rsid w:val="000D7C5D"/>
    <w:rsid w:val="000D7DB9"/>
    <w:rsid w:val="000E0C7E"/>
    <w:rsid w:val="000E0DE2"/>
    <w:rsid w:val="000E12B3"/>
    <w:rsid w:val="000E14C2"/>
    <w:rsid w:val="000E2751"/>
    <w:rsid w:val="000E35D3"/>
    <w:rsid w:val="000E3D7A"/>
    <w:rsid w:val="000E3F62"/>
    <w:rsid w:val="000E461E"/>
    <w:rsid w:val="000E468E"/>
    <w:rsid w:val="000E4B0E"/>
    <w:rsid w:val="000E4CA4"/>
    <w:rsid w:val="000E5038"/>
    <w:rsid w:val="000E5380"/>
    <w:rsid w:val="000E5863"/>
    <w:rsid w:val="000E6B0B"/>
    <w:rsid w:val="000E6C6C"/>
    <w:rsid w:val="000E7086"/>
    <w:rsid w:val="000E7448"/>
    <w:rsid w:val="000E7465"/>
    <w:rsid w:val="000E7A01"/>
    <w:rsid w:val="000E7C3B"/>
    <w:rsid w:val="000E7E42"/>
    <w:rsid w:val="000F029A"/>
    <w:rsid w:val="000F0479"/>
    <w:rsid w:val="000F050C"/>
    <w:rsid w:val="000F08C8"/>
    <w:rsid w:val="000F1488"/>
    <w:rsid w:val="000F2203"/>
    <w:rsid w:val="000F2BEF"/>
    <w:rsid w:val="000F30D8"/>
    <w:rsid w:val="000F4B74"/>
    <w:rsid w:val="000F5174"/>
    <w:rsid w:val="000F5700"/>
    <w:rsid w:val="000F5FC0"/>
    <w:rsid w:val="000F620B"/>
    <w:rsid w:val="000F684D"/>
    <w:rsid w:val="000F6D86"/>
    <w:rsid w:val="000F7236"/>
    <w:rsid w:val="000F7397"/>
    <w:rsid w:val="000F78B5"/>
    <w:rsid w:val="00100931"/>
    <w:rsid w:val="00100F1D"/>
    <w:rsid w:val="001014C1"/>
    <w:rsid w:val="00101B6F"/>
    <w:rsid w:val="00101F35"/>
    <w:rsid w:val="001020BC"/>
    <w:rsid w:val="00102208"/>
    <w:rsid w:val="0010260B"/>
    <w:rsid w:val="00103054"/>
    <w:rsid w:val="00103131"/>
    <w:rsid w:val="001033DC"/>
    <w:rsid w:val="0010354E"/>
    <w:rsid w:val="001038CE"/>
    <w:rsid w:val="00103C32"/>
    <w:rsid w:val="001041DD"/>
    <w:rsid w:val="00104E2D"/>
    <w:rsid w:val="00105500"/>
    <w:rsid w:val="00105A43"/>
    <w:rsid w:val="00105CAF"/>
    <w:rsid w:val="001061DC"/>
    <w:rsid w:val="00106380"/>
    <w:rsid w:val="00106510"/>
    <w:rsid w:val="001072C6"/>
    <w:rsid w:val="001072D3"/>
    <w:rsid w:val="0010743E"/>
    <w:rsid w:val="00110014"/>
    <w:rsid w:val="001107FE"/>
    <w:rsid w:val="00110B85"/>
    <w:rsid w:val="00111724"/>
    <w:rsid w:val="00112CCE"/>
    <w:rsid w:val="00112D38"/>
    <w:rsid w:val="001144FB"/>
    <w:rsid w:val="0011528C"/>
    <w:rsid w:val="001155EE"/>
    <w:rsid w:val="00115CEF"/>
    <w:rsid w:val="001165FB"/>
    <w:rsid w:val="0011692E"/>
    <w:rsid w:val="0011695F"/>
    <w:rsid w:val="00117BF4"/>
    <w:rsid w:val="001201C0"/>
    <w:rsid w:val="001206DF"/>
    <w:rsid w:val="00120A50"/>
    <w:rsid w:val="00120B9A"/>
    <w:rsid w:val="00120FED"/>
    <w:rsid w:val="001212D6"/>
    <w:rsid w:val="00121570"/>
    <w:rsid w:val="001217D9"/>
    <w:rsid w:val="00121938"/>
    <w:rsid w:val="00121A92"/>
    <w:rsid w:val="00121BF8"/>
    <w:rsid w:val="00121EBC"/>
    <w:rsid w:val="00122865"/>
    <w:rsid w:val="00122CEF"/>
    <w:rsid w:val="00123250"/>
    <w:rsid w:val="0012336B"/>
    <w:rsid w:val="00123D3D"/>
    <w:rsid w:val="00123F3F"/>
    <w:rsid w:val="00123F5E"/>
    <w:rsid w:val="00124228"/>
    <w:rsid w:val="001244B0"/>
    <w:rsid w:val="00124E6D"/>
    <w:rsid w:val="00124F19"/>
    <w:rsid w:val="0012580E"/>
    <w:rsid w:val="00125B3D"/>
    <w:rsid w:val="00125C24"/>
    <w:rsid w:val="001276C5"/>
    <w:rsid w:val="00127A89"/>
    <w:rsid w:val="00130936"/>
    <w:rsid w:val="00130AD9"/>
    <w:rsid w:val="00130CFA"/>
    <w:rsid w:val="00130FFA"/>
    <w:rsid w:val="00132055"/>
    <w:rsid w:val="001325C0"/>
    <w:rsid w:val="0013262C"/>
    <w:rsid w:val="00132F37"/>
    <w:rsid w:val="00133697"/>
    <w:rsid w:val="00133741"/>
    <w:rsid w:val="0013383C"/>
    <w:rsid w:val="00133886"/>
    <w:rsid w:val="00133A51"/>
    <w:rsid w:val="00134616"/>
    <w:rsid w:val="00134645"/>
    <w:rsid w:val="00134C92"/>
    <w:rsid w:val="00135A01"/>
    <w:rsid w:val="00135D12"/>
    <w:rsid w:val="00137153"/>
    <w:rsid w:val="001371DA"/>
    <w:rsid w:val="00137558"/>
    <w:rsid w:val="0013764A"/>
    <w:rsid w:val="00137817"/>
    <w:rsid w:val="00137B33"/>
    <w:rsid w:val="0014042C"/>
    <w:rsid w:val="001407FE"/>
    <w:rsid w:val="00140CE3"/>
    <w:rsid w:val="0014162C"/>
    <w:rsid w:val="00141705"/>
    <w:rsid w:val="00141B0E"/>
    <w:rsid w:val="001420EC"/>
    <w:rsid w:val="0014261F"/>
    <w:rsid w:val="001429B2"/>
    <w:rsid w:val="001429D0"/>
    <w:rsid w:val="001430EB"/>
    <w:rsid w:val="00143AD7"/>
    <w:rsid w:val="00144248"/>
    <w:rsid w:val="0014439F"/>
    <w:rsid w:val="00144C4E"/>
    <w:rsid w:val="001452B6"/>
    <w:rsid w:val="001456CE"/>
    <w:rsid w:val="001463A1"/>
    <w:rsid w:val="00146657"/>
    <w:rsid w:val="0014799B"/>
    <w:rsid w:val="00147E0C"/>
    <w:rsid w:val="001509EB"/>
    <w:rsid w:val="00151D4D"/>
    <w:rsid w:val="00152083"/>
    <w:rsid w:val="0015249A"/>
    <w:rsid w:val="00152AF4"/>
    <w:rsid w:val="001532F6"/>
    <w:rsid w:val="001536FA"/>
    <w:rsid w:val="0015434D"/>
    <w:rsid w:val="001560DF"/>
    <w:rsid w:val="001562AB"/>
    <w:rsid w:val="00156F31"/>
    <w:rsid w:val="00157290"/>
    <w:rsid w:val="001577F1"/>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695"/>
    <w:rsid w:val="00163733"/>
    <w:rsid w:val="00164D9A"/>
    <w:rsid w:val="00164E19"/>
    <w:rsid w:val="00166989"/>
    <w:rsid w:val="001669C6"/>
    <w:rsid w:val="00166D35"/>
    <w:rsid w:val="0016704B"/>
    <w:rsid w:val="00167090"/>
    <w:rsid w:val="00167288"/>
    <w:rsid w:val="0016783A"/>
    <w:rsid w:val="0017048A"/>
    <w:rsid w:val="001704AB"/>
    <w:rsid w:val="001705F3"/>
    <w:rsid w:val="00170BDB"/>
    <w:rsid w:val="00170C82"/>
    <w:rsid w:val="00170D3E"/>
    <w:rsid w:val="00170E77"/>
    <w:rsid w:val="001716AD"/>
    <w:rsid w:val="001718FA"/>
    <w:rsid w:val="0017198C"/>
    <w:rsid w:val="00171B3B"/>
    <w:rsid w:val="00171BF6"/>
    <w:rsid w:val="0017266A"/>
    <w:rsid w:val="00172FC1"/>
    <w:rsid w:val="00173067"/>
    <w:rsid w:val="0017330F"/>
    <w:rsid w:val="00174118"/>
    <w:rsid w:val="00174AFE"/>
    <w:rsid w:val="00175802"/>
    <w:rsid w:val="001758AC"/>
    <w:rsid w:val="001758DF"/>
    <w:rsid w:val="001759EA"/>
    <w:rsid w:val="00175DF3"/>
    <w:rsid w:val="00176343"/>
    <w:rsid w:val="0017656A"/>
    <w:rsid w:val="00176D7E"/>
    <w:rsid w:val="0017789F"/>
    <w:rsid w:val="00177B63"/>
    <w:rsid w:val="00180AAE"/>
    <w:rsid w:val="00181671"/>
    <w:rsid w:val="001818D2"/>
    <w:rsid w:val="00182536"/>
    <w:rsid w:val="00182989"/>
    <w:rsid w:val="00182C05"/>
    <w:rsid w:val="00182CBF"/>
    <w:rsid w:val="0018303A"/>
    <w:rsid w:val="001837F9"/>
    <w:rsid w:val="00184031"/>
    <w:rsid w:val="00184791"/>
    <w:rsid w:val="0018559D"/>
    <w:rsid w:val="001855FA"/>
    <w:rsid w:val="00185BD2"/>
    <w:rsid w:val="00185EA4"/>
    <w:rsid w:val="00186BF1"/>
    <w:rsid w:val="00186CD8"/>
    <w:rsid w:val="001874BF"/>
    <w:rsid w:val="001874C5"/>
    <w:rsid w:val="00187D4D"/>
    <w:rsid w:val="00187DE6"/>
    <w:rsid w:val="00187E2D"/>
    <w:rsid w:val="00190006"/>
    <w:rsid w:val="00190B4D"/>
    <w:rsid w:val="00191392"/>
    <w:rsid w:val="001917F5"/>
    <w:rsid w:val="00193CB6"/>
    <w:rsid w:val="0019433E"/>
    <w:rsid w:val="00194ACF"/>
    <w:rsid w:val="00195603"/>
    <w:rsid w:val="00195FBB"/>
    <w:rsid w:val="00196D66"/>
    <w:rsid w:val="00197D86"/>
    <w:rsid w:val="00197E35"/>
    <w:rsid w:val="001A0863"/>
    <w:rsid w:val="001A0E58"/>
    <w:rsid w:val="001A1872"/>
    <w:rsid w:val="001A19F7"/>
    <w:rsid w:val="001A1A7C"/>
    <w:rsid w:val="001A22E8"/>
    <w:rsid w:val="001A3026"/>
    <w:rsid w:val="001A33B4"/>
    <w:rsid w:val="001A3801"/>
    <w:rsid w:val="001A3939"/>
    <w:rsid w:val="001A397C"/>
    <w:rsid w:val="001A3AD2"/>
    <w:rsid w:val="001A3F3D"/>
    <w:rsid w:val="001A411A"/>
    <w:rsid w:val="001A429C"/>
    <w:rsid w:val="001A42C2"/>
    <w:rsid w:val="001A4B95"/>
    <w:rsid w:val="001A4E24"/>
    <w:rsid w:val="001A4FE8"/>
    <w:rsid w:val="001A5528"/>
    <w:rsid w:val="001A58B7"/>
    <w:rsid w:val="001A5F29"/>
    <w:rsid w:val="001A6747"/>
    <w:rsid w:val="001A6BC9"/>
    <w:rsid w:val="001A6E82"/>
    <w:rsid w:val="001A7974"/>
    <w:rsid w:val="001A7C8D"/>
    <w:rsid w:val="001B0812"/>
    <w:rsid w:val="001B09EA"/>
    <w:rsid w:val="001B142C"/>
    <w:rsid w:val="001B1708"/>
    <w:rsid w:val="001B190A"/>
    <w:rsid w:val="001B1936"/>
    <w:rsid w:val="001B1C19"/>
    <w:rsid w:val="001B2121"/>
    <w:rsid w:val="001B2531"/>
    <w:rsid w:val="001B295E"/>
    <w:rsid w:val="001B2D6D"/>
    <w:rsid w:val="001B3120"/>
    <w:rsid w:val="001B3386"/>
    <w:rsid w:val="001B42EC"/>
    <w:rsid w:val="001B46EA"/>
    <w:rsid w:val="001B4C46"/>
    <w:rsid w:val="001B5626"/>
    <w:rsid w:val="001B56EE"/>
    <w:rsid w:val="001B57D6"/>
    <w:rsid w:val="001B6925"/>
    <w:rsid w:val="001B6E17"/>
    <w:rsid w:val="001B717B"/>
    <w:rsid w:val="001B74CF"/>
    <w:rsid w:val="001C08A1"/>
    <w:rsid w:val="001C0D3F"/>
    <w:rsid w:val="001C1B30"/>
    <w:rsid w:val="001C1F0B"/>
    <w:rsid w:val="001C21D3"/>
    <w:rsid w:val="001C28BD"/>
    <w:rsid w:val="001C2EF4"/>
    <w:rsid w:val="001C3332"/>
    <w:rsid w:val="001C3382"/>
    <w:rsid w:val="001C3BB0"/>
    <w:rsid w:val="001C3C2F"/>
    <w:rsid w:val="001C44CA"/>
    <w:rsid w:val="001C46CF"/>
    <w:rsid w:val="001C47DE"/>
    <w:rsid w:val="001C578C"/>
    <w:rsid w:val="001C5A8D"/>
    <w:rsid w:val="001C5F00"/>
    <w:rsid w:val="001C68A3"/>
    <w:rsid w:val="001C6962"/>
    <w:rsid w:val="001C6D1C"/>
    <w:rsid w:val="001C782A"/>
    <w:rsid w:val="001C7C81"/>
    <w:rsid w:val="001D08FF"/>
    <w:rsid w:val="001D0B65"/>
    <w:rsid w:val="001D0BA9"/>
    <w:rsid w:val="001D0CE5"/>
    <w:rsid w:val="001D22A8"/>
    <w:rsid w:val="001D27DC"/>
    <w:rsid w:val="001D3A7D"/>
    <w:rsid w:val="001D3CAE"/>
    <w:rsid w:val="001D431B"/>
    <w:rsid w:val="001D4D5C"/>
    <w:rsid w:val="001D4FF0"/>
    <w:rsid w:val="001D519D"/>
    <w:rsid w:val="001D5650"/>
    <w:rsid w:val="001D62DB"/>
    <w:rsid w:val="001D6639"/>
    <w:rsid w:val="001D6817"/>
    <w:rsid w:val="001D6C8C"/>
    <w:rsid w:val="001D70A3"/>
    <w:rsid w:val="001D76D4"/>
    <w:rsid w:val="001D7FBA"/>
    <w:rsid w:val="001E046B"/>
    <w:rsid w:val="001E0502"/>
    <w:rsid w:val="001E05E2"/>
    <w:rsid w:val="001E0F6D"/>
    <w:rsid w:val="001E143A"/>
    <w:rsid w:val="001E1E0A"/>
    <w:rsid w:val="001E30B3"/>
    <w:rsid w:val="001E3710"/>
    <w:rsid w:val="001E3C46"/>
    <w:rsid w:val="001E43BE"/>
    <w:rsid w:val="001E445D"/>
    <w:rsid w:val="001E473C"/>
    <w:rsid w:val="001E4B56"/>
    <w:rsid w:val="001E6748"/>
    <w:rsid w:val="001E6863"/>
    <w:rsid w:val="001E69FC"/>
    <w:rsid w:val="001E799E"/>
    <w:rsid w:val="001F0C13"/>
    <w:rsid w:val="001F240A"/>
    <w:rsid w:val="001F2A24"/>
    <w:rsid w:val="001F303B"/>
    <w:rsid w:val="001F364C"/>
    <w:rsid w:val="001F3C6B"/>
    <w:rsid w:val="001F3CA3"/>
    <w:rsid w:val="001F3DF5"/>
    <w:rsid w:val="001F4430"/>
    <w:rsid w:val="001F5146"/>
    <w:rsid w:val="001F60D9"/>
    <w:rsid w:val="001F66B1"/>
    <w:rsid w:val="001F6709"/>
    <w:rsid w:val="001F6828"/>
    <w:rsid w:val="001F6E20"/>
    <w:rsid w:val="001F6FFC"/>
    <w:rsid w:val="001F73A1"/>
    <w:rsid w:val="001F7AAE"/>
    <w:rsid w:val="001F7B91"/>
    <w:rsid w:val="001F7F84"/>
    <w:rsid w:val="00200264"/>
    <w:rsid w:val="00200780"/>
    <w:rsid w:val="00200C61"/>
    <w:rsid w:val="002016D2"/>
    <w:rsid w:val="0020194A"/>
    <w:rsid w:val="00201F84"/>
    <w:rsid w:val="002025F9"/>
    <w:rsid w:val="00202AA7"/>
    <w:rsid w:val="00204380"/>
    <w:rsid w:val="00204650"/>
    <w:rsid w:val="00204DF2"/>
    <w:rsid w:val="00204FD4"/>
    <w:rsid w:val="002050DF"/>
    <w:rsid w:val="002055DC"/>
    <w:rsid w:val="0020630C"/>
    <w:rsid w:val="002066F3"/>
    <w:rsid w:val="00206919"/>
    <w:rsid w:val="002072C3"/>
    <w:rsid w:val="00207D7C"/>
    <w:rsid w:val="00207FCC"/>
    <w:rsid w:val="002102B1"/>
    <w:rsid w:val="002102BC"/>
    <w:rsid w:val="00210C02"/>
    <w:rsid w:val="00210E5E"/>
    <w:rsid w:val="0021123E"/>
    <w:rsid w:val="00211BF6"/>
    <w:rsid w:val="00211E36"/>
    <w:rsid w:val="0021200F"/>
    <w:rsid w:val="0021247D"/>
    <w:rsid w:val="00213203"/>
    <w:rsid w:val="0021355F"/>
    <w:rsid w:val="00215466"/>
    <w:rsid w:val="00215D0B"/>
    <w:rsid w:val="00216302"/>
    <w:rsid w:val="002164B9"/>
    <w:rsid w:val="00216A51"/>
    <w:rsid w:val="00216EBA"/>
    <w:rsid w:val="00217115"/>
    <w:rsid w:val="002171BB"/>
    <w:rsid w:val="00217AA1"/>
    <w:rsid w:val="00220042"/>
    <w:rsid w:val="00220277"/>
    <w:rsid w:val="0022055C"/>
    <w:rsid w:val="002205F8"/>
    <w:rsid w:val="002207DD"/>
    <w:rsid w:val="00220928"/>
    <w:rsid w:val="00220D89"/>
    <w:rsid w:val="00221CEF"/>
    <w:rsid w:val="0022207D"/>
    <w:rsid w:val="00222884"/>
    <w:rsid w:val="00222952"/>
    <w:rsid w:val="00223438"/>
    <w:rsid w:val="00224304"/>
    <w:rsid w:val="002244BF"/>
    <w:rsid w:val="002245BB"/>
    <w:rsid w:val="00224796"/>
    <w:rsid w:val="00224AEA"/>
    <w:rsid w:val="00224D4D"/>
    <w:rsid w:val="00224E8A"/>
    <w:rsid w:val="002255A5"/>
    <w:rsid w:val="002255EE"/>
    <w:rsid w:val="00226396"/>
    <w:rsid w:val="002265D1"/>
    <w:rsid w:val="00227757"/>
    <w:rsid w:val="00227E16"/>
    <w:rsid w:val="00227E3D"/>
    <w:rsid w:val="00227EDD"/>
    <w:rsid w:val="002300CB"/>
    <w:rsid w:val="002304E6"/>
    <w:rsid w:val="002317C7"/>
    <w:rsid w:val="0023193D"/>
    <w:rsid w:val="00231C06"/>
    <w:rsid w:val="00232B3A"/>
    <w:rsid w:val="00232BCC"/>
    <w:rsid w:val="00232E50"/>
    <w:rsid w:val="00232F37"/>
    <w:rsid w:val="00233419"/>
    <w:rsid w:val="002335B6"/>
    <w:rsid w:val="002335F1"/>
    <w:rsid w:val="002336A1"/>
    <w:rsid w:val="00233889"/>
    <w:rsid w:val="00234125"/>
    <w:rsid w:val="002344C5"/>
    <w:rsid w:val="00234C70"/>
    <w:rsid w:val="00235D74"/>
    <w:rsid w:val="0023611D"/>
    <w:rsid w:val="00236144"/>
    <w:rsid w:val="00236A86"/>
    <w:rsid w:val="002373FB"/>
    <w:rsid w:val="00237752"/>
    <w:rsid w:val="00237DEE"/>
    <w:rsid w:val="00240271"/>
    <w:rsid w:val="00240C75"/>
    <w:rsid w:val="00240FC0"/>
    <w:rsid w:val="00241017"/>
    <w:rsid w:val="002413C3"/>
    <w:rsid w:val="0024143B"/>
    <w:rsid w:val="00241627"/>
    <w:rsid w:val="0024197E"/>
    <w:rsid w:val="00244626"/>
    <w:rsid w:val="0024484F"/>
    <w:rsid w:val="002452B7"/>
    <w:rsid w:val="0024576C"/>
    <w:rsid w:val="0024615E"/>
    <w:rsid w:val="00246358"/>
    <w:rsid w:val="00246530"/>
    <w:rsid w:val="0024660C"/>
    <w:rsid w:val="00246A18"/>
    <w:rsid w:val="00247155"/>
    <w:rsid w:val="00247852"/>
    <w:rsid w:val="00247F9D"/>
    <w:rsid w:val="0025058F"/>
    <w:rsid w:val="00250DB3"/>
    <w:rsid w:val="002510F3"/>
    <w:rsid w:val="0025131A"/>
    <w:rsid w:val="0025146A"/>
    <w:rsid w:val="00251889"/>
    <w:rsid w:val="002526AA"/>
    <w:rsid w:val="00252807"/>
    <w:rsid w:val="00252BE0"/>
    <w:rsid w:val="00252D59"/>
    <w:rsid w:val="002531E0"/>
    <w:rsid w:val="00253675"/>
    <w:rsid w:val="00253BF6"/>
    <w:rsid w:val="00253DEB"/>
    <w:rsid w:val="002548F4"/>
    <w:rsid w:val="0025493F"/>
    <w:rsid w:val="00254B54"/>
    <w:rsid w:val="002550C1"/>
    <w:rsid w:val="002557C9"/>
    <w:rsid w:val="00255D9C"/>
    <w:rsid w:val="002560F9"/>
    <w:rsid w:val="0025703F"/>
    <w:rsid w:val="0025748E"/>
    <w:rsid w:val="002578D9"/>
    <w:rsid w:val="00257DC0"/>
    <w:rsid w:val="002600B0"/>
    <w:rsid w:val="00260A1D"/>
    <w:rsid w:val="00260B27"/>
    <w:rsid w:val="00260EC5"/>
    <w:rsid w:val="00261448"/>
    <w:rsid w:val="002621CD"/>
    <w:rsid w:val="00262267"/>
    <w:rsid w:val="00263750"/>
    <w:rsid w:val="00264002"/>
    <w:rsid w:val="00264363"/>
    <w:rsid w:val="002647D2"/>
    <w:rsid w:val="00264D1C"/>
    <w:rsid w:val="00264FE0"/>
    <w:rsid w:val="00266507"/>
    <w:rsid w:val="00266E0A"/>
    <w:rsid w:val="00266E1F"/>
    <w:rsid w:val="00267484"/>
    <w:rsid w:val="00267952"/>
    <w:rsid w:val="00267EF8"/>
    <w:rsid w:val="002703A8"/>
    <w:rsid w:val="002706D6"/>
    <w:rsid w:val="00270716"/>
    <w:rsid w:val="00270992"/>
    <w:rsid w:val="002709D2"/>
    <w:rsid w:val="00270C89"/>
    <w:rsid w:val="002710A1"/>
    <w:rsid w:val="002721C8"/>
    <w:rsid w:val="00272DDD"/>
    <w:rsid w:val="00272EE5"/>
    <w:rsid w:val="00273108"/>
    <w:rsid w:val="00273E39"/>
    <w:rsid w:val="00273E7B"/>
    <w:rsid w:val="0027405B"/>
    <w:rsid w:val="002746F7"/>
    <w:rsid w:val="00274E01"/>
    <w:rsid w:val="00274E05"/>
    <w:rsid w:val="00274ECC"/>
    <w:rsid w:val="002754D1"/>
    <w:rsid w:val="00275E00"/>
    <w:rsid w:val="00276090"/>
    <w:rsid w:val="002763AB"/>
    <w:rsid w:val="002763BD"/>
    <w:rsid w:val="002771FC"/>
    <w:rsid w:val="00277213"/>
    <w:rsid w:val="00277273"/>
    <w:rsid w:val="002779D9"/>
    <w:rsid w:val="00277B9E"/>
    <w:rsid w:val="00277C68"/>
    <w:rsid w:val="00280722"/>
    <w:rsid w:val="00280A28"/>
    <w:rsid w:val="00280C33"/>
    <w:rsid w:val="00281143"/>
    <w:rsid w:val="002811F2"/>
    <w:rsid w:val="00281B3D"/>
    <w:rsid w:val="00281B8F"/>
    <w:rsid w:val="0028248E"/>
    <w:rsid w:val="00282591"/>
    <w:rsid w:val="00282CAB"/>
    <w:rsid w:val="00282F65"/>
    <w:rsid w:val="00283586"/>
    <w:rsid w:val="002835FF"/>
    <w:rsid w:val="00283AD7"/>
    <w:rsid w:val="00283B03"/>
    <w:rsid w:val="00284048"/>
    <w:rsid w:val="00284061"/>
    <w:rsid w:val="00284255"/>
    <w:rsid w:val="002846B1"/>
    <w:rsid w:val="00284B27"/>
    <w:rsid w:val="00285265"/>
    <w:rsid w:val="002853F8"/>
    <w:rsid w:val="00285EAC"/>
    <w:rsid w:val="002865E7"/>
    <w:rsid w:val="00286952"/>
    <w:rsid w:val="00286F1F"/>
    <w:rsid w:val="00287265"/>
    <w:rsid w:val="00287819"/>
    <w:rsid w:val="00287A77"/>
    <w:rsid w:val="00287F26"/>
    <w:rsid w:val="00290CC2"/>
    <w:rsid w:val="00290DAA"/>
    <w:rsid w:val="002913A3"/>
    <w:rsid w:val="00292482"/>
    <w:rsid w:val="00292487"/>
    <w:rsid w:val="002924ED"/>
    <w:rsid w:val="00292BD2"/>
    <w:rsid w:val="00293533"/>
    <w:rsid w:val="002938B2"/>
    <w:rsid w:val="00293A94"/>
    <w:rsid w:val="00293C4A"/>
    <w:rsid w:val="0029575D"/>
    <w:rsid w:val="0029599A"/>
    <w:rsid w:val="002961A6"/>
    <w:rsid w:val="0029660B"/>
    <w:rsid w:val="00296693"/>
    <w:rsid w:val="00296766"/>
    <w:rsid w:val="00296BB9"/>
    <w:rsid w:val="002979F9"/>
    <w:rsid w:val="00297C08"/>
    <w:rsid w:val="002A053C"/>
    <w:rsid w:val="002A0EA7"/>
    <w:rsid w:val="002A1482"/>
    <w:rsid w:val="002A1774"/>
    <w:rsid w:val="002A19B4"/>
    <w:rsid w:val="002A1C28"/>
    <w:rsid w:val="002A227E"/>
    <w:rsid w:val="002A22B1"/>
    <w:rsid w:val="002A2509"/>
    <w:rsid w:val="002A2D62"/>
    <w:rsid w:val="002A3B04"/>
    <w:rsid w:val="002A4AF5"/>
    <w:rsid w:val="002A57AB"/>
    <w:rsid w:val="002A58D6"/>
    <w:rsid w:val="002A5EF9"/>
    <w:rsid w:val="002A64E9"/>
    <w:rsid w:val="002A6563"/>
    <w:rsid w:val="002A668F"/>
    <w:rsid w:val="002A6F9F"/>
    <w:rsid w:val="002A7699"/>
    <w:rsid w:val="002A795B"/>
    <w:rsid w:val="002A7C84"/>
    <w:rsid w:val="002A7FA5"/>
    <w:rsid w:val="002B0810"/>
    <w:rsid w:val="002B1708"/>
    <w:rsid w:val="002B28DF"/>
    <w:rsid w:val="002B3245"/>
    <w:rsid w:val="002B35C9"/>
    <w:rsid w:val="002B374B"/>
    <w:rsid w:val="002B3D3B"/>
    <w:rsid w:val="002B4167"/>
    <w:rsid w:val="002B42F3"/>
    <w:rsid w:val="002B4F7B"/>
    <w:rsid w:val="002B537F"/>
    <w:rsid w:val="002B617B"/>
    <w:rsid w:val="002B6307"/>
    <w:rsid w:val="002B64DE"/>
    <w:rsid w:val="002B687A"/>
    <w:rsid w:val="002B6E2E"/>
    <w:rsid w:val="002B7065"/>
    <w:rsid w:val="002B7154"/>
    <w:rsid w:val="002B7510"/>
    <w:rsid w:val="002B75FF"/>
    <w:rsid w:val="002B7A67"/>
    <w:rsid w:val="002B7DDF"/>
    <w:rsid w:val="002B7E0E"/>
    <w:rsid w:val="002C00C9"/>
    <w:rsid w:val="002C07C6"/>
    <w:rsid w:val="002C0F7B"/>
    <w:rsid w:val="002C1076"/>
    <w:rsid w:val="002C10FA"/>
    <w:rsid w:val="002C2805"/>
    <w:rsid w:val="002C4761"/>
    <w:rsid w:val="002C4820"/>
    <w:rsid w:val="002C4B39"/>
    <w:rsid w:val="002C5347"/>
    <w:rsid w:val="002C5964"/>
    <w:rsid w:val="002C5990"/>
    <w:rsid w:val="002C5B49"/>
    <w:rsid w:val="002C5BC4"/>
    <w:rsid w:val="002C5C42"/>
    <w:rsid w:val="002C5D43"/>
    <w:rsid w:val="002C66B3"/>
    <w:rsid w:val="002D0286"/>
    <w:rsid w:val="002D0624"/>
    <w:rsid w:val="002D066D"/>
    <w:rsid w:val="002D17E5"/>
    <w:rsid w:val="002D186E"/>
    <w:rsid w:val="002D19E8"/>
    <w:rsid w:val="002D1B05"/>
    <w:rsid w:val="002D44E2"/>
    <w:rsid w:val="002D46A4"/>
    <w:rsid w:val="002D4CB0"/>
    <w:rsid w:val="002D4DD9"/>
    <w:rsid w:val="002D5972"/>
    <w:rsid w:val="002D5FCD"/>
    <w:rsid w:val="002D6509"/>
    <w:rsid w:val="002D6559"/>
    <w:rsid w:val="002D6FF0"/>
    <w:rsid w:val="002D7107"/>
    <w:rsid w:val="002D754D"/>
    <w:rsid w:val="002D7602"/>
    <w:rsid w:val="002D7680"/>
    <w:rsid w:val="002D76F3"/>
    <w:rsid w:val="002D7801"/>
    <w:rsid w:val="002E06B3"/>
    <w:rsid w:val="002E082D"/>
    <w:rsid w:val="002E0980"/>
    <w:rsid w:val="002E0A41"/>
    <w:rsid w:val="002E10B1"/>
    <w:rsid w:val="002E17A0"/>
    <w:rsid w:val="002E1D0D"/>
    <w:rsid w:val="002E1D57"/>
    <w:rsid w:val="002E20FE"/>
    <w:rsid w:val="002E2446"/>
    <w:rsid w:val="002E2481"/>
    <w:rsid w:val="002E278D"/>
    <w:rsid w:val="002E2814"/>
    <w:rsid w:val="002E28CE"/>
    <w:rsid w:val="002E32BC"/>
    <w:rsid w:val="002E351D"/>
    <w:rsid w:val="002E3CCD"/>
    <w:rsid w:val="002E410E"/>
    <w:rsid w:val="002E4316"/>
    <w:rsid w:val="002E49D4"/>
    <w:rsid w:val="002E4B5C"/>
    <w:rsid w:val="002E4C40"/>
    <w:rsid w:val="002E4E50"/>
    <w:rsid w:val="002E4E93"/>
    <w:rsid w:val="002E4FDE"/>
    <w:rsid w:val="002E54DD"/>
    <w:rsid w:val="002E56C8"/>
    <w:rsid w:val="002E5BAC"/>
    <w:rsid w:val="002E6B80"/>
    <w:rsid w:val="002E7084"/>
    <w:rsid w:val="002E7650"/>
    <w:rsid w:val="002E7EC9"/>
    <w:rsid w:val="002F0121"/>
    <w:rsid w:val="002F0881"/>
    <w:rsid w:val="002F0C44"/>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709C"/>
    <w:rsid w:val="002F7372"/>
    <w:rsid w:val="002F7DED"/>
    <w:rsid w:val="002F7F31"/>
    <w:rsid w:val="00301D4D"/>
    <w:rsid w:val="00302881"/>
    <w:rsid w:val="00302991"/>
    <w:rsid w:val="003029B2"/>
    <w:rsid w:val="00302A5F"/>
    <w:rsid w:val="00302BC5"/>
    <w:rsid w:val="00302F97"/>
    <w:rsid w:val="003033D8"/>
    <w:rsid w:val="003038D5"/>
    <w:rsid w:val="00303CC8"/>
    <w:rsid w:val="00303DE5"/>
    <w:rsid w:val="00303F2B"/>
    <w:rsid w:val="0030423E"/>
    <w:rsid w:val="003048C9"/>
    <w:rsid w:val="0030581F"/>
    <w:rsid w:val="00305BFA"/>
    <w:rsid w:val="003063CA"/>
    <w:rsid w:val="003067EB"/>
    <w:rsid w:val="0030790D"/>
    <w:rsid w:val="00307D8F"/>
    <w:rsid w:val="00307DD9"/>
    <w:rsid w:val="00310173"/>
    <w:rsid w:val="00310A76"/>
    <w:rsid w:val="0031134D"/>
    <w:rsid w:val="00311D40"/>
    <w:rsid w:val="00312317"/>
    <w:rsid w:val="00312331"/>
    <w:rsid w:val="00313667"/>
    <w:rsid w:val="0031390F"/>
    <w:rsid w:val="00314BAF"/>
    <w:rsid w:val="003154B1"/>
    <w:rsid w:val="00315559"/>
    <w:rsid w:val="00315570"/>
    <w:rsid w:val="0031599A"/>
    <w:rsid w:val="00315B7A"/>
    <w:rsid w:val="003179F4"/>
    <w:rsid w:val="00317A6B"/>
    <w:rsid w:val="00317C99"/>
    <w:rsid w:val="00320085"/>
    <w:rsid w:val="003202A9"/>
    <w:rsid w:val="00320FAE"/>
    <w:rsid w:val="00321074"/>
    <w:rsid w:val="003212C6"/>
    <w:rsid w:val="00321A41"/>
    <w:rsid w:val="00321C03"/>
    <w:rsid w:val="00321FF8"/>
    <w:rsid w:val="00322106"/>
    <w:rsid w:val="00322BF3"/>
    <w:rsid w:val="00323228"/>
    <w:rsid w:val="003238F9"/>
    <w:rsid w:val="00324999"/>
    <w:rsid w:val="003249AF"/>
    <w:rsid w:val="00324F88"/>
    <w:rsid w:val="00325568"/>
    <w:rsid w:val="00325AB9"/>
    <w:rsid w:val="00325B26"/>
    <w:rsid w:val="00325F6E"/>
    <w:rsid w:val="0032670F"/>
    <w:rsid w:val="00326847"/>
    <w:rsid w:val="003268FA"/>
    <w:rsid w:val="00327003"/>
    <w:rsid w:val="00330366"/>
    <w:rsid w:val="0033144E"/>
    <w:rsid w:val="003314F6"/>
    <w:rsid w:val="00331AA2"/>
    <w:rsid w:val="00331B5B"/>
    <w:rsid w:val="003324C5"/>
    <w:rsid w:val="00332A61"/>
    <w:rsid w:val="00332C62"/>
    <w:rsid w:val="003332EF"/>
    <w:rsid w:val="003342EC"/>
    <w:rsid w:val="00334CCD"/>
    <w:rsid w:val="0033513C"/>
    <w:rsid w:val="00335685"/>
    <w:rsid w:val="00335736"/>
    <w:rsid w:val="00335968"/>
    <w:rsid w:val="00335D1C"/>
    <w:rsid w:val="0033601B"/>
    <w:rsid w:val="0033642D"/>
    <w:rsid w:val="00336A1C"/>
    <w:rsid w:val="003371D6"/>
    <w:rsid w:val="003375AB"/>
    <w:rsid w:val="00337EBD"/>
    <w:rsid w:val="00337F5D"/>
    <w:rsid w:val="00337F7D"/>
    <w:rsid w:val="00340D5E"/>
    <w:rsid w:val="003415A5"/>
    <w:rsid w:val="00341C78"/>
    <w:rsid w:val="00341E79"/>
    <w:rsid w:val="003424EA"/>
    <w:rsid w:val="00342A84"/>
    <w:rsid w:val="00342CDE"/>
    <w:rsid w:val="00342D37"/>
    <w:rsid w:val="00344FDD"/>
    <w:rsid w:val="0034546E"/>
    <w:rsid w:val="003457B8"/>
    <w:rsid w:val="003458F7"/>
    <w:rsid w:val="00345EA5"/>
    <w:rsid w:val="00345EF7"/>
    <w:rsid w:val="00346752"/>
    <w:rsid w:val="00346985"/>
    <w:rsid w:val="00346DA0"/>
    <w:rsid w:val="00347136"/>
    <w:rsid w:val="00347194"/>
    <w:rsid w:val="00347239"/>
    <w:rsid w:val="003472BD"/>
    <w:rsid w:val="00347388"/>
    <w:rsid w:val="00347407"/>
    <w:rsid w:val="00347C45"/>
    <w:rsid w:val="00350973"/>
    <w:rsid w:val="00350D93"/>
    <w:rsid w:val="00350DAC"/>
    <w:rsid w:val="003512CD"/>
    <w:rsid w:val="0035150F"/>
    <w:rsid w:val="00351D2B"/>
    <w:rsid w:val="00351E13"/>
    <w:rsid w:val="00352C25"/>
    <w:rsid w:val="00352E8D"/>
    <w:rsid w:val="00352EEF"/>
    <w:rsid w:val="003530AF"/>
    <w:rsid w:val="00353929"/>
    <w:rsid w:val="0035422B"/>
    <w:rsid w:val="00354650"/>
    <w:rsid w:val="0035493E"/>
    <w:rsid w:val="00354E64"/>
    <w:rsid w:val="00355C29"/>
    <w:rsid w:val="00355CD9"/>
    <w:rsid w:val="003562A0"/>
    <w:rsid w:val="003566EA"/>
    <w:rsid w:val="00357753"/>
    <w:rsid w:val="00357851"/>
    <w:rsid w:val="0035794D"/>
    <w:rsid w:val="0036009D"/>
    <w:rsid w:val="003601E6"/>
    <w:rsid w:val="00360EB6"/>
    <w:rsid w:val="0036236B"/>
    <w:rsid w:val="00362839"/>
    <w:rsid w:val="00362BC5"/>
    <w:rsid w:val="00362F83"/>
    <w:rsid w:val="003631CC"/>
    <w:rsid w:val="00363781"/>
    <w:rsid w:val="003639C7"/>
    <w:rsid w:val="00363B7E"/>
    <w:rsid w:val="00363FEA"/>
    <w:rsid w:val="003649F8"/>
    <w:rsid w:val="0036563C"/>
    <w:rsid w:val="00365850"/>
    <w:rsid w:val="00365975"/>
    <w:rsid w:val="00365F6D"/>
    <w:rsid w:val="003669AF"/>
    <w:rsid w:val="00366D80"/>
    <w:rsid w:val="003672C3"/>
    <w:rsid w:val="00367544"/>
    <w:rsid w:val="00367928"/>
    <w:rsid w:val="00367E6F"/>
    <w:rsid w:val="00367EF8"/>
    <w:rsid w:val="00367F27"/>
    <w:rsid w:val="00370739"/>
    <w:rsid w:val="003716E4"/>
    <w:rsid w:val="00371A51"/>
    <w:rsid w:val="003724F2"/>
    <w:rsid w:val="0037267D"/>
    <w:rsid w:val="00372AD7"/>
    <w:rsid w:val="00372DDC"/>
    <w:rsid w:val="003734BD"/>
    <w:rsid w:val="003735F0"/>
    <w:rsid w:val="00373D00"/>
    <w:rsid w:val="00373E26"/>
    <w:rsid w:val="00374171"/>
    <w:rsid w:val="00374347"/>
    <w:rsid w:val="003743A7"/>
    <w:rsid w:val="00374862"/>
    <w:rsid w:val="00374D29"/>
    <w:rsid w:val="00375271"/>
    <w:rsid w:val="003754B1"/>
    <w:rsid w:val="00375C69"/>
    <w:rsid w:val="00376C28"/>
    <w:rsid w:val="003777E5"/>
    <w:rsid w:val="00377836"/>
    <w:rsid w:val="003778ED"/>
    <w:rsid w:val="0037794F"/>
    <w:rsid w:val="00377C90"/>
    <w:rsid w:val="00377D3B"/>
    <w:rsid w:val="00377DA2"/>
    <w:rsid w:val="00380CB2"/>
    <w:rsid w:val="00380E73"/>
    <w:rsid w:val="00380F77"/>
    <w:rsid w:val="00381206"/>
    <w:rsid w:val="0038216F"/>
    <w:rsid w:val="003825A5"/>
    <w:rsid w:val="0038263D"/>
    <w:rsid w:val="00382936"/>
    <w:rsid w:val="00383C79"/>
    <w:rsid w:val="0038462D"/>
    <w:rsid w:val="00384FFC"/>
    <w:rsid w:val="003857C2"/>
    <w:rsid w:val="003859BF"/>
    <w:rsid w:val="00386E21"/>
    <w:rsid w:val="00387590"/>
    <w:rsid w:val="00387966"/>
    <w:rsid w:val="00387C2C"/>
    <w:rsid w:val="003900AB"/>
    <w:rsid w:val="003902B5"/>
    <w:rsid w:val="00390509"/>
    <w:rsid w:val="003911A6"/>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FD"/>
    <w:rsid w:val="00395F43"/>
    <w:rsid w:val="003960F5"/>
    <w:rsid w:val="003966DC"/>
    <w:rsid w:val="0039678C"/>
    <w:rsid w:val="00396871"/>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868"/>
    <w:rsid w:val="003A6390"/>
    <w:rsid w:val="003A7345"/>
    <w:rsid w:val="003A7DC4"/>
    <w:rsid w:val="003B02BE"/>
    <w:rsid w:val="003B0429"/>
    <w:rsid w:val="003B054B"/>
    <w:rsid w:val="003B074A"/>
    <w:rsid w:val="003B1566"/>
    <w:rsid w:val="003B1983"/>
    <w:rsid w:val="003B1C43"/>
    <w:rsid w:val="003B27EC"/>
    <w:rsid w:val="003B28B1"/>
    <w:rsid w:val="003B2A65"/>
    <w:rsid w:val="003B2E8B"/>
    <w:rsid w:val="003B3EF8"/>
    <w:rsid w:val="003B46BF"/>
    <w:rsid w:val="003B4868"/>
    <w:rsid w:val="003B55C6"/>
    <w:rsid w:val="003B564C"/>
    <w:rsid w:val="003B5B43"/>
    <w:rsid w:val="003B61E9"/>
    <w:rsid w:val="003B6F5E"/>
    <w:rsid w:val="003B791E"/>
    <w:rsid w:val="003B7AD8"/>
    <w:rsid w:val="003B7CBB"/>
    <w:rsid w:val="003B7EE7"/>
    <w:rsid w:val="003C0922"/>
    <w:rsid w:val="003C0A8F"/>
    <w:rsid w:val="003C0B55"/>
    <w:rsid w:val="003C0EFA"/>
    <w:rsid w:val="003C1900"/>
    <w:rsid w:val="003C1B4F"/>
    <w:rsid w:val="003C1CB1"/>
    <w:rsid w:val="003C1D0B"/>
    <w:rsid w:val="003C286B"/>
    <w:rsid w:val="003C2E2F"/>
    <w:rsid w:val="003C328F"/>
    <w:rsid w:val="003C3480"/>
    <w:rsid w:val="003C372A"/>
    <w:rsid w:val="003C3869"/>
    <w:rsid w:val="003C38A4"/>
    <w:rsid w:val="003C3AAC"/>
    <w:rsid w:val="003C5086"/>
    <w:rsid w:val="003C5746"/>
    <w:rsid w:val="003C5FDB"/>
    <w:rsid w:val="003C6377"/>
    <w:rsid w:val="003C6AFC"/>
    <w:rsid w:val="003C6E8B"/>
    <w:rsid w:val="003D04C8"/>
    <w:rsid w:val="003D0A0B"/>
    <w:rsid w:val="003D0A59"/>
    <w:rsid w:val="003D0ECB"/>
    <w:rsid w:val="003D1052"/>
    <w:rsid w:val="003D1376"/>
    <w:rsid w:val="003D140B"/>
    <w:rsid w:val="003D1609"/>
    <w:rsid w:val="003D162B"/>
    <w:rsid w:val="003D19D7"/>
    <w:rsid w:val="003D1C71"/>
    <w:rsid w:val="003D1C82"/>
    <w:rsid w:val="003D1EA3"/>
    <w:rsid w:val="003D1FE8"/>
    <w:rsid w:val="003D2459"/>
    <w:rsid w:val="003D2976"/>
    <w:rsid w:val="003D2B51"/>
    <w:rsid w:val="003D2CE8"/>
    <w:rsid w:val="003D2CF8"/>
    <w:rsid w:val="003D2D61"/>
    <w:rsid w:val="003D40DF"/>
    <w:rsid w:val="003D424B"/>
    <w:rsid w:val="003D436C"/>
    <w:rsid w:val="003D4B0D"/>
    <w:rsid w:val="003D4BC3"/>
    <w:rsid w:val="003D4F93"/>
    <w:rsid w:val="003D50B6"/>
    <w:rsid w:val="003D5302"/>
    <w:rsid w:val="003D53DD"/>
    <w:rsid w:val="003D5844"/>
    <w:rsid w:val="003D5A0D"/>
    <w:rsid w:val="003D6254"/>
    <w:rsid w:val="003D6630"/>
    <w:rsid w:val="003D67D9"/>
    <w:rsid w:val="003D6AF4"/>
    <w:rsid w:val="003D6D42"/>
    <w:rsid w:val="003D7597"/>
    <w:rsid w:val="003E050D"/>
    <w:rsid w:val="003E06ED"/>
    <w:rsid w:val="003E07AA"/>
    <w:rsid w:val="003E0ABD"/>
    <w:rsid w:val="003E1348"/>
    <w:rsid w:val="003E154B"/>
    <w:rsid w:val="003E1FFC"/>
    <w:rsid w:val="003E245B"/>
    <w:rsid w:val="003E2E6B"/>
    <w:rsid w:val="003E2F47"/>
    <w:rsid w:val="003E33A9"/>
    <w:rsid w:val="003E37B5"/>
    <w:rsid w:val="003E4866"/>
    <w:rsid w:val="003E4BC1"/>
    <w:rsid w:val="003E4CCB"/>
    <w:rsid w:val="003E6203"/>
    <w:rsid w:val="003E6CC2"/>
    <w:rsid w:val="003E74DE"/>
    <w:rsid w:val="003E74FA"/>
    <w:rsid w:val="003E75C2"/>
    <w:rsid w:val="003E775E"/>
    <w:rsid w:val="003E7C84"/>
    <w:rsid w:val="003F036D"/>
    <w:rsid w:val="003F0555"/>
    <w:rsid w:val="003F06E8"/>
    <w:rsid w:val="003F0A8F"/>
    <w:rsid w:val="003F0B10"/>
    <w:rsid w:val="003F13B2"/>
    <w:rsid w:val="003F18CD"/>
    <w:rsid w:val="003F1ECA"/>
    <w:rsid w:val="003F22DC"/>
    <w:rsid w:val="003F30FC"/>
    <w:rsid w:val="003F3124"/>
    <w:rsid w:val="003F318B"/>
    <w:rsid w:val="003F321D"/>
    <w:rsid w:val="003F3BF9"/>
    <w:rsid w:val="003F3CEE"/>
    <w:rsid w:val="003F40DA"/>
    <w:rsid w:val="003F4522"/>
    <w:rsid w:val="003F4693"/>
    <w:rsid w:val="003F490B"/>
    <w:rsid w:val="003F548D"/>
    <w:rsid w:val="003F54AC"/>
    <w:rsid w:val="003F5736"/>
    <w:rsid w:val="003F601C"/>
    <w:rsid w:val="003F626E"/>
    <w:rsid w:val="003F672D"/>
    <w:rsid w:val="003F6A6C"/>
    <w:rsid w:val="003F76F4"/>
    <w:rsid w:val="004016F0"/>
    <w:rsid w:val="00401899"/>
    <w:rsid w:val="0040246A"/>
    <w:rsid w:val="004025BA"/>
    <w:rsid w:val="00402DEA"/>
    <w:rsid w:val="0040309B"/>
    <w:rsid w:val="004036F6"/>
    <w:rsid w:val="00403E06"/>
    <w:rsid w:val="00403E86"/>
    <w:rsid w:val="00403F3B"/>
    <w:rsid w:val="004040B0"/>
    <w:rsid w:val="004044A4"/>
    <w:rsid w:val="00404A2A"/>
    <w:rsid w:val="00404BD0"/>
    <w:rsid w:val="00405978"/>
    <w:rsid w:val="00405A32"/>
    <w:rsid w:val="00405EED"/>
    <w:rsid w:val="004063F2"/>
    <w:rsid w:val="00406757"/>
    <w:rsid w:val="004068CA"/>
    <w:rsid w:val="00406FD8"/>
    <w:rsid w:val="00407296"/>
    <w:rsid w:val="004077C4"/>
    <w:rsid w:val="00407A10"/>
    <w:rsid w:val="00407CF7"/>
    <w:rsid w:val="00410160"/>
    <w:rsid w:val="00410C6B"/>
    <w:rsid w:val="00410D56"/>
    <w:rsid w:val="00411D74"/>
    <w:rsid w:val="00411D87"/>
    <w:rsid w:val="00412726"/>
    <w:rsid w:val="004127EC"/>
    <w:rsid w:val="00412A84"/>
    <w:rsid w:val="004132E7"/>
    <w:rsid w:val="004138A6"/>
    <w:rsid w:val="00413EB8"/>
    <w:rsid w:val="00414167"/>
    <w:rsid w:val="004145D0"/>
    <w:rsid w:val="00414842"/>
    <w:rsid w:val="00414B07"/>
    <w:rsid w:val="00414B4F"/>
    <w:rsid w:val="00415079"/>
    <w:rsid w:val="00415CF0"/>
    <w:rsid w:val="00415FC3"/>
    <w:rsid w:val="0041610A"/>
    <w:rsid w:val="00416460"/>
    <w:rsid w:val="004164D6"/>
    <w:rsid w:val="0041655A"/>
    <w:rsid w:val="0041676B"/>
    <w:rsid w:val="004169EC"/>
    <w:rsid w:val="0041707C"/>
    <w:rsid w:val="004173D0"/>
    <w:rsid w:val="004178CD"/>
    <w:rsid w:val="0041791C"/>
    <w:rsid w:val="00417B5B"/>
    <w:rsid w:val="004206D2"/>
    <w:rsid w:val="00420F96"/>
    <w:rsid w:val="0042148A"/>
    <w:rsid w:val="00421D77"/>
    <w:rsid w:val="00421DB4"/>
    <w:rsid w:val="004221C7"/>
    <w:rsid w:val="004229DA"/>
    <w:rsid w:val="00422ECD"/>
    <w:rsid w:val="00422F8C"/>
    <w:rsid w:val="004235B0"/>
    <w:rsid w:val="0042368D"/>
    <w:rsid w:val="00424082"/>
    <w:rsid w:val="0042442A"/>
    <w:rsid w:val="00424EF7"/>
    <w:rsid w:val="004257D7"/>
    <w:rsid w:val="00425CD2"/>
    <w:rsid w:val="0042644A"/>
    <w:rsid w:val="00426AC3"/>
    <w:rsid w:val="0042793D"/>
    <w:rsid w:val="00427FEF"/>
    <w:rsid w:val="004306B9"/>
    <w:rsid w:val="004306BE"/>
    <w:rsid w:val="00430AE4"/>
    <w:rsid w:val="00430F03"/>
    <w:rsid w:val="00431254"/>
    <w:rsid w:val="0043146E"/>
    <w:rsid w:val="0043198F"/>
    <w:rsid w:val="00432304"/>
    <w:rsid w:val="004327C6"/>
    <w:rsid w:val="004328C2"/>
    <w:rsid w:val="004328E4"/>
    <w:rsid w:val="00433EE7"/>
    <w:rsid w:val="00434257"/>
    <w:rsid w:val="00434B5D"/>
    <w:rsid w:val="00434F2E"/>
    <w:rsid w:val="0043548F"/>
    <w:rsid w:val="00435D45"/>
    <w:rsid w:val="00436121"/>
    <w:rsid w:val="00436526"/>
    <w:rsid w:val="00436D66"/>
    <w:rsid w:val="0044060D"/>
    <w:rsid w:val="00440F9B"/>
    <w:rsid w:val="0044155C"/>
    <w:rsid w:val="00441561"/>
    <w:rsid w:val="00441746"/>
    <w:rsid w:val="004418D0"/>
    <w:rsid w:val="00442403"/>
    <w:rsid w:val="00442478"/>
    <w:rsid w:val="00442FDB"/>
    <w:rsid w:val="00443644"/>
    <w:rsid w:val="0044377D"/>
    <w:rsid w:val="00444424"/>
    <w:rsid w:val="004445E7"/>
    <w:rsid w:val="00445661"/>
    <w:rsid w:val="004456DC"/>
    <w:rsid w:val="00445B9F"/>
    <w:rsid w:val="00445CC0"/>
    <w:rsid w:val="004473BF"/>
    <w:rsid w:val="0044761F"/>
    <w:rsid w:val="004503DA"/>
    <w:rsid w:val="00450647"/>
    <w:rsid w:val="004506D5"/>
    <w:rsid w:val="004508B6"/>
    <w:rsid w:val="00450CAD"/>
    <w:rsid w:val="00450EC1"/>
    <w:rsid w:val="004539AA"/>
    <w:rsid w:val="00453E4C"/>
    <w:rsid w:val="0045429D"/>
    <w:rsid w:val="00454946"/>
    <w:rsid w:val="0045514B"/>
    <w:rsid w:val="00455529"/>
    <w:rsid w:val="00455C50"/>
    <w:rsid w:val="00455D65"/>
    <w:rsid w:val="004562EE"/>
    <w:rsid w:val="00456D94"/>
    <w:rsid w:val="00457A73"/>
    <w:rsid w:val="0046005C"/>
    <w:rsid w:val="004602D7"/>
    <w:rsid w:val="00460337"/>
    <w:rsid w:val="00460378"/>
    <w:rsid w:val="00460483"/>
    <w:rsid w:val="00460926"/>
    <w:rsid w:val="00460E83"/>
    <w:rsid w:val="0046138F"/>
    <w:rsid w:val="00462B66"/>
    <w:rsid w:val="00462D28"/>
    <w:rsid w:val="00463533"/>
    <w:rsid w:val="0046377D"/>
    <w:rsid w:val="00463D71"/>
    <w:rsid w:val="00464551"/>
    <w:rsid w:val="00464629"/>
    <w:rsid w:val="004653A4"/>
    <w:rsid w:val="00465766"/>
    <w:rsid w:val="00465EE5"/>
    <w:rsid w:val="00466405"/>
    <w:rsid w:val="00466A54"/>
    <w:rsid w:val="0046756F"/>
    <w:rsid w:val="00467728"/>
    <w:rsid w:val="004678A9"/>
    <w:rsid w:val="0046791B"/>
    <w:rsid w:val="00467D01"/>
    <w:rsid w:val="00471968"/>
    <w:rsid w:val="00471C24"/>
    <w:rsid w:val="00471EA7"/>
    <w:rsid w:val="00472AF4"/>
    <w:rsid w:val="00472BC4"/>
    <w:rsid w:val="00472C88"/>
    <w:rsid w:val="00472F18"/>
    <w:rsid w:val="004739EF"/>
    <w:rsid w:val="00473C8F"/>
    <w:rsid w:val="00474527"/>
    <w:rsid w:val="004745AF"/>
    <w:rsid w:val="004747D4"/>
    <w:rsid w:val="00474A8C"/>
    <w:rsid w:val="004751E9"/>
    <w:rsid w:val="00475892"/>
    <w:rsid w:val="00475E48"/>
    <w:rsid w:val="0047601B"/>
    <w:rsid w:val="0047616A"/>
    <w:rsid w:val="00476AA0"/>
    <w:rsid w:val="00477641"/>
    <w:rsid w:val="004779C2"/>
    <w:rsid w:val="00477CCC"/>
    <w:rsid w:val="00480327"/>
    <w:rsid w:val="00480471"/>
    <w:rsid w:val="00480ACD"/>
    <w:rsid w:val="00480D9E"/>
    <w:rsid w:val="00481880"/>
    <w:rsid w:val="00481C12"/>
    <w:rsid w:val="00481EA2"/>
    <w:rsid w:val="0048247A"/>
    <w:rsid w:val="004824EA"/>
    <w:rsid w:val="004847D0"/>
    <w:rsid w:val="004850EE"/>
    <w:rsid w:val="00485137"/>
    <w:rsid w:val="00485275"/>
    <w:rsid w:val="00485912"/>
    <w:rsid w:val="004859A9"/>
    <w:rsid w:val="00486549"/>
    <w:rsid w:val="00486552"/>
    <w:rsid w:val="0048666F"/>
    <w:rsid w:val="00486702"/>
    <w:rsid w:val="004868DE"/>
    <w:rsid w:val="00486C6A"/>
    <w:rsid w:val="00487616"/>
    <w:rsid w:val="00487653"/>
    <w:rsid w:val="0048789B"/>
    <w:rsid w:val="004900F6"/>
    <w:rsid w:val="00490135"/>
    <w:rsid w:val="00490F38"/>
    <w:rsid w:val="00491510"/>
    <w:rsid w:val="00492025"/>
    <w:rsid w:val="00492E5D"/>
    <w:rsid w:val="004937D2"/>
    <w:rsid w:val="00494389"/>
    <w:rsid w:val="00494640"/>
    <w:rsid w:val="00495033"/>
    <w:rsid w:val="00495213"/>
    <w:rsid w:val="004952A7"/>
    <w:rsid w:val="00495A68"/>
    <w:rsid w:val="00495F2B"/>
    <w:rsid w:val="00496010"/>
    <w:rsid w:val="0049605A"/>
    <w:rsid w:val="0049656D"/>
    <w:rsid w:val="00496B11"/>
    <w:rsid w:val="00496CE1"/>
    <w:rsid w:val="00497046"/>
    <w:rsid w:val="004973D7"/>
    <w:rsid w:val="00497425"/>
    <w:rsid w:val="00497CFC"/>
    <w:rsid w:val="00497D19"/>
    <w:rsid w:val="004A049A"/>
    <w:rsid w:val="004A1434"/>
    <w:rsid w:val="004A1494"/>
    <w:rsid w:val="004A1D06"/>
    <w:rsid w:val="004A1F79"/>
    <w:rsid w:val="004A2007"/>
    <w:rsid w:val="004A2034"/>
    <w:rsid w:val="004A298B"/>
    <w:rsid w:val="004A3B24"/>
    <w:rsid w:val="004A3CBA"/>
    <w:rsid w:val="004A4041"/>
    <w:rsid w:val="004A404C"/>
    <w:rsid w:val="004A46CC"/>
    <w:rsid w:val="004A4911"/>
    <w:rsid w:val="004A49B9"/>
    <w:rsid w:val="004A4C61"/>
    <w:rsid w:val="004A5140"/>
    <w:rsid w:val="004A531E"/>
    <w:rsid w:val="004A54D4"/>
    <w:rsid w:val="004A54D7"/>
    <w:rsid w:val="004A5679"/>
    <w:rsid w:val="004A5C0C"/>
    <w:rsid w:val="004A5E11"/>
    <w:rsid w:val="004A606F"/>
    <w:rsid w:val="004A616F"/>
    <w:rsid w:val="004A618F"/>
    <w:rsid w:val="004A6466"/>
    <w:rsid w:val="004A6C86"/>
    <w:rsid w:val="004A6CE4"/>
    <w:rsid w:val="004A7C03"/>
    <w:rsid w:val="004A7CB6"/>
    <w:rsid w:val="004B110F"/>
    <w:rsid w:val="004B11AB"/>
    <w:rsid w:val="004B12B7"/>
    <w:rsid w:val="004B14A6"/>
    <w:rsid w:val="004B173C"/>
    <w:rsid w:val="004B180C"/>
    <w:rsid w:val="004B1F1F"/>
    <w:rsid w:val="004B38EE"/>
    <w:rsid w:val="004B4384"/>
    <w:rsid w:val="004B4FFD"/>
    <w:rsid w:val="004B53E6"/>
    <w:rsid w:val="004B6310"/>
    <w:rsid w:val="004B64F6"/>
    <w:rsid w:val="004B67CC"/>
    <w:rsid w:val="004B6A26"/>
    <w:rsid w:val="004B6A9B"/>
    <w:rsid w:val="004B6D62"/>
    <w:rsid w:val="004B73FD"/>
    <w:rsid w:val="004B7995"/>
    <w:rsid w:val="004B7AF5"/>
    <w:rsid w:val="004C0023"/>
    <w:rsid w:val="004C06C8"/>
    <w:rsid w:val="004C0726"/>
    <w:rsid w:val="004C08E8"/>
    <w:rsid w:val="004C1000"/>
    <w:rsid w:val="004C1428"/>
    <w:rsid w:val="004C1E53"/>
    <w:rsid w:val="004C2130"/>
    <w:rsid w:val="004C23A3"/>
    <w:rsid w:val="004C2448"/>
    <w:rsid w:val="004C257C"/>
    <w:rsid w:val="004C26FA"/>
    <w:rsid w:val="004C31E4"/>
    <w:rsid w:val="004C3E6E"/>
    <w:rsid w:val="004C45AE"/>
    <w:rsid w:val="004C46E4"/>
    <w:rsid w:val="004C504B"/>
    <w:rsid w:val="004C539A"/>
    <w:rsid w:val="004C549F"/>
    <w:rsid w:val="004C65E2"/>
    <w:rsid w:val="004C66CE"/>
    <w:rsid w:val="004C6B89"/>
    <w:rsid w:val="004C75BD"/>
    <w:rsid w:val="004D0353"/>
    <w:rsid w:val="004D0994"/>
    <w:rsid w:val="004D0C97"/>
    <w:rsid w:val="004D0E2A"/>
    <w:rsid w:val="004D0F3D"/>
    <w:rsid w:val="004D123B"/>
    <w:rsid w:val="004D1328"/>
    <w:rsid w:val="004D1383"/>
    <w:rsid w:val="004D1E44"/>
    <w:rsid w:val="004D282A"/>
    <w:rsid w:val="004D2DF9"/>
    <w:rsid w:val="004D32BA"/>
    <w:rsid w:val="004D3866"/>
    <w:rsid w:val="004D412F"/>
    <w:rsid w:val="004D499E"/>
    <w:rsid w:val="004D54C1"/>
    <w:rsid w:val="004D5DEE"/>
    <w:rsid w:val="004D62B7"/>
    <w:rsid w:val="004D6400"/>
    <w:rsid w:val="004D6521"/>
    <w:rsid w:val="004D6553"/>
    <w:rsid w:val="004D6681"/>
    <w:rsid w:val="004D6FDB"/>
    <w:rsid w:val="004D79E2"/>
    <w:rsid w:val="004E001D"/>
    <w:rsid w:val="004E01E7"/>
    <w:rsid w:val="004E0A5E"/>
    <w:rsid w:val="004E0FC1"/>
    <w:rsid w:val="004E10FB"/>
    <w:rsid w:val="004E2ACA"/>
    <w:rsid w:val="004E2E28"/>
    <w:rsid w:val="004E2F98"/>
    <w:rsid w:val="004E30E9"/>
    <w:rsid w:val="004E33E6"/>
    <w:rsid w:val="004E3753"/>
    <w:rsid w:val="004E3FB2"/>
    <w:rsid w:val="004E4504"/>
    <w:rsid w:val="004E46A2"/>
    <w:rsid w:val="004E48E8"/>
    <w:rsid w:val="004E4BC0"/>
    <w:rsid w:val="004E5184"/>
    <w:rsid w:val="004E5198"/>
    <w:rsid w:val="004E56EC"/>
    <w:rsid w:val="004E646D"/>
    <w:rsid w:val="004E6612"/>
    <w:rsid w:val="004E6B28"/>
    <w:rsid w:val="004E6C80"/>
    <w:rsid w:val="004E73ED"/>
    <w:rsid w:val="004E7690"/>
    <w:rsid w:val="004F0270"/>
    <w:rsid w:val="004F0568"/>
    <w:rsid w:val="004F09D2"/>
    <w:rsid w:val="004F0AD6"/>
    <w:rsid w:val="004F14B2"/>
    <w:rsid w:val="004F18FF"/>
    <w:rsid w:val="004F28ED"/>
    <w:rsid w:val="004F3504"/>
    <w:rsid w:val="004F37D4"/>
    <w:rsid w:val="004F5296"/>
    <w:rsid w:val="004F6E61"/>
    <w:rsid w:val="004F71A2"/>
    <w:rsid w:val="004F7641"/>
    <w:rsid w:val="004F7D7A"/>
    <w:rsid w:val="004F7EB5"/>
    <w:rsid w:val="004F7F59"/>
    <w:rsid w:val="004F7F92"/>
    <w:rsid w:val="00501447"/>
    <w:rsid w:val="00502648"/>
    <w:rsid w:val="005028A6"/>
    <w:rsid w:val="00502A77"/>
    <w:rsid w:val="0050343D"/>
    <w:rsid w:val="005035DD"/>
    <w:rsid w:val="0050375E"/>
    <w:rsid w:val="00504ECA"/>
    <w:rsid w:val="00505140"/>
    <w:rsid w:val="0050522F"/>
    <w:rsid w:val="00505422"/>
    <w:rsid w:val="005057DE"/>
    <w:rsid w:val="00505FF4"/>
    <w:rsid w:val="005066FB"/>
    <w:rsid w:val="00506C97"/>
    <w:rsid w:val="00507711"/>
    <w:rsid w:val="00507DEF"/>
    <w:rsid w:val="00507FC9"/>
    <w:rsid w:val="0051012E"/>
    <w:rsid w:val="005106EC"/>
    <w:rsid w:val="0051084F"/>
    <w:rsid w:val="00510A70"/>
    <w:rsid w:val="00510EBA"/>
    <w:rsid w:val="0051119D"/>
    <w:rsid w:val="00511B48"/>
    <w:rsid w:val="005122B5"/>
    <w:rsid w:val="00512FE0"/>
    <w:rsid w:val="00513960"/>
    <w:rsid w:val="00513A1A"/>
    <w:rsid w:val="00513A25"/>
    <w:rsid w:val="005140D9"/>
    <w:rsid w:val="00514221"/>
    <w:rsid w:val="005153BC"/>
    <w:rsid w:val="00515B75"/>
    <w:rsid w:val="00515E23"/>
    <w:rsid w:val="0051642E"/>
    <w:rsid w:val="0051655E"/>
    <w:rsid w:val="00516943"/>
    <w:rsid w:val="00517E0F"/>
    <w:rsid w:val="00520A16"/>
    <w:rsid w:val="00521CFB"/>
    <w:rsid w:val="0052260B"/>
    <w:rsid w:val="005229BB"/>
    <w:rsid w:val="00523433"/>
    <w:rsid w:val="005234CC"/>
    <w:rsid w:val="00523595"/>
    <w:rsid w:val="005238C1"/>
    <w:rsid w:val="005238D3"/>
    <w:rsid w:val="005241CB"/>
    <w:rsid w:val="005244A0"/>
    <w:rsid w:val="0052450D"/>
    <w:rsid w:val="00524982"/>
    <w:rsid w:val="00525644"/>
    <w:rsid w:val="00525654"/>
    <w:rsid w:val="00525A9D"/>
    <w:rsid w:val="00525BD3"/>
    <w:rsid w:val="00525D08"/>
    <w:rsid w:val="005260D8"/>
    <w:rsid w:val="005263F5"/>
    <w:rsid w:val="00526ADB"/>
    <w:rsid w:val="00526B00"/>
    <w:rsid w:val="00526C31"/>
    <w:rsid w:val="00526EBE"/>
    <w:rsid w:val="0052720E"/>
    <w:rsid w:val="0052795D"/>
    <w:rsid w:val="00527CD4"/>
    <w:rsid w:val="00530526"/>
    <w:rsid w:val="005309BA"/>
    <w:rsid w:val="00530F71"/>
    <w:rsid w:val="0053139E"/>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D68"/>
    <w:rsid w:val="00541144"/>
    <w:rsid w:val="005414F9"/>
    <w:rsid w:val="00541821"/>
    <w:rsid w:val="00541C65"/>
    <w:rsid w:val="00541EA6"/>
    <w:rsid w:val="0054244F"/>
    <w:rsid w:val="00542AC3"/>
    <w:rsid w:val="005431F4"/>
    <w:rsid w:val="005431FA"/>
    <w:rsid w:val="005437A9"/>
    <w:rsid w:val="005439A0"/>
    <w:rsid w:val="00543EF9"/>
    <w:rsid w:val="00544DA0"/>
    <w:rsid w:val="0054520F"/>
    <w:rsid w:val="00545FA8"/>
    <w:rsid w:val="00546218"/>
    <w:rsid w:val="0054641F"/>
    <w:rsid w:val="00546843"/>
    <w:rsid w:val="00546E11"/>
    <w:rsid w:val="005502D1"/>
    <w:rsid w:val="005507D4"/>
    <w:rsid w:val="00550803"/>
    <w:rsid w:val="005508C0"/>
    <w:rsid w:val="00550E13"/>
    <w:rsid w:val="00550EF1"/>
    <w:rsid w:val="0055101C"/>
    <w:rsid w:val="0055114F"/>
    <w:rsid w:val="00551917"/>
    <w:rsid w:val="00552D97"/>
    <w:rsid w:val="00552EAD"/>
    <w:rsid w:val="00552FC4"/>
    <w:rsid w:val="005534C7"/>
    <w:rsid w:val="005539ED"/>
    <w:rsid w:val="0055404E"/>
    <w:rsid w:val="005544A4"/>
    <w:rsid w:val="00554970"/>
    <w:rsid w:val="005557D5"/>
    <w:rsid w:val="005557FA"/>
    <w:rsid w:val="00555E6F"/>
    <w:rsid w:val="00556189"/>
    <w:rsid w:val="0055628F"/>
    <w:rsid w:val="005563BC"/>
    <w:rsid w:val="00556C5C"/>
    <w:rsid w:val="00556EB0"/>
    <w:rsid w:val="00556EBF"/>
    <w:rsid w:val="00557D2C"/>
    <w:rsid w:val="00557F72"/>
    <w:rsid w:val="00560229"/>
    <w:rsid w:val="005602D1"/>
    <w:rsid w:val="00560345"/>
    <w:rsid w:val="005609A6"/>
    <w:rsid w:val="00560AB1"/>
    <w:rsid w:val="00560FD0"/>
    <w:rsid w:val="0056123B"/>
    <w:rsid w:val="00561314"/>
    <w:rsid w:val="00562B26"/>
    <w:rsid w:val="00562E90"/>
    <w:rsid w:val="005631BB"/>
    <w:rsid w:val="00563241"/>
    <w:rsid w:val="00563905"/>
    <w:rsid w:val="00564152"/>
    <w:rsid w:val="005641FB"/>
    <w:rsid w:val="00564C0A"/>
    <w:rsid w:val="0056520A"/>
    <w:rsid w:val="005652B0"/>
    <w:rsid w:val="005655F8"/>
    <w:rsid w:val="00565CAE"/>
    <w:rsid w:val="005668B8"/>
    <w:rsid w:val="00566C38"/>
    <w:rsid w:val="00567ACF"/>
    <w:rsid w:val="00567B0A"/>
    <w:rsid w:val="00567BFD"/>
    <w:rsid w:val="00567E07"/>
    <w:rsid w:val="00570775"/>
    <w:rsid w:val="00570A3C"/>
    <w:rsid w:val="00570AE1"/>
    <w:rsid w:val="00570C84"/>
    <w:rsid w:val="00570FA4"/>
    <w:rsid w:val="005710B4"/>
    <w:rsid w:val="00571126"/>
    <w:rsid w:val="00571C9A"/>
    <w:rsid w:val="005722A1"/>
    <w:rsid w:val="005722E2"/>
    <w:rsid w:val="0057239C"/>
    <w:rsid w:val="005724A6"/>
    <w:rsid w:val="0057284A"/>
    <w:rsid w:val="00572B5D"/>
    <w:rsid w:val="00573D9A"/>
    <w:rsid w:val="00573EA6"/>
    <w:rsid w:val="005743DA"/>
    <w:rsid w:val="00574752"/>
    <w:rsid w:val="00574AC5"/>
    <w:rsid w:val="00574D00"/>
    <w:rsid w:val="005752B8"/>
    <w:rsid w:val="005752E0"/>
    <w:rsid w:val="00575791"/>
    <w:rsid w:val="005757A2"/>
    <w:rsid w:val="005760AB"/>
    <w:rsid w:val="00576253"/>
    <w:rsid w:val="005764B4"/>
    <w:rsid w:val="00576AFA"/>
    <w:rsid w:val="00577329"/>
    <w:rsid w:val="00577450"/>
    <w:rsid w:val="0057766C"/>
    <w:rsid w:val="005776D0"/>
    <w:rsid w:val="005779A5"/>
    <w:rsid w:val="00577A62"/>
    <w:rsid w:val="00577C36"/>
    <w:rsid w:val="00580EE1"/>
    <w:rsid w:val="0058112B"/>
    <w:rsid w:val="00581427"/>
    <w:rsid w:val="0058162C"/>
    <w:rsid w:val="00581694"/>
    <w:rsid w:val="0058182D"/>
    <w:rsid w:val="00581844"/>
    <w:rsid w:val="00582010"/>
    <w:rsid w:val="0058241D"/>
    <w:rsid w:val="00582696"/>
    <w:rsid w:val="00582B72"/>
    <w:rsid w:val="00582BC4"/>
    <w:rsid w:val="00582BDE"/>
    <w:rsid w:val="0058469A"/>
    <w:rsid w:val="00584EAE"/>
    <w:rsid w:val="00585552"/>
    <w:rsid w:val="0058614F"/>
    <w:rsid w:val="0058636F"/>
    <w:rsid w:val="005867F1"/>
    <w:rsid w:val="00586BA1"/>
    <w:rsid w:val="00586BEF"/>
    <w:rsid w:val="00586C81"/>
    <w:rsid w:val="00587015"/>
    <w:rsid w:val="005875D9"/>
    <w:rsid w:val="005879C9"/>
    <w:rsid w:val="00587F64"/>
    <w:rsid w:val="00590020"/>
    <w:rsid w:val="00590391"/>
    <w:rsid w:val="005907EF"/>
    <w:rsid w:val="0059089A"/>
    <w:rsid w:val="005908C6"/>
    <w:rsid w:val="00592859"/>
    <w:rsid w:val="00592FE0"/>
    <w:rsid w:val="005935F3"/>
    <w:rsid w:val="005936FF"/>
    <w:rsid w:val="005940A7"/>
    <w:rsid w:val="0059478B"/>
    <w:rsid w:val="00594863"/>
    <w:rsid w:val="005949E2"/>
    <w:rsid w:val="00594C0C"/>
    <w:rsid w:val="005951B6"/>
    <w:rsid w:val="00596582"/>
    <w:rsid w:val="00596796"/>
    <w:rsid w:val="00597199"/>
    <w:rsid w:val="00597885"/>
    <w:rsid w:val="005979B7"/>
    <w:rsid w:val="005979E1"/>
    <w:rsid w:val="005A0664"/>
    <w:rsid w:val="005A0CB8"/>
    <w:rsid w:val="005A1152"/>
    <w:rsid w:val="005A1257"/>
    <w:rsid w:val="005A12D1"/>
    <w:rsid w:val="005A1806"/>
    <w:rsid w:val="005A1D2F"/>
    <w:rsid w:val="005A1D95"/>
    <w:rsid w:val="005A236A"/>
    <w:rsid w:val="005A2676"/>
    <w:rsid w:val="005A28B2"/>
    <w:rsid w:val="005A2A18"/>
    <w:rsid w:val="005A43F3"/>
    <w:rsid w:val="005A4DDB"/>
    <w:rsid w:val="005A5274"/>
    <w:rsid w:val="005A555C"/>
    <w:rsid w:val="005A601A"/>
    <w:rsid w:val="005A62FE"/>
    <w:rsid w:val="005A6BCC"/>
    <w:rsid w:val="005A6D66"/>
    <w:rsid w:val="005A72AB"/>
    <w:rsid w:val="005A750C"/>
    <w:rsid w:val="005A7D62"/>
    <w:rsid w:val="005A7EC1"/>
    <w:rsid w:val="005B01BB"/>
    <w:rsid w:val="005B08A1"/>
    <w:rsid w:val="005B1215"/>
    <w:rsid w:val="005B13D4"/>
    <w:rsid w:val="005B15B7"/>
    <w:rsid w:val="005B18CF"/>
    <w:rsid w:val="005B19C6"/>
    <w:rsid w:val="005B1A8B"/>
    <w:rsid w:val="005B203E"/>
    <w:rsid w:val="005B2493"/>
    <w:rsid w:val="005B2575"/>
    <w:rsid w:val="005B3E66"/>
    <w:rsid w:val="005B4CAD"/>
    <w:rsid w:val="005B4CBA"/>
    <w:rsid w:val="005B4E16"/>
    <w:rsid w:val="005B5500"/>
    <w:rsid w:val="005B57ED"/>
    <w:rsid w:val="005B5A86"/>
    <w:rsid w:val="005B5C10"/>
    <w:rsid w:val="005B63EF"/>
    <w:rsid w:val="005B658C"/>
    <w:rsid w:val="005B78C9"/>
    <w:rsid w:val="005B7D91"/>
    <w:rsid w:val="005B7DE0"/>
    <w:rsid w:val="005C00EC"/>
    <w:rsid w:val="005C0191"/>
    <w:rsid w:val="005C03B5"/>
    <w:rsid w:val="005C056B"/>
    <w:rsid w:val="005C0626"/>
    <w:rsid w:val="005C0840"/>
    <w:rsid w:val="005C09A6"/>
    <w:rsid w:val="005C0C63"/>
    <w:rsid w:val="005C0EAF"/>
    <w:rsid w:val="005C0EE4"/>
    <w:rsid w:val="005C10F8"/>
    <w:rsid w:val="005C1B77"/>
    <w:rsid w:val="005C1F1A"/>
    <w:rsid w:val="005C38CB"/>
    <w:rsid w:val="005C3923"/>
    <w:rsid w:val="005C3D6C"/>
    <w:rsid w:val="005C3DC3"/>
    <w:rsid w:val="005C4127"/>
    <w:rsid w:val="005C433D"/>
    <w:rsid w:val="005C47C8"/>
    <w:rsid w:val="005C50A4"/>
    <w:rsid w:val="005C5C0B"/>
    <w:rsid w:val="005C5DDC"/>
    <w:rsid w:val="005C64E2"/>
    <w:rsid w:val="005C67A9"/>
    <w:rsid w:val="005C6D3B"/>
    <w:rsid w:val="005C6EC6"/>
    <w:rsid w:val="005C766A"/>
    <w:rsid w:val="005C7EAB"/>
    <w:rsid w:val="005D0624"/>
    <w:rsid w:val="005D0A4F"/>
    <w:rsid w:val="005D314F"/>
    <w:rsid w:val="005D4B2D"/>
    <w:rsid w:val="005D4EE3"/>
    <w:rsid w:val="005D51D9"/>
    <w:rsid w:val="005D5451"/>
    <w:rsid w:val="005D55BD"/>
    <w:rsid w:val="005D6000"/>
    <w:rsid w:val="005D604F"/>
    <w:rsid w:val="005D670E"/>
    <w:rsid w:val="005D70A1"/>
    <w:rsid w:val="005D7B9B"/>
    <w:rsid w:val="005E02F1"/>
    <w:rsid w:val="005E051A"/>
    <w:rsid w:val="005E0D17"/>
    <w:rsid w:val="005E1B57"/>
    <w:rsid w:val="005E215D"/>
    <w:rsid w:val="005E3330"/>
    <w:rsid w:val="005E37DE"/>
    <w:rsid w:val="005E421D"/>
    <w:rsid w:val="005E44E8"/>
    <w:rsid w:val="005E4740"/>
    <w:rsid w:val="005E5BF8"/>
    <w:rsid w:val="005E5E18"/>
    <w:rsid w:val="005E6061"/>
    <w:rsid w:val="005E6319"/>
    <w:rsid w:val="005E643E"/>
    <w:rsid w:val="005E6851"/>
    <w:rsid w:val="005E6C97"/>
    <w:rsid w:val="005E6F58"/>
    <w:rsid w:val="005E7D55"/>
    <w:rsid w:val="005F0693"/>
    <w:rsid w:val="005F10F8"/>
    <w:rsid w:val="005F1143"/>
    <w:rsid w:val="005F12FA"/>
    <w:rsid w:val="005F16AB"/>
    <w:rsid w:val="005F1AB2"/>
    <w:rsid w:val="005F1E04"/>
    <w:rsid w:val="005F243B"/>
    <w:rsid w:val="005F2C73"/>
    <w:rsid w:val="005F3291"/>
    <w:rsid w:val="005F3BBA"/>
    <w:rsid w:val="005F3C3C"/>
    <w:rsid w:val="005F429B"/>
    <w:rsid w:val="005F4D43"/>
    <w:rsid w:val="005F4F3D"/>
    <w:rsid w:val="005F5C6C"/>
    <w:rsid w:val="005F5EA3"/>
    <w:rsid w:val="005F775A"/>
    <w:rsid w:val="005F7D1A"/>
    <w:rsid w:val="005F7F64"/>
    <w:rsid w:val="005F7F8E"/>
    <w:rsid w:val="00600867"/>
    <w:rsid w:val="006008A0"/>
    <w:rsid w:val="006008AF"/>
    <w:rsid w:val="00600C9F"/>
    <w:rsid w:val="00601351"/>
    <w:rsid w:val="006017E0"/>
    <w:rsid w:val="00602261"/>
    <w:rsid w:val="0060226D"/>
    <w:rsid w:val="006022F1"/>
    <w:rsid w:val="00602CB7"/>
    <w:rsid w:val="00602F9D"/>
    <w:rsid w:val="006038C1"/>
    <w:rsid w:val="0060536C"/>
    <w:rsid w:val="00605F7E"/>
    <w:rsid w:val="006062A4"/>
    <w:rsid w:val="006062DF"/>
    <w:rsid w:val="00606405"/>
    <w:rsid w:val="00606A3A"/>
    <w:rsid w:val="00606BC7"/>
    <w:rsid w:val="00606FAF"/>
    <w:rsid w:val="00607315"/>
    <w:rsid w:val="006073E6"/>
    <w:rsid w:val="006075AD"/>
    <w:rsid w:val="006077B1"/>
    <w:rsid w:val="0060788D"/>
    <w:rsid w:val="00607F3A"/>
    <w:rsid w:val="00610E17"/>
    <w:rsid w:val="00610EEA"/>
    <w:rsid w:val="006112F2"/>
    <w:rsid w:val="006114E9"/>
    <w:rsid w:val="006115B5"/>
    <w:rsid w:val="006115F9"/>
    <w:rsid w:val="00611CAA"/>
    <w:rsid w:val="00611E51"/>
    <w:rsid w:val="0061250D"/>
    <w:rsid w:val="00612704"/>
    <w:rsid w:val="0061357E"/>
    <w:rsid w:val="006140FA"/>
    <w:rsid w:val="00614307"/>
    <w:rsid w:val="00614746"/>
    <w:rsid w:val="006147A3"/>
    <w:rsid w:val="006147C5"/>
    <w:rsid w:val="00614BFC"/>
    <w:rsid w:val="006159D2"/>
    <w:rsid w:val="00615AC7"/>
    <w:rsid w:val="00615B2D"/>
    <w:rsid w:val="00615C3A"/>
    <w:rsid w:val="00616CE3"/>
    <w:rsid w:val="00616F42"/>
    <w:rsid w:val="00617706"/>
    <w:rsid w:val="00621251"/>
    <w:rsid w:val="006218BD"/>
    <w:rsid w:val="00621957"/>
    <w:rsid w:val="00621B55"/>
    <w:rsid w:val="00621D47"/>
    <w:rsid w:val="00622224"/>
    <w:rsid w:val="006222D1"/>
    <w:rsid w:val="006228C0"/>
    <w:rsid w:val="00622962"/>
    <w:rsid w:val="00623209"/>
    <w:rsid w:val="006236CF"/>
    <w:rsid w:val="00623704"/>
    <w:rsid w:val="00623D70"/>
    <w:rsid w:val="0062459E"/>
    <w:rsid w:val="00624A78"/>
    <w:rsid w:val="00624B0B"/>
    <w:rsid w:val="00624DC2"/>
    <w:rsid w:val="00624E18"/>
    <w:rsid w:val="006255F4"/>
    <w:rsid w:val="00625919"/>
    <w:rsid w:val="00625C2A"/>
    <w:rsid w:val="00626463"/>
    <w:rsid w:val="006266E4"/>
    <w:rsid w:val="0062736D"/>
    <w:rsid w:val="006273A6"/>
    <w:rsid w:val="00627B35"/>
    <w:rsid w:val="00627C7E"/>
    <w:rsid w:val="00630662"/>
    <w:rsid w:val="00631B15"/>
    <w:rsid w:val="00631C47"/>
    <w:rsid w:val="00631EA1"/>
    <w:rsid w:val="0063226E"/>
    <w:rsid w:val="006325AF"/>
    <w:rsid w:val="006327CF"/>
    <w:rsid w:val="006327E6"/>
    <w:rsid w:val="006328F5"/>
    <w:rsid w:val="006329AE"/>
    <w:rsid w:val="006329C7"/>
    <w:rsid w:val="00633B83"/>
    <w:rsid w:val="00633DAC"/>
    <w:rsid w:val="00634987"/>
    <w:rsid w:val="00634E49"/>
    <w:rsid w:val="006357A9"/>
    <w:rsid w:val="00635B64"/>
    <w:rsid w:val="00635D33"/>
    <w:rsid w:val="006368D7"/>
    <w:rsid w:val="0063694E"/>
    <w:rsid w:val="00636BED"/>
    <w:rsid w:val="00636C0F"/>
    <w:rsid w:val="006375FE"/>
    <w:rsid w:val="00637A59"/>
    <w:rsid w:val="00637DE4"/>
    <w:rsid w:val="006401E5"/>
    <w:rsid w:val="00640205"/>
    <w:rsid w:val="00640289"/>
    <w:rsid w:val="00640326"/>
    <w:rsid w:val="00640413"/>
    <w:rsid w:val="006405AA"/>
    <w:rsid w:val="00640A58"/>
    <w:rsid w:val="0064173D"/>
    <w:rsid w:val="0064241F"/>
    <w:rsid w:val="006424D6"/>
    <w:rsid w:val="00642A8B"/>
    <w:rsid w:val="00642FB0"/>
    <w:rsid w:val="006433ED"/>
    <w:rsid w:val="00643753"/>
    <w:rsid w:val="006438A6"/>
    <w:rsid w:val="00644A67"/>
    <w:rsid w:val="00644FA4"/>
    <w:rsid w:val="006451E8"/>
    <w:rsid w:val="006457E8"/>
    <w:rsid w:val="00645BD2"/>
    <w:rsid w:val="00646FF6"/>
    <w:rsid w:val="0064768F"/>
    <w:rsid w:val="00647715"/>
    <w:rsid w:val="0064775B"/>
    <w:rsid w:val="0065135E"/>
    <w:rsid w:val="0065174C"/>
    <w:rsid w:val="00652463"/>
    <w:rsid w:val="00652B82"/>
    <w:rsid w:val="00652CEC"/>
    <w:rsid w:val="00652E37"/>
    <w:rsid w:val="00653204"/>
    <w:rsid w:val="0065389F"/>
    <w:rsid w:val="00653C36"/>
    <w:rsid w:val="00653DCB"/>
    <w:rsid w:val="006545A0"/>
    <w:rsid w:val="006552A6"/>
    <w:rsid w:val="0065534E"/>
    <w:rsid w:val="00655BF0"/>
    <w:rsid w:val="006560A9"/>
    <w:rsid w:val="00656971"/>
    <w:rsid w:val="00656D55"/>
    <w:rsid w:val="006572A3"/>
    <w:rsid w:val="0065738A"/>
    <w:rsid w:val="006577A2"/>
    <w:rsid w:val="006600BF"/>
    <w:rsid w:val="00660B38"/>
    <w:rsid w:val="00660F15"/>
    <w:rsid w:val="006620EF"/>
    <w:rsid w:val="006621C0"/>
    <w:rsid w:val="006623B0"/>
    <w:rsid w:val="00662488"/>
    <w:rsid w:val="00662B41"/>
    <w:rsid w:val="00662CF6"/>
    <w:rsid w:val="006639B8"/>
    <w:rsid w:val="00664561"/>
    <w:rsid w:val="00664641"/>
    <w:rsid w:val="0066562F"/>
    <w:rsid w:val="00665FF9"/>
    <w:rsid w:val="00666AC8"/>
    <w:rsid w:val="00667313"/>
    <w:rsid w:val="006678DA"/>
    <w:rsid w:val="00667A53"/>
    <w:rsid w:val="00667C12"/>
    <w:rsid w:val="00670284"/>
    <w:rsid w:val="006705A5"/>
    <w:rsid w:val="0067095A"/>
    <w:rsid w:val="0067100F"/>
    <w:rsid w:val="006710DE"/>
    <w:rsid w:val="006716B6"/>
    <w:rsid w:val="006719C8"/>
    <w:rsid w:val="00671D4D"/>
    <w:rsid w:val="0067210F"/>
    <w:rsid w:val="00672FF6"/>
    <w:rsid w:val="00673478"/>
    <w:rsid w:val="006739C3"/>
    <w:rsid w:val="00673AFE"/>
    <w:rsid w:val="0067438F"/>
    <w:rsid w:val="00674670"/>
    <w:rsid w:val="00674BCE"/>
    <w:rsid w:val="00674FB6"/>
    <w:rsid w:val="00675571"/>
    <w:rsid w:val="0067648B"/>
    <w:rsid w:val="00676BCF"/>
    <w:rsid w:val="00676BDC"/>
    <w:rsid w:val="00676C50"/>
    <w:rsid w:val="00676D26"/>
    <w:rsid w:val="00676E31"/>
    <w:rsid w:val="00676F77"/>
    <w:rsid w:val="006770B3"/>
    <w:rsid w:val="0067737B"/>
    <w:rsid w:val="00677767"/>
    <w:rsid w:val="00680A98"/>
    <w:rsid w:val="00680C8B"/>
    <w:rsid w:val="00680D0B"/>
    <w:rsid w:val="00680E39"/>
    <w:rsid w:val="00681189"/>
    <w:rsid w:val="0068166A"/>
    <w:rsid w:val="00681BA3"/>
    <w:rsid w:val="00682B40"/>
    <w:rsid w:val="00682DBF"/>
    <w:rsid w:val="00683D6C"/>
    <w:rsid w:val="00683F31"/>
    <w:rsid w:val="006844AE"/>
    <w:rsid w:val="0068463D"/>
    <w:rsid w:val="00684752"/>
    <w:rsid w:val="006849CA"/>
    <w:rsid w:val="00684FFD"/>
    <w:rsid w:val="006853DD"/>
    <w:rsid w:val="006859B7"/>
    <w:rsid w:val="00685B52"/>
    <w:rsid w:val="00686662"/>
    <w:rsid w:val="00686855"/>
    <w:rsid w:val="00686CDA"/>
    <w:rsid w:val="00687044"/>
    <w:rsid w:val="00687B34"/>
    <w:rsid w:val="00690169"/>
    <w:rsid w:val="006902C5"/>
    <w:rsid w:val="006905E9"/>
    <w:rsid w:val="0069163C"/>
    <w:rsid w:val="00691BCB"/>
    <w:rsid w:val="006923CE"/>
    <w:rsid w:val="00692491"/>
    <w:rsid w:val="0069277A"/>
    <w:rsid w:val="006928BC"/>
    <w:rsid w:val="00692BBE"/>
    <w:rsid w:val="00692C3D"/>
    <w:rsid w:val="00692C86"/>
    <w:rsid w:val="00692DD1"/>
    <w:rsid w:val="00692EEF"/>
    <w:rsid w:val="00693310"/>
    <w:rsid w:val="006939A5"/>
    <w:rsid w:val="0069413B"/>
    <w:rsid w:val="0069425A"/>
    <w:rsid w:val="00694363"/>
    <w:rsid w:val="00694375"/>
    <w:rsid w:val="00694449"/>
    <w:rsid w:val="006945CA"/>
    <w:rsid w:val="006945CD"/>
    <w:rsid w:val="00694A32"/>
    <w:rsid w:val="0069512A"/>
    <w:rsid w:val="00695D78"/>
    <w:rsid w:val="00695F9E"/>
    <w:rsid w:val="00696B30"/>
    <w:rsid w:val="00696D46"/>
    <w:rsid w:val="00696EC9"/>
    <w:rsid w:val="006972A2"/>
    <w:rsid w:val="00697310"/>
    <w:rsid w:val="006977B2"/>
    <w:rsid w:val="00697E52"/>
    <w:rsid w:val="006A044E"/>
    <w:rsid w:val="006A050F"/>
    <w:rsid w:val="006A06A4"/>
    <w:rsid w:val="006A09D3"/>
    <w:rsid w:val="006A0B17"/>
    <w:rsid w:val="006A0CA0"/>
    <w:rsid w:val="006A0F6E"/>
    <w:rsid w:val="006A185F"/>
    <w:rsid w:val="006A2332"/>
    <w:rsid w:val="006A2C84"/>
    <w:rsid w:val="006A3280"/>
    <w:rsid w:val="006A3931"/>
    <w:rsid w:val="006A3BBA"/>
    <w:rsid w:val="006A3FA6"/>
    <w:rsid w:val="006A494E"/>
    <w:rsid w:val="006A4AF5"/>
    <w:rsid w:val="006A5612"/>
    <w:rsid w:val="006A58DC"/>
    <w:rsid w:val="006A65BF"/>
    <w:rsid w:val="006A75CB"/>
    <w:rsid w:val="006A7611"/>
    <w:rsid w:val="006A7705"/>
    <w:rsid w:val="006A7B9C"/>
    <w:rsid w:val="006B033F"/>
    <w:rsid w:val="006B0728"/>
    <w:rsid w:val="006B081B"/>
    <w:rsid w:val="006B099D"/>
    <w:rsid w:val="006B1076"/>
    <w:rsid w:val="006B19E4"/>
    <w:rsid w:val="006B1F58"/>
    <w:rsid w:val="006B227E"/>
    <w:rsid w:val="006B280D"/>
    <w:rsid w:val="006B2B96"/>
    <w:rsid w:val="006B317A"/>
    <w:rsid w:val="006B33FB"/>
    <w:rsid w:val="006B360C"/>
    <w:rsid w:val="006B39DB"/>
    <w:rsid w:val="006B3CC6"/>
    <w:rsid w:val="006B3F51"/>
    <w:rsid w:val="006B41B2"/>
    <w:rsid w:val="006B41BD"/>
    <w:rsid w:val="006B480D"/>
    <w:rsid w:val="006B5CAE"/>
    <w:rsid w:val="006B5F3E"/>
    <w:rsid w:val="006B672E"/>
    <w:rsid w:val="006B7BC3"/>
    <w:rsid w:val="006B7BE8"/>
    <w:rsid w:val="006B7CFE"/>
    <w:rsid w:val="006C050E"/>
    <w:rsid w:val="006C069C"/>
    <w:rsid w:val="006C07EF"/>
    <w:rsid w:val="006C0CE6"/>
    <w:rsid w:val="006C0FBC"/>
    <w:rsid w:val="006C12E3"/>
    <w:rsid w:val="006C167D"/>
    <w:rsid w:val="006C1BEC"/>
    <w:rsid w:val="006C1E79"/>
    <w:rsid w:val="006C1E8E"/>
    <w:rsid w:val="006C206A"/>
    <w:rsid w:val="006C2645"/>
    <w:rsid w:val="006C279E"/>
    <w:rsid w:val="006C296C"/>
    <w:rsid w:val="006C2CD9"/>
    <w:rsid w:val="006C2F09"/>
    <w:rsid w:val="006C2F11"/>
    <w:rsid w:val="006C2F72"/>
    <w:rsid w:val="006C31B7"/>
    <w:rsid w:val="006C36F7"/>
    <w:rsid w:val="006C3826"/>
    <w:rsid w:val="006C3D49"/>
    <w:rsid w:val="006C44C7"/>
    <w:rsid w:val="006C4985"/>
    <w:rsid w:val="006C5301"/>
    <w:rsid w:val="006C693A"/>
    <w:rsid w:val="006C7043"/>
    <w:rsid w:val="006C75BB"/>
    <w:rsid w:val="006C7A4C"/>
    <w:rsid w:val="006C7FDB"/>
    <w:rsid w:val="006D026A"/>
    <w:rsid w:val="006D02FC"/>
    <w:rsid w:val="006D0381"/>
    <w:rsid w:val="006D05D4"/>
    <w:rsid w:val="006D062B"/>
    <w:rsid w:val="006D1787"/>
    <w:rsid w:val="006D17A6"/>
    <w:rsid w:val="006D1938"/>
    <w:rsid w:val="006D1D9C"/>
    <w:rsid w:val="006D2330"/>
    <w:rsid w:val="006D2BCA"/>
    <w:rsid w:val="006D2E1C"/>
    <w:rsid w:val="006D2F8B"/>
    <w:rsid w:val="006D3B5E"/>
    <w:rsid w:val="006D482A"/>
    <w:rsid w:val="006D4D04"/>
    <w:rsid w:val="006D4FE2"/>
    <w:rsid w:val="006D565B"/>
    <w:rsid w:val="006D6107"/>
    <w:rsid w:val="006D6176"/>
    <w:rsid w:val="006D619A"/>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C01"/>
    <w:rsid w:val="006E2CE0"/>
    <w:rsid w:val="006E3806"/>
    <w:rsid w:val="006E3E6C"/>
    <w:rsid w:val="006E419D"/>
    <w:rsid w:val="006E466C"/>
    <w:rsid w:val="006E479D"/>
    <w:rsid w:val="006E4B36"/>
    <w:rsid w:val="006E4DBE"/>
    <w:rsid w:val="006E4FF0"/>
    <w:rsid w:val="006E531D"/>
    <w:rsid w:val="006E64A2"/>
    <w:rsid w:val="006E6C06"/>
    <w:rsid w:val="006E7454"/>
    <w:rsid w:val="006E753F"/>
    <w:rsid w:val="006E76EE"/>
    <w:rsid w:val="006E7A2C"/>
    <w:rsid w:val="006E7AFE"/>
    <w:rsid w:val="006E7C56"/>
    <w:rsid w:val="006F0C86"/>
    <w:rsid w:val="006F0E7A"/>
    <w:rsid w:val="006F0EBE"/>
    <w:rsid w:val="006F10E8"/>
    <w:rsid w:val="006F183C"/>
    <w:rsid w:val="006F1F1D"/>
    <w:rsid w:val="006F24DA"/>
    <w:rsid w:val="006F2520"/>
    <w:rsid w:val="006F273A"/>
    <w:rsid w:val="006F2C90"/>
    <w:rsid w:val="006F35E8"/>
    <w:rsid w:val="006F3981"/>
    <w:rsid w:val="006F3CE3"/>
    <w:rsid w:val="006F3F87"/>
    <w:rsid w:val="006F42EB"/>
    <w:rsid w:val="006F4668"/>
    <w:rsid w:val="006F4A2D"/>
    <w:rsid w:val="006F4D58"/>
    <w:rsid w:val="006F5007"/>
    <w:rsid w:val="006F5124"/>
    <w:rsid w:val="006F54F2"/>
    <w:rsid w:val="006F57FC"/>
    <w:rsid w:val="006F58BF"/>
    <w:rsid w:val="006F5DF9"/>
    <w:rsid w:val="006F5FF1"/>
    <w:rsid w:val="006F6166"/>
    <w:rsid w:val="006F6424"/>
    <w:rsid w:val="006F656E"/>
    <w:rsid w:val="006F6C05"/>
    <w:rsid w:val="006F6F5B"/>
    <w:rsid w:val="006F71E5"/>
    <w:rsid w:val="006F77CE"/>
    <w:rsid w:val="006F7929"/>
    <w:rsid w:val="006F79C0"/>
    <w:rsid w:val="006F7CC3"/>
    <w:rsid w:val="006F7F89"/>
    <w:rsid w:val="00700586"/>
    <w:rsid w:val="00700600"/>
    <w:rsid w:val="00700B24"/>
    <w:rsid w:val="00701911"/>
    <w:rsid w:val="007021D8"/>
    <w:rsid w:val="00702401"/>
    <w:rsid w:val="00702A08"/>
    <w:rsid w:val="0070385A"/>
    <w:rsid w:val="007039BD"/>
    <w:rsid w:val="00703AFF"/>
    <w:rsid w:val="0070419D"/>
    <w:rsid w:val="0070581C"/>
    <w:rsid w:val="007064CF"/>
    <w:rsid w:val="00706517"/>
    <w:rsid w:val="00706771"/>
    <w:rsid w:val="00706A47"/>
    <w:rsid w:val="00706B7C"/>
    <w:rsid w:val="0070742A"/>
    <w:rsid w:val="00707447"/>
    <w:rsid w:val="00707654"/>
    <w:rsid w:val="00710242"/>
    <w:rsid w:val="00710705"/>
    <w:rsid w:val="00710C75"/>
    <w:rsid w:val="00711003"/>
    <w:rsid w:val="00711905"/>
    <w:rsid w:val="00711B63"/>
    <w:rsid w:val="00711CB5"/>
    <w:rsid w:val="00711EB6"/>
    <w:rsid w:val="007121EF"/>
    <w:rsid w:val="007122CF"/>
    <w:rsid w:val="00712361"/>
    <w:rsid w:val="007123BC"/>
    <w:rsid w:val="00712531"/>
    <w:rsid w:val="00713278"/>
    <w:rsid w:val="00713EF7"/>
    <w:rsid w:val="00713FBA"/>
    <w:rsid w:val="007151CF"/>
    <w:rsid w:val="007156C6"/>
    <w:rsid w:val="007156E3"/>
    <w:rsid w:val="007158DD"/>
    <w:rsid w:val="007166AE"/>
    <w:rsid w:val="00717328"/>
    <w:rsid w:val="00720C57"/>
    <w:rsid w:val="00720E90"/>
    <w:rsid w:val="00721741"/>
    <w:rsid w:val="0072184C"/>
    <w:rsid w:val="00721EF6"/>
    <w:rsid w:val="00722340"/>
    <w:rsid w:val="007223B7"/>
    <w:rsid w:val="007228D4"/>
    <w:rsid w:val="00723679"/>
    <w:rsid w:val="00723D18"/>
    <w:rsid w:val="0072500F"/>
    <w:rsid w:val="00725383"/>
    <w:rsid w:val="00725443"/>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2626"/>
    <w:rsid w:val="0073290B"/>
    <w:rsid w:val="00732EDD"/>
    <w:rsid w:val="0073389C"/>
    <w:rsid w:val="00733BAF"/>
    <w:rsid w:val="00733DFB"/>
    <w:rsid w:val="0073418C"/>
    <w:rsid w:val="00734E0B"/>
    <w:rsid w:val="007352BE"/>
    <w:rsid w:val="007355D0"/>
    <w:rsid w:val="00736511"/>
    <w:rsid w:val="00736D4F"/>
    <w:rsid w:val="00736F83"/>
    <w:rsid w:val="00736FD4"/>
    <w:rsid w:val="00737589"/>
    <w:rsid w:val="00737592"/>
    <w:rsid w:val="00737A7E"/>
    <w:rsid w:val="00737DD2"/>
    <w:rsid w:val="007403EA"/>
    <w:rsid w:val="0074051A"/>
    <w:rsid w:val="00740565"/>
    <w:rsid w:val="0074076F"/>
    <w:rsid w:val="0074082C"/>
    <w:rsid w:val="00740B7A"/>
    <w:rsid w:val="0074146A"/>
    <w:rsid w:val="00741583"/>
    <w:rsid w:val="00742256"/>
    <w:rsid w:val="0074280D"/>
    <w:rsid w:val="00742CF3"/>
    <w:rsid w:val="00743316"/>
    <w:rsid w:val="00743C38"/>
    <w:rsid w:val="00744070"/>
    <w:rsid w:val="007440D5"/>
    <w:rsid w:val="00744155"/>
    <w:rsid w:val="0074460B"/>
    <w:rsid w:val="007447EB"/>
    <w:rsid w:val="007448DF"/>
    <w:rsid w:val="00744E05"/>
    <w:rsid w:val="00745CE7"/>
    <w:rsid w:val="00745F4B"/>
    <w:rsid w:val="007461FA"/>
    <w:rsid w:val="007466F9"/>
    <w:rsid w:val="00746F0F"/>
    <w:rsid w:val="007475B6"/>
    <w:rsid w:val="00747E72"/>
    <w:rsid w:val="00747F97"/>
    <w:rsid w:val="00750258"/>
    <w:rsid w:val="007502CA"/>
    <w:rsid w:val="0075033C"/>
    <w:rsid w:val="00750341"/>
    <w:rsid w:val="00750EA4"/>
    <w:rsid w:val="007511F8"/>
    <w:rsid w:val="0075137F"/>
    <w:rsid w:val="00751C91"/>
    <w:rsid w:val="00752289"/>
    <w:rsid w:val="00752BD0"/>
    <w:rsid w:val="00752E41"/>
    <w:rsid w:val="00753A70"/>
    <w:rsid w:val="00753B05"/>
    <w:rsid w:val="00753F0D"/>
    <w:rsid w:val="00754599"/>
    <w:rsid w:val="0075469C"/>
    <w:rsid w:val="00754903"/>
    <w:rsid w:val="00754FE6"/>
    <w:rsid w:val="00755063"/>
    <w:rsid w:val="007554D4"/>
    <w:rsid w:val="007556CE"/>
    <w:rsid w:val="00755CCA"/>
    <w:rsid w:val="0075678A"/>
    <w:rsid w:val="007578C5"/>
    <w:rsid w:val="00757F37"/>
    <w:rsid w:val="0076012A"/>
    <w:rsid w:val="00760222"/>
    <w:rsid w:val="0076046E"/>
    <w:rsid w:val="0076110D"/>
    <w:rsid w:val="0076115B"/>
    <w:rsid w:val="00761383"/>
    <w:rsid w:val="00761C4C"/>
    <w:rsid w:val="00761F07"/>
    <w:rsid w:val="00762353"/>
    <w:rsid w:val="00762C5E"/>
    <w:rsid w:val="00762DB4"/>
    <w:rsid w:val="0076410A"/>
    <w:rsid w:val="007641A6"/>
    <w:rsid w:val="00764B78"/>
    <w:rsid w:val="00764B9A"/>
    <w:rsid w:val="00765B0C"/>
    <w:rsid w:val="00765BFD"/>
    <w:rsid w:val="00766068"/>
    <w:rsid w:val="00767576"/>
    <w:rsid w:val="00767B44"/>
    <w:rsid w:val="00767D9D"/>
    <w:rsid w:val="00770133"/>
    <w:rsid w:val="0077136E"/>
    <w:rsid w:val="00771421"/>
    <w:rsid w:val="007714AD"/>
    <w:rsid w:val="007714EE"/>
    <w:rsid w:val="0077163E"/>
    <w:rsid w:val="00771817"/>
    <w:rsid w:val="00771D73"/>
    <w:rsid w:val="007720E6"/>
    <w:rsid w:val="00772344"/>
    <w:rsid w:val="007725CE"/>
    <w:rsid w:val="00772F95"/>
    <w:rsid w:val="007738BC"/>
    <w:rsid w:val="00773E5D"/>
    <w:rsid w:val="0077462E"/>
    <w:rsid w:val="00774EA9"/>
    <w:rsid w:val="00775636"/>
    <w:rsid w:val="00775CFE"/>
    <w:rsid w:val="007763FE"/>
    <w:rsid w:val="007765C4"/>
    <w:rsid w:val="00776697"/>
    <w:rsid w:val="00777423"/>
    <w:rsid w:val="0077771C"/>
    <w:rsid w:val="00777B34"/>
    <w:rsid w:val="00777E6E"/>
    <w:rsid w:val="007809CA"/>
    <w:rsid w:val="00780D9E"/>
    <w:rsid w:val="00780F98"/>
    <w:rsid w:val="007817BD"/>
    <w:rsid w:val="00781B17"/>
    <w:rsid w:val="0078250C"/>
    <w:rsid w:val="0078296F"/>
    <w:rsid w:val="00782C97"/>
    <w:rsid w:val="00782E16"/>
    <w:rsid w:val="00783127"/>
    <w:rsid w:val="00783A20"/>
    <w:rsid w:val="00783DEF"/>
    <w:rsid w:val="00784165"/>
    <w:rsid w:val="007846A8"/>
    <w:rsid w:val="007853DB"/>
    <w:rsid w:val="007855AB"/>
    <w:rsid w:val="00785730"/>
    <w:rsid w:val="007858E2"/>
    <w:rsid w:val="00785CF8"/>
    <w:rsid w:val="00785D23"/>
    <w:rsid w:val="00786243"/>
    <w:rsid w:val="00786470"/>
    <w:rsid w:val="00786BCD"/>
    <w:rsid w:val="00786C23"/>
    <w:rsid w:val="007870A8"/>
    <w:rsid w:val="007877D4"/>
    <w:rsid w:val="00787DA7"/>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94D"/>
    <w:rsid w:val="00795A52"/>
    <w:rsid w:val="00796597"/>
    <w:rsid w:val="00797CA5"/>
    <w:rsid w:val="007A0459"/>
    <w:rsid w:val="007A0798"/>
    <w:rsid w:val="007A0A13"/>
    <w:rsid w:val="007A1253"/>
    <w:rsid w:val="007A1AEE"/>
    <w:rsid w:val="007A1C3C"/>
    <w:rsid w:val="007A1F5B"/>
    <w:rsid w:val="007A2C93"/>
    <w:rsid w:val="007A2F6F"/>
    <w:rsid w:val="007A2FE6"/>
    <w:rsid w:val="007A3F8D"/>
    <w:rsid w:val="007A3FF0"/>
    <w:rsid w:val="007A42F0"/>
    <w:rsid w:val="007A44D3"/>
    <w:rsid w:val="007A4E8A"/>
    <w:rsid w:val="007A5186"/>
    <w:rsid w:val="007A58F6"/>
    <w:rsid w:val="007A59C2"/>
    <w:rsid w:val="007A6325"/>
    <w:rsid w:val="007A65A7"/>
    <w:rsid w:val="007A660E"/>
    <w:rsid w:val="007A6C13"/>
    <w:rsid w:val="007B0026"/>
    <w:rsid w:val="007B0464"/>
    <w:rsid w:val="007B0759"/>
    <w:rsid w:val="007B14FA"/>
    <w:rsid w:val="007B1C86"/>
    <w:rsid w:val="007B2216"/>
    <w:rsid w:val="007B2419"/>
    <w:rsid w:val="007B29C4"/>
    <w:rsid w:val="007B3007"/>
    <w:rsid w:val="007B32CB"/>
    <w:rsid w:val="007B3C6E"/>
    <w:rsid w:val="007B415D"/>
    <w:rsid w:val="007B4165"/>
    <w:rsid w:val="007B41D3"/>
    <w:rsid w:val="007B44B0"/>
    <w:rsid w:val="007B47DA"/>
    <w:rsid w:val="007B520F"/>
    <w:rsid w:val="007B5322"/>
    <w:rsid w:val="007B559B"/>
    <w:rsid w:val="007B5A32"/>
    <w:rsid w:val="007B5DF6"/>
    <w:rsid w:val="007B5E5B"/>
    <w:rsid w:val="007B5F7C"/>
    <w:rsid w:val="007B605E"/>
    <w:rsid w:val="007B6DEA"/>
    <w:rsid w:val="007B7551"/>
    <w:rsid w:val="007B75F6"/>
    <w:rsid w:val="007B77CC"/>
    <w:rsid w:val="007C00B1"/>
    <w:rsid w:val="007C0277"/>
    <w:rsid w:val="007C0AF5"/>
    <w:rsid w:val="007C0EC3"/>
    <w:rsid w:val="007C0F76"/>
    <w:rsid w:val="007C13BB"/>
    <w:rsid w:val="007C1980"/>
    <w:rsid w:val="007C1B0C"/>
    <w:rsid w:val="007C245A"/>
    <w:rsid w:val="007C2AED"/>
    <w:rsid w:val="007C5280"/>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22CE"/>
    <w:rsid w:val="007D2598"/>
    <w:rsid w:val="007D3B89"/>
    <w:rsid w:val="007D4021"/>
    <w:rsid w:val="007D43BF"/>
    <w:rsid w:val="007D4496"/>
    <w:rsid w:val="007D480B"/>
    <w:rsid w:val="007D4E7A"/>
    <w:rsid w:val="007D4FED"/>
    <w:rsid w:val="007D5041"/>
    <w:rsid w:val="007D54BB"/>
    <w:rsid w:val="007D58F8"/>
    <w:rsid w:val="007D5930"/>
    <w:rsid w:val="007D5C2B"/>
    <w:rsid w:val="007D5D14"/>
    <w:rsid w:val="007D5EF0"/>
    <w:rsid w:val="007D6010"/>
    <w:rsid w:val="007D62A1"/>
    <w:rsid w:val="007D6B84"/>
    <w:rsid w:val="007D6C43"/>
    <w:rsid w:val="007D6D19"/>
    <w:rsid w:val="007D7991"/>
    <w:rsid w:val="007E01AC"/>
    <w:rsid w:val="007E0F10"/>
    <w:rsid w:val="007E1017"/>
    <w:rsid w:val="007E12F6"/>
    <w:rsid w:val="007E1486"/>
    <w:rsid w:val="007E1CD7"/>
    <w:rsid w:val="007E1EA9"/>
    <w:rsid w:val="007E216F"/>
    <w:rsid w:val="007E243E"/>
    <w:rsid w:val="007E247B"/>
    <w:rsid w:val="007E2E5E"/>
    <w:rsid w:val="007E3782"/>
    <w:rsid w:val="007E37BB"/>
    <w:rsid w:val="007E3869"/>
    <w:rsid w:val="007E436B"/>
    <w:rsid w:val="007E5D8D"/>
    <w:rsid w:val="007E6877"/>
    <w:rsid w:val="007E742B"/>
    <w:rsid w:val="007E7D6C"/>
    <w:rsid w:val="007F00D1"/>
    <w:rsid w:val="007F01C4"/>
    <w:rsid w:val="007F0833"/>
    <w:rsid w:val="007F11EE"/>
    <w:rsid w:val="007F133F"/>
    <w:rsid w:val="007F17A2"/>
    <w:rsid w:val="007F24A3"/>
    <w:rsid w:val="007F2BF8"/>
    <w:rsid w:val="007F3779"/>
    <w:rsid w:val="007F3A23"/>
    <w:rsid w:val="007F3C02"/>
    <w:rsid w:val="007F3D71"/>
    <w:rsid w:val="007F4089"/>
    <w:rsid w:val="007F429B"/>
    <w:rsid w:val="007F4E20"/>
    <w:rsid w:val="007F4EB6"/>
    <w:rsid w:val="007F4F78"/>
    <w:rsid w:val="007F52F7"/>
    <w:rsid w:val="007F558C"/>
    <w:rsid w:val="007F60A4"/>
    <w:rsid w:val="007F6594"/>
    <w:rsid w:val="007F66C3"/>
    <w:rsid w:val="007F6E8C"/>
    <w:rsid w:val="007F7219"/>
    <w:rsid w:val="007F77C1"/>
    <w:rsid w:val="007F7A00"/>
    <w:rsid w:val="007F7D12"/>
    <w:rsid w:val="007F7FBF"/>
    <w:rsid w:val="008002A1"/>
    <w:rsid w:val="008009FF"/>
    <w:rsid w:val="0080116A"/>
    <w:rsid w:val="008011E2"/>
    <w:rsid w:val="00801743"/>
    <w:rsid w:val="00802C4F"/>
    <w:rsid w:val="0080361F"/>
    <w:rsid w:val="00803F1A"/>
    <w:rsid w:val="0080412D"/>
    <w:rsid w:val="00804576"/>
    <w:rsid w:val="008047B2"/>
    <w:rsid w:val="008049F1"/>
    <w:rsid w:val="00804FB6"/>
    <w:rsid w:val="00805823"/>
    <w:rsid w:val="00805AAA"/>
    <w:rsid w:val="00805BA0"/>
    <w:rsid w:val="00805DD9"/>
    <w:rsid w:val="00805F39"/>
    <w:rsid w:val="00805F91"/>
    <w:rsid w:val="0080651F"/>
    <w:rsid w:val="008067C4"/>
    <w:rsid w:val="00806812"/>
    <w:rsid w:val="00806C53"/>
    <w:rsid w:val="00806FD0"/>
    <w:rsid w:val="00807BB1"/>
    <w:rsid w:val="00807BF7"/>
    <w:rsid w:val="00810201"/>
    <w:rsid w:val="00810AC0"/>
    <w:rsid w:val="00810D35"/>
    <w:rsid w:val="00811FC2"/>
    <w:rsid w:val="008121D0"/>
    <w:rsid w:val="00812984"/>
    <w:rsid w:val="00812B59"/>
    <w:rsid w:val="00813C9C"/>
    <w:rsid w:val="0081409F"/>
    <w:rsid w:val="00814670"/>
    <w:rsid w:val="0081492E"/>
    <w:rsid w:val="00814B1D"/>
    <w:rsid w:val="00814BFC"/>
    <w:rsid w:val="00815470"/>
    <w:rsid w:val="00815A40"/>
    <w:rsid w:val="00817D0D"/>
    <w:rsid w:val="0082019F"/>
    <w:rsid w:val="008201A2"/>
    <w:rsid w:val="00820318"/>
    <w:rsid w:val="00820CA3"/>
    <w:rsid w:val="00820DED"/>
    <w:rsid w:val="00821A36"/>
    <w:rsid w:val="00821B5D"/>
    <w:rsid w:val="0082258E"/>
    <w:rsid w:val="00822655"/>
    <w:rsid w:val="00823396"/>
    <w:rsid w:val="00824614"/>
    <w:rsid w:val="008247DD"/>
    <w:rsid w:val="00825E27"/>
    <w:rsid w:val="0082781E"/>
    <w:rsid w:val="0083151D"/>
    <w:rsid w:val="00831824"/>
    <w:rsid w:val="00831FF3"/>
    <w:rsid w:val="008324CE"/>
    <w:rsid w:val="0083263F"/>
    <w:rsid w:val="00832ED6"/>
    <w:rsid w:val="00832FAC"/>
    <w:rsid w:val="00833A5F"/>
    <w:rsid w:val="00833C33"/>
    <w:rsid w:val="008350B5"/>
    <w:rsid w:val="0083514B"/>
    <w:rsid w:val="00836462"/>
    <w:rsid w:val="00836835"/>
    <w:rsid w:val="008368CE"/>
    <w:rsid w:val="00836B04"/>
    <w:rsid w:val="00837135"/>
    <w:rsid w:val="0083730A"/>
    <w:rsid w:val="00837FA0"/>
    <w:rsid w:val="008400AB"/>
    <w:rsid w:val="008404E8"/>
    <w:rsid w:val="008416F1"/>
    <w:rsid w:val="00842275"/>
    <w:rsid w:val="00842524"/>
    <w:rsid w:val="00842833"/>
    <w:rsid w:val="00842A00"/>
    <w:rsid w:val="00842B68"/>
    <w:rsid w:val="00843A9C"/>
    <w:rsid w:val="00843B20"/>
    <w:rsid w:val="0084408F"/>
    <w:rsid w:val="008440AB"/>
    <w:rsid w:val="0084426E"/>
    <w:rsid w:val="0084545B"/>
    <w:rsid w:val="00845789"/>
    <w:rsid w:val="0084578B"/>
    <w:rsid w:val="00845F73"/>
    <w:rsid w:val="0084621D"/>
    <w:rsid w:val="00846426"/>
    <w:rsid w:val="00846844"/>
    <w:rsid w:val="00847181"/>
    <w:rsid w:val="00847CA7"/>
    <w:rsid w:val="00847D0D"/>
    <w:rsid w:val="00847D5C"/>
    <w:rsid w:val="008502C7"/>
    <w:rsid w:val="008503A8"/>
    <w:rsid w:val="00850EDD"/>
    <w:rsid w:val="00850FA2"/>
    <w:rsid w:val="008510AB"/>
    <w:rsid w:val="00851E5C"/>
    <w:rsid w:val="00852922"/>
    <w:rsid w:val="00853898"/>
    <w:rsid w:val="008545F0"/>
    <w:rsid w:val="00854B03"/>
    <w:rsid w:val="008555A8"/>
    <w:rsid w:val="00855DDD"/>
    <w:rsid w:val="00855FBF"/>
    <w:rsid w:val="0085627A"/>
    <w:rsid w:val="0085674B"/>
    <w:rsid w:val="0085688E"/>
    <w:rsid w:val="00856B36"/>
    <w:rsid w:val="00856E82"/>
    <w:rsid w:val="00857029"/>
    <w:rsid w:val="0085763C"/>
    <w:rsid w:val="00857ADC"/>
    <w:rsid w:val="00860775"/>
    <w:rsid w:val="008609DD"/>
    <w:rsid w:val="00860B07"/>
    <w:rsid w:val="00861061"/>
    <w:rsid w:val="008611DB"/>
    <w:rsid w:val="0086126D"/>
    <w:rsid w:val="00861C4B"/>
    <w:rsid w:val="00861D37"/>
    <w:rsid w:val="00862116"/>
    <w:rsid w:val="008624EB"/>
    <w:rsid w:val="00863D7C"/>
    <w:rsid w:val="00864433"/>
    <w:rsid w:val="008646BC"/>
    <w:rsid w:val="00864DCA"/>
    <w:rsid w:val="00864E30"/>
    <w:rsid w:val="00865414"/>
    <w:rsid w:val="00865602"/>
    <w:rsid w:val="0086577C"/>
    <w:rsid w:val="0086688B"/>
    <w:rsid w:val="00866C54"/>
    <w:rsid w:val="00866E63"/>
    <w:rsid w:val="00867253"/>
    <w:rsid w:val="00867B4C"/>
    <w:rsid w:val="00867D1D"/>
    <w:rsid w:val="00867FF7"/>
    <w:rsid w:val="0087003B"/>
    <w:rsid w:val="00871245"/>
    <w:rsid w:val="00871F71"/>
    <w:rsid w:val="00872271"/>
    <w:rsid w:val="008724A1"/>
    <w:rsid w:val="00872B41"/>
    <w:rsid w:val="00872BB8"/>
    <w:rsid w:val="0087345A"/>
    <w:rsid w:val="0087432D"/>
    <w:rsid w:val="00874529"/>
    <w:rsid w:val="00874BD7"/>
    <w:rsid w:val="00874D3F"/>
    <w:rsid w:val="00875348"/>
    <w:rsid w:val="008753C6"/>
    <w:rsid w:val="00875421"/>
    <w:rsid w:val="00875A6F"/>
    <w:rsid w:val="00875B8E"/>
    <w:rsid w:val="00875E04"/>
    <w:rsid w:val="00875E6E"/>
    <w:rsid w:val="00876669"/>
    <w:rsid w:val="00876C4A"/>
    <w:rsid w:val="00877020"/>
    <w:rsid w:val="00877323"/>
    <w:rsid w:val="00877685"/>
    <w:rsid w:val="00877A6D"/>
    <w:rsid w:val="00877ACC"/>
    <w:rsid w:val="00877B59"/>
    <w:rsid w:val="00880045"/>
    <w:rsid w:val="008813EE"/>
    <w:rsid w:val="0088145A"/>
    <w:rsid w:val="00881E11"/>
    <w:rsid w:val="008821C9"/>
    <w:rsid w:val="00882DE8"/>
    <w:rsid w:val="008831F4"/>
    <w:rsid w:val="008832B5"/>
    <w:rsid w:val="0088392D"/>
    <w:rsid w:val="00883C93"/>
    <w:rsid w:val="00883FA6"/>
    <w:rsid w:val="00884F3E"/>
    <w:rsid w:val="00885064"/>
    <w:rsid w:val="00886D5D"/>
    <w:rsid w:val="008870BC"/>
    <w:rsid w:val="008879F8"/>
    <w:rsid w:val="0089027E"/>
    <w:rsid w:val="008905FD"/>
    <w:rsid w:val="008915B6"/>
    <w:rsid w:val="00891AE5"/>
    <w:rsid w:val="00891EB7"/>
    <w:rsid w:val="0089237A"/>
    <w:rsid w:val="00892386"/>
    <w:rsid w:val="00892B23"/>
    <w:rsid w:val="00892D55"/>
    <w:rsid w:val="00892F5D"/>
    <w:rsid w:val="0089343C"/>
    <w:rsid w:val="00893531"/>
    <w:rsid w:val="008939F6"/>
    <w:rsid w:val="0089425F"/>
    <w:rsid w:val="00894654"/>
    <w:rsid w:val="00894819"/>
    <w:rsid w:val="00894A29"/>
    <w:rsid w:val="00894D05"/>
    <w:rsid w:val="008950FF"/>
    <w:rsid w:val="00895CB0"/>
    <w:rsid w:val="00895EFD"/>
    <w:rsid w:val="00896742"/>
    <w:rsid w:val="00896953"/>
    <w:rsid w:val="008A09EC"/>
    <w:rsid w:val="008A0B25"/>
    <w:rsid w:val="008A0C3A"/>
    <w:rsid w:val="008A0CE1"/>
    <w:rsid w:val="008A1A13"/>
    <w:rsid w:val="008A213D"/>
    <w:rsid w:val="008A2C57"/>
    <w:rsid w:val="008A2F9E"/>
    <w:rsid w:val="008A49CF"/>
    <w:rsid w:val="008A4ACB"/>
    <w:rsid w:val="008A5172"/>
    <w:rsid w:val="008A522F"/>
    <w:rsid w:val="008A5331"/>
    <w:rsid w:val="008A54A2"/>
    <w:rsid w:val="008A576C"/>
    <w:rsid w:val="008A6289"/>
    <w:rsid w:val="008A62E7"/>
    <w:rsid w:val="008A63FB"/>
    <w:rsid w:val="008A682E"/>
    <w:rsid w:val="008A69E2"/>
    <w:rsid w:val="008A6E87"/>
    <w:rsid w:val="008A71B2"/>
    <w:rsid w:val="008A7E44"/>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67B6"/>
    <w:rsid w:val="008B72B7"/>
    <w:rsid w:val="008B74E2"/>
    <w:rsid w:val="008B797A"/>
    <w:rsid w:val="008C07F7"/>
    <w:rsid w:val="008C0C22"/>
    <w:rsid w:val="008C10EA"/>
    <w:rsid w:val="008C22B3"/>
    <w:rsid w:val="008C23B4"/>
    <w:rsid w:val="008C2456"/>
    <w:rsid w:val="008C2505"/>
    <w:rsid w:val="008C28F5"/>
    <w:rsid w:val="008C290B"/>
    <w:rsid w:val="008C2938"/>
    <w:rsid w:val="008C3017"/>
    <w:rsid w:val="008C3256"/>
    <w:rsid w:val="008C35E7"/>
    <w:rsid w:val="008C3B3D"/>
    <w:rsid w:val="008C3FA4"/>
    <w:rsid w:val="008C4194"/>
    <w:rsid w:val="008C41FE"/>
    <w:rsid w:val="008C4814"/>
    <w:rsid w:val="008C4B84"/>
    <w:rsid w:val="008C55A0"/>
    <w:rsid w:val="008C57D2"/>
    <w:rsid w:val="008C5D90"/>
    <w:rsid w:val="008C5EDC"/>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2ED"/>
    <w:rsid w:val="008D5848"/>
    <w:rsid w:val="008D5945"/>
    <w:rsid w:val="008D5CDC"/>
    <w:rsid w:val="008D673E"/>
    <w:rsid w:val="008D701A"/>
    <w:rsid w:val="008D7217"/>
    <w:rsid w:val="008D77CA"/>
    <w:rsid w:val="008D7B3B"/>
    <w:rsid w:val="008D7BEE"/>
    <w:rsid w:val="008E07BF"/>
    <w:rsid w:val="008E08A2"/>
    <w:rsid w:val="008E08AF"/>
    <w:rsid w:val="008E0A07"/>
    <w:rsid w:val="008E0A45"/>
    <w:rsid w:val="008E0C51"/>
    <w:rsid w:val="008E0EDD"/>
    <w:rsid w:val="008E1016"/>
    <w:rsid w:val="008E162F"/>
    <w:rsid w:val="008E1792"/>
    <w:rsid w:val="008E1AC5"/>
    <w:rsid w:val="008E29B1"/>
    <w:rsid w:val="008E2FD8"/>
    <w:rsid w:val="008E33F3"/>
    <w:rsid w:val="008E39ED"/>
    <w:rsid w:val="008E3BB9"/>
    <w:rsid w:val="008E3DFE"/>
    <w:rsid w:val="008E41A1"/>
    <w:rsid w:val="008E4721"/>
    <w:rsid w:val="008E4E07"/>
    <w:rsid w:val="008E5107"/>
    <w:rsid w:val="008E628B"/>
    <w:rsid w:val="008E6769"/>
    <w:rsid w:val="008E6EA9"/>
    <w:rsid w:val="008E7105"/>
    <w:rsid w:val="008E7300"/>
    <w:rsid w:val="008E7432"/>
    <w:rsid w:val="008E7ED1"/>
    <w:rsid w:val="008F00FE"/>
    <w:rsid w:val="008F0217"/>
    <w:rsid w:val="008F0AB5"/>
    <w:rsid w:val="008F0BE9"/>
    <w:rsid w:val="008F0DFC"/>
    <w:rsid w:val="008F11D8"/>
    <w:rsid w:val="008F126A"/>
    <w:rsid w:val="008F1923"/>
    <w:rsid w:val="008F19C3"/>
    <w:rsid w:val="008F1E1B"/>
    <w:rsid w:val="008F2496"/>
    <w:rsid w:val="008F261A"/>
    <w:rsid w:val="008F2861"/>
    <w:rsid w:val="008F2958"/>
    <w:rsid w:val="008F2E18"/>
    <w:rsid w:val="008F34DC"/>
    <w:rsid w:val="008F3511"/>
    <w:rsid w:val="008F3850"/>
    <w:rsid w:val="008F3E50"/>
    <w:rsid w:val="008F3E68"/>
    <w:rsid w:val="008F4188"/>
    <w:rsid w:val="008F4189"/>
    <w:rsid w:val="008F4C12"/>
    <w:rsid w:val="008F4F7B"/>
    <w:rsid w:val="008F5611"/>
    <w:rsid w:val="008F5878"/>
    <w:rsid w:val="008F6AE6"/>
    <w:rsid w:val="008F7E85"/>
    <w:rsid w:val="00900322"/>
    <w:rsid w:val="009005E4"/>
    <w:rsid w:val="00900826"/>
    <w:rsid w:val="00901374"/>
    <w:rsid w:val="00901DA6"/>
    <w:rsid w:val="009026F8"/>
    <w:rsid w:val="00902DBE"/>
    <w:rsid w:val="00902E2E"/>
    <w:rsid w:val="00903459"/>
    <w:rsid w:val="00903A5B"/>
    <w:rsid w:val="00903DF9"/>
    <w:rsid w:val="00903F0A"/>
    <w:rsid w:val="00904171"/>
    <w:rsid w:val="00904671"/>
    <w:rsid w:val="00906201"/>
    <w:rsid w:val="00906ACF"/>
    <w:rsid w:val="00906DC5"/>
    <w:rsid w:val="00907043"/>
    <w:rsid w:val="009072D1"/>
    <w:rsid w:val="009074B7"/>
    <w:rsid w:val="00907754"/>
    <w:rsid w:val="00910594"/>
    <w:rsid w:val="0091097D"/>
    <w:rsid w:val="009111A2"/>
    <w:rsid w:val="009112EB"/>
    <w:rsid w:val="00911FE1"/>
    <w:rsid w:val="00912C17"/>
    <w:rsid w:val="00912E85"/>
    <w:rsid w:val="00912ECF"/>
    <w:rsid w:val="009134A0"/>
    <w:rsid w:val="009135B9"/>
    <w:rsid w:val="00913C8C"/>
    <w:rsid w:val="0091408D"/>
    <w:rsid w:val="0091454A"/>
    <w:rsid w:val="00914736"/>
    <w:rsid w:val="00914914"/>
    <w:rsid w:val="009151AC"/>
    <w:rsid w:val="00916A95"/>
    <w:rsid w:val="00916FD1"/>
    <w:rsid w:val="00917823"/>
    <w:rsid w:val="00917C09"/>
    <w:rsid w:val="00917EFE"/>
    <w:rsid w:val="00917F03"/>
    <w:rsid w:val="00917F38"/>
    <w:rsid w:val="00917FB8"/>
    <w:rsid w:val="00920ECA"/>
    <w:rsid w:val="00920FE8"/>
    <w:rsid w:val="00921CF7"/>
    <w:rsid w:val="009222A7"/>
    <w:rsid w:val="00922A0E"/>
    <w:rsid w:val="009230C3"/>
    <w:rsid w:val="009234C3"/>
    <w:rsid w:val="00923BC1"/>
    <w:rsid w:val="00924461"/>
    <w:rsid w:val="00924489"/>
    <w:rsid w:val="0092532E"/>
    <w:rsid w:val="009253C6"/>
    <w:rsid w:val="00925731"/>
    <w:rsid w:val="009258CF"/>
    <w:rsid w:val="00925AD5"/>
    <w:rsid w:val="00927522"/>
    <w:rsid w:val="009279D6"/>
    <w:rsid w:val="00927D81"/>
    <w:rsid w:val="00927EBE"/>
    <w:rsid w:val="009300D2"/>
    <w:rsid w:val="00930AE7"/>
    <w:rsid w:val="00930D61"/>
    <w:rsid w:val="00930E6D"/>
    <w:rsid w:val="009316FD"/>
    <w:rsid w:val="009318AB"/>
    <w:rsid w:val="00931C99"/>
    <w:rsid w:val="00931F23"/>
    <w:rsid w:val="0093216E"/>
    <w:rsid w:val="00932C64"/>
    <w:rsid w:val="00932DA5"/>
    <w:rsid w:val="00933124"/>
    <w:rsid w:val="0093353B"/>
    <w:rsid w:val="009336CC"/>
    <w:rsid w:val="009338D8"/>
    <w:rsid w:val="00933C1D"/>
    <w:rsid w:val="00933C9A"/>
    <w:rsid w:val="00935030"/>
    <w:rsid w:val="009351C6"/>
    <w:rsid w:val="0093522F"/>
    <w:rsid w:val="009356CC"/>
    <w:rsid w:val="0093573A"/>
    <w:rsid w:val="00935A00"/>
    <w:rsid w:val="00935DC2"/>
    <w:rsid w:val="00936036"/>
    <w:rsid w:val="00936089"/>
    <w:rsid w:val="00936ABD"/>
    <w:rsid w:val="00937019"/>
    <w:rsid w:val="0093709E"/>
    <w:rsid w:val="0093742B"/>
    <w:rsid w:val="00940198"/>
    <w:rsid w:val="0094026B"/>
    <w:rsid w:val="009415FF"/>
    <w:rsid w:val="009417B0"/>
    <w:rsid w:val="00941920"/>
    <w:rsid w:val="00941A40"/>
    <w:rsid w:val="00941FC3"/>
    <w:rsid w:val="00942523"/>
    <w:rsid w:val="009429D0"/>
    <w:rsid w:val="00943069"/>
    <w:rsid w:val="009431DC"/>
    <w:rsid w:val="00943768"/>
    <w:rsid w:val="00943DD7"/>
    <w:rsid w:val="009447B9"/>
    <w:rsid w:val="00944AE4"/>
    <w:rsid w:val="00944B40"/>
    <w:rsid w:val="009456A5"/>
    <w:rsid w:val="009465D7"/>
    <w:rsid w:val="00947245"/>
    <w:rsid w:val="009473DA"/>
    <w:rsid w:val="00950575"/>
    <w:rsid w:val="00950AEE"/>
    <w:rsid w:val="00950C3C"/>
    <w:rsid w:val="00950C87"/>
    <w:rsid w:val="009514EA"/>
    <w:rsid w:val="00952159"/>
    <w:rsid w:val="0095248F"/>
    <w:rsid w:val="00952586"/>
    <w:rsid w:val="0095349D"/>
    <w:rsid w:val="00954ACE"/>
    <w:rsid w:val="00954EA9"/>
    <w:rsid w:val="00955DFB"/>
    <w:rsid w:val="0095601B"/>
    <w:rsid w:val="0095649D"/>
    <w:rsid w:val="009565FF"/>
    <w:rsid w:val="00956973"/>
    <w:rsid w:val="00956980"/>
    <w:rsid w:val="00956A88"/>
    <w:rsid w:val="00957006"/>
    <w:rsid w:val="0095721B"/>
    <w:rsid w:val="0095730C"/>
    <w:rsid w:val="00957896"/>
    <w:rsid w:val="00957B19"/>
    <w:rsid w:val="00960F6B"/>
    <w:rsid w:val="00961697"/>
    <w:rsid w:val="00961EBB"/>
    <w:rsid w:val="0096221F"/>
    <w:rsid w:val="00962584"/>
    <w:rsid w:val="00962D9E"/>
    <w:rsid w:val="0096313E"/>
    <w:rsid w:val="00963236"/>
    <w:rsid w:val="0096390E"/>
    <w:rsid w:val="00963E0D"/>
    <w:rsid w:val="009640DD"/>
    <w:rsid w:val="00965627"/>
    <w:rsid w:val="009659D8"/>
    <w:rsid w:val="00965E0D"/>
    <w:rsid w:val="00965EFB"/>
    <w:rsid w:val="00966154"/>
    <w:rsid w:val="00966753"/>
    <w:rsid w:val="009675D0"/>
    <w:rsid w:val="00967A21"/>
    <w:rsid w:val="00967B43"/>
    <w:rsid w:val="00970F6A"/>
    <w:rsid w:val="009710B4"/>
    <w:rsid w:val="009718D5"/>
    <w:rsid w:val="009719B7"/>
    <w:rsid w:val="00971D19"/>
    <w:rsid w:val="009722F8"/>
    <w:rsid w:val="00972737"/>
    <w:rsid w:val="00972ABB"/>
    <w:rsid w:val="00972C0D"/>
    <w:rsid w:val="00972CBE"/>
    <w:rsid w:val="00972CDF"/>
    <w:rsid w:val="009739AC"/>
    <w:rsid w:val="00973B43"/>
    <w:rsid w:val="00973F9F"/>
    <w:rsid w:val="00974315"/>
    <w:rsid w:val="009746A1"/>
    <w:rsid w:val="00974980"/>
    <w:rsid w:val="00974C5C"/>
    <w:rsid w:val="0097503D"/>
    <w:rsid w:val="009751E7"/>
    <w:rsid w:val="009754B9"/>
    <w:rsid w:val="0097608B"/>
    <w:rsid w:val="009763D1"/>
    <w:rsid w:val="00976F3B"/>
    <w:rsid w:val="00977AD2"/>
    <w:rsid w:val="00977E5D"/>
    <w:rsid w:val="00980AB1"/>
    <w:rsid w:val="00980CFE"/>
    <w:rsid w:val="0098100C"/>
    <w:rsid w:val="00981022"/>
    <w:rsid w:val="0098177C"/>
    <w:rsid w:val="00982306"/>
    <w:rsid w:val="00982432"/>
    <w:rsid w:val="0098371C"/>
    <w:rsid w:val="00983EFA"/>
    <w:rsid w:val="0098465B"/>
    <w:rsid w:val="00984D7B"/>
    <w:rsid w:val="009858D3"/>
    <w:rsid w:val="00985BE6"/>
    <w:rsid w:val="00986274"/>
    <w:rsid w:val="009867C3"/>
    <w:rsid w:val="00987173"/>
    <w:rsid w:val="0098730C"/>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512F"/>
    <w:rsid w:val="0099542E"/>
    <w:rsid w:val="00996973"/>
    <w:rsid w:val="009969EC"/>
    <w:rsid w:val="009974B4"/>
    <w:rsid w:val="00997944"/>
    <w:rsid w:val="00997DF4"/>
    <w:rsid w:val="009A0528"/>
    <w:rsid w:val="009A0658"/>
    <w:rsid w:val="009A16CA"/>
    <w:rsid w:val="009A1F8B"/>
    <w:rsid w:val="009A2054"/>
    <w:rsid w:val="009A27FA"/>
    <w:rsid w:val="009A3B71"/>
    <w:rsid w:val="009A4156"/>
    <w:rsid w:val="009A41D4"/>
    <w:rsid w:val="009A420D"/>
    <w:rsid w:val="009A4965"/>
    <w:rsid w:val="009A5181"/>
    <w:rsid w:val="009A5D87"/>
    <w:rsid w:val="009A640F"/>
    <w:rsid w:val="009A70F7"/>
    <w:rsid w:val="009A7117"/>
    <w:rsid w:val="009A76D6"/>
    <w:rsid w:val="009A7718"/>
    <w:rsid w:val="009A78AB"/>
    <w:rsid w:val="009B046B"/>
    <w:rsid w:val="009B14A0"/>
    <w:rsid w:val="009B14EA"/>
    <w:rsid w:val="009B1751"/>
    <w:rsid w:val="009B1A0C"/>
    <w:rsid w:val="009B21C5"/>
    <w:rsid w:val="009B2A5C"/>
    <w:rsid w:val="009B3269"/>
    <w:rsid w:val="009B4AEF"/>
    <w:rsid w:val="009B5708"/>
    <w:rsid w:val="009B5B97"/>
    <w:rsid w:val="009B626C"/>
    <w:rsid w:val="009B679C"/>
    <w:rsid w:val="009B6D66"/>
    <w:rsid w:val="009B73A0"/>
    <w:rsid w:val="009B73F5"/>
    <w:rsid w:val="009C0263"/>
    <w:rsid w:val="009C0886"/>
    <w:rsid w:val="009C0939"/>
    <w:rsid w:val="009C098D"/>
    <w:rsid w:val="009C14E2"/>
    <w:rsid w:val="009C2947"/>
    <w:rsid w:val="009C340B"/>
    <w:rsid w:val="009C3914"/>
    <w:rsid w:val="009C3F6C"/>
    <w:rsid w:val="009C414E"/>
    <w:rsid w:val="009C4906"/>
    <w:rsid w:val="009C4C06"/>
    <w:rsid w:val="009C4DB8"/>
    <w:rsid w:val="009C52B1"/>
    <w:rsid w:val="009C5EFE"/>
    <w:rsid w:val="009C63C2"/>
    <w:rsid w:val="009C68E2"/>
    <w:rsid w:val="009C6CD6"/>
    <w:rsid w:val="009D0882"/>
    <w:rsid w:val="009D0EC2"/>
    <w:rsid w:val="009D0EE3"/>
    <w:rsid w:val="009D23D6"/>
    <w:rsid w:val="009D2855"/>
    <w:rsid w:val="009D29AC"/>
    <w:rsid w:val="009D2CA4"/>
    <w:rsid w:val="009D312F"/>
    <w:rsid w:val="009D32A9"/>
    <w:rsid w:val="009D388F"/>
    <w:rsid w:val="009D3D32"/>
    <w:rsid w:val="009D406A"/>
    <w:rsid w:val="009D419C"/>
    <w:rsid w:val="009D432A"/>
    <w:rsid w:val="009D4E1C"/>
    <w:rsid w:val="009D50B1"/>
    <w:rsid w:val="009D5963"/>
    <w:rsid w:val="009D5B72"/>
    <w:rsid w:val="009D5E56"/>
    <w:rsid w:val="009D5ED6"/>
    <w:rsid w:val="009D60EA"/>
    <w:rsid w:val="009D6587"/>
    <w:rsid w:val="009D685F"/>
    <w:rsid w:val="009D6C85"/>
    <w:rsid w:val="009D766B"/>
    <w:rsid w:val="009D7A65"/>
    <w:rsid w:val="009D7ED9"/>
    <w:rsid w:val="009D7F63"/>
    <w:rsid w:val="009E0508"/>
    <w:rsid w:val="009E0634"/>
    <w:rsid w:val="009E0B83"/>
    <w:rsid w:val="009E0BB3"/>
    <w:rsid w:val="009E0DE4"/>
    <w:rsid w:val="009E1D8F"/>
    <w:rsid w:val="009E1E21"/>
    <w:rsid w:val="009E21D5"/>
    <w:rsid w:val="009E23C2"/>
    <w:rsid w:val="009E240C"/>
    <w:rsid w:val="009E27C5"/>
    <w:rsid w:val="009E2A8B"/>
    <w:rsid w:val="009E3B3A"/>
    <w:rsid w:val="009E3F33"/>
    <w:rsid w:val="009E4096"/>
    <w:rsid w:val="009E429E"/>
    <w:rsid w:val="009E479A"/>
    <w:rsid w:val="009E4A1F"/>
    <w:rsid w:val="009E53B8"/>
    <w:rsid w:val="009E5404"/>
    <w:rsid w:val="009E5C98"/>
    <w:rsid w:val="009E6935"/>
    <w:rsid w:val="009E6FE9"/>
    <w:rsid w:val="009F0A28"/>
    <w:rsid w:val="009F0A6A"/>
    <w:rsid w:val="009F152F"/>
    <w:rsid w:val="009F1BCA"/>
    <w:rsid w:val="009F1F82"/>
    <w:rsid w:val="009F27ED"/>
    <w:rsid w:val="009F2A5A"/>
    <w:rsid w:val="009F2CE8"/>
    <w:rsid w:val="009F2E56"/>
    <w:rsid w:val="009F30F5"/>
    <w:rsid w:val="009F31BC"/>
    <w:rsid w:val="009F3DEE"/>
    <w:rsid w:val="009F4290"/>
    <w:rsid w:val="009F4C61"/>
    <w:rsid w:val="009F4DFF"/>
    <w:rsid w:val="009F568A"/>
    <w:rsid w:val="009F56AB"/>
    <w:rsid w:val="009F57EA"/>
    <w:rsid w:val="009F5995"/>
    <w:rsid w:val="009F63A7"/>
    <w:rsid w:val="009F6725"/>
    <w:rsid w:val="009F6B75"/>
    <w:rsid w:val="009F6F4D"/>
    <w:rsid w:val="009F7210"/>
    <w:rsid w:val="009F7292"/>
    <w:rsid w:val="009F784D"/>
    <w:rsid w:val="009F78BE"/>
    <w:rsid w:val="009F79A0"/>
    <w:rsid w:val="00A00A66"/>
    <w:rsid w:val="00A00ACA"/>
    <w:rsid w:val="00A01DA7"/>
    <w:rsid w:val="00A028FD"/>
    <w:rsid w:val="00A02E8E"/>
    <w:rsid w:val="00A03429"/>
    <w:rsid w:val="00A0350F"/>
    <w:rsid w:val="00A03989"/>
    <w:rsid w:val="00A03CB8"/>
    <w:rsid w:val="00A03D26"/>
    <w:rsid w:val="00A03EFC"/>
    <w:rsid w:val="00A040F1"/>
    <w:rsid w:val="00A0414C"/>
    <w:rsid w:val="00A04191"/>
    <w:rsid w:val="00A04279"/>
    <w:rsid w:val="00A04BFA"/>
    <w:rsid w:val="00A04D2A"/>
    <w:rsid w:val="00A04EE7"/>
    <w:rsid w:val="00A050ED"/>
    <w:rsid w:val="00A052AA"/>
    <w:rsid w:val="00A0573F"/>
    <w:rsid w:val="00A05828"/>
    <w:rsid w:val="00A05CDD"/>
    <w:rsid w:val="00A0681B"/>
    <w:rsid w:val="00A06919"/>
    <w:rsid w:val="00A06A00"/>
    <w:rsid w:val="00A07536"/>
    <w:rsid w:val="00A07ED1"/>
    <w:rsid w:val="00A1080A"/>
    <w:rsid w:val="00A10CB2"/>
    <w:rsid w:val="00A10CCC"/>
    <w:rsid w:val="00A11418"/>
    <w:rsid w:val="00A11661"/>
    <w:rsid w:val="00A11D9F"/>
    <w:rsid w:val="00A1317C"/>
    <w:rsid w:val="00A13551"/>
    <w:rsid w:val="00A1375F"/>
    <w:rsid w:val="00A13BEB"/>
    <w:rsid w:val="00A13F37"/>
    <w:rsid w:val="00A154CC"/>
    <w:rsid w:val="00A1598A"/>
    <w:rsid w:val="00A15E8E"/>
    <w:rsid w:val="00A161AA"/>
    <w:rsid w:val="00A161D4"/>
    <w:rsid w:val="00A16592"/>
    <w:rsid w:val="00A16E43"/>
    <w:rsid w:val="00A1762F"/>
    <w:rsid w:val="00A1772E"/>
    <w:rsid w:val="00A17A4C"/>
    <w:rsid w:val="00A202DC"/>
    <w:rsid w:val="00A20873"/>
    <w:rsid w:val="00A20962"/>
    <w:rsid w:val="00A211AA"/>
    <w:rsid w:val="00A212DF"/>
    <w:rsid w:val="00A21885"/>
    <w:rsid w:val="00A21913"/>
    <w:rsid w:val="00A22270"/>
    <w:rsid w:val="00A2290C"/>
    <w:rsid w:val="00A23913"/>
    <w:rsid w:val="00A23E6D"/>
    <w:rsid w:val="00A240B9"/>
    <w:rsid w:val="00A24B3A"/>
    <w:rsid w:val="00A24C9C"/>
    <w:rsid w:val="00A24E08"/>
    <w:rsid w:val="00A2535D"/>
    <w:rsid w:val="00A25FEF"/>
    <w:rsid w:val="00A26186"/>
    <w:rsid w:val="00A26354"/>
    <w:rsid w:val="00A269AA"/>
    <w:rsid w:val="00A2742B"/>
    <w:rsid w:val="00A27619"/>
    <w:rsid w:val="00A27620"/>
    <w:rsid w:val="00A27749"/>
    <w:rsid w:val="00A30050"/>
    <w:rsid w:val="00A30418"/>
    <w:rsid w:val="00A309B4"/>
    <w:rsid w:val="00A3150C"/>
    <w:rsid w:val="00A3154D"/>
    <w:rsid w:val="00A31A7B"/>
    <w:rsid w:val="00A31FFB"/>
    <w:rsid w:val="00A326C9"/>
    <w:rsid w:val="00A327BE"/>
    <w:rsid w:val="00A3365E"/>
    <w:rsid w:val="00A3367F"/>
    <w:rsid w:val="00A33BD2"/>
    <w:rsid w:val="00A3459D"/>
    <w:rsid w:val="00A346A5"/>
    <w:rsid w:val="00A34A5C"/>
    <w:rsid w:val="00A35C94"/>
    <w:rsid w:val="00A361CB"/>
    <w:rsid w:val="00A3639D"/>
    <w:rsid w:val="00A37465"/>
    <w:rsid w:val="00A3784E"/>
    <w:rsid w:val="00A3793A"/>
    <w:rsid w:val="00A4017F"/>
    <w:rsid w:val="00A40201"/>
    <w:rsid w:val="00A40230"/>
    <w:rsid w:val="00A408BF"/>
    <w:rsid w:val="00A411B4"/>
    <w:rsid w:val="00A41349"/>
    <w:rsid w:val="00A41DD3"/>
    <w:rsid w:val="00A42288"/>
    <w:rsid w:val="00A44425"/>
    <w:rsid w:val="00A44436"/>
    <w:rsid w:val="00A44714"/>
    <w:rsid w:val="00A449E3"/>
    <w:rsid w:val="00A44A5D"/>
    <w:rsid w:val="00A44C26"/>
    <w:rsid w:val="00A461FC"/>
    <w:rsid w:val="00A4628B"/>
    <w:rsid w:val="00A46637"/>
    <w:rsid w:val="00A46FFA"/>
    <w:rsid w:val="00A47F6A"/>
    <w:rsid w:val="00A50A40"/>
    <w:rsid w:val="00A50F57"/>
    <w:rsid w:val="00A5273B"/>
    <w:rsid w:val="00A52A8E"/>
    <w:rsid w:val="00A533A1"/>
    <w:rsid w:val="00A5421C"/>
    <w:rsid w:val="00A54746"/>
    <w:rsid w:val="00A54D62"/>
    <w:rsid w:val="00A54DDD"/>
    <w:rsid w:val="00A55067"/>
    <w:rsid w:val="00A553F1"/>
    <w:rsid w:val="00A56D76"/>
    <w:rsid w:val="00A577B4"/>
    <w:rsid w:val="00A57973"/>
    <w:rsid w:val="00A57E12"/>
    <w:rsid w:val="00A6002A"/>
    <w:rsid w:val="00A605CA"/>
    <w:rsid w:val="00A60741"/>
    <w:rsid w:val="00A608AB"/>
    <w:rsid w:val="00A60BD2"/>
    <w:rsid w:val="00A60E8A"/>
    <w:rsid w:val="00A60FAE"/>
    <w:rsid w:val="00A6150F"/>
    <w:rsid w:val="00A62935"/>
    <w:rsid w:val="00A62A29"/>
    <w:rsid w:val="00A62AD0"/>
    <w:rsid w:val="00A6328C"/>
    <w:rsid w:val="00A63392"/>
    <w:rsid w:val="00A634C8"/>
    <w:rsid w:val="00A63EA7"/>
    <w:rsid w:val="00A64620"/>
    <w:rsid w:val="00A64CCC"/>
    <w:rsid w:val="00A65A71"/>
    <w:rsid w:val="00A65C8E"/>
    <w:rsid w:val="00A66361"/>
    <w:rsid w:val="00A667D8"/>
    <w:rsid w:val="00A672C4"/>
    <w:rsid w:val="00A672FF"/>
    <w:rsid w:val="00A674D1"/>
    <w:rsid w:val="00A67788"/>
    <w:rsid w:val="00A67B8D"/>
    <w:rsid w:val="00A70535"/>
    <w:rsid w:val="00A711F4"/>
    <w:rsid w:val="00A713E6"/>
    <w:rsid w:val="00A72E43"/>
    <w:rsid w:val="00A7336C"/>
    <w:rsid w:val="00A734B0"/>
    <w:rsid w:val="00A734EE"/>
    <w:rsid w:val="00A737D2"/>
    <w:rsid w:val="00A738A9"/>
    <w:rsid w:val="00A7391F"/>
    <w:rsid w:val="00A73A95"/>
    <w:rsid w:val="00A73B44"/>
    <w:rsid w:val="00A751E6"/>
    <w:rsid w:val="00A75978"/>
    <w:rsid w:val="00A75AD7"/>
    <w:rsid w:val="00A802B1"/>
    <w:rsid w:val="00A80568"/>
    <w:rsid w:val="00A8066B"/>
    <w:rsid w:val="00A816A3"/>
    <w:rsid w:val="00A81AFE"/>
    <w:rsid w:val="00A81CF2"/>
    <w:rsid w:val="00A82239"/>
    <w:rsid w:val="00A82579"/>
    <w:rsid w:val="00A825F3"/>
    <w:rsid w:val="00A828C5"/>
    <w:rsid w:val="00A82AC0"/>
    <w:rsid w:val="00A82D53"/>
    <w:rsid w:val="00A83298"/>
    <w:rsid w:val="00A83C79"/>
    <w:rsid w:val="00A83F23"/>
    <w:rsid w:val="00A83F48"/>
    <w:rsid w:val="00A84476"/>
    <w:rsid w:val="00A845BD"/>
    <w:rsid w:val="00A84AB5"/>
    <w:rsid w:val="00A85003"/>
    <w:rsid w:val="00A854DE"/>
    <w:rsid w:val="00A85572"/>
    <w:rsid w:val="00A856C5"/>
    <w:rsid w:val="00A85741"/>
    <w:rsid w:val="00A85F2C"/>
    <w:rsid w:val="00A86443"/>
    <w:rsid w:val="00A86F1F"/>
    <w:rsid w:val="00A87670"/>
    <w:rsid w:val="00A879BE"/>
    <w:rsid w:val="00A87AC0"/>
    <w:rsid w:val="00A9041A"/>
    <w:rsid w:val="00A9074C"/>
    <w:rsid w:val="00A90DB6"/>
    <w:rsid w:val="00A913B4"/>
    <w:rsid w:val="00A91C18"/>
    <w:rsid w:val="00A91CA5"/>
    <w:rsid w:val="00A9227A"/>
    <w:rsid w:val="00A93044"/>
    <w:rsid w:val="00A93470"/>
    <w:rsid w:val="00A93795"/>
    <w:rsid w:val="00A94FDC"/>
    <w:rsid w:val="00A9515A"/>
    <w:rsid w:val="00A952C1"/>
    <w:rsid w:val="00A9571F"/>
    <w:rsid w:val="00A9580C"/>
    <w:rsid w:val="00A95A3E"/>
    <w:rsid w:val="00A9656E"/>
    <w:rsid w:val="00A9661F"/>
    <w:rsid w:val="00A9671A"/>
    <w:rsid w:val="00A9697E"/>
    <w:rsid w:val="00A96997"/>
    <w:rsid w:val="00A96BE9"/>
    <w:rsid w:val="00A96D1C"/>
    <w:rsid w:val="00A97651"/>
    <w:rsid w:val="00AA01F0"/>
    <w:rsid w:val="00AA0568"/>
    <w:rsid w:val="00AA0981"/>
    <w:rsid w:val="00AA1060"/>
    <w:rsid w:val="00AA3C9F"/>
    <w:rsid w:val="00AA532A"/>
    <w:rsid w:val="00AA5523"/>
    <w:rsid w:val="00AA590C"/>
    <w:rsid w:val="00AA59C0"/>
    <w:rsid w:val="00AA5BCC"/>
    <w:rsid w:val="00AA5C33"/>
    <w:rsid w:val="00AA5FCB"/>
    <w:rsid w:val="00AA6482"/>
    <w:rsid w:val="00AA6A7C"/>
    <w:rsid w:val="00AA6E55"/>
    <w:rsid w:val="00AB0913"/>
    <w:rsid w:val="00AB0D08"/>
    <w:rsid w:val="00AB0D9A"/>
    <w:rsid w:val="00AB135A"/>
    <w:rsid w:val="00AB1B6C"/>
    <w:rsid w:val="00AB1CC9"/>
    <w:rsid w:val="00AB2351"/>
    <w:rsid w:val="00AB2DF3"/>
    <w:rsid w:val="00AB3049"/>
    <w:rsid w:val="00AB3329"/>
    <w:rsid w:val="00AB3396"/>
    <w:rsid w:val="00AB3529"/>
    <w:rsid w:val="00AB3993"/>
    <w:rsid w:val="00AB39EA"/>
    <w:rsid w:val="00AB3FE2"/>
    <w:rsid w:val="00AB4B3A"/>
    <w:rsid w:val="00AB4EDA"/>
    <w:rsid w:val="00AB5A1B"/>
    <w:rsid w:val="00AB5F73"/>
    <w:rsid w:val="00AB6896"/>
    <w:rsid w:val="00AB693C"/>
    <w:rsid w:val="00AB6EC5"/>
    <w:rsid w:val="00AC0AE0"/>
    <w:rsid w:val="00AC0DDE"/>
    <w:rsid w:val="00AC0EAB"/>
    <w:rsid w:val="00AC113D"/>
    <w:rsid w:val="00AC135A"/>
    <w:rsid w:val="00AC13AF"/>
    <w:rsid w:val="00AC1ECF"/>
    <w:rsid w:val="00AC1F3D"/>
    <w:rsid w:val="00AC1F75"/>
    <w:rsid w:val="00AC1FE8"/>
    <w:rsid w:val="00AC24B5"/>
    <w:rsid w:val="00AC292D"/>
    <w:rsid w:val="00AC3040"/>
    <w:rsid w:val="00AC57FD"/>
    <w:rsid w:val="00AC5AB0"/>
    <w:rsid w:val="00AC6581"/>
    <w:rsid w:val="00AC6E50"/>
    <w:rsid w:val="00AC6FFA"/>
    <w:rsid w:val="00AC70E4"/>
    <w:rsid w:val="00AC7621"/>
    <w:rsid w:val="00AC7747"/>
    <w:rsid w:val="00AD16CB"/>
    <w:rsid w:val="00AD1AAF"/>
    <w:rsid w:val="00AD2134"/>
    <w:rsid w:val="00AD27E9"/>
    <w:rsid w:val="00AD2AB4"/>
    <w:rsid w:val="00AD2E3F"/>
    <w:rsid w:val="00AD3AB8"/>
    <w:rsid w:val="00AD3B83"/>
    <w:rsid w:val="00AD3E6A"/>
    <w:rsid w:val="00AD3E78"/>
    <w:rsid w:val="00AD41A1"/>
    <w:rsid w:val="00AD53AB"/>
    <w:rsid w:val="00AD5432"/>
    <w:rsid w:val="00AD5789"/>
    <w:rsid w:val="00AD57D6"/>
    <w:rsid w:val="00AD58B5"/>
    <w:rsid w:val="00AD59C9"/>
    <w:rsid w:val="00AD5C83"/>
    <w:rsid w:val="00AD5D13"/>
    <w:rsid w:val="00AD5D29"/>
    <w:rsid w:val="00AD5E08"/>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325"/>
    <w:rsid w:val="00AE2AEC"/>
    <w:rsid w:val="00AE2E88"/>
    <w:rsid w:val="00AE3F87"/>
    <w:rsid w:val="00AE5044"/>
    <w:rsid w:val="00AE52E8"/>
    <w:rsid w:val="00AE5A8F"/>
    <w:rsid w:val="00AE5FAD"/>
    <w:rsid w:val="00AE6793"/>
    <w:rsid w:val="00AE7005"/>
    <w:rsid w:val="00AE7CC2"/>
    <w:rsid w:val="00AE7D12"/>
    <w:rsid w:val="00AE7DCC"/>
    <w:rsid w:val="00AF0521"/>
    <w:rsid w:val="00AF0747"/>
    <w:rsid w:val="00AF0A84"/>
    <w:rsid w:val="00AF11CC"/>
    <w:rsid w:val="00AF164C"/>
    <w:rsid w:val="00AF1FF2"/>
    <w:rsid w:val="00AF24D9"/>
    <w:rsid w:val="00AF3DAC"/>
    <w:rsid w:val="00AF40C8"/>
    <w:rsid w:val="00AF467A"/>
    <w:rsid w:val="00AF476F"/>
    <w:rsid w:val="00AF4B3F"/>
    <w:rsid w:val="00AF4E5E"/>
    <w:rsid w:val="00AF5881"/>
    <w:rsid w:val="00AF635C"/>
    <w:rsid w:val="00AF66F8"/>
    <w:rsid w:val="00AF6F35"/>
    <w:rsid w:val="00AF7279"/>
    <w:rsid w:val="00AF77DB"/>
    <w:rsid w:val="00B00D5D"/>
    <w:rsid w:val="00B00E0D"/>
    <w:rsid w:val="00B0190C"/>
    <w:rsid w:val="00B024C5"/>
    <w:rsid w:val="00B02AF6"/>
    <w:rsid w:val="00B02F35"/>
    <w:rsid w:val="00B03535"/>
    <w:rsid w:val="00B037E1"/>
    <w:rsid w:val="00B04438"/>
    <w:rsid w:val="00B044F5"/>
    <w:rsid w:val="00B04BC5"/>
    <w:rsid w:val="00B05451"/>
    <w:rsid w:val="00B05A18"/>
    <w:rsid w:val="00B067E1"/>
    <w:rsid w:val="00B07713"/>
    <w:rsid w:val="00B1000B"/>
    <w:rsid w:val="00B10150"/>
    <w:rsid w:val="00B10CAF"/>
    <w:rsid w:val="00B112E5"/>
    <w:rsid w:val="00B1153F"/>
    <w:rsid w:val="00B11D33"/>
    <w:rsid w:val="00B12249"/>
    <w:rsid w:val="00B12976"/>
    <w:rsid w:val="00B129BA"/>
    <w:rsid w:val="00B12BFA"/>
    <w:rsid w:val="00B12BFB"/>
    <w:rsid w:val="00B12C89"/>
    <w:rsid w:val="00B12D7E"/>
    <w:rsid w:val="00B12E52"/>
    <w:rsid w:val="00B1319C"/>
    <w:rsid w:val="00B13755"/>
    <w:rsid w:val="00B13C61"/>
    <w:rsid w:val="00B13C9A"/>
    <w:rsid w:val="00B14FDB"/>
    <w:rsid w:val="00B1502F"/>
    <w:rsid w:val="00B15F58"/>
    <w:rsid w:val="00B16067"/>
    <w:rsid w:val="00B1667C"/>
    <w:rsid w:val="00B17102"/>
    <w:rsid w:val="00B17D1C"/>
    <w:rsid w:val="00B20289"/>
    <w:rsid w:val="00B2067D"/>
    <w:rsid w:val="00B20754"/>
    <w:rsid w:val="00B20785"/>
    <w:rsid w:val="00B217EE"/>
    <w:rsid w:val="00B21875"/>
    <w:rsid w:val="00B219B5"/>
    <w:rsid w:val="00B21F97"/>
    <w:rsid w:val="00B22053"/>
    <w:rsid w:val="00B223ED"/>
    <w:rsid w:val="00B224FF"/>
    <w:rsid w:val="00B2259B"/>
    <w:rsid w:val="00B238EE"/>
    <w:rsid w:val="00B23943"/>
    <w:rsid w:val="00B23AC8"/>
    <w:rsid w:val="00B23BB8"/>
    <w:rsid w:val="00B23BCD"/>
    <w:rsid w:val="00B2422C"/>
    <w:rsid w:val="00B243CB"/>
    <w:rsid w:val="00B2452D"/>
    <w:rsid w:val="00B24827"/>
    <w:rsid w:val="00B24995"/>
    <w:rsid w:val="00B25894"/>
    <w:rsid w:val="00B261BA"/>
    <w:rsid w:val="00B26337"/>
    <w:rsid w:val="00B26AB7"/>
    <w:rsid w:val="00B26B5C"/>
    <w:rsid w:val="00B26D11"/>
    <w:rsid w:val="00B26D31"/>
    <w:rsid w:val="00B270D6"/>
    <w:rsid w:val="00B27108"/>
    <w:rsid w:val="00B275B2"/>
    <w:rsid w:val="00B30659"/>
    <w:rsid w:val="00B3087A"/>
    <w:rsid w:val="00B3113C"/>
    <w:rsid w:val="00B318C6"/>
    <w:rsid w:val="00B32509"/>
    <w:rsid w:val="00B33312"/>
    <w:rsid w:val="00B33892"/>
    <w:rsid w:val="00B344E8"/>
    <w:rsid w:val="00B351B9"/>
    <w:rsid w:val="00B35408"/>
    <w:rsid w:val="00B3605D"/>
    <w:rsid w:val="00B3675D"/>
    <w:rsid w:val="00B36B06"/>
    <w:rsid w:val="00B3797D"/>
    <w:rsid w:val="00B37F6D"/>
    <w:rsid w:val="00B40210"/>
    <w:rsid w:val="00B4244B"/>
    <w:rsid w:val="00B42CEB"/>
    <w:rsid w:val="00B43943"/>
    <w:rsid w:val="00B43CC5"/>
    <w:rsid w:val="00B4406D"/>
    <w:rsid w:val="00B445BA"/>
    <w:rsid w:val="00B449FC"/>
    <w:rsid w:val="00B44AFF"/>
    <w:rsid w:val="00B461DD"/>
    <w:rsid w:val="00B475C9"/>
    <w:rsid w:val="00B50230"/>
    <w:rsid w:val="00B50275"/>
    <w:rsid w:val="00B50459"/>
    <w:rsid w:val="00B50E09"/>
    <w:rsid w:val="00B514D1"/>
    <w:rsid w:val="00B51C6B"/>
    <w:rsid w:val="00B51E89"/>
    <w:rsid w:val="00B525C0"/>
    <w:rsid w:val="00B525F3"/>
    <w:rsid w:val="00B52BB0"/>
    <w:rsid w:val="00B52C8A"/>
    <w:rsid w:val="00B53445"/>
    <w:rsid w:val="00B536C0"/>
    <w:rsid w:val="00B54364"/>
    <w:rsid w:val="00B5584A"/>
    <w:rsid w:val="00B56136"/>
    <w:rsid w:val="00B564A1"/>
    <w:rsid w:val="00B566B0"/>
    <w:rsid w:val="00B56763"/>
    <w:rsid w:val="00B56C8E"/>
    <w:rsid w:val="00B56D6B"/>
    <w:rsid w:val="00B572EF"/>
    <w:rsid w:val="00B573C4"/>
    <w:rsid w:val="00B57471"/>
    <w:rsid w:val="00B57F52"/>
    <w:rsid w:val="00B602F5"/>
    <w:rsid w:val="00B60C55"/>
    <w:rsid w:val="00B60D5F"/>
    <w:rsid w:val="00B60FBA"/>
    <w:rsid w:val="00B616BA"/>
    <w:rsid w:val="00B61865"/>
    <w:rsid w:val="00B61902"/>
    <w:rsid w:val="00B62003"/>
    <w:rsid w:val="00B6248F"/>
    <w:rsid w:val="00B62895"/>
    <w:rsid w:val="00B6346F"/>
    <w:rsid w:val="00B64838"/>
    <w:rsid w:val="00B64E8A"/>
    <w:rsid w:val="00B6511E"/>
    <w:rsid w:val="00B6538B"/>
    <w:rsid w:val="00B659E3"/>
    <w:rsid w:val="00B66982"/>
    <w:rsid w:val="00B66B8D"/>
    <w:rsid w:val="00B66C6C"/>
    <w:rsid w:val="00B670CC"/>
    <w:rsid w:val="00B67265"/>
    <w:rsid w:val="00B67818"/>
    <w:rsid w:val="00B67A31"/>
    <w:rsid w:val="00B67CE8"/>
    <w:rsid w:val="00B67E15"/>
    <w:rsid w:val="00B67E94"/>
    <w:rsid w:val="00B703A8"/>
    <w:rsid w:val="00B70613"/>
    <w:rsid w:val="00B7214D"/>
    <w:rsid w:val="00B72556"/>
    <w:rsid w:val="00B72CD0"/>
    <w:rsid w:val="00B732AE"/>
    <w:rsid w:val="00B73527"/>
    <w:rsid w:val="00B73EC8"/>
    <w:rsid w:val="00B73F1D"/>
    <w:rsid w:val="00B73F34"/>
    <w:rsid w:val="00B74721"/>
    <w:rsid w:val="00B74801"/>
    <w:rsid w:val="00B74A96"/>
    <w:rsid w:val="00B74D91"/>
    <w:rsid w:val="00B74ED3"/>
    <w:rsid w:val="00B75161"/>
    <w:rsid w:val="00B7605C"/>
    <w:rsid w:val="00B763D2"/>
    <w:rsid w:val="00B77BC5"/>
    <w:rsid w:val="00B77EFE"/>
    <w:rsid w:val="00B8070C"/>
    <w:rsid w:val="00B81C59"/>
    <w:rsid w:val="00B82168"/>
    <w:rsid w:val="00B82292"/>
    <w:rsid w:val="00B82961"/>
    <w:rsid w:val="00B83300"/>
    <w:rsid w:val="00B83720"/>
    <w:rsid w:val="00B8405E"/>
    <w:rsid w:val="00B8471E"/>
    <w:rsid w:val="00B8478F"/>
    <w:rsid w:val="00B84A16"/>
    <w:rsid w:val="00B8590E"/>
    <w:rsid w:val="00B85F6E"/>
    <w:rsid w:val="00B8656C"/>
    <w:rsid w:val="00B866FC"/>
    <w:rsid w:val="00B86ABD"/>
    <w:rsid w:val="00B86CAC"/>
    <w:rsid w:val="00B86E56"/>
    <w:rsid w:val="00B86F16"/>
    <w:rsid w:val="00B8756C"/>
    <w:rsid w:val="00B907C0"/>
    <w:rsid w:val="00B907E6"/>
    <w:rsid w:val="00B91389"/>
    <w:rsid w:val="00B91EC2"/>
    <w:rsid w:val="00B92214"/>
    <w:rsid w:val="00B92A83"/>
    <w:rsid w:val="00B9332E"/>
    <w:rsid w:val="00B9414D"/>
    <w:rsid w:val="00B94B80"/>
    <w:rsid w:val="00B94C06"/>
    <w:rsid w:val="00B958F0"/>
    <w:rsid w:val="00B95F68"/>
    <w:rsid w:val="00B96300"/>
    <w:rsid w:val="00B968B2"/>
    <w:rsid w:val="00B970AB"/>
    <w:rsid w:val="00B970FB"/>
    <w:rsid w:val="00BA041D"/>
    <w:rsid w:val="00BA0FF4"/>
    <w:rsid w:val="00BA1560"/>
    <w:rsid w:val="00BA2420"/>
    <w:rsid w:val="00BA25DE"/>
    <w:rsid w:val="00BA2CE2"/>
    <w:rsid w:val="00BA2F4B"/>
    <w:rsid w:val="00BA3237"/>
    <w:rsid w:val="00BA3ECA"/>
    <w:rsid w:val="00BA4127"/>
    <w:rsid w:val="00BA496C"/>
    <w:rsid w:val="00BA5248"/>
    <w:rsid w:val="00BA599A"/>
    <w:rsid w:val="00BA629D"/>
    <w:rsid w:val="00BA6A26"/>
    <w:rsid w:val="00BA6F4B"/>
    <w:rsid w:val="00BA6F5D"/>
    <w:rsid w:val="00BA707E"/>
    <w:rsid w:val="00BA72A4"/>
    <w:rsid w:val="00BA7A9E"/>
    <w:rsid w:val="00BB0706"/>
    <w:rsid w:val="00BB0E89"/>
    <w:rsid w:val="00BB0EBF"/>
    <w:rsid w:val="00BB0F8B"/>
    <w:rsid w:val="00BB1F0F"/>
    <w:rsid w:val="00BB28C5"/>
    <w:rsid w:val="00BB2B77"/>
    <w:rsid w:val="00BB3322"/>
    <w:rsid w:val="00BB4058"/>
    <w:rsid w:val="00BB4457"/>
    <w:rsid w:val="00BB4535"/>
    <w:rsid w:val="00BB45CE"/>
    <w:rsid w:val="00BB4814"/>
    <w:rsid w:val="00BB488C"/>
    <w:rsid w:val="00BB4FCD"/>
    <w:rsid w:val="00BB583B"/>
    <w:rsid w:val="00BB58EF"/>
    <w:rsid w:val="00BB5B8E"/>
    <w:rsid w:val="00BB6A98"/>
    <w:rsid w:val="00BB71C5"/>
    <w:rsid w:val="00BB75AF"/>
    <w:rsid w:val="00BB7680"/>
    <w:rsid w:val="00BB7FCA"/>
    <w:rsid w:val="00BC0885"/>
    <w:rsid w:val="00BC103F"/>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769F"/>
    <w:rsid w:val="00BC7BE5"/>
    <w:rsid w:val="00BC7E17"/>
    <w:rsid w:val="00BD02F9"/>
    <w:rsid w:val="00BD1235"/>
    <w:rsid w:val="00BD1265"/>
    <w:rsid w:val="00BD1430"/>
    <w:rsid w:val="00BD1932"/>
    <w:rsid w:val="00BD1D5F"/>
    <w:rsid w:val="00BD3971"/>
    <w:rsid w:val="00BD4014"/>
    <w:rsid w:val="00BD4993"/>
    <w:rsid w:val="00BD5881"/>
    <w:rsid w:val="00BD637D"/>
    <w:rsid w:val="00BD66E3"/>
    <w:rsid w:val="00BD7124"/>
    <w:rsid w:val="00BD734F"/>
    <w:rsid w:val="00BD7B7D"/>
    <w:rsid w:val="00BD7F13"/>
    <w:rsid w:val="00BE033C"/>
    <w:rsid w:val="00BE073C"/>
    <w:rsid w:val="00BE087B"/>
    <w:rsid w:val="00BE0B38"/>
    <w:rsid w:val="00BE13C0"/>
    <w:rsid w:val="00BE1988"/>
    <w:rsid w:val="00BE328B"/>
    <w:rsid w:val="00BE3E5B"/>
    <w:rsid w:val="00BE3F15"/>
    <w:rsid w:val="00BE4037"/>
    <w:rsid w:val="00BE4A87"/>
    <w:rsid w:val="00BE4E2B"/>
    <w:rsid w:val="00BE4EB2"/>
    <w:rsid w:val="00BE5476"/>
    <w:rsid w:val="00BE55B4"/>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A0B"/>
    <w:rsid w:val="00BF2D7B"/>
    <w:rsid w:val="00BF2DE7"/>
    <w:rsid w:val="00BF2FEC"/>
    <w:rsid w:val="00BF30D0"/>
    <w:rsid w:val="00BF325C"/>
    <w:rsid w:val="00BF38BA"/>
    <w:rsid w:val="00BF3FAD"/>
    <w:rsid w:val="00BF4149"/>
    <w:rsid w:val="00BF4401"/>
    <w:rsid w:val="00BF4605"/>
    <w:rsid w:val="00BF5909"/>
    <w:rsid w:val="00BF632D"/>
    <w:rsid w:val="00BF6CBB"/>
    <w:rsid w:val="00BF6FF2"/>
    <w:rsid w:val="00BF70BA"/>
    <w:rsid w:val="00BF70C7"/>
    <w:rsid w:val="00BF74B6"/>
    <w:rsid w:val="00BF776A"/>
    <w:rsid w:val="00BF7859"/>
    <w:rsid w:val="00BF7A74"/>
    <w:rsid w:val="00C0124D"/>
    <w:rsid w:val="00C01C08"/>
    <w:rsid w:val="00C0210A"/>
    <w:rsid w:val="00C0260C"/>
    <w:rsid w:val="00C02934"/>
    <w:rsid w:val="00C02B42"/>
    <w:rsid w:val="00C03150"/>
    <w:rsid w:val="00C03358"/>
    <w:rsid w:val="00C03581"/>
    <w:rsid w:val="00C03639"/>
    <w:rsid w:val="00C040B1"/>
    <w:rsid w:val="00C04422"/>
    <w:rsid w:val="00C047D6"/>
    <w:rsid w:val="00C04FC2"/>
    <w:rsid w:val="00C0528B"/>
    <w:rsid w:val="00C05618"/>
    <w:rsid w:val="00C059AD"/>
    <w:rsid w:val="00C05CC7"/>
    <w:rsid w:val="00C05F55"/>
    <w:rsid w:val="00C05F87"/>
    <w:rsid w:val="00C064D9"/>
    <w:rsid w:val="00C0665C"/>
    <w:rsid w:val="00C072E9"/>
    <w:rsid w:val="00C0773C"/>
    <w:rsid w:val="00C07985"/>
    <w:rsid w:val="00C07DDC"/>
    <w:rsid w:val="00C1077C"/>
    <w:rsid w:val="00C10B76"/>
    <w:rsid w:val="00C10F37"/>
    <w:rsid w:val="00C10F92"/>
    <w:rsid w:val="00C113A9"/>
    <w:rsid w:val="00C1294D"/>
    <w:rsid w:val="00C12A2D"/>
    <w:rsid w:val="00C13C2D"/>
    <w:rsid w:val="00C14013"/>
    <w:rsid w:val="00C141AA"/>
    <w:rsid w:val="00C1431C"/>
    <w:rsid w:val="00C14497"/>
    <w:rsid w:val="00C148B0"/>
    <w:rsid w:val="00C14A75"/>
    <w:rsid w:val="00C14C9D"/>
    <w:rsid w:val="00C15591"/>
    <w:rsid w:val="00C15DDE"/>
    <w:rsid w:val="00C16B1B"/>
    <w:rsid w:val="00C16DA0"/>
    <w:rsid w:val="00C16E56"/>
    <w:rsid w:val="00C16F04"/>
    <w:rsid w:val="00C17135"/>
    <w:rsid w:val="00C175A1"/>
    <w:rsid w:val="00C17A35"/>
    <w:rsid w:val="00C17C54"/>
    <w:rsid w:val="00C17CAE"/>
    <w:rsid w:val="00C204A7"/>
    <w:rsid w:val="00C20764"/>
    <w:rsid w:val="00C20B7C"/>
    <w:rsid w:val="00C21245"/>
    <w:rsid w:val="00C21732"/>
    <w:rsid w:val="00C217F9"/>
    <w:rsid w:val="00C2182F"/>
    <w:rsid w:val="00C21C65"/>
    <w:rsid w:val="00C228F8"/>
    <w:rsid w:val="00C2321A"/>
    <w:rsid w:val="00C2399A"/>
    <w:rsid w:val="00C23C37"/>
    <w:rsid w:val="00C2412C"/>
    <w:rsid w:val="00C24148"/>
    <w:rsid w:val="00C256BE"/>
    <w:rsid w:val="00C2599E"/>
    <w:rsid w:val="00C2640A"/>
    <w:rsid w:val="00C265FA"/>
    <w:rsid w:val="00C26AFF"/>
    <w:rsid w:val="00C270B2"/>
    <w:rsid w:val="00C276BE"/>
    <w:rsid w:val="00C2776E"/>
    <w:rsid w:val="00C27BA9"/>
    <w:rsid w:val="00C305A5"/>
    <w:rsid w:val="00C30B50"/>
    <w:rsid w:val="00C315AD"/>
    <w:rsid w:val="00C31C08"/>
    <w:rsid w:val="00C31FD2"/>
    <w:rsid w:val="00C327E3"/>
    <w:rsid w:val="00C32CA4"/>
    <w:rsid w:val="00C33174"/>
    <w:rsid w:val="00C33D17"/>
    <w:rsid w:val="00C33D1F"/>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954"/>
    <w:rsid w:val="00C40AD6"/>
    <w:rsid w:val="00C40D0B"/>
    <w:rsid w:val="00C41654"/>
    <w:rsid w:val="00C41823"/>
    <w:rsid w:val="00C41F25"/>
    <w:rsid w:val="00C42B90"/>
    <w:rsid w:val="00C42D08"/>
    <w:rsid w:val="00C4343D"/>
    <w:rsid w:val="00C43500"/>
    <w:rsid w:val="00C444B3"/>
    <w:rsid w:val="00C445B3"/>
    <w:rsid w:val="00C4496F"/>
    <w:rsid w:val="00C4557E"/>
    <w:rsid w:val="00C45668"/>
    <w:rsid w:val="00C45CE7"/>
    <w:rsid w:val="00C46405"/>
    <w:rsid w:val="00C46EA8"/>
    <w:rsid w:val="00C46F4D"/>
    <w:rsid w:val="00C47255"/>
    <w:rsid w:val="00C477FA"/>
    <w:rsid w:val="00C47D9E"/>
    <w:rsid w:val="00C50230"/>
    <w:rsid w:val="00C51B26"/>
    <w:rsid w:val="00C51DF5"/>
    <w:rsid w:val="00C5254C"/>
    <w:rsid w:val="00C542BF"/>
    <w:rsid w:val="00C545D8"/>
    <w:rsid w:val="00C5467A"/>
    <w:rsid w:val="00C54C4D"/>
    <w:rsid w:val="00C552BF"/>
    <w:rsid w:val="00C55526"/>
    <w:rsid w:val="00C55A45"/>
    <w:rsid w:val="00C55AD4"/>
    <w:rsid w:val="00C55DCC"/>
    <w:rsid w:val="00C55E9B"/>
    <w:rsid w:val="00C56063"/>
    <w:rsid w:val="00C56191"/>
    <w:rsid w:val="00C561A3"/>
    <w:rsid w:val="00C568FD"/>
    <w:rsid w:val="00C56BC3"/>
    <w:rsid w:val="00C56E9B"/>
    <w:rsid w:val="00C56F04"/>
    <w:rsid w:val="00C57815"/>
    <w:rsid w:val="00C578E0"/>
    <w:rsid w:val="00C6030F"/>
    <w:rsid w:val="00C6039F"/>
    <w:rsid w:val="00C6051A"/>
    <w:rsid w:val="00C606E2"/>
    <w:rsid w:val="00C6072B"/>
    <w:rsid w:val="00C60815"/>
    <w:rsid w:val="00C60CFD"/>
    <w:rsid w:val="00C61611"/>
    <w:rsid w:val="00C618D5"/>
    <w:rsid w:val="00C61F50"/>
    <w:rsid w:val="00C62ACF"/>
    <w:rsid w:val="00C633B4"/>
    <w:rsid w:val="00C63973"/>
    <w:rsid w:val="00C63D13"/>
    <w:rsid w:val="00C64C1C"/>
    <w:rsid w:val="00C65ED5"/>
    <w:rsid w:val="00C660D7"/>
    <w:rsid w:val="00C664FF"/>
    <w:rsid w:val="00C66753"/>
    <w:rsid w:val="00C668D1"/>
    <w:rsid w:val="00C66B03"/>
    <w:rsid w:val="00C67387"/>
    <w:rsid w:val="00C67932"/>
    <w:rsid w:val="00C67C76"/>
    <w:rsid w:val="00C67CE4"/>
    <w:rsid w:val="00C67EFA"/>
    <w:rsid w:val="00C70459"/>
    <w:rsid w:val="00C708FE"/>
    <w:rsid w:val="00C7176A"/>
    <w:rsid w:val="00C71D02"/>
    <w:rsid w:val="00C71E8D"/>
    <w:rsid w:val="00C71EC4"/>
    <w:rsid w:val="00C7207C"/>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1ABE"/>
    <w:rsid w:val="00C826AF"/>
    <w:rsid w:val="00C833E6"/>
    <w:rsid w:val="00C83460"/>
    <w:rsid w:val="00C8399F"/>
    <w:rsid w:val="00C84649"/>
    <w:rsid w:val="00C8486A"/>
    <w:rsid w:val="00C84AD8"/>
    <w:rsid w:val="00C84D97"/>
    <w:rsid w:val="00C853A5"/>
    <w:rsid w:val="00C855B1"/>
    <w:rsid w:val="00C8683A"/>
    <w:rsid w:val="00C870F9"/>
    <w:rsid w:val="00C8717F"/>
    <w:rsid w:val="00C87446"/>
    <w:rsid w:val="00C87533"/>
    <w:rsid w:val="00C878BC"/>
    <w:rsid w:val="00C901B0"/>
    <w:rsid w:val="00C9022F"/>
    <w:rsid w:val="00C903D1"/>
    <w:rsid w:val="00C90720"/>
    <w:rsid w:val="00C907D0"/>
    <w:rsid w:val="00C90EF8"/>
    <w:rsid w:val="00C91095"/>
    <w:rsid w:val="00C9151E"/>
    <w:rsid w:val="00C9178C"/>
    <w:rsid w:val="00C92A1F"/>
    <w:rsid w:val="00C92BE6"/>
    <w:rsid w:val="00C9370F"/>
    <w:rsid w:val="00C93A9F"/>
    <w:rsid w:val="00C94748"/>
    <w:rsid w:val="00C95B37"/>
    <w:rsid w:val="00C9625B"/>
    <w:rsid w:val="00C96792"/>
    <w:rsid w:val="00C976C1"/>
    <w:rsid w:val="00C97A0D"/>
    <w:rsid w:val="00C97A33"/>
    <w:rsid w:val="00CA01E2"/>
    <w:rsid w:val="00CA0961"/>
    <w:rsid w:val="00CA1332"/>
    <w:rsid w:val="00CA16B2"/>
    <w:rsid w:val="00CA1DEE"/>
    <w:rsid w:val="00CA1EF2"/>
    <w:rsid w:val="00CA20BE"/>
    <w:rsid w:val="00CA2336"/>
    <w:rsid w:val="00CA2738"/>
    <w:rsid w:val="00CA2CC9"/>
    <w:rsid w:val="00CA3154"/>
    <w:rsid w:val="00CA3395"/>
    <w:rsid w:val="00CA3480"/>
    <w:rsid w:val="00CA3C9F"/>
    <w:rsid w:val="00CA3E20"/>
    <w:rsid w:val="00CA4705"/>
    <w:rsid w:val="00CA4943"/>
    <w:rsid w:val="00CA4960"/>
    <w:rsid w:val="00CA4B13"/>
    <w:rsid w:val="00CA4B4E"/>
    <w:rsid w:val="00CA4C26"/>
    <w:rsid w:val="00CA5224"/>
    <w:rsid w:val="00CA53F3"/>
    <w:rsid w:val="00CA56B7"/>
    <w:rsid w:val="00CA5CAB"/>
    <w:rsid w:val="00CA697B"/>
    <w:rsid w:val="00CA6A29"/>
    <w:rsid w:val="00CA742A"/>
    <w:rsid w:val="00CA7FCE"/>
    <w:rsid w:val="00CB0293"/>
    <w:rsid w:val="00CB05C2"/>
    <w:rsid w:val="00CB13FD"/>
    <w:rsid w:val="00CB1C8A"/>
    <w:rsid w:val="00CB21B9"/>
    <w:rsid w:val="00CB28CF"/>
    <w:rsid w:val="00CB2A99"/>
    <w:rsid w:val="00CB33A3"/>
    <w:rsid w:val="00CB40D6"/>
    <w:rsid w:val="00CB4603"/>
    <w:rsid w:val="00CB491A"/>
    <w:rsid w:val="00CB4D82"/>
    <w:rsid w:val="00CB59CC"/>
    <w:rsid w:val="00CB5B29"/>
    <w:rsid w:val="00CB667C"/>
    <w:rsid w:val="00CB6BB6"/>
    <w:rsid w:val="00CB6F0A"/>
    <w:rsid w:val="00CB778D"/>
    <w:rsid w:val="00CB7DAE"/>
    <w:rsid w:val="00CC0152"/>
    <w:rsid w:val="00CC0386"/>
    <w:rsid w:val="00CC04B1"/>
    <w:rsid w:val="00CC08EE"/>
    <w:rsid w:val="00CC0C60"/>
    <w:rsid w:val="00CC17AE"/>
    <w:rsid w:val="00CC193F"/>
    <w:rsid w:val="00CC1AB8"/>
    <w:rsid w:val="00CC1EFC"/>
    <w:rsid w:val="00CC2373"/>
    <w:rsid w:val="00CC25E6"/>
    <w:rsid w:val="00CC3329"/>
    <w:rsid w:val="00CC35BE"/>
    <w:rsid w:val="00CC3BA3"/>
    <w:rsid w:val="00CC3FB2"/>
    <w:rsid w:val="00CC53E9"/>
    <w:rsid w:val="00CC5712"/>
    <w:rsid w:val="00CC5DD6"/>
    <w:rsid w:val="00CC633A"/>
    <w:rsid w:val="00CC6969"/>
    <w:rsid w:val="00CC75FB"/>
    <w:rsid w:val="00CC76D2"/>
    <w:rsid w:val="00CC78BC"/>
    <w:rsid w:val="00CC7DDB"/>
    <w:rsid w:val="00CD03A4"/>
    <w:rsid w:val="00CD0AA8"/>
    <w:rsid w:val="00CD1873"/>
    <w:rsid w:val="00CD199D"/>
    <w:rsid w:val="00CD1E81"/>
    <w:rsid w:val="00CD2357"/>
    <w:rsid w:val="00CD2BBF"/>
    <w:rsid w:val="00CD2D77"/>
    <w:rsid w:val="00CD3123"/>
    <w:rsid w:val="00CD44BA"/>
    <w:rsid w:val="00CD4DB2"/>
    <w:rsid w:val="00CD57AE"/>
    <w:rsid w:val="00CD5FF0"/>
    <w:rsid w:val="00CD6077"/>
    <w:rsid w:val="00CD6080"/>
    <w:rsid w:val="00CD60A6"/>
    <w:rsid w:val="00CD6240"/>
    <w:rsid w:val="00CD679D"/>
    <w:rsid w:val="00CD6C3B"/>
    <w:rsid w:val="00CD7B31"/>
    <w:rsid w:val="00CD7E26"/>
    <w:rsid w:val="00CE00BE"/>
    <w:rsid w:val="00CE0136"/>
    <w:rsid w:val="00CE04BC"/>
    <w:rsid w:val="00CE1761"/>
    <w:rsid w:val="00CE17BA"/>
    <w:rsid w:val="00CE1FBE"/>
    <w:rsid w:val="00CE269B"/>
    <w:rsid w:val="00CE2E96"/>
    <w:rsid w:val="00CE301E"/>
    <w:rsid w:val="00CE34C2"/>
    <w:rsid w:val="00CE3FEB"/>
    <w:rsid w:val="00CE47B7"/>
    <w:rsid w:val="00CE4B16"/>
    <w:rsid w:val="00CE56E1"/>
    <w:rsid w:val="00CE5A81"/>
    <w:rsid w:val="00CE6043"/>
    <w:rsid w:val="00CE6423"/>
    <w:rsid w:val="00CE6552"/>
    <w:rsid w:val="00CE6C5C"/>
    <w:rsid w:val="00CE6E9B"/>
    <w:rsid w:val="00CE73FC"/>
    <w:rsid w:val="00CE77E6"/>
    <w:rsid w:val="00CE7D91"/>
    <w:rsid w:val="00CF018A"/>
    <w:rsid w:val="00CF0899"/>
    <w:rsid w:val="00CF0928"/>
    <w:rsid w:val="00CF096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A53"/>
    <w:rsid w:val="00D00C72"/>
    <w:rsid w:val="00D00FC0"/>
    <w:rsid w:val="00D01064"/>
    <w:rsid w:val="00D01551"/>
    <w:rsid w:val="00D02A81"/>
    <w:rsid w:val="00D03101"/>
    <w:rsid w:val="00D031C6"/>
    <w:rsid w:val="00D03440"/>
    <w:rsid w:val="00D03D1C"/>
    <w:rsid w:val="00D040FA"/>
    <w:rsid w:val="00D04337"/>
    <w:rsid w:val="00D04339"/>
    <w:rsid w:val="00D04407"/>
    <w:rsid w:val="00D049A5"/>
    <w:rsid w:val="00D05D1C"/>
    <w:rsid w:val="00D05DC1"/>
    <w:rsid w:val="00D05DFF"/>
    <w:rsid w:val="00D06AC9"/>
    <w:rsid w:val="00D06B71"/>
    <w:rsid w:val="00D06CBA"/>
    <w:rsid w:val="00D077F7"/>
    <w:rsid w:val="00D07DAD"/>
    <w:rsid w:val="00D10722"/>
    <w:rsid w:val="00D108DC"/>
    <w:rsid w:val="00D1104D"/>
    <w:rsid w:val="00D111B5"/>
    <w:rsid w:val="00D11568"/>
    <w:rsid w:val="00D115B1"/>
    <w:rsid w:val="00D11C1D"/>
    <w:rsid w:val="00D12012"/>
    <w:rsid w:val="00D12944"/>
    <w:rsid w:val="00D1329B"/>
    <w:rsid w:val="00D13384"/>
    <w:rsid w:val="00D1430A"/>
    <w:rsid w:val="00D150FE"/>
    <w:rsid w:val="00D154D7"/>
    <w:rsid w:val="00D15902"/>
    <w:rsid w:val="00D16A39"/>
    <w:rsid w:val="00D17360"/>
    <w:rsid w:val="00D20978"/>
    <w:rsid w:val="00D20C43"/>
    <w:rsid w:val="00D20FD8"/>
    <w:rsid w:val="00D21209"/>
    <w:rsid w:val="00D218EA"/>
    <w:rsid w:val="00D22203"/>
    <w:rsid w:val="00D2249E"/>
    <w:rsid w:val="00D22CC1"/>
    <w:rsid w:val="00D244EE"/>
    <w:rsid w:val="00D24609"/>
    <w:rsid w:val="00D249C3"/>
    <w:rsid w:val="00D2517B"/>
    <w:rsid w:val="00D254FB"/>
    <w:rsid w:val="00D25938"/>
    <w:rsid w:val="00D25A6D"/>
    <w:rsid w:val="00D262A4"/>
    <w:rsid w:val="00D26B6F"/>
    <w:rsid w:val="00D26E37"/>
    <w:rsid w:val="00D272DE"/>
    <w:rsid w:val="00D273E8"/>
    <w:rsid w:val="00D27792"/>
    <w:rsid w:val="00D27A8E"/>
    <w:rsid w:val="00D27CAE"/>
    <w:rsid w:val="00D30279"/>
    <w:rsid w:val="00D3030C"/>
    <w:rsid w:val="00D30579"/>
    <w:rsid w:val="00D3100C"/>
    <w:rsid w:val="00D31955"/>
    <w:rsid w:val="00D31BFA"/>
    <w:rsid w:val="00D32840"/>
    <w:rsid w:val="00D33B3A"/>
    <w:rsid w:val="00D33C86"/>
    <w:rsid w:val="00D33E75"/>
    <w:rsid w:val="00D346E8"/>
    <w:rsid w:val="00D34A39"/>
    <w:rsid w:val="00D361F3"/>
    <w:rsid w:val="00D372BF"/>
    <w:rsid w:val="00D373D7"/>
    <w:rsid w:val="00D37971"/>
    <w:rsid w:val="00D40C96"/>
    <w:rsid w:val="00D41171"/>
    <w:rsid w:val="00D419AB"/>
    <w:rsid w:val="00D428C8"/>
    <w:rsid w:val="00D42E00"/>
    <w:rsid w:val="00D4322E"/>
    <w:rsid w:val="00D436BE"/>
    <w:rsid w:val="00D4448D"/>
    <w:rsid w:val="00D4467F"/>
    <w:rsid w:val="00D44BD3"/>
    <w:rsid w:val="00D45062"/>
    <w:rsid w:val="00D45295"/>
    <w:rsid w:val="00D45ACF"/>
    <w:rsid w:val="00D45EB6"/>
    <w:rsid w:val="00D46BCD"/>
    <w:rsid w:val="00D476F2"/>
    <w:rsid w:val="00D47728"/>
    <w:rsid w:val="00D502D1"/>
    <w:rsid w:val="00D50945"/>
    <w:rsid w:val="00D50A04"/>
    <w:rsid w:val="00D50CD2"/>
    <w:rsid w:val="00D519DF"/>
    <w:rsid w:val="00D51F8C"/>
    <w:rsid w:val="00D52444"/>
    <w:rsid w:val="00D5262D"/>
    <w:rsid w:val="00D527C7"/>
    <w:rsid w:val="00D52A89"/>
    <w:rsid w:val="00D53E24"/>
    <w:rsid w:val="00D542DF"/>
    <w:rsid w:val="00D543C8"/>
    <w:rsid w:val="00D54581"/>
    <w:rsid w:val="00D54717"/>
    <w:rsid w:val="00D548A4"/>
    <w:rsid w:val="00D55920"/>
    <w:rsid w:val="00D55D90"/>
    <w:rsid w:val="00D56B79"/>
    <w:rsid w:val="00D57297"/>
    <w:rsid w:val="00D6170F"/>
    <w:rsid w:val="00D62225"/>
    <w:rsid w:val="00D6293E"/>
    <w:rsid w:val="00D62B87"/>
    <w:rsid w:val="00D630B1"/>
    <w:rsid w:val="00D631FE"/>
    <w:rsid w:val="00D642ED"/>
    <w:rsid w:val="00D64653"/>
    <w:rsid w:val="00D64C6B"/>
    <w:rsid w:val="00D65342"/>
    <w:rsid w:val="00D65BC4"/>
    <w:rsid w:val="00D66321"/>
    <w:rsid w:val="00D6678B"/>
    <w:rsid w:val="00D66C7A"/>
    <w:rsid w:val="00D701C7"/>
    <w:rsid w:val="00D704E5"/>
    <w:rsid w:val="00D7059F"/>
    <w:rsid w:val="00D70A64"/>
    <w:rsid w:val="00D71201"/>
    <w:rsid w:val="00D71359"/>
    <w:rsid w:val="00D71B39"/>
    <w:rsid w:val="00D72CCC"/>
    <w:rsid w:val="00D72FDB"/>
    <w:rsid w:val="00D73705"/>
    <w:rsid w:val="00D73CC2"/>
    <w:rsid w:val="00D74BE4"/>
    <w:rsid w:val="00D7508E"/>
    <w:rsid w:val="00D75741"/>
    <w:rsid w:val="00D75922"/>
    <w:rsid w:val="00D75A2A"/>
    <w:rsid w:val="00D76CFE"/>
    <w:rsid w:val="00D76DD9"/>
    <w:rsid w:val="00D773D8"/>
    <w:rsid w:val="00D77BB1"/>
    <w:rsid w:val="00D80B10"/>
    <w:rsid w:val="00D814FE"/>
    <w:rsid w:val="00D819DB"/>
    <w:rsid w:val="00D8276A"/>
    <w:rsid w:val="00D829A0"/>
    <w:rsid w:val="00D83979"/>
    <w:rsid w:val="00D83B75"/>
    <w:rsid w:val="00D83CFF"/>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63"/>
    <w:rsid w:val="00D909C2"/>
    <w:rsid w:val="00D90E07"/>
    <w:rsid w:val="00D91086"/>
    <w:rsid w:val="00D91249"/>
    <w:rsid w:val="00D91343"/>
    <w:rsid w:val="00D92179"/>
    <w:rsid w:val="00D924FD"/>
    <w:rsid w:val="00D925D8"/>
    <w:rsid w:val="00D929F0"/>
    <w:rsid w:val="00D933EE"/>
    <w:rsid w:val="00D935EC"/>
    <w:rsid w:val="00D9374B"/>
    <w:rsid w:val="00D94187"/>
    <w:rsid w:val="00D949AC"/>
    <w:rsid w:val="00D94F29"/>
    <w:rsid w:val="00D953A2"/>
    <w:rsid w:val="00D95871"/>
    <w:rsid w:val="00D95E48"/>
    <w:rsid w:val="00D96259"/>
    <w:rsid w:val="00D9630C"/>
    <w:rsid w:val="00D9646E"/>
    <w:rsid w:val="00D96AD0"/>
    <w:rsid w:val="00D96AE1"/>
    <w:rsid w:val="00D9739F"/>
    <w:rsid w:val="00D9767D"/>
    <w:rsid w:val="00D97919"/>
    <w:rsid w:val="00D97E57"/>
    <w:rsid w:val="00DA041F"/>
    <w:rsid w:val="00DA083E"/>
    <w:rsid w:val="00DA0EED"/>
    <w:rsid w:val="00DA1206"/>
    <w:rsid w:val="00DA1422"/>
    <w:rsid w:val="00DA1816"/>
    <w:rsid w:val="00DA182F"/>
    <w:rsid w:val="00DA2314"/>
    <w:rsid w:val="00DA23ED"/>
    <w:rsid w:val="00DA2B01"/>
    <w:rsid w:val="00DA32AE"/>
    <w:rsid w:val="00DA3470"/>
    <w:rsid w:val="00DA3A41"/>
    <w:rsid w:val="00DA3DFD"/>
    <w:rsid w:val="00DA5734"/>
    <w:rsid w:val="00DA5757"/>
    <w:rsid w:val="00DA5FD1"/>
    <w:rsid w:val="00DA665E"/>
    <w:rsid w:val="00DA67E2"/>
    <w:rsid w:val="00DA6A7E"/>
    <w:rsid w:val="00DA7632"/>
    <w:rsid w:val="00DA7AFD"/>
    <w:rsid w:val="00DB01A3"/>
    <w:rsid w:val="00DB0C33"/>
    <w:rsid w:val="00DB11EB"/>
    <w:rsid w:val="00DB141B"/>
    <w:rsid w:val="00DB1B99"/>
    <w:rsid w:val="00DB1EE6"/>
    <w:rsid w:val="00DB1F65"/>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6E50"/>
    <w:rsid w:val="00DB726D"/>
    <w:rsid w:val="00DB7A4A"/>
    <w:rsid w:val="00DC033E"/>
    <w:rsid w:val="00DC044B"/>
    <w:rsid w:val="00DC149F"/>
    <w:rsid w:val="00DC221E"/>
    <w:rsid w:val="00DC2368"/>
    <w:rsid w:val="00DC296E"/>
    <w:rsid w:val="00DC2D9F"/>
    <w:rsid w:val="00DC2DD6"/>
    <w:rsid w:val="00DC32AA"/>
    <w:rsid w:val="00DC337F"/>
    <w:rsid w:val="00DC3424"/>
    <w:rsid w:val="00DC410B"/>
    <w:rsid w:val="00DC42FF"/>
    <w:rsid w:val="00DC4AF0"/>
    <w:rsid w:val="00DC52B1"/>
    <w:rsid w:val="00DC53D8"/>
    <w:rsid w:val="00DC55DD"/>
    <w:rsid w:val="00DC58F6"/>
    <w:rsid w:val="00DC68B7"/>
    <w:rsid w:val="00DC6AE1"/>
    <w:rsid w:val="00DC6C4A"/>
    <w:rsid w:val="00DC6EB5"/>
    <w:rsid w:val="00DC7385"/>
    <w:rsid w:val="00DC7630"/>
    <w:rsid w:val="00DC785A"/>
    <w:rsid w:val="00DC7C19"/>
    <w:rsid w:val="00DD0321"/>
    <w:rsid w:val="00DD1155"/>
    <w:rsid w:val="00DD1333"/>
    <w:rsid w:val="00DD1A71"/>
    <w:rsid w:val="00DD1BA5"/>
    <w:rsid w:val="00DD2378"/>
    <w:rsid w:val="00DD2B55"/>
    <w:rsid w:val="00DD2B63"/>
    <w:rsid w:val="00DD2ED3"/>
    <w:rsid w:val="00DD30A9"/>
    <w:rsid w:val="00DD32C7"/>
    <w:rsid w:val="00DD380E"/>
    <w:rsid w:val="00DD40CC"/>
    <w:rsid w:val="00DD4628"/>
    <w:rsid w:val="00DD4C70"/>
    <w:rsid w:val="00DD526F"/>
    <w:rsid w:val="00DD642A"/>
    <w:rsid w:val="00DD68AE"/>
    <w:rsid w:val="00DD6A18"/>
    <w:rsid w:val="00DD6BAD"/>
    <w:rsid w:val="00DD6DB6"/>
    <w:rsid w:val="00DD72C5"/>
    <w:rsid w:val="00DD7399"/>
    <w:rsid w:val="00DD78AC"/>
    <w:rsid w:val="00DD7B10"/>
    <w:rsid w:val="00DE0887"/>
    <w:rsid w:val="00DE095C"/>
    <w:rsid w:val="00DE09A7"/>
    <w:rsid w:val="00DE0B56"/>
    <w:rsid w:val="00DE0BAD"/>
    <w:rsid w:val="00DE0FE8"/>
    <w:rsid w:val="00DE1D24"/>
    <w:rsid w:val="00DE2902"/>
    <w:rsid w:val="00DE2E32"/>
    <w:rsid w:val="00DE31AD"/>
    <w:rsid w:val="00DE32EC"/>
    <w:rsid w:val="00DE3971"/>
    <w:rsid w:val="00DE3B4E"/>
    <w:rsid w:val="00DE419B"/>
    <w:rsid w:val="00DE4AC6"/>
    <w:rsid w:val="00DE50F2"/>
    <w:rsid w:val="00DE552E"/>
    <w:rsid w:val="00DE55B4"/>
    <w:rsid w:val="00DE5AFA"/>
    <w:rsid w:val="00DE6112"/>
    <w:rsid w:val="00DE67D4"/>
    <w:rsid w:val="00DE6D58"/>
    <w:rsid w:val="00DE6E09"/>
    <w:rsid w:val="00DF00C3"/>
    <w:rsid w:val="00DF0865"/>
    <w:rsid w:val="00DF11EC"/>
    <w:rsid w:val="00DF1219"/>
    <w:rsid w:val="00DF1306"/>
    <w:rsid w:val="00DF1310"/>
    <w:rsid w:val="00DF1569"/>
    <w:rsid w:val="00DF17DB"/>
    <w:rsid w:val="00DF1D10"/>
    <w:rsid w:val="00DF1D5B"/>
    <w:rsid w:val="00DF22A0"/>
    <w:rsid w:val="00DF22AA"/>
    <w:rsid w:val="00DF2766"/>
    <w:rsid w:val="00DF2897"/>
    <w:rsid w:val="00DF41EF"/>
    <w:rsid w:val="00DF431A"/>
    <w:rsid w:val="00DF4F7B"/>
    <w:rsid w:val="00DF5383"/>
    <w:rsid w:val="00DF544E"/>
    <w:rsid w:val="00DF5577"/>
    <w:rsid w:val="00DF609C"/>
    <w:rsid w:val="00DF6B9A"/>
    <w:rsid w:val="00DF791F"/>
    <w:rsid w:val="00DF7C5A"/>
    <w:rsid w:val="00DF7C9B"/>
    <w:rsid w:val="00E00561"/>
    <w:rsid w:val="00E00612"/>
    <w:rsid w:val="00E008D8"/>
    <w:rsid w:val="00E00A07"/>
    <w:rsid w:val="00E00B6A"/>
    <w:rsid w:val="00E0115F"/>
    <w:rsid w:val="00E01782"/>
    <w:rsid w:val="00E01BEB"/>
    <w:rsid w:val="00E01D2B"/>
    <w:rsid w:val="00E0259F"/>
    <w:rsid w:val="00E03E83"/>
    <w:rsid w:val="00E046D8"/>
    <w:rsid w:val="00E047AE"/>
    <w:rsid w:val="00E04C93"/>
    <w:rsid w:val="00E059B4"/>
    <w:rsid w:val="00E05DFA"/>
    <w:rsid w:val="00E065AC"/>
    <w:rsid w:val="00E0694C"/>
    <w:rsid w:val="00E07746"/>
    <w:rsid w:val="00E07F5B"/>
    <w:rsid w:val="00E10202"/>
    <w:rsid w:val="00E1030B"/>
    <w:rsid w:val="00E1054E"/>
    <w:rsid w:val="00E1275F"/>
    <w:rsid w:val="00E12851"/>
    <w:rsid w:val="00E12AC6"/>
    <w:rsid w:val="00E12F10"/>
    <w:rsid w:val="00E13479"/>
    <w:rsid w:val="00E135DC"/>
    <w:rsid w:val="00E13C1A"/>
    <w:rsid w:val="00E13CCE"/>
    <w:rsid w:val="00E1411A"/>
    <w:rsid w:val="00E14C2C"/>
    <w:rsid w:val="00E16B50"/>
    <w:rsid w:val="00E170BD"/>
    <w:rsid w:val="00E17426"/>
    <w:rsid w:val="00E17F1F"/>
    <w:rsid w:val="00E17FCD"/>
    <w:rsid w:val="00E202DA"/>
    <w:rsid w:val="00E206E4"/>
    <w:rsid w:val="00E214B3"/>
    <w:rsid w:val="00E2153F"/>
    <w:rsid w:val="00E21CD6"/>
    <w:rsid w:val="00E2262C"/>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5FE"/>
    <w:rsid w:val="00E24DD1"/>
    <w:rsid w:val="00E25071"/>
    <w:rsid w:val="00E25454"/>
    <w:rsid w:val="00E25E6F"/>
    <w:rsid w:val="00E2665E"/>
    <w:rsid w:val="00E26AA3"/>
    <w:rsid w:val="00E26CCF"/>
    <w:rsid w:val="00E27DF3"/>
    <w:rsid w:val="00E308E4"/>
    <w:rsid w:val="00E31CFA"/>
    <w:rsid w:val="00E31E08"/>
    <w:rsid w:val="00E31E87"/>
    <w:rsid w:val="00E31F7C"/>
    <w:rsid w:val="00E32247"/>
    <w:rsid w:val="00E322E9"/>
    <w:rsid w:val="00E32DE3"/>
    <w:rsid w:val="00E33255"/>
    <w:rsid w:val="00E33525"/>
    <w:rsid w:val="00E33544"/>
    <w:rsid w:val="00E33A42"/>
    <w:rsid w:val="00E33AE9"/>
    <w:rsid w:val="00E33B5B"/>
    <w:rsid w:val="00E33B7D"/>
    <w:rsid w:val="00E33FFB"/>
    <w:rsid w:val="00E34A10"/>
    <w:rsid w:val="00E34D5E"/>
    <w:rsid w:val="00E34F0D"/>
    <w:rsid w:val="00E35080"/>
    <w:rsid w:val="00E360E2"/>
    <w:rsid w:val="00E369DA"/>
    <w:rsid w:val="00E36D49"/>
    <w:rsid w:val="00E37090"/>
    <w:rsid w:val="00E40792"/>
    <w:rsid w:val="00E411B1"/>
    <w:rsid w:val="00E41D7C"/>
    <w:rsid w:val="00E421C0"/>
    <w:rsid w:val="00E42428"/>
    <w:rsid w:val="00E42491"/>
    <w:rsid w:val="00E425C2"/>
    <w:rsid w:val="00E42C5B"/>
    <w:rsid w:val="00E44157"/>
    <w:rsid w:val="00E442D8"/>
    <w:rsid w:val="00E443AA"/>
    <w:rsid w:val="00E447D3"/>
    <w:rsid w:val="00E44A18"/>
    <w:rsid w:val="00E45383"/>
    <w:rsid w:val="00E455E2"/>
    <w:rsid w:val="00E459F5"/>
    <w:rsid w:val="00E45F35"/>
    <w:rsid w:val="00E46613"/>
    <w:rsid w:val="00E46BBE"/>
    <w:rsid w:val="00E4734A"/>
    <w:rsid w:val="00E47923"/>
    <w:rsid w:val="00E47BCB"/>
    <w:rsid w:val="00E50545"/>
    <w:rsid w:val="00E5084E"/>
    <w:rsid w:val="00E50BC9"/>
    <w:rsid w:val="00E50FF1"/>
    <w:rsid w:val="00E5103B"/>
    <w:rsid w:val="00E51A8F"/>
    <w:rsid w:val="00E51F33"/>
    <w:rsid w:val="00E52032"/>
    <w:rsid w:val="00E521F2"/>
    <w:rsid w:val="00E533C0"/>
    <w:rsid w:val="00E538ED"/>
    <w:rsid w:val="00E5394F"/>
    <w:rsid w:val="00E53FED"/>
    <w:rsid w:val="00E540B7"/>
    <w:rsid w:val="00E5526B"/>
    <w:rsid w:val="00E55A2F"/>
    <w:rsid w:val="00E55ACE"/>
    <w:rsid w:val="00E55C38"/>
    <w:rsid w:val="00E56C27"/>
    <w:rsid w:val="00E56E69"/>
    <w:rsid w:val="00E56F7C"/>
    <w:rsid w:val="00E572B1"/>
    <w:rsid w:val="00E575D3"/>
    <w:rsid w:val="00E57ECE"/>
    <w:rsid w:val="00E60279"/>
    <w:rsid w:val="00E6119B"/>
    <w:rsid w:val="00E613DB"/>
    <w:rsid w:val="00E61650"/>
    <w:rsid w:val="00E622A5"/>
    <w:rsid w:val="00E6343D"/>
    <w:rsid w:val="00E63D7A"/>
    <w:rsid w:val="00E648B0"/>
    <w:rsid w:val="00E65525"/>
    <w:rsid w:val="00E65A60"/>
    <w:rsid w:val="00E65E97"/>
    <w:rsid w:val="00E66009"/>
    <w:rsid w:val="00E66084"/>
    <w:rsid w:val="00E665C7"/>
    <w:rsid w:val="00E665CA"/>
    <w:rsid w:val="00E66819"/>
    <w:rsid w:val="00E66C1E"/>
    <w:rsid w:val="00E67640"/>
    <w:rsid w:val="00E67987"/>
    <w:rsid w:val="00E705BD"/>
    <w:rsid w:val="00E70644"/>
    <w:rsid w:val="00E70656"/>
    <w:rsid w:val="00E70BFA"/>
    <w:rsid w:val="00E70DF8"/>
    <w:rsid w:val="00E716A5"/>
    <w:rsid w:val="00E717DB"/>
    <w:rsid w:val="00E71DC9"/>
    <w:rsid w:val="00E71F54"/>
    <w:rsid w:val="00E7204E"/>
    <w:rsid w:val="00E72207"/>
    <w:rsid w:val="00E722D9"/>
    <w:rsid w:val="00E73118"/>
    <w:rsid w:val="00E733C3"/>
    <w:rsid w:val="00E734FF"/>
    <w:rsid w:val="00E738A8"/>
    <w:rsid w:val="00E73DF9"/>
    <w:rsid w:val="00E75D3A"/>
    <w:rsid w:val="00E769AF"/>
    <w:rsid w:val="00E76E38"/>
    <w:rsid w:val="00E77AE2"/>
    <w:rsid w:val="00E77BF4"/>
    <w:rsid w:val="00E8012F"/>
    <w:rsid w:val="00E8058D"/>
    <w:rsid w:val="00E8068E"/>
    <w:rsid w:val="00E81221"/>
    <w:rsid w:val="00E814FF"/>
    <w:rsid w:val="00E8151A"/>
    <w:rsid w:val="00E817A6"/>
    <w:rsid w:val="00E825AC"/>
    <w:rsid w:val="00E83090"/>
    <w:rsid w:val="00E8341E"/>
    <w:rsid w:val="00E840D7"/>
    <w:rsid w:val="00E847CA"/>
    <w:rsid w:val="00E84AF1"/>
    <w:rsid w:val="00E853EE"/>
    <w:rsid w:val="00E86852"/>
    <w:rsid w:val="00E86CC3"/>
    <w:rsid w:val="00E86D9B"/>
    <w:rsid w:val="00E87279"/>
    <w:rsid w:val="00E8739A"/>
    <w:rsid w:val="00E900CE"/>
    <w:rsid w:val="00E90488"/>
    <w:rsid w:val="00E907BE"/>
    <w:rsid w:val="00E911B7"/>
    <w:rsid w:val="00E91EAE"/>
    <w:rsid w:val="00E92482"/>
    <w:rsid w:val="00E927CF"/>
    <w:rsid w:val="00E92A2D"/>
    <w:rsid w:val="00E9354C"/>
    <w:rsid w:val="00E9383A"/>
    <w:rsid w:val="00E93C7D"/>
    <w:rsid w:val="00E93D39"/>
    <w:rsid w:val="00E94353"/>
    <w:rsid w:val="00E94B31"/>
    <w:rsid w:val="00E94DCA"/>
    <w:rsid w:val="00E955BD"/>
    <w:rsid w:val="00E95A9F"/>
    <w:rsid w:val="00E95B5E"/>
    <w:rsid w:val="00E965EE"/>
    <w:rsid w:val="00E96E4C"/>
    <w:rsid w:val="00E97529"/>
    <w:rsid w:val="00E97F4A"/>
    <w:rsid w:val="00E97FC0"/>
    <w:rsid w:val="00EA002F"/>
    <w:rsid w:val="00EA0459"/>
    <w:rsid w:val="00EA04FB"/>
    <w:rsid w:val="00EA09BF"/>
    <w:rsid w:val="00EA09DD"/>
    <w:rsid w:val="00EA0BE8"/>
    <w:rsid w:val="00EA0C99"/>
    <w:rsid w:val="00EA100E"/>
    <w:rsid w:val="00EA11E6"/>
    <w:rsid w:val="00EA1587"/>
    <w:rsid w:val="00EA1A1D"/>
    <w:rsid w:val="00EA216D"/>
    <w:rsid w:val="00EA27CC"/>
    <w:rsid w:val="00EA2BE7"/>
    <w:rsid w:val="00EA37A6"/>
    <w:rsid w:val="00EA37F5"/>
    <w:rsid w:val="00EA3957"/>
    <w:rsid w:val="00EA3C65"/>
    <w:rsid w:val="00EA3D40"/>
    <w:rsid w:val="00EA3EB9"/>
    <w:rsid w:val="00EA3ED8"/>
    <w:rsid w:val="00EA4707"/>
    <w:rsid w:val="00EA4CB8"/>
    <w:rsid w:val="00EA4D23"/>
    <w:rsid w:val="00EA4EBD"/>
    <w:rsid w:val="00EA57FB"/>
    <w:rsid w:val="00EA592C"/>
    <w:rsid w:val="00EA5DC6"/>
    <w:rsid w:val="00EA61D8"/>
    <w:rsid w:val="00EA65FA"/>
    <w:rsid w:val="00EA6FA1"/>
    <w:rsid w:val="00EA724F"/>
    <w:rsid w:val="00EA7281"/>
    <w:rsid w:val="00EA7338"/>
    <w:rsid w:val="00EA7E3A"/>
    <w:rsid w:val="00EB04C4"/>
    <w:rsid w:val="00EB050C"/>
    <w:rsid w:val="00EB0573"/>
    <w:rsid w:val="00EB09E1"/>
    <w:rsid w:val="00EB0D0B"/>
    <w:rsid w:val="00EB1B63"/>
    <w:rsid w:val="00EB1F4F"/>
    <w:rsid w:val="00EB21CF"/>
    <w:rsid w:val="00EB2275"/>
    <w:rsid w:val="00EB29DB"/>
    <w:rsid w:val="00EB3907"/>
    <w:rsid w:val="00EB3923"/>
    <w:rsid w:val="00EB39A3"/>
    <w:rsid w:val="00EB40FB"/>
    <w:rsid w:val="00EB4BBD"/>
    <w:rsid w:val="00EB4DB8"/>
    <w:rsid w:val="00EB5640"/>
    <w:rsid w:val="00EB58C6"/>
    <w:rsid w:val="00EB5BB5"/>
    <w:rsid w:val="00EB60EC"/>
    <w:rsid w:val="00EB65D8"/>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EF8"/>
    <w:rsid w:val="00EC3570"/>
    <w:rsid w:val="00EC3F60"/>
    <w:rsid w:val="00EC4BDB"/>
    <w:rsid w:val="00EC4C51"/>
    <w:rsid w:val="00EC5388"/>
    <w:rsid w:val="00EC5498"/>
    <w:rsid w:val="00EC593D"/>
    <w:rsid w:val="00EC5C2A"/>
    <w:rsid w:val="00EC5C98"/>
    <w:rsid w:val="00EC6FBF"/>
    <w:rsid w:val="00EC7816"/>
    <w:rsid w:val="00EC795A"/>
    <w:rsid w:val="00EC7CEF"/>
    <w:rsid w:val="00ED03C8"/>
    <w:rsid w:val="00ED0943"/>
    <w:rsid w:val="00ED14F6"/>
    <w:rsid w:val="00ED1B50"/>
    <w:rsid w:val="00ED1D79"/>
    <w:rsid w:val="00ED2ABC"/>
    <w:rsid w:val="00ED2B17"/>
    <w:rsid w:val="00ED34A9"/>
    <w:rsid w:val="00ED34C0"/>
    <w:rsid w:val="00ED39F8"/>
    <w:rsid w:val="00ED3C74"/>
    <w:rsid w:val="00ED3F2B"/>
    <w:rsid w:val="00ED49EF"/>
    <w:rsid w:val="00ED4A35"/>
    <w:rsid w:val="00ED53FB"/>
    <w:rsid w:val="00ED6066"/>
    <w:rsid w:val="00ED682D"/>
    <w:rsid w:val="00ED6B25"/>
    <w:rsid w:val="00EE0832"/>
    <w:rsid w:val="00EE0B0C"/>
    <w:rsid w:val="00EE0F08"/>
    <w:rsid w:val="00EE1752"/>
    <w:rsid w:val="00EE182D"/>
    <w:rsid w:val="00EE19EE"/>
    <w:rsid w:val="00EE1D0D"/>
    <w:rsid w:val="00EE296A"/>
    <w:rsid w:val="00EE2BF2"/>
    <w:rsid w:val="00EE3198"/>
    <w:rsid w:val="00EE33DF"/>
    <w:rsid w:val="00EE3B9F"/>
    <w:rsid w:val="00EE3BA7"/>
    <w:rsid w:val="00EE3CDF"/>
    <w:rsid w:val="00EE3DD9"/>
    <w:rsid w:val="00EE4C06"/>
    <w:rsid w:val="00EE4E1B"/>
    <w:rsid w:val="00EE4F45"/>
    <w:rsid w:val="00EE570E"/>
    <w:rsid w:val="00EE5CDF"/>
    <w:rsid w:val="00EE5E05"/>
    <w:rsid w:val="00EE62E9"/>
    <w:rsid w:val="00EE67A7"/>
    <w:rsid w:val="00EE6E0A"/>
    <w:rsid w:val="00EE7133"/>
    <w:rsid w:val="00EE7414"/>
    <w:rsid w:val="00EE7472"/>
    <w:rsid w:val="00EE7701"/>
    <w:rsid w:val="00EE7AA6"/>
    <w:rsid w:val="00EF048F"/>
    <w:rsid w:val="00EF06F6"/>
    <w:rsid w:val="00EF1C64"/>
    <w:rsid w:val="00EF1D82"/>
    <w:rsid w:val="00EF2066"/>
    <w:rsid w:val="00EF2628"/>
    <w:rsid w:val="00EF2BCB"/>
    <w:rsid w:val="00EF2F55"/>
    <w:rsid w:val="00EF35DA"/>
    <w:rsid w:val="00EF3696"/>
    <w:rsid w:val="00EF3AF8"/>
    <w:rsid w:val="00EF414D"/>
    <w:rsid w:val="00EF466A"/>
    <w:rsid w:val="00EF4D5E"/>
    <w:rsid w:val="00EF50B2"/>
    <w:rsid w:val="00EF53C1"/>
    <w:rsid w:val="00EF5654"/>
    <w:rsid w:val="00EF5932"/>
    <w:rsid w:val="00EF596F"/>
    <w:rsid w:val="00EF5E62"/>
    <w:rsid w:val="00EF60B6"/>
    <w:rsid w:val="00EF6184"/>
    <w:rsid w:val="00EF6696"/>
    <w:rsid w:val="00EF6BC2"/>
    <w:rsid w:val="00EF6FB9"/>
    <w:rsid w:val="00EF71CD"/>
    <w:rsid w:val="00EF7652"/>
    <w:rsid w:val="00EF7817"/>
    <w:rsid w:val="00EF7B0F"/>
    <w:rsid w:val="00F004CC"/>
    <w:rsid w:val="00F00653"/>
    <w:rsid w:val="00F00A2A"/>
    <w:rsid w:val="00F010A7"/>
    <w:rsid w:val="00F01B47"/>
    <w:rsid w:val="00F01E96"/>
    <w:rsid w:val="00F01EF9"/>
    <w:rsid w:val="00F0254C"/>
    <w:rsid w:val="00F02928"/>
    <w:rsid w:val="00F02967"/>
    <w:rsid w:val="00F02D1B"/>
    <w:rsid w:val="00F02E65"/>
    <w:rsid w:val="00F02F62"/>
    <w:rsid w:val="00F03AC4"/>
    <w:rsid w:val="00F042AB"/>
    <w:rsid w:val="00F0558E"/>
    <w:rsid w:val="00F06354"/>
    <w:rsid w:val="00F066DC"/>
    <w:rsid w:val="00F06909"/>
    <w:rsid w:val="00F06929"/>
    <w:rsid w:val="00F0699D"/>
    <w:rsid w:val="00F06C6E"/>
    <w:rsid w:val="00F06DA9"/>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1A3"/>
    <w:rsid w:val="00F12286"/>
    <w:rsid w:val="00F12B5C"/>
    <w:rsid w:val="00F1322F"/>
    <w:rsid w:val="00F13278"/>
    <w:rsid w:val="00F13F3C"/>
    <w:rsid w:val="00F13FF9"/>
    <w:rsid w:val="00F14A1A"/>
    <w:rsid w:val="00F14A1C"/>
    <w:rsid w:val="00F15580"/>
    <w:rsid w:val="00F15623"/>
    <w:rsid w:val="00F15857"/>
    <w:rsid w:val="00F158F9"/>
    <w:rsid w:val="00F15BA5"/>
    <w:rsid w:val="00F15CE3"/>
    <w:rsid w:val="00F169F8"/>
    <w:rsid w:val="00F1784D"/>
    <w:rsid w:val="00F17929"/>
    <w:rsid w:val="00F17C26"/>
    <w:rsid w:val="00F17DE9"/>
    <w:rsid w:val="00F17F4C"/>
    <w:rsid w:val="00F2063C"/>
    <w:rsid w:val="00F20A00"/>
    <w:rsid w:val="00F20EE9"/>
    <w:rsid w:val="00F210F2"/>
    <w:rsid w:val="00F21491"/>
    <w:rsid w:val="00F2248B"/>
    <w:rsid w:val="00F229E5"/>
    <w:rsid w:val="00F22CB9"/>
    <w:rsid w:val="00F2306B"/>
    <w:rsid w:val="00F2335A"/>
    <w:rsid w:val="00F237B0"/>
    <w:rsid w:val="00F24C7A"/>
    <w:rsid w:val="00F24FC5"/>
    <w:rsid w:val="00F254B8"/>
    <w:rsid w:val="00F25EBB"/>
    <w:rsid w:val="00F26474"/>
    <w:rsid w:val="00F2672A"/>
    <w:rsid w:val="00F2676F"/>
    <w:rsid w:val="00F278B1"/>
    <w:rsid w:val="00F27E5C"/>
    <w:rsid w:val="00F27F2E"/>
    <w:rsid w:val="00F27F58"/>
    <w:rsid w:val="00F30830"/>
    <w:rsid w:val="00F30AAA"/>
    <w:rsid w:val="00F30B0D"/>
    <w:rsid w:val="00F310A0"/>
    <w:rsid w:val="00F316B4"/>
    <w:rsid w:val="00F31F8F"/>
    <w:rsid w:val="00F32302"/>
    <w:rsid w:val="00F33BC6"/>
    <w:rsid w:val="00F34603"/>
    <w:rsid w:val="00F34C2B"/>
    <w:rsid w:val="00F34F0B"/>
    <w:rsid w:val="00F34FD0"/>
    <w:rsid w:val="00F35307"/>
    <w:rsid w:val="00F35321"/>
    <w:rsid w:val="00F35371"/>
    <w:rsid w:val="00F358AC"/>
    <w:rsid w:val="00F36504"/>
    <w:rsid w:val="00F406EF"/>
    <w:rsid w:val="00F40C74"/>
    <w:rsid w:val="00F41178"/>
    <w:rsid w:val="00F41875"/>
    <w:rsid w:val="00F41F27"/>
    <w:rsid w:val="00F41F62"/>
    <w:rsid w:val="00F42952"/>
    <w:rsid w:val="00F433F7"/>
    <w:rsid w:val="00F435FD"/>
    <w:rsid w:val="00F43A68"/>
    <w:rsid w:val="00F4411F"/>
    <w:rsid w:val="00F44B25"/>
    <w:rsid w:val="00F44E20"/>
    <w:rsid w:val="00F44F89"/>
    <w:rsid w:val="00F45144"/>
    <w:rsid w:val="00F457A3"/>
    <w:rsid w:val="00F45806"/>
    <w:rsid w:val="00F45BDA"/>
    <w:rsid w:val="00F45F3F"/>
    <w:rsid w:val="00F463AA"/>
    <w:rsid w:val="00F47300"/>
    <w:rsid w:val="00F4774D"/>
    <w:rsid w:val="00F4777D"/>
    <w:rsid w:val="00F5054B"/>
    <w:rsid w:val="00F5089A"/>
    <w:rsid w:val="00F51A52"/>
    <w:rsid w:val="00F51BE5"/>
    <w:rsid w:val="00F538F2"/>
    <w:rsid w:val="00F5410A"/>
    <w:rsid w:val="00F54938"/>
    <w:rsid w:val="00F54DFD"/>
    <w:rsid w:val="00F550E2"/>
    <w:rsid w:val="00F55FD7"/>
    <w:rsid w:val="00F5620C"/>
    <w:rsid w:val="00F56513"/>
    <w:rsid w:val="00F5655D"/>
    <w:rsid w:val="00F5681B"/>
    <w:rsid w:val="00F56C40"/>
    <w:rsid w:val="00F572B5"/>
    <w:rsid w:val="00F5748E"/>
    <w:rsid w:val="00F576F7"/>
    <w:rsid w:val="00F60038"/>
    <w:rsid w:val="00F602E1"/>
    <w:rsid w:val="00F608F2"/>
    <w:rsid w:val="00F60EFC"/>
    <w:rsid w:val="00F6132F"/>
    <w:rsid w:val="00F6165E"/>
    <w:rsid w:val="00F6213A"/>
    <w:rsid w:val="00F62292"/>
    <w:rsid w:val="00F62387"/>
    <w:rsid w:val="00F6246B"/>
    <w:rsid w:val="00F63275"/>
    <w:rsid w:val="00F63401"/>
    <w:rsid w:val="00F63D40"/>
    <w:rsid w:val="00F63E12"/>
    <w:rsid w:val="00F642F2"/>
    <w:rsid w:val="00F64F56"/>
    <w:rsid w:val="00F651CD"/>
    <w:rsid w:val="00F659B0"/>
    <w:rsid w:val="00F65A07"/>
    <w:rsid w:val="00F65BCE"/>
    <w:rsid w:val="00F662AB"/>
    <w:rsid w:val="00F66465"/>
    <w:rsid w:val="00F66470"/>
    <w:rsid w:val="00F670ED"/>
    <w:rsid w:val="00F67A04"/>
    <w:rsid w:val="00F67B1B"/>
    <w:rsid w:val="00F70840"/>
    <w:rsid w:val="00F7119D"/>
    <w:rsid w:val="00F713F0"/>
    <w:rsid w:val="00F7150C"/>
    <w:rsid w:val="00F7192F"/>
    <w:rsid w:val="00F72B7B"/>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680"/>
    <w:rsid w:val="00F7769D"/>
    <w:rsid w:val="00F77D25"/>
    <w:rsid w:val="00F77E9D"/>
    <w:rsid w:val="00F806FA"/>
    <w:rsid w:val="00F80BC5"/>
    <w:rsid w:val="00F814E9"/>
    <w:rsid w:val="00F815E9"/>
    <w:rsid w:val="00F8192B"/>
    <w:rsid w:val="00F81B90"/>
    <w:rsid w:val="00F81BCE"/>
    <w:rsid w:val="00F82F2B"/>
    <w:rsid w:val="00F83EE3"/>
    <w:rsid w:val="00F847DF"/>
    <w:rsid w:val="00F84A33"/>
    <w:rsid w:val="00F84F81"/>
    <w:rsid w:val="00F85309"/>
    <w:rsid w:val="00F8595D"/>
    <w:rsid w:val="00F85A01"/>
    <w:rsid w:val="00F85BD5"/>
    <w:rsid w:val="00F85DDA"/>
    <w:rsid w:val="00F864B6"/>
    <w:rsid w:val="00F86A2B"/>
    <w:rsid w:val="00F86CC8"/>
    <w:rsid w:val="00F86DFA"/>
    <w:rsid w:val="00F87338"/>
    <w:rsid w:val="00F87512"/>
    <w:rsid w:val="00F877F0"/>
    <w:rsid w:val="00F87915"/>
    <w:rsid w:val="00F909D6"/>
    <w:rsid w:val="00F90A44"/>
    <w:rsid w:val="00F9139B"/>
    <w:rsid w:val="00F921F2"/>
    <w:rsid w:val="00F9250E"/>
    <w:rsid w:val="00F92F45"/>
    <w:rsid w:val="00F93253"/>
    <w:rsid w:val="00F93335"/>
    <w:rsid w:val="00F9375A"/>
    <w:rsid w:val="00F9395F"/>
    <w:rsid w:val="00F93B83"/>
    <w:rsid w:val="00F93F4E"/>
    <w:rsid w:val="00F94549"/>
    <w:rsid w:val="00F94734"/>
    <w:rsid w:val="00F95512"/>
    <w:rsid w:val="00F95657"/>
    <w:rsid w:val="00F95F53"/>
    <w:rsid w:val="00F9691A"/>
    <w:rsid w:val="00F969D5"/>
    <w:rsid w:val="00F97D6F"/>
    <w:rsid w:val="00F97DB7"/>
    <w:rsid w:val="00F97ECE"/>
    <w:rsid w:val="00F97F85"/>
    <w:rsid w:val="00FA02AF"/>
    <w:rsid w:val="00FA03AA"/>
    <w:rsid w:val="00FA04BB"/>
    <w:rsid w:val="00FA0730"/>
    <w:rsid w:val="00FA0BB7"/>
    <w:rsid w:val="00FA139D"/>
    <w:rsid w:val="00FA1843"/>
    <w:rsid w:val="00FA2BBC"/>
    <w:rsid w:val="00FA2E42"/>
    <w:rsid w:val="00FA2E79"/>
    <w:rsid w:val="00FA39A5"/>
    <w:rsid w:val="00FA3CE1"/>
    <w:rsid w:val="00FA3F95"/>
    <w:rsid w:val="00FA4B20"/>
    <w:rsid w:val="00FA5AC1"/>
    <w:rsid w:val="00FA5BE8"/>
    <w:rsid w:val="00FA5FD7"/>
    <w:rsid w:val="00FA62C1"/>
    <w:rsid w:val="00FA6979"/>
    <w:rsid w:val="00FA6F58"/>
    <w:rsid w:val="00FA74FC"/>
    <w:rsid w:val="00FA7852"/>
    <w:rsid w:val="00FB062E"/>
    <w:rsid w:val="00FB082D"/>
    <w:rsid w:val="00FB16C6"/>
    <w:rsid w:val="00FB1F93"/>
    <w:rsid w:val="00FB212B"/>
    <w:rsid w:val="00FB26F5"/>
    <w:rsid w:val="00FB2DAB"/>
    <w:rsid w:val="00FB321F"/>
    <w:rsid w:val="00FB33D8"/>
    <w:rsid w:val="00FB3771"/>
    <w:rsid w:val="00FB38DD"/>
    <w:rsid w:val="00FB4048"/>
    <w:rsid w:val="00FB533A"/>
    <w:rsid w:val="00FB5549"/>
    <w:rsid w:val="00FB585F"/>
    <w:rsid w:val="00FB5D5F"/>
    <w:rsid w:val="00FB72DE"/>
    <w:rsid w:val="00FB7AA3"/>
    <w:rsid w:val="00FB7D1E"/>
    <w:rsid w:val="00FB7D4B"/>
    <w:rsid w:val="00FC06C2"/>
    <w:rsid w:val="00FC0B48"/>
    <w:rsid w:val="00FC0D0A"/>
    <w:rsid w:val="00FC0E93"/>
    <w:rsid w:val="00FC0FC1"/>
    <w:rsid w:val="00FC110F"/>
    <w:rsid w:val="00FC1976"/>
    <w:rsid w:val="00FC1A2D"/>
    <w:rsid w:val="00FC21D9"/>
    <w:rsid w:val="00FC25FC"/>
    <w:rsid w:val="00FC275A"/>
    <w:rsid w:val="00FC2858"/>
    <w:rsid w:val="00FC2D4A"/>
    <w:rsid w:val="00FC2EC9"/>
    <w:rsid w:val="00FC31BD"/>
    <w:rsid w:val="00FC33FD"/>
    <w:rsid w:val="00FC3C85"/>
    <w:rsid w:val="00FC41B7"/>
    <w:rsid w:val="00FC4322"/>
    <w:rsid w:val="00FC4921"/>
    <w:rsid w:val="00FC4C02"/>
    <w:rsid w:val="00FC4DC2"/>
    <w:rsid w:val="00FC5128"/>
    <w:rsid w:val="00FC5A9D"/>
    <w:rsid w:val="00FC62AE"/>
    <w:rsid w:val="00FC6468"/>
    <w:rsid w:val="00FC68F8"/>
    <w:rsid w:val="00FC723A"/>
    <w:rsid w:val="00FD00B0"/>
    <w:rsid w:val="00FD0603"/>
    <w:rsid w:val="00FD0CF4"/>
    <w:rsid w:val="00FD1AB7"/>
    <w:rsid w:val="00FD1F0E"/>
    <w:rsid w:val="00FD2207"/>
    <w:rsid w:val="00FD2560"/>
    <w:rsid w:val="00FD2701"/>
    <w:rsid w:val="00FD278C"/>
    <w:rsid w:val="00FD2BDF"/>
    <w:rsid w:val="00FD35E9"/>
    <w:rsid w:val="00FD3EF2"/>
    <w:rsid w:val="00FD5234"/>
    <w:rsid w:val="00FD5B36"/>
    <w:rsid w:val="00FD60E9"/>
    <w:rsid w:val="00FD6620"/>
    <w:rsid w:val="00FD74A7"/>
    <w:rsid w:val="00FD7BC6"/>
    <w:rsid w:val="00FD7D7C"/>
    <w:rsid w:val="00FD7E98"/>
    <w:rsid w:val="00FE024C"/>
    <w:rsid w:val="00FE07E4"/>
    <w:rsid w:val="00FE08C9"/>
    <w:rsid w:val="00FE0EAA"/>
    <w:rsid w:val="00FE156B"/>
    <w:rsid w:val="00FE228B"/>
    <w:rsid w:val="00FE2536"/>
    <w:rsid w:val="00FE2865"/>
    <w:rsid w:val="00FE343F"/>
    <w:rsid w:val="00FE3D56"/>
    <w:rsid w:val="00FE41F1"/>
    <w:rsid w:val="00FE44B0"/>
    <w:rsid w:val="00FE46AF"/>
    <w:rsid w:val="00FE4FFC"/>
    <w:rsid w:val="00FE5983"/>
    <w:rsid w:val="00FE5B66"/>
    <w:rsid w:val="00FE6689"/>
    <w:rsid w:val="00FE69AF"/>
    <w:rsid w:val="00FE7016"/>
    <w:rsid w:val="00FE7044"/>
    <w:rsid w:val="00FE723A"/>
    <w:rsid w:val="00FE77D1"/>
    <w:rsid w:val="00FE7987"/>
    <w:rsid w:val="00FF01C9"/>
    <w:rsid w:val="00FF07EA"/>
    <w:rsid w:val="00FF104B"/>
    <w:rsid w:val="00FF10CF"/>
    <w:rsid w:val="00FF1252"/>
    <w:rsid w:val="00FF1E4C"/>
    <w:rsid w:val="00FF1FCD"/>
    <w:rsid w:val="00FF209C"/>
    <w:rsid w:val="00FF2166"/>
    <w:rsid w:val="00FF2343"/>
    <w:rsid w:val="00FF2475"/>
    <w:rsid w:val="00FF24EF"/>
    <w:rsid w:val="00FF286D"/>
    <w:rsid w:val="00FF2C89"/>
    <w:rsid w:val="00FF2FF8"/>
    <w:rsid w:val="00FF33C1"/>
    <w:rsid w:val="00FF33DE"/>
    <w:rsid w:val="00FF387F"/>
    <w:rsid w:val="00FF3954"/>
    <w:rsid w:val="00FF3B4B"/>
    <w:rsid w:val="00FF3D23"/>
    <w:rsid w:val="00FF3F1E"/>
    <w:rsid w:val="00FF43B1"/>
    <w:rsid w:val="00FF5117"/>
    <w:rsid w:val="00FF5F17"/>
    <w:rsid w:val="00FF6159"/>
    <w:rsid w:val="00FF6537"/>
    <w:rsid w:val="00FF7554"/>
    <w:rsid w:val="00FF7998"/>
    <w:rsid w:val="00FF7D5A"/>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55C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553F1"/>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ind w:left="432"/>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ind w:left="576"/>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ind w:left="1418" w:hanging="1418"/>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ind w:left="1576" w:hanging="1576"/>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ind w:left="1701" w:hanging="1701"/>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ind w:left="1985" w:hanging="1985"/>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39"/>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uiPriority w:val="99"/>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7"/>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7"/>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7"/>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7"/>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7"/>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45881543">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14315246">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82509556">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32872878">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artnerskadohoda.gov.sk" TargetMode="External"/><Relationship Id="rId18" Type="http://schemas.openxmlformats.org/officeDocument/2006/relationships/hyperlink" Target="http://www.opevs.eu" TargetMode="External"/><Relationship Id="rId26" Type="http://schemas.openxmlformats.org/officeDocument/2006/relationships/hyperlink" Target="mailto:vo.sep@minv.sk" TargetMode="External"/><Relationship Id="rId3" Type="http://schemas.openxmlformats.org/officeDocument/2006/relationships/customXml" Target="../customXml/item3.xml"/><Relationship Id="rId21" Type="http://schemas.openxmlformats.org/officeDocument/2006/relationships/hyperlink" Target="http://www.partnerskadohoda.gov.sk" TargetMode="External"/><Relationship Id="rId34"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opevs.eu" TargetMode="External"/><Relationship Id="rId25" Type="http://schemas.openxmlformats.org/officeDocument/2006/relationships/hyperlink" Target="mailto:vo.sep@minv.sk" TargetMode="Externa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zbierka.sk/sk/predpisy/401-2012-z-z.p-34960.pdf"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minv.sk/?usmernenia-riadiaceho-organu"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opevs.eu" TargetMode="External"/><Relationship Id="rId23" Type="http://schemas.openxmlformats.org/officeDocument/2006/relationships/hyperlink" Target="mailto:vo.sep@minv.sk" TargetMode="External"/><Relationship Id="rId28" Type="http://schemas.openxmlformats.org/officeDocument/2006/relationships/hyperlink" Target="http://www.opevs.eu"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employment.gov.sk/filemanager/opatrenie-248_2012zz.pdf"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inance.gov.sk" TargetMode="External"/><Relationship Id="rId22" Type="http://schemas.openxmlformats.org/officeDocument/2006/relationships/hyperlink" Target="mailto:vo.sep@minv.sk" TargetMode="External"/><Relationship Id="rId27" Type="http://schemas.openxmlformats.org/officeDocument/2006/relationships/hyperlink" Target="http://www.partnerskadohoda.gov.sk/data/files/1305_mp-cko-c-18-verzia-4.zip" TargetMode="External"/><Relationship Id="rId30" Type="http://schemas.openxmlformats.org/officeDocument/2006/relationships/header" Target="header2.xm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uvo.gov.sk/legislativametodika-dohlad/metodicke-usmernenia/vseobecne-metodicke-usmernenia-zakon-c-252006-z-z--4bc.html"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ec.europa.eu/chafea/documents/consumers/exo-2015-rules-reimbursement_en.pdf" TargetMode="External"/><Relationship Id="rId5" Type="http://schemas.openxmlformats.org/officeDocument/2006/relationships/hyperlink" Target="http://uvo.gov.sk/verejny-obstaravatel-obstaravatel/vseobecne-informacie/zoznam-kompletnej-dokumentacie-vo-vo-386.html" TargetMode="External"/><Relationship Id="rId4" Type="http://schemas.openxmlformats.org/officeDocument/2006/relationships/hyperlink" Target="http://uvo.gov.sk/verejny-obstaravatel-obstaravatel/vseobecne-informacie/zoznam-kompletnej-dokumentacie-vo-vo-386.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2.xml><?xml version="1.0" encoding="utf-8"?>
<ds:datastoreItem xmlns:ds="http://schemas.openxmlformats.org/officeDocument/2006/customXml" ds:itemID="{0CA3E29E-3CC5-41AA-8CE7-E35FD2321C2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25A962-D96E-4709-8222-5294105C1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D376FCB-D03C-441C-978B-C2910A296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77290</Words>
  <Characters>440556</Characters>
  <Application>Microsoft Office Word</Application>
  <DocSecurity>0</DocSecurity>
  <Lines>3671</Lines>
  <Paragraphs>1033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516813</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2017-11-28T09:33:00Z</dcterms:created>
  <dcterms:modified xsi:type="dcterms:W3CDTF">2018-04-30T08:44:00Z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