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65EDD76A" w:rsidR="003E4CCB" w:rsidRPr="00347388" w:rsidRDefault="003E4CCB" w:rsidP="003E4CCB">
      <w:pPr>
        <w:spacing w:line="360" w:lineRule="auto"/>
        <w:rPr>
          <w:rFonts w:cs="Arial"/>
          <w:sz w:val="20"/>
          <w:lang w:eastAsia="cs-CZ"/>
        </w:rPr>
      </w:pPr>
      <w:r w:rsidRPr="00347388">
        <w:rPr>
          <w:rFonts w:cs="Arial"/>
          <w:sz w:val="20"/>
          <w:lang w:eastAsia="cs-CZ"/>
        </w:rPr>
        <w:t>Dátum:</w:t>
      </w:r>
      <w:r w:rsidR="00E32247">
        <w:rPr>
          <w:rFonts w:cs="Arial"/>
          <w:sz w:val="20"/>
          <w:lang w:eastAsia="cs-CZ"/>
        </w:rPr>
        <w:t xml:space="preserve"> </w:t>
      </w:r>
      <w:r w:rsidR="00A64CCC">
        <w:rPr>
          <w:rFonts w:cs="Arial"/>
          <w:sz w:val="20"/>
          <w:lang w:eastAsia="cs-CZ"/>
        </w:rPr>
        <w:t>30</w:t>
      </w:r>
      <w:r w:rsidRPr="00E25071">
        <w:rPr>
          <w:rFonts w:cs="Arial"/>
          <w:sz w:val="20"/>
          <w:lang w:eastAsia="cs-CZ"/>
        </w:rPr>
        <w:t xml:space="preserve">. </w:t>
      </w:r>
      <w:r w:rsidR="000922B4">
        <w:rPr>
          <w:rFonts w:cs="Arial"/>
          <w:sz w:val="20"/>
          <w:lang w:eastAsia="cs-CZ"/>
        </w:rPr>
        <w:t>0</w:t>
      </w:r>
      <w:r w:rsidR="00A64CCC">
        <w:rPr>
          <w:rFonts w:cs="Arial"/>
          <w:sz w:val="20"/>
          <w:lang w:eastAsia="cs-CZ"/>
        </w:rPr>
        <w:t>4</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41F0D73C" w:rsidR="003E4CCB" w:rsidRDefault="003E4CCB" w:rsidP="003E4CCB">
      <w:pPr>
        <w:spacing w:line="360" w:lineRule="auto"/>
        <w:rPr>
          <w:rFonts w:cs="Arial"/>
          <w:sz w:val="20"/>
          <w:lang w:eastAsia="cs-CZ"/>
        </w:rPr>
      </w:pPr>
      <w:r w:rsidRPr="00347388">
        <w:rPr>
          <w:rFonts w:cs="Arial"/>
          <w:sz w:val="20"/>
          <w:lang w:eastAsia="cs-CZ"/>
        </w:rPr>
        <w:t xml:space="preserve">Dátum: </w:t>
      </w:r>
      <w:r w:rsidR="00A64CCC">
        <w:rPr>
          <w:rFonts w:cs="Arial"/>
          <w:sz w:val="20"/>
          <w:lang w:eastAsia="cs-CZ"/>
        </w:rPr>
        <w:t>30</w:t>
      </w:r>
      <w:r w:rsidRPr="00E25071">
        <w:rPr>
          <w:rFonts w:cs="Arial"/>
          <w:sz w:val="20"/>
          <w:lang w:eastAsia="cs-CZ"/>
        </w:rPr>
        <w:t>. </w:t>
      </w:r>
      <w:r w:rsidR="000922B4">
        <w:rPr>
          <w:rFonts w:cs="Arial"/>
          <w:sz w:val="20"/>
          <w:lang w:eastAsia="cs-CZ"/>
        </w:rPr>
        <w:t>0</w:t>
      </w:r>
      <w:r w:rsidR="00A64CCC">
        <w:rPr>
          <w:rFonts w:cs="Arial"/>
          <w:sz w:val="20"/>
          <w:lang w:eastAsia="cs-CZ"/>
        </w:rPr>
        <w:t>4</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4F7DFAE1"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A64CCC">
        <w:rPr>
          <w:rFonts w:cs="Arial"/>
          <w:bCs/>
          <w:szCs w:val="18"/>
        </w:rPr>
        <w:t>Sa</w:t>
      </w:r>
      <w:r w:rsidR="0099542E">
        <w:rPr>
          <w:rFonts w:cs="Arial"/>
          <w:bCs/>
          <w:szCs w:val="18"/>
        </w:rPr>
        <w:t>m</w:t>
      </w:r>
      <w:r w:rsidR="00A64CCC">
        <w:rPr>
          <w:rFonts w:cs="Arial"/>
          <w:bCs/>
          <w:szCs w:val="18"/>
        </w:rPr>
        <w:t>uel Filip</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54B8E5D4" w:rsidR="003E4CCB" w:rsidRPr="00347388" w:rsidRDefault="006B41BD" w:rsidP="00140CE3">
      <w:pPr>
        <w:tabs>
          <w:tab w:val="left" w:pos="1134"/>
        </w:tabs>
        <w:spacing w:line="360" w:lineRule="auto"/>
        <w:rPr>
          <w:rFonts w:cs="Arial"/>
          <w:sz w:val="20"/>
          <w:lang w:eastAsia="cs-CZ"/>
        </w:rPr>
      </w:pPr>
      <w:r w:rsidRPr="008F2822">
        <w:t xml:space="preserve">Dátum: </w:t>
      </w:r>
      <w:r w:rsidR="00A64CCC">
        <w:t>30</w:t>
      </w:r>
      <w:r w:rsidRPr="00140CE3">
        <w:t>. </w:t>
      </w:r>
      <w:r w:rsidR="000922B4">
        <w:t>0</w:t>
      </w:r>
      <w:r w:rsidR="00A64CCC">
        <w:t>4</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 xml:space="preserve">Adela </w:t>
      </w:r>
      <w:proofErr w:type="spellStart"/>
      <w:r>
        <w:rPr>
          <w:rFonts w:cs="Arial"/>
          <w:sz w:val="20"/>
          <w:lang w:eastAsia="cs-CZ"/>
        </w:rPr>
        <w:t>Danišková</w:t>
      </w:r>
      <w:proofErr w:type="spellEnd"/>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79C3855C"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A64CCC">
        <w:rPr>
          <w:rFonts w:cs="Arial"/>
          <w:sz w:val="20"/>
          <w:lang w:eastAsia="cs-CZ"/>
        </w:rPr>
        <w:t>30</w:t>
      </w:r>
      <w:r w:rsidRPr="00E25071">
        <w:rPr>
          <w:rFonts w:cs="Arial"/>
          <w:sz w:val="20"/>
          <w:lang w:eastAsia="cs-CZ"/>
        </w:rPr>
        <w:t>. </w:t>
      </w:r>
      <w:r w:rsidR="000922B4">
        <w:rPr>
          <w:rFonts w:cs="Arial"/>
          <w:sz w:val="20"/>
          <w:lang w:eastAsia="cs-CZ"/>
        </w:rPr>
        <w:t>0</w:t>
      </w:r>
      <w:r w:rsidR="00A64CCC">
        <w:rPr>
          <w:rFonts w:cs="Arial"/>
          <w:sz w:val="20"/>
          <w:lang w:eastAsia="cs-CZ"/>
        </w:rPr>
        <w:t>4</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161728F"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A64CCC">
        <w:rPr>
          <w:rFonts w:cs="Arial"/>
          <w:sz w:val="18"/>
          <w:lang w:eastAsia="cs-CZ"/>
        </w:rPr>
        <w:t>1</w:t>
      </w:r>
      <w:r w:rsidRPr="00E25071">
        <w:rPr>
          <w:rFonts w:cs="Arial"/>
          <w:sz w:val="18"/>
          <w:lang w:eastAsia="cs-CZ"/>
        </w:rPr>
        <w:t xml:space="preserve">; platnosť od: </w:t>
      </w:r>
      <w:r w:rsidR="00A64CCC">
        <w:rPr>
          <w:rFonts w:cs="Arial"/>
          <w:sz w:val="18"/>
          <w:lang w:eastAsia="cs-CZ"/>
        </w:rPr>
        <w:t>30</w:t>
      </w:r>
      <w:r w:rsidRPr="00E25071">
        <w:rPr>
          <w:rFonts w:cs="Arial"/>
          <w:sz w:val="18"/>
          <w:lang w:eastAsia="cs-CZ"/>
        </w:rPr>
        <w:t xml:space="preserve">. </w:t>
      </w:r>
      <w:r w:rsidR="000922B4">
        <w:rPr>
          <w:rFonts w:cs="Arial"/>
          <w:sz w:val="18"/>
          <w:lang w:eastAsia="cs-CZ"/>
        </w:rPr>
        <w:t>0</w:t>
      </w:r>
      <w:r w:rsidR="00A64CCC">
        <w:rPr>
          <w:rFonts w:cs="Arial"/>
          <w:sz w:val="18"/>
          <w:lang w:eastAsia="cs-CZ"/>
        </w:rPr>
        <w:t>4</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A64CCC">
        <w:rPr>
          <w:rFonts w:cs="Arial"/>
          <w:sz w:val="18"/>
          <w:lang w:eastAsia="cs-CZ"/>
        </w:rPr>
        <w:t>30</w:t>
      </w:r>
      <w:r w:rsidRPr="00E25071">
        <w:rPr>
          <w:rFonts w:cs="Arial"/>
          <w:sz w:val="18"/>
          <w:lang w:eastAsia="cs-CZ"/>
        </w:rPr>
        <w:t xml:space="preserve">. </w:t>
      </w:r>
      <w:r w:rsidR="000922B4">
        <w:rPr>
          <w:rFonts w:cs="Arial"/>
          <w:sz w:val="18"/>
          <w:lang w:eastAsia="cs-CZ"/>
        </w:rPr>
        <w:t>0</w:t>
      </w:r>
      <w:r w:rsidR="00A64CCC">
        <w:rPr>
          <w:rFonts w:cs="Arial"/>
          <w:sz w:val="18"/>
          <w:lang w:eastAsia="cs-CZ"/>
        </w:rPr>
        <w:t>4</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4C43DB">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4C43DB">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4C43DB">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4C43DB">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4C43DB">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4C43DB">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4C43DB">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4C43DB">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29</w:t>
        </w:r>
        <w:r w:rsidR="00BF74B6" w:rsidRPr="00E135DC">
          <w:rPr>
            <w:rFonts w:cs="Arial"/>
            <w:noProof/>
            <w:webHidden/>
            <w:sz w:val="19"/>
            <w:szCs w:val="19"/>
          </w:rPr>
          <w:fldChar w:fldCharType="end"/>
        </w:r>
      </w:hyperlink>
    </w:p>
    <w:p w14:paraId="4397C0C1" w14:textId="06A3F4C9" w:rsidR="00BF74B6" w:rsidRPr="00E135DC" w:rsidRDefault="004C43DB">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4C43DB">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4C43DB">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4C43DB">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57</w:t>
        </w:r>
        <w:r w:rsidR="00BF74B6" w:rsidRPr="00E135DC">
          <w:rPr>
            <w:rFonts w:cs="Arial"/>
            <w:noProof/>
            <w:webHidden/>
            <w:sz w:val="19"/>
            <w:szCs w:val="19"/>
          </w:rPr>
          <w:fldChar w:fldCharType="end"/>
        </w:r>
      </w:hyperlink>
    </w:p>
    <w:p w14:paraId="7F58E385" w14:textId="3DC97EA2" w:rsidR="00BF74B6" w:rsidRPr="00E135DC" w:rsidRDefault="004C43DB">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65</w:t>
        </w:r>
        <w:r w:rsidR="00BF74B6" w:rsidRPr="00E135DC">
          <w:rPr>
            <w:rFonts w:cs="Arial"/>
            <w:noProof/>
            <w:webHidden/>
            <w:sz w:val="19"/>
            <w:szCs w:val="19"/>
          </w:rPr>
          <w:fldChar w:fldCharType="end"/>
        </w:r>
      </w:hyperlink>
    </w:p>
    <w:p w14:paraId="101D5D81" w14:textId="760BDC6C" w:rsidR="00BF74B6" w:rsidRPr="00E135DC" w:rsidRDefault="004C43DB">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80</w:t>
        </w:r>
        <w:r w:rsidR="00BF74B6" w:rsidRPr="00E135DC">
          <w:rPr>
            <w:rFonts w:cs="Arial"/>
            <w:noProof/>
            <w:webHidden/>
            <w:sz w:val="19"/>
            <w:szCs w:val="19"/>
          </w:rPr>
          <w:fldChar w:fldCharType="end"/>
        </w:r>
      </w:hyperlink>
    </w:p>
    <w:p w14:paraId="5198DED3" w14:textId="401417B1"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85</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4C43DB">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86</w:t>
        </w:r>
        <w:r w:rsidR="00BF74B6" w:rsidRPr="00E135DC">
          <w:rPr>
            <w:rFonts w:cs="Arial"/>
            <w:noProof/>
            <w:webHidden/>
            <w:sz w:val="19"/>
            <w:szCs w:val="19"/>
          </w:rPr>
          <w:fldChar w:fldCharType="end"/>
        </w:r>
      </w:hyperlink>
    </w:p>
    <w:p w14:paraId="4212AEDF" w14:textId="72B0048A" w:rsidR="00BF74B6" w:rsidRPr="00E135DC" w:rsidRDefault="004C43DB">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4C43DB">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4C43DB">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4C43DB">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4C43DB">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111</w:t>
        </w:r>
        <w:r w:rsidR="00BF74B6" w:rsidRPr="00E135DC">
          <w:rPr>
            <w:rFonts w:cs="Arial"/>
            <w:noProof/>
            <w:webHidden/>
            <w:sz w:val="19"/>
            <w:szCs w:val="19"/>
          </w:rPr>
          <w:fldChar w:fldCharType="end"/>
        </w:r>
      </w:hyperlink>
    </w:p>
    <w:p w14:paraId="69BEAABA" w14:textId="5B4FB10A" w:rsidR="00BF74B6" w:rsidRPr="00E135DC" w:rsidRDefault="004C43DB">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4C43DB">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122</w:t>
        </w:r>
        <w:r w:rsidR="00BF74B6" w:rsidRPr="00E135DC">
          <w:rPr>
            <w:rFonts w:cs="Arial"/>
            <w:noProof/>
            <w:webHidden/>
            <w:sz w:val="19"/>
            <w:szCs w:val="19"/>
          </w:rPr>
          <w:fldChar w:fldCharType="end"/>
        </w:r>
      </w:hyperlink>
    </w:p>
    <w:p w14:paraId="291F6871" w14:textId="28A76C2A" w:rsidR="00BF74B6" w:rsidRPr="00E135DC" w:rsidRDefault="004C43DB">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127</w:t>
        </w:r>
        <w:r w:rsidR="00BF74B6" w:rsidRPr="00E135DC">
          <w:rPr>
            <w:rFonts w:cs="Arial"/>
            <w:noProof/>
            <w:webHidden/>
            <w:sz w:val="19"/>
            <w:szCs w:val="19"/>
          </w:rPr>
          <w:fldChar w:fldCharType="end"/>
        </w:r>
      </w:hyperlink>
    </w:p>
    <w:p w14:paraId="34F67D09" w14:textId="39ED40BA"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133</w:t>
        </w:r>
        <w:r w:rsidR="00BF74B6" w:rsidRPr="00E135DC">
          <w:rPr>
            <w:rFonts w:cs="Arial"/>
            <w:noProof/>
            <w:webHidden/>
            <w:sz w:val="19"/>
            <w:szCs w:val="19"/>
          </w:rPr>
          <w:fldChar w:fldCharType="end"/>
        </w:r>
      </w:hyperlink>
    </w:p>
    <w:p w14:paraId="6F278EC5" w14:textId="5DD9059F"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134</w:t>
        </w:r>
        <w:r w:rsidR="00BF74B6" w:rsidRPr="00E135DC">
          <w:rPr>
            <w:rFonts w:cs="Arial"/>
            <w:noProof/>
            <w:webHidden/>
            <w:sz w:val="19"/>
            <w:szCs w:val="19"/>
          </w:rPr>
          <w:fldChar w:fldCharType="end"/>
        </w:r>
      </w:hyperlink>
    </w:p>
    <w:p w14:paraId="5B9D06DD" w14:textId="69B98DBC" w:rsidR="00BF74B6" w:rsidRPr="00E135DC" w:rsidRDefault="004C43DB">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136</w:t>
        </w:r>
        <w:r w:rsidR="00BF74B6" w:rsidRPr="00E135DC">
          <w:rPr>
            <w:rFonts w:cs="Arial"/>
            <w:noProof/>
            <w:webHidden/>
            <w:sz w:val="19"/>
            <w:szCs w:val="19"/>
          </w:rPr>
          <w:fldChar w:fldCharType="end"/>
        </w:r>
      </w:hyperlink>
    </w:p>
    <w:p w14:paraId="321D2A52" w14:textId="0E7F517F"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136</w:t>
        </w:r>
        <w:r w:rsidR="00BF74B6" w:rsidRPr="00E135DC">
          <w:rPr>
            <w:rFonts w:cs="Arial"/>
            <w:noProof/>
            <w:webHidden/>
            <w:sz w:val="19"/>
            <w:szCs w:val="19"/>
          </w:rPr>
          <w:fldChar w:fldCharType="end"/>
        </w:r>
      </w:hyperlink>
    </w:p>
    <w:p w14:paraId="23ED640E" w14:textId="456633B4" w:rsidR="00BF74B6" w:rsidRPr="00E135DC" w:rsidRDefault="004C43DB">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139</w:t>
        </w:r>
        <w:r w:rsidR="00BF74B6" w:rsidRPr="00E135DC">
          <w:rPr>
            <w:rFonts w:cs="Arial"/>
            <w:noProof/>
            <w:webHidden/>
            <w:sz w:val="19"/>
            <w:szCs w:val="19"/>
          </w:rPr>
          <w:fldChar w:fldCharType="end"/>
        </w:r>
      </w:hyperlink>
    </w:p>
    <w:p w14:paraId="652445E0" w14:textId="7CDA4D90" w:rsidR="00BF74B6" w:rsidRPr="00E135DC" w:rsidRDefault="004C43DB">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146</w:t>
        </w:r>
        <w:r w:rsidR="00BF74B6" w:rsidRPr="00E135DC">
          <w:rPr>
            <w:rFonts w:cs="Arial"/>
            <w:noProof/>
            <w:webHidden/>
            <w:sz w:val="19"/>
            <w:szCs w:val="19"/>
          </w:rPr>
          <w:fldChar w:fldCharType="end"/>
        </w:r>
      </w:hyperlink>
    </w:p>
    <w:p w14:paraId="3B998595" w14:textId="5DDE90F6" w:rsidR="00BF74B6" w:rsidRPr="00E135DC" w:rsidRDefault="004C43DB">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147</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7FCE761"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w:t>
      </w:r>
      <w:r w:rsidRPr="0073389C">
        <w:rPr>
          <w:rFonts w:cs="Arial"/>
          <w:szCs w:val="19"/>
          <w:lang w:val="sk-SK"/>
        </w:rPr>
        <w:lastRenderedPageBreak/>
        <w:t>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00F576F7" w:rsidRPr="0073389C">
        <w:rPr>
          <w:rFonts w:cs="Arial"/>
          <w:szCs w:val="19"/>
          <w:lang w:val="sk-SK"/>
        </w:rPr>
        <w:t>pododsek</w:t>
      </w:r>
      <w:proofErr w:type="spellEnd"/>
      <w:r w:rsidR="00F576F7" w:rsidRPr="0073389C">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4F3286DF" w:rsidR="00AE5A8F" w:rsidRPr="0073389C" w:rsidRDefault="00EF4D5E" w:rsidP="007B5322">
      <w:pPr>
        <w:pStyle w:val="Bulletslevel1"/>
        <w:spacing w:after="120" w:line="288" w:lineRule="auto"/>
        <w:ind w:left="568" w:hanging="284"/>
        <w:jc w:val="both"/>
        <w:rPr>
          <w:rFonts w:cs="Arial"/>
          <w:szCs w:val="19"/>
          <w:lang w:val="sk-SK"/>
        </w:rPr>
      </w:pPr>
      <w:r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3FE0CC2F" w14:textId="5843E8B7" w:rsidR="00E56E69" w:rsidRPr="0099542E"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7" w14:textId="22F526EB" w:rsidR="00AE5A8F" w:rsidRPr="0073389C" w:rsidRDefault="00AE5A8F" w:rsidP="0099542E">
      <w:pPr>
        <w:pStyle w:val="Bulletslevel1"/>
        <w:numPr>
          <w:ilvl w:val="0"/>
          <w:numId w:val="0"/>
        </w:numPr>
        <w:spacing w:after="120" w:line="288" w:lineRule="auto"/>
        <w:ind w:left="568"/>
        <w:jc w:val="both"/>
        <w:rPr>
          <w:rFonts w:cs="Arial"/>
          <w:szCs w:val="19"/>
          <w:lang w:val="sk-SK"/>
        </w:rPr>
      </w:pP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 xml:space="preserve">a v súlade so zákonom č. 357/2015 </w:t>
      </w:r>
      <w:proofErr w:type="spellStart"/>
      <w:r w:rsidR="00E56E69" w:rsidRPr="00E56E69">
        <w:rPr>
          <w:lang w:val="sk-SK"/>
        </w:rPr>
        <w:t>Z.z</w:t>
      </w:r>
      <w:proofErr w:type="spellEnd"/>
      <w:r w:rsidR="00E56E69" w:rsidRPr="00E56E69">
        <w:rPr>
          <w:lang w:val="sk-SK"/>
        </w:rPr>
        <w:t>.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lastRenderedPageBreak/>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lastRenderedPageBreak/>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lastRenderedPageBreak/>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 xml:space="preserve">zadefinované v zmluve o NFP/rozhodnutí o schválení </w:t>
      </w:r>
      <w:proofErr w:type="spellStart"/>
      <w:r>
        <w:rPr>
          <w:rFonts w:ascii="Arial" w:hAnsi="Arial"/>
          <w:color w:val="auto"/>
          <w:sz w:val="19"/>
          <w:lang w:val="sk-SK"/>
        </w:rPr>
        <w:t>ŽoNFP</w:t>
      </w:r>
      <w:proofErr w:type="spellEnd"/>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w:t>
      </w:r>
      <w:proofErr w:type="spellStart"/>
      <w:r>
        <w:rPr>
          <w:rFonts w:ascii="Arial" w:hAnsi="Arial"/>
          <w:color w:val="auto"/>
          <w:sz w:val="19"/>
          <w:lang w:val="sk-SK"/>
        </w:rPr>
        <w:t>ŽoNFP</w:t>
      </w:r>
      <w:proofErr w:type="spellEnd"/>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w:t>
      </w:r>
      <w:r>
        <w:rPr>
          <w:rFonts w:ascii="Arial" w:hAnsi="Arial"/>
          <w:color w:val="auto"/>
          <w:sz w:val="19"/>
          <w:lang w:val="sk-SK"/>
        </w:rPr>
        <w:lastRenderedPageBreak/>
        <w:t xml:space="preserve">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lastRenderedPageBreak/>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w:t>
      </w:r>
      <w:r w:rsidRPr="0073389C">
        <w:lastRenderedPageBreak/>
        <w:t xml:space="preserve">(len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w:t>
      </w:r>
      <w:proofErr w:type="spellStart"/>
      <w:r>
        <w:rPr>
          <w:rFonts w:cs="Arial"/>
          <w:szCs w:val="19"/>
        </w:rPr>
        <w:t>ŽoNFP</w:t>
      </w:r>
      <w:proofErr w:type="spellEnd"/>
      <w:r>
        <w:rPr>
          <w:rFonts w:cs="Arial"/>
          <w:szCs w:val="19"/>
        </w:rPr>
        <w:t xml:space="preserve">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lastRenderedPageBreak/>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lastRenderedPageBreak/>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w:t>
      </w:r>
      <w:r w:rsidRPr="0073389C">
        <w:lastRenderedPageBreak/>
        <w:t xml:space="preserve">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w:t>
      </w:r>
      <w:r w:rsidRPr="0073389C">
        <w:lastRenderedPageBreak/>
        <w:t>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3E21276" w14:textId="0E82262C" w:rsidR="00E734FF" w:rsidRPr="003900AB" w:rsidRDefault="00AE5A8F" w:rsidP="008D155B">
      <w:pPr>
        <w:pStyle w:val="Odsekzoznamu"/>
        <w:numPr>
          <w:ilvl w:val="0"/>
          <w:numId w:val="7"/>
        </w:numPr>
        <w:spacing w:before="120" w:after="120" w:line="288" w:lineRule="auto"/>
        <w:ind w:left="567" w:hanging="283"/>
        <w:contextualSpacing w:val="0"/>
        <w:jc w:val="both"/>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 vo vzťahu ku konkrétnemu prijímateľovi/partnerovi</w:t>
      </w:r>
      <w:r w:rsidR="007F17A2" w:rsidRPr="003900AB">
        <w:t>,</w:t>
      </w:r>
      <w:r w:rsidR="00E734FF"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00E734FF"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3"/>
      </w:r>
      <w:r w:rsidRPr="00D83979">
        <w:rPr>
          <w:vertAlign w:val="superscript"/>
        </w:rPr>
        <w:t xml:space="preserve">. </w:t>
      </w:r>
      <w:r w:rsidRPr="00D83979">
        <w:t xml:space="preserve">Možnosť poskytovania preddavkových platieb preto musí byť súčasťou pôvodnej zmluvy uzavretej medzi prijímateľom </w:t>
      </w:r>
      <w:r w:rsidRPr="00D83979">
        <w:lastRenderedPageBreak/>
        <w:t>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4"/>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20BA0771" w14:textId="639D854F" w:rsidR="00D83979" w:rsidRDefault="00866C54" w:rsidP="0099542E">
      <w:pPr>
        <w:pStyle w:val="Odsekzoznamu"/>
        <w:numPr>
          <w:ilvl w:val="0"/>
          <w:numId w:val="125"/>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62C3685A" w14:textId="77777777" w:rsidR="00606FAF" w:rsidRPr="00283586" w:rsidRDefault="00606FAF" w:rsidP="0099542E">
      <w:pPr>
        <w:pStyle w:val="Odsekzoznamu"/>
        <w:spacing w:before="120" w:after="120" w:line="288" w:lineRule="auto"/>
        <w:ind w:left="1004"/>
        <w:jc w:val="both"/>
        <w:rPr>
          <w:rFonts w:cs="Arial"/>
          <w:color w:val="000000"/>
          <w:sz w:val="18"/>
          <w:szCs w:val="18"/>
        </w:rPr>
      </w:pPr>
    </w:p>
    <w:p w14:paraId="1CCC3375" w14:textId="31B84667" w:rsidR="00D83979" w:rsidRDefault="0058636F" w:rsidP="0058636F">
      <w:pPr>
        <w:pStyle w:val="Odsekzoznamu"/>
        <w:numPr>
          <w:ilvl w:val="0"/>
          <w:numId w:val="125"/>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51E811D6" w14:textId="77777777" w:rsidR="0073290B" w:rsidRPr="00CB33A3" w:rsidRDefault="0073290B" w:rsidP="0099542E">
      <w:pPr>
        <w:pStyle w:val="Odsekzoznamu"/>
        <w:spacing w:before="120" w:after="120" w:line="288" w:lineRule="auto"/>
        <w:ind w:left="1004"/>
        <w:jc w:val="both"/>
      </w:pP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lastRenderedPageBreak/>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3F"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nebol prijímateľom preukázaný a uplatnený v žiadosti o platbu (refundáciu/zúčtovanie zálohovej platby/zúčtovanie </w:t>
      </w:r>
      <w:proofErr w:type="spellStart"/>
      <w:r w:rsidRPr="002B0810">
        <w:t>predfinancovania</w:t>
      </w:r>
      <w:proofErr w:type="spellEnd"/>
      <w:r w:rsidRPr="002B0810">
        <w:t>) najneskôr do</w:t>
      </w:r>
      <w:r w:rsidR="001F3CA3" w:rsidRPr="002B0810">
        <w:t xml:space="preserve"> konca obdobia oprávnenosti</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5"/>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lastRenderedPageBreak/>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6"/>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7"/>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 xml:space="preserve">aj za prácu odvedenú v rámci projektu, aj za iné činnosti, ktoré nesúvisia s projektom. Vystavovanie dvoch výplatných pások bude poskytovateľ posudzovať ako obchádzanie, resp. </w:t>
      </w:r>
      <w:r w:rsidRPr="0073389C">
        <w:lastRenderedPageBreak/>
        <w:t>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8"/>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9"/>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0"/>
      </w:r>
      <w:r w:rsidR="00694363" w:rsidRPr="0073389C">
        <w:t>),</w:t>
      </w:r>
      <w:r w:rsidRPr="0073389C">
        <w:t xml:space="preserve"> ako aj povinné odvody</w:t>
      </w:r>
      <w:r w:rsidRPr="0073389C">
        <w:rPr>
          <w:rStyle w:val="Odkaznapoznmkupodiarou"/>
          <w:sz w:val="19"/>
        </w:rPr>
        <w:footnoteReference w:id="31"/>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2"/>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3"/>
      </w:r>
      <w:r w:rsidRPr="0073389C">
        <w:t>), ako aj povinné odvody za zamestnávateľa</w:t>
      </w:r>
      <w:r w:rsidRPr="0073389C">
        <w:rPr>
          <w:rStyle w:val="Odkaznapoznmkupodiarou"/>
          <w:sz w:val="19"/>
        </w:rPr>
        <w:footnoteReference w:id="34"/>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výška priznanej mesačnej odmeny</w:t>
      </w:r>
      <w:r w:rsidRPr="009B4AEF">
        <w:rPr>
          <w:rStyle w:val="Odkaznapoznmkupodiarou"/>
          <w:rFonts w:cs="Arial"/>
          <w:color w:val="000000"/>
          <w:sz w:val="19"/>
          <w:szCs w:val="19"/>
          <w:lang w:eastAsia="en-AU"/>
        </w:rPr>
        <w:footnoteReference w:id="3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0"/>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 xml:space="preserve">V prípade, ak do povinných odvodov za zamestnávateľa vstupuje aj odvod </w:t>
      </w:r>
      <w:r w:rsidR="00187DE6" w:rsidRPr="00187DE6">
        <w:lastRenderedPageBreak/>
        <w:t>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1"/>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2"/>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3"/>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4"/>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45"/>
      </w:r>
      <w:r w:rsidRPr="00B13AD8">
        <w:rPr>
          <w:rFonts w:cs="Arial"/>
          <w:szCs w:val="19"/>
        </w:rPr>
        <w:t>, ktorá zahŕňa výdavky na ubytovanie, stravné a cestovné v SR</w:t>
      </w:r>
      <w:r w:rsidRPr="00B13AD8">
        <w:rPr>
          <w:rStyle w:val="Odkaznapoznmkupodiarou"/>
          <w:rFonts w:cs="Arial"/>
          <w:sz w:val="19"/>
          <w:szCs w:val="19"/>
        </w:rPr>
        <w:footnoteReference w:id="46"/>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47"/>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8"/>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9"/>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0"/>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1"/>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52"/>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3"/>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w:t>
      </w:r>
      <w:r w:rsidRPr="00F93C7B">
        <w:rPr>
          <w:rFonts w:cs="Arial"/>
          <w:b w:val="0"/>
          <w:color w:val="auto"/>
          <w:sz w:val="19"/>
          <w:szCs w:val="19"/>
          <w:lang w:val="sk-SK"/>
        </w:rPr>
        <w:lastRenderedPageBreak/>
        <w:t xml:space="preserve">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4"/>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5"/>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56"/>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8"/>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59"/>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0"/>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1"/>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2"/>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3"/>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proofErr w:type="spellStart"/>
      <w:r w:rsidRPr="006F0EBE">
        <w:rPr>
          <w:rFonts w:cs="Arial"/>
        </w:rPr>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F89AA3" w14:textId="67678C22" w:rsidR="00172FC1" w:rsidRPr="0099542E"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poskytovateľa, resp. orgánov kontroly a auditu EŠIF v odôvodnených prípadoch overiť ďalšie skutočnosti súvisiace s projektom a to najmä súlad vykonaných činností súvisiacich s implementáciou paušálnej sadzby </w:t>
      </w:r>
      <w:r w:rsidRPr="0099542E">
        <w:rPr>
          <w:rFonts w:cs="Arial"/>
        </w:rPr>
        <w:lastRenderedPageBreak/>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4"/>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5"/>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6"/>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w:t>
      </w:r>
      <w:r w:rsidR="00AC7621" w:rsidRPr="004F11B5">
        <w:rPr>
          <w:rFonts w:cs="Arial"/>
          <w:sz w:val="19"/>
          <w:szCs w:val="19"/>
          <w:lang w:val="sk-SK" w:eastAsia="en-US"/>
        </w:rPr>
        <w:lastRenderedPageBreak/>
        <w:t>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 xml:space="preserve">V takomto prípade bude DPH (uhradená v rámci implementácie projektu ako </w:t>
      </w:r>
      <w:r w:rsidRPr="0073389C">
        <w:rPr>
          <w:rFonts w:ascii="Arial" w:hAnsi="Arial" w:cs="Arial"/>
          <w:sz w:val="19"/>
          <w:lang w:val="sk-SK" w:eastAsia="en-US"/>
        </w:rPr>
        <w:lastRenderedPageBreak/>
        <w:t>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7"/>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lastRenderedPageBreak/>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8"/>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9"/>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70"/>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1"/>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t>Špecifiká jednotlivých systémov financovania</w:t>
      </w:r>
      <w:bookmarkEnd w:id="62"/>
      <w:bookmarkEnd w:id="63"/>
      <w:bookmarkEnd w:id="6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w:t>
      </w:r>
      <w:r w:rsidRPr="0073389C">
        <w:lastRenderedPageBreak/>
        <w:t xml:space="preserve">výlučne systémom </w:t>
      </w:r>
      <w:proofErr w:type="spellStart"/>
      <w:r w:rsidRPr="0073389C">
        <w:t>predfinancovania</w:t>
      </w:r>
      <w:proofErr w:type="spellEnd"/>
      <w:r w:rsidRPr="0073389C">
        <w:t>,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w:t>
      </w:r>
      <w:proofErr w:type="spellStart"/>
      <w:r w:rsidR="007E1486" w:rsidRPr="003A2FA6">
        <w:rPr>
          <w:rFonts w:cs="Arial"/>
          <w:szCs w:val="16"/>
        </w:rPr>
        <w:t>predfinancovania</w:t>
      </w:r>
      <w:proofErr w:type="spellEnd"/>
      <w:r w:rsidR="007E1486" w:rsidRPr="003A2FA6">
        <w:rPr>
          <w:rFonts w:cs="Arial"/>
          <w:szCs w:val="16"/>
        </w:rPr>
        <w:t xml:space="preserve">)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68CDA2C9"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xml:space="preserve">), pričom prijímateľ nie je povinný opätovne predkladať tie isté overené kópie príslušných účtovných dokladov potvrdzujúce hotovostnú </w:t>
      </w:r>
      <w:proofErr w:type="spellStart"/>
      <w:r w:rsidRPr="0073389C">
        <w:t>úhradu.</w:t>
      </w:r>
      <w:r w:rsidR="00147E0C" w:rsidRPr="00BB706D">
        <w:rPr>
          <w:rFonts w:cs="Arial"/>
          <w:szCs w:val="19"/>
        </w:rPr>
        <w:t>Nezúčtovaný</w:t>
      </w:r>
      <w:proofErr w:type="spellEnd"/>
      <w:r w:rsidR="00147E0C" w:rsidRPr="00BB706D">
        <w:rPr>
          <w:rFonts w:cs="Arial"/>
          <w:szCs w:val="19"/>
        </w:rPr>
        <w:t xml:space="preserve"> rozdiel </w:t>
      </w:r>
      <w:proofErr w:type="spellStart"/>
      <w:r w:rsidR="00147E0C" w:rsidRPr="00BB706D">
        <w:rPr>
          <w:rFonts w:cs="Arial"/>
          <w:szCs w:val="19"/>
        </w:rPr>
        <w:t>predfinancovania</w:t>
      </w:r>
      <w:proofErr w:type="spellEnd"/>
      <w:r w:rsidR="00147E0C" w:rsidRPr="00BB706D">
        <w:rPr>
          <w:rFonts w:cs="Arial"/>
          <w:szCs w:val="19"/>
        </w:rPr>
        <w:t xml:space="preserve">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lastRenderedPageBreak/>
        <w:t>V </w:t>
      </w:r>
      <w:r w:rsidRPr="00B416DC">
        <w:rPr>
          <w:rFonts w:cs="Arial"/>
          <w:szCs w:val="16"/>
        </w:rPr>
        <w:t>prípade</w:t>
      </w:r>
      <w:r w:rsidRPr="003A2FA6">
        <w:rPr>
          <w:rFonts w:cs="Arial"/>
          <w:color w:val="000000"/>
          <w:szCs w:val="16"/>
        </w:rPr>
        <w:t xml:space="preserve">, ak bola žiadosť o platbu (zúčtovanie </w:t>
      </w:r>
      <w:proofErr w:type="spellStart"/>
      <w:r w:rsidRPr="003A2FA6">
        <w:rPr>
          <w:rFonts w:cs="Arial"/>
          <w:color w:val="000000"/>
          <w:szCs w:val="16"/>
        </w:rPr>
        <w:t>predfinancovania</w:t>
      </w:r>
      <w:proofErr w:type="spellEnd"/>
      <w:r w:rsidRPr="003A2FA6">
        <w:rPr>
          <w:rFonts w:cs="Arial"/>
          <w:color w:val="000000"/>
          <w:szCs w:val="16"/>
        </w:rPr>
        <w:t xml:space="preserve">) znížená o sumu preplatku preddavkovej platby, reálne teda nedochádza k zúčtovaniu poskytnutého </w:t>
      </w:r>
      <w:proofErr w:type="spellStart"/>
      <w:r w:rsidRPr="003A2FA6">
        <w:rPr>
          <w:rFonts w:cs="Arial"/>
          <w:color w:val="000000"/>
          <w:szCs w:val="16"/>
        </w:rPr>
        <w:t>predfinancovania</w:t>
      </w:r>
      <w:proofErr w:type="spellEnd"/>
      <w:r w:rsidRPr="003A2FA6">
        <w:rPr>
          <w:rFonts w:cs="Arial"/>
          <w:color w:val="000000"/>
          <w:szCs w:val="16"/>
        </w:rPr>
        <w:t xml:space="preserve"> v 100 % </w:t>
      </w:r>
      <w:r>
        <w:rPr>
          <w:rFonts w:cs="Arial"/>
          <w:color w:val="000000"/>
          <w:szCs w:val="16"/>
        </w:rPr>
        <w:t>výške</w:t>
      </w:r>
      <w:r w:rsidRPr="003A2FA6">
        <w:rPr>
          <w:rFonts w:cs="Arial"/>
          <w:color w:val="000000"/>
          <w:szCs w:val="16"/>
        </w:rPr>
        <w:t xml:space="preserve"> poskytnutého </w:t>
      </w:r>
      <w:proofErr w:type="spellStart"/>
      <w:r w:rsidRPr="003A2FA6">
        <w:rPr>
          <w:rFonts w:cs="Arial"/>
          <w:color w:val="000000"/>
          <w:szCs w:val="16"/>
        </w:rPr>
        <w:t>predfinancovania</w:t>
      </w:r>
      <w:proofErr w:type="spellEnd"/>
      <w:r w:rsidRPr="003A2FA6">
        <w:rPr>
          <w:rFonts w:cs="Arial"/>
          <w:color w:val="000000"/>
          <w:szCs w:val="16"/>
        </w:rPr>
        <w:t xml:space="preserve">,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 xml:space="preserve">na sumu nezúčtovaného rozdielu poskytnutého </w:t>
      </w:r>
      <w:proofErr w:type="spellStart"/>
      <w:r w:rsidRPr="003A2FA6">
        <w:rPr>
          <w:rFonts w:cs="Arial"/>
          <w:color w:val="000000"/>
          <w:szCs w:val="16"/>
        </w:rPr>
        <w:t>predfinancovania</w:t>
      </w:r>
      <w:proofErr w:type="spellEnd"/>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2"/>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w:t>
      </w:r>
      <w:proofErr w:type="spellStart"/>
      <w:r w:rsidRPr="003A2FA6">
        <w:t>predfinancovania</w:t>
      </w:r>
      <w:proofErr w:type="spellEnd"/>
      <w:r w:rsidRPr="003A2FA6">
        <w:t>)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w:t>
      </w:r>
      <w:proofErr w:type="spellStart"/>
      <w:r w:rsidRPr="003A2FA6">
        <w:t>predfinancovania</w:t>
      </w:r>
      <w:proofErr w:type="spellEnd"/>
      <w:r w:rsidRPr="003A2FA6">
        <w:t xml:space="preserve">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lastRenderedPageBreak/>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lastRenderedPageBreak/>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w:t>
      </w:r>
      <w:r w:rsidR="00754599">
        <w:rPr>
          <w:rFonts w:cs="Arial"/>
          <w:szCs w:val="19"/>
        </w:rPr>
        <w:lastRenderedPageBreak/>
        <w:t>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 xml:space="preserve">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w:t>
      </w:r>
      <w:r w:rsidRPr="0073389C">
        <w:lastRenderedPageBreak/>
        <w:t>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0FEF505F"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w:t>
      </w:r>
      <w:r w:rsidR="009A5D87" w:rsidRPr="009A5D87">
        <w:rPr>
          <w:rFonts w:cs="Arial"/>
          <w:szCs w:val="19"/>
        </w:rPr>
        <w:lastRenderedPageBreak/>
        <w:t>(zúčtovanie zálohovej platby (s príznakom záverečná)), ktorá plní funkciu záverečnej žiadosti o </w:t>
      </w:r>
      <w:proofErr w:type="spellStart"/>
      <w:r w:rsidR="009A5D87" w:rsidRPr="009A5D87">
        <w:rPr>
          <w:rFonts w:cs="Arial"/>
          <w:szCs w:val="19"/>
        </w:rPr>
        <w:t>platbu.</w:t>
      </w:r>
      <w:r w:rsidR="00AE5A8F" w:rsidRPr="0073389C">
        <w:rPr>
          <w:b/>
        </w:rPr>
        <w:t>Systém</w:t>
      </w:r>
      <w:proofErr w:type="spellEnd"/>
      <w:r w:rsidR="00AE5A8F" w:rsidRPr="0073389C">
        <w:rPr>
          <w:b/>
        </w:rPr>
        <w:t xml:space="preserve">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7A55D0ED" w14:textId="5923ED70"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73"/>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lastRenderedPageBreak/>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t>Ú</w:t>
      </w:r>
      <w:r w:rsidRPr="0073389C">
        <w:rPr>
          <w:lang w:val="sk-SK" w:eastAsia="cs-CZ"/>
        </w:rPr>
        <w:t>čtovné doklady a ich prílohy</w:t>
      </w:r>
      <w:bookmarkEnd w:id="65"/>
      <w:bookmarkEnd w:id="66"/>
      <w:bookmarkEnd w:id="6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6"/>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7"/>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lastRenderedPageBreak/>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w:t>
      </w:r>
      <w:r w:rsidRPr="0073389C">
        <w:rPr>
          <w:color w:val="000000"/>
          <w:lang w:eastAsia="cs-CZ"/>
        </w:rPr>
        <w:lastRenderedPageBreak/>
        <w:t xml:space="preserve">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w:t>
      </w:r>
      <w:r w:rsidRPr="0073389C">
        <w:rPr>
          <w:lang w:val="sk-SK"/>
        </w:rPr>
        <w:lastRenderedPageBreak/>
        <w:t>náplne týkajúce sa pracovnej činnosti na projekte</w:t>
      </w:r>
      <w:r w:rsidRPr="0073389C">
        <w:rPr>
          <w:rStyle w:val="Odkaznapoznmkupodiarou"/>
          <w:rFonts w:cs="Arial"/>
          <w:sz w:val="19"/>
          <w:szCs w:val="19"/>
          <w:lang w:val="sk-SK"/>
        </w:rPr>
        <w:footnoteReference w:id="8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1"/>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2"/>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w:t>
      </w:r>
      <w:r w:rsidR="00FE41F1" w:rsidRPr="00DB1B99">
        <w:rPr>
          <w:lang w:val="sk-SK"/>
        </w:rPr>
        <w:lastRenderedPageBreak/>
        <w:t xml:space="preserve">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5"/>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6"/>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7"/>
      </w:r>
      <w:r w:rsidR="000D06A7">
        <w:rPr>
          <w:rFonts w:eastAsia="Times New Roman" w:cs="Arial"/>
          <w:b/>
          <w:color w:val="auto"/>
          <w:szCs w:val="19"/>
          <w:lang w:val="sk-SK" w:eastAsia="en-US"/>
        </w:rPr>
        <w:t xml:space="preserve">. </w:t>
      </w:r>
      <w:r w:rsidR="000D06A7">
        <w:rPr>
          <w:rFonts w:eastAsia="Times New Roman" w:cs="Arial"/>
          <w:b/>
          <w:color w:val="auto"/>
          <w:szCs w:val="19"/>
          <w:lang w:val="sk-SK" w:eastAsia="en-US"/>
        </w:rPr>
        <w:lastRenderedPageBreak/>
        <w:t>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w:t>
      </w:r>
      <w:r w:rsidRPr="0073389C">
        <w:rPr>
          <w:lang w:val="sk-SK"/>
        </w:rPr>
        <w:lastRenderedPageBreak/>
        <w:t xml:space="preserve">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lastRenderedPageBreak/>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lastRenderedPageBreak/>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w:t>
      </w:r>
      <w:r w:rsidRPr="0073389C">
        <w:rPr>
          <w:rFonts w:ascii="Arial" w:hAnsi="Arial" w:cs="Arial"/>
          <w:sz w:val="19"/>
          <w:szCs w:val="19"/>
          <w:lang w:val="sk-SK"/>
        </w:rPr>
        <w:lastRenderedPageBreak/>
        <w:t>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440636387"/>
      <w:r w:rsidR="009D7F63" w:rsidRPr="0073389C">
        <w:rPr>
          <w:lang w:val="sk-SK"/>
        </w:rPr>
        <w:t>Nezrovnalosti a vysporiadanie finančných vzťahov</w:t>
      </w:r>
      <w:bookmarkEnd w:id="116"/>
      <w:bookmarkEnd w:id="117"/>
      <w:bookmarkEnd w:id="118"/>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440636388"/>
      <w:bookmarkEnd w:id="120"/>
      <w:r w:rsidRPr="0073389C">
        <w:rPr>
          <w:lang w:val="sk-SK"/>
        </w:rPr>
        <w:t>Verejné obstarávanie</w:t>
      </w:r>
      <w:bookmarkEnd w:id="121"/>
      <w:bookmarkEnd w:id="122"/>
      <w:bookmarkEnd w:id="123"/>
    </w:p>
    <w:p w14:paraId="7A55D246" w14:textId="738F16D2"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lastRenderedPageBreak/>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0" w:name="_Toc440372878"/>
      <w:bookmarkStart w:id="131" w:name="_Toc440636389"/>
      <w:r w:rsidRPr="0073389C">
        <w:rPr>
          <w:rFonts w:cs="Arial"/>
          <w:lang w:val="sk-SK"/>
        </w:rPr>
        <w:t>Plán obstarávaní</w:t>
      </w:r>
      <w:bookmarkEnd w:id="128"/>
      <w:bookmarkEnd w:id="129"/>
      <w:bookmarkEnd w:id="130"/>
      <w:bookmarkEnd w:id="13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2" w:name="_Toc359942925"/>
      <w:bookmarkStart w:id="133" w:name="_Toc359943221"/>
      <w:bookmarkStart w:id="134" w:name="_Toc359943517"/>
      <w:bookmarkStart w:id="135" w:name="_Toc359943819"/>
      <w:bookmarkStart w:id="136" w:name="_Toc359944121"/>
      <w:bookmarkStart w:id="137" w:name="_Toc359944421"/>
      <w:bookmarkStart w:id="138" w:name="_Toc360024481"/>
      <w:bookmarkStart w:id="139" w:name="_Toc360030476"/>
      <w:bookmarkStart w:id="140" w:name="_Toc360031226"/>
      <w:bookmarkStart w:id="141" w:name="_Toc360109828"/>
      <w:bookmarkStart w:id="142" w:name="_Toc360110138"/>
      <w:bookmarkStart w:id="143" w:name="_Toc360118328"/>
      <w:bookmarkStart w:id="144" w:name="_Toc360118643"/>
      <w:bookmarkStart w:id="145" w:name="_Toc360031227"/>
      <w:bookmarkStart w:id="146" w:name="_Toc409190740"/>
      <w:bookmarkStart w:id="147" w:name="_Toc440372879"/>
      <w:bookmarkStart w:id="148" w:name="_Toc440636390"/>
      <w:bookmarkEnd w:id="132"/>
      <w:bookmarkEnd w:id="133"/>
      <w:bookmarkEnd w:id="134"/>
      <w:bookmarkEnd w:id="135"/>
      <w:bookmarkEnd w:id="136"/>
      <w:bookmarkEnd w:id="137"/>
      <w:bookmarkEnd w:id="138"/>
      <w:bookmarkEnd w:id="139"/>
      <w:bookmarkEnd w:id="140"/>
      <w:bookmarkEnd w:id="141"/>
      <w:bookmarkEnd w:id="142"/>
      <w:bookmarkEnd w:id="143"/>
      <w:bookmarkEnd w:id="144"/>
      <w:r w:rsidRPr="0073389C">
        <w:rPr>
          <w:lang w:val="sk-SK"/>
        </w:rPr>
        <w:t>Predpokladaná hodnota zákazky</w:t>
      </w:r>
      <w:bookmarkEnd w:id="145"/>
      <w:bookmarkEnd w:id="146"/>
      <w:r w:rsidRPr="0073389C">
        <w:rPr>
          <w:lang w:val="sk-SK"/>
        </w:rPr>
        <w:t xml:space="preserve"> (PHZ)</w:t>
      </w:r>
      <w:bookmarkEnd w:id="147"/>
      <w:bookmarkEnd w:id="14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 xml:space="preserve">určuje PHZ na základe prieskumu </w:t>
      </w:r>
      <w:proofErr w:type="spellStart"/>
      <w:r w:rsidR="00F44B25" w:rsidRPr="00F44B25">
        <w:t>trhu,</w:t>
      </w:r>
      <w:r w:rsidR="000A74CB" w:rsidRPr="000A74CB">
        <w:t>je</w:t>
      </w:r>
      <w:proofErr w:type="spellEnd"/>
      <w:r w:rsidR="000A74CB" w:rsidRPr="000A74CB">
        <w:t xml:space="preserv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9" w:name="_Toc359942927"/>
      <w:bookmarkStart w:id="150" w:name="_Toc359943223"/>
      <w:bookmarkStart w:id="151" w:name="_Toc359943519"/>
      <w:bookmarkStart w:id="152" w:name="_Toc359943821"/>
      <w:bookmarkStart w:id="153" w:name="_Toc359944123"/>
      <w:bookmarkStart w:id="154" w:name="_Toc359944423"/>
      <w:bookmarkStart w:id="155" w:name="_Toc360024483"/>
      <w:bookmarkStart w:id="156" w:name="_Toc360030478"/>
      <w:bookmarkStart w:id="157" w:name="_Toc360031228"/>
      <w:bookmarkStart w:id="158" w:name="_Toc360109830"/>
      <w:bookmarkStart w:id="159" w:name="_Toc360110140"/>
      <w:bookmarkStart w:id="160" w:name="_Toc360118330"/>
      <w:bookmarkStart w:id="161" w:name="_Toc360118645"/>
      <w:bookmarkStart w:id="162" w:name="_Toc409190741"/>
      <w:bookmarkStart w:id="163" w:name="_Toc360031229"/>
      <w:bookmarkStart w:id="164" w:name="_Toc440372880"/>
      <w:bookmarkStart w:id="165" w:name="_Toc440636391"/>
      <w:bookmarkEnd w:id="149"/>
      <w:bookmarkEnd w:id="150"/>
      <w:bookmarkEnd w:id="151"/>
      <w:bookmarkEnd w:id="152"/>
      <w:bookmarkEnd w:id="153"/>
      <w:bookmarkEnd w:id="154"/>
      <w:bookmarkEnd w:id="155"/>
      <w:bookmarkEnd w:id="156"/>
      <w:bookmarkEnd w:id="157"/>
      <w:bookmarkEnd w:id="158"/>
      <w:bookmarkEnd w:id="159"/>
      <w:bookmarkEnd w:id="160"/>
      <w:bookmarkEnd w:id="161"/>
      <w:r w:rsidRPr="0073389C">
        <w:rPr>
          <w:lang w:val="sk-SK"/>
        </w:rPr>
        <w:t>Povinnosť uzatvoriť zmluvu</w:t>
      </w:r>
      <w:bookmarkEnd w:id="162"/>
      <w:bookmarkEnd w:id="163"/>
      <w:bookmarkEnd w:id="164"/>
      <w:bookmarkEnd w:id="16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6" w:name="_Toc440372881"/>
      <w:bookmarkStart w:id="167" w:name="_Toc440636392"/>
      <w:r w:rsidRPr="0073389C">
        <w:rPr>
          <w:lang w:val="sk-SK"/>
        </w:rPr>
        <w:t>Finančné limity</w:t>
      </w:r>
      <w:bookmarkEnd w:id="166"/>
      <w:bookmarkEnd w:id="167"/>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8" w:name="_Toc440372882"/>
      <w:bookmarkStart w:id="169" w:name="_Toc440636393"/>
      <w:r w:rsidRPr="0073389C">
        <w:rPr>
          <w:lang w:val="sk-SK"/>
        </w:rPr>
        <w:t>Všeobecné ustanovenia</w:t>
      </w:r>
      <w:bookmarkEnd w:id="168"/>
      <w:bookmarkEnd w:id="169"/>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w:t>
      </w:r>
      <w:proofErr w:type="spellStart"/>
      <w:r w:rsidRPr="00667C12">
        <w:rPr>
          <w:rFonts w:ascii="Arial" w:hAnsi="Arial" w:cs="Arial"/>
          <w:b w:val="0"/>
          <w:sz w:val="19"/>
          <w:szCs w:val="19"/>
        </w:rPr>
        <w:t>ante</w:t>
      </w:r>
      <w:proofErr w:type="spellEnd"/>
      <w:r w:rsidRPr="00667C12">
        <w:rPr>
          <w:rFonts w:ascii="Arial" w:hAnsi="Arial" w:cs="Arial"/>
          <w:b w:val="0"/>
          <w:sz w:val="19"/>
          <w:szCs w:val="19"/>
        </w:rPr>
        <w:t xml:space="preserve"> kontrola; „v realizácii“ – Druhá ex-</w:t>
      </w:r>
      <w:proofErr w:type="spellStart"/>
      <w:r w:rsidRPr="00667C12">
        <w:rPr>
          <w:rFonts w:ascii="Arial" w:hAnsi="Arial" w:cs="Arial"/>
          <w:b w:val="0"/>
          <w:sz w:val="19"/>
          <w:szCs w:val="19"/>
        </w:rPr>
        <w:t>ante</w:t>
      </w:r>
      <w:proofErr w:type="spellEnd"/>
      <w:r w:rsidRPr="00667C12">
        <w:rPr>
          <w:rFonts w:ascii="Arial" w:hAnsi="Arial" w:cs="Arial"/>
          <w:b w:val="0"/>
          <w:sz w:val="19"/>
          <w:szCs w:val="19"/>
        </w:rPr>
        <w:t xml:space="preserve"> kontrola; „ukončené“ – Štandardná ex-post kontrola/Následná ex-post kontrola“). Prijímateľ je povinný aktualizovať stav VO aj v prípade </w:t>
      </w:r>
      <w:proofErr w:type="spellStart"/>
      <w:r w:rsidRPr="00667C12">
        <w:rPr>
          <w:rFonts w:ascii="Arial" w:hAnsi="Arial" w:cs="Arial"/>
          <w:b w:val="0"/>
          <w:sz w:val="19"/>
          <w:szCs w:val="19"/>
        </w:rPr>
        <w:t>späťvzatia</w:t>
      </w:r>
      <w:proofErr w:type="spellEnd"/>
      <w:r w:rsidRPr="00667C12">
        <w:rPr>
          <w:rFonts w:ascii="Arial" w:hAnsi="Arial" w:cs="Arial"/>
          <w:b w:val="0"/>
          <w:sz w:val="19"/>
          <w:szCs w:val="19"/>
        </w:rPr>
        <w:t xml:space="preserve">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(nezašle návrh správy z kontroly, resp. správu z kontroly)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xml:space="preserve">. v elektronickej aukcii v prípade uplatnenia kritérií ekonomicky najvýhodnejšej ponuky uchádzač môže znižovať ceny svojej ponuky o stanovený minimálny rozdiel bez toho, aby po tomto znížení bola jeho cenová ponuka v  elektronickej aukcii </w:t>
      </w:r>
      <w:r w:rsidRPr="0048666F">
        <w:rPr>
          <w:rFonts w:ascii="Arial" w:hAnsi="Arial" w:cs="Arial"/>
          <w:b w:val="0"/>
          <w:sz w:val="19"/>
          <w:szCs w:val="19"/>
        </w:rPr>
        <w:lastRenderedPageBreak/>
        <w:t>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w:t>
      </w:r>
      <w:r w:rsidRPr="00E8012F">
        <w:rPr>
          <w:b/>
          <w:color w:val="000000" w:themeColor="text1"/>
        </w:rPr>
        <w:lastRenderedPageBreak/>
        <w:t>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113A3A54"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xml:space="preserve">. o ochrane hospodárskej súťaže (konkrétne  dohôd obmedzujúcich súťaž podľa § 4 zákona o ochrane hospodárskej súťaže).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0" w:name="_Toc418000109"/>
      <w:bookmarkStart w:id="171" w:name="_Toc440372883"/>
      <w:bookmarkStart w:id="172" w:name="_Toc440636394"/>
      <w:bookmarkEnd w:id="170"/>
      <w:r w:rsidRPr="00C477FA">
        <w:rPr>
          <w:lang w:val="sk-SK"/>
        </w:rPr>
        <w:t xml:space="preserve">Typy </w:t>
      </w:r>
      <w:r w:rsidRPr="0073389C">
        <w:rPr>
          <w:lang w:val="sk-SK"/>
        </w:rPr>
        <w:t>kontroly VO</w:t>
      </w:r>
      <w:bookmarkEnd w:id="171"/>
      <w:bookmarkEnd w:id="172"/>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lastRenderedPageBreak/>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7A55D2B9" w14:textId="4A40F93D" w:rsidR="009D7F63" w:rsidRPr="0073389C" w:rsidRDefault="009D7F63" w:rsidP="009D7F63">
      <w:pPr>
        <w:spacing w:before="120" w:after="120" w:line="288" w:lineRule="auto"/>
        <w:jc w:val="both"/>
      </w:pPr>
      <w:r w:rsidRPr="0073389C">
        <w:t>Druhá ex-</w:t>
      </w:r>
      <w:proofErr w:type="spellStart"/>
      <w:r w:rsidRPr="0073389C">
        <w:t>ante</w:t>
      </w:r>
      <w:proofErr w:type="spellEnd"/>
      <w:r w:rsidRPr="0073389C">
        <w:t xml:space="preserv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Súčasne poskytovateľ vykonáva druhú ex-</w:t>
      </w:r>
      <w:proofErr w:type="spellStart"/>
      <w:r w:rsidRPr="0073389C">
        <w:t>ante</w:t>
      </w:r>
      <w:proofErr w:type="spellEnd"/>
      <w:r w:rsidRPr="0073389C">
        <w:t xml:space="preserv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lastRenderedPageBreak/>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 xml:space="preserve">V prípade, že prijímateľ neodstránil protiprávny stav, je poskytovateľ oprávnený uplatniť ex </w:t>
      </w:r>
      <w:proofErr w:type="spellStart"/>
      <w:r w:rsidR="00B73EC8" w:rsidRPr="00B73EC8">
        <w:t>ante</w:t>
      </w:r>
      <w:proofErr w:type="spellEnd"/>
      <w:r w:rsidR="00B73EC8" w:rsidRPr="00B73EC8">
        <w:t xml:space="preserv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lastRenderedPageBreak/>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w:t>
      </w:r>
      <w:proofErr w:type="spellStart"/>
      <w:r w:rsidRPr="006E4DBE">
        <w:t>ante</w:t>
      </w:r>
      <w:proofErr w:type="spellEnd"/>
      <w:r w:rsidRPr="006E4DBE">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6E4DBE">
        <w:t>ŽoP</w:t>
      </w:r>
      <w:proofErr w:type="spellEnd"/>
      <w:r w:rsidRPr="006E4DBE">
        <w:t xml:space="preserve">), poskytovateľ zašle prijímateľovi návrh správy z kontroly. V prípade, že prijímateľ preukáže, že opakovaním procesu VO by vznikli vysoké dodatočné náklady, je poskytovateľ oprávnený uplatniť ex </w:t>
      </w:r>
      <w:proofErr w:type="spellStart"/>
      <w:r w:rsidRPr="006E4DBE">
        <w:t>ante</w:t>
      </w:r>
      <w:proofErr w:type="spellEnd"/>
      <w:r w:rsidRPr="006E4DBE">
        <w:t xml:space="preserv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lastRenderedPageBreak/>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w:t>
      </w:r>
      <w:proofErr w:type="spellStart"/>
      <w:r w:rsidRPr="006E4DBE">
        <w:t>ante</w:t>
      </w:r>
      <w:proofErr w:type="spellEnd"/>
      <w:r w:rsidRPr="006E4DBE">
        <w:t xml:space="preserv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AC1FA10"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 xml:space="preserve">(pokiaľ sa jedná o povinnú osobu podľa zákona o  slobode informácií), pričom zmluva je už platná </w:t>
      </w:r>
      <w:r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Pr="003E07AA">
        <w:rPr>
          <w:rFonts w:ascii="Arial" w:hAnsi="Arial" w:cs="Arial"/>
          <w:color w:val="auto"/>
          <w:sz w:val="19"/>
          <w:szCs w:val="19"/>
          <w:lang w:val="sk-SK"/>
        </w:rPr>
        <w:t>),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sa nevzťahuje na VO, ktoré bolo predmetom druhej ex-</w:t>
      </w:r>
      <w:proofErr w:type="spellStart"/>
      <w:r w:rsidRPr="00703E20">
        <w:rPr>
          <w:rFonts w:ascii="Arial" w:hAnsi="Arial" w:cs="Arial"/>
          <w:color w:val="auto"/>
          <w:sz w:val="19"/>
          <w:szCs w:val="19"/>
          <w:lang w:val="sk-SK"/>
        </w:rPr>
        <w:t>ante</w:t>
      </w:r>
      <w:proofErr w:type="spellEnd"/>
      <w:r w:rsidRPr="00703E20">
        <w:rPr>
          <w:rFonts w:ascii="Arial" w:hAnsi="Arial" w:cs="Arial"/>
          <w:color w:val="auto"/>
          <w:sz w:val="19"/>
          <w:szCs w:val="19"/>
          <w:lang w:val="sk-SK"/>
        </w:rPr>
        <w:t xml:space="preserv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lastRenderedPageBreak/>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oznámenia 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E70656">
        <w:rPr>
          <w:rFonts w:cs="Arial"/>
          <w:szCs w:val="19"/>
        </w:rPr>
        <w:lastRenderedPageBreak/>
        <w:t xml:space="preserve">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lastRenderedPageBreak/>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xml:space="preserve">. Túto zmluvu predkladá prijímateľ 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lastRenderedPageBreak/>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w:t>
      </w:r>
      <w:r w:rsidRPr="0073389C">
        <w:lastRenderedPageBreak/>
        <w:t xml:space="preserve">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w:t>
      </w:r>
      <w:proofErr w:type="spellStart"/>
      <w:r w:rsidRPr="00F84F81">
        <w:t>ante</w:t>
      </w:r>
      <w:proofErr w:type="spellEnd"/>
      <w:r w:rsidRPr="00F84F81">
        <w:t xml:space="preserv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lastRenderedPageBreak/>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w:t>
      </w:r>
      <w:proofErr w:type="spellStart"/>
      <w:r w:rsidR="008F2958">
        <w:t>ante</w:t>
      </w:r>
      <w:proofErr w:type="spellEnd"/>
      <w:r w:rsidR="008F2958">
        <w:t xml:space="preserv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Prijímateľ je povinný poskytovateľovi predložiť na druhú ex-</w:t>
      </w:r>
      <w:proofErr w:type="spellStart"/>
      <w:r w:rsidRPr="00EF596F">
        <w:rPr>
          <w:rFonts w:cs="Arial"/>
          <w:szCs w:val="19"/>
        </w:rPr>
        <w:t>ante</w:t>
      </w:r>
      <w:proofErr w:type="spellEnd"/>
      <w:r w:rsidRPr="00EF596F">
        <w:rPr>
          <w:rFonts w:cs="Arial"/>
          <w:szCs w:val="19"/>
        </w:rPr>
        <w:t xml:space="preserv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Podkladom pre ukončenie druhej ex-</w:t>
      </w:r>
      <w:proofErr w:type="spellStart"/>
      <w:r w:rsidRPr="00EF596F">
        <w:rPr>
          <w:rFonts w:cs="Arial"/>
          <w:szCs w:val="19"/>
        </w:rPr>
        <w:t>ante</w:t>
      </w:r>
      <w:proofErr w:type="spellEnd"/>
      <w:r w:rsidRPr="00EF596F">
        <w:rPr>
          <w:rFonts w:cs="Arial"/>
          <w:szCs w:val="19"/>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w:t>
      </w:r>
      <w:proofErr w:type="spellStart"/>
      <w:r w:rsidRPr="00EF596F">
        <w:rPr>
          <w:rFonts w:cs="Arial"/>
          <w:szCs w:val="19"/>
        </w:rPr>
        <w:t>ante</w:t>
      </w:r>
      <w:proofErr w:type="spellEnd"/>
      <w:r w:rsidRPr="00EF596F">
        <w:rPr>
          <w:rFonts w:cs="Arial"/>
          <w:szCs w:val="19"/>
        </w:rPr>
        <w:t xml:space="preserv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Následnej ex-post kontrole podliehajú centrálne VO, v rámci ktorých bola riadne ukončená druhá ex-</w:t>
      </w:r>
      <w:proofErr w:type="spellStart"/>
      <w:r w:rsidRPr="00EF596F">
        <w:rPr>
          <w:rFonts w:cs="Arial"/>
          <w:szCs w:val="19"/>
        </w:rPr>
        <w:t>ante</w:t>
      </w:r>
      <w:proofErr w:type="spellEnd"/>
      <w:r w:rsidRPr="00EF596F">
        <w:rPr>
          <w:rFonts w:cs="Arial"/>
          <w:szCs w:val="19"/>
        </w:rPr>
        <w:t xml:space="preserv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w:t>
      </w:r>
      <w:proofErr w:type="spellStart"/>
      <w:r w:rsidRPr="00963E0D">
        <w:rPr>
          <w:rFonts w:cs="Arial"/>
          <w:szCs w:val="19"/>
        </w:rPr>
        <w:t>ŽoNFP</w:t>
      </w:r>
      <w:proofErr w:type="spellEnd"/>
      <w:r w:rsidRPr="00963E0D">
        <w:rPr>
          <w:rFonts w:cs="Arial"/>
          <w:szCs w:val="19"/>
        </w:rPr>
        <w:t xml:space="preserve"> alebo hodnotenia NP v prípade, ak poskytovateľ uvedie v rámci výzvy alebo záväzných podmienok ako podmienku poskytnutia príspevku</w:t>
      </w:r>
      <w:r w:rsidR="00525654" w:rsidRPr="00525654">
        <w:rPr>
          <w:rFonts w:cs="Arial"/>
          <w:szCs w:val="19"/>
        </w:rPr>
        <w:t xml:space="preserve">, aby žiadateľ mal v čase predloženia </w:t>
      </w:r>
      <w:proofErr w:type="spellStart"/>
      <w:r w:rsidR="00525654" w:rsidRPr="00525654">
        <w:rPr>
          <w:rFonts w:cs="Arial"/>
          <w:szCs w:val="19"/>
        </w:rPr>
        <w:t>ŽoNFP</w:t>
      </w:r>
      <w:proofErr w:type="spellEnd"/>
      <w:r w:rsidR="00525654" w:rsidRPr="00525654">
        <w:rPr>
          <w:rFonts w:cs="Arial"/>
          <w:szCs w:val="19"/>
        </w:rPr>
        <w:t xml:space="preserve"> ukončené VO (vo fáze po podpise zmluvy s úspešným uchádzačom), alebo aby žiadateľ mal v čase predloženia </w:t>
      </w:r>
      <w:proofErr w:type="spellStart"/>
      <w:r w:rsidR="00525654" w:rsidRPr="00525654">
        <w:rPr>
          <w:rFonts w:cs="Arial"/>
          <w:szCs w:val="19"/>
        </w:rPr>
        <w:t>ŽoNFP</w:t>
      </w:r>
      <w:proofErr w:type="spellEnd"/>
      <w:r w:rsidR="00525654" w:rsidRPr="00525654">
        <w:rPr>
          <w:rFonts w:cs="Arial"/>
          <w:szCs w:val="19"/>
        </w:rPr>
        <w:t xml:space="preserve"> verejné obstarávanie vo fáze pred podpisom zmluvy s úspešným uchádzačom (po vyhodnotení ponúk a po ukončení všetkých revíznych postupov). V tomto prípade je súčasťou výzvy aj informácia, že v schvaľovacom procese </w:t>
      </w:r>
      <w:proofErr w:type="spellStart"/>
      <w:r w:rsidR="00525654" w:rsidRPr="00525654">
        <w:rPr>
          <w:rFonts w:cs="Arial"/>
          <w:szCs w:val="19"/>
        </w:rPr>
        <w:t>ŽoNFP</w:t>
      </w:r>
      <w:proofErr w:type="spellEnd"/>
      <w:r w:rsidR="00525654" w:rsidRPr="00525654">
        <w:rPr>
          <w:rFonts w:cs="Arial"/>
          <w:szCs w:val="19"/>
        </w:rPr>
        <w:t xml:space="preserve"> bude vykonaná aj kontrola VO. Pre tento typ kontroly sa primerane použijú ustanovenia kapitoly 2.5.6. písm. b) o druhej ex </w:t>
      </w:r>
      <w:proofErr w:type="spellStart"/>
      <w:r w:rsidR="00525654" w:rsidRPr="00525654">
        <w:rPr>
          <w:rFonts w:cs="Arial"/>
          <w:szCs w:val="19"/>
        </w:rPr>
        <w:t>ante</w:t>
      </w:r>
      <w:proofErr w:type="spellEnd"/>
      <w:r w:rsidR="00525654" w:rsidRPr="00525654">
        <w:rPr>
          <w:rFonts w:cs="Arial"/>
          <w:szCs w:val="19"/>
        </w:rPr>
        <w:t xml:space="preserve"> kontrole a kapitoly 2.5.6. písm. c) o štandardnej ex post kontrole. V prípade výkonu druhej ex </w:t>
      </w:r>
      <w:proofErr w:type="spellStart"/>
      <w:r w:rsidR="00525654" w:rsidRPr="00525654">
        <w:rPr>
          <w:rFonts w:cs="Arial"/>
          <w:szCs w:val="19"/>
        </w:rPr>
        <w:t>ante</w:t>
      </w:r>
      <w:proofErr w:type="spellEnd"/>
      <w:r w:rsidR="00525654" w:rsidRPr="00525654">
        <w:rPr>
          <w:rFonts w:cs="Arial"/>
          <w:szCs w:val="19"/>
        </w:rPr>
        <w:t xml:space="preserve"> kontroly v rámci schvaľovacieho procesu </w:t>
      </w:r>
      <w:proofErr w:type="spellStart"/>
      <w:r w:rsidR="00525654" w:rsidRPr="00525654">
        <w:rPr>
          <w:rFonts w:cs="Arial"/>
          <w:szCs w:val="19"/>
        </w:rPr>
        <w:t>ŽoNFP</w:t>
      </w:r>
      <w:proofErr w:type="spellEnd"/>
      <w:r w:rsidR="00525654" w:rsidRPr="00525654">
        <w:rPr>
          <w:rFonts w:cs="Arial"/>
          <w:szCs w:val="19"/>
        </w:rPr>
        <w:t xml:space="preserve">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lastRenderedPageBreak/>
        <w:t xml:space="preserve">Poskytovateľ môže stanoviť podmienku poskytnutia príspevku aj takým spôsobom, aby žiadateľ mal v čase predloženia </w:t>
      </w:r>
      <w:proofErr w:type="spellStart"/>
      <w:r w:rsidRPr="00525654">
        <w:rPr>
          <w:rFonts w:cs="Arial"/>
          <w:szCs w:val="19"/>
        </w:rPr>
        <w:t>ŽoNFP</w:t>
      </w:r>
      <w:proofErr w:type="spellEnd"/>
      <w:r w:rsidRPr="00525654">
        <w:rPr>
          <w:rFonts w:cs="Arial"/>
          <w:szCs w:val="19"/>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525654">
        <w:rPr>
          <w:rFonts w:cs="Arial"/>
          <w:szCs w:val="19"/>
        </w:rPr>
        <w:t>ŽoNFP</w:t>
      </w:r>
      <w:proofErr w:type="spellEnd"/>
      <w:r w:rsidRPr="00525654">
        <w:rPr>
          <w:rFonts w:cs="Arial"/>
          <w:szCs w:val="19"/>
        </w:rPr>
        <w:t xml:space="preserve">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w:t>
      </w:r>
      <w:proofErr w:type="spellStart"/>
      <w:r w:rsidRPr="00525654">
        <w:rPr>
          <w:rFonts w:cs="Arial"/>
          <w:szCs w:val="19"/>
        </w:rPr>
        <w:t>ante</w:t>
      </w:r>
      <w:proofErr w:type="spellEnd"/>
      <w:r w:rsidRPr="00525654">
        <w:rPr>
          <w:rFonts w:cs="Arial"/>
          <w:szCs w:val="19"/>
        </w:rPr>
        <w:t xml:space="preserve"> kontrole a kapitoly 2.5.6. písm. c) o štandardnej ex post kontrole, ak ods. 2 neurčuje inak. V prípade výkonu druhej ex </w:t>
      </w:r>
      <w:proofErr w:type="spellStart"/>
      <w:r w:rsidRPr="00525654">
        <w:rPr>
          <w:rFonts w:cs="Arial"/>
          <w:szCs w:val="19"/>
        </w:rPr>
        <w:t>ante</w:t>
      </w:r>
      <w:proofErr w:type="spellEnd"/>
      <w:r w:rsidRPr="00525654">
        <w:rPr>
          <w:rFonts w:cs="Arial"/>
          <w:szCs w:val="19"/>
        </w:rPr>
        <w:t xml:space="preserv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Žiadateľ predkladá v rámci konania o </w:t>
      </w:r>
      <w:proofErr w:type="spellStart"/>
      <w:r w:rsidRPr="00525654">
        <w:rPr>
          <w:rFonts w:cs="Arial"/>
          <w:szCs w:val="19"/>
        </w:rPr>
        <w:t>ŽoNFP</w:t>
      </w:r>
      <w:proofErr w:type="spellEnd"/>
      <w:r w:rsidRPr="00525654">
        <w:rPr>
          <w:rFonts w:cs="Arial"/>
          <w:szCs w:val="19"/>
        </w:rPr>
        <w:t xml:space="preserve"> verejné obstarávanie vo fáze po podpise zmluvy s úspešným uchádzačom </w:t>
      </w:r>
      <w:r w:rsidRPr="00525654">
        <w:rPr>
          <w:rFonts w:cs="Arial"/>
          <w:b/>
          <w:szCs w:val="19"/>
        </w:rPr>
        <w:t>po nadobudnutí  platnosti tejto zmluvy</w:t>
      </w:r>
      <w:r w:rsidRPr="00525654">
        <w:rPr>
          <w:rFonts w:cs="Arial"/>
          <w:szCs w:val="19"/>
        </w:rPr>
        <w:t xml:space="preserve">, vrátane všetkých dodatkov k tejto zmluve, resp. vo fáze pred podpisom zmluvy s úspešným uchádzačom po vyhodnotení ponúk a ukončení všetkých revíznych postupov, a to ako súčasť povinných príloh </w:t>
      </w:r>
      <w:proofErr w:type="spellStart"/>
      <w:r w:rsidRPr="00525654">
        <w:rPr>
          <w:rFonts w:cs="Arial"/>
          <w:szCs w:val="19"/>
        </w:rPr>
        <w:t>ŽoNFP</w:t>
      </w:r>
      <w:proofErr w:type="spellEnd"/>
      <w:r w:rsidRPr="00525654">
        <w:rPr>
          <w:rFonts w:cs="Arial"/>
          <w:szCs w:val="19"/>
        </w:rPr>
        <w:t>.</w:t>
      </w:r>
    </w:p>
    <w:p w14:paraId="6AD5F3EF" w14:textId="08E08D19" w:rsidR="00525654" w:rsidRDefault="00525654" w:rsidP="00525654">
      <w:pPr>
        <w:spacing w:before="120" w:after="120" w:line="288" w:lineRule="auto"/>
        <w:jc w:val="both"/>
        <w:rPr>
          <w:rFonts w:cs="Arial"/>
          <w:szCs w:val="19"/>
        </w:rPr>
      </w:pPr>
      <w:r w:rsidRPr="00525654">
        <w:rPr>
          <w:rFonts w:cs="Arial"/>
          <w:szCs w:val="19"/>
        </w:rPr>
        <w:t xml:space="preserve">Overenie podmienky poskytnutia príspevku týkajúcej sa VO musí byť zabezpečené v lehote na ukončenie schvaľovacieho procesu </w:t>
      </w:r>
      <w:proofErr w:type="spellStart"/>
      <w:r w:rsidRPr="00525654">
        <w:rPr>
          <w:rFonts w:cs="Arial"/>
          <w:szCs w:val="19"/>
        </w:rPr>
        <w:t>ŽoNFP</w:t>
      </w:r>
      <w:proofErr w:type="spellEnd"/>
      <w:r w:rsidRPr="00525654">
        <w:rPr>
          <w:rFonts w:cs="Arial"/>
          <w:szCs w:val="19"/>
        </w:rPr>
        <w:t xml:space="preserve">,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w:t>
      </w:r>
      <w:proofErr w:type="spellStart"/>
      <w:r w:rsidRPr="00525654">
        <w:rPr>
          <w:rFonts w:cs="Arial"/>
          <w:szCs w:val="19"/>
        </w:rPr>
        <w:t>ŽoNFP</w:t>
      </w:r>
      <w:proofErr w:type="spellEnd"/>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w:t>
      </w:r>
      <w:proofErr w:type="spellStart"/>
      <w:r w:rsidRPr="00963E0D">
        <w:rPr>
          <w:rFonts w:cs="Arial"/>
          <w:szCs w:val="19"/>
        </w:rPr>
        <w:t>ŽoNFP</w:t>
      </w:r>
      <w:proofErr w:type="spellEnd"/>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xml:space="preserve">. Výstupom kontroly VO nie je v tomto prípade správa z kontroly, ale rozhodnutie o schválení alebo neschválení </w:t>
      </w:r>
      <w:proofErr w:type="spellStart"/>
      <w:r w:rsidRPr="00963E0D">
        <w:rPr>
          <w:rFonts w:cs="Arial"/>
          <w:szCs w:val="19"/>
        </w:rPr>
        <w:t>ŽoNFP</w:t>
      </w:r>
      <w:proofErr w:type="spellEnd"/>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w:t>
      </w:r>
      <w:proofErr w:type="spellStart"/>
      <w:r w:rsidRPr="00963E0D">
        <w:rPr>
          <w:rFonts w:cs="Arial"/>
          <w:szCs w:val="19"/>
        </w:rPr>
        <w:t>ŽoNFP</w:t>
      </w:r>
      <w:proofErr w:type="spellEnd"/>
      <w:r w:rsidRPr="00963E0D">
        <w:rPr>
          <w:rFonts w:cs="Arial"/>
          <w:szCs w:val="19"/>
        </w:rPr>
        <w:t xml:space="preserve">,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 xml:space="preserve">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w:t>
      </w:r>
      <w:proofErr w:type="spellStart"/>
      <w:r w:rsidRPr="00525654">
        <w:rPr>
          <w:rFonts w:cs="Arial"/>
          <w:szCs w:val="19"/>
        </w:rPr>
        <w:t>ŽoNFP</w:t>
      </w:r>
      <w:proofErr w:type="spellEnd"/>
      <w:r w:rsidRPr="00525654">
        <w:rPr>
          <w:rFonts w:cs="Arial"/>
          <w:szCs w:val="19"/>
        </w:rPr>
        <w:t xml:space="preserve"> alebo uplatniť ex-</w:t>
      </w:r>
      <w:proofErr w:type="spellStart"/>
      <w:r w:rsidRPr="00525654">
        <w:rPr>
          <w:rFonts w:cs="Arial"/>
          <w:szCs w:val="19"/>
        </w:rPr>
        <w:t>ante</w:t>
      </w:r>
      <w:proofErr w:type="spellEnd"/>
      <w:r w:rsidRPr="00525654">
        <w:rPr>
          <w:rFonts w:cs="Arial"/>
          <w:szCs w:val="19"/>
        </w:rPr>
        <w:t xml:space="preserve"> finančnú opravu, ktorá bude zohľadnená pri vydaní rozhodnutia o schválení </w:t>
      </w:r>
      <w:proofErr w:type="spellStart"/>
      <w:r w:rsidRPr="00525654">
        <w:rPr>
          <w:rFonts w:cs="Arial"/>
          <w:szCs w:val="19"/>
        </w:rPr>
        <w:t>ŽoNFP</w:t>
      </w:r>
      <w:proofErr w:type="spellEnd"/>
      <w:r w:rsidRPr="00525654">
        <w:rPr>
          <w:rFonts w:cs="Arial"/>
          <w:szCs w:val="19"/>
        </w:rPr>
        <w:t>. Postup podľa predchádzajúcej vety uplatní</w:t>
      </w:r>
      <w:r w:rsidR="00FB16C6" w:rsidRPr="00FB16C6">
        <w:rPr>
          <w:rFonts w:cs="Arial"/>
          <w:szCs w:val="19"/>
        </w:rPr>
        <w:t xml:space="preserve"> poskytovateľ aj v prípade, že nedostatky vo verejnom obstarávaní, ktoré mali </w:t>
      </w:r>
      <w:r w:rsidR="00FB16C6" w:rsidRPr="00FB16C6">
        <w:rPr>
          <w:rFonts w:cs="Arial"/>
          <w:szCs w:val="19"/>
        </w:rPr>
        <w:lastRenderedPageBreak/>
        <w:t>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 xml:space="preserve">Poskytovateľ je povinný konštatovať nesplnenie podmienky poskytnutia príspevku a rozhodnúť o neschválení </w:t>
      </w:r>
      <w:proofErr w:type="spellStart"/>
      <w:r w:rsidRPr="00525654">
        <w:rPr>
          <w:rFonts w:cs="Arial"/>
          <w:szCs w:val="19"/>
        </w:rPr>
        <w:t>ŽoNFP</w:t>
      </w:r>
      <w:proofErr w:type="spellEnd"/>
      <w:r w:rsidRPr="00525654">
        <w:rPr>
          <w:rFonts w:cs="Arial"/>
          <w:szCs w:val="19"/>
        </w:rPr>
        <w:t xml:space="preserve">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w:t>
      </w:r>
      <w:proofErr w:type="spellStart"/>
      <w:r w:rsidRPr="005C056B">
        <w:rPr>
          <w:rFonts w:cs="Arial"/>
          <w:szCs w:val="19"/>
        </w:rPr>
        <w:t>ŽoP</w:t>
      </w:r>
      <w:proofErr w:type="spellEnd"/>
      <w:r w:rsidRPr="005C056B">
        <w:rPr>
          <w:rFonts w:cs="Arial"/>
          <w:szCs w:val="19"/>
        </w:rPr>
        <w:t xml:space="preserve">,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3" w:name="_Toc440372884"/>
      <w:bookmarkStart w:id="174" w:name="_Toc440636395"/>
      <w:r w:rsidRPr="0073389C">
        <w:rPr>
          <w:lang w:val="sk-SK"/>
        </w:rPr>
        <w:t>Finančné opravy</w:t>
      </w:r>
      <w:bookmarkEnd w:id="173"/>
      <w:bookmarkEnd w:id="174"/>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lastRenderedPageBreak/>
        <w:t>ex-</w:t>
      </w:r>
      <w:proofErr w:type="spellStart"/>
      <w:r w:rsidRPr="00EC5388">
        <w:rPr>
          <w:rFonts w:cs="Arial"/>
          <w:szCs w:val="19"/>
        </w:rPr>
        <w:t>ante</w:t>
      </w:r>
      <w:proofErr w:type="spellEnd"/>
      <w:r w:rsidRPr="00EC5388">
        <w:rPr>
          <w:rFonts w:cs="Arial"/>
          <w:szCs w:val="19"/>
        </w:rPr>
        <w:t>;</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w:t>
      </w:r>
      <w:proofErr w:type="spellStart"/>
      <w:r w:rsidRPr="0086446D">
        <w:rPr>
          <w:rFonts w:cs="Arial"/>
          <w:szCs w:val="16"/>
        </w:rPr>
        <w:t>ante</w:t>
      </w:r>
      <w:proofErr w:type="spellEnd"/>
      <w:r w:rsidRPr="0086446D">
        <w:rPr>
          <w:rFonts w:cs="Arial"/>
          <w:szCs w:val="16"/>
        </w:rPr>
        <w:t xml:space="preserv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F90A44">
      <w:pPr>
        <w:pStyle w:val="Odsekzoznamu"/>
        <w:numPr>
          <w:ilvl w:val="0"/>
          <w:numId w:val="135"/>
        </w:numPr>
        <w:contextualSpacing w:val="0"/>
        <w:jc w:val="both"/>
        <w:rPr>
          <w:rFonts w:cs="Arial"/>
          <w:szCs w:val="16"/>
        </w:rPr>
      </w:pPr>
      <w:r w:rsidRPr="0086446D">
        <w:rPr>
          <w:rFonts w:cs="Arial"/>
          <w:szCs w:val="16"/>
        </w:rPr>
        <w:t>nepotvrdená ex-</w:t>
      </w:r>
      <w:proofErr w:type="spellStart"/>
      <w:r w:rsidRPr="0086446D">
        <w:rPr>
          <w:rFonts w:cs="Arial"/>
          <w:szCs w:val="16"/>
        </w:rPr>
        <w:t>ante</w:t>
      </w:r>
      <w:proofErr w:type="spellEnd"/>
      <w:r w:rsidRPr="0086446D">
        <w:rPr>
          <w:rFonts w:cs="Arial"/>
          <w:szCs w:val="16"/>
        </w:rPr>
        <w:t xml:space="preserve"> finančná oprava (neuzatvorený dodatok k zmluve o poskytnutí nenávratného finančného príspevku) – prijímateľ predkladá žiadosť o platbu zahŕňajúcu všetky výdavky vrátane výdavkov za nepotvrdenú ex-</w:t>
      </w:r>
      <w:proofErr w:type="spellStart"/>
      <w:r w:rsidRPr="0086446D">
        <w:rPr>
          <w:rFonts w:cs="Arial"/>
          <w:szCs w:val="16"/>
        </w:rPr>
        <w:t>ante</w:t>
      </w:r>
      <w:proofErr w:type="spellEnd"/>
      <w:r w:rsidRPr="0086446D">
        <w:rPr>
          <w:rFonts w:cs="Arial"/>
          <w:szCs w:val="16"/>
        </w:rPr>
        <w:t xml:space="preserve"> finančnú opravu a RO zníži oprávnenú sumu v predloženej žiadosti o platbu;</w:t>
      </w:r>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rFonts w:cs="Arial"/>
          <w:szCs w:val="16"/>
        </w:rPr>
      </w:pPr>
      <w:r w:rsidRPr="0086446D">
        <w:rPr>
          <w:rFonts w:cs="Arial"/>
          <w:szCs w:val="16"/>
        </w:rPr>
        <w:lastRenderedPageBreak/>
        <w:t>potvrdená ex-</w:t>
      </w:r>
      <w:proofErr w:type="spellStart"/>
      <w:r w:rsidRPr="0086446D">
        <w:rPr>
          <w:rFonts w:cs="Arial"/>
          <w:szCs w:val="16"/>
        </w:rPr>
        <w:t>ante</w:t>
      </w:r>
      <w:proofErr w:type="spellEnd"/>
      <w:r w:rsidRPr="0086446D">
        <w:rPr>
          <w:rFonts w:cs="Arial"/>
          <w:szCs w:val="16"/>
        </w:rPr>
        <w:t xml:space="preserve"> finančná oprava (uzatvorený dodatok k zmluve o poskytnutí nenávratného finančného príspevku) – prijímateľ predkladá žiadosť o platbu zahŕňajúcu všetky výdavky, avšak nárokuje si sumu zníženú o potvrdenú ex-</w:t>
      </w:r>
      <w:proofErr w:type="spellStart"/>
      <w:r w:rsidRPr="0086446D">
        <w:rPr>
          <w:rFonts w:cs="Arial"/>
          <w:szCs w:val="16"/>
        </w:rPr>
        <w:t>ante</w:t>
      </w:r>
      <w:proofErr w:type="spellEnd"/>
      <w:r w:rsidRPr="0086446D">
        <w:rPr>
          <w:rFonts w:cs="Arial"/>
          <w:szCs w:val="16"/>
        </w:rPr>
        <w:t xml:space="preserv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w:t>
      </w:r>
      <w:proofErr w:type="spellStart"/>
      <w:r w:rsidR="00BE69D2" w:rsidRPr="00BE69D2">
        <w:t>t.j</w:t>
      </w:r>
      <w:proofErr w:type="spellEnd"/>
      <w:r w:rsidR="00BE69D2" w:rsidRPr="00BE69D2">
        <w:t>.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lastRenderedPageBreak/>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4B129C">
        <w:rPr>
          <w:rFonts w:cs="Arial"/>
          <w:szCs w:val="19"/>
        </w:rPr>
        <w:t>nasl</w:t>
      </w:r>
      <w:proofErr w:type="spellEnd"/>
      <w:r w:rsidRPr="004B129C">
        <w:rPr>
          <w:rFonts w:cs="Arial"/>
          <w:szCs w:val="19"/>
        </w:rPr>
        <w:t xml:space="preserve">.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lastRenderedPageBreak/>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5" w:name="_Toc440372885"/>
      <w:bookmarkStart w:id="176" w:name="_Toc440636396"/>
      <w:r w:rsidRPr="0073389C">
        <w:rPr>
          <w:lang w:val="sk-SK"/>
        </w:rPr>
        <w:t>Postupy vo verejnom obstarávaní</w:t>
      </w:r>
      <w:bookmarkEnd w:id="175"/>
      <w:bookmarkEnd w:id="176"/>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lastRenderedPageBreak/>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w:t>
      </w:r>
      <w:r w:rsidRPr="00672FF6">
        <w:rPr>
          <w:rFonts w:cs="Arial"/>
          <w:szCs w:val="19"/>
        </w:rPr>
        <w:lastRenderedPageBreak/>
        <w:t xml:space="preserve">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 služieb a prác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3F3F9B34"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5E0D17" w:rsidRPr="005E0D17">
        <w:rPr>
          <w:rFonts w:cs="Arial"/>
          <w:szCs w:val="19"/>
        </w:rPr>
        <w:t>)</w:t>
      </w:r>
      <w:r w:rsidRPr="00672FF6">
        <w:rPr>
          <w:rFonts w:cs="Arial"/>
          <w:szCs w:val="19"/>
        </w:rPr>
        <w:t>,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w:t>
      </w:r>
      <w:proofErr w:type="spellStart"/>
      <w:r w:rsidRPr="00672FF6">
        <w:rPr>
          <w:rFonts w:cs="Arial"/>
          <w:szCs w:val="19"/>
        </w:rPr>
        <w:t>t.j</w:t>
      </w:r>
      <w:proofErr w:type="spellEnd"/>
      <w:r w:rsidRPr="00672FF6">
        <w:rPr>
          <w:rFonts w:cs="Arial"/>
          <w:szCs w:val="19"/>
        </w:rPr>
        <w:t xml:space="preserve">.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ex-</w:t>
      </w:r>
      <w:proofErr w:type="spellStart"/>
      <w:r w:rsidR="00D519DF">
        <w:rPr>
          <w:rFonts w:cs="Arial"/>
          <w:szCs w:val="19"/>
        </w:rPr>
        <w:t>ante</w:t>
      </w:r>
      <w:proofErr w:type="spellEnd"/>
      <w:r w:rsidR="00D519DF">
        <w:rPr>
          <w:rFonts w:cs="Arial"/>
          <w:szCs w:val="19"/>
        </w:rPr>
        <w:t xml:space="preserv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32A379B"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proofErr w:type="spellStart"/>
      <w:r w:rsidR="005E0D17" w:rsidRPr="005E0D17">
        <w:rPr>
          <w:rFonts w:cs="Arial"/>
          <w:szCs w:val="19"/>
        </w:rPr>
        <w:t>povinný</w:t>
      </w:r>
      <w:proofErr w:type="spellEnd"/>
      <w:r w:rsidR="005E0D17" w:rsidRPr="005E0D17">
        <w:rPr>
          <w:rFonts w:cs="Arial"/>
          <w:szCs w:val="19"/>
        </w:rPr>
        <w:t xml:space="preserve"> postupovať podľa metodického pokynu CKO č. 5, ktorý upravuje postup pri určení finančných opráv za porušenie pravidiel a postupov VO</w:t>
      </w:r>
      <w:r w:rsidRPr="00A57E12">
        <w:rPr>
          <w:rFonts w:cs="Arial"/>
          <w:szCs w:val="19"/>
        </w:rPr>
        <w:t>.</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lastRenderedPageBreak/>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Pr="0073389C"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6A3EAC6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w:t>
      </w:r>
      <w:proofErr w:type="spellStart"/>
      <w:r w:rsidRPr="0073389C">
        <w:t>t.j</w:t>
      </w:r>
      <w:proofErr w:type="spellEnd"/>
      <w:r w:rsidRPr="0073389C">
        <w:t xml:space="preserve">.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5887BEC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w:t>
      </w:r>
      <w:r w:rsidRPr="00A15E8E">
        <w:lastRenderedPageBreak/>
        <w:t xml:space="preserve">výdavky finančné limity, ktoré zohľadňujú dodržanie pravidiel hospodárnosti v súlade s metodickým pokynom </w:t>
      </w:r>
      <w:hyperlink r:id="rId27" w:history="1">
        <w:r w:rsidRPr="00A15E8E">
          <w:rPr>
            <w:rStyle w:val="Hypertextovprepojenie"/>
          </w:rPr>
          <w:t>k overovaniu hospodárnosti výdavkov</w:t>
        </w:r>
      </w:hyperlink>
      <w:r w:rsidRPr="00A15E8E">
        <w:rPr>
          <w:vertAlign w:val="superscript"/>
        </w:rPr>
        <w:footnoteReference w:id="107"/>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7" w:name="_Toc440372886"/>
      <w:bookmarkStart w:id="178" w:name="_Toc440636397"/>
      <w:r w:rsidRPr="0073389C">
        <w:rPr>
          <w:lang w:val="sk-SK"/>
        </w:rPr>
        <w:t>Zákazky nespadajúce pod zákon o verejnom obstarávaní</w:t>
      </w:r>
      <w:bookmarkEnd w:id="177"/>
      <w:bookmarkEnd w:id="178"/>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73389C">
        <w:t>.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lastRenderedPageBreak/>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w:t>
      </w:r>
      <w:r w:rsidR="009D7F63" w:rsidRPr="0073389C">
        <w:rPr>
          <w:color w:val="000000"/>
        </w:rPr>
        <w:lastRenderedPageBreak/>
        <w:t xml:space="preserve">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9" w:name="_Toc440372887"/>
      <w:bookmarkStart w:id="180" w:name="_Toc440636398"/>
      <w:r w:rsidRPr="0073389C">
        <w:rPr>
          <w:lang w:val="sk-SK"/>
        </w:rPr>
        <w:t>Konflikt záujmov</w:t>
      </w:r>
      <w:bookmarkEnd w:id="179"/>
      <w:bookmarkEnd w:id="180"/>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lastRenderedPageBreak/>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lastRenderedPageBreak/>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napríklad cieľovej skupine, ktorej osoby sa školení, resp. dodávky služieb mali zúčastniť, ale z rôznych dôvodov sa na školení, resp. na dodávke služieb </w:t>
            </w:r>
            <w:r w:rsidRPr="0073389C">
              <w:lastRenderedPageBreak/>
              <w:t>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w:t>
      </w:r>
      <w:r w:rsidRPr="0073389C">
        <w:rPr>
          <w:color w:val="000000"/>
        </w:rPr>
        <w:lastRenderedPageBreak/>
        <w:t xml:space="preserve">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6AD0A4B9" w14:textId="46BCD4C8"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14:paraId="614C4D2F"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14:paraId="13679BA5" w14:textId="3DD9D010"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14:paraId="08CAD60C" w14:textId="77777777"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14:paraId="68823A50" w14:textId="77777777" w:rsidR="00F457A3" w:rsidRPr="00F457A3" w:rsidRDefault="00F457A3" w:rsidP="00F457A3">
      <w:pPr>
        <w:pStyle w:val="Odsekzoznamu"/>
        <w:jc w:val="both"/>
        <w:rPr>
          <w:color w:val="000000"/>
        </w:rPr>
      </w:pPr>
    </w:p>
    <w:p w14:paraId="6703F27E" w14:textId="680FBBC2"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14:paraId="1D7AA70A" w14:textId="77777777" w:rsidR="00F457A3" w:rsidRPr="00F457A3" w:rsidRDefault="00F457A3" w:rsidP="00F457A3">
      <w:pPr>
        <w:pStyle w:val="Odsekzoznamu"/>
        <w:jc w:val="both"/>
        <w:rPr>
          <w:color w:val="000000"/>
        </w:rPr>
      </w:pPr>
    </w:p>
    <w:p w14:paraId="0566E741" w14:textId="008487F3"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14:paraId="57C25A11" w14:textId="77777777" w:rsidR="00F457A3" w:rsidRPr="00F457A3" w:rsidRDefault="00F457A3" w:rsidP="00F457A3">
      <w:pPr>
        <w:pStyle w:val="Odsekzoznamu"/>
        <w:jc w:val="both"/>
        <w:rPr>
          <w:color w:val="000000"/>
        </w:rPr>
      </w:pPr>
    </w:p>
    <w:p w14:paraId="56061385" w14:textId="77601AAA"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14:paraId="4227AAE2" w14:textId="77777777" w:rsidR="00F457A3" w:rsidRPr="00F457A3" w:rsidRDefault="00F457A3" w:rsidP="00F457A3">
      <w:pPr>
        <w:pStyle w:val="Odsekzoznamu"/>
        <w:jc w:val="both"/>
        <w:rPr>
          <w:color w:val="000000"/>
        </w:rPr>
      </w:pPr>
    </w:p>
    <w:p w14:paraId="06D38A94" w14:textId="3CEBDE1A"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14:paraId="7C780782" w14:textId="77777777" w:rsidR="00F457A3" w:rsidRPr="00F457A3" w:rsidRDefault="00F457A3" w:rsidP="00F457A3">
      <w:pPr>
        <w:pStyle w:val="Odsekzoznamu"/>
        <w:jc w:val="both"/>
        <w:rPr>
          <w:color w:val="000000"/>
        </w:rPr>
      </w:pPr>
    </w:p>
    <w:p w14:paraId="23C50BD3" w14:textId="3FB45181"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14:paraId="59637265" w14:textId="77777777" w:rsidR="00F457A3" w:rsidRPr="00F457A3" w:rsidRDefault="00F457A3" w:rsidP="00F457A3">
      <w:pPr>
        <w:pStyle w:val="Odsekzoznamu"/>
        <w:rPr>
          <w:color w:val="000000"/>
        </w:rPr>
      </w:pPr>
    </w:p>
    <w:p w14:paraId="5728773D" w14:textId="03A79556"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14:paraId="4673443D" w14:textId="77777777" w:rsidR="00F457A3" w:rsidRPr="00F457A3" w:rsidRDefault="00F457A3" w:rsidP="00F457A3">
      <w:pPr>
        <w:pStyle w:val="Odsekzoznamu"/>
        <w:rPr>
          <w:color w:val="000000"/>
        </w:rPr>
      </w:pPr>
    </w:p>
    <w:p w14:paraId="4F0DB346" w14:textId="4F18C50E"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14:paraId="21A601C1" w14:textId="77777777" w:rsidR="00F87338" w:rsidRPr="002244BF" w:rsidRDefault="00F87338" w:rsidP="002244BF">
      <w:pPr>
        <w:pStyle w:val="Odsekzoznamu"/>
        <w:rPr>
          <w:color w:val="000000"/>
        </w:rPr>
      </w:pPr>
    </w:p>
    <w:p w14:paraId="4FB9499D" w14:textId="08E8564A"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1" w:name="_Toc410907878"/>
      <w:bookmarkStart w:id="182" w:name="_Toc440372888"/>
      <w:bookmarkStart w:id="183" w:name="_Toc440636399"/>
      <w:r w:rsidRPr="0073389C">
        <w:rPr>
          <w:lang w:val="sk-SK"/>
        </w:rPr>
        <w:t>Informačný systém (ITMS2014+)</w:t>
      </w:r>
      <w:bookmarkEnd w:id="181"/>
      <w:bookmarkEnd w:id="182"/>
      <w:bookmarkEnd w:id="183"/>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4" w:name="_Toc440372889"/>
      <w:bookmarkStart w:id="185" w:name="_Toc440636400"/>
      <w:r w:rsidRPr="0073389C">
        <w:rPr>
          <w:lang w:val="sk-SK"/>
        </w:rPr>
        <w:t>Informovanie a komunikácia</w:t>
      </w:r>
      <w:bookmarkEnd w:id="184"/>
      <w:bookmarkEnd w:id="185"/>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w:t>
      </w:r>
      <w:r w:rsidRPr="0073389C">
        <w:lastRenderedPageBreak/>
        <w:t xml:space="preserve">a šíreniu osvedčených postupov, pričom neustále zdôrazňujú spoluúčasť EÚ. Informačnou aktivitou sa rozumie </w:t>
      </w:r>
      <w:proofErr w:type="spellStart"/>
      <w:r w:rsidRPr="0073389C">
        <w:t>napr</w:t>
      </w:r>
      <w:proofErr w:type="spellEnd"/>
      <w:r w:rsidRPr="0073389C">
        <w:t>:</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6" w:name="_Toc440372890"/>
      <w:bookmarkStart w:id="187" w:name="_Toc440636401"/>
      <w:bookmarkStart w:id="188" w:name="_Toc410907880"/>
      <w:r w:rsidRPr="0073389C">
        <w:rPr>
          <w:rFonts w:ascii="Arial" w:hAnsi="Arial"/>
          <w:lang w:val="sk-SK"/>
        </w:rPr>
        <w:lastRenderedPageBreak/>
        <w:t>Kontrola a overovanie oprávnenosti výdavkov</w:t>
      </w:r>
      <w:bookmarkEnd w:id="186"/>
      <w:bookmarkEnd w:id="187"/>
      <w:r w:rsidRPr="0073389C">
        <w:rPr>
          <w:rFonts w:ascii="Arial" w:hAnsi="Arial"/>
          <w:lang w:val="sk-SK"/>
        </w:rPr>
        <w:t xml:space="preserve"> </w:t>
      </w:r>
      <w:bookmarkEnd w:id="188"/>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9" w:name="_Toc410907881"/>
      <w:bookmarkStart w:id="190" w:name="_Toc440372891"/>
      <w:bookmarkStart w:id="191" w:name="_Toc440636402"/>
      <w:r w:rsidRPr="0073389C">
        <w:rPr>
          <w:lang w:val="sk-SK"/>
        </w:rPr>
        <w:t xml:space="preserve">Administratívna </w:t>
      </w:r>
      <w:r w:rsidR="00F17DE9">
        <w:rPr>
          <w:lang w:val="sk-SK"/>
        </w:rPr>
        <w:t xml:space="preserve">finančná </w:t>
      </w:r>
      <w:r w:rsidRPr="0073389C">
        <w:rPr>
          <w:lang w:val="sk-SK"/>
        </w:rPr>
        <w:t>kontrola</w:t>
      </w:r>
      <w:bookmarkEnd w:id="189"/>
      <w:bookmarkEnd w:id="190"/>
      <w:bookmarkEnd w:id="191"/>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2" w:name="_Toc410907882"/>
      <w:bookmarkStart w:id="193" w:name="_Toc440372892"/>
      <w:bookmarkStart w:id="194" w:name="_Toc440636403"/>
      <w:r>
        <w:rPr>
          <w:lang w:val="sk-SK"/>
        </w:rPr>
        <w:t>Finančná k</w:t>
      </w:r>
      <w:r w:rsidR="009D7F63" w:rsidRPr="0073389C">
        <w:rPr>
          <w:lang w:val="sk-SK"/>
        </w:rPr>
        <w:t>ontrola na mieste</w:t>
      </w:r>
      <w:bookmarkEnd w:id="192"/>
      <w:bookmarkEnd w:id="193"/>
      <w:bookmarkEnd w:id="194"/>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w:t>
      </w:r>
      <w:proofErr w:type="spellStart"/>
      <w:r w:rsidRPr="00771817">
        <w:rPr>
          <w:rFonts w:cs="Arial"/>
          <w:color w:val="auto"/>
          <w:szCs w:val="19"/>
          <w:lang w:val="sk-SK"/>
        </w:rPr>
        <w:t>t.j</w:t>
      </w:r>
      <w:proofErr w:type="spellEnd"/>
      <w:r w:rsidRPr="00771817">
        <w:rPr>
          <w:rFonts w:cs="Arial"/>
          <w:color w:val="auto"/>
          <w:szCs w:val="19"/>
          <w:lang w:val="sk-SK"/>
        </w:rPr>
        <w:t xml:space="preserve">.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5"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6" w:name="_Toc440372893"/>
      <w:bookmarkStart w:id="197" w:name="_Toc440636404"/>
      <w:r w:rsidRPr="0073389C">
        <w:rPr>
          <w:rFonts w:ascii="Arial" w:hAnsi="Arial"/>
          <w:lang w:val="sk-SK"/>
        </w:rPr>
        <w:lastRenderedPageBreak/>
        <w:t>Pr</w:t>
      </w:r>
      <w:r>
        <w:rPr>
          <w:rFonts w:ascii="Arial" w:hAnsi="Arial"/>
          <w:lang w:val="sk-SK"/>
        </w:rPr>
        <w:t>echodné a záverečné ustanovenia</w:t>
      </w:r>
      <w:bookmarkEnd w:id="196"/>
      <w:bookmarkEnd w:id="197"/>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8" w:name="_Toc440372894"/>
      <w:bookmarkStart w:id="199" w:name="_Toc440636405"/>
      <w:r w:rsidRPr="0073389C">
        <w:rPr>
          <w:rFonts w:ascii="Arial" w:hAnsi="Arial"/>
          <w:lang w:val="sk-SK"/>
        </w:rPr>
        <w:lastRenderedPageBreak/>
        <w:t>Prílohy</w:t>
      </w:r>
      <w:bookmarkEnd w:id="195"/>
      <w:bookmarkEnd w:id="198"/>
      <w:bookmarkEnd w:id="199"/>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1FC249CC"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531A3" w14:textId="77777777" w:rsidR="004C43DB" w:rsidRDefault="004C43DB">
      <w:r>
        <w:separator/>
      </w:r>
    </w:p>
    <w:p w14:paraId="39DE0C7D" w14:textId="77777777" w:rsidR="004C43DB" w:rsidRDefault="004C43DB"/>
  </w:endnote>
  <w:endnote w:type="continuationSeparator" w:id="0">
    <w:p w14:paraId="74AADAE8" w14:textId="77777777" w:rsidR="004C43DB" w:rsidRDefault="004C43DB">
      <w:r>
        <w:continuationSeparator/>
      </w:r>
    </w:p>
    <w:p w14:paraId="599CEB65" w14:textId="77777777" w:rsidR="004C43DB" w:rsidRDefault="004C43DB"/>
  </w:endnote>
  <w:endnote w:type="continuationNotice" w:id="1">
    <w:p w14:paraId="25DD484A" w14:textId="77777777" w:rsidR="004C43DB" w:rsidRDefault="004C4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7F0833" w:rsidRDefault="007F083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7F0833" w:rsidRDefault="007F0833">
    <w:pPr>
      <w:pStyle w:val="Pta"/>
      <w:jc w:val="right"/>
    </w:pPr>
    <w:r>
      <w:fldChar w:fldCharType="begin"/>
    </w:r>
    <w:r>
      <w:instrText xml:space="preserve"> PAGE   \* MERGEFORMAT </w:instrText>
    </w:r>
    <w:r>
      <w:fldChar w:fldCharType="separate"/>
    </w:r>
    <w:r w:rsidR="00AA2316">
      <w:rPr>
        <w:noProof/>
      </w:rPr>
      <w:t>2</w:t>
    </w:r>
    <w:r>
      <w:rPr>
        <w:noProof/>
      </w:rPr>
      <w:fldChar w:fldCharType="end"/>
    </w:r>
  </w:p>
  <w:p w14:paraId="5596B515" w14:textId="77777777" w:rsidR="007F0833" w:rsidRPr="003530AF" w:rsidRDefault="007F083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7F0833" w:rsidRDefault="007F0833">
        <w:pPr>
          <w:pStyle w:val="Pta"/>
          <w:jc w:val="right"/>
        </w:pPr>
        <w:r>
          <w:fldChar w:fldCharType="begin"/>
        </w:r>
        <w:r>
          <w:instrText>PAGE   \* MERGEFORMAT</w:instrText>
        </w:r>
        <w:r>
          <w:fldChar w:fldCharType="separate"/>
        </w:r>
        <w:r w:rsidR="00AA2316" w:rsidRPr="00AA2316">
          <w:rPr>
            <w:noProof/>
            <w:lang w:val="sk-SK"/>
          </w:rPr>
          <w:t>1</w:t>
        </w:r>
        <w:r>
          <w:fldChar w:fldCharType="end"/>
        </w:r>
      </w:p>
    </w:sdtContent>
  </w:sdt>
  <w:p w14:paraId="3B48FDCA" w14:textId="77777777" w:rsidR="007F0833" w:rsidRDefault="007F08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9E4A8" w14:textId="77777777" w:rsidR="004C43DB" w:rsidRDefault="004C43DB">
      <w:r>
        <w:separator/>
      </w:r>
    </w:p>
    <w:p w14:paraId="68D60115" w14:textId="77777777" w:rsidR="004C43DB" w:rsidRDefault="004C43DB"/>
  </w:footnote>
  <w:footnote w:type="continuationSeparator" w:id="0">
    <w:p w14:paraId="5FFEDD12" w14:textId="77777777" w:rsidR="004C43DB" w:rsidRDefault="004C43DB">
      <w:r>
        <w:continuationSeparator/>
      </w:r>
    </w:p>
    <w:p w14:paraId="4F73EB42" w14:textId="77777777" w:rsidR="004C43DB" w:rsidRDefault="004C43DB"/>
  </w:footnote>
  <w:footnote w:type="continuationNotice" w:id="1">
    <w:p w14:paraId="1CFF7B1C" w14:textId="77777777" w:rsidR="004C43DB" w:rsidRDefault="004C43DB"/>
  </w:footnote>
  <w:footnote w:id="2">
    <w:p w14:paraId="7A55D546" w14:textId="77777777" w:rsidR="007F0833" w:rsidRPr="009D7F63" w:rsidRDefault="007F083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7F0833" w:rsidRPr="009D7F63" w:rsidRDefault="007F08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7A55D548" w14:textId="77777777" w:rsidR="007F0833" w:rsidRPr="009D7F63" w:rsidRDefault="007F083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7F6325DA" w14:textId="3D1E837E" w:rsidR="007F0833" w:rsidRPr="00587015" w:rsidRDefault="007F0833"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7F0833" w:rsidRPr="009D7F63" w:rsidRDefault="007F083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7F0833" w:rsidRPr="003911A6" w:rsidRDefault="007F0833">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7F0833" w:rsidRPr="00F20EE9" w:rsidRDefault="007F083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7F0833" w:rsidRPr="005D70A1" w:rsidRDefault="007F083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6CC7BD3B" w14:textId="5832019B" w:rsidR="007F0833" w:rsidRPr="00E25071" w:rsidRDefault="007F083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7F0833" w:rsidRPr="009D7F63" w:rsidRDefault="007F083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7F0833" w:rsidRPr="009D7F63" w:rsidRDefault="007F083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7F0833" w:rsidRPr="007D7535" w:rsidRDefault="007F0833"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7F0833" w:rsidRPr="009D7F63" w:rsidRDefault="007F083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7F0833" w:rsidRPr="009D7F63" w:rsidRDefault="007F083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7F0833" w:rsidRPr="009D7F63" w:rsidRDefault="007F0833"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7F0833" w:rsidRPr="009D7F63" w:rsidRDefault="007F083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7F0833" w:rsidRPr="009D7F63" w:rsidRDefault="007F083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7F0833" w:rsidRPr="00041D2E" w:rsidRDefault="007F0833" w:rsidP="00041D2E">
      <w:pPr>
        <w:pStyle w:val="Textpoznmkypodiarou"/>
        <w:rPr>
          <w:lang w:val="sk-SK"/>
        </w:rPr>
      </w:pPr>
      <w:r w:rsidRPr="009D7F63">
        <w:rPr>
          <w:rFonts w:cs="Arial"/>
          <w:szCs w:val="16"/>
          <w:lang w:val="sk-SK" w:eastAsia="cs-CZ"/>
        </w:rPr>
        <w:t>4. pohonné hmoty.</w:t>
      </w:r>
    </w:p>
  </w:footnote>
  <w:footnote w:id="16">
    <w:p w14:paraId="7A55D551" w14:textId="77777777" w:rsidR="007F0833" w:rsidRPr="009D7F63" w:rsidRDefault="007F083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7F0833" w:rsidRPr="009D7F63" w:rsidRDefault="007F083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7F0833" w:rsidRPr="009D7F63" w:rsidRDefault="007F083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7F0833" w:rsidRDefault="007F083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7F0833" w:rsidRPr="009D7F63" w:rsidRDefault="007F0833">
      <w:pPr>
        <w:pStyle w:val="Textpoznmkypodiarou"/>
        <w:rPr>
          <w:rFonts w:cs="Arial"/>
          <w:szCs w:val="16"/>
          <w:lang w:val="sk-SK"/>
        </w:rPr>
      </w:pPr>
    </w:p>
  </w:footnote>
  <w:footnote w:id="20">
    <w:p w14:paraId="7A55D555" w14:textId="77777777" w:rsidR="007F0833" w:rsidRPr="009D7F63" w:rsidRDefault="007F083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21">
    <w:p w14:paraId="0274D41C" w14:textId="77777777" w:rsidR="007F0833" w:rsidRPr="006E4CC8" w:rsidRDefault="007F083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7F0833" w:rsidRPr="007F7349" w:rsidRDefault="007F083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7F0833" w:rsidRPr="00F41F62" w:rsidRDefault="007F083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7F0833" w:rsidRPr="009D7F63" w:rsidRDefault="007F083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7E1B0128" w14:textId="77777777" w:rsidR="007F0833" w:rsidRDefault="007F083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4">
    <w:p w14:paraId="6D0863AC" w14:textId="77777777" w:rsidR="007F0833" w:rsidRDefault="007F083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5">
    <w:p w14:paraId="4FEE481D" w14:textId="479E076B" w:rsidR="007F0833" w:rsidRPr="004F28ED" w:rsidRDefault="007F083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6">
    <w:p w14:paraId="5DB7D518" w14:textId="0F23E2AC" w:rsidR="007F0833" w:rsidRPr="00867B4C" w:rsidRDefault="007F0833"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7">
    <w:p w14:paraId="3B927676" w14:textId="0B338479" w:rsidR="007F0833" w:rsidRPr="00965E93" w:rsidRDefault="007F083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7A55D557" w14:textId="52DFEF6A" w:rsidR="007F0833" w:rsidRPr="009D7F63" w:rsidRDefault="007F083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9">
    <w:p w14:paraId="7A55D558" w14:textId="77777777" w:rsidR="007F0833" w:rsidRPr="009D7F63" w:rsidRDefault="007F083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0">
    <w:p w14:paraId="17C29017"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1">
    <w:p w14:paraId="7A55D559"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7F0833" w:rsidRPr="009D7F63" w:rsidRDefault="007F08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2">
    <w:p w14:paraId="7A55D55B"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3">
    <w:p w14:paraId="7A55D55C"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4">
    <w:p w14:paraId="7A55D55D" w14:textId="77777777" w:rsidR="007F0833" w:rsidRPr="009D7F63" w:rsidRDefault="007F083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7F0833" w:rsidRPr="009D7F63" w:rsidRDefault="007F083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5">
    <w:p w14:paraId="7A55D55F" w14:textId="333E477A" w:rsidR="007F0833" w:rsidRPr="00062F88" w:rsidRDefault="007F083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6">
    <w:p w14:paraId="02F4C726" w14:textId="77777777" w:rsidR="007F0833" w:rsidRDefault="007F0833" w:rsidP="009B4AEF">
      <w:pPr>
        <w:pStyle w:val="Textpoznmkypodiarou"/>
        <w:jc w:val="both"/>
      </w:pPr>
      <w:r>
        <w:rPr>
          <w:rStyle w:val="Odkaznapoznmkupodiarou"/>
        </w:rPr>
        <w:footnoteRef/>
      </w:r>
      <w:r>
        <w:t xml:space="preserve"> Priznanie odmeny príslušnému zamestnancovi musí byť náležite zdôvodnené.</w:t>
      </w:r>
    </w:p>
  </w:footnote>
  <w:footnote w:id="37">
    <w:p w14:paraId="04763B2B" w14:textId="5A5D2FAF" w:rsidR="007F0833" w:rsidRPr="00F72B7B" w:rsidRDefault="007F083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8">
    <w:p w14:paraId="0388B3E2" w14:textId="4D28868F" w:rsidR="007F0833" w:rsidRDefault="007F083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9">
    <w:p w14:paraId="2E6985A0" w14:textId="77777777" w:rsidR="007F0833" w:rsidRDefault="007F083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A55D560" w14:textId="5738DA04" w:rsidR="007F0833" w:rsidRPr="00027286" w:rsidRDefault="007F083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1">
    <w:p w14:paraId="15B0D0EB" w14:textId="3E15725B" w:rsidR="007F0833" w:rsidRPr="00AF0A84" w:rsidRDefault="007F083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2">
    <w:p w14:paraId="7A55D564" w14:textId="77777777" w:rsidR="007F0833" w:rsidRPr="009D7F63" w:rsidRDefault="007F083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3">
    <w:p w14:paraId="6A48E5FC" w14:textId="67F6A6F7" w:rsidR="007F0833" w:rsidRPr="00B275B2" w:rsidRDefault="007F083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4">
    <w:p w14:paraId="75442DCC"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539DE3AB"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6B33FB00"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7">
    <w:p w14:paraId="44310DB6" w14:textId="77777777"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28E7C95F" w14:textId="0B437969" w:rsidR="007F0833" w:rsidRPr="001277DD" w:rsidRDefault="007F083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9">
    <w:p w14:paraId="250CEFBD" w14:textId="33B32087" w:rsidR="007F0833" w:rsidRPr="00923BC1" w:rsidRDefault="007F083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0">
    <w:p w14:paraId="414F1A43" w14:textId="265724BA" w:rsidR="007F0833" w:rsidRPr="00772F95" w:rsidRDefault="007F083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1">
    <w:p w14:paraId="0C4735BA" w14:textId="1928CC24" w:rsidR="007F0833" w:rsidRPr="008A522F" w:rsidRDefault="007F083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2">
    <w:p w14:paraId="038A96C2" w14:textId="13120178" w:rsidR="007F0833" w:rsidRPr="00CE0C11" w:rsidRDefault="007F083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3">
    <w:p w14:paraId="59C496F8" w14:textId="77777777" w:rsidR="007F0833" w:rsidRPr="00621D47" w:rsidRDefault="007F083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4">
    <w:p w14:paraId="70BE8EFD" w14:textId="4D3737B4" w:rsidR="007F0833" w:rsidRPr="00391F1C" w:rsidRDefault="007F083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5">
    <w:p w14:paraId="7A55D567" w14:textId="77777777" w:rsidR="007F0833" w:rsidRPr="009D7F63" w:rsidRDefault="007F083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6">
    <w:p w14:paraId="7A55D568" w14:textId="77777777" w:rsidR="007F0833" w:rsidRPr="009D7F63" w:rsidRDefault="007F08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7">
    <w:p w14:paraId="7A55D569" w14:textId="77777777" w:rsidR="007F0833" w:rsidRPr="009D7F63" w:rsidRDefault="007F083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8">
    <w:p w14:paraId="7A55D56A" w14:textId="77777777" w:rsidR="007F0833" w:rsidRPr="009D7F63" w:rsidRDefault="007F083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9">
    <w:p w14:paraId="7A55D56B" w14:textId="77777777" w:rsidR="007F0833" w:rsidRPr="009D7F63" w:rsidRDefault="007F083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0">
    <w:p w14:paraId="7A55D56E" w14:textId="416A13B1" w:rsidR="007F0833" w:rsidRPr="009D7F63" w:rsidRDefault="007F083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1">
    <w:p w14:paraId="7DAB27E8" w14:textId="77777777" w:rsidR="007F0833" w:rsidRPr="00405EED" w:rsidRDefault="007F083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2">
    <w:p w14:paraId="7A55D570" w14:textId="36F68E99" w:rsidR="007F0833" w:rsidRPr="009D7F63" w:rsidRDefault="007F083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3">
    <w:p w14:paraId="7A55D571" w14:textId="77777777" w:rsidR="007F0833" w:rsidRPr="009D7F63" w:rsidRDefault="007F083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64">
    <w:p w14:paraId="7A55D573" w14:textId="77777777"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5">
    <w:p w14:paraId="7A55D574" w14:textId="77777777"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6">
    <w:p w14:paraId="7A55D575" w14:textId="2BC95C86" w:rsidR="007F0833" w:rsidRPr="009D7F63" w:rsidRDefault="007F083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7">
    <w:p w14:paraId="7A55D578" w14:textId="77777777" w:rsidR="007F0833" w:rsidRPr="009D7F63" w:rsidRDefault="007F083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8">
    <w:p w14:paraId="4F8F3C8B" w14:textId="77777777" w:rsidR="007F0833" w:rsidRPr="009D7F63" w:rsidRDefault="007F083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9">
    <w:p w14:paraId="451277DD" w14:textId="77777777" w:rsidR="007F0833" w:rsidRPr="009D7F63" w:rsidRDefault="007F083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0">
    <w:p w14:paraId="7A55D579" w14:textId="67088258" w:rsidR="007F0833" w:rsidRPr="009D7F63" w:rsidRDefault="007F083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1">
    <w:p w14:paraId="45573155" w14:textId="14B40576" w:rsidR="007F0833" w:rsidRPr="001A7C8D" w:rsidRDefault="007F0833">
      <w:pPr>
        <w:pStyle w:val="Textpoznmkypodiarou"/>
        <w:rPr>
          <w:lang w:val="sk-SK"/>
        </w:rPr>
      </w:pPr>
      <w:r>
        <w:rPr>
          <w:rStyle w:val="Odkaznapoznmkupodiarou"/>
        </w:rPr>
        <w:footnoteRef/>
      </w:r>
      <w:r>
        <w:t xml:space="preserve"> V zmysle ustanovenia § 22 ods. 2 zákona o finančnej kontrole</w:t>
      </w:r>
    </w:p>
  </w:footnote>
  <w:footnote w:id="72">
    <w:p w14:paraId="7A55D57A" w14:textId="77777777" w:rsidR="007F0833" w:rsidRPr="009D7F63" w:rsidRDefault="007F083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7F0833" w:rsidRPr="009D7F63" w:rsidRDefault="007F0833">
      <w:pPr>
        <w:pStyle w:val="Textpoznmkypodiarou"/>
        <w:rPr>
          <w:rFonts w:cs="Arial"/>
          <w:szCs w:val="16"/>
          <w:lang w:val="sk-SK"/>
        </w:rPr>
      </w:pPr>
    </w:p>
  </w:footnote>
  <w:footnote w:id="73">
    <w:p w14:paraId="7A55D57D"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74">
    <w:p w14:paraId="7A55D57E"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75">
    <w:p w14:paraId="7A55D57F" w14:textId="77777777" w:rsidR="007F0833" w:rsidRPr="009D7F63" w:rsidRDefault="007F083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76">
    <w:p w14:paraId="7A55D580" w14:textId="77777777" w:rsidR="007F0833" w:rsidRPr="009D7F63" w:rsidRDefault="007F08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7">
    <w:p w14:paraId="7A55D581"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8">
    <w:p w14:paraId="7A55D582" w14:textId="77777777" w:rsidR="007F0833" w:rsidRPr="009D7F63" w:rsidRDefault="007F083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9">
    <w:p w14:paraId="7A55D583" w14:textId="052EABFD" w:rsidR="007F0833" w:rsidRPr="009D7F63" w:rsidRDefault="007F083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7A55D584" w14:textId="77777777" w:rsidR="007F0833" w:rsidRPr="009D7F63" w:rsidRDefault="007F08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7F0833" w:rsidRPr="009D7F63" w:rsidRDefault="007F083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7F0833" w:rsidRPr="002D4DD9" w:rsidRDefault="007F0833"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0">
    <w:p w14:paraId="7A55D587" w14:textId="77777777" w:rsidR="007F0833" w:rsidRPr="002D4DD9" w:rsidRDefault="007F083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1">
    <w:p w14:paraId="7A55D588" w14:textId="0DF3747D" w:rsidR="007F0833" w:rsidRPr="00666AC8" w:rsidRDefault="007F083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2">
    <w:p w14:paraId="7A55D589" w14:textId="4FC8A9ED" w:rsidR="007F0833" w:rsidRPr="002D4DD9" w:rsidRDefault="007F083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proofErr w:type="spellStart"/>
      <w:r w:rsidRPr="009D7F63">
        <w:rPr>
          <w:rFonts w:cs="Arial"/>
          <w:szCs w:val="16"/>
        </w:rPr>
        <w:t>racovn</w:t>
      </w:r>
      <w:r>
        <w:rPr>
          <w:rFonts w:cs="Arial"/>
          <w:szCs w:val="16"/>
          <w:lang w:val="sk-SK"/>
        </w:rPr>
        <w:t>ý</w:t>
      </w:r>
      <w:proofErr w:type="spellEnd"/>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3">
    <w:p w14:paraId="7A55D58A" w14:textId="010C8D03" w:rsidR="007F0833" w:rsidRPr="002D4DD9" w:rsidRDefault="007F08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84">
    <w:p w14:paraId="7A55D58B" w14:textId="36DE3BCF" w:rsidR="007F0833" w:rsidRPr="002D4DD9" w:rsidRDefault="007F083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85">
    <w:p w14:paraId="7A55D58D" w14:textId="03BDB2CD" w:rsidR="007F0833" w:rsidRPr="009D7F63" w:rsidRDefault="007F0833"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proofErr w:type="spellStart"/>
      <w:r w:rsidRPr="009D7F63">
        <w:rPr>
          <w:rFonts w:cs="Arial"/>
          <w:szCs w:val="16"/>
        </w:rPr>
        <w:t>racovn</w:t>
      </w:r>
      <w:r w:rsidRPr="009D7F63">
        <w:rPr>
          <w:rFonts w:cs="Arial"/>
          <w:szCs w:val="16"/>
          <w:lang w:val="sk-SK"/>
        </w:rPr>
        <w:t>ý</w:t>
      </w:r>
      <w:proofErr w:type="spellEnd"/>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6">
    <w:p w14:paraId="7A55D58E" w14:textId="5905C154"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7">
    <w:p w14:paraId="21B88E63" w14:textId="45116D8F" w:rsidR="007F0833" w:rsidRPr="00DB1B99" w:rsidRDefault="007F083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8">
    <w:p w14:paraId="18F68BE6" w14:textId="77777777" w:rsidR="007F0833" w:rsidRPr="009D7F63" w:rsidRDefault="007F083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7F0833" w:rsidRPr="00DD30A9" w:rsidRDefault="007F083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w:t>
      </w:r>
      <w:proofErr w:type="spellStart"/>
      <w:r>
        <w:rPr>
          <w:lang w:val="sk-SK"/>
        </w:rPr>
        <w:t>FKnM</w:t>
      </w:r>
      <w:proofErr w:type="spellEnd"/>
      <w:r>
        <w:rPr>
          <w:lang w:val="sk-SK"/>
        </w:rPr>
        <w:t xml:space="preserve">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7F0833" w:rsidRPr="009D7F63" w:rsidRDefault="007F083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7F0833" w:rsidRPr="008D4874" w:rsidRDefault="007F083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7F0833" w:rsidRPr="00A9227A" w:rsidRDefault="007F083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94">
    <w:p w14:paraId="7A55D597" w14:textId="7291098D" w:rsidR="007F0833" w:rsidRPr="009D7F63" w:rsidRDefault="007F083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7F0833" w:rsidRPr="001D76D4" w:rsidRDefault="007F083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7F0833" w:rsidRDefault="004C43DB" w:rsidP="009D7F63">
      <w:pPr>
        <w:pStyle w:val="Textpoznmkypodiarou"/>
        <w:rPr>
          <w:rFonts w:cs="Arial"/>
          <w:szCs w:val="16"/>
          <w:lang w:val="sk-SK"/>
        </w:rPr>
      </w:pPr>
      <w:hyperlink r:id="rId3" w:history="1">
        <w:r w:rsidR="007F0833" w:rsidRPr="00D11568">
          <w:rPr>
            <w:rStyle w:val="Hypertextovprepojenie"/>
            <w:rFonts w:cs="Arial"/>
            <w:sz w:val="16"/>
            <w:szCs w:val="16"/>
            <w:lang w:val="sk-SK"/>
          </w:rPr>
          <w:t>http://www.uvo.gov.sk/legislativametodika-dohlad/metodicke-usmernenia/vseobecne-metodicke-usmernenia-zakon-c-252006-z-z--4bc.html</w:t>
        </w:r>
      </w:hyperlink>
      <w:r w:rsidR="007F0833" w:rsidRPr="00D11568">
        <w:rPr>
          <w:rFonts w:cs="Arial"/>
          <w:szCs w:val="16"/>
          <w:lang w:val="sk-SK"/>
        </w:rPr>
        <w:t xml:space="preserve">  a http://www.uvo.gov.sk/legislativametodika-dohlad/metodicke-usmernenia/vseobecne-metodicke-usmernenia-zakon-c-3432015-z-z--51e.html</w:t>
      </w:r>
      <w:r w:rsidR="007F0833" w:rsidRPr="00D11568" w:rsidDel="00D11568">
        <w:rPr>
          <w:rFonts w:cs="Arial"/>
          <w:szCs w:val="16"/>
          <w:lang w:val="sk-SK"/>
        </w:rPr>
        <w:t xml:space="preserve"> </w:t>
      </w:r>
      <w:r w:rsidR="007F0833" w:rsidRPr="00552EAD">
        <w:rPr>
          <w:rStyle w:val="Odkaznapoznmkupodiarou"/>
          <w:rFonts w:cs="Arial"/>
          <w:szCs w:val="16"/>
          <w:vertAlign w:val="baseline"/>
        </w:rPr>
        <w:t xml:space="preserve"> </w:t>
      </w:r>
      <w:r w:rsidR="007F0833" w:rsidRPr="009D7F63">
        <w:rPr>
          <w:rStyle w:val="Odkaznapoznmkupodiarou"/>
          <w:rFonts w:cs="Arial"/>
          <w:szCs w:val="16"/>
        </w:rPr>
        <w:footnoteRef/>
      </w:r>
    </w:p>
    <w:p w14:paraId="7A55D59A" w14:textId="542F27CA" w:rsidR="007F0833" w:rsidRPr="009D7F63" w:rsidRDefault="007F0833" w:rsidP="009D7F63">
      <w:pPr>
        <w:pStyle w:val="Textpoznmkypodiarou"/>
        <w:rPr>
          <w:rFonts w:cs="Arial"/>
          <w:szCs w:val="16"/>
          <w:lang w:val="sk-SK"/>
        </w:rPr>
      </w:pPr>
    </w:p>
  </w:footnote>
  <w:footnote w:id="99">
    <w:p w14:paraId="7A55D59B" w14:textId="77777777" w:rsidR="007F0833" w:rsidRPr="009D7F63" w:rsidRDefault="007F083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7F0833" w:rsidRPr="009D7F63" w:rsidRDefault="007F083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7F0833" w:rsidRPr="009D7F63" w:rsidRDefault="007F0833" w:rsidP="009D7F63">
      <w:pPr>
        <w:pStyle w:val="Textpoznmkypodiarou"/>
        <w:rPr>
          <w:rFonts w:cs="Arial"/>
          <w:szCs w:val="16"/>
        </w:rPr>
      </w:pPr>
    </w:p>
  </w:footnote>
  <w:footnote w:id="100">
    <w:p w14:paraId="7758003D" w14:textId="22D7C67A" w:rsidR="007F0833" w:rsidRPr="00E70656" w:rsidRDefault="007F083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7F0833" w:rsidRPr="009D7F63" w:rsidRDefault="007F083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7F0833" w:rsidRPr="00963E0D" w:rsidRDefault="007F083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7F0833" w:rsidRPr="009D7F63" w:rsidRDefault="007F083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7F0833" w:rsidRDefault="007F0833" w:rsidP="00A15E8E">
      <w:pPr>
        <w:pStyle w:val="Textpoznmkypodiarou"/>
        <w:jc w:val="both"/>
      </w:pPr>
      <w:r>
        <w:rPr>
          <w:rStyle w:val="Odkaznapoznmkupodiarou"/>
        </w:rPr>
        <w:footnoteRef/>
      </w:r>
      <w:r>
        <w:t xml:space="preserve"> MP CKO č. 18 k overovaniu hospodárnosti výdavkov</w:t>
      </w:r>
    </w:p>
  </w:footnote>
  <w:footnote w:id="108">
    <w:p w14:paraId="2A432946" w14:textId="35C29B09" w:rsidR="007F0833" w:rsidRPr="001325C0" w:rsidRDefault="007F083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7F0833" w:rsidRPr="001325C0" w:rsidRDefault="007F0833">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10">
    <w:p w14:paraId="6CF6D88E" w14:textId="77777777" w:rsidR="007F0833" w:rsidRPr="001325C0" w:rsidRDefault="007F083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7F0833" w:rsidRPr="001325C0" w:rsidRDefault="007F0833">
      <w:pPr>
        <w:pStyle w:val="Textpoznmkypodiarou"/>
        <w:rPr>
          <w:lang w:val="sk-SK"/>
        </w:rPr>
      </w:pPr>
    </w:p>
  </w:footnote>
  <w:footnote w:id="111">
    <w:p w14:paraId="60152099" w14:textId="6522BB22" w:rsidR="007F0833" w:rsidRPr="00DF0865" w:rsidRDefault="007F0833">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12">
    <w:p w14:paraId="7A55D5A3" w14:textId="77777777" w:rsidR="007F0833" w:rsidRPr="009D7F63" w:rsidRDefault="007F083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7F0833" w:rsidRDefault="007F083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7F0833" w:rsidRDefault="007F083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7F0833" w:rsidRDefault="007F083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3">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5"/>
  </w:num>
  <w:num w:numId="7">
    <w:abstractNumId w:val="124"/>
  </w:num>
  <w:num w:numId="8">
    <w:abstractNumId w:val="87"/>
  </w:num>
  <w:num w:numId="9">
    <w:abstractNumId w:val="104"/>
  </w:num>
  <w:num w:numId="10">
    <w:abstractNumId w:val="53"/>
  </w:num>
  <w:num w:numId="11">
    <w:abstractNumId w:val="84"/>
  </w:num>
  <w:num w:numId="12">
    <w:abstractNumId w:val="114"/>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0"/>
  </w:num>
  <w:num w:numId="32">
    <w:abstractNumId w:val="102"/>
  </w:num>
  <w:num w:numId="33">
    <w:abstractNumId w:val="110"/>
  </w:num>
  <w:num w:numId="34">
    <w:abstractNumId w:val="116"/>
  </w:num>
  <w:num w:numId="35">
    <w:abstractNumId w:val="44"/>
  </w:num>
  <w:num w:numId="36">
    <w:abstractNumId w:val="52"/>
  </w:num>
  <w:num w:numId="37">
    <w:abstractNumId w:val="50"/>
  </w:num>
  <w:num w:numId="38">
    <w:abstractNumId w:val="58"/>
  </w:num>
  <w:num w:numId="39">
    <w:abstractNumId w:val="71"/>
  </w:num>
  <w:num w:numId="40">
    <w:abstractNumId w:val="119"/>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5"/>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7"/>
  </w:num>
  <w:num w:numId="71">
    <w:abstractNumId w:val="62"/>
  </w:num>
  <w:num w:numId="72">
    <w:abstractNumId w:val="34"/>
  </w:num>
  <w:num w:numId="73">
    <w:abstractNumId w:val="111"/>
  </w:num>
  <w:num w:numId="74">
    <w:abstractNumId w:val="15"/>
  </w:num>
  <w:num w:numId="75">
    <w:abstractNumId w:val="122"/>
  </w:num>
  <w:num w:numId="76">
    <w:abstractNumId w:val="22"/>
  </w:num>
  <w:num w:numId="77">
    <w:abstractNumId w:val="121"/>
  </w:num>
  <w:num w:numId="78">
    <w:abstractNumId w:val="47"/>
  </w:num>
  <w:num w:numId="79">
    <w:abstractNumId w:val="126"/>
  </w:num>
  <w:num w:numId="80">
    <w:abstractNumId w:val="48"/>
  </w:num>
  <w:num w:numId="81">
    <w:abstractNumId w:val="32"/>
  </w:num>
  <w:num w:numId="82">
    <w:abstractNumId w:val="108"/>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8"/>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09"/>
  </w:num>
  <w:num w:numId="101">
    <w:abstractNumId w:val="96"/>
  </w:num>
  <w:num w:numId="102">
    <w:abstractNumId w:val="13"/>
  </w:num>
  <w:num w:numId="103">
    <w:abstractNumId w:val="69"/>
  </w:num>
  <w:num w:numId="104">
    <w:abstractNumId w:val="123"/>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7"/>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3"/>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2"/>
  </w:num>
  <w:num w:numId="140">
    <w:abstractNumId w:val="7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162C"/>
    <w:rsid w:val="00141705"/>
    <w:rsid w:val="00141B0E"/>
    <w:rsid w:val="001420EC"/>
    <w:rsid w:val="0014261F"/>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D6"/>
    <w:rsid w:val="001B6925"/>
    <w:rsid w:val="001B6C64"/>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4048"/>
    <w:rsid w:val="00284061"/>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752"/>
    <w:rsid w:val="00346985"/>
    <w:rsid w:val="00346DA0"/>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216F"/>
    <w:rsid w:val="003825A5"/>
    <w:rsid w:val="0038263D"/>
    <w:rsid w:val="00382936"/>
    <w:rsid w:val="00383C79"/>
    <w:rsid w:val="0038462D"/>
    <w:rsid w:val="00384FFC"/>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757"/>
    <w:rsid w:val="004068CA"/>
    <w:rsid w:val="00406FD8"/>
    <w:rsid w:val="00407296"/>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DB"/>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6FAF"/>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3A6"/>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4D"/>
    <w:rsid w:val="0067210F"/>
    <w:rsid w:val="00672FF6"/>
    <w:rsid w:val="00673478"/>
    <w:rsid w:val="006739C3"/>
    <w:rsid w:val="00673AFE"/>
    <w:rsid w:val="0067438F"/>
    <w:rsid w:val="00674670"/>
    <w:rsid w:val="00674BCE"/>
    <w:rsid w:val="00674FB6"/>
    <w:rsid w:val="00675571"/>
    <w:rsid w:val="0067648B"/>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1B0C"/>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15B6"/>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1FE"/>
    <w:rsid w:val="008C4814"/>
    <w:rsid w:val="008C4B84"/>
    <w:rsid w:val="008C55A0"/>
    <w:rsid w:val="008C57D2"/>
    <w:rsid w:val="008C5D90"/>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3C6"/>
    <w:rsid w:val="00925731"/>
    <w:rsid w:val="009258CF"/>
    <w:rsid w:val="00925AD5"/>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568"/>
    <w:rsid w:val="00AA0981"/>
    <w:rsid w:val="00AA1060"/>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C8"/>
    <w:rsid w:val="00AF467A"/>
    <w:rsid w:val="00AF476F"/>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451"/>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C7"/>
    <w:rsid w:val="00C05F55"/>
    <w:rsid w:val="00C05F87"/>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A39"/>
    <w:rsid w:val="00D17360"/>
    <w:rsid w:val="00D20978"/>
    <w:rsid w:val="00D20C43"/>
    <w:rsid w:val="00D20FD8"/>
    <w:rsid w:val="00D21209"/>
    <w:rsid w:val="00D218EA"/>
    <w:rsid w:val="00D22203"/>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2B87"/>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F7B"/>
    <w:rsid w:val="00DF5383"/>
    <w:rsid w:val="00DF544E"/>
    <w:rsid w:val="00DF5577"/>
    <w:rsid w:val="00DF609C"/>
    <w:rsid w:val="00DF6B9A"/>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7CF"/>
    <w:rsid w:val="00E92A2D"/>
    <w:rsid w:val="00E9354C"/>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066"/>
    <w:rsid w:val="00EF2628"/>
    <w:rsid w:val="00EF2BCB"/>
    <w:rsid w:val="00EF2F55"/>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54B"/>
    <w:rsid w:val="00F5089A"/>
    <w:rsid w:val="00F51A52"/>
    <w:rsid w:val="00F51BE5"/>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partnerskadohoda.gov.sk/data/files/1305_mp-cko-c-18-verzia-4.zip"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AA8725-7D6C-4F71-8672-10005F3F1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75955</Words>
  <Characters>432948</Characters>
  <Application>Microsoft Office Word</Application>
  <DocSecurity>0</DocSecurity>
  <Lines>3607</Lines>
  <Paragraphs>1015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507888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2018-04-30T08:31:00Z</dcterms:created>
  <dcterms:modified xsi:type="dcterms:W3CDTF">2018-04-30T08:42:00Z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