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bookmarkStart w:id="0" w:name="_GoBack"/>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4731EAD6"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1" w:author="Autor">
        <w:r w:rsidR="0097766A" w:rsidDel="00705431">
          <w:rPr>
            <w:rFonts w:ascii="Verdana" w:hAnsi="Verdana"/>
            <w:sz w:val="20"/>
            <w:szCs w:val="20"/>
            <w:lang w:val="sk-SK" w:eastAsia="cs-CZ"/>
          </w:rPr>
          <w:delText>06</w:delText>
        </w:r>
      </w:del>
      <w:ins w:id="2" w:author="Autor">
        <w:r w:rsidR="00705431">
          <w:rPr>
            <w:rFonts w:ascii="Verdana" w:hAnsi="Verdana"/>
            <w:sz w:val="20"/>
            <w:szCs w:val="20"/>
            <w:lang w:val="sk-SK" w:eastAsia="cs-CZ"/>
          </w:rPr>
          <w:t>19</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del w:id="3" w:author="Autor">
        <w:r w:rsidR="0097766A" w:rsidDel="00705431">
          <w:rPr>
            <w:rFonts w:ascii="Verdana" w:hAnsi="Verdana"/>
            <w:sz w:val="20"/>
            <w:szCs w:val="20"/>
            <w:lang w:val="sk-SK" w:eastAsia="cs-CZ"/>
          </w:rPr>
          <w:delText>2</w:delText>
        </w:r>
      </w:del>
      <w:ins w:id="4" w:author="Autor">
        <w:r w:rsidR="00705431">
          <w:rPr>
            <w:rFonts w:ascii="Verdana" w:hAnsi="Verdana"/>
            <w:sz w:val="20"/>
            <w:szCs w:val="20"/>
            <w:lang w:val="sk-SK" w:eastAsia="cs-CZ"/>
          </w:rPr>
          <w:t>3</w:t>
        </w:r>
      </w:ins>
      <w:r w:rsidR="008C3FAB" w:rsidRPr="008C3FAB">
        <w:rPr>
          <w:rFonts w:ascii="Verdana" w:hAnsi="Verdana"/>
          <w:sz w:val="20"/>
          <w:szCs w:val="20"/>
          <w:lang w:val="sk-SK" w:eastAsia="cs-CZ"/>
        </w:rPr>
        <w:t xml:space="preserve">. </w:t>
      </w:r>
      <w:r w:rsidR="0097766A" w:rsidRPr="008C3FAB">
        <w:rPr>
          <w:rFonts w:ascii="Verdana" w:hAnsi="Verdana"/>
          <w:sz w:val="20"/>
          <w:szCs w:val="20"/>
          <w:lang w:val="sk-SK" w:eastAsia="cs-CZ"/>
        </w:rPr>
        <w:t>20</w:t>
      </w:r>
      <w:r w:rsidR="0097766A">
        <w:rPr>
          <w:rFonts w:ascii="Verdana" w:hAnsi="Verdana"/>
          <w:sz w:val="20"/>
          <w:szCs w:val="20"/>
          <w:lang w:val="sk-SK" w:eastAsia="cs-CZ"/>
        </w:rPr>
        <w:t>18</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2681A1E0"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5" w:author="Autor">
        <w:r w:rsidR="0097766A" w:rsidDel="00705431">
          <w:rPr>
            <w:rFonts w:ascii="Verdana" w:hAnsi="Verdana"/>
            <w:sz w:val="20"/>
            <w:szCs w:val="20"/>
            <w:lang w:val="sk-SK" w:eastAsia="cs-CZ"/>
          </w:rPr>
          <w:delText>06</w:delText>
        </w:r>
      </w:del>
      <w:ins w:id="6" w:author="Autor">
        <w:r w:rsidR="00705431">
          <w:rPr>
            <w:rFonts w:ascii="Verdana" w:hAnsi="Verdana"/>
            <w:sz w:val="20"/>
            <w:szCs w:val="20"/>
            <w:lang w:val="sk-SK" w:eastAsia="cs-CZ"/>
          </w:rPr>
          <w:t>19</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del w:id="7" w:author="Autor">
        <w:r w:rsidR="0097766A" w:rsidDel="00705431">
          <w:rPr>
            <w:rFonts w:ascii="Verdana" w:hAnsi="Verdana"/>
            <w:sz w:val="20"/>
            <w:szCs w:val="20"/>
            <w:lang w:val="sk-SK" w:eastAsia="cs-CZ"/>
          </w:rPr>
          <w:delText>2</w:delText>
        </w:r>
      </w:del>
      <w:ins w:id="8" w:author="Autor">
        <w:r w:rsidR="00705431">
          <w:rPr>
            <w:rFonts w:ascii="Verdana" w:hAnsi="Verdana"/>
            <w:sz w:val="20"/>
            <w:szCs w:val="20"/>
            <w:lang w:val="sk-SK" w:eastAsia="cs-CZ"/>
          </w:rPr>
          <w:t>3</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32D7BD24"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9" w:author="Autor">
        <w:r w:rsidR="0097766A" w:rsidDel="00705431">
          <w:rPr>
            <w:rFonts w:ascii="Verdana" w:hAnsi="Verdana"/>
            <w:sz w:val="20"/>
            <w:szCs w:val="20"/>
            <w:lang w:val="sk-SK" w:eastAsia="cs-CZ"/>
          </w:rPr>
          <w:delText>06</w:delText>
        </w:r>
      </w:del>
      <w:ins w:id="10" w:author="Autor">
        <w:r w:rsidR="00705431">
          <w:rPr>
            <w:rFonts w:ascii="Verdana" w:hAnsi="Verdana"/>
            <w:sz w:val="20"/>
            <w:szCs w:val="20"/>
            <w:lang w:val="sk-SK" w:eastAsia="cs-CZ"/>
          </w:rPr>
          <w:t>19</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del w:id="11" w:author="Autor">
        <w:r w:rsidR="0097766A" w:rsidDel="00705431">
          <w:rPr>
            <w:rFonts w:ascii="Verdana" w:hAnsi="Verdana"/>
            <w:sz w:val="20"/>
            <w:szCs w:val="20"/>
            <w:lang w:val="sk-SK" w:eastAsia="cs-CZ"/>
          </w:rPr>
          <w:delText>2</w:delText>
        </w:r>
      </w:del>
      <w:ins w:id="12" w:author="Autor">
        <w:r w:rsidR="00705431">
          <w:rPr>
            <w:rFonts w:ascii="Verdana" w:hAnsi="Verdana"/>
            <w:sz w:val="20"/>
            <w:szCs w:val="20"/>
            <w:lang w:val="sk-SK" w:eastAsia="cs-CZ"/>
          </w:rPr>
          <w:t>3</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13B22901"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97766A">
        <w:rPr>
          <w:rFonts w:ascii="Verdana" w:hAnsi="Verdana"/>
          <w:sz w:val="20"/>
          <w:szCs w:val="20"/>
          <w:lang w:val="sk-SK" w:eastAsia="cs-CZ"/>
        </w:rPr>
        <w:t>4</w:t>
      </w:r>
      <w:r w:rsidR="00EE1AD1">
        <w:rPr>
          <w:rFonts w:ascii="Verdana" w:hAnsi="Verdana"/>
          <w:sz w:val="20"/>
          <w:szCs w:val="20"/>
          <w:lang w:val="sk-SK" w:eastAsia="cs-CZ"/>
        </w:rPr>
        <w:t>.</w:t>
      </w:r>
      <w:del w:id="13" w:author="Autor">
        <w:r w:rsidR="0097766A" w:rsidDel="00182473">
          <w:rPr>
            <w:rFonts w:ascii="Verdana" w:hAnsi="Verdana"/>
            <w:sz w:val="20"/>
            <w:szCs w:val="20"/>
            <w:lang w:val="sk-SK" w:eastAsia="cs-CZ"/>
          </w:rPr>
          <w:delText>0</w:delText>
        </w:r>
      </w:del>
      <w:ins w:id="14" w:author="Autor">
        <w:r w:rsidR="00182473">
          <w:rPr>
            <w:rFonts w:ascii="Verdana" w:hAnsi="Verdana"/>
            <w:sz w:val="20"/>
            <w:szCs w:val="20"/>
            <w:lang w:val="sk-SK" w:eastAsia="cs-CZ"/>
          </w:rPr>
          <w:t>1</w:t>
        </w:r>
      </w:ins>
      <w:r>
        <w:rPr>
          <w:rFonts w:ascii="Verdana" w:hAnsi="Verdana"/>
          <w:sz w:val="20"/>
          <w:szCs w:val="20"/>
          <w:lang w:val="sk-SK" w:eastAsia="cs-CZ"/>
        </w:rPr>
        <w:t xml:space="preserve">; platnosť od: </w:t>
      </w:r>
      <w:del w:id="15" w:author="Autor">
        <w:r w:rsidR="0097766A" w:rsidDel="00705431">
          <w:rPr>
            <w:rFonts w:ascii="Verdana" w:hAnsi="Verdana"/>
            <w:sz w:val="20"/>
            <w:szCs w:val="20"/>
            <w:lang w:val="sk-SK" w:eastAsia="cs-CZ"/>
          </w:rPr>
          <w:delText>06</w:delText>
        </w:r>
      </w:del>
      <w:ins w:id="16" w:author="Autor">
        <w:r w:rsidR="00705431">
          <w:rPr>
            <w:rFonts w:ascii="Verdana" w:hAnsi="Verdana"/>
            <w:sz w:val="20"/>
            <w:szCs w:val="20"/>
            <w:lang w:val="sk-SK" w:eastAsia="cs-CZ"/>
          </w:rPr>
          <w:t>19</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del w:id="17" w:author="Autor">
        <w:r w:rsidR="0097766A" w:rsidDel="00705431">
          <w:rPr>
            <w:rFonts w:ascii="Verdana" w:hAnsi="Verdana"/>
            <w:sz w:val="20"/>
            <w:szCs w:val="20"/>
            <w:lang w:val="sk-SK" w:eastAsia="cs-CZ"/>
          </w:rPr>
          <w:delText>2</w:delText>
        </w:r>
      </w:del>
      <w:ins w:id="18" w:author="Autor">
        <w:r w:rsidR="00705431">
          <w:rPr>
            <w:rFonts w:ascii="Verdana" w:hAnsi="Verdana"/>
            <w:sz w:val="20"/>
            <w:szCs w:val="20"/>
            <w:lang w:val="sk-SK" w:eastAsia="cs-CZ"/>
          </w:rPr>
          <w:t>3</w:t>
        </w:r>
      </w:ins>
      <w:r w:rsidR="008C3FAB" w:rsidRPr="008C3FAB">
        <w:rPr>
          <w:rFonts w:ascii="Verdana" w:hAnsi="Verdana"/>
          <w:sz w:val="20"/>
          <w:szCs w:val="20"/>
          <w:lang w:val="sk-SK" w:eastAsia="cs-CZ"/>
        </w:rPr>
        <w:t>. 201</w:t>
      </w:r>
      <w:r w:rsidR="0097766A">
        <w:rPr>
          <w:rFonts w:ascii="Verdana" w:hAnsi="Verdana"/>
          <w:sz w:val="20"/>
          <w:szCs w:val="20"/>
          <w:lang w:val="sk-SK" w:eastAsia="cs-CZ"/>
        </w:rPr>
        <w:t>8</w:t>
      </w:r>
      <w:r>
        <w:rPr>
          <w:rFonts w:ascii="Verdana" w:hAnsi="Verdana"/>
          <w:sz w:val="20"/>
          <w:szCs w:val="20"/>
          <w:lang w:val="sk-SK" w:eastAsia="cs-CZ"/>
        </w:rPr>
        <w:t xml:space="preserve">, účinnosť od: </w:t>
      </w:r>
      <w:del w:id="19" w:author="Autor">
        <w:r w:rsidR="0097766A" w:rsidDel="00705431">
          <w:rPr>
            <w:rFonts w:ascii="Verdana" w:hAnsi="Verdana"/>
            <w:sz w:val="20"/>
            <w:szCs w:val="20"/>
            <w:lang w:val="sk-SK" w:eastAsia="cs-CZ"/>
          </w:rPr>
          <w:delText>06</w:delText>
        </w:r>
      </w:del>
      <w:ins w:id="20" w:author="Autor">
        <w:r w:rsidR="00705431">
          <w:rPr>
            <w:rFonts w:ascii="Verdana" w:hAnsi="Verdana"/>
            <w:sz w:val="20"/>
            <w:szCs w:val="20"/>
            <w:lang w:val="sk-SK" w:eastAsia="cs-CZ"/>
          </w:rPr>
          <w:t>19</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del w:id="21" w:author="Autor">
        <w:r w:rsidR="0097766A" w:rsidDel="00705431">
          <w:rPr>
            <w:rFonts w:ascii="Verdana" w:hAnsi="Verdana"/>
            <w:sz w:val="20"/>
            <w:szCs w:val="20"/>
            <w:lang w:val="sk-SK" w:eastAsia="cs-CZ"/>
          </w:rPr>
          <w:delText>2</w:delText>
        </w:r>
      </w:del>
      <w:ins w:id="22" w:author="Autor">
        <w:r w:rsidR="00705431">
          <w:rPr>
            <w:rFonts w:ascii="Verdana" w:hAnsi="Verdana"/>
            <w:sz w:val="20"/>
            <w:szCs w:val="20"/>
            <w:lang w:val="sk-SK" w:eastAsia="cs-CZ"/>
          </w:rPr>
          <w:t>3</w:t>
        </w:r>
      </w:ins>
      <w:r w:rsidR="008C3FAB" w:rsidRPr="008C3FAB">
        <w:rPr>
          <w:rFonts w:ascii="Verdana" w:hAnsi="Verdana"/>
          <w:sz w:val="20"/>
          <w:szCs w:val="20"/>
          <w:lang w:val="sk-SK" w:eastAsia="cs-CZ"/>
        </w:rPr>
        <w:t>. 201</w:t>
      </w:r>
      <w:r w:rsidR="0097766A">
        <w:rPr>
          <w:rFonts w:ascii="Verdana" w:hAnsi="Verdana"/>
          <w:sz w:val="20"/>
          <w:szCs w:val="20"/>
          <w:lang w:val="sk-SK" w:eastAsia="cs-CZ"/>
        </w:rPr>
        <w:t>8</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63E0A76" w:rsidR="0047738E" w:rsidRPr="0017594C" w:rsidDel="00797D05" w:rsidRDefault="0047738E" w:rsidP="00B72620">
      <w:pPr>
        <w:jc w:val="both"/>
        <w:rPr>
          <w:del w:id="23" w:author="Auto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4E1817E4" w:rsidR="0047738E" w:rsidRPr="0017594C" w:rsidDel="00A52F61" w:rsidRDefault="0047738E" w:rsidP="00B72620">
      <w:pPr>
        <w:jc w:val="both"/>
        <w:rPr>
          <w:del w:id="24" w:author="Autor"/>
          <w:b/>
          <w:color w:val="002776" w:themeColor="text2"/>
          <w:sz w:val="60"/>
          <w:lang w:val="sk-SK"/>
        </w:rPr>
      </w:pPr>
    </w:p>
    <w:p w14:paraId="01291AC2" w14:textId="0D597759" w:rsidR="0047738E" w:rsidRPr="0017594C" w:rsidDel="00A52F61" w:rsidRDefault="0047738E" w:rsidP="00B72620">
      <w:pPr>
        <w:jc w:val="both"/>
        <w:rPr>
          <w:del w:id="25" w:author="Autor"/>
          <w:b/>
          <w:color w:val="002776" w:themeColor="text2"/>
          <w:sz w:val="60"/>
          <w:lang w:val="sk-SK"/>
        </w:rPr>
      </w:pPr>
    </w:p>
    <w:p w14:paraId="01291AC3" w14:textId="3C444BED" w:rsidR="0047738E" w:rsidRPr="0017594C" w:rsidDel="00A52F61" w:rsidRDefault="0047738E" w:rsidP="00B72620">
      <w:pPr>
        <w:jc w:val="both"/>
        <w:rPr>
          <w:del w:id="26" w:author="Autor"/>
          <w:b/>
          <w:color w:val="002776" w:themeColor="text2"/>
          <w:sz w:val="60"/>
          <w:lang w:val="sk-SK"/>
        </w:rPr>
      </w:pPr>
    </w:p>
    <w:p w14:paraId="01291AC4" w14:textId="23219E96" w:rsidR="0047738E" w:rsidRPr="0017594C" w:rsidDel="00A52F61" w:rsidRDefault="0047738E" w:rsidP="00B72620">
      <w:pPr>
        <w:spacing w:line="288" w:lineRule="auto"/>
        <w:jc w:val="both"/>
        <w:rPr>
          <w:del w:id="27" w:author="Autor"/>
          <w:lang w:val="sk-SK"/>
        </w:rPr>
      </w:pPr>
    </w:p>
    <w:p w14:paraId="01291AC5" w14:textId="5BCDB203" w:rsidR="0047738E" w:rsidRPr="0017594C" w:rsidDel="00A52F61" w:rsidRDefault="0047738E" w:rsidP="00B72620">
      <w:pPr>
        <w:spacing w:line="288" w:lineRule="auto"/>
        <w:jc w:val="both"/>
        <w:rPr>
          <w:del w:id="28" w:author="Autor"/>
          <w:lang w:val="sk-SK"/>
        </w:rPr>
      </w:pPr>
    </w:p>
    <w:p w14:paraId="01291AC6" w14:textId="7D330EE7" w:rsidR="0047738E" w:rsidRPr="0017594C" w:rsidDel="00A52F61" w:rsidRDefault="0047738E" w:rsidP="00B72620">
      <w:pPr>
        <w:spacing w:line="288" w:lineRule="auto"/>
        <w:jc w:val="both"/>
        <w:rPr>
          <w:del w:id="29" w:author="Autor"/>
          <w:lang w:val="sk-SK"/>
        </w:rPr>
      </w:pPr>
    </w:p>
    <w:p w14:paraId="01291AC7" w14:textId="2ACFB0C0" w:rsidR="0047738E" w:rsidRPr="0017594C" w:rsidDel="00A52F61" w:rsidRDefault="0047738E" w:rsidP="00B72620">
      <w:pPr>
        <w:spacing w:line="288" w:lineRule="auto"/>
        <w:jc w:val="both"/>
        <w:rPr>
          <w:del w:id="30" w:author="Autor"/>
          <w:lang w:val="sk-SK"/>
        </w:rPr>
      </w:pPr>
    </w:p>
    <w:p w14:paraId="01291AC8" w14:textId="7CBC80E6" w:rsidR="0047738E" w:rsidRPr="0017594C" w:rsidDel="00A52F61" w:rsidRDefault="0047738E" w:rsidP="00B72620">
      <w:pPr>
        <w:spacing w:line="288" w:lineRule="auto"/>
        <w:jc w:val="both"/>
        <w:rPr>
          <w:del w:id="31" w:author="Autor"/>
          <w:lang w:val="sk-SK"/>
        </w:rPr>
      </w:pPr>
    </w:p>
    <w:p w14:paraId="01291AC9" w14:textId="66A9FEE0" w:rsidR="0047738E" w:rsidRPr="0017594C" w:rsidDel="00A52F61" w:rsidRDefault="0047738E" w:rsidP="00B72620">
      <w:pPr>
        <w:spacing w:line="288" w:lineRule="auto"/>
        <w:jc w:val="both"/>
        <w:rPr>
          <w:del w:id="32" w:author="Autor"/>
          <w:lang w:val="sk-SK"/>
        </w:rPr>
      </w:pPr>
    </w:p>
    <w:p w14:paraId="01291ACA" w14:textId="22A3B304" w:rsidR="0047738E" w:rsidRPr="0017594C" w:rsidDel="00A52F61" w:rsidRDefault="0047738E" w:rsidP="00B72620">
      <w:pPr>
        <w:spacing w:line="288" w:lineRule="auto"/>
        <w:jc w:val="both"/>
        <w:rPr>
          <w:del w:id="33" w:author="Autor"/>
          <w:lang w:val="sk-SK"/>
        </w:rPr>
      </w:pPr>
    </w:p>
    <w:p w14:paraId="01291ACB" w14:textId="7D17598C" w:rsidR="0047738E" w:rsidRPr="0017594C" w:rsidDel="00A52F61" w:rsidRDefault="0047738E" w:rsidP="00B72620">
      <w:pPr>
        <w:spacing w:line="288" w:lineRule="auto"/>
        <w:jc w:val="both"/>
        <w:rPr>
          <w:del w:id="34" w:author="Autor"/>
          <w:lang w:val="sk-SK"/>
        </w:rPr>
      </w:pPr>
    </w:p>
    <w:p w14:paraId="01291ACC" w14:textId="03D33970" w:rsidR="0015128C" w:rsidRPr="0017594C" w:rsidDel="00A52F61" w:rsidRDefault="0015128C" w:rsidP="00B72620">
      <w:pPr>
        <w:spacing w:line="288" w:lineRule="auto"/>
        <w:jc w:val="both"/>
        <w:rPr>
          <w:del w:id="35" w:author="Autor"/>
          <w:lang w:val="sk-SK"/>
        </w:rPr>
      </w:pPr>
    </w:p>
    <w:p w14:paraId="01291ACD" w14:textId="594F2E9D" w:rsidR="00F13B33" w:rsidRPr="0017594C" w:rsidDel="00A52F61" w:rsidRDefault="00F13B33" w:rsidP="00B72620">
      <w:pPr>
        <w:spacing w:line="288" w:lineRule="auto"/>
        <w:jc w:val="both"/>
        <w:rPr>
          <w:del w:id="36" w:author="Autor"/>
          <w:lang w:val="sk-SK"/>
        </w:rPr>
      </w:pPr>
    </w:p>
    <w:p w14:paraId="01291ACE" w14:textId="4DBC2E54" w:rsidR="00F13B33" w:rsidRPr="0017594C" w:rsidDel="00A52F61" w:rsidRDefault="00F13B33" w:rsidP="00B72620">
      <w:pPr>
        <w:spacing w:line="288" w:lineRule="auto"/>
        <w:jc w:val="both"/>
        <w:rPr>
          <w:del w:id="37" w:author="Autor"/>
          <w:lang w:val="sk-SK"/>
        </w:rPr>
      </w:pPr>
    </w:p>
    <w:p w14:paraId="01291ACF" w14:textId="474A1891" w:rsidR="00F13B33" w:rsidRPr="0017594C" w:rsidDel="00A52F61" w:rsidRDefault="00F13B33" w:rsidP="00B72620">
      <w:pPr>
        <w:spacing w:line="288" w:lineRule="auto"/>
        <w:jc w:val="both"/>
        <w:rPr>
          <w:del w:id="38" w:author="Autor"/>
          <w:lang w:val="sk-SK"/>
        </w:rPr>
      </w:pPr>
    </w:p>
    <w:p w14:paraId="01291AD0" w14:textId="009D5A88" w:rsidR="00A2030D" w:rsidRPr="0073389C" w:rsidDel="00A52F61" w:rsidRDefault="00A2030D" w:rsidP="000D0F3E">
      <w:pPr>
        <w:spacing w:line="288" w:lineRule="auto"/>
        <w:jc w:val="both"/>
        <w:rPr>
          <w:del w:id="39" w:author="Autor"/>
          <w:rFonts w:cs="Arial"/>
          <w:i/>
          <w:iCs/>
          <w:szCs w:val="19"/>
          <w:lang w:val="sk-SK"/>
        </w:rPr>
      </w:pPr>
    </w:p>
    <w:p w14:paraId="01291AD1" w14:textId="2FA6BD71" w:rsidR="00F13B33" w:rsidRPr="0017594C" w:rsidDel="00A52F61" w:rsidRDefault="00F13B33">
      <w:pPr>
        <w:jc w:val="both"/>
        <w:rPr>
          <w:del w:id="40" w:author="Autor"/>
          <w:i/>
          <w:iCs/>
          <w:sz w:val="20"/>
          <w:szCs w:val="20"/>
          <w:lang w:val="sk-SK"/>
        </w:rPr>
      </w:pPr>
      <w:del w:id="41" w:author="Autor">
        <w:r w:rsidRPr="0017594C" w:rsidDel="00A52F61">
          <w:rPr>
            <w:i/>
            <w:iCs/>
            <w:sz w:val="20"/>
            <w:szCs w:val="20"/>
            <w:lang w:val="sk-SK"/>
          </w:rPr>
          <w:br w:type="page"/>
        </w:r>
      </w:del>
    </w:p>
    <w:p w14:paraId="01291AD2" w14:textId="77777777" w:rsidR="00F13B33" w:rsidRPr="0017594C" w:rsidRDefault="00F13B33" w:rsidP="00B72620">
      <w:pPr>
        <w:pStyle w:val="Nadpis1"/>
        <w:numPr>
          <w:ilvl w:val="0"/>
          <w:numId w:val="0"/>
        </w:numPr>
        <w:jc w:val="both"/>
        <w:rPr>
          <w:lang w:val="sk-SK"/>
        </w:rPr>
      </w:pPr>
      <w:bookmarkStart w:id="42" w:name="_Toc440375085"/>
      <w:r w:rsidRPr="0017594C">
        <w:rPr>
          <w:lang w:val="sk-SK"/>
        </w:rPr>
        <w:lastRenderedPageBreak/>
        <w:t>Obsah</w:t>
      </w:r>
      <w:bookmarkEnd w:id="42"/>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18247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6472E11"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33BF19B1"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5497B22"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940F0F">
          <w:rPr>
            <w:noProof/>
            <w:webHidden/>
          </w:rPr>
          <w:t>6</w:t>
        </w:r>
        <w:r w:rsidR="00561FA9">
          <w:rPr>
            <w:noProof/>
            <w:webHidden/>
          </w:rPr>
          <w:fldChar w:fldCharType="end"/>
        </w:r>
      </w:hyperlink>
    </w:p>
    <w:p w14:paraId="2F05AD68" w14:textId="77777777" w:rsidR="00561FA9" w:rsidRDefault="0018247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07DA3165"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8A5B586"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6831BA9B"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6D0BFD9" w14:textId="77777777" w:rsidR="00561FA9" w:rsidRDefault="0018247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15CC51F"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7F02EF34"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E9F9FE5" w14:textId="4449E2E6"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3CC5CD5D"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0B6432F8"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940F0F">
          <w:rPr>
            <w:noProof/>
            <w:webHidden/>
          </w:rPr>
          <w:t>16</w:t>
        </w:r>
        <w:r w:rsidR="00561FA9">
          <w:rPr>
            <w:noProof/>
            <w:webHidden/>
          </w:rPr>
          <w:fldChar w:fldCharType="end"/>
        </w:r>
      </w:hyperlink>
    </w:p>
    <w:p w14:paraId="1E0400D4" w14:textId="787B198A"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AA0895A"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BC20E59"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940F0F">
          <w:rPr>
            <w:noProof/>
            <w:webHidden/>
          </w:rPr>
          <w:t>18</w:t>
        </w:r>
        <w:r w:rsidR="00561FA9">
          <w:rPr>
            <w:noProof/>
            <w:webHidden/>
          </w:rPr>
          <w:fldChar w:fldCharType="end"/>
        </w:r>
      </w:hyperlink>
    </w:p>
    <w:p w14:paraId="7EAD3F33" w14:textId="77777777" w:rsidR="00561FA9" w:rsidRDefault="0018247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75E83AF"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FEEA9AA"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940F0F">
          <w:rPr>
            <w:noProof/>
            <w:webHidden/>
          </w:rPr>
          <w:t>20</w:t>
        </w:r>
        <w:r w:rsidR="00561FA9">
          <w:rPr>
            <w:noProof/>
            <w:webHidden/>
          </w:rPr>
          <w:fldChar w:fldCharType="end"/>
        </w:r>
      </w:hyperlink>
    </w:p>
    <w:p w14:paraId="61EFB779" w14:textId="77777777" w:rsidR="00561FA9" w:rsidRDefault="0018247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445E7932" w14:textId="77777777" w:rsidR="00561FA9" w:rsidRDefault="00182473">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775C3DA4" w14:textId="77777777" w:rsidR="00561FA9" w:rsidRDefault="00182473">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940F0F">
          <w:rPr>
            <w:noProof/>
            <w:webHidden/>
          </w:rPr>
          <w:t>22</w:t>
        </w:r>
        <w:r w:rsidR="00561FA9">
          <w:rPr>
            <w:noProof/>
            <w:webHidden/>
          </w:rPr>
          <w:fldChar w:fldCharType="end"/>
        </w:r>
      </w:hyperlink>
    </w:p>
    <w:p w14:paraId="28B5AB8C" w14:textId="77777777" w:rsidR="00561FA9" w:rsidRDefault="0018247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940F0F">
          <w:rPr>
            <w:noProof/>
            <w:webHidden/>
          </w:rPr>
          <w:t>25</w:t>
        </w:r>
        <w:r w:rsidR="00561FA9">
          <w:rPr>
            <w:noProof/>
            <w:webHidden/>
          </w:rPr>
          <w:fldChar w:fldCharType="end"/>
        </w:r>
      </w:hyperlink>
    </w:p>
    <w:p w14:paraId="5C82F426" w14:textId="77777777" w:rsidR="00561FA9" w:rsidRDefault="0018247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940F0F">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43" w:name="_Toc440375086"/>
      <w:r w:rsidR="0015128C" w:rsidRPr="0017594C">
        <w:rPr>
          <w:lang w:val="sk-SK"/>
        </w:rPr>
        <w:t>Úvod</w:t>
      </w:r>
      <w:bookmarkEnd w:id="43"/>
    </w:p>
    <w:p w14:paraId="01291AEB" w14:textId="77777777" w:rsidR="0015128C" w:rsidRPr="00B519B4" w:rsidRDefault="00425889" w:rsidP="00B72620">
      <w:pPr>
        <w:pStyle w:val="Nadpis2"/>
        <w:jc w:val="both"/>
        <w:rPr>
          <w:lang w:val="sk-SK"/>
        </w:rPr>
      </w:pPr>
      <w:bookmarkStart w:id="44" w:name="_Toc440375087"/>
      <w:r w:rsidRPr="0017594C">
        <w:rPr>
          <w:lang w:val="sk-SK"/>
        </w:rPr>
        <w:t>Cieľ prí</w:t>
      </w:r>
      <w:r w:rsidR="0015128C" w:rsidRPr="00B519B4">
        <w:rPr>
          <w:lang w:val="sk-SK"/>
        </w:rPr>
        <w:t>ručky</w:t>
      </w:r>
      <w:bookmarkEnd w:id="44"/>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45" w:name="_Toc440375088"/>
      <w:r w:rsidRPr="0017594C">
        <w:rPr>
          <w:lang w:val="sk-SK"/>
        </w:rPr>
        <w:t>Zoznam použitých skratiek</w:t>
      </w:r>
      <w:bookmarkEnd w:id="45"/>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46" w:name="_Toc440375089"/>
      <w:r w:rsidRPr="0017594C">
        <w:rPr>
          <w:lang w:val="sk-SK"/>
        </w:rPr>
        <w:t>Definícia pojmov</w:t>
      </w:r>
      <w:bookmarkEnd w:id="46"/>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47" w:name="_Toc440375090"/>
      <w:r w:rsidRPr="0017594C">
        <w:rPr>
          <w:lang w:val="sk-SK"/>
        </w:rPr>
        <w:lastRenderedPageBreak/>
        <w:t>Schvaľovanie žiadostí o</w:t>
      </w:r>
      <w:r w:rsidR="00DF2BBA" w:rsidRPr="0017594C">
        <w:rPr>
          <w:lang w:val="sk-SK"/>
        </w:rPr>
        <w:t> </w:t>
      </w:r>
      <w:r w:rsidRPr="0017594C">
        <w:rPr>
          <w:lang w:val="sk-SK"/>
        </w:rPr>
        <w:t>NFP</w:t>
      </w:r>
      <w:bookmarkEnd w:id="47"/>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48" w:name="_Toc440375091"/>
      <w:r w:rsidRPr="0017594C">
        <w:rPr>
          <w:lang w:val="sk-SK"/>
        </w:rPr>
        <w:t>Administratívne overenie</w:t>
      </w:r>
      <w:r w:rsidR="008C5965" w:rsidRPr="0017594C">
        <w:rPr>
          <w:lang w:val="sk-SK"/>
        </w:rPr>
        <w:t xml:space="preserve"> žiadostí o NFP</w:t>
      </w:r>
      <w:bookmarkEnd w:id="48"/>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49"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49"/>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50" w:name="_Toc440375093"/>
      <w:r w:rsidRPr="0017594C">
        <w:rPr>
          <w:lang w:val="sk-SK"/>
        </w:rPr>
        <w:t>Vydávanie rozhodnutí</w:t>
      </w:r>
      <w:bookmarkEnd w:id="50"/>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51" w:name="_Toc440375094"/>
      <w:r w:rsidRPr="0017594C">
        <w:rPr>
          <w:lang w:val="sk-SK"/>
        </w:rPr>
        <w:lastRenderedPageBreak/>
        <w:t>P</w:t>
      </w:r>
      <w:r w:rsidR="00AF05C9" w:rsidRPr="0017594C">
        <w:rPr>
          <w:lang w:val="sk-SK"/>
        </w:rPr>
        <w:t>opis procesov odborného hodnotenia</w:t>
      </w:r>
      <w:bookmarkEnd w:id="51"/>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52" w:name="_Toc440375095"/>
      <w:r w:rsidRPr="0017594C">
        <w:rPr>
          <w:lang w:val="sk-SK"/>
        </w:rPr>
        <w:t>Kritér</w:t>
      </w:r>
      <w:r w:rsidR="00D46D27" w:rsidRPr="00B519B4">
        <w:rPr>
          <w:lang w:val="sk-SK"/>
        </w:rPr>
        <w:t>iá pre výber projektov</w:t>
      </w:r>
      <w:bookmarkEnd w:id="52"/>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53" w:name="_Toc440375096"/>
      <w:r w:rsidRPr="0017594C">
        <w:rPr>
          <w:lang w:val="sk-SK"/>
        </w:rPr>
        <w:t>Výber odborných hodnotiteľov</w:t>
      </w:r>
      <w:bookmarkEnd w:id="53"/>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link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013B27C1"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Pr>
          <w:szCs w:val="19"/>
        </w:rPr>
        <w:t xml:space="preserve">spĺňajúce minimálne štandardy podľa MP CKO č. 29 k výberu odborných </w:t>
      </w:r>
      <w:r w:rsidR="004B6E82">
        <w:rPr>
          <w:szCs w:val="19"/>
        </w:rPr>
        <w:t>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96B7AF" w:rsidR="00E61290" w:rsidRPr="007B21BF" w:rsidRDefault="00D7430E" w:rsidP="00E61290">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00E61290" w:rsidRPr="007B21BF">
        <w:rPr>
          <w:rFonts w:cs="Arial"/>
          <w:szCs w:val="19"/>
          <w:lang w:val="sk-SK"/>
        </w:rPr>
        <w:t xml:space="preserve"> </w:t>
      </w:r>
    </w:p>
    <w:p w14:paraId="2A69FABB" w14:textId="38BDE43B" w:rsidR="00D7430E" w:rsidRDefault="00341A7D" w:rsidP="00E61290">
      <w:pPr>
        <w:spacing w:before="120" w:after="120" w:line="288" w:lineRule="auto"/>
        <w:jc w:val="both"/>
        <w:rPr>
          <w:rFonts w:cs="Arial"/>
          <w:szCs w:val="18"/>
        </w:rPr>
      </w:pPr>
      <w:r>
        <w:rPr>
          <w:szCs w:val="19"/>
        </w:rPr>
        <w:t xml:space="preserve">V prípade plnej funkčnosti a dostupnosti relevantnej funkcionality v ITMS 2014+, zabezpečí VO MaH výber odborných hodnotieľov a ich priradenie k ŽoNFP prostredníctvom ITMS. </w:t>
      </w:r>
      <w:r w:rsidRPr="00027142">
        <w:rPr>
          <w:rFonts w:cs="Arial"/>
          <w:szCs w:val="18"/>
        </w:rPr>
        <w:t>Po</w:t>
      </w:r>
      <w:r>
        <w:rPr>
          <w:rFonts w:cs="Arial"/>
          <w:szCs w:val="18"/>
        </w:rPr>
        <w:t xml:space="preserve"> takomto</w:t>
      </w:r>
      <w:r w:rsidRPr="00027142">
        <w:rPr>
          <w:rFonts w:cs="Arial"/>
          <w:szCs w:val="18"/>
        </w:rPr>
        <w:t xml:space="preserve"> </w:t>
      </w:r>
      <w:r>
        <w:rPr>
          <w:rFonts w:cs="Arial"/>
          <w:szCs w:val="18"/>
        </w:rPr>
        <w:t xml:space="preserve">výbere </w:t>
      </w:r>
      <w:r w:rsidRPr="00027142">
        <w:rPr>
          <w:rFonts w:cs="Arial"/>
          <w:szCs w:val="18"/>
        </w:rPr>
        <w:t xml:space="preserve"> a </w:t>
      </w:r>
      <w:r>
        <w:rPr>
          <w:rFonts w:cs="Arial"/>
          <w:szCs w:val="18"/>
        </w:rPr>
        <w:t>pridelení</w:t>
      </w:r>
      <w:r w:rsidRPr="00027142">
        <w:rPr>
          <w:rFonts w:cs="Arial"/>
          <w:szCs w:val="18"/>
        </w:rPr>
        <w:t xml:space="preserve"> </w:t>
      </w:r>
      <w:r w:rsidRPr="00027142">
        <w:rPr>
          <w:rFonts w:cs="Arial"/>
          <w:szCs w:val="18"/>
        </w:rPr>
        <w:lastRenderedPageBreak/>
        <w:t>ŽoNFP odborným hodnotiteľom, RO v prípade externých hodnotiteľov informuje odborných hodnotiteľov o termíne  podpisu dohody o vykonaní práce medzi hodnotiteľmi a RO pre OP EVS/ MV SR a zároveň o termíne školenia a začatia hodnotenia</w:t>
      </w:r>
      <w:r>
        <w:rPr>
          <w:rFonts w:cs="Arial"/>
          <w:szCs w:val="18"/>
        </w:rPr>
        <w:t>.</w:t>
      </w:r>
    </w:p>
    <w:p w14:paraId="6DEE01D5" w14:textId="4F370BC1" w:rsidR="004767D7" w:rsidRPr="007B21BF" w:rsidRDefault="004767D7" w:rsidP="00E61290">
      <w:pPr>
        <w:spacing w:before="120" w:after="120" w:line="288" w:lineRule="auto"/>
        <w:jc w:val="both"/>
        <w:rPr>
          <w:rFonts w:cs="Arial"/>
          <w:szCs w:val="19"/>
          <w:lang w:val="sk-SK"/>
        </w:rPr>
      </w:pPr>
      <w:r>
        <w:rPr>
          <w:rFonts w:cs="Arial"/>
          <w:szCs w:val="18"/>
        </w:rPr>
        <w:t xml:space="preserve">Do času plnej funkčnosti a dostupnosti </w:t>
      </w:r>
      <w:r>
        <w:rPr>
          <w:szCs w:val="19"/>
        </w:rPr>
        <w:t xml:space="preserve">výberu odborných hodnotieľov a ich priradenia k ŽoNFP prostredníctvom ITMS, bude RO pre OP EVS postupovať nasledovne. </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54" w:name="_Toc440375097"/>
      <w:r w:rsidRPr="0017594C">
        <w:rPr>
          <w:lang w:val="sk-SK"/>
        </w:rPr>
        <w:t>Školenie odborných hodnotiteľov</w:t>
      </w:r>
      <w:bookmarkEnd w:id="54"/>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55" w:name="_Toc440375098"/>
      <w:r w:rsidRPr="0017594C">
        <w:rPr>
          <w:lang w:val="sk-SK"/>
        </w:rPr>
        <w:t>Organizačné a technické zabezpečenie priebehu odborného</w:t>
      </w:r>
      <w:r w:rsidRPr="00B519B4">
        <w:rPr>
          <w:lang w:val="sk-SK"/>
        </w:rPr>
        <w:t xml:space="preserve"> hodnotenia</w:t>
      </w:r>
      <w:bookmarkEnd w:id="55"/>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lastRenderedPageBreak/>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 xml:space="preserve">RO stanoví lehotu alebo konečný termín na vykonanie odborného hodnotenia v závislosti od podmienok predmetnej výzvy/vyzvania, v závislosti od počtu ŽoNFP, ktoré splnili </w:t>
      </w:r>
      <w:r w:rsidRPr="0017594C">
        <w:rPr>
          <w:szCs w:val="19"/>
          <w:lang w:val="sk-SK"/>
        </w:rPr>
        <w:lastRenderedPageBreak/>
        <w:t>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lastRenderedPageBreak/>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56" w:name="_Toc440375099"/>
      <w:r w:rsidRPr="0017594C">
        <w:rPr>
          <w:lang w:val="sk-SK"/>
        </w:rPr>
        <w:t>Spôsob vypracovania, odovzdávania a zadávania výstupov z odborného hodnotenia zo strany odborného hodnotiteľa</w:t>
      </w:r>
      <w:bookmarkEnd w:id="56"/>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ŽoNFP vymieňať. Úlohou oboch </w:t>
      </w:r>
      <w:r w:rsidRPr="0017594C">
        <w:rPr>
          <w:rFonts w:cs="Times New Roman"/>
          <w:sz w:val="19"/>
          <w:szCs w:val="48"/>
          <w:lang w:val="sk-SK"/>
        </w:rPr>
        <w:lastRenderedPageBreak/>
        <w:t>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57" w:name="_Toc440375100"/>
      <w:r w:rsidRPr="0017594C">
        <w:rPr>
          <w:lang w:val="sk-SK"/>
        </w:rPr>
        <w:t>Postupy uplatňované v prípadoch nezhody odborných hodnotiteľov</w:t>
      </w:r>
      <w:bookmarkEnd w:id="57"/>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58" w:name="_Toc440375101"/>
      <w:bookmarkStart w:id="59" w:name="_Toc413702946"/>
      <w:r w:rsidRPr="00B519B4">
        <w:rPr>
          <w:lang w:val="sk-SK"/>
        </w:rPr>
        <w:t>Overenie činnosti hodnotiteľov</w:t>
      </w:r>
      <w:bookmarkEnd w:id="58"/>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w:t>
      </w:r>
      <w:r w:rsidRPr="0017594C">
        <w:rPr>
          <w:szCs w:val="19"/>
          <w:lang w:val="sk-SK"/>
        </w:rPr>
        <w:lastRenderedPageBreak/>
        <w:t xml:space="preserve">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60" w:name="_Toc440375102"/>
      <w:bookmarkEnd w:id="59"/>
      <w:r w:rsidRPr="0017594C">
        <w:rPr>
          <w:lang w:val="sk-SK"/>
        </w:rPr>
        <w:t>Účasť partnerov na odbornom hodnotení</w:t>
      </w:r>
      <w:bookmarkEnd w:id="60"/>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61" w:name="_Toc440375103"/>
      <w:r w:rsidRPr="0017594C">
        <w:rPr>
          <w:lang w:val="sk-SK"/>
        </w:rPr>
        <w:lastRenderedPageBreak/>
        <w:t>Spôsob vyhodnotenia jednotlivých kritérií pre výber projektov</w:t>
      </w:r>
      <w:bookmarkEnd w:id="61"/>
    </w:p>
    <w:p w14:paraId="01291BCB" w14:textId="77777777" w:rsidR="001C4E68" w:rsidRPr="00B519B4" w:rsidRDefault="001C4E68" w:rsidP="008979DA">
      <w:pPr>
        <w:pStyle w:val="Nadpis2"/>
        <w:jc w:val="both"/>
        <w:rPr>
          <w:lang w:val="sk-SK"/>
        </w:rPr>
      </w:pPr>
      <w:bookmarkStart w:id="62" w:name="_Toc440375104"/>
      <w:r w:rsidRPr="0017594C">
        <w:rPr>
          <w:lang w:val="sk-SK"/>
        </w:rPr>
        <w:t xml:space="preserve">Hodnotiace </w:t>
      </w:r>
      <w:r w:rsidRPr="00B519B4">
        <w:rPr>
          <w:lang w:val="sk-SK"/>
        </w:rPr>
        <w:t>kritériá žiadosti o nenávratný finančný príspevok</w:t>
      </w:r>
      <w:bookmarkEnd w:id="62"/>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63" w:name="_Toc440375105"/>
      <w:r w:rsidRPr="0017594C">
        <w:rPr>
          <w:lang w:val="sk-SK"/>
        </w:rPr>
        <w:t>Spôsob vyhodnotenia jednotlivých kritérií pre výber projektov</w:t>
      </w:r>
      <w:bookmarkEnd w:id="63"/>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64"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64"/>
    </w:p>
    <w:p w14:paraId="01291BF3" w14:textId="77777777" w:rsidR="0059078B" w:rsidRDefault="0059078B" w:rsidP="0059078B">
      <w:pPr>
        <w:pStyle w:val="Nadpis3"/>
        <w:rPr>
          <w:lang w:val="sk-SK"/>
        </w:rPr>
      </w:pPr>
      <w:bookmarkStart w:id="65" w:name="_Toc440375107"/>
      <w:commentRangeStart w:id="66"/>
      <w:r>
        <w:rPr>
          <w:lang w:val="sk-SK"/>
        </w:rPr>
        <w:t>Vyhodnotenie</w:t>
      </w:r>
      <w:commentRangeEnd w:id="66"/>
      <w:r w:rsidR="00055D5C">
        <w:rPr>
          <w:rStyle w:val="Odkaznakomentr"/>
          <w:rFonts w:cs="Times New Roman"/>
          <w:b w:val="0"/>
          <w:bCs w:val="0"/>
          <w:iCs w:val="0"/>
          <w:color w:val="auto"/>
          <w:kern w:val="0"/>
        </w:rPr>
        <w:commentReference w:id="66"/>
      </w:r>
      <w:r>
        <w:rPr>
          <w:lang w:val="sk-SK"/>
        </w:rPr>
        <w:t xml:space="preserve"> horizontálneho princípu Udržateľný rozvoj</w:t>
      </w:r>
      <w:bookmarkEnd w:id="65"/>
    </w:p>
    <w:p w14:paraId="140DB1DE" w14:textId="77777777" w:rsidR="00611368" w:rsidRPr="00611368" w:rsidRDefault="00611368" w:rsidP="00611368">
      <w:pPr>
        <w:spacing w:line="288" w:lineRule="auto"/>
        <w:jc w:val="both"/>
        <w:rPr>
          <w:ins w:id="67" w:author="Autor"/>
          <w:rFonts w:asciiTheme="minorHAnsi" w:hAnsiTheme="minorHAnsi" w:cstheme="minorHAnsi"/>
          <w:color w:val="404040" w:themeColor="text1" w:themeTint="BF"/>
          <w:szCs w:val="19"/>
          <w:u w:val="single"/>
          <w:lang w:val="sk-SK"/>
        </w:rPr>
      </w:pPr>
      <w:ins w:id="68" w:author="Autor">
        <w:r w:rsidRPr="00611368">
          <w:rPr>
            <w:rFonts w:asciiTheme="minorHAnsi" w:hAnsiTheme="minorHAnsi" w:cstheme="minorHAnsi"/>
            <w:color w:val="404040" w:themeColor="text1" w:themeTint="BF"/>
            <w:szCs w:val="19"/>
            <w:u w:val="single"/>
            <w:lang w:val="sk-SK"/>
          </w:rPr>
          <w:t xml:space="preserve">Predmetom hodnotenia kritéria horizontálneho princípu Udržateľný rozvoj (ďalej len „HP UR“) </w:t>
        </w:r>
        <w:r w:rsidRPr="00F9413F">
          <w:rPr>
            <w:rFonts w:asciiTheme="minorHAnsi" w:hAnsiTheme="minorHAnsi" w:cstheme="minorHAnsi"/>
            <w:b/>
            <w:color w:val="404040" w:themeColor="text1" w:themeTint="BF"/>
            <w:szCs w:val="19"/>
            <w:u w:val="single"/>
            <w:lang w:val="sk-SK"/>
          </w:rPr>
          <w:t>v národných projektoch</w:t>
        </w:r>
        <w:r w:rsidRPr="00611368">
          <w:rPr>
            <w:rFonts w:asciiTheme="minorHAnsi" w:hAnsiTheme="minorHAnsi" w:cstheme="minorHAnsi"/>
            <w:color w:val="404040" w:themeColor="text1" w:themeTint="BF"/>
            <w:szCs w:val="19"/>
            <w:u w:val="single"/>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ins>
    </w:p>
    <w:p w14:paraId="6C6D3B28" w14:textId="77777777" w:rsidR="00611368" w:rsidRPr="00611368" w:rsidRDefault="00611368" w:rsidP="00611368">
      <w:pPr>
        <w:spacing w:line="288" w:lineRule="auto"/>
        <w:jc w:val="both"/>
        <w:rPr>
          <w:ins w:id="69" w:author="Autor"/>
          <w:rFonts w:asciiTheme="minorHAnsi" w:hAnsiTheme="minorHAnsi" w:cstheme="minorHAnsi"/>
          <w:color w:val="404040" w:themeColor="text1" w:themeTint="BF"/>
          <w:szCs w:val="19"/>
          <w:u w:val="single"/>
          <w:lang w:val="sk-SK"/>
        </w:rPr>
      </w:pPr>
      <w:ins w:id="70" w:author="Autor">
        <w:r w:rsidRPr="00611368">
          <w:rPr>
            <w:rFonts w:asciiTheme="minorHAnsi" w:hAnsiTheme="minorHAnsi" w:cstheme="minorHAnsi"/>
            <w:color w:val="404040" w:themeColor="text1" w:themeTint="BF"/>
            <w:szCs w:val="19"/>
            <w:u w:val="single"/>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ins>
    </w:p>
    <w:p w14:paraId="35835F80" w14:textId="77777777" w:rsidR="00611368" w:rsidRPr="00611368" w:rsidRDefault="00611368" w:rsidP="00611368">
      <w:pPr>
        <w:spacing w:line="288" w:lineRule="auto"/>
        <w:ind w:left="1134" w:hanging="425"/>
        <w:jc w:val="both"/>
        <w:rPr>
          <w:ins w:id="71" w:author="Autor"/>
          <w:rFonts w:asciiTheme="minorHAnsi" w:hAnsiTheme="minorHAnsi" w:cstheme="minorHAnsi"/>
          <w:color w:val="404040" w:themeColor="text1" w:themeTint="BF"/>
          <w:szCs w:val="19"/>
          <w:u w:val="single"/>
          <w:lang w:val="sk-SK"/>
        </w:rPr>
      </w:pPr>
      <w:ins w:id="72" w:author="Auto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podpore inteligentného, udržateľného a inkluzívneho rastu, prostredníctvom nákladovo-efektívnej modernizácie verejnej správy,</w:t>
        </w:r>
      </w:ins>
    </w:p>
    <w:p w14:paraId="0BF36F9E" w14:textId="77777777" w:rsidR="00611368" w:rsidRPr="00611368" w:rsidRDefault="00611368" w:rsidP="00611368">
      <w:pPr>
        <w:spacing w:line="288" w:lineRule="auto"/>
        <w:ind w:left="1134" w:hanging="425"/>
        <w:jc w:val="both"/>
        <w:rPr>
          <w:ins w:id="73" w:author="Autor"/>
          <w:rFonts w:asciiTheme="minorHAnsi" w:hAnsiTheme="minorHAnsi" w:cstheme="minorHAnsi"/>
          <w:color w:val="404040" w:themeColor="text1" w:themeTint="BF"/>
          <w:szCs w:val="19"/>
          <w:u w:val="single"/>
          <w:lang w:val="sk-SK"/>
        </w:rPr>
      </w:pPr>
      <w:ins w:id="74" w:author="Auto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 xml:space="preserve">konsolidácii nákladov a verejných financií, dosiahnutiu udržateľnosti verejnej správy prostredníctvom optimalizácie správy systémov a zdrojov (vrátane ľudských zdrojov a spravovaného majetku), </w:t>
        </w:r>
      </w:ins>
    </w:p>
    <w:p w14:paraId="150DCA21" w14:textId="77777777" w:rsidR="00611368" w:rsidRPr="00611368" w:rsidRDefault="00611368" w:rsidP="00611368">
      <w:pPr>
        <w:spacing w:line="288" w:lineRule="auto"/>
        <w:ind w:left="1134" w:hanging="425"/>
        <w:jc w:val="both"/>
        <w:rPr>
          <w:ins w:id="75" w:author="Autor"/>
          <w:rFonts w:asciiTheme="minorHAnsi" w:hAnsiTheme="minorHAnsi" w:cstheme="minorHAnsi"/>
          <w:color w:val="404040" w:themeColor="text1" w:themeTint="BF"/>
          <w:szCs w:val="19"/>
          <w:u w:val="single"/>
          <w:lang w:val="sk-SK"/>
        </w:rPr>
      </w:pPr>
      <w:ins w:id="76" w:author="Auto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zvýšeniu kvality a efektivity služieb, ich systematickému rozvoju vo všetkých segmentoch verejnej správy prostredníctvom posilnenia analytických kapacít a realizáciou systémových zmien,</w:t>
        </w:r>
      </w:ins>
    </w:p>
    <w:p w14:paraId="4D1023A3" w14:textId="74BDD425" w:rsidR="00611368" w:rsidRPr="00611368" w:rsidRDefault="00611368" w:rsidP="00611368">
      <w:pPr>
        <w:spacing w:line="288" w:lineRule="auto"/>
        <w:ind w:left="709"/>
        <w:jc w:val="both"/>
        <w:rPr>
          <w:ins w:id="77" w:author="Autor"/>
          <w:rFonts w:asciiTheme="minorHAnsi" w:hAnsiTheme="minorHAnsi" w:cstheme="minorHAnsi"/>
          <w:color w:val="404040" w:themeColor="text1" w:themeTint="BF"/>
          <w:szCs w:val="19"/>
          <w:u w:val="single"/>
          <w:lang w:val="sk-SK"/>
        </w:rPr>
      </w:pPr>
      <w:ins w:id="78" w:author="Autor">
        <w:r w:rsidRPr="00611368">
          <w:rPr>
            <w:rFonts w:asciiTheme="minorHAnsi" w:hAnsiTheme="minorHAnsi" w:cstheme="minorHAnsi"/>
            <w:color w:val="404040" w:themeColor="text1" w:themeTint="BF"/>
            <w:szCs w:val="19"/>
            <w:u w:val="single"/>
            <w:lang w:val="sk-SK"/>
          </w:rPr>
          <w:t>•</w:t>
        </w:r>
        <w:r>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optimalizácii a elektronizácii služieb verejnej správy,</w:t>
        </w:r>
      </w:ins>
    </w:p>
    <w:p w14:paraId="7F340146" w14:textId="714E5CEB" w:rsidR="00611368" w:rsidRPr="00611368" w:rsidRDefault="00611368" w:rsidP="00611368">
      <w:pPr>
        <w:tabs>
          <w:tab w:val="left" w:pos="1276"/>
        </w:tabs>
        <w:spacing w:line="288" w:lineRule="auto"/>
        <w:ind w:left="709"/>
        <w:jc w:val="both"/>
        <w:rPr>
          <w:ins w:id="79" w:author="Autor"/>
          <w:rFonts w:asciiTheme="minorHAnsi" w:hAnsiTheme="minorHAnsi" w:cstheme="minorHAnsi"/>
          <w:color w:val="404040" w:themeColor="text1" w:themeTint="BF"/>
          <w:szCs w:val="19"/>
          <w:u w:val="single"/>
          <w:lang w:val="sk-SK"/>
        </w:rPr>
      </w:pPr>
      <w:ins w:id="80" w:author="Autor">
        <w:r w:rsidRPr="00611368">
          <w:rPr>
            <w:rFonts w:asciiTheme="minorHAnsi" w:hAnsiTheme="minorHAnsi" w:cstheme="minorHAnsi"/>
            <w:color w:val="404040" w:themeColor="text1" w:themeTint="BF"/>
            <w:szCs w:val="19"/>
            <w:u w:val="single"/>
            <w:lang w:val="sk-SK"/>
          </w:rPr>
          <w:lastRenderedPageBreak/>
          <w:t>•</w:t>
        </w:r>
        <w:r>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 xml:space="preserve">zvýšeniu transparentnosti činností a rozhodnutí verejnej správy, </w:t>
        </w:r>
      </w:ins>
    </w:p>
    <w:p w14:paraId="0921CB33" w14:textId="77777777" w:rsidR="00611368" w:rsidRPr="00611368" w:rsidRDefault="00611368" w:rsidP="00611368">
      <w:pPr>
        <w:spacing w:line="288" w:lineRule="auto"/>
        <w:ind w:left="1134" w:hanging="425"/>
        <w:jc w:val="both"/>
        <w:rPr>
          <w:ins w:id="81" w:author="Autor"/>
          <w:rFonts w:asciiTheme="minorHAnsi" w:hAnsiTheme="minorHAnsi" w:cstheme="minorHAnsi"/>
          <w:color w:val="404040" w:themeColor="text1" w:themeTint="BF"/>
          <w:szCs w:val="19"/>
          <w:u w:val="single"/>
          <w:lang w:val="sk-SK"/>
        </w:rPr>
      </w:pPr>
      <w:ins w:id="82" w:author="Auto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 xml:space="preserve">postupnému zavedeniu systému strategického plánovania a riadenia v štátnej správe, posilneniu tvorby a koordinácie politík a podpore zriadenia a rozvoju analytických kapacít v ústrednej štátnej správe, </w:t>
        </w:r>
      </w:ins>
    </w:p>
    <w:p w14:paraId="707D253D" w14:textId="77777777" w:rsidR="00611368" w:rsidRPr="00611368" w:rsidRDefault="00611368" w:rsidP="00611368">
      <w:pPr>
        <w:spacing w:line="288" w:lineRule="auto"/>
        <w:ind w:left="1134" w:hanging="425"/>
        <w:jc w:val="both"/>
        <w:rPr>
          <w:ins w:id="83" w:author="Autor"/>
          <w:rFonts w:asciiTheme="minorHAnsi" w:hAnsiTheme="minorHAnsi" w:cstheme="minorHAnsi"/>
          <w:color w:val="404040" w:themeColor="text1" w:themeTint="BF"/>
          <w:szCs w:val="19"/>
          <w:u w:val="single"/>
          <w:lang w:val="sk-SK"/>
        </w:rPr>
      </w:pPr>
      <w:ins w:id="84" w:author="Auto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modernizácii riadenia ľudských zdrojov v štátnej správe, vybudovaniu profesionálnej, výkonnej a stabilnej štátnej služby,</w:t>
        </w:r>
      </w:ins>
    </w:p>
    <w:p w14:paraId="0C0A7A77" w14:textId="77777777" w:rsidR="00611368" w:rsidRPr="00611368" w:rsidRDefault="00611368" w:rsidP="00611368">
      <w:pPr>
        <w:spacing w:line="288" w:lineRule="auto"/>
        <w:ind w:left="1134" w:hanging="425"/>
        <w:jc w:val="both"/>
        <w:rPr>
          <w:ins w:id="85" w:author="Autor"/>
          <w:rFonts w:asciiTheme="minorHAnsi" w:hAnsiTheme="minorHAnsi" w:cstheme="minorHAnsi"/>
          <w:color w:val="404040" w:themeColor="text1" w:themeTint="BF"/>
          <w:szCs w:val="19"/>
          <w:u w:val="single"/>
          <w:lang w:val="sk-SK"/>
        </w:rPr>
      </w:pPr>
      <w:ins w:id="86" w:author="Auto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transparentnej a merateľnej realizácii výkonu služieb verejnej správy vo vzťahu k  vynaloženým verejným zdrojom,</w:t>
        </w:r>
      </w:ins>
    </w:p>
    <w:p w14:paraId="0908F0E3" w14:textId="34EC44D9" w:rsidR="00611368" w:rsidRDefault="00611368" w:rsidP="00611368">
      <w:pPr>
        <w:spacing w:line="288" w:lineRule="auto"/>
        <w:ind w:left="1134" w:hanging="425"/>
        <w:jc w:val="both"/>
        <w:rPr>
          <w:ins w:id="87" w:author="Autor"/>
          <w:rFonts w:asciiTheme="minorHAnsi" w:hAnsiTheme="minorHAnsi" w:cstheme="minorHAnsi"/>
          <w:color w:val="404040" w:themeColor="text1" w:themeTint="BF"/>
          <w:szCs w:val="19"/>
          <w:u w:val="single"/>
          <w:lang w:val="sk-SK"/>
        </w:rPr>
      </w:pPr>
      <w:ins w:id="88" w:author="Autor">
        <w:r w:rsidRPr="00611368">
          <w:rPr>
            <w:rFonts w:asciiTheme="minorHAnsi" w:hAnsiTheme="minorHAnsi" w:cstheme="minorHAnsi"/>
            <w:color w:val="404040" w:themeColor="text1" w:themeTint="BF"/>
            <w:szCs w:val="19"/>
            <w:u w:val="single"/>
            <w:lang w:val="sk-SK"/>
          </w:rPr>
          <w:t>•</w:t>
        </w:r>
        <w:r>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posilneniu participácie sociálnych partnerov, ekonomických partnerov a občianskej spoločnosti na tvorbe politík a rozvoji služieb.</w:t>
        </w:r>
      </w:ins>
    </w:p>
    <w:p w14:paraId="589F216E" w14:textId="77777777" w:rsidR="00611368" w:rsidRPr="00611368" w:rsidRDefault="00611368" w:rsidP="00611368">
      <w:pPr>
        <w:spacing w:line="288" w:lineRule="auto"/>
        <w:ind w:left="1134" w:hanging="425"/>
        <w:jc w:val="both"/>
        <w:rPr>
          <w:ins w:id="89" w:author="Autor"/>
          <w:rFonts w:asciiTheme="minorHAnsi" w:hAnsiTheme="minorHAnsi" w:cstheme="minorHAnsi"/>
          <w:color w:val="404040" w:themeColor="text1" w:themeTint="BF"/>
          <w:szCs w:val="19"/>
          <w:u w:val="single"/>
          <w:lang w:val="sk-SK"/>
        </w:rPr>
      </w:pPr>
    </w:p>
    <w:p w14:paraId="370DFD25" w14:textId="6ED375C1" w:rsidR="00611368" w:rsidRPr="00611368" w:rsidRDefault="00611368" w:rsidP="00611368">
      <w:pPr>
        <w:spacing w:line="288" w:lineRule="auto"/>
        <w:jc w:val="both"/>
        <w:rPr>
          <w:ins w:id="90" w:author="Autor"/>
          <w:rFonts w:asciiTheme="minorHAnsi" w:hAnsiTheme="minorHAnsi" w:cstheme="minorHAnsi"/>
          <w:color w:val="404040" w:themeColor="text1" w:themeTint="BF"/>
          <w:szCs w:val="19"/>
          <w:u w:val="single"/>
          <w:lang w:val="sk-SK"/>
        </w:rPr>
      </w:pPr>
      <w:ins w:id="91" w:author="Autor">
        <w:r w:rsidRPr="00F9413F">
          <w:rPr>
            <w:rFonts w:asciiTheme="minorHAnsi" w:hAnsiTheme="minorHAnsi" w:cstheme="minorHAnsi"/>
            <w:b/>
            <w:color w:val="404040" w:themeColor="text1" w:themeTint="BF"/>
            <w:szCs w:val="19"/>
            <w:u w:val="single"/>
            <w:lang w:val="sk-SK"/>
          </w:rPr>
          <w:t>V</w:t>
        </w:r>
      </w:ins>
      <w:r w:rsidR="00F9413F" w:rsidRPr="00F9413F">
        <w:rPr>
          <w:rFonts w:asciiTheme="minorHAnsi" w:hAnsiTheme="minorHAnsi" w:cstheme="minorHAnsi"/>
          <w:b/>
          <w:color w:val="404040" w:themeColor="text1" w:themeTint="BF"/>
          <w:szCs w:val="19"/>
          <w:u w:val="single"/>
          <w:lang w:val="sk-SK"/>
        </w:rPr>
        <w:t> </w:t>
      </w:r>
      <w:ins w:id="92" w:author="Autor">
        <w:r w:rsidRPr="00F9413F">
          <w:rPr>
            <w:rFonts w:asciiTheme="minorHAnsi" w:hAnsiTheme="minorHAnsi" w:cstheme="minorHAnsi"/>
            <w:b/>
            <w:color w:val="404040" w:themeColor="text1" w:themeTint="BF"/>
            <w:szCs w:val="19"/>
            <w:u w:val="single"/>
            <w:lang w:val="sk-SK"/>
          </w:rPr>
          <w:t>dopytov</w:t>
        </w:r>
      </w:ins>
      <w:r w:rsidR="00F9413F" w:rsidRPr="00F9413F">
        <w:rPr>
          <w:rFonts w:asciiTheme="minorHAnsi" w:hAnsiTheme="minorHAnsi" w:cstheme="minorHAnsi"/>
          <w:b/>
          <w:color w:val="404040" w:themeColor="text1" w:themeTint="BF"/>
          <w:szCs w:val="19"/>
          <w:u w:val="single"/>
          <w:lang w:val="sk-SK"/>
        </w:rPr>
        <w:t>o – orientovaných</w:t>
      </w:r>
      <w:r w:rsidR="00F9413F">
        <w:rPr>
          <w:rFonts w:asciiTheme="minorHAnsi" w:hAnsiTheme="minorHAnsi" w:cstheme="minorHAnsi"/>
          <w:color w:val="404040" w:themeColor="text1" w:themeTint="BF"/>
          <w:szCs w:val="19"/>
          <w:u w:val="single"/>
          <w:lang w:val="sk-SK"/>
        </w:rPr>
        <w:t xml:space="preserve"> </w:t>
      </w:r>
      <w:ins w:id="93" w:author="Autor">
        <w:r w:rsidRPr="00611368">
          <w:rPr>
            <w:rFonts w:asciiTheme="minorHAnsi" w:hAnsiTheme="minorHAnsi" w:cstheme="minorHAnsi"/>
            <w:color w:val="404040" w:themeColor="text1" w:themeTint="BF"/>
            <w:szCs w:val="19"/>
            <w:u w:val="single"/>
            <w:lang w:val="sk-SK"/>
          </w:rPr>
          <w:t xml:space="preserve"> projektoch sa skúma prínos k trom pilierom - špecifickým cieľom HP UR a ich čiastkovým cieľom, t. j. k:  </w:t>
        </w:r>
      </w:ins>
    </w:p>
    <w:p w14:paraId="2EB555A0" w14:textId="77777777" w:rsidR="00611368" w:rsidRPr="00611368" w:rsidRDefault="00611368" w:rsidP="0056143C">
      <w:pPr>
        <w:spacing w:line="288" w:lineRule="auto"/>
        <w:ind w:left="426"/>
        <w:jc w:val="both"/>
        <w:rPr>
          <w:ins w:id="94" w:author="Autor"/>
          <w:rFonts w:asciiTheme="minorHAnsi" w:hAnsiTheme="minorHAnsi" w:cstheme="minorHAnsi"/>
          <w:color w:val="404040" w:themeColor="text1" w:themeTint="BF"/>
          <w:szCs w:val="19"/>
          <w:u w:val="single"/>
          <w:lang w:val="sk-SK"/>
        </w:rPr>
      </w:pPr>
      <w:ins w:id="95" w:author="Auto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t xml:space="preserve"> posilneniu ekonomického aspektu rozvoja a jeho čiastkovým cieľom: </w:t>
        </w:r>
      </w:ins>
    </w:p>
    <w:p w14:paraId="7DA2A527" w14:textId="16385ECA" w:rsidR="00611368" w:rsidRPr="00611368" w:rsidRDefault="00611368" w:rsidP="0056143C">
      <w:pPr>
        <w:spacing w:line="288" w:lineRule="auto"/>
        <w:ind w:left="709"/>
        <w:jc w:val="both"/>
        <w:rPr>
          <w:ins w:id="96" w:author="Autor"/>
          <w:rFonts w:asciiTheme="minorHAnsi" w:hAnsiTheme="minorHAnsi" w:cstheme="minorHAnsi"/>
          <w:color w:val="404040" w:themeColor="text1" w:themeTint="BF"/>
          <w:szCs w:val="19"/>
          <w:u w:val="single"/>
          <w:lang w:val="sk-SK"/>
        </w:rPr>
      </w:pPr>
      <w:ins w:id="97" w:author="Autor">
        <w:r w:rsidRPr="00611368">
          <w:rPr>
            <w:rFonts w:asciiTheme="minorHAnsi" w:hAnsiTheme="minorHAnsi" w:cstheme="minorHAnsi"/>
            <w:color w:val="404040" w:themeColor="text1" w:themeTint="BF"/>
            <w:szCs w:val="19"/>
            <w:u w:val="single"/>
            <w:lang w:val="sk-SK"/>
          </w:rPr>
          <w:t>•</w:t>
        </w:r>
        <w:r w:rsidR="0056143C">
          <w:rPr>
            <w:rFonts w:asciiTheme="minorHAnsi" w:hAnsiTheme="minorHAnsi" w:cstheme="minorHAnsi"/>
            <w:color w:val="404040" w:themeColor="text1" w:themeTint="BF"/>
            <w:szCs w:val="19"/>
            <w:u w:val="single"/>
            <w:lang w:val="sk-SK"/>
          </w:rPr>
          <w:t xml:space="preserve">       </w:t>
        </w:r>
        <w:r w:rsidRPr="00611368">
          <w:rPr>
            <w:rFonts w:asciiTheme="minorHAnsi" w:hAnsiTheme="minorHAnsi" w:cstheme="minorHAnsi"/>
            <w:color w:val="404040" w:themeColor="text1" w:themeTint="BF"/>
            <w:szCs w:val="19"/>
            <w:u w:val="single"/>
            <w:lang w:val="sk-SK"/>
          </w:rPr>
          <w:t xml:space="preserve">posilnenie výskumu, technologického rozvoja a inovácií; </w:t>
        </w:r>
      </w:ins>
    </w:p>
    <w:p w14:paraId="63A6B4B0" w14:textId="77777777" w:rsidR="00611368" w:rsidRPr="00611368" w:rsidRDefault="00611368" w:rsidP="0056143C">
      <w:pPr>
        <w:spacing w:line="288" w:lineRule="auto"/>
        <w:ind w:left="1134" w:hanging="425"/>
        <w:jc w:val="both"/>
        <w:rPr>
          <w:ins w:id="98" w:author="Autor"/>
          <w:rFonts w:asciiTheme="minorHAnsi" w:hAnsiTheme="minorHAnsi" w:cstheme="minorHAnsi"/>
          <w:color w:val="404040" w:themeColor="text1" w:themeTint="BF"/>
          <w:szCs w:val="19"/>
          <w:u w:val="single"/>
          <w:lang w:val="sk-SK"/>
        </w:rPr>
      </w:pPr>
      <w:ins w:id="99" w:author="Auto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 xml:space="preserve">zlepšenie prístupu k informáciám a komunikačným technológiám a zlepšenie ich využívania a kvality; zvýšenie konkurencieschopnosti malých a stredných podnikov; </w:t>
        </w:r>
      </w:ins>
    </w:p>
    <w:p w14:paraId="0D6EB6F5" w14:textId="376C2D41" w:rsidR="00611368" w:rsidRPr="00611368" w:rsidRDefault="00611368" w:rsidP="0056143C">
      <w:pPr>
        <w:tabs>
          <w:tab w:val="left" w:pos="1276"/>
        </w:tabs>
        <w:spacing w:line="288" w:lineRule="auto"/>
        <w:ind w:left="1134" w:hanging="425"/>
        <w:jc w:val="both"/>
        <w:rPr>
          <w:ins w:id="100" w:author="Autor"/>
          <w:rFonts w:asciiTheme="minorHAnsi" w:hAnsiTheme="minorHAnsi" w:cstheme="minorHAnsi"/>
          <w:color w:val="404040" w:themeColor="text1" w:themeTint="BF"/>
          <w:szCs w:val="19"/>
          <w:u w:val="single"/>
          <w:lang w:val="sk-SK"/>
        </w:rPr>
      </w:pPr>
      <w:ins w:id="101" w:author="Autor">
        <w:r w:rsidRPr="00611368">
          <w:rPr>
            <w:rFonts w:asciiTheme="minorHAnsi" w:hAnsiTheme="minorHAnsi" w:cstheme="minorHAnsi"/>
            <w:color w:val="404040" w:themeColor="text1" w:themeTint="BF"/>
            <w:szCs w:val="19"/>
            <w:u w:val="single"/>
            <w:lang w:val="sk-SK"/>
          </w:rPr>
          <w:t>•</w:t>
        </w:r>
      </w:ins>
      <w:r w:rsidR="0056143C">
        <w:rPr>
          <w:rFonts w:asciiTheme="minorHAnsi" w:hAnsiTheme="minorHAnsi" w:cstheme="minorHAnsi"/>
          <w:color w:val="404040" w:themeColor="text1" w:themeTint="BF"/>
          <w:szCs w:val="19"/>
          <w:u w:val="single"/>
          <w:lang w:val="sk-SK"/>
        </w:rPr>
        <w:t xml:space="preserve">       </w:t>
      </w:r>
      <w:ins w:id="102" w:author="Autor">
        <w:r w:rsidRPr="00611368">
          <w:rPr>
            <w:rFonts w:asciiTheme="minorHAnsi" w:hAnsiTheme="minorHAnsi" w:cstheme="minorHAnsi"/>
            <w:color w:val="404040" w:themeColor="text1" w:themeTint="BF"/>
            <w:szCs w:val="19"/>
            <w:u w:val="single"/>
            <w:lang w:val="sk-SK"/>
          </w:rPr>
          <w:t>investovanie do vzdelávania, zručností a celoživotného vzdelávania; posilnenie inštitucionálnych kapacít a efektivity verejnej správy;</w:t>
        </w:r>
      </w:ins>
    </w:p>
    <w:p w14:paraId="6B6D8182" w14:textId="77777777" w:rsidR="00611368" w:rsidRPr="00611368" w:rsidRDefault="00611368" w:rsidP="0056143C">
      <w:pPr>
        <w:spacing w:line="288" w:lineRule="auto"/>
        <w:ind w:left="426"/>
        <w:jc w:val="both"/>
        <w:rPr>
          <w:ins w:id="103" w:author="Autor"/>
          <w:rFonts w:asciiTheme="minorHAnsi" w:hAnsiTheme="minorHAnsi" w:cstheme="minorHAnsi"/>
          <w:color w:val="404040" w:themeColor="text1" w:themeTint="BF"/>
          <w:szCs w:val="19"/>
          <w:u w:val="single"/>
          <w:lang w:val="sk-SK"/>
        </w:rPr>
      </w:pPr>
      <w:ins w:id="104" w:author="Auto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t xml:space="preserve"> posilneniu environmentálneho aspektu rozvoja a jeho čiastkovým cieľom: </w:t>
        </w:r>
      </w:ins>
    </w:p>
    <w:p w14:paraId="630E5462" w14:textId="77777777" w:rsidR="00611368" w:rsidRPr="00611368" w:rsidRDefault="00611368" w:rsidP="0056143C">
      <w:pPr>
        <w:spacing w:line="288" w:lineRule="auto"/>
        <w:ind w:left="567" w:firstLine="142"/>
        <w:jc w:val="both"/>
        <w:rPr>
          <w:ins w:id="105" w:author="Autor"/>
          <w:rFonts w:asciiTheme="minorHAnsi" w:hAnsiTheme="minorHAnsi" w:cstheme="minorHAnsi"/>
          <w:color w:val="404040" w:themeColor="text1" w:themeTint="BF"/>
          <w:szCs w:val="19"/>
          <w:u w:val="single"/>
          <w:lang w:val="sk-SK"/>
        </w:rPr>
      </w:pPr>
      <w:ins w:id="106" w:author="Auto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 xml:space="preserve">podpora prechodu na nízkouhlíkové hospodárstvo vo všetkých sektoroch; </w:t>
        </w:r>
      </w:ins>
    </w:p>
    <w:p w14:paraId="37C80CB1" w14:textId="77777777" w:rsidR="00611368" w:rsidRPr="00611368" w:rsidRDefault="00611368" w:rsidP="0056143C">
      <w:pPr>
        <w:spacing w:line="288" w:lineRule="auto"/>
        <w:ind w:left="567" w:firstLine="142"/>
        <w:jc w:val="both"/>
        <w:rPr>
          <w:ins w:id="107" w:author="Autor"/>
          <w:rFonts w:asciiTheme="minorHAnsi" w:hAnsiTheme="minorHAnsi" w:cstheme="minorHAnsi"/>
          <w:color w:val="404040" w:themeColor="text1" w:themeTint="BF"/>
          <w:szCs w:val="19"/>
          <w:u w:val="single"/>
          <w:lang w:val="sk-SK"/>
        </w:rPr>
      </w:pPr>
      <w:ins w:id="108" w:author="Auto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 xml:space="preserve">podpora prispôsobovania sa zmenám klímy, predchádzanie a riadenie rizika; </w:t>
        </w:r>
      </w:ins>
    </w:p>
    <w:p w14:paraId="109BBB05" w14:textId="77777777" w:rsidR="00611368" w:rsidRPr="00611368" w:rsidRDefault="00611368" w:rsidP="0056143C">
      <w:pPr>
        <w:spacing w:line="288" w:lineRule="auto"/>
        <w:ind w:left="567" w:firstLine="142"/>
        <w:jc w:val="both"/>
        <w:rPr>
          <w:ins w:id="109" w:author="Autor"/>
          <w:rFonts w:asciiTheme="minorHAnsi" w:hAnsiTheme="minorHAnsi" w:cstheme="minorHAnsi"/>
          <w:color w:val="404040" w:themeColor="text1" w:themeTint="BF"/>
          <w:szCs w:val="19"/>
          <w:u w:val="single"/>
          <w:lang w:val="sk-SK"/>
        </w:rPr>
      </w:pPr>
      <w:ins w:id="110" w:author="Auto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 xml:space="preserve">ochrana životného prostredia a podpora efektívneho využívania zdrojov; </w:t>
        </w:r>
      </w:ins>
    </w:p>
    <w:p w14:paraId="416264B1" w14:textId="77777777" w:rsidR="00611368" w:rsidRPr="00611368" w:rsidRDefault="00611368" w:rsidP="0056143C">
      <w:pPr>
        <w:spacing w:line="288" w:lineRule="auto"/>
        <w:ind w:left="1134" w:hanging="425"/>
        <w:jc w:val="both"/>
        <w:rPr>
          <w:ins w:id="111" w:author="Autor"/>
          <w:rFonts w:asciiTheme="minorHAnsi" w:hAnsiTheme="minorHAnsi" w:cstheme="minorHAnsi"/>
          <w:color w:val="404040" w:themeColor="text1" w:themeTint="BF"/>
          <w:szCs w:val="19"/>
          <w:u w:val="single"/>
          <w:lang w:val="sk-SK"/>
        </w:rPr>
      </w:pPr>
      <w:ins w:id="112" w:author="Auto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podpora udržateľnej dopravy a odstraňovanie prekážok v kľúčových sieťových infraštruktúrach;</w:t>
        </w:r>
      </w:ins>
    </w:p>
    <w:p w14:paraId="76BDA4C7" w14:textId="77777777" w:rsidR="00611368" w:rsidRPr="00611368" w:rsidRDefault="00611368" w:rsidP="0056143C">
      <w:pPr>
        <w:spacing w:line="288" w:lineRule="auto"/>
        <w:ind w:left="426"/>
        <w:jc w:val="both"/>
        <w:rPr>
          <w:ins w:id="113" w:author="Autor"/>
          <w:rFonts w:asciiTheme="minorHAnsi" w:hAnsiTheme="minorHAnsi" w:cstheme="minorHAnsi"/>
          <w:color w:val="404040" w:themeColor="text1" w:themeTint="BF"/>
          <w:szCs w:val="19"/>
          <w:u w:val="single"/>
          <w:lang w:val="sk-SK"/>
        </w:rPr>
      </w:pPr>
      <w:ins w:id="114" w:author="Auto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t xml:space="preserve">posilneniu inkluzívneho aspektu rozvoja a jeho čiastkovým cieľom: </w:t>
        </w:r>
      </w:ins>
    </w:p>
    <w:p w14:paraId="64675543" w14:textId="4F68BA21" w:rsidR="00611368" w:rsidRPr="00611368" w:rsidRDefault="00611368" w:rsidP="00F9413F">
      <w:pPr>
        <w:spacing w:line="288" w:lineRule="auto"/>
        <w:ind w:left="1134" w:hanging="708"/>
        <w:jc w:val="both"/>
        <w:rPr>
          <w:ins w:id="115" w:author="Autor"/>
          <w:rFonts w:asciiTheme="minorHAnsi" w:hAnsiTheme="minorHAnsi" w:cstheme="minorHAnsi"/>
          <w:color w:val="404040" w:themeColor="text1" w:themeTint="BF"/>
          <w:szCs w:val="19"/>
          <w:u w:val="single"/>
          <w:lang w:val="sk-SK"/>
        </w:rPr>
      </w:pPr>
      <w:ins w:id="116" w:author="Autor">
        <w:r w:rsidRPr="00611368">
          <w:rPr>
            <w:rFonts w:asciiTheme="minorHAnsi" w:hAnsiTheme="minorHAnsi" w:cstheme="minorHAnsi"/>
            <w:color w:val="404040" w:themeColor="text1" w:themeTint="BF"/>
            <w:szCs w:val="19"/>
            <w:u w:val="single"/>
            <w:lang w:val="sk-SK"/>
          </w:rPr>
          <w:t>•</w:t>
        </w:r>
      </w:ins>
      <w:r w:rsidR="00F9413F">
        <w:rPr>
          <w:rFonts w:asciiTheme="minorHAnsi" w:hAnsiTheme="minorHAnsi" w:cstheme="minorHAnsi"/>
          <w:color w:val="404040" w:themeColor="text1" w:themeTint="BF"/>
          <w:szCs w:val="19"/>
          <w:u w:val="single"/>
          <w:lang w:val="sk-SK"/>
        </w:rPr>
        <w:t xml:space="preserve"> </w:t>
      </w:r>
      <w:ins w:id="117" w:author="Autor">
        <w:r w:rsidRPr="00611368">
          <w:rPr>
            <w:rFonts w:asciiTheme="minorHAnsi" w:hAnsiTheme="minorHAnsi" w:cstheme="minorHAnsi"/>
            <w:color w:val="404040" w:themeColor="text1" w:themeTint="BF"/>
            <w:szCs w:val="19"/>
            <w:u w:val="single"/>
            <w:lang w:val="sk-SK"/>
          </w:rPr>
          <w:tab/>
          <w:t xml:space="preserve">podpora zamestnanosti a mobility pracovnej sily; </w:t>
        </w:r>
      </w:ins>
    </w:p>
    <w:p w14:paraId="6B3EC5A0" w14:textId="77777777" w:rsidR="00611368" w:rsidRPr="00611368" w:rsidRDefault="00611368" w:rsidP="00F9413F">
      <w:pPr>
        <w:spacing w:line="288" w:lineRule="auto"/>
        <w:ind w:left="1134" w:hanging="708"/>
        <w:jc w:val="both"/>
        <w:rPr>
          <w:ins w:id="118" w:author="Autor"/>
          <w:rFonts w:asciiTheme="minorHAnsi" w:hAnsiTheme="minorHAnsi" w:cstheme="minorHAnsi"/>
          <w:color w:val="404040" w:themeColor="text1" w:themeTint="BF"/>
          <w:szCs w:val="19"/>
          <w:u w:val="single"/>
          <w:lang w:val="sk-SK"/>
        </w:rPr>
      </w:pPr>
      <w:ins w:id="119" w:author="Autor">
        <w:r w:rsidRPr="00611368">
          <w:rPr>
            <w:rFonts w:asciiTheme="minorHAnsi" w:hAnsiTheme="minorHAnsi" w:cstheme="minorHAnsi"/>
            <w:color w:val="404040" w:themeColor="text1" w:themeTint="BF"/>
            <w:szCs w:val="19"/>
            <w:u w:val="single"/>
            <w:lang w:val="sk-SK"/>
          </w:rPr>
          <w:t>•</w:t>
        </w:r>
        <w:r w:rsidRPr="00611368">
          <w:rPr>
            <w:rFonts w:asciiTheme="minorHAnsi" w:hAnsiTheme="minorHAnsi" w:cstheme="minorHAnsi"/>
            <w:color w:val="404040" w:themeColor="text1" w:themeTint="BF"/>
            <w:szCs w:val="19"/>
            <w:u w:val="single"/>
            <w:lang w:val="sk-SK"/>
          </w:rPr>
          <w:tab/>
          <w:t>podpora sociálneho začlenenia a boj proti chudobe.</w:t>
        </w:r>
      </w:ins>
    </w:p>
    <w:p w14:paraId="6230869B" w14:textId="77777777" w:rsidR="00611368" w:rsidRPr="00611368" w:rsidRDefault="00611368" w:rsidP="00611368">
      <w:pPr>
        <w:spacing w:line="288" w:lineRule="auto"/>
        <w:jc w:val="both"/>
        <w:rPr>
          <w:ins w:id="120" w:author="Autor"/>
          <w:rFonts w:asciiTheme="minorHAnsi" w:hAnsiTheme="minorHAnsi" w:cstheme="minorHAnsi"/>
          <w:color w:val="404040" w:themeColor="text1" w:themeTint="BF"/>
          <w:szCs w:val="19"/>
          <w:u w:val="single"/>
          <w:lang w:val="sk-SK"/>
        </w:rPr>
      </w:pPr>
      <w:ins w:id="121" w:author="Autor">
        <w:r w:rsidRPr="00611368">
          <w:rPr>
            <w:rFonts w:asciiTheme="minorHAnsi" w:hAnsiTheme="minorHAnsi" w:cstheme="minorHAnsi"/>
            <w:color w:val="404040" w:themeColor="text1" w:themeTint="BF"/>
            <w:szCs w:val="19"/>
            <w:u w:val="single"/>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ins>
    </w:p>
    <w:p w14:paraId="7AA8CF55" w14:textId="77777777" w:rsidR="00611368" w:rsidRPr="00611368" w:rsidRDefault="00611368" w:rsidP="00611368">
      <w:pPr>
        <w:spacing w:line="288" w:lineRule="auto"/>
        <w:jc w:val="both"/>
        <w:rPr>
          <w:ins w:id="122" w:author="Autor"/>
          <w:rFonts w:asciiTheme="minorHAnsi" w:hAnsiTheme="minorHAnsi" w:cstheme="minorHAnsi"/>
          <w:color w:val="404040" w:themeColor="text1" w:themeTint="BF"/>
          <w:szCs w:val="19"/>
          <w:u w:val="single"/>
          <w:lang w:val="sk-SK"/>
        </w:rPr>
      </w:pPr>
      <w:ins w:id="123" w:author="Autor">
        <w:r w:rsidRPr="00611368">
          <w:rPr>
            <w:rFonts w:asciiTheme="minorHAnsi" w:hAnsiTheme="minorHAnsi" w:cstheme="minorHAnsi"/>
            <w:color w:val="404040" w:themeColor="text1" w:themeTint="BF"/>
            <w:szCs w:val="19"/>
            <w:u w:val="single"/>
            <w:lang w:val="sk-SK"/>
          </w:rPr>
          <w:t>Pri hodnotení súladu žiadostí o NFP na národné projekty aj dopytové projekty OP EVS s HP UR je potrebné, aby hodnotiteľ v žiadosti o NFP preskúmal najmä:</w:t>
        </w:r>
      </w:ins>
    </w:p>
    <w:p w14:paraId="3926E6B7" w14:textId="77777777" w:rsidR="00611368" w:rsidRPr="00611368" w:rsidRDefault="00611368" w:rsidP="00F9413F">
      <w:pPr>
        <w:spacing w:line="288" w:lineRule="auto"/>
        <w:ind w:left="851" w:hanging="425"/>
        <w:jc w:val="both"/>
        <w:rPr>
          <w:ins w:id="124" w:author="Autor"/>
          <w:rFonts w:asciiTheme="minorHAnsi" w:hAnsiTheme="minorHAnsi" w:cstheme="minorHAnsi"/>
          <w:color w:val="404040" w:themeColor="text1" w:themeTint="BF"/>
          <w:szCs w:val="19"/>
          <w:u w:val="single"/>
          <w:lang w:val="sk-SK"/>
        </w:rPr>
      </w:pPr>
      <w:ins w:id="125" w:author="Auto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t xml:space="preserve">časť 5 Identifikácia príspevku k princípu Udržateľný rozvoj, či sú vyplnené relevantné ciele HP UR v nadväznosti na vybrané typy aktivít  (rozhodujúce pre potvrdenie súladu s HP UR), </w:t>
        </w:r>
      </w:ins>
    </w:p>
    <w:p w14:paraId="246DD79E" w14:textId="77777777" w:rsidR="00611368" w:rsidRPr="00611368" w:rsidRDefault="00611368" w:rsidP="00F9413F">
      <w:pPr>
        <w:spacing w:line="288" w:lineRule="auto"/>
        <w:ind w:left="851" w:hanging="425"/>
        <w:jc w:val="both"/>
        <w:rPr>
          <w:ins w:id="126" w:author="Autor"/>
          <w:rFonts w:asciiTheme="minorHAnsi" w:hAnsiTheme="minorHAnsi" w:cstheme="minorHAnsi"/>
          <w:color w:val="404040" w:themeColor="text1" w:themeTint="BF"/>
          <w:szCs w:val="19"/>
          <w:u w:val="single"/>
          <w:lang w:val="sk-SK"/>
        </w:rPr>
      </w:pPr>
      <w:ins w:id="127" w:author="Auto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t xml:space="preserve">časť 10.2 ukazovatele: výber ukazovateľa HP UR;  nie je síce podmienkou pre uznanie súladu s HP UR, výber ukazovateľa však zvýrazňuje príspevok k HP UR, </w:t>
        </w:r>
      </w:ins>
    </w:p>
    <w:p w14:paraId="24F599C6" w14:textId="77777777" w:rsidR="00611368" w:rsidRPr="00611368" w:rsidRDefault="00611368" w:rsidP="00F9413F">
      <w:pPr>
        <w:spacing w:line="288" w:lineRule="auto"/>
        <w:ind w:left="426" w:firstLine="425"/>
        <w:jc w:val="both"/>
        <w:rPr>
          <w:ins w:id="128" w:author="Autor"/>
          <w:rFonts w:asciiTheme="minorHAnsi" w:hAnsiTheme="minorHAnsi" w:cstheme="minorHAnsi"/>
          <w:color w:val="404040" w:themeColor="text1" w:themeTint="BF"/>
          <w:szCs w:val="19"/>
          <w:u w:val="single"/>
          <w:lang w:val="sk-SK"/>
        </w:rPr>
      </w:pPr>
      <w:ins w:id="129" w:author="Autor">
        <w:r w:rsidRPr="00611368">
          <w:rPr>
            <w:rFonts w:asciiTheme="minorHAnsi" w:hAnsiTheme="minorHAnsi" w:cstheme="minorHAnsi"/>
            <w:color w:val="404040" w:themeColor="text1" w:themeTint="BF"/>
            <w:szCs w:val="19"/>
            <w:u w:val="single"/>
            <w:lang w:val="sk-SK"/>
          </w:rPr>
          <w:t xml:space="preserve">ale aj </w:t>
        </w:r>
      </w:ins>
    </w:p>
    <w:p w14:paraId="7D18FE71" w14:textId="7F589F4D" w:rsidR="00611368" w:rsidRPr="00611368" w:rsidRDefault="00611368" w:rsidP="00F9413F">
      <w:pPr>
        <w:spacing w:line="288" w:lineRule="auto"/>
        <w:ind w:firstLine="426"/>
        <w:jc w:val="both"/>
        <w:rPr>
          <w:ins w:id="130" w:author="Autor"/>
          <w:rFonts w:asciiTheme="minorHAnsi" w:hAnsiTheme="minorHAnsi" w:cstheme="minorHAnsi"/>
          <w:color w:val="404040" w:themeColor="text1" w:themeTint="BF"/>
          <w:szCs w:val="19"/>
          <w:u w:val="single"/>
          <w:lang w:val="sk-SK"/>
        </w:rPr>
      </w:pPr>
      <w:ins w:id="131" w:author="Auto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r>
      </w:ins>
      <w:r w:rsidR="00F9413F">
        <w:rPr>
          <w:rFonts w:asciiTheme="minorHAnsi" w:hAnsiTheme="minorHAnsi" w:cstheme="minorHAnsi"/>
          <w:color w:val="404040" w:themeColor="text1" w:themeTint="BF"/>
          <w:szCs w:val="19"/>
          <w:u w:val="single"/>
          <w:lang w:val="sk-SK"/>
        </w:rPr>
        <w:t xml:space="preserve">  </w:t>
      </w:r>
      <w:ins w:id="132" w:author="Autor">
        <w:r w:rsidRPr="00611368">
          <w:rPr>
            <w:rFonts w:asciiTheme="minorHAnsi" w:hAnsiTheme="minorHAnsi" w:cstheme="minorHAnsi"/>
            <w:color w:val="404040" w:themeColor="text1" w:themeTint="BF"/>
            <w:szCs w:val="19"/>
            <w:u w:val="single"/>
            <w:lang w:val="sk-SK"/>
          </w:rPr>
          <w:t>časť 7 Popis projektu,</w:t>
        </w:r>
      </w:ins>
    </w:p>
    <w:p w14:paraId="42E63A20" w14:textId="409D78AD" w:rsidR="00611368" w:rsidRPr="00611368" w:rsidRDefault="00611368" w:rsidP="00F9413F">
      <w:pPr>
        <w:spacing w:line="288" w:lineRule="auto"/>
        <w:ind w:left="851" w:hanging="425"/>
        <w:jc w:val="both"/>
        <w:rPr>
          <w:ins w:id="133" w:author="Autor"/>
          <w:rFonts w:asciiTheme="minorHAnsi" w:hAnsiTheme="minorHAnsi" w:cstheme="minorHAnsi"/>
          <w:color w:val="404040" w:themeColor="text1" w:themeTint="BF"/>
          <w:szCs w:val="19"/>
          <w:u w:val="single"/>
          <w:lang w:val="sk-SK"/>
        </w:rPr>
      </w:pPr>
      <w:ins w:id="134" w:author="Auto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t xml:space="preserve">časť 12 verejné obstarávanie: identifikácia zeleného verejného obstarávania; nie je síce nevyhnutná pre uznanie súladu s HP UR,  jeho využitie však výrazne podčiarkuje príspevok k HP UR, </w:t>
        </w:r>
      </w:ins>
    </w:p>
    <w:p w14:paraId="1550A7E2" w14:textId="358BE361" w:rsidR="00611368" w:rsidRPr="00611368" w:rsidRDefault="00611368" w:rsidP="00F9413F">
      <w:pPr>
        <w:spacing w:line="288" w:lineRule="auto"/>
        <w:ind w:firstLine="426"/>
        <w:jc w:val="both"/>
        <w:rPr>
          <w:ins w:id="135" w:author="Autor"/>
          <w:rFonts w:asciiTheme="minorHAnsi" w:hAnsiTheme="minorHAnsi" w:cstheme="minorHAnsi"/>
          <w:color w:val="404040" w:themeColor="text1" w:themeTint="BF"/>
          <w:szCs w:val="19"/>
          <w:u w:val="single"/>
          <w:lang w:val="sk-SK"/>
        </w:rPr>
      </w:pPr>
      <w:ins w:id="136" w:author="Autor">
        <w:r w:rsidRPr="00611368">
          <w:rPr>
            <w:rFonts w:asciiTheme="minorHAnsi" w:hAnsiTheme="minorHAnsi" w:cstheme="minorHAnsi"/>
            <w:color w:val="404040" w:themeColor="text1" w:themeTint="BF"/>
            <w:szCs w:val="19"/>
            <w:u w:val="single"/>
            <w:lang w:val="sk-SK"/>
          </w:rPr>
          <w:t>o</w:t>
        </w:r>
        <w:r w:rsidRPr="00611368">
          <w:rPr>
            <w:rFonts w:asciiTheme="minorHAnsi" w:hAnsiTheme="minorHAnsi" w:cstheme="minorHAnsi"/>
            <w:color w:val="404040" w:themeColor="text1" w:themeTint="BF"/>
            <w:szCs w:val="19"/>
            <w:u w:val="single"/>
            <w:lang w:val="sk-SK"/>
          </w:rPr>
          <w:tab/>
        </w:r>
      </w:ins>
      <w:r w:rsidR="00F9413F">
        <w:rPr>
          <w:rFonts w:asciiTheme="minorHAnsi" w:hAnsiTheme="minorHAnsi" w:cstheme="minorHAnsi"/>
          <w:color w:val="404040" w:themeColor="text1" w:themeTint="BF"/>
          <w:szCs w:val="19"/>
          <w:u w:val="single"/>
          <w:lang w:val="sk-SK"/>
        </w:rPr>
        <w:t xml:space="preserve">  </w:t>
      </w:r>
      <w:ins w:id="137" w:author="Autor">
        <w:r w:rsidRPr="00611368">
          <w:rPr>
            <w:rFonts w:asciiTheme="minorHAnsi" w:hAnsiTheme="minorHAnsi" w:cstheme="minorHAnsi"/>
            <w:color w:val="404040" w:themeColor="text1" w:themeTint="BF"/>
            <w:szCs w:val="19"/>
            <w:u w:val="single"/>
            <w:lang w:val="sk-SK"/>
          </w:rPr>
          <w:t xml:space="preserve">príloha ŽoNFP Opis projektu. </w:t>
        </w:r>
      </w:ins>
    </w:p>
    <w:p w14:paraId="529ED2BC" w14:textId="77777777" w:rsidR="00F9413F" w:rsidRDefault="00611368" w:rsidP="00611368">
      <w:pPr>
        <w:spacing w:line="288" w:lineRule="auto"/>
        <w:jc w:val="both"/>
        <w:rPr>
          <w:rFonts w:asciiTheme="minorHAnsi" w:hAnsiTheme="minorHAnsi" w:cstheme="minorHAnsi"/>
          <w:color w:val="404040" w:themeColor="text1" w:themeTint="BF"/>
          <w:szCs w:val="19"/>
          <w:u w:val="single"/>
          <w:lang w:val="sk-SK"/>
        </w:rPr>
      </w:pPr>
      <w:ins w:id="138" w:author="Autor">
        <w:r w:rsidRPr="00611368">
          <w:rPr>
            <w:rFonts w:asciiTheme="minorHAnsi" w:hAnsiTheme="minorHAnsi" w:cstheme="minorHAnsi"/>
            <w:color w:val="404040" w:themeColor="text1" w:themeTint="BF"/>
            <w:szCs w:val="19"/>
            <w:u w:val="single"/>
            <w:lang w:val="sk-SK"/>
          </w:rPr>
          <w:t>Ak odborný hodnotiteľ uvažuje o zmene v žiadosti o NFP (napr. zrušenie niektorej aktivity), je nevyhnutné, aby zároveň zvážil možný negatívny dopad zmeny na napĺňanie cieľov HP UR.</w:t>
        </w:r>
      </w:ins>
    </w:p>
    <w:p w14:paraId="01291BF4" w14:textId="32074F9D" w:rsidR="0059078B" w:rsidRPr="001A7FF9" w:rsidDel="00611368" w:rsidRDefault="0059078B" w:rsidP="00611368">
      <w:pPr>
        <w:spacing w:line="288" w:lineRule="auto"/>
        <w:jc w:val="both"/>
        <w:rPr>
          <w:del w:id="139" w:author="Autor"/>
          <w:rFonts w:asciiTheme="minorHAnsi" w:hAnsiTheme="minorHAnsi" w:cstheme="minorHAnsi"/>
          <w:color w:val="404040" w:themeColor="text1" w:themeTint="BF"/>
          <w:szCs w:val="19"/>
          <w:lang w:val="sk-SK"/>
        </w:rPr>
      </w:pPr>
      <w:del w:id="140" w:author="Autor">
        <w:r w:rsidRPr="00073B75" w:rsidDel="00611368">
          <w:rPr>
            <w:rFonts w:asciiTheme="minorHAnsi" w:hAnsiTheme="minorHAnsi" w:cstheme="minorHAnsi"/>
            <w:color w:val="404040" w:themeColor="text1" w:themeTint="BF"/>
            <w:szCs w:val="19"/>
            <w:u w:val="single"/>
            <w:lang w:val="sk-SK"/>
          </w:rPr>
          <w:delText>Predmetom hodnotenia kritéria horizontáln</w:delText>
        </w:r>
        <w:r w:rsidR="000C7542" w:rsidRPr="00073B75" w:rsidDel="00611368">
          <w:rPr>
            <w:rFonts w:asciiTheme="minorHAnsi" w:hAnsiTheme="minorHAnsi" w:cstheme="minorHAnsi"/>
            <w:color w:val="404040" w:themeColor="text1" w:themeTint="BF"/>
            <w:szCs w:val="19"/>
            <w:u w:val="single"/>
            <w:lang w:val="sk-SK"/>
          </w:rPr>
          <w:delText>e</w:delText>
        </w:r>
        <w:r w:rsidRPr="00073B75" w:rsidDel="00611368">
          <w:rPr>
            <w:rFonts w:asciiTheme="minorHAnsi" w:hAnsiTheme="minorHAnsi" w:cstheme="minorHAnsi"/>
            <w:color w:val="404040" w:themeColor="text1" w:themeTint="BF"/>
            <w:szCs w:val="19"/>
            <w:u w:val="single"/>
            <w:lang w:val="sk-SK"/>
          </w:rPr>
          <w:delText xml:space="preserve">ho princípu </w:delText>
        </w:r>
        <w:r w:rsidR="000376FE" w:rsidRPr="00073B75" w:rsidDel="00611368">
          <w:rPr>
            <w:rFonts w:asciiTheme="minorHAnsi" w:hAnsiTheme="minorHAnsi" w:cstheme="minorHAnsi"/>
            <w:color w:val="404040" w:themeColor="text1" w:themeTint="BF"/>
            <w:szCs w:val="19"/>
            <w:u w:val="single"/>
            <w:lang w:val="sk-SK"/>
          </w:rPr>
          <w:delText>(HP)</w:delText>
        </w:r>
        <w:r w:rsidRPr="00073B75" w:rsidDel="00611368">
          <w:rPr>
            <w:rFonts w:asciiTheme="minorHAnsi" w:hAnsiTheme="minorHAnsi" w:cstheme="minorHAnsi"/>
            <w:color w:val="404040" w:themeColor="text1" w:themeTint="BF"/>
            <w:szCs w:val="19"/>
            <w:u w:val="single"/>
            <w:lang w:val="sk-SK"/>
          </w:rPr>
          <w:delText xml:space="preserve"> Udržateľný rozvoj</w:delText>
        </w:r>
        <w:r w:rsidRPr="00073B75" w:rsidDel="00611368">
          <w:rPr>
            <w:rFonts w:asciiTheme="minorHAnsi" w:hAnsiTheme="minorHAnsi" w:cstheme="minorHAnsi"/>
            <w:color w:val="404040" w:themeColor="text1" w:themeTint="BF"/>
            <w:szCs w:val="19"/>
            <w:lang w:val="sk-SK"/>
          </w:rPr>
          <w:delText xml:space="preserve">: „Súlad projektu z hľadiska schopnosti orgánov verejnej správy realizovať zodpovedné adaptačné procesy na spoločenské zmeny“ je </w:delText>
        </w:r>
        <w:r w:rsidR="0052500E" w:rsidRPr="001A7FF9" w:rsidDel="00611368">
          <w:rPr>
            <w:rFonts w:asciiTheme="minorHAnsi" w:hAnsiTheme="minorHAnsi" w:cstheme="minorHAnsi"/>
            <w:color w:val="404040" w:themeColor="text1" w:themeTint="BF"/>
            <w:szCs w:val="19"/>
            <w:lang w:val="sk-SK"/>
          </w:rPr>
          <w:delText xml:space="preserve">posúdenie </w:delText>
        </w:r>
        <w:r w:rsidRPr="001A7FF9" w:rsidDel="00611368">
          <w:rPr>
            <w:rFonts w:asciiTheme="minorHAnsi" w:hAnsiTheme="minorHAnsi" w:cstheme="minorHAnsi"/>
            <w:color w:val="404040" w:themeColor="text1" w:themeTint="BF"/>
            <w:szCs w:val="19"/>
            <w:lang w:val="sk-SK"/>
          </w:rPr>
          <w:delText>súladu aktivít s plnením cieľov jednotnej stratégie riadenia ľudských zdrojov.</w:delText>
        </w:r>
      </w:del>
    </w:p>
    <w:p w14:paraId="01291BF5" w14:textId="7CEF7717" w:rsidR="0059078B" w:rsidRPr="00073B75" w:rsidDel="00611368" w:rsidRDefault="0059078B" w:rsidP="00933101">
      <w:pPr>
        <w:spacing w:line="288" w:lineRule="auto"/>
        <w:rPr>
          <w:del w:id="141" w:author="Autor"/>
          <w:rFonts w:asciiTheme="minorHAnsi" w:hAnsiTheme="minorHAnsi" w:cstheme="minorHAnsi"/>
          <w:color w:val="404040" w:themeColor="text1" w:themeTint="BF"/>
          <w:szCs w:val="19"/>
          <w:lang w:val="sk-SK"/>
        </w:rPr>
      </w:pPr>
    </w:p>
    <w:p w14:paraId="01291BF6" w14:textId="61D25B6A" w:rsidR="0059078B" w:rsidRPr="00073B75" w:rsidDel="00611368" w:rsidRDefault="00D27BA3" w:rsidP="00933101">
      <w:pPr>
        <w:spacing w:line="288" w:lineRule="auto"/>
        <w:jc w:val="both"/>
        <w:rPr>
          <w:del w:id="142" w:author="Autor"/>
          <w:rFonts w:asciiTheme="minorHAnsi" w:hAnsiTheme="minorHAnsi" w:cstheme="minorHAnsi"/>
          <w:color w:val="404040" w:themeColor="text1" w:themeTint="BF"/>
          <w:szCs w:val="19"/>
          <w:lang w:val="sk-SK"/>
        </w:rPr>
      </w:pPr>
      <w:del w:id="143" w:author="Autor">
        <w:r w:rsidRPr="00073B75" w:rsidDel="00611368">
          <w:rPr>
            <w:rFonts w:asciiTheme="minorHAnsi" w:hAnsiTheme="minorHAnsi" w:cstheme="minorHAnsi"/>
            <w:color w:val="404040" w:themeColor="text1" w:themeTint="BF"/>
            <w:szCs w:val="19"/>
            <w:u w:val="single"/>
            <w:lang w:val="sk-SK"/>
          </w:rPr>
          <w:lastRenderedPageBreak/>
          <w:delText>Pre vyhodnotenie súladu s</w:delText>
        </w:r>
        <w:r w:rsidR="0059078B" w:rsidRPr="00073B75" w:rsidDel="00611368">
          <w:rPr>
            <w:rFonts w:asciiTheme="minorHAnsi" w:hAnsiTheme="minorHAnsi" w:cstheme="minorHAnsi"/>
            <w:color w:val="404040" w:themeColor="text1" w:themeTint="BF"/>
            <w:szCs w:val="19"/>
            <w:u w:val="single"/>
            <w:lang w:val="sk-SK"/>
          </w:rPr>
          <w:delText>trategick</w:delText>
        </w:r>
        <w:r w:rsidR="00510A82" w:rsidRPr="00073B75" w:rsidDel="00611368">
          <w:rPr>
            <w:rFonts w:asciiTheme="minorHAnsi" w:hAnsiTheme="minorHAnsi" w:cstheme="minorHAnsi"/>
            <w:color w:val="404040" w:themeColor="text1" w:themeTint="BF"/>
            <w:szCs w:val="19"/>
            <w:u w:val="single"/>
            <w:lang w:val="sk-SK"/>
          </w:rPr>
          <w:delText>ého</w:delText>
        </w:r>
        <w:r w:rsidR="0059078B" w:rsidRPr="00073B75" w:rsidDel="00611368">
          <w:rPr>
            <w:rFonts w:asciiTheme="minorHAnsi" w:hAnsiTheme="minorHAnsi" w:cstheme="minorHAnsi"/>
            <w:color w:val="404040" w:themeColor="text1" w:themeTint="BF"/>
            <w:szCs w:val="19"/>
            <w:u w:val="single"/>
            <w:lang w:val="sk-SK"/>
          </w:rPr>
          <w:delText xml:space="preserve"> cieľ</w:delText>
        </w:r>
        <w:r w:rsidR="00510A82" w:rsidRPr="00073B75" w:rsidDel="00611368">
          <w:rPr>
            <w:rFonts w:asciiTheme="minorHAnsi" w:hAnsiTheme="minorHAnsi" w:cstheme="minorHAnsi"/>
            <w:color w:val="404040" w:themeColor="text1" w:themeTint="BF"/>
            <w:szCs w:val="19"/>
            <w:u w:val="single"/>
            <w:lang w:val="sk-SK"/>
          </w:rPr>
          <w:delText>a</w:delText>
        </w:r>
        <w:r w:rsidR="0059078B" w:rsidRPr="00A2030D" w:rsidDel="00611368">
          <w:rPr>
            <w:rFonts w:asciiTheme="minorHAnsi" w:hAnsiTheme="minorHAnsi"/>
            <w:color w:val="404040" w:themeColor="text1" w:themeTint="BF"/>
            <w:szCs w:val="19"/>
            <w:u w:val="single"/>
            <w:lang w:val="sk-SK"/>
          </w:rPr>
          <w:delText xml:space="preserve"> </w:delText>
        </w:r>
        <w:r w:rsidR="005B7E53" w:rsidRPr="00073B75" w:rsidDel="00611368">
          <w:rPr>
            <w:rFonts w:asciiTheme="minorHAnsi" w:hAnsiTheme="minorHAnsi" w:cstheme="minorHAnsi"/>
            <w:color w:val="404040" w:themeColor="text1" w:themeTint="BF"/>
            <w:szCs w:val="19"/>
            <w:u w:val="single"/>
            <w:lang w:val="sk-SK"/>
          </w:rPr>
          <w:delText xml:space="preserve">je zásadné posúdenie </w:delText>
        </w:r>
        <w:r w:rsidR="0059078B" w:rsidRPr="00073B75" w:rsidDel="00611368">
          <w:rPr>
            <w:rFonts w:asciiTheme="minorHAnsi" w:hAnsiTheme="minorHAnsi" w:cstheme="minorHAnsi"/>
            <w:color w:val="404040" w:themeColor="text1" w:themeTint="BF"/>
            <w:szCs w:val="19"/>
            <w:lang w:val="sk-SK"/>
          </w:rPr>
          <w:delText>jednotnej stratégie ľudských zdrojov</w:delText>
        </w:r>
        <w:r w:rsidR="00EB4B93" w:rsidRPr="00A2030D" w:rsidDel="00611368">
          <w:rPr>
            <w:rStyle w:val="Odkaznapoznmkupodiarou"/>
            <w:rFonts w:cstheme="minorHAnsi"/>
            <w:color w:val="404040" w:themeColor="text1" w:themeTint="BF"/>
            <w:sz w:val="19"/>
            <w:szCs w:val="19"/>
            <w:lang w:val="sk-SK"/>
          </w:rPr>
          <w:footnoteReference w:id="6"/>
        </w:r>
        <w:r w:rsidR="00510A82" w:rsidRPr="00073B75" w:rsidDel="00611368">
          <w:rPr>
            <w:rFonts w:asciiTheme="minorHAnsi" w:hAnsiTheme="minorHAnsi" w:cstheme="minorHAnsi"/>
            <w:color w:val="404040" w:themeColor="text1" w:themeTint="BF"/>
            <w:szCs w:val="19"/>
            <w:lang w:val="sk-SK"/>
          </w:rPr>
          <w:delText>, ktorým</w:delText>
        </w:r>
        <w:r w:rsidR="0059078B" w:rsidRPr="00073B75" w:rsidDel="00611368">
          <w:rPr>
            <w:rFonts w:asciiTheme="minorHAnsi" w:hAnsiTheme="minorHAnsi" w:cstheme="minorHAnsi"/>
            <w:color w:val="404040" w:themeColor="text1" w:themeTint="BF"/>
            <w:szCs w:val="19"/>
            <w:lang w:val="sk-SK"/>
          </w:rPr>
          <w:delTex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delText>
        </w:r>
      </w:del>
    </w:p>
    <w:p w14:paraId="01291BF7" w14:textId="5E09CDBE" w:rsidR="0059078B" w:rsidRPr="00073B75" w:rsidDel="00611368" w:rsidRDefault="0059078B" w:rsidP="00933101">
      <w:pPr>
        <w:spacing w:line="288" w:lineRule="auto"/>
        <w:jc w:val="both"/>
        <w:rPr>
          <w:del w:id="146" w:author="Autor"/>
          <w:rFonts w:asciiTheme="minorHAnsi" w:hAnsiTheme="minorHAnsi" w:cstheme="minorHAnsi"/>
          <w:color w:val="404040" w:themeColor="text1" w:themeTint="BF"/>
          <w:szCs w:val="19"/>
          <w:lang w:val="sk-SK"/>
        </w:rPr>
      </w:pPr>
    </w:p>
    <w:p w14:paraId="01291BF8" w14:textId="0320C2D5" w:rsidR="0059078B" w:rsidRPr="00073B75" w:rsidDel="00611368" w:rsidRDefault="0059078B" w:rsidP="001A7FF9">
      <w:pPr>
        <w:numPr>
          <w:ilvl w:val="1"/>
          <w:numId w:val="14"/>
        </w:numPr>
        <w:spacing w:line="288" w:lineRule="auto"/>
        <w:ind w:left="1134" w:hanging="425"/>
        <w:jc w:val="both"/>
        <w:rPr>
          <w:del w:id="147" w:author="Autor"/>
          <w:rFonts w:asciiTheme="minorHAnsi" w:hAnsiTheme="minorHAnsi" w:cstheme="minorHAnsi"/>
          <w:color w:val="404040" w:themeColor="text1" w:themeTint="BF"/>
          <w:szCs w:val="19"/>
          <w:lang w:val="sk-SK"/>
        </w:rPr>
      </w:pPr>
      <w:del w:id="148" w:author="Autor">
        <w:r w:rsidRPr="00073B75" w:rsidDel="00611368">
          <w:rPr>
            <w:rFonts w:asciiTheme="minorHAnsi" w:hAnsiTheme="minorHAnsi" w:cstheme="minorHAnsi"/>
            <w:color w:val="404040" w:themeColor="text1" w:themeTint="BF"/>
            <w:szCs w:val="19"/>
            <w:lang w:val="sk-SK"/>
          </w:rPr>
          <w:delText xml:space="preserve">integrita,profesionalita, čestnosť a deklarácia záujmov </w:delText>
        </w:r>
      </w:del>
    </w:p>
    <w:p w14:paraId="01291BF9" w14:textId="7A08EF68" w:rsidR="0059078B" w:rsidRPr="00073B75" w:rsidDel="00611368" w:rsidRDefault="0059078B" w:rsidP="001A7FF9">
      <w:pPr>
        <w:numPr>
          <w:ilvl w:val="1"/>
          <w:numId w:val="14"/>
        </w:numPr>
        <w:spacing w:line="288" w:lineRule="auto"/>
        <w:ind w:left="1134" w:hanging="425"/>
        <w:jc w:val="both"/>
        <w:rPr>
          <w:del w:id="149" w:author="Autor"/>
          <w:rFonts w:asciiTheme="minorHAnsi" w:hAnsiTheme="minorHAnsi" w:cstheme="minorHAnsi"/>
          <w:color w:val="404040" w:themeColor="text1" w:themeTint="BF"/>
          <w:szCs w:val="19"/>
          <w:lang w:val="sk-SK"/>
        </w:rPr>
      </w:pPr>
      <w:del w:id="150" w:author="Autor">
        <w:r w:rsidRPr="00073B75" w:rsidDel="00611368">
          <w:rPr>
            <w:rFonts w:asciiTheme="minorHAnsi" w:hAnsiTheme="minorHAnsi" w:cstheme="minorHAnsi"/>
            <w:color w:val="404040" w:themeColor="text1" w:themeTint="BF"/>
            <w:szCs w:val="19"/>
            <w:lang w:val="sk-SK"/>
          </w:rPr>
          <w:delText xml:space="preserve">orientácia na potreby a spokojnosť klientov (občanov, podnikateľov, partnerov) </w:delText>
        </w:r>
      </w:del>
    </w:p>
    <w:p w14:paraId="01291BFA" w14:textId="6966688A" w:rsidR="0059078B" w:rsidRPr="00073B75" w:rsidDel="00611368" w:rsidRDefault="0059078B" w:rsidP="001A7FF9">
      <w:pPr>
        <w:numPr>
          <w:ilvl w:val="1"/>
          <w:numId w:val="14"/>
        </w:numPr>
        <w:spacing w:line="288" w:lineRule="auto"/>
        <w:ind w:left="1134" w:hanging="425"/>
        <w:jc w:val="both"/>
        <w:rPr>
          <w:del w:id="151" w:author="Autor"/>
          <w:rFonts w:asciiTheme="minorHAnsi" w:hAnsiTheme="minorHAnsi" w:cstheme="minorHAnsi"/>
          <w:color w:val="404040" w:themeColor="text1" w:themeTint="BF"/>
          <w:szCs w:val="19"/>
          <w:lang w:val="sk-SK"/>
        </w:rPr>
      </w:pPr>
      <w:del w:id="152" w:author="Autor">
        <w:r w:rsidRPr="00073B75" w:rsidDel="00611368">
          <w:rPr>
            <w:rFonts w:asciiTheme="minorHAnsi" w:hAnsiTheme="minorHAnsi" w:cstheme="minorHAnsi"/>
            <w:color w:val="404040" w:themeColor="text1" w:themeTint="BF"/>
            <w:szCs w:val="19"/>
            <w:lang w:val="sk-SK"/>
          </w:rPr>
          <w:delText>ašpirácia na kvalitu, výkon a výsledky </w:delText>
        </w:r>
      </w:del>
    </w:p>
    <w:p w14:paraId="01291BFB" w14:textId="665724C8" w:rsidR="0059078B" w:rsidRPr="00073B75" w:rsidDel="00611368" w:rsidRDefault="0059078B" w:rsidP="001A7FF9">
      <w:pPr>
        <w:numPr>
          <w:ilvl w:val="1"/>
          <w:numId w:val="14"/>
        </w:numPr>
        <w:spacing w:line="288" w:lineRule="auto"/>
        <w:ind w:left="1134" w:hanging="425"/>
        <w:jc w:val="both"/>
        <w:rPr>
          <w:del w:id="153" w:author="Autor"/>
          <w:rFonts w:asciiTheme="minorHAnsi" w:hAnsiTheme="minorHAnsi" w:cstheme="minorHAnsi"/>
          <w:color w:val="404040" w:themeColor="text1" w:themeTint="BF"/>
          <w:szCs w:val="19"/>
          <w:lang w:val="sk-SK"/>
        </w:rPr>
      </w:pPr>
      <w:del w:id="154" w:author="Autor">
        <w:r w:rsidRPr="00073B75" w:rsidDel="00611368">
          <w:rPr>
            <w:rFonts w:asciiTheme="minorHAnsi" w:hAnsiTheme="minorHAnsi" w:cstheme="minorHAnsi"/>
            <w:color w:val="404040" w:themeColor="text1" w:themeTint="BF"/>
            <w:szCs w:val="19"/>
            <w:lang w:val="sk-SK"/>
          </w:rPr>
          <w:delText>zúčtovateľnosť a</w:delText>
        </w:r>
        <w:r w:rsidR="003614ED" w:rsidRPr="00073B75" w:rsidDel="00611368">
          <w:rPr>
            <w:rFonts w:asciiTheme="minorHAnsi" w:hAnsiTheme="minorHAnsi" w:cstheme="minorHAnsi"/>
            <w:color w:val="404040" w:themeColor="text1" w:themeTint="BF"/>
            <w:szCs w:val="19"/>
            <w:lang w:val="sk-SK"/>
          </w:rPr>
          <w:delText> </w:delText>
        </w:r>
        <w:r w:rsidRPr="00073B75" w:rsidDel="00611368">
          <w:rPr>
            <w:rFonts w:asciiTheme="minorHAnsi" w:hAnsiTheme="minorHAnsi" w:cstheme="minorHAnsi"/>
            <w:color w:val="404040" w:themeColor="text1" w:themeTint="BF"/>
            <w:szCs w:val="19"/>
            <w:lang w:val="sk-SK"/>
          </w:rPr>
          <w:delText>presadzovanie</w:delText>
        </w:r>
        <w:r w:rsidR="003614ED" w:rsidRPr="00073B75" w:rsidDel="00611368">
          <w:rPr>
            <w:rFonts w:asciiTheme="minorHAnsi" w:hAnsiTheme="minorHAnsi" w:cstheme="minorHAnsi"/>
            <w:color w:val="404040" w:themeColor="text1" w:themeTint="BF"/>
            <w:szCs w:val="19"/>
            <w:lang w:val="sk-SK"/>
          </w:rPr>
          <w:delText xml:space="preserve"> </w:delText>
        </w:r>
        <w:r w:rsidRPr="00073B75" w:rsidDel="00611368">
          <w:rPr>
            <w:rFonts w:asciiTheme="minorHAnsi" w:hAnsiTheme="minorHAnsi" w:cstheme="minorHAnsi"/>
            <w:color w:val="404040" w:themeColor="text1" w:themeTint="BF"/>
            <w:szCs w:val="19"/>
            <w:lang w:val="sk-SK"/>
          </w:rPr>
          <w:delText>verejného záujmu</w:delText>
        </w:r>
      </w:del>
    </w:p>
    <w:p w14:paraId="01291BFC" w14:textId="64713E6C" w:rsidR="00B11CEE" w:rsidRPr="00073B75" w:rsidDel="00611368" w:rsidRDefault="00B11CEE" w:rsidP="00B11CEE">
      <w:pPr>
        <w:pStyle w:val="Default"/>
        <w:spacing w:before="120" w:after="120" w:line="288" w:lineRule="auto"/>
        <w:jc w:val="both"/>
        <w:rPr>
          <w:del w:id="155" w:author="Autor"/>
          <w:rFonts w:asciiTheme="minorHAnsi" w:hAnsiTheme="minorHAnsi" w:cstheme="minorHAnsi"/>
          <w:color w:val="404040" w:themeColor="text1" w:themeTint="BF"/>
          <w:sz w:val="19"/>
          <w:szCs w:val="19"/>
          <w:lang w:val="sk-SK"/>
        </w:rPr>
      </w:pPr>
      <w:del w:id="156" w:author="Autor">
        <w:r w:rsidRPr="00073B75" w:rsidDel="00611368">
          <w:rPr>
            <w:rFonts w:asciiTheme="minorHAnsi" w:hAnsiTheme="minorHAnsi" w:cstheme="minorHAnsi"/>
            <w:color w:val="404040" w:themeColor="text1" w:themeTint="BF"/>
            <w:sz w:val="19"/>
            <w:szCs w:val="19"/>
            <w:lang w:val="sk-SK"/>
          </w:rPr>
          <w:delText>Pri hodnotení týchto HP je potrebné, aby hodnotiteľ odsledoval:</w:delText>
        </w:r>
      </w:del>
    </w:p>
    <w:p w14:paraId="01291BFD" w14:textId="7049200B" w:rsidR="00B11CEE" w:rsidRPr="00073B75" w:rsidDel="00611368" w:rsidRDefault="00B11CEE" w:rsidP="006505D4">
      <w:pPr>
        <w:pStyle w:val="Default"/>
        <w:numPr>
          <w:ilvl w:val="0"/>
          <w:numId w:val="15"/>
        </w:numPr>
        <w:spacing w:before="120" w:after="120" w:line="288" w:lineRule="auto"/>
        <w:jc w:val="both"/>
        <w:rPr>
          <w:del w:id="157" w:author="Autor"/>
          <w:rFonts w:asciiTheme="minorHAnsi" w:hAnsiTheme="minorHAnsi" w:cstheme="minorHAnsi"/>
          <w:color w:val="404040" w:themeColor="text1" w:themeTint="BF"/>
          <w:sz w:val="19"/>
          <w:szCs w:val="19"/>
          <w:lang w:val="sk-SK"/>
        </w:rPr>
      </w:pPr>
      <w:del w:id="158" w:author="Autor">
        <w:r w:rsidRPr="00073B75" w:rsidDel="00611368">
          <w:rPr>
            <w:rFonts w:asciiTheme="minorHAnsi" w:hAnsiTheme="minorHAnsi" w:cstheme="minorHAnsi"/>
            <w:color w:val="404040" w:themeColor="text1" w:themeTint="BF"/>
            <w:sz w:val="19"/>
            <w:szCs w:val="19"/>
            <w:lang w:val="sk-SK"/>
          </w:rPr>
          <w:delText>časť 5 Identifikácia príspevku k</w:delText>
        </w:r>
        <w:r w:rsidR="006505D4" w:rsidRPr="00073B75" w:rsidDel="00611368">
          <w:rPr>
            <w:rFonts w:asciiTheme="minorHAnsi" w:hAnsiTheme="minorHAnsi" w:cstheme="minorHAnsi"/>
            <w:color w:val="404040" w:themeColor="text1" w:themeTint="BF"/>
            <w:sz w:val="19"/>
            <w:szCs w:val="19"/>
            <w:lang w:val="sk-SK"/>
          </w:rPr>
          <w:delText> </w:delText>
        </w:r>
        <w:r w:rsidRPr="00073B75" w:rsidDel="00611368">
          <w:rPr>
            <w:rFonts w:asciiTheme="minorHAnsi" w:hAnsiTheme="minorHAnsi" w:cstheme="minorHAnsi"/>
            <w:color w:val="404040" w:themeColor="text1" w:themeTint="BF"/>
            <w:sz w:val="19"/>
            <w:szCs w:val="19"/>
            <w:lang w:val="sk-SK"/>
          </w:rPr>
          <w:delText>princípu</w:delText>
        </w:r>
        <w:r w:rsidR="006505D4" w:rsidRPr="00073B75" w:rsidDel="00611368">
          <w:rPr>
            <w:rFonts w:asciiTheme="minorHAnsi" w:hAnsiTheme="minorHAnsi" w:cstheme="minorHAnsi"/>
            <w:color w:val="404040" w:themeColor="text1" w:themeTint="BF"/>
            <w:sz w:val="19"/>
            <w:szCs w:val="19"/>
            <w:lang w:val="sk-SK"/>
          </w:rPr>
          <w:delText xml:space="preserve"> Udržateľný rozvoj</w:delText>
        </w:r>
        <w:r w:rsidR="001C3AE5" w:rsidRPr="00073B75" w:rsidDel="00611368">
          <w:rPr>
            <w:rFonts w:asciiTheme="minorHAnsi" w:hAnsiTheme="minorHAnsi" w:cstheme="minorHAnsi"/>
            <w:color w:val="404040" w:themeColor="text1" w:themeTint="BF"/>
            <w:sz w:val="19"/>
            <w:szCs w:val="19"/>
            <w:lang w:val="sk-SK"/>
          </w:rPr>
          <w:delText>,</w:delText>
        </w:r>
        <w:r w:rsidRPr="00073B75" w:rsidDel="00611368">
          <w:rPr>
            <w:rFonts w:asciiTheme="minorHAnsi" w:hAnsiTheme="minorHAnsi" w:cstheme="minorHAnsi"/>
            <w:color w:val="404040" w:themeColor="text1" w:themeTint="BF"/>
            <w:sz w:val="19"/>
            <w:szCs w:val="19"/>
            <w:lang w:val="sk-SK"/>
          </w:rPr>
          <w:delText xml:space="preserve"> či </w:delText>
        </w:r>
        <w:r w:rsidR="006505D4" w:rsidRPr="00073B75" w:rsidDel="00611368">
          <w:rPr>
            <w:rFonts w:asciiTheme="minorHAnsi" w:hAnsiTheme="minorHAnsi" w:cstheme="minorHAnsi"/>
            <w:color w:val="404040" w:themeColor="text1" w:themeTint="BF"/>
            <w:sz w:val="19"/>
            <w:szCs w:val="19"/>
            <w:lang w:val="sk-SK"/>
          </w:rPr>
          <w:delText>sú vyplnené relevantné ciele HP v nadväznosti na vybrané typy aktivít v ŽoNFP</w:delText>
        </w:r>
      </w:del>
    </w:p>
    <w:p w14:paraId="01291BFE" w14:textId="158C49EB" w:rsidR="00B11CEE" w:rsidRPr="00073B75" w:rsidDel="00611368" w:rsidRDefault="00B11CEE" w:rsidP="006505D4">
      <w:pPr>
        <w:pStyle w:val="Default"/>
        <w:numPr>
          <w:ilvl w:val="0"/>
          <w:numId w:val="16"/>
        </w:numPr>
        <w:spacing w:before="120" w:after="120" w:line="288" w:lineRule="auto"/>
        <w:jc w:val="both"/>
        <w:rPr>
          <w:del w:id="159" w:author="Autor"/>
          <w:rFonts w:asciiTheme="minorHAnsi" w:hAnsiTheme="minorHAnsi" w:cstheme="minorHAnsi"/>
          <w:color w:val="404040" w:themeColor="text1" w:themeTint="BF"/>
          <w:sz w:val="19"/>
          <w:szCs w:val="19"/>
          <w:lang w:val="sk-SK"/>
        </w:rPr>
      </w:pPr>
      <w:del w:id="160" w:author="Autor">
        <w:r w:rsidRPr="00073B75" w:rsidDel="00611368">
          <w:rPr>
            <w:rFonts w:asciiTheme="minorHAnsi" w:hAnsiTheme="minorHAnsi" w:cstheme="minorHAnsi"/>
            <w:color w:val="404040" w:themeColor="text1" w:themeTint="BF"/>
            <w:sz w:val="19"/>
            <w:szCs w:val="19"/>
            <w:lang w:val="sk-SK"/>
          </w:rPr>
          <w:delText> súlad s</w:delText>
        </w:r>
        <w:r w:rsidR="006505D4" w:rsidRPr="00073B75" w:rsidDel="00611368">
          <w:rPr>
            <w:rFonts w:asciiTheme="minorHAnsi" w:hAnsiTheme="minorHAnsi" w:cstheme="minorHAnsi"/>
            <w:color w:val="404040" w:themeColor="text1" w:themeTint="BF"/>
            <w:sz w:val="19"/>
            <w:szCs w:val="19"/>
            <w:lang w:val="sk-SK"/>
          </w:rPr>
          <w:delText> </w:delText>
        </w:r>
        <w:r w:rsidRPr="00073B75" w:rsidDel="00611368">
          <w:rPr>
            <w:rFonts w:asciiTheme="minorHAnsi" w:hAnsiTheme="minorHAnsi" w:cstheme="minorHAnsi"/>
            <w:color w:val="404040" w:themeColor="text1" w:themeTint="BF"/>
            <w:sz w:val="19"/>
            <w:szCs w:val="19"/>
            <w:lang w:val="sk-SK"/>
          </w:rPr>
          <w:delText>princípom</w:delText>
        </w:r>
        <w:r w:rsidR="006505D4" w:rsidRPr="00073B75" w:rsidDel="00611368">
          <w:rPr>
            <w:rFonts w:asciiTheme="minorHAnsi" w:hAnsiTheme="minorHAnsi" w:cstheme="minorHAnsi"/>
            <w:color w:val="404040" w:themeColor="text1" w:themeTint="BF"/>
            <w:sz w:val="19"/>
            <w:szCs w:val="19"/>
            <w:lang w:val="sk-SK"/>
          </w:rPr>
          <w:delText xml:space="preserve"> Udržateľný rozvoj</w:delText>
        </w:r>
        <w:r w:rsidRPr="00073B75" w:rsidDel="00611368">
          <w:rPr>
            <w:rFonts w:asciiTheme="minorHAnsi" w:hAnsiTheme="minorHAnsi" w:cstheme="minorHAnsi"/>
            <w:color w:val="404040" w:themeColor="text1" w:themeTint="BF"/>
            <w:sz w:val="19"/>
            <w:szCs w:val="19"/>
            <w:lang w:val="sk-SK"/>
          </w:rPr>
          <w:delText xml:space="preserve">, </w:delText>
        </w:r>
      </w:del>
    </w:p>
    <w:p w14:paraId="01291BFF" w14:textId="30F7BD01" w:rsidR="00B11CEE" w:rsidRPr="00073B75" w:rsidDel="00611368" w:rsidRDefault="00B11CEE" w:rsidP="006505D4">
      <w:pPr>
        <w:pStyle w:val="Default"/>
        <w:numPr>
          <w:ilvl w:val="0"/>
          <w:numId w:val="17"/>
        </w:numPr>
        <w:spacing w:before="120" w:after="120" w:line="288" w:lineRule="auto"/>
        <w:jc w:val="both"/>
        <w:rPr>
          <w:del w:id="161" w:author="Autor"/>
          <w:rFonts w:asciiTheme="minorHAnsi" w:hAnsiTheme="minorHAnsi" w:cstheme="minorHAnsi"/>
          <w:color w:val="404040" w:themeColor="text1" w:themeTint="BF"/>
          <w:sz w:val="19"/>
          <w:szCs w:val="19"/>
          <w:lang w:val="sk-SK"/>
        </w:rPr>
      </w:pPr>
      <w:del w:id="162" w:author="Autor">
        <w:r w:rsidRPr="00073B75" w:rsidDel="00611368">
          <w:rPr>
            <w:rFonts w:asciiTheme="minorHAnsi" w:hAnsiTheme="minorHAnsi" w:cstheme="minorHAnsi"/>
            <w:color w:val="404040" w:themeColor="text1" w:themeTint="BF"/>
            <w:sz w:val="19"/>
            <w:szCs w:val="19"/>
            <w:lang w:val="sk-SK"/>
          </w:rPr>
          <w:delText xml:space="preserve">časť </w:delText>
        </w:r>
        <w:r w:rsidR="006505D4" w:rsidRPr="00073B75" w:rsidDel="00611368">
          <w:rPr>
            <w:rFonts w:asciiTheme="minorHAnsi" w:hAnsiTheme="minorHAnsi" w:cstheme="minorHAnsi"/>
            <w:color w:val="404040" w:themeColor="text1" w:themeTint="BF"/>
            <w:sz w:val="19"/>
            <w:szCs w:val="19"/>
            <w:lang w:val="sk-SK"/>
          </w:rPr>
          <w:delText>7</w:delText>
        </w:r>
        <w:r w:rsidRPr="00073B75" w:rsidDel="00611368">
          <w:rPr>
            <w:rFonts w:asciiTheme="minorHAnsi" w:hAnsiTheme="minorHAnsi" w:cstheme="minorHAnsi"/>
            <w:color w:val="404040" w:themeColor="text1" w:themeTint="BF"/>
            <w:sz w:val="19"/>
            <w:szCs w:val="19"/>
            <w:lang w:val="sk-SK"/>
          </w:rPr>
          <w:delText xml:space="preserve"> </w:delText>
        </w:r>
        <w:r w:rsidR="006505D4" w:rsidRPr="00073B75" w:rsidDel="00611368">
          <w:rPr>
            <w:rFonts w:asciiTheme="minorHAnsi" w:hAnsiTheme="minorHAnsi" w:cstheme="minorHAnsi"/>
            <w:color w:val="404040" w:themeColor="text1" w:themeTint="BF"/>
            <w:sz w:val="19"/>
            <w:szCs w:val="19"/>
            <w:lang w:val="sk-SK"/>
          </w:rPr>
          <w:delText>Popis projektu</w:delText>
        </w:r>
      </w:del>
    </w:p>
    <w:p w14:paraId="01291C00" w14:textId="4E311B0D" w:rsidR="006505D4" w:rsidRPr="00073B75" w:rsidDel="00611368" w:rsidRDefault="003614ED" w:rsidP="006505D4">
      <w:pPr>
        <w:pStyle w:val="Default"/>
        <w:numPr>
          <w:ilvl w:val="0"/>
          <w:numId w:val="17"/>
        </w:numPr>
        <w:spacing w:before="120" w:after="120" w:line="288" w:lineRule="auto"/>
        <w:jc w:val="both"/>
        <w:rPr>
          <w:del w:id="163" w:author="Autor"/>
          <w:rFonts w:asciiTheme="minorHAnsi" w:hAnsiTheme="minorHAnsi" w:cstheme="minorHAnsi"/>
          <w:color w:val="404040" w:themeColor="text1" w:themeTint="BF"/>
          <w:sz w:val="19"/>
          <w:szCs w:val="19"/>
          <w:lang w:val="sk-SK"/>
        </w:rPr>
      </w:pPr>
      <w:del w:id="164" w:author="Autor">
        <w:r w:rsidRPr="00073B75" w:rsidDel="00611368">
          <w:rPr>
            <w:rFonts w:asciiTheme="minorHAnsi" w:hAnsiTheme="minorHAnsi" w:cstheme="minorHAnsi"/>
            <w:color w:val="404040" w:themeColor="text1" w:themeTint="BF"/>
            <w:sz w:val="19"/>
            <w:szCs w:val="19"/>
            <w:lang w:val="sk-SK"/>
          </w:rPr>
          <w:delText>p</w:delText>
        </w:r>
        <w:r w:rsidR="006505D4" w:rsidRPr="00073B75" w:rsidDel="00611368">
          <w:rPr>
            <w:rFonts w:asciiTheme="minorHAnsi" w:hAnsiTheme="minorHAnsi" w:cstheme="minorHAnsi"/>
            <w:color w:val="404040" w:themeColor="text1" w:themeTint="BF"/>
            <w:sz w:val="19"/>
            <w:szCs w:val="19"/>
            <w:lang w:val="sk-SK"/>
          </w:rPr>
          <w:delText>rílohu ŽoNFP Podrobný opis projektu</w:delText>
        </w:r>
      </w:del>
    </w:p>
    <w:p w14:paraId="01291C01" w14:textId="6E419E38" w:rsidR="00905CC7" w:rsidRPr="00073B75" w:rsidDel="00611368" w:rsidRDefault="00905CC7" w:rsidP="003A0C5D">
      <w:pPr>
        <w:pStyle w:val="Default"/>
        <w:spacing w:before="120" w:after="120" w:line="288" w:lineRule="auto"/>
        <w:jc w:val="both"/>
        <w:rPr>
          <w:del w:id="165" w:author="Autor"/>
          <w:rFonts w:asciiTheme="minorHAnsi" w:hAnsiTheme="minorHAnsi" w:cstheme="minorHAnsi"/>
          <w:color w:val="404040" w:themeColor="text1" w:themeTint="BF"/>
          <w:sz w:val="19"/>
          <w:szCs w:val="19"/>
          <w:lang w:val="sk-SK"/>
        </w:rPr>
      </w:pPr>
      <w:del w:id="166" w:author="Autor">
        <w:r w:rsidRPr="00073B75" w:rsidDel="00611368">
          <w:rPr>
            <w:rFonts w:asciiTheme="minorHAnsi" w:hAnsiTheme="minorHAnsi" w:cstheme="minorHAnsi"/>
            <w:color w:val="404040" w:themeColor="text1" w:themeTint="BF"/>
            <w:sz w:val="19"/>
            <w:szCs w:val="19"/>
            <w:lang w:val="sk-SK"/>
          </w:rPr>
          <w:delText>Ak odborný hodnotiteľ uvažuje o zmene v ŽoNFP (napr. zrušenie niektorej aktivity), je nevyhnutné, aby zároveň zvážil možný negatívny dopad zmeny na napĺňanie cieľov HP.</w:delText>
        </w:r>
      </w:del>
    </w:p>
    <w:p w14:paraId="01291C02" w14:textId="665FCDB1" w:rsidR="0059078B" w:rsidRPr="00073B75" w:rsidDel="00611368" w:rsidRDefault="0059078B" w:rsidP="00933101">
      <w:pPr>
        <w:spacing w:line="288" w:lineRule="auto"/>
        <w:jc w:val="both"/>
        <w:rPr>
          <w:del w:id="167" w:author="Autor"/>
          <w:rFonts w:asciiTheme="minorHAnsi" w:hAnsiTheme="minorHAnsi" w:cstheme="minorHAnsi"/>
          <w:color w:val="404040" w:themeColor="text1" w:themeTint="BF"/>
          <w:szCs w:val="19"/>
          <w:lang w:val="sk-SK"/>
        </w:rPr>
      </w:pPr>
    </w:p>
    <w:p w14:paraId="01291C03" w14:textId="4E97CCCD" w:rsidR="0059078B" w:rsidRPr="00073B75" w:rsidDel="00611368" w:rsidRDefault="00510A82" w:rsidP="00DD7F94">
      <w:pPr>
        <w:spacing w:line="288" w:lineRule="auto"/>
        <w:jc w:val="both"/>
        <w:rPr>
          <w:del w:id="168" w:author="Autor"/>
          <w:rFonts w:asciiTheme="minorHAnsi" w:hAnsiTheme="minorHAnsi" w:cstheme="minorHAnsi"/>
          <w:color w:val="404040" w:themeColor="text1" w:themeTint="BF"/>
          <w:szCs w:val="19"/>
          <w:lang w:val="sk-SK"/>
        </w:rPr>
      </w:pPr>
      <w:del w:id="169" w:author="Autor">
        <w:r w:rsidRPr="00073B75" w:rsidDel="00611368">
          <w:rPr>
            <w:rFonts w:asciiTheme="minorHAnsi" w:hAnsiTheme="minorHAnsi" w:cstheme="minorHAnsi"/>
            <w:color w:val="404040" w:themeColor="text1" w:themeTint="BF"/>
            <w:szCs w:val="19"/>
            <w:u w:val="single"/>
            <w:lang w:val="sk-SK"/>
          </w:rPr>
          <w:delText xml:space="preserve">Iné dôležité informácie a aspekty pre hodnotenie </w:delText>
        </w:r>
        <w:r w:rsidR="000376FE" w:rsidRPr="00073B75" w:rsidDel="00611368">
          <w:rPr>
            <w:rFonts w:asciiTheme="minorHAnsi" w:hAnsiTheme="minorHAnsi" w:cstheme="minorHAnsi"/>
            <w:color w:val="404040" w:themeColor="text1" w:themeTint="BF"/>
            <w:szCs w:val="19"/>
            <w:u w:val="single"/>
            <w:lang w:val="sk-SK"/>
          </w:rPr>
          <w:delText>HP</w:delText>
        </w:r>
        <w:r w:rsidRPr="00073B75" w:rsidDel="00611368">
          <w:rPr>
            <w:rFonts w:asciiTheme="minorHAnsi" w:hAnsiTheme="minorHAnsi" w:cstheme="minorHAnsi"/>
            <w:color w:val="404040" w:themeColor="text1" w:themeTint="BF"/>
            <w:szCs w:val="19"/>
            <w:u w:val="single"/>
            <w:lang w:val="sk-SK"/>
          </w:rPr>
          <w:delText xml:space="preserve"> Udržateľný rozvoj.</w:delText>
        </w:r>
        <w:r w:rsidRPr="00073B75" w:rsidDel="00611368">
          <w:rPr>
            <w:rFonts w:asciiTheme="minorHAnsi" w:hAnsiTheme="minorHAnsi" w:cstheme="minorHAnsi"/>
            <w:color w:val="404040" w:themeColor="text1" w:themeTint="BF"/>
            <w:szCs w:val="19"/>
            <w:u w:val="single"/>
            <w:lang w:val="sk-SK"/>
          </w:rPr>
          <w:br/>
        </w:r>
        <w:r w:rsidR="0059078B" w:rsidRPr="00073B75" w:rsidDel="00611368">
          <w:rPr>
            <w:rFonts w:asciiTheme="minorHAnsi" w:hAnsiTheme="minorHAnsi" w:cstheme="minorHAnsi"/>
            <w:color w:val="404040" w:themeColor="text1" w:themeTint="BF"/>
            <w:szCs w:val="19"/>
            <w:lang w:val="sk-SK"/>
          </w:rPr>
          <w:delTex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delText>
        </w:r>
      </w:del>
    </w:p>
    <w:p w14:paraId="01291C04" w14:textId="3098A8FE" w:rsidR="0059078B" w:rsidRPr="00073B75" w:rsidDel="00611368" w:rsidRDefault="0059078B" w:rsidP="00933101">
      <w:pPr>
        <w:spacing w:line="288" w:lineRule="auto"/>
        <w:jc w:val="both"/>
        <w:rPr>
          <w:del w:id="170" w:author="Autor"/>
          <w:rFonts w:asciiTheme="minorHAnsi" w:hAnsiTheme="minorHAnsi" w:cstheme="minorHAnsi"/>
          <w:color w:val="404040" w:themeColor="text1" w:themeTint="BF"/>
          <w:szCs w:val="19"/>
          <w:lang w:val="sk-SK"/>
        </w:rPr>
      </w:pPr>
    </w:p>
    <w:p w14:paraId="01291C05" w14:textId="2829E32B" w:rsidR="0059078B" w:rsidRPr="00073B75" w:rsidDel="00611368" w:rsidRDefault="0059078B" w:rsidP="00933101">
      <w:pPr>
        <w:spacing w:line="288" w:lineRule="auto"/>
        <w:jc w:val="both"/>
        <w:rPr>
          <w:del w:id="171" w:author="Autor"/>
          <w:rFonts w:asciiTheme="minorHAnsi" w:hAnsiTheme="minorHAnsi" w:cstheme="minorHAnsi"/>
          <w:color w:val="404040" w:themeColor="text1" w:themeTint="BF"/>
          <w:szCs w:val="19"/>
          <w:lang w:val="sk-SK"/>
        </w:rPr>
      </w:pPr>
      <w:del w:id="172" w:author="Autor">
        <w:r w:rsidRPr="00073B75" w:rsidDel="00611368">
          <w:rPr>
            <w:rFonts w:asciiTheme="minorHAnsi" w:hAnsiTheme="minorHAnsi" w:cstheme="minorHAnsi"/>
            <w:color w:val="404040" w:themeColor="text1" w:themeTint="BF"/>
            <w:szCs w:val="19"/>
            <w:lang w:val="sk-SK"/>
          </w:rPr>
          <w:delText xml:space="preserve">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w:delText>
        </w:r>
        <w:r w:rsidRPr="00073B75" w:rsidDel="00611368">
          <w:rPr>
            <w:rFonts w:asciiTheme="minorHAnsi" w:hAnsiTheme="minorHAnsi" w:cstheme="minorHAnsi"/>
            <w:color w:val="404040" w:themeColor="text1" w:themeTint="BF"/>
            <w:szCs w:val="19"/>
            <w:lang w:val="sk-SK"/>
          </w:rPr>
          <w:lastRenderedPageBreak/>
          <w:delText>zamestnávateľom, ktorý dokáže motivovať a udržať si kvalitné ľudské zdroje, a taktiež zabezpečiť ich ďalší rozvoj.</w:delText>
        </w:r>
      </w:del>
    </w:p>
    <w:p w14:paraId="01291C06" w14:textId="69FCAEE7" w:rsidR="0059078B" w:rsidRPr="00073B75" w:rsidDel="00611368" w:rsidRDefault="0059078B" w:rsidP="00933101">
      <w:pPr>
        <w:spacing w:line="288" w:lineRule="auto"/>
        <w:jc w:val="both"/>
        <w:rPr>
          <w:del w:id="173" w:author="Autor"/>
          <w:rFonts w:asciiTheme="minorHAnsi" w:hAnsiTheme="minorHAnsi" w:cstheme="minorHAnsi"/>
          <w:color w:val="404040" w:themeColor="text1" w:themeTint="BF"/>
          <w:szCs w:val="19"/>
          <w:lang w:val="sk-SK"/>
        </w:rPr>
      </w:pPr>
    </w:p>
    <w:p w14:paraId="01291C07" w14:textId="31B0F7BA"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del w:id="174" w:author="Autor">
        <w:r w:rsidRPr="00073B75" w:rsidDel="00611368">
          <w:rPr>
            <w:rFonts w:asciiTheme="minorHAnsi" w:hAnsiTheme="minorHAnsi" w:cstheme="minorHAnsi"/>
            <w:color w:val="404040" w:themeColor="text1" w:themeTint="BF"/>
            <w:szCs w:val="19"/>
            <w:lang w:val="sk-SK"/>
          </w:rPr>
          <w:delText>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w:delText>
        </w:r>
      </w:del>
      <w:r w:rsidRPr="00073B75">
        <w:rPr>
          <w:rFonts w:asciiTheme="minorHAnsi" w:hAnsiTheme="minorHAnsi" w:cstheme="minorHAnsi"/>
          <w:color w:val="404040" w:themeColor="text1" w:themeTint="BF"/>
          <w:szCs w:val="19"/>
          <w:lang w:val="sk-SK"/>
        </w:rPr>
        <w:t xml:space="preserve">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17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17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lastRenderedPageBreak/>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176" w:name="_Toc440375109"/>
      <w:r>
        <w:rPr>
          <w:lang w:val="sk-SK"/>
        </w:rPr>
        <w:lastRenderedPageBreak/>
        <w:t>Prechodné a záverečné ustanovenia</w:t>
      </w:r>
      <w:bookmarkEnd w:id="17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177" w:name="_Toc440375110"/>
      <w:r>
        <w:rPr>
          <w:lang w:val="sk-SK"/>
        </w:rPr>
        <w:lastRenderedPageBreak/>
        <w:t>Prílohy</w:t>
      </w:r>
      <w:bookmarkEnd w:id="17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8"/>
      <w:footerReference w:type="default" r:id="rId19"/>
      <w:pgSz w:w="11906" w:h="16838" w:code="9"/>
      <w:pgMar w:top="1418" w:right="1418" w:bottom="1418" w:left="1418" w:header="709" w:footer="709" w:gutter="0"/>
      <w:paperSrc w:first="15" w:other="15"/>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6" w:author="Autor" w:initials="A">
    <w:p w14:paraId="1C35262B" w14:textId="323EA6C6" w:rsidR="00324B55" w:rsidRDefault="00324B55">
      <w:pPr>
        <w:pStyle w:val="Textkomentra"/>
      </w:pPr>
      <w:r>
        <w:rPr>
          <w:rStyle w:val="Odkaznakomentr"/>
        </w:rPr>
        <w:annotationRef/>
      </w:r>
      <w:r>
        <w:t>Pred nasledujúcou aktualizáciou upozorniť HP, aby v prípade potreby mohli aktualizovať relevantný text.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3526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F785AD" w14:textId="77777777" w:rsidR="00324B55" w:rsidRDefault="00324B55">
      <w:r>
        <w:separator/>
      </w:r>
    </w:p>
    <w:p w14:paraId="53D009C0" w14:textId="77777777" w:rsidR="00324B55" w:rsidRDefault="00324B55"/>
  </w:endnote>
  <w:endnote w:type="continuationSeparator" w:id="0">
    <w:p w14:paraId="42DB2666" w14:textId="77777777" w:rsidR="00324B55" w:rsidRDefault="00324B55">
      <w:r>
        <w:continuationSeparator/>
      </w:r>
    </w:p>
    <w:p w14:paraId="6C5CEC65" w14:textId="77777777" w:rsidR="00324B55" w:rsidRDefault="00324B55"/>
  </w:endnote>
  <w:endnote w:type="continuationNotice" w:id="1">
    <w:p w14:paraId="6400F062" w14:textId="77777777" w:rsidR="00324B55" w:rsidRDefault="00324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324B55" w:rsidRDefault="00324B55">
        <w:pPr>
          <w:pStyle w:val="Pta"/>
          <w:jc w:val="center"/>
        </w:pPr>
        <w:r>
          <w:fldChar w:fldCharType="begin"/>
        </w:r>
        <w:r>
          <w:instrText xml:space="preserve"> PAGE   \* MERGEFORMAT </w:instrText>
        </w:r>
        <w:r>
          <w:fldChar w:fldCharType="separate"/>
        </w:r>
        <w:r w:rsidR="00182473">
          <w:rPr>
            <w:noProof/>
          </w:rPr>
          <w:t>2</w:t>
        </w:r>
        <w:r>
          <w:rPr>
            <w:noProof/>
          </w:rPr>
          <w:fldChar w:fldCharType="end"/>
        </w:r>
      </w:p>
    </w:sdtContent>
  </w:sdt>
  <w:p w14:paraId="01291C48" w14:textId="77777777" w:rsidR="00324B55" w:rsidRPr="003530AF" w:rsidRDefault="00324B55"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6FBE8" w14:textId="77777777" w:rsidR="00324B55" w:rsidRDefault="00324B55">
      <w:r>
        <w:separator/>
      </w:r>
    </w:p>
    <w:p w14:paraId="1B8ACBDA" w14:textId="77777777" w:rsidR="00324B55" w:rsidRDefault="00324B55"/>
  </w:footnote>
  <w:footnote w:type="continuationSeparator" w:id="0">
    <w:p w14:paraId="4525ED5F" w14:textId="77777777" w:rsidR="00324B55" w:rsidRDefault="00324B55">
      <w:r>
        <w:continuationSeparator/>
      </w:r>
    </w:p>
    <w:p w14:paraId="5B101E31" w14:textId="77777777" w:rsidR="00324B55" w:rsidRDefault="00324B55"/>
  </w:footnote>
  <w:footnote w:type="continuationNotice" w:id="1">
    <w:p w14:paraId="39A87394" w14:textId="77777777" w:rsidR="00324B55" w:rsidRDefault="00324B55"/>
  </w:footnote>
  <w:footnote w:id="2">
    <w:p w14:paraId="01291C49" w14:textId="77777777" w:rsidR="00324B55" w:rsidRDefault="00324B55"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7042EBC7" w:rsidR="00324B55" w:rsidRPr="00396022" w:rsidRDefault="00324B55"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4">
    <w:p w14:paraId="01291C4B" w14:textId="77777777" w:rsidR="00324B55" w:rsidRPr="00396022" w:rsidRDefault="00324B55"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324B55" w:rsidRPr="00396022" w:rsidRDefault="00324B55" w:rsidP="00933101">
      <w:pPr>
        <w:pStyle w:val="Textpoznmkypodiarou"/>
        <w:rPr>
          <w:lang w:val="sk-SK"/>
        </w:rPr>
      </w:pPr>
    </w:p>
  </w:footnote>
  <w:footnote w:id="5">
    <w:p w14:paraId="3CAEA9D5" w14:textId="38651606" w:rsidR="00324B55" w:rsidRDefault="00324B55"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324B55" w:rsidRPr="00051EF8" w:rsidRDefault="00324B55">
      <w:pPr>
        <w:pStyle w:val="Textpoznmkypodiarou"/>
        <w:rPr>
          <w:lang w:val="sk-SK"/>
        </w:rPr>
      </w:pPr>
      <w:r>
        <w:rPr>
          <w:lang w:val="sk-SK"/>
        </w:rPr>
        <w:t xml:space="preserve"> </w:t>
      </w:r>
    </w:p>
  </w:footnote>
  <w:footnote w:id="6">
    <w:p w14:paraId="01291C4D" w14:textId="77777777" w:rsidR="00324B55" w:rsidRPr="00B70140" w:rsidDel="00611368" w:rsidRDefault="00324B55" w:rsidP="00DD7F94">
      <w:pPr>
        <w:pStyle w:val="Textpoznmkypodiarou"/>
        <w:jc w:val="both"/>
        <w:rPr>
          <w:del w:id="144" w:author="Autor"/>
          <w:lang w:val="sk-SK"/>
        </w:rPr>
      </w:pPr>
      <w:del w:id="145" w:author="Autor">
        <w:r w:rsidRPr="00B70140" w:rsidDel="00611368">
          <w:rPr>
            <w:rStyle w:val="Odkaznapoznmkupodiarou"/>
            <w:lang w:val="sk-SK"/>
          </w:rPr>
          <w:footnoteRef/>
        </w:r>
        <w:r w:rsidRPr="00B70140" w:rsidDel="00611368">
          <w:rPr>
            <w:lang w:val="sk-SK"/>
          </w:rPr>
          <w:delTex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delText>
        </w:r>
      </w:del>
    </w:p>
  </w:footnote>
  <w:footnote w:id="7">
    <w:p w14:paraId="01291C4E" w14:textId="77777777" w:rsidR="00324B55" w:rsidRPr="00F66DEE" w:rsidRDefault="00324B55"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324B55" w:rsidRPr="0094663B" w:rsidRDefault="00324B55"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434F"/>
    <w:rsid w:val="00054B09"/>
    <w:rsid w:val="00055D5C"/>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601"/>
    <w:rsid w:val="004307DD"/>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43C"/>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368"/>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3512"/>
    <w:rsid w:val="007B3AFF"/>
    <w:rsid w:val="007B68E0"/>
    <w:rsid w:val="007C28DC"/>
    <w:rsid w:val="007C3DB3"/>
    <w:rsid w:val="007C429D"/>
    <w:rsid w:val="007C5BB5"/>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2F61"/>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54EC"/>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D78"/>
    <w:rsid w:val="00D179A7"/>
    <w:rsid w:val="00D20832"/>
    <w:rsid w:val="00D20F0D"/>
    <w:rsid w:val="00D27BA3"/>
    <w:rsid w:val="00D31186"/>
    <w:rsid w:val="00D31270"/>
    <w:rsid w:val="00D31914"/>
    <w:rsid w:val="00D34113"/>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484C"/>
    <w:rsid w:val="00E9653B"/>
    <w:rsid w:val="00E96739"/>
    <w:rsid w:val="00E97112"/>
    <w:rsid w:val="00E97EDD"/>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2.xml><?xml version="1.0" encoding="utf-8"?>
<ds:datastoreItem xmlns:ds="http://schemas.openxmlformats.org/officeDocument/2006/customXml" ds:itemID="{832C8090-2511-45A9-BED1-09997D917888}">
  <ds:schemaRef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4D4E7DA-B8FE-44A5-AA10-4CD0AE5F7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11301</Words>
  <Characters>64420</Characters>
  <Application>Microsoft Office Word</Application>
  <DocSecurity>0</DocSecurity>
  <Lines>536</Lines>
  <Paragraphs>151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2018-02-06T09:42:00Z</dcterms:created>
  <dcterms:modified xsi:type="dcterms:W3CDTF">2018-03-19T10:11:00Z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