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AC" w14:textId="77777777" w:rsidTr="00C154B8">
        <w:tc>
          <w:tcPr>
            <w:tcW w:w="9212" w:type="dxa"/>
            <w:shd w:val="clear" w:color="auto" w:fill="B2A1C7"/>
          </w:tcPr>
          <w:p w14:paraId="32CA34AB" w14:textId="77777777" w:rsidR="00C154B8" w:rsidRPr="005E25B5" w:rsidRDefault="00D55A95" w:rsidP="000D0E5D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-1683041720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á správa" w:value="Čiastková správa"/>
                  <w:listItem w:displayText="Správa" w:value="Správa"/>
                </w:comboBox>
              </w:sdtPr>
              <w:sdtEndPr/>
              <w:sdtContent>
                <w:r w:rsidR="008D381C" w:rsidRPr="00655FC0">
                  <w:rPr>
                    <w:rStyle w:val="Zstupntext"/>
                  </w:rPr>
                  <w:t>Vyberte položku.</w:t>
                </w:r>
              </w:sdtContent>
            </w:sdt>
            <w:r w:rsidR="008D381C">
              <w:rPr>
                <w:rFonts w:ascii="Arial" w:hAnsi="Arial" w:cs="Arial"/>
                <w:b/>
                <w:sz w:val="24"/>
                <w:szCs w:val="18"/>
              </w:rPr>
              <w:t xml:space="preserve"> 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>z</w:t>
            </w:r>
            <w:r w:rsidR="00C154B8" w:rsidRPr="006330A6">
              <w:rPr>
                <w:rFonts w:ascii="Arial" w:hAnsi="Arial" w:cs="Arial"/>
                <w:b/>
                <w:sz w:val="24"/>
                <w:szCs w:val="18"/>
              </w:rPr>
              <w:t> 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 xml:space="preserve">kontroly </w:t>
            </w:r>
            <w:r w:rsidR="008B0B3B">
              <w:rPr>
                <w:rFonts w:ascii="Arial" w:hAnsi="Arial" w:cs="Arial"/>
                <w:b/>
                <w:sz w:val="24"/>
                <w:szCs w:val="18"/>
              </w:rPr>
              <w:t>na mieste</w:t>
            </w:r>
          </w:p>
        </w:tc>
      </w:tr>
    </w:tbl>
    <w:p w14:paraId="32CA34AD" w14:textId="75805B34" w:rsidR="00C154B8" w:rsidRPr="005E25B5" w:rsidRDefault="00C154B8" w:rsidP="00C154B8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(v zmysle § </w:t>
      </w:r>
      <w:r w:rsidR="002641DE">
        <w:rPr>
          <w:rFonts w:ascii="Arial" w:hAnsi="Arial" w:cs="Arial"/>
          <w:sz w:val="18"/>
          <w:szCs w:val="18"/>
        </w:rPr>
        <w:t>22 ods. 1</w:t>
      </w:r>
      <w:r w:rsidRPr="005E25B5">
        <w:rPr>
          <w:rFonts w:ascii="Arial" w:hAnsi="Arial" w:cs="Arial"/>
          <w:sz w:val="18"/>
          <w:szCs w:val="18"/>
        </w:rPr>
        <w:t xml:space="preserve"> zákona č. </w:t>
      </w:r>
      <w:r w:rsidR="002641DE">
        <w:rPr>
          <w:rFonts w:ascii="Arial" w:hAnsi="Arial" w:cs="Arial"/>
          <w:sz w:val="18"/>
          <w:szCs w:val="18"/>
        </w:rPr>
        <w:t>357/2015</w:t>
      </w:r>
      <w:r w:rsidRPr="005E25B5">
        <w:rPr>
          <w:rFonts w:ascii="Arial" w:hAnsi="Arial" w:cs="Arial"/>
          <w:sz w:val="18"/>
          <w:szCs w:val="18"/>
        </w:rPr>
        <w:t xml:space="preserve">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audite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doplnení niektorých zákonov</w:t>
      </w:r>
      <w:r w:rsidR="00F02BE9">
        <w:rPr>
          <w:rFonts w:ascii="Arial" w:hAnsi="Arial" w:cs="Arial"/>
          <w:sz w:val="18"/>
          <w:szCs w:val="18"/>
        </w:rPr>
        <w:t xml:space="preserve"> </w:t>
      </w:r>
      <w:r w:rsidRPr="005E25B5">
        <w:rPr>
          <w:rFonts w:ascii="Arial" w:hAnsi="Arial" w:cs="Arial"/>
          <w:sz w:val="18"/>
          <w:szCs w:val="18"/>
        </w:rPr>
        <w:t>(ďalej len „zákon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kontrole“)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§ 3 ods. 1 písm. f) zákona č. 292/2014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príspevku poskytovanom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európskych štrukturálnych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investičných fondov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doplnení niektorých zákonov)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AF" w14:textId="77777777" w:rsidTr="00C154B8">
        <w:tc>
          <w:tcPr>
            <w:tcW w:w="9212" w:type="dxa"/>
            <w:shd w:val="clear" w:color="auto" w:fill="B2A1C7"/>
          </w:tcPr>
          <w:p w14:paraId="32CA34AE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14:paraId="32CA34B0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B3" w14:textId="77777777" w:rsidTr="000D0E5D">
        <w:tc>
          <w:tcPr>
            <w:tcW w:w="9212" w:type="dxa"/>
          </w:tcPr>
          <w:p w14:paraId="32CA34B1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14:paraId="32CA34B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6" w14:textId="77777777" w:rsidTr="000D0E5D">
        <w:tc>
          <w:tcPr>
            <w:tcW w:w="9212" w:type="dxa"/>
          </w:tcPr>
          <w:p w14:paraId="32CA34B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14:paraId="32CA34B5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9" w14:textId="77777777" w:rsidTr="000D0E5D">
        <w:tc>
          <w:tcPr>
            <w:tcW w:w="9212" w:type="dxa"/>
          </w:tcPr>
          <w:p w14:paraId="32CA34B7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14:paraId="32CA34B8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C" w14:textId="77777777" w:rsidTr="000D0E5D">
        <w:tc>
          <w:tcPr>
            <w:tcW w:w="9212" w:type="dxa"/>
          </w:tcPr>
          <w:p w14:paraId="32CA34BA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14:paraId="32CA34BB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BF" w14:textId="77777777" w:rsidTr="000D0E5D">
        <w:tc>
          <w:tcPr>
            <w:tcW w:w="9212" w:type="dxa"/>
          </w:tcPr>
          <w:p w14:paraId="32CA34BD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14:paraId="32CA34BE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C2" w14:textId="77777777" w:rsidTr="000D0E5D">
        <w:tc>
          <w:tcPr>
            <w:tcW w:w="9212" w:type="dxa"/>
          </w:tcPr>
          <w:p w14:paraId="32CA34C0" w14:textId="4D4B9F6C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Dátum účinnosti zmluvy o poskytnutí NFP</w:t>
            </w:r>
            <w:r w:rsidR="0015790C" w:rsidRPr="006E0EEC">
              <w:rPr>
                <w:rFonts w:ascii="Arial" w:hAnsi="Arial" w:cs="Arial"/>
                <w:b/>
                <w:sz w:val="18"/>
                <w:szCs w:val="18"/>
              </w:rPr>
              <w:t>/Právoplatnosť rozhodnutia o schválení žiadosti o NFP</w:t>
            </w:r>
            <w:r w:rsidRPr="006E0EE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4C1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4C3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C5" w14:textId="77777777" w:rsidTr="00C154B8">
        <w:tc>
          <w:tcPr>
            <w:tcW w:w="9212" w:type="dxa"/>
            <w:shd w:val="clear" w:color="auto" w:fill="B2A1C7"/>
          </w:tcPr>
          <w:p w14:paraId="32CA34C4" w14:textId="3BF76153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r w:rsidRPr="006E0EEC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  <w:ins w:id="1" w:author="Lucia Kubandová" w:date="2017-11-15T08:52:00Z">
              <w:r w:rsidR="00AE607C" w:rsidRPr="006E0EEC">
                <w:rPr>
                  <w:rFonts w:ascii="Arial" w:hAnsi="Arial" w:cs="Arial"/>
                  <w:b/>
                  <w:sz w:val="18"/>
                  <w:szCs w:val="18"/>
                </w:rPr>
                <w:t xml:space="preserve"> (oprávnenej osoby</w:t>
              </w:r>
              <w:r w:rsidR="00AE607C" w:rsidRPr="006E0EEC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1"/>
              </w:r>
              <w:r w:rsidR="00AE607C" w:rsidRPr="006E0EEC">
                <w:rPr>
                  <w:rFonts w:ascii="Arial" w:hAnsi="Arial" w:cs="Arial"/>
                  <w:b/>
                  <w:sz w:val="18"/>
                  <w:szCs w:val="18"/>
                </w:rPr>
                <w:t>)</w:t>
              </w:r>
            </w:ins>
          </w:p>
        </w:tc>
      </w:tr>
      <w:bookmarkEnd w:id="0"/>
    </w:tbl>
    <w:p w14:paraId="32CA34C6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C9" w14:textId="77777777" w:rsidTr="000D0E5D">
        <w:tc>
          <w:tcPr>
            <w:tcW w:w="9212" w:type="dxa"/>
          </w:tcPr>
          <w:p w14:paraId="32CA34C7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14:paraId="32CA34C8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CC" w14:textId="77777777" w:rsidTr="000D0E5D">
        <w:tc>
          <w:tcPr>
            <w:tcW w:w="9212" w:type="dxa"/>
          </w:tcPr>
          <w:p w14:paraId="32CA34CA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14:paraId="32CA34CB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CF" w14:textId="77777777" w:rsidTr="000D0E5D">
        <w:tc>
          <w:tcPr>
            <w:tcW w:w="9212" w:type="dxa"/>
          </w:tcPr>
          <w:p w14:paraId="32CA34CD" w14:textId="60F8FCC5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ins w:id="4" w:author="Lucia Kubandová" w:date="2017-11-15T08:52:00Z">
              <w:r w:rsidR="00AE607C" w:rsidRPr="006E0EE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del w:id="5" w:author="Lucia Kubandová" w:date="2017-11-15T08:52:00Z">
              <w:r w:rsidRPr="006E0EEC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4CE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D2" w14:textId="77777777" w:rsidTr="000D0E5D">
        <w:tc>
          <w:tcPr>
            <w:tcW w:w="9212" w:type="dxa"/>
          </w:tcPr>
          <w:p w14:paraId="32CA34D0" w14:textId="5B2A526A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ins w:id="6" w:author="Lucia Kubandová" w:date="2017-11-15T08:53:00Z">
              <w:r w:rsidR="00AE607C" w:rsidRPr="006E0EEC">
                <w:rPr>
                  <w:rFonts w:ascii="Arial" w:hAnsi="Arial" w:cs="Arial"/>
                  <w:b/>
                  <w:sz w:val="18"/>
                  <w:szCs w:val="18"/>
                  <w:vertAlign w:val="superscript"/>
                </w:rPr>
                <w:t xml:space="preserve">, </w:t>
              </w:r>
              <w:r w:rsidR="00AE607C" w:rsidRPr="006E0EEC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4"/>
              </w:r>
            </w:ins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14:paraId="32CA34D1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CA34D3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D5" w14:textId="77777777" w:rsidTr="00C154B8">
        <w:tc>
          <w:tcPr>
            <w:tcW w:w="9212" w:type="dxa"/>
            <w:shd w:val="clear" w:color="auto" w:fill="B2A1C7"/>
          </w:tcPr>
          <w:p w14:paraId="32CA34D4" w14:textId="5E449CCD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  <w:ins w:id="9" w:author="Lucia Kubandová" w:date="2017-11-15T08:53:00Z">
              <w:r w:rsidR="00AE607C" w:rsidRPr="006E0EEC">
                <w:rPr>
                  <w:rFonts w:ascii="Arial" w:hAnsi="Arial" w:cs="Arial"/>
                  <w:b/>
                  <w:sz w:val="18"/>
                  <w:szCs w:val="18"/>
                </w:rPr>
                <w:t>(povinnej osoby</w:t>
              </w:r>
              <w:r w:rsidR="00AE607C" w:rsidRPr="006E0EEC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5"/>
              </w:r>
              <w:r w:rsidR="00AE607C" w:rsidRPr="006E0EEC">
                <w:rPr>
                  <w:rFonts w:ascii="Arial" w:hAnsi="Arial" w:cs="Arial"/>
                  <w:b/>
                  <w:sz w:val="18"/>
                  <w:szCs w:val="18"/>
                </w:rPr>
                <w:t>)</w:t>
              </w:r>
            </w:ins>
          </w:p>
        </w:tc>
      </w:tr>
    </w:tbl>
    <w:p w14:paraId="32CA34D6" w14:textId="77777777" w:rsidR="00C154B8" w:rsidRPr="006E0EEC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D9" w14:textId="77777777" w:rsidTr="000D0E5D">
        <w:tc>
          <w:tcPr>
            <w:tcW w:w="9212" w:type="dxa"/>
          </w:tcPr>
          <w:p w14:paraId="32CA34D7" w14:textId="15AF4F84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ins w:id="12" w:author="Lucia Kubandová" w:date="2017-11-15T08:53:00Z">
              <w:r w:rsidR="00AE607C" w:rsidRPr="006E0EE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  <w:del w:id="13" w:author="Lucia Kubandová" w:date="2017-11-15T08:53:00Z">
              <w:r w:rsidRPr="006E0EEC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32CA34D8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DC" w14:textId="77777777" w:rsidTr="000D0E5D">
        <w:tc>
          <w:tcPr>
            <w:tcW w:w="9212" w:type="dxa"/>
          </w:tcPr>
          <w:p w14:paraId="32CA34DA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14:paraId="32CA34DB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4DD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DF" w14:textId="77777777" w:rsidTr="00C154B8">
        <w:tc>
          <w:tcPr>
            <w:tcW w:w="9212" w:type="dxa"/>
            <w:shd w:val="clear" w:color="auto" w:fill="B2A1C7"/>
          </w:tcPr>
          <w:p w14:paraId="32CA34DE" w14:textId="7B0E8E91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ins w:id="15" w:author="Lucia Kubandová" w:date="2017-11-15T08:54:00Z">
              <w:r w:rsidR="00AE607C" w:rsidRPr="006E0EEC">
                <w:rPr>
                  <w:rFonts w:ascii="Arial" w:hAnsi="Arial" w:cs="Arial"/>
                  <w:b/>
                  <w:sz w:val="18"/>
                  <w:szCs w:val="18"/>
                  <w:vertAlign w:val="superscript"/>
                </w:rPr>
                <w:t xml:space="preserve">, </w:t>
              </w:r>
              <w:r w:rsidR="00AE607C" w:rsidRPr="006E0EEC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8"/>
              </w:r>
              <w:r w:rsidR="00AE607C" w:rsidRPr="006E0EEC">
                <w:rPr>
                  <w:rFonts w:ascii="Arial" w:hAnsi="Arial" w:cs="Arial"/>
                  <w:b/>
                  <w:sz w:val="18"/>
                  <w:szCs w:val="18"/>
                </w:rPr>
                <w:t xml:space="preserve">  </w:t>
              </w:r>
            </w:ins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14:paraId="32CA34E0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C154B8" w:rsidRPr="005E25B5" w14:paraId="32CA34E3" w14:textId="77777777" w:rsidTr="000D0E5D">
        <w:tc>
          <w:tcPr>
            <w:tcW w:w="9250" w:type="dxa"/>
          </w:tcPr>
          <w:p w14:paraId="32CA34E1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14:paraId="32CA34E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E6" w14:textId="77777777" w:rsidTr="000D0E5D">
        <w:tc>
          <w:tcPr>
            <w:tcW w:w="9250" w:type="dxa"/>
          </w:tcPr>
          <w:p w14:paraId="32CA34E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>Sídlo tretej osoby:</w:t>
            </w:r>
          </w:p>
          <w:p w14:paraId="32CA34E5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CA34E7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p w14:paraId="32CA34E8" w14:textId="77777777" w:rsidR="006330A6" w:rsidRDefault="006330A6"/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EA" w14:textId="77777777" w:rsidTr="00C154B8">
        <w:tc>
          <w:tcPr>
            <w:tcW w:w="9212" w:type="dxa"/>
            <w:shd w:val="clear" w:color="auto" w:fill="B2A1C7"/>
          </w:tcPr>
          <w:p w14:paraId="32CA34E9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vykonanej kontrole </w:t>
            </w:r>
          </w:p>
        </w:tc>
      </w:tr>
    </w:tbl>
    <w:p w14:paraId="32CA34EB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EE" w14:textId="77777777" w:rsidTr="000D0E5D">
        <w:tc>
          <w:tcPr>
            <w:tcW w:w="9212" w:type="dxa"/>
          </w:tcPr>
          <w:p w14:paraId="19350263" w14:textId="77777777" w:rsidR="00AE607C" w:rsidRPr="00101F8B" w:rsidRDefault="00AE607C" w:rsidP="00AE607C">
            <w:pPr>
              <w:rPr>
                <w:ins w:id="18" w:author="Lucia Kubandová" w:date="2017-11-15T08:55:00Z"/>
                <w:rFonts w:ascii="Arial" w:hAnsi="Arial" w:cs="Arial"/>
                <w:b/>
                <w:sz w:val="18"/>
                <w:szCs w:val="18"/>
              </w:rPr>
            </w:pPr>
            <w:ins w:id="19" w:author="Lucia Kubandová" w:date="2017-11-15T08:55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>Forma výkonu kontroly:</w:t>
              </w:r>
              <w:r w:rsidRPr="00101F8B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9"/>
              </w:r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</w:p>
          <w:p w14:paraId="21A953A1" w14:textId="77777777" w:rsidR="00AE607C" w:rsidRPr="00101F8B" w:rsidRDefault="00D55A95" w:rsidP="00AE607C">
            <w:pPr>
              <w:rPr>
                <w:ins w:id="22" w:author="Lucia Kubandová" w:date="2017-11-15T08:55:00Z"/>
                <w:rFonts w:ascii="Arial" w:hAnsi="Arial" w:cs="Arial"/>
                <w:b/>
                <w:sz w:val="18"/>
                <w:szCs w:val="18"/>
              </w:rPr>
            </w:pPr>
            <w:customXmlInsRangeStart w:id="23" w:author="Lucia Kubandová" w:date="2017-11-15T08:55:00Z"/>
            <w:sdt>
              <w:sdtPr>
                <w:rPr>
                  <w:rFonts w:ascii="Arial" w:hAnsi="Arial" w:cs="Arial"/>
                  <w:sz w:val="18"/>
                  <w:szCs w:val="18"/>
                </w:rPr>
                <w:id w:val="-1192602121"/>
                <w:placeholder>
                  <w:docPart w:val="6CC94A1441AA45FC8A319799FA6084E9"/>
                </w:placeholder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customXmlInsRangeEnd w:id="23"/>
                <w:ins w:id="24" w:author="Lucia Kubandová" w:date="2017-11-15T08:55:00Z">
                  <w:r w:rsidR="00AE607C" w:rsidRPr="00101F8B">
                    <w:rPr>
                      <w:rFonts w:ascii="Arial" w:hAnsi="Arial" w:cs="Arial"/>
                      <w:sz w:val="18"/>
                      <w:szCs w:val="18"/>
                    </w:rPr>
                    <w:t>Finančná kontrola na mieste</w:t>
                  </w:r>
                </w:ins>
                <w:customXmlInsRangeStart w:id="25" w:author="Lucia Kubandová" w:date="2017-11-15T08:55:00Z"/>
              </w:sdtContent>
            </w:sdt>
            <w:customXmlInsRangeEnd w:id="25"/>
          </w:p>
          <w:p w14:paraId="32CA34ED" w14:textId="77777777" w:rsidR="00C154B8" w:rsidRPr="005E25B5" w:rsidRDefault="00C154B8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1" w14:textId="77777777" w:rsidTr="000D0E5D">
        <w:tc>
          <w:tcPr>
            <w:tcW w:w="9212" w:type="dxa"/>
          </w:tcPr>
          <w:p w14:paraId="0C6F9963" w14:textId="4C92415D" w:rsidR="00AE607C" w:rsidRPr="005E25B5" w:rsidRDefault="00AE607C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Miesto fyzického výkonu kontroly</w:t>
            </w:r>
            <w:ins w:id="26" w:author="Lucia Kubandová" w:date="2017-11-15T08:55:00Z">
              <w:r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  <w:del w:id="27" w:author="Lucia Kubandová" w:date="2017-11-15T08:55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32CA34F0" w14:textId="77777777" w:rsidR="00C154B8" w:rsidRPr="005E25B5" w:rsidRDefault="00C154B8" w:rsidP="002641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4" w14:textId="77777777" w:rsidTr="000D0E5D">
        <w:tc>
          <w:tcPr>
            <w:tcW w:w="9212" w:type="dxa"/>
          </w:tcPr>
          <w:p w14:paraId="32CA34F2" w14:textId="21E26760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ins w:id="28" w:author="Lucia Kubandová" w:date="2017-11-15T08:55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del w:id="29" w:author="Lucia Kubandová" w:date="2017-11-15T08:55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4F3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790C" w:rsidRPr="005E25B5" w14:paraId="24FFD8A8" w14:textId="77777777" w:rsidTr="000D0E5D">
        <w:tc>
          <w:tcPr>
            <w:tcW w:w="9212" w:type="dxa"/>
          </w:tcPr>
          <w:p w14:paraId="49C5196C" w14:textId="77777777" w:rsidR="00AE607C" w:rsidRPr="00101F8B" w:rsidRDefault="00AE607C" w:rsidP="00AE607C">
            <w:pPr>
              <w:rPr>
                <w:ins w:id="30" w:author="Lucia Kubandová" w:date="2017-11-15T08:56:00Z"/>
                <w:rFonts w:ascii="Arial" w:hAnsi="Arial" w:cs="Arial"/>
                <w:sz w:val="18"/>
                <w:szCs w:val="18"/>
              </w:rPr>
            </w:pPr>
            <w:ins w:id="31" w:author="Lucia Kubandová" w:date="2017-11-15T08:56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>Cieľ kontroly:</w:t>
              </w:r>
              <w:r w:rsidRPr="00101F8B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12"/>
              </w:r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</w:p>
          <w:p w14:paraId="296D1EAD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rPr>
                <w:ins w:id="34" w:author="Lucia Kubandová" w:date="2017-11-15T08:56:00Z"/>
                <w:rFonts w:ascii="Arial" w:hAnsi="Arial" w:cs="Arial"/>
                <w:sz w:val="18"/>
                <w:szCs w:val="18"/>
              </w:rPr>
            </w:pPr>
            <w:ins w:id="35" w:author="Lucia Kubandová" w:date="2017-11-15T08:56:00Z">
              <w:r w:rsidRPr="00101F8B">
                <w:rPr>
                  <w:rFonts w:ascii="Arial" w:hAnsi="Arial" w:cs="Arial"/>
                  <w:sz w:val="18"/>
                  <w:szCs w:val="18"/>
                </w:rPr>
                <w:t>dodržiavanie podmienok na poskytnutie a použitie verejných financií,</w:t>
              </w:r>
            </w:ins>
          </w:p>
          <w:p w14:paraId="5A3E8F8A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36" w:author="Lucia Kubandová" w:date="2017-11-15T08:56:00Z"/>
                <w:rFonts w:ascii="Arial" w:hAnsi="Arial" w:cs="Arial"/>
                <w:sz w:val="18"/>
                <w:szCs w:val="18"/>
              </w:rPr>
            </w:pPr>
            <w:ins w:id="37" w:author="Lucia Kubandová" w:date="2017-11-15T08:56:00Z">
              <w:r w:rsidRPr="00101F8B">
                <w:rPr>
                  <w:rFonts w:ascii="Arial" w:hAnsi="Arial" w:cs="Arial"/>
                  <w:sz w:val="18"/>
                  <w:szCs w:val="18"/>
                </w:rPr>
                <w:t>dodržanie hospodárnosti, efektívnosti, účinnosti a účelnosti pri hospodárení s verejnými financiami a realizácií finančnej operácie alebo jej časti,</w:t>
              </w:r>
            </w:ins>
          </w:p>
          <w:p w14:paraId="2D157FEB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38" w:author="Lucia Kubandová" w:date="2017-11-15T08:56:00Z"/>
                <w:rFonts w:ascii="Arial" w:hAnsi="Arial" w:cs="Arial"/>
                <w:sz w:val="18"/>
                <w:szCs w:val="18"/>
              </w:rPr>
            </w:pPr>
            <w:ins w:id="39" w:author="Lucia Kubandová" w:date="2017-11-15T08:56:00Z">
              <w:r w:rsidRPr="00101F8B">
                <w:rPr>
                  <w:rFonts w:ascii="Arial" w:hAnsi="Arial" w:cs="Arial"/>
                  <w:sz w:val="18"/>
                  <w:szCs w:val="18"/>
                </w:rPr>
                <w:t>správnosť a preukázateľnosť</w:t>
              </w:r>
              <w:r w:rsidRPr="00101F8B">
                <w:rPr>
                  <w:rStyle w:val="Odkaznapoznmkupodiarou"/>
                  <w:rFonts w:ascii="Arial" w:hAnsi="Arial" w:cs="Arial"/>
                  <w:sz w:val="18"/>
                  <w:szCs w:val="18"/>
                </w:rPr>
                <w:footnoteReference w:id="13"/>
              </w:r>
              <w:r w:rsidRPr="00101F8B">
                <w:rPr>
                  <w:rFonts w:ascii="Arial" w:hAnsi="Arial" w:cs="Arial"/>
                  <w:sz w:val="18"/>
                  <w:szCs w:val="18"/>
                </w:rPr>
                <w:t xml:space="preserve"> vykonávania finančnej operácie alebo jej časti,</w:t>
              </w:r>
            </w:ins>
          </w:p>
          <w:p w14:paraId="2CD92B98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42" w:author="Lucia Kubandová" w:date="2017-11-15T08:56:00Z"/>
                <w:rFonts w:ascii="Arial" w:hAnsi="Arial" w:cs="Arial"/>
                <w:sz w:val="18"/>
                <w:szCs w:val="18"/>
              </w:rPr>
            </w:pPr>
            <w:ins w:id="43" w:author="Lucia Kubandová" w:date="2017-11-15T08:56:00Z">
              <w:r w:rsidRPr="00101F8B">
                <w:rPr>
                  <w:rFonts w:ascii="Arial" w:hAnsi="Arial" w:cs="Arial"/>
                  <w:sz w:val="18"/>
                  <w:szCs w:val="18"/>
                </w:rPr>
                <w:t>overenie skutočného dodania tovarov, poskytnutia služieb a vykonania prác,</w:t>
              </w:r>
            </w:ins>
          </w:p>
          <w:p w14:paraId="226A3C2A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44" w:author="Lucia Kubandová" w:date="2017-11-15T08:56:00Z"/>
                <w:rFonts w:ascii="Arial" w:hAnsi="Arial" w:cs="Arial"/>
                <w:sz w:val="18"/>
                <w:szCs w:val="18"/>
              </w:rPr>
            </w:pPr>
            <w:ins w:id="45" w:author="Lucia Kubandová" w:date="2017-11-15T08:56:00Z">
              <w:r w:rsidRPr="00101F8B">
                <w:rPr>
                  <w:rFonts w:ascii="Arial" w:hAnsi="Arial" w:cs="Arial"/>
                  <w:sz w:val="18"/>
                  <w:szCs w:val="18"/>
                </w:rPr>
                <w:t>predchádzanie podvodom a nezrovnalostiam,</w:t>
              </w:r>
            </w:ins>
          </w:p>
          <w:p w14:paraId="6092D7D8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46" w:author="Lucia Kubandová" w:date="2017-11-15T08:56:00Z"/>
                <w:rFonts w:ascii="Arial" w:hAnsi="Arial" w:cs="Arial"/>
                <w:sz w:val="18"/>
                <w:szCs w:val="18"/>
              </w:rPr>
            </w:pPr>
            <w:ins w:id="47" w:author="Lucia Kubandová" w:date="2017-11-15T08:56:00Z">
              <w:r w:rsidRPr="00101F8B">
                <w:rPr>
                  <w:rFonts w:ascii="Arial" w:hAnsi="Arial" w:cs="Arial"/>
                  <w:sz w:val="18"/>
                  <w:szCs w:val="18"/>
                </w:rPr>
                <w:t>overovanie plnenia opatrení prijatých na nápravu nedostatkov zistených administratívnou finančnou kontrolou alebo finančnou kontrolou na mieste a na odstránenie príčin ich vzniku,</w:t>
              </w:r>
            </w:ins>
          </w:p>
          <w:p w14:paraId="7C6F6955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48" w:author="Lucia Kubandová" w:date="2017-11-15T08:56:00Z"/>
                <w:rFonts w:ascii="Arial" w:hAnsi="Arial" w:cs="Arial"/>
                <w:sz w:val="18"/>
                <w:szCs w:val="18"/>
              </w:rPr>
            </w:pPr>
            <w:ins w:id="49" w:author="Lucia Kubandová" w:date="2017-11-15T08:56:00Z">
              <w:r w:rsidRPr="00101F8B">
                <w:rPr>
                  <w:rFonts w:ascii="Arial" w:hAnsi="Arial" w:cs="Arial"/>
                  <w:sz w:val="18"/>
                  <w:szCs w:val="18"/>
                </w:rPr>
                <w:t>....</w:t>
              </w:r>
            </w:ins>
          </w:p>
          <w:p w14:paraId="2C6FA207" w14:textId="085897D2" w:rsidR="0015790C" w:rsidRPr="00101F8B" w:rsidDel="00AE607C" w:rsidRDefault="0015790C" w:rsidP="000D0E5D">
            <w:pPr>
              <w:rPr>
                <w:del w:id="50" w:author="Lucia Kubandová" w:date="2017-11-15T08:56:00Z"/>
                <w:rFonts w:ascii="Arial" w:hAnsi="Arial" w:cs="Arial"/>
                <w:b/>
                <w:sz w:val="18"/>
                <w:szCs w:val="18"/>
              </w:rPr>
            </w:pPr>
            <w:del w:id="51" w:author="Lucia Kubandová" w:date="2017-11-15T08:56:00Z">
              <w:r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Cieľ kontroly: </w:delText>
              </w:r>
            </w:del>
          </w:p>
          <w:p w14:paraId="57925CD2" w14:textId="77777777" w:rsidR="0015790C" w:rsidRDefault="0015790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7" w14:textId="77777777" w:rsidTr="000D0E5D">
        <w:tc>
          <w:tcPr>
            <w:tcW w:w="9212" w:type="dxa"/>
          </w:tcPr>
          <w:p w14:paraId="32CA34F5" w14:textId="0421DFA0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ins w:id="52" w:author="Lucia Kubandová" w:date="2017-11-15T08:56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del w:id="53" w:author="Lucia Kubandová" w:date="2017-11-15T08:56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32CA34F6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FA" w14:textId="77777777" w:rsidTr="000D0E5D">
        <w:tc>
          <w:tcPr>
            <w:tcW w:w="9212" w:type="dxa"/>
          </w:tcPr>
          <w:p w14:paraId="32CA34F8" w14:textId="60B77A70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ins w:id="54" w:author="Lucia Kubandová" w:date="2017-11-15T08:56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  <w:del w:id="55" w:author="Lucia Kubandová" w:date="2017-11-15T08:56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32CA34F9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Del="00AE607C" w14:paraId="32CA34FD" w14:textId="48EF9415" w:rsidTr="000D0E5D">
        <w:trPr>
          <w:del w:id="56" w:author="Lucia Kubandová" w:date="2017-11-15T08:56:00Z"/>
        </w:trPr>
        <w:tc>
          <w:tcPr>
            <w:tcW w:w="9212" w:type="dxa"/>
          </w:tcPr>
          <w:p w14:paraId="32CA34FB" w14:textId="6635B275" w:rsidR="00C154B8" w:rsidRPr="005E25B5" w:rsidDel="00AE607C" w:rsidRDefault="00C154B8" w:rsidP="000D0E5D">
            <w:pPr>
              <w:rPr>
                <w:del w:id="57" w:author="Lucia Kubandová" w:date="2017-11-15T08:56:00Z"/>
                <w:rFonts w:ascii="Arial" w:hAnsi="Arial" w:cs="Arial"/>
                <w:b/>
                <w:sz w:val="18"/>
                <w:szCs w:val="18"/>
              </w:rPr>
            </w:pPr>
            <w:del w:id="58" w:author="Lucia Kubandová" w:date="2017-11-15T08:56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Forma výkonu kontroly: </w:delText>
              </w:r>
            </w:del>
          </w:p>
          <w:p w14:paraId="32CA34FC" w14:textId="2B5DCF89" w:rsidR="00C154B8" w:rsidRPr="005E25B5" w:rsidDel="00AE607C" w:rsidRDefault="002641DE" w:rsidP="002641DE">
            <w:pPr>
              <w:rPr>
                <w:del w:id="59" w:author="Lucia Kubandová" w:date="2017-11-15T08:56:00Z"/>
                <w:rFonts w:ascii="Arial" w:hAnsi="Arial" w:cs="Arial"/>
                <w:sz w:val="18"/>
                <w:szCs w:val="18"/>
              </w:rPr>
            </w:pPr>
            <w:del w:id="60" w:author="Lucia Kubandová" w:date="2017-11-15T08:56:00Z">
              <w:r w:rsidDel="00AE607C">
                <w:rPr>
                  <w:rFonts w:ascii="Arial" w:hAnsi="Arial" w:cs="Arial"/>
                  <w:sz w:val="18"/>
                  <w:szCs w:val="18"/>
                </w:rPr>
                <w:delText>Finančná k</w:delText>
              </w:r>
              <w:r w:rsidR="00C154B8" w:rsidRPr="005E25B5" w:rsidDel="00AE607C">
                <w:rPr>
                  <w:rFonts w:ascii="Arial" w:hAnsi="Arial" w:cs="Arial"/>
                  <w:sz w:val="18"/>
                  <w:szCs w:val="18"/>
                </w:rPr>
                <w:delText>ontrola na mieste</w:delText>
              </w:r>
            </w:del>
          </w:p>
        </w:tc>
      </w:tr>
      <w:tr w:rsidR="00C154B8" w:rsidRPr="005E25B5" w14:paraId="32CA3500" w14:textId="77777777" w:rsidTr="000D0E5D">
        <w:tc>
          <w:tcPr>
            <w:tcW w:w="9212" w:type="dxa"/>
          </w:tcPr>
          <w:p w14:paraId="32CA34FE" w14:textId="77874514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ich percentuálny podiel vo vzťahu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výdavkom deklarovaným prijímateľom</w:t>
            </w:r>
            <w:ins w:id="61" w:author="Lucia Kubandová" w:date="2017-11-15T08:57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del w:id="62" w:author="Lucia Kubandová" w:date="2017-11-15T08:57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4FF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3" w14:textId="77777777" w:rsidTr="000D0E5D">
        <w:tc>
          <w:tcPr>
            <w:tcW w:w="9212" w:type="dxa"/>
          </w:tcPr>
          <w:p w14:paraId="32CA3501" w14:textId="55D251B0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ins w:id="63" w:author="Lucia Kubandová" w:date="2017-11-15T08:57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del w:id="64" w:author="Lucia Kubandová" w:date="2017-11-15T08:57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32CA350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607C" w:rsidRPr="005E25B5" w14:paraId="7242E522" w14:textId="77777777" w:rsidTr="000D0E5D">
        <w:trPr>
          <w:ins w:id="65" w:author="Lucia Kubandová" w:date="2017-11-15T08:57:00Z"/>
        </w:trPr>
        <w:tc>
          <w:tcPr>
            <w:tcW w:w="9212" w:type="dxa"/>
          </w:tcPr>
          <w:p w14:paraId="08E1559C" w14:textId="77777777" w:rsidR="00AE607C" w:rsidRPr="00101F8B" w:rsidRDefault="00AE607C" w:rsidP="00AE607C">
            <w:pPr>
              <w:jc w:val="both"/>
              <w:rPr>
                <w:ins w:id="66" w:author="Lucia Kubandová" w:date="2017-11-15T08:57:00Z"/>
                <w:rFonts w:ascii="Arial" w:hAnsi="Arial" w:cs="Arial"/>
                <w:b/>
                <w:sz w:val="18"/>
                <w:szCs w:val="18"/>
              </w:rPr>
            </w:pPr>
            <w:ins w:id="67" w:author="Lucia Kubandová" w:date="2017-11-15T08:57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>Opis zistených nedostatkov a pri porušení osobitných predpisov alebo medzinárodných zmlúv, ktorými je Slovenská republika viazaná a na základe ktorých sa Slovenskej republike poskytujú finančné prostriedky zo zahraničia, označenie konkrétnych ustanovení, ktoré boli porušené so zohľadnením oprávnených námietok kontrolovanej osoby:</w:t>
              </w:r>
              <w:r w:rsidRPr="00101F8B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18"/>
              </w:r>
            </w:ins>
          </w:p>
          <w:p w14:paraId="7AF05D94" w14:textId="77777777" w:rsidR="00AE607C" w:rsidRPr="00101F8B" w:rsidRDefault="00AE607C" w:rsidP="000D0E5D">
            <w:pPr>
              <w:rPr>
                <w:ins w:id="70" w:author="Lucia Kubandová" w:date="2017-11-15T08:57:00Z"/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E607C" w:rsidRPr="005E25B5" w14:paraId="6223AC83" w14:textId="77777777" w:rsidTr="000D0E5D">
        <w:trPr>
          <w:ins w:id="71" w:author="Lucia Kubandová" w:date="2017-11-15T08:57:00Z"/>
        </w:trPr>
        <w:tc>
          <w:tcPr>
            <w:tcW w:w="9212" w:type="dxa"/>
          </w:tcPr>
          <w:p w14:paraId="63B4DBEE" w14:textId="77777777" w:rsidR="00AE607C" w:rsidRPr="00101F8B" w:rsidRDefault="00AE607C" w:rsidP="00AE607C">
            <w:pPr>
              <w:jc w:val="both"/>
              <w:rPr>
                <w:ins w:id="72" w:author="Lucia Kubandová" w:date="2017-11-15T08:57:00Z"/>
                <w:rFonts w:ascii="Arial" w:hAnsi="Arial" w:cs="Arial"/>
                <w:b/>
                <w:sz w:val="18"/>
                <w:szCs w:val="18"/>
              </w:rPr>
            </w:pPr>
            <w:ins w:id="73" w:author="Lucia Kubandová" w:date="2017-11-15T08:57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lastRenderedPageBreak/>
                <w:t>Odporúčania alebo opatrenia navrhnuté na nápravu zistených nedostatkov a na odstránenie príčin ich vzniku so zohľadnením opodstatnenosti podaných námietok:</w:t>
              </w:r>
              <w:r w:rsidRPr="00101F8B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19"/>
              </w:r>
            </w:ins>
          </w:p>
          <w:p w14:paraId="3D683771" w14:textId="77777777" w:rsidR="00AE607C" w:rsidRPr="00101F8B" w:rsidRDefault="00AE607C" w:rsidP="000D0E5D">
            <w:pPr>
              <w:rPr>
                <w:ins w:id="76" w:author="Lucia Kubandová" w:date="2017-11-15T08:57:00Z"/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E607C" w:rsidRPr="005E25B5" w14:paraId="71E81405" w14:textId="77777777" w:rsidTr="000D0E5D">
        <w:trPr>
          <w:ins w:id="77" w:author="Lucia Kubandová" w:date="2017-11-15T08:57:00Z"/>
        </w:trPr>
        <w:tc>
          <w:tcPr>
            <w:tcW w:w="9212" w:type="dxa"/>
          </w:tcPr>
          <w:p w14:paraId="64EEBF9E" w14:textId="77777777" w:rsidR="00AE607C" w:rsidRPr="00101F8B" w:rsidRDefault="00AE607C" w:rsidP="000D0E5D">
            <w:pPr>
              <w:rPr>
                <w:ins w:id="78" w:author="Lucia Kubandová" w:date="2017-11-15T08:57:00Z"/>
                <w:rFonts w:ascii="Arial" w:hAnsi="Arial" w:cs="Arial"/>
                <w:b/>
                <w:sz w:val="18"/>
                <w:szCs w:val="18"/>
              </w:rPr>
            </w:pPr>
            <w:ins w:id="79" w:author="Lucia Kubandová" w:date="2017-11-15T08:57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>Námietky kontrolovanej osoby k zisteným nedostatkom, navrhnutým odporúčaniam alebo opatreniam a k lehote na predloženie písomného zoznamu splnených opatrení prijatých na nápravu zistených nedostatkov a na odstránenie príčin ich vzniku:</w:t>
              </w:r>
              <w:r w:rsidRPr="00101F8B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20"/>
              </w:r>
            </w:ins>
          </w:p>
          <w:p w14:paraId="3D013201" w14:textId="363A0C1B" w:rsidR="00AE607C" w:rsidRPr="00101F8B" w:rsidRDefault="00AE607C" w:rsidP="000D0E5D">
            <w:pPr>
              <w:rPr>
                <w:ins w:id="82" w:author="Lucia Kubandová" w:date="2017-11-15T08:57:00Z"/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506" w14:textId="77777777" w:rsidTr="000D0E5D">
        <w:tc>
          <w:tcPr>
            <w:tcW w:w="9212" w:type="dxa"/>
          </w:tcPr>
          <w:p w14:paraId="32CA3504" w14:textId="3B559881" w:rsidR="00C154B8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ins w:id="83" w:author="Lucia Kubandová" w:date="2017-11-15T08:58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>Spôsob vysporiadania sa</w:t>
              </w:r>
            </w:ins>
            <w:del w:id="84" w:author="Lucia Kubandová" w:date="2017-11-15T08:58:00Z">
              <w:r w:rsidR="00C154B8"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>Opis zistených nedostatkov</w:delText>
              </w:r>
              <w:r w:rsidR="00C154B8" w:rsidRPr="00101F8B" w:rsidDel="00AE607C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21"/>
              </w:r>
              <w:r w:rsidR="00C154B8"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 spolu </w:delText>
              </w:r>
            </w:del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s </w:t>
            </w:r>
            <w:del w:id="87" w:author="Lucia Kubandová" w:date="2017-11-15T08:58:00Z">
              <w:r w:rsidR="00C154B8"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>návrhmi</w:delText>
              </w:r>
            </w:del>
            <w:ins w:id="88" w:author="Lucia Kubandová" w:date="2017-11-15T08:59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 xml:space="preserve"> námietkami kontrolovanej osoby k zisteným nedostatkom, navrhnutým odporúčaniam alebo opatreniam a k lehote na predloženie písomného zoznamu splnených</w:t>
              </w:r>
            </w:ins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 xml:space="preserve"> opatrení </w:t>
            </w:r>
            <w:ins w:id="89" w:author="Lucia Kubandová" w:date="2017-11-15T08:59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 xml:space="preserve">prijatých </w:t>
              </w:r>
            </w:ins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na nápravu zistených nedostatkov a na odstránenie príčin ich vzniku</w:t>
            </w:r>
            <w:ins w:id="90" w:author="Lucia Kubandová" w:date="2017-11-15T08:59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 xml:space="preserve"> a uvedenie odôvodnenia ich neopodstatnenosti</w:t>
              </w:r>
            </w:ins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505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9" w14:textId="77777777" w:rsidTr="000D0E5D">
        <w:tc>
          <w:tcPr>
            <w:tcW w:w="9212" w:type="dxa"/>
          </w:tcPr>
          <w:p w14:paraId="32CA3507" w14:textId="002E458B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Suma nárokovaných finančných prostriedkov/deklarovaných výdavkov </w:t>
            </w:r>
            <w:del w:id="91" w:author="Lucia Kubandová" w:date="2017-11-15T08:59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predložená prijímateľom/partnerom 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žiadosti o</w:t>
            </w:r>
            <w:del w:id="92" w:author="Lucia Kubandová" w:date="2017-11-15T09:00:00Z">
              <w:r w:rsidRPr="006330A6" w:rsidDel="00AE607C">
                <w:rPr>
                  <w:rFonts w:ascii="Arial" w:hAnsi="Arial" w:cs="Arial"/>
                  <w:b/>
                  <w:sz w:val="18"/>
                  <w:szCs w:val="18"/>
                </w:rPr>
                <w:delText> </w:delText>
              </w:r>
            </w:del>
            <w:ins w:id="93" w:author="Lucia Kubandová" w:date="2017-11-15T09:00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 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>platbu</w:t>
            </w:r>
            <w:ins w:id="94" w:author="Lucia Kubandová" w:date="2017-11-15T09:00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  <w:del w:id="95" w:author="Lucia Kubandová" w:date="2017-11-15T09:00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32CA3508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C" w14:textId="77777777" w:rsidTr="000D0E5D">
        <w:tc>
          <w:tcPr>
            <w:tcW w:w="9212" w:type="dxa"/>
          </w:tcPr>
          <w:p w14:paraId="32CA350A" w14:textId="34AC21A3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ins w:id="96" w:author="Lucia Kubandová" w:date="2017-11-15T09:00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  <w:del w:id="97" w:author="Lucia Kubandová" w:date="2017-11-15T09:00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32CA350B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F" w14:textId="77777777" w:rsidTr="000D0E5D">
        <w:tc>
          <w:tcPr>
            <w:tcW w:w="9212" w:type="dxa"/>
          </w:tcPr>
          <w:p w14:paraId="32CA350D" w14:textId="1A0D4E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ins w:id="98" w:author="Lucia Kubandová" w:date="2017-11-15T09:00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  <w:del w:id="101" w:author="Lucia Kubandová" w:date="2017-11-15T09:00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50E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2" w14:textId="77777777" w:rsidTr="000D0E5D">
        <w:tc>
          <w:tcPr>
            <w:tcW w:w="9212" w:type="dxa"/>
          </w:tcPr>
          <w:p w14:paraId="32CA3510" w14:textId="082DFBFF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Neoprávnené výdavky</w:t>
            </w:r>
            <w:ins w:id="102" w:author="Lucia Kubandová" w:date="2017-11-15T09:00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  <w:del w:id="105" w:author="Lucia Kubandová" w:date="2017-11-15T09:00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32CA3511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5" w14:textId="77777777" w:rsidTr="000D0E5D">
        <w:tc>
          <w:tcPr>
            <w:tcW w:w="9212" w:type="dxa"/>
          </w:tcPr>
          <w:p w14:paraId="32CA3513" w14:textId="08A6A327" w:rsidR="00C154B8" w:rsidRPr="00101F8B" w:rsidDel="00AE607C" w:rsidRDefault="00C154B8" w:rsidP="000D0E5D">
            <w:pPr>
              <w:rPr>
                <w:del w:id="106" w:author="Lucia Kubandová" w:date="2017-11-15T09:01:00Z"/>
                <w:rFonts w:ascii="Arial" w:hAnsi="Arial" w:cs="Arial"/>
                <w:b/>
                <w:sz w:val="18"/>
                <w:szCs w:val="18"/>
              </w:rPr>
            </w:pPr>
            <w:del w:id="107" w:author="Lucia Kubandová" w:date="2017-11-15T09:01:00Z">
              <w:r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Závery z  kontroly, vrátane vyjadrenia o súlade finančnej operácie alebo jej časti so skutočnosťami uvedenými § </w:delText>
              </w:r>
              <w:r w:rsidR="002641DE"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6 </w:delText>
              </w:r>
              <w:r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ods. </w:delText>
              </w:r>
              <w:r w:rsidR="008C63E3"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4 </w:delText>
              </w:r>
              <w:r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>zákona o finančnej kontrole</w:delText>
              </w:r>
              <w:r w:rsidRPr="00101F8B" w:rsidDel="00AE607C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26"/>
              </w:r>
              <w:r w:rsidR="0015790C"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 podľa § 7 ods. 3 zákona o finančnej kontrole</w:delText>
              </w:r>
              <w:r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7BC63D14" w14:textId="77777777" w:rsidR="00AE607C" w:rsidRPr="00101F8B" w:rsidRDefault="00AE607C" w:rsidP="00AE607C">
            <w:pPr>
              <w:rPr>
                <w:ins w:id="110" w:author="Lucia Kubandová" w:date="2017-11-15T09:01:00Z"/>
                <w:rFonts w:ascii="Arial" w:hAnsi="Arial" w:cs="Arial"/>
                <w:b/>
                <w:sz w:val="18"/>
                <w:szCs w:val="18"/>
              </w:rPr>
            </w:pPr>
            <w:ins w:id="111" w:author="Lucia Kubandová" w:date="2017-11-15T09:01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>Závery z kontroly:</w:t>
              </w:r>
              <w:r w:rsidRPr="00101F8B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27"/>
              </w:r>
            </w:ins>
          </w:p>
          <w:p w14:paraId="32CA3514" w14:textId="77777777" w:rsidR="00C154B8" w:rsidRPr="00101F8B" w:rsidRDefault="00C154B8" w:rsidP="00AE60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8" w14:textId="77777777" w:rsidTr="000D0E5D">
        <w:tc>
          <w:tcPr>
            <w:tcW w:w="9212" w:type="dxa"/>
          </w:tcPr>
          <w:p w14:paraId="32CA3516" w14:textId="5453A6AC" w:rsidR="00C154B8" w:rsidRPr="00101F8B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del w:id="114" w:author="Lucia Kubandová" w:date="2017-11-15T09:01:00Z">
              <w:r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Informácia o vykonaní </w:delText>
              </w:r>
              <w:r w:rsidR="002641DE"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>finančnej</w:delText>
              </w:r>
              <w:r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 </w:delText>
              </w:r>
              <w:r w:rsidR="0015790C"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kontroly </w:delText>
              </w:r>
              <w:r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v zmysle § </w:delText>
              </w:r>
              <w:r w:rsidR="002641DE"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6 ods. 4 </w:delText>
              </w:r>
              <w:r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>zákona o finančnej kontrole</w:delText>
              </w:r>
              <w:r w:rsidRPr="00101F8B" w:rsidDel="00AE607C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28"/>
              </w:r>
              <w:r w:rsidRPr="00101F8B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: </w:delText>
              </w:r>
            </w:del>
          </w:p>
          <w:p w14:paraId="32CA3517" w14:textId="19A31A87" w:rsidR="00C154B8" w:rsidRPr="00101F8B" w:rsidRDefault="00AE607C" w:rsidP="000D0E5D">
            <w:pPr>
              <w:rPr>
                <w:rFonts w:ascii="Arial" w:hAnsi="Arial" w:cs="Arial"/>
                <w:sz w:val="18"/>
                <w:szCs w:val="18"/>
              </w:rPr>
            </w:pPr>
            <w:ins w:id="117" w:author="Lucia Kubandová" w:date="2017-11-15T09:01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lastRenderedPageBreak/>
                <w:t>Overenie súladu s </w:t>
              </w:r>
            </w:ins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888255703"/>
                <w:placeholder>
                  <w:docPart w:val="7C54966EC0D844CEBDBE5C0C0F560650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r w:rsidRPr="00101F8B">
                  <w:rPr>
                    <w:rStyle w:val="Zstupntext"/>
                    <w:rFonts w:ascii="Arial" w:eastAsiaTheme="majorEastAsia" w:hAnsi="Arial" w:cs="Arial"/>
                    <w:color w:val="4F81BD" w:themeColor="accent1"/>
                    <w:sz w:val="18"/>
                    <w:szCs w:val="18"/>
                  </w:rPr>
                  <w:t>Vyberte položku.</w:t>
                </w:r>
              </w:sdtContent>
            </w:sdt>
            <w:ins w:id="118" w:author="Lucia Kubandová" w:date="2017-11-15T09:01:00Z">
              <w:r w:rsidRPr="00101F8B">
                <w:rPr>
                  <w:rStyle w:val="Zstupntext"/>
                  <w:rFonts w:ascii="Arial" w:eastAsiaTheme="majorEastAsia" w:hAnsi="Arial" w:cs="Arial"/>
                  <w:color w:val="4F81BD" w:themeColor="accent1"/>
                  <w:sz w:val="18"/>
                  <w:szCs w:val="18"/>
                </w:rPr>
                <w:t xml:space="preserve"> </w:t>
              </w:r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 xml:space="preserve">v súlade so stanovenými cieľmi kontroly </w:t>
              </w:r>
            </w:ins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791321759"/>
                <w:placeholder>
                  <w:docPart w:val="7C54966EC0D844CEBDBE5C0C0F560650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r w:rsidRPr="00101F8B">
                  <w:rPr>
                    <w:rStyle w:val="Zstupntext"/>
                    <w:rFonts w:ascii="Arial" w:eastAsiaTheme="majorEastAsia" w:hAnsi="Arial" w:cs="Arial"/>
                    <w:color w:val="4F81BD" w:themeColor="accent1"/>
                    <w:sz w:val="18"/>
                    <w:szCs w:val="18"/>
                  </w:rPr>
                  <w:t>Vyberte položku.</w:t>
                </w:r>
              </w:sdtContent>
            </w:sdt>
            <w:ins w:id="119" w:author="Lucia Kubandová" w:date="2017-11-15T09:01:00Z">
              <w:r w:rsidRPr="00101F8B">
                <w:rPr>
                  <w:rFonts w:ascii="Arial" w:hAnsi="Arial" w:cs="Arial"/>
                  <w:b/>
                  <w:sz w:val="18"/>
                  <w:szCs w:val="18"/>
                </w:rPr>
                <w:t xml:space="preserve"> vykonané na osobitnom kontrolnom zozname.</w:t>
              </w:r>
              <w:r w:rsidRPr="00101F8B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29"/>
              </w:r>
            </w:ins>
          </w:p>
        </w:tc>
      </w:tr>
      <w:tr w:rsidR="00C154B8" w:rsidRPr="005E25B5" w14:paraId="32CA351B" w14:textId="77777777" w:rsidTr="000D0E5D">
        <w:tc>
          <w:tcPr>
            <w:tcW w:w="9212" w:type="dxa"/>
          </w:tcPr>
          <w:p w14:paraId="32CA3519" w14:textId="578D8738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Zoznam </w:t>
            </w:r>
            <w:ins w:id="124" w:author="Lucia Kubandová" w:date="2017-11-15T09:02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 xml:space="preserve">kontrolovaných 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>dokladov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iných písomností vzťahujúcich sa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predmetu kontroly</w:t>
            </w:r>
            <w:ins w:id="125" w:author="Lucia Kubandová" w:date="2017-11-15T09:02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0"/>
            </w:r>
            <w:del w:id="130" w:author="Lucia Kubandová" w:date="2017-11-15T09:02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32CA351A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E" w14:textId="77777777" w:rsidTr="000D0E5D">
        <w:tc>
          <w:tcPr>
            <w:tcW w:w="9212" w:type="dxa"/>
          </w:tcPr>
          <w:p w14:paraId="32CA351C" w14:textId="6B895159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ins w:id="131" w:author="Lucia Kubandová" w:date="2017-11-15T09:02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1"/>
            </w:r>
            <w:del w:id="132" w:author="Lucia Kubandová" w:date="2017-11-15T09:02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51D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21" w14:textId="77777777" w:rsidTr="000D0E5D">
        <w:tc>
          <w:tcPr>
            <w:tcW w:w="9212" w:type="dxa"/>
          </w:tcPr>
          <w:p w14:paraId="32CA351F" w14:textId="58EDE72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r w:rsidR="00D074E2" w:rsidRPr="005E25B5">
              <w:rPr>
                <w:rFonts w:ascii="Arial" w:hAnsi="Arial" w:cs="Arial"/>
                <w:b/>
                <w:sz w:val="18"/>
                <w:szCs w:val="18"/>
              </w:rPr>
              <w:t>písomn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ého</w:t>
            </w:r>
            <w:r w:rsidR="00D074E2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zoznamu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splnených opatren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í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</w:t>
            </w:r>
            <w:ins w:id="133" w:author="Lucia Kubandová" w:date="2017-11-15T09:02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 xml:space="preserve">zistených 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nedostatkov </w:t>
            </w:r>
            <w:del w:id="134" w:author="Lucia Kubandová" w:date="2017-11-15T09:03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zistených kontrolou 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del w:id="135" w:author="Lucia Kubandová" w:date="2017-11-15T09:03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o</w:delText>
              </w:r>
              <w:r w:rsidRPr="006330A6" w:rsidDel="00AE607C">
                <w:rPr>
                  <w:rFonts w:ascii="Arial" w:hAnsi="Arial" w:cs="Arial"/>
                  <w:b/>
                  <w:sz w:val="18"/>
                  <w:szCs w:val="18"/>
                </w:rPr>
                <w:delText> </w:delText>
              </w:r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odstránení</w:delText>
              </w:r>
            </w:del>
            <w:ins w:id="136" w:author="Lucia Kubandová" w:date="2017-11-15T09:03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odstránenie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príčin ich vzniku</w:t>
            </w:r>
            <w:del w:id="137" w:author="Lucia Kubandová" w:date="2017-11-15T09:03:00Z">
              <w:r w:rsidRPr="00101F8B" w:rsidDel="00AE607C">
                <w:rPr>
                  <w:vertAlign w:val="superscript"/>
                </w:rPr>
                <w:footnoteReference w:id="32"/>
              </w:r>
            </w:del>
            <w:del w:id="140" w:author="Lucia Kubandová" w:date="2017-11-15T09:02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ins w:id="141" w:author="Lucia Kubandová" w:date="2017-11-15T09:03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 xml:space="preserve"> so zohľadnením opodstatnených námietok:</w:t>
              </w:r>
              <w:r w:rsidR="00AE607C" w:rsidRPr="00101F8B">
                <w:rPr>
                  <w:rFonts w:ascii="Arial" w:hAnsi="Arial" w:cs="Arial"/>
                  <w:sz w:val="18"/>
                  <w:szCs w:val="18"/>
                  <w:vertAlign w:val="superscript"/>
                </w:rPr>
                <w:footnoteReference w:id="33"/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520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24" w14:textId="77777777" w:rsidTr="000D0E5D">
        <w:tc>
          <w:tcPr>
            <w:tcW w:w="9212" w:type="dxa"/>
          </w:tcPr>
          <w:p w14:paraId="32CA3522" w14:textId="54779D61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doručeni</w:t>
            </w:r>
            <w:ins w:id="144" w:author="Lucia Kubandová" w:date="2017-11-15T09:04:00Z"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a</w:t>
              </w:r>
            </w:ins>
            <w:del w:id="145" w:author="Lucia Kubandová" w:date="2017-11-15T09:04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e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návrhu </w:t>
            </w:r>
            <w:del w:id="146" w:author="Lucia Kubandová" w:date="2017-11-15T09:04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správy z</w:delText>
              </w:r>
              <w:r w:rsidRPr="006330A6" w:rsidDel="00AE607C">
                <w:rPr>
                  <w:rFonts w:ascii="Arial" w:hAnsi="Arial" w:cs="Arial"/>
                  <w:b/>
                  <w:sz w:val="18"/>
                  <w:szCs w:val="18"/>
                </w:rPr>
                <w:delText> </w:delText>
              </w:r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kontroly na oboznámenie prijímateľovi</w:delText>
              </w:r>
              <w:r w:rsidRPr="006330A6" w:rsidDel="00AE607C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34"/>
              </w:r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: </w:delText>
              </w:r>
            </w:del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298803604"/>
                <w:placeholder>
                  <w:docPart w:val="E7BF05AB74084929A0256C13D87E7638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AE607C" w:rsidRPr="00101F8B">
                  <w:rPr>
                    <w:rFonts w:ascii="Arial" w:hAnsi="Arial" w:cs="Arial"/>
                    <w:b/>
                    <w:sz w:val="18"/>
                    <w:szCs w:val="18"/>
                  </w:rPr>
                  <w:t>Vyberte položku.</w:t>
                </w:r>
              </w:sdtContent>
            </w:sdt>
            <w:ins w:id="149" w:author="Lucia Kubandová" w:date="2017-11-15T09:05:00Z">
              <w:r w:rsidR="00AE607C" w:rsidRPr="00101F8B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  <w:r w:rsidR="00AE607C">
                <w:rPr>
                  <w:rFonts w:ascii="Arial" w:hAnsi="Arial" w:cs="Arial"/>
                  <w:b/>
                  <w:sz w:val="18"/>
                  <w:szCs w:val="18"/>
                </w:rPr>
                <w:t>na mieste</w:t>
              </w:r>
              <w:r w:rsidR="00AE607C" w:rsidRPr="00101F8B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  <w:r w:rsidR="00AE607C" w:rsidRPr="00101F8B">
                <w:rPr>
                  <w:rFonts w:ascii="Arial" w:hAnsi="Arial" w:cs="Arial"/>
                  <w:sz w:val="18"/>
                  <w:szCs w:val="18"/>
                  <w:vertAlign w:val="superscript"/>
                </w:rPr>
                <w:footnoteReference w:id="35"/>
              </w:r>
            </w:ins>
          </w:p>
          <w:p w14:paraId="32CA3523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Del="00AE607C" w14:paraId="32CA3527" w14:textId="1F733B81" w:rsidTr="000D0E5D">
        <w:trPr>
          <w:del w:id="152" w:author="Lucia Kubandová" w:date="2017-11-15T09:07:00Z"/>
        </w:trPr>
        <w:tc>
          <w:tcPr>
            <w:tcW w:w="9212" w:type="dxa"/>
          </w:tcPr>
          <w:p w14:paraId="32CA3525" w14:textId="4081FE4A" w:rsidR="00C154B8" w:rsidRPr="005E25B5" w:rsidDel="00AE607C" w:rsidRDefault="00C154B8" w:rsidP="000D0E5D">
            <w:pPr>
              <w:rPr>
                <w:del w:id="153" w:author="Lucia Kubandová" w:date="2017-11-15T09:07:00Z"/>
                <w:rFonts w:ascii="Arial" w:hAnsi="Arial" w:cs="Arial"/>
                <w:b/>
                <w:sz w:val="18"/>
                <w:szCs w:val="18"/>
              </w:rPr>
            </w:pPr>
            <w:del w:id="154" w:author="Lucia Kubandová" w:date="2017-11-15T09:07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Námietky k</w:delText>
              </w:r>
              <w:r w:rsidR="00D074E2" w:rsidDel="00AE607C">
                <w:rPr>
                  <w:rFonts w:ascii="Arial" w:hAnsi="Arial" w:cs="Arial"/>
                  <w:b/>
                  <w:sz w:val="18"/>
                  <w:szCs w:val="18"/>
                </w:rPr>
                <w:delText> návrhu čiastkovej správy/</w:delText>
              </w:r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návrhu správy</w:delText>
              </w:r>
              <w:r w:rsidR="00D074E2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 z kontroly na mieste</w:delText>
              </w:r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, podané prijímateľom</w:delText>
              </w:r>
              <w:r w:rsidRPr="006330A6" w:rsidDel="00AE607C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36"/>
              </w:r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 xml:space="preserve">: </w:delText>
              </w:r>
            </w:del>
          </w:p>
          <w:p w14:paraId="32CA3526" w14:textId="56052BEE" w:rsidR="00C154B8" w:rsidRPr="005E25B5" w:rsidDel="00AE607C" w:rsidRDefault="00C154B8" w:rsidP="000D0E5D">
            <w:pPr>
              <w:rPr>
                <w:del w:id="157" w:author="Lucia Kubandová" w:date="2017-11-15T09:07:00Z"/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Del="00AE607C" w14:paraId="32CA352A" w14:textId="64FF0064" w:rsidTr="000D0E5D">
        <w:trPr>
          <w:del w:id="158" w:author="Lucia Kubandová" w:date="2017-11-15T09:07:00Z"/>
        </w:trPr>
        <w:tc>
          <w:tcPr>
            <w:tcW w:w="9212" w:type="dxa"/>
          </w:tcPr>
          <w:p w14:paraId="32CA3528" w14:textId="6D3CB112" w:rsidR="00C154B8" w:rsidRPr="005E25B5" w:rsidDel="00AE607C" w:rsidRDefault="00C154B8" w:rsidP="000D0E5D">
            <w:pPr>
              <w:rPr>
                <w:del w:id="159" w:author="Lucia Kubandová" w:date="2017-11-15T09:07:00Z"/>
                <w:rFonts w:ascii="Arial" w:hAnsi="Arial" w:cs="Arial"/>
                <w:b/>
                <w:sz w:val="18"/>
                <w:szCs w:val="18"/>
              </w:rPr>
            </w:pPr>
            <w:del w:id="160" w:author="Lucia Kubandová" w:date="2017-11-15T09:07:00Z">
              <w:r w:rsidRPr="005E25B5" w:rsidDel="00AE607C">
                <w:rPr>
                  <w:rFonts w:ascii="Arial" w:hAnsi="Arial" w:cs="Arial"/>
                  <w:b/>
                  <w:sz w:val="18"/>
                  <w:szCs w:val="18"/>
                </w:rPr>
                <w:delText>Spôsob vysporiadania námietok:</w:delText>
              </w:r>
              <w:r w:rsidRPr="006330A6" w:rsidDel="00AE607C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37"/>
              </w:r>
            </w:del>
          </w:p>
          <w:p w14:paraId="32CA3529" w14:textId="4C61F4F4" w:rsidR="00C154B8" w:rsidRPr="005E25B5" w:rsidDel="00AE607C" w:rsidRDefault="00C154B8" w:rsidP="000D0E5D">
            <w:pPr>
              <w:rPr>
                <w:del w:id="163" w:author="Lucia Kubandová" w:date="2017-11-15T09:07:00Z"/>
                <w:rFonts w:ascii="Arial" w:hAnsi="Arial" w:cs="Arial"/>
                <w:sz w:val="18"/>
                <w:szCs w:val="18"/>
              </w:rPr>
            </w:pPr>
          </w:p>
        </w:tc>
      </w:tr>
    </w:tbl>
    <w:p w14:paraId="32CA352B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52D" w14:textId="77777777" w:rsidTr="00C154B8">
        <w:tc>
          <w:tcPr>
            <w:tcW w:w="9212" w:type="dxa"/>
            <w:shd w:val="clear" w:color="auto" w:fill="B2A1C7"/>
          </w:tcPr>
          <w:p w14:paraId="32CA352C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osobách zodpovedných za vykonanie kontroly </w:t>
            </w:r>
          </w:p>
        </w:tc>
      </w:tr>
    </w:tbl>
    <w:p w14:paraId="32CA352E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C154B8" w:rsidRPr="005E25B5" w14:paraId="32CA3533" w14:textId="77777777" w:rsidTr="000D0E5D">
        <w:tc>
          <w:tcPr>
            <w:tcW w:w="1878" w:type="dxa"/>
          </w:tcPr>
          <w:p w14:paraId="32CA352F" w14:textId="59CEB5E2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Kontrolu vykonal</w:t>
            </w:r>
            <w:ins w:id="164" w:author="Lucia Kubandová" w:date="2017-11-15T09:07:00Z">
              <w:r w:rsidR="00AE607C">
                <w:rPr>
                  <w:rFonts w:ascii="Arial" w:hAnsi="Arial" w:cs="Arial"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8"/>
            </w:r>
            <w:del w:id="169" w:author="Lucia Kubandová" w:date="2017-11-15T09:07:00Z">
              <w:r w:rsidRPr="005E25B5" w:rsidDel="00AE607C">
                <w:rPr>
                  <w:rFonts w:ascii="Arial" w:hAnsi="Arial" w:cs="Arial"/>
                  <w:sz w:val="18"/>
                  <w:szCs w:val="18"/>
                </w:rPr>
                <w:delText>:</w:delText>
              </w:r>
            </w:del>
            <w:r w:rsidRPr="005E25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</w:tcPr>
          <w:p w14:paraId="32CA3530" w14:textId="6B294538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Pozícia</w:t>
            </w:r>
            <w:ins w:id="170" w:author="Lucia Kubandová" w:date="2017-11-15T09:07:00Z">
              <w:r w:rsidR="00AE607C">
                <w:rPr>
                  <w:rFonts w:ascii="Arial" w:hAnsi="Arial" w:cs="Arial"/>
                  <w:sz w:val="18"/>
                  <w:szCs w:val="18"/>
                </w:rPr>
                <w:t>:</w:t>
              </w:r>
            </w:ins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9"/>
            </w:r>
            <w:del w:id="174" w:author="Lucia Kubandová" w:date="2017-11-15T09:07:00Z">
              <w:r w:rsidRPr="005E25B5" w:rsidDel="00AE607C">
                <w:rPr>
                  <w:rFonts w:ascii="Arial" w:hAnsi="Arial" w:cs="Arial"/>
                  <w:sz w:val="18"/>
                  <w:szCs w:val="18"/>
                </w:rPr>
                <w:delText>:</w:delText>
              </w:r>
            </w:del>
          </w:p>
        </w:tc>
        <w:tc>
          <w:tcPr>
            <w:tcW w:w="2693" w:type="dxa"/>
          </w:tcPr>
          <w:p w14:paraId="32CA3531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14:paraId="32CA3532" w14:textId="7C1D1642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r w:rsidR="002641DE">
              <w:rPr>
                <w:rFonts w:ascii="Arial" w:hAnsi="Arial" w:cs="Arial"/>
                <w:sz w:val="18"/>
                <w:szCs w:val="18"/>
              </w:rPr>
              <w:t>čiastkovej správy/</w:t>
            </w:r>
            <w:r w:rsidRPr="005E25B5">
              <w:rPr>
                <w:rFonts w:ascii="Arial" w:hAnsi="Arial" w:cs="Arial"/>
                <w:sz w:val="18"/>
                <w:szCs w:val="18"/>
              </w:rPr>
              <w:t>správy z</w:t>
            </w:r>
            <w:r w:rsidR="002641DE">
              <w:rPr>
                <w:rFonts w:ascii="Arial" w:hAnsi="Arial" w:cs="Arial"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sz w:val="18"/>
                <w:szCs w:val="18"/>
              </w:rPr>
              <w:t>kontroly</w:t>
            </w:r>
            <w:r w:rsidR="002641DE">
              <w:rPr>
                <w:rFonts w:ascii="Arial" w:hAnsi="Arial" w:cs="Arial"/>
                <w:sz w:val="18"/>
                <w:szCs w:val="18"/>
              </w:rPr>
              <w:t xml:space="preserve"> na mieste</w:t>
            </w:r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154B8" w:rsidRPr="005E25B5" w14:paraId="32CA3538" w14:textId="77777777" w:rsidTr="000D0E5D">
        <w:tc>
          <w:tcPr>
            <w:tcW w:w="1878" w:type="dxa"/>
          </w:tcPr>
          <w:p w14:paraId="32CA3534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5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36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37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3D" w14:textId="77777777" w:rsidTr="000D0E5D">
        <w:tc>
          <w:tcPr>
            <w:tcW w:w="1878" w:type="dxa"/>
          </w:tcPr>
          <w:p w14:paraId="32CA3539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A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3B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3C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42" w14:textId="77777777" w:rsidTr="000D0E5D">
        <w:tc>
          <w:tcPr>
            <w:tcW w:w="1878" w:type="dxa"/>
          </w:tcPr>
          <w:p w14:paraId="32CA353E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F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40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41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47" w14:textId="77777777" w:rsidTr="000D0E5D">
        <w:tc>
          <w:tcPr>
            <w:tcW w:w="1878" w:type="dxa"/>
          </w:tcPr>
          <w:p w14:paraId="32CA3543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44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45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46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548" w14:textId="77777777" w:rsidR="00C154B8" w:rsidRPr="005E25B5" w:rsidRDefault="00C154B8" w:rsidP="00C154B8">
      <w:pPr>
        <w:pStyle w:val="Odsekzoznamu"/>
        <w:rPr>
          <w:rFonts w:ascii="Arial" w:hAnsi="Arial" w:cs="Arial"/>
          <w:sz w:val="18"/>
          <w:szCs w:val="18"/>
        </w:rPr>
      </w:pPr>
    </w:p>
    <w:p w14:paraId="7AC0F70C" w14:textId="77777777" w:rsidR="00AE607C" w:rsidRPr="00AE607C" w:rsidRDefault="00AE607C" w:rsidP="00AE607C">
      <w:pPr>
        <w:rPr>
          <w:ins w:id="175" w:author="Lucia Kubandová" w:date="2017-11-15T09:08:00Z"/>
          <w:rFonts w:ascii="Arial" w:hAnsi="Arial" w:cs="Arial"/>
          <w:b/>
          <w:sz w:val="18"/>
          <w:szCs w:val="18"/>
        </w:rPr>
      </w:pPr>
      <w:ins w:id="176" w:author="Lucia Kubandová" w:date="2017-11-15T09:08:00Z">
        <w:r w:rsidRPr="00AE607C">
          <w:rPr>
            <w:rFonts w:ascii="Arial" w:hAnsi="Arial" w:cs="Arial"/>
            <w:b/>
            <w:sz w:val="18"/>
            <w:szCs w:val="18"/>
          </w:rPr>
          <w:t xml:space="preserve">Poučenie: </w:t>
        </w:r>
      </w:ins>
    </w:p>
    <w:p w14:paraId="57D28CCE" w14:textId="77777777" w:rsidR="00AE607C" w:rsidRPr="00AE607C" w:rsidRDefault="00AE607C" w:rsidP="00AE607C">
      <w:pPr>
        <w:rPr>
          <w:ins w:id="177" w:author="Lucia Kubandová" w:date="2017-11-15T09:08:00Z"/>
          <w:rFonts w:ascii="Arial" w:hAnsi="Arial" w:cs="Arial"/>
          <w:sz w:val="18"/>
          <w:szCs w:val="18"/>
        </w:rPr>
      </w:pPr>
      <w:ins w:id="178" w:author="Lucia Kubandová" w:date="2017-11-15T09:08:00Z">
        <w:r w:rsidRPr="00AE607C">
          <w:rPr>
            <w:rFonts w:ascii="Arial" w:hAnsi="Arial" w:cs="Arial"/>
            <w:sz w:val="18"/>
            <w:szCs w:val="18"/>
          </w:rPr>
          <w:t>Kontrolovaná osoba je povinná:</w:t>
        </w:r>
      </w:ins>
    </w:p>
    <w:p w14:paraId="4370A802" w14:textId="77777777" w:rsidR="00AE607C" w:rsidRPr="00AE607C" w:rsidRDefault="00AE607C" w:rsidP="00AE607C">
      <w:pPr>
        <w:pStyle w:val="Odsekzoznamu"/>
        <w:numPr>
          <w:ilvl w:val="0"/>
          <w:numId w:val="37"/>
        </w:numPr>
        <w:spacing w:after="200" w:line="276" w:lineRule="auto"/>
        <w:contextualSpacing/>
        <w:jc w:val="both"/>
        <w:rPr>
          <w:ins w:id="179" w:author="Lucia Kubandová" w:date="2017-11-15T09:08:00Z"/>
          <w:rFonts w:ascii="Arial" w:hAnsi="Arial" w:cs="Arial"/>
          <w:sz w:val="18"/>
          <w:szCs w:val="18"/>
        </w:rPr>
      </w:pPr>
      <w:ins w:id="180" w:author="Lucia Kubandová" w:date="2017-11-15T09:08:00Z">
        <w:r w:rsidRPr="00AE607C">
          <w:rPr>
            <w:rFonts w:ascii="Arial" w:hAnsi="Arial" w:cs="Arial"/>
            <w:sz w:val="18"/>
            <w:szCs w:val="18"/>
          </w:rPr>
          <w:lastRenderedPageBreak/>
          <w:t xml:space="preserve">prijať v lehote určenej RO opatrenia na nápravu nedostatkov uvedených v čiastkovej správe alebo v správe a odstrániť príčiny ich vzniku, </w:t>
        </w:r>
      </w:ins>
    </w:p>
    <w:p w14:paraId="53EA2127" w14:textId="77777777" w:rsidR="00AE607C" w:rsidRPr="00AE607C" w:rsidRDefault="00AE607C" w:rsidP="00AE607C">
      <w:pPr>
        <w:pStyle w:val="Odsekzoznamu"/>
        <w:numPr>
          <w:ilvl w:val="0"/>
          <w:numId w:val="37"/>
        </w:numPr>
        <w:spacing w:after="200" w:line="276" w:lineRule="auto"/>
        <w:contextualSpacing/>
        <w:jc w:val="both"/>
        <w:rPr>
          <w:ins w:id="181" w:author="Lucia Kubandová" w:date="2017-11-15T09:08:00Z"/>
          <w:rFonts w:ascii="Arial" w:hAnsi="Arial" w:cs="Arial"/>
          <w:sz w:val="18"/>
          <w:szCs w:val="18"/>
        </w:rPr>
      </w:pPr>
      <w:ins w:id="182" w:author="Lucia Kubandová" w:date="2017-11-15T09:08:00Z">
        <w:r w:rsidRPr="00AE607C">
          <w:rPr>
            <w:rFonts w:ascii="Arial" w:hAnsi="Arial" w:cs="Arial"/>
            <w:sz w:val="18"/>
            <w:szCs w:val="18"/>
          </w:rPr>
          <w:t>predložiť RO v určenej lehote písomný zoznam splnených opatrení prijatých na nápravu zistených nedostatkov a na odstránenie príčin ich vzniku,</w:t>
        </w:r>
      </w:ins>
    </w:p>
    <w:p w14:paraId="5806B97F" w14:textId="77777777" w:rsidR="00AE607C" w:rsidRPr="00AE607C" w:rsidRDefault="00AE607C" w:rsidP="00AE607C">
      <w:pPr>
        <w:pStyle w:val="Odsekzoznamu"/>
        <w:numPr>
          <w:ilvl w:val="0"/>
          <w:numId w:val="37"/>
        </w:numPr>
        <w:spacing w:after="200" w:line="276" w:lineRule="auto"/>
        <w:contextualSpacing/>
        <w:jc w:val="both"/>
        <w:rPr>
          <w:ins w:id="183" w:author="Lucia Kubandová" w:date="2017-11-15T09:08:00Z"/>
          <w:rFonts w:ascii="Arial" w:hAnsi="Arial" w:cs="Arial"/>
          <w:sz w:val="18"/>
          <w:szCs w:val="18"/>
        </w:rPr>
      </w:pPr>
      <w:ins w:id="184" w:author="Lucia Kubandová" w:date="2017-11-15T09:08:00Z">
        <w:r w:rsidRPr="00AE607C">
          <w:rPr>
            <w:rFonts w:ascii="Arial" w:hAnsi="Arial" w:cs="Arial"/>
            <w:sz w:val="18"/>
            <w:szCs w:val="18"/>
          </w:rPr>
          <w:t xml:space="preserve">prepracovať a predložiť v lehote určenej RO písomný zoznam opatrení prijatých na nápravu nedostatkov a na odstránenie príčin ich vzniku, uvedených v čiastkovej správe alebo v správe, ak RO vyžadoval ich prepracovanie a predloženie písomného zoznamu prepracovaných opatrení. </w:t>
        </w:r>
      </w:ins>
    </w:p>
    <w:p w14:paraId="15071F4C" w14:textId="77777777" w:rsidR="00AE607C" w:rsidRPr="00AE607C" w:rsidRDefault="00AE607C" w:rsidP="00AE607C">
      <w:pPr>
        <w:jc w:val="both"/>
        <w:rPr>
          <w:ins w:id="185" w:author="Lucia Kubandová" w:date="2017-11-15T09:08:00Z"/>
          <w:rFonts w:ascii="Arial" w:hAnsi="Arial" w:cs="Arial"/>
          <w:sz w:val="18"/>
          <w:szCs w:val="18"/>
        </w:rPr>
      </w:pPr>
      <w:ins w:id="186" w:author="Lucia Kubandová" w:date="2017-11-15T09:08:00Z">
        <w:r w:rsidRPr="00AE607C">
          <w:rPr>
            <w:rFonts w:ascii="Arial" w:hAnsi="Arial" w:cs="Arial"/>
            <w:sz w:val="18"/>
            <w:szCs w:val="18"/>
          </w:rPr>
          <w:t>Kontrola je skončená dňom zaslania správy z kontroly kontrolovanej osobe. Zaslaním čiastkovej správy z kontroly je skončená tá časť finančnej kontroly, ktorej sa čiastková správa z kontroly týka.</w:t>
        </w:r>
      </w:ins>
    </w:p>
    <w:p w14:paraId="32CA3549" w14:textId="3C014B42" w:rsidR="00C154B8" w:rsidRPr="00AE607C" w:rsidDel="00AE607C" w:rsidRDefault="00C154B8" w:rsidP="00C154B8">
      <w:pPr>
        <w:rPr>
          <w:del w:id="187" w:author="Lucia Kubandová" w:date="2017-11-15T09:08:00Z"/>
          <w:rFonts w:ascii="Arial" w:hAnsi="Arial" w:cs="Arial"/>
          <w:sz w:val="18"/>
          <w:szCs w:val="18"/>
        </w:rPr>
      </w:pPr>
      <w:del w:id="188" w:author="Lucia Kubandová" w:date="2017-11-15T09:08:00Z">
        <w:r w:rsidRPr="00AE607C" w:rsidDel="00AE607C">
          <w:rPr>
            <w:rFonts w:ascii="Arial" w:hAnsi="Arial" w:cs="Arial"/>
            <w:sz w:val="18"/>
            <w:szCs w:val="18"/>
          </w:rPr>
          <w:delText xml:space="preserve">Upozornenie: </w:delText>
        </w:r>
      </w:del>
    </w:p>
    <w:p w14:paraId="32CA354A" w14:textId="596109C7" w:rsidR="00C154B8" w:rsidRPr="005E25B5" w:rsidDel="00AE607C" w:rsidRDefault="00C154B8" w:rsidP="00C154B8">
      <w:pPr>
        <w:rPr>
          <w:del w:id="189" w:author="Lucia Kubandová" w:date="2017-11-15T09:08:00Z"/>
          <w:rFonts w:ascii="Arial" w:hAnsi="Arial" w:cs="Arial"/>
          <w:sz w:val="18"/>
          <w:szCs w:val="18"/>
        </w:rPr>
      </w:pPr>
      <w:del w:id="190" w:author="Lucia Kubandová" w:date="2017-11-15T09:08:00Z">
        <w:r w:rsidRPr="005E25B5" w:rsidDel="00AE607C">
          <w:rPr>
            <w:rFonts w:ascii="Arial" w:hAnsi="Arial" w:cs="Arial"/>
            <w:sz w:val="18"/>
            <w:szCs w:val="18"/>
          </w:rPr>
          <w:delText xml:space="preserve">Vo vybranej finančnej operácii alebo jej časti sa môže pokračovať až po odstránení zistených nedostatkov alebo po prijatí účinných nápravných opatrení. </w:delText>
        </w:r>
      </w:del>
    </w:p>
    <w:p w14:paraId="0A38F2F6" w14:textId="77777777" w:rsidR="00AE607C" w:rsidRDefault="00AE607C" w:rsidP="00C154B8">
      <w:pPr>
        <w:jc w:val="both"/>
        <w:rPr>
          <w:ins w:id="191" w:author="Lucia Kubandová" w:date="2017-11-15T09:08:00Z"/>
          <w:rFonts w:ascii="Arial" w:hAnsi="Arial" w:cs="Arial"/>
          <w:sz w:val="18"/>
          <w:szCs w:val="18"/>
        </w:rPr>
      </w:pPr>
    </w:p>
    <w:p w14:paraId="32CA354B" w14:textId="6CF5DE3F" w:rsidR="00C154B8" w:rsidRPr="005E25B5" w:rsidDel="00AE607C" w:rsidRDefault="00C154B8" w:rsidP="00C154B8">
      <w:pPr>
        <w:jc w:val="both"/>
        <w:rPr>
          <w:del w:id="192" w:author="Lucia Kubandová" w:date="2017-11-15T09:08:00Z"/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>Skončením kontroly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úrovne riadiaceho orgánu  nie sú dotknuté závery/výsledky ďalších kontrol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auditov vykonaných tým istým riadiacim orgánom alebo inými kontrolnými/auditnými orgánmi (napr. certifikačným orgánom, orgánom auditu, Európskou komisiou, Úradom pre verejné obstarávanie, </w:t>
      </w:r>
      <w:r w:rsidR="00D074E2">
        <w:rPr>
          <w:rFonts w:ascii="Arial" w:hAnsi="Arial" w:cs="Arial"/>
          <w:sz w:val="18"/>
          <w:szCs w:val="18"/>
        </w:rPr>
        <w:t>Úradom vládneho auditu</w:t>
      </w:r>
      <w:r w:rsidRPr="005E25B5">
        <w:rPr>
          <w:rFonts w:ascii="Arial" w:hAnsi="Arial" w:cs="Arial"/>
          <w:sz w:val="18"/>
          <w:szCs w:val="18"/>
        </w:rPr>
        <w:t xml:space="preserve">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pod.), vrátane zistení s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finančnými dôsledkami pre kontrolovanú osobu (napr. prijímateľa).</w:t>
      </w:r>
    </w:p>
    <w:p w14:paraId="71B21CB9" w14:textId="77777777" w:rsidR="00AE607C" w:rsidRDefault="00AE607C" w:rsidP="00C154B8">
      <w:pPr>
        <w:jc w:val="both"/>
        <w:rPr>
          <w:ins w:id="193" w:author="Lucia Kubandová" w:date="2017-11-15T09:08:00Z"/>
          <w:rFonts w:ascii="Arial" w:hAnsi="Arial" w:cs="Arial"/>
          <w:sz w:val="18"/>
          <w:szCs w:val="18"/>
        </w:rPr>
      </w:pPr>
    </w:p>
    <w:p w14:paraId="4C4AAEA3" w14:textId="77777777" w:rsidR="00AE607C" w:rsidRPr="00AE607C" w:rsidRDefault="00AE607C" w:rsidP="00AE607C">
      <w:pPr>
        <w:jc w:val="both"/>
        <w:rPr>
          <w:ins w:id="194" w:author="Lucia Kubandová" w:date="2017-11-15T09:08:00Z"/>
          <w:rFonts w:ascii="Arial" w:hAnsi="Arial" w:cs="Arial"/>
          <w:sz w:val="18"/>
          <w:szCs w:val="18"/>
        </w:rPr>
      </w:pPr>
      <w:ins w:id="195" w:author="Lucia Kubandová" w:date="2017-11-15T09:08:00Z">
        <w:r w:rsidRPr="00AE607C">
          <w:rPr>
            <w:rFonts w:ascii="Arial" w:hAnsi="Arial" w:cs="Arial"/>
            <w:sz w:val="18"/>
            <w:szCs w:val="18"/>
          </w:rPr>
          <w:t xml:space="preserve">Za nesplnenie povinností uvedených v § 21 ods. 3 a 4 alebo § 23 zákona o finančnej kontrole je riadiaci orgán, ktorý vykonáva administratívnu finančnú kontrolu alebo finančnú kontrolu na mieste oprávnený uložiť </w:t>
        </w:r>
      </w:ins>
    </w:p>
    <w:p w14:paraId="681A72DD" w14:textId="77777777" w:rsidR="00AE607C" w:rsidRPr="00AE607C" w:rsidRDefault="00AE607C" w:rsidP="00AE607C">
      <w:pPr>
        <w:pStyle w:val="Odsekzoznamu"/>
        <w:numPr>
          <w:ilvl w:val="0"/>
          <w:numId w:val="38"/>
        </w:numPr>
        <w:spacing w:after="200" w:line="276" w:lineRule="auto"/>
        <w:contextualSpacing/>
        <w:jc w:val="both"/>
        <w:rPr>
          <w:ins w:id="196" w:author="Lucia Kubandová" w:date="2017-11-15T09:08:00Z"/>
          <w:rFonts w:ascii="Arial" w:hAnsi="Arial" w:cs="Arial"/>
          <w:sz w:val="18"/>
          <w:szCs w:val="18"/>
        </w:rPr>
      </w:pPr>
      <w:ins w:id="197" w:author="Lucia Kubandová" w:date="2017-11-15T09:08:00Z">
        <w:r w:rsidRPr="00AE607C">
          <w:rPr>
            <w:rFonts w:ascii="Arial" w:hAnsi="Arial" w:cs="Arial"/>
            <w:sz w:val="18"/>
            <w:szCs w:val="18"/>
          </w:rPr>
          <w:t>kontrolovanej osobe alebo tretej osobe pokutu do 100 000 eur,</w:t>
        </w:r>
      </w:ins>
    </w:p>
    <w:p w14:paraId="59B56558" w14:textId="77777777" w:rsidR="00AE607C" w:rsidRPr="00AE607C" w:rsidRDefault="00AE607C" w:rsidP="00AE607C">
      <w:pPr>
        <w:pStyle w:val="Odsekzoznamu"/>
        <w:numPr>
          <w:ilvl w:val="0"/>
          <w:numId w:val="38"/>
        </w:numPr>
        <w:spacing w:after="200" w:line="276" w:lineRule="auto"/>
        <w:contextualSpacing/>
        <w:jc w:val="both"/>
        <w:rPr>
          <w:ins w:id="198" w:author="Lucia Kubandová" w:date="2017-11-15T09:08:00Z"/>
          <w:rFonts w:ascii="Arial" w:hAnsi="Arial" w:cs="Arial"/>
          <w:sz w:val="18"/>
          <w:szCs w:val="18"/>
        </w:rPr>
      </w:pPr>
      <w:ins w:id="199" w:author="Lucia Kubandová" w:date="2017-11-15T09:08:00Z">
        <w:r w:rsidRPr="00AE607C">
          <w:rPr>
            <w:rFonts w:ascii="Arial" w:hAnsi="Arial" w:cs="Arial"/>
            <w:sz w:val="18"/>
            <w:szCs w:val="18"/>
          </w:rPr>
          <w:t>zamestnancovi kontrolovanej osoby alebo zamestnancovi tretej osoby poriadkovú pokutu do 3000 eur.</w:t>
        </w:r>
      </w:ins>
    </w:p>
    <w:p w14:paraId="32CA354C" w14:textId="7A33DE82" w:rsidR="00D074E2" w:rsidDel="00AE607C" w:rsidRDefault="00C154B8" w:rsidP="00C154B8">
      <w:pPr>
        <w:jc w:val="both"/>
        <w:rPr>
          <w:del w:id="200" w:author="Lucia Kubandová" w:date="2017-11-15T09:08:00Z"/>
          <w:rFonts w:ascii="Arial" w:hAnsi="Arial" w:cs="Arial"/>
          <w:sz w:val="18"/>
          <w:szCs w:val="18"/>
        </w:rPr>
      </w:pPr>
      <w:del w:id="201" w:author="Lucia Kubandová" w:date="2017-11-15T09:08:00Z">
        <w:r w:rsidRPr="005E25B5" w:rsidDel="00AE607C">
          <w:rPr>
            <w:rFonts w:ascii="Arial" w:hAnsi="Arial" w:cs="Arial"/>
            <w:sz w:val="18"/>
            <w:szCs w:val="18"/>
          </w:rPr>
          <w:delText>Kontrola je skončená dňom zaslania správy z</w:delText>
        </w:r>
        <w:r w:rsidRPr="006330A6" w:rsidDel="00AE607C">
          <w:rPr>
            <w:rFonts w:ascii="Arial" w:hAnsi="Arial" w:cs="Arial"/>
            <w:sz w:val="18"/>
            <w:szCs w:val="18"/>
          </w:rPr>
          <w:delText> </w:delText>
        </w:r>
        <w:r w:rsidRPr="005E25B5" w:rsidDel="00AE607C">
          <w:rPr>
            <w:rFonts w:ascii="Arial" w:hAnsi="Arial" w:cs="Arial"/>
            <w:sz w:val="18"/>
            <w:szCs w:val="18"/>
          </w:rPr>
          <w:delText xml:space="preserve">kontroly </w:delText>
        </w:r>
        <w:r w:rsidR="00D074E2" w:rsidDel="00AE607C">
          <w:rPr>
            <w:rFonts w:ascii="Arial" w:hAnsi="Arial" w:cs="Arial"/>
            <w:sz w:val="18"/>
            <w:szCs w:val="18"/>
          </w:rPr>
          <w:delText xml:space="preserve">na mieste </w:delText>
        </w:r>
        <w:r w:rsidRPr="005E25B5" w:rsidDel="00AE607C">
          <w:rPr>
            <w:rFonts w:ascii="Arial" w:hAnsi="Arial" w:cs="Arial"/>
            <w:sz w:val="18"/>
            <w:szCs w:val="18"/>
          </w:rPr>
          <w:delText>kontrolovanej osobe (napr. prijímateľovi).</w:delText>
        </w:r>
      </w:del>
    </w:p>
    <w:p w14:paraId="32CA354D" w14:textId="76C05A07" w:rsidR="00D074E2" w:rsidRPr="00CF6605" w:rsidDel="00AE607C" w:rsidRDefault="00D074E2" w:rsidP="00D074E2">
      <w:pPr>
        <w:jc w:val="both"/>
        <w:rPr>
          <w:del w:id="202" w:author="Lucia Kubandová" w:date="2017-11-15T09:08:00Z"/>
          <w:rFonts w:ascii="Arial" w:hAnsi="Arial" w:cs="Arial"/>
          <w:sz w:val="18"/>
          <w:szCs w:val="18"/>
        </w:rPr>
      </w:pPr>
      <w:del w:id="203" w:author="Lucia Kubandová" w:date="2017-11-15T09:08:00Z">
        <w:r w:rsidDel="00AE607C">
          <w:rPr>
            <w:rFonts w:ascii="Arial" w:hAnsi="Arial" w:cs="Arial"/>
            <w:sz w:val="18"/>
            <w:szCs w:val="18"/>
          </w:rPr>
          <w:delText>Zaslaním čiastkovej správy z kontroly na mieste je skončená tá časť finančnej kontroly, ktorej sa čiastková správa z kontroly na mieste týka.</w:delText>
        </w:r>
        <w:r w:rsidRPr="00CF6605" w:rsidDel="00AE607C">
          <w:rPr>
            <w:rFonts w:ascii="Arial" w:hAnsi="Arial" w:cs="Arial"/>
            <w:sz w:val="18"/>
            <w:szCs w:val="18"/>
          </w:rPr>
          <w:delText xml:space="preserve"> </w:delText>
        </w:r>
      </w:del>
    </w:p>
    <w:p w14:paraId="32CA354E" w14:textId="77777777"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 </w:t>
      </w:r>
    </w:p>
    <w:p w14:paraId="32CA354F" w14:textId="77777777"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</w:p>
    <w:p w14:paraId="32CA3550" w14:textId="77777777" w:rsidR="00483B38" w:rsidRPr="005E25B5" w:rsidRDefault="00483B38" w:rsidP="00C154B8">
      <w:pPr>
        <w:rPr>
          <w:rFonts w:ascii="Arial" w:hAnsi="Arial" w:cs="Arial"/>
          <w:sz w:val="18"/>
          <w:szCs w:val="18"/>
        </w:rPr>
      </w:pPr>
    </w:p>
    <w:sectPr w:rsidR="00483B38" w:rsidRPr="005E25B5" w:rsidSect="003F135E"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00038" w14:textId="77777777" w:rsidR="00D55A95" w:rsidRDefault="00D55A95">
      <w:r>
        <w:separator/>
      </w:r>
    </w:p>
  </w:endnote>
  <w:endnote w:type="continuationSeparator" w:id="0">
    <w:p w14:paraId="3684EC93" w14:textId="77777777" w:rsidR="00D55A95" w:rsidRDefault="00D55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5" w14:textId="77777777" w:rsidR="00C317AE" w:rsidRPr="005E25B5" w:rsidRDefault="00C317AE" w:rsidP="00C317AE">
    <w:pPr>
      <w:pStyle w:val="Pta"/>
      <w:jc w:val="center"/>
      <w:rPr>
        <w:rFonts w:ascii="Arial" w:hAnsi="Arial" w:cs="Arial"/>
        <w:sz w:val="18"/>
      </w:rPr>
    </w:pPr>
    <w:r w:rsidRPr="005E25B5">
      <w:rPr>
        <w:rFonts w:ascii="Arial" w:hAnsi="Arial" w:cs="Arial"/>
        <w:sz w:val="18"/>
      </w:rPr>
      <w:fldChar w:fldCharType="begin"/>
    </w:r>
    <w:r w:rsidRPr="005E25B5">
      <w:rPr>
        <w:rFonts w:ascii="Arial" w:hAnsi="Arial" w:cs="Arial"/>
        <w:sz w:val="18"/>
      </w:rPr>
      <w:instrText xml:space="preserve"> PAGE   \* MERGEFORMAT </w:instrText>
    </w:r>
    <w:r w:rsidRPr="005E25B5">
      <w:rPr>
        <w:rFonts w:ascii="Arial" w:hAnsi="Arial" w:cs="Arial"/>
        <w:sz w:val="18"/>
      </w:rPr>
      <w:fldChar w:fldCharType="separate"/>
    </w:r>
    <w:r w:rsidR="008243E9">
      <w:rPr>
        <w:rFonts w:ascii="Arial" w:hAnsi="Arial" w:cs="Arial"/>
        <w:noProof/>
        <w:sz w:val="18"/>
      </w:rPr>
      <w:t>5</w:t>
    </w:r>
    <w:r w:rsidRPr="005E25B5">
      <w:rPr>
        <w:rFonts w:ascii="Arial" w:hAnsi="Arial" w:cs="Arial"/>
        <w:sz w:val="18"/>
      </w:rPr>
      <w:fldChar w:fldCharType="end"/>
    </w:r>
    <w:r w:rsidRPr="005E25B5">
      <w:rPr>
        <w:rFonts w:ascii="Arial" w:hAnsi="Arial" w:cs="Arial"/>
        <w:noProof/>
        <w:sz w:val="18"/>
      </w:rPr>
      <w:t>/</w:t>
    </w:r>
    <w:r w:rsidRPr="005E25B5">
      <w:rPr>
        <w:rFonts w:ascii="Arial" w:hAnsi="Arial" w:cs="Arial"/>
        <w:noProof/>
        <w:sz w:val="18"/>
      </w:rPr>
      <w:fldChar w:fldCharType="begin"/>
    </w:r>
    <w:r w:rsidRPr="005E25B5">
      <w:rPr>
        <w:rFonts w:ascii="Arial" w:hAnsi="Arial" w:cs="Arial"/>
        <w:noProof/>
        <w:sz w:val="18"/>
      </w:rPr>
      <w:instrText xml:space="preserve"> NUMPAGES   \* MERGEFORMAT </w:instrText>
    </w:r>
    <w:r w:rsidRPr="005E25B5">
      <w:rPr>
        <w:rFonts w:ascii="Arial" w:hAnsi="Arial" w:cs="Arial"/>
        <w:noProof/>
        <w:sz w:val="18"/>
      </w:rPr>
      <w:fldChar w:fldCharType="separate"/>
    </w:r>
    <w:r w:rsidR="008243E9">
      <w:rPr>
        <w:rFonts w:ascii="Arial" w:hAnsi="Arial" w:cs="Arial"/>
        <w:noProof/>
        <w:sz w:val="18"/>
      </w:rPr>
      <w:t>5</w:t>
    </w:r>
    <w:r w:rsidRPr="005E25B5">
      <w:rPr>
        <w:rFonts w:ascii="Arial" w:hAnsi="Arial" w:cs="Arial"/>
        <w:noProof/>
        <w:sz w:val="18"/>
      </w:rPr>
      <w:fldChar w:fldCharType="end"/>
    </w:r>
  </w:p>
  <w:p w14:paraId="32CA3556" w14:textId="77777777" w:rsidR="00483B38" w:rsidRPr="00A23602" w:rsidRDefault="00483B38">
    <w:pPr>
      <w:pStyle w:val="Pt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9" w14:textId="77777777" w:rsidR="003F135E" w:rsidRDefault="003F135E" w:rsidP="003F135E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8243E9">
      <w:rPr>
        <w:noProof/>
      </w:rPr>
      <w:t>1</w:t>
    </w:r>
    <w:r>
      <w:fldChar w:fldCharType="end"/>
    </w:r>
    <w:r>
      <w:rPr>
        <w:noProof/>
      </w:rPr>
      <w:t>/4</w:t>
    </w:r>
  </w:p>
  <w:p w14:paraId="32CA355A" w14:textId="77C8FB0E" w:rsidR="003F135E" w:rsidRDefault="00A73B49" w:rsidP="00A73B49">
    <w:pPr>
      <w:pStyle w:val="Pta"/>
      <w:jc w:val="center"/>
    </w:pPr>
    <w:r>
      <w:rPr>
        <w:i/>
        <w:sz w:val="20"/>
        <w:szCs w:val="20"/>
      </w:rPr>
      <w:t xml:space="preserve">Platnosť: </w:t>
    </w:r>
    <w:del w:id="204" w:author="Zuzana Hušeková" w:date="2017-11-28T11:01:00Z">
      <w:r w:rsidR="007E1F4F" w:rsidDel="008243E9">
        <w:rPr>
          <w:i/>
          <w:sz w:val="20"/>
          <w:szCs w:val="20"/>
        </w:rPr>
        <w:delText>02</w:delText>
      </w:r>
    </w:del>
    <w:ins w:id="205" w:author="Zuzana Hušeková" w:date="2017-11-28T11:01:00Z">
      <w:r w:rsidR="008243E9">
        <w:rPr>
          <w:i/>
          <w:sz w:val="20"/>
          <w:szCs w:val="20"/>
        </w:rPr>
        <w:t>28</w:t>
      </w:r>
    </w:ins>
    <w:r w:rsidR="008C63E3">
      <w:rPr>
        <w:i/>
        <w:sz w:val="20"/>
        <w:szCs w:val="20"/>
      </w:rPr>
      <w:t>.</w:t>
    </w:r>
    <w:r w:rsidR="007E1F4F">
      <w:rPr>
        <w:i/>
        <w:sz w:val="20"/>
        <w:szCs w:val="20"/>
      </w:rPr>
      <w:t>11</w:t>
    </w:r>
    <w:r>
      <w:rPr>
        <w:i/>
        <w:sz w:val="20"/>
        <w:szCs w:val="20"/>
      </w:rPr>
      <w:t>.201</w:t>
    </w:r>
    <w:del w:id="206" w:author="Zuzana Hušeková" w:date="2017-11-28T11:01:00Z">
      <w:r w:rsidR="002641DE" w:rsidDel="008243E9">
        <w:rPr>
          <w:i/>
          <w:sz w:val="20"/>
          <w:szCs w:val="20"/>
        </w:rPr>
        <w:delText>6</w:delText>
      </w:r>
    </w:del>
    <w:ins w:id="207" w:author="Zuzana Hušeková" w:date="2017-11-28T11:01:00Z">
      <w:r w:rsidR="008243E9">
        <w:rPr>
          <w:i/>
          <w:sz w:val="20"/>
          <w:szCs w:val="20"/>
        </w:rPr>
        <w:t>7</w:t>
      </w:r>
    </w:ins>
    <w:r>
      <w:rPr>
        <w:i/>
        <w:sz w:val="20"/>
        <w:szCs w:val="20"/>
      </w:rPr>
      <w:t xml:space="preserve">, účinnosť: </w:t>
    </w:r>
    <w:del w:id="208" w:author="Zuzana Hušeková" w:date="2017-11-28T11:01:00Z">
      <w:r w:rsidR="007E1F4F" w:rsidDel="008243E9">
        <w:rPr>
          <w:i/>
          <w:sz w:val="20"/>
          <w:szCs w:val="20"/>
        </w:rPr>
        <w:delText>02</w:delText>
      </w:r>
    </w:del>
    <w:ins w:id="209" w:author="Zuzana Hušeková" w:date="2017-11-28T11:01:00Z">
      <w:r w:rsidR="008243E9">
        <w:rPr>
          <w:i/>
          <w:sz w:val="20"/>
          <w:szCs w:val="20"/>
        </w:rPr>
        <w:t>28</w:t>
      </w:r>
    </w:ins>
    <w:r w:rsidR="008C63E3">
      <w:rPr>
        <w:i/>
        <w:sz w:val="20"/>
        <w:szCs w:val="20"/>
      </w:rPr>
      <w:t>.1</w:t>
    </w:r>
    <w:r w:rsidR="007E1F4F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del w:id="210" w:author="Zuzana Hušeková" w:date="2017-11-28T11:01:00Z">
      <w:r w:rsidR="002641DE" w:rsidDel="008243E9">
        <w:rPr>
          <w:i/>
          <w:sz w:val="20"/>
          <w:szCs w:val="20"/>
        </w:rPr>
        <w:delText>6</w:delText>
      </w:r>
    </w:del>
    <w:ins w:id="211" w:author="Zuzana Hušeková" w:date="2017-11-28T11:01:00Z">
      <w:r w:rsidR="008243E9">
        <w:rPr>
          <w:i/>
          <w:sz w:val="20"/>
          <w:szCs w:val="20"/>
        </w:rPr>
        <w:t>7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DC295" w14:textId="77777777" w:rsidR="00D55A95" w:rsidRDefault="00D55A95">
      <w:r>
        <w:separator/>
      </w:r>
    </w:p>
  </w:footnote>
  <w:footnote w:type="continuationSeparator" w:id="0">
    <w:p w14:paraId="3A83BE9E" w14:textId="77777777" w:rsidR="00D55A95" w:rsidRDefault="00D55A95">
      <w:r>
        <w:continuationSeparator/>
      </w:r>
    </w:p>
  </w:footnote>
  <w:footnote w:id="1">
    <w:p w14:paraId="1C5D8113" w14:textId="09CEAB9B" w:rsidR="00AE607C" w:rsidRPr="00101F8B" w:rsidRDefault="00AE607C" w:rsidP="00AE607C">
      <w:pPr>
        <w:pStyle w:val="Textpoznmkypodiarou"/>
        <w:ind w:left="284" w:hanging="284"/>
        <w:jc w:val="both"/>
        <w:rPr>
          <w:ins w:id="2" w:author="Lucia Kubandová" w:date="2017-11-15T08:52:00Z"/>
          <w:rFonts w:ascii="Arial Narrow" w:hAnsi="Arial Narrow"/>
          <w:sz w:val="18"/>
          <w:szCs w:val="18"/>
        </w:rPr>
      </w:pPr>
      <w:ins w:id="3" w:author="Lucia Kubandová" w:date="2017-11-15T08:52:00Z">
        <w:r w:rsidRPr="00101F8B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="00101F8B">
          <w:rPr>
            <w:rFonts w:ascii="Arial Narrow" w:hAnsi="Arial Narrow"/>
            <w:sz w:val="18"/>
            <w:szCs w:val="18"/>
          </w:rPr>
          <w:t xml:space="preserve"> </w:t>
        </w:r>
        <w:r w:rsidRPr="00101F8B">
          <w:rPr>
            <w:rFonts w:ascii="Arial Narrow" w:hAnsi="Arial Narrow"/>
            <w:sz w:val="18"/>
            <w:szCs w:val="18"/>
          </w:rPr>
          <w:t xml:space="preserve">§ 2 ods. 2 písm. g) zákon o finančnej kontrole </w:t>
        </w:r>
      </w:ins>
    </w:p>
  </w:footnote>
  <w:footnote w:id="2">
    <w:p w14:paraId="32CA355D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RO uvedie meno a priezvisko zamestnancov riadiaceho orgánu, ktorí vykonali kontrolu. </w:t>
      </w:r>
    </w:p>
  </w:footnote>
  <w:footnote w:id="3">
    <w:p w14:paraId="32CA355E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4">
    <w:p w14:paraId="01A89530" w14:textId="62FF49A7" w:rsidR="00AE607C" w:rsidRPr="00101F8B" w:rsidRDefault="00AE607C" w:rsidP="00AE607C">
      <w:pPr>
        <w:pStyle w:val="Textpoznmkypodiarou"/>
        <w:tabs>
          <w:tab w:val="left" w:pos="284"/>
        </w:tabs>
        <w:rPr>
          <w:ins w:id="7" w:author="Lucia Kubandová" w:date="2017-11-15T08:53:00Z"/>
          <w:rFonts w:ascii="Arial Narrow" w:hAnsi="Arial Narrow"/>
          <w:sz w:val="18"/>
          <w:szCs w:val="18"/>
        </w:rPr>
      </w:pPr>
      <w:ins w:id="8" w:author="Lucia Kubandová" w:date="2017-11-15T08:53:00Z">
        <w:r w:rsidRPr="00101F8B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="00101F8B">
          <w:rPr>
            <w:rFonts w:ascii="Arial Narrow" w:hAnsi="Arial Narrow"/>
            <w:sz w:val="18"/>
            <w:szCs w:val="18"/>
          </w:rPr>
          <w:t xml:space="preserve"> </w:t>
        </w:r>
        <w:r w:rsidRPr="00101F8B">
          <w:rPr>
            <w:rFonts w:ascii="Arial Narrow" w:hAnsi="Arial Narrow"/>
            <w:sz w:val="18"/>
            <w:szCs w:val="18"/>
          </w:rPr>
          <w:t xml:space="preserve">§ 2 ods. 2 písm. i) zákona o finančnej kontrole. </w:t>
        </w:r>
      </w:ins>
    </w:p>
  </w:footnote>
  <w:footnote w:id="5">
    <w:p w14:paraId="09403CF7" w14:textId="41B73B0E" w:rsidR="00AE607C" w:rsidRPr="00101F8B" w:rsidRDefault="00AE607C" w:rsidP="00AE607C">
      <w:pPr>
        <w:pStyle w:val="Textpoznmkypodiarou"/>
        <w:ind w:left="284" w:hanging="284"/>
        <w:rPr>
          <w:ins w:id="10" w:author="Lucia Kubandová" w:date="2017-11-15T08:53:00Z"/>
          <w:rFonts w:ascii="Arial Narrow" w:hAnsi="Arial Narrow"/>
          <w:sz w:val="18"/>
          <w:szCs w:val="18"/>
        </w:rPr>
      </w:pPr>
      <w:ins w:id="11" w:author="Lucia Kubandová" w:date="2017-11-15T08:53:00Z">
        <w:r w:rsidRPr="00101F8B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="00101F8B">
          <w:rPr>
            <w:rFonts w:ascii="Arial Narrow" w:hAnsi="Arial Narrow"/>
            <w:sz w:val="18"/>
            <w:szCs w:val="18"/>
          </w:rPr>
          <w:t xml:space="preserve"> </w:t>
        </w:r>
        <w:r w:rsidRPr="00101F8B">
          <w:rPr>
            <w:rFonts w:ascii="Arial Narrow" w:hAnsi="Arial Narrow"/>
            <w:sz w:val="18"/>
            <w:szCs w:val="18"/>
          </w:rPr>
          <w:t>§ 2 ods. h) zákona o finančnej kontrole .</w:t>
        </w:r>
      </w:ins>
    </w:p>
  </w:footnote>
  <w:footnote w:id="6">
    <w:p w14:paraId="32CA355F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RO uvedie názov kontrolovanej osoby (napr. prijímateľa, SO) alebo meno a priezvisko v prípade, ak je kontrolovanou osobou fyzická osoba</w:t>
      </w:r>
    </w:p>
  </w:footnote>
  <w:footnote w:id="7">
    <w:p w14:paraId="32CA3560" w14:textId="5E067018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V prípade, ak je to relevantné, </w:t>
      </w:r>
      <w:proofErr w:type="spellStart"/>
      <w:r w:rsidRPr="00101F8B">
        <w:rPr>
          <w:rFonts w:ascii="Arial Narrow" w:hAnsi="Arial Narrow"/>
          <w:sz w:val="18"/>
          <w:szCs w:val="18"/>
        </w:rPr>
        <w:t>t.j</w:t>
      </w:r>
      <w:proofErr w:type="spellEnd"/>
      <w:r w:rsidRPr="00101F8B">
        <w:rPr>
          <w:rFonts w:ascii="Arial Narrow" w:hAnsi="Arial Narrow"/>
          <w:sz w:val="18"/>
          <w:szCs w:val="18"/>
        </w:rPr>
        <w:t xml:space="preserve">. ak je kontrolovanou </w:t>
      </w:r>
      <w:ins w:id="14" w:author="Lucia Kubandová" w:date="2017-11-15T09:42:00Z">
        <w:r w:rsidR="00D83BDD">
          <w:rPr>
            <w:rFonts w:ascii="Arial Narrow" w:hAnsi="Arial Narrow"/>
            <w:sz w:val="18"/>
            <w:szCs w:val="18"/>
          </w:rPr>
          <w:t xml:space="preserve">osobou </w:t>
        </w:r>
      </w:ins>
      <w:r w:rsidRPr="00101F8B">
        <w:rPr>
          <w:rFonts w:ascii="Arial Narrow" w:hAnsi="Arial Narrow"/>
          <w:sz w:val="18"/>
          <w:szCs w:val="18"/>
        </w:rPr>
        <w:t xml:space="preserve">aj tretia osoba uvedie RO jej bližšiu identifikáciu (napr. partner, užívateľ, dodávateľ, subdodávateľ). </w:t>
      </w:r>
    </w:p>
  </w:footnote>
  <w:footnote w:id="8">
    <w:p w14:paraId="7880487C" w14:textId="77777777" w:rsidR="00AE607C" w:rsidRDefault="00AE607C" w:rsidP="00AE607C">
      <w:pPr>
        <w:pStyle w:val="Textpoznmkypodiarou"/>
        <w:tabs>
          <w:tab w:val="left" w:pos="284"/>
        </w:tabs>
        <w:rPr>
          <w:ins w:id="16" w:author="Lucia Kubandová" w:date="2017-11-15T08:54:00Z"/>
        </w:rPr>
      </w:pPr>
      <w:ins w:id="17" w:author="Lucia Kubandová" w:date="2017-11-15T08:54:00Z">
        <w:r w:rsidRPr="00101F8B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101F8B">
          <w:rPr>
            <w:rFonts w:ascii="Arial Narrow" w:hAnsi="Arial Narrow"/>
            <w:sz w:val="18"/>
            <w:szCs w:val="18"/>
          </w:rPr>
          <w:t xml:space="preserve"> </w:t>
        </w:r>
        <w:r w:rsidRPr="00101F8B">
          <w:rPr>
            <w:rFonts w:ascii="Arial Narrow" w:hAnsi="Arial Narrow"/>
            <w:sz w:val="18"/>
            <w:szCs w:val="18"/>
          </w:rPr>
          <w:t>§ 20 ods. 2 písm. a) a § 23 zákona o finančnej kontrole.</w:t>
        </w:r>
      </w:ins>
    </w:p>
  </w:footnote>
  <w:footnote w:id="9">
    <w:p w14:paraId="77F9FBC9" w14:textId="77777777" w:rsidR="00AE607C" w:rsidRPr="00101F8B" w:rsidRDefault="00AE607C" w:rsidP="00AE607C">
      <w:pPr>
        <w:pStyle w:val="Textpoznmkypodiarou"/>
        <w:jc w:val="both"/>
        <w:rPr>
          <w:ins w:id="20" w:author="Lucia Kubandová" w:date="2017-11-15T08:55:00Z"/>
          <w:rFonts w:ascii="Arial Narrow" w:hAnsi="Arial Narrow"/>
          <w:sz w:val="18"/>
          <w:szCs w:val="18"/>
        </w:rPr>
      </w:pPr>
      <w:ins w:id="21" w:author="Lucia Kubandová" w:date="2017-11-15T08:55:00Z">
        <w:r w:rsidRPr="00101F8B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101F8B">
          <w:rPr>
            <w:rFonts w:ascii="Arial Narrow" w:hAnsi="Arial Narrow"/>
            <w:sz w:val="18"/>
            <w:szCs w:val="18"/>
          </w:rPr>
          <w:t xml:space="preserve"> </w:t>
        </w:r>
        <w:r w:rsidRPr="00101F8B">
          <w:rPr>
            <w:rFonts w:ascii="Arial Narrow" w:hAnsi="Arial Narrow"/>
            <w:sz w:val="18"/>
            <w:szCs w:val="18"/>
          </w:rPr>
          <w:t>Ak 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t>
        </w:r>
      </w:ins>
    </w:p>
  </w:footnote>
  <w:footnote w:id="10">
    <w:p w14:paraId="305C3119" w14:textId="77777777" w:rsidR="00AE607C" w:rsidRPr="00101F8B" w:rsidRDefault="00AE607C" w:rsidP="00AE607C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Ak je kontrola na mieste vykonávaná na viacerých miestach fyzického výkonu kontroly na mieste, RO uvedie všetky tieto miesta.</w:t>
      </w:r>
    </w:p>
  </w:footnote>
  <w:footnote w:id="11">
    <w:p w14:paraId="32CA3563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V prípade, ak je fyzický výkon kontroly rozdelený na viacero dní, je potrebné uviesť všetky dni.  </w:t>
      </w:r>
    </w:p>
  </w:footnote>
  <w:footnote w:id="12">
    <w:p w14:paraId="5928E959" w14:textId="2308DD96" w:rsidR="00AE607C" w:rsidRPr="00101F8B" w:rsidRDefault="00AE607C" w:rsidP="00AE607C">
      <w:pPr>
        <w:pStyle w:val="Textpoznmkypodiarou"/>
        <w:tabs>
          <w:tab w:val="left" w:pos="284"/>
        </w:tabs>
        <w:ind w:left="284" w:hanging="284"/>
        <w:rPr>
          <w:ins w:id="32" w:author="Lucia Kubandová" w:date="2017-11-15T08:56:00Z"/>
          <w:rFonts w:ascii="Arial Narrow" w:hAnsi="Arial Narrow"/>
          <w:sz w:val="18"/>
          <w:szCs w:val="18"/>
        </w:rPr>
      </w:pPr>
      <w:ins w:id="33" w:author="Lucia Kubandová" w:date="2017-11-15T08:56:00Z">
        <w:r w:rsidRPr="00101F8B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="00101F8B">
          <w:rPr>
            <w:rFonts w:ascii="Arial Narrow" w:hAnsi="Arial Narrow"/>
            <w:sz w:val="18"/>
            <w:szCs w:val="18"/>
          </w:rPr>
          <w:t xml:space="preserve"> </w:t>
        </w:r>
        <w:r w:rsidRPr="00101F8B">
          <w:rPr>
            <w:rFonts w:ascii="Arial Narrow" w:hAnsi="Arial Narrow"/>
            <w:sz w:val="18"/>
            <w:szCs w:val="18"/>
          </w:rPr>
          <w:t>Vyberte ciele kontroly. V prípade potreby uveďte aj iné ciele kontroly. Ciele kontroly v písmenách a) až c) sú povinné.</w:t>
        </w:r>
      </w:ins>
    </w:p>
  </w:footnote>
  <w:footnote w:id="13">
    <w:p w14:paraId="118CE4C2" w14:textId="4990B560" w:rsidR="00AE607C" w:rsidRDefault="00AE607C" w:rsidP="00101F8B">
      <w:pPr>
        <w:pStyle w:val="Textpoznmkypodiarou"/>
        <w:tabs>
          <w:tab w:val="left" w:pos="0"/>
        </w:tabs>
        <w:jc w:val="both"/>
        <w:rPr>
          <w:ins w:id="40" w:author="Lucia Kubandová" w:date="2017-11-15T08:56:00Z"/>
        </w:rPr>
      </w:pPr>
      <w:ins w:id="41" w:author="Lucia Kubandová" w:date="2017-11-15T08:56:00Z">
        <w:r w:rsidRPr="00101F8B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="00101F8B">
          <w:rPr>
            <w:rFonts w:ascii="Arial Narrow" w:hAnsi="Arial Narrow"/>
            <w:sz w:val="18"/>
            <w:szCs w:val="18"/>
          </w:rPr>
          <w:t xml:space="preserve"> </w:t>
        </w:r>
        <w:r w:rsidRPr="00101F8B">
          <w:rPr>
            <w:rFonts w:ascii="Arial Narrow" w:hAnsi="Arial Narrow"/>
            <w:sz w:val="18"/>
            <w:szCs w:val="18"/>
          </w:rPr>
          <w:t>Týmto nie je dotknuté poskytovanie príspevku alebo jeho časti prijímateľovi formou zjednodušeného vykazovania výdavkov podľa § 16a zákona č. 292/2014 Z. z. v znení neskorších predpisov.</w:t>
        </w:r>
      </w:ins>
    </w:p>
  </w:footnote>
  <w:footnote w:id="14">
    <w:p w14:paraId="32CA3564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 xml:space="preserve">Ak je formou výkonu kontroly administratívna </w:t>
      </w:r>
      <w:r w:rsidR="002641DE">
        <w:rPr>
          <w:rFonts w:ascii="Arial Narrow" w:hAnsi="Arial Narrow"/>
          <w:sz w:val="18"/>
          <w:szCs w:val="18"/>
        </w:rPr>
        <w:t xml:space="preserve">finančná </w:t>
      </w:r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preplatením/zúčtovaním, uvedie RO do predmetu kontroly aj ITMS kód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poradové číslo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jej typ (priebežná platba, poskytnutie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zúčtovanie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>, poskytnutie zálohovej platby alebo zúčtovanie zálohovej platby, žiadosť o platbu (s príznakom záverečná)).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ostatných prípadoch uvedie RO osobitný predmet kontroly/osobitné predmety kontroly uvedené v Systéme riadenia EŠIF na PO 2014-2020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usmerneniach RO, resp. iný predmet kontroly podľa charakteru kontroly (napr. kontrola delegovaných právomocí na SO, kontrola verejného obstarávania).</w:t>
      </w:r>
    </w:p>
  </w:footnote>
  <w:footnote w:id="15">
    <w:p w14:paraId="32CA3565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môže zadefinovať bližšiu charakteristiku predmetu kontroly.</w:t>
      </w:r>
    </w:p>
  </w:footnote>
  <w:footnote w:id="16">
    <w:p w14:paraId="32CA3567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r w:rsidR="002641DE">
        <w:rPr>
          <w:rFonts w:ascii="Arial Narrow" w:hAnsi="Arial Narrow"/>
          <w:sz w:val="18"/>
          <w:szCs w:val="18"/>
        </w:rPr>
        <w:t xml:space="preserve">finančnej </w:t>
      </w:r>
      <w:r w:rsidRPr="005E25B5">
        <w:rPr>
          <w:rFonts w:ascii="Arial Narrow" w:hAnsi="Arial Narrow"/>
          <w:sz w:val="18"/>
          <w:szCs w:val="18"/>
        </w:rPr>
        <w:t>kontroly na mieste. RO môže nahradiť ekvivalentom (napr. objem finančných prostriedkov zodpovedajúcich skutočne dodaným, nameraným alebo iným spôsobom overiteľným kvantitám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kvalitám dodaných tovarov, poskytnutých služieb a vykonaných prác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ich podiel na celkových nákladoch )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zmysle Systému riadenia</w:t>
      </w:r>
      <w:r w:rsidR="00D074E2">
        <w:rPr>
          <w:rFonts w:ascii="Arial Narrow" w:hAnsi="Arial Narrow"/>
          <w:sz w:val="18"/>
          <w:szCs w:val="18"/>
        </w:rPr>
        <w:t xml:space="preserve"> EŠIF</w:t>
      </w:r>
      <w:r w:rsidRPr="005E25B5">
        <w:rPr>
          <w:rFonts w:ascii="Arial Narrow" w:hAnsi="Arial Narrow"/>
          <w:sz w:val="18"/>
          <w:szCs w:val="18"/>
        </w:rPr>
        <w:t xml:space="preserve">. </w:t>
      </w:r>
    </w:p>
  </w:footnote>
  <w:footnote w:id="17">
    <w:p w14:paraId="32CA3568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r w:rsidR="002641DE">
        <w:rPr>
          <w:rFonts w:ascii="Arial Narrow" w:hAnsi="Arial Narrow"/>
          <w:sz w:val="18"/>
          <w:szCs w:val="18"/>
        </w:rPr>
        <w:t xml:space="preserve">finančnej </w:t>
      </w:r>
      <w:r w:rsidRPr="005E25B5">
        <w:rPr>
          <w:rFonts w:ascii="Arial Narrow" w:hAnsi="Arial Narrow"/>
          <w:sz w:val="18"/>
          <w:szCs w:val="18"/>
        </w:rPr>
        <w:t xml:space="preserve">kontroly na mieste, ak nebola vykonaná 100 % kontrola deklarovaných výdavkov prijímateľa. </w:t>
      </w:r>
    </w:p>
  </w:footnote>
  <w:footnote w:id="18">
    <w:p w14:paraId="479E045C" w14:textId="53D17B61" w:rsidR="00AE607C" w:rsidRPr="00101F8B" w:rsidRDefault="00AE607C" w:rsidP="00101F8B">
      <w:pPr>
        <w:pStyle w:val="Textpoznmkypodiarou"/>
        <w:jc w:val="both"/>
        <w:rPr>
          <w:ins w:id="68" w:author="Lucia Kubandová" w:date="2017-11-15T08:57:00Z"/>
          <w:rFonts w:ascii="Arial Narrow" w:hAnsi="Arial Narrow"/>
          <w:sz w:val="18"/>
          <w:szCs w:val="18"/>
        </w:rPr>
      </w:pPr>
      <w:ins w:id="69" w:author="Lucia Kubandová" w:date="2017-11-15T08:57:00Z">
        <w:r w:rsidRPr="00101F8B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="00101F8B">
          <w:rPr>
            <w:rFonts w:ascii="Arial Narrow" w:hAnsi="Arial Narrow"/>
            <w:sz w:val="18"/>
            <w:szCs w:val="18"/>
          </w:rPr>
          <w:t xml:space="preserve"> </w:t>
        </w:r>
        <w:r w:rsidRPr="00101F8B">
          <w:rPr>
            <w:rFonts w:ascii="Arial Narrow" w:hAnsi="Arial Narrow"/>
            <w:sz w:val="18"/>
            <w:szCs w:val="18"/>
          </w:rPr>
          <w:t xml:space="preserve">RO detailne popíše nedostatky, ktoré boli pri kontrole zistené s odkazom na príslušné porušenia legislatívy </w:t>
        </w:r>
        <w:r w:rsidR="00101F8B">
          <w:rPr>
            <w:rFonts w:ascii="Arial Narrow" w:hAnsi="Arial Narrow"/>
            <w:sz w:val="18"/>
            <w:szCs w:val="18"/>
          </w:rPr>
          <w:t xml:space="preserve">SR, EÚ, Zmluvy o poskytnutí NFP </w:t>
        </w:r>
        <w:r w:rsidRPr="00101F8B">
          <w:rPr>
            <w:rFonts w:ascii="Arial Narrow" w:hAnsi="Arial Narrow"/>
            <w:sz w:val="18"/>
            <w:szCs w:val="18"/>
          </w:rPr>
          <w:t>a pod. vrátane kvalifikácie zistených nezrovnalostí alebo zisteného podozrenia z nezrovnalosti.</w:t>
        </w:r>
      </w:ins>
    </w:p>
  </w:footnote>
  <w:footnote w:id="19">
    <w:p w14:paraId="2C661241" w14:textId="3FE3A79D" w:rsidR="00AE607C" w:rsidRPr="00101F8B" w:rsidRDefault="00AE607C" w:rsidP="00AE607C">
      <w:pPr>
        <w:pStyle w:val="Textpoznmkypodiarou"/>
        <w:tabs>
          <w:tab w:val="left" w:pos="284"/>
        </w:tabs>
        <w:ind w:left="284" w:hanging="284"/>
        <w:jc w:val="both"/>
        <w:rPr>
          <w:ins w:id="74" w:author="Lucia Kubandová" w:date="2017-11-15T08:57:00Z"/>
          <w:rFonts w:ascii="Arial Narrow" w:hAnsi="Arial Narrow"/>
          <w:sz w:val="18"/>
          <w:szCs w:val="18"/>
        </w:rPr>
      </w:pPr>
      <w:ins w:id="75" w:author="Lucia Kubandová" w:date="2017-11-15T08:57:00Z">
        <w:r w:rsidRPr="00101F8B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="00101F8B">
          <w:rPr>
            <w:rFonts w:ascii="Arial Narrow" w:hAnsi="Arial Narrow"/>
            <w:sz w:val="18"/>
            <w:szCs w:val="18"/>
          </w:rPr>
          <w:t xml:space="preserve"> </w:t>
        </w:r>
        <w:r w:rsidRPr="00101F8B">
          <w:rPr>
            <w:rFonts w:ascii="Arial Narrow" w:hAnsi="Arial Narrow"/>
            <w:sz w:val="18"/>
            <w:szCs w:val="18"/>
          </w:rPr>
          <w:t xml:space="preserve">Uvedú sa návrhy odporúčaní alebo opatrení na nápravu zistených nedostatkov a na odstránenie príčin ich vzniku. </w:t>
        </w:r>
      </w:ins>
    </w:p>
  </w:footnote>
  <w:footnote w:id="20">
    <w:p w14:paraId="405DAE26" w14:textId="2FE5821F" w:rsidR="00AE607C" w:rsidRDefault="00AE607C" w:rsidP="00101F8B">
      <w:pPr>
        <w:pStyle w:val="Textpoznmkypodiarou"/>
        <w:jc w:val="both"/>
        <w:rPr>
          <w:ins w:id="80" w:author="Lucia Kubandová" w:date="2017-11-15T08:57:00Z"/>
        </w:rPr>
      </w:pPr>
      <w:ins w:id="81" w:author="Lucia Kubandová" w:date="2017-11-15T08:57:00Z">
        <w:r w:rsidRPr="00101F8B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="00101F8B">
          <w:rPr>
            <w:rFonts w:ascii="Arial Narrow" w:hAnsi="Arial Narrow"/>
            <w:sz w:val="18"/>
            <w:szCs w:val="18"/>
          </w:rPr>
          <w:t xml:space="preserve"> </w:t>
        </w:r>
        <w:r w:rsidRPr="00101F8B">
          <w:rPr>
            <w:rFonts w:ascii="Arial Narrow" w:hAnsi="Arial Narrow"/>
            <w:sz w:val="18"/>
            <w:szCs w:val="18"/>
          </w:rPr>
          <w:t>RO vypĺňa len v prípade, ak vypracovaniu správy predchádzalo doručenie  návrhu správy z kontroly (</w:t>
        </w:r>
        <w:proofErr w:type="spellStart"/>
        <w:r w:rsidRPr="00101F8B">
          <w:rPr>
            <w:rFonts w:ascii="Arial Narrow" w:hAnsi="Arial Narrow"/>
            <w:sz w:val="18"/>
            <w:szCs w:val="18"/>
          </w:rPr>
          <w:t>t.j</w:t>
        </w:r>
        <w:proofErr w:type="spellEnd"/>
        <w:r w:rsidRPr="00101F8B">
          <w:rPr>
            <w:rFonts w:ascii="Arial Narrow" w:hAnsi="Arial Narrow"/>
            <w:sz w:val="18"/>
            <w:szCs w:val="18"/>
          </w:rPr>
          <w:t>. boli v rámci kontroly zistené nedostatky). Uvedú sa námietky kontrolovanej osoby k zisteným nedostatkom, navrhnutým odporúčaniam alebo opatreniam a k lehote na predloženie písomného zoznamu splnených opatrení prijatých na nápravu zistených nedostatkov a na odstránenie príčin ich vzniku. Ak prijímateľ nemal k návrhu správy z kontroly námietky RO uvedie informáciu o tom, že námietky neboli prijímateľom predložené, príp. inú relevantnú informáciu.</w:t>
        </w:r>
        <w:r>
          <w:t xml:space="preserve"> </w:t>
        </w:r>
      </w:ins>
    </w:p>
  </w:footnote>
  <w:footnote w:id="21">
    <w:p w14:paraId="32CA3569" w14:textId="77777777" w:rsidR="00A71CD0" w:rsidDel="00AE607C" w:rsidRDefault="00C154B8" w:rsidP="00C154B8">
      <w:pPr>
        <w:pStyle w:val="Textpoznmkypodiarou"/>
        <w:rPr>
          <w:del w:id="85" w:author="Lucia Kubandová" w:date="2017-11-15T08:58:00Z"/>
        </w:rPr>
      </w:pPr>
      <w:del w:id="86" w:author="Lucia Kubandová" w:date="2017-11-15T08:58:00Z">
        <w:r w:rsidRPr="006330A6" w:rsidDel="00AE607C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5E25B5" w:rsidDel="00AE607C">
          <w:rPr>
            <w:rFonts w:ascii="Arial Narrow" w:hAnsi="Arial Narrow"/>
            <w:sz w:val="18"/>
            <w:szCs w:val="18"/>
          </w:rPr>
          <w:delText xml:space="preserve"> RO detailne popíše nedostatky, ktoré boli pri kontrole zistené s</w:delText>
        </w:r>
        <w:r w:rsidRPr="006330A6" w:rsidDel="00AE607C">
          <w:rPr>
            <w:rFonts w:ascii="Arial Narrow" w:hAnsi="Arial Narrow"/>
            <w:sz w:val="18"/>
            <w:szCs w:val="18"/>
          </w:rPr>
          <w:delText> </w:delText>
        </w:r>
        <w:r w:rsidRPr="005E25B5" w:rsidDel="00AE607C">
          <w:rPr>
            <w:rFonts w:ascii="Arial Narrow" w:hAnsi="Arial Narrow"/>
            <w:sz w:val="18"/>
            <w:szCs w:val="18"/>
          </w:rPr>
          <w:delText>odkazom na príslušné porušenia legislatívy SR, EÚ, Zmluvy o</w:delText>
        </w:r>
        <w:r w:rsidRPr="006330A6" w:rsidDel="00AE607C">
          <w:rPr>
            <w:rFonts w:ascii="Arial Narrow" w:hAnsi="Arial Narrow"/>
            <w:sz w:val="18"/>
            <w:szCs w:val="18"/>
          </w:rPr>
          <w:delText> </w:delText>
        </w:r>
        <w:r w:rsidRPr="005E25B5" w:rsidDel="00AE607C">
          <w:rPr>
            <w:rFonts w:ascii="Arial Narrow" w:hAnsi="Arial Narrow"/>
            <w:sz w:val="18"/>
            <w:szCs w:val="18"/>
          </w:rPr>
          <w:delText>poskytnutí NFP a</w:delText>
        </w:r>
        <w:r w:rsidRPr="006330A6" w:rsidDel="00AE607C">
          <w:rPr>
            <w:rFonts w:ascii="Arial Narrow" w:hAnsi="Arial Narrow"/>
            <w:sz w:val="18"/>
            <w:szCs w:val="18"/>
          </w:rPr>
          <w:delText> </w:delText>
        </w:r>
        <w:r w:rsidRPr="005E25B5" w:rsidDel="00AE607C">
          <w:rPr>
            <w:rFonts w:ascii="Arial Narrow" w:hAnsi="Arial Narrow"/>
            <w:sz w:val="18"/>
            <w:szCs w:val="18"/>
          </w:rPr>
          <w:delText>pod. vrátane kvalifikácie zistených nezrovnalostí alebo zisteného podozrenia z</w:delText>
        </w:r>
        <w:r w:rsidRPr="006330A6" w:rsidDel="00AE607C">
          <w:rPr>
            <w:rFonts w:ascii="Arial Narrow" w:hAnsi="Arial Narrow"/>
            <w:sz w:val="18"/>
            <w:szCs w:val="18"/>
          </w:rPr>
          <w:delText> </w:delText>
        </w:r>
        <w:r w:rsidRPr="005E25B5" w:rsidDel="00AE607C">
          <w:rPr>
            <w:rFonts w:ascii="Arial Narrow" w:hAnsi="Arial Narrow"/>
            <w:sz w:val="18"/>
            <w:szCs w:val="18"/>
          </w:rPr>
          <w:delText>nezrovnalosti.</w:delText>
        </w:r>
      </w:del>
    </w:p>
  </w:footnote>
  <w:footnote w:id="22">
    <w:p w14:paraId="32CA356A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  <w:szCs w:val="18"/>
        </w:rPr>
        <w:t xml:space="preserve">finančná </w:t>
      </w:r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5E25B5">
        <w:rPr>
          <w:rFonts w:ascii="Arial Narrow" w:hAnsi="Arial Narrow"/>
          <w:sz w:val="18"/>
          <w:szCs w:val="18"/>
        </w:rPr>
        <w:t>Interreg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B-B3)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  <w:szCs w:val="18"/>
        </w:rPr>
        <w:t>–</w:t>
      </w:r>
      <w:r w:rsidRPr="005E25B5">
        <w:rPr>
          <w:rFonts w:ascii="Arial Narrow" w:hAnsi="Arial Narrow"/>
          <w:sz w:val="18"/>
          <w:szCs w:val="18"/>
        </w:rPr>
        <w:t xml:space="preserve"> 2020. </w:t>
      </w:r>
    </w:p>
  </w:footnote>
  <w:footnote w:id="23">
    <w:p w14:paraId="32CA356B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prípade, ak je formou výkonu kontroly administratívna</w:t>
      </w:r>
      <w:r w:rsidR="002641DE">
        <w:rPr>
          <w:rFonts w:ascii="Arial Narrow" w:hAnsi="Arial Narrow"/>
          <w:sz w:val="18"/>
          <w:szCs w:val="18"/>
        </w:rPr>
        <w:t xml:space="preserve"> finančná</w:t>
      </w:r>
      <w:r w:rsidRPr="005E25B5">
        <w:rPr>
          <w:rFonts w:ascii="Arial Narrow" w:hAnsi="Arial Narrow"/>
          <w:sz w:val="18"/>
          <w:szCs w:val="18"/>
        </w:rPr>
        <w:t xml:space="preserve"> 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24">
    <w:p w14:paraId="32CA356C" w14:textId="17EFEEB9" w:rsidR="00A71CD0" w:rsidRDefault="00C154B8" w:rsidP="00C154B8">
      <w:pPr>
        <w:pStyle w:val="Textpoznmkypodiarou"/>
      </w:pPr>
      <w:r w:rsidRPr="00B863CA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 RO uvedie sumu „spolu“ uvedenú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stĺpci č. </w:t>
      </w:r>
      <w:ins w:id="99" w:author="Lucia Kubandová" w:date="2017-11-15T09:01:00Z">
        <w:r w:rsidR="00AE607C">
          <w:rPr>
            <w:rFonts w:ascii="Arial Narrow" w:hAnsi="Arial Narrow"/>
            <w:sz w:val="18"/>
          </w:rPr>
          <w:t>19</w:t>
        </w:r>
      </w:ins>
      <w:del w:id="100" w:author="Lucia Kubandová" w:date="2017-11-15T09:01:00Z">
        <w:r w:rsidRPr="005E25B5" w:rsidDel="00AE607C">
          <w:rPr>
            <w:rFonts w:ascii="Arial Narrow" w:hAnsi="Arial Narrow"/>
            <w:sz w:val="18"/>
          </w:rPr>
          <w:delText xml:space="preserve">20 </w:delText>
        </w:r>
      </w:del>
      <w:r w:rsidRPr="005E25B5">
        <w:rPr>
          <w:rFonts w:ascii="Arial Narrow" w:hAnsi="Arial Narrow"/>
          <w:sz w:val="18"/>
        </w:rPr>
        <w:t xml:space="preserve">„Oprávnený výdavok (v EUR)“, časti B-B1 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(pozn. programy cezhraničnej spolupráce cieľa Európska územná spolupráca) sa predmetné časti správy z kontroly vypĺňajú z časti B-B2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prílohy 1a Systému finančného riadenia štrukturálnych fondov, Kohézneho fondu a Európskeho námorného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B863CA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25">
    <w:p w14:paraId="32CA356D" w14:textId="6AA5FD0E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stĺpci č. 2</w:t>
      </w:r>
      <w:ins w:id="103" w:author="Lucia Kubandová" w:date="2017-11-15T09:01:00Z">
        <w:r w:rsidR="00AE607C">
          <w:rPr>
            <w:rFonts w:ascii="Arial Narrow" w:hAnsi="Arial Narrow"/>
            <w:sz w:val="18"/>
          </w:rPr>
          <w:t>0</w:t>
        </w:r>
      </w:ins>
      <w:del w:id="104" w:author="Lucia Kubandová" w:date="2017-11-15T09:01:00Z">
        <w:r w:rsidRPr="005E25B5" w:rsidDel="00AE607C">
          <w:rPr>
            <w:rFonts w:ascii="Arial Narrow" w:hAnsi="Arial Narrow"/>
            <w:sz w:val="18"/>
          </w:rPr>
          <w:delText>1</w:delText>
        </w:r>
      </w:del>
      <w:r w:rsidRPr="005E25B5">
        <w:rPr>
          <w:rFonts w:ascii="Arial Narrow" w:hAnsi="Arial Narrow"/>
          <w:sz w:val="18"/>
        </w:rPr>
        <w:t xml:space="preserve"> „Neoprávnený výdavok (v EUR)“, časti B-B1(pozn.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26">
    <w:p w14:paraId="32CA356E" w14:textId="77777777" w:rsidR="00A71CD0" w:rsidDel="00AE607C" w:rsidRDefault="00C154B8" w:rsidP="00C154B8">
      <w:pPr>
        <w:pStyle w:val="Textpoznmkypodiarou"/>
        <w:rPr>
          <w:del w:id="108" w:author="Lucia Kubandová" w:date="2017-11-15T09:01:00Z"/>
        </w:rPr>
      </w:pPr>
      <w:del w:id="109" w:author="Lucia Kubandová" w:date="2017-11-15T09:01:00Z">
        <w:r w:rsidRPr="006330A6" w:rsidDel="00AE607C">
          <w:rPr>
            <w:rStyle w:val="Odkaznapoznmkupodiarou"/>
            <w:rFonts w:ascii="Arial Narrow" w:hAnsi="Arial Narrow"/>
            <w:sz w:val="18"/>
          </w:rPr>
          <w:footnoteRef/>
        </w:r>
        <w:r w:rsidRPr="005E25B5" w:rsidDel="00AE607C">
          <w:rPr>
            <w:rFonts w:ascii="Arial Narrow" w:hAnsi="Arial Narrow"/>
            <w:sz w:val="18"/>
          </w:rPr>
          <w:delText xml:space="preserve"> Ak je formou výkonu kontroly administratívna </w:delText>
        </w:r>
        <w:r w:rsidR="002641DE" w:rsidDel="00AE607C">
          <w:rPr>
            <w:rFonts w:ascii="Arial Narrow" w:hAnsi="Arial Narrow"/>
            <w:sz w:val="18"/>
          </w:rPr>
          <w:delText xml:space="preserve">finančná </w:delText>
        </w:r>
        <w:r w:rsidRPr="005E25B5" w:rsidDel="00AE607C">
          <w:rPr>
            <w:rFonts w:ascii="Arial Narrow" w:hAnsi="Arial Narrow"/>
            <w:sz w:val="18"/>
          </w:rPr>
          <w:delText>kontrola ŽoP pred jej preplatením/zúčtovaním, je RO povinný uviesť taktiež informáciu o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>tom, či je ŽoP o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>platbu navrhnutá na schválenie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>plnej výške/ schválená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>zníženej sume/zamietnutá a pod.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>prípade vyčlenenia nárokovaných finančných prostriedkov / deklarovaných výdavkov na samostatnú kontrolu je RO povinný túto skutočnosť uviesť aj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>záveroch návrhu správy. Ak je predmetom kontrola VO alebo obstarávania a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>prípade aplikovania korekcie, je treba uviesť návrh tejto korekcie (v%).</w:delText>
        </w:r>
      </w:del>
    </w:p>
  </w:footnote>
  <w:footnote w:id="27">
    <w:p w14:paraId="7F221356" w14:textId="77777777" w:rsidR="00AE607C" w:rsidRDefault="00AE607C" w:rsidP="00AE607C">
      <w:pPr>
        <w:pStyle w:val="Textpoznmkypodiarou"/>
        <w:tabs>
          <w:tab w:val="left" w:pos="284"/>
        </w:tabs>
        <w:rPr>
          <w:ins w:id="112" w:author="Lucia Kubandová" w:date="2017-11-15T09:01:00Z"/>
        </w:rPr>
      </w:pPr>
      <w:ins w:id="113" w:author="Lucia Kubandová" w:date="2017-11-15T09:01:00Z">
        <w:r w:rsidRPr="00101F8B">
          <w:rPr>
            <w:rStyle w:val="Odkaznapoznmkupodiarou"/>
            <w:rFonts w:ascii="Arial Narrow" w:hAnsi="Arial Narrow"/>
            <w:sz w:val="18"/>
          </w:rPr>
          <w:footnoteRef/>
        </w:r>
        <w:r>
          <w:t xml:space="preserve"> </w:t>
        </w:r>
        <w:r>
          <w:tab/>
        </w:r>
        <w:r w:rsidRPr="00101F8B">
          <w:rPr>
            <w:rFonts w:ascii="Arial Narrow" w:hAnsi="Arial Narrow"/>
            <w:sz w:val="18"/>
          </w:rPr>
          <w:t>Podľa kapitoly 3.3.6.2.2 ods. 15 Systému riadenia EŠIF. V prípade potreby uviesť aj ďalšie skutočnosti.</w:t>
        </w:r>
      </w:ins>
    </w:p>
  </w:footnote>
  <w:footnote w:id="28">
    <w:p w14:paraId="32CA356F" w14:textId="08B1881F" w:rsidR="00A71CD0" w:rsidDel="00AE607C" w:rsidRDefault="00C154B8" w:rsidP="00C154B8">
      <w:pPr>
        <w:pStyle w:val="Textpoznmkypodiarou"/>
        <w:rPr>
          <w:del w:id="115" w:author="Lucia Kubandová" w:date="2017-11-15T09:01:00Z"/>
        </w:rPr>
      </w:pPr>
      <w:del w:id="116" w:author="Lucia Kubandová" w:date="2017-11-15T09:01:00Z">
        <w:r w:rsidRPr="006330A6" w:rsidDel="00AE607C">
          <w:rPr>
            <w:rStyle w:val="Odkaznapoznmkupodiarou"/>
            <w:rFonts w:ascii="Arial Narrow" w:hAnsi="Arial Narrow"/>
            <w:sz w:val="18"/>
          </w:rPr>
          <w:footnoteRef/>
        </w:r>
        <w:r w:rsidRPr="005E25B5" w:rsidDel="00AE607C">
          <w:rPr>
            <w:rFonts w:ascii="Arial Narrow" w:hAnsi="Arial Narrow"/>
            <w:sz w:val="18"/>
          </w:rPr>
          <w:delText xml:space="preserve"> RO vyplní ak je to relevantné. RO uvedie, ktoré skutočnosti uvedené v § </w:delText>
        </w:r>
        <w:r w:rsidR="002641DE" w:rsidDel="00AE607C">
          <w:rPr>
            <w:rFonts w:ascii="Arial Narrow" w:hAnsi="Arial Narrow"/>
            <w:sz w:val="18"/>
          </w:rPr>
          <w:delText>6 ods. 4</w:delText>
        </w:r>
        <w:r w:rsidR="002641DE" w:rsidRPr="005E25B5" w:rsidDel="00AE607C">
          <w:rPr>
            <w:rFonts w:ascii="Arial Narrow" w:hAnsi="Arial Narrow"/>
            <w:sz w:val="18"/>
          </w:rPr>
          <w:delText xml:space="preserve"> </w:delText>
        </w:r>
        <w:r w:rsidRPr="005E25B5" w:rsidDel="00AE607C">
          <w:rPr>
            <w:rFonts w:ascii="Arial Narrow" w:hAnsi="Arial Narrow"/>
            <w:sz w:val="18"/>
          </w:rPr>
          <w:delText>zákona o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finančnej kontrole overil. </w:delText>
        </w:r>
      </w:del>
    </w:p>
  </w:footnote>
  <w:footnote w:id="29">
    <w:p w14:paraId="213D5EF3" w14:textId="4722665F" w:rsidR="00AE607C" w:rsidRDefault="00AE607C" w:rsidP="00101F8B">
      <w:pPr>
        <w:pStyle w:val="Textpoznmkypodiarou"/>
        <w:jc w:val="both"/>
        <w:rPr>
          <w:ins w:id="120" w:author="Lucia Kubandová" w:date="2017-11-15T09:01:00Z"/>
        </w:rPr>
      </w:pPr>
      <w:ins w:id="121" w:author="Lucia Kubandová" w:date="2017-11-15T09:01:00Z">
        <w:r w:rsidRPr="00101F8B">
          <w:rPr>
            <w:rStyle w:val="Odkaznapoznmkupodiarou"/>
            <w:rFonts w:ascii="Arial Narrow" w:hAnsi="Arial Narrow"/>
            <w:sz w:val="18"/>
          </w:rPr>
          <w:footnoteRef/>
        </w:r>
      </w:ins>
      <w:ins w:id="122" w:author="Lucia Kubandová" w:date="2017-11-15T09:29:00Z">
        <w:r w:rsidR="00101F8B">
          <w:rPr>
            <w:rFonts w:ascii="Arial Narrow" w:hAnsi="Arial Narrow"/>
            <w:sz w:val="18"/>
          </w:rPr>
          <w:t xml:space="preserve"> </w:t>
        </w:r>
      </w:ins>
      <w:ins w:id="123" w:author="Lucia Kubandová" w:date="2017-11-15T09:01:00Z">
        <w:r w:rsidRPr="00101F8B">
          <w:rPr>
            <w:rFonts w:ascii="Arial Narrow" w:hAnsi="Arial Narrow"/>
            <w:sz w:val="18"/>
          </w:rPr>
          <w:t>Ak sa vykonáva administratívna finančná kontrola alebo finančná kontrola na mieste pri ktorej súčasne nie je vyhotovený aj iný doklad súvisiaci s finančnou kontrolou (kontrolný zoznam), ktorý preukazuje vykonanie základnej finančnej kontroly uvedie sa aj vyjadrenie podľa § 7 ods. 3 zákona o finančnej kontrole, či je alebo nie je možné finančnú operáciu alebo jej časť vykonať, v nej pokračovať alebo vymáhať poskytnuté plnenie, ak sa finančná operácia alebo jej časť už vykonala.</w:t>
        </w:r>
        <w:r>
          <w:t xml:space="preserve"> </w:t>
        </w:r>
      </w:ins>
    </w:p>
  </w:footnote>
  <w:footnote w:id="30">
    <w:p w14:paraId="32CA3570" w14:textId="464C4D6C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predmetom </w:t>
      </w:r>
      <w:ins w:id="126" w:author="Lucia Kubandová" w:date="2017-11-15T09:12:00Z">
        <w:r w:rsidR="00101F8B">
          <w:rPr>
            <w:rFonts w:ascii="Arial Narrow" w:hAnsi="Arial Narrow"/>
            <w:sz w:val="18"/>
          </w:rPr>
          <w:t xml:space="preserve">administratívnej finančnej </w:t>
        </w:r>
      </w:ins>
      <w:r w:rsidRPr="005E25B5">
        <w:rPr>
          <w:rFonts w:ascii="Arial Narrow" w:hAnsi="Arial Narrow"/>
          <w:sz w:val="18"/>
        </w:rPr>
        <w:t xml:space="preserve">kontroly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, </w:t>
      </w:r>
      <w:ins w:id="127" w:author="Lucia Kubandová" w:date="2017-11-15T09:12:00Z">
        <w:r w:rsidR="00101F8B" w:rsidRPr="00101F8B">
          <w:rPr>
            <w:rFonts w:ascii="Arial Narrow" w:hAnsi="Arial Narrow"/>
            <w:sz w:val="18"/>
          </w:rPr>
          <w:t>resp. ak predmetom finančnej kontroly na mieste</w:t>
        </w:r>
        <w:r w:rsidR="00101F8B" w:rsidRPr="005E25B5">
          <w:rPr>
            <w:rFonts w:ascii="Arial Narrow" w:hAnsi="Arial Narrow"/>
            <w:sz w:val="18"/>
          </w:rPr>
          <w:t xml:space="preserve"> </w:t>
        </w:r>
      </w:ins>
      <w:r w:rsidRPr="005E25B5">
        <w:rPr>
          <w:rFonts w:ascii="Arial Narrow" w:hAnsi="Arial Narrow"/>
          <w:sz w:val="18"/>
        </w:rPr>
        <w:t xml:space="preserve">je </w:t>
      </w:r>
      <w:ins w:id="128" w:author="Lucia Kubandová" w:date="2017-11-15T09:13:00Z">
        <w:r w:rsidR="00101F8B" w:rsidRPr="00101F8B">
          <w:rPr>
            <w:rFonts w:ascii="Arial Narrow" w:hAnsi="Arial Narrow"/>
            <w:sz w:val="18"/>
          </w:rPr>
          <w:t xml:space="preserve">100 % kontrola </w:t>
        </w:r>
        <w:proofErr w:type="spellStart"/>
        <w:r w:rsidR="00101F8B" w:rsidRPr="00101F8B">
          <w:rPr>
            <w:rFonts w:ascii="Arial Narrow" w:hAnsi="Arial Narrow"/>
            <w:sz w:val="18"/>
          </w:rPr>
          <w:t>ŽoP</w:t>
        </w:r>
        <w:proofErr w:type="spellEnd"/>
        <w:r w:rsidR="00101F8B" w:rsidRPr="00101F8B">
          <w:rPr>
            <w:rFonts w:ascii="Arial Narrow" w:hAnsi="Arial Narrow"/>
            <w:sz w:val="18"/>
          </w:rPr>
          <w:t xml:space="preserve"> postačuje</w:t>
        </w:r>
      </w:ins>
      <w:del w:id="129" w:author="Lucia Kubandová" w:date="2017-11-15T09:13:00Z">
        <w:r w:rsidRPr="005E25B5" w:rsidDel="00101F8B">
          <w:rPr>
            <w:rFonts w:ascii="Arial Narrow" w:hAnsi="Arial Narrow"/>
            <w:sz w:val="18"/>
          </w:rPr>
          <w:delText>postačujúce</w:delText>
        </w:r>
      </w:del>
      <w:r w:rsidRPr="005E25B5">
        <w:rPr>
          <w:rFonts w:ascii="Arial Narrow" w:hAnsi="Arial Narrow"/>
          <w:sz w:val="18"/>
        </w:rPr>
        <w:t xml:space="preserve"> uviesť odkaz na číslo/čísla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>,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ktorej sa zoznam dokladov nachádza.  </w:t>
      </w:r>
    </w:p>
  </w:footnote>
  <w:footnote w:id="31">
    <w:p w14:paraId="32CA3571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uvedie názov prílohy/názvy príloh, ktoré potvrdzujú nedostatky zistené 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kontrolou.</w:t>
      </w:r>
    </w:p>
  </w:footnote>
  <w:footnote w:id="32">
    <w:p w14:paraId="32CA3572" w14:textId="77777777" w:rsidR="00A71CD0" w:rsidDel="00AE607C" w:rsidRDefault="00C154B8" w:rsidP="00C154B8">
      <w:pPr>
        <w:pStyle w:val="Textpoznmkypodiarou"/>
        <w:rPr>
          <w:del w:id="138" w:author="Lucia Kubandová" w:date="2017-11-15T09:03:00Z"/>
        </w:rPr>
      </w:pPr>
      <w:del w:id="139" w:author="Lucia Kubandová" w:date="2017-11-15T09:03:00Z">
        <w:r w:rsidRPr="006330A6" w:rsidDel="00AE607C">
          <w:rPr>
            <w:rStyle w:val="Odkaznapoznmkupodiarou"/>
            <w:rFonts w:ascii="Arial Narrow" w:hAnsi="Arial Narrow"/>
            <w:sz w:val="18"/>
          </w:rPr>
          <w:footnoteRef/>
        </w:r>
        <w:r w:rsidRPr="005E25B5" w:rsidDel="00AE607C">
          <w:rPr>
            <w:rFonts w:ascii="Arial Narrow" w:hAnsi="Arial Narrow"/>
            <w:sz w:val="18"/>
          </w:rPr>
          <w:delText xml:space="preserve"> Určí RO ak relevantné, pričom zohľadňuje ustanovenia čl. 132 nariadenia Európskeho parlamentu a Rady (EÚ) č. 1303/2013. </w:delText>
        </w:r>
      </w:del>
    </w:p>
  </w:footnote>
  <w:footnote w:id="33">
    <w:p w14:paraId="7F1EBAB6" w14:textId="54F5264D" w:rsidR="00AE607C" w:rsidRDefault="00AE607C" w:rsidP="00AE607C">
      <w:pPr>
        <w:pStyle w:val="Textpoznmkypodiarou"/>
        <w:ind w:left="284" w:hanging="284"/>
        <w:jc w:val="both"/>
        <w:rPr>
          <w:ins w:id="142" w:author="Lucia Kubandová" w:date="2017-11-15T09:03:00Z"/>
        </w:rPr>
      </w:pPr>
      <w:ins w:id="143" w:author="Lucia Kubandová" w:date="2017-11-15T09:03:00Z">
        <w:r w:rsidRPr="00101F8B">
          <w:rPr>
            <w:rStyle w:val="Odkaznapoznmkupodiarou"/>
            <w:rFonts w:ascii="Arial Narrow" w:hAnsi="Arial Narrow"/>
            <w:sz w:val="18"/>
          </w:rPr>
          <w:footnoteRef/>
        </w:r>
        <w:r w:rsidR="00101F8B">
          <w:t xml:space="preserve"> </w:t>
        </w:r>
        <w:r w:rsidRPr="00101F8B">
          <w:rPr>
            <w:rFonts w:ascii="Arial Narrow" w:hAnsi="Arial Narrow"/>
            <w:sz w:val="18"/>
          </w:rPr>
          <w:t>Určí RO ak relevantné, pričom zohľadňuje ustanovenia čl. 132 nariadenia Európskeho parlamentu a Rady (EÚ) č. 1303/2013.</w:t>
        </w:r>
        <w:r>
          <w:t xml:space="preserve"> </w:t>
        </w:r>
      </w:ins>
    </w:p>
  </w:footnote>
  <w:footnote w:id="34">
    <w:p w14:paraId="32CA3573" w14:textId="2356EF4C" w:rsidR="00A71CD0" w:rsidDel="00AE607C" w:rsidRDefault="00C154B8" w:rsidP="00C154B8">
      <w:pPr>
        <w:pStyle w:val="Textpoznmkypodiarou"/>
        <w:rPr>
          <w:del w:id="147" w:author="Lucia Kubandová" w:date="2017-11-15T09:04:00Z"/>
        </w:rPr>
      </w:pPr>
      <w:del w:id="148" w:author="Lucia Kubandová" w:date="2017-11-15T09:04:00Z">
        <w:r w:rsidRPr="006330A6" w:rsidDel="00AE607C">
          <w:rPr>
            <w:rStyle w:val="Odkaznapoznmkupodiarou"/>
            <w:rFonts w:ascii="Arial Narrow" w:hAnsi="Arial Narrow"/>
            <w:sz w:val="18"/>
          </w:rPr>
          <w:footnoteRef/>
        </w:r>
        <w:r w:rsidRPr="005E25B5" w:rsidDel="00AE607C">
          <w:rPr>
            <w:rFonts w:ascii="Arial Narrow" w:hAnsi="Arial Narrow"/>
            <w:sz w:val="18"/>
          </w:rPr>
          <w:delText xml:space="preserve"> RO vypĺňa len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prípade, ak vypracovaniu správy predchádzalo doručenie </w:delText>
        </w:r>
        <w:r w:rsidR="00D074E2" w:rsidDel="00AE607C">
          <w:rPr>
            <w:rFonts w:ascii="Arial Narrow" w:hAnsi="Arial Narrow"/>
            <w:sz w:val="18"/>
          </w:rPr>
          <w:delText>návrhu čiastkovej správy/</w:delText>
        </w:r>
        <w:r w:rsidRPr="005E25B5" w:rsidDel="00AE607C">
          <w:rPr>
            <w:rFonts w:ascii="Arial Narrow" w:hAnsi="Arial Narrow"/>
            <w:sz w:val="18"/>
          </w:rPr>
          <w:delText>návrhu správy z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kontroly </w:delText>
        </w:r>
        <w:r w:rsidR="00D074E2" w:rsidDel="00AE607C">
          <w:rPr>
            <w:rFonts w:ascii="Arial Narrow" w:hAnsi="Arial Narrow"/>
            <w:sz w:val="18"/>
          </w:rPr>
          <w:delText xml:space="preserve">na mieste </w:delText>
        </w:r>
        <w:r w:rsidRPr="005E25B5" w:rsidDel="00AE607C">
          <w:rPr>
            <w:rFonts w:ascii="Arial Narrow" w:hAnsi="Arial Narrow"/>
            <w:sz w:val="18"/>
          </w:rPr>
          <w:delText>(t.j. boli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rámci kontroly zistené nedostatky). </w:delText>
        </w:r>
      </w:del>
    </w:p>
  </w:footnote>
  <w:footnote w:id="35">
    <w:p w14:paraId="0BDD6530" w14:textId="69F7D441" w:rsidR="00AE607C" w:rsidRDefault="00AE607C" w:rsidP="00AE607C">
      <w:pPr>
        <w:pStyle w:val="Textpoznmkypodiarou"/>
        <w:ind w:left="284" w:hanging="284"/>
        <w:jc w:val="both"/>
        <w:rPr>
          <w:ins w:id="150" w:author="Lucia Kubandová" w:date="2017-11-15T09:05:00Z"/>
        </w:rPr>
      </w:pPr>
      <w:ins w:id="151" w:author="Lucia Kubandová" w:date="2017-11-15T09:05:00Z">
        <w:r w:rsidRPr="00101F8B">
          <w:rPr>
            <w:rStyle w:val="Odkaznapoznmkupodiarou"/>
            <w:rFonts w:ascii="Arial Narrow" w:hAnsi="Arial Narrow"/>
            <w:sz w:val="18"/>
          </w:rPr>
          <w:footnoteRef/>
        </w:r>
        <w:r w:rsidR="00101F8B">
          <w:t xml:space="preserve"> </w:t>
        </w:r>
        <w:r w:rsidRPr="00101F8B">
          <w:rPr>
            <w:rFonts w:ascii="Arial Narrow" w:hAnsi="Arial Narrow"/>
            <w:sz w:val="18"/>
          </w:rPr>
          <w:t>RO vypĺňa len v prípade, ak vypracovaniu správy predchádzalo doručenie  návrhu správy z kontroly (</w:t>
        </w:r>
        <w:proofErr w:type="spellStart"/>
        <w:r w:rsidRPr="00101F8B">
          <w:rPr>
            <w:rFonts w:ascii="Arial Narrow" w:hAnsi="Arial Narrow"/>
            <w:sz w:val="18"/>
          </w:rPr>
          <w:t>t.j</w:t>
        </w:r>
        <w:proofErr w:type="spellEnd"/>
        <w:r w:rsidRPr="00101F8B">
          <w:rPr>
            <w:rFonts w:ascii="Arial Narrow" w:hAnsi="Arial Narrow"/>
            <w:sz w:val="18"/>
          </w:rPr>
          <w:t>. boli v rámci kontroly zistené nedostatky).</w:t>
        </w:r>
        <w:r>
          <w:t xml:space="preserve"> </w:t>
        </w:r>
      </w:ins>
    </w:p>
  </w:footnote>
  <w:footnote w:id="36">
    <w:p w14:paraId="32CA3574" w14:textId="038BFE69" w:rsidR="00A71CD0" w:rsidDel="00AE607C" w:rsidRDefault="00C154B8" w:rsidP="00C154B8">
      <w:pPr>
        <w:pStyle w:val="Textpoznmkypodiarou"/>
        <w:rPr>
          <w:del w:id="155" w:author="Lucia Kubandová" w:date="2017-11-15T09:07:00Z"/>
        </w:rPr>
      </w:pPr>
      <w:del w:id="156" w:author="Lucia Kubandová" w:date="2017-11-15T09:07:00Z">
        <w:r w:rsidRPr="006330A6" w:rsidDel="00AE607C">
          <w:rPr>
            <w:rStyle w:val="Odkaznapoznmkupodiarou"/>
            <w:rFonts w:ascii="Arial Narrow" w:hAnsi="Arial Narrow"/>
            <w:sz w:val="18"/>
          </w:rPr>
          <w:footnoteRef/>
        </w:r>
        <w:r w:rsidRPr="005E25B5" w:rsidDel="00AE607C">
          <w:rPr>
            <w:rFonts w:ascii="Arial Narrow" w:hAnsi="Arial Narrow"/>
            <w:sz w:val="18"/>
          </w:rPr>
          <w:delText xml:space="preserve"> RO vypĺňa len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prípade, ak vypracovaniu správy predchádzalo doručenie </w:delText>
        </w:r>
        <w:r w:rsidR="002641DE" w:rsidDel="00AE607C">
          <w:rPr>
            <w:rFonts w:ascii="Arial Narrow" w:hAnsi="Arial Narrow"/>
            <w:sz w:val="18"/>
          </w:rPr>
          <w:delText>návrhu čiastkovej správy/</w:delText>
        </w:r>
        <w:r w:rsidRPr="005E25B5" w:rsidDel="00AE607C">
          <w:rPr>
            <w:rFonts w:ascii="Arial Narrow" w:hAnsi="Arial Narrow"/>
            <w:sz w:val="18"/>
          </w:rPr>
          <w:delText>návrhu správy z</w:delText>
        </w:r>
        <w:r w:rsidR="002641DE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>kontroly</w:delText>
        </w:r>
        <w:r w:rsidR="002641DE" w:rsidDel="00AE607C">
          <w:rPr>
            <w:rFonts w:ascii="Arial Narrow" w:hAnsi="Arial Narrow"/>
            <w:sz w:val="18"/>
          </w:rPr>
          <w:delText xml:space="preserve"> na mieste</w:delText>
        </w:r>
        <w:r w:rsidRPr="005E25B5" w:rsidDel="00AE607C">
          <w:rPr>
            <w:rFonts w:ascii="Arial Narrow" w:hAnsi="Arial Narrow"/>
            <w:sz w:val="18"/>
          </w:rPr>
          <w:delText xml:space="preserve"> (t.j. boli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rámci kontroly zistené nedostatky). Sú dodatočné stavebné práce a služby spojené s dodatočnými stavebnými prácami.  </w:delText>
        </w:r>
      </w:del>
    </w:p>
  </w:footnote>
  <w:footnote w:id="37">
    <w:p w14:paraId="32CA3575" w14:textId="46C3AA95" w:rsidR="00A71CD0" w:rsidDel="00AE607C" w:rsidRDefault="00C154B8" w:rsidP="00C154B8">
      <w:pPr>
        <w:pStyle w:val="Textpoznmkypodiarou"/>
        <w:rPr>
          <w:del w:id="161" w:author="Lucia Kubandová" w:date="2017-11-15T09:07:00Z"/>
        </w:rPr>
      </w:pPr>
      <w:del w:id="162" w:author="Lucia Kubandová" w:date="2017-11-15T09:07:00Z">
        <w:r w:rsidRPr="006330A6" w:rsidDel="00AE607C">
          <w:rPr>
            <w:rStyle w:val="Odkaznapoznmkupodiarou"/>
            <w:rFonts w:ascii="Arial Narrow" w:hAnsi="Arial Narrow"/>
            <w:sz w:val="18"/>
          </w:rPr>
          <w:footnoteRef/>
        </w:r>
        <w:r w:rsidRPr="005E25B5" w:rsidDel="00AE607C">
          <w:rPr>
            <w:rFonts w:ascii="Arial Narrow" w:hAnsi="Arial Narrow"/>
            <w:sz w:val="18"/>
          </w:rPr>
          <w:delText xml:space="preserve"> RO vypĺňa len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prípade, ak vypracovaniu správy predchádzalo doručenie </w:delText>
        </w:r>
        <w:r w:rsidR="008C63E3" w:rsidDel="00AE607C">
          <w:rPr>
            <w:rFonts w:ascii="Arial Narrow" w:hAnsi="Arial Narrow"/>
            <w:sz w:val="18"/>
          </w:rPr>
          <w:delText>návrhu čiastkovej sprá</w:delText>
        </w:r>
        <w:r w:rsidR="002641DE" w:rsidDel="00AE607C">
          <w:rPr>
            <w:rFonts w:ascii="Arial Narrow" w:hAnsi="Arial Narrow"/>
            <w:sz w:val="18"/>
          </w:rPr>
          <w:delText>vy/</w:delText>
        </w:r>
        <w:r w:rsidRPr="005E25B5" w:rsidDel="00AE607C">
          <w:rPr>
            <w:rFonts w:ascii="Arial Narrow" w:hAnsi="Arial Narrow"/>
            <w:sz w:val="18"/>
          </w:rPr>
          <w:delText>návrhu správy z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kontroly </w:delText>
        </w:r>
        <w:r w:rsidR="002641DE" w:rsidDel="00AE607C">
          <w:rPr>
            <w:rFonts w:ascii="Arial Narrow" w:hAnsi="Arial Narrow"/>
            <w:sz w:val="18"/>
          </w:rPr>
          <w:delText xml:space="preserve">na mieste </w:delText>
        </w:r>
        <w:r w:rsidRPr="005E25B5" w:rsidDel="00AE607C">
          <w:rPr>
            <w:rFonts w:ascii="Arial Narrow" w:hAnsi="Arial Narrow"/>
            <w:sz w:val="18"/>
          </w:rPr>
          <w:delText>(t.j. boli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>rámci kontroly zistené nedostatky). V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>prípade, ak prijímateľ nemal k</w:delText>
        </w:r>
        <w:r w:rsidR="002641DE" w:rsidDel="00AE607C">
          <w:rPr>
            <w:rFonts w:ascii="Arial Narrow" w:hAnsi="Arial Narrow"/>
            <w:sz w:val="18"/>
          </w:rPr>
          <w:delText> návrhu čiastkovej správy/</w:delText>
        </w:r>
        <w:r w:rsidRPr="005E25B5" w:rsidDel="00AE607C">
          <w:rPr>
            <w:rFonts w:ascii="Arial Narrow" w:hAnsi="Arial Narrow"/>
            <w:sz w:val="18"/>
          </w:rPr>
          <w:delText>návrhu správy z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kontroly </w:delText>
        </w:r>
        <w:r w:rsidR="002641DE" w:rsidDel="00AE607C">
          <w:rPr>
            <w:rFonts w:ascii="Arial Narrow" w:hAnsi="Arial Narrow"/>
            <w:sz w:val="18"/>
          </w:rPr>
          <w:delText xml:space="preserve">na mieste </w:delText>
        </w:r>
        <w:r w:rsidRPr="005E25B5" w:rsidDel="00AE607C">
          <w:rPr>
            <w:rFonts w:ascii="Arial Narrow" w:hAnsi="Arial Narrow"/>
            <w:sz w:val="18"/>
          </w:rPr>
          <w:delText>námietky uvedie RO informáciu o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tom, že námietky neboli prijímateľom predložené, príp. inú relevantnú informáciu. </w:delText>
        </w:r>
      </w:del>
    </w:p>
  </w:footnote>
  <w:footnote w:id="38">
    <w:p w14:paraId="32CA3576" w14:textId="769D36E9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uvedie </w:t>
      </w:r>
      <w:ins w:id="165" w:author="Lucia Kubandová" w:date="2017-11-15T09:09:00Z">
        <w:r w:rsidR="00AE607C" w:rsidRPr="00101F8B">
          <w:rPr>
            <w:rFonts w:ascii="Arial Narrow" w:hAnsi="Arial Narrow"/>
            <w:sz w:val="18"/>
          </w:rPr>
          <w:t xml:space="preserve">mená a priezviská osôb </w:t>
        </w:r>
      </w:ins>
      <w:del w:id="166" w:author="Lucia Kubandová" w:date="2017-11-15T09:09:00Z">
        <w:r w:rsidRPr="005E25B5" w:rsidDel="00AE607C">
          <w:rPr>
            <w:rFonts w:ascii="Arial Narrow" w:hAnsi="Arial Narrow"/>
            <w:sz w:val="18"/>
          </w:rPr>
          <w:delText>meno a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priezvisko osoby </w:delText>
        </w:r>
      </w:del>
      <w:r w:rsidRPr="005E25B5">
        <w:rPr>
          <w:rFonts w:ascii="Arial Narrow" w:hAnsi="Arial Narrow"/>
          <w:sz w:val="18"/>
        </w:rPr>
        <w:t>(zamestnancov RO), ktoré vykonali kontrolu vrátane prizvaných osôb (napr. gestor horizontálneho princípu).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</w:t>
      </w:r>
      <w:ins w:id="167" w:author="Lucia Kubandová" w:date="2017-11-15T09:10:00Z">
        <w:r w:rsidR="00AE607C" w:rsidRPr="00101F8B">
          <w:rPr>
            <w:rFonts w:ascii="Arial Narrow" w:hAnsi="Arial Narrow"/>
            <w:sz w:val="18"/>
          </w:rPr>
          <w:t>je administratívna finančná kontrola, alebo finančná kontrola na mieste pri ktorej nie je vyhotovený aj iný doklad súvisiaci s finančnou kontrolou, ktorý preukazuje vykonanie základnej finančnej kontroly,  musí byť jednou z osôb vykonávajúcich kontrolu štatutárny orgán alebo ním určený vedúci zamestnanec. Pri výkone finančnej kontroly na mieste sa uvádzajú  osoby, ktoré boli poverené na vykonanie finančnej kontroly na mieste v zmysle § 9 ods. 3 zákona o finančnej kontrole.</w:t>
        </w:r>
      </w:ins>
      <w:del w:id="168" w:author="Lucia Kubandová" w:date="2017-11-15T09:10:00Z">
        <w:r w:rsidRPr="005E25B5" w:rsidDel="00AE607C">
          <w:rPr>
            <w:rFonts w:ascii="Arial Narrow" w:hAnsi="Arial Narrow"/>
            <w:sz w:val="18"/>
          </w:rPr>
          <w:delText xml:space="preserve">je administratívna </w:delText>
        </w:r>
        <w:r w:rsidR="00D074E2" w:rsidDel="00AE607C">
          <w:rPr>
            <w:rFonts w:ascii="Arial Narrow" w:hAnsi="Arial Narrow"/>
            <w:sz w:val="18"/>
          </w:rPr>
          <w:delText xml:space="preserve">finančná </w:delText>
        </w:r>
        <w:r w:rsidRPr="005E25B5" w:rsidDel="00AE607C">
          <w:rPr>
            <w:rFonts w:ascii="Arial Narrow" w:hAnsi="Arial Narrow"/>
            <w:sz w:val="18"/>
          </w:rPr>
          <w:delText>kontrola musí byť jednou z</w:delText>
        </w:r>
        <w:r w:rsidRPr="006330A6" w:rsidDel="00AE607C">
          <w:rPr>
            <w:rFonts w:ascii="Arial Narrow" w:hAnsi="Arial Narrow"/>
            <w:sz w:val="18"/>
          </w:rPr>
          <w:delText> </w:delText>
        </w:r>
        <w:r w:rsidRPr="005E25B5" w:rsidDel="00AE607C">
          <w:rPr>
            <w:rFonts w:ascii="Arial Narrow" w:hAnsi="Arial Narrow"/>
            <w:sz w:val="18"/>
          </w:rPr>
          <w:delText xml:space="preserve">osôb vykonávajúcich kontrolu </w:delText>
        </w:r>
        <w:r w:rsidR="00D074E2" w:rsidDel="00AE607C">
          <w:rPr>
            <w:rFonts w:ascii="Arial Narrow" w:hAnsi="Arial Narrow"/>
            <w:sz w:val="18"/>
          </w:rPr>
          <w:delText xml:space="preserve">štatutárny orgán alebo ním určený </w:delText>
        </w:r>
        <w:r w:rsidRPr="005E25B5" w:rsidDel="00AE607C">
          <w:rPr>
            <w:rFonts w:ascii="Arial Narrow" w:hAnsi="Arial Narrow"/>
            <w:sz w:val="18"/>
          </w:rPr>
          <w:delText xml:space="preserve">vedúci zamestnanec.  </w:delText>
        </w:r>
      </w:del>
    </w:p>
  </w:footnote>
  <w:footnote w:id="39">
    <w:p w14:paraId="32CA3577" w14:textId="7C5D67EE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pozíciu zamestnanca RO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</w:t>
      </w:r>
      <w:del w:id="171" w:author="Lucia Kubandová" w:date="2017-11-15T09:10:00Z">
        <w:r w:rsidRPr="005E25B5" w:rsidDel="00101F8B">
          <w:rPr>
            <w:rFonts w:ascii="Arial Narrow" w:hAnsi="Arial Narrow"/>
            <w:sz w:val="18"/>
          </w:rPr>
          <w:delText xml:space="preserve">formou výkonu kontroly je administratívna </w:delText>
        </w:r>
        <w:r w:rsidR="00D074E2" w:rsidDel="00101F8B">
          <w:rPr>
            <w:rFonts w:ascii="Arial Narrow" w:hAnsi="Arial Narrow"/>
            <w:sz w:val="18"/>
          </w:rPr>
          <w:delText xml:space="preserve">finančná </w:delText>
        </w:r>
        <w:r w:rsidRPr="005E25B5" w:rsidDel="00101F8B">
          <w:rPr>
            <w:rFonts w:ascii="Arial Narrow" w:hAnsi="Arial Narrow"/>
            <w:sz w:val="18"/>
          </w:rPr>
          <w:delText xml:space="preserve">kontrola musí byť </w:delText>
        </w:r>
      </w:del>
      <w:r w:rsidRPr="005E25B5">
        <w:rPr>
          <w:rFonts w:ascii="Arial Narrow" w:hAnsi="Arial Narrow"/>
          <w:sz w:val="18"/>
        </w:rPr>
        <w:t>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ins w:id="172" w:author="Lucia Kubandová" w:date="2017-11-15T09:10:00Z">
        <w:r w:rsidR="00101F8B" w:rsidRPr="00101F8B">
          <w:rPr>
            <w:rFonts w:ascii="Arial Narrow" w:hAnsi="Arial Narrow"/>
            <w:sz w:val="18"/>
          </w:rPr>
          <w:t xml:space="preserve">je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</w:t>
        </w:r>
      </w:ins>
      <w:del w:id="173" w:author="Lucia Kubandová" w:date="2017-11-15T09:10:00Z">
        <w:r w:rsidR="00D074E2" w:rsidDel="00101F8B">
          <w:rPr>
            <w:rFonts w:ascii="Arial Narrow" w:hAnsi="Arial Narrow"/>
            <w:sz w:val="18"/>
          </w:rPr>
          <w:delText xml:space="preserve">štatutárny orgán alebo ním určený </w:delText>
        </w:r>
        <w:r w:rsidRPr="005E25B5" w:rsidDel="00101F8B">
          <w:rPr>
            <w:rFonts w:ascii="Arial Narrow" w:hAnsi="Arial Narrow"/>
            <w:sz w:val="18"/>
          </w:rPr>
          <w:delText>vedúci zamestnanec, pričom ak z</w:delText>
        </w:r>
        <w:r w:rsidRPr="006330A6" w:rsidDel="00101F8B">
          <w:rPr>
            <w:rFonts w:ascii="Arial Narrow" w:hAnsi="Arial Narrow"/>
            <w:sz w:val="18"/>
          </w:rPr>
          <w:delText> </w:delText>
        </w:r>
        <w:r w:rsidRPr="005E25B5" w:rsidDel="00101F8B">
          <w:rPr>
            <w:rFonts w:ascii="Arial Narrow" w:hAnsi="Arial Narrow"/>
            <w:sz w:val="18"/>
          </w:rPr>
          <w:delText>názvu pozície v</w:delText>
        </w:r>
        <w:r w:rsidRPr="006330A6" w:rsidDel="00101F8B">
          <w:rPr>
            <w:rFonts w:ascii="Arial Narrow" w:hAnsi="Arial Narrow"/>
            <w:sz w:val="18"/>
          </w:rPr>
          <w:delText> </w:delText>
        </w:r>
        <w:r w:rsidRPr="005E25B5" w:rsidDel="00101F8B">
          <w:rPr>
            <w:rFonts w:ascii="Arial Narrow" w:hAnsi="Arial Narrow"/>
            <w:sz w:val="18"/>
          </w:rPr>
          <w:delText>rámci interných predpisov nie je jednoznačné, že sa jedná o</w:delText>
        </w:r>
        <w:r w:rsidRPr="006330A6" w:rsidDel="00101F8B">
          <w:rPr>
            <w:rFonts w:ascii="Arial Narrow" w:hAnsi="Arial Narrow"/>
            <w:sz w:val="18"/>
          </w:rPr>
          <w:delText> </w:delText>
        </w:r>
        <w:r w:rsidRPr="005E25B5" w:rsidDel="00101F8B">
          <w:rPr>
            <w:rFonts w:ascii="Arial Narrow" w:hAnsi="Arial Narrow"/>
            <w:sz w:val="18"/>
          </w:rPr>
          <w:delText>vedúceho zamestnanca, je RO povinný uviesť okrem názvu pozície v</w:delText>
        </w:r>
        <w:r w:rsidRPr="006330A6" w:rsidDel="00101F8B">
          <w:rPr>
            <w:rFonts w:ascii="Arial Narrow" w:hAnsi="Arial Narrow"/>
            <w:sz w:val="18"/>
          </w:rPr>
          <w:delText> </w:delText>
        </w:r>
        <w:r w:rsidRPr="005E25B5" w:rsidDel="00101F8B">
          <w:rPr>
            <w:rFonts w:ascii="Arial Narrow" w:hAnsi="Arial Narrow"/>
            <w:sz w:val="18"/>
          </w:rPr>
          <w:delText>rámci interných predpisov aj informáciu o</w:delText>
        </w:r>
        <w:r w:rsidRPr="006330A6" w:rsidDel="00101F8B">
          <w:rPr>
            <w:rFonts w:ascii="Arial Narrow" w:hAnsi="Arial Narrow"/>
            <w:sz w:val="18"/>
          </w:rPr>
          <w:delText> </w:delText>
        </w:r>
        <w:r w:rsidRPr="005E25B5" w:rsidDel="00101F8B">
          <w:rPr>
            <w:rFonts w:ascii="Arial Narrow" w:hAnsi="Arial Narrow"/>
            <w:sz w:val="18"/>
          </w:rPr>
          <w:delText>tom,  že sa jedná o</w:delText>
        </w:r>
        <w:r w:rsidRPr="006330A6" w:rsidDel="00101F8B">
          <w:rPr>
            <w:rFonts w:ascii="Arial Narrow" w:hAnsi="Arial Narrow"/>
            <w:sz w:val="18"/>
          </w:rPr>
          <w:delText> </w:delText>
        </w:r>
        <w:r w:rsidRPr="005E25B5" w:rsidDel="00101F8B">
          <w:rPr>
            <w:rFonts w:ascii="Arial Narrow" w:hAnsi="Arial Narrow"/>
            <w:sz w:val="18"/>
          </w:rPr>
          <w:delText xml:space="preserve">vedúceho zamestnanca. </w:delText>
        </w:r>
      </w:del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prizvaných osôb RO tento stĺpec nevypĺňa.</w:t>
      </w:r>
      <w:r w:rsidRPr="005E25B5">
        <w:rPr>
          <w:sz w:val="18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7" w14:textId="77777777" w:rsidR="00B863CA" w:rsidRDefault="00C13191" w:rsidP="00B863CA">
    <w:pPr>
      <w:pStyle w:val="Hlavika"/>
      <w:jc w:val="center"/>
    </w:pPr>
    <w:r>
      <w:rPr>
        <w:noProof/>
      </w:rPr>
      <w:drawing>
        <wp:inline distT="0" distB="0" distL="0" distR="0" wp14:anchorId="32CA355B" wp14:editId="32CA355C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CA3558" w14:textId="77777777" w:rsidR="00023606" w:rsidRPr="00023606" w:rsidRDefault="00023606" w:rsidP="00023606">
    <w:pPr>
      <w:pStyle w:val="Hlavika"/>
      <w:jc w:val="right"/>
      <w:rPr>
        <w:i/>
        <w:sz w:val="20"/>
        <w:szCs w:val="20"/>
      </w:rPr>
    </w:pPr>
    <w:r w:rsidRPr="00023606">
      <w:rPr>
        <w:i/>
        <w:sz w:val="20"/>
        <w:szCs w:val="20"/>
      </w:rPr>
      <w:t>Príloha č. 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9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14"/>
  </w:num>
  <w:num w:numId="4">
    <w:abstractNumId w:val="20"/>
  </w:num>
  <w:num w:numId="5">
    <w:abstractNumId w:val="8"/>
  </w:num>
  <w:num w:numId="6">
    <w:abstractNumId w:val="35"/>
  </w:num>
  <w:num w:numId="7">
    <w:abstractNumId w:val="0"/>
  </w:num>
  <w:num w:numId="8">
    <w:abstractNumId w:val="21"/>
  </w:num>
  <w:num w:numId="9">
    <w:abstractNumId w:val="33"/>
  </w:num>
  <w:num w:numId="10">
    <w:abstractNumId w:val="23"/>
  </w:num>
  <w:num w:numId="11">
    <w:abstractNumId w:val="25"/>
  </w:num>
  <w:num w:numId="12">
    <w:abstractNumId w:val="30"/>
  </w:num>
  <w:num w:numId="13">
    <w:abstractNumId w:val="3"/>
  </w:num>
  <w:num w:numId="14">
    <w:abstractNumId w:val="6"/>
  </w:num>
  <w:num w:numId="15">
    <w:abstractNumId w:val="16"/>
  </w:num>
  <w:num w:numId="16">
    <w:abstractNumId w:val="26"/>
  </w:num>
  <w:num w:numId="17">
    <w:abstractNumId w:val="1"/>
  </w:num>
  <w:num w:numId="18">
    <w:abstractNumId w:val="13"/>
  </w:num>
  <w:num w:numId="19">
    <w:abstractNumId w:val="7"/>
  </w:num>
  <w:num w:numId="20">
    <w:abstractNumId w:val="9"/>
  </w:num>
  <w:num w:numId="21">
    <w:abstractNumId w:val="32"/>
  </w:num>
  <w:num w:numId="22">
    <w:abstractNumId w:val="31"/>
  </w:num>
  <w:num w:numId="23">
    <w:abstractNumId w:val="19"/>
  </w:num>
  <w:num w:numId="24">
    <w:abstractNumId w:val="12"/>
  </w:num>
  <w:num w:numId="25">
    <w:abstractNumId w:val="34"/>
  </w:num>
  <w:num w:numId="26">
    <w:abstractNumId w:val="27"/>
  </w:num>
  <w:num w:numId="27">
    <w:abstractNumId w:val="22"/>
  </w:num>
  <w:num w:numId="28">
    <w:abstractNumId w:val="10"/>
  </w:num>
  <w:num w:numId="29">
    <w:abstractNumId w:val="5"/>
  </w:num>
  <w:num w:numId="30">
    <w:abstractNumId w:val="15"/>
  </w:num>
  <w:num w:numId="31">
    <w:abstractNumId w:val="17"/>
  </w:num>
  <w:num w:numId="32">
    <w:abstractNumId w:val="37"/>
  </w:num>
  <w:num w:numId="33">
    <w:abstractNumId w:val="36"/>
  </w:num>
  <w:num w:numId="34">
    <w:abstractNumId w:val="29"/>
  </w:num>
  <w:num w:numId="35">
    <w:abstractNumId w:val="18"/>
  </w:num>
  <w:num w:numId="36">
    <w:abstractNumId w:val="4"/>
  </w:num>
  <w:num w:numId="37">
    <w:abstractNumId w:val="2"/>
  </w:num>
  <w:num w:numId="38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cia Kubandová">
    <w15:presenceInfo w15:providerId="None" w15:userId="Lucia Kubandová"/>
  </w15:person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362F"/>
    <w:rsid w:val="00017A76"/>
    <w:rsid w:val="00023606"/>
    <w:rsid w:val="00036D93"/>
    <w:rsid w:val="00044E4C"/>
    <w:rsid w:val="00055B39"/>
    <w:rsid w:val="00070EC8"/>
    <w:rsid w:val="00072FF1"/>
    <w:rsid w:val="00090E47"/>
    <w:rsid w:val="000916F9"/>
    <w:rsid w:val="000B42F5"/>
    <w:rsid w:val="000D0E5D"/>
    <w:rsid w:val="000E34F7"/>
    <w:rsid w:val="000E7485"/>
    <w:rsid w:val="000E7BEA"/>
    <w:rsid w:val="000F5D32"/>
    <w:rsid w:val="000F61B9"/>
    <w:rsid w:val="000F6C2A"/>
    <w:rsid w:val="00101F8B"/>
    <w:rsid w:val="001025C3"/>
    <w:rsid w:val="00102C60"/>
    <w:rsid w:val="0010429E"/>
    <w:rsid w:val="00106D82"/>
    <w:rsid w:val="00110C4E"/>
    <w:rsid w:val="00126A81"/>
    <w:rsid w:val="00126EDB"/>
    <w:rsid w:val="00136185"/>
    <w:rsid w:val="00137AC9"/>
    <w:rsid w:val="00152887"/>
    <w:rsid w:val="00153939"/>
    <w:rsid w:val="00153C79"/>
    <w:rsid w:val="0015790C"/>
    <w:rsid w:val="001607AC"/>
    <w:rsid w:val="00161371"/>
    <w:rsid w:val="001634C2"/>
    <w:rsid w:val="00171CDE"/>
    <w:rsid w:val="00177595"/>
    <w:rsid w:val="00190BC7"/>
    <w:rsid w:val="001923D7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161A1"/>
    <w:rsid w:val="002213E2"/>
    <w:rsid w:val="002216E6"/>
    <w:rsid w:val="00235762"/>
    <w:rsid w:val="002419EE"/>
    <w:rsid w:val="002570B9"/>
    <w:rsid w:val="0026145F"/>
    <w:rsid w:val="00262C61"/>
    <w:rsid w:val="002641DE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F0D"/>
    <w:rsid w:val="002B30D1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2C73"/>
    <w:rsid w:val="003A6698"/>
    <w:rsid w:val="003B1ED7"/>
    <w:rsid w:val="003B6660"/>
    <w:rsid w:val="003C4FA2"/>
    <w:rsid w:val="003D01B4"/>
    <w:rsid w:val="003D3D81"/>
    <w:rsid w:val="003D60FF"/>
    <w:rsid w:val="003E121C"/>
    <w:rsid w:val="003E1630"/>
    <w:rsid w:val="003F135E"/>
    <w:rsid w:val="003F56F7"/>
    <w:rsid w:val="004327FE"/>
    <w:rsid w:val="004348F5"/>
    <w:rsid w:val="00463ADF"/>
    <w:rsid w:val="00474038"/>
    <w:rsid w:val="00475254"/>
    <w:rsid w:val="00475880"/>
    <w:rsid w:val="00483B38"/>
    <w:rsid w:val="00484888"/>
    <w:rsid w:val="00490402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302CC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E186C"/>
    <w:rsid w:val="005E25B5"/>
    <w:rsid w:val="005E58A5"/>
    <w:rsid w:val="005F0E25"/>
    <w:rsid w:val="005F2CB7"/>
    <w:rsid w:val="00605D82"/>
    <w:rsid w:val="00612D71"/>
    <w:rsid w:val="00620366"/>
    <w:rsid w:val="00626B6E"/>
    <w:rsid w:val="006330A6"/>
    <w:rsid w:val="00633695"/>
    <w:rsid w:val="00645370"/>
    <w:rsid w:val="00645ABF"/>
    <w:rsid w:val="00646074"/>
    <w:rsid w:val="00650169"/>
    <w:rsid w:val="00662A0D"/>
    <w:rsid w:val="0066549B"/>
    <w:rsid w:val="00674A59"/>
    <w:rsid w:val="00687144"/>
    <w:rsid w:val="006A13AF"/>
    <w:rsid w:val="006B2A41"/>
    <w:rsid w:val="006B4110"/>
    <w:rsid w:val="006D1200"/>
    <w:rsid w:val="006D6CF7"/>
    <w:rsid w:val="006E0EEC"/>
    <w:rsid w:val="006E3584"/>
    <w:rsid w:val="00706F3D"/>
    <w:rsid w:val="00720C51"/>
    <w:rsid w:val="00725863"/>
    <w:rsid w:val="0072663A"/>
    <w:rsid w:val="00730524"/>
    <w:rsid w:val="00732858"/>
    <w:rsid w:val="00736378"/>
    <w:rsid w:val="00755FB3"/>
    <w:rsid w:val="007614A3"/>
    <w:rsid w:val="007645D2"/>
    <w:rsid w:val="007659B4"/>
    <w:rsid w:val="007671DB"/>
    <w:rsid w:val="00773448"/>
    <w:rsid w:val="00777E22"/>
    <w:rsid w:val="00785E0D"/>
    <w:rsid w:val="007911DB"/>
    <w:rsid w:val="00792C41"/>
    <w:rsid w:val="00793586"/>
    <w:rsid w:val="007A067E"/>
    <w:rsid w:val="007A217E"/>
    <w:rsid w:val="007C0370"/>
    <w:rsid w:val="007D001F"/>
    <w:rsid w:val="007D4CBE"/>
    <w:rsid w:val="007E1F4F"/>
    <w:rsid w:val="007E69B8"/>
    <w:rsid w:val="007F23B9"/>
    <w:rsid w:val="007F2FBC"/>
    <w:rsid w:val="007F6276"/>
    <w:rsid w:val="0080301B"/>
    <w:rsid w:val="00805B0E"/>
    <w:rsid w:val="008158A5"/>
    <w:rsid w:val="00817169"/>
    <w:rsid w:val="008243E9"/>
    <w:rsid w:val="008267A8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0B3B"/>
    <w:rsid w:val="008B1A20"/>
    <w:rsid w:val="008B44DA"/>
    <w:rsid w:val="008B585D"/>
    <w:rsid w:val="008B6DCC"/>
    <w:rsid w:val="008C4B95"/>
    <w:rsid w:val="008C4CFA"/>
    <w:rsid w:val="008C5CE7"/>
    <w:rsid w:val="008C63E3"/>
    <w:rsid w:val="008D33A2"/>
    <w:rsid w:val="008D381C"/>
    <w:rsid w:val="008E4455"/>
    <w:rsid w:val="00905CD4"/>
    <w:rsid w:val="009062C7"/>
    <w:rsid w:val="00926BBF"/>
    <w:rsid w:val="00927337"/>
    <w:rsid w:val="00932DEC"/>
    <w:rsid w:val="00961942"/>
    <w:rsid w:val="009619B7"/>
    <w:rsid w:val="00961E3E"/>
    <w:rsid w:val="00963FEF"/>
    <w:rsid w:val="0096561C"/>
    <w:rsid w:val="0096706C"/>
    <w:rsid w:val="00987D66"/>
    <w:rsid w:val="00994402"/>
    <w:rsid w:val="009A69B9"/>
    <w:rsid w:val="009C00BA"/>
    <w:rsid w:val="009C10C5"/>
    <w:rsid w:val="009C22E6"/>
    <w:rsid w:val="009C23F3"/>
    <w:rsid w:val="009C51E6"/>
    <w:rsid w:val="009C5283"/>
    <w:rsid w:val="009C7554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21C98"/>
    <w:rsid w:val="00A23602"/>
    <w:rsid w:val="00A347CF"/>
    <w:rsid w:val="00A35EDD"/>
    <w:rsid w:val="00A71CD0"/>
    <w:rsid w:val="00A72881"/>
    <w:rsid w:val="00A73B49"/>
    <w:rsid w:val="00A81092"/>
    <w:rsid w:val="00A84CBA"/>
    <w:rsid w:val="00A8598D"/>
    <w:rsid w:val="00A85B83"/>
    <w:rsid w:val="00AA3AF4"/>
    <w:rsid w:val="00AB15F5"/>
    <w:rsid w:val="00AB351D"/>
    <w:rsid w:val="00AB5028"/>
    <w:rsid w:val="00AD5B6E"/>
    <w:rsid w:val="00AE607C"/>
    <w:rsid w:val="00AF3130"/>
    <w:rsid w:val="00AF5BB6"/>
    <w:rsid w:val="00AF697F"/>
    <w:rsid w:val="00B037D4"/>
    <w:rsid w:val="00B05422"/>
    <w:rsid w:val="00B07C07"/>
    <w:rsid w:val="00B24902"/>
    <w:rsid w:val="00B259B9"/>
    <w:rsid w:val="00B305A2"/>
    <w:rsid w:val="00B328B8"/>
    <w:rsid w:val="00B44CA4"/>
    <w:rsid w:val="00B5770A"/>
    <w:rsid w:val="00B62386"/>
    <w:rsid w:val="00B64033"/>
    <w:rsid w:val="00B70E46"/>
    <w:rsid w:val="00B7109D"/>
    <w:rsid w:val="00B73619"/>
    <w:rsid w:val="00B741BC"/>
    <w:rsid w:val="00B75D6A"/>
    <w:rsid w:val="00B80FEA"/>
    <w:rsid w:val="00B863CA"/>
    <w:rsid w:val="00B9635E"/>
    <w:rsid w:val="00BA6626"/>
    <w:rsid w:val="00BB0B8F"/>
    <w:rsid w:val="00BB4FE0"/>
    <w:rsid w:val="00BC0B97"/>
    <w:rsid w:val="00BC767E"/>
    <w:rsid w:val="00BD1204"/>
    <w:rsid w:val="00BD4259"/>
    <w:rsid w:val="00BD5EA7"/>
    <w:rsid w:val="00BF3D64"/>
    <w:rsid w:val="00BF4E76"/>
    <w:rsid w:val="00BF7172"/>
    <w:rsid w:val="00C00D61"/>
    <w:rsid w:val="00C04151"/>
    <w:rsid w:val="00C13191"/>
    <w:rsid w:val="00C154B8"/>
    <w:rsid w:val="00C317AE"/>
    <w:rsid w:val="00C33324"/>
    <w:rsid w:val="00C356EB"/>
    <w:rsid w:val="00C44938"/>
    <w:rsid w:val="00C5116A"/>
    <w:rsid w:val="00C5362C"/>
    <w:rsid w:val="00C56F08"/>
    <w:rsid w:val="00C57738"/>
    <w:rsid w:val="00C622BB"/>
    <w:rsid w:val="00C66022"/>
    <w:rsid w:val="00C66E6F"/>
    <w:rsid w:val="00C70D4C"/>
    <w:rsid w:val="00C75C9F"/>
    <w:rsid w:val="00C80410"/>
    <w:rsid w:val="00CA0300"/>
    <w:rsid w:val="00CA6AE6"/>
    <w:rsid w:val="00CB0D78"/>
    <w:rsid w:val="00CB245B"/>
    <w:rsid w:val="00CB3E0A"/>
    <w:rsid w:val="00CC51C7"/>
    <w:rsid w:val="00CC5858"/>
    <w:rsid w:val="00CD23E4"/>
    <w:rsid w:val="00CD544C"/>
    <w:rsid w:val="00CF6605"/>
    <w:rsid w:val="00D046C6"/>
    <w:rsid w:val="00D074E2"/>
    <w:rsid w:val="00D2210A"/>
    <w:rsid w:val="00D2286E"/>
    <w:rsid w:val="00D32E39"/>
    <w:rsid w:val="00D3713E"/>
    <w:rsid w:val="00D37DCD"/>
    <w:rsid w:val="00D464AC"/>
    <w:rsid w:val="00D529D8"/>
    <w:rsid w:val="00D55A95"/>
    <w:rsid w:val="00D83BDD"/>
    <w:rsid w:val="00D91DBC"/>
    <w:rsid w:val="00D97EC2"/>
    <w:rsid w:val="00DA1477"/>
    <w:rsid w:val="00DA31E3"/>
    <w:rsid w:val="00DA3BE2"/>
    <w:rsid w:val="00DA5CA4"/>
    <w:rsid w:val="00DB1308"/>
    <w:rsid w:val="00DD46F4"/>
    <w:rsid w:val="00DE7EAA"/>
    <w:rsid w:val="00E065B4"/>
    <w:rsid w:val="00E118AD"/>
    <w:rsid w:val="00E12E6D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2BE9"/>
    <w:rsid w:val="00F039C2"/>
    <w:rsid w:val="00F07850"/>
    <w:rsid w:val="00F12EEF"/>
    <w:rsid w:val="00F14440"/>
    <w:rsid w:val="00F20BFF"/>
    <w:rsid w:val="00F21BC4"/>
    <w:rsid w:val="00F278F8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7360"/>
    <w:rsid w:val="00F97D61"/>
    <w:rsid w:val="00FA3FD5"/>
    <w:rsid w:val="00FA519D"/>
    <w:rsid w:val="00FA5DAE"/>
    <w:rsid w:val="00FB257F"/>
    <w:rsid w:val="00FC0569"/>
    <w:rsid w:val="00FC5371"/>
    <w:rsid w:val="00FD028A"/>
    <w:rsid w:val="00FD4D68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A34AB"/>
  <w14:defaultImageDpi w14:val="0"/>
  <w15:docId w15:val="{4B6C4380-AA59-4D9C-AC4F-459A4584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8D38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0A97D-644F-4204-BE7C-EA3C451B10FC}"/>
      </w:docPartPr>
      <w:docPartBody>
        <w:p w:rsidR="00F15DC3" w:rsidRDefault="007A405E">
          <w:r w:rsidRPr="00655FC0">
            <w:rPr>
              <w:rStyle w:val="Zstupntext"/>
            </w:rPr>
            <w:t>Vyberte položku.</w:t>
          </w:r>
        </w:p>
      </w:docPartBody>
    </w:docPart>
    <w:docPart>
      <w:docPartPr>
        <w:name w:val="6CC94A1441AA45FC8A319799FA608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13ED5-3926-4E81-926A-E8874856007A}"/>
      </w:docPartPr>
      <w:docPartBody>
        <w:p w:rsidR="000A2395" w:rsidRDefault="004014C2" w:rsidP="004014C2">
          <w:pPr>
            <w:pStyle w:val="6CC94A1441AA45FC8A319799FA6084E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7C54966EC0D844CEBDBE5C0C0F5606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CE7B11-5368-4780-8281-3F111CD92761}"/>
      </w:docPartPr>
      <w:docPartBody>
        <w:p w:rsidR="000A2395" w:rsidRDefault="004014C2" w:rsidP="004014C2">
          <w:pPr>
            <w:pStyle w:val="7C54966EC0D844CEBDBE5C0C0F560650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E7BF05AB74084929A0256C13D87E76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B4E61-758C-469C-AA3E-B10D2036A377}"/>
      </w:docPartPr>
      <w:docPartBody>
        <w:p w:rsidR="000A2395" w:rsidRDefault="004014C2" w:rsidP="004014C2">
          <w:pPr>
            <w:pStyle w:val="E7BF05AB74084929A0256C13D87E7638"/>
          </w:pPr>
          <w:r w:rsidRPr="000D24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5E"/>
    <w:rsid w:val="000A2395"/>
    <w:rsid w:val="00231980"/>
    <w:rsid w:val="004014C2"/>
    <w:rsid w:val="006B0F5D"/>
    <w:rsid w:val="007A405E"/>
    <w:rsid w:val="00A12E30"/>
    <w:rsid w:val="00F1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014C2"/>
    <w:rPr>
      <w:rFonts w:cs="Times New Roman"/>
      <w:color w:val="808080"/>
    </w:rPr>
  </w:style>
  <w:style w:type="paragraph" w:customStyle="1" w:styleId="23F0825880D74E08A8D16BB6A43A526F">
    <w:name w:val="23F0825880D74E08A8D16BB6A43A526F"/>
    <w:rsid w:val="004014C2"/>
  </w:style>
  <w:style w:type="paragraph" w:customStyle="1" w:styleId="6CC94A1441AA45FC8A319799FA6084E9">
    <w:name w:val="6CC94A1441AA45FC8A319799FA6084E9"/>
    <w:rsid w:val="004014C2"/>
  </w:style>
  <w:style w:type="paragraph" w:customStyle="1" w:styleId="7C54966EC0D844CEBDBE5C0C0F560650">
    <w:name w:val="7C54966EC0D844CEBDBE5C0C0F560650"/>
    <w:rsid w:val="004014C2"/>
  </w:style>
  <w:style w:type="paragraph" w:customStyle="1" w:styleId="B4101A92041E4618899D4E689B579CFF">
    <w:name w:val="B4101A92041E4618899D4E689B579CFF"/>
    <w:rsid w:val="004014C2"/>
  </w:style>
  <w:style w:type="paragraph" w:customStyle="1" w:styleId="E7BF05AB74084929A0256C13D87E7638">
    <w:name w:val="E7BF05AB74084929A0256C13D87E7638"/>
    <w:rsid w:val="004014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01C029-CC76-453C-80A8-FB429DAC6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AD24F3-8BAE-4126-8B4F-F1489CFF7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8CAAB-829D-4C27-818F-2DF4BF5406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Zuzana Hušeková</cp:lastModifiedBy>
  <cp:revision>13</cp:revision>
  <cp:lastPrinted>2013-11-29T15:29:00Z</cp:lastPrinted>
  <dcterms:created xsi:type="dcterms:W3CDTF">2016-02-25T13:35:00Z</dcterms:created>
  <dcterms:modified xsi:type="dcterms:W3CDTF">2017-11-28T10:02:00Z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