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B283A" w:rsidRPr="00CF6605" w14:paraId="2680D3F1" w14:textId="77777777" w:rsidTr="004B283A">
        <w:tc>
          <w:tcPr>
            <w:tcW w:w="9212" w:type="dxa"/>
            <w:shd w:val="clear" w:color="auto" w:fill="B2A1C7"/>
          </w:tcPr>
          <w:p w14:paraId="2680D3F0" w14:textId="77777777" w:rsidR="004B283A" w:rsidRPr="00CF6605" w:rsidRDefault="004B283A" w:rsidP="005268AA">
            <w:pPr>
              <w:pStyle w:val="Nzov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bookmarkStart w:id="0" w:name="_GoBack"/>
            <w:bookmarkEnd w:id="0"/>
            <w:r w:rsidRPr="00CF6605">
              <w:rPr>
                <w:rFonts w:ascii="Arial" w:hAnsi="Arial" w:cs="Arial"/>
                <w:b/>
                <w:sz w:val="24"/>
                <w:szCs w:val="18"/>
              </w:rPr>
              <w:t xml:space="preserve">Návrh </w:t>
            </w:r>
            <w:sdt>
              <w:sdtPr>
                <w:rPr>
                  <w:rFonts w:ascii="Arial" w:hAnsi="Arial" w:cs="Arial"/>
                  <w:b/>
                  <w:sz w:val="24"/>
                  <w:szCs w:val="18"/>
                </w:rPr>
                <w:id w:val="1059826864"/>
                <w:placeholder>
                  <w:docPart w:val="DefaultPlaceholder_1081868575"/>
                </w:placeholder>
                <w:showingPlcHdr/>
                <w:comboBox>
                  <w:listItem w:value="Vyberte položku."/>
                  <w:listItem w:displayText="čiastkovej správy z kontroly na mieste" w:value="čiastkovej správy z kontroly na mieste"/>
                  <w:listItem w:displayText="správy z kontroly na mieste" w:value="správy z kontroly na mieste"/>
                </w:comboBox>
              </w:sdtPr>
              <w:sdtEndPr/>
              <w:sdtContent>
                <w:r w:rsidR="005268AA" w:rsidRPr="005023B2">
                  <w:rPr>
                    <w:rStyle w:val="Zstupntext"/>
                  </w:rPr>
                  <w:t>Vyberte položku.</w:t>
                </w:r>
              </w:sdtContent>
            </w:sdt>
          </w:p>
        </w:tc>
      </w:tr>
    </w:tbl>
    <w:p w14:paraId="2680D3F2" w14:textId="149773CC" w:rsidR="004B283A" w:rsidRPr="00CF6605" w:rsidRDefault="004B283A" w:rsidP="004B283A">
      <w:pPr>
        <w:pStyle w:val="Nzov"/>
        <w:jc w:val="center"/>
        <w:rPr>
          <w:rFonts w:ascii="Arial" w:hAnsi="Arial" w:cs="Arial"/>
          <w:sz w:val="18"/>
          <w:szCs w:val="18"/>
        </w:rPr>
      </w:pPr>
      <w:r w:rsidRPr="00CF6605">
        <w:rPr>
          <w:rFonts w:ascii="Arial" w:hAnsi="Arial" w:cs="Arial"/>
          <w:sz w:val="18"/>
          <w:szCs w:val="18"/>
        </w:rPr>
        <w:t xml:space="preserve">(v zmysle § </w:t>
      </w:r>
      <w:r w:rsidR="007E1351">
        <w:rPr>
          <w:rFonts w:ascii="Arial" w:hAnsi="Arial" w:cs="Arial"/>
          <w:sz w:val="18"/>
          <w:szCs w:val="18"/>
        </w:rPr>
        <w:t>22 ods. 1</w:t>
      </w:r>
      <w:r w:rsidRPr="00CF6605">
        <w:rPr>
          <w:rFonts w:ascii="Arial" w:hAnsi="Arial" w:cs="Arial"/>
          <w:sz w:val="18"/>
          <w:szCs w:val="18"/>
        </w:rPr>
        <w:t xml:space="preserve"> zákona č. </w:t>
      </w:r>
      <w:r w:rsidR="007E1351">
        <w:rPr>
          <w:rFonts w:ascii="Arial" w:hAnsi="Arial" w:cs="Arial"/>
          <w:sz w:val="18"/>
          <w:szCs w:val="18"/>
        </w:rPr>
        <w:t>357/2015</w:t>
      </w:r>
      <w:r w:rsidRPr="00CF6605">
        <w:rPr>
          <w:rFonts w:ascii="Arial" w:hAnsi="Arial" w:cs="Arial"/>
          <w:sz w:val="18"/>
          <w:szCs w:val="18"/>
        </w:rPr>
        <w:t xml:space="preserve"> Z. z. o finančnej kontrole a  audite a o zmene a doplnení niektorých zákonov</w:t>
      </w:r>
      <w:r w:rsidR="00197504">
        <w:rPr>
          <w:rFonts w:ascii="Arial" w:hAnsi="Arial" w:cs="Arial"/>
          <w:sz w:val="18"/>
          <w:szCs w:val="18"/>
        </w:rPr>
        <w:t xml:space="preserve"> </w:t>
      </w:r>
      <w:r w:rsidRPr="00CF6605">
        <w:rPr>
          <w:rFonts w:ascii="Arial" w:hAnsi="Arial" w:cs="Arial"/>
          <w:sz w:val="18"/>
          <w:szCs w:val="18"/>
        </w:rPr>
        <w:t xml:space="preserve">(ďalej len „zákon o finančnej kontrole“) a § 3 ods. 1 písm. f) zákona č. 292/2014 Z. z. o  príspevku poskytovanom z európskych štrukturálnych a investičných fondov a o zmene a doplnení niektorých zákonov) </w:t>
      </w:r>
    </w:p>
    <w:p w14:paraId="2680D3F3" w14:textId="77777777" w:rsidR="004B283A" w:rsidRPr="00CF6605" w:rsidRDefault="004B283A" w:rsidP="004B283A">
      <w:pPr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B283A" w:rsidRPr="00CF6605" w14:paraId="2680D3F5" w14:textId="77777777" w:rsidTr="004B283A">
        <w:tc>
          <w:tcPr>
            <w:tcW w:w="9212" w:type="dxa"/>
            <w:shd w:val="clear" w:color="auto" w:fill="B2A1C7"/>
          </w:tcPr>
          <w:p w14:paraId="2680D3F4" w14:textId="77777777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Identifikačné údaje projektu</w:t>
            </w:r>
          </w:p>
        </w:tc>
      </w:tr>
    </w:tbl>
    <w:p w14:paraId="2680D3F6" w14:textId="77777777" w:rsidR="004B283A" w:rsidRPr="00CF6605" w:rsidRDefault="004B283A" w:rsidP="004B283A">
      <w:pPr>
        <w:rPr>
          <w:rFonts w:ascii="Arial" w:hAnsi="Arial" w:cs="Arial"/>
          <w:b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B283A" w:rsidRPr="00CF6605" w14:paraId="2680D3F9" w14:textId="77777777" w:rsidTr="000D0E5D">
        <w:tc>
          <w:tcPr>
            <w:tcW w:w="9212" w:type="dxa"/>
          </w:tcPr>
          <w:p w14:paraId="2680D3F7" w14:textId="77777777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Fond:</w:t>
            </w:r>
          </w:p>
          <w:p w14:paraId="2680D3F8" w14:textId="77777777"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14:paraId="2680D3FC" w14:textId="77777777" w:rsidTr="000D0E5D">
        <w:tc>
          <w:tcPr>
            <w:tcW w:w="9212" w:type="dxa"/>
          </w:tcPr>
          <w:p w14:paraId="2680D3FA" w14:textId="77777777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Operačný program:</w:t>
            </w:r>
          </w:p>
          <w:p w14:paraId="2680D3FB" w14:textId="77777777"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14:paraId="2680D3FF" w14:textId="77777777" w:rsidTr="000D0E5D">
        <w:tc>
          <w:tcPr>
            <w:tcW w:w="9212" w:type="dxa"/>
          </w:tcPr>
          <w:p w14:paraId="2680D3FD" w14:textId="77777777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Prioritná os:</w:t>
            </w:r>
          </w:p>
          <w:p w14:paraId="2680D3FE" w14:textId="77777777"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14:paraId="2680D402" w14:textId="77777777" w:rsidTr="000D0E5D">
        <w:tc>
          <w:tcPr>
            <w:tcW w:w="9212" w:type="dxa"/>
          </w:tcPr>
          <w:p w14:paraId="2680D400" w14:textId="77777777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Názov projektu:</w:t>
            </w:r>
          </w:p>
          <w:p w14:paraId="2680D401" w14:textId="77777777"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14:paraId="2680D405" w14:textId="77777777" w:rsidTr="000D0E5D">
        <w:tc>
          <w:tcPr>
            <w:tcW w:w="9212" w:type="dxa"/>
          </w:tcPr>
          <w:p w14:paraId="2680D403" w14:textId="77777777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ITMS kód projektu:</w:t>
            </w:r>
          </w:p>
          <w:p w14:paraId="2680D404" w14:textId="77777777"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14:paraId="2680D408" w14:textId="77777777" w:rsidTr="000D0E5D">
        <w:tc>
          <w:tcPr>
            <w:tcW w:w="9212" w:type="dxa"/>
          </w:tcPr>
          <w:p w14:paraId="2680D406" w14:textId="25D7E554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Dátum účinnosti zmluvy o poskytnutí NFP</w:t>
            </w:r>
            <w:r w:rsidR="00A24516">
              <w:rPr>
                <w:rFonts w:ascii="Arial" w:hAnsi="Arial" w:cs="Arial"/>
                <w:b/>
                <w:sz w:val="18"/>
                <w:szCs w:val="18"/>
              </w:rPr>
              <w:t>/ Právoplatnosť rozhodnutia o schválení žiadosti o NFP:</w:t>
            </w:r>
          </w:p>
          <w:p w14:paraId="2680D407" w14:textId="77777777"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680D409" w14:textId="77777777" w:rsidR="004B283A" w:rsidRPr="00CF6605" w:rsidRDefault="004B283A" w:rsidP="004B283A">
      <w:pPr>
        <w:rPr>
          <w:rFonts w:ascii="Arial" w:hAnsi="Arial" w:cs="Arial"/>
          <w:b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B283A" w:rsidRPr="00CF6605" w14:paraId="2680D40B" w14:textId="77777777" w:rsidTr="004B283A">
        <w:tc>
          <w:tcPr>
            <w:tcW w:w="9212" w:type="dxa"/>
            <w:shd w:val="clear" w:color="auto" w:fill="B2A1C7"/>
          </w:tcPr>
          <w:p w14:paraId="2680D40A" w14:textId="62F299B9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Identifikácia riadiaceho orgánu vykonávajúceho kontrolu</w:t>
            </w:r>
            <w:ins w:id="1" w:author="Lucia Kubandová" w:date="2017-11-15T08:20:00Z">
              <w:r w:rsidR="006E1177">
                <w:rPr>
                  <w:rFonts w:ascii="Arial" w:hAnsi="Arial" w:cs="Arial"/>
                  <w:b/>
                  <w:sz w:val="18"/>
                  <w:szCs w:val="18"/>
                </w:rPr>
                <w:t xml:space="preserve"> </w:t>
              </w:r>
              <w:r w:rsidR="006E1177" w:rsidRPr="006E1177">
                <w:rPr>
                  <w:rFonts w:ascii="Arial" w:hAnsi="Arial" w:cs="Arial"/>
                  <w:b/>
                  <w:sz w:val="18"/>
                  <w:szCs w:val="18"/>
                </w:rPr>
                <w:t xml:space="preserve"> (oprávnenej osoby</w:t>
              </w:r>
              <w:r w:rsidR="006E1177" w:rsidRPr="006E1177">
                <w:rPr>
                  <w:rStyle w:val="Odkaznapoznmkupodiarou"/>
                  <w:rFonts w:cs="Arial"/>
                  <w:b/>
                </w:rPr>
                <w:footnoteReference w:id="1"/>
              </w:r>
              <w:r w:rsidR="006E1177" w:rsidRPr="006E1177">
                <w:rPr>
                  <w:rFonts w:ascii="Arial" w:hAnsi="Arial" w:cs="Arial"/>
                  <w:b/>
                  <w:sz w:val="18"/>
                  <w:szCs w:val="18"/>
                </w:rPr>
                <w:t>)</w:t>
              </w:r>
            </w:ins>
          </w:p>
        </w:tc>
      </w:tr>
    </w:tbl>
    <w:p w14:paraId="2680D40C" w14:textId="77777777" w:rsidR="004B283A" w:rsidRPr="00CF6605" w:rsidRDefault="004B283A" w:rsidP="004B283A">
      <w:pPr>
        <w:rPr>
          <w:rFonts w:ascii="Arial" w:hAnsi="Arial" w:cs="Arial"/>
          <w:b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B283A" w:rsidRPr="00CF6605" w14:paraId="2680D40F" w14:textId="77777777" w:rsidTr="000D0E5D">
        <w:tc>
          <w:tcPr>
            <w:tcW w:w="9212" w:type="dxa"/>
          </w:tcPr>
          <w:p w14:paraId="2680D40D" w14:textId="77777777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Názov riadiaceho orgánu:</w:t>
            </w:r>
          </w:p>
          <w:p w14:paraId="2680D40E" w14:textId="4600A5B7" w:rsidR="004B283A" w:rsidRPr="00CF6605" w:rsidRDefault="00A24516" w:rsidP="000D0E5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4B283A" w:rsidRPr="00CF6605" w14:paraId="2680D412" w14:textId="77777777" w:rsidTr="000D0E5D">
        <w:tc>
          <w:tcPr>
            <w:tcW w:w="9212" w:type="dxa"/>
          </w:tcPr>
          <w:p w14:paraId="2680D410" w14:textId="77777777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Sídlo riadiaceho orgánu:</w:t>
            </w:r>
          </w:p>
          <w:p w14:paraId="2680D411" w14:textId="77777777"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14:paraId="2680D415" w14:textId="77777777" w:rsidTr="000D0E5D">
        <w:tc>
          <w:tcPr>
            <w:tcW w:w="9212" w:type="dxa"/>
          </w:tcPr>
          <w:p w14:paraId="2680D413" w14:textId="70871C9A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Zamestnanci riadiaceho orgánu</w:t>
            </w:r>
            <w:ins w:id="4" w:author="Lucia Kubandová" w:date="2017-11-15T08:20:00Z">
              <w:r w:rsidR="006E1177">
                <w:rPr>
                  <w:rFonts w:ascii="Arial" w:hAnsi="Arial" w:cs="Arial"/>
                  <w:b/>
                  <w:sz w:val="18"/>
                  <w:szCs w:val="18"/>
                </w:rPr>
                <w:t>:</w:t>
              </w:r>
            </w:ins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"/>
            </w:r>
            <w:del w:id="5" w:author="Lucia Kubandová" w:date="2017-11-15T08:20:00Z">
              <w:r w:rsidRPr="00CF6605" w:rsidDel="006E1177">
                <w:rPr>
                  <w:rFonts w:ascii="Arial" w:hAnsi="Arial" w:cs="Arial"/>
                  <w:b/>
                  <w:sz w:val="18"/>
                  <w:szCs w:val="18"/>
                </w:rPr>
                <w:delText>:</w:delText>
              </w:r>
            </w:del>
            <w:r w:rsidRPr="00CF660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2680D414" w14:textId="77777777"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14:paraId="2680D418" w14:textId="77777777" w:rsidTr="000D0E5D">
        <w:tc>
          <w:tcPr>
            <w:tcW w:w="9212" w:type="dxa"/>
          </w:tcPr>
          <w:p w14:paraId="2680D416" w14:textId="4C5AE457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Prizvaná osoba</w:t>
            </w:r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3"/>
            </w:r>
            <w:ins w:id="6" w:author="Lucia Kubandová" w:date="2017-11-15T08:20:00Z">
              <w:r w:rsidR="006E1177" w:rsidRPr="006E1177">
                <w:rPr>
                  <w:rStyle w:val="Odkaznapoznmkupodiarou"/>
                  <w:rFonts w:ascii="Arial" w:hAnsi="Arial" w:cs="Arial"/>
                  <w:sz w:val="18"/>
                  <w:szCs w:val="18"/>
                </w:rPr>
                <w:t xml:space="preserve">, </w:t>
              </w:r>
              <w:r w:rsidR="006E1177" w:rsidRPr="006E1177">
                <w:rPr>
                  <w:rStyle w:val="Odkaznapoznmkupodiarou"/>
                  <w:rFonts w:ascii="Arial" w:hAnsi="Arial" w:cs="Arial"/>
                  <w:b/>
                  <w:sz w:val="18"/>
                  <w:szCs w:val="18"/>
                </w:rPr>
                <w:footnoteReference w:id="4"/>
              </w:r>
              <w:r w:rsidR="006E1177" w:rsidRPr="00D64FCC">
                <w:rPr>
                  <w:b/>
                </w:rPr>
                <w:t xml:space="preserve"> </w:t>
              </w:r>
            </w:ins>
            <w:r w:rsidRPr="00CF6605">
              <w:rPr>
                <w:rFonts w:ascii="Arial" w:hAnsi="Arial" w:cs="Arial"/>
                <w:b/>
                <w:sz w:val="18"/>
                <w:szCs w:val="18"/>
              </w:rPr>
              <w:t xml:space="preserve"> (ak je relevantné):</w:t>
            </w:r>
          </w:p>
          <w:p w14:paraId="2680D417" w14:textId="77777777"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680D419" w14:textId="77777777" w:rsidR="004B283A" w:rsidRPr="00CF6605" w:rsidRDefault="004B283A" w:rsidP="004B283A">
      <w:pPr>
        <w:rPr>
          <w:rFonts w:ascii="Arial" w:hAnsi="Arial" w:cs="Arial"/>
          <w:b/>
          <w:sz w:val="18"/>
          <w:szCs w:val="18"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B283A" w:rsidRPr="00CF6605" w14:paraId="2680D41B" w14:textId="77777777" w:rsidTr="004B283A">
        <w:tc>
          <w:tcPr>
            <w:tcW w:w="9212" w:type="dxa"/>
            <w:shd w:val="clear" w:color="auto" w:fill="B2A1C7"/>
          </w:tcPr>
          <w:p w14:paraId="2680D41A" w14:textId="3BB9B49E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 xml:space="preserve">Identifikácia kontrolovanej osoby </w:t>
            </w:r>
            <w:ins w:id="9" w:author="Lucia Kubandová" w:date="2017-11-15T08:21:00Z">
              <w:r w:rsidR="006E1177" w:rsidRPr="006E1177">
                <w:rPr>
                  <w:rFonts w:ascii="Arial" w:hAnsi="Arial" w:cs="Arial"/>
                  <w:b/>
                  <w:sz w:val="18"/>
                  <w:szCs w:val="18"/>
                </w:rPr>
                <w:t>(povinnej osoby</w:t>
              </w:r>
              <w:r w:rsidR="006E1177" w:rsidRPr="006E1177">
                <w:rPr>
                  <w:rStyle w:val="Odkaznapoznmkupodiarou"/>
                  <w:rFonts w:cs="Arial"/>
                  <w:b/>
                </w:rPr>
                <w:footnoteReference w:id="5"/>
              </w:r>
            </w:ins>
            <w:ins w:id="12" w:author="Lucia Kubandová" w:date="2017-11-15T08:22:00Z">
              <w:r w:rsidR="006E1177">
                <w:rPr>
                  <w:rFonts w:cs="Arial"/>
                </w:rPr>
                <w:t>)</w:t>
              </w:r>
            </w:ins>
          </w:p>
        </w:tc>
      </w:tr>
    </w:tbl>
    <w:p w14:paraId="2680D41C" w14:textId="77777777" w:rsidR="004B283A" w:rsidRPr="00CF6605" w:rsidRDefault="004B283A" w:rsidP="004B283A">
      <w:pPr>
        <w:rPr>
          <w:rFonts w:ascii="Arial" w:hAnsi="Arial" w:cs="Arial"/>
          <w:vanish/>
          <w:sz w:val="18"/>
          <w:szCs w:val="18"/>
        </w:rPr>
      </w:pPr>
    </w:p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212"/>
      </w:tblGrid>
      <w:tr w:rsidR="004B283A" w:rsidRPr="00CF6605" w14:paraId="2680D41F" w14:textId="77777777" w:rsidTr="000D0E5D">
        <w:tc>
          <w:tcPr>
            <w:tcW w:w="9212" w:type="dxa"/>
          </w:tcPr>
          <w:p w14:paraId="2680D41D" w14:textId="1EA03177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Názov/meno a priezvisko kontrolovanej osoby</w:t>
            </w:r>
            <w:ins w:id="13" w:author="Lucia Kubandová" w:date="2017-11-15T08:24:00Z">
              <w:r w:rsidR="006E1177">
                <w:rPr>
                  <w:rFonts w:ascii="Arial" w:hAnsi="Arial" w:cs="Arial"/>
                  <w:b/>
                  <w:sz w:val="18"/>
                  <w:szCs w:val="18"/>
                </w:rPr>
                <w:t>:</w:t>
              </w:r>
            </w:ins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6"/>
            </w:r>
            <w:del w:id="14" w:author="Lucia Kubandová" w:date="2017-11-15T08:24:00Z">
              <w:r w:rsidRPr="00CF6605" w:rsidDel="006E1177">
                <w:rPr>
                  <w:rFonts w:ascii="Arial" w:hAnsi="Arial" w:cs="Arial"/>
                  <w:b/>
                  <w:sz w:val="18"/>
                  <w:szCs w:val="18"/>
                </w:rPr>
                <w:delText>:</w:delText>
              </w:r>
            </w:del>
          </w:p>
          <w:p w14:paraId="2680D41E" w14:textId="77777777"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14:paraId="2680D422" w14:textId="77777777" w:rsidTr="000D0E5D">
        <w:tc>
          <w:tcPr>
            <w:tcW w:w="9212" w:type="dxa"/>
          </w:tcPr>
          <w:p w14:paraId="2680D420" w14:textId="77777777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Sídlo kontrolovanej osoby:</w:t>
            </w:r>
          </w:p>
          <w:p w14:paraId="2680D421" w14:textId="77777777"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680D423" w14:textId="77777777" w:rsidR="004B283A" w:rsidRPr="00CF6605" w:rsidRDefault="004B283A" w:rsidP="004B283A">
      <w:pPr>
        <w:rPr>
          <w:rFonts w:ascii="Arial" w:hAnsi="Arial" w:cs="Arial"/>
          <w:b/>
          <w:sz w:val="18"/>
          <w:szCs w:val="18"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B283A" w:rsidRPr="00CF6605" w14:paraId="2680D425" w14:textId="77777777" w:rsidTr="004B283A">
        <w:tc>
          <w:tcPr>
            <w:tcW w:w="9212" w:type="dxa"/>
            <w:shd w:val="clear" w:color="auto" w:fill="B2A1C7"/>
          </w:tcPr>
          <w:p w14:paraId="2680D424" w14:textId="2098358C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Identifikácia tretích osôb</w:t>
            </w:r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7"/>
            </w:r>
            <w:del w:id="16" w:author="Lucia Kubandová" w:date="2017-11-15T08:24:00Z">
              <w:r w:rsidRPr="006E1177" w:rsidDel="006E1177">
                <w:rPr>
                  <w:rStyle w:val="Odkaznapoznmkupodiarou"/>
                  <w:rFonts w:cs="Arial"/>
                </w:rPr>
                <w:delText xml:space="preserve"> </w:delText>
              </w:r>
            </w:del>
            <w:ins w:id="17" w:author="Lucia Kubandová" w:date="2017-11-15T08:24:00Z">
              <w:r w:rsidR="006E1177" w:rsidRPr="006E1177">
                <w:rPr>
                  <w:rStyle w:val="Odkaznapoznmkupodiarou"/>
                  <w:rFonts w:ascii="Arial" w:hAnsi="Arial" w:cs="Arial"/>
                  <w:sz w:val="18"/>
                  <w:szCs w:val="18"/>
                </w:rPr>
                <w:t xml:space="preserve">, </w:t>
              </w:r>
              <w:r w:rsidR="006E1177" w:rsidRPr="006E1177">
                <w:rPr>
                  <w:rStyle w:val="Odkaznapoznmkupodiarou"/>
                  <w:rFonts w:ascii="Arial" w:hAnsi="Arial" w:cs="Arial"/>
                  <w:b/>
                  <w:sz w:val="18"/>
                  <w:szCs w:val="18"/>
                </w:rPr>
                <w:footnoteReference w:id="8"/>
              </w:r>
            </w:ins>
          </w:p>
        </w:tc>
      </w:tr>
    </w:tbl>
    <w:p w14:paraId="2680D426" w14:textId="77777777" w:rsidR="004B283A" w:rsidRPr="00CF6605" w:rsidRDefault="004B283A" w:rsidP="004B283A">
      <w:pPr>
        <w:rPr>
          <w:rFonts w:ascii="Arial" w:hAnsi="Arial" w:cs="Arial"/>
          <w:vanish/>
          <w:sz w:val="18"/>
          <w:szCs w:val="18"/>
        </w:rPr>
      </w:pPr>
    </w:p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212"/>
      </w:tblGrid>
      <w:tr w:rsidR="004B283A" w:rsidRPr="00CF6605" w14:paraId="2680D429" w14:textId="77777777" w:rsidTr="000D0E5D">
        <w:tc>
          <w:tcPr>
            <w:tcW w:w="9212" w:type="dxa"/>
          </w:tcPr>
          <w:p w14:paraId="2680D427" w14:textId="77777777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lastRenderedPageBreak/>
              <w:t>Názov/meno a priezvisko tretej osoby:</w:t>
            </w:r>
          </w:p>
          <w:p w14:paraId="2680D428" w14:textId="77777777"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14:paraId="2680D42C" w14:textId="77777777" w:rsidTr="000D0E5D">
        <w:tc>
          <w:tcPr>
            <w:tcW w:w="9212" w:type="dxa"/>
          </w:tcPr>
          <w:p w14:paraId="2680D42A" w14:textId="77777777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Sídlo tretej osoby:</w:t>
            </w:r>
          </w:p>
          <w:p w14:paraId="2680D42B" w14:textId="77777777"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680D42D" w14:textId="77777777" w:rsidR="004B283A" w:rsidRPr="00CF6605" w:rsidRDefault="004B283A" w:rsidP="004B283A">
      <w:pPr>
        <w:rPr>
          <w:rFonts w:ascii="Arial" w:hAnsi="Arial" w:cs="Arial"/>
          <w:vanish/>
          <w:color w:val="17365D"/>
          <w:spacing w:val="5"/>
          <w:kern w:val="28"/>
          <w:sz w:val="18"/>
          <w:szCs w:val="18"/>
        </w:rPr>
      </w:pPr>
    </w:p>
    <w:p w14:paraId="2680D42E" w14:textId="77777777" w:rsidR="00A15623" w:rsidRDefault="00A15623"/>
    <w:tbl>
      <w:tblPr>
        <w:tblStyle w:val="Mriekatabuky"/>
        <w:tblpPr w:leftFromText="141" w:rightFromText="141" w:vertAnchor="text" w:horzAnchor="margin" w:tblpY="421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B283A" w:rsidRPr="00CF6605" w14:paraId="2680D430" w14:textId="77777777" w:rsidTr="004B283A">
        <w:tc>
          <w:tcPr>
            <w:tcW w:w="9212" w:type="dxa"/>
            <w:shd w:val="clear" w:color="auto" w:fill="B2A1C7"/>
          </w:tcPr>
          <w:p w14:paraId="2680D42F" w14:textId="77777777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 xml:space="preserve">Údaje o vykonanej kontrole </w:t>
            </w:r>
          </w:p>
        </w:tc>
      </w:tr>
    </w:tbl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212"/>
      </w:tblGrid>
      <w:tr w:rsidR="004B283A" w:rsidRPr="00CF6605" w14:paraId="2680D433" w14:textId="77777777" w:rsidTr="000D0E5D">
        <w:tc>
          <w:tcPr>
            <w:tcW w:w="9212" w:type="dxa"/>
          </w:tcPr>
          <w:p w14:paraId="454ADB53" w14:textId="77777777" w:rsidR="006E1177" w:rsidRDefault="006E1177" w:rsidP="006E1177">
            <w:pPr>
              <w:rPr>
                <w:ins w:id="20" w:author="Lucia Kubandová" w:date="2017-11-15T08:27:00Z"/>
                <w:rFonts w:ascii="Arial" w:hAnsi="Arial" w:cs="Arial"/>
                <w:b/>
                <w:sz w:val="18"/>
                <w:szCs w:val="18"/>
              </w:rPr>
            </w:pPr>
            <w:ins w:id="21" w:author="Lucia Kubandová" w:date="2017-11-15T08:26:00Z">
              <w:r w:rsidRPr="006E1177">
                <w:rPr>
                  <w:rFonts w:ascii="Arial" w:hAnsi="Arial" w:cs="Arial"/>
                  <w:b/>
                  <w:sz w:val="18"/>
                  <w:szCs w:val="18"/>
                </w:rPr>
                <w:t>Forma výkonu kontroly:</w:t>
              </w:r>
              <w:r w:rsidRPr="005D2EA1">
                <w:rPr>
                  <w:rFonts w:ascii="Arial" w:hAnsi="Arial" w:cs="Arial"/>
                  <w:sz w:val="18"/>
                  <w:szCs w:val="18"/>
                  <w:vertAlign w:val="superscript"/>
                </w:rPr>
                <w:footnoteReference w:id="9"/>
              </w:r>
              <w:r w:rsidRPr="006E1177">
                <w:rPr>
                  <w:rFonts w:ascii="Arial" w:hAnsi="Arial" w:cs="Arial"/>
                  <w:b/>
                  <w:sz w:val="18"/>
                  <w:szCs w:val="18"/>
                </w:rPr>
                <w:t xml:space="preserve"> </w:t>
              </w:r>
            </w:ins>
          </w:p>
          <w:p w14:paraId="333866AC" w14:textId="58F524BA" w:rsidR="006E1177" w:rsidRPr="006E1177" w:rsidRDefault="00E225C6" w:rsidP="006E1177">
            <w:pPr>
              <w:rPr>
                <w:ins w:id="24" w:author="Lucia Kubandová" w:date="2017-11-15T08:26:00Z"/>
                <w:rFonts w:ascii="Arial" w:hAnsi="Arial" w:cs="Arial"/>
                <w:b/>
                <w:sz w:val="18"/>
                <w:szCs w:val="18"/>
              </w:rPr>
            </w:pPr>
            <w:customXmlInsRangeStart w:id="25" w:author="Lucia Kubandová" w:date="2017-11-15T08:27:00Z"/>
            <w:sdt>
              <w:sdtPr>
                <w:rPr>
                  <w:rFonts w:ascii="Arial" w:hAnsi="Arial" w:cs="Arial"/>
                  <w:b/>
                  <w:sz w:val="18"/>
                  <w:szCs w:val="18"/>
                </w:rPr>
                <w:id w:val="-1192602121"/>
                <w:placeholder>
                  <w:docPart w:val="3DE5A5C6F3FA42B2B8F8751D5F986202"/>
                </w:placeholder>
                <w:comboBox>
                  <w:listItem w:value="Vyberte položku."/>
                  <w:listItem w:displayText="Administratívna finančná kontrola" w:value="Administratívna finančná kontrola"/>
                  <w:listItem w:displayText="Finančná kontrola na mieste" w:value="Finančná kontrola na mieste"/>
                </w:comboBox>
              </w:sdtPr>
              <w:sdtEndPr/>
              <w:sdtContent>
                <w:customXmlInsRangeEnd w:id="25"/>
                <w:ins w:id="26" w:author="Lucia Kubandová" w:date="2017-11-15T08:27:00Z">
                  <w:r w:rsidR="005D2EA1" w:rsidRPr="006E1177">
                    <w:rPr>
                      <w:rFonts w:ascii="Arial" w:hAnsi="Arial" w:cs="Arial"/>
                      <w:b/>
                      <w:sz w:val="18"/>
                      <w:szCs w:val="18"/>
                    </w:rPr>
                    <w:t>Finančná kontrola na mieste</w:t>
                  </w:r>
                </w:ins>
                <w:customXmlInsRangeStart w:id="27" w:author="Lucia Kubandová" w:date="2017-11-15T08:27:00Z"/>
              </w:sdtContent>
            </w:sdt>
            <w:customXmlInsRangeEnd w:id="27"/>
          </w:p>
          <w:p w14:paraId="2680D432" w14:textId="677EE67F" w:rsidR="004B283A" w:rsidRPr="00CF6605" w:rsidRDefault="004B283A" w:rsidP="006E1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1177" w:rsidRPr="00CF6605" w14:paraId="3AD5455B" w14:textId="77777777" w:rsidTr="000D0E5D">
        <w:trPr>
          <w:ins w:id="28" w:author="Lucia Kubandová" w:date="2017-11-15T08:25:00Z"/>
        </w:trPr>
        <w:tc>
          <w:tcPr>
            <w:tcW w:w="9212" w:type="dxa"/>
          </w:tcPr>
          <w:p w14:paraId="593A2466" w14:textId="74D54623" w:rsidR="006E1177" w:rsidRPr="00CF6605" w:rsidRDefault="006E1177" w:rsidP="006E117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Miesto fyzického výkonu kontroly</w:t>
            </w:r>
            <w:ins w:id="29" w:author="Lucia Kubandová" w:date="2017-11-15T08:27:00Z">
              <w:r w:rsidR="005D2EA1">
                <w:rPr>
                  <w:rFonts w:ascii="Arial" w:hAnsi="Arial" w:cs="Arial"/>
                  <w:b/>
                  <w:sz w:val="18"/>
                  <w:szCs w:val="18"/>
                </w:rPr>
                <w:t>:</w:t>
              </w:r>
            </w:ins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0"/>
            </w:r>
            <w:del w:id="30" w:author="Lucia Kubandová" w:date="2017-11-15T08:27:00Z">
              <w:r w:rsidRPr="00CF6605" w:rsidDel="005D2EA1">
                <w:rPr>
                  <w:rFonts w:ascii="Arial" w:hAnsi="Arial" w:cs="Arial"/>
                  <w:b/>
                  <w:sz w:val="18"/>
                  <w:szCs w:val="18"/>
                </w:rPr>
                <w:delText>:</w:delText>
              </w:r>
            </w:del>
          </w:p>
          <w:p w14:paraId="5565BB74" w14:textId="77777777" w:rsidR="006E1177" w:rsidRPr="00CF6605" w:rsidRDefault="006E1177" w:rsidP="000D0E5D">
            <w:pPr>
              <w:rPr>
                <w:ins w:id="31" w:author="Lucia Kubandová" w:date="2017-11-15T08:25:00Z"/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B283A" w:rsidRPr="00CF6605" w14:paraId="2680D436" w14:textId="77777777" w:rsidTr="000D0E5D">
        <w:tc>
          <w:tcPr>
            <w:tcW w:w="9212" w:type="dxa"/>
          </w:tcPr>
          <w:p w14:paraId="2680D434" w14:textId="34F090E5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Dátum fyzického výkonu kontroly</w:t>
            </w:r>
            <w:ins w:id="32" w:author="Lucia Kubandová" w:date="2017-11-15T08:27:00Z">
              <w:r w:rsidR="005D2EA1">
                <w:rPr>
                  <w:rFonts w:ascii="Arial" w:hAnsi="Arial" w:cs="Arial"/>
                  <w:b/>
                  <w:sz w:val="18"/>
                  <w:szCs w:val="18"/>
                </w:rPr>
                <w:t>:</w:t>
              </w:r>
            </w:ins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1"/>
            </w:r>
            <w:del w:id="33" w:author="Lucia Kubandová" w:date="2017-11-15T08:27:00Z">
              <w:r w:rsidRPr="00CF6605" w:rsidDel="005D2EA1">
                <w:rPr>
                  <w:rFonts w:ascii="Arial" w:hAnsi="Arial" w:cs="Arial"/>
                  <w:b/>
                  <w:sz w:val="18"/>
                  <w:szCs w:val="18"/>
                </w:rPr>
                <w:delText>:</w:delText>
              </w:r>
            </w:del>
          </w:p>
          <w:p w14:paraId="2680D435" w14:textId="77777777"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BE1979" w:rsidRPr="00CF6605" w14:paraId="73203476" w14:textId="77777777" w:rsidTr="000D0E5D">
        <w:tc>
          <w:tcPr>
            <w:tcW w:w="9212" w:type="dxa"/>
          </w:tcPr>
          <w:p w14:paraId="3865283A" w14:textId="66B690F5" w:rsidR="00BE1979" w:rsidRDefault="00BE1979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Cieľ kontroly:</w:t>
            </w:r>
            <w:ins w:id="34" w:author="Lucia Kubandová" w:date="2017-11-15T08:27:00Z">
              <w:r w:rsidR="005D2EA1">
                <w:rPr>
                  <w:rStyle w:val="Odkaznapoznmkupodiarou"/>
                  <w:b/>
                </w:rPr>
                <w:t xml:space="preserve"> </w:t>
              </w:r>
              <w:r w:rsidR="005D2EA1" w:rsidRPr="005D2EA1">
                <w:rPr>
                  <w:rStyle w:val="Odkaznapoznmkupodiarou"/>
                  <w:b/>
                  <w:sz w:val="18"/>
                  <w:szCs w:val="18"/>
                </w:rPr>
                <w:footnoteReference w:id="12"/>
              </w:r>
            </w:ins>
          </w:p>
          <w:p w14:paraId="7DDA6E3C" w14:textId="77777777" w:rsidR="005D2EA1" w:rsidRPr="005D2EA1" w:rsidRDefault="005D2EA1" w:rsidP="005D2EA1">
            <w:pPr>
              <w:pStyle w:val="Odsekzoznamu"/>
              <w:numPr>
                <w:ilvl w:val="0"/>
                <w:numId w:val="36"/>
              </w:numPr>
              <w:contextualSpacing/>
              <w:rPr>
                <w:ins w:id="39" w:author="Lucia Kubandová" w:date="2017-11-15T08:28:00Z"/>
                <w:rFonts w:ascii="Arial" w:hAnsi="Arial" w:cs="Arial"/>
                <w:sz w:val="18"/>
                <w:szCs w:val="18"/>
              </w:rPr>
            </w:pPr>
            <w:ins w:id="40" w:author="Lucia Kubandová" w:date="2017-11-15T08:28:00Z">
              <w:r w:rsidRPr="005D2EA1">
                <w:rPr>
                  <w:rFonts w:ascii="Arial" w:hAnsi="Arial" w:cs="Arial"/>
                  <w:sz w:val="18"/>
                  <w:szCs w:val="18"/>
                </w:rPr>
                <w:t>dodržiavanie podmienok na poskytnutie a použitie verejných financií,</w:t>
              </w:r>
            </w:ins>
          </w:p>
          <w:p w14:paraId="3FC3F0A1" w14:textId="77777777" w:rsidR="005D2EA1" w:rsidRPr="005D2EA1" w:rsidRDefault="005D2EA1" w:rsidP="005D2EA1">
            <w:pPr>
              <w:pStyle w:val="Odsekzoznamu"/>
              <w:numPr>
                <w:ilvl w:val="0"/>
                <w:numId w:val="36"/>
              </w:numPr>
              <w:contextualSpacing/>
              <w:jc w:val="both"/>
              <w:rPr>
                <w:ins w:id="41" w:author="Lucia Kubandová" w:date="2017-11-15T08:28:00Z"/>
                <w:rFonts w:ascii="Arial" w:hAnsi="Arial" w:cs="Arial"/>
                <w:sz w:val="18"/>
                <w:szCs w:val="18"/>
              </w:rPr>
            </w:pPr>
            <w:ins w:id="42" w:author="Lucia Kubandová" w:date="2017-11-15T08:28:00Z">
              <w:r w:rsidRPr="005D2EA1">
                <w:rPr>
                  <w:rFonts w:ascii="Arial" w:hAnsi="Arial" w:cs="Arial"/>
                  <w:sz w:val="18"/>
                  <w:szCs w:val="18"/>
                </w:rPr>
                <w:t>dodržanie hospodárnosti, efektívnosti, účinnosti a účelnosti pri hospodárení s verejnými financiami a realizácií finančnej operácie alebo jej časti,</w:t>
              </w:r>
            </w:ins>
          </w:p>
          <w:p w14:paraId="5AF31BA4" w14:textId="77777777" w:rsidR="005D2EA1" w:rsidRPr="005D2EA1" w:rsidRDefault="005D2EA1" w:rsidP="005D2EA1">
            <w:pPr>
              <w:pStyle w:val="Odsekzoznamu"/>
              <w:numPr>
                <w:ilvl w:val="0"/>
                <w:numId w:val="36"/>
              </w:numPr>
              <w:contextualSpacing/>
              <w:jc w:val="both"/>
              <w:rPr>
                <w:ins w:id="43" w:author="Lucia Kubandová" w:date="2017-11-15T08:28:00Z"/>
                <w:rFonts w:ascii="Arial" w:hAnsi="Arial" w:cs="Arial"/>
                <w:sz w:val="18"/>
                <w:szCs w:val="18"/>
              </w:rPr>
            </w:pPr>
            <w:ins w:id="44" w:author="Lucia Kubandová" w:date="2017-11-15T08:28:00Z">
              <w:r w:rsidRPr="005D2EA1">
                <w:rPr>
                  <w:rFonts w:ascii="Arial" w:hAnsi="Arial" w:cs="Arial"/>
                  <w:sz w:val="18"/>
                  <w:szCs w:val="18"/>
                </w:rPr>
                <w:t>správnosť a preukázateľnosť</w:t>
              </w:r>
              <w:r w:rsidRPr="005D2EA1">
                <w:rPr>
                  <w:rFonts w:ascii="Arial" w:hAnsi="Arial" w:cs="Arial"/>
                  <w:sz w:val="18"/>
                  <w:szCs w:val="18"/>
                </w:rPr>
                <w:footnoteReference w:id="13"/>
              </w:r>
              <w:r w:rsidRPr="005D2EA1">
                <w:rPr>
                  <w:rFonts w:ascii="Arial" w:hAnsi="Arial" w:cs="Arial"/>
                  <w:sz w:val="18"/>
                  <w:szCs w:val="18"/>
                </w:rPr>
                <w:t xml:space="preserve"> vykonávania finančnej operácie alebo jej časti,</w:t>
              </w:r>
            </w:ins>
          </w:p>
          <w:p w14:paraId="3B784389" w14:textId="77777777" w:rsidR="005D2EA1" w:rsidRPr="005D2EA1" w:rsidRDefault="005D2EA1" w:rsidP="005D2EA1">
            <w:pPr>
              <w:pStyle w:val="Odsekzoznamu"/>
              <w:numPr>
                <w:ilvl w:val="0"/>
                <w:numId w:val="36"/>
              </w:numPr>
              <w:contextualSpacing/>
              <w:jc w:val="both"/>
              <w:rPr>
                <w:ins w:id="49" w:author="Lucia Kubandová" w:date="2017-11-15T08:28:00Z"/>
                <w:rFonts w:ascii="Arial" w:hAnsi="Arial" w:cs="Arial"/>
                <w:sz w:val="18"/>
                <w:szCs w:val="18"/>
              </w:rPr>
            </w:pPr>
            <w:ins w:id="50" w:author="Lucia Kubandová" w:date="2017-11-15T08:28:00Z">
              <w:r w:rsidRPr="005D2EA1">
                <w:rPr>
                  <w:rFonts w:ascii="Arial" w:hAnsi="Arial" w:cs="Arial"/>
                  <w:sz w:val="18"/>
                  <w:szCs w:val="18"/>
                </w:rPr>
                <w:t>overenie skutočného dodania tovarov, poskytnutia služieb a vykonania prác,</w:t>
              </w:r>
            </w:ins>
          </w:p>
          <w:p w14:paraId="0FC3BA43" w14:textId="77777777" w:rsidR="005D2EA1" w:rsidRPr="005D2EA1" w:rsidRDefault="005D2EA1" w:rsidP="005D2EA1">
            <w:pPr>
              <w:pStyle w:val="Odsekzoznamu"/>
              <w:numPr>
                <w:ilvl w:val="0"/>
                <w:numId w:val="36"/>
              </w:numPr>
              <w:contextualSpacing/>
              <w:jc w:val="both"/>
              <w:rPr>
                <w:ins w:id="51" w:author="Lucia Kubandová" w:date="2017-11-15T08:28:00Z"/>
                <w:rFonts w:ascii="Arial" w:hAnsi="Arial" w:cs="Arial"/>
                <w:sz w:val="18"/>
                <w:szCs w:val="18"/>
              </w:rPr>
            </w:pPr>
            <w:ins w:id="52" w:author="Lucia Kubandová" w:date="2017-11-15T08:28:00Z">
              <w:r w:rsidRPr="005D2EA1">
                <w:rPr>
                  <w:rFonts w:ascii="Arial" w:hAnsi="Arial" w:cs="Arial"/>
                  <w:sz w:val="18"/>
                  <w:szCs w:val="18"/>
                </w:rPr>
                <w:t>predchádzanie podvodom a nezrovnalostiam,</w:t>
              </w:r>
            </w:ins>
          </w:p>
          <w:p w14:paraId="62CD477F" w14:textId="77777777" w:rsidR="005D2EA1" w:rsidRPr="005D2EA1" w:rsidRDefault="005D2EA1" w:rsidP="005D2EA1">
            <w:pPr>
              <w:pStyle w:val="Odsekzoznamu"/>
              <w:numPr>
                <w:ilvl w:val="0"/>
                <w:numId w:val="36"/>
              </w:numPr>
              <w:contextualSpacing/>
              <w:jc w:val="both"/>
              <w:rPr>
                <w:ins w:id="53" w:author="Lucia Kubandová" w:date="2017-11-15T08:28:00Z"/>
                <w:rFonts w:ascii="Arial" w:hAnsi="Arial" w:cs="Arial"/>
                <w:sz w:val="18"/>
                <w:szCs w:val="18"/>
              </w:rPr>
            </w:pPr>
            <w:ins w:id="54" w:author="Lucia Kubandová" w:date="2017-11-15T08:28:00Z">
              <w:r w:rsidRPr="005D2EA1">
                <w:rPr>
                  <w:rFonts w:ascii="Arial" w:hAnsi="Arial" w:cs="Arial"/>
                  <w:sz w:val="18"/>
                  <w:szCs w:val="18"/>
                </w:rPr>
                <w:t>overovanie plnenia opatrení prijatých na nápravu nedostatkov zistených administratívnou finančnou kontrolou alebo finančnou kontrolou na mieste a na odstránenie príčin ich vzniku,</w:t>
              </w:r>
            </w:ins>
          </w:p>
          <w:p w14:paraId="783CC4F3" w14:textId="77777777" w:rsidR="005D2EA1" w:rsidRPr="005D2EA1" w:rsidRDefault="005D2EA1" w:rsidP="005D2EA1">
            <w:pPr>
              <w:pStyle w:val="Odsekzoznamu"/>
              <w:numPr>
                <w:ilvl w:val="0"/>
                <w:numId w:val="36"/>
              </w:numPr>
              <w:contextualSpacing/>
              <w:jc w:val="both"/>
              <w:rPr>
                <w:ins w:id="55" w:author="Lucia Kubandová" w:date="2017-11-15T08:28:00Z"/>
                <w:rFonts w:ascii="Arial" w:hAnsi="Arial" w:cs="Arial"/>
                <w:sz w:val="18"/>
                <w:szCs w:val="18"/>
              </w:rPr>
            </w:pPr>
            <w:ins w:id="56" w:author="Lucia Kubandová" w:date="2017-11-15T08:28:00Z">
              <w:r w:rsidRPr="005D2EA1">
                <w:rPr>
                  <w:rFonts w:ascii="Arial" w:hAnsi="Arial" w:cs="Arial"/>
                  <w:sz w:val="18"/>
                  <w:szCs w:val="18"/>
                </w:rPr>
                <w:t>....</w:t>
              </w:r>
            </w:ins>
          </w:p>
          <w:p w14:paraId="488D631D" w14:textId="77777777" w:rsidR="00BE1979" w:rsidRDefault="00BE1979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B283A" w:rsidRPr="00CF6605" w14:paraId="2680D439" w14:textId="77777777" w:rsidTr="000D0E5D">
        <w:tc>
          <w:tcPr>
            <w:tcW w:w="9212" w:type="dxa"/>
          </w:tcPr>
          <w:p w14:paraId="2680D437" w14:textId="4FEFA2B1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Predmet kontroly</w:t>
            </w:r>
            <w:ins w:id="57" w:author="Lucia Kubandová" w:date="2017-11-15T08:28:00Z">
              <w:r w:rsidR="005D2EA1">
                <w:rPr>
                  <w:rFonts w:ascii="Arial" w:hAnsi="Arial" w:cs="Arial"/>
                  <w:b/>
                  <w:sz w:val="18"/>
                  <w:szCs w:val="18"/>
                </w:rPr>
                <w:t>:</w:t>
              </w:r>
            </w:ins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4"/>
            </w:r>
            <w:del w:id="58" w:author="Lucia Kubandová" w:date="2017-11-15T08:28:00Z">
              <w:r w:rsidRPr="00CF6605" w:rsidDel="005D2EA1">
                <w:rPr>
                  <w:rFonts w:ascii="Arial" w:hAnsi="Arial" w:cs="Arial"/>
                  <w:b/>
                  <w:sz w:val="18"/>
                  <w:szCs w:val="18"/>
                </w:rPr>
                <w:delText>:</w:delText>
              </w:r>
            </w:del>
          </w:p>
          <w:p w14:paraId="2680D438" w14:textId="77777777"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14:paraId="2680D43C" w14:textId="77777777" w:rsidTr="000D0E5D">
        <w:tc>
          <w:tcPr>
            <w:tcW w:w="9212" w:type="dxa"/>
          </w:tcPr>
          <w:p w14:paraId="2680D43A" w14:textId="6A778712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Bližšia identifikácia predmetu kontroly</w:t>
            </w:r>
            <w:ins w:id="59" w:author="Lucia Kubandová" w:date="2017-11-15T08:28:00Z">
              <w:r w:rsidR="005D2EA1">
                <w:rPr>
                  <w:rFonts w:ascii="Arial" w:hAnsi="Arial" w:cs="Arial"/>
                  <w:b/>
                  <w:sz w:val="18"/>
                  <w:szCs w:val="18"/>
                </w:rPr>
                <w:t>:</w:t>
              </w:r>
            </w:ins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5"/>
            </w:r>
            <w:del w:id="60" w:author="Lucia Kubandová" w:date="2017-11-15T08:28:00Z">
              <w:r w:rsidRPr="00CF6605" w:rsidDel="005D2EA1">
                <w:rPr>
                  <w:rFonts w:ascii="Arial" w:hAnsi="Arial" w:cs="Arial"/>
                  <w:b/>
                  <w:sz w:val="18"/>
                  <w:szCs w:val="18"/>
                </w:rPr>
                <w:delText>:</w:delText>
              </w:r>
            </w:del>
          </w:p>
          <w:p w14:paraId="2680D43B" w14:textId="77777777"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:rsidDel="005D2EA1" w14:paraId="2680D43F" w14:textId="4E22AC1B" w:rsidTr="000D0E5D">
        <w:trPr>
          <w:del w:id="61" w:author="Lucia Kubandová" w:date="2017-11-15T08:29:00Z"/>
        </w:trPr>
        <w:tc>
          <w:tcPr>
            <w:tcW w:w="9212" w:type="dxa"/>
          </w:tcPr>
          <w:p w14:paraId="2680D43D" w14:textId="2C6D603D" w:rsidR="004B283A" w:rsidRPr="00CF6605" w:rsidDel="005D2EA1" w:rsidRDefault="004B283A" w:rsidP="000D0E5D">
            <w:pPr>
              <w:rPr>
                <w:del w:id="62" w:author="Lucia Kubandová" w:date="2017-11-15T08:29:00Z"/>
                <w:rFonts w:ascii="Arial" w:hAnsi="Arial" w:cs="Arial"/>
                <w:b/>
                <w:sz w:val="18"/>
                <w:szCs w:val="18"/>
              </w:rPr>
            </w:pPr>
            <w:del w:id="63" w:author="Lucia Kubandová" w:date="2017-11-15T08:29:00Z">
              <w:r w:rsidRPr="00CF6605" w:rsidDel="005D2EA1">
                <w:rPr>
                  <w:rFonts w:ascii="Arial" w:hAnsi="Arial" w:cs="Arial"/>
                  <w:b/>
                  <w:sz w:val="18"/>
                  <w:szCs w:val="18"/>
                </w:rPr>
                <w:delText xml:space="preserve">Forma výkonu kontroly: </w:delText>
              </w:r>
            </w:del>
          </w:p>
          <w:p w14:paraId="2680D43E" w14:textId="0725BF25" w:rsidR="004B283A" w:rsidRPr="00CF6605" w:rsidDel="005D2EA1" w:rsidRDefault="007E1351" w:rsidP="007E1351">
            <w:pPr>
              <w:rPr>
                <w:del w:id="64" w:author="Lucia Kubandová" w:date="2017-11-15T08:29:00Z"/>
                <w:rFonts w:ascii="Arial" w:hAnsi="Arial" w:cs="Arial"/>
                <w:sz w:val="18"/>
                <w:szCs w:val="18"/>
              </w:rPr>
            </w:pPr>
            <w:del w:id="65" w:author="Lucia Kubandová" w:date="2017-11-15T08:29:00Z">
              <w:r w:rsidDel="005D2EA1">
                <w:rPr>
                  <w:rFonts w:ascii="Arial" w:hAnsi="Arial" w:cs="Arial"/>
                  <w:sz w:val="18"/>
                  <w:szCs w:val="18"/>
                </w:rPr>
                <w:delText>Finančná k</w:delText>
              </w:r>
              <w:r w:rsidR="004B283A" w:rsidRPr="00CF6605" w:rsidDel="005D2EA1">
                <w:rPr>
                  <w:rFonts w:ascii="Arial" w:hAnsi="Arial" w:cs="Arial"/>
                  <w:sz w:val="18"/>
                  <w:szCs w:val="18"/>
                </w:rPr>
                <w:delText>ontrola na mieste</w:delText>
              </w:r>
            </w:del>
          </w:p>
        </w:tc>
      </w:tr>
      <w:tr w:rsidR="004B283A" w:rsidRPr="00CF6605" w14:paraId="2680D442" w14:textId="77777777" w:rsidTr="000D0E5D">
        <w:tc>
          <w:tcPr>
            <w:tcW w:w="9212" w:type="dxa"/>
          </w:tcPr>
          <w:p w14:paraId="2680D440" w14:textId="18255AC0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Objem skontrolovaných finančných prostriedkov a ich percentuálny podiel vo vzťahu k  výdavkom deklarovaným prijímateľom</w:t>
            </w:r>
            <w:ins w:id="66" w:author="Lucia Kubandová" w:date="2017-11-15T08:29:00Z">
              <w:r w:rsidR="005D2EA1">
                <w:rPr>
                  <w:rFonts w:ascii="Arial" w:hAnsi="Arial" w:cs="Arial"/>
                  <w:b/>
                  <w:sz w:val="18"/>
                  <w:szCs w:val="18"/>
                </w:rPr>
                <w:t>:</w:t>
              </w:r>
            </w:ins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6"/>
            </w:r>
            <w:del w:id="67" w:author="Lucia Kubandová" w:date="2017-11-15T08:29:00Z">
              <w:r w:rsidRPr="00CF6605" w:rsidDel="005D2EA1">
                <w:rPr>
                  <w:rFonts w:ascii="Arial" w:hAnsi="Arial" w:cs="Arial"/>
                  <w:b/>
                  <w:sz w:val="18"/>
                  <w:szCs w:val="18"/>
                </w:rPr>
                <w:delText>:</w:delText>
              </w:r>
            </w:del>
            <w:r w:rsidRPr="00CF660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2680D441" w14:textId="77777777"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14:paraId="2680D445" w14:textId="77777777" w:rsidTr="000D0E5D">
        <w:tc>
          <w:tcPr>
            <w:tcW w:w="9212" w:type="dxa"/>
          </w:tcPr>
          <w:p w14:paraId="2680D443" w14:textId="3CBDC4FA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Popis použitej metodológie na výber vzorky kontrolovaných finančných prostriedkov</w:t>
            </w:r>
            <w:ins w:id="68" w:author="Lucia Kubandová" w:date="2017-11-15T08:29:00Z">
              <w:r w:rsidR="005D2EA1">
                <w:rPr>
                  <w:rFonts w:ascii="Arial" w:hAnsi="Arial" w:cs="Arial"/>
                  <w:b/>
                  <w:sz w:val="18"/>
                  <w:szCs w:val="18"/>
                </w:rPr>
                <w:t>:</w:t>
              </w:r>
            </w:ins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7"/>
            </w:r>
            <w:del w:id="69" w:author="Lucia Kubandová" w:date="2017-11-15T08:29:00Z">
              <w:r w:rsidRPr="00CF6605" w:rsidDel="005D2EA1">
                <w:rPr>
                  <w:rFonts w:ascii="Arial" w:hAnsi="Arial" w:cs="Arial"/>
                  <w:b/>
                  <w:sz w:val="18"/>
                  <w:szCs w:val="18"/>
                </w:rPr>
                <w:delText>:</w:delText>
              </w:r>
            </w:del>
          </w:p>
          <w:p w14:paraId="2680D444" w14:textId="77777777"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EA1" w:rsidRPr="00CF6605" w14:paraId="0A02C9EF" w14:textId="77777777" w:rsidTr="000D0E5D">
        <w:trPr>
          <w:ins w:id="70" w:author="Lucia Kubandová" w:date="2017-11-15T08:31:00Z"/>
        </w:trPr>
        <w:tc>
          <w:tcPr>
            <w:tcW w:w="9212" w:type="dxa"/>
          </w:tcPr>
          <w:p w14:paraId="42EE98EE" w14:textId="77777777" w:rsidR="005D2EA1" w:rsidRPr="005D2EA1" w:rsidRDefault="005D2EA1" w:rsidP="005D2EA1">
            <w:pPr>
              <w:jc w:val="both"/>
              <w:rPr>
                <w:ins w:id="71" w:author="Lucia Kubandová" w:date="2017-11-15T08:31:00Z"/>
                <w:rFonts w:ascii="Arial" w:hAnsi="Arial" w:cs="Arial"/>
                <w:b/>
                <w:sz w:val="18"/>
                <w:szCs w:val="18"/>
              </w:rPr>
            </w:pPr>
            <w:ins w:id="72" w:author="Lucia Kubandová" w:date="2017-11-15T08:31:00Z">
              <w:r w:rsidRPr="005D2EA1">
                <w:rPr>
                  <w:rFonts w:ascii="Arial" w:hAnsi="Arial" w:cs="Arial"/>
                  <w:b/>
                  <w:sz w:val="18"/>
                  <w:szCs w:val="18"/>
                </w:rPr>
                <w:lastRenderedPageBreak/>
                <w:t>Opis zistených nedostatkov a pri porušení osobitných predpisov alebo medzinárodných zmlúv, ktorými je Slovenská republika viazaná a na základe ktorých sa Slovenskej republike poskytujú finančné prostriedky zo zahraničia označenie konkrétnych ustanovení, ktoré boli porušené:</w:t>
              </w:r>
              <w:r w:rsidRPr="005D2EA1">
                <w:rPr>
                  <w:rFonts w:ascii="Arial" w:hAnsi="Arial" w:cs="Arial"/>
                  <w:sz w:val="18"/>
                  <w:szCs w:val="18"/>
                  <w:vertAlign w:val="superscript"/>
                </w:rPr>
                <w:footnoteReference w:id="18"/>
              </w:r>
            </w:ins>
          </w:p>
          <w:p w14:paraId="15842817" w14:textId="77777777" w:rsidR="005D2EA1" w:rsidRDefault="005D2EA1" w:rsidP="000D0E5D">
            <w:pPr>
              <w:rPr>
                <w:ins w:id="79" w:author="Lucia Kubandová" w:date="2017-11-15T08:31:00Z"/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B283A" w:rsidRPr="00CF6605" w14:paraId="2680D448" w14:textId="77777777" w:rsidTr="000D0E5D">
        <w:tc>
          <w:tcPr>
            <w:tcW w:w="9212" w:type="dxa"/>
          </w:tcPr>
          <w:p w14:paraId="2680D446" w14:textId="1D835235" w:rsidR="004B283A" w:rsidRPr="00CF6605" w:rsidRDefault="005D2EA1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ins w:id="80" w:author="Lucia Kubandová" w:date="2017-11-15T08:32:00Z">
              <w:r w:rsidRPr="005D2EA1">
                <w:rPr>
                  <w:rFonts w:ascii="Arial" w:hAnsi="Arial" w:cs="Arial"/>
                  <w:b/>
                  <w:sz w:val="18"/>
                  <w:szCs w:val="18"/>
                </w:rPr>
                <w:t>Odporúčania alebo opatrenia navrhnuté</w:t>
              </w:r>
              <w:r>
                <w:rPr>
                  <w:b/>
                </w:rPr>
                <w:t xml:space="preserve"> </w:t>
              </w:r>
            </w:ins>
            <w:del w:id="81" w:author="Lucia Kubandová" w:date="2017-11-15T08:32:00Z">
              <w:r w:rsidR="004B283A" w:rsidRPr="00CF6605" w:rsidDel="005D2EA1">
                <w:rPr>
                  <w:rFonts w:ascii="Arial" w:hAnsi="Arial" w:cs="Arial"/>
                  <w:b/>
                  <w:sz w:val="18"/>
                  <w:szCs w:val="18"/>
                </w:rPr>
                <w:delText>Opis zistených nedostatkov</w:delText>
              </w:r>
              <w:r w:rsidR="004B283A" w:rsidRPr="00CF6605" w:rsidDel="005D2EA1">
                <w:rPr>
                  <w:rStyle w:val="Odkaznapoznmkupodiarou"/>
                  <w:rFonts w:ascii="Arial" w:hAnsi="Arial" w:cs="Arial"/>
                  <w:b/>
                  <w:sz w:val="18"/>
                  <w:szCs w:val="18"/>
                </w:rPr>
                <w:footnoteReference w:id="19"/>
              </w:r>
              <w:r w:rsidR="004B283A" w:rsidRPr="00CF6605" w:rsidDel="005D2EA1">
                <w:rPr>
                  <w:rFonts w:ascii="Arial" w:hAnsi="Arial" w:cs="Arial"/>
                  <w:b/>
                  <w:sz w:val="18"/>
                  <w:szCs w:val="18"/>
                </w:rPr>
                <w:delText xml:space="preserve"> spolu s návrhmi opatrení </w:delText>
              </w:r>
            </w:del>
            <w:r w:rsidR="004B283A" w:rsidRPr="00CF6605">
              <w:rPr>
                <w:rFonts w:ascii="Arial" w:hAnsi="Arial" w:cs="Arial"/>
                <w:b/>
                <w:sz w:val="18"/>
                <w:szCs w:val="18"/>
              </w:rPr>
              <w:t>na nápravu zistených nedostatkov a na odstránenie príčin ich vzniku</w:t>
            </w:r>
            <w:ins w:id="84" w:author="Lucia Kubandová" w:date="2017-11-15T08:33:00Z">
              <w:r>
                <w:rPr>
                  <w:rFonts w:ascii="Arial" w:hAnsi="Arial" w:cs="Arial"/>
                  <w:b/>
                  <w:sz w:val="18"/>
                  <w:szCs w:val="18"/>
                </w:rPr>
                <w:t>.</w:t>
              </w:r>
            </w:ins>
            <w:del w:id="85" w:author="Lucia Kubandová" w:date="2017-11-15T08:33:00Z">
              <w:r w:rsidR="004B283A" w:rsidRPr="00CF6605" w:rsidDel="005D2EA1">
                <w:rPr>
                  <w:rFonts w:ascii="Arial" w:hAnsi="Arial" w:cs="Arial"/>
                  <w:b/>
                  <w:sz w:val="18"/>
                  <w:szCs w:val="18"/>
                </w:rPr>
                <w:delText>:</w:delText>
              </w:r>
            </w:del>
          </w:p>
          <w:p w14:paraId="2680D447" w14:textId="77777777"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14:paraId="2680D44B" w14:textId="77777777" w:rsidTr="000D0E5D">
        <w:tc>
          <w:tcPr>
            <w:tcW w:w="9212" w:type="dxa"/>
          </w:tcPr>
          <w:p w14:paraId="2680D449" w14:textId="3A027109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 xml:space="preserve">Suma nárokovaných finančných prostriedkov/deklarovaných výdavkov </w:t>
            </w:r>
            <w:del w:id="86" w:author="Lucia Kubandová" w:date="2017-11-15T08:33:00Z">
              <w:r w:rsidRPr="00CF6605" w:rsidDel="005D2EA1">
                <w:rPr>
                  <w:rFonts w:ascii="Arial" w:hAnsi="Arial" w:cs="Arial"/>
                  <w:b/>
                  <w:sz w:val="18"/>
                  <w:szCs w:val="18"/>
                </w:rPr>
                <w:delText xml:space="preserve">predložená prijímateľom/partnerom </w:delText>
              </w:r>
            </w:del>
            <w:r w:rsidRPr="00CF6605">
              <w:rPr>
                <w:rFonts w:ascii="Arial" w:hAnsi="Arial" w:cs="Arial"/>
                <w:b/>
                <w:sz w:val="18"/>
                <w:szCs w:val="18"/>
              </w:rPr>
              <w:t>v žiadosti o</w:t>
            </w:r>
            <w:del w:id="87" w:author="Lucia Kubandová" w:date="2017-11-15T08:33:00Z">
              <w:r w:rsidRPr="00CF6605" w:rsidDel="005D2EA1">
                <w:rPr>
                  <w:rFonts w:ascii="Arial" w:hAnsi="Arial" w:cs="Arial"/>
                  <w:b/>
                  <w:sz w:val="18"/>
                  <w:szCs w:val="18"/>
                </w:rPr>
                <w:delText> </w:delText>
              </w:r>
            </w:del>
            <w:ins w:id="88" w:author="Lucia Kubandová" w:date="2017-11-15T08:33:00Z">
              <w:r w:rsidR="005D2EA1">
                <w:rPr>
                  <w:rFonts w:ascii="Arial" w:hAnsi="Arial" w:cs="Arial"/>
                  <w:b/>
                  <w:sz w:val="18"/>
                  <w:szCs w:val="18"/>
                </w:rPr>
                <w:t> </w:t>
              </w:r>
            </w:ins>
            <w:r w:rsidRPr="00CF6605">
              <w:rPr>
                <w:rFonts w:ascii="Arial" w:hAnsi="Arial" w:cs="Arial"/>
                <w:b/>
                <w:sz w:val="18"/>
                <w:szCs w:val="18"/>
              </w:rPr>
              <w:t>platbu</w:t>
            </w:r>
            <w:ins w:id="89" w:author="Lucia Kubandová" w:date="2017-11-15T08:33:00Z">
              <w:r w:rsidR="005D2EA1">
                <w:rPr>
                  <w:rFonts w:ascii="Arial" w:hAnsi="Arial" w:cs="Arial"/>
                  <w:b/>
                  <w:sz w:val="18"/>
                  <w:szCs w:val="18"/>
                </w:rPr>
                <w:t>:</w:t>
              </w:r>
            </w:ins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0"/>
            </w:r>
            <w:del w:id="90" w:author="Lucia Kubandová" w:date="2017-11-15T08:33:00Z">
              <w:r w:rsidRPr="00CF6605" w:rsidDel="005D2EA1">
                <w:rPr>
                  <w:rFonts w:ascii="Arial" w:hAnsi="Arial" w:cs="Arial"/>
                  <w:b/>
                  <w:sz w:val="18"/>
                  <w:szCs w:val="18"/>
                </w:rPr>
                <w:delText>:</w:delText>
              </w:r>
            </w:del>
          </w:p>
          <w:p w14:paraId="2680D44A" w14:textId="77777777"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14:paraId="2680D44E" w14:textId="77777777" w:rsidTr="000D0E5D">
        <w:tc>
          <w:tcPr>
            <w:tcW w:w="9212" w:type="dxa"/>
          </w:tcPr>
          <w:p w14:paraId="2680D44C" w14:textId="574E14AF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Suma nárokovaných finančných prostriedkov/deklarovaných výdavkov, ktorá bola predmetom kontroly</w:t>
            </w:r>
            <w:ins w:id="91" w:author="Lucia Kubandová" w:date="2017-11-15T08:34:00Z">
              <w:r w:rsidR="005D2EA1">
                <w:rPr>
                  <w:rFonts w:ascii="Arial" w:hAnsi="Arial" w:cs="Arial"/>
                  <w:b/>
                  <w:sz w:val="18"/>
                  <w:szCs w:val="18"/>
                </w:rPr>
                <w:t>:</w:t>
              </w:r>
            </w:ins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1"/>
            </w:r>
            <w:del w:id="92" w:author="Lucia Kubandová" w:date="2017-11-15T08:34:00Z">
              <w:r w:rsidRPr="00CF6605" w:rsidDel="005D2EA1">
                <w:rPr>
                  <w:rFonts w:ascii="Arial" w:hAnsi="Arial" w:cs="Arial"/>
                  <w:b/>
                  <w:sz w:val="18"/>
                  <w:szCs w:val="18"/>
                </w:rPr>
                <w:delText>:</w:delText>
              </w:r>
            </w:del>
          </w:p>
          <w:p w14:paraId="2680D44D" w14:textId="77777777"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14:paraId="2680D451" w14:textId="77777777" w:rsidTr="000D0E5D">
        <w:tc>
          <w:tcPr>
            <w:tcW w:w="9212" w:type="dxa"/>
          </w:tcPr>
          <w:p w14:paraId="2680D44F" w14:textId="2523B934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Oprávnené výdavky</w:t>
            </w:r>
            <w:ins w:id="93" w:author="Lucia Kubandová" w:date="2017-11-15T08:34:00Z">
              <w:r w:rsidR="005D2EA1">
                <w:rPr>
                  <w:rFonts w:ascii="Arial" w:hAnsi="Arial" w:cs="Arial"/>
                  <w:b/>
                  <w:sz w:val="18"/>
                  <w:szCs w:val="18"/>
                </w:rPr>
                <w:t>:</w:t>
              </w:r>
            </w:ins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2"/>
            </w:r>
            <w:del w:id="96" w:author="Lucia Kubandová" w:date="2017-11-15T08:34:00Z">
              <w:r w:rsidRPr="00CF6605" w:rsidDel="005D2EA1">
                <w:rPr>
                  <w:rFonts w:ascii="Arial" w:hAnsi="Arial" w:cs="Arial"/>
                  <w:b/>
                  <w:sz w:val="18"/>
                  <w:szCs w:val="18"/>
                </w:rPr>
                <w:delText>:</w:delText>
              </w:r>
            </w:del>
            <w:r w:rsidRPr="00CF660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2680D450" w14:textId="77777777"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14:paraId="2680D454" w14:textId="77777777" w:rsidTr="000D0E5D">
        <w:tc>
          <w:tcPr>
            <w:tcW w:w="9212" w:type="dxa"/>
          </w:tcPr>
          <w:p w14:paraId="2680D452" w14:textId="226A4B1D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Neoprávnené výdavky</w:t>
            </w:r>
            <w:ins w:id="97" w:author="Lucia Kubandová" w:date="2017-11-15T08:34:00Z">
              <w:r w:rsidR="005D2EA1">
                <w:rPr>
                  <w:rFonts w:ascii="Arial" w:hAnsi="Arial" w:cs="Arial"/>
                  <w:b/>
                  <w:sz w:val="18"/>
                  <w:szCs w:val="18"/>
                </w:rPr>
                <w:t>:</w:t>
              </w:r>
            </w:ins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3"/>
            </w:r>
            <w:del w:id="100" w:author="Lucia Kubandová" w:date="2017-11-15T08:34:00Z">
              <w:r w:rsidRPr="00CF6605" w:rsidDel="005D2EA1">
                <w:rPr>
                  <w:rFonts w:ascii="Arial" w:hAnsi="Arial" w:cs="Arial"/>
                  <w:b/>
                  <w:sz w:val="18"/>
                  <w:szCs w:val="18"/>
                </w:rPr>
                <w:delText>:</w:delText>
              </w:r>
            </w:del>
          </w:p>
          <w:p w14:paraId="2680D453" w14:textId="77777777"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14:paraId="2680D457" w14:textId="77777777" w:rsidTr="000D0E5D">
        <w:tc>
          <w:tcPr>
            <w:tcW w:w="9212" w:type="dxa"/>
          </w:tcPr>
          <w:p w14:paraId="2680D455" w14:textId="0D277DA5" w:rsidR="004B283A" w:rsidRPr="00CF6605" w:rsidDel="005D2EA1" w:rsidRDefault="004B283A" w:rsidP="000D0E5D">
            <w:pPr>
              <w:rPr>
                <w:del w:id="101" w:author="Lucia Kubandová" w:date="2017-11-15T08:35:00Z"/>
                <w:rFonts w:ascii="Arial" w:hAnsi="Arial" w:cs="Arial"/>
                <w:b/>
                <w:sz w:val="18"/>
                <w:szCs w:val="18"/>
              </w:rPr>
            </w:pPr>
            <w:del w:id="102" w:author="Lucia Kubandová" w:date="2017-11-15T08:35:00Z">
              <w:r w:rsidRPr="00CF6605" w:rsidDel="005D2EA1">
                <w:rPr>
                  <w:rFonts w:ascii="Arial" w:hAnsi="Arial" w:cs="Arial"/>
                  <w:b/>
                  <w:sz w:val="18"/>
                  <w:szCs w:val="18"/>
                </w:rPr>
                <w:delText xml:space="preserve">Závery z  kontroly, vrátane vyjadrenia o súlade finančnej operácie alebo jej časti so skutočnosťami uvedenými § </w:delText>
              </w:r>
              <w:r w:rsidR="007E1351" w:rsidDel="005D2EA1">
                <w:rPr>
                  <w:rFonts w:ascii="Arial" w:hAnsi="Arial" w:cs="Arial"/>
                  <w:b/>
                  <w:sz w:val="18"/>
                  <w:szCs w:val="18"/>
                </w:rPr>
                <w:delText>6</w:delText>
              </w:r>
              <w:r w:rsidR="007E1351" w:rsidRPr="00CF6605" w:rsidDel="005D2EA1">
                <w:rPr>
                  <w:rFonts w:ascii="Arial" w:hAnsi="Arial" w:cs="Arial"/>
                  <w:b/>
                  <w:sz w:val="18"/>
                  <w:szCs w:val="18"/>
                </w:rPr>
                <w:delText xml:space="preserve"> </w:delText>
              </w:r>
              <w:r w:rsidRPr="00CF6605" w:rsidDel="005D2EA1">
                <w:rPr>
                  <w:rFonts w:ascii="Arial" w:hAnsi="Arial" w:cs="Arial"/>
                  <w:b/>
                  <w:sz w:val="18"/>
                  <w:szCs w:val="18"/>
                </w:rPr>
                <w:delText xml:space="preserve">ods. </w:delText>
              </w:r>
              <w:r w:rsidR="007E1351" w:rsidDel="005D2EA1">
                <w:rPr>
                  <w:rFonts w:ascii="Arial" w:hAnsi="Arial" w:cs="Arial"/>
                  <w:b/>
                  <w:sz w:val="18"/>
                  <w:szCs w:val="18"/>
                </w:rPr>
                <w:delText>4</w:delText>
              </w:r>
              <w:r w:rsidR="007E1351" w:rsidRPr="00CF6605" w:rsidDel="005D2EA1">
                <w:rPr>
                  <w:rFonts w:ascii="Arial" w:hAnsi="Arial" w:cs="Arial"/>
                  <w:b/>
                  <w:sz w:val="18"/>
                  <w:szCs w:val="18"/>
                </w:rPr>
                <w:delText xml:space="preserve"> </w:delText>
              </w:r>
              <w:r w:rsidRPr="00CF6605" w:rsidDel="005D2EA1">
                <w:rPr>
                  <w:rFonts w:ascii="Arial" w:hAnsi="Arial" w:cs="Arial"/>
                  <w:b/>
                  <w:sz w:val="18"/>
                  <w:szCs w:val="18"/>
                </w:rPr>
                <w:delText>zákona o finančnej kontrole</w:delText>
              </w:r>
              <w:r w:rsidRPr="00CF6605" w:rsidDel="005D2EA1">
                <w:rPr>
                  <w:rStyle w:val="Odkaznapoznmkupodiarou"/>
                  <w:rFonts w:ascii="Arial" w:hAnsi="Arial" w:cs="Arial"/>
                  <w:b/>
                  <w:sz w:val="18"/>
                  <w:szCs w:val="18"/>
                </w:rPr>
                <w:footnoteReference w:id="24"/>
              </w:r>
              <w:r w:rsidR="000A69F1" w:rsidDel="005D2EA1">
                <w:rPr>
                  <w:rFonts w:ascii="Arial" w:hAnsi="Arial" w:cs="Arial"/>
                  <w:b/>
                  <w:sz w:val="18"/>
                  <w:szCs w:val="18"/>
                </w:rPr>
                <w:delText xml:space="preserve"> podľa § 7 ods. 3 zákona o finančnej kontrole</w:delText>
              </w:r>
              <w:r w:rsidRPr="00CF6605" w:rsidDel="005D2EA1">
                <w:rPr>
                  <w:rFonts w:ascii="Arial" w:hAnsi="Arial" w:cs="Arial"/>
                  <w:b/>
                  <w:sz w:val="18"/>
                  <w:szCs w:val="18"/>
                </w:rPr>
                <w:delText>:</w:delText>
              </w:r>
            </w:del>
          </w:p>
          <w:p w14:paraId="7A80276A" w14:textId="77777777" w:rsidR="005D2EA1" w:rsidRPr="005D2EA1" w:rsidRDefault="005D2EA1" w:rsidP="005D2EA1">
            <w:pPr>
              <w:rPr>
                <w:ins w:id="105" w:author="Lucia Kubandová" w:date="2017-11-15T08:35:00Z"/>
                <w:rFonts w:ascii="Arial" w:hAnsi="Arial" w:cs="Arial"/>
                <w:b/>
                <w:sz w:val="18"/>
                <w:szCs w:val="18"/>
              </w:rPr>
            </w:pPr>
            <w:ins w:id="106" w:author="Lucia Kubandová" w:date="2017-11-15T08:35:00Z">
              <w:r w:rsidRPr="005D2EA1">
                <w:rPr>
                  <w:rFonts w:ascii="Arial" w:hAnsi="Arial" w:cs="Arial"/>
                  <w:b/>
                  <w:sz w:val="18"/>
                  <w:szCs w:val="18"/>
                </w:rPr>
                <w:t>Závery z kontroly:</w:t>
              </w:r>
              <w:r w:rsidRPr="005D2EA1">
                <w:rPr>
                  <w:rFonts w:ascii="Arial" w:hAnsi="Arial" w:cs="Arial"/>
                  <w:sz w:val="18"/>
                  <w:szCs w:val="18"/>
                  <w:vertAlign w:val="superscript"/>
                </w:rPr>
                <w:footnoteReference w:id="25"/>
              </w:r>
            </w:ins>
          </w:p>
          <w:p w14:paraId="2680D456" w14:textId="77777777" w:rsidR="004B283A" w:rsidRPr="00CF6605" w:rsidRDefault="004B283A" w:rsidP="005D2EA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14:paraId="2680D45A" w14:textId="77777777" w:rsidTr="000D0E5D">
        <w:tc>
          <w:tcPr>
            <w:tcW w:w="9212" w:type="dxa"/>
          </w:tcPr>
          <w:p w14:paraId="2680D458" w14:textId="75170EEF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del w:id="109" w:author="Lucia Kubandová" w:date="2017-11-15T08:36:00Z">
              <w:r w:rsidRPr="00CF6605" w:rsidDel="005D2EA1">
                <w:rPr>
                  <w:rFonts w:ascii="Arial" w:hAnsi="Arial" w:cs="Arial"/>
                  <w:b/>
                  <w:sz w:val="18"/>
                  <w:szCs w:val="18"/>
                </w:rPr>
                <w:delText xml:space="preserve">Informácia o vykonaní </w:delText>
              </w:r>
              <w:r w:rsidR="007E1351" w:rsidDel="005D2EA1">
                <w:rPr>
                  <w:rFonts w:ascii="Arial" w:hAnsi="Arial" w:cs="Arial"/>
                  <w:b/>
                  <w:sz w:val="18"/>
                  <w:szCs w:val="18"/>
                </w:rPr>
                <w:delText>finančnej</w:delText>
              </w:r>
              <w:r w:rsidRPr="00CF6605" w:rsidDel="005D2EA1">
                <w:rPr>
                  <w:rFonts w:ascii="Arial" w:hAnsi="Arial" w:cs="Arial"/>
                  <w:b/>
                  <w:sz w:val="18"/>
                  <w:szCs w:val="18"/>
                </w:rPr>
                <w:delText xml:space="preserve"> kontrol</w:delText>
              </w:r>
              <w:r w:rsidR="003C08D7" w:rsidDel="005D2EA1">
                <w:rPr>
                  <w:rFonts w:ascii="Arial" w:hAnsi="Arial" w:cs="Arial"/>
                  <w:b/>
                  <w:sz w:val="18"/>
                  <w:szCs w:val="18"/>
                </w:rPr>
                <w:delText>e</w:delText>
              </w:r>
              <w:r w:rsidRPr="00CF6605" w:rsidDel="005D2EA1">
                <w:rPr>
                  <w:rFonts w:ascii="Arial" w:hAnsi="Arial" w:cs="Arial"/>
                  <w:b/>
                  <w:sz w:val="18"/>
                  <w:szCs w:val="18"/>
                </w:rPr>
                <w:delText xml:space="preserve"> v zmysle § </w:delText>
              </w:r>
              <w:r w:rsidR="007E1351" w:rsidDel="005D2EA1">
                <w:rPr>
                  <w:rFonts w:ascii="Arial" w:hAnsi="Arial" w:cs="Arial"/>
                  <w:b/>
                  <w:sz w:val="18"/>
                  <w:szCs w:val="18"/>
                </w:rPr>
                <w:delText>6 ods. 4</w:delText>
              </w:r>
              <w:r w:rsidR="007E1351" w:rsidRPr="00CF6605" w:rsidDel="005D2EA1">
                <w:rPr>
                  <w:rFonts w:ascii="Arial" w:hAnsi="Arial" w:cs="Arial"/>
                  <w:b/>
                  <w:sz w:val="18"/>
                  <w:szCs w:val="18"/>
                </w:rPr>
                <w:delText xml:space="preserve"> </w:delText>
              </w:r>
              <w:r w:rsidRPr="00CF6605" w:rsidDel="005D2EA1">
                <w:rPr>
                  <w:rFonts w:ascii="Arial" w:hAnsi="Arial" w:cs="Arial"/>
                  <w:b/>
                  <w:sz w:val="18"/>
                  <w:szCs w:val="18"/>
                </w:rPr>
                <w:delText>zákona o finančnej kontrole</w:delText>
              </w:r>
              <w:r w:rsidRPr="00CF6605" w:rsidDel="005D2EA1">
                <w:rPr>
                  <w:rStyle w:val="Odkaznapoznmkupodiarou"/>
                  <w:rFonts w:ascii="Arial" w:hAnsi="Arial" w:cs="Arial"/>
                  <w:b/>
                  <w:sz w:val="18"/>
                  <w:szCs w:val="18"/>
                </w:rPr>
                <w:footnoteReference w:id="26"/>
              </w:r>
            </w:del>
            <w:del w:id="112" w:author="Lucia Kubandová" w:date="2017-11-15T08:34:00Z">
              <w:r w:rsidRPr="00CF6605" w:rsidDel="005D2EA1">
                <w:rPr>
                  <w:rFonts w:ascii="Arial" w:hAnsi="Arial" w:cs="Arial"/>
                  <w:b/>
                  <w:sz w:val="18"/>
                  <w:szCs w:val="18"/>
                </w:rPr>
                <w:delText>:</w:delText>
              </w:r>
            </w:del>
            <w:del w:id="113" w:author="Lucia Kubandová" w:date="2017-11-15T08:36:00Z">
              <w:r w:rsidRPr="00CF6605" w:rsidDel="005D2EA1">
                <w:rPr>
                  <w:rFonts w:ascii="Arial" w:hAnsi="Arial" w:cs="Arial"/>
                  <w:b/>
                  <w:sz w:val="18"/>
                  <w:szCs w:val="18"/>
                </w:rPr>
                <w:delText xml:space="preserve"> </w:delText>
              </w:r>
            </w:del>
          </w:p>
          <w:p w14:paraId="10A4E6F4" w14:textId="77777777" w:rsidR="005D2EA1" w:rsidRPr="005D2EA1" w:rsidRDefault="005D2EA1" w:rsidP="005D2EA1">
            <w:pPr>
              <w:rPr>
                <w:ins w:id="114" w:author="Lucia Kubandová" w:date="2017-11-15T08:36:00Z"/>
                <w:rFonts w:ascii="Arial" w:hAnsi="Arial" w:cs="Arial"/>
                <w:b/>
                <w:sz w:val="18"/>
                <w:szCs w:val="18"/>
              </w:rPr>
            </w:pPr>
            <w:ins w:id="115" w:author="Lucia Kubandová" w:date="2017-11-15T08:36:00Z">
              <w:r w:rsidRPr="005D2EA1">
                <w:rPr>
                  <w:rFonts w:ascii="Arial" w:hAnsi="Arial" w:cs="Arial"/>
                  <w:b/>
                  <w:sz w:val="18"/>
                  <w:szCs w:val="18"/>
                </w:rPr>
                <w:t>Overenie súladu s </w:t>
              </w:r>
            </w:ins>
            <w:sdt>
              <w:sdtPr>
                <w:rPr>
                  <w:rFonts w:ascii="Arial" w:hAnsi="Arial" w:cs="Arial"/>
                  <w:b/>
                  <w:sz w:val="18"/>
                  <w:szCs w:val="18"/>
                </w:rPr>
                <w:id w:val="-1888255703"/>
                <w:placeholder>
                  <w:docPart w:val="5445A7F7A7E4416C84E3B69E07BF4218"/>
                </w:placeholder>
                <w:showingPlcHdr/>
                <w:dropDownList>
                  <w:listItem w:value="Vyberte položku."/>
                  <w:listItem w:displayText="uzatvorenou zmluvou o poskytnutí NFP" w:value="uzatvorenou zmluvou o poskytnutí NFP"/>
                  <w:listItem w:displayText="právoplatným rozhodnutím o schválení žiadosti o NFP" w:value="právoplatným rozhodnutím o schválení žiadosti o NFP"/>
                </w:dropDownList>
              </w:sdtPr>
              <w:sdtEndPr/>
              <w:sdtContent>
                <w:r w:rsidRPr="005D2EA1">
                  <w:rPr>
                    <w:rFonts w:ascii="Arial" w:hAnsi="Arial" w:cs="Arial"/>
                    <w:b/>
                    <w:sz w:val="18"/>
                    <w:szCs w:val="18"/>
                  </w:rPr>
                  <w:t>Vyberte položku.</w:t>
                </w:r>
              </w:sdtContent>
            </w:sdt>
            <w:ins w:id="116" w:author="Lucia Kubandová" w:date="2017-11-15T08:36:00Z">
              <w:r w:rsidRPr="005D2EA1">
                <w:rPr>
                  <w:rFonts w:ascii="Arial" w:hAnsi="Arial" w:cs="Arial"/>
                  <w:b/>
                  <w:sz w:val="18"/>
                  <w:szCs w:val="18"/>
                </w:rPr>
                <w:t xml:space="preserve"> v súlade so stanovenými cieľmi kontroly </w:t>
              </w:r>
            </w:ins>
            <w:sdt>
              <w:sdtPr>
                <w:rPr>
                  <w:rFonts w:ascii="Arial" w:hAnsi="Arial" w:cs="Arial"/>
                  <w:b/>
                  <w:sz w:val="18"/>
                  <w:szCs w:val="18"/>
                </w:rPr>
                <w:id w:val="1791321759"/>
                <w:placeholder>
                  <w:docPart w:val="5445A7F7A7E4416C84E3B69E07BF4218"/>
                </w:placeholder>
                <w:showingPlcHdr/>
                <w:dropDownList>
                  <w:listItem w:value="Vyberte položku."/>
                  <w:listItem w:displayText="bolo" w:value="bolo"/>
                  <w:listItem w:displayText="nebolo" w:value="nebolo"/>
                </w:dropDownList>
              </w:sdtPr>
              <w:sdtEndPr/>
              <w:sdtContent>
                <w:r w:rsidRPr="005D2EA1">
                  <w:rPr>
                    <w:rFonts w:ascii="Arial" w:hAnsi="Arial" w:cs="Arial"/>
                    <w:b/>
                    <w:sz w:val="18"/>
                    <w:szCs w:val="18"/>
                  </w:rPr>
                  <w:t>Vyberte položku.</w:t>
                </w:r>
              </w:sdtContent>
            </w:sdt>
            <w:ins w:id="117" w:author="Lucia Kubandová" w:date="2017-11-15T08:36:00Z">
              <w:r w:rsidRPr="005D2EA1">
                <w:rPr>
                  <w:rFonts w:ascii="Arial" w:hAnsi="Arial" w:cs="Arial"/>
                  <w:b/>
                  <w:sz w:val="18"/>
                  <w:szCs w:val="18"/>
                </w:rPr>
                <w:t xml:space="preserve"> vykonané na osobitnom kontrolnom zozname.</w:t>
              </w:r>
              <w:r w:rsidRPr="005D2EA1">
                <w:rPr>
                  <w:rFonts w:ascii="Arial" w:hAnsi="Arial" w:cs="Arial"/>
                  <w:sz w:val="18"/>
                  <w:szCs w:val="18"/>
                  <w:vertAlign w:val="superscript"/>
                </w:rPr>
                <w:footnoteReference w:id="27"/>
              </w:r>
              <w:r w:rsidRPr="005D2EA1">
                <w:rPr>
                  <w:rFonts w:ascii="Arial" w:hAnsi="Arial" w:cs="Arial"/>
                  <w:b/>
                  <w:sz w:val="18"/>
                  <w:szCs w:val="18"/>
                  <w:vertAlign w:val="superscript"/>
                </w:rPr>
                <w:t xml:space="preserve"> </w:t>
              </w:r>
            </w:ins>
          </w:p>
          <w:p w14:paraId="2680D459" w14:textId="77777777"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14:paraId="2680D45D" w14:textId="77777777" w:rsidTr="000D0E5D">
        <w:tc>
          <w:tcPr>
            <w:tcW w:w="9212" w:type="dxa"/>
          </w:tcPr>
          <w:p w14:paraId="2680D45B" w14:textId="0FA69D1D" w:rsidR="004B283A" w:rsidRPr="00CF6605" w:rsidRDefault="004B283A" w:rsidP="000D0E5D">
            <w:pPr>
              <w:tabs>
                <w:tab w:val="left" w:pos="8385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 xml:space="preserve">Zoznam </w:t>
            </w:r>
            <w:ins w:id="120" w:author="Lucia Kubandová" w:date="2017-11-15T08:40:00Z">
              <w:r w:rsidR="007D6667">
                <w:rPr>
                  <w:rFonts w:ascii="Arial" w:hAnsi="Arial" w:cs="Arial"/>
                  <w:b/>
                  <w:sz w:val="18"/>
                  <w:szCs w:val="18"/>
                </w:rPr>
                <w:t xml:space="preserve">kontrolovaných </w:t>
              </w:r>
            </w:ins>
            <w:r w:rsidRPr="00CF6605">
              <w:rPr>
                <w:rFonts w:ascii="Arial" w:hAnsi="Arial" w:cs="Arial"/>
                <w:b/>
                <w:sz w:val="18"/>
                <w:szCs w:val="18"/>
              </w:rPr>
              <w:t>dokladov a iných písomností vzťahujúcich sa k predmetu kontroly</w:t>
            </w:r>
            <w:ins w:id="121" w:author="Lucia Kubandová" w:date="2017-11-15T08:34:00Z">
              <w:r w:rsidR="005D2EA1">
                <w:rPr>
                  <w:rFonts w:ascii="Arial" w:hAnsi="Arial" w:cs="Arial"/>
                  <w:b/>
                  <w:sz w:val="18"/>
                  <w:szCs w:val="18"/>
                </w:rPr>
                <w:t>:</w:t>
              </w:r>
            </w:ins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8"/>
            </w:r>
            <w:del w:id="122" w:author="Lucia Kubandová" w:date="2017-11-15T08:34:00Z">
              <w:r w:rsidRPr="00CF6605" w:rsidDel="005D2EA1">
                <w:rPr>
                  <w:rFonts w:ascii="Arial" w:hAnsi="Arial" w:cs="Arial"/>
                  <w:b/>
                  <w:sz w:val="18"/>
                  <w:szCs w:val="18"/>
                </w:rPr>
                <w:delText>:</w:delText>
              </w:r>
            </w:del>
          </w:p>
          <w:p w14:paraId="2680D45C" w14:textId="77777777" w:rsidR="004B283A" w:rsidRPr="00CF6605" w:rsidRDefault="004B283A" w:rsidP="000D0E5D">
            <w:pPr>
              <w:tabs>
                <w:tab w:val="left" w:pos="8385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ab/>
            </w:r>
          </w:p>
        </w:tc>
      </w:tr>
      <w:tr w:rsidR="004B283A" w:rsidRPr="00CF6605" w14:paraId="2680D460" w14:textId="77777777" w:rsidTr="000D0E5D">
        <w:tc>
          <w:tcPr>
            <w:tcW w:w="9212" w:type="dxa"/>
          </w:tcPr>
          <w:p w14:paraId="2680D45E" w14:textId="78D60CF0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lastRenderedPageBreak/>
              <w:t>Zoznam príloh preukazujúcich nedostatky zistené kontrolou</w:t>
            </w:r>
            <w:ins w:id="123" w:author="Lucia Kubandová" w:date="2017-11-15T08:34:00Z">
              <w:r w:rsidR="005D2EA1">
                <w:rPr>
                  <w:rFonts w:ascii="Arial" w:hAnsi="Arial" w:cs="Arial"/>
                  <w:b/>
                  <w:sz w:val="18"/>
                  <w:szCs w:val="18"/>
                </w:rPr>
                <w:t>:</w:t>
              </w:r>
            </w:ins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9"/>
            </w:r>
            <w:del w:id="124" w:author="Lucia Kubandová" w:date="2017-11-15T08:34:00Z">
              <w:r w:rsidRPr="00CF6605" w:rsidDel="005D2EA1">
                <w:rPr>
                  <w:rFonts w:ascii="Arial" w:hAnsi="Arial" w:cs="Arial"/>
                  <w:b/>
                  <w:sz w:val="18"/>
                  <w:szCs w:val="18"/>
                </w:rPr>
                <w:delText>:</w:delText>
              </w:r>
            </w:del>
            <w:r w:rsidRPr="00CF660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2680D45F" w14:textId="77777777"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14:paraId="2680D463" w14:textId="77777777" w:rsidTr="000D0E5D">
        <w:tc>
          <w:tcPr>
            <w:tcW w:w="9212" w:type="dxa"/>
          </w:tcPr>
          <w:p w14:paraId="573F6D6E" w14:textId="797A2054" w:rsidR="007D6667" w:rsidRPr="00D64FCC" w:rsidRDefault="004B283A" w:rsidP="007D6667">
            <w:pPr>
              <w:rPr>
                <w:ins w:id="125" w:author="Lucia Kubandová" w:date="2017-11-15T08:40:00Z"/>
                <w:b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Lehota na podanie námietok k zisteným nedostatkom</w:t>
            </w:r>
            <w:del w:id="126" w:author="Lucia Kubandová" w:date="2017-11-15T08:40:00Z">
              <w:r w:rsidRPr="007D6667" w:rsidDel="007D6667">
                <w:rPr>
                  <w:vertAlign w:val="superscript"/>
                </w:rPr>
                <w:footnoteReference w:id="30"/>
              </w:r>
            </w:del>
            <w:del w:id="129" w:author="Lucia Kubandová" w:date="2017-11-15T08:34:00Z">
              <w:r w:rsidRPr="007D6667" w:rsidDel="005D2EA1">
                <w:rPr>
                  <w:rFonts w:ascii="Arial" w:hAnsi="Arial" w:cs="Arial"/>
                  <w:b/>
                  <w:sz w:val="18"/>
                  <w:szCs w:val="18"/>
                  <w:vertAlign w:val="superscript"/>
                </w:rPr>
                <w:delText>:</w:delText>
              </w:r>
            </w:del>
            <w:ins w:id="130" w:author="Lucia Kubandová" w:date="2017-11-15T08:40:00Z">
              <w:r w:rsidR="007D6667" w:rsidRPr="007D6667">
                <w:rPr>
                  <w:rFonts w:ascii="Arial" w:hAnsi="Arial" w:cs="Arial"/>
                  <w:b/>
                  <w:sz w:val="18"/>
                  <w:szCs w:val="18"/>
                </w:rPr>
                <w:t xml:space="preserve"> navrhnutým odporúčaniam alebo opatreniam a k lehote na predloženie písomného zoznamu splnených opatrení prijatých na nápravu zistených nedostatkov a na odstránenie príčin ich vzniku:</w:t>
              </w:r>
              <w:r w:rsidR="007D6667" w:rsidRPr="007D6667">
                <w:rPr>
                  <w:rFonts w:ascii="Arial" w:hAnsi="Arial" w:cs="Arial"/>
                  <w:sz w:val="18"/>
                  <w:szCs w:val="18"/>
                  <w:vertAlign w:val="superscript"/>
                </w:rPr>
                <w:footnoteReference w:id="31"/>
              </w:r>
            </w:ins>
          </w:p>
          <w:p w14:paraId="2680D461" w14:textId="35B0B5E9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680D462" w14:textId="77777777"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14:paraId="2680D466" w14:textId="77777777" w:rsidTr="000D0E5D">
        <w:tc>
          <w:tcPr>
            <w:tcW w:w="9212" w:type="dxa"/>
          </w:tcPr>
          <w:p w14:paraId="2680D464" w14:textId="62858265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 xml:space="preserve">Lehota na predloženie </w:t>
            </w:r>
            <w:r w:rsidR="007E1351" w:rsidRPr="00CF6605">
              <w:rPr>
                <w:rFonts w:ascii="Arial" w:hAnsi="Arial" w:cs="Arial"/>
                <w:b/>
                <w:sz w:val="18"/>
                <w:szCs w:val="18"/>
              </w:rPr>
              <w:t>písomn</w:t>
            </w:r>
            <w:r w:rsidR="007E1351">
              <w:rPr>
                <w:rFonts w:ascii="Arial" w:hAnsi="Arial" w:cs="Arial"/>
                <w:b/>
                <w:sz w:val="18"/>
                <w:szCs w:val="18"/>
              </w:rPr>
              <w:t>ého</w:t>
            </w:r>
            <w:r w:rsidR="007E1351" w:rsidRPr="00CF660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7E1351">
              <w:rPr>
                <w:rFonts w:ascii="Arial" w:hAnsi="Arial" w:cs="Arial"/>
                <w:b/>
                <w:sz w:val="18"/>
                <w:szCs w:val="18"/>
              </w:rPr>
              <w:t>zoznamu</w:t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> splnených opatren</w:t>
            </w:r>
            <w:r w:rsidR="007E1351">
              <w:rPr>
                <w:rFonts w:ascii="Arial" w:hAnsi="Arial" w:cs="Arial"/>
                <w:b/>
                <w:sz w:val="18"/>
                <w:szCs w:val="18"/>
              </w:rPr>
              <w:t>í</w:t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 xml:space="preserve"> prijatých na nápravu </w:t>
            </w:r>
            <w:ins w:id="133" w:author="Lucia Kubandová" w:date="2017-11-15T08:41:00Z">
              <w:r w:rsidR="007D6667">
                <w:rPr>
                  <w:rFonts w:ascii="Arial" w:hAnsi="Arial" w:cs="Arial"/>
                  <w:b/>
                  <w:sz w:val="18"/>
                  <w:szCs w:val="18"/>
                </w:rPr>
                <w:t xml:space="preserve">zistených </w:t>
              </w:r>
            </w:ins>
            <w:r w:rsidRPr="00CF6605">
              <w:rPr>
                <w:rFonts w:ascii="Arial" w:hAnsi="Arial" w:cs="Arial"/>
                <w:b/>
                <w:sz w:val="18"/>
                <w:szCs w:val="18"/>
              </w:rPr>
              <w:t xml:space="preserve">nedostatkov </w:t>
            </w:r>
            <w:del w:id="134" w:author="Lucia Kubandová" w:date="2017-11-15T08:41:00Z">
              <w:r w:rsidRPr="00CF6605" w:rsidDel="007D6667">
                <w:rPr>
                  <w:rFonts w:ascii="Arial" w:hAnsi="Arial" w:cs="Arial"/>
                  <w:b/>
                  <w:sz w:val="18"/>
                  <w:szCs w:val="18"/>
                </w:rPr>
                <w:delText xml:space="preserve">zistených kontrolou </w:delText>
              </w:r>
            </w:del>
            <w:r w:rsidRPr="00CF6605">
              <w:rPr>
                <w:rFonts w:ascii="Arial" w:hAnsi="Arial" w:cs="Arial"/>
                <w:b/>
                <w:sz w:val="18"/>
                <w:szCs w:val="18"/>
              </w:rPr>
              <w:t>a</w:t>
            </w:r>
            <w:del w:id="135" w:author="Lucia Kubandová" w:date="2017-11-15T08:41:00Z">
              <w:r w:rsidRPr="00CF6605" w:rsidDel="007D6667">
                <w:rPr>
                  <w:rFonts w:ascii="Arial" w:hAnsi="Arial" w:cs="Arial"/>
                  <w:b/>
                  <w:sz w:val="18"/>
                  <w:szCs w:val="18"/>
                </w:rPr>
                <w:delText> </w:delText>
              </w:r>
            </w:del>
            <w:ins w:id="136" w:author="Lucia Kubandová" w:date="2017-11-15T08:41:00Z">
              <w:r w:rsidR="007D6667">
                <w:rPr>
                  <w:rFonts w:ascii="Arial" w:hAnsi="Arial" w:cs="Arial"/>
                  <w:b/>
                  <w:sz w:val="18"/>
                  <w:szCs w:val="18"/>
                </w:rPr>
                <w:t xml:space="preserve"> na odstránenie </w:t>
              </w:r>
            </w:ins>
            <w:del w:id="137" w:author="Lucia Kubandová" w:date="2017-11-15T08:41:00Z">
              <w:r w:rsidRPr="00CF6605" w:rsidDel="007D6667">
                <w:rPr>
                  <w:rFonts w:ascii="Arial" w:hAnsi="Arial" w:cs="Arial"/>
                  <w:b/>
                  <w:sz w:val="18"/>
                  <w:szCs w:val="18"/>
                </w:rPr>
                <w:delText xml:space="preserve">o odstránení </w:delText>
              </w:r>
            </w:del>
            <w:r w:rsidRPr="00CF6605">
              <w:rPr>
                <w:rFonts w:ascii="Arial" w:hAnsi="Arial" w:cs="Arial"/>
                <w:b/>
                <w:sz w:val="18"/>
                <w:szCs w:val="18"/>
              </w:rPr>
              <w:t>príčin ich vzniku</w:t>
            </w:r>
            <w:ins w:id="138" w:author="Lucia Kubandová" w:date="2017-11-15T08:34:00Z">
              <w:r w:rsidR="005D2EA1">
                <w:rPr>
                  <w:rFonts w:ascii="Arial" w:hAnsi="Arial" w:cs="Arial"/>
                  <w:b/>
                  <w:sz w:val="18"/>
                  <w:szCs w:val="18"/>
                </w:rPr>
                <w:t>:</w:t>
              </w:r>
            </w:ins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32"/>
            </w:r>
            <w:del w:id="139" w:author="Lucia Kubandová" w:date="2017-11-15T08:34:00Z">
              <w:r w:rsidRPr="00CF6605" w:rsidDel="005D2EA1">
                <w:rPr>
                  <w:rFonts w:ascii="Arial" w:hAnsi="Arial" w:cs="Arial"/>
                  <w:b/>
                  <w:sz w:val="18"/>
                  <w:szCs w:val="18"/>
                </w:rPr>
                <w:delText>:</w:delText>
              </w:r>
            </w:del>
            <w:r w:rsidRPr="00CF660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2680D465" w14:textId="77777777"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14:paraId="2680D469" w14:textId="77777777" w:rsidTr="000D0E5D">
        <w:tc>
          <w:tcPr>
            <w:tcW w:w="9212" w:type="dxa"/>
          </w:tcPr>
          <w:p w14:paraId="2680D467" w14:textId="36E85733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Iné</w:t>
            </w:r>
            <w:ins w:id="140" w:author="Lucia Kubandová" w:date="2017-11-15T08:42:00Z">
              <w:r w:rsidR="007D6667">
                <w:rPr>
                  <w:rFonts w:ascii="Arial" w:hAnsi="Arial" w:cs="Arial"/>
                  <w:b/>
                  <w:sz w:val="18"/>
                  <w:szCs w:val="18"/>
                </w:rPr>
                <w:t>:</w:t>
              </w:r>
            </w:ins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33"/>
            </w:r>
            <w:del w:id="141" w:author="Lucia Kubandová" w:date="2017-11-15T08:42:00Z">
              <w:r w:rsidRPr="00CF6605" w:rsidDel="007D6667">
                <w:rPr>
                  <w:rFonts w:ascii="Arial" w:hAnsi="Arial" w:cs="Arial"/>
                  <w:b/>
                  <w:sz w:val="18"/>
                  <w:szCs w:val="18"/>
                </w:rPr>
                <w:delText>:</w:delText>
              </w:r>
            </w:del>
            <w:r w:rsidRPr="00CF660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2680D468" w14:textId="77777777"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680D46A" w14:textId="77777777" w:rsidR="004B283A" w:rsidRPr="00CF6605" w:rsidRDefault="004B283A" w:rsidP="004B283A">
      <w:pPr>
        <w:rPr>
          <w:rFonts w:ascii="Arial" w:hAnsi="Arial" w:cs="Arial"/>
          <w:b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B283A" w:rsidRPr="00CF6605" w14:paraId="2680D46C" w14:textId="77777777" w:rsidTr="004B283A">
        <w:tc>
          <w:tcPr>
            <w:tcW w:w="9212" w:type="dxa"/>
            <w:shd w:val="clear" w:color="auto" w:fill="B2A1C7"/>
          </w:tcPr>
          <w:p w14:paraId="2680D46B" w14:textId="77777777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 xml:space="preserve">Údaje o osobách zodpovedných za vykonanie kontroly </w:t>
            </w:r>
          </w:p>
        </w:tc>
      </w:tr>
    </w:tbl>
    <w:p w14:paraId="2680D46D" w14:textId="77777777" w:rsidR="004B283A" w:rsidRPr="00CF6605" w:rsidRDefault="004B283A" w:rsidP="004B283A">
      <w:pPr>
        <w:pStyle w:val="Odsekzoznamu"/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78"/>
        <w:gridCol w:w="2517"/>
        <w:gridCol w:w="2693"/>
        <w:gridCol w:w="1984"/>
      </w:tblGrid>
      <w:tr w:rsidR="004B283A" w:rsidRPr="00CF6605" w14:paraId="2680D472" w14:textId="77777777" w:rsidTr="000D0E5D">
        <w:tc>
          <w:tcPr>
            <w:tcW w:w="1878" w:type="dxa"/>
          </w:tcPr>
          <w:p w14:paraId="2680D46E" w14:textId="436124AA"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  <w:r w:rsidRPr="00CF6605">
              <w:rPr>
                <w:rFonts w:ascii="Arial" w:hAnsi="Arial" w:cs="Arial"/>
                <w:sz w:val="18"/>
                <w:szCs w:val="18"/>
              </w:rPr>
              <w:t>Kontrolu vykonal</w:t>
            </w:r>
            <w:ins w:id="142" w:author="Lucia Kubandová" w:date="2017-11-15T08:42:00Z">
              <w:r w:rsidR="007D6667">
                <w:rPr>
                  <w:rFonts w:ascii="Arial" w:hAnsi="Arial" w:cs="Arial"/>
                  <w:sz w:val="18"/>
                  <w:szCs w:val="18"/>
                </w:rPr>
                <w:t>:</w:t>
              </w:r>
            </w:ins>
            <w:r w:rsidRPr="00CF6605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34"/>
            </w:r>
            <w:del w:id="148" w:author="Lucia Kubandová" w:date="2017-11-15T08:42:00Z">
              <w:r w:rsidRPr="00CF6605" w:rsidDel="007D6667">
                <w:rPr>
                  <w:rFonts w:ascii="Arial" w:hAnsi="Arial" w:cs="Arial"/>
                  <w:sz w:val="18"/>
                  <w:szCs w:val="18"/>
                </w:rPr>
                <w:delText>:</w:delText>
              </w:r>
            </w:del>
            <w:r w:rsidRPr="00CF660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517" w:type="dxa"/>
          </w:tcPr>
          <w:p w14:paraId="2680D46F" w14:textId="08CE1EE0"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  <w:r w:rsidRPr="00CF6605">
              <w:rPr>
                <w:rFonts w:ascii="Arial" w:hAnsi="Arial" w:cs="Arial"/>
                <w:sz w:val="18"/>
                <w:szCs w:val="18"/>
              </w:rPr>
              <w:t>Pozícia</w:t>
            </w:r>
            <w:ins w:id="149" w:author="Lucia Kubandová" w:date="2017-11-15T08:42:00Z">
              <w:r w:rsidR="007D6667">
                <w:rPr>
                  <w:rFonts w:ascii="Arial" w:hAnsi="Arial" w:cs="Arial"/>
                  <w:sz w:val="18"/>
                  <w:szCs w:val="18"/>
                </w:rPr>
                <w:t>:</w:t>
              </w:r>
            </w:ins>
            <w:r w:rsidRPr="00CF6605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35"/>
            </w:r>
            <w:del w:id="153" w:author="Lucia Kubandová" w:date="2017-11-15T08:42:00Z">
              <w:r w:rsidRPr="00CF6605" w:rsidDel="007D6667">
                <w:rPr>
                  <w:rFonts w:ascii="Arial" w:hAnsi="Arial" w:cs="Arial"/>
                  <w:sz w:val="18"/>
                  <w:szCs w:val="18"/>
                </w:rPr>
                <w:delText>:</w:delText>
              </w:r>
            </w:del>
          </w:p>
        </w:tc>
        <w:tc>
          <w:tcPr>
            <w:tcW w:w="2693" w:type="dxa"/>
          </w:tcPr>
          <w:p w14:paraId="2680D470" w14:textId="77777777"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  <w:r w:rsidRPr="00CF6605">
              <w:rPr>
                <w:rFonts w:ascii="Arial" w:hAnsi="Arial" w:cs="Arial"/>
                <w:sz w:val="18"/>
                <w:szCs w:val="18"/>
              </w:rPr>
              <w:t>Podpis:</w:t>
            </w:r>
          </w:p>
        </w:tc>
        <w:tc>
          <w:tcPr>
            <w:tcW w:w="1984" w:type="dxa"/>
          </w:tcPr>
          <w:p w14:paraId="2680D471" w14:textId="267D4164"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  <w:r w:rsidRPr="00CF6605">
              <w:rPr>
                <w:rFonts w:ascii="Arial" w:hAnsi="Arial" w:cs="Arial"/>
                <w:sz w:val="18"/>
                <w:szCs w:val="18"/>
              </w:rPr>
              <w:t xml:space="preserve">Dátum vyhotovenia </w:t>
            </w:r>
            <w:r w:rsidR="007E1351">
              <w:rPr>
                <w:rFonts w:ascii="Arial" w:hAnsi="Arial" w:cs="Arial"/>
                <w:sz w:val="18"/>
                <w:szCs w:val="18"/>
              </w:rPr>
              <w:t>návrhu čiastkovej správy/</w:t>
            </w:r>
            <w:r w:rsidRPr="00CF6605">
              <w:rPr>
                <w:rFonts w:ascii="Arial" w:hAnsi="Arial" w:cs="Arial"/>
                <w:sz w:val="18"/>
                <w:szCs w:val="18"/>
              </w:rPr>
              <w:t>návrhu správy z</w:t>
            </w:r>
            <w:r w:rsidR="007E1351">
              <w:rPr>
                <w:rFonts w:ascii="Arial" w:hAnsi="Arial" w:cs="Arial"/>
                <w:sz w:val="18"/>
                <w:szCs w:val="18"/>
              </w:rPr>
              <w:t> </w:t>
            </w:r>
            <w:r w:rsidRPr="00CF6605">
              <w:rPr>
                <w:rFonts w:ascii="Arial" w:hAnsi="Arial" w:cs="Arial"/>
                <w:sz w:val="18"/>
                <w:szCs w:val="18"/>
              </w:rPr>
              <w:t>kontroly</w:t>
            </w:r>
            <w:r w:rsidR="007E1351">
              <w:rPr>
                <w:rFonts w:ascii="Arial" w:hAnsi="Arial" w:cs="Arial"/>
                <w:sz w:val="18"/>
                <w:szCs w:val="18"/>
              </w:rPr>
              <w:t xml:space="preserve"> na mieste</w:t>
            </w:r>
            <w:r w:rsidRPr="00CF6605"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4B283A" w:rsidRPr="00CF6605" w14:paraId="2680D477" w14:textId="77777777" w:rsidTr="000D0E5D">
        <w:tc>
          <w:tcPr>
            <w:tcW w:w="1878" w:type="dxa"/>
          </w:tcPr>
          <w:p w14:paraId="2680D473" w14:textId="77777777"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17" w:type="dxa"/>
          </w:tcPr>
          <w:p w14:paraId="2680D474" w14:textId="77777777"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2680D475" w14:textId="77777777"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14:paraId="2680D476" w14:textId="77777777"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14:paraId="2680D47C" w14:textId="77777777" w:rsidTr="000D0E5D">
        <w:tc>
          <w:tcPr>
            <w:tcW w:w="1878" w:type="dxa"/>
          </w:tcPr>
          <w:p w14:paraId="2680D478" w14:textId="77777777"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17" w:type="dxa"/>
          </w:tcPr>
          <w:p w14:paraId="2680D479" w14:textId="77777777"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2680D47A" w14:textId="77777777"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14:paraId="2680D47B" w14:textId="77777777"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14:paraId="2680D481" w14:textId="77777777" w:rsidTr="000D0E5D">
        <w:tc>
          <w:tcPr>
            <w:tcW w:w="1878" w:type="dxa"/>
          </w:tcPr>
          <w:p w14:paraId="2680D47D" w14:textId="77777777"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17" w:type="dxa"/>
          </w:tcPr>
          <w:p w14:paraId="2680D47E" w14:textId="77777777"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2680D47F" w14:textId="77777777"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14:paraId="2680D480" w14:textId="77777777"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14:paraId="2680D486" w14:textId="77777777" w:rsidTr="000D0E5D">
        <w:tc>
          <w:tcPr>
            <w:tcW w:w="1878" w:type="dxa"/>
          </w:tcPr>
          <w:p w14:paraId="2680D482" w14:textId="77777777"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17" w:type="dxa"/>
          </w:tcPr>
          <w:p w14:paraId="2680D483" w14:textId="77777777"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2680D484" w14:textId="77777777"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14:paraId="2680D485" w14:textId="77777777"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680D487" w14:textId="77777777" w:rsidR="004B283A" w:rsidRPr="00CF6605" w:rsidRDefault="004B283A" w:rsidP="004B283A">
      <w:pPr>
        <w:pStyle w:val="Odsekzoznamu"/>
        <w:rPr>
          <w:rFonts w:ascii="Arial" w:hAnsi="Arial" w:cs="Arial"/>
          <w:sz w:val="18"/>
          <w:szCs w:val="18"/>
        </w:rPr>
      </w:pPr>
    </w:p>
    <w:p w14:paraId="2680D488" w14:textId="7091F6FB" w:rsidR="004B283A" w:rsidRPr="00CF6605" w:rsidDel="007D6667" w:rsidRDefault="004B283A" w:rsidP="004B283A">
      <w:pPr>
        <w:rPr>
          <w:del w:id="154" w:author="Lucia Kubandová" w:date="2017-11-15T08:43:00Z"/>
          <w:rFonts w:ascii="Arial" w:hAnsi="Arial" w:cs="Arial"/>
          <w:b/>
          <w:sz w:val="18"/>
          <w:szCs w:val="18"/>
        </w:rPr>
      </w:pPr>
      <w:del w:id="155" w:author="Lucia Kubandová" w:date="2017-11-15T08:43:00Z">
        <w:r w:rsidRPr="00CF6605" w:rsidDel="007D6667">
          <w:rPr>
            <w:rFonts w:ascii="Arial" w:hAnsi="Arial" w:cs="Arial"/>
            <w:b/>
            <w:sz w:val="18"/>
            <w:szCs w:val="18"/>
          </w:rPr>
          <w:delText xml:space="preserve">Upozornenie: </w:delText>
        </w:r>
      </w:del>
    </w:p>
    <w:p w14:paraId="2680D489" w14:textId="2F977031" w:rsidR="004B283A" w:rsidRPr="00CF6605" w:rsidDel="007D6667" w:rsidRDefault="004B283A" w:rsidP="004B283A">
      <w:pPr>
        <w:rPr>
          <w:del w:id="156" w:author="Lucia Kubandová" w:date="2017-11-15T08:43:00Z"/>
          <w:rFonts w:ascii="Arial" w:hAnsi="Arial" w:cs="Arial"/>
          <w:sz w:val="18"/>
          <w:szCs w:val="18"/>
        </w:rPr>
      </w:pPr>
      <w:del w:id="157" w:author="Lucia Kubandová" w:date="2017-11-15T08:43:00Z">
        <w:r w:rsidRPr="00CF6605" w:rsidDel="007D6667">
          <w:rPr>
            <w:rFonts w:ascii="Arial" w:hAnsi="Arial" w:cs="Arial"/>
            <w:sz w:val="18"/>
            <w:szCs w:val="18"/>
          </w:rPr>
          <w:delText xml:space="preserve">Vo vybranej finančnej operácii alebo jej časti sa môže pokračovať až po odstránení zistených nedostatkov alebo po prijatí účinných nápravných opatrení. </w:delText>
        </w:r>
      </w:del>
    </w:p>
    <w:p w14:paraId="2680D48A" w14:textId="78E5D29A" w:rsidR="004B283A" w:rsidRPr="00CF6605" w:rsidDel="007D6667" w:rsidRDefault="004B283A" w:rsidP="004B283A">
      <w:pPr>
        <w:jc w:val="both"/>
        <w:rPr>
          <w:del w:id="158" w:author="Lucia Kubandová" w:date="2017-11-15T08:43:00Z"/>
          <w:rFonts w:ascii="Arial" w:hAnsi="Arial" w:cs="Arial"/>
          <w:sz w:val="18"/>
          <w:szCs w:val="18"/>
        </w:rPr>
      </w:pPr>
      <w:del w:id="159" w:author="Lucia Kubandová" w:date="2017-11-15T08:43:00Z">
        <w:r w:rsidRPr="00CF6605" w:rsidDel="007D6667">
          <w:rPr>
            <w:rFonts w:ascii="Arial" w:hAnsi="Arial" w:cs="Arial"/>
            <w:sz w:val="18"/>
            <w:szCs w:val="18"/>
          </w:rPr>
          <w:delText xml:space="preserve">Skončením kontroly z úrovne riadiaceho orgánu nie sú dotknuté závery/výsledky ďalších kontrol a auditov vykonaných tým istým riadiacim orgánom alebo inými kontrolnými/auditnými orgánmi (napr. certifikačným orgánom, orgánom auditu, Európskou komisiou, Úradom pre verejné obstarávanie, </w:delText>
        </w:r>
        <w:r w:rsidR="007E1351" w:rsidDel="007D6667">
          <w:rPr>
            <w:rFonts w:ascii="Arial" w:hAnsi="Arial" w:cs="Arial"/>
            <w:sz w:val="18"/>
            <w:szCs w:val="18"/>
          </w:rPr>
          <w:delText>Úradom vládneho auditu</w:delText>
        </w:r>
        <w:r w:rsidRPr="00CF6605" w:rsidDel="007D6667">
          <w:rPr>
            <w:rFonts w:ascii="Arial" w:hAnsi="Arial" w:cs="Arial"/>
            <w:sz w:val="18"/>
            <w:szCs w:val="18"/>
          </w:rPr>
          <w:delText xml:space="preserve"> a pod.), vrátane zistení s finančnými dôsledkami pre kontrolovanú osobu (napr. prijímateľa).</w:delText>
        </w:r>
      </w:del>
    </w:p>
    <w:p w14:paraId="2680D48B" w14:textId="53C61D99" w:rsidR="007E1351" w:rsidDel="007D6667" w:rsidRDefault="004B283A" w:rsidP="004B283A">
      <w:pPr>
        <w:jc w:val="both"/>
        <w:rPr>
          <w:del w:id="160" w:author="Lucia Kubandová" w:date="2017-11-15T08:43:00Z"/>
          <w:rFonts w:ascii="Arial" w:hAnsi="Arial" w:cs="Arial"/>
          <w:sz w:val="18"/>
          <w:szCs w:val="18"/>
        </w:rPr>
      </w:pPr>
      <w:del w:id="161" w:author="Lucia Kubandová" w:date="2017-11-15T08:43:00Z">
        <w:r w:rsidRPr="00CF6605" w:rsidDel="007D6667">
          <w:rPr>
            <w:rFonts w:ascii="Arial" w:hAnsi="Arial" w:cs="Arial"/>
            <w:sz w:val="18"/>
            <w:szCs w:val="18"/>
          </w:rPr>
          <w:delText xml:space="preserve">Kontrola je skončená dňom zaslania správy z kontroly </w:delText>
        </w:r>
        <w:r w:rsidR="007E1351" w:rsidDel="007D6667">
          <w:rPr>
            <w:rFonts w:ascii="Arial" w:hAnsi="Arial" w:cs="Arial"/>
            <w:sz w:val="18"/>
            <w:szCs w:val="18"/>
          </w:rPr>
          <w:delText xml:space="preserve">na mieste </w:delText>
        </w:r>
        <w:r w:rsidRPr="00CF6605" w:rsidDel="007D6667">
          <w:rPr>
            <w:rFonts w:ascii="Arial" w:hAnsi="Arial" w:cs="Arial"/>
            <w:sz w:val="18"/>
            <w:szCs w:val="18"/>
          </w:rPr>
          <w:delText>kontrolovanej osobe (napr. prijímateľovi).</w:delText>
        </w:r>
      </w:del>
    </w:p>
    <w:p w14:paraId="2680D48C" w14:textId="61281462" w:rsidR="004B283A" w:rsidRPr="00CF6605" w:rsidDel="007D6667" w:rsidRDefault="007E1351" w:rsidP="004B283A">
      <w:pPr>
        <w:jc w:val="both"/>
        <w:rPr>
          <w:del w:id="162" w:author="Lucia Kubandová" w:date="2017-11-15T08:43:00Z"/>
          <w:rFonts w:ascii="Arial" w:hAnsi="Arial" w:cs="Arial"/>
          <w:sz w:val="18"/>
          <w:szCs w:val="18"/>
        </w:rPr>
      </w:pPr>
      <w:del w:id="163" w:author="Lucia Kubandová" w:date="2017-11-15T08:43:00Z">
        <w:r w:rsidDel="007D6667">
          <w:rPr>
            <w:rFonts w:ascii="Arial" w:hAnsi="Arial" w:cs="Arial"/>
            <w:sz w:val="18"/>
            <w:szCs w:val="18"/>
          </w:rPr>
          <w:delText>Zaslaním čiastkovej správy z kontroly na mieste je skončená tá časť finančnej kontroly, ktorej sa čiastková správa z kontroly na mieste týka.</w:delText>
        </w:r>
        <w:r w:rsidR="004B283A" w:rsidRPr="00CF6605" w:rsidDel="007D6667">
          <w:rPr>
            <w:rFonts w:ascii="Arial" w:hAnsi="Arial" w:cs="Arial"/>
            <w:sz w:val="18"/>
            <w:szCs w:val="18"/>
          </w:rPr>
          <w:delText xml:space="preserve"> </w:delText>
        </w:r>
      </w:del>
    </w:p>
    <w:p w14:paraId="1F65CC20" w14:textId="77777777" w:rsidR="007D6667" w:rsidRPr="007D6667" w:rsidRDefault="007D6667" w:rsidP="007D6667">
      <w:pPr>
        <w:rPr>
          <w:ins w:id="164" w:author="Lucia Kubandová" w:date="2017-11-15T08:44:00Z"/>
          <w:rFonts w:ascii="Arial" w:hAnsi="Arial" w:cs="Arial"/>
          <w:b/>
          <w:sz w:val="18"/>
          <w:szCs w:val="18"/>
        </w:rPr>
      </w:pPr>
      <w:ins w:id="165" w:author="Lucia Kubandová" w:date="2017-11-15T08:44:00Z">
        <w:r w:rsidRPr="007D6667">
          <w:rPr>
            <w:rFonts w:ascii="Arial" w:hAnsi="Arial" w:cs="Arial"/>
            <w:b/>
            <w:sz w:val="18"/>
            <w:szCs w:val="18"/>
          </w:rPr>
          <w:t xml:space="preserve">Poučenie: </w:t>
        </w:r>
      </w:ins>
    </w:p>
    <w:p w14:paraId="1F54BCD2" w14:textId="77777777" w:rsidR="007D6667" w:rsidRPr="007D6667" w:rsidRDefault="007D6667" w:rsidP="007D6667">
      <w:pPr>
        <w:jc w:val="both"/>
        <w:rPr>
          <w:ins w:id="166" w:author="Lucia Kubandová" w:date="2017-11-15T08:44:00Z"/>
          <w:rFonts w:ascii="Arial" w:hAnsi="Arial" w:cs="Arial"/>
          <w:sz w:val="18"/>
          <w:szCs w:val="18"/>
        </w:rPr>
      </w:pPr>
      <w:ins w:id="167" w:author="Lucia Kubandová" w:date="2017-11-15T08:44:00Z">
        <w:r w:rsidRPr="007D6667">
          <w:rPr>
            <w:rFonts w:ascii="Arial" w:hAnsi="Arial" w:cs="Arial"/>
            <w:sz w:val="18"/>
            <w:szCs w:val="18"/>
          </w:rPr>
          <w:t xml:space="preserve">Kontrolovaná osoba je oprávnená podať v lehote určenej riadiacim orgánom písomné námietky k zisteným nedostatkom, navrhnutým odporúčaniam alebo opatreniam a k lehote na predloženie písomného zoznamu splnených opatrení prijatých na nápravu zistených nedostatkov a na odstránenie príčin ich vzniku, uvedeným v návrhu čiastkovej správy alebo v návrhu správy; ak kontrolovaná osoba k zisteným nedostatkom, navrhnutým odporúčaniam alebo k opatreniam a k lehote na predloženie písomného zoznamu splnených opatrení prijatých na nápravu zistených nedostatkov a na odstránenie príčin ich vzniku uvedeným v návrhu čiastkovej správy alebo v návrhu správy neuplatní námietky v určenej lehote, považujú sa zistené nedostatky a navrhnuté odporúčania alebo opatrenia a lehota na </w:t>
        </w:r>
        <w:r w:rsidRPr="007D6667">
          <w:rPr>
            <w:rFonts w:ascii="Arial" w:hAnsi="Arial" w:cs="Arial"/>
            <w:sz w:val="18"/>
            <w:szCs w:val="18"/>
          </w:rPr>
          <w:lastRenderedPageBreak/>
          <w:t>predloženie písomného zoznamu splnených opatrení prijatých na nápravu zistených nedostatkov a na odstránenie príčin ich vzniku za akceptované.</w:t>
        </w:r>
      </w:ins>
    </w:p>
    <w:p w14:paraId="10DC8BEC" w14:textId="77777777" w:rsidR="007D6667" w:rsidRPr="00C905DC" w:rsidRDefault="007D6667" w:rsidP="007D6667">
      <w:pPr>
        <w:rPr>
          <w:ins w:id="168" w:author="Lucia Kubandová" w:date="2017-11-15T08:44:00Z"/>
        </w:rPr>
      </w:pPr>
    </w:p>
    <w:p w14:paraId="2680D48D" w14:textId="59A2CCC4" w:rsidR="004B283A" w:rsidRPr="00CF6605" w:rsidDel="007D6667" w:rsidRDefault="004B283A" w:rsidP="004B283A">
      <w:pPr>
        <w:rPr>
          <w:del w:id="169" w:author="Lucia Kubandová" w:date="2017-11-15T08:43:00Z"/>
          <w:rFonts w:ascii="Arial" w:hAnsi="Arial" w:cs="Arial"/>
          <w:sz w:val="18"/>
          <w:szCs w:val="18"/>
        </w:rPr>
      </w:pPr>
    </w:p>
    <w:p w14:paraId="2680D48E" w14:textId="77777777" w:rsidR="004B283A" w:rsidRPr="00CF6605" w:rsidRDefault="004B283A" w:rsidP="004B283A">
      <w:pPr>
        <w:rPr>
          <w:rFonts w:ascii="Arial" w:hAnsi="Arial" w:cs="Arial"/>
          <w:sz w:val="18"/>
          <w:szCs w:val="18"/>
        </w:rPr>
      </w:pPr>
    </w:p>
    <w:p w14:paraId="2680D48F" w14:textId="77777777" w:rsidR="00483B38" w:rsidRPr="00CF6605" w:rsidRDefault="00483B38" w:rsidP="004B283A">
      <w:pPr>
        <w:rPr>
          <w:rFonts w:ascii="Arial" w:hAnsi="Arial" w:cs="Arial"/>
          <w:sz w:val="18"/>
          <w:szCs w:val="18"/>
        </w:rPr>
      </w:pPr>
    </w:p>
    <w:sectPr w:rsidR="00483B38" w:rsidRPr="00CF6605" w:rsidSect="00F95DB2">
      <w:headerReference w:type="default" r:id="rId10"/>
      <w:footerReference w:type="default" r:id="rId11"/>
      <w:headerReference w:type="first" r:id="rId12"/>
      <w:footerReference w:type="first" r:id="rId13"/>
      <w:pgSz w:w="12240" w:h="15840"/>
      <w:pgMar w:top="1418" w:right="1418" w:bottom="1418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E0CD31" w14:textId="77777777" w:rsidR="00E225C6" w:rsidRDefault="00E225C6">
      <w:r>
        <w:separator/>
      </w:r>
    </w:p>
  </w:endnote>
  <w:endnote w:type="continuationSeparator" w:id="0">
    <w:p w14:paraId="7F7DBA93" w14:textId="77777777" w:rsidR="00E225C6" w:rsidRDefault="00E22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80D495" w14:textId="77777777" w:rsidR="00483B38" w:rsidRPr="00B56BB0" w:rsidRDefault="00B56BB0" w:rsidP="00B56BB0">
    <w:pPr>
      <w:pStyle w:val="Pt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306BF">
      <w:rPr>
        <w:noProof/>
      </w:rPr>
      <w:t>5</w:t>
    </w:r>
    <w:r>
      <w:fldChar w:fldCharType="end"/>
    </w:r>
    <w:r>
      <w:rPr>
        <w:noProof/>
      </w:rPr>
      <w:t>/</w:t>
    </w:r>
    <w:r>
      <w:rPr>
        <w:noProof/>
      </w:rPr>
      <w:fldChar w:fldCharType="begin"/>
    </w:r>
    <w:r>
      <w:rPr>
        <w:noProof/>
      </w:rPr>
      <w:instrText xml:space="preserve"> NUMPAGES   \* MERGEFORMAT </w:instrText>
    </w:r>
    <w:r>
      <w:rPr>
        <w:noProof/>
      </w:rPr>
      <w:fldChar w:fldCharType="separate"/>
    </w:r>
    <w:r w:rsidR="006306BF">
      <w:rPr>
        <w:noProof/>
      </w:rPr>
      <w:t>5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80D498" w14:textId="77777777" w:rsidR="00B32BAD" w:rsidRDefault="00B32BAD" w:rsidP="00B32BAD">
    <w:pPr>
      <w:pStyle w:val="Pta"/>
      <w:jc w:val="center"/>
      <w:rPr>
        <w:noProof/>
      </w:rPr>
    </w:pPr>
    <w:r>
      <w:fldChar w:fldCharType="begin"/>
    </w:r>
    <w:r>
      <w:instrText xml:space="preserve"> PAGE   \* MERGEFORMAT </w:instrText>
    </w:r>
    <w:r>
      <w:fldChar w:fldCharType="separate"/>
    </w:r>
    <w:r w:rsidR="006306BF">
      <w:rPr>
        <w:noProof/>
      </w:rPr>
      <w:t>1</w:t>
    </w:r>
    <w:r>
      <w:fldChar w:fldCharType="end"/>
    </w:r>
    <w:r>
      <w:rPr>
        <w:noProof/>
      </w:rPr>
      <w:t>/</w:t>
    </w:r>
    <w:r w:rsidR="008C7D57">
      <w:rPr>
        <w:noProof/>
      </w:rPr>
      <w:t>4</w:t>
    </w:r>
  </w:p>
  <w:p w14:paraId="2680D499" w14:textId="59340199" w:rsidR="006A1236" w:rsidRPr="00F95DB2" w:rsidRDefault="004538B4" w:rsidP="004538B4">
    <w:pPr>
      <w:tabs>
        <w:tab w:val="center" w:pos="4536"/>
        <w:tab w:val="right" w:pos="9072"/>
      </w:tabs>
      <w:jc w:val="center"/>
      <w:rPr>
        <w:i/>
        <w:sz w:val="18"/>
        <w:szCs w:val="18"/>
      </w:rPr>
    </w:pPr>
    <w:r>
      <w:rPr>
        <w:i/>
        <w:sz w:val="20"/>
        <w:szCs w:val="20"/>
      </w:rPr>
      <w:t xml:space="preserve">Platnosť: </w:t>
    </w:r>
    <w:del w:id="170" w:author="Zuzana Hušeková" w:date="2017-11-28T10:59:00Z">
      <w:r w:rsidR="00474E7B" w:rsidDel="006306BF">
        <w:rPr>
          <w:i/>
          <w:sz w:val="20"/>
          <w:szCs w:val="20"/>
        </w:rPr>
        <w:delText>0</w:delText>
      </w:r>
    </w:del>
    <w:del w:id="171" w:author="Zuzana Hušeková" w:date="2017-11-28T11:00:00Z">
      <w:r w:rsidR="00474E7B" w:rsidDel="006306BF">
        <w:rPr>
          <w:i/>
          <w:sz w:val="20"/>
          <w:szCs w:val="20"/>
        </w:rPr>
        <w:delText>2</w:delText>
      </w:r>
    </w:del>
    <w:ins w:id="172" w:author="Zuzana Hušeková" w:date="2017-11-28T11:00:00Z">
      <w:r w:rsidR="006306BF">
        <w:rPr>
          <w:i/>
          <w:sz w:val="20"/>
          <w:szCs w:val="20"/>
        </w:rPr>
        <w:t>28</w:t>
      </w:r>
    </w:ins>
    <w:r w:rsidR="00466ECE">
      <w:rPr>
        <w:i/>
        <w:sz w:val="20"/>
        <w:szCs w:val="20"/>
      </w:rPr>
      <w:t>.1</w:t>
    </w:r>
    <w:r w:rsidR="00474E7B">
      <w:rPr>
        <w:i/>
        <w:sz w:val="20"/>
        <w:szCs w:val="20"/>
      </w:rPr>
      <w:t>1</w:t>
    </w:r>
    <w:r>
      <w:rPr>
        <w:i/>
        <w:sz w:val="20"/>
        <w:szCs w:val="20"/>
      </w:rPr>
      <w:t>.201</w:t>
    </w:r>
    <w:del w:id="173" w:author="Zuzana Hušeková" w:date="2017-11-28T11:00:00Z">
      <w:r w:rsidR="007E1351" w:rsidDel="006306BF">
        <w:rPr>
          <w:i/>
          <w:sz w:val="20"/>
          <w:szCs w:val="20"/>
        </w:rPr>
        <w:delText>6</w:delText>
      </w:r>
    </w:del>
    <w:ins w:id="174" w:author="Zuzana Hušeková" w:date="2017-11-28T11:00:00Z">
      <w:r w:rsidR="006306BF">
        <w:rPr>
          <w:i/>
          <w:sz w:val="20"/>
          <w:szCs w:val="20"/>
        </w:rPr>
        <w:t>7</w:t>
      </w:r>
    </w:ins>
    <w:r>
      <w:rPr>
        <w:i/>
        <w:sz w:val="20"/>
        <w:szCs w:val="20"/>
      </w:rPr>
      <w:t xml:space="preserve">, účinnosť: </w:t>
    </w:r>
    <w:del w:id="175" w:author="Zuzana Hušeková" w:date="2017-11-28T11:00:00Z">
      <w:r w:rsidR="00474E7B" w:rsidDel="006306BF">
        <w:rPr>
          <w:i/>
          <w:sz w:val="20"/>
          <w:szCs w:val="20"/>
        </w:rPr>
        <w:delText>02</w:delText>
      </w:r>
    </w:del>
    <w:ins w:id="176" w:author="Zuzana Hušeková" w:date="2017-11-28T11:00:00Z">
      <w:r w:rsidR="006306BF">
        <w:rPr>
          <w:i/>
          <w:sz w:val="20"/>
          <w:szCs w:val="20"/>
        </w:rPr>
        <w:t>28</w:t>
      </w:r>
    </w:ins>
    <w:r w:rsidR="00466ECE">
      <w:rPr>
        <w:i/>
        <w:sz w:val="20"/>
        <w:szCs w:val="20"/>
      </w:rPr>
      <w:t>.1</w:t>
    </w:r>
    <w:r w:rsidR="00474E7B">
      <w:rPr>
        <w:i/>
        <w:sz w:val="20"/>
        <w:szCs w:val="20"/>
      </w:rPr>
      <w:t>1</w:t>
    </w:r>
    <w:r>
      <w:rPr>
        <w:i/>
        <w:sz w:val="20"/>
        <w:szCs w:val="20"/>
      </w:rPr>
      <w:t>.201</w:t>
    </w:r>
    <w:del w:id="177" w:author="Zuzana Hušeková" w:date="2017-11-28T11:00:00Z">
      <w:r w:rsidR="007E1351" w:rsidDel="006306BF">
        <w:rPr>
          <w:i/>
          <w:sz w:val="20"/>
          <w:szCs w:val="20"/>
        </w:rPr>
        <w:delText>6</w:delText>
      </w:r>
    </w:del>
    <w:ins w:id="178" w:author="Zuzana Hušeková" w:date="2017-11-28T11:00:00Z">
      <w:r w:rsidR="006306BF">
        <w:rPr>
          <w:i/>
          <w:sz w:val="20"/>
          <w:szCs w:val="20"/>
        </w:rPr>
        <w:t>7</w:t>
      </w:r>
    </w:ins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F104D2" w14:textId="77777777" w:rsidR="00E225C6" w:rsidRDefault="00E225C6">
      <w:r>
        <w:separator/>
      </w:r>
    </w:p>
  </w:footnote>
  <w:footnote w:type="continuationSeparator" w:id="0">
    <w:p w14:paraId="4E22EAAD" w14:textId="77777777" w:rsidR="00E225C6" w:rsidRDefault="00E225C6">
      <w:r>
        <w:continuationSeparator/>
      </w:r>
    </w:p>
  </w:footnote>
  <w:footnote w:id="1">
    <w:p w14:paraId="10004186" w14:textId="77777777" w:rsidR="006E1177" w:rsidRPr="006E1177" w:rsidRDefault="006E1177" w:rsidP="006E1177">
      <w:pPr>
        <w:pStyle w:val="Textpoznmkypodiarou"/>
        <w:ind w:left="142" w:hanging="142"/>
        <w:jc w:val="both"/>
        <w:rPr>
          <w:ins w:id="2" w:author="Lucia Kubandová" w:date="2017-11-15T08:20:00Z"/>
          <w:rFonts w:ascii="Arial Narrow" w:hAnsi="Arial Narrow"/>
          <w:sz w:val="16"/>
        </w:rPr>
      </w:pPr>
      <w:ins w:id="3" w:author="Lucia Kubandová" w:date="2017-11-15T08:20:00Z">
        <w:r w:rsidRPr="006E1177">
          <w:rPr>
            <w:rFonts w:ascii="Arial Narrow" w:hAnsi="Arial Narrow"/>
            <w:sz w:val="16"/>
          </w:rPr>
          <w:footnoteRef/>
        </w:r>
        <w:r w:rsidRPr="006E1177">
          <w:rPr>
            <w:rFonts w:ascii="Arial Narrow" w:hAnsi="Arial Narrow"/>
            <w:sz w:val="16"/>
          </w:rPr>
          <w:t xml:space="preserve"> </w:t>
        </w:r>
        <w:r w:rsidRPr="006E1177">
          <w:rPr>
            <w:rFonts w:ascii="Arial Narrow" w:hAnsi="Arial Narrow"/>
            <w:sz w:val="16"/>
          </w:rPr>
          <w:tab/>
          <w:t xml:space="preserve">§ 2 ods. 2 písm. g) zákona o finančnej kontrole. </w:t>
        </w:r>
      </w:ins>
    </w:p>
  </w:footnote>
  <w:footnote w:id="2">
    <w:p w14:paraId="2680D49C" w14:textId="77777777" w:rsidR="008303DA" w:rsidRPr="006E1177" w:rsidRDefault="004B283A" w:rsidP="004B283A">
      <w:pPr>
        <w:pStyle w:val="Textpoznmkypodiarou"/>
        <w:rPr>
          <w:rFonts w:ascii="Arial Narrow" w:hAnsi="Arial Narrow"/>
          <w:sz w:val="16"/>
        </w:rPr>
      </w:pPr>
      <w:r w:rsidRPr="006E1177">
        <w:footnoteRef/>
      </w:r>
      <w:r w:rsidRPr="00CF6605">
        <w:rPr>
          <w:rFonts w:ascii="Arial Narrow" w:hAnsi="Arial Narrow"/>
          <w:sz w:val="16"/>
        </w:rPr>
        <w:t xml:space="preserve"> </w:t>
      </w:r>
      <w:r w:rsidRPr="00CF6605">
        <w:rPr>
          <w:rFonts w:ascii="Arial Narrow" w:hAnsi="Arial Narrow"/>
          <w:sz w:val="16"/>
        </w:rPr>
        <w:t xml:space="preserve">RO uvedie meno a priezvisko zamestnancov riadiaceho orgánu, ktorí vykonali kontrolu. </w:t>
      </w:r>
    </w:p>
  </w:footnote>
  <w:footnote w:id="3">
    <w:p w14:paraId="2680D49D" w14:textId="77777777" w:rsidR="008303DA" w:rsidRPr="006E1177" w:rsidRDefault="004B283A" w:rsidP="004B283A">
      <w:pPr>
        <w:pStyle w:val="Textpoznmkypodiarou"/>
        <w:rPr>
          <w:rFonts w:ascii="Arial Narrow" w:hAnsi="Arial Narrow"/>
          <w:sz w:val="16"/>
        </w:rPr>
      </w:pPr>
      <w:r w:rsidRPr="006E1177">
        <w:footnoteRef/>
      </w:r>
      <w:r w:rsidRPr="00CF6605">
        <w:rPr>
          <w:rFonts w:ascii="Arial Narrow" w:hAnsi="Arial Narrow"/>
          <w:sz w:val="16"/>
        </w:rPr>
        <w:t xml:space="preserve"> </w:t>
      </w:r>
      <w:r w:rsidRPr="00CF6605">
        <w:rPr>
          <w:rFonts w:ascii="Arial Narrow" w:hAnsi="Arial Narrow"/>
          <w:sz w:val="16"/>
        </w:rPr>
        <w:t xml:space="preserve">RO uvedie meno a priezvisko zamestnancov iných orgánov verejnej správy alebo iných právnických osôb, alebo fyzických osôb, ktoré sa budú spolupodieľať na vykonávaní kontroly s RO ako prizvané osoby. </w:t>
      </w:r>
    </w:p>
  </w:footnote>
  <w:footnote w:id="4">
    <w:p w14:paraId="55F6A8FB" w14:textId="77777777" w:rsidR="006E1177" w:rsidRPr="006E1177" w:rsidRDefault="006E1177" w:rsidP="006E1177">
      <w:pPr>
        <w:pStyle w:val="Textkomentra"/>
        <w:ind w:left="142" w:hanging="142"/>
        <w:rPr>
          <w:ins w:id="7" w:author="Lucia Kubandová" w:date="2017-11-15T08:20:00Z"/>
          <w:rFonts w:ascii="Arial Narrow" w:hAnsi="Arial Narrow"/>
          <w:sz w:val="16"/>
        </w:rPr>
      </w:pPr>
      <w:ins w:id="8" w:author="Lucia Kubandová" w:date="2017-11-15T08:20:00Z">
        <w:r w:rsidRPr="006E1177">
          <w:rPr>
            <w:rFonts w:ascii="Arial Narrow" w:hAnsi="Arial Narrow"/>
            <w:sz w:val="16"/>
          </w:rPr>
          <w:footnoteRef/>
        </w:r>
        <w:r w:rsidRPr="006E1177">
          <w:rPr>
            <w:rFonts w:ascii="Arial Narrow" w:hAnsi="Arial Narrow"/>
            <w:sz w:val="16"/>
          </w:rPr>
          <w:t xml:space="preserve"> </w:t>
        </w:r>
        <w:r w:rsidRPr="006E1177">
          <w:rPr>
            <w:rFonts w:ascii="Arial Narrow" w:hAnsi="Arial Narrow"/>
            <w:sz w:val="16"/>
          </w:rPr>
          <w:tab/>
        </w:r>
        <w:r w:rsidRPr="006E1177">
          <w:rPr>
            <w:rFonts w:ascii="Arial Narrow" w:hAnsi="Arial Narrow"/>
            <w:sz w:val="16"/>
          </w:rPr>
          <w:t>§ 2 ods. 2 písm. i) zákona o finančnej kontrole.</w:t>
        </w:r>
        <w:r w:rsidRPr="006E1177">
          <w:rPr>
            <w:rFonts w:ascii="Arial Narrow" w:hAnsi="Arial Narrow"/>
            <w:sz w:val="16"/>
          </w:rPr>
          <w:tab/>
        </w:r>
      </w:ins>
    </w:p>
  </w:footnote>
  <w:footnote w:id="5">
    <w:p w14:paraId="439FB24C" w14:textId="77777777" w:rsidR="006E1177" w:rsidRDefault="006E1177" w:rsidP="006E1177">
      <w:pPr>
        <w:pStyle w:val="Textpoznmkypodiarou"/>
        <w:ind w:left="142" w:hanging="142"/>
        <w:jc w:val="both"/>
        <w:rPr>
          <w:ins w:id="10" w:author="Lucia Kubandová" w:date="2017-11-15T08:21:00Z"/>
        </w:rPr>
      </w:pPr>
      <w:ins w:id="11" w:author="Lucia Kubandová" w:date="2017-11-15T08:21:00Z">
        <w:r w:rsidRPr="006E1177">
          <w:rPr>
            <w:rFonts w:ascii="Arial Narrow" w:hAnsi="Arial Narrow"/>
            <w:sz w:val="16"/>
          </w:rPr>
          <w:footnoteRef/>
        </w:r>
        <w:r w:rsidRPr="006E1177">
          <w:rPr>
            <w:rFonts w:ascii="Arial Narrow" w:hAnsi="Arial Narrow"/>
            <w:sz w:val="16"/>
          </w:rPr>
          <w:t xml:space="preserve"> </w:t>
        </w:r>
        <w:r w:rsidRPr="006E1177">
          <w:rPr>
            <w:rFonts w:ascii="Arial Narrow" w:hAnsi="Arial Narrow"/>
            <w:sz w:val="16"/>
          </w:rPr>
          <w:tab/>
        </w:r>
        <w:r w:rsidRPr="006E1177">
          <w:rPr>
            <w:rFonts w:ascii="Arial Narrow" w:hAnsi="Arial Narrow"/>
            <w:sz w:val="16"/>
          </w:rPr>
          <w:t>§ 2 ods. 2 písm. h) zákona o finančnej kontrole.</w:t>
        </w:r>
      </w:ins>
    </w:p>
  </w:footnote>
  <w:footnote w:id="6">
    <w:p w14:paraId="2680D49E" w14:textId="77777777"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6"/>
        </w:rPr>
        <w:footnoteRef/>
      </w:r>
      <w:r w:rsidRPr="00CF6605">
        <w:rPr>
          <w:rFonts w:ascii="Arial Narrow" w:hAnsi="Arial Narrow"/>
          <w:sz w:val="16"/>
        </w:rPr>
        <w:t xml:space="preserve"> </w:t>
      </w:r>
      <w:r w:rsidRPr="00CF6605">
        <w:rPr>
          <w:rFonts w:ascii="Arial Narrow" w:hAnsi="Arial Narrow"/>
          <w:sz w:val="16"/>
        </w:rPr>
        <w:t>RO uvedie názov kontrolovanej osoby (napr. prijímateľa, SO) alebo meno a priezvisko v prípade, ak je kontrolovanou osobou fyzická osoba</w:t>
      </w:r>
    </w:p>
  </w:footnote>
  <w:footnote w:id="7">
    <w:p w14:paraId="2680D49F" w14:textId="6A8114FB"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6"/>
        </w:rPr>
        <w:footnoteRef/>
      </w:r>
      <w:r w:rsidRPr="00CF6605">
        <w:rPr>
          <w:rFonts w:ascii="Arial Narrow" w:hAnsi="Arial Narrow"/>
          <w:sz w:val="16"/>
        </w:rPr>
        <w:t xml:space="preserve"> </w:t>
      </w:r>
      <w:r w:rsidRPr="00CF6605">
        <w:rPr>
          <w:rFonts w:ascii="Arial Narrow" w:hAnsi="Arial Narrow"/>
          <w:sz w:val="16"/>
        </w:rPr>
        <w:t xml:space="preserve">V prípade, ak je to relevantné, </w:t>
      </w:r>
      <w:proofErr w:type="spellStart"/>
      <w:r w:rsidRPr="00CF6605">
        <w:rPr>
          <w:rFonts w:ascii="Arial Narrow" w:hAnsi="Arial Narrow"/>
          <w:sz w:val="16"/>
        </w:rPr>
        <w:t>t.j</w:t>
      </w:r>
      <w:proofErr w:type="spellEnd"/>
      <w:r w:rsidRPr="00CF6605">
        <w:rPr>
          <w:rFonts w:ascii="Arial Narrow" w:hAnsi="Arial Narrow"/>
          <w:sz w:val="16"/>
        </w:rPr>
        <w:t>. ak je kontrolovanou</w:t>
      </w:r>
      <w:ins w:id="15" w:author="Lucia Kubandová" w:date="2017-11-15T09:42:00Z">
        <w:r w:rsidR="00CB0EED">
          <w:rPr>
            <w:rFonts w:ascii="Arial Narrow" w:hAnsi="Arial Narrow"/>
            <w:sz w:val="16"/>
          </w:rPr>
          <w:t xml:space="preserve"> osobou</w:t>
        </w:r>
      </w:ins>
      <w:r w:rsidRPr="00CF6605">
        <w:rPr>
          <w:rFonts w:ascii="Arial Narrow" w:hAnsi="Arial Narrow"/>
          <w:sz w:val="16"/>
        </w:rPr>
        <w:t xml:space="preserve"> aj tretia osoba uvedie RO jej bližšiu identifikáciu (napr. partner, užívateľ, dodávateľ, subdodávateľ).</w:t>
      </w:r>
      <w:r w:rsidRPr="00CF6605">
        <w:rPr>
          <w:sz w:val="16"/>
        </w:rPr>
        <w:t xml:space="preserve"> </w:t>
      </w:r>
    </w:p>
  </w:footnote>
  <w:footnote w:id="8">
    <w:p w14:paraId="0A4AFDF3" w14:textId="77777777" w:rsidR="006E1177" w:rsidRDefault="006E1177" w:rsidP="006E1177">
      <w:pPr>
        <w:pStyle w:val="Textpoznmkypodiarou"/>
        <w:tabs>
          <w:tab w:val="left" w:pos="142"/>
        </w:tabs>
        <w:rPr>
          <w:ins w:id="18" w:author="Lucia Kubandová" w:date="2017-11-15T08:24:00Z"/>
        </w:rPr>
      </w:pPr>
      <w:ins w:id="19" w:author="Lucia Kubandová" w:date="2017-11-15T08:24:00Z">
        <w:r w:rsidRPr="006E1177">
          <w:rPr>
            <w:rFonts w:ascii="Arial Narrow" w:hAnsi="Arial Narrow"/>
            <w:sz w:val="16"/>
          </w:rPr>
          <w:footnoteRef/>
        </w:r>
        <w:r w:rsidRPr="006E1177">
          <w:rPr>
            <w:rFonts w:ascii="Arial Narrow" w:hAnsi="Arial Narrow"/>
            <w:sz w:val="16"/>
          </w:rPr>
          <w:t xml:space="preserve"> </w:t>
        </w:r>
        <w:r w:rsidRPr="006E1177">
          <w:rPr>
            <w:rFonts w:ascii="Arial Narrow" w:hAnsi="Arial Narrow"/>
            <w:sz w:val="16"/>
          </w:rPr>
          <w:tab/>
        </w:r>
        <w:r w:rsidRPr="006E1177">
          <w:rPr>
            <w:rFonts w:ascii="Arial Narrow" w:hAnsi="Arial Narrow"/>
            <w:sz w:val="16"/>
          </w:rPr>
          <w:t>§ 20 ods. 2 písm. a) a § 23 zákona o finančnej kontrole.</w:t>
        </w:r>
      </w:ins>
    </w:p>
  </w:footnote>
  <w:footnote w:id="9">
    <w:p w14:paraId="444B9E58" w14:textId="77777777" w:rsidR="006E1177" w:rsidRPr="005D2EA1" w:rsidRDefault="006E1177" w:rsidP="006E1177">
      <w:pPr>
        <w:pStyle w:val="Textpoznmkypodiarou"/>
        <w:tabs>
          <w:tab w:val="left" w:pos="0"/>
        </w:tabs>
        <w:jc w:val="both"/>
        <w:rPr>
          <w:ins w:id="22" w:author="Lucia Kubandová" w:date="2017-11-15T08:26:00Z"/>
          <w:rFonts w:ascii="Arial Narrow" w:hAnsi="Arial Narrow"/>
          <w:sz w:val="18"/>
        </w:rPr>
      </w:pPr>
      <w:ins w:id="23" w:author="Lucia Kubandová" w:date="2017-11-15T08:26:00Z">
        <w:r>
          <w:rPr>
            <w:rStyle w:val="Odkaznapoznmkupodiarou"/>
          </w:rPr>
          <w:footnoteRef/>
        </w:r>
        <w:r w:rsidRPr="005D2EA1">
          <w:rPr>
            <w:rFonts w:ascii="Arial Narrow" w:hAnsi="Arial Narrow"/>
            <w:sz w:val="18"/>
          </w:rPr>
          <w:t xml:space="preserve"> </w:t>
        </w:r>
        <w:r w:rsidRPr="005D2EA1">
          <w:rPr>
            <w:rFonts w:ascii="Arial Narrow" w:hAnsi="Arial Narrow"/>
            <w:sz w:val="18"/>
          </w:rPr>
          <w:t>Ak sa vykonáva administratívna finančná kontrola aj finančná kontrola na mieste tej istej finančnej operácie alebo jej časti, môže sa vypracovať čiastková správa alebo správa len z finančnej kontroly na mieste (§ 22 ods. 1 zákona o finančnej kontrole). V takomto prípade sa vypracovaný dokument vkladá do ITMS2014+ k finančnej kontrole na mieste aj k administratívnej finančnej kontrole.</w:t>
        </w:r>
      </w:ins>
    </w:p>
  </w:footnote>
  <w:footnote w:id="10">
    <w:p w14:paraId="269341E9" w14:textId="77777777" w:rsidR="006E1177" w:rsidRPr="005D2EA1" w:rsidRDefault="006E1177" w:rsidP="006E1177">
      <w:pPr>
        <w:pStyle w:val="Textpoznmkypodiarou"/>
        <w:rPr>
          <w:rFonts w:ascii="Arial Narrow" w:hAnsi="Arial Narrow"/>
          <w:sz w:val="18"/>
        </w:rPr>
      </w:pPr>
      <w:r w:rsidRPr="005D2EA1">
        <w:rPr>
          <w:vertAlign w:val="superscript"/>
        </w:rPr>
        <w:footnoteRef/>
      </w:r>
      <w:r w:rsidRPr="005D2EA1">
        <w:rPr>
          <w:rFonts w:ascii="Arial Narrow" w:hAnsi="Arial Narrow"/>
          <w:sz w:val="18"/>
          <w:vertAlign w:val="superscript"/>
        </w:rPr>
        <w:t xml:space="preserve"> </w:t>
      </w:r>
      <w:r>
        <w:rPr>
          <w:rFonts w:ascii="Arial Narrow" w:hAnsi="Arial Narrow"/>
          <w:sz w:val="18"/>
        </w:rPr>
        <w:t>A</w:t>
      </w:r>
      <w:r w:rsidRPr="00CF6605">
        <w:rPr>
          <w:rFonts w:ascii="Arial Narrow" w:hAnsi="Arial Narrow"/>
          <w:sz w:val="18"/>
        </w:rPr>
        <w:t xml:space="preserve">k je </w:t>
      </w:r>
      <w:r>
        <w:rPr>
          <w:rFonts w:ascii="Arial Narrow" w:hAnsi="Arial Narrow"/>
          <w:sz w:val="18"/>
        </w:rPr>
        <w:t xml:space="preserve">finančná </w:t>
      </w:r>
      <w:r w:rsidRPr="00CF6605">
        <w:rPr>
          <w:rFonts w:ascii="Arial Narrow" w:hAnsi="Arial Narrow"/>
          <w:sz w:val="18"/>
        </w:rPr>
        <w:t xml:space="preserve">kontrola na mieste vykonávaná na viacerých miestach fyzického výkonu </w:t>
      </w:r>
      <w:r>
        <w:rPr>
          <w:rFonts w:ascii="Arial Narrow" w:hAnsi="Arial Narrow"/>
          <w:sz w:val="18"/>
        </w:rPr>
        <w:t xml:space="preserve">finančnej </w:t>
      </w:r>
      <w:r w:rsidRPr="00CF6605">
        <w:rPr>
          <w:rFonts w:ascii="Arial Narrow" w:hAnsi="Arial Narrow"/>
          <w:sz w:val="18"/>
        </w:rPr>
        <w:t>kontroly na mieste, RO uvedie všetky tieto miesta.</w:t>
      </w:r>
    </w:p>
  </w:footnote>
  <w:footnote w:id="11">
    <w:p w14:paraId="2680D4A1" w14:textId="77777777" w:rsidR="008303DA" w:rsidRPr="005D2EA1" w:rsidRDefault="004B283A" w:rsidP="004B283A">
      <w:pPr>
        <w:pStyle w:val="Textpoznmkypodiarou"/>
        <w:rPr>
          <w:rFonts w:ascii="Arial Narrow" w:hAnsi="Arial Narrow"/>
          <w:sz w:val="18"/>
        </w:rPr>
      </w:pPr>
      <w:r w:rsidRPr="005D2EA1">
        <w:rPr>
          <w:vertAlign w:val="superscript"/>
        </w:rPr>
        <w:footnoteRef/>
      </w:r>
      <w:r w:rsidRPr="00CF6605">
        <w:rPr>
          <w:rFonts w:ascii="Arial Narrow" w:hAnsi="Arial Narrow"/>
          <w:sz w:val="18"/>
        </w:rPr>
        <w:t xml:space="preserve"> </w:t>
      </w:r>
      <w:r w:rsidRPr="00CF6605">
        <w:rPr>
          <w:rFonts w:ascii="Arial Narrow" w:hAnsi="Arial Narrow"/>
          <w:sz w:val="18"/>
        </w:rPr>
        <w:t xml:space="preserve">V prípade, ak je fyzický výkon kontroly rozdelený na viacero dní, je potrebné uviesť všetky dni.  </w:t>
      </w:r>
    </w:p>
  </w:footnote>
  <w:footnote w:id="12">
    <w:p w14:paraId="13595FA2" w14:textId="53D8A133" w:rsidR="005D2EA1" w:rsidRPr="005D2EA1" w:rsidRDefault="005D2EA1" w:rsidP="005D2EA1">
      <w:pPr>
        <w:pStyle w:val="Textpoznmkypodiarou"/>
        <w:tabs>
          <w:tab w:val="left" w:pos="142"/>
        </w:tabs>
        <w:rPr>
          <w:ins w:id="35" w:author="Lucia Kubandová" w:date="2017-11-15T08:27:00Z"/>
          <w:rFonts w:ascii="Arial Narrow" w:hAnsi="Arial Narrow"/>
          <w:sz w:val="18"/>
        </w:rPr>
      </w:pPr>
      <w:ins w:id="36" w:author="Lucia Kubandová" w:date="2017-11-15T08:27:00Z">
        <w:r w:rsidRPr="005D2EA1">
          <w:rPr>
            <w:rFonts w:ascii="Arial Narrow" w:hAnsi="Arial Narrow"/>
            <w:sz w:val="18"/>
            <w:vertAlign w:val="superscript"/>
          </w:rPr>
          <w:footnoteRef/>
        </w:r>
        <w:r w:rsidRPr="005D2EA1">
          <w:rPr>
            <w:rFonts w:ascii="Arial Narrow" w:hAnsi="Arial Narrow"/>
            <w:sz w:val="18"/>
            <w:vertAlign w:val="superscript"/>
          </w:rPr>
          <w:t xml:space="preserve"> </w:t>
        </w:r>
      </w:ins>
      <w:ins w:id="37" w:author="Lucia Kubandová" w:date="2017-11-15T08:30:00Z">
        <w:r>
          <w:rPr>
            <w:rFonts w:ascii="Arial Narrow" w:hAnsi="Arial Narrow"/>
            <w:sz w:val="18"/>
            <w:vertAlign w:val="superscript"/>
          </w:rPr>
          <w:t xml:space="preserve"> </w:t>
        </w:r>
      </w:ins>
      <w:ins w:id="38" w:author="Lucia Kubandová" w:date="2017-11-15T08:27:00Z">
        <w:r w:rsidRPr="005D2EA1">
          <w:rPr>
            <w:rFonts w:ascii="Arial Narrow" w:hAnsi="Arial Narrow"/>
            <w:sz w:val="18"/>
          </w:rPr>
          <w:t>Vyberte ciele kontroly. V prípade potreby uveďte aj iné ciele kontroly. Ciele kontroly v písmenách a) až c) sú povinné.</w:t>
        </w:r>
      </w:ins>
    </w:p>
  </w:footnote>
  <w:footnote w:id="13">
    <w:p w14:paraId="4E5C9B1B" w14:textId="38AD034F" w:rsidR="005D2EA1" w:rsidRPr="005D2EA1" w:rsidRDefault="005D2EA1" w:rsidP="005D2EA1">
      <w:pPr>
        <w:pStyle w:val="Textpoznmkypodiarou"/>
        <w:tabs>
          <w:tab w:val="left" w:pos="0"/>
        </w:tabs>
        <w:jc w:val="both"/>
        <w:rPr>
          <w:ins w:id="45" w:author="Lucia Kubandová" w:date="2017-11-15T08:28:00Z"/>
          <w:rFonts w:ascii="Arial Narrow" w:hAnsi="Arial Narrow"/>
          <w:sz w:val="18"/>
        </w:rPr>
      </w:pPr>
      <w:ins w:id="46" w:author="Lucia Kubandová" w:date="2017-11-15T08:28:00Z">
        <w:r w:rsidRPr="005D2EA1">
          <w:rPr>
            <w:rFonts w:ascii="Arial Narrow" w:hAnsi="Arial Narrow"/>
            <w:sz w:val="18"/>
            <w:vertAlign w:val="superscript"/>
          </w:rPr>
          <w:footnoteRef/>
        </w:r>
        <w:r w:rsidRPr="005D2EA1">
          <w:rPr>
            <w:rFonts w:ascii="Arial Narrow" w:hAnsi="Arial Narrow"/>
            <w:sz w:val="18"/>
            <w:vertAlign w:val="superscript"/>
          </w:rPr>
          <w:t xml:space="preserve"> </w:t>
        </w:r>
      </w:ins>
      <w:ins w:id="47" w:author="Lucia Kubandová" w:date="2017-11-15T08:30:00Z">
        <w:r>
          <w:rPr>
            <w:rFonts w:ascii="Arial Narrow" w:hAnsi="Arial Narrow"/>
            <w:sz w:val="18"/>
            <w:vertAlign w:val="superscript"/>
          </w:rPr>
          <w:t xml:space="preserve"> </w:t>
        </w:r>
      </w:ins>
      <w:ins w:id="48" w:author="Lucia Kubandová" w:date="2017-11-15T08:28:00Z">
        <w:r w:rsidRPr="005D2EA1">
          <w:rPr>
            <w:rFonts w:ascii="Arial Narrow" w:hAnsi="Arial Narrow"/>
            <w:sz w:val="18"/>
          </w:rPr>
          <w:t>Týmto nie je dotknuté poskytovanie príspevku alebo jeho časti prijímateľovi formou zjednodušeného vykazovania výdavkov podľa § 16a zákona č. 292/2014 Z. z. v znení neskorších predpisov.</w:t>
        </w:r>
      </w:ins>
    </w:p>
  </w:footnote>
  <w:footnote w:id="14">
    <w:p w14:paraId="2680D4A2" w14:textId="77777777"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8"/>
        </w:rPr>
        <w:footnoteRef/>
      </w:r>
      <w:r w:rsidRPr="00CF6605">
        <w:rPr>
          <w:rFonts w:ascii="Arial Narrow" w:hAnsi="Arial Narrow"/>
          <w:sz w:val="18"/>
        </w:rPr>
        <w:t xml:space="preserve"> </w:t>
      </w:r>
      <w:r w:rsidRPr="00CF6605">
        <w:rPr>
          <w:rFonts w:ascii="Arial Narrow" w:hAnsi="Arial Narrow"/>
          <w:sz w:val="18"/>
        </w:rPr>
        <w:t xml:space="preserve">Ak je formou výkonu kontroly administratívna </w:t>
      </w:r>
      <w:r w:rsidR="007E1351">
        <w:rPr>
          <w:rFonts w:ascii="Arial Narrow" w:hAnsi="Arial Narrow"/>
          <w:sz w:val="18"/>
        </w:rPr>
        <w:t xml:space="preserve">finančná </w:t>
      </w:r>
      <w:r w:rsidRPr="00CF6605">
        <w:rPr>
          <w:rFonts w:ascii="Arial Narrow" w:hAnsi="Arial Narrow"/>
          <w:sz w:val="18"/>
        </w:rPr>
        <w:t xml:space="preserve">kontrola </w:t>
      </w:r>
      <w:proofErr w:type="spellStart"/>
      <w:r w:rsidRPr="00CF6605">
        <w:rPr>
          <w:rFonts w:ascii="Arial Narrow" w:hAnsi="Arial Narrow"/>
          <w:sz w:val="18"/>
        </w:rPr>
        <w:t>ŽoP</w:t>
      </w:r>
      <w:proofErr w:type="spellEnd"/>
      <w:r w:rsidRPr="00CF6605">
        <w:rPr>
          <w:rFonts w:ascii="Arial Narrow" w:hAnsi="Arial Narrow"/>
          <w:sz w:val="18"/>
        </w:rPr>
        <w:t xml:space="preserve"> pred jej preplatením/zúčtovaním, uvedie RO do predmetu kontroly aj ITMS kód </w:t>
      </w:r>
      <w:proofErr w:type="spellStart"/>
      <w:r w:rsidRPr="00CF6605">
        <w:rPr>
          <w:rFonts w:ascii="Arial Narrow" w:hAnsi="Arial Narrow"/>
          <w:sz w:val="18"/>
        </w:rPr>
        <w:t>ŽoP</w:t>
      </w:r>
      <w:proofErr w:type="spellEnd"/>
      <w:r w:rsidRPr="00CF6605">
        <w:rPr>
          <w:rFonts w:ascii="Arial Narrow" w:hAnsi="Arial Narrow"/>
          <w:sz w:val="18"/>
        </w:rPr>
        <w:t xml:space="preserve">, poradové číslo </w:t>
      </w:r>
      <w:proofErr w:type="spellStart"/>
      <w:r w:rsidRPr="00CF6605">
        <w:rPr>
          <w:rFonts w:ascii="Arial Narrow" w:hAnsi="Arial Narrow"/>
          <w:sz w:val="18"/>
        </w:rPr>
        <w:t>ŽoP</w:t>
      </w:r>
      <w:proofErr w:type="spellEnd"/>
      <w:r w:rsidRPr="00CF6605">
        <w:rPr>
          <w:rFonts w:ascii="Arial Narrow" w:hAnsi="Arial Narrow"/>
          <w:sz w:val="18"/>
        </w:rPr>
        <w:t xml:space="preserve"> a jej typ (priebežná platba, poskytnutie </w:t>
      </w:r>
      <w:proofErr w:type="spellStart"/>
      <w:r w:rsidRPr="00CF6605">
        <w:rPr>
          <w:rFonts w:ascii="Arial Narrow" w:hAnsi="Arial Narrow"/>
          <w:sz w:val="18"/>
        </w:rPr>
        <w:t>predfinancovania</w:t>
      </w:r>
      <w:proofErr w:type="spellEnd"/>
      <w:r w:rsidRPr="00CF6605">
        <w:rPr>
          <w:rFonts w:ascii="Arial Narrow" w:hAnsi="Arial Narrow"/>
          <w:sz w:val="18"/>
        </w:rPr>
        <w:t xml:space="preserve">, zúčtovanie </w:t>
      </w:r>
      <w:proofErr w:type="spellStart"/>
      <w:r w:rsidRPr="00CF6605">
        <w:rPr>
          <w:rFonts w:ascii="Arial Narrow" w:hAnsi="Arial Narrow"/>
          <w:sz w:val="18"/>
        </w:rPr>
        <w:t>predfinancovania</w:t>
      </w:r>
      <w:proofErr w:type="spellEnd"/>
      <w:r w:rsidRPr="00CF6605">
        <w:rPr>
          <w:rFonts w:ascii="Arial Narrow" w:hAnsi="Arial Narrow"/>
          <w:sz w:val="18"/>
        </w:rPr>
        <w:t xml:space="preserve">, poskytnutie zálohovej platby alebo zúčtovanie zálohovej platby, žiadosť o platbu (s príznakom záverečná)). V ostatných prípadoch uvedie RO osobitný predmet kontroly/osobitné predmety kontroly uvedené v Systéme riadenia EŠIF na PO 2014-2020 a v usmerneniach RO, resp. iný predmet kontroly podľa charakteru kontroly (napr. kontrola delegovaných právomocí na SO, kontrola verejného obstarávania).  </w:t>
      </w:r>
    </w:p>
  </w:footnote>
  <w:footnote w:id="15">
    <w:p w14:paraId="2680D4A3" w14:textId="77777777"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8"/>
        </w:rPr>
        <w:footnoteRef/>
      </w:r>
      <w:r w:rsidRPr="00CF6605">
        <w:rPr>
          <w:rFonts w:ascii="Arial Narrow" w:hAnsi="Arial Narrow"/>
          <w:sz w:val="18"/>
        </w:rPr>
        <w:t xml:space="preserve"> </w:t>
      </w:r>
      <w:r w:rsidRPr="00CF6605">
        <w:rPr>
          <w:rFonts w:ascii="Arial Narrow" w:hAnsi="Arial Narrow"/>
          <w:sz w:val="18"/>
        </w:rPr>
        <w:t xml:space="preserve">RO môže zadefinovať bližšiu charakteristiku predmetu kontroly. </w:t>
      </w:r>
    </w:p>
  </w:footnote>
  <w:footnote w:id="16">
    <w:p w14:paraId="2680D4A5" w14:textId="77777777"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8"/>
        </w:rPr>
        <w:footnoteRef/>
      </w:r>
      <w:r w:rsidRPr="00CF6605">
        <w:rPr>
          <w:rFonts w:ascii="Arial Narrow" w:hAnsi="Arial Narrow"/>
          <w:sz w:val="18"/>
        </w:rPr>
        <w:t xml:space="preserve"> </w:t>
      </w:r>
      <w:r w:rsidRPr="00CF6605">
        <w:rPr>
          <w:rFonts w:ascii="Arial Narrow" w:hAnsi="Arial Narrow"/>
          <w:sz w:val="18"/>
        </w:rPr>
        <w:t>RO vypĺňa len v prípade kontroly na mieste. RO môže nahradiť ekvivalentom (napr. objem finančných prostriedkov zodpovedajúcich skutočne dodaným, nameraným alebo iným spôsobom overiteľným kvantitám a kvalitám dodaných tovarov, poskytnutých služieb a vykonaných prác a ich podiel na celkových nákladoch ) v zmysle Systému riadenia</w:t>
      </w:r>
      <w:r w:rsidR="007E1351">
        <w:rPr>
          <w:rFonts w:ascii="Arial Narrow" w:hAnsi="Arial Narrow"/>
          <w:sz w:val="18"/>
        </w:rPr>
        <w:t xml:space="preserve"> EŠIF</w:t>
      </w:r>
      <w:r w:rsidRPr="00CF6605">
        <w:rPr>
          <w:rFonts w:ascii="Arial Narrow" w:hAnsi="Arial Narrow"/>
          <w:sz w:val="18"/>
        </w:rPr>
        <w:t xml:space="preserve">. </w:t>
      </w:r>
    </w:p>
  </w:footnote>
  <w:footnote w:id="17">
    <w:p w14:paraId="2680D4A6" w14:textId="77777777"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8"/>
        </w:rPr>
        <w:footnoteRef/>
      </w:r>
      <w:r w:rsidRPr="00CF6605">
        <w:rPr>
          <w:rFonts w:ascii="Arial Narrow" w:hAnsi="Arial Narrow"/>
          <w:sz w:val="18"/>
        </w:rPr>
        <w:t xml:space="preserve"> </w:t>
      </w:r>
      <w:r w:rsidRPr="00CF6605">
        <w:rPr>
          <w:rFonts w:ascii="Arial Narrow" w:hAnsi="Arial Narrow"/>
          <w:sz w:val="18"/>
        </w:rPr>
        <w:t xml:space="preserve">RO vypĺňa len v prípade </w:t>
      </w:r>
      <w:r w:rsidR="007E1351">
        <w:rPr>
          <w:rFonts w:ascii="Arial Narrow" w:hAnsi="Arial Narrow"/>
          <w:sz w:val="18"/>
        </w:rPr>
        <w:t xml:space="preserve">finančnej </w:t>
      </w:r>
      <w:r w:rsidRPr="00CF6605">
        <w:rPr>
          <w:rFonts w:ascii="Arial Narrow" w:hAnsi="Arial Narrow"/>
          <w:sz w:val="18"/>
        </w:rPr>
        <w:t xml:space="preserve">kontroly na mieste, ak nebola vykonaná 100 % kontrola deklarovaných výdavkov prijímateľa. </w:t>
      </w:r>
    </w:p>
  </w:footnote>
  <w:footnote w:id="18">
    <w:p w14:paraId="566DB9E7" w14:textId="77777777" w:rsidR="005D2EA1" w:rsidRPr="005D2EA1" w:rsidRDefault="005D2EA1" w:rsidP="005D2EA1">
      <w:pPr>
        <w:pStyle w:val="Textpoznmkypodiarou"/>
        <w:ind w:left="284" w:hanging="284"/>
        <w:jc w:val="both"/>
        <w:rPr>
          <w:ins w:id="73" w:author="Lucia Kubandová" w:date="2017-11-15T08:31:00Z"/>
          <w:rFonts w:ascii="Arial Narrow" w:hAnsi="Arial Narrow"/>
          <w:sz w:val="18"/>
        </w:rPr>
      </w:pPr>
      <w:ins w:id="74" w:author="Lucia Kubandová" w:date="2017-11-15T08:31:00Z">
        <w:r w:rsidRPr="005D2EA1">
          <w:rPr>
            <w:rFonts w:ascii="Arial Narrow" w:hAnsi="Arial Narrow"/>
            <w:sz w:val="18"/>
            <w:vertAlign w:val="superscript"/>
          </w:rPr>
          <w:footnoteRef/>
        </w:r>
        <w:r w:rsidRPr="005D2EA1">
          <w:rPr>
            <w:rFonts w:ascii="Arial Narrow" w:hAnsi="Arial Narrow"/>
            <w:sz w:val="18"/>
            <w:vertAlign w:val="superscript"/>
          </w:rPr>
          <w:t xml:space="preserve"> </w:t>
        </w:r>
        <w:r w:rsidRPr="005D2EA1">
          <w:rPr>
            <w:rFonts w:ascii="Arial Narrow" w:hAnsi="Arial Narrow"/>
            <w:sz w:val="18"/>
          </w:rPr>
          <w:t>RO detailne popíše nedostatky, ktoré boli pri kontrole zistené s odkazom na príslušné porušenia legislatívy SR, EÚ,</w:t>
        </w:r>
      </w:ins>
    </w:p>
    <w:p w14:paraId="4A81ABC8" w14:textId="77777777" w:rsidR="005D2EA1" w:rsidRPr="005D2EA1" w:rsidRDefault="005D2EA1" w:rsidP="005D2EA1">
      <w:pPr>
        <w:pStyle w:val="Textpoznmkypodiarou"/>
        <w:jc w:val="both"/>
        <w:rPr>
          <w:ins w:id="75" w:author="Lucia Kubandová" w:date="2017-11-15T08:31:00Z"/>
          <w:rFonts w:ascii="Arial Narrow" w:hAnsi="Arial Narrow"/>
          <w:sz w:val="18"/>
        </w:rPr>
      </w:pPr>
      <w:ins w:id="76" w:author="Lucia Kubandová" w:date="2017-11-15T08:31:00Z">
        <w:r w:rsidRPr="005D2EA1">
          <w:rPr>
            <w:rFonts w:ascii="Arial Narrow" w:hAnsi="Arial Narrow"/>
            <w:sz w:val="18"/>
          </w:rPr>
          <w:t xml:space="preserve">Zmluvy o poskytnutí NFP a pod. vrátane kvalifikácie zistených nezrovnalostí alebo zisteného podozrenia </w:t>
        </w:r>
      </w:ins>
    </w:p>
    <w:p w14:paraId="6BA801D4" w14:textId="77777777" w:rsidR="005D2EA1" w:rsidRDefault="005D2EA1" w:rsidP="005D2EA1">
      <w:pPr>
        <w:pStyle w:val="Textpoznmkypodiarou"/>
        <w:ind w:left="284" w:hanging="284"/>
        <w:jc w:val="both"/>
        <w:rPr>
          <w:ins w:id="77" w:author="Lucia Kubandová" w:date="2017-11-15T08:31:00Z"/>
        </w:rPr>
      </w:pPr>
      <w:ins w:id="78" w:author="Lucia Kubandová" w:date="2017-11-15T08:31:00Z">
        <w:r w:rsidRPr="005D2EA1">
          <w:rPr>
            <w:rFonts w:ascii="Arial Narrow" w:hAnsi="Arial Narrow"/>
            <w:sz w:val="18"/>
          </w:rPr>
          <w:t>z nezrovnalosti.</w:t>
        </w:r>
      </w:ins>
    </w:p>
  </w:footnote>
  <w:footnote w:id="19">
    <w:p w14:paraId="2680D4A7" w14:textId="77777777" w:rsidR="008303DA" w:rsidDel="005D2EA1" w:rsidRDefault="004B283A" w:rsidP="004B283A">
      <w:pPr>
        <w:pStyle w:val="Textpoznmkypodiarou"/>
        <w:rPr>
          <w:del w:id="82" w:author="Lucia Kubandová" w:date="2017-11-15T08:32:00Z"/>
        </w:rPr>
      </w:pPr>
      <w:del w:id="83" w:author="Lucia Kubandová" w:date="2017-11-15T08:32:00Z">
        <w:r w:rsidRPr="00CF6605" w:rsidDel="005D2EA1">
          <w:rPr>
            <w:rStyle w:val="Odkaznapoznmkupodiarou"/>
            <w:rFonts w:ascii="Arial Narrow" w:hAnsi="Arial Narrow"/>
            <w:sz w:val="18"/>
          </w:rPr>
          <w:footnoteRef/>
        </w:r>
        <w:r w:rsidRPr="00CF6605" w:rsidDel="005D2EA1">
          <w:rPr>
            <w:rFonts w:ascii="Arial Narrow" w:hAnsi="Arial Narrow"/>
            <w:sz w:val="18"/>
          </w:rPr>
          <w:delText xml:space="preserve"> RO detailne popíše nedostatky, ktoré boli pri kontrole zistené s odkazom na príslušné porušenia legislatívy SR, EÚ, Zmluvy o poskytnutí NFP </w:delText>
        </w:r>
        <w:r w:rsidRPr="00CF6605" w:rsidDel="005D2EA1">
          <w:rPr>
            <w:rFonts w:ascii="Arial Narrow" w:hAnsi="Arial Narrow"/>
            <w:sz w:val="18"/>
            <w:szCs w:val="18"/>
          </w:rPr>
          <w:delText>a pod. vrátane kvalifikácie zistených nezrovnalostí alebo zisteného podozrenia z nezrovnalosti.</w:delText>
        </w:r>
      </w:del>
    </w:p>
  </w:footnote>
  <w:footnote w:id="20">
    <w:p w14:paraId="2680D4A8" w14:textId="77777777"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8"/>
          <w:szCs w:val="18"/>
        </w:rPr>
        <w:footnoteRef/>
      </w:r>
      <w:r w:rsidRPr="00CF6605">
        <w:rPr>
          <w:rFonts w:ascii="Arial Narrow" w:hAnsi="Arial Narrow"/>
          <w:sz w:val="18"/>
          <w:szCs w:val="18"/>
        </w:rPr>
        <w:t xml:space="preserve"> </w:t>
      </w:r>
      <w:r w:rsidRPr="00CF6605">
        <w:rPr>
          <w:rFonts w:ascii="Arial Narrow" w:hAnsi="Arial Narrow"/>
          <w:sz w:val="18"/>
          <w:szCs w:val="18"/>
        </w:rPr>
        <w:t xml:space="preserve">RO vypĺňa v prípade, ak je formou výkonu kontroly administratívna kontrola </w:t>
      </w:r>
      <w:proofErr w:type="spellStart"/>
      <w:r w:rsidRPr="00CF6605">
        <w:rPr>
          <w:rFonts w:ascii="Arial Narrow" w:hAnsi="Arial Narrow"/>
          <w:sz w:val="18"/>
          <w:szCs w:val="18"/>
        </w:rPr>
        <w:t>ŽoP</w:t>
      </w:r>
      <w:proofErr w:type="spellEnd"/>
      <w:r w:rsidRPr="00CF6605">
        <w:rPr>
          <w:rFonts w:ascii="Arial Narrow" w:hAnsi="Arial Narrow"/>
          <w:sz w:val="18"/>
          <w:szCs w:val="18"/>
        </w:rPr>
        <w:t xml:space="preserve"> pred jej preplatením/zúčtovaním.  RO uvedie sumu „spolu“ uvedenú v stĺpci č. 16 „Suma žiadaná na preplatenie (suma nárokovaných finančných prostriedkov / deklarovaných výdavkov predložená prijímateľom / partnerom v žiadosti o platbu) (v EUR)“, časti B-B1 (pozn. pri programoch </w:t>
      </w:r>
      <w:proofErr w:type="spellStart"/>
      <w:r w:rsidRPr="00CF6605">
        <w:rPr>
          <w:rFonts w:ascii="Arial Narrow" w:hAnsi="Arial Narrow"/>
          <w:sz w:val="18"/>
          <w:szCs w:val="18"/>
        </w:rPr>
        <w:t>Interreg</w:t>
      </w:r>
      <w:proofErr w:type="spellEnd"/>
      <w:r w:rsidRPr="00CF6605">
        <w:rPr>
          <w:rFonts w:ascii="Arial Narrow" w:hAnsi="Arial Narrow"/>
          <w:sz w:val="18"/>
          <w:szCs w:val="18"/>
        </w:rPr>
        <w:t xml:space="preserve"> V-A (programy cezhraničnej spolupráce cieľa Európska územná spolupráca) sa predmetné časti návrhu správy z kontroly vypĺňajú z časti B-B2 a B-B3) prílohy 1a Systému finančného riadenia štrukturálnych fondov, Kohézneho fondu a Európskeho námorného a rybárskeho fondu na programové obdobie 2014 – 2020. </w:t>
      </w:r>
    </w:p>
  </w:footnote>
  <w:footnote w:id="21">
    <w:p w14:paraId="2680D4A9" w14:textId="77777777"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8"/>
          <w:szCs w:val="18"/>
        </w:rPr>
        <w:footnoteRef/>
      </w:r>
      <w:r w:rsidRPr="00CF6605">
        <w:rPr>
          <w:rFonts w:ascii="Arial Narrow" w:hAnsi="Arial Narrow"/>
          <w:sz w:val="18"/>
          <w:szCs w:val="18"/>
        </w:rPr>
        <w:t xml:space="preserve"> </w:t>
      </w:r>
      <w:r w:rsidRPr="00CF6605">
        <w:rPr>
          <w:rFonts w:ascii="Arial Narrow" w:hAnsi="Arial Narrow"/>
          <w:sz w:val="18"/>
          <w:szCs w:val="18"/>
        </w:rPr>
        <w:t xml:space="preserve">RO vypĺňa v prípade, ak je formou výkonu kontroly administratívna </w:t>
      </w:r>
      <w:r w:rsidR="007E1351">
        <w:rPr>
          <w:rFonts w:ascii="Arial Narrow" w:hAnsi="Arial Narrow"/>
          <w:sz w:val="18"/>
          <w:szCs w:val="18"/>
        </w:rPr>
        <w:t xml:space="preserve">finančná </w:t>
      </w:r>
      <w:r w:rsidRPr="00CF6605">
        <w:rPr>
          <w:rFonts w:ascii="Arial Narrow" w:hAnsi="Arial Narrow"/>
          <w:sz w:val="18"/>
          <w:szCs w:val="18"/>
        </w:rPr>
        <w:t xml:space="preserve">kontrola </w:t>
      </w:r>
      <w:proofErr w:type="spellStart"/>
      <w:r w:rsidRPr="00CF6605">
        <w:rPr>
          <w:rFonts w:ascii="Arial Narrow" w:hAnsi="Arial Narrow"/>
          <w:sz w:val="18"/>
          <w:szCs w:val="18"/>
        </w:rPr>
        <w:t>ŽoP</w:t>
      </w:r>
      <w:proofErr w:type="spellEnd"/>
      <w:r w:rsidRPr="00CF6605">
        <w:rPr>
          <w:rFonts w:ascii="Arial Narrow" w:hAnsi="Arial Narrow"/>
          <w:sz w:val="18"/>
          <w:szCs w:val="18"/>
        </w:rPr>
        <w:t xml:space="preserve"> pred jej preplatením/zúčtovaním.  RO uvedie sumu, ktorá bola predmetom kontroly (pozn. bez sumy, ktorá bola vyčlenená na samostatnú kontrolu). </w:t>
      </w:r>
    </w:p>
  </w:footnote>
  <w:footnote w:id="22">
    <w:p w14:paraId="2680D4AA" w14:textId="409F9543"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8"/>
          <w:szCs w:val="18"/>
        </w:rPr>
        <w:footnoteRef/>
      </w:r>
      <w:r w:rsidRPr="00CF6605">
        <w:rPr>
          <w:rFonts w:ascii="Arial Narrow" w:hAnsi="Arial Narrow"/>
          <w:sz w:val="18"/>
          <w:szCs w:val="18"/>
        </w:rPr>
        <w:t xml:space="preserve"> </w:t>
      </w:r>
      <w:r w:rsidRPr="00CF6605">
        <w:rPr>
          <w:rFonts w:ascii="Arial Narrow" w:hAnsi="Arial Narrow"/>
          <w:sz w:val="18"/>
          <w:szCs w:val="18"/>
        </w:rPr>
        <w:t xml:space="preserve">RO vypĺňa v prípade, ak je formou výkonu kontroly administratívna </w:t>
      </w:r>
      <w:r w:rsidR="007E1351">
        <w:rPr>
          <w:rFonts w:ascii="Arial Narrow" w:hAnsi="Arial Narrow"/>
          <w:sz w:val="18"/>
          <w:szCs w:val="18"/>
        </w:rPr>
        <w:t xml:space="preserve">finančná </w:t>
      </w:r>
      <w:r w:rsidRPr="00CF6605">
        <w:rPr>
          <w:rFonts w:ascii="Arial Narrow" w:hAnsi="Arial Narrow"/>
          <w:sz w:val="18"/>
          <w:szCs w:val="18"/>
        </w:rPr>
        <w:t xml:space="preserve">kontrola </w:t>
      </w:r>
      <w:proofErr w:type="spellStart"/>
      <w:r w:rsidRPr="00CF6605">
        <w:rPr>
          <w:rFonts w:ascii="Arial Narrow" w:hAnsi="Arial Narrow"/>
          <w:sz w:val="18"/>
          <w:szCs w:val="18"/>
        </w:rPr>
        <w:t>ŽoP</w:t>
      </w:r>
      <w:proofErr w:type="spellEnd"/>
      <w:r w:rsidRPr="00CF6605">
        <w:rPr>
          <w:rFonts w:ascii="Arial Narrow" w:hAnsi="Arial Narrow"/>
          <w:sz w:val="18"/>
          <w:szCs w:val="18"/>
        </w:rPr>
        <w:t xml:space="preserve"> pred jej preplatením/zúčtovaním.  RO uvedie sumu „spolu“ uvedenú v stĺpci č. </w:t>
      </w:r>
      <w:ins w:id="94" w:author="Lucia Kubandová" w:date="2017-11-15T08:39:00Z">
        <w:r w:rsidR="007D6667">
          <w:rPr>
            <w:rFonts w:ascii="Arial Narrow" w:hAnsi="Arial Narrow"/>
            <w:sz w:val="18"/>
            <w:szCs w:val="18"/>
          </w:rPr>
          <w:t>19</w:t>
        </w:r>
      </w:ins>
      <w:del w:id="95" w:author="Lucia Kubandová" w:date="2017-11-15T08:39:00Z">
        <w:r w:rsidRPr="00CF6605" w:rsidDel="007D6667">
          <w:rPr>
            <w:rFonts w:ascii="Arial Narrow" w:hAnsi="Arial Narrow"/>
            <w:sz w:val="18"/>
            <w:szCs w:val="18"/>
          </w:rPr>
          <w:delText>20</w:delText>
        </w:r>
      </w:del>
      <w:r w:rsidRPr="00CF6605">
        <w:rPr>
          <w:rFonts w:ascii="Arial Narrow" w:hAnsi="Arial Narrow"/>
          <w:sz w:val="18"/>
          <w:szCs w:val="18"/>
        </w:rPr>
        <w:t xml:space="preserve"> „Oprávnený výdavok (v EUR)“, časti B-B1 (pozn. pri programoch </w:t>
      </w:r>
      <w:proofErr w:type="spellStart"/>
      <w:r w:rsidRPr="00CF6605">
        <w:rPr>
          <w:rFonts w:ascii="Arial Narrow" w:hAnsi="Arial Narrow"/>
          <w:sz w:val="18"/>
          <w:szCs w:val="18"/>
        </w:rPr>
        <w:t>Interreg</w:t>
      </w:r>
      <w:proofErr w:type="spellEnd"/>
      <w:r w:rsidRPr="00CF6605">
        <w:rPr>
          <w:rFonts w:ascii="Arial Narrow" w:hAnsi="Arial Narrow"/>
          <w:sz w:val="18"/>
          <w:szCs w:val="18"/>
        </w:rPr>
        <w:t xml:space="preserve"> V-A (pozn. programy cezhraničnej spolupráce cieľa Európska územná spolupráca) sa predmetné časti návrhu správy z kontroly vypĺňajú z časti B-B2 a B-B3) prílohy 1a Systému finančného riadenia štrukturálnych fondov, Kohézneho fondu a Európskeho námorného a rybárskeho fondu na programové obdobie 2014 – 2020.</w:t>
      </w:r>
    </w:p>
  </w:footnote>
  <w:footnote w:id="23">
    <w:p w14:paraId="2680D4AB" w14:textId="452DF897"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8"/>
          <w:szCs w:val="18"/>
        </w:rPr>
        <w:footnoteRef/>
      </w:r>
      <w:r w:rsidRPr="00CF6605">
        <w:rPr>
          <w:rFonts w:ascii="Arial Narrow" w:hAnsi="Arial Narrow"/>
          <w:sz w:val="18"/>
          <w:szCs w:val="18"/>
        </w:rPr>
        <w:t xml:space="preserve"> </w:t>
      </w:r>
      <w:r w:rsidRPr="00CF6605">
        <w:rPr>
          <w:rFonts w:ascii="Arial Narrow" w:hAnsi="Arial Narrow"/>
          <w:sz w:val="18"/>
          <w:szCs w:val="18"/>
        </w:rPr>
        <w:t xml:space="preserve">RO vypĺňa v prípade, ak je formou výkonu kontroly administratívna </w:t>
      </w:r>
      <w:r w:rsidR="007E1351">
        <w:rPr>
          <w:rFonts w:ascii="Arial Narrow" w:hAnsi="Arial Narrow"/>
          <w:sz w:val="18"/>
          <w:szCs w:val="18"/>
        </w:rPr>
        <w:t xml:space="preserve">finančná </w:t>
      </w:r>
      <w:r w:rsidRPr="00CF6605">
        <w:rPr>
          <w:rFonts w:ascii="Arial Narrow" w:hAnsi="Arial Narrow"/>
          <w:sz w:val="18"/>
          <w:szCs w:val="18"/>
        </w:rPr>
        <w:t xml:space="preserve">kontrola </w:t>
      </w:r>
      <w:proofErr w:type="spellStart"/>
      <w:r w:rsidRPr="00CF6605">
        <w:rPr>
          <w:rFonts w:ascii="Arial Narrow" w:hAnsi="Arial Narrow"/>
          <w:sz w:val="18"/>
          <w:szCs w:val="18"/>
        </w:rPr>
        <w:t>ŽoP</w:t>
      </w:r>
      <w:proofErr w:type="spellEnd"/>
      <w:r w:rsidRPr="00CF6605">
        <w:rPr>
          <w:rFonts w:ascii="Arial Narrow" w:hAnsi="Arial Narrow"/>
          <w:sz w:val="18"/>
          <w:szCs w:val="18"/>
        </w:rPr>
        <w:t xml:space="preserve"> pred jej preplatením/zúčtovaním.  RO uvedie sumu „spolu“ uvedenú v stĺpci č. 2</w:t>
      </w:r>
      <w:ins w:id="98" w:author="Lucia Kubandová" w:date="2017-11-15T08:40:00Z">
        <w:r w:rsidR="007D6667">
          <w:rPr>
            <w:rFonts w:ascii="Arial Narrow" w:hAnsi="Arial Narrow"/>
            <w:sz w:val="18"/>
            <w:szCs w:val="18"/>
          </w:rPr>
          <w:t>0</w:t>
        </w:r>
      </w:ins>
      <w:del w:id="99" w:author="Lucia Kubandová" w:date="2017-11-15T08:40:00Z">
        <w:r w:rsidRPr="00CF6605" w:rsidDel="007D6667">
          <w:rPr>
            <w:rFonts w:ascii="Arial Narrow" w:hAnsi="Arial Narrow"/>
            <w:sz w:val="18"/>
            <w:szCs w:val="18"/>
          </w:rPr>
          <w:delText>1</w:delText>
        </w:r>
      </w:del>
      <w:r w:rsidRPr="00CF6605">
        <w:rPr>
          <w:rFonts w:ascii="Arial Narrow" w:hAnsi="Arial Narrow"/>
          <w:sz w:val="18"/>
          <w:szCs w:val="18"/>
        </w:rPr>
        <w:t xml:space="preserve"> „Neoprávnený výdavok (v EUR)“, časti B-B1(pozn. pri programoch </w:t>
      </w:r>
      <w:proofErr w:type="spellStart"/>
      <w:r w:rsidRPr="00CF6605">
        <w:rPr>
          <w:rFonts w:ascii="Arial Narrow" w:hAnsi="Arial Narrow"/>
          <w:sz w:val="18"/>
          <w:szCs w:val="18"/>
        </w:rPr>
        <w:t>Interreg</w:t>
      </w:r>
      <w:proofErr w:type="spellEnd"/>
      <w:r w:rsidRPr="00CF6605">
        <w:rPr>
          <w:rFonts w:ascii="Arial Narrow" w:hAnsi="Arial Narrow"/>
          <w:sz w:val="18"/>
          <w:szCs w:val="18"/>
        </w:rPr>
        <w:t xml:space="preserve"> V-A (programy cezhraničnej spolupráce cieľa Európska územná spolupráca) sa predmetné časti návrhu správy z kontroly vypĺňajú z časti B-B2 a B-B3)  prílohy 1a Systému finančného riadenia štrukturálnych fondov, Kohézneho fondu a Európskeho námorného a rybárskeho fondu na programové obdobie 2014 – 2020.</w:t>
      </w:r>
    </w:p>
  </w:footnote>
  <w:footnote w:id="24">
    <w:p w14:paraId="2680D4AC" w14:textId="77777777" w:rsidR="008303DA" w:rsidRPr="007D6667" w:rsidDel="005D2EA1" w:rsidRDefault="004B283A" w:rsidP="004B283A">
      <w:pPr>
        <w:pStyle w:val="Textpoznmkypodiarou"/>
        <w:rPr>
          <w:del w:id="103" w:author="Lucia Kubandová" w:date="2017-11-15T08:35:00Z"/>
          <w:rFonts w:ascii="Arial Narrow" w:hAnsi="Arial Narrow"/>
        </w:rPr>
      </w:pPr>
      <w:del w:id="104" w:author="Lucia Kubandová" w:date="2017-11-15T08:35:00Z">
        <w:r w:rsidRPr="00CF6605" w:rsidDel="005D2EA1">
          <w:rPr>
            <w:rStyle w:val="Odkaznapoznmkupodiarou"/>
            <w:rFonts w:ascii="Arial Narrow" w:hAnsi="Arial Narrow"/>
            <w:sz w:val="18"/>
          </w:rPr>
          <w:footnoteRef/>
        </w:r>
        <w:r w:rsidRPr="00CF6605" w:rsidDel="005D2EA1">
          <w:rPr>
            <w:rFonts w:ascii="Arial Narrow" w:hAnsi="Arial Narrow"/>
            <w:sz w:val="18"/>
          </w:rPr>
          <w:delText xml:space="preserve"> Ak je formou výkonu kontroly administratívna </w:delText>
        </w:r>
        <w:r w:rsidR="007E1351" w:rsidDel="005D2EA1">
          <w:rPr>
            <w:rFonts w:ascii="Arial Narrow" w:hAnsi="Arial Narrow"/>
            <w:sz w:val="18"/>
          </w:rPr>
          <w:delText xml:space="preserve">finančná </w:delText>
        </w:r>
        <w:r w:rsidRPr="00CF6605" w:rsidDel="005D2EA1">
          <w:rPr>
            <w:rFonts w:ascii="Arial Narrow" w:hAnsi="Arial Narrow"/>
            <w:sz w:val="18"/>
          </w:rPr>
          <w:delText xml:space="preserve">kontrola ŽoP pred jej preplatením/zúčtovaním, je RO povinný uviesť taktiež informáciu o tom, či je ŽoP o platbu navrhnutá na schválenie v plnej výške/ schválená v zníženej sume/zamietnutá a pod. V prípade vyčlenenia nárokovaných finančných prostriedkov / deklarovaných výdavkov na samostatnú kontrolu je RO povinný túto skutočnosť uviesť aj v záveroch </w:delText>
        </w:r>
        <w:r w:rsidRPr="007D6667" w:rsidDel="005D2EA1">
          <w:rPr>
            <w:rFonts w:ascii="Arial Narrow" w:hAnsi="Arial Narrow"/>
            <w:sz w:val="18"/>
          </w:rPr>
          <w:delText>návrhu správy. Ak je predmetom kontrola VO alebo obstarávania a v prípade aplikovania korekcie, je treba uviesť návrh tejto korekcie (v%).</w:delText>
        </w:r>
      </w:del>
    </w:p>
  </w:footnote>
  <w:footnote w:id="25">
    <w:p w14:paraId="21751535" w14:textId="77777777" w:rsidR="005D2EA1" w:rsidRPr="007D6667" w:rsidRDefault="005D2EA1" w:rsidP="005D2EA1">
      <w:pPr>
        <w:pStyle w:val="Textpoznmkypodiarou"/>
        <w:tabs>
          <w:tab w:val="left" w:pos="284"/>
        </w:tabs>
        <w:rPr>
          <w:ins w:id="107" w:author="Lucia Kubandová" w:date="2017-11-15T08:35:00Z"/>
          <w:rFonts w:ascii="Arial Narrow" w:hAnsi="Arial Narrow" w:cstheme="minorHAnsi"/>
          <w:sz w:val="18"/>
          <w:szCs w:val="18"/>
        </w:rPr>
      </w:pPr>
      <w:ins w:id="108" w:author="Lucia Kubandová" w:date="2017-11-15T08:35:00Z">
        <w:r w:rsidRPr="007D6667">
          <w:rPr>
            <w:rStyle w:val="Odkaznapoznmkupodiarou"/>
            <w:rFonts w:ascii="Arial Narrow" w:hAnsi="Arial Narrow" w:cstheme="minorHAnsi"/>
            <w:sz w:val="18"/>
            <w:szCs w:val="18"/>
          </w:rPr>
          <w:footnoteRef/>
        </w:r>
        <w:r w:rsidRPr="007D6667">
          <w:rPr>
            <w:rFonts w:ascii="Arial Narrow" w:hAnsi="Arial Narrow" w:cstheme="minorHAnsi"/>
            <w:sz w:val="18"/>
            <w:szCs w:val="18"/>
          </w:rPr>
          <w:t xml:space="preserve"> </w:t>
        </w:r>
        <w:r w:rsidRPr="007D6667">
          <w:rPr>
            <w:rFonts w:ascii="Arial Narrow" w:hAnsi="Arial Narrow" w:cstheme="minorHAnsi"/>
            <w:sz w:val="18"/>
            <w:szCs w:val="18"/>
          </w:rPr>
          <w:t>Podľa kapitoly 3.3.6.2.2 ods. 15 Systému riadenia EŠIF. V prípade potreby uviesť aj ďalšie skutočnosti.</w:t>
        </w:r>
      </w:ins>
    </w:p>
  </w:footnote>
  <w:footnote w:id="26">
    <w:p w14:paraId="2680D4AD" w14:textId="27D3B2EC" w:rsidR="008303DA" w:rsidRPr="007D6667" w:rsidDel="005D2EA1" w:rsidRDefault="004B283A" w:rsidP="004B283A">
      <w:pPr>
        <w:pStyle w:val="Textpoznmkypodiarou"/>
        <w:rPr>
          <w:del w:id="110" w:author="Lucia Kubandová" w:date="2017-11-15T08:36:00Z"/>
          <w:rFonts w:ascii="Arial Narrow" w:hAnsi="Arial Narrow" w:cstheme="minorHAnsi"/>
          <w:sz w:val="18"/>
          <w:szCs w:val="18"/>
        </w:rPr>
      </w:pPr>
      <w:del w:id="111" w:author="Lucia Kubandová" w:date="2017-11-15T08:36:00Z">
        <w:r w:rsidRPr="007D6667" w:rsidDel="005D2EA1">
          <w:rPr>
            <w:rStyle w:val="Odkaznapoznmkupodiarou"/>
            <w:rFonts w:ascii="Arial Narrow" w:hAnsi="Arial Narrow" w:cstheme="minorHAnsi"/>
            <w:sz w:val="18"/>
            <w:szCs w:val="18"/>
          </w:rPr>
          <w:footnoteRef/>
        </w:r>
        <w:r w:rsidRPr="007D6667" w:rsidDel="005D2EA1">
          <w:rPr>
            <w:rFonts w:ascii="Arial Narrow" w:hAnsi="Arial Narrow" w:cstheme="minorHAnsi"/>
            <w:sz w:val="18"/>
            <w:szCs w:val="18"/>
          </w:rPr>
          <w:delText xml:space="preserve"> RO vyplní ak je to relevantné. RO uvedie, ktoré skutočnosti uvedené v § </w:delText>
        </w:r>
        <w:r w:rsidR="007E1351" w:rsidRPr="007D6667" w:rsidDel="005D2EA1">
          <w:rPr>
            <w:rFonts w:ascii="Arial Narrow" w:hAnsi="Arial Narrow" w:cstheme="minorHAnsi"/>
            <w:sz w:val="18"/>
            <w:szCs w:val="18"/>
          </w:rPr>
          <w:delText xml:space="preserve">6 ods. 4 </w:delText>
        </w:r>
        <w:r w:rsidRPr="007D6667" w:rsidDel="005D2EA1">
          <w:rPr>
            <w:rFonts w:ascii="Arial Narrow" w:hAnsi="Arial Narrow" w:cstheme="minorHAnsi"/>
            <w:sz w:val="18"/>
            <w:szCs w:val="18"/>
          </w:rPr>
          <w:delText xml:space="preserve">zákona o finančnej kontrole overil. </w:delText>
        </w:r>
      </w:del>
    </w:p>
  </w:footnote>
  <w:footnote w:id="27">
    <w:p w14:paraId="213CE97F" w14:textId="77777777" w:rsidR="005D2EA1" w:rsidRDefault="005D2EA1" w:rsidP="005D2EA1">
      <w:pPr>
        <w:pStyle w:val="Textpoznmkypodiarou"/>
        <w:jc w:val="both"/>
        <w:rPr>
          <w:ins w:id="118" w:author="Lucia Kubandová" w:date="2017-11-15T08:36:00Z"/>
        </w:rPr>
      </w:pPr>
      <w:ins w:id="119" w:author="Lucia Kubandová" w:date="2017-11-15T08:36:00Z">
        <w:r w:rsidRPr="007D6667">
          <w:rPr>
            <w:rStyle w:val="Odkaznapoznmkupodiarou"/>
            <w:rFonts w:ascii="Arial Narrow" w:hAnsi="Arial Narrow" w:cstheme="minorHAnsi"/>
            <w:sz w:val="18"/>
            <w:szCs w:val="18"/>
          </w:rPr>
          <w:footnoteRef/>
        </w:r>
        <w:r w:rsidRPr="007D6667">
          <w:rPr>
            <w:rFonts w:ascii="Arial Narrow" w:hAnsi="Arial Narrow" w:cstheme="minorHAnsi"/>
            <w:sz w:val="18"/>
            <w:szCs w:val="18"/>
          </w:rPr>
          <w:t xml:space="preserve">Ak sa vykonáva administratívna finančná kontrola alebo finančná kontrola na mieste pri ktorej súčasne </w:t>
        </w:r>
        <w:r w:rsidRPr="007D6667">
          <w:rPr>
            <w:rFonts w:ascii="Arial Narrow" w:hAnsi="Arial Narrow" w:cstheme="minorHAnsi"/>
            <w:b/>
            <w:sz w:val="18"/>
            <w:szCs w:val="18"/>
          </w:rPr>
          <w:t>nie je</w:t>
        </w:r>
        <w:r w:rsidRPr="007D6667">
          <w:rPr>
            <w:rFonts w:ascii="Arial Narrow" w:hAnsi="Arial Narrow" w:cstheme="minorHAnsi"/>
            <w:sz w:val="18"/>
            <w:szCs w:val="18"/>
          </w:rPr>
          <w:t xml:space="preserve"> vyhotovený aj iný doklad súvisiaci s finančnou kontrolou (kontrolný zoznam), ktorý preukazuje vykonanie základnej finančnej kontroly uvedie sa aj vyjadrenie podľa § 7 ods. 3 zákona o finančnej kontrole, či je alebo nie je možné finančnú operáciu alebo jej časť vykonať, v nej pokračovať alebo vymáhať poskytnuté plnenie, ak sa finančná operácia alebo jej časť už vykonala.</w:t>
        </w:r>
        <w:r>
          <w:t xml:space="preserve"> </w:t>
        </w:r>
      </w:ins>
    </w:p>
  </w:footnote>
  <w:footnote w:id="28">
    <w:p w14:paraId="2680D4AE" w14:textId="77777777"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8"/>
        </w:rPr>
        <w:footnoteRef/>
      </w:r>
      <w:r w:rsidRPr="00CF6605">
        <w:rPr>
          <w:rFonts w:ascii="Arial Narrow" w:hAnsi="Arial Narrow"/>
          <w:sz w:val="18"/>
        </w:rPr>
        <w:t xml:space="preserve"> </w:t>
      </w:r>
      <w:r w:rsidRPr="00CF6605">
        <w:rPr>
          <w:rFonts w:ascii="Arial Narrow" w:hAnsi="Arial Narrow"/>
          <w:sz w:val="18"/>
        </w:rPr>
        <w:t xml:space="preserve">V prípade, ak je predmetom kontroly </w:t>
      </w:r>
      <w:proofErr w:type="spellStart"/>
      <w:r w:rsidRPr="00CF6605">
        <w:rPr>
          <w:rFonts w:ascii="Arial Narrow" w:hAnsi="Arial Narrow"/>
          <w:sz w:val="18"/>
        </w:rPr>
        <w:t>ŽoP</w:t>
      </w:r>
      <w:proofErr w:type="spellEnd"/>
      <w:r w:rsidRPr="00CF6605">
        <w:rPr>
          <w:rFonts w:ascii="Arial Narrow" w:hAnsi="Arial Narrow"/>
          <w:sz w:val="18"/>
        </w:rPr>
        <w:t xml:space="preserve">, je postačujúce uviesť odkaz na číslo/čísla </w:t>
      </w:r>
      <w:proofErr w:type="spellStart"/>
      <w:r w:rsidRPr="00CF6605">
        <w:rPr>
          <w:rFonts w:ascii="Arial Narrow" w:hAnsi="Arial Narrow"/>
          <w:sz w:val="18"/>
        </w:rPr>
        <w:t>ŽoP</w:t>
      </w:r>
      <w:proofErr w:type="spellEnd"/>
      <w:r w:rsidRPr="00CF6605">
        <w:rPr>
          <w:rFonts w:ascii="Arial Narrow" w:hAnsi="Arial Narrow"/>
          <w:sz w:val="18"/>
        </w:rPr>
        <w:t xml:space="preserve">, v ktorej sa zoznam dokladov nachádza.  </w:t>
      </w:r>
    </w:p>
  </w:footnote>
  <w:footnote w:id="29">
    <w:p w14:paraId="2680D4AF" w14:textId="2711EF05"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8"/>
        </w:rPr>
        <w:footnoteRef/>
      </w:r>
      <w:r w:rsidRPr="00CF6605">
        <w:rPr>
          <w:rFonts w:ascii="Arial Narrow" w:hAnsi="Arial Narrow"/>
          <w:sz w:val="18"/>
        </w:rPr>
        <w:t xml:space="preserve"> </w:t>
      </w:r>
      <w:r w:rsidR="00466ECE">
        <w:rPr>
          <w:rFonts w:ascii="Arial Narrow" w:hAnsi="Arial Narrow"/>
          <w:sz w:val="18"/>
        </w:rPr>
        <w:t>U</w:t>
      </w:r>
      <w:r w:rsidRPr="00CF6605">
        <w:rPr>
          <w:rFonts w:ascii="Arial Narrow" w:hAnsi="Arial Narrow"/>
          <w:sz w:val="18"/>
        </w:rPr>
        <w:t xml:space="preserve">vedie </w:t>
      </w:r>
      <w:r w:rsidR="00466ECE">
        <w:rPr>
          <w:rFonts w:ascii="Arial Narrow" w:hAnsi="Arial Narrow"/>
          <w:sz w:val="18"/>
        </w:rPr>
        <w:t xml:space="preserve">sa </w:t>
      </w:r>
      <w:r w:rsidRPr="00CF6605">
        <w:rPr>
          <w:rFonts w:ascii="Arial Narrow" w:hAnsi="Arial Narrow"/>
          <w:sz w:val="18"/>
        </w:rPr>
        <w:t xml:space="preserve">názov prílohy/názvy príloh, ktoré potvrdzujú nedostatky zistené  kontrolou. </w:t>
      </w:r>
    </w:p>
  </w:footnote>
  <w:footnote w:id="30">
    <w:p w14:paraId="2680D4B0" w14:textId="77777777" w:rsidR="008303DA" w:rsidDel="007D6667" w:rsidRDefault="004B283A" w:rsidP="004B283A">
      <w:pPr>
        <w:pStyle w:val="Textpoznmkypodiarou"/>
        <w:rPr>
          <w:del w:id="127" w:author="Lucia Kubandová" w:date="2017-11-15T08:40:00Z"/>
        </w:rPr>
      </w:pPr>
      <w:del w:id="128" w:author="Lucia Kubandová" w:date="2017-11-15T08:40:00Z">
        <w:r w:rsidRPr="00CF6605" w:rsidDel="007D6667">
          <w:rPr>
            <w:rStyle w:val="Odkaznapoznmkupodiarou"/>
            <w:rFonts w:ascii="Arial Narrow" w:hAnsi="Arial Narrow"/>
            <w:sz w:val="18"/>
          </w:rPr>
          <w:footnoteRef/>
        </w:r>
        <w:r w:rsidRPr="00CF6605" w:rsidDel="007D6667">
          <w:rPr>
            <w:rFonts w:ascii="Arial Narrow" w:hAnsi="Arial Narrow"/>
            <w:sz w:val="18"/>
          </w:rPr>
          <w:delText xml:space="preserve"> Určí RO, pričom minimálna lehota je 5 pracovných dní.</w:delText>
        </w:r>
      </w:del>
    </w:p>
  </w:footnote>
  <w:footnote w:id="31">
    <w:p w14:paraId="3756013C" w14:textId="77777777" w:rsidR="007D6667" w:rsidRDefault="007D6667" w:rsidP="007D6667">
      <w:pPr>
        <w:pStyle w:val="Textpoznmkypodiarou"/>
        <w:ind w:left="284" w:hanging="284"/>
        <w:rPr>
          <w:ins w:id="131" w:author="Lucia Kubandová" w:date="2017-11-15T08:40:00Z"/>
        </w:rPr>
      </w:pPr>
      <w:ins w:id="132" w:author="Lucia Kubandová" w:date="2017-11-15T08:40:00Z">
        <w:r w:rsidRPr="007D6667">
          <w:rPr>
            <w:rFonts w:ascii="Arial Narrow" w:hAnsi="Arial Narrow"/>
            <w:sz w:val="18"/>
            <w:vertAlign w:val="superscript"/>
          </w:rPr>
          <w:footnoteRef/>
        </w:r>
        <w:r w:rsidRPr="007D6667">
          <w:rPr>
            <w:rFonts w:ascii="Arial Narrow" w:hAnsi="Arial Narrow"/>
            <w:sz w:val="18"/>
          </w:rPr>
          <w:t xml:space="preserve"> </w:t>
        </w:r>
        <w:r w:rsidRPr="007D6667">
          <w:rPr>
            <w:rFonts w:ascii="Arial Narrow" w:hAnsi="Arial Narrow"/>
            <w:sz w:val="18"/>
          </w:rPr>
          <w:t>Určí RO, pričom minimálna lehota je 5 pracovných dní.</w:t>
        </w:r>
      </w:ins>
    </w:p>
  </w:footnote>
  <w:footnote w:id="32">
    <w:p w14:paraId="2680D4B1" w14:textId="77777777"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8"/>
        </w:rPr>
        <w:footnoteRef/>
      </w:r>
      <w:r w:rsidRPr="00CF6605">
        <w:rPr>
          <w:rFonts w:ascii="Arial Narrow" w:hAnsi="Arial Narrow"/>
          <w:sz w:val="18"/>
        </w:rPr>
        <w:t xml:space="preserve"> </w:t>
      </w:r>
      <w:r w:rsidRPr="00CF6605">
        <w:rPr>
          <w:rFonts w:ascii="Arial Narrow" w:hAnsi="Arial Narrow"/>
          <w:sz w:val="18"/>
        </w:rPr>
        <w:t xml:space="preserve">Určí RO, pričom zohľadňuje ustanovenia čl. 132 nariadenia Európskeho parlamentu a Rady (EÚ) č. 1303/2013. </w:t>
      </w:r>
    </w:p>
  </w:footnote>
  <w:footnote w:id="33">
    <w:p w14:paraId="2680D4B2" w14:textId="77777777"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8"/>
        </w:rPr>
        <w:footnoteRef/>
      </w:r>
      <w:r w:rsidRPr="00CF6605">
        <w:rPr>
          <w:rFonts w:ascii="Arial Narrow" w:hAnsi="Arial Narrow"/>
          <w:sz w:val="18"/>
        </w:rPr>
        <w:t xml:space="preserve"> </w:t>
      </w:r>
      <w:r w:rsidRPr="00CF6605">
        <w:rPr>
          <w:rFonts w:ascii="Arial Narrow" w:hAnsi="Arial Narrow"/>
          <w:sz w:val="18"/>
        </w:rPr>
        <w:t xml:space="preserve">RO uvedie ďalšie doplňujúce údaje (napr. informáciu o prerušení plynutia lehôt do zaslania námietok k návrhu správy zo strany kontrolovanej osoby). </w:t>
      </w:r>
    </w:p>
  </w:footnote>
  <w:footnote w:id="34">
    <w:p w14:paraId="2680D4B3" w14:textId="72BF53B5"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8"/>
        </w:rPr>
        <w:footnoteRef/>
      </w:r>
      <w:r w:rsidRPr="00CF6605">
        <w:rPr>
          <w:rFonts w:ascii="Arial Narrow" w:hAnsi="Arial Narrow"/>
          <w:sz w:val="18"/>
        </w:rPr>
        <w:t xml:space="preserve"> </w:t>
      </w:r>
      <w:r w:rsidRPr="00CF6605">
        <w:rPr>
          <w:rFonts w:ascii="Arial Narrow" w:hAnsi="Arial Narrow"/>
          <w:sz w:val="18"/>
        </w:rPr>
        <w:t xml:space="preserve">RO uvedie </w:t>
      </w:r>
      <w:ins w:id="143" w:author="Lucia Kubandová" w:date="2017-11-15T08:45:00Z">
        <w:r w:rsidR="007D6667">
          <w:t xml:space="preserve">mená a priezviská osôb </w:t>
        </w:r>
      </w:ins>
      <w:del w:id="144" w:author="Lucia Kubandová" w:date="2017-11-15T08:45:00Z">
        <w:r w:rsidRPr="00CF6605" w:rsidDel="007D6667">
          <w:rPr>
            <w:rFonts w:ascii="Arial Narrow" w:hAnsi="Arial Narrow"/>
            <w:sz w:val="18"/>
          </w:rPr>
          <w:delText xml:space="preserve">meno a priezvisko osoby </w:delText>
        </w:r>
      </w:del>
      <w:r w:rsidRPr="00CF6605">
        <w:rPr>
          <w:rFonts w:ascii="Arial Narrow" w:hAnsi="Arial Narrow"/>
          <w:sz w:val="18"/>
        </w:rPr>
        <w:t>(zamestnancov RO), ktoré vykonali kontrolu vrátane prizvaných osôb (napr. gestor horizontálneho princípu). V prípade, ak formou výkonu kontroly je administratívna</w:t>
      </w:r>
      <w:r w:rsidR="007E1351">
        <w:rPr>
          <w:rFonts w:ascii="Arial Narrow" w:hAnsi="Arial Narrow"/>
          <w:sz w:val="18"/>
        </w:rPr>
        <w:t xml:space="preserve"> finančná</w:t>
      </w:r>
      <w:r w:rsidRPr="00CF6605">
        <w:rPr>
          <w:rFonts w:ascii="Arial Narrow" w:hAnsi="Arial Narrow"/>
          <w:sz w:val="18"/>
        </w:rPr>
        <w:t xml:space="preserve"> kontrola</w:t>
      </w:r>
      <w:ins w:id="145" w:author="Lucia Kubandová" w:date="2017-11-15T08:45:00Z">
        <w:r w:rsidR="007D6667" w:rsidRPr="007D6667">
          <w:rPr>
            <w:rFonts w:ascii="Arial Narrow" w:hAnsi="Arial Narrow"/>
            <w:sz w:val="18"/>
          </w:rPr>
          <w:t>, alebo finančná kontrola na mieste pri ktorej nie je vyhotovený aj iný doklad súvisiaci s finančnou kontrolou, ktorý preukazuje vykonanie základnej finančnej kontroly,</w:t>
        </w:r>
        <w:r w:rsidR="007D6667">
          <w:t xml:space="preserve"> </w:t>
        </w:r>
      </w:ins>
      <w:del w:id="146" w:author="Lucia Kubandová" w:date="2017-11-15T08:45:00Z">
        <w:r w:rsidRPr="00CF6605" w:rsidDel="007D6667">
          <w:rPr>
            <w:rFonts w:ascii="Arial Narrow" w:hAnsi="Arial Narrow"/>
            <w:sz w:val="18"/>
          </w:rPr>
          <w:delText xml:space="preserve"> </w:delText>
        </w:r>
      </w:del>
      <w:r w:rsidRPr="00CF6605">
        <w:rPr>
          <w:rFonts w:ascii="Arial Narrow" w:hAnsi="Arial Narrow"/>
          <w:sz w:val="18"/>
        </w:rPr>
        <w:t xml:space="preserve">musí byť jednou z osôb vykonávajúcich kontrolu </w:t>
      </w:r>
      <w:r w:rsidR="00DB1357">
        <w:rPr>
          <w:rFonts w:ascii="Arial Narrow" w:hAnsi="Arial Narrow"/>
          <w:sz w:val="18"/>
        </w:rPr>
        <w:t xml:space="preserve">štatutárny orgán alebo ním poverený </w:t>
      </w:r>
      <w:r w:rsidRPr="00CF6605">
        <w:rPr>
          <w:rFonts w:ascii="Arial Narrow" w:hAnsi="Arial Narrow"/>
          <w:sz w:val="18"/>
        </w:rPr>
        <w:t>vedúci zamestnanec.</w:t>
      </w:r>
      <w:ins w:id="147" w:author="Lucia Kubandová" w:date="2017-11-15T08:46:00Z">
        <w:r w:rsidR="007D6667">
          <w:rPr>
            <w:rFonts w:ascii="Arial Narrow" w:hAnsi="Arial Narrow"/>
            <w:sz w:val="18"/>
          </w:rPr>
          <w:t xml:space="preserve"> </w:t>
        </w:r>
        <w:r w:rsidR="007D6667" w:rsidRPr="007D6667">
          <w:rPr>
            <w:rFonts w:ascii="Arial Narrow" w:hAnsi="Arial Narrow"/>
            <w:sz w:val="18"/>
          </w:rPr>
          <w:t xml:space="preserve">Pri výkone finančnej kontroly na mieste sa uvádzajú  osoby, ktoré boli poverené na vykonanie finančnej kontroly na mieste v zmysle § 9 ods. 3 zákona o finančnej kontrole. </w:t>
        </w:r>
      </w:ins>
      <w:r w:rsidRPr="00CF6605">
        <w:rPr>
          <w:rFonts w:ascii="Arial Narrow" w:hAnsi="Arial Narrow"/>
          <w:sz w:val="18"/>
        </w:rPr>
        <w:t xml:space="preserve">  </w:t>
      </w:r>
    </w:p>
  </w:footnote>
  <w:footnote w:id="35">
    <w:p w14:paraId="2680D4B4" w14:textId="0331C247"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8"/>
        </w:rPr>
        <w:footnoteRef/>
      </w:r>
      <w:r w:rsidRPr="00CF6605">
        <w:rPr>
          <w:rFonts w:ascii="Arial Narrow" w:hAnsi="Arial Narrow"/>
          <w:sz w:val="18"/>
        </w:rPr>
        <w:t xml:space="preserve"> </w:t>
      </w:r>
      <w:r w:rsidRPr="00CF6605">
        <w:rPr>
          <w:rFonts w:ascii="Arial Narrow" w:hAnsi="Arial Narrow"/>
          <w:sz w:val="18"/>
        </w:rPr>
        <w:t xml:space="preserve">RO uvedie pozíciu zamestnanca RO v rámci interných predpisov. V prípade, ak </w:t>
      </w:r>
      <w:del w:id="150" w:author="Lucia Kubandová" w:date="2017-11-15T08:46:00Z">
        <w:r w:rsidRPr="00CF6605" w:rsidDel="007D6667">
          <w:rPr>
            <w:rFonts w:ascii="Arial Narrow" w:hAnsi="Arial Narrow"/>
            <w:sz w:val="18"/>
          </w:rPr>
          <w:delText xml:space="preserve">formou výkonu kontroly je administratívna </w:delText>
        </w:r>
        <w:r w:rsidR="007E1351" w:rsidDel="007D6667">
          <w:rPr>
            <w:rFonts w:ascii="Arial Narrow" w:hAnsi="Arial Narrow"/>
            <w:sz w:val="18"/>
          </w:rPr>
          <w:delText xml:space="preserve">finančná </w:delText>
        </w:r>
        <w:r w:rsidRPr="00CF6605" w:rsidDel="007D6667">
          <w:rPr>
            <w:rFonts w:ascii="Arial Narrow" w:hAnsi="Arial Narrow"/>
            <w:sz w:val="18"/>
          </w:rPr>
          <w:delText xml:space="preserve">kontrola musí byť </w:delText>
        </w:r>
      </w:del>
      <w:r w:rsidRPr="00CF6605">
        <w:rPr>
          <w:rFonts w:ascii="Arial Narrow" w:hAnsi="Arial Narrow"/>
          <w:sz w:val="18"/>
        </w:rPr>
        <w:t xml:space="preserve">jednou z osôb vykonávajúcich kontrolu </w:t>
      </w:r>
      <w:ins w:id="151" w:author="Lucia Kubandová" w:date="2017-11-15T08:47:00Z">
        <w:r w:rsidR="007D6667" w:rsidRPr="007D6667">
          <w:rPr>
            <w:rFonts w:ascii="Arial Narrow" w:hAnsi="Arial Narrow"/>
            <w:sz w:val="18"/>
          </w:rPr>
          <w:t>je vedúci zamestnanec, pričom ak z názvu pozície v rámci interných predpisov nie je jednoznačné, že sa jedná o vedúceho zamestnanca, je RO povinný uviesť okrem názvu pozície v rámci interných predpisov aj informáciu o tom,  že sa jedná o vedúceho zamestnanca.</w:t>
        </w:r>
      </w:ins>
      <w:del w:id="152" w:author="Lucia Kubandová" w:date="2017-11-15T08:47:00Z">
        <w:r w:rsidR="007E1351" w:rsidDel="007D6667">
          <w:rPr>
            <w:rFonts w:ascii="Arial Narrow" w:hAnsi="Arial Narrow"/>
            <w:sz w:val="18"/>
          </w:rPr>
          <w:delText xml:space="preserve">štatutárny orgán alebo ním určený </w:delText>
        </w:r>
        <w:r w:rsidRPr="00CF6605" w:rsidDel="007D6667">
          <w:rPr>
            <w:rFonts w:ascii="Arial Narrow" w:hAnsi="Arial Narrow"/>
            <w:sz w:val="18"/>
          </w:rPr>
          <w:delText>vedúci zamestnanec, pričom ak z názvu pozície v rámci interných predpisov nie je jednoznačné, že sa jedná o vedúceho zamestnanca, je RO povinný uviesť okrem názvu pozície v rámci interných predpisov aj informáciu o tom,  že sa jedná o vedúceho zamestnanca.</w:delText>
        </w:r>
      </w:del>
      <w:r w:rsidRPr="00CF6605">
        <w:rPr>
          <w:rFonts w:ascii="Arial Narrow" w:hAnsi="Arial Narrow"/>
          <w:sz w:val="18"/>
        </w:rPr>
        <w:t xml:space="preserve"> V prípade prizvaných osôb RO tento stĺpec nevypĺňa</w:t>
      </w:r>
      <w:r>
        <w:t xml:space="preserve">.  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80D494" w14:textId="77777777" w:rsidR="00CD434E" w:rsidRDefault="00CD434E" w:rsidP="00CD434E">
    <w:pPr>
      <w:pStyle w:val="Hlavika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80D496" w14:textId="77777777" w:rsidR="00CD434E" w:rsidRDefault="00E426BE" w:rsidP="00CD434E">
    <w:pPr>
      <w:pStyle w:val="Hlavika"/>
      <w:jc w:val="center"/>
    </w:pPr>
    <w:r>
      <w:rPr>
        <w:noProof/>
      </w:rPr>
      <w:drawing>
        <wp:inline distT="0" distB="0" distL="0" distR="0" wp14:anchorId="2680D49A" wp14:editId="2680D49B">
          <wp:extent cx="4552950" cy="771525"/>
          <wp:effectExtent l="0" t="0" r="0" b="0"/>
          <wp:docPr id="2" name="B4EC90FA-A2DA-4048-B7A5-6C94EDF4FB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29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80D497" w14:textId="77777777" w:rsidR="00F95DB2" w:rsidRPr="00F95DB2" w:rsidRDefault="00F95DB2" w:rsidP="00F95DB2">
    <w:pPr>
      <w:pStyle w:val="Hlavika"/>
      <w:jc w:val="right"/>
      <w:rPr>
        <w:i/>
        <w:sz w:val="20"/>
        <w:szCs w:val="20"/>
      </w:rPr>
    </w:pPr>
    <w:r w:rsidRPr="00F95DB2">
      <w:rPr>
        <w:i/>
        <w:sz w:val="20"/>
        <w:szCs w:val="20"/>
      </w:rPr>
      <w:t>Príloha č. 31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C1F79"/>
    <w:multiLevelType w:val="hybridMultilevel"/>
    <w:tmpl w:val="22B26EF8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6D82FFB"/>
    <w:multiLevelType w:val="hybridMultilevel"/>
    <w:tmpl w:val="E408A580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E1E46F0"/>
    <w:multiLevelType w:val="hybridMultilevel"/>
    <w:tmpl w:val="6C42790A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EB20293"/>
    <w:multiLevelType w:val="hybridMultilevel"/>
    <w:tmpl w:val="44ACF98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684199"/>
    <w:multiLevelType w:val="hybridMultilevel"/>
    <w:tmpl w:val="84F4E936"/>
    <w:lvl w:ilvl="0" w:tplc="CFBC1EF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1270042A"/>
    <w:multiLevelType w:val="singleLevel"/>
    <w:tmpl w:val="041B000B"/>
    <w:lvl w:ilvl="0">
      <w:start w:val="1"/>
      <w:numFmt w:val="bullet"/>
      <w:pStyle w:val="NumPar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15B3235E"/>
    <w:multiLevelType w:val="hybridMultilevel"/>
    <w:tmpl w:val="1AC8D04E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68478D0"/>
    <w:multiLevelType w:val="hybridMultilevel"/>
    <w:tmpl w:val="1F0219F6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A76669B"/>
    <w:multiLevelType w:val="hybridMultilevel"/>
    <w:tmpl w:val="25AA4B10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C912DA6"/>
    <w:multiLevelType w:val="hybridMultilevel"/>
    <w:tmpl w:val="6E02DCA4"/>
    <w:lvl w:ilvl="0" w:tplc="CFBC1EF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3287DA5"/>
    <w:multiLevelType w:val="hybridMultilevel"/>
    <w:tmpl w:val="C8FE4A9A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6246442"/>
    <w:multiLevelType w:val="hybridMultilevel"/>
    <w:tmpl w:val="F63CDBF8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7AE657C"/>
    <w:multiLevelType w:val="hybridMultilevel"/>
    <w:tmpl w:val="3A2E71CE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BEA7ABD"/>
    <w:multiLevelType w:val="hybridMultilevel"/>
    <w:tmpl w:val="1026E690"/>
    <w:lvl w:ilvl="0" w:tplc="CFBC1EF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D1E0A17"/>
    <w:multiLevelType w:val="hybridMultilevel"/>
    <w:tmpl w:val="0E923E90"/>
    <w:lvl w:ilvl="0" w:tplc="FFFFFFFF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EA82620"/>
    <w:multiLevelType w:val="hybridMultilevel"/>
    <w:tmpl w:val="9E70A70E"/>
    <w:lvl w:ilvl="0" w:tplc="4E9E9D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F685C17"/>
    <w:multiLevelType w:val="hybridMultilevel"/>
    <w:tmpl w:val="AE266514"/>
    <w:lvl w:ilvl="0" w:tplc="6AD6F65A">
      <w:start w:val="1"/>
      <w:numFmt w:val="decimal"/>
      <w:lvlText w:val="%1."/>
      <w:lvlJc w:val="left"/>
      <w:pPr>
        <w:ind w:left="1780" w:hanging="360"/>
      </w:pPr>
      <w:rPr>
        <w:rFonts w:cs="Times New Roman" w:hint="default"/>
        <w:b w:val="0"/>
        <w:sz w:val="16"/>
        <w:szCs w:val="16"/>
      </w:rPr>
    </w:lvl>
    <w:lvl w:ilvl="1" w:tplc="041B0019">
      <w:start w:val="1"/>
      <w:numFmt w:val="lowerLetter"/>
      <w:lvlText w:val="%2."/>
      <w:lvlJc w:val="left"/>
      <w:pPr>
        <w:ind w:left="271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43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15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87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59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31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03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758" w:hanging="180"/>
      </w:pPr>
      <w:rPr>
        <w:rFonts w:cs="Times New Roman"/>
      </w:rPr>
    </w:lvl>
  </w:abstractNum>
  <w:abstractNum w:abstractNumId="17">
    <w:nsid w:val="30794300"/>
    <w:multiLevelType w:val="hybridMultilevel"/>
    <w:tmpl w:val="14A09550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365B040B"/>
    <w:multiLevelType w:val="hybridMultilevel"/>
    <w:tmpl w:val="A89C106A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9B51BDF"/>
    <w:multiLevelType w:val="hybridMultilevel"/>
    <w:tmpl w:val="DDA0BE48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1D961DD"/>
    <w:multiLevelType w:val="multilevel"/>
    <w:tmpl w:val="DDA0BE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1FC1290"/>
    <w:multiLevelType w:val="hybridMultilevel"/>
    <w:tmpl w:val="C4B03E76"/>
    <w:lvl w:ilvl="0" w:tplc="0405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>
    <w:nsid w:val="46A1622B"/>
    <w:multiLevelType w:val="hybridMultilevel"/>
    <w:tmpl w:val="C8FE4A9A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4B9D1916"/>
    <w:multiLevelType w:val="hybridMultilevel"/>
    <w:tmpl w:val="4AECD626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56787F2F"/>
    <w:multiLevelType w:val="hybridMultilevel"/>
    <w:tmpl w:val="0E169DEC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E04CE5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05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58091B51"/>
    <w:multiLevelType w:val="hybridMultilevel"/>
    <w:tmpl w:val="0E169DEC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5AC45026"/>
    <w:multiLevelType w:val="hybridMultilevel"/>
    <w:tmpl w:val="F4CA6B44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63236F3A"/>
    <w:multiLevelType w:val="hybridMultilevel"/>
    <w:tmpl w:val="C5EC7B12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651233BE"/>
    <w:multiLevelType w:val="hybridMultilevel"/>
    <w:tmpl w:val="7A78E9EC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66103562"/>
    <w:multiLevelType w:val="hybridMultilevel"/>
    <w:tmpl w:val="6A06CB52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697B73E1"/>
    <w:multiLevelType w:val="hybridMultilevel"/>
    <w:tmpl w:val="A162B338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6B8C279F"/>
    <w:multiLevelType w:val="hybridMultilevel"/>
    <w:tmpl w:val="68866D16"/>
    <w:lvl w:ilvl="0" w:tplc="0405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2">
    <w:nsid w:val="71B57132"/>
    <w:multiLevelType w:val="hybridMultilevel"/>
    <w:tmpl w:val="79008B86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7951783F"/>
    <w:multiLevelType w:val="hybridMultilevel"/>
    <w:tmpl w:val="D8CA7654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79AF7FE7"/>
    <w:multiLevelType w:val="hybridMultilevel"/>
    <w:tmpl w:val="C44E5B3C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D690B53"/>
    <w:multiLevelType w:val="hybridMultilevel"/>
    <w:tmpl w:val="6152F1CC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2"/>
  </w:num>
  <w:num w:numId="3">
    <w:abstractNumId w:val="12"/>
  </w:num>
  <w:num w:numId="4">
    <w:abstractNumId w:val="18"/>
  </w:num>
  <w:num w:numId="5">
    <w:abstractNumId w:val="7"/>
  </w:num>
  <w:num w:numId="6">
    <w:abstractNumId w:val="33"/>
  </w:num>
  <w:num w:numId="7">
    <w:abstractNumId w:val="0"/>
  </w:num>
  <w:num w:numId="8">
    <w:abstractNumId w:val="19"/>
  </w:num>
  <w:num w:numId="9">
    <w:abstractNumId w:val="31"/>
  </w:num>
  <w:num w:numId="10">
    <w:abstractNumId w:val="21"/>
  </w:num>
  <w:num w:numId="11">
    <w:abstractNumId w:val="23"/>
  </w:num>
  <w:num w:numId="12">
    <w:abstractNumId w:val="28"/>
  </w:num>
  <w:num w:numId="13">
    <w:abstractNumId w:val="2"/>
  </w:num>
  <w:num w:numId="14">
    <w:abstractNumId w:val="5"/>
  </w:num>
  <w:num w:numId="15">
    <w:abstractNumId w:val="14"/>
  </w:num>
  <w:num w:numId="16">
    <w:abstractNumId w:val="24"/>
  </w:num>
  <w:num w:numId="17">
    <w:abstractNumId w:val="1"/>
  </w:num>
  <w:num w:numId="18">
    <w:abstractNumId w:val="11"/>
  </w:num>
  <w:num w:numId="19">
    <w:abstractNumId w:val="6"/>
  </w:num>
  <w:num w:numId="20">
    <w:abstractNumId w:val="8"/>
  </w:num>
  <w:num w:numId="21">
    <w:abstractNumId w:val="30"/>
  </w:num>
  <w:num w:numId="22">
    <w:abstractNumId w:val="29"/>
  </w:num>
  <w:num w:numId="23">
    <w:abstractNumId w:val="17"/>
  </w:num>
  <w:num w:numId="24">
    <w:abstractNumId w:val="10"/>
  </w:num>
  <w:num w:numId="25">
    <w:abstractNumId w:val="32"/>
  </w:num>
  <w:num w:numId="26">
    <w:abstractNumId w:val="25"/>
  </w:num>
  <w:num w:numId="27">
    <w:abstractNumId w:val="20"/>
  </w:num>
  <w:num w:numId="28">
    <w:abstractNumId w:val="9"/>
  </w:num>
  <w:num w:numId="29">
    <w:abstractNumId w:val="4"/>
  </w:num>
  <w:num w:numId="30">
    <w:abstractNumId w:val="13"/>
  </w:num>
  <w:num w:numId="31">
    <w:abstractNumId w:val="15"/>
  </w:num>
  <w:num w:numId="32">
    <w:abstractNumId w:val="35"/>
  </w:num>
  <w:num w:numId="33">
    <w:abstractNumId w:val="34"/>
  </w:num>
  <w:num w:numId="34">
    <w:abstractNumId w:val="27"/>
  </w:num>
  <w:num w:numId="35">
    <w:abstractNumId w:val="16"/>
  </w:num>
  <w:num w:numId="3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ucia Kubandová">
    <w15:presenceInfo w15:providerId="None" w15:userId="Lucia Kubandová"/>
  </w15:person>
  <w15:person w15:author="Zuzana Hušeková">
    <w15:presenceInfo w15:providerId="None" w15:userId="Zuzana Hušeková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3B6660"/>
    <w:rsid w:val="00007E9F"/>
    <w:rsid w:val="00017A76"/>
    <w:rsid w:val="00055B39"/>
    <w:rsid w:val="00070EC8"/>
    <w:rsid w:val="00072FF1"/>
    <w:rsid w:val="00090E47"/>
    <w:rsid w:val="000A69F1"/>
    <w:rsid w:val="000B42F5"/>
    <w:rsid w:val="000D0E5D"/>
    <w:rsid w:val="000E34F7"/>
    <w:rsid w:val="000E7485"/>
    <w:rsid w:val="000E7BEA"/>
    <w:rsid w:val="000F61B9"/>
    <w:rsid w:val="000F6C2A"/>
    <w:rsid w:val="00102C60"/>
    <w:rsid w:val="0010429E"/>
    <w:rsid w:val="00110C4E"/>
    <w:rsid w:val="00126A81"/>
    <w:rsid w:val="00126EDB"/>
    <w:rsid w:val="00136185"/>
    <w:rsid w:val="00137AC9"/>
    <w:rsid w:val="00152887"/>
    <w:rsid w:val="00153933"/>
    <w:rsid w:val="00153939"/>
    <w:rsid w:val="00153C79"/>
    <w:rsid w:val="001607AC"/>
    <w:rsid w:val="00161371"/>
    <w:rsid w:val="001634C2"/>
    <w:rsid w:val="001645B5"/>
    <w:rsid w:val="00171CDE"/>
    <w:rsid w:val="00177595"/>
    <w:rsid w:val="00190BC7"/>
    <w:rsid w:val="001923D7"/>
    <w:rsid w:val="00197504"/>
    <w:rsid w:val="001A26AE"/>
    <w:rsid w:val="001B2240"/>
    <w:rsid w:val="001B6019"/>
    <w:rsid w:val="001B72BA"/>
    <w:rsid w:val="001C32FF"/>
    <w:rsid w:val="001C6B77"/>
    <w:rsid w:val="001C6C14"/>
    <w:rsid w:val="001E79DB"/>
    <w:rsid w:val="001F1E17"/>
    <w:rsid w:val="001F69EC"/>
    <w:rsid w:val="002039F9"/>
    <w:rsid w:val="00213B75"/>
    <w:rsid w:val="002147AB"/>
    <w:rsid w:val="002216E6"/>
    <w:rsid w:val="0023554F"/>
    <w:rsid w:val="00235762"/>
    <w:rsid w:val="002419EE"/>
    <w:rsid w:val="002570B9"/>
    <w:rsid w:val="0026145F"/>
    <w:rsid w:val="00262C61"/>
    <w:rsid w:val="0026535D"/>
    <w:rsid w:val="002664A3"/>
    <w:rsid w:val="00267296"/>
    <w:rsid w:val="002709B7"/>
    <w:rsid w:val="002724D5"/>
    <w:rsid w:val="00280346"/>
    <w:rsid w:val="00287E78"/>
    <w:rsid w:val="00291FF7"/>
    <w:rsid w:val="002934B4"/>
    <w:rsid w:val="002A2AFB"/>
    <w:rsid w:val="002A4D82"/>
    <w:rsid w:val="002A5A12"/>
    <w:rsid w:val="002B1DF0"/>
    <w:rsid w:val="002B1F0D"/>
    <w:rsid w:val="002B30D1"/>
    <w:rsid w:val="002C0286"/>
    <w:rsid w:val="002C2BD0"/>
    <w:rsid w:val="002D18CB"/>
    <w:rsid w:val="002D321D"/>
    <w:rsid w:val="002D51C0"/>
    <w:rsid w:val="002E2844"/>
    <w:rsid w:val="002E3A63"/>
    <w:rsid w:val="002E571A"/>
    <w:rsid w:val="002F20E5"/>
    <w:rsid w:val="002F4FF5"/>
    <w:rsid w:val="003204C8"/>
    <w:rsid w:val="0032109E"/>
    <w:rsid w:val="00327EE7"/>
    <w:rsid w:val="0034360B"/>
    <w:rsid w:val="00345DE6"/>
    <w:rsid w:val="003637C4"/>
    <w:rsid w:val="00365174"/>
    <w:rsid w:val="0037033A"/>
    <w:rsid w:val="00380A66"/>
    <w:rsid w:val="00387CB7"/>
    <w:rsid w:val="00390426"/>
    <w:rsid w:val="00393D63"/>
    <w:rsid w:val="003A6698"/>
    <w:rsid w:val="003B1ED7"/>
    <w:rsid w:val="003B6660"/>
    <w:rsid w:val="003C08D7"/>
    <w:rsid w:val="003C4FA2"/>
    <w:rsid w:val="003D01B4"/>
    <w:rsid w:val="003D3D81"/>
    <w:rsid w:val="003D60FF"/>
    <w:rsid w:val="003E121C"/>
    <w:rsid w:val="003E1630"/>
    <w:rsid w:val="003F56F7"/>
    <w:rsid w:val="004538B4"/>
    <w:rsid w:val="00463ADF"/>
    <w:rsid w:val="00466ECE"/>
    <w:rsid w:val="00474038"/>
    <w:rsid w:val="00474E7B"/>
    <w:rsid w:val="00475254"/>
    <w:rsid w:val="00475880"/>
    <w:rsid w:val="00483B38"/>
    <w:rsid w:val="00484888"/>
    <w:rsid w:val="00490402"/>
    <w:rsid w:val="0049115B"/>
    <w:rsid w:val="004A18F4"/>
    <w:rsid w:val="004A2F9D"/>
    <w:rsid w:val="004B283A"/>
    <w:rsid w:val="004B4724"/>
    <w:rsid w:val="004B74F2"/>
    <w:rsid w:val="004C0CE3"/>
    <w:rsid w:val="004D0F3D"/>
    <w:rsid w:val="004F2510"/>
    <w:rsid w:val="004F30E7"/>
    <w:rsid w:val="00501C91"/>
    <w:rsid w:val="005026DE"/>
    <w:rsid w:val="00510877"/>
    <w:rsid w:val="00511D97"/>
    <w:rsid w:val="00522086"/>
    <w:rsid w:val="0052218B"/>
    <w:rsid w:val="005237E1"/>
    <w:rsid w:val="00523FC5"/>
    <w:rsid w:val="005268AA"/>
    <w:rsid w:val="005302CC"/>
    <w:rsid w:val="0053502E"/>
    <w:rsid w:val="005355C0"/>
    <w:rsid w:val="005363E6"/>
    <w:rsid w:val="005454A9"/>
    <w:rsid w:val="0056331C"/>
    <w:rsid w:val="00565DC6"/>
    <w:rsid w:val="00571CE8"/>
    <w:rsid w:val="00574412"/>
    <w:rsid w:val="005825BE"/>
    <w:rsid w:val="00590968"/>
    <w:rsid w:val="0059128C"/>
    <w:rsid w:val="0059463F"/>
    <w:rsid w:val="005B17FE"/>
    <w:rsid w:val="005B7546"/>
    <w:rsid w:val="005C5C83"/>
    <w:rsid w:val="005D2EA1"/>
    <w:rsid w:val="005E186C"/>
    <w:rsid w:val="005E58A5"/>
    <w:rsid w:val="005F0E25"/>
    <w:rsid w:val="005F2CB7"/>
    <w:rsid w:val="00605D82"/>
    <w:rsid w:val="00612D71"/>
    <w:rsid w:val="006153EE"/>
    <w:rsid w:val="00620366"/>
    <w:rsid w:val="00626B6E"/>
    <w:rsid w:val="006306BF"/>
    <w:rsid w:val="00633695"/>
    <w:rsid w:val="00643050"/>
    <w:rsid w:val="00645370"/>
    <w:rsid w:val="00645ABF"/>
    <w:rsid w:val="00646074"/>
    <w:rsid w:val="00650169"/>
    <w:rsid w:val="00650C0B"/>
    <w:rsid w:val="00662A0D"/>
    <w:rsid w:val="0066549B"/>
    <w:rsid w:val="00674A59"/>
    <w:rsid w:val="00687144"/>
    <w:rsid w:val="006A1236"/>
    <w:rsid w:val="006A13AF"/>
    <w:rsid w:val="006A7A02"/>
    <w:rsid w:val="006B2A41"/>
    <w:rsid w:val="006B4110"/>
    <w:rsid w:val="006D1200"/>
    <w:rsid w:val="006D6CF7"/>
    <w:rsid w:val="006E1177"/>
    <w:rsid w:val="006E1CA8"/>
    <w:rsid w:val="006E3584"/>
    <w:rsid w:val="00706F3D"/>
    <w:rsid w:val="00720C51"/>
    <w:rsid w:val="00720D21"/>
    <w:rsid w:val="00725863"/>
    <w:rsid w:val="0072663A"/>
    <w:rsid w:val="00732858"/>
    <w:rsid w:val="00734F09"/>
    <w:rsid w:val="00736378"/>
    <w:rsid w:val="00755FB3"/>
    <w:rsid w:val="007614A3"/>
    <w:rsid w:val="007645D2"/>
    <w:rsid w:val="007659B4"/>
    <w:rsid w:val="00773448"/>
    <w:rsid w:val="00777E22"/>
    <w:rsid w:val="00785E0D"/>
    <w:rsid w:val="00792C41"/>
    <w:rsid w:val="00793586"/>
    <w:rsid w:val="007A067E"/>
    <w:rsid w:val="007A217E"/>
    <w:rsid w:val="007C0370"/>
    <w:rsid w:val="007D001F"/>
    <w:rsid w:val="007D4CBE"/>
    <w:rsid w:val="007D6667"/>
    <w:rsid w:val="007E1351"/>
    <w:rsid w:val="007E69B8"/>
    <w:rsid w:val="007F23B9"/>
    <w:rsid w:val="007F2FBC"/>
    <w:rsid w:val="007F6276"/>
    <w:rsid w:val="00805B0E"/>
    <w:rsid w:val="008158A5"/>
    <w:rsid w:val="00817169"/>
    <w:rsid w:val="008267A8"/>
    <w:rsid w:val="008303DA"/>
    <w:rsid w:val="00831648"/>
    <w:rsid w:val="0083547A"/>
    <w:rsid w:val="00836195"/>
    <w:rsid w:val="00857DA7"/>
    <w:rsid w:val="008630E6"/>
    <w:rsid w:val="00867CD2"/>
    <w:rsid w:val="0087039A"/>
    <w:rsid w:val="008706E0"/>
    <w:rsid w:val="00886364"/>
    <w:rsid w:val="00892F9A"/>
    <w:rsid w:val="00892FE9"/>
    <w:rsid w:val="008B1A20"/>
    <w:rsid w:val="008B44DA"/>
    <w:rsid w:val="008B6DCC"/>
    <w:rsid w:val="008C4B95"/>
    <w:rsid w:val="008C4CFA"/>
    <w:rsid w:val="008C5CE7"/>
    <w:rsid w:val="008C7D57"/>
    <w:rsid w:val="008D33A2"/>
    <w:rsid w:val="008E4455"/>
    <w:rsid w:val="00905CD4"/>
    <w:rsid w:val="009062C7"/>
    <w:rsid w:val="00926BBF"/>
    <w:rsid w:val="00927337"/>
    <w:rsid w:val="00932DEC"/>
    <w:rsid w:val="00961942"/>
    <w:rsid w:val="009619B7"/>
    <w:rsid w:val="0096357C"/>
    <w:rsid w:val="00963FEF"/>
    <w:rsid w:val="0096561C"/>
    <w:rsid w:val="00987D66"/>
    <w:rsid w:val="00994402"/>
    <w:rsid w:val="009A69B9"/>
    <w:rsid w:val="009C00BA"/>
    <w:rsid w:val="009C10C5"/>
    <w:rsid w:val="009C22E6"/>
    <w:rsid w:val="009C23F3"/>
    <w:rsid w:val="009C51E6"/>
    <w:rsid w:val="009C7554"/>
    <w:rsid w:val="009D0D2B"/>
    <w:rsid w:val="009D5756"/>
    <w:rsid w:val="009E2750"/>
    <w:rsid w:val="00A01570"/>
    <w:rsid w:val="00A02F2C"/>
    <w:rsid w:val="00A02FFD"/>
    <w:rsid w:val="00A051A9"/>
    <w:rsid w:val="00A07AE7"/>
    <w:rsid w:val="00A07D56"/>
    <w:rsid w:val="00A13408"/>
    <w:rsid w:val="00A13C6A"/>
    <w:rsid w:val="00A15623"/>
    <w:rsid w:val="00A21C98"/>
    <w:rsid w:val="00A23602"/>
    <w:rsid w:val="00A24516"/>
    <w:rsid w:val="00A347CF"/>
    <w:rsid w:val="00A35EDD"/>
    <w:rsid w:val="00A72881"/>
    <w:rsid w:val="00A81092"/>
    <w:rsid w:val="00A8598D"/>
    <w:rsid w:val="00A85B83"/>
    <w:rsid w:val="00A90EC0"/>
    <w:rsid w:val="00AA3AF4"/>
    <w:rsid w:val="00AB15F5"/>
    <w:rsid w:val="00AB351D"/>
    <w:rsid w:val="00AB5028"/>
    <w:rsid w:val="00AC13D9"/>
    <w:rsid w:val="00AD5B6E"/>
    <w:rsid w:val="00AF3130"/>
    <w:rsid w:val="00AF5BB6"/>
    <w:rsid w:val="00B037D4"/>
    <w:rsid w:val="00B05422"/>
    <w:rsid w:val="00B07C07"/>
    <w:rsid w:val="00B24902"/>
    <w:rsid w:val="00B259B9"/>
    <w:rsid w:val="00B305A2"/>
    <w:rsid w:val="00B328B8"/>
    <w:rsid w:val="00B32BAD"/>
    <w:rsid w:val="00B44CA4"/>
    <w:rsid w:val="00B56BB0"/>
    <w:rsid w:val="00B5770A"/>
    <w:rsid w:val="00B62386"/>
    <w:rsid w:val="00B64033"/>
    <w:rsid w:val="00B70E46"/>
    <w:rsid w:val="00B7109D"/>
    <w:rsid w:val="00B73619"/>
    <w:rsid w:val="00B741BC"/>
    <w:rsid w:val="00B7525C"/>
    <w:rsid w:val="00B75D6A"/>
    <w:rsid w:val="00B80FEA"/>
    <w:rsid w:val="00B858D2"/>
    <w:rsid w:val="00B9635E"/>
    <w:rsid w:val="00BA6626"/>
    <w:rsid w:val="00BB4FE0"/>
    <w:rsid w:val="00BC0B97"/>
    <w:rsid w:val="00BC767E"/>
    <w:rsid w:val="00BD0DBF"/>
    <w:rsid w:val="00BD1204"/>
    <w:rsid w:val="00BD4259"/>
    <w:rsid w:val="00BD5EA7"/>
    <w:rsid w:val="00BD62EB"/>
    <w:rsid w:val="00BE1979"/>
    <w:rsid w:val="00BF3D64"/>
    <w:rsid w:val="00BF4E76"/>
    <w:rsid w:val="00BF7172"/>
    <w:rsid w:val="00C00D61"/>
    <w:rsid w:val="00C04151"/>
    <w:rsid w:val="00C1724B"/>
    <w:rsid w:val="00C244B7"/>
    <w:rsid w:val="00C33324"/>
    <w:rsid w:val="00C356EB"/>
    <w:rsid w:val="00C44938"/>
    <w:rsid w:val="00C5116A"/>
    <w:rsid w:val="00C5362C"/>
    <w:rsid w:val="00C56F08"/>
    <w:rsid w:val="00C57738"/>
    <w:rsid w:val="00C622BB"/>
    <w:rsid w:val="00C66E6F"/>
    <w:rsid w:val="00C70D4C"/>
    <w:rsid w:val="00C75C9F"/>
    <w:rsid w:val="00C80410"/>
    <w:rsid w:val="00C905DC"/>
    <w:rsid w:val="00CA0300"/>
    <w:rsid w:val="00CA6AE6"/>
    <w:rsid w:val="00CB0D78"/>
    <w:rsid w:val="00CB0EED"/>
    <w:rsid w:val="00CB245B"/>
    <w:rsid w:val="00CB3E0A"/>
    <w:rsid w:val="00CC51C7"/>
    <w:rsid w:val="00CC5858"/>
    <w:rsid w:val="00CD23E4"/>
    <w:rsid w:val="00CD434E"/>
    <w:rsid w:val="00CF6605"/>
    <w:rsid w:val="00D2210A"/>
    <w:rsid w:val="00D2286E"/>
    <w:rsid w:val="00D32E39"/>
    <w:rsid w:val="00D3713E"/>
    <w:rsid w:val="00D37DCD"/>
    <w:rsid w:val="00D464AC"/>
    <w:rsid w:val="00D529D8"/>
    <w:rsid w:val="00D82EE2"/>
    <w:rsid w:val="00D87F34"/>
    <w:rsid w:val="00D91DBC"/>
    <w:rsid w:val="00D97EC2"/>
    <w:rsid w:val="00DA1477"/>
    <w:rsid w:val="00DA5CA4"/>
    <w:rsid w:val="00DB1308"/>
    <w:rsid w:val="00DB1357"/>
    <w:rsid w:val="00DD000A"/>
    <w:rsid w:val="00DD1C1B"/>
    <w:rsid w:val="00DE7EAA"/>
    <w:rsid w:val="00E065B4"/>
    <w:rsid w:val="00E12E6D"/>
    <w:rsid w:val="00E225C6"/>
    <w:rsid w:val="00E426BE"/>
    <w:rsid w:val="00E53CFC"/>
    <w:rsid w:val="00E6730E"/>
    <w:rsid w:val="00E935EE"/>
    <w:rsid w:val="00EA26EA"/>
    <w:rsid w:val="00EC30E0"/>
    <w:rsid w:val="00EC5251"/>
    <w:rsid w:val="00EC73EA"/>
    <w:rsid w:val="00ED3EFD"/>
    <w:rsid w:val="00EE3982"/>
    <w:rsid w:val="00EF1DB9"/>
    <w:rsid w:val="00EF41B6"/>
    <w:rsid w:val="00EF55AE"/>
    <w:rsid w:val="00F07850"/>
    <w:rsid w:val="00F12EEF"/>
    <w:rsid w:val="00F14440"/>
    <w:rsid w:val="00F20BFF"/>
    <w:rsid w:val="00F21BC4"/>
    <w:rsid w:val="00F516EF"/>
    <w:rsid w:val="00F5295B"/>
    <w:rsid w:val="00F62321"/>
    <w:rsid w:val="00F6267B"/>
    <w:rsid w:val="00F72C4C"/>
    <w:rsid w:val="00F76475"/>
    <w:rsid w:val="00F767D6"/>
    <w:rsid w:val="00F80164"/>
    <w:rsid w:val="00F83E21"/>
    <w:rsid w:val="00F85BBA"/>
    <w:rsid w:val="00F95DB2"/>
    <w:rsid w:val="00F96597"/>
    <w:rsid w:val="00F97D61"/>
    <w:rsid w:val="00FA3FD5"/>
    <w:rsid w:val="00FA519D"/>
    <w:rsid w:val="00FA5DAE"/>
    <w:rsid w:val="00FB257F"/>
    <w:rsid w:val="00FC0569"/>
    <w:rsid w:val="00FD028A"/>
    <w:rsid w:val="00FD4D68"/>
    <w:rsid w:val="00FE3DC6"/>
    <w:rsid w:val="00FF0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80D3F0"/>
  <w14:defaultImageDpi w14:val="0"/>
  <w15:docId w15:val="{9C8A0B8C-920A-42C4-BEB9-104882F5E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90E47"/>
    <w:pPr>
      <w:spacing w:after="0" w:line="240" w:lineRule="auto"/>
    </w:pPr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pPr>
      <w:keepNext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Predvolenpsmoodseku"/>
    <w:link w:val="Nadpis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Textbubliny">
    <w:name w:val="Balloon Text"/>
    <w:basedOn w:val="Normlny"/>
    <w:link w:val="TextbublinyChar"/>
    <w:uiPriority w:val="99"/>
    <w:semiHidden/>
    <w:rsid w:val="00B328B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paragraph" w:styleId="Obsah1">
    <w:name w:val="toc 1"/>
    <w:basedOn w:val="Normlny"/>
    <w:next w:val="Nadpis1"/>
    <w:autoRedefine/>
    <w:uiPriority w:val="99"/>
    <w:semiHidden/>
    <w:pPr>
      <w:shd w:val="clear" w:color="auto" w:fill="C0C0C0"/>
      <w:spacing w:before="240" w:after="240"/>
    </w:pPr>
    <w:rPr>
      <w:b/>
      <w:bCs/>
      <w:smallCaps/>
      <w:sz w:val="28"/>
      <w:szCs w:val="28"/>
    </w:rPr>
  </w:style>
  <w:style w:type="paragraph" w:styleId="Obsah2">
    <w:name w:val="toc 2"/>
    <w:basedOn w:val="Normlny"/>
    <w:next w:val="Nadpis2"/>
    <w:autoRedefine/>
    <w:uiPriority w:val="99"/>
    <w:semiHidden/>
    <w:pPr>
      <w:ind w:left="240"/>
    </w:pPr>
    <w:rPr>
      <w:b/>
      <w:bCs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Pr>
      <w:rFonts w:cs="Times New Roman"/>
      <w:sz w:val="24"/>
      <w:szCs w:val="24"/>
    </w:rPr>
  </w:style>
  <w:style w:type="character" w:styleId="slostrany">
    <w:name w:val="page number"/>
    <w:basedOn w:val="Predvolenpsmoodseku"/>
    <w:uiPriority w:val="99"/>
    <w:rPr>
      <w:rFonts w:cs="Times New Roman"/>
    </w:rPr>
  </w:style>
  <w:style w:type="paragraph" w:customStyle="1" w:styleId="NumPar1">
    <w:name w:val="NumPar 1"/>
    <w:basedOn w:val="Normlny"/>
    <w:next w:val="Normlny"/>
    <w:uiPriority w:val="99"/>
    <w:pPr>
      <w:numPr>
        <w:numId w:val="14"/>
      </w:numPr>
      <w:tabs>
        <w:tab w:val="left" w:pos="851"/>
      </w:tabs>
      <w:spacing w:before="120" w:after="120"/>
      <w:jc w:val="both"/>
    </w:pPr>
    <w:rPr>
      <w:lang w:val="en-GB" w:eastAsia="cs-CZ"/>
    </w:rPr>
  </w:style>
  <w:style w:type="paragraph" w:styleId="Zkladntext2">
    <w:name w:val="Body Text 2"/>
    <w:basedOn w:val="Normlny"/>
    <w:link w:val="Zkladntext2Char"/>
    <w:uiPriority w:val="99"/>
    <w:rPr>
      <w:b/>
      <w:bCs/>
      <w:lang w:eastAsia="en-US"/>
    </w:rPr>
  </w:style>
  <w:style w:type="character" w:customStyle="1" w:styleId="Zkladntext2Char">
    <w:name w:val="Základný text 2 Char"/>
    <w:basedOn w:val="Predvolenpsmoodseku"/>
    <w:link w:val="Zkladntext2"/>
    <w:uiPriority w:val="99"/>
    <w:semiHidden/>
    <w:locked/>
    <w:rPr>
      <w:rFonts w:cs="Times New Roman"/>
      <w:sz w:val="24"/>
      <w:szCs w:val="24"/>
    </w:rPr>
  </w:style>
  <w:style w:type="paragraph" w:styleId="Hlavika">
    <w:name w:val="header"/>
    <w:basedOn w:val="Normlny"/>
    <w:link w:val="HlavikaChar"/>
    <w:uiPriority w:val="99"/>
    <w:rsid w:val="00B07C0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Pr>
      <w:rFonts w:cs="Times New Roman"/>
      <w:sz w:val="24"/>
      <w:szCs w:val="24"/>
    </w:rPr>
  </w:style>
  <w:style w:type="paragraph" w:customStyle="1" w:styleId="CharChar1">
    <w:name w:val="Char Char1"/>
    <w:basedOn w:val="Normlny"/>
    <w:uiPriority w:val="99"/>
    <w:rsid w:val="00235762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Revzia">
    <w:name w:val="Revision"/>
    <w:hidden/>
    <w:uiPriority w:val="99"/>
    <w:semiHidden/>
    <w:rsid w:val="00BB4FE0"/>
    <w:pPr>
      <w:spacing w:after="0" w:line="240" w:lineRule="auto"/>
    </w:pPr>
    <w:rPr>
      <w:sz w:val="24"/>
      <w:szCs w:val="24"/>
    </w:rPr>
  </w:style>
  <w:style w:type="paragraph" w:customStyle="1" w:styleId="CharCharCharChar">
    <w:name w:val="Char Char Char Char"/>
    <w:basedOn w:val="Normlny"/>
    <w:uiPriority w:val="99"/>
    <w:rsid w:val="00BD5EA7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Odsekzoznamu">
    <w:name w:val="List Paragraph"/>
    <w:basedOn w:val="Normlny"/>
    <w:link w:val="OdsekzoznamuChar"/>
    <w:uiPriority w:val="34"/>
    <w:qFormat/>
    <w:rsid w:val="00612D71"/>
    <w:pPr>
      <w:ind w:left="708"/>
    </w:pPr>
  </w:style>
  <w:style w:type="table" w:styleId="Mriekatabuky">
    <w:name w:val="Table Grid"/>
    <w:basedOn w:val="Normlnatabuka"/>
    <w:uiPriority w:val="59"/>
    <w:rsid w:val="00B80FEA"/>
    <w:pPr>
      <w:spacing w:after="0" w:line="240" w:lineRule="auto"/>
    </w:pPr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mkypodiarou">
    <w:name w:val="footnote text"/>
    <w:basedOn w:val="Normlny"/>
    <w:link w:val="TextpoznmkypodiarouChar"/>
    <w:uiPriority w:val="99"/>
    <w:unhideWhenUsed/>
    <w:rsid w:val="00B80FEA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locked/>
    <w:rsid w:val="00B80FEA"/>
    <w:rPr>
      <w:rFonts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B80FEA"/>
    <w:rPr>
      <w:rFonts w:cs="Times New Roman"/>
      <w:vertAlign w:val="superscript"/>
    </w:rPr>
  </w:style>
  <w:style w:type="paragraph" w:styleId="Nzov">
    <w:name w:val="Title"/>
    <w:basedOn w:val="Normlny"/>
    <w:next w:val="Normlny"/>
    <w:link w:val="NzovChar"/>
    <w:uiPriority w:val="10"/>
    <w:qFormat/>
    <w:rsid w:val="00B80FEA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B80FEA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customStyle="1" w:styleId="OdsekzoznamuChar">
    <w:name w:val="Odsek zoznamu Char"/>
    <w:link w:val="Odsekzoznamu"/>
    <w:uiPriority w:val="99"/>
    <w:locked/>
    <w:rsid w:val="004B283A"/>
    <w:rPr>
      <w:sz w:val="24"/>
    </w:rPr>
  </w:style>
  <w:style w:type="character" w:styleId="Zstupntext">
    <w:name w:val="Placeholder Text"/>
    <w:basedOn w:val="Predvolenpsmoodseku"/>
    <w:uiPriority w:val="99"/>
    <w:semiHidden/>
    <w:rsid w:val="005268AA"/>
    <w:rPr>
      <w:color w:val="808080"/>
    </w:rPr>
  </w:style>
  <w:style w:type="paragraph" w:styleId="Textkomentra">
    <w:name w:val="annotation text"/>
    <w:basedOn w:val="Normlny"/>
    <w:link w:val="TextkomentraChar"/>
    <w:uiPriority w:val="99"/>
    <w:unhideWhenUsed/>
    <w:rsid w:val="006E117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6E117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8031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31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31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microsoft.com/office/2011/relationships/people" Target="peop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619739B-E4A2-4927-A753-A815CAAC7A03}"/>
      </w:docPartPr>
      <w:docPartBody>
        <w:p w:rsidR="008742DA" w:rsidRDefault="00932022">
          <w:r w:rsidRPr="005023B2">
            <w:rPr>
              <w:rStyle w:val="Zstupntext"/>
            </w:rPr>
            <w:t>Vyberte položku.</w:t>
          </w:r>
        </w:p>
      </w:docPartBody>
    </w:docPart>
    <w:docPart>
      <w:docPartPr>
        <w:name w:val="3DE5A5C6F3FA42B2B8F8751D5F98620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8AA5879-31A2-4267-97C2-7CACCD381E96}"/>
      </w:docPartPr>
      <w:docPartBody>
        <w:p w:rsidR="009A24B7" w:rsidRDefault="009E7EEC" w:rsidP="009E7EEC">
          <w:pPr>
            <w:pStyle w:val="3DE5A5C6F3FA42B2B8F8751D5F986202"/>
          </w:pPr>
          <w:r w:rsidRPr="000D24DB">
            <w:rPr>
              <w:rStyle w:val="Zstupntext"/>
            </w:rPr>
            <w:t>Vyberte položku.</w:t>
          </w:r>
        </w:p>
      </w:docPartBody>
    </w:docPart>
    <w:docPart>
      <w:docPartPr>
        <w:name w:val="5445A7F7A7E4416C84E3B69E07BF421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9DDF50C-C466-4590-A6BD-69C428AB4CB1}"/>
      </w:docPartPr>
      <w:docPartBody>
        <w:p w:rsidR="009A24B7" w:rsidRDefault="009E7EEC" w:rsidP="009E7EEC">
          <w:pPr>
            <w:pStyle w:val="5445A7F7A7E4416C84E3B69E07BF4218"/>
          </w:pPr>
          <w:r w:rsidRPr="000D24DB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022"/>
    <w:rsid w:val="008742DA"/>
    <w:rsid w:val="00932022"/>
    <w:rsid w:val="009623F7"/>
    <w:rsid w:val="009A24B7"/>
    <w:rsid w:val="009E7EEC"/>
    <w:rsid w:val="00EC7A9F"/>
    <w:rsid w:val="00F51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9E7EEC"/>
    <w:rPr>
      <w:rFonts w:cs="Times New Roman"/>
      <w:color w:val="808080"/>
    </w:rPr>
  </w:style>
  <w:style w:type="paragraph" w:customStyle="1" w:styleId="98FB2C23A995421486D3AAC269F59CB5">
    <w:name w:val="98FB2C23A995421486D3AAC269F59CB5"/>
    <w:rsid w:val="009E7EEC"/>
  </w:style>
  <w:style w:type="paragraph" w:customStyle="1" w:styleId="3DE5A5C6F3FA42B2B8F8751D5F986202">
    <w:name w:val="3DE5A5C6F3FA42B2B8F8751D5F986202"/>
    <w:rsid w:val="009E7EEC"/>
  </w:style>
  <w:style w:type="paragraph" w:customStyle="1" w:styleId="5445A7F7A7E4416C84E3B69E07BF4218">
    <w:name w:val="5445A7F7A7E4416C84E3B69E07BF4218"/>
    <w:rsid w:val="009E7EEC"/>
  </w:style>
  <w:style w:type="paragraph" w:customStyle="1" w:styleId="4B86B8DF85824C3698D07FB8C6D90C4B">
    <w:name w:val="4B86B8DF85824C3698D07FB8C6D90C4B"/>
    <w:rsid w:val="009E7E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B09D7A2E40C346A67FA198FA39A683" ma:contentTypeVersion="0" ma:contentTypeDescription="Umožňuje vytvoriť nový dokument." ma:contentTypeScope="" ma:versionID="ff1d264fd39f2ddc8a4ad403948155f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4F1D02-6D1C-4706-99A1-AB59846DB6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A180CF-C9E7-4836-932B-D6167805560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51E34B2-96E2-4AF3-8EC7-4C320CFEB0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865</Words>
  <Characters>4937</Characters>
  <Application>Microsoft Office Word</Application>
  <DocSecurity>0</DocSecurity>
  <Lines>41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vallo</Company>
  <LinksUpToDate>false</LinksUpToDate>
  <CharactersWithSpaces>5791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</dc:creator>
  <cp:keywords/>
  <dc:description/>
  <cp:lastModifiedBy>Zuzana Hušeková</cp:lastModifiedBy>
  <cp:revision>12</cp:revision>
  <cp:lastPrinted>2013-11-29T15:29:00Z</cp:lastPrinted>
  <dcterms:created xsi:type="dcterms:W3CDTF">2016-02-25T13:32:00Z</dcterms:created>
  <dcterms:modified xsi:type="dcterms:W3CDTF">2017-11-28T10:00:00Z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0x010100C1B09D7A2E40C346A67FA198FA39A683</vt:lpwstr>
  </property>
</Properties>
</file>