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27412F" w:rsidRPr="005E51A4" w14:paraId="6E0ECF93" w14:textId="77777777" w:rsidTr="003958D1">
        <w:tc>
          <w:tcPr>
            <w:tcW w:w="14142" w:type="dxa"/>
            <w:shd w:val="clear" w:color="auto" w:fill="B2A1C7" w:themeFill="accent4" w:themeFillTint="99"/>
          </w:tcPr>
          <w:p w14:paraId="0FCAB1AC" w14:textId="77777777" w:rsidR="0027412F" w:rsidRPr="005E51A4" w:rsidRDefault="0027412F" w:rsidP="003958D1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14:paraId="493E2E2B" w14:textId="77777777" w:rsidR="0027412F" w:rsidRPr="005E51A4" w:rsidRDefault="0027412F" w:rsidP="0027412F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27412F" w:rsidRPr="005E51A4" w14:paraId="07F43599" w14:textId="77777777" w:rsidTr="003958D1">
        <w:tc>
          <w:tcPr>
            <w:tcW w:w="14142" w:type="dxa"/>
            <w:gridSpan w:val="8"/>
            <w:shd w:val="clear" w:color="auto" w:fill="FABF8F" w:themeFill="accent6" w:themeFillTint="99"/>
          </w:tcPr>
          <w:p w14:paraId="717DF385" w14:textId="77777777" w:rsidR="0027412F" w:rsidRPr="005E51A4" w:rsidRDefault="0027412F" w:rsidP="003958D1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27412F" w:rsidRPr="005E51A4" w14:paraId="44E10D5C" w14:textId="77777777" w:rsidTr="003958D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3EB8E0DC" w14:textId="77777777" w:rsidR="0027412F" w:rsidRPr="005E51A4" w:rsidRDefault="0027412F" w:rsidP="003958D1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55972D30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23AD7F67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1FD5AA6" w14:textId="77777777" w:rsidR="0027412F" w:rsidRPr="005E51A4" w:rsidRDefault="0027412F" w:rsidP="003958D1">
            <w:pPr>
              <w:jc w:val="center"/>
              <w:rPr>
                <w:b/>
              </w:rPr>
            </w:pPr>
          </w:p>
          <w:p w14:paraId="7F8B7009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3561264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0C4964" w14:textId="77777777" w:rsidR="0027412F" w:rsidRPr="005E51A4" w:rsidRDefault="0027412F" w:rsidP="003958D1">
            <w:pPr>
              <w:jc w:val="center"/>
              <w:rPr>
                <w:b/>
              </w:rPr>
            </w:pPr>
          </w:p>
          <w:p w14:paraId="4A684A9C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E030EE0" w14:textId="77777777" w:rsidR="0027412F" w:rsidRPr="005E51A4" w:rsidRDefault="0027412F" w:rsidP="003958D1">
            <w:pPr>
              <w:jc w:val="center"/>
              <w:rPr>
                <w:b/>
              </w:rPr>
            </w:pPr>
          </w:p>
          <w:p w14:paraId="765E76CC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1005EA1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263B1D55" w14:textId="77777777" w:rsidR="0027412F" w:rsidRPr="005E51A4" w:rsidRDefault="0027412F" w:rsidP="003958D1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27412F" w:rsidRPr="005E51A4" w14:paraId="486D6132" w14:textId="77777777" w:rsidTr="003958D1">
        <w:tc>
          <w:tcPr>
            <w:tcW w:w="1304" w:type="dxa"/>
          </w:tcPr>
          <w:p w14:paraId="08CA6734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14:paraId="57E5F521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2BF9D885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2AF41E84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72436A45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1F50BB60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77311156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30730AAD" w14:textId="77777777" w:rsidR="0027412F" w:rsidRPr="005E51A4" w:rsidRDefault="0027412F" w:rsidP="003958D1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27412F" w:rsidRPr="005E51A4" w14:paraId="3A07EA71" w14:textId="77777777" w:rsidTr="003958D1">
        <w:tc>
          <w:tcPr>
            <w:tcW w:w="1304" w:type="dxa"/>
          </w:tcPr>
          <w:p w14:paraId="2736868B" w14:textId="77777777" w:rsidR="0027412F" w:rsidRPr="005E51A4" w:rsidRDefault="0027412F" w:rsidP="003958D1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14:paraId="71D451FE" w14:textId="77777777" w:rsidR="0027412F" w:rsidRPr="005E51A4" w:rsidRDefault="0027412F" w:rsidP="003958D1"/>
        </w:tc>
        <w:tc>
          <w:tcPr>
            <w:tcW w:w="1706" w:type="dxa"/>
          </w:tcPr>
          <w:p w14:paraId="795A72C2" w14:textId="77777777" w:rsidR="0027412F" w:rsidRPr="005E51A4" w:rsidRDefault="0027412F" w:rsidP="003958D1"/>
        </w:tc>
        <w:tc>
          <w:tcPr>
            <w:tcW w:w="1417" w:type="dxa"/>
          </w:tcPr>
          <w:p w14:paraId="1DF1757D" w14:textId="77777777" w:rsidR="0027412F" w:rsidRPr="005E51A4" w:rsidRDefault="0027412F" w:rsidP="003958D1"/>
        </w:tc>
        <w:tc>
          <w:tcPr>
            <w:tcW w:w="1701" w:type="dxa"/>
          </w:tcPr>
          <w:p w14:paraId="5334FD5F" w14:textId="77777777" w:rsidR="0027412F" w:rsidRPr="005E51A4" w:rsidRDefault="0027412F" w:rsidP="003958D1"/>
        </w:tc>
        <w:tc>
          <w:tcPr>
            <w:tcW w:w="1843" w:type="dxa"/>
          </w:tcPr>
          <w:p w14:paraId="32E911DC" w14:textId="77777777" w:rsidR="0027412F" w:rsidRPr="005E51A4" w:rsidRDefault="0027412F" w:rsidP="003958D1"/>
        </w:tc>
        <w:tc>
          <w:tcPr>
            <w:tcW w:w="1843" w:type="dxa"/>
          </w:tcPr>
          <w:p w14:paraId="325EF16D" w14:textId="77777777" w:rsidR="0027412F" w:rsidRPr="005E51A4" w:rsidRDefault="0027412F" w:rsidP="003958D1"/>
        </w:tc>
        <w:tc>
          <w:tcPr>
            <w:tcW w:w="2835" w:type="dxa"/>
          </w:tcPr>
          <w:p w14:paraId="7F60A787" w14:textId="77777777" w:rsidR="0027412F" w:rsidRPr="005E51A4" w:rsidRDefault="0027412F" w:rsidP="003958D1"/>
        </w:tc>
      </w:tr>
      <w:tr w:rsidR="0027412F" w:rsidRPr="005E51A4" w14:paraId="051AE815" w14:textId="77777777" w:rsidTr="003958D1">
        <w:tc>
          <w:tcPr>
            <w:tcW w:w="1304" w:type="dxa"/>
          </w:tcPr>
          <w:p w14:paraId="5CB9C964" w14:textId="77777777" w:rsidR="0027412F" w:rsidRPr="005E51A4" w:rsidRDefault="0027412F" w:rsidP="003958D1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14:paraId="5E6FE116" w14:textId="77777777" w:rsidR="0027412F" w:rsidRPr="005E51A4" w:rsidRDefault="0027412F" w:rsidP="003958D1"/>
        </w:tc>
      </w:tr>
    </w:tbl>
    <w:p w14:paraId="74460DFF" w14:textId="77777777" w:rsidR="0027412F" w:rsidRPr="005E51A4" w:rsidRDefault="0027412F" w:rsidP="0027412F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27412F" w:rsidRPr="005E51A4" w14:paraId="49570007" w14:textId="77777777" w:rsidTr="003958D1">
        <w:tc>
          <w:tcPr>
            <w:tcW w:w="14142" w:type="dxa"/>
            <w:gridSpan w:val="7"/>
            <w:shd w:val="clear" w:color="auto" w:fill="FABF8F" w:themeFill="accent6" w:themeFillTint="99"/>
          </w:tcPr>
          <w:p w14:paraId="3E93DB75" w14:textId="77777777" w:rsidR="0027412F" w:rsidRPr="005E51A4" w:rsidRDefault="0027412F" w:rsidP="003958D1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27412F" w:rsidRPr="005E51A4" w14:paraId="34633E4D" w14:textId="77777777" w:rsidTr="003958D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29A8F54B" w14:textId="77777777" w:rsidR="0027412F" w:rsidRPr="005E51A4" w:rsidRDefault="0027412F" w:rsidP="003958D1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51D71589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3621A10" w14:textId="77777777" w:rsidR="0027412F" w:rsidRPr="005E51A4" w:rsidRDefault="0027412F" w:rsidP="003958D1">
            <w:pPr>
              <w:jc w:val="center"/>
              <w:rPr>
                <w:b/>
              </w:rPr>
            </w:pPr>
          </w:p>
          <w:p w14:paraId="258EA3DE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C313D22" w14:textId="77777777" w:rsidR="0027412F" w:rsidRPr="005E51A4" w:rsidRDefault="0027412F" w:rsidP="003958D1">
            <w:pPr>
              <w:jc w:val="center"/>
              <w:rPr>
                <w:b/>
              </w:rPr>
            </w:pPr>
          </w:p>
          <w:p w14:paraId="3803381D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E8C86A0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0159D04" w14:textId="77777777" w:rsidR="0027412F" w:rsidRPr="005E51A4" w:rsidRDefault="0027412F" w:rsidP="003958D1">
            <w:pPr>
              <w:jc w:val="center"/>
              <w:rPr>
                <w:b/>
              </w:rPr>
            </w:pPr>
          </w:p>
          <w:p w14:paraId="783563B6" w14:textId="77777777" w:rsidR="0027412F" w:rsidRPr="005E51A4" w:rsidRDefault="0027412F" w:rsidP="003958D1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33F4557" w14:textId="77777777" w:rsidR="0027412F" w:rsidRPr="005E51A4" w:rsidRDefault="0027412F" w:rsidP="003958D1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1D53D6C6" w14:textId="77777777" w:rsidR="0027412F" w:rsidRPr="005E51A4" w:rsidRDefault="0027412F" w:rsidP="003958D1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27412F" w:rsidRPr="005E51A4" w14:paraId="19A61414" w14:textId="77777777" w:rsidTr="003958D1">
        <w:tc>
          <w:tcPr>
            <w:tcW w:w="1680" w:type="dxa"/>
            <w:vAlign w:val="center"/>
          </w:tcPr>
          <w:p w14:paraId="5E59D7AD" w14:textId="77777777" w:rsidR="0027412F" w:rsidRPr="00CC21DC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37B40188" w14:textId="77777777" w:rsidR="0027412F" w:rsidRPr="00CC21DC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0FAB97A6" w14:textId="77777777" w:rsidR="0027412F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44E57B98" w14:textId="77777777" w:rsidR="0027412F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32C34A37" w14:textId="77777777" w:rsidR="0027412F" w:rsidRPr="00CC21DC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0902EB36" w14:textId="77777777" w:rsidR="0027412F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5006382E" w14:textId="77777777" w:rsidR="0027412F" w:rsidRPr="00CC21DC" w:rsidRDefault="0027412F" w:rsidP="003958D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27412F" w:rsidRPr="005E51A4" w14:paraId="7F322323" w14:textId="77777777" w:rsidTr="003958D1">
        <w:tc>
          <w:tcPr>
            <w:tcW w:w="1680" w:type="dxa"/>
          </w:tcPr>
          <w:p w14:paraId="135D152A" w14:textId="77777777" w:rsidR="0027412F" w:rsidRPr="005E51A4" w:rsidRDefault="0027412F" w:rsidP="003958D1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14:paraId="7501B430" w14:textId="77777777" w:rsidR="0027412F" w:rsidRPr="005E51A4" w:rsidRDefault="0027412F" w:rsidP="003958D1"/>
        </w:tc>
        <w:tc>
          <w:tcPr>
            <w:tcW w:w="1843" w:type="dxa"/>
          </w:tcPr>
          <w:p w14:paraId="5D6A7DA9" w14:textId="77777777" w:rsidR="0027412F" w:rsidRPr="005E51A4" w:rsidRDefault="0027412F" w:rsidP="003958D1"/>
        </w:tc>
        <w:tc>
          <w:tcPr>
            <w:tcW w:w="1985" w:type="dxa"/>
          </w:tcPr>
          <w:p w14:paraId="5963AFB5" w14:textId="77777777" w:rsidR="0027412F" w:rsidRPr="005E51A4" w:rsidRDefault="0027412F" w:rsidP="003958D1"/>
        </w:tc>
        <w:tc>
          <w:tcPr>
            <w:tcW w:w="1842" w:type="dxa"/>
          </w:tcPr>
          <w:p w14:paraId="6058A17F" w14:textId="77777777" w:rsidR="0027412F" w:rsidRPr="005E51A4" w:rsidRDefault="0027412F" w:rsidP="003958D1"/>
        </w:tc>
        <w:tc>
          <w:tcPr>
            <w:tcW w:w="1985" w:type="dxa"/>
          </w:tcPr>
          <w:p w14:paraId="433870CF" w14:textId="77777777" w:rsidR="0027412F" w:rsidRPr="005E51A4" w:rsidRDefault="0027412F" w:rsidP="003958D1"/>
        </w:tc>
        <w:tc>
          <w:tcPr>
            <w:tcW w:w="2410" w:type="dxa"/>
          </w:tcPr>
          <w:p w14:paraId="674C8FB6" w14:textId="77777777" w:rsidR="0027412F" w:rsidRPr="005E51A4" w:rsidRDefault="0027412F" w:rsidP="003958D1"/>
        </w:tc>
      </w:tr>
      <w:tr w:rsidR="0027412F" w:rsidRPr="005E51A4" w14:paraId="6338E733" w14:textId="77777777" w:rsidTr="003958D1">
        <w:tc>
          <w:tcPr>
            <w:tcW w:w="1680" w:type="dxa"/>
          </w:tcPr>
          <w:p w14:paraId="417AF6BE" w14:textId="77777777" w:rsidR="0027412F" w:rsidRPr="005E51A4" w:rsidRDefault="0027412F" w:rsidP="003958D1">
            <w:pPr>
              <w:jc w:val="center"/>
            </w:pPr>
            <w:r w:rsidRPr="005E51A4">
              <w:t>Poznámky k merateľnému</w:t>
            </w:r>
          </w:p>
          <w:p w14:paraId="2558A8C6" w14:textId="77777777" w:rsidR="0027412F" w:rsidRPr="005E51A4" w:rsidRDefault="0027412F" w:rsidP="003958D1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14:paraId="554F6DEC" w14:textId="77777777" w:rsidR="0027412F" w:rsidRPr="005E51A4" w:rsidRDefault="0027412F" w:rsidP="003958D1"/>
        </w:tc>
      </w:tr>
    </w:tbl>
    <w:p w14:paraId="190A8205" w14:textId="77777777" w:rsidR="0027412F" w:rsidRPr="005E51A4" w:rsidRDefault="0027412F" w:rsidP="0027412F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27412F" w:rsidRPr="005E51A4" w14:paraId="5A6BC3B5" w14:textId="77777777" w:rsidTr="003958D1">
        <w:tc>
          <w:tcPr>
            <w:tcW w:w="5000" w:type="pct"/>
            <w:shd w:val="clear" w:color="auto" w:fill="FABF8F" w:themeFill="accent6" w:themeFillTint="99"/>
          </w:tcPr>
          <w:p w14:paraId="432AC246" w14:textId="77777777" w:rsidR="0027412F" w:rsidRPr="005E51A4" w:rsidRDefault="0027412F" w:rsidP="003958D1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27412F" w:rsidRPr="005E51A4" w14:paraId="71ADEED6" w14:textId="77777777" w:rsidTr="003958D1">
        <w:tc>
          <w:tcPr>
            <w:tcW w:w="5000" w:type="pct"/>
          </w:tcPr>
          <w:p w14:paraId="733FCD25" w14:textId="77777777" w:rsidR="0027412F" w:rsidRPr="005E51A4" w:rsidRDefault="0027412F" w:rsidP="003958D1">
            <w:pPr>
              <w:rPr>
                <w:b/>
              </w:rPr>
            </w:pPr>
          </w:p>
        </w:tc>
      </w:tr>
    </w:tbl>
    <w:p w14:paraId="38B0853F" w14:textId="77777777" w:rsidR="0027412F" w:rsidRPr="005E51A4" w:rsidRDefault="0027412F" w:rsidP="0027412F"/>
    <w:p w14:paraId="0FD42347" w14:textId="77777777" w:rsidR="00627EA3" w:rsidRPr="0027412F" w:rsidRDefault="00627EA3" w:rsidP="0027412F"/>
    <w:sectPr w:rsidR="00627EA3" w:rsidRPr="0027412F" w:rsidSect="005E51A4"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DD139" w14:textId="77777777" w:rsidR="007B2808" w:rsidRDefault="007B2808" w:rsidP="00B948E0">
      <w:r>
        <w:separator/>
      </w:r>
    </w:p>
  </w:endnote>
  <w:endnote w:type="continuationSeparator" w:id="0">
    <w:p w14:paraId="4DD95EC7" w14:textId="77777777" w:rsidR="007B2808" w:rsidRDefault="007B280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45BE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B345BE">
      <w:rPr>
        <w:noProof/>
      </w:rPr>
      <w:t>2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1896BCE9" w:rsidR="0004107F" w:rsidRPr="000F2054" w:rsidRDefault="004B5CCD" w:rsidP="000F2054">
    <w:pPr>
      <w:pStyle w:val="Pta"/>
      <w:jc w:val="center"/>
    </w:pPr>
    <w:r>
      <w:rPr>
        <w:i/>
        <w:sz w:val="20"/>
        <w:szCs w:val="20"/>
      </w:rPr>
      <w:t xml:space="preserve">Platnosť: </w:t>
    </w:r>
    <w:del w:id="1" w:author="Zuzana Hušeková" w:date="2017-11-28T13:06:00Z">
      <w:r w:rsidDel="00B345BE">
        <w:rPr>
          <w:i/>
          <w:sz w:val="20"/>
          <w:szCs w:val="20"/>
        </w:rPr>
        <w:delText>11</w:delText>
      </w:r>
    </w:del>
    <w:ins w:id="2" w:author="Zuzana Hušeková" w:date="2017-11-28T13:07:00Z">
      <w:r w:rsidR="00B345BE">
        <w:rPr>
          <w:i/>
          <w:sz w:val="20"/>
          <w:szCs w:val="20"/>
        </w:rPr>
        <w:t>28</w:t>
      </w:r>
    </w:ins>
    <w:r>
      <w:rPr>
        <w:i/>
        <w:sz w:val="20"/>
        <w:szCs w:val="20"/>
      </w:rPr>
      <w:t>.11.201</w:t>
    </w:r>
    <w:del w:id="3" w:author="Zuzana Hušeková" w:date="2017-11-28T13:07:00Z">
      <w:r w:rsidDel="00B345BE">
        <w:rPr>
          <w:i/>
          <w:sz w:val="20"/>
          <w:szCs w:val="20"/>
        </w:rPr>
        <w:delText>5</w:delText>
      </w:r>
    </w:del>
    <w:ins w:id="4" w:author="Zuzana Hušeková" w:date="2017-11-28T13:07:00Z">
      <w:r w:rsidR="00B345BE">
        <w:rPr>
          <w:i/>
          <w:sz w:val="20"/>
          <w:szCs w:val="20"/>
        </w:rPr>
        <w:t>7</w:t>
      </w:r>
    </w:ins>
    <w:r>
      <w:rPr>
        <w:i/>
        <w:sz w:val="20"/>
        <w:szCs w:val="20"/>
      </w:rPr>
      <w:t xml:space="preserve">, účinnosť: </w:t>
    </w:r>
    <w:ins w:id="5" w:author="Zuzana Hušeková" w:date="2017-11-28T13:07:00Z">
      <w:r w:rsidR="00B345BE">
        <w:rPr>
          <w:i/>
          <w:sz w:val="20"/>
          <w:szCs w:val="20"/>
        </w:rPr>
        <w:t>28</w:t>
      </w:r>
    </w:ins>
    <w:del w:id="6" w:author="Zuzana Hušeková" w:date="2017-11-28T13:07:00Z">
      <w:r w:rsidDel="00B345BE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>.1</w:t>
    </w:r>
    <w:ins w:id="7" w:author="Zuzana Hušeková" w:date="2017-11-28T13:07:00Z">
      <w:r w:rsidR="00B345BE">
        <w:rPr>
          <w:i/>
          <w:sz w:val="20"/>
          <w:szCs w:val="20"/>
        </w:rPr>
        <w:t>7</w:t>
      </w:r>
    </w:ins>
    <w:del w:id="8" w:author="Zuzana Hušeková" w:date="2017-11-28T13:07:00Z">
      <w:r w:rsidDel="00B345BE">
        <w:rPr>
          <w:i/>
          <w:sz w:val="20"/>
          <w:szCs w:val="20"/>
        </w:rPr>
        <w:delText>1</w:delText>
      </w:r>
    </w:del>
    <w:r>
      <w:rPr>
        <w:i/>
        <w:sz w:val="20"/>
        <w:szCs w:val="20"/>
      </w:rPr>
      <w:t>.201</w:t>
    </w:r>
    <w:ins w:id="9" w:author="Zuzana Hušeková" w:date="2017-11-28T13:07:00Z">
      <w:r w:rsidR="00B345BE">
        <w:rPr>
          <w:i/>
          <w:sz w:val="20"/>
          <w:szCs w:val="20"/>
        </w:rPr>
        <w:t>7</w:t>
      </w:r>
    </w:ins>
    <w:del w:id="10" w:author="Zuzana Hušeková" w:date="2017-11-28T13:07:00Z">
      <w:r w:rsidDel="00B345BE">
        <w:rPr>
          <w:i/>
          <w:sz w:val="20"/>
          <w:szCs w:val="20"/>
        </w:rPr>
        <w:delText>5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8A95A" w14:textId="77777777" w:rsidR="007B2808" w:rsidRDefault="007B2808" w:rsidP="00B948E0">
      <w:r>
        <w:separator/>
      </w:r>
    </w:p>
  </w:footnote>
  <w:footnote w:type="continuationSeparator" w:id="0">
    <w:p w14:paraId="6294DBA3" w14:textId="77777777" w:rsidR="007B2808" w:rsidRDefault="007B2808" w:rsidP="00B948E0">
      <w:r>
        <w:continuationSeparator/>
      </w:r>
    </w:p>
  </w:footnote>
  <w:footnote w:id="1">
    <w:p w14:paraId="66F4A551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14:paraId="5276EFB0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14:paraId="37D615EB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4">
    <w:p w14:paraId="2B13B030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14:paraId="2D5AF6C8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14:paraId="15BA2C3A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14:paraId="223F712F" w14:textId="77777777" w:rsidR="0027412F" w:rsidRDefault="0027412F" w:rsidP="0027412F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vo vzťahu k aktivite projektu ku dňu odoslania žiadosti o platbu na riadiaci orgán,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odoslania žiadosti o platbu na riadiaci orgán. </w:t>
      </w:r>
    </w:p>
  </w:footnote>
  <w:footnote w:id="8">
    <w:p w14:paraId="76E5CFD1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14:paraId="69628A85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14:paraId="04690B6D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>
        <w:rPr>
          <w:rFonts w:ascii="Arial Narrow" w:hAnsi="Arial Narrow"/>
          <w:sz w:val="18"/>
          <w:szCs w:val="18"/>
        </w:rPr>
        <w:t xml:space="preserve"> (pozn. prvým monitorovaným obdobím je obdobie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aktivít projektu do dňa  odoslania žiadosti o platbu, ku ktorej sa predmetná príloha predkladá na riadiaci orgán a každým ďalším monitorovaným obdobím je obdobie odo dňa nasledujúceho po dni odoslania predchádzajúcej takejto žiadosti o platbu do dňa odoslania nasledujúcej žiadosti o platbu) 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14:paraId="4CE818C8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>
        <w:rPr>
          <w:rFonts w:ascii="Arial Narrow" w:hAnsi="Arial Narrow"/>
          <w:sz w:val="18"/>
          <w:szCs w:val="18"/>
        </w:rPr>
        <w:t xml:space="preserve"> ku dňu odoslania žiadosti o platbu na ria</w:t>
      </w:r>
      <w:bookmarkStart w:id="0" w:name="_GoBack"/>
      <w:bookmarkEnd w:id="0"/>
      <w:r>
        <w:rPr>
          <w:rFonts w:ascii="Arial Narrow" w:hAnsi="Arial Narrow"/>
          <w:sz w:val="18"/>
          <w:szCs w:val="18"/>
        </w:rPr>
        <w:t>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14:paraId="7F0B95BB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14:paraId="7A7C2868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4">
    <w:p w14:paraId="08271931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14:paraId="5EFE2692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14:paraId="571A8A9A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14:paraId="30440E70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ku dňu odoslania žiadosti o platbu na riadiaci orgán,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>od začiatku realizácie projektu do odoslania žiadosti o platbu na riadiaci orgán.</w:t>
      </w:r>
    </w:p>
  </w:footnote>
  <w:footnote w:id="18">
    <w:p w14:paraId="3DEAA605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14:paraId="6DEFE4A8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14:paraId="2723EEE1" w14:textId="77777777" w:rsidR="0027412F" w:rsidRDefault="0027412F" w:rsidP="0027412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ku dňu odoslania žiadosti o platbu na riadiaci orgán.</w:t>
      </w:r>
    </w:p>
  </w:footnote>
  <w:footnote w:id="21">
    <w:p w14:paraId="288FEC4E" w14:textId="77777777" w:rsidR="0027412F" w:rsidRDefault="0027412F" w:rsidP="0027412F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E" w14:textId="77777777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0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2054"/>
    <w:rsid w:val="001147BD"/>
    <w:rsid w:val="00116B38"/>
    <w:rsid w:val="00116F61"/>
    <w:rsid w:val="001456C1"/>
    <w:rsid w:val="0014641E"/>
    <w:rsid w:val="0015233E"/>
    <w:rsid w:val="001530A4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12F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066E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B2808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3371D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218C5"/>
    <w:rsid w:val="00B315E9"/>
    <w:rsid w:val="00B345BE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233AC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E1DD4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D422EE"/>
  <w15:docId w15:val="{0FE5522B-C3F1-4D2A-9508-6C52ABDC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C98F-BC1F-49B7-943E-B20CA5D81F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E7D4E-51F1-4C79-844C-F0D151B7C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2A7195-326B-4055-97D5-80DF0D5F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Zuzana Hušeková</cp:lastModifiedBy>
  <cp:revision>13</cp:revision>
  <cp:lastPrinted>2015-02-05T16:37:00Z</cp:lastPrinted>
  <dcterms:created xsi:type="dcterms:W3CDTF">2015-11-05T15:42:00Z</dcterms:created>
  <dcterms:modified xsi:type="dcterms:W3CDTF">2017-11-28T12:07:00Z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