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2AB4C028" w:rsidR="003E4CCB" w:rsidRPr="00347388" w:rsidRDefault="003E4CCB" w:rsidP="003E4CCB">
      <w:pPr>
        <w:spacing w:line="360" w:lineRule="auto"/>
        <w:rPr>
          <w:rFonts w:cs="Arial"/>
          <w:sz w:val="20"/>
          <w:lang w:eastAsia="cs-CZ"/>
        </w:rPr>
      </w:pPr>
      <w:r w:rsidRPr="00347388">
        <w:rPr>
          <w:rFonts w:cs="Arial"/>
          <w:sz w:val="20"/>
          <w:lang w:eastAsia="cs-CZ"/>
        </w:rPr>
        <w:t>Dátum:</w:t>
      </w:r>
      <w:del w:id="0" w:author="Autor">
        <w:r w:rsidRPr="00347388">
          <w:rPr>
            <w:rFonts w:cs="Arial"/>
            <w:sz w:val="20"/>
            <w:lang w:eastAsia="cs-CZ"/>
          </w:rPr>
          <w:delText xml:space="preserve"> </w:delText>
        </w:r>
        <w:r w:rsidR="00867FF7">
          <w:rPr>
            <w:rFonts w:cs="Arial"/>
            <w:sz w:val="20"/>
            <w:lang w:eastAsia="cs-CZ"/>
          </w:rPr>
          <w:delText>1</w:delText>
        </w:r>
        <w:r w:rsidR="00CA697B">
          <w:rPr>
            <w:rFonts w:cs="Arial"/>
            <w:sz w:val="20"/>
            <w:lang w:eastAsia="cs-CZ"/>
          </w:rPr>
          <w:delText>3</w:delText>
        </w:r>
      </w:del>
      <w:ins w:id="1" w:author="Autor">
        <w:r w:rsidR="00577A62">
          <w:rPr>
            <w:rFonts w:cs="Arial"/>
            <w:sz w:val="20"/>
            <w:lang w:eastAsia="cs-CZ"/>
          </w:rPr>
          <w:t>28</w:t>
        </w:r>
      </w:ins>
      <w:r w:rsidRPr="00E25071">
        <w:rPr>
          <w:rFonts w:cs="Arial"/>
          <w:sz w:val="20"/>
          <w:lang w:eastAsia="cs-CZ"/>
        </w:rPr>
        <w:t xml:space="preserve">. </w:t>
      </w:r>
      <w:del w:id="2" w:author="Autor">
        <w:r w:rsidR="00CA697B" w:rsidDel="00577A62">
          <w:rPr>
            <w:rFonts w:cs="Arial"/>
            <w:sz w:val="20"/>
            <w:lang w:eastAsia="cs-CZ"/>
          </w:rPr>
          <w:delText>1</w:delText>
        </w:r>
        <w:r w:rsidR="00541EA6" w:rsidDel="00577A62">
          <w:rPr>
            <w:rFonts w:cs="Arial"/>
            <w:sz w:val="20"/>
            <w:lang w:eastAsia="cs-CZ"/>
          </w:rPr>
          <w:delText>0</w:delText>
        </w:r>
      </w:del>
      <w:ins w:id="3" w:author="Autor">
        <w:r w:rsidR="00577A62">
          <w:rPr>
            <w:rFonts w:cs="Arial"/>
            <w:sz w:val="20"/>
            <w:lang w:eastAsia="cs-CZ"/>
          </w:rPr>
          <w:t>11</w:t>
        </w:r>
      </w:ins>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5DB69DD7" w:rsidR="003E4CCB" w:rsidRDefault="003E4CCB" w:rsidP="003E4CCB">
      <w:pPr>
        <w:spacing w:line="360" w:lineRule="auto"/>
        <w:rPr>
          <w:rFonts w:cs="Arial"/>
          <w:sz w:val="20"/>
          <w:lang w:eastAsia="cs-CZ"/>
        </w:rPr>
      </w:pPr>
      <w:r w:rsidRPr="00347388">
        <w:rPr>
          <w:rFonts w:cs="Arial"/>
          <w:sz w:val="20"/>
          <w:lang w:eastAsia="cs-CZ"/>
        </w:rPr>
        <w:t xml:space="preserve">Dátum: </w:t>
      </w:r>
      <w:del w:id="4" w:author="Autor">
        <w:r w:rsidR="00CA697B">
          <w:rPr>
            <w:rFonts w:cs="Arial"/>
            <w:sz w:val="20"/>
            <w:lang w:eastAsia="cs-CZ"/>
          </w:rPr>
          <w:delText>1</w:delText>
        </w:r>
        <w:r w:rsidR="00867FF7">
          <w:rPr>
            <w:rFonts w:cs="Arial"/>
            <w:sz w:val="20"/>
            <w:lang w:eastAsia="cs-CZ"/>
          </w:rPr>
          <w:delText>3</w:delText>
        </w:r>
      </w:del>
      <w:ins w:id="5" w:author="Autor">
        <w:r w:rsidR="00577A62">
          <w:rPr>
            <w:rFonts w:cs="Arial"/>
            <w:sz w:val="20"/>
            <w:lang w:eastAsia="cs-CZ"/>
          </w:rPr>
          <w:t>28</w:t>
        </w:r>
      </w:ins>
      <w:r w:rsidRPr="00E25071">
        <w:rPr>
          <w:rFonts w:cs="Arial"/>
          <w:sz w:val="20"/>
          <w:lang w:eastAsia="cs-CZ"/>
        </w:rPr>
        <w:t>. </w:t>
      </w:r>
      <w:del w:id="6" w:author="Autor">
        <w:r w:rsidR="00CA697B" w:rsidDel="00577A62">
          <w:rPr>
            <w:rFonts w:cs="Arial"/>
            <w:sz w:val="20"/>
            <w:lang w:eastAsia="cs-CZ"/>
          </w:rPr>
          <w:delText>1</w:delText>
        </w:r>
        <w:r w:rsidR="00541EA6" w:rsidRPr="00E25071" w:rsidDel="00577A62">
          <w:rPr>
            <w:rFonts w:cs="Arial"/>
            <w:sz w:val="20"/>
            <w:lang w:eastAsia="cs-CZ"/>
          </w:rPr>
          <w:delText>0</w:delText>
        </w:r>
      </w:del>
      <w:ins w:id="7" w:author="Autor">
        <w:r w:rsidR="00577A62">
          <w:rPr>
            <w:rFonts w:cs="Arial"/>
            <w:sz w:val="20"/>
            <w:lang w:eastAsia="cs-CZ"/>
          </w:rPr>
          <w:t>11</w:t>
        </w:r>
      </w:ins>
      <w:r w:rsidRPr="00E25071">
        <w:rPr>
          <w:rFonts w:cs="Arial"/>
          <w:sz w:val="20"/>
          <w:lang w:eastAsia="cs-CZ"/>
        </w:rPr>
        <w:t>. 201</w:t>
      </w:r>
      <w:r w:rsidR="00E25071" w:rsidRPr="00E25071">
        <w:rPr>
          <w:rFonts w:cs="Arial"/>
          <w:sz w:val="20"/>
          <w:lang w:eastAsia="cs-CZ"/>
        </w:rPr>
        <w:t>7</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77262475"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63A9C6AA" w:rsidR="003E4CCB" w:rsidRPr="00347388" w:rsidRDefault="006B41BD" w:rsidP="00140CE3">
      <w:pPr>
        <w:tabs>
          <w:tab w:val="left" w:pos="1134"/>
        </w:tabs>
        <w:spacing w:line="360" w:lineRule="auto"/>
        <w:rPr>
          <w:rFonts w:cs="Arial"/>
          <w:sz w:val="20"/>
          <w:lang w:eastAsia="cs-CZ"/>
        </w:rPr>
      </w:pPr>
      <w:r w:rsidRPr="008F2822">
        <w:t xml:space="preserve">Dátum: </w:t>
      </w:r>
      <w:del w:id="8" w:author="Autor">
        <w:r w:rsidR="00CA697B">
          <w:delText>1</w:delText>
        </w:r>
        <w:r w:rsidR="00867FF7">
          <w:delText>3</w:delText>
        </w:r>
      </w:del>
      <w:ins w:id="9" w:author="Autor">
        <w:r w:rsidR="00577A62">
          <w:t>28</w:t>
        </w:r>
      </w:ins>
      <w:r w:rsidRPr="00140CE3">
        <w:t>. </w:t>
      </w:r>
      <w:del w:id="10" w:author="Autor">
        <w:r w:rsidR="00CA697B" w:rsidDel="00577A62">
          <w:delText>1</w:delText>
        </w:r>
        <w:r w:rsidRPr="00140CE3" w:rsidDel="00577A62">
          <w:delText>0</w:delText>
        </w:r>
      </w:del>
      <w:ins w:id="11" w:author="Autor">
        <w:r w:rsidR="00577A62">
          <w:t>11</w:t>
        </w:r>
      </w:ins>
      <w:r>
        <w:t>. 2017</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27C3A37C"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ins w:id="12" w:author="Autor">
        <w:r w:rsidR="00577A62">
          <w:rPr>
            <w:rFonts w:cs="Arial"/>
            <w:sz w:val="20"/>
            <w:lang w:eastAsia="cs-CZ"/>
          </w:rPr>
          <w:t>28</w:t>
        </w:r>
      </w:ins>
      <w:del w:id="13" w:author="Autor">
        <w:r w:rsidR="00CA697B" w:rsidDel="00577A62">
          <w:rPr>
            <w:rFonts w:cs="Arial"/>
            <w:sz w:val="20"/>
            <w:lang w:eastAsia="cs-CZ"/>
          </w:rPr>
          <w:delText>1</w:delText>
        </w:r>
        <w:r w:rsidR="00867FF7" w:rsidDel="00577A62">
          <w:rPr>
            <w:rFonts w:cs="Arial"/>
            <w:sz w:val="20"/>
            <w:lang w:eastAsia="cs-CZ"/>
          </w:rPr>
          <w:delText>3</w:delText>
        </w:r>
      </w:del>
      <w:r w:rsidRPr="00E25071">
        <w:rPr>
          <w:rFonts w:cs="Arial"/>
          <w:sz w:val="20"/>
          <w:lang w:eastAsia="cs-CZ"/>
        </w:rPr>
        <w:t>. </w:t>
      </w:r>
      <w:del w:id="14" w:author="Autor">
        <w:r w:rsidR="00CA697B" w:rsidDel="00577A62">
          <w:rPr>
            <w:rFonts w:cs="Arial"/>
            <w:sz w:val="20"/>
            <w:lang w:eastAsia="cs-CZ"/>
          </w:rPr>
          <w:delText>1</w:delText>
        </w:r>
        <w:r w:rsidR="00541EA6" w:rsidRPr="00E25071" w:rsidDel="00577A62">
          <w:rPr>
            <w:rFonts w:cs="Arial"/>
            <w:sz w:val="20"/>
            <w:lang w:eastAsia="cs-CZ"/>
          </w:rPr>
          <w:delText>0</w:delText>
        </w:r>
      </w:del>
      <w:ins w:id="15" w:author="Autor">
        <w:r w:rsidR="00577A62">
          <w:rPr>
            <w:rFonts w:cs="Arial"/>
            <w:sz w:val="20"/>
            <w:lang w:eastAsia="cs-CZ"/>
          </w:rPr>
          <w:t>11</w:t>
        </w:r>
      </w:ins>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28544E43"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del w:id="16" w:author="Autor">
        <w:r w:rsidR="00CA697B">
          <w:rPr>
            <w:rFonts w:cs="Arial"/>
            <w:sz w:val="18"/>
            <w:lang w:eastAsia="cs-CZ"/>
          </w:rPr>
          <w:delText>3</w:delText>
        </w:r>
      </w:del>
      <w:ins w:id="17" w:author="Autor">
        <w:r w:rsidR="00577A62">
          <w:rPr>
            <w:rFonts w:cs="Arial"/>
            <w:sz w:val="18"/>
            <w:lang w:eastAsia="cs-CZ"/>
          </w:rPr>
          <w:t>4</w:t>
        </w:r>
      </w:ins>
      <w:r w:rsidRPr="00E25071">
        <w:rPr>
          <w:rFonts w:cs="Arial"/>
          <w:sz w:val="18"/>
          <w:lang w:eastAsia="cs-CZ"/>
        </w:rPr>
        <w:t xml:space="preserve">; platnosť od: </w:t>
      </w:r>
      <w:ins w:id="18" w:author="Autor">
        <w:r w:rsidR="00577A62">
          <w:rPr>
            <w:rFonts w:cs="Arial"/>
            <w:sz w:val="18"/>
            <w:lang w:eastAsia="cs-CZ"/>
          </w:rPr>
          <w:t>28</w:t>
        </w:r>
      </w:ins>
      <w:del w:id="19" w:author="Autor">
        <w:r w:rsidR="00CA697B" w:rsidDel="00577A62">
          <w:rPr>
            <w:rFonts w:cs="Arial"/>
            <w:sz w:val="18"/>
            <w:lang w:eastAsia="cs-CZ"/>
          </w:rPr>
          <w:delText>1</w:delText>
        </w:r>
        <w:r w:rsidR="006327E6" w:rsidDel="00577A62">
          <w:rPr>
            <w:rFonts w:cs="Arial"/>
            <w:sz w:val="18"/>
            <w:lang w:eastAsia="cs-CZ"/>
          </w:rPr>
          <w:delText>3</w:delText>
        </w:r>
      </w:del>
      <w:r w:rsidRPr="00E25071">
        <w:rPr>
          <w:rFonts w:cs="Arial"/>
          <w:sz w:val="18"/>
          <w:lang w:eastAsia="cs-CZ"/>
        </w:rPr>
        <w:t xml:space="preserve">. </w:t>
      </w:r>
      <w:r w:rsidR="00CA697B">
        <w:rPr>
          <w:rFonts w:cs="Arial"/>
          <w:sz w:val="18"/>
          <w:lang w:eastAsia="cs-CZ"/>
        </w:rPr>
        <w:t>1</w:t>
      </w:r>
      <w:ins w:id="20" w:author="Autor">
        <w:r w:rsidR="00577A62">
          <w:rPr>
            <w:rFonts w:cs="Arial"/>
            <w:sz w:val="18"/>
            <w:lang w:eastAsia="cs-CZ"/>
          </w:rPr>
          <w:t>1</w:t>
        </w:r>
      </w:ins>
      <w:del w:id="21" w:author="Autor">
        <w:r w:rsidR="00541EA6" w:rsidRPr="00E25071" w:rsidDel="00577A62">
          <w:rPr>
            <w:rFonts w:cs="Arial"/>
            <w:sz w:val="18"/>
            <w:lang w:eastAsia="cs-CZ"/>
          </w:rPr>
          <w:delText>0</w:delText>
        </w:r>
      </w:del>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ins w:id="22" w:author="Autor">
        <w:r w:rsidR="00577A62">
          <w:rPr>
            <w:rFonts w:cs="Arial"/>
            <w:sz w:val="18"/>
            <w:lang w:eastAsia="cs-CZ"/>
          </w:rPr>
          <w:t>28</w:t>
        </w:r>
      </w:ins>
      <w:del w:id="23" w:author="Autor">
        <w:r w:rsidR="00CA697B" w:rsidDel="00577A62">
          <w:rPr>
            <w:rFonts w:cs="Arial"/>
            <w:sz w:val="18"/>
            <w:lang w:eastAsia="cs-CZ"/>
          </w:rPr>
          <w:delText>1</w:delText>
        </w:r>
        <w:r w:rsidR="006327E6" w:rsidDel="00577A62">
          <w:rPr>
            <w:rFonts w:cs="Arial"/>
            <w:sz w:val="18"/>
            <w:lang w:eastAsia="cs-CZ"/>
          </w:rPr>
          <w:delText>3</w:delText>
        </w:r>
      </w:del>
      <w:r w:rsidRPr="00E25071">
        <w:rPr>
          <w:rFonts w:cs="Arial"/>
          <w:sz w:val="18"/>
          <w:lang w:eastAsia="cs-CZ"/>
        </w:rPr>
        <w:t xml:space="preserve">. </w:t>
      </w:r>
      <w:r w:rsidR="00CA697B">
        <w:rPr>
          <w:rFonts w:cs="Arial"/>
          <w:sz w:val="18"/>
          <w:lang w:eastAsia="cs-CZ"/>
        </w:rPr>
        <w:t>1</w:t>
      </w:r>
      <w:ins w:id="24" w:author="Autor">
        <w:r w:rsidR="00577A62">
          <w:rPr>
            <w:rFonts w:cs="Arial"/>
            <w:sz w:val="18"/>
            <w:lang w:eastAsia="cs-CZ"/>
          </w:rPr>
          <w:t>1</w:t>
        </w:r>
      </w:ins>
      <w:del w:id="25" w:author="Autor">
        <w:r w:rsidR="00541EA6" w:rsidRPr="00E25071" w:rsidDel="00577A62">
          <w:rPr>
            <w:rFonts w:cs="Arial"/>
            <w:sz w:val="18"/>
            <w:lang w:eastAsia="cs-CZ"/>
          </w:rPr>
          <w:delText>0</w:delText>
        </w:r>
      </w:del>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593713">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593713">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593713">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593713">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593713">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593713">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593713">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593713">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593713">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14:paraId="2FCA8F9F" w14:textId="5AF2688F" w:rsidR="00BF74B6" w:rsidRPr="00E135DC" w:rsidRDefault="00593713">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14:paraId="08F482A2" w14:textId="04590F03" w:rsidR="00BF74B6" w:rsidRPr="00E135DC" w:rsidRDefault="00593713">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55</w:t>
        </w:r>
        <w:r w:rsidR="00BF74B6" w:rsidRPr="00E135DC">
          <w:rPr>
            <w:rFonts w:cs="Arial"/>
            <w:noProof/>
            <w:webHidden/>
            <w:sz w:val="19"/>
            <w:szCs w:val="19"/>
          </w:rPr>
          <w:fldChar w:fldCharType="end"/>
        </w:r>
      </w:hyperlink>
    </w:p>
    <w:p w14:paraId="27443959" w14:textId="67A19B23" w:rsidR="00BF74B6" w:rsidRPr="00E135DC" w:rsidRDefault="00593713">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56</w:t>
        </w:r>
        <w:r w:rsidR="00BF74B6" w:rsidRPr="00E135DC">
          <w:rPr>
            <w:rFonts w:cs="Arial"/>
            <w:noProof/>
            <w:webHidden/>
            <w:sz w:val="19"/>
            <w:szCs w:val="19"/>
          </w:rPr>
          <w:fldChar w:fldCharType="end"/>
        </w:r>
      </w:hyperlink>
    </w:p>
    <w:p w14:paraId="7F58E385" w14:textId="3DC97EA2" w:rsidR="00BF74B6" w:rsidRPr="00E135DC" w:rsidRDefault="00593713">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63</w:t>
        </w:r>
        <w:r w:rsidR="00BF74B6" w:rsidRPr="00E135DC">
          <w:rPr>
            <w:rFonts w:cs="Arial"/>
            <w:noProof/>
            <w:webHidden/>
            <w:sz w:val="19"/>
            <w:szCs w:val="19"/>
          </w:rPr>
          <w:fldChar w:fldCharType="end"/>
        </w:r>
      </w:hyperlink>
    </w:p>
    <w:p w14:paraId="101D5D81" w14:textId="760BDC6C" w:rsidR="00BF74B6" w:rsidRPr="00E135DC" w:rsidRDefault="00593713">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77</w:t>
        </w:r>
        <w:r w:rsidR="00BF74B6" w:rsidRPr="00E135DC">
          <w:rPr>
            <w:rFonts w:cs="Arial"/>
            <w:noProof/>
            <w:webHidden/>
            <w:sz w:val="19"/>
            <w:szCs w:val="19"/>
          </w:rPr>
          <w:fldChar w:fldCharType="end"/>
        </w:r>
      </w:hyperlink>
    </w:p>
    <w:p w14:paraId="5198DED3" w14:textId="401417B1"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14:paraId="25C99981" w14:textId="1CB1F927" w:rsidR="00BF74B6" w:rsidRPr="00E135DC" w:rsidRDefault="00593713">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83</w:t>
        </w:r>
        <w:r w:rsidR="00BF74B6" w:rsidRPr="00E135DC">
          <w:rPr>
            <w:rFonts w:cs="Arial"/>
            <w:noProof/>
            <w:webHidden/>
            <w:sz w:val="19"/>
            <w:szCs w:val="19"/>
          </w:rPr>
          <w:fldChar w:fldCharType="end"/>
        </w:r>
      </w:hyperlink>
    </w:p>
    <w:p w14:paraId="4212AEDF" w14:textId="72B0048A" w:rsidR="00BF74B6" w:rsidRPr="00E135DC" w:rsidRDefault="00593713">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14:paraId="61CB8603" w14:textId="65AB04E3" w:rsidR="00BF74B6" w:rsidRPr="00E135DC" w:rsidRDefault="00593713">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14:paraId="57E11B99" w14:textId="6CE761E3" w:rsidR="00BF74B6" w:rsidRPr="00E135DC" w:rsidRDefault="00593713">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14:paraId="71EC95BE" w14:textId="03A3311D" w:rsidR="00BF74B6" w:rsidRPr="00E135DC" w:rsidRDefault="00593713">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90</w:t>
        </w:r>
        <w:r w:rsidR="00BF74B6" w:rsidRPr="00E135DC">
          <w:rPr>
            <w:rFonts w:cs="Arial"/>
            <w:noProof/>
            <w:webHidden/>
            <w:sz w:val="19"/>
            <w:szCs w:val="19"/>
          </w:rPr>
          <w:fldChar w:fldCharType="end"/>
        </w:r>
      </w:hyperlink>
    </w:p>
    <w:p w14:paraId="1C39A013" w14:textId="269FCB87" w:rsidR="00BF74B6" w:rsidRPr="00E135DC" w:rsidRDefault="00593713">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107</w:t>
        </w:r>
        <w:r w:rsidR="00BF74B6" w:rsidRPr="00E135DC">
          <w:rPr>
            <w:rFonts w:cs="Arial"/>
            <w:noProof/>
            <w:webHidden/>
            <w:sz w:val="19"/>
            <w:szCs w:val="19"/>
          </w:rPr>
          <w:fldChar w:fldCharType="end"/>
        </w:r>
      </w:hyperlink>
    </w:p>
    <w:p w14:paraId="69BEAABA" w14:textId="5B4FB10A" w:rsidR="00BF74B6" w:rsidRPr="00E135DC" w:rsidRDefault="00593713">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111</w:t>
        </w:r>
        <w:r w:rsidR="00BF74B6" w:rsidRPr="00E135DC">
          <w:rPr>
            <w:rFonts w:cs="Arial"/>
            <w:noProof/>
            <w:webHidden/>
            <w:sz w:val="19"/>
            <w:szCs w:val="19"/>
          </w:rPr>
          <w:fldChar w:fldCharType="end"/>
        </w:r>
      </w:hyperlink>
    </w:p>
    <w:p w14:paraId="52A899C1" w14:textId="1B47B2EA" w:rsidR="00BF74B6" w:rsidRPr="00E135DC" w:rsidRDefault="00593713">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117</w:t>
        </w:r>
        <w:r w:rsidR="00BF74B6" w:rsidRPr="00E135DC">
          <w:rPr>
            <w:rFonts w:cs="Arial"/>
            <w:noProof/>
            <w:webHidden/>
            <w:sz w:val="19"/>
            <w:szCs w:val="19"/>
          </w:rPr>
          <w:fldChar w:fldCharType="end"/>
        </w:r>
      </w:hyperlink>
    </w:p>
    <w:p w14:paraId="291F6871" w14:textId="28A76C2A" w:rsidR="00BF74B6" w:rsidRPr="00E135DC" w:rsidRDefault="00593713">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123</w:t>
        </w:r>
        <w:r w:rsidR="00BF74B6" w:rsidRPr="00E135DC">
          <w:rPr>
            <w:rFonts w:cs="Arial"/>
            <w:noProof/>
            <w:webHidden/>
            <w:sz w:val="19"/>
            <w:szCs w:val="19"/>
          </w:rPr>
          <w:fldChar w:fldCharType="end"/>
        </w:r>
      </w:hyperlink>
    </w:p>
    <w:p w14:paraId="34F67D09" w14:textId="39ED40BA"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129</w:t>
        </w:r>
        <w:r w:rsidR="00BF74B6" w:rsidRPr="00E135DC">
          <w:rPr>
            <w:rFonts w:cs="Arial"/>
            <w:noProof/>
            <w:webHidden/>
            <w:sz w:val="19"/>
            <w:szCs w:val="19"/>
          </w:rPr>
          <w:fldChar w:fldCharType="end"/>
        </w:r>
      </w:hyperlink>
    </w:p>
    <w:p w14:paraId="6F278EC5" w14:textId="5DD9059F"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130</w:t>
        </w:r>
        <w:r w:rsidR="00BF74B6" w:rsidRPr="00E135DC">
          <w:rPr>
            <w:rFonts w:cs="Arial"/>
            <w:noProof/>
            <w:webHidden/>
            <w:sz w:val="19"/>
            <w:szCs w:val="19"/>
          </w:rPr>
          <w:fldChar w:fldCharType="end"/>
        </w:r>
      </w:hyperlink>
    </w:p>
    <w:p w14:paraId="5B9D06DD" w14:textId="69B98DBC" w:rsidR="00BF74B6" w:rsidRPr="00E135DC" w:rsidRDefault="00593713">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14:paraId="321D2A52" w14:textId="0E7F517F"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14:paraId="23ED640E" w14:textId="456633B4" w:rsidR="00BF74B6" w:rsidRPr="00E135DC" w:rsidRDefault="00593713">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135</w:t>
        </w:r>
        <w:r w:rsidR="00BF74B6" w:rsidRPr="00E135DC">
          <w:rPr>
            <w:rFonts w:cs="Arial"/>
            <w:noProof/>
            <w:webHidden/>
            <w:sz w:val="19"/>
            <w:szCs w:val="19"/>
          </w:rPr>
          <w:fldChar w:fldCharType="end"/>
        </w:r>
      </w:hyperlink>
    </w:p>
    <w:p w14:paraId="652445E0" w14:textId="7CDA4D90" w:rsidR="00BF74B6" w:rsidRPr="00E135DC" w:rsidRDefault="00593713">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142</w:t>
        </w:r>
        <w:r w:rsidR="00BF74B6" w:rsidRPr="00E135DC">
          <w:rPr>
            <w:rFonts w:cs="Arial"/>
            <w:noProof/>
            <w:webHidden/>
            <w:sz w:val="19"/>
            <w:szCs w:val="19"/>
          </w:rPr>
          <w:fldChar w:fldCharType="end"/>
        </w:r>
      </w:hyperlink>
    </w:p>
    <w:p w14:paraId="3B998595" w14:textId="5DDE90F6" w:rsidR="00BF74B6" w:rsidRPr="00E135DC" w:rsidRDefault="00593713">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143</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7" w:name="_Toc440372853"/>
      <w:bookmarkStart w:id="28" w:name="_Toc440636364"/>
      <w:r w:rsidRPr="0073389C">
        <w:rPr>
          <w:rFonts w:ascii="Arial" w:hAnsi="Arial"/>
          <w:lang w:val="sk-SK"/>
        </w:rPr>
        <w:lastRenderedPageBreak/>
        <w:t>Úvod</w:t>
      </w:r>
      <w:bookmarkEnd w:id="26"/>
      <w:bookmarkEnd w:id="27"/>
      <w:bookmarkEnd w:id="28"/>
    </w:p>
    <w:p w14:paraId="7A55CDA3" w14:textId="77777777" w:rsidR="00AE5A8F" w:rsidRPr="0073389C" w:rsidRDefault="00AE5A8F" w:rsidP="009F56AB">
      <w:pPr>
        <w:pStyle w:val="Nadpis2"/>
        <w:spacing w:line="288" w:lineRule="auto"/>
        <w:jc w:val="both"/>
        <w:rPr>
          <w:lang w:val="sk-SK"/>
        </w:rPr>
      </w:pPr>
      <w:bookmarkStart w:id="29" w:name="_Toc410907844"/>
      <w:r w:rsidRPr="0073389C">
        <w:rPr>
          <w:lang w:val="sk-SK"/>
        </w:rPr>
        <w:t xml:space="preserve"> </w:t>
      </w:r>
      <w:bookmarkStart w:id="30" w:name="_Toc440372854"/>
      <w:bookmarkStart w:id="31"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29"/>
      <w:r w:rsidR="00A028FD" w:rsidRPr="0073389C">
        <w:rPr>
          <w:lang w:val="sk-SK"/>
        </w:rPr>
        <w:t xml:space="preserve"> pre p</w:t>
      </w:r>
      <w:r w:rsidR="001917F5" w:rsidRPr="0073389C">
        <w:rPr>
          <w:lang w:val="sk-SK"/>
        </w:rPr>
        <w:t>rijímateľa</w:t>
      </w:r>
      <w:bookmarkEnd w:id="30"/>
      <w:bookmarkEnd w:id="31"/>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53BBB406"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ins w:id="32" w:author="Autor">
        <w:r w:rsidR="00861C4B">
          <w:rPr>
            <w:rFonts w:ascii="Arial" w:hAnsi="Arial" w:cs="Arial"/>
            <w:sz w:val="19"/>
            <w:szCs w:val="19"/>
            <w:lang w:val="sk-SK"/>
          </w:rPr>
          <w:fldChar w:fldCharType="begin"/>
        </w:r>
        <w:r w:rsidR="00861C4B">
          <w:rPr>
            <w:rFonts w:ascii="Arial" w:hAnsi="Arial" w:cs="Arial"/>
            <w:sz w:val="19"/>
            <w:szCs w:val="19"/>
            <w:lang w:val="sk-SK"/>
          </w:rPr>
          <w:instrText xml:space="preserve"> HYPERLINK "http://</w:instrText>
        </w:r>
      </w:ins>
      <w:r w:rsidR="00861C4B" w:rsidRPr="0073389C">
        <w:rPr>
          <w:rFonts w:ascii="Arial" w:hAnsi="Arial" w:cs="Arial"/>
          <w:sz w:val="19"/>
          <w:szCs w:val="19"/>
          <w:lang w:val="sk-SK"/>
        </w:rPr>
        <w:instrText>www.opevs.eu</w:instrText>
      </w:r>
      <w:ins w:id="33" w:author="Autor">
        <w:r w:rsidR="00861C4B">
          <w:rPr>
            <w:rFonts w:ascii="Arial" w:hAnsi="Arial" w:cs="Arial"/>
            <w:sz w:val="19"/>
            <w:szCs w:val="19"/>
            <w:lang w:val="sk-SK"/>
          </w:rPr>
          <w:instrText xml:space="preserve">" </w:instrText>
        </w:r>
        <w:r w:rsidR="00861C4B">
          <w:rPr>
            <w:rFonts w:ascii="Arial" w:hAnsi="Arial" w:cs="Arial"/>
            <w:sz w:val="19"/>
            <w:szCs w:val="19"/>
            <w:lang w:val="sk-SK"/>
          </w:rPr>
          <w:fldChar w:fldCharType="separate"/>
        </w:r>
      </w:ins>
      <w:r w:rsidR="00861C4B" w:rsidRPr="000251E7">
        <w:rPr>
          <w:rStyle w:val="Hypertextovprepojenie"/>
          <w:rFonts w:cs="Arial"/>
          <w:szCs w:val="19"/>
          <w:lang w:val="sk-SK"/>
        </w:rPr>
        <w:t>www.opevs.eu</w:t>
      </w:r>
      <w:ins w:id="34" w:author="Autor">
        <w:r w:rsidR="00861C4B">
          <w:rPr>
            <w:rFonts w:ascii="Arial" w:hAnsi="Arial" w:cs="Arial"/>
            <w:sz w:val="19"/>
            <w:szCs w:val="19"/>
            <w:lang w:val="sk-SK"/>
          </w:rPr>
          <w:fldChar w:fldCharType="end"/>
        </w:r>
      </w:ins>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5" w:name="_Toc410907845"/>
      <w:bookmarkStart w:id="36" w:name="_Toc440372855"/>
      <w:bookmarkStart w:id="37" w:name="_Toc440636366"/>
      <w:r w:rsidRPr="0073389C">
        <w:rPr>
          <w:lang w:val="sk-SK"/>
        </w:rPr>
        <w:t>Cieľ príručky pre prijímateľa</w:t>
      </w:r>
      <w:bookmarkEnd w:id="35"/>
      <w:bookmarkEnd w:id="36"/>
      <w:bookmarkEnd w:id="37"/>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4"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38" w:name="_Toc410907846"/>
      <w:bookmarkStart w:id="39" w:name="_Toc440372856"/>
      <w:bookmarkStart w:id="40" w:name="_Toc440636367"/>
      <w:r w:rsidRPr="0073389C">
        <w:rPr>
          <w:lang w:val="sk-SK"/>
        </w:rPr>
        <w:t>Definícia pojmov</w:t>
      </w:r>
      <w:bookmarkEnd w:id="38"/>
      <w:bookmarkEnd w:id="39"/>
      <w:bookmarkEnd w:id="40"/>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1530E3F0"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ins w:id="41" w:author="Autor">
        <w:r w:rsidR="004B110F" w:rsidRPr="00DB1B99">
          <w:rPr>
            <w:lang w:val="sk-SK"/>
          </w:rPr>
          <w:t>v</w:t>
        </w:r>
        <w:del w:id="42" w:author="Autor">
          <w:r w:rsidR="004B110F" w:rsidRPr="00DB1B99" w:rsidDel="000963E5">
            <w:rPr>
              <w:lang w:val="sk-SK"/>
            </w:rPr>
            <w:delText> </w:delText>
          </w:r>
        </w:del>
        <w:r w:rsidR="000963E5" w:rsidRPr="00DB1B99">
          <w:rPr>
            <w:lang w:val="sk-SK"/>
          </w:rPr>
          <w:t> </w:t>
        </w:r>
        <w:del w:id="43" w:author="Autor">
          <w:r w:rsidR="004B110F" w:rsidRPr="00DB1B99" w:rsidDel="000963E5">
            <w:rPr>
              <w:lang w:val="sk-SK"/>
            </w:rPr>
            <w:delText>zmysle</w:delText>
          </w:r>
        </w:del>
        <w:r w:rsidR="000963E5" w:rsidRPr="00DB1B99">
          <w:rPr>
            <w:lang w:val="sk-SK"/>
          </w:rPr>
          <w:t>súlade so</w:t>
        </w:r>
        <w:r w:rsidR="004B110F" w:rsidRPr="00DB1B99">
          <w:rPr>
            <w:lang w:val="sk-SK"/>
          </w:rPr>
          <w:t xml:space="preserve"> Zmluv</w:t>
        </w:r>
        <w:r w:rsidR="000963E5" w:rsidRPr="00DB1B99">
          <w:rPr>
            <w:lang w:val="sk-SK"/>
          </w:rPr>
          <w:t>ou</w:t>
        </w:r>
        <w:del w:id="44" w:author="Autor">
          <w:r w:rsidR="004B110F" w:rsidRPr="00DB1B99" w:rsidDel="000963E5">
            <w:rPr>
              <w:lang w:val="sk-SK"/>
            </w:rPr>
            <w:delText>y</w:delText>
          </w:r>
        </w:del>
        <w:r w:rsidR="004B110F" w:rsidRPr="00DB1B99">
          <w:rPr>
            <w:lang w:val="sk-SK"/>
          </w:rPr>
          <w:t xml:space="preserve"> o poskytnutí NFP </w:t>
        </w:r>
      </w:ins>
      <w:r w:rsidR="00A60FAE" w:rsidRPr="00DB1B99">
        <w:rPr>
          <w:lang w:val="sk-SK"/>
        </w:rPr>
        <w:t xml:space="preserve">najneskôr do siedmich pracovných dní od vzniku skutočnosti rozhodnej pre počítanie lehoty; to neplatí, ak sa v konkrétnom ustanovení </w:t>
      </w:r>
      <w:del w:id="45" w:author="Autor">
        <w:r w:rsidR="00A60FAE" w:rsidRPr="00DB1B99" w:rsidDel="00DD1BA5">
          <w:rPr>
            <w:lang w:val="sk-SK"/>
          </w:rPr>
          <w:delText>Zmluvy o poskytnutí NFP</w:delText>
        </w:r>
      </w:del>
      <w:ins w:id="46" w:author="Autor">
        <w:r w:rsidR="00DD1BA5" w:rsidRPr="00DB1B99">
          <w:rPr>
            <w:lang w:val="sk-SK"/>
          </w:rPr>
          <w:t>Príručky pre prijíma</w:t>
        </w:r>
        <w:r w:rsidR="003825A5" w:rsidRPr="00DB1B99">
          <w:rPr>
            <w:lang w:val="sk-SK"/>
          </w:rPr>
          <w:t>teľa</w:t>
        </w:r>
      </w:ins>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ins w:id="47" w:author="Autor">
        <w:r w:rsidR="004B110F" w:rsidRPr="00DB1B99">
          <w:rPr>
            <w:lang w:val="sk-SK"/>
          </w:rPr>
          <w:t xml:space="preserve"> </w:t>
        </w:r>
        <w:del w:id="48" w:author="Autor">
          <w:r w:rsidR="004B110F" w:rsidRPr="00DB1B99" w:rsidDel="000963E5">
            <w:rPr>
              <w:lang w:val="sk-SK"/>
            </w:rPr>
            <w:delText>V zmysle Systému finančného riadenia ,</w:delText>
          </w:r>
          <w:r w:rsidR="004B110F" w:rsidRPr="00883FA6" w:rsidDel="000963E5">
            <w:rPr>
              <w:rFonts w:cs="Arial"/>
              <w:szCs w:val="19"/>
              <w:lang w:val="sk-SK"/>
            </w:rPr>
            <w:delText xml:space="preserve"> bez akéhokoľvek časového odkladu, najneskôr však do 3 pracovných dní, ak nie je v tomto dokumente uvedené inak.</w:delText>
          </w:r>
        </w:del>
      </w:ins>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0D2C77CB"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del w:id="49" w:author="Autor">
        <w:r w:rsidR="00297C08" w:rsidRPr="008828B3" w:rsidDel="002771FC">
          <w:rPr>
            <w:rFonts w:cs="Arial"/>
            <w:szCs w:val="19"/>
            <w:lang w:val="sk-SK"/>
          </w:rPr>
          <w:delText>certifikáciu výkazov výdavkov a žiadostí o platbu prijímateľov pred zaslaním Európskej komisií</w:delText>
        </w:r>
      </w:del>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ins w:id="50" w:author="Autor">
        <w:r w:rsidR="002771FC" w:rsidRPr="00C315AD">
          <w:rPr>
            <w:rFonts w:cs="Arial"/>
            <w:szCs w:val="16"/>
            <w:lang w:val="sk-SK"/>
            <w:rPrChange w:id="51" w:author="Autor">
              <w:rPr>
                <w:rFonts w:cs="Arial"/>
                <w:szCs w:val="16"/>
              </w:rPr>
            </w:rPrChange>
          </w:rPr>
          <w:t xml:space="preserve"> </w:t>
        </w:r>
      </w:ins>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w:t>
      </w:r>
      <w:r w:rsidRPr="0073389C">
        <w:rPr>
          <w:rFonts w:cs="Arial"/>
          <w:szCs w:val="19"/>
          <w:lang w:val="sk-SK"/>
        </w:rPr>
        <w:lastRenderedPageBreak/>
        <w:t xml:space="preserve">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w:t>
      </w:r>
      <w:r w:rsidR="00F576F7" w:rsidRPr="0073389C">
        <w:rPr>
          <w:rFonts w:cs="Arial"/>
          <w:szCs w:val="19"/>
          <w:lang w:val="sk-SK"/>
        </w:rPr>
        <w:lastRenderedPageBreak/>
        <w:t xml:space="preserve">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 xml:space="preserve">ertifikačným orgánom, ktorý predstavuje súhrn pravidiel, postupov a činností financovania NFP. Systém finančného riadenia zahŕňa finančné plánovanie a rozpočtovanie, riadenie a realizáciu toku finančných prostriedkov, účtovanie, výkazníctvo a monitorovanie </w:t>
      </w:r>
      <w:r w:rsidR="004A4041" w:rsidRPr="00C84E74">
        <w:rPr>
          <w:lang w:val="sk-SK"/>
        </w:rPr>
        <w:lastRenderedPageBreak/>
        <w:t>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del w:id="52" w:author="Autor">
        <w:r w:rsidR="00C315AD" w:rsidRPr="00C315AD" w:rsidDel="00F67B1B">
          <w:rPr>
            <w:lang w:val="de-AT"/>
            <w:rPrChange w:id="53" w:author="Autor">
              <w:rPr/>
            </w:rPrChange>
          </w:rPr>
          <w:delInstrText xml:space="preserve"> HYPERLINK "</w:delInstrText>
        </w:r>
      </w:del>
      <w:r w:rsidR="00C315AD" w:rsidRPr="00C315AD">
        <w:rPr>
          <w:lang w:val="de-AT"/>
          <w:rPrChange w:id="54" w:author="Autor">
            <w:rPr/>
          </w:rPrChange>
        </w:rPr>
        <w:instrText>http://www.finance.gov.sk</w:instrText>
      </w:r>
      <w:del w:id="55" w:author="Autor">
        <w:r w:rsidR="00C315AD" w:rsidRPr="00C315AD" w:rsidDel="00F67B1B">
          <w:rPr>
            <w:lang w:val="de-AT"/>
            <w:rPrChange w:id="56" w:author="Autor">
              <w:rPr/>
            </w:rPrChange>
          </w:rPr>
          <w:delInstrText xml:space="preserve">" </w:delInstrText>
        </w:r>
      </w:del>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r w:rsidR="00C315AD">
        <w:fldChar w:fldCharType="begin"/>
      </w:r>
      <w:r w:rsidR="00C315AD" w:rsidRPr="00C315AD">
        <w:rPr>
          <w:lang w:val="sk-SK"/>
          <w:rPrChange w:id="57" w:author="Autor">
            <w:rPr/>
          </w:rPrChange>
        </w:rPr>
        <w:instrText xml:space="preserve"> HYPERLINK "http://www.partnerskadohoda.gov.sk" </w:instrText>
      </w:r>
      <w:r w:rsidR="00C315AD">
        <w:fldChar w:fldCharType="separate"/>
      </w:r>
      <w:r w:rsidR="00752BD0" w:rsidRPr="0073389C">
        <w:rPr>
          <w:rStyle w:val="Hypertextovprepojenie"/>
          <w:rFonts w:cs="Arial"/>
          <w:szCs w:val="19"/>
          <w:lang w:val="sk-SK"/>
        </w:rPr>
        <w:t>www.partnerskadohoda.gov.sk</w:t>
      </w:r>
      <w:r w:rsidR="00C315AD">
        <w:rPr>
          <w:rStyle w:val="Hypertextovprepojenie"/>
          <w:rFonts w:cs="Arial"/>
          <w:szCs w:val="19"/>
          <w:lang w:val="sk-SK"/>
        </w:rPr>
        <w:fldChar w:fldCharType="end"/>
      </w:r>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lastRenderedPageBreak/>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w:t>
      </w:r>
      <w:r w:rsidR="003724F2" w:rsidRPr="00932977">
        <w:rPr>
          <w:rFonts w:cs="Arial"/>
          <w:szCs w:val="16"/>
          <w:lang w:val="sk-SK"/>
        </w:rPr>
        <w:lastRenderedPageBreak/>
        <w:t xml:space="preserve">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58" w:name="_Toc410907847"/>
      <w:bookmarkStart w:id="59" w:name="_Toc440372857"/>
      <w:bookmarkStart w:id="60" w:name="_Toc440636368"/>
      <w:r>
        <w:rPr>
          <w:lang w:val="sk-SK"/>
        </w:rPr>
        <w:lastRenderedPageBreak/>
        <w:t>Použité s</w:t>
      </w:r>
      <w:r w:rsidR="00AE5A8F" w:rsidRPr="0073389C">
        <w:rPr>
          <w:lang w:val="sk-SK"/>
        </w:rPr>
        <w:t>kratky</w:t>
      </w:r>
      <w:bookmarkEnd w:id="58"/>
      <w:bookmarkEnd w:id="59"/>
      <w:bookmarkEnd w:id="60"/>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61" w:name="_Toc440372858"/>
      <w:bookmarkStart w:id="62" w:name="_Toc440636369"/>
      <w:r w:rsidRPr="0073389C">
        <w:rPr>
          <w:lang w:val="sk-SK"/>
        </w:rPr>
        <w:lastRenderedPageBreak/>
        <w:t>Legislatíva</w:t>
      </w:r>
      <w:bookmarkEnd w:id="61"/>
      <w:bookmarkEnd w:id="62"/>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63" w:name="_Toc410907848"/>
      <w:bookmarkStart w:id="64" w:name="_Toc440372859"/>
      <w:bookmarkStart w:id="65" w:name="_Toc440636370"/>
      <w:r w:rsidRPr="0073389C">
        <w:rPr>
          <w:rFonts w:ascii="Arial" w:hAnsi="Arial"/>
          <w:lang w:val="sk-SK"/>
        </w:rPr>
        <w:lastRenderedPageBreak/>
        <w:t>Realizácia projektov</w:t>
      </w:r>
      <w:bookmarkEnd w:id="63"/>
      <w:bookmarkEnd w:id="64"/>
      <w:bookmarkEnd w:id="65"/>
    </w:p>
    <w:p w14:paraId="7A55CE40" w14:textId="77777777" w:rsidR="00AE5A8F" w:rsidRPr="0073389C" w:rsidRDefault="00AE5A8F" w:rsidP="009F56AB">
      <w:pPr>
        <w:pStyle w:val="Nadpis2"/>
        <w:spacing w:line="288" w:lineRule="auto"/>
        <w:rPr>
          <w:lang w:val="sk-SK"/>
        </w:rPr>
      </w:pPr>
      <w:bookmarkStart w:id="66" w:name="_Toc410907849"/>
      <w:bookmarkStart w:id="67" w:name="_Toc440372860"/>
      <w:bookmarkStart w:id="68" w:name="_Toc440636371"/>
      <w:r w:rsidRPr="0073389C">
        <w:rPr>
          <w:lang w:val="sk-SK"/>
        </w:rPr>
        <w:t>Všeobecné informácie k realizácii projektov</w:t>
      </w:r>
      <w:bookmarkEnd w:id="66"/>
      <w:bookmarkEnd w:id="67"/>
      <w:bookmarkEnd w:id="68"/>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69" w:name="_Toc410907850"/>
      <w:bookmarkStart w:id="70" w:name="_Toc440372861"/>
      <w:bookmarkStart w:id="71" w:name="_Toc440636372"/>
      <w:r w:rsidRPr="0073389C">
        <w:rPr>
          <w:lang w:val="sk-SK"/>
        </w:rPr>
        <w:t>Všeobecné informácie</w:t>
      </w:r>
      <w:bookmarkEnd w:id="69"/>
      <w:bookmarkEnd w:id="70"/>
      <w:bookmarkEnd w:id="71"/>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5"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72" w:name="_Toc410907851"/>
      <w:bookmarkStart w:id="73" w:name="_Toc440372862"/>
      <w:bookmarkStart w:id="74" w:name="_Toc440636373"/>
      <w:r w:rsidRPr="0073389C">
        <w:rPr>
          <w:lang w:val="sk-SK"/>
        </w:rPr>
        <w:t>Na čo nezabudnúť po podpise zmluvy</w:t>
      </w:r>
      <w:bookmarkEnd w:id="72"/>
      <w:bookmarkEnd w:id="73"/>
      <w:bookmarkEnd w:id="74"/>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6D3D4BD" w:rsidR="00AE5A8F" w:rsidRPr="0073389C" w:rsidRDefault="00AE5A8F" w:rsidP="008E0C51">
      <w:pPr>
        <w:spacing w:before="120" w:after="120" w:line="288" w:lineRule="auto"/>
        <w:jc w:val="both"/>
      </w:pPr>
      <w:del w:id="75" w:author="Autor">
        <w:r w:rsidRPr="0073389C" w:rsidDel="00DF1569">
          <w:delText>Zároveň p</w:delText>
        </w:r>
      </w:del>
      <w:ins w:id="76" w:author="Autor">
        <w:r w:rsidR="00DF1569">
          <w:t>P</w:t>
        </w:r>
      </w:ins>
      <w:r w:rsidRPr="0073389C">
        <w:t xml:space="preserve">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6" w:history="1">
        <w:r w:rsidR="003E2E6B" w:rsidRPr="0073389C">
          <w:rPr>
            <w:rStyle w:val="Hypertextovprepojenie"/>
          </w:rPr>
          <w:t>http://www.opevs.eu</w:t>
        </w:r>
      </w:hyperlink>
      <w:r w:rsidRPr="0073389C">
        <w:t>).</w:t>
      </w:r>
      <w:ins w:id="77" w:author="Autor">
        <w:r w:rsidR="008E0C51">
          <w:t xml:space="preserve"> </w:t>
        </w:r>
        <w:r w:rsidR="008E0C51" w:rsidRPr="008E0C51">
          <w:t xml:space="preserve"> </w:t>
        </w:r>
        <w:r w:rsidR="00DF1569">
          <w:t xml:space="preserve">Zároveň je </w:t>
        </w:r>
        <w:del w:id="78" w:author="Autor">
          <w:r w:rsidR="008E0C51" w:rsidDel="00DF1569">
            <w:delText>P</w:delText>
          </w:r>
        </w:del>
        <w:r w:rsidR="00DF1569">
          <w:t>p</w:t>
        </w:r>
        <w:r w:rsidR="008E0C51">
          <w:t>rijímateľ</w:t>
        </w:r>
        <w:del w:id="79" w:author="Autor">
          <w:r w:rsidR="008E0C51" w:rsidDel="00DF1569">
            <w:delText xml:space="preserve"> je</w:delText>
          </w:r>
        </w:del>
        <w:r w:rsidR="008E0C51">
          <w:t xml:space="preserve"> povinný informovať RO o zverejnení informácii o projekte na svojom webovom sídle a to zaslaním webového odkazu emailom na komunikacia.opevs@minv.sk v lehote do 20 pracovných dní</w:t>
        </w:r>
        <w:del w:id="80" w:author="Autor">
          <w:r w:rsidR="008E0C51" w:rsidDel="00A734EE">
            <w:delText>1</w:delText>
          </w:r>
        </w:del>
        <w:r w:rsidR="008E0C51">
          <w:t xml:space="preserve"> odo dňa účinnosti zmluvy o NFP.</w:t>
        </w:r>
      </w:ins>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81" w:name="_Toc410907852"/>
      <w:bookmarkStart w:id="82" w:name="_Toc440372863"/>
      <w:bookmarkStart w:id="83" w:name="_Toc440636374"/>
      <w:r w:rsidRPr="0073389C">
        <w:rPr>
          <w:lang w:val="sk-SK"/>
        </w:rPr>
        <w:t>Monitorovanie projektu</w:t>
      </w:r>
      <w:bookmarkEnd w:id="81"/>
      <w:bookmarkEnd w:id="82"/>
      <w:bookmarkEnd w:id="83"/>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 xml:space="preserve">mluvy o NFP, prvá výročná monitorovacia správa zahŕňa okrem </w:t>
      </w:r>
      <w:r w:rsidRPr="0073389C">
        <w:rPr>
          <w:szCs w:val="19"/>
          <w:lang w:val="sk-SK"/>
        </w:rPr>
        <w:lastRenderedPageBreak/>
        <w:t>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ins w:id="84" w:author="Autor"/>
          <w:rFonts w:ascii="Arial" w:hAnsi="Arial" w:cs="Arial"/>
          <w:sz w:val="19"/>
          <w:szCs w:val="19"/>
          <w:lang w:val="sk-SK"/>
        </w:rPr>
      </w:pPr>
      <w:ins w:id="85" w:author="Autor">
        <w:r w:rsidRPr="00C23F4C">
          <w:rPr>
            <w:rFonts w:ascii="Arial" w:hAnsi="Arial" w:cs="Arial"/>
            <w:sz w:val="19"/>
            <w:szCs w:val="19"/>
            <w:lang w:val="sk-SK"/>
          </w:rPr>
          <w:t>Iné údaje k monitorovaniu projektov/ďalšie informácie v súvislosti s realizáciou projektu.</w:t>
        </w:r>
      </w:ins>
    </w:p>
    <w:p w14:paraId="14BB91AA" w14:textId="77777777" w:rsidR="00B67CE8" w:rsidRPr="00C23F4C" w:rsidRDefault="00B67CE8" w:rsidP="00B67CE8">
      <w:pPr>
        <w:pStyle w:val="Default"/>
        <w:jc w:val="both"/>
        <w:rPr>
          <w:ins w:id="86" w:author="Autor"/>
          <w:rFonts w:ascii="Arial" w:hAnsi="Arial" w:cs="Arial"/>
          <w:sz w:val="19"/>
          <w:szCs w:val="19"/>
          <w:lang w:val="sk-SK"/>
        </w:rPr>
      </w:pPr>
    </w:p>
    <w:p w14:paraId="7ACFDDE7" w14:textId="285B0332" w:rsidR="00B67CE8" w:rsidRPr="00C23F4C" w:rsidRDefault="00B67CE8" w:rsidP="00B67CE8">
      <w:pPr>
        <w:pStyle w:val="Default"/>
        <w:jc w:val="both"/>
        <w:rPr>
          <w:ins w:id="87" w:author="Autor"/>
          <w:rFonts w:ascii="Arial" w:hAnsi="Arial" w:cs="Arial"/>
          <w:sz w:val="19"/>
          <w:szCs w:val="19"/>
          <w:lang w:val="sk-SK"/>
        </w:rPr>
      </w:pPr>
      <w:ins w:id="88" w:author="Auto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mluvy o NFP/Rozhodnutia o schválení NFP (Predmet podpory). Prijímateľ ich predkladá v monitorovacích správach v časti 10, pričom ide o merateľné hodnoty odlišné od projektových merateľných ukazovateľov.</w:t>
        </w:r>
        <w:del w:id="89" w:author="Autor">
          <w:r w:rsidRPr="00C23F4C" w:rsidDel="00252807">
            <w:rPr>
              <w:rFonts w:ascii="Arial" w:hAnsi="Arial" w:cs="Arial"/>
              <w:sz w:val="19"/>
              <w:szCs w:val="19"/>
              <w:lang w:val="sk-SK"/>
            </w:rPr>
            <w:delText xml:space="preserve">. </w:delText>
          </w:r>
        </w:del>
        <w:r w:rsidRPr="00C23F4C">
          <w:rPr>
            <w:rFonts w:ascii="Arial" w:hAnsi="Arial" w:cs="Arial"/>
            <w:sz w:val="19"/>
            <w:szCs w:val="19"/>
            <w:lang w:val="sk-SK"/>
          </w:rPr>
          <w:t xml:space="preserve"> </w:t>
        </w:r>
      </w:ins>
    </w:p>
    <w:p w14:paraId="1380DB23" w14:textId="0EB03E72" w:rsidR="00B67CE8" w:rsidRPr="00C23F4C" w:rsidRDefault="00B67CE8" w:rsidP="00B67CE8">
      <w:pPr>
        <w:pStyle w:val="Default"/>
        <w:jc w:val="both"/>
        <w:rPr>
          <w:ins w:id="90" w:author="Autor"/>
          <w:rFonts w:ascii="Arial" w:hAnsi="Arial" w:cs="Arial"/>
          <w:sz w:val="19"/>
          <w:szCs w:val="19"/>
          <w:lang w:val="sk-SK"/>
        </w:rPr>
      </w:pPr>
      <w:ins w:id="91" w:author="Auto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ins>
    </w:p>
    <w:p w14:paraId="516376B3" w14:textId="1A58478D" w:rsidR="00B67CE8" w:rsidRPr="00C23F4C" w:rsidRDefault="00B67CE8" w:rsidP="00B67CE8">
      <w:pPr>
        <w:pStyle w:val="Default"/>
        <w:jc w:val="both"/>
        <w:rPr>
          <w:ins w:id="92" w:author="Autor"/>
          <w:rFonts w:ascii="Arial" w:hAnsi="Arial" w:cs="Arial"/>
          <w:sz w:val="19"/>
          <w:szCs w:val="19"/>
          <w:lang w:val="sk-SK"/>
        </w:rPr>
      </w:pPr>
      <w:ins w:id="93" w:author="Auto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ins>
    </w:p>
    <w:p w14:paraId="6FCD9893" w14:textId="77777777" w:rsidR="00B67CE8" w:rsidRPr="00C23F4C" w:rsidRDefault="00B67CE8" w:rsidP="00B67CE8">
      <w:pPr>
        <w:pStyle w:val="Default"/>
        <w:jc w:val="both"/>
        <w:rPr>
          <w:ins w:id="94" w:author="Autor"/>
          <w:rFonts w:ascii="Arial" w:hAnsi="Arial" w:cs="Arial"/>
          <w:sz w:val="19"/>
          <w:szCs w:val="19"/>
          <w:u w:val="single"/>
          <w:lang w:val="sk-SK"/>
        </w:rPr>
      </w:pPr>
    </w:p>
    <w:p w14:paraId="3D6340A7" w14:textId="58B65F69" w:rsidR="00B67CE8" w:rsidRDefault="00E50FF1" w:rsidP="00B67CE8">
      <w:pPr>
        <w:pStyle w:val="Default"/>
        <w:jc w:val="both"/>
        <w:rPr>
          <w:ins w:id="95" w:author="Autor"/>
          <w:rFonts w:ascii="Arial" w:hAnsi="Arial" w:cs="Arial"/>
          <w:sz w:val="19"/>
          <w:szCs w:val="19"/>
          <w:lang w:val="sk-SK"/>
        </w:rPr>
      </w:pPr>
      <w:ins w:id="96" w:author="Auto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 uvádzaných v</w:t>
        </w:r>
        <w:r w:rsidR="00700586">
          <w:rPr>
            <w:rFonts w:ascii="Arial" w:hAnsi="Arial" w:cs="Arial"/>
            <w:sz w:val="19"/>
            <w:szCs w:val="19"/>
            <w:lang w:val="sk-SK"/>
          </w:rPr>
          <w:t>o vzore</w:t>
        </w:r>
        <w:r w:rsidR="00B67CE8" w:rsidRPr="00C23F4C">
          <w:rPr>
            <w:rFonts w:ascii="Arial" w:hAnsi="Arial" w:cs="Arial"/>
            <w:sz w:val="19"/>
            <w:szCs w:val="19"/>
            <w:lang w:val="sk-SK"/>
          </w:rPr>
          <w:t> monitorovacej správe v časti 10a</w:t>
        </w:r>
        <w:r w:rsidR="0083263F">
          <w:rPr>
            <w:rFonts w:ascii="Arial" w:hAnsi="Arial" w:cs="Arial"/>
            <w:sz w:val="19"/>
            <w:szCs w:val="19"/>
            <w:lang w:val="sk-SK"/>
          </w:rPr>
          <w:t xml:space="preserve"> (v ITMS</w:t>
        </w:r>
        <w:r w:rsidR="00DF2897">
          <w:rPr>
            <w:rFonts w:ascii="Arial" w:hAnsi="Arial" w:cs="Arial"/>
            <w:sz w:val="19"/>
            <w:szCs w:val="19"/>
            <w:lang w:val="sk-SK"/>
          </w:rPr>
          <w:t>2014+</w:t>
        </w:r>
        <w:r w:rsidR="0083263F">
          <w:rPr>
            <w:rFonts w:ascii="Arial" w:hAnsi="Arial" w:cs="Arial"/>
            <w:sz w:val="19"/>
            <w:szCs w:val="19"/>
            <w:lang w:val="sk-SK"/>
          </w:rPr>
          <w:t xml:space="preserve"> 9a Iné údaje o cieľovej skupine)</w:t>
        </w:r>
        <w:r w:rsidR="00B67CE8" w:rsidRPr="00C23F4C">
          <w:rPr>
            <w:rFonts w:ascii="Arial" w:hAnsi="Arial" w:cs="Arial"/>
            <w:sz w:val="19"/>
            <w:szCs w:val="19"/>
            <w:lang w:val="sk-SK"/>
          </w:rPr>
          <w:t>.</w:t>
        </w:r>
      </w:ins>
    </w:p>
    <w:p w14:paraId="0ABF432C" w14:textId="77777777" w:rsidR="00700586" w:rsidRPr="00C23F4C" w:rsidRDefault="00700586" w:rsidP="00B67CE8">
      <w:pPr>
        <w:pStyle w:val="Default"/>
        <w:jc w:val="both"/>
        <w:rPr>
          <w:ins w:id="98" w:author="Autor"/>
          <w:rFonts w:ascii="Arial" w:hAnsi="Arial" w:cs="Arial"/>
          <w:sz w:val="19"/>
          <w:szCs w:val="19"/>
          <w:lang w:val="sk-SK"/>
        </w:rPr>
      </w:pPr>
    </w:p>
    <w:p w14:paraId="523896EA" w14:textId="2D4A5354" w:rsidR="00B67CE8" w:rsidRPr="00C23F4C" w:rsidRDefault="00B67CE8" w:rsidP="00B67CE8">
      <w:pPr>
        <w:pStyle w:val="Default"/>
        <w:jc w:val="both"/>
        <w:rPr>
          <w:ins w:id="99" w:author="Autor"/>
          <w:rFonts w:ascii="Arial" w:hAnsi="Arial" w:cs="Arial"/>
          <w:sz w:val="19"/>
          <w:szCs w:val="19"/>
          <w:lang w:val="sk-SK"/>
        </w:rPr>
      </w:pPr>
      <w:ins w:id="100" w:author="Autor">
        <w:r w:rsidRPr="00C23F4C">
          <w:rPr>
            <w:rFonts w:ascii="Arial" w:hAnsi="Arial" w:cs="Arial"/>
            <w:sz w:val="19"/>
            <w:szCs w:val="19"/>
            <w:lang w:val="sk-SK"/>
          </w:rPr>
          <w:t>Prijímateľ sumarizuje dáta o</w:t>
        </w:r>
        <w:r w:rsidR="002A227E">
          <w:rPr>
            <w:rFonts w:ascii="Arial" w:hAnsi="Arial" w:cs="Arial"/>
            <w:sz w:val="19"/>
            <w:szCs w:val="19"/>
            <w:lang w:val="sk-SK"/>
          </w:rPr>
          <w:t> </w:t>
        </w:r>
        <w:r w:rsidRPr="00C23F4C">
          <w:rPr>
            <w:rFonts w:ascii="Arial" w:hAnsi="Arial" w:cs="Arial"/>
            <w:sz w:val="19"/>
            <w:szCs w:val="19"/>
            <w:lang w:val="sk-SK"/>
          </w:rPr>
          <w:t>účastníkoch</w:t>
        </w:r>
        <w:r w:rsidR="002A227E">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Pr="00C23F4C">
          <w:rPr>
            <w:rFonts w:ascii="Arial" w:hAnsi="Arial" w:cs="Arial"/>
            <w:sz w:val="19"/>
            <w:szCs w:val="19"/>
            <w:lang w:val="sk-SK"/>
          </w:rPr>
          <w:t xml:space="preserve"> v tzv. </w:t>
        </w:r>
        <w:r w:rsidR="005122B5">
          <w:rPr>
            <w:rFonts w:ascii="Arial" w:hAnsi="Arial" w:cs="Arial"/>
            <w:sz w:val="19"/>
            <w:szCs w:val="19"/>
            <w:lang w:val="sk-SK"/>
          </w:rPr>
          <w:t>k</w:t>
        </w:r>
        <w:r w:rsidRPr="00C23F4C">
          <w:rPr>
            <w:rFonts w:ascii="Arial" w:hAnsi="Arial" w:cs="Arial"/>
            <w:sz w:val="19"/>
            <w:szCs w:val="19"/>
            <w:lang w:val="sk-SK"/>
          </w:rPr>
          <w:t>arte účastníka.</w:t>
        </w:r>
        <w:r w:rsidR="00065B6C">
          <w:rPr>
            <w:rFonts w:ascii="Arial" w:hAnsi="Arial" w:cs="Arial"/>
            <w:sz w:val="19"/>
            <w:szCs w:val="19"/>
            <w:lang w:val="sk-SK"/>
          </w:rPr>
          <w:t xml:space="preserve"> </w:t>
        </w:r>
        <w:r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Pr="00C23F4C">
          <w:rPr>
            <w:rFonts w:ascii="Arial" w:hAnsi="Arial" w:cs="Arial"/>
            <w:sz w:val="19"/>
            <w:szCs w:val="19"/>
            <w:lang w:val="sk-SK"/>
          </w:rPr>
          <w:t xml:space="preserve"> </w:t>
        </w:r>
        <w:r w:rsidR="00750258">
          <w:rPr>
            <w:rFonts w:ascii="Arial" w:hAnsi="Arial" w:cs="Arial"/>
            <w:sz w:val="19"/>
            <w:szCs w:val="19"/>
            <w:lang w:val="sk-SK"/>
          </w:rPr>
          <w:t xml:space="preserve">od </w:t>
        </w:r>
        <w:r w:rsidRPr="00C23F4C">
          <w:rPr>
            <w:rFonts w:ascii="Arial" w:hAnsi="Arial" w:cs="Arial"/>
            <w:sz w:val="19"/>
            <w:szCs w:val="19"/>
            <w:lang w:val="sk-SK"/>
          </w:rPr>
          <w:t xml:space="preserve"> každé</w:t>
        </w:r>
        <w:r w:rsidR="00750258">
          <w:rPr>
            <w:rFonts w:ascii="Arial" w:hAnsi="Arial" w:cs="Arial"/>
            <w:sz w:val="19"/>
            <w:szCs w:val="19"/>
            <w:lang w:val="sk-SK"/>
          </w:rPr>
          <w:t>ho</w:t>
        </w:r>
        <w:r w:rsidRPr="00C23F4C">
          <w:rPr>
            <w:rFonts w:ascii="Arial" w:hAnsi="Arial" w:cs="Arial"/>
            <w:sz w:val="19"/>
            <w:szCs w:val="19"/>
            <w:lang w:val="sk-SK"/>
          </w:rPr>
          <w:t xml:space="preserve"> účastník</w:t>
        </w:r>
        <w:r w:rsidR="00750258">
          <w:rPr>
            <w:rFonts w:ascii="Arial" w:hAnsi="Arial" w:cs="Arial"/>
            <w:sz w:val="19"/>
            <w:szCs w:val="19"/>
            <w:lang w:val="sk-SK"/>
          </w:rPr>
          <w:t>a</w:t>
        </w:r>
        <w:r w:rsidRPr="00C23F4C">
          <w:rPr>
            <w:rFonts w:ascii="Arial" w:hAnsi="Arial" w:cs="Arial"/>
            <w:sz w:val="19"/>
            <w:szCs w:val="19"/>
            <w:lang w:val="sk-SK"/>
          </w:rPr>
          <w:t xml:space="preserve"> „Súhlas dotknutej osoby - </w:t>
        </w:r>
        <w:r>
          <w:rPr>
            <w:rFonts w:ascii="Arial" w:hAnsi="Arial" w:cs="Arial"/>
            <w:sz w:val="19"/>
            <w:szCs w:val="19"/>
            <w:lang w:val="sk-SK"/>
          </w:rPr>
          <w:t>účastníka</w:t>
        </w:r>
        <w:r w:rsidRPr="00C23F4C">
          <w:rPr>
            <w:rFonts w:ascii="Arial" w:hAnsi="Arial" w:cs="Arial"/>
            <w:sz w:val="19"/>
            <w:szCs w:val="19"/>
            <w:lang w:val="sk-SK"/>
          </w:rPr>
          <w:t xml:space="preserve"> - so správou, spracovaním a uchovaním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2</w:t>
        </w:r>
        <w:r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ins>
    </w:p>
    <w:p w14:paraId="60025E5B" w14:textId="14ECC0F0" w:rsidR="00B67CE8" w:rsidRPr="00C23F4C" w:rsidRDefault="00B67CE8" w:rsidP="00B67CE8">
      <w:pPr>
        <w:pStyle w:val="Default"/>
        <w:jc w:val="both"/>
        <w:rPr>
          <w:ins w:id="102" w:author="Autor"/>
          <w:rFonts w:ascii="Arial" w:hAnsi="Arial" w:cs="Arial"/>
          <w:sz w:val="19"/>
          <w:szCs w:val="19"/>
          <w:lang w:val="sk-SK"/>
        </w:rPr>
      </w:pPr>
      <w:ins w:id="103" w:author="Auto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xml:space="preserve">). </w:t>
        </w:r>
        <w:del w:id="104" w:author="Autor">
          <w:r w:rsidRPr="00C23F4C" w:rsidDel="00750258">
            <w:rPr>
              <w:rFonts w:ascii="Arial" w:hAnsi="Arial" w:cs="Arial"/>
              <w:sz w:val="19"/>
              <w:szCs w:val="19"/>
              <w:lang w:val="sk-SK"/>
            </w:rPr>
            <w:delText xml:space="preserve">V prípade, že </w:delText>
          </w:r>
          <w:r w:rsidDel="00750258">
            <w:rPr>
              <w:rFonts w:ascii="Arial" w:hAnsi="Arial" w:cs="Arial"/>
              <w:sz w:val="19"/>
              <w:szCs w:val="19"/>
              <w:lang w:val="sk-SK"/>
            </w:rPr>
            <w:delText>účastník</w:delText>
          </w:r>
          <w:r w:rsidRPr="00C23F4C" w:rsidDel="00750258">
            <w:rPr>
              <w:rFonts w:ascii="Arial" w:hAnsi="Arial" w:cs="Arial"/>
              <w:sz w:val="19"/>
              <w:szCs w:val="19"/>
              <w:lang w:val="sk-SK"/>
            </w:rPr>
            <w:delText xml:space="preserve"> poskytne ostatné údaje aspoň v minimálnom rozsahu</w:delText>
          </w:r>
          <w:r w:rsidRPr="00C23F4C" w:rsidDel="00750258">
            <w:rPr>
              <w:rStyle w:val="Odkaznapoznmkupodiarou"/>
              <w:rFonts w:cs="Arial"/>
              <w:sz w:val="19"/>
              <w:szCs w:val="19"/>
              <w:lang w:val="sk-SK"/>
            </w:rPr>
            <w:footnoteReference w:id="9"/>
          </w:r>
          <w:r w:rsidRPr="00C23F4C" w:rsidDel="00750258">
            <w:rPr>
              <w:rFonts w:ascii="Arial" w:hAnsi="Arial" w:cs="Arial"/>
              <w:sz w:val="19"/>
              <w:szCs w:val="19"/>
              <w:lang w:val="sk-SK"/>
            </w:rPr>
            <w:delText>: pohlavie, zamestnanecké postavenie, vek, vzdelanie a domácnosť, Prijímateľ tieto zaeviduje mimo ITMS tak, aby ich vedel sumarizovať do  monitorovacej správy v časti 10a.</w:delText>
          </w:r>
        </w:del>
        <w:r w:rsidRPr="00C23F4C">
          <w:rPr>
            <w:rFonts w:ascii="Arial" w:hAnsi="Arial" w:cs="Arial"/>
            <w:sz w:val="19"/>
            <w:szCs w:val="19"/>
            <w:lang w:val="sk-SK"/>
          </w:rPr>
          <w:t xml:space="preserve">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ins>
      <w:r w:rsidRPr="00C23F4C">
        <w:rPr>
          <w:rFonts w:ascii="Arial" w:hAnsi="Arial" w:cs="Arial"/>
          <w:sz w:val="19"/>
          <w:szCs w:val="19"/>
          <w:lang w:val="sk-SK"/>
        </w:rPr>
        <w:t>.</w:t>
      </w:r>
      <w:ins w:id="107" w:author="Autor">
        <w:r w:rsidRPr="00C23F4C">
          <w:rPr>
            <w:rFonts w:ascii="Arial" w:hAnsi="Arial" w:cs="Arial"/>
            <w:sz w:val="19"/>
            <w:szCs w:val="19"/>
            <w:lang w:val="sk-SK"/>
          </w:rPr>
          <w:t xml:space="preserve"> Prijímateľ je povinný tieto vyhlásenia</w:t>
        </w:r>
        <w:r w:rsidR="00B572EF">
          <w:rPr>
            <w:rStyle w:val="Odkaznapoznmkupodiarou"/>
            <w:rFonts w:cs="Arial"/>
            <w:szCs w:val="19"/>
            <w:lang w:val="sk-SK"/>
          </w:rPr>
          <w:footnoteReference w:id="10"/>
        </w:r>
        <w:r w:rsidRPr="00C23F4C">
          <w:rPr>
            <w:rFonts w:ascii="Arial" w:hAnsi="Arial" w:cs="Arial"/>
            <w:sz w:val="19"/>
            <w:szCs w:val="19"/>
            <w:lang w:val="sk-SK"/>
          </w:rPr>
          <w:t xml:space="preserve"> zbierať a uchovávať v časovej nadväznosti k relevantnej monitorovacej správe. </w:t>
        </w:r>
      </w:ins>
    </w:p>
    <w:p w14:paraId="55EAB09C" w14:textId="77777777" w:rsidR="00B67CE8" w:rsidRPr="00C23F4C" w:rsidRDefault="00B67CE8" w:rsidP="00B67CE8">
      <w:pPr>
        <w:spacing w:before="120" w:after="120"/>
        <w:jc w:val="both"/>
        <w:rPr>
          <w:ins w:id="109" w:author="Autor"/>
          <w:rFonts w:cs="Arial"/>
          <w:color w:val="000000"/>
          <w:szCs w:val="19"/>
        </w:rPr>
      </w:pPr>
      <w:ins w:id="110" w:author="Auto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ins>
    </w:p>
    <w:p w14:paraId="6DE9BEFB" w14:textId="742C5DA6" w:rsidR="00594863" w:rsidRPr="0073389C" w:rsidRDefault="001C47DE" w:rsidP="005122B5">
      <w:pPr>
        <w:spacing w:before="120" w:after="120"/>
        <w:jc w:val="both"/>
        <w:rPr>
          <w:szCs w:val="19"/>
        </w:rPr>
      </w:pPr>
      <w:ins w:id="111" w:author="Auto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ins>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lastRenderedPageBreak/>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0651E11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ins w:id="112" w:author="Autor">
        <w:r w:rsidR="00085461">
          <w:t xml:space="preserve"> </w:t>
        </w:r>
      </w:ins>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lastRenderedPageBreak/>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1"/>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7A55CE7D" w14:textId="77777777" w:rsidR="007223B7" w:rsidRPr="0073389C" w:rsidRDefault="007223B7" w:rsidP="007223B7">
      <w:pPr>
        <w:pStyle w:val="Nadpis2"/>
        <w:rPr>
          <w:lang w:val="sk-SK"/>
        </w:rPr>
      </w:pPr>
      <w:bookmarkStart w:id="114" w:name="_Toc440372864"/>
      <w:bookmarkStart w:id="115"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114"/>
      <w:bookmarkEnd w:id="11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116" w:name="_Toc440372865"/>
      <w:bookmarkStart w:id="117" w:name="_Toc440636376"/>
      <w:r w:rsidRPr="0073389C">
        <w:rPr>
          <w:lang w:val="sk-SK"/>
        </w:rPr>
        <w:t>Charakter zmien a spôsob posudzovania zmien</w:t>
      </w:r>
      <w:bookmarkEnd w:id="116"/>
      <w:bookmarkEnd w:id="11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118" w:name="_Toc410907854"/>
      <w:bookmarkStart w:id="119" w:name="_Toc440372866"/>
      <w:bookmarkStart w:id="120" w:name="_Toc440636377"/>
      <w:r w:rsidRPr="0073389C">
        <w:rPr>
          <w:lang w:val="sk-SK"/>
        </w:rPr>
        <w:t>Administrácia zmenového konania</w:t>
      </w:r>
      <w:bookmarkEnd w:id="118"/>
      <w:bookmarkEnd w:id="119"/>
      <w:bookmarkEnd w:id="12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rPr>
          <w:ins w:id="121" w:author="Autor"/>
        </w:rPr>
      </w:pPr>
      <w:bookmarkStart w:id="122" w:name="_Toc410031665"/>
      <w:bookmarkStart w:id="123"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3A45BD20" w:rsidR="00E7204E" w:rsidRPr="0073389C" w:rsidRDefault="00E7204E" w:rsidP="00E7204E">
      <w:pPr>
        <w:autoSpaceDE w:val="0"/>
        <w:autoSpaceDN w:val="0"/>
        <w:adjustRightInd w:val="0"/>
        <w:spacing w:before="120" w:after="120" w:line="288" w:lineRule="auto"/>
        <w:jc w:val="both"/>
      </w:pPr>
      <w:ins w:id="124" w:author="Autor">
        <w:r>
          <w:t xml:space="preserve">Ak podáva prijímateľ  žiadosť o zmenu zmluvy pre projekt, ktorý sa realizuje v spolupráci s partnerom a </w:t>
        </w:r>
        <w:del w:id="125" w:author="Autor">
          <w:r w:rsidDel="00AA5FCB">
            <w:delText>zmena môže mať</w:delText>
          </w:r>
        </w:del>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del w:id="126" w:author="Autor">
          <w:r w:rsidDel="00410C6B">
            <w:delText>ej</w:delText>
          </w:r>
        </w:del>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w:t>
        </w:r>
        <w:del w:id="127" w:author="Autor">
          <w:r w:rsidR="008F0AB5" w:rsidDel="00807BF7">
            <w:delText xml:space="preserve"> </w:delText>
          </w:r>
        </w:del>
        <w:r w:rsidR="008F0AB5">
          <w:t xml:space="preserve">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del w:id="128" w:author="Autor">
          <w:r w:rsidDel="00ED49EF">
            <w:delText xml:space="preserve"> </w:delText>
          </w:r>
        </w:del>
        <w:r>
          <w:t xml:space="preserve"> podmieniť uzavretie dodatku k Zmluve o NFP predložením </w:t>
        </w:r>
        <w:r w:rsidR="00270716">
          <w:t xml:space="preserve">návrhu </w:t>
        </w:r>
        <w:r>
          <w:t xml:space="preserve">súladného dodatku </w:t>
        </w:r>
        <w:r w:rsidR="00270716">
          <w:t>p</w:t>
        </w:r>
        <w:r>
          <w:t>rijímateľa s</w:t>
        </w:r>
        <w:del w:id="129" w:author="Autor">
          <w:r w:rsidR="008F0AB5" w:rsidDel="00270716">
            <w:delText> </w:delText>
          </w:r>
        </w:del>
        <w:r w:rsidR="00270716">
          <w:t> p</w:t>
        </w:r>
        <w:r>
          <w:t>artnerom</w:t>
        </w:r>
        <w:r w:rsidR="00270716">
          <w:t xml:space="preserve"> podpísan</w:t>
        </w:r>
        <w:del w:id="130" w:author="Autor">
          <w:r w:rsidR="00270716" w:rsidDel="00A37465">
            <w:delText>ý</w:delText>
          </w:r>
        </w:del>
        <w:r w:rsidR="00A37465">
          <w:t>ého</w:t>
        </w:r>
        <w:r w:rsidR="00270716">
          <w:t xml:space="preserve"> zo strany partnera</w:t>
        </w:r>
        <w:r w:rsidR="008F0AB5">
          <w:t>.</w:t>
        </w:r>
      </w:ins>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31" w:name="_Toc440372867"/>
      <w:bookmarkStart w:id="132" w:name="_Toc440636378"/>
      <w:r w:rsidRPr="0073389C">
        <w:rPr>
          <w:lang w:val="sk-SK"/>
        </w:rPr>
        <w:lastRenderedPageBreak/>
        <w:t>Ukončenie zmluvného vzťahu</w:t>
      </w:r>
      <w:bookmarkEnd w:id="122"/>
      <w:bookmarkEnd w:id="123"/>
      <w:bookmarkEnd w:id="131"/>
      <w:bookmarkEnd w:id="132"/>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33" w:name="_Toc410907856"/>
      <w:bookmarkStart w:id="134" w:name="_Toc440372868"/>
      <w:bookmarkStart w:id="135" w:name="_Toc440636379"/>
      <w:r w:rsidRPr="0073389C">
        <w:rPr>
          <w:lang w:val="sk-SK"/>
        </w:rPr>
        <w:t>Finančné riadenie</w:t>
      </w:r>
      <w:bookmarkEnd w:id="133"/>
      <w:bookmarkEnd w:id="134"/>
      <w:bookmarkEnd w:id="135"/>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36" w:name="_Toc410907857"/>
      <w:bookmarkStart w:id="137" w:name="_Toc440372869"/>
      <w:bookmarkStart w:id="138" w:name="_Toc440636380"/>
      <w:r w:rsidRPr="0073389C">
        <w:rPr>
          <w:lang w:val="sk-SK"/>
        </w:rPr>
        <w:lastRenderedPageBreak/>
        <w:t>Vedenie účtovníct</w:t>
      </w:r>
      <w:r w:rsidR="004A616F" w:rsidRPr="0073389C">
        <w:rPr>
          <w:lang w:val="sk-SK"/>
        </w:rPr>
        <w:t>va</w:t>
      </w:r>
      <w:bookmarkEnd w:id="136"/>
      <w:bookmarkEnd w:id="137"/>
      <w:bookmarkEnd w:id="138"/>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2"/>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19599674"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w:t>
      </w:r>
      <w:ins w:id="139" w:author="Autor">
        <w:r w:rsidR="00A31FFB">
          <w:rPr>
            <w:rFonts w:ascii="Arial" w:hAnsi="Arial" w:cs="Arial"/>
            <w:sz w:val="19"/>
            <w:szCs w:val="19"/>
            <w:lang w:val="sk-SK" w:eastAsia="en-AU"/>
          </w:rPr>
          <w:t>v prípade prijatia prostriedkov</w:t>
        </w:r>
      </w:ins>
      <w:del w:id="140" w:author="Autor">
        <w:r w:rsidRPr="0073389C" w:rsidDel="00A31FFB">
          <w:rPr>
            <w:rFonts w:ascii="Arial" w:hAnsi="Arial" w:cs="Arial"/>
            <w:sz w:val="19"/>
            <w:szCs w:val="19"/>
            <w:lang w:val="sk-SK" w:eastAsia="en-AU"/>
          </w:rPr>
          <w:delText>ak relevantné</w:delText>
        </w:r>
      </w:del>
      <w:r w:rsidRPr="0073389C">
        <w:rPr>
          <w:rFonts w:ascii="Arial" w:hAnsi="Arial" w:cs="Arial"/>
          <w:sz w:val="19"/>
          <w:szCs w:val="19"/>
          <w:lang w:val="sk-SK" w:eastAsia="en-AU"/>
        </w:rPr>
        <w:t>).</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 xml:space="preserve">evidenciu majetku, záväzkov, príjmov a výdavkov týkajúcich sa projektu v účtovných knihách so slovným a číselným označením projektu pri zápisoch v nich, pričom na vedenie tejto evidencie, preukazovanie zápisov a spôsob oceňovania majetku a </w:t>
      </w:r>
      <w:r w:rsidRPr="0073389C">
        <w:rPr>
          <w:rFonts w:ascii="Arial" w:hAnsi="Arial" w:cs="Arial"/>
          <w:sz w:val="19"/>
          <w:szCs w:val="19"/>
          <w:lang w:val="sk-SK" w:eastAsia="en-AU"/>
        </w:rPr>
        <w:lastRenderedPageBreak/>
        <w:t>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41" w:name="_Toc440372870"/>
      <w:bookmarkStart w:id="142" w:name="_Toc440636381"/>
      <w:bookmarkStart w:id="14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41"/>
      <w:bookmarkEnd w:id="14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3"/>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4"/>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w:t>
      </w:r>
      <w:r w:rsidRPr="00DD1EC0">
        <w:rPr>
          <w:rFonts w:cs="Arial"/>
          <w:szCs w:val="16"/>
        </w:rPr>
        <w:lastRenderedPageBreak/>
        <w:t xml:space="preserve">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5"/>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6"/>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7"/>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144" w:name="_Toc440372871"/>
      <w:bookmarkStart w:id="145" w:name="_Toc440636382"/>
      <w:r w:rsidRPr="00E135DC">
        <w:rPr>
          <w:b/>
        </w:rPr>
        <w:t>Platby vo vzťahu prijímateľ – dodávateľ/zhotoviteľ</w:t>
      </w:r>
      <w:bookmarkEnd w:id="144"/>
      <w:bookmarkEnd w:id="145"/>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46" w:name="_Toc440372872"/>
      <w:bookmarkStart w:id="147" w:name="_Toc440636383"/>
      <w:r w:rsidRPr="0073389C">
        <w:rPr>
          <w:lang w:val="sk-SK"/>
        </w:rPr>
        <w:t>Oprávnenosť výdavkov</w:t>
      </w:r>
      <w:bookmarkEnd w:id="143"/>
      <w:bookmarkEnd w:id="146"/>
      <w:bookmarkEnd w:id="14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lastRenderedPageBreak/>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8"/>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9"/>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 xml:space="preserve">čerpanie vytvorenej rezervy na nepredvídané výdavky sa neuskutočňuje priamo z tejto skupiny oprávnených výdavkov, ale vykoná sa presunom finančných prostriedkov do konkrétnej skupiny </w:t>
      </w:r>
      <w:r w:rsidRPr="0073389C">
        <w:lastRenderedPageBreak/>
        <w:t>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0"/>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lastRenderedPageBreak/>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1"/>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w:t>
      </w:r>
      <w:r w:rsidR="002D6509" w:rsidRPr="008F2822">
        <w:rPr>
          <w:sz w:val="18"/>
          <w:szCs w:val="18"/>
        </w:rPr>
        <w:lastRenderedPageBreak/>
        <w:t>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2"/>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3"/>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0E82262C" w:rsidR="00E734FF" w:rsidRDefault="00AE5A8F" w:rsidP="008D155B">
      <w:pPr>
        <w:pStyle w:val="Odsekzoznamu"/>
        <w:numPr>
          <w:ilvl w:val="0"/>
          <w:numId w:val="7"/>
        </w:numPr>
        <w:spacing w:before="120" w:after="120" w:line="288" w:lineRule="auto"/>
        <w:ind w:left="567" w:hanging="283"/>
        <w:contextualSpacing w:val="0"/>
        <w:jc w:val="both"/>
      </w:pPr>
      <w:r w:rsidRPr="0073389C">
        <w:t xml:space="preserve">výdavok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r w:rsidRPr="0073389C">
        <w:t xml:space="preserve"> </w:t>
      </w:r>
      <w:r w:rsidR="00E734FF">
        <w:t>z</w:t>
      </w:r>
      <w:r w:rsidR="00E734FF" w:rsidRPr="0073389C">
        <w:t>a</w:t>
      </w:r>
      <w:r w:rsidR="00E734FF">
        <w:t> </w:t>
      </w:r>
      <w:r w:rsidRPr="0073389C">
        <w:t>nevyúčtované zálohové platby</w:t>
      </w:r>
      <w:r w:rsidR="00866C54">
        <w:t>,</w:t>
      </w:r>
      <w:r w:rsidRPr="0073389C">
        <w:t xml:space="preserve"> poskytnuté preddavky </w:t>
      </w:r>
      <w:r w:rsidR="00866C54" w:rsidRPr="0073389C">
        <w:t>a</w:t>
      </w:r>
      <w:r w:rsidR="00866C54">
        <w:t>lebo </w:t>
      </w:r>
      <w:r w:rsidRPr="0073389C">
        <w:t>výdavky, pri ktorých vzniká náklad budúceho obdobia (tieto sú oprávnené až v momente vzniku nákladu bežného obdobia)</w:t>
      </w:r>
      <w:r w:rsidR="00E734FF">
        <w:t>, ak RO pre OP EVS neurčí vo vzťahu k charakteru, použitiu alebo</w:t>
      </w:r>
      <w:r w:rsidR="00866C54">
        <w:t> </w:t>
      </w:r>
      <w:r w:rsidR="00E734FF">
        <w:t>konkrétnemu subjektu a účelu plnenia inak</w:t>
      </w:r>
      <w:r w:rsidR="007F17A2">
        <w:t xml:space="preserve"> (t.j.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p>
    <w:p w14:paraId="045254C4" w14:textId="68F20284" w:rsidR="00866C54" w:rsidRPr="000064C7" w:rsidRDefault="00866C54" w:rsidP="00AE6793">
      <w:pPr>
        <w:pStyle w:val="Odsekzoznamu"/>
        <w:numPr>
          <w:ilvl w:val="0"/>
          <w:numId w:val="125"/>
        </w:numPr>
        <w:spacing w:before="120" w:after="120" w:line="288" w:lineRule="auto"/>
        <w:jc w:val="both"/>
      </w:pPr>
      <w:r w:rsidRPr="00AE6793">
        <w:t>ú</w:t>
      </w:r>
      <w:r w:rsidRPr="000064C7">
        <w:t>hrada preddavkovej platby, t.j. reálny úbytok finančných prostriedkov na strane prijímateľa</w:t>
      </w:r>
      <w:r w:rsidR="007F17A2" w:rsidRPr="00AE6793">
        <w:t>/partnera</w:t>
      </w:r>
      <w:r w:rsidRPr="000064C7">
        <w:t xml:space="preserve"> musí byť realizovaná v období oprávnenosti výdavkov a v súlade s oprávneným obdobím pre výdavky stanovené vo výzve/vyzvaní a v zmluve</w:t>
      </w:r>
      <w:r w:rsidRPr="00AE6793">
        <w:t xml:space="preserve"> o poskytnutí NFP,</w:t>
      </w:r>
    </w:p>
    <w:p w14:paraId="658A9434" w14:textId="16523A73" w:rsidR="00866C54" w:rsidRPr="000064C7" w:rsidRDefault="00866C54" w:rsidP="00AE6793">
      <w:pPr>
        <w:pStyle w:val="Odsekzoznamu"/>
        <w:numPr>
          <w:ilvl w:val="0"/>
          <w:numId w:val="125"/>
        </w:numPr>
        <w:spacing w:before="120" w:after="120" w:line="288" w:lineRule="auto"/>
        <w:jc w:val="both"/>
      </w:pPr>
      <w:r w:rsidRPr="00AE6793">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AE6793">
        <w:t xml:space="preserve">/poskytovateľom </w:t>
      </w:r>
      <w:r w:rsidRPr="000064C7">
        <w:t>a bežnou obchodnou praxou</w:t>
      </w:r>
      <w:r w:rsidRPr="00AE6793">
        <w:footnoteReference w:id="24"/>
      </w:r>
      <w:r w:rsidRPr="00AE6793">
        <w:rPr>
          <w:vertAlign w:val="superscript"/>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p>
    <w:p w14:paraId="10648727" w14:textId="24C40633" w:rsidR="00866C54" w:rsidRPr="000064C7" w:rsidRDefault="00866C54" w:rsidP="00AE6793">
      <w:pPr>
        <w:pStyle w:val="Odsekzoznamu"/>
        <w:numPr>
          <w:ilvl w:val="0"/>
          <w:numId w:val="125"/>
        </w:numPr>
        <w:spacing w:before="120" w:after="120" w:line="288" w:lineRule="auto"/>
        <w:jc w:val="both"/>
      </w:pPr>
      <w:r w:rsidRPr="00AE6793">
        <w:t>d</w:t>
      </w:r>
      <w:r w:rsidRPr="000064C7">
        <w:t>odávateľ</w:t>
      </w:r>
      <w:r w:rsidRPr="00AE6793">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p>
    <w:p w14:paraId="7BA1AB19" w14:textId="31FF2C91" w:rsidR="00866C54" w:rsidRPr="000064C7" w:rsidRDefault="00866C54" w:rsidP="00AE6793">
      <w:pPr>
        <w:pStyle w:val="Odsekzoznamu"/>
        <w:numPr>
          <w:ilvl w:val="0"/>
          <w:numId w:val="125"/>
        </w:numPr>
        <w:spacing w:before="120" w:after="120" w:line="288" w:lineRule="auto"/>
        <w:jc w:val="both"/>
      </w:pPr>
      <w:r w:rsidRPr="00AE6793">
        <w:lastRenderedPageBreak/>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AE6793">
        <w:footnoteReference w:id="25"/>
      </w:r>
      <w:r w:rsidR="00877685">
        <w:t>,</w:t>
      </w:r>
    </w:p>
    <w:p w14:paraId="042DC650" w14:textId="255D9490" w:rsidR="00866C54" w:rsidRPr="000064C7" w:rsidRDefault="007F17A2" w:rsidP="00AE6793">
      <w:pPr>
        <w:pStyle w:val="Odsekzoznamu"/>
        <w:numPr>
          <w:ilvl w:val="0"/>
          <w:numId w:val="125"/>
        </w:numPr>
        <w:spacing w:before="120" w:after="120" w:line="288" w:lineRule="auto"/>
        <w:jc w:val="both"/>
      </w:pPr>
      <w:r w:rsidRPr="00AE6793">
        <w:t>p</w:t>
      </w:r>
      <w:r w:rsidR="00866C54" w:rsidRPr="000064C7">
        <w:t>rijímateľ</w:t>
      </w:r>
      <w:r w:rsidRPr="00AE6793">
        <w:t xml:space="preserve"> (v relevantných prípadoch aj za partnera)</w:t>
      </w:r>
      <w:r w:rsidR="00866C54" w:rsidRPr="000064C7">
        <w:t xml:space="preserve"> predkladá riadiacemu orgánu zúčtovanie preddav</w:t>
      </w:r>
      <w:r w:rsidRPr="00AE6793">
        <w:t xml:space="preserve">kovej platby na príslušnom formulári (viď. príloha č. </w:t>
      </w:r>
      <w:r w:rsidR="00877685">
        <w:t>41</w:t>
      </w:r>
      <w:r w:rsidRPr="00AE6793">
        <w:t xml:space="preserve">) </w:t>
      </w:r>
      <w:r w:rsidR="00866C54" w:rsidRPr="000064C7">
        <w:t>spolu s ďalšími relevantnými prílohami</w:t>
      </w:r>
      <w:r w:rsidRPr="00AE6793">
        <w:t xml:space="preserve"> preukazujúcimi dodanie plnenia</w:t>
      </w:r>
      <w:r w:rsidR="00866C54" w:rsidRPr="000064C7">
        <w:t>;</w:t>
      </w:r>
    </w:p>
    <w:p w14:paraId="6B1D91A6" w14:textId="6952CE9C" w:rsidR="00866C54" w:rsidRPr="009B14EA" w:rsidRDefault="007F17A2" w:rsidP="00AE6793">
      <w:pPr>
        <w:pStyle w:val="Odsekzoznamu"/>
        <w:numPr>
          <w:ilvl w:val="0"/>
          <w:numId w:val="125"/>
        </w:numPr>
        <w:spacing w:before="120" w:after="120" w:line="288" w:lineRule="auto"/>
        <w:jc w:val="both"/>
      </w:pPr>
      <w:r w:rsidRPr="00AE6793">
        <w:t>o</w:t>
      </w:r>
      <w:r w:rsidR="00866C54" w:rsidRPr="000064C7">
        <w:t>verenie dodania predmetu plnenia zabezpečí RO</w:t>
      </w:r>
      <w:r w:rsidR="00833A5F">
        <w:t xml:space="preserve"> pre OP EVS</w:t>
      </w:r>
      <w:r w:rsidR="00866C54" w:rsidRPr="000064C7">
        <w:t xml:space="preserve"> v rámci výkonu kontroly projektu v súlade s kapitolou </w:t>
      </w:r>
      <w:r w:rsidR="003342EC">
        <w:t>PpP</w:t>
      </w:r>
      <w:r w:rsidR="00676BCF">
        <w:t xml:space="preserve"> č. 3.2 „Finančná k</w:t>
      </w:r>
      <w:r w:rsidR="00676BCF" w:rsidRPr="0073389C">
        <w:t>ontrola na mieste</w:t>
      </w:r>
      <w:r w:rsidR="00676BCF">
        <w:t>“</w:t>
      </w:r>
      <w:r w:rsidR="00866C54" w:rsidRPr="00867FF7">
        <w:t>;</w:t>
      </w:r>
    </w:p>
    <w:p w14:paraId="68697C0C" w14:textId="60BB991D" w:rsidR="00866C54" w:rsidRPr="000064C7" w:rsidRDefault="007F17A2" w:rsidP="00AE6793">
      <w:pPr>
        <w:pStyle w:val="Odsekzoznamu"/>
        <w:numPr>
          <w:ilvl w:val="0"/>
          <w:numId w:val="125"/>
        </w:numPr>
        <w:spacing w:before="120" w:after="120" w:line="288" w:lineRule="auto"/>
        <w:jc w:val="both"/>
      </w:pPr>
      <w:r w:rsidRPr="00AE6793">
        <w:t>v</w:t>
      </w:r>
      <w:r w:rsidR="00866C54" w:rsidRPr="000064C7">
        <w:t>ýdavok spĺňa všetky ostatné podmienky oprávnenosti výdavkov a zmluvy o poskytnutí NFP;</w:t>
      </w:r>
    </w:p>
    <w:p w14:paraId="7A55CF3B" w14:textId="799F30FF" w:rsidR="00993A6C" w:rsidRPr="0073389C" w:rsidRDefault="00866C54" w:rsidP="00AE6793">
      <w:pPr>
        <w:pStyle w:val="Odsekzoznamu"/>
        <w:numPr>
          <w:ilvl w:val="0"/>
          <w:numId w:val="125"/>
        </w:numPr>
        <w:spacing w:before="120" w:after="120" w:line="288" w:lineRule="auto"/>
        <w:jc w:val="both"/>
      </w:pPr>
      <w:r w:rsidRPr="00867FF7">
        <w:t>RO</w:t>
      </w:r>
      <w:r w:rsidR="007F17A2" w:rsidRPr="00AE6793">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r w:rsidR="00AE5A8F" w:rsidRPr="007F17A2">
        <w:t>;</w:t>
      </w:r>
    </w:p>
    <w:p w14:paraId="6091D1FA" w14:textId="2C073143" w:rsidR="00AD59C9" w:rsidRPr="000064C7" w:rsidRDefault="00AD59C9" w:rsidP="00AE6793">
      <w:pPr>
        <w:pStyle w:val="Odsekzoznamu"/>
        <w:numPr>
          <w:ilvl w:val="0"/>
          <w:numId w:val="125"/>
        </w:numPr>
        <w:spacing w:before="120" w:after="120" w:line="288" w:lineRule="auto"/>
        <w:jc w:val="both"/>
      </w:pPr>
      <w:r>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p>
    <w:p w14:paraId="29B3B56D" w14:textId="7336BDA6" w:rsidR="00AD59C9" w:rsidRPr="007F17A2" w:rsidRDefault="00AD59C9" w:rsidP="00AE6793">
      <w:pPr>
        <w:pStyle w:val="Odsekzoznamu"/>
        <w:numPr>
          <w:ilvl w:val="0"/>
          <w:numId w:val="125"/>
        </w:numPr>
        <w:spacing w:before="120" w:after="120" w:line="288" w:lineRule="auto"/>
        <w:jc w:val="both"/>
      </w:pP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6"/>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lastRenderedPageBreak/>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7"/>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8"/>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9"/>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0"/>
      </w:r>
      <w:r w:rsidR="00694363" w:rsidRPr="0073389C">
        <w:t>),</w:t>
      </w:r>
      <w:r w:rsidRPr="0073389C">
        <w:t xml:space="preserve"> ako aj povinné odvody</w:t>
      </w:r>
      <w:r w:rsidRPr="0073389C">
        <w:rPr>
          <w:rStyle w:val="Odkaznapoznmkupodiarou"/>
          <w:sz w:val="19"/>
        </w:rPr>
        <w:footnoteReference w:id="31"/>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2"/>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3"/>
      </w:r>
      <w:r w:rsidRPr="0073389C">
        <w:t>), ako aj povinné odvody za zamestnávateľa</w:t>
      </w:r>
      <w:r w:rsidRPr="0073389C">
        <w:rPr>
          <w:rStyle w:val="Odkaznapoznmkupodiarou"/>
          <w:sz w:val="19"/>
        </w:rPr>
        <w:footnoteReference w:id="34"/>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lastRenderedPageBreak/>
        <w:t>Odmeny</w:t>
      </w:r>
      <w:r w:rsidRPr="0073389C">
        <w:rPr>
          <w:rStyle w:val="Odkaznapoznmkupodiarou"/>
          <w:rFonts w:cs="Arial"/>
          <w:sz w:val="19"/>
          <w:szCs w:val="19"/>
          <w:lang w:val="sk-SK" w:eastAsia="en-US"/>
        </w:rPr>
        <w:footnoteReference w:id="3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6"/>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8"/>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9"/>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5FEBB730"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del w:id="148" w:author="Autor">
        <w:r w:rsidR="000E4CA4" w:rsidDel="00C315AD">
          <w:delText xml:space="preserve">18 </w:delText>
        </w:r>
      </w:del>
      <w:ins w:id="149" w:author="Autor">
        <w:r w:rsidR="00C315AD">
          <w:t xml:space="preserve">20 </w:t>
        </w:r>
      </w:ins>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0"/>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 xml:space="preserve">V prípade stravného poskytnutého dodávateľsky (na faktúru) nesmie maximálna výška stravného v súlade so zásadou hospodárnosti presiahnuť limity podľa opatrenia Ministerstva práce, sociálnych vecí a rodiny </w:t>
      </w:r>
      <w:r w:rsidRPr="0073389C">
        <w:rPr>
          <w:rFonts w:ascii="Arial" w:hAnsi="Arial"/>
          <w:sz w:val="19"/>
          <w:szCs w:val="19"/>
          <w:lang w:val="sk-SK" w:eastAsia="en-US"/>
        </w:rPr>
        <w:lastRenderedPageBreak/>
        <w:t>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7"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8"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4"/>
      </w:r>
      <w:r w:rsidRPr="00B13AD8">
        <w:rPr>
          <w:rFonts w:cs="Arial"/>
          <w:szCs w:val="19"/>
        </w:rPr>
        <w:t>, ktorá zahŕňa výdavky na ubytovanie, stravné a cestovné v SR</w:t>
      </w:r>
      <w:r w:rsidRPr="00B13AD8">
        <w:rPr>
          <w:rStyle w:val="Odkaznapoznmkupodiarou"/>
          <w:rFonts w:cs="Arial"/>
          <w:sz w:val="19"/>
          <w:szCs w:val="19"/>
        </w:rPr>
        <w:footnoteReference w:id="45"/>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7"/>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w:t>
      </w:r>
      <w:r w:rsidRPr="0073389C">
        <w:lastRenderedPageBreak/>
        <w:t>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8"/>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0"/>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19"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1"/>
      </w:r>
      <w:r w:rsidRPr="004D0994">
        <w:t xml:space="preserve"> uvedenú v zákone o dani z </w:t>
      </w:r>
      <w:r w:rsidRPr="004D0994">
        <w:lastRenderedPageBreak/>
        <w:t xml:space="preserve">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3"/>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6"/>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7"/>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8"/>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9"/>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2"/>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w:t>
      </w:r>
      <w:r w:rsidRPr="0073389C">
        <w:lastRenderedPageBreak/>
        <w:t xml:space="preserve">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3C3C9C31" w14:textId="5DE0D637"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(nárokovateľná) výška</w:t>
      </w:r>
      <w:r w:rsidR="002E2814">
        <w:rPr>
          <w:rFonts w:cs="Arial"/>
        </w:rPr>
        <w:t xml:space="preserve"> ostatných nákladov projektu, t.j. 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Nárokovateľná výška paušálnej sadzby sa pri priebežnom financovaní výdavkov projektu zaokrúhľuje na eurocenty nadol a prípadné nárokovateľné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3"/>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4"/>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150" w:name="_Toc361131496"/>
      <w:r w:rsidRPr="0073389C">
        <w:rPr>
          <w:rFonts w:ascii="Arial" w:hAnsi="Arial" w:cs="Arial"/>
          <w:b/>
          <w:sz w:val="19"/>
          <w:szCs w:val="19"/>
          <w:lang w:val="sk-SK" w:eastAsia="en-US"/>
        </w:rPr>
        <w:t>Problematika prekrývania sa výdavkov</w:t>
      </w:r>
      <w:bookmarkEnd w:id="150"/>
    </w:p>
    <w:p w14:paraId="7A55D07E" w14:textId="77777777" w:rsidR="00AE5A8F" w:rsidRPr="0073389C" w:rsidRDefault="00AE5A8F" w:rsidP="001F73A1">
      <w:pPr>
        <w:tabs>
          <w:tab w:val="left" w:pos="540"/>
        </w:tabs>
        <w:spacing w:before="120" w:after="120" w:line="288" w:lineRule="auto"/>
        <w:jc w:val="both"/>
      </w:pPr>
      <w:r w:rsidRPr="0073389C">
        <w:lastRenderedPageBreak/>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51" w:name="_Toc410907859"/>
      <w:bookmarkStart w:id="152" w:name="_Toc440372873"/>
      <w:bookmarkStart w:id="153" w:name="_Toc440636384"/>
      <w:r w:rsidRPr="0073389C">
        <w:rPr>
          <w:lang w:val="sk-SK"/>
        </w:rPr>
        <w:t>Postupy pri žiadosti o platbu</w:t>
      </w:r>
      <w:bookmarkEnd w:id="151"/>
      <w:bookmarkEnd w:id="152"/>
      <w:bookmarkEnd w:id="153"/>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54" w:name="_Toc410907860"/>
      <w:bookmarkStart w:id="155" w:name="_Toc440372874"/>
      <w:bookmarkStart w:id="156" w:name="_Toc440636385"/>
      <w:r w:rsidRPr="0073389C">
        <w:rPr>
          <w:lang w:val="sk-SK"/>
        </w:rPr>
        <w:t>Špecifiká jednotlivých systémov financovania</w:t>
      </w:r>
      <w:bookmarkEnd w:id="154"/>
      <w:bookmarkEnd w:id="155"/>
      <w:bookmarkEnd w:id="156"/>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lastRenderedPageBreak/>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začatí realizácie projektu predkladá žiadosť o platbu (poskytnutie zálohovej platby) v zmysle podmienok zmluvy o NFP, a to maximálne do výšky 40 % z relevantnej časti rozpočtu projektu </w:t>
      </w:r>
      <w:r w:rsidRPr="0073389C">
        <w:lastRenderedPageBreak/>
        <w:t>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1"/>
      </w:r>
      <w:r w:rsidR="00AE5A8F" w:rsidRPr="0073389C">
        <w:t>:</w:t>
      </w:r>
    </w:p>
    <w:p w14:paraId="77F4A561" w14:textId="67D74C28" w:rsidR="006B7BE8" w:rsidRPr="00561705" w:rsidRDefault="006B7BE8" w:rsidP="006B7BE8">
      <w:pPr>
        <w:autoSpaceDE w:val="0"/>
        <w:autoSpaceDN w:val="0"/>
        <w:adjustRightInd w:val="0"/>
        <w:spacing w:before="120" w:after="120"/>
        <w:jc w:val="both"/>
        <w:rPr>
          <w:rFonts w:cs="Arial"/>
          <w:b/>
          <w:szCs w:val="16"/>
        </w:rPr>
      </w:pPr>
      <w:r>
        <w:rPr>
          <w:b/>
        </w:rPr>
        <w:t>Poskytnutie zálohovej platby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3614987C" w14:textId="77777777"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598385FA"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r w:rsidR="006B7BE8" w:rsidRPr="0073389C">
        <w:rPr>
          <w:b/>
        </w:rPr>
        <w:t xml:space="preserve">systému refundácie </w:t>
      </w:r>
      <w:r w:rsidR="006B7BE8">
        <w:rPr>
          <w:b/>
        </w:rPr>
        <w:t xml:space="preserve">a </w:t>
      </w:r>
      <w:r w:rsidRPr="0073389C">
        <w:rPr>
          <w:b/>
        </w:rPr>
        <w:t>systému predfinancovania</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w:t>
            </w:r>
            <w:r w:rsidRPr="0073389C">
              <w:lastRenderedPageBreak/>
              <w:t>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v určenej lehote, je riadiaci orgán z objektívnych dôvodov oprávnený rozhodnúť, že o sumu </w:t>
      </w:r>
      <w:r w:rsidRPr="0073389C">
        <w:lastRenderedPageBreak/>
        <w:t>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w:t>
      </w:r>
      <w:r w:rsidRPr="0073389C">
        <w:rPr>
          <w:rFonts w:ascii="Arial" w:hAnsi="Arial" w:cs="Arial"/>
          <w:sz w:val="19"/>
          <w:szCs w:val="19"/>
          <w:lang w:val="sk-SK"/>
        </w:rPr>
        <w:lastRenderedPageBreak/>
        <w:t>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72"/>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3"/>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lastRenderedPageBreak/>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57" w:name="_Toc410907861"/>
      <w:bookmarkStart w:id="158" w:name="_Toc440372875"/>
      <w:bookmarkStart w:id="159" w:name="_Toc440636386"/>
      <w:r w:rsidRPr="0073389C">
        <w:rPr>
          <w:caps/>
          <w:lang w:val="sk-SK" w:eastAsia="cs-CZ"/>
        </w:rPr>
        <w:t>Ú</w:t>
      </w:r>
      <w:r w:rsidRPr="0073389C">
        <w:rPr>
          <w:lang w:val="sk-SK" w:eastAsia="cs-CZ"/>
        </w:rPr>
        <w:t>čtovné doklady a ich prílohy</w:t>
      </w:r>
      <w:bookmarkEnd w:id="157"/>
      <w:bookmarkEnd w:id="158"/>
      <w:bookmarkEnd w:id="159"/>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6"/>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60" w:name="_Toc317864902"/>
      <w:bookmarkStart w:id="161" w:name="_Toc317865114"/>
      <w:bookmarkStart w:id="162" w:name="_Toc317865267"/>
      <w:bookmarkStart w:id="163" w:name="_Toc317865410"/>
      <w:bookmarkStart w:id="164" w:name="_Toc317865549"/>
      <w:bookmarkStart w:id="165" w:name="_Toc317865688"/>
      <w:bookmarkStart w:id="166" w:name="_Toc317866058"/>
      <w:bookmarkStart w:id="167" w:name="_Toc317866203"/>
      <w:bookmarkStart w:id="168" w:name="_Toc317866305"/>
      <w:bookmarkStart w:id="169" w:name="_Toc317866470"/>
      <w:bookmarkStart w:id="170" w:name="_Toc317866572"/>
      <w:bookmarkStart w:id="171" w:name="_Toc317866789"/>
      <w:bookmarkStart w:id="172" w:name="_Toc329084085"/>
      <w:bookmarkEnd w:id="160"/>
      <w:bookmarkEnd w:id="161"/>
      <w:bookmarkEnd w:id="162"/>
      <w:bookmarkEnd w:id="163"/>
      <w:bookmarkEnd w:id="164"/>
      <w:bookmarkEnd w:id="165"/>
      <w:bookmarkEnd w:id="166"/>
      <w:bookmarkEnd w:id="167"/>
      <w:bookmarkEnd w:id="168"/>
      <w:bookmarkEnd w:id="169"/>
      <w:bookmarkEnd w:id="170"/>
      <w:bookmarkEnd w:id="171"/>
      <w:bookmarkEnd w:id="172"/>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7"/>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73"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73"/>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74" w:name="_Toc317864913"/>
      <w:r w:rsidRPr="0073389C">
        <w:rPr>
          <w:lang w:eastAsia="cs-CZ"/>
        </w:rPr>
        <w:lastRenderedPageBreak/>
        <w:t>Dobropis prijímateľ predkladá len ak nebola dodávateľovi uhradená celá fakturovaná suma, prípadne prijímateľ predloží iný dokument, preukazujúci vysporiadanie fakturovanej sumy</w:t>
      </w:r>
      <w:bookmarkEnd w:id="174"/>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75"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76" w:name="_Toc417050114"/>
      <w:bookmarkStart w:id="177" w:name="_Toc417155861"/>
      <w:bookmarkStart w:id="178" w:name="_Toc417156080"/>
      <w:bookmarkStart w:id="179" w:name="_Toc417050126"/>
      <w:bookmarkStart w:id="180" w:name="_Toc417155873"/>
      <w:bookmarkStart w:id="181" w:name="_Toc417156092"/>
      <w:bookmarkEnd w:id="176"/>
      <w:bookmarkEnd w:id="177"/>
      <w:bookmarkEnd w:id="178"/>
      <w:bookmarkEnd w:id="179"/>
      <w:bookmarkEnd w:id="180"/>
      <w:bookmarkEnd w:id="181"/>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82" w:name="_Toc317864930"/>
      <w:bookmarkStart w:id="183" w:name="_Toc317865142"/>
      <w:bookmarkStart w:id="184" w:name="_Toc317865295"/>
      <w:bookmarkStart w:id="185" w:name="_Toc317865438"/>
      <w:bookmarkStart w:id="186" w:name="_Toc317865577"/>
      <w:bookmarkStart w:id="187" w:name="_Toc317865703"/>
      <w:bookmarkStart w:id="188" w:name="_Toc317866072"/>
      <w:bookmarkStart w:id="189" w:name="_Toc317866217"/>
      <w:bookmarkStart w:id="190" w:name="_Toc317866319"/>
      <w:bookmarkStart w:id="191" w:name="_Toc317866484"/>
      <w:bookmarkStart w:id="192" w:name="_Toc317866586"/>
      <w:bookmarkStart w:id="193" w:name="_Toc317866803"/>
      <w:bookmarkStart w:id="194" w:name="_Toc329084100"/>
      <w:bookmarkStart w:id="195" w:name="_Toc410905147"/>
      <w:bookmarkStart w:id="196" w:name="_Toc410907875"/>
      <w:bookmarkStart w:id="197" w:name="_Toc410910215"/>
      <w:bookmarkStart w:id="198" w:name="_Toc413415834"/>
      <w:bookmarkStart w:id="199" w:name="_Toc413830211"/>
      <w:bookmarkStart w:id="200" w:name="_Toc413833999"/>
      <w:bookmarkStart w:id="201" w:name="_Toc413834102"/>
      <w:bookmarkStart w:id="202" w:name="_Toc415130210"/>
      <w:bookmarkStart w:id="203" w:name="_Toc415155540"/>
      <w:bookmarkStart w:id="204" w:name="_Toc417050140"/>
      <w:bookmarkStart w:id="205" w:name="_Toc417155887"/>
      <w:bookmarkStart w:id="206" w:name="_Toc417156106"/>
      <w:bookmarkEnd w:id="175"/>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w:t>
      </w:r>
      <w:r w:rsidRPr="0073389C">
        <w:rPr>
          <w:color w:val="000000"/>
          <w:lang w:eastAsia="cs-CZ"/>
        </w:rPr>
        <w:lastRenderedPageBreak/>
        <w:t xml:space="preserve">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207"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07"/>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lastRenderedPageBreak/>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0"/>
      </w:r>
      <w:r w:rsidRPr="0073389C">
        <w:rPr>
          <w:lang w:val="sk-SK"/>
        </w:rPr>
        <w:t xml:space="preserve">, </w:t>
      </w:r>
      <w:ins w:id="208" w:author="Auto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ins>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1"/>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2"/>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ins w:id="210" w:author="Auto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52CCEA7D" w:rsidR="00335736" w:rsidRPr="00C07DDC" w:rsidRDefault="00335736" w:rsidP="00DB1B99">
      <w:pPr>
        <w:pStyle w:val="Bulletslevel1"/>
        <w:numPr>
          <w:ilvl w:val="0"/>
          <w:numId w:val="0"/>
        </w:numPr>
        <w:spacing w:after="120" w:line="288" w:lineRule="auto"/>
        <w:jc w:val="both"/>
        <w:rPr>
          <w:lang w:val="sk-SK"/>
        </w:rPr>
      </w:pPr>
      <w:ins w:id="211" w:author="Autor">
        <w:r w:rsidRPr="00C07DDC">
          <w:rPr>
            <w:lang w:val="sk-SK"/>
          </w:rPr>
          <w:lastRenderedPageBreak/>
          <w:t xml:space="preserve">V prípade, ak prijímateľ </w:t>
        </w:r>
        <w:r w:rsidRPr="00DB1B99">
          <w:rPr>
            <w:lang w:val="sk-SK"/>
          </w:rPr>
          <w:t>disponuje</w:t>
        </w:r>
        <w:r w:rsidR="00FE41F1" w:rsidRPr="00DB1B99">
          <w:rPr>
            <w:lang w:val="sk-SK"/>
          </w:rPr>
          <w:t xml:space="preserve"> </w:t>
        </w:r>
        <w:del w:id="212" w:author="Autor">
          <w:r w:rsidRPr="00DB1B99" w:rsidDel="00FE41F1">
            <w:rPr>
              <w:lang w:val="sk-SK"/>
            </w:rPr>
            <w:delText xml:space="preserve"> </w:delText>
          </w:r>
        </w:del>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časť „Počet odpracovaných hodín za jednotlivé dni“</w:t>
        </w:r>
        <w:del w:id="213" w:author="Autor">
          <w:r w:rsidRPr="00DB1B99" w:rsidDel="00697310">
            <w:rPr>
              <w:lang w:val="sk-SK"/>
            </w:rPr>
            <w:delText>predložiť poskytovateľovi ako náhradu</w:delText>
          </w:r>
        </w:del>
        <w:r w:rsidR="00697310" w:rsidRPr="00DB1B99">
          <w:rPr>
            <w:lang w:val="sk-SK"/>
          </w:rPr>
          <w:t xml:space="preserve"> </w:t>
        </w:r>
        <w:r w:rsidR="00FE41F1" w:rsidRPr="00DB1B99">
          <w:rPr>
            <w:lang w:val="sk-SK"/>
          </w:rPr>
          <w:t xml:space="preserve">vo </w:t>
        </w:r>
        <w:del w:id="214" w:author="Autor">
          <w:r w:rsidRPr="00DB1B99" w:rsidDel="00697310">
            <w:rPr>
              <w:lang w:val="sk-SK"/>
            </w:rPr>
            <w:delText xml:space="preserve"> </w:delText>
          </w:r>
        </w:del>
        <w:r w:rsidRPr="00DB1B99">
          <w:rPr>
            <w:lang w:val="sk-SK"/>
          </w:rPr>
          <w:t>formulár</w:t>
        </w:r>
        <w:r w:rsidR="00FE41F1" w:rsidRPr="00DB1B99">
          <w:rPr>
            <w:lang w:val="sk-SK"/>
          </w:rPr>
          <w:t>i</w:t>
        </w:r>
        <w:del w:id="215" w:author="Autor">
          <w:r w:rsidRPr="00DB1B99" w:rsidDel="00FE41F1">
            <w:rPr>
              <w:lang w:val="sk-SK"/>
            </w:rPr>
            <w:delText>a</w:delText>
          </w:r>
        </w:del>
        <w:r w:rsidRPr="00DB1B99">
          <w:rPr>
            <w:lang w:val="sk-SK"/>
          </w:rPr>
          <w:t xml:space="preserve"> zjednodušeného pracovného výkazu (príloha č. 6)</w:t>
        </w:r>
        <w:r w:rsidR="00FE41F1" w:rsidRPr="00DB1B99">
          <w:rPr>
            <w:lang w:val="sk-SK"/>
          </w:rPr>
          <w:t>.</w:t>
        </w:r>
        <w:r w:rsidRPr="00DB1B99">
          <w:rPr>
            <w:lang w:val="sk-SK"/>
          </w:rPr>
          <w:t xml:space="preserve"> </w:t>
        </w:r>
        <w:del w:id="216" w:author="Autor">
          <w:r w:rsidRPr="00DB1B99" w:rsidDel="00697310">
            <w:rPr>
              <w:lang w:val="sk-SK"/>
            </w:rPr>
            <w:delText xml:space="preserve">v časti „Počet odpracovaných hodín za jednotlivé dni“. </w:delText>
          </w:r>
        </w:del>
        <w:r w:rsidRPr="00DB1B99">
          <w:rPr>
            <w:lang w:val="sk-SK"/>
          </w:rPr>
          <w:t>Ostatné údaje vo formulári zjednodušeného pracovného výkazu je prijímateľ povinný vyp</w:t>
        </w:r>
        <w:r w:rsidR="00864E30" w:rsidRPr="00DB1B99">
          <w:rPr>
            <w:lang w:val="sk-SK"/>
          </w:rPr>
          <w:t>ĺ</w:t>
        </w:r>
        <w:del w:id="217" w:author="Autor">
          <w:r w:rsidRPr="00DB1B99" w:rsidDel="00864E30">
            <w:rPr>
              <w:lang w:val="sk-SK"/>
            </w:rPr>
            <w:delText>ĺ</w:delText>
          </w:r>
        </w:del>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ins>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4"/>
      </w:r>
      <w:r w:rsidRPr="0073389C">
        <w:rPr>
          <w:lang w:val="sk-SK"/>
        </w:rPr>
        <w:t xml:space="preserve">, </w:t>
      </w:r>
      <w:ins w:id="219" w:author="Auto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ins>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5"/>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6"/>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ins w:id="221" w:author="Auto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6E2E54F" w14:textId="69EDE97E" w:rsidR="0009110C" w:rsidDel="006405AA" w:rsidRDefault="0009110C" w:rsidP="00B24995">
      <w:pPr>
        <w:spacing w:before="120" w:after="120" w:line="288" w:lineRule="auto"/>
        <w:jc w:val="both"/>
        <w:rPr>
          <w:del w:id="222" w:author="Unknown"/>
          <w:rFonts w:cs="Arial"/>
          <w:szCs w:val="19"/>
        </w:rPr>
      </w:pPr>
    </w:p>
    <w:p w14:paraId="7475E562" w14:textId="16C399F9" w:rsidR="006405AA" w:rsidRDefault="006405AA">
      <w:pPr>
        <w:pStyle w:val="Bulletslevel1"/>
        <w:numPr>
          <w:ilvl w:val="0"/>
          <w:numId w:val="0"/>
        </w:numPr>
        <w:spacing w:after="120" w:line="288" w:lineRule="auto"/>
        <w:jc w:val="both"/>
        <w:rPr>
          <w:ins w:id="223" w:author="Autor"/>
          <w:rFonts w:eastAsia="Times New Roman" w:cs="Arial"/>
          <w:b/>
          <w:color w:val="auto"/>
          <w:szCs w:val="19"/>
          <w:lang w:val="sk-SK" w:eastAsia="en-US"/>
        </w:rPr>
        <w:pPrChange w:id="224" w:author="Autor">
          <w:pPr>
            <w:pStyle w:val="Bulletslevel1"/>
            <w:spacing w:after="120" w:line="288" w:lineRule="auto"/>
            <w:ind w:left="567" w:hanging="283"/>
            <w:jc w:val="both"/>
          </w:pPr>
        </w:pPrChange>
      </w:pPr>
      <w:ins w:id="225" w:author="Autor">
        <w:r>
          <w:rPr>
            <w:rFonts w:eastAsia="Times New Roman" w:cs="Arial"/>
            <w:b/>
            <w:color w:val="auto"/>
            <w:szCs w:val="19"/>
            <w:lang w:val="sk-SK" w:eastAsia="en-US"/>
          </w:rPr>
          <w:t>Personálne výdavky – interné (pracovná zmluva, dohody</w:t>
        </w:r>
        <w:del w:id="226" w:author="Autor">
          <w:r w:rsidR="00A83F23" w:rsidDel="004A54D4">
            <w:rPr>
              <w:rFonts w:eastAsia="Times New Roman" w:cs="Arial"/>
              <w:b/>
              <w:color w:val="auto"/>
              <w:szCs w:val="19"/>
              <w:lang w:val="sk-SK" w:eastAsia="en-US"/>
            </w:rPr>
            <w:delText>, týka sa aj náhrady mzdy a platu</w:delText>
          </w:r>
        </w:del>
        <w:r w:rsidRPr="005668B8">
          <w:rPr>
            <w:rFonts w:eastAsia="Times New Roman" w:cs="Arial"/>
            <w:b/>
            <w:color w:val="auto"/>
            <w:szCs w:val="19"/>
            <w:lang w:val="sk-SK" w:eastAsia="en-US"/>
          </w:rPr>
          <w:t xml:space="preserve">) </w:t>
        </w:r>
        <w:r w:rsidRPr="000D06A7">
          <w:rPr>
            <w:rFonts w:eastAsia="Times New Roman" w:cs="Arial"/>
            <w:b/>
            <w:color w:val="auto"/>
            <w:szCs w:val="19"/>
            <w:lang w:val="sk-SK" w:eastAsia="en-US"/>
            <w:rPrChange w:id="227" w:author="Autor">
              <w:rPr>
                <w:rFonts w:eastAsia="Times New Roman" w:cs="Arial"/>
                <w:color w:val="auto"/>
                <w:szCs w:val="19"/>
                <w:lang w:val="sk-SK" w:eastAsia="en-US"/>
              </w:rPr>
            </w:rPrChange>
          </w:rPr>
          <w:t>je možné predkladať</w:t>
        </w:r>
        <w:r>
          <w:rPr>
            <w:rFonts w:eastAsia="Times New Roman" w:cs="Arial"/>
            <w:color w:val="auto"/>
            <w:szCs w:val="19"/>
            <w:lang w:val="sk-SK" w:eastAsia="en-US"/>
          </w:rPr>
          <w:t xml:space="preserve"> </w:t>
        </w:r>
        <w:r w:rsidRPr="000D06A7">
          <w:rPr>
            <w:rFonts w:eastAsia="Times New Roman" w:cs="Arial"/>
            <w:b/>
            <w:color w:val="auto"/>
            <w:szCs w:val="19"/>
            <w:lang w:val="sk-SK" w:eastAsia="en-US"/>
            <w:rPrChange w:id="228" w:author="Autor">
              <w:rPr>
                <w:rFonts w:eastAsia="Times New Roman" w:cs="Arial"/>
                <w:color w:val="auto"/>
                <w:szCs w:val="19"/>
                <w:lang w:val="sk-SK" w:eastAsia="en-US"/>
              </w:rPr>
            </w:rPrChange>
          </w:rPr>
          <w:t xml:space="preserve">prostredníctvom sumarizačných hárkov – personálne výdavky (príloha č. 9 </w:t>
        </w:r>
        <w:r w:rsidR="00DF17DB">
          <w:rPr>
            <w:rFonts w:eastAsia="Times New Roman" w:cs="Arial"/>
            <w:b/>
            <w:color w:val="auto"/>
            <w:szCs w:val="19"/>
            <w:lang w:val="sk-SK" w:eastAsia="en-US"/>
          </w:rPr>
          <w:lastRenderedPageBreak/>
          <w:t>resp.</w:t>
        </w:r>
        <w:del w:id="229" w:author="Autor">
          <w:r w:rsidRPr="00DB1B99" w:rsidDel="00DF17DB">
            <w:rPr>
              <w:rFonts w:eastAsia="Times New Roman" w:cs="Arial"/>
              <w:b/>
              <w:color w:val="auto"/>
              <w:szCs w:val="19"/>
              <w:lang w:val="sk-SK" w:eastAsia="en-US"/>
            </w:rPr>
            <w:delText>a</w:delText>
          </w:r>
        </w:del>
        <w:r w:rsidRPr="00DB1B99">
          <w:rPr>
            <w:rFonts w:eastAsia="Times New Roman" w:cs="Arial"/>
            <w:b/>
            <w:color w:val="auto"/>
            <w:szCs w:val="19"/>
            <w:lang w:val="sk-SK" w:eastAsia="en-US"/>
          </w:rPr>
          <w:t> 10)</w:t>
        </w:r>
        <w:del w:id="230" w:author="Autor">
          <w:r w:rsidR="00C62ACF" w:rsidDel="001E046B">
            <w:rPr>
              <w:rStyle w:val="Odkaznapoznmkupodiarou"/>
              <w:rFonts w:eastAsia="Times New Roman" w:cs="Arial"/>
              <w:b/>
              <w:color w:val="auto"/>
              <w:szCs w:val="19"/>
              <w:lang w:val="sk-SK" w:eastAsia="en-US"/>
            </w:rPr>
            <w:footnoteReference w:id="87"/>
          </w:r>
          <w:r w:rsidDel="001E046B">
            <w:rPr>
              <w:rFonts w:eastAsia="Times New Roman" w:cs="Arial"/>
              <w:b/>
              <w:color w:val="auto"/>
              <w:szCs w:val="19"/>
              <w:lang w:val="sk-SK" w:eastAsia="en-US"/>
            </w:rPr>
            <w:delText>,</w:delText>
          </w:r>
        </w:del>
        <w:r w:rsidR="001E046B">
          <w:rPr>
            <w:rFonts w:eastAsia="Times New Roman" w:cs="Arial"/>
            <w:b/>
            <w:color w:val="auto"/>
            <w:szCs w:val="19"/>
            <w:lang w:val="sk-SK" w:eastAsia="en-US"/>
          </w:rPr>
          <w:t>,</w:t>
        </w:r>
        <w:r>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8"/>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ins>
    </w:p>
    <w:p w14:paraId="5C1C5894" w14:textId="77777777" w:rsidR="000D06A7" w:rsidRPr="0073389C" w:rsidRDefault="000D06A7" w:rsidP="00B24995">
      <w:pPr>
        <w:pStyle w:val="Bulletslevel1"/>
        <w:spacing w:after="120" w:line="288" w:lineRule="auto"/>
        <w:ind w:left="567" w:hanging="283"/>
        <w:jc w:val="both"/>
        <w:rPr>
          <w:ins w:id="247" w:author="Autor"/>
          <w:i/>
          <w:iCs/>
          <w:lang w:val="sk-SK"/>
        </w:rPr>
      </w:pPr>
      <w:ins w:id="248" w:author="Auto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ins>
    </w:p>
    <w:p w14:paraId="467F039D" w14:textId="77777777" w:rsidR="000D06A7" w:rsidRPr="0073389C" w:rsidRDefault="000D06A7" w:rsidP="007C1B0C">
      <w:pPr>
        <w:pStyle w:val="Bulletslevel1"/>
        <w:spacing w:after="120" w:line="288" w:lineRule="auto"/>
        <w:ind w:left="567" w:hanging="283"/>
        <w:jc w:val="both"/>
        <w:rPr>
          <w:ins w:id="249" w:author="Autor"/>
          <w:i/>
          <w:iCs/>
          <w:lang w:val="sk-SK"/>
        </w:rPr>
      </w:pPr>
      <w:ins w:id="250" w:author="Autor">
        <w:r>
          <w:rPr>
            <w:lang w:val="sk-SK"/>
          </w:rPr>
          <w:t>s</w:t>
        </w:r>
        <w:r w:rsidRPr="0073389C">
          <w:rPr>
            <w:lang w:val="sk-SK"/>
          </w:rPr>
          <w:t xml:space="preserve">umarizačný hárok – personálne výdavky – platí pre štátne rozpočtové organizácie </w:t>
        </w:r>
        <w:r w:rsidRPr="00D272DE">
          <w:rPr>
            <w:iCs/>
            <w:lang w:val="sk-SK"/>
          </w:rPr>
          <w:t>(príloha č. 10),</w:t>
        </w:r>
      </w:ins>
    </w:p>
    <w:p w14:paraId="5386C1A5" w14:textId="0EA6D85C" w:rsidR="000D06A7" w:rsidRPr="00EB0B04" w:rsidRDefault="000D06A7" w:rsidP="001577F1">
      <w:pPr>
        <w:pStyle w:val="Bulletslevel1"/>
        <w:spacing w:after="120" w:line="288" w:lineRule="auto"/>
        <w:ind w:left="567" w:hanging="283"/>
        <w:jc w:val="both"/>
        <w:rPr>
          <w:ins w:id="251" w:author="Autor"/>
          <w:rFonts w:cs="Arial"/>
          <w:szCs w:val="19"/>
          <w:lang w:val="sk-SK"/>
        </w:rPr>
      </w:pPr>
      <w:ins w:id="252" w:author="Auto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ins>
    </w:p>
    <w:p w14:paraId="7254642B" w14:textId="36202E84" w:rsidR="00E66C1E" w:rsidRDefault="000D06A7" w:rsidP="00DB1B99">
      <w:pPr>
        <w:pStyle w:val="Bulletslevel1"/>
        <w:spacing w:after="120" w:line="288" w:lineRule="auto"/>
        <w:ind w:left="567" w:hanging="283"/>
        <w:jc w:val="both"/>
        <w:rPr>
          <w:ins w:id="253" w:author="Autor"/>
        </w:rPr>
      </w:pPr>
      <w:ins w:id="254" w:author="Auto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ins>
    </w:p>
    <w:p w14:paraId="67D1658E" w14:textId="47B9989A" w:rsidR="00E66C1E" w:rsidDel="00845F73" w:rsidRDefault="00E66C1E" w:rsidP="00B24995">
      <w:pPr>
        <w:pStyle w:val="Bulletslevel1"/>
        <w:spacing w:after="120" w:line="288" w:lineRule="auto"/>
        <w:ind w:left="567" w:hanging="283"/>
        <w:jc w:val="both"/>
        <w:rPr>
          <w:ins w:id="255" w:author="Autor"/>
          <w:del w:id="256" w:author="Autor"/>
          <w:lang w:val="sk-SK"/>
        </w:rPr>
      </w:pPr>
    </w:p>
    <w:p w14:paraId="36926719" w14:textId="6731DBDD" w:rsidR="000D06A7" w:rsidRPr="005668B8" w:rsidDel="005668B8" w:rsidRDefault="000D06A7" w:rsidP="00DB1B99">
      <w:pPr>
        <w:pStyle w:val="Bulletslevel1"/>
        <w:numPr>
          <w:ilvl w:val="0"/>
          <w:numId w:val="0"/>
        </w:numPr>
        <w:spacing w:after="120" w:line="288" w:lineRule="auto"/>
        <w:jc w:val="both"/>
        <w:rPr>
          <w:ins w:id="257" w:author="Autor"/>
          <w:del w:id="258" w:author="Autor"/>
          <w:lang w:val="sk-SK"/>
        </w:rPr>
      </w:pPr>
      <w:ins w:id="259" w:author="Autor">
        <w:del w:id="260" w:author="Autor">
          <w:r w:rsidRPr="005668B8" w:rsidDel="00E66C1E">
            <w:rPr>
              <w:lang w:val="sk-SK"/>
            </w:rPr>
            <w:delText>.</w:delText>
          </w:r>
        </w:del>
      </w:ins>
    </w:p>
    <w:p w14:paraId="41263BBE" w14:textId="45837367" w:rsidR="00204380" w:rsidRPr="00DB1B99" w:rsidRDefault="00204380" w:rsidP="00DB1B99">
      <w:pPr>
        <w:pStyle w:val="Bulletslevel1"/>
        <w:numPr>
          <w:ilvl w:val="0"/>
          <w:numId w:val="0"/>
        </w:numPr>
        <w:spacing w:after="120" w:line="288" w:lineRule="auto"/>
        <w:jc w:val="both"/>
        <w:rPr>
          <w:ins w:id="261" w:author="Autor"/>
          <w:rFonts w:eastAsia="Times New Roman" w:cs="Arial"/>
          <w:b/>
          <w:color w:val="auto"/>
          <w:szCs w:val="19"/>
          <w:lang w:val="sk-SK" w:eastAsia="en-US"/>
        </w:rPr>
      </w:pPr>
      <w:ins w:id="262" w:author="Auto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del w:id="263" w:author="Autor">
          <w:r w:rsidRPr="00DB1B99" w:rsidDel="00572B5D">
            <w:rPr>
              <w:rFonts w:eastAsia="Times New Roman" w:cs="Arial"/>
              <w:b/>
              <w:color w:val="auto"/>
              <w:szCs w:val="19"/>
              <w:lang w:val="sk-SK" w:eastAsia="en-US"/>
            </w:rPr>
            <w:delText>Z</w:delText>
          </w:r>
        </w:del>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ins>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lastRenderedPageBreak/>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ins w:id="264" w:author="Auto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270B1BEC" w:rsidR="004A54D4" w:rsidRDefault="004A54D4" w:rsidP="004A54D4">
      <w:pPr>
        <w:pStyle w:val="Bulletslevel1"/>
        <w:numPr>
          <w:ilvl w:val="0"/>
          <w:numId w:val="0"/>
        </w:numPr>
        <w:spacing w:after="120" w:line="288" w:lineRule="auto"/>
        <w:jc w:val="both"/>
        <w:rPr>
          <w:ins w:id="265" w:author="Autor"/>
          <w:rFonts w:eastAsia="Times New Roman" w:cs="Arial"/>
          <w:b/>
          <w:color w:val="auto"/>
          <w:szCs w:val="19"/>
          <w:lang w:val="sk-SK" w:eastAsia="en-US"/>
        </w:rPr>
      </w:pPr>
      <w:ins w:id="266" w:author="Autor">
        <w:r>
          <w:rPr>
            <w:rFonts w:eastAsia="Times New Roman" w:cs="Arial"/>
            <w:b/>
            <w:color w:val="auto"/>
            <w:szCs w:val="19"/>
            <w:lang w:val="sk-SK" w:eastAsia="en-US"/>
          </w:rPr>
          <w:t>Personálne výdavky – náhrada mzdy a platu</w:t>
        </w:r>
        <w:r w:rsidRPr="005668B8">
          <w:rPr>
            <w:rFonts w:eastAsia="Times New Roman" w:cs="Arial"/>
            <w:b/>
            <w:color w:val="auto"/>
            <w:szCs w:val="19"/>
            <w:lang w:val="sk-SK" w:eastAsia="en-US"/>
          </w:rPr>
          <w:t xml:space="preserve"> </w:t>
        </w:r>
        <w:r w:rsidRPr="00EB0B04">
          <w:rPr>
            <w:rFonts w:eastAsia="Times New Roman" w:cs="Arial"/>
            <w:b/>
            <w:color w:val="auto"/>
            <w:szCs w:val="19"/>
            <w:lang w:val="sk-SK" w:eastAsia="en-US"/>
          </w:rPr>
          <w:t>je možné predkladať</w:t>
        </w:r>
        <w:r>
          <w:rPr>
            <w:rFonts w:eastAsia="Times New Roman" w:cs="Arial"/>
            <w:color w:val="auto"/>
            <w:szCs w:val="19"/>
            <w:lang w:val="sk-SK" w:eastAsia="en-US"/>
          </w:rPr>
          <w:t xml:space="preserve"> </w:t>
        </w:r>
        <w:r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del w:id="267" w:author="Autor">
          <w:r w:rsidRPr="00EB0B04" w:rsidDel="00F97ECE">
            <w:rPr>
              <w:rFonts w:eastAsia="Times New Roman" w:cs="Arial"/>
              <w:b/>
              <w:color w:val="auto"/>
              <w:szCs w:val="19"/>
              <w:lang w:val="sk-SK" w:eastAsia="en-US"/>
            </w:rPr>
            <w:delText>a</w:delText>
          </w:r>
        </w:del>
        <w:r w:rsidRPr="00EB0B04">
          <w:rPr>
            <w:rFonts w:eastAsia="Times New Roman" w:cs="Arial"/>
            <w:b/>
            <w:color w:val="auto"/>
            <w:szCs w:val="19"/>
            <w:lang w:val="sk-SK" w:eastAsia="en-US"/>
          </w:rPr>
          <w:t> 10)</w:t>
        </w:r>
        <w:r>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0"/>
        </w:r>
        <w:r>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ins>
    </w:p>
    <w:p w14:paraId="189ADE78" w14:textId="77777777" w:rsidR="004A54D4" w:rsidRPr="0073389C" w:rsidRDefault="004A54D4" w:rsidP="004A54D4">
      <w:pPr>
        <w:pStyle w:val="Bulletslevel1"/>
        <w:spacing w:after="120" w:line="288" w:lineRule="auto"/>
        <w:ind w:left="567" w:hanging="283"/>
        <w:jc w:val="both"/>
        <w:rPr>
          <w:ins w:id="278" w:author="Autor"/>
          <w:i/>
          <w:iCs/>
          <w:lang w:val="sk-SK"/>
        </w:rPr>
      </w:pPr>
      <w:ins w:id="279" w:author="Auto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ins>
    </w:p>
    <w:p w14:paraId="08555227" w14:textId="77777777" w:rsidR="004A54D4" w:rsidRPr="0073389C" w:rsidRDefault="004A54D4" w:rsidP="004A54D4">
      <w:pPr>
        <w:pStyle w:val="Bulletslevel1"/>
        <w:spacing w:after="120" w:line="288" w:lineRule="auto"/>
        <w:ind w:left="567" w:hanging="283"/>
        <w:jc w:val="both"/>
        <w:rPr>
          <w:ins w:id="280" w:author="Autor"/>
          <w:i/>
          <w:iCs/>
          <w:lang w:val="sk-SK"/>
        </w:rPr>
      </w:pPr>
      <w:ins w:id="281" w:author="Autor">
        <w:r>
          <w:rPr>
            <w:lang w:val="sk-SK"/>
          </w:rPr>
          <w:lastRenderedPageBreak/>
          <w:t>s</w:t>
        </w:r>
        <w:r w:rsidRPr="0073389C">
          <w:rPr>
            <w:lang w:val="sk-SK"/>
          </w:rPr>
          <w:t xml:space="preserve">umarizačný hárok – personálne výdavky – platí pre štátne rozpočtové organizácie </w:t>
        </w:r>
        <w:r w:rsidRPr="00D272DE">
          <w:rPr>
            <w:iCs/>
            <w:lang w:val="sk-SK"/>
          </w:rPr>
          <w:t>(príloha č. 10),</w:t>
        </w:r>
      </w:ins>
    </w:p>
    <w:p w14:paraId="4C3D4A41" w14:textId="77777777" w:rsidR="004A54D4" w:rsidRPr="00EB0B04" w:rsidRDefault="004A54D4" w:rsidP="004A54D4">
      <w:pPr>
        <w:pStyle w:val="Bulletslevel1"/>
        <w:spacing w:after="120" w:line="288" w:lineRule="auto"/>
        <w:ind w:left="567" w:hanging="283"/>
        <w:jc w:val="both"/>
        <w:rPr>
          <w:ins w:id="282" w:author="Autor"/>
          <w:rFonts w:cs="Arial"/>
          <w:szCs w:val="19"/>
          <w:lang w:val="sk-SK"/>
        </w:rPr>
      </w:pPr>
      <w:ins w:id="283" w:author="Auto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ins>
    </w:p>
    <w:p w14:paraId="66568045" w14:textId="77777777" w:rsidR="004A54D4" w:rsidRDefault="004A54D4" w:rsidP="004A54D4">
      <w:pPr>
        <w:pStyle w:val="Bulletslevel1"/>
        <w:spacing w:after="120" w:line="288" w:lineRule="auto"/>
        <w:ind w:left="567" w:hanging="283"/>
        <w:rPr>
          <w:ins w:id="284" w:author="Autor"/>
          <w:lang w:val="sk-SK"/>
        </w:rPr>
      </w:pPr>
      <w:ins w:id="285" w:author="Auto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ins>
    </w:p>
    <w:p w14:paraId="1F83BD0C" w14:textId="70A87844" w:rsidR="004A54D4" w:rsidRDefault="004A54D4" w:rsidP="004A54D4">
      <w:pPr>
        <w:pStyle w:val="Bulletslevel1"/>
        <w:spacing w:after="120" w:line="288" w:lineRule="auto"/>
        <w:ind w:left="567" w:hanging="283"/>
        <w:rPr>
          <w:ins w:id="286" w:author="Autor"/>
          <w:lang w:val="sk-SK"/>
        </w:rPr>
      </w:pPr>
      <w:ins w:id="287" w:author="Autor">
        <w:r w:rsidRPr="00EB0B04">
          <w:rPr>
            <w:lang w:val="sk-SK"/>
          </w:rPr>
          <w:t xml:space="preserve">prezenčná listina (dátum, miesto, čas trvania, názov aktivity a podpis </w:t>
        </w:r>
        <w:r>
          <w:rPr>
            <w:lang w:val="sk-SK"/>
          </w:rPr>
          <w:t xml:space="preserve">účastníka </w:t>
        </w:r>
        <w:r w:rsidR="00FE08C9">
          <w:rPr>
            <w:lang w:val="sk-SK"/>
          </w:rPr>
          <w:t>projektu</w:t>
        </w:r>
        <w:del w:id="288" w:author="Autor">
          <w:r w:rsidDel="00FE08C9">
            <w:rPr>
              <w:lang w:val="sk-SK"/>
            </w:rPr>
            <w:delText>atď.</w:delText>
          </w:r>
        </w:del>
        <w:r w:rsidRPr="00EB0B04">
          <w:rPr>
            <w:lang w:val="sk-SK"/>
          </w:rPr>
          <w:t xml:space="preserve">) - príloha č. </w:t>
        </w:r>
        <w:r>
          <w:rPr>
            <w:lang w:val="sk-SK"/>
          </w:rPr>
          <w:t>12</w:t>
        </w:r>
        <w:del w:id="289" w:author="Autor">
          <w:r w:rsidDel="00E00612">
            <w:rPr>
              <w:lang w:val="sk-SK"/>
            </w:rPr>
            <w:delText xml:space="preserve"> – ak relevantné</w:delText>
          </w:r>
        </w:del>
        <w:r>
          <w:rPr>
            <w:lang w:val="sk-SK"/>
          </w:rPr>
          <w:t>.</w:t>
        </w:r>
      </w:ins>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ins w:id="290" w:author="Auto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ins>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369EE0D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del w:id="291" w:author="Autor">
        <w:r w:rsidR="00004F58">
          <w:rPr>
            <w:rFonts w:ascii="Arial" w:hAnsi="Arial" w:cs="Arial"/>
            <w:sz w:val="19"/>
            <w:szCs w:val="19"/>
            <w:lang w:val="sk-SK"/>
          </w:rPr>
          <w:delText xml:space="preserve"> – netýka sa zahraničných pracovných ciest</w:delText>
        </w:r>
      </w:del>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ins w:id="292" w:author="Auto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ins w:id="293" w:author="Autor"/>
          <w:lang w:val="sk-SK"/>
        </w:rPr>
      </w:pPr>
      <w:r w:rsidRPr="00C87533">
        <w:rPr>
          <w:lang w:val="sk-SK"/>
        </w:rPr>
        <w:t>spôsob výpočtu oprávnenej výšky výdavku (ak relevantné).</w:t>
      </w:r>
    </w:p>
    <w:p w14:paraId="17E6A09A" w14:textId="1162F099" w:rsidR="007E243E" w:rsidRPr="00DD30A9" w:rsidRDefault="00C87533" w:rsidP="00DD30A9">
      <w:pPr>
        <w:pStyle w:val="Bulletslevel1"/>
        <w:numPr>
          <w:ilvl w:val="0"/>
          <w:numId w:val="0"/>
        </w:numPr>
        <w:spacing w:after="120" w:line="288" w:lineRule="auto"/>
        <w:jc w:val="both"/>
        <w:rPr>
          <w:b/>
          <w:lang w:val="sk-SK"/>
        </w:rPr>
      </w:pPr>
      <w:del w:id="294" w:author="Autor">
        <w:r w:rsidRPr="00DD30A9" w:rsidDel="00D502D1">
          <w:rPr>
            <w:b/>
            <w:lang w:val="sk-SK"/>
          </w:rPr>
          <w:delText xml:space="preserve"> </w:delText>
        </w:r>
      </w:del>
      <w:ins w:id="295" w:author="Autor">
        <w:r w:rsidR="00D502D1" w:rsidRPr="00DD30A9">
          <w:rPr>
            <w:b/>
            <w:lang w:val="sk-SK"/>
          </w:rPr>
          <w:t>Prijímateľ je povinný archivovať relevantnú dokumentáciu (</w:t>
        </w:r>
        <w:r w:rsidR="00D502D1">
          <w:rPr>
            <w:b/>
            <w:lang w:val="sk-SK"/>
          </w:rPr>
          <w:t>napr. cestovný lístok, doklad o ubytovaní, cestovný príkaz,</w:t>
        </w:r>
        <w:r w:rsidR="00D502D1"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sidR="00D502D1">
          <w:rPr>
            <w:b/>
            <w:lang w:val="sk-SK"/>
          </w:rPr>
          <w:t>náhrady pri pracovnej ceste</w:t>
        </w:r>
        <w:r w:rsidR="00D502D1" w:rsidRPr="00DD30A9">
          <w:rPr>
            <w:b/>
            <w:lang w:val="sk-SK"/>
          </w:rPr>
          <w:t>.</w:t>
        </w:r>
      </w:ins>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3"/>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4"/>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5"/>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296" w:name="_Toc410907876"/>
      <w:r>
        <w:rPr>
          <w:lang w:val="sk-SK"/>
        </w:rPr>
        <w:t xml:space="preserve"> </w:t>
      </w:r>
      <w:bookmarkStart w:id="297" w:name="_Toc440372876"/>
      <w:bookmarkStart w:id="298" w:name="_Toc440636387"/>
      <w:r w:rsidR="009D7F63" w:rsidRPr="0073389C">
        <w:rPr>
          <w:lang w:val="sk-SK"/>
        </w:rPr>
        <w:t>Nezrovnalosti a vysporiadanie finančných vzťahov</w:t>
      </w:r>
      <w:bookmarkEnd w:id="296"/>
      <w:bookmarkEnd w:id="297"/>
      <w:bookmarkEnd w:id="298"/>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151D4D">
      <w:pPr>
        <w:numPr>
          <w:ilvl w:val="0"/>
          <w:numId w:val="93"/>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w:t>
      </w:r>
      <w:r w:rsidRPr="0073389C">
        <w:lastRenderedPageBreak/>
        <w:t xml:space="preserve">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lastRenderedPageBreak/>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299"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w:t>
      </w:r>
      <w:r w:rsidRPr="000628E2">
        <w:rPr>
          <w:rStyle w:val="normaltextrun"/>
          <w:rFonts w:ascii="Arial" w:hAnsi="Arial" w:cs="Arial"/>
          <w:b/>
          <w:bCs/>
          <w:sz w:val="19"/>
          <w:szCs w:val="19"/>
        </w:rPr>
        <w:lastRenderedPageBreak/>
        <w:t xml:space="preserve">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99"/>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w:t>
      </w:r>
      <w:r w:rsidRPr="00C67387">
        <w:rPr>
          <w:rFonts w:cs="Arial"/>
          <w:bCs/>
          <w:szCs w:val="19"/>
        </w:rPr>
        <w:lastRenderedPageBreak/>
        <w:t>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300" w:name="_Toc410905149"/>
      <w:bookmarkStart w:id="301" w:name="_Toc410907877"/>
      <w:bookmarkStart w:id="302" w:name="_Toc440372877"/>
      <w:bookmarkStart w:id="303" w:name="_Toc440636388"/>
      <w:bookmarkEnd w:id="300"/>
      <w:r w:rsidRPr="0073389C">
        <w:rPr>
          <w:lang w:val="sk-SK"/>
        </w:rPr>
        <w:t>Verejné obstarávanie</w:t>
      </w:r>
      <w:bookmarkEnd w:id="301"/>
      <w:bookmarkEnd w:id="302"/>
      <w:bookmarkEnd w:id="303"/>
    </w:p>
    <w:p w14:paraId="7A55D246" w14:textId="738F16D2" w:rsidR="009D7F63" w:rsidRPr="0073389C" w:rsidRDefault="009D7F63" w:rsidP="00A10CB2">
      <w:pPr>
        <w:autoSpaceDE w:val="0"/>
        <w:autoSpaceDN w:val="0"/>
        <w:adjustRightInd w:val="0"/>
        <w:spacing w:before="120" w:after="120" w:line="288" w:lineRule="auto"/>
        <w:jc w:val="both"/>
      </w:pPr>
      <w:bookmarkStart w:id="304" w:name="p22-2-a"/>
      <w:bookmarkStart w:id="305" w:name="p23-5"/>
      <w:bookmarkStart w:id="306" w:name="p23-6"/>
      <w:bookmarkStart w:id="307" w:name="p24"/>
      <w:bookmarkStart w:id="308" w:name="_Toc409190739"/>
      <w:bookmarkStart w:id="309" w:name="_Toc360031225"/>
      <w:bookmarkEnd w:id="304"/>
      <w:bookmarkEnd w:id="305"/>
      <w:bookmarkEnd w:id="306"/>
      <w:bookmarkEnd w:id="30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7"/>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310" w:name="_Toc440372878"/>
      <w:bookmarkStart w:id="311" w:name="_Toc440636389"/>
      <w:r w:rsidRPr="0073389C">
        <w:rPr>
          <w:rFonts w:cs="Arial"/>
          <w:lang w:val="sk-SK"/>
        </w:rPr>
        <w:t>Plán obstarávaní</w:t>
      </w:r>
      <w:bookmarkEnd w:id="308"/>
      <w:bookmarkEnd w:id="309"/>
      <w:bookmarkEnd w:id="310"/>
      <w:bookmarkEnd w:id="311"/>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lastRenderedPageBreak/>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312" w:name="_Toc359942925"/>
      <w:bookmarkStart w:id="313" w:name="_Toc359943221"/>
      <w:bookmarkStart w:id="314" w:name="_Toc359943517"/>
      <w:bookmarkStart w:id="315" w:name="_Toc359943819"/>
      <w:bookmarkStart w:id="316" w:name="_Toc359944121"/>
      <w:bookmarkStart w:id="317" w:name="_Toc359944421"/>
      <w:bookmarkStart w:id="318" w:name="_Toc360024481"/>
      <w:bookmarkStart w:id="319" w:name="_Toc360030476"/>
      <w:bookmarkStart w:id="320" w:name="_Toc360031226"/>
      <w:bookmarkStart w:id="321" w:name="_Toc360109828"/>
      <w:bookmarkStart w:id="322" w:name="_Toc360110138"/>
      <w:bookmarkStart w:id="323" w:name="_Toc360118328"/>
      <w:bookmarkStart w:id="324" w:name="_Toc360118643"/>
      <w:bookmarkStart w:id="325" w:name="_Toc360031227"/>
      <w:bookmarkStart w:id="326" w:name="_Toc409190740"/>
      <w:bookmarkStart w:id="327" w:name="_Toc440372879"/>
      <w:bookmarkStart w:id="328" w:name="_Toc440636390"/>
      <w:bookmarkEnd w:id="312"/>
      <w:bookmarkEnd w:id="313"/>
      <w:bookmarkEnd w:id="314"/>
      <w:bookmarkEnd w:id="315"/>
      <w:bookmarkEnd w:id="316"/>
      <w:bookmarkEnd w:id="317"/>
      <w:bookmarkEnd w:id="318"/>
      <w:bookmarkEnd w:id="319"/>
      <w:bookmarkEnd w:id="320"/>
      <w:bookmarkEnd w:id="321"/>
      <w:bookmarkEnd w:id="322"/>
      <w:bookmarkEnd w:id="323"/>
      <w:bookmarkEnd w:id="324"/>
      <w:r w:rsidRPr="0073389C">
        <w:rPr>
          <w:lang w:val="sk-SK"/>
        </w:rPr>
        <w:t>Predpokladaná hodnota zákazky</w:t>
      </w:r>
      <w:bookmarkEnd w:id="325"/>
      <w:bookmarkEnd w:id="326"/>
      <w:r w:rsidRPr="0073389C">
        <w:rPr>
          <w:lang w:val="sk-SK"/>
        </w:rPr>
        <w:t xml:space="preserve"> (PHZ)</w:t>
      </w:r>
      <w:bookmarkEnd w:id="327"/>
      <w:bookmarkEnd w:id="328"/>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11E84A4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del w:id="329" w:author="Autor">
        <w:r w:rsidR="00A83C79" w:rsidRPr="00A83C79" w:rsidDel="00F44B25">
          <w:delText xml:space="preserve"> </w:delText>
        </w:r>
      </w:del>
      <w:ins w:id="330" w:author="Autor">
        <w:r w:rsidR="00F44B25">
          <w:t xml:space="preserve"> objektívne </w:t>
        </w:r>
      </w:ins>
      <w:r w:rsidR="00A83C79" w:rsidRPr="00A83C79">
        <w:t>odôvodniteľných prípadoch. Uvedené nemá vplyv na povinnosť určenia PHZ pred vyhlásením VO. Ak sa určia podmienky účasti v spojení s predpokladanou hodnotou</w:t>
      </w:r>
      <w:ins w:id="331" w:author="Autor">
        <w:r w:rsidR="00F44B25">
          <w:t xml:space="preserve"> zákazky</w:t>
        </w:r>
      </w:ins>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w:t>
      </w:r>
      <w:r w:rsidR="001D76D4">
        <w:rPr>
          <w:rFonts w:cs="Arial"/>
          <w:szCs w:val="19"/>
        </w:rPr>
        <w:lastRenderedPageBreak/>
        <w:t xml:space="preserve">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5A01FDD2"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ins w:id="332" w:author="Autor">
        <w:r w:rsidR="00F44B25">
          <w:rPr>
            <w:b/>
            <w:i/>
          </w:rPr>
          <w:t xml:space="preserve">AK </w:t>
        </w:r>
      </w:ins>
      <w:del w:id="333" w:author="Autor">
        <w:r w:rsidR="000A74CB" w:rsidRPr="000A74CB" w:rsidDel="00F44B25">
          <w:delText>P</w:delText>
        </w:r>
      </w:del>
      <w:ins w:id="334" w:author="Autor">
        <w:r w:rsidR="00F44B25">
          <w:t>p</w:t>
        </w:r>
      </w:ins>
      <w:r w:rsidR="000A74CB" w:rsidRPr="000A74CB">
        <w:t xml:space="preserve">rijímateľ </w:t>
      </w:r>
      <w:ins w:id="335" w:author="Autor">
        <w:r w:rsidR="00F44B25" w:rsidRPr="00F44B25">
          <w:t>určuje PHZ na základe prieskumu trhu,</w:t>
        </w:r>
      </w:ins>
      <w:r w:rsidR="000A74CB" w:rsidRPr="000A74CB">
        <w:t>je povinný pri realizácii prieskumu trhu osloviť</w:t>
      </w:r>
      <w:ins w:id="336" w:author="Autor">
        <w:r w:rsidR="00F44B25" w:rsidRPr="00DD30A9">
          <w:t xml:space="preserve"> </w:t>
        </w:r>
        <w:r w:rsidR="00F44B25" w:rsidRPr="00F44B25">
          <w:t>min. 3 relevantných potenciálnych dodávateľov</w:t>
        </w:r>
      </w:ins>
      <w:r w:rsidR="000A74CB" w:rsidRPr="000A74CB">
        <w:t xml:space="preserve">, resp. </w:t>
      </w:r>
      <w:ins w:id="337" w:author="Autor">
        <w:r w:rsidR="00F44B25" w:rsidRPr="00F44B25">
          <w:t>identifikovať min. 3 relevantné cenové ponuky na trhu.</w:t>
        </w:r>
      </w:ins>
      <w:del w:id="338" w:author="Autor">
        <w:r w:rsidR="000A74CB" w:rsidRPr="000A74CB" w:rsidDel="00F44B25">
          <w:delText>vykonať prieskum trhu u min. 3 potenciálnych dodávateľov</w:delText>
        </w:r>
      </w:del>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8"/>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ins w:id="339" w:author="Autor">
        <w:r w:rsidR="00F44B25">
          <w:rPr>
            <w:rFonts w:cs="Arial"/>
            <w:szCs w:val="19"/>
            <w:lang w:val="sk-SK"/>
          </w:rPr>
          <w:t xml:space="preserve">potenciálnych </w:t>
        </w:r>
      </w:ins>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46F54694" w:rsidR="009D7F63" w:rsidDel="00F44B25" w:rsidRDefault="009D7F63" w:rsidP="00F158F9">
      <w:pPr>
        <w:pStyle w:val="Bulletslevel2"/>
        <w:spacing w:after="120" w:line="288" w:lineRule="auto"/>
        <w:ind w:left="567" w:hanging="283"/>
        <w:jc w:val="both"/>
        <w:rPr>
          <w:del w:id="340" w:author="Autor"/>
          <w:rFonts w:cs="Arial"/>
          <w:szCs w:val="19"/>
          <w:lang w:val="sk-SK"/>
        </w:rPr>
      </w:pPr>
      <w:del w:id="341" w:author="Autor">
        <w:r w:rsidRPr="0073389C" w:rsidDel="00F44B25">
          <w:rPr>
            <w:rFonts w:cs="Arial"/>
            <w:szCs w:val="19"/>
            <w:lang w:val="sk-SK"/>
          </w:rPr>
          <w:delText>z dodávateľov;</w:delText>
        </w:r>
      </w:del>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ins w:id="342" w:author="Autor">
        <w:r w:rsidR="00F44B25">
          <w:rPr>
            <w:rFonts w:cs="Arial"/>
            <w:szCs w:val="19"/>
            <w:lang w:val="sk-SK"/>
          </w:rPr>
          <w:t xml:space="preserve">potenciálnych </w:t>
        </w:r>
      </w:ins>
      <w:r w:rsidRPr="0073389C">
        <w:rPr>
          <w:rFonts w:cs="Arial"/>
          <w:szCs w:val="19"/>
          <w:lang w:val="sk-SK"/>
        </w:rPr>
        <w:t>dodávateľov (listinných, uvedených na internetových stránkach)</w:t>
      </w:r>
      <w:r w:rsidR="00103054">
        <w:rPr>
          <w:rFonts w:cs="Arial"/>
          <w:szCs w:val="19"/>
          <w:lang w:val="sk-SK"/>
        </w:rPr>
        <w:t>,</w:t>
      </w:r>
    </w:p>
    <w:p w14:paraId="13D0B168" w14:textId="404F9A4C" w:rsidR="00103054" w:rsidRDefault="00F44B25" w:rsidP="00F158F9">
      <w:pPr>
        <w:pStyle w:val="Bulletslevel2"/>
        <w:spacing w:after="120" w:line="288" w:lineRule="auto"/>
        <w:ind w:left="567" w:hanging="283"/>
        <w:jc w:val="both"/>
        <w:rPr>
          <w:rFonts w:cs="Arial"/>
          <w:szCs w:val="19"/>
          <w:lang w:val="sk-SK"/>
        </w:rPr>
      </w:pPr>
      <w:ins w:id="343" w:author="Autor">
        <w:r>
          <w:rPr>
            <w:rFonts w:cs="Arial"/>
            <w:szCs w:val="19"/>
            <w:lang w:val="sk-SK"/>
          </w:rPr>
          <w:t xml:space="preserve">Z </w:t>
        </w:r>
      </w:ins>
      <w:r w:rsidR="00103054" w:rsidRPr="00103054">
        <w:rPr>
          <w:rFonts w:cs="Arial"/>
          <w:szCs w:val="19"/>
          <w:lang w:val="sk-SK"/>
        </w:rPr>
        <w:t xml:space="preserve">projektantom </w:t>
      </w:r>
      <w:del w:id="344" w:author="Autor">
        <w:r w:rsidR="00103054" w:rsidRPr="00103054" w:rsidDel="00F44B25">
          <w:rPr>
            <w:rFonts w:cs="Arial"/>
            <w:szCs w:val="19"/>
            <w:lang w:val="sk-SK"/>
          </w:rPr>
          <w:delText xml:space="preserve">ocenený </w:delText>
        </w:r>
      </w:del>
      <w:ins w:id="345" w:author="Autor">
        <w:r w:rsidRPr="00103054">
          <w:rPr>
            <w:rFonts w:cs="Arial"/>
            <w:szCs w:val="19"/>
            <w:lang w:val="sk-SK"/>
          </w:rPr>
          <w:t>ocenen</w:t>
        </w:r>
        <w:r>
          <w:rPr>
            <w:rFonts w:cs="Arial"/>
            <w:szCs w:val="19"/>
            <w:lang w:val="sk-SK"/>
          </w:rPr>
          <w:t>ého</w:t>
        </w:r>
        <w:r w:rsidRPr="00103054">
          <w:rPr>
            <w:rFonts w:cs="Arial"/>
            <w:szCs w:val="19"/>
            <w:lang w:val="sk-SK"/>
          </w:rPr>
          <w:t xml:space="preserve"> </w:t>
        </w:r>
      </w:ins>
      <w:r w:rsidR="00103054" w:rsidRPr="00103054">
        <w:rPr>
          <w:rFonts w:cs="Arial"/>
          <w:szCs w:val="19"/>
          <w:lang w:val="sk-SK"/>
        </w:rPr>
        <w:t>rozpoč</w:t>
      </w:r>
      <w:del w:id="346" w:author="Autor">
        <w:r w:rsidR="00103054" w:rsidRPr="00103054" w:rsidDel="00F44B25">
          <w:rPr>
            <w:rFonts w:cs="Arial"/>
            <w:szCs w:val="19"/>
            <w:lang w:val="sk-SK"/>
          </w:rPr>
          <w:delText>e</w:delText>
        </w:r>
      </w:del>
      <w:r w:rsidR="00103054" w:rsidRPr="00103054">
        <w:rPr>
          <w:rFonts w:cs="Arial"/>
          <w:szCs w:val="19"/>
          <w:lang w:val="sk-SK"/>
        </w:rPr>
        <w:t>t</w:t>
      </w:r>
      <w:ins w:id="347" w:author="Autor">
        <w:r>
          <w:rPr>
            <w:rFonts w:cs="Arial"/>
            <w:szCs w:val="19"/>
            <w:lang w:val="sk-SK"/>
          </w:rPr>
          <w:t>u</w:t>
        </w:r>
      </w:ins>
      <w:r w:rsidR="00103054" w:rsidRPr="00103054">
        <w:rPr>
          <w:rFonts w:cs="Arial"/>
          <w:szCs w:val="19"/>
          <w:lang w:val="sk-SK"/>
        </w:rPr>
        <w:t xml:space="preserve"> stavebných prác </w:t>
      </w:r>
      <w:del w:id="348" w:author="Autor">
        <w:r w:rsidR="00103054" w:rsidRPr="00103054" w:rsidDel="00F44B25">
          <w:rPr>
            <w:rFonts w:cs="Arial"/>
            <w:szCs w:val="19"/>
            <w:lang w:val="sk-SK"/>
          </w:rPr>
          <w:delText xml:space="preserve">aktuálny </w:delText>
        </w:r>
      </w:del>
      <w:ins w:id="349" w:author="Autor">
        <w:r w:rsidRPr="00103054">
          <w:rPr>
            <w:rFonts w:cs="Arial"/>
            <w:szCs w:val="19"/>
            <w:lang w:val="sk-SK"/>
          </w:rPr>
          <w:t>aktuáln</w:t>
        </w:r>
        <w:r>
          <w:rPr>
            <w:rFonts w:cs="Arial"/>
            <w:szCs w:val="19"/>
            <w:lang w:val="sk-SK"/>
          </w:rPr>
          <w:t>eho</w:t>
        </w:r>
        <w:r w:rsidRPr="00103054">
          <w:rPr>
            <w:rFonts w:cs="Arial"/>
            <w:szCs w:val="19"/>
            <w:lang w:val="sk-SK"/>
          </w:rPr>
          <w:t xml:space="preserve"> </w:t>
        </w:r>
      </w:ins>
      <w:del w:id="350" w:author="Autor">
        <w:r w:rsidR="00103054" w:rsidRPr="00103054" w:rsidDel="00F44B25">
          <w:rPr>
            <w:rFonts w:cs="Arial"/>
            <w:szCs w:val="19"/>
            <w:lang w:val="sk-SK"/>
          </w:rPr>
          <w:delText>k </w:delText>
        </w:r>
      </w:del>
      <w:ins w:id="351" w:author="Autor">
        <w:r>
          <w:rPr>
            <w:rFonts w:cs="Arial"/>
            <w:szCs w:val="19"/>
            <w:lang w:val="sk-SK"/>
          </w:rPr>
          <w:t>v</w:t>
        </w:r>
        <w:r w:rsidRPr="00103054">
          <w:rPr>
            <w:rFonts w:cs="Arial"/>
            <w:szCs w:val="19"/>
            <w:lang w:val="sk-SK"/>
          </w:rPr>
          <w:t> </w:t>
        </w:r>
      </w:ins>
      <w:del w:id="352" w:author="Autor">
        <w:r w:rsidR="00103054" w:rsidRPr="00103054" w:rsidDel="00F44B25">
          <w:rPr>
            <w:rFonts w:cs="Arial"/>
            <w:szCs w:val="19"/>
            <w:lang w:val="sk-SK"/>
          </w:rPr>
          <w:delText xml:space="preserve">času </w:delText>
        </w:r>
      </w:del>
      <w:ins w:id="353" w:author="Autor">
        <w:r w:rsidRPr="00103054">
          <w:rPr>
            <w:rFonts w:cs="Arial"/>
            <w:szCs w:val="19"/>
            <w:lang w:val="sk-SK"/>
          </w:rPr>
          <w:t>čas</w:t>
        </w:r>
        <w:r>
          <w:rPr>
            <w:rFonts w:cs="Arial"/>
            <w:szCs w:val="19"/>
            <w:lang w:val="sk-SK"/>
          </w:rPr>
          <w:t>e</w:t>
        </w:r>
        <w:r w:rsidRPr="00103054">
          <w:rPr>
            <w:rFonts w:cs="Arial"/>
            <w:szCs w:val="19"/>
            <w:lang w:val="sk-SK"/>
          </w:rPr>
          <w:t xml:space="preserve"> </w:t>
        </w:r>
      </w:ins>
      <w:r w:rsidR="00103054" w:rsidRPr="00103054">
        <w:rPr>
          <w:rFonts w:cs="Arial"/>
          <w:szCs w:val="19"/>
          <w:lang w:val="sk-SK"/>
        </w:rPr>
        <w:t xml:space="preserve">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w:t>
      </w:r>
      <w:del w:id="354" w:author="Autor">
        <w:r w:rsidR="00103054" w:rsidRPr="00103054" w:rsidDel="00F44B25">
          <w:rPr>
            <w:rFonts w:cs="Arial"/>
            <w:szCs w:val="19"/>
            <w:lang w:val="sk-SK"/>
          </w:rPr>
          <w:delText xml:space="preserve">úradnou </w:delText>
        </w:r>
      </w:del>
      <w:r w:rsidR="00103054" w:rsidRPr="00103054">
        <w:rPr>
          <w:rFonts w:cs="Arial"/>
          <w:szCs w:val="19"/>
          <w:lang w:val="sk-SK"/>
        </w:rPr>
        <w:t>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2CD90EC9" w:rsidR="009D7F63" w:rsidRPr="0073389C" w:rsidRDefault="009D7F63" w:rsidP="009D7F63">
      <w:pPr>
        <w:spacing w:before="120" w:after="120" w:line="288" w:lineRule="auto"/>
        <w:jc w:val="both"/>
      </w:pPr>
      <w:r w:rsidRPr="0073389C">
        <w:lastRenderedPageBreak/>
        <w:t>V prípade, ak je vysúťažená hodnota zákazky vyššia ako jej predpokladaná hodnota (rozpočet) uvedená v zmluve o NFP, poskytovateľ preplatí výdavky len do výšky sumy</w:t>
      </w:r>
      <w:del w:id="355" w:author="Autor">
        <w:r w:rsidRPr="0073389C" w:rsidDel="00DE32EC">
          <w:delText xml:space="preserve"> schválenej v </w:delText>
        </w:r>
        <w:r w:rsidR="000A2AD4" w:rsidDel="00DE32EC">
          <w:delText>Žo</w:delText>
        </w:r>
        <w:r w:rsidRPr="0073389C" w:rsidDel="00DE32EC">
          <w:delText>NFP a</w:delText>
        </w:r>
      </w:del>
      <w:r w:rsidRPr="0073389C">
        <w:t xml:space="preserve">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356" w:name="_Toc359942927"/>
      <w:bookmarkStart w:id="357" w:name="_Toc359943223"/>
      <w:bookmarkStart w:id="358" w:name="_Toc359943519"/>
      <w:bookmarkStart w:id="359" w:name="_Toc359943821"/>
      <w:bookmarkStart w:id="360" w:name="_Toc359944123"/>
      <w:bookmarkStart w:id="361" w:name="_Toc359944423"/>
      <w:bookmarkStart w:id="362" w:name="_Toc360024483"/>
      <w:bookmarkStart w:id="363" w:name="_Toc360030478"/>
      <w:bookmarkStart w:id="364" w:name="_Toc360031228"/>
      <w:bookmarkStart w:id="365" w:name="_Toc360109830"/>
      <w:bookmarkStart w:id="366" w:name="_Toc360110140"/>
      <w:bookmarkStart w:id="367" w:name="_Toc360118330"/>
      <w:bookmarkStart w:id="368" w:name="_Toc360118645"/>
      <w:bookmarkStart w:id="369" w:name="_Toc409190741"/>
      <w:bookmarkStart w:id="370" w:name="_Toc360031229"/>
      <w:bookmarkStart w:id="371" w:name="_Toc440372880"/>
      <w:bookmarkStart w:id="372" w:name="_Toc440636391"/>
      <w:bookmarkEnd w:id="356"/>
      <w:bookmarkEnd w:id="357"/>
      <w:bookmarkEnd w:id="358"/>
      <w:bookmarkEnd w:id="359"/>
      <w:bookmarkEnd w:id="360"/>
      <w:bookmarkEnd w:id="361"/>
      <w:bookmarkEnd w:id="362"/>
      <w:bookmarkEnd w:id="363"/>
      <w:bookmarkEnd w:id="364"/>
      <w:bookmarkEnd w:id="365"/>
      <w:bookmarkEnd w:id="366"/>
      <w:bookmarkEnd w:id="367"/>
      <w:bookmarkEnd w:id="368"/>
      <w:r w:rsidRPr="0073389C">
        <w:rPr>
          <w:lang w:val="sk-SK"/>
        </w:rPr>
        <w:t>Povinnosť uzatvoriť zmluvu</w:t>
      </w:r>
      <w:bookmarkEnd w:id="369"/>
      <w:bookmarkEnd w:id="370"/>
      <w:bookmarkEnd w:id="371"/>
      <w:bookmarkEnd w:id="372"/>
    </w:p>
    <w:p w14:paraId="7A55D271" w14:textId="077B31C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del w:id="373" w:author="Autor">
        <w:r w:rsidR="001D76D4" w:rsidRPr="001D76D4" w:rsidDel="00DE32EC">
          <w:rPr>
            <w:b/>
          </w:rPr>
          <w:delText xml:space="preserve"> 5 000 EUR</w:delText>
        </w:r>
      </w:del>
      <w:ins w:id="374" w:author="Autor">
        <w:r w:rsidR="00DE32EC" w:rsidRPr="00DE32EC">
          <w:rPr>
            <w:b/>
          </w:rPr>
          <w:t xml:space="preserve"> </w:t>
        </w:r>
        <w:r w:rsidR="00DE32EC">
          <w:rPr>
            <w:b/>
          </w:rPr>
          <w:t>ako finančný limit pre zákazku s nízkou hodnotou v závislosti od druhu zákazky podľa predmetu obstarania (tovar/služba/stavebné práce/potraviny)</w:t>
        </w:r>
      </w:ins>
      <w:r w:rsidR="001D76D4" w:rsidRPr="001D76D4">
        <w:rPr>
          <w:b/>
        </w:rPr>
        <w:t>.</w:t>
      </w:r>
      <w:r w:rsidR="001D76D4" w:rsidRPr="001D76D4">
        <w:t xml:space="preserve"> Pri zákazkách</w:t>
      </w:r>
      <w:del w:id="375" w:author="Autor">
        <w:r w:rsidR="001D76D4" w:rsidRPr="001D76D4" w:rsidDel="00DE32EC">
          <w:delText>,</w:delText>
        </w:r>
      </w:del>
      <w:r w:rsidR="001D76D4" w:rsidRPr="001D76D4">
        <w:t xml:space="preserve"> </w:t>
      </w:r>
      <w:del w:id="376" w:author="Autor">
        <w:r w:rsidR="001D76D4" w:rsidRPr="001D76D4" w:rsidDel="00DE32EC">
          <w:delText>ktorých PHZ je nižšia ako 5 000 EUR</w:delText>
        </w:r>
      </w:del>
      <w:ins w:id="377" w:author="Autor">
        <w:r w:rsidR="00DE32EC">
          <w:t>s nízkou hodnotou</w:t>
        </w:r>
      </w:ins>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ins w:id="378" w:author="Autor">
        <w:r w:rsidR="00DE32EC">
          <w:t xml:space="preserve"> </w:t>
        </w:r>
        <w:r w:rsidR="00DE32EC" w:rsidRPr="00DE32EC">
          <w:t>(bez DPH, výška DPH a cena s DPH)</w:t>
        </w:r>
      </w:ins>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del w:id="379" w:author="Autor">
        <w:r w:rsidR="001D76D4" w:rsidRPr="001D76D4" w:rsidDel="00DE32EC">
          <w:delText xml:space="preserve"> </w:delText>
        </w:r>
      </w:del>
      <w:ins w:id="380" w:author="Autor">
        <w:r w:rsidR="00DE32EC">
          <w:t> </w:t>
        </w:r>
      </w:ins>
      <w:r w:rsidR="001D76D4" w:rsidRPr="001D76D4">
        <w:t>objednávke</w:t>
      </w:r>
      <w:ins w:id="381" w:author="Auto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ins>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02E81D7A"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ins w:id="382" w:author="Autor">
        <w:r w:rsidR="00DE32EC" w:rsidRPr="00DE32EC">
          <w:rPr>
            <w:lang w:eastAsia="sk-SK"/>
          </w:rPr>
          <w:t>prijímateľa pri uzatváraní zmluvy úspešným uchádzačom dodržiavať zákon č. 315/2016 Z. z. o registri partnerov verejného sektora a o zmene a doplnení niektorých zákonov s</w:t>
        </w:r>
      </w:ins>
      <w:del w:id="383" w:author="Autor">
        <w:r w:rsidRPr="00C80170" w:rsidDel="00DE32EC">
          <w:rPr>
            <w:lang w:eastAsia="sk-SK"/>
          </w:rPr>
          <w:delText>uzavrieť zmluvu len so subjektom, ktorý má v registri konečných užívateľov výhod zapísaných konečných užívateľov výhod (pozn. platí aj na subdodávateľov a iné osoby, viď § 56 ods. 2, 3 a 16 ZVO)</w:delText>
        </w:r>
        <w:r w:rsidDel="00DE32EC">
          <w:rPr>
            <w:lang w:eastAsia="sk-SK"/>
          </w:rPr>
          <w:delText>.</w:delText>
        </w:r>
      </w:del>
    </w:p>
    <w:p w14:paraId="7A55D274" w14:textId="77777777" w:rsidR="009D7F63" w:rsidRPr="0073389C" w:rsidRDefault="009D7F63" w:rsidP="009D7F63">
      <w:pPr>
        <w:pStyle w:val="Nadpis3"/>
        <w:ind w:left="567" w:firstLine="0"/>
        <w:rPr>
          <w:lang w:val="sk-SK"/>
        </w:rPr>
      </w:pPr>
      <w:bookmarkStart w:id="384" w:name="_Toc440372881"/>
      <w:bookmarkStart w:id="385" w:name="_Toc440636392"/>
      <w:r w:rsidRPr="0073389C">
        <w:rPr>
          <w:lang w:val="sk-SK"/>
        </w:rPr>
        <w:t>Finančné limity</w:t>
      </w:r>
      <w:bookmarkEnd w:id="384"/>
      <w:bookmarkEnd w:id="385"/>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ins w:id="386" w:author="Autor">
        <w:r w:rsidR="00DE32EC">
          <w:rPr>
            <w:b/>
            <w:u w:val="single"/>
          </w:rPr>
          <w:t xml:space="preserve"> pre nadlimitné zákazky</w:t>
        </w:r>
      </w:ins>
      <w:r w:rsidRPr="0073389C">
        <w:rPr>
          <w:b/>
          <w:u w:val="single"/>
        </w:rPr>
        <w:t xml:space="preserve"> sú ustanovené všeobecne záväzným právnym predpisom ÚVO</w:t>
      </w:r>
      <w:r w:rsidRPr="0073389C">
        <w:rPr>
          <w:rStyle w:val="Odkaznapoznmkupodiarou"/>
          <w:b/>
          <w:sz w:val="19"/>
          <w:u w:val="single"/>
        </w:rPr>
        <w:footnoteReference w:id="99"/>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387" w:name="_Toc440372882"/>
      <w:bookmarkStart w:id="388" w:name="_Toc440636393"/>
      <w:r w:rsidRPr="0073389C">
        <w:rPr>
          <w:lang w:val="sk-SK"/>
        </w:rPr>
        <w:t>Všeobecné ustanovenia</w:t>
      </w:r>
      <w:bookmarkEnd w:id="387"/>
      <w:bookmarkEnd w:id="388"/>
    </w:p>
    <w:p w14:paraId="2FEB4BD8" w14:textId="77777777" w:rsidR="00DE32EC" w:rsidRDefault="009D7F63" w:rsidP="009D7F63">
      <w:pPr>
        <w:spacing w:before="120" w:after="120" w:line="288" w:lineRule="auto"/>
        <w:jc w:val="both"/>
        <w:rPr>
          <w:ins w:id="389" w:author="Autor"/>
        </w:rPr>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61FBDC71" w:rsidR="009D7F63" w:rsidRDefault="001D76D4" w:rsidP="009D7F63">
      <w:pPr>
        <w:spacing w:before="120" w:after="120" w:line="288" w:lineRule="auto"/>
        <w:jc w:val="both"/>
        <w:rPr>
          <w:ins w:id="390" w:author="Autor"/>
        </w:rPr>
      </w:pPr>
      <w:del w:id="391" w:author="Autor">
        <w:r w:rsidRPr="001D76D4" w:rsidDel="00DE32EC">
          <w:lastRenderedPageBreak/>
          <w:delText>Časť d</w:delText>
        </w:r>
      </w:del>
      <w:ins w:id="392" w:author="Autor">
        <w:r w:rsidR="00DE32EC">
          <w:t>D</w:t>
        </w:r>
      </w:ins>
      <w:r w:rsidRPr="001D76D4">
        <w:t>okumentáci</w:t>
      </w:r>
      <w:del w:id="393" w:author="Autor">
        <w:r w:rsidRPr="001D76D4" w:rsidDel="00DE32EC">
          <w:delText>e</w:delText>
        </w:r>
      </w:del>
      <w:ins w:id="394" w:author="Autor">
        <w:r w:rsidR="00DE32EC">
          <w:t>u</w:t>
        </w:r>
      </w:ins>
      <w:r w:rsidRPr="001D76D4">
        <w:t xml:space="preserve"> </w:t>
      </w:r>
      <w:del w:id="395" w:author="Autor">
        <w:r w:rsidRPr="001D76D4" w:rsidDel="00DE32EC">
          <w:delText xml:space="preserve">môže </w:delText>
        </w:r>
      </w:del>
      <w:r w:rsidRPr="001D76D4">
        <w:t xml:space="preserve">prijímateľ </w:t>
      </w:r>
      <w:ins w:id="396" w:author="Autor">
        <w:r w:rsidR="00DE32EC" w:rsidRPr="00DE32EC">
          <w:t>predkladá písomne (v listinnej podobe)</w:t>
        </w:r>
        <w:r w:rsidR="00DE32EC">
          <w:t xml:space="preserve"> </w:t>
        </w:r>
      </w:ins>
      <w:del w:id="397" w:author="Autor">
        <w:r w:rsidRPr="001D76D4" w:rsidDel="00DE32EC">
          <w:delText>predložiť</w:delText>
        </w:r>
      </w:del>
      <w:r w:rsidRPr="001D76D4">
        <w:t xml:space="preserve"> a</w:t>
      </w:r>
      <w:del w:id="398" w:author="Autor">
        <w:r w:rsidRPr="001D76D4" w:rsidDel="00DE32EC">
          <w:delText>j</w:delText>
        </w:r>
      </w:del>
      <w:ins w:id="399" w:author="Autor">
        <w:r w:rsidR="00DE32EC">
          <w:t>lebo</w:t>
        </w:r>
      </w:ins>
      <w:r w:rsidRPr="001D76D4">
        <w:t xml:space="preserve"> v elektronickej podobe (napr. na </w:t>
      </w:r>
      <w:r w:rsidR="00E575D3">
        <w:rPr>
          <w:rFonts w:cs="Arial"/>
          <w:szCs w:val="19"/>
        </w:rPr>
        <w:t>pevnom neprepisovateľnom nosiči</w:t>
      </w:r>
      <w:r w:rsidRPr="001D76D4">
        <w:t>)</w:t>
      </w:r>
      <w:ins w:id="400" w:author="Autor">
        <w:r w:rsidR="00DE32EC">
          <w:t>,</w:t>
        </w:r>
        <w:r w:rsidR="00DE32EC" w:rsidRPr="00DE32EC">
          <w:t xml:space="preserve"> pričom časť dokumentácie je prijímateľ povinný predložiť aj cez ITMS 2014+</w:t>
        </w:r>
      </w:ins>
      <w:r w:rsidRPr="001D76D4">
        <w:t xml:space="preserve">. Dokumentáciu, ktorú prijímateľ predloží cez ITMS2014+ alebo v elektronickej podobe, nie je potrebné predkladať aj v </w:t>
      </w:r>
      <w:r w:rsidR="00E575D3">
        <w:t>listinnej</w:t>
      </w:r>
      <w:r w:rsidR="00E575D3" w:rsidRPr="001D76D4">
        <w:t xml:space="preserve"> </w:t>
      </w:r>
      <w:r w:rsidRPr="001D76D4">
        <w:t>podobe</w:t>
      </w:r>
      <w:r w:rsidR="009D7F63" w:rsidRPr="0073389C">
        <w:t>.</w:t>
      </w:r>
      <w:r w:rsidR="00E575D3">
        <w:t xml:space="preserve"> </w:t>
      </w:r>
      <w:ins w:id="401" w:author="Auto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ins>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ins w:id="402" w:author="Autor">
        <w:r w:rsidR="00315570">
          <w:rPr>
            <w:b/>
          </w:rPr>
          <w:t xml:space="preserve">povinne </w:t>
        </w:r>
      </w:ins>
      <w:r w:rsidR="00E575D3" w:rsidRPr="00DD30A9">
        <w:rPr>
          <w:b/>
        </w:rPr>
        <w:t>predkladá</w:t>
      </w:r>
      <w:del w:id="403" w:author="Autor">
        <w:r w:rsidR="00E575D3" w:rsidRPr="00DD30A9" w:rsidDel="00315570">
          <w:rPr>
            <w:b/>
          </w:rPr>
          <w:delText>/môže predkladať</w:delText>
        </w:r>
      </w:del>
      <w:r w:rsidR="00E575D3" w:rsidRPr="00DD30A9">
        <w:rPr>
          <w:b/>
        </w:rPr>
        <w:t xml:space="preserve"> cez ITMS 2014+ je definovaný rozsahom dokumentácie zverejňovanej v profile verejného obstarávateľa v závislosti od hodnoty a typu zákazky</w:t>
      </w:r>
      <w:ins w:id="404" w:author="Auto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ins>
      <w:r w:rsidR="00E575D3" w:rsidRPr="00E575D3">
        <w:t xml:space="preserve">. </w:t>
      </w:r>
      <w:del w:id="405" w:author="Autor">
        <w:r w:rsidR="00E575D3" w:rsidRPr="00E575D3" w:rsidDel="00315570">
          <w:delText>Úprava povinnosti, resp. možnosti predkladania časti dokumentácie cez ITMS 2014+  závisí od znenia VZP k Zmluve o NFP.</w:delText>
        </w:r>
      </w:del>
      <w:ins w:id="406" w:author="Autor">
        <w:r w:rsidR="00315570" w:rsidRPr="00315570">
          <w:t xml:space="preserve"> Ďalšie doklady z procesu VO, na ktoré sa nevzťahuje § 64 ZVO, predkladá prijímateľ v listinnej podobe.</w:t>
        </w:r>
      </w:ins>
    </w:p>
    <w:p w14:paraId="3EC464FA" w14:textId="77777777" w:rsidR="00315570" w:rsidRPr="00315570" w:rsidRDefault="00315570" w:rsidP="00315570">
      <w:pPr>
        <w:spacing w:before="120" w:after="120" w:line="288" w:lineRule="auto"/>
        <w:jc w:val="both"/>
        <w:rPr>
          <w:ins w:id="407" w:author="Autor"/>
        </w:rPr>
      </w:pPr>
      <w:ins w:id="408" w:author="Auto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ins>
    </w:p>
    <w:p w14:paraId="0F62AC28" w14:textId="77777777" w:rsidR="00315570" w:rsidRPr="00315570" w:rsidRDefault="00315570" w:rsidP="00315570">
      <w:pPr>
        <w:spacing w:before="120" w:after="120" w:line="288" w:lineRule="auto"/>
        <w:jc w:val="both"/>
        <w:rPr>
          <w:ins w:id="409" w:author="Autor"/>
        </w:rPr>
      </w:pPr>
      <w:ins w:id="410" w:author="Auto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ins>
    </w:p>
    <w:p w14:paraId="7A171133" w14:textId="57732C22" w:rsidR="00315570" w:rsidRPr="0073389C" w:rsidRDefault="00315570" w:rsidP="00315570">
      <w:pPr>
        <w:spacing w:before="120" w:after="120" w:line="288" w:lineRule="auto"/>
        <w:jc w:val="both"/>
      </w:pPr>
      <w:ins w:id="411" w:author="Autor">
        <w:r w:rsidRPr="00315570">
          <w:t>Rovnako je prijímateľ povinný zaevidovať do ITMS 2014+ aj dodatky a čiastkové zmluvy do príslušného stavu v závislosti od typu kontroly, na ktorú ich má prijímateľ povinnosť predložiť.</w:t>
        </w:r>
      </w:ins>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ins w:id="412" w:author="Autor"/>
          <w:rFonts w:cs="Arial"/>
          <w:szCs w:val="19"/>
        </w:rPr>
      </w:pPr>
      <w:ins w:id="413" w:author="Autor">
        <w:r w:rsidRPr="002F17EF">
          <w:rPr>
            <w:rFonts w:ascii="Arial" w:hAnsi="Arial" w:cs="Arial"/>
            <w:i/>
            <w:sz w:val="19"/>
            <w:szCs w:val="19"/>
            <w:highlight w:val="yellow"/>
          </w:rPr>
          <w:t xml:space="preserve">Dôležité upozornenie: </w:t>
        </w:r>
        <w:r w:rsidRPr="002F17EF">
          <w:rPr>
            <w:rFonts w:ascii="Arial" w:hAnsi="Arial" w:cs="Arial"/>
            <w:b w:val="0"/>
            <w:sz w:val="19"/>
            <w:szCs w:val="19"/>
            <w:highlight w:val="yellow"/>
          </w:rPr>
          <w:t xml:space="preserve">Prijímateľ je povinný zaevidovať verejné obstarávanie/obstarávanie do ITMS 2014+ vrátane všetkých povinných príloh najneskôr v deň doručenia dokumentácie na kontrolu </w:t>
        </w:r>
        <w:r>
          <w:rPr>
            <w:rFonts w:ascii="Arial" w:hAnsi="Arial" w:cs="Arial"/>
            <w:b w:val="0"/>
            <w:sz w:val="19"/>
            <w:szCs w:val="19"/>
            <w:highlight w:val="yellow"/>
          </w:rPr>
          <w:t>poskytovateľovi</w:t>
        </w:r>
        <w:r w:rsidRPr="002F17EF">
          <w:rPr>
            <w:rFonts w:ascii="Arial" w:hAnsi="Arial" w:cs="Arial"/>
            <w:b w:val="0"/>
            <w:sz w:val="19"/>
            <w:szCs w:val="19"/>
            <w:highlight w:val="yellow"/>
          </w:rPr>
          <w:t>.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ins>
    </w:p>
    <w:p w14:paraId="5D9BB227" w14:textId="77777777" w:rsidR="00315570" w:rsidRDefault="00315570" w:rsidP="009D7F63">
      <w:pPr>
        <w:spacing w:before="120" w:after="120" w:line="288" w:lineRule="auto"/>
        <w:rPr>
          <w:ins w:id="414" w:author="Autor"/>
        </w:rPr>
      </w:pPr>
    </w:p>
    <w:p w14:paraId="7A55D279" w14:textId="11C2C416" w:rsidR="009D7F63" w:rsidRPr="0073389C" w:rsidRDefault="009D7F63" w:rsidP="009D7F63">
      <w:pPr>
        <w:spacing w:before="120" w:after="120" w:line="288" w:lineRule="auto"/>
      </w:pPr>
      <w:r w:rsidRPr="0073389C">
        <w:t xml:space="preserve">Prijímateľ použije </w:t>
      </w:r>
      <w:ins w:id="415" w:author="Autor">
        <w:r w:rsidR="00315570">
          <w:t xml:space="preserve">pri predkladaní listinnej dokumentácie </w:t>
        </w:r>
      </w:ins>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w:t>
      </w:r>
      <w:r w:rsidRPr="0073389C">
        <w:rPr>
          <w:rFonts w:ascii="Arial" w:hAnsi="Arial" w:cs="Arial"/>
          <w:b w:val="0"/>
          <w:sz w:val="19"/>
          <w:szCs w:val="19"/>
        </w:rPr>
        <w:lastRenderedPageBreak/>
        <w:t xml:space="preserve">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36360918"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del w:id="416" w:author="Autor">
        <w:r w:rsidRPr="00DA7632" w:rsidDel="00315570">
          <w:rPr>
            <w:rFonts w:ascii="Arial" w:hAnsi="Arial" w:cs="Arial"/>
            <w:b w:val="0"/>
            <w:sz w:val="19"/>
            <w:szCs w:val="19"/>
          </w:rPr>
          <w:delText xml:space="preserve">Poskytovateľ </w:delText>
        </w:r>
      </w:del>
      <w:ins w:id="417" w:author="Autor">
        <w:r w:rsidR="00315570">
          <w:rPr>
            <w:rFonts w:ascii="Arial" w:hAnsi="Arial" w:cs="Arial"/>
            <w:b w:val="0"/>
            <w:sz w:val="19"/>
            <w:szCs w:val="19"/>
          </w:rPr>
          <w:t>p</w:t>
        </w:r>
        <w:r w:rsidR="00315570" w:rsidRPr="00DA7632">
          <w:rPr>
            <w:rFonts w:ascii="Arial" w:hAnsi="Arial" w:cs="Arial"/>
            <w:b w:val="0"/>
            <w:sz w:val="19"/>
            <w:szCs w:val="19"/>
          </w:rPr>
          <w:t xml:space="preserve">oskytovateľ </w:t>
        </w:r>
      </w:ins>
      <w:r w:rsidRPr="00DA7632">
        <w:rPr>
          <w:rFonts w:ascii="Arial" w:hAnsi="Arial" w:cs="Arial"/>
          <w:b w:val="0"/>
          <w:sz w:val="19"/>
          <w:szCs w:val="19"/>
        </w:rPr>
        <w:t xml:space="preserve">neoboznámi </w:t>
      </w:r>
      <w:del w:id="418" w:author="Autor">
        <w:r w:rsidRPr="00DA7632" w:rsidDel="00315570">
          <w:rPr>
            <w:rFonts w:ascii="Arial" w:hAnsi="Arial" w:cs="Arial"/>
            <w:b w:val="0"/>
            <w:sz w:val="19"/>
            <w:szCs w:val="19"/>
          </w:rPr>
          <w:delText xml:space="preserve">Prijímateľa </w:delText>
        </w:r>
      </w:del>
      <w:ins w:id="419" w:author="Autor">
        <w:r w:rsidR="00315570">
          <w:rPr>
            <w:rFonts w:ascii="Arial" w:hAnsi="Arial" w:cs="Arial"/>
            <w:b w:val="0"/>
            <w:sz w:val="19"/>
            <w:szCs w:val="19"/>
          </w:rPr>
          <w:t>p</w:t>
        </w:r>
        <w:r w:rsidR="00315570" w:rsidRPr="00DA7632">
          <w:rPr>
            <w:rFonts w:ascii="Arial" w:hAnsi="Arial" w:cs="Arial"/>
            <w:b w:val="0"/>
            <w:sz w:val="19"/>
            <w:szCs w:val="19"/>
          </w:rPr>
          <w:t xml:space="preserve">rijímateľa </w:t>
        </w:r>
      </w:ins>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del w:id="420" w:author="Autor">
        <w:r w:rsidRPr="00DA7632" w:rsidDel="00315570">
          <w:rPr>
            <w:rFonts w:ascii="Arial" w:hAnsi="Arial" w:cs="Arial"/>
            <w:b w:val="0"/>
            <w:sz w:val="19"/>
            <w:szCs w:val="19"/>
          </w:rPr>
          <w:delText xml:space="preserve">Prijímateľ </w:delText>
        </w:r>
      </w:del>
      <w:ins w:id="421" w:author="Autor">
        <w:r w:rsidR="00315570">
          <w:rPr>
            <w:rFonts w:ascii="Arial" w:hAnsi="Arial" w:cs="Arial"/>
            <w:b w:val="0"/>
            <w:sz w:val="19"/>
            <w:szCs w:val="19"/>
          </w:rPr>
          <w:t>p</w:t>
        </w:r>
        <w:r w:rsidR="00315570" w:rsidRPr="00DA7632">
          <w:rPr>
            <w:rFonts w:ascii="Arial" w:hAnsi="Arial" w:cs="Arial"/>
            <w:b w:val="0"/>
            <w:sz w:val="19"/>
            <w:szCs w:val="19"/>
          </w:rPr>
          <w:t xml:space="preserve">rijímateľ </w:t>
        </w:r>
      </w:ins>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del w:id="422" w:author="Autor">
        <w:r w:rsidRPr="00DA7632" w:rsidDel="00315570">
          <w:rPr>
            <w:rFonts w:ascii="Arial" w:hAnsi="Arial" w:cs="Arial"/>
            <w:b w:val="0"/>
            <w:sz w:val="19"/>
            <w:szCs w:val="19"/>
          </w:rPr>
          <w:delText>Poskytovateľom</w:delText>
        </w:r>
      </w:del>
      <w:ins w:id="423" w:author="Autor">
        <w:r w:rsidR="00315570">
          <w:rPr>
            <w:rFonts w:ascii="Arial" w:hAnsi="Arial" w:cs="Arial"/>
            <w:b w:val="0"/>
            <w:sz w:val="19"/>
            <w:szCs w:val="19"/>
          </w:rPr>
          <w:t>p</w:t>
        </w:r>
        <w:r w:rsidR="00315570" w:rsidRPr="00DA7632">
          <w:rPr>
            <w:rFonts w:ascii="Arial" w:hAnsi="Arial" w:cs="Arial"/>
            <w:b w:val="0"/>
            <w:sz w:val="19"/>
            <w:szCs w:val="19"/>
          </w:rPr>
          <w:t>oskytovateľom</w:t>
        </w:r>
      </w:ins>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2651DAD8"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ins w:id="424" w:author="Auto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del w:id="425" w:author="Autor">
        <w:r w:rsidR="00D11568" w:rsidRPr="008D52ED" w:rsidDel="00315570">
          <w:rPr>
            <w:rFonts w:ascii="Arial" w:hAnsi="Arial" w:cs="Arial"/>
            <w:b w:val="0"/>
            <w:sz w:val="19"/>
            <w:szCs w:val="19"/>
          </w:rPr>
          <w:delText>.</w:delText>
        </w:r>
      </w:del>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52A5632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del w:id="426" w:author="Autor">
        <w:r w:rsidRPr="00DA7632" w:rsidDel="008D52ED">
          <w:rPr>
            <w:rFonts w:ascii="Arial" w:hAnsi="Arial" w:cs="Arial"/>
            <w:b w:val="0"/>
            <w:sz w:val="19"/>
            <w:szCs w:val="19"/>
          </w:rPr>
          <w:delText>P</w:delText>
        </w:r>
      </w:del>
      <w:ins w:id="427" w:author="Autor">
        <w:r w:rsidR="008D52ED">
          <w:rPr>
            <w:rFonts w:ascii="Arial" w:hAnsi="Arial" w:cs="Arial"/>
            <w:b w:val="0"/>
            <w:sz w:val="19"/>
            <w:szCs w:val="19"/>
          </w:rPr>
          <w:t>p</w:t>
        </w:r>
      </w:ins>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5ABF45AA"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ins w:id="428" w:author="Autor">
        <w:r w:rsidR="008D52ED">
          <w:rPr>
            <w:rFonts w:cs="Arial"/>
            <w:lang w:val="sk-SK"/>
          </w:rPr>
          <w:t>ľovanie</w:t>
        </w:r>
      </w:ins>
      <w:del w:id="429" w:author="Autor">
        <w:r w:rsidRPr="0073389C" w:rsidDel="008D52ED">
          <w:rPr>
            <w:rFonts w:cs="Arial"/>
            <w:lang w:val="sk-SK"/>
          </w:rPr>
          <w:delText>le</w:delText>
        </w:r>
        <w:r w:rsidRPr="0073389C" w:rsidDel="004063F2">
          <w:rPr>
            <w:rFonts w:cs="Arial"/>
            <w:lang w:val="sk-SK"/>
          </w:rPr>
          <w:delText>nie</w:delText>
        </w:r>
      </w:del>
      <w:ins w:id="430" w:author="Autor">
        <w:r w:rsidR="008D52ED">
          <w:rPr>
            <w:rFonts w:cs="Arial"/>
            <w:lang w:val="sk-SK"/>
          </w:rPr>
          <w:t xml:space="preserve"> súťažných podkladov</w:t>
        </w:r>
      </w:ins>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ins w:id="431" w:author="Autor">
        <w:r w:rsidR="008D52ED">
          <w:rPr>
            <w:rFonts w:cs="Arial"/>
            <w:lang w:val="sk-SK"/>
          </w:rPr>
          <w:t xml:space="preserve"> alebo iných dokumentov</w:t>
        </w:r>
      </w:ins>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ins w:id="432" w:author="Auto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ins>
      <w:r w:rsidRPr="0073389C">
        <w:rPr>
          <w:rFonts w:cs="Arial"/>
          <w:lang w:val="sk-SK"/>
        </w:rPr>
        <w:t>;</w:t>
      </w:r>
    </w:p>
    <w:p w14:paraId="7A55D292" w14:textId="4CE6F190"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w:t>
      </w:r>
      <w:del w:id="433" w:author="Autor">
        <w:r w:rsidRPr="0073389C" w:rsidDel="008D52ED">
          <w:rPr>
            <w:rFonts w:cs="Arial"/>
            <w:lang w:val="sk-SK"/>
          </w:rPr>
          <w:delText xml:space="preserve">rokovacieho konania bez zverejnenia, resp. </w:delText>
        </w:r>
      </w:del>
      <w:r w:rsidRPr="0073389C">
        <w:rPr>
          <w:rFonts w:cs="Arial"/>
          <w:lang w:val="sk-SK"/>
        </w:rPr>
        <w:t xml:space="preserve">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5B7B1C02"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lastRenderedPageBreak/>
        <w:t>preukázateľné potvrdenie (napr. print</w:t>
      </w:r>
      <w:r w:rsidR="00BA2420">
        <w:rPr>
          <w:rFonts w:cs="Arial"/>
          <w:lang w:val="sk-SK"/>
        </w:rPr>
        <w:t xml:space="preserve"> </w:t>
      </w:r>
      <w:r w:rsidRPr="00F73625">
        <w:rPr>
          <w:rFonts w:cs="Arial"/>
          <w:lang w:val="sk-SK"/>
        </w:rPr>
        <w:t>screen) preverovania zápisu</w:t>
      </w:r>
      <w:ins w:id="434" w:author="Autor">
        <w:r w:rsidR="008D52ED">
          <w:rPr>
            <w:rFonts w:cs="Arial"/>
            <w:lang w:val="sk-SK"/>
          </w:rPr>
          <w:t xml:space="preserve"> </w:t>
        </w:r>
        <w:r w:rsidR="008D52ED" w:rsidRPr="008D52ED">
          <w:rPr>
            <w:rFonts w:cs="Arial"/>
            <w:lang w:val="sk-SK"/>
          </w:rPr>
          <w:t>úspešného uchádzača</w:t>
        </w:r>
      </w:ins>
      <w:del w:id="435" w:author="Autor">
        <w:r w:rsidRPr="00F73625" w:rsidDel="008D52ED">
          <w:rPr>
            <w:rFonts w:cs="Arial"/>
            <w:lang w:val="sk-SK"/>
          </w:rPr>
          <w:delText xml:space="preserve"> konečných užívateľov výhod úspešného uchádzača</w:delText>
        </w:r>
      </w:del>
      <w:r w:rsidRPr="00F73625">
        <w:rPr>
          <w:rFonts w:cs="Arial"/>
          <w:lang w:val="sk-SK"/>
        </w:rPr>
        <w:t xml:space="preserve">, resp. aj jeho subdodávateľov </w:t>
      </w:r>
      <w:ins w:id="436" w:author="Autor">
        <w:r w:rsidR="008D52ED" w:rsidRPr="008D52ED">
          <w:rPr>
            <w:rFonts w:cs="Arial"/>
            <w:lang w:val="sk-SK"/>
          </w:rPr>
          <w:t>(resp. konečných užívateľov výhod úspešného uchádzača v registri konečných užívateľov výhod – s ohľadom na relevantnú legislatívu v čase uzatvárania zmluvy)</w:t>
        </w:r>
      </w:ins>
      <w:del w:id="437" w:author="Autor">
        <w:r w:rsidRPr="00F73625" w:rsidDel="008D52ED">
          <w:rPr>
            <w:rFonts w:cs="Arial"/>
            <w:lang w:val="sk-SK"/>
          </w:rPr>
          <w:delText xml:space="preserve">a osôb podľa § </w:delText>
        </w:r>
        <w:r w:rsidR="00552EAD" w:rsidDel="008D52ED">
          <w:rPr>
            <w:rFonts w:cs="Arial"/>
            <w:lang w:val="sk-SK"/>
          </w:rPr>
          <w:delText>33</w:delText>
        </w:r>
        <w:r w:rsidR="00552EAD" w:rsidRPr="00F73625" w:rsidDel="008D52ED">
          <w:rPr>
            <w:rFonts w:cs="Arial"/>
            <w:lang w:val="sk-SK"/>
          </w:rPr>
          <w:delText xml:space="preserve"> </w:delText>
        </w:r>
        <w:r w:rsidRPr="00F73625" w:rsidDel="008D52ED">
          <w:rPr>
            <w:rFonts w:cs="Arial"/>
            <w:lang w:val="sk-SK"/>
          </w:rPr>
          <w:delText xml:space="preserve">ods. 2 a § </w:delText>
        </w:r>
        <w:r w:rsidR="00552EAD" w:rsidDel="008D52ED">
          <w:rPr>
            <w:rFonts w:cs="Arial"/>
            <w:lang w:val="sk-SK"/>
          </w:rPr>
          <w:delText>34</w:delText>
        </w:r>
        <w:r w:rsidRPr="00F73625" w:rsidDel="008D52ED">
          <w:rPr>
            <w:rFonts w:cs="Arial"/>
            <w:lang w:val="sk-SK"/>
          </w:rPr>
          <w:delText xml:space="preserve"> ods. </w:delText>
        </w:r>
        <w:r w:rsidR="00552EAD" w:rsidDel="008D52ED">
          <w:rPr>
            <w:rFonts w:cs="Arial"/>
            <w:lang w:val="sk-SK"/>
          </w:rPr>
          <w:delText>3</w:delText>
        </w:r>
        <w:r w:rsidR="00552EAD" w:rsidRPr="00F73625" w:rsidDel="008D52ED">
          <w:rPr>
            <w:rFonts w:cs="Arial"/>
            <w:lang w:val="sk-SK"/>
          </w:rPr>
          <w:delText xml:space="preserve"> </w:delText>
        </w:r>
        <w:r w:rsidRPr="00F73625" w:rsidDel="008D52ED">
          <w:rPr>
            <w:rFonts w:cs="Arial"/>
            <w:lang w:val="sk-SK"/>
          </w:rPr>
          <w:delText xml:space="preserve">ZVO v registri konečných užívateľov </w:delText>
        </w:r>
      </w:del>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ins w:id="438" w:author="Autor">
        <w:r w:rsidR="008D52ED">
          <w:rPr>
            <w:rFonts w:cs="Arial"/>
            <w:lang w:val="sk-SK"/>
          </w:rPr>
          <w:t xml:space="preserve"> (</w:t>
        </w:r>
        <w:r w:rsidR="008D52ED" w:rsidRPr="008D52ED">
          <w:rPr>
            <w:rFonts w:cs="Arial"/>
            <w:lang w:val="sk-SK"/>
          </w:rPr>
          <w:t>ak je to relevantné)</w:t>
        </w:r>
      </w:ins>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18C07065" w14:textId="463530DF" w:rsidR="00D72FDB" w:rsidRPr="0073389C" w:rsidRDefault="00D72FDB" w:rsidP="00DD30A9">
      <w:pPr>
        <w:pStyle w:val="Bulletslevel2"/>
        <w:numPr>
          <w:ilvl w:val="0"/>
          <w:numId w:val="0"/>
        </w:numPr>
        <w:spacing w:after="120" w:line="288" w:lineRule="auto"/>
        <w:ind w:left="567"/>
        <w:jc w:val="both"/>
        <w:rPr>
          <w:rFonts w:cs="Arial"/>
          <w:lang w:val="sk-SK"/>
        </w:rPr>
      </w:pPr>
      <w:del w:id="439" w:author="Autor">
        <w:r w:rsidRPr="00D72FDB" w:rsidDel="008D52ED">
          <w:rPr>
            <w:rFonts w:cs="Arial"/>
            <w:lang w:val="sk-SK"/>
          </w:rPr>
          <w:delText>preukázateľné potvrdenie  (napr. printscreen) preverovania zápisu úspešného uchádzača, resp. jeho subdodávateľov a osôb podľa § 33 ods. 2 a § 34 ods. 2 ZVO v registri konečných užívateľov výhod alebo úspešného uchádzača, resp. jeho subdodávateľov v registri partnerov verejného sektora;</w:delText>
        </w:r>
      </w:del>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20E81109" w14:textId="16AD90FB"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01E258EB" w14:textId="575054A4" w:rsidR="00EF2628" w:rsidRPr="00144232" w:rsidRDefault="00EF2628" w:rsidP="00151D4D">
      <w:pPr>
        <w:pStyle w:val="Bulletslevel2"/>
        <w:numPr>
          <w:ilvl w:val="0"/>
          <w:numId w:val="84"/>
        </w:numPr>
        <w:jc w:val="both"/>
        <w:rPr>
          <w:rFonts w:cs="Arial"/>
          <w:lang w:val="sk-SK"/>
        </w:rPr>
      </w:pPr>
      <w:r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FFCCF28"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del w:id="440" w:author="Autor">
        <w:r w:rsidR="00725F3A" w:rsidRPr="00725F3A" w:rsidDel="008D52ED">
          <w:rPr>
            <w:rFonts w:cs="Arial"/>
            <w:color w:val="000000" w:themeColor="text1"/>
            <w:szCs w:val="19"/>
          </w:rPr>
          <w:delText>Prijímateľ je rovnako povinný na žiadosť poskytovateľa zabezpečiť pre poskytovateľa pasívny prístup pozorovateľa za účelom sledovania priebehu elektronickej aukcie v reálnom čase.</w:delText>
        </w:r>
      </w:del>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2F5B8C6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del w:id="441" w:author="Autor">
        <w:r w:rsidRPr="00C064D9" w:rsidDel="008D52ED">
          <w:rPr>
            <w:color w:val="000000" w:themeColor="text1"/>
          </w:rPr>
          <w:delText xml:space="preserve"> </w:delText>
        </w:r>
      </w:del>
      <w:ins w:id="442" w:author="Autor">
        <w:r w:rsidR="008D52ED">
          <w:rPr>
            <w:color w:val="000000" w:themeColor="text1"/>
          </w:rPr>
          <w:t> </w:t>
        </w:r>
      </w:ins>
      <w:r w:rsidRPr="00C064D9">
        <w:rPr>
          <w:color w:val="000000" w:themeColor="text1"/>
        </w:rPr>
        <w:t>uvedie</w:t>
      </w:r>
      <w:ins w:id="443" w:author="Autor">
        <w:r w:rsidR="008D52ED">
          <w:rPr>
            <w:color w:val="000000" w:themeColor="text1"/>
          </w:rPr>
          <w:t xml:space="preserve"> sa</w:t>
        </w:r>
      </w:ins>
      <w:r w:rsidRPr="00C064D9">
        <w:rPr>
          <w:color w:val="000000" w:themeColor="text1"/>
        </w:rPr>
        <w:t>, či ponuky možno predložiť na jednu časť, niekoľko častí alebo všetky časti</w:t>
      </w:r>
      <w:ins w:id="444" w:author="Autor">
        <w:r w:rsidR="008D52ED">
          <w:rPr>
            <w:color w:val="000000" w:themeColor="text1"/>
          </w:rPr>
          <w:t>.</w:t>
        </w:r>
      </w:ins>
      <w:r w:rsidRPr="00C064D9">
        <w:rPr>
          <w:color w:val="000000" w:themeColor="text1"/>
        </w:rPr>
        <w:t xml:space="preserve"> </w:t>
      </w:r>
      <w:r w:rsidRPr="00E8012F">
        <w:rPr>
          <w:b/>
          <w:color w:val="000000" w:themeColor="text1"/>
        </w:rPr>
        <w:t xml:space="preserve">Poskytovateľ bude v rámci nadlimitných zákaziek vykonávať kontrolu uplatnenia využitia rozdelenia </w:t>
      </w:r>
      <w:r w:rsidRPr="00E8012F">
        <w:rPr>
          <w:b/>
          <w:color w:val="000000" w:themeColor="text1"/>
        </w:rPr>
        <w:lastRenderedPageBreak/>
        <w:t>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ins w:id="445" w:author="Autor">
        <w:r w:rsidR="008D52ED">
          <w:rPr>
            <w:color w:val="000000" w:themeColor="text1"/>
          </w:rPr>
          <w:t>,</w:t>
        </w:r>
      </w:ins>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0"/>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0A78C31D"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w:t>
      </w:r>
      <w:del w:id="446" w:author="Autor">
        <w:r w:rsidRPr="008D5848" w:rsidDel="008D52ED">
          <w:rPr>
            <w:rFonts w:cs="Arial"/>
            <w:szCs w:val="19"/>
          </w:rPr>
          <w:delText xml:space="preserve">Za účelom zvýšenia informovanosti prijímateľov je v prílohe tejto príručky (Príloha č. </w:delText>
        </w:r>
        <w:r w:rsidR="00836B04" w:rsidDel="008D52ED">
          <w:rPr>
            <w:rFonts w:cs="Arial"/>
            <w:szCs w:val="19"/>
          </w:rPr>
          <w:delText>3</w:delText>
        </w:r>
        <w:r w:rsidR="005979B7" w:rsidDel="008D52ED">
          <w:rPr>
            <w:rFonts w:cs="Arial"/>
            <w:szCs w:val="19"/>
          </w:rPr>
          <w:delText>3</w:delText>
        </w:r>
        <w:r w:rsidRPr="008D5848" w:rsidDel="008D52ED">
          <w:rPr>
            <w:rFonts w:cs="Arial"/>
            <w:szCs w:val="19"/>
          </w:rPr>
          <w:delText xml:space="preserve"> Rizikové indikátory k možným </w:delText>
        </w:r>
        <w:r w:rsidRPr="008D5848" w:rsidDel="008D52ED">
          <w:rPr>
            <w:rFonts w:cs="Arial"/>
            <w:szCs w:val="19"/>
          </w:rPr>
          <w:lastRenderedPageBreak/>
          <w:delText>porušeniam zákona o ochrane hospodárskej súťaže) uvedený zoznam rizikových indikátorov, predstavujúcich situácie, ktoré zvyšujú pravdepodobnosť, že v rámci daného zadávania zákazky mohlo dôjsť k protiprávnemu konaniu.</w:delText>
        </w:r>
      </w:del>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447" w:name="_Toc418000109"/>
      <w:bookmarkStart w:id="448" w:name="_Toc440372883"/>
      <w:bookmarkStart w:id="449" w:name="_Toc440636394"/>
      <w:bookmarkEnd w:id="447"/>
      <w:r w:rsidRPr="00C477FA">
        <w:rPr>
          <w:lang w:val="sk-SK"/>
        </w:rPr>
        <w:t xml:space="preserve">Typy </w:t>
      </w:r>
      <w:r w:rsidRPr="0073389C">
        <w:rPr>
          <w:lang w:val="sk-SK"/>
        </w:rPr>
        <w:t>kontroly VO</w:t>
      </w:r>
      <w:bookmarkEnd w:id="448"/>
      <w:bookmarkEnd w:id="449"/>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68CF7B5"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ins w:id="450" w:author="Autor">
        <w:r w:rsidR="008D52ED" w:rsidRPr="008D52ED">
          <w:t xml:space="preserve"> vrátane osobitných ustanovení o zákazkách financovaných z fondov EÚ</w:t>
        </w:r>
      </w:ins>
      <w:r w:rsidRPr="0073389C">
        <w:t xml:space="preserve">, opis predmetu zákazky </w:t>
      </w:r>
      <w:ins w:id="451" w:author="Autor">
        <w:r w:rsidR="008D52ED" w:rsidRPr="008D52ED">
          <w:t>návrh opisného a objednávkového formuláru</w:t>
        </w:r>
      </w:ins>
      <w:del w:id="452" w:author="Autor">
        <w:r w:rsidRPr="0073389C" w:rsidDel="008D52ED">
          <w:delText>a prípadne objednávkové atribúty</w:delText>
        </w:r>
      </w:del>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B115065"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del w:id="453" w:author="Autor">
        <w:r w:rsidRPr="00EE3DD9" w:rsidDel="008D52ED">
          <w:rPr>
            <w:rFonts w:cs="Arial"/>
            <w:szCs w:val="19"/>
          </w:rPr>
          <w:delText>,</w:delText>
        </w:r>
      </w:del>
      <w:r w:rsidRPr="00EE3DD9">
        <w:rPr>
          <w:rFonts w:cs="Arial"/>
          <w:szCs w:val="19"/>
        </w:rPr>
        <w:t xml:space="preserve"> </w:t>
      </w:r>
      <w:del w:id="454" w:author="Autor">
        <w:r w:rsidRPr="00EE3DD9" w:rsidDel="008D52ED">
          <w:rPr>
            <w:rFonts w:cs="Arial"/>
            <w:szCs w:val="19"/>
          </w:rPr>
          <w:delText xml:space="preserve">v prípade elektronického trhoviska 10 pracovných dní </w:delText>
        </w:r>
      </w:del>
      <w:r w:rsidRPr="00EE3DD9">
        <w:rPr>
          <w:rFonts w:cs="Arial"/>
          <w:szCs w:val="19"/>
        </w:rPr>
        <w:t>od doručenia dokumentácie prijímateľom.</w:t>
      </w:r>
    </w:p>
    <w:p w14:paraId="5691C10A" w14:textId="4BD8713D" w:rsidR="00C7417C" w:rsidRDefault="00C7417C" w:rsidP="00C064D9">
      <w:pPr>
        <w:spacing w:line="288" w:lineRule="auto"/>
        <w:jc w:val="both"/>
      </w:pPr>
      <w:del w:id="455" w:author="Autor">
        <w:r w:rsidRPr="00C7417C" w:rsidDel="008D52ED">
          <w:delText xml:space="preserve">Povinnosť prijímateľa predkladať dokumentáciu na ex-ante kontrolu sa vzťahuje na všetky </w:delText>
        </w:r>
        <w:r w:rsidR="00160CE0" w:rsidRPr="00160CE0" w:rsidDel="008D52ED">
          <w:delText>nadlimitné zákazky s ohľadom na predpokladanú hodnotu zákazky, resp. na zvolený postup</w:delText>
        </w:r>
        <w:r w:rsidRPr="00C7417C" w:rsidDel="008D52ED">
          <w:delText xml:space="preserve"> a na podlimitné zákazky realizované cez elektronické trhovisko podľa § </w:delText>
        </w:r>
        <w:r w:rsidR="00C064D9" w:rsidDel="008D52ED">
          <w:delText>108</w:delText>
        </w:r>
        <w:r w:rsidR="00C064D9" w:rsidRPr="00C7417C" w:rsidDel="008D52ED">
          <w:delText xml:space="preserve"> </w:delText>
        </w:r>
        <w:r w:rsidRPr="00C7417C" w:rsidDel="008D52ED">
          <w:delText>ods. 1 písm. a) ZVO</w:delText>
        </w:r>
        <w:r w:rsidR="00160CE0" w:rsidRPr="00160CE0" w:rsidDel="008D52ED">
          <w:delText xml:space="preserve"> a podlimitné zákazky pri službách uvedených v prílohe č. 1 ZVO (sociálne služby a iné osobitné služby)</w:delText>
        </w:r>
        <w:r w:rsidR="00160CE0" w:rsidDel="008D52ED">
          <w:delText xml:space="preserve"> </w:delText>
        </w:r>
        <w:r w:rsidRPr="00C7417C" w:rsidDel="008D52ED">
          <w:delText xml:space="preserve">. </w:delText>
        </w:r>
      </w:del>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lastRenderedPageBreak/>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75F3086" w14:textId="37D7D504" w:rsidR="008D52ED" w:rsidDel="00BF2A0B" w:rsidRDefault="00C7417C"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del w:id="456" w:author="Unknown"/>
        </w:rPr>
      </w:pPr>
      <w:del w:id="457" w:author="Autor">
        <w:r w:rsidRPr="008D5848" w:rsidDel="008D52ED">
          <w:delText>•</w:delText>
        </w:r>
        <w:r w:rsidRPr="008D5848" w:rsidDel="008D52ED">
          <w:tab/>
        </w:r>
      </w:del>
      <w:ins w:id="458" w:author="Autor">
        <w:r w:rsidR="008D52ED" w:rsidRPr="008D52ED">
          <w:t>zákazkách, ktoré sú s ohľadom na predpokladanú hodnotu zákazky, resp. na zvolený postup nadlimitné (okrem VO uskutočnených centrálnou obstarávacou organizáciou)</w:t>
        </w:r>
      </w:ins>
      <w:del w:id="459" w:author="Autor">
        <w:r w:rsidR="005D4EE3" w:rsidRPr="005D4EE3" w:rsidDel="008D52ED">
          <w:delText>nadlimitných zákazkách, okrem zákaziek zadávaných centrálnou obstarávacou organizáciou podľa § 15 ods. 2 ZVO</w:delText>
        </w:r>
      </w:del>
      <w:r w:rsidRPr="008D5848">
        <w:t xml:space="preserve">; </w:t>
      </w:r>
    </w:p>
    <w:p w14:paraId="15FD7756" w14:textId="77777777" w:rsidR="00BF2A0B" w:rsidRPr="008D5848"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ins w:id="460" w:author="Autor"/>
        </w:rPr>
      </w:pPr>
    </w:p>
    <w:p w14:paraId="32AA0BA1" w14:textId="2CBBF597" w:rsidR="00BF2A0B" w:rsidRDefault="00C7417C"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ins w:id="461" w:author="Autor"/>
        </w:rPr>
      </w:pPr>
      <w:del w:id="462" w:author="Autor">
        <w:r w:rsidRPr="00BF2A0B" w:rsidDel="008D52ED">
          <w:delText>•</w:delText>
        </w:r>
        <w:r w:rsidRPr="00BF2A0B" w:rsidDel="008D52ED">
          <w:tab/>
        </w:r>
      </w:del>
      <w:ins w:id="463" w:author="Autor">
        <w:r w:rsidR="00BF2A0B" w:rsidRPr="00BF2A0B">
          <w:t>nadlimitných zákazkách realizovaných podlimitným postupom zadávania zákazky</w:t>
        </w:r>
        <w:r w:rsidR="00BF2A0B">
          <w:t>;</w:t>
        </w:r>
      </w:ins>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ins w:id="464" w:author="Autor"/>
        </w:rPr>
      </w:pPr>
      <w:ins w:id="465" w:author="Autor">
        <w:r w:rsidRPr="00BF2A0B">
          <w:t>nadlimitných verejných súťažiach s využitím elektronického trhoviska;</w:t>
        </w:r>
      </w:ins>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ins w:id="466" w:author="Autor"/>
        </w:rPr>
      </w:pPr>
      <w:ins w:id="467" w:author="Autor">
        <w:r w:rsidRPr="00BF2A0B">
          <w:t>podlimitných zákazkách na stavebné práce bez využitia elektronického trhoviska</w:t>
        </w:r>
        <w:r>
          <w:t>;</w:t>
        </w:r>
      </w:ins>
    </w:p>
    <w:p w14:paraId="4238FFBA" w14:textId="77777777"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rPr>
          <w:ins w:id="468" w:author="Autor"/>
        </w:rPr>
      </w:pPr>
      <w:r w:rsidRPr="005D4EE3">
        <w:t xml:space="preserve">podlimitných zákazkách </w:t>
      </w:r>
      <w:del w:id="469" w:author="Autor">
        <w:r w:rsidRPr="005D4EE3" w:rsidDel="00BF2A0B">
          <w:delText>realizovaných cez</w:delText>
        </w:r>
      </w:del>
      <w:ins w:id="470" w:author="Autor">
        <w:r w:rsidR="00BF2A0B">
          <w:t>s</w:t>
        </w:r>
      </w:ins>
      <w:del w:id="471" w:author="Autor">
        <w:r w:rsidRPr="005D4EE3" w:rsidDel="00BF2A0B">
          <w:delText> </w:delText>
        </w:r>
      </w:del>
      <w:ins w:id="472" w:author="Autor">
        <w:r w:rsidR="00BF2A0B">
          <w:t xml:space="preserve"> využitím </w:t>
        </w:r>
      </w:ins>
      <w:r w:rsidRPr="005D4EE3">
        <w:t>elektronické</w:t>
      </w:r>
      <w:ins w:id="473" w:author="Autor">
        <w:r w:rsidR="00BF2A0B">
          <w:t>ho</w:t>
        </w:r>
      </w:ins>
      <w:r w:rsidRPr="005D4EE3">
        <w:t xml:space="preserve"> </w:t>
      </w:r>
      <w:del w:id="474" w:author="Autor">
        <w:r w:rsidRPr="005D4EE3" w:rsidDel="00BF2A0B">
          <w:delText xml:space="preserve">trhovisko </w:delText>
        </w:r>
      </w:del>
      <w:ins w:id="475" w:author="Autor">
        <w:r w:rsidR="00BF2A0B" w:rsidRPr="005D4EE3">
          <w:t>trhovisk</w:t>
        </w:r>
        <w:r w:rsidR="00BF2A0B">
          <w:t>a</w:t>
        </w:r>
      </w:ins>
      <w:del w:id="476" w:author="Autor">
        <w:r w:rsidRPr="005D4EE3" w:rsidDel="00BF2A0B">
          <w:delText>podľa § 108 ods. 1 písm. a) ZVO</w:delText>
        </w:r>
      </w:del>
      <w:r w:rsidR="00C7417C" w:rsidRPr="008D5848">
        <w:t>;</w:t>
      </w:r>
    </w:p>
    <w:p w14:paraId="0FE68191" w14:textId="58C5954A" w:rsidR="00C7417C" w:rsidRPr="008D5848" w:rsidDel="008D52ED" w:rsidRDefault="00C7417C"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rPr>
          <w:del w:id="477" w:author="Autor"/>
        </w:rPr>
      </w:pPr>
      <w:del w:id="478" w:author="Autor">
        <w:r w:rsidRPr="008D5848" w:rsidDel="00BF2A0B">
          <w:delText xml:space="preserve"> </w:delText>
        </w:r>
      </w:del>
    </w:p>
    <w:p w14:paraId="2A44826F" w14:textId="4052C3F0" w:rsidR="00E322E9" w:rsidRDefault="00C7417C"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del w:id="479" w:author="Autor">
        <w:r w:rsidRPr="008D5848" w:rsidDel="008D52ED">
          <w:delText>•</w:delText>
        </w:r>
        <w:r w:rsidRPr="008D5848" w:rsidDel="008D52ED">
          <w:tab/>
        </w:r>
      </w:del>
      <w:r w:rsidR="005D4EE3" w:rsidRPr="005D4EE3">
        <w:t>podlimitných zákazkách pri službách uvedených v prílohe č. 1 ZVO (sociálne služby a iné osobitné služby)</w:t>
      </w:r>
      <w:ins w:id="480" w:author="Autor">
        <w:r w:rsidR="00BF2A0B" w:rsidRPr="00DD30A9">
          <w:t xml:space="preserve"> </w:t>
        </w:r>
        <w:r w:rsidR="00BF2A0B" w:rsidRPr="00BF2A0B">
          <w:t>bez využitia elektronického trhoviska</w:t>
        </w:r>
      </w:ins>
      <w:r w:rsidR="005D4EE3">
        <w:t>.</w:t>
      </w:r>
      <w:r w:rsidR="00E322E9">
        <w:t xml:space="preserve"> </w:t>
      </w:r>
    </w:p>
    <w:p w14:paraId="3F81171F" w14:textId="77777777" w:rsidR="00C7417C" w:rsidRDefault="00C7417C" w:rsidP="00C7417C">
      <w:pPr>
        <w:spacing w:before="120" w:after="120" w:line="288" w:lineRule="auto"/>
        <w:jc w:val="both"/>
      </w:pPr>
    </w:p>
    <w:p w14:paraId="75CB443A" w14:textId="19B2F4D7" w:rsidR="00A327BE" w:rsidRPr="00AC3647" w:rsidRDefault="00A327BE" w:rsidP="00A327BE">
      <w:pPr>
        <w:spacing w:line="288" w:lineRule="auto"/>
        <w:jc w:val="both"/>
        <w:rPr>
          <w:rFonts w:cs="Arial"/>
          <w:szCs w:val="19"/>
        </w:rPr>
      </w:pPr>
      <w:del w:id="481" w:author="Autor">
        <w:r w:rsidRPr="0073389C" w:rsidDel="00BF2A0B">
          <w:rPr>
            <w:b/>
            <w:i/>
            <w:color w:val="FF0000"/>
          </w:rPr>
          <w:delText>Povinnosť prijímateľa:</w:delText>
        </w:r>
        <w:r w:rsidRPr="0073389C" w:rsidDel="00BF2A0B">
          <w:rPr>
            <w:color w:val="FF0000"/>
          </w:rPr>
          <w:delText xml:space="preserve"> </w:delText>
        </w:r>
        <w:r w:rsidRPr="00703E20" w:rsidDel="00BF2A0B">
          <w:rPr>
            <w:rFonts w:cs="Arial"/>
            <w:color w:val="FF0000"/>
            <w:szCs w:val="19"/>
          </w:rPr>
          <w:delText xml:space="preserve"> </w:delText>
        </w:r>
        <w:r w:rsidRPr="00AC3647" w:rsidDel="00BF2A0B">
          <w:rPr>
            <w:rFonts w:cs="Arial"/>
            <w:szCs w:val="19"/>
          </w:rPr>
          <w:delText xml:space="preserve">Prijímateľ je povinný </w:delText>
        </w:r>
        <w:r w:rsidRPr="00AC3647" w:rsidDel="00BF2A0B">
          <w:rPr>
            <w:rFonts w:cs="Arial"/>
            <w:b/>
            <w:szCs w:val="19"/>
          </w:rPr>
          <w:delText xml:space="preserve">do 15 dní odo dňa doručenia oznámenia o schválení </w:delText>
        </w:r>
        <w:r w:rsidDel="00BF2A0B">
          <w:rPr>
            <w:rFonts w:cs="Arial"/>
            <w:b/>
            <w:szCs w:val="19"/>
          </w:rPr>
          <w:delText xml:space="preserve">prvej </w:delText>
        </w:r>
        <w:r w:rsidRPr="00AC3647" w:rsidDel="00BF2A0B">
          <w:rPr>
            <w:rFonts w:cs="Arial"/>
            <w:b/>
            <w:szCs w:val="19"/>
          </w:rPr>
          <w:delText>ex-ante kontroly</w:delText>
        </w:r>
        <w:r w:rsidRPr="00AC3647" w:rsidDel="00BF2A0B">
          <w:rPr>
            <w:rFonts w:cs="Arial"/>
            <w:szCs w:val="19"/>
          </w:rPr>
          <w:delText xml:space="preserve"> zverejniť oznámenie o začatí verejného obstarávania vo vestníku verejného obstarávania</w:delText>
        </w:r>
        <w:r w:rsidR="00E322E9" w:rsidDel="00BF2A0B">
          <w:rPr>
            <w:rFonts w:cs="Arial"/>
            <w:szCs w:val="19"/>
          </w:rPr>
          <w:delText xml:space="preserve">, </w:delText>
        </w:r>
        <w:r w:rsidR="00E322E9" w:rsidRPr="00E322E9" w:rsidDel="00BF2A0B">
          <w:rPr>
            <w:rFonts w:cs="Arial"/>
            <w:szCs w:val="19"/>
          </w:rPr>
          <w:delText>resp. na elektronickom trhovisku</w:delText>
        </w:r>
        <w:r w:rsidRPr="00AC3647" w:rsidDel="00BF2A0B">
          <w:rPr>
            <w:rFonts w:cs="Arial"/>
            <w:szCs w:val="19"/>
          </w:rPr>
          <w:delText>. Uvedené neplatí v prípade odôvodnenej požiadavky Prijímateľa o predĺženie tejto lehoty doručenej Poskytovateľovi ešte pred uplynutím uvedenej lehoty.</w:delText>
        </w:r>
      </w:del>
    </w:p>
    <w:p w14:paraId="5789F0B1" w14:textId="77777777" w:rsidR="00A327BE" w:rsidRPr="0073389C" w:rsidRDefault="00A327BE" w:rsidP="00C7417C">
      <w:pPr>
        <w:spacing w:before="120" w:after="120" w:line="288" w:lineRule="auto"/>
        <w:jc w:val="both"/>
      </w:pPr>
    </w:p>
    <w:p w14:paraId="7A55D2B4" w14:textId="05386B32"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del w:id="482" w:author="Autor">
        <w:r w:rsidR="0020630C" w:rsidRPr="008D5848" w:rsidDel="00BF2A0B">
          <w:rPr>
            <w:rFonts w:cs="Arial"/>
            <w:szCs w:val="19"/>
          </w:rPr>
          <w:delText>prestáva plynúť</w:delText>
        </w:r>
      </w:del>
      <w:ins w:id="483" w:author="Autor">
        <w:r w:rsidR="00BF2A0B">
          <w:rPr>
            <w:rFonts w:cs="Arial"/>
            <w:szCs w:val="19"/>
          </w:rPr>
          <w:t>sa</w:t>
        </w:r>
      </w:ins>
      <w:r w:rsidR="0020630C" w:rsidRPr="008D5848">
        <w:rPr>
          <w:rFonts w:cs="Arial"/>
          <w:szCs w:val="19"/>
        </w:rPr>
        <w:t xml:space="preserve"> lehota na výkon kontroly</w:t>
      </w:r>
      <w:r w:rsidR="00F8192B" w:rsidRPr="008D5848">
        <w:rPr>
          <w:rFonts w:cs="Arial"/>
          <w:szCs w:val="19"/>
        </w:rPr>
        <w:t xml:space="preserve"> VO</w:t>
      </w:r>
      <w:ins w:id="484" w:author="Autor">
        <w:r w:rsidR="00BF2A0B">
          <w:rPr>
            <w:rFonts w:cs="Arial"/>
            <w:szCs w:val="19"/>
          </w:rPr>
          <w:t xml:space="preserve"> prerušuje</w:t>
        </w:r>
      </w:ins>
      <w:r w:rsidR="0020630C" w:rsidRPr="008D5848">
        <w:rPr>
          <w:rFonts w:cs="Arial"/>
          <w:szCs w:val="19"/>
        </w:rPr>
        <w:t xml:space="preserve">. Dňom nasledujúcim po dni doručenia vysvetlenia alebo doplnenia dokumentácie poskytovateľovi </w:t>
      </w:r>
      <w:del w:id="485" w:author="Autor">
        <w:r w:rsidR="0020630C" w:rsidRPr="008D5848" w:rsidDel="00BF2A0B">
          <w:rPr>
            <w:rFonts w:cs="Arial"/>
            <w:szCs w:val="19"/>
          </w:rPr>
          <w:delText xml:space="preserve">začína </w:delText>
        </w:r>
      </w:del>
      <w:ins w:id="486" w:author="Autor">
        <w:r w:rsidR="00BF2A0B">
          <w:rPr>
            <w:rFonts w:cs="Arial"/>
            <w:szCs w:val="19"/>
          </w:rPr>
          <w:t>pokračuje</w:t>
        </w:r>
        <w:r w:rsidR="00BF2A0B" w:rsidRPr="008D5848">
          <w:rPr>
            <w:rFonts w:cs="Arial"/>
            <w:szCs w:val="19"/>
          </w:rPr>
          <w:t xml:space="preserve"> </w:t>
        </w:r>
      </w:ins>
      <w:del w:id="487" w:author="Autor">
        <w:r w:rsidR="0020630C" w:rsidRPr="008D5848" w:rsidDel="00BF2A0B">
          <w:rPr>
            <w:rFonts w:cs="Arial"/>
            <w:szCs w:val="19"/>
          </w:rPr>
          <w:delText xml:space="preserve">plynúť </w:delText>
        </w:r>
      </w:del>
      <w:ins w:id="488" w:author="Autor">
        <w:r w:rsidR="00BF2A0B" w:rsidRPr="008D5848">
          <w:rPr>
            <w:rFonts w:cs="Arial"/>
            <w:szCs w:val="19"/>
          </w:rPr>
          <w:t>plyn</w:t>
        </w:r>
        <w:r w:rsidR="00BF2A0B">
          <w:rPr>
            <w:rFonts w:cs="Arial"/>
            <w:szCs w:val="19"/>
          </w:rPr>
          <w:t>utie</w:t>
        </w:r>
        <w:r w:rsidR="00BF2A0B" w:rsidRPr="008D5848">
          <w:rPr>
            <w:rFonts w:cs="Arial"/>
            <w:szCs w:val="19"/>
          </w:rPr>
          <w:t xml:space="preserve"> </w:t>
        </w:r>
      </w:ins>
      <w:del w:id="489" w:author="Autor">
        <w:r w:rsidR="0020630C" w:rsidRPr="008D5848" w:rsidDel="00BF2A0B">
          <w:rPr>
            <w:rFonts w:cs="Arial"/>
            <w:szCs w:val="19"/>
          </w:rPr>
          <w:delText xml:space="preserve">nová lehota </w:delText>
        </w:r>
      </w:del>
      <w:ins w:id="490" w:author="Autor">
        <w:r w:rsidR="00BF2A0B" w:rsidRPr="008D5848">
          <w:rPr>
            <w:rFonts w:cs="Arial"/>
            <w:szCs w:val="19"/>
          </w:rPr>
          <w:t>lehot</w:t>
        </w:r>
        <w:r w:rsidR="00BF2A0B">
          <w:rPr>
            <w:rFonts w:cs="Arial"/>
            <w:szCs w:val="19"/>
          </w:rPr>
          <w:t>y</w:t>
        </w:r>
        <w:r w:rsidR="00BF2A0B" w:rsidRPr="008D5848">
          <w:rPr>
            <w:rFonts w:cs="Arial"/>
            <w:szCs w:val="19"/>
          </w:rPr>
          <w:t xml:space="preserve"> </w:t>
        </w:r>
      </w:ins>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459C3BDF"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plynie poskytovateľovi nová lehota 15 pracovných dní </w:t>
      </w:r>
      <w:del w:id="491" w:author="Autor">
        <w:r w:rsidR="00F8192B" w:rsidRPr="00F8192B" w:rsidDel="0045429D">
          <w:rPr>
            <w:rFonts w:cs="Arial"/>
            <w:szCs w:val="19"/>
          </w:rPr>
          <w:delText>(10 pracovných dní v prípade elektronického trhoviska)</w:delText>
        </w:r>
      </w:del>
      <w:r w:rsidR="00F8192B" w:rsidRPr="00F8192B">
        <w:rPr>
          <w:rFonts w:cs="Arial"/>
          <w:szCs w:val="19"/>
        </w:rPr>
        <w:t xml:space="preserve">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267AE984"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del w:id="492" w:author="Autor">
        <w:r w:rsidRPr="0073389C" w:rsidDel="0045429D">
          <w:delText xml:space="preserve">nebude </w:delText>
        </w:r>
      </w:del>
      <w:ins w:id="493" w:author="Autor">
        <w:r w:rsidR="0045429D">
          <w:t>určí</w:t>
        </w:r>
        <w:r w:rsidR="0045429D" w:rsidRPr="0073389C">
          <w:t xml:space="preserve"> </w:t>
        </w:r>
      </w:ins>
      <w:del w:id="494" w:author="Autor">
        <w:r w:rsidR="00CA0961" w:rsidDel="0045429D">
          <w:rPr>
            <w:rFonts w:cs="Arial"/>
            <w:szCs w:val="19"/>
          </w:rPr>
          <w:delText xml:space="preserve">poskytovateľ </w:delText>
        </w:r>
        <w:r w:rsidRPr="0073389C" w:rsidDel="0045429D">
          <w:delText xml:space="preserve">oprávnený postupovať vo veci určenia </w:delText>
        </w:r>
      </w:del>
      <w:ins w:id="495" w:author="Autor">
        <w:r w:rsidR="0045429D">
          <w:t xml:space="preserve"> zodpovedajúcu výšku </w:t>
        </w:r>
      </w:ins>
      <w:r w:rsidRPr="0073389C">
        <w:t xml:space="preserve">ex-ante finančnej opravy a </w:t>
      </w:r>
      <w:r w:rsidRPr="0073389C">
        <w:lastRenderedPageBreak/>
        <w:t xml:space="preserve">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del w:id="496" w:author="Autor">
        <w:r w:rsidRPr="0073389C" w:rsidDel="0045429D">
          <w:rPr>
            <w:b/>
          </w:rPr>
          <w:delText>schválené</w:delText>
        </w:r>
        <w:r w:rsidRPr="0073389C" w:rsidDel="0045429D">
          <w:delText xml:space="preserve"> </w:delText>
        </w:r>
      </w:del>
      <w:ins w:id="497" w:author="Autor">
        <w:r w:rsidR="0045429D">
          <w:rPr>
            <w:b/>
          </w:rPr>
          <w:t>pripusten</w:t>
        </w:r>
        <w:r w:rsidR="0045429D" w:rsidRPr="0073389C">
          <w:rPr>
            <w:b/>
          </w:rPr>
          <w:t>é</w:t>
        </w:r>
        <w:r w:rsidR="0045429D" w:rsidRPr="0073389C">
          <w:t xml:space="preserve"> </w:t>
        </w:r>
      </w:ins>
      <w:del w:id="498" w:author="Autor">
        <w:r w:rsidRPr="0073389C" w:rsidDel="0045429D">
          <w:delText xml:space="preserve">na </w:delText>
        </w:r>
      </w:del>
      <w:ins w:id="499" w:author="Autor">
        <w:r w:rsidR="0045429D">
          <w:t>do</w:t>
        </w:r>
        <w:r w:rsidR="0045429D" w:rsidRPr="0073389C">
          <w:t xml:space="preserve"> </w:t>
        </w:r>
      </w:ins>
      <w:del w:id="500" w:author="Autor">
        <w:r w:rsidRPr="0073389C" w:rsidDel="0045429D">
          <w:delText xml:space="preserve">financovanie </w:delText>
        </w:r>
      </w:del>
      <w:ins w:id="501" w:author="Autor">
        <w:r w:rsidR="0045429D" w:rsidRPr="0073389C">
          <w:t>financovani</w:t>
        </w:r>
        <w:r w:rsidR="0045429D">
          <w:t>a</w:t>
        </w:r>
        <w:r w:rsidR="0045429D" w:rsidRPr="0073389C">
          <w:t xml:space="preserve"> </w:t>
        </w:r>
      </w:ins>
      <w:r w:rsidRPr="0073389C">
        <w:t xml:space="preserve">v plnom rozsahu. </w:t>
      </w:r>
    </w:p>
    <w:p w14:paraId="68EE2663" w14:textId="77777777" w:rsidR="00C7417C" w:rsidRDefault="00C7417C" w:rsidP="009D7F63">
      <w:pPr>
        <w:spacing w:before="120" w:after="120" w:line="288" w:lineRule="auto"/>
        <w:jc w:val="both"/>
        <w:rPr>
          <w:b/>
        </w:rPr>
      </w:pPr>
    </w:p>
    <w:p w14:paraId="444774FE" w14:textId="40D4A3AF"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ins w:id="502" w:author="Autor">
        <w:r w:rsidR="0045429D">
          <w:t xml:space="preserve">môcť byť </w:t>
        </w:r>
      </w:ins>
      <w:r w:rsidRPr="001C44C7">
        <w:t xml:space="preserve">posudzované ako podstatné porušenie </w:t>
      </w:r>
      <w:r w:rsidR="00320FAE">
        <w:t>z</w:t>
      </w:r>
      <w:r w:rsidRPr="001C44C7">
        <w:t xml:space="preserve">mluvy o NFP zo strany prijímateľa. Zároveň v takýchto prípadoch </w:t>
      </w:r>
      <w:del w:id="503" w:author="Autor">
        <w:r w:rsidRPr="001C44C7" w:rsidDel="0045429D">
          <w:delText xml:space="preserve">nebude </w:delText>
        </w:r>
      </w:del>
      <w:r w:rsidR="00795A52">
        <w:t>poskytovateľ</w:t>
      </w:r>
      <w:r w:rsidRPr="001C44C7">
        <w:t xml:space="preserve"> </w:t>
      </w:r>
      <w:del w:id="504" w:author="Autor">
        <w:r w:rsidRPr="001C44C7" w:rsidDel="0045429D">
          <w:delText xml:space="preserve">oprávnený </w:delText>
        </w:r>
      </w:del>
      <w:r w:rsidRPr="001C44C7">
        <w:t xml:space="preserve">pri identifikovaní nedostatkov pri ex-post kontrole VO </w:t>
      </w:r>
      <w:del w:id="505" w:author="Autor">
        <w:r w:rsidRPr="001C44C7" w:rsidDel="0045429D">
          <w:delText xml:space="preserve">postupovať vo veci určenia </w:delText>
        </w:r>
      </w:del>
      <w:ins w:id="506" w:author="Autor">
        <w:r w:rsidR="0045429D" w:rsidRPr="0045429D">
          <w:t xml:space="preserve">určí zodpovedajúcu výšku </w:t>
        </w:r>
      </w:ins>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w:t>
      </w:r>
      <w:del w:id="507" w:author="Autor">
        <w:r w:rsidRPr="001C44C7" w:rsidDel="0045429D">
          <w:delText xml:space="preserve">Rovnako, pokiaľ prijímateľ vyhlási VO v rozpore s požiadavkami </w:delText>
        </w:r>
        <w:r w:rsidR="00795A52" w:rsidDel="0045429D">
          <w:delText>poskytovateľa</w:delText>
        </w:r>
        <w:r w:rsidRPr="001C44C7" w:rsidDel="0045429D">
          <w:delText xml:space="preserve"> vyplývajúcimi z výsledkov ex-ante kontroly a v rámci ex-post kontroly </w:delText>
        </w:r>
        <w:r w:rsidR="00795A52" w:rsidDel="0045429D">
          <w:delText>poskytovateľ</w:delText>
        </w:r>
        <w:r w:rsidRPr="001C44C7" w:rsidDel="0045429D">
          <w:delText xml:space="preserve"> zistí pochybenie pri VO súvisiace s týmto rozporom, nebude </w:delText>
        </w:r>
        <w:r w:rsidR="00795A52" w:rsidDel="0045429D">
          <w:delText>poskytovateľ</w:delText>
        </w:r>
        <w:r w:rsidRPr="001C44C7" w:rsidDel="0045429D">
          <w:delText xml:space="preserve"> oprávnený postupovať vo veci určenia ex-ante finančnej opravy a  výdavky</w:delText>
        </w:r>
        <w:r w:rsidR="004E56EC" w:rsidRPr="001C44C7" w:rsidDel="0045429D">
          <w:delText xml:space="preserve"> </w:delText>
        </w:r>
        <w:r w:rsidR="004E56EC" w:rsidRPr="004E56EC" w:rsidDel="0045429D">
          <w:rPr>
            <w:rFonts w:cs="Arial"/>
            <w:szCs w:val="19"/>
          </w:rPr>
          <w:delText>týkajúce sa predmetu zákazky zadávanej na základe kontrolovaného VO</w:delText>
        </w:r>
        <w:r w:rsidRPr="001C44C7" w:rsidDel="0045429D">
          <w:rPr>
            <w:rFonts w:cs="Arial"/>
            <w:szCs w:val="19"/>
          </w:rPr>
          <w:delText xml:space="preserve"> </w:delText>
        </w:r>
        <w:r w:rsidRPr="001C44C7" w:rsidDel="0045429D">
          <w:delText xml:space="preserve">nebudú pripustené do financovania v plnom rozsahu. </w:delText>
        </w:r>
      </w:del>
      <w:r w:rsidRPr="001C44C7">
        <w:t xml:space="preserve">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3C0A91C6"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w:t>
      </w:r>
      <w:del w:id="508" w:author="Autor">
        <w:r w:rsidRPr="0073389C">
          <w:rPr>
            <w:rFonts w:cs="Arial"/>
            <w:szCs w:val="19"/>
            <w:lang w:val="sk-SK"/>
          </w:rPr>
          <w:delText xml:space="preserve">rokovacieho konania bez zverejnenia, resp. </w:delText>
        </w:r>
      </w:del>
      <w:r w:rsidRPr="0073389C">
        <w:rPr>
          <w:rFonts w:cs="Arial"/>
          <w:szCs w:val="19"/>
          <w:lang w:val="sk-SK"/>
        </w:rPr>
        <w:t>priameho rokovacieho konania</w:t>
      </w:r>
      <w:ins w:id="509" w:author="Autor">
        <w:r w:rsidR="00B73EC8">
          <w:rPr>
            <w:rFonts w:cs="Arial"/>
            <w:szCs w:val="19"/>
            <w:lang w:val="sk-SK"/>
          </w:rPr>
          <w:t xml:space="preserve">, </w:t>
        </w:r>
        <w:r w:rsidR="00B73EC8" w:rsidRPr="00B73EC8">
          <w:rPr>
            <w:rFonts w:cs="Arial"/>
            <w:szCs w:val="19"/>
            <w:lang w:val="sk-SK"/>
          </w:rPr>
          <w:t>dynamického nákupného systému</w:t>
        </w:r>
      </w:ins>
      <w:r w:rsidRPr="0073389C">
        <w:rPr>
          <w:rFonts w:cs="Arial"/>
          <w:szCs w:val="19"/>
          <w:lang w:val="sk-SK"/>
        </w:rPr>
        <w:t xml:space="preserve">); </w:t>
      </w:r>
    </w:p>
    <w:p w14:paraId="7A55D2CD" w14:textId="6A2F1BAD"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w:t>
      </w:r>
      <w:del w:id="510" w:author="Autor">
        <w:r w:rsidRPr="0073389C">
          <w:rPr>
            <w:rFonts w:cs="Arial"/>
            <w:szCs w:val="19"/>
            <w:lang w:val="sk-SK"/>
          </w:rPr>
          <w:delText xml:space="preserve">rokovacieho konania bez zverejnenia, resp. </w:delText>
        </w:r>
      </w:del>
      <w:r w:rsidRPr="0073389C">
        <w:rPr>
          <w:rFonts w:cs="Arial"/>
          <w:szCs w:val="19"/>
          <w:lang w:val="sk-SK"/>
        </w:rPr>
        <w:t>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232E2E91" w:rsidR="009D7F63" w:rsidRPr="0073389C" w:rsidRDefault="009D7F63" w:rsidP="004E6C80">
      <w:pPr>
        <w:pStyle w:val="Bulletslevel2"/>
        <w:spacing w:after="120" w:line="288" w:lineRule="auto"/>
        <w:ind w:left="567" w:hanging="283"/>
        <w:jc w:val="both"/>
        <w:rPr>
          <w:del w:id="511" w:author="Autor"/>
          <w:rFonts w:cs="Arial"/>
          <w:szCs w:val="19"/>
          <w:lang w:val="sk-SK"/>
        </w:rPr>
      </w:pPr>
      <w:del w:id="512" w:author="Autor">
        <w:r w:rsidRPr="0073389C">
          <w:rPr>
            <w:rFonts w:cs="Arial"/>
            <w:szCs w:val="19"/>
            <w:lang w:val="sk-SK"/>
          </w:rPr>
          <w:delText>oznámenie prijímateľa o začatí rokovacieho konania bez zverejnenia, resp. priameho rokovacieho konania;</w:delText>
        </w:r>
      </w:del>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E6A986C"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del w:id="513" w:author="Autor">
        <w:r w:rsidRPr="00D1430A">
          <w:delText>prestáva plynúť</w:delText>
        </w:r>
      </w:del>
      <w:ins w:id="514" w:author="Autor">
        <w:r w:rsidR="00B73EC8">
          <w:t>sa</w:t>
        </w:r>
      </w:ins>
      <w:r w:rsidRPr="00D1430A">
        <w:t xml:space="preserve"> lehota na výkon kontroly</w:t>
      </w:r>
      <w:ins w:id="515" w:author="Autor">
        <w:r w:rsidR="00B73EC8">
          <w:t xml:space="preserve"> prerušuje</w:t>
        </w:r>
      </w:ins>
      <w:r w:rsidRPr="00D1430A">
        <w:t xml:space="preserve">. Dňom nasledujúcim po dni doručenia vysvetlenia </w:t>
      </w:r>
      <w:r>
        <w:t>alebo doplnenia dokumentácie p</w:t>
      </w:r>
      <w:r w:rsidRPr="0073389C">
        <w:t>oskytovateľ</w:t>
      </w:r>
      <w:r>
        <w:t>ovi</w:t>
      </w:r>
      <w:r w:rsidRPr="00D1430A">
        <w:t xml:space="preserve"> </w:t>
      </w:r>
      <w:del w:id="516" w:author="Autor">
        <w:r w:rsidRPr="00D1430A">
          <w:delText xml:space="preserve">začína </w:delText>
        </w:r>
      </w:del>
      <w:ins w:id="517" w:author="Autor">
        <w:r w:rsidR="00B73EC8">
          <w:t>pokračuje</w:t>
        </w:r>
        <w:r w:rsidR="00B73EC8" w:rsidRPr="00D1430A">
          <w:t xml:space="preserve"> </w:t>
        </w:r>
      </w:ins>
      <w:r w:rsidRPr="00D1430A">
        <w:t>plyn</w:t>
      </w:r>
      <w:del w:id="518" w:author="Autor">
        <w:r w:rsidRPr="00D1430A" w:rsidDel="00B73EC8">
          <w:delText>úť</w:delText>
        </w:r>
      </w:del>
      <w:ins w:id="519" w:author="Autor">
        <w:r w:rsidR="00B73EC8">
          <w:t>utie</w:t>
        </w:r>
      </w:ins>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 xml:space="preserve">Doplnením dokumentácie nemôže dôjsť k zmene pôvodne predložených dokladov, resp. údajov v nich uvedených. Zároveň, ak napriek čestnému vyhláseniu prijímateľa poskytovateľ identifikuje, že </w:t>
      </w:r>
      <w:r w:rsidR="00C20764" w:rsidRPr="00C20764">
        <w:rPr>
          <w:rFonts w:cs="Arial"/>
          <w:szCs w:val="19"/>
        </w:rPr>
        <w:lastRenderedPageBreak/>
        <w:t>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44AB239B"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ins w:id="520" w:author="Auto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ins>
      <w:del w:id="521" w:author="Autor">
        <w:r w:rsidRPr="004221C7" w:rsidDel="00B73EC8">
          <w:delText xml:space="preserve">V prípade zistenia porušenia princípov a postupov VO, resp. </w:delText>
        </w:r>
        <w:r w:rsidRPr="004221C7">
          <w:delText>porušenia pravidiel a ustanovení legislatívy SR a EÚ, ktoré mali alebo mohli mať vplyv na výsledok VO, záverom kontroly VO je nesúhlas s podpísaním zmluvy verejného obstarávateľa s úspešným uchádzačom a poskytovateľ vyzve prijímateľa na opakovanie procesu VO.</w:delText>
        </w:r>
      </w:del>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EA3277"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del w:id="522" w:author="Autor">
        <w:r w:rsidRPr="007B2419">
          <w:delText xml:space="preserve">princípov </w:delText>
        </w:r>
      </w:del>
      <w:ins w:id="523" w:author="Autor">
        <w:r w:rsidR="00B73EC8">
          <w:t>pravidiel</w:t>
        </w:r>
        <w:r w:rsidR="00B73EC8" w:rsidRPr="007B2419">
          <w:t xml:space="preserve"> </w:t>
        </w:r>
      </w:ins>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7777777" w:rsidR="006E4DBE" w:rsidRPr="006E4DBE" w:rsidRDefault="006E4DBE" w:rsidP="006E4DBE">
      <w:pPr>
        <w:spacing w:before="120" w:after="120" w:line="288" w:lineRule="auto"/>
        <w:jc w:val="both"/>
      </w:pPr>
      <w:r w:rsidRPr="006E4DBE">
        <w:t>Povinnou náležitosťou podnetu na výkon kontroly zasielaného prijímateľom na ÚVO je označenie príslušného RO, operačného programu, názvu a čísla projektu, 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w:t>
      </w:r>
      <w:r w:rsidRPr="006E4DBE">
        <w:lastRenderedPageBreak/>
        <w:t xml:space="preserve">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4B61E9F3" w:rsidR="006E4DBE" w:rsidRPr="006E4DBE" w:rsidRDefault="006E4DBE" w:rsidP="006E4DBE">
      <w:pPr>
        <w:spacing w:before="120" w:after="120" w:line="288" w:lineRule="auto"/>
        <w:jc w:val="both"/>
      </w:pPr>
      <w:r w:rsidRPr="006E4DBE">
        <w:t xml:space="preserve">Ak poskytovateľ zistí porušenie </w:t>
      </w:r>
      <w:del w:id="524" w:author="Autor">
        <w:r w:rsidRPr="006E4DBE">
          <w:delText>princípov</w:delText>
        </w:r>
        <w:r w:rsidRPr="006E4DBE" w:rsidDel="00B73EC8">
          <w:delText xml:space="preserve"> </w:delText>
        </w:r>
      </w:del>
      <w:ins w:id="525" w:author="Autor">
        <w:r w:rsidR="00B73EC8">
          <w:t>pravidiel</w:t>
        </w:r>
        <w:r w:rsidRPr="006E4DBE">
          <w:t xml:space="preserve"> </w:t>
        </w:r>
      </w:ins>
      <w:r w:rsidRPr="006E4DBE">
        <w:t>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0"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lastRenderedPageBreak/>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1"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66D86939"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ins w:id="526" w:author="Autor">
        <w:r w:rsidR="00B73EC8" w:rsidRPr="00B73EC8">
          <w:rPr>
            <w:rFonts w:ascii="Arial" w:hAnsi="Arial" w:cs="Arial"/>
            <w:color w:val="auto"/>
            <w:sz w:val="19"/>
            <w:szCs w:val="19"/>
            <w:lang w:val="sk-SK"/>
          </w:rPr>
          <w:t xml:space="preserve">(pokiaľ sa jedná o povinnú osobu podľa zákona o  slobode informácií), pričom zmluva je už platná </w:t>
        </w:r>
      </w:ins>
      <w:r w:rsidRPr="003E07AA">
        <w:rPr>
          <w:rFonts w:ascii="Arial" w:hAnsi="Arial" w:cs="Arial"/>
          <w:color w:val="auto"/>
          <w:sz w:val="19"/>
          <w:szCs w:val="19"/>
          <w:lang w:val="sk-SK"/>
        </w:rPr>
        <w:t>a pred nadobudnutím účinnosti zmluvy s dodávateľom (</w:t>
      </w:r>
      <w:ins w:id="527" w:author="Autor">
        <w:r w:rsidR="00B73EC8" w:rsidRPr="00B73EC8">
          <w:rPr>
            <w:rFonts w:ascii="Arial" w:hAnsi="Arial" w:cs="Arial"/>
            <w:color w:val="auto"/>
            <w:sz w:val="19"/>
            <w:szCs w:val="19"/>
            <w:lang w:val="sk-SK"/>
          </w:rPr>
          <w:t>účinnosť je viazaná na odkladaciu podmienku schválenia zákazky zo strany poskytovateľa</w:t>
        </w:r>
      </w:ins>
      <w:del w:id="528" w:author="Autor">
        <w:r w:rsidRPr="003E07AA">
          <w:rPr>
            <w:rFonts w:ascii="Arial" w:hAnsi="Arial" w:cs="Arial"/>
            <w:color w:val="auto"/>
            <w:sz w:val="19"/>
            <w:szCs w:val="19"/>
            <w:lang w:val="sk-SK"/>
          </w:rPr>
          <w:delText>pokiaľ ide o povinnú osobu podľa zákona o  slobode informácií</w:delText>
        </w:r>
      </w:del>
      <w:r w:rsidRPr="003E07AA">
        <w:rPr>
          <w:rFonts w:ascii="Arial" w:hAnsi="Arial" w:cs="Arial"/>
          <w:color w:val="auto"/>
          <w:sz w:val="19"/>
          <w:szCs w:val="19"/>
          <w:lang w:val="sk-SK"/>
        </w:rPr>
        <w:t>),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1"/>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lastRenderedPageBreak/>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5FDBB2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del w:id="529" w:author="Autor">
        <w:r w:rsidR="00E70656">
          <w:rPr>
            <w:rFonts w:cs="Arial"/>
            <w:szCs w:val="19"/>
            <w:lang w:val="sk-SK"/>
          </w:rPr>
          <w:delText>,</w:delText>
        </w:r>
      </w:del>
      <w:ins w:id="530" w:author="Autor">
        <w:r w:rsidR="00BC769F">
          <w:rPr>
            <w:rFonts w:cs="Arial"/>
            <w:szCs w:val="19"/>
            <w:lang w:val="sk-SK"/>
          </w:rPr>
          <w:t>.</w:t>
        </w:r>
      </w:ins>
    </w:p>
    <w:p w14:paraId="7A55D2E5" w14:textId="5C25F22F" w:rsidR="009D7F63" w:rsidRDefault="009D7F63" w:rsidP="009D7F63">
      <w:pPr>
        <w:pStyle w:val="Default"/>
        <w:spacing w:before="120" w:after="120" w:line="288" w:lineRule="auto"/>
        <w:jc w:val="both"/>
        <w:rPr>
          <w:rFonts w:ascii="Arial" w:hAnsi="Arial" w:cs="Arial"/>
          <w:sz w:val="19"/>
          <w:szCs w:val="19"/>
          <w:lang w:val="sk-SK"/>
        </w:rPr>
      </w:pPr>
      <w:del w:id="531" w:author="Autor">
        <w:r w:rsidRPr="0073389C">
          <w:rPr>
            <w:rFonts w:ascii="Arial" w:hAnsi="Arial" w:cs="Arial"/>
            <w:sz w:val="19"/>
            <w:szCs w:val="19"/>
            <w:lang w:val="sk-SK"/>
          </w:rPr>
          <w:delText xml:space="preserve">avšak najneskôr do 10 pracovných dní po zverejnení zmluvy s úspešným uchádzačom podľa § 5a zákona o slobode informácií, </w:delText>
        </w:r>
        <w:r w:rsidR="003E07AA" w:rsidRPr="003E07AA">
          <w:rPr>
            <w:rFonts w:ascii="Arial" w:hAnsi="Arial" w:cs="Arial"/>
            <w:sz w:val="19"/>
            <w:szCs w:val="19"/>
            <w:lang w:val="sk-SK"/>
          </w:rPr>
          <w:delText>alebo</w:delText>
        </w:r>
        <w:r w:rsidR="003E07AA" w:rsidRPr="003E07AA" w:rsidDel="003E07AA">
          <w:rPr>
            <w:rFonts w:ascii="Arial" w:hAnsi="Arial" w:cs="Arial"/>
            <w:sz w:val="19"/>
            <w:szCs w:val="19"/>
            <w:lang w:val="sk-SK"/>
          </w:rPr>
          <w:delText xml:space="preserve"> </w:delText>
        </w:r>
        <w:r w:rsidRPr="0073389C">
          <w:rPr>
            <w:rFonts w:ascii="Arial" w:hAnsi="Arial" w:cs="Arial"/>
            <w:sz w:val="19"/>
            <w:szCs w:val="19"/>
            <w:lang w:val="sk-SK"/>
          </w:rPr>
          <w:delText>do 10 pracovných dní od zaslania oznámenia o výsledku VO do vestníka ÚVO</w:delText>
        </w:r>
        <w:r w:rsidR="003E07AA">
          <w:rPr>
            <w:rFonts w:ascii="Arial" w:hAnsi="Arial" w:cs="Arial"/>
            <w:sz w:val="19"/>
            <w:szCs w:val="19"/>
            <w:lang w:val="sk-SK"/>
          </w:rPr>
          <w:delText xml:space="preserve">, </w:delText>
        </w:r>
        <w:r w:rsidR="003E07AA" w:rsidRPr="003E07AA">
          <w:rPr>
            <w:rFonts w:ascii="Arial" w:hAnsi="Arial" w:cs="Arial"/>
            <w:sz w:val="19"/>
            <w:szCs w:val="19"/>
            <w:lang w:val="sk-SK"/>
          </w:rPr>
          <w:delText>resp. do 10 pracovných dní po uzavretí zmluvy o NFP</w:delText>
        </w:r>
        <w:r w:rsidRPr="0073389C">
          <w:rPr>
            <w:rFonts w:ascii="Arial" w:hAnsi="Arial" w:cs="Arial"/>
            <w:sz w:val="19"/>
            <w:szCs w:val="19"/>
            <w:lang w:val="sk-SK"/>
          </w:rPr>
          <w:delText xml:space="preserve"> podľa toho, ktorý z týchto úkonov je neskorší. Ak prijímateľ nie je podľa zákona o slobode informácií povinnou osobou, je povinný predložiť dokumentáciu na kontrolu</w:delText>
        </w:r>
        <w:r w:rsidR="00E70656">
          <w:rPr>
            <w:rFonts w:ascii="Arial" w:hAnsi="Arial" w:cs="Arial"/>
            <w:sz w:val="19"/>
            <w:szCs w:val="19"/>
            <w:lang w:val="sk-SK"/>
          </w:rPr>
          <w:delText xml:space="preserve"> VO</w:delText>
        </w:r>
        <w:r w:rsidRPr="0073389C">
          <w:rPr>
            <w:rFonts w:ascii="Arial" w:hAnsi="Arial" w:cs="Arial"/>
            <w:sz w:val="19"/>
            <w:szCs w:val="19"/>
            <w:lang w:val="sk-SK"/>
          </w:rPr>
          <w:delText xml:space="preserve"> najneskôr do 10 pracovných dní od zaslania oznámenia o výsledku VO do vestníka ÚVO. </w:delText>
        </w:r>
        <w:r w:rsidR="00F73625" w:rsidRPr="00F73625">
          <w:rPr>
            <w:rFonts w:ascii="Arial" w:hAnsi="Arial" w:cs="Arial"/>
            <w:sz w:val="19"/>
            <w:szCs w:val="19"/>
            <w:lang w:val="sk-SK"/>
          </w:rPr>
          <w:delText xml:space="preserve">Pri </w:delText>
        </w:r>
        <w:r w:rsidR="00A553F1">
          <w:rPr>
            <w:rFonts w:ascii="Arial" w:hAnsi="Arial" w:cs="Arial"/>
            <w:sz w:val="19"/>
            <w:szCs w:val="19"/>
            <w:lang w:val="sk-SK"/>
          </w:rPr>
          <w:delText xml:space="preserve">podlimitnej </w:delText>
        </w:r>
        <w:r w:rsidR="00F73625" w:rsidRPr="00F73625">
          <w:rPr>
            <w:rFonts w:ascii="Arial" w:hAnsi="Arial" w:cs="Arial"/>
            <w:sz w:val="19"/>
            <w:szCs w:val="19"/>
            <w:lang w:val="sk-SK"/>
          </w:rPr>
          <w:delTex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delText>
        </w:r>
      </w:del>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2"/>
      </w:r>
      <w:r w:rsidR="00BA496C" w:rsidRPr="00BA496C">
        <w:t>, pokiaľ Prijímateľ je povinnou osobou v zmysle zákona o slobodnom prístupe k informáciám.</w:t>
      </w:r>
    </w:p>
    <w:p w14:paraId="4A065DB8" w14:textId="523E8931"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del w:id="532" w:author="Autor">
        <w:r w:rsidRPr="00E70656">
          <w:rPr>
            <w:rFonts w:cs="Arial"/>
            <w:szCs w:val="19"/>
          </w:rPr>
          <w:delText>prestáva plynúť</w:delText>
        </w:r>
      </w:del>
      <w:ins w:id="533" w:author="Autor">
        <w:r w:rsidR="00BC769F">
          <w:rPr>
            <w:rFonts w:cs="Arial"/>
            <w:szCs w:val="19"/>
          </w:rPr>
          <w:t>sa</w:t>
        </w:r>
      </w:ins>
      <w:r w:rsidRPr="00E70656">
        <w:rPr>
          <w:rFonts w:cs="Arial"/>
          <w:szCs w:val="19"/>
        </w:rPr>
        <w:t xml:space="preserve"> lehota na výkon kontroly VO</w:t>
      </w:r>
      <w:ins w:id="534" w:author="Autor">
        <w:r w:rsidR="00BC769F">
          <w:rPr>
            <w:rFonts w:cs="Arial"/>
            <w:szCs w:val="19"/>
          </w:rPr>
          <w:t xml:space="preserve"> prerušuje</w:t>
        </w:r>
      </w:ins>
      <w:r w:rsidRPr="00E70656">
        <w:rPr>
          <w:rFonts w:cs="Arial"/>
          <w:szCs w:val="19"/>
        </w:rPr>
        <w:t xml:space="preserve">. Dňom nasledujúcim po dni doručenia vysvetlenia alebo doplnenia dokumentácie poskytovateľovi </w:t>
      </w:r>
      <w:ins w:id="535" w:author="Autor">
        <w:r w:rsidR="00BC769F">
          <w:rPr>
            <w:rFonts w:cs="Arial"/>
            <w:szCs w:val="19"/>
          </w:rPr>
          <w:t>pokračuje</w:t>
        </w:r>
      </w:ins>
      <w:del w:id="536" w:author="Autor">
        <w:r w:rsidRPr="00E70656">
          <w:rPr>
            <w:rFonts w:cs="Arial"/>
            <w:szCs w:val="19"/>
          </w:rPr>
          <w:delText>začína</w:delText>
        </w:r>
      </w:del>
      <w:r w:rsidRPr="00E70656">
        <w:rPr>
          <w:rFonts w:cs="Arial"/>
          <w:szCs w:val="19"/>
        </w:rPr>
        <w:t xml:space="preserve"> </w:t>
      </w:r>
      <w:del w:id="537" w:author="Autor">
        <w:r w:rsidRPr="00E70656">
          <w:rPr>
            <w:rFonts w:cs="Arial"/>
            <w:szCs w:val="19"/>
          </w:rPr>
          <w:delText>plynúť</w:delText>
        </w:r>
        <w:r w:rsidRPr="00E70656" w:rsidDel="00BC769F">
          <w:rPr>
            <w:rFonts w:cs="Arial"/>
            <w:szCs w:val="19"/>
          </w:rPr>
          <w:delText xml:space="preserve"> </w:delText>
        </w:r>
      </w:del>
      <w:ins w:id="538" w:author="Autor">
        <w:r w:rsidR="00BC769F" w:rsidRPr="00E70656">
          <w:rPr>
            <w:rFonts w:cs="Arial"/>
            <w:szCs w:val="19"/>
          </w:rPr>
          <w:t>plyn</w:t>
        </w:r>
        <w:r w:rsidR="00BC769F">
          <w:rPr>
            <w:rFonts w:cs="Arial"/>
            <w:szCs w:val="19"/>
          </w:rPr>
          <w:t>utie</w:t>
        </w:r>
        <w:r w:rsidRPr="00E70656">
          <w:rPr>
            <w:rFonts w:cs="Arial"/>
            <w:szCs w:val="19"/>
          </w:rPr>
          <w:t xml:space="preserve"> </w:t>
        </w:r>
      </w:ins>
      <w:del w:id="539" w:author="Autor">
        <w:r w:rsidRPr="00E70656">
          <w:rPr>
            <w:rFonts w:cs="Arial"/>
            <w:szCs w:val="19"/>
          </w:rPr>
          <w:delText>n</w:delText>
        </w:r>
        <w:r>
          <w:rPr>
            <w:rFonts w:cs="Arial"/>
            <w:szCs w:val="19"/>
          </w:rPr>
          <w:delText xml:space="preserve">ová </w:delText>
        </w:r>
      </w:del>
      <w:r>
        <w:rPr>
          <w:rFonts w:cs="Arial"/>
          <w:szCs w:val="19"/>
        </w:rPr>
        <w:t>lehot</w:t>
      </w:r>
      <w:del w:id="540" w:author="Autor">
        <w:r>
          <w:rPr>
            <w:rFonts w:cs="Arial"/>
            <w:szCs w:val="19"/>
          </w:rPr>
          <w:delText>a</w:delText>
        </w:r>
      </w:del>
      <w:ins w:id="541" w:author="Autor">
        <w:r w:rsidR="00BC769F">
          <w:rPr>
            <w:rFonts w:cs="Arial"/>
            <w:szCs w:val="19"/>
          </w:rPr>
          <w:t>y</w:t>
        </w:r>
      </w:ins>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F91BE76" w:rsidR="009D7F63" w:rsidRPr="0073389C" w:rsidRDefault="009D7F63" w:rsidP="009D7F63">
      <w:pPr>
        <w:spacing w:before="120" w:after="120" w:line="288" w:lineRule="auto"/>
        <w:jc w:val="both"/>
      </w:pPr>
      <w:r w:rsidRPr="0073389C">
        <w:t xml:space="preserve">Ak pri </w:t>
      </w:r>
      <w:ins w:id="542" w:author="Autor">
        <w:r w:rsidR="00BC769F">
          <w:t xml:space="preserve">štandardnej </w:t>
        </w:r>
      </w:ins>
      <w:r w:rsidRPr="0073389C">
        <w:t xml:space="preserve">ex-post kontrole poskytovateľ nezistí porušenie </w:t>
      </w:r>
      <w:del w:id="543" w:author="Autor">
        <w:r w:rsidRPr="0073389C">
          <w:delText xml:space="preserve">princípov </w:delText>
        </w:r>
      </w:del>
      <w:ins w:id="544" w:author="Autor">
        <w:r w:rsidR="00BC769F">
          <w:t>pravidiel</w:t>
        </w:r>
        <w:r w:rsidR="00BC769F" w:rsidRPr="0073389C">
          <w:t xml:space="preserve"> </w:t>
        </w:r>
      </w:ins>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3"/>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E823D2D" w:rsidR="009D7F63" w:rsidRDefault="009D7F63" w:rsidP="009D7F63">
      <w:pPr>
        <w:spacing w:before="120" w:after="120" w:line="288" w:lineRule="auto"/>
        <w:jc w:val="both"/>
      </w:pPr>
      <w:r w:rsidRPr="0073389C">
        <w:t>Rozhodnutie poskytovateľa, či bude postupovať podľa prvej alebo druhej odrážky predchádzajúceho odseku závisí</w:t>
      </w:r>
      <w:del w:id="545" w:author="Autor">
        <w:r w:rsidRPr="0073389C">
          <w:delText xml:space="preserve"> od rozsahu,</w:delText>
        </w:r>
      </w:del>
      <w:r w:rsidRPr="0073389C">
        <w:t xml:space="preserve"> závažnosti </w:t>
      </w:r>
      <w:del w:id="546" w:author="Autor">
        <w:r w:rsidRPr="0073389C">
          <w:delText>a momentu</w:delText>
        </w:r>
      </w:del>
      <w:r w:rsidRPr="0073389C">
        <w:t xml:space="preserve"> </w:t>
      </w:r>
      <w:del w:id="547" w:author="Autor">
        <w:r w:rsidRPr="0073389C">
          <w:delText xml:space="preserve">zistenia </w:delText>
        </w:r>
      </w:del>
      <w:ins w:id="548" w:author="Autor">
        <w:r w:rsidR="00BC769F" w:rsidRPr="0073389C">
          <w:t>zisten</w:t>
        </w:r>
        <w:r w:rsidR="00BC769F">
          <w:t>ých</w:t>
        </w:r>
        <w:r w:rsidR="00BC769F" w:rsidRPr="0073389C">
          <w:t xml:space="preserve"> </w:t>
        </w:r>
      </w:ins>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0696216E" w:rsidR="00B8656C" w:rsidRPr="00B8656C" w:rsidRDefault="009D7F63" w:rsidP="00B8656C">
      <w:pPr>
        <w:spacing w:before="120" w:after="120" w:line="288" w:lineRule="auto"/>
        <w:jc w:val="both"/>
        <w:rPr>
          <w:rFonts w:cs="Arial"/>
          <w:szCs w:val="19"/>
          <w:lang w:eastAsia="x-none"/>
        </w:rPr>
      </w:pPr>
      <w:del w:id="549" w:author="Autor">
        <w:r w:rsidRPr="0073389C">
          <w:rPr>
            <w:b/>
            <w:i/>
            <w:color w:val="FF0000"/>
          </w:rPr>
          <w:lastRenderedPageBreak/>
          <w:delText>Povinnosť prijímateľa:</w:delText>
        </w:r>
        <w:r w:rsidRPr="0073389C">
          <w:rPr>
            <w:color w:val="FF0000"/>
          </w:rPr>
          <w:delText xml:space="preserve"> </w:delText>
        </w:r>
        <w:r w:rsidRPr="0073389C">
          <w:delText>Prijímateľ predkladá poskytovateľovi podpísanú zmluvu s úspešným uchádzačom do 10 pracovných dní po zverejnení zmluvy s úspešným uchádzačom</w:delText>
        </w:r>
        <w:r w:rsidRPr="0073389C">
          <w:rPr>
            <w:rStyle w:val="Odkaznapoznmkupodiarou"/>
            <w:sz w:val="19"/>
          </w:rPr>
          <w:footnoteReference w:id="104"/>
        </w:r>
        <w:r w:rsidRPr="0073389C">
          <w:delText xml:space="preserve">, resp. </w:delText>
        </w:r>
        <w:r w:rsidRPr="0073389C">
          <w:rPr>
            <w:rFonts w:cs="Arial"/>
            <w:szCs w:val="19"/>
          </w:rPr>
          <w:delText xml:space="preserve">do 10 </w:delText>
        </w:r>
        <w:r w:rsidR="00B8656C">
          <w:rPr>
            <w:rFonts w:cs="Arial"/>
            <w:szCs w:val="19"/>
          </w:rPr>
          <w:delText>pracovných</w:delText>
        </w:r>
        <w:r w:rsidR="00B8656C" w:rsidRPr="0073389C">
          <w:delText xml:space="preserve"> </w:delText>
        </w:r>
        <w:r w:rsidRPr="0073389C">
          <w:delText>dní od zaslania oznámenia o výsledku VO do vestníka ÚVO podľa toho, ktorý z týchto úkonov je neskorší</w:delText>
        </w:r>
        <w:r w:rsidRPr="0073389C">
          <w:rPr>
            <w:lang w:eastAsia="x-none"/>
          </w:rPr>
          <w:delText xml:space="preserve">. </w:delText>
        </w:r>
        <w:r w:rsidR="00B8656C" w:rsidRPr="00B8656C">
          <w:rPr>
            <w:rFonts w:cs="Arial"/>
            <w:szCs w:val="19"/>
            <w:lang w:eastAsia="x-none"/>
          </w:rPr>
          <w:delText>Ak prijímateľ nie je podľa zákona o slobode informácií povinnou osobou, je povinný predložiť dokumentáciu na kontrolu VO minimálne 10 pracovných dní od zaslania oznámenia o výsledku VO do vestníka ÚVO.</w:delText>
        </w:r>
      </w:del>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5"/>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465A3E47"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del w:id="552" w:author="Autor">
        <w:r w:rsidR="009D7F63" w:rsidRPr="0073389C">
          <w:delText>prestáva plynúť</w:delText>
        </w:r>
      </w:del>
      <w:ins w:id="553" w:author="Autor">
        <w:r w:rsidR="00BC769F">
          <w:t>sa</w:t>
        </w:r>
      </w:ins>
      <w:r w:rsidR="009D7F63" w:rsidRPr="0073389C">
        <w:t xml:space="preserve"> lehota na výkon kontroly</w:t>
      </w:r>
      <w:r>
        <w:rPr>
          <w:rFonts w:cs="Arial"/>
          <w:szCs w:val="19"/>
        </w:rPr>
        <w:t xml:space="preserve"> VO</w:t>
      </w:r>
      <w:ins w:id="554" w:author="Autor">
        <w:r w:rsidR="00BC769F">
          <w:rPr>
            <w:rFonts w:cs="Arial"/>
            <w:szCs w:val="19"/>
          </w:rPr>
          <w:t xml:space="preserve"> prerušuje</w:t>
        </w:r>
      </w:ins>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220F5149"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del w:id="555" w:author="Autor">
        <w:r w:rsidRPr="0073389C">
          <w:rPr>
            <w:lang w:eastAsia="x-none"/>
          </w:rPr>
          <w:delText xml:space="preserve">začína </w:delText>
        </w:r>
      </w:del>
      <w:ins w:id="556" w:author="Autor">
        <w:r w:rsidR="00BC769F">
          <w:rPr>
            <w:lang w:eastAsia="x-none"/>
          </w:rPr>
          <w:t>pokračuje</w:t>
        </w:r>
        <w:r w:rsidR="00BC769F" w:rsidRPr="0073389C">
          <w:rPr>
            <w:lang w:eastAsia="x-none"/>
          </w:rPr>
          <w:t xml:space="preserve"> </w:t>
        </w:r>
      </w:ins>
      <w:r w:rsidRPr="0073389C">
        <w:rPr>
          <w:lang w:eastAsia="x-none"/>
        </w:rPr>
        <w:t>plyn</w:t>
      </w:r>
      <w:del w:id="557" w:author="Autor">
        <w:r w:rsidRPr="0073389C" w:rsidDel="00BC769F">
          <w:rPr>
            <w:lang w:eastAsia="x-none"/>
          </w:rPr>
          <w:delText>úť</w:delText>
        </w:r>
      </w:del>
      <w:ins w:id="558" w:author="Autor">
        <w:r w:rsidR="00BC769F">
          <w:rPr>
            <w:lang w:eastAsia="x-none"/>
          </w:rPr>
          <w:t>utie</w:t>
        </w:r>
      </w:ins>
      <w:r w:rsidRPr="0073389C">
        <w:rPr>
          <w:lang w:eastAsia="x-none"/>
        </w:rPr>
        <w:t xml:space="preserve"> </w:t>
      </w:r>
      <w:del w:id="559" w:author="Autor">
        <w:r w:rsidRPr="0073389C">
          <w:rPr>
            <w:lang w:eastAsia="x-none"/>
          </w:rPr>
          <w:delText xml:space="preserve">nová </w:delText>
        </w:r>
      </w:del>
      <w:r w:rsidRPr="0073389C">
        <w:rPr>
          <w:lang w:eastAsia="x-none"/>
        </w:rPr>
        <w:t>lehot</w:t>
      </w:r>
      <w:del w:id="560" w:author="Autor">
        <w:r w:rsidRPr="0073389C">
          <w:rPr>
            <w:lang w:eastAsia="x-none"/>
          </w:rPr>
          <w:delText>a</w:delText>
        </w:r>
      </w:del>
      <w:ins w:id="561" w:author="Autor">
        <w:r w:rsidR="00BC769F">
          <w:rPr>
            <w:lang w:eastAsia="x-none"/>
          </w:rPr>
          <w:t>y</w:t>
        </w:r>
      </w:ins>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VO a zašle prijímateľovi správu z kontroly VO, ktorej záverom môže byť pripustenie, resp. nepripustenie výdavkov týkajúcich sa predmetu zákazky zadávanej na základe kontrolovaného VO do </w:t>
      </w:r>
      <w:r w:rsidRPr="00B8656C">
        <w:rPr>
          <w:rFonts w:cs="Arial"/>
          <w:szCs w:val="19"/>
        </w:rPr>
        <w:lastRenderedPageBreak/>
        <w:t>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24FD58DD" w:rsidR="009D7F63" w:rsidRPr="0073389C" w:rsidRDefault="009D7F63" w:rsidP="009D7F63">
      <w:pPr>
        <w:spacing w:before="120" w:after="120" w:line="288" w:lineRule="auto"/>
        <w:jc w:val="both"/>
        <w:rPr>
          <w:lang w:eastAsia="x-none"/>
        </w:rPr>
      </w:pPr>
      <w:r w:rsidRPr="0073389C">
        <w:rPr>
          <w:lang w:eastAsia="x-none"/>
        </w:rPr>
        <w:t xml:space="preserve">Ak pri </w:t>
      </w:r>
      <w:ins w:id="562" w:author="Autor">
        <w:r w:rsidR="00BC769F">
          <w:rPr>
            <w:lang w:eastAsia="x-none"/>
          </w:rPr>
          <w:t xml:space="preserve">následnej </w:t>
        </w:r>
      </w:ins>
      <w:r w:rsidRPr="0073389C">
        <w:rPr>
          <w:lang w:eastAsia="x-none"/>
        </w:rPr>
        <w:t xml:space="preserve">ex-post kontrole poskytovateľ nezistí porušenie </w:t>
      </w:r>
      <w:del w:id="563" w:author="Autor">
        <w:r w:rsidRPr="0073389C">
          <w:rPr>
            <w:lang w:eastAsia="x-none"/>
          </w:rPr>
          <w:delText xml:space="preserve">princípov </w:delText>
        </w:r>
      </w:del>
      <w:ins w:id="564" w:author="Autor">
        <w:r w:rsidR="00BC769F">
          <w:rPr>
            <w:lang w:eastAsia="x-none"/>
          </w:rPr>
          <w:t>pravidiel</w:t>
        </w:r>
        <w:r w:rsidR="00BC769F" w:rsidRPr="0073389C">
          <w:rPr>
            <w:lang w:eastAsia="x-none"/>
          </w:rPr>
          <w:t xml:space="preserve"> </w:t>
        </w:r>
      </w:ins>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B2B9D89"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del w:id="565" w:author="Autor">
        <w:r w:rsidRPr="0073389C">
          <w:rPr>
            <w:lang w:eastAsia="x-none"/>
          </w:rPr>
          <w:delText xml:space="preserve">princípov </w:delText>
        </w:r>
      </w:del>
      <w:ins w:id="566" w:author="Autor">
        <w:r w:rsidR="00BC769F">
          <w:rPr>
            <w:lang w:eastAsia="x-none"/>
          </w:rPr>
          <w:t>pravidiel</w:t>
        </w:r>
        <w:r w:rsidR="00BC769F" w:rsidRPr="0073389C">
          <w:rPr>
            <w:lang w:eastAsia="x-none"/>
          </w:rPr>
          <w:t xml:space="preserve"> </w:t>
        </w:r>
      </w:ins>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CECE0E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w:t>
      </w:r>
      <w:del w:id="567" w:author="Autor">
        <w:r w:rsidRPr="0073389C">
          <w:rPr>
            <w:lang w:eastAsia="x-none"/>
          </w:rPr>
          <w:delText xml:space="preserve">rozsahu, </w:delText>
        </w:r>
      </w:del>
      <w:r w:rsidRPr="0073389C">
        <w:rPr>
          <w:lang w:eastAsia="x-none"/>
        </w:rPr>
        <w:t xml:space="preserve">závažnosti </w:t>
      </w:r>
      <w:del w:id="568" w:author="Autor">
        <w:r w:rsidRPr="0073389C">
          <w:rPr>
            <w:lang w:eastAsia="x-none"/>
          </w:rPr>
          <w:delText>a momentu</w:delText>
        </w:r>
      </w:del>
      <w:r w:rsidRPr="0073389C">
        <w:rPr>
          <w:lang w:eastAsia="x-none"/>
        </w:rPr>
        <w:t xml:space="preserve"> zisten</w:t>
      </w:r>
      <w:ins w:id="569" w:author="Autor">
        <w:r w:rsidR="00BC769F">
          <w:rPr>
            <w:lang w:eastAsia="x-none"/>
          </w:rPr>
          <w:t>ých</w:t>
        </w:r>
      </w:ins>
      <w:del w:id="570" w:author="Autor">
        <w:r w:rsidRPr="0073389C" w:rsidDel="00BC769F">
          <w:rPr>
            <w:lang w:eastAsia="x-none"/>
          </w:rPr>
          <w:delText>ia</w:delText>
        </w:r>
      </w:del>
      <w:r w:rsidRPr="0073389C">
        <w:rPr>
          <w:lang w:eastAsia="x-none"/>
        </w:rPr>
        <w:t xml:space="preserve"> nedostatkov. </w:t>
      </w:r>
    </w:p>
    <w:p w14:paraId="7A55D305" w14:textId="53DCDC72" w:rsidR="009D7F63" w:rsidRDefault="009D7F63" w:rsidP="009D7F63">
      <w:pPr>
        <w:spacing w:before="120" w:after="120" w:line="288" w:lineRule="auto"/>
        <w:jc w:val="both"/>
        <w:rPr>
          <w:lang w:eastAsia="x-none"/>
        </w:rPr>
      </w:pPr>
      <w:r w:rsidRPr="0073389C">
        <w:rPr>
          <w:lang w:eastAsia="x-none"/>
        </w:rPr>
        <w:t xml:space="preserve">Pokiaľ </w:t>
      </w:r>
      <w:del w:id="571" w:author="Autor">
        <w:r w:rsidRPr="0073389C">
          <w:rPr>
            <w:lang w:eastAsia="x-none"/>
          </w:rPr>
          <w:delText xml:space="preserve">nastala niektorá zo skutočností, ktorá neumožňuje </w:delText>
        </w:r>
      </w:del>
      <w:r w:rsidRPr="0073389C">
        <w:rPr>
          <w:lang w:eastAsia="x-none"/>
        </w:rPr>
        <w:t>poskytovateľ</w:t>
      </w:r>
      <w:del w:id="572" w:author="Autor">
        <w:r w:rsidRPr="0073389C">
          <w:rPr>
            <w:lang w:eastAsia="x-none"/>
          </w:rPr>
          <w:delText>ovi</w:delText>
        </w:r>
      </w:del>
      <w:r w:rsidRPr="0073389C">
        <w:rPr>
          <w:lang w:eastAsia="x-none"/>
        </w:rPr>
        <w:t xml:space="preserve"> </w:t>
      </w:r>
      <w:ins w:id="573" w:author="Autor">
        <w:r w:rsidR="00BC769F" w:rsidRPr="00BC769F">
          <w:rPr>
            <w:lang w:eastAsia="x-none"/>
          </w:rPr>
          <w:t xml:space="preserve">vyjadril nesúhlas s podpísaním zmluvy s úspešným uchádzačom, nie je možné </w:t>
        </w:r>
      </w:ins>
      <w:r w:rsidRPr="0073389C">
        <w:rPr>
          <w:lang w:eastAsia="x-none"/>
        </w:rPr>
        <w:t xml:space="preserve">určiť ex-ante </w:t>
      </w:r>
      <w:r w:rsidR="006B7CFE" w:rsidRPr="006B7CFE">
        <w:rPr>
          <w:lang w:eastAsia="x-none"/>
        </w:rPr>
        <w:t>finančnú opravu</w:t>
      </w:r>
      <w:del w:id="574" w:author="Autor">
        <w:r w:rsidR="006B7CFE" w:rsidRPr="006B7CFE" w:rsidDel="006B7CFE">
          <w:rPr>
            <w:lang w:eastAsia="x-none"/>
          </w:rPr>
          <w:delText xml:space="preserve"> </w:delText>
        </w:r>
        <w:r w:rsidRPr="0073389C">
          <w:rPr>
            <w:lang w:eastAsia="x-none"/>
          </w:rPr>
          <w:delText>(napr. prijímateľ podpísal zmluvu s úspešným uchádzačom bez riadneho ukončenia druhej ex-ante kontroly)</w:delText>
        </w:r>
      </w:del>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ins w:id="575" w:author="Autor">
        <w:r w:rsidR="00BC769F">
          <w:t xml:space="preserve">alebo obstarávania </w:t>
        </w:r>
      </w:ins>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w:t>
      </w:r>
      <w:r w:rsidRPr="0073389C">
        <w:lastRenderedPageBreak/>
        <w:t xml:space="preserve">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6"/>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308A0C87"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w:t>
      </w:r>
      <w:del w:id="576" w:author="Autor">
        <w:r w:rsidRPr="004A1434">
          <w:rPr>
            <w:rFonts w:cs="Arial"/>
            <w:szCs w:val="19"/>
          </w:rPr>
          <w:delText xml:space="preserve">o vysvetlenie </w:delText>
        </w:r>
      </w:del>
      <w:r w:rsidRPr="004A1434">
        <w:rPr>
          <w:rFonts w:cs="Arial"/>
          <w:szCs w:val="19"/>
        </w:rPr>
        <w:t xml:space="preserve">v prípade potreby </w:t>
      </w:r>
      <w:ins w:id="577" w:author="Autor">
        <w:r w:rsidR="00BC769F">
          <w:rPr>
            <w:rFonts w:cs="Arial"/>
            <w:szCs w:val="19"/>
          </w:rPr>
          <w:t xml:space="preserve">o </w:t>
        </w:r>
      </w:ins>
      <w:r w:rsidRPr="004A1434">
        <w:rPr>
          <w:rFonts w:cs="Arial"/>
          <w:szCs w:val="19"/>
        </w:rPr>
        <w:t>odôvodneni</w:t>
      </w:r>
      <w:del w:id="578" w:author="Autor">
        <w:r w:rsidRPr="004A1434" w:rsidDel="00BC769F">
          <w:rPr>
            <w:rFonts w:cs="Arial"/>
            <w:szCs w:val="19"/>
          </w:rPr>
          <w:delText>a</w:delText>
        </w:r>
      </w:del>
      <w:ins w:id="579" w:author="Autor">
        <w:r w:rsidR="00BC769F">
          <w:rPr>
            <w:rFonts w:cs="Arial"/>
            <w:szCs w:val="19"/>
          </w:rPr>
          <w:t>e</w:t>
        </w:r>
      </w:ins>
      <w:r w:rsidRPr="004A1434">
        <w:rPr>
          <w:rFonts w:cs="Arial"/>
          <w:szCs w:val="19"/>
        </w:rPr>
        <w:t xml:space="preserve"> zvoleného postupu, resp. vysvetleni</w:t>
      </w:r>
      <w:del w:id="580" w:author="Autor">
        <w:r w:rsidRPr="004A1434">
          <w:rPr>
            <w:rFonts w:cs="Arial"/>
            <w:szCs w:val="19"/>
          </w:rPr>
          <w:delText>a</w:delText>
        </w:r>
      </w:del>
      <w:ins w:id="581" w:author="Autor">
        <w:r w:rsidR="00BC769F">
          <w:rPr>
            <w:rFonts w:cs="Arial"/>
            <w:szCs w:val="19"/>
          </w:rPr>
          <w:t>e</w:t>
        </w:r>
      </w:ins>
      <w:r w:rsidRPr="004A1434">
        <w:rPr>
          <w:rFonts w:cs="Arial"/>
          <w:szCs w:val="19"/>
        </w:rPr>
        <w:t>/doplneni</w:t>
      </w:r>
      <w:del w:id="582" w:author="Autor">
        <w:r w:rsidRPr="004A1434" w:rsidDel="00BC769F">
          <w:rPr>
            <w:rFonts w:cs="Arial"/>
            <w:szCs w:val="19"/>
          </w:rPr>
          <w:delText>a</w:delText>
        </w:r>
      </w:del>
      <w:ins w:id="583" w:author="Autor">
        <w:r w:rsidR="00BC769F">
          <w:rPr>
            <w:rFonts w:cs="Arial"/>
            <w:szCs w:val="19"/>
          </w:rPr>
          <w:t>e</w:t>
        </w:r>
      </w:ins>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del w:id="584" w:author="Autor">
        <w:r w:rsidRPr="004A1434">
          <w:rPr>
            <w:rFonts w:cs="Arial"/>
            <w:szCs w:val="19"/>
          </w:rPr>
          <w:delText>prestáva plynúť</w:delText>
        </w:r>
      </w:del>
      <w:ins w:id="585" w:author="Autor">
        <w:r w:rsidR="00BC769F">
          <w:rPr>
            <w:rFonts w:cs="Arial"/>
            <w:szCs w:val="19"/>
          </w:rPr>
          <w:t>sa</w:t>
        </w:r>
      </w:ins>
      <w:r w:rsidRPr="004A1434">
        <w:rPr>
          <w:rFonts w:cs="Arial"/>
          <w:szCs w:val="19"/>
        </w:rPr>
        <w:t xml:space="preserve"> lehota na výkon kontroly VO</w:t>
      </w:r>
      <w:ins w:id="586" w:author="Autor">
        <w:r w:rsidR="00BC769F">
          <w:rPr>
            <w:rFonts w:cs="Arial"/>
            <w:szCs w:val="19"/>
          </w:rPr>
          <w:t xml:space="preserve"> prerušuje</w:t>
        </w:r>
      </w:ins>
      <w:r w:rsidRPr="004A1434">
        <w:rPr>
          <w:rFonts w:cs="Arial"/>
          <w:szCs w:val="19"/>
        </w:rPr>
        <w:t xml:space="preserve">. Dňom nasledujúcim po dni doručenia vysvetlenia alebo doplnenia dokumentácie poskytovateľovi </w:t>
      </w:r>
      <w:del w:id="587" w:author="Autor">
        <w:r w:rsidRPr="004A1434">
          <w:rPr>
            <w:rFonts w:cs="Arial"/>
            <w:szCs w:val="19"/>
          </w:rPr>
          <w:delText xml:space="preserve">začína </w:delText>
        </w:r>
      </w:del>
      <w:ins w:id="588" w:author="Autor">
        <w:r w:rsidR="00BC769F">
          <w:rPr>
            <w:rFonts w:cs="Arial"/>
            <w:szCs w:val="19"/>
          </w:rPr>
          <w:t>pokračuje</w:t>
        </w:r>
        <w:r w:rsidR="00BC769F" w:rsidRPr="004A1434">
          <w:rPr>
            <w:rFonts w:cs="Arial"/>
            <w:szCs w:val="19"/>
          </w:rPr>
          <w:t xml:space="preserve"> </w:t>
        </w:r>
      </w:ins>
      <w:r w:rsidRPr="004A1434">
        <w:rPr>
          <w:rFonts w:cs="Arial"/>
          <w:szCs w:val="19"/>
        </w:rPr>
        <w:t>plyn</w:t>
      </w:r>
      <w:del w:id="589" w:author="Autor">
        <w:r w:rsidRPr="004A1434" w:rsidDel="00BC769F">
          <w:rPr>
            <w:rFonts w:cs="Arial"/>
            <w:szCs w:val="19"/>
          </w:rPr>
          <w:delText>úť</w:delText>
        </w:r>
      </w:del>
      <w:ins w:id="590" w:author="Autor">
        <w:r w:rsidR="00BC769F">
          <w:rPr>
            <w:rFonts w:cs="Arial"/>
            <w:szCs w:val="19"/>
          </w:rPr>
          <w:t>utie</w:t>
        </w:r>
      </w:ins>
      <w:r w:rsidRPr="004A1434">
        <w:rPr>
          <w:rFonts w:cs="Arial"/>
          <w:szCs w:val="19"/>
        </w:rPr>
        <w:t xml:space="preserve"> </w:t>
      </w:r>
      <w:del w:id="591" w:author="Autor">
        <w:r w:rsidRPr="004A1434">
          <w:rPr>
            <w:rFonts w:cs="Arial"/>
            <w:szCs w:val="19"/>
          </w:rPr>
          <w:delText>nová</w:delText>
        </w:r>
      </w:del>
      <w:r w:rsidRPr="004A1434">
        <w:rPr>
          <w:rFonts w:cs="Arial"/>
          <w:szCs w:val="19"/>
        </w:rPr>
        <w:t xml:space="preserve"> lehot</w:t>
      </w:r>
      <w:del w:id="592" w:author="Autor">
        <w:r w:rsidRPr="004A1434">
          <w:rPr>
            <w:rFonts w:cs="Arial"/>
            <w:szCs w:val="19"/>
          </w:rPr>
          <w:delText>a</w:delText>
        </w:r>
      </w:del>
      <w:ins w:id="593" w:author="Autor">
        <w:r w:rsidR="00BC769F">
          <w:rPr>
            <w:rFonts w:cs="Arial"/>
            <w:szCs w:val="19"/>
          </w:rPr>
          <w:t>y</w:t>
        </w:r>
      </w:ins>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1F3CB9F"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del w:id="594" w:author="Autor">
        <w:r w:rsidRPr="004A1434">
          <w:rPr>
            <w:rFonts w:cs="Arial"/>
            <w:szCs w:val="19"/>
          </w:rPr>
          <w:delText xml:space="preserve">princípov </w:delText>
        </w:r>
      </w:del>
      <w:ins w:id="595" w:author="Autor">
        <w:r w:rsidR="00BC769F">
          <w:rPr>
            <w:rFonts w:cs="Arial"/>
            <w:szCs w:val="19"/>
          </w:rPr>
          <w:t>pravidiel</w:t>
        </w:r>
        <w:r w:rsidR="00BC769F" w:rsidRPr="004A1434">
          <w:rPr>
            <w:rFonts w:cs="Arial"/>
            <w:szCs w:val="19"/>
          </w:rPr>
          <w:t xml:space="preserve"> </w:t>
        </w:r>
      </w:ins>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po kontrole tohto oznámenia a posúdení oprávnenosti použitia priameho rokovacieho konania je prijímateľ oprávnený začať realizovať tento postup. Po skončení procesov v rámci postupu priameho </w:t>
      </w:r>
      <w:r w:rsidRPr="009F4290">
        <w:lastRenderedPageBreak/>
        <w:t>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7"/>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49902514"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del w:id="596" w:author="Autor">
        <w:r w:rsidRPr="0073389C">
          <w:delText xml:space="preserve">princípov </w:delText>
        </w:r>
      </w:del>
      <w:ins w:id="597" w:author="Autor">
        <w:r w:rsidR="001A42C2">
          <w:t>pravidiel</w:t>
        </w:r>
        <w:r w:rsidR="001A42C2" w:rsidRPr="0073389C">
          <w:t xml:space="preserve"> </w:t>
        </w:r>
      </w:ins>
      <w:r w:rsidRPr="0073389C">
        <w:t>a postupov VO, resp. porušenie pravidiel a ustanovení legislatívy SR a EÚ, predmetný dodatok schváli.</w:t>
      </w:r>
    </w:p>
    <w:p w14:paraId="3C540536" w14:textId="50B8BEA0"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del w:id="598" w:author="Autor">
        <w:r w:rsidRPr="00963E0D">
          <w:rPr>
            <w:rFonts w:cs="Arial"/>
            <w:szCs w:val="19"/>
          </w:rPr>
          <w:delText>prestáva plynúť</w:delText>
        </w:r>
      </w:del>
      <w:ins w:id="599" w:author="Autor">
        <w:r w:rsidR="001A42C2">
          <w:rPr>
            <w:rFonts w:cs="Arial"/>
            <w:szCs w:val="19"/>
          </w:rPr>
          <w:t>sa</w:t>
        </w:r>
      </w:ins>
      <w:r w:rsidRPr="00963E0D">
        <w:rPr>
          <w:rFonts w:cs="Arial"/>
          <w:szCs w:val="19"/>
        </w:rPr>
        <w:t xml:space="preserve"> lehota na výkon kontroly VO</w:t>
      </w:r>
      <w:ins w:id="600" w:author="Autor">
        <w:r w:rsidR="001A42C2">
          <w:rPr>
            <w:rFonts w:cs="Arial"/>
            <w:szCs w:val="19"/>
          </w:rPr>
          <w:t xml:space="preserve"> prerušuje</w:t>
        </w:r>
      </w:ins>
      <w:r w:rsidRPr="00963E0D">
        <w:rPr>
          <w:rFonts w:cs="Arial"/>
          <w:szCs w:val="19"/>
        </w:rPr>
        <w:t xml:space="preserve">. Dňom nasledujúcim po dni doručenia vysvetlenia alebo doplnenia dokumentácie poskytovateľovi </w:t>
      </w:r>
      <w:del w:id="601" w:author="Autor">
        <w:r w:rsidRPr="00963E0D">
          <w:rPr>
            <w:rFonts w:cs="Arial"/>
            <w:szCs w:val="19"/>
          </w:rPr>
          <w:delText xml:space="preserve">začína </w:delText>
        </w:r>
      </w:del>
      <w:ins w:id="602" w:author="Autor">
        <w:r w:rsidR="001A42C2">
          <w:rPr>
            <w:rFonts w:cs="Arial"/>
            <w:szCs w:val="19"/>
          </w:rPr>
          <w:t>pokračuje</w:t>
        </w:r>
        <w:r w:rsidR="001A42C2" w:rsidRPr="00963E0D">
          <w:rPr>
            <w:rFonts w:cs="Arial"/>
            <w:szCs w:val="19"/>
          </w:rPr>
          <w:t xml:space="preserve"> </w:t>
        </w:r>
      </w:ins>
      <w:del w:id="603" w:author="Autor">
        <w:r w:rsidRPr="00963E0D" w:rsidDel="001A42C2">
          <w:rPr>
            <w:rFonts w:cs="Arial"/>
            <w:szCs w:val="19"/>
          </w:rPr>
          <w:delText xml:space="preserve">plynúť </w:delText>
        </w:r>
      </w:del>
      <w:ins w:id="604" w:author="Autor">
        <w:r w:rsidR="001A42C2" w:rsidRPr="00963E0D">
          <w:rPr>
            <w:rFonts w:cs="Arial"/>
            <w:szCs w:val="19"/>
          </w:rPr>
          <w:t>plyn</w:t>
        </w:r>
        <w:r w:rsidR="001A42C2">
          <w:rPr>
            <w:rFonts w:cs="Arial"/>
            <w:szCs w:val="19"/>
          </w:rPr>
          <w:t>utie</w:t>
        </w:r>
        <w:r w:rsidRPr="00963E0D">
          <w:rPr>
            <w:rFonts w:cs="Arial"/>
            <w:szCs w:val="19"/>
          </w:rPr>
          <w:t xml:space="preserve"> </w:t>
        </w:r>
      </w:ins>
      <w:del w:id="605" w:author="Autor">
        <w:r w:rsidRPr="00963E0D">
          <w:rPr>
            <w:rFonts w:cs="Arial"/>
            <w:szCs w:val="19"/>
          </w:rPr>
          <w:delText xml:space="preserve">nová </w:delText>
        </w:r>
      </w:del>
      <w:r w:rsidRPr="00963E0D">
        <w:rPr>
          <w:rFonts w:cs="Arial"/>
          <w:szCs w:val="19"/>
        </w:rPr>
        <w:t>lehot</w:t>
      </w:r>
      <w:del w:id="606" w:author="Autor">
        <w:r w:rsidRPr="00963E0D">
          <w:rPr>
            <w:rFonts w:cs="Arial"/>
            <w:szCs w:val="19"/>
          </w:rPr>
          <w:delText>a</w:delText>
        </w:r>
      </w:del>
      <w:ins w:id="607" w:author="Autor">
        <w:r w:rsidR="001A42C2">
          <w:rPr>
            <w:rFonts w:cs="Arial"/>
            <w:szCs w:val="19"/>
          </w:rPr>
          <w:t>y</w:t>
        </w:r>
      </w:ins>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w:t>
      </w:r>
      <w:r w:rsidRPr="00963E0D">
        <w:rPr>
          <w:rFonts w:cs="Arial"/>
          <w:szCs w:val="19"/>
        </w:rPr>
        <w:lastRenderedPageBreak/>
        <w:t xml:space="preserve">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4D9F7DA0"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del w:id="608" w:author="Autor">
        <w:r w:rsidRPr="00963E0D">
          <w:rPr>
            <w:rFonts w:cs="Arial"/>
            <w:szCs w:val="19"/>
          </w:rPr>
          <w:delText xml:space="preserve">princípov </w:delText>
        </w:r>
      </w:del>
      <w:ins w:id="609" w:author="Autor">
        <w:r w:rsidR="001A42C2">
          <w:rPr>
            <w:rFonts w:cs="Arial"/>
            <w:szCs w:val="19"/>
          </w:rPr>
          <w:t>pravidiel</w:t>
        </w:r>
        <w:r w:rsidR="001A42C2" w:rsidRPr="00963E0D">
          <w:rPr>
            <w:rFonts w:cs="Arial"/>
            <w:szCs w:val="19"/>
          </w:rPr>
          <w:t xml:space="preserve"> </w:t>
        </w:r>
      </w:ins>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05EEA503"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del w:id="610" w:author="Autor">
        <w:r w:rsidRPr="00963E0D">
          <w:rPr>
            <w:rFonts w:cs="Arial"/>
            <w:szCs w:val="19"/>
          </w:rPr>
          <w:delText xml:space="preserve">princípov </w:delText>
        </w:r>
      </w:del>
      <w:ins w:id="611" w:author="Autor">
        <w:r w:rsidR="001A42C2">
          <w:rPr>
            <w:rFonts w:cs="Arial"/>
            <w:szCs w:val="19"/>
          </w:rPr>
          <w:t>pravidiel</w:t>
        </w:r>
        <w:r w:rsidR="001A42C2" w:rsidRPr="00963E0D">
          <w:rPr>
            <w:rFonts w:cs="Arial"/>
            <w:szCs w:val="19"/>
          </w:rPr>
          <w:t xml:space="preserve"> </w:t>
        </w:r>
      </w:ins>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6F24BC98"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w:t>
      </w:r>
      <w:del w:id="612" w:author="Autor">
        <w:r w:rsidRPr="00963E0D">
          <w:rPr>
            <w:rFonts w:cs="Arial"/>
            <w:szCs w:val="19"/>
          </w:rPr>
          <w:delText xml:space="preserve"> od rozsahu,</w:delText>
        </w:r>
      </w:del>
      <w:r w:rsidRPr="00963E0D">
        <w:rPr>
          <w:rFonts w:cs="Arial"/>
          <w:szCs w:val="19"/>
        </w:rPr>
        <w:t xml:space="preserve"> závažnosti </w:t>
      </w:r>
      <w:del w:id="613" w:author="Autor">
        <w:r w:rsidRPr="00963E0D">
          <w:rPr>
            <w:rFonts w:cs="Arial"/>
            <w:szCs w:val="19"/>
          </w:rPr>
          <w:delText>a momentu</w:delText>
        </w:r>
      </w:del>
      <w:r w:rsidRPr="00963E0D">
        <w:rPr>
          <w:rFonts w:cs="Arial"/>
          <w:szCs w:val="19"/>
        </w:rPr>
        <w:t xml:space="preserve"> zisten</w:t>
      </w:r>
      <w:del w:id="614" w:author="Autor">
        <w:r w:rsidRPr="00963E0D">
          <w:rPr>
            <w:rFonts w:cs="Arial"/>
            <w:szCs w:val="19"/>
          </w:rPr>
          <w:delText>ia</w:delText>
        </w:r>
      </w:del>
      <w:ins w:id="615" w:author="Autor">
        <w:r w:rsidR="001A42C2">
          <w:rPr>
            <w:rFonts w:cs="Arial"/>
            <w:szCs w:val="19"/>
          </w:rPr>
          <w:t>ých</w:t>
        </w:r>
      </w:ins>
      <w:r w:rsidRPr="00963E0D">
        <w:rPr>
          <w:rFonts w:cs="Arial"/>
          <w:szCs w:val="19"/>
        </w:rPr>
        <w:t xml:space="preserve"> nedostatkov.</w:t>
      </w:r>
    </w:p>
    <w:p w14:paraId="7A55D31D" w14:textId="32CAA083" w:rsidR="009D7F63" w:rsidRPr="0073389C" w:rsidRDefault="009D7F63" w:rsidP="009D7F63">
      <w:pPr>
        <w:spacing w:before="120" w:after="120" w:line="288" w:lineRule="auto"/>
        <w:jc w:val="both"/>
        <w:rPr>
          <w:del w:id="616" w:author="Autor"/>
        </w:rPr>
      </w:pPr>
      <w:del w:id="617" w:author="Autor">
        <w:r w:rsidRPr="0073389C">
          <w:delText xml:space="preserve">Pokiaľ poskytovateľ pri kontrole takéhoto dodatku zistí porušenie princípov a postupov VO, resp. porušenie pravidiel a ustanovení legislatívy SR a EÚ, predmetný výdavok neschváli, čo znamená, že súvisiace výdavky vyplývajúce zo tohto </w:delText>
        </w:r>
        <w:r w:rsidR="00963E0D">
          <w:rPr>
            <w:rFonts w:cs="Arial"/>
            <w:szCs w:val="19"/>
          </w:rPr>
          <w:delText>dodatku</w:delText>
        </w:r>
        <w:r w:rsidR="00963E0D" w:rsidRPr="0073389C">
          <w:rPr>
            <w:rFonts w:cs="Arial"/>
            <w:szCs w:val="19"/>
          </w:rPr>
          <w:delText xml:space="preserve"> </w:delText>
        </w:r>
        <w:r w:rsidRPr="0073389C">
          <w:delText xml:space="preserve">nebudú pripustené do financovania v plnom rozsahu. </w:delText>
        </w:r>
      </w:del>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17D1F3E3" w:rsidR="009D7F63" w:rsidRPr="0073389C" w:rsidRDefault="009D7F63" w:rsidP="009D7F63">
      <w:pPr>
        <w:spacing w:before="120" w:after="120" w:line="288" w:lineRule="auto"/>
        <w:jc w:val="both"/>
        <w:rPr>
          <w:del w:id="618" w:author="Autor"/>
        </w:rPr>
      </w:pP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lastRenderedPageBreak/>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ins w:id="619" w:author="Auto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388CBB57" w14:textId="0559F187" w:rsidR="007D11DA" w:rsidRDefault="007D11DA" w:rsidP="00DD30A9">
      <w:pPr>
        <w:tabs>
          <w:tab w:val="left" w:pos="1014"/>
        </w:tabs>
        <w:spacing w:after="120" w:line="288" w:lineRule="auto"/>
        <w:jc w:val="both"/>
        <w:rPr>
          <w:del w:id="620" w:author="Auto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53368A13"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lastRenderedPageBreak/>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77777777" w:rsidR="007D11DA" w:rsidRDefault="007D11DA" w:rsidP="007D11DA">
      <w:pPr>
        <w:tabs>
          <w:tab w:val="left" w:pos="1014"/>
        </w:tabs>
        <w:spacing w:before="120" w:after="120" w:line="288" w:lineRule="auto"/>
        <w:jc w:val="both"/>
        <w:rPr>
          <w:ins w:id="621" w:author="Autor"/>
        </w:rPr>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59A73D59" w14:textId="693B1E81" w:rsidR="007D11DA" w:rsidRDefault="007D11DA" w:rsidP="007D11DA">
      <w:pPr>
        <w:tabs>
          <w:tab w:val="left" w:pos="1014"/>
        </w:tabs>
        <w:spacing w:before="120" w:after="120" w:line="288" w:lineRule="auto"/>
        <w:jc w:val="both"/>
        <w:rPr>
          <w:del w:id="622" w:author="Autor"/>
        </w:rPr>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35F1FFF3" w14:textId="6BF013A2" w:rsidR="007D11DA" w:rsidRDefault="007D11DA" w:rsidP="00DD30A9">
      <w:pPr>
        <w:tabs>
          <w:tab w:val="left" w:pos="1014"/>
        </w:tabs>
        <w:spacing w:line="288" w:lineRule="auto"/>
        <w:jc w:val="both"/>
        <w:rPr>
          <w:del w:id="623" w:author="Autor"/>
        </w:rPr>
      </w:pP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77777777"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4B4F0268" w14:textId="1CF1FD5B" w:rsidR="007D11DA" w:rsidRDefault="007D11DA" w:rsidP="007D11DA">
      <w:pPr>
        <w:tabs>
          <w:tab w:val="left" w:pos="1014"/>
        </w:tabs>
        <w:spacing w:before="120" w:after="120" w:line="288" w:lineRule="auto"/>
        <w:jc w:val="both"/>
        <w:rPr>
          <w:del w:id="624" w:author="Autor"/>
        </w:rPr>
      </w:pP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lastRenderedPageBreak/>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0ED5EED4"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419AABE6" w14:textId="5D2B7DB5" w:rsidR="007D11DA" w:rsidRDefault="007D11DA" w:rsidP="007D11DA">
      <w:pPr>
        <w:tabs>
          <w:tab w:val="left" w:pos="1014"/>
        </w:tabs>
        <w:spacing w:before="120" w:after="120" w:line="288" w:lineRule="auto"/>
        <w:jc w:val="both"/>
        <w:rPr>
          <w:del w:id="625" w:author="Autor"/>
        </w:rPr>
      </w:pP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7777777"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lastRenderedPageBreak/>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7E687725" w14:textId="5F88F4B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w:t>
      </w:r>
      <w:ins w:id="626" w:author="Autor">
        <w:r w:rsidR="006B360C">
          <w:rPr>
            <w:rFonts w:cs="Arial"/>
            <w:szCs w:val="19"/>
          </w:rPr>
          <w:t xml:space="preserve">môže </w:t>
        </w:r>
      </w:ins>
      <w:r w:rsidRPr="00963E0D">
        <w:rPr>
          <w:rFonts w:cs="Arial"/>
          <w:szCs w:val="19"/>
        </w:rPr>
        <w:t>vykonáva</w:t>
      </w:r>
      <w:ins w:id="627" w:author="Autor">
        <w:r w:rsidR="006B360C">
          <w:rPr>
            <w:rFonts w:cs="Arial"/>
            <w:szCs w:val="19"/>
          </w:rPr>
          <w:t>ť</w:t>
        </w:r>
      </w:ins>
      <w:r w:rsidRPr="00963E0D">
        <w:rPr>
          <w:rFonts w:cs="Arial"/>
          <w:szCs w:val="19"/>
        </w:rPr>
        <w:t xml:space="preserve">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w:t>
      </w:r>
      <w:del w:id="628" w:author="Autor">
        <w:r w:rsidRPr="00963E0D">
          <w:rPr>
            <w:rFonts w:cs="Arial"/>
            <w:szCs w:val="19"/>
          </w:rPr>
          <w:delText xml:space="preserve"> s kladným výsledkom</w:delText>
        </w:r>
      </w:del>
      <w:r w:rsidRPr="00963E0D">
        <w:rPr>
          <w:rFonts w:cs="Arial"/>
          <w:szCs w:val="19"/>
        </w:rPr>
        <w:t xml:space="preserve">.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2"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629" w:name="_Toc440372884"/>
      <w:bookmarkStart w:id="630" w:name="_Toc440636395"/>
      <w:r w:rsidRPr="0073389C">
        <w:rPr>
          <w:lang w:val="sk-SK"/>
        </w:rPr>
        <w:t>Finančné opravy</w:t>
      </w:r>
      <w:bookmarkEnd w:id="629"/>
      <w:bookmarkEnd w:id="630"/>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ins w:id="631" w:author="Autor"/>
          <w:rFonts w:cs="Arial"/>
          <w:szCs w:val="19"/>
        </w:rPr>
      </w:pPr>
      <w:ins w:id="632" w:author="Autor">
        <w:r w:rsidRPr="006B360C">
          <w:rPr>
            <w:rFonts w:cs="Arial"/>
            <w:szCs w:val="19"/>
          </w:rPr>
          <w:t>Určenie finančných opráv sa riadi pravidlami, ktoré sú platné v čase vypracovania návrhu správy z kontroly.</w:t>
        </w:r>
      </w:ins>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4F9832AD"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del w:id="633" w:author="Autor">
        <w:r w:rsidRPr="00566C38">
          <w:rPr>
            <w:rFonts w:cs="Arial"/>
            <w:szCs w:val="19"/>
          </w:rPr>
          <w:delText xml:space="preserve">do </w:delText>
        </w:r>
      </w:del>
      <w:ins w:id="634" w:author="Autor">
        <w:r w:rsidR="006B360C">
          <w:rPr>
            <w:rFonts w:cs="Arial"/>
            <w:szCs w:val="19"/>
          </w:rPr>
          <w:t>od</w:t>
        </w:r>
        <w:r w:rsidR="006B360C" w:rsidRPr="00566C38">
          <w:rPr>
            <w:rFonts w:cs="Arial"/>
            <w:szCs w:val="19"/>
          </w:rPr>
          <w:t xml:space="preserve"> </w:t>
        </w:r>
      </w:ins>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lastRenderedPageBreak/>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lastRenderedPageBreak/>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8"/>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lastRenderedPageBreak/>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635" w:name="_Toc440372885"/>
      <w:bookmarkStart w:id="636" w:name="_Toc440636396"/>
      <w:r w:rsidRPr="0073389C">
        <w:rPr>
          <w:lang w:val="sk-SK"/>
        </w:rPr>
        <w:lastRenderedPageBreak/>
        <w:t>Postupy vo verejnom obstarávaní</w:t>
      </w:r>
      <w:bookmarkEnd w:id="635"/>
      <w:bookmarkEnd w:id="636"/>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1BBD6E2"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del w:id="637" w:author="Autor">
        <w:r w:rsidRPr="0073389C">
          <w:rPr>
            <w:rFonts w:cs="Arial"/>
            <w:szCs w:val="19"/>
          </w:rPr>
          <w:delText>sú povinní</w:delText>
        </w:r>
      </w:del>
      <w:ins w:id="638" w:author="Autor">
        <w:r w:rsidR="005E0D17">
          <w:rPr>
            <w:rFonts w:cs="Arial"/>
            <w:szCs w:val="19"/>
          </w:rPr>
          <w:t>môžu</w:t>
        </w:r>
      </w:ins>
      <w:r w:rsidRPr="0073389C">
        <w:rPr>
          <w:rFonts w:cs="Arial"/>
          <w:szCs w:val="19"/>
        </w:rPr>
        <w:t xml:space="preserve"> </w:t>
      </w:r>
      <w:del w:id="639" w:author="Autor">
        <w:r w:rsidRPr="0073389C">
          <w:rPr>
            <w:rFonts w:cs="Arial"/>
            <w:szCs w:val="19"/>
          </w:rPr>
          <w:delText>používať</w:delText>
        </w:r>
        <w:r w:rsidRPr="0073389C" w:rsidDel="005E0D17">
          <w:rPr>
            <w:rFonts w:cs="Arial"/>
            <w:szCs w:val="19"/>
          </w:rPr>
          <w:delText xml:space="preserve"> </w:delText>
        </w:r>
      </w:del>
      <w:ins w:id="640" w:author="Autor">
        <w:r w:rsidR="005E0D17">
          <w:rPr>
            <w:rFonts w:cs="Arial"/>
            <w:szCs w:val="19"/>
          </w:rPr>
          <w:t>vy</w:t>
        </w:r>
        <w:r w:rsidR="005E0D17" w:rsidRPr="0073389C">
          <w:rPr>
            <w:rFonts w:cs="Arial"/>
            <w:szCs w:val="19"/>
          </w:rPr>
          <w:t>užívať</w:t>
        </w:r>
        <w:r w:rsidRPr="0073389C">
          <w:rPr>
            <w:rFonts w:cs="Arial"/>
            <w:szCs w:val="19"/>
          </w:rPr>
          <w:t xml:space="preserve"> </w:t>
        </w:r>
      </w:ins>
      <w:r w:rsidRPr="0073389C">
        <w:rPr>
          <w:rFonts w:cs="Arial"/>
          <w:szCs w:val="19"/>
        </w:rPr>
        <w:t>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del w:id="641" w:author="Autor">
        <w:r w:rsidRPr="0073389C">
          <w:rPr>
            <w:rFonts w:cs="Arial"/>
            <w:szCs w:val="19"/>
          </w:rPr>
          <w:delText>sú povinní</w:delText>
        </w:r>
      </w:del>
      <w:ins w:id="642" w:author="Autor">
        <w:r w:rsidR="005E0D17">
          <w:rPr>
            <w:rFonts w:cs="Arial"/>
            <w:szCs w:val="19"/>
          </w:rPr>
          <w:t>môžu</w:t>
        </w:r>
      </w:ins>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lastRenderedPageBreak/>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EFEF973" w:rsidR="00267484" w:rsidRPr="008A2C57" w:rsidRDefault="005E0D17" w:rsidP="00267484">
      <w:pPr>
        <w:tabs>
          <w:tab w:val="left" w:pos="1014"/>
        </w:tabs>
        <w:spacing w:before="120" w:after="120" w:line="288" w:lineRule="auto"/>
        <w:jc w:val="both"/>
        <w:rPr>
          <w:rFonts w:cs="Arial"/>
          <w:szCs w:val="19"/>
          <w:lang w:eastAsia="sk-SK"/>
        </w:rPr>
      </w:pPr>
      <w:ins w:id="643" w:author="Autor">
        <w:r>
          <w:rPr>
            <w:rFonts w:cs="Arial"/>
            <w:b/>
            <w:szCs w:val="19"/>
            <w:lang w:eastAsia="sk-SK"/>
          </w:rPr>
          <w:t xml:space="preserve">V prípade, že sa </w:t>
        </w:r>
      </w:ins>
      <w:del w:id="644" w:author="Autor">
        <w:r w:rsidR="00267484" w:rsidRPr="008A2C57" w:rsidDel="005E0D17">
          <w:rPr>
            <w:rFonts w:cs="Arial"/>
            <w:b/>
            <w:szCs w:val="19"/>
            <w:lang w:eastAsia="sk-SK"/>
          </w:rPr>
          <w:delText>P</w:delText>
        </w:r>
      </w:del>
      <w:ins w:id="645" w:author="Autor">
        <w:r>
          <w:rPr>
            <w:rFonts w:cs="Arial"/>
            <w:b/>
            <w:szCs w:val="19"/>
            <w:lang w:eastAsia="sk-SK"/>
          </w:rPr>
          <w:t>p</w:t>
        </w:r>
      </w:ins>
      <w:r w:rsidR="00267484" w:rsidRPr="008A2C57">
        <w:rPr>
          <w:rFonts w:cs="Arial"/>
          <w:b/>
          <w:szCs w:val="19"/>
          <w:lang w:eastAsia="sk-SK"/>
        </w:rPr>
        <w:t xml:space="preserve">rijímateľ </w:t>
      </w:r>
      <w:ins w:id="646" w:author="Autor">
        <w:r w:rsidRPr="005E0D17">
          <w:rPr>
            <w:rFonts w:cs="Arial"/>
            <w:b/>
            <w:szCs w:val="19"/>
            <w:lang w:eastAsia="sk-SK"/>
          </w:rPr>
          <w:t>rozhodne zadať zákazku prostredníctvom elektronického trhoviska,</w:t>
        </w:r>
        <w:r w:rsidR="00267484" w:rsidRPr="008A2C57">
          <w:rPr>
            <w:rFonts w:cs="Arial"/>
            <w:b/>
            <w:szCs w:val="19"/>
            <w:lang w:eastAsia="sk-SK"/>
          </w:rPr>
          <w:t xml:space="preserve"> </w:t>
        </w:r>
      </w:ins>
      <w:r w:rsidR="00267484" w:rsidRPr="008A2C57">
        <w:rPr>
          <w:rFonts w:cs="Arial"/>
          <w:b/>
          <w:szCs w:val="19"/>
          <w:lang w:eastAsia="sk-SK"/>
        </w:rPr>
        <w:t>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51B66CFF" w14:textId="69844B2A"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647" w:author="Autor"/>
          <w:rFonts w:cs="Arial"/>
          <w:szCs w:val="19"/>
        </w:rPr>
      </w:pPr>
      <w:del w:id="648" w:author="Autor">
        <w:r w:rsidRPr="00927D81">
          <w:rPr>
            <w:rFonts w:cs="Arial"/>
            <w:b/>
            <w:i/>
            <w:szCs w:val="19"/>
          </w:rPr>
          <w:delText xml:space="preserve">Dôležité upozornenie: </w:delText>
        </w:r>
        <w:r w:rsidRPr="00927D81">
          <w:rPr>
            <w:rFonts w:cs="Arial"/>
            <w:szCs w:val="19"/>
          </w:rPr>
          <w:delTex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delText>
        </w:r>
        <w:r w:rsidRPr="00602CB7">
          <w:rPr>
            <w:rFonts w:cs="Arial"/>
            <w:szCs w:val="19"/>
          </w:rPr>
          <w:delText xml:space="preserve"> a zároveň predložil uvedenú zákazku na kontrolu </w:delText>
        </w:r>
        <w:r>
          <w:rPr>
            <w:rFonts w:cs="Arial"/>
            <w:szCs w:val="19"/>
          </w:rPr>
          <w:delText>poskytovateľovi</w:delText>
        </w:r>
        <w:r w:rsidRPr="00927D81">
          <w:rPr>
            <w:rFonts w:cs="Arial"/>
            <w:szCs w:val="19"/>
          </w:rPr>
          <w:delText xml:space="preserve"> až na štandardnú ex-post kontrolu po </w:delText>
        </w:r>
        <w:r w:rsidR="00120FED">
          <w:rPr>
            <w:rFonts w:cs="Arial"/>
            <w:szCs w:val="19"/>
          </w:rPr>
          <w:delText xml:space="preserve">nadobudnutí </w:delText>
        </w:r>
        <w:r w:rsidRPr="00927D81">
          <w:rPr>
            <w:rFonts w:cs="Arial"/>
            <w:szCs w:val="19"/>
          </w:rPr>
          <w:delText xml:space="preserve">účinnosti zmluvy s dodávateľom,  bude prijímateľovi v zmysle </w:delText>
        </w:r>
        <w:r w:rsidRPr="001F7F84">
          <w:rPr>
            <w:rFonts w:cs="Arial"/>
            <w:szCs w:val="19"/>
          </w:rPr>
          <w:delText>Metodického pokynu č. 5 k určovaniu finančných opráv, ktoré má riadiaci orgán uplatňovať pri nedodržaní pravidiel a postupov verejného obstarávania za uvedené porušenie ZVO</w:delText>
        </w:r>
        <w:r w:rsidRPr="00927D81">
          <w:rPr>
            <w:rFonts w:cs="Arial"/>
            <w:szCs w:val="19"/>
          </w:rPr>
          <w:delText xml:space="preserve"> udelená finančná oprava vo výške 5 % z deklarovaných/oprávnených  výdavkov projektu.</w:delText>
        </w:r>
      </w:del>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w:t>
      </w:r>
      <w:r w:rsidRPr="00672FF6">
        <w:rPr>
          <w:rFonts w:cs="Arial"/>
          <w:szCs w:val="19"/>
        </w:rPr>
        <w:lastRenderedPageBreak/>
        <w:t xml:space="preserve">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3F3F9B34"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ins w:id="649" w:author="Auto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5E0D17" w:rsidRPr="005E0D17">
          <w:rPr>
            <w:rFonts w:cs="Arial"/>
            <w:szCs w:val="19"/>
          </w:rPr>
          <w:t>)</w:t>
        </w:r>
      </w:ins>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EC25AA4"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del w:id="650" w:author="Autor">
        <w:r w:rsidR="009875A5" w:rsidRPr="009875A5">
          <w:rPr>
            <w:rFonts w:cs="Arial"/>
            <w:szCs w:val="19"/>
          </w:rPr>
          <w:delText xml:space="preserve">pred </w:delText>
        </w:r>
      </w:del>
      <w:ins w:id="651" w:author="Autor">
        <w:r w:rsidR="005E0D17">
          <w:rPr>
            <w:rFonts w:cs="Arial"/>
            <w:szCs w:val="19"/>
          </w:rPr>
          <w:t>po</w:t>
        </w:r>
        <w:r w:rsidR="005E0D17" w:rsidRPr="009875A5">
          <w:rPr>
            <w:rFonts w:cs="Arial"/>
            <w:szCs w:val="19"/>
          </w:rPr>
          <w:t xml:space="preserve"> </w:t>
        </w:r>
      </w:ins>
      <w:r w:rsidR="009875A5" w:rsidRPr="009875A5">
        <w:rPr>
          <w:rFonts w:cs="Arial"/>
          <w:szCs w:val="19"/>
        </w:rPr>
        <w:t>vložení</w:t>
      </w:r>
      <w:del w:id="652" w:author="Autor">
        <w:r w:rsidR="009875A5" w:rsidRPr="009875A5">
          <w:rPr>
            <w:rFonts w:cs="Arial"/>
            <w:szCs w:val="19"/>
          </w:rPr>
          <w:delText>m</w:delText>
        </w:r>
      </w:del>
      <w:r w:rsidR="009875A5" w:rsidRPr="009875A5">
        <w:rPr>
          <w:rFonts w:cs="Arial"/>
          <w:szCs w:val="19"/>
        </w:rPr>
        <w:t xml:space="preserve">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ins w:id="653" w:author="Autor">
        <w:r w:rsidR="005E0D17" w:rsidRPr="005E0D17">
          <w:rPr>
            <w:rFonts w:cs="Arial"/>
            <w:szCs w:val="19"/>
          </w:rPr>
          <w:t xml:space="preserve">a jej zverejnení v CRZ </w:t>
        </w:r>
      </w:ins>
      <w:del w:id="654" w:author="Autor">
        <w:r w:rsidR="00A57973">
          <w:rPr>
            <w:rFonts w:cs="Arial"/>
            <w:szCs w:val="19"/>
          </w:rPr>
          <w:delText>(v CRZ)</w:delText>
        </w:r>
        <w:r w:rsidRPr="0073389C">
          <w:rPr>
            <w:rFonts w:cs="Arial"/>
            <w:szCs w:val="19"/>
          </w:rPr>
          <w:delText xml:space="preserve"> </w:delText>
        </w:r>
      </w:del>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042AC00E"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del w:id="655" w:author="Autor">
        <w:r w:rsidRPr="0073389C">
          <w:rPr>
            <w:rFonts w:eastAsia="Times New Roman" w:cs="Arial"/>
            <w:color w:val="auto"/>
            <w:szCs w:val="19"/>
            <w:lang w:val="sk-SK" w:eastAsia="cs-CZ"/>
          </w:rPr>
          <w:delText>opis predmetu zákazky</w:delText>
        </w:r>
      </w:del>
      <w:ins w:id="656" w:author="Autor">
        <w:r w:rsidR="005E0D17">
          <w:rPr>
            <w:rFonts w:eastAsia="Times New Roman" w:cs="Arial"/>
            <w:color w:val="auto"/>
            <w:szCs w:val="19"/>
            <w:lang w:val="sk-SK" w:eastAsia="cs-CZ"/>
          </w:rPr>
          <w:t>návrh opisného formuláru</w:t>
        </w:r>
      </w:ins>
      <w:r w:rsidRPr="0073389C">
        <w:rPr>
          <w:rFonts w:eastAsia="Times New Roman" w:cs="Arial"/>
          <w:color w:val="auto"/>
          <w:szCs w:val="19"/>
          <w:lang w:val="sk-SK" w:eastAsia="cs-CZ"/>
        </w:rPr>
        <w:t xml:space="preserve">, </w:t>
      </w:r>
    </w:p>
    <w:p w14:paraId="56A2BEE3" w14:textId="6AC69270" w:rsidR="00267484" w:rsidRPr="0073389C" w:rsidRDefault="00267484" w:rsidP="00267484">
      <w:pPr>
        <w:pStyle w:val="Bulletslevel2"/>
        <w:spacing w:after="120" w:line="288" w:lineRule="auto"/>
        <w:ind w:left="567" w:hanging="283"/>
        <w:rPr>
          <w:rFonts w:cs="Arial"/>
          <w:szCs w:val="19"/>
          <w:lang w:val="sk-SK"/>
        </w:rPr>
      </w:pPr>
      <w:del w:id="657" w:author="Autor">
        <w:r w:rsidRPr="0073389C">
          <w:rPr>
            <w:rFonts w:eastAsia="Times New Roman" w:cs="Arial"/>
            <w:color w:val="auto"/>
            <w:szCs w:val="19"/>
            <w:lang w:val="sk-SK" w:eastAsia="cs-CZ"/>
          </w:rPr>
          <w:delText>prípadné objednávkové atribúty</w:delText>
        </w:r>
      </w:del>
      <w:ins w:id="658" w:author="Autor">
        <w:r w:rsidR="005E0D17">
          <w:rPr>
            <w:rFonts w:eastAsia="Times New Roman" w:cs="Arial"/>
            <w:color w:val="auto"/>
            <w:szCs w:val="19"/>
            <w:lang w:val="sk-SK" w:eastAsia="cs-CZ"/>
          </w:rPr>
          <w:t>návrh objednávkového formuláru</w:t>
        </w:r>
      </w:ins>
      <w:r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CE4AE7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del w:id="659" w:author="Autor">
        <w:r w:rsidRPr="00771817">
          <w:rPr>
            <w:rFonts w:cs="Arial"/>
            <w:szCs w:val="19"/>
          </w:rPr>
          <w:delText xml:space="preserve">princípov </w:delText>
        </w:r>
      </w:del>
      <w:ins w:id="660" w:author="Autor">
        <w:r w:rsidR="005E0D17">
          <w:rPr>
            <w:rFonts w:cs="Arial"/>
            <w:szCs w:val="19"/>
          </w:rPr>
          <w:t>pravidiel</w:t>
        </w:r>
        <w:r w:rsidR="005E0D17" w:rsidRPr="00771817">
          <w:rPr>
            <w:rFonts w:cs="Arial"/>
            <w:szCs w:val="19"/>
          </w:rPr>
          <w:t xml:space="preserve"> </w:t>
        </w:r>
      </w:ins>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281E510"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 xml:space="preserve">ZVO, a teda či </w:t>
      </w:r>
      <w:del w:id="661" w:author="Autor">
        <w:r w:rsidRPr="005F329C">
          <w:rPr>
            <w:rFonts w:cs="Arial"/>
            <w:szCs w:val="19"/>
          </w:rPr>
          <w:delText xml:space="preserve">ide o </w:delText>
        </w:r>
      </w:del>
      <w:r w:rsidRPr="005F329C">
        <w:rPr>
          <w:rFonts w:cs="Arial"/>
          <w:szCs w:val="19"/>
        </w:rPr>
        <w:t>tovar, stavebn</w:t>
      </w:r>
      <w:ins w:id="662" w:author="Autor">
        <w:r w:rsidR="005E0D17">
          <w:rPr>
            <w:rFonts w:cs="Arial"/>
            <w:szCs w:val="19"/>
          </w:rPr>
          <w:t>á</w:t>
        </w:r>
      </w:ins>
      <w:del w:id="663" w:author="Autor">
        <w:r w:rsidRPr="005F329C" w:rsidDel="005E0D17">
          <w:rPr>
            <w:rFonts w:cs="Arial"/>
            <w:szCs w:val="19"/>
          </w:rPr>
          <w:delText>ú</w:delText>
        </w:r>
      </w:del>
      <w:r w:rsidRPr="005F329C">
        <w:rPr>
          <w:rFonts w:cs="Arial"/>
          <w:szCs w:val="19"/>
        </w:rPr>
        <w:t xml:space="preserve"> </w:t>
      </w:r>
      <w:del w:id="664" w:author="Autor">
        <w:r w:rsidRPr="005F329C">
          <w:rPr>
            <w:rFonts w:cs="Arial"/>
            <w:szCs w:val="19"/>
          </w:rPr>
          <w:delText xml:space="preserve">prácu </w:delText>
        </w:r>
      </w:del>
      <w:ins w:id="665" w:author="Autor">
        <w:r w:rsidR="005E0D17" w:rsidRPr="005F329C">
          <w:rPr>
            <w:rFonts w:cs="Arial"/>
            <w:szCs w:val="19"/>
          </w:rPr>
          <w:t>prác</w:t>
        </w:r>
        <w:r w:rsidR="005E0D17">
          <w:rPr>
            <w:rFonts w:cs="Arial"/>
            <w:szCs w:val="19"/>
          </w:rPr>
          <w:t>a</w:t>
        </w:r>
        <w:r w:rsidR="005E0D17" w:rsidRPr="005F329C">
          <w:rPr>
            <w:rFonts w:cs="Arial"/>
            <w:szCs w:val="19"/>
          </w:rPr>
          <w:t xml:space="preserve"> </w:t>
        </w:r>
      </w:ins>
      <w:r w:rsidRPr="005F329C">
        <w:rPr>
          <w:rFonts w:cs="Arial"/>
          <w:szCs w:val="19"/>
        </w:rPr>
        <w:t xml:space="preserve">alebo </w:t>
      </w:r>
      <w:del w:id="666" w:author="Autor">
        <w:r w:rsidRPr="005F329C">
          <w:rPr>
            <w:rFonts w:cs="Arial"/>
            <w:szCs w:val="19"/>
          </w:rPr>
          <w:delText>službu</w:delText>
        </w:r>
      </w:del>
      <w:ins w:id="667" w:author="Autor">
        <w:r w:rsidR="005E0D17" w:rsidRPr="005F329C">
          <w:rPr>
            <w:rFonts w:cs="Arial"/>
            <w:szCs w:val="19"/>
          </w:rPr>
          <w:t>služb</w:t>
        </w:r>
        <w:r w:rsidR="005E0D17">
          <w:rPr>
            <w:rFonts w:cs="Arial"/>
            <w:szCs w:val="19"/>
          </w:rPr>
          <w:t>a</w:t>
        </w:r>
      </w:ins>
      <w:r w:rsidRPr="005F329C">
        <w:rPr>
          <w:rFonts w:cs="Arial"/>
          <w:szCs w:val="19"/>
        </w:rPr>
        <w:t xml:space="preserve">, ktorá </w:t>
      </w:r>
      <w:ins w:id="668" w:author="Autor">
        <w:r w:rsidR="005E0D17">
          <w:rPr>
            <w:rFonts w:cs="Arial"/>
            <w:szCs w:val="19"/>
          </w:rPr>
          <w:t xml:space="preserve">je alebo </w:t>
        </w:r>
      </w:ins>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ins w:id="669" w:author="Autor">
        <w:r w:rsidR="005E0D17" w:rsidRPr="005E0D17">
          <w:rPr>
            <w:rFonts w:cs="Arial"/>
            <w:szCs w:val="19"/>
          </w:rPr>
          <w:t xml:space="preserve">má možnosť </w:t>
        </w:r>
      </w:ins>
      <w:del w:id="670" w:author="Autor">
        <w:r w:rsidRPr="005F329C">
          <w:rPr>
            <w:rFonts w:cs="Arial"/>
            <w:szCs w:val="19"/>
          </w:rPr>
          <w:delText xml:space="preserve">je povinný </w:delText>
        </w:r>
      </w:del>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BDDB823"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ins w:id="671" w:author="Autor">
        <w:r w:rsidR="005E0D17" w:rsidRPr="005E0D17">
          <w:rPr>
            <w:rFonts w:cs="Arial"/>
            <w:szCs w:val="19"/>
          </w:rPr>
          <w:t>povinný postupovať podľa metodického pokynu CKO č. 5, ktorý upravuje postup pri určení finančných opráv za porušenie pravidiel a postupov VO</w:t>
        </w:r>
      </w:ins>
      <w:del w:id="672" w:author="Autor">
        <w:r w:rsidRPr="00A57E12">
          <w:rPr>
            <w:rFonts w:cs="Arial"/>
            <w:szCs w:val="19"/>
          </w:rPr>
          <w:delText>vylúčiť výdavky vyplývajúce z realizácie takéhoto obstarávania z financovania v plnom rozsahu</w:delText>
        </w:r>
      </w:del>
      <w:r w:rsidRPr="00A57E12">
        <w:rPr>
          <w:rFonts w:cs="Arial"/>
          <w:szCs w:val="19"/>
        </w:rPr>
        <w:t>.</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7850D465"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del w:id="673" w:author="Autor">
        <w:r w:rsidRPr="00FF3561">
          <w:rPr>
            <w:rFonts w:cs="Arial"/>
            <w:szCs w:val="19"/>
          </w:rPr>
          <w:delText>prestáva plynúť</w:delText>
        </w:r>
      </w:del>
      <w:ins w:id="674" w:author="Autor">
        <w:r w:rsidR="005E0D17">
          <w:rPr>
            <w:rFonts w:cs="Arial"/>
            <w:szCs w:val="19"/>
          </w:rPr>
          <w:t>sa</w:t>
        </w:r>
      </w:ins>
      <w:r w:rsidRPr="00FF3561">
        <w:rPr>
          <w:rFonts w:cs="Arial"/>
          <w:szCs w:val="19"/>
        </w:rPr>
        <w:t xml:space="preserve"> lehota na výkon kontroly</w:t>
      </w:r>
      <w:r>
        <w:rPr>
          <w:rFonts w:cs="Arial"/>
          <w:szCs w:val="19"/>
        </w:rPr>
        <w:t xml:space="preserve"> VO</w:t>
      </w:r>
      <w:ins w:id="675" w:author="Autor">
        <w:r w:rsidR="005E0D17">
          <w:rPr>
            <w:rFonts w:cs="Arial"/>
            <w:szCs w:val="19"/>
          </w:rPr>
          <w:t xml:space="preserve"> prerušuje</w:t>
        </w:r>
      </w:ins>
      <w:r w:rsidRPr="00FF3561">
        <w:rPr>
          <w:rFonts w:cs="Arial"/>
          <w:szCs w:val="19"/>
        </w:rPr>
        <w:t xml:space="preserve">. Dňom nasledujúcim po dni doručenia vysvetlenia alebo doplnenia dokumentácie poskytovateľovi </w:t>
      </w:r>
      <w:del w:id="676" w:author="Autor">
        <w:r w:rsidRPr="00FF3561">
          <w:rPr>
            <w:rFonts w:cs="Arial"/>
            <w:szCs w:val="19"/>
          </w:rPr>
          <w:delText xml:space="preserve">začína </w:delText>
        </w:r>
      </w:del>
      <w:ins w:id="677" w:author="Autor">
        <w:r w:rsidR="005E0D17">
          <w:rPr>
            <w:rFonts w:cs="Arial"/>
            <w:szCs w:val="19"/>
          </w:rPr>
          <w:t>pokračuje</w:t>
        </w:r>
        <w:r w:rsidR="005E0D17" w:rsidRPr="00FF3561">
          <w:rPr>
            <w:rFonts w:cs="Arial"/>
            <w:szCs w:val="19"/>
          </w:rPr>
          <w:t xml:space="preserve"> </w:t>
        </w:r>
      </w:ins>
      <w:r w:rsidRPr="00FF3561">
        <w:rPr>
          <w:rFonts w:cs="Arial"/>
          <w:szCs w:val="19"/>
        </w:rPr>
        <w:t>plyn</w:t>
      </w:r>
      <w:del w:id="678" w:author="Autor">
        <w:r w:rsidRPr="00FF3561" w:rsidDel="005E0D17">
          <w:rPr>
            <w:rFonts w:cs="Arial"/>
            <w:szCs w:val="19"/>
          </w:rPr>
          <w:delText>úť</w:delText>
        </w:r>
      </w:del>
      <w:ins w:id="679" w:author="Autor">
        <w:r w:rsidR="005E0D17">
          <w:rPr>
            <w:rFonts w:cs="Arial"/>
            <w:szCs w:val="19"/>
          </w:rPr>
          <w:t>utie</w:t>
        </w:r>
      </w:ins>
      <w:r w:rsidRPr="00FF3561">
        <w:rPr>
          <w:rFonts w:cs="Arial"/>
          <w:szCs w:val="19"/>
        </w:rPr>
        <w:t xml:space="preserve"> </w:t>
      </w:r>
      <w:del w:id="680" w:author="Autor">
        <w:r w:rsidRPr="00FF3561">
          <w:rPr>
            <w:rFonts w:cs="Arial"/>
            <w:szCs w:val="19"/>
          </w:rPr>
          <w:delText xml:space="preserve">nová </w:delText>
        </w:r>
      </w:del>
      <w:r w:rsidRPr="00FF3561">
        <w:rPr>
          <w:rFonts w:cs="Arial"/>
          <w:szCs w:val="19"/>
        </w:rPr>
        <w:t>lehot</w:t>
      </w:r>
      <w:del w:id="681" w:author="Autor">
        <w:r w:rsidRPr="00FF3561">
          <w:rPr>
            <w:rFonts w:cs="Arial"/>
            <w:szCs w:val="19"/>
          </w:rPr>
          <w:delText>a</w:delText>
        </w:r>
      </w:del>
      <w:ins w:id="682" w:author="Autor">
        <w:r w:rsidR="005E0D17">
          <w:rPr>
            <w:rFonts w:cs="Arial"/>
            <w:szCs w:val="19"/>
          </w:rPr>
          <w:t>y</w:t>
        </w:r>
      </w:ins>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 xml:space="preserve">Zároveň, ak napriek čestnému vyhláseniu prijímateľa poskytovateľ identifikuje, že dokumentácia nie je kompletná a pre riadne </w:t>
      </w:r>
      <w:r w:rsidRPr="00703E20">
        <w:rPr>
          <w:rFonts w:cs="Arial"/>
          <w:szCs w:val="19"/>
          <w:lang w:eastAsia="x-none"/>
        </w:rPr>
        <w:lastRenderedPageBreak/>
        <w:t>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771C9101"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del w:id="683" w:author="Autor">
        <w:r w:rsidRPr="00703E20">
          <w:rPr>
            <w:rFonts w:cs="Arial"/>
            <w:szCs w:val="19"/>
            <w:lang w:eastAsia="x-none"/>
          </w:rPr>
          <w:delText xml:space="preserve">princípov </w:delText>
        </w:r>
      </w:del>
      <w:ins w:id="684" w:author="Autor">
        <w:r w:rsidR="005E0D17">
          <w:rPr>
            <w:rFonts w:cs="Arial"/>
            <w:szCs w:val="19"/>
            <w:lang w:eastAsia="x-none"/>
          </w:rPr>
          <w:t>pravidiel</w:t>
        </w:r>
        <w:r w:rsidR="005E0D17" w:rsidRPr="00703E20">
          <w:rPr>
            <w:rFonts w:cs="Arial"/>
            <w:szCs w:val="19"/>
            <w:lang w:eastAsia="x-none"/>
          </w:rPr>
          <w:t xml:space="preserve"> </w:t>
        </w:r>
      </w:ins>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4AE0C2A"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w:t>
      </w:r>
      <w:del w:id="685" w:author="Autor">
        <w:r w:rsidRPr="00703E20">
          <w:rPr>
            <w:rFonts w:cs="Arial"/>
            <w:szCs w:val="19"/>
            <w:lang w:eastAsia="x-none"/>
          </w:rPr>
          <w:delText xml:space="preserve"> rozsahu</w:delText>
        </w:r>
      </w:del>
      <w:r w:rsidRPr="00703E20">
        <w:rPr>
          <w:rFonts w:cs="Arial"/>
          <w:szCs w:val="19"/>
          <w:lang w:eastAsia="x-none"/>
        </w:rPr>
        <w:t xml:space="preserve">, závažnosti </w:t>
      </w:r>
      <w:del w:id="686" w:author="Autor">
        <w:r w:rsidRPr="00703E20">
          <w:rPr>
            <w:rFonts w:cs="Arial"/>
            <w:szCs w:val="19"/>
            <w:lang w:eastAsia="x-none"/>
          </w:rPr>
          <w:delText>a momentu</w:delText>
        </w:r>
      </w:del>
      <w:r w:rsidRPr="00703E20">
        <w:rPr>
          <w:rFonts w:cs="Arial"/>
          <w:szCs w:val="19"/>
          <w:lang w:eastAsia="x-none"/>
        </w:rPr>
        <w:t xml:space="preserve"> zisten</w:t>
      </w:r>
      <w:del w:id="687" w:author="Autor">
        <w:r w:rsidRPr="00703E20">
          <w:rPr>
            <w:rFonts w:cs="Arial"/>
            <w:szCs w:val="19"/>
            <w:lang w:eastAsia="x-none"/>
          </w:rPr>
          <w:delText>ia</w:delText>
        </w:r>
      </w:del>
      <w:ins w:id="688" w:author="Autor">
        <w:r w:rsidR="005E0D17">
          <w:rPr>
            <w:rFonts w:cs="Arial"/>
            <w:szCs w:val="19"/>
            <w:lang w:eastAsia="x-none"/>
          </w:rPr>
          <w:t>ých</w:t>
        </w:r>
      </w:ins>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53A180F7" w:rsidR="00B32509" w:rsidRPr="0073389C" w:rsidRDefault="00B32509" w:rsidP="009D7F63">
      <w:pPr>
        <w:tabs>
          <w:tab w:val="left" w:pos="1014"/>
        </w:tabs>
        <w:spacing w:before="120" w:after="120" w:line="288" w:lineRule="auto"/>
        <w:jc w:val="both"/>
      </w:pPr>
      <w:del w:id="689" w:author="Autor">
        <w:r w:rsidRPr="00B32509">
          <w:delText>V prípade, že predmetom obstarávania je tovar, stavebná práca alebo služba, ktorá nie je bežne dostupná na trhu, prijímateľ je povinný zadávať zákazku podľa nasledovných postupov.</w:delText>
        </w:r>
      </w:del>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ins w:id="690" w:author="Autor">
        <w:r w:rsidR="005E0D17">
          <w:rPr>
            <w:rFonts w:cs="Arial"/>
            <w:szCs w:val="19"/>
            <w:lang w:val="sk-SK"/>
          </w:rPr>
          <w:t>1</w:t>
        </w:r>
      </w:ins>
      <w:r w:rsidRPr="0073389C">
        <w:rPr>
          <w:rFonts w:cs="Arial"/>
          <w:szCs w:val="19"/>
          <w:lang w:val="sk-SK"/>
        </w:rPr>
        <w:t xml:space="preserve">5 000 EUR (ďalej len „zákazky nad </w:t>
      </w:r>
      <w:ins w:id="691" w:author="Autor">
        <w:r w:rsidR="005E0D17">
          <w:rPr>
            <w:rFonts w:cs="Arial"/>
            <w:szCs w:val="19"/>
            <w:lang w:val="sk-SK"/>
          </w:rPr>
          <w:t>1</w:t>
        </w:r>
      </w:ins>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ins w:id="692" w:author="Autor">
        <w:r w:rsidR="005E0D17">
          <w:rPr>
            <w:rFonts w:cs="Arial"/>
            <w:szCs w:val="19"/>
            <w:lang w:val="sk-SK"/>
          </w:rPr>
          <w:t>1</w:t>
        </w:r>
      </w:ins>
      <w:r w:rsidRPr="0073389C">
        <w:rPr>
          <w:rFonts w:cs="Arial"/>
          <w:szCs w:val="19"/>
          <w:lang w:val="sk-SK"/>
        </w:rPr>
        <w:t xml:space="preserve">5 000 EUR (ďalej len „zákazky do </w:t>
      </w:r>
      <w:ins w:id="693" w:author="Autor">
        <w:r w:rsidR="005E0D17">
          <w:rPr>
            <w:rFonts w:cs="Arial"/>
            <w:szCs w:val="19"/>
            <w:lang w:val="sk-SK"/>
          </w:rPr>
          <w:t>1</w:t>
        </w:r>
      </w:ins>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5EB168E4" w14:textId="77777777" w:rsidR="005E0D17" w:rsidRPr="005E0D17" w:rsidRDefault="009F4290" w:rsidP="005E0D17">
      <w:pPr>
        <w:tabs>
          <w:tab w:val="left" w:pos="1014"/>
        </w:tabs>
        <w:spacing w:before="120" w:after="120" w:line="288" w:lineRule="auto"/>
        <w:jc w:val="both"/>
        <w:rPr>
          <w:ins w:id="694" w:author="Autor"/>
        </w:rPr>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del w:id="695" w:author="Autor">
        <w:r w:rsidR="00B32509" w:rsidRPr="00A57E12">
          <w:delText>do 5 000 EUR</w:delText>
        </w:r>
      </w:del>
      <w:ins w:id="696" w:author="Autor">
        <w:r w:rsidR="005E0D17">
          <w:t>s nízkou hodnotou</w:t>
        </w:r>
      </w:ins>
      <w:r w:rsidR="00B32509" w:rsidRPr="00A57E12">
        <w:t xml:space="preserve">. Pri zákazkách </w:t>
      </w:r>
      <w:del w:id="697" w:author="Autor">
        <w:r w:rsidR="00B32509" w:rsidRPr="00A57E12">
          <w:delText>do 5 000 EUR</w:delText>
        </w:r>
      </w:del>
      <w:ins w:id="698" w:author="Autor">
        <w:r w:rsidR="005E0D17">
          <w:t>s nízkou hodnotou</w:t>
        </w:r>
      </w:ins>
      <w:r w:rsidR="00B32509" w:rsidRPr="00A57E12">
        <w:t xml:space="preserve">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del w:id="699" w:author="Autor">
        <w:r w:rsidRPr="009F4290">
          <w:delText>,</w:delText>
        </w:r>
      </w:del>
      <w:ins w:id="700" w:author="Autor">
        <w:r w:rsidRPr="009F4290">
          <w:t xml:space="preserve"> </w:t>
        </w:r>
        <w:r w:rsidR="005E0D17" w:rsidRPr="005E0D17">
          <w:t>(bez DPH, výška DPH a cena s DPH)</w:t>
        </w:r>
        <w:r w:rsidR="005E0D17">
          <w:t>,</w:t>
        </w:r>
      </w:ins>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ins w:id="701" w:author="Autor">
        <w:r w:rsidR="005E0D17">
          <w:t xml:space="preserve"> </w:t>
        </w:r>
        <w:r w:rsidR="005E0D17" w:rsidRPr="005E0D17">
          <w:t xml:space="preserve">Pokiaľ výsledok VO nie je formálne zachytený ani písomným zmluvným vzťahom, ani objednávkou, ale iným spôsobom (napr. pokladničným blokom, príjmovým dokladom a pod.), ktorý </w:t>
        </w:r>
        <w:r w:rsidR="005E0D17" w:rsidRPr="005E0D17">
          <w:lastRenderedPageBreak/>
          <w:t>jednoznačne a hodnoverne preukazuje formálne, príp. aj vecné naplnenie výsledku VO, tento doklad pre potreby finančnej kontroly VO nahrádza písomný zmluvný vzťah.</w:t>
        </w:r>
      </w:ins>
    </w:p>
    <w:p w14:paraId="12CBDD4F" w14:textId="01731848" w:rsidR="009F4290" w:rsidRDefault="009F4290" w:rsidP="009D7F63">
      <w:pPr>
        <w:tabs>
          <w:tab w:val="left" w:pos="1014"/>
        </w:tabs>
        <w:spacing w:before="120" w:after="120" w:line="288" w:lineRule="auto"/>
        <w:jc w:val="both"/>
        <w:rPr>
          <w:del w:id="702" w:author="Autor"/>
        </w:rPr>
      </w:pP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ins w:id="703" w:author="Autor">
        <w:r w:rsidR="004A5C0C">
          <w:rPr>
            <w:b/>
          </w:rPr>
          <w:t>1</w:t>
        </w:r>
      </w:ins>
      <w:r w:rsidRPr="0073389C">
        <w:rPr>
          <w:b/>
        </w:rPr>
        <w:t>5 000 EUR</w:t>
      </w:r>
    </w:p>
    <w:p w14:paraId="4C8B1BB2" w14:textId="77777777" w:rsidR="004A5C0C" w:rsidRDefault="004A5C0C" w:rsidP="009D7F63">
      <w:pPr>
        <w:tabs>
          <w:tab w:val="left" w:pos="1014"/>
        </w:tabs>
        <w:spacing w:before="120" w:after="120" w:line="288" w:lineRule="auto"/>
        <w:jc w:val="both"/>
        <w:rPr>
          <w:ins w:id="704" w:author="Autor"/>
        </w:rPr>
      </w:pPr>
      <w:ins w:id="705" w:author="Autor">
        <w:r w:rsidRPr="004A5C0C">
          <w:t>Zákazky nad 15 000 eur na účely tejto kapitoly sú zákazky s nízkymi hodnotami podľa § 117 ZVO na tovary, stavebné práce alebo služby, ktoré nie sú bežne dostupné na trhu. V prípade, že predmetom zákazky je tovar, stavebná práca alebo služba, ktorá je bežne dostupná na trhu, prijímateľ zadáva zákazku s využitím elektronického trhoviska podľa § 108 ods. 1 písm. a) ZVO alebo podľa § 113 až 116 ZVO.</w:t>
        </w:r>
      </w:ins>
    </w:p>
    <w:p w14:paraId="7A55D335" w14:textId="0ACAA9DD" w:rsidR="009D7F63" w:rsidRPr="0073389C" w:rsidRDefault="009D7F63" w:rsidP="009D7F63">
      <w:pPr>
        <w:tabs>
          <w:tab w:val="left" w:pos="1014"/>
        </w:tabs>
        <w:spacing w:before="120" w:after="120" w:line="288" w:lineRule="auto"/>
        <w:jc w:val="both"/>
      </w:pPr>
      <w:r w:rsidRPr="0073389C">
        <w:t xml:space="preserve">Ak ide o zákazky nad </w:t>
      </w:r>
      <w:ins w:id="706" w:author="Autor">
        <w:r w:rsidR="004A5C0C">
          <w:t>1</w:t>
        </w:r>
      </w:ins>
      <w:r w:rsidRPr="0073389C">
        <w:t xml:space="preserve">5 000 EUR a zároveň </w:t>
      </w:r>
      <w:del w:id="707" w:author="Autor">
        <w:r w:rsidRPr="0073389C">
          <w:delText xml:space="preserve">je splnená podmienka, že </w:delText>
        </w:r>
      </w:del>
      <w:r w:rsidRPr="0073389C">
        <w:t xml:space="preserve">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3AEFE83D" w:rsidR="00F877F0" w:rsidRPr="0073389C" w:rsidRDefault="00F877F0" w:rsidP="009D7F63">
      <w:pPr>
        <w:tabs>
          <w:tab w:val="left" w:pos="1014"/>
        </w:tabs>
        <w:spacing w:before="120" w:after="120" w:line="288" w:lineRule="auto"/>
        <w:jc w:val="both"/>
      </w:pPr>
      <w:del w:id="708" w:author="Autor">
        <w:r w:rsidRPr="0073389C">
          <w:rPr>
            <w:b/>
            <w:i/>
            <w:color w:val="FF0000"/>
          </w:rPr>
          <w:delText>Povinnosť prijímateľa:</w:delText>
        </w:r>
      </w:del>
      <w:r w:rsidRPr="0073389C">
        <w:rPr>
          <w:color w:val="FF0000"/>
        </w:rPr>
        <w:t xml:space="preserve"> </w:t>
      </w:r>
      <w:r w:rsidRPr="0073389C">
        <w:t xml:space="preserve">V prípade, že </w:t>
      </w:r>
      <w:ins w:id="709" w:author="Autor">
        <w:r w:rsidR="004A5C0C" w:rsidRPr="004A5C0C">
          <w:t xml:space="preserve">ide o zákazky nad 15 000 EUR, ktorých </w:t>
        </w:r>
      </w:ins>
      <w:r w:rsidRPr="0073389C">
        <w:t xml:space="preserve">predmetom obstarávania je tovar, stavebná práca alebo služba, ktorá je bežne dostupná na trhu, prijímateľ </w:t>
      </w:r>
      <w:ins w:id="710" w:author="Autor">
        <w:r w:rsidR="004A5C0C">
          <w:t>môže</w:t>
        </w:r>
      </w:ins>
      <w:del w:id="711" w:author="Autor">
        <w:r w:rsidRPr="0073389C">
          <w:delText>je povinný</w:delText>
        </w:r>
      </w:del>
      <w:r w:rsidRPr="0073389C">
        <w:t xml:space="preserve"> zadávať zákazku prostredníctvom elektronického trhoviska podľa § </w:t>
      </w:r>
      <w:r w:rsidR="0058112B">
        <w:t>108</w:t>
      </w:r>
      <w:r w:rsidR="0058112B" w:rsidRPr="0073389C">
        <w:t xml:space="preserve"> </w:t>
      </w:r>
      <w:r w:rsidRPr="0073389C">
        <w:t>ods. 1 písm. a) ZVO a</w:t>
      </w:r>
      <w:ins w:id="712" w:author="Autor">
        <w:r w:rsidR="004A5C0C">
          <w:t>lebo</w:t>
        </w:r>
      </w:ins>
      <w:r w:rsidRPr="0073389C">
        <w:t xml:space="preserve"> </w:t>
      </w:r>
      <w:ins w:id="713" w:author="Autor">
        <w:r w:rsidR="004A5C0C" w:rsidRPr="004A5C0C">
          <w:t>podľa § 113 až 116 ZVO</w:t>
        </w:r>
        <w:r w:rsidRPr="0073389C">
          <w:t xml:space="preserve"> </w:t>
        </w:r>
      </w:ins>
      <w:r w:rsidRPr="0073389C">
        <w:t>nie postupmi uvedenými v tejto kapitole.</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ins w:id="714" w:author="Auto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ins>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37D94F54" w:rsidR="00B32509" w:rsidRDefault="00B32509" w:rsidP="009D7F63">
      <w:pPr>
        <w:tabs>
          <w:tab w:val="left" w:pos="1014"/>
        </w:tabs>
        <w:spacing w:before="120" w:after="120" w:line="288" w:lineRule="auto"/>
        <w:jc w:val="both"/>
        <w:rPr>
          <w:del w:id="715" w:author="Autor"/>
        </w:rPr>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6A3EAC6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3" w:history="1">
        <w:r w:rsidR="00D76DD9" w:rsidRPr="00B76EA0">
          <w:rPr>
            <w:rStyle w:val="Hypertextovprepojenie"/>
          </w:rPr>
          <w:t>vo.sep@minv.sk</w:t>
        </w:r>
      </w:hyperlink>
      <w:ins w:id="716" w:author="Autor">
        <w:r w:rsidR="004A5C0C">
          <w:rPr>
            <w:rStyle w:val="Hypertextovprepojenie"/>
          </w:rPr>
          <w:t xml:space="preserve">. </w:t>
        </w:r>
        <w:r w:rsidR="004A5C0C" w:rsidRPr="004A5C0C">
          <w:rPr>
            <w:color w:val="00A1DE"/>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ins>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r w:rsidR="00D953A2" w:rsidRPr="00DB1B99">
        <w:fldChar w:fldCharType="begin"/>
      </w:r>
      <w:r w:rsidR="00D953A2">
        <w:instrText xml:space="preserve"> HYPERLINK "mailto:vo.sep@minv.sk" </w:instrText>
      </w:r>
      <w:r w:rsidR="00D953A2" w:rsidRPr="00DB1B99">
        <w:rPr>
          <w:rPrChange w:id="717" w:author="Autor">
            <w:rPr>
              <w:rStyle w:val="Hypertextovprepojenie"/>
              <w:color w:val="auto"/>
            </w:rPr>
          </w:rPrChange>
        </w:rPr>
        <w:fldChar w:fldCharType="separate"/>
      </w:r>
      <w:r w:rsidR="000E5863" w:rsidRPr="004063F2">
        <w:rPr>
          <w:rStyle w:val="Hypertextovprepojenie"/>
          <w:color w:val="auto"/>
        </w:rPr>
        <w:t>vo.sep@minv.sk</w:t>
      </w:r>
      <w:r w:rsidR="00D953A2" w:rsidRPr="00DB1B99">
        <w:rPr>
          <w:rStyle w:val="Hypertextovprepojenie"/>
          <w:color w:val="auto"/>
        </w:rPr>
        <w:fldChar w:fldCharType="end"/>
      </w:r>
      <w:r w:rsidR="000E5863" w:rsidRPr="00DD30A9">
        <w:rPr>
          <w:u w:val="single"/>
        </w:rPr>
        <w:t>, nebude to dôvodom na vylúčenie výdavkov, týkajúcich sa obstarávanej zákazky, z financovania v plnej miere.</w:t>
      </w:r>
      <w:r w:rsidR="000E5863" w:rsidRPr="00DD30A9">
        <w:rPr>
          <w:b/>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5887BEC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ins w:id="718" w:author="Autor">
        <w:r w:rsidR="004A5C0C">
          <w:t>1</w:t>
        </w:r>
      </w:ins>
      <w:r w:rsidRPr="0073389C">
        <w:t>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ins w:id="719" w:author="Autor">
        <w:r w:rsidR="004A5C0C">
          <w:rPr>
            <w:b/>
          </w:rPr>
          <w:t>1</w:t>
        </w:r>
      </w:ins>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ins w:id="720" w:author="Autor">
        <w:r w:rsidR="004A5C0C">
          <w:t>1</w:t>
        </w:r>
      </w:ins>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rPr>
          <w:ins w:id="721" w:author="Autor"/>
        </w:rPr>
      </w:pPr>
      <w:ins w:id="722" w:author="Autor">
        <w:r w:rsidRPr="004A5C0C">
          <w:t xml:space="preserve">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w:t>
        </w:r>
        <w:r w:rsidRPr="004A5C0C">
          <w:lastRenderedPageBreak/>
          <w:t>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ins>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553B62DB" w:rsidR="005C00EC" w:rsidRPr="00DD30A9" w:rsidRDefault="004A5C0C" w:rsidP="009D7F63">
      <w:pPr>
        <w:tabs>
          <w:tab w:val="left" w:pos="1014"/>
        </w:tabs>
        <w:spacing w:before="120" w:after="120" w:line="288" w:lineRule="auto"/>
        <w:jc w:val="both"/>
      </w:pPr>
      <w:ins w:id="723" w:author="Autor">
        <w:r w:rsidRPr="004A5C0C">
          <w:rPr>
            <w:b/>
          </w:rPr>
          <w:t xml:space="preserve">V prípade zákaziek s nízkou hodnotou, ktorých predpokladaná hodnota je do 5 000 eur 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ins>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724" w:name="_Toc440372886"/>
      <w:bookmarkStart w:id="725" w:name="_Toc440636397"/>
      <w:r w:rsidRPr="0073389C">
        <w:rPr>
          <w:lang w:val="sk-SK"/>
        </w:rPr>
        <w:t>Zákazky nespadajúce pod zákon o verejnom obstarávaní</w:t>
      </w:r>
      <w:bookmarkEnd w:id="724"/>
      <w:bookmarkEnd w:id="725"/>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38E9BC78"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ins w:id="726" w:author="Autor">
        <w:r w:rsidR="004A5C0C">
          <w:t>1</w:t>
        </w:r>
      </w:ins>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del w:id="727" w:author="Autor">
        <w:r w:rsidR="00D642ED" w:rsidRPr="00D642ED">
          <w:delText> </w:delText>
        </w:r>
      </w:del>
      <w:ins w:id="728" w:author="Autor">
        <w:r w:rsidR="004A5C0C">
          <w:t xml:space="preserve"> následne </w:t>
        </w:r>
      </w:ins>
      <w:r w:rsidR="00D642ED" w:rsidRPr="00D642ED">
        <w:rPr>
          <w:b/>
        </w:rPr>
        <w:t>po podpise zmluvy</w:t>
      </w:r>
      <w:r w:rsidR="00D642ED" w:rsidRPr="00D642ED">
        <w:t xml:space="preserve"> analogicky k následnej ex-post kontrole. Ak ponuka úspešného uchádzača je nižšia ako </w:t>
      </w:r>
      <w:ins w:id="729" w:author="Autor">
        <w:r w:rsidR="004A5C0C">
          <w:t>1</w:t>
        </w:r>
      </w:ins>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1ED762D3" w14:textId="77777777" w:rsidR="004A5C0C" w:rsidRDefault="004A5C0C" w:rsidP="009D7F63">
      <w:pPr>
        <w:autoSpaceDE w:val="0"/>
        <w:autoSpaceDN w:val="0"/>
        <w:adjustRightInd w:val="0"/>
        <w:spacing w:before="120" w:after="120" w:line="288" w:lineRule="auto"/>
        <w:jc w:val="both"/>
        <w:rPr>
          <w:ins w:id="730" w:author="Autor"/>
        </w:rPr>
      </w:pPr>
      <w:ins w:id="731" w:author="Auto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ins>
    </w:p>
    <w:p w14:paraId="25F3BB6B" w14:textId="47F6F68B" w:rsidR="00D642ED" w:rsidRDefault="00D642ED" w:rsidP="009D7F63">
      <w:pPr>
        <w:autoSpaceDE w:val="0"/>
        <w:autoSpaceDN w:val="0"/>
        <w:adjustRightInd w:val="0"/>
        <w:spacing w:before="120" w:after="120" w:line="288" w:lineRule="auto"/>
        <w:jc w:val="both"/>
        <w:rPr>
          <w:del w:id="732" w:author="Autor"/>
        </w:rPr>
      </w:pPr>
      <w:del w:id="733" w:author="Autor">
        <w:r w:rsidRPr="00D642ED">
          <w:lastRenderedPageBreak/>
          <w:delTex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delText>
        </w:r>
      </w:del>
    </w:p>
    <w:p w14:paraId="7A55D385" w14:textId="59FB52BC" w:rsidR="009D7F63" w:rsidRDefault="009D7F63" w:rsidP="009D7F63">
      <w:pPr>
        <w:autoSpaceDE w:val="0"/>
        <w:autoSpaceDN w:val="0"/>
        <w:adjustRightInd w:val="0"/>
        <w:spacing w:before="120" w:after="120" w:line="288" w:lineRule="auto"/>
        <w:jc w:val="both"/>
      </w:pPr>
      <w:del w:id="734" w:author="Autor">
        <w:r w:rsidRPr="0073389C">
          <w:delText xml:space="preserve">Poskytovateľ postupuje pri výkone </w:delText>
        </w:r>
        <w:r w:rsidR="005F5EA3">
          <w:delText xml:space="preserve">finančnej </w:delText>
        </w:r>
        <w:r w:rsidRPr="0073389C">
          <w:delText>kontroly analogicky vo vzťahu k druhej ex-ante kontrole a k štandardnej/následnej ex-post kontrole, v závislosti od hodnoty zákazky.</w:delText>
        </w:r>
      </w:del>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lastRenderedPageBreak/>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157F4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ins w:id="735" w:author="Autor">
        <w:r w:rsidR="004A5C0C">
          <w:t>1</w:t>
        </w:r>
      </w:ins>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del w:id="736" w:author="Autor">
        <w:r w:rsidR="00367E6F" w:rsidRPr="00367E6F">
          <w:delText> </w:delText>
        </w:r>
      </w:del>
      <w:ins w:id="737" w:author="Autor">
        <w:r w:rsidR="004A5C0C">
          <w:t xml:space="preserve"> následne </w:t>
        </w:r>
      </w:ins>
      <w:r w:rsidR="00367E6F" w:rsidRPr="00367E6F">
        <w:rPr>
          <w:b/>
        </w:rPr>
        <w:t>po podpise zmluvy</w:t>
      </w:r>
      <w:r w:rsidR="00367E6F" w:rsidRPr="00367E6F">
        <w:t xml:space="preserve"> analogicky k následnej ex-post kontrole. Ak ponuka úspešného uchádzača je nižšia ako </w:t>
      </w:r>
      <w:ins w:id="738" w:author="Autor">
        <w:r w:rsidR="004A5C0C">
          <w:t>1</w:t>
        </w:r>
      </w:ins>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739" w:name="_Toc440372887"/>
      <w:bookmarkStart w:id="740" w:name="_Toc440636398"/>
      <w:r w:rsidRPr="0073389C">
        <w:rPr>
          <w:lang w:val="sk-SK"/>
        </w:rPr>
        <w:t>Konflikt záujmov</w:t>
      </w:r>
      <w:bookmarkEnd w:id="739"/>
      <w:bookmarkEnd w:id="740"/>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xml:space="preserve">, ktorí sú zapojení do vykonávania </w:t>
      </w:r>
      <w:r w:rsidRPr="0073389C">
        <w:rPr>
          <w:color w:val="000000"/>
        </w:rPr>
        <w:lastRenderedPageBreak/>
        <w:t>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9"/>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0"/>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1"/>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Pr="0073389C">
              <w:lastRenderedPageBreak/>
              <w:t xml:space="preserve">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náhodne identifikované príznaky z verejných </w:t>
            </w:r>
            <w:r w:rsidRPr="0073389C">
              <w:lastRenderedPageBreak/>
              <w:t>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lastRenderedPageBreak/>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2"/>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lastRenderedPageBreak/>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lastRenderedPageBreak/>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lastRenderedPageBreak/>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741" w:name="_Toc410907878"/>
      <w:bookmarkStart w:id="742" w:name="_Toc440372888"/>
      <w:bookmarkStart w:id="743" w:name="_Toc440636399"/>
      <w:r w:rsidRPr="0073389C">
        <w:rPr>
          <w:lang w:val="sk-SK"/>
        </w:rPr>
        <w:t>Informačný systém (ITMS2014+)</w:t>
      </w:r>
      <w:bookmarkEnd w:id="741"/>
      <w:bookmarkEnd w:id="742"/>
      <w:bookmarkEnd w:id="743"/>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3"/>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 xml:space="preserve">Uvedené dokumenty, ktoré prijímateľ predkladá poskytovateľovi vypracováva vyplnením elektronického formulára, prostredníctvom verejného portálu ITMS2014+. Podrobný návod na korektné vypĺňanie </w:t>
      </w:r>
      <w:r w:rsidRPr="0073389C">
        <w:lastRenderedPageBreak/>
        <w:t>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744" w:name="_Toc440372889"/>
      <w:bookmarkStart w:id="745" w:name="_Toc440636400"/>
      <w:r w:rsidRPr="0073389C">
        <w:rPr>
          <w:lang w:val="sk-SK"/>
        </w:rPr>
        <w:t>Informovanie a komunikácia</w:t>
      </w:r>
      <w:bookmarkEnd w:id="744"/>
      <w:bookmarkEnd w:id="745"/>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4"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ins w:id="746" w:author="Autor"/>
        </w:rPr>
      </w:pPr>
      <w:ins w:id="747" w:author="Autor">
        <w:r w:rsidRPr="0073389C">
          <w:rPr>
            <w:b/>
            <w:i/>
          </w:rPr>
          <w:t>Dôležité upozornenie:</w:t>
        </w:r>
        <w:r w:rsidRPr="0073389C">
          <w:t xml:space="preserve"> </w:t>
        </w:r>
      </w:ins>
      <w:moveToRangeStart w:id="748" w:author="Autor" w:name="move499562000"/>
      <w:moveTo w:id="749" w:author="Autor">
        <w:r>
          <w:t>Prijímateľ je povinný informovať RO o zverejnení informácii o projekte na svojom webovom sídle a to zaslaním webového odkazu emailom na komunikacia.opevs@minv.sk v lehote do 20 pracovných dní odo dňa účinnosti zmluvy o NFP.</w:t>
        </w:r>
      </w:moveTo>
      <w:moveToRangeEnd w:id="748"/>
    </w:p>
    <w:p w14:paraId="615C174D" w14:textId="419A5DCB" w:rsidR="00771421" w:rsidDel="00671D4D" w:rsidRDefault="00771421" w:rsidP="00ED14F6">
      <w:pPr>
        <w:spacing w:before="120" w:after="120" w:line="288" w:lineRule="auto"/>
        <w:jc w:val="both"/>
        <w:rPr>
          <w:ins w:id="750" w:author="Autor"/>
          <w:del w:id="751" w:author="Autor"/>
        </w:rPr>
      </w:pPr>
    </w:p>
    <w:p w14:paraId="7A55D478" w14:textId="3E847BFD"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moveFromRangeStart w:id="752" w:author="Autor" w:name="move499562000"/>
      <w:moveFrom w:id="753" w:author="Autor">
        <w:ins w:id="754" w:author="Autor">
          <w:r w:rsidR="00ED14F6" w:rsidDel="00771421">
            <w:t>Prijímateľ je povinný informovať RO o zverejnení informácii o projekte na svojom webovom sídle a to zaslaním webového odkazu emailom na komunikacia.opevs@minv.sk v lehote do 20 pracovných dní odo dňa účinnosti zmluvy o NFP.</w:t>
          </w:r>
        </w:ins>
      </w:moveFrom>
      <w:moveFromRangeEnd w:id="752"/>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755" w:name="_Toc440372890"/>
      <w:bookmarkStart w:id="756" w:name="_Toc440636401"/>
      <w:bookmarkStart w:id="757" w:name="_Toc410907880"/>
      <w:r w:rsidRPr="0073389C">
        <w:rPr>
          <w:rFonts w:ascii="Arial" w:hAnsi="Arial"/>
          <w:lang w:val="sk-SK"/>
        </w:rPr>
        <w:lastRenderedPageBreak/>
        <w:t>Kontrola a overovanie oprávnenosti výdavkov</w:t>
      </w:r>
      <w:bookmarkEnd w:id="755"/>
      <w:bookmarkEnd w:id="756"/>
      <w:r w:rsidRPr="0073389C">
        <w:rPr>
          <w:rFonts w:ascii="Arial" w:hAnsi="Arial"/>
          <w:lang w:val="sk-SK"/>
        </w:rPr>
        <w:t xml:space="preserve"> </w:t>
      </w:r>
      <w:bookmarkEnd w:id="75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758" w:name="_Toc410907881"/>
      <w:bookmarkStart w:id="759" w:name="_Toc440372891"/>
      <w:bookmarkStart w:id="760" w:name="_Toc440636402"/>
      <w:r w:rsidRPr="0073389C">
        <w:rPr>
          <w:lang w:val="sk-SK"/>
        </w:rPr>
        <w:t xml:space="preserve">Administratívna </w:t>
      </w:r>
      <w:r w:rsidR="00F17DE9">
        <w:rPr>
          <w:lang w:val="sk-SK"/>
        </w:rPr>
        <w:t xml:space="preserve">finančná </w:t>
      </w:r>
      <w:r w:rsidRPr="0073389C">
        <w:rPr>
          <w:lang w:val="sk-SK"/>
        </w:rPr>
        <w:t>kontrola</w:t>
      </w:r>
      <w:bookmarkEnd w:id="758"/>
      <w:bookmarkEnd w:id="759"/>
      <w:bookmarkEnd w:id="76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761" w:name="_Toc410907882"/>
      <w:bookmarkStart w:id="762" w:name="_Toc440372892"/>
      <w:bookmarkStart w:id="763" w:name="_Toc440636403"/>
      <w:r>
        <w:rPr>
          <w:lang w:val="sk-SK"/>
        </w:rPr>
        <w:t>Finančná k</w:t>
      </w:r>
      <w:r w:rsidR="009D7F63" w:rsidRPr="0073389C">
        <w:rPr>
          <w:lang w:val="sk-SK"/>
        </w:rPr>
        <w:t>ontrola na mieste</w:t>
      </w:r>
      <w:bookmarkEnd w:id="761"/>
      <w:bookmarkEnd w:id="762"/>
      <w:bookmarkEnd w:id="763"/>
      <w:r w:rsidR="009D7F63" w:rsidRPr="0073389C">
        <w:rPr>
          <w:lang w:val="sk-SK"/>
        </w:rPr>
        <w:tab/>
      </w:r>
      <w:r w:rsidR="009D7F63" w:rsidRPr="0073389C">
        <w:rPr>
          <w:lang w:val="sk-SK"/>
        </w:rPr>
        <w:tab/>
      </w:r>
    </w:p>
    <w:p w14:paraId="44A6BB6F" w14:textId="77777777" w:rsidR="003D2CF8" w:rsidRDefault="009D7F63" w:rsidP="003D2CF8">
      <w:pPr>
        <w:pStyle w:val="Default"/>
        <w:spacing w:line="288" w:lineRule="auto"/>
        <w:jc w:val="both"/>
        <w:rPr>
          <w:ins w:id="764" w:author="Auto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del w:id="765" w:author="Autor">
        <w:r w:rsidRPr="0073389C" w:rsidDel="003D2CF8">
          <w:rPr>
            <w:rFonts w:ascii="Arial" w:hAnsi="Arial" w:cs="Arial"/>
            <w:sz w:val="19"/>
            <w:szCs w:val="19"/>
            <w:lang w:val="sk-SK"/>
          </w:rPr>
          <w:delText xml:space="preserve"> </w:delText>
        </w:r>
      </w:del>
      <w:ins w:id="766" w:author="Autor">
        <w:r w:rsidR="003D2CF8">
          <w:rPr>
            <w:rFonts w:ascii="Arial" w:hAnsi="Arial" w:cs="Arial"/>
            <w:sz w:val="19"/>
            <w:szCs w:val="19"/>
            <w:lang w:val="sk-SK"/>
          </w:rPr>
          <w:t> </w:t>
        </w:r>
      </w:ins>
      <w:r w:rsidRPr="0073389C">
        <w:rPr>
          <w:rFonts w:ascii="Arial" w:hAnsi="Arial" w:cs="Arial"/>
          <w:sz w:val="19"/>
          <w:szCs w:val="19"/>
          <w:lang w:val="sk-SK"/>
        </w:rPr>
        <w:t>NFP</w:t>
      </w:r>
      <w:ins w:id="767" w:author="Autor">
        <w:r w:rsidR="003D2CF8">
          <w:rPr>
            <w:rFonts w:ascii="Arial" w:hAnsi="Arial" w:cs="Arial"/>
            <w:sz w:val="19"/>
            <w:szCs w:val="19"/>
            <w:lang w:val="sk-SK"/>
          </w:rPr>
          <w:t>:</w:t>
        </w:r>
      </w:ins>
    </w:p>
    <w:p w14:paraId="5AF7C71B" w14:textId="77777777" w:rsidR="003D2CF8" w:rsidRPr="008C4A60" w:rsidRDefault="003D2CF8" w:rsidP="003D2CF8">
      <w:pPr>
        <w:pStyle w:val="Odsekzoznamu"/>
        <w:numPr>
          <w:ilvl w:val="2"/>
          <w:numId w:val="127"/>
        </w:numPr>
        <w:ind w:left="851" w:hanging="425"/>
        <w:contextualSpacing w:val="0"/>
        <w:jc w:val="both"/>
        <w:rPr>
          <w:ins w:id="768" w:author="Autor"/>
          <w:color w:val="000000"/>
          <w:sz w:val="18"/>
          <w:szCs w:val="18"/>
        </w:rPr>
      </w:pPr>
      <w:ins w:id="769" w:author="Autor">
        <w:r w:rsidRPr="008C4A60">
          <w:rPr>
            <w:color w:val="000000"/>
            <w:sz w:val="18"/>
            <w:szCs w:val="18"/>
          </w:rPr>
          <w:t xml:space="preserve">výdavky projektu vznikli počas obdobia oprávnenosti a došlo k ich vyplateniu; </w:t>
        </w:r>
      </w:ins>
    </w:p>
    <w:p w14:paraId="6E9E4B3F" w14:textId="77777777" w:rsidR="003D2CF8" w:rsidRPr="008C4A60" w:rsidRDefault="003D2CF8" w:rsidP="00411D87">
      <w:pPr>
        <w:pStyle w:val="Odsekzoznamu"/>
        <w:numPr>
          <w:ilvl w:val="2"/>
          <w:numId w:val="127"/>
        </w:numPr>
        <w:ind w:left="851" w:hanging="425"/>
        <w:contextualSpacing w:val="0"/>
        <w:jc w:val="both"/>
        <w:rPr>
          <w:ins w:id="770" w:author="Autor"/>
          <w:color w:val="000000"/>
          <w:sz w:val="18"/>
          <w:szCs w:val="18"/>
        </w:rPr>
      </w:pPr>
      <w:ins w:id="771" w:author="Autor">
        <w:r w:rsidRPr="008C4A60">
          <w:rPr>
            <w:color w:val="000000"/>
            <w:sz w:val="18"/>
            <w:szCs w:val="18"/>
          </w:rPr>
          <w:t>výdavky projektu sú v súlade so schváleným projektom;</w:t>
        </w:r>
      </w:ins>
    </w:p>
    <w:p w14:paraId="49B99411" w14:textId="77777777" w:rsidR="003D2CF8" w:rsidRPr="008C4A60" w:rsidRDefault="003D2CF8">
      <w:pPr>
        <w:pStyle w:val="Odsekzoznamu"/>
        <w:numPr>
          <w:ilvl w:val="2"/>
          <w:numId w:val="127"/>
        </w:numPr>
        <w:ind w:left="851" w:hanging="425"/>
        <w:contextualSpacing w:val="0"/>
        <w:jc w:val="both"/>
        <w:rPr>
          <w:ins w:id="772" w:author="Autor"/>
          <w:color w:val="000000"/>
          <w:sz w:val="18"/>
          <w:szCs w:val="18"/>
        </w:rPr>
      </w:pPr>
      <w:ins w:id="773" w:author="Autor">
        <w:r w:rsidRPr="008C4A60">
          <w:rPr>
            <w:color w:val="000000"/>
            <w:sz w:val="18"/>
            <w:szCs w:val="18"/>
          </w:rPr>
          <w:t>súlad s pravidlami stanovenými v projekte vrátane súladu so schválenou mierou spolufinancovania;</w:t>
        </w:r>
      </w:ins>
    </w:p>
    <w:p w14:paraId="6F722478" w14:textId="77777777" w:rsidR="003D2CF8" w:rsidRPr="008C4A60" w:rsidRDefault="003D2CF8">
      <w:pPr>
        <w:pStyle w:val="Odsekzoznamu"/>
        <w:numPr>
          <w:ilvl w:val="2"/>
          <w:numId w:val="127"/>
        </w:numPr>
        <w:ind w:left="851" w:hanging="425"/>
        <w:contextualSpacing w:val="0"/>
        <w:jc w:val="both"/>
        <w:rPr>
          <w:ins w:id="774" w:author="Autor"/>
          <w:color w:val="000000"/>
          <w:sz w:val="18"/>
          <w:szCs w:val="18"/>
        </w:rPr>
      </w:pPr>
      <w:ins w:id="775" w:author="Autor">
        <w:r w:rsidRPr="008C4A60">
          <w:rPr>
            <w:color w:val="000000"/>
            <w:sz w:val="18"/>
            <w:szCs w:val="18"/>
          </w:rPr>
          <w:t>súlad s pravidlami oprávnenosti výdavkov na národnej úrovni aj na úrovni EÚ;</w:t>
        </w:r>
      </w:ins>
    </w:p>
    <w:p w14:paraId="08EDF6B3" w14:textId="77777777" w:rsidR="003D2CF8" w:rsidRPr="008C4A60" w:rsidRDefault="003D2CF8">
      <w:pPr>
        <w:pStyle w:val="Odsekzoznamu"/>
        <w:numPr>
          <w:ilvl w:val="2"/>
          <w:numId w:val="127"/>
        </w:numPr>
        <w:ind w:left="851" w:hanging="425"/>
        <w:contextualSpacing w:val="0"/>
        <w:jc w:val="both"/>
        <w:rPr>
          <w:ins w:id="776" w:author="Autor"/>
          <w:color w:val="000000"/>
          <w:sz w:val="18"/>
          <w:szCs w:val="18"/>
        </w:rPr>
      </w:pPr>
      <w:ins w:id="777" w:author="Autor">
        <w:r w:rsidRPr="008C4A60">
          <w:rPr>
            <w:color w:val="000000"/>
            <w:sz w:val="18"/>
            <w:szCs w:val="18"/>
          </w:rPr>
          <w:t>adekvátnosť a overiteľnosť podporných dokumentov;</w:t>
        </w:r>
      </w:ins>
    </w:p>
    <w:p w14:paraId="2C1DE21B" w14:textId="77777777" w:rsidR="003D2CF8" w:rsidRPr="008C4A60" w:rsidRDefault="003D2CF8">
      <w:pPr>
        <w:pStyle w:val="Odsekzoznamu"/>
        <w:numPr>
          <w:ilvl w:val="2"/>
          <w:numId w:val="127"/>
        </w:numPr>
        <w:ind w:left="851" w:hanging="425"/>
        <w:contextualSpacing w:val="0"/>
        <w:jc w:val="both"/>
        <w:rPr>
          <w:ins w:id="778" w:author="Autor"/>
          <w:color w:val="000000"/>
          <w:sz w:val="18"/>
          <w:szCs w:val="18"/>
        </w:rPr>
      </w:pPr>
      <w:ins w:id="779" w:author="Autor">
        <w:r w:rsidRPr="008C4A60">
          <w:rPr>
            <w:color w:val="000000"/>
            <w:sz w:val="18"/>
            <w:szCs w:val="18"/>
          </w:rPr>
          <w:t>súlad s podmienkami štátnej pomoci/pomoci de minimis a požiadavka na udržateľný rozvoj, rovnosť príležitostí a nediskrimináciu;</w:t>
        </w:r>
      </w:ins>
    </w:p>
    <w:p w14:paraId="1177FEAD" w14:textId="77777777" w:rsidR="003D2CF8" w:rsidRPr="008C4A60" w:rsidRDefault="003D2CF8">
      <w:pPr>
        <w:pStyle w:val="Odsekzoznamu"/>
        <w:numPr>
          <w:ilvl w:val="2"/>
          <w:numId w:val="127"/>
        </w:numPr>
        <w:ind w:left="851" w:hanging="425"/>
        <w:contextualSpacing w:val="0"/>
        <w:jc w:val="both"/>
        <w:rPr>
          <w:ins w:id="780" w:author="Autor"/>
          <w:color w:val="000000"/>
          <w:sz w:val="18"/>
          <w:szCs w:val="18"/>
        </w:rPr>
      </w:pPr>
      <w:ins w:id="781" w:author="Autor">
        <w:r w:rsidRPr="008C4A60">
          <w:rPr>
            <w:color w:val="000000"/>
            <w:sz w:val="18"/>
            <w:szCs w:val="18"/>
          </w:rPr>
          <w:t>súlad s pravidlami VO na národnej úrovni aj na úrovni EÚ;</w:t>
        </w:r>
      </w:ins>
    </w:p>
    <w:p w14:paraId="4371F6A8" w14:textId="77777777" w:rsidR="003D2CF8" w:rsidRPr="008C4A60" w:rsidRDefault="003D2CF8">
      <w:pPr>
        <w:pStyle w:val="Odsekzoznamu"/>
        <w:numPr>
          <w:ilvl w:val="2"/>
          <w:numId w:val="127"/>
        </w:numPr>
        <w:ind w:left="851" w:hanging="425"/>
        <w:contextualSpacing w:val="0"/>
        <w:jc w:val="both"/>
        <w:rPr>
          <w:ins w:id="782" w:author="Autor"/>
          <w:color w:val="000000"/>
          <w:sz w:val="18"/>
          <w:szCs w:val="18"/>
        </w:rPr>
      </w:pPr>
      <w:ins w:id="783" w:author="Autor">
        <w:r w:rsidRPr="008C4A60">
          <w:rPr>
            <w:color w:val="000000"/>
            <w:sz w:val="18"/>
            <w:szCs w:val="18"/>
          </w:rPr>
          <w:t>súlad s pravidlami publicity na národnej úrovni aj na úrovni EÚ;</w:t>
        </w:r>
      </w:ins>
    </w:p>
    <w:p w14:paraId="061073A3" w14:textId="77777777" w:rsidR="003D2CF8" w:rsidRPr="008C4A60" w:rsidRDefault="003D2CF8">
      <w:pPr>
        <w:pStyle w:val="Odsekzoznamu"/>
        <w:numPr>
          <w:ilvl w:val="2"/>
          <w:numId w:val="127"/>
        </w:numPr>
        <w:ind w:left="851" w:hanging="425"/>
        <w:contextualSpacing w:val="0"/>
        <w:jc w:val="both"/>
        <w:rPr>
          <w:ins w:id="784" w:author="Autor"/>
          <w:color w:val="000000"/>
          <w:sz w:val="18"/>
          <w:szCs w:val="18"/>
        </w:rPr>
      </w:pPr>
      <w:ins w:id="785" w:author="Autor">
        <w:r w:rsidRPr="008C4A60">
          <w:rPr>
            <w:color w:val="000000"/>
            <w:sz w:val="18"/>
            <w:szCs w:val="18"/>
          </w:rPr>
          <w:t>v prípade využitia zjednodušených foriem vykazovania výdavkov súlad vykazovania s nastavenými pravidlami;</w:t>
        </w:r>
      </w:ins>
    </w:p>
    <w:p w14:paraId="4030D735" w14:textId="77777777" w:rsidR="003D2CF8" w:rsidRPr="008C4A60" w:rsidRDefault="003D2CF8">
      <w:pPr>
        <w:pStyle w:val="Odsekzoznamu"/>
        <w:numPr>
          <w:ilvl w:val="2"/>
          <w:numId w:val="127"/>
        </w:numPr>
        <w:ind w:left="851" w:hanging="425"/>
        <w:contextualSpacing w:val="0"/>
        <w:jc w:val="both"/>
        <w:rPr>
          <w:ins w:id="786" w:author="Autor"/>
          <w:color w:val="000000"/>
          <w:sz w:val="18"/>
          <w:szCs w:val="18"/>
        </w:rPr>
      </w:pPr>
      <w:ins w:id="787" w:author="Autor">
        <w:r w:rsidRPr="008C4A60">
          <w:rPr>
            <w:color w:val="000000"/>
            <w:sz w:val="18"/>
            <w:szCs w:val="18"/>
          </w:rPr>
          <w:t>fyzický pokrok projektu vo vzťahu k merateľným ukazovateľom projektu a  dátam, ktoré sú povinne poskytované na úrovni projektu;</w:t>
        </w:r>
      </w:ins>
    </w:p>
    <w:p w14:paraId="2CBCDF6D" w14:textId="77777777" w:rsidR="003D2CF8" w:rsidRPr="008C4A60" w:rsidRDefault="003D2CF8">
      <w:pPr>
        <w:pStyle w:val="Odsekzoznamu"/>
        <w:numPr>
          <w:ilvl w:val="2"/>
          <w:numId w:val="127"/>
        </w:numPr>
        <w:ind w:left="851" w:hanging="425"/>
        <w:contextualSpacing w:val="0"/>
        <w:jc w:val="both"/>
        <w:rPr>
          <w:ins w:id="788" w:author="Autor"/>
          <w:color w:val="000000"/>
          <w:sz w:val="18"/>
          <w:szCs w:val="18"/>
        </w:rPr>
      </w:pPr>
      <w:ins w:id="789" w:author="Autor">
        <w:r w:rsidRPr="008C4A60">
          <w:rPr>
            <w:color w:val="000000"/>
            <w:sz w:val="18"/>
            <w:szCs w:val="18"/>
          </w:rPr>
          <w:t xml:space="preserve">dodržiavanie článku 61 všeobecného nariadenia (operácie vytvárajúce čistý príjem po dokončení). </w:t>
        </w:r>
      </w:ins>
    </w:p>
    <w:p w14:paraId="7A55D4BD" w14:textId="4B71773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del w:id="790" w:author="Autor">
        <w:r w:rsidRPr="0073389C" w:rsidDel="003D2CF8">
          <w:rPr>
            <w:rFonts w:ascii="Arial" w:hAnsi="Arial" w:cs="Arial"/>
            <w:sz w:val="19"/>
            <w:szCs w:val="19"/>
            <w:lang w:val="sk-SK"/>
          </w:rPr>
          <w:delText>(napr. účtovníctvo prijímateľa, archivácia dokumentácie</w:delText>
        </w:r>
        <w:r w:rsidR="008545F0" w:rsidDel="003D2CF8">
          <w:rPr>
            <w:rFonts w:ascii="Arial" w:hAnsi="Arial" w:cs="Arial"/>
            <w:sz w:val="19"/>
            <w:szCs w:val="19"/>
            <w:lang w:val="sk-SK"/>
          </w:rPr>
          <w:delText>, publicita, súlad s HP</w:delText>
        </w:r>
        <w:r w:rsidRPr="0073389C" w:rsidDel="003D2CF8">
          <w:rPr>
            <w:rFonts w:ascii="Arial" w:hAnsi="Arial" w:cs="Arial"/>
            <w:sz w:val="19"/>
            <w:szCs w:val="19"/>
            <w:lang w:val="sk-SK"/>
          </w:rPr>
          <w:delText>), v závislosti od predmetu kontroly.</w:delText>
        </w:r>
      </w:del>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lastRenderedPageBreak/>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 xml:space="preserve">vstupe do objektu, zariadenia, prevádzky, </w:t>
      </w:r>
      <w:r w:rsidR="0082019F" w:rsidRPr="0082019F">
        <w:rPr>
          <w:sz w:val="18"/>
          <w:lang w:val="sk-SK" w:eastAsia="sk-SK"/>
        </w:rPr>
        <w:lastRenderedPageBreak/>
        <w:t>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lastRenderedPageBreak/>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7CAADB8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ins w:id="791" w:author="Autor">
        <w:r w:rsidR="003D2CF8">
          <w:rPr>
            <w:rFonts w:cs="Arial"/>
            <w:sz w:val="18"/>
            <w:szCs w:val="18"/>
            <w:lang w:val="sk-SK"/>
          </w:rPr>
          <w:t xml:space="preserve"> </w:t>
        </w:r>
      </w:ins>
      <w:del w:id="792" w:author="Autor">
        <w:r w:rsidR="008545F0" w:rsidDel="003D2CF8">
          <w:rPr>
            <w:rFonts w:ascii="Arial" w:hAnsi="Arial" w:cs="Arial"/>
            <w:sz w:val="19"/>
            <w:szCs w:val="19"/>
            <w:lang w:val="sk-SK"/>
          </w:rPr>
          <w:delText xml:space="preserve"> </w:delText>
        </w:r>
      </w:del>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ins w:id="793" w:author="Auto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ins>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3DCCE38B"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w:t>
      </w:r>
      <w:del w:id="794" w:author="Autor">
        <w:r w:rsidR="009D7F63" w:rsidRPr="0073389C" w:rsidDel="003D2CF8">
          <w:rPr>
            <w:rFonts w:ascii="Arial" w:hAnsi="Arial" w:cs="Arial"/>
            <w:sz w:val="19"/>
            <w:szCs w:val="19"/>
            <w:lang w:val="sk-SK"/>
          </w:rPr>
          <w:delText xml:space="preserve">predmet </w:delText>
        </w:r>
        <w:r w:rsidR="004A7CB6" w:rsidDel="003D2CF8">
          <w:rPr>
            <w:rFonts w:ascii="Arial" w:hAnsi="Arial" w:cs="Arial"/>
            <w:sz w:val="19"/>
            <w:szCs w:val="19"/>
            <w:lang w:val="sk-SK"/>
          </w:rPr>
          <w:delText>finančnej</w:delText>
        </w:r>
        <w:r w:rsidR="009D7F63" w:rsidRPr="0073389C" w:rsidDel="003D2CF8">
          <w:rPr>
            <w:rFonts w:ascii="Arial" w:hAnsi="Arial" w:cs="Arial"/>
            <w:sz w:val="19"/>
            <w:szCs w:val="19"/>
            <w:lang w:val="sk-SK"/>
          </w:rPr>
          <w:delText xml:space="preserve"> kontroly na mieste, predpokladaný </w:delText>
        </w:r>
      </w:del>
      <w:r w:rsidR="009D7F63" w:rsidRPr="0073389C">
        <w:rPr>
          <w:rFonts w:ascii="Arial" w:hAnsi="Arial" w:cs="Arial"/>
          <w:sz w:val="19"/>
          <w:szCs w:val="19"/>
          <w:lang w:val="sk-SK"/>
        </w:rPr>
        <w:t xml:space="preserve">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del w:id="795" w:author="Autor">
        <w:r w:rsidR="009D7F63" w:rsidRPr="0073389C" w:rsidDel="003D2CF8">
          <w:rPr>
            <w:rFonts w:ascii="Arial" w:hAnsi="Arial" w:cs="Arial"/>
            <w:sz w:val="19"/>
            <w:szCs w:val="19"/>
            <w:lang w:val="sk-SK"/>
          </w:rPr>
          <w:delText xml:space="preserve">predpokladanú dĺžku trvania </w:delText>
        </w:r>
        <w:r w:rsidR="004A7CB6" w:rsidRPr="0073389C" w:rsidDel="003D2CF8">
          <w:rPr>
            <w:rFonts w:ascii="Arial" w:hAnsi="Arial" w:cs="Arial"/>
            <w:sz w:val="19"/>
            <w:szCs w:val="19"/>
            <w:lang w:val="sk-SK"/>
          </w:rPr>
          <w:delText>fyzick</w:delText>
        </w:r>
        <w:r w:rsidR="004A7CB6" w:rsidDel="003D2CF8">
          <w:rPr>
            <w:rFonts w:ascii="Arial" w:hAnsi="Arial" w:cs="Arial"/>
            <w:sz w:val="19"/>
            <w:szCs w:val="19"/>
            <w:lang w:val="sk-SK"/>
          </w:rPr>
          <w:delText>ého</w:delText>
        </w:r>
      </w:del>
      <w:ins w:id="796" w:author="Autor">
        <w:r w:rsidR="003D2CF8">
          <w:rPr>
            <w:rFonts w:ascii="Arial" w:hAnsi="Arial" w:cs="Arial"/>
            <w:sz w:val="19"/>
            <w:szCs w:val="19"/>
            <w:lang w:val="sk-SK"/>
          </w:rPr>
          <w:t>cieľ</w:t>
        </w:r>
      </w:ins>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7EB6BE1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w:t>
      </w:r>
      <w:del w:id="797" w:author="Autor">
        <w:r w:rsidRPr="0073389C" w:rsidDel="00411D87">
          <w:rPr>
            <w:rFonts w:ascii="Arial" w:hAnsi="Arial" w:cs="Arial"/>
            <w:sz w:val="19"/>
            <w:szCs w:val="19"/>
            <w:lang w:val="sk-SK"/>
          </w:rPr>
          <w:delText xml:space="preserve">predmet </w:delText>
        </w:r>
        <w:r w:rsidR="00563241" w:rsidDel="00411D87">
          <w:rPr>
            <w:rFonts w:ascii="Arial" w:hAnsi="Arial" w:cs="Arial"/>
            <w:sz w:val="19"/>
            <w:szCs w:val="19"/>
            <w:lang w:val="sk-SK"/>
          </w:rPr>
          <w:delText xml:space="preserve">finančnej </w:delText>
        </w:r>
        <w:r w:rsidRPr="0073389C" w:rsidDel="00411D87">
          <w:rPr>
            <w:rFonts w:ascii="Arial" w:hAnsi="Arial" w:cs="Arial"/>
            <w:sz w:val="19"/>
            <w:szCs w:val="19"/>
            <w:lang w:val="sk-SK"/>
          </w:rPr>
          <w:delText xml:space="preserve">kontroly na mieste, </w:delText>
        </w:r>
      </w:del>
      <w:r w:rsidRPr="0073389C">
        <w:rPr>
          <w:rFonts w:ascii="Arial" w:hAnsi="Arial" w:cs="Arial"/>
          <w:sz w:val="19"/>
          <w:szCs w:val="19"/>
          <w:lang w:val="sk-SK"/>
        </w:rPr>
        <w:t xml:space="preserve">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del w:id="798" w:author="Autor">
        <w:r w:rsidRPr="0073389C" w:rsidDel="00411D87">
          <w:rPr>
            <w:rFonts w:ascii="Arial" w:hAnsi="Arial" w:cs="Arial"/>
            <w:sz w:val="19"/>
            <w:szCs w:val="19"/>
            <w:lang w:val="sk-SK"/>
          </w:rPr>
          <w:delText xml:space="preserve">predpokladanú dĺžku trvania </w:delText>
        </w:r>
        <w:r w:rsidR="00563241" w:rsidRPr="0073389C" w:rsidDel="00411D87">
          <w:rPr>
            <w:rFonts w:ascii="Arial" w:hAnsi="Arial" w:cs="Arial"/>
            <w:sz w:val="19"/>
            <w:szCs w:val="19"/>
            <w:lang w:val="sk-SK"/>
          </w:rPr>
          <w:delText>fyzick</w:delText>
        </w:r>
        <w:r w:rsidR="00563241" w:rsidDel="00411D87">
          <w:rPr>
            <w:rFonts w:ascii="Arial" w:hAnsi="Arial" w:cs="Arial"/>
            <w:sz w:val="19"/>
            <w:szCs w:val="19"/>
            <w:lang w:val="sk-SK"/>
          </w:rPr>
          <w:delText>ého</w:delText>
        </w:r>
      </w:del>
      <w:ins w:id="799" w:author="Autor">
        <w:r w:rsidR="00411D87">
          <w:rPr>
            <w:rFonts w:ascii="Arial" w:hAnsi="Arial" w:cs="Arial"/>
            <w:sz w:val="19"/>
            <w:szCs w:val="19"/>
            <w:lang w:val="sk-SK"/>
          </w:rPr>
          <w:t>cieľ</w:t>
        </w:r>
      </w:ins>
      <w:r w:rsidR="00563241">
        <w:rPr>
          <w:rFonts w:ascii="Arial" w:hAnsi="Arial" w:cs="Arial"/>
          <w:sz w:val="19"/>
          <w:szCs w:val="19"/>
          <w:lang w:val="sk-SK"/>
        </w:rPr>
        <w:t xml:space="preserve"> </w:t>
      </w:r>
      <w:del w:id="800" w:author="Autor">
        <w:r w:rsidR="00563241" w:rsidDel="00411D87">
          <w:rPr>
            <w:rFonts w:ascii="Arial" w:hAnsi="Arial" w:cs="Arial"/>
            <w:sz w:val="19"/>
            <w:szCs w:val="19"/>
            <w:lang w:val="sk-SK"/>
          </w:rPr>
          <w:delText xml:space="preserve">výkonu </w:delText>
        </w:r>
      </w:del>
      <w:r w:rsidR="00563241">
        <w:rPr>
          <w:rFonts w:ascii="Arial" w:hAnsi="Arial" w:cs="Arial"/>
          <w:sz w:val="19"/>
          <w:szCs w:val="19"/>
          <w:lang w:val="sk-SK"/>
        </w:rPr>
        <w:t>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lastRenderedPageBreak/>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28DDA2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w:t>
      </w:r>
      <w:del w:id="801" w:author="Autor">
        <w:r w:rsidRPr="0073389C" w:rsidDel="00BE033C">
          <w:rPr>
            <w:rFonts w:ascii="Arial" w:hAnsi="Arial" w:cs="Arial"/>
            <w:sz w:val="19"/>
            <w:szCs w:val="19"/>
            <w:lang w:val="sk-SK"/>
          </w:rPr>
          <w:delText>,</w:delText>
        </w:r>
      </w:del>
      <w:r w:rsidRPr="0073389C">
        <w:rPr>
          <w:rFonts w:ascii="Arial" w:hAnsi="Arial" w:cs="Arial"/>
          <w:sz w:val="19"/>
          <w:szCs w:val="19"/>
          <w:lang w:val="sk-SK"/>
        </w:rPr>
        <w:t xml:space="preserve">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del w:id="802" w:author="Autor">
        <w:r w:rsidRPr="0073389C" w:rsidDel="00BE033C">
          <w:rPr>
            <w:rFonts w:ascii="Arial" w:hAnsi="Arial" w:cs="Arial"/>
            <w:sz w:val="19"/>
            <w:szCs w:val="19"/>
            <w:lang w:val="sk-SK"/>
          </w:rPr>
          <w:delText xml:space="preserve">9 </w:delText>
        </w:r>
      </w:del>
      <w:ins w:id="803" w:author="Autor">
        <w:r w:rsidR="00BE033C">
          <w:rPr>
            <w:rFonts w:ascii="Arial" w:hAnsi="Arial" w:cs="Arial"/>
            <w:sz w:val="19"/>
            <w:szCs w:val="19"/>
            <w:lang w:val="sk-SK"/>
          </w:rPr>
          <w:t>22</w:t>
        </w:r>
        <w:r w:rsidR="00BE033C" w:rsidRPr="0073389C">
          <w:rPr>
            <w:rFonts w:ascii="Arial" w:hAnsi="Arial" w:cs="Arial"/>
            <w:sz w:val="19"/>
            <w:szCs w:val="19"/>
            <w:lang w:val="sk-SK"/>
          </w:rPr>
          <w:t xml:space="preserve"> </w:t>
        </w:r>
      </w:ins>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ins w:id="804" w:author="Autor">
        <w:r w:rsidR="00BE033C">
          <w:rPr>
            <w:rFonts w:ascii="Arial" w:hAnsi="Arial" w:cs="Arial"/>
            <w:sz w:val="19"/>
            <w:szCs w:val="19"/>
            <w:lang w:val="sk-SK"/>
          </w:rPr>
          <w:t xml:space="preserve">finančnou </w:t>
        </w:r>
      </w:ins>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61B2DC2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ins w:id="805" w:author="Auto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ins>
      <w:del w:id="806" w:author="Autor">
        <w:r w:rsidR="0077462E" w:rsidDel="00C2321A">
          <w:rPr>
            <w:rFonts w:ascii="Arial" w:hAnsi="Arial" w:cs="Arial"/>
            <w:sz w:val="19"/>
            <w:szCs w:val="19"/>
            <w:lang w:val="sk-SK"/>
          </w:rPr>
          <w:delText>k</w:delText>
        </w:r>
      </w:del>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ins w:id="807" w:author="Auto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ins>
      <w:del w:id="808" w:author="Autor">
        <w:r w:rsidRPr="0073389C" w:rsidDel="00C2321A">
          <w:rPr>
            <w:rFonts w:ascii="Arial" w:hAnsi="Arial" w:cs="Arial"/>
            <w:sz w:val="19"/>
            <w:szCs w:val="19"/>
            <w:lang w:val="sk-SK"/>
          </w:rPr>
          <w:delText>voči zisteniam</w:delText>
        </w:r>
      </w:del>
      <w:r w:rsidRPr="0073389C">
        <w:rPr>
          <w:rFonts w:ascii="Arial" w:hAnsi="Arial" w:cs="Arial"/>
          <w:sz w:val="19"/>
          <w:szCs w:val="19"/>
          <w:lang w:val="sk-SK"/>
        </w:rPr>
        <w:t>, je povinný prijať opatrenia</w:t>
      </w:r>
      <w:ins w:id="809" w:author="Auto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ins>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ins w:id="810" w:author="Auto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ins>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6F182F0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ins w:id="811" w:author="Auto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ins>
      <w:del w:id="812" w:author="Autor">
        <w:r w:rsidRPr="0073389C" w:rsidDel="005F7F64">
          <w:rPr>
            <w:rFonts w:ascii="Arial" w:hAnsi="Arial" w:cs="Arial"/>
            <w:sz w:val="19"/>
            <w:szCs w:val="19"/>
            <w:lang w:val="sk-SK"/>
          </w:rPr>
          <w:delText>námietky k</w:delText>
        </w:r>
        <w:r w:rsidR="000D3984" w:rsidDel="005F7F64">
          <w:rPr>
            <w:rFonts w:ascii="Arial" w:hAnsi="Arial" w:cs="Arial"/>
            <w:sz w:val="19"/>
            <w:szCs w:val="19"/>
            <w:lang w:val="sk-SK"/>
          </w:rPr>
          <w:delText> </w:delText>
        </w:r>
      </w:del>
      <w:ins w:id="813" w:author="Autor">
        <w:r w:rsidR="005F7F64">
          <w:rPr>
            <w:rFonts w:ascii="Arial" w:hAnsi="Arial" w:cs="Arial"/>
            <w:sz w:val="19"/>
            <w:szCs w:val="19"/>
            <w:lang w:val="sk-SK"/>
          </w:rPr>
          <w:t xml:space="preserve"> v </w:t>
        </w:r>
      </w:ins>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6ACB69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ins w:id="814" w:author="Auto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ins>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del w:id="815" w:author="Autor">
        <w:r w:rsidRPr="0073389C" w:rsidDel="00C45CE7">
          <w:rPr>
            <w:rFonts w:ascii="Arial" w:hAnsi="Arial" w:cs="Arial"/>
            <w:sz w:val="19"/>
            <w:szCs w:val="19"/>
            <w:lang w:val="sk-SK"/>
          </w:rPr>
          <w:delText xml:space="preserve">moment </w:delText>
        </w:r>
      </w:del>
      <w:ins w:id="816" w:author="Autor">
        <w:r w:rsidR="00C45CE7">
          <w:rPr>
            <w:rFonts w:ascii="Arial" w:hAnsi="Arial" w:cs="Arial"/>
            <w:sz w:val="19"/>
            <w:szCs w:val="19"/>
            <w:lang w:val="sk-SK"/>
          </w:rPr>
          <w:t>dátum</w:t>
        </w:r>
        <w:r w:rsidR="00C45CE7" w:rsidRPr="0073389C">
          <w:rPr>
            <w:rFonts w:ascii="Arial" w:hAnsi="Arial" w:cs="Arial"/>
            <w:sz w:val="19"/>
            <w:szCs w:val="19"/>
            <w:lang w:val="sk-SK"/>
          </w:rPr>
          <w:t xml:space="preserve"> </w:t>
        </w:r>
      </w:ins>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6DEBD470"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ins w:id="817" w:author="Autor">
        <w:r w:rsidR="00C45CE7">
          <w:rPr>
            <w:rFonts w:ascii="Arial" w:hAnsi="Arial" w:cs="Arial"/>
            <w:color w:val="000000"/>
            <w:sz w:val="19"/>
            <w:szCs w:val="19"/>
            <w:lang w:eastAsia="en-US"/>
          </w:rPr>
          <w:t xml:space="preserve">zistených </w:t>
        </w:r>
      </w:ins>
      <w:r w:rsidRPr="0073389C">
        <w:rPr>
          <w:rFonts w:ascii="Arial" w:hAnsi="Arial" w:cs="Arial"/>
          <w:color w:val="000000"/>
          <w:sz w:val="19"/>
          <w:szCs w:val="19"/>
          <w:lang w:eastAsia="en-US"/>
        </w:rPr>
        <w:t>nedostatkov</w:t>
      </w:r>
      <w:ins w:id="818" w:author="Autor">
        <w:r w:rsidR="00C45CE7">
          <w:rPr>
            <w:rFonts w:ascii="Arial" w:hAnsi="Arial" w:cs="Arial"/>
            <w:color w:val="000000"/>
            <w:sz w:val="19"/>
            <w:szCs w:val="19"/>
            <w:lang w:eastAsia="en-US"/>
          </w:rPr>
          <w:t xml:space="preserve"> </w:t>
        </w:r>
      </w:ins>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del w:id="819" w:author="Autor">
        <w:r w:rsidRPr="0073389C" w:rsidDel="00C45CE7">
          <w:rPr>
            <w:rFonts w:ascii="Arial" w:hAnsi="Arial" w:cs="Arial"/>
            <w:color w:val="000000"/>
            <w:sz w:val="19"/>
            <w:szCs w:val="19"/>
            <w:lang w:eastAsia="en-US"/>
          </w:rPr>
          <w:delText> </w:delText>
        </w:r>
      </w:del>
      <w:ins w:id="820" w:author="Autor">
        <w:r w:rsidR="00C45CE7">
          <w:rPr>
            <w:rFonts w:ascii="Arial" w:hAnsi="Arial" w:cs="Arial"/>
            <w:color w:val="000000"/>
            <w:sz w:val="19"/>
            <w:szCs w:val="19"/>
            <w:lang w:eastAsia="en-US"/>
          </w:rPr>
          <w:t xml:space="preserve"> čiastkovej </w:t>
        </w:r>
      </w:ins>
      <w:r w:rsidRPr="0073389C">
        <w:rPr>
          <w:rFonts w:ascii="Arial" w:hAnsi="Arial" w:cs="Arial"/>
          <w:color w:val="000000"/>
          <w:sz w:val="19"/>
          <w:szCs w:val="19"/>
          <w:lang w:eastAsia="en-US"/>
        </w:rPr>
        <w:t>správe/</w:t>
      </w:r>
      <w:ins w:id="821" w:author="Auto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ins>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822"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823" w:name="_Toc440372893"/>
      <w:bookmarkStart w:id="824" w:name="_Toc440636404"/>
      <w:r w:rsidRPr="0073389C">
        <w:rPr>
          <w:rFonts w:ascii="Arial" w:hAnsi="Arial"/>
          <w:lang w:val="sk-SK"/>
        </w:rPr>
        <w:lastRenderedPageBreak/>
        <w:t>Pr</w:t>
      </w:r>
      <w:r>
        <w:rPr>
          <w:rFonts w:ascii="Arial" w:hAnsi="Arial"/>
          <w:lang w:val="sk-SK"/>
        </w:rPr>
        <w:t>echodné a záverečné ustanovenia</w:t>
      </w:r>
      <w:bookmarkEnd w:id="823"/>
      <w:bookmarkEnd w:id="824"/>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825" w:name="_Toc440372894"/>
      <w:bookmarkStart w:id="826" w:name="_Toc440636405"/>
      <w:r w:rsidRPr="0073389C">
        <w:rPr>
          <w:rFonts w:ascii="Arial" w:hAnsi="Arial"/>
          <w:lang w:val="sk-SK"/>
        </w:rPr>
        <w:lastRenderedPageBreak/>
        <w:t>Prílohy</w:t>
      </w:r>
      <w:bookmarkEnd w:id="822"/>
      <w:bookmarkEnd w:id="825"/>
      <w:bookmarkEnd w:id="826"/>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ins w:id="827" w:author="Autor"/>
          <w:rFonts w:ascii="Arial" w:hAnsi="Arial" w:cs="Arial"/>
          <w:sz w:val="19"/>
          <w:szCs w:val="19"/>
          <w:lang w:val="sk-SK"/>
        </w:rPr>
      </w:pPr>
      <w:r w:rsidRPr="002255EE">
        <w:rPr>
          <w:rFonts w:ascii="Arial" w:hAnsi="Arial" w:cs="Arial"/>
          <w:sz w:val="19"/>
          <w:szCs w:val="19"/>
          <w:lang w:val="sk-SK"/>
        </w:rPr>
        <w:t>Čestné vyhlásenie prijímateľa týkajúce sa konfliktu záujmov</w:t>
      </w:r>
      <w:ins w:id="828" w:author="Autor">
        <w:r w:rsidR="00487653">
          <w:rPr>
            <w:rFonts w:ascii="Arial" w:hAnsi="Arial" w:cs="Arial"/>
            <w:sz w:val="19"/>
            <w:szCs w:val="19"/>
            <w:lang w:val="sk-SK"/>
          </w:rPr>
          <w:t xml:space="preserve"> pre VO podľa z. 343/2015</w:t>
        </w:r>
      </w:ins>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ins w:id="829" w:author="Autor">
        <w:r>
          <w:rPr>
            <w:rFonts w:ascii="Arial" w:hAnsi="Arial" w:cs="Arial"/>
            <w:sz w:val="19"/>
            <w:szCs w:val="19"/>
            <w:lang w:val="sk-SK"/>
          </w:rPr>
          <w:t xml:space="preserve">28. Čestné vyhlásenie prijímateľa týkajúce sa konfliktu záujmov pre VO podľa z. 25/2006 </w:t>
        </w:r>
      </w:ins>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78C025F7"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del w:id="830" w:author="Autor">
        <w:r>
          <w:rPr>
            <w:rFonts w:ascii="Arial" w:hAnsi="Arial" w:cs="Arial"/>
            <w:sz w:val="19"/>
            <w:szCs w:val="19"/>
            <w:lang w:val="sk-SK"/>
          </w:rPr>
          <w:delText>Rizikové indikátory – hospodárska súťaž</w:delText>
        </w:r>
      </w:del>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130F251F"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ins w:id="831" w:author="Autor">
        <w:r w:rsidR="00CE613E">
          <w:rPr>
            <w:rFonts w:ascii="Arial" w:hAnsi="Arial" w:cs="Arial"/>
            <w:sz w:val="19"/>
            <w:szCs w:val="19"/>
            <w:lang w:val="sk-SK"/>
          </w:rPr>
          <w:t xml:space="preserve"> </w:t>
        </w:r>
      </w:ins>
    </w:p>
    <w:p w14:paraId="68C4C742" w14:textId="268D41BE" w:rsidR="00200264" w:rsidRDefault="00200264" w:rsidP="002244BF">
      <w:pPr>
        <w:pStyle w:val="Textkomentra"/>
        <w:numPr>
          <w:ilvl w:val="0"/>
          <w:numId w:val="95"/>
        </w:numPr>
        <w:rPr>
          <w:ins w:id="832" w:author="Autor"/>
          <w:lang w:val="sk-SK"/>
        </w:rPr>
      </w:pPr>
      <w:r>
        <w:rPr>
          <w:lang w:val="sk-SK"/>
        </w:rPr>
        <w:t>Prevodník obstaraných položiek k rozpočtu projektu</w:t>
      </w:r>
    </w:p>
    <w:p w14:paraId="60513A7C" w14:textId="7F917E99" w:rsidR="00085461" w:rsidRDefault="00085461" w:rsidP="002244BF">
      <w:pPr>
        <w:pStyle w:val="Textkomentra"/>
        <w:numPr>
          <w:ilvl w:val="0"/>
          <w:numId w:val="95"/>
        </w:numPr>
        <w:rPr>
          <w:ins w:id="833" w:author="Autor"/>
          <w:lang w:val="sk-SK"/>
        </w:rPr>
      </w:pPr>
      <w:bookmarkStart w:id="834" w:name="_GoBack"/>
      <w:ins w:id="835" w:author="Autor">
        <w:r>
          <w:rPr>
            <w:lang w:val="sk-SK"/>
          </w:rPr>
          <w:t>Súhlas so spracovaním osobných údajov</w:t>
        </w:r>
      </w:ins>
    </w:p>
    <w:p w14:paraId="273D8E86" w14:textId="0036F606" w:rsidR="00085461" w:rsidRDefault="00085461" w:rsidP="002244BF">
      <w:pPr>
        <w:pStyle w:val="Textkomentra"/>
        <w:numPr>
          <w:ilvl w:val="0"/>
          <w:numId w:val="95"/>
        </w:numPr>
        <w:rPr>
          <w:lang w:val="sk-SK"/>
        </w:rPr>
      </w:pPr>
      <w:ins w:id="836" w:author="Autor">
        <w:r>
          <w:rPr>
            <w:lang w:val="sk-SK"/>
          </w:rPr>
          <w:t>Vyhlásenie o neposkytnutí osobných údajov</w:t>
        </w:r>
      </w:ins>
      <w:bookmarkEnd w:id="834"/>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5"/>
      <w:headerReference w:type="default" r:id="rId26"/>
      <w:footerReference w:type="even" r:id="rId27"/>
      <w:footerReference w:type="default" r:id="rId28"/>
      <w:headerReference w:type="first" r:id="rId29"/>
      <w:footerReference w:type="first" r:id="rId30"/>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8A537" w14:textId="77777777" w:rsidR="00593713" w:rsidRDefault="00593713">
      <w:r>
        <w:separator/>
      </w:r>
    </w:p>
    <w:p w14:paraId="4A272152" w14:textId="77777777" w:rsidR="00593713" w:rsidRDefault="00593713"/>
  </w:endnote>
  <w:endnote w:type="continuationSeparator" w:id="0">
    <w:p w14:paraId="6A9CC600" w14:textId="77777777" w:rsidR="00593713" w:rsidRDefault="00593713">
      <w:r>
        <w:continuationSeparator/>
      </w:r>
    </w:p>
    <w:p w14:paraId="1B64EA02" w14:textId="77777777" w:rsidR="00593713" w:rsidRDefault="00593713"/>
  </w:endnote>
  <w:endnote w:type="continuationNotice" w:id="1">
    <w:p w14:paraId="7954CDD2" w14:textId="77777777" w:rsidR="00593713" w:rsidRDefault="00593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F276F7" w:rsidRDefault="00F276F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F276F7" w:rsidRDefault="00F276F7">
    <w:pPr>
      <w:pStyle w:val="Pta"/>
      <w:jc w:val="right"/>
    </w:pPr>
    <w:r>
      <w:fldChar w:fldCharType="begin"/>
    </w:r>
    <w:r>
      <w:instrText xml:space="preserve"> PAGE   \* MERGEFORMAT </w:instrText>
    </w:r>
    <w:r>
      <w:fldChar w:fldCharType="separate"/>
    </w:r>
    <w:r w:rsidR="00085461">
      <w:rPr>
        <w:noProof/>
      </w:rPr>
      <w:t>149</w:t>
    </w:r>
    <w:r>
      <w:rPr>
        <w:noProof/>
      </w:rPr>
      <w:fldChar w:fldCharType="end"/>
    </w:r>
  </w:p>
  <w:p w14:paraId="5596B515" w14:textId="77777777" w:rsidR="00F276F7" w:rsidRPr="003530AF" w:rsidRDefault="00F276F7"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F276F7" w:rsidRDefault="00F276F7">
        <w:pPr>
          <w:pStyle w:val="Pta"/>
          <w:jc w:val="right"/>
        </w:pPr>
        <w:r>
          <w:fldChar w:fldCharType="begin"/>
        </w:r>
        <w:r>
          <w:instrText>PAGE   \* MERGEFORMAT</w:instrText>
        </w:r>
        <w:r>
          <w:fldChar w:fldCharType="separate"/>
        </w:r>
        <w:r w:rsidR="00085461" w:rsidRPr="00085461">
          <w:rPr>
            <w:noProof/>
            <w:lang w:val="sk-SK"/>
          </w:rPr>
          <w:t>1</w:t>
        </w:r>
        <w:r>
          <w:fldChar w:fldCharType="end"/>
        </w:r>
      </w:p>
    </w:sdtContent>
  </w:sdt>
  <w:p w14:paraId="3B48FDCA" w14:textId="77777777" w:rsidR="00F276F7" w:rsidRDefault="00F276F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E4A30" w14:textId="77777777" w:rsidR="00593713" w:rsidRDefault="00593713">
      <w:r>
        <w:separator/>
      </w:r>
    </w:p>
    <w:p w14:paraId="0530C93D" w14:textId="77777777" w:rsidR="00593713" w:rsidRDefault="00593713"/>
  </w:footnote>
  <w:footnote w:type="continuationSeparator" w:id="0">
    <w:p w14:paraId="41184F36" w14:textId="77777777" w:rsidR="00593713" w:rsidRDefault="00593713">
      <w:r>
        <w:continuationSeparator/>
      </w:r>
    </w:p>
    <w:p w14:paraId="5CA3A474" w14:textId="77777777" w:rsidR="00593713" w:rsidRDefault="00593713"/>
  </w:footnote>
  <w:footnote w:type="continuationNotice" w:id="1">
    <w:p w14:paraId="5F060DBC" w14:textId="77777777" w:rsidR="00593713" w:rsidRDefault="00593713"/>
  </w:footnote>
  <w:footnote w:id="2">
    <w:p w14:paraId="7A55D546" w14:textId="77777777" w:rsidR="00F276F7" w:rsidRPr="009D7F63" w:rsidRDefault="00F276F7"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F276F7" w:rsidRPr="009D7F63" w:rsidRDefault="00F276F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F276F7" w:rsidRPr="009D7F63" w:rsidRDefault="00F276F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F276F7" w:rsidRPr="00587015" w:rsidRDefault="00F276F7"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F276F7" w:rsidRPr="009D7F63" w:rsidRDefault="00F276F7"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F276F7" w:rsidRPr="003911A6" w:rsidRDefault="00F276F7">
      <w:pPr>
        <w:pStyle w:val="Textpoznmkypodiarou"/>
        <w:rPr>
          <w:lang w:val="sk-SK"/>
        </w:rPr>
      </w:pPr>
      <w:ins w:id="97" w:author="Autor">
        <w:r>
          <w:rPr>
            <w:rStyle w:val="Odkaznapoznmkupodiarou"/>
          </w:rPr>
          <w:footnoteRef/>
        </w:r>
        <w:r>
          <w:t xml:space="preserve"> </w:t>
        </w:r>
        <w:r>
          <w:rPr>
            <w:lang w:val="sk-SK"/>
          </w:rPr>
          <w:t xml:space="preserve">Osoby v zmysle  definície pojmu účastníka v časti 1.3 Definícia pojmov  tejto príručke pre prijímateľa </w:t>
        </w:r>
      </w:ins>
    </w:p>
  </w:footnote>
  <w:footnote w:id="8">
    <w:p w14:paraId="28C505C7" w14:textId="115896DC" w:rsidR="00F276F7" w:rsidRPr="00F20EE9" w:rsidRDefault="00F276F7">
      <w:pPr>
        <w:pStyle w:val="Textpoznmkypodiarou"/>
        <w:rPr>
          <w:lang w:val="sk-SK"/>
        </w:rPr>
      </w:pPr>
      <w:ins w:id="101" w:author="Auto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ins>
    </w:p>
  </w:footnote>
  <w:footnote w:id="9">
    <w:p w14:paraId="3A256F33" w14:textId="2E2C2D42" w:rsidR="00F276F7" w:rsidRPr="00C23F4C" w:rsidDel="00750258" w:rsidRDefault="00F276F7" w:rsidP="00B67CE8">
      <w:pPr>
        <w:pStyle w:val="Textpoznmkypodiarou"/>
        <w:rPr>
          <w:ins w:id="105" w:author="Autor"/>
          <w:del w:id="106" w:author="Autor"/>
          <w:lang w:val="sk-SK"/>
        </w:rPr>
      </w:pPr>
    </w:p>
  </w:footnote>
  <w:footnote w:id="10">
    <w:p w14:paraId="08D19436" w14:textId="667CCAA7" w:rsidR="00F276F7" w:rsidRPr="005D70A1" w:rsidRDefault="00F276F7">
      <w:pPr>
        <w:pStyle w:val="Textpoznmkypodiarou"/>
        <w:rPr>
          <w:lang w:val="sk-SK"/>
        </w:rPr>
      </w:pPr>
      <w:ins w:id="108" w:author="Auto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ins>
    </w:p>
  </w:footnote>
  <w:footnote w:id="11">
    <w:p w14:paraId="6CC7BD3B" w14:textId="5832019B" w:rsidR="00F276F7" w:rsidRPr="00E25071" w:rsidRDefault="00F276F7" w:rsidP="00F651CD">
      <w:pPr>
        <w:pStyle w:val="Default"/>
        <w:jc w:val="both"/>
        <w:rPr>
          <w:sz w:val="16"/>
          <w:szCs w:val="16"/>
          <w:lang w:val="sk-SK"/>
        </w:rPr>
      </w:pPr>
      <w:r w:rsidRPr="0017330F">
        <w:rPr>
          <w:rStyle w:val="Odkaznapoznmkupodiarou"/>
          <w:szCs w:val="16"/>
        </w:rPr>
        <w:footnoteRef/>
      </w:r>
      <w:r w:rsidRPr="00065C76">
        <w:rPr>
          <w:sz w:val="16"/>
          <w:szCs w:val="16"/>
          <w:lang w:val="sk-SK"/>
          <w:rPrChange w:id="113" w:author="Autor">
            <w:rPr>
              <w:sz w:val="16"/>
              <w:szCs w:val="16"/>
            </w:rPr>
          </w:rPrChange>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2">
    <w:p w14:paraId="7A55D54A" w14:textId="77777777" w:rsidR="00F276F7" w:rsidRPr="009D7F63" w:rsidRDefault="00F276F7"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3">
    <w:p w14:paraId="7A55D54B" w14:textId="77777777" w:rsidR="00F276F7" w:rsidRPr="009D7F63" w:rsidRDefault="00F276F7">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4">
    <w:p w14:paraId="356452D0" w14:textId="6C4EE198" w:rsidR="00F276F7" w:rsidRPr="007D7535" w:rsidRDefault="00F276F7"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5">
    <w:p w14:paraId="7A55D54C" w14:textId="77777777" w:rsidR="00F276F7" w:rsidRPr="009D7F63" w:rsidRDefault="00F276F7"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F276F7" w:rsidRPr="009D7F63" w:rsidRDefault="00F276F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F276F7" w:rsidRPr="009D7F63" w:rsidRDefault="00F276F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F276F7" w:rsidRPr="009D7F63" w:rsidRDefault="00F276F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F276F7" w:rsidRPr="009D7F63" w:rsidRDefault="00F276F7" w:rsidP="00C8683A">
      <w:pPr>
        <w:pStyle w:val="Textpoznmkypodiarou"/>
        <w:rPr>
          <w:rFonts w:cs="Arial"/>
          <w:szCs w:val="16"/>
          <w:lang w:val="sk-SK"/>
        </w:rPr>
      </w:pPr>
      <w:r w:rsidRPr="009D7F63">
        <w:rPr>
          <w:rFonts w:cs="Arial"/>
          <w:szCs w:val="16"/>
          <w:lang w:val="sk-SK" w:eastAsia="cs-CZ"/>
        </w:rPr>
        <w:t>4. pohonné hmoty.</w:t>
      </w:r>
    </w:p>
  </w:footnote>
  <w:footnote w:id="16">
    <w:p w14:paraId="0C902E3E" w14:textId="77777777" w:rsidR="00F276F7" w:rsidRPr="009D7F63" w:rsidRDefault="00F276F7"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F276F7" w:rsidRPr="009D7F63" w:rsidRDefault="00F276F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F276F7" w:rsidRPr="009D7F63" w:rsidRDefault="00F276F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F276F7" w:rsidRPr="009D7F63" w:rsidRDefault="00F276F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F276F7" w:rsidRPr="00041D2E" w:rsidRDefault="00F276F7" w:rsidP="00041D2E">
      <w:pPr>
        <w:pStyle w:val="Textpoznmkypodiarou"/>
        <w:rPr>
          <w:lang w:val="sk-SK"/>
        </w:rPr>
      </w:pPr>
      <w:r w:rsidRPr="009D7F63">
        <w:rPr>
          <w:rFonts w:cs="Arial"/>
          <w:szCs w:val="16"/>
          <w:lang w:val="sk-SK" w:eastAsia="cs-CZ"/>
        </w:rPr>
        <w:t>4. pohonné hmoty.</w:t>
      </w:r>
    </w:p>
  </w:footnote>
  <w:footnote w:id="17">
    <w:p w14:paraId="7A55D551" w14:textId="77777777" w:rsidR="00F276F7" w:rsidRPr="009D7F63" w:rsidRDefault="00F276F7"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8">
    <w:p w14:paraId="7A55D552" w14:textId="77777777" w:rsidR="00F276F7" w:rsidRPr="009D7F63" w:rsidRDefault="00F276F7"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9">
    <w:p w14:paraId="7A55D553" w14:textId="77777777" w:rsidR="00F276F7" w:rsidRPr="009D7F63" w:rsidRDefault="00F276F7"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0">
    <w:p w14:paraId="2415F5CC" w14:textId="68E1CA8B" w:rsidR="00F276F7" w:rsidRDefault="00F276F7"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F276F7" w:rsidRPr="009D7F63" w:rsidRDefault="00F276F7">
      <w:pPr>
        <w:pStyle w:val="Textpoznmkypodiarou"/>
        <w:rPr>
          <w:rFonts w:cs="Arial"/>
          <w:szCs w:val="16"/>
          <w:lang w:val="sk-SK"/>
        </w:rPr>
      </w:pPr>
    </w:p>
  </w:footnote>
  <w:footnote w:id="21">
    <w:p w14:paraId="7A55D555" w14:textId="77777777" w:rsidR="00F276F7" w:rsidRPr="009D7F63" w:rsidRDefault="00F276F7"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2">
    <w:p w14:paraId="0274D41C" w14:textId="77777777" w:rsidR="00F276F7" w:rsidRPr="006E4CC8" w:rsidRDefault="00F276F7"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F276F7" w:rsidRPr="007F7349" w:rsidRDefault="00F276F7"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F276F7" w:rsidRPr="007F7349" w:rsidRDefault="00F276F7"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F276F7" w:rsidRPr="007F7349" w:rsidRDefault="00F276F7"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F276F7" w:rsidRPr="00F41F62" w:rsidRDefault="00F276F7"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3">
    <w:p w14:paraId="7A55D556" w14:textId="77777777" w:rsidR="00F276F7" w:rsidRPr="009D7F63" w:rsidRDefault="00F276F7"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4">
    <w:p w14:paraId="7E1B0128" w14:textId="77777777" w:rsidR="00F276F7" w:rsidRDefault="00F276F7"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14:paraId="6D0863AC" w14:textId="77777777" w:rsidR="00F276F7" w:rsidRDefault="00F276F7"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14:paraId="4FEE481D" w14:textId="479E076B" w:rsidR="00F276F7" w:rsidRPr="004F28ED" w:rsidRDefault="00F276F7">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14:paraId="3B927676" w14:textId="0B338479" w:rsidR="00F276F7" w:rsidRPr="00965E93" w:rsidRDefault="00F276F7"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8">
    <w:p w14:paraId="7A55D557" w14:textId="52DFEF6A" w:rsidR="00F276F7" w:rsidRPr="009D7F63" w:rsidRDefault="00F276F7"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9">
    <w:p w14:paraId="7A55D558" w14:textId="77777777" w:rsidR="00F276F7" w:rsidRPr="009D7F63" w:rsidRDefault="00F276F7"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0">
    <w:p w14:paraId="17C29017" w14:textId="77777777" w:rsidR="00F276F7" w:rsidRPr="009D7F63" w:rsidRDefault="00F276F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1">
    <w:p w14:paraId="7A55D559" w14:textId="77777777" w:rsidR="00F276F7" w:rsidRPr="009D7F63" w:rsidRDefault="00F276F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F276F7" w:rsidRPr="009D7F63" w:rsidRDefault="00F276F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2">
    <w:p w14:paraId="7A55D55B" w14:textId="77777777" w:rsidR="00F276F7" w:rsidRPr="009D7F63" w:rsidRDefault="00F276F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3">
    <w:p w14:paraId="7A55D55C" w14:textId="77777777" w:rsidR="00F276F7" w:rsidRPr="009D7F63" w:rsidRDefault="00F276F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4">
    <w:p w14:paraId="7A55D55D" w14:textId="77777777" w:rsidR="00F276F7" w:rsidRPr="009D7F63" w:rsidRDefault="00F276F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F276F7" w:rsidRPr="009D7F63" w:rsidRDefault="00F276F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5">
    <w:p w14:paraId="7A55D55F" w14:textId="333E477A" w:rsidR="00F276F7" w:rsidRPr="00062F88" w:rsidRDefault="00F276F7"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6">
    <w:p w14:paraId="02F4C726" w14:textId="77777777" w:rsidR="00F276F7" w:rsidRDefault="00F276F7" w:rsidP="009B4AEF">
      <w:pPr>
        <w:pStyle w:val="Textpoznmkypodiarou"/>
        <w:jc w:val="both"/>
      </w:pPr>
      <w:r>
        <w:rPr>
          <w:rStyle w:val="Odkaznapoznmkupodiarou"/>
        </w:rPr>
        <w:footnoteRef/>
      </w:r>
      <w:r>
        <w:t xml:space="preserve"> Priznanie odmeny príslušnému zamestnancovi musí byť náležite zdôvodnené.</w:t>
      </w:r>
    </w:p>
  </w:footnote>
  <w:footnote w:id="37">
    <w:p w14:paraId="0388B3E2" w14:textId="4D28868F" w:rsidR="00F276F7" w:rsidRDefault="00F276F7"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8">
    <w:p w14:paraId="2E6985A0" w14:textId="77777777" w:rsidR="00F276F7" w:rsidRDefault="00F276F7"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9">
    <w:p w14:paraId="7A55D560" w14:textId="5738DA04" w:rsidR="00F276F7" w:rsidRPr="00027286" w:rsidRDefault="00F276F7"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0">
    <w:p w14:paraId="15B0D0EB" w14:textId="3E15725B" w:rsidR="00F276F7" w:rsidRPr="00AF0A84" w:rsidRDefault="00F276F7">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1">
    <w:p w14:paraId="7A55D564" w14:textId="77777777" w:rsidR="00F276F7" w:rsidRPr="009D7F63" w:rsidRDefault="00F276F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2">
    <w:p w14:paraId="6A48E5FC" w14:textId="67F6A6F7" w:rsidR="00F276F7" w:rsidRPr="00B275B2" w:rsidRDefault="00F276F7"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3">
    <w:p w14:paraId="75442DCC" w14:textId="77777777" w:rsidR="00F276F7" w:rsidRPr="001277DD" w:rsidRDefault="00F276F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4">
    <w:p w14:paraId="539DE3AB" w14:textId="77777777" w:rsidR="00F276F7" w:rsidRPr="001277DD" w:rsidRDefault="00F276F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5">
    <w:p w14:paraId="6B33FB00" w14:textId="77777777" w:rsidR="00F276F7" w:rsidRPr="001277DD" w:rsidRDefault="00F276F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6">
    <w:p w14:paraId="44310DB6" w14:textId="77777777" w:rsidR="00F276F7" w:rsidRPr="001277DD" w:rsidRDefault="00F276F7"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7">
    <w:p w14:paraId="28E7C95F" w14:textId="0B437969" w:rsidR="00F276F7" w:rsidRPr="001277DD" w:rsidRDefault="00F276F7"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8">
    <w:p w14:paraId="250CEFBD" w14:textId="33B32087" w:rsidR="00F276F7" w:rsidRPr="00923BC1" w:rsidRDefault="00F276F7"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9">
    <w:p w14:paraId="414F1A43" w14:textId="265724BA" w:rsidR="00F276F7" w:rsidRPr="00772F95" w:rsidRDefault="00F276F7"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0">
    <w:p w14:paraId="0C4735BA" w14:textId="1928CC24" w:rsidR="00F276F7" w:rsidRPr="008A522F" w:rsidRDefault="00F276F7"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1">
    <w:p w14:paraId="038A96C2" w14:textId="13120178" w:rsidR="00F276F7" w:rsidRPr="00CE0C11" w:rsidRDefault="00F276F7"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2">
    <w:p w14:paraId="59C496F8" w14:textId="77777777" w:rsidR="00F276F7" w:rsidRPr="00621D47" w:rsidRDefault="00F276F7"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3">
    <w:p w14:paraId="70BE8EFD" w14:textId="4D3737B4" w:rsidR="00F276F7" w:rsidRPr="00391F1C" w:rsidRDefault="00F276F7"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4">
    <w:p w14:paraId="7A55D567" w14:textId="77777777" w:rsidR="00F276F7" w:rsidRPr="009D7F63" w:rsidRDefault="00F276F7"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5">
    <w:p w14:paraId="7A55D568" w14:textId="77777777" w:rsidR="00F276F7" w:rsidRPr="009D7F63" w:rsidRDefault="00F276F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6">
    <w:p w14:paraId="7A55D569" w14:textId="77777777" w:rsidR="00F276F7" w:rsidRPr="009D7F63" w:rsidRDefault="00F276F7"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7">
    <w:p w14:paraId="7A55D56A" w14:textId="77777777" w:rsidR="00F276F7" w:rsidRPr="009D7F63" w:rsidRDefault="00F276F7"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8">
    <w:p w14:paraId="7A55D56B" w14:textId="77777777" w:rsidR="00F276F7" w:rsidRPr="009D7F63" w:rsidRDefault="00F276F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9">
    <w:p w14:paraId="7A55D56E" w14:textId="416A13B1" w:rsidR="00F276F7" w:rsidRPr="009D7F63" w:rsidRDefault="00F276F7"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0">
    <w:p w14:paraId="7DAB27E8" w14:textId="77777777" w:rsidR="00F276F7" w:rsidRPr="00405EED" w:rsidRDefault="00F276F7"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1">
    <w:p w14:paraId="7A55D570" w14:textId="36F68E99" w:rsidR="00F276F7" w:rsidRPr="009D7F63" w:rsidRDefault="00F276F7"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2">
    <w:p w14:paraId="7A55D571" w14:textId="77777777" w:rsidR="00F276F7" w:rsidRPr="009D7F63" w:rsidRDefault="00F276F7"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3">
    <w:p w14:paraId="7A55D573" w14:textId="77777777" w:rsidR="00F276F7" w:rsidRPr="009D7F63" w:rsidRDefault="00F276F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4">
    <w:p w14:paraId="7A55D574" w14:textId="77777777" w:rsidR="00F276F7" w:rsidRPr="009D7F63" w:rsidRDefault="00F276F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5">
    <w:p w14:paraId="7A55D575" w14:textId="2BC95C86" w:rsidR="00F276F7" w:rsidRPr="009D7F63" w:rsidRDefault="00F276F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6">
    <w:p w14:paraId="7A55D578" w14:textId="77777777" w:rsidR="00F276F7" w:rsidRPr="009D7F63" w:rsidRDefault="00F276F7"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7">
    <w:p w14:paraId="4F8F3C8B" w14:textId="77777777" w:rsidR="00F276F7" w:rsidRPr="009D7F63" w:rsidRDefault="00F276F7"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8">
    <w:p w14:paraId="451277DD" w14:textId="77777777" w:rsidR="00F276F7" w:rsidRPr="009D7F63" w:rsidRDefault="00F276F7"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9">
    <w:p w14:paraId="7A55D579" w14:textId="67088258" w:rsidR="00F276F7" w:rsidRPr="009D7F63" w:rsidRDefault="00F276F7"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0">
    <w:p w14:paraId="45573155" w14:textId="14B40576" w:rsidR="00F276F7" w:rsidRPr="001A7C8D" w:rsidRDefault="00F276F7">
      <w:pPr>
        <w:pStyle w:val="Textpoznmkypodiarou"/>
        <w:rPr>
          <w:lang w:val="sk-SK"/>
        </w:rPr>
      </w:pPr>
      <w:r>
        <w:rPr>
          <w:rStyle w:val="Odkaznapoznmkupodiarou"/>
        </w:rPr>
        <w:footnoteRef/>
      </w:r>
      <w:r>
        <w:t xml:space="preserve"> V zmysle ustanovenia § 22 ods. 2 zákona o finančnej kontrole</w:t>
      </w:r>
    </w:p>
  </w:footnote>
  <w:footnote w:id="71">
    <w:p w14:paraId="7A55D57A" w14:textId="77777777" w:rsidR="00F276F7" w:rsidRPr="009D7F63" w:rsidRDefault="00F276F7"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F276F7" w:rsidRPr="009D7F63" w:rsidRDefault="00F276F7">
      <w:pPr>
        <w:pStyle w:val="Textpoznmkypodiarou"/>
        <w:rPr>
          <w:rFonts w:cs="Arial"/>
          <w:szCs w:val="16"/>
          <w:lang w:val="sk-SK"/>
        </w:rPr>
      </w:pPr>
    </w:p>
  </w:footnote>
  <w:footnote w:id="72">
    <w:p w14:paraId="7A55D57C" w14:textId="77777777" w:rsidR="00F276F7" w:rsidRPr="009D7F63" w:rsidRDefault="00F276F7"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73">
    <w:p w14:paraId="7A55D57D" w14:textId="77777777" w:rsidR="00F276F7" w:rsidRPr="009D7F63" w:rsidRDefault="00F276F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4">
    <w:p w14:paraId="7A55D57E" w14:textId="77777777" w:rsidR="00F276F7" w:rsidRPr="009D7F63" w:rsidRDefault="00F276F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5">
    <w:p w14:paraId="7A55D57F" w14:textId="77777777" w:rsidR="00F276F7" w:rsidRPr="009D7F63" w:rsidRDefault="00F276F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6">
    <w:p w14:paraId="7A55D580" w14:textId="77777777" w:rsidR="00F276F7" w:rsidRPr="009D7F63" w:rsidRDefault="00F276F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7">
    <w:p w14:paraId="7A55D581" w14:textId="77777777" w:rsidR="00F276F7" w:rsidRPr="009D7F63" w:rsidRDefault="00F276F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8">
    <w:p w14:paraId="7A55D582" w14:textId="77777777" w:rsidR="00F276F7" w:rsidRPr="009D7F63" w:rsidRDefault="00F276F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9">
    <w:p w14:paraId="7A55D583" w14:textId="052EABFD" w:rsidR="00F276F7" w:rsidRPr="009D7F63" w:rsidRDefault="00F276F7"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F276F7" w:rsidRPr="009D7F63" w:rsidRDefault="00F276F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F276F7" w:rsidRPr="009D7F63" w:rsidRDefault="00F276F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F276F7" w:rsidRPr="002D4DD9" w:rsidRDefault="00F276F7"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0">
    <w:p w14:paraId="7A55D587" w14:textId="77777777" w:rsidR="00F276F7" w:rsidRPr="002D4DD9" w:rsidRDefault="00F276F7"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1">
    <w:p w14:paraId="7A55D588" w14:textId="3A6CB76A" w:rsidR="00F276F7" w:rsidRPr="00666AC8" w:rsidRDefault="00F276F7"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w:t>
      </w:r>
      <w:ins w:id="209" w:author="Autor">
        <w:r w:rsidRPr="00666AC8">
          <w:rPr>
            <w:rFonts w:ascii="Arial" w:hAnsi="Arial"/>
            <w:sz w:val="16"/>
            <w:lang w:val="sk-SK"/>
          </w:rPr>
          <w:t xml:space="preserve"> </w:t>
        </w:r>
      </w:ins>
      <w:r w:rsidRPr="00666AC8">
        <w:rPr>
          <w:rFonts w:ascii="Arial" w:hAnsi="Arial"/>
          <w:sz w:val="16"/>
          <w:lang w:val="sk-SK"/>
        </w:rPr>
        <w:t xml:space="preserve"> </w:t>
      </w:r>
    </w:p>
  </w:footnote>
  <w:footnote w:id="82">
    <w:p w14:paraId="7A55D589" w14:textId="5F9FD177" w:rsidR="00F276F7" w:rsidRPr="002D4DD9" w:rsidRDefault="00F276F7"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3">
    <w:p w14:paraId="7A55D58A" w14:textId="010C8D03" w:rsidR="00F276F7" w:rsidRPr="002D4DD9" w:rsidRDefault="00F276F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4">
    <w:p w14:paraId="7A55D58B" w14:textId="36DE3BCF" w:rsidR="00F276F7" w:rsidRPr="002D4DD9" w:rsidRDefault="00F276F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ins w:id="218" w:author="Autor">
        <w:r>
          <w:rPr>
            <w:rFonts w:cs="Arial"/>
            <w:szCs w:val="16"/>
            <w:lang w:val="sk-SK"/>
          </w:rPr>
          <w:t>.</w:t>
        </w:r>
      </w:ins>
    </w:p>
  </w:footnote>
  <w:footnote w:id="85">
    <w:p w14:paraId="7A55D58D" w14:textId="03BDB2CD" w:rsidR="00F276F7" w:rsidRPr="009D7F63" w:rsidRDefault="00F276F7"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6">
    <w:p w14:paraId="7A55D58E" w14:textId="5905C154" w:rsidR="00F276F7" w:rsidRPr="009D7F63" w:rsidRDefault="00F276F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ins w:id="220" w:author="Autor">
        <w:r>
          <w:rPr>
            <w:rFonts w:cs="Arial"/>
            <w:szCs w:val="16"/>
            <w:lang w:val="sk-SK"/>
          </w:rPr>
          <w:t>.</w:t>
        </w:r>
      </w:ins>
    </w:p>
  </w:footnote>
  <w:footnote w:id="87">
    <w:p w14:paraId="568DD40D" w14:textId="18FEC23F" w:rsidR="00F276F7" w:rsidRPr="00DB1B99" w:rsidDel="001E046B" w:rsidRDefault="00F276F7" w:rsidP="00DB1B99">
      <w:pPr>
        <w:pStyle w:val="Textpoznmkypodiarou"/>
        <w:jc w:val="both"/>
        <w:rPr>
          <w:del w:id="231" w:author="Autor"/>
          <w:lang w:val="sk-SK"/>
        </w:rPr>
      </w:pPr>
      <w:ins w:id="232" w:author="Autor">
        <w:del w:id="233" w:author="Autor">
          <w:r w:rsidDel="001E046B">
            <w:rPr>
              <w:rStyle w:val="Odkaznapoznmkupodiarou"/>
            </w:rPr>
            <w:footnoteRef/>
          </w:r>
          <w:r w:rsidDel="001E046B">
            <w:delText xml:space="preserve"> </w:delText>
          </w:r>
        </w:del>
      </w:ins>
    </w:p>
  </w:footnote>
  <w:footnote w:id="88">
    <w:p w14:paraId="21B88E63" w14:textId="052BA918" w:rsidR="00F276F7" w:rsidRPr="00DB1B99" w:rsidRDefault="00F276F7" w:rsidP="00DB1B99">
      <w:pPr>
        <w:pStyle w:val="Textpoznmkypodiarou"/>
        <w:jc w:val="both"/>
        <w:rPr>
          <w:lang w:val="sk-SK"/>
        </w:rPr>
      </w:pPr>
      <w:ins w:id="234" w:author="Autor">
        <w:r>
          <w:rPr>
            <w:rStyle w:val="Odkaznapoznmkupodiarou"/>
          </w:rPr>
          <w:footnoteRef/>
        </w:r>
        <w:r>
          <w:t xml:space="preserve"> </w:t>
        </w:r>
        <w:r>
          <w:rPr>
            <w:lang w:val="sk-SK"/>
          </w:rPr>
          <w:t xml:space="preserve">Poskytovateľ na základe žiadosti o predkladanie interných personálnych výdavkov prijímateľa/partnera </w:t>
        </w:r>
        <w:del w:id="235" w:author="Autor">
          <w:r w:rsidDel="00F2672A">
            <w:rPr>
              <w:lang w:val="sk-SK"/>
            </w:rPr>
            <w:delText xml:space="preserve">– interných </w:delText>
          </w:r>
        </w:del>
        <w:r>
          <w:rPr>
            <w:lang w:val="sk-SK"/>
          </w:rPr>
          <w:t xml:space="preserve">prostredníctvom sumarizačných hárkov – personálne výdavky (ďalej len „žiadosť o výnimku“) </w:t>
        </w:r>
        <w:del w:id="236" w:author="Autor">
          <w:r w:rsidDel="00F2672A">
            <w:rPr>
              <w:lang w:val="sk-SK"/>
            </w:rPr>
            <w:delText xml:space="preserve">zo strany prijímateľa </w:delText>
          </w:r>
        </w:del>
        <w:r>
          <w:rPr>
            <w:lang w:val="sk-SK"/>
          </w:rPr>
          <w:t>vyhodnotí chybovosť v doteraz predložených žiadostiach o platbu (vyhodnotenie sa vykoná len na nárokovan</w:t>
        </w:r>
        <w:del w:id="237" w:author="Autor">
          <w:r w:rsidDel="00F2672A">
            <w:rPr>
              <w:lang w:val="sk-SK"/>
            </w:rPr>
            <w:delText>é</w:delText>
          </w:r>
        </w:del>
        <w:r>
          <w:rPr>
            <w:lang w:val="sk-SK"/>
          </w:rPr>
          <w:t>ých interných personálnych</w:t>
        </w:r>
        <w:del w:id="238" w:author="Autor">
          <w:r w:rsidDel="00F2672A">
            <w:rPr>
              <w:lang w:val="sk-SK"/>
            </w:rPr>
            <w:delText>e</w:delText>
          </w:r>
        </w:del>
        <w:r>
          <w:rPr>
            <w:lang w:val="sk-SK"/>
          </w:rPr>
          <w:t xml:space="preserve"> výdavkoch</w:t>
        </w:r>
        <w:del w:id="239" w:author="Autor">
          <w:r w:rsidDel="00F2672A">
            <w:rPr>
              <w:lang w:val="sk-SK"/>
            </w:rPr>
            <w:delText>y</w:delText>
          </w:r>
        </w:del>
        <w:r>
          <w:rPr>
            <w:lang w:val="sk-SK"/>
          </w:rPr>
          <w:t xml:space="preserve"> </w:t>
        </w:r>
        <w:del w:id="240" w:author="Autor">
          <w:r w:rsidDel="00F2672A">
            <w:rPr>
              <w:lang w:val="sk-SK"/>
            </w:rPr>
            <w:delText xml:space="preserve">– interné </w:delText>
          </w:r>
        </w:del>
        <w:r>
          <w:rPr>
            <w:lang w:val="sk-SK"/>
          </w:rPr>
          <w:t>v</w:t>
        </w:r>
        <w:del w:id="241" w:author="Autor">
          <w:r w:rsidDel="001B295E">
            <w:rPr>
              <w:lang w:val="sk-SK"/>
            </w:rPr>
            <w:delText> </w:delText>
          </w:r>
        </w:del>
        <w:r>
          <w:rPr>
            <w:lang w:val="sk-SK"/>
          </w:rPr>
          <w:t> </w:t>
        </w:r>
        <w:del w:id="242" w:author="Autor">
          <w:r w:rsidDel="001B295E">
            <w:rPr>
              <w:lang w:val="sk-SK"/>
            </w:rPr>
            <w:delText>žiadosti o platbu</w:delText>
          </w:r>
        </w:del>
        <w:r>
          <w:rPr>
            <w:lang w:val="sk-SK"/>
          </w:rPr>
          <w:t>dvoch žiadostiach o platbu)</w:t>
        </w:r>
        <w:del w:id="243" w:author="Autor">
          <w:r w:rsidDel="00F2672A">
            <w:rPr>
              <w:lang w:val="sk-SK"/>
            </w:rPr>
            <w:delText xml:space="preserve">, ktorá nesmie presiahnuť 2%. </w:delText>
          </w:r>
        </w:del>
        <w:r>
          <w:rPr>
            <w:lang w:val="sk-SK"/>
          </w:rPr>
          <w:t>. Chybovosť nárokovaných interných personálnych výdavkoch v žiadostiach o platbu nesmie presiahnuť 2% z ich hodnoty. Prijímateľ môže žiadosť o výnimku predložiť najskôr po úhrade resp. zúčtovaní dvoch žiadostí o platbu (netýka sa žiadosti o poskytnutie</w:t>
        </w:r>
        <w:del w:id="244" w:author="Autor">
          <w:r w:rsidDel="00F2672A">
            <w:rPr>
              <w:lang w:val="sk-SK"/>
            </w:rPr>
            <w:delText>a</w:delText>
          </w:r>
        </w:del>
        <w:r>
          <w:rPr>
            <w:lang w:val="sk-SK"/>
          </w:rPr>
          <w:t xml:space="preserv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del w:id="245" w:author="Autor">
          <w:r w:rsidDel="002C66B3">
            <w:rPr>
              <w:lang w:val="sk-SK"/>
            </w:rPr>
            <w:delText>AFK a </w:delText>
          </w:r>
        </w:del>
        <w:r>
          <w:rPr>
            <w:lang w:val="sk-SK"/>
          </w:rPr>
          <w:t>FKnM chybovosť presahujúcu 2% z</w:t>
        </w:r>
        <w:del w:id="246" w:author="Autor">
          <w:r w:rsidDel="00A04BFA">
            <w:rPr>
              <w:lang w:val="sk-SK"/>
            </w:rPr>
            <w:delText xml:space="preserve"> </w:delText>
          </w:r>
        </w:del>
        <w:r>
          <w:rPr>
            <w:lang w:val="sk-SK"/>
          </w:rPr>
          <w:t xml:space="preserve">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ins>
    </w:p>
  </w:footnote>
  <w:footnote w:id="89">
    <w:p w14:paraId="18F68BE6" w14:textId="77777777" w:rsidR="00F276F7" w:rsidRPr="009D7F63" w:rsidRDefault="00F276F7"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0">
    <w:p w14:paraId="7B8CA6F4" w14:textId="05F722F0" w:rsidR="00F276F7" w:rsidRPr="00DD30A9" w:rsidRDefault="00F276F7" w:rsidP="00DD30A9">
      <w:pPr>
        <w:pStyle w:val="Textpoznmkypodiarou"/>
        <w:jc w:val="both"/>
        <w:rPr>
          <w:lang w:val="sk-SK"/>
        </w:rPr>
      </w:pPr>
      <w:ins w:id="268" w:author="Autor">
        <w:r>
          <w:rPr>
            <w:rStyle w:val="Odkaznapoznmkupodiarou"/>
          </w:rPr>
          <w:footnoteRef/>
        </w:r>
        <w:r>
          <w:t xml:space="preserve"> </w:t>
        </w:r>
        <w:r>
          <w:rPr>
            <w:lang w:val="sk-SK"/>
          </w:rPr>
          <w:t xml:space="preserve">Poskytovateľ na základe žiadosti o predkladanie </w:t>
        </w:r>
        <w:del w:id="269" w:author="Autor">
          <w:r w:rsidDel="00664641">
            <w:rPr>
              <w:lang w:val="sk-SK"/>
            </w:rPr>
            <w:delText xml:space="preserve">interných personálnych </w:delText>
          </w:r>
        </w:del>
        <w:r>
          <w:rPr>
            <w:lang w:val="sk-SK"/>
          </w:rPr>
          <w:t xml:space="preserve">výdavkov za náhrady mzdy a platu prijímateľa/partnera prostredníctvom sumarizačných hárkov – personálne výdavky (ďalej len „žiadosť o výnimku“) vyhodnotí chybovosť v doteraz predložených žiadostiach o platbu (vyhodnotenie sa vykoná len na nárokovaných </w:t>
        </w:r>
        <w:del w:id="270" w:author="Autor">
          <w:r w:rsidDel="00664641">
            <w:rPr>
              <w:lang w:val="sk-SK"/>
            </w:rPr>
            <w:delText>interných personálnych výdavkoch</w:delText>
          </w:r>
        </w:del>
        <w:r>
          <w:rPr>
            <w:lang w:val="sk-SK"/>
          </w:rPr>
          <w:t>výdavkoch za náhrady mzdy a platu v</w:t>
        </w:r>
        <w:del w:id="271" w:author="Autor">
          <w:r w:rsidDel="001B295E">
            <w:rPr>
              <w:lang w:val="sk-SK"/>
            </w:rPr>
            <w:delText> </w:delText>
          </w:r>
        </w:del>
        <w:r>
          <w:rPr>
            <w:lang w:val="sk-SK"/>
          </w:rPr>
          <w:t> </w:t>
        </w:r>
        <w:del w:id="272" w:author="Autor">
          <w:r w:rsidDel="001B295E">
            <w:rPr>
              <w:lang w:val="sk-SK"/>
            </w:rPr>
            <w:delText>žiadosti o platbu</w:delText>
          </w:r>
        </w:del>
        <w:r>
          <w:rPr>
            <w:lang w:val="sk-SK"/>
          </w:rPr>
          <w:t xml:space="preserve">dvoch žiadostiach o platbu). Chybovosť nárokovaných </w:t>
        </w:r>
        <w:del w:id="273" w:author="Autor">
          <w:r w:rsidDel="00664641">
            <w:rPr>
              <w:lang w:val="sk-SK"/>
            </w:rPr>
            <w:delText>interných personálnych výdavkoch</w:delText>
          </w:r>
        </w:del>
        <w:r>
          <w:rPr>
            <w:lang w:val="sk-SK"/>
          </w:rPr>
          <w:t xml:space="preserve">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w:t>
        </w:r>
        <w:del w:id="274" w:author="Autor">
          <w:r w:rsidDel="00664641">
            <w:rPr>
              <w:lang w:val="sk-SK"/>
            </w:rPr>
            <w:delText xml:space="preserve">interných personálnych </w:delText>
          </w:r>
        </w:del>
        <w:r>
          <w:rPr>
            <w:lang w:val="sk-SK"/>
          </w:rPr>
          <w:t xml:space="preserve">výdavkov za náhrady mzdy a platu nepresiahne 2% z ich hodnoty, poskytovateľ môže udeliť výnimku predkladania </w:t>
        </w:r>
        <w:del w:id="275" w:author="Autor">
          <w:r w:rsidDel="005C03B5">
            <w:rPr>
              <w:lang w:val="sk-SK"/>
            </w:rPr>
            <w:delText xml:space="preserve">interných personálnych </w:delText>
          </w:r>
        </w:del>
        <w:r>
          <w:rPr>
            <w:lang w:val="sk-SK"/>
          </w:rPr>
          <w:t xml:space="preserve">výdavkov za náhrady mzdy a platu prostredníctvom sumarizačných hárkov – personálne výdavky. Ak poskytovateľ identifikuje počas výkonu FKnM chybovosť presahujúcu 2% z hodnoty vzorky nárokovaných </w:t>
        </w:r>
        <w:del w:id="276" w:author="Autor">
          <w:r w:rsidDel="005C03B5">
            <w:rPr>
              <w:lang w:val="sk-SK"/>
            </w:rPr>
            <w:delText xml:space="preserve">interných personálnych </w:delText>
          </w:r>
        </w:del>
        <w:r>
          <w:rPr>
            <w:lang w:val="sk-SK"/>
          </w:rPr>
          <w:t>výdavkov za náhrady mzdy a platu v žiadosti o platbu, poskytovateľ môže rozhodnúť o opätovnej povinnosti predkladať kompletnú podpornú dokumentáciu k </w:t>
        </w:r>
        <w:del w:id="277" w:author="Autor">
          <w:r w:rsidDel="005C03B5">
            <w:rPr>
              <w:lang w:val="sk-SK"/>
            </w:rPr>
            <w:delText>interným personálnym</w:delText>
          </w:r>
        </w:del>
        <w:r>
          <w:rPr>
            <w:lang w:val="sk-SK"/>
          </w:rPr>
          <w:t xml:space="preserve">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ins>
    </w:p>
  </w:footnote>
  <w:footnote w:id="91">
    <w:p w14:paraId="245656D0" w14:textId="34CF1211" w:rsidR="00F276F7" w:rsidRPr="009D7F63" w:rsidRDefault="00F276F7"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2">
    <w:p w14:paraId="1BAE06D9" w14:textId="3DB56B7A" w:rsidR="00F276F7" w:rsidRPr="008D4874" w:rsidRDefault="00F276F7">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06A0F700" w14:textId="0A8847BF" w:rsidR="00F276F7" w:rsidRPr="00A9227A" w:rsidRDefault="00F276F7"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4">
    <w:p w14:paraId="7A55D594" w14:textId="7255982C" w:rsidR="00F276F7" w:rsidRPr="009D7F63" w:rsidRDefault="00F276F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5">
    <w:p w14:paraId="7A55D597" w14:textId="7291098D" w:rsidR="00F276F7" w:rsidRPr="009D7F63" w:rsidRDefault="00F276F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6">
    <w:p w14:paraId="7A55D598" w14:textId="1F811B32" w:rsidR="00F276F7" w:rsidRPr="009D7F63" w:rsidRDefault="00F276F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7">
    <w:p w14:paraId="7A55D599" w14:textId="36FD13E6" w:rsidR="00F276F7" w:rsidRPr="009D7F63" w:rsidRDefault="00F276F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8">
    <w:p w14:paraId="155B50B0" w14:textId="6BA108FC" w:rsidR="00F276F7" w:rsidRPr="001D76D4" w:rsidRDefault="00F276F7">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9">
    <w:p w14:paraId="2376272C" w14:textId="0C61265A" w:rsidR="00F276F7" w:rsidRDefault="00593713" w:rsidP="009D7F63">
      <w:pPr>
        <w:pStyle w:val="Textpoznmkypodiarou"/>
        <w:rPr>
          <w:rFonts w:cs="Arial"/>
          <w:szCs w:val="16"/>
          <w:lang w:val="sk-SK"/>
        </w:rPr>
      </w:pPr>
      <w:hyperlink r:id="rId3" w:history="1">
        <w:r w:rsidR="00F276F7" w:rsidRPr="00D11568">
          <w:rPr>
            <w:rStyle w:val="Hypertextovprepojenie"/>
            <w:rFonts w:cs="Arial"/>
            <w:sz w:val="16"/>
            <w:szCs w:val="16"/>
            <w:lang w:val="sk-SK"/>
          </w:rPr>
          <w:t>http://www.uvo.gov.sk/legislativametodika-dohlad/metodicke-usmernenia/vseobecne-metodicke-usmernenia-zakon-c-252006-z-z--4bc.html</w:t>
        </w:r>
      </w:hyperlink>
      <w:r w:rsidR="00F276F7" w:rsidRPr="00D11568">
        <w:rPr>
          <w:rFonts w:cs="Arial"/>
          <w:szCs w:val="16"/>
          <w:lang w:val="sk-SK"/>
        </w:rPr>
        <w:t xml:space="preserve">  a http://www.uvo.gov.sk/legislativametodika-dohlad/metodicke-usmernenia/vseobecne-metodicke-usmernenia-zakon-c-3432015-z-z--51e.html</w:t>
      </w:r>
      <w:r w:rsidR="00F276F7" w:rsidRPr="00D11568" w:rsidDel="00D11568">
        <w:rPr>
          <w:rFonts w:cs="Arial"/>
          <w:szCs w:val="16"/>
          <w:lang w:val="sk-SK"/>
        </w:rPr>
        <w:t xml:space="preserve"> </w:t>
      </w:r>
      <w:r w:rsidR="00F276F7" w:rsidRPr="00552EAD">
        <w:rPr>
          <w:rStyle w:val="Odkaznapoznmkupodiarou"/>
          <w:rFonts w:cs="Arial"/>
          <w:szCs w:val="16"/>
          <w:vertAlign w:val="baseline"/>
        </w:rPr>
        <w:t xml:space="preserve"> </w:t>
      </w:r>
      <w:r w:rsidR="00F276F7" w:rsidRPr="009D7F63">
        <w:rPr>
          <w:rStyle w:val="Odkaznapoznmkupodiarou"/>
          <w:rFonts w:cs="Arial"/>
          <w:szCs w:val="16"/>
        </w:rPr>
        <w:footnoteRef/>
      </w:r>
    </w:p>
    <w:p w14:paraId="7A55D59A" w14:textId="542F27CA" w:rsidR="00F276F7" w:rsidRPr="009D7F63" w:rsidRDefault="00F276F7" w:rsidP="009D7F63">
      <w:pPr>
        <w:pStyle w:val="Textpoznmkypodiarou"/>
        <w:rPr>
          <w:rFonts w:cs="Arial"/>
          <w:szCs w:val="16"/>
          <w:lang w:val="sk-SK"/>
        </w:rPr>
      </w:pPr>
    </w:p>
  </w:footnote>
  <w:footnote w:id="100">
    <w:p w14:paraId="7A55D59B" w14:textId="77777777" w:rsidR="00F276F7" w:rsidRPr="009D7F63" w:rsidRDefault="00F276F7"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F276F7" w:rsidRPr="009D7F63" w:rsidRDefault="00F276F7"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F276F7" w:rsidRPr="009D7F63" w:rsidRDefault="00F276F7" w:rsidP="009D7F63">
      <w:pPr>
        <w:pStyle w:val="Textpoznmkypodiarou"/>
        <w:rPr>
          <w:rFonts w:cs="Arial"/>
          <w:szCs w:val="16"/>
        </w:rPr>
      </w:pPr>
    </w:p>
  </w:footnote>
  <w:footnote w:id="101">
    <w:p w14:paraId="7758003D" w14:textId="22D7C67A" w:rsidR="00F276F7" w:rsidRPr="00E70656" w:rsidRDefault="00F276F7">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2">
    <w:p w14:paraId="7A55D59E" w14:textId="77777777" w:rsidR="00F276F7" w:rsidRPr="009D7F63" w:rsidRDefault="00F276F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3">
    <w:p w14:paraId="7A55D59F" w14:textId="77777777" w:rsidR="00F276F7" w:rsidRPr="009D7F63" w:rsidRDefault="00F276F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4">
    <w:p w14:paraId="7A55D5A0" w14:textId="77777777" w:rsidR="00F276F7" w:rsidRPr="009D7F63" w:rsidRDefault="00F276F7" w:rsidP="009D7F63">
      <w:pPr>
        <w:pStyle w:val="Textpoznmkypodiarou"/>
        <w:rPr>
          <w:del w:id="550" w:author="Autor"/>
          <w:rFonts w:cs="Arial"/>
          <w:szCs w:val="16"/>
        </w:rPr>
      </w:pPr>
      <w:del w:id="551" w:author="Autor">
        <w:r w:rsidRPr="009D7F63">
          <w:rPr>
            <w:rStyle w:val="Odkaznapoznmkupodiarou"/>
            <w:rFonts w:cs="Arial"/>
            <w:szCs w:val="16"/>
          </w:rPr>
          <w:footnoteRef/>
        </w:r>
        <w:r w:rsidRPr="009D7F63">
          <w:rPr>
            <w:rFonts w:cs="Arial"/>
            <w:szCs w:val="16"/>
          </w:rPr>
          <w:delText xml:space="preserve"> </w:delText>
        </w:r>
        <w:r w:rsidRPr="009D7F63">
          <w:rPr>
            <w:rFonts w:cs="Arial"/>
            <w:szCs w:val="16"/>
            <w:lang w:val="sk-SK"/>
          </w:rPr>
          <w:delText>v zmysle § 5a zákona o slobode informácií</w:delText>
        </w:r>
      </w:del>
    </w:p>
  </w:footnote>
  <w:footnote w:id="105">
    <w:p w14:paraId="6D173C29" w14:textId="17D0C2A7" w:rsidR="00F276F7" w:rsidRPr="00963E0D" w:rsidRDefault="00F276F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6">
    <w:p w14:paraId="17304A12" w14:textId="40A4FD60" w:rsidR="00F276F7" w:rsidRPr="00963E0D" w:rsidRDefault="00F276F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7">
    <w:p w14:paraId="169A4593" w14:textId="3DC46A8E" w:rsidR="00F276F7" w:rsidRPr="00963E0D" w:rsidRDefault="00F276F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8">
    <w:p w14:paraId="7A55D5A1" w14:textId="77777777" w:rsidR="00F276F7" w:rsidRPr="009D7F63" w:rsidRDefault="00F276F7"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9">
    <w:p w14:paraId="2A432946" w14:textId="35C29B09" w:rsidR="00F276F7" w:rsidRPr="001325C0" w:rsidRDefault="00F276F7">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0">
    <w:p w14:paraId="19A2FB50" w14:textId="3C8C6416" w:rsidR="00F276F7" w:rsidRPr="001325C0" w:rsidRDefault="00F276F7">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1">
    <w:p w14:paraId="6CF6D88E" w14:textId="77777777" w:rsidR="00F276F7" w:rsidRPr="001325C0" w:rsidRDefault="00F276F7"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F276F7" w:rsidRPr="001325C0" w:rsidRDefault="00F276F7">
      <w:pPr>
        <w:pStyle w:val="Textpoznmkypodiarou"/>
        <w:rPr>
          <w:lang w:val="sk-SK"/>
        </w:rPr>
      </w:pPr>
    </w:p>
  </w:footnote>
  <w:footnote w:id="112">
    <w:p w14:paraId="60152099" w14:textId="6522BB22" w:rsidR="00F276F7" w:rsidRPr="00DF0865" w:rsidRDefault="00F276F7">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3">
    <w:p w14:paraId="7A55D5A3" w14:textId="77777777" w:rsidR="00F276F7" w:rsidRPr="009D7F63" w:rsidRDefault="00F276F7"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F276F7" w:rsidRDefault="00F276F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F276F7" w:rsidRDefault="00F276F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F276F7" w:rsidRDefault="00F276F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8">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9">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6">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1">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2">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5">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6">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7">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1">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6">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8">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4">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5">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0">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6">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0">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3">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5"/>
  </w:num>
  <w:num w:numId="2">
    <w:abstractNumId w:val="23"/>
  </w:num>
  <w:num w:numId="3">
    <w:abstractNumId w:val="90"/>
  </w:num>
  <w:num w:numId="4">
    <w:abstractNumId w:val="18"/>
  </w:num>
  <w:num w:numId="5">
    <w:abstractNumId w:val="41"/>
  </w:num>
  <w:num w:numId="6">
    <w:abstractNumId w:val="118"/>
  </w:num>
  <w:num w:numId="7">
    <w:abstractNumId w:val="117"/>
  </w:num>
  <w:num w:numId="8">
    <w:abstractNumId w:val="80"/>
  </w:num>
  <w:num w:numId="9">
    <w:abstractNumId w:val="97"/>
  </w:num>
  <w:num w:numId="10">
    <w:abstractNumId w:val="49"/>
  </w:num>
  <w:num w:numId="11">
    <w:abstractNumId w:val="77"/>
  </w:num>
  <w:num w:numId="12">
    <w:abstractNumId w:val="107"/>
  </w:num>
  <w:num w:numId="13">
    <w:abstractNumId w:val="1"/>
  </w:num>
  <w:num w:numId="14">
    <w:abstractNumId w:val="27"/>
  </w:num>
  <w:num w:numId="15">
    <w:abstractNumId w:val="58"/>
  </w:num>
  <w:num w:numId="16">
    <w:abstractNumId w:val="7"/>
  </w:num>
  <w:num w:numId="17">
    <w:abstractNumId w:val="8"/>
  </w:num>
  <w:num w:numId="18">
    <w:abstractNumId w:val="54"/>
  </w:num>
  <w:num w:numId="19">
    <w:abstractNumId w:val="81"/>
  </w:num>
  <w:num w:numId="20">
    <w:abstractNumId w:val="26"/>
  </w:num>
  <w:num w:numId="21">
    <w:abstractNumId w:val="56"/>
  </w:num>
  <w:num w:numId="22">
    <w:abstractNumId w:val="67"/>
  </w:num>
  <w:num w:numId="23">
    <w:abstractNumId w:val="9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2"/>
  </w:num>
  <w:num w:numId="28">
    <w:abstractNumId w:val="70"/>
  </w:num>
  <w:num w:numId="29">
    <w:abstractNumId w:val="98"/>
  </w:num>
  <w:num w:numId="30">
    <w:abstractNumId w:val="78"/>
  </w:num>
  <w:num w:numId="31">
    <w:abstractNumId w:val="113"/>
  </w:num>
  <w:num w:numId="32">
    <w:abstractNumId w:val="95"/>
  </w:num>
  <w:num w:numId="33">
    <w:abstractNumId w:val="103"/>
  </w:num>
  <w:num w:numId="34">
    <w:abstractNumId w:val="109"/>
  </w:num>
  <w:num w:numId="35">
    <w:abstractNumId w:val="40"/>
  </w:num>
  <w:num w:numId="36">
    <w:abstractNumId w:val="48"/>
  </w:num>
  <w:num w:numId="37">
    <w:abstractNumId w:val="46"/>
  </w:num>
  <w:num w:numId="38">
    <w:abstractNumId w:val="53"/>
  </w:num>
  <w:num w:numId="39">
    <w:abstractNumId w:val="65"/>
  </w:num>
  <w:num w:numId="40">
    <w:abstractNumId w:val="112"/>
  </w:num>
  <w:num w:numId="41">
    <w:abstractNumId w:val="2"/>
  </w:num>
  <w:num w:numId="42">
    <w:abstractNumId w:val="51"/>
  </w:num>
  <w:num w:numId="43">
    <w:abstractNumId w:val="76"/>
  </w:num>
  <w:num w:numId="44">
    <w:abstractNumId w:val="5"/>
  </w:num>
  <w:num w:numId="45">
    <w:abstractNumId w:val="34"/>
  </w:num>
  <w:num w:numId="46">
    <w:abstractNumId w:val="87"/>
  </w:num>
  <w:num w:numId="47">
    <w:abstractNumId w:val="96"/>
  </w:num>
  <w:num w:numId="48">
    <w:abstractNumId w:val="50"/>
  </w:num>
  <w:num w:numId="49">
    <w:abstractNumId w:val="68"/>
  </w:num>
  <w:num w:numId="50">
    <w:abstractNumId w:val="108"/>
  </w:num>
  <w:num w:numId="51">
    <w:abstractNumId w:val="33"/>
  </w:num>
  <w:num w:numId="52">
    <w:abstractNumId w:val="19"/>
  </w:num>
  <w:num w:numId="53">
    <w:abstractNumId w:val="9"/>
  </w:num>
  <w:num w:numId="54">
    <w:abstractNumId w:val="36"/>
  </w:num>
  <w:num w:numId="55">
    <w:abstractNumId w:val="24"/>
  </w:num>
  <w:num w:numId="56">
    <w:abstractNumId w:val="37"/>
  </w:num>
  <w:num w:numId="57">
    <w:abstractNumId w:val="16"/>
  </w:num>
  <w:num w:numId="58">
    <w:abstractNumId w:val="74"/>
  </w:num>
  <w:num w:numId="59">
    <w:abstractNumId w:val="52"/>
  </w:num>
  <w:num w:numId="60">
    <w:abstractNumId w:val="42"/>
  </w:num>
  <w:num w:numId="61">
    <w:abstractNumId w:val="84"/>
  </w:num>
  <w:num w:numId="62">
    <w:abstractNumId w:val="92"/>
  </w:num>
  <w:num w:numId="63">
    <w:abstractNumId w:val="62"/>
  </w:num>
  <w:num w:numId="64">
    <w:abstractNumId w:val="6"/>
  </w:num>
  <w:num w:numId="65">
    <w:abstractNumId w:val="32"/>
  </w:num>
  <w:num w:numId="66">
    <w:abstractNumId w:val="38"/>
  </w:num>
  <w:num w:numId="67">
    <w:abstractNumId w:val="15"/>
  </w:num>
  <w:num w:numId="68">
    <w:abstractNumId w:val="73"/>
  </w:num>
  <w:num w:numId="69">
    <w:abstractNumId w:val="17"/>
  </w:num>
  <w:num w:numId="70">
    <w:abstractNumId w:val="110"/>
  </w:num>
  <w:num w:numId="71">
    <w:abstractNumId w:val="57"/>
  </w:num>
  <w:num w:numId="72">
    <w:abstractNumId w:val="30"/>
  </w:num>
  <w:num w:numId="73">
    <w:abstractNumId w:val="104"/>
  </w:num>
  <w:num w:numId="74">
    <w:abstractNumId w:val="13"/>
  </w:num>
  <w:num w:numId="75">
    <w:abstractNumId w:val="115"/>
  </w:num>
  <w:num w:numId="76">
    <w:abstractNumId w:val="20"/>
  </w:num>
  <w:num w:numId="77">
    <w:abstractNumId w:val="114"/>
  </w:num>
  <w:num w:numId="78">
    <w:abstractNumId w:val="43"/>
  </w:num>
  <w:num w:numId="79">
    <w:abstractNumId w:val="119"/>
  </w:num>
  <w:num w:numId="80">
    <w:abstractNumId w:val="44"/>
  </w:num>
  <w:num w:numId="81">
    <w:abstractNumId w:val="28"/>
  </w:num>
  <w:num w:numId="82">
    <w:abstractNumId w:val="101"/>
  </w:num>
  <w:num w:numId="83">
    <w:abstractNumId w:val="60"/>
  </w:num>
  <w:num w:numId="84">
    <w:abstractNumId w:val="10"/>
  </w:num>
  <w:num w:numId="85">
    <w:abstractNumId w:val="31"/>
  </w:num>
  <w:num w:numId="86">
    <w:abstractNumId w:val="22"/>
  </w:num>
  <w:num w:numId="87">
    <w:abstractNumId w:val="79"/>
  </w:num>
  <w:num w:numId="88">
    <w:abstractNumId w:val="59"/>
  </w:num>
  <w:num w:numId="89">
    <w:abstractNumId w:val="35"/>
  </w:num>
  <w:num w:numId="90">
    <w:abstractNumId w:val="3"/>
  </w:num>
  <w:num w:numId="91">
    <w:abstractNumId w:val="111"/>
  </w:num>
  <w:num w:numId="92">
    <w:abstractNumId w:val="12"/>
  </w:num>
  <w:num w:numId="93">
    <w:abstractNumId w:val="47"/>
  </w:num>
  <w:num w:numId="94">
    <w:abstractNumId w:val="88"/>
  </w:num>
  <w:num w:numId="95">
    <w:abstractNumId w:val="83"/>
  </w:num>
  <w:num w:numId="96">
    <w:abstractNumId w:val="45"/>
  </w:num>
  <w:num w:numId="97">
    <w:abstractNumId w:val="66"/>
  </w:num>
  <w:num w:numId="98">
    <w:abstractNumId w:val="4"/>
  </w:num>
  <w:num w:numId="99">
    <w:abstractNumId w:val="69"/>
  </w:num>
  <w:num w:numId="100">
    <w:abstractNumId w:val="102"/>
  </w:num>
  <w:num w:numId="101">
    <w:abstractNumId w:val="89"/>
  </w:num>
  <w:num w:numId="102">
    <w:abstractNumId w:val="11"/>
  </w:num>
  <w:num w:numId="103">
    <w:abstractNumId w:val="63"/>
  </w:num>
  <w:num w:numId="104">
    <w:abstractNumId w:val="116"/>
  </w:num>
  <w:num w:numId="105">
    <w:abstractNumId w:val="61"/>
  </w:num>
  <w:num w:numId="106">
    <w:abstractNumId w:val="93"/>
  </w:num>
  <w:num w:numId="107">
    <w:abstractNumId w:val="82"/>
  </w:num>
  <w:num w:numId="108">
    <w:abstractNumId w:val="94"/>
  </w:num>
  <w:num w:numId="10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5"/>
  </w:num>
  <w:num w:numId="11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1"/>
  </w:num>
  <w:num w:numId="1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0"/>
  </w:num>
  <w:num w:numId="124">
    <w:abstractNumId w:val="39"/>
  </w:num>
  <w:num w:numId="125">
    <w:abstractNumId w:val="64"/>
  </w:num>
  <w:num w:numId="126">
    <w:abstractNumId w:val="99"/>
  </w:num>
  <w:num w:numId="127">
    <w:abstractNumId w:val="29"/>
  </w:num>
  <w:num w:numId="128">
    <w:abstractNumId w:val="86"/>
  </w:num>
  <w:num w:numId="129">
    <w:abstractNumId w:val="25"/>
  </w:num>
  <w:num w:numId="130">
    <w:abstractNumId w:val="106"/>
  </w:num>
  <w:num w:numId="131">
    <w:abstractNumId w:val="14"/>
  </w:num>
  <w:num w:numId="132">
    <w:abstractNumId w:val="100"/>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0A"/>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3AD"/>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61"/>
    <w:rsid w:val="000854D0"/>
    <w:rsid w:val="00085554"/>
    <w:rsid w:val="0008794A"/>
    <w:rsid w:val="00090D59"/>
    <w:rsid w:val="0009110C"/>
    <w:rsid w:val="00091A23"/>
    <w:rsid w:val="00091E4F"/>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FF"/>
    <w:rsid w:val="00283AD7"/>
    <w:rsid w:val="00283B03"/>
    <w:rsid w:val="00284048"/>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173"/>
    <w:rsid w:val="00310A76"/>
    <w:rsid w:val="0031134D"/>
    <w:rsid w:val="00311D40"/>
    <w:rsid w:val="00312317"/>
    <w:rsid w:val="00312331"/>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752"/>
    <w:rsid w:val="00346985"/>
    <w:rsid w:val="00346DA0"/>
    <w:rsid w:val="00347136"/>
    <w:rsid w:val="00347194"/>
    <w:rsid w:val="00347239"/>
    <w:rsid w:val="003472BD"/>
    <w:rsid w:val="00347388"/>
    <w:rsid w:val="00347407"/>
    <w:rsid w:val="00347C45"/>
    <w:rsid w:val="00350973"/>
    <w:rsid w:val="00350D93"/>
    <w:rsid w:val="00350DAC"/>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5A5"/>
    <w:rsid w:val="0038263D"/>
    <w:rsid w:val="00382936"/>
    <w:rsid w:val="00383C79"/>
    <w:rsid w:val="0038462D"/>
    <w:rsid w:val="00384FFC"/>
    <w:rsid w:val="003857C2"/>
    <w:rsid w:val="003859BF"/>
    <w:rsid w:val="00386E21"/>
    <w:rsid w:val="00387590"/>
    <w:rsid w:val="00387966"/>
    <w:rsid w:val="00387C2C"/>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757"/>
    <w:rsid w:val="004068CA"/>
    <w:rsid w:val="00406FD8"/>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FC3"/>
    <w:rsid w:val="0041610A"/>
    <w:rsid w:val="00416460"/>
    <w:rsid w:val="004164D6"/>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681"/>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3713"/>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B41"/>
    <w:rsid w:val="00662CF6"/>
    <w:rsid w:val="006639B8"/>
    <w:rsid w:val="00664561"/>
    <w:rsid w:val="00664641"/>
    <w:rsid w:val="0066562F"/>
    <w:rsid w:val="00665FF9"/>
    <w:rsid w:val="00666AC8"/>
    <w:rsid w:val="00667313"/>
    <w:rsid w:val="006678DA"/>
    <w:rsid w:val="00667A53"/>
    <w:rsid w:val="00670284"/>
    <w:rsid w:val="006705A5"/>
    <w:rsid w:val="0067095A"/>
    <w:rsid w:val="0067100F"/>
    <w:rsid w:val="006716B6"/>
    <w:rsid w:val="006719C8"/>
    <w:rsid w:val="00671D4D"/>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77A"/>
    <w:rsid w:val="006928BC"/>
    <w:rsid w:val="00692BBE"/>
    <w:rsid w:val="00692C3D"/>
    <w:rsid w:val="00692C86"/>
    <w:rsid w:val="00692DD1"/>
    <w:rsid w:val="00692EEF"/>
    <w:rsid w:val="00693310"/>
    <w:rsid w:val="006939A5"/>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586"/>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046E"/>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759"/>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1B0C"/>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15B6"/>
    <w:rsid w:val="00891AE5"/>
    <w:rsid w:val="00891EB7"/>
    <w:rsid w:val="0089237A"/>
    <w:rsid w:val="00892386"/>
    <w:rsid w:val="00892B23"/>
    <w:rsid w:val="00892D55"/>
    <w:rsid w:val="00892F5D"/>
    <w:rsid w:val="0089343C"/>
    <w:rsid w:val="00893531"/>
    <w:rsid w:val="0089425F"/>
    <w:rsid w:val="00894654"/>
    <w:rsid w:val="00894819"/>
    <w:rsid w:val="00894A29"/>
    <w:rsid w:val="00894D05"/>
    <w:rsid w:val="00895CB0"/>
    <w:rsid w:val="00895EFD"/>
    <w:rsid w:val="00896742"/>
    <w:rsid w:val="00896953"/>
    <w:rsid w:val="008A09EC"/>
    <w:rsid w:val="008A0B25"/>
    <w:rsid w:val="008A0C3A"/>
    <w:rsid w:val="008A0CE1"/>
    <w:rsid w:val="008A1A13"/>
    <w:rsid w:val="008A213D"/>
    <w:rsid w:val="008A2C57"/>
    <w:rsid w:val="008A2F9E"/>
    <w:rsid w:val="008A49CF"/>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6973"/>
    <w:rsid w:val="009969EC"/>
    <w:rsid w:val="009974B4"/>
    <w:rsid w:val="00997944"/>
    <w:rsid w:val="00997DF4"/>
    <w:rsid w:val="009A0528"/>
    <w:rsid w:val="009A0658"/>
    <w:rsid w:val="009A1F8B"/>
    <w:rsid w:val="009A2054"/>
    <w:rsid w:val="009A27FA"/>
    <w:rsid w:val="009A3B71"/>
    <w:rsid w:val="009A4156"/>
    <w:rsid w:val="009A41D4"/>
    <w:rsid w:val="009A420D"/>
    <w:rsid w:val="009A4965"/>
    <w:rsid w:val="009A5181"/>
    <w:rsid w:val="009A640F"/>
    <w:rsid w:val="009A70F7"/>
    <w:rsid w:val="009A7117"/>
    <w:rsid w:val="009A76D6"/>
    <w:rsid w:val="009A7718"/>
    <w:rsid w:val="009A78AB"/>
    <w:rsid w:val="009B046B"/>
    <w:rsid w:val="009B14EA"/>
    <w:rsid w:val="009B1751"/>
    <w:rsid w:val="009B1A0C"/>
    <w:rsid w:val="009B21C5"/>
    <w:rsid w:val="009B2A5C"/>
    <w:rsid w:val="009B3269"/>
    <w:rsid w:val="009B4AEF"/>
    <w:rsid w:val="009B5708"/>
    <w:rsid w:val="009B5B97"/>
    <w:rsid w:val="009B626C"/>
    <w:rsid w:val="009B679C"/>
    <w:rsid w:val="009B6D66"/>
    <w:rsid w:val="009B73A0"/>
    <w:rsid w:val="009B73F5"/>
    <w:rsid w:val="009C0263"/>
    <w:rsid w:val="009C0886"/>
    <w:rsid w:val="009C0939"/>
    <w:rsid w:val="009C098D"/>
    <w:rsid w:val="009C14E2"/>
    <w:rsid w:val="009C2947"/>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568"/>
    <w:rsid w:val="00AA0981"/>
    <w:rsid w:val="00AA1060"/>
    <w:rsid w:val="00AA3C9F"/>
    <w:rsid w:val="00AA532A"/>
    <w:rsid w:val="00AA5523"/>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C8"/>
    <w:rsid w:val="00AF476F"/>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451"/>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33C"/>
    <w:rsid w:val="00BE073C"/>
    <w:rsid w:val="00BE087B"/>
    <w:rsid w:val="00BE0B38"/>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C7"/>
    <w:rsid w:val="00C05F55"/>
    <w:rsid w:val="00C05F87"/>
    <w:rsid w:val="00C064D9"/>
    <w:rsid w:val="00C0665C"/>
    <w:rsid w:val="00C072E9"/>
    <w:rsid w:val="00C0773C"/>
    <w:rsid w:val="00C07985"/>
    <w:rsid w:val="00C07DDC"/>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B26"/>
    <w:rsid w:val="00C51DF5"/>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20"/>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13E"/>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149F"/>
    <w:rsid w:val="00DC221E"/>
    <w:rsid w:val="00DC2368"/>
    <w:rsid w:val="00DC296E"/>
    <w:rsid w:val="00DC2D9F"/>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F7B"/>
    <w:rsid w:val="00DF5383"/>
    <w:rsid w:val="00DF544E"/>
    <w:rsid w:val="00DF5577"/>
    <w:rsid w:val="00DF609C"/>
    <w:rsid w:val="00DF6B9A"/>
    <w:rsid w:val="00DF791F"/>
    <w:rsid w:val="00DF7C5A"/>
    <w:rsid w:val="00DF7C9B"/>
    <w:rsid w:val="00E00561"/>
    <w:rsid w:val="00E00612"/>
    <w:rsid w:val="00E008D8"/>
    <w:rsid w:val="00E00A07"/>
    <w:rsid w:val="00E00B6A"/>
    <w:rsid w:val="00E01782"/>
    <w:rsid w:val="00E01BEB"/>
    <w:rsid w:val="00E01D2B"/>
    <w:rsid w:val="00E0259F"/>
    <w:rsid w:val="00E03E83"/>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BBE"/>
    <w:rsid w:val="00E4734A"/>
    <w:rsid w:val="00E47923"/>
    <w:rsid w:val="00E47BCB"/>
    <w:rsid w:val="00E50545"/>
    <w:rsid w:val="00E5084E"/>
    <w:rsid w:val="00E50BC9"/>
    <w:rsid w:val="00E50FF1"/>
    <w:rsid w:val="00E5103B"/>
    <w:rsid w:val="00E51A8F"/>
    <w:rsid w:val="00E51F33"/>
    <w:rsid w:val="00E52032"/>
    <w:rsid w:val="00E533C0"/>
    <w:rsid w:val="00E538ED"/>
    <w:rsid w:val="00E5394F"/>
    <w:rsid w:val="00E53FED"/>
    <w:rsid w:val="00E540B7"/>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A2D"/>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7A6"/>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2F55"/>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6F7"/>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4F9"/>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zbierka.sk/sk/predpisy/401-2012-z-z.p-34960.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vo.sep@min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employment.gov.sk/filemanager/opatrenie-248_2012zz.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pevs.eu" TargetMode="External"/><Relationship Id="rId20" Type="http://schemas.openxmlformats.org/officeDocument/2006/relationships/hyperlink" Target="mailto:vo.sep@minv.sk"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opevs.eu"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evs.eu" TargetMode="External"/><Relationship Id="rId22" Type="http://schemas.openxmlformats.org/officeDocument/2006/relationships/hyperlink" Target="http://www.minv.sk/?usmernenia-riadiaceho-organu"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277A27F8-143E-4CA1-B8F9-2CE76D6A8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74756</Words>
  <Characters>426115</Characters>
  <Application>Microsoft Office Word</Application>
  <DocSecurity>0</DocSecurity>
  <Lines>3550</Lines>
  <Paragraphs>999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499872</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2017-07-17T11:50:00Z</dcterms:created>
  <dcterms:modified xsi:type="dcterms:W3CDTF">2017-11-28T11:20:00Z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