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bookmarkStart w:id="0" w:name="_GoBack"/>
      <w:bookmarkEnd w:id="0"/>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159B3DE4"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7E04C0">
        <w:rPr>
          <w:rFonts w:ascii="Verdana" w:hAnsi="Verdana"/>
          <w:sz w:val="20"/>
          <w:szCs w:val="20"/>
          <w:lang w:val="sk-SK" w:eastAsia="cs-CZ"/>
        </w:rPr>
        <w:t>31</w:t>
      </w:r>
      <w:r w:rsidR="008C3FAB" w:rsidRPr="008C3FAB">
        <w:rPr>
          <w:rFonts w:ascii="Verdana" w:hAnsi="Verdana"/>
          <w:sz w:val="20"/>
          <w:szCs w:val="20"/>
          <w:lang w:val="sk-SK" w:eastAsia="cs-CZ"/>
        </w:rPr>
        <w:t xml:space="preserve">. </w:t>
      </w:r>
      <w:r w:rsidR="007E04C0">
        <w:rPr>
          <w:rFonts w:ascii="Verdana" w:hAnsi="Verdana"/>
          <w:sz w:val="20"/>
          <w:szCs w:val="20"/>
          <w:lang w:val="sk-SK" w:eastAsia="cs-CZ"/>
        </w:rPr>
        <w:t>08</w:t>
      </w:r>
      <w:r w:rsidR="008C3FAB" w:rsidRPr="008C3FAB">
        <w:rPr>
          <w:rFonts w:ascii="Verdana" w:hAnsi="Verdana"/>
          <w:sz w:val="20"/>
          <w:szCs w:val="20"/>
          <w:lang w:val="sk-SK" w:eastAsia="cs-CZ"/>
        </w:rPr>
        <w:t>. 20</w:t>
      </w:r>
      <w:r w:rsidR="00EE1AD1">
        <w:rPr>
          <w:rFonts w:ascii="Verdana" w:hAnsi="Verdana"/>
          <w:sz w:val="20"/>
          <w:szCs w:val="20"/>
          <w:lang w:val="sk-SK" w:eastAsia="cs-CZ"/>
        </w:rPr>
        <w:t>17</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00D25BA8"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7E04C0">
        <w:rPr>
          <w:rFonts w:ascii="Verdana" w:hAnsi="Verdana"/>
          <w:sz w:val="20"/>
          <w:szCs w:val="20"/>
          <w:lang w:val="sk-SK" w:eastAsia="cs-CZ"/>
        </w:rPr>
        <w:t>31</w:t>
      </w:r>
      <w:r w:rsidR="008C3FAB" w:rsidRPr="008C3FAB">
        <w:rPr>
          <w:rFonts w:ascii="Verdana" w:hAnsi="Verdana"/>
          <w:sz w:val="20"/>
          <w:szCs w:val="20"/>
          <w:lang w:val="sk-SK" w:eastAsia="cs-CZ"/>
        </w:rPr>
        <w:t xml:space="preserve">. </w:t>
      </w:r>
      <w:r w:rsidR="007E04C0">
        <w:rPr>
          <w:rFonts w:ascii="Verdana" w:hAnsi="Verdana"/>
          <w:sz w:val="20"/>
          <w:szCs w:val="20"/>
          <w:lang w:val="sk-SK" w:eastAsia="cs-CZ"/>
        </w:rPr>
        <w:t>08</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 xml:space="preserve">JUDr. Adela </w:t>
      </w:r>
      <w:proofErr w:type="spellStart"/>
      <w:r>
        <w:rPr>
          <w:rFonts w:ascii="Verdana" w:hAnsi="Verdana"/>
          <w:sz w:val="20"/>
          <w:szCs w:val="20"/>
          <w:lang w:val="sk-SK" w:eastAsia="cs-CZ"/>
        </w:rPr>
        <w:t>Danišková</w:t>
      </w:r>
      <w:proofErr w:type="spellEnd"/>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02BBD87E"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7E04C0">
        <w:rPr>
          <w:rFonts w:ascii="Verdana" w:hAnsi="Verdana"/>
          <w:sz w:val="20"/>
          <w:szCs w:val="20"/>
          <w:lang w:val="sk-SK" w:eastAsia="cs-CZ"/>
        </w:rPr>
        <w:t>31</w:t>
      </w:r>
      <w:r w:rsidR="008C3FAB" w:rsidRPr="008C3FAB">
        <w:rPr>
          <w:rFonts w:ascii="Verdana" w:hAnsi="Verdana"/>
          <w:sz w:val="20"/>
          <w:szCs w:val="20"/>
          <w:lang w:val="sk-SK" w:eastAsia="cs-CZ"/>
        </w:rPr>
        <w:t xml:space="preserve">. </w:t>
      </w:r>
      <w:r w:rsidR="007E04C0">
        <w:rPr>
          <w:rFonts w:ascii="Verdana" w:hAnsi="Verdana"/>
          <w:sz w:val="20"/>
          <w:szCs w:val="20"/>
          <w:lang w:val="sk-SK" w:eastAsia="cs-CZ"/>
        </w:rPr>
        <w:t>08</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43E75881"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E1AD1">
        <w:rPr>
          <w:rFonts w:ascii="Verdana" w:hAnsi="Verdana"/>
          <w:sz w:val="20"/>
          <w:szCs w:val="20"/>
          <w:lang w:val="sk-SK" w:eastAsia="cs-CZ"/>
        </w:rPr>
        <w:t>3.</w:t>
      </w:r>
      <w:r w:rsidR="007E04C0">
        <w:rPr>
          <w:rFonts w:ascii="Verdana" w:hAnsi="Verdana"/>
          <w:sz w:val="20"/>
          <w:szCs w:val="20"/>
          <w:lang w:val="sk-SK" w:eastAsia="cs-CZ"/>
        </w:rPr>
        <w:t>4</w:t>
      </w:r>
      <w:r>
        <w:rPr>
          <w:rFonts w:ascii="Verdana" w:hAnsi="Verdana"/>
          <w:sz w:val="20"/>
          <w:szCs w:val="20"/>
          <w:lang w:val="sk-SK" w:eastAsia="cs-CZ"/>
        </w:rPr>
        <w:t xml:space="preserve">; platnosť od: </w:t>
      </w:r>
      <w:r w:rsidR="007E04C0">
        <w:rPr>
          <w:rFonts w:ascii="Verdana" w:hAnsi="Verdana"/>
          <w:sz w:val="20"/>
          <w:szCs w:val="20"/>
          <w:lang w:val="sk-SK" w:eastAsia="cs-CZ"/>
        </w:rPr>
        <w:t>31</w:t>
      </w:r>
      <w:r w:rsidR="008C3FAB" w:rsidRPr="008C3FAB">
        <w:rPr>
          <w:rFonts w:ascii="Verdana" w:hAnsi="Verdana"/>
          <w:sz w:val="20"/>
          <w:szCs w:val="20"/>
          <w:lang w:val="sk-SK" w:eastAsia="cs-CZ"/>
        </w:rPr>
        <w:t xml:space="preserve">. </w:t>
      </w:r>
      <w:r w:rsidR="007E04C0">
        <w:rPr>
          <w:rFonts w:ascii="Verdana" w:hAnsi="Verdana"/>
          <w:sz w:val="20"/>
          <w:szCs w:val="20"/>
          <w:lang w:val="sk-SK" w:eastAsia="cs-CZ"/>
        </w:rPr>
        <w:t>08</w:t>
      </w:r>
      <w:r w:rsidR="008C3FAB" w:rsidRPr="008C3FAB">
        <w:rPr>
          <w:rFonts w:ascii="Verdana" w:hAnsi="Verdana"/>
          <w:sz w:val="20"/>
          <w:szCs w:val="20"/>
          <w:lang w:val="sk-SK" w:eastAsia="cs-CZ"/>
        </w:rPr>
        <w:t>. 201</w:t>
      </w:r>
      <w:r w:rsidR="00EE1AD1">
        <w:rPr>
          <w:rFonts w:ascii="Verdana" w:hAnsi="Verdana"/>
          <w:sz w:val="20"/>
          <w:szCs w:val="20"/>
          <w:lang w:val="sk-SK" w:eastAsia="cs-CZ"/>
        </w:rPr>
        <w:t>7</w:t>
      </w:r>
      <w:r>
        <w:rPr>
          <w:rFonts w:ascii="Verdana" w:hAnsi="Verdana"/>
          <w:sz w:val="20"/>
          <w:szCs w:val="20"/>
          <w:lang w:val="sk-SK" w:eastAsia="cs-CZ"/>
        </w:rPr>
        <w:t xml:space="preserve">, účinnosť od: </w:t>
      </w:r>
      <w:r w:rsidR="007E04C0">
        <w:rPr>
          <w:rFonts w:ascii="Verdana" w:hAnsi="Verdana"/>
          <w:sz w:val="20"/>
          <w:szCs w:val="20"/>
          <w:lang w:val="sk-SK" w:eastAsia="cs-CZ"/>
        </w:rPr>
        <w:t>31</w:t>
      </w:r>
      <w:r w:rsidR="008C3FAB" w:rsidRPr="008C3FAB">
        <w:rPr>
          <w:rFonts w:ascii="Verdana" w:hAnsi="Verdana"/>
          <w:sz w:val="20"/>
          <w:szCs w:val="20"/>
          <w:lang w:val="sk-SK" w:eastAsia="cs-CZ"/>
        </w:rPr>
        <w:t xml:space="preserve">. </w:t>
      </w:r>
      <w:r w:rsidR="007E04C0">
        <w:rPr>
          <w:rFonts w:ascii="Verdana" w:hAnsi="Verdana"/>
          <w:sz w:val="20"/>
          <w:szCs w:val="20"/>
          <w:lang w:val="sk-SK" w:eastAsia="cs-CZ"/>
        </w:rPr>
        <w:t>08</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1" w:name="_Toc440375085"/>
      <w:r w:rsidRPr="0017594C">
        <w:rPr>
          <w:lang w:val="sk-SK"/>
        </w:rPr>
        <w:lastRenderedPageBreak/>
        <w:t>Obsah</w:t>
      </w:r>
      <w:bookmarkEnd w:id="1"/>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43447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6472E11"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33BF19B1"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5497B22"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6878C5">
          <w:rPr>
            <w:noProof/>
            <w:webHidden/>
          </w:rPr>
          <w:t>6</w:t>
        </w:r>
        <w:r w:rsidR="00561FA9">
          <w:rPr>
            <w:noProof/>
            <w:webHidden/>
          </w:rPr>
          <w:fldChar w:fldCharType="end"/>
        </w:r>
      </w:hyperlink>
    </w:p>
    <w:p w14:paraId="2F05AD68" w14:textId="77777777" w:rsidR="00561FA9" w:rsidRDefault="0043447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07DA3165"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8A5B586"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6831BA9B"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6D0BFD9" w14:textId="77777777" w:rsidR="00561FA9" w:rsidRDefault="0043447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15CC51F"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7F02EF34"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E9F9FE5" w14:textId="4449E2E6"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3CC5CD5D"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0B6432F8"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6878C5">
          <w:rPr>
            <w:noProof/>
            <w:webHidden/>
          </w:rPr>
          <w:t>16</w:t>
        </w:r>
        <w:r w:rsidR="00561FA9">
          <w:rPr>
            <w:noProof/>
            <w:webHidden/>
          </w:rPr>
          <w:fldChar w:fldCharType="end"/>
        </w:r>
      </w:hyperlink>
    </w:p>
    <w:p w14:paraId="1E0400D4" w14:textId="787B198A"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AA0895A"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BC20E59"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6878C5">
          <w:rPr>
            <w:noProof/>
            <w:webHidden/>
          </w:rPr>
          <w:t>18</w:t>
        </w:r>
        <w:r w:rsidR="00561FA9">
          <w:rPr>
            <w:noProof/>
            <w:webHidden/>
          </w:rPr>
          <w:fldChar w:fldCharType="end"/>
        </w:r>
      </w:hyperlink>
    </w:p>
    <w:p w14:paraId="7EAD3F33" w14:textId="77777777" w:rsidR="00561FA9" w:rsidRDefault="0043447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75E83AF"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FEEA9AA"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6878C5">
          <w:rPr>
            <w:noProof/>
            <w:webHidden/>
          </w:rPr>
          <w:t>20</w:t>
        </w:r>
        <w:r w:rsidR="00561FA9">
          <w:rPr>
            <w:noProof/>
            <w:webHidden/>
          </w:rPr>
          <w:fldChar w:fldCharType="end"/>
        </w:r>
      </w:hyperlink>
    </w:p>
    <w:p w14:paraId="61EFB779" w14:textId="77777777" w:rsidR="00561FA9" w:rsidRDefault="0043447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445E7932" w14:textId="77777777" w:rsidR="00561FA9" w:rsidRDefault="0043447C">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775C3DA4" w14:textId="77777777" w:rsidR="00561FA9" w:rsidRDefault="0043447C">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6878C5">
          <w:rPr>
            <w:noProof/>
            <w:webHidden/>
          </w:rPr>
          <w:t>22</w:t>
        </w:r>
        <w:r w:rsidR="00561FA9">
          <w:rPr>
            <w:noProof/>
            <w:webHidden/>
          </w:rPr>
          <w:fldChar w:fldCharType="end"/>
        </w:r>
      </w:hyperlink>
    </w:p>
    <w:p w14:paraId="28B5AB8C" w14:textId="77777777" w:rsidR="00561FA9" w:rsidRDefault="0043447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6878C5">
          <w:rPr>
            <w:noProof/>
            <w:webHidden/>
          </w:rPr>
          <w:t>25</w:t>
        </w:r>
        <w:r w:rsidR="00561FA9">
          <w:rPr>
            <w:noProof/>
            <w:webHidden/>
          </w:rPr>
          <w:fldChar w:fldCharType="end"/>
        </w:r>
      </w:hyperlink>
    </w:p>
    <w:p w14:paraId="5C82F426" w14:textId="77777777" w:rsidR="00561FA9" w:rsidRDefault="0043447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6878C5">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440375086"/>
      <w:r w:rsidR="0015128C" w:rsidRPr="0017594C">
        <w:rPr>
          <w:lang w:val="sk-SK"/>
        </w:rPr>
        <w:t>Úvod</w:t>
      </w:r>
      <w:bookmarkEnd w:id="2"/>
    </w:p>
    <w:p w14:paraId="01291AEB" w14:textId="77777777" w:rsidR="0015128C" w:rsidRPr="00B519B4" w:rsidRDefault="00425889" w:rsidP="00B72620">
      <w:pPr>
        <w:pStyle w:val="Nadpis2"/>
        <w:jc w:val="both"/>
        <w:rPr>
          <w:lang w:val="sk-SK"/>
        </w:rPr>
      </w:pPr>
      <w:bookmarkStart w:id="3" w:name="_Toc440375087"/>
      <w:r w:rsidRPr="0017594C">
        <w:rPr>
          <w:lang w:val="sk-SK"/>
        </w:rPr>
        <w:t>Cieľ prí</w:t>
      </w:r>
      <w:r w:rsidR="0015128C" w:rsidRPr="00B519B4">
        <w:rPr>
          <w:lang w:val="sk-SK"/>
        </w:rPr>
        <w:t>ručky</w:t>
      </w:r>
      <w:bookmarkEnd w:id="3"/>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4" w:name="_Toc440375088"/>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5" w:name="_Toc440375089"/>
      <w:r w:rsidRPr="0017594C">
        <w:rPr>
          <w:lang w:val="sk-SK"/>
        </w:rPr>
        <w:t>Definícia pojmov</w:t>
      </w:r>
      <w:bookmarkEnd w:id="5"/>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 xml:space="preserve">projekt realizovaný na návrh </w:t>
      </w:r>
      <w:proofErr w:type="spellStart"/>
      <w:r w:rsidR="001C5D7A" w:rsidRPr="00336DA5">
        <w:t>poskytovateľa</w:t>
      </w:r>
      <w:proofErr w:type="spellEnd"/>
      <w:r w:rsidR="001C5D7A" w:rsidRPr="00336DA5">
        <w:t xml:space="preserve"> </w:t>
      </w:r>
      <w:proofErr w:type="spellStart"/>
      <w:r w:rsidR="001C5D7A" w:rsidRPr="00336DA5">
        <w:t>prijímateľom</w:t>
      </w:r>
      <w:proofErr w:type="spellEnd"/>
      <w:r w:rsidR="001C5D7A" w:rsidRPr="00336DA5">
        <w:t xml:space="preserve">, </w:t>
      </w:r>
      <w:proofErr w:type="spellStart"/>
      <w:r w:rsidR="001C5D7A" w:rsidRPr="00336DA5">
        <w:t>ktorý</w:t>
      </w:r>
      <w:proofErr w:type="spellEnd"/>
      <w:r w:rsidR="001C5D7A" w:rsidRPr="00336DA5">
        <w:t xml:space="preserve"> je určený v programe, jeho </w:t>
      </w:r>
      <w:proofErr w:type="spellStart"/>
      <w:r w:rsidR="001C5D7A" w:rsidRPr="00336DA5">
        <w:t>kompetencie</w:t>
      </w:r>
      <w:proofErr w:type="spellEnd"/>
      <w:r w:rsidR="001C5D7A" w:rsidRPr="00336DA5">
        <w:t xml:space="preserve"> </w:t>
      </w:r>
      <w:proofErr w:type="spellStart"/>
      <w:r w:rsidR="001C5D7A" w:rsidRPr="00336DA5">
        <w:t>vyplývajú</w:t>
      </w:r>
      <w:proofErr w:type="spellEnd"/>
      <w:r w:rsidR="001C5D7A" w:rsidRPr="00336DA5">
        <w:t xml:space="preserve"> z </w:t>
      </w:r>
      <w:proofErr w:type="spellStart"/>
      <w:r w:rsidR="001C5D7A" w:rsidRPr="00336DA5">
        <w:t>osobitných</w:t>
      </w:r>
      <w:proofErr w:type="spellEnd"/>
      <w:r w:rsidR="001C5D7A" w:rsidRPr="00336DA5">
        <w:t xml:space="preserve"> </w:t>
      </w:r>
      <w:proofErr w:type="spellStart"/>
      <w:r w:rsidR="001C5D7A" w:rsidRPr="00336DA5">
        <w:t>predpisov</w:t>
      </w:r>
      <w:proofErr w:type="spellEnd"/>
      <w:r w:rsidR="001C5D7A" w:rsidRPr="00336DA5">
        <w:t xml:space="preserve"> (</w:t>
      </w:r>
      <w:proofErr w:type="spellStart"/>
      <w:r w:rsidR="001C5D7A" w:rsidRPr="00336DA5">
        <w:t>napr</w:t>
      </w:r>
      <w:proofErr w:type="spellEnd"/>
      <w:r w:rsidR="001C5D7A" w:rsidRPr="00336DA5">
        <w:t xml:space="preserve">. zákona č. </w:t>
      </w:r>
      <w:proofErr w:type="gramStart"/>
      <w:r w:rsidR="001C5D7A" w:rsidRPr="00336DA5">
        <w:t>453/2003 Z. z., zákona</w:t>
      </w:r>
      <w:proofErr w:type="gramEnd"/>
      <w:r w:rsidR="001C5D7A" w:rsidRPr="00336DA5">
        <w:t xml:space="preserve"> č. 575/2001 Z. z., zákona č. 125/2006 Z. z.). </w:t>
      </w:r>
      <w:proofErr w:type="spellStart"/>
      <w:r w:rsidR="001C5D7A" w:rsidRPr="00336DA5">
        <w:t>Zoznam</w:t>
      </w:r>
      <w:proofErr w:type="spellEnd"/>
      <w:r w:rsidR="001C5D7A" w:rsidRPr="00336DA5">
        <w:t xml:space="preserve"> </w:t>
      </w:r>
      <w:proofErr w:type="spellStart"/>
      <w:r w:rsidR="001C5D7A" w:rsidRPr="00336DA5">
        <w:t>národných</w:t>
      </w:r>
      <w:proofErr w:type="spellEnd"/>
      <w:r w:rsidR="001C5D7A" w:rsidRPr="00336DA5">
        <w:t xml:space="preserve"> projektov </w:t>
      </w:r>
      <w:proofErr w:type="spellStart"/>
      <w:r w:rsidR="001C5D7A" w:rsidRPr="00336DA5">
        <w:t>schvaľuje</w:t>
      </w:r>
      <w:proofErr w:type="spellEnd"/>
      <w:r w:rsidR="001C5D7A" w:rsidRPr="00336DA5">
        <w:t xml:space="preserve"> monitorovací výbor </w:t>
      </w:r>
      <w:proofErr w:type="spellStart"/>
      <w:r w:rsidR="001C5D7A" w:rsidRPr="00336DA5">
        <w:t>alebo</w:t>
      </w:r>
      <w:proofErr w:type="spellEnd"/>
      <w:r w:rsidR="001C5D7A" w:rsidRPr="00336DA5">
        <w:t xml:space="preserve"> </w:t>
      </w:r>
      <w:proofErr w:type="spellStart"/>
      <w:r w:rsidR="001C5D7A" w:rsidRPr="00336DA5">
        <w:t>komisia</w:t>
      </w:r>
      <w:proofErr w:type="spellEnd"/>
      <w:r w:rsidR="001C5D7A" w:rsidRPr="00336DA5">
        <w:t xml:space="preserve"> </w:t>
      </w:r>
      <w:proofErr w:type="spellStart"/>
      <w:r w:rsidR="001C5D7A" w:rsidRPr="00336DA5">
        <w:t>zriadená</w:t>
      </w:r>
      <w:proofErr w:type="spellEnd"/>
      <w:r w:rsidR="001C5D7A" w:rsidRPr="00336DA5">
        <w:t xml:space="preserve"> </w:t>
      </w:r>
      <w:proofErr w:type="spellStart"/>
      <w:r w:rsidR="001C5D7A" w:rsidRPr="00336DA5">
        <w:t>riadiacim</w:t>
      </w:r>
      <w:proofErr w:type="spellEnd"/>
      <w:r w:rsidR="001C5D7A" w:rsidRPr="00336DA5">
        <w:t xml:space="preserve"> </w:t>
      </w:r>
      <w:proofErr w:type="spellStart"/>
      <w:r w:rsidR="001C5D7A" w:rsidRPr="00336DA5">
        <w:t>orgánom</w:t>
      </w:r>
      <w:proofErr w:type="spellEnd"/>
      <w:r w:rsidR="001C5D7A" w:rsidRPr="00336DA5">
        <w:t xml:space="preserve"> </w:t>
      </w:r>
      <w:proofErr w:type="spellStart"/>
      <w:r w:rsidR="001C5D7A" w:rsidRPr="00336DA5">
        <w:t>pri</w:t>
      </w:r>
      <w:proofErr w:type="spellEnd"/>
      <w:r w:rsidR="001C5D7A" w:rsidRPr="00336DA5">
        <w:t xml:space="preserve"> </w:t>
      </w:r>
      <w:proofErr w:type="spellStart"/>
      <w:r w:rsidR="001C5D7A" w:rsidRPr="00336DA5">
        <w:t>monitorovacom</w:t>
      </w:r>
      <w:proofErr w:type="spellEnd"/>
      <w:r w:rsidR="001C5D7A" w:rsidRPr="00336DA5">
        <w:t xml:space="preserve">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w:t>
      </w:r>
      <w:r w:rsidRPr="008562C0">
        <w:rPr>
          <w:szCs w:val="19"/>
          <w:lang w:val="sk-SK"/>
        </w:rPr>
        <w:lastRenderedPageBreak/>
        <w:t>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w:t>
      </w:r>
      <w:r w:rsidR="00662531" w:rsidRPr="0073389C">
        <w:rPr>
          <w:rFonts w:cs="Arial"/>
          <w:szCs w:val="19"/>
          <w:lang w:val="sk-SK"/>
        </w:rPr>
        <w:lastRenderedPageBreak/>
        <w:t xml:space="preserve">poskytnutie je v súlade s právnym predpisom EÚ o poskytnutí pomoci "de </w:t>
      </w:r>
      <w:proofErr w:type="spellStart"/>
      <w:r w:rsidR="00662531" w:rsidRPr="0073389C">
        <w:rPr>
          <w:rFonts w:cs="Arial"/>
          <w:szCs w:val="19"/>
          <w:lang w:val="sk-SK"/>
        </w:rPr>
        <w:t>minimis</w:t>
      </w:r>
      <w:proofErr w:type="spellEnd"/>
      <w:r w:rsidR="00662531" w:rsidRPr="0073389C">
        <w:rPr>
          <w:rFonts w:cs="Arial"/>
          <w:szCs w:val="19"/>
          <w:lang w:val="sk-SK"/>
        </w:rPr>
        <w:t xml:space="preserve">". Celková pomoc "de </w:t>
      </w:r>
      <w:proofErr w:type="spellStart"/>
      <w:r w:rsidR="00662531" w:rsidRPr="0073389C">
        <w:rPr>
          <w:rFonts w:cs="Arial"/>
          <w:szCs w:val="19"/>
          <w:lang w:val="sk-SK"/>
        </w:rPr>
        <w:t>minimis</w:t>
      </w:r>
      <w:proofErr w:type="spellEnd"/>
      <w:r w:rsidR="00662531"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w:t>
      </w:r>
      <w:r w:rsidRPr="008562C0">
        <w:rPr>
          <w:rFonts w:cs="Arial"/>
          <w:szCs w:val="19"/>
          <w:lang w:val="sk-SK"/>
        </w:rPr>
        <w:lastRenderedPageBreak/>
        <w:t xml:space="preserve">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6" w:name="_Toc440375090"/>
      <w:r w:rsidRPr="0017594C">
        <w:rPr>
          <w:lang w:val="sk-SK"/>
        </w:rPr>
        <w:lastRenderedPageBreak/>
        <w:t>Schvaľovanie žiadostí o</w:t>
      </w:r>
      <w:r w:rsidR="00DF2BBA" w:rsidRPr="0017594C">
        <w:rPr>
          <w:lang w:val="sk-SK"/>
        </w:rPr>
        <w:t> </w:t>
      </w:r>
      <w:r w:rsidRPr="0017594C">
        <w:rPr>
          <w:lang w:val="sk-SK"/>
        </w:rPr>
        <w:t>NFP</w:t>
      </w:r>
      <w:bookmarkEnd w:id="6"/>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7" w:name="_Toc440375091"/>
      <w:r w:rsidRPr="0017594C">
        <w:rPr>
          <w:lang w:val="sk-SK"/>
        </w:rPr>
        <w:t>Administratívne overenie</w:t>
      </w:r>
      <w:r w:rsidR="008C5965" w:rsidRPr="0017594C">
        <w:rPr>
          <w:lang w:val="sk-SK"/>
        </w:rPr>
        <w:t xml:space="preserve"> žiadostí o NFP</w:t>
      </w:r>
      <w:bookmarkEnd w:id="7"/>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8"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9" w:name="_Toc440375093"/>
      <w:r w:rsidRPr="0017594C">
        <w:rPr>
          <w:lang w:val="sk-SK"/>
        </w:rPr>
        <w:t>Vydávanie rozhodnutí</w:t>
      </w:r>
      <w:bookmarkEnd w:id="9"/>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10" w:name="_Toc440375094"/>
      <w:r w:rsidRPr="0017594C">
        <w:rPr>
          <w:lang w:val="sk-SK"/>
        </w:rPr>
        <w:lastRenderedPageBreak/>
        <w:t>P</w:t>
      </w:r>
      <w:r w:rsidR="00AF05C9" w:rsidRPr="0017594C">
        <w:rPr>
          <w:lang w:val="sk-SK"/>
        </w:rPr>
        <w:t>opis procesov odborného hodnotenia</w:t>
      </w:r>
      <w:bookmarkEnd w:id="10"/>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1" w:name="_Toc440375095"/>
      <w:r w:rsidRPr="0017594C">
        <w:rPr>
          <w:lang w:val="sk-SK"/>
        </w:rPr>
        <w:t>Kritér</w:t>
      </w:r>
      <w:r w:rsidR="00D46D27" w:rsidRPr="00B519B4">
        <w:rPr>
          <w:lang w:val="sk-SK"/>
        </w:rPr>
        <w:t>iá pre výber projektov</w:t>
      </w:r>
      <w:bookmarkEnd w:id="11"/>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2" w:name="_Toc440375096"/>
      <w:r w:rsidRPr="0017594C">
        <w:rPr>
          <w:lang w:val="sk-SK"/>
        </w:rPr>
        <w:t>Výber odborných hodnotiteľov</w:t>
      </w:r>
      <w:bookmarkEnd w:id="12"/>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Následne RO stanoví termín prideľovania ŽoNFP formou žrebovania jednotlivým odborným hodnotiteľom</w:t>
      </w:r>
      <w:r w:rsidR="008436AD">
        <w:rPr>
          <w:rFonts w:cs="Arial"/>
          <w:szCs w:val="19"/>
          <w:lang w:val="sk-SK"/>
        </w:rPr>
        <w:t>, ktorý je upravený v interných procedúrach RO</w:t>
      </w:r>
      <w:r w:rsidR="00A5083B">
        <w:rPr>
          <w:rFonts w:cs="Arial"/>
          <w:szCs w:val="19"/>
          <w:lang w:val="sk-SK"/>
        </w:rPr>
        <w:t>.</w:t>
      </w:r>
    </w:p>
    <w:p w14:paraId="3856440E" w14:textId="66DDD911" w:rsidR="00E61290" w:rsidRPr="007B21BF" w:rsidRDefault="00A5083B" w:rsidP="00E61290">
      <w:pPr>
        <w:spacing w:before="120" w:after="120" w:line="288" w:lineRule="auto"/>
        <w:jc w:val="both"/>
        <w:rPr>
          <w:rFonts w:cs="Arial"/>
          <w:szCs w:val="19"/>
          <w:lang w:val="sk-SK"/>
        </w:rPr>
      </w:pPr>
      <w:r>
        <w:rPr>
          <w:rFonts w:eastAsia="Arial"/>
          <w:lang w:val="sk-SK"/>
        </w:rPr>
        <w:t>3</w:t>
      </w:r>
      <w:r w:rsidR="00E61290" w:rsidRPr="002E56CD">
        <w:rPr>
          <w:rFonts w:eastAsia="Arial"/>
          <w:lang w:val="sk-SK"/>
        </w:rPr>
        <w:t>)</w:t>
      </w:r>
      <w:r w:rsidR="48E1CBA9" w:rsidRPr="002E56CD">
        <w:rPr>
          <w:rFonts w:eastAsia="Arial" w:cs="Arial"/>
          <w:lang w:val="sk-SK"/>
        </w:rPr>
        <w:t xml:space="preserve"> </w:t>
      </w:r>
      <w:r w:rsidR="00E61290" w:rsidRPr="007B21BF">
        <w:rPr>
          <w:rFonts w:cs="Arial"/>
          <w:szCs w:val="19"/>
          <w:lang w:val="sk-SK"/>
        </w:rPr>
        <w:tab/>
      </w:r>
      <w:r w:rsidR="008436AD">
        <w:rPr>
          <w:rFonts w:cs="Arial"/>
          <w:szCs w:val="19"/>
          <w:lang w:val="sk-SK"/>
        </w:rPr>
        <w:t> Po vykonaní žrebovania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sidR="008436AD">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49A5A35"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13" w:name="_Toc440375097"/>
      <w:r w:rsidRPr="0017594C">
        <w:rPr>
          <w:lang w:val="sk-SK"/>
        </w:rPr>
        <w:t>Školenie odborných hodnotiteľov</w:t>
      </w:r>
      <w:bookmarkEnd w:id="13"/>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4" w:name="_Toc440375098"/>
      <w:r w:rsidRPr="0017594C">
        <w:rPr>
          <w:lang w:val="sk-SK"/>
        </w:rPr>
        <w:t>Organizačné a technické zabezpečenie priebehu odborného</w:t>
      </w:r>
      <w:r w:rsidRPr="00B519B4">
        <w:rPr>
          <w:lang w:val="sk-SK"/>
        </w:rPr>
        <w:t xml:space="preserve"> hodnotenia</w:t>
      </w:r>
      <w:bookmarkEnd w:id="14"/>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w:t>
      </w:r>
      <w:r w:rsidRPr="0017594C">
        <w:rPr>
          <w:rFonts w:cs="Times New Roman"/>
          <w:sz w:val="19"/>
          <w:szCs w:val="19"/>
          <w:lang w:val="sk-SK"/>
        </w:rPr>
        <w:lastRenderedPageBreak/>
        <w:t xml:space="preserve">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lastRenderedPageBreak/>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 xml:space="preserve">V </w:t>
      </w:r>
      <w:proofErr w:type="spellStart"/>
      <w:r>
        <w:rPr>
          <w:rFonts w:eastAsia="Calibri"/>
          <w:szCs w:val="22"/>
        </w:rPr>
        <w:t>súlade</w:t>
      </w:r>
      <w:proofErr w:type="spellEnd"/>
      <w:r>
        <w:rPr>
          <w:rFonts w:eastAsia="Calibri"/>
          <w:szCs w:val="22"/>
        </w:rPr>
        <w:t xml:space="preserve"> s</w:t>
      </w:r>
      <w:r w:rsidR="00531D9E">
        <w:rPr>
          <w:rFonts w:eastAsia="Calibri"/>
          <w:szCs w:val="22"/>
        </w:rPr>
        <w:t xml:space="preserve"> </w:t>
      </w:r>
      <w:proofErr w:type="spellStart"/>
      <w:r w:rsidR="00531D9E">
        <w:rPr>
          <w:rFonts w:eastAsia="Calibri"/>
          <w:szCs w:val="22"/>
        </w:rPr>
        <w:t>odsekom</w:t>
      </w:r>
      <w:proofErr w:type="spellEnd"/>
      <w:r w:rsidR="00531D9E">
        <w:rPr>
          <w:rFonts w:eastAsia="Calibri"/>
          <w:szCs w:val="22"/>
        </w:rPr>
        <w:t xml:space="preserve"> 7,</w:t>
      </w:r>
      <w:r>
        <w:rPr>
          <w:rFonts w:eastAsia="Calibri"/>
          <w:szCs w:val="22"/>
        </w:rPr>
        <w:t xml:space="preserve"> </w:t>
      </w:r>
      <w:proofErr w:type="spellStart"/>
      <w:r w:rsidR="00531D9E">
        <w:rPr>
          <w:rFonts w:eastAsia="Calibri"/>
          <w:szCs w:val="22"/>
        </w:rPr>
        <w:t>kapitoly</w:t>
      </w:r>
      <w:proofErr w:type="spellEnd"/>
      <w:r w:rsidR="00531D9E">
        <w:rPr>
          <w:rFonts w:eastAsia="Calibri"/>
          <w:szCs w:val="22"/>
        </w:rPr>
        <w:t xml:space="preserve"> 3.2.1.2 SR EŠIF </w:t>
      </w:r>
      <w:proofErr w:type="spellStart"/>
      <w:r w:rsidR="00531D9E">
        <w:rPr>
          <w:rFonts w:eastAsia="Calibri"/>
          <w:szCs w:val="22"/>
        </w:rPr>
        <w:t>môže</w:t>
      </w:r>
      <w:proofErr w:type="spellEnd"/>
      <w:r w:rsidR="00531D9E">
        <w:rPr>
          <w:rFonts w:eastAsia="Calibri"/>
          <w:szCs w:val="22"/>
        </w:rPr>
        <w:t xml:space="preserve"> </w:t>
      </w:r>
      <w:proofErr w:type="spellStart"/>
      <w:r w:rsidR="00531D9E">
        <w:rPr>
          <w:rFonts w:eastAsia="Calibri"/>
          <w:szCs w:val="22"/>
        </w:rPr>
        <w:t>odborný</w:t>
      </w:r>
      <w:proofErr w:type="spellEnd"/>
      <w:r w:rsidR="00531D9E">
        <w:rPr>
          <w:rFonts w:eastAsia="Calibri"/>
          <w:szCs w:val="22"/>
        </w:rPr>
        <w:t xml:space="preserve"> </w:t>
      </w:r>
      <w:proofErr w:type="spellStart"/>
      <w:r w:rsidR="00531D9E">
        <w:rPr>
          <w:rFonts w:eastAsia="Calibri"/>
          <w:szCs w:val="22"/>
        </w:rPr>
        <w:t>hodnotiteľ</w:t>
      </w:r>
      <w:proofErr w:type="spellEnd"/>
      <w:r w:rsidR="00531D9E">
        <w:rPr>
          <w:rFonts w:eastAsia="Calibri"/>
          <w:szCs w:val="22"/>
        </w:rPr>
        <w:t xml:space="preserve"> </w:t>
      </w:r>
      <w:proofErr w:type="spellStart"/>
      <w:r w:rsidR="00531D9E">
        <w:rPr>
          <w:rFonts w:eastAsia="Calibri"/>
          <w:szCs w:val="22"/>
        </w:rPr>
        <w:t>p</w:t>
      </w:r>
      <w:r w:rsidR="009741B9">
        <w:rPr>
          <w:rFonts w:eastAsia="Calibri"/>
          <w:szCs w:val="22"/>
        </w:rPr>
        <w:t>očas</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informovať</w:t>
      </w:r>
      <w:proofErr w:type="spellEnd"/>
      <w:r w:rsidR="00F73BB1">
        <w:rPr>
          <w:rFonts w:eastAsia="Calibri"/>
          <w:szCs w:val="22"/>
        </w:rPr>
        <w:t xml:space="preserve"> </w:t>
      </w:r>
      <w:proofErr w:type="spellStart"/>
      <w:r w:rsidR="00F73BB1">
        <w:rPr>
          <w:rFonts w:eastAsia="Calibri"/>
          <w:szCs w:val="22"/>
        </w:rPr>
        <w:t>povereného</w:t>
      </w:r>
      <w:proofErr w:type="spellEnd"/>
      <w:r w:rsidR="00F73BB1">
        <w:rPr>
          <w:rFonts w:eastAsia="Calibri"/>
          <w:szCs w:val="22"/>
        </w:rPr>
        <w:t xml:space="preserve"> </w:t>
      </w:r>
      <w:proofErr w:type="spellStart"/>
      <w:r w:rsidR="00F73BB1">
        <w:rPr>
          <w:rFonts w:eastAsia="Calibri"/>
          <w:szCs w:val="22"/>
        </w:rPr>
        <w:t>zamestnaca</w:t>
      </w:r>
      <w:proofErr w:type="spellEnd"/>
      <w:r w:rsidR="00F73BB1">
        <w:rPr>
          <w:rFonts w:eastAsia="Calibri"/>
          <w:szCs w:val="22"/>
        </w:rPr>
        <w:t xml:space="preserve"> RO pre OP EVS o tom</w:t>
      </w:r>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w:t>
      </w:r>
      <w:proofErr w:type="spellStart"/>
      <w:r w:rsidR="009741B9">
        <w:rPr>
          <w:rFonts w:eastAsia="Calibri"/>
          <w:szCs w:val="22"/>
        </w:rPr>
        <w:t>na</w:t>
      </w:r>
      <w:proofErr w:type="spellEnd"/>
      <w:r w:rsidR="009741B9">
        <w:rPr>
          <w:rFonts w:eastAsia="Calibri"/>
          <w:szCs w:val="22"/>
        </w:rPr>
        <w:t xml:space="preserve"> </w:t>
      </w:r>
      <w:proofErr w:type="spellStart"/>
      <w:r w:rsidR="009741B9">
        <w:rPr>
          <w:rFonts w:eastAsia="Calibri"/>
          <w:szCs w:val="22"/>
        </w:rPr>
        <w:t>posúdenie</w:t>
      </w:r>
      <w:proofErr w:type="spellEnd"/>
      <w:r w:rsidR="009741B9">
        <w:rPr>
          <w:rFonts w:eastAsia="Calibri"/>
          <w:szCs w:val="22"/>
        </w:rPr>
        <w:t xml:space="preserve"> </w:t>
      </w:r>
      <w:proofErr w:type="spellStart"/>
      <w:r w:rsidR="009741B9">
        <w:rPr>
          <w:rFonts w:eastAsia="Calibri"/>
          <w:szCs w:val="22"/>
        </w:rPr>
        <w:t>splnenia</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w:t>
      </w:r>
      <w:proofErr w:type="spellStart"/>
      <w:r w:rsidR="00CC4594">
        <w:rPr>
          <w:rFonts w:eastAsia="Calibri"/>
          <w:szCs w:val="22"/>
        </w:rPr>
        <w:t>vecnej</w:t>
      </w:r>
      <w:proofErr w:type="spellEnd"/>
      <w:r w:rsidR="00CC4594">
        <w:rPr>
          <w:rFonts w:eastAsia="Calibri"/>
          <w:szCs w:val="22"/>
        </w:rPr>
        <w:t xml:space="preserve"> </w:t>
      </w:r>
      <w:proofErr w:type="spellStart"/>
      <w:r w:rsidR="00CC4594">
        <w:rPr>
          <w:rFonts w:eastAsia="Calibri"/>
          <w:szCs w:val="22"/>
        </w:rPr>
        <w:t>oprávnenosti</w:t>
      </w:r>
      <w:proofErr w:type="spellEnd"/>
      <w:r w:rsidR="00CC4594">
        <w:rPr>
          <w:rFonts w:eastAsia="Calibri"/>
          <w:szCs w:val="22"/>
        </w:rPr>
        <w:t xml:space="preserve"> a </w:t>
      </w:r>
      <w:proofErr w:type="spellStart"/>
      <w:r w:rsidR="00CC4594">
        <w:rPr>
          <w:rFonts w:eastAsia="Calibri"/>
          <w:szCs w:val="22"/>
        </w:rPr>
        <w:t>celkovej</w:t>
      </w:r>
      <w:proofErr w:type="spellEnd"/>
      <w:r w:rsidR="00CC4594">
        <w:rPr>
          <w:rFonts w:eastAsia="Calibri"/>
          <w:szCs w:val="22"/>
        </w:rPr>
        <w:t xml:space="preserve"> </w:t>
      </w:r>
      <w:proofErr w:type="spellStart"/>
      <w:r w:rsidR="00CC4594">
        <w:rPr>
          <w:rFonts w:eastAsia="Calibri"/>
          <w:szCs w:val="22"/>
        </w:rPr>
        <w:t>opodstatnenosti</w:t>
      </w:r>
      <w:proofErr w:type="spellEnd"/>
      <w:r w:rsidR="00CC4594" w:rsidRPr="00B94960">
        <w:rPr>
          <w:rFonts w:eastAsia="Calibri"/>
          <w:szCs w:val="22"/>
        </w:rPr>
        <w:t xml:space="preserve"> </w:t>
      </w:r>
      <w:r w:rsidR="00CC4594">
        <w:rPr>
          <w:rFonts w:eastAsia="Calibri"/>
          <w:szCs w:val="22"/>
        </w:rPr>
        <w:t>(</w:t>
      </w:r>
      <w:proofErr w:type="spellStart"/>
      <w:r w:rsidR="00CC4594">
        <w:rPr>
          <w:rFonts w:eastAsia="Calibri"/>
          <w:szCs w:val="22"/>
        </w:rPr>
        <w:t>požadované</w:t>
      </w:r>
      <w:proofErr w:type="spellEnd"/>
      <w:r w:rsidR="00CC4594">
        <w:rPr>
          <w:rFonts w:eastAsia="Calibri"/>
          <w:szCs w:val="22"/>
        </w:rPr>
        <w:t xml:space="preserve"> </w:t>
      </w:r>
      <w:proofErr w:type="spellStart"/>
      <w:r w:rsidR="00CC4594">
        <w:rPr>
          <w:rFonts w:eastAsia="Calibri"/>
          <w:szCs w:val="22"/>
        </w:rPr>
        <w:t>údaje</w:t>
      </w:r>
      <w:proofErr w:type="spellEnd"/>
      <w:r w:rsidR="00CC4594">
        <w:rPr>
          <w:rFonts w:eastAsia="Calibri"/>
          <w:szCs w:val="22"/>
        </w:rPr>
        <w:t xml:space="preserve"> </w:t>
      </w:r>
      <w:proofErr w:type="spellStart"/>
      <w:r w:rsidR="00CC4594">
        <w:rPr>
          <w:rFonts w:eastAsia="Calibri"/>
          <w:szCs w:val="22"/>
        </w:rPr>
        <w:t>musia</w:t>
      </w:r>
      <w:proofErr w:type="spellEnd"/>
      <w:r w:rsidR="00CC4594">
        <w:rPr>
          <w:rFonts w:eastAsia="Calibri"/>
          <w:szCs w:val="22"/>
        </w:rPr>
        <w:t xml:space="preserve"> </w:t>
      </w:r>
      <w:proofErr w:type="spellStart"/>
      <w:r w:rsidR="00CC4594">
        <w:rPr>
          <w:rFonts w:eastAsia="Calibri"/>
          <w:szCs w:val="22"/>
        </w:rPr>
        <w:t>mať</w:t>
      </w:r>
      <w:proofErr w:type="spellEnd"/>
      <w:r w:rsidR="00CC4594">
        <w:rPr>
          <w:rFonts w:eastAsia="Calibri"/>
          <w:szCs w:val="22"/>
        </w:rPr>
        <w:t xml:space="preserve"> </w:t>
      </w:r>
      <w:proofErr w:type="spellStart"/>
      <w:r w:rsidR="00CC4594">
        <w:rPr>
          <w:rFonts w:eastAsia="Calibri"/>
          <w:szCs w:val="22"/>
        </w:rPr>
        <w:t>jasnú</w:t>
      </w:r>
      <w:proofErr w:type="spellEnd"/>
      <w:r w:rsidR="00CC4594">
        <w:rPr>
          <w:rFonts w:eastAsia="Calibri"/>
          <w:szCs w:val="22"/>
        </w:rPr>
        <w:t xml:space="preserve"> </w:t>
      </w:r>
      <w:proofErr w:type="spellStart"/>
      <w:r w:rsidR="00CC4594">
        <w:rPr>
          <w:rFonts w:eastAsia="Calibri"/>
          <w:szCs w:val="22"/>
        </w:rPr>
        <w:t>súvislosť</w:t>
      </w:r>
      <w:proofErr w:type="spellEnd"/>
      <w:r w:rsidR="00CC4594">
        <w:rPr>
          <w:rFonts w:eastAsia="Calibri"/>
          <w:szCs w:val="22"/>
        </w:rPr>
        <w:t xml:space="preserve"> s </w:t>
      </w:r>
      <w:proofErr w:type="spellStart"/>
      <w:r w:rsidR="00CC4594">
        <w:rPr>
          <w:rFonts w:eastAsia="Calibri"/>
          <w:szCs w:val="22"/>
        </w:rPr>
        <w:t>posúdením</w:t>
      </w:r>
      <w:proofErr w:type="spellEnd"/>
      <w:r w:rsidR="00CC4594">
        <w:rPr>
          <w:rFonts w:eastAsia="Calibri"/>
          <w:szCs w:val="22"/>
        </w:rPr>
        <w:t xml:space="preserve"> </w:t>
      </w:r>
      <w:proofErr w:type="spellStart"/>
      <w:r w:rsidR="00CC4594">
        <w:rPr>
          <w:rFonts w:eastAsia="Calibri"/>
          <w:szCs w:val="22"/>
        </w:rPr>
        <w:t>kritérií</w:t>
      </w:r>
      <w:proofErr w:type="spellEnd"/>
      <w:r w:rsidR="00CC4594">
        <w:rPr>
          <w:rFonts w:eastAsia="Calibri"/>
          <w:szCs w:val="22"/>
        </w:rPr>
        <w:t xml:space="preserve"> </w:t>
      </w:r>
      <w:proofErr w:type="spellStart"/>
      <w:r w:rsidR="00CC4594">
        <w:rPr>
          <w:rFonts w:eastAsia="Calibri"/>
          <w:szCs w:val="22"/>
        </w:rPr>
        <w:t>odborného</w:t>
      </w:r>
      <w:proofErr w:type="spellEnd"/>
      <w:r w:rsidR="00CC4594">
        <w:rPr>
          <w:rFonts w:eastAsia="Calibri"/>
          <w:szCs w:val="22"/>
        </w:rPr>
        <w:t xml:space="preserve"> </w:t>
      </w:r>
      <w:proofErr w:type="spellStart"/>
      <w:r w:rsidR="00CC4594">
        <w:rPr>
          <w:rFonts w:eastAsia="Calibri"/>
          <w:szCs w:val="22"/>
        </w:rPr>
        <w:t>hodnotenia</w:t>
      </w:r>
      <w:proofErr w:type="spellEnd"/>
      <w:r w:rsidR="00CC4594">
        <w:rPr>
          <w:rFonts w:eastAsia="Calibri"/>
          <w:szCs w:val="22"/>
        </w:rPr>
        <w:t>)</w:t>
      </w:r>
      <w:r w:rsidR="008115A7">
        <w:rPr>
          <w:rFonts w:eastAsia="Calibri"/>
          <w:szCs w:val="22"/>
        </w:rPr>
        <w:t>,</w:t>
      </w:r>
      <w:r w:rsidR="009D69B9">
        <w:rPr>
          <w:rFonts w:eastAsia="Calibri"/>
          <w:szCs w:val="22"/>
        </w:rPr>
        <w:t xml:space="preserve"> </w:t>
      </w:r>
      <w:proofErr w:type="spellStart"/>
      <w:r w:rsidR="00CC4594">
        <w:rPr>
          <w:rFonts w:eastAsia="Calibri"/>
          <w:szCs w:val="22"/>
        </w:rPr>
        <w:t>vypracuje</w:t>
      </w:r>
      <w:proofErr w:type="spellEnd"/>
      <w:r w:rsidR="00CC4594">
        <w:rPr>
          <w:rFonts w:eastAsia="Calibri"/>
          <w:szCs w:val="22"/>
        </w:rPr>
        <w:t xml:space="preserve"> </w:t>
      </w:r>
      <w:proofErr w:type="spellStart"/>
      <w:r w:rsidR="00CC4594" w:rsidRPr="00F26C65">
        <w:rPr>
          <w:rFonts w:eastAsia="Calibri"/>
          <w:szCs w:val="22"/>
        </w:rPr>
        <w:t>zápis</w:t>
      </w:r>
      <w:proofErr w:type="spellEnd"/>
      <w:r w:rsidR="00CC4594" w:rsidRPr="00F26C65">
        <w:rPr>
          <w:rFonts w:eastAsia="Calibri"/>
          <w:szCs w:val="22"/>
        </w:rPr>
        <w:t xml:space="preserve"> </w:t>
      </w:r>
      <w:proofErr w:type="spellStart"/>
      <w:r w:rsidR="00CC4594" w:rsidRPr="00F26C65">
        <w:rPr>
          <w:rFonts w:eastAsia="Calibri"/>
          <w:szCs w:val="22"/>
        </w:rPr>
        <w:t>podnetu</w:t>
      </w:r>
      <w:proofErr w:type="spellEnd"/>
      <w:r w:rsidR="00CC4594" w:rsidRPr="00F26C65">
        <w:rPr>
          <w:rFonts w:eastAsia="Calibri"/>
          <w:szCs w:val="22"/>
        </w:rPr>
        <w:t xml:space="preserve"> </w:t>
      </w:r>
      <w:proofErr w:type="spellStart"/>
      <w:r w:rsidR="00CC4594" w:rsidRPr="00F26C65">
        <w:rPr>
          <w:rFonts w:eastAsia="Calibri"/>
          <w:szCs w:val="22"/>
        </w:rPr>
        <w:t>odborného</w:t>
      </w:r>
      <w:proofErr w:type="spellEnd"/>
      <w:r w:rsidR="00CC4594" w:rsidRPr="00F26C65">
        <w:rPr>
          <w:rFonts w:eastAsia="Calibri"/>
          <w:szCs w:val="22"/>
        </w:rPr>
        <w:t xml:space="preserve"> </w:t>
      </w:r>
      <w:proofErr w:type="spellStart"/>
      <w:r w:rsidR="00CC4594" w:rsidRPr="00F26C65">
        <w:rPr>
          <w:rFonts w:eastAsia="Calibri"/>
          <w:szCs w:val="22"/>
        </w:rPr>
        <w:t>hodnotiteľa</w:t>
      </w:r>
      <w:proofErr w:type="spellEnd"/>
      <w:r w:rsidR="00CC4594" w:rsidRPr="00F26C65">
        <w:rPr>
          <w:rFonts w:eastAsia="Calibri"/>
          <w:szCs w:val="22"/>
        </w:rPr>
        <w:t xml:space="preserve"> do </w:t>
      </w:r>
      <w:proofErr w:type="spellStart"/>
      <w:r w:rsidR="00CC4594" w:rsidRPr="00F26C65">
        <w:rPr>
          <w:rFonts w:eastAsia="Calibri"/>
          <w:szCs w:val="22"/>
        </w:rPr>
        <w:t>žiadosti</w:t>
      </w:r>
      <w:proofErr w:type="spellEnd"/>
      <w:r w:rsidR="00CC4594" w:rsidRPr="00F26C65">
        <w:rPr>
          <w:rFonts w:eastAsia="Calibri"/>
          <w:szCs w:val="22"/>
        </w:rPr>
        <w:t xml:space="preserve">, </w:t>
      </w:r>
      <w:proofErr w:type="spellStart"/>
      <w:r w:rsidR="00CC4594" w:rsidRPr="00F26C65">
        <w:rPr>
          <w:rFonts w:eastAsia="Calibri"/>
          <w:szCs w:val="22"/>
        </w:rPr>
        <w:t>ktorej</w:t>
      </w:r>
      <w:proofErr w:type="spellEnd"/>
      <w:r w:rsidR="00CC4594" w:rsidRPr="00F26C65">
        <w:rPr>
          <w:rFonts w:eastAsia="Calibri"/>
          <w:szCs w:val="22"/>
        </w:rPr>
        <w:t xml:space="preserve"> </w:t>
      </w:r>
      <w:proofErr w:type="spellStart"/>
      <w:r w:rsidR="00CC4594" w:rsidRPr="00F26C65">
        <w:rPr>
          <w:rFonts w:eastAsia="Calibri"/>
          <w:szCs w:val="22"/>
        </w:rPr>
        <w:t>vecnú</w:t>
      </w:r>
      <w:proofErr w:type="spellEnd"/>
      <w:r w:rsidR="00CC4594" w:rsidRPr="00F26C65">
        <w:rPr>
          <w:rFonts w:eastAsia="Calibri"/>
          <w:szCs w:val="22"/>
        </w:rPr>
        <w:t xml:space="preserve"> </w:t>
      </w:r>
      <w:proofErr w:type="spellStart"/>
      <w:r w:rsidR="00CC4594" w:rsidRPr="00F26C65">
        <w:rPr>
          <w:rFonts w:eastAsia="Calibri"/>
          <w:szCs w:val="22"/>
        </w:rPr>
        <w:t>formuláciu</w:t>
      </w:r>
      <w:proofErr w:type="spellEnd"/>
      <w:r w:rsidR="00CC4594" w:rsidRPr="00F26C65">
        <w:rPr>
          <w:rFonts w:eastAsia="Calibri"/>
          <w:szCs w:val="22"/>
        </w:rPr>
        <w:t xml:space="preserve"> </w:t>
      </w:r>
      <w:proofErr w:type="spellStart"/>
      <w:r w:rsidR="00CC4594" w:rsidRPr="00F26C65">
        <w:rPr>
          <w:rFonts w:eastAsia="Calibri"/>
          <w:szCs w:val="22"/>
        </w:rPr>
        <w:t>podpíše</w:t>
      </w:r>
      <w:proofErr w:type="spellEnd"/>
      <w:r w:rsidR="00CC4594" w:rsidRPr="00F26C65">
        <w:rPr>
          <w:rFonts w:eastAsia="Calibri"/>
          <w:szCs w:val="22"/>
        </w:rPr>
        <w:t xml:space="preserve"> </w:t>
      </w:r>
      <w:proofErr w:type="spellStart"/>
      <w:r w:rsidR="00CC4594" w:rsidRPr="00F26C65">
        <w:rPr>
          <w:rFonts w:eastAsia="Calibri"/>
          <w:szCs w:val="22"/>
        </w:rPr>
        <w:t>odborný</w:t>
      </w:r>
      <w:proofErr w:type="spellEnd"/>
      <w:r w:rsidR="00CC4594" w:rsidRPr="00F26C65">
        <w:rPr>
          <w:rFonts w:eastAsia="Calibri"/>
          <w:szCs w:val="22"/>
        </w:rPr>
        <w:t xml:space="preserve"> </w:t>
      </w:r>
      <w:proofErr w:type="spellStart"/>
      <w:r w:rsidR="00CC4594" w:rsidRPr="00F26C65">
        <w:rPr>
          <w:rFonts w:eastAsia="Calibri"/>
          <w:szCs w:val="22"/>
        </w:rPr>
        <w:t>hodnotiteľ</w:t>
      </w:r>
      <w:proofErr w:type="spellEnd"/>
      <w:r w:rsidR="00CC4594" w:rsidRPr="00F26C65">
        <w:rPr>
          <w:rFonts w:eastAsia="Calibri"/>
          <w:szCs w:val="22"/>
        </w:rPr>
        <w:t xml:space="preserve"> </w:t>
      </w:r>
      <w:r w:rsidR="009741B9" w:rsidRPr="00F26C65">
        <w:rPr>
          <w:rFonts w:eastAsia="Calibri"/>
          <w:szCs w:val="22"/>
        </w:rPr>
        <w:t xml:space="preserve"> </w:t>
      </w:r>
      <w:proofErr w:type="spellStart"/>
      <w:r w:rsidR="00CC4594" w:rsidRPr="00F26C65">
        <w:rPr>
          <w:rFonts w:eastAsia="Calibri"/>
          <w:szCs w:val="22"/>
        </w:rPr>
        <w:t>na</w:t>
      </w:r>
      <w:proofErr w:type="spellEnd"/>
      <w:r w:rsidR="00CC4594" w:rsidRPr="00F26C65">
        <w:rPr>
          <w:rFonts w:eastAsia="Calibri"/>
          <w:szCs w:val="22"/>
        </w:rPr>
        <w:t xml:space="preserve"> </w:t>
      </w:r>
      <w:proofErr w:type="spellStart"/>
      <w:r w:rsidR="00CC4594" w:rsidRPr="00F26C65">
        <w:rPr>
          <w:rFonts w:eastAsia="Calibri"/>
          <w:szCs w:val="22"/>
        </w:rPr>
        <w:t>znak</w:t>
      </w:r>
      <w:proofErr w:type="spellEnd"/>
      <w:r w:rsidR="00CC4594" w:rsidRPr="00F26C65">
        <w:rPr>
          <w:rFonts w:eastAsia="Calibri"/>
          <w:szCs w:val="22"/>
        </w:rPr>
        <w:t xml:space="preserve"> </w:t>
      </w:r>
      <w:proofErr w:type="spellStart"/>
      <w:r w:rsidR="00CC4594" w:rsidRPr="00F26C65">
        <w:rPr>
          <w:rFonts w:eastAsia="Calibri"/>
          <w:szCs w:val="22"/>
        </w:rPr>
        <w:t>sú</w:t>
      </w:r>
      <w:r w:rsidR="00CC4594">
        <w:rPr>
          <w:rFonts w:eastAsia="Calibri"/>
          <w:szCs w:val="22"/>
        </w:rPr>
        <w:t>hlasu</w:t>
      </w:r>
      <w:proofErr w:type="spellEnd"/>
      <w:r w:rsidR="00CC4594">
        <w:rPr>
          <w:rFonts w:eastAsia="Calibri"/>
          <w:szCs w:val="22"/>
        </w:rPr>
        <w:t xml:space="preserve">. </w:t>
      </w:r>
      <w:proofErr w:type="spellStart"/>
      <w:r w:rsidR="00CC4594">
        <w:rPr>
          <w:rFonts w:eastAsia="Calibri"/>
          <w:szCs w:val="22"/>
        </w:rPr>
        <w:t>Následne</w:t>
      </w:r>
      <w:proofErr w:type="spellEnd"/>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proofErr w:type="spellStart"/>
      <w:r w:rsidR="00B62267">
        <w:rPr>
          <w:rFonts w:eastAsia="Calibri"/>
          <w:szCs w:val="22"/>
        </w:rPr>
        <w:t>vypracuje</w:t>
      </w:r>
      <w:proofErr w:type="spellEnd"/>
      <w:r w:rsidR="002A7339">
        <w:rPr>
          <w:rFonts w:eastAsia="Calibri"/>
          <w:szCs w:val="22"/>
        </w:rPr>
        <w:t xml:space="preserve"> </w:t>
      </w:r>
      <w:proofErr w:type="spellStart"/>
      <w:r w:rsidR="002A7339">
        <w:rPr>
          <w:rFonts w:eastAsia="Calibri"/>
          <w:szCs w:val="22"/>
        </w:rPr>
        <w:t>na</w:t>
      </w:r>
      <w:proofErr w:type="spellEnd"/>
      <w:r w:rsidR="002A7339">
        <w:rPr>
          <w:rFonts w:eastAsia="Calibri"/>
          <w:szCs w:val="22"/>
        </w:rPr>
        <w:t xml:space="preserve"> </w:t>
      </w:r>
      <w:proofErr w:type="spellStart"/>
      <w:r w:rsidR="002A7339">
        <w:rPr>
          <w:rFonts w:eastAsia="Calibri"/>
          <w:szCs w:val="22"/>
        </w:rPr>
        <w:t>jej</w:t>
      </w:r>
      <w:proofErr w:type="spellEnd"/>
      <w:r w:rsidR="002A7339">
        <w:rPr>
          <w:rFonts w:eastAsia="Calibri"/>
          <w:szCs w:val="22"/>
        </w:rPr>
        <w:t xml:space="preserve"> </w:t>
      </w:r>
      <w:proofErr w:type="spellStart"/>
      <w:r w:rsidR="002A7339">
        <w:rPr>
          <w:rFonts w:eastAsia="Calibri"/>
          <w:szCs w:val="22"/>
        </w:rPr>
        <w:t>základe</w:t>
      </w:r>
      <w:proofErr w:type="spellEnd"/>
      <w:r w:rsidR="00B62267">
        <w:rPr>
          <w:rFonts w:eastAsia="Calibri"/>
          <w:szCs w:val="22"/>
        </w:rPr>
        <w:t xml:space="preserve"> </w:t>
      </w:r>
      <w:proofErr w:type="spellStart"/>
      <w:r w:rsidR="00AD033D">
        <w:rPr>
          <w:rFonts w:eastAsia="Calibri"/>
          <w:szCs w:val="22"/>
        </w:rPr>
        <w:t>výzvu</w:t>
      </w:r>
      <w:proofErr w:type="spellEnd"/>
      <w:r w:rsidR="00AD033D">
        <w:rPr>
          <w:rFonts w:eastAsia="Calibri"/>
          <w:szCs w:val="22"/>
        </w:rPr>
        <w:t xml:space="preserve">  </w:t>
      </w:r>
      <w:proofErr w:type="spellStart"/>
      <w:r w:rsidR="00B62267">
        <w:rPr>
          <w:rFonts w:eastAsia="Calibri"/>
          <w:szCs w:val="22"/>
        </w:rPr>
        <w:t>na</w:t>
      </w:r>
      <w:proofErr w:type="spellEnd"/>
      <w:r w:rsidR="00B62267">
        <w:rPr>
          <w:rFonts w:eastAsia="Calibri"/>
          <w:szCs w:val="22"/>
        </w:rPr>
        <w:t xml:space="preserve"> </w:t>
      </w:r>
      <w:proofErr w:type="spellStart"/>
      <w:r w:rsidR="00B62267">
        <w:rPr>
          <w:rFonts w:eastAsia="Calibri"/>
          <w:szCs w:val="22"/>
        </w:rPr>
        <w:t>doplnenie</w:t>
      </w:r>
      <w:proofErr w:type="spellEnd"/>
      <w:r w:rsidR="00B62267">
        <w:rPr>
          <w:rFonts w:eastAsia="Calibri"/>
          <w:szCs w:val="22"/>
        </w:rPr>
        <w:t xml:space="preserv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w:t>
      </w:r>
      <w:proofErr w:type="spellStart"/>
      <w:r w:rsidR="00531D9E">
        <w:rPr>
          <w:rFonts w:eastAsia="Calibri"/>
          <w:szCs w:val="22"/>
        </w:rPr>
        <w:t>formulár</w:t>
      </w:r>
      <w:proofErr w:type="spellEnd"/>
      <w:r w:rsidR="00531D9E">
        <w:rPr>
          <w:rFonts w:eastAsia="Calibri"/>
          <w:szCs w:val="22"/>
        </w:rPr>
        <w:t xml:space="preserve">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582116">
        <w:rPr>
          <w:rFonts w:cs="Arial"/>
          <w:szCs w:val="19"/>
          <w:lang w:val="sk-SK" w:eastAsia="cs-CZ"/>
        </w:rPr>
        <w:t>PpŽ</w:t>
      </w:r>
      <w:proofErr w:type="spellEnd"/>
      <w:r w:rsidRPr="00582116">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w:t>
      </w:r>
      <w:proofErr w:type="spellStart"/>
      <w:r w:rsidRPr="00582116">
        <w:rPr>
          <w:rFonts w:cs="Arial"/>
          <w:szCs w:val="19"/>
          <w:lang w:val="sk-SK" w:eastAsia="cs-CZ"/>
        </w:rPr>
        <w:t>PpŽ</w:t>
      </w:r>
      <w:proofErr w:type="spellEnd"/>
      <w:r w:rsidRPr="00582116">
        <w:rPr>
          <w:rFonts w:cs="Arial"/>
          <w:szCs w:val="19"/>
          <w:lang w:val="sk-SK" w:eastAsia="cs-CZ"/>
        </w:rPr>
        <w:t>;</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w:t>
      </w:r>
      <w:proofErr w:type="spellStart"/>
      <w:r w:rsidRPr="00582116">
        <w:rPr>
          <w:rFonts w:cs="Arial"/>
          <w:szCs w:val="19"/>
          <w:lang w:val="sk-SK" w:eastAsia="cs-CZ"/>
        </w:rPr>
        <w:t>PpŽ</w:t>
      </w:r>
      <w:proofErr w:type="spellEnd"/>
      <w:r w:rsidRPr="00582116">
        <w:rPr>
          <w:rFonts w:cs="Arial"/>
          <w:szCs w:val="19"/>
          <w:lang w:val="sk-SK" w:eastAsia="cs-CZ"/>
        </w:rPr>
        <w:t>;</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4"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t>atď</w:t>
      </w:r>
      <w:proofErr w:type="spellEnd"/>
      <w:r>
        <w:rPr>
          <w:rFonts w:cs="Arial"/>
          <w:szCs w:val="19"/>
          <w:lang w:eastAsia="cs-CZ"/>
        </w:rPr>
        <w:t>.</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proofErr w:type="spellStart"/>
      <w:r>
        <w:rPr>
          <w:rFonts w:cs="Arial"/>
          <w:b/>
          <w:szCs w:val="19"/>
        </w:rPr>
        <w:t>Overenie</w:t>
      </w:r>
      <w:proofErr w:type="spellEnd"/>
      <w:r>
        <w:rPr>
          <w:rFonts w:cs="Arial"/>
          <w:b/>
          <w:szCs w:val="19"/>
        </w:rPr>
        <w:t xml:space="preserve"> </w:t>
      </w:r>
      <w:proofErr w:type="spellStart"/>
      <w:r>
        <w:rPr>
          <w:rFonts w:cs="Arial"/>
          <w:b/>
          <w:szCs w:val="19"/>
        </w:rPr>
        <w:t>súladu</w:t>
      </w:r>
      <w:proofErr w:type="spellEnd"/>
      <w:r>
        <w:rPr>
          <w:rFonts w:cs="Arial"/>
          <w:b/>
          <w:szCs w:val="19"/>
        </w:rPr>
        <w:t xml:space="preserve"> HP </w:t>
      </w:r>
      <w:proofErr w:type="spellStart"/>
      <w:r>
        <w:rPr>
          <w:rFonts w:cs="Arial"/>
          <w:b/>
          <w:szCs w:val="19"/>
        </w:rPr>
        <w:t>podľa</w:t>
      </w:r>
      <w:proofErr w:type="spellEnd"/>
      <w:r>
        <w:rPr>
          <w:rFonts w:cs="Arial"/>
          <w:b/>
          <w:szCs w:val="19"/>
        </w:rPr>
        <w:t xml:space="preserve"> </w:t>
      </w:r>
      <w:proofErr w:type="spellStart"/>
      <w:r>
        <w:rPr>
          <w:rFonts w:cs="Arial"/>
          <w:b/>
          <w:szCs w:val="19"/>
        </w:rPr>
        <w:t>osobitných</w:t>
      </w:r>
      <w:proofErr w:type="spellEnd"/>
      <w:r>
        <w:rPr>
          <w:rFonts w:cs="Arial"/>
          <w:b/>
          <w:szCs w:val="19"/>
        </w:rPr>
        <w:t xml:space="preserve"> </w:t>
      </w:r>
      <w:proofErr w:type="spellStart"/>
      <w:r w:rsidRPr="00947EAC">
        <w:rPr>
          <w:rFonts w:cs="Arial"/>
          <w:b/>
          <w:szCs w:val="19"/>
        </w:rPr>
        <w:t>kritéri</w:t>
      </w:r>
      <w:r>
        <w:rPr>
          <w:rFonts w:cs="Arial"/>
          <w:b/>
          <w:szCs w:val="19"/>
        </w:rPr>
        <w:t>í</w:t>
      </w:r>
      <w:proofErr w:type="spellEnd"/>
      <w:r>
        <w:rPr>
          <w:rFonts w:cs="Arial"/>
          <w:b/>
          <w:szCs w:val="19"/>
        </w:rPr>
        <w:t xml:space="preserve"> pre </w:t>
      </w:r>
      <w:proofErr w:type="spellStart"/>
      <w:r>
        <w:rPr>
          <w:rFonts w:cs="Arial"/>
          <w:b/>
          <w:szCs w:val="19"/>
        </w:rPr>
        <w:t>výber</w:t>
      </w:r>
      <w:proofErr w:type="spellEnd"/>
      <w:r>
        <w:rPr>
          <w:rFonts w:cs="Arial"/>
          <w:b/>
          <w:szCs w:val="19"/>
        </w:rPr>
        <w:t xml:space="preserve"> projektov </w:t>
      </w:r>
      <w:proofErr w:type="spellStart"/>
      <w:r>
        <w:rPr>
          <w:rFonts w:cs="Arial"/>
          <w:b/>
          <w:szCs w:val="19"/>
        </w:rPr>
        <w:t>gestorom</w:t>
      </w:r>
      <w:proofErr w:type="spellEnd"/>
      <w:r>
        <w:rPr>
          <w:rFonts w:cs="Arial"/>
          <w:b/>
          <w:szCs w:val="19"/>
        </w:rPr>
        <w:t xml:space="preserve">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w:t>
      </w:r>
      <w:proofErr w:type="spellStart"/>
      <w:r>
        <w:rPr>
          <w:szCs w:val="19"/>
        </w:rPr>
        <w:t>prípade</w:t>
      </w:r>
      <w:proofErr w:type="spellEnd"/>
      <w:r>
        <w:rPr>
          <w:szCs w:val="19"/>
        </w:rPr>
        <w:t xml:space="preserve">, </w:t>
      </w:r>
      <w:proofErr w:type="spellStart"/>
      <w:r>
        <w:rPr>
          <w:szCs w:val="19"/>
        </w:rPr>
        <w:t>že</w:t>
      </w:r>
      <w:proofErr w:type="spellEnd"/>
      <w:r>
        <w:rPr>
          <w:szCs w:val="19"/>
        </w:rPr>
        <w:t xml:space="preserve"> </w:t>
      </w:r>
      <w:proofErr w:type="spellStart"/>
      <w:r>
        <w:rPr>
          <w:szCs w:val="19"/>
        </w:rPr>
        <w:t>gestor</w:t>
      </w:r>
      <w:proofErr w:type="spellEnd"/>
      <w:r>
        <w:rPr>
          <w:szCs w:val="19"/>
        </w:rPr>
        <w:t xml:space="preserve"> HP </w:t>
      </w:r>
      <w:proofErr w:type="spellStart"/>
      <w:r>
        <w:rPr>
          <w:szCs w:val="19"/>
        </w:rPr>
        <w:t>zabezpečuje</w:t>
      </w:r>
      <w:proofErr w:type="spellEnd"/>
      <w:r>
        <w:rPr>
          <w:szCs w:val="19"/>
        </w:rPr>
        <w:t xml:space="preserve"> </w:t>
      </w:r>
      <w:proofErr w:type="spellStart"/>
      <w:r>
        <w:rPr>
          <w:szCs w:val="19"/>
        </w:rPr>
        <w:t>vyhodnotenie</w:t>
      </w:r>
      <w:proofErr w:type="spellEnd"/>
      <w:r>
        <w:rPr>
          <w:szCs w:val="19"/>
        </w:rPr>
        <w:t xml:space="preserve"> </w:t>
      </w:r>
      <w:proofErr w:type="spellStart"/>
      <w:r>
        <w:rPr>
          <w:szCs w:val="19"/>
        </w:rPr>
        <w:t>osobitných</w:t>
      </w:r>
      <w:proofErr w:type="spellEnd"/>
      <w:r>
        <w:rPr>
          <w:szCs w:val="19"/>
        </w:rPr>
        <w:t xml:space="preserve"> </w:t>
      </w:r>
      <w:proofErr w:type="spellStart"/>
      <w:r>
        <w:rPr>
          <w:szCs w:val="19"/>
        </w:rPr>
        <w:t>kritérií</w:t>
      </w:r>
      <w:proofErr w:type="spellEnd"/>
      <w:r>
        <w:rPr>
          <w:szCs w:val="19"/>
        </w:rPr>
        <w:t xml:space="preserve"> HP</w:t>
      </w:r>
      <w:r w:rsidR="00DF5A4F">
        <w:rPr>
          <w:szCs w:val="19"/>
        </w:rPr>
        <w:t>,</w:t>
      </w:r>
      <w:r>
        <w:rPr>
          <w:szCs w:val="19"/>
        </w:rPr>
        <w:t xml:space="preserve"> </w:t>
      </w:r>
      <w:proofErr w:type="spellStart"/>
      <w:r>
        <w:rPr>
          <w:rFonts w:eastAsia="Calibri"/>
          <w:szCs w:val="22"/>
        </w:rPr>
        <w:t>z</w:t>
      </w:r>
      <w:r w:rsidRPr="00947EAC">
        <w:rPr>
          <w:rFonts w:eastAsia="Calibri"/>
          <w:szCs w:val="22"/>
        </w:rPr>
        <w:t>a</w:t>
      </w:r>
      <w:proofErr w:type="spellEnd"/>
      <w:r w:rsidRPr="00947EAC">
        <w:rPr>
          <w:rFonts w:eastAsia="Calibri"/>
          <w:szCs w:val="22"/>
        </w:rPr>
        <w:t xml:space="preserve"> </w:t>
      </w:r>
      <w:proofErr w:type="spellStart"/>
      <w:r w:rsidRPr="00947EAC">
        <w:rPr>
          <w:rFonts w:eastAsia="Calibri"/>
          <w:szCs w:val="22"/>
        </w:rPr>
        <w:t>účelom</w:t>
      </w:r>
      <w:proofErr w:type="spellEnd"/>
      <w:r w:rsidRPr="00947EAC">
        <w:rPr>
          <w:rFonts w:eastAsia="Calibri"/>
          <w:szCs w:val="22"/>
        </w:rPr>
        <w:t xml:space="preserve"> </w:t>
      </w:r>
      <w:proofErr w:type="spellStart"/>
      <w:r w:rsidRPr="00947EAC">
        <w:rPr>
          <w:rFonts w:eastAsia="Calibri"/>
          <w:szCs w:val="22"/>
        </w:rPr>
        <w:t>dodržania</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pri</w:t>
      </w:r>
      <w:proofErr w:type="spellEnd"/>
      <w:r w:rsidRPr="00947EAC">
        <w:rPr>
          <w:rFonts w:eastAsia="Calibri"/>
          <w:szCs w:val="22"/>
        </w:rPr>
        <w:t xml:space="preserve"> </w:t>
      </w:r>
      <w:proofErr w:type="spellStart"/>
      <w:r w:rsidRPr="00947EAC">
        <w:rPr>
          <w:rFonts w:eastAsia="Calibri"/>
          <w:szCs w:val="22"/>
        </w:rPr>
        <w:t>vyhodnotení</w:t>
      </w:r>
      <w:proofErr w:type="spellEnd"/>
      <w:r w:rsidRPr="00947EAC">
        <w:rPr>
          <w:rFonts w:eastAsia="Calibri"/>
          <w:szCs w:val="22"/>
        </w:rPr>
        <w:t xml:space="preserve"> </w:t>
      </w:r>
      <w:proofErr w:type="spellStart"/>
      <w:r w:rsidRPr="00947EAC">
        <w:rPr>
          <w:rFonts w:eastAsia="Calibri"/>
          <w:szCs w:val="22"/>
        </w:rPr>
        <w:t>osobitného</w:t>
      </w:r>
      <w:proofErr w:type="spellEnd"/>
      <w:r w:rsidRPr="00947EAC">
        <w:rPr>
          <w:rFonts w:eastAsia="Calibri"/>
          <w:szCs w:val="22"/>
        </w:rPr>
        <w:t xml:space="preserve"> </w:t>
      </w:r>
      <w:proofErr w:type="spellStart"/>
      <w:r w:rsidRPr="00947EAC">
        <w:rPr>
          <w:rFonts w:eastAsia="Calibri"/>
          <w:szCs w:val="22"/>
        </w:rPr>
        <w:t>hodnotiaceho</w:t>
      </w:r>
      <w:proofErr w:type="spellEnd"/>
      <w:r w:rsidRPr="00947EAC">
        <w:rPr>
          <w:rFonts w:eastAsia="Calibri"/>
          <w:szCs w:val="22"/>
        </w:rPr>
        <w:t xml:space="preserve"> </w:t>
      </w:r>
      <w:proofErr w:type="spellStart"/>
      <w:r w:rsidRPr="00947EAC">
        <w:rPr>
          <w:rFonts w:eastAsia="Calibri"/>
          <w:szCs w:val="22"/>
        </w:rPr>
        <w:t>kritéria</w:t>
      </w:r>
      <w:proofErr w:type="spellEnd"/>
      <w:r w:rsidRPr="00947EAC">
        <w:rPr>
          <w:rFonts w:eastAsia="Calibri"/>
          <w:szCs w:val="22"/>
        </w:rPr>
        <w:t xml:space="preserve"> </w:t>
      </w:r>
      <w:proofErr w:type="spellStart"/>
      <w:r w:rsidRPr="00947EAC">
        <w:rPr>
          <w:rFonts w:eastAsia="Calibri"/>
          <w:szCs w:val="22"/>
        </w:rPr>
        <w:t>týkajúceho</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w:t>
      </w:r>
      <w:r w:rsidR="00DF5A4F">
        <w:rPr>
          <w:rFonts w:eastAsia="Calibri"/>
          <w:szCs w:val="22"/>
        </w:rPr>
        <w:t>,</w:t>
      </w:r>
      <w:r w:rsidRPr="00947EAC">
        <w:rPr>
          <w:rFonts w:eastAsia="Calibri"/>
          <w:szCs w:val="22"/>
        </w:rPr>
        <w:t xml:space="preserve"> je </w:t>
      </w:r>
      <w:proofErr w:type="spellStart"/>
      <w:r w:rsidRPr="00947EAC">
        <w:rPr>
          <w:rFonts w:eastAsia="Calibri"/>
          <w:szCs w:val="22"/>
        </w:rPr>
        <w:t>po</w:t>
      </w:r>
      <w:proofErr w:type="spellEnd"/>
      <w:r w:rsidRPr="00947EAC">
        <w:rPr>
          <w:rFonts w:eastAsia="Calibri"/>
          <w:szCs w:val="22"/>
        </w:rPr>
        <w:t xml:space="preserve"> </w:t>
      </w:r>
      <w:proofErr w:type="spellStart"/>
      <w:r w:rsidRPr="00947EAC">
        <w:rPr>
          <w:rFonts w:eastAsia="Calibri"/>
          <w:szCs w:val="22"/>
        </w:rPr>
        <w:t>dohode</w:t>
      </w:r>
      <w:proofErr w:type="spellEnd"/>
      <w:r w:rsidRPr="00947EAC">
        <w:rPr>
          <w:rFonts w:eastAsia="Calibri"/>
          <w:szCs w:val="22"/>
        </w:rPr>
        <w:t xml:space="preserve"> s </w:t>
      </w:r>
      <w:proofErr w:type="spellStart"/>
      <w:r w:rsidRPr="00947EAC">
        <w:rPr>
          <w:rFonts w:eastAsia="Calibri"/>
          <w:szCs w:val="22"/>
        </w:rPr>
        <w:t>gestorom</w:t>
      </w:r>
      <w:proofErr w:type="spellEnd"/>
      <w:r w:rsidRPr="00947EAC">
        <w:rPr>
          <w:rFonts w:eastAsia="Calibri"/>
          <w:szCs w:val="22"/>
        </w:rPr>
        <w:t xml:space="preserve"> </w:t>
      </w:r>
      <w:proofErr w:type="spellStart"/>
      <w:r w:rsidRPr="00947EAC">
        <w:rPr>
          <w:rFonts w:eastAsia="Calibri"/>
          <w:szCs w:val="22"/>
        </w:rPr>
        <w:t>možné</w:t>
      </w:r>
      <w:proofErr w:type="spellEnd"/>
      <w:r w:rsidRPr="00947EAC">
        <w:rPr>
          <w:rFonts w:eastAsia="Calibri"/>
          <w:szCs w:val="22"/>
        </w:rPr>
        <w:t xml:space="preserve"> </w:t>
      </w:r>
      <w:proofErr w:type="spellStart"/>
      <w:r w:rsidRPr="00947EAC">
        <w:rPr>
          <w:rFonts w:eastAsia="Calibri"/>
          <w:szCs w:val="22"/>
        </w:rPr>
        <w:t>postupovať</w:t>
      </w:r>
      <w:proofErr w:type="spellEnd"/>
      <w:r w:rsidRPr="00947EAC">
        <w:rPr>
          <w:rFonts w:eastAsia="Calibri"/>
          <w:szCs w:val="22"/>
        </w:rPr>
        <w:t xml:space="preserve"> </w:t>
      </w:r>
      <w:proofErr w:type="spellStart"/>
      <w:r w:rsidRPr="00947EAC">
        <w:rPr>
          <w:rFonts w:eastAsia="Calibri"/>
          <w:szCs w:val="22"/>
        </w:rPr>
        <w:t>nasledovne</w:t>
      </w:r>
      <w:proofErr w:type="spellEnd"/>
      <w:r w:rsidRPr="00947EAC">
        <w:rPr>
          <w:rFonts w:eastAsia="Calibri"/>
          <w:szCs w:val="22"/>
        </w:rPr>
        <w:t>:</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r w:rsidRPr="00947EAC">
        <w:rPr>
          <w:rFonts w:eastAsia="Calibri"/>
          <w:szCs w:val="22"/>
        </w:rPr>
        <w:t>sa</w:t>
      </w:r>
      <w:proofErr w:type="spell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zástupcami</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osobami</w:t>
      </w:r>
      <w:proofErr w:type="spellEnd"/>
      <w:r w:rsidRPr="00947EAC">
        <w:rPr>
          <w:rFonts w:eastAsia="Calibri"/>
          <w:szCs w:val="22"/>
        </w:rPr>
        <w:t xml:space="preserve"> </w:t>
      </w:r>
      <w:proofErr w:type="spellStart"/>
      <w:r w:rsidRPr="00947EAC">
        <w:rPr>
          <w:rFonts w:eastAsia="Calibri"/>
          <w:szCs w:val="22"/>
        </w:rPr>
        <w:t>poverenými</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w:t>
      </w:r>
      <w:proofErr w:type="spellStart"/>
      <w:r w:rsidRPr="00947EAC">
        <w:rPr>
          <w:rFonts w:eastAsia="Calibri"/>
          <w:szCs w:val="22"/>
        </w:rPr>
        <w:t>alebo</w:t>
      </w:r>
      <w:proofErr w:type="spellEnd"/>
    </w:p>
    <w:p w14:paraId="424ECA25" w14:textId="77777777" w:rsidR="00261EAD"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jedným</w:t>
      </w:r>
      <w:proofErr w:type="spellEnd"/>
      <w:r w:rsidRPr="00947EAC">
        <w:rPr>
          <w:rFonts w:eastAsia="Calibri"/>
          <w:szCs w:val="22"/>
        </w:rPr>
        <w:t xml:space="preserve"> </w:t>
      </w:r>
      <w:proofErr w:type="spellStart"/>
      <w:r w:rsidRPr="00947EAC">
        <w:rPr>
          <w:rFonts w:eastAsia="Calibri"/>
          <w:szCs w:val="22"/>
        </w:rPr>
        <w:t>zástupcom</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osobou</w:t>
      </w:r>
      <w:proofErr w:type="spellEnd"/>
      <w:r w:rsidRPr="00947EAC">
        <w:rPr>
          <w:rFonts w:eastAsia="Calibri"/>
          <w:szCs w:val="22"/>
        </w:rPr>
        <w:t xml:space="preserve"> </w:t>
      </w:r>
      <w:proofErr w:type="spellStart"/>
      <w:r w:rsidRPr="00947EAC">
        <w:rPr>
          <w:rFonts w:eastAsia="Calibri"/>
          <w:szCs w:val="22"/>
        </w:rPr>
        <w:t>poverenou</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a </w:t>
      </w:r>
      <w:proofErr w:type="spellStart"/>
      <w:r w:rsidRPr="00947EAC">
        <w:rPr>
          <w:rFonts w:eastAsia="Calibri"/>
          <w:szCs w:val="22"/>
        </w:rPr>
        <w:t>dodržanie</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vo</w:t>
      </w:r>
      <w:proofErr w:type="spellEnd"/>
      <w:r w:rsidRPr="00947EAC">
        <w:rPr>
          <w:rFonts w:eastAsia="Calibri"/>
          <w:szCs w:val="22"/>
        </w:rPr>
        <w:t xml:space="preserve"> </w:t>
      </w:r>
      <w:proofErr w:type="spellStart"/>
      <w:r w:rsidRPr="00947EAC">
        <w:rPr>
          <w:rFonts w:eastAsia="Calibri"/>
          <w:szCs w:val="22"/>
        </w:rPr>
        <w:t>vzťahu</w:t>
      </w:r>
      <w:proofErr w:type="spellEnd"/>
      <w:r w:rsidRPr="00947EAC">
        <w:rPr>
          <w:rFonts w:eastAsia="Calibri"/>
          <w:szCs w:val="22"/>
        </w:rPr>
        <w:t xml:space="preserve"> k </w:t>
      </w:r>
      <w:proofErr w:type="spellStart"/>
      <w:r w:rsidRPr="00947EAC">
        <w:rPr>
          <w:rFonts w:eastAsia="Calibri"/>
          <w:szCs w:val="22"/>
        </w:rPr>
        <w:t>tomuto</w:t>
      </w:r>
      <w:proofErr w:type="spellEnd"/>
      <w:r w:rsidRPr="00947EAC">
        <w:rPr>
          <w:rFonts w:eastAsia="Calibri"/>
          <w:szCs w:val="22"/>
        </w:rPr>
        <w:t xml:space="preserve"> </w:t>
      </w:r>
      <w:proofErr w:type="spellStart"/>
      <w:r w:rsidRPr="00947EAC">
        <w:rPr>
          <w:rFonts w:eastAsia="Calibri"/>
          <w:szCs w:val="22"/>
        </w:rPr>
        <w:t>hodnotiacemu</w:t>
      </w:r>
      <w:proofErr w:type="spellEnd"/>
      <w:r w:rsidRPr="00947EAC">
        <w:rPr>
          <w:rFonts w:eastAsia="Calibri"/>
          <w:szCs w:val="22"/>
        </w:rPr>
        <w:t xml:space="preserve"> </w:t>
      </w:r>
      <w:proofErr w:type="spellStart"/>
      <w:r w:rsidRPr="00947EAC">
        <w:rPr>
          <w:rFonts w:eastAsia="Calibri"/>
          <w:szCs w:val="22"/>
        </w:rPr>
        <w:t>kritériu</w:t>
      </w:r>
      <w:proofErr w:type="spellEnd"/>
      <w:r w:rsidRPr="00947EAC">
        <w:rPr>
          <w:rFonts w:eastAsia="Calibri"/>
          <w:szCs w:val="22"/>
        </w:rPr>
        <w:t xml:space="preserve"> je </w:t>
      </w:r>
      <w:proofErr w:type="spellStart"/>
      <w:r w:rsidRPr="00947EAC">
        <w:rPr>
          <w:rFonts w:eastAsia="Calibri"/>
          <w:szCs w:val="22"/>
        </w:rPr>
        <w:t>zabezpečené</w:t>
      </w:r>
      <w:proofErr w:type="spellEnd"/>
      <w:r w:rsidRPr="00947EAC">
        <w:rPr>
          <w:rFonts w:eastAsia="Calibri"/>
          <w:szCs w:val="22"/>
        </w:rPr>
        <w:t xml:space="preserve"> </w:t>
      </w:r>
      <w:proofErr w:type="spellStart"/>
      <w:r w:rsidRPr="00947EAC">
        <w:rPr>
          <w:rFonts w:eastAsia="Calibri"/>
          <w:szCs w:val="22"/>
        </w:rPr>
        <w:t>schválením</w:t>
      </w:r>
      <w:proofErr w:type="spellEnd"/>
      <w:r w:rsidRPr="00947EAC">
        <w:rPr>
          <w:rFonts w:eastAsia="Calibri"/>
          <w:szCs w:val="22"/>
        </w:rPr>
        <w:t xml:space="preserve"> </w:t>
      </w:r>
      <w:proofErr w:type="spellStart"/>
      <w:r w:rsidRPr="00947EAC">
        <w:rPr>
          <w:rFonts w:eastAsia="Calibri"/>
          <w:szCs w:val="22"/>
        </w:rPr>
        <w:t>zo</w:t>
      </w:r>
      <w:proofErr w:type="spellEnd"/>
      <w:r w:rsidRPr="00947EAC">
        <w:rPr>
          <w:rFonts w:eastAsia="Calibri"/>
          <w:szCs w:val="22"/>
        </w:rPr>
        <w:t xml:space="preserve"> </w:t>
      </w:r>
      <w:proofErr w:type="spellStart"/>
      <w:r w:rsidRPr="00947EAC">
        <w:rPr>
          <w:rFonts w:eastAsia="Calibri"/>
          <w:szCs w:val="22"/>
        </w:rPr>
        <w:t>strany</w:t>
      </w:r>
      <w:proofErr w:type="spellEnd"/>
      <w:r w:rsidRPr="00947EAC">
        <w:rPr>
          <w:rFonts w:eastAsia="Calibri"/>
          <w:szCs w:val="22"/>
        </w:rPr>
        <w:t xml:space="preserve"> </w:t>
      </w:r>
      <w:proofErr w:type="spellStart"/>
      <w:r w:rsidRPr="00947EAC">
        <w:rPr>
          <w:rFonts w:eastAsia="Calibri"/>
          <w:szCs w:val="22"/>
        </w:rPr>
        <w:t>zamestnanca</w:t>
      </w:r>
      <w:proofErr w:type="spellEnd"/>
      <w:r w:rsidRPr="00947EAC">
        <w:rPr>
          <w:rFonts w:eastAsia="Calibri"/>
          <w:szCs w:val="22"/>
        </w:rPr>
        <w:t xml:space="preserve"> RO, </w:t>
      </w:r>
      <w:proofErr w:type="spellStart"/>
      <w:r w:rsidRPr="00947EAC">
        <w:rPr>
          <w:rFonts w:eastAsia="Calibri"/>
          <w:szCs w:val="22"/>
        </w:rPr>
        <w:t>ktorý</w:t>
      </w:r>
      <w:proofErr w:type="spellEnd"/>
      <w:r w:rsidRPr="00947EAC">
        <w:rPr>
          <w:rFonts w:eastAsia="Calibri"/>
          <w:szCs w:val="22"/>
        </w:rPr>
        <w:t xml:space="preserve"> </w:t>
      </w:r>
      <w:proofErr w:type="spellStart"/>
      <w:r w:rsidRPr="00947EAC">
        <w:rPr>
          <w:rFonts w:eastAsia="Calibri"/>
          <w:szCs w:val="22"/>
        </w:rPr>
        <w:t>overuje</w:t>
      </w:r>
      <w:proofErr w:type="spellEnd"/>
      <w:r w:rsidRPr="00947EAC">
        <w:rPr>
          <w:rFonts w:eastAsia="Calibri"/>
          <w:szCs w:val="22"/>
        </w:rPr>
        <w:t xml:space="preserve"> </w:t>
      </w:r>
      <w:proofErr w:type="spellStart"/>
      <w:r w:rsidRPr="00947EAC">
        <w:rPr>
          <w:rFonts w:eastAsia="Calibri"/>
          <w:szCs w:val="22"/>
        </w:rPr>
        <w:t>odborné</w:t>
      </w:r>
      <w:proofErr w:type="spellEnd"/>
      <w:r w:rsidRPr="00947EAC">
        <w:rPr>
          <w:rFonts w:eastAsia="Calibri"/>
          <w:szCs w:val="22"/>
        </w:rPr>
        <w:t xml:space="preserve"> </w:t>
      </w:r>
      <w:proofErr w:type="spellStart"/>
      <w:r w:rsidRPr="00947EAC">
        <w:rPr>
          <w:rFonts w:eastAsia="Calibri"/>
          <w:szCs w:val="22"/>
        </w:rPr>
        <w:t>hodnotenie</w:t>
      </w:r>
      <w:proofErr w:type="spellEnd"/>
      <w:r w:rsidRPr="00947EAC">
        <w:rPr>
          <w:rFonts w:eastAsia="Calibri"/>
          <w:szCs w:val="22"/>
        </w:rPr>
        <w:t>.</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lastRenderedPageBreak/>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5" w:name="_Toc440375099"/>
      <w:r w:rsidRPr="0017594C">
        <w:rPr>
          <w:lang w:val="sk-SK"/>
        </w:rPr>
        <w:t>Spôsob vypracovania, odovzdávania a zadávania výstupov z odborného hodnotenia zo strany odborného hodnotiteľa</w:t>
      </w:r>
      <w:bookmarkEnd w:id="15"/>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w:t>
      </w:r>
      <w:r w:rsidRPr="0017594C">
        <w:rPr>
          <w:rFonts w:cs="Times New Roman"/>
          <w:sz w:val="19"/>
          <w:szCs w:val="48"/>
          <w:lang w:val="sk-SK"/>
        </w:rPr>
        <w:lastRenderedPageBreak/>
        <w:t xml:space="preserve">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6" w:name="_Toc440375100"/>
      <w:r w:rsidRPr="0017594C">
        <w:rPr>
          <w:lang w:val="sk-SK"/>
        </w:rPr>
        <w:t>Postupy uplatňované v prípadoch nezhody odborných hodnotiteľov</w:t>
      </w:r>
      <w:bookmarkEnd w:id="1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notiaceho posudku odborní hodnotitelia nedospejú k zhodnému záveru ohľadne vyhodnotenia niektorého z kritérií odborného hodnotenia (</w:t>
      </w:r>
      <w:proofErr w:type="spellStart"/>
      <w:r w:rsidRPr="0017594C">
        <w:rPr>
          <w:rFonts w:cs="Times New Roman"/>
          <w:sz w:val="19"/>
          <w:szCs w:val="48"/>
          <w:lang w:val="sk-SK"/>
        </w:rPr>
        <w:t>t.j</w:t>
      </w:r>
      <w:proofErr w:type="spellEnd"/>
      <w:r w:rsidRPr="0017594C">
        <w:rPr>
          <w:rFonts w:cs="Times New Roman"/>
          <w:sz w:val="19"/>
          <w:szCs w:val="48"/>
          <w:lang w:val="sk-SK"/>
        </w:rPr>
        <w:t xml:space="preserve">.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7" w:name="_Toc440375101"/>
      <w:bookmarkStart w:id="18" w:name="_Toc413702946"/>
      <w:r w:rsidRPr="00B519B4">
        <w:rPr>
          <w:lang w:val="sk-SK"/>
        </w:rPr>
        <w:t>Overenie činnosti hodnotiteľov</w:t>
      </w:r>
      <w:bookmarkEnd w:id="17"/>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lastRenderedPageBreak/>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 xml:space="preserve">zdôvodnil </w:t>
      </w:r>
      <w:proofErr w:type="spellStart"/>
      <w:r w:rsidR="00D77839" w:rsidRPr="0017594C">
        <w:rPr>
          <w:szCs w:val="19"/>
          <w:lang w:val="sk-SK"/>
        </w:rPr>
        <w:t>neakceptáciu</w:t>
      </w:r>
      <w:proofErr w:type="spellEnd"/>
      <w:r w:rsidRPr="0017594C">
        <w:rPr>
          <w:szCs w:val="19"/>
          <w:lang w:val="sk-SK"/>
        </w:rPr>
        <w:t xml:space="preserve">. Za dostatočné zdôvodnenie </w:t>
      </w:r>
      <w:proofErr w:type="spellStart"/>
      <w:r w:rsidRPr="0017594C">
        <w:rPr>
          <w:szCs w:val="19"/>
          <w:lang w:val="sk-SK"/>
        </w:rPr>
        <w:t>neakceptácie</w:t>
      </w:r>
      <w:proofErr w:type="spellEnd"/>
      <w:r w:rsidRPr="0017594C">
        <w:rPr>
          <w:szCs w:val="19"/>
          <w:lang w:val="sk-SK"/>
        </w:rPr>
        <w:t xml:space="preserv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proofErr w:type="spellStart"/>
      <w:r>
        <w:t>v</w:t>
      </w:r>
      <w:r w:rsidRPr="00A66794">
        <w:t>ychádza</w:t>
      </w:r>
      <w:proofErr w:type="spellEnd"/>
      <w:r w:rsidRPr="00A66794">
        <w:t xml:space="preserve"> z </w:t>
      </w:r>
      <w:proofErr w:type="spellStart"/>
      <w:r w:rsidRPr="00A66794">
        <w:t>identifik</w:t>
      </w:r>
      <w:r>
        <w:t>ovaných</w:t>
      </w:r>
      <w:proofErr w:type="spellEnd"/>
      <w:r w:rsidRPr="00A66794">
        <w:t xml:space="preserve"> </w:t>
      </w:r>
      <w:proofErr w:type="spellStart"/>
      <w:r w:rsidRPr="00A66794">
        <w:t>neoprávnených</w:t>
      </w:r>
      <w:proofErr w:type="spellEnd"/>
      <w:r w:rsidRPr="00A66794">
        <w:t xml:space="preserve"> </w:t>
      </w:r>
      <w:proofErr w:type="spellStart"/>
      <w:r w:rsidRPr="00A66794">
        <w:t>výdavkov</w:t>
      </w:r>
      <w:proofErr w:type="spellEnd"/>
      <w:r w:rsidRPr="00A66794">
        <w:t xml:space="preserve"> </w:t>
      </w:r>
      <w:proofErr w:type="spellStart"/>
      <w:r>
        <w:t>na</w:t>
      </w:r>
      <w:proofErr w:type="spellEnd"/>
      <w:r>
        <w:t xml:space="preserve"> </w:t>
      </w:r>
      <w:proofErr w:type="spellStart"/>
      <w:r>
        <w:t>základe</w:t>
      </w:r>
      <w:proofErr w:type="spellEnd"/>
      <w:r>
        <w:t xml:space="preserve"> </w:t>
      </w:r>
      <w:proofErr w:type="spellStart"/>
      <w:r w:rsidRPr="00A66794">
        <w:t>posúdenia</w:t>
      </w:r>
      <w:proofErr w:type="spellEnd"/>
      <w:r w:rsidRPr="00A66794">
        <w:t xml:space="preserve"> </w:t>
      </w:r>
      <w:proofErr w:type="spellStart"/>
      <w:r w:rsidRPr="00A66794">
        <w:t>oprávnenosti</w:t>
      </w:r>
      <w:proofErr w:type="spellEnd"/>
      <w:r w:rsidRPr="00A66794">
        <w:t xml:space="preserve"> </w:t>
      </w:r>
      <w:proofErr w:type="spellStart"/>
      <w:r w:rsidRPr="00A66794">
        <w:t>výdavkov</w:t>
      </w:r>
      <w:proofErr w:type="spellEnd"/>
      <w:r w:rsidRPr="00A66794">
        <w:t xml:space="preserve"> v </w:t>
      </w:r>
      <w:proofErr w:type="spellStart"/>
      <w:r w:rsidRPr="00A66794">
        <w:t>rámci</w:t>
      </w:r>
      <w:proofErr w:type="spellEnd"/>
      <w:r w:rsidRPr="00A66794">
        <w:t xml:space="preserve"> </w:t>
      </w:r>
      <w:proofErr w:type="spellStart"/>
      <w:r w:rsidRPr="00A66794">
        <w:t>adm</w:t>
      </w:r>
      <w:r>
        <w:t>inistratívneho</w:t>
      </w:r>
      <w:proofErr w:type="spellEnd"/>
      <w:r>
        <w:t xml:space="preserve"> </w:t>
      </w:r>
      <w:proofErr w:type="spellStart"/>
      <w:r>
        <w:t>overovania</w:t>
      </w:r>
      <w:proofErr w:type="spellEnd"/>
      <w:r>
        <w:t xml:space="preserve">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proofErr w:type="spellStart"/>
      <w:r>
        <w:t>i</w:t>
      </w:r>
      <w:r w:rsidRPr="00D52730">
        <w:t>dentifikovanie</w:t>
      </w:r>
      <w:proofErr w:type="spellEnd"/>
      <w:r w:rsidRPr="00D52730">
        <w:t xml:space="preserve"> </w:t>
      </w:r>
      <w:proofErr w:type="spellStart"/>
      <w:r w:rsidRPr="00D52730">
        <w:t>neoprávnených</w:t>
      </w:r>
      <w:proofErr w:type="spellEnd"/>
      <w:r w:rsidRPr="00D52730">
        <w:t xml:space="preserve"> </w:t>
      </w:r>
      <w:proofErr w:type="spellStart"/>
      <w:r w:rsidRPr="00D52730">
        <w:t>výdavkov</w:t>
      </w:r>
      <w:proofErr w:type="spellEnd"/>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xml:space="preserve">, </w:t>
      </w:r>
      <w:proofErr w:type="spellStart"/>
      <w:r w:rsidRPr="00D52730">
        <w:t>vrátane</w:t>
      </w:r>
      <w:proofErr w:type="spellEnd"/>
      <w:r w:rsidRPr="00D52730">
        <w:t xml:space="preserve"> </w:t>
      </w:r>
      <w:proofErr w:type="spellStart"/>
      <w:r w:rsidRPr="00D52730">
        <w:t>vyčíslenia</w:t>
      </w:r>
      <w:proofErr w:type="spellEnd"/>
      <w:r w:rsidRPr="00D52730">
        <w:t xml:space="preserve"> </w:t>
      </w:r>
      <w:proofErr w:type="spellStart"/>
      <w:r w:rsidRPr="00D52730">
        <w:t>ich</w:t>
      </w:r>
      <w:proofErr w:type="spellEnd"/>
      <w:r w:rsidRPr="00D52730">
        <w:t xml:space="preserve"> </w:t>
      </w:r>
      <w:proofErr w:type="spellStart"/>
      <w:r w:rsidRPr="00D52730">
        <w:t>celkovej</w:t>
      </w:r>
      <w:proofErr w:type="spellEnd"/>
      <w:r w:rsidRPr="00D52730">
        <w:t xml:space="preserve"> </w:t>
      </w:r>
      <w:proofErr w:type="spellStart"/>
      <w:r w:rsidRPr="00D52730">
        <w:t>výšky</w:t>
      </w:r>
      <w:proofErr w:type="spellEnd"/>
      <w:r w:rsidRPr="00D52730">
        <w:t xml:space="preserve"> a </w:t>
      </w:r>
      <w:proofErr w:type="spellStart"/>
      <w:r w:rsidRPr="00D52730">
        <w:t>odôvodnenia</w:t>
      </w:r>
      <w:proofErr w:type="spellEnd"/>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 w:name="_Toc440375102"/>
      <w:bookmarkEnd w:id="18"/>
      <w:r w:rsidRPr="0017594C">
        <w:rPr>
          <w:lang w:val="sk-SK"/>
        </w:rPr>
        <w:t>Účasť partnerov na odbornom hodnotení</w:t>
      </w:r>
      <w:bookmarkEnd w:id="1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w:t>
      </w:r>
      <w:proofErr w:type="spellStart"/>
      <w:r w:rsidR="001C4E68" w:rsidRPr="0017594C">
        <w:rPr>
          <w:rFonts w:asciiTheme="minorHAnsi" w:hAnsiTheme="minorHAnsi" w:cstheme="minorHAnsi"/>
          <w:color w:val="404040" w:themeColor="text1" w:themeTint="BF"/>
          <w:sz w:val="19"/>
          <w:szCs w:val="19"/>
          <w:lang w:val="sk-SK"/>
        </w:rPr>
        <w:t>neakceptácie</w:t>
      </w:r>
      <w:proofErr w:type="spellEnd"/>
      <w:r w:rsidR="001C4E68" w:rsidRPr="0017594C">
        <w:rPr>
          <w:rFonts w:asciiTheme="minorHAnsi" w:hAnsiTheme="minorHAnsi" w:cstheme="minorHAnsi"/>
          <w:color w:val="404040" w:themeColor="text1" w:themeTint="BF"/>
          <w:sz w:val="19"/>
          <w:szCs w:val="19"/>
          <w:lang w:val="sk-SK"/>
        </w:rPr>
        <w:t xml:space="preserv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 xml:space="preserve">administratívneho overovania ŽoNFP v oblasti oprávnenosti výdavkov. Ak hodnotiteľ neakceptuje odporúčania, je povinný podrobne zdôvodniť ich </w:t>
      </w:r>
      <w:proofErr w:type="spellStart"/>
      <w:r w:rsidRPr="0017594C">
        <w:rPr>
          <w:rFonts w:asciiTheme="minorHAnsi" w:hAnsiTheme="minorHAnsi" w:cstheme="minorHAnsi"/>
          <w:iCs/>
          <w:color w:val="404040" w:themeColor="text1" w:themeTint="BF"/>
          <w:sz w:val="19"/>
          <w:szCs w:val="19"/>
          <w:lang w:val="sk-SK"/>
        </w:rPr>
        <w:t>neakceptáciu</w:t>
      </w:r>
      <w:proofErr w:type="spellEnd"/>
      <w:r w:rsidRPr="0017594C">
        <w:rPr>
          <w:rFonts w:asciiTheme="minorHAnsi" w:hAnsiTheme="minorHAnsi" w:cstheme="minorHAnsi"/>
          <w:iCs/>
          <w:color w:val="404040" w:themeColor="text1" w:themeTint="BF"/>
          <w:sz w:val="19"/>
          <w:szCs w:val="19"/>
          <w:lang w:val="sk-SK"/>
        </w:rPr>
        <w:t>.</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proofErr w:type="spellStart"/>
      <w:r w:rsidRPr="00073B75">
        <w:rPr>
          <w:rFonts w:asciiTheme="minorHAnsi" w:hAnsiTheme="minorHAnsi" w:cstheme="minorHAnsi"/>
          <w:color w:val="404040" w:themeColor="text1" w:themeTint="BF"/>
          <w:szCs w:val="19"/>
          <w:lang w:val="sk-SK"/>
        </w:rPr>
        <w:t>integrita,profesionalita</w:t>
      </w:r>
      <w:proofErr w:type="spellEnd"/>
      <w:r w:rsidRPr="00073B75">
        <w:rPr>
          <w:rFonts w:asciiTheme="minorHAnsi" w:hAnsiTheme="minorHAnsi" w:cstheme="minorHAnsi"/>
          <w:color w:val="404040" w:themeColor="text1" w:themeTint="BF"/>
          <w:szCs w:val="19"/>
          <w:lang w:val="sk-SK"/>
        </w:rPr>
        <w:t xml:space="preserve">,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 xml:space="preserve">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w:t>
      </w:r>
      <w:proofErr w:type="spellStart"/>
      <w:r w:rsidR="0059078B" w:rsidRPr="00073B75">
        <w:rPr>
          <w:rFonts w:asciiTheme="minorHAnsi" w:hAnsiTheme="minorHAnsi" w:cstheme="minorHAnsi"/>
          <w:color w:val="404040" w:themeColor="text1" w:themeTint="BF"/>
          <w:szCs w:val="19"/>
          <w:lang w:val="sk-SK"/>
        </w:rPr>
        <w:t>t.j</w:t>
      </w:r>
      <w:proofErr w:type="spellEnd"/>
      <w:r w:rsidR="0059078B" w:rsidRPr="00073B75">
        <w:rPr>
          <w:rFonts w:asciiTheme="minorHAnsi" w:hAnsiTheme="minorHAnsi" w:cstheme="minorHAnsi"/>
          <w:color w:val="404040" w:themeColor="text1" w:themeTint="BF"/>
          <w:szCs w:val="19"/>
          <w:lang w:val="sk-SK"/>
        </w:rPr>
        <w:t>.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w:t>
      </w:r>
      <w:proofErr w:type="spellStart"/>
      <w:r w:rsidRPr="00073B75">
        <w:rPr>
          <w:rFonts w:asciiTheme="minorHAnsi" w:hAnsiTheme="minorHAnsi" w:cstheme="minorHAnsi"/>
          <w:color w:val="404040" w:themeColor="text1" w:themeTint="BF"/>
          <w:szCs w:val="19"/>
          <w:lang w:val="sk-SK"/>
        </w:rPr>
        <w:t>klientská</w:t>
      </w:r>
      <w:proofErr w:type="spellEnd"/>
      <w:r w:rsidRPr="00073B75">
        <w:rPr>
          <w:rFonts w:asciiTheme="minorHAnsi" w:hAnsiTheme="minorHAnsi" w:cstheme="minorHAnsi"/>
          <w:color w:val="404040" w:themeColor="text1" w:themeTint="BF"/>
          <w:szCs w:val="19"/>
          <w:lang w:val="sk-SK"/>
        </w:rPr>
        <w:t xml:space="preserve"> orientácia, </w:t>
      </w:r>
      <w:proofErr w:type="spellStart"/>
      <w:r w:rsidRPr="00073B75">
        <w:rPr>
          <w:rFonts w:asciiTheme="minorHAnsi" w:hAnsiTheme="minorHAnsi" w:cstheme="minorHAnsi"/>
          <w:color w:val="404040" w:themeColor="text1" w:themeTint="BF"/>
          <w:szCs w:val="19"/>
          <w:lang w:val="sk-SK"/>
        </w:rPr>
        <w:t>t.j</w:t>
      </w:r>
      <w:proofErr w:type="spellEnd"/>
      <w:r w:rsidRPr="00073B75">
        <w:rPr>
          <w:rFonts w:asciiTheme="minorHAnsi" w:hAnsiTheme="minorHAnsi" w:cstheme="minorHAnsi"/>
          <w:color w:val="404040" w:themeColor="text1" w:themeTint="BF"/>
          <w:szCs w:val="19"/>
          <w:lang w:val="sk-SK"/>
        </w:rPr>
        <w:t>.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w:t>
      </w:r>
      <w:proofErr w:type="spellStart"/>
      <w:r w:rsidRPr="00073B75">
        <w:rPr>
          <w:rFonts w:asciiTheme="minorHAnsi" w:hAnsiTheme="minorHAnsi" w:cstheme="minorHAnsi"/>
          <w:color w:val="404040" w:themeColor="text1" w:themeTint="BF"/>
          <w:szCs w:val="19"/>
          <w:lang w:val="sk-SK"/>
        </w:rPr>
        <w:t>t.j</w:t>
      </w:r>
      <w:proofErr w:type="spellEnd"/>
      <w:r w:rsidRPr="00073B75">
        <w:rPr>
          <w:rFonts w:asciiTheme="minorHAnsi" w:hAnsiTheme="minorHAnsi" w:cstheme="minorHAnsi"/>
          <w:color w:val="404040" w:themeColor="text1" w:themeTint="BF"/>
          <w:szCs w:val="19"/>
          <w:lang w:val="sk-SK"/>
        </w:rPr>
        <w:t xml:space="preserve">.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w:t>
      </w:r>
      <w:proofErr w:type="spellStart"/>
      <w:r w:rsidRPr="003D7BE0">
        <w:rPr>
          <w:rFonts w:asciiTheme="minorHAnsi" w:hAnsiTheme="minorHAnsi" w:cstheme="minorHAnsi"/>
          <w:color w:val="404040" w:themeColor="text1" w:themeTint="BF"/>
          <w:szCs w:val="19"/>
          <w:lang w:val="sk-SK"/>
        </w:rPr>
        <w:t>t.j</w:t>
      </w:r>
      <w:proofErr w:type="spellEnd"/>
      <w:r w:rsidRPr="003D7BE0">
        <w:rPr>
          <w:rFonts w:asciiTheme="minorHAnsi" w:hAnsiTheme="minorHAnsi" w:cstheme="minorHAnsi"/>
          <w:color w:val="404040" w:themeColor="text1" w:themeTint="BF"/>
          <w:szCs w:val="19"/>
          <w:lang w:val="sk-SK"/>
        </w:rPr>
        <w:t xml:space="preserve">.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3FDFE3" w14:textId="77777777" w:rsidR="0043447C" w:rsidRDefault="0043447C">
      <w:r>
        <w:separator/>
      </w:r>
    </w:p>
    <w:p w14:paraId="2D7CB818" w14:textId="77777777" w:rsidR="0043447C" w:rsidRDefault="0043447C"/>
  </w:endnote>
  <w:endnote w:type="continuationSeparator" w:id="0">
    <w:p w14:paraId="732297A2" w14:textId="77777777" w:rsidR="0043447C" w:rsidRDefault="0043447C">
      <w:r>
        <w:continuationSeparator/>
      </w:r>
    </w:p>
    <w:p w14:paraId="112029C6" w14:textId="77777777" w:rsidR="0043447C" w:rsidRDefault="0043447C"/>
  </w:endnote>
  <w:endnote w:type="continuationNotice" w:id="1">
    <w:p w14:paraId="0DFFFA59" w14:textId="77777777" w:rsidR="0043447C" w:rsidRDefault="00434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79375F" w:rsidRDefault="0079375F">
        <w:pPr>
          <w:pStyle w:val="Pta"/>
          <w:jc w:val="center"/>
        </w:pPr>
        <w:r>
          <w:fldChar w:fldCharType="begin"/>
        </w:r>
        <w:r>
          <w:instrText xml:space="preserve"> PAGE   \* MERGEFORMAT </w:instrText>
        </w:r>
        <w:r>
          <w:fldChar w:fldCharType="separate"/>
        </w:r>
        <w:r w:rsidR="00640B3D">
          <w:rPr>
            <w:noProof/>
          </w:rPr>
          <w:t>25</w:t>
        </w:r>
        <w:r>
          <w:rPr>
            <w:noProof/>
          </w:rPr>
          <w:fldChar w:fldCharType="end"/>
        </w:r>
      </w:p>
    </w:sdtContent>
  </w:sdt>
  <w:p w14:paraId="01291C48" w14:textId="77777777" w:rsidR="0079375F" w:rsidRPr="003530AF" w:rsidRDefault="0079375F"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1DEDE" w14:textId="77777777" w:rsidR="0043447C" w:rsidRDefault="0043447C">
      <w:r>
        <w:separator/>
      </w:r>
    </w:p>
    <w:p w14:paraId="66EFADDB" w14:textId="77777777" w:rsidR="0043447C" w:rsidRDefault="0043447C"/>
  </w:footnote>
  <w:footnote w:type="continuationSeparator" w:id="0">
    <w:p w14:paraId="1F58310A" w14:textId="77777777" w:rsidR="0043447C" w:rsidRDefault="0043447C">
      <w:r>
        <w:continuationSeparator/>
      </w:r>
    </w:p>
    <w:p w14:paraId="155E1CCF" w14:textId="77777777" w:rsidR="0043447C" w:rsidRDefault="0043447C"/>
  </w:footnote>
  <w:footnote w:type="continuationNotice" w:id="1">
    <w:p w14:paraId="1EF3BAFC" w14:textId="77777777" w:rsidR="0043447C" w:rsidRDefault="0043447C"/>
  </w:footnote>
  <w:footnote w:id="2">
    <w:p w14:paraId="01291C49" w14:textId="77777777" w:rsidR="0079375F" w:rsidRDefault="0079375F"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3">
    <w:p w14:paraId="01291C4A" w14:textId="6C8D192B" w:rsidR="0079375F" w:rsidRPr="00396022" w:rsidRDefault="0079375F" w:rsidP="00640B3D">
      <w:pPr>
        <w:pStyle w:val="Textpoznmkypodiarou"/>
        <w:jc w:val="both"/>
        <w:rPr>
          <w:lang w:val="sk-SK"/>
        </w:rPr>
      </w:pPr>
      <w:r>
        <w:rPr>
          <w:rStyle w:val="Odkaznapoznmkupodiarou"/>
        </w:rPr>
        <w:footnoteRef/>
      </w:r>
      <w: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zástupcu gestora HP</w:t>
      </w:r>
      <w:r w:rsidR="003920CE">
        <w:rPr>
          <w:lang w:val="sk-SK"/>
        </w:rPr>
        <w:t>. Pokiaľ vykonáva hodnotenie príslušných hodnotiacich kritérií gestor HP alebo ním určený zástupca/-</w:t>
      </w:r>
      <w:proofErr w:type="spellStart"/>
      <w:r w:rsidR="003920CE">
        <w:rPr>
          <w:lang w:val="sk-SK"/>
        </w:rPr>
        <w:t>ovia</w:t>
      </w:r>
      <w:proofErr w:type="spellEnd"/>
      <w:r w:rsidR="003920CE">
        <w:rPr>
          <w:lang w:val="sk-SK"/>
        </w:rPr>
        <w:t>, títo nevypracovávajú individuálny hodnotiaci hárok a hodnotenie vykonajú priamo v spoločnom hodnotiacom hárku.</w:t>
      </w:r>
    </w:p>
  </w:footnote>
  <w:footnote w:id="4">
    <w:p w14:paraId="01291C4B" w14:textId="77777777" w:rsidR="0079375F" w:rsidRPr="00396022" w:rsidRDefault="0079375F" w:rsidP="00933101">
      <w:pPr>
        <w:pStyle w:val="Textpoznmkypodiarou"/>
        <w:rPr>
          <w:lang w:val="sk-SK"/>
        </w:rPr>
      </w:pPr>
      <w:r>
        <w:rPr>
          <w:rStyle w:val="Odkaznapoznmkupodiarou"/>
        </w:rPr>
        <w:footnoteRef/>
      </w:r>
      <w:r w:rsidRPr="00582116">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01291C4C" w14:textId="77777777" w:rsidR="0079375F" w:rsidRPr="00396022" w:rsidRDefault="0079375F" w:rsidP="00933101">
      <w:pPr>
        <w:pStyle w:val="Textpoznmkypodiarou"/>
        <w:rPr>
          <w:lang w:val="sk-SK"/>
        </w:rPr>
      </w:pPr>
    </w:p>
  </w:footnote>
  <w:footnote w:id="5">
    <w:p w14:paraId="3CAEA9D5" w14:textId="38651606" w:rsidR="0079375F" w:rsidRDefault="0079375F"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79375F" w:rsidRPr="00051EF8" w:rsidRDefault="0079375F">
      <w:pPr>
        <w:pStyle w:val="Textpoznmkypodiarou"/>
        <w:rPr>
          <w:lang w:val="sk-SK"/>
        </w:rPr>
      </w:pPr>
      <w:r>
        <w:rPr>
          <w:lang w:val="sk-SK"/>
        </w:rPr>
        <w:t xml:space="preserve"> </w:t>
      </w:r>
    </w:p>
  </w:footnote>
  <w:footnote w:id="6">
    <w:p w14:paraId="01291C4D" w14:textId="77777777" w:rsidR="0079375F" w:rsidRPr="00B70140" w:rsidRDefault="0079375F" w:rsidP="00DD7F94">
      <w:pPr>
        <w:pStyle w:val="Textpoznmkypodiarou"/>
        <w:jc w:val="both"/>
        <w:rPr>
          <w:lang w:val="sk-SK"/>
        </w:rPr>
      </w:pPr>
      <w:r w:rsidRPr="00B70140">
        <w:rPr>
          <w:rStyle w:val="Odkaznapoznmkupodiarou"/>
          <w:lang w:val="sk-SK"/>
        </w:rPr>
        <w:footnoteRef/>
      </w:r>
      <w:r w:rsidRPr="00B70140">
        <w:rPr>
          <w:lang w:val="sk-SK"/>
        </w:rPr>
        <w:t xml:space="preserve"> </w:t>
      </w:r>
      <w:r w:rsidRPr="00B70140">
        <w:rPr>
          <w:lang w:val="sk-SK"/>
        </w:rPr>
        <w:t xml:space="preserve">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w:t>
      </w:r>
      <w:proofErr w:type="spellStart"/>
      <w:r w:rsidRPr="00B70140">
        <w:rPr>
          <w:lang w:val="sk-SK"/>
        </w:rPr>
        <w:t>ante</w:t>
      </w:r>
      <w:proofErr w:type="spellEnd"/>
      <w:r w:rsidRPr="00B70140">
        <w:rPr>
          <w:lang w:val="sk-SK"/>
        </w:rPr>
        <w:t xml:space="preserve"> </w:t>
      </w:r>
      <w:proofErr w:type="spellStart"/>
      <w:r w:rsidRPr="00B70140">
        <w:rPr>
          <w:lang w:val="sk-SK"/>
        </w:rPr>
        <w:t>kondicionalít</w:t>
      </w:r>
      <w:proofErr w:type="spellEnd"/>
    </w:p>
  </w:footnote>
  <w:footnote w:id="7">
    <w:p w14:paraId="01291C4E" w14:textId="77777777" w:rsidR="0079375F" w:rsidRPr="00F66DEE" w:rsidRDefault="0079375F"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79375F" w:rsidRPr="0094663B" w:rsidRDefault="0079375F"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FC"/>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E7BB6"/>
    <w:rsid w:val="002F598A"/>
    <w:rsid w:val="002F61D4"/>
    <w:rsid w:val="00302CCC"/>
    <w:rsid w:val="003038D5"/>
    <w:rsid w:val="00304828"/>
    <w:rsid w:val="003053DA"/>
    <w:rsid w:val="00306E7D"/>
    <w:rsid w:val="00310E5D"/>
    <w:rsid w:val="00311FB3"/>
    <w:rsid w:val="00312128"/>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7DD"/>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3A70"/>
    <w:rsid w:val="004B3E25"/>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0B3D"/>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0033"/>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4BDA"/>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666AC"/>
    <w:rsid w:val="00F7140C"/>
    <w:rsid w:val="00F73BB1"/>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C87C91-AB1E-48BE-B5F5-63198DA78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10326</Words>
  <Characters>58863</Characters>
  <Application>Microsoft Office Word</Application>
  <DocSecurity>0</DocSecurity>
  <Lines>490</Lines>
  <Paragraphs>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2017-06-21T11:16:00Z</dcterms:created>
  <dcterms:modified xsi:type="dcterms:W3CDTF">2017-08-31T10:31:00Z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