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AEBEF" w14:textId="6BAF10C3" w:rsidR="0080156B" w:rsidRPr="00E7454A" w:rsidRDefault="00F431AC" w:rsidP="00F431AC">
      <w:pPr>
        <w:tabs>
          <w:tab w:val="left" w:pos="1014"/>
        </w:tabs>
        <w:spacing w:line="288" w:lineRule="auto"/>
        <w:contextualSpacing/>
        <w:jc w:val="right"/>
        <w:rPr>
          <w:rFonts w:ascii="Times New Roman" w:hAnsi="Times New Roman"/>
          <w:i/>
          <w:sz w:val="20"/>
          <w:szCs w:val="20"/>
        </w:rPr>
      </w:pPr>
      <w:r w:rsidRPr="00E7454A">
        <w:rPr>
          <w:rFonts w:ascii="Times New Roman" w:hAnsi="Times New Roman"/>
          <w:i/>
          <w:sz w:val="20"/>
          <w:szCs w:val="20"/>
        </w:rPr>
        <w:t>Príloha č. 2</w:t>
      </w:r>
      <w:r w:rsidR="009546D0" w:rsidRPr="00E7454A">
        <w:rPr>
          <w:rFonts w:ascii="Times New Roman" w:hAnsi="Times New Roman"/>
          <w:i/>
          <w:sz w:val="20"/>
          <w:szCs w:val="20"/>
        </w:rPr>
        <w:t>3</w:t>
      </w:r>
    </w:p>
    <w:p w14:paraId="2762B477" w14:textId="77777777" w:rsidR="0080156B" w:rsidRPr="00B92051" w:rsidRDefault="0080156B" w:rsidP="00D048BA">
      <w:pPr>
        <w:tabs>
          <w:tab w:val="left" w:pos="1014"/>
        </w:tabs>
        <w:spacing w:line="288" w:lineRule="auto"/>
        <w:contextualSpacing/>
        <w:jc w:val="both"/>
        <w:rPr>
          <w:rFonts w:asciiTheme="minorHAnsi" w:hAnsiTheme="minorHAnsi" w:cstheme="minorHAnsi"/>
          <w:b/>
          <w:i/>
          <w:color w:val="FF0000"/>
          <w:szCs w:val="19"/>
        </w:rPr>
      </w:pPr>
    </w:p>
    <w:p w14:paraId="4E6A64C1" w14:textId="5E4C3DF9" w:rsidR="0080156B" w:rsidRPr="00B92051" w:rsidRDefault="0080156B" w:rsidP="0080156B">
      <w:pPr>
        <w:autoSpaceDE w:val="0"/>
        <w:autoSpaceDN w:val="0"/>
        <w:adjustRightInd w:val="0"/>
        <w:jc w:val="center"/>
        <w:rPr>
          <w:rFonts w:asciiTheme="minorHAnsi" w:hAnsiTheme="minorHAnsi" w:cstheme="minorHAnsi"/>
          <w:b/>
          <w:bCs/>
          <w:szCs w:val="19"/>
        </w:rPr>
      </w:pPr>
      <w:r w:rsidRPr="00B92051">
        <w:rPr>
          <w:rFonts w:asciiTheme="minorHAnsi" w:hAnsiTheme="minorHAnsi" w:cstheme="minorHAnsi"/>
          <w:b/>
          <w:bCs/>
          <w:szCs w:val="19"/>
        </w:rPr>
        <w:t>Informácia o zverejnení výzvy na súťaž</w:t>
      </w:r>
    </w:p>
    <w:p w14:paraId="62A83167" w14:textId="77777777" w:rsidR="0080156B" w:rsidRPr="00B92051" w:rsidRDefault="0080156B" w:rsidP="0080156B">
      <w:pPr>
        <w:autoSpaceDE w:val="0"/>
        <w:autoSpaceDN w:val="0"/>
        <w:adjustRightInd w:val="0"/>
        <w:rPr>
          <w:rFonts w:asciiTheme="minorHAnsi" w:hAnsiTheme="minorHAnsi" w:cstheme="minorHAnsi"/>
          <w:szCs w:val="19"/>
        </w:rPr>
      </w:pPr>
    </w:p>
    <w:p w14:paraId="697C2ED5" w14:textId="77777777" w:rsidR="0080156B" w:rsidRPr="00B92051" w:rsidRDefault="0080156B" w:rsidP="0080156B">
      <w:pPr>
        <w:pBdr>
          <w:bottom w:val="single" w:sz="4" w:space="0" w:color="auto"/>
        </w:pBdr>
        <w:autoSpaceDE w:val="0"/>
        <w:autoSpaceDN w:val="0"/>
        <w:adjustRightInd w:val="0"/>
        <w:jc w:val="center"/>
        <w:rPr>
          <w:rFonts w:asciiTheme="minorHAnsi" w:hAnsiTheme="minorHAnsi" w:cstheme="minorHAnsi"/>
          <w:color w:val="000000"/>
          <w:szCs w:val="19"/>
        </w:rPr>
      </w:pPr>
      <w:r w:rsidRPr="00B92051">
        <w:rPr>
          <w:rFonts w:asciiTheme="minorHAnsi" w:hAnsiTheme="minorHAnsi" w:cstheme="minorHAnsi"/>
          <w:color w:val="000000"/>
          <w:szCs w:val="19"/>
        </w:rPr>
        <w:t>Hlavička verejného obstarávateľa</w:t>
      </w:r>
    </w:p>
    <w:p w14:paraId="5C1D893A" w14:textId="77777777" w:rsidR="0080156B" w:rsidRPr="00B92051" w:rsidRDefault="0080156B" w:rsidP="0080156B">
      <w:pPr>
        <w:pBdr>
          <w:bottom w:val="single" w:sz="4" w:space="0" w:color="auto"/>
        </w:pBdr>
        <w:autoSpaceDE w:val="0"/>
        <w:autoSpaceDN w:val="0"/>
        <w:adjustRightInd w:val="0"/>
        <w:rPr>
          <w:rFonts w:asciiTheme="minorHAnsi" w:hAnsiTheme="minorHAnsi" w:cstheme="minorHAnsi"/>
          <w:color w:val="000000"/>
          <w:szCs w:val="19"/>
        </w:rPr>
      </w:pPr>
    </w:p>
    <w:p w14:paraId="74266CD4" w14:textId="77777777" w:rsidR="0080156B" w:rsidRPr="00B92051" w:rsidRDefault="0080156B" w:rsidP="0080156B">
      <w:pPr>
        <w:autoSpaceDE w:val="0"/>
        <w:autoSpaceDN w:val="0"/>
        <w:adjustRightInd w:val="0"/>
        <w:rPr>
          <w:rFonts w:asciiTheme="minorHAnsi" w:hAnsiTheme="minorHAnsi" w:cstheme="minorHAnsi"/>
          <w:color w:val="000000"/>
          <w:szCs w:val="19"/>
        </w:rPr>
      </w:pPr>
      <w:r w:rsidRPr="00B92051">
        <w:rPr>
          <w:rFonts w:asciiTheme="minorHAnsi" w:hAnsiTheme="minorHAnsi" w:cstheme="minorHAnsi"/>
          <w:color w:val="000000"/>
          <w:szCs w:val="19"/>
        </w:rPr>
        <w:t xml:space="preserve"> </w:t>
      </w:r>
    </w:p>
    <w:p w14:paraId="0129FD67" w14:textId="0660D08B" w:rsidR="0080156B" w:rsidRPr="00B92051" w:rsidRDefault="00B94777" w:rsidP="00B94777">
      <w:pPr>
        <w:autoSpaceDE w:val="0"/>
        <w:autoSpaceDN w:val="0"/>
        <w:adjustRightInd w:val="0"/>
        <w:jc w:val="right"/>
        <w:rPr>
          <w:rFonts w:asciiTheme="minorHAnsi" w:hAnsiTheme="minorHAnsi" w:cstheme="minorHAnsi"/>
          <w:color w:val="000000"/>
          <w:szCs w:val="19"/>
        </w:rPr>
      </w:pPr>
      <w:r w:rsidRPr="00B92051">
        <w:rPr>
          <w:rFonts w:asciiTheme="minorHAnsi" w:hAnsiTheme="minorHAnsi" w:cstheme="minorHAnsi"/>
          <w:color w:val="000000"/>
          <w:szCs w:val="19"/>
        </w:rPr>
        <w:t>Rozdeľovník:</w:t>
      </w:r>
    </w:p>
    <w:p w14:paraId="4B2D0A42" w14:textId="77777777" w:rsidR="00B94777" w:rsidRPr="00B92051" w:rsidRDefault="00B94777" w:rsidP="00B94777">
      <w:pPr>
        <w:autoSpaceDE w:val="0"/>
        <w:autoSpaceDN w:val="0"/>
        <w:adjustRightInd w:val="0"/>
        <w:jc w:val="right"/>
        <w:rPr>
          <w:rFonts w:asciiTheme="minorHAnsi" w:hAnsiTheme="minorHAnsi" w:cstheme="minorHAnsi"/>
          <w:color w:val="000000"/>
          <w:szCs w:val="19"/>
        </w:rPr>
      </w:pPr>
    </w:p>
    <w:p w14:paraId="19EF74CC" w14:textId="77777777" w:rsidR="00B94777" w:rsidRPr="00B92051" w:rsidRDefault="00B94777" w:rsidP="00B94777">
      <w:pPr>
        <w:autoSpaceDE w:val="0"/>
        <w:autoSpaceDN w:val="0"/>
        <w:adjustRightInd w:val="0"/>
        <w:jc w:val="right"/>
        <w:rPr>
          <w:rFonts w:asciiTheme="minorHAnsi" w:hAnsiTheme="minorHAnsi" w:cstheme="minorHAnsi"/>
          <w:color w:val="000000"/>
          <w:szCs w:val="19"/>
        </w:rPr>
      </w:pPr>
    </w:p>
    <w:p w14:paraId="1D2611C4" w14:textId="32FFE478" w:rsidR="0080156B" w:rsidRPr="00B92051" w:rsidRDefault="00B94777" w:rsidP="0080156B">
      <w:pPr>
        <w:jc w:val="right"/>
        <w:rPr>
          <w:rFonts w:asciiTheme="minorHAnsi" w:hAnsiTheme="minorHAnsi" w:cstheme="minorHAnsi"/>
          <w:color w:val="404040"/>
          <w:szCs w:val="19"/>
          <w:lang w:val="sk-SK"/>
        </w:rPr>
      </w:pPr>
      <w:r w:rsidRPr="00B92051">
        <w:rPr>
          <w:rFonts w:asciiTheme="minorHAnsi" w:hAnsiTheme="minorHAnsi" w:cstheme="minorHAnsi"/>
          <w:b/>
          <w:color w:val="404040"/>
          <w:szCs w:val="19"/>
          <w:lang w:val="sk-SK"/>
        </w:rPr>
        <w:t>RO pre OP EVS</w:t>
      </w:r>
    </w:p>
    <w:p w14:paraId="6F7F3720" w14:textId="77777777" w:rsidR="00A6050B" w:rsidRDefault="00597EA6" w:rsidP="00A6050B">
      <w:pPr>
        <w:jc w:val="right"/>
        <w:rPr>
          <w:rFonts w:asciiTheme="minorHAnsi" w:hAnsiTheme="minorHAnsi" w:cstheme="minorHAnsi"/>
          <w:color w:val="404040"/>
          <w:szCs w:val="19"/>
          <w:lang w:val="sk-SK"/>
        </w:rPr>
      </w:pPr>
      <w:hyperlink r:id="rId11" w:history="1">
        <w:r w:rsidR="00A6050B" w:rsidRPr="001470EA">
          <w:rPr>
            <w:rStyle w:val="Hypertextovprepojenie"/>
            <w:rFonts w:asciiTheme="minorHAnsi" w:hAnsiTheme="minorHAnsi" w:cstheme="minorHAnsi"/>
            <w:szCs w:val="19"/>
            <w:lang w:val="sk-SK"/>
          </w:rPr>
          <w:t>vo.sep@minv.sk</w:t>
        </w:r>
      </w:hyperlink>
    </w:p>
    <w:p w14:paraId="30620DFB" w14:textId="77777777" w:rsidR="00B94777" w:rsidRPr="00B92051" w:rsidRDefault="00B94777" w:rsidP="0080156B">
      <w:pPr>
        <w:jc w:val="right"/>
        <w:rPr>
          <w:rFonts w:asciiTheme="minorHAnsi" w:hAnsiTheme="minorHAnsi" w:cstheme="minorHAnsi"/>
          <w:color w:val="404040"/>
          <w:szCs w:val="19"/>
          <w:lang w:val="sk-SK"/>
        </w:rPr>
      </w:pPr>
    </w:p>
    <w:p w14:paraId="3CBF30C6" w14:textId="43AC195A" w:rsidR="00B94777" w:rsidRPr="00B92051" w:rsidRDefault="00B94777" w:rsidP="0080156B">
      <w:pPr>
        <w:jc w:val="right"/>
        <w:rPr>
          <w:rFonts w:asciiTheme="minorHAnsi" w:hAnsiTheme="minorHAnsi" w:cstheme="minorHAnsi"/>
          <w:b/>
          <w:szCs w:val="19"/>
          <w:lang w:val="sk-SK"/>
        </w:rPr>
      </w:pPr>
      <w:r w:rsidRPr="00B92051">
        <w:rPr>
          <w:rFonts w:asciiTheme="minorHAnsi" w:hAnsiTheme="minorHAnsi" w:cstheme="minorHAnsi"/>
          <w:b/>
          <w:szCs w:val="19"/>
          <w:lang w:val="sk-SK"/>
        </w:rPr>
        <w:t>Centrálny koordinačný orgán</w:t>
      </w:r>
    </w:p>
    <w:p w14:paraId="25E712D2" w14:textId="11CF16F9" w:rsidR="0080156B" w:rsidRPr="00B92051" w:rsidRDefault="00597EA6" w:rsidP="00B94777">
      <w:pPr>
        <w:autoSpaceDE w:val="0"/>
        <w:autoSpaceDN w:val="0"/>
        <w:adjustRightInd w:val="0"/>
        <w:ind w:left="2836" w:firstLine="709"/>
        <w:jc w:val="right"/>
        <w:rPr>
          <w:rFonts w:asciiTheme="minorHAnsi" w:hAnsiTheme="minorHAnsi" w:cstheme="minorHAnsi"/>
          <w:color w:val="000000"/>
          <w:szCs w:val="19"/>
        </w:rPr>
      </w:pPr>
      <w:hyperlink r:id="rId12" w:history="1">
        <w:r w:rsidR="00B94777" w:rsidRPr="00B92051">
          <w:rPr>
            <w:rStyle w:val="Hypertextovprepojenie"/>
            <w:rFonts w:asciiTheme="minorHAnsi" w:hAnsiTheme="minorHAnsi" w:cstheme="minorHAnsi"/>
            <w:szCs w:val="19"/>
          </w:rPr>
          <w:t>zakazkycko@vlada.gov.sk</w:t>
        </w:r>
      </w:hyperlink>
    </w:p>
    <w:p w14:paraId="17E22835" w14:textId="77777777" w:rsidR="00B94777" w:rsidRPr="00B92051" w:rsidRDefault="00B94777" w:rsidP="0080156B">
      <w:pPr>
        <w:autoSpaceDE w:val="0"/>
        <w:autoSpaceDN w:val="0"/>
        <w:adjustRightInd w:val="0"/>
        <w:ind w:left="2836" w:firstLine="709"/>
        <w:rPr>
          <w:rFonts w:asciiTheme="minorHAnsi" w:hAnsiTheme="minorHAnsi" w:cstheme="minorHAnsi"/>
          <w:color w:val="000000"/>
          <w:szCs w:val="19"/>
        </w:rPr>
      </w:pPr>
    </w:p>
    <w:p w14:paraId="2CC9B9D0" w14:textId="77777777" w:rsidR="0080156B" w:rsidRPr="00B92051" w:rsidRDefault="0080156B" w:rsidP="0080156B">
      <w:pPr>
        <w:autoSpaceDE w:val="0"/>
        <w:autoSpaceDN w:val="0"/>
        <w:adjustRightInd w:val="0"/>
        <w:rPr>
          <w:rFonts w:asciiTheme="minorHAnsi" w:hAnsiTheme="minorHAnsi" w:cstheme="minorHAnsi"/>
          <w:color w:val="000000"/>
          <w:szCs w:val="19"/>
        </w:rPr>
      </w:pPr>
    </w:p>
    <w:p w14:paraId="61DCCBF7" w14:textId="77777777" w:rsidR="0080156B" w:rsidRPr="00B92051" w:rsidRDefault="0080156B" w:rsidP="0080156B">
      <w:pPr>
        <w:autoSpaceDE w:val="0"/>
        <w:autoSpaceDN w:val="0"/>
        <w:adjustRightInd w:val="0"/>
        <w:rPr>
          <w:rFonts w:asciiTheme="minorHAnsi" w:hAnsiTheme="minorHAnsi" w:cstheme="minorHAnsi"/>
          <w:b/>
          <w:bCs/>
          <w:szCs w:val="19"/>
        </w:rPr>
      </w:pPr>
      <w:r w:rsidRPr="00B92051">
        <w:rPr>
          <w:rFonts w:asciiTheme="minorHAnsi" w:hAnsiTheme="minorHAnsi" w:cstheme="minorHAnsi"/>
          <w:color w:val="000000"/>
          <w:szCs w:val="19"/>
        </w:rPr>
        <w:t xml:space="preserve">Vec: </w:t>
      </w:r>
      <w:r w:rsidRPr="00B92051">
        <w:rPr>
          <w:rFonts w:asciiTheme="minorHAnsi" w:hAnsiTheme="minorHAnsi" w:cstheme="minorHAnsi"/>
          <w:b/>
          <w:bCs/>
          <w:szCs w:val="19"/>
        </w:rPr>
        <w:t>Informácia o zverejnení výzvy na súťaž</w:t>
      </w:r>
    </w:p>
    <w:p w14:paraId="51EA2AE4" w14:textId="4882ED77" w:rsidR="0080156B" w:rsidRPr="00B92051" w:rsidRDefault="0080156B" w:rsidP="0080156B">
      <w:pPr>
        <w:autoSpaceDE w:val="0"/>
        <w:autoSpaceDN w:val="0"/>
        <w:adjustRightInd w:val="0"/>
        <w:rPr>
          <w:rFonts w:asciiTheme="minorHAnsi" w:hAnsiTheme="minorHAnsi" w:cstheme="minorHAnsi"/>
          <w:b/>
          <w:bCs/>
          <w:color w:val="000000"/>
          <w:szCs w:val="19"/>
        </w:rPr>
      </w:pPr>
    </w:p>
    <w:p w14:paraId="1F7C4DDD" w14:textId="77777777" w:rsidR="0080156B" w:rsidRPr="00B92051" w:rsidRDefault="0080156B" w:rsidP="0080156B">
      <w:pPr>
        <w:autoSpaceDE w:val="0"/>
        <w:autoSpaceDN w:val="0"/>
        <w:adjustRightInd w:val="0"/>
        <w:rPr>
          <w:rFonts w:asciiTheme="minorHAnsi" w:hAnsiTheme="minorHAnsi" w:cstheme="minorHAnsi"/>
          <w:color w:val="000000"/>
          <w:szCs w:val="19"/>
        </w:rPr>
      </w:pPr>
    </w:p>
    <w:p w14:paraId="7EC3D360" w14:textId="6611073D" w:rsidR="0080156B" w:rsidRPr="00B92051" w:rsidRDefault="0080156B" w:rsidP="0080156B">
      <w:pPr>
        <w:autoSpaceDE w:val="0"/>
        <w:autoSpaceDN w:val="0"/>
        <w:adjustRightInd w:val="0"/>
        <w:ind w:firstLine="709"/>
        <w:jc w:val="both"/>
        <w:rPr>
          <w:rFonts w:asciiTheme="minorHAnsi" w:hAnsiTheme="minorHAnsi" w:cstheme="minorHAnsi"/>
          <w:color w:val="000000"/>
          <w:szCs w:val="19"/>
        </w:rPr>
      </w:pP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ako verejný obstarávateľ v zmysle § </w:t>
      </w: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ods. </w:t>
      </w: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písm. XXX) zákona č. </w:t>
      </w:r>
      <w:r w:rsidR="00535434">
        <w:rPr>
          <w:rFonts w:asciiTheme="minorHAnsi" w:hAnsiTheme="minorHAnsi" w:cstheme="minorHAnsi"/>
          <w:color w:val="000000"/>
          <w:szCs w:val="19"/>
        </w:rPr>
        <w:t>343/2015</w:t>
      </w:r>
      <w:r w:rsidRPr="00B92051">
        <w:rPr>
          <w:rFonts w:asciiTheme="minorHAnsi" w:hAnsiTheme="minorHAnsi" w:cstheme="minorHAnsi"/>
          <w:color w:val="000000"/>
          <w:szCs w:val="19"/>
        </w:rPr>
        <w:t xml:space="preserve"> Z. z. o verejnom obstarávaní a o zmene a doplnení niektorých zákonov v znení neskorší</w:t>
      </w:r>
      <w:r w:rsidR="00B94777" w:rsidRPr="00B92051">
        <w:rPr>
          <w:rFonts w:asciiTheme="minorHAnsi" w:hAnsiTheme="minorHAnsi" w:cstheme="minorHAnsi"/>
          <w:color w:val="000000"/>
          <w:szCs w:val="19"/>
        </w:rPr>
        <w:t>ch predpisov (ďalej len „ZVO“) v</w:t>
      </w:r>
      <w:r w:rsidRPr="00B92051">
        <w:rPr>
          <w:rFonts w:asciiTheme="minorHAnsi" w:hAnsiTheme="minorHAnsi" w:cstheme="minorHAnsi"/>
          <w:color w:val="000000"/>
          <w:szCs w:val="19"/>
        </w:rPr>
        <w:t xml:space="preserve">ás </w:t>
      </w:r>
      <w:r w:rsidRPr="00B92051">
        <w:rPr>
          <w:rFonts w:asciiTheme="minorHAnsi" w:hAnsiTheme="minorHAnsi" w:cstheme="minorHAnsi"/>
          <w:b/>
          <w:color w:val="000000"/>
          <w:szCs w:val="19"/>
        </w:rPr>
        <w:t>informujem o splnení povinnosti zverejnenia výzvy na súťaž</w:t>
      </w:r>
      <w:r w:rsidR="00E76C20" w:rsidRPr="00B92051">
        <w:rPr>
          <w:rFonts w:asciiTheme="minorHAnsi" w:hAnsiTheme="minorHAnsi" w:cstheme="minorHAnsi"/>
          <w:b/>
          <w:color w:val="000000"/>
          <w:szCs w:val="19"/>
        </w:rPr>
        <w:t>:</w:t>
      </w:r>
    </w:p>
    <w:p w14:paraId="3990FDA4" w14:textId="69CE8A50" w:rsidR="0080156B" w:rsidRPr="00B92051" w:rsidRDefault="0080156B" w:rsidP="0080156B">
      <w:pPr>
        <w:autoSpaceDE w:val="0"/>
        <w:autoSpaceDN w:val="0"/>
        <w:adjustRightInd w:val="0"/>
        <w:rPr>
          <w:rFonts w:asciiTheme="minorHAnsi" w:hAnsiTheme="minorHAnsi" w:cstheme="minorHAnsi"/>
          <w:b/>
          <w:bCs/>
          <w:color w:val="000000"/>
          <w:szCs w:val="19"/>
        </w:rPr>
      </w:pPr>
    </w:p>
    <w:tbl>
      <w:tblPr>
        <w:tblW w:w="9087" w:type="dxa"/>
        <w:tblInd w:w="55" w:type="dxa"/>
        <w:tblCellMar>
          <w:left w:w="70" w:type="dxa"/>
          <w:right w:w="70" w:type="dxa"/>
        </w:tblCellMar>
        <w:tblLook w:val="04A0" w:firstRow="1" w:lastRow="0" w:firstColumn="1" w:lastColumn="0" w:noHBand="0" w:noVBand="1"/>
      </w:tblPr>
      <w:tblGrid>
        <w:gridCol w:w="4268"/>
        <w:gridCol w:w="4819"/>
      </w:tblGrid>
      <w:tr w:rsidR="00A6050B" w:rsidRPr="00B92051" w14:paraId="1353DEA8" w14:textId="77777777" w:rsidTr="00502AA6">
        <w:trPr>
          <w:trHeight w:val="300"/>
        </w:trPr>
        <w:tc>
          <w:tcPr>
            <w:tcW w:w="90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6AD91" w14:textId="77777777" w:rsidR="00A6050B" w:rsidRPr="00B92051" w:rsidRDefault="00A6050B" w:rsidP="00502AA6">
            <w:pPr>
              <w:rPr>
                <w:rFonts w:asciiTheme="minorHAnsi" w:hAnsiTheme="minorHAnsi" w:cstheme="minorHAnsi"/>
                <w:color w:val="3C8A2E" w:themeColor="hyperlink"/>
                <w:szCs w:val="19"/>
                <w:u w:val="single"/>
                <w:lang w:eastAsia="sk-SK"/>
              </w:rPr>
            </w:pPr>
            <w:r w:rsidRPr="00B92051">
              <w:rPr>
                <w:rFonts w:asciiTheme="minorHAnsi" w:hAnsiTheme="minorHAnsi" w:cstheme="minorHAnsi"/>
                <w:color w:val="000000"/>
                <w:szCs w:val="19"/>
                <w:lang w:eastAsia="sk-SK"/>
              </w:rPr>
              <w:t xml:space="preserve">Údaje zasielané prijímateľom na e-mailový kontakt CKO : </w:t>
            </w:r>
            <w:hyperlink r:id="rId13" w:history="1">
              <w:r w:rsidRPr="00B92051">
                <w:rPr>
                  <w:rStyle w:val="Hypertextovprepojenie"/>
                  <w:rFonts w:asciiTheme="minorHAnsi" w:hAnsiTheme="minorHAnsi" w:cstheme="minorHAnsi"/>
                  <w:szCs w:val="19"/>
                  <w:lang w:eastAsia="sk-SK"/>
                </w:rPr>
                <w:t>zakazkycko@vlada.gov.sk</w:t>
              </w:r>
            </w:hyperlink>
            <w:r w:rsidRPr="00B92051">
              <w:rPr>
                <w:rFonts w:asciiTheme="minorHAnsi" w:hAnsiTheme="minorHAnsi" w:cstheme="minorHAnsi"/>
                <w:color w:val="3C8A2E" w:themeColor="hyperlink"/>
                <w:szCs w:val="19"/>
                <w:u w:val="single"/>
                <w:lang w:eastAsia="sk-SK"/>
              </w:rPr>
              <w:t xml:space="preserve"> </w:t>
            </w:r>
          </w:p>
          <w:p w14:paraId="0BFD668D"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Údaje zasielané prijímateľom na e-mailový kontakt RO pre OP EVS:</w:t>
            </w:r>
            <w:r w:rsidRPr="00B92051">
              <w:rPr>
                <w:rFonts w:asciiTheme="minorHAnsi" w:hAnsiTheme="minorHAnsi" w:cstheme="minorHAnsi"/>
                <w:color w:val="3C8A2E" w:themeColor="hyperlink"/>
                <w:szCs w:val="19"/>
                <w:u w:val="single"/>
                <w:lang w:eastAsia="sk-SK"/>
              </w:rPr>
              <w:t xml:space="preserve"> </w:t>
            </w:r>
            <w:hyperlink r:id="rId14" w:history="1">
              <w:r w:rsidRPr="00BE7CFB">
                <w:rPr>
                  <w:rStyle w:val="Hypertextovprepojenie"/>
                  <w:rFonts w:asciiTheme="minorHAnsi" w:hAnsiTheme="minorHAnsi" w:cstheme="minorHAnsi"/>
                  <w:szCs w:val="19"/>
                  <w:lang w:eastAsia="sk-SK"/>
                </w:rPr>
                <w:t>vo.sep@minv.sk</w:t>
              </w:r>
            </w:hyperlink>
            <w:r w:rsidRPr="00B92051">
              <w:rPr>
                <w:rFonts w:asciiTheme="minorHAnsi" w:hAnsiTheme="minorHAnsi" w:cstheme="minorHAnsi"/>
                <w:color w:val="3C8A2E" w:themeColor="hyperlink"/>
                <w:szCs w:val="19"/>
                <w:u w:val="single"/>
                <w:lang w:eastAsia="sk-SK"/>
              </w:rPr>
              <w:t xml:space="preserve"> </w:t>
            </w:r>
          </w:p>
        </w:tc>
      </w:tr>
      <w:tr w:rsidR="00A6050B" w:rsidRPr="00B92051" w14:paraId="4B5C9625" w14:textId="77777777" w:rsidTr="00502AA6">
        <w:trPr>
          <w:trHeight w:val="345"/>
        </w:trPr>
        <w:tc>
          <w:tcPr>
            <w:tcW w:w="4268" w:type="dxa"/>
            <w:tcBorders>
              <w:top w:val="nil"/>
              <w:left w:val="single" w:sz="8" w:space="0" w:color="auto"/>
              <w:bottom w:val="single" w:sz="4" w:space="0" w:color="auto"/>
              <w:right w:val="single" w:sz="4" w:space="0" w:color="auto"/>
            </w:tcBorders>
            <w:shd w:val="clear" w:color="000000" w:fill="D3FDF9"/>
            <w:noWrap/>
            <w:vAlign w:val="bottom"/>
            <w:hideMark/>
          </w:tcPr>
          <w:p w14:paraId="139185B0"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Názov zákazky</w:t>
            </w:r>
            <w:r w:rsidRPr="00B92051">
              <w:rPr>
                <w:rStyle w:val="Odkaznapoznmkupodiarou"/>
                <w:rFonts w:asciiTheme="minorHAnsi" w:hAnsiTheme="minorHAnsi" w:cstheme="minorHAnsi"/>
                <w:color w:val="000000"/>
                <w:sz w:val="19"/>
                <w:szCs w:val="19"/>
                <w:lang w:eastAsia="sk-SK"/>
              </w:rPr>
              <w:footnoteReference w:id="2"/>
            </w:r>
            <w:r w:rsidRPr="00B92051">
              <w:rPr>
                <w:rFonts w:asciiTheme="minorHAnsi" w:hAnsiTheme="minorHAnsi" w:cstheme="minorHAnsi"/>
                <w:color w:val="000000"/>
                <w:szCs w:val="19"/>
                <w:lang w:eastAsia="sk-SK"/>
              </w:rPr>
              <w:t xml:space="preserve">: </w:t>
            </w:r>
          </w:p>
        </w:tc>
        <w:tc>
          <w:tcPr>
            <w:tcW w:w="4819" w:type="dxa"/>
            <w:tcBorders>
              <w:top w:val="nil"/>
              <w:left w:val="nil"/>
              <w:bottom w:val="single" w:sz="4" w:space="0" w:color="auto"/>
              <w:right w:val="single" w:sz="8" w:space="0" w:color="000000"/>
            </w:tcBorders>
            <w:shd w:val="clear" w:color="000000" w:fill="FACBB6"/>
            <w:noWrap/>
            <w:vAlign w:val="bottom"/>
            <w:hideMark/>
          </w:tcPr>
          <w:p w14:paraId="50C25C52"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A6050B" w:rsidRPr="00B92051" w14:paraId="2BD41363" w14:textId="77777777" w:rsidTr="008C1404">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9F8F9E9"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Názov prijímateľa</w:t>
            </w:r>
            <w:r w:rsidRPr="0074790A">
              <w:footnoteReference w:id="3"/>
            </w:r>
            <w:r w:rsidRPr="00B92051">
              <w:rPr>
                <w:rFonts w:asciiTheme="minorHAnsi" w:hAnsiTheme="minorHAnsi" w:cstheme="minorHAnsi"/>
                <w:color w:val="000000"/>
                <w:szCs w:val="19"/>
                <w:lang w:eastAsia="sk-SK"/>
              </w:rPr>
              <w:t>:</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1F982BC6"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74790A" w:rsidRPr="00B92051" w14:paraId="6A9CF950" w14:textId="77777777" w:rsidTr="00502AA6">
        <w:trPr>
          <w:trHeight w:val="345"/>
          <w:ins w:id="0" w:author="Andrea Bergmannová" w:date="2017-06-06T09:38:00Z"/>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5291088F" w14:textId="01EDC3BC" w:rsidR="0074790A" w:rsidRPr="00B92051" w:rsidRDefault="0074790A" w:rsidP="00502AA6">
            <w:pPr>
              <w:rPr>
                <w:ins w:id="1" w:author="Andrea Bergmannová" w:date="2017-06-06T09:38:00Z"/>
                <w:rFonts w:asciiTheme="minorHAnsi" w:hAnsiTheme="minorHAnsi" w:cstheme="minorHAnsi"/>
                <w:color w:val="000000"/>
                <w:szCs w:val="19"/>
                <w:lang w:eastAsia="sk-SK"/>
              </w:rPr>
            </w:pPr>
            <w:ins w:id="2" w:author="Andrea Bergmannová" w:date="2017-06-06T09:38:00Z">
              <w:r w:rsidRPr="0074790A">
                <w:rPr>
                  <w:rFonts w:asciiTheme="minorHAnsi" w:hAnsiTheme="minorHAnsi" w:cstheme="minorHAnsi"/>
                  <w:color w:val="000000"/>
                  <w:szCs w:val="19"/>
                  <w:lang w:eastAsia="sk-SK"/>
                </w:rPr>
                <w:t>Typ zákazky (tovary/stavebné práce/služby):</w:t>
              </w:r>
            </w:ins>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210226F3" w14:textId="77777777" w:rsidR="0074790A" w:rsidRPr="00B92051" w:rsidRDefault="0074790A" w:rsidP="00502AA6">
            <w:pPr>
              <w:rPr>
                <w:ins w:id="3" w:author="Andrea Bergmannová" w:date="2017-06-06T09:38:00Z"/>
                <w:rFonts w:asciiTheme="minorHAnsi" w:hAnsiTheme="minorHAnsi" w:cstheme="minorHAnsi"/>
                <w:color w:val="000000"/>
                <w:szCs w:val="19"/>
                <w:lang w:eastAsia="sk-SK"/>
              </w:rPr>
            </w:pPr>
          </w:p>
        </w:tc>
      </w:tr>
      <w:tr w:rsidR="00A6050B" w:rsidRPr="00B92051" w14:paraId="7B422C68" w14:textId="77777777" w:rsidTr="00502AA6">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01F8893F"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Identifikačné číslo projektu v ITMS:</w:t>
            </w:r>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36B5E5EB" w14:textId="77777777" w:rsidR="00A6050B" w:rsidRPr="00B92051" w:rsidRDefault="00A6050B" w:rsidP="00502AA6">
            <w:pPr>
              <w:rPr>
                <w:rFonts w:asciiTheme="minorHAnsi" w:hAnsiTheme="minorHAnsi" w:cstheme="minorHAnsi"/>
                <w:color w:val="000000"/>
                <w:szCs w:val="19"/>
                <w:lang w:eastAsia="sk-SK"/>
              </w:rPr>
            </w:pPr>
          </w:p>
        </w:tc>
      </w:tr>
      <w:tr w:rsidR="00A6050B" w:rsidRPr="00B92051" w14:paraId="1B6C47D4" w14:textId="77777777" w:rsidTr="00502AA6">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4AE7FED"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Adresa</w:t>
            </w:r>
            <w:r w:rsidRPr="00B92051">
              <w:rPr>
                <w:rStyle w:val="Odkaznapoznmkupodiarou"/>
                <w:rFonts w:asciiTheme="minorHAnsi" w:hAnsiTheme="minorHAnsi" w:cstheme="minorHAnsi"/>
                <w:color w:val="000000"/>
                <w:sz w:val="19"/>
                <w:szCs w:val="19"/>
                <w:lang w:eastAsia="sk-SK"/>
              </w:rPr>
              <w:footnoteReference w:id="4"/>
            </w:r>
            <w:r w:rsidRPr="00B92051">
              <w:rPr>
                <w:rFonts w:asciiTheme="minorHAnsi" w:hAnsiTheme="minorHAnsi" w:cstheme="minorHAnsi"/>
                <w:color w:val="000000"/>
                <w:szCs w:val="19"/>
                <w:lang w:eastAsia="sk-SK"/>
              </w:rPr>
              <w:t>:</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256E818A"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A6050B" w:rsidRPr="00B92051" w14:paraId="7072DD96" w14:textId="77777777" w:rsidTr="00502AA6">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240C4870"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IČO</w:t>
            </w:r>
            <w:r w:rsidRPr="00B92051">
              <w:rPr>
                <w:rStyle w:val="Odkaznapoznmkupodiarou"/>
                <w:rFonts w:asciiTheme="minorHAnsi" w:hAnsiTheme="minorHAnsi" w:cstheme="minorHAnsi"/>
                <w:color w:val="000000"/>
                <w:sz w:val="19"/>
                <w:szCs w:val="19"/>
                <w:lang w:eastAsia="sk-SK"/>
              </w:rPr>
              <w:footnoteReference w:id="5"/>
            </w:r>
            <w:r w:rsidRPr="00B92051">
              <w:rPr>
                <w:rFonts w:asciiTheme="minorHAnsi" w:hAnsiTheme="minorHAnsi" w:cstheme="minorHAnsi"/>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0643C1EA"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A6050B" w:rsidRPr="00B92051" w14:paraId="464DF839" w14:textId="77777777" w:rsidTr="00502AA6">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01ABAA73"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Lehota na predkladanie ponúk</w:t>
            </w:r>
            <w:r w:rsidRPr="00B92051">
              <w:rPr>
                <w:rStyle w:val="Odkaznapoznmkupodiarou"/>
                <w:rFonts w:asciiTheme="minorHAnsi" w:hAnsiTheme="minorHAnsi" w:cstheme="minorHAnsi"/>
                <w:color w:val="000000"/>
                <w:sz w:val="19"/>
                <w:szCs w:val="19"/>
                <w:lang w:eastAsia="sk-SK"/>
              </w:rPr>
              <w:footnoteReference w:id="6"/>
            </w:r>
            <w:r w:rsidRPr="00B92051">
              <w:rPr>
                <w:rFonts w:asciiTheme="minorHAnsi" w:hAnsiTheme="minorHAnsi" w:cstheme="minorHAnsi"/>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31B6A112"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A6050B" w:rsidRPr="00B92051" w14:paraId="3F27707F" w14:textId="77777777" w:rsidTr="00502AA6">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387488"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Odkaz na miesto zverejnenia výzvy na súťaž</w:t>
            </w:r>
            <w:r w:rsidRPr="00B92051">
              <w:rPr>
                <w:rStyle w:val="Odkaznapoznmkupodiarou"/>
                <w:rFonts w:asciiTheme="minorHAnsi" w:hAnsiTheme="minorHAnsi" w:cstheme="minorHAnsi"/>
                <w:color w:val="000000"/>
                <w:sz w:val="19"/>
                <w:szCs w:val="19"/>
                <w:lang w:eastAsia="sk-SK"/>
              </w:rPr>
              <w:footnoteReference w:id="7"/>
            </w:r>
            <w:r w:rsidRPr="00B92051">
              <w:rPr>
                <w:rFonts w:asciiTheme="minorHAnsi" w:hAnsiTheme="minorHAnsi" w:cstheme="minorHAnsi"/>
                <w:color w:val="000000"/>
                <w:szCs w:val="19"/>
                <w:lang w:eastAsia="sk-SK"/>
              </w:rPr>
              <w:t>:</w:t>
            </w:r>
            <w:r w:rsidRPr="00B92051">
              <w:rPr>
                <w:rFonts w:asciiTheme="minorHAnsi" w:hAnsiTheme="minorHAnsi" w:cstheme="minorHAnsi"/>
                <w:i/>
                <w:iCs/>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68DB465E" w14:textId="77777777" w:rsidR="00A6050B" w:rsidRPr="00B92051" w:rsidRDefault="00A6050B" w:rsidP="00502AA6">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A6050B" w:rsidRPr="00B92051" w14:paraId="55881BA0" w14:textId="77777777" w:rsidTr="00502AA6">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671384A3" w14:textId="77777777" w:rsidR="00A6050B" w:rsidRPr="00B92051" w:rsidRDefault="00A6050B" w:rsidP="00502AA6">
            <w:pPr>
              <w:rPr>
                <w:rFonts w:asciiTheme="minorHAnsi" w:hAnsiTheme="minorHAnsi" w:cstheme="minorHAnsi"/>
                <w:color w:val="000000"/>
                <w:szCs w:val="19"/>
                <w:lang w:eastAsia="sk-SK"/>
              </w:rPr>
            </w:pPr>
            <w:r w:rsidRPr="00D956C6">
              <w:rPr>
                <w:rFonts w:asciiTheme="minorHAnsi" w:hAnsiTheme="minorHAnsi" w:cstheme="minorHAnsi"/>
                <w:color w:val="000000"/>
                <w:szCs w:val="19"/>
                <w:lang w:eastAsia="sk-SK"/>
              </w:rPr>
              <w:t>Dátum zverejnenia informácie na stránke CKO :</w:t>
            </w:r>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72D44C82" w14:textId="77777777" w:rsidR="00A6050B" w:rsidRPr="00B92051" w:rsidRDefault="00A6050B" w:rsidP="00502AA6">
            <w:pPr>
              <w:rPr>
                <w:rFonts w:asciiTheme="minorHAnsi" w:hAnsiTheme="minorHAnsi" w:cstheme="minorHAnsi"/>
                <w:color w:val="000000"/>
                <w:szCs w:val="19"/>
                <w:lang w:eastAsia="sk-SK"/>
              </w:rPr>
            </w:pPr>
          </w:p>
        </w:tc>
      </w:tr>
    </w:tbl>
    <w:p w14:paraId="0DC55727" w14:textId="77777777" w:rsidR="00503B95" w:rsidRDefault="00503B95" w:rsidP="00B07DE3">
      <w:pPr>
        <w:pStyle w:val="BodyText1"/>
        <w:spacing w:line="288" w:lineRule="auto"/>
        <w:jc w:val="both"/>
        <w:rPr>
          <w:rFonts w:asciiTheme="minorHAnsi" w:hAnsiTheme="minorHAnsi" w:cstheme="minorHAnsi"/>
          <w:szCs w:val="19"/>
        </w:rPr>
      </w:pPr>
    </w:p>
    <w:p w14:paraId="04E1D023" w14:textId="23064235" w:rsidR="00B94777" w:rsidRPr="00B92051" w:rsidRDefault="00B94777" w:rsidP="00B07DE3">
      <w:pPr>
        <w:pStyle w:val="BodyText1"/>
        <w:spacing w:line="288" w:lineRule="auto"/>
        <w:jc w:val="both"/>
        <w:rPr>
          <w:rFonts w:asciiTheme="minorHAnsi" w:hAnsiTheme="minorHAnsi" w:cstheme="minorHAnsi"/>
          <w:szCs w:val="19"/>
        </w:rPr>
      </w:pPr>
      <w:r w:rsidRPr="00B92051">
        <w:rPr>
          <w:rFonts w:asciiTheme="minorHAnsi" w:hAnsiTheme="minorHAnsi" w:cstheme="minorHAnsi"/>
          <w:szCs w:val="19"/>
        </w:rPr>
        <w:t>S pozdravom,</w:t>
      </w:r>
    </w:p>
    <w:p w14:paraId="7C6C1375" w14:textId="77777777" w:rsidR="00B94777" w:rsidRDefault="00B94777" w:rsidP="00B07DE3">
      <w:pPr>
        <w:pStyle w:val="BodyText1"/>
        <w:spacing w:line="288" w:lineRule="auto"/>
        <w:jc w:val="both"/>
        <w:rPr>
          <w:rFonts w:asciiTheme="minorHAnsi" w:hAnsiTheme="minorHAnsi" w:cstheme="minorHAnsi"/>
          <w:szCs w:val="19"/>
        </w:rPr>
      </w:pPr>
    </w:p>
    <w:p w14:paraId="66AD2F55" w14:textId="77777777" w:rsidR="00503B95" w:rsidRPr="00B92051" w:rsidRDefault="00503B95" w:rsidP="00B07DE3">
      <w:pPr>
        <w:pStyle w:val="BodyText1"/>
        <w:spacing w:line="288" w:lineRule="auto"/>
        <w:jc w:val="both"/>
        <w:rPr>
          <w:rFonts w:asciiTheme="minorHAnsi" w:hAnsiTheme="minorHAnsi" w:cstheme="minorHAnsi"/>
          <w:szCs w:val="19"/>
        </w:rPr>
      </w:pPr>
    </w:p>
    <w:p w14:paraId="59336CDC" w14:textId="5E13E266" w:rsidR="00B94777" w:rsidRPr="00B92051" w:rsidRDefault="00B94777" w:rsidP="00B94777">
      <w:pPr>
        <w:pStyle w:val="BodyText1"/>
        <w:spacing w:line="288" w:lineRule="auto"/>
        <w:jc w:val="right"/>
        <w:rPr>
          <w:rFonts w:asciiTheme="minorHAnsi" w:hAnsiTheme="minorHAnsi" w:cstheme="minorHAnsi"/>
          <w:szCs w:val="19"/>
        </w:rPr>
      </w:pPr>
      <w:r w:rsidRPr="00B92051">
        <w:rPr>
          <w:rFonts w:asciiTheme="minorHAnsi" w:hAnsiTheme="minorHAnsi" w:cstheme="minorHAnsi"/>
          <w:szCs w:val="19"/>
        </w:rPr>
        <w:t>……………………………………….………………………</w:t>
      </w:r>
    </w:p>
    <w:p w14:paraId="5790316E" w14:textId="13701D2A" w:rsidR="00B94777" w:rsidRPr="00B92051" w:rsidRDefault="00B94777" w:rsidP="00B94777">
      <w:pPr>
        <w:pStyle w:val="BodyText1"/>
        <w:spacing w:line="288" w:lineRule="auto"/>
        <w:jc w:val="right"/>
        <w:rPr>
          <w:rFonts w:asciiTheme="minorHAnsi" w:hAnsiTheme="minorHAnsi" w:cstheme="minorHAnsi"/>
          <w:szCs w:val="19"/>
        </w:rPr>
      </w:pPr>
      <w:r w:rsidRPr="00B92051">
        <w:rPr>
          <w:rFonts w:asciiTheme="minorHAnsi" w:hAnsiTheme="minorHAnsi" w:cstheme="minorHAnsi"/>
          <w:szCs w:val="19"/>
        </w:rPr>
        <w:lastRenderedPageBreak/>
        <w:t>Meno, podpis a dátum štatutárneho orgánu prijímateľa</w:t>
      </w:r>
    </w:p>
    <w:sectPr w:rsidR="00B94777" w:rsidRPr="00B92051" w:rsidSect="00503B95">
      <w:headerReference w:type="default" r:id="rId15"/>
      <w:footerReference w:type="default" r:id="rId16"/>
      <w:headerReference w:type="first" r:id="rId17"/>
      <w:footerReference w:type="first" r:id="rId18"/>
      <w:type w:val="continuous"/>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A16FA" w14:textId="77777777" w:rsidR="00863741" w:rsidRDefault="00863741">
      <w:r>
        <w:separator/>
      </w:r>
    </w:p>
    <w:p w14:paraId="521060A4" w14:textId="77777777" w:rsidR="00863741" w:rsidRDefault="00863741"/>
  </w:endnote>
  <w:endnote w:type="continuationSeparator" w:id="0">
    <w:p w14:paraId="2DCF5A53" w14:textId="77777777" w:rsidR="00863741" w:rsidRDefault="00863741">
      <w:r>
        <w:continuationSeparator/>
      </w:r>
    </w:p>
    <w:p w14:paraId="06C8FD92" w14:textId="77777777" w:rsidR="00863741" w:rsidRDefault="00863741"/>
  </w:endnote>
  <w:endnote w:type="continuationNotice" w:id="1">
    <w:p w14:paraId="0FF59D03" w14:textId="77777777" w:rsidR="00863741" w:rsidRDefault="008637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Univers Condensed">
    <w:altName w:val="Arial"/>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Black">
    <w:panose1 w:val="020B0A040201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86990"/>
      <w:docPartObj>
        <w:docPartGallery w:val="Page Numbers (Bottom of Page)"/>
        <w:docPartUnique/>
      </w:docPartObj>
    </w:sdtPr>
    <w:sdtEndPr>
      <w:rPr>
        <w:noProof/>
      </w:rPr>
    </w:sdtEndPr>
    <w:sdtContent>
      <w:p w14:paraId="57E8C206" w14:textId="77777777" w:rsidR="006D04C5" w:rsidRDefault="006D04C5">
        <w:pPr>
          <w:pStyle w:val="Pta"/>
          <w:jc w:val="right"/>
        </w:pPr>
        <w:r>
          <w:fldChar w:fldCharType="begin"/>
        </w:r>
        <w:r>
          <w:instrText xml:space="preserve"> PAGE   \* MERGEFORMAT </w:instrText>
        </w:r>
        <w:r>
          <w:fldChar w:fldCharType="separate"/>
        </w:r>
        <w:r w:rsidR="00597EA6">
          <w:rPr>
            <w:noProof/>
          </w:rPr>
          <w:t>2</w:t>
        </w:r>
        <w:r>
          <w:rPr>
            <w:noProof/>
          </w:rPr>
          <w:fldChar w:fldCharType="end"/>
        </w:r>
      </w:p>
    </w:sdtContent>
  </w:sdt>
  <w:p w14:paraId="57E8C207" w14:textId="77777777" w:rsidR="006D04C5" w:rsidRPr="003530AF" w:rsidRDefault="006D04C5"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5D097" w14:textId="77777777" w:rsidR="00B4749C" w:rsidRDefault="00B4749C" w:rsidP="00B4749C">
    <w:pPr>
      <w:tabs>
        <w:tab w:val="center" w:pos="4536"/>
        <w:tab w:val="right" w:pos="9072"/>
      </w:tabs>
      <w:jc w:val="center"/>
      <w:rPr>
        <w:rFonts w:ascii="Times New Roman" w:hAnsi="Times New Roman"/>
        <w:i/>
        <w:sz w:val="20"/>
        <w:szCs w:val="20"/>
      </w:rPr>
    </w:pPr>
  </w:p>
  <w:p w14:paraId="01DB18DF" w14:textId="371C6D2B" w:rsidR="00B4749C" w:rsidRPr="00B4749C" w:rsidRDefault="00BA11BA" w:rsidP="00BA11BA">
    <w:pPr>
      <w:tabs>
        <w:tab w:val="center" w:pos="4536"/>
        <w:tab w:val="right" w:pos="9072"/>
      </w:tabs>
      <w:jc w:val="center"/>
      <w:rPr>
        <w:rFonts w:ascii="Verdana" w:hAnsi="Verdana"/>
        <w:i/>
        <w:sz w:val="18"/>
        <w:szCs w:val="18"/>
      </w:rPr>
    </w:pPr>
    <w:r>
      <w:rPr>
        <w:i/>
        <w:sz w:val="20"/>
        <w:szCs w:val="20"/>
      </w:rPr>
      <w:t xml:space="preserve">Platnosť: </w:t>
    </w:r>
    <w:ins w:id="5" w:author="Zuzana Hušeková" w:date="2017-06-06T10:49:00Z">
      <w:r w:rsidR="00597EA6">
        <w:rPr>
          <w:i/>
          <w:sz w:val="20"/>
          <w:szCs w:val="20"/>
        </w:rPr>
        <w:t>06</w:t>
      </w:r>
    </w:ins>
    <w:del w:id="6" w:author="Zuzana Hušeková" w:date="2017-06-06T10:49:00Z">
      <w:r w:rsidR="00F8475A" w:rsidDel="00597EA6">
        <w:rPr>
          <w:i/>
          <w:sz w:val="20"/>
          <w:szCs w:val="20"/>
        </w:rPr>
        <w:delText>12</w:delText>
      </w:r>
    </w:del>
    <w:r w:rsidR="00DF1E81">
      <w:rPr>
        <w:i/>
        <w:sz w:val="20"/>
        <w:szCs w:val="20"/>
      </w:rPr>
      <w:t>.0</w:t>
    </w:r>
    <w:del w:id="7" w:author="Zuzana Hušeková" w:date="2017-06-06T10:49:00Z">
      <w:r w:rsidR="00DF1E81" w:rsidDel="00597EA6">
        <w:rPr>
          <w:i/>
          <w:sz w:val="20"/>
          <w:szCs w:val="20"/>
        </w:rPr>
        <w:delText>5</w:delText>
      </w:r>
    </w:del>
    <w:ins w:id="8" w:author="Zuzana Hušeková" w:date="2017-06-06T10:49:00Z">
      <w:r w:rsidR="00597EA6">
        <w:rPr>
          <w:i/>
          <w:sz w:val="20"/>
          <w:szCs w:val="20"/>
        </w:rPr>
        <w:t>6</w:t>
      </w:r>
    </w:ins>
    <w:r w:rsidR="00DF1E81">
      <w:rPr>
        <w:i/>
        <w:sz w:val="20"/>
        <w:szCs w:val="20"/>
      </w:rPr>
      <w:t>.2016</w:t>
    </w:r>
    <w:r>
      <w:rPr>
        <w:i/>
        <w:sz w:val="20"/>
        <w:szCs w:val="20"/>
      </w:rPr>
      <w:t xml:space="preserve">, účinnosť: </w:t>
    </w:r>
    <w:ins w:id="9" w:author="Zuzana Hušeková" w:date="2017-06-06T10:49:00Z">
      <w:r w:rsidR="00597EA6">
        <w:rPr>
          <w:i/>
          <w:sz w:val="20"/>
          <w:szCs w:val="20"/>
        </w:rPr>
        <w:t>06</w:t>
      </w:r>
    </w:ins>
    <w:del w:id="10" w:author="Zuzana Hušeková" w:date="2017-06-06T10:49:00Z">
      <w:r w:rsidR="00F8475A" w:rsidDel="00597EA6">
        <w:rPr>
          <w:i/>
          <w:sz w:val="20"/>
          <w:szCs w:val="20"/>
        </w:rPr>
        <w:delText>12</w:delText>
      </w:r>
    </w:del>
    <w:r w:rsidR="00DF1E81">
      <w:rPr>
        <w:i/>
        <w:sz w:val="20"/>
        <w:szCs w:val="20"/>
      </w:rPr>
      <w:t>.0</w:t>
    </w:r>
    <w:del w:id="11" w:author="Zuzana Hušeková" w:date="2017-06-06T10:49:00Z">
      <w:r w:rsidR="00DF1E81" w:rsidDel="00597EA6">
        <w:rPr>
          <w:i/>
          <w:sz w:val="20"/>
          <w:szCs w:val="20"/>
        </w:rPr>
        <w:delText>5</w:delText>
      </w:r>
    </w:del>
    <w:ins w:id="12" w:author="Zuzana Hušeková" w:date="2017-06-06T10:49:00Z">
      <w:r w:rsidR="00597EA6">
        <w:rPr>
          <w:i/>
          <w:sz w:val="20"/>
          <w:szCs w:val="20"/>
        </w:rPr>
        <w:t>6</w:t>
      </w:r>
    </w:ins>
    <w:r w:rsidR="00DF1E81">
      <w:rPr>
        <w:i/>
        <w:sz w:val="20"/>
        <w:szCs w:val="20"/>
      </w:rPr>
      <w:t>.2016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AB9F05" w14:textId="77777777" w:rsidR="00863741" w:rsidRDefault="00863741">
      <w:r>
        <w:separator/>
      </w:r>
    </w:p>
    <w:p w14:paraId="0E006ABF" w14:textId="77777777" w:rsidR="00863741" w:rsidRDefault="00863741"/>
  </w:footnote>
  <w:footnote w:type="continuationSeparator" w:id="0">
    <w:p w14:paraId="7D95F818" w14:textId="77777777" w:rsidR="00863741" w:rsidRDefault="00863741">
      <w:r>
        <w:continuationSeparator/>
      </w:r>
    </w:p>
    <w:p w14:paraId="7D5B9AE4" w14:textId="77777777" w:rsidR="00863741" w:rsidRDefault="00863741"/>
  </w:footnote>
  <w:footnote w:type="continuationNotice" w:id="1">
    <w:p w14:paraId="6BA9F642" w14:textId="77777777" w:rsidR="00863741" w:rsidRDefault="00863741"/>
  </w:footnote>
  <w:footnote w:id="2">
    <w:p w14:paraId="6198A177" w14:textId="77777777" w:rsidR="00A6050B" w:rsidRPr="00131CFB" w:rsidRDefault="00A6050B" w:rsidP="00A6050B">
      <w:pPr>
        <w:pStyle w:val="Textpoznmkypodiarou"/>
        <w:ind w:left="142" w:hanging="142"/>
        <w:rPr>
          <w:rFonts w:ascii="Times New Roman" w:hAnsi="Times New Roman"/>
          <w:b/>
        </w:rPr>
      </w:pPr>
      <w:r w:rsidRPr="00131CFB">
        <w:rPr>
          <w:rFonts w:ascii="Times New Roman" w:hAnsi="Times New Roman"/>
          <w:b/>
        </w:rPr>
        <w:t>Vysvetlivky:</w:t>
      </w:r>
    </w:p>
    <w:p w14:paraId="377731FD" w14:textId="77777777" w:rsidR="00A6050B" w:rsidRPr="00131CFB" w:rsidRDefault="00A6050B" w:rsidP="00A6050B">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3">
    <w:p w14:paraId="72C595FE" w14:textId="22286E1E" w:rsidR="00A6050B" w:rsidRPr="00131CFB" w:rsidRDefault="00A6050B" w:rsidP="00A6050B">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celý názov prijímateľa (nie skratky), pričom má sa za to, že "prijímateľ" je v tomto  prípade zároveň verejný obstarávateľ/obstarávateľa alebo osoba podľa § </w:t>
      </w:r>
      <w:r w:rsidR="00535434">
        <w:rPr>
          <w:rFonts w:ascii="Times New Roman" w:hAnsi="Times New Roman"/>
        </w:rPr>
        <w:t>8</w:t>
      </w:r>
      <w:r w:rsidR="00535434" w:rsidRPr="00131CFB">
        <w:rPr>
          <w:rFonts w:ascii="Times New Roman" w:hAnsi="Times New Roman"/>
        </w:rPr>
        <w:t xml:space="preserve"> </w:t>
      </w:r>
      <w:r w:rsidRPr="00131CFB">
        <w:rPr>
          <w:rFonts w:ascii="Times New Roman" w:hAnsi="Times New Roman"/>
        </w:rPr>
        <w:t>zákona o verejnom obstarávaní.</w:t>
      </w:r>
    </w:p>
  </w:footnote>
  <w:footnote w:id="4">
    <w:p w14:paraId="21181E5F" w14:textId="77777777" w:rsidR="00A6050B" w:rsidRPr="00131CFB" w:rsidRDefault="00A6050B" w:rsidP="00A6050B">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celá adresa prijímateľa.</w:t>
      </w:r>
    </w:p>
  </w:footnote>
  <w:footnote w:id="5">
    <w:p w14:paraId="3551E7F9" w14:textId="77777777" w:rsidR="00A6050B" w:rsidRPr="00131CFB" w:rsidRDefault="00A6050B" w:rsidP="00A6050B">
      <w:pPr>
        <w:pStyle w:val="Textpoznmkypodiarou"/>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IČO prijímateľa</w:t>
      </w:r>
      <w:r>
        <w:rPr>
          <w:rFonts w:ascii="Times New Roman" w:hAnsi="Times New Roman"/>
        </w:rPr>
        <w:t>.</w:t>
      </w:r>
    </w:p>
  </w:footnote>
  <w:footnote w:id="6">
    <w:p w14:paraId="223CFD8C" w14:textId="77777777" w:rsidR="00A6050B" w:rsidRPr="00131CFB" w:rsidRDefault="00A6050B" w:rsidP="00A6050B">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7">
    <w:p w14:paraId="18D79F48" w14:textId="77777777" w:rsidR="00A6050B" w:rsidRPr="00131CFB" w:rsidRDefault="00A6050B" w:rsidP="00A6050B">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link (presná internetová adresa) na miesto zverejnenia výzvy na súťaž na webovom sídle prijímateľa. Tento odkaz je potrebné uviesť čo najpresnejšie na samotný dokument, nie všeobecne</w:t>
      </w:r>
      <w:bookmarkStart w:id="4" w:name="_GoBack"/>
      <w:bookmarkEnd w:id="4"/>
      <w:r w:rsidRPr="00131CFB">
        <w:rPr>
          <w:rFonts w:ascii="Times New Roman" w:hAnsi="Times New Roman"/>
        </w:rPr>
        <w:t xml:space="preserve"> napr. odkazom na stránku obce alebo organizácie.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2AA8A" w14:textId="3608E1A5" w:rsidR="00503B95" w:rsidRDefault="00503B95" w:rsidP="00503B95">
    <w:pPr>
      <w:pStyle w:val="Hlavika"/>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C3C0A" w14:textId="31C6E340" w:rsidR="00503B95" w:rsidRDefault="00503B95" w:rsidP="00503B95">
    <w:pPr>
      <w:pStyle w:val="Hlavika"/>
      <w:jc w:val="center"/>
    </w:pPr>
    <w:r>
      <w:rPr>
        <w:noProof/>
        <w:lang w:val="sk-SK" w:eastAsia="sk-SK"/>
      </w:rPr>
      <w:drawing>
        <wp:inline distT="0" distB="0" distL="0" distR="0" wp14:anchorId="2E2B2D0E" wp14:editId="53384BF5">
          <wp:extent cx="4554855" cy="767715"/>
          <wp:effectExtent l="0" t="0" r="0" b="0"/>
          <wp:docPr id="3" name="Obrázok 3"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cid: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855" cy="767715"/>
                  </a:xfrm>
                  <a:prstGeom prst="rect">
                    <a:avLst/>
                  </a:prstGeom>
                  <a:noFill/>
                  <a:ln>
                    <a:noFill/>
                  </a:ln>
                </pic:spPr>
              </pic:pic>
            </a:graphicData>
          </a:graphic>
        </wp:inline>
      </w:drawing>
    </w:r>
  </w:p>
  <w:p w14:paraId="7256A58D" w14:textId="77777777" w:rsidR="00503B95" w:rsidRPr="0020152D" w:rsidRDefault="00503B95">
    <w:pPr>
      <w:pStyle w:val="Hlavika"/>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51D22"/>
    <w:multiLevelType w:val="multilevel"/>
    <w:tmpl w:val="8C7A92E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1AA1850"/>
    <w:multiLevelType w:val="hybridMultilevel"/>
    <w:tmpl w:val="0AACEC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6350DA"/>
    <w:multiLevelType w:val="hybridMultilevel"/>
    <w:tmpl w:val="9086F020"/>
    <w:lvl w:ilvl="0" w:tplc="041B0017">
      <w:start w:val="1"/>
      <w:numFmt w:val="lowerLetter"/>
      <w:lvlText w:val="%1)"/>
      <w:lvlJc w:val="left"/>
      <w:pPr>
        <w:tabs>
          <w:tab w:val="num" w:pos="1077"/>
        </w:tabs>
        <w:ind w:left="1077" w:hanging="360"/>
      </w:pPr>
      <w:rPr>
        <w:rFonts w:cs="Times New Roman" w:hint="default"/>
      </w:rPr>
    </w:lvl>
    <w:lvl w:ilvl="1" w:tplc="041B0017">
      <w:start w:val="1"/>
      <w:numFmt w:val="lowerLetter"/>
      <w:lvlText w:val="%2)"/>
      <w:lvlJc w:val="left"/>
      <w:pPr>
        <w:tabs>
          <w:tab w:val="num" w:pos="1797"/>
        </w:tabs>
        <w:ind w:left="1797" w:hanging="360"/>
      </w:pPr>
      <w:rPr>
        <w:rFonts w:cs="Times New Roman" w:hint="default"/>
      </w:rPr>
    </w:lvl>
    <w:lvl w:ilvl="2" w:tplc="3692F300">
      <w:start w:val="1"/>
      <w:numFmt w:val="decimal"/>
      <w:lvlText w:val="%3."/>
      <w:lvlJc w:val="left"/>
      <w:pPr>
        <w:tabs>
          <w:tab w:val="num" w:pos="2517"/>
        </w:tabs>
        <w:ind w:left="2517" w:hanging="360"/>
      </w:pPr>
      <w:rPr>
        <w:rFonts w:cs="Times New Roman" w:hint="default"/>
      </w:rPr>
    </w:lvl>
    <w:lvl w:ilvl="3" w:tplc="B0A8C982">
      <w:start w:val="1"/>
      <w:numFmt w:val="upperRoman"/>
      <w:lvlText w:val="%4."/>
      <w:lvlJc w:val="left"/>
      <w:pPr>
        <w:tabs>
          <w:tab w:val="num" w:pos="3597"/>
        </w:tabs>
        <w:ind w:left="3597" w:hanging="720"/>
      </w:pPr>
      <w:rPr>
        <w:rFonts w:cs="Times New Roman" w:hint="default"/>
      </w:rPr>
    </w:lvl>
    <w:lvl w:ilvl="4" w:tplc="C2C6DE9A">
      <w:start w:val="1"/>
      <w:numFmt w:val="decimal"/>
      <w:lvlText w:val="%5)"/>
      <w:lvlJc w:val="left"/>
      <w:pPr>
        <w:tabs>
          <w:tab w:val="num" w:pos="644"/>
        </w:tabs>
        <w:ind w:left="644" w:hanging="360"/>
      </w:pPr>
      <w:rPr>
        <w:rFonts w:cs="Times New Roman" w:hint="default"/>
      </w:rPr>
    </w:lvl>
    <w:lvl w:ilvl="5" w:tplc="041B0005" w:tentative="1">
      <w:start w:val="1"/>
      <w:numFmt w:val="bullet"/>
      <w:lvlText w:val=""/>
      <w:lvlJc w:val="left"/>
      <w:pPr>
        <w:tabs>
          <w:tab w:val="num" w:pos="4677"/>
        </w:tabs>
        <w:ind w:left="4677" w:hanging="360"/>
      </w:pPr>
      <w:rPr>
        <w:rFonts w:ascii="Wingdings" w:hAnsi="Wingdings" w:hint="default"/>
      </w:rPr>
    </w:lvl>
    <w:lvl w:ilvl="6" w:tplc="041B0001" w:tentative="1">
      <w:start w:val="1"/>
      <w:numFmt w:val="bullet"/>
      <w:lvlText w:val=""/>
      <w:lvlJc w:val="left"/>
      <w:pPr>
        <w:tabs>
          <w:tab w:val="num" w:pos="5397"/>
        </w:tabs>
        <w:ind w:left="5397" w:hanging="360"/>
      </w:pPr>
      <w:rPr>
        <w:rFonts w:ascii="Symbol" w:hAnsi="Symbol" w:hint="default"/>
      </w:rPr>
    </w:lvl>
    <w:lvl w:ilvl="7" w:tplc="041B0003" w:tentative="1">
      <w:start w:val="1"/>
      <w:numFmt w:val="bullet"/>
      <w:lvlText w:val="o"/>
      <w:lvlJc w:val="left"/>
      <w:pPr>
        <w:tabs>
          <w:tab w:val="num" w:pos="6117"/>
        </w:tabs>
        <w:ind w:left="6117" w:hanging="360"/>
      </w:pPr>
      <w:rPr>
        <w:rFonts w:ascii="Courier New" w:hAnsi="Courier New" w:hint="default"/>
      </w:rPr>
    </w:lvl>
    <w:lvl w:ilvl="8" w:tplc="041B0005" w:tentative="1">
      <w:start w:val="1"/>
      <w:numFmt w:val="bullet"/>
      <w:lvlText w:val=""/>
      <w:lvlJc w:val="left"/>
      <w:pPr>
        <w:tabs>
          <w:tab w:val="num" w:pos="6837"/>
        </w:tabs>
        <w:ind w:left="6837" w:hanging="360"/>
      </w:pPr>
      <w:rPr>
        <w:rFonts w:ascii="Wingdings" w:hAnsi="Wingdings" w:hint="default"/>
      </w:rPr>
    </w:lvl>
  </w:abstractNum>
  <w:abstractNum w:abstractNumId="5">
    <w:nsid w:val="02924838"/>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nsid w:val="03661656"/>
    <w:multiLevelType w:val="hybridMultilevel"/>
    <w:tmpl w:val="78CA842C"/>
    <w:lvl w:ilvl="0" w:tplc="1EE6E65E">
      <w:start w:val="1"/>
      <w:numFmt w:val="bullet"/>
      <w:lvlText w:val=""/>
      <w:lvlJc w:val="left"/>
      <w:pPr>
        <w:ind w:left="1440" w:hanging="360"/>
      </w:pPr>
      <w:rPr>
        <w:rFonts w:ascii="Symbol" w:hAnsi="Symbol" w:hint="default"/>
        <w:sz w:val="20"/>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nsid w:val="05C0567A"/>
    <w:multiLevelType w:val="hybridMultilevel"/>
    <w:tmpl w:val="AC966BDE"/>
    <w:lvl w:ilvl="0" w:tplc="816A2648">
      <w:start w:val="1"/>
      <w:numFmt w:val="lowerLetter"/>
      <w:lvlText w:val="%1)"/>
      <w:lvlJc w:val="left"/>
      <w:pPr>
        <w:ind w:left="720" w:hanging="360"/>
      </w:pPr>
      <w:rPr>
        <w:rFonts w:ascii="Arial" w:eastAsia="Times New Roman" w:hAnsi="Arial"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2E307A"/>
    <w:multiLevelType w:val="hybridMultilevel"/>
    <w:tmpl w:val="CCFC8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4507AC"/>
    <w:multiLevelType w:val="hybridMultilevel"/>
    <w:tmpl w:val="20083FA0"/>
    <w:lvl w:ilvl="0" w:tplc="041B0017">
      <w:start w:val="1"/>
      <w:numFmt w:val="lowerLetter"/>
      <w:lvlText w:val="%1)"/>
      <w:lvlJc w:val="left"/>
      <w:pPr>
        <w:tabs>
          <w:tab w:val="num" w:pos="380"/>
        </w:tabs>
        <w:ind w:left="380" w:hanging="360"/>
      </w:pPr>
      <w:rPr>
        <w:rFonts w:ascii="Times New Roman" w:hAnsi="Times New Roman" w:cs="Times New Roman" w:hint="default"/>
      </w:rPr>
    </w:lvl>
    <w:lvl w:ilvl="1" w:tplc="041B0019">
      <w:start w:val="1"/>
      <w:numFmt w:val="lowerLetter"/>
      <w:lvlText w:val="%2."/>
      <w:lvlJc w:val="left"/>
      <w:pPr>
        <w:tabs>
          <w:tab w:val="num" w:pos="1100"/>
        </w:tabs>
        <w:ind w:left="1100" w:hanging="360"/>
      </w:pPr>
      <w:rPr>
        <w:rFonts w:ascii="Times New Roman" w:hAnsi="Times New Roman" w:cs="Times New Roman"/>
      </w:rPr>
    </w:lvl>
    <w:lvl w:ilvl="2" w:tplc="041B001B">
      <w:start w:val="1"/>
      <w:numFmt w:val="lowerRoman"/>
      <w:lvlText w:val="%3."/>
      <w:lvlJc w:val="right"/>
      <w:pPr>
        <w:tabs>
          <w:tab w:val="num" w:pos="1820"/>
        </w:tabs>
        <w:ind w:left="1820" w:hanging="180"/>
      </w:pPr>
      <w:rPr>
        <w:rFonts w:ascii="Times New Roman" w:hAnsi="Times New Roman" w:cs="Times New Roman"/>
      </w:rPr>
    </w:lvl>
    <w:lvl w:ilvl="3" w:tplc="041B000F">
      <w:start w:val="1"/>
      <w:numFmt w:val="decimal"/>
      <w:lvlText w:val="%4."/>
      <w:lvlJc w:val="left"/>
      <w:pPr>
        <w:tabs>
          <w:tab w:val="num" w:pos="2540"/>
        </w:tabs>
        <w:ind w:left="2540" w:hanging="360"/>
      </w:pPr>
      <w:rPr>
        <w:rFonts w:ascii="Times New Roman" w:hAnsi="Times New Roman" w:cs="Times New Roman"/>
      </w:rPr>
    </w:lvl>
    <w:lvl w:ilvl="4" w:tplc="041B0019">
      <w:start w:val="1"/>
      <w:numFmt w:val="lowerLetter"/>
      <w:lvlText w:val="%5."/>
      <w:lvlJc w:val="left"/>
      <w:pPr>
        <w:tabs>
          <w:tab w:val="num" w:pos="3260"/>
        </w:tabs>
        <w:ind w:left="3260" w:hanging="360"/>
      </w:pPr>
      <w:rPr>
        <w:rFonts w:ascii="Times New Roman" w:hAnsi="Times New Roman" w:cs="Times New Roman"/>
      </w:rPr>
    </w:lvl>
    <w:lvl w:ilvl="5" w:tplc="041B001B">
      <w:start w:val="1"/>
      <w:numFmt w:val="lowerRoman"/>
      <w:lvlText w:val="%6."/>
      <w:lvlJc w:val="right"/>
      <w:pPr>
        <w:tabs>
          <w:tab w:val="num" w:pos="3980"/>
        </w:tabs>
        <w:ind w:left="3980" w:hanging="180"/>
      </w:pPr>
      <w:rPr>
        <w:rFonts w:ascii="Times New Roman" w:hAnsi="Times New Roman" w:cs="Times New Roman"/>
      </w:rPr>
    </w:lvl>
    <w:lvl w:ilvl="6" w:tplc="041B000F">
      <w:start w:val="1"/>
      <w:numFmt w:val="decimal"/>
      <w:lvlText w:val="%7."/>
      <w:lvlJc w:val="left"/>
      <w:pPr>
        <w:tabs>
          <w:tab w:val="num" w:pos="4700"/>
        </w:tabs>
        <w:ind w:left="4700" w:hanging="360"/>
      </w:pPr>
      <w:rPr>
        <w:rFonts w:ascii="Times New Roman" w:hAnsi="Times New Roman" w:cs="Times New Roman"/>
      </w:rPr>
    </w:lvl>
    <w:lvl w:ilvl="7" w:tplc="041B0019">
      <w:start w:val="1"/>
      <w:numFmt w:val="lowerLetter"/>
      <w:lvlText w:val="%8."/>
      <w:lvlJc w:val="left"/>
      <w:pPr>
        <w:tabs>
          <w:tab w:val="num" w:pos="5420"/>
        </w:tabs>
        <w:ind w:left="5420" w:hanging="360"/>
      </w:pPr>
      <w:rPr>
        <w:rFonts w:ascii="Times New Roman" w:hAnsi="Times New Roman" w:cs="Times New Roman"/>
      </w:rPr>
    </w:lvl>
    <w:lvl w:ilvl="8" w:tplc="041B001B">
      <w:start w:val="1"/>
      <w:numFmt w:val="lowerRoman"/>
      <w:lvlText w:val="%9."/>
      <w:lvlJc w:val="right"/>
      <w:pPr>
        <w:tabs>
          <w:tab w:val="num" w:pos="6140"/>
        </w:tabs>
        <w:ind w:left="6140" w:hanging="180"/>
      </w:pPr>
      <w:rPr>
        <w:rFonts w:ascii="Times New Roman" w:hAnsi="Times New Roman" w:cs="Times New Roman"/>
      </w:rPr>
    </w:lvl>
  </w:abstractNum>
  <w:abstractNum w:abstractNumId="11">
    <w:nsid w:val="08E318E7"/>
    <w:multiLevelType w:val="hybridMultilevel"/>
    <w:tmpl w:val="3A16D5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3303CB"/>
    <w:multiLevelType w:val="hybridMultilevel"/>
    <w:tmpl w:val="4CD642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BAE40E5"/>
    <w:multiLevelType w:val="hybridMultilevel"/>
    <w:tmpl w:val="7666C56A"/>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C472A80"/>
    <w:multiLevelType w:val="hybridMultilevel"/>
    <w:tmpl w:val="70C6E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FD0743"/>
    <w:multiLevelType w:val="hybridMultilevel"/>
    <w:tmpl w:val="2D1ACDE4"/>
    <w:lvl w:ilvl="0" w:tplc="041B0001">
      <w:start w:val="1"/>
      <w:numFmt w:val="bullet"/>
      <w:lvlText w:val=""/>
      <w:lvlJc w:val="left"/>
      <w:pPr>
        <w:tabs>
          <w:tab w:val="num" w:pos="1080"/>
        </w:tabs>
        <w:ind w:left="1080" w:hanging="360"/>
      </w:pPr>
      <w:rPr>
        <w:rFonts w:ascii="Symbol" w:hAnsi="Symbol" w:cs="Times New Roman" w:hint="default"/>
      </w:rPr>
    </w:lvl>
    <w:lvl w:ilvl="1" w:tplc="886AAF00">
      <w:start w:val="1"/>
      <w:numFmt w:val="lowerLetter"/>
      <w:lvlText w:val="%2."/>
      <w:lvlJc w:val="left"/>
      <w:pPr>
        <w:tabs>
          <w:tab w:val="num" w:pos="1800"/>
        </w:tabs>
        <w:ind w:left="1800" w:hanging="360"/>
      </w:pPr>
      <w:rPr>
        <w:rFonts w:ascii="Times New Roman" w:hAnsi="Times New Roman" w:cs="Times New Roman" w:hint="default"/>
      </w:rPr>
    </w:lvl>
    <w:lvl w:ilvl="2" w:tplc="1F3C80DA">
      <w:start w:val="8"/>
      <w:numFmt w:val="bullet"/>
      <w:lvlText w:val="-"/>
      <w:lvlJc w:val="left"/>
      <w:pPr>
        <w:tabs>
          <w:tab w:val="num" w:pos="2700"/>
        </w:tabs>
        <w:ind w:left="2700" w:hanging="360"/>
      </w:pPr>
      <w:rPr>
        <w:rFonts w:ascii="Times New Roman" w:eastAsia="Times New Roman" w:hAnsi="Times New Roman" w:hint="default"/>
      </w:rPr>
    </w:lvl>
    <w:lvl w:ilvl="3" w:tplc="1C1CB250">
      <w:start w:val="1"/>
      <w:numFmt w:val="lowerLetter"/>
      <w:lvlText w:val="%4)"/>
      <w:lvlJc w:val="left"/>
      <w:pPr>
        <w:tabs>
          <w:tab w:val="num" w:pos="3855"/>
        </w:tabs>
        <w:ind w:left="3855" w:hanging="975"/>
      </w:pPr>
      <w:rPr>
        <w:rFonts w:ascii="Times New Roman" w:hAnsi="Times New Roman" w:cs="Times New Roman" w:hint="default"/>
        <w:b w:val="0"/>
      </w:rPr>
    </w:lvl>
    <w:lvl w:ilvl="4" w:tplc="041B0019">
      <w:start w:val="1"/>
      <w:numFmt w:val="lowerLetter"/>
      <w:lvlText w:val="%5."/>
      <w:lvlJc w:val="left"/>
      <w:pPr>
        <w:tabs>
          <w:tab w:val="num" w:pos="3960"/>
        </w:tabs>
        <w:ind w:left="3960" w:hanging="360"/>
      </w:pPr>
      <w:rPr>
        <w:rFonts w:ascii="Times New Roman" w:hAnsi="Times New Roman" w:cs="Times New Roman"/>
      </w:rPr>
    </w:lvl>
    <w:lvl w:ilvl="5" w:tplc="041B001B">
      <w:start w:val="1"/>
      <w:numFmt w:val="lowerRoman"/>
      <w:lvlText w:val="%6."/>
      <w:lvlJc w:val="right"/>
      <w:pPr>
        <w:tabs>
          <w:tab w:val="num" w:pos="4680"/>
        </w:tabs>
        <w:ind w:left="4680" w:hanging="180"/>
      </w:pPr>
      <w:rPr>
        <w:rFonts w:ascii="Times New Roman" w:hAnsi="Times New Roman" w:cs="Times New Roman"/>
      </w:rPr>
    </w:lvl>
    <w:lvl w:ilvl="6" w:tplc="041B000F">
      <w:start w:val="1"/>
      <w:numFmt w:val="decimal"/>
      <w:lvlText w:val="%7."/>
      <w:lvlJc w:val="left"/>
      <w:pPr>
        <w:tabs>
          <w:tab w:val="num" w:pos="5400"/>
        </w:tabs>
        <w:ind w:left="5400" w:hanging="360"/>
      </w:pPr>
      <w:rPr>
        <w:rFonts w:ascii="Times New Roman" w:hAnsi="Times New Roman" w:cs="Times New Roman"/>
      </w:rPr>
    </w:lvl>
    <w:lvl w:ilvl="7" w:tplc="041B0019">
      <w:start w:val="1"/>
      <w:numFmt w:val="lowerLetter"/>
      <w:lvlText w:val="%8."/>
      <w:lvlJc w:val="left"/>
      <w:pPr>
        <w:tabs>
          <w:tab w:val="num" w:pos="6120"/>
        </w:tabs>
        <w:ind w:left="6120" w:hanging="360"/>
      </w:pPr>
      <w:rPr>
        <w:rFonts w:ascii="Times New Roman" w:hAnsi="Times New Roman" w:cs="Times New Roman"/>
      </w:rPr>
    </w:lvl>
    <w:lvl w:ilvl="8" w:tplc="041B001B">
      <w:start w:val="1"/>
      <w:numFmt w:val="lowerRoman"/>
      <w:lvlText w:val="%9."/>
      <w:lvlJc w:val="right"/>
      <w:pPr>
        <w:tabs>
          <w:tab w:val="num" w:pos="6840"/>
        </w:tabs>
        <w:ind w:left="6840" w:hanging="180"/>
      </w:pPr>
      <w:rPr>
        <w:rFonts w:ascii="Times New Roman" w:hAnsi="Times New Roman" w:cs="Times New Roman"/>
      </w:rPr>
    </w:lvl>
  </w:abstractNum>
  <w:abstractNum w:abstractNumId="16">
    <w:nsid w:val="0D1471C4"/>
    <w:multiLevelType w:val="hybridMultilevel"/>
    <w:tmpl w:val="8E6AF9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D4B2874"/>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EA202E8"/>
    <w:multiLevelType w:val="multilevel"/>
    <w:tmpl w:val="E24E6C7A"/>
    <w:lvl w:ilvl="0">
      <w:start w:val="1"/>
      <w:numFmt w:val="decimal"/>
      <w:lvlText w:val="%1."/>
      <w:lvlJc w:val="left"/>
      <w:pPr>
        <w:ind w:left="720" w:hanging="360"/>
      </w:pPr>
      <w:rPr>
        <w:rFonts w:eastAsiaTheme="minorHAnsi" w:hint="default"/>
      </w:rPr>
    </w:lvl>
    <w:lvl w:ilvl="1">
      <w:start w:val="1"/>
      <w:numFmt w:val="decimal"/>
      <w:isLgl/>
      <w:lvlText w:val="%1.%2"/>
      <w:lvlJc w:val="left"/>
      <w:pPr>
        <w:ind w:left="822" w:hanging="396"/>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nsid w:val="11C01DC3"/>
    <w:multiLevelType w:val="multilevel"/>
    <w:tmpl w:val="F1D64C8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11DF5767"/>
    <w:multiLevelType w:val="multilevel"/>
    <w:tmpl w:val="7B642684"/>
    <w:lvl w:ilvl="0">
      <w:start w:val="1"/>
      <w:numFmt w:val="decimal"/>
      <w:lvlText w:val="%1"/>
      <w:lvlJc w:val="left"/>
      <w:pPr>
        <w:ind w:left="432" w:hanging="432"/>
      </w:pPr>
      <w:rPr>
        <w:rFonts w:cs="Times New Roman" w:hint="default"/>
      </w:rPr>
    </w:lvl>
    <w:lvl w:ilvl="1">
      <w:start w:val="1"/>
      <w:numFmt w:val="decimal"/>
      <w:lvlText w:val="2.%2."/>
      <w:lvlJc w:val="left"/>
      <w:pPr>
        <w:ind w:left="576" w:hanging="576"/>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12D47947"/>
    <w:multiLevelType w:val="hybridMultilevel"/>
    <w:tmpl w:val="F880E2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3376259"/>
    <w:multiLevelType w:val="hybridMultilevel"/>
    <w:tmpl w:val="BF14FC3A"/>
    <w:lvl w:ilvl="0" w:tplc="111CDD0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38871B5"/>
    <w:multiLevelType w:val="hybridMultilevel"/>
    <w:tmpl w:val="F1C0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5">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15A46F33"/>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27">
    <w:nsid w:val="165A2FF4"/>
    <w:multiLevelType w:val="hybridMultilevel"/>
    <w:tmpl w:val="8A347E94"/>
    <w:lvl w:ilvl="0" w:tplc="933CF114">
      <w:start w:val="1"/>
      <w:numFmt w:val="bullet"/>
      <w:lvlText w:val=""/>
      <w:lvlJc w:val="left"/>
      <w:pPr>
        <w:tabs>
          <w:tab w:val="num" w:pos="720"/>
        </w:tabs>
        <w:ind w:left="737" w:hanging="737"/>
      </w:pPr>
      <w:rPr>
        <w:rFonts w:ascii="Symbol" w:hAnsi="Symbol" w:hint="default"/>
        <w:sz w:val="20"/>
      </w:rPr>
    </w:lvl>
    <w:lvl w:ilvl="1" w:tplc="3F621336">
      <w:start w:val="1"/>
      <w:numFmt w:val="bullet"/>
      <w:lvlText w:val=""/>
      <w:lvlJc w:val="left"/>
      <w:pPr>
        <w:tabs>
          <w:tab w:val="num" w:pos="1440"/>
        </w:tabs>
        <w:ind w:left="1440" w:hanging="360"/>
      </w:pPr>
      <w:rPr>
        <w:rFonts w:ascii="Symbol" w:hAnsi="Symbol" w:hint="default"/>
        <w:sz w:val="20"/>
      </w:rPr>
    </w:lvl>
    <w:lvl w:ilvl="2" w:tplc="4C8027C4" w:tentative="1">
      <w:start w:val="1"/>
      <w:numFmt w:val="bullet"/>
      <w:lvlText w:val=""/>
      <w:lvlJc w:val="left"/>
      <w:pPr>
        <w:tabs>
          <w:tab w:val="num" w:pos="2160"/>
        </w:tabs>
        <w:ind w:left="2160" w:hanging="360"/>
      </w:pPr>
      <w:rPr>
        <w:rFonts w:ascii="Wingdings" w:hAnsi="Wingdings" w:hint="default"/>
      </w:rPr>
    </w:lvl>
    <w:lvl w:ilvl="3" w:tplc="F43E73A2" w:tentative="1">
      <w:start w:val="1"/>
      <w:numFmt w:val="bullet"/>
      <w:lvlText w:val=""/>
      <w:lvlJc w:val="left"/>
      <w:pPr>
        <w:tabs>
          <w:tab w:val="num" w:pos="2880"/>
        </w:tabs>
        <w:ind w:left="2880" w:hanging="360"/>
      </w:pPr>
      <w:rPr>
        <w:rFonts w:ascii="Symbol" w:hAnsi="Symbol" w:hint="default"/>
      </w:rPr>
    </w:lvl>
    <w:lvl w:ilvl="4" w:tplc="9402BF64" w:tentative="1">
      <w:start w:val="1"/>
      <w:numFmt w:val="bullet"/>
      <w:lvlText w:val="o"/>
      <w:lvlJc w:val="left"/>
      <w:pPr>
        <w:tabs>
          <w:tab w:val="num" w:pos="3600"/>
        </w:tabs>
        <w:ind w:left="3600" w:hanging="360"/>
      </w:pPr>
      <w:rPr>
        <w:rFonts w:ascii="Courier New" w:hAnsi="Courier New" w:cs="Courier New" w:hint="default"/>
      </w:rPr>
    </w:lvl>
    <w:lvl w:ilvl="5" w:tplc="D8AE2DE2" w:tentative="1">
      <w:start w:val="1"/>
      <w:numFmt w:val="bullet"/>
      <w:lvlText w:val=""/>
      <w:lvlJc w:val="left"/>
      <w:pPr>
        <w:tabs>
          <w:tab w:val="num" w:pos="4320"/>
        </w:tabs>
        <w:ind w:left="4320" w:hanging="360"/>
      </w:pPr>
      <w:rPr>
        <w:rFonts w:ascii="Wingdings" w:hAnsi="Wingdings" w:hint="default"/>
      </w:rPr>
    </w:lvl>
    <w:lvl w:ilvl="6" w:tplc="AACA72E2" w:tentative="1">
      <w:start w:val="1"/>
      <w:numFmt w:val="bullet"/>
      <w:lvlText w:val=""/>
      <w:lvlJc w:val="left"/>
      <w:pPr>
        <w:tabs>
          <w:tab w:val="num" w:pos="5040"/>
        </w:tabs>
        <w:ind w:left="5040" w:hanging="360"/>
      </w:pPr>
      <w:rPr>
        <w:rFonts w:ascii="Symbol" w:hAnsi="Symbol" w:hint="default"/>
      </w:rPr>
    </w:lvl>
    <w:lvl w:ilvl="7" w:tplc="C284C68A" w:tentative="1">
      <w:start w:val="1"/>
      <w:numFmt w:val="bullet"/>
      <w:lvlText w:val="o"/>
      <w:lvlJc w:val="left"/>
      <w:pPr>
        <w:tabs>
          <w:tab w:val="num" w:pos="5760"/>
        </w:tabs>
        <w:ind w:left="5760" w:hanging="360"/>
      </w:pPr>
      <w:rPr>
        <w:rFonts w:ascii="Courier New" w:hAnsi="Courier New" w:cs="Courier New" w:hint="default"/>
      </w:rPr>
    </w:lvl>
    <w:lvl w:ilvl="8" w:tplc="1E82B7C8" w:tentative="1">
      <w:start w:val="1"/>
      <w:numFmt w:val="bullet"/>
      <w:lvlText w:val=""/>
      <w:lvlJc w:val="left"/>
      <w:pPr>
        <w:tabs>
          <w:tab w:val="num" w:pos="6480"/>
        </w:tabs>
        <w:ind w:left="6480" w:hanging="360"/>
      </w:pPr>
      <w:rPr>
        <w:rFonts w:ascii="Wingdings" w:hAnsi="Wingdings" w:hint="default"/>
      </w:rPr>
    </w:lvl>
  </w:abstractNum>
  <w:abstractNum w:abstractNumId="28">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171B174D"/>
    <w:multiLevelType w:val="hybridMultilevel"/>
    <w:tmpl w:val="A164F280"/>
    <w:lvl w:ilvl="0" w:tplc="D73CB7F2">
      <w:start w:val="1"/>
      <w:numFmt w:val="decimal"/>
      <w:lvlText w:val="%1."/>
      <w:lvlJc w:val="left"/>
      <w:pPr>
        <w:ind w:left="1350" w:hanging="360"/>
      </w:pPr>
      <w:rPr>
        <w:b w:val="0"/>
      </w:rPr>
    </w:lvl>
    <w:lvl w:ilvl="1" w:tplc="041B0019">
      <w:start w:val="1"/>
      <w:numFmt w:val="lowerLetter"/>
      <w:lvlText w:val="%2."/>
      <w:lvlJc w:val="left"/>
      <w:pPr>
        <w:ind w:left="2070" w:hanging="360"/>
      </w:pPr>
    </w:lvl>
    <w:lvl w:ilvl="2" w:tplc="041B001B">
      <w:start w:val="1"/>
      <w:numFmt w:val="lowerRoman"/>
      <w:lvlText w:val="%3."/>
      <w:lvlJc w:val="right"/>
      <w:pPr>
        <w:ind w:left="2790" w:hanging="180"/>
      </w:pPr>
    </w:lvl>
    <w:lvl w:ilvl="3" w:tplc="041B000F">
      <w:start w:val="1"/>
      <w:numFmt w:val="decimal"/>
      <w:lvlText w:val="%4."/>
      <w:lvlJc w:val="left"/>
      <w:pPr>
        <w:ind w:left="3510" w:hanging="360"/>
      </w:pPr>
    </w:lvl>
    <w:lvl w:ilvl="4" w:tplc="041B0019">
      <w:start w:val="1"/>
      <w:numFmt w:val="lowerLetter"/>
      <w:lvlText w:val="%5."/>
      <w:lvlJc w:val="left"/>
      <w:pPr>
        <w:ind w:left="4230" w:hanging="360"/>
      </w:pPr>
    </w:lvl>
    <w:lvl w:ilvl="5" w:tplc="041B001B">
      <w:start w:val="1"/>
      <w:numFmt w:val="lowerRoman"/>
      <w:lvlText w:val="%6."/>
      <w:lvlJc w:val="right"/>
      <w:pPr>
        <w:ind w:left="4950" w:hanging="180"/>
      </w:pPr>
    </w:lvl>
    <w:lvl w:ilvl="6" w:tplc="041B000F">
      <w:start w:val="1"/>
      <w:numFmt w:val="decimal"/>
      <w:lvlText w:val="%7."/>
      <w:lvlJc w:val="left"/>
      <w:pPr>
        <w:ind w:left="5670" w:hanging="360"/>
      </w:pPr>
    </w:lvl>
    <w:lvl w:ilvl="7" w:tplc="041B0019">
      <w:start w:val="1"/>
      <w:numFmt w:val="lowerLetter"/>
      <w:lvlText w:val="%8."/>
      <w:lvlJc w:val="left"/>
      <w:pPr>
        <w:ind w:left="6390" w:hanging="360"/>
      </w:pPr>
    </w:lvl>
    <w:lvl w:ilvl="8" w:tplc="041B001B">
      <w:start w:val="1"/>
      <w:numFmt w:val="lowerRoman"/>
      <w:lvlText w:val="%9."/>
      <w:lvlJc w:val="right"/>
      <w:pPr>
        <w:ind w:left="7110" w:hanging="180"/>
      </w:pPr>
    </w:lvl>
  </w:abstractNum>
  <w:abstractNum w:abstractNumId="30">
    <w:nsid w:val="186F7DEE"/>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8EB1B03"/>
    <w:multiLevelType w:val="hybridMultilevel"/>
    <w:tmpl w:val="2B84B44A"/>
    <w:lvl w:ilvl="0" w:tplc="1EE6E65E">
      <w:start w:val="1"/>
      <w:numFmt w:val="bullet"/>
      <w:lvlText w:val=""/>
      <w:lvlJc w:val="left"/>
      <w:pPr>
        <w:ind w:left="720" w:hanging="360"/>
      </w:pPr>
      <w:rPr>
        <w:rFonts w:ascii="Symbol" w:hAnsi="Symbol" w:hint="default"/>
      </w:rPr>
    </w:lvl>
    <w:lvl w:ilvl="1" w:tplc="68F60240">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A0B3D55"/>
    <w:multiLevelType w:val="hybridMultilevel"/>
    <w:tmpl w:val="D95E62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4">
    <w:nsid w:val="1B8C0590"/>
    <w:multiLevelType w:val="hybridMultilevel"/>
    <w:tmpl w:val="2452DD40"/>
    <w:lvl w:ilvl="0" w:tplc="B97C5B96">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35">
    <w:nsid w:val="1BE4332A"/>
    <w:multiLevelType w:val="hybridMultilevel"/>
    <w:tmpl w:val="A36CE9EA"/>
    <w:lvl w:ilvl="0" w:tplc="84AC27C6">
      <w:start w:val="1"/>
      <w:numFmt w:val="decimal"/>
      <w:lvlText w:val="%1."/>
      <w:lvlJc w:val="left"/>
      <w:pPr>
        <w:tabs>
          <w:tab w:val="num" w:pos="540"/>
        </w:tabs>
        <w:ind w:left="540" w:hanging="360"/>
      </w:pPr>
      <w:rPr>
        <w:rFonts w:hint="default"/>
      </w:rPr>
    </w:lvl>
    <w:lvl w:ilvl="1" w:tplc="041B0019">
      <w:start w:val="1"/>
      <w:numFmt w:val="lowerLetter"/>
      <w:lvlText w:val="%2)"/>
      <w:lvlJc w:val="left"/>
      <w:pPr>
        <w:tabs>
          <w:tab w:val="num" w:pos="1260"/>
        </w:tabs>
        <w:ind w:left="1260" w:hanging="360"/>
      </w:pPr>
      <w:rPr>
        <w:rFonts w:hint="default"/>
      </w:rPr>
    </w:lvl>
    <w:lvl w:ilvl="2" w:tplc="041B001B">
      <w:start w:val="1"/>
      <w:numFmt w:val="decimal"/>
      <w:lvlText w:val="%3."/>
      <w:lvlJc w:val="left"/>
      <w:pPr>
        <w:tabs>
          <w:tab w:val="num" w:pos="1980"/>
        </w:tabs>
        <w:ind w:left="1980" w:hanging="360"/>
      </w:pPr>
    </w:lvl>
    <w:lvl w:ilvl="3" w:tplc="041B000F">
      <w:start w:val="1"/>
      <w:numFmt w:val="decimal"/>
      <w:lvlText w:val="%4."/>
      <w:lvlJc w:val="left"/>
      <w:pPr>
        <w:tabs>
          <w:tab w:val="num" w:pos="2700"/>
        </w:tabs>
        <w:ind w:left="2700" w:hanging="360"/>
      </w:pPr>
    </w:lvl>
    <w:lvl w:ilvl="4" w:tplc="041B0019">
      <w:start w:val="1"/>
      <w:numFmt w:val="decimal"/>
      <w:lvlText w:val="%5."/>
      <w:lvlJc w:val="left"/>
      <w:pPr>
        <w:tabs>
          <w:tab w:val="num" w:pos="3420"/>
        </w:tabs>
        <w:ind w:left="3420" w:hanging="360"/>
      </w:pPr>
    </w:lvl>
    <w:lvl w:ilvl="5" w:tplc="041B001B">
      <w:start w:val="1"/>
      <w:numFmt w:val="decimal"/>
      <w:lvlText w:val="%6."/>
      <w:lvlJc w:val="left"/>
      <w:pPr>
        <w:tabs>
          <w:tab w:val="num" w:pos="4140"/>
        </w:tabs>
        <w:ind w:left="4140" w:hanging="360"/>
      </w:pPr>
    </w:lvl>
    <w:lvl w:ilvl="6" w:tplc="041B000F">
      <w:start w:val="1"/>
      <w:numFmt w:val="decimal"/>
      <w:lvlText w:val="%7."/>
      <w:lvlJc w:val="left"/>
      <w:pPr>
        <w:tabs>
          <w:tab w:val="num" w:pos="4860"/>
        </w:tabs>
        <w:ind w:left="4860" w:hanging="360"/>
      </w:pPr>
    </w:lvl>
    <w:lvl w:ilvl="7" w:tplc="041B0019">
      <w:start w:val="1"/>
      <w:numFmt w:val="decimal"/>
      <w:lvlText w:val="%8."/>
      <w:lvlJc w:val="left"/>
      <w:pPr>
        <w:tabs>
          <w:tab w:val="num" w:pos="5580"/>
        </w:tabs>
        <w:ind w:left="5580" w:hanging="360"/>
      </w:pPr>
    </w:lvl>
    <w:lvl w:ilvl="8" w:tplc="041B001B">
      <w:start w:val="1"/>
      <w:numFmt w:val="decimal"/>
      <w:lvlText w:val="%9."/>
      <w:lvlJc w:val="left"/>
      <w:pPr>
        <w:tabs>
          <w:tab w:val="num" w:pos="6300"/>
        </w:tabs>
        <w:ind w:left="6300" w:hanging="360"/>
      </w:pPr>
    </w:lvl>
  </w:abstractNum>
  <w:abstractNum w:abstractNumId="36">
    <w:nsid w:val="1E8B6052"/>
    <w:multiLevelType w:val="hybridMultilevel"/>
    <w:tmpl w:val="E9DC5062"/>
    <w:lvl w:ilvl="0" w:tplc="5A04C2E4">
      <w:start w:val="8"/>
      <w:numFmt w:val="decimal"/>
      <w:lvlText w:val="%1."/>
      <w:lvlJc w:val="left"/>
      <w:pPr>
        <w:tabs>
          <w:tab w:val="num" w:pos="644"/>
        </w:tabs>
        <w:ind w:left="644"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EDA3D1C"/>
    <w:multiLevelType w:val="hybridMultilevel"/>
    <w:tmpl w:val="4E685C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FBC15EA"/>
    <w:multiLevelType w:val="hybridMultilevel"/>
    <w:tmpl w:val="C9FEB33A"/>
    <w:lvl w:ilvl="0" w:tplc="041B0017">
      <w:start w:val="1"/>
      <w:numFmt w:val="lowerLetter"/>
      <w:lvlText w:val="%1)"/>
      <w:lvlJc w:val="left"/>
      <w:pPr>
        <w:ind w:left="720" w:hanging="360"/>
      </w:pPr>
    </w:lvl>
    <w:lvl w:ilvl="1" w:tplc="43EACD86">
      <w:start w:val="1"/>
      <w:numFmt w:val="decimal"/>
      <w:lvlText w:val="%2."/>
      <w:lvlJc w:val="left"/>
      <w:pPr>
        <w:ind w:left="1440" w:hanging="360"/>
      </w:pPr>
      <w:rPr>
        <w:rFonts w:hint="default"/>
      </w:rPr>
    </w:lvl>
    <w:lvl w:ilvl="2" w:tplc="041B0019">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FC0384D"/>
    <w:multiLevelType w:val="hybridMultilevel"/>
    <w:tmpl w:val="5FA246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0CC7299"/>
    <w:multiLevelType w:val="hybridMultilevel"/>
    <w:tmpl w:val="6CD48D5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14C17E0"/>
    <w:multiLevelType w:val="hybridMultilevel"/>
    <w:tmpl w:val="368E73F0"/>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2">
    <w:nsid w:val="216D7F3D"/>
    <w:multiLevelType w:val="hybridMultilevel"/>
    <w:tmpl w:val="28106D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nsid w:val="224D1912"/>
    <w:multiLevelType w:val="hybridMultilevel"/>
    <w:tmpl w:val="41D27A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FA7E08"/>
    <w:multiLevelType w:val="hybridMultilevel"/>
    <w:tmpl w:val="916C73A2"/>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D8F0EEFC">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5">
    <w:nsid w:val="23791DC0"/>
    <w:multiLevelType w:val="hybridMultilevel"/>
    <w:tmpl w:val="28A0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48414B2"/>
    <w:multiLevelType w:val="hybridMultilevel"/>
    <w:tmpl w:val="5B58A8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4EF29D1"/>
    <w:multiLevelType w:val="multilevel"/>
    <w:tmpl w:val="B61A90D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2672124B"/>
    <w:multiLevelType w:val="hybridMultilevel"/>
    <w:tmpl w:val="143A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7424978"/>
    <w:multiLevelType w:val="hybridMultilevel"/>
    <w:tmpl w:val="6A4A33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7CD10A1"/>
    <w:multiLevelType w:val="hybridMultilevel"/>
    <w:tmpl w:val="3DFE9F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85C1A7A"/>
    <w:multiLevelType w:val="hybridMultilevel"/>
    <w:tmpl w:val="F280AB4C"/>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F4F64358">
      <w:start w:val="6"/>
      <w:numFmt w:val="decimal"/>
      <w:lvlText w:val="%3."/>
      <w:lvlJc w:val="left"/>
      <w:pPr>
        <w:ind w:left="1980" w:hanging="360"/>
      </w:pPr>
      <w:rPr>
        <w:rFonts w:eastAsia="Arial Unicode MS" w:hint="default"/>
      </w:rPr>
    </w:lvl>
    <w:lvl w:ilvl="3" w:tplc="8A92657C">
      <w:start w:val="1"/>
      <w:numFmt w:val="decimal"/>
      <w:lvlText w:val="%4."/>
      <w:lvlJc w:val="left"/>
      <w:pPr>
        <w:tabs>
          <w:tab w:val="num" w:pos="2520"/>
        </w:tabs>
        <w:ind w:left="2520" w:hanging="360"/>
      </w:pPr>
      <w:rPr>
        <w:rFonts w:cs="Times New Roman"/>
        <w:b w:val="0"/>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nsid w:val="28C951E3"/>
    <w:multiLevelType w:val="hybridMultilevel"/>
    <w:tmpl w:val="7DC804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A7F7928"/>
    <w:multiLevelType w:val="hybridMultilevel"/>
    <w:tmpl w:val="69CC24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B410B63"/>
    <w:multiLevelType w:val="hybridMultilevel"/>
    <w:tmpl w:val="6A3E27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C224FB3"/>
    <w:multiLevelType w:val="hybridMultilevel"/>
    <w:tmpl w:val="8DAC7C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C421F40"/>
    <w:multiLevelType w:val="hybridMultilevel"/>
    <w:tmpl w:val="0BBEE994"/>
    <w:lvl w:ilvl="0" w:tplc="041B0017">
      <w:start w:val="1"/>
      <w:numFmt w:val="lowerLetter"/>
      <w:lvlText w:val="%1)"/>
      <w:lvlJc w:val="left"/>
      <w:pPr>
        <w:tabs>
          <w:tab w:val="num" w:pos="720"/>
        </w:tabs>
        <w:ind w:left="720" w:hanging="360"/>
      </w:pPr>
      <w:rPr>
        <w:rFonts w:ascii="Times New Roman" w:hAnsi="Times New Roman" w:cs="Times New Roman" w:hint="default"/>
      </w:rPr>
    </w:lvl>
    <w:lvl w:ilvl="1" w:tplc="041B0019">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57">
    <w:nsid w:val="2C8E0FC4"/>
    <w:multiLevelType w:val="hybridMultilevel"/>
    <w:tmpl w:val="0FEE8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C9D41E6"/>
    <w:multiLevelType w:val="hybridMultilevel"/>
    <w:tmpl w:val="53148AAC"/>
    <w:lvl w:ilvl="0" w:tplc="FBEC1664">
      <w:start w:val="1"/>
      <w:numFmt w:val="decimal"/>
      <w:lvlText w:val="%1."/>
      <w:lvlJc w:val="left"/>
      <w:pPr>
        <w:tabs>
          <w:tab w:val="num" w:pos="360"/>
        </w:tabs>
        <w:ind w:left="360" w:hanging="360"/>
      </w:pPr>
      <w:rPr>
        <w:rFonts w:asciiTheme="minorHAnsi" w:hAnsiTheme="minorHAnsi" w:cstheme="minorHAnsi" w:hint="default"/>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59">
    <w:nsid w:val="2D4208C4"/>
    <w:multiLevelType w:val="hybridMultilevel"/>
    <w:tmpl w:val="30BACF18"/>
    <w:lvl w:ilvl="0" w:tplc="6B60B7FA">
      <w:start w:val="1"/>
      <w:numFmt w:val="decimal"/>
      <w:lvlText w:val="%1."/>
      <w:lvlJc w:val="left"/>
      <w:pPr>
        <w:tabs>
          <w:tab w:val="num" w:pos="360"/>
        </w:tabs>
        <w:ind w:left="360" w:hanging="360"/>
      </w:pPr>
      <w:rPr>
        <w:rFonts w:asciiTheme="minorHAnsi" w:hAnsiTheme="minorHAnsi" w:cstheme="minorHAnsi" w:hint="default"/>
        <w:sz w:val="19"/>
        <w:szCs w:val="19"/>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60">
    <w:nsid w:val="2E1B0802"/>
    <w:multiLevelType w:val="hybridMultilevel"/>
    <w:tmpl w:val="BD3884B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nsid w:val="2E63486D"/>
    <w:multiLevelType w:val="hybridMultilevel"/>
    <w:tmpl w:val="BF50E85E"/>
    <w:lvl w:ilvl="0" w:tplc="7E5E4D46">
      <w:start w:val="1"/>
      <w:numFmt w:val="bullet"/>
      <w:lvlText w:val=""/>
      <w:lvlJc w:val="left"/>
      <w:pPr>
        <w:ind w:left="1429" w:hanging="360"/>
      </w:pPr>
      <w:rPr>
        <w:rFonts w:ascii="Symbol" w:hAnsi="Symbol"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2">
    <w:nsid w:val="2E8F5051"/>
    <w:multiLevelType w:val="hybridMultilevel"/>
    <w:tmpl w:val="82382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EDE3771"/>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64">
    <w:nsid w:val="2F9B7D1F"/>
    <w:multiLevelType w:val="multilevel"/>
    <w:tmpl w:val="5B3208E4"/>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5">
    <w:nsid w:val="31857DF3"/>
    <w:multiLevelType w:val="hybridMultilevel"/>
    <w:tmpl w:val="4EAC8EFE"/>
    <w:lvl w:ilvl="0" w:tplc="AC68AA72">
      <w:start w:val="10"/>
      <w:numFmt w:val="decimal"/>
      <w:lvlText w:val="%1."/>
      <w:lvlJc w:val="left"/>
      <w:pPr>
        <w:tabs>
          <w:tab w:val="num" w:pos="502"/>
        </w:tabs>
        <w:ind w:left="502"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2A51917"/>
    <w:multiLevelType w:val="multilevel"/>
    <w:tmpl w:val="964A23A8"/>
    <w:lvl w:ilvl="0">
      <w:start w:val="1"/>
      <w:numFmt w:val="decimal"/>
      <w:lvlText w:val="%1."/>
      <w:lvlJc w:val="left"/>
      <w:pPr>
        <w:ind w:left="720" w:hanging="360"/>
      </w:pPr>
      <w:rPr>
        <w:rFonts w:hint="default"/>
      </w:rPr>
    </w:lvl>
    <w:lvl w:ilvl="1">
      <w:start w:val="1"/>
      <w:numFmt w:val="decimal"/>
      <w:isLgl/>
      <w:lvlText w:val="%2."/>
      <w:lvlJc w:val="left"/>
      <w:pPr>
        <w:ind w:left="795" w:hanging="435"/>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8">
    <w:nsid w:val="33992985"/>
    <w:multiLevelType w:val="hybridMultilevel"/>
    <w:tmpl w:val="CDD024AE"/>
    <w:lvl w:ilvl="0" w:tplc="1EE6E65E">
      <w:start w:val="1"/>
      <w:numFmt w:val="bullet"/>
      <w:lvlText w:val=""/>
      <w:lvlJc w:val="left"/>
      <w:pPr>
        <w:tabs>
          <w:tab w:val="num" w:pos="1440"/>
        </w:tabs>
        <w:ind w:left="1440" w:hanging="360"/>
      </w:pPr>
      <w:rPr>
        <w:rFonts w:ascii="Symbol" w:hAnsi="Symbol"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69">
    <w:nsid w:val="348E6BA2"/>
    <w:multiLevelType w:val="hybridMultilevel"/>
    <w:tmpl w:val="D212B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67E4BF4"/>
    <w:multiLevelType w:val="hybridMultilevel"/>
    <w:tmpl w:val="04AEC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7446517"/>
    <w:multiLevelType w:val="hybridMultilevel"/>
    <w:tmpl w:val="01C4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9DD2130"/>
    <w:multiLevelType w:val="hybridMultilevel"/>
    <w:tmpl w:val="120CBE64"/>
    <w:lvl w:ilvl="0" w:tplc="04090017">
      <w:start w:val="1"/>
      <w:numFmt w:val="lowerLetter"/>
      <w:lvlText w:val="%1)"/>
      <w:lvlJc w:val="left"/>
      <w:pPr>
        <w:ind w:left="720" w:hanging="360"/>
      </w:pPr>
    </w:lvl>
    <w:lvl w:ilvl="1" w:tplc="7D12936E">
      <w:start w:val="1"/>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AFC0963"/>
    <w:multiLevelType w:val="hybridMultilevel"/>
    <w:tmpl w:val="92C2A512"/>
    <w:lvl w:ilvl="0" w:tplc="1EE6E65E">
      <w:start w:val="1"/>
      <w:numFmt w:val="upperRoman"/>
      <w:lvlText w:val="%1."/>
      <w:lvlJc w:val="right"/>
      <w:pPr>
        <w:tabs>
          <w:tab w:val="num" w:pos="720"/>
        </w:tabs>
        <w:ind w:left="720" w:hanging="18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tentative="1">
      <w:start w:val="1"/>
      <w:numFmt w:val="lowerRoman"/>
      <w:lvlText w:val="%3."/>
      <w:lvlJc w:val="right"/>
      <w:pPr>
        <w:tabs>
          <w:tab w:val="num" w:pos="2160"/>
        </w:tabs>
        <w:ind w:left="2160" w:hanging="180"/>
      </w:pPr>
      <w:rPr>
        <w:rFonts w:cs="Times New Roman"/>
      </w:rPr>
    </w:lvl>
    <w:lvl w:ilvl="3" w:tplc="041B0001" w:tentative="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tentative="1">
      <w:start w:val="1"/>
      <w:numFmt w:val="lowerRoman"/>
      <w:lvlText w:val="%6."/>
      <w:lvlJc w:val="right"/>
      <w:pPr>
        <w:tabs>
          <w:tab w:val="num" w:pos="4320"/>
        </w:tabs>
        <w:ind w:left="4320" w:hanging="180"/>
      </w:pPr>
      <w:rPr>
        <w:rFonts w:cs="Times New Roman"/>
      </w:rPr>
    </w:lvl>
    <w:lvl w:ilvl="6" w:tplc="041B0001" w:tentative="1">
      <w:start w:val="1"/>
      <w:numFmt w:val="decimal"/>
      <w:lvlText w:val="%7."/>
      <w:lvlJc w:val="left"/>
      <w:pPr>
        <w:tabs>
          <w:tab w:val="num" w:pos="5040"/>
        </w:tabs>
        <w:ind w:left="5040" w:hanging="360"/>
      </w:pPr>
      <w:rPr>
        <w:rFonts w:cs="Times New Roman"/>
      </w:rPr>
    </w:lvl>
    <w:lvl w:ilvl="7" w:tplc="041B0003" w:tentative="1">
      <w:start w:val="1"/>
      <w:numFmt w:val="lowerLetter"/>
      <w:lvlText w:val="%8."/>
      <w:lvlJc w:val="left"/>
      <w:pPr>
        <w:tabs>
          <w:tab w:val="num" w:pos="5760"/>
        </w:tabs>
        <w:ind w:left="5760" w:hanging="360"/>
      </w:pPr>
      <w:rPr>
        <w:rFonts w:cs="Times New Roman"/>
      </w:rPr>
    </w:lvl>
    <w:lvl w:ilvl="8" w:tplc="041B0005" w:tentative="1">
      <w:start w:val="1"/>
      <w:numFmt w:val="lowerRoman"/>
      <w:lvlText w:val="%9."/>
      <w:lvlJc w:val="right"/>
      <w:pPr>
        <w:tabs>
          <w:tab w:val="num" w:pos="6480"/>
        </w:tabs>
        <w:ind w:left="6480" w:hanging="180"/>
      </w:pPr>
      <w:rPr>
        <w:rFonts w:cs="Times New Roman"/>
      </w:rPr>
    </w:lvl>
  </w:abstractNum>
  <w:abstractNum w:abstractNumId="74">
    <w:nsid w:val="3B376BD7"/>
    <w:multiLevelType w:val="hybridMultilevel"/>
    <w:tmpl w:val="B5003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CB47366"/>
    <w:multiLevelType w:val="hybridMultilevel"/>
    <w:tmpl w:val="E2BE24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D813904"/>
    <w:multiLevelType w:val="multilevel"/>
    <w:tmpl w:val="357A0FDE"/>
    <w:lvl w:ilvl="0">
      <w:start w:val="5"/>
      <w:numFmt w:val="decimal"/>
      <w:lvlText w:val="%1"/>
      <w:lvlJc w:val="left"/>
      <w:pPr>
        <w:ind w:left="360" w:hanging="360"/>
      </w:pPr>
      <w:rPr>
        <w:rFonts w:hint="default"/>
      </w:rPr>
    </w:lvl>
    <w:lvl w:ilvl="1">
      <w:start w:val="1"/>
      <w:numFmt w:val="decimal"/>
      <w:lvlText w:val="%2."/>
      <w:lvlJc w:val="left"/>
      <w:pPr>
        <w:ind w:left="1155" w:hanging="360"/>
      </w:pPr>
      <w:rPr>
        <w:rFonts w:ascii="Arial" w:eastAsia="Times New Roman" w:hAnsi="Arial" w:cs="Times New Roman"/>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77">
    <w:nsid w:val="3ED41420"/>
    <w:multiLevelType w:val="hybridMultilevel"/>
    <w:tmpl w:val="7A4E9DC2"/>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3F276C06"/>
    <w:multiLevelType w:val="hybridMultilevel"/>
    <w:tmpl w:val="EA1E27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3F460EAE"/>
    <w:multiLevelType w:val="hybridMultilevel"/>
    <w:tmpl w:val="7708F0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3F572299"/>
    <w:multiLevelType w:val="hybridMultilevel"/>
    <w:tmpl w:val="FCDC27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nsid w:val="3FBA0F09"/>
    <w:multiLevelType w:val="hybridMultilevel"/>
    <w:tmpl w:val="2FA673D6"/>
    <w:lvl w:ilvl="0" w:tplc="041B000F">
      <w:start w:val="1"/>
      <w:numFmt w:val="decimal"/>
      <w:lvlText w:val="%1."/>
      <w:lvlJc w:val="left"/>
      <w:pPr>
        <w:tabs>
          <w:tab w:val="num" w:pos="720"/>
        </w:tabs>
        <w:ind w:left="720" w:hanging="360"/>
      </w:pPr>
      <w:rPr>
        <w:rFonts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3">
    <w:nsid w:val="41DA7996"/>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84">
    <w:nsid w:val="420B5D14"/>
    <w:multiLevelType w:val="hybridMultilevel"/>
    <w:tmpl w:val="E230080E"/>
    <w:lvl w:ilvl="0" w:tplc="F1109EDC">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423810DF"/>
    <w:multiLevelType w:val="hybridMultilevel"/>
    <w:tmpl w:val="02585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nsid w:val="42B7269C"/>
    <w:multiLevelType w:val="multilevel"/>
    <w:tmpl w:val="B85C2E9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7">
    <w:nsid w:val="42EF7D60"/>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0">
    <w:nsid w:val="44525198"/>
    <w:multiLevelType w:val="hybridMultilevel"/>
    <w:tmpl w:val="406E2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472E6985"/>
    <w:multiLevelType w:val="hybridMultilevel"/>
    <w:tmpl w:val="C4603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7CD4CFA"/>
    <w:multiLevelType w:val="hybridMultilevel"/>
    <w:tmpl w:val="9586BA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A876875"/>
    <w:multiLevelType w:val="hybridMultilevel"/>
    <w:tmpl w:val="4524C6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B914E7B"/>
    <w:multiLevelType w:val="hybridMultilevel"/>
    <w:tmpl w:val="F2CE7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C8E2CDE"/>
    <w:multiLevelType w:val="hybridMultilevel"/>
    <w:tmpl w:val="FE34D6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4CCD0EC1"/>
    <w:multiLevelType w:val="hybridMultilevel"/>
    <w:tmpl w:val="7BF600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CDA1681"/>
    <w:multiLevelType w:val="hybridMultilevel"/>
    <w:tmpl w:val="09C66762"/>
    <w:lvl w:ilvl="0" w:tplc="FFFFFFFF">
      <w:start w:val="1"/>
      <w:numFmt w:val="bullet"/>
      <w:lvlText w:val="−"/>
      <w:lvlJc w:val="left"/>
      <w:pPr>
        <w:tabs>
          <w:tab w:val="num" w:pos="1440"/>
        </w:tabs>
        <w:ind w:left="1440" w:hanging="360"/>
      </w:pPr>
      <w:rPr>
        <w:rFonts w:ascii="Univers Condensed" w:hAnsi="Univers Condensed" w:hint="default"/>
      </w:rPr>
    </w:lvl>
    <w:lvl w:ilvl="1" w:tplc="FFFFFFFF">
      <w:start w:val="1"/>
      <w:numFmt w:val="bullet"/>
      <w:lvlText w:val="−"/>
      <w:lvlJc w:val="left"/>
      <w:pPr>
        <w:tabs>
          <w:tab w:val="num" w:pos="2160"/>
        </w:tabs>
        <w:ind w:left="2160" w:hanging="360"/>
      </w:pPr>
      <w:rPr>
        <w:rFonts w:ascii="Univers Condensed" w:hAnsi="Univers Condensed"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8">
    <w:nsid w:val="4CF93FB6"/>
    <w:multiLevelType w:val="hybridMultilevel"/>
    <w:tmpl w:val="EEBA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E3A56EA"/>
    <w:multiLevelType w:val="hybridMultilevel"/>
    <w:tmpl w:val="B1AEFD90"/>
    <w:lvl w:ilvl="0" w:tplc="3338767E">
      <w:start w:val="1"/>
      <w:numFmt w:val="lowerLetter"/>
      <w:lvlText w:val="%1)"/>
      <w:lvlJc w:val="left"/>
      <w:pPr>
        <w:tabs>
          <w:tab w:val="num" w:pos="720"/>
        </w:tabs>
        <w:ind w:left="720" w:hanging="360"/>
      </w:pPr>
      <w:rPr>
        <w:rFonts w:asciiTheme="minorHAnsi" w:hAnsiTheme="minorHAnsi" w:cstheme="minorHAnsi" w:hint="default"/>
      </w:rPr>
    </w:lvl>
    <w:lvl w:ilvl="1" w:tplc="886AAF00">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00">
    <w:nsid w:val="4FF65A9E"/>
    <w:multiLevelType w:val="hybridMultilevel"/>
    <w:tmpl w:val="3AB48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513828A4"/>
    <w:multiLevelType w:val="hybridMultilevel"/>
    <w:tmpl w:val="F3FE1BC2"/>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2">
    <w:nsid w:val="53B4584D"/>
    <w:multiLevelType w:val="hybridMultilevel"/>
    <w:tmpl w:val="90D81E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47B27CD"/>
    <w:multiLevelType w:val="hybridMultilevel"/>
    <w:tmpl w:val="322AE310"/>
    <w:lvl w:ilvl="0" w:tplc="1EE6E65E">
      <w:start w:val="2"/>
      <w:numFmt w:val="bullet"/>
      <w:lvlText w:val="-"/>
      <w:lvlJc w:val="left"/>
      <w:pPr>
        <w:ind w:left="1429" w:hanging="360"/>
      </w:pPr>
      <w:rPr>
        <w:rFonts w:ascii="Times New Roman" w:eastAsia="Times New Roman" w:hAnsi="Times New Roman" w:cs="Times New Roman"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4">
    <w:nsid w:val="55350F69"/>
    <w:multiLevelType w:val="hybridMultilevel"/>
    <w:tmpl w:val="C9789094"/>
    <w:lvl w:ilvl="0" w:tplc="B2DE6C24">
      <w:start w:val="1"/>
      <w:numFmt w:val="decimal"/>
      <w:lvlText w:val="%1."/>
      <w:lvlJc w:val="left"/>
      <w:pPr>
        <w:tabs>
          <w:tab w:val="num" w:pos="502"/>
        </w:tabs>
        <w:ind w:left="502" w:hanging="360"/>
      </w:pPr>
      <w:rPr>
        <w:rFonts w:asciiTheme="minorHAnsi" w:hAnsiTheme="minorHAnsi" w:cstheme="minorHAnsi" w:hint="default"/>
        <w:sz w:val="19"/>
        <w:szCs w:val="19"/>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05">
    <w:nsid w:val="55E03737"/>
    <w:multiLevelType w:val="hybridMultilevel"/>
    <w:tmpl w:val="0A6660A8"/>
    <w:lvl w:ilvl="0" w:tplc="94A865F4">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6">
    <w:nsid w:val="55E574D6"/>
    <w:multiLevelType w:val="hybridMultilevel"/>
    <w:tmpl w:val="1B109FF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562C2E41"/>
    <w:multiLevelType w:val="hybridMultilevel"/>
    <w:tmpl w:val="7920436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8">
    <w:nsid w:val="57313241"/>
    <w:multiLevelType w:val="hybridMultilevel"/>
    <w:tmpl w:val="536CB6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796632A"/>
    <w:multiLevelType w:val="hybridMultilevel"/>
    <w:tmpl w:val="22961BE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8864FF1"/>
    <w:multiLevelType w:val="hybridMultilevel"/>
    <w:tmpl w:val="4DA083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58EB769E"/>
    <w:multiLevelType w:val="hybridMultilevel"/>
    <w:tmpl w:val="142EAEE8"/>
    <w:lvl w:ilvl="0" w:tplc="871A73E0">
      <w:start w:val="1"/>
      <w:numFmt w:val="lowerLetter"/>
      <w:lvlText w:val="%1)"/>
      <w:lvlJc w:val="left"/>
      <w:pPr>
        <w:tabs>
          <w:tab w:val="num" w:pos="720"/>
        </w:tabs>
        <w:ind w:left="720" w:hanging="360"/>
      </w:pPr>
      <w:rPr>
        <w:rFonts w:asciiTheme="minorHAnsi" w:hAnsiTheme="minorHAnsi" w:cstheme="minorHAnsi" w:hint="default"/>
      </w:rPr>
    </w:lvl>
    <w:lvl w:ilvl="1" w:tplc="041B0019">
      <w:start w:val="1"/>
      <w:numFmt w:val="lowerLetter"/>
      <w:lvlText w:val="%2."/>
      <w:lvlJc w:val="left"/>
      <w:pPr>
        <w:tabs>
          <w:tab w:val="num" w:pos="1440"/>
        </w:tabs>
        <w:ind w:left="1440" w:hanging="360"/>
      </w:pPr>
      <w:rPr>
        <w:rFonts w:ascii="Times New Roman" w:hAnsi="Times New Roman" w:cs="Times New Roman"/>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13">
    <w:nsid w:val="5B0878FB"/>
    <w:multiLevelType w:val="hybridMultilevel"/>
    <w:tmpl w:val="0128D6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CE33F9C"/>
    <w:multiLevelType w:val="hybridMultilevel"/>
    <w:tmpl w:val="F620D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E315320"/>
    <w:multiLevelType w:val="hybridMultilevel"/>
    <w:tmpl w:val="604CCF8E"/>
    <w:lvl w:ilvl="0" w:tplc="1EE6E65E">
      <w:start w:val="2"/>
      <w:numFmt w:val="bullet"/>
      <w:lvlText w:val="-"/>
      <w:lvlJc w:val="left"/>
      <w:pPr>
        <w:tabs>
          <w:tab w:val="num" w:pos="720"/>
        </w:tabs>
        <w:ind w:left="720" w:hanging="360"/>
      </w:pPr>
      <w:rPr>
        <w:rFonts w:ascii="Times New Roman" w:eastAsia="Times New Roman" w:hAnsi="Times New Roman" w:cs="Times New Roman" w:hint="default"/>
      </w:rPr>
    </w:lvl>
    <w:lvl w:ilvl="1" w:tplc="1EE6E65E">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6">
    <w:nsid w:val="5F0D3640"/>
    <w:multiLevelType w:val="hybridMultilevel"/>
    <w:tmpl w:val="C9FE8F0A"/>
    <w:lvl w:ilvl="0" w:tplc="D00E594A">
      <w:start w:val="1"/>
      <w:numFmt w:val="lowerLetter"/>
      <w:lvlText w:val="%1)"/>
      <w:lvlJc w:val="left"/>
      <w:pPr>
        <w:ind w:left="720" w:hanging="360"/>
      </w:pPr>
      <w:rPr>
        <w:rFonts w:eastAsia="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60474602"/>
    <w:multiLevelType w:val="hybridMultilevel"/>
    <w:tmpl w:val="13D8BEA6"/>
    <w:lvl w:ilvl="0" w:tplc="041B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8">
    <w:nsid w:val="61C76627"/>
    <w:multiLevelType w:val="multilevel"/>
    <w:tmpl w:val="ABF8FD16"/>
    <w:lvl w:ilvl="0">
      <w:start w:val="8"/>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65826E36"/>
    <w:multiLevelType w:val="hybridMultilevel"/>
    <w:tmpl w:val="AE2A0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5CA40AD"/>
    <w:multiLevelType w:val="hybridMultilevel"/>
    <w:tmpl w:val="F77293F6"/>
    <w:lvl w:ilvl="0" w:tplc="1EE6E65E">
      <w:start w:val="2"/>
      <w:numFmt w:val="bullet"/>
      <w:lvlText w:val="-"/>
      <w:lvlJc w:val="left"/>
      <w:pPr>
        <w:tabs>
          <w:tab w:val="num" w:pos="1440"/>
        </w:tabs>
        <w:ind w:left="1440" w:hanging="360"/>
      </w:pPr>
      <w:rPr>
        <w:rFonts w:ascii="Times New Roman" w:eastAsia="Times New Roman" w:hAnsi="Times New Roman" w:cs="Times New Roman"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23">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heme="minorEastAsia"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66A4781"/>
    <w:multiLevelType w:val="hybridMultilevel"/>
    <w:tmpl w:val="0D525DDC"/>
    <w:lvl w:ilvl="0" w:tplc="7DD4A68C">
      <w:start w:val="5"/>
      <w:numFmt w:val="decimal"/>
      <w:lvlText w:val="%1."/>
      <w:lvlJc w:val="left"/>
      <w:pPr>
        <w:tabs>
          <w:tab w:val="num" w:pos="720"/>
        </w:tabs>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67A31C0E"/>
    <w:multiLevelType w:val="hybridMultilevel"/>
    <w:tmpl w:val="0C38FB2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684C7C9D"/>
    <w:multiLevelType w:val="hybridMultilevel"/>
    <w:tmpl w:val="2714B352"/>
    <w:lvl w:ilvl="0" w:tplc="EB8ABE0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68722BDC"/>
    <w:multiLevelType w:val="hybridMultilevel"/>
    <w:tmpl w:val="9432CA7E"/>
    <w:lvl w:ilvl="0" w:tplc="C0BA2210">
      <w:start w:val="1"/>
      <w:numFmt w:val="lowerLetter"/>
      <w:lvlText w:val="%1)"/>
      <w:lvlJc w:val="left"/>
      <w:pPr>
        <w:ind w:left="720" w:hanging="360"/>
      </w:pPr>
      <w:rPr>
        <w:rFonts w:cs="Times New Roman"/>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128">
    <w:nsid w:val="68CD402A"/>
    <w:multiLevelType w:val="hybridMultilevel"/>
    <w:tmpl w:val="8502212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nsid w:val="68D17733"/>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927498E"/>
    <w:multiLevelType w:val="hybridMultilevel"/>
    <w:tmpl w:val="296A4B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ABF6956"/>
    <w:multiLevelType w:val="hybridMultilevel"/>
    <w:tmpl w:val="92A66E76"/>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FF5ABF4A">
      <w:start w:val="1"/>
      <w:numFmt w:val="lowerLetter"/>
      <w:lvlText w:val="%3)"/>
      <w:lvlJc w:val="left"/>
      <w:pPr>
        <w:ind w:left="1980" w:hanging="360"/>
      </w:pPr>
      <w:rPr>
        <w:rFonts w:hint="default"/>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32">
    <w:nsid w:val="6B1B3961"/>
    <w:multiLevelType w:val="hybridMultilevel"/>
    <w:tmpl w:val="07188E5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6B4C2287"/>
    <w:multiLevelType w:val="hybridMultilevel"/>
    <w:tmpl w:val="AC7A58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6B987BF8"/>
    <w:multiLevelType w:val="hybridMultilevel"/>
    <w:tmpl w:val="6D7A7D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6BF67911"/>
    <w:multiLevelType w:val="multilevel"/>
    <w:tmpl w:val="9EB2AF8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6">
    <w:nsid w:val="6C072947"/>
    <w:multiLevelType w:val="hybridMultilevel"/>
    <w:tmpl w:val="991C53A2"/>
    <w:lvl w:ilvl="0" w:tplc="04090017">
      <w:start w:val="1"/>
      <w:numFmt w:val="lowerLetter"/>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37">
    <w:nsid w:val="6D0E7980"/>
    <w:multiLevelType w:val="hybridMultilevel"/>
    <w:tmpl w:val="60E0D41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6F487374"/>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39">
    <w:nsid w:val="72476B52"/>
    <w:multiLevelType w:val="hybridMultilevel"/>
    <w:tmpl w:val="EBA6CBC8"/>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0">
    <w:nsid w:val="7552157F"/>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1">
    <w:nsid w:val="761302D5"/>
    <w:multiLevelType w:val="hybridMultilevel"/>
    <w:tmpl w:val="9F9C8C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7B9462E"/>
    <w:multiLevelType w:val="hybridMultilevel"/>
    <w:tmpl w:val="7EF4D740"/>
    <w:lvl w:ilvl="0" w:tplc="CBF86800">
      <w:start w:val="1"/>
      <w:numFmt w:val="lowerLetter"/>
      <w:lvlText w:val="%1)"/>
      <w:lvlJc w:val="left"/>
      <w:pPr>
        <w:tabs>
          <w:tab w:val="num" w:pos="720"/>
        </w:tabs>
        <w:ind w:left="720" w:hanging="360"/>
      </w:pPr>
      <w:rPr>
        <w:rFonts w:cs="Times New Roman" w:hint="default"/>
      </w:rPr>
    </w:lvl>
    <w:lvl w:ilvl="1" w:tplc="1E48F6A2">
      <w:start w:val="1"/>
      <w:numFmt w:val="bullet"/>
      <w:lvlText w:val=""/>
      <w:lvlJc w:val="left"/>
      <w:pPr>
        <w:tabs>
          <w:tab w:val="num" w:pos="1440"/>
        </w:tabs>
        <w:ind w:left="1440" w:hanging="360"/>
      </w:pPr>
      <w:rPr>
        <w:rFonts w:ascii="Symbol" w:hAnsi="Symbol" w:hint="default"/>
      </w:rPr>
    </w:lvl>
    <w:lvl w:ilvl="2" w:tplc="6A62CD5A">
      <w:numFmt w:val="bullet"/>
      <w:lvlText w:val="-"/>
      <w:lvlJc w:val="left"/>
      <w:pPr>
        <w:tabs>
          <w:tab w:val="num" w:pos="2340"/>
        </w:tabs>
        <w:ind w:left="2340" w:hanging="360"/>
      </w:pPr>
      <w:rPr>
        <w:rFonts w:ascii="Times New Roman" w:eastAsia="Times New Roman" w:hAnsi="Times New Roman" w:hint="default"/>
      </w:rPr>
    </w:lvl>
    <w:lvl w:ilvl="3" w:tplc="A10CE332">
      <w:start w:val="1"/>
      <w:numFmt w:val="lowerLetter"/>
      <w:lvlText w:val="%4)"/>
      <w:lvlJc w:val="left"/>
      <w:pPr>
        <w:tabs>
          <w:tab w:val="num" w:pos="2880"/>
        </w:tabs>
        <w:ind w:left="2880" w:hanging="360"/>
      </w:pPr>
      <w:rPr>
        <w:rFonts w:cs="Times New Roman" w:hint="default"/>
        <w:b w:val="0"/>
      </w:rPr>
    </w:lvl>
    <w:lvl w:ilvl="4" w:tplc="9ED6F73C">
      <w:start w:val="1"/>
      <w:numFmt w:val="bullet"/>
      <w:lvlText w:val=""/>
      <w:lvlJc w:val="left"/>
      <w:pPr>
        <w:tabs>
          <w:tab w:val="num" w:pos="3600"/>
        </w:tabs>
        <w:ind w:left="3600" w:hanging="360"/>
      </w:pPr>
      <w:rPr>
        <w:rFonts w:ascii="Symbol" w:hAnsi="Symbol" w:hint="default"/>
      </w:rPr>
    </w:lvl>
    <w:lvl w:ilvl="5" w:tplc="83A00214" w:tentative="1">
      <w:start w:val="1"/>
      <w:numFmt w:val="lowerRoman"/>
      <w:lvlText w:val="%6."/>
      <w:lvlJc w:val="right"/>
      <w:pPr>
        <w:tabs>
          <w:tab w:val="num" w:pos="4320"/>
        </w:tabs>
        <w:ind w:left="4320" w:hanging="180"/>
      </w:pPr>
      <w:rPr>
        <w:rFonts w:cs="Times New Roman"/>
      </w:rPr>
    </w:lvl>
    <w:lvl w:ilvl="6" w:tplc="2098CA04" w:tentative="1">
      <w:start w:val="1"/>
      <w:numFmt w:val="decimal"/>
      <w:lvlText w:val="%7."/>
      <w:lvlJc w:val="left"/>
      <w:pPr>
        <w:tabs>
          <w:tab w:val="num" w:pos="5040"/>
        </w:tabs>
        <w:ind w:left="5040" w:hanging="360"/>
      </w:pPr>
      <w:rPr>
        <w:rFonts w:cs="Times New Roman"/>
      </w:rPr>
    </w:lvl>
    <w:lvl w:ilvl="7" w:tplc="B6B8331E" w:tentative="1">
      <w:start w:val="1"/>
      <w:numFmt w:val="lowerLetter"/>
      <w:lvlText w:val="%8."/>
      <w:lvlJc w:val="left"/>
      <w:pPr>
        <w:tabs>
          <w:tab w:val="num" w:pos="5760"/>
        </w:tabs>
        <w:ind w:left="5760" w:hanging="360"/>
      </w:pPr>
      <w:rPr>
        <w:rFonts w:cs="Times New Roman"/>
      </w:rPr>
    </w:lvl>
    <w:lvl w:ilvl="8" w:tplc="8872DEC4" w:tentative="1">
      <w:start w:val="1"/>
      <w:numFmt w:val="lowerRoman"/>
      <w:lvlText w:val="%9."/>
      <w:lvlJc w:val="right"/>
      <w:pPr>
        <w:tabs>
          <w:tab w:val="num" w:pos="6480"/>
        </w:tabs>
        <w:ind w:left="6480" w:hanging="180"/>
      </w:pPr>
      <w:rPr>
        <w:rFonts w:cs="Times New Roman"/>
      </w:rPr>
    </w:lvl>
  </w:abstractNum>
  <w:abstractNum w:abstractNumId="143">
    <w:nsid w:val="781B6365"/>
    <w:multiLevelType w:val="hybridMultilevel"/>
    <w:tmpl w:val="8B2E08D2"/>
    <w:lvl w:ilvl="0" w:tplc="041B0001">
      <w:start w:val="1"/>
      <w:numFmt w:val="bullet"/>
      <w:lvlText w:val=""/>
      <w:lvlJc w:val="left"/>
      <w:pPr>
        <w:tabs>
          <w:tab w:val="num" w:pos="720"/>
        </w:tabs>
        <w:ind w:left="720" w:hanging="360"/>
      </w:pPr>
      <w:rPr>
        <w:rFonts w:ascii="Symbol" w:hAnsi="Symbol" w:hint="default"/>
      </w:rPr>
    </w:lvl>
    <w:lvl w:ilvl="1" w:tplc="640CA62C" w:tentative="1">
      <w:start w:val="1"/>
      <w:numFmt w:val="lowerLetter"/>
      <w:lvlText w:val="%2."/>
      <w:lvlJc w:val="left"/>
      <w:pPr>
        <w:tabs>
          <w:tab w:val="num" w:pos="1440"/>
        </w:tabs>
        <w:ind w:left="1440" w:hanging="360"/>
      </w:pPr>
    </w:lvl>
    <w:lvl w:ilvl="2" w:tplc="689E067C" w:tentative="1">
      <w:start w:val="1"/>
      <w:numFmt w:val="lowerRoman"/>
      <w:lvlText w:val="%3."/>
      <w:lvlJc w:val="right"/>
      <w:pPr>
        <w:tabs>
          <w:tab w:val="num" w:pos="2160"/>
        </w:tabs>
        <w:ind w:left="2160" w:hanging="180"/>
      </w:pPr>
    </w:lvl>
    <w:lvl w:ilvl="3" w:tplc="1CE6EC3A" w:tentative="1">
      <w:start w:val="1"/>
      <w:numFmt w:val="decimal"/>
      <w:lvlText w:val="%4."/>
      <w:lvlJc w:val="left"/>
      <w:pPr>
        <w:tabs>
          <w:tab w:val="num" w:pos="2880"/>
        </w:tabs>
        <w:ind w:left="2880" w:hanging="360"/>
      </w:pPr>
    </w:lvl>
    <w:lvl w:ilvl="4" w:tplc="195AEC7C" w:tentative="1">
      <w:start w:val="1"/>
      <w:numFmt w:val="lowerLetter"/>
      <w:lvlText w:val="%5."/>
      <w:lvlJc w:val="left"/>
      <w:pPr>
        <w:tabs>
          <w:tab w:val="num" w:pos="3600"/>
        </w:tabs>
        <w:ind w:left="3600" w:hanging="360"/>
      </w:pPr>
    </w:lvl>
    <w:lvl w:ilvl="5" w:tplc="FC9EF1A0" w:tentative="1">
      <w:start w:val="1"/>
      <w:numFmt w:val="lowerRoman"/>
      <w:lvlText w:val="%6."/>
      <w:lvlJc w:val="right"/>
      <w:pPr>
        <w:tabs>
          <w:tab w:val="num" w:pos="4320"/>
        </w:tabs>
        <w:ind w:left="4320" w:hanging="180"/>
      </w:pPr>
    </w:lvl>
    <w:lvl w:ilvl="6" w:tplc="1CC89706" w:tentative="1">
      <w:start w:val="1"/>
      <w:numFmt w:val="decimal"/>
      <w:lvlText w:val="%7."/>
      <w:lvlJc w:val="left"/>
      <w:pPr>
        <w:tabs>
          <w:tab w:val="num" w:pos="5040"/>
        </w:tabs>
        <w:ind w:left="5040" w:hanging="360"/>
      </w:pPr>
    </w:lvl>
    <w:lvl w:ilvl="7" w:tplc="25FA5644" w:tentative="1">
      <w:start w:val="1"/>
      <w:numFmt w:val="lowerLetter"/>
      <w:lvlText w:val="%8."/>
      <w:lvlJc w:val="left"/>
      <w:pPr>
        <w:tabs>
          <w:tab w:val="num" w:pos="5760"/>
        </w:tabs>
        <w:ind w:left="5760" w:hanging="360"/>
      </w:pPr>
    </w:lvl>
    <w:lvl w:ilvl="8" w:tplc="0094AA72" w:tentative="1">
      <w:start w:val="1"/>
      <w:numFmt w:val="lowerRoman"/>
      <w:lvlText w:val="%9."/>
      <w:lvlJc w:val="right"/>
      <w:pPr>
        <w:tabs>
          <w:tab w:val="num" w:pos="6480"/>
        </w:tabs>
        <w:ind w:left="6480" w:hanging="180"/>
      </w:pPr>
    </w:lvl>
  </w:abstractNum>
  <w:abstractNum w:abstractNumId="144">
    <w:nsid w:val="785366CA"/>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7BE25D60"/>
    <w:multiLevelType w:val="hybridMultilevel"/>
    <w:tmpl w:val="D3CCB0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7C47078B"/>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47">
    <w:nsid w:val="7C715B78"/>
    <w:multiLevelType w:val="hybridMultilevel"/>
    <w:tmpl w:val="AD30885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8">
    <w:nsid w:val="7E391BC1"/>
    <w:multiLevelType w:val="hybridMultilevel"/>
    <w:tmpl w:val="C26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7E4B4CE4"/>
    <w:multiLevelType w:val="multilevel"/>
    <w:tmpl w:val="AF664E7A"/>
    <w:lvl w:ilvl="0">
      <w:start w:val="4"/>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0">
    <w:nsid w:val="7FCD231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0"/>
  </w:num>
  <w:num w:numId="2">
    <w:abstractNumId w:val="81"/>
  </w:num>
  <w:num w:numId="3">
    <w:abstractNumId w:val="25"/>
  </w:num>
  <w:num w:numId="4">
    <w:abstractNumId w:val="119"/>
  </w:num>
  <w:num w:numId="5">
    <w:abstractNumId w:val="41"/>
  </w:num>
  <w:num w:numId="6">
    <w:abstractNumId w:val="117"/>
  </w:num>
  <w:num w:numId="7">
    <w:abstractNumId w:val="82"/>
  </w:num>
  <w:num w:numId="8">
    <w:abstractNumId w:val="150"/>
  </w:num>
  <w:num w:numId="9">
    <w:abstractNumId w:val="97"/>
  </w:num>
  <w:num w:numId="10">
    <w:abstractNumId w:val="20"/>
  </w:num>
  <w:num w:numId="11">
    <w:abstractNumId w:val="33"/>
  </w:num>
  <w:num w:numId="12">
    <w:abstractNumId w:val="89"/>
  </w:num>
  <w:num w:numId="13">
    <w:abstractNumId w:val="1"/>
  </w:num>
  <w:num w:numId="14">
    <w:abstractNumId w:val="18"/>
  </w:num>
  <w:num w:numId="15">
    <w:abstractNumId w:val="0"/>
  </w:num>
  <w:num w:numId="16">
    <w:abstractNumId w:val="123"/>
  </w:num>
  <w:num w:numId="17">
    <w:abstractNumId w:val="131"/>
  </w:num>
  <w:num w:numId="18">
    <w:abstractNumId w:val="51"/>
  </w:num>
  <w:num w:numId="19">
    <w:abstractNumId w:val="38"/>
  </w:num>
  <w:num w:numId="20">
    <w:abstractNumId w:val="135"/>
  </w:num>
  <w:num w:numId="21">
    <w:abstractNumId w:val="2"/>
  </w:num>
  <w:num w:numId="22">
    <w:abstractNumId w:val="86"/>
  </w:num>
  <w:num w:numId="23">
    <w:abstractNumId w:val="37"/>
  </w:num>
  <w:num w:numId="24">
    <w:abstractNumId w:val="116"/>
  </w:num>
  <w:num w:numId="25">
    <w:abstractNumId w:val="137"/>
  </w:num>
  <w:num w:numId="26">
    <w:abstractNumId w:val="63"/>
  </w:num>
  <w:num w:numId="27">
    <w:abstractNumId w:val="138"/>
  </w:num>
  <w:num w:numId="28">
    <w:abstractNumId w:val="108"/>
  </w:num>
  <w:num w:numId="29">
    <w:abstractNumId w:val="77"/>
  </w:num>
  <w:num w:numId="30">
    <w:abstractNumId w:val="111"/>
  </w:num>
  <w:num w:numId="31">
    <w:abstractNumId w:val="31"/>
  </w:num>
  <w:num w:numId="32">
    <w:abstractNumId w:val="115"/>
  </w:num>
  <w:num w:numId="33">
    <w:abstractNumId w:val="101"/>
  </w:num>
  <w:num w:numId="34">
    <w:abstractNumId w:val="142"/>
  </w:num>
  <w:num w:numId="35">
    <w:abstractNumId w:val="127"/>
  </w:num>
  <w:num w:numId="36">
    <w:abstractNumId w:val="143"/>
  </w:num>
  <w:num w:numId="37">
    <w:abstractNumId w:val="147"/>
  </w:num>
  <w:num w:numId="38">
    <w:abstractNumId w:val="73"/>
  </w:num>
  <w:num w:numId="39">
    <w:abstractNumId w:val="4"/>
  </w:num>
  <w:num w:numId="40">
    <w:abstractNumId w:val="126"/>
  </w:num>
  <w:num w:numId="41">
    <w:abstractNumId w:val="95"/>
  </w:num>
  <w:num w:numId="42">
    <w:abstractNumId w:val="107"/>
  </w:num>
  <w:num w:numId="43">
    <w:abstractNumId w:val="140"/>
  </w:num>
  <w:num w:numId="44">
    <w:abstractNumId w:val="84"/>
  </w:num>
  <w:num w:numId="45">
    <w:abstractNumId w:val="79"/>
  </w:num>
  <w:num w:numId="46">
    <w:abstractNumId w:val="91"/>
  </w:num>
  <w:num w:numId="47">
    <w:abstractNumId w:val="49"/>
  </w:num>
  <w:num w:numId="48">
    <w:abstractNumId w:val="23"/>
  </w:num>
  <w:num w:numId="49">
    <w:abstractNumId w:val="110"/>
  </w:num>
  <w:num w:numId="50">
    <w:abstractNumId w:val="52"/>
  </w:num>
  <w:num w:numId="51">
    <w:abstractNumId w:val="54"/>
  </w:num>
  <w:num w:numId="52">
    <w:abstractNumId w:val="60"/>
  </w:num>
  <w:num w:numId="53">
    <w:abstractNumId w:val="12"/>
  </w:num>
  <w:num w:numId="54">
    <w:abstractNumId w:val="78"/>
  </w:num>
  <w:num w:numId="55">
    <w:abstractNumId w:val="8"/>
  </w:num>
  <w:num w:numId="56">
    <w:abstractNumId w:val="61"/>
  </w:num>
  <w:num w:numId="57">
    <w:abstractNumId w:val="27"/>
  </w:num>
  <w:num w:numId="58">
    <w:abstractNumId w:val="103"/>
  </w:num>
  <w:num w:numId="59">
    <w:abstractNumId w:val="7"/>
  </w:num>
  <w:num w:numId="60">
    <w:abstractNumId w:val="68"/>
  </w:num>
  <w:num w:numId="61">
    <w:abstractNumId w:val="122"/>
  </w:num>
  <w:num w:numId="62">
    <w:abstractNumId w:val="88"/>
  </w:num>
  <w:num w:numId="63">
    <w:abstractNumId w:val="109"/>
  </w:num>
  <w:num w:numId="64">
    <w:abstractNumId w:val="106"/>
  </w:num>
  <w:num w:numId="65">
    <w:abstractNumId w:val="40"/>
  </w:num>
  <w:num w:numId="66">
    <w:abstractNumId w:val="50"/>
  </w:num>
  <w:num w:numId="67">
    <w:abstractNumId w:val="100"/>
  </w:num>
  <w:num w:numId="68">
    <w:abstractNumId w:val="44"/>
  </w:num>
  <w:num w:numId="69">
    <w:abstractNumId w:val="121"/>
  </w:num>
  <w:num w:numId="70">
    <w:abstractNumId w:val="62"/>
  </w:num>
  <w:num w:numId="71">
    <w:abstractNumId w:val="43"/>
  </w:num>
  <w:num w:numId="72">
    <w:abstractNumId w:val="83"/>
  </w:num>
  <w:num w:numId="73">
    <w:abstractNumId w:val="58"/>
  </w:num>
  <w:num w:numId="74">
    <w:abstractNumId w:val="13"/>
  </w:num>
  <w:num w:numId="75">
    <w:abstractNumId w:val="26"/>
  </w:num>
  <w:num w:numId="76">
    <w:abstractNumId w:val="136"/>
  </w:num>
  <w:num w:numId="77">
    <w:abstractNumId w:val="134"/>
  </w:num>
  <w:num w:numId="78">
    <w:abstractNumId w:val="105"/>
  </w:num>
  <w:num w:numId="79">
    <w:abstractNumId w:val="129"/>
  </w:num>
  <w:num w:numId="80">
    <w:abstractNumId w:val="70"/>
  </w:num>
  <w:num w:numId="81">
    <w:abstractNumId w:val="59"/>
  </w:num>
  <w:num w:numId="82">
    <w:abstractNumId w:val="87"/>
  </w:num>
  <w:num w:numId="83">
    <w:abstractNumId w:val="90"/>
  </w:num>
  <w:num w:numId="84">
    <w:abstractNumId w:val="104"/>
  </w:num>
  <w:num w:numId="85">
    <w:abstractNumId w:val="17"/>
  </w:num>
  <w:num w:numId="86">
    <w:abstractNumId w:val="39"/>
  </w:num>
  <w:num w:numId="87">
    <w:abstractNumId w:val="34"/>
  </w:num>
  <w:num w:numId="88">
    <w:abstractNumId w:val="30"/>
  </w:num>
  <w:num w:numId="89">
    <w:abstractNumId w:val="32"/>
  </w:num>
  <w:num w:numId="90">
    <w:abstractNumId w:val="146"/>
  </w:num>
  <w:num w:numId="91">
    <w:abstractNumId w:val="5"/>
  </w:num>
  <w:num w:numId="92">
    <w:abstractNumId w:val="36"/>
  </w:num>
  <w:num w:numId="93">
    <w:abstractNumId w:val="144"/>
  </w:num>
  <w:num w:numId="94">
    <w:abstractNumId w:val="65"/>
  </w:num>
  <w:num w:numId="95">
    <w:abstractNumId w:val="42"/>
  </w:num>
  <w:num w:numId="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num>
  <w:num w:numId="98">
    <w:abstractNumId w:val="6"/>
  </w:num>
  <w:num w:numId="99">
    <w:abstractNumId w:val="72"/>
  </w:num>
  <w:num w:numId="100">
    <w:abstractNumId w:val="96"/>
  </w:num>
  <w:num w:numId="101">
    <w:abstractNumId w:val="125"/>
  </w:num>
  <w:num w:numId="102">
    <w:abstractNumId w:val="16"/>
  </w:num>
  <w:num w:numId="103">
    <w:abstractNumId w:val="132"/>
  </w:num>
  <w:num w:numId="104">
    <w:abstractNumId w:val="11"/>
  </w:num>
  <w:num w:numId="105">
    <w:abstractNumId w:val="74"/>
  </w:num>
  <w:num w:numId="106">
    <w:abstractNumId w:val="133"/>
  </w:num>
  <w:num w:numId="107">
    <w:abstractNumId w:val="92"/>
  </w:num>
  <w:num w:numId="108">
    <w:abstractNumId w:val="9"/>
  </w:num>
  <w:num w:numId="109">
    <w:abstractNumId w:val="10"/>
  </w:num>
  <w:num w:numId="110">
    <w:abstractNumId w:val="56"/>
  </w:num>
  <w:num w:numId="111">
    <w:abstractNumId w:val="99"/>
  </w:num>
  <w:num w:numId="112">
    <w:abstractNumId w:val="15"/>
  </w:num>
  <w:num w:numId="113">
    <w:abstractNumId w:val="112"/>
  </w:num>
  <w:num w:numId="114">
    <w:abstractNumId w:val="75"/>
  </w:num>
  <w:num w:numId="115">
    <w:abstractNumId w:val="113"/>
  </w:num>
  <w:num w:numId="116">
    <w:abstractNumId w:val="130"/>
  </w:num>
  <w:num w:numId="117">
    <w:abstractNumId w:val="53"/>
  </w:num>
  <w:num w:numId="118">
    <w:abstractNumId w:val="145"/>
  </w:num>
  <w:num w:numId="119">
    <w:abstractNumId w:val="141"/>
  </w:num>
  <w:num w:numId="120">
    <w:abstractNumId w:val="102"/>
  </w:num>
  <w:num w:numId="121">
    <w:abstractNumId w:val="14"/>
  </w:num>
  <w:num w:numId="122">
    <w:abstractNumId w:val="21"/>
  </w:num>
  <w:num w:numId="123">
    <w:abstractNumId w:val="69"/>
  </w:num>
  <w:num w:numId="124">
    <w:abstractNumId w:val="94"/>
  </w:num>
  <w:num w:numId="125">
    <w:abstractNumId w:val="57"/>
  </w:num>
  <w:num w:numId="126">
    <w:abstractNumId w:val="114"/>
  </w:num>
  <w:num w:numId="127">
    <w:abstractNumId w:val="55"/>
  </w:num>
  <w:num w:numId="128">
    <w:abstractNumId w:val="93"/>
  </w:num>
  <w:num w:numId="129">
    <w:abstractNumId w:val="128"/>
  </w:num>
  <w:num w:numId="130">
    <w:abstractNumId w:val="22"/>
  </w:num>
  <w:num w:numId="131">
    <w:abstractNumId w:val="46"/>
  </w:num>
  <w:num w:numId="132">
    <w:abstractNumId w:val="148"/>
  </w:num>
  <w:num w:numId="133">
    <w:abstractNumId w:val="67"/>
  </w:num>
  <w:num w:numId="134">
    <w:abstractNumId w:val="48"/>
  </w:num>
  <w:num w:numId="135">
    <w:abstractNumId w:val="71"/>
  </w:num>
  <w:num w:numId="136">
    <w:abstractNumId w:val="35"/>
  </w:num>
  <w:num w:numId="137">
    <w:abstractNumId w:val="124"/>
  </w:num>
  <w:num w:numId="138">
    <w:abstractNumId w:val="98"/>
  </w:num>
  <w:num w:numId="139">
    <w:abstractNumId w:val="66"/>
  </w:num>
  <w:num w:numId="140">
    <w:abstractNumId w:val="149"/>
  </w:num>
  <w:num w:numId="141">
    <w:abstractNumId w:val="3"/>
  </w:num>
  <w:num w:numId="142">
    <w:abstractNumId w:val="76"/>
  </w:num>
  <w:num w:numId="143">
    <w:abstractNumId w:val="81"/>
  </w:num>
  <w:num w:numId="144">
    <w:abstractNumId w:val="45"/>
  </w:num>
  <w:num w:numId="145">
    <w:abstractNumId w:val="85"/>
  </w:num>
  <w:num w:numId="146">
    <w:abstractNumId w:val="28"/>
  </w:num>
  <w:num w:numId="147">
    <w:abstractNumId w:val="139"/>
  </w:num>
  <w:num w:numId="148">
    <w:abstractNumId w:val="19"/>
  </w:num>
  <w:num w:numId="149">
    <w:abstractNumId w:val="47"/>
  </w:num>
  <w:num w:numId="150">
    <w:abstractNumId w:val="120"/>
  </w:num>
  <w:num w:numId="151">
    <w:abstractNumId w:val="118"/>
  </w:num>
  <w:num w:numId="152">
    <w:abstractNumId w:val="64"/>
  </w:num>
  <w:num w:numId="153">
    <w:abstractNumId w:val="80"/>
  </w:num>
  <w:num w:numId="154">
    <w:abstractNumId w:val="81"/>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a Bergmannová">
    <w15:presenceInfo w15:providerId="None" w15:userId="Andrea Bergmannová"/>
  </w15:person>
  <w15:person w15:author="Zuzana Hušeková">
    <w15:presenceInfo w15:providerId="None" w15:userId="Zuzana Huš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21F"/>
    <w:rsid w:val="000016A5"/>
    <w:rsid w:val="00002D67"/>
    <w:rsid w:val="00005222"/>
    <w:rsid w:val="00005B9D"/>
    <w:rsid w:val="00006133"/>
    <w:rsid w:val="000068AD"/>
    <w:rsid w:val="000115DF"/>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707E"/>
    <w:rsid w:val="00107596"/>
    <w:rsid w:val="00112F2E"/>
    <w:rsid w:val="00114550"/>
    <w:rsid w:val="001148D1"/>
    <w:rsid w:val="0011692E"/>
    <w:rsid w:val="001206DF"/>
    <w:rsid w:val="00121602"/>
    <w:rsid w:val="001223D7"/>
    <w:rsid w:val="0012336B"/>
    <w:rsid w:val="001250A3"/>
    <w:rsid w:val="001260AB"/>
    <w:rsid w:val="00131197"/>
    <w:rsid w:val="00132741"/>
    <w:rsid w:val="00133C7A"/>
    <w:rsid w:val="00135C01"/>
    <w:rsid w:val="001366FF"/>
    <w:rsid w:val="00136A64"/>
    <w:rsid w:val="00137B33"/>
    <w:rsid w:val="00141BC6"/>
    <w:rsid w:val="00143AD7"/>
    <w:rsid w:val="00143EBD"/>
    <w:rsid w:val="0014418B"/>
    <w:rsid w:val="001452B6"/>
    <w:rsid w:val="00146089"/>
    <w:rsid w:val="00146657"/>
    <w:rsid w:val="0014683B"/>
    <w:rsid w:val="0014757D"/>
    <w:rsid w:val="001500D9"/>
    <w:rsid w:val="00150D9C"/>
    <w:rsid w:val="00152955"/>
    <w:rsid w:val="001542F8"/>
    <w:rsid w:val="0015682D"/>
    <w:rsid w:val="001575D7"/>
    <w:rsid w:val="001578B3"/>
    <w:rsid w:val="001605D9"/>
    <w:rsid w:val="00161F6E"/>
    <w:rsid w:val="00162C73"/>
    <w:rsid w:val="001639B7"/>
    <w:rsid w:val="00165932"/>
    <w:rsid w:val="00166C7E"/>
    <w:rsid w:val="0017198C"/>
    <w:rsid w:val="0017341C"/>
    <w:rsid w:val="0017349C"/>
    <w:rsid w:val="00174AF2"/>
    <w:rsid w:val="00174AFE"/>
    <w:rsid w:val="0017524E"/>
    <w:rsid w:val="00176C2C"/>
    <w:rsid w:val="001773B7"/>
    <w:rsid w:val="00180077"/>
    <w:rsid w:val="00182252"/>
    <w:rsid w:val="00182989"/>
    <w:rsid w:val="00182C05"/>
    <w:rsid w:val="00185ECC"/>
    <w:rsid w:val="001866F9"/>
    <w:rsid w:val="001914CB"/>
    <w:rsid w:val="00193474"/>
    <w:rsid w:val="00194D5D"/>
    <w:rsid w:val="0019558B"/>
    <w:rsid w:val="00196F7B"/>
    <w:rsid w:val="001A143B"/>
    <w:rsid w:val="001A1687"/>
    <w:rsid w:val="001A19F7"/>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6EF6"/>
    <w:rsid w:val="001D7619"/>
    <w:rsid w:val="001E19FE"/>
    <w:rsid w:val="001E209F"/>
    <w:rsid w:val="001E350D"/>
    <w:rsid w:val="001E5387"/>
    <w:rsid w:val="001F0C13"/>
    <w:rsid w:val="001F2A69"/>
    <w:rsid w:val="001F4931"/>
    <w:rsid w:val="001F6057"/>
    <w:rsid w:val="001F6B72"/>
    <w:rsid w:val="002003CD"/>
    <w:rsid w:val="00200D0A"/>
    <w:rsid w:val="0020152D"/>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7C9"/>
    <w:rsid w:val="00256EC5"/>
    <w:rsid w:val="002605B8"/>
    <w:rsid w:val="00260A1D"/>
    <w:rsid w:val="0026170B"/>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5E8F"/>
    <w:rsid w:val="002D5FCD"/>
    <w:rsid w:val="002D7199"/>
    <w:rsid w:val="002D7602"/>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20477"/>
    <w:rsid w:val="00320A3C"/>
    <w:rsid w:val="00320E83"/>
    <w:rsid w:val="00321B0B"/>
    <w:rsid w:val="0032292A"/>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7192E"/>
    <w:rsid w:val="00371F91"/>
    <w:rsid w:val="00373566"/>
    <w:rsid w:val="00373689"/>
    <w:rsid w:val="00375271"/>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200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60483"/>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5375"/>
    <w:rsid w:val="004D53F0"/>
    <w:rsid w:val="004D6022"/>
    <w:rsid w:val="004E0FD2"/>
    <w:rsid w:val="004E1C5E"/>
    <w:rsid w:val="004E560F"/>
    <w:rsid w:val="004E704A"/>
    <w:rsid w:val="004F370E"/>
    <w:rsid w:val="004F485A"/>
    <w:rsid w:val="004F5024"/>
    <w:rsid w:val="00501355"/>
    <w:rsid w:val="00502BD0"/>
    <w:rsid w:val="005038B3"/>
    <w:rsid w:val="00503B95"/>
    <w:rsid w:val="005048C8"/>
    <w:rsid w:val="00505FF4"/>
    <w:rsid w:val="00507200"/>
    <w:rsid w:val="005106F9"/>
    <w:rsid w:val="00511041"/>
    <w:rsid w:val="00513AF5"/>
    <w:rsid w:val="0051486D"/>
    <w:rsid w:val="005165CB"/>
    <w:rsid w:val="005169B1"/>
    <w:rsid w:val="0051740F"/>
    <w:rsid w:val="00517770"/>
    <w:rsid w:val="00520918"/>
    <w:rsid w:val="00524C87"/>
    <w:rsid w:val="00525194"/>
    <w:rsid w:val="00526C59"/>
    <w:rsid w:val="0053045E"/>
    <w:rsid w:val="00532D0A"/>
    <w:rsid w:val="00533217"/>
    <w:rsid w:val="00534F06"/>
    <w:rsid w:val="00535434"/>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7C80"/>
    <w:rsid w:val="00582B72"/>
    <w:rsid w:val="00582D91"/>
    <w:rsid w:val="00583073"/>
    <w:rsid w:val="00583194"/>
    <w:rsid w:val="00583367"/>
    <w:rsid w:val="005846CF"/>
    <w:rsid w:val="00585B53"/>
    <w:rsid w:val="00586215"/>
    <w:rsid w:val="005864BA"/>
    <w:rsid w:val="00586ED8"/>
    <w:rsid w:val="00590F4B"/>
    <w:rsid w:val="005936FF"/>
    <w:rsid w:val="00593800"/>
    <w:rsid w:val="00593CA6"/>
    <w:rsid w:val="0059541C"/>
    <w:rsid w:val="005967AF"/>
    <w:rsid w:val="0059681D"/>
    <w:rsid w:val="00597EA6"/>
    <w:rsid w:val="00597F52"/>
    <w:rsid w:val="005A1938"/>
    <w:rsid w:val="005A54FF"/>
    <w:rsid w:val="005A76F3"/>
    <w:rsid w:val="005A7888"/>
    <w:rsid w:val="005A7898"/>
    <w:rsid w:val="005B1EF4"/>
    <w:rsid w:val="005B3409"/>
    <w:rsid w:val="005B34CA"/>
    <w:rsid w:val="005B4814"/>
    <w:rsid w:val="005B4CAD"/>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F0693"/>
    <w:rsid w:val="005F1143"/>
    <w:rsid w:val="005F13C4"/>
    <w:rsid w:val="005F1DFB"/>
    <w:rsid w:val="005F214D"/>
    <w:rsid w:val="005F24EF"/>
    <w:rsid w:val="005F36F5"/>
    <w:rsid w:val="005F39EF"/>
    <w:rsid w:val="005F6D45"/>
    <w:rsid w:val="005F7196"/>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B81"/>
    <w:rsid w:val="00646CD0"/>
    <w:rsid w:val="006477A1"/>
    <w:rsid w:val="006501B2"/>
    <w:rsid w:val="00650238"/>
    <w:rsid w:val="00655A59"/>
    <w:rsid w:val="00655B25"/>
    <w:rsid w:val="006617D9"/>
    <w:rsid w:val="006620EF"/>
    <w:rsid w:val="00664341"/>
    <w:rsid w:val="00665BA7"/>
    <w:rsid w:val="006666A9"/>
    <w:rsid w:val="00667BC4"/>
    <w:rsid w:val="00670284"/>
    <w:rsid w:val="0067131B"/>
    <w:rsid w:val="0067160B"/>
    <w:rsid w:val="00673B4A"/>
    <w:rsid w:val="00673B55"/>
    <w:rsid w:val="006815B5"/>
    <w:rsid w:val="0068253B"/>
    <w:rsid w:val="00682A2B"/>
    <w:rsid w:val="0068463D"/>
    <w:rsid w:val="00684B53"/>
    <w:rsid w:val="006859B7"/>
    <w:rsid w:val="00685FA8"/>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3736"/>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C05"/>
    <w:rsid w:val="006F71E5"/>
    <w:rsid w:val="00700F94"/>
    <w:rsid w:val="007021D8"/>
    <w:rsid w:val="00702381"/>
    <w:rsid w:val="00703083"/>
    <w:rsid w:val="007036BE"/>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4790A"/>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F40"/>
    <w:rsid w:val="00783127"/>
    <w:rsid w:val="00783677"/>
    <w:rsid w:val="00786768"/>
    <w:rsid w:val="00786993"/>
    <w:rsid w:val="007877D4"/>
    <w:rsid w:val="007900F8"/>
    <w:rsid w:val="00791D30"/>
    <w:rsid w:val="0079594D"/>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B3B"/>
    <w:rsid w:val="007F0525"/>
    <w:rsid w:val="007F0C28"/>
    <w:rsid w:val="007F1006"/>
    <w:rsid w:val="007F11EE"/>
    <w:rsid w:val="007F186F"/>
    <w:rsid w:val="007F5CF4"/>
    <w:rsid w:val="00800D00"/>
    <w:rsid w:val="0080156B"/>
    <w:rsid w:val="008029C8"/>
    <w:rsid w:val="0080404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9E4"/>
    <w:rsid w:val="00824D70"/>
    <w:rsid w:val="00824F73"/>
    <w:rsid w:val="008341B7"/>
    <w:rsid w:val="00834804"/>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3741"/>
    <w:rsid w:val="0086481A"/>
    <w:rsid w:val="0086552D"/>
    <w:rsid w:val="00872179"/>
    <w:rsid w:val="00872796"/>
    <w:rsid w:val="008728B4"/>
    <w:rsid w:val="00872BB2"/>
    <w:rsid w:val="00875E04"/>
    <w:rsid w:val="00877EAB"/>
    <w:rsid w:val="00884B54"/>
    <w:rsid w:val="0088510C"/>
    <w:rsid w:val="008863D3"/>
    <w:rsid w:val="00886A4B"/>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404"/>
    <w:rsid w:val="008C1C94"/>
    <w:rsid w:val="008C25AC"/>
    <w:rsid w:val="008C35E7"/>
    <w:rsid w:val="008C3A49"/>
    <w:rsid w:val="008C3BF6"/>
    <w:rsid w:val="008C3FA4"/>
    <w:rsid w:val="008C4679"/>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7D81"/>
    <w:rsid w:val="00922003"/>
    <w:rsid w:val="009238B6"/>
    <w:rsid w:val="00923CD6"/>
    <w:rsid w:val="00925376"/>
    <w:rsid w:val="00926845"/>
    <w:rsid w:val="009304DE"/>
    <w:rsid w:val="009314BA"/>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50940"/>
    <w:rsid w:val="00950DAE"/>
    <w:rsid w:val="0095417C"/>
    <w:rsid w:val="009546D0"/>
    <w:rsid w:val="00956973"/>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3368"/>
    <w:rsid w:val="009C373A"/>
    <w:rsid w:val="009C3817"/>
    <w:rsid w:val="009C3A9C"/>
    <w:rsid w:val="009C4AF7"/>
    <w:rsid w:val="009C5264"/>
    <w:rsid w:val="009C561D"/>
    <w:rsid w:val="009C7010"/>
    <w:rsid w:val="009D0805"/>
    <w:rsid w:val="009D0EC2"/>
    <w:rsid w:val="009D31E7"/>
    <w:rsid w:val="009D5D63"/>
    <w:rsid w:val="009D6BA8"/>
    <w:rsid w:val="009D7ED9"/>
    <w:rsid w:val="009E0558"/>
    <w:rsid w:val="009E21D5"/>
    <w:rsid w:val="009E286C"/>
    <w:rsid w:val="009E3384"/>
    <w:rsid w:val="009E41A4"/>
    <w:rsid w:val="009E6366"/>
    <w:rsid w:val="009F0A63"/>
    <w:rsid w:val="009F0FCB"/>
    <w:rsid w:val="009F22D5"/>
    <w:rsid w:val="009F2D66"/>
    <w:rsid w:val="009F392E"/>
    <w:rsid w:val="009F47E7"/>
    <w:rsid w:val="009F568A"/>
    <w:rsid w:val="009F56DE"/>
    <w:rsid w:val="009F6301"/>
    <w:rsid w:val="009F773F"/>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050B"/>
    <w:rsid w:val="00A628F3"/>
    <w:rsid w:val="00A65FA6"/>
    <w:rsid w:val="00A66974"/>
    <w:rsid w:val="00A703B3"/>
    <w:rsid w:val="00A71AC8"/>
    <w:rsid w:val="00A725FB"/>
    <w:rsid w:val="00A74269"/>
    <w:rsid w:val="00A75674"/>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8A1"/>
    <w:rsid w:val="00B43E78"/>
    <w:rsid w:val="00B4444E"/>
    <w:rsid w:val="00B4710E"/>
    <w:rsid w:val="00B4749C"/>
    <w:rsid w:val="00B506E0"/>
    <w:rsid w:val="00B50769"/>
    <w:rsid w:val="00B5110D"/>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3275"/>
    <w:rsid w:val="00B8478F"/>
    <w:rsid w:val="00B8581B"/>
    <w:rsid w:val="00B86BD9"/>
    <w:rsid w:val="00B87107"/>
    <w:rsid w:val="00B87221"/>
    <w:rsid w:val="00B92051"/>
    <w:rsid w:val="00B92EAC"/>
    <w:rsid w:val="00B93319"/>
    <w:rsid w:val="00B936D5"/>
    <w:rsid w:val="00B94777"/>
    <w:rsid w:val="00B95764"/>
    <w:rsid w:val="00B96397"/>
    <w:rsid w:val="00B96532"/>
    <w:rsid w:val="00B97B2E"/>
    <w:rsid w:val="00BA0623"/>
    <w:rsid w:val="00BA09EC"/>
    <w:rsid w:val="00BA0BB0"/>
    <w:rsid w:val="00BA11BA"/>
    <w:rsid w:val="00BA2807"/>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D0C71"/>
    <w:rsid w:val="00BD603C"/>
    <w:rsid w:val="00BD60C0"/>
    <w:rsid w:val="00BE06B9"/>
    <w:rsid w:val="00BE4527"/>
    <w:rsid w:val="00BE6734"/>
    <w:rsid w:val="00BF0BD8"/>
    <w:rsid w:val="00BF15C2"/>
    <w:rsid w:val="00BF2D39"/>
    <w:rsid w:val="00BF3AD9"/>
    <w:rsid w:val="00BF414A"/>
    <w:rsid w:val="00C00238"/>
    <w:rsid w:val="00C01980"/>
    <w:rsid w:val="00C01DC8"/>
    <w:rsid w:val="00C03CF5"/>
    <w:rsid w:val="00C03D46"/>
    <w:rsid w:val="00C0554D"/>
    <w:rsid w:val="00C064A9"/>
    <w:rsid w:val="00C109CE"/>
    <w:rsid w:val="00C10F29"/>
    <w:rsid w:val="00C11963"/>
    <w:rsid w:val="00C14829"/>
    <w:rsid w:val="00C15B68"/>
    <w:rsid w:val="00C21978"/>
    <w:rsid w:val="00C2346A"/>
    <w:rsid w:val="00C2651C"/>
    <w:rsid w:val="00C2705C"/>
    <w:rsid w:val="00C3278D"/>
    <w:rsid w:val="00C34974"/>
    <w:rsid w:val="00C3542B"/>
    <w:rsid w:val="00C35956"/>
    <w:rsid w:val="00C361AC"/>
    <w:rsid w:val="00C36548"/>
    <w:rsid w:val="00C374A4"/>
    <w:rsid w:val="00C43B6B"/>
    <w:rsid w:val="00C444B3"/>
    <w:rsid w:val="00C4496F"/>
    <w:rsid w:val="00C452B5"/>
    <w:rsid w:val="00C45DCC"/>
    <w:rsid w:val="00C53519"/>
    <w:rsid w:val="00C5428A"/>
    <w:rsid w:val="00C5678F"/>
    <w:rsid w:val="00C57E4A"/>
    <w:rsid w:val="00C60815"/>
    <w:rsid w:val="00C6135E"/>
    <w:rsid w:val="00C61829"/>
    <w:rsid w:val="00C623E0"/>
    <w:rsid w:val="00C62AF3"/>
    <w:rsid w:val="00C62EDC"/>
    <w:rsid w:val="00C70BED"/>
    <w:rsid w:val="00C712D8"/>
    <w:rsid w:val="00C73ED6"/>
    <w:rsid w:val="00C7502E"/>
    <w:rsid w:val="00C77DF7"/>
    <w:rsid w:val="00C8017B"/>
    <w:rsid w:val="00C838D4"/>
    <w:rsid w:val="00C8614B"/>
    <w:rsid w:val="00C861A9"/>
    <w:rsid w:val="00C86203"/>
    <w:rsid w:val="00C86330"/>
    <w:rsid w:val="00C91D6D"/>
    <w:rsid w:val="00C92EEB"/>
    <w:rsid w:val="00C942DD"/>
    <w:rsid w:val="00C94DDF"/>
    <w:rsid w:val="00C95A50"/>
    <w:rsid w:val="00C96526"/>
    <w:rsid w:val="00C97A0D"/>
    <w:rsid w:val="00CA01E2"/>
    <w:rsid w:val="00CA1440"/>
    <w:rsid w:val="00CA28B6"/>
    <w:rsid w:val="00CA3477"/>
    <w:rsid w:val="00CA5C84"/>
    <w:rsid w:val="00CA6053"/>
    <w:rsid w:val="00CA6819"/>
    <w:rsid w:val="00CA6BBF"/>
    <w:rsid w:val="00CB0293"/>
    <w:rsid w:val="00CB260E"/>
    <w:rsid w:val="00CB40D6"/>
    <w:rsid w:val="00CB41EC"/>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8BA"/>
    <w:rsid w:val="00D04ED6"/>
    <w:rsid w:val="00D04FF8"/>
    <w:rsid w:val="00D05F38"/>
    <w:rsid w:val="00D07371"/>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6DA"/>
    <w:rsid w:val="00D40865"/>
    <w:rsid w:val="00D41790"/>
    <w:rsid w:val="00D423AD"/>
    <w:rsid w:val="00D4341C"/>
    <w:rsid w:val="00D43C0B"/>
    <w:rsid w:val="00D44FCE"/>
    <w:rsid w:val="00D50A8E"/>
    <w:rsid w:val="00D51608"/>
    <w:rsid w:val="00D53974"/>
    <w:rsid w:val="00D54079"/>
    <w:rsid w:val="00D64CBA"/>
    <w:rsid w:val="00D657CE"/>
    <w:rsid w:val="00D65828"/>
    <w:rsid w:val="00D733C6"/>
    <w:rsid w:val="00D73D26"/>
    <w:rsid w:val="00D74A10"/>
    <w:rsid w:val="00D754C0"/>
    <w:rsid w:val="00D8002B"/>
    <w:rsid w:val="00D81A50"/>
    <w:rsid w:val="00D83FF4"/>
    <w:rsid w:val="00D863A1"/>
    <w:rsid w:val="00D8670F"/>
    <w:rsid w:val="00D873ED"/>
    <w:rsid w:val="00D92A30"/>
    <w:rsid w:val="00D92F69"/>
    <w:rsid w:val="00D93A44"/>
    <w:rsid w:val="00D9551A"/>
    <w:rsid w:val="00D97BC7"/>
    <w:rsid w:val="00D97CB5"/>
    <w:rsid w:val="00DA296B"/>
    <w:rsid w:val="00DA2AF8"/>
    <w:rsid w:val="00DA2BD0"/>
    <w:rsid w:val="00DA36E7"/>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1E81"/>
    <w:rsid w:val="00DF228E"/>
    <w:rsid w:val="00DF22A0"/>
    <w:rsid w:val="00DF2673"/>
    <w:rsid w:val="00DF2B14"/>
    <w:rsid w:val="00DF2FC1"/>
    <w:rsid w:val="00DF4273"/>
    <w:rsid w:val="00DF4B75"/>
    <w:rsid w:val="00DF60BC"/>
    <w:rsid w:val="00DF60D2"/>
    <w:rsid w:val="00DF6214"/>
    <w:rsid w:val="00DF6588"/>
    <w:rsid w:val="00E03800"/>
    <w:rsid w:val="00E05F95"/>
    <w:rsid w:val="00E07A99"/>
    <w:rsid w:val="00E1065B"/>
    <w:rsid w:val="00E10A8D"/>
    <w:rsid w:val="00E12A1E"/>
    <w:rsid w:val="00E12F13"/>
    <w:rsid w:val="00E22316"/>
    <w:rsid w:val="00E22770"/>
    <w:rsid w:val="00E23F79"/>
    <w:rsid w:val="00E2425D"/>
    <w:rsid w:val="00E24BF2"/>
    <w:rsid w:val="00E25981"/>
    <w:rsid w:val="00E25E6F"/>
    <w:rsid w:val="00E26395"/>
    <w:rsid w:val="00E26DAE"/>
    <w:rsid w:val="00E27ECD"/>
    <w:rsid w:val="00E31C5B"/>
    <w:rsid w:val="00E33B4C"/>
    <w:rsid w:val="00E33BFE"/>
    <w:rsid w:val="00E33F85"/>
    <w:rsid w:val="00E348B1"/>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454A"/>
    <w:rsid w:val="00E75300"/>
    <w:rsid w:val="00E76C20"/>
    <w:rsid w:val="00E77CE6"/>
    <w:rsid w:val="00E80865"/>
    <w:rsid w:val="00E81047"/>
    <w:rsid w:val="00E8151A"/>
    <w:rsid w:val="00E82094"/>
    <w:rsid w:val="00E8581A"/>
    <w:rsid w:val="00E85E3B"/>
    <w:rsid w:val="00E86C7A"/>
    <w:rsid w:val="00E905FF"/>
    <w:rsid w:val="00E9162F"/>
    <w:rsid w:val="00E91AD4"/>
    <w:rsid w:val="00E91EAE"/>
    <w:rsid w:val="00E92616"/>
    <w:rsid w:val="00E93301"/>
    <w:rsid w:val="00E952F6"/>
    <w:rsid w:val="00E95C36"/>
    <w:rsid w:val="00E970EA"/>
    <w:rsid w:val="00EA0057"/>
    <w:rsid w:val="00EA29EC"/>
    <w:rsid w:val="00EA5C12"/>
    <w:rsid w:val="00EA7878"/>
    <w:rsid w:val="00EB328D"/>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268D"/>
    <w:rsid w:val="00F348B7"/>
    <w:rsid w:val="00F34BD1"/>
    <w:rsid w:val="00F35321"/>
    <w:rsid w:val="00F368B7"/>
    <w:rsid w:val="00F375F2"/>
    <w:rsid w:val="00F377D5"/>
    <w:rsid w:val="00F408B0"/>
    <w:rsid w:val="00F41592"/>
    <w:rsid w:val="00F425C6"/>
    <w:rsid w:val="00F431AC"/>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7486"/>
    <w:rsid w:val="00F707EB"/>
    <w:rsid w:val="00F70AC8"/>
    <w:rsid w:val="00F726EB"/>
    <w:rsid w:val="00F731BD"/>
    <w:rsid w:val="00F760FE"/>
    <w:rsid w:val="00F76301"/>
    <w:rsid w:val="00F76787"/>
    <w:rsid w:val="00F772CB"/>
    <w:rsid w:val="00F8379F"/>
    <w:rsid w:val="00F8475A"/>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7E8AFEC"/>
  <w15:docId w15:val="{81081AA5-4B9F-455E-8B86-F99EC9514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basedOn w:val="Normlny"/>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98"/>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865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202331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kazkycko@vlada.gov.s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sep@minv.s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o.sep@minv.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6E1A4-9195-4FAE-B89D-0B97CEB87396}">
  <ds:schemaRefs>
    <ds:schemaRef ds:uri="http://purl.org/dc/terms/"/>
    <ds:schemaRef ds:uri="http://purl.org/dc/elements/1.1/"/>
    <ds:schemaRef ds:uri="http://schemas.microsoft.com/office/infopath/2007/PartnerControls"/>
    <ds:schemaRef ds:uri="http://purl.org/dc/dcmitype/"/>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6170603B-43D7-41BF-BC95-74ED7E31F6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4.xml><?xml version="1.0" encoding="utf-8"?>
<ds:datastoreItem xmlns:ds="http://schemas.openxmlformats.org/officeDocument/2006/customXml" ds:itemID="{56B1F5CC-01CB-496A-99B1-0F5C34270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180</Words>
  <Characters>1028</Characters>
  <Application>Microsoft Office Word</Application>
  <DocSecurity>0</DocSecurity>
  <Lines>8</Lines>
  <Paragraphs>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18</cp:revision>
  <cp:lastPrinted>2006-02-10T13:19:00Z</cp:lastPrinted>
  <dcterms:created xsi:type="dcterms:W3CDTF">2015-06-03T12:46:00Z</dcterms:created>
  <dcterms:modified xsi:type="dcterms:W3CDTF">2017-06-06T08:50:00Z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