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261799D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 xml:space="preserve">ríloha č. </w:t>
      </w:r>
      <w:r w:rsidR="00233EA5">
        <w:rPr>
          <w:rFonts w:ascii="Times New Roman" w:hAnsi="Times New Roman"/>
          <w:i/>
          <w:sz w:val="20"/>
          <w:szCs w:val="20"/>
        </w:rPr>
        <w:t>33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91BAB99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Odporúčame prijímateľovi resp. osobám, ktoré poveril výkonom VO a tiež členom komisie oboznámiť sa s rizikovými indikátormi</w:t>
      </w:r>
      <w:ins w:id="187" w:author="Andrea Bergmannová" w:date="2017-05-18T15:52:00Z">
        <w:r w:rsidR="00245F13">
          <w:rPr>
            <w:rFonts w:asciiTheme="minorHAnsi" w:hAnsiTheme="minorHAnsi" w:cstheme="minorHAnsi"/>
            <w:szCs w:val="19"/>
          </w:rPr>
          <w:t>,</w:t>
        </w:r>
      </w:ins>
      <w:r w:rsidRPr="002316E3">
        <w:rPr>
          <w:rFonts w:asciiTheme="minorHAnsi" w:hAnsiTheme="minorHAnsi" w:cstheme="minorHAnsi"/>
          <w:szCs w:val="19"/>
        </w:rPr>
        <w:t xml:space="preserve"> </w:t>
      </w:r>
      <w:ins w:id="188" w:author="Andrea Bergmannová" w:date="2017-05-18T15:52:00Z">
        <w:r w:rsidR="00245F13" w:rsidRPr="00245F13">
          <w:rPr>
            <w:rFonts w:asciiTheme="minorHAnsi" w:hAnsiTheme="minorHAnsi" w:cstheme="minorHAnsi"/>
            <w:bCs/>
            <w:szCs w:val="19"/>
          </w:rPr>
          <w:t xml:space="preserve">t.j. zaoberať sa nimi pri výkone ďalších úkonov </w:t>
        </w:r>
      </w:ins>
      <w:del w:id="189" w:author="Andrea Bergmannová" w:date="2017-05-18T15:52:00Z">
        <w:r w:rsidRPr="002316E3" w:rsidDel="00245F13">
          <w:rPr>
            <w:rFonts w:asciiTheme="minorHAnsi" w:hAnsiTheme="minorHAnsi" w:cstheme="minorHAnsi"/>
            <w:szCs w:val="19"/>
          </w:rPr>
          <w:delText xml:space="preserve">a ďalšie činnosti  vykonávať </w:delText>
        </w:r>
      </w:del>
      <w:r w:rsidRPr="002316E3">
        <w:rPr>
          <w:rFonts w:asciiTheme="minorHAnsi" w:hAnsiTheme="minorHAnsi" w:cstheme="minorHAnsi"/>
          <w:szCs w:val="19"/>
        </w:rPr>
        <w:t xml:space="preserve">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Pri kontrole RO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473B08" w14:paraId="329E2B3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5FB11CF" w14:textId="1B48C3F1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BE72703" w14:textId="3731C32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Uchádzači využívajú v preukazovaní podmienok účasti finančné zdroje a odborné kapacity tých istých tretích osôb, resp. ako subdodávatelia sú identifikované tie isté subjekty</w:t>
            </w:r>
          </w:p>
        </w:tc>
        <w:tc>
          <w:tcPr>
            <w:tcW w:w="4278" w:type="dxa"/>
            <w:vAlign w:val="center"/>
          </w:tcPr>
          <w:p w14:paraId="7AC9AF33" w14:textId="77777777" w:rsidR="00473B08" w:rsidRPr="00A43F56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Pre preukazovanie splnenia podmienok účasti podľa § 33 a § 34 ZVO využívajú uchádzači kapacity iných osôb („tretích strán“) pričom tieto iné osoby sú rovnaké pri viacerých uchádzačov. </w:t>
            </w:r>
          </w:p>
          <w:p w14:paraId="2DD07ED3" w14:textId="09DDF3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Viacerí uchádzači majú v rámci svojich ponúk identifikovaných rovnakých subdodávateľov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67560769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344F80AD" w14:textId="753DCB4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0DDEEE5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úspešným uchádzačom a iným uchádzačom je majetkové alebo osobné prepojenie, napr. štatutár úspešného uchádzača a štatutár neúspešného uchádzača sú spoločne štatutármi aj v inom subjekte, ktorý mohol alebo aj nemusel predložiť ponuku.</w:t>
            </w:r>
          </w:p>
        </w:tc>
      </w:tr>
      <w:tr w:rsidR="00473B08" w14:paraId="6C5A61B3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6AB546A" w14:textId="5F0B409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25D25FD2" w14:textId="095E292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  <w:vAlign w:val="center"/>
          </w:tcPr>
          <w:p w14:paraId="12B2B1C4" w14:textId="5BF7505D" w:rsidR="00473B08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Vo viacerých súťažiach je možné identifikovať rovnakého uchádzača, ktorý sa súťaží vždy zúčastňuje, ale nikdy nie je úspešný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62D2A34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7FB769F" w14:textId="4DB96DAB" w:rsidR="00473B08" w:rsidDel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0502A694" w14:textId="50ED7EB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  <w:vAlign w:val="center"/>
          </w:tcPr>
          <w:p w14:paraId="51BD3622" w14:textId="1DEEA39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 súťaži je identifikovaný dodávateľ, o ktorom je všeobecne známe, že je kvalifikovaný podať ponuku aj bez vytvorenia skupiny dodávateľov, napriek tomu sa súťaže zúčastňuje v rámci spoločnej ponuky dvoch alebo viacerých dodávateľov</w:t>
            </w:r>
          </w:p>
        </w:tc>
      </w:tr>
      <w:tr w:rsidR="00473B08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6A672E9E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2A46C259" w14:textId="6647F0A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7FECAC6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predložili aj uchádzači, ktorí nie sú zjavne kvalifikovaní resp. ich ponuka nespĺňa základné požiadavky určené verejným obstarávateľom.</w:t>
            </w:r>
          </w:p>
        </w:tc>
      </w:tr>
      <w:tr w:rsidR="00473B08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13745DAF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8.</w:t>
            </w:r>
          </w:p>
        </w:tc>
        <w:tc>
          <w:tcPr>
            <w:tcW w:w="4394" w:type="dxa"/>
            <w:vAlign w:val="center"/>
          </w:tcPr>
          <w:p w14:paraId="5FFCD73C" w14:textId="31DB244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151554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473B08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723AC6D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9.</w:t>
            </w:r>
          </w:p>
        </w:tc>
        <w:tc>
          <w:tcPr>
            <w:tcW w:w="4394" w:type="dxa"/>
            <w:vAlign w:val="center"/>
          </w:tcPr>
          <w:p w14:paraId="7FE99ADD" w14:textId="0942F765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výsledná suma víťaznej ponuky je neprimerane vysoká vzhľadom na sumy, ktoré vie RO porovnať z verejne dostupných zdrojov alebo z vlastných databáz a zdrojov informácií o hodnotách podobných tovarov, prác a služieb,</w:t>
            </w:r>
          </w:p>
          <w:p w14:paraId="75BB368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29A672D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473B08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53EAC56D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10.</w:t>
            </w:r>
          </w:p>
        </w:tc>
        <w:tc>
          <w:tcPr>
            <w:tcW w:w="4394" w:type="dxa"/>
            <w:vAlign w:val="center"/>
          </w:tcPr>
          <w:p w14:paraId="49F1EDA5" w14:textId="573440C1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</w:tc>
        <w:tc>
          <w:tcPr>
            <w:tcW w:w="4278" w:type="dxa"/>
            <w:vAlign w:val="center"/>
          </w:tcPr>
          <w:p w14:paraId="32B84F2F" w14:textId="22E43FD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o cenových ponukách obsahujú veľký počet opráv na poslednú chvíľu ako gumovanie, škrtanie alebo iné fyzické zmeny,</w:t>
            </w:r>
          </w:p>
          <w:p w14:paraId="131689A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8C464D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2E46D" w14:textId="77777777" w:rsidR="00750FEE" w:rsidRDefault="00750FEE">
      <w:r>
        <w:separator/>
      </w:r>
    </w:p>
    <w:p w14:paraId="32E22F6C" w14:textId="77777777" w:rsidR="00750FEE" w:rsidRDefault="00750FEE"/>
  </w:endnote>
  <w:endnote w:type="continuationSeparator" w:id="0">
    <w:p w14:paraId="41DD7D5F" w14:textId="77777777" w:rsidR="00750FEE" w:rsidRDefault="00750FEE">
      <w:r>
        <w:continuationSeparator/>
      </w:r>
    </w:p>
    <w:p w14:paraId="691F8797" w14:textId="77777777" w:rsidR="00750FEE" w:rsidRDefault="00750FEE"/>
  </w:endnote>
  <w:endnote w:type="continuationNotice" w:id="1">
    <w:p w14:paraId="48FC7C83" w14:textId="77777777" w:rsidR="00750FEE" w:rsidRDefault="0075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5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078147FA" w14:textId="31C329A2" w:rsidR="00F1107F" w:rsidRPr="00F1107F" w:rsidRDefault="00E96521" w:rsidP="00E9652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del w:id="190" w:author="Miruška Hrabčáková" w:date="2017-05-19T10:57:00Z">
      <w:r w:rsidR="000A4698" w:rsidDel="00EE77E2">
        <w:rPr>
          <w:i/>
          <w:sz w:val="20"/>
          <w:szCs w:val="20"/>
        </w:rPr>
        <w:delText>02</w:delText>
      </w:r>
    </w:del>
    <w:ins w:id="191" w:author="Zuzana Hušeková" w:date="2017-06-06T10:53:00Z">
      <w:r w:rsidR="00DD65D0">
        <w:rPr>
          <w:i/>
          <w:sz w:val="20"/>
          <w:szCs w:val="20"/>
        </w:rPr>
        <w:t>06</w:t>
      </w:r>
    </w:ins>
    <w:ins w:id="192" w:author="Miruška Hrabčáková" w:date="2017-05-19T10:57:00Z">
      <w:del w:id="193" w:author="Zuzana Hušeková" w:date="2017-06-06T10:53:00Z">
        <w:r w:rsidR="00EE77E2" w:rsidDel="00DD65D0">
          <w:rPr>
            <w:i/>
            <w:sz w:val="20"/>
            <w:szCs w:val="20"/>
          </w:rPr>
          <w:delText>xx</w:delText>
        </w:r>
      </w:del>
    </w:ins>
    <w:r>
      <w:rPr>
        <w:i/>
        <w:sz w:val="20"/>
        <w:szCs w:val="20"/>
      </w:rPr>
      <w:t>.</w:t>
    </w:r>
    <w:del w:id="194" w:author="Miruška Hrabčáková" w:date="2017-05-19T10:57:00Z">
      <w:r w:rsidDel="00EE77E2">
        <w:rPr>
          <w:i/>
          <w:sz w:val="20"/>
          <w:szCs w:val="20"/>
        </w:rPr>
        <w:delText>11</w:delText>
      </w:r>
    </w:del>
    <w:ins w:id="195" w:author="Miruška Hrabčáková" w:date="2017-05-19T10:57:00Z">
      <w:del w:id="196" w:author="Zuzana Hušeková" w:date="2017-06-06T10:53:00Z">
        <w:r w:rsidR="00EE77E2" w:rsidDel="00DD65D0">
          <w:rPr>
            <w:i/>
            <w:sz w:val="20"/>
            <w:szCs w:val="20"/>
          </w:rPr>
          <w:delText>xx</w:delText>
        </w:r>
      </w:del>
    </w:ins>
    <w:ins w:id="197" w:author="Zuzana Hušeková" w:date="2017-06-06T10:53:00Z">
      <w:r w:rsidR="00DD65D0">
        <w:rPr>
          <w:i/>
          <w:sz w:val="20"/>
          <w:szCs w:val="20"/>
        </w:rPr>
        <w:t>06</w:t>
      </w:r>
    </w:ins>
    <w:r>
      <w:rPr>
        <w:i/>
        <w:sz w:val="20"/>
        <w:szCs w:val="20"/>
      </w:rPr>
      <w:t>.201</w:t>
    </w:r>
    <w:del w:id="198" w:author="Miruška Hrabčáková" w:date="2017-05-19T10:57:00Z">
      <w:r w:rsidR="000A4698" w:rsidDel="00EE77E2">
        <w:rPr>
          <w:i/>
          <w:sz w:val="20"/>
          <w:szCs w:val="20"/>
        </w:rPr>
        <w:delText>6</w:delText>
      </w:r>
    </w:del>
    <w:ins w:id="199" w:author="Miruška Hrabčáková" w:date="2017-05-19T10:57:00Z">
      <w:r w:rsidR="00EE77E2">
        <w:rPr>
          <w:i/>
          <w:sz w:val="20"/>
          <w:szCs w:val="20"/>
        </w:rPr>
        <w:t>7</w:t>
      </w:r>
    </w:ins>
    <w:r>
      <w:rPr>
        <w:i/>
        <w:sz w:val="20"/>
        <w:szCs w:val="20"/>
      </w:rPr>
      <w:t xml:space="preserve">, účinnosť: </w:t>
    </w:r>
    <w:del w:id="200" w:author="Miruška Hrabčáková" w:date="2017-05-19T10:58:00Z">
      <w:r w:rsidR="000A4698" w:rsidDel="00EE77E2">
        <w:rPr>
          <w:i/>
          <w:sz w:val="20"/>
          <w:szCs w:val="20"/>
        </w:rPr>
        <w:delText>02</w:delText>
      </w:r>
    </w:del>
    <w:ins w:id="201" w:author="Zuzana Hušeková" w:date="2017-06-06T10:53:00Z">
      <w:r w:rsidR="00DD65D0">
        <w:rPr>
          <w:i/>
          <w:sz w:val="20"/>
          <w:szCs w:val="20"/>
        </w:rPr>
        <w:t>06</w:t>
      </w:r>
    </w:ins>
    <w:ins w:id="202" w:author="Miruška Hrabčáková" w:date="2017-05-19T10:58:00Z">
      <w:del w:id="203" w:author="Zuzana Hušeková" w:date="2017-06-06T10:53:00Z">
        <w:r w:rsidR="00EE77E2" w:rsidDel="00DD65D0">
          <w:rPr>
            <w:i/>
            <w:sz w:val="20"/>
            <w:szCs w:val="20"/>
          </w:rPr>
          <w:delText>xx</w:delText>
        </w:r>
      </w:del>
    </w:ins>
    <w:r>
      <w:rPr>
        <w:i/>
        <w:sz w:val="20"/>
        <w:szCs w:val="20"/>
      </w:rPr>
      <w:t>.</w:t>
    </w:r>
    <w:ins w:id="204" w:author="Miruška Hrabčáková" w:date="2017-05-19T10:58:00Z">
      <w:r w:rsidR="00EE77E2" w:rsidDel="00EE77E2">
        <w:rPr>
          <w:i/>
          <w:sz w:val="20"/>
          <w:szCs w:val="20"/>
        </w:rPr>
        <w:t xml:space="preserve"> </w:t>
      </w:r>
    </w:ins>
    <w:del w:id="205" w:author="Miruška Hrabčáková" w:date="2017-05-19T10:58:00Z">
      <w:r w:rsidDel="00EE77E2">
        <w:rPr>
          <w:i/>
          <w:sz w:val="20"/>
          <w:szCs w:val="20"/>
        </w:rPr>
        <w:delText>11</w:delText>
      </w:r>
    </w:del>
    <w:ins w:id="206" w:author="Miruška Hrabčáková" w:date="2017-05-19T10:58:00Z">
      <w:del w:id="207" w:author="Zuzana Hušeková" w:date="2017-06-06T10:53:00Z">
        <w:r w:rsidR="00EE77E2" w:rsidDel="00DD65D0">
          <w:rPr>
            <w:i/>
            <w:sz w:val="20"/>
            <w:szCs w:val="20"/>
          </w:rPr>
          <w:delText>xx</w:delText>
        </w:r>
      </w:del>
    </w:ins>
    <w:ins w:id="208" w:author="Zuzana Hušeková" w:date="2017-06-06T10:53:00Z">
      <w:r w:rsidR="00DD65D0">
        <w:rPr>
          <w:i/>
          <w:sz w:val="20"/>
          <w:szCs w:val="20"/>
        </w:rPr>
        <w:t>06</w:t>
      </w:r>
    </w:ins>
    <w:r>
      <w:rPr>
        <w:i/>
        <w:sz w:val="20"/>
        <w:szCs w:val="20"/>
      </w:rPr>
      <w:t>.201</w:t>
    </w:r>
    <w:del w:id="209" w:author="Miruška Hrabčáková" w:date="2017-05-19T10:58:00Z">
      <w:r w:rsidR="000A4698" w:rsidDel="00EE77E2">
        <w:rPr>
          <w:i/>
          <w:sz w:val="20"/>
          <w:szCs w:val="20"/>
        </w:rPr>
        <w:delText>6</w:delText>
      </w:r>
    </w:del>
    <w:ins w:id="210" w:author="Miruška Hrabčáková" w:date="2017-05-19T10:58:00Z">
      <w:r w:rsidR="00EE77E2">
        <w:rPr>
          <w:i/>
          <w:sz w:val="20"/>
          <w:szCs w:val="20"/>
        </w:rPr>
        <w:t>7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17D12" w14:textId="77777777" w:rsidR="00750FEE" w:rsidRDefault="00750FEE">
      <w:r>
        <w:separator/>
      </w:r>
    </w:p>
    <w:p w14:paraId="745802DD" w14:textId="77777777" w:rsidR="00750FEE" w:rsidRDefault="00750FEE"/>
  </w:footnote>
  <w:footnote w:type="continuationSeparator" w:id="0">
    <w:p w14:paraId="20EE4781" w14:textId="77777777" w:rsidR="00750FEE" w:rsidRDefault="00750FEE">
      <w:r>
        <w:continuationSeparator/>
      </w:r>
    </w:p>
    <w:p w14:paraId="7039F2CE" w14:textId="77777777" w:rsidR="00750FEE" w:rsidRDefault="00750FEE"/>
  </w:footnote>
  <w:footnote w:type="continuationNotice" w:id="1">
    <w:p w14:paraId="70B17168" w14:textId="77777777" w:rsidR="00750FEE" w:rsidRDefault="00750FEE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</w:t>
      </w:r>
      <w:bookmarkStart w:id="186" w:name="_GoBack"/>
      <w:bookmarkEnd w:id="186"/>
      <w:r w:rsidRPr="002316E3">
        <w:rPr>
          <w:sz w:val="14"/>
        </w:rPr>
        <w:t>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  <w15:person w15:author="Miruška Hrabčáková">
    <w15:presenceInfo w15:providerId="None" w15:userId="Miruška Hrabčáková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98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3EA5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5F13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B08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0FEE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7C45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5D0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521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E77E2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A882A885-1A3E-473F-B987-B38F6A88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27DA-07FA-4A07-B510-FAA73629D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D91E8E-A376-4699-8F5F-B7480491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4</cp:revision>
  <cp:lastPrinted>2006-02-10T13:19:00Z</cp:lastPrinted>
  <dcterms:created xsi:type="dcterms:W3CDTF">2017-05-18T13:53:00Z</dcterms:created>
  <dcterms:modified xsi:type="dcterms:W3CDTF">2017-06-06T08:54:00Z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