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1" behindDoc="1" locked="0" layoutInCell="1" allowOverlap="1" wp14:anchorId="1E137005" wp14:editId="6ABD2277">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6E72A7F4" w14:textId="77777777" w:rsidR="003E4CCB" w:rsidRPr="00347388" w:rsidRDefault="003E4CCB" w:rsidP="003E4CCB">
      <w:pPr>
        <w:rPr>
          <w:rFonts w:cs="Arial"/>
          <w:b/>
          <w:sz w:val="28"/>
          <w:lang w:eastAsia="cs-CZ"/>
        </w:rPr>
      </w:pPr>
    </w:p>
    <w:p w14:paraId="3FA22F8E" w14:textId="77777777" w:rsidR="003E4CCB" w:rsidRPr="00347388" w:rsidRDefault="003E4CCB" w:rsidP="003E4CCB">
      <w:pPr>
        <w:spacing w:line="360" w:lineRule="auto"/>
        <w:rPr>
          <w:rFonts w:cs="Arial"/>
          <w:sz w:val="20"/>
          <w:lang w:eastAsia="cs-CZ"/>
        </w:rPr>
      </w:pPr>
      <w:r w:rsidRPr="00347388">
        <w:rPr>
          <w:rFonts w:cs="Arial"/>
          <w:sz w:val="20"/>
          <w:lang w:eastAsia="cs-CZ"/>
        </w:rPr>
        <w:t>Vypracoval:</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0BBFCBAB"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del w:id="0" w:author="Autor">
        <w:r w:rsidR="00E25071" w:rsidDel="00541EA6">
          <w:rPr>
            <w:rFonts w:cs="Arial"/>
            <w:sz w:val="20"/>
            <w:lang w:eastAsia="cs-CZ"/>
          </w:rPr>
          <w:delText>17</w:delText>
        </w:r>
      </w:del>
      <w:ins w:id="1" w:author="Autor">
        <w:del w:id="2" w:author="Autor">
          <w:r w:rsidR="00541EA6" w:rsidDel="000C38A1">
            <w:rPr>
              <w:rFonts w:cs="Arial"/>
              <w:sz w:val="20"/>
              <w:lang w:eastAsia="cs-CZ"/>
            </w:rPr>
            <w:delText>12</w:delText>
          </w:r>
        </w:del>
        <w:r w:rsidR="000C38A1">
          <w:rPr>
            <w:rFonts w:cs="Arial"/>
            <w:sz w:val="20"/>
            <w:lang w:eastAsia="cs-CZ"/>
          </w:rPr>
          <w:t>06</w:t>
        </w:r>
      </w:ins>
      <w:r w:rsidRPr="00E25071">
        <w:rPr>
          <w:rFonts w:cs="Arial"/>
          <w:sz w:val="20"/>
          <w:lang w:eastAsia="cs-CZ"/>
        </w:rPr>
        <w:t xml:space="preserve">. </w:t>
      </w:r>
      <w:del w:id="3" w:author="Autor">
        <w:r w:rsidR="00E25071" w:rsidDel="00541EA6">
          <w:rPr>
            <w:rFonts w:cs="Arial"/>
            <w:sz w:val="20"/>
            <w:lang w:eastAsia="cs-CZ"/>
          </w:rPr>
          <w:delText>02</w:delText>
        </w:r>
      </w:del>
      <w:ins w:id="4" w:author="Autor">
        <w:r w:rsidR="00541EA6">
          <w:rPr>
            <w:rFonts w:cs="Arial"/>
            <w:sz w:val="20"/>
            <w:lang w:eastAsia="cs-CZ"/>
          </w:rPr>
          <w:t>0</w:t>
        </w:r>
        <w:del w:id="5" w:author="Autor">
          <w:r w:rsidR="00541EA6" w:rsidDel="000C38A1">
            <w:rPr>
              <w:rFonts w:cs="Arial"/>
              <w:sz w:val="20"/>
              <w:lang w:eastAsia="cs-CZ"/>
            </w:rPr>
            <w:delText>5</w:delText>
          </w:r>
        </w:del>
        <w:r w:rsidR="000C38A1">
          <w:rPr>
            <w:rFonts w:cs="Arial"/>
            <w:sz w:val="20"/>
            <w:lang w:eastAsia="cs-CZ"/>
          </w:rPr>
          <w:t>6</w:t>
        </w:r>
      </w:ins>
      <w:r w:rsidRPr="00E25071">
        <w:rPr>
          <w:rFonts w:cs="Arial"/>
          <w:sz w:val="20"/>
          <w:lang w:eastAsia="cs-CZ"/>
        </w:rPr>
        <w:t>. 201</w:t>
      </w:r>
      <w:r w:rsidR="00E25071">
        <w:rPr>
          <w:rFonts w:cs="Arial"/>
          <w:sz w:val="20"/>
          <w:lang w:eastAsia="cs-CZ"/>
        </w:rPr>
        <w:t>7</w:t>
      </w:r>
    </w:p>
    <w:p w14:paraId="451D69BB" w14:textId="77777777" w:rsidR="003E4CCB" w:rsidRPr="00347388" w:rsidRDefault="003E4CCB" w:rsidP="003E4CCB">
      <w:pPr>
        <w:spacing w:line="360" w:lineRule="auto"/>
        <w:rPr>
          <w:rFonts w:cs="Arial"/>
          <w:sz w:val="20"/>
          <w:lang w:eastAsia="cs-CZ"/>
        </w:rPr>
      </w:pPr>
    </w:p>
    <w:p w14:paraId="146DF6B0"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Predkladá:</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0AA89351"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del w:id="6" w:author="Autor">
        <w:r w:rsidR="00E25071" w:rsidRPr="00E25071" w:rsidDel="00541EA6">
          <w:rPr>
            <w:rFonts w:cs="Arial"/>
            <w:sz w:val="20"/>
            <w:lang w:eastAsia="cs-CZ"/>
          </w:rPr>
          <w:delText>17</w:delText>
        </w:r>
      </w:del>
      <w:ins w:id="7" w:author="Autor">
        <w:r w:rsidR="000C38A1">
          <w:rPr>
            <w:rFonts w:cs="Arial"/>
            <w:sz w:val="20"/>
            <w:lang w:eastAsia="cs-CZ"/>
          </w:rPr>
          <w:t>06</w:t>
        </w:r>
        <w:del w:id="8" w:author="Autor">
          <w:r w:rsidR="00541EA6" w:rsidRPr="00E25071" w:rsidDel="000C38A1">
            <w:rPr>
              <w:rFonts w:cs="Arial"/>
              <w:sz w:val="20"/>
              <w:lang w:eastAsia="cs-CZ"/>
            </w:rPr>
            <w:delText>1</w:delText>
          </w:r>
          <w:r w:rsidR="00541EA6" w:rsidDel="000C38A1">
            <w:rPr>
              <w:rFonts w:cs="Arial"/>
              <w:sz w:val="20"/>
              <w:lang w:eastAsia="cs-CZ"/>
            </w:rPr>
            <w:delText>2</w:delText>
          </w:r>
        </w:del>
      </w:ins>
      <w:r w:rsidRPr="00E25071">
        <w:rPr>
          <w:rFonts w:cs="Arial"/>
          <w:sz w:val="20"/>
          <w:lang w:eastAsia="cs-CZ"/>
        </w:rPr>
        <w:t>. </w:t>
      </w:r>
      <w:del w:id="9" w:author="Autor">
        <w:r w:rsidR="00E25071" w:rsidRPr="00E25071" w:rsidDel="00541EA6">
          <w:rPr>
            <w:rFonts w:cs="Arial"/>
            <w:sz w:val="20"/>
            <w:lang w:eastAsia="cs-CZ"/>
          </w:rPr>
          <w:delText>02</w:delText>
        </w:r>
      </w:del>
      <w:ins w:id="10" w:author="Autor">
        <w:r w:rsidR="00541EA6" w:rsidRPr="00E25071">
          <w:rPr>
            <w:rFonts w:cs="Arial"/>
            <w:sz w:val="20"/>
            <w:lang w:eastAsia="cs-CZ"/>
          </w:rPr>
          <w:t>0</w:t>
        </w:r>
        <w:del w:id="11" w:author="Autor">
          <w:r w:rsidR="00541EA6" w:rsidDel="000C38A1">
            <w:rPr>
              <w:rFonts w:cs="Arial"/>
              <w:sz w:val="20"/>
              <w:lang w:eastAsia="cs-CZ"/>
            </w:rPr>
            <w:delText>5</w:delText>
          </w:r>
        </w:del>
        <w:r w:rsidR="000C38A1">
          <w:rPr>
            <w:rFonts w:cs="Arial"/>
            <w:sz w:val="20"/>
            <w:lang w:eastAsia="cs-CZ"/>
          </w:rPr>
          <w:t>6</w:t>
        </w:r>
      </w:ins>
      <w:r w:rsidRPr="00E25071">
        <w:rPr>
          <w:rFonts w:cs="Arial"/>
          <w:sz w:val="20"/>
          <w:lang w:eastAsia="cs-CZ"/>
        </w:rPr>
        <w:t>. 201</w:t>
      </w:r>
      <w:r w:rsidR="00E25071" w:rsidRPr="00E25071">
        <w:rPr>
          <w:rFonts w:cs="Arial"/>
          <w:sz w:val="20"/>
          <w:lang w:eastAsia="cs-CZ"/>
        </w:rPr>
        <w:t>7</w:t>
      </w:r>
    </w:p>
    <w:p w14:paraId="3FB3B4FA" w14:textId="77777777" w:rsidR="003E4CCB" w:rsidRPr="00347388" w:rsidRDefault="003E4CCB"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54211EA1"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del w:id="12" w:author="Autor">
        <w:r w:rsidR="00E25071" w:rsidRPr="00E25071" w:rsidDel="00541EA6">
          <w:rPr>
            <w:rFonts w:cs="Arial"/>
            <w:sz w:val="20"/>
            <w:lang w:eastAsia="cs-CZ"/>
          </w:rPr>
          <w:delText>17</w:delText>
        </w:r>
      </w:del>
      <w:ins w:id="13" w:author="Autor">
        <w:del w:id="14" w:author="Autor">
          <w:r w:rsidR="00541EA6" w:rsidRPr="00E25071" w:rsidDel="000C38A1">
            <w:rPr>
              <w:rFonts w:cs="Arial"/>
              <w:sz w:val="20"/>
              <w:lang w:eastAsia="cs-CZ"/>
            </w:rPr>
            <w:delText>1</w:delText>
          </w:r>
          <w:r w:rsidR="00541EA6" w:rsidDel="000C38A1">
            <w:rPr>
              <w:rFonts w:cs="Arial"/>
              <w:sz w:val="20"/>
              <w:lang w:eastAsia="cs-CZ"/>
            </w:rPr>
            <w:delText>2</w:delText>
          </w:r>
        </w:del>
        <w:r w:rsidR="000C38A1">
          <w:rPr>
            <w:rFonts w:cs="Arial"/>
            <w:sz w:val="20"/>
            <w:lang w:eastAsia="cs-CZ"/>
          </w:rPr>
          <w:t>06</w:t>
        </w:r>
      </w:ins>
      <w:r w:rsidRPr="00E25071">
        <w:rPr>
          <w:rFonts w:cs="Arial"/>
          <w:sz w:val="20"/>
          <w:lang w:eastAsia="cs-CZ"/>
        </w:rPr>
        <w:t>. </w:t>
      </w:r>
      <w:del w:id="15" w:author="Autor">
        <w:r w:rsidR="00E25071" w:rsidRPr="00E25071" w:rsidDel="00541EA6">
          <w:rPr>
            <w:rFonts w:cs="Arial"/>
            <w:sz w:val="20"/>
            <w:lang w:eastAsia="cs-CZ"/>
          </w:rPr>
          <w:delText>02</w:delText>
        </w:r>
      </w:del>
      <w:ins w:id="16" w:author="Autor">
        <w:r w:rsidR="00541EA6" w:rsidRPr="00E25071">
          <w:rPr>
            <w:rFonts w:cs="Arial"/>
            <w:sz w:val="20"/>
            <w:lang w:eastAsia="cs-CZ"/>
          </w:rPr>
          <w:t>0</w:t>
        </w:r>
        <w:del w:id="17" w:author="Autor">
          <w:r w:rsidR="00541EA6" w:rsidDel="000C38A1">
            <w:rPr>
              <w:rFonts w:cs="Arial"/>
              <w:sz w:val="20"/>
              <w:lang w:eastAsia="cs-CZ"/>
            </w:rPr>
            <w:delText>5</w:delText>
          </w:r>
        </w:del>
        <w:r w:rsidR="000C38A1">
          <w:rPr>
            <w:rFonts w:cs="Arial"/>
            <w:sz w:val="20"/>
            <w:lang w:eastAsia="cs-CZ"/>
          </w:rPr>
          <w:t>6</w:t>
        </w:r>
      </w:ins>
      <w:r w:rsidRPr="00E25071">
        <w:rPr>
          <w:rFonts w:cs="Arial"/>
          <w:sz w:val="20"/>
          <w:lang w:eastAsia="cs-CZ"/>
        </w:rPr>
        <w:t>. 201</w:t>
      </w:r>
      <w:r w:rsidR="00E25071" w:rsidRPr="00E25071">
        <w:rPr>
          <w:rFonts w:cs="Arial"/>
          <w:sz w:val="20"/>
          <w:lang w:eastAsia="cs-CZ"/>
        </w:rPr>
        <w:t>7</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473DA67C" w:rsidR="003E4CCB" w:rsidRDefault="003E4CCB" w:rsidP="003E4CCB">
      <w:pPr>
        <w:jc w:val="center"/>
        <w:rPr>
          <w:color w:val="001D58"/>
          <w:sz w:val="60"/>
        </w:rPr>
      </w:pPr>
      <w:r w:rsidRPr="00E25071">
        <w:rPr>
          <w:rFonts w:cs="Arial"/>
          <w:sz w:val="18"/>
          <w:lang w:eastAsia="cs-CZ"/>
        </w:rPr>
        <w:t xml:space="preserve">Verzia: </w:t>
      </w:r>
      <w:del w:id="18" w:author="Autor">
        <w:r w:rsidRPr="00E25071" w:rsidDel="00541EA6">
          <w:rPr>
            <w:rFonts w:cs="Arial"/>
            <w:sz w:val="18"/>
            <w:lang w:eastAsia="cs-CZ"/>
          </w:rPr>
          <w:delText>2</w:delText>
        </w:r>
      </w:del>
      <w:ins w:id="19" w:author="Autor">
        <w:r w:rsidR="00541EA6">
          <w:rPr>
            <w:rFonts w:cs="Arial"/>
            <w:sz w:val="18"/>
            <w:lang w:eastAsia="cs-CZ"/>
          </w:rPr>
          <w:t>3</w:t>
        </w:r>
      </w:ins>
      <w:r w:rsidRPr="00E25071">
        <w:rPr>
          <w:rFonts w:cs="Arial"/>
          <w:sz w:val="18"/>
          <w:lang w:eastAsia="cs-CZ"/>
        </w:rPr>
        <w:t>.</w:t>
      </w:r>
      <w:del w:id="20" w:author="Autor">
        <w:r w:rsidR="0017330F" w:rsidRPr="00E25071" w:rsidDel="00541EA6">
          <w:rPr>
            <w:rFonts w:cs="Arial"/>
            <w:sz w:val="18"/>
            <w:lang w:eastAsia="cs-CZ"/>
          </w:rPr>
          <w:delText>5</w:delText>
        </w:r>
      </w:del>
      <w:ins w:id="21" w:author="Autor">
        <w:r w:rsidR="00541EA6">
          <w:rPr>
            <w:rFonts w:cs="Arial"/>
            <w:sz w:val="18"/>
            <w:lang w:eastAsia="cs-CZ"/>
          </w:rPr>
          <w:t>0</w:t>
        </w:r>
      </w:ins>
      <w:r w:rsidRPr="00E25071">
        <w:rPr>
          <w:rFonts w:cs="Arial"/>
          <w:sz w:val="18"/>
          <w:lang w:eastAsia="cs-CZ"/>
        </w:rPr>
        <w:t xml:space="preserve">; platnosť od: </w:t>
      </w:r>
      <w:del w:id="22" w:author="Autor">
        <w:r w:rsidR="00E25071" w:rsidRPr="00E25071" w:rsidDel="00541EA6">
          <w:rPr>
            <w:rFonts w:cs="Arial"/>
            <w:sz w:val="18"/>
            <w:lang w:eastAsia="cs-CZ"/>
          </w:rPr>
          <w:delText>17</w:delText>
        </w:r>
      </w:del>
      <w:ins w:id="23" w:author="Autor">
        <w:r w:rsidR="000C38A1">
          <w:rPr>
            <w:rFonts w:cs="Arial"/>
            <w:sz w:val="18"/>
            <w:lang w:eastAsia="cs-CZ"/>
          </w:rPr>
          <w:t>06</w:t>
        </w:r>
        <w:del w:id="24" w:author="Autor">
          <w:r w:rsidR="00541EA6" w:rsidDel="000C38A1">
            <w:rPr>
              <w:rFonts w:cs="Arial"/>
              <w:sz w:val="18"/>
              <w:lang w:eastAsia="cs-CZ"/>
            </w:rPr>
            <w:delText>12</w:delText>
          </w:r>
        </w:del>
      </w:ins>
      <w:r w:rsidRPr="00E25071">
        <w:rPr>
          <w:rFonts w:cs="Arial"/>
          <w:sz w:val="18"/>
          <w:lang w:eastAsia="cs-CZ"/>
        </w:rPr>
        <w:t xml:space="preserve">. </w:t>
      </w:r>
      <w:del w:id="25" w:author="Autor">
        <w:r w:rsidR="00E25071" w:rsidRPr="00E25071" w:rsidDel="00541EA6">
          <w:rPr>
            <w:rFonts w:cs="Arial"/>
            <w:sz w:val="18"/>
            <w:lang w:eastAsia="cs-CZ"/>
          </w:rPr>
          <w:delText>02</w:delText>
        </w:r>
      </w:del>
      <w:ins w:id="26" w:author="Autor">
        <w:r w:rsidR="00541EA6" w:rsidRPr="00E25071">
          <w:rPr>
            <w:rFonts w:cs="Arial"/>
            <w:sz w:val="18"/>
            <w:lang w:eastAsia="cs-CZ"/>
          </w:rPr>
          <w:t>0</w:t>
        </w:r>
        <w:r w:rsidR="000C38A1">
          <w:rPr>
            <w:rFonts w:cs="Arial"/>
            <w:sz w:val="18"/>
            <w:lang w:eastAsia="cs-CZ"/>
          </w:rPr>
          <w:t>6</w:t>
        </w:r>
        <w:del w:id="27" w:author="Autor">
          <w:r w:rsidR="00541EA6" w:rsidDel="000C38A1">
            <w:rPr>
              <w:rFonts w:cs="Arial"/>
              <w:sz w:val="18"/>
              <w:lang w:eastAsia="cs-CZ"/>
            </w:rPr>
            <w:delText>5</w:delText>
          </w:r>
        </w:del>
      </w:ins>
      <w:r w:rsidRPr="00E25071">
        <w:rPr>
          <w:rFonts w:cs="Arial"/>
          <w:sz w:val="18"/>
          <w:lang w:eastAsia="cs-CZ"/>
        </w:rPr>
        <w:t>. 201</w:t>
      </w:r>
      <w:r w:rsidR="00E25071" w:rsidRPr="00E25071">
        <w:rPr>
          <w:rFonts w:cs="Arial"/>
          <w:sz w:val="18"/>
          <w:lang w:eastAsia="cs-CZ"/>
        </w:rPr>
        <w:t>7</w:t>
      </w:r>
      <w:r w:rsidRPr="00E25071">
        <w:rPr>
          <w:rFonts w:cs="Arial"/>
          <w:sz w:val="18"/>
          <w:lang w:eastAsia="cs-CZ"/>
        </w:rPr>
        <w:t xml:space="preserve">, účinnosť od: </w:t>
      </w:r>
      <w:del w:id="28" w:author="Autor">
        <w:r w:rsidR="00E25071" w:rsidRPr="00E25071" w:rsidDel="00541EA6">
          <w:rPr>
            <w:rFonts w:cs="Arial"/>
            <w:sz w:val="18"/>
            <w:lang w:eastAsia="cs-CZ"/>
          </w:rPr>
          <w:delText>17</w:delText>
        </w:r>
      </w:del>
      <w:ins w:id="29" w:author="Autor">
        <w:r w:rsidR="000C38A1">
          <w:rPr>
            <w:rFonts w:cs="Arial"/>
            <w:sz w:val="18"/>
            <w:lang w:eastAsia="cs-CZ"/>
          </w:rPr>
          <w:t>06</w:t>
        </w:r>
        <w:del w:id="30" w:author="Autor">
          <w:r w:rsidR="00541EA6" w:rsidRPr="00E25071" w:rsidDel="000C38A1">
            <w:rPr>
              <w:rFonts w:cs="Arial"/>
              <w:sz w:val="18"/>
              <w:lang w:eastAsia="cs-CZ"/>
            </w:rPr>
            <w:delText>1</w:delText>
          </w:r>
          <w:r w:rsidR="00541EA6" w:rsidDel="000C38A1">
            <w:rPr>
              <w:rFonts w:cs="Arial"/>
              <w:sz w:val="18"/>
              <w:lang w:eastAsia="cs-CZ"/>
            </w:rPr>
            <w:delText>2</w:delText>
          </w:r>
        </w:del>
      </w:ins>
      <w:r w:rsidRPr="00E25071">
        <w:rPr>
          <w:rFonts w:cs="Arial"/>
          <w:sz w:val="18"/>
          <w:lang w:eastAsia="cs-CZ"/>
        </w:rPr>
        <w:t xml:space="preserve">. </w:t>
      </w:r>
      <w:del w:id="31" w:author="Autor">
        <w:r w:rsidR="00E25071" w:rsidRPr="00E25071" w:rsidDel="00541EA6">
          <w:rPr>
            <w:rFonts w:cs="Arial"/>
            <w:sz w:val="18"/>
            <w:lang w:eastAsia="cs-CZ"/>
          </w:rPr>
          <w:delText>02</w:delText>
        </w:r>
      </w:del>
      <w:ins w:id="32" w:author="Autor">
        <w:r w:rsidR="00541EA6" w:rsidRPr="00E25071">
          <w:rPr>
            <w:rFonts w:cs="Arial"/>
            <w:sz w:val="18"/>
            <w:lang w:eastAsia="cs-CZ"/>
          </w:rPr>
          <w:t>0</w:t>
        </w:r>
        <w:del w:id="33" w:author="Autor">
          <w:r w:rsidR="00541EA6" w:rsidDel="000C38A1">
            <w:rPr>
              <w:rFonts w:cs="Arial"/>
              <w:sz w:val="18"/>
              <w:lang w:eastAsia="cs-CZ"/>
            </w:rPr>
            <w:delText>5</w:delText>
          </w:r>
        </w:del>
        <w:r w:rsidR="000C38A1">
          <w:rPr>
            <w:rFonts w:cs="Arial"/>
            <w:sz w:val="18"/>
            <w:lang w:eastAsia="cs-CZ"/>
          </w:rPr>
          <w:t>6</w:t>
        </w:r>
      </w:ins>
      <w:r w:rsidRPr="00E25071">
        <w:rPr>
          <w:rFonts w:cs="Arial"/>
          <w:sz w:val="18"/>
          <w:lang w:eastAsia="cs-CZ"/>
        </w:rPr>
        <w:t>. 201</w:t>
      </w:r>
      <w:r w:rsidR="00E25071" w:rsidRPr="00E25071">
        <w:rPr>
          <w:rFonts w:cs="Arial"/>
          <w:sz w:val="18"/>
          <w:lang w:eastAsia="cs-CZ"/>
        </w:rPr>
        <w:t>7</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34"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290D5E">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290D5E">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290D5E">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22</w:t>
        </w:r>
        <w:r w:rsidR="00BF74B6" w:rsidRPr="00E135DC">
          <w:rPr>
            <w:rFonts w:cs="Arial"/>
            <w:noProof/>
            <w:webHidden/>
            <w:sz w:val="19"/>
            <w:szCs w:val="19"/>
          </w:rPr>
          <w:fldChar w:fldCharType="end"/>
        </w:r>
      </w:hyperlink>
    </w:p>
    <w:p w14:paraId="1EE9C112" w14:textId="21A6B525" w:rsidR="00BF74B6" w:rsidRPr="00E135DC" w:rsidRDefault="00290D5E">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22</w:t>
        </w:r>
        <w:r w:rsidR="00BF74B6" w:rsidRPr="00E135DC">
          <w:rPr>
            <w:rFonts w:cs="Arial"/>
            <w:noProof/>
            <w:webHidden/>
            <w:sz w:val="19"/>
            <w:szCs w:val="19"/>
          </w:rPr>
          <w:fldChar w:fldCharType="end"/>
        </w:r>
      </w:hyperlink>
    </w:p>
    <w:p w14:paraId="08A090A8" w14:textId="13800EC2" w:rsidR="00BF74B6" w:rsidRPr="00E135DC" w:rsidRDefault="00290D5E">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24</w:t>
        </w:r>
        <w:r w:rsidR="00BF74B6" w:rsidRPr="00E135DC">
          <w:rPr>
            <w:rFonts w:cs="Arial"/>
            <w:noProof/>
            <w:webHidden/>
            <w:sz w:val="19"/>
            <w:szCs w:val="19"/>
          </w:rPr>
          <w:fldChar w:fldCharType="end"/>
        </w:r>
      </w:hyperlink>
    </w:p>
    <w:p w14:paraId="12DA2A97" w14:textId="32C2D270" w:rsidR="00BF74B6" w:rsidRPr="00E135DC" w:rsidRDefault="00290D5E">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26</w:t>
        </w:r>
        <w:r w:rsidR="00BF74B6" w:rsidRPr="00E135DC">
          <w:rPr>
            <w:rFonts w:cs="Arial"/>
            <w:noProof/>
            <w:webHidden/>
            <w:sz w:val="19"/>
            <w:szCs w:val="19"/>
          </w:rPr>
          <w:fldChar w:fldCharType="end"/>
        </w:r>
      </w:hyperlink>
    </w:p>
    <w:p w14:paraId="56A0A71D" w14:textId="770FE1BC"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27</w:t>
        </w:r>
        <w:r w:rsidR="00BF74B6" w:rsidRPr="00E135DC">
          <w:rPr>
            <w:rFonts w:cs="Arial"/>
            <w:noProof/>
            <w:webHidden/>
            <w:sz w:val="19"/>
            <w:szCs w:val="19"/>
          </w:rPr>
          <w:fldChar w:fldCharType="end"/>
        </w:r>
      </w:hyperlink>
    </w:p>
    <w:p w14:paraId="6C37EF94" w14:textId="3753DB57" w:rsidR="00BF74B6" w:rsidRPr="00E135DC" w:rsidRDefault="00290D5E">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27</w:t>
        </w:r>
        <w:r w:rsidR="00BF74B6" w:rsidRPr="00E135DC">
          <w:rPr>
            <w:rFonts w:cs="Arial"/>
            <w:noProof/>
            <w:webHidden/>
            <w:sz w:val="19"/>
            <w:szCs w:val="19"/>
          </w:rPr>
          <w:fldChar w:fldCharType="end"/>
        </w:r>
      </w:hyperlink>
    </w:p>
    <w:p w14:paraId="38EEFE1F" w14:textId="27125DC4" w:rsidR="00BF74B6" w:rsidRPr="00E135DC" w:rsidRDefault="00290D5E">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28</w:t>
        </w:r>
        <w:r w:rsidR="00BF74B6" w:rsidRPr="00E135DC">
          <w:rPr>
            <w:rFonts w:cs="Arial"/>
            <w:noProof/>
            <w:webHidden/>
            <w:sz w:val="19"/>
            <w:szCs w:val="19"/>
          </w:rPr>
          <w:fldChar w:fldCharType="end"/>
        </w:r>
      </w:hyperlink>
    </w:p>
    <w:p w14:paraId="4397C0C1" w14:textId="06A3F4C9" w:rsidR="00BF74B6" w:rsidRPr="00E135DC" w:rsidRDefault="00290D5E">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31</w:t>
        </w:r>
        <w:r w:rsidR="00BF74B6" w:rsidRPr="00E135DC">
          <w:rPr>
            <w:rFonts w:cs="Arial"/>
            <w:noProof/>
            <w:webHidden/>
            <w:sz w:val="19"/>
            <w:szCs w:val="19"/>
          </w:rPr>
          <w:fldChar w:fldCharType="end"/>
        </w:r>
      </w:hyperlink>
    </w:p>
    <w:p w14:paraId="2FCA8F9F" w14:textId="5AF2688F" w:rsidR="00BF74B6" w:rsidRPr="00E135DC" w:rsidRDefault="00290D5E">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31</w:t>
        </w:r>
        <w:r w:rsidR="00BF74B6" w:rsidRPr="00E135DC">
          <w:rPr>
            <w:rFonts w:cs="Arial"/>
            <w:noProof/>
            <w:webHidden/>
            <w:sz w:val="19"/>
            <w:szCs w:val="19"/>
          </w:rPr>
          <w:fldChar w:fldCharType="end"/>
        </w:r>
      </w:hyperlink>
    </w:p>
    <w:p w14:paraId="08F482A2" w14:textId="5D3AD42A" w:rsidR="00BF74B6" w:rsidRPr="00E135DC" w:rsidRDefault="00290D5E">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53</w:t>
        </w:r>
        <w:r w:rsidR="00BF74B6" w:rsidRPr="00E135DC">
          <w:rPr>
            <w:rFonts w:cs="Arial"/>
            <w:noProof/>
            <w:webHidden/>
            <w:sz w:val="19"/>
            <w:szCs w:val="19"/>
          </w:rPr>
          <w:fldChar w:fldCharType="end"/>
        </w:r>
      </w:hyperlink>
    </w:p>
    <w:p w14:paraId="27443959" w14:textId="34EA31A4" w:rsidR="00BF74B6" w:rsidRPr="00E135DC" w:rsidRDefault="00290D5E">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54</w:t>
        </w:r>
        <w:r w:rsidR="00BF74B6" w:rsidRPr="00E135DC">
          <w:rPr>
            <w:rFonts w:cs="Arial"/>
            <w:noProof/>
            <w:webHidden/>
            <w:sz w:val="19"/>
            <w:szCs w:val="19"/>
          </w:rPr>
          <w:fldChar w:fldCharType="end"/>
        </w:r>
      </w:hyperlink>
    </w:p>
    <w:p w14:paraId="7F58E385" w14:textId="177F2703" w:rsidR="00BF74B6" w:rsidRPr="00E135DC" w:rsidRDefault="00290D5E">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61</w:t>
        </w:r>
        <w:r w:rsidR="00BF74B6" w:rsidRPr="00E135DC">
          <w:rPr>
            <w:rFonts w:cs="Arial"/>
            <w:noProof/>
            <w:webHidden/>
            <w:sz w:val="19"/>
            <w:szCs w:val="19"/>
          </w:rPr>
          <w:fldChar w:fldCharType="end"/>
        </w:r>
      </w:hyperlink>
    </w:p>
    <w:p w14:paraId="101D5D81" w14:textId="1477AAC0" w:rsidR="00BF74B6" w:rsidRPr="00E135DC" w:rsidRDefault="00290D5E">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74</w:t>
        </w:r>
        <w:r w:rsidR="00BF74B6" w:rsidRPr="00E135DC">
          <w:rPr>
            <w:rFonts w:cs="Arial"/>
            <w:noProof/>
            <w:webHidden/>
            <w:sz w:val="19"/>
            <w:szCs w:val="19"/>
          </w:rPr>
          <w:fldChar w:fldCharType="end"/>
        </w:r>
      </w:hyperlink>
    </w:p>
    <w:p w14:paraId="5198DED3" w14:textId="4DDE4FFB"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79</w:t>
        </w:r>
        <w:r w:rsidR="00BF74B6" w:rsidRPr="00E135DC">
          <w:rPr>
            <w:rFonts w:cs="Arial"/>
            <w:noProof/>
            <w:webHidden/>
            <w:sz w:val="19"/>
            <w:szCs w:val="19"/>
          </w:rPr>
          <w:fldChar w:fldCharType="end"/>
        </w:r>
      </w:hyperlink>
    </w:p>
    <w:p w14:paraId="70A930FF" w14:textId="04086E0B"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0"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80</w:t>
        </w:r>
        <w:r w:rsidR="00BF74B6" w:rsidRPr="00E135DC">
          <w:rPr>
            <w:rFonts w:cs="Arial"/>
            <w:noProof/>
            <w:webHidden/>
            <w:sz w:val="19"/>
            <w:szCs w:val="19"/>
          </w:rPr>
          <w:fldChar w:fldCharType="end"/>
        </w:r>
      </w:hyperlink>
    </w:p>
    <w:p w14:paraId="25C99981" w14:textId="52724834" w:rsidR="00BF74B6" w:rsidRPr="00E135DC" w:rsidRDefault="00290D5E">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81</w:t>
        </w:r>
        <w:r w:rsidR="00BF74B6" w:rsidRPr="00E135DC">
          <w:rPr>
            <w:rFonts w:cs="Arial"/>
            <w:noProof/>
            <w:webHidden/>
            <w:sz w:val="19"/>
            <w:szCs w:val="19"/>
          </w:rPr>
          <w:fldChar w:fldCharType="end"/>
        </w:r>
      </w:hyperlink>
    </w:p>
    <w:p w14:paraId="4212AEDF" w14:textId="0548D32D" w:rsidR="00BF74B6" w:rsidRPr="00E135DC" w:rsidRDefault="00290D5E">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61CB8603" w14:textId="55DA287B" w:rsidR="00BF74B6" w:rsidRPr="00E135DC" w:rsidRDefault="00290D5E">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57E11B99" w14:textId="79A9C6C8" w:rsidR="00BF74B6" w:rsidRPr="00E135DC" w:rsidRDefault="00290D5E">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71EC95BE" w14:textId="2D4FED4C" w:rsidR="00BF74B6" w:rsidRPr="00E135DC" w:rsidRDefault="00290D5E">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88</w:t>
        </w:r>
        <w:r w:rsidR="00BF74B6" w:rsidRPr="00E135DC">
          <w:rPr>
            <w:rFonts w:cs="Arial"/>
            <w:noProof/>
            <w:webHidden/>
            <w:sz w:val="19"/>
            <w:szCs w:val="19"/>
          </w:rPr>
          <w:fldChar w:fldCharType="end"/>
        </w:r>
      </w:hyperlink>
    </w:p>
    <w:p w14:paraId="1C39A013" w14:textId="6E4F44B0" w:rsidR="00BF74B6" w:rsidRPr="00E135DC" w:rsidRDefault="00290D5E">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102</w:t>
        </w:r>
        <w:r w:rsidR="00BF74B6" w:rsidRPr="00E135DC">
          <w:rPr>
            <w:rFonts w:cs="Arial"/>
            <w:noProof/>
            <w:webHidden/>
            <w:sz w:val="19"/>
            <w:szCs w:val="19"/>
          </w:rPr>
          <w:fldChar w:fldCharType="end"/>
        </w:r>
      </w:hyperlink>
    </w:p>
    <w:p w14:paraId="69BEAABA" w14:textId="720B0A19" w:rsidR="00BF74B6" w:rsidRPr="00E135DC" w:rsidRDefault="00290D5E">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105</w:t>
        </w:r>
        <w:r w:rsidR="00BF74B6" w:rsidRPr="00E135DC">
          <w:rPr>
            <w:rFonts w:cs="Arial"/>
            <w:noProof/>
            <w:webHidden/>
            <w:sz w:val="19"/>
            <w:szCs w:val="19"/>
          </w:rPr>
          <w:fldChar w:fldCharType="end"/>
        </w:r>
      </w:hyperlink>
    </w:p>
    <w:p w14:paraId="52A899C1" w14:textId="2C8F4C28" w:rsidR="00BF74B6" w:rsidRPr="00E135DC" w:rsidRDefault="00290D5E">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114</w:t>
        </w:r>
        <w:r w:rsidR="00BF74B6" w:rsidRPr="00E135DC">
          <w:rPr>
            <w:rFonts w:cs="Arial"/>
            <w:noProof/>
            <w:webHidden/>
            <w:sz w:val="19"/>
            <w:szCs w:val="19"/>
          </w:rPr>
          <w:fldChar w:fldCharType="end"/>
        </w:r>
      </w:hyperlink>
    </w:p>
    <w:p w14:paraId="291F6871" w14:textId="106963BD" w:rsidR="00BF74B6" w:rsidRPr="00E135DC" w:rsidRDefault="00290D5E">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118</w:t>
        </w:r>
        <w:r w:rsidR="00BF74B6" w:rsidRPr="00E135DC">
          <w:rPr>
            <w:rFonts w:cs="Arial"/>
            <w:noProof/>
            <w:webHidden/>
            <w:sz w:val="19"/>
            <w:szCs w:val="19"/>
          </w:rPr>
          <w:fldChar w:fldCharType="end"/>
        </w:r>
      </w:hyperlink>
    </w:p>
    <w:p w14:paraId="34F67D09" w14:textId="36240EE5"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124</w:t>
        </w:r>
        <w:r w:rsidR="00BF74B6" w:rsidRPr="00E135DC">
          <w:rPr>
            <w:rFonts w:cs="Arial"/>
            <w:noProof/>
            <w:webHidden/>
            <w:sz w:val="19"/>
            <w:szCs w:val="19"/>
          </w:rPr>
          <w:fldChar w:fldCharType="end"/>
        </w:r>
      </w:hyperlink>
    </w:p>
    <w:p w14:paraId="6F278EC5" w14:textId="202C41C2"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124</w:t>
        </w:r>
        <w:r w:rsidR="00BF74B6" w:rsidRPr="00E135DC">
          <w:rPr>
            <w:rFonts w:cs="Arial"/>
            <w:noProof/>
            <w:webHidden/>
            <w:sz w:val="19"/>
            <w:szCs w:val="19"/>
          </w:rPr>
          <w:fldChar w:fldCharType="end"/>
        </w:r>
      </w:hyperlink>
    </w:p>
    <w:p w14:paraId="5B9D06DD" w14:textId="205C3ABD" w:rsidR="00BF74B6" w:rsidRPr="00E135DC" w:rsidRDefault="00290D5E">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127</w:t>
        </w:r>
        <w:r w:rsidR="00BF74B6" w:rsidRPr="00E135DC">
          <w:rPr>
            <w:rFonts w:cs="Arial"/>
            <w:noProof/>
            <w:webHidden/>
            <w:sz w:val="19"/>
            <w:szCs w:val="19"/>
          </w:rPr>
          <w:fldChar w:fldCharType="end"/>
        </w:r>
      </w:hyperlink>
    </w:p>
    <w:p w14:paraId="321D2A52" w14:textId="0D462C72"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127</w:t>
        </w:r>
        <w:r w:rsidR="00BF74B6" w:rsidRPr="00E135DC">
          <w:rPr>
            <w:rFonts w:cs="Arial"/>
            <w:noProof/>
            <w:webHidden/>
            <w:sz w:val="19"/>
            <w:szCs w:val="19"/>
          </w:rPr>
          <w:fldChar w:fldCharType="end"/>
        </w:r>
      </w:hyperlink>
    </w:p>
    <w:p w14:paraId="23ED640E" w14:textId="5823C557" w:rsidR="00BF74B6" w:rsidRPr="00E135DC" w:rsidRDefault="00290D5E">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130</w:t>
        </w:r>
        <w:r w:rsidR="00BF74B6" w:rsidRPr="00E135DC">
          <w:rPr>
            <w:rFonts w:cs="Arial"/>
            <w:noProof/>
            <w:webHidden/>
            <w:sz w:val="19"/>
            <w:szCs w:val="19"/>
          </w:rPr>
          <w:fldChar w:fldCharType="end"/>
        </w:r>
      </w:hyperlink>
    </w:p>
    <w:p w14:paraId="652445E0" w14:textId="6F566FB9" w:rsidR="00BF74B6" w:rsidRPr="00E135DC" w:rsidRDefault="00290D5E">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137</w:t>
        </w:r>
        <w:r w:rsidR="00BF74B6" w:rsidRPr="00E135DC">
          <w:rPr>
            <w:rFonts w:cs="Arial"/>
            <w:noProof/>
            <w:webHidden/>
            <w:sz w:val="19"/>
            <w:szCs w:val="19"/>
          </w:rPr>
          <w:fldChar w:fldCharType="end"/>
        </w:r>
      </w:hyperlink>
    </w:p>
    <w:p w14:paraId="3B998595" w14:textId="6208F33B" w:rsidR="00BF74B6" w:rsidRPr="00E135DC" w:rsidRDefault="00290D5E">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138</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35" w:name="_Toc440372853"/>
      <w:bookmarkStart w:id="36" w:name="_Toc440636364"/>
      <w:r w:rsidRPr="0073389C">
        <w:rPr>
          <w:rFonts w:ascii="Arial" w:hAnsi="Arial"/>
          <w:lang w:val="sk-SK"/>
        </w:rPr>
        <w:lastRenderedPageBreak/>
        <w:t>Úvod</w:t>
      </w:r>
      <w:bookmarkEnd w:id="34"/>
      <w:bookmarkEnd w:id="35"/>
      <w:bookmarkEnd w:id="36"/>
    </w:p>
    <w:p w14:paraId="7A55CDA3" w14:textId="77777777" w:rsidR="00AE5A8F" w:rsidRPr="0073389C" w:rsidRDefault="00AE5A8F" w:rsidP="009F56AB">
      <w:pPr>
        <w:pStyle w:val="Nadpis2"/>
        <w:spacing w:line="288" w:lineRule="auto"/>
        <w:jc w:val="both"/>
        <w:rPr>
          <w:lang w:val="sk-SK"/>
        </w:rPr>
      </w:pPr>
      <w:bookmarkStart w:id="37" w:name="_Toc410907844"/>
      <w:r w:rsidRPr="0073389C">
        <w:rPr>
          <w:lang w:val="sk-SK"/>
        </w:rPr>
        <w:t xml:space="preserve"> </w:t>
      </w:r>
      <w:bookmarkStart w:id="38" w:name="_Toc440372854"/>
      <w:bookmarkStart w:id="39"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7"/>
      <w:r w:rsidR="00A028FD" w:rsidRPr="0073389C">
        <w:rPr>
          <w:lang w:val="sk-SK"/>
        </w:rPr>
        <w:t xml:space="preserve"> pre p</w:t>
      </w:r>
      <w:r w:rsidR="001917F5" w:rsidRPr="0073389C">
        <w:rPr>
          <w:lang w:val="sk-SK"/>
        </w:rPr>
        <w:t>rijímateľa</w:t>
      </w:r>
      <w:bookmarkEnd w:id="38"/>
      <w:bookmarkEnd w:id="39"/>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BE60F3">
        <w:fldChar w:fldCharType="begin"/>
      </w:r>
      <w:r w:rsidR="00BE60F3" w:rsidRPr="00BE60F3">
        <w:rPr>
          <w:lang w:val="sk-SK"/>
          <w:rPrChange w:id="40" w:author="Autor">
            <w:rPr/>
          </w:rPrChange>
        </w:rPr>
        <w:instrText xml:space="preserve"> HYPERLINK "http://www.opevs.eu" </w:instrText>
      </w:r>
      <w:r w:rsidR="00BE60F3">
        <w:fldChar w:fldCharType="separate"/>
      </w:r>
      <w:r w:rsidR="00E60279" w:rsidRPr="0073389C">
        <w:rPr>
          <w:rFonts w:ascii="Arial" w:hAnsi="Arial" w:cs="Arial"/>
          <w:sz w:val="19"/>
          <w:szCs w:val="19"/>
          <w:lang w:val="sk-SK"/>
        </w:rPr>
        <w:t>www.opevs.eu</w:t>
      </w:r>
      <w:r w:rsidR="00BE60F3">
        <w:rPr>
          <w:rFonts w:ascii="Arial" w:hAnsi="Arial" w:cs="Arial"/>
          <w:sz w:val="19"/>
          <w:szCs w:val="19"/>
          <w:lang w:val="sk-SK"/>
        </w:rPr>
        <w:fldChar w:fldCharType="end"/>
      </w:r>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41" w:name="_Toc410907845"/>
      <w:bookmarkStart w:id="42" w:name="_Toc440372855"/>
      <w:bookmarkStart w:id="43" w:name="_Toc440636366"/>
      <w:r w:rsidRPr="0073389C">
        <w:rPr>
          <w:lang w:val="sk-SK"/>
        </w:rPr>
        <w:t>Cieľ príručky pre prijímateľa</w:t>
      </w:r>
      <w:bookmarkEnd w:id="41"/>
      <w:bookmarkEnd w:id="42"/>
      <w:bookmarkEnd w:id="43"/>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4"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44" w:name="_Toc410907846"/>
      <w:bookmarkStart w:id="45" w:name="_Toc440372856"/>
      <w:bookmarkStart w:id="46" w:name="_Toc440636367"/>
      <w:r w:rsidRPr="0073389C">
        <w:rPr>
          <w:lang w:val="sk-SK"/>
        </w:rPr>
        <w:t>Definícia pojmov</w:t>
      </w:r>
      <w:bookmarkEnd w:id="44"/>
      <w:bookmarkEnd w:id="45"/>
      <w:bookmarkEnd w:id="46"/>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F70BAAC"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w:t>
      </w:r>
      <w:r w:rsidR="00FC0FC1" w:rsidRPr="00041B11">
        <w:rPr>
          <w:rFonts w:cs="Arial"/>
          <w:szCs w:val="19"/>
          <w:lang w:val="sk-SK"/>
        </w:rPr>
        <w:lastRenderedPageBreak/>
        <w:t>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6DD31DC8"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w:t>
      </w:r>
      <w:r w:rsidRPr="0073389C">
        <w:rPr>
          <w:rFonts w:cs="Arial"/>
          <w:szCs w:val="19"/>
          <w:lang w:val="sk-SK"/>
        </w:rPr>
        <w:lastRenderedPageBreak/>
        <w:t>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C6734D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BE60F3">
        <w:fldChar w:fldCharType="begin"/>
      </w:r>
      <w:r w:rsidR="00BE60F3" w:rsidRPr="00BE60F3">
        <w:rPr>
          <w:lang w:val="sk-SK"/>
          <w:rPrChange w:id="47" w:author="Autor">
            <w:rPr/>
          </w:rPrChange>
        </w:rPr>
        <w:instrText xml:space="preserve"> HYPERLINK "http://www.finance.gov.sk" </w:instrText>
      </w:r>
      <w:r w:rsidR="00BE60F3">
        <w:fldChar w:fldCharType="separate"/>
      </w:r>
      <w:r w:rsidR="00161D13" w:rsidRPr="0073389C">
        <w:rPr>
          <w:rStyle w:val="Hypertextovprepojenie"/>
          <w:szCs w:val="19"/>
          <w:lang w:val="sk-SK"/>
        </w:rPr>
        <w:t>www.finance.gov.sk</w:t>
      </w:r>
      <w:r w:rsidR="00BE60F3">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r w:rsidR="00BE60F3">
        <w:fldChar w:fldCharType="begin"/>
      </w:r>
      <w:r w:rsidR="00BE60F3" w:rsidRPr="00BE60F3">
        <w:rPr>
          <w:lang w:val="sk-SK"/>
          <w:rPrChange w:id="48" w:author="Autor">
            <w:rPr/>
          </w:rPrChange>
        </w:rPr>
        <w:instrText xml:space="preserve"> HYPERLINK "http://www.partnerskadohoda.gov.sk" </w:instrText>
      </w:r>
      <w:r w:rsidR="00BE60F3">
        <w:fldChar w:fldCharType="separate"/>
      </w:r>
      <w:r w:rsidR="00752BD0" w:rsidRPr="0073389C">
        <w:rPr>
          <w:rStyle w:val="Hypertextovprepojenie"/>
          <w:rFonts w:cs="Arial"/>
          <w:szCs w:val="19"/>
          <w:lang w:val="sk-SK"/>
        </w:rPr>
        <w:t>www.partnerskadohoda.gov.sk</w:t>
      </w:r>
      <w:r w:rsidR="00BE60F3">
        <w:rPr>
          <w:rStyle w:val="Hypertextovprepojenie"/>
          <w:rFonts w:cs="Arial"/>
          <w:szCs w:val="19"/>
          <w:lang w:val="sk-SK"/>
        </w:rPr>
        <w:fldChar w:fldCharType="end"/>
      </w:r>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 xml:space="preserve">pokladnice, najmä centralizáciu riadenia verejných financií, </w:t>
      </w:r>
      <w:r w:rsidRPr="0073389C">
        <w:rPr>
          <w:rFonts w:cs="Arial"/>
          <w:szCs w:val="19"/>
          <w:lang w:val="sk-SK"/>
        </w:rPr>
        <w:lastRenderedPageBreak/>
        <w:t>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49" w:name="_Toc410907847"/>
      <w:bookmarkStart w:id="50" w:name="_Toc440372857"/>
      <w:bookmarkStart w:id="51" w:name="_Toc440636368"/>
      <w:r>
        <w:rPr>
          <w:lang w:val="sk-SK"/>
        </w:rPr>
        <w:lastRenderedPageBreak/>
        <w:t>Použité s</w:t>
      </w:r>
      <w:r w:rsidR="00AE5A8F" w:rsidRPr="0073389C">
        <w:rPr>
          <w:lang w:val="sk-SK"/>
        </w:rPr>
        <w:t>kratky</w:t>
      </w:r>
      <w:bookmarkEnd w:id="49"/>
      <w:bookmarkEnd w:id="50"/>
      <w:bookmarkEnd w:id="51"/>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52" w:name="_Toc440372858"/>
      <w:bookmarkStart w:id="53" w:name="_Toc440636369"/>
      <w:r w:rsidRPr="0073389C">
        <w:rPr>
          <w:lang w:val="sk-SK"/>
        </w:rPr>
        <w:lastRenderedPageBreak/>
        <w:t>Legislatíva</w:t>
      </w:r>
      <w:bookmarkEnd w:id="52"/>
      <w:bookmarkEnd w:id="53"/>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54" w:name="_Toc410907848"/>
      <w:bookmarkStart w:id="55" w:name="_Toc440372859"/>
      <w:bookmarkStart w:id="56" w:name="_Toc440636370"/>
      <w:r w:rsidRPr="0073389C">
        <w:rPr>
          <w:rFonts w:ascii="Arial" w:hAnsi="Arial"/>
          <w:lang w:val="sk-SK"/>
        </w:rPr>
        <w:lastRenderedPageBreak/>
        <w:t>Realizácia projektov</w:t>
      </w:r>
      <w:bookmarkEnd w:id="54"/>
      <w:bookmarkEnd w:id="55"/>
      <w:bookmarkEnd w:id="56"/>
    </w:p>
    <w:p w14:paraId="7A55CE40" w14:textId="77777777" w:rsidR="00AE5A8F" w:rsidRPr="0073389C" w:rsidRDefault="00AE5A8F" w:rsidP="009F56AB">
      <w:pPr>
        <w:pStyle w:val="Nadpis2"/>
        <w:spacing w:line="288" w:lineRule="auto"/>
        <w:rPr>
          <w:lang w:val="sk-SK"/>
        </w:rPr>
      </w:pPr>
      <w:bookmarkStart w:id="57" w:name="_Toc410907849"/>
      <w:bookmarkStart w:id="58" w:name="_Toc440372860"/>
      <w:bookmarkStart w:id="59" w:name="_Toc440636371"/>
      <w:r w:rsidRPr="0073389C">
        <w:rPr>
          <w:lang w:val="sk-SK"/>
        </w:rPr>
        <w:t>Všeobecné informácie k realizácii projektov</w:t>
      </w:r>
      <w:bookmarkEnd w:id="57"/>
      <w:bookmarkEnd w:id="58"/>
      <w:bookmarkEnd w:id="59"/>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60" w:name="_Toc410907850"/>
      <w:bookmarkStart w:id="61" w:name="_Toc440372861"/>
      <w:bookmarkStart w:id="62" w:name="_Toc440636372"/>
      <w:r w:rsidRPr="0073389C">
        <w:rPr>
          <w:lang w:val="sk-SK"/>
        </w:rPr>
        <w:t>Všeobecné informácie</w:t>
      </w:r>
      <w:bookmarkEnd w:id="60"/>
      <w:bookmarkEnd w:id="61"/>
      <w:bookmarkEnd w:id="62"/>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5"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63" w:name="_Toc410907851"/>
      <w:bookmarkStart w:id="64" w:name="_Toc440372862"/>
      <w:bookmarkStart w:id="65" w:name="_Toc440636373"/>
      <w:r w:rsidRPr="0073389C">
        <w:rPr>
          <w:lang w:val="sk-SK"/>
        </w:rPr>
        <w:t>Na čo nezabudnúť po podpise zmluvy</w:t>
      </w:r>
      <w:bookmarkEnd w:id="63"/>
      <w:bookmarkEnd w:id="64"/>
      <w:bookmarkEnd w:id="65"/>
    </w:p>
    <w:p w14:paraId="7A55CE47" w14:textId="7DDA5293"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elektronicky 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elektronicky 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33E49D20" w:rsidR="00EE0832" w:rsidRPr="00EE0832" w:rsidRDefault="00EE0832" w:rsidP="00EE0832">
      <w:pPr>
        <w:spacing w:before="120" w:after="120" w:line="288" w:lineRule="auto"/>
        <w:jc w:val="both"/>
        <w:rPr>
          <w:ins w:id="66" w:author="Autor"/>
        </w:rPr>
      </w:pPr>
      <w:moveToRangeStart w:id="67" w:author="Autor" w:name="move484503555"/>
      <w:moveTo w:id="68" w:author="Auto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moveTo>
      <w:ins w:id="69" w:author="Autor">
        <w:r>
          <w:t>.</w:t>
        </w:r>
      </w:ins>
      <w:moveTo w:id="70" w:author="Autor">
        <w:r>
          <w:t xml:space="preserve"> </w:t>
        </w:r>
        <w:del w:id="71" w:author="Autor">
          <w:r w:rsidRPr="0073389C" w:rsidDel="00EE0832">
            <w:delText>a z</w:delText>
          </w:r>
        </w:del>
      </w:moveTo>
      <w:ins w:id="72" w:author="Autor">
        <w:r>
          <w:t>Z</w:t>
        </w:r>
      </w:ins>
      <w:moveTo w:id="73" w:author="Autor">
        <w:r w:rsidRPr="0073389C">
          <w:t xml:space="preserve">ozbierané súhlasy a životopisy </w:t>
        </w:r>
      </w:moveTo>
      <w:ins w:id="74" w:author="Autor">
        <w:r>
          <w:t>osôb zaradených v Personálnej matici sú prílohou predloženej Personálnej matice, ako aj jej zmien.</w:t>
        </w:r>
      </w:ins>
      <w:moveTo w:id="75" w:author="Autor">
        <w:del w:id="76" w:author="Autor">
          <w:r w:rsidRPr="0073389C" w:rsidDel="00EE0832">
            <w:delText xml:space="preserve">archivovať tak, aby prijímateľ bol schopný predložiť požadované súhlasy a životopisy kontrolnej skupine v prípade </w:delText>
          </w:r>
          <w:r w:rsidDel="00EE0832">
            <w:delText xml:space="preserve">finančnej </w:delText>
          </w:r>
          <w:r w:rsidRPr="0073389C" w:rsidDel="00EE0832">
            <w:delText xml:space="preserve">kontroly na mieste zo strany </w:delText>
          </w:r>
          <w:r w:rsidDel="00EE0832">
            <w:delText>poskytovateľa</w:delText>
          </w:r>
          <w:r w:rsidRPr="0073389C" w:rsidDel="00EE0832">
            <w:delText xml:space="preserve">, resp. na vyžiadanie </w:delText>
          </w:r>
          <w:r w:rsidDel="00EE0832">
            <w:delText>poskytovateľa</w:delText>
          </w:r>
          <w:r w:rsidRPr="0073389C" w:rsidDel="00EE0832">
            <w:delText xml:space="preserve">. </w:delText>
          </w:r>
          <w:r w:rsidDel="00EE0832">
            <w:delText>Poskytovateľ</w:delText>
          </w:r>
          <w:r w:rsidRPr="0073389C" w:rsidDel="00EE0832">
            <w:delText xml:space="preserve"> má právo dožiadať prijímateľa o predloženie dokladov k transparentnému výberu osôb zaradených v </w:delText>
          </w:r>
          <w:r w:rsidDel="00EE0832">
            <w:delText>P</w:delText>
          </w:r>
          <w:r w:rsidRPr="0073389C" w:rsidDel="00EE0832">
            <w:delText>ersonálnej matici.</w:delText>
          </w:r>
        </w:del>
      </w:moveTo>
      <w:ins w:id="77" w:author="Autor">
        <w:r>
          <w:t xml:space="preserve"> </w:t>
        </w:r>
        <w:r w:rsidRPr="00EE0832">
          <w:t xml:space="preserve">V prípade, že dôjde k zmenám </w:t>
        </w:r>
        <w:r w:rsidRPr="00EE0832">
          <w:lastRenderedPageBreak/>
          <w:t>v Personálnej matici, je potrebné priložiť životopisy a súhlasy osôb, ktoré nahradili osoby uvedené v pôvodnej Personálnej matici.</w:t>
        </w:r>
      </w:ins>
    </w:p>
    <w:p w14:paraId="3B170F69" w14:textId="38774DD6" w:rsidR="00EE0832" w:rsidRPr="0073389C" w:rsidDel="00EE0832" w:rsidRDefault="00EE0832" w:rsidP="00EE0832">
      <w:pPr>
        <w:spacing w:before="120" w:after="120" w:line="288" w:lineRule="auto"/>
        <w:jc w:val="both"/>
        <w:rPr>
          <w:del w:id="78" w:author="Autor"/>
        </w:rPr>
      </w:pPr>
      <w:ins w:id="79" w:author="Auto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ins>
    </w:p>
    <w:moveToRangeEnd w:id="67"/>
    <w:p w14:paraId="7A55CE4A" w14:textId="6A98C4FB" w:rsidR="00492025" w:rsidRPr="0073389C" w:rsidRDefault="00492025" w:rsidP="007B5322">
      <w:pPr>
        <w:spacing w:before="120" w:after="120" w:line="288" w:lineRule="auto"/>
        <w:jc w:val="both"/>
      </w:pPr>
      <w:r w:rsidRPr="0073389C">
        <w:t xml:space="preserve">Personálna matica je súčasťou dokumentácie projektu. Zmena, resp. doplnenie </w:t>
      </w:r>
      <w:r w:rsidR="007738BC">
        <w:t>P</w:t>
      </w:r>
      <w:r w:rsidRPr="0073389C">
        <w:t xml:space="preserve">ersonálnej matice nemení zmluvu o NFP. V prípade, že prijímateľ nezašle aktualizovanú </w:t>
      </w:r>
      <w:r w:rsidR="007738BC">
        <w:t>P</w:t>
      </w:r>
      <w:r w:rsidRPr="0073389C">
        <w:t>ersonálnu maticu (v prípade zmeny</w:t>
      </w:r>
      <w:r w:rsidRPr="00D548A4">
        <w:t>)</w:t>
      </w:r>
      <w:ins w:id="80" w:author="Autor">
        <w:r w:rsidR="00EE0832" w:rsidRPr="00D548A4">
          <w:t xml:space="preserve"> spolu so životopismi a súhlasmi so spracovaním osobných údajov dotknutých osôb</w:t>
        </w:r>
      </w:ins>
      <w:r w:rsidRPr="00D548A4">
        <w:t>,</w:t>
      </w:r>
      <w:r w:rsidRPr="0073389C">
        <w:t xml:space="preserve"> </w:t>
      </w:r>
      <w:r w:rsidR="007738BC">
        <w:t>poskytovateľ</w:t>
      </w:r>
      <w:r w:rsidR="007738BC" w:rsidRPr="0073389C">
        <w:t xml:space="preserve"> </w:t>
      </w:r>
      <w:r w:rsidRPr="0073389C">
        <w:t>môže pristúpiť k pozastaveniu, zamietnutiu alebo upraveniu výšky platby v ŽoP.</w:t>
      </w:r>
    </w:p>
    <w:p w14:paraId="7A55CE4B" w14:textId="01169F56" w:rsidR="003F3124" w:rsidRPr="0073389C" w:rsidDel="00EE0832" w:rsidRDefault="00492025" w:rsidP="007B5322">
      <w:pPr>
        <w:spacing w:before="120" w:after="120" w:line="288" w:lineRule="auto"/>
        <w:jc w:val="both"/>
      </w:pPr>
      <w:moveFromRangeStart w:id="81" w:author="Autor" w:name="move484503555"/>
      <w:moveFrom w:id="82" w:author="Autor">
        <w:r w:rsidRPr="0073389C" w:rsidDel="00EE0832">
          <w:t xml:space="preserve">Odbornosť osoby uvedenej v </w:t>
        </w:r>
        <w:r w:rsidR="007738BC" w:rsidDel="00EE0832">
          <w:t>P</w:t>
        </w:r>
        <w:r w:rsidRPr="0073389C" w:rsidDel="00EE0832">
          <w:t xml:space="preserve">ersonálnej matici sa preukazuje profesijným životopisom. Prijímateľ je povinný si od všetkých osôb zaradených v </w:t>
        </w:r>
        <w:r w:rsidR="007738BC" w:rsidDel="00EE0832">
          <w:t>P</w:t>
        </w:r>
        <w:r w:rsidRPr="0073389C" w:rsidDel="00EE0832">
          <w:t>ersonálnej matici vyžiadať profesijný životopis a súhlas so spracovaním osobných údajov dotknutých osôb</w:t>
        </w:r>
        <w:r w:rsidR="00C777D5" w:rsidDel="00EE0832">
          <w:t xml:space="preserve"> </w:t>
        </w:r>
        <w:r w:rsidRPr="0073389C" w:rsidDel="00EE0832">
          <w:t xml:space="preserve">a zozbierané súhlasy a životopisy archivovať tak, aby prijímateľ bol schopný predložiť požadované súhlasy a životopisy kontrolnej skupine v prípade </w:t>
        </w:r>
        <w:r w:rsidR="0014799B" w:rsidDel="00EE0832">
          <w:t xml:space="preserve">finančnej </w:t>
        </w:r>
        <w:r w:rsidRPr="0073389C" w:rsidDel="00EE0832">
          <w:t xml:space="preserve">kontroly na mieste zo strany </w:t>
        </w:r>
        <w:r w:rsidR="007738BC" w:rsidDel="00EE0832">
          <w:t>poskytovateľa</w:t>
        </w:r>
        <w:r w:rsidRPr="0073389C" w:rsidDel="00EE0832">
          <w:t xml:space="preserve">, resp. na vyžiadanie </w:t>
        </w:r>
        <w:r w:rsidR="007738BC" w:rsidDel="00EE0832">
          <w:t>poskytovateľa</w:t>
        </w:r>
        <w:r w:rsidRPr="0073389C" w:rsidDel="00EE0832">
          <w:t xml:space="preserve">. </w:t>
        </w:r>
        <w:r w:rsidR="007738BC" w:rsidDel="00EE0832">
          <w:t>Poskytovateľ</w:t>
        </w:r>
        <w:r w:rsidRPr="0073389C" w:rsidDel="00EE0832">
          <w:t xml:space="preserve"> má právo dožiadať prijímateľa o predloženie dokladov k transparentnému výberu osôb zaradených v </w:t>
        </w:r>
        <w:r w:rsidR="007738BC" w:rsidDel="00EE0832">
          <w:t>P</w:t>
        </w:r>
        <w:r w:rsidRPr="0073389C" w:rsidDel="00EE0832">
          <w:t>ersonálnej matici.</w:t>
        </w:r>
      </w:moveFrom>
    </w:p>
    <w:moveFromRangeEnd w:id="81"/>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lastRenderedPageBreak/>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6"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83" w:name="_Toc410907852"/>
      <w:bookmarkStart w:id="84" w:name="_Toc440372863"/>
      <w:bookmarkStart w:id="85" w:name="_Toc440636374"/>
      <w:r w:rsidRPr="0073389C">
        <w:rPr>
          <w:lang w:val="sk-SK"/>
        </w:rPr>
        <w:t>Monitorovanie projektu</w:t>
      </w:r>
      <w:bookmarkEnd w:id="83"/>
      <w:bookmarkEnd w:id="84"/>
      <w:bookmarkEnd w:id="85"/>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77777777" w:rsidR="006140FA" w:rsidRPr="0073389C" w:rsidRDefault="006140FA" w:rsidP="00AE0D10">
      <w:pPr>
        <w:spacing w:before="120" w:after="120" w:line="288" w:lineRule="auto"/>
        <w:jc w:val="both"/>
      </w:pPr>
      <w:r w:rsidRPr="0073389C">
        <w:rPr>
          <w:b/>
        </w:rPr>
        <w:t>Monitorovanie počas realizácie projektu</w:t>
      </w:r>
      <w:r w:rsidRPr="0073389C">
        <w:t xml:space="preserve"> je rozdelené na dve časti</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ins w:id="86" w:author="Autor"/>
          <w:szCs w:val="19"/>
          <w:lang w:val="sk-SK"/>
        </w:rPr>
      </w:pPr>
      <w:r w:rsidRPr="0073389C">
        <w:rPr>
          <w:szCs w:val="19"/>
          <w:lang w:val="sk-SK"/>
        </w:rPr>
        <w:lastRenderedPageBreak/>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0D4F4145" w:rsidR="00594863" w:rsidRPr="00594863" w:rsidRDefault="00594863">
      <w:pPr>
        <w:pBdr>
          <w:top w:val="single" w:sz="4" w:space="1" w:color="auto"/>
          <w:left w:val="single" w:sz="4" w:space="4" w:color="auto"/>
          <w:bottom w:val="single" w:sz="4" w:space="1" w:color="auto"/>
          <w:right w:val="single" w:sz="4" w:space="4" w:color="auto"/>
        </w:pBdr>
        <w:shd w:val="clear" w:color="auto" w:fill="FFFF00"/>
        <w:spacing w:before="120" w:after="120" w:line="288" w:lineRule="auto"/>
        <w:jc w:val="both"/>
        <w:rPr>
          <w:ins w:id="87" w:author="Autor"/>
          <w:rFonts w:cs="Arial"/>
          <w:szCs w:val="19"/>
        </w:rPr>
        <w:pPrChange w:id="88" w:author="Autor">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PrChange>
      </w:pPr>
      <w:commentRangeStart w:id="89"/>
      <w:ins w:id="90" w:author="Autor">
        <w:r w:rsidRPr="0073389C">
          <w:rPr>
            <w:b/>
            <w:i/>
          </w:rPr>
          <w:t>Dôležité upozornenie</w:t>
        </w:r>
        <w:r w:rsidRPr="0073389C">
          <w:t xml:space="preserve">: </w:t>
        </w:r>
        <w:commentRangeEnd w:id="89"/>
        <w:r>
          <w:rPr>
            <w:rStyle w:val="Odkaznakomentr"/>
            <w:lang w:val="x-none" w:eastAsia="x-none"/>
          </w:rPr>
          <w:commentReference w:id="89"/>
        </w:r>
        <w:r w:rsidRPr="00594863">
          <w:rPr>
            <w:rFonts w:cs="Arial"/>
          </w:rPr>
          <w:t>V procese monitorovania môže byť projekt sledovaný aj prostredníctvom ďalších informácií v súvislosti s realizáciou projektu</w:t>
        </w:r>
        <w:del w:id="91" w:author="Autor">
          <w:r w:rsidDel="004B7995">
            <w:rPr>
              <w:rFonts w:cs="Arial"/>
            </w:rPr>
            <w:delText xml:space="preserve"> (KPI</w:delText>
          </w:r>
          <w:r w:rsidR="00081FC1" w:rsidDel="004B7995">
            <w:rPr>
              <w:rFonts w:cs="Arial"/>
            </w:rPr>
            <w:delText>- kľúčové indikátory výkonnosti</w:delText>
          </w:r>
          <w:r w:rsidDel="004B7995">
            <w:rPr>
              <w:rFonts w:cs="Arial"/>
            </w:rPr>
            <w:delText>)</w:delText>
          </w:r>
        </w:del>
        <w:r w:rsidRPr="00594863">
          <w:rPr>
            <w:rFonts w:cs="Arial"/>
          </w:rPr>
          <w:t xml:space="preserve">, ktoré bude prijímateľ povinný uvádzať v monitorovacích správach v časti 12. Identifikované problémy, riziká a ďalšie informácie v súvislosti s realizáciou projektu. RO pre OP EVS </w:t>
        </w:r>
        <w:r w:rsidR="00C606E2">
          <w:rPr>
            <w:rFonts w:cs="Arial"/>
          </w:rPr>
          <w:t xml:space="preserve">bude pri požadovaní konkrétnych ďalších informácií </w:t>
        </w:r>
        <w:r w:rsidR="00C606E2" w:rsidRPr="00594863">
          <w:rPr>
            <w:rFonts w:cs="Arial"/>
          </w:rPr>
          <w:t>v súvislosti s realizáciou projektu</w:t>
        </w:r>
        <w:r w:rsidR="00C606E2">
          <w:rPr>
            <w:rFonts w:cs="Arial"/>
          </w:rPr>
          <w:t xml:space="preserve"> vychádzať z ich identifikovania v</w:t>
        </w:r>
        <w:del w:id="92" w:author="Autor">
          <w:r w:rsidR="00C606E2" w:rsidDel="00C75DFA">
            <w:rPr>
              <w:rFonts w:cs="Arial"/>
            </w:rPr>
            <w:delText>o</w:delText>
          </w:r>
        </w:del>
        <w:r w:rsidR="00C606E2">
          <w:rPr>
            <w:rFonts w:cs="Arial"/>
          </w:rPr>
          <w:t xml:space="preserve"> príslušnom </w:t>
        </w:r>
        <w:del w:id="93" w:author="Autor">
          <w:r w:rsidRPr="00594863" w:rsidDel="00C606E2">
            <w:rPr>
              <w:rFonts w:cs="Arial"/>
            </w:rPr>
            <w:delText>identifikoval ako relevantné sledovanie ďalších informácií v súvislosti s realizáciou projektu</w:delText>
          </w:r>
          <w:r w:rsidDel="00C606E2">
            <w:rPr>
              <w:rFonts w:cs="Arial"/>
            </w:rPr>
            <w:delText xml:space="preserve">, ktoré uviedol vo </w:delText>
          </w:r>
        </w:del>
        <w:r>
          <w:rPr>
            <w:rFonts w:cs="Arial"/>
          </w:rPr>
          <w:t xml:space="preserve">vyzvaní v časti </w:t>
        </w:r>
        <w:r w:rsidRPr="00594863">
          <w:rPr>
            <w:rFonts w:cs="Arial"/>
            <w:szCs w:val="19"/>
          </w:rPr>
          <w:t>„</w:t>
        </w:r>
        <w:r w:rsidRPr="00594863">
          <w:rPr>
            <w:rFonts w:cs="Arial"/>
            <w:b/>
            <w:szCs w:val="19"/>
          </w:rPr>
          <w:t>Podmienka poskytnutia príspevku z hľadiska definovania merateľných ukazovateľov projektu</w:t>
        </w:r>
        <w:r>
          <w:rPr>
            <w:rFonts w:cs="Arial"/>
            <w:b/>
            <w:szCs w:val="19"/>
          </w:rPr>
          <w:t>“</w:t>
        </w:r>
        <w:r w:rsidR="004B7995">
          <w:rPr>
            <w:rFonts w:cs="Arial"/>
            <w:b/>
            <w:szCs w:val="19"/>
          </w:rPr>
          <w:t xml:space="preserve"> </w:t>
        </w:r>
        <w:r w:rsidR="004B7995" w:rsidRPr="005D5451">
          <w:rPr>
            <w:rFonts w:cs="Arial"/>
            <w:szCs w:val="19"/>
            <w:rPrChange w:id="94" w:author="Autor">
              <w:rPr>
                <w:rFonts w:cs="Arial"/>
                <w:b/>
                <w:szCs w:val="19"/>
              </w:rPr>
            </w:rPrChange>
          </w:rPr>
          <w:t>(relevantné aj v následnom monitorovaní projektu</w:t>
        </w:r>
        <w:del w:id="95" w:author="Autor">
          <w:r w:rsidR="004B7995" w:rsidRPr="005D5451" w:rsidDel="00C606E2">
            <w:rPr>
              <w:rFonts w:cs="Arial"/>
              <w:szCs w:val="19"/>
              <w:rPrChange w:id="96" w:author="Autor">
                <w:rPr>
                  <w:rFonts w:cs="Arial"/>
                  <w:b/>
                  <w:szCs w:val="19"/>
                </w:rPr>
              </w:rPrChange>
            </w:rPr>
            <w:delText xml:space="preserve"> v súvislosti </w:delText>
          </w:r>
          <w:r w:rsidR="0023193D" w:rsidRPr="005D5451" w:rsidDel="00C606E2">
            <w:rPr>
              <w:rFonts w:cs="Arial"/>
              <w:szCs w:val="19"/>
              <w:rPrChange w:id="97" w:author="Autor">
                <w:rPr>
                  <w:rFonts w:cs="Arial"/>
                  <w:b/>
                  <w:szCs w:val="19"/>
                </w:rPr>
              </w:rPrChange>
            </w:rPr>
            <w:delText>udržateľnosťou projektu</w:delText>
          </w:r>
        </w:del>
        <w:r w:rsidR="004B7995" w:rsidRPr="005D5451">
          <w:rPr>
            <w:rFonts w:cs="Arial"/>
            <w:szCs w:val="19"/>
            <w:rPrChange w:id="98" w:author="Autor">
              <w:rPr>
                <w:rFonts w:cs="Arial"/>
                <w:b/>
                <w:szCs w:val="19"/>
              </w:rPr>
            </w:rPrChange>
          </w:rPr>
          <w:t>)</w:t>
        </w:r>
        <w:r w:rsidRPr="005D5451">
          <w:rPr>
            <w:rFonts w:cs="Arial"/>
            <w:szCs w:val="19"/>
            <w:rPrChange w:id="99" w:author="Autor">
              <w:rPr>
                <w:rFonts w:cs="Arial"/>
                <w:b/>
                <w:szCs w:val="19"/>
              </w:rPr>
            </w:rPrChange>
          </w:rPr>
          <w:t>.</w:t>
        </w:r>
      </w:ins>
    </w:p>
    <w:p w14:paraId="6DE9BEFB" w14:textId="77777777" w:rsidR="00594863" w:rsidRPr="0073389C" w:rsidRDefault="00594863" w:rsidP="00AE0D10">
      <w:pPr>
        <w:pStyle w:val="Bulletslevel1"/>
        <w:numPr>
          <w:ilvl w:val="0"/>
          <w:numId w:val="0"/>
        </w:numPr>
        <w:spacing w:after="120" w:line="288" w:lineRule="auto"/>
        <w:ind w:left="567"/>
        <w:jc w:val="both"/>
        <w:rPr>
          <w:szCs w:val="19"/>
          <w:lang w:val="sk-SK"/>
        </w:rPr>
      </w:pPr>
    </w:p>
    <w:p w14:paraId="7A55CE64" w14:textId="77777777" w:rsidR="002F32E4" w:rsidRPr="0073389C" w:rsidRDefault="00E83090" w:rsidP="009A78AB">
      <w:pPr>
        <w:numPr>
          <w:ilvl w:val="0"/>
          <w:numId w:val="30"/>
        </w:numPr>
        <w:spacing w:before="120" w:after="120" w:line="288" w:lineRule="auto"/>
        <w:ind w:left="567" w:hanging="283"/>
        <w:jc w:val="both"/>
      </w:pPr>
      <w:r w:rsidRPr="0073389C">
        <w:t>Doplňujúce monitorovacie údaje k ŽoP</w:t>
      </w:r>
      <w:r w:rsidRPr="0073389C" w:rsidDel="00E83090">
        <w:t xml:space="preserve"> </w:t>
      </w:r>
    </w:p>
    <w:p w14:paraId="7A55CE65" w14:textId="1F8F46C0"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 xml:space="preserve">Prijímateľ predkladá </w:t>
      </w:r>
      <w:r w:rsidR="00215D0B" w:rsidRPr="0073389C">
        <w:rPr>
          <w:szCs w:val="19"/>
          <w:lang w:val="sk-SK"/>
        </w:rPr>
        <w:t xml:space="preserve">doplňujúce </w:t>
      </w:r>
      <w:r w:rsidRPr="0073389C">
        <w:rPr>
          <w:szCs w:val="19"/>
          <w:lang w:val="sk-SK"/>
        </w:rPr>
        <w:t xml:space="preserve">monitorovacie </w:t>
      </w:r>
      <w:r w:rsidR="00215D0B" w:rsidRPr="0073389C">
        <w:rPr>
          <w:szCs w:val="19"/>
          <w:lang w:val="sk-SK"/>
        </w:rPr>
        <w:t xml:space="preserve">údaje </w:t>
      </w:r>
      <w:r w:rsidR="00DE2902" w:rsidRPr="0073389C">
        <w:rPr>
          <w:rFonts w:cs="Arial"/>
          <w:szCs w:val="19"/>
          <w:lang w:val="sk-SK"/>
        </w:rPr>
        <w:t xml:space="preserve">(príloha č. </w:t>
      </w:r>
      <w:r w:rsidR="004D0353">
        <w:rPr>
          <w:rFonts w:cs="Arial"/>
          <w:szCs w:val="19"/>
          <w:lang w:val="sk-SK"/>
        </w:rPr>
        <w:t>2</w:t>
      </w:r>
      <w:r w:rsidR="00DE2902" w:rsidRPr="0073389C">
        <w:rPr>
          <w:rFonts w:cs="Arial"/>
          <w:szCs w:val="19"/>
          <w:lang w:val="sk-SK"/>
        </w:rPr>
        <w:t xml:space="preserve">) </w:t>
      </w:r>
      <w:r w:rsidRPr="0073389C">
        <w:rPr>
          <w:szCs w:val="19"/>
          <w:lang w:val="sk-SK"/>
        </w:rPr>
        <w:t>ako</w:t>
      </w:r>
      <w:r w:rsidR="00215D0B" w:rsidRPr="0073389C">
        <w:rPr>
          <w:szCs w:val="19"/>
          <w:lang w:val="sk-SK"/>
        </w:rPr>
        <w:t xml:space="preserve"> neoddeliteľnú</w:t>
      </w:r>
      <w:r w:rsidRPr="0073389C">
        <w:rPr>
          <w:szCs w:val="19"/>
          <w:lang w:val="sk-SK"/>
        </w:rPr>
        <w:t xml:space="preserve"> prílohu ku každej predkladanej </w:t>
      </w:r>
      <w:r w:rsidR="00215D0B" w:rsidRPr="0073389C">
        <w:rPr>
          <w:szCs w:val="19"/>
          <w:lang w:val="sk-SK"/>
        </w:rPr>
        <w:t>ŽoP</w:t>
      </w:r>
      <w:r w:rsidRPr="0073389C">
        <w:rPr>
          <w:szCs w:val="19"/>
          <w:lang w:val="sk-SK"/>
        </w:rPr>
        <w:t xml:space="preserve"> </w:t>
      </w:r>
      <w:r w:rsidR="0044377D" w:rsidRPr="0073389C">
        <w:rPr>
          <w:szCs w:val="19"/>
          <w:lang w:val="sk-SK"/>
        </w:rPr>
        <w:t>typu priebežná platba, zúčtovanie zálohovej platby a poskytnutie predfinancovania</w:t>
      </w:r>
      <w:r w:rsidRPr="0073389C">
        <w:rPr>
          <w:szCs w:val="19"/>
          <w:lang w:val="sk-SK"/>
        </w:rPr>
        <w:t xml:space="preserve">. </w:t>
      </w:r>
      <w:r w:rsidR="00215D0B" w:rsidRPr="0073389C">
        <w:rPr>
          <w:szCs w:val="19"/>
          <w:lang w:val="sk-SK"/>
        </w:rPr>
        <w:t xml:space="preserve">Doplňujúce monitorovacie údaje sú poskytované len vo vzťahu k vybraným typom žiadostí o platbu </w:t>
      </w:r>
      <w:r w:rsidR="000B36A9">
        <w:rPr>
          <w:szCs w:val="19"/>
          <w:lang w:val="sk-SK"/>
        </w:rPr>
        <w:t xml:space="preserve">a </w:t>
      </w:r>
      <w:r w:rsidRPr="0073389C">
        <w:rPr>
          <w:szCs w:val="19"/>
          <w:lang w:val="sk-SK"/>
        </w:rPr>
        <w:t xml:space="preserve">viažu </w:t>
      </w:r>
      <w:r w:rsidR="00215D0B" w:rsidRPr="0073389C">
        <w:rPr>
          <w:szCs w:val="19"/>
          <w:lang w:val="sk-SK"/>
        </w:rPr>
        <w:t xml:space="preserve">sa </w:t>
      </w:r>
      <w:r w:rsidRPr="0073389C">
        <w:rPr>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Pr>
          <w:szCs w:val="19"/>
          <w:lang w:val="sk-SK"/>
        </w:rPr>
        <w:t>uje</w:t>
      </w:r>
      <w:r w:rsidRPr="0073389C">
        <w:rPr>
          <w:szCs w:val="19"/>
          <w:lang w:val="sk-SK"/>
        </w:rPr>
        <w:t xml:space="preserve"> poskytovateľa o fyzickom pokroku realizácie projektu.</w:t>
      </w:r>
    </w:p>
    <w:p w14:paraId="7A55CE66" w14:textId="77777777" w:rsidR="00433EE7" w:rsidRPr="0073389C" w:rsidRDefault="00433EE7" w:rsidP="00563905">
      <w:pPr>
        <w:pStyle w:val="Bulletslevel1"/>
        <w:numPr>
          <w:ilvl w:val="0"/>
          <w:numId w:val="0"/>
        </w:numPr>
        <w:spacing w:after="120" w:line="288" w:lineRule="auto"/>
        <w:jc w:val="both"/>
        <w:rPr>
          <w:rFonts w:eastAsia="Times New Roman" w:cs="Arial"/>
          <w:b/>
          <w:color w:val="auto"/>
          <w:szCs w:val="19"/>
          <w:lang w:val="sk-SK" w:eastAsia="en-US"/>
        </w:rPr>
      </w:pPr>
      <w:r w:rsidRPr="0073389C">
        <w:rPr>
          <w:rFonts w:eastAsia="Times New Roman" w:cs="Arial"/>
          <w:b/>
          <w:color w:val="auto"/>
          <w:szCs w:val="19"/>
          <w:lang w:val="sk-SK" w:eastAsia="en-US"/>
        </w:rPr>
        <w:t>P</w:t>
      </w:r>
      <w:r w:rsidR="003E2E6B" w:rsidRPr="0073389C">
        <w:rPr>
          <w:rFonts w:eastAsia="Times New Roman" w:cs="Arial"/>
          <w:b/>
          <w:color w:val="auto"/>
          <w:szCs w:val="19"/>
          <w:lang w:val="sk-SK" w:eastAsia="en-US"/>
        </w:rPr>
        <w:t>ovinné prílohy k 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9A78AB">
      <w:pPr>
        <w:pStyle w:val="Bulletslevel2"/>
        <w:numPr>
          <w:ilvl w:val="0"/>
          <w:numId w:val="80"/>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lastRenderedPageBreak/>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9A78AB">
      <w:pPr>
        <w:pStyle w:val="Bulletslevel1"/>
        <w:numPr>
          <w:ilvl w:val="1"/>
          <w:numId w:val="81"/>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9A78AB">
      <w:pPr>
        <w:pStyle w:val="Bulletslevel1"/>
        <w:numPr>
          <w:ilvl w:val="1"/>
          <w:numId w:val="81"/>
        </w:numPr>
        <w:rPr>
          <w:lang w:val="sk-SK"/>
        </w:rPr>
      </w:pPr>
      <w:r w:rsidRPr="0073389C">
        <w:rPr>
          <w:lang w:val="sk-SK"/>
        </w:rPr>
        <w:t xml:space="preserve">aktuálne hodnoty ukazovateľov; </w:t>
      </w:r>
    </w:p>
    <w:p w14:paraId="7A55CE78" w14:textId="77777777" w:rsidR="00274ECC" w:rsidRPr="0073389C" w:rsidRDefault="00274ECC" w:rsidP="009A78AB">
      <w:pPr>
        <w:pStyle w:val="Bulletslevel1"/>
        <w:numPr>
          <w:ilvl w:val="1"/>
          <w:numId w:val="81"/>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w:t>
      </w:r>
      <w:r>
        <w:rPr>
          <w:rFonts w:ascii="Arial" w:hAnsi="Arial"/>
          <w:color w:val="auto"/>
          <w:sz w:val="19"/>
          <w:lang w:val="sk-SK"/>
        </w:rPr>
        <w:lastRenderedPageBreak/>
        <w:t>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7"/>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6F5615A7"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32619164" w14:textId="77777777" w:rsidR="00F651CD" w:rsidRDefault="00F651CD" w:rsidP="00F651CD">
      <w:pPr>
        <w:pStyle w:val="Default"/>
        <w:jc w:val="both"/>
        <w:rPr>
          <w:rFonts w:ascii="Arial" w:hAnsi="Arial"/>
          <w:color w:val="auto"/>
          <w:sz w:val="19"/>
          <w:lang w:val="sk-SK"/>
        </w:rPr>
      </w:pPr>
    </w:p>
    <w:p w14:paraId="7A55CE7C" w14:textId="50DE31F8" w:rsidR="00563905" w:rsidRPr="0073389C" w:rsidRDefault="00563905" w:rsidP="00AE0D10">
      <w:pPr>
        <w:spacing w:before="120" w:after="120" w:line="288" w:lineRule="auto"/>
        <w:jc w:val="both"/>
      </w:pPr>
    </w:p>
    <w:p w14:paraId="7A55CE7D" w14:textId="77777777" w:rsidR="007223B7" w:rsidRPr="0073389C" w:rsidRDefault="007223B7" w:rsidP="007223B7">
      <w:pPr>
        <w:pStyle w:val="Nadpis2"/>
        <w:rPr>
          <w:lang w:val="sk-SK"/>
        </w:rPr>
      </w:pPr>
      <w:bookmarkStart w:id="100" w:name="_Toc440372864"/>
      <w:bookmarkStart w:id="101" w:name="_Toc440636375"/>
      <w:r w:rsidRPr="0073389C">
        <w:rPr>
          <w:lang w:val="sk-SK"/>
        </w:rPr>
        <w:lastRenderedPageBreak/>
        <w:t>Zmena zmluv</w:t>
      </w:r>
      <w:r w:rsidR="002A19B4" w:rsidRPr="0073389C">
        <w:rPr>
          <w:lang w:val="sk-SK"/>
        </w:rPr>
        <w:t>y o</w:t>
      </w:r>
      <w:r w:rsidR="00B3113C" w:rsidRPr="0073389C">
        <w:rPr>
          <w:lang w:val="sk-SK"/>
        </w:rPr>
        <w:t> </w:t>
      </w:r>
      <w:r w:rsidR="002A19B4" w:rsidRPr="0073389C">
        <w:rPr>
          <w:lang w:val="sk-SK"/>
        </w:rPr>
        <w:t>NFP</w:t>
      </w:r>
      <w:bookmarkEnd w:id="100"/>
      <w:bookmarkEnd w:id="101"/>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102" w:name="_Toc440372865"/>
      <w:bookmarkStart w:id="103" w:name="_Toc440636376"/>
      <w:r w:rsidRPr="0073389C">
        <w:rPr>
          <w:lang w:val="sk-SK"/>
        </w:rPr>
        <w:t>Charakter zmien a spôsob posudzovania zmien</w:t>
      </w:r>
      <w:bookmarkEnd w:id="102"/>
      <w:bookmarkEnd w:id="103"/>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AB2DF3">
      <w:pPr>
        <w:pStyle w:val="Odsekzoznamu"/>
        <w:numPr>
          <w:ilvl w:val="0"/>
          <w:numId w:val="10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317C7">
      <w:pPr>
        <w:numPr>
          <w:ilvl w:val="0"/>
          <w:numId w:val="41"/>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FD2BDF">
      <w:pPr>
        <w:numPr>
          <w:ilvl w:val="0"/>
          <w:numId w:val="41"/>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9A78AB">
      <w:pPr>
        <w:numPr>
          <w:ilvl w:val="0"/>
          <w:numId w:val="41"/>
        </w:numPr>
        <w:spacing w:before="120" w:after="120" w:line="288" w:lineRule="auto"/>
        <w:ind w:left="851" w:hanging="284"/>
        <w:jc w:val="both"/>
        <w:rPr>
          <w:lang w:eastAsia="cs-CZ"/>
        </w:rPr>
      </w:pPr>
      <w:r w:rsidRPr="00C256BE">
        <w:rPr>
          <w:lang w:eastAsia="cs-CZ"/>
        </w:rPr>
        <w:lastRenderedPageBreak/>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9A78AB">
      <w:pPr>
        <w:numPr>
          <w:ilvl w:val="0"/>
          <w:numId w:val="41"/>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9A78AB">
      <w:pPr>
        <w:numPr>
          <w:ilvl w:val="0"/>
          <w:numId w:val="41"/>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9A78AB">
      <w:pPr>
        <w:numPr>
          <w:ilvl w:val="0"/>
          <w:numId w:val="41"/>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033F4A">
      <w:pPr>
        <w:numPr>
          <w:ilvl w:val="0"/>
          <w:numId w:val="41"/>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7A55CE98" w14:textId="0B151309"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w:t>
      </w:r>
      <w:r w:rsidR="00344FDD" w:rsidRPr="0073389C">
        <w:lastRenderedPageBreak/>
        <w:t xml:space="preserve">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104" w:name="_Toc410907854"/>
      <w:bookmarkStart w:id="105" w:name="_Toc440372866"/>
      <w:bookmarkStart w:id="106" w:name="_Toc440636377"/>
      <w:r w:rsidRPr="0073389C">
        <w:rPr>
          <w:lang w:val="sk-SK"/>
        </w:rPr>
        <w:t>Administrácia zmenového konania</w:t>
      </w:r>
      <w:bookmarkEnd w:id="104"/>
      <w:bookmarkEnd w:id="105"/>
      <w:bookmarkEnd w:id="106"/>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t xml:space="preserve">projektový </w:t>
      </w:r>
      <w:r w:rsidRPr="0073389C">
        <w:t>manažér poskytovateľa povinný vyzvať prijímateľa (písomne listom alebo mailom) na doplnenie v primeranom termíne.</w:t>
      </w:r>
    </w:p>
    <w:p w14:paraId="7A55CEAF" w14:textId="289B51EB"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107" w:name="_Toc410031665"/>
      <w:bookmarkStart w:id="108"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rozhodnutia o schválení ŽoNFP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35D3AD67" w:rsidR="00563905" w:rsidRDefault="0016783A" w:rsidP="009B5B97">
      <w:pPr>
        <w:autoSpaceDE w:val="0"/>
        <w:autoSpaceDN w:val="0"/>
        <w:adjustRightInd w:val="0"/>
        <w:spacing w:before="120" w:after="120" w:line="288" w:lineRule="auto"/>
        <w:jc w:val="both"/>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p>
    <w:p w14:paraId="2501F28D" w14:textId="77777777" w:rsidR="00E34A10" w:rsidRDefault="00E34A10" w:rsidP="009B5B97">
      <w:pPr>
        <w:autoSpaceDE w:val="0"/>
        <w:autoSpaceDN w:val="0"/>
        <w:adjustRightInd w:val="0"/>
        <w:spacing w:before="120" w:after="120" w:line="288" w:lineRule="auto"/>
        <w:jc w:val="both"/>
      </w:pPr>
    </w:p>
    <w:p w14:paraId="796DEE20" w14:textId="026526DD"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7D90ADD8" w14:textId="1320DFD1"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109" w:name="_Toc440372867"/>
      <w:bookmarkStart w:id="110" w:name="_Toc440636378"/>
      <w:r w:rsidRPr="0073389C">
        <w:rPr>
          <w:lang w:val="sk-SK"/>
        </w:rPr>
        <w:t>Ukončenie zmluvného vzťahu</w:t>
      </w:r>
      <w:bookmarkEnd w:id="107"/>
      <w:bookmarkEnd w:id="108"/>
      <w:bookmarkEnd w:id="109"/>
      <w:bookmarkEnd w:id="110"/>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lastRenderedPageBreak/>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111" w:name="_Toc410907856"/>
      <w:bookmarkStart w:id="112" w:name="_Toc440372868"/>
      <w:bookmarkStart w:id="113" w:name="_Toc440636379"/>
      <w:r w:rsidRPr="0073389C">
        <w:rPr>
          <w:lang w:val="sk-SK"/>
        </w:rPr>
        <w:t>Finančné riadenie</w:t>
      </w:r>
      <w:bookmarkEnd w:id="111"/>
      <w:bookmarkEnd w:id="112"/>
      <w:bookmarkEnd w:id="113"/>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114" w:name="_Toc410907857"/>
      <w:bookmarkStart w:id="115" w:name="_Toc440372869"/>
      <w:bookmarkStart w:id="116" w:name="_Toc440636380"/>
      <w:r w:rsidRPr="0073389C">
        <w:rPr>
          <w:lang w:val="sk-SK"/>
        </w:rPr>
        <w:t>Vedenie účtovníct</w:t>
      </w:r>
      <w:r w:rsidR="004A616F" w:rsidRPr="0073389C">
        <w:rPr>
          <w:lang w:val="sk-SK"/>
        </w:rPr>
        <w:t>va</w:t>
      </w:r>
      <w:bookmarkEnd w:id="114"/>
      <w:bookmarkEnd w:id="115"/>
      <w:bookmarkEnd w:id="116"/>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8"/>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17" w:name="_Toc440372870"/>
      <w:bookmarkStart w:id="118" w:name="_Toc440636381"/>
      <w:bookmarkStart w:id="119"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17"/>
      <w:bookmarkEnd w:id="118"/>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9"/>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9A78AB">
      <w:pPr>
        <w:pStyle w:val="Odsekzoznamu"/>
        <w:numPr>
          <w:ilvl w:val="0"/>
          <w:numId w:val="82"/>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9A78AB">
      <w:pPr>
        <w:pStyle w:val="Odsekzoznamu"/>
        <w:numPr>
          <w:ilvl w:val="0"/>
          <w:numId w:val="82"/>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0"/>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w:t>
      </w:r>
      <w:r w:rsidRPr="0073389C">
        <w:lastRenderedPageBreak/>
        <w:t>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1"/>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2"/>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w:t>
      </w:r>
      <w:r w:rsidRPr="0073389C">
        <w:rPr>
          <w:szCs w:val="19"/>
          <w:lang w:val="sk-SK"/>
        </w:rPr>
        <w:lastRenderedPageBreak/>
        <w:t xml:space="preserve">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3"/>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120" w:name="_Toc440372871"/>
      <w:bookmarkStart w:id="121" w:name="_Toc440636382"/>
      <w:r w:rsidRPr="00E135DC">
        <w:rPr>
          <w:b/>
        </w:rPr>
        <w:t>Platby vo vzťahu prijímateľ – dodávateľ/zhotoviteľ</w:t>
      </w:r>
      <w:bookmarkEnd w:id="120"/>
      <w:bookmarkEnd w:id="121"/>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122" w:name="_Toc440372872"/>
      <w:bookmarkStart w:id="123" w:name="_Toc440636383"/>
      <w:r w:rsidRPr="0073389C">
        <w:rPr>
          <w:lang w:val="sk-SK"/>
        </w:rPr>
        <w:t>Oprávnenosť výdavkov</w:t>
      </w:r>
      <w:bookmarkEnd w:id="119"/>
      <w:bookmarkEnd w:id="122"/>
      <w:bookmarkEnd w:id="123"/>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w:t>
      </w:r>
      <w:r w:rsidRPr="0073389C">
        <w:lastRenderedPageBreak/>
        <w:t xml:space="preserve">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w:t>
      </w:r>
      <w:r w:rsidR="00391F1C" w:rsidRPr="00666AC8">
        <w:rPr>
          <w:lang w:val="sk-SK"/>
        </w:rPr>
        <w:lastRenderedPageBreak/>
        <w:t xml:space="preserve">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7"/>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8"/>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9"/>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1B9DC992"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na nevyúčtované zálohové platby a poskytnuté preddavky a výdavky, pri ktorých vzniká náklad budúceho obdobia (tieto sú oprávnené až v momente vzniku nákladu bežného obdobia);</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0"/>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w:t>
      </w:r>
      <w:r w:rsidRPr="0073389C">
        <w:lastRenderedPageBreak/>
        <w:t xml:space="preserve">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1"/>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w:t>
      </w:r>
      <w:r w:rsidRPr="0073389C">
        <w:lastRenderedPageBreak/>
        <w:t xml:space="preserve">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2"/>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3"/>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4"/>
      </w:r>
      <w:r w:rsidR="00694363" w:rsidRPr="0073389C">
        <w:t>),</w:t>
      </w:r>
      <w:r w:rsidRPr="0073389C">
        <w:t xml:space="preserve"> ako aj povinné odvody</w:t>
      </w:r>
      <w:r w:rsidRPr="0073389C">
        <w:rPr>
          <w:rStyle w:val="Odkaznapoznmkupodiarou"/>
          <w:sz w:val="19"/>
        </w:rPr>
        <w:footnoteReference w:id="25"/>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4ED353E"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6"/>
      </w:r>
      <w:r w:rsidRPr="0073389C">
        <w:t xml:space="preserve">, resp. odmeny na základe dohôd o </w:t>
      </w:r>
      <w:r w:rsidR="001F6828" w:rsidRPr="0073389C">
        <w:t>prác</w:t>
      </w:r>
      <w:r w:rsidR="00CE6423">
        <w:t>ách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7"/>
      </w:r>
      <w:r w:rsidRPr="0073389C">
        <w:t>), ako aj povinné odvody za zamestnávateľa</w:t>
      </w:r>
      <w:r w:rsidRPr="0073389C">
        <w:rPr>
          <w:rStyle w:val="Odkaznapoznmkupodiarou"/>
          <w:sz w:val="19"/>
        </w:rPr>
        <w:footnoteReference w:id="28"/>
      </w:r>
      <w:r w:rsidRPr="0073389C">
        <w:t xml:space="preserve"> </w:t>
      </w:r>
      <w:r w:rsidRPr="0073389C">
        <w:rPr>
          <w:b/>
        </w:rPr>
        <w:t xml:space="preserve">pomerne </w:t>
      </w:r>
      <w:r w:rsidRPr="0073389C">
        <w:rPr>
          <w:b/>
        </w:rPr>
        <w:lastRenderedPageBreak/>
        <w:t>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29"/>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B573C4">
      <w:pPr>
        <w:pStyle w:val="Odsekzoznamu"/>
        <w:numPr>
          <w:ilvl w:val="0"/>
          <w:numId w:val="100"/>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B573C4">
      <w:pPr>
        <w:pStyle w:val="Odsekzoznamu"/>
        <w:numPr>
          <w:ilvl w:val="0"/>
          <w:numId w:val="100"/>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0"/>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1"/>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2"/>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B573C4">
      <w:pPr>
        <w:pStyle w:val="Zkladntext"/>
        <w:numPr>
          <w:ilvl w:val="0"/>
          <w:numId w:val="100"/>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lastRenderedPageBreak/>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3"/>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03B927BC"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lastRenderedPageBreak/>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4"/>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50B9180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del w:id="124" w:author="Autor">
        <w:r w:rsidR="00DD78AC" w:rsidDel="006112F2">
          <w:delText>2</w:delText>
        </w:r>
      </w:del>
      <w:ins w:id="125" w:author="Autor">
        <w:r w:rsidR="006112F2">
          <w:t>1</w:t>
        </w:r>
      </w:ins>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del w:id="126" w:author="Autor">
        <w:r w:rsidR="00DD78AC" w:rsidDel="006112F2">
          <w:delText>2</w:delText>
        </w:r>
      </w:del>
      <w:ins w:id="127" w:author="Autor">
        <w:r w:rsidR="006112F2">
          <w:t>1</w:t>
        </w:r>
      </w:ins>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lastRenderedPageBreak/>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5"/>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6"/>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lastRenderedPageBreak/>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7"/>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38"/>
      </w:r>
      <w:r w:rsidRPr="00B13AD8">
        <w:rPr>
          <w:rFonts w:cs="Arial"/>
          <w:szCs w:val="19"/>
        </w:rPr>
        <w:t>, ktorá zahŕňa výdavky na ubytovanie, stravné a cestovné v SR</w:t>
      </w:r>
      <w:r w:rsidRPr="00B13AD8">
        <w:rPr>
          <w:rStyle w:val="Odkaznapoznmkupodiarou"/>
          <w:rFonts w:cs="Arial"/>
          <w:sz w:val="19"/>
          <w:szCs w:val="19"/>
        </w:rPr>
        <w:footnoteReference w:id="39"/>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0"/>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1"/>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AA6482">
      <w:pPr>
        <w:pStyle w:val="Odsekzoznamu"/>
        <w:numPr>
          <w:ilvl w:val="0"/>
          <w:numId w:val="84"/>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2"/>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3"/>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4"/>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 xml:space="preserve">najčastejšie sa </w:t>
      </w:r>
      <w:r w:rsidR="00DA0EED" w:rsidRPr="009258CF">
        <w:rPr>
          <w:color w:val="000000"/>
          <w:sz w:val="19"/>
          <w:szCs w:val="19"/>
        </w:rPr>
        <w:lastRenderedPageBreak/>
        <w:t>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45"/>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46"/>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lastRenderedPageBreak/>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7"/>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48"/>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49"/>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0"/>
      </w:r>
      <w:r w:rsidRPr="0073389C">
        <w:rPr>
          <w:rFonts w:ascii="Arial" w:hAnsi="Arial" w:cs="Arial"/>
          <w:sz w:val="19"/>
          <w:szCs w:val="19"/>
        </w:rPr>
        <w:t xml:space="preserve">); </w:t>
      </w:r>
    </w:p>
    <w:p w14:paraId="7A55CFF7"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9A78AB">
      <w:pPr>
        <w:pStyle w:val="Zoznamsodrkami"/>
        <w:numPr>
          <w:ilvl w:val="0"/>
          <w:numId w:val="35"/>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lastRenderedPageBreak/>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obstarávacia cena</w:t>
      </w:r>
      <w:r w:rsidRPr="0073389C">
        <w:rPr>
          <w:rStyle w:val="Odkaznapoznmkupodiarou"/>
          <w:sz w:val="19"/>
        </w:rPr>
        <w:footnoteReference w:id="51"/>
      </w:r>
      <w:r w:rsidRPr="0073389C">
        <w:t xml:space="preserve"> použitého zariadenia je nižšia ako výdavky na obdobné nové zariadenie; </w:t>
      </w:r>
    </w:p>
    <w:p w14:paraId="7A55D02F"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2"/>
      </w:r>
      <w:r w:rsidRPr="0073389C">
        <w:t xml:space="preserve">; </w:t>
      </w:r>
    </w:p>
    <w:p w14:paraId="7A55D031"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3"/>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9A78AB">
      <w:pPr>
        <w:numPr>
          <w:ilvl w:val="0"/>
          <w:numId w:val="84"/>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4"/>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5"/>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6"/>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w:t>
      </w:r>
      <w:r w:rsidRPr="00F07C32">
        <w:rPr>
          <w:rFonts w:ascii="Arial" w:hAnsi="Arial" w:cs="Arial"/>
          <w:sz w:val="19"/>
          <w:szCs w:val="19"/>
          <w:lang w:eastAsia="en-US"/>
        </w:rPr>
        <w:lastRenderedPageBreak/>
        <w:t xml:space="preserve">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3C3C9C31" w14:textId="77777777" w:rsidR="00B449FC" w:rsidRDefault="00B449FC" w:rsidP="00B449FC">
      <w:pPr>
        <w:pStyle w:val="Odsekzoznamu"/>
        <w:spacing w:before="120" w:after="120" w:line="288" w:lineRule="auto"/>
        <w:ind w:left="426"/>
        <w:contextualSpacing w:val="0"/>
        <w:jc w:val="both"/>
        <w:rPr>
          <w:b/>
        </w:rPr>
      </w:pPr>
    </w:p>
    <w:p w14:paraId="7A55D04F" w14:textId="77777777" w:rsidR="00AE5A8F" w:rsidRPr="0073389C" w:rsidRDefault="00AE5A8F" w:rsidP="009A78AB">
      <w:pPr>
        <w:pStyle w:val="Odsekzoznamu"/>
        <w:numPr>
          <w:ilvl w:val="0"/>
          <w:numId w:val="84"/>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7"/>
      </w:r>
      <w:r w:rsidRPr="0073389C">
        <w:rPr>
          <w:rFonts w:ascii="Arial" w:hAnsi="Arial" w:cs="Arial"/>
          <w:sz w:val="19"/>
          <w:szCs w:val="19"/>
        </w:rPr>
        <w:t xml:space="preserve">; </w:t>
      </w:r>
    </w:p>
    <w:p w14:paraId="7A55D058"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bankové záruky alebo záruky poskytnuté inými finančnými inštitúciami v rozsahu stanovenom právnymi predpismi SR alebo právnymi predpismi EÚ, pričom oprávneným výdavkom je </w:t>
      </w:r>
      <w:r w:rsidRPr="0073389C">
        <w:rPr>
          <w:rFonts w:ascii="Arial" w:hAnsi="Arial" w:cs="Arial"/>
          <w:sz w:val="19"/>
          <w:szCs w:val="19"/>
        </w:rPr>
        <w:lastRenderedPageBreak/>
        <w:t>len výdavok, ktorý sa týka zriadenia tejto záruky alebo poplatku za vedenie záruky, nie však jej hodnoty</w:t>
      </w:r>
      <w:r w:rsidRPr="0073389C">
        <w:rPr>
          <w:rFonts w:ascii="Arial" w:hAnsi="Arial" w:cs="Arial"/>
          <w:sz w:val="19"/>
          <w:szCs w:val="19"/>
          <w:vertAlign w:val="superscript"/>
        </w:rPr>
        <w:footnoteReference w:id="58"/>
      </w:r>
      <w:r w:rsidRPr="0073389C">
        <w:rPr>
          <w:rFonts w:ascii="Arial" w:hAnsi="Arial" w:cs="Arial"/>
          <w:sz w:val="19"/>
          <w:szCs w:val="19"/>
        </w:rPr>
        <w:t>;</w:t>
      </w:r>
    </w:p>
    <w:p w14:paraId="7A55D059"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59"/>
      </w:r>
      <w:r w:rsidRPr="0073389C">
        <w:rPr>
          <w:rFonts w:ascii="Arial" w:hAnsi="Arial" w:cs="Arial"/>
          <w:sz w:val="19"/>
          <w:szCs w:val="19"/>
        </w:rPr>
        <w:t xml:space="preserve">. </w:t>
      </w:r>
    </w:p>
    <w:p w14:paraId="7A55D05A" w14:textId="77777777" w:rsidR="00C92A1F" w:rsidRPr="0073389C" w:rsidRDefault="00C92A1F" w:rsidP="00D20FD8">
      <w:pPr>
        <w:pStyle w:val="Zkladntext"/>
        <w:spacing w:before="120" w:after="120" w:line="288" w:lineRule="auto"/>
        <w:ind w:left="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je daň z pridanej hodnoty neoprávneným výdavkom, avšak postup zdaňovania daňou z pridanej hodnoty umožňuje, aby DPH za určitých okolností bola oprávneným výdavkom. </w:t>
      </w:r>
      <w:r w:rsidRPr="0073389C">
        <w:rPr>
          <w:rFonts w:ascii="Arial" w:hAnsi="Arial" w:cs="Arial"/>
          <w:sz w:val="19"/>
          <w:szCs w:val="19"/>
          <w:lang w:val="sk-SK" w:eastAsia="en-US"/>
        </w:rPr>
        <w:lastRenderedPageBreak/>
        <w:t>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0"/>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w:t>
      </w:r>
      <w:r w:rsidRPr="0073389C">
        <w:lastRenderedPageBreak/>
        <w:t xml:space="preserve">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9A78AB">
      <w:pPr>
        <w:pStyle w:val="Zkladntext"/>
        <w:numPr>
          <w:ilvl w:val="0"/>
          <w:numId w:val="84"/>
        </w:numPr>
        <w:spacing w:before="120" w:after="120" w:line="288" w:lineRule="auto"/>
        <w:ind w:left="426" w:hanging="426"/>
        <w:rPr>
          <w:rFonts w:ascii="Arial" w:hAnsi="Arial" w:cs="Arial"/>
          <w:b/>
          <w:sz w:val="19"/>
          <w:szCs w:val="19"/>
          <w:lang w:val="sk-SK" w:eastAsia="en-US"/>
        </w:rPr>
      </w:pPr>
      <w:bookmarkStart w:id="129" w:name="_Toc361131496"/>
      <w:r w:rsidRPr="0073389C">
        <w:rPr>
          <w:rFonts w:ascii="Arial" w:hAnsi="Arial" w:cs="Arial"/>
          <w:b/>
          <w:sz w:val="19"/>
          <w:szCs w:val="19"/>
          <w:lang w:val="sk-SK" w:eastAsia="en-US"/>
        </w:rPr>
        <w:t>Problematika prekrývania sa výdavkov</w:t>
      </w:r>
      <w:bookmarkEnd w:id="129"/>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9A78AB">
      <w:pPr>
        <w:pStyle w:val="Zkladntext"/>
        <w:numPr>
          <w:ilvl w:val="0"/>
          <w:numId w:val="84"/>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9A78AB">
      <w:pPr>
        <w:pStyle w:val="Zkladntext"/>
        <w:numPr>
          <w:ilvl w:val="0"/>
          <w:numId w:val="38"/>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1"/>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2"/>
      </w:r>
      <w:r w:rsidRPr="0073389C">
        <w:rPr>
          <w:rFonts w:ascii="Arial" w:hAnsi="Arial" w:cs="Arial"/>
          <w:sz w:val="19"/>
          <w:szCs w:val="19"/>
        </w:rPr>
        <w:t>;</w:t>
      </w:r>
    </w:p>
    <w:p w14:paraId="06FE162D"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3B2E8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130" w:name="_Toc410907859"/>
      <w:bookmarkStart w:id="131" w:name="_Toc440372873"/>
      <w:bookmarkStart w:id="132" w:name="_Toc440636384"/>
      <w:r w:rsidRPr="0073389C">
        <w:rPr>
          <w:lang w:val="sk-SK"/>
        </w:rPr>
        <w:lastRenderedPageBreak/>
        <w:t>Postupy pri žiadosti o platbu</w:t>
      </w:r>
      <w:bookmarkEnd w:id="130"/>
      <w:bookmarkEnd w:id="131"/>
      <w:bookmarkEnd w:id="132"/>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3"/>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64"/>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lastRenderedPageBreak/>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133" w:name="_Toc410907860"/>
      <w:bookmarkStart w:id="134" w:name="_Toc440372874"/>
      <w:bookmarkStart w:id="135" w:name="_Toc440636385"/>
      <w:r w:rsidRPr="0073389C">
        <w:rPr>
          <w:lang w:val="sk-SK"/>
        </w:rPr>
        <w:t>Špecifiká jednotlivých systémov financovania</w:t>
      </w:r>
      <w:bookmarkEnd w:id="133"/>
      <w:bookmarkEnd w:id="134"/>
      <w:bookmarkEnd w:id="135"/>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lastRenderedPageBreak/>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5"/>
      </w:r>
      <w:r w:rsidR="00AE5A8F" w:rsidRPr="0073389C">
        <w:t>:</w:t>
      </w:r>
    </w:p>
    <w:p w14:paraId="397A1FB8" w14:textId="458000D0" w:rsidR="00434F2E" w:rsidRDefault="002D4DD9" w:rsidP="00CF7FC1">
      <w:pPr>
        <w:tabs>
          <w:tab w:val="left" w:pos="360"/>
        </w:tabs>
        <w:autoSpaceDE w:val="0"/>
        <w:autoSpaceDN w:val="0"/>
        <w:adjustRightInd w:val="0"/>
        <w:spacing w:before="120" w:after="120" w:line="288" w:lineRule="auto"/>
        <w:jc w:val="both"/>
        <w:rPr>
          <w:b/>
        </w:rPr>
      </w:pPr>
      <w:r>
        <w:rPr>
          <w:b/>
        </w:rPr>
        <w:t xml:space="preserve">Poskytnutie zálohovej platby </w:t>
      </w:r>
    </w:p>
    <w:p w14:paraId="3614987C" w14:textId="77777777"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Poskytnutie zálohovej platby štátnej rozpočtovej organizácii pri využití kombinácie systému zálohových platieb, systému predfinancovania,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lastRenderedPageBreak/>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lastRenderedPageBreak/>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9A78AB">
      <w:pPr>
        <w:pStyle w:val="Odsekzoznamu"/>
        <w:numPr>
          <w:ilvl w:val="1"/>
          <w:numId w:val="60"/>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9A78AB">
      <w:pPr>
        <w:numPr>
          <w:ilvl w:val="1"/>
          <w:numId w:val="60"/>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w:t>
      </w:r>
      <w:r w:rsidRPr="0073389C">
        <w:rPr>
          <w:rFonts w:ascii="Arial" w:hAnsi="Arial" w:cs="Arial"/>
          <w:sz w:val="19"/>
          <w:szCs w:val="19"/>
          <w:lang w:val="sk-SK"/>
        </w:rPr>
        <w:lastRenderedPageBreak/>
        <w:t>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6"/>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33BE0F0A"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67"/>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troch vyhotoveniach (jedno vyhotovenie si ponechá u seba, </w:t>
      </w:r>
      <w:r w:rsidRPr="0073389C">
        <w:rPr>
          <w:b/>
        </w:rPr>
        <w:t xml:space="preserve">dve 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lastRenderedPageBreak/>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68"/>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69"/>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Pr="0073389C"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136" w:name="_Toc410907861"/>
      <w:bookmarkStart w:id="137" w:name="_Toc440372875"/>
      <w:bookmarkStart w:id="138" w:name="_Toc440636386"/>
      <w:r w:rsidRPr="0073389C">
        <w:rPr>
          <w:caps/>
          <w:lang w:val="sk-SK" w:eastAsia="cs-CZ"/>
        </w:rPr>
        <w:t>Ú</w:t>
      </w:r>
      <w:r w:rsidRPr="0073389C">
        <w:rPr>
          <w:lang w:val="sk-SK" w:eastAsia="cs-CZ"/>
        </w:rPr>
        <w:t>čtovné doklady a ich prílohy</w:t>
      </w:r>
      <w:bookmarkEnd w:id="136"/>
      <w:bookmarkEnd w:id="137"/>
      <w:bookmarkEnd w:id="138"/>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0"/>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lastRenderedPageBreak/>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39" w:name="_Toc317864902"/>
      <w:bookmarkStart w:id="140" w:name="_Toc317865114"/>
      <w:bookmarkStart w:id="141" w:name="_Toc317865267"/>
      <w:bookmarkStart w:id="142" w:name="_Toc317865410"/>
      <w:bookmarkStart w:id="143" w:name="_Toc317865549"/>
      <w:bookmarkStart w:id="144" w:name="_Toc317865688"/>
      <w:bookmarkStart w:id="145" w:name="_Toc317866058"/>
      <w:bookmarkStart w:id="146" w:name="_Toc317866203"/>
      <w:bookmarkStart w:id="147" w:name="_Toc317866305"/>
      <w:bookmarkStart w:id="148" w:name="_Toc317866470"/>
      <w:bookmarkStart w:id="149" w:name="_Toc317866572"/>
      <w:bookmarkStart w:id="150" w:name="_Toc317866789"/>
      <w:bookmarkStart w:id="151" w:name="_Toc329084085"/>
      <w:bookmarkEnd w:id="139"/>
      <w:bookmarkEnd w:id="140"/>
      <w:bookmarkEnd w:id="141"/>
      <w:bookmarkEnd w:id="142"/>
      <w:bookmarkEnd w:id="143"/>
      <w:bookmarkEnd w:id="144"/>
      <w:bookmarkEnd w:id="145"/>
      <w:bookmarkEnd w:id="146"/>
      <w:bookmarkEnd w:id="147"/>
      <w:bookmarkEnd w:id="148"/>
      <w:bookmarkEnd w:id="149"/>
      <w:bookmarkEnd w:id="150"/>
      <w:bookmarkEnd w:id="151"/>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1"/>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152"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52"/>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153"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53"/>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54"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55" w:name="_Toc417050114"/>
      <w:bookmarkStart w:id="156" w:name="_Toc417155861"/>
      <w:bookmarkStart w:id="157" w:name="_Toc417156080"/>
      <w:bookmarkStart w:id="158" w:name="_Toc417050126"/>
      <w:bookmarkStart w:id="159" w:name="_Toc417155873"/>
      <w:bookmarkStart w:id="160" w:name="_Toc417156092"/>
      <w:bookmarkEnd w:id="155"/>
      <w:bookmarkEnd w:id="156"/>
      <w:bookmarkEnd w:id="157"/>
      <w:bookmarkEnd w:id="158"/>
      <w:bookmarkEnd w:id="159"/>
      <w:bookmarkEnd w:id="160"/>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2"/>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161" w:name="_Toc317864930"/>
      <w:bookmarkStart w:id="162" w:name="_Toc317865142"/>
      <w:bookmarkStart w:id="163" w:name="_Toc317865295"/>
      <w:bookmarkStart w:id="164" w:name="_Toc317865438"/>
      <w:bookmarkStart w:id="165" w:name="_Toc317865577"/>
      <w:bookmarkStart w:id="166" w:name="_Toc317865703"/>
      <w:bookmarkStart w:id="167" w:name="_Toc317866072"/>
      <w:bookmarkStart w:id="168" w:name="_Toc317866217"/>
      <w:bookmarkStart w:id="169" w:name="_Toc317866319"/>
      <w:bookmarkStart w:id="170" w:name="_Toc317866484"/>
      <w:bookmarkStart w:id="171" w:name="_Toc317866586"/>
      <w:bookmarkStart w:id="172" w:name="_Toc317866803"/>
      <w:bookmarkStart w:id="173" w:name="_Toc329084100"/>
      <w:bookmarkStart w:id="174" w:name="_Toc410905147"/>
      <w:bookmarkStart w:id="175" w:name="_Toc410907875"/>
      <w:bookmarkStart w:id="176" w:name="_Toc410910215"/>
      <w:bookmarkStart w:id="177" w:name="_Toc413415834"/>
      <w:bookmarkStart w:id="178" w:name="_Toc413830211"/>
      <w:bookmarkStart w:id="179" w:name="_Toc413833999"/>
      <w:bookmarkStart w:id="180" w:name="_Toc413834102"/>
      <w:bookmarkStart w:id="181" w:name="_Toc415130210"/>
      <w:bookmarkStart w:id="182" w:name="_Toc415155540"/>
      <w:bookmarkStart w:id="183" w:name="_Toc417050140"/>
      <w:bookmarkStart w:id="184" w:name="_Toc417155887"/>
      <w:bookmarkStart w:id="185" w:name="_Toc417156106"/>
      <w:bookmarkEnd w:id="154"/>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86"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86"/>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4"/>
      </w:r>
      <w:r w:rsidRPr="0073389C">
        <w:rPr>
          <w:lang w:val="sk-SK"/>
        </w:rPr>
        <w:t xml:space="preserve">, </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lastRenderedPageBreak/>
        <w:t>pracovný výkaz (zjednodušený pracovný výkaz</w:t>
      </w:r>
      <w:r w:rsidRPr="0073389C">
        <w:rPr>
          <w:rStyle w:val="Odkaznapoznmkupodiarou"/>
          <w:rFonts w:cs="Arial"/>
          <w:i/>
          <w:iCs/>
          <w:sz w:val="19"/>
          <w:szCs w:val="19"/>
          <w:lang w:val="sk-SK"/>
        </w:rPr>
        <w:footnoteReference w:id="75"/>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6"/>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7"/>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78"/>
      </w:r>
      <w:r w:rsidRPr="0073389C">
        <w:rPr>
          <w:lang w:val="sk-SK"/>
        </w:rPr>
        <w:t xml:space="preserve">, </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79"/>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lastRenderedPageBreak/>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0"/>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9A78AB">
      <w:pPr>
        <w:pStyle w:val="Bulletslevel1"/>
        <w:numPr>
          <w:ilvl w:val="1"/>
          <w:numId w:val="72"/>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9A78AB">
      <w:pPr>
        <w:pStyle w:val="Bulletslevel1"/>
        <w:numPr>
          <w:ilvl w:val="1"/>
          <w:numId w:val="72"/>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9A78AB">
      <w:pPr>
        <w:pStyle w:val="Bulletslevel1"/>
        <w:numPr>
          <w:ilvl w:val="1"/>
          <w:numId w:val="72"/>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9A78AB">
      <w:pPr>
        <w:pStyle w:val="Bulletslevel1"/>
        <w:numPr>
          <w:ilvl w:val="1"/>
          <w:numId w:val="72"/>
        </w:numPr>
        <w:spacing w:after="120" w:line="288" w:lineRule="auto"/>
        <w:ind w:left="567" w:hanging="283"/>
        <w:rPr>
          <w:lang w:val="sk-SK"/>
        </w:rPr>
      </w:pPr>
      <w:r>
        <w:rPr>
          <w:lang w:val="sk-SK"/>
        </w:rPr>
        <w:lastRenderedPageBreak/>
        <w:t>výkaz preddavkov na poistné na verejné zdravotné poistenie,</w:t>
      </w:r>
    </w:p>
    <w:p w14:paraId="0786050A" w14:textId="29EDA23E" w:rsidR="007A65A7" w:rsidRPr="007A65A7" w:rsidRDefault="007A65A7" w:rsidP="009A78AB">
      <w:pPr>
        <w:pStyle w:val="Bulletslevel1"/>
        <w:numPr>
          <w:ilvl w:val="1"/>
          <w:numId w:val="72"/>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1"/>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9A78AB">
      <w:pPr>
        <w:pStyle w:val="Default"/>
        <w:numPr>
          <w:ilvl w:val="1"/>
          <w:numId w:val="72"/>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2"/>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37FBA70B" w14:textId="3F6E2C82" w:rsidR="00C87533" w:rsidRPr="0073389C" w:rsidRDefault="00531F46" w:rsidP="009A78AB">
      <w:pPr>
        <w:pStyle w:val="Default"/>
        <w:numPr>
          <w:ilvl w:val="0"/>
          <w:numId w:val="70"/>
        </w:numPr>
        <w:spacing w:before="120" w:after="120" w:line="288" w:lineRule="auto"/>
        <w:ind w:left="567" w:hanging="283"/>
        <w:jc w:val="both"/>
        <w:rPr>
          <w:del w:id="188" w:author="Autor"/>
          <w:rFonts w:ascii="Arial" w:hAnsi="Arial" w:cs="Arial"/>
          <w:sz w:val="19"/>
          <w:szCs w:val="19"/>
          <w:lang w:val="sk-SK"/>
        </w:rPr>
      </w:pPr>
      <w:ins w:id="189" w:author="Auto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ins>
      <w:del w:id="190" w:author="Autor">
        <w:r w:rsidR="00C87533" w:rsidRPr="00F01B47" w:rsidDel="00531F46">
          <w:rPr>
            <w:rFonts w:ascii="Arial" w:hAnsi="Arial" w:cs="Arial"/>
            <w:b/>
            <w:sz w:val="19"/>
            <w:szCs w:val="19"/>
            <w:lang w:val="sk-SK"/>
          </w:rPr>
          <w:delText>pri využití súkromného motorového vozidla</w:delText>
        </w:r>
        <w:r w:rsidR="00C87533" w:rsidRPr="0073389C" w:rsidDel="00531F46">
          <w:rPr>
            <w:rFonts w:ascii="Arial" w:hAnsi="Arial" w:cs="Arial"/>
            <w:sz w:val="19"/>
            <w:szCs w:val="19"/>
            <w:lang w:val="sk-SK"/>
          </w:rPr>
          <w:delText xml:space="preserve"> doklad o výške cestovného prostredníctvom verejnej dopravy - potvrdenie dopravcu o cene lístka</w:delText>
        </w:r>
        <w:r w:rsidR="00C87533" w:rsidRPr="0073389C" w:rsidDel="00531F46">
          <w:rPr>
            <w:rStyle w:val="Odkaznapoznmkupodiarou"/>
            <w:rFonts w:cs="Arial"/>
            <w:sz w:val="19"/>
            <w:szCs w:val="19"/>
            <w:lang w:val="sk-SK"/>
          </w:rPr>
          <w:footnoteReference w:id="83"/>
        </w:r>
        <w:r w:rsidR="00C87533" w:rsidRPr="0073389C" w:rsidDel="00531F46">
          <w:rPr>
            <w:rFonts w:ascii="Arial" w:hAnsi="Arial" w:cs="Arial"/>
            <w:sz w:val="19"/>
            <w:szCs w:val="19"/>
            <w:lang w:val="sk-SK"/>
          </w:rPr>
          <w:delText xml:space="preserve"> napr. </w:delText>
        </w:r>
        <w:r w:rsidR="00C87533" w:rsidRPr="0073389C">
          <w:rPr>
            <w:rFonts w:ascii="Arial" w:hAnsi="Arial" w:cs="Arial"/>
            <w:sz w:val="19"/>
            <w:szCs w:val="19"/>
            <w:lang w:val="sk-SK"/>
          </w:rPr>
          <w:delText>na internete verejne dostupný cenník platný k danému termínu použitia súkromného motorového vozidla,</w:delText>
        </w:r>
      </w:del>
    </w:p>
    <w:p w14:paraId="4C4435C6"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9A78AB">
      <w:pPr>
        <w:pStyle w:val="Default"/>
        <w:numPr>
          <w:ilvl w:val="0"/>
          <w:numId w:val="71"/>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9A78AB">
      <w:pPr>
        <w:pStyle w:val="Default"/>
        <w:numPr>
          <w:ilvl w:val="0"/>
          <w:numId w:val="71"/>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9A78AB">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9A78AB">
      <w:pPr>
        <w:pStyle w:val="Default"/>
        <w:numPr>
          <w:ilvl w:val="0"/>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9A78AB">
      <w:pPr>
        <w:pStyle w:val="Default"/>
        <w:numPr>
          <w:ilvl w:val="2"/>
          <w:numId w:val="63"/>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lastRenderedPageBreak/>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9A78AB">
      <w:pPr>
        <w:pStyle w:val="Default"/>
        <w:numPr>
          <w:ilvl w:val="1"/>
          <w:numId w:val="6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9A78AB">
      <w:pPr>
        <w:pStyle w:val="Default"/>
        <w:numPr>
          <w:ilvl w:val="1"/>
          <w:numId w:val="68"/>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9A78AB">
      <w:pPr>
        <w:pStyle w:val="Default"/>
        <w:numPr>
          <w:ilvl w:val="0"/>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4"/>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5"/>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9A78AB">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9A78AB">
      <w:pPr>
        <w:pStyle w:val="Normlnywebov"/>
        <w:numPr>
          <w:ilvl w:val="0"/>
          <w:numId w:val="74"/>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9A78AB">
      <w:pPr>
        <w:pStyle w:val="Odsekzoznamu"/>
        <w:numPr>
          <w:ilvl w:val="0"/>
          <w:numId w:val="74"/>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w:t>
      </w:r>
      <w:r w:rsidRPr="0073389C">
        <w:rPr>
          <w:rFonts w:ascii="Arial" w:hAnsi="Arial"/>
          <w:color w:val="auto"/>
          <w:sz w:val="19"/>
          <w:szCs w:val="19"/>
          <w:lang w:val="sk-SK"/>
        </w:rPr>
        <w:lastRenderedPageBreak/>
        <w:t xml:space="preserve">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9A78AB">
      <w:pPr>
        <w:pStyle w:val="Default"/>
        <w:numPr>
          <w:ilvl w:val="1"/>
          <w:numId w:val="7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9A78AB">
      <w:pPr>
        <w:pStyle w:val="Default"/>
        <w:numPr>
          <w:ilvl w:val="1"/>
          <w:numId w:val="7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6"/>
      </w:r>
      <w:r w:rsidRPr="0073389C">
        <w:rPr>
          <w:rFonts w:ascii="Arial" w:hAnsi="Arial" w:cs="Arial"/>
          <w:b/>
          <w:bCs/>
          <w:position w:val="8"/>
          <w:sz w:val="19"/>
          <w:szCs w:val="19"/>
          <w:vertAlign w:val="superscript"/>
          <w:lang w:val="sk-SK"/>
        </w:rPr>
        <w:t xml:space="preserve"> </w:t>
      </w:r>
    </w:p>
    <w:p w14:paraId="7A55D209" w14:textId="1446C6B3" w:rsidR="009D7F63"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87"/>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9A78AB">
      <w:pPr>
        <w:pStyle w:val="Default"/>
        <w:numPr>
          <w:ilvl w:val="0"/>
          <w:numId w:val="7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lastRenderedPageBreak/>
        <w:t xml:space="preserve">protokol o zaradení odpisovaného majetku, </w:t>
      </w:r>
    </w:p>
    <w:p w14:paraId="7A55D215"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9A78AB">
      <w:pPr>
        <w:pStyle w:val="Zoznamsodrkami"/>
        <w:numPr>
          <w:ilvl w:val="0"/>
          <w:numId w:val="79"/>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9A78AB">
      <w:pPr>
        <w:pStyle w:val="Default"/>
        <w:numPr>
          <w:ilvl w:val="1"/>
          <w:numId w:val="64"/>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93" w:name="_Toc410907876"/>
      <w:r>
        <w:rPr>
          <w:lang w:val="sk-SK"/>
        </w:rPr>
        <w:t xml:space="preserve"> </w:t>
      </w:r>
      <w:bookmarkStart w:id="194" w:name="_Toc440372876"/>
      <w:bookmarkStart w:id="195" w:name="_Toc440636387"/>
      <w:r w:rsidR="009D7F63" w:rsidRPr="0073389C">
        <w:rPr>
          <w:lang w:val="sk-SK"/>
        </w:rPr>
        <w:t>Nezrovnalosti a vysporiadanie finančných vzťahov</w:t>
      </w:r>
      <w:bookmarkEnd w:id="193"/>
      <w:bookmarkEnd w:id="194"/>
      <w:bookmarkEnd w:id="195"/>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9A78AB">
      <w:pPr>
        <w:numPr>
          <w:ilvl w:val="0"/>
          <w:numId w:val="97"/>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A78AB">
      <w:pPr>
        <w:numPr>
          <w:ilvl w:val="0"/>
          <w:numId w:val="97"/>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lastRenderedPageBreak/>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ins w:id="196" w:author="Autor">
        <w:r w:rsidR="00874D3F">
          <w:t xml:space="preserve">alebo podľa § 41a ods. 3 </w:t>
        </w:r>
      </w:ins>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E8012F">
      <w:pPr>
        <w:numPr>
          <w:ilvl w:val="0"/>
          <w:numId w:val="113"/>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E8012F">
      <w:pPr>
        <w:numPr>
          <w:ilvl w:val="0"/>
          <w:numId w:val="113"/>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E8012F">
      <w:pPr>
        <w:numPr>
          <w:ilvl w:val="0"/>
          <w:numId w:val="113"/>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E8012F">
      <w:pPr>
        <w:numPr>
          <w:ilvl w:val="0"/>
          <w:numId w:val="113"/>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E8012F">
      <w:pPr>
        <w:numPr>
          <w:ilvl w:val="0"/>
          <w:numId w:val="113"/>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w:t>
      </w:r>
      <w:r w:rsidRPr="0073389C">
        <w:lastRenderedPageBreak/>
        <w:t xml:space="preserve">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lastRenderedPageBreak/>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ins w:id="197" w:author="Autor">
        <w:r w:rsidR="00874D3F">
          <w:t xml:space="preserve"> alebo § 41a</w:t>
        </w:r>
      </w:ins>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98"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w:t>
      </w:r>
      <w:r w:rsidRPr="000628E2">
        <w:rPr>
          <w:rStyle w:val="normaltextrun"/>
          <w:rFonts w:ascii="Arial" w:hAnsi="Arial" w:cs="Arial"/>
          <w:b/>
          <w:bCs/>
          <w:sz w:val="19"/>
          <w:szCs w:val="19"/>
        </w:rPr>
        <w:lastRenderedPageBreak/>
        <w:t xml:space="preserve">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98"/>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r w:rsidRPr="00C67387">
        <w:rPr>
          <w:rFonts w:cs="Arial"/>
          <w:bCs/>
          <w:szCs w:val="19"/>
        </w:rPr>
        <w:lastRenderedPageBreak/>
        <w:t>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99" w:name="_Toc410905149"/>
      <w:bookmarkStart w:id="200" w:name="_Toc410907877"/>
      <w:bookmarkStart w:id="201" w:name="_Toc440372877"/>
      <w:bookmarkStart w:id="202" w:name="_Toc440636388"/>
      <w:bookmarkEnd w:id="199"/>
      <w:r w:rsidRPr="0073389C">
        <w:rPr>
          <w:lang w:val="sk-SK"/>
        </w:rPr>
        <w:t>Verejné obstarávanie</w:t>
      </w:r>
      <w:bookmarkEnd w:id="200"/>
      <w:bookmarkEnd w:id="201"/>
      <w:bookmarkEnd w:id="202"/>
    </w:p>
    <w:p w14:paraId="7A55D246" w14:textId="738F16D2" w:rsidR="009D7F63" w:rsidRPr="0073389C" w:rsidRDefault="009D7F63" w:rsidP="00A10CB2">
      <w:pPr>
        <w:autoSpaceDE w:val="0"/>
        <w:autoSpaceDN w:val="0"/>
        <w:adjustRightInd w:val="0"/>
        <w:spacing w:before="120" w:after="120" w:line="288" w:lineRule="auto"/>
        <w:jc w:val="both"/>
      </w:pPr>
      <w:bookmarkStart w:id="203" w:name="p22-2-a"/>
      <w:bookmarkStart w:id="204" w:name="p23-5"/>
      <w:bookmarkStart w:id="205" w:name="p23-6"/>
      <w:bookmarkStart w:id="206" w:name="p24"/>
      <w:bookmarkStart w:id="207" w:name="_Toc409190739"/>
      <w:bookmarkStart w:id="208" w:name="_Toc360031225"/>
      <w:bookmarkEnd w:id="203"/>
      <w:bookmarkEnd w:id="204"/>
      <w:bookmarkEnd w:id="205"/>
      <w:bookmarkEnd w:id="20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8"/>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89"/>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209" w:name="_Toc440372878"/>
      <w:bookmarkStart w:id="210" w:name="_Toc440636389"/>
      <w:r w:rsidRPr="0073389C">
        <w:rPr>
          <w:rFonts w:cs="Arial"/>
          <w:lang w:val="sk-SK"/>
        </w:rPr>
        <w:t>Plán obstarávaní</w:t>
      </w:r>
      <w:bookmarkEnd w:id="207"/>
      <w:bookmarkEnd w:id="208"/>
      <w:bookmarkEnd w:id="209"/>
      <w:bookmarkEnd w:id="210"/>
    </w:p>
    <w:p w14:paraId="518D9C3A" w14:textId="2FC9BA9F" w:rsidR="006451E8" w:rsidRPr="006451E8" w:rsidRDefault="009D7F63" w:rsidP="006451E8">
      <w:pPr>
        <w:pStyle w:val="Odsekzoznamu"/>
        <w:spacing w:before="120" w:after="120" w:line="288" w:lineRule="auto"/>
        <w:ind w:left="0"/>
        <w:contextualSpacing w:val="0"/>
        <w:jc w:val="both"/>
        <w:rPr>
          <w:ins w:id="211" w:author="Autor"/>
        </w:rPr>
      </w:pPr>
      <w:r w:rsidRPr="0073389C">
        <w:rPr>
          <w:b/>
          <w:i/>
          <w:color w:val="FF0000"/>
        </w:rPr>
        <w:t>Povinnosť prijímateľa:</w:t>
      </w:r>
      <w:r w:rsidRPr="0073389C">
        <w:rPr>
          <w:color w:val="FF0000"/>
        </w:rPr>
        <w:t xml:space="preserve"> </w:t>
      </w:r>
      <w:ins w:id="212" w:author="Autor">
        <w:r w:rsidR="006451E8" w:rsidRPr="006451E8">
          <w:t xml:space="preserve">Prijímateľ je ku každej zákazke povinný  predložiť </w:t>
        </w:r>
        <w:r w:rsidR="006451E8" w:rsidRPr="006451E8">
          <w:rPr>
            <w:i/>
          </w:rPr>
          <w:t xml:space="preserve">plán obstarávaní </w:t>
        </w:r>
        <w:r w:rsidR="006451E8" w:rsidRPr="006451E8">
          <w:rPr>
            <w:i/>
            <w:rPrChange w:id="213" w:author="Autor">
              <w:rPr/>
            </w:rPrChange>
          </w:rPr>
          <w:t xml:space="preserve">tovarov, služieb alebo stavebných </w:t>
        </w:r>
        <w:r w:rsidR="006451E8" w:rsidRPr="006451E8">
          <w:rPr>
            <w:rPrChange w:id="214" w:author="Autor">
              <w:rPr>
                <w:i/>
              </w:rPr>
            </w:rPrChange>
          </w:rPr>
          <w:t>(vzor príloha č. 20)</w:t>
        </w:r>
        <w:r w:rsidR="006451E8">
          <w:rPr>
            <w:i/>
          </w:rPr>
          <w:t xml:space="preserve"> </w:t>
        </w:r>
        <w:r w:rsidR="006451E8" w:rsidRPr="006451E8">
          <w:rPr>
            <w:i/>
            <w:rPrChange w:id="215" w:author="Autor">
              <w:rPr/>
            </w:rPrChange>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ins>
    </w:p>
    <w:p w14:paraId="40AF49CB" w14:textId="77777777" w:rsidR="006451E8" w:rsidRPr="006451E8" w:rsidRDefault="006451E8" w:rsidP="006451E8">
      <w:pPr>
        <w:pStyle w:val="Odsekzoznamu"/>
        <w:numPr>
          <w:ilvl w:val="0"/>
          <w:numId w:val="116"/>
        </w:numPr>
        <w:spacing w:before="120" w:after="120" w:line="288" w:lineRule="auto"/>
        <w:rPr>
          <w:ins w:id="216" w:author="Autor"/>
        </w:rPr>
      </w:pPr>
      <w:ins w:id="217" w:author="Autor">
        <w:r w:rsidRPr="006451E8">
          <w:t>názov predmetu zákazky,</w:t>
        </w:r>
      </w:ins>
    </w:p>
    <w:p w14:paraId="1FAEB9BB" w14:textId="77777777" w:rsidR="006451E8" w:rsidRPr="006451E8" w:rsidRDefault="006451E8" w:rsidP="006451E8">
      <w:pPr>
        <w:pStyle w:val="Odsekzoznamu"/>
        <w:numPr>
          <w:ilvl w:val="0"/>
          <w:numId w:val="116"/>
        </w:numPr>
        <w:spacing w:before="120" w:after="120" w:line="288" w:lineRule="auto"/>
        <w:rPr>
          <w:ins w:id="218" w:author="Autor"/>
        </w:rPr>
      </w:pPr>
      <w:ins w:id="219" w:author="Autor">
        <w:r w:rsidRPr="006451E8">
          <w:t>stručný opis predmetu zákazky,</w:t>
        </w:r>
      </w:ins>
    </w:p>
    <w:p w14:paraId="0D17EB44" w14:textId="77777777" w:rsidR="006451E8" w:rsidRPr="006451E8" w:rsidRDefault="006451E8" w:rsidP="006451E8">
      <w:pPr>
        <w:pStyle w:val="Odsekzoznamu"/>
        <w:numPr>
          <w:ilvl w:val="0"/>
          <w:numId w:val="116"/>
        </w:numPr>
        <w:spacing w:before="120" w:after="120" w:line="288" w:lineRule="auto"/>
        <w:rPr>
          <w:ins w:id="220" w:author="Autor"/>
        </w:rPr>
      </w:pPr>
      <w:ins w:id="221" w:author="Autor">
        <w:r w:rsidRPr="006451E8">
          <w:t>predpokladaná hodnota zákazky/hodnota zákazky bez DPH,</w:t>
        </w:r>
      </w:ins>
    </w:p>
    <w:p w14:paraId="69A9493F" w14:textId="77777777" w:rsidR="006451E8" w:rsidRPr="006451E8" w:rsidRDefault="006451E8" w:rsidP="006451E8">
      <w:pPr>
        <w:pStyle w:val="Odsekzoznamu"/>
        <w:numPr>
          <w:ilvl w:val="0"/>
          <w:numId w:val="116"/>
        </w:numPr>
        <w:spacing w:before="120" w:after="120" w:line="288" w:lineRule="auto"/>
        <w:rPr>
          <w:ins w:id="222" w:author="Autor"/>
        </w:rPr>
      </w:pPr>
      <w:ins w:id="223" w:author="Autor">
        <w:r w:rsidRPr="006451E8">
          <w:t>postup zadávania zákazky,</w:t>
        </w:r>
      </w:ins>
    </w:p>
    <w:p w14:paraId="1E6BE2E9" w14:textId="77777777" w:rsidR="006451E8" w:rsidRPr="006451E8" w:rsidRDefault="006451E8" w:rsidP="006451E8">
      <w:pPr>
        <w:pStyle w:val="Odsekzoznamu"/>
        <w:numPr>
          <w:ilvl w:val="0"/>
          <w:numId w:val="116"/>
        </w:numPr>
        <w:spacing w:before="120" w:after="120" w:line="288" w:lineRule="auto"/>
        <w:rPr>
          <w:ins w:id="224" w:author="Autor"/>
        </w:rPr>
      </w:pPr>
      <w:ins w:id="225" w:author="Autor">
        <w:r w:rsidRPr="006451E8">
          <w:t>členenie zákazky podľa predpokladanej hodnoty,</w:t>
        </w:r>
      </w:ins>
    </w:p>
    <w:p w14:paraId="7A55D249" w14:textId="2BECC323" w:rsidR="009D7F63" w:rsidRPr="0073389C" w:rsidDel="006451E8" w:rsidRDefault="006451E8" w:rsidP="006451E8">
      <w:pPr>
        <w:pStyle w:val="Odsekzoznamu"/>
        <w:spacing w:before="120" w:after="120" w:line="288" w:lineRule="auto"/>
        <w:ind w:left="0"/>
        <w:contextualSpacing w:val="0"/>
        <w:jc w:val="both"/>
        <w:rPr>
          <w:del w:id="226" w:author="Autor"/>
        </w:rPr>
      </w:pPr>
      <w:ins w:id="227" w:author="Autor">
        <w:r w:rsidRPr="006451E8">
          <w:lastRenderedPageBreak/>
          <w:t>plánovaný dátum vyhlásenia /dátum zadávania zákazky.</w:t>
        </w:r>
      </w:ins>
      <w:del w:id="228" w:author="Autor">
        <w:r w:rsidR="009D7F63" w:rsidRPr="0073389C" w:rsidDel="006451E8">
          <w:delText xml:space="preserve">Po podpise </w:delText>
        </w:r>
        <w:r w:rsidR="009A1F8B" w:rsidDel="006451E8">
          <w:delText>z</w:delText>
        </w:r>
        <w:r w:rsidR="009D7F63" w:rsidRPr="0073389C" w:rsidDel="006451E8">
          <w:delText xml:space="preserve">mluvy o NFP je prijímateľ povinný vypracovať </w:delText>
        </w:r>
        <w:r w:rsidR="009D7F63" w:rsidRPr="0073389C" w:rsidDel="006451E8">
          <w:rPr>
            <w:i/>
          </w:rPr>
          <w:delText>plán obstarávaní</w:delText>
        </w:r>
        <w:r w:rsidR="009D7F63" w:rsidRPr="0073389C" w:rsidDel="006451E8">
          <w:delText xml:space="preserve">  tovarov, služieb alebo stavebných prác (vzor príloha č. </w:delText>
        </w:r>
        <w:r w:rsidR="00D72CCC" w:rsidRPr="0073389C" w:rsidDel="006451E8">
          <w:delText>2</w:delText>
        </w:r>
        <w:r w:rsidR="00D72CCC" w:rsidDel="006451E8">
          <w:delText>0</w:delText>
        </w:r>
        <w:r w:rsidR="009D7F63" w:rsidRPr="0073389C" w:rsidDel="006451E8">
          <w:delText xml:space="preserve">) – vyplývajúcich zo schváleného projektu, t. j. všetkých rozpočtových položiek. </w:delText>
        </w:r>
        <w:r w:rsidR="00A737D2" w:rsidRPr="00A737D2" w:rsidDel="006451E8">
          <w:delText>Pri vypracovaní plánu obstarávaní je prijímateľ povinný zohľadniť aj výdavky financované z iných verejných zdrojov alebo zdrojov EÚ a na tovary/služby/práce obstarávané v rámci iných projektov financovaných z iných zdrojov EÚ.</w:delText>
        </w:r>
        <w:r w:rsidR="00A737D2" w:rsidDel="006451E8">
          <w:delText xml:space="preserve"> </w:delText>
        </w:r>
        <w:r w:rsidR="009D7F63" w:rsidRPr="0073389C" w:rsidDel="006451E8">
          <w:delText>Tento plán obsahuje minimálne tieto údaje:</w:delText>
        </w:r>
      </w:del>
    </w:p>
    <w:p w14:paraId="7A55D24A" w14:textId="3B1EF7AB" w:rsidR="009D7F63" w:rsidRPr="0073389C" w:rsidDel="006451E8" w:rsidRDefault="009D7F63" w:rsidP="006451E8">
      <w:pPr>
        <w:pStyle w:val="Odsekzoznamu"/>
        <w:spacing w:before="120" w:after="120" w:line="288" w:lineRule="auto"/>
        <w:ind w:left="0"/>
        <w:contextualSpacing w:val="0"/>
        <w:jc w:val="both"/>
        <w:rPr>
          <w:del w:id="229" w:author="Autor"/>
        </w:rPr>
      </w:pPr>
      <w:del w:id="230" w:author="Autor">
        <w:r w:rsidRPr="0073389C" w:rsidDel="006451E8">
          <w:delText>názov predmetu zákazky,</w:delText>
        </w:r>
      </w:del>
    </w:p>
    <w:p w14:paraId="7A55D24B" w14:textId="41050FD2" w:rsidR="009D7F63" w:rsidRPr="0073389C" w:rsidDel="006451E8" w:rsidRDefault="009D7F63" w:rsidP="006451E8">
      <w:pPr>
        <w:pStyle w:val="Odsekzoznamu"/>
        <w:spacing w:before="120" w:after="120" w:line="288" w:lineRule="auto"/>
        <w:ind w:left="0"/>
        <w:contextualSpacing w:val="0"/>
        <w:jc w:val="both"/>
        <w:rPr>
          <w:del w:id="231" w:author="Autor"/>
        </w:rPr>
      </w:pPr>
      <w:del w:id="232" w:author="Autor">
        <w:r w:rsidRPr="0073389C" w:rsidDel="006451E8">
          <w:delText xml:space="preserve">identifikáciu </w:delText>
        </w:r>
        <w:r w:rsidR="00766068" w:rsidRPr="00766068" w:rsidDel="006451E8">
          <w:delText>poskytovateľa NFP (tzn., či NFP poskytol poskytovateľ)</w:delText>
        </w:r>
        <w:r w:rsidRPr="0073389C" w:rsidDel="006451E8">
          <w:delText>, prijímateľa (resp. partnera) a </w:delText>
        </w:r>
        <w:r w:rsidR="00766068" w:rsidRPr="00766068" w:rsidDel="006451E8">
          <w:delText>projektu vrátane ITMS čísla projektu</w:delText>
        </w:r>
        <w:r w:rsidR="00766068" w:rsidDel="006451E8">
          <w:delText xml:space="preserve"> </w:delText>
        </w:r>
        <w:r w:rsidRPr="0073389C" w:rsidDel="006451E8">
          <w:delText>,</w:delText>
        </w:r>
      </w:del>
    </w:p>
    <w:p w14:paraId="7A55D24C" w14:textId="07C25BE8" w:rsidR="009D7F63" w:rsidRPr="0073389C" w:rsidDel="006451E8" w:rsidRDefault="009D7F63" w:rsidP="006451E8">
      <w:pPr>
        <w:pStyle w:val="Odsekzoznamu"/>
        <w:spacing w:before="120" w:after="120" w:line="288" w:lineRule="auto"/>
        <w:ind w:left="0"/>
        <w:contextualSpacing w:val="0"/>
        <w:jc w:val="both"/>
        <w:rPr>
          <w:del w:id="233" w:author="Autor"/>
        </w:rPr>
      </w:pPr>
      <w:del w:id="234" w:author="Autor">
        <w:r w:rsidRPr="0073389C" w:rsidDel="006451E8">
          <w:delText>stručný opis predmetu zákazky,</w:delText>
        </w:r>
      </w:del>
    </w:p>
    <w:p w14:paraId="02C288E9" w14:textId="00E611A3" w:rsidR="00766068" w:rsidRPr="00703E20" w:rsidDel="006451E8" w:rsidRDefault="00766068" w:rsidP="006451E8">
      <w:pPr>
        <w:pStyle w:val="Odsekzoznamu"/>
        <w:spacing w:before="120" w:after="120" w:line="288" w:lineRule="auto"/>
        <w:ind w:left="0"/>
        <w:contextualSpacing w:val="0"/>
        <w:jc w:val="both"/>
        <w:rPr>
          <w:del w:id="235" w:author="Autor"/>
          <w:rFonts w:cs="Arial"/>
          <w:szCs w:val="19"/>
        </w:rPr>
      </w:pPr>
      <w:del w:id="236" w:author="Autor">
        <w:r w:rsidRPr="00703E20" w:rsidDel="006451E8">
          <w:rPr>
            <w:rFonts w:cs="Arial"/>
            <w:szCs w:val="19"/>
          </w:rPr>
          <w:delText>členenie zákaziek podľa predpokladanej hodnoty,</w:delText>
        </w:r>
      </w:del>
    </w:p>
    <w:p w14:paraId="7C0B066B" w14:textId="360AAE34" w:rsidR="00766068" w:rsidRPr="00703E20" w:rsidDel="006451E8" w:rsidRDefault="00766068" w:rsidP="006451E8">
      <w:pPr>
        <w:pStyle w:val="Odsekzoznamu"/>
        <w:spacing w:before="120" w:after="120" w:line="288" w:lineRule="auto"/>
        <w:ind w:left="0"/>
        <w:contextualSpacing w:val="0"/>
        <w:jc w:val="both"/>
        <w:rPr>
          <w:del w:id="237" w:author="Autor"/>
          <w:rFonts w:cs="Arial"/>
          <w:szCs w:val="19"/>
        </w:rPr>
      </w:pPr>
      <w:del w:id="238" w:author="Autor">
        <w:r w:rsidRPr="00703E20" w:rsidDel="006451E8">
          <w:rPr>
            <w:rFonts w:cs="Arial"/>
            <w:szCs w:val="19"/>
          </w:rPr>
          <w:delText>postup VO,</w:delText>
        </w:r>
      </w:del>
    </w:p>
    <w:p w14:paraId="44F2ED4E" w14:textId="5D20BFF6" w:rsidR="00766068" w:rsidRPr="0073389C" w:rsidDel="006451E8" w:rsidRDefault="00766068" w:rsidP="006451E8">
      <w:pPr>
        <w:pStyle w:val="Odsekzoznamu"/>
        <w:spacing w:before="120" w:after="120" w:line="288" w:lineRule="auto"/>
        <w:ind w:left="0"/>
        <w:contextualSpacing w:val="0"/>
        <w:jc w:val="both"/>
        <w:rPr>
          <w:del w:id="239" w:author="Autor"/>
        </w:rPr>
      </w:pPr>
      <w:del w:id="240" w:author="Autor">
        <w:r w:rsidRPr="00703E20" w:rsidDel="006451E8">
          <w:rPr>
            <w:rFonts w:cs="Arial"/>
            <w:szCs w:val="19"/>
          </w:rPr>
          <w:delText>predpokladanú hodnotu zákazky bez DPH</w:delText>
        </w:r>
        <w:r w:rsidDel="006451E8">
          <w:rPr>
            <w:rFonts w:cs="Arial"/>
            <w:szCs w:val="19"/>
          </w:rPr>
          <w:delText>,</w:delText>
        </w:r>
      </w:del>
    </w:p>
    <w:p w14:paraId="7A55D24D" w14:textId="7B660D20" w:rsidR="009D7F63" w:rsidRPr="0073389C" w:rsidDel="006451E8" w:rsidRDefault="009D7F63" w:rsidP="006451E8">
      <w:pPr>
        <w:pStyle w:val="Odsekzoznamu"/>
        <w:spacing w:before="120" w:after="120" w:line="288" w:lineRule="auto"/>
        <w:ind w:left="0"/>
        <w:contextualSpacing w:val="0"/>
        <w:jc w:val="both"/>
        <w:rPr>
          <w:del w:id="241" w:author="Autor"/>
        </w:rPr>
      </w:pPr>
      <w:del w:id="242" w:author="Autor">
        <w:r w:rsidRPr="0073389C" w:rsidDel="006451E8">
          <w:delText>plánované výdavky v rozpočte projektu za celé obdobie trvania projektu,</w:delText>
        </w:r>
      </w:del>
    </w:p>
    <w:p w14:paraId="7A55D24E" w14:textId="7FE96881" w:rsidR="009D7F63" w:rsidRPr="0073389C" w:rsidDel="006451E8" w:rsidRDefault="009D7F63" w:rsidP="006451E8">
      <w:pPr>
        <w:pStyle w:val="Odsekzoznamu"/>
        <w:spacing w:before="120" w:after="120" w:line="288" w:lineRule="auto"/>
        <w:ind w:left="0"/>
        <w:contextualSpacing w:val="0"/>
        <w:jc w:val="both"/>
        <w:rPr>
          <w:del w:id="243" w:author="Autor"/>
        </w:rPr>
      </w:pPr>
      <w:del w:id="244" w:author="Autor">
        <w:r w:rsidRPr="0073389C" w:rsidDel="006451E8">
          <w:delText>plánované výdavky, ktoré plánuje prijímateľ financovať mimo rozpočtu projektu (napr. pre organizáciu),</w:delText>
        </w:r>
      </w:del>
    </w:p>
    <w:p w14:paraId="7A55D24F" w14:textId="19C1CEFF" w:rsidR="009D7F63" w:rsidRPr="0073389C" w:rsidDel="006451E8" w:rsidRDefault="009D7F63" w:rsidP="006451E8">
      <w:pPr>
        <w:pStyle w:val="Odsekzoznamu"/>
        <w:spacing w:before="120" w:after="120" w:line="288" w:lineRule="auto"/>
        <w:ind w:left="0"/>
        <w:contextualSpacing w:val="0"/>
        <w:jc w:val="both"/>
        <w:rPr>
          <w:del w:id="245" w:author="Autor"/>
        </w:rPr>
      </w:pPr>
      <w:del w:id="246" w:author="Autor">
        <w:r w:rsidRPr="0073389C" w:rsidDel="006451E8">
          <w:delText>predpokladaný termín vyhlásenia verejného obstarávania (ďalej len „VO“),</w:delText>
        </w:r>
      </w:del>
    </w:p>
    <w:p w14:paraId="7A55D253" w14:textId="10106541" w:rsidR="009D7F63" w:rsidRPr="0073389C" w:rsidDel="006451E8" w:rsidRDefault="009D7F63" w:rsidP="006451E8">
      <w:pPr>
        <w:pStyle w:val="Odsekzoznamu"/>
        <w:spacing w:before="120" w:after="120" w:line="288" w:lineRule="auto"/>
        <w:ind w:left="0"/>
        <w:contextualSpacing w:val="0"/>
        <w:jc w:val="both"/>
        <w:rPr>
          <w:del w:id="247" w:author="Autor"/>
        </w:rPr>
      </w:pPr>
      <w:del w:id="248" w:author="Autor">
        <w:r w:rsidRPr="0073389C" w:rsidDel="006451E8">
          <w:delText>trvanie zmluvy  v</w:delText>
        </w:r>
        <w:r w:rsidR="008E08AF" w:rsidDel="006451E8">
          <w:delText> </w:delText>
        </w:r>
        <w:r w:rsidRPr="0073389C" w:rsidDel="006451E8">
          <w:delText>mesiacoch</w:delText>
        </w:r>
        <w:r w:rsidR="008E08AF" w:rsidDel="006451E8">
          <w:delText>,</w:delText>
        </w:r>
      </w:del>
    </w:p>
    <w:p w14:paraId="7A55D254" w14:textId="593140BE" w:rsidR="009D7F63" w:rsidRPr="0073389C" w:rsidRDefault="009D7F63" w:rsidP="006451E8">
      <w:pPr>
        <w:pStyle w:val="Odsekzoznamu"/>
        <w:spacing w:before="120" w:after="120" w:line="288" w:lineRule="auto"/>
        <w:ind w:left="0"/>
        <w:contextualSpacing w:val="0"/>
        <w:jc w:val="both"/>
      </w:pPr>
      <w:del w:id="249" w:author="Autor">
        <w:r w:rsidRPr="0073389C" w:rsidDel="006451E8">
          <w:delText>postup pri obstarávaní zákaziek, na ktoré sa podľa § 1 ZVO nevzťahujú ustanovenia ZVO tak, aby boli dodržané základné princípy VO.</w:delText>
        </w:r>
      </w:del>
    </w:p>
    <w:p w14:paraId="54D4F3CE" w14:textId="02427ED1"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ins w:id="250" w:author="Auto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ins>
      <w:del w:id="251" w:author="Autor">
        <w:r w:rsidRPr="0073389C" w:rsidDel="00D72FDB">
          <w:delText xml:space="preserve">Prijímateľ predloží poskytovateľovi plán obstarávaní elektronicky na adresu </w:delText>
        </w:r>
        <w:r w:rsidR="00B024C5" w:rsidRPr="001E3C46" w:rsidDel="00D72FDB">
          <w:delText>vo</w:delText>
        </w:r>
        <w:r w:rsidR="00B024C5" w:rsidDel="00D72FDB">
          <w:delText>.sep</w:delText>
        </w:r>
        <w:r w:rsidRPr="0073389C" w:rsidDel="00D72FDB">
          <w:delText xml:space="preserve">@minv.sk </w:delText>
        </w:r>
        <w:r w:rsidRPr="0073389C" w:rsidDel="00D72FDB">
          <w:rPr>
            <w:b/>
          </w:rPr>
          <w:delText>minimálne 10 pracovných dní pred termínom vyhlásenia prvého VO</w:delText>
        </w:r>
        <w:r w:rsidR="00A737D2" w:rsidDel="00D72FDB">
          <w:rPr>
            <w:b/>
          </w:rPr>
          <w:delText xml:space="preserve"> </w:delText>
        </w:r>
        <w:r w:rsidR="00A737D2" w:rsidRPr="00E8012F" w:rsidDel="00D72FDB">
          <w:delText>financovaného z NFP predmetného projektu</w:delText>
        </w:r>
        <w:r w:rsidRPr="0073389C" w:rsidDel="00D72FDB">
          <w:delText xml:space="preserve">. </w:delText>
        </w:r>
        <w:r w:rsidR="00766068" w:rsidRPr="00766068" w:rsidDel="00D72FDB">
          <w:delText>Súčasne prijímateľ predkladá plán obstarávaní na príslušný kalendárny rok v zmysle ZVO za organizáciu.</w:delText>
        </w:r>
      </w:del>
    </w:p>
    <w:p w14:paraId="7A55D255" w14:textId="7EB8B492" w:rsidR="009D7F63" w:rsidRPr="0073389C" w:rsidRDefault="00D72FDB" w:rsidP="009D7F63">
      <w:pPr>
        <w:spacing w:before="120" w:after="120" w:line="288" w:lineRule="auto"/>
        <w:jc w:val="both"/>
      </w:pPr>
      <w:ins w:id="252" w:author="Autor">
        <w:r w:rsidRPr="00D72FDB">
          <w:t>V prípade, ak poskytovateľ v pláne obstarávania identifikuje nedostatky, tieto budú súčasťou Správy z kontroly verejného obstarávania spolu so spôsobom odstránenia nedostatkov.</w:t>
        </w:r>
      </w:ins>
      <w:del w:id="253" w:author="Autor">
        <w:r w:rsidR="00766068" w:rsidRPr="00766068" w:rsidDel="00D72FDB">
          <w:delText>V prípade identifikácie nedostatkov zo strany poskytovateľa, je prijímateľ povinný</w:delText>
        </w:r>
        <w:r w:rsidR="007853DB" w:rsidDel="00D72FDB">
          <w:delText xml:space="preserve"> </w:delText>
        </w:r>
        <w:r w:rsidR="007853DB" w:rsidRPr="007853DB" w:rsidDel="00D72FDB">
          <w:delText>na základe vyzvania poskytovateľa  zohľadniť zistenia poskytovateľa</w:delText>
        </w:r>
        <w:r w:rsidR="00766068" w:rsidRPr="00766068" w:rsidDel="00D72FDB">
          <w:delText xml:space="preserve"> prepracovať plán obstarávaní a opätovne ho predložiť poskytovateľovi.</w:delText>
        </w:r>
      </w:del>
    </w:p>
    <w:p w14:paraId="7A55D259" w14:textId="1143F9E3" w:rsidR="009D7F63" w:rsidRPr="0073389C" w:rsidDel="00D72FDB" w:rsidRDefault="00C03581" w:rsidP="009D7F63">
      <w:pPr>
        <w:spacing w:before="120" w:after="120" w:line="288" w:lineRule="auto"/>
        <w:jc w:val="both"/>
        <w:rPr>
          <w:del w:id="254" w:author="Autor"/>
        </w:rPr>
      </w:pPr>
      <w:del w:id="255" w:author="Autor">
        <w:r w:rsidDel="00D72FDB">
          <w:rPr>
            <w:b/>
          </w:rPr>
          <w:delText>A</w:delText>
        </w:r>
        <w:r w:rsidRPr="0073389C" w:rsidDel="00D72FDB">
          <w:rPr>
            <w:b/>
          </w:rPr>
          <w:delText>k</w:delText>
        </w:r>
        <w:r w:rsidR="009D7F63" w:rsidRPr="0073389C" w:rsidDel="00D72FDB">
          <w:rPr>
            <w:b/>
          </w:rPr>
          <w:delText xml:space="preserve"> po </w:delText>
        </w:r>
        <w:r w:rsidR="00DE6112" w:rsidDel="00D72FDB">
          <w:rPr>
            <w:b/>
          </w:rPr>
          <w:delText xml:space="preserve">predložení </w:delText>
        </w:r>
        <w:r w:rsidR="009D7F63" w:rsidRPr="0073389C" w:rsidDel="00D72FDB">
          <w:rPr>
            <w:b/>
          </w:rPr>
          <w:delText>plánu</w:delText>
        </w:r>
        <w:r w:rsidR="009D7F63" w:rsidRPr="0073389C" w:rsidDel="00D72FDB">
          <w:rPr>
            <w:b/>
            <w:u w:val="single"/>
          </w:rPr>
          <w:delText xml:space="preserve"> obstarávaní</w:delText>
        </w:r>
        <w:r w:rsidR="009D7F63" w:rsidRPr="0073389C" w:rsidDel="00D72FDB">
          <w:rPr>
            <w:u w:val="single"/>
          </w:rPr>
          <w:delText xml:space="preserve"> dôjde k zmene výšky rozpočtových položiek alebo sa zmení predpokladaný časový harmonogram, prípadne nastane iná zmena, a takouto zmenou dôjde k zmene</w:delText>
        </w:r>
        <w:r w:rsidR="009D7F63" w:rsidRPr="0073389C" w:rsidDel="00D72FDB">
          <w:rPr>
            <w:b/>
            <w:u w:val="single"/>
          </w:rPr>
          <w:delText xml:space="preserve"> postupu zadávania zákazky tak, ako bol</w:delText>
        </w:r>
        <w:r w:rsidR="00766068" w:rsidDel="00D72FDB">
          <w:rPr>
            <w:b/>
            <w:u w:val="single"/>
          </w:rPr>
          <w:delText>o uvedené v predloženom</w:delText>
        </w:r>
        <w:r w:rsidR="009D7F63" w:rsidRPr="0073389C" w:rsidDel="00D72FDB">
          <w:rPr>
            <w:b/>
            <w:u w:val="single"/>
          </w:rPr>
          <w:delText xml:space="preserve">  pláne obstarávania</w:delText>
        </w:r>
        <w:r w:rsidR="009D7F63" w:rsidRPr="0073389C" w:rsidDel="00D72FDB">
          <w:rPr>
            <w:u w:val="single"/>
          </w:rPr>
          <w:delText xml:space="preserve"> (napr. aj po sčítaní položiek bude prijímateľ postupovať postupom pre zadávanie nadlimitných alebo podlimitných zákaziek, prípadne </w:delText>
        </w:r>
        <w:r w:rsidR="00831FF3" w:rsidDel="00D72FDB">
          <w:rPr>
            <w:u w:val="single"/>
          </w:rPr>
          <w:delText>zákaziek s nízkou hodnotou</w:delText>
        </w:r>
        <w:r w:rsidR="009D7F63" w:rsidRPr="0073389C" w:rsidDel="00D72FDB">
          <w:rPr>
            <w:u w:val="single"/>
          </w:rPr>
          <w:delText>)</w:delText>
        </w:r>
        <w:r w:rsidDel="00D72FDB">
          <w:rPr>
            <w:u w:val="single"/>
          </w:rPr>
          <w:delText>,</w:delText>
        </w:r>
        <w:r w:rsidRPr="00C03581" w:rsidDel="00D72FDB">
          <w:rPr>
            <w:rFonts w:cs="Arial"/>
            <w:szCs w:val="19"/>
            <w:u w:val="single"/>
          </w:rPr>
          <w:delText xml:space="preserve"> </w:delText>
        </w:r>
        <w:r w:rsidRPr="00C03581" w:rsidDel="00D72FDB">
          <w:rPr>
            <w:u w:val="single"/>
          </w:rPr>
          <w:delText xml:space="preserve">prijímateľ je zároveň povinný </w:delText>
        </w:r>
        <w:r w:rsidRPr="00C03581" w:rsidDel="00D72FDB">
          <w:rPr>
            <w:b/>
            <w:u w:val="single"/>
          </w:rPr>
          <w:delText>opätovne prepracovať plán obstarávaní a opätovne ho predkladať  poskytovateľovi</w:delText>
        </w:r>
        <w:r w:rsidR="009D7F63" w:rsidRPr="0073389C" w:rsidDel="00D72FDB">
          <w:rPr>
            <w:u w:val="single"/>
          </w:rPr>
          <w:delText>.</w:delText>
        </w:r>
      </w:del>
    </w:p>
    <w:p w14:paraId="7A55D25A" w14:textId="1D899CE3" w:rsidR="009D7F63" w:rsidRPr="0073389C" w:rsidDel="00D72FDB" w:rsidRDefault="009D7F63" w:rsidP="009D7F63">
      <w:pPr>
        <w:spacing w:before="120" w:after="120" w:line="288" w:lineRule="auto"/>
        <w:jc w:val="both"/>
        <w:rPr>
          <w:del w:id="256" w:author="Autor"/>
        </w:rPr>
      </w:pPr>
      <w:del w:id="257" w:author="Autor">
        <w:r w:rsidRPr="0073389C" w:rsidDel="00D72FDB">
          <w:rPr>
            <w:b/>
            <w:i/>
            <w:color w:val="FF0000"/>
          </w:rPr>
          <w:delText>Povinnosť prijímateľa:</w:delText>
        </w:r>
        <w:r w:rsidRPr="0073389C" w:rsidDel="00D72FDB">
          <w:rPr>
            <w:color w:val="FF0000"/>
          </w:rPr>
          <w:delText xml:space="preserve"> </w:delText>
        </w:r>
        <w:r w:rsidRPr="0073389C" w:rsidDel="00D72FDB">
          <w:delText xml:space="preserve">Prijímateľ </w:delText>
        </w:r>
        <w:r w:rsidRPr="0073389C" w:rsidDel="00D72FDB">
          <w:rPr>
            <w:b/>
          </w:rPr>
          <w:delText xml:space="preserve">je povinný predložiť prepracovaný plán obstarávania </w:delText>
        </w:r>
        <w:r w:rsidR="007E2E5E" w:rsidDel="00D72FDB">
          <w:rPr>
            <w:b/>
          </w:rPr>
          <w:delText xml:space="preserve">poskytovateľovi </w:delText>
        </w:r>
        <w:r w:rsidR="007E2E5E" w:rsidDel="00D72FDB">
          <w:delText xml:space="preserve"> </w:delText>
        </w:r>
        <w:r w:rsidRPr="0073389C" w:rsidDel="00D72FDB">
          <w:rPr>
            <w:b/>
          </w:rPr>
          <w:delText>len v tom prípade, ak sa navrhovanou zmenou zmení postup zadávania zákazky</w:delText>
        </w:r>
        <w:r w:rsidRPr="0073389C" w:rsidDel="00D72FDB">
          <w:delText xml:space="preserve"> </w:delText>
        </w:r>
        <w:r w:rsidR="007E2E5E" w:rsidDel="00D72FDB">
          <w:delText xml:space="preserve">oproti tomu, ktorý </w:delText>
        </w:r>
        <w:r w:rsidRPr="0073389C" w:rsidDel="00D72FDB">
          <w:delText xml:space="preserve">bol </w:delText>
        </w:r>
        <w:r w:rsidR="007E2E5E" w:rsidDel="00D72FDB">
          <w:delText>uvedený v pôvodnom</w:delText>
        </w:r>
        <w:r w:rsidR="007E2E5E" w:rsidRPr="0073389C" w:rsidDel="00D72FDB">
          <w:delText xml:space="preserve"> </w:delText>
        </w:r>
        <w:r w:rsidRPr="0073389C" w:rsidDel="00D72FDB">
          <w:delText>v pláne obstarávania. Súčasne prijímateľ predkladá plán obstarávaní na príslušný kalendárny rok v zmysle ZVO</w:delText>
        </w:r>
        <w:r w:rsidR="007E2E5E" w:rsidDel="00D72FDB">
          <w:delText xml:space="preserve"> za organizáciu</w:delText>
        </w:r>
        <w:r w:rsidRPr="0073389C" w:rsidDel="00D72FDB">
          <w:delText xml:space="preserve">. </w:delText>
        </w:r>
      </w:del>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258" w:name="_Toc359942925"/>
      <w:bookmarkStart w:id="259" w:name="_Toc359943221"/>
      <w:bookmarkStart w:id="260" w:name="_Toc359943517"/>
      <w:bookmarkStart w:id="261" w:name="_Toc359943819"/>
      <w:bookmarkStart w:id="262" w:name="_Toc359944121"/>
      <w:bookmarkStart w:id="263" w:name="_Toc359944421"/>
      <w:bookmarkStart w:id="264" w:name="_Toc360024481"/>
      <w:bookmarkStart w:id="265" w:name="_Toc360030476"/>
      <w:bookmarkStart w:id="266" w:name="_Toc360031226"/>
      <w:bookmarkStart w:id="267" w:name="_Toc360109828"/>
      <w:bookmarkStart w:id="268" w:name="_Toc360110138"/>
      <w:bookmarkStart w:id="269" w:name="_Toc360118328"/>
      <w:bookmarkStart w:id="270" w:name="_Toc360118643"/>
      <w:bookmarkStart w:id="271" w:name="_Toc360031227"/>
      <w:bookmarkStart w:id="272" w:name="_Toc409190740"/>
      <w:bookmarkStart w:id="273" w:name="_Toc440372879"/>
      <w:bookmarkStart w:id="274" w:name="_Toc440636390"/>
      <w:bookmarkEnd w:id="258"/>
      <w:bookmarkEnd w:id="259"/>
      <w:bookmarkEnd w:id="260"/>
      <w:bookmarkEnd w:id="261"/>
      <w:bookmarkEnd w:id="262"/>
      <w:bookmarkEnd w:id="263"/>
      <w:bookmarkEnd w:id="264"/>
      <w:bookmarkEnd w:id="265"/>
      <w:bookmarkEnd w:id="266"/>
      <w:bookmarkEnd w:id="267"/>
      <w:bookmarkEnd w:id="268"/>
      <w:bookmarkEnd w:id="269"/>
      <w:bookmarkEnd w:id="270"/>
      <w:r w:rsidRPr="0073389C">
        <w:rPr>
          <w:lang w:val="sk-SK"/>
        </w:rPr>
        <w:t>Predpokladaná hodnota zákazky</w:t>
      </w:r>
      <w:bookmarkEnd w:id="271"/>
      <w:bookmarkEnd w:id="272"/>
      <w:r w:rsidRPr="0073389C">
        <w:rPr>
          <w:lang w:val="sk-SK"/>
        </w:rPr>
        <w:t xml:space="preserve"> (PHZ)</w:t>
      </w:r>
      <w:bookmarkEnd w:id="273"/>
      <w:bookmarkEnd w:id="274"/>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w:t>
      </w:r>
      <w:r w:rsidRPr="0073389C">
        <w:lastRenderedPageBreak/>
        <w:t xml:space="preserve">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7770CFE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654A31FF"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 xml:space="preserve">Prijímateľ je povinný pri realizácii prieskumu trhu osloviť, resp. </w:t>
      </w:r>
      <w:r w:rsidR="000A74CB" w:rsidRPr="000A74CB">
        <w:lastRenderedPageBreak/>
        <w:t>vykonať prieskum trhu u min. 3 potenciálnych dodávateľov.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0"/>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E597DA2"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0FF3B76E" w:rsidR="009D7F63" w:rsidRDefault="009D7F63" w:rsidP="00F158F9">
      <w:pPr>
        <w:pStyle w:val="Bulletslevel2"/>
        <w:spacing w:after="120" w:line="288" w:lineRule="auto"/>
        <w:ind w:left="567" w:hanging="283"/>
        <w:jc w:val="both"/>
        <w:rPr>
          <w:ins w:id="275" w:author="Autor"/>
          <w:rFonts w:cs="Arial"/>
          <w:szCs w:val="19"/>
          <w:lang w:val="sk-SK"/>
        </w:rPr>
      </w:pPr>
      <w:r w:rsidRPr="0073389C">
        <w:rPr>
          <w:rFonts w:cs="Arial"/>
          <w:szCs w:val="19"/>
          <w:lang w:val="sk-SK"/>
        </w:rPr>
        <w:t>z aktuálnych katalógov dodávateľov (listinných, uvedených na internetových stránkach)</w:t>
      </w:r>
      <w:ins w:id="276" w:author="Autor">
        <w:r w:rsidR="00103054">
          <w:rPr>
            <w:rFonts w:cs="Arial"/>
            <w:szCs w:val="19"/>
            <w:lang w:val="sk-SK"/>
          </w:rPr>
          <w:t>,</w:t>
        </w:r>
      </w:ins>
      <w:del w:id="277" w:author="Autor">
        <w:r w:rsidRPr="0073389C" w:rsidDel="00103054">
          <w:rPr>
            <w:rFonts w:cs="Arial"/>
            <w:szCs w:val="19"/>
            <w:lang w:val="sk-SK"/>
          </w:rPr>
          <w:delText>.</w:delText>
        </w:r>
      </w:del>
    </w:p>
    <w:p w14:paraId="13D0B168" w14:textId="28687B8D" w:rsidR="00103054" w:rsidRDefault="00103054" w:rsidP="00F158F9">
      <w:pPr>
        <w:pStyle w:val="Bulletslevel2"/>
        <w:spacing w:after="120" w:line="288" w:lineRule="auto"/>
        <w:ind w:left="567" w:hanging="283"/>
        <w:jc w:val="both"/>
        <w:rPr>
          <w:ins w:id="278" w:author="Autor"/>
          <w:rFonts w:cs="Arial"/>
          <w:szCs w:val="19"/>
          <w:lang w:val="sk-SK"/>
        </w:rPr>
      </w:pPr>
      <w:ins w:id="279" w:author="Autor">
        <w:r w:rsidRPr="00103054">
          <w:rPr>
            <w:rFonts w:cs="Arial"/>
            <w:szCs w:val="19"/>
            <w:lang w:val="sk-SK"/>
          </w:rPr>
          <w:t>projektantom ocenený rozpočet stavebných prác aktuálny k času 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úradnou pečiatkou projektanta,</w:t>
        </w:r>
      </w:ins>
    </w:p>
    <w:p w14:paraId="4689B984" w14:textId="0F28D859" w:rsidR="00D72FDB" w:rsidRPr="004B6A9B" w:rsidRDefault="00D72FDB" w:rsidP="00D72FDB">
      <w:pPr>
        <w:pStyle w:val="Odsekzoznamu"/>
        <w:numPr>
          <w:ilvl w:val="1"/>
          <w:numId w:val="40"/>
        </w:numPr>
        <w:autoSpaceDE w:val="0"/>
        <w:autoSpaceDN w:val="0"/>
        <w:spacing w:before="60" w:after="60" w:line="276" w:lineRule="auto"/>
        <w:ind w:left="567" w:hanging="283"/>
        <w:jc w:val="both"/>
        <w:rPr>
          <w:ins w:id="280" w:author="Autor"/>
          <w:rFonts w:eastAsia="Times" w:cs="Arial"/>
          <w:color w:val="000000"/>
          <w:szCs w:val="19"/>
          <w:lang w:eastAsia="x-none"/>
          <w:rPrChange w:id="281" w:author="Autor">
            <w:rPr>
              <w:ins w:id="282" w:author="Autor"/>
              <w:rFonts w:ascii="Times New Roman" w:hAnsi="Times New Roman"/>
              <w:sz w:val="24"/>
              <w:lang w:eastAsia="cs-CZ"/>
            </w:rPr>
          </w:rPrChange>
        </w:rPr>
      </w:pPr>
      <w:ins w:id="283" w:author="Autor">
        <w:r w:rsidRPr="004B6A9B">
          <w:rPr>
            <w:rFonts w:eastAsia="Times" w:cs="Arial"/>
            <w:color w:val="000000"/>
            <w:szCs w:val="19"/>
            <w:lang w:eastAsia="x-none"/>
            <w:rPrChange w:id="284" w:author="Autor">
              <w:rPr>
                <w:rFonts w:ascii="Times New Roman" w:hAnsi="Times New Roman"/>
                <w:sz w:val="24"/>
                <w:lang w:eastAsia="cs-CZ"/>
              </w:rPr>
            </w:rPrChange>
          </w:rPr>
          <w:t>alebo kombináciou vyššie uvedených bodov</w:t>
        </w:r>
        <w:r w:rsidR="00103054">
          <w:rPr>
            <w:rFonts w:eastAsia="Times" w:cs="Arial"/>
            <w:color w:val="000000"/>
            <w:szCs w:val="19"/>
            <w:lang w:eastAsia="x-none"/>
          </w:rPr>
          <w:t>.</w:t>
        </w:r>
      </w:ins>
    </w:p>
    <w:p w14:paraId="43547540" w14:textId="77777777" w:rsidR="00D72FDB" w:rsidRPr="0073389C" w:rsidRDefault="00D72FDB">
      <w:pPr>
        <w:pStyle w:val="Bulletslevel2"/>
        <w:numPr>
          <w:ilvl w:val="0"/>
          <w:numId w:val="0"/>
        </w:numPr>
        <w:spacing w:after="120" w:line="288" w:lineRule="auto"/>
        <w:ind w:left="567"/>
        <w:jc w:val="both"/>
        <w:rPr>
          <w:rFonts w:cs="Arial"/>
          <w:szCs w:val="19"/>
          <w:lang w:val="sk-SK"/>
        </w:rPr>
        <w:pPrChange w:id="285" w:author="Autor">
          <w:pPr>
            <w:pStyle w:val="Bulletslevel2"/>
            <w:spacing w:after="120" w:line="288" w:lineRule="auto"/>
            <w:ind w:left="567" w:hanging="283"/>
            <w:jc w:val="both"/>
          </w:pPr>
        </w:pPrChange>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286" w:name="_Toc359942927"/>
      <w:bookmarkStart w:id="287" w:name="_Toc359943223"/>
      <w:bookmarkStart w:id="288" w:name="_Toc359943519"/>
      <w:bookmarkStart w:id="289" w:name="_Toc359943821"/>
      <w:bookmarkStart w:id="290" w:name="_Toc359944123"/>
      <w:bookmarkStart w:id="291" w:name="_Toc359944423"/>
      <w:bookmarkStart w:id="292" w:name="_Toc360024483"/>
      <w:bookmarkStart w:id="293" w:name="_Toc360030478"/>
      <w:bookmarkStart w:id="294" w:name="_Toc360031228"/>
      <w:bookmarkStart w:id="295" w:name="_Toc360109830"/>
      <w:bookmarkStart w:id="296" w:name="_Toc360110140"/>
      <w:bookmarkStart w:id="297" w:name="_Toc360118330"/>
      <w:bookmarkStart w:id="298" w:name="_Toc360118645"/>
      <w:bookmarkStart w:id="299" w:name="_Toc409190741"/>
      <w:bookmarkStart w:id="300" w:name="_Toc360031229"/>
      <w:bookmarkStart w:id="301" w:name="_Toc440372880"/>
      <w:bookmarkStart w:id="302" w:name="_Toc440636391"/>
      <w:bookmarkEnd w:id="286"/>
      <w:bookmarkEnd w:id="287"/>
      <w:bookmarkEnd w:id="288"/>
      <w:bookmarkEnd w:id="289"/>
      <w:bookmarkEnd w:id="290"/>
      <w:bookmarkEnd w:id="291"/>
      <w:bookmarkEnd w:id="292"/>
      <w:bookmarkEnd w:id="293"/>
      <w:bookmarkEnd w:id="294"/>
      <w:bookmarkEnd w:id="295"/>
      <w:bookmarkEnd w:id="296"/>
      <w:bookmarkEnd w:id="297"/>
      <w:bookmarkEnd w:id="298"/>
      <w:r w:rsidRPr="0073389C">
        <w:rPr>
          <w:lang w:val="sk-SK"/>
        </w:rPr>
        <w:t>Povinnosť uzatvoriť zmluvu</w:t>
      </w:r>
      <w:bookmarkEnd w:id="299"/>
      <w:bookmarkEnd w:id="300"/>
      <w:bookmarkEnd w:id="301"/>
      <w:bookmarkEnd w:id="302"/>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795ED6EF" w:rsidR="009D7F63" w:rsidRPr="0073389C" w:rsidRDefault="00C80170" w:rsidP="009D7F63">
      <w:pPr>
        <w:spacing w:before="120" w:after="120" w:line="288" w:lineRule="auto"/>
        <w:jc w:val="both"/>
      </w:pPr>
      <w:r>
        <w:lastRenderedPageBreak/>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176F9A96"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14:paraId="7A55D274" w14:textId="77777777" w:rsidR="009D7F63" w:rsidRPr="0073389C" w:rsidRDefault="009D7F63" w:rsidP="009D7F63">
      <w:pPr>
        <w:pStyle w:val="Nadpis3"/>
        <w:ind w:left="567" w:firstLine="0"/>
        <w:rPr>
          <w:lang w:val="sk-SK"/>
        </w:rPr>
      </w:pPr>
      <w:bookmarkStart w:id="303" w:name="_Toc440372881"/>
      <w:bookmarkStart w:id="304" w:name="_Toc440636392"/>
      <w:r w:rsidRPr="0073389C">
        <w:rPr>
          <w:lang w:val="sk-SK"/>
        </w:rPr>
        <w:t>Finančné limity</w:t>
      </w:r>
      <w:bookmarkEnd w:id="303"/>
      <w:bookmarkEnd w:id="304"/>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1"/>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305" w:name="_Toc440372882"/>
      <w:bookmarkStart w:id="306" w:name="_Toc440636393"/>
      <w:r w:rsidRPr="0073389C">
        <w:rPr>
          <w:lang w:val="sk-SK"/>
        </w:rPr>
        <w:t>Všeobecné ustanovenia</w:t>
      </w:r>
      <w:bookmarkEnd w:id="305"/>
      <w:bookmarkEnd w:id="306"/>
    </w:p>
    <w:p w14:paraId="7A55D278" w14:textId="0139703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ins w:id="307" w:author="Autor">
        <w:r w:rsidR="00C047D6" w:rsidRPr="00C047D6">
          <w:t>zaevidovať VO do ITMS2014+ a </w:t>
        </w:r>
        <w:r w:rsidR="00C047D6">
          <w:t>súčasne</w:t>
        </w:r>
        <w:r w:rsidR="00C047D6" w:rsidRPr="00C047D6">
          <w:t xml:space="preserve"> </w:t>
        </w:r>
      </w:ins>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Časť dokumentácie môže prijímateľ predložiť aj v elektronickej podobe (napr. na </w:t>
      </w:r>
      <w:r w:rsidR="00E575D3">
        <w:rPr>
          <w:rFonts w:cs="Arial"/>
          <w:szCs w:val="19"/>
        </w:rPr>
        <w:t>pevnom neprepisovateľnom nosiči</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Pr="0073389C">
        <w:t>.</w:t>
      </w:r>
      <w:r w:rsidR="00E575D3">
        <w:t xml:space="preserve"> </w:t>
      </w:r>
      <w:r w:rsidR="00E575D3" w:rsidRPr="00E575D3">
        <w:t>V prípade, ak prijímateľ dokumentáciu z VO plánuje predložiť v elektronickej podobe, sprievodný list, čestné vyhlásenia a podpísanú zmluvu s dodávateľom predloží v listinnej podobe. Minimálny rozsah dokumentácie, ktorú prijímateľ predkladá/môže predkladať cez ITMS 2014+ je definovaný rozsahom dokumentácie zverejňovanej v profile verejného obstarávateľa v závislosti od hodnoty a typu zákazky. Úprava povinnosti, resp. možnosti predkladania časti dokumentácie cez ITMS 2014+  závisí od znenia VZP k Zmluve o NFP.</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9A78AB">
      <w:pPr>
        <w:pStyle w:val="Odsekzoznamu"/>
        <w:numPr>
          <w:ilvl w:val="0"/>
          <w:numId w:val="56"/>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9A78AB">
      <w:pPr>
        <w:pStyle w:val="Odsekzoznamu"/>
        <w:numPr>
          <w:ilvl w:val="0"/>
          <w:numId w:val="56"/>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9A78AB">
      <w:pPr>
        <w:pStyle w:val="Odsekzoznamu"/>
        <w:numPr>
          <w:ilvl w:val="0"/>
          <w:numId w:val="56"/>
        </w:numPr>
        <w:spacing w:before="120" w:after="120" w:line="288" w:lineRule="auto"/>
        <w:contextualSpacing w:val="0"/>
        <w:jc w:val="both"/>
      </w:pPr>
      <w:r w:rsidRPr="0073389C">
        <w:t>Fotokópie a zoznam predkladaných dokladov následne prijímateľ pevne spojí (napr. zviaže tepelnou alebo hrebeňovou väzbou</w:t>
      </w:r>
      <w:ins w:id="308" w:author="Autor">
        <w:r w:rsidR="00C340D9">
          <w:t xml:space="preserve"> previazanou šnúrkou</w:t>
        </w:r>
      </w:ins>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lastRenderedPageBreak/>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04C43EF"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Prijímateľ nie je oprávnený uzatvoriť zmluvu s úspešným uchádzačom ani vykonať iný úkon, ktorého podmienkou je vykonanie finančnej kontroly (napr. vyhlásenie VO) Poskytovateľom.</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385E14F7"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00D11568" w:rsidRPr="00D11568">
        <w:rPr>
          <w:rFonts w:ascii="Arial" w:hAnsi="Arial" w:cs="Arial"/>
          <w:b w:val="0"/>
          <w:sz w:val="19"/>
          <w:szCs w:val="19"/>
        </w:rPr>
        <w:t>Ostatné povinnosti prijímateľa týkajúce sa lehoty na vyhlásenie VO na hlavné aktivity projektu, maximálneho počtu opakovaní verejných obstarávaní a pod. sú upravené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DA7632">
        <w:rPr>
          <w:rFonts w:ascii="Arial" w:hAnsi="Arial" w:cs="Arial"/>
          <w:b w:val="0"/>
          <w:sz w:val="19"/>
          <w:szCs w:val="19"/>
        </w:rPr>
        <w:t xml:space="preserve">. </w:t>
      </w: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2291D20C"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del w:id="309" w:author="Autor">
        <w:r w:rsidRPr="00D11568" w:rsidDel="0084578B">
          <w:rPr>
            <w:rFonts w:cs="Arial"/>
            <w:lang w:val="sk-SK"/>
          </w:rPr>
          <w:delText>10</w:delText>
        </w:r>
      </w:del>
      <w:ins w:id="310" w:author="Autor">
        <w:r w:rsidR="0084578B">
          <w:rPr>
            <w:rFonts w:cs="Arial"/>
            <w:lang w:val="sk-SK"/>
          </w:rPr>
          <w:t>29</w:t>
        </w:r>
      </w:ins>
      <w:r w:rsidRPr="00D11568">
        <w:rPr>
          <w:rFonts w:cs="Arial"/>
          <w:lang w:val="sk-SK"/>
        </w:rPr>
        <w:t>);</w:t>
      </w:r>
    </w:p>
    <w:p w14:paraId="0516C638" w14:textId="389A6EAE" w:rsidR="00D11568" w:rsidRDefault="00D11568" w:rsidP="00AA5BCC">
      <w:pPr>
        <w:pStyle w:val="Bulletslevel2"/>
        <w:spacing w:after="120" w:line="288" w:lineRule="auto"/>
        <w:ind w:left="567" w:hanging="283"/>
        <w:jc w:val="both"/>
        <w:rPr>
          <w:ins w:id="311" w:author="Autor"/>
          <w:rFonts w:cs="Arial"/>
          <w:lang w:val="sk-SK"/>
        </w:rPr>
      </w:pPr>
      <w:r w:rsidRPr="00D11568">
        <w:rPr>
          <w:rFonts w:cs="Arial"/>
          <w:lang w:val="sk-SK"/>
        </w:rPr>
        <w:lastRenderedPageBreak/>
        <w:t xml:space="preserve">čestné vyhlásenie prijímateľa týkajúce sa konfliktu záujmov (vzor príloha č. </w:t>
      </w:r>
      <w:del w:id="312" w:author="Autor">
        <w:r w:rsidRPr="00D11568" w:rsidDel="0084578B">
          <w:rPr>
            <w:rFonts w:cs="Arial"/>
            <w:lang w:val="sk-SK"/>
          </w:rPr>
          <w:delText>9</w:delText>
        </w:r>
      </w:del>
      <w:ins w:id="313" w:author="Autor">
        <w:r w:rsidR="0084578B">
          <w:rPr>
            <w:rFonts w:cs="Arial"/>
            <w:lang w:val="sk-SK"/>
          </w:rPr>
          <w:t>28</w:t>
        </w:r>
      </w:ins>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commentRangeStart w:id="314"/>
      <w:ins w:id="315" w:author="Autor">
        <w:r>
          <w:rPr>
            <w:rFonts w:cs="Arial"/>
            <w:lang w:val="sk-SK"/>
          </w:rPr>
          <w:t xml:space="preserve">Prevodník obstaraných položiek k rozpočtu projektu (vzor príloha č. </w:t>
        </w:r>
        <w:r w:rsidR="00CE1FBE">
          <w:rPr>
            <w:rFonts w:cs="Arial"/>
            <w:lang w:val="sk-SK"/>
          </w:rPr>
          <w:t>40</w:t>
        </w:r>
        <w:r>
          <w:rPr>
            <w:rFonts w:cs="Arial"/>
            <w:lang w:val="sk-SK"/>
          </w:rPr>
          <w:t>)</w:t>
        </w:r>
        <w:commentRangeEnd w:id="314"/>
        <w:r>
          <w:rPr>
            <w:rStyle w:val="Odkaznakomentr"/>
            <w:rFonts w:eastAsia="Times New Roman"/>
            <w:color w:val="auto"/>
            <w:lang w:val="x-none"/>
          </w:rPr>
          <w:commentReference w:id="314"/>
        </w:r>
      </w:ins>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3236E17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06585B4"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 xml:space="preserve">screen)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w:t>
      </w:r>
      <w:r w:rsidRPr="00F73625">
        <w:rPr>
          <w:rFonts w:cs="Arial"/>
          <w:lang w:val="sk-SK"/>
        </w:rPr>
        <w:lastRenderedPageBreak/>
        <w:t xml:space="preserve">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Default="009D7F63" w:rsidP="009D7F63">
      <w:pPr>
        <w:pStyle w:val="Bulletslevel2"/>
        <w:spacing w:after="120" w:line="288" w:lineRule="auto"/>
        <w:ind w:left="567" w:hanging="283"/>
        <w:rPr>
          <w:ins w:id="316" w:author="Auto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18C07065" w14:textId="13101994" w:rsidR="00D72FDB" w:rsidRPr="0073389C" w:rsidRDefault="00D72FDB">
      <w:pPr>
        <w:pStyle w:val="Bulletslevel2"/>
        <w:spacing w:after="120" w:line="288" w:lineRule="auto"/>
        <w:ind w:left="567" w:hanging="283"/>
        <w:jc w:val="both"/>
        <w:rPr>
          <w:rFonts w:cs="Arial"/>
          <w:lang w:val="sk-SK"/>
        </w:rPr>
        <w:pPrChange w:id="317" w:author="Autor">
          <w:pPr>
            <w:pStyle w:val="Bulletslevel2"/>
            <w:spacing w:after="120" w:line="288" w:lineRule="auto"/>
            <w:ind w:left="567" w:hanging="283"/>
          </w:pPr>
        </w:pPrChange>
      </w:pPr>
      <w:ins w:id="318" w:author="Autor">
        <w:r w:rsidRPr="00D72FDB">
          <w:rPr>
            <w:rFonts w:cs="Arial"/>
            <w:lang w:val="sk-SK"/>
          </w:rPr>
          <w:t>preukázateľné potvrdenie  (napr. printscreen) preverovania zápisu úspešného uchádzača, resp. jeho subdodávateľov a osôb podľa § 33 ods. 2 a § 34 ods. 2 ZVO v registri konečných užívateľov výhod alebo úspešného uchádzača, resp. jeho subdodávateľov v registri partnerov verejného sektora;</w:t>
        </w:r>
      </w:ins>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pPr>
        <w:pStyle w:val="Bulletslevel2"/>
        <w:spacing w:after="120" w:line="288" w:lineRule="auto"/>
        <w:ind w:left="567" w:hanging="283"/>
        <w:jc w:val="both"/>
        <w:rPr>
          <w:rFonts w:cs="Arial"/>
          <w:lang w:val="sk-SK"/>
        </w:rPr>
        <w:pPrChange w:id="319" w:author="Autor">
          <w:pPr>
            <w:pStyle w:val="Bulletslevel2"/>
            <w:spacing w:after="120" w:line="288" w:lineRule="auto"/>
            <w:ind w:left="567" w:hanging="283"/>
          </w:pPr>
        </w:pPrChange>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pPr>
        <w:pStyle w:val="Bulletslevel2"/>
        <w:tabs>
          <w:tab w:val="clear" w:pos="567"/>
          <w:tab w:val="left" w:pos="284"/>
        </w:tabs>
        <w:ind w:left="567" w:hanging="283"/>
        <w:jc w:val="both"/>
        <w:rPr>
          <w:rFonts w:cs="Arial"/>
          <w:lang w:val="sk-SK"/>
        </w:rPr>
        <w:pPrChange w:id="320" w:author="Autor">
          <w:pPr>
            <w:pStyle w:val="Bulletslevel2"/>
            <w:tabs>
              <w:tab w:val="clear" w:pos="567"/>
              <w:tab w:val="left" w:pos="284"/>
            </w:tabs>
            <w:ind w:left="567" w:hanging="283"/>
          </w:pPr>
        </w:pPrChange>
      </w:pPr>
      <w:r w:rsidRPr="00144232">
        <w:rPr>
          <w:rFonts w:cs="Arial"/>
          <w:lang w:val="sk-SK"/>
        </w:rPr>
        <w:t>pri zadávaní zákazky prostredníctvom elektronického trhoviska prijímateľ predkladá aj:</w:t>
      </w:r>
    </w:p>
    <w:p w14:paraId="5B8538FC" w14:textId="77777777" w:rsidR="00EF2628" w:rsidRPr="00144232" w:rsidRDefault="00EF2628">
      <w:pPr>
        <w:pStyle w:val="Bulletslevel2"/>
        <w:numPr>
          <w:ilvl w:val="0"/>
          <w:numId w:val="87"/>
        </w:numPr>
        <w:jc w:val="both"/>
        <w:rPr>
          <w:rFonts w:cs="Arial"/>
          <w:lang w:val="sk-SK"/>
        </w:rPr>
        <w:pPrChange w:id="321" w:author="Autor">
          <w:pPr>
            <w:pStyle w:val="Bulletslevel2"/>
            <w:numPr>
              <w:numId w:val="87"/>
            </w:numPr>
          </w:pPr>
        </w:pPrChange>
      </w:pPr>
      <w:r w:rsidRPr="00144232">
        <w:rPr>
          <w:rFonts w:cs="Arial"/>
          <w:lang w:val="sk-SK"/>
        </w:rPr>
        <w:t>návrh zmluvného formuláru obsahujúceho štandardné zmluvné podmienky;</w:t>
      </w:r>
    </w:p>
    <w:p w14:paraId="20E81109" w14:textId="209C0F8D" w:rsidR="00EF2628" w:rsidRPr="00144232" w:rsidRDefault="00D72FDB">
      <w:pPr>
        <w:pStyle w:val="Bulletslevel2"/>
        <w:numPr>
          <w:ilvl w:val="0"/>
          <w:numId w:val="87"/>
        </w:numPr>
        <w:jc w:val="both"/>
        <w:rPr>
          <w:rFonts w:cs="Arial"/>
          <w:lang w:val="sk-SK"/>
        </w:rPr>
        <w:pPrChange w:id="322" w:author="Autor">
          <w:pPr>
            <w:pStyle w:val="Bulletslevel2"/>
            <w:numPr>
              <w:numId w:val="87"/>
            </w:numPr>
          </w:pPr>
        </w:pPrChange>
      </w:pPr>
      <w:ins w:id="323" w:author="Autor">
        <w:r w:rsidRPr="00D72FDB">
          <w:rPr>
            <w:rFonts w:cs="Arial"/>
            <w:lang w:val="sk-SK"/>
          </w:rPr>
          <w:t>návrh opisného a objednávkového formulára</w:t>
        </w:r>
      </w:ins>
      <w:del w:id="324" w:author="Autor">
        <w:r w:rsidR="00EF2628" w:rsidRPr="00144232" w:rsidDel="00D72FDB">
          <w:rPr>
            <w:rFonts w:cs="Arial"/>
            <w:lang w:val="sk-SK"/>
          </w:rPr>
          <w:delText>opis predmetu zákazky</w:delText>
        </w:r>
      </w:del>
      <w:r w:rsidR="00EF2628" w:rsidRPr="00144232">
        <w:rPr>
          <w:rFonts w:cs="Arial"/>
          <w:lang w:val="sk-SK"/>
        </w:rPr>
        <w:t>;</w:t>
      </w:r>
    </w:p>
    <w:p w14:paraId="01E258EB" w14:textId="7E61B53F" w:rsidR="00EF2628" w:rsidRPr="00144232" w:rsidRDefault="00EF2628">
      <w:pPr>
        <w:pStyle w:val="Bulletslevel2"/>
        <w:numPr>
          <w:ilvl w:val="0"/>
          <w:numId w:val="87"/>
        </w:numPr>
        <w:jc w:val="both"/>
        <w:rPr>
          <w:rFonts w:cs="Arial"/>
          <w:lang w:val="sk-SK"/>
        </w:rPr>
        <w:pPrChange w:id="325" w:author="Autor">
          <w:pPr>
            <w:pStyle w:val="Bulletslevel2"/>
            <w:numPr>
              <w:numId w:val="87"/>
            </w:numPr>
          </w:pPr>
        </w:pPrChange>
      </w:pPr>
      <w:del w:id="326" w:author="Autor">
        <w:r w:rsidRPr="00144232" w:rsidDel="00D72FDB">
          <w:rPr>
            <w:rFonts w:cs="Arial"/>
            <w:lang w:val="sk-SK"/>
          </w:rPr>
          <w:delText>prípadné objednávkové atribúty</w:delText>
        </w:r>
      </w:del>
      <w:r w:rsidRPr="00144232">
        <w:rPr>
          <w:rFonts w:cs="Arial"/>
          <w:lang w:val="sk-SK"/>
        </w:rPr>
        <w:t>;</w:t>
      </w:r>
    </w:p>
    <w:p w14:paraId="6379F042" w14:textId="77777777" w:rsidR="00EF2628" w:rsidRPr="00144232" w:rsidRDefault="00EF2628">
      <w:pPr>
        <w:pStyle w:val="Bulletslevel2"/>
        <w:numPr>
          <w:ilvl w:val="0"/>
          <w:numId w:val="87"/>
        </w:numPr>
        <w:jc w:val="both"/>
        <w:rPr>
          <w:rFonts w:cs="Arial"/>
          <w:lang w:val="sk-SK"/>
        </w:rPr>
        <w:pPrChange w:id="327" w:author="Autor">
          <w:pPr>
            <w:pStyle w:val="Bulletslevel2"/>
            <w:numPr>
              <w:numId w:val="87"/>
            </w:numPr>
          </w:pPr>
        </w:pPrChange>
      </w:pPr>
      <w:r w:rsidRPr="00144232">
        <w:rPr>
          <w:rFonts w:cs="Arial"/>
          <w:lang w:val="sk-SK"/>
        </w:rPr>
        <w:t>automaticky vygenerovanú zmluvu, ktorá je výsledkom VO;</w:t>
      </w:r>
    </w:p>
    <w:p w14:paraId="773F5827" w14:textId="77777777" w:rsidR="00EF2628" w:rsidRDefault="00EF2628">
      <w:pPr>
        <w:pStyle w:val="Bulletslevel2"/>
        <w:numPr>
          <w:ilvl w:val="0"/>
          <w:numId w:val="87"/>
        </w:numPr>
        <w:tabs>
          <w:tab w:val="clear" w:pos="567"/>
        </w:tabs>
        <w:spacing w:after="120" w:line="288" w:lineRule="auto"/>
        <w:ind w:left="1134" w:hanging="425"/>
        <w:jc w:val="both"/>
        <w:rPr>
          <w:rFonts w:cs="Arial"/>
          <w:lang w:val="sk-SK"/>
        </w:rPr>
        <w:pPrChange w:id="328" w:author="Autor">
          <w:pPr>
            <w:pStyle w:val="Bulletslevel2"/>
            <w:numPr>
              <w:numId w:val="87"/>
            </w:numPr>
            <w:tabs>
              <w:tab w:val="clear" w:pos="567"/>
            </w:tabs>
            <w:spacing w:after="120" w:line="288" w:lineRule="auto"/>
            <w:ind w:left="1134" w:hanging="425"/>
          </w:pPr>
        </w:pPrChange>
      </w:pPr>
      <w:r w:rsidRPr="00EF2628">
        <w:rPr>
          <w:rFonts w:cs="Arial"/>
          <w:lang w:val="sk-SK"/>
        </w:rPr>
        <w:t>protokol, ktorý zachytáva celý priebeh procesu zadávania zákazy prostredníctvom elektronického trhoviska;</w:t>
      </w:r>
    </w:p>
    <w:p w14:paraId="5B529645" w14:textId="14524D4D" w:rsidR="00EF2628" w:rsidRDefault="00EF2628">
      <w:pPr>
        <w:pStyle w:val="Bulletslevel2"/>
        <w:numPr>
          <w:ilvl w:val="0"/>
          <w:numId w:val="87"/>
        </w:numPr>
        <w:tabs>
          <w:tab w:val="clear" w:pos="567"/>
        </w:tabs>
        <w:spacing w:after="120" w:line="288" w:lineRule="auto"/>
        <w:ind w:left="1134" w:hanging="425"/>
        <w:jc w:val="both"/>
        <w:rPr>
          <w:ins w:id="329" w:author="Autor"/>
          <w:rFonts w:cs="Arial"/>
          <w:lang w:val="sk-SK"/>
        </w:rPr>
        <w:pPrChange w:id="330" w:author="Autor">
          <w:pPr>
            <w:pStyle w:val="Bulletslevel2"/>
            <w:numPr>
              <w:numId w:val="87"/>
            </w:numPr>
            <w:tabs>
              <w:tab w:val="clear" w:pos="567"/>
            </w:tabs>
            <w:spacing w:after="120" w:line="288" w:lineRule="auto"/>
            <w:ind w:left="1134" w:hanging="425"/>
          </w:pPr>
        </w:pPrChange>
      </w:pPr>
      <w:r w:rsidRPr="00EF2628">
        <w:rPr>
          <w:rFonts w:cs="Arial"/>
          <w:lang w:val="sk-SK"/>
        </w:rPr>
        <w:t>potvrdenie o zverejnení uzavretej zmluvy medzi prijímateľom a úspešným uchádzačom v CRZ;</w:t>
      </w:r>
    </w:p>
    <w:p w14:paraId="291E0AFC" w14:textId="01EFCA1F" w:rsidR="00D72FDB" w:rsidRPr="00EF2628" w:rsidRDefault="00D72FDB">
      <w:pPr>
        <w:pStyle w:val="Bulletslevel2"/>
        <w:numPr>
          <w:ilvl w:val="0"/>
          <w:numId w:val="87"/>
        </w:numPr>
        <w:tabs>
          <w:tab w:val="clear" w:pos="567"/>
        </w:tabs>
        <w:spacing w:after="120" w:line="288" w:lineRule="auto"/>
        <w:ind w:left="1134" w:hanging="425"/>
        <w:jc w:val="both"/>
        <w:rPr>
          <w:rFonts w:cs="Arial"/>
          <w:lang w:val="sk-SK"/>
        </w:rPr>
        <w:pPrChange w:id="331" w:author="Autor">
          <w:pPr>
            <w:pStyle w:val="Bulletslevel2"/>
            <w:numPr>
              <w:numId w:val="87"/>
            </w:numPr>
            <w:tabs>
              <w:tab w:val="clear" w:pos="567"/>
            </w:tabs>
            <w:spacing w:after="120" w:line="288" w:lineRule="auto"/>
            <w:ind w:left="1134" w:hanging="425"/>
          </w:pPr>
        </w:pPrChange>
      </w:pPr>
      <w:ins w:id="332" w:author="Auto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ins>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42BF2C9F"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 xml:space="preserve">ní použitom ako výzva na účasť  sa určí veľkosť a predmet takýchto častí a uvedie, či ponuky možno predložiť na jednu časť, niekoľko častí alebo všetky časti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lastRenderedPageBreak/>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2"/>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Pri definovaní technických parametrov tovarov: v relevantných prípadoch odporúčame určovať technické parametre rozmedzím, resp. určením minimálnej a/alebo maximálnej hodnoty </w:t>
      </w:r>
      <w:r w:rsidRPr="008D5848">
        <w:rPr>
          <w:rFonts w:cs="Arial"/>
          <w:szCs w:val="19"/>
        </w:rPr>
        <w:lastRenderedPageBreak/>
        <w:t>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333" w:name="_Toc418000109"/>
      <w:bookmarkStart w:id="334" w:name="_Toc440372883"/>
      <w:bookmarkStart w:id="335" w:name="_Toc440636394"/>
      <w:bookmarkEnd w:id="333"/>
      <w:r w:rsidRPr="00C477FA">
        <w:rPr>
          <w:lang w:val="sk-SK"/>
        </w:rPr>
        <w:t xml:space="preserve">Typy </w:t>
      </w:r>
      <w:r w:rsidRPr="0073389C">
        <w:rPr>
          <w:lang w:val="sk-SK"/>
        </w:rPr>
        <w:t>kontroly VO</w:t>
      </w:r>
      <w:bookmarkEnd w:id="334"/>
      <w:bookmarkEnd w:id="335"/>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ins w:id="336" w:author="Autor">
        <w:r w:rsidR="005D4EE3">
          <w:rPr>
            <w:rFonts w:cs="Arial"/>
            <w:szCs w:val="19"/>
            <w:lang w:val="sk-SK"/>
          </w:rPr>
          <w:t xml:space="preserve"> (zdôvodnenie nerozdelenia zákazky na časti relevantné len v prípade nadlimitných zákaziek) </w:t>
        </w:r>
      </w:ins>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683FB3ED"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a zároveň v prípade nadlimitných zákaziek realizovaných cez elektronické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5691C10A" w14:textId="43A88E11" w:rsidR="00C7417C" w:rsidRDefault="00C7417C" w:rsidP="00C064D9">
      <w:pPr>
        <w:spacing w:line="288" w:lineRule="auto"/>
        <w:jc w:val="both"/>
      </w:pPr>
      <w:r w:rsidRPr="00C7417C">
        <w:t xml:space="preserve">Povinnosť prijímateľa predkladať dokumentáciu na ex-ante kontrolu sa vzťahuje na všetky </w:t>
      </w:r>
      <w:r w:rsidR="00160CE0" w:rsidRPr="00160CE0">
        <w:t>nadlimitné zákazky s ohľadom na predpokladanú hodnotu zákazky, resp. na zvolený postup</w:t>
      </w:r>
      <w:r w:rsidRPr="00C7417C">
        <w:t xml:space="preserve"> a na podlimitné zákazky realizované cez elektronické trhovisko podľa § </w:t>
      </w:r>
      <w:r w:rsidR="00C064D9">
        <w:t>108</w:t>
      </w:r>
      <w:r w:rsidR="00C064D9" w:rsidRPr="00C7417C">
        <w:t xml:space="preserve"> </w:t>
      </w:r>
      <w:r w:rsidRPr="00C7417C">
        <w:t>ods. 1 písm. a) ZVO</w:t>
      </w:r>
      <w:r w:rsidR="00160CE0" w:rsidRPr="00160CE0">
        <w:t xml:space="preserve"> a podlimitné zákazky pri službách uvedených v prílohe č. 1 ZVO (sociálne služby a iné osobitné služby)</w:t>
      </w:r>
      <w:r w:rsidR="00160CE0">
        <w:t xml:space="preserve"> </w:t>
      </w:r>
      <w:r w:rsidRPr="00C7417C">
        <w:t xml:space="preserve">. </w:t>
      </w: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BE23EAA"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C7417C" w:rsidRPr="008D5848">
        <w:t xml:space="preserve">-ante kontrola sa </w:t>
      </w:r>
      <w:del w:id="337" w:author="Autor">
        <w:r w:rsidR="00C7417C" w:rsidRPr="008D5848" w:rsidDel="005D4EE3">
          <w:delText>n</w:delText>
        </w:r>
        <w:r w:rsidR="00C7417C" w:rsidRPr="008D5848" w:rsidDel="00B51CB1">
          <w:delText>e</w:delText>
        </w:r>
      </w:del>
      <w:bookmarkStart w:id="338" w:name="_GoBack"/>
      <w:bookmarkEnd w:id="338"/>
      <w:r w:rsidR="00C7417C" w:rsidRPr="008D5848">
        <w:t xml:space="preserve">vykonáva pri: </w:t>
      </w:r>
    </w:p>
    <w:p w14:paraId="271947DC" w14:textId="720ACF6C"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ins w:id="339" w:author="Autor">
        <w:r w:rsidR="005D4EE3" w:rsidRPr="005D4EE3">
          <w:t>nadlimitných zákazkách, okrem zákaziek zadávaných centrálnou obstarávacou organizáciou podľa § 15 ods. 2 ZVO</w:t>
        </w:r>
      </w:ins>
      <w:del w:id="340" w:author="Autor">
        <w:r w:rsidRPr="008D5848" w:rsidDel="005D4EE3">
          <w:delText xml:space="preserve">zákazkách </w:delText>
        </w:r>
        <w:r w:rsidR="00C064D9" w:rsidDel="005D4EE3">
          <w:delText>s nízk</w:delText>
        </w:r>
        <w:r w:rsidR="00E322E9" w:rsidDel="005D4EE3">
          <w:delText>ymi</w:delText>
        </w:r>
        <w:r w:rsidR="00C064D9" w:rsidDel="005D4EE3">
          <w:delText xml:space="preserve"> hodnot</w:delText>
        </w:r>
        <w:r w:rsidR="00E322E9" w:rsidDel="005D4EE3">
          <w:delText>ami podľa § 117 ZVO</w:delText>
        </w:r>
      </w:del>
      <w:r w:rsidRPr="008D5848">
        <w:t xml:space="preserve">; </w:t>
      </w:r>
    </w:p>
    <w:p w14:paraId="0FE68191" w14:textId="712DF54A"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lastRenderedPageBreak/>
        <w:t>•</w:t>
      </w:r>
      <w:r w:rsidRPr="008D5848">
        <w:tab/>
      </w:r>
      <w:ins w:id="341" w:author="Autor">
        <w:r w:rsidR="005D4EE3" w:rsidRPr="005D4EE3">
          <w:t>podlimitných zákazkách realizovaných cez elektronické trhovisko podľa § 108 ods. 1 písm. a) ZVO</w:t>
        </w:r>
      </w:ins>
      <w:del w:id="342" w:author="Autor">
        <w:r w:rsidRPr="008D5848" w:rsidDel="005D4EE3">
          <w:delText>kontrole VO v rámci schvaľovania ŽoNFP</w:delText>
        </w:r>
      </w:del>
      <w:r w:rsidRPr="008D5848">
        <w:t xml:space="preserve">; </w:t>
      </w:r>
    </w:p>
    <w:p w14:paraId="2A44826F" w14:textId="24D0E79D" w:rsidR="00E322E9" w:rsidRDefault="00C7417C" w:rsidP="00E8012F">
      <w:p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pPr>
      <w:r w:rsidRPr="008D5848">
        <w:t>•</w:t>
      </w:r>
      <w:r w:rsidRPr="008D5848">
        <w:tab/>
      </w:r>
      <w:ins w:id="343" w:author="Autor">
        <w:r w:rsidR="005D4EE3" w:rsidRPr="005D4EE3">
          <w:t>podlimitných zákazkách pri službách uvedených v prílohe č. 1 ZVO (sociálne služby a iné osobitné služby)</w:t>
        </w:r>
        <w:r w:rsidR="005D4EE3">
          <w:t>.</w:t>
        </w:r>
      </w:ins>
      <w:del w:id="344" w:author="Autor">
        <w:r w:rsidRPr="008D5848" w:rsidDel="005D4EE3">
          <w:delText xml:space="preserve">podlimitných zákazkách realizovaným postupom podľa § </w:delText>
        </w:r>
        <w:r w:rsidR="00C064D9" w:rsidDel="005D4EE3">
          <w:delText>113</w:delText>
        </w:r>
        <w:r w:rsidR="00C064D9" w:rsidRPr="008D5848" w:rsidDel="005D4EE3">
          <w:delText xml:space="preserve"> </w:delText>
        </w:r>
        <w:r w:rsidRPr="008D5848" w:rsidDel="005D4EE3">
          <w:delText xml:space="preserve">až </w:delText>
        </w:r>
        <w:r w:rsidR="00C064D9" w:rsidDel="005D4EE3">
          <w:delText>116</w:delText>
        </w:r>
        <w:r w:rsidR="00C064D9" w:rsidRPr="008D5848" w:rsidDel="005D4EE3">
          <w:delText xml:space="preserve"> </w:delText>
        </w:r>
        <w:r w:rsidRPr="008D5848" w:rsidDel="005D4EE3">
          <w:delText>ZVO</w:delText>
        </w:r>
        <w:r w:rsidR="00E322E9" w:rsidDel="005D4EE3">
          <w:delText xml:space="preserve">, </w:delText>
        </w:r>
        <w:r w:rsidR="00E322E9" w:rsidRPr="00E322E9" w:rsidDel="005D4EE3">
          <w:delText>okrem podlimitných zákaziek pri službách uvedených v prílohe č. 1 ZVO (sociálne služby a iné osobitné služby)</w:delText>
        </w:r>
        <w:r w:rsidR="00E322E9" w:rsidDel="005D4EE3">
          <w:delText>;</w:delText>
        </w:r>
      </w:del>
      <w:r w:rsidR="00E322E9">
        <w:t xml:space="preserve"> </w:t>
      </w:r>
    </w:p>
    <w:p w14:paraId="0CECE541" w14:textId="1B41E517" w:rsidR="00C7417C" w:rsidRPr="008D5848" w:rsidDel="005D4EE3" w:rsidRDefault="00E322E9" w:rsidP="00E8012F">
      <w:pPr>
        <w:pStyle w:val="Odsekzoznamu"/>
        <w:numPr>
          <w:ilvl w:val="0"/>
          <w:numId w:val="115"/>
        </w:numPr>
        <w:pBdr>
          <w:top w:val="single" w:sz="4" w:space="1" w:color="auto"/>
          <w:left w:val="single" w:sz="4" w:space="4" w:color="auto"/>
          <w:bottom w:val="single" w:sz="4" w:space="1" w:color="auto"/>
          <w:right w:val="single" w:sz="4" w:space="4" w:color="auto"/>
        </w:pBdr>
        <w:shd w:val="clear" w:color="auto" w:fill="00A1DE"/>
        <w:spacing w:line="276" w:lineRule="auto"/>
        <w:ind w:hanging="720"/>
        <w:jc w:val="both"/>
        <w:rPr>
          <w:del w:id="345" w:author="Autor"/>
        </w:rPr>
      </w:pPr>
      <w:del w:id="346" w:author="Autor">
        <w:r w:rsidRPr="00E322E9" w:rsidDel="005D4EE3">
          <w:delText>nadlimitných zákazkách zadávaných centrálnou obstarávacou organizáciou podľa § 15 ods. 2 ZVO</w:delText>
        </w:r>
        <w:r w:rsidR="00C7417C" w:rsidRPr="008D5848" w:rsidDel="005D4EE3">
          <w:delText>.</w:delText>
        </w:r>
      </w:del>
    </w:p>
    <w:p w14:paraId="3F81171F" w14:textId="77777777" w:rsidR="00C7417C" w:rsidRDefault="00C7417C" w:rsidP="00C7417C">
      <w:pPr>
        <w:spacing w:before="120" w:after="120" w:line="288" w:lineRule="auto"/>
        <w:jc w:val="both"/>
      </w:pPr>
    </w:p>
    <w:p w14:paraId="75CB443A" w14:textId="49E28555"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ex-ante kontroly</w:t>
      </w:r>
      <w:r w:rsidRPr="00AC3647">
        <w:rPr>
          <w:rFonts w:cs="Arial"/>
          <w:szCs w:val="19"/>
        </w:rPr>
        <w:t xml:space="preserve"> zverejniť oznámenie o začatí verejného obstarávania vo vestníku verejného obstarávania</w:t>
      </w:r>
      <w:r w:rsidR="00E322E9">
        <w:rPr>
          <w:rFonts w:cs="Arial"/>
          <w:szCs w:val="19"/>
        </w:rPr>
        <w:t xml:space="preserve">, </w:t>
      </w:r>
      <w:r w:rsidR="00E322E9" w:rsidRPr="00E322E9">
        <w:rPr>
          <w:rFonts w:cs="Arial"/>
          <w:szCs w:val="19"/>
        </w:rPr>
        <w:t>resp. na elektronickom trhovisku</w:t>
      </w:r>
      <w:r w:rsidRPr="00AC3647">
        <w:rPr>
          <w:rFonts w:cs="Arial"/>
          <w:szCs w:val="19"/>
        </w:rPr>
        <w:t>.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7E3C4603" w14:textId="318FE7B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1A0D0B5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06C4A2A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w:t>
      </w:r>
      <w:r w:rsidRPr="001C44C7">
        <w:lastRenderedPageBreak/>
        <w:t xml:space="preserve">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6743EB82"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ins w:id="347" w:author="Auto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ins w:id="348" w:author="Autor">
        <w:r>
          <w:rPr>
            <w:rFonts w:cs="Arial"/>
            <w:szCs w:val="19"/>
            <w:lang w:val="sk-SK"/>
          </w:rPr>
          <w:t>zdôvodnenie nerozdelenia zákazky na časti podľa § 28 ods. 2 ZVO (relevantné len v prípade nadlimitných zákaziek)</w:t>
        </w:r>
      </w:ins>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77777777"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w:t>
      </w:r>
      <w:r w:rsidRPr="004221C7">
        <w:lastRenderedPageBreak/>
        <w:t>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7DECE0F9" w:rsidR="004221C7" w:rsidRDefault="007B2419" w:rsidP="00BF23E3">
      <w:pPr>
        <w:spacing w:before="120" w:after="120" w:line="288" w:lineRule="auto"/>
        <w:jc w:val="both"/>
      </w:pPr>
      <w:r w:rsidRPr="007B2419">
        <w:t>V prípade ak poskytovateľ</w:t>
      </w:r>
      <w:r w:rsidRPr="007B2419" w:rsidDel="006526CF">
        <w:t xml:space="preserve"> </w:t>
      </w:r>
      <w:r w:rsidRPr="007B2419">
        <w:t>identifikuje nedodržanie princípov 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7477E710" w14:textId="77777777" w:rsidR="007B2419" w:rsidRPr="007B2419" w:rsidRDefault="007B2419" w:rsidP="007B2419">
      <w:pPr>
        <w:spacing w:before="120" w:after="120" w:line="288" w:lineRule="auto"/>
        <w:jc w:val="both"/>
      </w:pPr>
      <w:r w:rsidRPr="007B2419">
        <w:t xml:space="preserve">ÚVO vykonáva kontrolu </w:t>
      </w:r>
      <w:r w:rsidRPr="007B2419">
        <w:rPr>
          <w:b/>
        </w:rPr>
        <w:t>nadlimitných zákaziek</w:t>
      </w:r>
      <w:r w:rsidRPr="007B2419">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E8440E"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Podnet na výkon kontroly podľa § 169 ods. 2 ZVO podáva prijímateľ na základe vyzvania poskytovateľa.</w:t>
      </w:r>
    </w:p>
    <w:p w14:paraId="07878EA7" w14:textId="77777777" w:rsidR="007B2419" w:rsidRPr="007B2419" w:rsidRDefault="007B2419" w:rsidP="007B2419">
      <w:pPr>
        <w:spacing w:before="120" w:after="120" w:line="288" w:lineRule="auto"/>
        <w:jc w:val="both"/>
      </w:pPr>
      <w:r w:rsidRPr="007B2419">
        <w:t>Povinnou náležitosťou podnetu na výkon kontroly zasielaného prijímateľom na ÚVO je označenie príslušného SO, operačného programu, názvu a čísla projektu, ktorého sa VO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6784DAB" w14:textId="275CCA8F" w:rsidR="007B2419" w:rsidRPr="007B2419" w:rsidRDefault="007B2419" w:rsidP="007B2419">
      <w:pPr>
        <w:spacing w:before="120" w:after="120" w:line="288" w:lineRule="auto"/>
        <w:jc w:val="both"/>
      </w:pPr>
      <w:r w:rsidRPr="007B2419">
        <w:t xml:space="preserve">Ak poskytovateľ zistí </w:t>
      </w:r>
      <w:ins w:id="349" w:author="Autor">
        <w:r w:rsidR="00AB3329">
          <w:t xml:space="preserve">nezistí nedostatky, resp. ak zistí </w:t>
        </w:r>
      </w:ins>
      <w:r w:rsidRPr="007B2419">
        <w:t>nedostatky, ktoré je možné postupmi v zmysle ZVO odstrániť (napr. opätovné vyhodnotenie podmienok účasti alebo ponúk), vyzve prijímateľa na zaslanie podnetu na ÚVO podľa § 169 ods. 1 písm. b) v spojení s § 169 ods. 2 ZVO.</w:t>
      </w:r>
    </w:p>
    <w:p w14:paraId="00489163" w14:textId="4AF31F30" w:rsidR="007B2419" w:rsidRPr="007B2419" w:rsidRDefault="007B2419" w:rsidP="007B2419">
      <w:pPr>
        <w:spacing w:before="120" w:after="120" w:line="288" w:lineRule="auto"/>
        <w:jc w:val="both"/>
      </w:pPr>
      <w:r w:rsidRPr="007B2419">
        <w:t>Po doručení právoplatného rozhodnutia ÚVO v predmetnej veci, poskyto</w:t>
      </w:r>
      <w:r w:rsidR="007F4E20">
        <w:t xml:space="preserve">vateľ zašle </w:t>
      </w:r>
      <w:ins w:id="350" w:author="Autor">
        <w:r w:rsidR="00A30050" w:rsidRPr="00A30050">
          <w:t>v lehote 15 pracovných dní o</w:t>
        </w:r>
        <w:r w:rsidR="003716E4">
          <w:t>do dňa</w:t>
        </w:r>
        <w:r w:rsidR="00A30050" w:rsidRPr="00A30050">
          <w:t xml:space="preserve"> doručenia právoplatného rozhodnutia ÚVO </w:t>
        </w:r>
      </w:ins>
      <w:r w:rsidR="007F4E20">
        <w:t>prijímateľovi návrh</w:t>
      </w:r>
      <w:r w:rsidRPr="007B2419">
        <w:t xml:space="preserve"> správy</w:t>
      </w:r>
      <w:ins w:id="351" w:author="Autor">
        <w:r w:rsidR="00A30050">
          <w:t>/správu z kontroly VO</w:t>
        </w:r>
      </w:ins>
      <w:r w:rsidRPr="007B2419">
        <w:t xml:space="preserve">. </w:t>
      </w:r>
    </w:p>
    <w:p w14:paraId="7AFE249B" w14:textId="1C6AB15E" w:rsidR="007B2419" w:rsidRPr="007B2419" w:rsidRDefault="007B2419" w:rsidP="007B2419">
      <w:pPr>
        <w:spacing w:before="120" w:after="120" w:line="288" w:lineRule="auto"/>
        <w:jc w:val="both"/>
      </w:pPr>
      <w:r w:rsidRPr="007B2419">
        <w:t xml:space="preserve">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w:t>
      </w:r>
      <w:del w:id="352" w:author="Autor">
        <w:r w:rsidRPr="007B2419" w:rsidDel="00A30050">
          <w:delText xml:space="preserve">návrh správy </w:delText>
        </w:r>
      </w:del>
      <w:ins w:id="353" w:author="Autor">
        <w:r w:rsidR="00A30050" w:rsidRPr="007B2419">
          <w:t>správ</w:t>
        </w:r>
        <w:r w:rsidR="00A30050">
          <w:t>u</w:t>
        </w:r>
        <w:r w:rsidR="00A30050" w:rsidRPr="007B2419">
          <w:t xml:space="preserve"> </w:t>
        </w:r>
      </w:ins>
      <w:r w:rsidRPr="007B2419">
        <w:t>z kontroly, ktorá obsahuje nesúhlas s podpísaním zmluvy s úspešným uchádzačom.</w:t>
      </w:r>
    </w:p>
    <w:p w14:paraId="02CF3D82" w14:textId="77777777" w:rsidR="007B2419" w:rsidRPr="007B2419" w:rsidRDefault="007B2419" w:rsidP="007B2419">
      <w:pPr>
        <w:spacing w:before="120" w:after="120" w:line="288" w:lineRule="auto"/>
        <w:jc w:val="both"/>
      </w:pPr>
      <w:r w:rsidRPr="007B2419">
        <w:t>Ak poskytovateľ zistí porušenie princípov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w:t>
      </w:r>
    </w:p>
    <w:p w14:paraId="63775501" w14:textId="77777777" w:rsidR="007B2419" w:rsidRPr="007B2419" w:rsidRDefault="007B2419" w:rsidP="007B2419">
      <w:pPr>
        <w:spacing w:before="120" w:after="120" w:line="288" w:lineRule="auto"/>
        <w:jc w:val="both"/>
      </w:pPr>
      <w:r w:rsidRPr="007B2419">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w:t>
      </w:r>
      <w:r w:rsidRPr="007B2419">
        <w:lastRenderedPageBreak/>
        <w:t xml:space="preserve">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7404EAB8"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7B2419">
          <w:rPr>
            <w:rStyle w:val="Hypertextovprepojenie"/>
          </w:rPr>
          <w:t>vo.sep@minv.sk</w:t>
        </w:r>
      </w:hyperlink>
      <w:r w:rsidRPr="007B2419">
        <w:t>).</w:t>
      </w:r>
    </w:p>
    <w:p w14:paraId="7BAD8023" w14:textId="77777777" w:rsidR="007B2419" w:rsidRPr="007B2419" w:rsidRDefault="007B2419" w:rsidP="007B2419">
      <w:pPr>
        <w:spacing w:before="120" w:after="120" w:line="288" w:lineRule="auto"/>
        <w:jc w:val="both"/>
      </w:pPr>
      <w:r w:rsidRPr="007B2419">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DD9409E" w14:textId="4A19C31D" w:rsidR="004221C7" w:rsidRDefault="007B2419" w:rsidP="007B2419">
      <w:pPr>
        <w:spacing w:before="120" w:after="120" w:line="288" w:lineRule="auto"/>
        <w:jc w:val="both"/>
      </w:pPr>
      <w:r w:rsidRPr="00E8012F">
        <w:rPr>
          <w:b/>
          <w:i/>
          <w:color w:val="FF0000"/>
        </w:rPr>
        <w:t>Povinnosť prijímateľa:</w:t>
      </w:r>
      <w:r w:rsidRPr="007B2419">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7B2419">
          <w:rPr>
            <w:rStyle w:val="Hypertextovprepojenie"/>
          </w:rPr>
          <w:t>vo.sep@minv.sk</w:t>
        </w:r>
      </w:hyperlink>
      <w:r w:rsidRPr="007B2419">
        <w:t>).</w:t>
      </w:r>
    </w:p>
    <w:p w14:paraId="226D442F" w14:textId="746624EC" w:rsidR="00D1430A" w:rsidDel="00C340D9" w:rsidRDefault="00D1430A" w:rsidP="00BF23E3">
      <w:pPr>
        <w:spacing w:before="120" w:after="120" w:line="288" w:lineRule="auto"/>
        <w:jc w:val="both"/>
        <w:rPr>
          <w:del w:id="354" w:author="Autor"/>
        </w:rPr>
      </w:pPr>
    </w:p>
    <w:p w14:paraId="40B8DECE" w14:textId="6C00588A" w:rsidR="009F4290" w:rsidRPr="0073389C" w:rsidDel="003716E4" w:rsidRDefault="009F4290" w:rsidP="009D7F63">
      <w:pPr>
        <w:spacing w:before="120" w:after="120" w:line="288" w:lineRule="auto"/>
        <w:jc w:val="both"/>
        <w:rPr>
          <w:del w:id="355" w:author="Autor"/>
        </w:rPr>
      </w:pPr>
    </w:p>
    <w:p w14:paraId="6DAEBF5F" w14:textId="77777777" w:rsidR="00A553F1" w:rsidRPr="0073389C" w:rsidRDefault="00A553F1" w:rsidP="009D7F63">
      <w:pPr>
        <w:spacing w:before="120" w:after="120" w:line="288" w:lineRule="auto"/>
        <w:jc w:val="both"/>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7777777"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dávania zákazky s využitím elektronického trhoviska sa dokumentácia predkladá vo fáze po vygenerovaní výslednej zmluvy príslušným elektronickým informačným systémom, po jej zverejnení v zmysle zákona o  slobode informácií  a pred nadobudnutím účinnosti zmluvy s dodávateľom (pokiaľ ide o povinnú osobu podľa zákona o  slobode informácií),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3"/>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4F7948DB"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avšak najneskôr do 10 pracovných dní po zverejnení zmluvy s úspešným uchádzačom podľa § 5a zákona o slobode informácií, </w:t>
      </w:r>
      <w:r w:rsidR="003E07AA" w:rsidRPr="003E07AA">
        <w:rPr>
          <w:rFonts w:ascii="Arial" w:hAnsi="Arial" w:cs="Arial"/>
          <w:sz w:val="19"/>
          <w:szCs w:val="19"/>
          <w:lang w:val="sk-SK"/>
        </w:rPr>
        <w:t>alebo</w:t>
      </w:r>
      <w:r w:rsidR="003E07AA" w:rsidRPr="003E07AA" w:rsidDel="003E07AA">
        <w:rPr>
          <w:rFonts w:ascii="Arial" w:hAnsi="Arial" w:cs="Arial"/>
          <w:sz w:val="19"/>
          <w:szCs w:val="19"/>
          <w:lang w:val="sk-SK"/>
        </w:rPr>
        <w:t xml:space="preserve"> </w:t>
      </w:r>
      <w:r w:rsidRPr="0073389C">
        <w:rPr>
          <w:rFonts w:ascii="Arial" w:hAnsi="Arial" w:cs="Arial"/>
          <w:sz w:val="19"/>
          <w:szCs w:val="19"/>
          <w:lang w:val="sk-SK"/>
        </w:rPr>
        <w:t>do 10 pracovných dní od zaslania oznámenia o výsledku VO do vestníka ÚVO</w:t>
      </w:r>
      <w:r w:rsidR="003E07AA">
        <w:rPr>
          <w:rFonts w:ascii="Arial" w:hAnsi="Arial" w:cs="Arial"/>
          <w:sz w:val="19"/>
          <w:szCs w:val="19"/>
          <w:lang w:val="sk-SK"/>
        </w:rPr>
        <w:t xml:space="preserve">, </w:t>
      </w:r>
      <w:r w:rsidR="003E07AA" w:rsidRPr="003E07AA">
        <w:rPr>
          <w:rFonts w:ascii="Arial" w:hAnsi="Arial" w:cs="Arial"/>
          <w:sz w:val="19"/>
          <w:szCs w:val="19"/>
          <w:lang w:val="sk-SK"/>
        </w:rPr>
        <w:t>resp. do 10 pracovných dní po uzavretí zmluvy o NFP</w:t>
      </w:r>
      <w:r w:rsidRPr="0073389C">
        <w:rPr>
          <w:rFonts w:ascii="Arial" w:hAnsi="Arial" w:cs="Arial"/>
          <w:sz w:val="19"/>
          <w:szCs w:val="19"/>
          <w:lang w:val="sk-SK"/>
        </w:rPr>
        <w:t xml:space="preserve">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4"/>
      </w:r>
      <w:r w:rsidR="00BA496C" w:rsidRPr="00BA496C">
        <w:t>, pokiaľ Prijímateľ je povinnou osobou v zmysle zákona o slobodnom prístupe k informáciám.</w:t>
      </w:r>
    </w:p>
    <w:p w14:paraId="4A065DB8" w14:textId="6C81EA30"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lastRenderedPageBreak/>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95"/>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3FFEFD81"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74129AB6"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6"/>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 xml:space="preserve">dní od </w:t>
      </w:r>
      <w:ins w:id="356" w:author="Autor">
        <w:del w:id="357" w:author="Autor">
          <w:r w:rsidR="00A44A5D" w:rsidRPr="00A44A5D" w:rsidDel="003716E4">
            <w:delText xml:space="preserve">od </w:delText>
          </w:r>
          <w:r w:rsidR="00A44A5D" w:rsidRPr="00A44A5D" w:rsidDel="003716E4">
            <w:lastRenderedPageBreak/>
            <w:delText>odoslania informácie o výsledku vyhodnotenia ponúk uchádzačom, resp. do 10 pracovných dní odo dňa uverejnenia na profile</w:delText>
          </w:r>
        </w:del>
      </w:ins>
      <w:r w:rsidRPr="0073389C">
        <w:t>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7"/>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lastRenderedPageBreak/>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07A7B83" w:rsidR="009D7F63"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w:t>
      </w:r>
      <w:r w:rsidR="006B7CFE" w:rsidRPr="006B7CFE">
        <w:rPr>
          <w:lang w:eastAsia="x-none"/>
        </w:rPr>
        <w:t>finančnú opravu</w:t>
      </w:r>
      <w:r w:rsidR="006B7CFE" w:rsidRPr="006B7CFE" w:rsidDel="006B7CFE">
        <w:rPr>
          <w:lang w:eastAsia="x-none"/>
        </w:rPr>
        <w:t xml:space="preserve"> </w:t>
      </w:r>
      <w:r w:rsidRPr="0073389C">
        <w:rPr>
          <w:lang w:eastAsia="x-none"/>
        </w:rPr>
        <w:t xml:space="preserve">(napr.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lastRenderedPageBreak/>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8"/>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689F5F4A"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w:t>
      </w:r>
      <w:r w:rsidRPr="0073389C">
        <w:lastRenderedPageBreak/>
        <w:t xml:space="preserve">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ins w:id="358" w:author="Autor">
        <w:r w:rsidR="00865602">
          <w:rPr>
            <w:b/>
          </w:rPr>
          <w:t xml:space="preserve"> </w:t>
        </w:r>
      </w:ins>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99"/>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32BDF34F"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moveToRangeStart w:id="359" w:author="Autor" w:name="move482801878"/>
      <w:moveTo w:id="360" w:author="Autor">
        <w:r w:rsidR="007D11DA" w:rsidRPr="00697E52">
          <w:rPr>
            <w:b/>
          </w:rPr>
          <w:t>Kontrola čiastkových zákaziek zadávaných na základe rámcových dohôd</w:t>
        </w:r>
      </w:moveTo>
    </w:p>
    <w:p w14:paraId="6A576B24" w14:textId="77777777" w:rsidR="007D11DA" w:rsidRDefault="007D11DA" w:rsidP="007D11DA">
      <w:pPr>
        <w:tabs>
          <w:tab w:val="left" w:pos="1014"/>
        </w:tabs>
        <w:spacing w:before="120" w:after="120" w:line="288" w:lineRule="auto"/>
        <w:jc w:val="both"/>
      </w:pPr>
      <w:moveTo w:id="361" w:author="Autor">
        <w:r>
          <w:t>Predmetom kontroly je každá čiastková zmluva uzavretá z rámcovej dohody, na základe ktorej Prijímateľ nadobúda tovary/služby/stavebné práce, ktoré budú financované z prostriedkov NFP.</w:t>
        </w:r>
      </w:moveTo>
    </w:p>
    <w:p w14:paraId="36B64302" w14:textId="77777777" w:rsidR="007D11DA" w:rsidRDefault="007D11DA" w:rsidP="007D11DA">
      <w:pPr>
        <w:tabs>
          <w:tab w:val="left" w:pos="1014"/>
        </w:tabs>
        <w:spacing w:before="120" w:after="120" w:line="288" w:lineRule="auto"/>
        <w:jc w:val="both"/>
        <w:rPr>
          <w:ins w:id="362" w:author="Autor"/>
        </w:rPr>
      </w:pPr>
      <w:moveTo w:id="363" w:author="Autor">
        <w:r>
          <w:t xml:space="preserve">Rámcové dohody sa podľa § 83 ods. 5 ZVO delia na rámcové dohody bez opätovného otvárania súťaže (tzv. uzavreté rámcové dohody) a s opätovným otváraním súťaže (tzv. otvorené rámcové dohody). </w:t>
        </w:r>
      </w:moveTo>
    </w:p>
    <w:p w14:paraId="7BB51B0A" w14:textId="77777777" w:rsidR="008F2958" w:rsidRPr="008F2958" w:rsidRDefault="008F2958" w:rsidP="008F2958">
      <w:pPr>
        <w:tabs>
          <w:tab w:val="left" w:pos="1014"/>
        </w:tabs>
        <w:spacing w:before="120" w:after="120" w:line="288" w:lineRule="auto"/>
        <w:jc w:val="both"/>
        <w:rPr>
          <w:ins w:id="364" w:author="Autor"/>
        </w:rPr>
      </w:pPr>
      <w:ins w:id="365" w:author="Autor">
        <w:r w:rsidRPr="008F2958">
          <w:t>Prijímateľ predkladá čiastkové zmluvy uzavreté na základe rámcovej dohody realizovanej podľa zákona č. 25/2006 Z.z. na kontrolu podľa Príručky pre verejné obstarávanie verzie 1.4. Čiastkové zmluvy uzavreté na základe rámcovej dohody realizovanej podľa zákona č. 343/2015 Z.z. predkladá prijímateľ na kontrolu podľa Príručky pre verejné obstarávanie verzie 1.5. a nasledovných.</w:t>
        </w:r>
      </w:ins>
    </w:p>
    <w:p w14:paraId="6DDB5953" w14:textId="0E342AE8" w:rsidR="008F2958" w:rsidRPr="008F2958" w:rsidRDefault="008F2958">
      <w:pPr>
        <w:numPr>
          <w:ilvl w:val="0"/>
          <w:numId w:val="117"/>
        </w:numPr>
        <w:tabs>
          <w:tab w:val="left" w:pos="1014"/>
        </w:tabs>
        <w:spacing w:line="288" w:lineRule="auto"/>
        <w:jc w:val="both"/>
        <w:rPr>
          <w:ins w:id="366" w:author="Autor"/>
        </w:rPr>
        <w:pPrChange w:id="367" w:author="Autor">
          <w:pPr>
            <w:numPr>
              <w:numId w:val="117"/>
            </w:numPr>
            <w:tabs>
              <w:tab w:val="left" w:pos="1014"/>
            </w:tabs>
            <w:spacing w:before="120" w:after="120" w:line="288" w:lineRule="auto"/>
            <w:ind w:left="720" w:hanging="360"/>
            <w:jc w:val="both"/>
          </w:pPr>
        </w:pPrChange>
      </w:pPr>
      <w:ins w:id="368" w:author="Autor">
        <w:r w:rsidRPr="008F2958">
          <w:t>Poskytovateľ vykonáva kontrolu čiastkových zmlúv ako:</w:t>
        </w:r>
        <w:r>
          <w:t xml:space="preserve"> </w:t>
        </w:r>
        <w:r w:rsidRPr="008F2958">
          <w:t>druhú ex-ante kontrolu,</w:t>
        </w:r>
      </w:ins>
    </w:p>
    <w:p w14:paraId="12FEA763" w14:textId="77777777" w:rsidR="008F2958" w:rsidRPr="008F2958" w:rsidRDefault="008F2958">
      <w:pPr>
        <w:numPr>
          <w:ilvl w:val="0"/>
          <w:numId w:val="117"/>
        </w:numPr>
        <w:tabs>
          <w:tab w:val="left" w:pos="1014"/>
        </w:tabs>
        <w:spacing w:line="288" w:lineRule="auto"/>
        <w:jc w:val="both"/>
        <w:rPr>
          <w:ins w:id="369" w:author="Autor"/>
        </w:rPr>
        <w:pPrChange w:id="370" w:author="Autor">
          <w:pPr>
            <w:numPr>
              <w:numId w:val="117"/>
            </w:numPr>
            <w:tabs>
              <w:tab w:val="left" w:pos="1014"/>
            </w:tabs>
            <w:spacing w:before="120" w:after="120" w:line="288" w:lineRule="auto"/>
            <w:ind w:left="720" w:hanging="360"/>
            <w:jc w:val="both"/>
          </w:pPr>
        </w:pPrChange>
      </w:pPr>
      <w:ins w:id="371" w:author="Autor">
        <w:r w:rsidRPr="008F2958">
          <w:t>následnú ex-post kontrolu alebo</w:t>
        </w:r>
      </w:ins>
    </w:p>
    <w:p w14:paraId="4E683989" w14:textId="77777777" w:rsidR="008F2958" w:rsidRPr="008F2958" w:rsidRDefault="008F2958">
      <w:pPr>
        <w:numPr>
          <w:ilvl w:val="0"/>
          <w:numId w:val="117"/>
        </w:numPr>
        <w:tabs>
          <w:tab w:val="left" w:pos="1014"/>
        </w:tabs>
        <w:spacing w:line="288" w:lineRule="auto"/>
        <w:jc w:val="both"/>
        <w:rPr>
          <w:ins w:id="372" w:author="Autor"/>
        </w:rPr>
        <w:pPrChange w:id="373" w:author="Autor">
          <w:pPr>
            <w:numPr>
              <w:numId w:val="117"/>
            </w:numPr>
            <w:tabs>
              <w:tab w:val="left" w:pos="1014"/>
            </w:tabs>
            <w:spacing w:before="120" w:after="120" w:line="288" w:lineRule="auto"/>
            <w:ind w:left="720" w:hanging="360"/>
            <w:jc w:val="both"/>
          </w:pPr>
        </w:pPrChange>
      </w:pPr>
      <w:ins w:id="374" w:author="Autor">
        <w:r w:rsidRPr="008F2958">
          <w:t>štandardnú ex-post kontrolu.</w:t>
        </w:r>
      </w:ins>
    </w:p>
    <w:p w14:paraId="2DE2853F" w14:textId="77777777" w:rsidR="008F2958" w:rsidRDefault="008F2958" w:rsidP="007D11DA">
      <w:pPr>
        <w:tabs>
          <w:tab w:val="left" w:pos="1014"/>
        </w:tabs>
        <w:spacing w:before="120" w:after="120" w:line="288" w:lineRule="auto"/>
        <w:jc w:val="both"/>
      </w:pPr>
    </w:p>
    <w:p w14:paraId="09357208" w14:textId="77777777" w:rsidR="007D11DA" w:rsidRPr="00C12A2D" w:rsidRDefault="007D11DA" w:rsidP="007D11DA">
      <w:pPr>
        <w:tabs>
          <w:tab w:val="left" w:pos="1014"/>
        </w:tabs>
        <w:spacing w:before="120" w:after="120" w:line="288" w:lineRule="auto"/>
        <w:jc w:val="both"/>
      </w:pPr>
      <w:moveTo w:id="375" w:author="Autor">
        <w:r w:rsidRPr="00C12A2D">
          <w:t>Nižšie uvedené členenie rámcových dohôd sa posudzuje podľa finančného limitu vzťahujúceho sa podľa ZVO na osobu, ktorá predmetné VO uskutočnila.</w:t>
        </w:r>
      </w:moveTo>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moveTo w:id="376" w:author="Autor">
        <w:r w:rsidRPr="00697E52">
          <w:rPr>
            <w:b/>
            <w:i/>
          </w:rPr>
          <w:lastRenderedPageBreak/>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moveTo>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moveTo w:id="377" w:author="Auto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moveTo>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moveTo w:id="378" w:author="Auto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moveTo>
    </w:p>
    <w:p w14:paraId="77253324" w14:textId="77777777" w:rsidR="007D11DA" w:rsidRDefault="007D11DA" w:rsidP="007D11DA">
      <w:pPr>
        <w:tabs>
          <w:tab w:val="left" w:pos="1014"/>
        </w:tabs>
        <w:spacing w:before="120" w:after="120" w:line="288" w:lineRule="auto"/>
        <w:jc w:val="both"/>
        <w:rPr>
          <w:ins w:id="379" w:author="Autor"/>
        </w:rPr>
      </w:pPr>
    </w:p>
    <w:p w14:paraId="025ECB4B" w14:textId="0174A8F7" w:rsidR="008F2958" w:rsidRDefault="008F2958" w:rsidP="007D11DA">
      <w:pPr>
        <w:tabs>
          <w:tab w:val="left" w:pos="1014"/>
        </w:tabs>
        <w:spacing w:before="120" w:after="120" w:line="288" w:lineRule="auto"/>
        <w:jc w:val="both"/>
        <w:rPr>
          <w:ins w:id="380" w:author="Autor"/>
        </w:rPr>
      </w:pPr>
      <w:ins w:id="381" w:author="Autor">
        <w:r w:rsidRPr="008F2958">
          <w:t>Pod pojmom „hodnota čiastkovej zákazky“ sa rozumie hodnota čiastkovej zákazky v eur bez DPH, ktorá bude/je predmetom čiastkovej zmluvy alebo objednávky.</w:t>
        </w:r>
      </w:ins>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7D11DA">
      <w:pPr>
        <w:pStyle w:val="Odsekzoznamu"/>
        <w:numPr>
          <w:ilvl w:val="0"/>
          <w:numId w:val="94"/>
        </w:numPr>
        <w:spacing w:before="120" w:after="120" w:line="288" w:lineRule="auto"/>
        <w:jc w:val="both"/>
        <w:rPr>
          <w:b/>
        </w:rPr>
      </w:pPr>
      <w:moveTo w:id="382" w:author="Autor">
        <w:r w:rsidRPr="00697E52">
          <w:rPr>
            <w:b/>
          </w:rPr>
          <w:t>Uzavreté rámcové dohody</w:t>
        </w:r>
      </w:moveTo>
    </w:p>
    <w:p w14:paraId="388CBB57" w14:textId="77777777" w:rsidR="007D11DA" w:rsidRDefault="007D11DA" w:rsidP="007D11DA">
      <w:pPr>
        <w:tabs>
          <w:tab w:val="left" w:pos="1014"/>
        </w:tabs>
        <w:spacing w:before="120" w:after="120" w:line="288" w:lineRule="auto"/>
        <w:jc w:val="both"/>
        <w:rPr>
          <w:b/>
        </w:rPr>
      </w:pPr>
    </w:p>
    <w:p w14:paraId="09FBC33D" w14:textId="50FE42BF" w:rsidR="007D11DA" w:rsidRPr="005F5EA3" w:rsidRDefault="007D11DA" w:rsidP="007D11DA">
      <w:pPr>
        <w:tabs>
          <w:tab w:val="left" w:pos="1014"/>
        </w:tabs>
        <w:spacing w:before="120" w:after="120" w:line="288" w:lineRule="auto"/>
        <w:jc w:val="both"/>
        <w:rPr>
          <w:b/>
        </w:rPr>
      </w:pPr>
      <w:moveTo w:id="383" w:author="Autor">
        <w:r w:rsidRPr="005F5EA3">
          <w:rPr>
            <w:b/>
          </w:rPr>
          <w:t xml:space="preserve">Čiastková zmluva, ktorej hodnota je rovnaká alebo vyššia ako finančný limit </w:t>
        </w:r>
      </w:moveTo>
      <w:ins w:id="384" w:author="Autor">
        <w:r w:rsidR="008F2958" w:rsidRPr="008F2958">
          <w:rPr>
            <w:b/>
          </w:rPr>
          <w:t>pre nadlimitnú zákazku  v závislosti od typu obstarávajúceho subjektu a predmetu zákazky</w:t>
        </w:r>
      </w:ins>
      <w:moveTo w:id="385" w:author="Autor">
        <w:del w:id="386" w:author="Autor">
          <w:r w:rsidRPr="005F5EA3" w:rsidDel="008F2958">
            <w:rPr>
              <w:b/>
            </w:rPr>
            <w:delText xml:space="preserve">nadlimitnej zákazky </w:delText>
          </w:r>
        </w:del>
      </w:moveTo>
    </w:p>
    <w:p w14:paraId="1A7DAB57" w14:textId="70593182" w:rsidR="007D11DA" w:rsidRDefault="007D11DA" w:rsidP="007D11DA">
      <w:pPr>
        <w:tabs>
          <w:tab w:val="left" w:pos="1014"/>
        </w:tabs>
        <w:spacing w:before="120" w:after="120" w:line="288" w:lineRule="auto"/>
        <w:jc w:val="both"/>
      </w:pPr>
      <w:moveTo w:id="387" w:author="Autor">
        <w:r>
          <w:t xml:space="preserve">Poskytovateľ kontroluje postup zadávania čiastkových zákaziek z rámcovej dohody na základe dokumentácie predloženej prijímateľom vo fáze pred </w:t>
        </w:r>
      </w:moveTo>
      <w:ins w:id="388" w:author="Autor">
        <w:r w:rsidR="008F2958">
          <w:t>(druhá ex-ante kontrola)</w:t>
        </w:r>
      </w:ins>
      <w:moveTo w:id="389" w:author="Autor">
        <w:r>
          <w:t>aj po uzatvorení čiastkovej zmluvy (resp. zadaní a akceptácii objednávky) s úspešným uchádzačom</w:t>
        </w:r>
      </w:moveTo>
      <w:ins w:id="390" w:author="Autor">
        <w:r w:rsidR="008F2958">
          <w:t xml:space="preserve"> (následná ex-post kontrola, resp. štandardná ex-post kontrola)</w:t>
        </w:r>
      </w:ins>
      <w:moveTo w:id="391" w:author="Autor">
        <w:r>
          <w:t>.</w:t>
        </w:r>
      </w:moveTo>
    </w:p>
    <w:p w14:paraId="6222FA93" w14:textId="77777777" w:rsidR="007D11DA" w:rsidRDefault="007D11DA" w:rsidP="007D11DA">
      <w:pPr>
        <w:tabs>
          <w:tab w:val="left" w:pos="1014"/>
        </w:tabs>
        <w:spacing w:before="120" w:after="120" w:line="288" w:lineRule="auto"/>
        <w:jc w:val="both"/>
      </w:pPr>
      <w:moveTo w:id="392" w:author="Autor">
        <w:r>
          <w:t xml:space="preserve">Prijímateľ predkladá Poskytovateľovi dokumentáciu zo zadávania čiastkovej zákazky na kontrolu v plnom rozsahu. </w:t>
        </w:r>
      </w:moveTo>
    </w:p>
    <w:p w14:paraId="72F3CEAA" w14:textId="77777777" w:rsidR="007D11DA" w:rsidRDefault="007D11DA" w:rsidP="007D11DA">
      <w:pPr>
        <w:tabs>
          <w:tab w:val="left" w:pos="1014"/>
        </w:tabs>
        <w:spacing w:before="120" w:after="120" w:line="288" w:lineRule="auto"/>
        <w:jc w:val="both"/>
      </w:pPr>
      <w:moveTo w:id="393" w:author="Autor">
        <w:r>
          <w:t xml:space="preserve">Predmetom kontroly pred podpisom čiastkovej zmluvy a po podpise čiastkovej zmluvy s dodávateľom, vykonávanej Poskytovateľom sú: </w:t>
        </w:r>
      </w:moveTo>
    </w:p>
    <w:p w14:paraId="0E4C33DE" w14:textId="77777777" w:rsidR="007D11DA" w:rsidRDefault="007D11DA" w:rsidP="007D11DA">
      <w:pPr>
        <w:pStyle w:val="Odsekzoznamu"/>
        <w:numPr>
          <w:ilvl w:val="0"/>
          <w:numId w:val="95"/>
        </w:numPr>
        <w:tabs>
          <w:tab w:val="left" w:pos="1014"/>
        </w:tabs>
        <w:spacing w:before="120" w:after="120" w:line="288" w:lineRule="auto"/>
        <w:jc w:val="both"/>
      </w:pPr>
      <w:moveTo w:id="394" w:author="Autor">
        <w:r>
          <w:t xml:space="preserve">čiastkové zmluvy (resp. objednávky) uzatvárané na základe rámcových dohôd bez opätovného otvárania súťaže a </w:t>
        </w:r>
      </w:moveTo>
    </w:p>
    <w:p w14:paraId="1C6E728A" w14:textId="77777777" w:rsidR="007D11DA" w:rsidRDefault="007D11DA" w:rsidP="007D11DA">
      <w:pPr>
        <w:pStyle w:val="Odsekzoznamu"/>
        <w:numPr>
          <w:ilvl w:val="0"/>
          <w:numId w:val="95"/>
        </w:numPr>
        <w:tabs>
          <w:tab w:val="left" w:pos="1014"/>
        </w:tabs>
        <w:spacing w:before="120" w:after="120" w:line="288" w:lineRule="auto"/>
        <w:jc w:val="both"/>
      </w:pPr>
      <w:moveTo w:id="395" w:author="Autor">
        <w:r>
          <w:t xml:space="preserve">postup vedúci k uzatvoreniu čiastkových zmlúv na základe rámcovej dohody s jedným alebo s viacerými uchádzačmi. </w:t>
        </w:r>
      </w:moveTo>
    </w:p>
    <w:p w14:paraId="542CD606" w14:textId="5A44A9AE" w:rsidR="007D11DA" w:rsidDel="00721741" w:rsidRDefault="007D11DA" w:rsidP="007D11DA">
      <w:pPr>
        <w:tabs>
          <w:tab w:val="left" w:pos="1014"/>
        </w:tabs>
        <w:spacing w:before="120" w:after="120" w:line="288" w:lineRule="auto"/>
        <w:jc w:val="both"/>
        <w:rPr>
          <w:del w:id="396" w:author="Autor"/>
        </w:rPr>
      </w:pPr>
    </w:p>
    <w:p w14:paraId="571B7F5E" w14:textId="53368A13" w:rsidR="007D11DA" w:rsidRDefault="007D11DA" w:rsidP="007D11DA">
      <w:pPr>
        <w:tabs>
          <w:tab w:val="left" w:pos="1014"/>
        </w:tabs>
        <w:spacing w:before="120" w:after="120" w:line="288" w:lineRule="auto"/>
        <w:jc w:val="both"/>
      </w:pPr>
      <w:moveTo w:id="397" w:author="Auto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moveTo>
      <w:ins w:id="398" w:author="Autor">
        <w:r w:rsidR="008F2958">
          <w:t>,</w:t>
        </w:r>
        <w:r w:rsidR="008F2958" w:rsidRPr="008F2958">
          <w:t xml:space="preserve"> resp. 15 pracovných dní od doručenia právoplatného rozhodnutia ÚVO</w:t>
        </w:r>
      </w:ins>
      <w:moveTo w:id="399" w:author="Autor">
        <w:r>
          <w:t>.</w:t>
        </w:r>
      </w:moveTo>
    </w:p>
    <w:p w14:paraId="7D1F8A25" w14:textId="77777777" w:rsidR="00721741" w:rsidRPr="00721741" w:rsidRDefault="00721741" w:rsidP="00721741">
      <w:pPr>
        <w:tabs>
          <w:tab w:val="left" w:pos="1014"/>
        </w:tabs>
        <w:spacing w:before="120" w:after="120" w:line="288" w:lineRule="auto"/>
        <w:jc w:val="both"/>
        <w:rPr>
          <w:ins w:id="400" w:author="Autor"/>
        </w:rPr>
      </w:pPr>
      <w:ins w:id="401" w:author="Auto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ins>
    </w:p>
    <w:p w14:paraId="54F21529" w14:textId="3E039C56" w:rsidR="007D11DA" w:rsidRDefault="00721741" w:rsidP="00721741">
      <w:pPr>
        <w:tabs>
          <w:tab w:val="left" w:pos="1014"/>
        </w:tabs>
        <w:spacing w:before="120" w:after="120" w:line="288" w:lineRule="auto"/>
        <w:jc w:val="both"/>
      </w:pPr>
      <w:ins w:id="402" w:author="Autor">
        <w:r w:rsidRPr="00721741">
          <w:lastRenderedPageBreak/>
          <w:t>Prijímateľ predkladá dokumentáciu na kontrolu najskôr poskytovateľovi a podnet na výkon kontroly na Úrad pre verejné obstarávanie prijímateľ podáva až na základe vyzvania poskytovateľa.</w:t>
        </w:r>
      </w:ins>
    </w:p>
    <w:p w14:paraId="6622A1D4" w14:textId="77777777" w:rsidR="007D11DA" w:rsidRDefault="007D11DA" w:rsidP="007D11DA">
      <w:pPr>
        <w:tabs>
          <w:tab w:val="left" w:pos="1014"/>
        </w:tabs>
        <w:spacing w:before="120" w:after="120" w:line="288" w:lineRule="auto"/>
        <w:jc w:val="both"/>
      </w:pPr>
      <w:moveTo w:id="403" w:author="Auto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moveTo>
    </w:p>
    <w:p w14:paraId="59A73D59" w14:textId="77777777" w:rsidR="007D11DA" w:rsidRDefault="007D11DA" w:rsidP="007D11DA">
      <w:pPr>
        <w:tabs>
          <w:tab w:val="left" w:pos="1014"/>
        </w:tabs>
        <w:spacing w:before="120" w:after="120" w:line="288" w:lineRule="auto"/>
        <w:jc w:val="both"/>
      </w:pPr>
    </w:p>
    <w:p w14:paraId="7FE9586B" w14:textId="2C13F26E" w:rsidR="007D11DA" w:rsidRPr="00697E52" w:rsidRDefault="007D11DA" w:rsidP="007D11DA">
      <w:pPr>
        <w:tabs>
          <w:tab w:val="left" w:pos="1014"/>
        </w:tabs>
        <w:spacing w:before="120" w:after="120" w:line="288" w:lineRule="auto"/>
        <w:jc w:val="both"/>
        <w:rPr>
          <w:b/>
        </w:rPr>
      </w:pPr>
      <w:moveTo w:id="404" w:author="Autor">
        <w:r w:rsidRPr="00697E52">
          <w:rPr>
            <w:b/>
          </w:rPr>
          <w:t xml:space="preserve">Čiastková zmluva, ktorej hodnota je nižšia ako finančný limit </w:t>
        </w:r>
      </w:moveTo>
      <w:ins w:id="405" w:author="Autor">
        <w:r w:rsidR="00721741" w:rsidRPr="00721741">
          <w:rPr>
            <w:b/>
          </w:rPr>
          <w:t>pre nadlimitnú zákazku v závislosti od typu obstarávajúceho subjektu a predmetu zákazky</w:t>
        </w:r>
      </w:ins>
      <w:moveTo w:id="406" w:author="Autor">
        <w:del w:id="407" w:author="Autor">
          <w:r w:rsidRPr="00697E52" w:rsidDel="00721741">
            <w:rPr>
              <w:b/>
            </w:rPr>
            <w:delText>nadlimitnej zákazky</w:delText>
          </w:r>
        </w:del>
        <w:r w:rsidRPr="00697E52">
          <w:rPr>
            <w:b/>
          </w:rPr>
          <w:t xml:space="preserve"> </w:t>
        </w:r>
      </w:moveTo>
    </w:p>
    <w:p w14:paraId="35F1FFF3" w14:textId="77777777" w:rsidR="007D11DA" w:rsidRDefault="007D11DA" w:rsidP="007D11DA">
      <w:pPr>
        <w:tabs>
          <w:tab w:val="left" w:pos="1014"/>
        </w:tabs>
        <w:spacing w:before="120" w:after="120" w:line="288" w:lineRule="auto"/>
        <w:jc w:val="both"/>
      </w:pPr>
    </w:p>
    <w:p w14:paraId="1FF4E984" w14:textId="54F09DDB" w:rsidR="007D11DA" w:rsidRDefault="007D11DA" w:rsidP="007D11DA">
      <w:pPr>
        <w:tabs>
          <w:tab w:val="left" w:pos="1014"/>
        </w:tabs>
        <w:spacing w:before="120" w:after="120" w:line="288" w:lineRule="auto"/>
        <w:jc w:val="both"/>
      </w:pPr>
      <w:moveTo w:id="408" w:author="Autor">
        <w:r>
          <w:t>Poskytovateľ kontroluje postup zadávania čiastkových zákaziek z rámcovej dohody na základe dokumentácie predloženej prijímateľom vo fáze po uzatvorení čiastkovej zmluvy (resp. zadaní a akceptácii objednávky) s</w:t>
        </w:r>
        <w:del w:id="409" w:author="Autor">
          <w:r w:rsidDel="00721741">
            <w:delText xml:space="preserve"> </w:delText>
          </w:r>
        </w:del>
      </w:moveTo>
      <w:ins w:id="410" w:author="Autor">
        <w:r w:rsidR="00721741">
          <w:t> </w:t>
        </w:r>
      </w:ins>
      <w:moveTo w:id="411" w:author="Autor">
        <w:r>
          <w:t>dodávateľom</w:t>
        </w:r>
      </w:moveTo>
      <w:ins w:id="412" w:author="Autor">
        <w:r w:rsidR="00721741">
          <w:t xml:space="preserve"> (štandardná ex-post kontrola)</w:t>
        </w:r>
      </w:ins>
      <w:moveTo w:id="413" w:author="Autor">
        <w:r>
          <w:t xml:space="preserve">, pričom táto čiastková zmluva je už platná a  účinná.  </w:t>
        </w:r>
      </w:moveTo>
    </w:p>
    <w:p w14:paraId="11AF376F" w14:textId="77777777" w:rsidR="007D11DA" w:rsidRDefault="007D11DA" w:rsidP="007D11DA">
      <w:pPr>
        <w:tabs>
          <w:tab w:val="left" w:pos="1014"/>
        </w:tabs>
        <w:spacing w:before="120" w:after="120" w:line="288" w:lineRule="auto"/>
        <w:jc w:val="both"/>
      </w:pPr>
      <w:moveTo w:id="414" w:author="Autor">
        <w:r>
          <w:t xml:space="preserve">Prijímateľ predkladá  Poskytovateľovi dokumentáciu zo zadávania čiastkovej zákazky na kontrolu v plnom rozsahu. </w:t>
        </w:r>
      </w:moveTo>
    </w:p>
    <w:p w14:paraId="09EE65EF" w14:textId="2DE4C808" w:rsidR="007D11DA" w:rsidDel="00721741" w:rsidRDefault="007D11DA" w:rsidP="007D11DA">
      <w:pPr>
        <w:tabs>
          <w:tab w:val="left" w:pos="1014"/>
        </w:tabs>
        <w:spacing w:before="120" w:after="120" w:line="288" w:lineRule="auto"/>
        <w:jc w:val="both"/>
        <w:rPr>
          <w:del w:id="415" w:author="Autor"/>
        </w:rPr>
      </w:pPr>
    </w:p>
    <w:p w14:paraId="19C935AD" w14:textId="77777777" w:rsidR="007D11DA" w:rsidRDefault="007D11DA" w:rsidP="007D11DA">
      <w:pPr>
        <w:tabs>
          <w:tab w:val="left" w:pos="1014"/>
        </w:tabs>
        <w:spacing w:before="120" w:after="120" w:line="288" w:lineRule="auto"/>
        <w:jc w:val="both"/>
      </w:pPr>
      <w:moveTo w:id="416" w:author="Autor">
        <w:r>
          <w:t xml:space="preserve">Predmetom kontroly po podpise čiastkovej zmluvy s dodávateľom, vykonávanej Poskytovateľom sú: </w:t>
        </w:r>
      </w:moveTo>
    </w:p>
    <w:p w14:paraId="571CFBFF" w14:textId="77777777" w:rsidR="007D11DA" w:rsidRDefault="007D11DA" w:rsidP="007D11DA">
      <w:pPr>
        <w:pStyle w:val="Odsekzoznamu"/>
        <w:numPr>
          <w:ilvl w:val="0"/>
          <w:numId w:val="95"/>
        </w:numPr>
        <w:tabs>
          <w:tab w:val="left" w:pos="1014"/>
        </w:tabs>
        <w:spacing w:before="120" w:after="120" w:line="288" w:lineRule="auto"/>
        <w:jc w:val="both"/>
      </w:pPr>
      <w:moveTo w:id="417" w:author="Autor">
        <w:r>
          <w:t xml:space="preserve">čiastkové zmluvy (resp. objednávky) uzatvárané na základe rámcových dohôd bez opätovného otvárania súťaže a </w:t>
        </w:r>
      </w:moveTo>
    </w:p>
    <w:p w14:paraId="0DFC50CA" w14:textId="77777777" w:rsidR="007D11DA" w:rsidRDefault="007D11DA" w:rsidP="007D11DA">
      <w:pPr>
        <w:pStyle w:val="Odsekzoznamu"/>
        <w:numPr>
          <w:ilvl w:val="0"/>
          <w:numId w:val="95"/>
        </w:numPr>
        <w:tabs>
          <w:tab w:val="left" w:pos="1014"/>
        </w:tabs>
        <w:spacing w:before="120" w:after="120" w:line="288" w:lineRule="auto"/>
        <w:jc w:val="both"/>
      </w:pPr>
      <w:moveTo w:id="418" w:author="Autor">
        <w:r>
          <w:t>postup vedúci k uzatvoreniu čiastkových zmlúv na základe rámcovej dohody s jedným alebo s viacerými uchádzačmi.</w:t>
        </w:r>
      </w:moveTo>
    </w:p>
    <w:p w14:paraId="23B3FF1F" w14:textId="77777777" w:rsidR="007D11DA" w:rsidRDefault="007D11DA" w:rsidP="007D11DA">
      <w:pPr>
        <w:tabs>
          <w:tab w:val="left" w:pos="1014"/>
        </w:tabs>
        <w:spacing w:before="120" w:after="120" w:line="288" w:lineRule="auto"/>
        <w:jc w:val="both"/>
      </w:pPr>
      <w:moveTo w:id="419" w:author="Auto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moveTo>
    </w:p>
    <w:p w14:paraId="4B4F0268" w14:textId="77777777" w:rsidR="007D11DA" w:rsidRDefault="007D11DA" w:rsidP="007D11DA">
      <w:pPr>
        <w:tabs>
          <w:tab w:val="left" w:pos="1014"/>
        </w:tabs>
        <w:spacing w:before="120" w:after="120" w:line="288" w:lineRule="auto"/>
        <w:jc w:val="both"/>
      </w:pPr>
    </w:p>
    <w:p w14:paraId="311C27D3" w14:textId="77777777" w:rsidR="007D11DA" w:rsidRPr="00697E52" w:rsidRDefault="007D11DA" w:rsidP="007D11DA">
      <w:pPr>
        <w:pStyle w:val="Odsekzoznamu"/>
        <w:numPr>
          <w:ilvl w:val="0"/>
          <w:numId w:val="94"/>
        </w:numPr>
        <w:tabs>
          <w:tab w:val="left" w:pos="1014"/>
        </w:tabs>
        <w:spacing w:before="120" w:after="120" w:line="288" w:lineRule="auto"/>
        <w:jc w:val="both"/>
        <w:rPr>
          <w:b/>
        </w:rPr>
      </w:pPr>
      <w:moveTo w:id="420" w:author="Autor">
        <w:r w:rsidRPr="00697E52">
          <w:rPr>
            <w:b/>
          </w:rPr>
          <w:t xml:space="preserve">Otvorené rámcové dohody </w:t>
        </w:r>
      </w:moveTo>
    </w:p>
    <w:p w14:paraId="20308D8A" w14:textId="77777777" w:rsidR="007D11DA" w:rsidRDefault="007D11DA" w:rsidP="007D11DA">
      <w:pPr>
        <w:tabs>
          <w:tab w:val="left" w:pos="1014"/>
        </w:tabs>
        <w:spacing w:before="120" w:after="120" w:line="288" w:lineRule="auto"/>
        <w:jc w:val="both"/>
      </w:pPr>
    </w:p>
    <w:p w14:paraId="01B2B058" w14:textId="439F77C1" w:rsidR="007D11DA" w:rsidRDefault="007D11DA" w:rsidP="007D11DA">
      <w:pPr>
        <w:tabs>
          <w:tab w:val="left" w:pos="1014"/>
        </w:tabs>
        <w:spacing w:before="120" w:after="120" w:line="288" w:lineRule="auto"/>
        <w:jc w:val="both"/>
      </w:pPr>
      <w:moveTo w:id="421" w:author="Autor">
        <w:r w:rsidRPr="00164E19">
          <w:rPr>
            <w:b/>
          </w:rPr>
          <w:t xml:space="preserve">Čiastková zmluva, ktorej hodnota je rovnaká alebo vyššia ako finančný limit </w:t>
        </w:r>
      </w:moveTo>
      <w:ins w:id="422" w:author="Autor">
        <w:r w:rsidR="00721741" w:rsidRPr="00721741">
          <w:rPr>
            <w:b/>
          </w:rPr>
          <w:t>pre nadlimitnú zákazku v závislosti od typu obstarávajúceho subjektu a predmetu zákazky</w:t>
        </w:r>
      </w:ins>
      <w:moveTo w:id="423" w:author="Autor">
        <w:del w:id="424" w:author="Autor">
          <w:r w:rsidRPr="00164E19" w:rsidDel="00721741">
            <w:rPr>
              <w:b/>
            </w:rPr>
            <w:delText>nadlimitnej zákazky</w:delText>
          </w:r>
        </w:del>
        <w:r>
          <w:t xml:space="preserve"> </w:t>
        </w:r>
      </w:moveTo>
    </w:p>
    <w:p w14:paraId="3F23BED7" w14:textId="3CDA9CD8" w:rsidR="007D11DA" w:rsidDel="00721741" w:rsidRDefault="007D11DA" w:rsidP="007D11DA">
      <w:pPr>
        <w:tabs>
          <w:tab w:val="left" w:pos="1014"/>
        </w:tabs>
        <w:spacing w:before="120" w:after="120" w:line="288" w:lineRule="auto"/>
        <w:jc w:val="both"/>
        <w:rPr>
          <w:del w:id="425" w:author="Autor"/>
        </w:rPr>
      </w:pPr>
    </w:p>
    <w:p w14:paraId="595D11A7" w14:textId="583FD947" w:rsidR="007D11DA" w:rsidRDefault="007D11DA" w:rsidP="007D11DA">
      <w:pPr>
        <w:tabs>
          <w:tab w:val="left" w:pos="1014"/>
        </w:tabs>
        <w:spacing w:before="120" w:after="120" w:line="288" w:lineRule="auto"/>
        <w:jc w:val="both"/>
      </w:pPr>
      <w:moveTo w:id="426" w:author="Autor">
        <w:r>
          <w:t xml:space="preserve">Poskytovateľ kontroluje postup zadávania čiastkových zákaziek z rámcovej dohody na základe dokumentácie predloženej prijímateľom vo fáze pred </w:t>
        </w:r>
      </w:moveTo>
      <w:ins w:id="427" w:author="Autor">
        <w:r w:rsidR="00721741">
          <w:t xml:space="preserve"> (druhá ex-ante kontrola) </w:t>
        </w:r>
      </w:ins>
      <w:moveTo w:id="428" w:author="Autor">
        <w:r>
          <w:t>aj po uzatvorení čiastkovej zmluvy (resp. zadaní a akceptácii objednávky) s úspešným uchádzačom</w:t>
        </w:r>
      </w:moveTo>
      <w:ins w:id="429" w:author="Autor">
        <w:r w:rsidR="00721741">
          <w:t xml:space="preserve"> </w:t>
        </w:r>
        <w:r w:rsidR="00721741" w:rsidRPr="00721741">
          <w:t>(následná ex-post kontrola, resp. štandardná ex-post kontrola)</w:t>
        </w:r>
      </w:ins>
      <w:moveTo w:id="430" w:author="Autor">
        <w:r>
          <w:t>.</w:t>
        </w:r>
      </w:moveTo>
    </w:p>
    <w:p w14:paraId="627B1273" w14:textId="77777777" w:rsidR="007D11DA" w:rsidRDefault="007D11DA" w:rsidP="007D11DA">
      <w:pPr>
        <w:tabs>
          <w:tab w:val="left" w:pos="1014"/>
        </w:tabs>
        <w:spacing w:before="120" w:after="120" w:line="288" w:lineRule="auto"/>
        <w:jc w:val="both"/>
      </w:pPr>
      <w:moveTo w:id="431" w:author="Auto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moveTo>
    </w:p>
    <w:p w14:paraId="267FBD5D" w14:textId="77777777" w:rsidR="007D11DA" w:rsidRDefault="007D11DA">
      <w:pPr>
        <w:pStyle w:val="Odsekzoznamu"/>
        <w:numPr>
          <w:ilvl w:val="0"/>
          <w:numId w:val="95"/>
        </w:numPr>
        <w:tabs>
          <w:tab w:val="left" w:pos="1014"/>
        </w:tabs>
        <w:spacing w:line="288" w:lineRule="auto"/>
        <w:jc w:val="both"/>
        <w:pPrChange w:id="432" w:author="Autor">
          <w:pPr>
            <w:pStyle w:val="Odsekzoznamu"/>
            <w:numPr>
              <w:numId w:val="95"/>
            </w:numPr>
            <w:tabs>
              <w:tab w:val="left" w:pos="1014"/>
            </w:tabs>
            <w:spacing w:before="120" w:after="120" w:line="288" w:lineRule="auto"/>
            <w:ind w:hanging="360"/>
            <w:jc w:val="both"/>
          </w:pPr>
        </w:pPrChange>
      </w:pPr>
      <w:moveTo w:id="433" w:author="Autor">
        <w:r>
          <w:t xml:space="preserve">čiastkové zmluvy (resp. objednávky) uzatvárané na základe rámcových dohôd s opätovným otváraním súťaže a </w:t>
        </w:r>
      </w:moveTo>
    </w:p>
    <w:p w14:paraId="0D906EBB" w14:textId="77777777" w:rsidR="007D11DA" w:rsidRDefault="007D11DA">
      <w:pPr>
        <w:pStyle w:val="Odsekzoznamu"/>
        <w:numPr>
          <w:ilvl w:val="0"/>
          <w:numId w:val="95"/>
        </w:numPr>
        <w:tabs>
          <w:tab w:val="left" w:pos="1014"/>
        </w:tabs>
        <w:spacing w:line="288" w:lineRule="auto"/>
        <w:jc w:val="both"/>
        <w:pPrChange w:id="434" w:author="Autor">
          <w:pPr>
            <w:pStyle w:val="Odsekzoznamu"/>
            <w:numPr>
              <w:numId w:val="95"/>
            </w:numPr>
            <w:tabs>
              <w:tab w:val="left" w:pos="1014"/>
            </w:tabs>
            <w:spacing w:before="120" w:after="120" w:line="288" w:lineRule="auto"/>
            <w:ind w:hanging="360"/>
            <w:jc w:val="both"/>
          </w:pPr>
        </w:pPrChange>
      </w:pPr>
      <w:moveTo w:id="435" w:author="Autor">
        <w:r>
          <w:t xml:space="preserve">postup vedúci k uzatvoreniu čiastkových zmlúv na základe rámcovej dohody. </w:t>
        </w:r>
      </w:moveTo>
    </w:p>
    <w:p w14:paraId="78F4BC85" w14:textId="77777777" w:rsidR="007D11DA" w:rsidRDefault="007D11DA" w:rsidP="007D11DA">
      <w:pPr>
        <w:tabs>
          <w:tab w:val="left" w:pos="1014"/>
        </w:tabs>
        <w:spacing w:before="120" w:after="120" w:line="288" w:lineRule="auto"/>
        <w:jc w:val="both"/>
      </w:pPr>
    </w:p>
    <w:p w14:paraId="5FF12A2F" w14:textId="0ED5EED4" w:rsidR="007D11DA" w:rsidRDefault="007D11DA" w:rsidP="007D11DA">
      <w:pPr>
        <w:tabs>
          <w:tab w:val="left" w:pos="1014"/>
        </w:tabs>
        <w:spacing w:before="120" w:after="120" w:line="288" w:lineRule="auto"/>
        <w:jc w:val="both"/>
      </w:pPr>
      <w:moveTo w:id="436" w:author="Autor">
        <w:r w:rsidRPr="00164E19">
          <w:rPr>
            <w:b/>
            <w:i/>
            <w:color w:val="FF0000"/>
          </w:rPr>
          <w:lastRenderedPageBreak/>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moveTo>
      <w:ins w:id="437" w:author="Autor">
        <w:r w:rsidR="00721741">
          <w:t xml:space="preserve">, </w:t>
        </w:r>
        <w:r w:rsidR="00721741" w:rsidRPr="00721741">
          <w:t>resp. 15 pracovných dní od doručenia právoplatného rozhodnutia ÚVO.</w:t>
        </w:r>
      </w:ins>
      <w:moveTo w:id="438" w:author="Autor">
        <w:r>
          <w:t>.</w:t>
        </w:r>
      </w:moveTo>
    </w:p>
    <w:p w14:paraId="7D8379AC" w14:textId="77777777" w:rsidR="00721741" w:rsidRPr="00721741" w:rsidRDefault="00721741" w:rsidP="00721741">
      <w:pPr>
        <w:tabs>
          <w:tab w:val="left" w:pos="1014"/>
        </w:tabs>
        <w:spacing w:before="120" w:after="120" w:line="288" w:lineRule="auto"/>
        <w:jc w:val="both"/>
        <w:rPr>
          <w:ins w:id="439" w:author="Autor"/>
        </w:rPr>
      </w:pPr>
      <w:ins w:id="440" w:author="Auto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ins>
    </w:p>
    <w:p w14:paraId="41EC2E42" w14:textId="37DFABF4" w:rsidR="007D11DA" w:rsidRDefault="00721741" w:rsidP="00721741">
      <w:pPr>
        <w:tabs>
          <w:tab w:val="left" w:pos="1014"/>
        </w:tabs>
        <w:spacing w:before="120" w:after="120" w:line="288" w:lineRule="auto"/>
        <w:jc w:val="both"/>
      </w:pPr>
      <w:ins w:id="441" w:author="Autor">
        <w:r w:rsidRPr="00721741">
          <w:t>Prijímateľ predkladá dokumentáciu na kontrolu najskôr poskytovateľovi a podnet na výkon kontroly na Úrad pre verejné obstarávanie prijímateľ podáva až na základe vyzvania poskytovateľa.</w:t>
        </w:r>
      </w:ins>
    </w:p>
    <w:p w14:paraId="1CB76402" w14:textId="77777777" w:rsidR="007D11DA" w:rsidRDefault="007D11DA" w:rsidP="007D11DA">
      <w:pPr>
        <w:tabs>
          <w:tab w:val="left" w:pos="1014"/>
        </w:tabs>
        <w:spacing w:before="120" w:after="120" w:line="288" w:lineRule="auto"/>
        <w:jc w:val="both"/>
      </w:pPr>
      <w:moveTo w:id="442" w:author="Auto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moveTo>
    </w:p>
    <w:p w14:paraId="428465E3" w14:textId="77777777" w:rsidR="007D11DA" w:rsidRDefault="007D11DA" w:rsidP="007D11DA">
      <w:pPr>
        <w:tabs>
          <w:tab w:val="left" w:pos="1014"/>
        </w:tabs>
        <w:spacing w:before="120" w:after="120" w:line="288" w:lineRule="auto"/>
        <w:jc w:val="both"/>
      </w:pPr>
    </w:p>
    <w:p w14:paraId="6C45820A" w14:textId="7870B637" w:rsidR="007D11DA" w:rsidRDefault="007D11DA" w:rsidP="007D11DA">
      <w:pPr>
        <w:tabs>
          <w:tab w:val="left" w:pos="1014"/>
        </w:tabs>
        <w:spacing w:before="120" w:after="120" w:line="288" w:lineRule="auto"/>
        <w:jc w:val="both"/>
      </w:pPr>
      <w:moveTo w:id="443" w:author="Autor">
        <w:r w:rsidRPr="00164E19">
          <w:rPr>
            <w:b/>
          </w:rPr>
          <w:t xml:space="preserve">Čiastková zmluva, ktorej hodnota je nižšia ako finančný limit </w:t>
        </w:r>
      </w:moveTo>
      <w:ins w:id="444" w:author="Autor">
        <w:r w:rsidR="00721741" w:rsidRPr="00721741">
          <w:rPr>
            <w:b/>
          </w:rPr>
          <w:t>pre nadlimitnú zákazku v závislosti od typu obstarávajúceho subjektu a predmetu zákazky</w:t>
        </w:r>
      </w:ins>
      <w:moveTo w:id="445" w:author="Autor">
        <w:del w:id="446" w:author="Autor">
          <w:r w:rsidRPr="00164E19" w:rsidDel="00721741">
            <w:rPr>
              <w:b/>
            </w:rPr>
            <w:delText>nadlimitnej zákazky</w:delText>
          </w:r>
          <w:r w:rsidDel="00721741">
            <w:delText xml:space="preserve"> </w:delText>
          </w:r>
        </w:del>
      </w:moveTo>
    </w:p>
    <w:p w14:paraId="419AABE6" w14:textId="77777777" w:rsidR="007D11DA" w:rsidRDefault="007D11DA" w:rsidP="007D11DA">
      <w:pPr>
        <w:tabs>
          <w:tab w:val="left" w:pos="1014"/>
        </w:tabs>
        <w:spacing w:before="120" w:after="120" w:line="288" w:lineRule="auto"/>
        <w:jc w:val="both"/>
      </w:pPr>
    </w:p>
    <w:p w14:paraId="65C1708B" w14:textId="1816DA84" w:rsidR="007D11DA" w:rsidRDefault="007D11DA" w:rsidP="007D11DA">
      <w:pPr>
        <w:tabs>
          <w:tab w:val="left" w:pos="1014"/>
        </w:tabs>
        <w:spacing w:before="120" w:after="120" w:line="288" w:lineRule="auto"/>
        <w:jc w:val="both"/>
      </w:pPr>
      <w:moveTo w:id="447" w:author="Autor">
        <w:r>
          <w:t>Poskytovateľ kontroluje postup zadávania čiastkových zákaziek na základe rámcovej dohody na základe dokumentácie predloženej prijímateľom vo fáze po uzatvorení čiastkovej zmluvy (resp. zadaní a akceptácii objednávky) s</w:t>
        </w:r>
        <w:del w:id="448" w:author="Autor">
          <w:r w:rsidDel="00721741">
            <w:delText xml:space="preserve"> </w:delText>
          </w:r>
        </w:del>
      </w:moveTo>
      <w:ins w:id="449" w:author="Autor">
        <w:r w:rsidR="00721741">
          <w:t> </w:t>
        </w:r>
      </w:ins>
      <w:moveTo w:id="450" w:author="Autor">
        <w:r>
          <w:t>dodávateľom</w:t>
        </w:r>
      </w:moveTo>
      <w:ins w:id="451" w:author="Autor">
        <w:r w:rsidR="00721741">
          <w:t xml:space="preserve"> (štandardná ex-post kontrola)</w:t>
        </w:r>
      </w:ins>
      <w:moveTo w:id="452" w:author="Autor">
        <w:r>
          <w:t xml:space="preserve">, pričom táto čiastková zmluva je už platná a  účinná.  </w:t>
        </w:r>
      </w:moveTo>
    </w:p>
    <w:p w14:paraId="4907641B" w14:textId="77777777" w:rsidR="007D11DA" w:rsidRDefault="007D11DA" w:rsidP="007D11DA">
      <w:pPr>
        <w:tabs>
          <w:tab w:val="left" w:pos="1014"/>
        </w:tabs>
        <w:spacing w:before="120" w:after="120" w:line="288" w:lineRule="auto"/>
        <w:jc w:val="both"/>
      </w:pPr>
      <w:moveTo w:id="453" w:author="Auto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moveTo>
    </w:p>
    <w:p w14:paraId="3B9830F5" w14:textId="77777777" w:rsidR="007D11DA" w:rsidRDefault="007D11DA" w:rsidP="007D11DA">
      <w:pPr>
        <w:tabs>
          <w:tab w:val="left" w:pos="1014"/>
        </w:tabs>
        <w:spacing w:before="120" w:after="120" w:line="288" w:lineRule="auto"/>
        <w:jc w:val="both"/>
      </w:pPr>
      <w:moveTo w:id="454" w:author="Auto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moveTo>
    </w:p>
    <w:moveToRangeEnd w:id="359"/>
    <w:p w14:paraId="0AA72892" w14:textId="77777777" w:rsidR="007D11DA" w:rsidRDefault="007D11DA" w:rsidP="00963E0D">
      <w:pPr>
        <w:spacing w:before="120" w:after="120" w:line="288" w:lineRule="auto"/>
        <w:jc w:val="both"/>
        <w:rPr>
          <w:ins w:id="455" w:author="Autor"/>
          <w:rFonts w:cs="Arial"/>
          <w:b/>
          <w:szCs w:val="19"/>
        </w:rPr>
      </w:pPr>
    </w:p>
    <w:p w14:paraId="7FE57AEA" w14:textId="3674CCB5" w:rsidR="00963E0D" w:rsidRPr="00963E0D" w:rsidRDefault="007D11DA" w:rsidP="007D11DA">
      <w:pPr>
        <w:spacing w:before="120" w:after="120" w:line="288" w:lineRule="auto"/>
        <w:jc w:val="both"/>
        <w:rPr>
          <w:rFonts w:cs="Arial"/>
          <w:b/>
          <w:szCs w:val="19"/>
        </w:rPr>
      </w:pPr>
      <w:ins w:id="456" w:author="Autor">
        <w:r w:rsidRPr="00963E0D">
          <w:rPr>
            <w:rFonts w:cs="Arial"/>
            <w:b/>
            <w:szCs w:val="19"/>
          </w:rPr>
          <w:t>h)</w:t>
        </w:r>
        <w:r>
          <w:rPr>
            <w:rFonts w:cs="Arial"/>
            <w:b/>
            <w:szCs w:val="19"/>
          </w:rPr>
          <w:t xml:space="preserve"> </w:t>
        </w:r>
      </w:ins>
      <w:r w:rsidR="00963E0D" w:rsidRPr="00963E0D">
        <w:rPr>
          <w:rFonts w:cs="Arial"/>
          <w:b/>
          <w:szCs w:val="19"/>
        </w:rPr>
        <w:t xml:space="preserve">Kontrola verejného obstarávania, v rámci ktorého viacerí prijímatelia nadobúdajú tovary, práce </w:t>
      </w:r>
      <w:ins w:id="457" w:author="Autor">
        <w:r>
          <w:rPr>
            <w:rFonts w:cs="Arial"/>
            <w:b/>
            <w:szCs w:val="19"/>
          </w:rPr>
          <w:t xml:space="preserve"> </w:t>
        </w:r>
      </w:ins>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w:t>
      </w:r>
      <w:r w:rsidRPr="00EF596F">
        <w:rPr>
          <w:rFonts w:cs="Arial"/>
          <w:szCs w:val="19"/>
        </w:rPr>
        <w:lastRenderedPageBreak/>
        <w:t xml:space="preserve">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45E5FC8" w:rsidR="00963E0D" w:rsidRPr="00963E0D" w:rsidRDefault="00963E0D" w:rsidP="00963E0D">
      <w:pPr>
        <w:spacing w:before="120" w:after="120" w:line="288" w:lineRule="auto"/>
        <w:jc w:val="both"/>
        <w:rPr>
          <w:rFonts w:cs="Arial"/>
          <w:b/>
          <w:szCs w:val="19"/>
        </w:rPr>
      </w:pPr>
      <w:del w:id="458" w:author="Autor">
        <w:r w:rsidRPr="00963E0D" w:rsidDel="007D11DA">
          <w:rPr>
            <w:rFonts w:cs="Arial"/>
            <w:b/>
            <w:szCs w:val="19"/>
          </w:rPr>
          <w:delText>h</w:delText>
        </w:r>
      </w:del>
      <w:ins w:id="459" w:author="Autor">
        <w:r w:rsidR="007D11DA">
          <w:rPr>
            <w:rFonts w:cs="Arial"/>
            <w:b/>
            <w:szCs w:val="19"/>
          </w:rPr>
          <w:t>i</w:t>
        </w:r>
      </w:ins>
      <w:r w:rsidRPr="00963E0D">
        <w:rPr>
          <w:rFonts w:cs="Arial"/>
          <w:b/>
          <w:szCs w:val="19"/>
        </w:rPr>
        <w:t xml:space="preserve">) Kontrola VO v rámci schvaľovacieho procesu ŽoNFP </w:t>
      </w:r>
      <w:r w:rsidRPr="00963E0D">
        <w:rPr>
          <w:rFonts w:cs="Arial"/>
          <w:szCs w:val="19"/>
        </w:rPr>
        <w:t xml:space="preserve"> </w:t>
      </w:r>
      <w:r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282C9F7F"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6A162282" w14:textId="4D84E8E8"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77777777" w:rsidR="00FB16C6" w:rsidRPr="00FB16C6" w:rsidRDefault="00FB16C6" w:rsidP="00FB16C6">
      <w:pPr>
        <w:spacing w:before="120" w:after="120" w:line="288" w:lineRule="auto"/>
        <w:jc w:val="both"/>
        <w:rPr>
          <w:rFonts w:cs="Arial"/>
          <w:szCs w:val="19"/>
        </w:rPr>
      </w:pPr>
      <w:r w:rsidRPr="00FB16C6">
        <w:rPr>
          <w:rFonts w:cs="Arial"/>
          <w:szCs w:val="19"/>
        </w:rPr>
        <w:lastRenderedPageBreak/>
        <w:t>O neschválení ŽoNFP rozhodne poskytovateľ aj v prípade, že nedostatky vo verejnom obstarávaní, ktoré mali alebo mohli mať vplyv na výsledok verejného obstarávania identifikoval ÚVO v rozhodnutí podľa § 175 ods. 4 ZVO alebo boli identifikované v rozhodnutí Rady ÚVO.</w:t>
      </w:r>
    </w:p>
    <w:p w14:paraId="1E4229FF" w14:textId="77777777" w:rsidR="00FB16C6" w:rsidRPr="00963E0D" w:rsidRDefault="00FB16C6" w:rsidP="00963E0D">
      <w:pPr>
        <w:spacing w:before="120" w:after="120" w:line="288" w:lineRule="auto"/>
        <w:jc w:val="both"/>
        <w:rPr>
          <w:rFonts w:cs="Arial"/>
          <w:szCs w:val="19"/>
        </w:rPr>
      </w:pPr>
    </w:p>
    <w:p w14:paraId="46ACC565" w14:textId="1EE67BCF" w:rsidR="00963E0D" w:rsidRPr="00963E0D" w:rsidRDefault="00963E0D" w:rsidP="00963E0D">
      <w:pPr>
        <w:spacing w:before="120" w:after="120" w:line="288" w:lineRule="auto"/>
        <w:jc w:val="both"/>
        <w:rPr>
          <w:rFonts w:cs="Arial"/>
          <w:b/>
          <w:szCs w:val="19"/>
        </w:rPr>
      </w:pPr>
      <w:del w:id="460" w:author="Autor">
        <w:r w:rsidRPr="00963E0D" w:rsidDel="007D11DA">
          <w:rPr>
            <w:rFonts w:cs="Arial"/>
            <w:b/>
            <w:szCs w:val="19"/>
          </w:rPr>
          <w:delText>i</w:delText>
        </w:r>
      </w:del>
      <w:ins w:id="461" w:author="Autor">
        <w:r w:rsidR="007D11DA">
          <w:rPr>
            <w:rFonts w:cs="Arial"/>
            <w:b/>
            <w:szCs w:val="19"/>
          </w:rPr>
          <w:t>j</w:t>
        </w:r>
      </w:ins>
      <w:r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462" w:name="_Toc440372884"/>
      <w:bookmarkStart w:id="463" w:name="_Toc440636395"/>
      <w:r w:rsidRPr="0073389C">
        <w:rPr>
          <w:lang w:val="sk-SK"/>
        </w:rPr>
        <w:t>Finančné opravy</w:t>
      </w:r>
      <w:bookmarkEnd w:id="462"/>
      <w:bookmarkEnd w:id="46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3FC3AF08" w14:textId="77777777" w:rsidR="00566C38" w:rsidRPr="00566C38" w:rsidRDefault="00566C38" w:rsidP="00566C38">
      <w:pPr>
        <w:spacing w:before="120" w:after="120" w:line="288" w:lineRule="auto"/>
        <w:jc w:val="both"/>
        <w:rPr>
          <w:ins w:id="464" w:author="Autor"/>
          <w:rFonts w:cs="Arial"/>
          <w:szCs w:val="19"/>
        </w:rPr>
      </w:pPr>
      <w:ins w:id="465" w:author="Auto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ins>
    </w:p>
    <w:p w14:paraId="511E9362" w14:textId="77777777" w:rsidR="00566C38" w:rsidRPr="00566C38" w:rsidRDefault="00566C38" w:rsidP="00566C38">
      <w:pPr>
        <w:spacing w:before="120" w:after="120" w:line="288" w:lineRule="auto"/>
        <w:jc w:val="both"/>
        <w:rPr>
          <w:ins w:id="466" w:author="Autor"/>
          <w:rFonts w:cs="Arial"/>
          <w:szCs w:val="19"/>
        </w:rPr>
      </w:pPr>
      <w:ins w:id="467" w:author="Auto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2 MP CKO č. 5, verzia 3. </w:t>
        </w:r>
      </w:ins>
    </w:p>
    <w:p w14:paraId="1D0C9D24" w14:textId="77777777" w:rsidR="00064DDF" w:rsidRDefault="00566C38" w:rsidP="00064DDF">
      <w:pPr>
        <w:spacing w:before="120" w:after="120" w:line="288" w:lineRule="auto"/>
        <w:jc w:val="both"/>
        <w:rPr>
          <w:ins w:id="468" w:author="Autor"/>
          <w:rFonts w:cs="Arial"/>
          <w:szCs w:val="19"/>
        </w:rPr>
      </w:pPr>
      <w:ins w:id="469" w:author="Auto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ins>
    </w:p>
    <w:p w14:paraId="542E29E2" w14:textId="07F535A3" w:rsidR="00064DDF" w:rsidRPr="00064DDF" w:rsidRDefault="00566C38">
      <w:pPr>
        <w:pStyle w:val="Odsekzoznamu"/>
        <w:numPr>
          <w:ilvl w:val="0"/>
          <w:numId w:val="119"/>
        </w:numPr>
        <w:spacing w:before="120" w:after="120" w:line="288" w:lineRule="auto"/>
        <w:jc w:val="both"/>
        <w:rPr>
          <w:ins w:id="470" w:author="Autor"/>
          <w:rFonts w:cs="Arial"/>
          <w:szCs w:val="19"/>
        </w:rPr>
        <w:pPrChange w:id="471" w:author="Autor">
          <w:pPr>
            <w:spacing w:before="120" w:after="120" w:line="288" w:lineRule="auto"/>
            <w:jc w:val="both"/>
          </w:pPr>
        </w:pPrChange>
      </w:pPr>
      <w:ins w:id="472" w:author="Autor">
        <w:r w:rsidRPr="00064DDF">
          <w:rPr>
            <w:rFonts w:cs="Arial"/>
            <w:szCs w:val="19"/>
          </w:rPr>
          <w:t>štandardná ex-post kontrola,</w:t>
        </w:r>
      </w:ins>
    </w:p>
    <w:p w14:paraId="2CEFFC49" w14:textId="77777777" w:rsidR="00064DDF" w:rsidRDefault="00566C38">
      <w:pPr>
        <w:pStyle w:val="Odsekzoznamu"/>
        <w:numPr>
          <w:ilvl w:val="0"/>
          <w:numId w:val="119"/>
        </w:numPr>
        <w:spacing w:before="120" w:after="120" w:line="288" w:lineRule="auto"/>
        <w:jc w:val="both"/>
        <w:rPr>
          <w:ins w:id="473" w:author="Autor"/>
          <w:rFonts w:cs="Arial"/>
          <w:szCs w:val="19"/>
        </w:rPr>
        <w:pPrChange w:id="474" w:author="Autor">
          <w:pPr>
            <w:spacing w:before="120" w:after="120" w:line="288" w:lineRule="auto"/>
            <w:jc w:val="both"/>
          </w:pPr>
        </w:pPrChange>
      </w:pPr>
      <w:ins w:id="475" w:author="Autor">
        <w:r w:rsidRPr="00064DDF">
          <w:rPr>
            <w:rFonts w:cs="Arial"/>
            <w:szCs w:val="19"/>
          </w:rPr>
          <w:t>následná ex-post kontrola,</w:t>
        </w:r>
      </w:ins>
    </w:p>
    <w:p w14:paraId="70391DBE" w14:textId="77777777" w:rsidR="00064DDF" w:rsidRDefault="00566C38">
      <w:pPr>
        <w:pStyle w:val="Odsekzoznamu"/>
        <w:numPr>
          <w:ilvl w:val="0"/>
          <w:numId w:val="119"/>
        </w:numPr>
        <w:spacing w:before="120" w:after="120" w:line="288" w:lineRule="auto"/>
        <w:jc w:val="both"/>
        <w:rPr>
          <w:ins w:id="476" w:author="Autor"/>
          <w:rFonts w:cs="Arial"/>
          <w:szCs w:val="19"/>
        </w:rPr>
        <w:pPrChange w:id="477" w:author="Autor">
          <w:pPr>
            <w:spacing w:before="120" w:after="120" w:line="288" w:lineRule="auto"/>
            <w:jc w:val="both"/>
          </w:pPr>
        </w:pPrChange>
      </w:pPr>
      <w:ins w:id="478" w:author="Autor">
        <w:r w:rsidRPr="00064DDF">
          <w:rPr>
            <w:rFonts w:cs="Arial"/>
            <w:szCs w:val="19"/>
          </w:rPr>
          <w:t>kontrola zákaziek podľa § 117 ZVO,</w:t>
        </w:r>
      </w:ins>
    </w:p>
    <w:p w14:paraId="7F267C02" w14:textId="77777777" w:rsidR="00064DDF" w:rsidRDefault="00064DDF">
      <w:pPr>
        <w:pStyle w:val="Odsekzoznamu"/>
        <w:numPr>
          <w:ilvl w:val="0"/>
          <w:numId w:val="119"/>
        </w:numPr>
        <w:spacing w:before="120" w:after="120" w:line="288" w:lineRule="auto"/>
        <w:jc w:val="both"/>
        <w:rPr>
          <w:ins w:id="479" w:author="Autor"/>
          <w:rFonts w:cs="Arial"/>
          <w:szCs w:val="19"/>
        </w:rPr>
        <w:pPrChange w:id="480" w:author="Autor">
          <w:pPr>
            <w:spacing w:before="120" w:after="120" w:line="288" w:lineRule="auto"/>
            <w:jc w:val="both"/>
          </w:pPr>
        </w:pPrChange>
      </w:pPr>
      <w:ins w:id="481" w:author="Auto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ins>
    </w:p>
    <w:p w14:paraId="429C089A" w14:textId="53ECDD20" w:rsidR="00EC5388" w:rsidRPr="00064DDF" w:rsidRDefault="00566C38">
      <w:pPr>
        <w:pStyle w:val="Odsekzoznamu"/>
        <w:numPr>
          <w:ilvl w:val="0"/>
          <w:numId w:val="119"/>
        </w:numPr>
        <w:spacing w:before="120" w:after="120" w:line="288" w:lineRule="auto"/>
        <w:jc w:val="both"/>
        <w:rPr>
          <w:rFonts w:cs="Arial"/>
          <w:szCs w:val="19"/>
        </w:rPr>
        <w:pPrChange w:id="482" w:author="Autor">
          <w:pPr>
            <w:spacing w:before="120" w:after="120" w:line="288" w:lineRule="auto"/>
            <w:jc w:val="both"/>
          </w:pPr>
        </w:pPrChange>
      </w:pPr>
      <w:ins w:id="483" w:author="Autor">
        <w:r w:rsidRPr="00064DDF">
          <w:rPr>
            <w:rFonts w:cs="Arial"/>
            <w:szCs w:val="19"/>
          </w:rPr>
          <w:t>kontrola dodatkov po podpise.</w:t>
        </w:r>
      </w:ins>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lastRenderedPageBreak/>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2E8AC76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ins w:id="484" w:author="Auto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ins>
      <w:del w:id="485" w:author="Autor">
        <w:r w:rsidRPr="00AE218A" w:rsidDel="008D1C11">
          <w:rPr>
            <w:rFonts w:cs="Arial"/>
            <w:szCs w:val="19"/>
          </w:rPr>
          <w:delText>S ohľadom na splnenie podmienky uvedenej v kapitole 4 v bode 1 písm. a) Metodického pokynu CKO č. 5</w:delText>
        </w:r>
        <w:r w:rsidRPr="00FA60FD" w:rsidDel="008D1C11">
          <w:delText xml:space="preserve"> </w:delText>
        </w:r>
        <w:r w:rsidRPr="00FA60FD" w:rsidDel="008D1C11">
          <w:rPr>
            <w:rFonts w:cs="Arial"/>
            <w:szCs w:val="19"/>
          </w:rPr>
          <w:delText>k určovaniu finančných opráv, ktoré má riadiaci orgán uplatňovať pri nedodržaní pravidiel a postupov verejného obstarávania</w:delText>
        </w:r>
        <w:r w:rsidRPr="00AE218A" w:rsidDel="008D1C11">
          <w:rPr>
            <w:rFonts w:cs="Arial"/>
            <w:szCs w:val="19"/>
          </w:rPr>
          <w:delText xml:space="preserve">, týkajúcej sa povinnosti uzavretia dodatku k </w:delText>
        </w:r>
        <w:r w:rsidR="00E23756" w:rsidDel="008D1C11">
          <w:rPr>
            <w:rFonts w:cs="Arial"/>
            <w:szCs w:val="19"/>
          </w:rPr>
          <w:delText>z</w:delText>
        </w:r>
        <w:r w:rsidRPr="00AE218A" w:rsidDel="008D1C11">
          <w:rPr>
            <w:rFonts w:cs="Arial"/>
            <w:szCs w:val="19"/>
          </w:rPr>
          <w:delText xml:space="preserve">mluve o NFP, poskytovateľ bude požadovať uzavretie dodatku k </w:delText>
        </w:r>
        <w:r w:rsidR="00E23756" w:rsidDel="008D1C11">
          <w:rPr>
            <w:rFonts w:cs="Arial"/>
            <w:szCs w:val="19"/>
          </w:rPr>
          <w:delText>z</w:delText>
        </w:r>
        <w:r w:rsidRPr="00AE218A" w:rsidDel="008D1C11">
          <w:rPr>
            <w:rFonts w:cs="Arial"/>
            <w:szCs w:val="19"/>
          </w:rPr>
          <w:delText xml:space="preserve">mluve o NFP v rámci každého VO, ktorého predpokladaná hodnota </w:delText>
        </w:r>
        <w:r w:rsidR="00D519DF" w:rsidDel="008D1C11">
          <w:rPr>
            <w:rFonts w:cs="Arial"/>
            <w:szCs w:val="19"/>
          </w:rPr>
          <w:delText>finančnej opravy</w:delText>
        </w:r>
        <w:r w:rsidRPr="00AE218A" w:rsidDel="008D1C11">
          <w:rPr>
            <w:rFonts w:cs="Arial"/>
            <w:szCs w:val="19"/>
          </w:rPr>
          <w:delText xml:space="preserve"> bude rovná alebo vyššia ako 20 000,- EUR. </w:delText>
        </w:r>
      </w:del>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1C6CBA2D"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w:t>
      </w:r>
      <w:r w:rsidRPr="0073389C">
        <w:lastRenderedPageBreak/>
        <w:t xml:space="preserve">poskytovateľ postupuje v zmysle § 41 </w:t>
      </w:r>
      <w:ins w:id="486" w:author="Autor">
        <w:r w:rsidR="00120FED" w:rsidRPr="00120FED">
          <w:t xml:space="preserve">alebo § 41a </w:t>
        </w:r>
      </w:ins>
      <w:r w:rsidRPr="0073389C">
        <w:t>zákona o príspevku z</w:t>
      </w:r>
      <w:del w:id="487" w:author="Autor">
        <w:r w:rsidRPr="0073389C" w:rsidDel="00BE69D2">
          <w:delText> </w:delText>
        </w:r>
      </w:del>
      <w:ins w:id="488" w:author="Autor">
        <w:r w:rsidR="00BE69D2">
          <w:t> </w:t>
        </w:r>
      </w:ins>
      <w:r w:rsidRPr="0073389C">
        <w:t>EŠIF</w:t>
      </w:r>
      <w:ins w:id="489" w:author="Autor">
        <w:r w:rsidR="00BE69D2">
          <w:rPr>
            <w:rFonts w:cs="Arial"/>
            <w:szCs w:val="19"/>
          </w:rPr>
          <w:t xml:space="preserve">, </w:t>
        </w:r>
      </w:ins>
      <w:del w:id="490" w:author="Autor">
        <w:r w:rsidRPr="0073389C" w:rsidDel="00BE69D2">
          <w:delText>.</w:delText>
        </w:r>
      </w:del>
      <w:ins w:id="491" w:author="Auto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ins>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ins w:id="492" w:author="Autor">
        <w:r w:rsidR="00120FED" w:rsidRPr="00120FED">
          <w:t xml:space="preserve">a § 41a </w:t>
        </w:r>
      </w:ins>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42D2A284" w:rsidR="00EC5388" w:rsidRPr="0073389C" w:rsidRDefault="00EC5388" w:rsidP="00EC5388">
      <w:pPr>
        <w:tabs>
          <w:tab w:val="left" w:pos="1014"/>
        </w:tabs>
        <w:spacing w:before="120" w:after="120" w:line="288" w:lineRule="auto"/>
        <w:jc w:val="both"/>
        <w:rPr>
          <w:rFonts w:cs="Arial"/>
          <w:szCs w:val="19"/>
        </w:rPr>
      </w:pPr>
      <w:del w:id="493" w:author="Autor">
        <w:r w:rsidDel="00120FED">
          <w:rPr>
            <w:rFonts w:cs="Arial"/>
            <w:szCs w:val="19"/>
          </w:rPr>
          <w:delText>a</w:delText>
        </w:r>
      </w:del>
      <w:ins w:id="494" w:author="Autor">
        <w:r w:rsidR="00120FED">
          <w:rPr>
            <w:rFonts w:cs="Arial"/>
            <w:szCs w:val="19"/>
          </w:rPr>
          <w:t>A</w:t>
        </w:r>
      </w:ins>
      <w:r>
        <w:rPr>
          <w:rFonts w:cs="Arial"/>
          <w:szCs w:val="19"/>
        </w:rPr>
        <w:t xml:space="preserve">) Ak </w:t>
      </w:r>
      <w:r w:rsidRPr="0073389C">
        <w:rPr>
          <w:rFonts w:cs="Arial"/>
          <w:szCs w:val="19"/>
        </w:rPr>
        <w:t xml:space="preserve">poskytovateľ </w:t>
      </w:r>
      <w:r w:rsidRPr="00661D53">
        <w:rPr>
          <w:rFonts w:cs="Arial"/>
          <w:b/>
          <w:szCs w:val="19"/>
        </w:rPr>
        <w:t>nedisponuje</w:t>
      </w:r>
      <w:r w:rsidRPr="0073389C">
        <w:rPr>
          <w:rFonts w:cs="Arial"/>
          <w:szCs w:val="19"/>
        </w:rPr>
        <w:t xml:space="preserve"> v danej veci závermi z kontroly ÚVO, </w:t>
      </w:r>
      <w:r w:rsidRPr="00017289">
        <w:rPr>
          <w:rFonts w:cs="Arial"/>
          <w:szCs w:val="19"/>
        </w:rPr>
        <w:t xml:space="preserve">vykoná opätovnú </w:t>
      </w:r>
      <w:r w:rsidR="00E911B7">
        <w:rPr>
          <w:rFonts w:cs="Arial"/>
          <w:szCs w:val="19"/>
        </w:rPr>
        <w:t xml:space="preserve">finančnú </w:t>
      </w:r>
      <w:r w:rsidRPr="00017289">
        <w:rPr>
          <w:rFonts w:cs="Arial"/>
          <w:szCs w:val="19"/>
        </w:rPr>
        <w:t>kontrolu VO</w:t>
      </w:r>
      <w:r>
        <w:rPr>
          <w:rFonts w:cs="Arial"/>
          <w:szCs w:val="19"/>
        </w:rPr>
        <w:t xml:space="preserve"> a postupuje nasledovne:</w:t>
      </w:r>
    </w:p>
    <w:p w14:paraId="7A55D323" w14:textId="352B9A50" w:rsidR="009D7F63" w:rsidRPr="0073389C" w:rsidRDefault="009D7F63" w:rsidP="00120FED">
      <w:pPr>
        <w:pStyle w:val="Odsekzoznamu"/>
        <w:numPr>
          <w:ilvl w:val="0"/>
          <w:numId w:val="43"/>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ins w:id="495" w:author="Autor">
        <w:r w:rsidR="00120FED" w:rsidRPr="00137153">
          <w:rPr>
            <w:rFonts w:cs="Arial"/>
            <w:szCs w:val="19"/>
            <w:rPrChange w:id="496" w:author="Autor">
              <w:rPr>
                <w:rFonts w:cs="Arial"/>
                <w:szCs w:val="19"/>
                <w:highlight w:val="yellow"/>
              </w:rPr>
            </w:rPrChange>
          </w:rPr>
          <w:t xml:space="preserve"> </w:t>
        </w:r>
        <w:r w:rsidR="00120FED" w:rsidRPr="00120FED">
          <w:t>ako kontrolu na mieste podľa § 9 zákona o finančnej kontrole</w:t>
        </w:r>
      </w:ins>
      <w:r w:rsidRPr="0073389C">
        <w:t xml:space="preserve">. </w:t>
      </w:r>
    </w:p>
    <w:p w14:paraId="7A55D324" w14:textId="4EE350F4"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0"/>
      </w:r>
      <w:r w:rsidRPr="0073389C">
        <w:t xml:space="preserve"> vrátenie poskytnutého príspevku resp. jeho časti.</w:t>
      </w:r>
    </w:p>
    <w:p w14:paraId="7A55D325" w14:textId="42A965C1"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ins w:id="497" w:author="Autor">
        <w:r w:rsidR="00120FED" w:rsidRPr="00120FED">
          <w:rPr>
            <w:rFonts w:cs="Arial"/>
            <w:szCs w:val="19"/>
            <w:lang w:val="sk-SK"/>
          </w:rPr>
          <w:t xml:space="preserve">alebo § 41a </w:t>
        </w:r>
      </w:ins>
      <w:r w:rsidRPr="0073389C">
        <w:rPr>
          <w:rFonts w:cs="Arial"/>
          <w:szCs w:val="19"/>
          <w:lang w:val="sk-SK"/>
        </w:rPr>
        <w:t xml:space="preserve">zákona o príspevku z EŠIF. </w:t>
      </w:r>
    </w:p>
    <w:p w14:paraId="1E93B2F8" w14:textId="77777777" w:rsidR="00120FED" w:rsidRDefault="009D7F63" w:rsidP="009A78AB">
      <w:pPr>
        <w:pStyle w:val="Odsekzoznamu"/>
        <w:numPr>
          <w:ilvl w:val="0"/>
          <w:numId w:val="43"/>
        </w:numPr>
        <w:tabs>
          <w:tab w:val="left" w:pos="1014"/>
        </w:tabs>
        <w:spacing w:before="120" w:after="120" w:line="288" w:lineRule="auto"/>
        <w:ind w:left="567" w:hanging="283"/>
        <w:contextualSpacing w:val="0"/>
        <w:jc w:val="both"/>
        <w:rPr>
          <w:ins w:id="498" w:author="Autor"/>
        </w:rPr>
      </w:pPr>
      <w:r w:rsidRPr="0073389C">
        <w:t xml:space="preserve">Ak v lehote splatnosti prijímateľ stanovenú </w:t>
      </w:r>
      <w:r w:rsidR="00D519DF">
        <w:t>finančnú opravu</w:t>
      </w:r>
      <w:r w:rsidRPr="0073389C">
        <w:t xml:space="preserve"> neuhradí v plnej výške, poskytovateľ v súlade s</w:t>
      </w:r>
      <w:ins w:id="499" w:author="Autor">
        <w:r w:rsidR="00120FED">
          <w:t>:</w:t>
        </w:r>
      </w:ins>
    </w:p>
    <w:p w14:paraId="62D109A7" w14:textId="62AEF818" w:rsidR="00120FED" w:rsidRDefault="009D7F63">
      <w:pPr>
        <w:pStyle w:val="Odsekzoznamu"/>
        <w:numPr>
          <w:ilvl w:val="0"/>
          <w:numId w:val="121"/>
        </w:numPr>
        <w:spacing w:before="120" w:after="120" w:line="288" w:lineRule="auto"/>
        <w:ind w:left="1276"/>
        <w:contextualSpacing w:val="0"/>
        <w:jc w:val="both"/>
        <w:rPr>
          <w:ins w:id="500" w:author="Autor"/>
        </w:rPr>
        <w:pPrChange w:id="501" w:author="Autor">
          <w:pPr>
            <w:pStyle w:val="Odsekzoznamu"/>
            <w:numPr>
              <w:numId w:val="43"/>
            </w:numPr>
            <w:tabs>
              <w:tab w:val="left" w:pos="1014"/>
            </w:tabs>
            <w:spacing w:before="120" w:after="120" w:line="288" w:lineRule="auto"/>
            <w:ind w:left="567" w:hanging="283"/>
            <w:contextualSpacing w:val="0"/>
            <w:jc w:val="both"/>
          </w:pPr>
        </w:pPrChange>
      </w:pPr>
      <w:r w:rsidRPr="0073389C">
        <w:t xml:space="preserve"> § 41 ods. 2 zákona o príspevku z EŠIF podá podnet na vykonanie kontroly VO na ÚVO (v prípade, ak predmetné VO nebolo doposiaľ predmetom kontroly ÚVO)</w:t>
      </w:r>
      <w:ins w:id="502" w:author="Autor">
        <w:r w:rsidR="00120FED">
          <w:t>. Poskytovateľ postupuje podľa bodov 5-7 nižšie, alebo</w:t>
        </w:r>
      </w:ins>
    </w:p>
    <w:p w14:paraId="7A55D328" w14:textId="28B0BC6B" w:rsidR="009D7F63" w:rsidRPr="0073389C" w:rsidRDefault="00120FED">
      <w:pPr>
        <w:pStyle w:val="Odsekzoznamu"/>
        <w:numPr>
          <w:ilvl w:val="0"/>
          <w:numId w:val="121"/>
        </w:numPr>
        <w:spacing w:before="120" w:after="120" w:line="288" w:lineRule="auto"/>
        <w:ind w:left="1276"/>
        <w:contextualSpacing w:val="0"/>
        <w:jc w:val="both"/>
        <w:pPrChange w:id="503" w:author="Autor">
          <w:pPr>
            <w:pStyle w:val="Odsekzoznamu"/>
            <w:numPr>
              <w:numId w:val="43"/>
            </w:numPr>
            <w:tabs>
              <w:tab w:val="left" w:pos="1014"/>
            </w:tabs>
            <w:spacing w:before="120" w:after="120" w:line="288" w:lineRule="auto"/>
            <w:ind w:left="567" w:hanging="283"/>
            <w:contextualSpacing w:val="0"/>
            <w:jc w:val="both"/>
          </w:pPr>
        </w:pPrChange>
      </w:pPr>
      <w:ins w:id="504" w:author="Autor">
        <w:r>
          <w:t xml:space="preserve"> </w:t>
        </w:r>
        <w:r w:rsidRPr="00120FED">
          <w:t>§ 41a ods. 3 rozhodne v správnom konaní o vrátení sumy uvedenej v žiadosti o vrátenie. Poskytovateľ postupuje primerane podľa bodov 6 a 7 nižšie</w:t>
        </w:r>
      </w:ins>
      <w:r w:rsidR="009D7F63" w:rsidRPr="0073389C">
        <w:t xml:space="preserve">. </w:t>
      </w:r>
    </w:p>
    <w:p w14:paraId="7A55D329" w14:textId="32F27A60"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del w:id="505" w:author="Autor">
        <w:r w:rsidRPr="0073389C" w:rsidDel="00120FED">
          <w:delText xml:space="preserve">3 </w:delText>
        </w:r>
      </w:del>
      <w:ins w:id="506" w:author="Autor">
        <w:r w:rsidR="00120FED">
          <w:t>5</w:t>
        </w:r>
        <w:r w:rsidR="00120FED" w:rsidRPr="0073389C">
          <w:t xml:space="preserve"> </w:t>
        </w:r>
      </w:ins>
      <w:r w:rsidRPr="0073389C">
        <w:t xml:space="preserve">zákona o príspevku z EŠIF, to znamená, že rozhodne o vrátení </w:t>
      </w:r>
      <w:del w:id="507" w:author="Autor">
        <w:r w:rsidRPr="0073389C" w:rsidDel="00120FED">
          <w:delText xml:space="preserve">jeden a pol násobku </w:delText>
        </w:r>
      </w:del>
      <w:r w:rsidRPr="0073389C">
        <w:t>sumy stanovenej v predchádzajúcej výzve na úhradu</w:t>
      </w:r>
      <w:del w:id="508" w:author="Autor">
        <w:r w:rsidRPr="0073389C" w:rsidDel="00120FED">
          <w:delText>, najviac však do výšky 100 % poskytnutého príspevku alebo jeho časti na predmet zákazky</w:delText>
        </w:r>
      </w:del>
      <w:r w:rsidRPr="0073389C">
        <w:t xml:space="preserve">. </w:t>
      </w:r>
    </w:p>
    <w:p w14:paraId="7A55D32A" w14:textId="6047A220"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lastRenderedPageBreak/>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083E60F" w:rsidR="005D0624" w:rsidRPr="004B129C" w:rsidRDefault="005D0624" w:rsidP="005D0624">
      <w:pPr>
        <w:tabs>
          <w:tab w:val="left" w:pos="1014"/>
        </w:tabs>
        <w:spacing w:before="120" w:after="120" w:line="288" w:lineRule="auto"/>
        <w:jc w:val="both"/>
        <w:rPr>
          <w:rFonts w:cs="Arial"/>
          <w:szCs w:val="19"/>
        </w:rPr>
      </w:pPr>
      <w:del w:id="509" w:author="Autor">
        <w:r w:rsidDel="00120FED">
          <w:rPr>
            <w:rFonts w:cs="Arial"/>
            <w:szCs w:val="19"/>
          </w:rPr>
          <w:delText>b</w:delText>
        </w:r>
      </w:del>
      <w:ins w:id="510" w:author="Autor">
        <w:r w:rsidR="00120FED">
          <w:rPr>
            <w:rFonts w:cs="Arial"/>
            <w:szCs w:val="19"/>
          </w:rPr>
          <w:t>B</w:t>
        </w:r>
      </w:ins>
      <w:r>
        <w:rPr>
          <w:rFonts w:cs="Arial"/>
          <w:szCs w:val="19"/>
        </w:rPr>
        <w:t>)</w:t>
      </w:r>
      <w:r w:rsidRPr="004B129C">
        <w:rPr>
          <w:rFonts w:cs="Arial"/>
          <w:szCs w:val="19"/>
        </w:rPr>
        <w:t xml:space="preserve"> Ak poskytovateľ už </w:t>
      </w:r>
      <w:r w:rsidRPr="004B129C">
        <w:rPr>
          <w:rFonts w:cs="Arial"/>
          <w:b/>
          <w:szCs w:val="19"/>
        </w:rPr>
        <w:t>disponuje</w:t>
      </w:r>
      <w:r w:rsidRPr="004B129C">
        <w:rPr>
          <w:rFonts w:cs="Arial"/>
          <w:szCs w:val="19"/>
        </w:rPr>
        <w:t xml:space="preserve"> v danej veci závermi z kontroly ÚVO , vykoná opätovnú </w:t>
      </w:r>
      <w:r w:rsidR="00E911B7">
        <w:rPr>
          <w:rFonts w:cs="Arial"/>
          <w:szCs w:val="19"/>
        </w:rPr>
        <w:t>finančnú</w:t>
      </w:r>
      <w:r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7784A0FE"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ins w:id="511" w:author="Autor">
        <w:r w:rsidR="00120FED">
          <w:rPr>
            <w:rFonts w:cs="Arial"/>
            <w:szCs w:val="19"/>
          </w:rPr>
          <w:t xml:space="preserve"> </w:t>
        </w:r>
      </w:ins>
      <w:r w:rsidRPr="004B129C">
        <w:rPr>
          <w:rFonts w:cs="Arial"/>
          <w:szCs w:val="19"/>
        </w:rPr>
        <w:t xml:space="preserve">§ 41 ods. 5 zákona o príspevku z EŠIF rozhodne v správnom konaní o vrátení </w:t>
      </w:r>
      <w:del w:id="512" w:author="Autor">
        <w:r w:rsidRPr="004B129C" w:rsidDel="00120FED">
          <w:rPr>
            <w:rFonts w:cs="Arial"/>
            <w:szCs w:val="19"/>
          </w:rPr>
          <w:delText xml:space="preserve">jeden a pol násobku </w:delText>
        </w:r>
      </w:del>
      <w:r w:rsidRPr="004B129C">
        <w:rPr>
          <w:rFonts w:cs="Arial"/>
          <w:szCs w:val="19"/>
        </w:rPr>
        <w:t>sumy stanovenej v predchádzajúcej výzve na úhradu</w:t>
      </w:r>
      <w:del w:id="513" w:author="Autor">
        <w:r w:rsidRPr="004B129C" w:rsidDel="00120FED">
          <w:rPr>
            <w:rFonts w:cs="Arial"/>
            <w:szCs w:val="19"/>
          </w:rPr>
          <w:delText>, najviac však do výšky 100 % poskytnutého príspevku alebo jeho časti na predmet zákazky</w:delText>
        </w:r>
      </w:del>
      <w:r w:rsidRPr="004B129C">
        <w:rPr>
          <w:rFonts w:cs="Arial"/>
          <w:szCs w:val="19"/>
        </w:rPr>
        <w:t xml:space="preserve">.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514" w:name="_Toc440372885"/>
      <w:bookmarkStart w:id="515" w:name="_Toc440636396"/>
      <w:r w:rsidRPr="0073389C">
        <w:rPr>
          <w:lang w:val="sk-SK"/>
        </w:rPr>
        <w:t>Postupy vo verejnom obstarávaní</w:t>
      </w:r>
      <w:bookmarkEnd w:id="514"/>
      <w:bookmarkEnd w:id="51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9A78AB">
      <w:pPr>
        <w:numPr>
          <w:ilvl w:val="0"/>
          <w:numId w:val="90"/>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07E96980"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ins w:id="516" w:author="Autor">
        <w:r w:rsidR="00120FED">
          <w:rPr>
            <w:rFonts w:cs="Arial"/>
            <w:szCs w:val="19"/>
            <w:u w:val="single"/>
          </w:rPr>
          <w:t>1</w:t>
        </w:r>
      </w:ins>
      <w:r w:rsidR="002C5B49">
        <w:rPr>
          <w:rFonts w:cs="Arial"/>
          <w:szCs w:val="19"/>
          <w:u w:val="single"/>
        </w:rPr>
        <w:t>5</w:t>
      </w:r>
      <w:ins w:id="517" w:author="Autor">
        <w:r w:rsidR="00120FED">
          <w:rPr>
            <w:rFonts w:cs="Arial"/>
            <w:szCs w:val="19"/>
            <w:u w:val="single"/>
          </w:rPr>
          <w:t xml:space="preserve"> </w:t>
        </w:r>
      </w:ins>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lastRenderedPageBreak/>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20A8956E"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51B66CFF" w14:textId="2330F4F4" w:rsidR="008D1C11" w:rsidRPr="00927D81" w:rsidRDefault="00927D81">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518" w:author="Autor"/>
          <w:rFonts w:cs="Arial"/>
          <w:szCs w:val="19"/>
        </w:rPr>
        <w:pPrChange w:id="519" w:author="Autor">
          <w:pPr>
            <w:autoSpaceDE w:val="0"/>
            <w:autoSpaceDN w:val="0"/>
            <w:adjustRightInd w:val="0"/>
            <w:spacing w:before="120" w:after="120" w:line="288" w:lineRule="auto"/>
            <w:jc w:val="both"/>
          </w:pPr>
        </w:pPrChange>
      </w:pPr>
      <w:ins w:id="520" w:author="Autor">
        <w:r w:rsidRPr="00927D81">
          <w:rPr>
            <w:rFonts w:cs="Arial"/>
            <w:b/>
            <w:i/>
            <w:szCs w:val="19"/>
          </w:rPr>
          <w:t xml:space="preserve">Dôležité upozornenie: </w:t>
        </w:r>
        <w:r w:rsidRPr="00927D81">
          <w:rPr>
            <w:rFonts w:cs="Arial"/>
            <w:szCs w:val="19"/>
          </w:rPr>
          <w:t>Poskytovateľ upozorňuje prijímateľa, že v prípade ak verejný obstarávateľ nepostupoval podľa § 109 až 112 ZVO, ak ide o dodanie tovaru, alebo poskytnutie služieb, ktoré nie sú intelektuálnej povahy, bežne dostupných na trhu, ale na obstarávanie použil postup podľa § 117  ZVO alebo postup podľa § 113 až 116 ZVO</w:t>
        </w:r>
        <w:r w:rsidRPr="00602CB7">
          <w:rPr>
            <w:rFonts w:cs="Arial"/>
            <w:szCs w:val="19"/>
          </w:rPr>
          <w:t xml:space="preserve"> a zároveň predložil uvedenú zákazku na kontrolu </w:t>
        </w:r>
        <w:r>
          <w:rPr>
            <w:rFonts w:cs="Arial"/>
            <w:szCs w:val="19"/>
          </w:rPr>
          <w:t>poskytovateľovi</w:t>
        </w:r>
        <w:r w:rsidRPr="00927D81">
          <w:rPr>
            <w:rFonts w:cs="Arial"/>
            <w:szCs w:val="19"/>
          </w:rPr>
          <w:t xml:space="preserve"> až na štandardnú ex-post kontrolu po </w:t>
        </w:r>
        <w:r w:rsidR="00120FED">
          <w:rPr>
            <w:rFonts w:cs="Arial"/>
            <w:szCs w:val="19"/>
          </w:rPr>
          <w:t xml:space="preserve">nadobudnutí </w:t>
        </w:r>
        <w:r w:rsidRPr="00927D81">
          <w:rPr>
            <w:rFonts w:cs="Arial"/>
            <w:szCs w:val="19"/>
          </w:rPr>
          <w:t xml:space="preserve">účinnosti zmluvy s dodávateľom,  bude prijímateľovi v zmysle </w:t>
        </w:r>
        <w:r w:rsidRPr="00927D81">
          <w:rPr>
            <w:rFonts w:cs="Arial"/>
            <w:szCs w:val="19"/>
            <w:rPrChange w:id="521" w:author="Autor">
              <w:rPr>
                <w:rFonts w:cs="Arial"/>
                <w:i/>
                <w:szCs w:val="19"/>
              </w:rPr>
            </w:rPrChange>
          </w:rPr>
          <w:t>Metodického pokynu č. 5 k určovaniu finančných opráv, ktoré má riadiaci orgán uplatňovať pri nedodržaní pravidiel a postupov verejného obstarávania za uvedené porušenie ZVO</w:t>
        </w:r>
        <w:r w:rsidRPr="00927D81">
          <w:rPr>
            <w:rFonts w:cs="Arial"/>
            <w:szCs w:val="19"/>
          </w:rPr>
          <w:t xml:space="preserve"> udelená finančná oprava vo výške 5 % z deklarovaných/oprávnených  výdavkov projektu.</w:t>
        </w:r>
      </w:ins>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w:t>
      </w:r>
      <w:r w:rsidRPr="00672FF6">
        <w:rPr>
          <w:rFonts w:cs="Arial"/>
          <w:szCs w:val="19"/>
        </w:rPr>
        <w:lastRenderedPageBreak/>
        <w:t xml:space="preserve">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ins w:id="522" w:author="Auto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ins w:id="523" w:author="Autor">
        <w:r w:rsidRPr="00927D81">
          <w:rPr>
            <w:rFonts w:cs="Arial"/>
            <w:b/>
            <w:i/>
            <w:color w:val="FF0000"/>
            <w:szCs w:val="19"/>
            <w:rPrChange w:id="524" w:author="Autor">
              <w:rPr>
                <w:rFonts w:cs="Arial"/>
                <w:b/>
                <w:i/>
                <w:szCs w:val="19"/>
              </w:rPr>
            </w:rPrChange>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ins>
    </w:p>
    <w:p w14:paraId="74404C0E" w14:textId="5E63F50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00F27D4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pred vložením opisného formulára do „karantény“ </w:t>
      </w:r>
      <w:r w:rsidRPr="0073389C">
        <w:rPr>
          <w:rFonts w:cs="Arial"/>
          <w:szCs w:val="19"/>
        </w:rPr>
        <w:t>(„prvá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1BD953C4"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lastRenderedPageBreak/>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2D9BB088"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2401F202"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del w:id="525" w:author="Autor">
        <w:r w:rsidRPr="00A57E12" w:rsidDel="00602CB7">
          <w:rPr>
            <w:rFonts w:cs="Arial"/>
            <w:szCs w:val="19"/>
          </w:rPr>
          <w:delText>RO pre OP EVS</w:delText>
        </w:r>
      </w:del>
      <w:ins w:id="526" w:author="Autor">
        <w:r w:rsidR="00602CB7">
          <w:rPr>
            <w:rFonts w:cs="Arial"/>
            <w:szCs w:val="19"/>
          </w:rPr>
          <w:t>poskytovateľovi</w:t>
        </w:r>
      </w:ins>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del w:id="527" w:author="Autor">
        <w:r w:rsidRPr="00A57E12" w:rsidDel="00602CB7">
          <w:rPr>
            <w:rFonts w:cs="Arial"/>
            <w:szCs w:val="19"/>
          </w:rPr>
          <w:delText>RO pre OP EVS</w:delText>
        </w:r>
      </w:del>
      <w:ins w:id="528" w:author="Autor">
        <w:r w:rsidR="00602CB7">
          <w:rPr>
            <w:rFonts w:cs="Arial"/>
            <w:szCs w:val="19"/>
          </w:rPr>
          <w:t>poskytovateľ</w:t>
        </w:r>
      </w:ins>
      <w:r w:rsidRPr="00A57E12">
        <w:rPr>
          <w:rFonts w:cs="Arial"/>
          <w:szCs w:val="19"/>
        </w:rPr>
        <w:t xml:space="preserve">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ins w:id="529" w:author="Auto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Change w:id="530" w:author="Autor">
          <w:pPr>
            <w:tabs>
              <w:tab w:val="left" w:pos="1014"/>
            </w:tabs>
            <w:spacing w:before="120" w:after="120" w:line="288" w:lineRule="auto"/>
            <w:jc w:val="both"/>
          </w:pPr>
        </w:pPrChange>
      </w:pPr>
      <w:ins w:id="531" w:author="Auto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ins>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lastRenderedPageBreak/>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2847FDBD"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527F714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 ktorých predpokladaná hodnota bez DPH je nižšia ako 5 000 EUR (ďalej len „zákazky do 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rPr>
          <w:ins w:id="532" w:author="Autor"/>
        </w:rPr>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6BA2521E" w14:textId="77777777" w:rsidR="000E5863" w:rsidRPr="000E5863" w:rsidRDefault="000E5863" w:rsidP="000E5863">
      <w:pPr>
        <w:tabs>
          <w:tab w:val="left" w:pos="1014"/>
        </w:tabs>
        <w:spacing w:before="120" w:after="120" w:line="288" w:lineRule="auto"/>
        <w:jc w:val="both"/>
        <w:rPr>
          <w:ins w:id="533" w:author="Autor"/>
        </w:rPr>
      </w:pPr>
      <w:ins w:id="534" w:author="Autor">
        <w:r w:rsidRPr="000E5863">
          <w:t>Postup uvedený v tejto časti sa vzťahuje aj na zákazky s nízkou hodnotou podľa prílohy č. 1 k ZVO (sociálne služby a iné osobitné služby) bez ohľadu na skutočnosť, či ide o bežne dostupné služby.</w:t>
        </w:r>
      </w:ins>
    </w:p>
    <w:p w14:paraId="573550B9" w14:textId="77777777" w:rsidR="000E5863" w:rsidRDefault="000E5863" w:rsidP="009D7F63">
      <w:pPr>
        <w:tabs>
          <w:tab w:val="left" w:pos="1014"/>
        </w:tabs>
        <w:spacing w:before="120" w:after="120" w:line="288" w:lineRule="auto"/>
        <w:jc w:val="both"/>
        <w:rPr>
          <w:b/>
        </w:rPr>
      </w:pP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5159206C"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w:t>
      </w:r>
      <w:del w:id="535" w:author="Autor">
        <w:r w:rsidRPr="0073389C" w:rsidDel="00570A3C">
          <w:delText xml:space="preserve">t. j. v danom prípade ide o tovar, stavebnú prácu alebo službu, ktorá nie je bežne dostupná na trhu, </w:delText>
        </w:r>
      </w:del>
      <w:r w:rsidRPr="0073389C">
        <w:t xml:space="preserve">prijímateľ musí vykonať všetky ďalej uvedené úkony, ktoré majú zabezpečiť získanie čo najvyššieho počtu písomných ponúk na obstaranie tovarov, stavebných prác alebo služieb. </w:t>
      </w:r>
    </w:p>
    <w:p w14:paraId="7D090E95" w14:textId="0D2EAB55"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5F3C5D30" w:rsidR="009D7F63" w:rsidRPr="0073389C" w:rsidRDefault="009D7F63" w:rsidP="009D7F63">
      <w:pPr>
        <w:tabs>
          <w:tab w:val="left" w:pos="1014"/>
        </w:tabs>
        <w:spacing w:before="120" w:after="120" w:line="288" w:lineRule="auto"/>
        <w:jc w:val="both"/>
      </w:pPr>
      <w:r w:rsidRPr="0073389C">
        <w:lastRenderedPageBreak/>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7E773D2F"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5" w:history="1">
        <w:r w:rsidR="00D76DD9" w:rsidRPr="00B76EA0">
          <w:rPr>
            <w:rStyle w:val="Hypertextovprepojenie"/>
          </w:rPr>
          <w:t>vo.sep@minv.sk</w:t>
        </w:r>
      </w:hyperlink>
      <w:r w:rsidR="001D3CAE" w:rsidRPr="001E3C46">
        <w:rPr>
          <w:color w:val="EEECE1" w:themeColor="background2"/>
        </w:rPr>
        <w:t xml:space="preserve"> </w:t>
      </w:r>
      <w:ins w:id="536" w:author="Autor">
        <w:r w:rsidR="000E5863" w:rsidRPr="000E5863">
          <w:rPr>
            <w:color w:val="EEECE1" w:themeColor="background2"/>
            <w:u w:val="single"/>
          </w:rPr>
          <w:t xml:space="preserve">V prípade, ak prijímateľ opomenie zaslať e-mailovú informáciu o zverejnení výzvy na súťaž na e-mail </w:t>
        </w:r>
        <w:r w:rsidR="000E5863" w:rsidRPr="000E5863">
          <w:rPr>
            <w:color w:val="EEECE1" w:themeColor="background2"/>
            <w:u w:val="single"/>
          </w:rPr>
          <w:fldChar w:fldCharType="begin"/>
        </w:r>
        <w:r w:rsidR="000E5863" w:rsidRPr="000E5863">
          <w:rPr>
            <w:color w:val="EEECE1" w:themeColor="background2"/>
            <w:u w:val="single"/>
          </w:rPr>
          <w:instrText xml:space="preserve"> HYPERLINK "mailto:vo.sep@minv.sk" </w:instrText>
        </w:r>
        <w:r w:rsidR="000E5863" w:rsidRPr="000E5863">
          <w:rPr>
            <w:color w:val="EEECE1" w:themeColor="background2"/>
            <w:u w:val="single"/>
          </w:rPr>
          <w:fldChar w:fldCharType="separate"/>
        </w:r>
        <w:r w:rsidR="000E5863" w:rsidRPr="000E5863">
          <w:rPr>
            <w:rStyle w:val="Hypertextovprepojenie"/>
          </w:rPr>
          <w:t>vo.sep@minv.sk</w:t>
        </w:r>
        <w:r w:rsidR="000E5863" w:rsidRPr="000E5863">
          <w:rPr>
            <w:color w:val="EEECE1" w:themeColor="background2"/>
          </w:rPr>
          <w:fldChar w:fldCharType="end"/>
        </w:r>
        <w:r w:rsidR="000E5863" w:rsidRPr="000E5863">
          <w:rPr>
            <w:color w:val="EEECE1" w:themeColor="background2"/>
            <w:u w:val="single"/>
          </w:rPr>
          <w:t>, nebude to dôvodom na vylúčenie výdavkov, týkajúcich sa obstarávanej zákazky, z financovania v plnej miere</w:t>
        </w:r>
        <w:r w:rsidR="000E5863">
          <w:rPr>
            <w:color w:val="EEECE1" w:themeColor="background2"/>
            <w:u w:val="single"/>
          </w:rPr>
          <w:t>.</w:t>
        </w:r>
        <w:r w:rsidR="000E5863" w:rsidRPr="000E5863">
          <w:rPr>
            <w:b/>
            <w:color w:val="EEECE1" w:themeColor="background2"/>
          </w:rPr>
          <w:t xml:space="preserve"> </w:t>
        </w:r>
      </w:ins>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036E6B8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lastRenderedPageBreak/>
        <w:t>Odporúčanie pre prijímateľa:</w:t>
      </w:r>
      <w:r w:rsidRPr="0073389C">
        <w:t xml:space="preserve"> V prípade zákaziek do 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EBBAA0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2CA7D8F4" w14:textId="7D51E38E" w:rsidR="00A57E12" w:rsidRPr="00697E52" w:rsidDel="00865602" w:rsidRDefault="00A57E12" w:rsidP="00A57E12">
      <w:pPr>
        <w:tabs>
          <w:tab w:val="left" w:pos="1014"/>
        </w:tabs>
        <w:spacing w:before="120" w:after="120" w:line="288" w:lineRule="auto"/>
        <w:jc w:val="both"/>
        <w:rPr>
          <w:b/>
        </w:rPr>
      </w:pPr>
      <w:moveFromRangeStart w:id="537" w:author="Autor" w:name="move482801878"/>
      <w:moveFrom w:id="538" w:author="Autor">
        <w:r w:rsidRPr="00697E52" w:rsidDel="00865602">
          <w:rPr>
            <w:b/>
          </w:rPr>
          <w:t>Kontrola čiastkových zákaziek zadávaných na základe rámcových dohôd</w:t>
        </w:r>
      </w:moveFrom>
    </w:p>
    <w:p w14:paraId="74A1F3C2" w14:textId="4993AB15" w:rsidR="00A57E12" w:rsidDel="00865602" w:rsidRDefault="00A57E12" w:rsidP="00A57E12">
      <w:pPr>
        <w:tabs>
          <w:tab w:val="left" w:pos="1014"/>
        </w:tabs>
        <w:spacing w:before="120" w:after="120" w:line="288" w:lineRule="auto"/>
        <w:jc w:val="both"/>
      </w:pPr>
      <w:moveFrom w:id="539" w:author="Autor">
        <w:r w:rsidDel="00865602">
          <w:t>Predmetom kontroly je každá čiastková zmluva uzavretá z rámcovej dohody, na základe ktorej Prijímateľ nadobúda tovary/služby/stavebné práce, ktoré budú financované z prostriedkov NFP.</w:t>
        </w:r>
      </w:moveFrom>
    </w:p>
    <w:p w14:paraId="25D8BA58" w14:textId="02B91592" w:rsidR="00A57E12" w:rsidDel="00865602" w:rsidRDefault="00A57E12" w:rsidP="00A57E12">
      <w:pPr>
        <w:tabs>
          <w:tab w:val="left" w:pos="1014"/>
        </w:tabs>
        <w:spacing w:before="120" w:after="120" w:line="288" w:lineRule="auto"/>
        <w:jc w:val="both"/>
      </w:pPr>
      <w:moveFrom w:id="540" w:author="Autor">
        <w:r w:rsidDel="00865602">
          <w:t xml:space="preserve">Rámcové dohody sa podľa § </w:t>
        </w:r>
        <w:r w:rsidR="0058112B" w:rsidDel="00865602">
          <w:t xml:space="preserve">83 </w:t>
        </w:r>
        <w:r w:rsidDel="00865602">
          <w:t xml:space="preserve">ods. 5 ZVO delia na rámcové dohody bez opätovného otvárania súťaže (tzv. uzavreté rámcové dohody) a s opätovným otváraním súťaže (tzv. otvorené rámcové dohody). </w:t>
        </w:r>
      </w:moveFrom>
    </w:p>
    <w:p w14:paraId="2CFD5EE8" w14:textId="0AE5615B" w:rsidR="00C12A2D" w:rsidRPr="00C12A2D" w:rsidDel="00865602" w:rsidRDefault="00C12A2D" w:rsidP="00C12A2D">
      <w:pPr>
        <w:tabs>
          <w:tab w:val="left" w:pos="1014"/>
        </w:tabs>
        <w:spacing w:before="120" w:after="120" w:line="288" w:lineRule="auto"/>
        <w:jc w:val="both"/>
      </w:pPr>
      <w:moveFrom w:id="541" w:author="Autor">
        <w:r w:rsidRPr="00C12A2D" w:rsidDel="00865602">
          <w:t>Nižšie uvedené členenie rámcových dohôd sa posudzuje podľa finančného limitu vzťahujúceho sa podľa ZVO na osobu, ktorá predmetné VO uskutočnila.</w:t>
        </w:r>
      </w:moveFrom>
    </w:p>
    <w:p w14:paraId="6D2E3E5F" w14:textId="1CD49A35" w:rsidR="00697E52" w:rsidDel="00865602" w:rsidRDefault="00697E52" w:rsidP="00A57E12">
      <w:pPr>
        <w:tabs>
          <w:tab w:val="left" w:pos="1014"/>
        </w:tabs>
        <w:spacing w:before="120" w:after="120" w:line="288" w:lineRule="auto"/>
        <w:jc w:val="both"/>
      </w:pPr>
    </w:p>
    <w:p w14:paraId="4F2B491B" w14:textId="0CC7C064" w:rsidR="00A57E12" w:rsidRPr="00697E52" w:rsidDel="00865602" w:rsidRDefault="00A57E12" w:rsidP="00697E52">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moveFrom w:id="542" w:author="Autor">
        <w:r w:rsidRPr="00697E52" w:rsidDel="00865602">
          <w:rPr>
            <w:b/>
            <w:i/>
          </w:rPr>
          <w:t xml:space="preserve">Odporúčanie pre prijímateľa: </w:t>
        </w:r>
        <w:r w:rsidRPr="00697E52" w:rsidDel="00865602">
          <w:t>Prijímateľ čiastkovú zmluvu predkladá na kontrolu Poskytovateľovi až po ukončení kontroly verejného obstarávania, výsledkom ktorého je uzavretie rámcovej dohody, na základe ktorej sa čiastková zmluva zadáva.</w:t>
        </w:r>
        <w:r w:rsidRPr="00697E52" w:rsidDel="00865602">
          <w:rPr>
            <w:b/>
            <w:i/>
          </w:rPr>
          <w:t xml:space="preserve">   </w:t>
        </w:r>
      </w:moveFrom>
    </w:p>
    <w:p w14:paraId="4AA05E22" w14:textId="662C77E5" w:rsidR="00A57E12" w:rsidDel="00865602" w:rsidRDefault="00A57E12" w:rsidP="00A57E12">
      <w:pPr>
        <w:tabs>
          <w:tab w:val="left" w:pos="1014"/>
        </w:tabs>
        <w:spacing w:before="120" w:after="120" w:line="288" w:lineRule="auto"/>
        <w:jc w:val="both"/>
      </w:pPr>
    </w:p>
    <w:p w14:paraId="05482994" w14:textId="3F603086" w:rsidR="00A57E12" w:rsidRPr="00697E52" w:rsidDel="0086560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moveFrom w:id="543" w:author="Autor">
        <w:r w:rsidRPr="00697E52" w:rsidDel="00865602">
          <w:rPr>
            <w:b/>
            <w:i/>
          </w:rPr>
          <w:t xml:space="preserve">Dôležité upozornenie: </w:t>
        </w:r>
        <w:r w:rsidRPr="00697E52" w:rsidDel="00865602">
          <w:t xml:space="preserve">V prípade, ak bola čiastková zmluva uzatvorená ešte pred nadobudnutím účinnosti Zmluvy o NFP, predkladá ju Prijímateľ na kontrolu Poskytovateľovi spolu s dokumentáciou k verejnému </w:t>
        </w:r>
        <w:r w:rsidRPr="00697E52" w:rsidDel="00865602">
          <w:lastRenderedPageBreak/>
          <w:t xml:space="preserve">obstarávaniu, výsledkom ktorého bolo uzatvorenie rámcovej dohody, na základe ktorej sa predmetná čiastková zmluva zadala. </w:t>
        </w:r>
      </w:moveFrom>
    </w:p>
    <w:p w14:paraId="3C6FC378" w14:textId="683253BA" w:rsidR="00A57E12" w:rsidDel="00865602" w:rsidRDefault="00A57E12" w:rsidP="00A57E12">
      <w:pPr>
        <w:tabs>
          <w:tab w:val="left" w:pos="1014"/>
        </w:tabs>
        <w:spacing w:before="120" w:after="120" w:line="288" w:lineRule="auto"/>
        <w:jc w:val="both"/>
      </w:pPr>
    </w:p>
    <w:p w14:paraId="26AAAEFB" w14:textId="45EC41E4" w:rsidR="00A57E12" w:rsidRPr="00697E52" w:rsidDel="0086560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moveFrom w:id="544" w:author="Autor">
        <w:r w:rsidRPr="00697E52" w:rsidDel="00865602">
          <w:rPr>
            <w:b/>
            <w:i/>
          </w:rPr>
          <w:t xml:space="preserve">Dôležité upozornenie: </w:t>
        </w:r>
        <w:r w:rsidRPr="00697E52" w:rsidDel="00865602">
          <w:t xml:space="preserve">Prijímateľ je povinný do rámcových dohôd s úspešnými uchádzačmi uvádzať všetky povinné náležitosti vyplývajúce z § </w:t>
        </w:r>
        <w:r w:rsidR="0058112B" w:rsidDel="00865602">
          <w:t>43 ods. 13 až 15</w:t>
        </w:r>
        <w:r w:rsidR="0058112B" w:rsidRPr="00697E52" w:rsidDel="00865602">
          <w:t xml:space="preserve"> </w:t>
        </w:r>
        <w:r w:rsidRPr="00697E52" w:rsidDel="00865602">
          <w:t xml:space="preserve">ZVO a § </w:t>
        </w:r>
        <w:r w:rsidR="0058112B" w:rsidDel="00865602">
          <w:t xml:space="preserve">83 </w:t>
        </w:r>
        <w:r w:rsidRPr="00697E52" w:rsidDel="00865602">
          <w:t>ZVO (najmä povinnosť uvádzania možnosti výpovede z dôvodov uvedených v predmetných ustanoveniach ZVO a pravidlá zadávania čiastkových zákaziek z rámcových dohôd).</w:t>
        </w:r>
      </w:moveFrom>
    </w:p>
    <w:p w14:paraId="1A55D3BC" w14:textId="13A8A079" w:rsidR="00697E52" w:rsidDel="00865602" w:rsidRDefault="00697E52" w:rsidP="00A57E12">
      <w:pPr>
        <w:tabs>
          <w:tab w:val="left" w:pos="1014"/>
        </w:tabs>
        <w:spacing w:before="120" w:after="120" w:line="288" w:lineRule="auto"/>
        <w:jc w:val="both"/>
      </w:pPr>
    </w:p>
    <w:p w14:paraId="7D07AB98" w14:textId="4720F0DD" w:rsidR="00A57E12" w:rsidRPr="00697E52" w:rsidDel="00865602" w:rsidRDefault="00A57E12" w:rsidP="009A78AB">
      <w:pPr>
        <w:pStyle w:val="Odsekzoznamu"/>
        <w:numPr>
          <w:ilvl w:val="0"/>
          <w:numId w:val="94"/>
        </w:numPr>
        <w:spacing w:before="120" w:after="120" w:line="288" w:lineRule="auto"/>
        <w:jc w:val="both"/>
        <w:rPr>
          <w:b/>
        </w:rPr>
      </w:pPr>
      <w:moveFrom w:id="545" w:author="Autor">
        <w:r w:rsidRPr="00697E52" w:rsidDel="00865602">
          <w:rPr>
            <w:b/>
          </w:rPr>
          <w:t>Uzavreté rámcové dohody</w:t>
        </w:r>
      </w:moveFrom>
    </w:p>
    <w:p w14:paraId="5B1A3DA0" w14:textId="55C51CE2" w:rsidR="005F5EA3" w:rsidDel="00865602" w:rsidRDefault="005F5EA3" w:rsidP="00A57E12">
      <w:pPr>
        <w:tabs>
          <w:tab w:val="left" w:pos="1014"/>
        </w:tabs>
        <w:spacing w:before="120" w:after="120" w:line="288" w:lineRule="auto"/>
        <w:jc w:val="both"/>
        <w:rPr>
          <w:b/>
        </w:rPr>
      </w:pPr>
    </w:p>
    <w:p w14:paraId="2A4EF34F" w14:textId="2EDEA267" w:rsidR="00A57E12" w:rsidRPr="005F5EA3" w:rsidDel="00865602" w:rsidRDefault="00A57E12" w:rsidP="00A57E12">
      <w:pPr>
        <w:tabs>
          <w:tab w:val="left" w:pos="1014"/>
        </w:tabs>
        <w:spacing w:before="120" w:after="120" w:line="288" w:lineRule="auto"/>
        <w:jc w:val="both"/>
        <w:rPr>
          <w:b/>
        </w:rPr>
      </w:pPr>
      <w:moveFrom w:id="546" w:author="Autor">
        <w:r w:rsidRPr="005F5EA3" w:rsidDel="00865602">
          <w:rPr>
            <w:b/>
          </w:rPr>
          <w:t xml:space="preserve">Čiastková zmluva, ktorej hodnota je rovnaká alebo vyššia ako finančný limit nadlimitnej zákazky </w:t>
        </w:r>
      </w:moveFrom>
    </w:p>
    <w:p w14:paraId="31D8F8BD" w14:textId="2E0905D0" w:rsidR="00A57E12" w:rsidDel="00865602" w:rsidRDefault="00A57E12" w:rsidP="00A57E12">
      <w:pPr>
        <w:tabs>
          <w:tab w:val="left" w:pos="1014"/>
        </w:tabs>
        <w:spacing w:before="120" w:after="120" w:line="288" w:lineRule="auto"/>
        <w:jc w:val="both"/>
      </w:pPr>
      <w:moveFrom w:id="547" w:author="Autor">
        <w:r w:rsidDel="00865602">
          <w:t>Poskytovateľ kontroluje postup zadávania čiastkových zákaziek z rámcovej dohody na základe dokumentácie predloženej prijímateľom vo fáze pred aj po uzatvorení čiastkovej zmluvy (resp. zadaní a akceptácii objednávky) s úspešným uchádzačom.</w:t>
        </w:r>
      </w:moveFrom>
    </w:p>
    <w:p w14:paraId="6E4C6879" w14:textId="082E66AB" w:rsidR="00A57E12" w:rsidDel="00865602" w:rsidRDefault="00A57E12" w:rsidP="00A57E12">
      <w:pPr>
        <w:tabs>
          <w:tab w:val="left" w:pos="1014"/>
        </w:tabs>
        <w:spacing w:before="120" w:after="120" w:line="288" w:lineRule="auto"/>
        <w:jc w:val="both"/>
      </w:pPr>
      <w:moveFrom w:id="548" w:author="Autor">
        <w:r w:rsidDel="00865602">
          <w:t xml:space="preserve">Prijímateľ predkladá Poskytovateľovi dokumentáciu zo zadávania čiastkovej zákazky na kontrolu v plnom rozsahu. </w:t>
        </w:r>
      </w:moveFrom>
    </w:p>
    <w:p w14:paraId="2E5F4236" w14:textId="77255C33" w:rsidR="00A57E12" w:rsidDel="00865602" w:rsidRDefault="00A57E12" w:rsidP="00A57E12">
      <w:pPr>
        <w:tabs>
          <w:tab w:val="left" w:pos="1014"/>
        </w:tabs>
        <w:spacing w:before="120" w:after="120" w:line="288" w:lineRule="auto"/>
        <w:jc w:val="both"/>
      </w:pPr>
      <w:moveFrom w:id="549" w:author="Autor">
        <w:r w:rsidDel="00865602">
          <w:t xml:space="preserve">Predmetom kontroly pred podpisom čiastkovej zmluvy a po podpise čiastkovej zmluvy s dodávateľom, vykonávanej Poskytovateľom sú: </w:t>
        </w:r>
      </w:moveFrom>
    </w:p>
    <w:p w14:paraId="177BF008" w14:textId="45955B06" w:rsidR="00A57E12" w:rsidDel="00865602" w:rsidRDefault="00A57E12" w:rsidP="009A78AB">
      <w:pPr>
        <w:pStyle w:val="Odsekzoznamu"/>
        <w:numPr>
          <w:ilvl w:val="0"/>
          <w:numId w:val="95"/>
        </w:numPr>
        <w:tabs>
          <w:tab w:val="left" w:pos="1014"/>
        </w:tabs>
        <w:spacing w:before="120" w:after="120" w:line="288" w:lineRule="auto"/>
        <w:jc w:val="both"/>
      </w:pPr>
      <w:moveFrom w:id="550" w:author="Autor">
        <w:r w:rsidDel="00865602">
          <w:t xml:space="preserve">čiastkové zmluvy (resp. objednávky) uzatvárané na základe rámcových dohôd bez opätovného otvárania súťaže a </w:t>
        </w:r>
      </w:moveFrom>
    </w:p>
    <w:p w14:paraId="08B4114A" w14:textId="0DD1DCCF" w:rsidR="00A57E12" w:rsidDel="00865602" w:rsidRDefault="00A57E12" w:rsidP="009A78AB">
      <w:pPr>
        <w:pStyle w:val="Odsekzoznamu"/>
        <w:numPr>
          <w:ilvl w:val="0"/>
          <w:numId w:val="95"/>
        </w:numPr>
        <w:tabs>
          <w:tab w:val="left" w:pos="1014"/>
        </w:tabs>
        <w:spacing w:before="120" w:after="120" w:line="288" w:lineRule="auto"/>
        <w:jc w:val="both"/>
      </w:pPr>
      <w:moveFrom w:id="551" w:author="Autor">
        <w:r w:rsidDel="00865602">
          <w:t xml:space="preserve">postup vedúci k uzatvoreniu čiastkových zmlúv na základe rámcovej dohody s jedným alebo s viacerými uchádzačmi. </w:t>
        </w:r>
      </w:moveFrom>
    </w:p>
    <w:p w14:paraId="7F080810" w14:textId="4710ACB1" w:rsidR="00A57E12" w:rsidDel="00865602" w:rsidRDefault="00A57E12" w:rsidP="00A57E12">
      <w:pPr>
        <w:tabs>
          <w:tab w:val="left" w:pos="1014"/>
        </w:tabs>
        <w:spacing w:before="120" w:after="120" w:line="288" w:lineRule="auto"/>
        <w:jc w:val="both"/>
      </w:pPr>
    </w:p>
    <w:p w14:paraId="722A5940" w14:textId="40865F6B" w:rsidR="00A57E12" w:rsidDel="00865602" w:rsidRDefault="00A57E12" w:rsidP="00A57E12">
      <w:pPr>
        <w:tabs>
          <w:tab w:val="left" w:pos="1014"/>
        </w:tabs>
        <w:spacing w:before="120" w:after="120" w:line="288" w:lineRule="auto"/>
        <w:jc w:val="both"/>
      </w:pPr>
      <w:moveFrom w:id="552" w:author="Autor">
        <w:r w:rsidRPr="00697E52" w:rsidDel="00865602">
          <w:rPr>
            <w:b/>
            <w:i/>
            <w:color w:val="FF0000"/>
          </w:rPr>
          <w:t>Povinnosť Prijímateľa:</w:t>
        </w:r>
        <w:r w:rsidDel="00865602">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moveFrom>
    </w:p>
    <w:p w14:paraId="5DAEEDCD" w14:textId="7E076C4D" w:rsidR="00A57E12" w:rsidDel="00865602" w:rsidRDefault="00A57E12" w:rsidP="00A57E12">
      <w:pPr>
        <w:tabs>
          <w:tab w:val="left" w:pos="1014"/>
        </w:tabs>
        <w:spacing w:before="120" w:after="120" w:line="288" w:lineRule="auto"/>
        <w:jc w:val="both"/>
      </w:pPr>
    </w:p>
    <w:p w14:paraId="1AE5AD90" w14:textId="130BB9D1" w:rsidR="00A57E12" w:rsidDel="00865602" w:rsidRDefault="00A57E12" w:rsidP="00A57E12">
      <w:pPr>
        <w:tabs>
          <w:tab w:val="left" w:pos="1014"/>
        </w:tabs>
        <w:spacing w:before="120" w:after="120" w:line="288" w:lineRule="auto"/>
        <w:jc w:val="both"/>
      </w:pPr>
      <w:moveFrom w:id="553" w:author="Autor">
        <w:r w:rsidRPr="00697E52" w:rsidDel="00865602">
          <w:rPr>
            <w:b/>
            <w:i/>
            <w:color w:val="FF0000"/>
          </w:rPr>
          <w:t>Povinnosť Prijímateľa:</w:t>
        </w:r>
        <w:r w:rsidDel="00865602">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moveFrom>
    </w:p>
    <w:p w14:paraId="5F9124E1" w14:textId="43E44E68" w:rsidR="00697E52" w:rsidDel="00865602" w:rsidRDefault="00697E52" w:rsidP="00A57E12">
      <w:pPr>
        <w:tabs>
          <w:tab w:val="left" w:pos="1014"/>
        </w:tabs>
        <w:spacing w:before="120" w:after="120" w:line="288" w:lineRule="auto"/>
        <w:jc w:val="both"/>
      </w:pPr>
    </w:p>
    <w:p w14:paraId="50928768" w14:textId="3C6DE38D" w:rsidR="00A57E12" w:rsidRPr="00697E52" w:rsidDel="00865602" w:rsidRDefault="00A57E12" w:rsidP="00A57E12">
      <w:pPr>
        <w:tabs>
          <w:tab w:val="left" w:pos="1014"/>
        </w:tabs>
        <w:spacing w:before="120" w:after="120" w:line="288" w:lineRule="auto"/>
        <w:jc w:val="both"/>
        <w:rPr>
          <w:b/>
        </w:rPr>
      </w:pPr>
      <w:moveFrom w:id="554" w:author="Autor">
        <w:r w:rsidRPr="00697E52" w:rsidDel="00865602">
          <w:rPr>
            <w:b/>
          </w:rPr>
          <w:t xml:space="preserve">Čiastková zmluva, ktorej hodnota je nižšia ako finančný limit nadlimitnej zákazky </w:t>
        </w:r>
      </w:moveFrom>
    </w:p>
    <w:p w14:paraId="20617A53" w14:textId="5EBF7DC0" w:rsidR="00A57E12" w:rsidDel="00865602" w:rsidRDefault="00A57E12" w:rsidP="00A57E12">
      <w:pPr>
        <w:tabs>
          <w:tab w:val="left" w:pos="1014"/>
        </w:tabs>
        <w:spacing w:before="120" w:after="120" w:line="288" w:lineRule="auto"/>
        <w:jc w:val="both"/>
      </w:pPr>
    </w:p>
    <w:p w14:paraId="569E77F3" w14:textId="2E337262" w:rsidR="00A57E12" w:rsidDel="00865602" w:rsidRDefault="00A57E12" w:rsidP="00A57E12">
      <w:pPr>
        <w:tabs>
          <w:tab w:val="left" w:pos="1014"/>
        </w:tabs>
        <w:spacing w:before="120" w:after="120" w:line="288" w:lineRule="auto"/>
        <w:jc w:val="both"/>
      </w:pPr>
      <w:moveFrom w:id="555" w:author="Autor">
        <w:r w:rsidDel="00865602">
          <w:t xml:space="preserve">Poskytovateľ kontroluje postup zadávania čiastkových zákaziek z rámcovej dohody na základe dokumentácie predloženej prijímateľom vo fáze po uzatvorení čiastkovej zmluvy (resp. zadaní a akceptácii objednávky) s dodávateľom, pričom táto čiastková zmluva je už platná a  účinná.  </w:t>
        </w:r>
      </w:moveFrom>
    </w:p>
    <w:p w14:paraId="17BC97E6" w14:textId="06B7D59F" w:rsidR="00A57E12" w:rsidDel="00865602" w:rsidRDefault="00A57E12" w:rsidP="00A57E12">
      <w:pPr>
        <w:tabs>
          <w:tab w:val="left" w:pos="1014"/>
        </w:tabs>
        <w:spacing w:before="120" w:after="120" w:line="288" w:lineRule="auto"/>
        <w:jc w:val="both"/>
      </w:pPr>
      <w:moveFrom w:id="556" w:author="Autor">
        <w:r w:rsidDel="00865602">
          <w:t xml:space="preserve">Prijímateľ predkladá  Poskytovateľovi dokumentáciu zo zadávania čiastkovej zákazky na kontrolu v plnom rozsahu. </w:t>
        </w:r>
      </w:moveFrom>
    </w:p>
    <w:p w14:paraId="391C0608" w14:textId="558AFB31" w:rsidR="00A57E12" w:rsidDel="00865602" w:rsidRDefault="00A57E12" w:rsidP="00A57E12">
      <w:pPr>
        <w:tabs>
          <w:tab w:val="left" w:pos="1014"/>
        </w:tabs>
        <w:spacing w:before="120" w:after="120" w:line="288" w:lineRule="auto"/>
        <w:jc w:val="both"/>
      </w:pPr>
    </w:p>
    <w:p w14:paraId="03203295" w14:textId="7F73941A" w:rsidR="00A57E12" w:rsidDel="00865602" w:rsidRDefault="00A57E12" w:rsidP="00A57E12">
      <w:pPr>
        <w:tabs>
          <w:tab w:val="left" w:pos="1014"/>
        </w:tabs>
        <w:spacing w:before="120" w:after="120" w:line="288" w:lineRule="auto"/>
        <w:jc w:val="both"/>
      </w:pPr>
      <w:moveFrom w:id="557" w:author="Autor">
        <w:r w:rsidDel="00865602">
          <w:t xml:space="preserve">Predmetom kontroly po podpise čiastkovej zmluvy s dodávateľom, vykonávanej Poskytovateľom sú: </w:t>
        </w:r>
      </w:moveFrom>
    </w:p>
    <w:p w14:paraId="05413129" w14:textId="1005B018" w:rsidR="00A57E12" w:rsidDel="00865602" w:rsidRDefault="00A57E12" w:rsidP="009A78AB">
      <w:pPr>
        <w:pStyle w:val="Odsekzoznamu"/>
        <w:numPr>
          <w:ilvl w:val="0"/>
          <w:numId w:val="95"/>
        </w:numPr>
        <w:tabs>
          <w:tab w:val="left" w:pos="1014"/>
        </w:tabs>
        <w:spacing w:before="120" w:after="120" w:line="288" w:lineRule="auto"/>
        <w:jc w:val="both"/>
      </w:pPr>
      <w:moveFrom w:id="558" w:author="Autor">
        <w:r w:rsidDel="00865602">
          <w:lastRenderedPageBreak/>
          <w:t xml:space="preserve">čiastkové zmluvy (resp. objednávky) uzatvárané na základe rámcových dohôd bez opätovného otvárania súťaže a </w:t>
        </w:r>
      </w:moveFrom>
    </w:p>
    <w:p w14:paraId="310799C3" w14:textId="45414BEE" w:rsidR="00A57E12" w:rsidDel="00865602" w:rsidRDefault="00A57E12" w:rsidP="009A78AB">
      <w:pPr>
        <w:pStyle w:val="Odsekzoznamu"/>
        <w:numPr>
          <w:ilvl w:val="0"/>
          <w:numId w:val="95"/>
        </w:numPr>
        <w:tabs>
          <w:tab w:val="left" w:pos="1014"/>
        </w:tabs>
        <w:spacing w:before="120" w:after="120" w:line="288" w:lineRule="auto"/>
        <w:jc w:val="both"/>
      </w:pPr>
      <w:moveFrom w:id="559" w:author="Autor">
        <w:r w:rsidDel="00865602">
          <w:t>postup vedúci k uzatvoreniu čiastkových zmlúv na základe rámcovej dohody s jedným alebo s viacerými uchádzačmi.</w:t>
        </w:r>
      </w:moveFrom>
    </w:p>
    <w:p w14:paraId="0BA28A3A" w14:textId="29021CE1" w:rsidR="00A57E12" w:rsidDel="00865602" w:rsidRDefault="00A57E12" w:rsidP="00A57E12">
      <w:pPr>
        <w:tabs>
          <w:tab w:val="left" w:pos="1014"/>
        </w:tabs>
        <w:spacing w:before="120" w:after="120" w:line="288" w:lineRule="auto"/>
        <w:jc w:val="both"/>
      </w:pPr>
      <w:moveFrom w:id="560" w:author="Autor">
        <w:r w:rsidRPr="00697E52" w:rsidDel="00865602">
          <w:rPr>
            <w:b/>
            <w:i/>
            <w:color w:val="FF0000"/>
          </w:rPr>
          <w:t>Povinnosť Prijímateľa:</w:t>
        </w:r>
        <w:r w:rsidDel="00865602">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moveFrom>
    </w:p>
    <w:p w14:paraId="759D86BB" w14:textId="511AB389" w:rsidR="00A57E12" w:rsidDel="00865602" w:rsidRDefault="00A57E12" w:rsidP="00A57E12">
      <w:pPr>
        <w:tabs>
          <w:tab w:val="left" w:pos="1014"/>
        </w:tabs>
        <w:spacing w:before="120" w:after="120" w:line="288" w:lineRule="auto"/>
        <w:jc w:val="both"/>
      </w:pPr>
    </w:p>
    <w:p w14:paraId="3746AA35" w14:textId="086679C5" w:rsidR="00A57E12" w:rsidRPr="00697E52" w:rsidDel="00865602" w:rsidRDefault="00A57E12" w:rsidP="009A78AB">
      <w:pPr>
        <w:pStyle w:val="Odsekzoznamu"/>
        <w:numPr>
          <w:ilvl w:val="0"/>
          <w:numId w:val="94"/>
        </w:numPr>
        <w:tabs>
          <w:tab w:val="left" w:pos="1014"/>
        </w:tabs>
        <w:spacing w:before="120" w:after="120" w:line="288" w:lineRule="auto"/>
        <w:jc w:val="both"/>
        <w:rPr>
          <w:b/>
        </w:rPr>
      </w:pPr>
      <w:moveFrom w:id="561" w:author="Autor">
        <w:r w:rsidRPr="00697E52" w:rsidDel="00865602">
          <w:rPr>
            <w:b/>
          </w:rPr>
          <w:t xml:space="preserve">Otvorené rámcové dohody </w:t>
        </w:r>
      </w:moveFrom>
    </w:p>
    <w:p w14:paraId="2CFC95A3" w14:textId="5E5A3CBA" w:rsidR="00A57E12" w:rsidDel="00865602" w:rsidRDefault="00A57E12" w:rsidP="00A57E12">
      <w:pPr>
        <w:tabs>
          <w:tab w:val="left" w:pos="1014"/>
        </w:tabs>
        <w:spacing w:before="120" w:after="120" w:line="288" w:lineRule="auto"/>
        <w:jc w:val="both"/>
      </w:pPr>
    </w:p>
    <w:p w14:paraId="710554A5" w14:textId="1F67218F" w:rsidR="00A57E12" w:rsidDel="00865602" w:rsidRDefault="00A57E12" w:rsidP="00A57E12">
      <w:pPr>
        <w:tabs>
          <w:tab w:val="left" w:pos="1014"/>
        </w:tabs>
        <w:spacing w:before="120" w:after="120" w:line="288" w:lineRule="auto"/>
        <w:jc w:val="both"/>
      </w:pPr>
      <w:moveFrom w:id="562" w:author="Autor">
        <w:r w:rsidRPr="00164E19" w:rsidDel="00865602">
          <w:rPr>
            <w:b/>
          </w:rPr>
          <w:t>Čiastková zmluva, ktorej hodnota je rovnaká alebo vyššia ako finančný limit nadlimitnej zákazky</w:t>
        </w:r>
        <w:r w:rsidDel="00865602">
          <w:t xml:space="preserve"> </w:t>
        </w:r>
      </w:moveFrom>
    </w:p>
    <w:p w14:paraId="748D3440" w14:textId="527F3700" w:rsidR="00A57E12" w:rsidDel="00865602" w:rsidRDefault="00A57E12" w:rsidP="00A57E12">
      <w:pPr>
        <w:tabs>
          <w:tab w:val="left" w:pos="1014"/>
        </w:tabs>
        <w:spacing w:before="120" w:after="120" w:line="288" w:lineRule="auto"/>
        <w:jc w:val="both"/>
      </w:pPr>
    </w:p>
    <w:p w14:paraId="681A7442" w14:textId="13A49599" w:rsidR="00A57E12" w:rsidDel="00865602" w:rsidRDefault="00A57E12" w:rsidP="00A57E12">
      <w:pPr>
        <w:tabs>
          <w:tab w:val="left" w:pos="1014"/>
        </w:tabs>
        <w:spacing w:before="120" w:after="120" w:line="288" w:lineRule="auto"/>
        <w:jc w:val="both"/>
      </w:pPr>
      <w:moveFrom w:id="563" w:author="Autor">
        <w:r w:rsidDel="00865602">
          <w:t>Poskytovateľ kontroluje postup zadávania čiastkových zákaziek z rámcovej dohody na základe dokumentácie predloženej prijímateľom vo fáze pred aj po uzatvorení čiastkovej zmluvy (resp. zadaní a akceptácii objednávky) s úspešným uchádzačom.</w:t>
        </w:r>
      </w:moveFrom>
    </w:p>
    <w:p w14:paraId="24EB4952" w14:textId="5990D196" w:rsidR="00A57E12" w:rsidDel="00865602" w:rsidRDefault="00A57E12" w:rsidP="00A57E12">
      <w:pPr>
        <w:tabs>
          <w:tab w:val="left" w:pos="1014"/>
        </w:tabs>
        <w:spacing w:before="120" w:after="120" w:line="288" w:lineRule="auto"/>
        <w:jc w:val="both"/>
      </w:pPr>
      <w:moveFrom w:id="564" w:author="Autor">
        <w:r w:rsidDel="00865602">
          <w:t xml:space="preserve">Prijímateľ predkladá Poskytovateľovi dokumentáciu zo zadávania čiastkovej zákazky na kontrolu v plnom rozsahu. Predmetom kontroly pred podpisom čiastkovej zmluvy a po podpise čiastkovej zmluvy s dodávateľom, vykonávanej Poskytovateľom sú: </w:t>
        </w:r>
      </w:moveFrom>
    </w:p>
    <w:p w14:paraId="71689B4A" w14:textId="23C54F1F" w:rsidR="00A57E12" w:rsidDel="00865602" w:rsidRDefault="00A57E12" w:rsidP="009A78AB">
      <w:pPr>
        <w:pStyle w:val="Odsekzoznamu"/>
        <w:numPr>
          <w:ilvl w:val="0"/>
          <w:numId w:val="95"/>
        </w:numPr>
        <w:tabs>
          <w:tab w:val="left" w:pos="1014"/>
        </w:tabs>
        <w:spacing w:before="120" w:after="120" w:line="288" w:lineRule="auto"/>
        <w:jc w:val="both"/>
      </w:pPr>
      <w:moveFrom w:id="565" w:author="Autor">
        <w:r w:rsidDel="00865602">
          <w:t xml:space="preserve">čiastkové zmluvy (resp. objednávky) uzatvárané na základe rámcových dohôd s opätovným otváraním súťaže a </w:t>
        </w:r>
      </w:moveFrom>
    </w:p>
    <w:p w14:paraId="551A512E" w14:textId="637913C1" w:rsidR="00A57E12" w:rsidDel="00865602" w:rsidRDefault="00A57E12" w:rsidP="009A78AB">
      <w:pPr>
        <w:pStyle w:val="Odsekzoznamu"/>
        <w:numPr>
          <w:ilvl w:val="0"/>
          <w:numId w:val="95"/>
        </w:numPr>
        <w:tabs>
          <w:tab w:val="left" w:pos="1014"/>
        </w:tabs>
        <w:spacing w:before="120" w:after="120" w:line="288" w:lineRule="auto"/>
        <w:jc w:val="both"/>
      </w:pPr>
      <w:moveFrom w:id="566" w:author="Autor">
        <w:r w:rsidDel="00865602">
          <w:t xml:space="preserve">postup vedúci k uzatvoreniu čiastkových zmlúv na základe rámcovej dohody. </w:t>
        </w:r>
      </w:moveFrom>
    </w:p>
    <w:p w14:paraId="6DA92FBE" w14:textId="36F7B57F" w:rsidR="00A57E12" w:rsidDel="00865602" w:rsidRDefault="00A57E12" w:rsidP="00A57E12">
      <w:pPr>
        <w:tabs>
          <w:tab w:val="left" w:pos="1014"/>
        </w:tabs>
        <w:spacing w:before="120" w:after="120" w:line="288" w:lineRule="auto"/>
        <w:jc w:val="both"/>
      </w:pPr>
    </w:p>
    <w:p w14:paraId="0E998AA8" w14:textId="133E95F8" w:rsidR="00A57E12" w:rsidDel="00865602" w:rsidRDefault="00A57E12" w:rsidP="00A57E12">
      <w:pPr>
        <w:tabs>
          <w:tab w:val="left" w:pos="1014"/>
        </w:tabs>
        <w:spacing w:before="120" w:after="120" w:line="288" w:lineRule="auto"/>
        <w:jc w:val="both"/>
      </w:pPr>
      <w:moveFrom w:id="567" w:author="Autor">
        <w:r w:rsidRPr="00164E19" w:rsidDel="00865602">
          <w:rPr>
            <w:b/>
            <w:i/>
            <w:color w:val="FF0000"/>
          </w:rPr>
          <w:t>Povinnosť Prijímateľa:</w:t>
        </w:r>
        <w:r w:rsidDel="00865602">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moveFrom>
    </w:p>
    <w:p w14:paraId="3369019C" w14:textId="630C0E3A" w:rsidR="00A57E12" w:rsidDel="00865602" w:rsidRDefault="00A57E12" w:rsidP="00A57E12">
      <w:pPr>
        <w:tabs>
          <w:tab w:val="left" w:pos="1014"/>
        </w:tabs>
        <w:spacing w:before="120" w:after="120" w:line="288" w:lineRule="auto"/>
        <w:jc w:val="both"/>
      </w:pPr>
    </w:p>
    <w:p w14:paraId="5E6F8873" w14:textId="7FEEBED4" w:rsidR="00A57E12" w:rsidDel="00865602" w:rsidRDefault="00A57E12" w:rsidP="00A57E12">
      <w:pPr>
        <w:tabs>
          <w:tab w:val="left" w:pos="1014"/>
        </w:tabs>
        <w:spacing w:before="120" w:after="120" w:line="288" w:lineRule="auto"/>
        <w:jc w:val="both"/>
      </w:pPr>
      <w:moveFrom w:id="568" w:author="Autor">
        <w:r w:rsidRPr="00164E19" w:rsidDel="00865602">
          <w:rPr>
            <w:b/>
            <w:i/>
            <w:color w:val="FF0000"/>
          </w:rPr>
          <w:t>Povinnosť Prijímateľa:</w:t>
        </w:r>
        <w:r w:rsidDel="00865602">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moveFrom>
    </w:p>
    <w:p w14:paraId="77D28841" w14:textId="051BB604" w:rsidR="00A57E12" w:rsidDel="00865602" w:rsidRDefault="00A57E12" w:rsidP="00A57E12">
      <w:pPr>
        <w:tabs>
          <w:tab w:val="left" w:pos="1014"/>
        </w:tabs>
        <w:spacing w:before="120" w:after="120" w:line="288" w:lineRule="auto"/>
        <w:jc w:val="both"/>
      </w:pPr>
    </w:p>
    <w:p w14:paraId="62C215B4" w14:textId="20474A50" w:rsidR="00A57E12" w:rsidDel="00865602" w:rsidRDefault="00A57E12" w:rsidP="00A57E12">
      <w:pPr>
        <w:tabs>
          <w:tab w:val="left" w:pos="1014"/>
        </w:tabs>
        <w:spacing w:before="120" w:after="120" w:line="288" w:lineRule="auto"/>
        <w:jc w:val="both"/>
      </w:pPr>
      <w:moveFrom w:id="569" w:author="Autor">
        <w:r w:rsidRPr="00164E19" w:rsidDel="00865602">
          <w:rPr>
            <w:b/>
          </w:rPr>
          <w:t>Čiastková zmluva, ktorej hodnota je nižšia ako finančný limit nadlimitnej zákazky</w:t>
        </w:r>
        <w:r w:rsidDel="00865602">
          <w:t xml:space="preserve"> </w:t>
        </w:r>
      </w:moveFrom>
    </w:p>
    <w:p w14:paraId="4AC79067" w14:textId="69FAA9FD" w:rsidR="00A57E12" w:rsidDel="00865602" w:rsidRDefault="00A57E12" w:rsidP="00A57E12">
      <w:pPr>
        <w:tabs>
          <w:tab w:val="left" w:pos="1014"/>
        </w:tabs>
        <w:spacing w:before="120" w:after="120" w:line="288" w:lineRule="auto"/>
        <w:jc w:val="both"/>
      </w:pPr>
    </w:p>
    <w:p w14:paraId="64FB9C7A" w14:textId="64CEF500" w:rsidR="00A57E12" w:rsidDel="00865602" w:rsidRDefault="00A57E12" w:rsidP="00A57E12">
      <w:pPr>
        <w:tabs>
          <w:tab w:val="left" w:pos="1014"/>
        </w:tabs>
        <w:spacing w:before="120" w:after="120" w:line="288" w:lineRule="auto"/>
        <w:jc w:val="both"/>
      </w:pPr>
      <w:moveFrom w:id="570" w:author="Autor">
        <w:r w:rsidDel="00865602">
          <w:t xml:space="preserve">Poskytovateľ kontroluje postup zadávania čiastkových zákaziek na základe rámcovej dohody na základe dokumentácie predloženej prijímateľom vo fáze po uzatvorení čiastkovej zmluvy (resp. zadaní a akceptácii objednávky) s dodávateľom, pričom táto čiastková zmluva je už platná a  účinná.  </w:t>
        </w:r>
      </w:moveFrom>
    </w:p>
    <w:p w14:paraId="079764FF" w14:textId="17C2C9DC" w:rsidR="00A57E12" w:rsidDel="00865602" w:rsidRDefault="00A57E12" w:rsidP="00A57E12">
      <w:pPr>
        <w:tabs>
          <w:tab w:val="left" w:pos="1014"/>
        </w:tabs>
        <w:spacing w:before="120" w:after="120" w:line="288" w:lineRule="auto"/>
        <w:jc w:val="both"/>
      </w:pPr>
      <w:moveFrom w:id="571" w:author="Autor">
        <w:r w:rsidDel="00865602">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moveFrom>
    </w:p>
    <w:p w14:paraId="2D8BE3E4" w14:textId="71D453EE" w:rsidR="00A57E12" w:rsidDel="00865602" w:rsidRDefault="00A57E12" w:rsidP="00A57E12">
      <w:pPr>
        <w:tabs>
          <w:tab w:val="left" w:pos="1014"/>
        </w:tabs>
        <w:spacing w:before="120" w:after="120" w:line="288" w:lineRule="auto"/>
        <w:jc w:val="both"/>
      </w:pPr>
      <w:moveFrom w:id="572" w:author="Autor">
        <w:r w:rsidRPr="00164E19" w:rsidDel="00865602">
          <w:rPr>
            <w:b/>
            <w:i/>
            <w:color w:val="FF0000"/>
          </w:rPr>
          <w:lastRenderedPageBreak/>
          <w:t>Povinnosť Prijímateľa:</w:t>
        </w:r>
        <w:r w:rsidDel="00865602">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moveFrom>
    </w:p>
    <w:moveFromRangeEnd w:id="537"/>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573" w:name="_Toc440372886"/>
      <w:bookmarkStart w:id="574" w:name="_Toc440636397"/>
      <w:r w:rsidRPr="0073389C">
        <w:rPr>
          <w:lang w:val="sk-SK"/>
        </w:rPr>
        <w:t>Zákazky nespadajúce pod zákon o verejnom obstarávaní</w:t>
      </w:r>
      <w:bookmarkEnd w:id="573"/>
      <w:bookmarkEnd w:id="574"/>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9A78AB">
      <w:pPr>
        <w:pStyle w:val="Odsekzoznamu"/>
        <w:numPr>
          <w:ilvl w:val="0"/>
          <w:numId w:val="44"/>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77777777" w:rsidR="00111724" w:rsidRDefault="009D7F63" w:rsidP="009D7F63">
      <w:pPr>
        <w:tabs>
          <w:tab w:val="left" w:pos="1014"/>
        </w:tabs>
        <w:spacing w:before="120" w:after="120" w:line="288" w:lineRule="auto"/>
        <w:jc w:val="both"/>
        <w:rPr>
          <w:ins w:id="575" w:author="Autor"/>
        </w:rPr>
      </w:pPr>
      <w:r w:rsidRPr="0073389C">
        <w:t>Je potrebné, aby prijímateľ vykonal prieskum trhu. Prijímateľ osloví</w:t>
      </w:r>
      <w:ins w:id="576" w:author="Autor">
        <w:r w:rsidR="00111724">
          <w:t>/identifikuje</w:t>
        </w:r>
      </w:ins>
      <w:r w:rsidRPr="0073389C">
        <w:t xml:space="preserve"> minimálne </w:t>
      </w:r>
      <w:del w:id="577" w:author="Autor">
        <w:r w:rsidR="003D6254" w:rsidDel="00111724">
          <w:delText>4</w:delText>
        </w:r>
        <w:r w:rsidR="003D6254" w:rsidRPr="0073389C" w:rsidDel="00111724">
          <w:delText xml:space="preserve"> </w:delText>
        </w:r>
      </w:del>
      <w:ins w:id="578" w:author="Autor">
        <w:r w:rsidR="00111724">
          <w:t>3</w:t>
        </w:r>
        <w:r w:rsidR="00111724" w:rsidRPr="0073389C">
          <w:t xml:space="preserve"> </w:t>
        </w:r>
      </w:ins>
      <w:r w:rsidRPr="0073389C">
        <w:t>potenciálnych dodávateľov</w:t>
      </w:r>
      <w:ins w:id="579" w:author="Autor">
        <w:r w:rsidR="00111724">
          <w:t>.</w:t>
        </w:r>
      </w:ins>
      <w:del w:id="580" w:author="Autor">
        <w:r w:rsidRPr="0073389C" w:rsidDel="00111724">
          <w:delText>,</w:delText>
        </w:r>
      </w:del>
      <w:r w:rsidRPr="0073389C">
        <w:t xml:space="preserve"> </w:t>
      </w:r>
    </w:p>
    <w:p w14:paraId="7A55D36C" w14:textId="77E60F78" w:rsidR="009D7F63" w:rsidRPr="0073389C" w:rsidRDefault="00111724" w:rsidP="009D7F63">
      <w:pPr>
        <w:tabs>
          <w:tab w:val="left" w:pos="1014"/>
        </w:tabs>
        <w:spacing w:before="120" w:after="120" w:line="288" w:lineRule="auto"/>
        <w:jc w:val="both"/>
      </w:pPr>
      <w:ins w:id="581" w:author="Autor">
        <w:r>
          <w:t xml:space="preserve">V prípade vykonania prieskumu oslovením potenciálnych dodávateľov prijímateľ </w:t>
        </w:r>
      </w:ins>
      <w:del w:id="582" w:author="Autor">
        <w:r w:rsidR="009D7F63" w:rsidRPr="0073389C" w:rsidDel="00111724">
          <w:delText xml:space="preserve">pričom </w:delText>
        </w:r>
      </w:del>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del w:id="583" w:author="Autor">
        <w:r w:rsidR="001A6E82" w:rsidRPr="0073389C" w:rsidDel="00111724">
          <w:delText xml:space="preserve"> </w:delText>
        </w:r>
      </w:del>
      <w:r w:rsidR="009D7F63" w:rsidRPr="0073389C">
        <w:t>) obsahuje najmä:</w:t>
      </w:r>
    </w:p>
    <w:p w14:paraId="7A55D36D"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 xml:space="preserve">podmienky účasti (pre takýto typ zákazky postačuje kópia dokladu o oprávnení dodať, poskytovať  alebo uskutočňovať predmet zákazky), </w:t>
      </w:r>
    </w:p>
    <w:p w14:paraId="7A55D371" w14:textId="763C7675" w:rsidR="009D7F63" w:rsidRPr="0073389C" w:rsidRDefault="00E8739A"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rPr>
          <w:ins w:id="584" w:author="Autor"/>
        </w:rPr>
      </w:pPr>
      <w:ins w:id="585" w:author="Autor">
        <w:r w:rsidRPr="00C340D9">
          <w:rPr>
            <w:b/>
            <w:i/>
            <w:color w:val="FF0000"/>
          </w:rPr>
          <w:t xml:space="preserve">Povinnosť prijímateľa: </w:t>
        </w:r>
        <w:r w:rsidRPr="00C340D9">
          <w:rPr>
            <w:rPrChange w:id="586" w:author="Autor">
              <w:rPr>
                <w:b/>
                <w:i/>
                <w:color w:val="FF0000"/>
              </w:rPr>
            </w:rPrChange>
          </w:rPr>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ins>
    </w:p>
    <w:p w14:paraId="7C990398" w14:textId="77777777" w:rsidR="00C43500" w:rsidRPr="00914736" w:rsidRDefault="00C43500">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587" w:author="Autor"/>
          <w:b/>
          <w:i/>
          <w:rPrChange w:id="588" w:author="Autor">
            <w:rPr>
              <w:ins w:id="589" w:author="Autor"/>
              <w:b/>
              <w:i/>
              <w:color w:val="FF0000"/>
            </w:rPr>
          </w:rPrChange>
        </w:rPr>
        <w:pPrChange w:id="590" w:author="Autor">
          <w:pPr>
            <w:autoSpaceDE w:val="0"/>
            <w:autoSpaceDN w:val="0"/>
            <w:adjustRightInd w:val="0"/>
            <w:spacing w:before="120" w:after="120" w:line="288" w:lineRule="auto"/>
            <w:jc w:val="both"/>
          </w:pPr>
        </w:pPrChange>
      </w:pPr>
      <w:ins w:id="591" w:author="Autor">
        <w:r w:rsidRPr="00914736">
          <w:rPr>
            <w:b/>
            <w:i/>
            <w:rPrChange w:id="592" w:author="Autor">
              <w:rPr>
                <w:b/>
                <w:i/>
                <w:color w:val="FF0000"/>
              </w:rPr>
            </w:rPrChange>
          </w:rPr>
          <w:t xml:space="preserve">Dôležité upozornenie: </w:t>
        </w:r>
        <w:r w:rsidRPr="00914736">
          <w:rPr>
            <w:rPrChange w:id="593" w:author="Autor">
              <w:rPr>
                <w:b/>
                <w:i/>
                <w:color w:val="FF0000"/>
              </w:rPr>
            </w:rPrChange>
          </w:rPr>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ins>
    </w:p>
    <w:p w14:paraId="0364D6FD" w14:textId="77777777" w:rsidR="00C43500" w:rsidRDefault="00C43500" w:rsidP="009D7F63">
      <w:pPr>
        <w:autoSpaceDE w:val="0"/>
        <w:autoSpaceDN w:val="0"/>
        <w:adjustRightInd w:val="0"/>
        <w:spacing w:before="120" w:after="120" w:line="288" w:lineRule="auto"/>
        <w:jc w:val="both"/>
        <w:rPr>
          <w:ins w:id="594" w:author="Autor"/>
          <w:b/>
          <w:i/>
          <w:color w:val="FF0000"/>
        </w:rPr>
      </w:pPr>
    </w:p>
    <w:p w14:paraId="304559D4" w14:textId="77777777" w:rsidR="00914736" w:rsidRPr="00914736" w:rsidRDefault="00914736" w:rsidP="00914736">
      <w:pPr>
        <w:autoSpaceDE w:val="0"/>
        <w:autoSpaceDN w:val="0"/>
        <w:adjustRightInd w:val="0"/>
        <w:spacing w:before="120" w:after="120" w:line="288" w:lineRule="auto"/>
        <w:jc w:val="both"/>
        <w:rPr>
          <w:ins w:id="595" w:author="Autor"/>
          <w:rPrChange w:id="596" w:author="Autor">
            <w:rPr>
              <w:ins w:id="597" w:author="Autor"/>
              <w:b/>
              <w:i/>
              <w:color w:val="FF0000"/>
            </w:rPr>
          </w:rPrChange>
        </w:rPr>
      </w:pPr>
      <w:ins w:id="598" w:author="Autor">
        <w:r w:rsidRPr="00914736">
          <w:rPr>
            <w:b/>
            <w:i/>
            <w:color w:val="FF0000"/>
          </w:rPr>
          <w:t xml:space="preserve">Povinnosť prijímateľa: </w:t>
        </w:r>
        <w:r w:rsidRPr="00914736">
          <w:rPr>
            <w:rPrChange w:id="599" w:author="Autor">
              <w:rPr>
                <w:b/>
                <w:i/>
                <w:color w:val="FF0000"/>
              </w:rPr>
            </w:rPrChange>
          </w:rPr>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ins>
    </w:p>
    <w:p w14:paraId="7A1343EB" w14:textId="77777777" w:rsidR="00914736" w:rsidRDefault="00914736" w:rsidP="009D7F63">
      <w:pPr>
        <w:autoSpaceDE w:val="0"/>
        <w:autoSpaceDN w:val="0"/>
        <w:adjustRightInd w:val="0"/>
        <w:spacing w:before="120" w:after="120" w:line="288" w:lineRule="auto"/>
        <w:jc w:val="both"/>
        <w:rPr>
          <w:ins w:id="600" w:author="Auto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3F2C9E3F"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lastRenderedPageBreak/>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ins w:id="601" w:author="Autor"/>
          <w:b/>
          <w:i/>
        </w:rPr>
      </w:pPr>
    </w:p>
    <w:p w14:paraId="2DBFB6DF" w14:textId="4E25AD1F" w:rsidR="00E56F7C" w:rsidRPr="00E56F7C" w:rsidRDefault="00E56F7C">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602" w:author="Autor"/>
        </w:rPr>
        <w:pPrChange w:id="603" w:author="Autor">
          <w:pPr>
            <w:autoSpaceDE w:val="0"/>
            <w:autoSpaceDN w:val="0"/>
            <w:adjustRightInd w:val="0"/>
            <w:spacing w:before="120" w:after="120" w:line="288" w:lineRule="auto"/>
            <w:jc w:val="both"/>
          </w:pPr>
        </w:pPrChange>
      </w:pPr>
      <w:ins w:id="604" w:author="Auto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ins>
    </w:p>
    <w:p w14:paraId="3B192684" w14:textId="77777777" w:rsidR="00E56F7C" w:rsidRDefault="00E56F7C" w:rsidP="009D7F63">
      <w:pPr>
        <w:autoSpaceDE w:val="0"/>
        <w:autoSpaceDN w:val="0"/>
        <w:adjustRightInd w:val="0"/>
        <w:spacing w:before="120" w:after="120" w:line="288" w:lineRule="auto"/>
        <w:jc w:val="both"/>
        <w:rPr>
          <w:ins w:id="605" w:author="Autor"/>
        </w:rPr>
      </w:pPr>
    </w:p>
    <w:p w14:paraId="25F3BB6B" w14:textId="77777777"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14:paraId="7A55D385" w14:textId="3C42C83F" w:rsidR="009D7F63" w:rsidRDefault="009D7F63" w:rsidP="009D7F63">
      <w:pPr>
        <w:autoSpaceDE w:val="0"/>
        <w:autoSpaceDN w:val="0"/>
        <w:adjustRightInd w:val="0"/>
        <w:spacing w:before="120" w:after="120" w:line="288" w:lineRule="auto"/>
        <w:jc w:val="both"/>
      </w:pPr>
      <w:r w:rsidRPr="0073389C">
        <w:t xml:space="preserve">Poskytovateľ postupuje pri výkone </w:t>
      </w:r>
      <w:r w:rsidR="005F5EA3">
        <w:t xml:space="preserve">finančnej </w:t>
      </w:r>
      <w:r w:rsidRPr="0073389C">
        <w:t>kontroly analogicky vo vzťahu k druhej ex-ante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69DC1623" w:rsidR="009D7F63" w:rsidRPr="0073389C" w:rsidRDefault="00312317" w:rsidP="009D7F63">
      <w:pPr>
        <w:autoSpaceDE w:val="0"/>
        <w:autoSpaceDN w:val="0"/>
        <w:adjustRightInd w:val="0"/>
        <w:spacing w:before="120" w:after="120" w:line="288" w:lineRule="auto"/>
        <w:jc w:val="both"/>
      </w:pPr>
      <w:ins w:id="606" w:author="Autor">
        <w:r w:rsidRPr="00312317">
          <w:t xml:space="preserve">Pravidlá upravujúce možnosť zadania zákazky vnútorným </w:t>
        </w:r>
      </w:ins>
      <w:del w:id="607" w:author="Autor">
        <w:r w:rsidR="00A62A29" w:rsidRPr="00A62A29" w:rsidDel="00312317">
          <w:delText>V zmysle MP CKO č. 12 k zadávaniu zákaziek nespadajúcich pod zákon o verejnom obstarávaní</w:delText>
        </w:r>
        <w:r w:rsidR="00A62A29" w:rsidDel="00312317">
          <w:delText xml:space="preserve"> v</w:delText>
        </w:r>
        <w:r w:rsidR="009D7F63" w:rsidRPr="0073389C" w:rsidDel="00312317">
          <w:delText xml:space="preserve">nútorné </w:delText>
        </w:r>
      </w:del>
      <w:r w:rsidR="009D7F63" w:rsidRPr="0073389C">
        <w:t>obstarávan</w:t>
      </w:r>
      <w:ins w:id="608" w:author="Autor">
        <w:r>
          <w:t>ím</w:t>
        </w:r>
      </w:ins>
      <w:del w:id="609" w:author="Autor">
        <w:r w:rsidR="009D7F63" w:rsidRPr="0073389C" w:rsidDel="00312317">
          <w:delText>ie</w:delText>
        </w:r>
      </w:del>
      <w:r w:rsidR="009D7F63" w:rsidRPr="0073389C">
        <w:t xml:space="preserve"> (</w:t>
      </w:r>
      <w:ins w:id="610" w:author="Autor">
        <w:r>
          <w:t xml:space="preserve">tzv. </w:t>
        </w:r>
      </w:ins>
      <w:r w:rsidR="009D7F63" w:rsidRPr="0073389C">
        <w:t xml:space="preserve">„in-house </w:t>
      </w:r>
      <w:del w:id="611" w:author="Autor">
        <w:r w:rsidR="009D7F63" w:rsidRPr="0073389C" w:rsidDel="00312317">
          <w:delText>contract</w:delText>
        </w:r>
      </w:del>
      <w:ins w:id="612" w:author="Autor">
        <w:r>
          <w:t>zákazky</w:t>
        </w:r>
      </w:ins>
      <w:r w:rsidR="009D7F63" w:rsidRPr="0073389C">
        <w:t xml:space="preserve">“) </w:t>
      </w:r>
      <w:ins w:id="613" w:author="Autor">
        <w:r w:rsidRPr="00312317">
          <w:t xml:space="preserve">sú upravené v § 1 ods. 4 resp. v § 1 ods. </w:t>
        </w:r>
        <w:del w:id="614" w:author="Autor">
          <w:r w:rsidRPr="00312317" w:rsidDel="00BE69D2">
            <w:delText>8</w:delText>
          </w:r>
        </w:del>
        <w:r w:rsidR="00BE69D2">
          <w:t>11</w:t>
        </w:r>
        <w:r w:rsidRPr="00312317">
          <w:t xml:space="preserve"> a v MP CKO č. 12 k zadávaniu zákaziek nespadajúcich pod zákon o verejnom obstarávaní.</w:t>
        </w:r>
      </w:ins>
      <w:del w:id="615" w:author="Autor">
        <w:r w:rsidR="009D7F63" w:rsidRPr="0073389C" w:rsidDel="00312317">
          <w:delText>predstavuje zákazku zadávanú medzi dvoma verejnými obstarávateľmi (alebo dvoma obstarávateľmi), pri ktorej verejný obstarávateľ využíva pri výkone zverených úloh vo verejnom záujme vlastné, technické a iné zdroje.</w:delText>
        </w:r>
      </w:del>
    </w:p>
    <w:p w14:paraId="7A55D388" w14:textId="3B4A2A43" w:rsidR="009D7F63" w:rsidRPr="0073389C" w:rsidRDefault="009D7F63" w:rsidP="009D7F63">
      <w:pPr>
        <w:autoSpaceDE w:val="0"/>
        <w:autoSpaceDN w:val="0"/>
        <w:adjustRightInd w:val="0"/>
        <w:spacing w:before="120" w:after="120" w:line="288" w:lineRule="auto"/>
        <w:jc w:val="both"/>
      </w:pPr>
      <w:r w:rsidRPr="0073389C">
        <w:t xml:space="preserve">Pokiaľ </w:t>
      </w:r>
      <w:del w:id="616" w:author="Autor">
        <w:r w:rsidRPr="0073389C" w:rsidDel="00312317">
          <w:delText xml:space="preserve">by malo dôjsť medzi </w:delText>
        </w:r>
      </w:del>
      <w:r w:rsidRPr="0073389C">
        <w:t>verejný</w:t>
      </w:r>
      <w:del w:id="617" w:author="Autor">
        <w:r w:rsidRPr="0073389C" w:rsidDel="00312317">
          <w:delText>mi</w:delText>
        </w:r>
      </w:del>
      <w:r w:rsidRPr="0073389C">
        <w:t xml:space="preserve"> obstarávateľ</w:t>
      </w:r>
      <w:del w:id="618" w:author="Autor">
        <w:r w:rsidRPr="0073389C" w:rsidDel="00312317">
          <w:delText>mi</w:delText>
        </w:r>
      </w:del>
      <w:r w:rsidRPr="0073389C">
        <w:t xml:space="preserve"> </w:t>
      </w:r>
      <w:del w:id="619" w:author="Autor">
        <w:r w:rsidRPr="0073389C" w:rsidDel="00312317">
          <w:delText xml:space="preserve">k </w:delText>
        </w:r>
        <w:r w:rsidR="00A62A29" w:rsidDel="00312317">
          <w:delText>realizácii</w:delText>
        </w:r>
      </w:del>
      <w:ins w:id="620" w:author="Autor">
        <w:r w:rsidR="00312317">
          <w:t>zadá</w:t>
        </w:r>
      </w:ins>
      <w:r w:rsidR="00A62A29" w:rsidRPr="0073389C">
        <w:t xml:space="preserve"> </w:t>
      </w:r>
      <w:r w:rsidRPr="0073389C">
        <w:t>zákazk</w:t>
      </w:r>
      <w:del w:id="621" w:author="Autor">
        <w:r w:rsidRPr="0073389C" w:rsidDel="00312317">
          <w:delText>y</w:delText>
        </w:r>
      </w:del>
      <w:ins w:id="622" w:author="Autor">
        <w:r w:rsidR="00312317">
          <w:t>u</w:t>
        </w:r>
      </w:ins>
      <w:r w:rsidRPr="0073389C">
        <w:t xml:space="preserve"> s peňažným plnením (za odplatu) </w:t>
      </w:r>
      <w:ins w:id="623" w:author="Autor">
        <w:r w:rsidR="00312317" w:rsidRPr="00312317">
          <w:t>právnickej osobe v súlade s §</w:t>
        </w:r>
        <w:r w:rsidR="00BE69D2">
          <w:t xml:space="preserve"> </w:t>
        </w:r>
        <w:r w:rsidR="00312317" w:rsidRPr="00312317">
          <w:t xml:space="preserve">1 ods. 4  ZVO </w:t>
        </w:r>
      </w:ins>
      <w:r w:rsidRPr="0073389C">
        <w:t xml:space="preserve">je pre posúdenie možnosti neaplikovania ZVO potrebné </w:t>
      </w:r>
      <w:r w:rsidRPr="00137153">
        <w:rPr>
          <w:b/>
          <w:rPrChange w:id="624" w:author="Autor">
            <w:rPr/>
          </w:rPrChange>
        </w:rPr>
        <w:t>kumulatívne</w:t>
      </w:r>
      <w:r w:rsidRPr="0073389C">
        <w:t xml:space="preserve"> splniť nasledovné podmienky:</w:t>
      </w:r>
    </w:p>
    <w:p w14:paraId="7A55D389" w14:textId="70FAC22B" w:rsidR="009D7F63" w:rsidRPr="0073389C" w:rsidRDefault="00312317"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ins w:id="625" w:author="Autor">
        <w:r w:rsidRPr="00312317">
          <w:lastRenderedPageBreak/>
          <w:t>verejný obstarávateľ vykonáva nad právnickou osobou kontrolu obdobnú kontrole, akú vykonáva nad vlastnými organizačnými zložkami</w:t>
        </w:r>
      </w:ins>
      <w:del w:id="626" w:author="Autor">
        <w:r w:rsidR="009D7F63" w:rsidRPr="0073389C" w:rsidDel="00312317">
          <w:delText>právnická osoba, ktorej je zadaná zákazka (ďalej len „subjekt“) je v</w:delText>
        </w:r>
        <w:r w:rsidR="008F2E18" w:rsidDel="00312317">
          <w:delText> </w:delText>
        </w:r>
        <w:r w:rsidR="009D7F63" w:rsidRPr="0073389C" w:rsidDel="00312317">
          <w:delText>100</w:delText>
        </w:r>
        <w:r w:rsidR="008F2E18" w:rsidDel="00312317">
          <w:delText xml:space="preserve"> </w:delText>
        </w:r>
        <w:r w:rsidR="009D7F63" w:rsidRPr="0073389C" w:rsidDel="00312317">
          <w:delText xml:space="preserve">% vlastníctve </w:delText>
        </w:r>
        <w:r w:rsidR="00A62A29" w:rsidDel="00312317">
          <w:delText>prijímateľa</w:delText>
        </w:r>
        <w:r w:rsidR="009D7F63" w:rsidRPr="0073389C" w:rsidDel="00312317">
          <w:delText xml:space="preserve"> zadávajúceho zákazku (t.j. je vylúčený súkromný kapitál tretej strany)</w:delText>
        </w:r>
      </w:del>
      <w:r w:rsidR="009D7F63" w:rsidRPr="0073389C">
        <w:t>,</w:t>
      </w:r>
    </w:p>
    <w:p w14:paraId="7A55D38A" w14:textId="42F016EB" w:rsidR="009D7F63" w:rsidRPr="0073389C" w:rsidRDefault="00312317"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ins w:id="627" w:author="Autor">
        <w:r w:rsidRPr="00312317">
          <w:t>viac ako 80% činností kontrolovanej právnickej osoby sa vykonáva pri plnení úloh, ktorými ju poveril kontrolujúci verejný obstarávateľ alebo iné právnické osoby kontrolované týmto verejným obstarávateľom</w:t>
        </w:r>
      </w:ins>
      <w:del w:id="628" w:author="Autor">
        <w:r w:rsidR="009D7F63" w:rsidRPr="0073389C" w:rsidDel="00312317">
          <w:delText xml:space="preserve">verejný </w:delText>
        </w:r>
        <w:r w:rsidR="00A62A29" w:rsidDel="00312317">
          <w:delText>prijímateľ</w:delText>
        </w:r>
        <w:r w:rsidR="00A62A29" w:rsidRPr="0073389C" w:rsidDel="00312317">
          <w:delText xml:space="preserve"> </w:delText>
        </w:r>
        <w:r w:rsidR="009D7F63" w:rsidRPr="0073389C" w:rsidDel="00312317">
          <w:delText>vykonáva nad subjektom  kontrolu podobnú kontrole, ktorú vykonáva nad vlastnými organizačnými zložkami</w:delText>
        </w:r>
      </w:del>
      <w:r w:rsidR="009D7F63" w:rsidRPr="0073389C">
        <w:t>,</w:t>
      </w:r>
    </w:p>
    <w:p w14:paraId="7A55D38B" w14:textId="13F915AA" w:rsidR="009D7F63" w:rsidRPr="0073389C" w:rsidRDefault="00312317"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ins w:id="629" w:author="Autor">
        <w:r w:rsidRPr="00312317">
          <w:t>v kontrolovanej právnickej osobe nie je žiadna priama účasť súkromného kapitálu</w:t>
        </w:r>
        <w:r>
          <w:t>.</w:t>
        </w:r>
      </w:ins>
      <w:del w:id="630" w:author="Autor">
        <w:r w:rsidR="009D7F63" w:rsidRPr="0073389C" w:rsidDel="00312317">
          <w:delText>tento subjekt súčasne  vykonáva základnú  časť svojich činností pre</w:delText>
        </w:r>
        <w:r w:rsidR="00A62A29" w:rsidRPr="00A62A29" w:rsidDel="00312317">
          <w:rPr>
            <w:rFonts w:cs="Arial"/>
            <w:szCs w:val="19"/>
          </w:rPr>
          <w:delText xml:space="preserve"> </w:delText>
        </w:r>
        <w:r w:rsidR="00A62A29" w:rsidRPr="00A62A29" w:rsidDel="00312317">
          <w:delText>prijímateľa vykonávajúceho nad ním kontrolu podľa písm. b) tohto odseku</w:delText>
        </w:r>
        <w:r w:rsidR="009D7F63" w:rsidRPr="0073389C" w:rsidDel="00312317">
          <w:delText>,</w:delText>
        </w:r>
      </w:del>
    </w:p>
    <w:p w14:paraId="7A55D38C" w14:textId="55C0D769" w:rsidR="009D7F63" w:rsidRPr="0073389C" w:rsidDel="00312317"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rPr>
          <w:del w:id="631" w:author="Autor"/>
        </w:rPr>
      </w:pPr>
      <w:del w:id="632" w:author="Autor">
        <w:r w:rsidRPr="0073389C" w:rsidDel="00312317">
          <w:delText>subjekt je povinný postupovať podľa ZVO pokiaľ ide o jeho vlastné obstarávanie.</w:delText>
        </w:r>
      </w:del>
    </w:p>
    <w:p w14:paraId="4E7AF769" w14:textId="77777777" w:rsidR="00312317" w:rsidRPr="00137153" w:rsidRDefault="00312317" w:rsidP="00312317">
      <w:pPr>
        <w:autoSpaceDE w:val="0"/>
        <w:autoSpaceDN w:val="0"/>
        <w:adjustRightInd w:val="0"/>
        <w:spacing w:before="120" w:after="120" w:line="288" w:lineRule="auto"/>
        <w:jc w:val="both"/>
        <w:rPr>
          <w:ins w:id="633" w:author="Autor"/>
          <w:rFonts w:cs="Arial"/>
          <w:szCs w:val="19"/>
          <w:rPrChange w:id="634" w:author="Autor">
            <w:rPr>
              <w:ins w:id="635" w:author="Autor"/>
              <w:rFonts w:cs="Arial"/>
              <w:szCs w:val="19"/>
              <w:highlight w:val="yellow"/>
            </w:rPr>
          </w:rPrChange>
        </w:rPr>
      </w:pPr>
      <w:ins w:id="636" w:author="Autor">
        <w:r w:rsidRPr="00137153">
          <w:rPr>
            <w:rFonts w:cs="Arial"/>
            <w:szCs w:val="19"/>
            <w:rPrChange w:id="637" w:author="Autor">
              <w:rPr>
                <w:rFonts w:cs="Arial"/>
                <w:szCs w:val="19"/>
                <w:highlight w:val="yellow"/>
              </w:rPr>
            </w:rPrChange>
          </w:rPr>
          <w:t xml:space="preserve">Pokiaľ verejný obstarávateľ zadá zákazku s peňažným plnením (za odplatu) právnickej osobe v súlade s § 1 ods. 8  ZVO je pre posúdenie možnosti neaplikovania ZVO potrebné </w:t>
        </w:r>
        <w:r w:rsidRPr="00137153">
          <w:rPr>
            <w:rFonts w:cs="Arial"/>
            <w:b/>
            <w:szCs w:val="19"/>
            <w:rPrChange w:id="638" w:author="Autor">
              <w:rPr>
                <w:rFonts w:cs="Arial"/>
                <w:b/>
                <w:szCs w:val="19"/>
                <w:highlight w:val="yellow"/>
              </w:rPr>
            </w:rPrChange>
          </w:rPr>
          <w:t>kumulatívne</w:t>
        </w:r>
        <w:r w:rsidRPr="00137153">
          <w:rPr>
            <w:rFonts w:cs="Arial"/>
            <w:szCs w:val="19"/>
            <w:rPrChange w:id="639" w:author="Autor">
              <w:rPr>
                <w:rFonts w:cs="Arial"/>
                <w:szCs w:val="19"/>
                <w:highlight w:val="yellow"/>
              </w:rPr>
            </w:rPrChange>
          </w:rPr>
          <w:t xml:space="preserve"> splniť nasledovné podmienky:</w:t>
        </w:r>
      </w:ins>
    </w:p>
    <w:p w14:paraId="5E72460B" w14:textId="77777777" w:rsidR="00312317" w:rsidRPr="00137153" w:rsidRDefault="00312317" w:rsidP="00312317">
      <w:pPr>
        <w:pStyle w:val="Odsekzoznamu"/>
        <w:numPr>
          <w:ilvl w:val="0"/>
          <w:numId w:val="122"/>
        </w:numPr>
        <w:autoSpaceDE w:val="0"/>
        <w:autoSpaceDN w:val="0"/>
        <w:adjustRightInd w:val="0"/>
        <w:spacing w:before="120" w:after="120" w:line="288" w:lineRule="auto"/>
        <w:ind w:left="567"/>
        <w:contextualSpacing w:val="0"/>
        <w:jc w:val="both"/>
        <w:rPr>
          <w:ins w:id="640" w:author="Autor"/>
          <w:rFonts w:cs="Arial"/>
          <w:szCs w:val="19"/>
          <w:rPrChange w:id="641" w:author="Autor">
            <w:rPr>
              <w:ins w:id="642" w:author="Autor"/>
              <w:rFonts w:cs="Arial"/>
              <w:szCs w:val="19"/>
              <w:highlight w:val="yellow"/>
            </w:rPr>
          </w:rPrChange>
        </w:rPr>
      </w:pPr>
      <w:ins w:id="643" w:author="Autor">
        <w:r w:rsidRPr="00137153">
          <w:rPr>
            <w:rFonts w:cs="Arial"/>
            <w:szCs w:val="19"/>
            <w:rPrChange w:id="644" w:author="Autor">
              <w:rPr>
                <w:rFonts w:cs="Arial"/>
                <w:szCs w:val="19"/>
                <w:highlight w:val="yellow"/>
              </w:rPr>
            </w:rPrChange>
          </w:rPr>
          <w:t xml:space="preserve">verejný obstarávateľ vykonáva spoločne s inými verejnými obstarávateľmi kontrolu nad touto právnickou osobou, ktorá je obdobná kontrole, akú vykonávajú nad vlastnými organizačnými zložkami,  </w:t>
        </w:r>
      </w:ins>
    </w:p>
    <w:p w14:paraId="00CC456C" w14:textId="77777777" w:rsidR="00312317" w:rsidRPr="00312317" w:rsidRDefault="00312317">
      <w:pPr>
        <w:pStyle w:val="Odsekzoznamu"/>
        <w:numPr>
          <w:ilvl w:val="0"/>
          <w:numId w:val="122"/>
        </w:numPr>
        <w:autoSpaceDE w:val="0"/>
        <w:autoSpaceDN w:val="0"/>
        <w:adjustRightInd w:val="0"/>
        <w:spacing w:before="120" w:after="120" w:line="288" w:lineRule="auto"/>
        <w:ind w:left="567"/>
        <w:contextualSpacing w:val="0"/>
        <w:jc w:val="both"/>
        <w:rPr>
          <w:ins w:id="645" w:author="Autor"/>
        </w:rPr>
        <w:pPrChange w:id="646" w:author="Autor">
          <w:pPr>
            <w:autoSpaceDE w:val="0"/>
            <w:autoSpaceDN w:val="0"/>
            <w:adjustRightInd w:val="0"/>
            <w:spacing w:before="120" w:after="120" w:line="288" w:lineRule="auto"/>
            <w:jc w:val="both"/>
          </w:pPr>
        </w:pPrChange>
      </w:pPr>
      <w:ins w:id="647" w:author="Autor">
        <w:r w:rsidRPr="00137153">
          <w:rPr>
            <w:rFonts w:cs="Arial"/>
            <w:szCs w:val="19"/>
            <w:rPrChange w:id="648" w:author="Autor">
              <w:rPr>
                <w:rFonts w:cs="Arial"/>
                <w:szCs w:val="19"/>
                <w:highlight w:val="yellow"/>
              </w:rPr>
            </w:rPrChange>
          </w:rPr>
          <w:t>viac ako 80% činností danej právnickej osoby sa vykonáva pri plnení úloh, ktorými ju poverili kontrolujúci verejní obstarávatelia alebo iné právnické osoby kontrolované tými istými verejnými obstarávateľmi a</w:t>
        </w:r>
      </w:ins>
    </w:p>
    <w:p w14:paraId="4389F38C" w14:textId="378FE074" w:rsidR="00312317" w:rsidRDefault="00312317">
      <w:pPr>
        <w:pStyle w:val="Odsekzoznamu"/>
        <w:numPr>
          <w:ilvl w:val="0"/>
          <w:numId w:val="122"/>
        </w:numPr>
        <w:autoSpaceDE w:val="0"/>
        <w:autoSpaceDN w:val="0"/>
        <w:adjustRightInd w:val="0"/>
        <w:spacing w:before="120" w:after="120" w:line="288" w:lineRule="auto"/>
        <w:ind w:left="567"/>
        <w:contextualSpacing w:val="0"/>
        <w:jc w:val="both"/>
        <w:rPr>
          <w:ins w:id="649" w:author="Autor"/>
        </w:rPr>
        <w:pPrChange w:id="650" w:author="Autor">
          <w:pPr>
            <w:autoSpaceDE w:val="0"/>
            <w:autoSpaceDN w:val="0"/>
            <w:adjustRightInd w:val="0"/>
            <w:spacing w:before="120" w:after="120" w:line="288" w:lineRule="auto"/>
            <w:jc w:val="both"/>
          </w:pPr>
        </w:pPrChange>
      </w:pPr>
      <w:ins w:id="651" w:author="Autor">
        <w:r w:rsidRPr="00137153">
          <w:rPr>
            <w:rFonts w:cs="Arial"/>
            <w:szCs w:val="19"/>
            <w:rPrChange w:id="652" w:author="Autor">
              <w:rPr>
                <w:rFonts w:cs="Arial"/>
                <w:szCs w:val="19"/>
                <w:highlight w:val="yellow"/>
              </w:rPr>
            </w:rPrChange>
          </w:rPr>
          <w:t>v kontrolovanej právnickej osobe nie je žiadna priama účasť súkromného kapitálu.</w:t>
        </w:r>
      </w:ins>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ins w:id="653" w:author="Autor">
        <w:r w:rsidR="00BE69D2">
          <w:t xml:space="preserve"> §1 ods. 4 až 11 ZVO a v</w:t>
        </w:r>
      </w:ins>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3F91D768"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del w:id="654" w:author="Autor">
        <w:r w:rsidRPr="0073389C" w:rsidDel="00312317">
          <w:delText xml:space="preserve">skutočností </w:delText>
        </w:r>
        <w:r w:rsidR="00A62A29" w:rsidDel="00312317">
          <w:delText xml:space="preserve">pri 100 %-nom </w:delText>
        </w:r>
      </w:del>
      <w:ins w:id="655" w:author="Autor">
        <w:r w:rsidR="00312317">
          <w:t xml:space="preserve">neexistencie priamej účasti súkromného kapitálu v kontrolovanej osobe </w:t>
        </w:r>
      </w:ins>
      <w:del w:id="656" w:author="Autor">
        <w:r w:rsidR="00A62A29" w:rsidDel="00312317">
          <w:delText>vlastníctve subjektu</w:delText>
        </w:r>
      </w:del>
      <w:r w:rsidR="00A62A29">
        <w:t xml:space="preserve"> </w:t>
      </w:r>
      <w:r w:rsidRPr="0073389C">
        <w:t>podľa kapitoly 4.1.</w:t>
      </w:r>
      <w:del w:id="657" w:author="Autor">
        <w:r w:rsidRPr="0073389C" w:rsidDel="00312317">
          <w:delText xml:space="preserve">1 </w:delText>
        </w:r>
      </w:del>
      <w:ins w:id="658" w:author="Autor">
        <w:r w:rsidR="00312317">
          <w:t>3</w:t>
        </w:r>
        <w:r w:rsidR="00312317" w:rsidRPr="0073389C">
          <w:t xml:space="preserve"> </w:t>
        </w:r>
      </w:ins>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lastRenderedPageBreak/>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46174288"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3B3A4C8C"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del w:id="659" w:author="Autor">
        <w:r w:rsidRPr="0073389C" w:rsidDel="00312317">
          <w:delText>100 % vlastníctvo subjektu</w:delText>
        </w:r>
      </w:del>
      <w:ins w:id="660" w:author="Autor">
        <w:r w:rsidR="00312317">
          <w:t>neexistenciu priamej účasti súkromného kapitálu</w:t>
        </w:r>
      </w:ins>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ins w:id="661" w:author="Autor">
        <w:r w:rsidR="00312317">
          <w:t xml:space="preserve">dodržať princíp </w:t>
        </w:r>
      </w:ins>
      <w:r w:rsidRPr="0073389C">
        <w:t>hospodárnosti vyplývajúcej zo zákona o finančnej kontrole a zo zákona o rozpočtových pravidlách,</w:t>
      </w:r>
    </w:p>
    <w:p w14:paraId="7A55D3A2" w14:textId="68F81C65"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19900CE9" w:rsidR="009D7F63" w:rsidRPr="0073389C" w:rsidRDefault="00312317"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ins w:id="662" w:author="Autor">
        <w:r w:rsidRPr="00312317">
          <w:t>ďalšiu relevantnú dokumentáciu súvisiacu s postupom zadávania in-house zákaziek a zákaziek horizontálnej spolupráce</w:t>
        </w:r>
      </w:ins>
      <w:del w:id="663" w:author="Autor">
        <w:r w:rsidR="009D7F63" w:rsidRPr="0073389C" w:rsidDel="00312317">
          <w:delText>dokumentáciu súvisiacu s postupom pri zadávaní vlastných potrieb subjektu v zmysle MP CKO č. 12</w:delText>
        </w:r>
        <w:r w:rsidR="00367E6F" w:rsidRPr="00367E6F" w:rsidDel="00312317">
          <w:rPr>
            <w:rFonts w:cs="Arial"/>
            <w:szCs w:val="19"/>
          </w:rPr>
          <w:delText xml:space="preserve"> </w:delText>
        </w:r>
        <w:r w:rsidR="00367E6F" w:rsidRPr="00367E6F" w:rsidDel="00312317">
          <w:delText>k zadávaniu zákaziek nespadajúcich pod zákon o verejnom obstarávaní</w:delText>
        </w:r>
        <w:r w:rsidR="009D7F63" w:rsidRPr="0073389C" w:rsidDel="00312317">
          <w:delText xml:space="preserve"> </w:delText>
        </w:r>
        <w:r w:rsidR="009D7F63" w:rsidRPr="0073389C" w:rsidDel="00312317">
          <w:lastRenderedPageBreak/>
          <w:delText>nevyhnutných pre realizáciu činností v zmysle predmetu vnútorného obstarávania, ktoré sú financované z prostriedkov fondov EŠIF</w:delText>
        </w:r>
      </w:del>
      <w:r w:rsidR="009D7F63" w:rsidRPr="0073389C">
        <w:t>.</w:t>
      </w:r>
    </w:p>
    <w:p w14:paraId="7A55D3AD" w14:textId="0F1D3B04" w:rsidR="009D7F63" w:rsidRPr="0073389C" w:rsidRDefault="00367E6F">
      <w:pPr>
        <w:autoSpaceDE w:val="0"/>
        <w:autoSpaceDN w:val="0"/>
        <w:adjustRightInd w:val="0"/>
        <w:spacing w:before="120" w:after="120" w:line="288" w:lineRule="auto"/>
        <w:jc w:val="both"/>
        <w:pPrChange w:id="664" w:author="Autor">
          <w:pPr>
            <w:autoSpaceDE w:val="0"/>
            <w:autoSpaceDN w:val="0"/>
            <w:adjustRightInd w:val="0"/>
            <w:spacing w:before="120" w:after="120" w:line="288" w:lineRule="auto"/>
            <w:ind w:left="284"/>
            <w:jc w:val="both"/>
          </w:pPr>
        </w:pPrChange>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ins w:id="665" w:author="Autor">
        <w:r w:rsidR="00E56F7C">
          <w:rPr>
            <w:color w:val="000000"/>
          </w:rPr>
          <w:t xml:space="preserve"> </w:t>
        </w:r>
        <w:r w:rsidR="00E56F7C" w:rsidRPr="00E56F7C">
          <w:rPr>
            <w:color w:val="000000"/>
          </w:rPr>
          <w:t>(vrátane dodávateľa „in-house“ zákazky)</w:t>
        </w:r>
      </w:ins>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ins w:id="666" w:author="Autor">
        <w:r w:rsidR="00E56F7C">
          <w:rPr>
            <w:color w:val="000000"/>
          </w:rPr>
          <w:t>.</w:t>
        </w:r>
      </w:ins>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AF4B3F" w:rsidRDefault="00AF4B3F">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667" w:author="Autor"/>
          <w:rPrChange w:id="668" w:author="Autor">
            <w:rPr>
              <w:ins w:id="669" w:author="Autor"/>
              <w:color w:val="000000"/>
            </w:rPr>
          </w:rPrChange>
        </w:rPr>
        <w:pPrChange w:id="670" w:author="Autor">
          <w:pPr>
            <w:autoSpaceDE w:val="0"/>
            <w:autoSpaceDN w:val="0"/>
            <w:adjustRightInd w:val="0"/>
            <w:spacing w:before="120" w:after="120" w:line="288" w:lineRule="auto"/>
            <w:jc w:val="both"/>
          </w:pPr>
        </w:pPrChange>
      </w:pPr>
      <w:ins w:id="671" w:author="Autor">
        <w:r w:rsidRPr="00AF4B3F">
          <w:rPr>
            <w:b/>
            <w:i/>
            <w:rPrChange w:id="672" w:author="Autor">
              <w:rPr>
                <w:b/>
                <w:i/>
                <w:color w:val="000000"/>
              </w:rPr>
            </w:rPrChange>
          </w:rPr>
          <w:t xml:space="preserve">Dôležité upozornenie: </w:t>
        </w:r>
        <w:r w:rsidRPr="00AF4B3F">
          <w:rPr>
            <w:rPrChange w:id="673" w:author="Autor">
              <w:rPr>
                <w:color w:val="000000"/>
              </w:rPr>
            </w:rPrChange>
          </w:rPr>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ins>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674" w:name="_Toc440372887"/>
      <w:bookmarkStart w:id="675" w:name="_Toc440636398"/>
      <w:r w:rsidRPr="0073389C">
        <w:rPr>
          <w:lang w:val="sk-SK"/>
        </w:rPr>
        <w:t>Konflikt záujmov</w:t>
      </w:r>
      <w:bookmarkEnd w:id="674"/>
      <w:bookmarkEnd w:id="675"/>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lastRenderedPageBreak/>
        <w:t>partner (partner prijímateľa, osoba ktorá sa podieľa na realizácii projektu);</w:t>
      </w:r>
    </w:p>
    <w:p w14:paraId="7A55D3BB"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ins w:id="676" w:author="Auto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ins>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1"/>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lastRenderedPageBreak/>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2"/>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3"/>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4"/>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9A78AB">
            <w:pPr>
              <w:pStyle w:val="Odsekzoznamu"/>
              <w:numPr>
                <w:ilvl w:val="0"/>
                <w:numId w:val="46"/>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w:t>
      </w:r>
      <w:r w:rsidRPr="0073389C">
        <w:lastRenderedPageBreak/>
        <w:t>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771817">
            <w:pPr>
              <w:pStyle w:val="Odsekzoznamu"/>
              <w:keepNext/>
              <w:keepLines/>
              <w:numPr>
                <w:ilvl w:val="0"/>
                <w:numId w:val="47"/>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771817">
            <w:pPr>
              <w:pStyle w:val="Odsekzoznamu"/>
              <w:keepNext/>
              <w:keepLines/>
              <w:numPr>
                <w:ilvl w:val="0"/>
                <w:numId w:val="47"/>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lastRenderedPageBreak/>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A55D467" w14:textId="77777777"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677" w:name="_Toc410907878"/>
      <w:bookmarkStart w:id="678" w:name="_Toc440372888"/>
      <w:bookmarkStart w:id="679" w:name="_Toc440636399"/>
      <w:r w:rsidRPr="0073389C">
        <w:rPr>
          <w:lang w:val="sk-SK"/>
        </w:rPr>
        <w:t>Informačný systém (ITMS2014+)</w:t>
      </w:r>
      <w:bookmarkEnd w:id="677"/>
      <w:bookmarkEnd w:id="678"/>
      <w:bookmarkEnd w:id="679"/>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5"/>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680" w:name="_Toc440372889"/>
      <w:bookmarkStart w:id="681" w:name="_Toc440636400"/>
      <w:r w:rsidRPr="0073389C">
        <w:rPr>
          <w:lang w:val="sk-SK"/>
        </w:rPr>
        <w:lastRenderedPageBreak/>
        <w:t>Informovanie a komunikácia</w:t>
      </w:r>
      <w:bookmarkEnd w:id="680"/>
      <w:bookmarkEnd w:id="681"/>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6"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 xml:space="preserve">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w:t>
      </w:r>
      <w:r w:rsidRPr="0073389C">
        <w:lastRenderedPageBreak/>
        <w:t>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682" w:name="_Toc440372890"/>
      <w:bookmarkStart w:id="683" w:name="_Toc440636401"/>
      <w:bookmarkStart w:id="684" w:name="_Toc410907880"/>
      <w:r w:rsidRPr="0073389C">
        <w:rPr>
          <w:rFonts w:ascii="Arial" w:hAnsi="Arial"/>
          <w:lang w:val="sk-SK"/>
        </w:rPr>
        <w:lastRenderedPageBreak/>
        <w:t>Kontrola a overovanie oprávnenosti výdavkov</w:t>
      </w:r>
      <w:bookmarkEnd w:id="682"/>
      <w:bookmarkEnd w:id="683"/>
      <w:r w:rsidRPr="0073389C">
        <w:rPr>
          <w:rFonts w:ascii="Arial" w:hAnsi="Arial"/>
          <w:lang w:val="sk-SK"/>
        </w:rPr>
        <w:t xml:space="preserve"> </w:t>
      </w:r>
      <w:bookmarkEnd w:id="684"/>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685" w:name="_Toc410907881"/>
      <w:bookmarkStart w:id="686" w:name="_Toc440372891"/>
      <w:bookmarkStart w:id="687" w:name="_Toc440636402"/>
      <w:r w:rsidRPr="0073389C">
        <w:rPr>
          <w:lang w:val="sk-SK"/>
        </w:rPr>
        <w:t xml:space="preserve">Administratívna </w:t>
      </w:r>
      <w:r w:rsidR="00F17DE9">
        <w:rPr>
          <w:lang w:val="sk-SK"/>
        </w:rPr>
        <w:t xml:space="preserve">finančná </w:t>
      </w:r>
      <w:r w:rsidRPr="0073389C">
        <w:rPr>
          <w:lang w:val="sk-SK"/>
        </w:rPr>
        <w:t>kontrola</w:t>
      </w:r>
      <w:bookmarkEnd w:id="685"/>
      <w:bookmarkEnd w:id="686"/>
      <w:bookmarkEnd w:id="687"/>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E8620BD"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ins w:id="688" w:author="Autor">
        <w:r w:rsidR="009D23D6">
          <w:t>ť</w:t>
        </w:r>
      </w:ins>
      <w:del w:id="689" w:author="Autor">
        <w:r w:rsidRPr="0073389C" w:rsidDel="009D23D6">
          <w:delText>ť</w:delText>
        </w:r>
        <w:r w:rsidR="009D7F63" w:rsidRPr="0073389C" w:rsidDel="009D23D6">
          <w:delText>̌</w:delText>
        </w:r>
      </w:del>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del w:id="690" w:author="Autor">
        <w:r w:rsidR="00F17DE9" w:rsidDel="000B1D63">
          <w:delText>alebo finančnou kontrolou na mieste</w:delText>
        </w:r>
        <w:r w:rsidR="009D7F63" w:rsidRPr="0073389C" w:rsidDel="000B1D63">
          <w:delText xml:space="preserve"> </w:delText>
        </w:r>
      </w:del>
      <w:r w:rsidR="009D7F63" w:rsidRPr="0073389C">
        <w:t xml:space="preserve">a </w:t>
      </w:r>
      <w:r w:rsidRPr="0073389C">
        <w:t>zabezpeči</w:t>
      </w:r>
      <w:ins w:id="691" w:author="Autor">
        <w:r w:rsidR="000B1D63">
          <w:t>ť</w:t>
        </w:r>
      </w:ins>
      <w:del w:id="692" w:author="Autor">
        <w:r w:rsidRPr="0073389C" w:rsidDel="000B1D63">
          <w:delText>ť</w:delText>
        </w:r>
        <w:r w:rsidR="009D7F63" w:rsidRPr="0073389C" w:rsidDel="000B1D63">
          <w:delText>̌</w:delText>
        </w:r>
      </w:del>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ins w:id="693" w:author="Autor">
        <w:r w:rsidR="000B1D63">
          <w:t>Z</w:t>
        </w:r>
      </w:ins>
      <w:del w:id="694" w:author="Autor">
        <w:r w:rsidR="009D7F63" w:rsidRPr="0073389C" w:rsidDel="000B1D63">
          <w:delText>z</w:delText>
        </w:r>
      </w:del>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090EB32F"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ins w:id="695" w:author="Autor">
        <w:r w:rsidR="009D23D6">
          <w:t>ť</w:t>
        </w:r>
      </w:ins>
      <w:del w:id="696" w:author="Autor">
        <w:r w:rsidRPr="0073389C" w:rsidDel="009D23D6">
          <w:delText>ť</w:delText>
        </w:r>
        <w:r w:rsidR="009D7F63" w:rsidRPr="0073389C" w:rsidDel="009D23D6">
          <w:delText>̌</w:delText>
        </w:r>
      </w:del>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ins w:id="697" w:author="Autor">
        <w:r w:rsidR="000B1D63">
          <w:t>ť</w:t>
        </w:r>
      </w:ins>
      <w:del w:id="698" w:author="Autor">
        <w:r w:rsidRPr="0073389C" w:rsidDel="000B1D63">
          <w:delText>ť</w:delText>
        </w:r>
        <w:r w:rsidR="009D7F63" w:rsidRPr="0073389C" w:rsidDel="000B1D63">
          <w:delText>̌</w:delText>
        </w:r>
      </w:del>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530F79C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ins w:id="699" w:author="Autor">
        <w:r w:rsidR="009D23D6">
          <w:t>ť</w:t>
        </w:r>
      </w:ins>
      <w:del w:id="700" w:author="Autor">
        <w:r w:rsidRPr="0073389C" w:rsidDel="009D23D6">
          <w:delText>ť</w:delText>
        </w:r>
        <w:r w:rsidR="009D7F63" w:rsidRPr="0073389C" w:rsidDel="009D23D6">
          <w:delText>̌</w:delText>
        </w:r>
      </w:del>
      <w:r w:rsidR="009D7F63" w:rsidRPr="0073389C">
        <w:t xml:space="preserve"> </w:t>
      </w:r>
      <w:r w:rsidRPr="0073389C">
        <w:t>opodstatnenos</w:t>
      </w:r>
      <w:ins w:id="701" w:author="Autor">
        <w:r w:rsidR="009D23D6">
          <w:t>ť</w:t>
        </w:r>
      </w:ins>
      <w:del w:id="702" w:author="Autor">
        <w:r w:rsidRPr="0073389C" w:rsidDel="009D23D6">
          <w:delText>ť</w:delText>
        </w:r>
        <w:r w:rsidR="009D7F63" w:rsidRPr="0073389C" w:rsidDel="009D23D6">
          <w:delText>̌</w:delText>
        </w:r>
      </w:del>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61DC3BE2"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ins w:id="703" w:author="Autor">
        <w:r w:rsidR="005E6061">
          <w:t xml:space="preserve"> </w:t>
        </w:r>
      </w:ins>
      <w:r w:rsidR="009D7F63" w:rsidRPr="0073389C">
        <w:t>-</w:t>
      </w:r>
      <w:ins w:id="704" w:author="Autor">
        <w:r w:rsidR="005E6061">
          <w:t xml:space="preserve"> </w:t>
        </w:r>
      </w:ins>
      <w:r w:rsidR="009D7F63" w:rsidRPr="0073389C">
        <w:t xml:space="preserve">odberateľské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výdavok je primeraný, t.j. zodpovedá obvyklým cenám v danom mieste a čase a zodpovedá 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w:t>
      </w:r>
      <w:r w:rsidRPr="00A11D9F">
        <w:rPr>
          <w:rFonts w:ascii="Arial" w:hAnsi="Arial" w:cs="Arial"/>
          <w:sz w:val="19"/>
          <w:szCs w:val="19"/>
          <w:lang w:val="sk-SK"/>
        </w:rPr>
        <w:lastRenderedPageBreak/>
        <w:t>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705" w:name="_Toc410907882"/>
      <w:bookmarkStart w:id="706" w:name="_Toc440372892"/>
      <w:bookmarkStart w:id="707" w:name="_Toc440636403"/>
      <w:r>
        <w:rPr>
          <w:lang w:val="sk-SK"/>
        </w:rPr>
        <w:t>Finančná k</w:t>
      </w:r>
      <w:r w:rsidR="009D7F63" w:rsidRPr="0073389C">
        <w:rPr>
          <w:lang w:val="sk-SK"/>
        </w:rPr>
        <w:t>ontrola na mieste</w:t>
      </w:r>
      <w:bookmarkEnd w:id="705"/>
      <w:bookmarkEnd w:id="706"/>
      <w:bookmarkEnd w:id="707"/>
      <w:r w:rsidR="009D7F63" w:rsidRPr="0073389C">
        <w:rPr>
          <w:lang w:val="sk-SK"/>
        </w:rPr>
        <w:tab/>
      </w:r>
      <w:r w:rsidR="009D7F63" w:rsidRPr="0073389C">
        <w:rPr>
          <w:lang w:val="sk-SK"/>
        </w:rPr>
        <w:tab/>
      </w:r>
    </w:p>
    <w:p w14:paraId="7A55D4BD" w14:textId="389B064A"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ins w:id="708" w:author="Autor"/>
          <w:rFonts w:eastAsia="Times" w:cs="Arial"/>
          <w:szCs w:val="19"/>
          <w:lang w:eastAsia="sk-SK"/>
        </w:rPr>
      </w:pPr>
      <w:ins w:id="709" w:author="Auto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ins>
    </w:p>
    <w:p w14:paraId="7A55D4C7" w14:textId="4105F851" w:rsidR="009D7F63" w:rsidRPr="0073389C" w:rsidDel="00624A78" w:rsidRDefault="009D7F63" w:rsidP="009D7F63">
      <w:pPr>
        <w:pStyle w:val="Default"/>
        <w:spacing w:before="120" w:after="120" w:line="288" w:lineRule="auto"/>
        <w:jc w:val="both"/>
        <w:rPr>
          <w:del w:id="710" w:author="Autor"/>
          <w:rFonts w:ascii="Arial" w:hAnsi="Arial" w:cs="Arial"/>
          <w:sz w:val="19"/>
          <w:szCs w:val="19"/>
          <w:lang w:val="sk-SK"/>
        </w:rPr>
      </w:pPr>
      <w:del w:id="711" w:author="Autor">
        <w:r w:rsidRPr="0073389C" w:rsidDel="00624A78">
          <w:rPr>
            <w:rFonts w:ascii="Arial" w:hAnsi="Arial" w:cs="Arial"/>
            <w:sz w:val="19"/>
            <w:szCs w:val="19"/>
            <w:lang w:val="sk-SK"/>
          </w:rPr>
          <w:lastRenderedPageBreak/>
          <w:delText xml:space="preserve">V súvislosti s aplikáciou zákona o finančnej kontrole sú poverení pracovníci pri vykonávaní kontroly formou </w:delText>
        </w:r>
        <w:r w:rsidR="00FA0730" w:rsidDel="00624A78">
          <w:rPr>
            <w:rFonts w:ascii="Arial" w:hAnsi="Arial" w:cs="Arial"/>
            <w:sz w:val="19"/>
            <w:szCs w:val="19"/>
            <w:lang w:val="sk-SK"/>
          </w:rPr>
          <w:delText xml:space="preserve">finančnej </w:delText>
        </w:r>
        <w:r w:rsidRPr="0073389C" w:rsidDel="00624A78">
          <w:rPr>
            <w:rFonts w:ascii="Arial" w:hAnsi="Arial" w:cs="Arial"/>
            <w:sz w:val="19"/>
            <w:szCs w:val="19"/>
            <w:lang w:val="sk-SK"/>
          </w:rPr>
          <w:delText xml:space="preserve">kontroly na mieste </w:delText>
        </w:r>
        <w:r w:rsidRPr="000B1D63" w:rsidDel="00624A78">
          <w:rPr>
            <w:rFonts w:ascii="Arial" w:hAnsi="Arial" w:cs="Arial"/>
            <w:b/>
            <w:sz w:val="19"/>
            <w:szCs w:val="19"/>
            <w:lang w:val="sk-SK"/>
          </w:rPr>
          <w:delText xml:space="preserve">oprávnení </w:delText>
        </w:r>
        <w:r w:rsidRPr="0073389C" w:rsidDel="00624A78">
          <w:rPr>
            <w:rFonts w:ascii="Arial" w:hAnsi="Arial" w:cs="Arial"/>
            <w:sz w:val="19"/>
            <w:szCs w:val="19"/>
            <w:lang w:val="sk-SK"/>
          </w:rPr>
          <w:delText xml:space="preserve">v nevyhnutnom rozsahu za podmienok ustanovených v osobitných predpisoch: </w:delText>
        </w:r>
      </w:del>
    </w:p>
    <w:p w14:paraId="7A55D4C8" w14:textId="710ECFC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del w:id="712" w:author="Autor">
        <w:r w:rsidDel="00406757">
          <w:rPr>
            <w:rFonts w:cs="Arial"/>
            <w:color w:val="auto"/>
            <w:szCs w:val="19"/>
            <w:lang w:val="sk-SK" w:eastAsia="sk-SK"/>
          </w:rPr>
          <w:delText xml:space="preserve"> a odoberať ich mimo priestorov kontrolovanej osoby, ak ich poskytnutiu nebráni osobitný predpis</w:delText>
        </w:r>
      </w:del>
      <w:r w:rsidRPr="0025055A">
        <w:rPr>
          <w:rFonts w:cs="Arial"/>
          <w:color w:val="auto"/>
          <w:szCs w:val="19"/>
          <w:lang w:val="sk-SK" w:eastAsia="sk-SK"/>
        </w:rPr>
        <w:t>,</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ins w:id="713" w:author="Autor">
        <w:r w:rsidR="000B1D63">
          <w:rPr>
            <w:rFonts w:cs="Arial"/>
            <w:color w:val="auto"/>
            <w:szCs w:val="19"/>
            <w:lang w:val="sk-SK" w:eastAsia="sk-SK"/>
          </w:rPr>
          <w:t>kontrolovanej osoby (</w:t>
        </w:r>
      </w:ins>
      <w:r>
        <w:rPr>
          <w:rFonts w:cs="Arial"/>
          <w:color w:val="auto"/>
          <w:szCs w:val="19"/>
          <w:lang w:val="sk-SK" w:eastAsia="sk-SK"/>
        </w:rPr>
        <w:t>prijímateľa</w:t>
      </w:r>
      <w:ins w:id="714" w:author="Autor">
        <w:r w:rsidR="000B1D63">
          <w:rPr>
            <w:rFonts w:cs="Arial"/>
            <w:color w:val="auto"/>
            <w:szCs w:val="19"/>
            <w:lang w:val="sk-SK" w:eastAsia="sk-SK"/>
          </w:rPr>
          <w:t>)</w:t>
        </w:r>
      </w:ins>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ins w:id="715" w:author="Autor">
        <w:r w:rsidR="000B1D63">
          <w:rPr>
            <w:rFonts w:cs="Arial"/>
            <w:color w:val="auto"/>
            <w:szCs w:val="19"/>
            <w:lang w:val="sk-SK" w:eastAsia="sk-SK"/>
          </w:rPr>
          <w:t>kontrolovanej osoby (</w:t>
        </w:r>
      </w:ins>
      <w:r>
        <w:rPr>
          <w:rFonts w:cs="Arial"/>
          <w:color w:val="auto"/>
          <w:szCs w:val="19"/>
          <w:lang w:val="sk-SK" w:eastAsia="sk-SK"/>
        </w:rPr>
        <w:t>prijímateľa</w:t>
      </w:r>
      <w:ins w:id="716" w:author="Autor">
        <w:r w:rsidR="000B1D63">
          <w:rPr>
            <w:rFonts w:cs="Arial"/>
            <w:color w:val="auto"/>
            <w:szCs w:val="19"/>
            <w:lang w:val="sk-SK" w:eastAsia="sk-SK"/>
          </w:rPr>
          <w:t>)</w:t>
        </w:r>
      </w:ins>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701A3B26"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del w:id="717" w:author="Autor">
        <w:r w:rsidRPr="0073389C" w:rsidDel="00406757">
          <w:rPr>
            <w:rFonts w:cs="Arial"/>
            <w:szCs w:val="19"/>
            <w:lang w:val="sk-SK"/>
          </w:rPr>
          <w:delText xml:space="preserve">predmet a </w:delText>
        </w:r>
      </w:del>
      <w:ins w:id="718" w:author="Autor">
        <w:r w:rsidR="00406757">
          <w:rPr>
            <w:rFonts w:cs="Arial"/>
            <w:szCs w:val="19"/>
            <w:lang w:val="sk-SK"/>
          </w:rPr>
          <w:t> </w:t>
        </w:r>
      </w:ins>
      <w:del w:id="719" w:author="Autor">
        <w:r w:rsidRPr="0073389C" w:rsidDel="00406757">
          <w:rPr>
            <w:rFonts w:cs="Arial"/>
            <w:szCs w:val="19"/>
            <w:lang w:val="sk-SK"/>
          </w:rPr>
          <w:delText>termín</w:delText>
        </w:r>
      </w:del>
      <w:ins w:id="720" w:author="Autor">
        <w:r w:rsidR="00406757">
          <w:rPr>
            <w:rFonts w:cs="Arial"/>
            <w:szCs w:val="19"/>
            <w:lang w:val="sk-SK"/>
          </w:rPr>
          <w:t>termín a cieľ výkonu</w:t>
        </w:r>
      </w:ins>
      <w:r w:rsidRPr="0073389C">
        <w:rPr>
          <w:rFonts w:cs="Arial"/>
          <w:szCs w:val="19"/>
          <w:lang w:val="sk-SK"/>
        </w:rPr>
        <w:t xml:space="preserve"> </w:t>
      </w:r>
      <w:del w:id="721" w:author="Autor">
        <w:r w:rsidRPr="0073389C" w:rsidDel="00406757">
          <w:rPr>
            <w:rFonts w:cs="Arial"/>
            <w:szCs w:val="19"/>
            <w:lang w:val="sk-SK"/>
          </w:rPr>
          <w:delText xml:space="preserve">začatia </w:delText>
        </w:r>
      </w:del>
      <w:r w:rsidR="00FA0730">
        <w:rPr>
          <w:rFonts w:cs="Arial"/>
          <w:szCs w:val="19"/>
          <w:lang w:val="sk-SK"/>
        </w:rPr>
        <w:t xml:space="preserve">finančnej </w:t>
      </w:r>
      <w:r w:rsidRPr="0073389C">
        <w:rPr>
          <w:rFonts w:cs="Arial"/>
          <w:szCs w:val="19"/>
          <w:lang w:val="sk-SK"/>
        </w:rPr>
        <w:t>kontroly na mieste; ak by oznámením o </w:t>
      </w:r>
      <w:del w:id="722" w:author="Autor">
        <w:r w:rsidRPr="0073389C" w:rsidDel="00406757">
          <w:rPr>
            <w:rFonts w:cs="Arial"/>
            <w:szCs w:val="19"/>
            <w:lang w:val="sk-SK"/>
          </w:rPr>
          <w:delText xml:space="preserve">začatí </w:delText>
        </w:r>
      </w:del>
      <w:ins w:id="723" w:author="Autor">
        <w:r w:rsidR="00406757">
          <w:rPr>
            <w:rFonts w:cs="Arial"/>
            <w:szCs w:val="19"/>
            <w:lang w:val="sk-SK"/>
          </w:rPr>
          <w:t>výkone</w:t>
        </w:r>
        <w:r w:rsidR="00406757" w:rsidRPr="0073389C">
          <w:rPr>
            <w:rFonts w:cs="Arial"/>
            <w:szCs w:val="19"/>
            <w:lang w:val="sk-SK"/>
          </w:rPr>
          <w:t xml:space="preserve"> </w:t>
        </w:r>
      </w:ins>
      <w:r w:rsidR="00FA0730">
        <w:rPr>
          <w:rFonts w:cs="Arial"/>
          <w:szCs w:val="19"/>
          <w:lang w:val="sk-SK"/>
        </w:rPr>
        <w:t xml:space="preserve">finančnej </w:t>
      </w:r>
      <w:r w:rsidRPr="0073389C">
        <w:rPr>
          <w:rFonts w:cs="Arial"/>
          <w:szCs w:val="19"/>
          <w:lang w:val="sk-SK"/>
        </w:rPr>
        <w:t xml:space="preserve">kontroly na mieste mohlo dôjsť k zmareniu </w:t>
      </w:r>
      <w:ins w:id="724" w:author="Autor">
        <w:r w:rsidR="00406757">
          <w:rPr>
            <w:rFonts w:cs="Arial"/>
            <w:szCs w:val="19"/>
            <w:lang w:val="sk-SK"/>
          </w:rPr>
          <w:t xml:space="preserve">cieľa </w:t>
        </w:r>
      </w:ins>
      <w:r w:rsidR="00FA0730">
        <w:rPr>
          <w:rFonts w:cs="Arial"/>
          <w:szCs w:val="19"/>
          <w:lang w:val="sk-SK"/>
        </w:rPr>
        <w:t xml:space="preserve">finančnej </w:t>
      </w:r>
      <w:r w:rsidRPr="0073389C">
        <w:rPr>
          <w:rFonts w:cs="Arial"/>
          <w:szCs w:val="19"/>
          <w:lang w:val="sk-SK"/>
        </w:rPr>
        <w:t>kontroly na mieste</w:t>
      </w:r>
      <w:ins w:id="725" w:author="Autor">
        <w:r w:rsidR="00406757">
          <w:rPr>
            <w:rFonts w:cs="Arial"/>
            <w:szCs w:val="19"/>
            <w:lang w:val="sk-SK"/>
          </w:rPr>
          <w:t xml:space="preserve"> alebo ak hrozí, že doklady alebo iné podklady budú znehodnotené, zničené alebo pozmenené</w:t>
        </w:r>
      </w:ins>
      <w:r w:rsidRPr="0073389C">
        <w:rPr>
          <w:rFonts w:cs="Arial"/>
          <w:szCs w:val="19"/>
          <w:lang w:val="sk-SK"/>
        </w:rPr>
        <w:t>, sú povinní oznámenie urobiť najneskôr pri</w:t>
      </w:r>
      <w:ins w:id="726" w:author="Autor">
        <w:r w:rsidR="0082019F">
          <w:rPr>
            <w:sz w:val="18"/>
            <w:lang w:val="sk-SK" w:eastAsia="sk-SK"/>
          </w:rPr>
          <w:t xml:space="preserve"> </w:t>
        </w:r>
      </w:ins>
      <w:del w:id="727" w:author="Autor">
        <w:r w:rsidRPr="0073389C" w:rsidDel="0082019F">
          <w:rPr>
            <w:rFonts w:cs="Arial"/>
            <w:szCs w:val="19"/>
            <w:lang w:val="sk-SK"/>
          </w:rPr>
          <w:delText xml:space="preserve"> </w:delText>
        </w:r>
      </w:del>
      <w:ins w:id="728" w:author="Auto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ins>
      <w:del w:id="729" w:author="Autor">
        <w:r w:rsidRPr="0082019F" w:rsidDel="0082019F">
          <w:rPr>
            <w:rFonts w:cs="Arial"/>
            <w:szCs w:val="19"/>
            <w:lang w:val="sk-SK"/>
          </w:rPr>
          <w:delText>začatí</w:delText>
        </w:r>
        <w:r w:rsidRPr="0073389C" w:rsidDel="0082019F">
          <w:rPr>
            <w:rFonts w:cs="Arial"/>
            <w:szCs w:val="19"/>
            <w:lang w:val="sk-SK"/>
          </w:rPr>
          <w:delText xml:space="preserve"> fyzického výkonu </w:delText>
        </w:r>
        <w:r w:rsidR="00FA0730" w:rsidDel="0082019F">
          <w:rPr>
            <w:rFonts w:cs="Arial"/>
            <w:szCs w:val="19"/>
            <w:lang w:val="sk-SK"/>
          </w:rPr>
          <w:delText xml:space="preserve">finančnej </w:delText>
        </w:r>
        <w:r w:rsidRPr="0073389C" w:rsidDel="0082019F">
          <w:rPr>
            <w:rFonts w:cs="Arial"/>
            <w:szCs w:val="19"/>
            <w:lang w:val="sk-SK"/>
          </w:rPr>
          <w:delText>kontroly na mieste</w:delText>
        </w:r>
      </w:del>
      <w:ins w:id="730" w:author="Autor">
        <w:r w:rsidR="0082019F">
          <w:rPr>
            <w:rFonts w:cs="Arial"/>
            <w:szCs w:val="19"/>
            <w:lang w:val="sk-SK"/>
          </w:rPr>
          <w:t xml:space="preserve"> </w:t>
        </w:r>
      </w:ins>
      <w:del w:id="731" w:author="Autor">
        <w:r w:rsidRPr="0082019F" w:rsidDel="0082019F">
          <w:rPr>
            <w:rFonts w:cs="Arial"/>
            <w:szCs w:val="19"/>
            <w:lang w:val="sk-SK"/>
          </w:rPr>
          <w:delText xml:space="preserve">. </w:delText>
        </w:r>
      </w:del>
      <w:r w:rsidRPr="0082019F">
        <w:rPr>
          <w:rFonts w:cs="Arial"/>
          <w:szCs w:val="19"/>
          <w:lang w:val="sk-SK"/>
        </w:rPr>
        <w:t xml:space="preserve">Oznámenie sa vykoná prostredníctvom oznámenia o </w:t>
      </w:r>
      <w:del w:id="732" w:author="Autor">
        <w:r w:rsidRPr="0082019F" w:rsidDel="0082019F">
          <w:rPr>
            <w:rFonts w:cs="Arial"/>
            <w:szCs w:val="19"/>
            <w:lang w:val="sk-SK"/>
          </w:rPr>
          <w:delText xml:space="preserve">začatí </w:delText>
        </w:r>
      </w:del>
      <w:ins w:id="733" w:author="Autor">
        <w:r w:rsidR="0082019F">
          <w:rPr>
            <w:rFonts w:cs="Arial"/>
            <w:szCs w:val="19"/>
            <w:lang w:val="sk-SK"/>
          </w:rPr>
          <w:t>výkone</w:t>
        </w:r>
        <w:r w:rsidR="0082019F" w:rsidRPr="0082019F">
          <w:rPr>
            <w:rFonts w:cs="Arial"/>
            <w:szCs w:val="19"/>
            <w:lang w:val="sk-SK"/>
          </w:rPr>
          <w:t xml:space="preserve"> </w:t>
        </w:r>
      </w:ins>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5A56B9F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del w:id="734" w:author="Autor">
        <w:r w:rsidR="00FA0730" w:rsidDel="00241627">
          <w:rPr>
            <w:rFonts w:cs="Arial"/>
            <w:szCs w:val="19"/>
            <w:lang w:val="sk-SK"/>
          </w:rPr>
          <w:delText xml:space="preserve">písomným </w:delText>
        </w:r>
        <w:r w:rsidRPr="0073389C" w:rsidDel="00241627">
          <w:rPr>
            <w:rFonts w:cs="Arial"/>
            <w:szCs w:val="19"/>
            <w:lang w:val="sk-SK"/>
          </w:rPr>
          <w:delText>poverením</w:delText>
        </w:r>
      </w:del>
      <w:ins w:id="735" w:author="Autor">
        <w:r w:rsidR="00241627">
          <w:rPr>
            <w:rFonts w:cs="Arial"/>
            <w:szCs w:val="19"/>
            <w:lang w:val="sk-SK"/>
          </w:rPr>
          <w:t>oprávnením</w:t>
        </w:r>
      </w:ins>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ins w:id="736" w:author="Auto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ins>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6180858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del w:id="737" w:author="Autor">
        <w:r w:rsidR="00303DE5" w:rsidDel="004D6FDB">
          <w:rPr>
            <w:rFonts w:cs="Arial"/>
            <w:szCs w:val="19"/>
            <w:lang w:val="sk-SK"/>
          </w:rPr>
          <w:delText xml:space="preserve"> </w:delText>
        </w:r>
        <w:r w:rsidR="009D7F63" w:rsidRPr="0073389C" w:rsidDel="004D6FDB">
          <w:rPr>
            <w:rFonts w:cs="Arial"/>
            <w:szCs w:val="19"/>
            <w:lang w:val="sk-SK"/>
          </w:rPr>
          <w:delText>mimo priestorov prijímateľa alebo tretej osoby</w:delText>
        </w:r>
      </w:del>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ins w:id="738" w:author="Autor">
        <w:r w:rsidR="004D6FDB">
          <w:rPr>
            <w:rFonts w:cs="Arial"/>
            <w:szCs w:val="19"/>
            <w:lang w:val="sk-SK"/>
          </w:rPr>
          <w:t>Z</w:t>
        </w:r>
      </w:ins>
      <w:del w:id="739" w:author="Autor">
        <w:r w:rsidR="00303DE5" w:rsidDel="004D6FDB">
          <w:rPr>
            <w:rFonts w:cs="Arial"/>
            <w:szCs w:val="19"/>
            <w:lang w:val="sk-SK"/>
          </w:rPr>
          <w:delText>z</w:delText>
        </w:r>
      </w:del>
      <w:r w:rsidR="00303DE5">
        <w:rPr>
          <w:rFonts w:cs="Arial"/>
          <w:szCs w:val="19"/>
          <w:lang w:val="sk-SK"/>
        </w:rPr>
        <w:t>mluvou o NFP)</w:t>
      </w:r>
      <w:r w:rsidR="009D7F63" w:rsidRPr="0073389C">
        <w:rPr>
          <w:rFonts w:cs="Arial"/>
          <w:szCs w:val="19"/>
          <w:lang w:val="sk-SK"/>
        </w:rPr>
        <w:t xml:space="preserve">; tieto veci poskytovateľ vráti bezodkladne tomu, </w:t>
      </w:r>
      <w:del w:id="740" w:author="Autor">
        <w:r w:rsidR="009D7F63" w:rsidRPr="0073389C" w:rsidDel="004D6FDB">
          <w:rPr>
            <w:rFonts w:cs="Arial"/>
            <w:szCs w:val="19"/>
            <w:lang w:val="sk-SK"/>
          </w:rPr>
          <w:delText>komu sa odobrali</w:delText>
        </w:r>
      </w:del>
      <w:ins w:id="741" w:author="Autor">
        <w:r w:rsidR="004D6FDB">
          <w:rPr>
            <w:rFonts w:cs="Arial"/>
            <w:szCs w:val="19"/>
            <w:lang w:val="sk-SK"/>
          </w:rPr>
          <w:t>od koho sa vyžiadali</w:t>
        </w:r>
      </w:ins>
      <w:r w:rsidR="009D7F63" w:rsidRPr="0073389C">
        <w:rPr>
          <w:rFonts w:cs="Arial"/>
          <w:szCs w:val="19"/>
          <w:lang w:val="sk-SK"/>
        </w:rPr>
        <w:t xml:space="preserve">, ak nie sú </w:t>
      </w:r>
      <w:r w:rsidR="009D7F63" w:rsidRPr="0073389C">
        <w:rPr>
          <w:rFonts w:cs="Arial"/>
          <w:szCs w:val="19"/>
          <w:lang w:val="sk-SK"/>
        </w:rPr>
        <w:lastRenderedPageBreak/>
        <w:t xml:space="preserve">potrebné na </w:t>
      </w:r>
      <w:del w:id="742" w:author="Autor">
        <w:r w:rsidR="009D7F63" w:rsidRPr="0073389C" w:rsidDel="00241627">
          <w:rPr>
            <w:rFonts w:cs="Arial"/>
            <w:szCs w:val="19"/>
            <w:lang w:val="sk-SK"/>
          </w:rPr>
          <w:delText xml:space="preserve">ďalší výkon </w:delText>
        </w:r>
        <w:r w:rsidR="00303DE5" w:rsidDel="00241627">
          <w:rPr>
            <w:rFonts w:cs="Arial"/>
            <w:szCs w:val="19"/>
            <w:lang w:val="sk-SK"/>
          </w:rPr>
          <w:delText xml:space="preserve">finančnej </w:delText>
        </w:r>
        <w:r w:rsidR="009D7F63" w:rsidRPr="0073389C" w:rsidDel="00241627">
          <w:rPr>
            <w:rFonts w:cs="Arial"/>
            <w:szCs w:val="19"/>
            <w:lang w:val="sk-SK"/>
          </w:rPr>
          <w:delText xml:space="preserve">kontroly na mieste alebo </w:delText>
        </w:r>
        <w:r w:rsidR="00303DE5" w:rsidDel="00241627">
          <w:rPr>
            <w:rFonts w:cs="Arial"/>
            <w:szCs w:val="19"/>
            <w:lang w:val="sk-SK"/>
          </w:rPr>
          <w:delText xml:space="preserve">ak nie sú potrebné na </w:delText>
        </w:r>
      </w:del>
      <w:r w:rsidR="00303DE5">
        <w:rPr>
          <w:rFonts w:cs="Arial"/>
          <w:szCs w:val="19"/>
          <w:lang w:val="sk-SK"/>
        </w:rPr>
        <w:t xml:space="preserve">konanie podľa </w:t>
      </w:r>
      <w:ins w:id="743" w:author="Autor">
        <w:r w:rsidR="00241627">
          <w:rPr>
            <w:rFonts w:cs="Arial"/>
            <w:szCs w:val="19"/>
            <w:lang w:val="sk-SK"/>
          </w:rPr>
          <w:t>T</w:t>
        </w:r>
      </w:ins>
      <w:del w:id="744" w:author="Autor">
        <w:r w:rsidR="00303DE5" w:rsidDel="00241627">
          <w:rPr>
            <w:rFonts w:cs="Arial"/>
            <w:szCs w:val="19"/>
            <w:lang w:val="sk-SK"/>
          </w:rPr>
          <w:delText>t</w:delText>
        </w:r>
      </w:del>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2F3810B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ins w:id="745" w:author="Autor">
        <w:r w:rsidR="000B1D63" w:rsidRPr="000B1D63">
          <w:rPr>
            <w:lang w:val="sk-SK"/>
          </w:rPr>
          <w:t>poskytovateľom</w:t>
        </w:r>
        <w:r w:rsidR="000B1D63" w:rsidRPr="000B1D63" w:rsidDel="000B1D63">
          <w:rPr>
            <w:rFonts w:cs="Arial"/>
            <w:szCs w:val="19"/>
            <w:lang w:val="sk-SK"/>
          </w:rPr>
          <w:t xml:space="preserve"> </w:t>
        </w:r>
      </w:ins>
      <w:del w:id="746" w:author="Autor">
        <w:r w:rsidRPr="0073389C" w:rsidDel="000B1D63">
          <w:rPr>
            <w:rFonts w:cs="Arial"/>
            <w:szCs w:val="19"/>
            <w:lang w:val="sk-SK"/>
          </w:rPr>
          <w:delText>v</w:delText>
        </w:r>
        <w:r w:rsidR="00303DE5" w:rsidDel="000B1D63">
          <w:rPr>
            <w:rFonts w:cs="Arial"/>
            <w:szCs w:val="19"/>
            <w:lang w:val="sk-SK"/>
          </w:rPr>
          <w:delText> návrhu čiastkovej správy/</w:delText>
        </w:r>
        <w:r w:rsidRPr="0073389C" w:rsidDel="000B1D63">
          <w:rPr>
            <w:rFonts w:cs="Arial"/>
            <w:szCs w:val="19"/>
            <w:lang w:val="sk-SK"/>
          </w:rPr>
          <w:delText>návrhu správy</w:delText>
        </w:r>
        <w:r w:rsidR="008545F0" w:rsidDel="000B1D63">
          <w:rPr>
            <w:rFonts w:cs="Arial"/>
            <w:szCs w:val="19"/>
            <w:lang w:val="sk-SK"/>
          </w:rPr>
          <w:delText xml:space="preserve"> z kontroly na mieste</w:delText>
        </w:r>
        <w:r w:rsidRPr="0073389C" w:rsidDel="000B1D63">
          <w:rPr>
            <w:rFonts w:cs="Arial"/>
            <w:szCs w:val="19"/>
            <w:lang w:val="sk-SK"/>
          </w:rPr>
          <w:delText xml:space="preserve"> </w:delText>
        </w:r>
      </w:del>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ins w:id="747" w:author="Autor">
        <w:r w:rsidR="009D23D6">
          <w:rPr>
            <w:rFonts w:cs="Arial"/>
            <w:szCs w:val="19"/>
            <w:lang w:val="sk-SK"/>
          </w:rPr>
          <w:t xml:space="preserve">podľa </w:t>
        </w:r>
      </w:ins>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771817">
      <w:pPr>
        <w:pStyle w:val="Default"/>
        <w:numPr>
          <w:ilvl w:val="1"/>
          <w:numId w:val="114"/>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771817">
      <w:pPr>
        <w:pStyle w:val="Default"/>
        <w:numPr>
          <w:ilvl w:val="1"/>
          <w:numId w:val="114"/>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771817">
      <w:pPr>
        <w:pStyle w:val="Default"/>
        <w:numPr>
          <w:ilvl w:val="1"/>
          <w:numId w:val="114"/>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390618E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ins w:id="748" w:author="Autor">
        <w:r w:rsidR="00976F3B">
          <w:rPr>
            <w:rFonts w:ascii="Arial" w:hAnsi="Arial" w:cs="Arial"/>
            <w:sz w:val="19"/>
            <w:szCs w:val="19"/>
            <w:lang w:val="sk-SK"/>
          </w:rPr>
          <w:t xml:space="preserve">fyzického </w:t>
        </w:r>
      </w:ins>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ins w:id="749" w:author="Autor">
        <w:r w:rsidR="00976F3B" w:rsidRPr="006112F2">
          <w:rPr>
            <w:lang w:val="sk-SK"/>
            <w:rPrChange w:id="750" w:author="Autor">
              <w:rPr/>
            </w:rPrChange>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ins>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ins w:id="751" w:author="Auto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ins>
      <w:del w:id="752" w:author="Autor">
        <w:r w:rsidR="009D7F63" w:rsidRPr="0073389C" w:rsidDel="00CF0928">
          <w:rPr>
            <w:rFonts w:ascii="Arial" w:hAnsi="Arial" w:cs="Arial"/>
            <w:sz w:val="19"/>
            <w:szCs w:val="19"/>
            <w:lang w:val="sk-SK" w:eastAsia="sk-SK"/>
          </w:rPr>
          <w:delText xml:space="preserve"> </w:delText>
        </w:r>
      </w:del>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lastRenderedPageBreak/>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753"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754" w:name="_Toc440372893"/>
      <w:bookmarkStart w:id="755" w:name="_Toc440636404"/>
      <w:r w:rsidRPr="0073389C">
        <w:rPr>
          <w:rFonts w:ascii="Arial" w:hAnsi="Arial"/>
          <w:lang w:val="sk-SK"/>
        </w:rPr>
        <w:lastRenderedPageBreak/>
        <w:t>Pr</w:t>
      </w:r>
      <w:r>
        <w:rPr>
          <w:rFonts w:ascii="Arial" w:hAnsi="Arial"/>
          <w:lang w:val="sk-SK"/>
        </w:rPr>
        <w:t>echodné a záverečné ustanovenia</w:t>
      </w:r>
      <w:bookmarkEnd w:id="754"/>
      <w:bookmarkEnd w:id="755"/>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756" w:name="_Toc440372894"/>
      <w:bookmarkStart w:id="757" w:name="_Toc440636405"/>
      <w:r w:rsidRPr="0073389C">
        <w:rPr>
          <w:rFonts w:ascii="Arial" w:hAnsi="Arial"/>
          <w:lang w:val="sk-SK"/>
        </w:rPr>
        <w:lastRenderedPageBreak/>
        <w:t>Prílohy</w:t>
      </w:r>
      <w:bookmarkEnd w:id="753"/>
      <w:bookmarkEnd w:id="756"/>
      <w:bookmarkEnd w:id="757"/>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9A78AB">
      <w:pPr>
        <w:pStyle w:val="Default"/>
        <w:numPr>
          <w:ilvl w:val="0"/>
          <w:numId w:val="98"/>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9A78AB">
      <w:pPr>
        <w:pStyle w:val="Default"/>
        <w:numPr>
          <w:ilvl w:val="0"/>
          <w:numId w:val="43"/>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9A78AB">
      <w:pPr>
        <w:pStyle w:val="Default"/>
        <w:numPr>
          <w:ilvl w:val="0"/>
          <w:numId w:val="99"/>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9A78AB">
      <w:pPr>
        <w:pStyle w:val="Default"/>
        <w:numPr>
          <w:ilvl w:val="0"/>
          <w:numId w:val="99"/>
        </w:numPr>
        <w:spacing w:before="120" w:after="120" w:line="288" w:lineRule="auto"/>
        <w:ind w:left="714" w:hanging="357"/>
        <w:jc w:val="both"/>
        <w:rPr>
          <w:ins w:id="758" w:author="Autor"/>
          <w:rFonts w:ascii="Arial" w:hAnsi="Arial" w:cs="Arial"/>
          <w:sz w:val="19"/>
          <w:szCs w:val="19"/>
          <w:lang w:val="sk-SK"/>
        </w:rPr>
      </w:pPr>
      <w:r>
        <w:rPr>
          <w:rFonts w:ascii="Arial" w:hAnsi="Arial" w:cs="Arial"/>
          <w:sz w:val="19"/>
          <w:szCs w:val="19"/>
          <w:lang w:val="sk-SK"/>
        </w:rPr>
        <w:t>Doplňujúce monitorovacie údaje</w:t>
      </w:r>
    </w:p>
    <w:p w14:paraId="4AFF50C8" w14:textId="4A61012E" w:rsidR="00237B70" w:rsidRPr="00237B70" w:rsidRDefault="00237B70">
      <w:pPr>
        <w:pStyle w:val="Textkomentra"/>
        <w:numPr>
          <w:ilvl w:val="0"/>
          <w:numId w:val="99"/>
        </w:numPr>
        <w:rPr>
          <w:lang w:val="sk-SK"/>
          <w:rPrChange w:id="759" w:author="Autor">
            <w:rPr/>
          </w:rPrChange>
        </w:rPr>
        <w:pPrChange w:id="760" w:author="Autor">
          <w:pPr>
            <w:pStyle w:val="Default"/>
            <w:numPr>
              <w:numId w:val="99"/>
            </w:numPr>
            <w:spacing w:before="120" w:after="120" w:line="288" w:lineRule="auto"/>
            <w:ind w:left="714" w:hanging="357"/>
            <w:jc w:val="both"/>
          </w:pPr>
        </w:pPrChange>
      </w:pPr>
      <w:ins w:id="761" w:author="Autor">
        <w:r>
          <w:rPr>
            <w:lang w:val="sk-SK"/>
          </w:rPr>
          <w:t>Prevodník obstaraných položiek k rozpočtu projektu.</w:t>
        </w:r>
      </w:ins>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27"/>
      <w:footerReference w:type="first" r:id="rId28"/>
      <w:pgSz w:w="11906" w:h="16838" w:code="9"/>
      <w:pgMar w:top="1418" w:right="1418" w:bottom="1418" w:left="1418" w:header="709" w:footer="709" w:gutter="0"/>
      <w:paperSrc w:first="15" w:other="15"/>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9" w:author="Autor" w:initials="A">
    <w:p w14:paraId="1DFBF693" w14:textId="52752405" w:rsidR="00BE69D2" w:rsidRPr="00594863" w:rsidRDefault="00BE69D2">
      <w:pPr>
        <w:pStyle w:val="Textkomentra"/>
        <w:rPr>
          <w:lang w:val="sk-SK"/>
        </w:rPr>
      </w:pPr>
      <w:r>
        <w:rPr>
          <w:rStyle w:val="Odkaznakomentr"/>
        </w:rPr>
        <w:annotationRef/>
      </w:r>
      <w:r>
        <w:rPr>
          <w:lang w:val="sk-SK"/>
        </w:rPr>
        <w:t xml:space="preserve">Návrh k sledovaniu KPI. </w:t>
      </w:r>
    </w:p>
  </w:comment>
  <w:comment w:id="314" w:author="Autor" w:initials="A">
    <w:p w14:paraId="2896B623" w14:textId="75CF505C" w:rsidR="00BE69D2" w:rsidRPr="0084578B" w:rsidRDefault="00BE69D2">
      <w:pPr>
        <w:pStyle w:val="Textkomentra"/>
        <w:rPr>
          <w:lang w:val="sk-SK"/>
        </w:rPr>
      </w:pPr>
      <w:r>
        <w:rPr>
          <w:rStyle w:val="Odkaznakomentr"/>
        </w:rPr>
        <w:annotationRef/>
      </w:r>
      <w:r>
        <w:rPr>
          <w:lang w:val="sk-SK"/>
        </w:rPr>
        <w:t>Doplnená nová príloha č. 40 Prevodník obstaraných položiek k rozpočtu projektu.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FBF693" w15:done="0"/>
  <w15:commentEx w15:paraId="2896B6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478D5" w14:textId="77777777" w:rsidR="00290D5E" w:rsidRDefault="00290D5E">
      <w:r>
        <w:separator/>
      </w:r>
    </w:p>
    <w:p w14:paraId="632C5832" w14:textId="77777777" w:rsidR="00290D5E" w:rsidRDefault="00290D5E"/>
  </w:endnote>
  <w:endnote w:type="continuationSeparator" w:id="0">
    <w:p w14:paraId="3E8F9B5B" w14:textId="77777777" w:rsidR="00290D5E" w:rsidRDefault="00290D5E">
      <w:r>
        <w:continuationSeparator/>
      </w:r>
    </w:p>
    <w:p w14:paraId="2647BE43" w14:textId="77777777" w:rsidR="00290D5E" w:rsidRDefault="00290D5E"/>
  </w:endnote>
  <w:endnote w:type="continuationNotice" w:id="1">
    <w:p w14:paraId="1E472A5D" w14:textId="77777777" w:rsidR="00290D5E" w:rsidRDefault="00290D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BE69D2" w:rsidRDefault="00BE69D2">
    <w:pPr>
      <w:pStyle w:val="Pta"/>
      <w:jc w:val="right"/>
    </w:pPr>
    <w:r>
      <w:fldChar w:fldCharType="begin"/>
    </w:r>
    <w:r>
      <w:instrText xml:space="preserve"> PAGE   \* MERGEFORMAT </w:instrText>
    </w:r>
    <w:r>
      <w:fldChar w:fldCharType="separate"/>
    </w:r>
    <w:r w:rsidR="00B51CB1">
      <w:rPr>
        <w:noProof/>
      </w:rPr>
      <w:t>87</w:t>
    </w:r>
    <w:r>
      <w:rPr>
        <w:noProof/>
      </w:rPr>
      <w:fldChar w:fldCharType="end"/>
    </w:r>
  </w:p>
  <w:p w14:paraId="5596B515" w14:textId="77777777" w:rsidR="00BE69D2" w:rsidRPr="003530AF" w:rsidRDefault="00BE69D2"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BE69D2" w:rsidRDefault="00BE69D2">
        <w:pPr>
          <w:pStyle w:val="Pta"/>
          <w:jc w:val="right"/>
        </w:pPr>
        <w:r>
          <w:fldChar w:fldCharType="begin"/>
        </w:r>
        <w:r>
          <w:instrText>PAGE   \* MERGEFORMAT</w:instrText>
        </w:r>
        <w:r>
          <w:fldChar w:fldCharType="separate"/>
        </w:r>
        <w:r w:rsidR="00B51CB1" w:rsidRPr="00B51CB1">
          <w:rPr>
            <w:noProof/>
            <w:lang w:val="sk-SK"/>
          </w:rPr>
          <w:t>1</w:t>
        </w:r>
        <w:r>
          <w:fldChar w:fldCharType="end"/>
        </w:r>
      </w:p>
    </w:sdtContent>
  </w:sdt>
  <w:p w14:paraId="3B48FDCA" w14:textId="77777777" w:rsidR="00BE69D2" w:rsidRDefault="00BE69D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9FB496" w14:textId="77777777" w:rsidR="00290D5E" w:rsidRDefault="00290D5E">
      <w:r>
        <w:separator/>
      </w:r>
    </w:p>
    <w:p w14:paraId="38DFD4CE" w14:textId="77777777" w:rsidR="00290D5E" w:rsidRDefault="00290D5E"/>
  </w:footnote>
  <w:footnote w:type="continuationSeparator" w:id="0">
    <w:p w14:paraId="098616F0" w14:textId="77777777" w:rsidR="00290D5E" w:rsidRDefault="00290D5E">
      <w:r>
        <w:continuationSeparator/>
      </w:r>
    </w:p>
    <w:p w14:paraId="782AB459" w14:textId="77777777" w:rsidR="00290D5E" w:rsidRDefault="00290D5E"/>
  </w:footnote>
  <w:footnote w:type="continuationNotice" w:id="1">
    <w:p w14:paraId="09970373" w14:textId="77777777" w:rsidR="00290D5E" w:rsidRDefault="00290D5E"/>
  </w:footnote>
  <w:footnote w:id="2">
    <w:p w14:paraId="7A55D546" w14:textId="77777777" w:rsidR="00BE69D2" w:rsidRPr="009D7F63" w:rsidRDefault="00BE69D2"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BE69D2" w:rsidRPr="009D7F63" w:rsidRDefault="00BE69D2"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BE69D2" w:rsidRPr="009D7F63" w:rsidRDefault="00BE69D2"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BE69D2" w:rsidRPr="00587015" w:rsidRDefault="00BE69D2"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BE69D2" w:rsidRPr="009D7F63" w:rsidRDefault="00BE69D2"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6CC7BD3B" w14:textId="5832019B" w:rsidR="00BE69D2" w:rsidRPr="00E25071" w:rsidRDefault="00BE69D2" w:rsidP="00F651CD">
      <w:pPr>
        <w:pStyle w:val="Default"/>
        <w:jc w:val="both"/>
        <w:rPr>
          <w:sz w:val="16"/>
          <w:szCs w:val="16"/>
          <w:lang w:val="sk-SK"/>
        </w:rPr>
      </w:pPr>
      <w:r w:rsidRPr="0017330F">
        <w:rPr>
          <w:rStyle w:val="Odkaznapoznmkupodiarou"/>
          <w:szCs w:val="16"/>
        </w:rPr>
        <w:footnoteRef/>
      </w:r>
      <w:r w:rsidRPr="00E25071">
        <w:rPr>
          <w:sz w:val="16"/>
          <w:szCs w:val="16"/>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8">
    <w:p w14:paraId="7A55D54A" w14:textId="77777777" w:rsidR="00BE69D2" w:rsidRPr="009D7F63" w:rsidRDefault="00BE69D2"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9">
    <w:p w14:paraId="7A55D54B" w14:textId="77777777" w:rsidR="00BE69D2" w:rsidRPr="009D7F63" w:rsidRDefault="00BE69D2">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0">
    <w:p w14:paraId="356452D0" w14:textId="6C4EE198" w:rsidR="00BE69D2" w:rsidRPr="007D7535" w:rsidRDefault="00BE69D2"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1">
    <w:p w14:paraId="7A55D54C" w14:textId="77777777" w:rsidR="00BE69D2" w:rsidRPr="009D7F63" w:rsidRDefault="00BE69D2"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BE69D2" w:rsidRPr="009D7F63" w:rsidRDefault="00BE69D2"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BE69D2" w:rsidRPr="009D7F63" w:rsidRDefault="00BE69D2"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BE69D2" w:rsidRPr="009D7F63" w:rsidRDefault="00BE69D2"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BE69D2" w:rsidRPr="009D7F63" w:rsidRDefault="00BE69D2" w:rsidP="00C8683A">
      <w:pPr>
        <w:pStyle w:val="Textpoznmkypodiarou"/>
        <w:rPr>
          <w:rFonts w:cs="Arial"/>
          <w:szCs w:val="16"/>
          <w:lang w:val="sk-SK"/>
        </w:rPr>
      </w:pPr>
      <w:r w:rsidRPr="009D7F63">
        <w:rPr>
          <w:rFonts w:cs="Arial"/>
          <w:szCs w:val="16"/>
          <w:lang w:val="sk-SK" w:eastAsia="cs-CZ"/>
        </w:rPr>
        <w:t>4. pohonné hmoty.</w:t>
      </w:r>
    </w:p>
  </w:footnote>
  <w:footnote w:id="12">
    <w:p w14:paraId="0C902E3E" w14:textId="77777777" w:rsidR="00BE69D2" w:rsidRPr="009D7F63" w:rsidRDefault="00BE69D2"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BE69D2" w:rsidRPr="009D7F63" w:rsidRDefault="00BE69D2"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BE69D2" w:rsidRPr="009D7F63" w:rsidRDefault="00BE69D2"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BE69D2" w:rsidRPr="009D7F63" w:rsidRDefault="00BE69D2"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BE69D2" w:rsidRPr="00041D2E" w:rsidRDefault="00BE69D2" w:rsidP="00041D2E">
      <w:pPr>
        <w:pStyle w:val="Textpoznmkypodiarou"/>
        <w:rPr>
          <w:lang w:val="sk-SK"/>
        </w:rPr>
      </w:pPr>
      <w:r w:rsidRPr="009D7F63">
        <w:rPr>
          <w:rFonts w:cs="Arial"/>
          <w:szCs w:val="16"/>
          <w:lang w:val="sk-SK" w:eastAsia="cs-CZ"/>
        </w:rPr>
        <w:t>4. pohonné hmoty.</w:t>
      </w:r>
    </w:p>
  </w:footnote>
  <w:footnote w:id="13">
    <w:p w14:paraId="7A55D551" w14:textId="77777777" w:rsidR="00BE69D2" w:rsidRPr="009D7F63" w:rsidRDefault="00BE69D2"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4">
    <w:p w14:paraId="7A55D552" w14:textId="77777777" w:rsidR="00BE69D2" w:rsidRPr="009D7F63" w:rsidRDefault="00BE69D2"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5">
    <w:p w14:paraId="7A55D553" w14:textId="77777777" w:rsidR="00BE69D2" w:rsidRPr="009D7F63" w:rsidRDefault="00BE69D2"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6">
    <w:p w14:paraId="2415F5CC" w14:textId="68E1CA8B" w:rsidR="00BE69D2" w:rsidRDefault="00BE69D2"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BE69D2" w:rsidRPr="009D7F63" w:rsidRDefault="00BE69D2">
      <w:pPr>
        <w:pStyle w:val="Textpoznmkypodiarou"/>
        <w:rPr>
          <w:rFonts w:cs="Arial"/>
          <w:szCs w:val="16"/>
          <w:lang w:val="sk-SK"/>
        </w:rPr>
      </w:pPr>
    </w:p>
  </w:footnote>
  <w:footnote w:id="17">
    <w:p w14:paraId="7A55D555" w14:textId="77777777" w:rsidR="00BE69D2" w:rsidRPr="009D7F63" w:rsidRDefault="00BE69D2"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8">
    <w:p w14:paraId="0274D41C" w14:textId="77777777" w:rsidR="00BE69D2" w:rsidRPr="006E4CC8" w:rsidRDefault="00BE69D2"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BE69D2" w:rsidRPr="007F7349" w:rsidRDefault="00BE69D2" w:rsidP="009A78AB">
      <w:pPr>
        <w:pStyle w:val="Odsekzoznamu"/>
        <w:numPr>
          <w:ilvl w:val="0"/>
          <w:numId w:val="92"/>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BE69D2" w:rsidRPr="007F7349" w:rsidRDefault="00BE69D2" w:rsidP="009A78AB">
      <w:pPr>
        <w:pStyle w:val="Odsekzoznamu"/>
        <w:numPr>
          <w:ilvl w:val="0"/>
          <w:numId w:val="92"/>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BE69D2" w:rsidRPr="007F7349" w:rsidRDefault="00BE69D2" w:rsidP="009A78AB">
      <w:pPr>
        <w:pStyle w:val="Odsekzoznamu"/>
        <w:numPr>
          <w:ilvl w:val="0"/>
          <w:numId w:val="92"/>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BE69D2" w:rsidRPr="00F41F62" w:rsidRDefault="00BE69D2"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9">
    <w:p w14:paraId="7A55D556" w14:textId="77777777" w:rsidR="00BE69D2" w:rsidRPr="009D7F63" w:rsidRDefault="00BE69D2"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0">
    <w:p w14:paraId="4FEE481D" w14:textId="479E076B" w:rsidR="00BE69D2" w:rsidRPr="004F28ED" w:rsidRDefault="00BE69D2">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1">
    <w:p w14:paraId="3B927676" w14:textId="0B338479" w:rsidR="00BE69D2" w:rsidRPr="00965E93" w:rsidRDefault="00BE69D2"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2">
    <w:p w14:paraId="7A55D557" w14:textId="52DFEF6A" w:rsidR="00BE69D2" w:rsidRPr="009D7F63" w:rsidRDefault="00BE69D2"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3">
    <w:p w14:paraId="7A55D558" w14:textId="77777777" w:rsidR="00BE69D2" w:rsidRPr="009D7F63" w:rsidRDefault="00BE69D2"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4">
    <w:p w14:paraId="17C29017" w14:textId="77777777" w:rsidR="00BE69D2" w:rsidRPr="009D7F63" w:rsidRDefault="00BE69D2"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5">
    <w:p w14:paraId="7A55D559" w14:textId="77777777" w:rsidR="00BE69D2" w:rsidRPr="009D7F63" w:rsidRDefault="00BE69D2"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BE69D2" w:rsidRPr="009D7F63" w:rsidRDefault="00BE69D2"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6">
    <w:p w14:paraId="7A55D55B" w14:textId="77777777" w:rsidR="00BE69D2" w:rsidRPr="009D7F63" w:rsidRDefault="00BE69D2"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7">
    <w:p w14:paraId="7A55D55C" w14:textId="77777777" w:rsidR="00BE69D2" w:rsidRPr="009D7F63" w:rsidRDefault="00BE69D2"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8">
    <w:p w14:paraId="7A55D55D" w14:textId="77777777" w:rsidR="00BE69D2" w:rsidRPr="009D7F63" w:rsidRDefault="00BE69D2"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BE69D2" w:rsidRPr="009D7F63" w:rsidRDefault="00BE69D2"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9">
    <w:p w14:paraId="7A55D55F" w14:textId="333E477A" w:rsidR="00BE69D2" w:rsidRPr="00062F88" w:rsidRDefault="00BE69D2"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0">
    <w:p w14:paraId="02F4C726" w14:textId="77777777" w:rsidR="00BE69D2" w:rsidRDefault="00BE69D2" w:rsidP="009B4AEF">
      <w:pPr>
        <w:pStyle w:val="Textpoznmkypodiarou"/>
        <w:jc w:val="both"/>
      </w:pPr>
      <w:r>
        <w:rPr>
          <w:rStyle w:val="Odkaznapoznmkupodiarou"/>
        </w:rPr>
        <w:footnoteRef/>
      </w:r>
      <w:r>
        <w:t xml:space="preserve"> Priznanie odmeny príslušnému zamestnancovi musí byť náležite zdôvodnené.</w:t>
      </w:r>
    </w:p>
  </w:footnote>
  <w:footnote w:id="31">
    <w:p w14:paraId="0388B3E2" w14:textId="4D28868F" w:rsidR="00BE69D2" w:rsidRDefault="00BE69D2"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2">
    <w:p w14:paraId="2E6985A0" w14:textId="77777777" w:rsidR="00BE69D2" w:rsidRDefault="00BE69D2"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3">
    <w:p w14:paraId="7A55D560" w14:textId="5738DA04" w:rsidR="00BE69D2" w:rsidRPr="00027286" w:rsidRDefault="00BE69D2"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4">
    <w:p w14:paraId="15B0D0EB" w14:textId="3E15725B" w:rsidR="00BE69D2" w:rsidRPr="00AF0A84" w:rsidRDefault="00BE69D2">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5">
    <w:p w14:paraId="7A55D564" w14:textId="77777777" w:rsidR="00BE69D2" w:rsidRPr="009D7F63" w:rsidRDefault="00BE69D2"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6">
    <w:p w14:paraId="6A48E5FC" w14:textId="67F6A6F7" w:rsidR="00BE69D2" w:rsidRPr="00B275B2" w:rsidRDefault="00BE69D2"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7">
    <w:p w14:paraId="75442DCC" w14:textId="77777777" w:rsidR="00BE69D2" w:rsidRPr="001277DD" w:rsidRDefault="00BE69D2"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38">
    <w:p w14:paraId="539DE3AB" w14:textId="77777777" w:rsidR="00BE69D2" w:rsidRPr="001277DD" w:rsidRDefault="00BE69D2"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39">
    <w:p w14:paraId="6B33FB00" w14:textId="77777777" w:rsidR="00BE69D2" w:rsidRPr="001277DD" w:rsidRDefault="00BE69D2"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0">
    <w:p w14:paraId="44310DB6" w14:textId="77777777" w:rsidR="00BE69D2" w:rsidRPr="001277DD" w:rsidRDefault="00BE69D2"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1">
    <w:p w14:paraId="28E7C95F" w14:textId="0B437969" w:rsidR="00BE69D2" w:rsidRPr="001277DD" w:rsidRDefault="00BE69D2"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ins w:id="128" w:author="Autor">
        <w:r w:rsidRPr="000F1488">
          <w:rPr>
            <w:szCs w:val="16"/>
            <w:lang w:val="sk-SK"/>
          </w:rPr>
          <w:t xml:space="preserve"> (</w:t>
        </w:r>
        <w:r w:rsidRPr="000F1488">
          <w:rPr>
            <w:rFonts w:cs="Arial"/>
            <w:szCs w:val="16"/>
            <w:lang w:val="sk-SK"/>
          </w:rPr>
          <w:t>ak vzdialenosť presahuje 200 km)</w:t>
        </w:r>
      </w:ins>
      <w:r w:rsidRPr="000F1488">
        <w:rPr>
          <w:szCs w:val="16"/>
          <w:lang w:val="sk-SK"/>
        </w:rPr>
        <w:t xml:space="preserve"> </w:t>
      </w:r>
      <w:r w:rsidRPr="001277DD">
        <w:rPr>
          <w:lang w:val="sk-SK"/>
        </w:rPr>
        <w:t xml:space="preserve">a II. triedu + miestenka za priame spojenie.  </w:t>
      </w:r>
    </w:p>
  </w:footnote>
  <w:footnote w:id="42">
    <w:p w14:paraId="250CEFBD" w14:textId="33B32087" w:rsidR="00BE69D2" w:rsidRPr="00923BC1" w:rsidRDefault="00BE69D2"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3">
    <w:p w14:paraId="414F1A43" w14:textId="265724BA" w:rsidR="00BE69D2" w:rsidRPr="00772F95" w:rsidRDefault="00BE69D2"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4">
    <w:p w14:paraId="0C4735BA" w14:textId="1928CC24" w:rsidR="00BE69D2" w:rsidRPr="008A522F" w:rsidRDefault="00BE69D2"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5">
    <w:p w14:paraId="038A96C2" w14:textId="13120178" w:rsidR="00BE69D2" w:rsidRPr="00CE0C11" w:rsidRDefault="00BE69D2"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6">
    <w:p w14:paraId="59C496F8" w14:textId="77777777" w:rsidR="00BE69D2" w:rsidRPr="00621D47" w:rsidRDefault="00BE69D2"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47">
    <w:p w14:paraId="70BE8EFD" w14:textId="4D3737B4" w:rsidR="00BE69D2" w:rsidRPr="00391F1C" w:rsidRDefault="00BE69D2"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48">
    <w:p w14:paraId="7A55D567" w14:textId="77777777" w:rsidR="00BE69D2" w:rsidRPr="009D7F63" w:rsidRDefault="00BE69D2"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49">
    <w:p w14:paraId="7A55D568" w14:textId="77777777" w:rsidR="00BE69D2" w:rsidRPr="009D7F63" w:rsidRDefault="00BE69D2"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0">
    <w:p w14:paraId="7A55D569" w14:textId="77777777" w:rsidR="00BE69D2" w:rsidRPr="009D7F63" w:rsidRDefault="00BE69D2"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1">
    <w:p w14:paraId="7A55D56A" w14:textId="77777777" w:rsidR="00BE69D2" w:rsidRPr="009D7F63" w:rsidRDefault="00BE69D2"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2">
    <w:p w14:paraId="7A55D56B" w14:textId="77777777" w:rsidR="00BE69D2" w:rsidRPr="009D7F63" w:rsidRDefault="00BE69D2"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3">
    <w:p w14:paraId="7A55D56E" w14:textId="416A13B1" w:rsidR="00BE69D2" w:rsidRPr="009D7F63" w:rsidRDefault="00BE69D2"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4">
    <w:p w14:paraId="7DAB27E8" w14:textId="77777777" w:rsidR="00BE69D2" w:rsidRPr="00405EED" w:rsidRDefault="00BE69D2"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5">
    <w:p w14:paraId="7A55D570" w14:textId="36F68E99" w:rsidR="00BE69D2" w:rsidRPr="009D7F63" w:rsidRDefault="00BE69D2"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6">
    <w:p w14:paraId="7A55D571" w14:textId="77777777" w:rsidR="00BE69D2" w:rsidRPr="009D7F63" w:rsidRDefault="00BE69D2"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57">
    <w:p w14:paraId="7A55D573" w14:textId="77777777" w:rsidR="00BE69D2" w:rsidRPr="009D7F63" w:rsidRDefault="00BE69D2"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58">
    <w:p w14:paraId="7A55D574" w14:textId="77777777" w:rsidR="00BE69D2" w:rsidRPr="009D7F63" w:rsidRDefault="00BE69D2"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59">
    <w:p w14:paraId="7A55D575" w14:textId="2BC95C86" w:rsidR="00BE69D2" w:rsidRPr="009D7F63" w:rsidRDefault="00BE69D2"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0">
    <w:p w14:paraId="7A55D578" w14:textId="77777777" w:rsidR="00BE69D2" w:rsidRPr="009D7F63" w:rsidRDefault="00BE69D2"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1">
    <w:p w14:paraId="4F8F3C8B" w14:textId="77777777" w:rsidR="00BE69D2" w:rsidRPr="009D7F63" w:rsidRDefault="00BE69D2"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2">
    <w:p w14:paraId="451277DD" w14:textId="77777777" w:rsidR="00BE69D2" w:rsidRPr="009D7F63" w:rsidRDefault="00BE69D2"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3">
    <w:p w14:paraId="7A55D579" w14:textId="67088258" w:rsidR="00BE69D2" w:rsidRPr="009D7F63" w:rsidRDefault="00BE69D2"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4">
    <w:p w14:paraId="45573155" w14:textId="14B40576" w:rsidR="00BE69D2" w:rsidRPr="001A7C8D" w:rsidRDefault="00BE69D2">
      <w:pPr>
        <w:pStyle w:val="Textpoznmkypodiarou"/>
        <w:rPr>
          <w:lang w:val="sk-SK"/>
        </w:rPr>
      </w:pPr>
      <w:r>
        <w:rPr>
          <w:rStyle w:val="Odkaznapoznmkupodiarou"/>
        </w:rPr>
        <w:footnoteRef/>
      </w:r>
      <w:r>
        <w:t xml:space="preserve"> V zmysle ustanovenia § 22 ods. 2 zákona o finančnej kontrole</w:t>
      </w:r>
    </w:p>
  </w:footnote>
  <w:footnote w:id="65">
    <w:p w14:paraId="7A55D57A" w14:textId="77777777" w:rsidR="00BE69D2" w:rsidRPr="009D7F63" w:rsidRDefault="00BE69D2"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BE69D2" w:rsidRPr="009D7F63" w:rsidRDefault="00BE69D2">
      <w:pPr>
        <w:pStyle w:val="Textpoznmkypodiarou"/>
        <w:rPr>
          <w:rFonts w:cs="Arial"/>
          <w:szCs w:val="16"/>
          <w:lang w:val="sk-SK"/>
        </w:rPr>
      </w:pPr>
    </w:p>
  </w:footnote>
  <w:footnote w:id="66">
    <w:p w14:paraId="7A55D57C" w14:textId="77777777" w:rsidR="00BE69D2" w:rsidRPr="009D7F63" w:rsidRDefault="00BE69D2"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7">
    <w:p w14:paraId="7A55D57D" w14:textId="77777777" w:rsidR="00BE69D2" w:rsidRPr="009D7F63" w:rsidRDefault="00BE69D2"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68">
    <w:p w14:paraId="7A55D57E" w14:textId="77777777" w:rsidR="00BE69D2" w:rsidRPr="009D7F63" w:rsidRDefault="00BE69D2"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69">
    <w:p w14:paraId="7A55D57F" w14:textId="77777777" w:rsidR="00BE69D2" w:rsidRPr="009D7F63" w:rsidRDefault="00BE69D2"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0">
    <w:p w14:paraId="7A55D580" w14:textId="77777777" w:rsidR="00BE69D2" w:rsidRPr="009D7F63" w:rsidRDefault="00BE69D2"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1">
    <w:p w14:paraId="7A55D581" w14:textId="77777777" w:rsidR="00BE69D2" w:rsidRPr="009D7F63" w:rsidRDefault="00BE69D2"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2">
    <w:p w14:paraId="7A55D582" w14:textId="77777777" w:rsidR="00BE69D2" w:rsidRPr="009D7F63" w:rsidRDefault="00BE69D2"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3">
    <w:p w14:paraId="7A55D583" w14:textId="052EABFD" w:rsidR="00BE69D2" w:rsidRPr="009D7F63" w:rsidRDefault="00BE69D2"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BE69D2" w:rsidRPr="009D7F63" w:rsidRDefault="00BE69D2"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BE69D2" w:rsidRPr="009D7F63" w:rsidRDefault="00BE69D2"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BE69D2" w:rsidRPr="002D4DD9" w:rsidRDefault="00BE69D2"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4">
    <w:p w14:paraId="7A55D587" w14:textId="77777777" w:rsidR="00BE69D2" w:rsidRPr="002D4DD9" w:rsidRDefault="00BE69D2"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75">
    <w:p w14:paraId="7A55D588" w14:textId="4EF420D0" w:rsidR="00BE69D2" w:rsidRPr="00666AC8" w:rsidRDefault="00BE69D2"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ins w:id="187" w:author="Autor">
        <w:r>
          <w:rPr>
            <w:rFonts w:ascii="Arial" w:hAnsi="Arial"/>
            <w:sz w:val="16"/>
            <w:lang w:val="sk-SK"/>
          </w:rPr>
          <w:t xml:space="preserve"> v rámci jednej aktivity</w:t>
        </w:r>
      </w:ins>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6">
    <w:p w14:paraId="7A55D589" w14:textId="5F9FD177" w:rsidR="00BE69D2" w:rsidRPr="002D4DD9" w:rsidRDefault="00BE69D2"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77">
    <w:p w14:paraId="7A55D58A" w14:textId="010C8D03" w:rsidR="00BE69D2" w:rsidRPr="002D4DD9" w:rsidRDefault="00BE69D2"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8">
    <w:p w14:paraId="7A55D58B" w14:textId="77777777" w:rsidR="00BE69D2" w:rsidRPr="002D4DD9" w:rsidRDefault="00BE69D2"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9">
    <w:p w14:paraId="7A55D58D" w14:textId="03BDB2CD" w:rsidR="00BE69D2" w:rsidRPr="009D7F63" w:rsidRDefault="00BE69D2"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0">
    <w:p w14:paraId="7A55D58E" w14:textId="77777777" w:rsidR="00BE69D2" w:rsidRPr="009D7F63" w:rsidRDefault="00BE69D2"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1">
    <w:p w14:paraId="18F68BE6" w14:textId="77777777" w:rsidR="00BE69D2" w:rsidRPr="009D7F63" w:rsidRDefault="00BE69D2"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2">
    <w:p w14:paraId="245656D0" w14:textId="34CF1211" w:rsidR="00BE69D2" w:rsidRPr="009D7F63" w:rsidRDefault="00BE69D2"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3">
    <w:p w14:paraId="531C004A" w14:textId="77777777" w:rsidR="00BE69D2" w:rsidRPr="009D7F63" w:rsidDel="00531F46" w:rsidRDefault="00BE69D2" w:rsidP="00C87533">
      <w:pPr>
        <w:pStyle w:val="Textpoznmkypodiarou"/>
        <w:jc w:val="both"/>
        <w:rPr>
          <w:del w:id="191" w:author="Autor"/>
          <w:rFonts w:cs="Arial"/>
          <w:szCs w:val="16"/>
          <w:lang w:val="sk-SK"/>
        </w:rPr>
      </w:pPr>
      <w:del w:id="192" w:author="Autor">
        <w:r w:rsidRPr="009D7F63" w:rsidDel="00531F46">
          <w:rPr>
            <w:rStyle w:val="Odkaznapoznmkupodiarou"/>
            <w:rFonts w:cs="Arial"/>
            <w:szCs w:val="16"/>
          </w:rPr>
          <w:footnoteRef/>
        </w:r>
        <w:r w:rsidRPr="009D7F63" w:rsidDel="00531F46">
          <w:rPr>
            <w:rFonts w:cs="Arial"/>
            <w:szCs w:val="16"/>
          </w:rPr>
          <w:delText xml:space="preserve"> </w:delText>
        </w:r>
        <w:r w:rsidRPr="009D7F63" w:rsidDel="00531F46">
          <w:rPr>
            <w:rFonts w:cs="Arial"/>
            <w:szCs w:val="16"/>
            <w:lang w:val="sk-SK"/>
          </w:rPr>
          <w:delText>Akceptovaná bude cena lístka za priame spojenie, resp. cena lístka za najkratšiu vzdialenosť medzi miestom začiatku a skončenia pracovnej cesty.</w:delText>
        </w:r>
      </w:del>
    </w:p>
  </w:footnote>
  <w:footnote w:id="84">
    <w:p w14:paraId="1BAE06D9" w14:textId="3DB56B7A" w:rsidR="00BE69D2" w:rsidRPr="008D4874" w:rsidRDefault="00BE69D2">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5">
    <w:p w14:paraId="06A0F700" w14:textId="0A8847BF" w:rsidR="00BE69D2" w:rsidRPr="00A9227A" w:rsidRDefault="00BE69D2"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6">
    <w:p w14:paraId="7A55D594" w14:textId="7255982C" w:rsidR="00BE69D2" w:rsidRPr="009D7F63" w:rsidRDefault="00BE69D2"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87">
    <w:p w14:paraId="7A55D597" w14:textId="7291098D" w:rsidR="00BE69D2" w:rsidRPr="009D7F63" w:rsidRDefault="00BE69D2"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88">
    <w:p w14:paraId="7A55D598" w14:textId="1F811B32" w:rsidR="00BE69D2" w:rsidRPr="009D7F63" w:rsidRDefault="00BE69D2"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89">
    <w:p w14:paraId="7A55D599" w14:textId="36FD13E6" w:rsidR="00BE69D2" w:rsidRPr="009D7F63" w:rsidRDefault="00BE69D2"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0">
    <w:p w14:paraId="155B50B0" w14:textId="6BA108FC" w:rsidR="00BE69D2" w:rsidRPr="001D76D4" w:rsidRDefault="00BE69D2">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1">
    <w:p w14:paraId="2376272C" w14:textId="0C61265A" w:rsidR="00BE69D2" w:rsidRDefault="00290D5E" w:rsidP="009D7F63">
      <w:pPr>
        <w:pStyle w:val="Textpoznmkypodiarou"/>
        <w:rPr>
          <w:rFonts w:cs="Arial"/>
          <w:szCs w:val="16"/>
          <w:lang w:val="sk-SK"/>
        </w:rPr>
      </w:pPr>
      <w:hyperlink r:id="rId3" w:history="1">
        <w:r w:rsidR="00BE69D2" w:rsidRPr="00D11568">
          <w:rPr>
            <w:rStyle w:val="Hypertextovprepojenie"/>
            <w:rFonts w:cs="Arial"/>
            <w:sz w:val="16"/>
            <w:szCs w:val="16"/>
            <w:lang w:val="sk-SK"/>
          </w:rPr>
          <w:t>http://www.uvo.gov.sk/legislativametodika-dohlad/metodicke-usmernenia/vseobecne-metodicke-usmernenia-zakon-c-252006-z-z--4bc.html</w:t>
        </w:r>
      </w:hyperlink>
      <w:r w:rsidR="00BE69D2" w:rsidRPr="00D11568">
        <w:rPr>
          <w:rFonts w:cs="Arial"/>
          <w:szCs w:val="16"/>
          <w:lang w:val="sk-SK"/>
        </w:rPr>
        <w:t xml:space="preserve">  a http://www.uvo.gov.sk/legislativametodika-dohlad/metodicke-usmernenia/vseobecne-metodicke-usmernenia-zakon-c-3432015-z-z--51e.html</w:t>
      </w:r>
      <w:r w:rsidR="00BE69D2" w:rsidRPr="00D11568" w:rsidDel="00D11568">
        <w:rPr>
          <w:rFonts w:cs="Arial"/>
          <w:szCs w:val="16"/>
          <w:lang w:val="sk-SK"/>
        </w:rPr>
        <w:t xml:space="preserve"> </w:t>
      </w:r>
      <w:r w:rsidR="00BE69D2" w:rsidRPr="00552EAD">
        <w:rPr>
          <w:rStyle w:val="Odkaznapoznmkupodiarou"/>
          <w:rFonts w:cs="Arial"/>
          <w:szCs w:val="16"/>
          <w:vertAlign w:val="baseline"/>
        </w:rPr>
        <w:t xml:space="preserve"> </w:t>
      </w:r>
      <w:r w:rsidR="00BE69D2" w:rsidRPr="009D7F63">
        <w:rPr>
          <w:rStyle w:val="Odkaznapoznmkupodiarou"/>
          <w:rFonts w:cs="Arial"/>
          <w:szCs w:val="16"/>
        </w:rPr>
        <w:footnoteRef/>
      </w:r>
    </w:p>
    <w:p w14:paraId="7A55D59A" w14:textId="542F27CA" w:rsidR="00BE69D2" w:rsidRPr="009D7F63" w:rsidRDefault="00BE69D2" w:rsidP="009D7F63">
      <w:pPr>
        <w:pStyle w:val="Textpoznmkypodiarou"/>
        <w:rPr>
          <w:rFonts w:cs="Arial"/>
          <w:szCs w:val="16"/>
          <w:lang w:val="sk-SK"/>
        </w:rPr>
      </w:pPr>
    </w:p>
  </w:footnote>
  <w:footnote w:id="92">
    <w:p w14:paraId="7A55D59B" w14:textId="77777777" w:rsidR="00BE69D2" w:rsidRPr="009D7F63" w:rsidRDefault="00BE69D2"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BE69D2" w:rsidRPr="009D7F63" w:rsidRDefault="00BE69D2"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BE69D2" w:rsidRPr="009D7F63" w:rsidRDefault="00BE69D2" w:rsidP="009D7F63">
      <w:pPr>
        <w:pStyle w:val="Textpoznmkypodiarou"/>
        <w:rPr>
          <w:rFonts w:cs="Arial"/>
          <w:szCs w:val="16"/>
        </w:rPr>
      </w:pPr>
    </w:p>
  </w:footnote>
  <w:footnote w:id="93">
    <w:p w14:paraId="7758003D" w14:textId="22D7C67A" w:rsidR="00BE69D2" w:rsidRPr="00E70656" w:rsidRDefault="00BE69D2">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94">
    <w:p w14:paraId="7A55D59E" w14:textId="77777777" w:rsidR="00BE69D2" w:rsidRPr="009D7F63" w:rsidRDefault="00BE69D2"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5">
    <w:p w14:paraId="7A55D59F" w14:textId="77777777" w:rsidR="00BE69D2" w:rsidRPr="009D7F63" w:rsidRDefault="00BE69D2"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6">
    <w:p w14:paraId="7A55D5A0" w14:textId="77777777" w:rsidR="00BE69D2" w:rsidRPr="009D7F63" w:rsidRDefault="00BE69D2"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7">
    <w:p w14:paraId="6D173C29" w14:textId="17D0C2A7" w:rsidR="00BE69D2" w:rsidRPr="00963E0D" w:rsidRDefault="00BE69D2">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8">
    <w:p w14:paraId="17304A12" w14:textId="40A4FD60" w:rsidR="00BE69D2" w:rsidRPr="00963E0D" w:rsidRDefault="00BE69D2">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99">
    <w:p w14:paraId="169A4593" w14:textId="3DC46A8E" w:rsidR="00BE69D2" w:rsidRPr="00963E0D" w:rsidRDefault="00BE69D2">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0">
    <w:p w14:paraId="7A55D5A1" w14:textId="77777777" w:rsidR="00BE69D2" w:rsidRPr="009D7F63" w:rsidRDefault="00BE69D2"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1">
    <w:p w14:paraId="2A432946" w14:textId="35C29B09" w:rsidR="00BE69D2" w:rsidRPr="001325C0" w:rsidRDefault="00BE69D2">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2">
    <w:p w14:paraId="19A2FB50" w14:textId="3C8C6416" w:rsidR="00BE69D2" w:rsidRPr="001325C0" w:rsidRDefault="00BE69D2">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03">
    <w:p w14:paraId="6CF6D88E" w14:textId="77777777" w:rsidR="00BE69D2" w:rsidRPr="001325C0" w:rsidRDefault="00BE69D2"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BE69D2" w:rsidRPr="001325C0" w:rsidRDefault="00BE69D2">
      <w:pPr>
        <w:pStyle w:val="Textpoznmkypodiarou"/>
        <w:rPr>
          <w:lang w:val="sk-SK"/>
        </w:rPr>
      </w:pPr>
    </w:p>
  </w:footnote>
  <w:footnote w:id="104">
    <w:p w14:paraId="60152099" w14:textId="6522BB22" w:rsidR="00BE69D2" w:rsidRPr="00DF0865" w:rsidRDefault="00BE69D2">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05">
    <w:p w14:paraId="7A55D5A3" w14:textId="77777777" w:rsidR="00BE69D2" w:rsidRPr="009D7F63" w:rsidRDefault="00BE69D2"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A60935"/>
    <w:multiLevelType w:val="hybridMultilevel"/>
    <w:tmpl w:val="E94A5CE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C2F0876"/>
    <w:multiLevelType w:val="hybridMultilevel"/>
    <w:tmpl w:val="F7AAFC66"/>
    <w:lvl w:ilvl="0" w:tplc="8696D32C">
      <w:start w:val="1"/>
      <w:numFmt w:val="lowerLetter"/>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C4A3123"/>
    <w:multiLevelType w:val="hybridMultilevel"/>
    <w:tmpl w:val="BE0ECB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17">
      <w:start w:val="1"/>
      <w:numFmt w:val="lowerLetter"/>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6">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2D641F0"/>
    <w:multiLevelType w:val="hybridMultilevel"/>
    <w:tmpl w:val="9A68ED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37D58C5"/>
    <w:multiLevelType w:val="hybridMultilevel"/>
    <w:tmpl w:val="ABA2D968"/>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3">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5">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1">
    <w:nsid w:val="1A957D02"/>
    <w:multiLevelType w:val="hybridMultilevel"/>
    <w:tmpl w:val="0EF422A6"/>
    <w:lvl w:ilvl="0" w:tplc="BC88650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1">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2">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7">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1">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tentative="1">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2">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7">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9">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2">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44467485"/>
    <w:multiLevelType w:val="hybridMultilevel"/>
    <w:tmpl w:val="B5121368"/>
    <w:lvl w:ilvl="0" w:tplc="041B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5">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6">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96E5099"/>
    <w:multiLevelType w:val="hybridMultilevel"/>
    <w:tmpl w:val="D534C4D4"/>
    <w:lvl w:ilvl="0" w:tplc="041B000F">
      <w:start w:val="1"/>
      <w:numFmt w:val="decimal"/>
      <w:lvlText w:val="%1."/>
      <w:lvlJc w:val="left"/>
      <w:pPr>
        <w:ind w:left="720" w:hanging="360"/>
      </w:pPr>
      <w:rPr>
        <w:rFonts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hint="default"/>
        <w:b/>
      </w:rPr>
    </w:lvl>
    <w:lvl w:ilvl="3" w:tplc="6A76C514">
      <w:start w:val="1"/>
      <w:numFmt w:val="decimal"/>
      <w:lvlText w:val="%4."/>
      <w:lvlJc w:val="left"/>
      <w:pPr>
        <w:ind w:left="2880" w:hanging="360"/>
      </w:pPr>
      <w:rPr>
        <w:rFonts w:ascii="Times New Roman" w:eastAsia="Times New Roman" w:hAnsi="Times New Roman" w:cs="Times New Roman"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1">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4">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5">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0">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594B659C"/>
    <w:multiLevelType w:val="hybridMultilevel"/>
    <w:tmpl w:val="E0FCD59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BF93BFA"/>
    <w:multiLevelType w:val="hybridMultilevel"/>
    <w:tmpl w:val="6E38EFA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9">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0">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nsid w:val="634935A9"/>
    <w:multiLevelType w:val="hybridMultilevel"/>
    <w:tmpl w:val="E23CC070"/>
    <w:lvl w:ilvl="0" w:tplc="938A899E">
      <w:start w:val="1"/>
      <w:numFmt w:val="bullet"/>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2">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5">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8">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1">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5">
    <w:nsid w:val="76E27D9A"/>
    <w:multiLevelType w:val="hybridMultilevel"/>
    <w:tmpl w:val="894825C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8"/>
  </w:num>
  <w:num w:numId="2">
    <w:abstractNumId w:val="27"/>
  </w:num>
  <w:num w:numId="3">
    <w:abstractNumId w:val="92"/>
  </w:num>
  <w:num w:numId="4">
    <w:abstractNumId w:val="22"/>
  </w:num>
  <w:num w:numId="5">
    <w:abstractNumId w:val="44"/>
  </w:num>
  <w:num w:numId="6">
    <w:abstractNumId w:val="117"/>
  </w:num>
  <w:num w:numId="7">
    <w:abstractNumId w:val="116"/>
  </w:num>
  <w:num w:numId="8">
    <w:abstractNumId w:val="82"/>
  </w:num>
  <w:num w:numId="9">
    <w:abstractNumId w:val="98"/>
  </w:num>
  <w:num w:numId="10">
    <w:abstractNumId w:val="52"/>
  </w:num>
  <w:num w:numId="11">
    <w:abstractNumId w:val="79"/>
  </w:num>
  <w:num w:numId="12">
    <w:abstractNumId w:val="105"/>
  </w:num>
  <w:num w:numId="13">
    <w:abstractNumId w:val="1"/>
  </w:num>
  <w:num w:numId="14">
    <w:abstractNumId w:val="30"/>
  </w:num>
  <w:num w:numId="15">
    <w:abstractNumId w:val="61"/>
  </w:num>
  <w:num w:numId="16">
    <w:abstractNumId w:val="8"/>
  </w:num>
  <w:num w:numId="17">
    <w:abstractNumId w:val="9"/>
  </w:num>
  <w:num w:numId="18">
    <w:abstractNumId w:val="57"/>
  </w:num>
  <w:num w:numId="19">
    <w:abstractNumId w:val="83"/>
  </w:num>
  <w:num w:numId="20">
    <w:abstractNumId w:val="29"/>
  </w:num>
  <w:num w:numId="21">
    <w:abstractNumId w:val="59"/>
  </w:num>
  <w:num w:numId="22">
    <w:abstractNumId w:val="71"/>
  </w:num>
  <w:num w:numId="23">
    <w:abstractNumId w:val="94"/>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5"/>
  </w:num>
  <w:num w:numId="28">
    <w:abstractNumId w:val="74"/>
  </w:num>
  <w:num w:numId="29">
    <w:abstractNumId w:val="99"/>
  </w:num>
  <w:num w:numId="30">
    <w:abstractNumId w:val="80"/>
  </w:num>
  <w:num w:numId="31">
    <w:abstractNumId w:val="111"/>
  </w:num>
  <w:num w:numId="32">
    <w:abstractNumId w:val="21"/>
  </w:num>
  <w:num w:numId="33">
    <w:abstractNumId w:val="96"/>
  </w:num>
  <w:num w:numId="34">
    <w:abstractNumId w:val="102"/>
  </w:num>
  <w:num w:numId="35">
    <w:abstractNumId w:val="107"/>
  </w:num>
  <w:num w:numId="36">
    <w:abstractNumId w:val="42"/>
  </w:num>
  <w:num w:numId="37">
    <w:abstractNumId w:val="51"/>
  </w:num>
  <w:num w:numId="38">
    <w:abstractNumId w:val="49"/>
  </w:num>
  <w:num w:numId="39">
    <w:abstractNumId w:val="56"/>
  </w:num>
  <w:num w:numId="40">
    <w:abstractNumId w:val="69"/>
  </w:num>
  <w:num w:numId="41">
    <w:abstractNumId w:val="110"/>
  </w:num>
  <w:num w:numId="42">
    <w:abstractNumId w:val="3"/>
  </w:num>
  <w:num w:numId="43">
    <w:abstractNumId w:val="54"/>
  </w:num>
  <w:num w:numId="44">
    <w:abstractNumId w:val="78"/>
  </w:num>
  <w:num w:numId="45">
    <w:abstractNumId w:val="6"/>
  </w:num>
  <w:num w:numId="46">
    <w:abstractNumId w:val="37"/>
  </w:num>
  <w:num w:numId="47">
    <w:abstractNumId w:val="89"/>
  </w:num>
  <w:num w:numId="48">
    <w:abstractNumId w:val="97"/>
  </w:num>
  <w:num w:numId="49">
    <w:abstractNumId w:val="53"/>
  </w:num>
  <w:num w:numId="50">
    <w:abstractNumId w:val="72"/>
  </w:num>
  <w:num w:numId="51">
    <w:abstractNumId w:val="106"/>
  </w:num>
  <w:num w:numId="52">
    <w:abstractNumId w:val="36"/>
  </w:num>
  <w:num w:numId="53">
    <w:abstractNumId w:val="23"/>
  </w:num>
  <w:num w:numId="54">
    <w:abstractNumId w:val="10"/>
  </w:num>
  <w:num w:numId="55">
    <w:abstractNumId w:val="39"/>
  </w:num>
  <w:num w:numId="56">
    <w:abstractNumId w:val="28"/>
  </w:num>
  <w:num w:numId="57">
    <w:abstractNumId w:val="40"/>
  </w:num>
  <w:num w:numId="58">
    <w:abstractNumId w:val="43"/>
  </w:num>
  <w:num w:numId="59">
    <w:abstractNumId w:val="63"/>
  </w:num>
  <w:num w:numId="60">
    <w:abstractNumId w:val="18"/>
  </w:num>
  <w:num w:numId="61">
    <w:abstractNumId w:val="77"/>
  </w:num>
  <w:num w:numId="62">
    <w:abstractNumId w:val="55"/>
  </w:num>
  <w:num w:numId="63">
    <w:abstractNumId w:val="45"/>
  </w:num>
  <w:num w:numId="64">
    <w:abstractNumId w:val="87"/>
  </w:num>
  <w:num w:numId="65">
    <w:abstractNumId w:val="95"/>
  </w:num>
  <w:num w:numId="66">
    <w:abstractNumId w:val="66"/>
  </w:num>
  <w:num w:numId="67">
    <w:abstractNumId w:val="7"/>
  </w:num>
  <w:num w:numId="68">
    <w:abstractNumId w:val="35"/>
  </w:num>
  <w:num w:numId="69">
    <w:abstractNumId w:val="41"/>
  </w:num>
  <w:num w:numId="70">
    <w:abstractNumId w:val="17"/>
  </w:num>
  <w:num w:numId="71">
    <w:abstractNumId w:val="76"/>
  </w:num>
  <w:num w:numId="72">
    <w:abstractNumId w:val="19"/>
  </w:num>
  <w:num w:numId="73">
    <w:abstractNumId w:val="108"/>
  </w:num>
  <w:num w:numId="74">
    <w:abstractNumId w:val="60"/>
  </w:num>
  <w:num w:numId="75">
    <w:abstractNumId w:val="33"/>
  </w:num>
  <w:num w:numId="76">
    <w:abstractNumId w:val="103"/>
  </w:num>
  <w:num w:numId="77">
    <w:abstractNumId w:val="16"/>
  </w:num>
  <w:num w:numId="78">
    <w:abstractNumId w:val="113"/>
  </w:num>
  <w:num w:numId="79">
    <w:abstractNumId w:val="24"/>
  </w:num>
  <w:num w:numId="80">
    <w:abstractNumId w:val="112"/>
  </w:num>
  <w:num w:numId="81">
    <w:abstractNumId w:val="46"/>
  </w:num>
  <w:num w:numId="82">
    <w:abstractNumId w:val="118"/>
  </w:num>
  <w:num w:numId="83">
    <w:abstractNumId w:val="47"/>
  </w:num>
  <w:num w:numId="84">
    <w:abstractNumId w:val="31"/>
  </w:num>
  <w:num w:numId="85">
    <w:abstractNumId w:val="100"/>
  </w:num>
  <w:num w:numId="86">
    <w:abstractNumId w:val="64"/>
  </w:num>
  <w:num w:numId="87">
    <w:abstractNumId w:val="11"/>
  </w:num>
  <w:num w:numId="88">
    <w:abstractNumId w:val="34"/>
  </w:num>
  <w:num w:numId="89">
    <w:abstractNumId w:val="26"/>
  </w:num>
  <w:num w:numId="90">
    <w:abstractNumId w:val="81"/>
  </w:num>
  <w:num w:numId="91">
    <w:abstractNumId w:val="62"/>
  </w:num>
  <w:num w:numId="92">
    <w:abstractNumId w:val="38"/>
  </w:num>
  <w:num w:numId="93">
    <w:abstractNumId w:val="12"/>
  </w:num>
  <w:num w:numId="94">
    <w:abstractNumId w:val="4"/>
  </w:num>
  <w:num w:numId="95">
    <w:abstractNumId w:val="109"/>
  </w:num>
  <w:num w:numId="96">
    <w:abstractNumId w:val="15"/>
  </w:num>
  <w:num w:numId="97">
    <w:abstractNumId w:val="50"/>
  </w:num>
  <w:num w:numId="98">
    <w:abstractNumId w:val="90"/>
  </w:num>
  <w:num w:numId="99">
    <w:abstractNumId w:val="86"/>
  </w:num>
  <w:num w:numId="100">
    <w:abstractNumId w:val="48"/>
  </w:num>
  <w:num w:numId="101">
    <w:abstractNumId w:val="93"/>
  </w:num>
  <w:num w:numId="102">
    <w:abstractNumId w:val="70"/>
  </w:num>
  <w:num w:numId="103">
    <w:abstractNumId w:val="119"/>
  </w:num>
  <w:num w:numId="104">
    <w:abstractNumId w:val="104"/>
  </w:num>
  <w:num w:numId="105">
    <w:abstractNumId w:val="27"/>
  </w:num>
  <w:num w:numId="106">
    <w:abstractNumId w:val="32"/>
  </w:num>
  <w:num w:numId="107">
    <w:abstractNumId w:val="25"/>
  </w:num>
  <w:num w:numId="108">
    <w:abstractNumId w:val="5"/>
  </w:num>
  <w:num w:numId="109">
    <w:abstractNumId w:val="115"/>
  </w:num>
  <w:num w:numId="110">
    <w:abstractNumId w:val="84"/>
  </w:num>
  <w:num w:numId="111">
    <w:abstractNumId w:val="2"/>
  </w:num>
  <w:num w:numId="112">
    <w:abstractNumId w:val="85"/>
  </w:num>
  <w:num w:numId="113">
    <w:abstractNumId w:val="73"/>
  </w:num>
  <w:num w:numId="114">
    <w:abstractNumId w:val="101"/>
  </w:num>
  <w:num w:numId="115">
    <w:abstractNumId w:val="20"/>
  </w:num>
  <w:num w:numId="116">
    <w:abstractNumId w:val="91"/>
  </w:num>
  <w:num w:numId="117">
    <w:abstractNumId w:val="14"/>
  </w:num>
  <w:num w:numId="118">
    <w:abstractNumId w:val="13"/>
  </w:num>
  <w:num w:numId="119">
    <w:abstractNumId w:val="68"/>
  </w:num>
  <w:num w:numId="120">
    <w:abstractNumId w:val="67"/>
  </w:num>
  <w:num w:numId="121">
    <w:abstractNumId w:val="114"/>
  </w:num>
  <w:num w:numId="122">
    <w:abstractNumId w:val="65"/>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7C4"/>
    <w:rsid w:val="00006D7F"/>
    <w:rsid w:val="00006FBC"/>
    <w:rsid w:val="00007692"/>
    <w:rsid w:val="00007FF4"/>
    <w:rsid w:val="0001101D"/>
    <w:rsid w:val="0001103D"/>
    <w:rsid w:val="00011F21"/>
    <w:rsid w:val="000124A2"/>
    <w:rsid w:val="00012D16"/>
    <w:rsid w:val="000142E2"/>
    <w:rsid w:val="00014B19"/>
    <w:rsid w:val="00016775"/>
    <w:rsid w:val="000168FF"/>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F3B"/>
    <w:rsid w:val="000271FC"/>
    <w:rsid w:val="00027286"/>
    <w:rsid w:val="00027461"/>
    <w:rsid w:val="00027AB5"/>
    <w:rsid w:val="000303FB"/>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27E6"/>
    <w:rsid w:val="00062854"/>
    <w:rsid w:val="00062F88"/>
    <w:rsid w:val="00063A25"/>
    <w:rsid w:val="00063DFD"/>
    <w:rsid w:val="000643D3"/>
    <w:rsid w:val="000647EC"/>
    <w:rsid w:val="00064894"/>
    <w:rsid w:val="00064DDF"/>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471"/>
    <w:rsid w:val="000735FD"/>
    <w:rsid w:val="00073791"/>
    <w:rsid w:val="000743C8"/>
    <w:rsid w:val="00074543"/>
    <w:rsid w:val="0007494C"/>
    <w:rsid w:val="00074D2F"/>
    <w:rsid w:val="00074E7D"/>
    <w:rsid w:val="000751E9"/>
    <w:rsid w:val="000754B9"/>
    <w:rsid w:val="0007555C"/>
    <w:rsid w:val="00075C1E"/>
    <w:rsid w:val="00076EC0"/>
    <w:rsid w:val="000777A9"/>
    <w:rsid w:val="00077FB0"/>
    <w:rsid w:val="0008051F"/>
    <w:rsid w:val="00080933"/>
    <w:rsid w:val="00080E75"/>
    <w:rsid w:val="000818F8"/>
    <w:rsid w:val="00081B61"/>
    <w:rsid w:val="00081D9F"/>
    <w:rsid w:val="00081FC1"/>
    <w:rsid w:val="000822CA"/>
    <w:rsid w:val="000824D7"/>
    <w:rsid w:val="00082BA9"/>
    <w:rsid w:val="00083000"/>
    <w:rsid w:val="00083192"/>
    <w:rsid w:val="000834A4"/>
    <w:rsid w:val="00083C26"/>
    <w:rsid w:val="0008428B"/>
    <w:rsid w:val="00084575"/>
    <w:rsid w:val="00085070"/>
    <w:rsid w:val="00085367"/>
    <w:rsid w:val="000854D0"/>
    <w:rsid w:val="00085554"/>
    <w:rsid w:val="0008794A"/>
    <w:rsid w:val="00090D59"/>
    <w:rsid w:val="00090E87"/>
    <w:rsid w:val="00091A23"/>
    <w:rsid w:val="00091E4F"/>
    <w:rsid w:val="0009249B"/>
    <w:rsid w:val="0009277D"/>
    <w:rsid w:val="00093A3C"/>
    <w:rsid w:val="000940F9"/>
    <w:rsid w:val="0009441E"/>
    <w:rsid w:val="00094584"/>
    <w:rsid w:val="00094932"/>
    <w:rsid w:val="000949AC"/>
    <w:rsid w:val="00094FA4"/>
    <w:rsid w:val="00095577"/>
    <w:rsid w:val="00095956"/>
    <w:rsid w:val="00095FE3"/>
    <w:rsid w:val="0009675A"/>
    <w:rsid w:val="00097054"/>
    <w:rsid w:val="000970B7"/>
    <w:rsid w:val="00097124"/>
    <w:rsid w:val="00097AE7"/>
    <w:rsid w:val="000A1906"/>
    <w:rsid w:val="000A25AE"/>
    <w:rsid w:val="000A2AD4"/>
    <w:rsid w:val="000A3642"/>
    <w:rsid w:val="000A3690"/>
    <w:rsid w:val="000A3ABA"/>
    <w:rsid w:val="000A3DD4"/>
    <w:rsid w:val="000A3EA9"/>
    <w:rsid w:val="000A3F94"/>
    <w:rsid w:val="000A44EA"/>
    <w:rsid w:val="000A48D2"/>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7CC"/>
    <w:rsid w:val="000B4C3F"/>
    <w:rsid w:val="000B520F"/>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8A1"/>
    <w:rsid w:val="000C3EAE"/>
    <w:rsid w:val="000C4B3E"/>
    <w:rsid w:val="000C4D3E"/>
    <w:rsid w:val="000C50D7"/>
    <w:rsid w:val="000C5177"/>
    <w:rsid w:val="000C520E"/>
    <w:rsid w:val="000C522E"/>
    <w:rsid w:val="000C5740"/>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448"/>
    <w:rsid w:val="000E7465"/>
    <w:rsid w:val="000E7A01"/>
    <w:rsid w:val="000E7C3B"/>
    <w:rsid w:val="000F029A"/>
    <w:rsid w:val="000F0479"/>
    <w:rsid w:val="000F1488"/>
    <w:rsid w:val="000F2203"/>
    <w:rsid w:val="000F2BEF"/>
    <w:rsid w:val="000F30D8"/>
    <w:rsid w:val="000F338B"/>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53"/>
    <w:rsid w:val="001371DA"/>
    <w:rsid w:val="00137558"/>
    <w:rsid w:val="0013764A"/>
    <w:rsid w:val="00137817"/>
    <w:rsid w:val="00137B33"/>
    <w:rsid w:val="0014042C"/>
    <w:rsid w:val="001407FE"/>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733"/>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6D66"/>
    <w:rsid w:val="00197D86"/>
    <w:rsid w:val="00197E35"/>
    <w:rsid w:val="001A0863"/>
    <w:rsid w:val="001A0E58"/>
    <w:rsid w:val="001A1872"/>
    <w:rsid w:val="001A19F7"/>
    <w:rsid w:val="001A22E8"/>
    <w:rsid w:val="001A33B4"/>
    <w:rsid w:val="001A3801"/>
    <w:rsid w:val="001A3939"/>
    <w:rsid w:val="001A397C"/>
    <w:rsid w:val="001A3AD2"/>
    <w:rsid w:val="001A411A"/>
    <w:rsid w:val="001A429C"/>
    <w:rsid w:val="001A4B95"/>
    <w:rsid w:val="001A4E24"/>
    <w:rsid w:val="001A4FE8"/>
    <w:rsid w:val="001A5528"/>
    <w:rsid w:val="001A58B7"/>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68A3"/>
    <w:rsid w:val="001C6962"/>
    <w:rsid w:val="001C782A"/>
    <w:rsid w:val="001C7C81"/>
    <w:rsid w:val="001D08FF"/>
    <w:rsid w:val="001D0B65"/>
    <w:rsid w:val="001D0BA9"/>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B91"/>
    <w:rsid w:val="00200780"/>
    <w:rsid w:val="00200C61"/>
    <w:rsid w:val="002016D2"/>
    <w:rsid w:val="0020194A"/>
    <w:rsid w:val="00201F84"/>
    <w:rsid w:val="002025F9"/>
    <w:rsid w:val="00202AA7"/>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884"/>
    <w:rsid w:val="00222952"/>
    <w:rsid w:val="00223438"/>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B70"/>
    <w:rsid w:val="00237DEE"/>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7155"/>
    <w:rsid w:val="00247852"/>
    <w:rsid w:val="00247F9D"/>
    <w:rsid w:val="00250DB3"/>
    <w:rsid w:val="002510F3"/>
    <w:rsid w:val="0025131A"/>
    <w:rsid w:val="0025146A"/>
    <w:rsid w:val="00251889"/>
    <w:rsid w:val="002526AA"/>
    <w:rsid w:val="00252BE0"/>
    <w:rsid w:val="00252D59"/>
    <w:rsid w:val="002531E0"/>
    <w:rsid w:val="00253675"/>
    <w:rsid w:val="00253BF6"/>
    <w:rsid w:val="00253DEB"/>
    <w:rsid w:val="002548F4"/>
    <w:rsid w:val="00254B54"/>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DDD"/>
    <w:rsid w:val="00272EE5"/>
    <w:rsid w:val="00273108"/>
    <w:rsid w:val="00273E39"/>
    <w:rsid w:val="00273E7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A28"/>
    <w:rsid w:val="00280C33"/>
    <w:rsid w:val="00281143"/>
    <w:rsid w:val="00281B3D"/>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5E"/>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3B04"/>
    <w:rsid w:val="002A4AF5"/>
    <w:rsid w:val="002A57AB"/>
    <w:rsid w:val="002A58D6"/>
    <w:rsid w:val="002A5EF9"/>
    <w:rsid w:val="002A64E9"/>
    <w:rsid w:val="002A6563"/>
    <w:rsid w:val="002A668F"/>
    <w:rsid w:val="002A7699"/>
    <w:rsid w:val="002A795B"/>
    <w:rsid w:val="002A7C84"/>
    <w:rsid w:val="002A7FA5"/>
    <w:rsid w:val="002B1708"/>
    <w:rsid w:val="002B28DF"/>
    <w:rsid w:val="002B3245"/>
    <w:rsid w:val="002B35C9"/>
    <w:rsid w:val="002B374B"/>
    <w:rsid w:val="002B3D3B"/>
    <w:rsid w:val="002B4167"/>
    <w:rsid w:val="002B42F3"/>
    <w:rsid w:val="002B4F7B"/>
    <w:rsid w:val="002B617B"/>
    <w:rsid w:val="002B6307"/>
    <w:rsid w:val="002B64DE"/>
    <w:rsid w:val="002B687A"/>
    <w:rsid w:val="002B6E2E"/>
    <w:rsid w:val="002B7154"/>
    <w:rsid w:val="002B7510"/>
    <w:rsid w:val="002B75FF"/>
    <w:rsid w:val="002B7A67"/>
    <w:rsid w:val="002B7DDF"/>
    <w:rsid w:val="002B7E0E"/>
    <w:rsid w:val="002C07C6"/>
    <w:rsid w:val="002C0F7B"/>
    <w:rsid w:val="002C1076"/>
    <w:rsid w:val="002C2805"/>
    <w:rsid w:val="002C4761"/>
    <w:rsid w:val="002C4820"/>
    <w:rsid w:val="002C4B39"/>
    <w:rsid w:val="002C5347"/>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FF0"/>
    <w:rsid w:val="002D7107"/>
    <w:rsid w:val="002D754D"/>
    <w:rsid w:val="002D7602"/>
    <w:rsid w:val="002D7680"/>
    <w:rsid w:val="002D76F3"/>
    <w:rsid w:val="002D7801"/>
    <w:rsid w:val="002E06B3"/>
    <w:rsid w:val="002E0980"/>
    <w:rsid w:val="002E0A41"/>
    <w:rsid w:val="002E10B1"/>
    <w:rsid w:val="002E17A0"/>
    <w:rsid w:val="002E1D0D"/>
    <w:rsid w:val="002E1D57"/>
    <w:rsid w:val="002E20FE"/>
    <w:rsid w:val="002E2446"/>
    <w:rsid w:val="002E2481"/>
    <w:rsid w:val="002E278D"/>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A76"/>
    <w:rsid w:val="0031134D"/>
    <w:rsid w:val="00311D40"/>
    <w:rsid w:val="00312317"/>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CCD"/>
    <w:rsid w:val="0033513C"/>
    <w:rsid w:val="00335685"/>
    <w:rsid w:val="00335968"/>
    <w:rsid w:val="0033601B"/>
    <w:rsid w:val="0033642D"/>
    <w:rsid w:val="003371D6"/>
    <w:rsid w:val="003375AB"/>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47C45"/>
    <w:rsid w:val="00350973"/>
    <w:rsid w:val="00350D93"/>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902B5"/>
    <w:rsid w:val="00390509"/>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4B43"/>
    <w:rsid w:val="003A5868"/>
    <w:rsid w:val="003A6390"/>
    <w:rsid w:val="003A7345"/>
    <w:rsid w:val="003A7DC4"/>
    <w:rsid w:val="003B02BE"/>
    <w:rsid w:val="003B0429"/>
    <w:rsid w:val="003B054B"/>
    <w:rsid w:val="003B1566"/>
    <w:rsid w:val="003B1983"/>
    <w:rsid w:val="003B1C43"/>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C0922"/>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302"/>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246A"/>
    <w:rsid w:val="004025BA"/>
    <w:rsid w:val="00402DEA"/>
    <w:rsid w:val="0040309B"/>
    <w:rsid w:val="004036F6"/>
    <w:rsid w:val="00403E06"/>
    <w:rsid w:val="00403E86"/>
    <w:rsid w:val="00403F3B"/>
    <w:rsid w:val="004040B0"/>
    <w:rsid w:val="00404A2A"/>
    <w:rsid w:val="00404BD0"/>
    <w:rsid w:val="00405978"/>
    <w:rsid w:val="00405A32"/>
    <w:rsid w:val="00405EED"/>
    <w:rsid w:val="00406757"/>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4B4F"/>
    <w:rsid w:val="00415FC3"/>
    <w:rsid w:val="0041610A"/>
    <w:rsid w:val="00416460"/>
    <w:rsid w:val="004164D6"/>
    <w:rsid w:val="0041676B"/>
    <w:rsid w:val="004169EC"/>
    <w:rsid w:val="0041707C"/>
    <w:rsid w:val="004173D0"/>
    <w:rsid w:val="004178CD"/>
    <w:rsid w:val="00417B5B"/>
    <w:rsid w:val="004206D2"/>
    <w:rsid w:val="00420F96"/>
    <w:rsid w:val="0042148A"/>
    <w:rsid w:val="00421D77"/>
    <w:rsid w:val="00421DB4"/>
    <w:rsid w:val="004221C7"/>
    <w:rsid w:val="00422ECD"/>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FDB"/>
    <w:rsid w:val="00443644"/>
    <w:rsid w:val="0044377D"/>
    <w:rsid w:val="00444424"/>
    <w:rsid w:val="004445E7"/>
    <w:rsid w:val="00445661"/>
    <w:rsid w:val="004456DC"/>
    <w:rsid w:val="00445B9F"/>
    <w:rsid w:val="004473BF"/>
    <w:rsid w:val="0044761F"/>
    <w:rsid w:val="004503DA"/>
    <w:rsid w:val="00450647"/>
    <w:rsid w:val="004506D5"/>
    <w:rsid w:val="004508B6"/>
    <w:rsid w:val="00450CAD"/>
    <w:rsid w:val="00450EC1"/>
    <w:rsid w:val="004539AA"/>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53A4"/>
    <w:rsid w:val="00465EE5"/>
    <w:rsid w:val="00466405"/>
    <w:rsid w:val="00466A54"/>
    <w:rsid w:val="0046791B"/>
    <w:rsid w:val="00467D01"/>
    <w:rsid w:val="00471968"/>
    <w:rsid w:val="00471EA7"/>
    <w:rsid w:val="00472AF4"/>
    <w:rsid w:val="00472BC4"/>
    <w:rsid w:val="00472C88"/>
    <w:rsid w:val="00472F18"/>
    <w:rsid w:val="004739EF"/>
    <w:rsid w:val="00473C8F"/>
    <w:rsid w:val="00474527"/>
    <w:rsid w:val="004745AF"/>
    <w:rsid w:val="004747D4"/>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C61"/>
    <w:rsid w:val="004A5140"/>
    <w:rsid w:val="004A531E"/>
    <w:rsid w:val="004A54D7"/>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FDB"/>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7E0F"/>
    <w:rsid w:val="00520A16"/>
    <w:rsid w:val="00521CFB"/>
    <w:rsid w:val="005229BB"/>
    <w:rsid w:val="00523433"/>
    <w:rsid w:val="005234CC"/>
    <w:rsid w:val="00523595"/>
    <w:rsid w:val="005238C1"/>
    <w:rsid w:val="005238D3"/>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D7E"/>
    <w:rsid w:val="00534074"/>
    <w:rsid w:val="00534116"/>
    <w:rsid w:val="00534B87"/>
    <w:rsid w:val="00534E60"/>
    <w:rsid w:val="00536187"/>
    <w:rsid w:val="005374BC"/>
    <w:rsid w:val="0054011F"/>
    <w:rsid w:val="00541144"/>
    <w:rsid w:val="005414F9"/>
    <w:rsid w:val="00541821"/>
    <w:rsid w:val="00541C65"/>
    <w:rsid w:val="00541EA6"/>
    <w:rsid w:val="0054244F"/>
    <w:rsid w:val="00542AC3"/>
    <w:rsid w:val="005431F4"/>
    <w:rsid w:val="005431FA"/>
    <w:rsid w:val="005437A9"/>
    <w:rsid w:val="005439A0"/>
    <w:rsid w:val="00543EF9"/>
    <w:rsid w:val="00544DA0"/>
    <w:rsid w:val="00545FA8"/>
    <w:rsid w:val="00546218"/>
    <w:rsid w:val="0054641F"/>
    <w:rsid w:val="00546843"/>
    <w:rsid w:val="00546E11"/>
    <w:rsid w:val="005502D1"/>
    <w:rsid w:val="005507D4"/>
    <w:rsid w:val="00550803"/>
    <w:rsid w:val="005508C0"/>
    <w:rsid w:val="00550E13"/>
    <w:rsid w:val="00550EF1"/>
    <w:rsid w:val="0055101C"/>
    <w:rsid w:val="00551917"/>
    <w:rsid w:val="00552D97"/>
    <w:rsid w:val="00552EAD"/>
    <w:rsid w:val="00552FC4"/>
    <w:rsid w:val="0055404E"/>
    <w:rsid w:val="005544A4"/>
    <w:rsid w:val="00554970"/>
    <w:rsid w:val="005557FA"/>
    <w:rsid w:val="00555E6F"/>
    <w:rsid w:val="00556189"/>
    <w:rsid w:val="0055628F"/>
    <w:rsid w:val="005563BC"/>
    <w:rsid w:val="00556C5C"/>
    <w:rsid w:val="00556EBF"/>
    <w:rsid w:val="00557D2C"/>
    <w:rsid w:val="00557F72"/>
    <w:rsid w:val="00560229"/>
    <w:rsid w:val="005602D1"/>
    <w:rsid w:val="00560345"/>
    <w:rsid w:val="005609A6"/>
    <w:rsid w:val="00560AB1"/>
    <w:rsid w:val="00561314"/>
    <w:rsid w:val="00562B26"/>
    <w:rsid w:val="00562E90"/>
    <w:rsid w:val="005631BB"/>
    <w:rsid w:val="00563241"/>
    <w:rsid w:val="00563905"/>
    <w:rsid w:val="005641FB"/>
    <w:rsid w:val="0056520A"/>
    <w:rsid w:val="005652B0"/>
    <w:rsid w:val="005655F8"/>
    <w:rsid w:val="00565CAE"/>
    <w:rsid w:val="00566C38"/>
    <w:rsid w:val="00567ACF"/>
    <w:rsid w:val="00567B0A"/>
    <w:rsid w:val="00567BFD"/>
    <w:rsid w:val="00570775"/>
    <w:rsid w:val="00570A3C"/>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E0"/>
    <w:rsid w:val="00575791"/>
    <w:rsid w:val="005764B4"/>
    <w:rsid w:val="00576AFA"/>
    <w:rsid w:val="00577329"/>
    <w:rsid w:val="00577450"/>
    <w:rsid w:val="0057766C"/>
    <w:rsid w:val="005776D0"/>
    <w:rsid w:val="005779A5"/>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3E66"/>
    <w:rsid w:val="005B4CAD"/>
    <w:rsid w:val="005B4CBA"/>
    <w:rsid w:val="005B4E16"/>
    <w:rsid w:val="005B5500"/>
    <w:rsid w:val="005B57ED"/>
    <w:rsid w:val="005B5A86"/>
    <w:rsid w:val="005B5C10"/>
    <w:rsid w:val="005B63EF"/>
    <w:rsid w:val="005B7D91"/>
    <w:rsid w:val="005B7DE0"/>
    <w:rsid w:val="005C00EC"/>
    <w:rsid w:val="005C0191"/>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4EE3"/>
    <w:rsid w:val="005D51D9"/>
    <w:rsid w:val="005D5451"/>
    <w:rsid w:val="005D6000"/>
    <w:rsid w:val="005D604F"/>
    <w:rsid w:val="005D670E"/>
    <w:rsid w:val="005D7B9B"/>
    <w:rsid w:val="005E02F1"/>
    <w:rsid w:val="005E051A"/>
    <w:rsid w:val="005E1B57"/>
    <w:rsid w:val="005E215D"/>
    <w:rsid w:val="005E3330"/>
    <w:rsid w:val="005E37DE"/>
    <w:rsid w:val="005E421D"/>
    <w:rsid w:val="005E44E8"/>
    <w:rsid w:val="005E4740"/>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3291"/>
    <w:rsid w:val="005F3BBA"/>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CB7"/>
    <w:rsid w:val="00602F9D"/>
    <w:rsid w:val="006038C1"/>
    <w:rsid w:val="0060536C"/>
    <w:rsid w:val="00605F7E"/>
    <w:rsid w:val="006062A4"/>
    <w:rsid w:val="00606405"/>
    <w:rsid w:val="00606A3A"/>
    <w:rsid w:val="00606BC7"/>
    <w:rsid w:val="00607315"/>
    <w:rsid w:val="006073E6"/>
    <w:rsid w:val="0060788D"/>
    <w:rsid w:val="00607F3A"/>
    <w:rsid w:val="00610E17"/>
    <w:rsid w:val="00610EEA"/>
    <w:rsid w:val="006112F2"/>
    <w:rsid w:val="006115B5"/>
    <w:rsid w:val="006115F9"/>
    <w:rsid w:val="00611CAA"/>
    <w:rsid w:val="00611E51"/>
    <w:rsid w:val="0061250D"/>
    <w:rsid w:val="0061357E"/>
    <w:rsid w:val="006140FA"/>
    <w:rsid w:val="00614307"/>
    <w:rsid w:val="00614746"/>
    <w:rsid w:val="006147A3"/>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55F4"/>
    <w:rsid w:val="00625919"/>
    <w:rsid w:val="00625C2A"/>
    <w:rsid w:val="00626463"/>
    <w:rsid w:val="006266E4"/>
    <w:rsid w:val="0062736D"/>
    <w:rsid w:val="00627B35"/>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5B64"/>
    <w:rsid w:val="006368D7"/>
    <w:rsid w:val="0063694E"/>
    <w:rsid w:val="00636BED"/>
    <w:rsid w:val="00636C0F"/>
    <w:rsid w:val="00637A59"/>
    <w:rsid w:val="00637DE4"/>
    <w:rsid w:val="006401E5"/>
    <w:rsid w:val="00640205"/>
    <w:rsid w:val="00640289"/>
    <w:rsid w:val="00640326"/>
    <w:rsid w:val="00640413"/>
    <w:rsid w:val="00640A58"/>
    <w:rsid w:val="0064173D"/>
    <w:rsid w:val="0064241F"/>
    <w:rsid w:val="006424D6"/>
    <w:rsid w:val="00642A8B"/>
    <w:rsid w:val="00642FB0"/>
    <w:rsid w:val="006433ED"/>
    <w:rsid w:val="00643753"/>
    <w:rsid w:val="006438A6"/>
    <w:rsid w:val="00644A67"/>
    <w:rsid w:val="00644FA4"/>
    <w:rsid w:val="006451E8"/>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FF9"/>
    <w:rsid w:val="00666AC8"/>
    <w:rsid w:val="00667313"/>
    <w:rsid w:val="006678DA"/>
    <w:rsid w:val="00667A53"/>
    <w:rsid w:val="00670284"/>
    <w:rsid w:val="006705A5"/>
    <w:rsid w:val="0067095A"/>
    <w:rsid w:val="0067100F"/>
    <w:rsid w:val="006716B6"/>
    <w:rsid w:val="006719C8"/>
    <w:rsid w:val="0067210F"/>
    <w:rsid w:val="00672FF6"/>
    <w:rsid w:val="00673478"/>
    <w:rsid w:val="006739C3"/>
    <w:rsid w:val="00673AFE"/>
    <w:rsid w:val="0067438F"/>
    <w:rsid w:val="00674670"/>
    <w:rsid w:val="00674BCE"/>
    <w:rsid w:val="00674FB6"/>
    <w:rsid w:val="00675571"/>
    <w:rsid w:val="00676BDC"/>
    <w:rsid w:val="00676C50"/>
    <w:rsid w:val="00676D26"/>
    <w:rsid w:val="00676E31"/>
    <w:rsid w:val="00676F77"/>
    <w:rsid w:val="006770B3"/>
    <w:rsid w:val="0067737B"/>
    <w:rsid w:val="00680C8B"/>
    <w:rsid w:val="00680D0B"/>
    <w:rsid w:val="00680E39"/>
    <w:rsid w:val="00681189"/>
    <w:rsid w:val="0068166A"/>
    <w:rsid w:val="00681BA3"/>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5E9"/>
    <w:rsid w:val="0069163C"/>
    <w:rsid w:val="00691BCB"/>
    <w:rsid w:val="006923CE"/>
    <w:rsid w:val="00692491"/>
    <w:rsid w:val="006928BC"/>
    <w:rsid w:val="00692BBE"/>
    <w:rsid w:val="00692DD1"/>
    <w:rsid w:val="00692EEF"/>
    <w:rsid w:val="00693310"/>
    <w:rsid w:val="006939A5"/>
    <w:rsid w:val="0069425A"/>
    <w:rsid w:val="00694363"/>
    <w:rsid w:val="00694449"/>
    <w:rsid w:val="006945CA"/>
    <w:rsid w:val="006945CD"/>
    <w:rsid w:val="00694A32"/>
    <w:rsid w:val="0069512A"/>
    <w:rsid w:val="00695D78"/>
    <w:rsid w:val="00695F9E"/>
    <w:rsid w:val="00696B30"/>
    <w:rsid w:val="00696D46"/>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9DB"/>
    <w:rsid w:val="006B3CC6"/>
    <w:rsid w:val="006B3F51"/>
    <w:rsid w:val="006B41B2"/>
    <w:rsid w:val="006B480D"/>
    <w:rsid w:val="006B5CAE"/>
    <w:rsid w:val="006B672E"/>
    <w:rsid w:val="006B7BC3"/>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62B"/>
    <w:rsid w:val="006D1787"/>
    <w:rsid w:val="006D17A6"/>
    <w:rsid w:val="006D1938"/>
    <w:rsid w:val="006D1D9C"/>
    <w:rsid w:val="006D2330"/>
    <w:rsid w:val="006D2BCA"/>
    <w:rsid w:val="006D2E1C"/>
    <w:rsid w:val="006D2F8B"/>
    <w:rsid w:val="006D482A"/>
    <w:rsid w:val="006D4D04"/>
    <w:rsid w:val="006D565B"/>
    <w:rsid w:val="006D6107"/>
    <w:rsid w:val="006D6176"/>
    <w:rsid w:val="006D65D0"/>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66C"/>
    <w:rsid w:val="006E479D"/>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56E"/>
    <w:rsid w:val="006F6C05"/>
    <w:rsid w:val="006F6F5B"/>
    <w:rsid w:val="006F71E5"/>
    <w:rsid w:val="006F77CE"/>
    <w:rsid w:val="006F7929"/>
    <w:rsid w:val="006F79C0"/>
    <w:rsid w:val="006F7F89"/>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92"/>
    <w:rsid w:val="00737A7E"/>
    <w:rsid w:val="00737DD2"/>
    <w:rsid w:val="007403EA"/>
    <w:rsid w:val="0074051A"/>
    <w:rsid w:val="00740565"/>
    <w:rsid w:val="0074076F"/>
    <w:rsid w:val="0074082C"/>
    <w:rsid w:val="00740B7A"/>
    <w:rsid w:val="0074146A"/>
    <w:rsid w:val="00741583"/>
    <w:rsid w:val="00742256"/>
    <w:rsid w:val="00742330"/>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47F97"/>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5063"/>
    <w:rsid w:val="007556CE"/>
    <w:rsid w:val="00755CCA"/>
    <w:rsid w:val="0075678A"/>
    <w:rsid w:val="007578C5"/>
    <w:rsid w:val="00757F37"/>
    <w:rsid w:val="0076012A"/>
    <w:rsid w:val="00760222"/>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AD"/>
    <w:rsid w:val="0077163E"/>
    <w:rsid w:val="00771817"/>
    <w:rsid w:val="00771D73"/>
    <w:rsid w:val="00772344"/>
    <w:rsid w:val="007725CE"/>
    <w:rsid w:val="00772F95"/>
    <w:rsid w:val="007738BC"/>
    <w:rsid w:val="00773E5D"/>
    <w:rsid w:val="0077462E"/>
    <w:rsid w:val="00775CFE"/>
    <w:rsid w:val="007763FE"/>
    <w:rsid w:val="007765C4"/>
    <w:rsid w:val="00776697"/>
    <w:rsid w:val="0077771C"/>
    <w:rsid w:val="00777B34"/>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CF8"/>
    <w:rsid w:val="00785D23"/>
    <w:rsid w:val="00786243"/>
    <w:rsid w:val="00786470"/>
    <w:rsid w:val="00786BCD"/>
    <w:rsid w:val="00786C23"/>
    <w:rsid w:val="007870A8"/>
    <w:rsid w:val="007877D4"/>
    <w:rsid w:val="00787DA7"/>
    <w:rsid w:val="00787EEA"/>
    <w:rsid w:val="00787F3A"/>
    <w:rsid w:val="00787FDB"/>
    <w:rsid w:val="007908BD"/>
    <w:rsid w:val="00791153"/>
    <w:rsid w:val="00791328"/>
    <w:rsid w:val="0079172C"/>
    <w:rsid w:val="00791BA8"/>
    <w:rsid w:val="00791EA1"/>
    <w:rsid w:val="0079229B"/>
    <w:rsid w:val="0079357A"/>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ED6"/>
    <w:rsid w:val="00832FAC"/>
    <w:rsid w:val="00833C33"/>
    <w:rsid w:val="008350B5"/>
    <w:rsid w:val="00836462"/>
    <w:rsid w:val="00836835"/>
    <w:rsid w:val="008368CE"/>
    <w:rsid w:val="00836B04"/>
    <w:rsid w:val="00837135"/>
    <w:rsid w:val="0083730A"/>
    <w:rsid w:val="00837FA0"/>
    <w:rsid w:val="008400AB"/>
    <w:rsid w:val="008404E8"/>
    <w:rsid w:val="008416F1"/>
    <w:rsid w:val="00842275"/>
    <w:rsid w:val="00842524"/>
    <w:rsid w:val="00842A00"/>
    <w:rsid w:val="00842B68"/>
    <w:rsid w:val="00843A9C"/>
    <w:rsid w:val="00843B20"/>
    <w:rsid w:val="0084408F"/>
    <w:rsid w:val="008440AB"/>
    <w:rsid w:val="0084426E"/>
    <w:rsid w:val="0084545B"/>
    <w:rsid w:val="00845789"/>
    <w:rsid w:val="0084578B"/>
    <w:rsid w:val="00846426"/>
    <w:rsid w:val="00846844"/>
    <w:rsid w:val="00847181"/>
    <w:rsid w:val="00847CA7"/>
    <w:rsid w:val="00847D0D"/>
    <w:rsid w:val="00847D5C"/>
    <w:rsid w:val="008502C7"/>
    <w:rsid w:val="008503A8"/>
    <w:rsid w:val="00850EDD"/>
    <w:rsid w:val="00850FA2"/>
    <w:rsid w:val="008510AB"/>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2116"/>
    <w:rsid w:val="008624EB"/>
    <w:rsid w:val="00864433"/>
    <w:rsid w:val="008646BC"/>
    <w:rsid w:val="00864DCA"/>
    <w:rsid w:val="00865414"/>
    <w:rsid w:val="00865602"/>
    <w:rsid w:val="0086577C"/>
    <w:rsid w:val="0086688B"/>
    <w:rsid w:val="00866E63"/>
    <w:rsid w:val="00867253"/>
    <w:rsid w:val="00867D1D"/>
    <w:rsid w:val="0087003B"/>
    <w:rsid w:val="00871F71"/>
    <w:rsid w:val="00872271"/>
    <w:rsid w:val="008724A1"/>
    <w:rsid w:val="00872B41"/>
    <w:rsid w:val="00872BB8"/>
    <w:rsid w:val="0087345A"/>
    <w:rsid w:val="0087432D"/>
    <w:rsid w:val="00874BD7"/>
    <w:rsid w:val="00874D3F"/>
    <w:rsid w:val="00875348"/>
    <w:rsid w:val="008753C6"/>
    <w:rsid w:val="00875421"/>
    <w:rsid w:val="00875A6F"/>
    <w:rsid w:val="00875B8E"/>
    <w:rsid w:val="00875E04"/>
    <w:rsid w:val="00875E6E"/>
    <w:rsid w:val="00876669"/>
    <w:rsid w:val="00876C4A"/>
    <w:rsid w:val="00877020"/>
    <w:rsid w:val="00877323"/>
    <w:rsid w:val="00877A6D"/>
    <w:rsid w:val="00877ACC"/>
    <w:rsid w:val="00877B59"/>
    <w:rsid w:val="00880045"/>
    <w:rsid w:val="008813EE"/>
    <w:rsid w:val="008821C9"/>
    <w:rsid w:val="00882DE8"/>
    <w:rsid w:val="008831F4"/>
    <w:rsid w:val="008832B5"/>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CB0"/>
    <w:rsid w:val="00895EFD"/>
    <w:rsid w:val="00896742"/>
    <w:rsid w:val="00896953"/>
    <w:rsid w:val="008A09EC"/>
    <w:rsid w:val="008A0B25"/>
    <w:rsid w:val="008A0C3A"/>
    <w:rsid w:val="008A1A13"/>
    <w:rsid w:val="008A213D"/>
    <w:rsid w:val="008A2C57"/>
    <w:rsid w:val="008A2F9E"/>
    <w:rsid w:val="008A49CF"/>
    <w:rsid w:val="008A522F"/>
    <w:rsid w:val="008A5331"/>
    <w:rsid w:val="008A54A2"/>
    <w:rsid w:val="008A576C"/>
    <w:rsid w:val="008A6289"/>
    <w:rsid w:val="008A62E7"/>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300"/>
    <w:rsid w:val="008E7432"/>
    <w:rsid w:val="008E7ED1"/>
    <w:rsid w:val="008F00FE"/>
    <w:rsid w:val="008F0217"/>
    <w:rsid w:val="008F0BE9"/>
    <w:rsid w:val="008F0DFC"/>
    <w:rsid w:val="008F11D8"/>
    <w:rsid w:val="008F126A"/>
    <w:rsid w:val="008F1923"/>
    <w:rsid w:val="008F19C3"/>
    <w:rsid w:val="008F1E1B"/>
    <w:rsid w:val="008F2496"/>
    <w:rsid w:val="008F261A"/>
    <w:rsid w:val="008F2861"/>
    <w:rsid w:val="008F2958"/>
    <w:rsid w:val="008F2E18"/>
    <w:rsid w:val="008F34DC"/>
    <w:rsid w:val="008F3850"/>
    <w:rsid w:val="008F3E50"/>
    <w:rsid w:val="008F4188"/>
    <w:rsid w:val="008F4189"/>
    <w:rsid w:val="008F4C12"/>
    <w:rsid w:val="008F4F7B"/>
    <w:rsid w:val="008F5611"/>
    <w:rsid w:val="008F6AE6"/>
    <w:rsid w:val="008F7E85"/>
    <w:rsid w:val="00900322"/>
    <w:rsid w:val="00900826"/>
    <w:rsid w:val="00901DA6"/>
    <w:rsid w:val="009026F8"/>
    <w:rsid w:val="00902DBE"/>
    <w:rsid w:val="00902E2E"/>
    <w:rsid w:val="00903459"/>
    <w:rsid w:val="00903A5B"/>
    <w:rsid w:val="00903DF9"/>
    <w:rsid w:val="00903F0A"/>
    <w:rsid w:val="00904171"/>
    <w:rsid w:val="00904671"/>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8AB"/>
    <w:rsid w:val="00931C99"/>
    <w:rsid w:val="00931F23"/>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9E"/>
    <w:rsid w:val="0093742B"/>
    <w:rsid w:val="00940198"/>
    <w:rsid w:val="0094026B"/>
    <w:rsid w:val="009415FF"/>
    <w:rsid w:val="00941920"/>
    <w:rsid w:val="00941A40"/>
    <w:rsid w:val="00941FC3"/>
    <w:rsid w:val="00942523"/>
    <w:rsid w:val="009429D0"/>
    <w:rsid w:val="00943069"/>
    <w:rsid w:val="009431DC"/>
    <w:rsid w:val="00943768"/>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8D5"/>
    <w:rsid w:val="009719B7"/>
    <w:rsid w:val="00971D19"/>
    <w:rsid w:val="009722F8"/>
    <w:rsid w:val="00972737"/>
    <w:rsid w:val="00972C0D"/>
    <w:rsid w:val="00972CBE"/>
    <w:rsid w:val="00972CDF"/>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77C"/>
    <w:rsid w:val="00982306"/>
    <w:rsid w:val="00982432"/>
    <w:rsid w:val="0098371C"/>
    <w:rsid w:val="0098465B"/>
    <w:rsid w:val="00984D7B"/>
    <w:rsid w:val="009858D3"/>
    <w:rsid w:val="00985BE6"/>
    <w:rsid w:val="00986274"/>
    <w:rsid w:val="009867C3"/>
    <w:rsid w:val="0098730C"/>
    <w:rsid w:val="009875A5"/>
    <w:rsid w:val="0099057F"/>
    <w:rsid w:val="00990703"/>
    <w:rsid w:val="0099097C"/>
    <w:rsid w:val="00991398"/>
    <w:rsid w:val="00991839"/>
    <w:rsid w:val="00991947"/>
    <w:rsid w:val="00992076"/>
    <w:rsid w:val="0099274A"/>
    <w:rsid w:val="00992765"/>
    <w:rsid w:val="00992BA5"/>
    <w:rsid w:val="00992C96"/>
    <w:rsid w:val="009934FE"/>
    <w:rsid w:val="00993615"/>
    <w:rsid w:val="0099371B"/>
    <w:rsid w:val="00993A6C"/>
    <w:rsid w:val="0099452C"/>
    <w:rsid w:val="00994D51"/>
    <w:rsid w:val="009969EC"/>
    <w:rsid w:val="009974B4"/>
    <w:rsid w:val="00997DF4"/>
    <w:rsid w:val="009A0658"/>
    <w:rsid w:val="009A1F8B"/>
    <w:rsid w:val="009A2054"/>
    <w:rsid w:val="009A27FA"/>
    <w:rsid w:val="009A3B71"/>
    <w:rsid w:val="009A4156"/>
    <w:rsid w:val="009A420D"/>
    <w:rsid w:val="009A4965"/>
    <w:rsid w:val="009A5181"/>
    <w:rsid w:val="009A640F"/>
    <w:rsid w:val="009A70F7"/>
    <w:rsid w:val="009A76D6"/>
    <w:rsid w:val="009A78AB"/>
    <w:rsid w:val="009B046B"/>
    <w:rsid w:val="009B1751"/>
    <w:rsid w:val="009B1A0C"/>
    <w:rsid w:val="009B21C5"/>
    <w:rsid w:val="009B3269"/>
    <w:rsid w:val="009B4AEF"/>
    <w:rsid w:val="009B5708"/>
    <w:rsid w:val="009B5B97"/>
    <w:rsid w:val="009B626C"/>
    <w:rsid w:val="009B6D66"/>
    <w:rsid w:val="009B73A0"/>
    <w:rsid w:val="009B73F5"/>
    <w:rsid w:val="009C0263"/>
    <w:rsid w:val="009C0886"/>
    <w:rsid w:val="009C0939"/>
    <w:rsid w:val="009C098D"/>
    <w:rsid w:val="009C14E2"/>
    <w:rsid w:val="009C340B"/>
    <w:rsid w:val="009C3F6C"/>
    <w:rsid w:val="009C414E"/>
    <w:rsid w:val="009C49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60EA"/>
    <w:rsid w:val="009D6587"/>
    <w:rsid w:val="009D685F"/>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B75"/>
    <w:rsid w:val="009F6F4D"/>
    <w:rsid w:val="009F7210"/>
    <w:rsid w:val="009F7292"/>
    <w:rsid w:val="009F784D"/>
    <w:rsid w:val="009F78BE"/>
    <w:rsid w:val="009F79A0"/>
    <w:rsid w:val="00A00A66"/>
    <w:rsid w:val="00A00ACA"/>
    <w:rsid w:val="00A01DA7"/>
    <w:rsid w:val="00A028FD"/>
    <w:rsid w:val="00A02E8E"/>
    <w:rsid w:val="00A03989"/>
    <w:rsid w:val="00A03CB8"/>
    <w:rsid w:val="00A03D26"/>
    <w:rsid w:val="00A03EFC"/>
    <w:rsid w:val="00A0414C"/>
    <w:rsid w:val="00A04191"/>
    <w:rsid w:val="00A04279"/>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913"/>
    <w:rsid w:val="00A23E6D"/>
    <w:rsid w:val="00A240B9"/>
    <w:rsid w:val="00A24B3A"/>
    <w:rsid w:val="00A24C9C"/>
    <w:rsid w:val="00A24E08"/>
    <w:rsid w:val="00A25FEF"/>
    <w:rsid w:val="00A26186"/>
    <w:rsid w:val="00A269AA"/>
    <w:rsid w:val="00A2742B"/>
    <w:rsid w:val="00A27619"/>
    <w:rsid w:val="00A27620"/>
    <w:rsid w:val="00A27749"/>
    <w:rsid w:val="00A30050"/>
    <w:rsid w:val="00A30418"/>
    <w:rsid w:val="00A309B4"/>
    <w:rsid w:val="00A31A7B"/>
    <w:rsid w:val="00A326C9"/>
    <w:rsid w:val="00A327BE"/>
    <w:rsid w:val="00A3365E"/>
    <w:rsid w:val="00A3367F"/>
    <w:rsid w:val="00A33BD2"/>
    <w:rsid w:val="00A3459D"/>
    <w:rsid w:val="00A346A5"/>
    <w:rsid w:val="00A34A5C"/>
    <w:rsid w:val="00A35C94"/>
    <w:rsid w:val="00A361CB"/>
    <w:rsid w:val="00A3639D"/>
    <w:rsid w:val="00A3784E"/>
    <w:rsid w:val="00A3793A"/>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273B"/>
    <w:rsid w:val="00A52A8E"/>
    <w:rsid w:val="00A533A1"/>
    <w:rsid w:val="00A5421C"/>
    <w:rsid w:val="00A54746"/>
    <w:rsid w:val="00A54D62"/>
    <w:rsid w:val="00A54DDD"/>
    <w:rsid w:val="00A553F1"/>
    <w:rsid w:val="00A56D76"/>
    <w:rsid w:val="00A577B4"/>
    <w:rsid w:val="00A57973"/>
    <w:rsid w:val="00A57E12"/>
    <w:rsid w:val="00A6002A"/>
    <w:rsid w:val="00A605CA"/>
    <w:rsid w:val="00A60741"/>
    <w:rsid w:val="00A60BD2"/>
    <w:rsid w:val="00A60E8A"/>
    <w:rsid w:val="00A60FAE"/>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7D2"/>
    <w:rsid w:val="00A738A9"/>
    <w:rsid w:val="00A7391F"/>
    <w:rsid w:val="00A73A95"/>
    <w:rsid w:val="00A73B44"/>
    <w:rsid w:val="00A751E6"/>
    <w:rsid w:val="00A75978"/>
    <w:rsid w:val="00A75AD7"/>
    <w:rsid w:val="00A802B1"/>
    <w:rsid w:val="00A816A3"/>
    <w:rsid w:val="00A81AFE"/>
    <w:rsid w:val="00A81CF2"/>
    <w:rsid w:val="00A82239"/>
    <w:rsid w:val="00A82579"/>
    <w:rsid w:val="00A825F3"/>
    <w:rsid w:val="00A828C5"/>
    <w:rsid w:val="00A82AC0"/>
    <w:rsid w:val="00A82D53"/>
    <w:rsid w:val="00A83298"/>
    <w:rsid w:val="00A83C79"/>
    <w:rsid w:val="00A83F48"/>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61F"/>
    <w:rsid w:val="00A9671A"/>
    <w:rsid w:val="00A9697E"/>
    <w:rsid w:val="00A96997"/>
    <w:rsid w:val="00A96BE9"/>
    <w:rsid w:val="00A96D1C"/>
    <w:rsid w:val="00A97651"/>
    <w:rsid w:val="00AA01F0"/>
    <w:rsid w:val="00AA0981"/>
    <w:rsid w:val="00AA1060"/>
    <w:rsid w:val="00AA3C9F"/>
    <w:rsid w:val="00AA532A"/>
    <w:rsid w:val="00AA5523"/>
    <w:rsid w:val="00AA5BCC"/>
    <w:rsid w:val="00AA5C33"/>
    <w:rsid w:val="00AA6482"/>
    <w:rsid w:val="00AA6A7C"/>
    <w:rsid w:val="00AA6E55"/>
    <w:rsid w:val="00AB0913"/>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E88"/>
    <w:rsid w:val="00AE3F87"/>
    <w:rsid w:val="00AE5044"/>
    <w:rsid w:val="00AE52E8"/>
    <w:rsid w:val="00AE5A8F"/>
    <w:rsid w:val="00AE5FAD"/>
    <w:rsid w:val="00AE7CC2"/>
    <w:rsid w:val="00AE7D12"/>
    <w:rsid w:val="00AE7DCC"/>
    <w:rsid w:val="00AF0521"/>
    <w:rsid w:val="00AF0747"/>
    <w:rsid w:val="00AF0A84"/>
    <w:rsid w:val="00AF11CC"/>
    <w:rsid w:val="00AF164C"/>
    <w:rsid w:val="00AF1FF2"/>
    <w:rsid w:val="00AF24D9"/>
    <w:rsid w:val="00AF3DAC"/>
    <w:rsid w:val="00AF40C8"/>
    <w:rsid w:val="00AF4B3F"/>
    <w:rsid w:val="00AF4E5E"/>
    <w:rsid w:val="00AF5881"/>
    <w:rsid w:val="00AF635C"/>
    <w:rsid w:val="00AF66F8"/>
    <w:rsid w:val="00AF6F35"/>
    <w:rsid w:val="00AF7279"/>
    <w:rsid w:val="00AF77DB"/>
    <w:rsid w:val="00B00D5D"/>
    <w:rsid w:val="00B00E0D"/>
    <w:rsid w:val="00B0190C"/>
    <w:rsid w:val="00B024C5"/>
    <w:rsid w:val="00B02AF6"/>
    <w:rsid w:val="00B03535"/>
    <w:rsid w:val="00B037E1"/>
    <w:rsid w:val="00B04438"/>
    <w:rsid w:val="00B044F5"/>
    <w:rsid w:val="00B04BC5"/>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7102"/>
    <w:rsid w:val="00B17D1C"/>
    <w:rsid w:val="00B20289"/>
    <w:rsid w:val="00B2067D"/>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827"/>
    <w:rsid w:val="00B25894"/>
    <w:rsid w:val="00B26337"/>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CB1"/>
    <w:rsid w:val="00B51E89"/>
    <w:rsid w:val="00B525F3"/>
    <w:rsid w:val="00B52BB0"/>
    <w:rsid w:val="00B53445"/>
    <w:rsid w:val="00B536C0"/>
    <w:rsid w:val="00B54364"/>
    <w:rsid w:val="00B5584A"/>
    <w:rsid w:val="00B56136"/>
    <w:rsid w:val="00B564A1"/>
    <w:rsid w:val="00B566B0"/>
    <w:rsid w:val="00B56763"/>
    <w:rsid w:val="00B56D6B"/>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D7B"/>
    <w:rsid w:val="00BF2DE7"/>
    <w:rsid w:val="00BF2FEC"/>
    <w:rsid w:val="00BF325C"/>
    <w:rsid w:val="00BF38BA"/>
    <w:rsid w:val="00BF3FAD"/>
    <w:rsid w:val="00BF4149"/>
    <w:rsid w:val="00BF4401"/>
    <w:rsid w:val="00BF4605"/>
    <w:rsid w:val="00BF5909"/>
    <w:rsid w:val="00BF632D"/>
    <w:rsid w:val="00BF6CBB"/>
    <w:rsid w:val="00BF70BA"/>
    <w:rsid w:val="00BF70C7"/>
    <w:rsid w:val="00BF74B6"/>
    <w:rsid w:val="00BF7859"/>
    <w:rsid w:val="00BF7A74"/>
    <w:rsid w:val="00C0124D"/>
    <w:rsid w:val="00C01C08"/>
    <w:rsid w:val="00C0210A"/>
    <w:rsid w:val="00C0260C"/>
    <w:rsid w:val="00C02934"/>
    <w:rsid w:val="00C02B42"/>
    <w:rsid w:val="00C03150"/>
    <w:rsid w:val="00C03358"/>
    <w:rsid w:val="00C03581"/>
    <w:rsid w:val="00C040B1"/>
    <w:rsid w:val="00C04422"/>
    <w:rsid w:val="00C047D6"/>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F9"/>
    <w:rsid w:val="00C21C65"/>
    <w:rsid w:val="00C228F8"/>
    <w:rsid w:val="00C23C37"/>
    <w:rsid w:val="00C2412C"/>
    <w:rsid w:val="00C256BE"/>
    <w:rsid w:val="00C2599E"/>
    <w:rsid w:val="00C265FA"/>
    <w:rsid w:val="00C26AFF"/>
    <w:rsid w:val="00C270B2"/>
    <w:rsid w:val="00C276BE"/>
    <w:rsid w:val="00C27BA9"/>
    <w:rsid w:val="00C305A5"/>
    <w:rsid w:val="00C30B50"/>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6405"/>
    <w:rsid w:val="00C46EA8"/>
    <w:rsid w:val="00C46F4D"/>
    <w:rsid w:val="00C47255"/>
    <w:rsid w:val="00C477FA"/>
    <w:rsid w:val="00C47D9E"/>
    <w:rsid w:val="00C50230"/>
    <w:rsid w:val="00C51B26"/>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7815"/>
    <w:rsid w:val="00C578E0"/>
    <w:rsid w:val="00C6030F"/>
    <w:rsid w:val="00C6039F"/>
    <w:rsid w:val="00C6051A"/>
    <w:rsid w:val="00C606E2"/>
    <w:rsid w:val="00C6072B"/>
    <w:rsid w:val="00C60815"/>
    <w:rsid w:val="00C60CFD"/>
    <w:rsid w:val="00C61611"/>
    <w:rsid w:val="00C618D5"/>
    <w:rsid w:val="00C61F50"/>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1ABE"/>
    <w:rsid w:val="00C826AF"/>
    <w:rsid w:val="00C833E6"/>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EF8"/>
    <w:rsid w:val="00C91095"/>
    <w:rsid w:val="00C9151E"/>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BA"/>
    <w:rsid w:val="00CE1FBE"/>
    <w:rsid w:val="00CE269B"/>
    <w:rsid w:val="00CE301E"/>
    <w:rsid w:val="00CE34C2"/>
    <w:rsid w:val="00CE3FEB"/>
    <w:rsid w:val="00CE47B7"/>
    <w:rsid w:val="00CE4B16"/>
    <w:rsid w:val="00CE56E1"/>
    <w:rsid w:val="00CE5A81"/>
    <w:rsid w:val="00CE6423"/>
    <w:rsid w:val="00CE6552"/>
    <w:rsid w:val="00CE6C5C"/>
    <w:rsid w:val="00CE6E9B"/>
    <w:rsid w:val="00CE73FC"/>
    <w:rsid w:val="00CE77E6"/>
    <w:rsid w:val="00CE7D91"/>
    <w:rsid w:val="00CF018A"/>
    <w:rsid w:val="00CF0899"/>
    <w:rsid w:val="00CF0928"/>
    <w:rsid w:val="00CF18F9"/>
    <w:rsid w:val="00CF23E3"/>
    <w:rsid w:val="00CF2637"/>
    <w:rsid w:val="00CF28F5"/>
    <w:rsid w:val="00CF29BF"/>
    <w:rsid w:val="00CF2D3C"/>
    <w:rsid w:val="00CF2FF4"/>
    <w:rsid w:val="00CF3004"/>
    <w:rsid w:val="00CF30D1"/>
    <w:rsid w:val="00CF3365"/>
    <w:rsid w:val="00CF46E2"/>
    <w:rsid w:val="00CF4C48"/>
    <w:rsid w:val="00CF4C51"/>
    <w:rsid w:val="00CF5DF6"/>
    <w:rsid w:val="00CF7002"/>
    <w:rsid w:val="00CF7163"/>
    <w:rsid w:val="00CF7595"/>
    <w:rsid w:val="00CF7FC1"/>
    <w:rsid w:val="00CF7FE7"/>
    <w:rsid w:val="00D00A53"/>
    <w:rsid w:val="00D00C72"/>
    <w:rsid w:val="00D00FC0"/>
    <w:rsid w:val="00D01064"/>
    <w:rsid w:val="00D01551"/>
    <w:rsid w:val="00D02A8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944"/>
    <w:rsid w:val="00D1329B"/>
    <w:rsid w:val="00D13384"/>
    <w:rsid w:val="00D1430A"/>
    <w:rsid w:val="00D150FE"/>
    <w:rsid w:val="00D15902"/>
    <w:rsid w:val="00D17360"/>
    <w:rsid w:val="00D20978"/>
    <w:rsid w:val="00D20C43"/>
    <w:rsid w:val="00D20FD8"/>
    <w:rsid w:val="00D21209"/>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5062"/>
    <w:rsid w:val="00D45295"/>
    <w:rsid w:val="00D45ACF"/>
    <w:rsid w:val="00D45EB6"/>
    <w:rsid w:val="00D46BCD"/>
    <w:rsid w:val="00D476F2"/>
    <w:rsid w:val="00D47728"/>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6170F"/>
    <w:rsid w:val="00D62225"/>
    <w:rsid w:val="00D6293E"/>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9DB"/>
    <w:rsid w:val="00D8276A"/>
    <w:rsid w:val="00D829A0"/>
    <w:rsid w:val="00D83B75"/>
    <w:rsid w:val="00D83CFF"/>
    <w:rsid w:val="00D842D8"/>
    <w:rsid w:val="00D84945"/>
    <w:rsid w:val="00D849D1"/>
    <w:rsid w:val="00D84CF3"/>
    <w:rsid w:val="00D85D42"/>
    <w:rsid w:val="00D86272"/>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9F0"/>
    <w:rsid w:val="00D933EE"/>
    <w:rsid w:val="00D935EC"/>
    <w:rsid w:val="00D9374B"/>
    <w:rsid w:val="00D94187"/>
    <w:rsid w:val="00D949AC"/>
    <w:rsid w:val="00D94F29"/>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917"/>
    <w:rsid w:val="00DB5DAC"/>
    <w:rsid w:val="00DB6603"/>
    <w:rsid w:val="00DB69A0"/>
    <w:rsid w:val="00DB6D3E"/>
    <w:rsid w:val="00DB6D48"/>
    <w:rsid w:val="00DB726D"/>
    <w:rsid w:val="00DB7A4A"/>
    <w:rsid w:val="00DC033E"/>
    <w:rsid w:val="00DC221E"/>
    <w:rsid w:val="00DC296E"/>
    <w:rsid w:val="00DC2D9F"/>
    <w:rsid w:val="00DC32AA"/>
    <w:rsid w:val="00DC337F"/>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2378"/>
    <w:rsid w:val="00DD2B55"/>
    <w:rsid w:val="00DD2B63"/>
    <w:rsid w:val="00DD2ED3"/>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95C"/>
    <w:rsid w:val="00DE09A7"/>
    <w:rsid w:val="00DE0B56"/>
    <w:rsid w:val="00DE0BAD"/>
    <w:rsid w:val="00DE0FE8"/>
    <w:rsid w:val="00DE1D24"/>
    <w:rsid w:val="00DE2902"/>
    <w:rsid w:val="00DE2E32"/>
    <w:rsid w:val="00DE31AD"/>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D10"/>
    <w:rsid w:val="00DF1D5B"/>
    <w:rsid w:val="00DF22A0"/>
    <w:rsid w:val="00DF22AA"/>
    <w:rsid w:val="00DF2766"/>
    <w:rsid w:val="00DF41EF"/>
    <w:rsid w:val="00DF431A"/>
    <w:rsid w:val="00DF4F7B"/>
    <w:rsid w:val="00DF5383"/>
    <w:rsid w:val="00DF544E"/>
    <w:rsid w:val="00DF5577"/>
    <w:rsid w:val="00DF609C"/>
    <w:rsid w:val="00DF6B9A"/>
    <w:rsid w:val="00DF791F"/>
    <w:rsid w:val="00DF7C5A"/>
    <w:rsid w:val="00DF7C9B"/>
    <w:rsid w:val="00E00561"/>
    <w:rsid w:val="00E008D8"/>
    <w:rsid w:val="00E00A07"/>
    <w:rsid w:val="00E00B6A"/>
    <w:rsid w:val="00E01782"/>
    <w:rsid w:val="00E01BEB"/>
    <w:rsid w:val="00E01D2B"/>
    <w:rsid w:val="00E0259F"/>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5DC"/>
    <w:rsid w:val="00E13C1A"/>
    <w:rsid w:val="00E1411A"/>
    <w:rsid w:val="00E14C2C"/>
    <w:rsid w:val="00E16B50"/>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2D8"/>
    <w:rsid w:val="00E447D3"/>
    <w:rsid w:val="00E44A18"/>
    <w:rsid w:val="00E45383"/>
    <w:rsid w:val="00E455E2"/>
    <w:rsid w:val="00E45F35"/>
    <w:rsid w:val="00E46BBE"/>
    <w:rsid w:val="00E4734A"/>
    <w:rsid w:val="00E47923"/>
    <w:rsid w:val="00E47BCB"/>
    <w:rsid w:val="00E50545"/>
    <w:rsid w:val="00E5084E"/>
    <w:rsid w:val="00E50BC9"/>
    <w:rsid w:val="00E5103B"/>
    <w:rsid w:val="00E51F33"/>
    <w:rsid w:val="00E52032"/>
    <w:rsid w:val="00E533C0"/>
    <w:rsid w:val="00E538ED"/>
    <w:rsid w:val="00E5394F"/>
    <w:rsid w:val="00E53FED"/>
    <w:rsid w:val="00E5526B"/>
    <w:rsid w:val="00E55A2F"/>
    <w:rsid w:val="00E55ACE"/>
    <w:rsid w:val="00E55C38"/>
    <w:rsid w:val="00E56C27"/>
    <w:rsid w:val="00E56F7C"/>
    <w:rsid w:val="00E572B1"/>
    <w:rsid w:val="00E575D3"/>
    <w:rsid w:val="00E57ECE"/>
    <w:rsid w:val="00E60279"/>
    <w:rsid w:val="00E613DB"/>
    <w:rsid w:val="00E61650"/>
    <w:rsid w:val="00E622A5"/>
    <w:rsid w:val="00E6343D"/>
    <w:rsid w:val="00E648B0"/>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7279"/>
    <w:rsid w:val="00E8739A"/>
    <w:rsid w:val="00E900CE"/>
    <w:rsid w:val="00E90488"/>
    <w:rsid w:val="00E907BE"/>
    <w:rsid w:val="00E911B7"/>
    <w:rsid w:val="00E91EAE"/>
    <w:rsid w:val="00E92482"/>
    <w:rsid w:val="00E92A2D"/>
    <w:rsid w:val="00E9383A"/>
    <w:rsid w:val="00E93C7D"/>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216D"/>
    <w:rsid w:val="00EA27CC"/>
    <w:rsid w:val="00EA2BE7"/>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D0B"/>
    <w:rsid w:val="00EB1B63"/>
    <w:rsid w:val="00EB1F4F"/>
    <w:rsid w:val="00EB2275"/>
    <w:rsid w:val="00EB29DB"/>
    <w:rsid w:val="00EB3907"/>
    <w:rsid w:val="00EB392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1B50"/>
    <w:rsid w:val="00ED1D79"/>
    <w:rsid w:val="00ED2B17"/>
    <w:rsid w:val="00ED34A9"/>
    <w:rsid w:val="00ED34C0"/>
    <w:rsid w:val="00ED39F8"/>
    <w:rsid w:val="00ED3C74"/>
    <w:rsid w:val="00ED3F2B"/>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652"/>
    <w:rsid w:val="00EF7817"/>
    <w:rsid w:val="00F00653"/>
    <w:rsid w:val="00F00A2A"/>
    <w:rsid w:val="00F01B47"/>
    <w:rsid w:val="00F01E96"/>
    <w:rsid w:val="00F01EF9"/>
    <w:rsid w:val="00F0254C"/>
    <w:rsid w:val="00F02928"/>
    <w:rsid w:val="00F02967"/>
    <w:rsid w:val="00F02E65"/>
    <w:rsid w:val="00F02F62"/>
    <w:rsid w:val="00F03AC4"/>
    <w:rsid w:val="00F0558E"/>
    <w:rsid w:val="00F06354"/>
    <w:rsid w:val="00F066DC"/>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322F"/>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10A0"/>
    <w:rsid w:val="00F316B4"/>
    <w:rsid w:val="00F32302"/>
    <w:rsid w:val="00F33BC6"/>
    <w:rsid w:val="00F34603"/>
    <w:rsid w:val="00F34C2B"/>
    <w:rsid w:val="00F34F0B"/>
    <w:rsid w:val="00F34FD0"/>
    <w:rsid w:val="00F35307"/>
    <w:rsid w:val="00F35321"/>
    <w:rsid w:val="00F35371"/>
    <w:rsid w:val="00F358AC"/>
    <w:rsid w:val="00F36504"/>
    <w:rsid w:val="00F40C74"/>
    <w:rsid w:val="00F41178"/>
    <w:rsid w:val="00F41875"/>
    <w:rsid w:val="00F41F27"/>
    <w:rsid w:val="00F41F62"/>
    <w:rsid w:val="00F42952"/>
    <w:rsid w:val="00F433F7"/>
    <w:rsid w:val="00F435FD"/>
    <w:rsid w:val="00F43A68"/>
    <w:rsid w:val="00F4411F"/>
    <w:rsid w:val="00F44E20"/>
    <w:rsid w:val="00F44F89"/>
    <w:rsid w:val="00F45144"/>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65E"/>
    <w:rsid w:val="00F6213A"/>
    <w:rsid w:val="00F62292"/>
    <w:rsid w:val="00F62387"/>
    <w:rsid w:val="00F6246B"/>
    <w:rsid w:val="00F63275"/>
    <w:rsid w:val="00F63401"/>
    <w:rsid w:val="00F63E12"/>
    <w:rsid w:val="00F642F2"/>
    <w:rsid w:val="00F64F56"/>
    <w:rsid w:val="00F651CD"/>
    <w:rsid w:val="00F659B0"/>
    <w:rsid w:val="00F65A07"/>
    <w:rsid w:val="00F65BCE"/>
    <w:rsid w:val="00F662AB"/>
    <w:rsid w:val="00F66465"/>
    <w:rsid w:val="00F66470"/>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3EE3"/>
    <w:rsid w:val="00F84A33"/>
    <w:rsid w:val="00F85309"/>
    <w:rsid w:val="00F8595D"/>
    <w:rsid w:val="00F85A01"/>
    <w:rsid w:val="00F85BD5"/>
    <w:rsid w:val="00F85DDA"/>
    <w:rsid w:val="00F864B6"/>
    <w:rsid w:val="00F86A2B"/>
    <w:rsid w:val="00F86CC8"/>
    <w:rsid w:val="00F86DFA"/>
    <w:rsid w:val="00F87512"/>
    <w:rsid w:val="00F877F0"/>
    <w:rsid w:val="00F909D6"/>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D5F"/>
    <w:rsid w:val="00FB72DE"/>
    <w:rsid w:val="00FB7AA3"/>
    <w:rsid w:val="00FB7D1E"/>
    <w:rsid w:val="00FB7D4B"/>
    <w:rsid w:val="00FC06C2"/>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41B7"/>
    <w:rsid w:val="00FC4322"/>
    <w:rsid w:val="00FC4C02"/>
    <w:rsid w:val="00FC4DC2"/>
    <w:rsid w:val="00FC5128"/>
    <w:rsid w:val="00FC5A9D"/>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E024C"/>
    <w:rsid w:val="00FE07E4"/>
    <w:rsid w:val="00FE0EAA"/>
    <w:rsid w:val="00FE156B"/>
    <w:rsid w:val="00FE2536"/>
    <w:rsid w:val="00FE2865"/>
    <w:rsid w:val="00FE343F"/>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ind w:left="720"/>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40"/>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4"/>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102"/>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102"/>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102"/>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102"/>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102"/>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microsoft.com/office/2011/relationships/commentsExtended" Target="commentsExtended.xml"/><Relationship Id="rId26" Type="http://schemas.openxmlformats.org/officeDocument/2006/relationships/hyperlink" Target="http://www.opevs.eu"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comments" Target="comments.xml"/><Relationship Id="rId25" Type="http://schemas.openxmlformats.org/officeDocument/2006/relationships/hyperlink" Target="mailto:vo.sep@minv.sk" TargetMode="External"/><Relationship Id="rId2" Type="http://schemas.openxmlformats.org/officeDocument/2006/relationships/customXml" Target="../customXml/item2.xml"/><Relationship Id="rId16" Type="http://schemas.openxmlformats.org/officeDocument/2006/relationships/hyperlink" Target="http://www.opevs.eu" TargetMode="External"/><Relationship Id="rId20" Type="http://schemas.openxmlformats.org/officeDocument/2006/relationships/hyperlink" Target="http://www.zbierka.sk/sk/predpisy/401-2012-z-z.p-34960.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evs.eu" TargetMode="External"/><Relationship Id="rId22" Type="http://schemas.openxmlformats.org/officeDocument/2006/relationships/hyperlink" Target="mailto:vo.sep@minv.sk"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4EFFA67-921E-45B9-AC3D-34E518E28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143</Pages>
  <Words>72021</Words>
  <Characters>410526</Characters>
  <Application>Microsoft Office Word</Application>
  <DocSecurity>0</DocSecurity>
  <Lines>3421</Lines>
  <Paragraphs>963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481584</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2017-06-06T11:22:00Z</dcterms:created>
  <dcterms:modified xsi:type="dcterms:W3CDTF">2017-06-07T12:00:00Z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