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106D82" w:rsidP="000D0E5D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-1683041720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á správa" w:value="Čiastková správa"/>
                  <w:listItem w:displayText="Správa" w:value="Správa"/>
                </w:comboBox>
              </w:sdtPr>
              <w:sdtEndPr/>
              <w:sdtContent>
                <w:r w:rsidR="008D381C" w:rsidRPr="00655FC0">
                  <w:rPr>
                    <w:rStyle w:val="Zstupntext"/>
                  </w:rPr>
                  <w:t>Vyberte položku.</w:t>
                </w:r>
              </w:sdtContent>
            </w:sdt>
            <w:r w:rsidR="008D381C">
              <w:rPr>
                <w:rFonts w:ascii="Arial" w:hAnsi="Arial" w:cs="Arial"/>
                <w:b/>
                <w:sz w:val="24"/>
                <w:szCs w:val="18"/>
              </w:rPr>
              <w:t xml:space="preserve"> 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>z</w:t>
            </w:r>
            <w:r w:rsidR="00C154B8" w:rsidRPr="006330A6">
              <w:rPr>
                <w:rFonts w:ascii="Arial" w:hAnsi="Arial" w:cs="Arial"/>
                <w:b/>
                <w:sz w:val="24"/>
                <w:szCs w:val="18"/>
              </w:rPr>
              <w:t> </w:t>
            </w:r>
            <w:r w:rsidR="00C154B8" w:rsidRPr="005E25B5">
              <w:rPr>
                <w:rFonts w:ascii="Arial" w:hAnsi="Arial" w:cs="Arial"/>
                <w:b/>
                <w:sz w:val="24"/>
                <w:szCs w:val="18"/>
              </w:rPr>
              <w:t xml:space="preserve">kontroly </w:t>
            </w:r>
            <w:r w:rsidR="008B0B3B">
              <w:rPr>
                <w:rFonts w:ascii="Arial" w:hAnsi="Arial" w:cs="Arial"/>
                <w:b/>
                <w:sz w:val="24"/>
                <w:szCs w:val="18"/>
              </w:rPr>
              <w:t>na mieste</w:t>
            </w:r>
          </w:p>
        </w:tc>
      </w:tr>
    </w:tbl>
    <w:p w:rsidR="00C154B8" w:rsidRPr="005E25B5" w:rsidRDefault="00C154B8" w:rsidP="00C154B8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(v zmysle § </w:t>
      </w:r>
      <w:del w:id="0" w:author="Jana Hôrková" w:date="2016-02-17T14:01:00Z">
        <w:r w:rsidRPr="005E25B5" w:rsidDel="002641DE">
          <w:rPr>
            <w:rFonts w:ascii="Arial" w:hAnsi="Arial" w:cs="Arial"/>
            <w:sz w:val="18"/>
            <w:szCs w:val="18"/>
          </w:rPr>
          <w:delText>9b a § 9c</w:delText>
        </w:r>
      </w:del>
      <w:ins w:id="1" w:author="Jana Hôrková" w:date="2016-02-17T14:01:00Z">
        <w:r w:rsidR="002641DE">
          <w:rPr>
            <w:rFonts w:ascii="Arial" w:hAnsi="Arial" w:cs="Arial"/>
            <w:sz w:val="18"/>
            <w:szCs w:val="18"/>
          </w:rPr>
          <w:t xml:space="preserve">22 </w:t>
        </w:r>
      </w:ins>
      <w:ins w:id="2" w:author="Jana Hôrková" w:date="2016-02-17T14:02:00Z">
        <w:r w:rsidR="002641DE">
          <w:rPr>
            <w:rFonts w:ascii="Arial" w:hAnsi="Arial" w:cs="Arial"/>
            <w:sz w:val="18"/>
            <w:szCs w:val="18"/>
          </w:rPr>
          <w:t>ods. 1</w:t>
        </w:r>
      </w:ins>
      <w:r w:rsidRPr="005E25B5">
        <w:rPr>
          <w:rFonts w:ascii="Arial" w:hAnsi="Arial" w:cs="Arial"/>
          <w:sz w:val="18"/>
          <w:szCs w:val="18"/>
        </w:rPr>
        <w:t xml:space="preserve"> zákona č. </w:t>
      </w:r>
      <w:del w:id="3" w:author="Jana Hôrková" w:date="2016-02-17T14:02:00Z">
        <w:r w:rsidRPr="005E25B5" w:rsidDel="002641DE">
          <w:rPr>
            <w:rFonts w:ascii="Arial" w:hAnsi="Arial" w:cs="Arial"/>
            <w:sz w:val="18"/>
            <w:szCs w:val="18"/>
          </w:rPr>
          <w:delText>502/2001</w:delText>
        </w:r>
      </w:del>
      <w:ins w:id="4" w:author="Jana Hôrková" w:date="2016-02-17T14:02:00Z">
        <w:r w:rsidR="002641DE">
          <w:rPr>
            <w:rFonts w:ascii="Arial" w:hAnsi="Arial" w:cs="Arial"/>
            <w:sz w:val="18"/>
            <w:szCs w:val="18"/>
          </w:rPr>
          <w:t>357/2015</w:t>
        </w:r>
      </w:ins>
      <w:r w:rsidRPr="005E25B5">
        <w:rPr>
          <w:rFonts w:ascii="Arial" w:hAnsi="Arial" w:cs="Arial"/>
          <w:sz w:val="18"/>
          <w:szCs w:val="18"/>
        </w:rPr>
        <w:t xml:space="preserve">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 a</w:t>
      </w:r>
      <w:r w:rsidRPr="006330A6">
        <w:rPr>
          <w:rFonts w:ascii="Arial" w:hAnsi="Arial" w:cs="Arial"/>
          <w:sz w:val="18"/>
          <w:szCs w:val="18"/>
        </w:rPr>
        <w:t> </w:t>
      </w:r>
      <w:del w:id="5" w:author="Jana Hôrková" w:date="2016-02-17T14:02:00Z">
        <w:r w:rsidRPr="005E25B5" w:rsidDel="002641DE">
          <w:rPr>
            <w:rFonts w:ascii="Arial" w:hAnsi="Arial" w:cs="Arial"/>
            <w:sz w:val="18"/>
            <w:szCs w:val="18"/>
          </w:rPr>
          <w:delText>vnútornom</w:delText>
        </w:r>
      </w:del>
      <w:r w:rsidRPr="005E25B5">
        <w:rPr>
          <w:rFonts w:ascii="Arial" w:hAnsi="Arial" w:cs="Arial"/>
          <w:sz w:val="18"/>
          <w:szCs w:val="18"/>
        </w:rPr>
        <w:t xml:space="preserve"> audite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doplnení niektorých zákonov</w:t>
      </w:r>
      <w:r w:rsidR="00F02BE9">
        <w:rPr>
          <w:rFonts w:ascii="Arial" w:hAnsi="Arial" w:cs="Arial"/>
          <w:sz w:val="18"/>
          <w:szCs w:val="18"/>
        </w:rPr>
        <w:t xml:space="preserve"> </w:t>
      </w:r>
      <w:del w:id="6" w:author="Jana Hôrková" w:date="2016-02-17T14:02:00Z">
        <w:r w:rsidRPr="005E25B5" w:rsidDel="002641DE">
          <w:rPr>
            <w:rFonts w:ascii="Arial" w:hAnsi="Arial" w:cs="Arial"/>
            <w:sz w:val="18"/>
            <w:szCs w:val="18"/>
          </w:rPr>
          <w:delText>v</w:delText>
        </w:r>
        <w:r w:rsidRPr="006330A6" w:rsidDel="002641DE">
          <w:rPr>
            <w:rFonts w:ascii="Arial" w:hAnsi="Arial" w:cs="Arial"/>
            <w:sz w:val="18"/>
            <w:szCs w:val="18"/>
          </w:rPr>
          <w:delText> </w:delText>
        </w:r>
        <w:r w:rsidRPr="005E25B5" w:rsidDel="002641DE">
          <w:rPr>
            <w:rFonts w:ascii="Arial" w:hAnsi="Arial" w:cs="Arial"/>
            <w:sz w:val="18"/>
            <w:szCs w:val="18"/>
          </w:rPr>
          <w:delText xml:space="preserve">znení neskorších predpisov </w:delText>
        </w:r>
      </w:del>
      <w:r w:rsidRPr="005E25B5">
        <w:rPr>
          <w:rFonts w:ascii="Arial" w:hAnsi="Arial" w:cs="Arial"/>
          <w:sz w:val="18"/>
          <w:szCs w:val="18"/>
        </w:rPr>
        <w:t>(ďalej len „zákon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finančnej kontrole“)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§ 3 ods. 1 písm. f) zákona č. 292/2014 Z. z. 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 príspevku poskytovanom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európskych štrukturálnych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investičných fondov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o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zmene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doplnení niektorých zákonov)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účinnosti zmluvy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poskytnutí NFP: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50"/>
      </w:tblGrid>
      <w:tr w:rsidR="00C154B8" w:rsidRPr="005E25B5" w:rsidTr="000D0E5D">
        <w:tc>
          <w:tcPr>
            <w:tcW w:w="9250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50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p w:rsidR="006330A6" w:rsidRDefault="006330A6">
      <w:bookmarkStart w:id="7" w:name="_GoBack"/>
      <w:bookmarkEnd w:id="7"/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vykonanej kontrole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Miesto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Del="002641DE" w:rsidRDefault="00C154B8" w:rsidP="000D0E5D">
            <w:pPr>
              <w:rPr>
                <w:del w:id="12" w:author="Jana Hôrková" w:date="2016-02-17T14:03:00Z"/>
                <w:rFonts w:ascii="Arial" w:hAnsi="Arial" w:cs="Arial"/>
                <w:b/>
                <w:sz w:val="18"/>
                <w:szCs w:val="18"/>
              </w:rPr>
            </w:pPr>
            <w:del w:id="13" w:author="Jana Hôrková" w:date="2016-02-17T14:03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Miesto fyzického výkonu kontroly</w:delText>
              </w:r>
              <w:r w:rsidRPr="006330A6" w:rsidDel="002641DE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6"/>
              </w:r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:</w:delText>
              </w:r>
            </w:del>
          </w:p>
          <w:p w:rsidR="00C154B8" w:rsidRPr="005E25B5" w:rsidRDefault="00C154B8" w:rsidP="002641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:rsidR="00C154B8" w:rsidRPr="005E25B5" w:rsidRDefault="00C154B8" w:rsidP="002641DE">
            <w:pPr>
              <w:rPr>
                <w:rFonts w:ascii="Arial" w:hAnsi="Arial" w:cs="Arial"/>
                <w:sz w:val="18"/>
                <w:szCs w:val="18"/>
              </w:rPr>
            </w:pPr>
            <w:del w:id="16" w:author="Jana Hôrková" w:date="2016-02-17T14:03:00Z">
              <w:r w:rsidRPr="005E25B5" w:rsidDel="002641DE">
                <w:rPr>
                  <w:rFonts w:ascii="Arial" w:hAnsi="Arial" w:cs="Arial"/>
                  <w:sz w:val="18"/>
                  <w:szCs w:val="18"/>
                </w:rPr>
                <w:delText>Administratívna kontrola/</w:delText>
              </w:r>
            </w:del>
            <w:ins w:id="17" w:author="Jana Hôrková" w:date="2016-02-17T14:03:00Z">
              <w:r w:rsidR="002641DE">
                <w:rPr>
                  <w:rFonts w:ascii="Arial" w:hAnsi="Arial" w:cs="Arial"/>
                  <w:sz w:val="18"/>
                  <w:szCs w:val="18"/>
                </w:rPr>
                <w:t xml:space="preserve">Finančná </w:t>
              </w:r>
            </w:ins>
            <w:del w:id="18" w:author="Jana Hôrková" w:date="2016-02-17T14:03:00Z">
              <w:r w:rsidRPr="005E25B5" w:rsidDel="002641DE">
                <w:rPr>
                  <w:rFonts w:ascii="Arial" w:hAnsi="Arial" w:cs="Arial"/>
                  <w:sz w:val="18"/>
                  <w:szCs w:val="18"/>
                </w:rPr>
                <w:delText>K</w:delText>
              </w:r>
            </w:del>
            <w:ins w:id="19" w:author="Jana Hôrková" w:date="2016-02-17T14:03:00Z">
              <w:r w:rsidR="002641DE">
                <w:rPr>
                  <w:rFonts w:ascii="Arial" w:hAnsi="Arial" w:cs="Arial"/>
                  <w:sz w:val="18"/>
                  <w:szCs w:val="18"/>
                </w:rPr>
                <w:t>k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ontrola na mieste</w:t>
            </w:r>
            <w:del w:id="20" w:author="Jana Hôrková" w:date="2016-02-17T14:03:00Z">
              <w:r w:rsidRPr="006330A6" w:rsidDel="002641DE">
                <w:rPr>
                  <w:rStyle w:val="Odkaznapoznmkupodiarou"/>
                  <w:rFonts w:ascii="Arial" w:hAnsi="Arial" w:cs="Arial"/>
                  <w:b/>
                  <w:sz w:val="18"/>
                  <w:szCs w:val="18"/>
                </w:rPr>
                <w:footnoteReference w:id="10"/>
              </w:r>
            </w:del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ich percentuálny podiel vo vzťahu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výdavkom deklarovaným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spolu s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návrhmi opatrení na nápravu zistených nedostatkov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na odstránenie príčin ich vzniku: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žiadosti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platbu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lastRenderedPageBreak/>
              <w:t>Neoprávnené výdavky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Závery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kontroly, vrátane vyjadrenia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súlade finančnej operácie alebo jej časti so skutočnosťami uvedenými § </w:t>
            </w:r>
            <w:del w:id="29" w:author="Jana Hôrková" w:date="2016-02-17T14:05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 xml:space="preserve">9 </w:delText>
              </w:r>
            </w:del>
            <w:ins w:id="30" w:author="Jana Hôrková" w:date="2016-02-17T14:05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6</w:t>
              </w:r>
              <w:r w:rsidR="002641DE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del w:id="31" w:author="Jana Hôrková" w:date="2016-02-17T14:05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 xml:space="preserve">1 </w:delText>
              </w:r>
            </w:del>
            <w:ins w:id="32" w:author="Jana Hôrková" w:date="2016-02-17T14:05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4</w:t>
              </w:r>
              <w:r w:rsidR="002641DE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Informácia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vykonaní </w:t>
            </w:r>
            <w:del w:id="34" w:author="Jana Hôrková" w:date="2016-02-17T14:05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vnútornej administratívnej</w:delText>
              </w:r>
            </w:del>
            <w:ins w:id="35" w:author="Jana Hôrková" w:date="2016-02-17T14:05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finančnej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kontrol</w:t>
            </w:r>
            <w:ins w:id="36" w:author="Jana Hôrková" w:date="2016-02-17T14:06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e</w:t>
              </w:r>
            </w:ins>
            <w:del w:id="37" w:author="Jana Hôrková" w:date="2016-02-17T14:06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>y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v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zmysle § </w:t>
            </w:r>
            <w:del w:id="38" w:author="Jana Hôrková" w:date="2016-02-17T14:06:00Z">
              <w:r w:rsidRPr="005E25B5" w:rsidDel="002641DE">
                <w:rPr>
                  <w:rFonts w:ascii="Arial" w:hAnsi="Arial" w:cs="Arial"/>
                  <w:b/>
                  <w:sz w:val="18"/>
                  <w:szCs w:val="18"/>
                </w:rPr>
                <w:delText xml:space="preserve">9a </w:delText>
              </w:r>
            </w:del>
            <w:ins w:id="39" w:author="Jana Hôrková" w:date="2016-02-17T14:06:00Z">
              <w:r w:rsidR="002641DE">
                <w:rPr>
                  <w:rFonts w:ascii="Arial" w:hAnsi="Arial" w:cs="Arial"/>
                  <w:b/>
                  <w:sz w:val="18"/>
                  <w:szCs w:val="18"/>
                </w:rPr>
                <w:t>6 ods. 4</w:t>
              </w:r>
              <w:r w:rsidR="002641DE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zákona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finančnej kontrole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dokladov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iných písomností vzťahujúcich sa k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predmetu kontroly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del w:id="42" w:author="Jana Hôrková" w:date="2016-02-17T14:17:00Z">
              <w:r w:rsidRPr="005E25B5" w:rsidDel="00D074E2">
                <w:rPr>
                  <w:rFonts w:ascii="Arial" w:hAnsi="Arial" w:cs="Arial"/>
                  <w:b/>
                  <w:sz w:val="18"/>
                  <w:szCs w:val="18"/>
                </w:rPr>
                <w:delText xml:space="preserve">písomnej </w:delText>
              </w:r>
            </w:del>
            <w:ins w:id="43" w:author="Jana Hôrková" w:date="2016-02-17T14:17:00Z">
              <w:r w:rsidR="00D074E2" w:rsidRPr="005E25B5">
                <w:rPr>
                  <w:rFonts w:ascii="Arial" w:hAnsi="Arial" w:cs="Arial"/>
                  <w:b/>
                  <w:sz w:val="18"/>
                  <w:szCs w:val="18"/>
                </w:rPr>
                <w:t>písomn</w:t>
              </w:r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ého</w:t>
              </w:r>
              <w:r w:rsidR="00D074E2" w:rsidRPr="005E25B5">
                <w:rPr>
                  <w:rFonts w:ascii="Arial" w:hAnsi="Arial" w:cs="Arial"/>
                  <w:b/>
                  <w:sz w:val="18"/>
                  <w:szCs w:val="18"/>
                </w:rPr>
                <w:t xml:space="preserve"> </w:t>
              </w:r>
            </w:ins>
            <w:del w:id="44" w:author="Jana Hôrková" w:date="2016-02-17T14:17:00Z">
              <w:r w:rsidRPr="005E25B5" w:rsidDel="00D074E2">
                <w:rPr>
                  <w:rFonts w:ascii="Arial" w:hAnsi="Arial" w:cs="Arial"/>
                  <w:b/>
                  <w:sz w:val="18"/>
                  <w:szCs w:val="18"/>
                </w:rPr>
                <w:delText>správy o</w:delText>
              </w:r>
            </w:del>
            <w:ins w:id="45" w:author="Jana Hôrková" w:date="2016-02-17T14:17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zoznamu</w:t>
              </w:r>
            </w:ins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splnených opatren</w:t>
            </w:r>
            <w:ins w:id="46" w:author="Jana Hôrková" w:date="2016-02-17T14:17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í</w:t>
              </w:r>
            </w:ins>
            <w:del w:id="47" w:author="Jana Hôrková" w:date="2016-02-17T14:17:00Z">
              <w:r w:rsidRPr="005E25B5" w:rsidDel="00D074E2">
                <w:rPr>
                  <w:rFonts w:ascii="Arial" w:hAnsi="Arial" w:cs="Arial"/>
                  <w:b/>
                  <w:sz w:val="18"/>
                  <w:szCs w:val="18"/>
                </w:rPr>
                <w:delText>iach</w:delText>
              </w:r>
            </w:del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odstránení príčin ich vzniku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Dátum doručenie návrhu správy z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>kontroly na oboznámenie prijímateľovi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Námietky k</w:t>
            </w:r>
            <w:del w:id="51" w:author="Jana Hôrková" w:date="2016-02-17T14:16:00Z">
              <w:r w:rsidRPr="006330A6" w:rsidDel="00D074E2">
                <w:rPr>
                  <w:rFonts w:ascii="Arial" w:hAnsi="Arial" w:cs="Arial"/>
                  <w:b/>
                  <w:sz w:val="18"/>
                  <w:szCs w:val="18"/>
                </w:rPr>
                <w:delText> </w:delText>
              </w:r>
            </w:del>
            <w:ins w:id="52" w:author="Jana Hôrková" w:date="2016-02-17T14:16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> návrhu čiastkovej správy/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návrhu správy</w:t>
            </w:r>
            <w:ins w:id="53" w:author="Jana Hôrková" w:date="2016-02-17T14:16:00Z">
              <w:r w:rsidR="00D074E2">
                <w:rPr>
                  <w:rFonts w:ascii="Arial" w:hAnsi="Arial" w:cs="Arial"/>
                  <w:b/>
                  <w:sz w:val="18"/>
                  <w:szCs w:val="18"/>
                </w:rPr>
                <w:t xml:space="preserve"> z kontroly na mieste</w:t>
              </w:r>
            </w:ins>
            <w:r w:rsidRPr="005E25B5">
              <w:rPr>
                <w:rFonts w:ascii="Arial" w:hAnsi="Arial" w:cs="Arial"/>
                <w:b/>
                <w:sz w:val="18"/>
                <w:szCs w:val="18"/>
              </w:rPr>
              <w:t>, podané prijímateľom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9212" w:type="dxa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Spôsob vysporiadania námietok:</w:t>
            </w:r>
            <w:r w:rsidRPr="006330A6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  <w:p w:rsidR="00C154B8" w:rsidRPr="005E25B5" w:rsidRDefault="00C154B8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154B8" w:rsidRPr="005E25B5" w:rsidTr="00C154B8">
        <w:tc>
          <w:tcPr>
            <w:tcW w:w="9212" w:type="dxa"/>
            <w:shd w:val="clear" w:color="auto" w:fill="B2A1C7"/>
          </w:tcPr>
          <w:p w:rsidR="00C154B8" w:rsidRPr="005E25B5" w:rsidRDefault="00C154B8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25B5">
              <w:rPr>
                <w:rFonts w:ascii="Arial" w:hAnsi="Arial" w:cs="Arial"/>
                <w:b/>
                <w:sz w:val="18"/>
                <w:szCs w:val="18"/>
              </w:rPr>
              <w:t>Údaje o</w:t>
            </w:r>
            <w:r w:rsidRPr="006330A6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5E25B5">
              <w:rPr>
                <w:rFonts w:ascii="Arial" w:hAnsi="Arial" w:cs="Arial"/>
                <w:b/>
                <w:sz w:val="18"/>
                <w:szCs w:val="18"/>
              </w:rPr>
              <w:t xml:space="preserve">osobách zodpovedných za vykonanie kontroly </w:t>
            </w:r>
          </w:p>
        </w:tc>
      </w:tr>
    </w:tbl>
    <w:p w:rsidR="00C154B8" w:rsidRPr="005E25B5" w:rsidRDefault="00C154B8" w:rsidP="00C154B8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6"/>
            </w:r>
            <w:r w:rsidRPr="005E25B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Pozícia</w:t>
            </w:r>
            <w:r w:rsidRPr="006330A6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7"/>
            </w:r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5E25B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ins w:id="69" w:author="Jana Hôrková" w:date="2016-02-17T14:09:00Z">
              <w:r w:rsidR="002641DE">
                <w:rPr>
                  <w:rFonts w:ascii="Arial" w:hAnsi="Arial" w:cs="Arial"/>
                  <w:sz w:val="18"/>
                  <w:szCs w:val="18"/>
                </w:rPr>
                <w:t>čiastkovej správy/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správy z</w:t>
            </w:r>
            <w:del w:id="70" w:author="Jana Hôrková" w:date="2016-02-17T14:09:00Z">
              <w:r w:rsidRPr="005E25B5" w:rsidDel="002641DE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  <w:ins w:id="71" w:author="Jana Hôrková" w:date="2016-02-17T14:09:00Z">
              <w:r w:rsidR="002641DE">
                <w:rPr>
                  <w:rFonts w:ascii="Arial" w:hAnsi="Arial" w:cs="Arial"/>
                  <w:sz w:val="18"/>
                  <w:szCs w:val="18"/>
                </w:rPr>
                <w:t> 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kontroly</w:t>
            </w:r>
            <w:ins w:id="72" w:author="Jana Hôrková" w:date="2016-02-17T14:09:00Z">
              <w:r w:rsidR="002641DE">
                <w:rPr>
                  <w:rFonts w:ascii="Arial" w:hAnsi="Arial" w:cs="Arial"/>
                  <w:sz w:val="18"/>
                  <w:szCs w:val="18"/>
                </w:rPr>
                <w:t xml:space="preserve"> na mieste</w:t>
              </w:r>
            </w:ins>
            <w:r w:rsidRPr="005E25B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54B8" w:rsidRPr="005E25B5" w:rsidTr="000D0E5D">
        <w:tc>
          <w:tcPr>
            <w:tcW w:w="1878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:rsidR="00C154B8" w:rsidRPr="005E25B5" w:rsidRDefault="00C154B8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54B8" w:rsidRPr="005E25B5" w:rsidRDefault="00C154B8" w:rsidP="00C154B8">
      <w:pPr>
        <w:pStyle w:val="Odsekzoznamu"/>
        <w:rPr>
          <w:rFonts w:ascii="Arial" w:hAnsi="Arial" w:cs="Arial"/>
          <w:sz w:val="18"/>
          <w:szCs w:val="18"/>
        </w:rPr>
      </w:pPr>
    </w:p>
    <w:p w:rsidR="00C154B8" w:rsidRPr="005E25B5" w:rsidRDefault="00C154B8" w:rsidP="00C154B8">
      <w:pPr>
        <w:rPr>
          <w:rFonts w:ascii="Arial" w:hAnsi="Arial" w:cs="Arial"/>
          <w:b/>
          <w:sz w:val="18"/>
          <w:szCs w:val="18"/>
        </w:rPr>
      </w:pPr>
      <w:r w:rsidRPr="005E25B5">
        <w:rPr>
          <w:rFonts w:ascii="Arial" w:hAnsi="Arial" w:cs="Arial"/>
          <w:b/>
          <w:sz w:val="18"/>
          <w:szCs w:val="18"/>
        </w:rPr>
        <w:t xml:space="preserve">Upozornenie: </w:t>
      </w:r>
    </w:p>
    <w:p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Vo vybranej finančnej operácii alebo jej časti sa môže pokračovať až po odstránení zistených nedostatkov alebo po prijatí účinných nápravných opatrení. </w:t>
      </w:r>
    </w:p>
    <w:p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Skončením kontroly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úrovne riadiaceho orgánu  nie sú dotknuté závery/výsledky ďalších kontrol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auditov vykonaných tým istým riadiacim orgánom alebo inými kontrolnými/auditnými orgánmi (napr. certifikačným orgánom, orgánom auditu, Európskou komisiou, Úradom pre verejné obstarávanie, </w:t>
      </w:r>
      <w:del w:id="73" w:author="Jana Hôrková" w:date="2016-02-17T14:14:00Z">
        <w:r w:rsidRPr="005E25B5" w:rsidDel="00D074E2">
          <w:rPr>
            <w:rFonts w:ascii="Arial" w:hAnsi="Arial" w:cs="Arial"/>
            <w:sz w:val="18"/>
            <w:szCs w:val="18"/>
          </w:rPr>
          <w:delText>Správou finančnej kontroly</w:delText>
        </w:r>
      </w:del>
      <w:ins w:id="74" w:author="Jana Hôrková" w:date="2016-02-17T14:14:00Z">
        <w:r w:rsidR="00D074E2">
          <w:rPr>
            <w:rFonts w:ascii="Arial" w:hAnsi="Arial" w:cs="Arial"/>
            <w:sz w:val="18"/>
            <w:szCs w:val="18"/>
          </w:rPr>
          <w:t>Úradom vládneho auditu</w:t>
        </w:r>
      </w:ins>
      <w:r w:rsidRPr="005E25B5">
        <w:rPr>
          <w:rFonts w:ascii="Arial" w:hAnsi="Arial" w:cs="Arial"/>
          <w:sz w:val="18"/>
          <w:szCs w:val="18"/>
        </w:rPr>
        <w:t xml:space="preserve"> a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pod.), vrátane zistení s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>finančnými dôsledkami pre kontrolovanú osobu (napr. prijímateľa).</w:t>
      </w:r>
    </w:p>
    <w:p w:rsidR="00D074E2" w:rsidRDefault="00C154B8" w:rsidP="00C154B8">
      <w:pPr>
        <w:jc w:val="both"/>
        <w:rPr>
          <w:ins w:id="75" w:author="Jana Hôrková" w:date="2016-02-17T14:14:00Z"/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>Kontrola je skončená dňom zaslania správy z</w:t>
      </w:r>
      <w:r w:rsidRPr="006330A6">
        <w:rPr>
          <w:rFonts w:ascii="Arial" w:hAnsi="Arial" w:cs="Arial"/>
          <w:sz w:val="18"/>
          <w:szCs w:val="18"/>
        </w:rPr>
        <w:t> </w:t>
      </w:r>
      <w:r w:rsidRPr="005E25B5">
        <w:rPr>
          <w:rFonts w:ascii="Arial" w:hAnsi="Arial" w:cs="Arial"/>
          <w:sz w:val="18"/>
          <w:szCs w:val="18"/>
        </w:rPr>
        <w:t xml:space="preserve">kontroly </w:t>
      </w:r>
      <w:ins w:id="76" w:author="Jana Hôrková" w:date="2016-02-17T14:12:00Z">
        <w:r w:rsidR="00D074E2">
          <w:rPr>
            <w:rFonts w:ascii="Arial" w:hAnsi="Arial" w:cs="Arial"/>
            <w:sz w:val="18"/>
            <w:szCs w:val="18"/>
          </w:rPr>
          <w:t xml:space="preserve">na mieste </w:t>
        </w:r>
      </w:ins>
      <w:r w:rsidRPr="005E25B5">
        <w:rPr>
          <w:rFonts w:ascii="Arial" w:hAnsi="Arial" w:cs="Arial"/>
          <w:sz w:val="18"/>
          <w:szCs w:val="18"/>
        </w:rPr>
        <w:t>kontrolovanej osobe (napr. prijímateľovi).</w:t>
      </w:r>
    </w:p>
    <w:p w:rsidR="00D074E2" w:rsidRPr="00CF6605" w:rsidRDefault="00D074E2" w:rsidP="00D074E2">
      <w:pPr>
        <w:jc w:val="both"/>
        <w:rPr>
          <w:ins w:id="77" w:author="Jana Hôrková" w:date="2016-02-17T14:14:00Z"/>
          <w:rFonts w:ascii="Arial" w:hAnsi="Arial" w:cs="Arial"/>
          <w:sz w:val="18"/>
          <w:szCs w:val="18"/>
        </w:rPr>
      </w:pPr>
      <w:ins w:id="78" w:author="Jana Hôrková" w:date="2016-02-17T14:14:00Z">
        <w:r>
          <w:rPr>
            <w:rFonts w:ascii="Arial" w:hAnsi="Arial" w:cs="Arial"/>
            <w:sz w:val="18"/>
            <w:szCs w:val="18"/>
          </w:rPr>
          <w:t>Zaslaním čiastkovej správy z kontroly na mieste je skončená tá časť finančnej kontroly, ktorej sa čiastková správa z kontroly na mieste týka.</w:t>
        </w:r>
        <w:r w:rsidRPr="00CF6605">
          <w:rPr>
            <w:rFonts w:ascii="Arial" w:hAnsi="Arial" w:cs="Arial"/>
            <w:sz w:val="18"/>
            <w:szCs w:val="18"/>
          </w:rPr>
          <w:t xml:space="preserve"> </w:t>
        </w:r>
      </w:ins>
    </w:p>
    <w:p w:rsidR="00C154B8" w:rsidRPr="005E25B5" w:rsidRDefault="00C154B8" w:rsidP="00C154B8">
      <w:pPr>
        <w:jc w:val="both"/>
        <w:rPr>
          <w:rFonts w:ascii="Arial" w:hAnsi="Arial" w:cs="Arial"/>
          <w:sz w:val="18"/>
          <w:szCs w:val="18"/>
        </w:rPr>
      </w:pPr>
      <w:r w:rsidRPr="005E25B5">
        <w:rPr>
          <w:rFonts w:ascii="Arial" w:hAnsi="Arial" w:cs="Arial"/>
          <w:sz w:val="18"/>
          <w:szCs w:val="18"/>
        </w:rPr>
        <w:t xml:space="preserve"> </w:t>
      </w:r>
    </w:p>
    <w:p w:rsidR="00C154B8" w:rsidRPr="005E25B5" w:rsidRDefault="00C154B8" w:rsidP="00C154B8">
      <w:pPr>
        <w:rPr>
          <w:rFonts w:ascii="Arial" w:hAnsi="Arial" w:cs="Arial"/>
          <w:sz w:val="18"/>
          <w:szCs w:val="18"/>
        </w:rPr>
      </w:pPr>
    </w:p>
    <w:p w:rsidR="00483B38" w:rsidRPr="005E25B5" w:rsidRDefault="00483B38" w:rsidP="00C154B8">
      <w:pPr>
        <w:rPr>
          <w:rFonts w:ascii="Arial" w:hAnsi="Arial" w:cs="Arial"/>
          <w:sz w:val="18"/>
          <w:szCs w:val="18"/>
        </w:rPr>
      </w:pPr>
    </w:p>
    <w:sectPr w:rsidR="00483B38" w:rsidRPr="005E25B5" w:rsidSect="003F135E"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06C" w:rsidRDefault="0096706C">
      <w:r>
        <w:separator/>
      </w:r>
    </w:p>
  </w:endnote>
  <w:endnote w:type="continuationSeparator" w:id="0">
    <w:p w:rsidR="0096706C" w:rsidRDefault="0096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7AE" w:rsidRPr="005E25B5" w:rsidRDefault="00C317AE" w:rsidP="00C317AE">
    <w:pPr>
      <w:pStyle w:val="Pta"/>
      <w:jc w:val="center"/>
      <w:rPr>
        <w:rFonts w:ascii="Arial" w:hAnsi="Arial" w:cs="Arial"/>
        <w:sz w:val="18"/>
      </w:rPr>
    </w:pPr>
    <w:r w:rsidRPr="005E25B5">
      <w:rPr>
        <w:rFonts w:ascii="Arial" w:hAnsi="Arial" w:cs="Arial"/>
        <w:sz w:val="18"/>
      </w:rPr>
      <w:fldChar w:fldCharType="begin"/>
    </w:r>
    <w:r w:rsidRPr="005E25B5">
      <w:rPr>
        <w:rFonts w:ascii="Arial" w:hAnsi="Arial" w:cs="Arial"/>
        <w:sz w:val="18"/>
      </w:rPr>
      <w:instrText xml:space="preserve"> PAGE   \* MERGEFORMAT </w:instrText>
    </w:r>
    <w:r w:rsidRPr="005E25B5">
      <w:rPr>
        <w:rFonts w:ascii="Arial" w:hAnsi="Arial" w:cs="Arial"/>
        <w:sz w:val="18"/>
      </w:rPr>
      <w:fldChar w:fldCharType="separate"/>
    </w:r>
    <w:r w:rsidR="00106D82">
      <w:rPr>
        <w:rFonts w:ascii="Arial" w:hAnsi="Arial" w:cs="Arial"/>
        <w:noProof/>
        <w:sz w:val="18"/>
      </w:rPr>
      <w:t>3</w:t>
    </w:r>
    <w:r w:rsidRPr="005E25B5">
      <w:rPr>
        <w:rFonts w:ascii="Arial" w:hAnsi="Arial" w:cs="Arial"/>
        <w:sz w:val="18"/>
      </w:rPr>
      <w:fldChar w:fldCharType="end"/>
    </w:r>
    <w:r w:rsidRPr="005E25B5">
      <w:rPr>
        <w:rFonts w:ascii="Arial" w:hAnsi="Arial" w:cs="Arial"/>
        <w:noProof/>
        <w:sz w:val="18"/>
      </w:rPr>
      <w:t>/</w:t>
    </w:r>
    <w:r w:rsidRPr="005E25B5">
      <w:rPr>
        <w:rFonts w:ascii="Arial" w:hAnsi="Arial" w:cs="Arial"/>
        <w:noProof/>
        <w:sz w:val="18"/>
      </w:rPr>
      <w:fldChar w:fldCharType="begin"/>
    </w:r>
    <w:r w:rsidRPr="005E25B5">
      <w:rPr>
        <w:rFonts w:ascii="Arial" w:hAnsi="Arial" w:cs="Arial"/>
        <w:noProof/>
        <w:sz w:val="18"/>
      </w:rPr>
      <w:instrText xml:space="preserve"> NUMPAGES   \* MERGEFORMAT </w:instrText>
    </w:r>
    <w:r w:rsidRPr="005E25B5">
      <w:rPr>
        <w:rFonts w:ascii="Arial" w:hAnsi="Arial" w:cs="Arial"/>
        <w:noProof/>
        <w:sz w:val="18"/>
      </w:rPr>
      <w:fldChar w:fldCharType="separate"/>
    </w:r>
    <w:r w:rsidR="00106D82">
      <w:rPr>
        <w:rFonts w:ascii="Arial" w:hAnsi="Arial" w:cs="Arial"/>
        <w:noProof/>
        <w:sz w:val="18"/>
      </w:rPr>
      <w:t>4</w:t>
    </w:r>
    <w:r w:rsidRPr="005E25B5">
      <w:rPr>
        <w:rFonts w:ascii="Arial" w:hAnsi="Arial" w:cs="Arial"/>
        <w:noProof/>
        <w:sz w:val="18"/>
      </w:rPr>
      <w:fldChar w:fldCharType="end"/>
    </w:r>
  </w:p>
  <w:p w:rsidR="00483B38" w:rsidRPr="00A23602" w:rsidRDefault="00483B38">
    <w:pPr>
      <w:pStyle w:val="Pta"/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5E" w:rsidRDefault="003F135E" w:rsidP="003F135E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106D82">
      <w:rPr>
        <w:noProof/>
      </w:rPr>
      <w:t>1</w:t>
    </w:r>
    <w:r>
      <w:fldChar w:fldCharType="end"/>
    </w:r>
    <w:r>
      <w:rPr>
        <w:noProof/>
      </w:rPr>
      <w:t>/4</w:t>
    </w:r>
  </w:p>
  <w:p w:rsidR="003F135E" w:rsidRDefault="00A73B49" w:rsidP="00A73B49">
    <w:pPr>
      <w:pStyle w:val="Pta"/>
      <w:jc w:val="center"/>
    </w:pPr>
    <w:r>
      <w:rPr>
        <w:i/>
        <w:sz w:val="20"/>
        <w:szCs w:val="20"/>
      </w:rPr>
      <w:t xml:space="preserve">Platnosť: </w:t>
    </w:r>
    <w:ins w:id="79" w:author="Jana Hôrková" w:date="2016-02-17T14:02:00Z">
      <w:r w:rsidR="002641DE">
        <w:rPr>
          <w:i/>
          <w:sz w:val="20"/>
          <w:szCs w:val="20"/>
        </w:rPr>
        <w:t>0</w:t>
      </w:r>
    </w:ins>
    <w:del w:id="80" w:author="Jana Hôrková" w:date="2016-02-17T14:02:00Z">
      <w:r w:rsidDel="002641DE">
        <w:rPr>
          <w:i/>
          <w:sz w:val="20"/>
          <w:szCs w:val="20"/>
        </w:rPr>
        <w:delText>1</w:delText>
      </w:r>
    </w:del>
    <w:r>
      <w:rPr>
        <w:i/>
        <w:sz w:val="20"/>
        <w:szCs w:val="20"/>
      </w:rPr>
      <w:t>1.</w:t>
    </w:r>
    <w:ins w:id="81" w:author="Jana Hôrková" w:date="2016-02-17T14:02:00Z">
      <w:r w:rsidR="002641DE">
        <w:rPr>
          <w:i/>
          <w:sz w:val="20"/>
          <w:szCs w:val="20"/>
        </w:rPr>
        <w:t>03</w:t>
      </w:r>
    </w:ins>
    <w:del w:id="82" w:author="Jana Hôrková" w:date="2016-02-17T14:02:00Z">
      <w:r w:rsidDel="002641DE">
        <w:rPr>
          <w:i/>
          <w:sz w:val="20"/>
          <w:szCs w:val="20"/>
        </w:rPr>
        <w:delText>11</w:delText>
      </w:r>
    </w:del>
    <w:r>
      <w:rPr>
        <w:i/>
        <w:sz w:val="20"/>
        <w:szCs w:val="20"/>
      </w:rPr>
      <w:t>.201</w:t>
    </w:r>
    <w:ins w:id="83" w:author="Jana Hôrková" w:date="2016-02-17T14:02:00Z">
      <w:r w:rsidR="002641DE">
        <w:rPr>
          <w:i/>
          <w:sz w:val="20"/>
          <w:szCs w:val="20"/>
        </w:rPr>
        <w:t>6</w:t>
      </w:r>
    </w:ins>
    <w:del w:id="84" w:author="Jana Hôrková" w:date="2016-02-17T14:02:00Z">
      <w:r w:rsidDel="002641DE">
        <w:rPr>
          <w:i/>
          <w:sz w:val="20"/>
          <w:szCs w:val="20"/>
        </w:rPr>
        <w:delText>5</w:delText>
      </w:r>
    </w:del>
    <w:r>
      <w:rPr>
        <w:i/>
        <w:sz w:val="20"/>
        <w:szCs w:val="20"/>
      </w:rPr>
      <w:t xml:space="preserve">, účinnosť: </w:t>
    </w:r>
    <w:ins w:id="85" w:author="Jana Hôrková" w:date="2016-02-17T14:02:00Z">
      <w:r w:rsidR="002641DE">
        <w:rPr>
          <w:i/>
          <w:sz w:val="20"/>
          <w:szCs w:val="20"/>
        </w:rPr>
        <w:t>01</w:t>
      </w:r>
    </w:ins>
    <w:del w:id="86" w:author="Jana Hôrková" w:date="2016-02-17T14:02:00Z">
      <w:r w:rsidDel="002641DE">
        <w:rPr>
          <w:i/>
          <w:sz w:val="20"/>
          <w:szCs w:val="20"/>
        </w:rPr>
        <w:delText>16</w:delText>
      </w:r>
    </w:del>
    <w:r>
      <w:rPr>
        <w:i/>
        <w:sz w:val="20"/>
        <w:szCs w:val="20"/>
      </w:rPr>
      <w:t>.</w:t>
    </w:r>
    <w:ins w:id="87" w:author="Jana Hôrková" w:date="2016-02-17T14:03:00Z">
      <w:r w:rsidR="002641DE">
        <w:rPr>
          <w:i/>
          <w:sz w:val="20"/>
          <w:szCs w:val="20"/>
        </w:rPr>
        <w:t>03</w:t>
      </w:r>
    </w:ins>
    <w:del w:id="88" w:author="Jana Hôrková" w:date="2016-02-17T14:02:00Z">
      <w:r w:rsidDel="002641DE">
        <w:rPr>
          <w:i/>
          <w:sz w:val="20"/>
          <w:szCs w:val="20"/>
        </w:rPr>
        <w:delText>11</w:delText>
      </w:r>
    </w:del>
    <w:r>
      <w:rPr>
        <w:i/>
        <w:sz w:val="20"/>
        <w:szCs w:val="20"/>
      </w:rPr>
      <w:t>.201</w:t>
    </w:r>
    <w:ins w:id="89" w:author="Jana Hôrková" w:date="2016-02-17T14:03:00Z">
      <w:r w:rsidR="002641DE">
        <w:rPr>
          <w:i/>
          <w:sz w:val="20"/>
          <w:szCs w:val="20"/>
        </w:rPr>
        <w:t>6</w:t>
      </w:r>
    </w:ins>
    <w:del w:id="90" w:author="Jana Hôrková" w:date="2016-02-17T14:03:00Z">
      <w:r w:rsidDel="002641DE">
        <w:rPr>
          <w:i/>
          <w:sz w:val="20"/>
          <w:szCs w:val="20"/>
        </w:rPr>
        <w:delText>5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06C" w:rsidRDefault="0096706C">
      <w:r>
        <w:separator/>
      </w:r>
    </w:p>
  </w:footnote>
  <w:footnote w:type="continuationSeparator" w:id="0">
    <w:p w:rsidR="0096706C" w:rsidRDefault="0096706C">
      <w:r>
        <w:continuationSeparator/>
      </w:r>
    </w:p>
  </w:footnote>
  <w:footnote w:id="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priezvisko zamestnancov riadiaceho orgánu, ktorí vykonali kontrolu. </w:t>
      </w:r>
    </w:p>
  </w:footnote>
  <w:footnote w:id="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zamestnancov iných orgánov verejnej správy alebo iných právnických osôb, alebo fyzických osôb, ktoré sa budú spolupodieľať na vykonávaní kontroly s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RO ako prizvané osoby. </w:t>
      </w:r>
    </w:p>
  </w:footnote>
  <w:footnote w:id="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názov kontrolovanej osoby (napr. prijímateľa, SO) alebo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 kontrolovanou osobou fyzická osoba</w:t>
      </w:r>
    </w:p>
  </w:footnote>
  <w:footnote w:id="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 to relevantné, t.j. ak je kontrolovanou aj tretia osoba uvedie RO jej bližšiu identifikáciu (napr. partner, užívateľ, dodávateľ, subdodávateľ).</w:t>
      </w:r>
      <w:r w:rsidRPr="005E25B5">
        <w:rPr>
          <w:sz w:val="18"/>
        </w:rPr>
        <w:t xml:space="preserve"> </w:t>
      </w:r>
    </w:p>
  </w:footnote>
  <w:footnote w:id="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</w:t>
      </w:r>
      <w:del w:id="8" w:author="Jana Hôrková" w:date="2016-02-17T14:03:00Z">
        <w:r w:rsidRPr="005E25B5" w:rsidDel="002641DE">
          <w:rPr>
            <w:rFonts w:ascii="Arial Narrow" w:hAnsi="Arial Narrow"/>
            <w:sz w:val="18"/>
            <w:szCs w:val="18"/>
          </w:rPr>
          <w:delText>Platí len v</w:delText>
        </w:r>
        <w:r w:rsidRPr="006330A6" w:rsidDel="002641DE">
          <w:rPr>
            <w:rFonts w:ascii="Arial Narrow" w:hAnsi="Arial Narrow"/>
            <w:sz w:val="18"/>
            <w:szCs w:val="18"/>
          </w:rPr>
          <w:delText> </w:delText>
        </w:r>
        <w:r w:rsidRPr="005E25B5" w:rsidDel="002641DE">
          <w:rPr>
            <w:rFonts w:ascii="Arial Narrow" w:hAnsi="Arial Narrow"/>
            <w:sz w:val="18"/>
            <w:szCs w:val="18"/>
          </w:rPr>
          <w:delText>prípade kontroly na mieste (</w:delText>
        </w:r>
      </w:del>
      <w:ins w:id="9" w:author="Jana Hôrková" w:date="2016-02-17T14:03:00Z">
        <w:r w:rsidR="002641DE">
          <w:rPr>
            <w:rFonts w:ascii="Arial Narrow" w:hAnsi="Arial Narrow"/>
            <w:sz w:val="18"/>
            <w:szCs w:val="18"/>
          </w:rPr>
          <w:t>A</w:t>
        </w:r>
      </w:ins>
      <w:del w:id="10" w:author="Jana Hôrková" w:date="2016-02-17T14:03:00Z">
        <w:r w:rsidRPr="005E25B5" w:rsidDel="002641DE">
          <w:rPr>
            <w:rFonts w:ascii="Arial Narrow" w:hAnsi="Arial Narrow"/>
            <w:sz w:val="18"/>
            <w:szCs w:val="18"/>
          </w:rPr>
          <w:delText>a</w:delText>
        </w:r>
      </w:del>
      <w:r w:rsidRPr="005E25B5">
        <w:rPr>
          <w:rFonts w:ascii="Arial Narrow" w:hAnsi="Arial Narrow"/>
          <w:sz w:val="18"/>
          <w:szCs w:val="18"/>
        </w:rPr>
        <w:t>k je kontrola na mieste vykonávaná na viacerých miestach fyzického výkonu kontroly na mieste, RO uvedie všetky tieto miesta</w:t>
      </w:r>
      <w:del w:id="11" w:author="Jana Hôrková" w:date="2016-02-17T14:03:00Z">
        <w:r w:rsidRPr="005E25B5" w:rsidDel="002641DE">
          <w:rPr>
            <w:rFonts w:ascii="Arial Narrow" w:hAnsi="Arial Narrow"/>
            <w:sz w:val="18"/>
            <w:szCs w:val="18"/>
          </w:rPr>
          <w:delText>)</w:delText>
        </w:r>
      </w:del>
      <w:r w:rsidRPr="005E25B5">
        <w:rPr>
          <w:rFonts w:ascii="Arial Narrow" w:hAnsi="Arial Narrow"/>
          <w:sz w:val="18"/>
          <w:szCs w:val="18"/>
        </w:rPr>
        <w:t>.</w:t>
      </w:r>
    </w:p>
  </w:footnote>
  <w:footnote w:id="6">
    <w:p w:rsidR="00A71CD0" w:rsidRDefault="00C154B8" w:rsidP="00C154B8">
      <w:pPr>
        <w:pStyle w:val="Textpoznmkypodiarou"/>
      </w:pPr>
      <w:del w:id="14" w:author="Jana Hôrková" w:date="2016-02-17T14:03:00Z">
        <w:r w:rsidRPr="006330A6" w:rsidDel="002641DE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5E25B5" w:rsidDel="002641DE">
          <w:rPr>
            <w:rFonts w:ascii="Arial Narrow" w:hAnsi="Arial Narrow"/>
            <w:sz w:val="18"/>
            <w:szCs w:val="18"/>
          </w:rPr>
          <w:delText xml:space="preserve"> Platí len v</w:delText>
        </w:r>
        <w:r w:rsidRPr="006330A6" w:rsidDel="002641DE">
          <w:rPr>
            <w:rFonts w:ascii="Arial Narrow" w:hAnsi="Arial Narrow"/>
            <w:sz w:val="18"/>
            <w:szCs w:val="18"/>
          </w:rPr>
          <w:delText> </w:delText>
        </w:r>
        <w:r w:rsidRPr="005E25B5" w:rsidDel="002641DE">
          <w:rPr>
            <w:rFonts w:ascii="Arial Narrow" w:hAnsi="Arial Narrow"/>
            <w:sz w:val="18"/>
            <w:szCs w:val="18"/>
          </w:rPr>
          <w:delText>prípade kontroly na mieste (ak je kontrola na mieste vykonávaná na viacerých miestach fyzického výkonu kontroly na mieste, RO uvedie všetky tieto miesta).</w:delText>
        </w:r>
      </w:del>
    </w:p>
  </w:footnote>
  <w:footnote w:id="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fyzický výkon kontroly rozdelený na viacero dní, je potrebné uviesť všetky dni.  </w:t>
      </w:r>
    </w:p>
  </w:footnote>
  <w:footnote w:id="8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Ak je formou výkonu kontroly administratívna </w:t>
      </w:r>
      <w:ins w:id="15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5E25B5">
        <w:rPr>
          <w:rFonts w:ascii="Arial Narrow" w:hAnsi="Arial Narrow"/>
          <w:sz w:val="18"/>
          <w:szCs w:val="18"/>
        </w:rPr>
        <w:t>kontrola ŽoP pred jej preplatením/zúčtovaním, uvedie RO do predmetu kontroly aj ITMS kód ŽoP, poradové číslo ŽoP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jej typ (priebežná platba, poskytnutie predfinancovania, zúčtovanie predfinancovania, poskytnutie zálohovej platby alebo zúčtovanie zálohovej platby, žiadosť o platbu (s príznakom záverečná)).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ostatných prípadoch uvedie RO osobitný predmet kontroly/osobitné predmety kontroly uvedené v Systéme riadenia EŠIF na PO 2014-2020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usmerneniach RO, resp. iný predmet kontroly podľa charakteru kontroly (napr. kontrola delegovaných právomocí na SO, kontrola verejného obstarávania).</w:t>
      </w:r>
    </w:p>
  </w:footnote>
  <w:footnote w:id="9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RO môže zadefinovať bližšiu charakteristiku predmetu kontroly.</w:t>
      </w:r>
    </w:p>
  </w:footnote>
  <w:footnote w:id="10">
    <w:p w:rsidR="00A71CD0" w:rsidRDefault="00C154B8" w:rsidP="00C154B8">
      <w:pPr>
        <w:pStyle w:val="Textpoznmkypodiarou"/>
      </w:pPr>
      <w:del w:id="21" w:author="Jana Hôrková" w:date="2016-02-17T14:03:00Z">
        <w:r w:rsidRPr="006330A6" w:rsidDel="002641DE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5E25B5" w:rsidDel="002641DE">
          <w:rPr>
            <w:rFonts w:ascii="Arial Narrow" w:hAnsi="Arial Narrow"/>
            <w:sz w:val="18"/>
            <w:szCs w:val="18"/>
          </w:rPr>
          <w:delText xml:space="preserve"> Nehodiace sa prečiarknuť. </w:delText>
        </w:r>
      </w:del>
    </w:p>
  </w:footnote>
  <w:footnote w:id="1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ins w:id="22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finančnej </w:t>
        </w:r>
      </w:ins>
      <w:r w:rsidRPr="005E25B5">
        <w:rPr>
          <w:rFonts w:ascii="Arial Narrow" w:hAnsi="Arial Narrow"/>
          <w:sz w:val="18"/>
          <w:szCs w:val="18"/>
        </w:rPr>
        <w:t>kontroly na mieste. RO môže nahradiť ekvivalentom (napr. objem finančných prostriedkov zodpovedajúcich skutočne dodaným, nameraným alebo iným spôsobom overiteľným kvantitám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kvalitám dodaných tovarov, poskytnutých služieb a vykonaných prác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ich podiel na celkových nákladoch )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zmysle Systému riadenia</w:t>
      </w:r>
      <w:ins w:id="23" w:author="Jana Hôrková" w:date="2016-02-17T14:18:00Z">
        <w:r w:rsidR="00D074E2">
          <w:rPr>
            <w:rFonts w:ascii="Arial Narrow" w:hAnsi="Arial Narrow"/>
            <w:sz w:val="18"/>
            <w:szCs w:val="18"/>
          </w:rPr>
          <w:t xml:space="preserve"> EŠIF</w:t>
        </w:r>
      </w:ins>
      <w:r w:rsidRPr="005E25B5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RO vypĺňa len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 </w:t>
      </w:r>
      <w:ins w:id="24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finančnej </w:t>
        </w:r>
      </w:ins>
      <w:r w:rsidRPr="005E25B5">
        <w:rPr>
          <w:rFonts w:ascii="Arial Narrow" w:hAnsi="Arial Narrow"/>
          <w:sz w:val="18"/>
          <w:szCs w:val="18"/>
        </w:rPr>
        <w:t xml:space="preserve">kontroly na mieste, ak nebola vykonaná 100 % kontrola deklarovaných výdavkov prijímateľa. </w:t>
      </w:r>
    </w:p>
  </w:footnote>
  <w:footnote w:id="1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RO detailne popíše nedostatky, ktoré boli pri kontrole zistené s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odkazom na príslušné porušenia legislatívy SR, EÚ, Zmluvy o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poskytnutí NFP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pod. vrátane kvalifikácie zistených nezrovnalostí alebo zisteného podozrenia z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nezrovnalosti.</w:t>
      </w:r>
    </w:p>
  </w:footnote>
  <w:footnote w:id="1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prípade, ak je formou výkonu kontroly administratívna </w:t>
      </w:r>
      <w:ins w:id="25" w:author="Jana Hôrková" w:date="2016-02-17T14:04:00Z">
        <w:r w:rsidR="002641DE">
          <w:rPr>
            <w:rFonts w:ascii="Arial Narrow" w:hAnsi="Arial Narrow"/>
            <w:sz w:val="18"/>
            <w:szCs w:val="18"/>
          </w:rPr>
          <w:t xml:space="preserve">finančná </w:t>
        </w:r>
      </w:ins>
      <w:r w:rsidRPr="005E25B5">
        <w:rPr>
          <w:rFonts w:ascii="Arial Narrow" w:hAnsi="Arial Narrow"/>
          <w:sz w:val="18"/>
          <w:szCs w:val="18"/>
        </w:rPr>
        <w:t>kontrola ŽoP pred jej preplatením/zúčtovaním. RO uvedie sumu „spolu“ uvedenú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stĺpci č. 16 „Suma žiadaná na preplatenie (suma nárokovaných finančných prostriedkov / deklarovaných výdavkov predložená prijímateľom / partnerom v žiadosti o platbu) (v EUR)“, časti B-B1 (pozn. pri programoch Interreg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B-B3)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  <w:szCs w:val="18"/>
        </w:rPr>
        <w:t>–</w:t>
      </w:r>
      <w:r w:rsidRPr="005E25B5">
        <w:rPr>
          <w:rFonts w:ascii="Arial Narrow" w:hAnsi="Arial Narrow"/>
          <w:sz w:val="18"/>
          <w:szCs w:val="18"/>
        </w:rPr>
        <w:t xml:space="preserve"> 2020. </w:t>
      </w:r>
    </w:p>
  </w:footnote>
  <w:footnote w:id="1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E25B5">
        <w:rPr>
          <w:rFonts w:ascii="Arial Narrow" w:hAnsi="Arial Narrow"/>
          <w:sz w:val="18"/>
          <w:szCs w:val="18"/>
        </w:rPr>
        <w:t xml:space="preserve"> RO vypĺňa v</w:t>
      </w:r>
      <w:r w:rsidRPr="006330A6">
        <w:rPr>
          <w:rFonts w:ascii="Arial Narrow" w:hAnsi="Arial Narrow"/>
          <w:sz w:val="18"/>
          <w:szCs w:val="18"/>
        </w:rPr>
        <w:t> </w:t>
      </w:r>
      <w:r w:rsidRPr="005E25B5">
        <w:rPr>
          <w:rFonts w:ascii="Arial Narrow" w:hAnsi="Arial Narrow"/>
          <w:sz w:val="18"/>
          <w:szCs w:val="18"/>
        </w:rPr>
        <w:t>prípade, ak je formou výkonu kontroly administratívna</w:t>
      </w:r>
      <w:ins w:id="26" w:author="Jana Hôrková" w:date="2016-02-17T14:05:00Z">
        <w:r w:rsidR="002641DE">
          <w:rPr>
            <w:rFonts w:ascii="Arial Narrow" w:hAnsi="Arial Narrow"/>
            <w:sz w:val="18"/>
            <w:szCs w:val="18"/>
          </w:rPr>
          <w:t xml:space="preserve"> finančná</w:t>
        </w:r>
      </w:ins>
      <w:r w:rsidRPr="005E25B5">
        <w:rPr>
          <w:rFonts w:ascii="Arial Narrow" w:hAnsi="Arial Narrow"/>
          <w:sz w:val="18"/>
          <w:szCs w:val="18"/>
        </w:rPr>
        <w:t xml:space="preserve"> kontrola ŽoP pred jej preplatením/zúčtovaním.  RO uvedie sumu, ktorá bola predmetom kontroly (pozn. bez sumy, ktorá bola vyčlenená na samostatnú kontrolu). </w:t>
      </w:r>
    </w:p>
  </w:footnote>
  <w:footnote w:id="16">
    <w:p w:rsidR="00A71CD0" w:rsidRDefault="00C154B8" w:rsidP="00C154B8">
      <w:pPr>
        <w:pStyle w:val="Textpoznmkypodiarou"/>
      </w:pPr>
      <w:r w:rsidRPr="00B863CA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vypĺňa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ins w:id="27" w:author="Jana Hôrková" w:date="2016-02-17T14:05:00Z">
        <w:r w:rsidR="002641DE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>kontrola ŽoP pred jej preplatením/zúčtovaním.  RO uvedie sumu „spolu“ uvedenú v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stĺpci č. 20 „Oprávnený výdavok (v EUR)“, časti B-B1 (pozn. pri programoch Interreg V-A (pozn. programy cezhraničnej spolupráce cieľa Európska územná spolupráca) sa predmetné časti správy z kontroly vypĺňajú z časti B-B2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prílohy 1a Systému finančného riadenia štrukturálnych fondov, Kohézneho fondu a Európskeho námorného a</w:t>
      </w:r>
      <w:r w:rsidRPr="00B863CA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B863CA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vypĺňa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je formou výkonu kontroly administratívna </w:t>
      </w:r>
      <w:ins w:id="28" w:author="Jana Hôrková" w:date="2016-02-17T14:09:00Z">
        <w:r w:rsidR="002641DE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>kontrola ŽoP pred jej preplatením/zúčtovaním. RO uvedie sumu „spolu“ uvedenú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stĺpci č. 21 „Neoprávnený výdavok (v EUR)“, časti B-B1(pozn. pri programoch Interreg V-A (programy cezhraničnej spolupráce cieľa Európska územná spolupráca) sa predmetné časti správy z kontroly vypĺňajú z časti B-B2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B-B3)  prílohy 1a Systému finančného riadenia štrukturálnych fondov, Kohézneho fondu a Európskeho námorného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rybárskeho fondu na programové obdobie 2014 </w:t>
      </w:r>
      <w:r w:rsidRPr="006330A6">
        <w:rPr>
          <w:rFonts w:ascii="Arial Narrow" w:hAnsi="Arial Narrow"/>
          <w:sz w:val="18"/>
        </w:rPr>
        <w:t>–</w:t>
      </w:r>
      <w:r w:rsidRPr="005E25B5">
        <w:rPr>
          <w:rFonts w:ascii="Arial Narrow" w:hAnsi="Arial Narrow"/>
          <w:sz w:val="18"/>
        </w:rPr>
        <w:t xml:space="preserve"> 2020.</w:t>
      </w:r>
    </w:p>
  </w:footnote>
  <w:footnote w:id="18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Ak je formou výkonu kontroly administratívna </w:t>
      </w:r>
      <w:ins w:id="33" w:author="Jana Hôrková" w:date="2016-02-17T14:09:00Z">
        <w:r w:rsidR="002641DE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>kontrola ŽoP pred jej preplatením/zúčtovaním, je RO povinný uviesť taktiež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tom, či je ŽoP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platbu navrhnutá na schválenie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plnej výške/ schválená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zníženej sume/zamietnutá a pod.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vyčlenenia nárokovaných finančných prostriedkov / deklarovaných výdavkov na samostatnú kontrolu je RO povinný túto skutočnosť uviesť aj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záveroch návrhu správy. Ak je predmetom kontrola VO alebo obstarávania a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aplikovania korekcie, je treba uviesť návrh tejto korekcie (v%).</w:t>
      </w:r>
    </w:p>
  </w:footnote>
  <w:footnote w:id="19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vyplní ak je to relevantné. RO uvedie, ktoré skutočnosti uvedené v § </w:t>
      </w:r>
      <w:del w:id="40" w:author="Jana Hôrková" w:date="2016-02-17T14:10:00Z">
        <w:r w:rsidRPr="005E25B5" w:rsidDel="002641DE">
          <w:rPr>
            <w:rFonts w:ascii="Arial Narrow" w:hAnsi="Arial Narrow"/>
            <w:sz w:val="18"/>
          </w:rPr>
          <w:delText xml:space="preserve">9a </w:delText>
        </w:r>
      </w:del>
      <w:ins w:id="41" w:author="Jana Hôrková" w:date="2016-02-17T14:10:00Z">
        <w:r w:rsidR="002641DE">
          <w:rPr>
            <w:rFonts w:ascii="Arial Narrow" w:hAnsi="Arial Narrow"/>
            <w:sz w:val="18"/>
          </w:rPr>
          <w:t>6 ods. 4</w:t>
        </w:r>
        <w:r w:rsidR="002641DE" w:rsidRPr="005E25B5">
          <w:rPr>
            <w:rFonts w:ascii="Arial Narrow" w:hAnsi="Arial Narrow"/>
            <w:sz w:val="18"/>
          </w:rPr>
          <w:t xml:space="preserve"> </w:t>
        </w:r>
      </w:ins>
      <w:r w:rsidRPr="005E25B5">
        <w:rPr>
          <w:rFonts w:ascii="Arial Narrow" w:hAnsi="Arial Narrow"/>
          <w:sz w:val="18"/>
        </w:rPr>
        <w:t>zákona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finančnej kontrole overil. </w:t>
      </w:r>
    </w:p>
  </w:footnote>
  <w:footnote w:id="20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je predmetom kontroly ŽoP, je postačujúce uviesť odkaz na číslo/čísla ŽoP,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ktorej sa zoznam dokladov nachádza.  </w:t>
      </w:r>
    </w:p>
  </w:footnote>
  <w:footnote w:id="21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názov prílohy/názvy príloh, ktoré potvrdzujú nedostatky zistené 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kontrolou.</w:t>
      </w:r>
    </w:p>
  </w:footnote>
  <w:footnote w:id="22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Určí RO ak relevantné, pričom zohľadňuje ustanovenia čl. 132 nariadenia Európskeho parlamentu a Rady (EÚ) č. 1303/2013. </w:t>
      </w:r>
    </w:p>
  </w:footnote>
  <w:footnote w:id="23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vypracovaniu správy predchádzalo doručenie</w:t>
      </w:r>
      <w:del w:id="48" w:author="Jana Hôrková" w:date="2016-02-17T14:15:00Z">
        <w:r w:rsidRPr="005E25B5" w:rsidDel="00D074E2">
          <w:rPr>
            <w:rFonts w:ascii="Arial Narrow" w:hAnsi="Arial Narrow"/>
            <w:sz w:val="18"/>
          </w:rPr>
          <w:delText xml:space="preserve"> </w:delText>
        </w:r>
      </w:del>
      <w:r w:rsidRPr="005E25B5">
        <w:rPr>
          <w:rFonts w:ascii="Arial Narrow" w:hAnsi="Arial Narrow"/>
          <w:sz w:val="18"/>
        </w:rPr>
        <w:t xml:space="preserve"> </w:t>
      </w:r>
      <w:ins w:id="49" w:author="Jana Hôrková" w:date="2016-02-17T14:15:00Z">
        <w:r w:rsidR="00D074E2">
          <w:rPr>
            <w:rFonts w:ascii="Arial Narrow" w:hAnsi="Arial Narrow"/>
            <w:sz w:val="18"/>
          </w:rPr>
          <w:t>návrhu čiastkovej správy/</w:t>
        </w:r>
      </w:ins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ins w:id="50" w:author="Jana Hôrková" w:date="2016-02-17T14:15:00Z">
        <w:r w:rsidR="00D074E2">
          <w:rPr>
            <w:rFonts w:ascii="Arial Narrow" w:hAnsi="Arial Narrow"/>
            <w:sz w:val="18"/>
          </w:rPr>
          <w:t xml:space="preserve">na mieste </w:t>
        </w:r>
      </w:ins>
      <w:r w:rsidRPr="005E25B5">
        <w:rPr>
          <w:rFonts w:ascii="Arial Narrow" w:hAnsi="Arial Narrow"/>
          <w:sz w:val="18"/>
        </w:rPr>
        <w:t>(t.j.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</w:t>
      </w:r>
    </w:p>
  </w:footnote>
  <w:footnote w:id="24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vypracovaniu správy predchádzalo doručenie </w:t>
      </w:r>
      <w:del w:id="54" w:author="Jana Hôrková" w:date="2016-02-17T14:10:00Z">
        <w:r w:rsidRPr="005E25B5" w:rsidDel="002641DE">
          <w:rPr>
            <w:rFonts w:ascii="Arial Narrow" w:hAnsi="Arial Narrow"/>
            <w:sz w:val="18"/>
          </w:rPr>
          <w:delText xml:space="preserve"> </w:delText>
        </w:r>
      </w:del>
      <w:ins w:id="55" w:author="Jana Hôrková" w:date="2016-02-17T14:10:00Z">
        <w:r w:rsidR="002641DE">
          <w:rPr>
            <w:rFonts w:ascii="Arial Narrow" w:hAnsi="Arial Narrow"/>
            <w:sz w:val="18"/>
          </w:rPr>
          <w:t>návrhu čiastkovej správy/</w:t>
        </w:r>
      </w:ins>
      <w:r w:rsidRPr="005E25B5">
        <w:rPr>
          <w:rFonts w:ascii="Arial Narrow" w:hAnsi="Arial Narrow"/>
          <w:sz w:val="18"/>
        </w:rPr>
        <w:t>návrhu správy z</w:t>
      </w:r>
      <w:del w:id="56" w:author="Jana Hôrková" w:date="2016-02-17T14:11:00Z">
        <w:r w:rsidRPr="006330A6" w:rsidDel="002641DE">
          <w:rPr>
            <w:rFonts w:ascii="Arial Narrow" w:hAnsi="Arial Narrow"/>
            <w:sz w:val="18"/>
          </w:rPr>
          <w:delText> </w:delText>
        </w:r>
      </w:del>
      <w:ins w:id="57" w:author="Jana Hôrková" w:date="2016-02-17T14:11:00Z">
        <w:r w:rsidR="002641DE">
          <w:rPr>
            <w:rFonts w:ascii="Arial Narrow" w:hAnsi="Arial Narrow"/>
            <w:sz w:val="18"/>
          </w:rPr>
          <w:t> </w:t>
        </w:r>
      </w:ins>
      <w:r w:rsidRPr="005E25B5">
        <w:rPr>
          <w:rFonts w:ascii="Arial Narrow" w:hAnsi="Arial Narrow"/>
          <w:sz w:val="18"/>
        </w:rPr>
        <w:t>kontroly</w:t>
      </w:r>
      <w:ins w:id="58" w:author="Jana Hôrková" w:date="2016-02-17T14:11:00Z">
        <w:r w:rsidR="002641DE">
          <w:rPr>
            <w:rFonts w:ascii="Arial Narrow" w:hAnsi="Arial Narrow"/>
            <w:sz w:val="18"/>
          </w:rPr>
          <w:t xml:space="preserve"> na mieste</w:t>
        </w:r>
      </w:ins>
      <w:r w:rsidRPr="005E25B5">
        <w:rPr>
          <w:rFonts w:ascii="Arial Narrow" w:hAnsi="Arial Narrow"/>
          <w:sz w:val="18"/>
        </w:rPr>
        <w:t xml:space="preserve"> (t.j.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rámci kontroly zistené nedostatky). Sú dodatočné stavebné práce a služby spojené s dodatočnými stavebnými prácami.  </w:t>
      </w:r>
    </w:p>
  </w:footnote>
  <w:footnote w:id="25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vypĺňa len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vypracovaniu správy predchádzalo doručenie</w:t>
      </w:r>
      <w:del w:id="59" w:author="Jana Hôrková" w:date="2016-02-17T14:10:00Z">
        <w:r w:rsidRPr="005E25B5" w:rsidDel="002641DE">
          <w:rPr>
            <w:rFonts w:ascii="Arial Narrow" w:hAnsi="Arial Narrow"/>
            <w:sz w:val="18"/>
          </w:rPr>
          <w:delText xml:space="preserve"> </w:delText>
        </w:r>
      </w:del>
      <w:r w:rsidRPr="005E25B5">
        <w:rPr>
          <w:rFonts w:ascii="Arial Narrow" w:hAnsi="Arial Narrow"/>
          <w:sz w:val="18"/>
        </w:rPr>
        <w:t xml:space="preserve"> </w:t>
      </w:r>
      <w:ins w:id="60" w:author="Jana Hôrková" w:date="2016-02-17T14:10:00Z">
        <w:r w:rsidR="002641DE">
          <w:rPr>
            <w:rFonts w:ascii="Arial Narrow" w:hAnsi="Arial Narrow"/>
            <w:sz w:val="18"/>
          </w:rPr>
          <w:t>návrhu čiastkovej spárvy/</w:t>
        </w:r>
      </w:ins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ins w:id="61" w:author="Jana Hôrková" w:date="2016-02-17T14:11:00Z">
        <w:r w:rsidR="002641DE">
          <w:rPr>
            <w:rFonts w:ascii="Arial Narrow" w:hAnsi="Arial Narrow"/>
            <w:sz w:val="18"/>
          </w:rPr>
          <w:t xml:space="preserve">na mieste </w:t>
        </w:r>
      </w:ins>
      <w:r w:rsidRPr="005E25B5">
        <w:rPr>
          <w:rFonts w:ascii="Arial Narrow" w:hAnsi="Arial Narrow"/>
          <w:sz w:val="18"/>
        </w:rPr>
        <w:t>(t.j. boli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kontroly zistené nedostatky).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prípade, ak prijímateľ nemal k</w:t>
      </w:r>
      <w:del w:id="62" w:author="Jana Hôrková" w:date="2016-02-17T14:11:00Z">
        <w:r w:rsidRPr="006330A6" w:rsidDel="002641DE">
          <w:rPr>
            <w:rFonts w:ascii="Arial Narrow" w:hAnsi="Arial Narrow"/>
            <w:sz w:val="18"/>
          </w:rPr>
          <w:delText> </w:delText>
        </w:r>
      </w:del>
      <w:ins w:id="63" w:author="Jana Hôrková" w:date="2016-02-17T14:11:00Z">
        <w:r w:rsidR="002641DE">
          <w:rPr>
            <w:rFonts w:ascii="Arial Narrow" w:hAnsi="Arial Narrow"/>
            <w:sz w:val="18"/>
          </w:rPr>
          <w:t> návrhu čiastkovej správy/</w:t>
        </w:r>
      </w:ins>
      <w:r w:rsidRPr="005E25B5">
        <w:rPr>
          <w:rFonts w:ascii="Arial Narrow" w:hAnsi="Arial Narrow"/>
          <w:sz w:val="18"/>
        </w:rPr>
        <w:t>návrhu správy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kontroly </w:t>
      </w:r>
      <w:ins w:id="64" w:author="Jana Hôrková" w:date="2016-02-17T14:11:00Z">
        <w:r w:rsidR="002641DE">
          <w:rPr>
            <w:rFonts w:ascii="Arial Narrow" w:hAnsi="Arial Narrow"/>
            <w:sz w:val="18"/>
          </w:rPr>
          <w:t xml:space="preserve">na mieste </w:t>
        </w:r>
      </w:ins>
      <w:r w:rsidRPr="005E25B5">
        <w:rPr>
          <w:rFonts w:ascii="Arial Narrow" w:hAnsi="Arial Narrow"/>
          <w:sz w:val="18"/>
        </w:rPr>
        <w:t>námietky uvedie RO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tom, že námietky neboli prijímateľom predložené, príp. inú relevantnú informáciu. </w:t>
      </w:r>
    </w:p>
  </w:footnote>
  <w:footnote w:id="26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meno a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priezvisko osoby (zamestnancov RO), ktoré vykonali kontrolu vrátane prizvaných osôb (napr. gestor horizontálneho princípu).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ins w:id="65" w:author="Jana Hôrková" w:date="2016-02-17T14:11:00Z">
        <w:r w:rsidR="00D074E2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ins w:id="66" w:author="Jana Hôrková" w:date="2016-02-17T14:12:00Z">
        <w:r w:rsidR="00D074E2">
          <w:rPr>
            <w:rFonts w:ascii="Arial Narrow" w:hAnsi="Arial Narrow"/>
            <w:sz w:val="18"/>
          </w:rPr>
          <w:t xml:space="preserve">štatutárny orgán alebo ním určený </w:t>
        </w:r>
      </w:ins>
      <w:r w:rsidRPr="005E25B5">
        <w:rPr>
          <w:rFonts w:ascii="Arial Narrow" w:hAnsi="Arial Narrow"/>
          <w:sz w:val="18"/>
        </w:rPr>
        <w:t xml:space="preserve">vedúci zamestnanec.  </w:t>
      </w:r>
    </w:p>
  </w:footnote>
  <w:footnote w:id="27">
    <w:p w:rsidR="00A71CD0" w:rsidRDefault="00C154B8" w:rsidP="00C154B8">
      <w:pPr>
        <w:pStyle w:val="Textpoznmkypodiarou"/>
      </w:pPr>
      <w:r w:rsidRPr="006330A6">
        <w:rPr>
          <w:rStyle w:val="Odkaznapoznmkupodiarou"/>
          <w:rFonts w:ascii="Arial Narrow" w:hAnsi="Arial Narrow"/>
          <w:sz w:val="18"/>
        </w:rPr>
        <w:footnoteRef/>
      </w:r>
      <w:r w:rsidRPr="005E25B5">
        <w:rPr>
          <w:rFonts w:ascii="Arial Narrow" w:hAnsi="Arial Narrow"/>
          <w:sz w:val="18"/>
        </w:rPr>
        <w:t xml:space="preserve"> RO uvedie pozíciu zamestnanca RO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prípade, ak formou výkonu kontroly je administratívna </w:t>
      </w:r>
      <w:ins w:id="67" w:author="Jana Hôrková" w:date="2016-02-17T14:12:00Z">
        <w:r w:rsidR="00D074E2">
          <w:rPr>
            <w:rFonts w:ascii="Arial Narrow" w:hAnsi="Arial Narrow"/>
            <w:sz w:val="18"/>
          </w:rPr>
          <w:t xml:space="preserve">finančná </w:t>
        </w:r>
      </w:ins>
      <w:r w:rsidRPr="005E25B5">
        <w:rPr>
          <w:rFonts w:ascii="Arial Narrow" w:hAnsi="Arial Narrow"/>
          <w:sz w:val="18"/>
        </w:rPr>
        <w:t>kontrola musí byť jednou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 xml:space="preserve">osôb vykonávajúcich kontrolu </w:t>
      </w:r>
      <w:ins w:id="68" w:author="Jana Hôrková" w:date="2016-02-17T14:12:00Z">
        <w:r w:rsidR="00D074E2">
          <w:rPr>
            <w:rFonts w:ascii="Arial Narrow" w:hAnsi="Arial Narrow"/>
            <w:sz w:val="18"/>
          </w:rPr>
          <w:t xml:space="preserve">štatutárny orgán alebo ním určený </w:t>
        </w:r>
      </w:ins>
      <w:r w:rsidRPr="005E25B5">
        <w:rPr>
          <w:rFonts w:ascii="Arial Narrow" w:hAnsi="Arial Narrow"/>
          <w:sz w:val="18"/>
        </w:rPr>
        <w:t>vedúci zamestnanec, pričom ak z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nie je jednoznačné,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zamestnanca, je RO povinný uviesť okrem názvu pozície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rámci interných predpisov aj informáciu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tom,  že sa jedná o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vedúceho zamestnanca. V</w:t>
      </w:r>
      <w:r w:rsidRPr="006330A6">
        <w:rPr>
          <w:rFonts w:ascii="Arial Narrow" w:hAnsi="Arial Narrow"/>
          <w:sz w:val="18"/>
        </w:rPr>
        <w:t> </w:t>
      </w:r>
      <w:r w:rsidRPr="005E25B5">
        <w:rPr>
          <w:rFonts w:ascii="Arial Narrow" w:hAnsi="Arial Narrow"/>
          <w:sz w:val="18"/>
        </w:rPr>
        <w:t>prípade prizvaných osôb RO tento stĺpec nevypĺňa.</w:t>
      </w:r>
      <w:r w:rsidRPr="005E25B5">
        <w:rPr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CA" w:rsidRDefault="00C13191" w:rsidP="00B863CA">
    <w:pPr>
      <w:pStyle w:val="Hlavika"/>
      <w:jc w:val="center"/>
    </w:pPr>
    <w:r>
      <w:rPr>
        <w:noProof/>
      </w:rPr>
      <w:drawing>
        <wp:inline distT="0" distB="0" distL="0" distR="0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3606" w:rsidRPr="00023606" w:rsidRDefault="00023606" w:rsidP="00023606">
    <w:pPr>
      <w:pStyle w:val="Hlavika"/>
      <w:jc w:val="right"/>
      <w:rPr>
        <w:i/>
        <w:sz w:val="20"/>
        <w:szCs w:val="20"/>
      </w:rPr>
    </w:pPr>
    <w:r w:rsidRPr="00023606">
      <w:rPr>
        <w:i/>
        <w:sz w:val="20"/>
        <w:szCs w:val="20"/>
      </w:rPr>
      <w:t>Príloha č. 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362F"/>
    <w:rsid w:val="00017A76"/>
    <w:rsid w:val="00023606"/>
    <w:rsid w:val="00036D93"/>
    <w:rsid w:val="00044E4C"/>
    <w:rsid w:val="00055B39"/>
    <w:rsid w:val="00070EC8"/>
    <w:rsid w:val="00072FF1"/>
    <w:rsid w:val="00090E47"/>
    <w:rsid w:val="000916F9"/>
    <w:rsid w:val="000B42F5"/>
    <w:rsid w:val="000D0E5D"/>
    <w:rsid w:val="000E34F7"/>
    <w:rsid w:val="000E7485"/>
    <w:rsid w:val="000E7BEA"/>
    <w:rsid w:val="000F5D32"/>
    <w:rsid w:val="000F61B9"/>
    <w:rsid w:val="000F6C2A"/>
    <w:rsid w:val="001025C3"/>
    <w:rsid w:val="00102C60"/>
    <w:rsid w:val="0010429E"/>
    <w:rsid w:val="00106D82"/>
    <w:rsid w:val="00110C4E"/>
    <w:rsid w:val="00126A81"/>
    <w:rsid w:val="00126EDB"/>
    <w:rsid w:val="00136185"/>
    <w:rsid w:val="00137AC9"/>
    <w:rsid w:val="00152887"/>
    <w:rsid w:val="00153939"/>
    <w:rsid w:val="00153C79"/>
    <w:rsid w:val="001607AC"/>
    <w:rsid w:val="00161371"/>
    <w:rsid w:val="001634C2"/>
    <w:rsid w:val="00171CDE"/>
    <w:rsid w:val="00177595"/>
    <w:rsid w:val="00190BC7"/>
    <w:rsid w:val="001923D7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161A1"/>
    <w:rsid w:val="002213E2"/>
    <w:rsid w:val="002216E6"/>
    <w:rsid w:val="00235762"/>
    <w:rsid w:val="002419EE"/>
    <w:rsid w:val="002570B9"/>
    <w:rsid w:val="0026145F"/>
    <w:rsid w:val="00262C61"/>
    <w:rsid w:val="002641DE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F0D"/>
    <w:rsid w:val="002B30D1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2C73"/>
    <w:rsid w:val="003A6698"/>
    <w:rsid w:val="003B1ED7"/>
    <w:rsid w:val="003B6660"/>
    <w:rsid w:val="003C4FA2"/>
    <w:rsid w:val="003D01B4"/>
    <w:rsid w:val="003D3D81"/>
    <w:rsid w:val="003D60FF"/>
    <w:rsid w:val="003E121C"/>
    <w:rsid w:val="003E1630"/>
    <w:rsid w:val="003F135E"/>
    <w:rsid w:val="003F56F7"/>
    <w:rsid w:val="004327FE"/>
    <w:rsid w:val="004348F5"/>
    <w:rsid w:val="00463ADF"/>
    <w:rsid w:val="00474038"/>
    <w:rsid w:val="00475254"/>
    <w:rsid w:val="00475880"/>
    <w:rsid w:val="00483B38"/>
    <w:rsid w:val="00484888"/>
    <w:rsid w:val="00490402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302CC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25B5"/>
    <w:rsid w:val="005E58A5"/>
    <w:rsid w:val="005F0E25"/>
    <w:rsid w:val="005F2CB7"/>
    <w:rsid w:val="00605D82"/>
    <w:rsid w:val="00612D71"/>
    <w:rsid w:val="00620366"/>
    <w:rsid w:val="00626B6E"/>
    <w:rsid w:val="006330A6"/>
    <w:rsid w:val="00633695"/>
    <w:rsid w:val="00645370"/>
    <w:rsid w:val="00645ABF"/>
    <w:rsid w:val="00646074"/>
    <w:rsid w:val="00650169"/>
    <w:rsid w:val="00662A0D"/>
    <w:rsid w:val="0066549B"/>
    <w:rsid w:val="00674A59"/>
    <w:rsid w:val="00687144"/>
    <w:rsid w:val="006A13AF"/>
    <w:rsid w:val="006B2A41"/>
    <w:rsid w:val="006B4110"/>
    <w:rsid w:val="006D1200"/>
    <w:rsid w:val="006D6CF7"/>
    <w:rsid w:val="006E3584"/>
    <w:rsid w:val="00706F3D"/>
    <w:rsid w:val="00720C51"/>
    <w:rsid w:val="00725863"/>
    <w:rsid w:val="0072663A"/>
    <w:rsid w:val="00730524"/>
    <w:rsid w:val="00732858"/>
    <w:rsid w:val="00736378"/>
    <w:rsid w:val="00755FB3"/>
    <w:rsid w:val="007614A3"/>
    <w:rsid w:val="007645D2"/>
    <w:rsid w:val="007659B4"/>
    <w:rsid w:val="007671DB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E69B8"/>
    <w:rsid w:val="007F23B9"/>
    <w:rsid w:val="007F2FBC"/>
    <w:rsid w:val="007F6276"/>
    <w:rsid w:val="0080301B"/>
    <w:rsid w:val="00805B0E"/>
    <w:rsid w:val="008158A5"/>
    <w:rsid w:val="00817169"/>
    <w:rsid w:val="008267A8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0B3B"/>
    <w:rsid w:val="008B1A20"/>
    <w:rsid w:val="008B44DA"/>
    <w:rsid w:val="008B585D"/>
    <w:rsid w:val="008B6DCC"/>
    <w:rsid w:val="008C4B95"/>
    <w:rsid w:val="008C4CFA"/>
    <w:rsid w:val="008C5CE7"/>
    <w:rsid w:val="008D33A2"/>
    <w:rsid w:val="008D381C"/>
    <w:rsid w:val="008E4455"/>
    <w:rsid w:val="00905CD4"/>
    <w:rsid w:val="009062C7"/>
    <w:rsid w:val="00926BBF"/>
    <w:rsid w:val="00927337"/>
    <w:rsid w:val="00932DEC"/>
    <w:rsid w:val="00961942"/>
    <w:rsid w:val="009619B7"/>
    <w:rsid w:val="00961E3E"/>
    <w:rsid w:val="00963FEF"/>
    <w:rsid w:val="0096561C"/>
    <w:rsid w:val="0096706C"/>
    <w:rsid w:val="00987D66"/>
    <w:rsid w:val="00994402"/>
    <w:rsid w:val="009A69B9"/>
    <w:rsid w:val="009C00BA"/>
    <w:rsid w:val="009C10C5"/>
    <w:rsid w:val="009C22E6"/>
    <w:rsid w:val="009C23F3"/>
    <w:rsid w:val="009C51E6"/>
    <w:rsid w:val="009C5283"/>
    <w:rsid w:val="009C7554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21C98"/>
    <w:rsid w:val="00A23602"/>
    <w:rsid w:val="00A347CF"/>
    <w:rsid w:val="00A35EDD"/>
    <w:rsid w:val="00A71CD0"/>
    <w:rsid w:val="00A72881"/>
    <w:rsid w:val="00A73B49"/>
    <w:rsid w:val="00A81092"/>
    <w:rsid w:val="00A84CBA"/>
    <w:rsid w:val="00A8598D"/>
    <w:rsid w:val="00A85B83"/>
    <w:rsid w:val="00AA3AF4"/>
    <w:rsid w:val="00AB15F5"/>
    <w:rsid w:val="00AB351D"/>
    <w:rsid w:val="00AB5028"/>
    <w:rsid w:val="00AD5B6E"/>
    <w:rsid w:val="00AF3130"/>
    <w:rsid w:val="00AF5BB6"/>
    <w:rsid w:val="00AF697F"/>
    <w:rsid w:val="00B037D4"/>
    <w:rsid w:val="00B05422"/>
    <w:rsid w:val="00B07C07"/>
    <w:rsid w:val="00B24902"/>
    <w:rsid w:val="00B259B9"/>
    <w:rsid w:val="00B305A2"/>
    <w:rsid w:val="00B328B8"/>
    <w:rsid w:val="00B44CA4"/>
    <w:rsid w:val="00B5770A"/>
    <w:rsid w:val="00B62386"/>
    <w:rsid w:val="00B64033"/>
    <w:rsid w:val="00B70E46"/>
    <w:rsid w:val="00B7109D"/>
    <w:rsid w:val="00B73619"/>
    <w:rsid w:val="00B741BC"/>
    <w:rsid w:val="00B75D6A"/>
    <w:rsid w:val="00B80FEA"/>
    <w:rsid w:val="00B863CA"/>
    <w:rsid w:val="00B9635E"/>
    <w:rsid w:val="00BA6626"/>
    <w:rsid w:val="00BB0B8F"/>
    <w:rsid w:val="00BB4FE0"/>
    <w:rsid w:val="00BC0B97"/>
    <w:rsid w:val="00BC767E"/>
    <w:rsid w:val="00BD1204"/>
    <w:rsid w:val="00BD4259"/>
    <w:rsid w:val="00BD5EA7"/>
    <w:rsid w:val="00BF3D64"/>
    <w:rsid w:val="00BF4E76"/>
    <w:rsid w:val="00BF7172"/>
    <w:rsid w:val="00C00D61"/>
    <w:rsid w:val="00C04151"/>
    <w:rsid w:val="00C13191"/>
    <w:rsid w:val="00C154B8"/>
    <w:rsid w:val="00C317AE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A0300"/>
    <w:rsid w:val="00CA6AE6"/>
    <w:rsid w:val="00CB0D78"/>
    <w:rsid w:val="00CB245B"/>
    <w:rsid w:val="00CB3E0A"/>
    <w:rsid w:val="00CC51C7"/>
    <w:rsid w:val="00CC5858"/>
    <w:rsid w:val="00CD23E4"/>
    <w:rsid w:val="00CD544C"/>
    <w:rsid w:val="00CF6605"/>
    <w:rsid w:val="00D046C6"/>
    <w:rsid w:val="00D074E2"/>
    <w:rsid w:val="00D2210A"/>
    <w:rsid w:val="00D2286E"/>
    <w:rsid w:val="00D32E39"/>
    <w:rsid w:val="00D3713E"/>
    <w:rsid w:val="00D37DCD"/>
    <w:rsid w:val="00D464AC"/>
    <w:rsid w:val="00D529D8"/>
    <w:rsid w:val="00D91DBC"/>
    <w:rsid w:val="00D97EC2"/>
    <w:rsid w:val="00DA1477"/>
    <w:rsid w:val="00DA31E3"/>
    <w:rsid w:val="00DA3BE2"/>
    <w:rsid w:val="00DA5CA4"/>
    <w:rsid w:val="00DB1308"/>
    <w:rsid w:val="00DD46F4"/>
    <w:rsid w:val="00DE7EAA"/>
    <w:rsid w:val="00E065B4"/>
    <w:rsid w:val="00E118AD"/>
    <w:rsid w:val="00E12E6D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2BE9"/>
    <w:rsid w:val="00F039C2"/>
    <w:rsid w:val="00F07850"/>
    <w:rsid w:val="00F12EEF"/>
    <w:rsid w:val="00F14440"/>
    <w:rsid w:val="00F20BFF"/>
    <w:rsid w:val="00F21BC4"/>
    <w:rsid w:val="00F278F8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7D61"/>
    <w:rsid w:val="00FA3FD5"/>
    <w:rsid w:val="00FA519D"/>
    <w:rsid w:val="00FA5DAE"/>
    <w:rsid w:val="00FB257F"/>
    <w:rsid w:val="00FC0569"/>
    <w:rsid w:val="00FC5371"/>
    <w:rsid w:val="00FD028A"/>
    <w:rsid w:val="00FD4D68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6C4380-AA59-4D9C-AC4F-459A4584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8D38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0A97D-644F-4204-BE7C-EA3C451B10FC}"/>
      </w:docPartPr>
      <w:docPartBody>
        <w:p w:rsidR="00F15DC3" w:rsidRDefault="007A405E">
          <w:r w:rsidRPr="00655FC0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5E"/>
    <w:rsid w:val="00231980"/>
    <w:rsid w:val="007A405E"/>
    <w:rsid w:val="00F1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A405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AD24F3-8BAE-4126-8B4F-F1489CFF73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D8A0CD-ADBD-48D5-9D79-6B3990473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A8CAAB-829D-4C27-818F-2DF4BF540631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456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Martina Orolínová</cp:lastModifiedBy>
  <cp:revision>5</cp:revision>
  <cp:lastPrinted>2013-11-29T15:29:00Z</cp:lastPrinted>
  <dcterms:created xsi:type="dcterms:W3CDTF">2016-02-25T13:35:00Z</dcterms:created>
  <dcterms:modified xsi:type="dcterms:W3CDTF">2016-08-09T12:28:00Z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