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37F114E6"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ins w:id="0" w:author="Autor">
        <w:r w:rsidR="00BF11E5">
          <w:rPr>
            <w:rFonts w:ascii="Verdana" w:hAnsi="Verdana"/>
            <w:sz w:val="20"/>
            <w:szCs w:val="20"/>
            <w:lang w:val="sk-SK" w:eastAsia="cs-CZ"/>
          </w:rPr>
          <w:t>21</w:t>
        </w:r>
      </w:ins>
      <w:del w:id="1" w:author="Autor">
        <w:r w:rsidR="00963628" w:rsidDel="00BF11E5">
          <w:rPr>
            <w:rFonts w:ascii="Verdana" w:hAnsi="Verdana"/>
            <w:sz w:val="20"/>
            <w:szCs w:val="20"/>
            <w:lang w:val="sk-SK" w:eastAsia="cs-CZ"/>
          </w:rPr>
          <w:delText>06</w:delText>
        </w:r>
      </w:del>
      <w:r w:rsidR="008C3FAB" w:rsidRPr="008C3FAB">
        <w:rPr>
          <w:rFonts w:ascii="Verdana" w:hAnsi="Verdana"/>
          <w:sz w:val="20"/>
          <w:szCs w:val="20"/>
          <w:lang w:val="sk-SK" w:eastAsia="cs-CZ"/>
        </w:rPr>
        <w:t xml:space="preserve">. </w:t>
      </w:r>
      <w:r w:rsidR="00963628">
        <w:rPr>
          <w:rFonts w:ascii="Verdana" w:hAnsi="Verdana"/>
          <w:sz w:val="20"/>
          <w:szCs w:val="20"/>
          <w:lang w:val="sk-SK" w:eastAsia="cs-CZ"/>
        </w:rPr>
        <w:t>06</w:t>
      </w:r>
      <w:r w:rsidR="008C3FAB" w:rsidRPr="008C3FAB">
        <w:rPr>
          <w:rFonts w:ascii="Verdana" w:hAnsi="Verdana"/>
          <w:sz w:val="20"/>
          <w:szCs w:val="20"/>
          <w:lang w:val="sk-SK" w:eastAsia="cs-CZ"/>
        </w:rPr>
        <w:t>. 20</w:t>
      </w:r>
      <w:r w:rsidR="00EE1AD1">
        <w:rPr>
          <w:rFonts w:ascii="Verdana" w:hAnsi="Verdana"/>
          <w:sz w:val="20"/>
          <w:szCs w:val="20"/>
          <w:lang w:val="sk-SK" w:eastAsia="cs-CZ"/>
        </w:rPr>
        <w:t>17</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572440C5"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ins w:id="2" w:author="Autor">
        <w:r w:rsidR="00BF11E5">
          <w:rPr>
            <w:rFonts w:ascii="Verdana" w:hAnsi="Verdana"/>
            <w:sz w:val="20"/>
            <w:szCs w:val="20"/>
            <w:lang w:val="sk-SK" w:eastAsia="cs-CZ"/>
          </w:rPr>
          <w:t>21</w:t>
        </w:r>
      </w:ins>
      <w:del w:id="3" w:author="Autor">
        <w:r w:rsidR="00963628" w:rsidDel="00BF11E5">
          <w:rPr>
            <w:rFonts w:ascii="Verdana" w:hAnsi="Verdana"/>
            <w:sz w:val="20"/>
            <w:szCs w:val="20"/>
            <w:lang w:val="sk-SK" w:eastAsia="cs-CZ"/>
          </w:rPr>
          <w:delText>06</w:delText>
        </w:r>
      </w:del>
      <w:r w:rsidR="008C3FAB" w:rsidRPr="008C3FAB">
        <w:rPr>
          <w:rFonts w:ascii="Verdana" w:hAnsi="Verdana"/>
          <w:sz w:val="20"/>
          <w:szCs w:val="20"/>
          <w:lang w:val="sk-SK" w:eastAsia="cs-CZ"/>
        </w:rPr>
        <w:t xml:space="preserve">. </w:t>
      </w:r>
      <w:r w:rsidR="00963628">
        <w:rPr>
          <w:rFonts w:ascii="Verdana" w:hAnsi="Verdana"/>
          <w:sz w:val="20"/>
          <w:szCs w:val="20"/>
          <w:lang w:val="sk-SK" w:eastAsia="cs-CZ"/>
        </w:rPr>
        <w:t>06</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68AF159B"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ins w:id="4" w:author="Autor">
        <w:r w:rsidR="00BF11E5">
          <w:rPr>
            <w:rFonts w:ascii="Verdana" w:hAnsi="Verdana"/>
            <w:sz w:val="20"/>
            <w:szCs w:val="20"/>
            <w:lang w:val="sk-SK" w:eastAsia="cs-CZ"/>
          </w:rPr>
          <w:t>21</w:t>
        </w:r>
      </w:ins>
      <w:del w:id="5" w:author="Autor">
        <w:r w:rsidR="00963628" w:rsidDel="00BF11E5">
          <w:rPr>
            <w:rFonts w:ascii="Verdana" w:hAnsi="Verdana"/>
            <w:sz w:val="20"/>
            <w:szCs w:val="20"/>
            <w:lang w:val="sk-SK" w:eastAsia="cs-CZ"/>
          </w:rPr>
          <w:delText>06</w:delText>
        </w:r>
      </w:del>
      <w:r w:rsidR="008C3FAB" w:rsidRPr="008C3FAB">
        <w:rPr>
          <w:rFonts w:ascii="Verdana" w:hAnsi="Verdana"/>
          <w:sz w:val="20"/>
          <w:szCs w:val="20"/>
          <w:lang w:val="sk-SK" w:eastAsia="cs-CZ"/>
        </w:rPr>
        <w:t xml:space="preserve">. </w:t>
      </w:r>
      <w:r w:rsidR="00963628">
        <w:rPr>
          <w:rFonts w:ascii="Verdana" w:hAnsi="Verdana"/>
          <w:sz w:val="20"/>
          <w:szCs w:val="20"/>
          <w:lang w:val="sk-SK" w:eastAsia="cs-CZ"/>
        </w:rPr>
        <w:t>06</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75E95F27"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EE1AD1">
        <w:rPr>
          <w:rFonts w:ascii="Verdana" w:hAnsi="Verdana"/>
          <w:sz w:val="20"/>
          <w:szCs w:val="20"/>
          <w:lang w:val="sk-SK" w:eastAsia="cs-CZ"/>
        </w:rPr>
        <w:t>3.</w:t>
      </w:r>
      <w:ins w:id="6" w:author="Autor">
        <w:r w:rsidR="00BF11E5">
          <w:rPr>
            <w:rFonts w:ascii="Verdana" w:hAnsi="Verdana"/>
            <w:sz w:val="20"/>
            <w:szCs w:val="20"/>
            <w:lang w:val="sk-SK" w:eastAsia="cs-CZ"/>
          </w:rPr>
          <w:t>2</w:t>
        </w:r>
      </w:ins>
      <w:del w:id="7" w:author="Autor">
        <w:r w:rsidR="00963628">
          <w:rPr>
            <w:rFonts w:ascii="Verdana" w:hAnsi="Verdana"/>
            <w:sz w:val="20"/>
            <w:szCs w:val="20"/>
            <w:lang w:val="sk-SK" w:eastAsia="cs-CZ"/>
          </w:rPr>
          <w:delText>1</w:delText>
        </w:r>
      </w:del>
      <w:r>
        <w:rPr>
          <w:rFonts w:ascii="Verdana" w:hAnsi="Verdana"/>
          <w:sz w:val="20"/>
          <w:szCs w:val="20"/>
          <w:lang w:val="sk-SK" w:eastAsia="cs-CZ"/>
        </w:rPr>
        <w:t xml:space="preserve">; platnosť od: </w:t>
      </w:r>
      <w:ins w:id="8" w:author="Autor">
        <w:r w:rsidR="00BF11E5">
          <w:rPr>
            <w:rFonts w:ascii="Verdana" w:hAnsi="Verdana"/>
            <w:sz w:val="20"/>
            <w:szCs w:val="20"/>
            <w:lang w:val="sk-SK" w:eastAsia="cs-CZ"/>
          </w:rPr>
          <w:t>21</w:t>
        </w:r>
      </w:ins>
      <w:del w:id="9" w:author="Autor">
        <w:r w:rsidR="00963628" w:rsidDel="00BF11E5">
          <w:rPr>
            <w:rFonts w:ascii="Verdana" w:hAnsi="Verdana"/>
            <w:sz w:val="20"/>
            <w:szCs w:val="20"/>
            <w:lang w:val="sk-SK" w:eastAsia="cs-CZ"/>
          </w:rPr>
          <w:delText>06</w:delText>
        </w:r>
      </w:del>
      <w:r w:rsidR="008C3FAB" w:rsidRPr="008C3FAB">
        <w:rPr>
          <w:rFonts w:ascii="Verdana" w:hAnsi="Verdana"/>
          <w:sz w:val="20"/>
          <w:szCs w:val="20"/>
          <w:lang w:val="sk-SK" w:eastAsia="cs-CZ"/>
        </w:rPr>
        <w:t xml:space="preserve">. </w:t>
      </w:r>
      <w:r w:rsidR="00963628">
        <w:rPr>
          <w:rFonts w:ascii="Verdana" w:hAnsi="Verdana"/>
          <w:sz w:val="20"/>
          <w:szCs w:val="20"/>
          <w:lang w:val="sk-SK" w:eastAsia="cs-CZ"/>
        </w:rPr>
        <w:t>06</w:t>
      </w:r>
      <w:r w:rsidR="008C3FAB" w:rsidRPr="008C3FAB">
        <w:rPr>
          <w:rFonts w:ascii="Verdana" w:hAnsi="Verdana"/>
          <w:sz w:val="20"/>
          <w:szCs w:val="20"/>
          <w:lang w:val="sk-SK" w:eastAsia="cs-CZ"/>
        </w:rPr>
        <w:t>. 201</w:t>
      </w:r>
      <w:r w:rsidR="00EE1AD1">
        <w:rPr>
          <w:rFonts w:ascii="Verdana" w:hAnsi="Verdana"/>
          <w:sz w:val="20"/>
          <w:szCs w:val="20"/>
          <w:lang w:val="sk-SK" w:eastAsia="cs-CZ"/>
        </w:rPr>
        <w:t>7</w:t>
      </w:r>
      <w:r>
        <w:rPr>
          <w:rFonts w:ascii="Verdana" w:hAnsi="Verdana"/>
          <w:sz w:val="20"/>
          <w:szCs w:val="20"/>
          <w:lang w:val="sk-SK" w:eastAsia="cs-CZ"/>
        </w:rPr>
        <w:t xml:space="preserve">, účinnosť od: </w:t>
      </w:r>
      <w:ins w:id="10" w:author="Autor">
        <w:r w:rsidR="00BF11E5">
          <w:rPr>
            <w:rFonts w:ascii="Verdana" w:hAnsi="Verdana"/>
            <w:sz w:val="20"/>
            <w:szCs w:val="20"/>
            <w:lang w:val="sk-SK" w:eastAsia="cs-CZ"/>
          </w:rPr>
          <w:t>21</w:t>
        </w:r>
      </w:ins>
      <w:del w:id="11" w:author="Autor">
        <w:r w:rsidR="00963628">
          <w:rPr>
            <w:rFonts w:ascii="Verdana" w:hAnsi="Verdana"/>
            <w:sz w:val="20"/>
            <w:szCs w:val="20"/>
            <w:lang w:val="sk-SK" w:eastAsia="cs-CZ"/>
          </w:rPr>
          <w:delText>06</w:delText>
        </w:r>
      </w:del>
      <w:r w:rsidR="008C3FAB" w:rsidRPr="008C3FAB">
        <w:rPr>
          <w:rFonts w:ascii="Verdana" w:hAnsi="Verdana"/>
          <w:sz w:val="20"/>
          <w:szCs w:val="20"/>
          <w:lang w:val="sk-SK" w:eastAsia="cs-CZ"/>
        </w:rPr>
        <w:t xml:space="preserve">. </w:t>
      </w:r>
      <w:r w:rsidR="00EE1AD1">
        <w:rPr>
          <w:rFonts w:ascii="Verdana" w:hAnsi="Verdana"/>
          <w:sz w:val="20"/>
          <w:szCs w:val="20"/>
          <w:lang w:val="sk-SK" w:eastAsia="cs-CZ"/>
        </w:rPr>
        <w:t>0</w:t>
      </w:r>
      <w:r w:rsidR="00963628">
        <w:rPr>
          <w:rFonts w:ascii="Verdana" w:hAnsi="Verdana"/>
          <w:sz w:val="20"/>
          <w:szCs w:val="20"/>
          <w:lang w:val="sk-SK" w:eastAsia="cs-CZ"/>
        </w:rPr>
        <w:t>6</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01291ABE" w14:textId="77777777" w:rsidR="00DE57DE" w:rsidRPr="00DE57DE" w:rsidRDefault="00DE57DE" w:rsidP="00DE57DE">
      <w:pPr>
        <w:spacing w:line="360" w:lineRule="auto"/>
        <w:rPr>
          <w:rFonts w:ascii="Verdana" w:hAnsi="Verdana"/>
          <w:sz w:val="18"/>
          <w:szCs w:val="18"/>
          <w:lang w:val="sk-SK" w:eastAsia="sk-SK"/>
        </w:rPr>
      </w:pPr>
    </w:p>
    <w:p w14:paraId="01291ABF" w14:textId="77777777" w:rsidR="0047738E" w:rsidRPr="0017594C" w:rsidRDefault="0047738E" w:rsidP="00B72620">
      <w:pPr>
        <w:jc w:val="both"/>
        <w:rPr>
          <w:b/>
          <w:color w:val="002776" w:themeColor="text2"/>
          <w:sz w:val="60"/>
          <w:lang w:val="sk-SK"/>
        </w:rPr>
      </w:pPr>
    </w:p>
    <w:p w14:paraId="01291AC0" w14:textId="77777777" w:rsidR="00D31186" w:rsidRPr="0017594C" w:rsidRDefault="00D31186" w:rsidP="00B72620">
      <w:pPr>
        <w:jc w:val="both"/>
        <w:rPr>
          <w:b/>
          <w:color w:val="002776" w:themeColor="text2"/>
          <w:sz w:val="60"/>
          <w:lang w:val="sk-SK"/>
        </w:rPr>
      </w:pPr>
    </w:p>
    <w:p w14:paraId="01291AC1" w14:textId="77777777" w:rsidR="0047738E" w:rsidRPr="0017594C" w:rsidRDefault="0047738E" w:rsidP="00B72620">
      <w:pPr>
        <w:jc w:val="both"/>
        <w:rPr>
          <w:b/>
          <w:color w:val="002776" w:themeColor="text2"/>
          <w:sz w:val="60"/>
          <w:lang w:val="sk-SK"/>
        </w:rPr>
      </w:pPr>
    </w:p>
    <w:p w14:paraId="01291AC2" w14:textId="77777777" w:rsidR="0047738E" w:rsidRPr="0017594C" w:rsidRDefault="0047738E" w:rsidP="00B72620">
      <w:pPr>
        <w:jc w:val="both"/>
        <w:rPr>
          <w:b/>
          <w:color w:val="002776" w:themeColor="text2"/>
          <w:sz w:val="60"/>
          <w:lang w:val="sk-SK"/>
        </w:rPr>
      </w:pPr>
    </w:p>
    <w:p w14:paraId="01291AC3" w14:textId="77777777" w:rsidR="0047738E" w:rsidRPr="0017594C" w:rsidRDefault="0047738E" w:rsidP="00B72620">
      <w:pPr>
        <w:jc w:val="both"/>
        <w:rPr>
          <w:b/>
          <w:color w:val="002776" w:themeColor="text2"/>
          <w:sz w:val="60"/>
          <w:lang w:val="sk-SK"/>
        </w:rPr>
      </w:pPr>
    </w:p>
    <w:p w14:paraId="01291AC4" w14:textId="77777777" w:rsidR="0047738E" w:rsidRPr="0017594C" w:rsidRDefault="0047738E" w:rsidP="00B72620">
      <w:pPr>
        <w:spacing w:line="288" w:lineRule="auto"/>
        <w:jc w:val="both"/>
        <w:rPr>
          <w:lang w:val="sk-SK"/>
        </w:rPr>
      </w:pPr>
    </w:p>
    <w:p w14:paraId="01291AC5" w14:textId="77777777" w:rsidR="0047738E" w:rsidRPr="0017594C" w:rsidRDefault="0047738E" w:rsidP="00B72620">
      <w:pPr>
        <w:spacing w:line="288" w:lineRule="auto"/>
        <w:jc w:val="both"/>
        <w:rPr>
          <w:lang w:val="sk-SK"/>
        </w:rPr>
      </w:pPr>
    </w:p>
    <w:p w14:paraId="01291AC6" w14:textId="77777777" w:rsidR="0047738E" w:rsidRPr="0017594C" w:rsidRDefault="0047738E" w:rsidP="00B72620">
      <w:pPr>
        <w:spacing w:line="288" w:lineRule="auto"/>
        <w:jc w:val="both"/>
        <w:rPr>
          <w:lang w:val="sk-SK"/>
        </w:rPr>
      </w:pPr>
    </w:p>
    <w:p w14:paraId="01291AC7" w14:textId="77777777" w:rsidR="0047738E" w:rsidRPr="0017594C" w:rsidRDefault="0047738E" w:rsidP="00B72620">
      <w:pPr>
        <w:spacing w:line="288" w:lineRule="auto"/>
        <w:jc w:val="both"/>
        <w:rPr>
          <w:lang w:val="sk-SK"/>
        </w:rPr>
      </w:pPr>
    </w:p>
    <w:p w14:paraId="01291AC8" w14:textId="77777777" w:rsidR="0047738E" w:rsidRPr="0017594C" w:rsidRDefault="0047738E" w:rsidP="00B72620">
      <w:pPr>
        <w:spacing w:line="288" w:lineRule="auto"/>
        <w:jc w:val="both"/>
        <w:rPr>
          <w:lang w:val="sk-SK"/>
        </w:rPr>
      </w:pPr>
    </w:p>
    <w:p w14:paraId="01291AC9" w14:textId="77777777" w:rsidR="0047738E" w:rsidRPr="0017594C" w:rsidRDefault="0047738E" w:rsidP="00B72620">
      <w:pPr>
        <w:spacing w:line="288" w:lineRule="auto"/>
        <w:jc w:val="both"/>
        <w:rPr>
          <w:lang w:val="sk-SK"/>
        </w:rPr>
      </w:pPr>
    </w:p>
    <w:p w14:paraId="01291ACA" w14:textId="77777777" w:rsidR="0047738E" w:rsidRPr="0017594C" w:rsidRDefault="0047738E" w:rsidP="00B72620">
      <w:pPr>
        <w:spacing w:line="288" w:lineRule="auto"/>
        <w:jc w:val="both"/>
        <w:rPr>
          <w:lang w:val="sk-SK"/>
        </w:rPr>
      </w:pPr>
    </w:p>
    <w:p w14:paraId="01291ACB" w14:textId="77777777" w:rsidR="0047738E" w:rsidRPr="0017594C" w:rsidRDefault="0047738E" w:rsidP="00B72620">
      <w:pPr>
        <w:spacing w:line="288" w:lineRule="auto"/>
        <w:jc w:val="both"/>
        <w:rPr>
          <w:lang w:val="sk-SK"/>
        </w:rPr>
      </w:pPr>
    </w:p>
    <w:p w14:paraId="01291ACC" w14:textId="77777777" w:rsidR="0015128C" w:rsidRPr="0017594C" w:rsidRDefault="0015128C" w:rsidP="00B72620">
      <w:pPr>
        <w:spacing w:line="288" w:lineRule="auto"/>
        <w:jc w:val="both"/>
        <w:rPr>
          <w:lang w:val="sk-SK"/>
        </w:rPr>
      </w:pPr>
    </w:p>
    <w:p w14:paraId="01291ACD" w14:textId="77777777" w:rsidR="00F13B33" w:rsidRPr="0017594C" w:rsidRDefault="00F13B33" w:rsidP="00B72620">
      <w:pPr>
        <w:spacing w:line="288" w:lineRule="auto"/>
        <w:jc w:val="both"/>
        <w:rPr>
          <w:lang w:val="sk-SK"/>
        </w:rPr>
      </w:pPr>
    </w:p>
    <w:p w14:paraId="01291ACE" w14:textId="77777777" w:rsidR="00F13B33" w:rsidRPr="0017594C" w:rsidRDefault="00F13B33" w:rsidP="00B72620">
      <w:pPr>
        <w:spacing w:line="288" w:lineRule="auto"/>
        <w:jc w:val="both"/>
        <w:rPr>
          <w:lang w:val="sk-SK"/>
        </w:rPr>
      </w:pPr>
    </w:p>
    <w:p w14:paraId="01291ACF" w14:textId="77777777" w:rsidR="00F13B33" w:rsidRPr="0017594C" w:rsidRDefault="00F13B33" w:rsidP="00B72620">
      <w:pPr>
        <w:spacing w:line="288" w:lineRule="auto"/>
        <w:jc w:val="both"/>
        <w:rPr>
          <w:lang w:val="sk-SK"/>
        </w:rPr>
      </w:pPr>
    </w:p>
    <w:p w14:paraId="01291AD0" w14:textId="77777777" w:rsidR="00A2030D" w:rsidRPr="0073389C" w:rsidRDefault="00A2030D" w:rsidP="000D0F3E">
      <w:pPr>
        <w:spacing w:line="288" w:lineRule="auto"/>
        <w:jc w:val="both"/>
        <w:rPr>
          <w:rFonts w:cs="Arial"/>
          <w:i/>
          <w:iCs/>
          <w:szCs w:val="19"/>
          <w:lang w:val="sk-SK"/>
        </w:rPr>
      </w:pPr>
    </w:p>
    <w:p w14:paraId="01291AD1" w14:textId="77777777" w:rsidR="00F13B33" w:rsidRPr="0017594C" w:rsidRDefault="00F13B33">
      <w:pPr>
        <w:jc w:val="both"/>
        <w:rPr>
          <w:i/>
          <w:iCs/>
          <w:sz w:val="20"/>
          <w:szCs w:val="20"/>
          <w:lang w:val="sk-SK"/>
        </w:rPr>
      </w:pPr>
      <w:r w:rsidRPr="0017594C">
        <w:rPr>
          <w:i/>
          <w:iCs/>
          <w:sz w:val="20"/>
          <w:szCs w:val="20"/>
          <w:lang w:val="sk-SK"/>
        </w:rPr>
        <w:br w:type="page"/>
      </w:r>
    </w:p>
    <w:p w14:paraId="01291AD2" w14:textId="77777777" w:rsidR="00F13B33" w:rsidRPr="0017594C" w:rsidRDefault="00F13B33" w:rsidP="00B72620">
      <w:pPr>
        <w:pStyle w:val="Nadpis1"/>
        <w:numPr>
          <w:ilvl w:val="0"/>
          <w:numId w:val="0"/>
        </w:numPr>
        <w:jc w:val="both"/>
        <w:rPr>
          <w:lang w:val="sk-SK"/>
        </w:rPr>
      </w:pPr>
      <w:bookmarkStart w:id="12" w:name="_Toc440375085"/>
      <w:r w:rsidRPr="0017594C">
        <w:rPr>
          <w:lang w:val="sk-SK"/>
        </w:rPr>
        <w:t>Obsah</w:t>
      </w:r>
      <w:bookmarkEnd w:id="12"/>
    </w:p>
    <w:p w14:paraId="18F9E16F" w14:textId="7777777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hyperlink w:anchor="_Toc440375085" w:history="1">
        <w:r w:rsidR="00561FA9" w:rsidRPr="006A229E">
          <w:rPr>
            <w:rStyle w:val="Hypertextovprepojenie"/>
            <w:noProof/>
            <w:lang w:val="sk-SK"/>
          </w:rPr>
          <w:t>Obsah</w:t>
        </w:r>
        <w:r w:rsidR="00561FA9">
          <w:rPr>
            <w:noProof/>
            <w:webHidden/>
          </w:rPr>
          <w:tab/>
        </w:r>
        <w:r w:rsidR="00561FA9">
          <w:rPr>
            <w:noProof/>
            <w:webHidden/>
          </w:rPr>
          <w:fldChar w:fldCharType="begin"/>
        </w:r>
        <w:r w:rsidR="00561FA9">
          <w:rPr>
            <w:noProof/>
            <w:webHidden/>
          </w:rPr>
          <w:instrText xml:space="preserve"> PAGEREF _Toc440375085 \h </w:instrText>
        </w:r>
        <w:r w:rsidR="00561FA9">
          <w:rPr>
            <w:noProof/>
            <w:webHidden/>
          </w:rPr>
        </w:r>
        <w:r w:rsidR="00561FA9">
          <w:rPr>
            <w:noProof/>
            <w:webHidden/>
          </w:rPr>
          <w:fldChar w:fldCharType="separate"/>
        </w:r>
        <w:r w:rsidR="00F267C9">
          <w:rPr>
            <w:noProof/>
            <w:webHidden/>
          </w:rPr>
          <w:t>3</w:t>
        </w:r>
        <w:r w:rsidR="00561FA9">
          <w:rPr>
            <w:noProof/>
            <w:webHidden/>
          </w:rPr>
          <w:fldChar w:fldCharType="end"/>
        </w:r>
      </w:hyperlink>
    </w:p>
    <w:p w14:paraId="454A1652" w14:textId="77777777" w:rsidR="00561FA9" w:rsidRDefault="003D7BE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F267C9">
          <w:rPr>
            <w:noProof/>
            <w:webHidden/>
          </w:rPr>
          <w:t>5</w:t>
        </w:r>
        <w:r w:rsidR="00561FA9">
          <w:rPr>
            <w:noProof/>
            <w:webHidden/>
          </w:rPr>
          <w:fldChar w:fldCharType="end"/>
        </w:r>
      </w:hyperlink>
    </w:p>
    <w:p w14:paraId="46472E11" w14:textId="77777777" w:rsidR="00561FA9" w:rsidRDefault="003D7BE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F267C9">
          <w:rPr>
            <w:noProof/>
            <w:webHidden/>
          </w:rPr>
          <w:t>5</w:t>
        </w:r>
        <w:r w:rsidR="00561FA9">
          <w:rPr>
            <w:noProof/>
            <w:webHidden/>
          </w:rPr>
          <w:fldChar w:fldCharType="end"/>
        </w:r>
      </w:hyperlink>
    </w:p>
    <w:p w14:paraId="33BF19B1" w14:textId="77777777" w:rsidR="00561FA9" w:rsidRDefault="003D7BE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F267C9">
          <w:rPr>
            <w:noProof/>
            <w:webHidden/>
          </w:rPr>
          <w:t>5</w:t>
        </w:r>
        <w:r w:rsidR="00561FA9">
          <w:rPr>
            <w:noProof/>
            <w:webHidden/>
          </w:rPr>
          <w:fldChar w:fldCharType="end"/>
        </w:r>
      </w:hyperlink>
    </w:p>
    <w:p w14:paraId="45497B22" w14:textId="77777777" w:rsidR="00561FA9" w:rsidRDefault="003D7BE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F267C9">
          <w:rPr>
            <w:noProof/>
            <w:webHidden/>
          </w:rPr>
          <w:t>6</w:t>
        </w:r>
        <w:r w:rsidR="00561FA9">
          <w:rPr>
            <w:noProof/>
            <w:webHidden/>
          </w:rPr>
          <w:fldChar w:fldCharType="end"/>
        </w:r>
      </w:hyperlink>
    </w:p>
    <w:p w14:paraId="2F05AD68" w14:textId="77777777" w:rsidR="00561FA9" w:rsidRDefault="003D7BE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F267C9">
          <w:rPr>
            <w:noProof/>
            <w:webHidden/>
          </w:rPr>
          <w:t>11</w:t>
        </w:r>
        <w:r w:rsidR="00561FA9">
          <w:rPr>
            <w:noProof/>
            <w:webHidden/>
          </w:rPr>
          <w:fldChar w:fldCharType="end"/>
        </w:r>
      </w:hyperlink>
    </w:p>
    <w:p w14:paraId="07DA3165" w14:textId="77777777" w:rsidR="00561FA9" w:rsidRDefault="003D7BE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F267C9">
          <w:rPr>
            <w:noProof/>
            <w:webHidden/>
          </w:rPr>
          <w:t>11</w:t>
        </w:r>
        <w:r w:rsidR="00561FA9">
          <w:rPr>
            <w:noProof/>
            <w:webHidden/>
          </w:rPr>
          <w:fldChar w:fldCharType="end"/>
        </w:r>
      </w:hyperlink>
    </w:p>
    <w:p w14:paraId="58A5B586" w14:textId="77777777" w:rsidR="00561FA9" w:rsidRDefault="003D7BE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F267C9">
          <w:rPr>
            <w:noProof/>
            <w:webHidden/>
          </w:rPr>
          <w:t>11</w:t>
        </w:r>
        <w:r w:rsidR="00561FA9">
          <w:rPr>
            <w:noProof/>
            <w:webHidden/>
          </w:rPr>
          <w:fldChar w:fldCharType="end"/>
        </w:r>
      </w:hyperlink>
    </w:p>
    <w:p w14:paraId="6831BA9B" w14:textId="77777777" w:rsidR="00561FA9" w:rsidRDefault="003D7BE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F267C9">
          <w:rPr>
            <w:noProof/>
            <w:webHidden/>
          </w:rPr>
          <w:t>11</w:t>
        </w:r>
        <w:r w:rsidR="00561FA9">
          <w:rPr>
            <w:noProof/>
            <w:webHidden/>
          </w:rPr>
          <w:fldChar w:fldCharType="end"/>
        </w:r>
      </w:hyperlink>
    </w:p>
    <w:p w14:paraId="56D0BFD9" w14:textId="77777777" w:rsidR="00561FA9" w:rsidRDefault="003D7BE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F267C9">
          <w:rPr>
            <w:noProof/>
            <w:webHidden/>
          </w:rPr>
          <w:t>12</w:t>
        </w:r>
        <w:r w:rsidR="00561FA9">
          <w:rPr>
            <w:noProof/>
            <w:webHidden/>
          </w:rPr>
          <w:fldChar w:fldCharType="end"/>
        </w:r>
      </w:hyperlink>
    </w:p>
    <w:p w14:paraId="215CC51F" w14:textId="77777777" w:rsidR="00561FA9" w:rsidRDefault="003D7BE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F267C9">
          <w:rPr>
            <w:noProof/>
            <w:webHidden/>
          </w:rPr>
          <w:t>12</w:t>
        </w:r>
        <w:r w:rsidR="00561FA9">
          <w:rPr>
            <w:noProof/>
            <w:webHidden/>
          </w:rPr>
          <w:fldChar w:fldCharType="end"/>
        </w:r>
      </w:hyperlink>
    </w:p>
    <w:p w14:paraId="7F02EF34" w14:textId="77777777" w:rsidR="00561FA9" w:rsidRDefault="003D7BE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F267C9">
          <w:rPr>
            <w:noProof/>
            <w:webHidden/>
          </w:rPr>
          <w:t>12</w:t>
        </w:r>
        <w:r w:rsidR="00561FA9">
          <w:rPr>
            <w:noProof/>
            <w:webHidden/>
          </w:rPr>
          <w:fldChar w:fldCharType="end"/>
        </w:r>
      </w:hyperlink>
    </w:p>
    <w:p w14:paraId="2E9F9FE5" w14:textId="4449E2E6" w:rsidR="00561FA9" w:rsidRDefault="003D7BE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F267C9">
          <w:rPr>
            <w:noProof/>
            <w:webHidden/>
          </w:rPr>
          <w:t>13</w:t>
        </w:r>
        <w:r w:rsidR="00561FA9">
          <w:rPr>
            <w:noProof/>
            <w:webHidden/>
          </w:rPr>
          <w:fldChar w:fldCharType="end"/>
        </w:r>
      </w:hyperlink>
    </w:p>
    <w:p w14:paraId="3CC5CD5D" w14:textId="77777777" w:rsidR="00561FA9" w:rsidRDefault="003D7BE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F267C9">
          <w:rPr>
            <w:noProof/>
            <w:webHidden/>
          </w:rPr>
          <w:t>14</w:t>
        </w:r>
        <w:r w:rsidR="00561FA9">
          <w:rPr>
            <w:noProof/>
            <w:webHidden/>
          </w:rPr>
          <w:fldChar w:fldCharType="end"/>
        </w:r>
      </w:hyperlink>
    </w:p>
    <w:p w14:paraId="0B6432F8" w14:textId="77777777" w:rsidR="00561FA9" w:rsidRDefault="003D7BE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F267C9">
          <w:rPr>
            <w:noProof/>
            <w:webHidden/>
          </w:rPr>
          <w:t>16</w:t>
        </w:r>
        <w:r w:rsidR="00561FA9">
          <w:rPr>
            <w:noProof/>
            <w:webHidden/>
          </w:rPr>
          <w:fldChar w:fldCharType="end"/>
        </w:r>
      </w:hyperlink>
    </w:p>
    <w:p w14:paraId="1E0400D4" w14:textId="787B198A" w:rsidR="00561FA9" w:rsidRDefault="003D7BE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F267C9">
          <w:rPr>
            <w:noProof/>
            <w:webHidden/>
          </w:rPr>
          <w:t>16</w:t>
        </w:r>
        <w:r w:rsidR="00561FA9">
          <w:rPr>
            <w:noProof/>
            <w:webHidden/>
          </w:rPr>
          <w:fldChar w:fldCharType="end"/>
        </w:r>
      </w:hyperlink>
    </w:p>
    <w:p w14:paraId="1AA0895A" w14:textId="77777777" w:rsidR="00561FA9" w:rsidRDefault="003D7BE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F267C9">
          <w:rPr>
            <w:noProof/>
            <w:webHidden/>
          </w:rPr>
          <w:t>17</w:t>
        </w:r>
        <w:r w:rsidR="00561FA9">
          <w:rPr>
            <w:noProof/>
            <w:webHidden/>
          </w:rPr>
          <w:fldChar w:fldCharType="end"/>
        </w:r>
      </w:hyperlink>
    </w:p>
    <w:p w14:paraId="1BC20E59" w14:textId="77777777" w:rsidR="00561FA9" w:rsidRDefault="003D7BE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F267C9">
          <w:rPr>
            <w:noProof/>
            <w:webHidden/>
          </w:rPr>
          <w:t>18</w:t>
        </w:r>
        <w:r w:rsidR="00561FA9">
          <w:rPr>
            <w:noProof/>
            <w:webHidden/>
          </w:rPr>
          <w:fldChar w:fldCharType="end"/>
        </w:r>
      </w:hyperlink>
    </w:p>
    <w:p w14:paraId="7EAD3F33" w14:textId="77777777" w:rsidR="00561FA9" w:rsidRDefault="003D7BE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F267C9">
          <w:rPr>
            <w:noProof/>
            <w:webHidden/>
          </w:rPr>
          <w:t>19</w:t>
        </w:r>
        <w:r w:rsidR="00561FA9">
          <w:rPr>
            <w:noProof/>
            <w:webHidden/>
          </w:rPr>
          <w:fldChar w:fldCharType="end"/>
        </w:r>
      </w:hyperlink>
    </w:p>
    <w:p w14:paraId="575E83AF" w14:textId="77777777" w:rsidR="00561FA9" w:rsidRDefault="003D7BE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F267C9">
          <w:rPr>
            <w:noProof/>
            <w:webHidden/>
          </w:rPr>
          <w:t>19</w:t>
        </w:r>
        <w:r w:rsidR="00561FA9">
          <w:rPr>
            <w:noProof/>
            <w:webHidden/>
          </w:rPr>
          <w:fldChar w:fldCharType="end"/>
        </w:r>
      </w:hyperlink>
    </w:p>
    <w:p w14:paraId="5FEEA9AA" w14:textId="77777777" w:rsidR="00561FA9" w:rsidRDefault="003D7BE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F267C9">
          <w:rPr>
            <w:noProof/>
            <w:webHidden/>
          </w:rPr>
          <w:t>20</w:t>
        </w:r>
        <w:r w:rsidR="00561FA9">
          <w:rPr>
            <w:noProof/>
            <w:webHidden/>
          </w:rPr>
          <w:fldChar w:fldCharType="end"/>
        </w:r>
      </w:hyperlink>
    </w:p>
    <w:p w14:paraId="61EFB779" w14:textId="77777777" w:rsidR="00561FA9" w:rsidRDefault="003D7BE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F267C9">
          <w:rPr>
            <w:noProof/>
            <w:webHidden/>
          </w:rPr>
          <w:t>21</w:t>
        </w:r>
        <w:r w:rsidR="00561FA9">
          <w:rPr>
            <w:noProof/>
            <w:webHidden/>
          </w:rPr>
          <w:fldChar w:fldCharType="end"/>
        </w:r>
      </w:hyperlink>
    </w:p>
    <w:p w14:paraId="445E7932" w14:textId="77777777" w:rsidR="00561FA9" w:rsidRDefault="003D7BE0">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F267C9">
          <w:rPr>
            <w:noProof/>
            <w:webHidden/>
          </w:rPr>
          <w:t>21</w:t>
        </w:r>
        <w:r w:rsidR="00561FA9">
          <w:rPr>
            <w:noProof/>
            <w:webHidden/>
          </w:rPr>
          <w:fldChar w:fldCharType="end"/>
        </w:r>
      </w:hyperlink>
    </w:p>
    <w:p w14:paraId="775C3DA4" w14:textId="77777777" w:rsidR="00561FA9" w:rsidRDefault="003D7BE0">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F267C9">
          <w:rPr>
            <w:noProof/>
            <w:webHidden/>
          </w:rPr>
          <w:t>22</w:t>
        </w:r>
        <w:r w:rsidR="00561FA9">
          <w:rPr>
            <w:noProof/>
            <w:webHidden/>
          </w:rPr>
          <w:fldChar w:fldCharType="end"/>
        </w:r>
      </w:hyperlink>
    </w:p>
    <w:p w14:paraId="28B5AB8C" w14:textId="77777777" w:rsidR="00561FA9" w:rsidRDefault="003D7BE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F267C9">
          <w:rPr>
            <w:noProof/>
            <w:webHidden/>
          </w:rPr>
          <w:t>25</w:t>
        </w:r>
        <w:r w:rsidR="00561FA9">
          <w:rPr>
            <w:noProof/>
            <w:webHidden/>
          </w:rPr>
          <w:fldChar w:fldCharType="end"/>
        </w:r>
      </w:hyperlink>
    </w:p>
    <w:p w14:paraId="5C82F426" w14:textId="77777777" w:rsidR="00561FA9" w:rsidRDefault="003D7BE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F267C9">
          <w:rPr>
            <w:noProof/>
            <w:webHidden/>
          </w:rPr>
          <w:t>26</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fldChar w:fldCharType="end"/>
      </w:r>
      <w:bookmarkStart w:id="13" w:name="_Toc440375086"/>
      <w:r w:rsidR="0015128C" w:rsidRPr="0017594C">
        <w:rPr>
          <w:lang w:val="sk-SK"/>
        </w:rPr>
        <w:t>Úvod</w:t>
      </w:r>
      <w:bookmarkEnd w:id="13"/>
    </w:p>
    <w:p w14:paraId="01291AEB" w14:textId="77777777" w:rsidR="0015128C" w:rsidRPr="00B519B4" w:rsidRDefault="00425889" w:rsidP="00B72620">
      <w:pPr>
        <w:pStyle w:val="Nadpis2"/>
        <w:jc w:val="both"/>
        <w:rPr>
          <w:lang w:val="sk-SK"/>
        </w:rPr>
      </w:pPr>
      <w:bookmarkStart w:id="14" w:name="_Toc440375087"/>
      <w:r w:rsidRPr="0017594C">
        <w:rPr>
          <w:lang w:val="sk-SK"/>
        </w:rPr>
        <w:t>Cieľ prí</w:t>
      </w:r>
      <w:r w:rsidR="0015128C" w:rsidRPr="00B519B4">
        <w:rPr>
          <w:lang w:val="sk-SK"/>
        </w:rPr>
        <w:t>ručky</w:t>
      </w:r>
      <w:bookmarkEnd w:id="14"/>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15" w:name="_Toc440375088"/>
      <w:r w:rsidRPr="0017594C">
        <w:rPr>
          <w:lang w:val="sk-SK"/>
        </w:rPr>
        <w:t>Zoznam použitých skratiek</w:t>
      </w:r>
      <w:bookmarkEnd w:id="15"/>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16" w:name="_Toc440375089"/>
      <w:r w:rsidRPr="0017594C">
        <w:rPr>
          <w:lang w:val="sk-SK"/>
        </w:rPr>
        <w:t>Definícia pojmov</w:t>
      </w:r>
      <w:bookmarkEnd w:id="16"/>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informatizíciu</w:t>
      </w:r>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01291B4D" w14:textId="77777777" w:rsidR="00DC645F" w:rsidRPr="008562C0" w:rsidRDefault="00933101" w:rsidP="00DC645F">
      <w:pPr>
        <w:pStyle w:val="Odsekzoznamu"/>
        <w:numPr>
          <w:ilvl w:val="0"/>
          <w:numId w:val="13"/>
        </w:numPr>
        <w:spacing w:after="120" w:line="288" w:lineRule="auto"/>
        <w:jc w:val="both"/>
        <w:rPr>
          <w:b/>
          <w:lang w:val="sk-SK"/>
        </w:rPr>
      </w:pPr>
      <w:r w:rsidRPr="008562C0">
        <w:rPr>
          <w:rFonts w:cs="Arial"/>
          <w:b/>
          <w:szCs w:val="19"/>
          <w:lang w:val="sk-SK"/>
        </w:rPr>
        <w:t>Cieľová skupina</w:t>
      </w:r>
      <w:r w:rsidRPr="008562C0">
        <w:rPr>
          <w:rFonts w:cs="Arial"/>
          <w:szCs w:val="19"/>
          <w:lang w:val="sk-SK"/>
        </w:rPr>
        <w:t xml:space="preserve"> – osoby, v prospech ktorých sa realizuje projekt.</w:t>
      </w:r>
    </w:p>
    <w:p w14:paraId="01291B4E" w14:textId="77777777" w:rsidR="00933101" w:rsidRPr="008562C0" w:rsidRDefault="00933101" w:rsidP="00933101">
      <w:pPr>
        <w:pStyle w:val="Odsekzoznamu"/>
        <w:numPr>
          <w:ilvl w:val="0"/>
          <w:numId w:val="13"/>
        </w:numPr>
        <w:spacing w:after="120" w:line="288" w:lineRule="auto"/>
        <w:jc w:val="both"/>
        <w:rPr>
          <w:rFonts w:cs="Arial"/>
          <w:szCs w:val="19"/>
          <w:lang w:val="sk-SK"/>
        </w:rPr>
      </w:pPr>
      <w:r w:rsidRPr="008562C0">
        <w:rPr>
          <w:rFonts w:cs="Arial"/>
          <w:b/>
          <w:szCs w:val="19"/>
          <w:lang w:val="sk-SK"/>
        </w:rPr>
        <w:t xml:space="preserve">Európsky sociálny fond </w:t>
      </w:r>
      <w:r w:rsidRPr="008562C0">
        <w:rPr>
          <w:rFonts w:cs="Arial"/>
          <w:szCs w:val="19"/>
          <w:lang w:val="sk-SK"/>
        </w:rPr>
        <w:t xml:space="preserve">(ďalej aj "ESF") – jeden z hlavných nástrojov štrukturálnej a regionálnej politiky EÚ, ktorý </w:t>
      </w:r>
      <w:r w:rsidRPr="008562C0">
        <w:rPr>
          <w:rFonts w:cs="Arial"/>
          <w:color w:val="000000"/>
          <w:szCs w:val="19"/>
          <w:lang w:val="sk-SK"/>
        </w:rPr>
        <w:t>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17" w:name="_Toc440375090"/>
      <w:r w:rsidRPr="0017594C">
        <w:rPr>
          <w:lang w:val="sk-SK"/>
        </w:rPr>
        <w:t>Schvaľovanie žiadostí o</w:t>
      </w:r>
      <w:r w:rsidR="00DF2BBA" w:rsidRPr="0017594C">
        <w:rPr>
          <w:lang w:val="sk-SK"/>
        </w:rPr>
        <w:t> </w:t>
      </w:r>
      <w:r w:rsidRPr="0017594C">
        <w:rPr>
          <w:lang w:val="sk-SK"/>
        </w:rPr>
        <w:t>NFP</w:t>
      </w:r>
      <w:bookmarkEnd w:id="17"/>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18" w:name="_Toc440375091"/>
      <w:r w:rsidRPr="0017594C">
        <w:rPr>
          <w:lang w:val="sk-SK"/>
        </w:rPr>
        <w:t>Administratívne overenie</w:t>
      </w:r>
      <w:r w:rsidR="008C5965" w:rsidRPr="0017594C">
        <w:rPr>
          <w:lang w:val="sk-SK"/>
        </w:rPr>
        <w:t xml:space="preserve"> žiadostí o NFP</w:t>
      </w:r>
      <w:bookmarkEnd w:id="18"/>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19"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19"/>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20" w:name="_Toc440375093"/>
      <w:r w:rsidRPr="0017594C">
        <w:rPr>
          <w:lang w:val="sk-SK"/>
        </w:rPr>
        <w:t>Vydávanie rozhodnutí</w:t>
      </w:r>
      <w:bookmarkEnd w:id="20"/>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21" w:name="_Toc440375094"/>
      <w:r w:rsidRPr="0017594C">
        <w:rPr>
          <w:lang w:val="sk-SK"/>
        </w:rPr>
        <w:t>P</w:t>
      </w:r>
      <w:r w:rsidR="00AF05C9" w:rsidRPr="0017594C">
        <w:rPr>
          <w:lang w:val="sk-SK"/>
        </w:rPr>
        <w:t>opis procesov odborného hodnotenia</w:t>
      </w:r>
      <w:bookmarkEnd w:id="21"/>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22" w:name="_Toc440375095"/>
      <w:r w:rsidRPr="0017594C">
        <w:rPr>
          <w:lang w:val="sk-SK"/>
        </w:rPr>
        <w:t>Kritér</w:t>
      </w:r>
      <w:r w:rsidR="00D46D27" w:rsidRPr="00B519B4">
        <w:rPr>
          <w:lang w:val="sk-SK"/>
        </w:rPr>
        <w:t>iá pre výber projektov</w:t>
      </w:r>
      <w:bookmarkEnd w:id="22"/>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23" w:name="_Toc440375096"/>
      <w:r w:rsidRPr="0017594C">
        <w:rPr>
          <w:lang w:val="sk-SK"/>
        </w:rPr>
        <w:t>Výber odborných hodnotiteľov</w:t>
      </w:r>
      <w:bookmarkEnd w:id="23"/>
    </w:p>
    <w:p w14:paraId="01291B89" w14:textId="59D1A71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Pr="0017594C">
          <w:rPr>
            <w:szCs w:val="19"/>
            <w:lang w:val="sk-SK"/>
          </w:rPr>
          <w:t>cko@vlada.gov.sk</w:t>
        </w:r>
      </w:hyperlink>
      <w:r w:rsidRPr="0017594C">
        <w:rPr>
          <w:szCs w:val="19"/>
          <w:lang w:val="sk-SK"/>
        </w:rPr>
        <w:t>.</w:t>
      </w:r>
    </w:p>
    <w:p w14:paraId="745D57FD" w14:textId="77777777"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(príloha č. 3).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 Z výberu odborných hodnotiteľov bude vypracovaná zápisnica.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C004017" w:rsidR="00E61290" w:rsidRPr="007B21BF" w:rsidRDefault="00E61290" w:rsidP="00E61290">
      <w:pPr>
        <w:spacing w:before="120" w:after="120" w:line="288" w:lineRule="auto"/>
        <w:jc w:val="both"/>
        <w:rPr>
          <w:rFonts w:cs="Arial"/>
          <w:szCs w:val="19"/>
          <w:lang w:val="sk-SK"/>
        </w:rPr>
      </w:pPr>
      <w:r w:rsidRPr="00E61290">
        <w:rPr>
          <w:rFonts w:cs="Arial"/>
          <w:szCs w:val="19"/>
          <w:lang w:val="sk-SK"/>
        </w:rPr>
        <w:t xml:space="preserve"> </w:t>
      </w:r>
      <w:r w:rsidRPr="007B21BF">
        <w:rPr>
          <w:rFonts w:cs="Arial"/>
          <w:szCs w:val="19"/>
          <w:lang w:val="sk-SK"/>
        </w:rPr>
        <w:t>Zoznam odborných hodnotiteľov, ktorí splnili podmienky v zmysle vyhlásenej výzvy na výber odborných hodnotiteľov a sú oprávnení vykonávať odborné hodn</w:t>
      </w:r>
      <w:r>
        <w:rPr>
          <w:rFonts w:cs="Arial"/>
          <w:szCs w:val="19"/>
          <w:lang w:val="sk-SK"/>
        </w:rPr>
        <w:t>otenie v rámci konkrétnej výzvy</w:t>
      </w:r>
      <w:r w:rsidRPr="007B21BF">
        <w:rPr>
          <w:rFonts w:cs="Arial"/>
          <w:szCs w:val="19"/>
          <w:lang w:val="sk-SK"/>
        </w:rPr>
        <w:t xml:space="preserve">, zadá určený pracovník RO do užšieho zoznamu odborných hodnotiteľov. </w:t>
      </w:r>
    </w:p>
    <w:p w14:paraId="6A40F9CD" w14:textId="31F5F6EC"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Na základe takto zúženého zoznamu hodnotiteľov sa budú náhodne prideľovať jednotlivé ŽoNFP </w:t>
      </w:r>
      <w:r w:rsidR="00DA6070">
        <w:rPr>
          <w:rFonts w:cs="Arial"/>
          <w:szCs w:val="19"/>
          <w:lang w:val="sk-SK"/>
        </w:rPr>
        <w:t xml:space="preserve">odborným </w:t>
      </w:r>
      <w:r w:rsidRPr="007B21BF">
        <w:rPr>
          <w:rFonts w:cs="Arial"/>
          <w:szCs w:val="19"/>
          <w:lang w:val="sk-SK"/>
        </w:rPr>
        <w:t>hodnotiteľom transparentným spôsobom pre náhodný výber v zmysle nasledovného postupu</w:t>
      </w:r>
      <w:r>
        <w:rPr>
          <w:rFonts w:cs="Arial"/>
          <w:szCs w:val="19"/>
          <w:lang w:val="sk-SK"/>
        </w:rPr>
        <w:t>.</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36FA9043"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t>Následne RO stanoví termín prideľovania ŽoNFP formou žrebovania jednotlivým odborným hodnotiteľom</w:t>
      </w:r>
      <w:r w:rsidR="008436AD">
        <w:rPr>
          <w:rFonts w:cs="Arial"/>
          <w:szCs w:val="19"/>
          <w:lang w:val="sk-SK"/>
        </w:rPr>
        <w:t>, ktorý je upravený v interných procedúrach RO</w:t>
      </w:r>
      <w:r w:rsidR="00A5083B">
        <w:rPr>
          <w:rFonts w:cs="Arial"/>
          <w:szCs w:val="19"/>
          <w:lang w:val="sk-SK"/>
        </w:rPr>
        <w:t>.</w:t>
      </w:r>
    </w:p>
    <w:p w14:paraId="3856440E" w14:textId="66DDD911" w:rsidR="00E61290" w:rsidRPr="007B21BF" w:rsidRDefault="00A5083B" w:rsidP="00E61290">
      <w:pPr>
        <w:spacing w:before="120" w:after="120" w:line="288" w:lineRule="auto"/>
        <w:jc w:val="both"/>
        <w:rPr>
          <w:rFonts w:cs="Arial"/>
          <w:szCs w:val="19"/>
          <w:lang w:val="sk-SK"/>
        </w:rPr>
      </w:pPr>
      <w:r>
        <w:rPr>
          <w:rFonts w:eastAsia="Arial"/>
          <w:lang w:val="sk-SK"/>
        </w:rPr>
        <w:t>3</w:t>
      </w:r>
      <w:r w:rsidR="00E61290" w:rsidRPr="002E56CD">
        <w:rPr>
          <w:rFonts w:eastAsia="Arial"/>
          <w:lang w:val="sk-SK"/>
        </w:rPr>
        <w:t>)</w:t>
      </w:r>
      <w:r w:rsidR="48E1CBA9" w:rsidRPr="002E56CD">
        <w:rPr>
          <w:rFonts w:eastAsia="Arial" w:cs="Arial"/>
          <w:lang w:val="sk-SK"/>
        </w:rPr>
        <w:t xml:space="preserve"> </w:t>
      </w:r>
      <w:r w:rsidR="00E61290" w:rsidRPr="007B21BF">
        <w:rPr>
          <w:rFonts w:cs="Arial"/>
          <w:szCs w:val="19"/>
          <w:lang w:val="sk-SK"/>
        </w:rPr>
        <w:tab/>
      </w:r>
      <w:r w:rsidR="008436AD">
        <w:rPr>
          <w:rFonts w:cs="Arial"/>
          <w:szCs w:val="19"/>
          <w:lang w:val="sk-SK"/>
        </w:rPr>
        <w:t> Po vykonaní žrebovania ŽoNFP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sidR="008436AD">
        <w:rPr>
          <w:rFonts w:cs="Arial"/>
          <w:szCs w:val="19"/>
          <w:lang w:val="sk-SK"/>
        </w:rPr>
        <w:t xml:space="preserve"> </w:t>
      </w:r>
      <w:r w:rsidR="00E61290" w:rsidRPr="007B21BF">
        <w:rPr>
          <w:rFonts w:cs="Arial"/>
          <w:szCs w:val="19"/>
          <w:lang w:val="sk-SK"/>
        </w:rPr>
        <w:t xml:space="preserve">/ MV SR a zároveň o termíne školenia a začatia hodnotenia. </w:t>
      </w: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549A5A35"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Interní odborní hodnotitelia musia splniť kritéria nestrannosti, nezaujatosti a vylúčenia konfliktu záujmov tak, aby bolo zabezpečené odborné, objektívne, nezávislé, nediskriminačné a transparentné hodnotenie. Ich výber sa na základe uvedených kritérií uskutoční zo zamestnancov MV SR mimo útvarov priamo zapojených do implementácie TP OP EVS (</w:t>
      </w:r>
      <w:r>
        <w:rPr>
          <w:rFonts w:asciiTheme="minorHAnsi" w:hAnsiTheme="minorHAnsi" w:cstheme="minorHAnsi"/>
          <w:szCs w:val="16"/>
          <w:lang w:val="sk-SK"/>
        </w:rPr>
        <w:t>Odbor operačného programu EVS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OOP EVS</w:t>
      </w:r>
      <w:r>
        <w:rPr>
          <w:rFonts w:asciiTheme="minorHAnsi" w:hAnsiTheme="minorHAnsi" w:cstheme="minorHAnsi"/>
          <w:szCs w:val="16"/>
          <w:lang w:val="sk-SK"/>
        </w:rPr>
        <w:t>“</w:t>
      </w:r>
      <w:r w:rsidRPr="0017594C">
        <w:rPr>
          <w:rFonts w:asciiTheme="minorHAnsi" w:hAnsiTheme="minorHAnsi" w:cstheme="minorHAnsi"/>
          <w:szCs w:val="16"/>
          <w:lang w:val="sk-SK"/>
        </w:rPr>
        <w:t xml:space="preserve"> a</w:t>
      </w:r>
      <w:r>
        <w:rPr>
          <w:rFonts w:asciiTheme="minorHAnsi" w:hAnsiTheme="minorHAnsi" w:cstheme="minorHAnsi"/>
          <w:szCs w:val="16"/>
          <w:lang w:val="sk-SK"/>
        </w:rPr>
        <w:t> Organizačný odbor na Sekcii európskych programov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 na SEP</w:t>
      </w:r>
      <w:r>
        <w:rPr>
          <w:rFonts w:asciiTheme="minorHAnsi" w:hAnsiTheme="minorHAnsi" w:cstheme="minorHAnsi"/>
          <w:szCs w:val="16"/>
          <w:lang w:val="sk-SK"/>
        </w:rPr>
        <w:t>“</w:t>
      </w:r>
      <w:r w:rsidRPr="00EA43EA">
        <w:rPr>
          <w:rFonts w:asciiTheme="minorHAnsi" w:hAnsiTheme="minorHAnsi" w:cstheme="minorHAnsi"/>
          <w:szCs w:val="16"/>
          <w:lang w:val="sk-SK"/>
        </w:rPr>
        <w:t xml:space="preserve">), pričom sa primerane použije príloha č.3 tejto príručky (výzva na výber odborných hodnotiteľov). </w:t>
      </w:r>
    </w:p>
    <w:p w14:paraId="01291B8F" w14:textId="77777777" w:rsidR="0075585E" w:rsidRPr="0017594C" w:rsidRDefault="0075585E" w:rsidP="008979DA">
      <w:pPr>
        <w:pStyle w:val="Nadpis2"/>
        <w:jc w:val="both"/>
        <w:rPr>
          <w:lang w:val="sk-SK"/>
        </w:rPr>
      </w:pPr>
      <w:bookmarkStart w:id="24" w:name="_Toc440375097"/>
      <w:r w:rsidRPr="0017594C">
        <w:rPr>
          <w:lang w:val="sk-SK"/>
        </w:rPr>
        <w:t>Školenie odborných hodnotiteľov</w:t>
      </w:r>
      <w:bookmarkEnd w:id="24"/>
    </w:p>
    <w:p w14:paraId="01291B90" w14:textId="21A0AB0A"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 xml:space="preserve">vysvetlenie kritérií pre výber projektov,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25" w:name="_Toc440375098"/>
      <w:r w:rsidRPr="0017594C">
        <w:rPr>
          <w:lang w:val="sk-SK"/>
        </w:rPr>
        <w:t>Organizačné a technické zabezpečenie priebehu odborného</w:t>
      </w:r>
      <w:r w:rsidRPr="00B519B4">
        <w:rPr>
          <w:lang w:val="sk-SK"/>
        </w:rPr>
        <w:t xml:space="preserve"> hodnotenia</w:t>
      </w:r>
      <w:bookmarkEnd w:id="25"/>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01291B94" w14:textId="40839811"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(žrebom) priradené 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01291BA4" w14:textId="77777777" w:rsidR="00933101" w:rsidDel="009741B9" w:rsidRDefault="00933101" w:rsidP="009741B9">
      <w:pPr>
        <w:tabs>
          <w:tab w:val="left" w:pos="567"/>
        </w:tabs>
        <w:spacing w:before="120" w:after="80" w:line="288" w:lineRule="auto"/>
        <w:jc w:val="both"/>
        <w:rPr>
          <w:del w:id="26" w:author="Auto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61342AED" w14:textId="14F4632A" w:rsidR="00531D9E" w:rsidRDefault="0011317D" w:rsidP="00A65FCF">
      <w:pPr>
        <w:spacing w:before="120" w:after="80" w:line="288" w:lineRule="auto"/>
        <w:jc w:val="both"/>
        <w:rPr>
          <w:ins w:id="27" w:author="Autor"/>
          <w:rFonts w:eastAsia="Calibri"/>
          <w:szCs w:val="22"/>
        </w:rPr>
      </w:pPr>
      <w:ins w:id="28" w:author="Autor">
        <w:r>
          <w:rPr>
            <w:rFonts w:eastAsia="Calibri"/>
            <w:szCs w:val="22"/>
          </w:rPr>
          <w:t>V súlade s</w:t>
        </w:r>
        <w:r w:rsidR="00531D9E">
          <w:rPr>
            <w:rFonts w:eastAsia="Calibri"/>
            <w:szCs w:val="22"/>
          </w:rPr>
          <w:t xml:space="preserve"> odsekom 7,</w:t>
        </w:r>
        <w:r>
          <w:rPr>
            <w:rFonts w:eastAsia="Calibri"/>
            <w:szCs w:val="22"/>
          </w:rPr>
          <w:t xml:space="preserve"> </w:t>
        </w:r>
        <w:r w:rsidR="00531D9E">
          <w:rPr>
            <w:rFonts w:eastAsia="Calibri"/>
            <w:szCs w:val="22"/>
          </w:rPr>
          <w:t>kapitoly 3.2.1.2 SR EŠIF môže odborný hodnotiteľ p</w:t>
        </w:r>
        <w:r w:rsidR="009741B9">
          <w:rPr>
            <w:rFonts w:eastAsia="Calibri"/>
            <w:szCs w:val="22"/>
          </w:rPr>
          <w:t xml:space="preserve">očas odborného hodnotenia </w:t>
        </w:r>
        <w:r w:rsidR="00F73BB1">
          <w:rPr>
            <w:rFonts w:eastAsia="Calibri"/>
            <w:szCs w:val="22"/>
          </w:rPr>
          <w:t>informovať povereného zamestnaca RO pre OP EVS o tom</w:t>
        </w:r>
        <w:r w:rsidR="009741B9">
          <w:rPr>
            <w:rFonts w:eastAsia="Calibri"/>
            <w:szCs w:val="22"/>
          </w:rPr>
          <w:t xml:space="preserve">, že na posúdenie splnenia odborného hodnotenia </w:t>
        </w:r>
        <w:r w:rsidR="00F73BB1">
          <w:rPr>
            <w:rFonts w:eastAsia="Calibri"/>
            <w:szCs w:val="22"/>
          </w:rPr>
          <w:t>potrebuje</w:t>
        </w:r>
        <w:r w:rsidR="009741B9">
          <w:rPr>
            <w:rFonts w:eastAsia="Calibri"/>
            <w:szCs w:val="22"/>
          </w:rPr>
          <w:t xml:space="preserve"> poskytnúť zo strany žiadateľa doplňujúce informácie, RO pre OP EVS</w:t>
        </w:r>
        <w:r w:rsidR="00F73BB1">
          <w:rPr>
            <w:rFonts w:eastAsia="Calibri"/>
            <w:szCs w:val="22"/>
          </w:rPr>
          <w:t xml:space="preserve"> sformulovanú požiadavku zo strany odborného hodnotiteľa posúdi</w:t>
        </w:r>
        <w:r w:rsidR="00B94960">
          <w:rPr>
            <w:rFonts w:eastAsia="Calibri"/>
            <w:szCs w:val="22"/>
          </w:rPr>
          <w:t xml:space="preserve"> vo vzťahu k jej vecnej oprávnenosti a celkovej opodstatnenosti</w:t>
        </w:r>
        <w:r w:rsidR="00B94960" w:rsidRPr="00B94960">
          <w:rPr>
            <w:rFonts w:eastAsia="Calibri"/>
            <w:szCs w:val="22"/>
          </w:rPr>
          <w:t xml:space="preserve"> </w:t>
        </w:r>
        <w:r w:rsidR="00B94960">
          <w:rPr>
            <w:rFonts w:eastAsia="Calibri"/>
            <w:szCs w:val="22"/>
          </w:rPr>
          <w:t>(požadované údaje musia mať jasnú súvislosť s posúdením kritérií odborného hodnotenia). V prípade, že RO pre OP EVS kladne posúdi  požiadavku odborného hodnotiteľa</w:t>
        </w:r>
        <w:r w:rsidR="00B62267">
          <w:rPr>
            <w:rFonts w:eastAsia="Calibri"/>
            <w:szCs w:val="22"/>
          </w:rPr>
          <w:t>,</w:t>
        </w:r>
        <w:r w:rsidR="00B94960" w:rsidRPr="00B94960">
          <w:rPr>
            <w:rFonts w:eastAsia="Calibri"/>
            <w:szCs w:val="22"/>
          </w:rPr>
          <w:t xml:space="preserve"> </w:t>
        </w:r>
        <w:r w:rsidR="00B62267">
          <w:rPr>
            <w:rFonts w:eastAsia="Calibri"/>
            <w:szCs w:val="22"/>
          </w:rPr>
          <w:t>vypracuje</w:t>
        </w:r>
        <w:r w:rsidR="002A7339">
          <w:rPr>
            <w:rFonts w:eastAsia="Calibri"/>
            <w:szCs w:val="22"/>
          </w:rPr>
          <w:t xml:space="preserve"> na jej základe</w:t>
        </w:r>
        <w:r w:rsidR="00B62267">
          <w:rPr>
            <w:rFonts w:eastAsia="Calibri"/>
            <w:szCs w:val="22"/>
          </w:rPr>
          <w:t xml:space="preserve"> žiadosť  na doplnenie </w:t>
        </w:r>
        <w:r w:rsidR="00531D9E">
          <w:rPr>
            <w:rFonts w:eastAsia="Calibri"/>
            <w:szCs w:val="22"/>
          </w:rPr>
          <w:t xml:space="preserve">(formulár  CKO č.19) </w:t>
        </w:r>
        <w:r w:rsidR="00B62267">
          <w:rPr>
            <w:rFonts w:eastAsia="Calibri"/>
            <w:szCs w:val="22"/>
          </w:rPr>
          <w:t xml:space="preserve">a  </w:t>
        </w:r>
        <w:r w:rsidR="00B94960">
          <w:rPr>
            <w:rFonts w:eastAsia="Calibri"/>
            <w:szCs w:val="22"/>
          </w:rPr>
          <w:t>vyzve žiadateľa na doplnenie chýbajúcich údajov</w:t>
        </w:r>
        <w:del w:id="29" w:author="Autor">
          <w:r w:rsidR="00531D9E">
            <w:rPr>
              <w:rFonts w:eastAsia="Calibri"/>
              <w:szCs w:val="22"/>
            </w:rPr>
            <w:delText xml:space="preserve"> </w:delText>
          </w:r>
        </w:del>
        <w:r w:rsidR="00750690">
          <w:rPr>
            <w:rFonts w:eastAsia="Calibri"/>
            <w:szCs w:val="22"/>
          </w:rPr>
          <w:t>, pričom RO pre OP EVS</w:t>
        </w:r>
        <w:r w:rsidR="00531D9E">
          <w:rPr>
            <w:rFonts w:eastAsia="Calibri"/>
            <w:szCs w:val="22"/>
          </w:rPr>
          <w:t xml:space="preserve"> </w:t>
        </w:r>
        <w:r w:rsidR="00750690">
          <w:rPr>
            <w:rFonts w:eastAsia="Calibri"/>
            <w:szCs w:val="22"/>
          </w:rPr>
          <w:t xml:space="preserve"> určí primeranú lehotu na doplnenie údajov, ktorá nesmie byť kratšia ako 5 pracovných dní. </w:t>
        </w:r>
        <w:r w:rsidR="009741B9">
          <w:rPr>
            <w:rFonts w:eastAsia="Calibri"/>
            <w:szCs w:val="22"/>
          </w:rPr>
          <w:t>Súčasťou tejto výzvy môže byť aj vyžiadanie informácií/dokumentov, ktoré boli overované a mali byť dožiadané v rámci administratívneho overovania, ak sa v rámci odborného hodnotenia zistí, že RO</w:t>
        </w:r>
        <w:r w:rsidR="00B62267">
          <w:rPr>
            <w:rFonts w:eastAsia="Calibri"/>
            <w:szCs w:val="22"/>
          </w:rPr>
          <w:t xml:space="preserve"> pre OP EVS</w:t>
        </w:r>
        <w:r w:rsidR="009741B9">
          <w:rPr>
            <w:rFonts w:eastAsia="Calibri"/>
            <w:szCs w:val="22"/>
          </w:rPr>
          <w:t xml:space="preserve"> opomenul v tejto fáze dožiadať kompletné informácie/dokumenty.</w:t>
        </w:r>
        <w:r w:rsidR="00750690">
          <w:rPr>
            <w:rFonts w:eastAsia="Calibri"/>
            <w:szCs w:val="22"/>
          </w:rPr>
          <w:t xml:space="preserve"> </w:t>
        </w:r>
      </w:ins>
    </w:p>
    <w:p w14:paraId="1BC7BC57" w14:textId="77777777" w:rsidR="009741B9" w:rsidRDefault="009741B9" w:rsidP="00933101">
      <w:pPr>
        <w:spacing w:before="120" w:after="80" w:line="288" w:lineRule="auto"/>
        <w:jc w:val="both"/>
        <w:rPr>
          <w:szCs w:val="19"/>
          <w:lang w:val="sk-SK"/>
        </w:rPr>
      </w:pP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2"/>
      </w:r>
      <w:r w:rsidRPr="00582116">
        <w:rPr>
          <w:rFonts w:cs="Arial"/>
          <w:szCs w:val="19"/>
          <w:lang w:val="sk-SK" w:eastAsia="cs-CZ"/>
        </w:rPr>
        <w:t>, určené cenové stropy v PpŽ;</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PpŽ;</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4"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424ECA25"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30" w:name="_Toc440375099"/>
      <w:r w:rsidRPr="0017594C">
        <w:rPr>
          <w:lang w:val="sk-SK"/>
        </w:rPr>
        <w:t>Spôsob vypracovania, odovzdávania a zadávania výstupov z odborného h</w:t>
      </w:r>
      <w:bookmarkStart w:id="31" w:name="_GoBack"/>
      <w:bookmarkEnd w:id="31"/>
      <w:r w:rsidRPr="0017594C">
        <w:rPr>
          <w:lang w:val="sk-SK"/>
        </w:rPr>
        <w:t>odnotenia zo strany odborného hodnotiteľa</w:t>
      </w:r>
      <w:bookmarkEnd w:id="30"/>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ŽoNFP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ŽoNFP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4D625A76" w:rsidR="00922B00" w:rsidRPr="00F77E9C" w:rsidRDefault="00933101" w:rsidP="00922B00">
      <w:pPr>
        <w:pStyle w:val="Default"/>
        <w:spacing w:line="288" w:lineRule="auto"/>
        <w:jc w:val="both"/>
        <w:rPr>
          <w:color w:val="auto"/>
          <w:sz w:val="19"/>
          <w:lang w:val="sk-SK"/>
        </w:rPr>
      </w:pPr>
      <w:r w:rsidRPr="00972FA1">
        <w:rPr>
          <w:sz w:val="19"/>
          <w:lang w:val="sk-SK"/>
        </w:rPr>
        <w:t xml:space="preserve">Po </w:t>
      </w:r>
      <w:r w:rsidR="00624CC4">
        <w:rPr>
          <w:sz w:val="19"/>
          <w:lang w:val="sk-SK"/>
        </w:rPr>
        <w:t>ukončení vla</w:t>
      </w:r>
      <w:r w:rsidR="00923D46">
        <w:rPr>
          <w:sz w:val="19"/>
          <w:lang w:val="sk-SK"/>
        </w:rPr>
        <w:t>s</w:t>
      </w:r>
      <w:r w:rsidR="00624CC4">
        <w:rPr>
          <w:sz w:val="19"/>
          <w:lang w:val="sk-SK"/>
        </w:rPr>
        <w:t>tných</w:t>
      </w:r>
      <w:r w:rsidRPr="00972FA1">
        <w:rPr>
          <w:sz w:val="19"/>
          <w:lang w:val="sk-SK"/>
        </w:rPr>
        <w:t xml:space="preserve"> hodnotení ŽoNFP pristúpia obaja hodnotitelia k vypracovaniu spoločného hodnotiaceho hárku,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 je</w:t>
      </w:r>
      <w:r>
        <w:rPr>
          <w:rFonts w:cs="Times New Roman"/>
          <w:sz w:val="19"/>
          <w:szCs w:val="48"/>
          <w:lang w:val="sk-SK"/>
        </w:rPr>
        <w:t xml:space="preserve"> </w:t>
      </w:r>
      <w:r w:rsidRPr="0017594C">
        <w:rPr>
          <w:rFonts w:cs="Times New Roman"/>
          <w:sz w:val="19"/>
          <w:szCs w:val="48"/>
          <w:lang w:val="sk-SK"/>
        </w:rPr>
        <w:t>jeden spoločný hodnotiaci hárok obsahujúci závery, ktoré predstavujú spoločné posúdenie odborných hodnotiteľov.</w:t>
      </w:r>
      <w:r w:rsidR="00DC06C2">
        <w:rPr>
          <w:rFonts w:cs="Times New Roman"/>
          <w:sz w:val="19"/>
          <w:szCs w:val="48"/>
          <w:lang w:val="sk-SK"/>
        </w:rPr>
        <w:t xml:space="preserve"> </w:t>
      </w:r>
      <w:r w:rsidR="001A73D7">
        <w:rPr>
          <w:rFonts w:cs="Times New Roman"/>
          <w:sz w:val="19"/>
          <w:szCs w:val="48"/>
          <w:lang w:val="sk-SK"/>
        </w:rPr>
        <w:t>Ho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Pr>
          <w:rFonts w:cs="Times New Roman"/>
          <w:sz w:val="19"/>
          <w:szCs w:val="48"/>
          <w:lang w:val="sk-SK"/>
        </w:rPr>
        <w:t xml:space="preserve"> </w:t>
      </w:r>
      <w:r w:rsidR="00922B00" w:rsidRPr="0017594C">
        <w:rPr>
          <w:rFonts w:cs="Times New Roman"/>
          <w:sz w:val="19"/>
          <w:szCs w:val="48"/>
          <w:lang w:val="sk-SK"/>
        </w:rPr>
        <w:t xml:space="preserve"> 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3"/>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01291BB1" w14:textId="77777777" w:rsidR="00933101"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32" w:name="_Toc440375100"/>
      <w:r w:rsidRPr="0017594C">
        <w:rPr>
          <w:lang w:val="sk-SK"/>
        </w:rPr>
        <w:t>Postupy uplatňované v prípadoch nezhody odborných hodnotiteľov</w:t>
      </w:r>
      <w:bookmarkEnd w:id="32"/>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náhodným výberom (žrebom) priradí ŽoNFP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4"/>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33" w:name="_Toc440375101"/>
      <w:bookmarkStart w:id="34" w:name="_Toc413702946"/>
      <w:r w:rsidRPr="00B519B4">
        <w:rPr>
          <w:lang w:val="sk-SK"/>
        </w:rPr>
        <w:t>Overenie činnosti hodnotiteľov</w:t>
      </w:r>
      <w:bookmarkEnd w:id="33"/>
      <w:r w:rsidRPr="00B519B4">
        <w:rPr>
          <w:lang w:val="sk-SK"/>
        </w:rPr>
        <w:t xml:space="preserve"> </w:t>
      </w:r>
    </w:p>
    <w:p w14:paraId="01291BB8"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01291BBF" w14:textId="77777777" w:rsidR="0075585E" w:rsidRPr="0017594C" w:rsidRDefault="0075585E" w:rsidP="0059078B">
      <w:pPr>
        <w:pStyle w:val="Odsekzoznamu"/>
        <w:numPr>
          <w:ilvl w:val="0"/>
          <w:numId w:val="5"/>
        </w:numPr>
        <w:spacing w:before="120" w:after="120" w:line="288" w:lineRule="auto"/>
        <w:ind w:hanging="357"/>
        <w:contextualSpacing w:val="0"/>
        <w:jc w:val="both"/>
        <w:rPr>
          <w:szCs w:val="19"/>
          <w:lang w:val="sk-SK"/>
        </w:rPr>
      </w:pPr>
      <w:r w:rsidRPr="00B519B4">
        <w:rPr>
          <w:szCs w:val="19"/>
          <w:lang w:val="sk-SK"/>
        </w:rPr>
        <w:t>akceptácia odporúčania p</w:t>
      </w:r>
      <w:r w:rsidR="00684BB6">
        <w:rPr>
          <w:szCs w:val="19"/>
          <w:lang w:val="sk-SK"/>
        </w:rPr>
        <w:t>re odborného hodnotiteľa, ktoré</w:t>
      </w:r>
      <w:r w:rsidRPr="00B519B4">
        <w:rPr>
          <w:szCs w:val="19"/>
          <w:lang w:val="sk-SK"/>
        </w:rPr>
        <w:t xml:space="preserve"> </w:t>
      </w:r>
      <w:r w:rsidR="00684BB6" w:rsidRPr="00684BB6">
        <w:rPr>
          <w:color w:val="000000"/>
          <w:szCs w:val="19"/>
          <w:lang w:val="sk-SK"/>
        </w:rPr>
        <w:t>RO pre OP EVS</w:t>
      </w:r>
      <w:r w:rsidRPr="00B519B4">
        <w:rPr>
          <w:szCs w:val="19"/>
          <w:lang w:val="sk-SK"/>
        </w:rPr>
        <w:t xml:space="preserve"> priprav</w:t>
      </w:r>
      <w:r w:rsidR="00E00A1D" w:rsidRPr="00B519B4">
        <w:rPr>
          <w:szCs w:val="19"/>
          <w:lang w:val="sk-SK"/>
        </w:rPr>
        <w:t>í</w:t>
      </w:r>
      <w:r w:rsidRPr="0017594C">
        <w:rPr>
          <w:szCs w:val="19"/>
          <w:lang w:val="sk-SK"/>
        </w:rPr>
        <w:t xml:space="preserve"> pre potreby odborných hodnotiteľov v rámci administratívneho overovania ŽoNFP. Ak hodnotiteľ neakceptuje odporúčanie pre odborného hodnotiteľa, </w:t>
      </w:r>
      <w:r w:rsidR="00684BB6" w:rsidRPr="00684BB6">
        <w:rPr>
          <w:color w:val="000000"/>
          <w:szCs w:val="19"/>
          <w:lang w:val="sk-SK"/>
        </w:rPr>
        <w:t>RO pre OP EVS</w:t>
      </w:r>
      <w:r w:rsidRPr="0017594C">
        <w:rPr>
          <w:szCs w:val="19"/>
          <w:lang w:val="sk-SK"/>
        </w:rPr>
        <w:t xml:space="preserve"> preverí</w:t>
      </w:r>
      <w:r w:rsidR="00550048" w:rsidRPr="0017594C">
        <w:rPr>
          <w:szCs w:val="19"/>
          <w:lang w:val="sk-SK"/>
        </w:rPr>
        <w:t>,</w:t>
      </w:r>
      <w:r w:rsidRPr="0017594C">
        <w:rPr>
          <w:szCs w:val="19"/>
          <w:lang w:val="sk-SK"/>
        </w:rPr>
        <w:t xml:space="preserve"> </w:t>
      </w:r>
      <w:r w:rsidR="00D77839" w:rsidRPr="0017594C">
        <w:rPr>
          <w:szCs w:val="19"/>
          <w:lang w:val="sk-SK"/>
        </w:rPr>
        <w:t xml:space="preserve">či </w:t>
      </w:r>
      <w:r w:rsidR="00550048" w:rsidRPr="0017594C">
        <w:rPr>
          <w:szCs w:val="19"/>
          <w:lang w:val="sk-SK"/>
        </w:rPr>
        <w:t xml:space="preserve">dostatočne </w:t>
      </w:r>
      <w:r w:rsidR="00D77839" w:rsidRPr="0017594C">
        <w:rPr>
          <w:szCs w:val="19"/>
          <w:lang w:val="sk-SK"/>
        </w:rPr>
        <w:t>zdôvodnil neakceptáciu</w:t>
      </w:r>
      <w:r w:rsidRPr="0017594C">
        <w:rPr>
          <w:szCs w:val="19"/>
          <w:lang w:val="sk-SK"/>
        </w:rPr>
        <w:t xml:space="preserve">. Za dostatočné zdôvodnenie neakceptácie sa považuje poukázanie hodnotiteľa na nesprávne identifikovanie neoprávnených výdavkov v odporúčaní, ktoré je v rozpore s nariadeniami, zákonmi, výzvou/vyzvaním, pokynmi </w:t>
      </w:r>
      <w:r w:rsidR="00684BB6" w:rsidRPr="00684BB6">
        <w:rPr>
          <w:color w:val="000000"/>
          <w:szCs w:val="19"/>
          <w:lang w:val="sk-SK"/>
        </w:rPr>
        <w:t>RO pre OP EVS</w:t>
      </w:r>
      <w:r w:rsidRPr="0017594C">
        <w:rPr>
          <w:szCs w:val="19"/>
          <w:lang w:val="sk-SK"/>
        </w:rPr>
        <w:t xml:space="preserve"> a s touto príručkou;</w:t>
      </w:r>
    </w:p>
    <w:p w14:paraId="01291BC0"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F8443A4" w14:textId="3E95C595" w:rsidR="00AD40CA" w:rsidRPr="00F05F7A" w:rsidRDefault="00AD40CA" w:rsidP="00F05F7A">
      <w:pPr>
        <w:pStyle w:val="Bulletslevel2"/>
        <w:spacing w:after="120" w:line="288" w:lineRule="auto"/>
        <w:ind w:hanging="357"/>
        <w:jc w:val="both"/>
      </w:pPr>
      <w:r>
        <w:t>v</w:t>
      </w:r>
      <w:r w:rsidRPr="00A66794">
        <w:t>ychádza z identifik</w:t>
      </w:r>
      <w:r>
        <w:t>ovaných</w:t>
      </w:r>
      <w:r w:rsidRPr="00A66794">
        <w:t xml:space="preserve"> neoprávnených výdavkov </w:t>
      </w:r>
      <w:r>
        <w:t xml:space="preserve">na základe </w:t>
      </w:r>
      <w:r w:rsidRPr="00A66794">
        <w:t>posúdenia oprávnenosti výdavkov v rámci adm</w:t>
      </w:r>
      <w:r>
        <w:t xml:space="preserve">inistratívneho overovania </w:t>
      </w:r>
      <w:r w:rsidRPr="00A66794">
        <w:t xml:space="preserve"> </w:t>
      </w:r>
    </w:p>
    <w:p w14:paraId="01291BC1" w14:textId="34700A68" w:rsidR="0075585E" w:rsidRPr="0017594C" w:rsidRDefault="00C40419" w:rsidP="00550048">
      <w:pPr>
        <w:pStyle w:val="Bulletslevel2"/>
        <w:spacing w:after="120" w:line="288" w:lineRule="auto"/>
        <w:ind w:hanging="357"/>
        <w:jc w:val="both"/>
        <w:rPr>
          <w:lang w:val="sk-SK"/>
        </w:rPr>
      </w:pPr>
      <w:r>
        <w:t>i</w:t>
      </w:r>
      <w:r w:rsidRPr="00D52730">
        <w:t>dentifikovanie neoprávnených výdavkov</w:t>
      </w:r>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vrátane vyčíslenia ich celkovej výšky a odôvodnenia</w:t>
      </w:r>
      <w:r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1291BC4" w14:textId="77777777" w:rsidR="00B42FF3" w:rsidRDefault="00ED478D" w:rsidP="00512842">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Podľa charakteru a závažnosti nedodržania </w:t>
      </w:r>
      <w:r w:rsidR="0075585E" w:rsidRPr="0017594C">
        <w:rPr>
          <w:rFonts w:cs="Times New Roman"/>
          <w:sz w:val="19"/>
          <w:szCs w:val="48"/>
          <w:lang w:val="sk-SK"/>
        </w:rPr>
        <w:t>postupov a povinností, uvedených v príručke pre hodnotiteľa a jej prílohách,</w:t>
      </w:r>
      <w:r w:rsidR="0075585E" w:rsidRPr="0017594C" w:rsidDel="00ED478D">
        <w:rPr>
          <w:rFonts w:cs="Times New Roman"/>
          <w:sz w:val="19"/>
          <w:szCs w:val="48"/>
          <w:lang w:val="sk-SK"/>
        </w:rPr>
        <w:t xml:space="preserve"> </w:t>
      </w:r>
      <w:r w:rsidRPr="0017594C">
        <w:rPr>
          <w:rFonts w:cs="Times New Roman"/>
          <w:sz w:val="19"/>
          <w:szCs w:val="48"/>
          <w:lang w:val="sk-SK"/>
        </w:rPr>
        <w:t xml:space="preserve">môže </w:t>
      </w:r>
      <w:r w:rsidR="00684BB6" w:rsidRPr="00684BB6">
        <w:rPr>
          <w:rFonts w:cs="Times New Roman"/>
          <w:sz w:val="19"/>
          <w:szCs w:val="19"/>
          <w:lang w:val="sk-SK"/>
        </w:rPr>
        <w:t>RO pre OP EVS</w:t>
      </w:r>
      <w:r w:rsidR="0075585E" w:rsidRPr="0017594C">
        <w:rPr>
          <w:rFonts w:cs="Times New Roman"/>
          <w:sz w:val="19"/>
          <w:szCs w:val="48"/>
          <w:lang w:val="sk-SK"/>
        </w:rPr>
        <w:t xml:space="preserve"> </w:t>
      </w:r>
      <w:r w:rsidRPr="0017594C">
        <w:rPr>
          <w:rFonts w:cs="Times New Roman"/>
          <w:sz w:val="19"/>
          <w:szCs w:val="48"/>
          <w:lang w:val="sk-SK"/>
        </w:rPr>
        <w:t xml:space="preserve">zabezpečiť </w:t>
      </w:r>
      <w:r w:rsidR="0075585E" w:rsidRPr="0017594C">
        <w:rPr>
          <w:rFonts w:cs="Times New Roman"/>
          <w:sz w:val="19"/>
          <w:szCs w:val="48"/>
          <w:lang w:val="sk-SK"/>
        </w:rPr>
        <w:t>opakované hodnotenie ŽoNFP a môže pristúpiť aj ku kráteniu odmeny hodnotiteľ</w:t>
      </w:r>
      <w:r w:rsidR="004B69CB">
        <w:rPr>
          <w:rFonts w:cs="Times New Roman"/>
          <w:sz w:val="19"/>
          <w:szCs w:val="48"/>
          <w:lang w:val="sk-SK"/>
        </w:rPr>
        <w:t>ov</w:t>
      </w:r>
      <w:r w:rsidR="0075585E" w:rsidRPr="0017594C">
        <w:rPr>
          <w:rFonts w:cs="Times New Roman"/>
          <w:sz w:val="19"/>
          <w:szCs w:val="48"/>
          <w:lang w:val="sk-SK"/>
        </w:rPr>
        <w:t xml:space="preserve">. Túto podmienku je </w:t>
      </w:r>
      <w:r w:rsidR="00684BB6" w:rsidRPr="00684BB6">
        <w:rPr>
          <w:rFonts w:cs="Times New Roman"/>
          <w:sz w:val="19"/>
          <w:szCs w:val="19"/>
          <w:lang w:val="sk-SK"/>
        </w:rPr>
        <w:t>RO pre OP EVS</w:t>
      </w:r>
      <w:r w:rsidR="0075585E" w:rsidRPr="0017594C">
        <w:rPr>
          <w:rFonts w:cs="Times New Roman"/>
          <w:sz w:val="19"/>
          <w:szCs w:val="48"/>
          <w:lang w:val="sk-SK"/>
        </w:rPr>
        <w:t xml:space="preserve"> povinný zaradiť do zmluvného dokumentu medzi RO a odborným hodnotiteľom. </w:t>
      </w:r>
      <w:r w:rsidR="000930B7" w:rsidRPr="003C6D08">
        <w:rPr>
          <w:rFonts w:cs="Times New Roman"/>
          <w:sz w:val="19"/>
          <w:szCs w:val="48"/>
          <w:lang w:val="sk-SK"/>
        </w:rPr>
        <w:t>V takomto prípade sa chyb</w:t>
      </w:r>
      <w:r w:rsidR="000930B7">
        <w:rPr>
          <w:rFonts w:cs="Times New Roman"/>
          <w:sz w:val="19"/>
          <w:szCs w:val="48"/>
          <w:lang w:val="sk-SK"/>
        </w:rPr>
        <w:t>né hodnotenie neberie do úvahy.</w:t>
      </w:r>
      <w:r w:rsidR="0075585E" w:rsidRPr="0017594C">
        <w:rPr>
          <w:rFonts w:cs="Times New Roman"/>
          <w:sz w:val="19"/>
          <w:szCs w:val="48"/>
          <w:lang w:val="sk-SK"/>
        </w:rPr>
        <w:t xml:space="preserve"> </w:t>
      </w:r>
      <w:r w:rsidR="00933101" w:rsidRPr="0017594C">
        <w:rPr>
          <w:rFonts w:cs="Times New Roman"/>
          <w:sz w:val="19"/>
          <w:szCs w:val="48"/>
          <w:lang w:val="sk-SK"/>
        </w:rPr>
        <w:t xml:space="preserve">Informáciu o prehodnotení uvedie RO v </w:t>
      </w:r>
      <w:r w:rsidR="00933101">
        <w:rPr>
          <w:rFonts w:cs="Times New Roman"/>
          <w:sz w:val="19"/>
          <w:szCs w:val="48"/>
          <w:lang w:val="sk-SK"/>
        </w:rPr>
        <w:t>dokumentácii z výzvy/ vyzvania</w:t>
      </w:r>
      <w:r w:rsidR="0075585E" w:rsidRPr="0017594C">
        <w:rPr>
          <w:rFonts w:cs="Times New Roman"/>
          <w:sz w:val="19"/>
          <w:szCs w:val="48"/>
          <w:lang w:val="sk-SK"/>
        </w:rPr>
        <w:t>.</w:t>
      </w: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35" w:name="_Toc440375102"/>
      <w:bookmarkEnd w:id="34"/>
      <w:r w:rsidRPr="0017594C">
        <w:rPr>
          <w:lang w:val="sk-SK"/>
        </w:rPr>
        <w:t>Účasť partnerov na odbornom hodnotení</w:t>
      </w:r>
      <w:bookmarkEnd w:id="35"/>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36" w:name="_Toc440375103"/>
      <w:r w:rsidRPr="0017594C">
        <w:rPr>
          <w:lang w:val="sk-SK"/>
        </w:rPr>
        <w:t>Spôsob vyhodnotenia jednotlivých kritérií pre výber projektov</w:t>
      </w:r>
      <w:bookmarkEnd w:id="36"/>
    </w:p>
    <w:p w14:paraId="01291BCB" w14:textId="77777777" w:rsidR="001C4E68" w:rsidRPr="00B519B4" w:rsidRDefault="001C4E68" w:rsidP="008979DA">
      <w:pPr>
        <w:pStyle w:val="Nadpis2"/>
        <w:jc w:val="both"/>
        <w:rPr>
          <w:lang w:val="sk-SK"/>
        </w:rPr>
      </w:pPr>
      <w:bookmarkStart w:id="37" w:name="_Toc440375104"/>
      <w:r w:rsidRPr="0017594C">
        <w:rPr>
          <w:lang w:val="sk-SK"/>
        </w:rPr>
        <w:t xml:space="preserve">Hodnotiace </w:t>
      </w:r>
      <w:r w:rsidRPr="00B519B4">
        <w:rPr>
          <w:lang w:val="sk-SK"/>
        </w:rPr>
        <w:t>kritériá žiadosti o nenávratný finančný príspevok</w:t>
      </w:r>
      <w:bookmarkEnd w:id="37"/>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5"/>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38" w:name="_Toc440375105"/>
      <w:r w:rsidRPr="0017594C">
        <w:rPr>
          <w:lang w:val="sk-SK"/>
        </w:rPr>
        <w:t>Spôsob vyhodnotenia jednotlivých kritérií pre výber projektov</w:t>
      </w:r>
      <w:bookmarkEnd w:id="38"/>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podrobn</w:t>
      </w:r>
      <w:r>
        <w:rPr>
          <w:rFonts w:asciiTheme="minorHAnsi" w:hAnsiTheme="minorHAnsi" w:cstheme="minorHAnsi"/>
          <w:color w:val="404040" w:themeColor="text1" w:themeTint="BF"/>
          <w:sz w:val="19"/>
          <w:szCs w:val="19"/>
          <w:lang w:val="sk-SK"/>
        </w:rPr>
        <w:t>ého</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odôvodnen</w:t>
      </w:r>
      <w:r>
        <w:rPr>
          <w:rFonts w:asciiTheme="minorHAnsi" w:hAnsiTheme="minorHAnsi" w:cstheme="minorHAnsi"/>
          <w:color w:val="404040" w:themeColor="text1" w:themeTint="BF"/>
          <w:sz w:val="19"/>
          <w:szCs w:val="19"/>
          <w:lang w:val="sk-SK"/>
        </w:rPr>
        <w:t>ia</w:t>
      </w:r>
      <w:r w:rsidR="001C4E68" w:rsidRPr="0017594C">
        <w:rPr>
          <w:rFonts w:asciiTheme="minorHAnsi" w:hAnsiTheme="minorHAnsi" w:cstheme="minorHAnsi"/>
          <w:color w:val="404040" w:themeColor="text1" w:themeTint="BF"/>
          <w:sz w:val="19"/>
          <w:szCs w:val="19"/>
          <w:lang w:val="sk-SK"/>
        </w:rPr>
        <w:t xml:space="preserve"> neakceptácie odporúčaní z administratívneho overovania ŽoNFP (ak hodnotiteľ neakceptuje odporúčania). </w:t>
      </w:r>
    </w:p>
    <w:p w14:paraId="01291BEF"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t xml:space="preserve">Odborný hodnotiteľ je povinný zobrať pri hodnotení do úvahy odporúčanie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 v oblasti oprávnenosti výdavkov. Ak hodnotiteľ neakceptuje odporúčania, je povinný podrobne zdôvodniť ich neakceptáciu.</w:t>
      </w:r>
    </w:p>
    <w:p w14:paraId="01291BF0"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ŽoNFP, je povinný uviesť, ktoré výdavky, resp. skupiny výdavkov navrhuje znížiť a o akú sumu vrátane odôvodnenia a presného výpočtu až na úroveň jednotkových cien, merných jednotiek a ich počtu.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39"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39"/>
    </w:p>
    <w:p w14:paraId="01291BF3" w14:textId="77777777" w:rsidR="0059078B" w:rsidRDefault="0059078B" w:rsidP="0059078B">
      <w:pPr>
        <w:pStyle w:val="Nadpis3"/>
        <w:rPr>
          <w:lang w:val="sk-SK"/>
        </w:rPr>
      </w:pPr>
      <w:bookmarkStart w:id="40" w:name="_Toc440375107"/>
      <w:r>
        <w:rPr>
          <w:lang w:val="sk-SK"/>
        </w:rPr>
        <w:t>Vyhodnotenie horizontálneho princípu Udržateľný rozvoj</w:t>
      </w:r>
      <w:bookmarkEnd w:id="40"/>
    </w:p>
    <w:p w14:paraId="01291BF4" w14:textId="77777777" w:rsidR="0059078B" w:rsidRPr="001A7FF9"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Predmetom hodnotenia kritéria horizontáln</w:t>
      </w:r>
      <w:r w:rsidR="000C7542" w:rsidRPr="00073B75">
        <w:rPr>
          <w:rFonts w:asciiTheme="minorHAnsi" w:hAnsiTheme="minorHAnsi" w:cstheme="minorHAnsi"/>
          <w:color w:val="404040" w:themeColor="text1" w:themeTint="BF"/>
          <w:szCs w:val="19"/>
          <w:u w:val="single"/>
          <w:lang w:val="sk-SK"/>
        </w:rPr>
        <w:t>e</w:t>
      </w:r>
      <w:r w:rsidRPr="00073B75">
        <w:rPr>
          <w:rFonts w:asciiTheme="minorHAnsi" w:hAnsiTheme="minorHAnsi" w:cstheme="minorHAnsi"/>
          <w:color w:val="404040" w:themeColor="text1" w:themeTint="BF"/>
          <w:szCs w:val="19"/>
          <w:u w:val="single"/>
          <w:lang w:val="sk-SK"/>
        </w:rPr>
        <w:t xml:space="preserve">ho princípu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w:t>
      </w:r>
      <w:r w:rsidR="0052500E" w:rsidRPr="001A7FF9">
        <w:rPr>
          <w:rFonts w:asciiTheme="minorHAnsi" w:hAnsiTheme="minorHAnsi" w:cstheme="minorHAnsi"/>
          <w:color w:val="404040" w:themeColor="text1" w:themeTint="BF"/>
          <w:szCs w:val="19"/>
          <w:lang w:val="sk-SK"/>
        </w:rPr>
        <w:t xml:space="preserve">posúdenie </w:t>
      </w:r>
      <w:r w:rsidRPr="001A7FF9">
        <w:rPr>
          <w:rFonts w:asciiTheme="minorHAnsi" w:hAnsiTheme="minorHAnsi" w:cstheme="minorHAnsi"/>
          <w:color w:val="404040" w:themeColor="text1" w:themeTint="BF"/>
          <w:szCs w:val="19"/>
          <w:lang w:val="sk-SK"/>
        </w:rPr>
        <w:t>súladu aktivít s plnením cieľov jednotnej stratégie riadenia ľudských zdrojov.</w:t>
      </w:r>
    </w:p>
    <w:p w14:paraId="01291BF5" w14:textId="77777777" w:rsidR="0059078B" w:rsidRPr="00073B75" w:rsidRDefault="0059078B" w:rsidP="00933101">
      <w:pPr>
        <w:spacing w:line="288" w:lineRule="auto"/>
        <w:rPr>
          <w:rFonts w:asciiTheme="minorHAnsi" w:hAnsiTheme="minorHAnsi" w:cstheme="minorHAnsi"/>
          <w:color w:val="404040" w:themeColor="text1" w:themeTint="BF"/>
          <w:szCs w:val="19"/>
          <w:lang w:val="sk-SK"/>
        </w:rPr>
      </w:pPr>
    </w:p>
    <w:p w14:paraId="01291BF6" w14:textId="77777777" w:rsidR="0059078B" w:rsidRPr="00073B75" w:rsidRDefault="00D27BA3"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w:t>
      </w:r>
      <w:r w:rsidR="0059078B" w:rsidRPr="00073B75">
        <w:rPr>
          <w:rFonts w:asciiTheme="minorHAnsi" w:hAnsiTheme="minorHAnsi" w:cstheme="minorHAnsi"/>
          <w:color w:val="404040" w:themeColor="text1" w:themeTint="BF"/>
          <w:szCs w:val="19"/>
          <w:u w:val="single"/>
          <w:lang w:val="sk-SK"/>
        </w:rPr>
        <w:t>trategick</w:t>
      </w:r>
      <w:r w:rsidR="00510A82" w:rsidRPr="00073B75">
        <w:rPr>
          <w:rFonts w:asciiTheme="minorHAnsi" w:hAnsiTheme="minorHAnsi" w:cstheme="minorHAnsi"/>
          <w:color w:val="404040" w:themeColor="text1" w:themeTint="BF"/>
          <w:szCs w:val="19"/>
          <w:u w:val="single"/>
          <w:lang w:val="sk-SK"/>
        </w:rPr>
        <w:t>ého</w:t>
      </w:r>
      <w:r w:rsidR="0059078B" w:rsidRPr="00073B75">
        <w:rPr>
          <w:rFonts w:asciiTheme="minorHAnsi" w:hAnsiTheme="minorHAnsi" w:cstheme="minorHAnsi"/>
          <w:color w:val="404040" w:themeColor="text1" w:themeTint="BF"/>
          <w:szCs w:val="19"/>
          <w:u w:val="single"/>
          <w:lang w:val="sk-SK"/>
        </w:rPr>
        <w:t xml:space="preserve"> cieľ</w:t>
      </w:r>
      <w:r w:rsidR="00510A82" w:rsidRPr="00073B75">
        <w:rPr>
          <w:rFonts w:asciiTheme="minorHAnsi" w:hAnsiTheme="minorHAnsi" w:cstheme="minorHAnsi"/>
          <w:color w:val="404040" w:themeColor="text1" w:themeTint="BF"/>
          <w:szCs w:val="19"/>
          <w:u w:val="single"/>
          <w:lang w:val="sk-SK"/>
        </w:rPr>
        <w:t>a</w:t>
      </w:r>
      <w:r w:rsidR="0059078B" w:rsidRPr="00A2030D">
        <w:rPr>
          <w:rFonts w:asciiTheme="minorHAnsi" w:hAnsiTheme="minorHAnsi"/>
          <w:color w:val="404040" w:themeColor="text1" w:themeTint="BF"/>
          <w:szCs w:val="19"/>
          <w:u w:val="single"/>
          <w:lang w:val="sk-SK"/>
        </w:rPr>
        <w:t xml:space="preserve"> </w:t>
      </w:r>
      <w:r w:rsidR="005B7E53" w:rsidRPr="00073B75">
        <w:rPr>
          <w:rFonts w:asciiTheme="minorHAnsi" w:hAnsiTheme="minorHAnsi" w:cstheme="minorHAnsi"/>
          <w:color w:val="404040" w:themeColor="text1" w:themeTint="BF"/>
          <w:szCs w:val="19"/>
          <w:u w:val="single"/>
          <w:lang w:val="sk-SK"/>
        </w:rPr>
        <w:t xml:space="preserve">je zásadné posúdenie </w:t>
      </w:r>
      <w:r w:rsidR="0059078B" w:rsidRPr="00073B75">
        <w:rPr>
          <w:rFonts w:asciiTheme="minorHAnsi" w:hAnsiTheme="minorHAnsi" w:cstheme="minorHAnsi"/>
          <w:color w:val="404040" w:themeColor="text1" w:themeTint="BF"/>
          <w:szCs w:val="19"/>
          <w:lang w:val="sk-SK"/>
        </w:rPr>
        <w:t>jednotnej stratégie ľudských zdrojov</w:t>
      </w:r>
      <w:r w:rsidR="00EB4B93" w:rsidRPr="00A2030D">
        <w:rPr>
          <w:rStyle w:val="Odkaznapoznmkupodiarou"/>
          <w:rFonts w:cstheme="minorHAnsi"/>
          <w:color w:val="404040" w:themeColor="text1" w:themeTint="BF"/>
          <w:sz w:val="19"/>
          <w:szCs w:val="19"/>
          <w:lang w:val="sk-SK"/>
        </w:rPr>
        <w:footnoteReference w:id="6"/>
      </w:r>
      <w:r w:rsidR="00510A82" w:rsidRPr="00073B75">
        <w:rPr>
          <w:rFonts w:asciiTheme="minorHAnsi" w:hAnsiTheme="minorHAnsi" w:cstheme="minorHAnsi"/>
          <w:color w:val="404040" w:themeColor="text1" w:themeTint="BF"/>
          <w:szCs w:val="19"/>
          <w:lang w:val="sk-SK"/>
        </w:rPr>
        <w:t>, ktorým</w:t>
      </w:r>
      <w:r w:rsidR="0059078B" w:rsidRPr="00073B75">
        <w:rPr>
          <w:rFonts w:asciiTheme="minorHAnsi" w:hAnsiTheme="minorHAnsi" w:cstheme="minorHAnsi"/>
          <w:color w:val="404040" w:themeColor="text1" w:themeTint="BF"/>
          <w:szCs w:val="19"/>
          <w:lang w:val="sk-SK"/>
        </w:rPr>
        <w:t xml:space="preserve"> je vytvorenie profesionálnej štátnej služby, ktorá zabezpečí schopnosť ľudského kapitálu adaptovať sa na zmeny v záujme kvalitnej a dôveryhodnej služby občanom a vytvárania podmienok a rámcov pre podporu udržateľného hospodárskeho rastu a rozvoja pri zohľadňovaní nevyhnutnosti adaptačných procesov spoločnosti. Tento cieľ nadväzuje na kľúčové hodnoty, ktoré spolu s princípmi predstavujú organizačnú filozofiu štátnej služby:</w:t>
      </w:r>
    </w:p>
    <w:p w14:paraId="01291BF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BF8"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integrita,profesionalita, čestnosť a deklarácia záujmov </w:t>
      </w:r>
    </w:p>
    <w:p w14:paraId="01291BF9"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orientácia na potreby a spokojnosť klientov (občanov, podnikateľov, partnerov) </w:t>
      </w:r>
    </w:p>
    <w:p w14:paraId="01291BFA"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ašpirácia na kvalitu, výkon a výsledky </w:t>
      </w:r>
    </w:p>
    <w:p w14:paraId="01291BFB"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zúčtovateľnosť a</w:t>
      </w:r>
      <w:r w:rsidR="003614ED" w:rsidRPr="00073B75">
        <w:rPr>
          <w:rFonts w:asciiTheme="minorHAnsi" w:hAnsiTheme="minorHAnsi" w:cstheme="minorHAnsi"/>
          <w:color w:val="404040" w:themeColor="text1" w:themeTint="BF"/>
          <w:szCs w:val="19"/>
          <w:lang w:val="sk-SK"/>
        </w:rPr>
        <w:t> </w:t>
      </w:r>
      <w:r w:rsidRPr="00073B75">
        <w:rPr>
          <w:rFonts w:asciiTheme="minorHAnsi" w:hAnsiTheme="minorHAnsi" w:cstheme="minorHAnsi"/>
          <w:color w:val="404040" w:themeColor="text1" w:themeTint="BF"/>
          <w:szCs w:val="19"/>
          <w:lang w:val="sk-SK"/>
        </w:rPr>
        <w:t>presadzovanie</w:t>
      </w:r>
      <w:r w:rsidR="003614ED" w:rsidRPr="00073B75">
        <w:rPr>
          <w:rFonts w:asciiTheme="minorHAnsi" w:hAnsiTheme="minorHAnsi" w:cstheme="minorHAnsi"/>
          <w:color w:val="404040" w:themeColor="text1" w:themeTint="BF"/>
          <w:szCs w:val="19"/>
          <w:lang w:val="sk-SK"/>
        </w:rPr>
        <w:t xml:space="preserve"> </w:t>
      </w:r>
      <w:r w:rsidRPr="00073B75">
        <w:rPr>
          <w:rFonts w:asciiTheme="minorHAnsi" w:hAnsiTheme="minorHAnsi" w:cstheme="minorHAnsi"/>
          <w:color w:val="404040" w:themeColor="text1" w:themeTint="BF"/>
          <w:szCs w:val="19"/>
          <w:lang w:val="sk-SK"/>
        </w:rPr>
        <w:t>verejného záujmu</w:t>
      </w:r>
    </w:p>
    <w:p w14:paraId="01291BFC" w14:textId="77777777" w:rsidR="00B11CEE" w:rsidRPr="00073B75" w:rsidRDefault="00B11CEE" w:rsidP="00B11CEE">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BFD" w14:textId="77777777" w:rsidR="00B11CEE" w:rsidRPr="00073B75" w:rsidRDefault="00B11CEE" w:rsidP="006505D4">
      <w:pPr>
        <w:pStyle w:val="Default"/>
        <w:numPr>
          <w:ilvl w:val="0"/>
          <w:numId w:val="15"/>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princípu</w:t>
      </w:r>
      <w:r w:rsidR="006505D4" w:rsidRPr="00073B75">
        <w:rPr>
          <w:rFonts w:asciiTheme="minorHAnsi" w:hAnsiTheme="minorHAnsi" w:cstheme="minorHAnsi"/>
          <w:color w:val="404040" w:themeColor="text1" w:themeTint="BF"/>
          <w:sz w:val="19"/>
          <w:szCs w:val="19"/>
          <w:lang w:val="sk-SK"/>
        </w:rPr>
        <w:t xml:space="preserve"> Udržateľný rozvoj</w:t>
      </w:r>
      <w:r w:rsidR="001C3AE5" w:rsidRPr="00073B75">
        <w:rPr>
          <w:rFonts w:asciiTheme="minorHAnsi" w:hAnsiTheme="minorHAnsi" w:cstheme="minorHAnsi"/>
          <w:color w:val="404040" w:themeColor="text1" w:themeTint="BF"/>
          <w:sz w:val="19"/>
          <w:szCs w:val="19"/>
          <w:lang w:val="sk-SK"/>
        </w:rPr>
        <w:t>,</w:t>
      </w:r>
      <w:r w:rsidRPr="00073B75">
        <w:rPr>
          <w:rFonts w:asciiTheme="minorHAnsi" w:hAnsiTheme="minorHAnsi" w:cstheme="minorHAnsi"/>
          <w:color w:val="404040" w:themeColor="text1" w:themeTint="BF"/>
          <w:sz w:val="19"/>
          <w:szCs w:val="19"/>
          <w:lang w:val="sk-SK"/>
        </w:rPr>
        <w:t xml:space="preserve"> či </w:t>
      </w:r>
      <w:r w:rsidR="006505D4" w:rsidRPr="00073B75">
        <w:rPr>
          <w:rFonts w:asciiTheme="minorHAnsi" w:hAnsiTheme="minorHAnsi" w:cstheme="minorHAnsi"/>
          <w:color w:val="404040" w:themeColor="text1" w:themeTint="BF"/>
          <w:sz w:val="19"/>
          <w:szCs w:val="19"/>
          <w:lang w:val="sk-SK"/>
        </w:rPr>
        <w:t>sú vyplnené relevantné ciele HP v nadväznosti na vybrané typy aktivít v ŽoNFP</w:t>
      </w:r>
    </w:p>
    <w:p w14:paraId="01291BFE" w14:textId="77777777" w:rsidR="00B11CEE" w:rsidRPr="00073B75" w:rsidRDefault="00B11CEE" w:rsidP="006505D4">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súlad s</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princípom</w:t>
      </w:r>
      <w:r w:rsidR="006505D4" w:rsidRPr="00073B75">
        <w:rPr>
          <w:rFonts w:asciiTheme="minorHAnsi" w:hAnsiTheme="minorHAnsi" w:cstheme="minorHAnsi"/>
          <w:color w:val="404040" w:themeColor="text1" w:themeTint="BF"/>
          <w:sz w:val="19"/>
          <w:szCs w:val="19"/>
          <w:lang w:val="sk-SK"/>
        </w:rPr>
        <w:t xml:space="preserve"> Udržateľný rozvoj</w:t>
      </w:r>
      <w:r w:rsidRPr="00073B75">
        <w:rPr>
          <w:rFonts w:asciiTheme="minorHAnsi" w:hAnsiTheme="minorHAnsi" w:cstheme="minorHAnsi"/>
          <w:color w:val="404040" w:themeColor="text1" w:themeTint="BF"/>
          <w:sz w:val="19"/>
          <w:szCs w:val="19"/>
          <w:lang w:val="sk-SK"/>
        </w:rPr>
        <w:t xml:space="preserve">, </w:t>
      </w:r>
    </w:p>
    <w:p w14:paraId="01291BFF" w14:textId="77777777" w:rsidR="00B11CEE" w:rsidRPr="00073B75" w:rsidRDefault="00B11CEE"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w:t>
      </w:r>
      <w:r w:rsidR="006505D4" w:rsidRPr="00073B75">
        <w:rPr>
          <w:rFonts w:asciiTheme="minorHAnsi" w:hAnsiTheme="minorHAnsi" w:cstheme="minorHAnsi"/>
          <w:color w:val="404040" w:themeColor="text1" w:themeTint="BF"/>
          <w:sz w:val="19"/>
          <w:szCs w:val="19"/>
          <w:lang w:val="sk-SK"/>
        </w:rPr>
        <w:t>7</w:t>
      </w:r>
      <w:r w:rsidRPr="00073B75">
        <w:rPr>
          <w:rFonts w:asciiTheme="minorHAnsi" w:hAnsiTheme="minorHAnsi" w:cstheme="minorHAnsi"/>
          <w:color w:val="404040" w:themeColor="text1" w:themeTint="BF"/>
          <w:sz w:val="19"/>
          <w:szCs w:val="19"/>
          <w:lang w:val="sk-SK"/>
        </w:rPr>
        <w:t xml:space="preserve"> </w:t>
      </w:r>
      <w:r w:rsidR="006505D4" w:rsidRPr="00073B75">
        <w:rPr>
          <w:rFonts w:asciiTheme="minorHAnsi" w:hAnsiTheme="minorHAnsi" w:cstheme="minorHAnsi"/>
          <w:color w:val="404040" w:themeColor="text1" w:themeTint="BF"/>
          <w:sz w:val="19"/>
          <w:szCs w:val="19"/>
          <w:lang w:val="sk-SK"/>
        </w:rPr>
        <w:t>Popis projektu</w:t>
      </w:r>
    </w:p>
    <w:p w14:paraId="01291C00" w14:textId="77777777" w:rsidR="006505D4" w:rsidRPr="00073B75" w:rsidRDefault="003614ED"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w:t>
      </w:r>
      <w:r w:rsidR="006505D4" w:rsidRPr="00073B75">
        <w:rPr>
          <w:rFonts w:asciiTheme="minorHAnsi" w:hAnsiTheme="minorHAnsi" w:cstheme="minorHAnsi"/>
          <w:color w:val="404040" w:themeColor="text1" w:themeTint="BF"/>
          <w:sz w:val="19"/>
          <w:szCs w:val="19"/>
          <w:lang w:val="sk-SK"/>
        </w:rPr>
        <w:t>rílohu ŽoNFP Podrobný opis projektu</w:t>
      </w:r>
    </w:p>
    <w:p w14:paraId="01291C01" w14:textId="6B5A421C" w:rsidR="00905CC7" w:rsidRPr="00073B75" w:rsidRDefault="00905CC7" w:rsidP="003A0C5D">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Ak odborný hodnotiteľ uvažuje o zmene v ŽoNFP (napr. zrušenie niektorej aktivity), je nevyhnutné, aby zároveň zvážil možný negatívny dopad zmeny na napĺňanie cieľov HP.</w:t>
      </w:r>
    </w:p>
    <w:p w14:paraId="01291C02"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3" w14:textId="77777777" w:rsidR="0059078B" w:rsidRPr="00073B75" w:rsidRDefault="00510A82" w:rsidP="00DD7F94">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 xml:space="preserve">Iné dôležité informácie a aspekty pre hodnotenie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u w:val="single"/>
          <w:lang w:val="sk-SK"/>
        </w:rPr>
        <w:br/>
      </w:r>
      <w:r w:rsidR="0059078B" w:rsidRPr="00073B75">
        <w:rPr>
          <w:rFonts w:asciiTheme="minorHAnsi" w:hAnsiTheme="minorHAnsi" w:cstheme="minorHAnsi"/>
          <w:color w:val="404040" w:themeColor="text1" w:themeTint="BF"/>
          <w:szCs w:val="19"/>
          <w:lang w:val="sk-SK"/>
        </w:rPr>
        <w:t>Zatiaľ čo právomoci a formálna autorita verejnej a špecificky štátnej správy vychádzajú z relevantných zákonov, jej neformálna autorita závisí od objektívnej i verejnosťou subjektívne vnímanej schopnosti plniť svoje poslanie efektívne a dôveryhodne. Dosiahnuť optimálny počet zodpovedných, morálne a osobnostne kvalitných, motivovaných, flexibilných a výkonných zamestnancov spĺňajúcich kvalifikačné predpoklady a ďalšie požiadavky (vrátane schopností, zručností a skúseností) sú potrebné na riadne a efektívne vykonávanie štátnej a verejnej služby a na zabezpečenie vysokej kvality služieb poskytovaných štátnymi a verejnými zamestnancami. Ako súčasť budovania dôveryhodnosti štátnej správy budú hodnoty ako integrita, čestnosť a profesionálne správanie aktívne podporované všetkými procesmi súvisiacimi s riadením ľudských zdrojov, t.j. počínajúc náborom zamestnancov, služobným hodnotením, odmeňovaním, kariérnym rastom, vzdelávaním až po vyhodnocovanie efektívnosti preventívnych a disciplinárnych nástrojov a monitorovanie dodržiavania napr. etického kódexu štátneho zamestnanca.</w:t>
      </w:r>
    </w:p>
    <w:p w14:paraId="01291C04"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5"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V záujme modernizácie a zvýšenia efektívnosti štátnej správy bude posilnená jej pro-klientská orientácia, t.j. orientácia na potreby, očakávania a spokojnosť občanov, podnikateľov či partnerov štátnej správy s poskytovanými verejnými službami. Nastavenie kvalitatívnych štandardov a systematické monitorovanie spokojnosti „klientov“ sa stanú bežnou súčasťou činnosti štátnej správy. Štrukturálne, organizačné či akékoľvek procesné zmeny vo fungovaní štátnej správy budú plánované a posudzované s ohľadom na ich predpokladaný prínos k zvýšeniu kvality verejných služieb a spokojnosti klientov štátnej správy. Pri nábore zamestnancov do štátnej a verejnej služby, odmeňovaní, rozvoji ich zručností, či kariérnom raste budú aktívne podporované a zohľadňované dosiahnuté výsledky a schopnosti prispieť k vyššej spokojnosti klientov štátnej správy. V tomto kontexte bude ašpirácia jednotlivých štátnych zamestnancov na kvalitu, výkon a výsledky aktívne podporovaná ako nutný predpoklad zlepšovania činnosti štátnej správy. V znalostnej ekonomike organizácie z rôznych sektorov intenzívne súťažia o talenty, reformné kroky vo verejnej službe a modernizácie zamestnaneckých podmienok majú prispieť k tomu, aby sa verejná správa stala atraktívnym zamestnávateľom, ktorý dokáže motivovať a udržať si kvalitné ľudské zdroje, a taktiež zabezpečiť ich ďalší rozvoj.</w:t>
      </w:r>
    </w:p>
    <w:p w14:paraId="01291C06"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Dôležitým nástrojom pre dosahovanie lepších výsledkov bude rozšírenie zásady zúčtovateľnosti a presadzovania verejného záujmu, t.j. jasnej zodpovednosti jednotlivcov (hlavne na vyšších riadiacich funkciách) za kľúčové výsledky, projekty, či ciele organizácie štátnej správy, resp. verejnej správy a jej previazanosť na odmeňovanie a kariérny rast jednotlivých zamestnancov štátnej služby. Okrem toho sa zúčtovateľnosť vzťahuje na mechanizmy, ktoré umožňujú externú kontrolu, počas ktorej je zamestnanec (predovšetkým v manažérskych a vyšších riadiacich pozíciách) povinný zdôvodniť a vysvetliť svoje konanie, s možnosťou čeliť prípadným následkom svojho konania. Primárnym dôvodom na realizáciu týchto opatrení je zabezpečenie kontroly organizačného a inštitucionálneho správania sa.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41"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41"/>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42" w:name="_Toc440375109"/>
      <w:r>
        <w:rPr>
          <w:lang w:val="sk-SK"/>
        </w:rPr>
        <w:t>Prechodné a záverečné ustanovenia</w:t>
      </w:r>
      <w:bookmarkEnd w:id="42"/>
    </w:p>
    <w:p w14:paraId="632EC1E5" w14:textId="47B1B06B"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13D155F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1291C2D" w14:textId="4869E435"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049E0BC5" w14:textId="7B5BFB0D" w:rsidR="00632205" w:rsidRPr="0017594C" w:rsidRDefault="00632205" w:rsidP="00632205">
      <w:pPr>
        <w:pStyle w:val="Nadpis1"/>
        <w:ind w:left="426" w:hanging="426"/>
        <w:rPr>
          <w:lang w:val="sk-SK"/>
        </w:rPr>
      </w:pPr>
      <w:bookmarkStart w:id="43" w:name="_Toc440375110"/>
      <w:r>
        <w:rPr>
          <w:lang w:val="sk-SK"/>
        </w:rPr>
        <w:t>Prílohy</w:t>
      </w:r>
      <w:bookmarkEnd w:id="43"/>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77777777" w:rsidR="009017FA"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3. </w:t>
      </w:r>
      <w:r w:rsidR="003903DB" w:rsidRPr="0017594C">
        <w:rPr>
          <w:rFonts w:ascii="Arial" w:hAnsi="Arial" w:cs="Arial"/>
          <w:color w:val="auto"/>
          <w:sz w:val="19"/>
          <w:szCs w:val="19"/>
          <w:lang w:val="sk-SK"/>
        </w:rPr>
        <w:t>v</w:t>
      </w:r>
      <w:r w:rsidR="003216E7" w:rsidRPr="0017594C">
        <w:rPr>
          <w:rFonts w:ascii="Arial" w:hAnsi="Arial" w:cs="Arial"/>
          <w:color w:val="auto"/>
          <w:sz w:val="19"/>
          <w:szCs w:val="19"/>
          <w:lang w:val="sk-SK"/>
        </w:rPr>
        <w:t>ýzva</w:t>
      </w:r>
      <w:r w:rsidR="00F52192" w:rsidRPr="0017594C">
        <w:rPr>
          <w:rFonts w:ascii="Arial" w:hAnsi="Arial" w:cs="Arial"/>
          <w:color w:val="auto"/>
          <w:sz w:val="19"/>
          <w:szCs w:val="19"/>
          <w:lang w:val="sk-SK"/>
        </w:rPr>
        <w:t xml:space="preserve"> na výber odborných hodnotiteľov</w:t>
      </w:r>
      <w:r w:rsidR="009017FA">
        <w:rPr>
          <w:rFonts w:ascii="Arial" w:hAnsi="Arial" w:cs="Arial"/>
          <w:color w:val="auto"/>
          <w:sz w:val="19"/>
          <w:szCs w:val="19"/>
          <w:lang w:val="sk-SK"/>
        </w:rPr>
        <w:t xml:space="preserve"> </w:t>
      </w: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5"/>
      <w:footerReference w:type="default" r:id="rId16"/>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74D8C0" w14:textId="77777777" w:rsidR="009741B9" w:rsidRDefault="009741B9">
      <w:r>
        <w:separator/>
      </w:r>
    </w:p>
    <w:p w14:paraId="0DAC1139" w14:textId="77777777" w:rsidR="009741B9" w:rsidRDefault="009741B9"/>
  </w:endnote>
  <w:endnote w:type="continuationSeparator" w:id="0">
    <w:p w14:paraId="0EA564BB" w14:textId="77777777" w:rsidR="009741B9" w:rsidRDefault="009741B9">
      <w:r>
        <w:continuationSeparator/>
      </w:r>
    </w:p>
    <w:p w14:paraId="7A160850" w14:textId="77777777" w:rsidR="009741B9" w:rsidRDefault="009741B9"/>
  </w:endnote>
  <w:endnote w:type="continuationNotice" w:id="1">
    <w:p w14:paraId="3CAE78E7" w14:textId="77777777" w:rsidR="009741B9" w:rsidRDefault="009741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9741B9" w:rsidRDefault="009741B9">
        <w:pPr>
          <w:pStyle w:val="Pta"/>
          <w:jc w:val="center"/>
        </w:pPr>
        <w:r>
          <w:fldChar w:fldCharType="begin"/>
        </w:r>
        <w:r>
          <w:instrText xml:space="preserve"> PAGE   \* MERGEFORMAT </w:instrText>
        </w:r>
        <w:r>
          <w:fldChar w:fldCharType="separate"/>
        </w:r>
        <w:r w:rsidR="003D7BE0">
          <w:rPr>
            <w:noProof/>
          </w:rPr>
          <w:t>15</w:t>
        </w:r>
        <w:r>
          <w:rPr>
            <w:noProof/>
          </w:rPr>
          <w:fldChar w:fldCharType="end"/>
        </w:r>
      </w:p>
    </w:sdtContent>
  </w:sdt>
  <w:p w14:paraId="01291C48" w14:textId="77777777" w:rsidR="009741B9" w:rsidRPr="003530AF" w:rsidRDefault="009741B9"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DC911F" w14:textId="77777777" w:rsidR="009741B9" w:rsidRDefault="009741B9">
      <w:r>
        <w:separator/>
      </w:r>
    </w:p>
    <w:p w14:paraId="08B847FA" w14:textId="77777777" w:rsidR="009741B9" w:rsidRDefault="009741B9"/>
  </w:footnote>
  <w:footnote w:type="continuationSeparator" w:id="0">
    <w:p w14:paraId="4EB63E9D" w14:textId="77777777" w:rsidR="009741B9" w:rsidRDefault="009741B9">
      <w:r>
        <w:continuationSeparator/>
      </w:r>
    </w:p>
    <w:p w14:paraId="408CF38A" w14:textId="77777777" w:rsidR="009741B9" w:rsidRDefault="009741B9"/>
  </w:footnote>
  <w:footnote w:type="continuationNotice" w:id="1">
    <w:p w14:paraId="78851A45" w14:textId="77777777" w:rsidR="009741B9" w:rsidRDefault="009741B9"/>
  </w:footnote>
  <w:footnote w:id="2">
    <w:p w14:paraId="01291C49" w14:textId="77777777" w:rsidR="009741B9" w:rsidRDefault="009741B9"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3">
    <w:p w14:paraId="01291C4A" w14:textId="77777777" w:rsidR="009741B9" w:rsidRPr="00396022" w:rsidRDefault="009741B9" w:rsidP="00922B00">
      <w:pPr>
        <w:pStyle w:val="Textpoznmkypodiarou"/>
        <w:rPr>
          <w:lang w:val="sk-SK"/>
        </w:rPr>
      </w:pPr>
      <w:r>
        <w:rPr>
          <w:rStyle w:val="Odkaznapoznmkupodiarou"/>
        </w:rPr>
        <w:footnoteRef/>
      </w:r>
      <w:r>
        <w:t xml:space="preserve"> </w:t>
      </w:r>
      <w:r>
        <w:rPr>
          <w:lang w:val="sk-SK"/>
        </w:rPr>
        <w:t>Pre takýto prípad sa upraví hodnotiaci hárok pridaním pospisového poľa pre zástupcu gestora HP</w:t>
      </w:r>
    </w:p>
  </w:footnote>
  <w:footnote w:id="4">
    <w:p w14:paraId="01291C4B" w14:textId="77777777" w:rsidR="009741B9" w:rsidRPr="00396022" w:rsidRDefault="009741B9"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01291C4C" w14:textId="77777777" w:rsidR="009741B9" w:rsidRPr="00396022" w:rsidRDefault="009741B9" w:rsidP="00933101">
      <w:pPr>
        <w:pStyle w:val="Textpoznmkypodiarou"/>
        <w:rPr>
          <w:lang w:val="sk-SK"/>
        </w:rPr>
      </w:pPr>
    </w:p>
  </w:footnote>
  <w:footnote w:id="5">
    <w:p w14:paraId="3CAEA9D5" w14:textId="38651606" w:rsidR="009741B9" w:rsidRDefault="009741B9"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9741B9" w:rsidRPr="00051EF8" w:rsidRDefault="009741B9">
      <w:pPr>
        <w:pStyle w:val="Textpoznmkypodiarou"/>
        <w:rPr>
          <w:lang w:val="sk-SK"/>
        </w:rPr>
      </w:pPr>
      <w:r>
        <w:rPr>
          <w:lang w:val="sk-SK"/>
        </w:rPr>
        <w:t xml:space="preserve"> </w:t>
      </w:r>
    </w:p>
  </w:footnote>
  <w:footnote w:id="6">
    <w:p w14:paraId="01291C4D" w14:textId="77777777" w:rsidR="009741B9" w:rsidRPr="00B70140" w:rsidRDefault="009741B9" w:rsidP="00DD7F94">
      <w:pPr>
        <w:pStyle w:val="Textpoznmkypodiarou"/>
        <w:jc w:val="both"/>
        <w:rPr>
          <w:lang w:val="sk-SK"/>
        </w:rPr>
      </w:pPr>
      <w:r w:rsidRPr="00B70140">
        <w:rPr>
          <w:rStyle w:val="Odkaznapoznmkupodiarou"/>
          <w:lang w:val="sk-SK"/>
        </w:rPr>
        <w:footnoteRef/>
      </w:r>
      <w:r w:rsidRPr="00B70140">
        <w:rPr>
          <w:lang w:val="sk-SK"/>
        </w:rPr>
        <w:t xml:space="preserve"> Jednotná stratégia rozvoja ľudských zdrojov v štátnej správe ako strešný dokument pre zadefinovanie následných koncepčných dokumentov a akčných plánov pripravených v tejto oblasti. Navyše bude pokrývať tiež centrálnu úroveň a dokumenty sektorového rozsahu jednotlivých rezortov (bude vytvorený panel expertov) bude k dispozícii 31.08.2015 podľa ex ante kondicionalít</w:t>
      </w:r>
    </w:p>
  </w:footnote>
  <w:footnote w:id="7">
    <w:p w14:paraId="01291C4E" w14:textId="77777777" w:rsidR="009741B9" w:rsidRPr="00F66DEE" w:rsidRDefault="009741B9"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9741B9" w:rsidRPr="0094663B" w:rsidRDefault="009741B9"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FC"/>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50496"/>
    <w:rsid w:val="00051EF8"/>
    <w:rsid w:val="0005434F"/>
    <w:rsid w:val="00054B09"/>
    <w:rsid w:val="00056778"/>
    <w:rsid w:val="000572F6"/>
    <w:rsid w:val="00060823"/>
    <w:rsid w:val="0006098A"/>
    <w:rsid w:val="00060F60"/>
    <w:rsid w:val="0006295C"/>
    <w:rsid w:val="0006399E"/>
    <w:rsid w:val="00065294"/>
    <w:rsid w:val="0006560B"/>
    <w:rsid w:val="00065B71"/>
    <w:rsid w:val="000671B0"/>
    <w:rsid w:val="000673B5"/>
    <w:rsid w:val="00070FC4"/>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4825"/>
    <w:rsid w:val="00107166"/>
    <w:rsid w:val="001079C3"/>
    <w:rsid w:val="001124F7"/>
    <w:rsid w:val="00112713"/>
    <w:rsid w:val="0011317D"/>
    <w:rsid w:val="00113321"/>
    <w:rsid w:val="00113530"/>
    <w:rsid w:val="00115138"/>
    <w:rsid w:val="0011686E"/>
    <w:rsid w:val="0011692E"/>
    <w:rsid w:val="001206DF"/>
    <w:rsid w:val="001219F9"/>
    <w:rsid w:val="0012336B"/>
    <w:rsid w:val="001259C9"/>
    <w:rsid w:val="00127804"/>
    <w:rsid w:val="001303E2"/>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AFE"/>
    <w:rsid w:val="0017594C"/>
    <w:rsid w:val="00175C63"/>
    <w:rsid w:val="00177DEE"/>
    <w:rsid w:val="0018029D"/>
    <w:rsid w:val="001805DE"/>
    <w:rsid w:val="001805E7"/>
    <w:rsid w:val="001816BE"/>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4B32"/>
    <w:rsid w:val="001F54EB"/>
    <w:rsid w:val="001F55DC"/>
    <w:rsid w:val="001F583D"/>
    <w:rsid w:val="001F5AA6"/>
    <w:rsid w:val="001F63D4"/>
    <w:rsid w:val="0020033D"/>
    <w:rsid w:val="00201CA9"/>
    <w:rsid w:val="00202710"/>
    <w:rsid w:val="00202AE7"/>
    <w:rsid w:val="00203B8A"/>
    <w:rsid w:val="00204718"/>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908CE"/>
    <w:rsid w:val="00292253"/>
    <w:rsid w:val="00294EAF"/>
    <w:rsid w:val="00296678"/>
    <w:rsid w:val="002A053C"/>
    <w:rsid w:val="002A0542"/>
    <w:rsid w:val="002A0DD0"/>
    <w:rsid w:val="002A24CF"/>
    <w:rsid w:val="002A2D62"/>
    <w:rsid w:val="002A3375"/>
    <w:rsid w:val="002A5C42"/>
    <w:rsid w:val="002A7339"/>
    <w:rsid w:val="002A7BC4"/>
    <w:rsid w:val="002B0D1F"/>
    <w:rsid w:val="002B14A5"/>
    <w:rsid w:val="002B1F7E"/>
    <w:rsid w:val="002B35ED"/>
    <w:rsid w:val="002B58B0"/>
    <w:rsid w:val="002C4137"/>
    <w:rsid w:val="002C5072"/>
    <w:rsid w:val="002C6C30"/>
    <w:rsid w:val="002D044F"/>
    <w:rsid w:val="002D391E"/>
    <w:rsid w:val="002D4219"/>
    <w:rsid w:val="002D4240"/>
    <w:rsid w:val="002D4CCC"/>
    <w:rsid w:val="002D5FCD"/>
    <w:rsid w:val="002D7602"/>
    <w:rsid w:val="002D780A"/>
    <w:rsid w:val="002D78E1"/>
    <w:rsid w:val="002D79B0"/>
    <w:rsid w:val="002E12AD"/>
    <w:rsid w:val="002E32BC"/>
    <w:rsid w:val="002E3A6F"/>
    <w:rsid w:val="002E445E"/>
    <w:rsid w:val="002E48E5"/>
    <w:rsid w:val="002E56CD"/>
    <w:rsid w:val="002E764C"/>
    <w:rsid w:val="002E7BB6"/>
    <w:rsid w:val="002F61D4"/>
    <w:rsid w:val="00302CCC"/>
    <w:rsid w:val="003038D5"/>
    <w:rsid w:val="00304828"/>
    <w:rsid w:val="003053DA"/>
    <w:rsid w:val="00306E7D"/>
    <w:rsid w:val="00310E5D"/>
    <w:rsid w:val="00311FB3"/>
    <w:rsid w:val="0031390F"/>
    <w:rsid w:val="00313EF0"/>
    <w:rsid w:val="0031599A"/>
    <w:rsid w:val="003216E7"/>
    <w:rsid w:val="00322D4F"/>
    <w:rsid w:val="00326B22"/>
    <w:rsid w:val="003305C8"/>
    <w:rsid w:val="003311F4"/>
    <w:rsid w:val="003319E5"/>
    <w:rsid w:val="0033478B"/>
    <w:rsid w:val="00335205"/>
    <w:rsid w:val="00336828"/>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F8B"/>
    <w:rsid w:val="00392FE4"/>
    <w:rsid w:val="003939F9"/>
    <w:rsid w:val="00394C79"/>
    <w:rsid w:val="00394D89"/>
    <w:rsid w:val="00396022"/>
    <w:rsid w:val="003977EF"/>
    <w:rsid w:val="003A04C7"/>
    <w:rsid w:val="003A0A50"/>
    <w:rsid w:val="003A0C5D"/>
    <w:rsid w:val="003A1398"/>
    <w:rsid w:val="003A3981"/>
    <w:rsid w:val="003A3E37"/>
    <w:rsid w:val="003A4C0D"/>
    <w:rsid w:val="003B319F"/>
    <w:rsid w:val="003B58C1"/>
    <w:rsid w:val="003C229D"/>
    <w:rsid w:val="003C5BBD"/>
    <w:rsid w:val="003C680E"/>
    <w:rsid w:val="003C6A9B"/>
    <w:rsid w:val="003C6C23"/>
    <w:rsid w:val="003C6D08"/>
    <w:rsid w:val="003D424B"/>
    <w:rsid w:val="003D4536"/>
    <w:rsid w:val="003D4CF6"/>
    <w:rsid w:val="003D6594"/>
    <w:rsid w:val="003D6630"/>
    <w:rsid w:val="003D7BE0"/>
    <w:rsid w:val="003E1849"/>
    <w:rsid w:val="003E1A10"/>
    <w:rsid w:val="003E2847"/>
    <w:rsid w:val="003E28AA"/>
    <w:rsid w:val="003E2B0F"/>
    <w:rsid w:val="003E3CD8"/>
    <w:rsid w:val="003E4998"/>
    <w:rsid w:val="003E519B"/>
    <w:rsid w:val="003E5AF3"/>
    <w:rsid w:val="003E5DFC"/>
    <w:rsid w:val="003E6F56"/>
    <w:rsid w:val="003F18CD"/>
    <w:rsid w:val="003F22DC"/>
    <w:rsid w:val="003F3CC8"/>
    <w:rsid w:val="003F4D9A"/>
    <w:rsid w:val="003F57F0"/>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247"/>
    <w:rsid w:val="004307DD"/>
    <w:rsid w:val="004310A8"/>
    <w:rsid w:val="0043270A"/>
    <w:rsid w:val="00434026"/>
    <w:rsid w:val="004343DA"/>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738E"/>
    <w:rsid w:val="00480FF7"/>
    <w:rsid w:val="00482B19"/>
    <w:rsid w:val="00483288"/>
    <w:rsid w:val="004839DC"/>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3A70"/>
    <w:rsid w:val="004B3E25"/>
    <w:rsid w:val="004B4FFD"/>
    <w:rsid w:val="004B53E6"/>
    <w:rsid w:val="004B67CC"/>
    <w:rsid w:val="004B69CB"/>
    <w:rsid w:val="004B6EE6"/>
    <w:rsid w:val="004C0BB4"/>
    <w:rsid w:val="004C198D"/>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1D9E"/>
    <w:rsid w:val="00532D0A"/>
    <w:rsid w:val="005330AD"/>
    <w:rsid w:val="005335D6"/>
    <w:rsid w:val="00535D2E"/>
    <w:rsid w:val="00537184"/>
    <w:rsid w:val="005417FB"/>
    <w:rsid w:val="00542AEE"/>
    <w:rsid w:val="00543495"/>
    <w:rsid w:val="00544E0D"/>
    <w:rsid w:val="00545099"/>
    <w:rsid w:val="00546669"/>
    <w:rsid w:val="00547267"/>
    <w:rsid w:val="00550048"/>
    <w:rsid w:val="00555918"/>
    <w:rsid w:val="005564F8"/>
    <w:rsid w:val="00556959"/>
    <w:rsid w:val="00560FAD"/>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DFA"/>
    <w:rsid w:val="005B7E53"/>
    <w:rsid w:val="005C3D5C"/>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7166"/>
    <w:rsid w:val="00606BC7"/>
    <w:rsid w:val="006072AD"/>
    <w:rsid w:val="00607555"/>
    <w:rsid w:val="00607BAB"/>
    <w:rsid w:val="00607FF9"/>
    <w:rsid w:val="00610A03"/>
    <w:rsid w:val="00610E17"/>
    <w:rsid w:val="00611DB2"/>
    <w:rsid w:val="00611FA0"/>
    <w:rsid w:val="00612B4B"/>
    <w:rsid w:val="00613ED5"/>
    <w:rsid w:val="00615723"/>
    <w:rsid w:val="00616A6B"/>
    <w:rsid w:val="00621543"/>
    <w:rsid w:val="00621D5A"/>
    <w:rsid w:val="00622A8B"/>
    <w:rsid w:val="00624CC4"/>
    <w:rsid w:val="00624DC2"/>
    <w:rsid w:val="006269EF"/>
    <w:rsid w:val="00630AAA"/>
    <w:rsid w:val="00632205"/>
    <w:rsid w:val="006328F5"/>
    <w:rsid w:val="00633086"/>
    <w:rsid w:val="006357A7"/>
    <w:rsid w:val="0064196F"/>
    <w:rsid w:val="00641B9F"/>
    <w:rsid w:val="0064206B"/>
    <w:rsid w:val="006431BC"/>
    <w:rsid w:val="006433EA"/>
    <w:rsid w:val="006437F4"/>
    <w:rsid w:val="006440AC"/>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913CE"/>
    <w:rsid w:val="00692AA3"/>
    <w:rsid w:val="006961DA"/>
    <w:rsid w:val="00696CED"/>
    <w:rsid w:val="00696FFC"/>
    <w:rsid w:val="006972C2"/>
    <w:rsid w:val="006A0BE7"/>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E0A78"/>
    <w:rsid w:val="006E0BEC"/>
    <w:rsid w:val="006E34F6"/>
    <w:rsid w:val="006E43ED"/>
    <w:rsid w:val="006F03D0"/>
    <w:rsid w:val="006F0A9D"/>
    <w:rsid w:val="006F2C90"/>
    <w:rsid w:val="006F5F21"/>
    <w:rsid w:val="006F6C05"/>
    <w:rsid w:val="006F71E5"/>
    <w:rsid w:val="006F7ED1"/>
    <w:rsid w:val="00701189"/>
    <w:rsid w:val="007021D8"/>
    <w:rsid w:val="00710B3A"/>
    <w:rsid w:val="00711003"/>
    <w:rsid w:val="00712984"/>
    <w:rsid w:val="00714ECB"/>
    <w:rsid w:val="00720B7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0690"/>
    <w:rsid w:val="00752000"/>
    <w:rsid w:val="0075210C"/>
    <w:rsid w:val="00755063"/>
    <w:rsid w:val="0075585E"/>
    <w:rsid w:val="00761749"/>
    <w:rsid w:val="00761C5C"/>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568F"/>
    <w:rsid w:val="0079594D"/>
    <w:rsid w:val="00795D16"/>
    <w:rsid w:val="007A13B3"/>
    <w:rsid w:val="007A1AEE"/>
    <w:rsid w:val="007A44D3"/>
    <w:rsid w:val="007A7343"/>
    <w:rsid w:val="007B3512"/>
    <w:rsid w:val="007B3AFF"/>
    <w:rsid w:val="007B68E0"/>
    <w:rsid w:val="007C28DC"/>
    <w:rsid w:val="007C3DB3"/>
    <w:rsid w:val="007C429D"/>
    <w:rsid w:val="007C6043"/>
    <w:rsid w:val="007D0276"/>
    <w:rsid w:val="007D22CE"/>
    <w:rsid w:val="007D3067"/>
    <w:rsid w:val="007D3B89"/>
    <w:rsid w:val="007D6AC4"/>
    <w:rsid w:val="007D7C83"/>
    <w:rsid w:val="007E2FE2"/>
    <w:rsid w:val="007E33E1"/>
    <w:rsid w:val="007E4B60"/>
    <w:rsid w:val="007F11EE"/>
    <w:rsid w:val="007F49C7"/>
    <w:rsid w:val="007F4B99"/>
    <w:rsid w:val="007F7017"/>
    <w:rsid w:val="007F73D1"/>
    <w:rsid w:val="0081577A"/>
    <w:rsid w:val="00816111"/>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E89"/>
    <w:rsid w:val="00844076"/>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582A"/>
    <w:rsid w:val="008F6BCE"/>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8E5"/>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2FBD"/>
    <w:rsid w:val="0094663B"/>
    <w:rsid w:val="00947F7D"/>
    <w:rsid w:val="009503B6"/>
    <w:rsid w:val="00956973"/>
    <w:rsid w:val="00956E32"/>
    <w:rsid w:val="00960F90"/>
    <w:rsid w:val="00962584"/>
    <w:rsid w:val="009628E8"/>
    <w:rsid w:val="0096313F"/>
    <w:rsid w:val="009631CA"/>
    <w:rsid w:val="00963628"/>
    <w:rsid w:val="00967DF7"/>
    <w:rsid w:val="009715E5"/>
    <w:rsid w:val="00972E25"/>
    <w:rsid w:val="00972FA1"/>
    <w:rsid w:val="00972FAD"/>
    <w:rsid w:val="009741B9"/>
    <w:rsid w:val="00976453"/>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5D0D"/>
    <w:rsid w:val="009A76B3"/>
    <w:rsid w:val="009B35D6"/>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77A7"/>
    <w:rsid w:val="00A9073C"/>
    <w:rsid w:val="00A91CDC"/>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5B91"/>
    <w:rsid w:val="00AC691B"/>
    <w:rsid w:val="00AD3040"/>
    <w:rsid w:val="00AD40CA"/>
    <w:rsid w:val="00AD41A1"/>
    <w:rsid w:val="00AD4632"/>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267"/>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7734"/>
    <w:rsid w:val="00B90E10"/>
    <w:rsid w:val="00B921F8"/>
    <w:rsid w:val="00B92E50"/>
    <w:rsid w:val="00B94960"/>
    <w:rsid w:val="00B94C45"/>
    <w:rsid w:val="00B94C4B"/>
    <w:rsid w:val="00BA0C75"/>
    <w:rsid w:val="00BA14E9"/>
    <w:rsid w:val="00BA3013"/>
    <w:rsid w:val="00BA484F"/>
    <w:rsid w:val="00BB2B12"/>
    <w:rsid w:val="00BB2B77"/>
    <w:rsid w:val="00BB3322"/>
    <w:rsid w:val="00BB3507"/>
    <w:rsid w:val="00BB45CE"/>
    <w:rsid w:val="00BB5991"/>
    <w:rsid w:val="00BB71C5"/>
    <w:rsid w:val="00BC275B"/>
    <w:rsid w:val="00BC454A"/>
    <w:rsid w:val="00BC4CEB"/>
    <w:rsid w:val="00BC5777"/>
    <w:rsid w:val="00BC5FF3"/>
    <w:rsid w:val="00BC6B48"/>
    <w:rsid w:val="00BD1F86"/>
    <w:rsid w:val="00BD2090"/>
    <w:rsid w:val="00BD350E"/>
    <w:rsid w:val="00BD619B"/>
    <w:rsid w:val="00BD750F"/>
    <w:rsid w:val="00BE249E"/>
    <w:rsid w:val="00BE65BE"/>
    <w:rsid w:val="00BE66D6"/>
    <w:rsid w:val="00BE6734"/>
    <w:rsid w:val="00BE6D8A"/>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6B03"/>
    <w:rsid w:val="00C77581"/>
    <w:rsid w:val="00C8122C"/>
    <w:rsid w:val="00C82581"/>
    <w:rsid w:val="00C82F18"/>
    <w:rsid w:val="00C843E1"/>
    <w:rsid w:val="00C869BC"/>
    <w:rsid w:val="00C8705A"/>
    <w:rsid w:val="00C90033"/>
    <w:rsid w:val="00C96911"/>
    <w:rsid w:val="00C97A0D"/>
    <w:rsid w:val="00CA01E2"/>
    <w:rsid w:val="00CA1FDC"/>
    <w:rsid w:val="00CA2F8F"/>
    <w:rsid w:val="00CA4AD7"/>
    <w:rsid w:val="00CA6A33"/>
    <w:rsid w:val="00CB0293"/>
    <w:rsid w:val="00CB2845"/>
    <w:rsid w:val="00CB40D6"/>
    <w:rsid w:val="00CB6D70"/>
    <w:rsid w:val="00CC04BA"/>
    <w:rsid w:val="00CC07FF"/>
    <w:rsid w:val="00CC08EE"/>
    <w:rsid w:val="00CC0FF0"/>
    <w:rsid w:val="00CC4BBB"/>
    <w:rsid w:val="00CC5840"/>
    <w:rsid w:val="00CD1711"/>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10A3F"/>
    <w:rsid w:val="00D1104D"/>
    <w:rsid w:val="00D11A7E"/>
    <w:rsid w:val="00D14D78"/>
    <w:rsid w:val="00D179A7"/>
    <w:rsid w:val="00D20832"/>
    <w:rsid w:val="00D20F0D"/>
    <w:rsid w:val="00D27BA3"/>
    <w:rsid w:val="00D31186"/>
    <w:rsid w:val="00D31270"/>
    <w:rsid w:val="00D31914"/>
    <w:rsid w:val="00D355F6"/>
    <w:rsid w:val="00D36070"/>
    <w:rsid w:val="00D36E14"/>
    <w:rsid w:val="00D44062"/>
    <w:rsid w:val="00D46D27"/>
    <w:rsid w:val="00D51EE8"/>
    <w:rsid w:val="00D52D8D"/>
    <w:rsid w:val="00D533BB"/>
    <w:rsid w:val="00D53DAB"/>
    <w:rsid w:val="00D5494B"/>
    <w:rsid w:val="00D6505F"/>
    <w:rsid w:val="00D65B31"/>
    <w:rsid w:val="00D6668C"/>
    <w:rsid w:val="00D6792F"/>
    <w:rsid w:val="00D70F00"/>
    <w:rsid w:val="00D721F3"/>
    <w:rsid w:val="00D749FC"/>
    <w:rsid w:val="00D76E94"/>
    <w:rsid w:val="00D776E7"/>
    <w:rsid w:val="00D77839"/>
    <w:rsid w:val="00D80BB5"/>
    <w:rsid w:val="00D8141B"/>
    <w:rsid w:val="00D8315B"/>
    <w:rsid w:val="00D84188"/>
    <w:rsid w:val="00D86BF2"/>
    <w:rsid w:val="00D90721"/>
    <w:rsid w:val="00D917E9"/>
    <w:rsid w:val="00D924B8"/>
    <w:rsid w:val="00D93512"/>
    <w:rsid w:val="00DA0733"/>
    <w:rsid w:val="00DA281A"/>
    <w:rsid w:val="00DA32FF"/>
    <w:rsid w:val="00DA6070"/>
    <w:rsid w:val="00DA6B3D"/>
    <w:rsid w:val="00DA7AF6"/>
    <w:rsid w:val="00DA7BA2"/>
    <w:rsid w:val="00DB0408"/>
    <w:rsid w:val="00DB649A"/>
    <w:rsid w:val="00DB6662"/>
    <w:rsid w:val="00DB75B9"/>
    <w:rsid w:val="00DB7993"/>
    <w:rsid w:val="00DC01C3"/>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7CB"/>
    <w:rsid w:val="00E4734A"/>
    <w:rsid w:val="00E5055B"/>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33B2"/>
    <w:rsid w:val="00E85656"/>
    <w:rsid w:val="00E85DA0"/>
    <w:rsid w:val="00E86819"/>
    <w:rsid w:val="00E86D63"/>
    <w:rsid w:val="00E87552"/>
    <w:rsid w:val="00E876AD"/>
    <w:rsid w:val="00E91EAE"/>
    <w:rsid w:val="00E9484C"/>
    <w:rsid w:val="00E9653B"/>
    <w:rsid w:val="00E96739"/>
    <w:rsid w:val="00E97112"/>
    <w:rsid w:val="00EA1A5D"/>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558E"/>
    <w:rsid w:val="00F05B4D"/>
    <w:rsid w:val="00F05F7A"/>
    <w:rsid w:val="00F06DA9"/>
    <w:rsid w:val="00F076BF"/>
    <w:rsid w:val="00F07CEC"/>
    <w:rsid w:val="00F13B33"/>
    <w:rsid w:val="00F14EDA"/>
    <w:rsid w:val="00F1784D"/>
    <w:rsid w:val="00F17F4C"/>
    <w:rsid w:val="00F21410"/>
    <w:rsid w:val="00F25492"/>
    <w:rsid w:val="00F2676F"/>
    <w:rsid w:val="00F267C9"/>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5BCE"/>
    <w:rsid w:val="00F7140C"/>
    <w:rsid w:val="00F73BB1"/>
    <w:rsid w:val="00F74B65"/>
    <w:rsid w:val="00F77E9C"/>
    <w:rsid w:val="00F80DF9"/>
    <w:rsid w:val="00F81AED"/>
    <w:rsid w:val="00F81D63"/>
    <w:rsid w:val="00F8320F"/>
    <w:rsid w:val="00F834F7"/>
    <w:rsid w:val="00F84EA1"/>
    <w:rsid w:val="00F855CA"/>
    <w:rsid w:val="00F85DDA"/>
    <w:rsid w:val="00F87196"/>
    <w:rsid w:val="00F87703"/>
    <w:rsid w:val="00F90A19"/>
    <w:rsid w:val="00F91EAE"/>
    <w:rsid w:val="00F9224B"/>
    <w:rsid w:val="00F932F0"/>
    <w:rsid w:val="00F93335"/>
    <w:rsid w:val="00F93418"/>
    <w:rsid w:val="00F93AE6"/>
    <w:rsid w:val="00FA0E96"/>
    <w:rsid w:val="00FA12F3"/>
    <w:rsid w:val="00FA130C"/>
    <w:rsid w:val="00FA35F8"/>
    <w:rsid w:val="00FA5BF6"/>
    <w:rsid w:val="00FA5F48"/>
    <w:rsid w:val="00FA7D2C"/>
    <w:rsid w:val="00FB0589"/>
    <w:rsid w:val="00FB1136"/>
    <w:rsid w:val="00FB533A"/>
    <w:rsid w:val="00FB7591"/>
    <w:rsid w:val="00FC1CE7"/>
    <w:rsid w:val="00FC2804"/>
    <w:rsid w:val="00FC2858"/>
    <w:rsid w:val="00FC410B"/>
    <w:rsid w:val="00FC41B7"/>
    <w:rsid w:val="00FC4769"/>
    <w:rsid w:val="00FC5FA1"/>
    <w:rsid w:val="00FD0CB6"/>
    <w:rsid w:val="00FE07E4"/>
    <w:rsid w:val="00FE08AC"/>
    <w:rsid w:val="00FE199B"/>
    <w:rsid w:val="00FE2274"/>
    <w:rsid w:val="00FE3A2A"/>
    <w:rsid w:val="00FE46AF"/>
    <w:rsid w:val="00FE4D9A"/>
    <w:rsid w:val="00FE500E"/>
    <w:rsid w:val="00FE5461"/>
    <w:rsid w:val="00FE5BEA"/>
    <w:rsid w:val="00FE6D81"/>
    <w:rsid w:val="00FE76C3"/>
    <w:rsid w:val="00FE798A"/>
    <w:rsid w:val="00FE7FD9"/>
    <w:rsid w:val="00FF0CF6"/>
    <w:rsid w:val="00FF20E3"/>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1291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ind w:left="36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ko@vlada.gov.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rz.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C8090-2511-45A9-BED1-09997D917888}">
  <ds:schemaRefs>
    <ds:schemaRef ds:uri="http://schemas.microsoft.com/office/2006/documentManagement/types"/>
    <ds:schemaRef ds:uri="http://purl.org/dc/terms/"/>
    <ds:schemaRef ds:uri="http://www.w3.org/XML/1998/namespace"/>
    <ds:schemaRef ds:uri="http://purl.org/dc/dcmitype/"/>
    <ds:schemaRef ds:uri="http://purl.org/dc/elements/1.1/"/>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3.xml><?xml version="1.0" encoding="utf-8"?>
<ds:datastoreItem xmlns:ds="http://schemas.openxmlformats.org/officeDocument/2006/customXml" ds:itemID="{896772F7-2027-4ED4-9500-C8928570A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3F0AF5E-14E2-43EF-A7EC-ACE3DA70F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10261</Words>
  <Characters>58493</Characters>
  <Application>Microsoft Office Word</Application>
  <DocSecurity>0</DocSecurity>
  <Lines>487</Lines>
  <Paragraphs>137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2017-06-06T11:53:00Z</dcterms:created>
  <dcterms:modified xsi:type="dcterms:W3CDTF">2017-06-21T10:54:00Z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