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FD940" w14:textId="0DD993A8" w:rsidR="00081A38" w:rsidRDefault="00081A38" w:rsidP="005E1118">
      <w:pPr>
        <w:spacing w:after="150" w:line="288" w:lineRule="auto"/>
        <w:ind w:right="-144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8" w14:textId="77777777" w:rsidR="00FC3C2C" w:rsidRPr="009E1EBC" w:rsidRDefault="00FC3C2C" w:rsidP="00333AB1">
      <w:pPr>
        <w:spacing w:after="150"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r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E</w:t>
      </w:r>
      <w:r w:rsidR="003A2340"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tický kódex odborného hodnotiteľa</w:t>
      </w:r>
      <w:bookmarkStart w:id="0" w:name="_GoBack"/>
      <w:bookmarkEnd w:id="0"/>
    </w:p>
    <w:p w14:paraId="40050CA9" w14:textId="77777777" w:rsidR="008F7F7D" w:rsidRPr="00333AB1" w:rsidRDefault="008F7F7D" w:rsidP="00F24700">
      <w:pPr>
        <w:spacing w:after="150" w:line="288" w:lineRule="auto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333AB1" w:rsidRDefault="00FC3C2C" w:rsidP="00F24700">
      <w:pPr>
        <w:pStyle w:val="BodyText1"/>
        <w:jc w:val="both"/>
        <w:rPr>
          <w:lang w:val="sk-SK" w:eastAsia="sk-SK"/>
        </w:rPr>
      </w:pPr>
      <w:r w:rsidRPr="00333AB1">
        <w:rPr>
          <w:lang w:val="sk-SK" w:eastAsia="sk-SK"/>
        </w:rPr>
        <w:t xml:space="preserve">Etický kódex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pri vykonávaní</w:t>
      </w:r>
      <w:r w:rsidR="007A0E14" w:rsidRPr="00333AB1">
        <w:rPr>
          <w:lang w:val="sk-SK" w:eastAsia="sk-SK"/>
        </w:rPr>
        <w:t xml:space="preserve"> </w:t>
      </w:r>
      <w:r w:rsidR="007A0E14" w:rsidRPr="00333AB1">
        <w:rPr>
          <w:bCs/>
          <w:lang w:val="sk-SK" w:eastAsia="sk-SK"/>
        </w:rPr>
        <w:t>odborného hodnotenia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žiadostí o nenávratný finančný príspevok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(</w:t>
      </w:r>
      <w:r w:rsidR="000127E6" w:rsidRPr="00333AB1">
        <w:rPr>
          <w:bCs/>
          <w:lang w:val="sk-SK" w:eastAsia="sk-SK"/>
        </w:rPr>
        <w:t>ŽoNFP</w:t>
      </w:r>
      <w:r w:rsidR="000127E6">
        <w:rPr>
          <w:bCs/>
          <w:lang w:val="sk-SK" w:eastAsia="sk-SK"/>
        </w:rPr>
        <w:t xml:space="preserve">) </w:t>
      </w:r>
      <w:r w:rsidR="00EA65FF" w:rsidRPr="00333AB1">
        <w:rPr>
          <w:bCs/>
          <w:lang w:val="sk-SK" w:eastAsia="sk-SK"/>
        </w:rPr>
        <w:t xml:space="preserve">predložených v rámci výzvy </w:t>
      </w:r>
      <w:r w:rsidR="00901CC4">
        <w:rPr>
          <w:bCs/>
          <w:lang w:val="sk-SK" w:eastAsia="sk-SK"/>
        </w:rPr>
        <w:t xml:space="preserve">alebo vyzvania </w:t>
      </w:r>
      <w:r w:rsidR="00EA65FF" w:rsidRPr="00333AB1">
        <w:rPr>
          <w:bCs/>
          <w:lang w:val="sk-SK" w:eastAsia="sk-SK"/>
        </w:rPr>
        <w:t>na predkladanie ŽoNFP</w:t>
      </w:r>
      <w:r w:rsidR="00AE7232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333AB1" w:rsidRDefault="00EA65FF" w:rsidP="00F24700">
      <w:pPr>
        <w:pStyle w:val="Odsekzoznamu"/>
        <w:numPr>
          <w:ilvl w:val="0"/>
          <w:numId w:val="40"/>
        </w:numPr>
        <w:shd w:val="clear" w:color="auto" w:fill="FFFFFF"/>
        <w:spacing w:beforeAutospacing="1" w:afterAutospacing="1" w:line="288" w:lineRule="auto"/>
        <w:ind w:left="426" w:hanging="284"/>
        <w:rPr>
          <w:color w:val="000000"/>
          <w:szCs w:val="48"/>
          <w:lang w:eastAsia="sk-SK"/>
        </w:rPr>
      </w:pPr>
      <w:r w:rsidRPr="00333AB1">
        <w:rPr>
          <w:color w:val="000000"/>
          <w:szCs w:val="48"/>
          <w:lang w:eastAsia="sk-SK"/>
        </w:rPr>
        <w:t>Kódex predstavuje súbor</w:t>
      </w:r>
      <w:r w:rsidR="00FC3C2C" w:rsidRPr="00333AB1">
        <w:rPr>
          <w:color w:val="000000"/>
          <w:szCs w:val="48"/>
          <w:lang w:eastAsia="sk-SK"/>
        </w:rPr>
        <w:t xml:space="preserve"> záväzných noriem správania sa </w:t>
      </w:r>
      <w:r w:rsidRPr="00333AB1">
        <w:rPr>
          <w:color w:val="000000"/>
          <w:szCs w:val="48"/>
          <w:lang w:eastAsia="sk-SK"/>
        </w:rPr>
        <w:t>odborného hodnotiteľa</w:t>
      </w:r>
      <w:r w:rsidR="00FC3C2C" w:rsidRPr="00333AB1">
        <w:rPr>
          <w:color w:val="000000"/>
          <w:szCs w:val="48"/>
          <w:lang w:eastAsia="sk-SK"/>
        </w:rPr>
        <w:t>.</w:t>
      </w:r>
    </w:p>
    <w:p w14:paraId="11AB26FC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Default="004E73E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>
        <w:rPr>
          <w:rFonts w:cs="Arial"/>
          <w:color w:val="000000"/>
          <w:szCs w:val="19"/>
          <w:lang w:eastAsia="sk-SK"/>
        </w:rPr>
        <w:t xml:space="preserve">svojich </w:t>
      </w:r>
      <w:r w:rsidRPr="00333AB1">
        <w:rPr>
          <w:rFonts w:cs="Arial"/>
          <w:color w:val="000000"/>
          <w:szCs w:val="19"/>
          <w:lang w:eastAsia="sk-SK"/>
        </w:rPr>
        <w:t xml:space="preserve">povinností, akéhokoľvek správania, ktoré by mohlo narušiť vážnosť </w:t>
      </w:r>
      <w:r w:rsidRPr="000C1A28">
        <w:rPr>
          <w:rFonts w:cs="Arial"/>
          <w:color w:val="000000"/>
          <w:szCs w:val="19"/>
          <w:lang w:eastAsia="sk-SK"/>
        </w:rPr>
        <w:t xml:space="preserve">hodnotiaceho procesu. </w:t>
      </w:r>
      <w:r w:rsidR="000127E6">
        <w:rPr>
          <w:rFonts w:cs="Arial"/>
          <w:color w:val="000000"/>
          <w:szCs w:val="19"/>
          <w:lang w:eastAsia="sk-SK"/>
        </w:rPr>
        <w:t>I v</w:t>
      </w:r>
      <w:r w:rsidRPr="000127E6">
        <w:rPr>
          <w:rFonts w:cs="Arial"/>
          <w:color w:val="000000"/>
          <w:szCs w:val="19"/>
          <w:lang w:eastAsia="sk-SK"/>
        </w:rPr>
        <w:t xml:space="preserve">o vzťahu </w:t>
      </w:r>
      <w:r w:rsidR="008F7F7D" w:rsidRPr="000127E6">
        <w:rPr>
          <w:rFonts w:cs="Arial"/>
          <w:color w:val="000000"/>
          <w:szCs w:val="19"/>
          <w:lang w:eastAsia="sk-SK"/>
        </w:rPr>
        <w:t>k verejnosti</w:t>
      </w:r>
      <w:r w:rsidRPr="000127E6">
        <w:rPr>
          <w:rFonts w:cs="Arial"/>
          <w:color w:val="000000"/>
          <w:szCs w:val="19"/>
          <w:lang w:eastAsia="sk-SK"/>
        </w:rPr>
        <w:t xml:space="preserve"> koná čestne, korektne a v súlade so zásadami slušného </w:t>
      </w:r>
      <w:r w:rsidR="000127E6">
        <w:rPr>
          <w:rFonts w:cs="Arial"/>
          <w:color w:val="000000"/>
          <w:szCs w:val="19"/>
          <w:lang w:eastAsia="sk-SK"/>
        </w:rPr>
        <w:t xml:space="preserve">a etického </w:t>
      </w:r>
      <w:r w:rsidRPr="000127E6">
        <w:rPr>
          <w:rFonts w:cs="Arial"/>
          <w:color w:val="000000"/>
          <w:szCs w:val="19"/>
          <w:lang w:eastAsia="sk-SK"/>
        </w:rPr>
        <w:t>správania.</w:t>
      </w:r>
    </w:p>
    <w:p w14:paraId="40050CAF" w14:textId="10325E65" w:rsidR="00FC3C2C" w:rsidRPr="00333AB1" w:rsidRDefault="00EA65FF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vykonávať </w:t>
      </w:r>
      <w:r w:rsidRPr="00333AB1">
        <w:rPr>
          <w:rFonts w:cs="Arial"/>
          <w:color w:val="000000"/>
          <w:szCs w:val="19"/>
          <w:lang w:eastAsia="sk-SK"/>
        </w:rPr>
        <w:t xml:space="preserve">odborné hodnotenie </w:t>
      </w:r>
      <w:r w:rsidR="004E73E2">
        <w:rPr>
          <w:rFonts w:cs="Arial"/>
          <w:color w:val="000000"/>
          <w:szCs w:val="19"/>
          <w:lang w:eastAsia="sk-SK"/>
        </w:rPr>
        <w:t>profesionálne,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v súlade </w:t>
      </w:r>
      <w:r w:rsidR="004E73E2">
        <w:rPr>
          <w:rFonts w:cs="Arial"/>
          <w:color w:val="000000"/>
          <w:szCs w:val="19"/>
          <w:lang w:eastAsia="sk-SK"/>
        </w:rPr>
        <w:t>s legislatívnymi predpismi EÚ a</w:t>
      </w:r>
      <w:r w:rsidR="008F7F7D">
        <w:rPr>
          <w:rFonts w:cs="Arial"/>
          <w:color w:val="000000"/>
          <w:szCs w:val="19"/>
          <w:lang w:eastAsia="sk-SK"/>
        </w:rPr>
        <w:t> SR a</w:t>
      </w:r>
      <w:r w:rsidR="004E73E2">
        <w:rPr>
          <w:rFonts w:cs="Arial"/>
          <w:color w:val="000000"/>
          <w:szCs w:val="19"/>
          <w:lang w:eastAsia="sk-SK"/>
        </w:rPr>
        <w:t xml:space="preserve"> 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s príručkou pre hodnotiteľa, </w:t>
      </w:r>
      <w:del w:id="1" w:author="Rene Mraz" w:date="2015-04-28T15:40:00Z">
        <w:r w:rsidR="0029762A" w:rsidDel="0029762A">
          <w:rPr>
            <w:rFonts w:cs="Arial"/>
            <w:color w:val="000000"/>
            <w:szCs w:val="19"/>
            <w:lang w:eastAsia="sk-SK"/>
          </w:rPr>
          <w:delText xml:space="preserve"> </w:delText>
        </w:r>
      </w:del>
      <w:r w:rsidRPr="00333AB1">
        <w:rPr>
          <w:rFonts w:cs="Arial"/>
          <w:color w:val="000000"/>
          <w:szCs w:val="19"/>
          <w:lang w:eastAsia="sk-SK"/>
        </w:rPr>
        <w:t>využ</w:t>
      </w:r>
      <w:r w:rsidR="008F7F7D">
        <w:rPr>
          <w:rFonts w:cs="Arial"/>
          <w:color w:val="000000"/>
          <w:szCs w:val="19"/>
          <w:lang w:eastAsia="sk-SK"/>
        </w:rPr>
        <w:t>ívajúc</w:t>
      </w:r>
      <w:r w:rsidRPr="00333AB1">
        <w:rPr>
          <w:rFonts w:cs="Arial"/>
          <w:color w:val="000000"/>
          <w:szCs w:val="19"/>
          <w:lang w:eastAsia="sk-SK"/>
        </w:rPr>
        <w:t xml:space="preserve"> svoje schopnosti a odborné znalosti, svedomite, </w:t>
      </w:r>
      <w:r w:rsidR="008F7F7D">
        <w:rPr>
          <w:rFonts w:cs="Arial"/>
          <w:color w:val="000000"/>
          <w:szCs w:val="19"/>
          <w:lang w:eastAsia="sk-SK"/>
        </w:rPr>
        <w:t>zodpovedne, riadne a včas,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</w:t>
      </w:r>
      <w:r w:rsidR="004E73E2" w:rsidRPr="00333AB1">
        <w:rPr>
          <w:rFonts w:cs="Arial"/>
          <w:color w:val="000000"/>
          <w:szCs w:val="19"/>
          <w:lang w:eastAsia="sk-SK"/>
        </w:rPr>
        <w:t xml:space="preserve">na základe riadne zisteného skutkového stavu veci, </w:t>
      </w:r>
      <w:r w:rsidR="008F7F7D">
        <w:rPr>
          <w:rFonts w:cs="Arial"/>
          <w:color w:val="000000"/>
          <w:szCs w:val="19"/>
          <w:lang w:eastAsia="sk-SK"/>
        </w:rPr>
        <w:t xml:space="preserve">dbajúc </w:t>
      </w:r>
      <w:r w:rsidR="006E31D5">
        <w:rPr>
          <w:rFonts w:cs="Arial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>
        <w:rPr>
          <w:rFonts w:cs="Arial"/>
          <w:color w:val="000000"/>
          <w:szCs w:val="19"/>
          <w:lang w:eastAsia="sk-SK"/>
        </w:rPr>
        <w:t>. S</w:t>
      </w:r>
      <w:r w:rsidR="004E73E2" w:rsidRPr="00333AB1">
        <w:rPr>
          <w:rFonts w:cs="Arial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F24700" w:rsidRDefault="007A0E14" w:rsidP="005D1EE3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Pr="000C1A28">
        <w:rPr>
          <w:rFonts w:cs="Arial"/>
          <w:color w:val="000000"/>
          <w:szCs w:val="19"/>
          <w:lang w:eastAsia="sk-SK"/>
        </w:rPr>
        <w:t>je povinný zachovávať mlčanlivosť</w:t>
      </w:r>
      <w:r w:rsidR="00432C6E" w:rsidRPr="000C1A28">
        <w:rPr>
          <w:rFonts w:cs="Arial"/>
          <w:color w:val="000000"/>
          <w:szCs w:val="19"/>
          <w:lang w:eastAsia="sk-SK"/>
        </w:rPr>
        <w:t xml:space="preserve">. </w:t>
      </w:r>
      <w:r w:rsidR="00956B05" w:rsidRPr="000C1A28">
        <w:rPr>
          <w:rFonts w:cs="Arial"/>
          <w:color w:val="000000"/>
          <w:szCs w:val="19"/>
          <w:lang w:eastAsia="sk-SK"/>
        </w:rPr>
        <w:t>V rámci zachovávania d</w:t>
      </w:r>
      <w:r w:rsidR="00505915">
        <w:rPr>
          <w:rFonts w:cs="Arial"/>
          <w:color w:val="000000"/>
          <w:szCs w:val="19"/>
          <w:lang w:eastAsia="sk-SK"/>
        </w:rPr>
        <w:t>ôvernosti</w:t>
      </w:r>
      <w:r w:rsidR="006E31D5">
        <w:rPr>
          <w:rFonts w:cs="Arial"/>
          <w:color w:val="000000"/>
          <w:szCs w:val="19"/>
          <w:lang w:eastAsia="sk-SK"/>
        </w:rPr>
        <w:t xml:space="preserve"> informácií</w:t>
      </w:r>
      <w:r w:rsidR="00956B05" w:rsidRPr="000C1A28">
        <w:rPr>
          <w:rFonts w:cs="Arial"/>
          <w:color w:val="000000"/>
          <w:szCs w:val="19"/>
          <w:lang w:eastAsia="sk-SK"/>
        </w:rPr>
        <w:t xml:space="preserve"> odborný hodnotiteľ nekomunikuje z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333AB1">
        <w:rPr>
          <w:rFonts w:cs="Arial"/>
          <w:color w:val="000000"/>
          <w:szCs w:val="19"/>
          <w:lang w:eastAsia="sk-SK"/>
        </w:rPr>
        <w:t>so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 žiadnou treťou stranou. 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="00333AB1" w:rsidRPr="00F178A0">
        <w:rPr>
          <w:rFonts w:cs="Arial"/>
          <w:color w:val="000000"/>
          <w:szCs w:val="19"/>
          <w:lang w:eastAsia="sk-SK"/>
        </w:rPr>
        <w:t>počas celého procesu hodnotenia</w:t>
      </w:r>
      <w:r w:rsidR="00333AB1" w:rsidRPr="00333AB1">
        <w:rPr>
          <w:rFonts w:cs="Arial"/>
          <w:color w:val="000000"/>
          <w:szCs w:val="19"/>
          <w:lang w:eastAsia="sk-SK"/>
        </w:rPr>
        <w:t xml:space="preserve"> </w:t>
      </w:r>
      <w:r w:rsidR="00432C6E" w:rsidRPr="00333AB1">
        <w:rPr>
          <w:rFonts w:cs="Arial"/>
          <w:color w:val="000000"/>
          <w:szCs w:val="19"/>
          <w:lang w:eastAsia="sk-SK"/>
        </w:rPr>
        <w:t>ne</w:t>
      </w:r>
      <w:r w:rsidR="00CC6F67" w:rsidRPr="00333AB1">
        <w:rPr>
          <w:rFonts w:cs="Arial"/>
          <w:color w:val="000000"/>
          <w:szCs w:val="19"/>
          <w:lang w:eastAsia="sk-SK"/>
        </w:rPr>
        <w:t>zverejňuje mená ostatných odborných hodnotiteľov</w:t>
      </w:r>
      <w:r w:rsidR="00000EE3">
        <w:rPr>
          <w:rFonts w:cs="Arial"/>
          <w:color w:val="000000"/>
          <w:szCs w:val="19"/>
          <w:lang w:eastAsia="sk-SK"/>
        </w:rPr>
        <w:t xml:space="preserve">, </w:t>
      </w:r>
      <w:r w:rsidR="00CC6F67" w:rsidRPr="00333AB1">
        <w:rPr>
          <w:rFonts w:cs="Arial"/>
          <w:color w:val="000000"/>
          <w:szCs w:val="19"/>
          <w:lang w:eastAsia="sk-SK"/>
        </w:rPr>
        <w:t>dokumenty podliehajúce odbornému hodnoteniu</w:t>
      </w:r>
      <w:r w:rsidR="006E31D5">
        <w:rPr>
          <w:rFonts w:cs="Arial"/>
          <w:color w:val="000000"/>
          <w:szCs w:val="19"/>
          <w:lang w:eastAsia="sk-SK"/>
        </w:rPr>
        <w:t>,</w:t>
      </w:r>
      <w:r w:rsidR="00000EE3">
        <w:rPr>
          <w:rFonts w:cs="Arial"/>
          <w:color w:val="000000"/>
          <w:szCs w:val="19"/>
          <w:lang w:eastAsia="sk-SK"/>
        </w:rPr>
        <w:t xml:space="preserve"> ani informácie z dôverných dokumentov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. </w:t>
      </w:r>
      <w:r w:rsidR="00956B05" w:rsidRPr="00333AB1">
        <w:rPr>
          <w:rFonts w:cs="Arial"/>
          <w:color w:val="000000"/>
          <w:szCs w:val="19"/>
          <w:lang w:eastAsia="sk-SK"/>
        </w:rPr>
        <w:t>D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333AB1">
        <w:rPr>
          <w:rFonts w:cs="Arial"/>
          <w:color w:val="000000"/>
          <w:szCs w:val="19"/>
          <w:lang w:eastAsia="sk-SK"/>
        </w:rPr>
        <w:t>nesmú opustiť miestnosť určenú na vykonávanie odborného hodnotenia.</w:t>
      </w:r>
      <w:r w:rsidR="00505915">
        <w:rPr>
          <w:rFonts w:cs="Arial"/>
          <w:color w:val="000000"/>
          <w:szCs w:val="19"/>
          <w:lang w:eastAsia="sk-SK"/>
        </w:rPr>
        <w:t xml:space="preserve"> </w:t>
      </w:r>
      <w:r w:rsidR="00505915" w:rsidRPr="00F24700">
        <w:rPr>
          <w:rFonts w:cs="Arial"/>
          <w:color w:val="000000"/>
          <w:szCs w:val="19"/>
          <w:lang w:eastAsia="sk-SK"/>
        </w:rPr>
        <w:t>Princíp zachovávania mlčanlivosti sa nev</w:t>
      </w:r>
      <w:r w:rsidR="00403652" w:rsidRPr="00F24700">
        <w:rPr>
          <w:rFonts w:cs="Arial"/>
          <w:color w:val="000000"/>
          <w:szCs w:val="19"/>
          <w:lang w:eastAsia="sk-SK"/>
        </w:rPr>
        <w:t>z</w:t>
      </w:r>
      <w:r w:rsidR="00505915" w:rsidRPr="00F24700">
        <w:rPr>
          <w:rFonts w:cs="Arial"/>
          <w:color w:val="000000"/>
          <w:szCs w:val="19"/>
          <w:lang w:eastAsia="sk-SK"/>
        </w:rPr>
        <w:t xml:space="preserve">ťahuje na prípady </w:t>
      </w:r>
      <w:r w:rsidR="00000EE3" w:rsidRPr="00F24700">
        <w:rPr>
          <w:rFonts w:cs="Arial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vykonáva odborné hodnotenie v súlade s princípom nezávislosti</w:t>
      </w:r>
      <w:r w:rsidR="004E73E2">
        <w:rPr>
          <w:rFonts w:cs="Arial"/>
          <w:color w:val="000000"/>
          <w:szCs w:val="19"/>
          <w:lang w:eastAsia="sk-SK"/>
        </w:rPr>
        <w:t>. P</w:t>
      </w:r>
      <w:r w:rsidR="00B14ED7">
        <w:rPr>
          <w:rFonts w:cs="Arial"/>
          <w:color w:val="000000"/>
          <w:szCs w:val="19"/>
          <w:lang w:eastAsia="sk-SK"/>
        </w:rPr>
        <w:t xml:space="preserve">redkladané </w:t>
      </w:r>
      <w:r w:rsidR="00EB3326">
        <w:rPr>
          <w:rFonts w:cs="Arial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>
        <w:rPr>
          <w:rFonts w:cs="Arial"/>
          <w:color w:val="000000"/>
          <w:szCs w:val="19"/>
          <w:lang w:eastAsia="sk-SK"/>
        </w:rPr>
        <w:t> </w:t>
      </w:r>
      <w:r w:rsidR="00EB3326">
        <w:rPr>
          <w:rFonts w:cs="Arial"/>
          <w:color w:val="000000"/>
          <w:szCs w:val="19"/>
          <w:lang w:eastAsia="sk-SK"/>
        </w:rPr>
        <w:t>svedomia</w:t>
      </w:r>
      <w:r w:rsidR="00B14ED7">
        <w:rPr>
          <w:rFonts w:cs="Arial"/>
          <w:color w:val="000000"/>
          <w:szCs w:val="19"/>
          <w:lang w:eastAsia="sk-SK"/>
        </w:rPr>
        <w:t>.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</w:p>
    <w:p w14:paraId="40050CB3" w14:textId="0C88E77D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postupuje pri hodnotení v súlade s </w:t>
      </w:r>
      <w:r>
        <w:rPr>
          <w:rFonts w:cs="Arial"/>
          <w:color w:val="000000"/>
          <w:szCs w:val="19"/>
          <w:lang w:eastAsia="sk-SK"/>
        </w:rPr>
        <w:t>princípmi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  <w:r w:rsidR="004E73E2">
        <w:rPr>
          <w:rFonts w:cs="Arial"/>
          <w:color w:val="000000"/>
          <w:szCs w:val="19"/>
          <w:lang w:eastAsia="sk-SK"/>
        </w:rPr>
        <w:t xml:space="preserve">nestrannosti </w:t>
      </w:r>
      <w:r w:rsidR="006E2691">
        <w:rPr>
          <w:rFonts w:cs="Arial"/>
          <w:color w:val="000000"/>
          <w:szCs w:val="19"/>
          <w:lang w:eastAsia="sk-SK"/>
        </w:rPr>
        <w:t>a</w:t>
      </w:r>
      <w:r w:rsidR="004E73E2">
        <w:rPr>
          <w:rFonts w:cs="Arial"/>
          <w:color w:val="000000"/>
          <w:szCs w:val="19"/>
          <w:lang w:eastAsia="sk-SK"/>
        </w:rPr>
        <w:t xml:space="preserve"> obj</w:t>
      </w:r>
      <w:r w:rsidR="00403652">
        <w:rPr>
          <w:rFonts w:cs="Arial"/>
          <w:color w:val="000000"/>
          <w:szCs w:val="19"/>
          <w:lang w:eastAsia="sk-SK"/>
        </w:rPr>
        <w:t>e</w:t>
      </w:r>
      <w:r w:rsidR="004E73E2">
        <w:rPr>
          <w:rFonts w:cs="Arial"/>
          <w:color w:val="000000"/>
          <w:szCs w:val="19"/>
          <w:lang w:eastAsia="sk-SK"/>
        </w:rPr>
        <w:t>ktivity. V</w:t>
      </w:r>
      <w:r w:rsidR="003B5CB0">
        <w:rPr>
          <w:rFonts w:cs="Arial"/>
          <w:color w:val="000000"/>
          <w:szCs w:val="19"/>
          <w:lang w:eastAsia="sk-SK"/>
        </w:rPr>
        <w:t xml:space="preserve">ykonáva hodnotenie nestranne </w:t>
      </w:r>
      <w:r w:rsidR="009E17E4">
        <w:rPr>
          <w:rFonts w:cs="Arial"/>
          <w:color w:val="000000"/>
          <w:szCs w:val="19"/>
          <w:lang w:eastAsia="sk-SK"/>
        </w:rPr>
        <w:t>na základe zhodnotenia faktického stavu a i</w:t>
      </w:r>
      <w:r w:rsidR="006E31D5">
        <w:rPr>
          <w:rFonts w:cs="Arial"/>
          <w:color w:val="000000"/>
          <w:szCs w:val="19"/>
          <w:lang w:eastAsia="sk-SK"/>
        </w:rPr>
        <w:t>nformácií, ktoré má k dispozícii</w:t>
      </w:r>
      <w:r w:rsidR="003B5CB0">
        <w:rPr>
          <w:rFonts w:cs="Arial"/>
          <w:color w:val="000000"/>
          <w:szCs w:val="19"/>
          <w:lang w:eastAsia="sk-SK"/>
        </w:rPr>
        <w:t xml:space="preserve"> bez ohľadu na pôvod ŽoNFP alebo identitu žiadateľov</w:t>
      </w:r>
      <w:r w:rsidR="004E73E2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333AB1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>
        <w:rPr>
          <w:rFonts w:cs="Arial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>
        <w:rPr>
          <w:rFonts w:cs="Arial"/>
          <w:color w:val="000000"/>
          <w:szCs w:val="19"/>
          <w:lang w:eastAsia="sk-SK"/>
        </w:rPr>
        <w:t>presnosti</w:t>
      </w:r>
      <w:r w:rsidR="004E73E2">
        <w:rPr>
          <w:rFonts w:cs="Arial"/>
          <w:color w:val="000000"/>
          <w:szCs w:val="19"/>
          <w:lang w:eastAsia="sk-SK"/>
        </w:rPr>
        <w:t xml:space="preserve"> a </w:t>
      </w:r>
      <w:r w:rsidR="004E73E2" w:rsidRPr="00333AB1">
        <w:rPr>
          <w:rFonts w:cs="Arial"/>
          <w:color w:val="000000"/>
          <w:szCs w:val="19"/>
          <w:lang w:eastAsia="sk-SK"/>
        </w:rPr>
        <w:t>konzistentnost</w:t>
      </w:r>
      <w:r w:rsidR="004E73E2">
        <w:rPr>
          <w:rFonts w:cs="Arial"/>
          <w:color w:val="000000"/>
          <w:szCs w:val="19"/>
          <w:lang w:eastAsia="sk-SK"/>
        </w:rPr>
        <w:t>i. H</w:t>
      </w:r>
      <w:r w:rsidRPr="00333AB1">
        <w:rPr>
          <w:rFonts w:cs="Arial"/>
          <w:color w:val="000000"/>
          <w:szCs w:val="19"/>
          <w:lang w:eastAsia="sk-SK"/>
        </w:rPr>
        <w:t>odnotí predložené dokumenty na základe presne stanovených h</w:t>
      </w:r>
      <w:r w:rsidR="003B5CB0">
        <w:rPr>
          <w:rFonts w:cs="Arial"/>
          <w:color w:val="000000"/>
          <w:szCs w:val="19"/>
          <w:lang w:eastAsia="sk-SK"/>
        </w:rPr>
        <w:t>odnotiacich kritérií</w:t>
      </w:r>
      <w:r w:rsidRPr="00333AB1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> </w:t>
      </w:r>
      <w:r w:rsidRPr="00333AB1">
        <w:rPr>
          <w:rFonts w:cs="Arial"/>
          <w:color w:val="000000"/>
          <w:szCs w:val="19"/>
          <w:lang w:eastAsia="sk-SK"/>
        </w:rPr>
        <w:t>aplikuje rovnaké postupy a štandardy odborného</w:t>
      </w:r>
      <w:r w:rsidR="003B5CB0">
        <w:rPr>
          <w:rFonts w:cs="Arial"/>
          <w:color w:val="000000"/>
          <w:szCs w:val="19"/>
          <w:lang w:eastAsia="sk-SK"/>
        </w:rPr>
        <w:t xml:space="preserve"> hodnotenia pri všetkých </w:t>
      </w:r>
      <w:r w:rsidR="00D23A38">
        <w:rPr>
          <w:rFonts w:cs="Arial"/>
          <w:color w:val="000000"/>
          <w:szCs w:val="19"/>
          <w:lang w:eastAsia="sk-SK"/>
        </w:rPr>
        <w:t xml:space="preserve">predložených </w:t>
      </w:r>
      <w:r w:rsidR="003B5CB0">
        <w:rPr>
          <w:rFonts w:cs="Arial"/>
          <w:color w:val="000000"/>
          <w:szCs w:val="19"/>
          <w:lang w:eastAsia="sk-SK"/>
        </w:rPr>
        <w:t>ŽoNFP</w:t>
      </w:r>
      <w:r w:rsidRPr="00333AB1">
        <w:rPr>
          <w:rFonts w:cs="Arial"/>
          <w:color w:val="000000"/>
          <w:szCs w:val="19"/>
          <w:lang w:eastAsia="sk-SK"/>
        </w:rPr>
        <w:t>.</w:t>
      </w:r>
    </w:p>
    <w:p w14:paraId="2E373279" w14:textId="77777777" w:rsidR="00D42619" w:rsidRDefault="00D42619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</w:p>
    <w:p w14:paraId="550534BF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lastRenderedPageBreak/>
        <w:t xml:space="preserve">Článok III. </w:t>
      </w:r>
    </w:p>
    <w:p w14:paraId="40050CB5" w14:textId="43C564A5" w:rsidR="00FC3C2C" w:rsidRPr="004E73E2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70FFAFF7" w:rsidR="00A07058" w:rsidRPr="000C1A28" w:rsidRDefault="002C51ED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333AB1"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="00FC3C2C" w:rsidRPr="00333AB1">
        <w:rPr>
          <w:rFonts w:ascii="Tahoma" w:hAnsi="Tahoma" w:cs="Tahoma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333AB1">
        <w:rPr>
          <w:rFonts w:ascii="Tahoma" w:hAnsi="Tahoma" w:cs="Tahoma"/>
          <w:color w:val="000000"/>
          <w:szCs w:val="19"/>
          <w:lang w:eastAsia="sk-SK"/>
        </w:rPr>
        <w:t>bolo v rozpore s riadnym plnením jeho povinností</w:t>
      </w:r>
      <w:r w:rsidR="000C1A28">
        <w:rPr>
          <w:rFonts w:ascii="Tahoma" w:hAnsi="Tahoma" w:cs="Tahoma"/>
          <w:color w:val="000000"/>
          <w:szCs w:val="19"/>
          <w:lang w:eastAsia="sk-SK"/>
        </w:rPr>
        <w:t>, zásadou nezávislosti</w:t>
      </w:r>
      <w:r w:rsidR="006E2691">
        <w:rPr>
          <w:rFonts w:ascii="Tahoma" w:hAnsi="Tahoma" w:cs="Tahoma"/>
          <w:color w:val="000000"/>
          <w:szCs w:val="19"/>
          <w:lang w:eastAsia="sk-SK"/>
        </w:rPr>
        <w:t>, objektivity</w:t>
      </w:r>
      <w:r w:rsidR="000C1A28">
        <w:rPr>
          <w:rFonts w:ascii="Tahoma" w:hAnsi="Tahoma" w:cs="Tahoma"/>
          <w:color w:val="000000"/>
          <w:szCs w:val="19"/>
          <w:lang w:eastAsia="sk-SK"/>
        </w:rPr>
        <w:t xml:space="preserve"> a nestrannosti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a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mohlo viesť ku konfliktu verejného záujmu s osobnými záujmami </w:t>
      </w:r>
      <w:r w:rsidRPr="000C1A28">
        <w:rPr>
          <w:rFonts w:ascii="Tahoma" w:hAnsi="Tahoma" w:cs="Tahoma"/>
          <w:color w:val="000000"/>
          <w:szCs w:val="19"/>
          <w:lang w:eastAsia="sk-SK"/>
        </w:rPr>
        <w:t>odborného hodnotiteľa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, je</w:t>
      </w:r>
      <w:r w:rsidR="006E2691">
        <w:rPr>
          <w:rFonts w:ascii="Tahoma" w:hAnsi="Tahoma" w:cs="Tahoma"/>
          <w:color w:val="000000"/>
          <w:szCs w:val="19"/>
          <w:lang w:eastAsia="sk-SK"/>
        </w:rPr>
        <w:t>ho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 blízkych osôb alebo iných fyzických a právnických osôb. Na akýkoľvek </w:t>
      </w:r>
      <w:r w:rsidR="006E2691">
        <w:rPr>
          <w:rFonts w:ascii="Tahoma" w:hAnsi="Tahoma" w:cs="Tahoma"/>
          <w:color w:val="000000"/>
          <w:szCs w:val="19"/>
          <w:lang w:eastAsia="sk-SK"/>
        </w:rPr>
        <w:t xml:space="preserve">zistený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skutočný alebo možný konflikt záujmov 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je povinný bezodkladne upozorniť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pove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reného zamestnanca </w:t>
      </w:r>
      <w:r w:rsidR="006E2691">
        <w:rPr>
          <w:rFonts w:ascii="Tahoma" w:hAnsi="Tahoma" w:cs="Tahoma"/>
          <w:color w:val="000000"/>
          <w:szCs w:val="19"/>
          <w:lang w:eastAsia="sk-SK"/>
        </w:rPr>
        <w:t>riadiaceho orgánu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40050CB7" w14:textId="77777777" w:rsidR="00A07058" w:rsidRDefault="00A07058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0C1A28">
        <w:rPr>
          <w:rFonts w:ascii="Tahoma" w:hAnsi="Tahoma" w:cs="Tahoma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>
        <w:rPr>
          <w:rStyle w:val="Odkaznapoznmkupodiarou"/>
          <w:rFonts w:cs="Tahoma"/>
          <w:color w:val="000000"/>
          <w:szCs w:val="19"/>
          <w:lang w:eastAsia="sk-SK"/>
        </w:rPr>
        <w:footnoteReference w:id="1"/>
      </w:r>
      <w:r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171F8497" w14:textId="77777777" w:rsidR="00F111CC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4E73E2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B0FAF" w:rsidRDefault="001B0FAF" w:rsidP="00F24700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nevyžaduje ani neprijíma žiadne dary, ani iné výhody, ktoré by mohli mať vplyv na jeho rozhodovanie </w:t>
      </w:r>
      <w:r w:rsidR="006E2691">
        <w:rPr>
          <w:rFonts w:ascii="Tahoma" w:hAnsi="Tahoma" w:cs="Tahoma"/>
          <w:color w:val="000000"/>
          <w:szCs w:val="19"/>
          <w:lang w:eastAsia="sk-SK"/>
        </w:rPr>
        <w:t>a profesionálny prístup vo veci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Default="004F7876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nepripustí, aby sa </w:t>
      </w:r>
      <w:r w:rsidR="00437A19">
        <w:rPr>
          <w:rFonts w:ascii="Tahoma" w:hAnsi="Tahoma" w:cs="Tahoma"/>
          <w:color w:val="000000"/>
          <w:szCs w:val="19"/>
          <w:lang w:eastAsia="sk-SK"/>
        </w:rPr>
        <w:t>pri výkone hodnotenia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dostal do postavenia, v ktorom by bol zavi</w:t>
      </w:r>
      <w:r w:rsidR="00D62403">
        <w:rPr>
          <w:rFonts w:ascii="Tahoma" w:hAnsi="Tahoma" w:cs="Tahoma"/>
          <w:color w:val="000000"/>
          <w:szCs w:val="19"/>
          <w:lang w:eastAsia="sk-SK"/>
        </w:rPr>
        <w:t>azaný odplatiť preukázanú službu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Default="004E73E2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 xml:space="preserve">Odborný hodnotiteľ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nesmie poskytnúť </w:t>
      </w:r>
      <w:r w:rsidR="00EF2D63">
        <w:rPr>
          <w:rFonts w:ascii="Tahoma" w:hAnsi="Tahoma" w:cs="Tahoma"/>
          <w:color w:val="000000"/>
          <w:szCs w:val="19"/>
          <w:lang w:eastAsia="sk-SK"/>
        </w:rPr>
        <w:t xml:space="preserve">platené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>
        <w:rPr>
          <w:rFonts w:ascii="Tahoma" w:hAnsi="Tahoma" w:cs="Tahoma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CE554E" w:rsidRDefault="008135BB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</w:t>
      </w:r>
      <w:r w:rsidR="00D62403">
        <w:rPr>
          <w:rFonts w:cs="Arial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CE554E" w:rsidRDefault="00902102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Ozná</w:t>
      </w:r>
      <w:r w:rsidR="00E3739D">
        <w:rPr>
          <w:rFonts w:cs="Arial"/>
          <w:b/>
          <w:bCs/>
          <w:color w:val="000000"/>
          <w:szCs w:val="19"/>
          <w:lang w:eastAsia="sk-SK"/>
        </w:rPr>
        <w:t>m</w:t>
      </w:r>
      <w:r w:rsidRPr="00CE554E">
        <w:rPr>
          <w:rFonts w:cs="Arial"/>
          <w:b/>
          <w:bCs/>
          <w:color w:val="000000"/>
          <w:szCs w:val="19"/>
          <w:lang w:eastAsia="sk-SK"/>
        </w:rPr>
        <w:t>e</w:t>
      </w:r>
      <w:r w:rsidR="00E3739D">
        <w:rPr>
          <w:rFonts w:cs="Arial"/>
          <w:b/>
          <w:bCs/>
          <w:color w:val="000000"/>
          <w:szCs w:val="19"/>
          <w:lang w:eastAsia="sk-SK"/>
        </w:rPr>
        <w:t>n</w:t>
      </w:r>
      <w:r w:rsidRPr="00CE554E">
        <w:rPr>
          <w:rFonts w:cs="Arial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D64E7D" w:rsidR="00F24700" w:rsidRDefault="00F24700" w:rsidP="00A50B3B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F24700">
        <w:rPr>
          <w:rFonts w:ascii="Tahoma" w:hAnsi="Tahoma" w:cs="Tahoma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odborného hodnotiteľa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právnymi predpismi </w:t>
      </w:r>
      <w:r w:rsidR="009B7B9C">
        <w:rPr>
          <w:rFonts w:ascii="Tahoma" w:hAnsi="Tahoma" w:cs="Tahoma"/>
          <w:color w:val="000000"/>
          <w:szCs w:val="19"/>
          <w:lang w:eastAsia="sk-SK"/>
        </w:rPr>
        <w:t xml:space="preserve">EÚ a SR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aby konal </w:t>
      </w:r>
      <w:r w:rsidRPr="00F24700">
        <w:rPr>
          <w:rFonts w:ascii="Tahoma" w:hAnsi="Tahoma" w:cs="Tahoma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 EÚ a SR</w:t>
      </w:r>
      <w:r w:rsidRPr="00F24700">
        <w:rPr>
          <w:rFonts w:ascii="Tahoma" w:hAnsi="Tahoma" w:cs="Tahoma"/>
          <w:color w:val="000000"/>
          <w:szCs w:val="19"/>
          <w:lang w:eastAsia="sk-SK"/>
        </w:rPr>
        <w:t>, je povinný upozorniť povereného zamestnanca riadiaceho orgánu a podľa povahy takého konania aj príslušn</w:t>
      </w:r>
      <w:r>
        <w:rPr>
          <w:rFonts w:ascii="Tahoma" w:hAnsi="Tahoma" w:cs="Tahoma"/>
          <w:color w:val="000000"/>
          <w:szCs w:val="19"/>
          <w:lang w:eastAsia="sk-SK"/>
        </w:rPr>
        <w:t>é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inštitúci</w:t>
      </w:r>
      <w:r>
        <w:rPr>
          <w:rFonts w:ascii="Tahoma" w:hAnsi="Tahoma" w:cs="Tahoma"/>
          <w:color w:val="000000"/>
          <w:szCs w:val="19"/>
          <w:lang w:eastAsia="sk-SK"/>
        </w:rPr>
        <w:t>e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v zmysle trestného zákona.</w:t>
      </w:r>
    </w:p>
    <w:p w14:paraId="100FE316" w14:textId="19A06D35" w:rsidR="008135BB" w:rsidRDefault="008135BB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VI</w:t>
      </w:r>
      <w:r w:rsidR="00CE554E">
        <w:rPr>
          <w:rFonts w:cs="Arial"/>
          <w:b/>
          <w:bCs/>
          <w:color w:val="000000"/>
          <w:szCs w:val="19"/>
          <w:lang w:eastAsia="sk-SK"/>
        </w:rPr>
        <w:t>.</w:t>
      </w:r>
      <w:r w:rsidRPr="00CE554E">
        <w:rPr>
          <w:rFonts w:cs="Arial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CE554E" w:rsidRDefault="00902102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Účinnosť</w:t>
      </w:r>
    </w:p>
    <w:p w14:paraId="2AC9FBA6" w14:textId="67BE34EA" w:rsidR="00DB4F4B" w:rsidRPr="00DB4F4B" w:rsidRDefault="00DB4F4B" w:rsidP="003B31BD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Autospacing="1" w:afterAutospacing="1" w:line="288" w:lineRule="auto"/>
        <w:ind w:left="426"/>
        <w:jc w:val="both"/>
        <w:rPr>
          <w:color w:val="000000"/>
          <w:szCs w:val="48"/>
          <w:lang w:eastAsia="sk-SK"/>
        </w:rPr>
      </w:pPr>
      <w:r w:rsidRPr="00DB4F4B">
        <w:rPr>
          <w:color w:val="000000"/>
          <w:szCs w:val="48"/>
          <w:lang w:eastAsia="sk-SK"/>
        </w:rPr>
        <w:t xml:space="preserve">Etický kódex </w:t>
      </w:r>
      <w:r w:rsidR="005D1EE3">
        <w:rPr>
          <w:color w:val="000000"/>
          <w:szCs w:val="48"/>
          <w:lang w:eastAsia="sk-SK"/>
        </w:rPr>
        <w:t xml:space="preserve">odborného hodnotiteľa </w:t>
      </w:r>
      <w:r w:rsidRPr="00DB4F4B">
        <w:rPr>
          <w:color w:val="000000"/>
          <w:szCs w:val="48"/>
          <w:lang w:eastAsia="sk-SK"/>
        </w:rPr>
        <w:t>je prílohou príručky pre hodnotiteľov pre operačný program Efektívna verejná správa. Vstupuje do platnosti a nadobúda účinnosť dňom jej podpísania generálnym riaditeľom sekcie európskych programov Ministerstva vnútra Slovenskej republiky.</w:t>
      </w:r>
    </w:p>
    <w:sectPr w:rsidR="00DB4F4B" w:rsidRPr="00DB4F4B" w:rsidSect="0086462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A0AEB" w14:textId="77777777" w:rsidR="000C4AE9" w:rsidRDefault="000C4AE9">
      <w:r>
        <w:separator/>
      </w:r>
    </w:p>
    <w:p w14:paraId="1C71A49A" w14:textId="77777777" w:rsidR="000C4AE9" w:rsidRDefault="000C4AE9"/>
  </w:endnote>
  <w:endnote w:type="continuationSeparator" w:id="0">
    <w:p w14:paraId="60107797" w14:textId="77777777" w:rsidR="000C4AE9" w:rsidRDefault="000C4AE9">
      <w:r>
        <w:continuationSeparator/>
      </w:r>
    </w:p>
    <w:p w14:paraId="72C8D41D" w14:textId="77777777" w:rsidR="000C4AE9" w:rsidRDefault="000C4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C45D3" w14:textId="6C62320F" w:rsidR="00D42619" w:rsidRPr="00864623" w:rsidRDefault="00864623" w:rsidP="00864623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2EA0B" w14:textId="77777777" w:rsidR="000C4AE9" w:rsidRDefault="000C4AE9">
      <w:r>
        <w:separator/>
      </w:r>
    </w:p>
    <w:p w14:paraId="6DB95E9E" w14:textId="77777777" w:rsidR="000C4AE9" w:rsidRDefault="000C4AE9"/>
  </w:footnote>
  <w:footnote w:type="continuationSeparator" w:id="0">
    <w:p w14:paraId="08BA21AD" w14:textId="77777777" w:rsidR="000C4AE9" w:rsidRDefault="000C4AE9">
      <w:r>
        <w:continuationSeparator/>
      </w:r>
    </w:p>
    <w:p w14:paraId="67AA9CB9" w14:textId="77777777" w:rsidR="000C4AE9" w:rsidRDefault="000C4AE9"/>
  </w:footnote>
  <w:footnote w:id="1">
    <w:p w14:paraId="40050CC7" w14:textId="0407A750" w:rsidR="002879AE" w:rsidRDefault="002879AE" w:rsidP="002879AE">
      <w:pPr>
        <w:pStyle w:val="Textpoznmkypodiarou"/>
      </w:pPr>
      <w:r>
        <w:rPr>
          <w:rStyle w:val="Odkaznapoznmkupodiarou"/>
        </w:rPr>
        <w:footnoteRef/>
      </w:r>
      <w:r>
        <w:t xml:space="preserve"> Zákon </w:t>
      </w:r>
      <w:r>
        <w:rPr>
          <w:rFonts w:ascii="Tahoma" w:hAnsi="Tahoma" w:cs="Tahoma"/>
          <w:color w:val="000000"/>
          <w:szCs w:val="19"/>
          <w:lang w:eastAsia="sk-SK"/>
        </w:rPr>
        <w:t>č. 292/2014 Z</w:t>
      </w:r>
      <w:r w:rsidR="00436D36">
        <w:rPr>
          <w:rFonts w:ascii="Tahoma" w:hAnsi="Tahoma" w:cs="Tahoma"/>
          <w:color w:val="000000"/>
          <w:szCs w:val="19"/>
          <w:lang w:eastAsia="sk-SK"/>
        </w:rPr>
        <w:t>.z. o príspevku poskytovanom z e</w:t>
      </w:r>
      <w:r>
        <w:rPr>
          <w:rFonts w:ascii="Tahoma" w:hAnsi="Tahoma" w:cs="Tahoma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71DEA" w14:textId="786BE542" w:rsidR="00220B0A" w:rsidRDefault="00864623">
    <w:pPr>
      <w:pStyle w:val="Hlavika"/>
    </w:pPr>
    <w:ins w:id="2" w:author="Rene Mraz" w:date="2015-03-24T14:24:00Z">
      <w:r>
        <w:rPr>
          <w:noProof/>
        </w:rPr>
        <w:pict w14:anchorId="1F5419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180003" o:spid="_x0000_s2053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5" w14:textId="2F332732" w:rsidR="002066F3" w:rsidRPr="00864623" w:rsidRDefault="00864623" w:rsidP="00864623">
    <w:pPr>
      <w:pStyle w:val="Hlavika"/>
    </w:pPr>
    <w:r>
      <w:rPr>
        <w:noProof/>
      </w:rPr>
      <w:pict w14:anchorId="3B0DCB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4" o:spid="_x0000_s2054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6E271" w14:textId="77777777" w:rsidR="00D42619" w:rsidRDefault="00D42619" w:rsidP="00D42619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676A54B0" wp14:editId="753FD05B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5A5F1D" w14:textId="5EFD15B9" w:rsidR="00220B0A" w:rsidRPr="00D42619" w:rsidRDefault="00D42619" w:rsidP="00D42619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5</w:t>
    </w:r>
    <w:r w:rsidR="00864623">
      <w:rPr>
        <w:noProof/>
      </w:rPr>
      <w:pict w14:anchorId="68B88B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2" o:spid="_x0000_s2052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4AE9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7198C"/>
    <w:rsid w:val="00174AFE"/>
    <w:rsid w:val="00182989"/>
    <w:rsid w:val="00182C05"/>
    <w:rsid w:val="00186FEA"/>
    <w:rsid w:val="001A19F7"/>
    <w:rsid w:val="001A3801"/>
    <w:rsid w:val="001A4B95"/>
    <w:rsid w:val="001A4E24"/>
    <w:rsid w:val="001B0FAF"/>
    <w:rsid w:val="001B6E17"/>
    <w:rsid w:val="001C2EF4"/>
    <w:rsid w:val="001F0C13"/>
    <w:rsid w:val="002066F3"/>
    <w:rsid w:val="00207FCC"/>
    <w:rsid w:val="00210E5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90BD4"/>
    <w:rsid w:val="00496B11"/>
    <w:rsid w:val="00496CE1"/>
    <w:rsid w:val="004A531E"/>
    <w:rsid w:val="004A6C86"/>
    <w:rsid w:val="004B4FFD"/>
    <w:rsid w:val="004B53E6"/>
    <w:rsid w:val="004B67CC"/>
    <w:rsid w:val="004E73E2"/>
    <w:rsid w:val="004F7876"/>
    <w:rsid w:val="00505915"/>
    <w:rsid w:val="00505FF4"/>
    <w:rsid w:val="00532D0A"/>
    <w:rsid w:val="0057284A"/>
    <w:rsid w:val="00574953"/>
    <w:rsid w:val="00582B72"/>
    <w:rsid w:val="00587F56"/>
    <w:rsid w:val="005936FF"/>
    <w:rsid w:val="00595982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197E"/>
    <w:rsid w:val="006D6107"/>
    <w:rsid w:val="006E2273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7561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D22CE"/>
    <w:rsid w:val="007D3B89"/>
    <w:rsid w:val="007F11EE"/>
    <w:rsid w:val="008135BB"/>
    <w:rsid w:val="008201A2"/>
    <w:rsid w:val="00847CA7"/>
    <w:rsid w:val="008503A8"/>
    <w:rsid w:val="008508C5"/>
    <w:rsid w:val="00856B36"/>
    <w:rsid w:val="00860775"/>
    <w:rsid w:val="00864623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353B"/>
    <w:rsid w:val="00935030"/>
    <w:rsid w:val="00956973"/>
    <w:rsid w:val="00956B05"/>
    <w:rsid w:val="00957F16"/>
    <w:rsid w:val="00962584"/>
    <w:rsid w:val="00991839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33D9"/>
    <w:rsid w:val="00A17541"/>
    <w:rsid w:val="00A40230"/>
    <w:rsid w:val="00A50B3B"/>
    <w:rsid w:val="00A60BD6"/>
    <w:rsid w:val="00A81CF2"/>
    <w:rsid w:val="00A96076"/>
    <w:rsid w:val="00A97651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20649"/>
    <w:rsid w:val="00C25516"/>
    <w:rsid w:val="00C444B3"/>
    <w:rsid w:val="00C4496F"/>
    <w:rsid w:val="00C60815"/>
    <w:rsid w:val="00C90DC3"/>
    <w:rsid w:val="00C97A0D"/>
    <w:rsid w:val="00CA01E2"/>
    <w:rsid w:val="00CB0293"/>
    <w:rsid w:val="00CB40D6"/>
    <w:rsid w:val="00CC08EE"/>
    <w:rsid w:val="00CC6F67"/>
    <w:rsid w:val="00CD44BA"/>
    <w:rsid w:val="00CD7E26"/>
    <w:rsid w:val="00CE00BE"/>
    <w:rsid w:val="00CE554E"/>
    <w:rsid w:val="00CE77E6"/>
    <w:rsid w:val="00D10FC1"/>
    <w:rsid w:val="00D1104D"/>
    <w:rsid w:val="00D23A38"/>
    <w:rsid w:val="00D42619"/>
    <w:rsid w:val="00D62403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60038"/>
    <w:rsid w:val="00F62292"/>
    <w:rsid w:val="00F65BCE"/>
    <w:rsid w:val="00F85DDA"/>
    <w:rsid w:val="00F93335"/>
    <w:rsid w:val="00FB358D"/>
    <w:rsid w:val="00FB533A"/>
    <w:rsid w:val="00FC2858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0050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9B1C3-F317-404F-B454-0EC0804E8FB9}"/>
</file>

<file path=customXml/itemProps2.xml><?xml version="1.0" encoding="utf-8"?>
<ds:datastoreItem xmlns:ds="http://schemas.openxmlformats.org/officeDocument/2006/customXml" ds:itemID="{BD84BF0D-77BF-41EB-9DEE-C19583998353}"/>
</file>

<file path=customXml/itemProps3.xml><?xml version="1.0" encoding="utf-8"?>
<ds:datastoreItem xmlns:ds="http://schemas.openxmlformats.org/officeDocument/2006/customXml" ds:itemID="{EA9B4947-3B8D-4460-868A-098A8B2CAB19}"/>
</file>

<file path=customXml/itemProps4.xml><?xml version="1.0" encoding="utf-8"?>
<ds:datastoreItem xmlns:ds="http://schemas.openxmlformats.org/officeDocument/2006/customXml" ds:itemID="{D00D829D-F488-4808-AB92-30B9680094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32</cp:revision>
  <cp:lastPrinted>2006-02-10T13:19:00Z</cp:lastPrinted>
  <dcterms:created xsi:type="dcterms:W3CDTF">2015-03-24T09:07:00Z</dcterms:created>
  <dcterms:modified xsi:type="dcterms:W3CDTF">2016-01-14T08:36:00Z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