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commentsExtended.xml" ContentType="application/vnd.openxmlformats-officedocument.wordprocessingml.commentsExtended+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74B26" w14:textId="77777777" w:rsidR="00DE57DE" w:rsidRPr="00DE57DE" w:rsidRDefault="00DE57DE" w:rsidP="00DE57DE">
      <w:pPr>
        <w:jc w:val="center"/>
        <w:rPr>
          <w:rFonts w:cs="Arial"/>
          <w:caps/>
          <w:sz w:val="28"/>
          <w:szCs w:val="28"/>
          <w:lang w:val="sk-SK" w:eastAsia="sk-SK"/>
        </w:rPr>
      </w:pPr>
      <w:bookmarkStart w:id="0" w:name="_GoBack"/>
      <w:bookmarkEnd w:id="0"/>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4611BE44" wp14:editId="31BD1AA9">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5F9AA866" w14:textId="77777777" w:rsidR="00DE57DE" w:rsidRPr="00DE57DE" w:rsidRDefault="00DE57DE" w:rsidP="00DE57DE">
      <w:pPr>
        <w:jc w:val="center"/>
        <w:rPr>
          <w:rFonts w:cs="Arial"/>
          <w:caps/>
          <w:sz w:val="28"/>
          <w:szCs w:val="28"/>
          <w:lang w:val="sk-SK" w:eastAsia="sk-SK"/>
        </w:rPr>
      </w:pPr>
    </w:p>
    <w:p w14:paraId="4B3B48B7" w14:textId="77777777" w:rsidR="00DE57DE" w:rsidRPr="00DE57DE" w:rsidRDefault="00DE57DE" w:rsidP="00DE57DE">
      <w:pPr>
        <w:jc w:val="center"/>
        <w:rPr>
          <w:rFonts w:cs="Arial"/>
          <w:b/>
          <w:bCs/>
          <w:smallCaps/>
          <w:sz w:val="28"/>
          <w:szCs w:val="28"/>
          <w:lang w:val="sk-SK" w:eastAsia="sk-SK"/>
        </w:rPr>
      </w:pPr>
    </w:p>
    <w:p w14:paraId="3C617164" w14:textId="77777777" w:rsidR="00DE57DE" w:rsidRPr="00DE57DE" w:rsidRDefault="00DE57DE" w:rsidP="00DE57DE">
      <w:pPr>
        <w:jc w:val="center"/>
        <w:rPr>
          <w:rFonts w:cs="Arial"/>
          <w:b/>
          <w:bCs/>
          <w:smallCaps/>
          <w:sz w:val="28"/>
          <w:szCs w:val="28"/>
          <w:lang w:val="sk-SK" w:eastAsia="sk-SK"/>
        </w:rPr>
      </w:pPr>
    </w:p>
    <w:p w14:paraId="0147EC2A"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3F3BAAC6"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6F134B84" w14:textId="77777777" w:rsidR="00DE57DE" w:rsidRPr="00DE57DE" w:rsidRDefault="00DE57DE" w:rsidP="00DE57DE">
      <w:pPr>
        <w:rPr>
          <w:rFonts w:cs="Arial"/>
          <w:b/>
          <w:smallCaps/>
          <w:sz w:val="32"/>
          <w:szCs w:val="52"/>
          <w:lang w:val="sk-SK" w:eastAsia="sk-SK"/>
        </w:rPr>
      </w:pPr>
    </w:p>
    <w:p w14:paraId="5244E73C" w14:textId="77777777" w:rsidR="00DE57DE" w:rsidRPr="00DE57DE" w:rsidRDefault="00DE57DE" w:rsidP="00DE57DE">
      <w:pPr>
        <w:rPr>
          <w:rFonts w:cs="Arial"/>
          <w:b/>
          <w:smallCaps/>
          <w:sz w:val="32"/>
          <w:szCs w:val="52"/>
          <w:lang w:val="sk-SK" w:eastAsia="sk-SK"/>
        </w:rPr>
      </w:pPr>
    </w:p>
    <w:p w14:paraId="3867D25F" w14:textId="77777777" w:rsidR="00DE57DE" w:rsidRPr="00DE57DE" w:rsidRDefault="00DE57DE" w:rsidP="00DE57DE">
      <w:pPr>
        <w:ind w:right="289"/>
        <w:jc w:val="center"/>
        <w:rPr>
          <w:rFonts w:eastAsia="Arial Unicode MS" w:cs="Arial"/>
          <w:bCs/>
          <w:sz w:val="40"/>
          <w:szCs w:val="40"/>
          <w:lang w:val="sk-SK"/>
        </w:rPr>
      </w:pPr>
    </w:p>
    <w:p w14:paraId="01FE5DBB" w14:textId="77777777" w:rsidR="00DE57DE" w:rsidRPr="00DE57DE" w:rsidRDefault="00DE57DE" w:rsidP="00DE57DE">
      <w:pPr>
        <w:ind w:right="289"/>
        <w:jc w:val="center"/>
        <w:rPr>
          <w:rFonts w:eastAsia="Arial Unicode MS" w:cs="Arial"/>
          <w:bCs/>
          <w:sz w:val="40"/>
          <w:szCs w:val="40"/>
          <w:lang w:val="sk-SK"/>
        </w:rPr>
      </w:pPr>
    </w:p>
    <w:p w14:paraId="165E92E5"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45362B5E" w14:textId="77777777" w:rsidR="00DE57DE" w:rsidRPr="00DE57DE" w:rsidRDefault="00DE57DE" w:rsidP="00DE57DE">
      <w:pPr>
        <w:ind w:right="289"/>
        <w:jc w:val="center"/>
        <w:rPr>
          <w:rFonts w:eastAsia="Arial Unicode MS" w:cs="Arial"/>
          <w:bCs/>
          <w:color w:val="003889"/>
          <w:sz w:val="28"/>
          <w:szCs w:val="28"/>
          <w:lang w:val="sk-SK"/>
        </w:rPr>
      </w:pPr>
    </w:p>
    <w:p w14:paraId="4A2A8D4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5D7A348E"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343F1709" w14:textId="77777777" w:rsidR="00DE57DE" w:rsidRPr="00DE57DE" w:rsidRDefault="00DE57DE" w:rsidP="00DE57DE">
      <w:pPr>
        <w:rPr>
          <w:rFonts w:cs="Arial"/>
          <w:b/>
          <w:sz w:val="28"/>
          <w:szCs w:val="28"/>
          <w:lang w:val="sk-SK" w:eastAsia="sk-SK"/>
        </w:rPr>
      </w:pPr>
    </w:p>
    <w:p w14:paraId="736379E0" w14:textId="77777777" w:rsidR="00DE57DE" w:rsidRPr="00DE57DE" w:rsidRDefault="00DE57DE" w:rsidP="00DE57DE">
      <w:pPr>
        <w:rPr>
          <w:rFonts w:cs="Arial"/>
          <w:b/>
          <w:sz w:val="28"/>
          <w:szCs w:val="28"/>
          <w:lang w:val="sk-SK" w:eastAsia="sk-SK"/>
        </w:rPr>
      </w:pPr>
    </w:p>
    <w:p w14:paraId="4A477CC3" w14:textId="77777777" w:rsidR="00DE57DE" w:rsidRPr="00DE57DE" w:rsidRDefault="00DE57DE" w:rsidP="00DE57DE">
      <w:pPr>
        <w:rPr>
          <w:rFonts w:cs="Arial"/>
          <w:b/>
          <w:sz w:val="28"/>
          <w:szCs w:val="28"/>
          <w:lang w:val="sk-SK" w:eastAsia="sk-SK"/>
        </w:rPr>
      </w:pPr>
    </w:p>
    <w:p w14:paraId="338A1E61" w14:textId="77777777" w:rsidR="00DE57DE" w:rsidRPr="00DE57DE" w:rsidRDefault="00DE57DE" w:rsidP="00DE57DE">
      <w:pPr>
        <w:rPr>
          <w:rFonts w:cs="Arial"/>
          <w:b/>
          <w:sz w:val="28"/>
          <w:szCs w:val="28"/>
          <w:lang w:val="sk-SK" w:eastAsia="sk-SK"/>
        </w:rPr>
      </w:pPr>
    </w:p>
    <w:p w14:paraId="54BC4B66" w14:textId="77777777" w:rsidR="00DE57DE" w:rsidRPr="00DE57DE" w:rsidRDefault="00DE57DE" w:rsidP="00DE57DE">
      <w:pPr>
        <w:spacing w:line="360" w:lineRule="auto"/>
        <w:rPr>
          <w:rFonts w:cs="Arial"/>
          <w:sz w:val="20"/>
          <w:szCs w:val="20"/>
          <w:lang w:val="sk-SK" w:eastAsia="sk-SK"/>
        </w:rPr>
      </w:pPr>
    </w:p>
    <w:p w14:paraId="56A571ED" w14:textId="77777777" w:rsidR="00DE57DE" w:rsidRPr="00DE57DE" w:rsidRDefault="00DE57DE" w:rsidP="00DE57DE">
      <w:pPr>
        <w:spacing w:line="360" w:lineRule="auto"/>
        <w:rPr>
          <w:rFonts w:cs="Arial"/>
          <w:sz w:val="20"/>
          <w:szCs w:val="20"/>
          <w:lang w:val="sk-SK" w:eastAsia="sk-SK"/>
        </w:rPr>
      </w:pPr>
    </w:p>
    <w:p w14:paraId="24108431" w14:textId="77777777" w:rsidR="00DE57DE" w:rsidRPr="00DE57DE" w:rsidRDefault="00DE57DE" w:rsidP="00DE57DE">
      <w:pPr>
        <w:spacing w:line="360" w:lineRule="auto"/>
        <w:rPr>
          <w:rFonts w:cs="Arial"/>
          <w:sz w:val="20"/>
          <w:szCs w:val="20"/>
          <w:lang w:val="sk-SK" w:eastAsia="sk-SK"/>
        </w:rPr>
      </w:pPr>
    </w:p>
    <w:p w14:paraId="28ABFF47"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696D1876" w14:textId="210ABABD" w:rsidR="00DA281A" w:rsidRDefault="00B70CB9"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Ing. Peter Vlček, PhD.</w:t>
      </w:r>
      <w:r w:rsidR="00DA281A">
        <w:rPr>
          <w:rFonts w:ascii="Verdana" w:hAnsi="Verdana"/>
          <w:sz w:val="20"/>
          <w:szCs w:val="20"/>
          <w:lang w:val="sk-SK" w:eastAsia="cs-CZ"/>
        </w:rPr>
        <w:t xml:space="preserve"> </w:t>
      </w:r>
      <w:r w:rsidR="00DA281A">
        <w:rPr>
          <w:rFonts w:ascii="Verdana" w:hAnsi="Verdana"/>
          <w:sz w:val="20"/>
          <w:szCs w:val="20"/>
          <w:lang w:val="sk-SK" w:eastAsia="cs-CZ"/>
        </w:rPr>
        <w:tab/>
        <w:t>..............................</w:t>
      </w:r>
    </w:p>
    <w:p w14:paraId="1950669F" w14:textId="33AAB31C"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metodiky</w:t>
      </w:r>
      <w:r w:rsidR="00DD75CF" w:rsidRPr="00DD75CF">
        <w:rPr>
          <w:rFonts w:ascii="Verdana" w:hAnsi="Verdana"/>
          <w:sz w:val="20"/>
          <w:szCs w:val="20"/>
          <w:lang w:val="sk-SK" w:eastAsia="cs-CZ"/>
        </w:rPr>
        <w:t xml:space="preserve"> </w:t>
      </w:r>
      <w:r w:rsidR="00DD75CF">
        <w:rPr>
          <w:rFonts w:ascii="Verdana" w:hAnsi="Verdana"/>
          <w:sz w:val="20"/>
          <w:szCs w:val="20"/>
          <w:lang w:val="sk-SK" w:eastAsia="cs-CZ"/>
        </w:rPr>
        <w:t xml:space="preserve">a prípravy projektov </w:t>
      </w:r>
    </w:p>
    <w:p w14:paraId="3C7DAFFD" w14:textId="07654ECC"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1" w:author="Autor">
        <w:r w:rsidR="00981795" w:rsidDel="00ED0B6F">
          <w:rPr>
            <w:rFonts w:ascii="Verdana" w:hAnsi="Verdana"/>
            <w:sz w:val="20"/>
            <w:szCs w:val="20"/>
            <w:lang w:val="sk-SK" w:eastAsia="cs-CZ"/>
          </w:rPr>
          <w:delText>0</w:delText>
        </w:r>
      </w:del>
      <w:ins w:id="2" w:author="Autor">
        <w:r w:rsidR="00ED0B6F">
          <w:rPr>
            <w:rFonts w:ascii="Verdana" w:hAnsi="Verdana"/>
            <w:sz w:val="20"/>
            <w:szCs w:val="20"/>
            <w:lang w:val="sk-SK" w:eastAsia="cs-CZ"/>
          </w:rPr>
          <w:t>1</w:t>
        </w:r>
      </w:ins>
      <w:r w:rsidR="00981795">
        <w:rPr>
          <w:rFonts w:ascii="Verdana" w:hAnsi="Verdana"/>
          <w:sz w:val="20"/>
          <w:szCs w:val="20"/>
          <w:lang w:val="sk-SK" w:eastAsia="cs-CZ"/>
        </w:rPr>
        <w:t>7</w:t>
      </w:r>
      <w:r w:rsidR="008C3FAB" w:rsidRPr="008C3FAB">
        <w:rPr>
          <w:rFonts w:ascii="Verdana" w:hAnsi="Verdana"/>
          <w:sz w:val="20"/>
          <w:szCs w:val="20"/>
          <w:lang w:val="sk-SK" w:eastAsia="cs-CZ"/>
        </w:rPr>
        <w:t xml:space="preserve">. </w:t>
      </w:r>
      <w:del w:id="3" w:author="Autor">
        <w:r w:rsidR="000F7755" w:rsidDel="00ED0B6F">
          <w:rPr>
            <w:rFonts w:ascii="Verdana" w:hAnsi="Verdana"/>
            <w:sz w:val="20"/>
            <w:szCs w:val="20"/>
            <w:lang w:val="sk-SK" w:eastAsia="cs-CZ"/>
          </w:rPr>
          <w:delText>1</w:delText>
        </w:r>
      </w:del>
      <w:r w:rsidR="000F7755">
        <w:rPr>
          <w:rFonts w:ascii="Verdana" w:hAnsi="Verdana"/>
          <w:sz w:val="20"/>
          <w:szCs w:val="20"/>
          <w:lang w:val="sk-SK" w:eastAsia="cs-CZ"/>
        </w:rPr>
        <w:t>0</w:t>
      </w:r>
      <w:ins w:id="4" w:author="Autor">
        <w:r w:rsidR="00ED0B6F">
          <w:rPr>
            <w:rFonts w:ascii="Verdana" w:hAnsi="Verdana"/>
            <w:sz w:val="20"/>
            <w:szCs w:val="20"/>
            <w:lang w:val="sk-SK" w:eastAsia="cs-CZ"/>
          </w:rPr>
          <w:t>6</w:t>
        </w:r>
      </w:ins>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w:t>
      </w:r>
      <w:ins w:id="5" w:author="Autor">
        <w:r w:rsidR="00ED0B6F">
          <w:rPr>
            <w:rFonts w:ascii="Verdana" w:hAnsi="Verdana"/>
            <w:sz w:val="20"/>
            <w:szCs w:val="20"/>
            <w:lang w:val="sk-SK" w:eastAsia="cs-CZ"/>
          </w:rPr>
          <w:t>2</w:t>
        </w:r>
      </w:ins>
      <w:del w:id="6" w:author="Autor">
        <w:r w:rsidR="001073CA" w:rsidDel="00ED0B6F">
          <w:rPr>
            <w:rFonts w:ascii="Verdana" w:hAnsi="Verdana"/>
            <w:sz w:val="20"/>
            <w:szCs w:val="20"/>
            <w:lang w:val="sk-SK" w:eastAsia="cs-CZ"/>
          </w:rPr>
          <w:delText>1</w:delText>
        </w:r>
      </w:del>
    </w:p>
    <w:p w14:paraId="3CD548AA" w14:textId="77777777" w:rsidR="00DA281A" w:rsidRDefault="00DA281A" w:rsidP="00DA281A">
      <w:pPr>
        <w:spacing w:line="360" w:lineRule="auto"/>
        <w:rPr>
          <w:rFonts w:ascii="Verdana" w:hAnsi="Verdana"/>
          <w:sz w:val="20"/>
          <w:szCs w:val="20"/>
          <w:lang w:val="sk-SK" w:eastAsia="cs-CZ"/>
        </w:rPr>
      </w:pPr>
    </w:p>
    <w:p w14:paraId="5D516DBC"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17EBA62F" w14:textId="77777777" w:rsidR="00DA281A" w:rsidRDefault="00DD75CF" w:rsidP="00DA281A">
      <w:pPr>
        <w:tabs>
          <w:tab w:val="left" w:pos="6804"/>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JUDr. Matúš Dubovský</w:t>
      </w:r>
      <w:r w:rsidR="00DA281A">
        <w:rPr>
          <w:rFonts w:ascii="Verdana" w:hAnsi="Verdana"/>
          <w:sz w:val="20"/>
          <w:szCs w:val="20"/>
          <w:lang w:val="sk-SK" w:eastAsia="cs-CZ"/>
        </w:rPr>
        <w:tab/>
        <w:t>..............................</w:t>
      </w:r>
    </w:p>
    <w:p w14:paraId="4653073B" w14:textId="77777777" w:rsidR="00B70CB9" w:rsidRDefault="00B70CB9" w:rsidP="00B70CB9">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21A7641C" w14:textId="091D21EE" w:rsidR="00DA281A" w:rsidRDefault="00DD75CF" w:rsidP="00AD0B0D">
      <w:pPr>
        <w:tabs>
          <w:tab w:val="left" w:pos="1134"/>
          <w:tab w:val="left" w:pos="6946"/>
        </w:tabs>
        <w:spacing w:line="360" w:lineRule="auto"/>
        <w:ind w:left="425" w:hanging="425"/>
        <w:rPr>
          <w:rFonts w:ascii="Verdana" w:hAnsi="Verdana"/>
          <w:sz w:val="20"/>
          <w:szCs w:val="20"/>
          <w:lang w:val="sk-SK" w:eastAsia="cs-CZ"/>
        </w:rPr>
      </w:pPr>
      <w:r w:rsidRPr="00DD75CF">
        <w:rPr>
          <w:rFonts w:ascii="Verdana" w:hAnsi="Verdana"/>
          <w:sz w:val="20"/>
          <w:szCs w:val="20"/>
          <w:lang w:val="sk-SK" w:eastAsia="cs-CZ"/>
        </w:rPr>
        <w:t xml:space="preserve"> </w:t>
      </w:r>
      <w:r w:rsidR="00DA281A">
        <w:rPr>
          <w:rFonts w:ascii="Verdana" w:hAnsi="Verdana"/>
          <w:sz w:val="20"/>
          <w:szCs w:val="20"/>
          <w:lang w:val="sk-SK" w:eastAsia="cs-CZ"/>
        </w:rPr>
        <w:t xml:space="preserve">Dátum: </w:t>
      </w:r>
      <w:del w:id="7" w:author="Autor">
        <w:r w:rsidR="00B67EEB" w:rsidDel="00ED0B6F">
          <w:rPr>
            <w:rFonts w:ascii="Verdana" w:hAnsi="Verdana"/>
            <w:sz w:val="20"/>
            <w:szCs w:val="20"/>
            <w:lang w:val="sk-SK" w:eastAsia="cs-CZ"/>
          </w:rPr>
          <w:delText>0</w:delText>
        </w:r>
      </w:del>
      <w:ins w:id="8" w:author="Autor">
        <w:r w:rsidR="00ED0B6F">
          <w:rPr>
            <w:rFonts w:ascii="Verdana" w:hAnsi="Verdana"/>
            <w:sz w:val="20"/>
            <w:szCs w:val="20"/>
            <w:lang w:val="sk-SK" w:eastAsia="cs-CZ"/>
          </w:rPr>
          <w:t>1</w:t>
        </w:r>
      </w:ins>
      <w:r w:rsidR="00B67EEB">
        <w:rPr>
          <w:rFonts w:ascii="Verdana" w:hAnsi="Verdana"/>
          <w:sz w:val="20"/>
          <w:szCs w:val="20"/>
          <w:lang w:val="sk-SK" w:eastAsia="cs-CZ"/>
        </w:rPr>
        <w:t>7</w:t>
      </w:r>
      <w:r w:rsidR="008C3FAB" w:rsidRPr="008C3FAB">
        <w:rPr>
          <w:rFonts w:ascii="Verdana" w:hAnsi="Verdana"/>
          <w:sz w:val="20"/>
          <w:szCs w:val="20"/>
          <w:lang w:val="sk-SK" w:eastAsia="cs-CZ"/>
        </w:rPr>
        <w:t xml:space="preserve">. </w:t>
      </w:r>
      <w:del w:id="9" w:author="Autor">
        <w:r w:rsidR="000F7755" w:rsidDel="00ED0B6F">
          <w:rPr>
            <w:rFonts w:ascii="Verdana" w:hAnsi="Verdana"/>
            <w:sz w:val="20"/>
            <w:szCs w:val="20"/>
            <w:lang w:val="sk-SK" w:eastAsia="cs-CZ"/>
          </w:rPr>
          <w:delText>1</w:delText>
        </w:r>
      </w:del>
      <w:r w:rsidR="000F7755">
        <w:rPr>
          <w:rFonts w:ascii="Verdana" w:hAnsi="Verdana"/>
          <w:sz w:val="20"/>
          <w:szCs w:val="20"/>
          <w:lang w:val="sk-SK" w:eastAsia="cs-CZ"/>
        </w:rPr>
        <w:t>0</w:t>
      </w:r>
      <w:ins w:id="10" w:author="Autor">
        <w:r w:rsidR="00ED0B6F">
          <w:rPr>
            <w:rFonts w:ascii="Verdana" w:hAnsi="Verdana"/>
            <w:sz w:val="20"/>
            <w:szCs w:val="20"/>
            <w:lang w:val="sk-SK" w:eastAsia="cs-CZ"/>
          </w:rPr>
          <w:t>6</w:t>
        </w:r>
      </w:ins>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202</w:t>
      </w:r>
      <w:ins w:id="11" w:author="Autor">
        <w:r w:rsidR="00ED0B6F">
          <w:rPr>
            <w:rFonts w:ascii="Verdana" w:hAnsi="Verdana"/>
            <w:sz w:val="20"/>
            <w:szCs w:val="20"/>
            <w:lang w:val="sk-SK" w:eastAsia="cs-CZ"/>
          </w:rPr>
          <w:t>2</w:t>
        </w:r>
      </w:ins>
      <w:del w:id="12" w:author="Autor">
        <w:r w:rsidR="001073CA" w:rsidDel="00ED0B6F">
          <w:rPr>
            <w:rFonts w:ascii="Verdana" w:hAnsi="Verdana"/>
            <w:sz w:val="20"/>
            <w:szCs w:val="20"/>
            <w:lang w:val="sk-SK" w:eastAsia="cs-CZ"/>
          </w:rPr>
          <w:delText>1</w:delText>
        </w:r>
      </w:del>
    </w:p>
    <w:p w14:paraId="2DB84D5B"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127C64F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93A2774"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5708712B"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79EA6B44" w14:textId="3CC85D1B"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13" w:author="Autor">
        <w:r w:rsidR="00B67EEB" w:rsidDel="00ED0B6F">
          <w:rPr>
            <w:rFonts w:ascii="Verdana" w:hAnsi="Verdana"/>
            <w:sz w:val="20"/>
            <w:szCs w:val="20"/>
            <w:lang w:val="sk-SK" w:eastAsia="cs-CZ"/>
          </w:rPr>
          <w:delText>0</w:delText>
        </w:r>
      </w:del>
      <w:ins w:id="14" w:author="Autor">
        <w:r w:rsidR="00ED0B6F">
          <w:rPr>
            <w:rFonts w:ascii="Verdana" w:hAnsi="Verdana"/>
            <w:sz w:val="20"/>
            <w:szCs w:val="20"/>
            <w:lang w:val="sk-SK" w:eastAsia="cs-CZ"/>
          </w:rPr>
          <w:t>1</w:t>
        </w:r>
      </w:ins>
      <w:r w:rsidR="00B67EEB">
        <w:rPr>
          <w:rFonts w:ascii="Verdana" w:hAnsi="Verdana"/>
          <w:sz w:val="20"/>
          <w:szCs w:val="20"/>
          <w:lang w:val="sk-SK" w:eastAsia="cs-CZ"/>
        </w:rPr>
        <w:t>7</w:t>
      </w:r>
      <w:r w:rsidR="008C3FAB" w:rsidRPr="008C3FAB">
        <w:rPr>
          <w:rFonts w:ascii="Verdana" w:hAnsi="Verdana"/>
          <w:sz w:val="20"/>
          <w:szCs w:val="20"/>
          <w:lang w:val="sk-SK" w:eastAsia="cs-CZ"/>
        </w:rPr>
        <w:t xml:space="preserve">. </w:t>
      </w:r>
      <w:del w:id="15" w:author="Autor">
        <w:r w:rsidR="000F7755" w:rsidDel="00ED0B6F">
          <w:rPr>
            <w:rFonts w:ascii="Verdana" w:hAnsi="Verdana"/>
            <w:sz w:val="20"/>
            <w:szCs w:val="20"/>
            <w:lang w:val="sk-SK" w:eastAsia="cs-CZ"/>
          </w:rPr>
          <w:delText>1</w:delText>
        </w:r>
      </w:del>
      <w:r w:rsidR="000F7755">
        <w:rPr>
          <w:rFonts w:ascii="Verdana" w:hAnsi="Verdana"/>
          <w:sz w:val="20"/>
          <w:szCs w:val="20"/>
          <w:lang w:val="sk-SK" w:eastAsia="cs-CZ"/>
        </w:rPr>
        <w:t>0</w:t>
      </w:r>
      <w:ins w:id="16" w:author="Autor">
        <w:r w:rsidR="00ED0B6F">
          <w:rPr>
            <w:rFonts w:ascii="Verdana" w:hAnsi="Verdana"/>
            <w:sz w:val="20"/>
            <w:szCs w:val="20"/>
            <w:lang w:val="sk-SK" w:eastAsia="cs-CZ"/>
          </w:rPr>
          <w:t>6</w:t>
        </w:r>
      </w:ins>
      <w:r w:rsidR="008C3FAB" w:rsidRPr="008C3FAB">
        <w:rPr>
          <w:rFonts w:ascii="Verdana" w:hAnsi="Verdana"/>
          <w:sz w:val="20"/>
          <w:szCs w:val="20"/>
          <w:lang w:val="sk-SK" w:eastAsia="cs-CZ"/>
        </w:rPr>
        <w:t xml:space="preserve">. </w:t>
      </w:r>
      <w:r w:rsidR="001073CA">
        <w:rPr>
          <w:rFonts w:ascii="Verdana" w:hAnsi="Verdana"/>
          <w:sz w:val="20"/>
          <w:szCs w:val="20"/>
          <w:lang w:val="sk-SK" w:eastAsia="cs-CZ"/>
        </w:rPr>
        <w:t>202</w:t>
      </w:r>
      <w:ins w:id="17" w:author="Autor">
        <w:r w:rsidR="00ED0B6F">
          <w:rPr>
            <w:rFonts w:ascii="Verdana" w:hAnsi="Verdana"/>
            <w:sz w:val="20"/>
            <w:szCs w:val="20"/>
            <w:lang w:val="sk-SK" w:eastAsia="cs-CZ"/>
          </w:rPr>
          <w:t>2</w:t>
        </w:r>
      </w:ins>
      <w:del w:id="18" w:author="Autor">
        <w:r w:rsidR="001073CA" w:rsidDel="00ED0B6F">
          <w:rPr>
            <w:rFonts w:ascii="Verdana" w:hAnsi="Verdana"/>
            <w:sz w:val="20"/>
            <w:szCs w:val="20"/>
            <w:lang w:val="sk-SK" w:eastAsia="cs-CZ"/>
          </w:rPr>
          <w:delText>1</w:delText>
        </w:r>
      </w:del>
    </w:p>
    <w:p w14:paraId="60A91125" w14:textId="77777777" w:rsidR="00AD0B0D" w:rsidRDefault="00AD0B0D" w:rsidP="00DA281A">
      <w:pPr>
        <w:spacing w:line="360" w:lineRule="auto"/>
        <w:rPr>
          <w:rFonts w:ascii="Verdana" w:hAnsi="Verdana"/>
          <w:sz w:val="20"/>
          <w:szCs w:val="20"/>
          <w:lang w:val="sk-SK" w:eastAsia="cs-CZ"/>
        </w:rPr>
      </w:pPr>
    </w:p>
    <w:p w14:paraId="3121F81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7F36F226" w14:textId="15B176ED"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del w:id="19" w:author="Autor">
        <w:r w:rsidR="001073CA" w:rsidDel="00ED0B6F">
          <w:rPr>
            <w:rFonts w:ascii="Verdana" w:hAnsi="Verdana"/>
            <w:sz w:val="20"/>
            <w:szCs w:val="20"/>
            <w:lang w:val="sk-SK" w:eastAsia="cs-CZ"/>
          </w:rPr>
          <w:delText>7</w:delText>
        </w:r>
      </w:del>
      <w:ins w:id="20" w:author="Autor">
        <w:r w:rsidR="00ED0B6F">
          <w:rPr>
            <w:rFonts w:ascii="Verdana" w:hAnsi="Verdana"/>
            <w:sz w:val="20"/>
            <w:szCs w:val="20"/>
            <w:lang w:val="sk-SK" w:eastAsia="cs-CZ"/>
          </w:rPr>
          <w:t>8</w:t>
        </w:r>
      </w:ins>
      <w:r w:rsidR="001073CA">
        <w:rPr>
          <w:rFonts w:ascii="Verdana" w:hAnsi="Verdana"/>
          <w:sz w:val="20"/>
          <w:szCs w:val="20"/>
          <w:lang w:val="sk-SK" w:eastAsia="cs-CZ"/>
        </w:rPr>
        <w:t>.</w:t>
      </w:r>
      <w:ins w:id="21" w:author="Autor">
        <w:r w:rsidR="00ED0B6F">
          <w:rPr>
            <w:rFonts w:ascii="Verdana" w:hAnsi="Verdana"/>
            <w:sz w:val="20"/>
            <w:szCs w:val="20"/>
            <w:lang w:val="sk-SK" w:eastAsia="cs-CZ"/>
          </w:rPr>
          <w:t>0</w:t>
        </w:r>
      </w:ins>
      <w:del w:id="22" w:author="Autor">
        <w:r w:rsidR="00981795" w:rsidDel="00ED0B6F">
          <w:rPr>
            <w:rFonts w:ascii="Verdana" w:hAnsi="Verdana"/>
            <w:sz w:val="20"/>
            <w:szCs w:val="20"/>
            <w:lang w:val="sk-SK" w:eastAsia="cs-CZ"/>
          </w:rPr>
          <w:delText>1</w:delText>
        </w:r>
      </w:del>
      <w:r>
        <w:rPr>
          <w:rFonts w:ascii="Verdana" w:hAnsi="Verdana"/>
          <w:sz w:val="20"/>
          <w:szCs w:val="20"/>
          <w:lang w:val="sk-SK" w:eastAsia="cs-CZ"/>
        </w:rPr>
        <w:t xml:space="preserve">; platnosť od: </w:t>
      </w:r>
      <w:del w:id="23" w:author="Autor">
        <w:r w:rsidR="00B67EEB" w:rsidDel="00ED0B6F">
          <w:rPr>
            <w:rFonts w:ascii="Verdana" w:hAnsi="Verdana"/>
            <w:sz w:val="20"/>
            <w:szCs w:val="20"/>
            <w:lang w:val="sk-SK" w:eastAsia="cs-CZ"/>
          </w:rPr>
          <w:delText>0</w:delText>
        </w:r>
      </w:del>
      <w:ins w:id="24" w:author="Autor">
        <w:r w:rsidR="00ED0B6F">
          <w:rPr>
            <w:rFonts w:ascii="Verdana" w:hAnsi="Verdana"/>
            <w:sz w:val="20"/>
            <w:szCs w:val="20"/>
            <w:lang w:val="sk-SK" w:eastAsia="cs-CZ"/>
          </w:rPr>
          <w:t>1</w:t>
        </w:r>
      </w:ins>
      <w:r w:rsidR="00B67EEB">
        <w:rPr>
          <w:rFonts w:ascii="Verdana" w:hAnsi="Verdana"/>
          <w:sz w:val="20"/>
          <w:szCs w:val="20"/>
          <w:lang w:val="sk-SK" w:eastAsia="cs-CZ"/>
        </w:rPr>
        <w:t>7</w:t>
      </w:r>
      <w:r w:rsidR="008C3FAB" w:rsidRPr="008C3FAB">
        <w:rPr>
          <w:rFonts w:ascii="Verdana" w:hAnsi="Verdana"/>
          <w:sz w:val="20"/>
          <w:szCs w:val="20"/>
          <w:lang w:val="sk-SK" w:eastAsia="cs-CZ"/>
        </w:rPr>
        <w:t xml:space="preserve">. </w:t>
      </w:r>
      <w:del w:id="25" w:author="Autor">
        <w:r w:rsidR="000F7755" w:rsidDel="00ED0B6F">
          <w:rPr>
            <w:rFonts w:ascii="Verdana" w:hAnsi="Verdana"/>
            <w:sz w:val="20"/>
            <w:szCs w:val="20"/>
            <w:lang w:val="sk-SK" w:eastAsia="cs-CZ"/>
          </w:rPr>
          <w:delText>1</w:delText>
        </w:r>
      </w:del>
      <w:r w:rsidR="000F7755">
        <w:rPr>
          <w:rFonts w:ascii="Verdana" w:hAnsi="Verdana"/>
          <w:sz w:val="20"/>
          <w:szCs w:val="20"/>
          <w:lang w:val="sk-SK" w:eastAsia="cs-CZ"/>
        </w:rPr>
        <w:t>0</w:t>
      </w:r>
      <w:ins w:id="26" w:author="Autor">
        <w:r w:rsidR="00ED0B6F">
          <w:rPr>
            <w:rFonts w:ascii="Verdana" w:hAnsi="Verdana"/>
            <w:sz w:val="20"/>
            <w:szCs w:val="20"/>
            <w:lang w:val="sk-SK" w:eastAsia="cs-CZ"/>
          </w:rPr>
          <w:t>6</w:t>
        </w:r>
      </w:ins>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w:t>
      </w:r>
      <w:ins w:id="27" w:author="Autor">
        <w:r w:rsidR="00ED0B6F">
          <w:rPr>
            <w:rFonts w:ascii="Verdana" w:hAnsi="Verdana"/>
            <w:sz w:val="20"/>
            <w:szCs w:val="20"/>
            <w:lang w:val="sk-SK" w:eastAsia="cs-CZ"/>
          </w:rPr>
          <w:t>2</w:t>
        </w:r>
      </w:ins>
      <w:del w:id="28" w:author="Autor">
        <w:r w:rsidR="001073CA" w:rsidDel="00ED0B6F">
          <w:rPr>
            <w:rFonts w:ascii="Verdana" w:hAnsi="Verdana"/>
            <w:sz w:val="20"/>
            <w:szCs w:val="20"/>
            <w:lang w:val="sk-SK" w:eastAsia="cs-CZ"/>
          </w:rPr>
          <w:delText>1</w:delText>
        </w:r>
      </w:del>
      <w:r>
        <w:rPr>
          <w:rFonts w:ascii="Verdana" w:hAnsi="Verdana"/>
          <w:sz w:val="20"/>
          <w:szCs w:val="20"/>
          <w:lang w:val="sk-SK" w:eastAsia="cs-CZ"/>
        </w:rPr>
        <w:t xml:space="preserve">, účinnosť od: </w:t>
      </w:r>
      <w:del w:id="29" w:author="Autor">
        <w:r w:rsidR="00B67EEB" w:rsidDel="00ED0B6F">
          <w:rPr>
            <w:rFonts w:ascii="Verdana" w:hAnsi="Verdana"/>
            <w:sz w:val="20"/>
            <w:szCs w:val="20"/>
            <w:lang w:val="sk-SK" w:eastAsia="cs-CZ"/>
          </w:rPr>
          <w:delText>0</w:delText>
        </w:r>
      </w:del>
      <w:ins w:id="30" w:author="Autor">
        <w:r w:rsidR="00ED0B6F">
          <w:rPr>
            <w:rFonts w:ascii="Verdana" w:hAnsi="Verdana"/>
            <w:sz w:val="20"/>
            <w:szCs w:val="20"/>
            <w:lang w:val="sk-SK" w:eastAsia="cs-CZ"/>
          </w:rPr>
          <w:t>1</w:t>
        </w:r>
      </w:ins>
      <w:r w:rsidR="00B67EEB">
        <w:rPr>
          <w:rFonts w:ascii="Verdana" w:hAnsi="Verdana"/>
          <w:sz w:val="20"/>
          <w:szCs w:val="20"/>
          <w:lang w:val="sk-SK" w:eastAsia="cs-CZ"/>
        </w:rPr>
        <w:t>7</w:t>
      </w:r>
      <w:r w:rsidR="008C3FAB" w:rsidRPr="008C3FAB">
        <w:rPr>
          <w:rFonts w:ascii="Verdana" w:hAnsi="Verdana"/>
          <w:sz w:val="20"/>
          <w:szCs w:val="20"/>
          <w:lang w:val="sk-SK" w:eastAsia="cs-CZ"/>
        </w:rPr>
        <w:t xml:space="preserve">. </w:t>
      </w:r>
      <w:del w:id="31" w:author="Autor">
        <w:r w:rsidR="000F7755" w:rsidDel="00ED0B6F">
          <w:rPr>
            <w:rFonts w:ascii="Verdana" w:hAnsi="Verdana"/>
            <w:sz w:val="20"/>
            <w:szCs w:val="20"/>
            <w:lang w:val="sk-SK" w:eastAsia="cs-CZ"/>
          </w:rPr>
          <w:delText>1</w:delText>
        </w:r>
      </w:del>
      <w:r w:rsidR="000F7755">
        <w:rPr>
          <w:rFonts w:ascii="Verdana" w:hAnsi="Verdana"/>
          <w:sz w:val="20"/>
          <w:szCs w:val="20"/>
          <w:lang w:val="sk-SK" w:eastAsia="cs-CZ"/>
        </w:rPr>
        <w:t>0</w:t>
      </w:r>
      <w:ins w:id="32" w:author="Autor">
        <w:r w:rsidR="00ED0B6F">
          <w:rPr>
            <w:rFonts w:ascii="Verdana" w:hAnsi="Verdana"/>
            <w:sz w:val="20"/>
            <w:szCs w:val="20"/>
            <w:lang w:val="sk-SK" w:eastAsia="cs-CZ"/>
          </w:rPr>
          <w:t>6</w:t>
        </w:r>
      </w:ins>
      <w:r w:rsidR="000F7755">
        <w:rPr>
          <w:rFonts w:ascii="Verdana" w:hAnsi="Verdana"/>
          <w:sz w:val="20"/>
          <w:szCs w:val="20"/>
          <w:lang w:val="sk-SK" w:eastAsia="cs-CZ"/>
        </w:rPr>
        <w:t>.</w:t>
      </w:r>
      <w:r w:rsidR="008C3FAB" w:rsidRPr="008C3FAB">
        <w:rPr>
          <w:rFonts w:ascii="Verdana" w:hAnsi="Verdana"/>
          <w:sz w:val="20"/>
          <w:szCs w:val="20"/>
          <w:lang w:val="sk-SK" w:eastAsia="cs-CZ"/>
        </w:rPr>
        <w:t xml:space="preserve"> </w:t>
      </w:r>
      <w:r w:rsidR="001073CA" w:rsidRPr="008C3FAB">
        <w:rPr>
          <w:rFonts w:ascii="Verdana" w:hAnsi="Verdana"/>
          <w:sz w:val="20"/>
          <w:szCs w:val="20"/>
          <w:lang w:val="sk-SK" w:eastAsia="cs-CZ"/>
        </w:rPr>
        <w:t>20</w:t>
      </w:r>
      <w:r w:rsidR="001073CA">
        <w:rPr>
          <w:rFonts w:ascii="Verdana" w:hAnsi="Verdana"/>
          <w:sz w:val="20"/>
          <w:szCs w:val="20"/>
          <w:lang w:val="sk-SK" w:eastAsia="cs-CZ"/>
        </w:rPr>
        <w:t>2</w:t>
      </w:r>
      <w:ins w:id="33" w:author="Autor">
        <w:r w:rsidR="00ED0B6F">
          <w:rPr>
            <w:rFonts w:ascii="Verdana" w:hAnsi="Verdana"/>
            <w:sz w:val="20"/>
            <w:szCs w:val="20"/>
            <w:lang w:val="sk-SK" w:eastAsia="cs-CZ"/>
          </w:rPr>
          <w:t>2</w:t>
        </w:r>
      </w:ins>
      <w:del w:id="34" w:author="Autor">
        <w:r w:rsidR="001073CA" w:rsidDel="00ED0B6F">
          <w:rPr>
            <w:rFonts w:ascii="Verdana" w:hAnsi="Verdana"/>
            <w:sz w:val="20"/>
            <w:szCs w:val="20"/>
            <w:lang w:val="sk-SK" w:eastAsia="cs-CZ"/>
          </w:rPr>
          <w:delText>1</w:delText>
        </w:r>
      </w:del>
    </w:p>
    <w:p w14:paraId="79F4A8AB" w14:textId="77777777" w:rsidR="00DE57DE" w:rsidRPr="00DE57DE" w:rsidRDefault="00DE57DE" w:rsidP="00DE57DE">
      <w:pPr>
        <w:spacing w:line="360" w:lineRule="auto"/>
        <w:rPr>
          <w:rFonts w:ascii="Verdana" w:hAnsi="Verdana"/>
          <w:sz w:val="18"/>
          <w:szCs w:val="18"/>
          <w:lang w:val="sk-SK" w:eastAsia="sk-SK"/>
        </w:rPr>
      </w:pPr>
    </w:p>
    <w:p w14:paraId="39F7948B" w14:textId="77777777" w:rsidR="00F13B33" w:rsidRPr="0017594C" w:rsidRDefault="00F13B33" w:rsidP="00B72620">
      <w:pPr>
        <w:pStyle w:val="Nadpis1"/>
        <w:numPr>
          <w:ilvl w:val="0"/>
          <w:numId w:val="0"/>
        </w:numPr>
        <w:jc w:val="both"/>
        <w:rPr>
          <w:lang w:val="sk-SK"/>
        </w:rPr>
      </w:pPr>
      <w:bookmarkStart w:id="35" w:name="_Toc440375085"/>
      <w:bookmarkStart w:id="36" w:name="_Toc62114397"/>
      <w:r w:rsidRPr="0017594C">
        <w:rPr>
          <w:lang w:val="sk-SK"/>
        </w:rPr>
        <w:lastRenderedPageBreak/>
        <w:t>Obsah</w:t>
      </w:r>
      <w:bookmarkEnd w:id="35"/>
      <w:bookmarkEnd w:id="36"/>
    </w:p>
    <w:p w14:paraId="106039D9" w14:textId="77777777" w:rsidR="004C4FCB"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hyperlink w:anchor="_Toc62114397" w:history="1">
        <w:r w:rsidR="004C4FCB" w:rsidRPr="00AB7201">
          <w:rPr>
            <w:rStyle w:val="Hypertextovprepojenie"/>
            <w:noProof/>
            <w:lang w:val="sk-SK"/>
          </w:rPr>
          <w:t>Obsah</w:t>
        </w:r>
        <w:r w:rsidR="004C4FCB">
          <w:rPr>
            <w:noProof/>
            <w:webHidden/>
          </w:rPr>
          <w:tab/>
        </w:r>
        <w:r w:rsidR="004C4FCB">
          <w:rPr>
            <w:noProof/>
            <w:webHidden/>
          </w:rPr>
          <w:fldChar w:fldCharType="begin"/>
        </w:r>
        <w:r w:rsidR="004C4FCB">
          <w:rPr>
            <w:noProof/>
            <w:webHidden/>
          </w:rPr>
          <w:instrText xml:space="preserve"> PAGEREF _Toc62114397 \h </w:instrText>
        </w:r>
        <w:r w:rsidR="004C4FCB">
          <w:rPr>
            <w:noProof/>
            <w:webHidden/>
          </w:rPr>
        </w:r>
        <w:r w:rsidR="004C4FCB">
          <w:rPr>
            <w:noProof/>
            <w:webHidden/>
          </w:rPr>
          <w:fldChar w:fldCharType="separate"/>
        </w:r>
        <w:r w:rsidR="004C4FCB">
          <w:rPr>
            <w:noProof/>
            <w:webHidden/>
          </w:rPr>
          <w:t>2</w:t>
        </w:r>
        <w:r w:rsidR="004C4FCB">
          <w:rPr>
            <w:noProof/>
            <w:webHidden/>
          </w:rPr>
          <w:fldChar w:fldCharType="end"/>
        </w:r>
      </w:hyperlink>
    </w:p>
    <w:p w14:paraId="5697F5A0" w14:textId="77777777" w:rsidR="004C4FCB" w:rsidRDefault="00B5320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398" w:history="1">
        <w:r w:rsidR="004C4FCB" w:rsidRPr="00AB7201">
          <w:rPr>
            <w:rStyle w:val="Hypertextovprepojenie"/>
            <w:noProof/>
            <w:lang w:val="sk-SK"/>
          </w:rPr>
          <w:t>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Úvod</w:t>
        </w:r>
        <w:r w:rsidR="004C4FCB">
          <w:rPr>
            <w:noProof/>
            <w:webHidden/>
          </w:rPr>
          <w:tab/>
        </w:r>
        <w:r w:rsidR="004C4FCB">
          <w:rPr>
            <w:noProof/>
            <w:webHidden/>
          </w:rPr>
          <w:fldChar w:fldCharType="begin"/>
        </w:r>
        <w:r w:rsidR="004C4FCB">
          <w:rPr>
            <w:noProof/>
            <w:webHidden/>
          </w:rPr>
          <w:instrText xml:space="preserve"> PAGEREF _Toc62114398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1EB6D305"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399" w:history="1">
        <w:r w:rsidR="004C4FCB" w:rsidRPr="00AB7201">
          <w:rPr>
            <w:rStyle w:val="Hypertextovprepojenie"/>
            <w:noProof/>
            <w:lang w:val="sk-SK"/>
            <w14:scene3d>
              <w14:camera w14:prst="orthographicFront"/>
              <w14:lightRig w14:rig="threePt" w14:dir="t">
                <w14:rot w14:lat="0" w14:lon="0" w14:rev="0"/>
              </w14:lightRig>
            </w14:scene3d>
          </w:rPr>
          <w:t>1.1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Cieľ príručky</w:t>
        </w:r>
        <w:r w:rsidR="004C4FCB">
          <w:rPr>
            <w:noProof/>
            <w:webHidden/>
          </w:rPr>
          <w:tab/>
        </w:r>
        <w:r w:rsidR="004C4FCB">
          <w:rPr>
            <w:noProof/>
            <w:webHidden/>
          </w:rPr>
          <w:fldChar w:fldCharType="begin"/>
        </w:r>
        <w:r w:rsidR="004C4FCB">
          <w:rPr>
            <w:noProof/>
            <w:webHidden/>
          </w:rPr>
          <w:instrText xml:space="preserve"> PAGEREF _Toc62114399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66CA1CC3"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0" w:history="1">
        <w:r w:rsidR="004C4FCB" w:rsidRPr="00AB7201">
          <w:rPr>
            <w:rStyle w:val="Hypertextovprepojenie"/>
            <w:noProof/>
            <w:lang w:val="sk-SK"/>
            <w14:scene3d>
              <w14:camera w14:prst="orthographicFront"/>
              <w14:lightRig w14:rig="threePt" w14:dir="t">
                <w14:rot w14:lat="0" w14:lon="0" w14:rev="0"/>
              </w14:lightRig>
            </w14:scene3d>
          </w:rPr>
          <w:t>1.2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Zoznam použitých skratiek</w:t>
        </w:r>
        <w:r w:rsidR="004C4FCB">
          <w:rPr>
            <w:noProof/>
            <w:webHidden/>
          </w:rPr>
          <w:tab/>
        </w:r>
        <w:r w:rsidR="004C4FCB">
          <w:rPr>
            <w:noProof/>
            <w:webHidden/>
          </w:rPr>
          <w:fldChar w:fldCharType="begin"/>
        </w:r>
        <w:r w:rsidR="004C4FCB">
          <w:rPr>
            <w:noProof/>
            <w:webHidden/>
          </w:rPr>
          <w:instrText xml:space="preserve"> PAGEREF _Toc62114400 \h </w:instrText>
        </w:r>
        <w:r w:rsidR="004C4FCB">
          <w:rPr>
            <w:noProof/>
            <w:webHidden/>
          </w:rPr>
        </w:r>
        <w:r w:rsidR="004C4FCB">
          <w:rPr>
            <w:noProof/>
            <w:webHidden/>
          </w:rPr>
          <w:fldChar w:fldCharType="separate"/>
        </w:r>
        <w:r w:rsidR="004C4FCB">
          <w:rPr>
            <w:noProof/>
            <w:webHidden/>
          </w:rPr>
          <w:t>4</w:t>
        </w:r>
        <w:r w:rsidR="004C4FCB">
          <w:rPr>
            <w:noProof/>
            <w:webHidden/>
          </w:rPr>
          <w:fldChar w:fldCharType="end"/>
        </w:r>
      </w:hyperlink>
    </w:p>
    <w:p w14:paraId="72BE5CA6"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1" w:history="1">
        <w:r w:rsidR="004C4FCB" w:rsidRPr="00AB7201">
          <w:rPr>
            <w:rStyle w:val="Hypertextovprepojenie"/>
            <w:noProof/>
            <w:lang w:val="sk-SK"/>
            <w14:scene3d>
              <w14:camera w14:prst="orthographicFront"/>
              <w14:lightRig w14:rig="threePt" w14:dir="t">
                <w14:rot w14:lat="0" w14:lon="0" w14:rev="0"/>
              </w14:lightRig>
            </w14:scene3d>
          </w:rPr>
          <w:t>1.3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Definícia pojmov</w:t>
        </w:r>
        <w:r w:rsidR="004C4FCB">
          <w:rPr>
            <w:noProof/>
            <w:webHidden/>
          </w:rPr>
          <w:tab/>
        </w:r>
        <w:r w:rsidR="004C4FCB">
          <w:rPr>
            <w:noProof/>
            <w:webHidden/>
          </w:rPr>
          <w:fldChar w:fldCharType="begin"/>
        </w:r>
        <w:r w:rsidR="004C4FCB">
          <w:rPr>
            <w:noProof/>
            <w:webHidden/>
          </w:rPr>
          <w:instrText xml:space="preserve"> PAGEREF _Toc62114401 \h </w:instrText>
        </w:r>
        <w:r w:rsidR="004C4FCB">
          <w:rPr>
            <w:noProof/>
            <w:webHidden/>
          </w:rPr>
        </w:r>
        <w:r w:rsidR="004C4FCB">
          <w:rPr>
            <w:noProof/>
            <w:webHidden/>
          </w:rPr>
          <w:fldChar w:fldCharType="separate"/>
        </w:r>
        <w:r w:rsidR="004C4FCB">
          <w:rPr>
            <w:noProof/>
            <w:webHidden/>
          </w:rPr>
          <w:t>5</w:t>
        </w:r>
        <w:r w:rsidR="004C4FCB">
          <w:rPr>
            <w:noProof/>
            <w:webHidden/>
          </w:rPr>
          <w:fldChar w:fldCharType="end"/>
        </w:r>
      </w:hyperlink>
    </w:p>
    <w:p w14:paraId="0BF53728" w14:textId="77777777" w:rsidR="004C4FCB" w:rsidRDefault="00B5320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02" w:history="1">
        <w:r w:rsidR="004C4FCB" w:rsidRPr="00AB7201">
          <w:rPr>
            <w:rStyle w:val="Hypertextovprepojenie"/>
            <w:noProof/>
            <w:lang w:val="sk-SK"/>
          </w:rPr>
          <w:t>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Schvaľovanie žiadostí o NFP</w:t>
        </w:r>
        <w:r w:rsidR="004C4FCB">
          <w:rPr>
            <w:noProof/>
            <w:webHidden/>
          </w:rPr>
          <w:tab/>
        </w:r>
        <w:r w:rsidR="004C4FCB">
          <w:rPr>
            <w:noProof/>
            <w:webHidden/>
          </w:rPr>
          <w:fldChar w:fldCharType="begin"/>
        </w:r>
        <w:r w:rsidR="004C4FCB">
          <w:rPr>
            <w:noProof/>
            <w:webHidden/>
          </w:rPr>
          <w:instrText xml:space="preserve"> PAGEREF _Toc62114402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5951ADE8"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3" w:history="1">
        <w:r w:rsidR="004C4FCB" w:rsidRPr="00AB7201">
          <w:rPr>
            <w:rStyle w:val="Hypertextovprepojenie"/>
            <w:noProof/>
            <w:lang w:val="sk-SK"/>
            <w14:scene3d>
              <w14:camera w14:prst="orthographicFront"/>
              <w14:lightRig w14:rig="threePt" w14:dir="t">
                <w14:rot w14:lat="0" w14:lon="0" w14:rev="0"/>
              </w14:lightRig>
            </w14:scene3d>
          </w:rPr>
          <w:t>2.1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Administratívne overenie žiadostí o NFP</w:t>
        </w:r>
        <w:r w:rsidR="004C4FCB">
          <w:rPr>
            <w:noProof/>
            <w:webHidden/>
          </w:rPr>
          <w:tab/>
        </w:r>
        <w:r w:rsidR="004C4FCB">
          <w:rPr>
            <w:noProof/>
            <w:webHidden/>
          </w:rPr>
          <w:fldChar w:fldCharType="begin"/>
        </w:r>
        <w:r w:rsidR="004C4FCB">
          <w:rPr>
            <w:noProof/>
            <w:webHidden/>
          </w:rPr>
          <w:instrText xml:space="preserve"> PAGEREF _Toc62114403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2D8975D9"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4" w:history="1">
        <w:r w:rsidR="004C4FCB" w:rsidRPr="00AB7201">
          <w:rPr>
            <w:rStyle w:val="Hypertextovprepojenie"/>
            <w:noProof/>
            <w:lang w:val="sk-SK"/>
            <w14:scene3d>
              <w14:camera w14:prst="orthographicFront"/>
              <w14:lightRig w14:rig="threePt" w14:dir="t">
                <w14:rot w14:lat="0" w14:lon="0" w14:rev="0"/>
              </w14:lightRig>
            </w14:scene3d>
          </w:rPr>
          <w:t>2.2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Odborné hodnotenie a výber žiadostí o NFP</w:t>
        </w:r>
        <w:r w:rsidR="004C4FCB">
          <w:rPr>
            <w:noProof/>
            <w:webHidden/>
          </w:rPr>
          <w:tab/>
        </w:r>
        <w:r w:rsidR="004C4FCB">
          <w:rPr>
            <w:noProof/>
            <w:webHidden/>
          </w:rPr>
          <w:fldChar w:fldCharType="begin"/>
        </w:r>
        <w:r w:rsidR="004C4FCB">
          <w:rPr>
            <w:noProof/>
            <w:webHidden/>
          </w:rPr>
          <w:instrText xml:space="preserve"> PAGEREF _Toc62114404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0D7AD423"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5" w:history="1">
        <w:r w:rsidR="004C4FCB" w:rsidRPr="00AB7201">
          <w:rPr>
            <w:rStyle w:val="Hypertextovprepojenie"/>
            <w:noProof/>
            <w:lang w:val="sk-SK"/>
            <w14:scene3d>
              <w14:camera w14:prst="orthographicFront"/>
              <w14:lightRig w14:rig="threePt" w14:dir="t">
                <w14:rot w14:lat="0" w14:lon="0" w14:rev="0"/>
              </w14:lightRig>
            </w14:scene3d>
          </w:rPr>
          <w:t>2.3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Vydávanie rozhodnutí</w:t>
        </w:r>
        <w:r w:rsidR="004C4FCB">
          <w:rPr>
            <w:noProof/>
            <w:webHidden/>
          </w:rPr>
          <w:tab/>
        </w:r>
        <w:r w:rsidR="004C4FCB">
          <w:rPr>
            <w:noProof/>
            <w:webHidden/>
          </w:rPr>
          <w:fldChar w:fldCharType="begin"/>
        </w:r>
        <w:r w:rsidR="004C4FCB">
          <w:rPr>
            <w:noProof/>
            <w:webHidden/>
          </w:rPr>
          <w:instrText xml:space="preserve"> PAGEREF _Toc62114405 \h </w:instrText>
        </w:r>
        <w:r w:rsidR="004C4FCB">
          <w:rPr>
            <w:noProof/>
            <w:webHidden/>
          </w:rPr>
        </w:r>
        <w:r w:rsidR="004C4FCB">
          <w:rPr>
            <w:noProof/>
            <w:webHidden/>
          </w:rPr>
          <w:fldChar w:fldCharType="separate"/>
        </w:r>
        <w:r w:rsidR="004C4FCB">
          <w:rPr>
            <w:noProof/>
            <w:webHidden/>
          </w:rPr>
          <w:t>10</w:t>
        </w:r>
        <w:r w:rsidR="004C4FCB">
          <w:rPr>
            <w:noProof/>
            <w:webHidden/>
          </w:rPr>
          <w:fldChar w:fldCharType="end"/>
        </w:r>
      </w:hyperlink>
    </w:p>
    <w:p w14:paraId="3C28EF13" w14:textId="77777777" w:rsidR="004C4FCB" w:rsidRDefault="00B5320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06" w:history="1">
        <w:r w:rsidR="004C4FCB" w:rsidRPr="00AB7201">
          <w:rPr>
            <w:rStyle w:val="Hypertextovprepojenie"/>
            <w:noProof/>
            <w:lang w:val="sk-SK"/>
          </w:rPr>
          <w:t>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Popis procesov odborného hodnotenia</w:t>
        </w:r>
        <w:r w:rsidR="004C4FCB">
          <w:rPr>
            <w:noProof/>
            <w:webHidden/>
          </w:rPr>
          <w:tab/>
        </w:r>
        <w:r w:rsidR="004C4FCB">
          <w:rPr>
            <w:noProof/>
            <w:webHidden/>
          </w:rPr>
          <w:fldChar w:fldCharType="begin"/>
        </w:r>
        <w:r w:rsidR="004C4FCB">
          <w:rPr>
            <w:noProof/>
            <w:webHidden/>
          </w:rPr>
          <w:instrText xml:space="preserve"> PAGEREF _Toc62114406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96873C3"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7" w:history="1">
        <w:r w:rsidR="004C4FCB" w:rsidRPr="00AB7201">
          <w:rPr>
            <w:rStyle w:val="Hypertextovprepojenie"/>
            <w:noProof/>
            <w:lang w:val="sk-SK"/>
            <w14:scene3d>
              <w14:camera w14:prst="orthographicFront"/>
              <w14:lightRig w14:rig="threePt" w14:dir="t">
                <w14:rot w14:lat="0" w14:lon="0" w14:rev="0"/>
              </w14:lightRig>
            </w14:scene3d>
          </w:rPr>
          <w:t>3.1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Kritériá pre výber projektov</w:t>
        </w:r>
        <w:r w:rsidR="004C4FCB">
          <w:rPr>
            <w:noProof/>
            <w:webHidden/>
          </w:rPr>
          <w:tab/>
        </w:r>
        <w:r w:rsidR="004C4FCB">
          <w:rPr>
            <w:noProof/>
            <w:webHidden/>
          </w:rPr>
          <w:fldChar w:fldCharType="begin"/>
        </w:r>
        <w:r w:rsidR="004C4FCB">
          <w:rPr>
            <w:noProof/>
            <w:webHidden/>
          </w:rPr>
          <w:instrText xml:space="preserve"> PAGEREF _Toc62114407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72DBABD"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8" w:history="1">
        <w:r w:rsidR="004C4FCB" w:rsidRPr="00AB7201">
          <w:rPr>
            <w:rStyle w:val="Hypertextovprepojenie"/>
            <w:noProof/>
            <w:lang w:val="sk-SK"/>
            <w14:scene3d>
              <w14:camera w14:prst="orthographicFront"/>
              <w14:lightRig w14:rig="threePt" w14:dir="t">
                <w14:rot w14:lat="0" w14:lon="0" w14:rev="0"/>
              </w14:lightRig>
            </w14:scene3d>
          </w:rPr>
          <w:t>3.2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Výber odborných hodnotiteľov</w:t>
        </w:r>
        <w:r w:rsidR="004C4FCB">
          <w:rPr>
            <w:noProof/>
            <w:webHidden/>
          </w:rPr>
          <w:tab/>
        </w:r>
        <w:r w:rsidR="004C4FCB">
          <w:rPr>
            <w:noProof/>
            <w:webHidden/>
          </w:rPr>
          <w:fldChar w:fldCharType="begin"/>
        </w:r>
        <w:r w:rsidR="004C4FCB">
          <w:rPr>
            <w:noProof/>
            <w:webHidden/>
          </w:rPr>
          <w:instrText xml:space="preserve"> PAGEREF _Toc62114408 \h </w:instrText>
        </w:r>
        <w:r w:rsidR="004C4FCB">
          <w:rPr>
            <w:noProof/>
            <w:webHidden/>
          </w:rPr>
        </w:r>
        <w:r w:rsidR="004C4FCB">
          <w:rPr>
            <w:noProof/>
            <w:webHidden/>
          </w:rPr>
          <w:fldChar w:fldCharType="separate"/>
        </w:r>
        <w:r w:rsidR="004C4FCB">
          <w:rPr>
            <w:noProof/>
            <w:webHidden/>
          </w:rPr>
          <w:t>11</w:t>
        </w:r>
        <w:r w:rsidR="004C4FCB">
          <w:rPr>
            <w:noProof/>
            <w:webHidden/>
          </w:rPr>
          <w:fldChar w:fldCharType="end"/>
        </w:r>
      </w:hyperlink>
    </w:p>
    <w:p w14:paraId="00618F4C"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09" w:history="1">
        <w:r w:rsidR="004C4FCB" w:rsidRPr="00AB7201">
          <w:rPr>
            <w:rStyle w:val="Hypertextovprepojenie"/>
            <w:noProof/>
            <w:lang w:val="sk-SK"/>
            <w14:scene3d>
              <w14:camera w14:prst="orthographicFront"/>
              <w14:lightRig w14:rig="threePt" w14:dir="t">
                <w14:rot w14:lat="0" w14:lon="0" w14:rev="0"/>
              </w14:lightRig>
            </w14:scene3d>
          </w:rPr>
          <w:t>3.3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Školenie odborných hodnotiteľov</w:t>
        </w:r>
        <w:r w:rsidR="004C4FCB">
          <w:rPr>
            <w:noProof/>
            <w:webHidden/>
          </w:rPr>
          <w:tab/>
        </w:r>
        <w:r w:rsidR="004C4FCB">
          <w:rPr>
            <w:noProof/>
            <w:webHidden/>
          </w:rPr>
          <w:fldChar w:fldCharType="begin"/>
        </w:r>
        <w:r w:rsidR="004C4FCB">
          <w:rPr>
            <w:noProof/>
            <w:webHidden/>
          </w:rPr>
          <w:instrText xml:space="preserve"> PAGEREF _Toc62114409 \h </w:instrText>
        </w:r>
        <w:r w:rsidR="004C4FCB">
          <w:rPr>
            <w:noProof/>
            <w:webHidden/>
          </w:rPr>
        </w:r>
        <w:r w:rsidR="004C4FCB">
          <w:rPr>
            <w:noProof/>
            <w:webHidden/>
          </w:rPr>
          <w:fldChar w:fldCharType="separate"/>
        </w:r>
        <w:r w:rsidR="004C4FCB">
          <w:rPr>
            <w:noProof/>
            <w:webHidden/>
          </w:rPr>
          <w:t>12</w:t>
        </w:r>
        <w:r w:rsidR="004C4FCB">
          <w:rPr>
            <w:noProof/>
            <w:webHidden/>
          </w:rPr>
          <w:fldChar w:fldCharType="end"/>
        </w:r>
      </w:hyperlink>
    </w:p>
    <w:p w14:paraId="39C317A6"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0" w:history="1">
        <w:r w:rsidR="004C4FCB" w:rsidRPr="00AB7201">
          <w:rPr>
            <w:rStyle w:val="Hypertextovprepojenie"/>
            <w:noProof/>
            <w:lang w:val="sk-SK"/>
            <w14:scene3d>
              <w14:camera w14:prst="orthographicFront"/>
              <w14:lightRig w14:rig="threePt" w14:dir="t">
                <w14:rot w14:lat="0" w14:lon="0" w14:rev="0"/>
              </w14:lightRig>
            </w14:scene3d>
          </w:rPr>
          <w:t>3.4</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Organizačné a technické zabezpečenie priebehu odborného hodnotenia</w:t>
        </w:r>
        <w:r w:rsidR="004C4FCB">
          <w:rPr>
            <w:noProof/>
            <w:webHidden/>
          </w:rPr>
          <w:tab/>
        </w:r>
        <w:r w:rsidR="004C4FCB">
          <w:rPr>
            <w:noProof/>
            <w:webHidden/>
          </w:rPr>
          <w:fldChar w:fldCharType="begin"/>
        </w:r>
        <w:r w:rsidR="004C4FCB">
          <w:rPr>
            <w:noProof/>
            <w:webHidden/>
          </w:rPr>
          <w:instrText xml:space="preserve"> PAGEREF _Toc62114410 \h </w:instrText>
        </w:r>
        <w:r w:rsidR="004C4FCB">
          <w:rPr>
            <w:noProof/>
            <w:webHidden/>
          </w:rPr>
        </w:r>
        <w:r w:rsidR="004C4FCB">
          <w:rPr>
            <w:noProof/>
            <w:webHidden/>
          </w:rPr>
          <w:fldChar w:fldCharType="separate"/>
        </w:r>
        <w:r w:rsidR="004C4FCB">
          <w:rPr>
            <w:noProof/>
            <w:webHidden/>
          </w:rPr>
          <w:t>12</w:t>
        </w:r>
        <w:r w:rsidR="004C4FCB">
          <w:rPr>
            <w:noProof/>
            <w:webHidden/>
          </w:rPr>
          <w:fldChar w:fldCharType="end"/>
        </w:r>
      </w:hyperlink>
    </w:p>
    <w:p w14:paraId="0C6F0843"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1" w:history="1">
        <w:r w:rsidR="004C4FCB" w:rsidRPr="00AB7201">
          <w:rPr>
            <w:rStyle w:val="Hypertextovprepojenie"/>
            <w:noProof/>
            <w:lang w:val="sk-SK"/>
            <w14:scene3d>
              <w14:camera w14:prst="orthographicFront"/>
              <w14:lightRig w14:rig="threePt" w14:dir="t">
                <w14:rot w14:lat="0" w14:lon="0" w14:rev="0"/>
              </w14:lightRig>
            </w14:scene3d>
          </w:rPr>
          <w:t>3.5</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vypracovania, odovzdávania a zadávania výstupov z odborného hodnotenia zo strany odborného hodnotiteľa</w:t>
        </w:r>
        <w:r w:rsidR="004C4FCB">
          <w:rPr>
            <w:noProof/>
            <w:webHidden/>
          </w:rPr>
          <w:tab/>
        </w:r>
        <w:r w:rsidR="004C4FCB">
          <w:rPr>
            <w:noProof/>
            <w:webHidden/>
          </w:rPr>
          <w:fldChar w:fldCharType="begin"/>
        </w:r>
        <w:r w:rsidR="004C4FCB">
          <w:rPr>
            <w:noProof/>
            <w:webHidden/>
          </w:rPr>
          <w:instrText xml:space="preserve"> PAGEREF _Toc62114411 \h </w:instrText>
        </w:r>
        <w:r w:rsidR="004C4FCB">
          <w:rPr>
            <w:noProof/>
            <w:webHidden/>
          </w:rPr>
        </w:r>
        <w:r w:rsidR="004C4FCB">
          <w:rPr>
            <w:noProof/>
            <w:webHidden/>
          </w:rPr>
          <w:fldChar w:fldCharType="separate"/>
        </w:r>
        <w:r w:rsidR="004C4FCB">
          <w:rPr>
            <w:noProof/>
            <w:webHidden/>
          </w:rPr>
          <w:t>15</w:t>
        </w:r>
        <w:r w:rsidR="004C4FCB">
          <w:rPr>
            <w:noProof/>
            <w:webHidden/>
          </w:rPr>
          <w:fldChar w:fldCharType="end"/>
        </w:r>
      </w:hyperlink>
    </w:p>
    <w:p w14:paraId="1A9CA2BF"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2" w:history="1">
        <w:r w:rsidR="004C4FCB" w:rsidRPr="00AB7201">
          <w:rPr>
            <w:rStyle w:val="Hypertextovprepojenie"/>
            <w:noProof/>
            <w:lang w:val="sk-SK"/>
            <w14:scene3d>
              <w14:camera w14:prst="orthographicFront"/>
              <w14:lightRig w14:rig="threePt" w14:dir="t">
                <w14:rot w14:lat="0" w14:lon="0" w14:rev="0"/>
              </w14:lightRig>
            </w14:scene3d>
          </w:rPr>
          <w:t>3.6</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Postupy uplatňované v prípadoch nezhody odborných hodnotiteľov</w:t>
        </w:r>
        <w:r w:rsidR="004C4FCB">
          <w:rPr>
            <w:noProof/>
            <w:webHidden/>
          </w:rPr>
          <w:tab/>
        </w:r>
        <w:r w:rsidR="004C4FCB">
          <w:rPr>
            <w:noProof/>
            <w:webHidden/>
          </w:rPr>
          <w:fldChar w:fldCharType="begin"/>
        </w:r>
        <w:r w:rsidR="004C4FCB">
          <w:rPr>
            <w:noProof/>
            <w:webHidden/>
          </w:rPr>
          <w:instrText xml:space="preserve"> PAGEREF _Toc62114412 \h </w:instrText>
        </w:r>
        <w:r w:rsidR="004C4FCB">
          <w:rPr>
            <w:noProof/>
            <w:webHidden/>
          </w:rPr>
        </w:r>
        <w:r w:rsidR="004C4FCB">
          <w:rPr>
            <w:noProof/>
            <w:webHidden/>
          </w:rPr>
          <w:fldChar w:fldCharType="separate"/>
        </w:r>
        <w:r w:rsidR="004C4FCB">
          <w:rPr>
            <w:noProof/>
            <w:webHidden/>
          </w:rPr>
          <w:t>16</w:t>
        </w:r>
        <w:r w:rsidR="004C4FCB">
          <w:rPr>
            <w:noProof/>
            <w:webHidden/>
          </w:rPr>
          <w:fldChar w:fldCharType="end"/>
        </w:r>
      </w:hyperlink>
    </w:p>
    <w:p w14:paraId="061C39E7"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3" w:history="1">
        <w:r w:rsidR="004C4FCB" w:rsidRPr="00AB7201">
          <w:rPr>
            <w:rStyle w:val="Hypertextovprepojenie"/>
            <w:noProof/>
            <w:lang w:val="sk-SK"/>
            <w14:scene3d>
              <w14:camera w14:prst="orthographicFront"/>
              <w14:lightRig w14:rig="threePt" w14:dir="t">
                <w14:rot w14:lat="0" w14:lon="0" w14:rev="0"/>
              </w14:lightRig>
            </w14:scene3d>
          </w:rPr>
          <w:t>3.7</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Overenie činnosti hodnotiteľov</w:t>
        </w:r>
        <w:r w:rsidR="004C4FCB">
          <w:rPr>
            <w:noProof/>
            <w:webHidden/>
          </w:rPr>
          <w:tab/>
        </w:r>
        <w:r w:rsidR="004C4FCB">
          <w:rPr>
            <w:noProof/>
            <w:webHidden/>
          </w:rPr>
          <w:fldChar w:fldCharType="begin"/>
        </w:r>
        <w:r w:rsidR="004C4FCB">
          <w:rPr>
            <w:noProof/>
            <w:webHidden/>
          </w:rPr>
          <w:instrText xml:space="preserve"> PAGEREF _Toc62114413 \h </w:instrText>
        </w:r>
        <w:r w:rsidR="004C4FCB">
          <w:rPr>
            <w:noProof/>
            <w:webHidden/>
          </w:rPr>
        </w:r>
        <w:r w:rsidR="004C4FCB">
          <w:rPr>
            <w:noProof/>
            <w:webHidden/>
          </w:rPr>
          <w:fldChar w:fldCharType="separate"/>
        </w:r>
        <w:r w:rsidR="004C4FCB">
          <w:rPr>
            <w:noProof/>
            <w:webHidden/>
          </w:rPr>
          <w:t>16</w:t>
        </w:r>
        <w:r w:rsidR="004C4FCB">
          <w:rPr>
            <w:noProof/>
            <w:webHidden/>
          </w:rPr>
          <w:fldChar w:fldCharType="end"/>
        </w:r>
      </w:hyperlink>
    </w:p>
    <w:p w14:paraId="03E61575"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4" w:history="1">
        <w:r w:rsidR="004C4FCB" w:rsidRPr="00AB7201">
          <w:rPr>
            <w:rStyle w:val="Hypertextovprepojenie"/>
            <w:noProof/>
            <w:lang w:val="sk-SK"/>
            <w14:scene3d>
              <w14:camera w14:prst="orthographicFront"/>
              <w14:lightRig w14:rig="threePt" w14:dir="t">
                <w14:rot w14:lat="0" w14:lon="0" w14:rev="0"/>
              </w14:lightRig>
            </w14:scene3d>
          </w:rPr>
          <w:t>3.8</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Účasť partnerov na odbornom hodnotení</w:t>
        </w:r>
        <w:r w:rsidR="004C4FCB">
          <w:rPr>
            <w:noProof/>
            <w:webHidden/>
          </w:rPr>
          <w:tab/>
        </w:r>
        <w:r w:rsidR="004C4FCB">
          <w:rPr>
            <w:noProof/>
            <w:webHidden/>
          </w:rPr>
          <w:fldChar w:fldCharType="begin"/>
        </w:r>
        <w:r w:rsidR="004C4FCB">
          <w:rPr>
            <w:noProof/>
            <w:webHidden/>
          </w:rPr>
          <w:instrText xml:space="preserve"> PAGEREF _Toc62114414 \h </w:instrText>
        </w:r>
        <w:r w:rsidR="004C4FCB">
          <w:rPr>
            <w:noProof/>
            <w:webHidden/>
          </w:rPr>
        </w:r>
        <w:r w:rsidR="004C4FCB">
          <w:rPr>
            <w:noProof/>
            <w:webHidden/>
          </w:rPr>
          <w:fldChar w:fldCharType="separate"/>
        </w:r>
        <w:r w:rsidR="004C4FCB">
          <w:rPr>
            <w:noProof/>
            <w:webHidden/>
          </w:rPr>
          <w:t>17</w:t>
        </w:r>
        <w:r w:rsidR="004C4FCB">
          <w:rPr>
            <w:noProof/>
            <w:webHidden/>
          </w:rPr>
          <w:fldChar w:fldCharType="end"/>
        </w:r>
      </w:hyperlink>
    </w:p>
    <w:p w14:paraId="2CD1E85F"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5" w:history="1">
        <w:r w:rsidR="004C4FCB" w:rsidRPr="00AB7201">
          <w:rPr>
            <w:rStyle w:val="Hypertextovprepojenie"/>
            <w:noProof/>
            <w:lang w:val="sk-SK"/>
            <w14:scene3d>
              <w14:camera w14:prst="orthographicFront"/>
              <w14:lightRig w14:rig="threePt" w14:dir="t">
                <w14:rot w14:lat="0" w14:lon="0" w14:rev="0"/>
              </w14:lightRig>
            </w14:scene3d>
          </w:rPr>
          <w:t>3.9</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Odborné hodnotenie na diaľku</w:t>
        </w:r>
        <w:r w:rsidR="004C4FCB">
          <w:rPr>
            <w:noProof/>
            <w:webHidden/>
          </w:rPr>
          <w:tab/>
        </w:r>
        <w:r w:rsidR="004C4FCB">
          <w:rPr>
            <w:noProof/>
            <w:webHidden/>
          </w:rPr>
          <w:fldChar w:fldCharType="begin"/>
        </w:r>
        <w:r w:rsidR="004C4FCB">
          <w:rPr>
            <w:noProof/>
            <w:webHidden/>
          </w:rPr>
          <w:instrText xml:space="preserve"> PAGEREF _Toc62114415 \h </w:instrText>
        </w:r>
        <w:r w:rsidR="004C4FCB">
          <w:rPr>
            <w:noProof/>
            <w:webHidden/>
          </w:rPr>
        </w:r>
        <w:r w:rsidR="004C4FCB">
          <w:rPr>
            <w:noProof/>
            <w:webHidden/>
          </w:rPr>
          <w:fldChar w:fldCharType="separate"/>
        </w:r>
        <w:r w:rsidR="004C4FCB">
          <w:rPr>
            <w:noProof/>
            <w:webHidden/>
          </w:rPr>
          <w:t>18</w:t>
        </w:r>
        <w:r w:rsidR="004C4FCB">
          <w:rPr>
            <w:noProof/>
            <w:webHidden/>
          </w:rPr>
          <w:fldChar w:fldCharType="end"/>
        </w:r>
      </w:hyperlink>
    </w:p>
    <w:p w14:paraId="0BCC4734" w14:textId="77777777" w:rsidR="004C4FCB" w:rsidRDefault="00B5320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16" w:history="1">
        <w:r w:rsidR="004C4FCB" w:rsidRPr="00AB7201">
          <w:rPr>
            <w:rStyle w:val="Hypertextovprepojenie"/>
            <w:noProof/>
            <w:lang w:val="sk-SK"/>
          </w:rPr>
          <w:t>4</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jednotlivých kritérií pre výber projektov</w:t>
        </w:r>
        <w:r w:rsidR="004C4FCB">
          <w:rPr>
            <w:noProof/>
            <w:webHidden/>
          </w:rPr>
          <w:tab/>
        </w:r>
        <w:r w:rsidR="004C4FCB">
          <w:rPr>
            <w:noProof/>
            <w:webHidden/>
          </w:rPr>
          <w:fldChar w:fldCharType="begin"/>
        </w:r>
        <w:r w:rsidR="004C4FCB">
          <w:rPr>
            <w:noProof/>
            <w:webHidden/>
          </w:rPr>
          <w:instrText xml:space="preserve"> PAGEREF _Toc62114416 \h </w:instrText>
        </w:r>
        <w:r w:rsidR="004C4FCB">
          <w:rPr>
            <w:noProof/>
            <w:webHidden/>
          </w:rPr>
        </w:r>
        <w:r w:rsidR="004C4FCB">
          <w:rPr>
            <w:noProof/>
            <w:webHidden/>
          </w:rPr>
          <w:fldChar w:fldCharType="separate"/>
        </w:r>
        <w:r w:rsidR="004C4FCB">
          <w:rPr>
            <w:noProof/>
            <w:webHidden/>
          </w:rPr>
          <w:t>20</w:t>
        </w:r>
        <w:r w:rsidR="004C4FCB">
          <w:rPr>
            <w:noProof/>
            <w:webHidden/>
          </w:rPr>
          <w:fldChar w:fldCharType="end"/>
        </w:r>
      </w:hyperlink>
    </w:p>
    <w:p w14:paraId="36D43C54"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7" w:history="1">
        <w:r w:rsidR="004C4FCB" w:rsidRPr="00AB7201">
          <w:rPr>
            <w:rStyle w:val="Hypertextovprepojenie"/>
            <w:noProof/>
            <w:lang w:val="sk-SK"/>
            <w14:scene3d>
              <w14:camera w14:prst="orthographicFront"/>
              <w14:lightRig w14:rig="threePt" w14:dir="t">
                <w14:rot w14:lat="0" w14:lon="0" w14:rev="0"/>
              </w14:lightRig>
            </w14:scene3d>
          </w:rPr>
          <w:t>4.1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Hodnotiace kritériá žiadosti o nenávratný finančný príspevok</w:t>
        </w:r>
        <w:r w:rsidR="004C4FCB">
          <w:rPr>
            <w:noProof/>
            <w:webHidden/>
          </w:rPr>
          <w:tab/>
        </w:r>
        <w:r w:rsidR="004C4FCB">
          <w:rPr>
            <w:noProof/>
            <w:webHidden/>
          </w:rPr>
          <w:fldChar w:fldCharType="begin"/>
        </w:r>
        <w:r w:rsidR="004C4FCB">
          <w:rPr>
            <w:noProof/>
            <w:webHidden/>
          </w:rPr>
          <w:instrText xml:space="preserve"> PAGEREF _Toc62114417 \h </w:instrText>
        </w:r>
        <w:r w:rsidR="004C4FCB">
          <w:rPr>
            <w:noProof/>
            <w:webHidden/>
          </w:rPr>
        </w:r>
        <w:r w:rsidR="004C4FCB">
          <w:rPr>
            <w:noProof/>
            <w:webHidden/>
          </w:rPr>
          <w:fldChar w:fldCharType="separate"/>
        </w:r>
        <w:r w:rsidR="004C4FCB">
          <w:rPr>
            <w:noProof/>
            <w:webHidden/>
          </w:rPr>
          <w:t>20</w:t>
        </w:r>
        <w:r w:rsidR="004C4FCB">
          <w:rPr>
            <w:noProof/>
            <w:webHidden/>
          </w:rPr>
          <w:fldChar w:fldCharType="end"/>
        </w:r>
      </w:hyperlink>
    </w:p>
    <w:p w14:paraId="071B4354"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8" w:history="1">
        <w:r w:rsidR="004C4FCB" w:rsidRPr="00AB7201">
          <w:rPr>
            <w:rStyle w:val="Hypertextovprepojenie"/>
            <w:noProof/>
            <w:lang w:val="sk-SK"/>
            <w14:scene3d>
              <w14:camera w14:prst="orthographicFront"/>
              <w14:lightRig w14:rig="threePt" w14:dir="t">
                <w14:rot w14:lat="0" w14:lon="0" w14:rev="0"/>
              </w14:lightRig>
            </w14:scene3d>
          </w:rPr>
          <w:t>4.2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jednotlivých kritérií pre výber projektov</w:t>
        </w:r>
        <w:r w:rsidR="004C4FCB">
          <w:rPr>
            <w:noProof/>
            <w:webHidden/>
          </w:rPr>
          <w:tab/>
        </w:r>
        <w:r w:rsidR="004C4FCB">
          <w:rPr>
            <w:noProof/>
            <w:webHidden/>
          </w:rPr>
          <w:fldChar w:fldCharType="begin"/>
        </w:r>
        <w:r w:rsidR="004C4FCB">
          <w:rPr>
            <w:noProof/>
            <w:webHidden/>
          </w:rPr>
          <w:instrText xml:space="preserve"> PAGEREF _Toc62114418 \h </w:instrText>
        </w:r>
        <w:r w:rsidR="004C4FCB">
          <w:rPr>
            <w:noProof/>
            <w:webHidden/>
          </w:rPr>
        </w:r>
        <w:r w:rsidR="004C4FCB">
          <w:rPr>
            <w:noProof/>
            <w:webHidden/>
          </w:rPr>
          <w:fldChar w:fldCharType="separate"/>
        </w:r>
        <w:r w:rsidR="004C4FCB">
          <w:rPr>
            <w:noProof/>
            <w:webHidden/>
          </w:rPr>
          <w:t>21</w:t>
        </w:r>
        <w:r w:rsidR="004C4FCB">
          <w:rPr>
            <w:noProof/>
            <w:webHidden/>
          </w:rPr>
          <w:fldChar w:fldCharType="end"/>
        </w:r>
      </w:hyperlink>
    </w:p>
    <w:p w14:paraId="3BF294B4" w14:textId="77777777" w:rsidR="004C4FCB" w:rsidRDefault="00B5320D">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62114419" w:history="1">
        <w:r w:rsidR="004C4FCB" w:rsidRPr="00AB7201">
          <w:rPr>
            <w:rStyle w:val="Hypertextovprepojenie"/>
            <w:noProof/>
            <w:lang w:val="sk-SK"/>
            <w14:scene3d>
              <w14:camera w14:prst="orthographicFront"/>
              <w14:lightRig w14:rig="threePt" w14:dir="t">
                <w14:rot w14:lat="0" w14:lon="0" w14:rev="0"/>
              </w14:lightRig>
            </w14:scene3d>
          </w:rPr>
          <w:t>4.3</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Spôsob vyhodnotenia hodnotiacich kritérií pre posúdenie súladu s horizontálnymi princípmi</w:t>
        </w:r>
        <w:r w:rsidR="004C4FCB">
          <w:rPr>
            <w:noProof/>
            <w:webHidden/>
          </w:rPr>
          <w:tab/>
        </w:r>
        <w:r w:rsidR="004C4FCB">
          <w:rPr>
            <w:noProof/>
            <w:webHidden/>
          </w:rPr>
          <w:fldChar w:fldCharType="begin"/>
        </w:r>
        <w:r w:rsidR="004C4FCB">
          <w:rPr>
            <w:noProof/>
            <w:webHidden/>
          </w:rPr>
          <w:instrText xml:space="preserve"> PAGEREF _Toc62114419 \h </w:instrText>
        </w:r>
        <w:r w:rsidR="004C4FCB">
          <w:rPr>
            <w:noProof/>
            <w:webHidden/>
          </w:rPr>
        </w:r>
        <w:r w:rsidR="004C4FCB">
          <w:rPr>
            <w:noProof/>
            <w:webHidden/>
          </w:rPr>
          <w:fldChar w:fldCharType="separate"/>
        </w:r>
        <w:r w:rsidR="004C4FCB">
          <w:rPr>
            <w:noProof/>
            <w:webHidden/>
          </w:rPr>
          <w:t>22</w:t>
        </w:r>
        <w:r w:rsidR="004C4FCB">
          <w:rPr>
            <w:noProof/>
            <w:webHidden/>
          </w:rPr>
          <w:fldChar w:fldCharType="end"/>
        </w:r>
      </w:hyperlink>
    </w:p>
    <w:p w14:paraId="643F9727" w14:textId="77777777" w:rsidR="004C4FCB" w:rsidRDefault="00B5320D">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62114420" w:history="1">
        <w:r w:rsidR="004C4FCB" w:rsidRPr="00AB7201">
          <w:rPr>
            <w:rStyle w:val="Hypertextovprepojenie"/>
            <w:noProof/>
            <w:lang w:val="sk-SK"/>
          </w:rPr>
          <w:t>4.3.1</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Vyhodnotenie horizontálneho princípu Udržateľný rozvoj</w:t>
        </w:r>
        <w:r w:rsidR="004C4FCB">
          <w:rPr>
            <w:noProof/>
            <w:webHidden/>
          </w:rPr>
          <w:tab/>
        </w:r>
        <w:r w:rsidR="004C4FCB">
          <w:rPr>
            <w:noProof/>
            <w:webHidden/>
          </w:rPr>
          <w:fldChar w:fldCharType="begin"/>
        </w:r>
        <w:r w:rsidR="004C4FCB">
          <w:rPr>
            <w:noProof/>
            <w:webHidden/>
          </w:rPr>
          <w:instrText xml:space="preserve"> PAGEREF _Toc62114420 \h </w:instrText>
        </w:r>
        <w:r w:rsidR="004C4FCB">
          <w:rPr>
            <w:noProof/>
            <w:webHidden/>
          </w:rPr>
        </w:r>
        <w:r w:rsidR="004C4FCB">
          <w:rPr>
            <w:noProof/>
            <w:webHidden/>
          </w:rPr>
          <w:fldChar w:fldCharType="separate"/>
        </w:r>
        <w:r w:rsidR="004C4FCB">
          <w:rPr>
            <w:noProof/>
            <w:webHidden/>
          </w:rPr>
          <w:t>22</w:t>
        </w:r>
        <w:r w:rsidR="004C4FCB">
          <w:rPr>
            <w:noProof/>
            <w:webHidden/>
          </w:rPr>
          <w:fldChar w:fldCharType="end"/>
        </w:r>
      </w:hyperlink>
    </w:p>
    <w:p w14:paraId="7696A43B" w14:textId="77777777" w:rsidR="004C4FCB" w:rsidRDefault="00B5320D">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62114421" w:history="1">
        <w:r w:rsidR="004C4FCB" w:rsidRPr="00AB7201">
          <w:rPr>
            <w:rStyle w:val="Hypertextovprepojenie"/>
            <w:noProof/>
            <w:lang w:val="sk-SK"/>
          </w:rPr>
          <w:t>4.3.2</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Vyhodnotenie horizontálnych princípov Rovnosť mužov a žien a Nediskriminácia</w:t>
        </w:r>
        <w:r w:rsidR="004C4FCB">
          <w:rPr>
            <w:noProof/>
            <w:webHidden/>
          </w:rPr>
          <w:tab/>
        </w:r>
        <w:r w:rsidR="004C4FCB">
          <w:rPr>
            <w:noProof/>
            <w:webHidden/>
          </w:rPr>
          <w:fldChar w:fldCharType="begin"/>
        </w:r>
        <w:r w:rsidR="004C4FCB">
          <w:rPr>
            <w:noProof/>
            <w:webHidden/>
          </w:rPr>
          <w:instrText xml:space="preserve"> PAGEREF _Toc62114421 \h </w:instrText>
        </w:r>
        <w:r w:rsidR="004C4FCB">
          <w:rPr>
            <w:noProof/>
            <w:webHidden/>
          </w:rPr>
        </w:r>
        <w:r w:rsidR="004C4FCB">
          <w:rPr>
            <w:noProof/>
            <w:webHidden/>
          </w:rPr>
          <w:fldChar w:fldCharType="separate"/>
        </w:r>
        <w:r w:rsidR="004C4FCB">
          <w:rPr>
            <w:noProof/>
            <w:webHidden/>
          </w:rPr>
          <w:t>23</w:t>
        </w:r>
        <w:r w:rsidR="004C4FCB">
          <w:rPr>
            <w:noProof/>
            <w:webHidden/>
          </w:rPr>
          <w:fldChar w:fldCharType="end"/>
        </w:r>
      </w:hyperlink>
    </w:p>
    <w:p w14:paraId="0C276F50" w14:textId="77777777" w:rsidR="004C4FCB" w:rsidRDefault="00B5320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22" w:history="1">
        <w:r w:rsidR="004C4FCB" w:rsidRPr="00AB7201">
          <w:rPr>
            <w:rStyle w:val="Hypertextovprepojenie"/>
            <w:noProof/>
            <w:lang w:val="sk-SK"/>
          </w:rPr>
          <w:t>5</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Prechodné a záverečné ustanovenia</w:t>
        </w:r>
        <w:r w:rsidR="004C4FCB">
          <w:rPr>
            <w:noProof/>
            <w:webHidden/>
          </w:rPr>
          <w:tab/>
        </w:r>
        <w:r w:rsidR="004C4FCB">
          <w:rPr>
            <w:noProof/>
            <w:webHidden/>
          </w:rPr>
          <w:fldChar w:fldCharType="begin"/>
        </w:r>
        <w:r w:rsidR="004C4FCB">
          <w:rPr>
            <w:noProof/>
            <w:webHidden/>
          </w:rPr>
          <w:instrText xml:space="preserve"> PAGEREF _Toc62114422 \h </w:instrText>
        </w:r>
        <w:r w:rsidR="004C4FCB">
          <w:rPr>
            <w:noProof/>
            <w:webHidden/>
          </w:rPr>
        </w:r>
        <w:r w:rsidR="004C4FCB">
          <w:rPr>
            <w:noProof/>
            <w:webHidden/>
          </w:rPr>
          <w:fldChar w:fldCharType="separate"/>
        </w:r>
        <w:r w:rsidR="004C4FCB">
          <w:rPr>
            <w:noProof/>
            <w:webHidden/>
          </w:rPr>
          <w:t>26</w:t>
        </w:r>
        <w:r w:rsidR="004C4FCB">
          <w:rPr>
            <w:noProof/>
            <w:webHidden/>
          </w:rPr>
          <w:fldChar w:fldCharType="end"/>
        </w:r>
      </w:hyperlink>
    </w:p>
    <w:p w14:paraId="5FE5F78C" w14:textId="77777777" w:rsidR="004C4FCB" w:rsidRDefault="00B5320D">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62114423" w:history="1">
        <w:r w:rsidR="004C4FCB" w:rsidRPr="00AB7201">
          <w:rPr>
            <w:rStyle w:val="Hypertextovprepojenie"/>
            <w:noProof/>
            <w:lang w:val="sk-SK"/>
          </w:rPr>
          <w:t>6</w:t>
        </w:r>
        <w:r w:rsidR="004C4FCB">
          <w:rPr>
            <w:rFonts w:asciiTheme="minorHAnsi" w:eastAsiaTheme="minorEastAsia" w:hAnsiTheme="minorHAnsi" w:cstheme="minorBidi"/>
            <w:noProof/>
            <w:sz w:val="22"/>
            <w:szCs w:val="22"/>
            <w:lang w:val="sk-SK" w:eastAsia="sk-SK"/>
          </w:rPr>
          <w:tab/>
        </w:r>
        <w:r w:rsidR="004C4FCB" w:rsidRPr="00AB7201">
          <w:rPr>
            <w:rStyle w:val="Hypertextovprepojenie"/>
            <w:noProof/>
            <w:lang w:val="sk-SK"/>
          </w:rPr>
          <w:t>Prílohy</w:t>
        </w:r>
        <w:r w:rsidR="004C4FCB">
          <w:rPr>
            <w:noProof/>
            <w:webHidden/>
          </w:rPr>
          <w:tab/>
        </w:r>
        <w:r w:rsidR="004C4FCB">
          <w:rPr>
            <w:noProof/>
            <w:webHidden/>
          </w:rPr>
          <w:fldChar w:fldCharType="begin"/>
        </w:r>
        <w:r w:rsidR="004C4FCB">
          <w:rPr>
            <w:noProof/>
            <w:webHidden/>
          </w:rPr>
          <w:instrText xml:space="preserve"> PAGEREF _Toc62114423 \h </w:instrText>
        </w:r>
        <w:r w:rsidR="004C4FCB">
          <w:rPr>
            <w:noProof/>
            <w:webHidden/>
          </w:rPr>
        </w:r>
        <w:r w:rsidR="004C4FCB">
          <w:rPr>
            <w:noProof/>
            <w:webHidden/>
          </w:rPr>
          <w:fldChar w:fldCharType="separate"/>
        </w:r>
        <w:r w:rsidR="004C4FCB">
          <w:rPr>
            <w:noProof/>
            <w:webHidden/>
          </w:rPr>
          <w:t>27</w:t>
        </w:r>
        <w:r w:rsidR="004C4FCB">
          <w:rPr>
            <w:noProof/>
            <w:webHidden/>
          </w:rPr>
          <w:fldChar w:fldCharType="end"/>
        </w:r>
      </w:hyperlink>
    </w:p>
    <w:p w14:paraId="3280BBE4" w14:textId="77777777" w:rsidR="006F71E5" w:rsidRPr="0017594C" w:rsidRDefault="00B04E83" w:rsidP="00B72620">
      <w:pPr>
        <w:pStyle w:val="Nadpis1"/>
        <w:jc w:val="both"/>
        <w:rPr>
          <w:lang w:val="sk-SK"/>
        </w:rPr>
      </w:pPr>
      <w:r w:rsidRPr="00493389">
        <w:rPr>
          <w:rFonts w:asciiTheme="minorHAnsi" w:hAnsiTheme="minorHAnsi"/>
          <w:sz w:val="18"/>
          <w:szCs w:val="18"/>
          <w:lang w:val="sk-SK"/>
        </w:rPr>
        <w:fldChar w:fldCharType="end"/>
      </w:r>
      <w:bookmarkStart w:id="37" w:name="_Toc62114398"/>
      <w:r w:rsidR="0015128C" w:rsidRPr="0017594C">
        <w:rPr>
          <w:lang w:val="sk-SK"/>
        </w:rPr>
        <w:t>Úvod</w:t>
      </w:r>
      <w:bookmarkEnd w:id="37"/>
    </w:p>
    <w:p w14:paraId="0FB4E835" w14:textId="77777777" w:rsidR="0015128C" w:rsidRPr="00B519B4" w:rsidRDefault="00425889" w:rsidP="00B72620">
      <w:pPr>
        <w:pStyle w:val="Nadpis2"/>
        <w:jc w:val="both"/>
        <w:rPr>
          <w:lang w:val="sk-SK"/>
        </w:rPr>
      </w:pPr>
      <w:bookmarkStart w:id="38" w:name="_Toc62114399"/>
      <w:r w:rsidRPr="0017594C">
        <w:rPr>
          <w:lang w:val="sk-SK"/>
        </w:rPr>
        <w:t>Cieľ prí</w:t>
      </w:r>
      <w:r w:rsidR="0015128C" w:rsidRPr="00B519B4">
        <w:rPr>
          <w:lang w:val="sk-SK"/>
        </w:rPr>
        <w:t>ručky</w:t>
      </w:r>
      <w:bookmarkEnd w:id="38"/>
    </w:p>
    <w:p w14:paraId="2A3CEC95" w14:textId="77777777"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7E4CD3DC"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6468A6EA"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1DD852ED" w14:textId="77777777"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EF2018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75305633"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5A67E666"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5EFECB44" w14:textId="77777777" w:rsidR="008979DA" w:rsidRPr="0017594C" w:rsidRDefault="008979DA" w:rsidP="008979DA">
      <w:pPr>
        <w:pStyle w:val="BodyText1"/>
        <w:spacing w:before="120" w:after="120" w:line="288" w:lineRule="auto"/>
        <w:jc w:val="both"/>
        <w:rPr>
          <w:color w:val="auto"/>
          <w:szCs w:val="24"/>
          <w:lang w:val="sk-SK"/>
        </w:rPr>
      </w:pPr>
    </w:p>
    <w:p w14:paraId="6FC8E557" w14:textId="77777777" w:rsidR="00B72620" w:rsidRPr="0017594C" w:rsidRDefault="00B72620" w:rsidP="008979DA">
      <w:pPr>
        <w:pStyle w:val="Nadpis2"/>
        <w:jc w:val="both"/>
        <w:rPr>
          <w:lang w:val="sk-SK"/>
        </w:rPr>
      </w:pPr>
      <w:bookmarkStart w:id="39" w:name="_Toc62114400"/>
      <w:r w:rsidRPr="0017594C">
        <w:rPr>
          <w:lang w:val="sk-SK"/>
        </w:rPr>
        <w:t>Zoznam použitých skratiek</w:t>
      </w:r>
      <w:bookmarkEnd w:id="39"/>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4BB9DE69" w14:textId="77777777" w:rsidTr="008979DA">
        <w:trPr>
          <w:trHeight w:val="305"/>
        </w:trPr>
        <w:tc>
          <w:tcPr>
            <w:tcW w:w="1588" w:type="dxa"/>
            <w:shd w:val="clear" w:color="auto" w:fill="FFFFFF"/>
          </w:tcPr>
          <w:p w14:paraId="09131B31"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3D06DF8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1919F77F" w14:textId="77777777" w:rsidTr="008979DA">
        <w:trPr>
          <w:trHeight w:val="305"/>
        </w:trPr>
        <w:tc>
          <w:tcPr>
            <w:tcW w:w="1588" w:type="dxa"/>
            <w:shd w:val="clear" w:color="auto" w:fill="FFFFFF"/>
          </w:tcPr>
          <w:p w14:paraId="34964D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539E52F"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A546DA" w14:textId="77777777" w:rsidTr="008979DA">
        <w:trPr>
          <w:trHeight w:val="305"/>
        </w:trPr>
        <w:tc>
          <w:tcPr>
            <w:tcW w:w="1588" w:type="dxa"/>
            <w:shd w:val="clear" w:color="auto" w:fill="FFFFFF"/>
          </w:tcPr>
          <w:p w14:paraId="14387830"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556793FD"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78D698D9" w14:textId="77777777" w:rsidTr="008979DA">
        <w:trPr>
          <w:trHeight w:val="305"/>
        </w:trPr>
        <w:tc>
          <w:tcPr>
            <w:tcW w:w="1588" w:type="dxa"/>
            <w:shd w:val="clear" w:color="auto" w:fill="FFFFFF"/>
          </w:tcPr>
          <w:p w14:paraId="3C9BC8E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3F77FAA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747DD1" w14:textId="77777777" w:rsidTr="008979DA">
        <w:trPr>
          <w:trHeight w:val="305"/>
        </w:trPr>
        <w:tc>
          <w:tcPr>
            <w:tcW w:w="1588" w:type="dxa"/>
            <w:shd w:val="clear" w:color="auto" w:fill="FFFFFF"/>
          </w:tcPr>
          <w:p w14:paraId="5BB2BD0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730AD40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2CF34907" w14:textId="77777777" w:rsidTr="008979DA">
        <w:trPr>
          <w:trHeight w:val="305"/>
        </w:trPr>
        <w:tc>
          <w:tcPr>
            <w:tcW w:w="1588" w:type="dxa"/>
            <w:shd w:val="clear" w:color="auto" w:fill="FFFFFF"/>
          </w:tcPr>
          <w:p w14:paraId="6D0B5ED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684151FD"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FD8B10D" w14:textId="77777777" w:rsidTr="008979DA">
        <w:trPr>
          <w:trHeight w:val="305"/>
        </w:trPr>
        <w:tc>
          <w:tcPr>
            <w:tcW w:w="1588" w:type="dxa"/>
            <w:shd w:val="clear" w:color="auto" w:fill="FFFFFF"/>
          </w:tcPr>
          <w:p w14:paraId="0C455D8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EÚ</w:t>
            </w:r>
          </w:p>
        </w:tc>
        <w:tc>
          <w:tcPr>
            <w:tcW w:w="6945" w:type="dxa"/>
            <w:shd w:val="clear" w:color="auto" w:fill="FFFFFF"/>
          </w:tcPr>
          <w:p w14:paraId="5C219833"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4131FD0A" w14:textId="77777777" w:rsidTr="008979DA">
        <w:trPr>
          <w:trHeight w:val="305"/>
        </w:trPr>
        <w:tc>
          <w:tcPr>
            <w:tcW w:w="1588" w:type="dxa"/>
            <w:shd w:val="clear" w:color="auto" w:fill="FFFFFF"/>
          </w:tcPr>
          <w:p w14:paraId="070CEF0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1639C47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503DEC75" w14:textId="77777777" w:rsidTr="008979DA">
        <w:trPr>
          <w:trHeight w:val="305"/>
        </w:trPr>
        <w:tc>
          <w:tcPr>
            <w:tcW w:w="1588" w:type="dxa"/>
            <w:shd w:val="clear" w:color="auto" w:fill="FFFFFF"/>
          </w:tcPr>
          <w:p w14:paraId="35C548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6C7143A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C584EC1" w14:textId="77777777" w:rsidTr="008979DA">
        <w:trPr>
          <w:trHeight w:val="305"/>
        </w:trPr>
        <w:tc>
          <w:tcPr>
            <w:tcW w:w="1588" w:type="dxa"/>
            <w:shd w:val="clear" w:color="auto" w:fill="FFFFFF"/>
          </w:tcPr>
          <w:p w14:paraId="72A52FB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4624C9A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5D96EF2C" w14:textId="77777777" w:rsidTr="008979DA">
        <w:trPr>
          <w:trHeight w:val="305"/>
        </w:trPr>
        <w:tc>
          <w:tcPr>
            <w:tcW w:w="1588" w:type="dxa"/>
            <w:shd w:val="clear" w:color="auto" w:fill="FFFFFF"/>
          </w:tcPr>
          <w:p w14:paraId="32D2021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3DA77DE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186EDB2E" w14:textId="77777777" w:rsidTr="008979DA">
        <w:trPr>
          <w:trHeight w:val="305"/>
        </w:trPr>
        <w:tc>
          <w:tcPr>
            <w:tcW w:w="1588" w:type="dxa"/>
            <w:shd w:val="clear" w:color="auto" w:fill="FFFFFF"/>
          </w:tcPr>
          <w:p w14:paraId="0262516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10DA0E9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58D78535" w14:textId="77777777" w:rsidTr="008979DA">
        <w:tc>
          <w:tcPr>
            <w:tcW w:w="1588" w:type="dxa"/>
            <w:shd w:val="clear" w:color="auto" w:fill="FFFFFF"/>
          </w:tcPr>
          <w:p w14:paraId="6FDB24C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451F323F"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2876BFD8" w14:textId="77777777" w:rsidTr="008979DA">
        <w:trPr>
          <w:trHeight w:val="305"/>
        </w:trPr>
        <w:tc>
          <w:tcPr>
            <w:tcW w:w="1588" w:type="dxa"/>
            <w:shd w:val="clear" w:color="auto" w:fill="FFFFFF"/>
          </w:tcPr>
          <w:p w14:paraId="5F1E38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257584D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A2BB08B" w14:textId="77777777" w:rsidTr="008979DA">
        <w:trPr>
          <w:trHeight w:val="305"/>
        </w:trPr>
        <w:tc>
          <w:tcPr>
            <w:tcW w:w="1588" w:type="dxa"/>
            <w:shd w:val="clear" w:color="auto" w:fill="FFFFFF"/>
          </w:tcPr>
          <w:p w14:paraId="6EAA85B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1ED91C9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4D9B1C7E" w14:textId="77777777" w:rsidTr="008979DA">
        <w:trPr>
          <w:trHeight w:val="305"/>
        </w:trPr>
        <w:tc>
          <w:tcPr>
            <w:tcW w:w="1588" w:type="dxa"/>
            <w:shd w:val="clear" w:color="auto" w:fill="FFFFFF"/>
          </w:tcPr>
          <w:p w14:paraId="4920817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7F146CB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177F13A5" w14:textId="77777777" w:rsidTr="008979DA">
        <w:trPr>
          <w:trHeight w:val="305"/>
        </w:trPr>
        <w:tc>
          <w:tcPr>
            <w:tcW w:w="1588" w:type="dxa"/>
            <w:shd w:val="clear" w:color="auto" w:fill="FFFFFF"/>
          </w:tcPr>
          <w:p w14:paraId="52A0E5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8647D9"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45108C7F" w14:textId="77777777" w:rsidTr="008979DA">
        <w:trPr>
          <w:trHeight w:val="305"/>
        </w:trPr>
        <w:tc>
          <w:tcPr>
            <w:tcW w:w="1588" w:type="dxa"/>
            <w:shd w:val="clear" w:color="auto" w:fill="FFFFFF"/>
          </w:tcPr>
          <w:p w14:paraId="0121632F"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78E6B090"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2C9137E2" w14:textId="77777777" w:rsidTr="008979DA">
        <w:trPr>
          <w:trHeight w:val="305"/>
        </w:trPr>
        <w:tc>
          <w:tcPr>
            <w:tcW w:w="1588" w:type="dxa"/>
            <w:shd w:val="clear" w:color="auto" w:fill="FFFFFF"/>
          </w:tcPr>
          <w:p w14:paraId="26EABB6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162535E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44888AA2" w14:textId="77777777" w:rsidTr="008979DA">
        <w:trPr>
          <w:trHeight w:val="305"/>
        </w:trPr>
        <w:tc>
          <w:tcPr>
            <w:tcW w:w="1588" w:type="dxa"/>
            <w:shd w:val="clear" w:color="auto" w:fill="FFFFFF"/>
          </w:tcPr>
          <w:p w14:paraId="5A199A9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234C634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D8AA987" w14:textId="77777777" w:rsidTr="008979DA">
        <w:tc>
          <w:tcPr>
            <w:tcW w:w="1588" w:type="dxa"/>
            <w:shd w:val="clear" w:color="auto" w:fill="FFFFFF"/>
          </w:tcPr>
          <w:p w14:paraId="453B30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ABCF18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3E08E9B2" w14:textId="77777777" w:rsidTr="008979DA">
        <w:trPr>
          <w:trHeight w:val="305"/>
        </w:trPr>
        <w:tc>
          <w:tcPr>
            <w:tcW w:w="1588" w:type="dxa"/>
            <w:shd w:val="clear" w:color="auto" w:fill="FFFFFF"/>
          </w:tcPr>
          <w:p w14:paraId="1B965F96"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72DDB22A"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3B1FDB01" w14:textId="77777777" w:rsidTr="008979DA">
        <w:trPr>
          <w:trHeight w:val="223"/>
        </w:trPr>
        <w:tc>
          <w:tcPr>
            <w:tcW w:w="1588" w:type="dxa"/>
            <w:shd w:val="clear" w:color="auto" w:fill="FFFFFF"/>
          </w:tcPr>
          <w:p w14:paraId="76FA35F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77F6336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1A6298A2" w14:textId="77777777" w:rsidTr="008979DA">
        <w:tc>
          <w:tcPr>
            <w:tcW w:w="1588" w:type="dxa"/>
            <w:shd w:val="clear" w:color="auto" w:fill="FFFFFF"/>
          </w:tcPr>
          <w:p w14:paraId="5021795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2F383554"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264B6777" w14:textId="77777777" w:rsidTr="008979DA">
        <w:trPr>
          <w:trHeight w:val="305"/>
        </w:trPr>
        <w:tc>
          <w:tcPr>
            <w:tcW w:w="1588" w:type="dxa"/>
            <w:shd w:val="clear" w:color="auto" w:fill="FFFFFF"/>
          </w:tcPr>
          <w:p w14:paraId="53862C6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5D627C6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6F179729" w14:textId="77777777" w:rsidTr="008979DA">
        <w:trPr>
          <w:trHeight w:val="305"/>
        </w:trPr>
        <w:tc>
          <w:tcPr>
            <w:tcW w:w="1588" w:type="dxa"/>
            <w:shd w:val="clear" w:color="auto" w:fill="FFFFFF"/>
          </w:tcPr>
          <w:p w14:paraId="35CD173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1800BB2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5676210A" w14:textId="77777777" w:rsidTr="008979DA">
        <w:trPr>
          <w:trHeight w:val="305"/>
        </w:trPr>
        <w:tc>
          <w:tcPr>
            <w:tcW w:w="1588" w:type="dxa"/>
            <w:shd w:val="clear" w:color="auto" w:fill="FFFFFF"/>
          </w:tcPr>
          <w:p w14:paraId="770EE63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11A3DD86"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30D3C5F" w14:textId="77777777" w:rsidTr="008979DA">
        <w:trPr>
          <w:trHeight w:val="305"/>
        </w:trPr>
        <w:tc>
          <w:tcPr>
            <w:tcW w:w="1588" w:type="dxa"/>
            <w:shd w:val="clear" w:color="auto" w:fill="FFFFFF"/>
          </w:tcPr>
          <w:p w14:paraId="0CDE61C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4A5A3E1A"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2DD1C295" w14:textId="77777777" w:rsidR="00B72620" w:rsidRPr="0017594C" w:rsidRDefault="00B72620" w:rsidP="00981795">
      <w:pPr>
        <w:pStyle w:val="Nadpis3"/>
        <w:numPr>
          <w:ilvl w:val="0"/>
          <w:numId w:val="0"/>
        </w:numPr>
        <w:rPr>
          <w:lang w:val="sk-SK"/>
        </w:rPr>
      </w:pPr>
    </w:p>
    <w:p w14:paraId="63229F34" w14:textId="77777777" w:rsidR="007B68E0" w:rsidRPr="00B519B4" w:rsidRDefault="00A70FC1" w:rsidP="008979DA">
      <w:pPr>
        <w:pStyle w:val="Nadpis2"/>
        <w:spacing w:line="288" w:lineRule="auto"/>
        <w:jc w:val="both"/>
        <w:rPr>
          <w:lang w:val="sk-SK"/>
        </w:rPr>
      </w:pPr>
      <w:bookmarkStart w:id="40" w:name="_Toc62114401"/>
      <w:r w:rsidRPr="0017594C">
        <w:rPr>
          <w:lang w:val="sk-SK"/>
        </w:rPr>
        <w:t>Definícia pojmov</w:t>
      </w:r>
      <w:bookmarkEnd w:id="40"/>
    </w:p>
    <w:p w14:paraId="0C6B3274" w14:textId="1913147A" w:rsidR="0051444D" w:rsidRDefault="00933101" w:rsidP="0051444D">
      <w:pPr>
        <w:pStyle w:val="BodyText1"/>
        <w:numPr>
          <w:ilvl w:val="0"/>
          <w:numId w:val="13"/>
        </w:numPr>
        <w:spacing w:before="120" w:after="120" w:line="288" w:lineRule="auto"/>
        <w:jc w:val="both"/>
        <w:rPr>
          <w:ins w:id="41" w:author="Autor"/>
        </w:rPr>
      </w:pPr>
      <w:r w:rsidRPr="008562C0">
        <w:rPr>
          <w:rFonts w:cs="Arial"/>
          <w:b/>
          <w:szCs w:val="19"/>
          <w:lang w:val="sk-SK"/>
        </w:rPr>
        <w:t xml:space="preserve">Centrálny koordinačný orgán </w:t>
      </w:r>
      <w:r w:rsidRPr="008562C0">
        <w:rPr>
          <w:rFonts w:cs="Arial"/>
          <w:szCs w:val="19"/>
          <w:lang w:val="sk-SK"/>
        </w:rPr>
        <w:t>(ďalej aj „CKO“) –</w:t>
      </w:r>
      <w:ins w:id="42" w:author="Autor">
        <w:r w:rsidR="0051444D" w:rsidRPr="0051444D">
          <w:rPr>
            <w:rFonts w:cs="Arial"/>
            <w:szCs w:val="19"/>
            <w:lang w:val="sk-SK"/>
          </w:rPr>
          <w:t xml:space="preserve"> </w:t>
        </w:r>
        <w:r w:rsidR="0051444D">
          <w:rPr>
            <w:rFonts w:cs="Arial"/>
            <w:szCs w:val="19"/>
            <w:lang w:val="sk-SK"/>
          </w:rPr>
          <w:t>v</w:t>
        </w:r>
        <w:r w:rsidR="0051444D" w:rsidRPr="00DD694A">
          <w:rPr>
            <w:rFonts w:cs="Arial"/>
            <w:szCs w:val="19"/>
            <w:lang w:val="sk-SK"/>
          </w:rPr>
          <w:t xml:space="preserve"> podmienkach SR plní úlohy centrálneho koordinačného orgánu Úrad vlády SR do 31.5.2016, Úrad podpredsedu vlády SR pre investície a informatizáciu do 30.6.2020 a Ministerstvo investícií, regionálneho rozvoja a informatizácie Slovenskej republiky od 1.7.2020</w:t>
        </w:r>
        <w:r w:rsidR="0051444D" w:rsidRPr="00041B11">
          <w:rPr>
            <w:rFonts w:cs="Arial"/>
            <w:szCs w:val="19"/>
            <w:lang w:val="sk-SK"/>
          </w:rPr>
          <w:t>, ktor</w:t>
        </w:r>
        <w:r w:rsidR="0051444D">
          <w:rPr>
            <w:rFonts w:cs="Arial"/>
            <w:szCs w:val="19"/>
          </w:rPr>
          <w:t>é</w:t>
        </w:r>
        <w:r w:rsidR="0051444D" w:rsidRPr="00041B11">
          <w:rPr>
            <w:rFonts w:cs="Arial"/>
            <w:szCs w:val="19"/>
            <w:lang w:val="sk-SK"/>
          </w:rPr>
          <w:t xml:space="preserve"> je ústredným orgánom štátnej správy zodpovedný</w:t>
        </w:r>
        <w:r w:rsidR="0051444D">
          <w:rPr>
            <w:rFonts w:cs="Arial"/>
            <w:szCs w:val="19"/>
            <w:lang w:val="sk-SK"/>
          </w:rPr>
          <w:t>m</w:t>
        </w:r>
        <w:r w:rsidR="0051444D" w:rsidRPr="00041B11">
          <w:rPr>
            <w:rFonts w:cs="Arial"/>
            <w:szCs w:val="19"/>
            <w:lang w:val="sk-SK"/>
          </w:rPr>
          <w:t xml:space="preserve"> za efektívnu a účinnú koordináciu riadenia poskytovania príspevku z európskych štrukturálnych a investičných fondov</w:t>
        </w:r>
        <w:r w:rsidR="0051444D">
          <w:rPr>
            <w:rFonts w:cs="Arial"/>
            <w:szCs w:val="19"/>
            <w:lang w:val="sk-SK"/>
          </w:rPr>
          <w:t>.</w:t>
        </w:r>
      </w:ins>
    </w:p>
    <w:p w14:paraId="42426CE6" w14:textId="0EEF519D" w:rsidR="00933101" w:rsidRPr="00A37CCF" w:rsidRDefault="00933101" w:rsidP="00933101">
      <w:pPr>
        <w:pStyle w:val="Odsekzoznamu"/>
        <w:numPr>
          <w:ilvl w:val="0"/>
          <w:numId w:val="13"/>
        </w:numPr>
        <w:spacing w:after="120" w:line="288" w:lineRule="auto"/>
        <w:jc w:val="both"/>
        <w:rPr>
          <w:rFonts w:cs="Arial"/>
          <w:b/>
          <w:szCs w:val="19"/>
          <w:lang w:val="sk-SK"/>
        </w:rPr>
      </w:pPr>
      <w:del w:id="43" w:author="Autor">
        <w:r w:rsidRPr="008562C0" w:rsidDel="0051444D">
          <w:rPr>
            <w:rFonts w:cs="Arial"/>
            <w:szCs w:val="19"/>
            <w:lang w:val="sk-SK"/>
          </w:rPr>
          <w:delText xml:space="preserve"> </w:delText>
        </w:r>
        <w:r w:rsidR="008E5819" w:rsidRPr="00041B11" w:rsidDel="0051444D">
          <w:rPr>
            <w:rFonts w:cs="Arial"/>
            <w:szCs w:val="19"/>
            <w:lang w:val="sk-SK"/>
          </w:rPr>
          <w:delText xml:space="preserve">v podmienkach Slovenskej republiky plní úlohy centrálneho koordinačného orgánu Úrad </w:delText>
        </w:r>
        <w:r w:rsidR="00EF70AF" w:rsidDel="0051444D">
          <w:rPr>
            <w:rFonts w:cs="Arial"/>
            <w:szCs w:val="19"/>
            <w:lang w:val="sk-SK"/>
          </w:rPr>
          <w:delText xml:space="preserve">podpredsedu </w:delText>
        </w:r>
        <w:r w:rsidR="008E5819" w:rsidRPr="00041B11" w:rsidDel="0051444D">
          <w:rPr>
            <w:rFonts w:cs="Arial"/>
            <w:szCs w:val="19"/>
            <w:lang w:val="sk-SK"/>
          </w:rPr>
          <w:delText>vlády SR</w:delText>
        </w:r>
        <w:r w:rsidR="00EF70AF" w:rsidDel="0051444D">
          <w:rPr>
            <w:rFonts w:cs="Arial"/>
            <w:szCs w:val="19"/>
            <w:lang w:val="sk-SK"/>
          </w:rPr>
          <w:delText xml:space="preserve"> pre investície a informatizíciu</w:delText>
        </w:r>
        <w:r w:rsidR="008E5819" w:rsidRPr="00041B11" w:rsidDel="0051444D">
          <w:rPr>
            <w:rFonts w:cs="Arial"/>
            <w:szCs w:val="19"/>
            <w:lang w:val="sk-SK"/>
          </w:rPr>
          <w:delText>, ktorý je ústredným orgánom štátnej správy zodpovedný</w:delText>
        </w:r>
        <w:r w:rsidR="00EF70AF" w:rsidDel="0051444D">
          <w:rPr>
            <w:rFonts w:cs="Arial"/>
            <w:szCs w:val="19"/>
            <w:lang w:val="sk-SK"/>
          </w:rPr>
          <w:delText>m</w:delText>
        </w:r>
        <w:r w:rsidR="008E5819" w:rsidRPr="00041B11" w:rsidDel="0051444D">
          <w:rPr>
            <w:rFonts w:cs="Arial"/>
            <w:szCs w:val="19"/>
            <w:lang w:val="sk-SK"/>
          </w:rPr>
          <w:delText xml:space="preserve"> za efektívnu a účinnú koordináciu riadenia poskytovania príspevku z európskych štrukturálnych a investičných fondov</w:delText>
        </w:r>
      </w:del>
      <w:r w:rsidR="00EF70AF">
        <w:rPr>
          <w:rFonts w:cs="Arial"/>
          <w:szCs w:val="19"/>
          <w:lang w:val="sk-SK"/>
        </w:rPr>
        <w:t>.</w:t>
      </w:r>
    </w:p>
    <w:p w14:paraId="095899B0"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270C9828"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2935F83F"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168147D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78AD59A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2D55E42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531F0097"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676678D2"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6135F39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6DCDF55D"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114ADC03"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7FE70FDD" w14:textId="77777777"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5E589B0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83F49D0"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EFF58DF" w14:textId="77777777"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25015894"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3FAFD918" w14:textId="77777777"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5828317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18FE10C6"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65D649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68CAED93"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4C091597" w14:textId="77777777"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138E1EFF"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4E47C7A5" w14:textId="77777777"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32C2E8D2"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7A6A9EFF"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67628D4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9"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4AD1D0C0"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6E42434B"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7F1C8383"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3EE2EC1"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638466D2"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696975C8" w14:textId="77777777" w:rsidR="00574428" w:rsidRPr="0017594C" w:rsidRDefault="00574428" w:rsidP="008979DA">
      <w:pPr>
        <w:pStyle w:val="Nadpis1"/>
        <w:jc w:val="both"/>
        <w:rPr>
          <w:lang w:val="sk-SK"/>
        </w:rPr>
      </w:pPr>
      <w:bookmarkStart w:id="44" w:name="_Toc62114402"/>
      <w:r w:rsidRPr="0017594C">
        <w:rPr>
          <w:lang w:val="sk-SK"/>
        </w:rPr>
        <w:t>Schvaľovanie žiadostí o</w:t>
      </w:r>
      <w:r w:rsidR="00DF2BBA" w:rsidRPr="0017594C">
        <w:rPr>
          <w:lang w:val="sk-SK"/>
        </w:rPr>
        <w:t> </w:t>
      </w:r>
      <w:r w:rsidRPr="0017594C">
        <w:rPr>
          <w:lang w:val="sk-SK"/>
        </w:rPr>
        <w:t>NFP</w:t>
      </w:r>
      <w:bookmarkEnd w:id="44"/>
    </w:p>
    <w:p w14:paraId="0DD85E4A"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40A5EE30" w14:textId="77777777" w:rsidR="00933101" w:rsidRPr="0017594C" w:rsidRDefault="00933101" w:rsidP="00933101">
      <w:pPr>
        <w:pStyle w:val="BodyText1"/>
        <w:spacing w:line="288" w:lineRule="auto"/>
        <w:jc w:val="both"/>
        <w:rPr>
          <w:lang w:val="sk-SK"/>
        </w:rPr>
      </w:pPr>
    </w:p>
    <w:p w14:paraId="38AF6ED8" w14:textId="536B1442" w:rsidR="00933101" w:rsidRDefault="00933101" w:rsidP="00933101">
      <w:pPr>
        <w:pStyle w:val="BodyText1"/>
        <w:spacing w:line="288" w:lineRule="auto"/>
        <w:jc w:val="both"/>
        <w:rPr>
          <w:lang w:val="sk-SK"/>
        </w:rPr>
      </w:pPr>
      <w:r w:rsidRPr="0017594C">
        <w:rPr>
          <w:lang w:val="sk-SK"/>
        </w:rPr>
        <w:t>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w:t>
      </w:r>
      <w:r w:rsidRPr="009D067B">
        <w:rPr>
          <w:lang w:val="sk-SK"/>
        </w:rPr>
        <w:t>. Žiadosti o NFP sú predkladané prostredníctvom verejnej časti ITMS2014+ a v písomnej  forme</w:t>
      </w:r>
      <w:r w:rsidR="00610772" w:rsidRPr="009D067B">
        <w:t xml:space="preserve"> </w:t>
      </w:r>
      <w:r w:rsidR="00610772" w:rsidRPr="009D067B">
        <w:rPr>
          <w:lang w:val="sk-SK"/>
        </w:rPr>
        <w:t>v zmysle zákon</w:t>
      </w:r>
      <w:r w:rsidR="00DA6881">
        <w:rPr>
          <w:lang w:val="sk-SK"/>
        </w:rPr>
        <w:t>a o e-Governmente</w:t>
      </w:r>
      <w:r w:rsidR="00382DA1">
        <w:rPr>
          <w:lang w:val="sk-SK"/>
        </w:rPr>
        <w:t xml:space="preserve"> elektronicky</w:t>
      </w:r>
      <w:r w:rsidR="00610772" w:rsidRPr="009D067B">
        <w:rPr>
          <w:lang w:val="sk-SK"/>
        </w:rPr>
        <w:t xml:space="preserve"> alebo v listinnej podobe</w:t>
      </w:r>
      <w:r w:rsidRPr="009D067B">
        <w:rPr>
          <w:lang w:val="sk-SK"/>
        </w:rPr>
        <w:t xml:space="preserve"> na adresu určenú vo výzve (pri národných projektoch (ďalej aj „NP“) príjem žiadosti o NFP prebieha na základe vyzvania). Žiadosti o NFP po doručení</w:t>
      </w:r>
      <w:r w:rsidRPr="0017594C">
        <w:rPr>
          <w:lang w:val="sk-SK"/>
        </w:rPr>
        <w:t xml:space="preserve">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3D3C3248" w14:textId="77777777" w:rsidR="00273D41" w:rsidRPr="0017594C" w:rsidRDefault="002D391E" w:rsidP="00512842">
      <w:pPr>
        <w:pStyle w:val="BodyText1"/>
        <w:spacing w:line="288" w:lineRule="auto"/>
        <w:jc w:val="both"/>
        <w:rPr>
          <w:lang w:val="sk-SK"/>
        </w:rPr>
      </w:pPr>
      <w:r w:rsidRPr="0017594C">
        <w:rPr>
          <w:lang w:val="sk-SK"/>
        </w:rPr>
        <w:t xml:space="preserve"> </w:t>
      </w:r>
    </w:p>
    <w:p w14:paraId="4961B784" w14:textId="77777777" w:rsidR="008C5965" w:rsidRPr="0017594C" w:rsidRDefault="002D391E" w:rsidP="008979DA">
      <w:pPr>
        <w:pStyle w:val="Nadpis2"/>
        <w:spacing w:line="288" w:lineRule="auto"/>
        <w:jc w:val="both"/>
        <w:rPr>
          <w:lang w:val="sk-SK"/>
        </w:rPr>
      </w:pPr>
      <w:bookmarkStart w:id="45" w:name="_Toc62114403"/>
      <w:r w:rsidRPr="0017594C">
        <w:rPr>
          <w:lang w:val="sk-SK"/>
        </w:rPr>
        <w:t>Administratívne overenie</w:t>
      </w:r>
      <w:r w:rsidR="008C5965" w:rsidRPr="0017594C">
        <w:rPr>
          <w:lang w:val="sk-SK"/>
        </w:rPr>
        <w:t xml:space="preserve"> žiadostí o NFP</w:t>
      </w:r>
      <w:bookmarkEnd w:id="45"/>
    </w:p>
    <w:p w14:paraId="44CA281B"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1A7175E4" w14:textId="77777777" w:rsidR="00933101" w:rsidRDefault="00933101" w:rsidP="00933101">
      <w:pPr>
        <w:pStyle w:val="BodyText1"/>
        <w:spacing w:line="288" w:lineRule="auto"/>
        <w:jc w:val="both"/>
        <w:rPr>
          <w:lang w:val="sk-SK"/>
        </w:rPr>
      </w:pPr>
    </w:p>
    <w:p w14:paraId="0DC47CC1" w14:textId="77777777" w:rsidR="00F55126" w:rsidRPr="0017594C" w:rsidRDefault="008C5965" w:rsidP="008979DA">
      <w:pPr>
        <w:pStyle w:val="Nadpis2"/>
        <w:spacing w:line="288" w:lineRule="auto"/>
        <w:jc w:val="both"/>
        <w:rPr>
          <w:lang w:val="sk-SK"/>
        </w:rPr>
      </w:pPr>
      <w:bookmarkStart w:id="46" w:name="_Toc62114404"/>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46"/>
    </w:p>
    <w:p w14:paraId="45F2B22F"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AAA862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4AE927CF" w14:textId="77777777" w:rsidR="00ED341A" w:rsidRPr="0017594C" w:rsidRDefault="00ED341A" w:rsidP="00512842">
      <w:pPr>
        <w:pStyle w:val="BodyText1"/>
        <w:spacing w:before="120" w:after="120" w:line="288" w:lineRule="auto"/>
        <w:jc w:val="both"/>
        <w:rPr>
          <w:szCs w:val="19"/>
          <w:lang w:val="sk-SK"/>
        </w:rPr>
      </w:pPr>
    </w:p>
    <w:p w14:paraId="6DA91F64" w14:textId="77777777" w:rsidR="00EF3988" w:rsidRPr="0017594C" w:rsidRDefault="008C5965" w:rsidP="008979DA">
      <w:pPr>
        <w:pStyle w:val="Nadpis2"/>
        <w:spacing w:line="288" w:lineRule="auto"/>
        <w:jc w:val="both"/>
        <w:rPr>
          <w:lang w:val="sk-SK"/>
        </w:rPr>
      </w:pPr>
      <w:bookmarkStart w:id="47" w:name="_Toc62114405"/>
      <w:r w:rsidRPr="0017594C">
        <w:rPr>
          <w:lang w:val="sk-SK"/>
        </w:rPr>
        <w:t>Vydávanie rozhodnutí</w:t>
      </w:r>
      <w:bookmarkEnd w:id="47"/>
    </w:p>
    <w:p w14:paraId="0C262E73"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2FD0B3A4"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74886774" w14:textId="77777777" w:rsidR="008323D6" w:rsidRPr="0017594C" w:rsidRDefault="008323D6" w:rsidP="00512842">
      <w:pPr>
        <w:pStyle w:val="BodyText1"/>
        <w:jc w:val="both"/>
        <w:rPr>
          <w:lang w:val="sk-SK"/>
        </w:rPr>
      </w:pPr>
    </w:p>
    <w:p w14:paraId="2FF5B4EB" w14:textId="77777777" w:rsidR="00AF05C9" w:rsidRPr="0017594C" w:rsidRDefault="00A570A0" w:rsidP="008979DA">
      <w:pPr>
        <w:pStyle w:val="Nadpis1"/>
        <w:ind w:left="426" w:hanging="426"/>
        <w:rPr>
          <w:lang w:val="sk-SK"/>
        </w:rPr>
      </w:pPr>
      <w:bookmarkStart w:id="48" w:name="_Toc62114406"/>
      <w:r w:rsidRPr="0017594C">
        <w:rPr>
          <w:lang w:val="sk-SK"/>
        </w:rPr>
        <w:t>P</w:t>
      </w:r>
      <w:r w:rsidR="00AF05C9" w:rsidRPr="0017594C">
        <w:rPr>
          <w:lang w:val="sk-SK"/>
        </w:rPr>
        <w:t>opis procesov odborného hodnotenia</w:t>
      </w:r>
      <w:bookmarkEnd w:id="48"/>
    </w:p>
    <w:p w14:paraId="002A64E1"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756CC67B"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6907461B"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571977E9"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71A1A63"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F72FB4B"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491F2FFB" w14:textId="1B21531B"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w:t>
      </w:r>
      <w:r w:rsidR="0020535F">
        <w:rPr>
          <w:rFonts w:asciiTheme="minorHAnsi" w:hAnsiTheme="minorHAnsi" w:cstheme="minorHAnsi"/>
          <w:szCs w:val="19"/>
          <w:lang w:val="sk-SK"/>
        </w:rPr>
        <w:t>2</w:t>
      </w:r>
      <w:r w:rsidR="000411A2">
        <w:rPr>
          <w:rFonts w:asciiTheme="minorHAnsi" w:hAnsiTheme="minorHAnsi" w:cstheme="minorHAnsi"/>
          <w:szCs w:val="19"/>
          <w:lang w:val="sk-SK"/>
        </w:rPr>
        <w:t>)</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4C8091D1"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7B66CC66" w14:textId="77777777" w:rsidR="00D46D27" w:rsidRPr="00B519B4" w:rsidRDefault="00DE0666" w:rsidP="004F7705">
      <w:pPr>
        <w:pStyle w:val="Nadpis2"/>
        <w:jc w:val="both"/>
        <w:rPr>
          <w:lang w:val="sk-SK"/>
        </w:rPr>
      </w:pPr>
      <w:bookmarkStart w:id="49" w:name="_Toc62114407"/>
      <w:r w:rsidRPr="0017594C">
        <w:rPr>
          <w:lang w:val="sk-SK"/>
        </w:rPr>
        <w:t>Kritér</w:t>
      </w:r>
      <w:r w:rsidR="00D46D27" w:rsidRPr="00B519B4">
        <w:rPr>
          <w:lang w:val="sk-SK"/>
        </w:rPr>
        <w:t>iá pre výber projektov</w:t>
      </w:r>
      <w:bookmarkEnd w:id="49"/>
    </w:p>
    <w:p w14:paraId="31BC5E37"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227732E2"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10FF307C" w14:textId="77777777" w:rsidR="00876704" w:rsidRPr="0017594C" w:rsidRDefault="00876704" w:rsidP="00876704">
      <w:pPr>
        <w:pStyle w:val="Nadpis2"/>
        <w:jc w:val="both"/>
        <w:rPr>
          <w:lang w:val="sk-SK"/>
        </w:rPr>
      </w:pPr>
      <w:bookmarkStart w:id="50" w:name="_Toc62114408"/>
      <w:r w:rsidRPr="0017594C">
        <w:rPr>
          <w:lang w:val="sk-SK"/>
        </w:rPr>
        <w:t>Výber odborných hodnotiteľov</w:t>
      </w:r>
      <w:bookmarkEnd w:id="50"/>
    </w:p>
    <w:p w14:paraId="28F3D0A7" w14:textId="77777777" w:rsidR="00876704" w:rsidRPr="0017594C" w:rsidRDefault="00876704" w:rsidP="00876704">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0" w:history="1">
        <w:r w:rsidRPr="00B3573C">
          <w:rPr>
            <w:rStyle w:val="Hypertextovprepojenie"/>
            <w:lang w:val="sk-SK"/>
          </w:rPr>
          <w:t>eufondy@vlada.gov.sk</w:t>
        </w:r>
      </w:hyperlink>
      <w:r w:rsidRPr="00B3573C">
        <w:rPr>
          <w:szCs w:val="19"/>
          <w:lang w:val="sk-SK"/>
        </w:rPr>
        <w:t xml:space="preserve">(na základe informácie bude link na výzvu zverejnený na webovom sídle </w:t>
      </w:r>
      <w:hyperlink r:id="rId11" w:history="1">
        <w:r w:rsidRPr="00B3573C">
          <w:rPr>
            <w:rStyle w:val="Hypertextovprepojenie"/>
            <w:szCs w:val="19"/>
            <w:lang w:val="sk-SK"/>
          </w:rPr>
          <w:t>www.partnerskadohoda.gov.sk</w:t>
        </w:r>
      </w:hyperlink>
      <w:r w:rsidRPr="00B3573C">
        <w:rPr>
          <w:szCs w:val="19"/>
          <w:u w:val="single"/>
          <w:lang w:val="sk-SK"/>
        </w:rPr>
        <w:t>)</w:t>
      </w:r>
      <w:r w:rsidRPr="0017594C">
        <w:rPr>
          <w:szCs w:val="19"/>
          <w:lang w:val="sk-SK"/>
        </w:rPr>
        <w:t>.</w:t>
      </w:r>
    </w:p>
    <w:p w14:paraId="2C9854B6"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Pr>
          <w:szCs w:val="19"/>
        </w:rPr>
        <w:t>spĺňajúce minimálne štandardy podľa MP CKO č. 29 k výberu odborných 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6AF68CE0" w14:textId="77777777" w:rsidR="00876704" w:rsidRPr="0017594C" w:rsidRDefault="00876704" w:rsidP="00876704">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F876783" w14:textId="77777777" w:rsidR="00876704" w:rsidRPr="007B21BF" w:rsidRDefault="00876704" w:rsidP="00876704">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Pr="007B21BF">
        <w:rPr>
          <w:rFonts w:cs="Arial"/>
          <w:szCs w:val="19"/>
          <w:lang w:val="sk-SK"/>
        </w:rPr>
        <w:t xml:space="preserve"> </w:t>
      </w:r>
    </w:p>
    <w:p w14:paraId="589AC310" w14:textId="77777777" w:rsidR="00876704" w:rsidRDefault="00876704" w:rsidP="00876704">
      <w:pPr>
        <w:spacing w:before="120" w:after="120" w:line="288" w:lineRule="auto"/>
        <w:jc w:val="both"/>
        <w:rPr>
          <w:rFonts w:cs="Arial"/>
          <w:szCs w:val="19"/>
          <w:lang w:val="sk-SK"/>
        </w:rPr>
      </w:pPr>
      <w:r>
        <w:rPr>
          <w:szCs w:val="19"/>
        </w:rPr>
        <w:t xml:space="preserve">VO MaH zabezpečí výber odborných hodnotieľov a ich priradenie k ŽoNFP prostredníctvom funkcionality v ITMS 2014+. </w:t>
      </w:r>
      <w:r>
        <w:rPr>
          <w:rFonts w:cs="Arial"/>
          <w:szCs w:val="19"/>
          <w:lang w:val="sk-SK"/>
        </w:rPr>
        <w:t>V súlade s MP CKO č. 29</w:t>
      </w:r>
      <w:r w:rsidRPr="00430FDE">
        <w:t xml:space="preserve"> </w:t>
      </w:r>
      <w:r>
        <w:t xml:space="preserve">RO pre OP EVS </w:t>
      </w:r>
      <w:r w:rsidRPr="00430FDE">
        <w:rPr>
          <w:rFonts w:cs="Arial"/>
          <w:szCs w:val="19"/>
          <w:lang w:val="sk-SK"/>
        </w:rPr>
        <w:t>vloží informácie o odborných hodnotiteľoch výzvy do ITMS 2014+ najneskôr do 60 pracovných dní od skončenia rozhodovania o ŽoNFP pre každú výzvu (resp. kolo výzvy) alebo vyzvanie</w:t>
      </w:r>
      <w:r>
        <w:rPr>
          <w:rFonts w:cs="Arial"/>
          <w:szCs w:val="19"/>
          <w:lang w:val="sk-SK"/>
        </w:rPr>
        <w:t xml:space="preserve"> (najmä </w:t>
      </w:r>
      <w:r w:rsidRPr="00EB6847">
        <w:t>titul, meno a priezvisko každého OH</w:t>
      </w:r>
      <w:r>
        <w:t>, informácie o praxi OH a pod.)</w:t>
      </w:r>
      <w:r w:rsidRPr="00430FDE">
        <w:rPr>
          <w:rFonts w:cs="Arial"/>
          <w:szCs w:val="19"/>
          <w:lang w:val="sk-SK"/>
        </w:rPr>
        <w:t xml:space="preserve">. </w:t>
      </w:r>
      <w:r>
        <w:rPr>
          <w:rFonts w:cs="Arial"/>
          <w:szCs w:val="19"/>
          <w:lang w:val="sk-SK"/>
        </w:rPr>
        <w:t xml:space="preserve"> </w:t>
      </w:r>
    </w:p>
    <w:p w14:paraId="443A18AD" w14:textId="42D57AB9" w:rsidR="00876704" w:rsidRDefault="00876704" w:rsidP="00876704">
      <w:pPr>
        <w:spacing w:before="120" w:after="120" w:line="288" w:lineRule="auto"/>
        <w:jc w:val="both"/>
        <w:rPr>
          <w:rFonts w:cs="Arial"/>
          <w:szCs w:val="18"/>
        </w:rPr>
      </w:pPr>
      <w:r w:rsidRPr="00027142">
        <w:rPr>
          <w:rFonts w:cs="Arial"/>
          <w:szCs w:val="18"/>
        </w:rPr>
        <w:t>Po</w:t>
      </w:r>
      <w:r>
        <w:rPr>
          <w:rFonts w:cs="Arial"/>
          <w:szCs w:val="18"/>
        </w:rPr>
        <w:t xml:space="preserve"> takomto</w:t>
      </w:r>
      <w:r w:rsidRPr="00027142">
        <w:rPr>
          <w:rFonts w:cs="Arial"/>
          <w:szCs w:val="18"/>
        </w:rPr>
        <w:t xml:space="preserve"> </w:t>
      </w:r>
      <w:r w:rsidRPr="001D2B6B">
        <w:rPr>
          <w:rFonts w:cs="Arial"/>
          <w:szCs w:val="18"/>
          <w:lang w:val="sk-SK"/>
        </w:rPr>
        <w:t>výbere a</w:t>
      </w:r>
      <w:r w:rsidRPr="00027142">
        <w:rPr>
          <w:rFonts w:cs="Arial"/>
          <w:szCs w:val="18"/>
        </w:rPr>
        <w:t xml:space="preserve"> </w:t>
      </w:r>
      <w:r>
        <w:rPr>
          <w:rFonts w:cs="Arial"/>
          <w:szCs w:val="18"/>
        </w:rPr>
        <w:t>pridelení</w:t>
      </w:r>
      <w:r w:rsidRPr="00027142">
        <w:rPr>
          <w:rFonts w:cs="Arial"/>
          <w:szCs w:val="18"/>
        </w:rPr>
        <w:t xml:space="preserve"> ŽoNFP odborným hodnotiteľom, RO v prípade externých hodnotiteľov </w:t>
      </w:r>
      <w:r w:rsidR="00C51462">
        <w:rPr>
          <w:rFonts w:cs="Arial"/>
          <w:szCs w:val="18"/>
        </w:rPr>
        <w:t xml:space="preserve">ich </w:t>
      </w:r>
      <w:r w:rsidRPr="00027142">
        <w:rPr>
          <w:rFonts w:cs="Arial"/>
          <w:szCs w:val="18"/>
        </w:rPr>
        <w:t>informuje  o termíne školenia a začatia hodnotenia</w:t>
      </w:r>
      <w:r>
        <w:rPr>
          <w:rFonts w:cs="Arial"/>
          <w:szCs w:val="18"/>
        </w:rPr>
        <w:t>.</w:t>
      </w:r>
    </w:p>
    <w:p w14:paraId="03D172DA" w14:textId="77777777" w:rsidR="00876704" w:rsidRPr="007B21BF" w:rsidRDefault="00876704" w:rsidP="00876704">
      <w:pPr>
        <w:spacing w:before="120" w:after="120" w:line="288" w:lineRule="auto"/>
        <w:jc w:val="both"/>
        <w:rPr>
          <w:rFonts w:cs="Arial"/>
          <w:szCs w:val="19"/>
          <w:lang w:val="sk-SK"/>
        </w:rPr>
      </w:pPr>
      <w:r>
        <w:rPr>
          <w:rFonts w:cs="Arial"/>
          <w:szCs w:val="18"/>
        </w:rPr>
        <w:t xml:space="preserve">V prípade nefunkčnosti </w:t>
      </w:r>
      <w:r>
        <w:rPr>
          <w:szCs w:val="19"/>
        </w:rPr>
        <w:t xml:space="preserve">výberu odborných hodnotieľov a ich priradenia k ŽoNFP prostredníctvom functionality ITMS2014+, RO pre OP EVS postupuje nasledovne: </w:t>
      </w:r>
    </w:p>
    <w:p w14:paraId="152FCC0C"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65B39A56" w14:textId="77777777" w:rsidR="00876704" w:rsidRPr="007B21BF" w:rsidRDefault="00876704" w:rsidP="00876704">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 ktorý je upravený v interných procedúrach RO.</w:t>
      </w:r>
    </w:p>
    <w:p w14:paraId="3634B500" w14:textId="77777777" w:rsidR="00876704" w:rsidRPr="007B21BF" w:rsidRDefault="00876704" w:rsidP="00876704">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 </w:t>
      </w:r>
      <w:r w:rsidRPr="007B21BF">
        <w:rPr>
          <w:rFonts w:cs="Arial"/>
          <w:szCs w:val="19"/>
          <w:lang w:val="sk-SK"/>
        </w:rPr>
        <w:t>odborných hodnotiteľov o termíne  podpisu dohody o vykonaní práce medzi hodnotiteľmi a RO pre OP EVS</w:t>
      </w:r>
      <w:r>
        <w:rPr>
          <w:rFonts w:cs="Arial"/>
          <w:szCs w:val="19"/>
          <w:lang w:val="sk-SK"/>
        </w:rPr>
        <w:t xml:space="preserve"> </w:t>
      </w:r>
      <w:r w:rsidRPr="007B21BF">
        <w:rPr>
          <w:rFonts w:cs="Arial"/>
          <w:szCs w:val="19"/>
          <w:lang w:val="sk-SK"/>
        </w:rPr>
        <w:t xml:space="preserve">/ MV SR a zároveň o termíne školenia a začatia hodnotenia. </w:t>
      </w:r>
    </w:p>
    <w:p w14:paraId="1F10A016" w14:textId="77777777" w:rsidR="00876704" w:rsidRPr="0017594C" w:rsidRDefault="00876704" w:rsidP="00876704">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5BDA32B9" w14:textId="12D1EB0B" w:rsidR="00876704" w:rsidRPr="0017594C" w:rsidRDefault="00876704" w:rsidP="00876704">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Pr>
          <w:rFonts w:asciiTheme="minorHAnsi" w:hAnsiTheme="minorHAnsi" w:cstheme="minorHAnsi"/>
          <w:szCs w:val="16"/>
          <w:lang w:val="sk-SK"/>
        </w:rPr>
        <w:t>menovaných (príloha č. 1</w:t>
      </w:r>
      <w:r w:rsidR="0020535F">
        <w:rPr>
          <w:rFonts w:asciiTheme="minorHAnsi" w:hAnsiTheme="minorHAnsi" w:cstheme="minorHAnsi"/>
          <w:szCs w:val="16"/>
          <w:lang w:val="sk-SK"/>
        </w:rPr>
        <w:t>2</w:t>
      </w:r>
      <w:r>
        <w:rPr>
          <w:rFonts w:asciiTheme="minorHAnsi" w:hAnsiTheme="minorHAnsi" w:cstheme="minorHAnsi"/>
          <w:szCs w:val="16"/>
          <w:lang w:val="sk-SK"/>
        </w:rPr>
        <w:t>)</w:t>
      </w:r>
      <w:r w:rsidRPr="0017594C">
        <w:rPr>
          <w:rFonts w:asciiTheme="minorHAnsi" w:hAnsiTheme="minorHAnsi" w:cstheme="minorHAnsi"/>
          <w:szCs w:val="16"/>
          <w:lang w:val="sk-SK"/>
        </w:rPr>
        <w:t xml:space="preserve"> 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3F2C78BF" w14:textId="77777777" w:rsidR="0075585E" w:rsidRPr="0017594C" w:rsidRDefault="0075585E" w:rsidP="008979DA">
      <w:pPr>
        <w:pStyle w:val="Nadpis2"/>
        <w:jc w:val="both"/>
        <w:rPr>
          <w:lang w:val="sk-SK"/>
        </w:rPr>
      </w:pPr>
      <w:bookmarkStart w:id="51" w:name="_Toc62114409"/>
      <w:r w:rsidRPr="0017594C">
        <w:rPr>
          <w:lang w:val="sk-SK"/>
        </w:rPr>
        <w:t>Školenie odborných hodnotiteľov</w:t>
      </w:r>
      <w:bookmarkEnd w:id="51"/>
    </w:p>
    <w:p w14:paraId="2820FC2C" w14:textId="77777777" w:rsidR="007506D1" w:rsidRDefault="00933101" w:rsidP="007506D1">
      <w:pPr>
        <w:spacing w:before="120"/>
        <w:jc w:val="both"/>
      </w:pPr>
      <w:r w:rsidRPr="007506D1">
        <w:rPr>
          <w:szCs w:val="19"/>
          <w:lang w:val="sk-SK"/>
        </w:rPr>
        <w:t>Všetci odborní hodnotitelia musia byť najneskôr v deň začatia odborného hodnotenia preškolení</w:t>
      </w:r>
      <w:r w:rsidR="008B773C" w:rsidRPr="007506D1">
        <w:rPr>
          <w:szCs w:val="19"/>
          <w:lang w:val="sk-SK"/>
        </w:rPr>
        <w:t xml:space="preserve"> v </w:t>
      </w:r>
      <w:r w:rsidR="008B773C" w:rsidRPr="00551F76">
        <w:rPr>
          <w:szCs w:val="19"/>
          <w:lang w:val="sk-SK"/>
        </w:rPr>
        <w:t xml:space="preserve">priestoroch </w:t>
      </w:r>
      <w:r w:rsidR="007506D1" w:rsidRPr="00C239F8">
        <w:rPr>
          <w:szCs w:val="19"/>
          <w:lang w:val="sk-SK"/>
        </w:rPr>
        <w:t>RO pre OP EVS</w:t>
      </w:r>
      <w:r w:rsidRPr="00C239F8">
        <w:rPr>
          <w:szCs w:val="19"/>
          <w:lang w:val="sk-SK"/>
        </w:rPr>
        <w:t xml:space="preserve">. Predmetom školenia </w:t>
      </w:r>
      <w:r w:rsidRPr="005B224C">
        <w:rPr>
          <w:szCs w:val="19"/>
          <w:lang w:val="sk-SK"/>
        </w:rPr>
        <w:t>je najmä vysvetlenie kritérií pre výber projektov</w:t>
      </w:r>
      <w:r w:rsidR="004261E6">
        <w:rPr>
          <w:rStyle w:val="Odkaznapoznmkupodiarou"/>
          <w:szCs w:val="19"/>
          <w:lang w:val="sk-SK"/>
        </w:rPr>
        <w:footnoteReference w:id="2"/>
      </w:r>
      <w:r w:rsidRPr="007506D1">
        <w:rPr>
          <w:szCs w:val="19"/>
          <w:lang w:val="sk-SK"/>
        </w:rPr>
        <w:t xml:space="preserve">, postupy prevzatia a odovzdania podkladov cez preberací protokol </w:t>
      </w:r>
      <w:r w:rsidRPr="007506D1">
        <w:rPr>
          <w:lang w:val="sk-SK"/>
        </w:rPr>
        <w:t>(príloha č. 4)</w:t>
      </w:r>
      <w:r w:rsidRPr="00551F76">
        <w:rPr>
          <w:szCs w:val="19"/>
          <w:lang w:val="sk-SK"/>
        </w:rPr>
        <w:t xml:space="preserve">; spôsob vypĺňania hodnotiacich hárkov </w:t>
      </w:r>
      <w:r w:rsidRPr="00551F76">
        <w:rPr>
          <w:lang w:val="sk-SK"/>
        </w:rPr>
        <w:t>(príloha č. 6 -10);</w:t>
      </w:r>
      <w:r w:rsidRPr="00C239F8">
        <w:rPr>
          <w:szCs w:val="19"/>
          <w:lang w:val="sk-SK"/>
        </w:rPr>
        <w:t xml:space="preserve"> postupy uvedené v príručke pre hodnotiteľov; vysvetlenie dôležitých pojmov; etické pravidlá pri hodnotení projektov (etický kódex odborného hodnotiteľa, </w:t>
      </w:r>
      <w:r w:rsidRPr="005B224C">
        <w:rPr>
          <w:lang w:val="sk-SK"/>
        </w:rPr>
        <w:t xml:space="preserve">príloha č. </w:t>
      </w:r>
      <w:r w:rsidRPr="005B224C">
        <w:rPr>
          <w:szCs w:val="19"/>
          <w:lang w:val="sk-SK"/>
        </w:rPr>
        <w:t>5) a konflikt záujmov, ako aj oboznámenie hodnotiteľov s </w:t>
      </w:r>
      <w:r w:rsidRPr="006728BA">
        <w:rPr>
          <w:szCs w:val="19"/>
          <w:lang w:val="sk-SK"/>
        </w:rPr>
        <w:t xml:space="preserve">výzvou/vyzvaním na predkladanie žiadostí o NFP. </w:t>
      </w:r>
    </w:p>
    <w:p w14:paraId="1476F416" w14:textId="77777777" w:rsidR="00933101" w:rsidRDefault="00933101" w:rsidP="00933101">
      <w:pPr>
        <w:spacing w:before="120" w:after="80" w:line="288" w:lineRule="auto"/>
        <w:jc w:val="both"/>
        <w:rPr>
          <w:szCs w:val="19"/>
          <w:lang w:val="sk-SK"/>
        </w:rPr>
      </w:pPr>
      <w:r w:rsidRPr="0017594C">
        <w:rPr>
          <w:szCs w:val="19"/>
          <w:lang w:val="sk-SK"/>
        </w:rPr>
        <w:t xml:space="preserve">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00C11675">
        <w:rPr>
          <w:szCs w:val="19"/>
          <w:lang w:val="sk-SK"/>
        </w:rPr>
        <w:t>odborného hodnotenia</w:t>
      </w:r>
      <w:r w:rsidRPr="0017594C">
        <w:rPr>
          <w:szCs w:val="19"/>
          <w:lang w:val="sk-SK"/>
        </w:rPr>
        <w:t>.</w:t>
      </w:r>
    </w:p>
    <w:p w14:paraId="327EAA23"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4051D8C2" w14:textId="77777777" w:rsidR="0075585E" w:rsidRPr="00B519B4" w:rsidRDefault="0075585E" w:rsidP="000430AB">
      <w:pPr>
        <w:pStyle w:val="Nadpis2"/>
        <w:jc w:val="both"/>
        <w:rPr>
          <w:lang w:val="sk-SK"/>
        </w:rPr>
      </w:pPr>
      <w:bookmarkStart w:id="52" w:name="_Toc62114410"/>
      <w:r w:rsidRPr="0017594C">
        <w:rPr>
          <w:lang w:val="sk-SK"/>
        </w:rPr>
        <w:t>Organizačné a technické zabezpečenie priebehu odborného</w:t>
      </w:r>
      <w:r w:rsidRPr="00B519B4">
        <w:rPr>
          <w:lang w:val="sk-SK"/>
        </w:rPr>
        <w:t xml:space="preserve"> hodnotenia</w:t>
      </w:r>
      <w:bookmarkEnd w:id="52"/>
      <w:r w:rsidRPr="00B519B4">
        <w:rPr>
          <w:lang w:val="sk-SK"/>
        </w:rPr>
        <w:t xml:space="preserve"> </w:t>
      </w:r>
    </w:p>
    <w:p w14:paraId="1EF54E5D"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43CC0EFD" w14:textId="77777777"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sidR="00551F76">
        <w:rPr>
          <w:lang w:val="sk-SK"/>
        </w:rPr>
        <w:t xml:space="preserve"> </w:t>
      </w:r>
      <w:r w:rsidR="00551F76">
        <w:t>a oznámiť možný spôsob výkonu odborného hodnotenia,</w:t>
      </w:r>
      <w:r>
        <w:rPr>
          <w:lang w:val="sk-SK"/>
        </w:rPr>
        <w:t>.</w:t>
      </w:r>
    </w:p>
    <w:p w14:paraId="0667EB83"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5BC2ADC5" w14:textId="77777777"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56914CB6"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1F38BC6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5EA0B6E6"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56957C94" w14:textId="77777777"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3FD9309A" w14:textId="77777777" w:rsidR="00933101" w:rsidRPr="0017594C" w:rsidRDefault="00933101" w:rsidP="00933101">
      <w:pPr>
        <w:pStyle w:val="Default"/>
        <w:spacing w:line="288" w:lineRule="auto"/>
        <w:jc w:val="both"/>
        <w:rPr>
          <w:rFonts w:cs="Times New Roman"/>
          <w:sz w:val="19"/>
          <w:szCs w:val="19"/>
          <w:lang w:val="sk-SK"/>
        </w:rPr>
      </w:pPr>
    </w:p>
    <w:p w14:paraId="0A2A60EF" w14:textId="41E29FEA" w:rsidR="00EC7F6E" w:rsidRPr="0017594C" w:rsidRDefault="004627A8" w:rsidP="00933101">
      <w:pPr>
        <w:pStyle w:val="Default"/>
        <w:spacing w:line="288" w:lineRule="auto"/>
        <w:jc w:val="both"/>
        <w:rPr>
          <w:rFonts w:cs="Times New Roman"/>
          <w:sz w:val="19"/>
          <w:szCs w:val="19"/>
          <w:lang w:val="sk-SK"/>
        </w:rPr>
      </w:pPr>
      <w:r w:rsidRPr="004627A8">
        <w:rPr>
          <w:rFonts w:cs="Times New Roman"/>
          <w:sz w:val="19"/>
          <w:szCs w:val="19"/>
          <w:lang w:val="sk-SK"/>
        </w:rPr>
        <w:t>Hodnotitelia vykonávajú odborné hodnotenie v pries</w:t>
      </w:r>
      <w:r>
        <w:rPr>
          <w:rFonts w:cs="Times New Roman"/>
          <w:sz w:val="19"/>
          <w:szCs w:val="19"/>
          <w:lang w:val="sk-SK"/>
        </w:rPr>
        <w:t xml:space="preserve">toroch určených poskytovateľom alebo </w:t>
      </w:r>
      <w:r w:rsidRPr="004627A8">
        <w:rPr>
          <w:rFonts w:cs="Times New Roman"/>
          <w:sz w:val="19"/>
          <w:szCs w:val="19"/>
          <w:lang w:val="sk-SK"/>
        </w:rPr>
        <w:t>za účelom zefektívnenia procesu odborného hodnotenia</w:t>
      </w:r>
      <w:r>
        <w:rPr>
          <w:rFonts w:cs="Times New Roman"/>
          <w:sz w:val="19"/>
          <w:szCs w:val="19"/>
          <w:lang w:val="sk-SK"/>
        </w:rPr>
        <w:t xml:space="preserve"> je</w:t>
      </w:r>
      <w:r w:rsidRPr="004627A8">
        <w:rPr>
          <w:rFonts w:cs="Times New Roman"/>
          <w:sz w:val="19"/>
          <w:szCs w:val="19"/>
          <w:lang w:val="sk-SK"/>
        </w:rPr>
        <w:t xml:space="preserve"> RO</w:t>
      </w:r>
      <w:r>
        <w:rPr>
          <w:rFonts w:cs="Times New Roman"/>
          <w:sz w:val="19"/>
          <w:szCs w:val="19"/>
          <w:lang w:val="sk-SK"/>
        </w:rPr>
        <w:t xml:space="preserve"> pre OP EVS</w:t>
      </w:r>
      <w:r w:rsidRPr="004627A8">
        <w:rPr>
          <w:rFonts w:cs="Times New Roman"/>
          <w:sz w:val="19"/>
          <w:szCs w:val="19"/>
          <w:lang w:val="sk-SK"/>
        </w:rPr>
        <w:t xml:space="preserve"> oprávnený </w:t>
      </w:r>
      <w:r>
        <w:rPr>
          <w:rFonts w:cs="Times New Roman"/>
          <w:sz w:val="19"/>
          <w:szCs w:val="19"/>
          <w:lang w:val="sk-SK"/>
        </w:rPr>
        <w:t>pri dodžaní</w:t>
      </w:r>
      <w:r w:rsidR="008B773C">
        <w:rPr>
          <w:rFonts w:cs="Times New Roman"/>
          <w:sz w:val="19"/>
          <w:szCs w:val="19"/>
          <w:lang w:val="sk-SK"/>
        </w:rPr>
        <w:t xml:space="preserve"> </w:t>
      </w:r>
      <w:r w:rsidRPr="004627A8">
        <w:rPr>
          <w:rFonts w:cs="Times New Roman"/>
          <w:sz w:val="19"/>
          <w:szCs w:val="19"/>
          <w:lang w:val="sk-SK"/>
        </w:rPr>
        <w:t xml:space="preserve"> </w:t>
      </w:r>
      <w:r w:rsidR="006728BA">
        <w:rPr>
          <w:rFonts w:cs="Times New Roman"/>
          <w:sz w:val="19"/>
          <w:szCs w:val="19"/>
          <w:lang w:val="sk-SK"/>
        </w:rPr>
        <w:t>postupov</w:t>
      </w:r>
      <w:r w:rsidRPr="004627A8">
        <w:rPr>
          <w:rFonts w:cs="Times New Roman"/>
          <w:sz w:val="19"/>
          <w:szCs w:val="19"/>
          <w:lang w:val="sk-SK"/>
        </w:rPr>
        <w:t xml:space="preserve"> </w:t>
      </w:r>
      <w:r w:rsidR="008B773C">
        <w:rPr>
          <w:rFonts w:cs="Times New Roman"/>
          <w:sz w:val="19"/>
          <w:szCs w:val="19"/>
          <w:lang w:val="sk-SK"/>
        </w:rPr>
        <w:t>stanovených v samostatnej kapitole</w:t>
      </w:r>
      <w:r w:rsidRPr="004627A8">
        <w:rPr>
          <w:rFonts w:cs="Times New Roman"/>
          <w:sz w:val="19"/>
          <w:szCs w:val="19"/>
          <w:lang w:val="sk-SK"/>
        </w:rPr>
        <w:t xml:space="preserve"> </w:t>
      </w:r>
      <w:r w:rsidR="00C239F8">
        <w:rPr>
          <w:rFonts w:cs="Times New Roman"/>
          <w:sz w:val="19"/>
          <w:szCs w:val="19"/>
          <w:lang w:val="sk-SK"/>
        </w:rPr>
        <w:t xml:space="preserve">3.9 </w:t>
      </w:r>
      <w:r w:rsidR="006728BA">
        <w:rPr>
          <w:rFonts w:cs="Times New Roman"/>
          <w:sz w:val="19"/>
          <w:szCs w:val="19"/>
          <w:lang w:val="sk-SK"/>
        </w:rPr>
        <w:t>využiť</w:t>
      </w:r>
      <w:r w:rsidRPr="004627A8">
        <w:rPr>
          <w:rFonts w:cs="Times New Roman"/>
          <w:sz w:val="19"/>
          <w:szCs w:val="19"/>
          <w:lang w:val="sk-SK"/>
        </w:rPr>
        <w:t xml:space="preserve"> výkon odbornéh</w:t>
      </w:r>
      <w:r w:rsidR="008B773C">
        <w:rPr>
          <w:rFonts w:cs="Times New Roman"/>
          <w:sz w:val="19"/>
          <w:szCs w:val="19"/>
          <w:lang w:val="sk-SK"/>
        </w:rPr>
        <w:t>o hodnotenia mimo priestorov RO na diaľku alebo kombináciou oboch postupov.</w:t>
      </w:r>
    </w:p>
    <w:p w14:paraId="16D57443" w14:textId="77777777" w:rsidR="007506D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r w:rsidR="00C239F8">
        <w:rPr>
          <w:rFonts w:cs="Times New Roman"/>
          <w:sz w:val="19"/>
          <w:szCs w:val="19"/>
          <w:lang w:val="sk-SK"/>
        </w:rPr>
        <w:t xml:space="preserve"> </w:t>
      </w:r>
    </w:p>
    <w:p w14:paraId="15D9F41A" w14:textId="77777777" w:rsidR="00DC1E2A" w:rsidRPr="0017594C" w:rsidRDefault="00DC1E2A">
      <w:pPr>
        <w:pStyle w:val="Default"/>
        <w:spacing w:line="288" w:lineRule="auto"/>
        <w:jc w:val="both"/>
        <w:rPr>
          <w:rFonts w:cs="Times New Roman"/>
          <w:sz w:val="19"/>
          <w:szCs w:val="19"/>
          <w:lang w:val="sk-SK"/>
        </w:rPr>
      </w:pPr>
    </w:p>
    <w:p w14:paraId="6576410A"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4AA144C"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BD95E29"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2CFE075D" w14:textId="77777777" w:rsidR="00843725"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w:t>
      </w:r>
      <w:r w:rsidR="00BE45E0">
        <w:rPr>
          <w:szCs w:val="19"/>
          <w:lang w:val="sk-SK"/>
        </w:rPr>
        <w:t xml:space="preserve"> (napr. emailom)</w:t>
      </w:r>
      <w:r w:rsidRPr="0017594C">
        <w:rPr>
          <w:szCs w:val="19"/>
          <w:lang w:val="sk-SK"/>
        </w:rPr>
        <w:t>.</w:t>
      </w:r>
    </w:p>
    <w:p w14:paraId="286D44AB" w14:textId="77777777" w:rsidR="00933101" w:rsidRPr="007B275F" w:rsidRDefault="007B275F" w:rsidP="00933101">
      <w:pPr>
        <w:spacing w:before="120" w:after="120" w:line="288" w:lineRule="auto"/>
        <w:jc w:val="both"/>
        <w:rPr>
          <w:szCs w:val="19"/>
          <w:lang w:val="sk-SK"/>
        </w:rPr>
      </w:pPr>
      <w:r w:rsidRPr="007B275F">
        <w:rPr>
          <w:lang w:val="sk-SK"/>
        </w:rPr>
        <w:t xml:space="preserve">RO pre OP EVS môže </w:t>
      </w:r>
      <w:r>
        <w:rPr>
          <w:lang w:val="sk-SK"/>
        </w:rPr>
        <w:t>v</w:t>
      </w:r>
      <w:r w:rsidR="00843725" w:rsidRPr="007B275F">
        <w:rPr>
          <w:lang w:val="sk-SK"/>
        </w:rPr>
        <w:t> systéme ARACHNE overiť osoby, ktoré sa podieľajú na schvaľovacom procese</w:t>
      </w:r>
      <w:r w:rsidR="00AA783E">
        <w:rPr>
          <w:lang w:val="sk-SK"/>
        </w:rPr>
        <w:t xml:space="preserve">, či </w:t>
      </w:r>
      <w:r w:rsidR="00843725" w:rsidRPr="007B275F">
        <w:rPr>
          <w:lang w:val="sk-SK"/>
        </w:rPr>
        <w:t>nie sú v konflikte záujmov na úrovni údajov z objektov/entities.</w:t>
      </w:r>
      <w:r w:rsidR="00933101" w:rsidRPr="007B275F">
        <w:rPr>
          <w:szCs w:val="19"/>
          <w:lang w:val="sk-SK"/>
        </w:rPr>
        <w:t xml:space="preserve"> </w:t>
      </w:r>
    </w:p>
    <w:p w14:paraId="02F00B59" w14:textId="01582149" w:rsidR="00933101" w:rsidRPr="0017594C" w:rsidRDefault="00933101" w:rsidP="00933101">
      <w:pPr>
        <w:spacing w:line="288" w:lineRule="auto"/>
        <w:jc w:val="both"/>
        <w:rPr>
          <w:szCs w:val="19"/>
          <w:lang w:val="sk-SK"/>
        </w:rPr>
      </w:pPr>
      <w:r w:rsidRPr="0017594C">
        <w:rPr>
          <w:szCs w:val="19"/>
          <w:lang w:val="sk-SK"/>
        </w:rPr>
        <w:t xml:space="preserve">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priradené inému odbornému hodnotiteľovi </w:t>
      </w:r>
      <w:r w:rsidR="00BE70FD">
        <w:rPr>
          <w:szCs w:val="19"/>
          <w:lang w:val="sk-SK"/>
        </w:rPr>
        <w:t xml:space="preserve">prostredníctvom funkcionality </w:t>
      </w:r>
      <w:r w:rsidR="00BE70FD" w:rsidRPr="0017594C">
        <w:rPr>
          <w:szCs w:val="19"/>
          <w:lang w:val="sk-SK"/>
        </w:rPr>
        <w:t xml:space="preserve">ITMS2014+ </w:t>
      </w:r>
      <w:r w:rsidRPr="0017594C">
        <w:rPr>
          <w:szCs w:val="19"/>
          <w:lang w:val="sk-SK"/>
        </w:rPr>
        <w:t>a znovu zhodnotené. Táto skutočnosť bude zaznamena</w:t>
      </w:r>
      <w:r>
        <w:rPr>
          <w:szCs w:val="19"/>
          <w:lang w:val="sk-SK"/>
        </w:rPr>
        <w:t>ná v dokumentácii z výzvy/</w:t>
      </w:r>
      <w:r w:rsidRPr="0017594C">
        <w:rPr>
          <w:szCs w:val="19"/>
          <w:lang w:val="sk-SK"/>
        </w:rPr>
        <w:t xml:space="preserve">vyzvania.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w:t>
      </w:r>
      <w:r w:rsidR="00E93C4C">
        <w:rPr>
          <w:szCs w:val="19"/>
          <w:lang w:val="sk-SK"/>
        </w:rPr>
        <w:t>môže RO pre OP EVS rozhodnúť o jeho úplnom vylúčení z</w:t>
      </w:r>
      <w:r w:rsidR="00E23081">
        <w:rPr>
          <w:szCs w:val="19"/>
          <w:lang w:val="sk-SK"/>
        </w:rPr>
        <w:t xml:space="preserve"> databázy (zoznamu) </w:t>
      </w:r>
      <w:r w:rsidR="00E93C4C">
        <w:rPr>
          <w:szCs w:val="19"/>
          <w:lang w:val="sk-SK"/>
        </w:rPr>
        <w:t>odborných hodnotiteľov</w:t>
      </w:r>
      <w:r w:rsidR="00A86567">
        <w:rPr>
          <w:szCs w:val="19"/>
          <w:lang w:val="sk-SK"/>
        </w:rPr>
        <w:t>.</w:t>
      </w:r>
    </w:p>
    <w:p w14:paraId="4DF003C9"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sidR="00D14F41">
        <w:rPr>
          <w:szCs w:val="19"/>
          <w:lang w:val="sk-SK"/>
        </w:rPr>
        <w:t>“</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0BCE278B"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7ECFAABA" w14:textId="77777777"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7FD59A5A"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408F6768"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3"/>
      </w:r>
      <w:r w:rsidRPr="00582116">
        <w:rPr>
          <w:rFonts w:cs="Arial"/>
          <w:szCs w:val="19"/>
          <w:lang w:val="sk-SK" w:eastAsia="cs-CZ"/>
        </w:rPr>
        <w:t>, určené cenové stropy v PpŽ;</w:t>
      </w:r>
    </w:p>
    <w:p w14:paraId="587ECC3C"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136DF04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7BA72BB4"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2"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574491C6"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7C993CA8"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1DB8F02B" w14:textId="77777777" w:rsidR="00261EAD" w:rsidRPr="003C2AAD" w:rsidRDefault="00261EAD" w:rsidP="00261EAD">
      <w:pPr>
        <w:spacing w:before="120" w:line="288" w:lineRule="auto"/>
        <w:ind w:left="426"/>
        <w:jc w:val="both"/>
        <w:rPr>
          <w:rFonts w:cs="Arial"/>
          <w:b/>
          <w:szCs w:val="18"/>
        </w:rPr>
      </w:pPr>
    </w:p>
    <w:p w14:paraId="5AE27444" w14:textId="77777777"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C933BF4"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776FE504"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1AB1C171" w14:textId="77777777" w:rsidR="00261EAD" w:rsidRPr="00947EAC" w:rsidRDefault="00261EAD" w:rsidP="00822BB9">
      <w:pPr>
        <w:spacing w:before="120" w:line="288" w:lineRule="auto"/>
        <w:ind w:left="426"/>
        <w:jc w:val="both"/>
        <w:rPr>
          <w:rFonts w:eastAsia="Calibri"/>
          <w:szCs w:val="22"/>
        </w:rPr>
      </w:pPr>
    </w:p>
    <w:p w14:paraId="3056D09D" w14:textId="77777777"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D8DD23B" w14:textId="77777777" w:rsidR="00ED341A" w:rsidRPr="0017594C" w:rsidRDefault="00ED341A">
      <w:pPr>
        <w:spacing w:before="120" w:after="80" w:line="288" w:lineRule="auto"/>
        <w:jc w:val="both"/>
        <w:rPr>
          <w:szCs w:val="19"/>
          <w:lang w:val="sk-SK"/>
        </w:rPr>
      </w:pPr>
    </w:p>
    <w:p w14:paraId="14C6E7F2" w14:textId="77777777" w:rsidR="006431BC" w:rsidRPr="0017594C" w:rsidRDefault="006431BC" w:rsidP="008979DA">
      <w:pPr>
        <w:pStyle w:val="Nadpis2"/>
        <w:jc w:val="both"/>
        <w:rPr>
          <w:lang w:val="sk-SK"/>
        </w:rPr>
      </w:pPr>
      <w:bookmarkStart w:id="53" w:name="_Toc62114411"/>
      <w:r w:rsidRPr="0017594C">
        <w:rPr>
          <w:lang w:val="sk-SK"/>
        </w:rPr>
        <w:t>Spôsob vypracovania, odovzdávania a zadávania výstupov z odborného hodnotenia zo strany odborného hodnotiteľa</w:t>
      </w:r>
      <w:bookmarkEnd w:id="53"/>
    </w:p>
    <w:p w14:paraId="2DBCDF78" w14:textId="438E689A"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w:t>
      </w:r>
      <w:r w:rsidR="00D14F41">
        <w:rPr>
          <w:sz w:val="19"/>
          <w:lang w:val="sk-SK"/>
        </w:rPr>
        <w:t>tie ŽoNFP, ktoré mu boli automaticky priradené prostrední</w:t>
      </w:r>
      <w:del w:id="54" w:author="Autor">
        <w:r w:rsidR="00D14F41" w:rsidDel="002F756E">
          <w:rPr>
            <w:sz w:val="19"/>
            <w:lang w:val="sk-SK"/>
          </w:rPr>
          <w:delText>s</w:delText>
        </w:r>
      </w:del>
      <w:ins w:id="55" w:author="Autor">
        <w:r w:rsidR="002F756E">
          <w:rPr>
            <w:sz w:val="19"/>
            <w:lang w:val="sk-SK"/>
          </w:rPr>
          <w:t>c</w:t>
        </w:r>
      </w:ins>
      <w:r w:rsidR="00D14F41">
        <w:rPr>
          <w:sz w:val="19"/>
          <w:lang w:val="sk-SK"/>
        </w:rPr>
        <w:t>tvom funkcionality v ITMS2014+. Tieto ŽoNFP s príslušnou dokumentáciou protokolárne prevezme (príloha č. 4) od zástupcu RO pre OP EVS.</w:t>
      </w:r>
      <w:r w:rsidRPr="0017594C">
        <w:rPr>
          <w:rFonts w:cs="Times New Roman"/>
          <w:sz w:val="19"/>
          <w:szCs w:val="48"/>
          <w:lang w:val="sk-SK"/>
        </w:rPr>
        <w:t xml:space="preserve"> </w:t>
      </w:r>
    </w:p>
    <w:p w14:paraId="41D5CD0B" w14:textId="77777777" w:rsidR="00624CC4" w:rsidRPr="00F77E9C" w:rsidRDefault="00624CC4" w:rsidP="00933101">
      <w:pPr>
        <w:pStyle w:val="Default"/>
        <w:spacing w:line="288" w:lineRule="auto"/>
        <w:jc w:val="both"/>
        <w:rPr>
          <w:color w:val="auto"/>
          <w:sz w:val="19"/>
          <w:lang w:val="sk-SK"/>
        </w:rPr>
      </w:pPr>
    </w:p>
    <w:p w14:paraId="4227FFA7" w14:textId="77777777"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ED3612">
        <w:rPr>
          <w:rFonts w:cs="Times New Roman"/>
          <w:sz w:val="19"/>
          <w:szCs w:val="48"/>
          <w:lang w:val="sk-SK"/>
        </w:rPr>
        <w:t xml:space="preserve">sú </w:t>
      </w:r>
      <w:r w:rsidR="007075FA">
        <w:rPr>
          <w:rFonts w:cs="Times New Roman"/>
          <w:sz w:val="19"/>
          <w:szCs w:val="48"/>
          <w:lang w:val="sk-SK"/>
        </w:rPr>
        <w:t xml:space="preserve">odborní </w:t>
      </w:r>
      <w:r w:rsidR="00922B00">
        <w:rPr>
          <w:rFonts w:cs="Times New Roman"/>
          <w:sz w:val="19"/>
          <w:szCs w:val="48"/>
          <w:lang w:val="sk-SK"/>
        </w:rPr>
        <w:t>hodnotite</w:t>
      </w:r>
      <w:r w:rsidR="00ED3612">
        <w:rPr>
          <w:rFonts w:cs="Times New Roman"/>
          <w:sz w:val="19"/>
          <w:szCs w:val="48"/>
          <w:lang w:val="sk-SK"/>
        </w:rPr>
        <w:t>lia</w:t>
      </w:r>
      <w:r w:rsidR="00922B00" w:rsidRPr="0017594C">
        <w:rPr>
          <w:rFonts w:cs="Times New Roman"/>
          <w:sz w:val="19"/>
          <w:szCs w:val="48"/>
          <w:lang w:val="sk-SK"/>
        </w:rPr>
        <w:t xml:space="preserve"> </w:t>
      </w:r>
      <w:r w:rsidR="007075FA">
        <w:rPr>
          <w:rFonts w:cs="Times New Roman"/>
          <w:sz w:val="19"/>
          <w:szCs w:val="48"/>
          <w:lang w:val="sk-SK"/>
        </w:rPr>
        <w:t>povinní</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4"/>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13878FA6" w14:textId="77777777"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529E8EF2" w14:textId="1C557990"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w:t>
      </w:r>
      <w:ins w:id="56" w:author="Autor">
        <w:r w:rsidR="002F756E" w:rsidRPr="004B2D3B">
          <w:rPr>
            <w:rFonts w:cs="Times New Roman"/>
            <w:sz w:val="19"/>
            <w:szCs w:val="48"/>
            <w:lang w:val="sk-SK"/>
          </w:rPr>
          <w:t>doplnenie vykonaného odborného hodnotenia,</w:t>
        </w:r>
        <w:r w:rsidR="002F756E">
          <w:rPr>
            <w:rFonts w:cs="Times New Roman"/>
            <w:sz w:val="19"/>
            <w:szCs w:val="48"/>
            <w:lang w:val="sk-SK"/>
          </w:rPr>
          <w:t xml:space="preserve"> </w:t>
        </w:r>
      </w:ins>
      <w:r w:rsidRPr="0017594C">
        <w:rPr>
          <w:rFonts w:cs="Times New Roman"/>
          <w:sz w:val="19"/>
          <w:szCs w:val="48"/>
          <w:lang w:val="sk-SK"/>
        </w:rPr>
        <w:t xml:space="preserve">dopracovanie alebo bližší popis dôvodov nesplnenia kritérií odborného hodnotenia </w:t>
      </w:r>
      <w:ins w:id="57" w:author="Autor">
        <w:r w:rsidR="002F756E" w:rsidRPr="004B2D3B">
          <w:rPr>
            <w:rFonts w:cs="Times New Roman"/>
            <w:sz w:val="19"/>
            <w:szCs w:val="48"/>
            <w:lang w:val="sk-SK"/>
          </w:rPr>
          <w:t>a to  najmä vtedy, ak vznikol nesúlad medzi prideleným hodnotením a odôvodnením, napr. v rámci hodnoteného kritéria nebol pridelený plný počet bodov, avšak v odôvodnení nie je uvedené, čo bolo dôvodom zníženia počtu bodov. Uvedené sleduje cieľ, aby odovzdaný hodnotiaci hárok umožňoval RO vypracovať dostatočne jasné a presné odôvodnenie v príslušnom rozhodnutí, ktoré bude spĺňať požiadavky na preskúmateľnosť rozhodnutia RO ako správneho orgánu.</w:t>
        </w:r>
      </w:ins>
      <w:del w:id="58" w:author="Autor">
        <w:r w:rsidRPr="0017594C" w:rsidDel="002F756E">
          <w:rPr>
            <w:rFonts w:cs="Times New Roman"/>
            <w:sz w:val="19"/>
            <w:szCs w:val="48"/>
            <w:lang w:val="sk-SK"/>
          </w:rPr>
          <w:delText>v prípade, ak odovzdaný hodnotiaci hárok neumožňuje vypracovať dostatočne jasné a presné odôvodnenie v rozhodnutí o neschválení ŽoNFP.</w:delText>
        </w:r>
      </w:del>
      <w:r w:rsidRPr="0017594C">
        <w:rPr>
          <w:rFonts w:cs="Times New Roman"/>
          <w:sz w:val="19"/>
          <w:szCs w:val="48"/>
          <w:lang w:val="sk-SK"/>
        </w:rPr>
        <w:t xml:space="preserve"> </w:t>
      </w:r>
    </w:p>
    <w:p w14:paraId="27DECA3C" w14:textId="77777777" w:rsidR="00ED341A" w:rsidRPr="0017594C" w:rsidRDefault="00ED341A" w:rsidP="00512842">
      <w:pPr>
        <w:pStyle w:val="Default"/>
        <w:spacing w:before="120" w:after="120" w:line="288" w:lineRule="auto"/>
        <w:jc w:val="both"/>
        <w:rPr>
          <w:rFonts w:cs="Times New Roman"/>
          <w:sz w:val="19"/>
          <w:szCs w:val="48"/>
          <w:lang w:val="sk-SK"/>
        </w:rPr>
      </w:pPr>
    </w:p>
    <w:p w14:paraId="29011DFD" w14:textId="77777777" w:rsidR="006431BC" w:rsidRPr="0017594C" w:rsidRDefault="006431BC" w:rsidP="008979DA">
      <w:pPr>
        <w:pStyle w:val="Nadpis2"/>
        <w:jc w:val="both"/>
        <w:rPr>
          <w:lang w:val="sk-SK"/>
        </w:rPr>
      </w:pPr>
      <w:bookmarkStart w:id="59" w:name="_Toc62114412"/>
      <w:r w:rsidRPr="0017594C">
        <w:rPr>
          <w:lang w:val="sk-SK"/>
        </w:rPr>
        <w:t>Postupy uplatňované v prípadoch nezhody odborných hodnotiteľov</w:t>
      </w:r>
      <w:bookmarkEnd w:id="59"/>
    </w:p>
    <w:p w14:paraId="2AE8439C"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2B768334" w14:textId="77777777"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 xml:space="preserve">náhodným výberom priradí ŽoNFP </w:t>
      </w:r>
      <w:r w:rsidR="000D1DD5">
        <w:rPr>
          <w:rFonts w:cs="Times New Roman"/>
          <w:sz w:val="19"/>
          <w:szCs w:val="48"/>
          <w:lang w:val="sk-SK"/>
        </w:rPr>
        <w:t xml:space="preserve">prostredníctvom funkcionality ITMS2014+ </w:t>
      </w:r>
      <w:r w:rsidRPr="0017594C">
        <w:rPr>
          <w:rFonts w:cs="Times New Roman"/>
          <w:sz w:val="19"/>
          <w:szCs w:val="48"/>
          <w:lang w:val="sk-SK"/>
        </w:rPr>
        <w:t>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5"/>
      </w:r>
      <w:r w:rsidRPr="0017594C">
        <w:rPr>
          <w:rFonts w:cs="Times New Roman"/>
          <w:sz w:val="19"/>
          <w:szCs w:val="48"/>
          <w:lang w:val="sk-SK"/>
        </w:rPr>
        <w:t xml:space="preserve"> vyhodnotí tie odborné kritériá, u ktorých nedospeli pôvodne pridelení hodnotitelia k súhlasnému stanovisku. </w:t>
      </w:r>
      <w:r>
        <w:rPr>
          <w:rFonts w:cs="Times New Roman"/>
          <w:sz w:val="19"/>
          <w:szCs w:val="48"/>
          <w:lang w:val="sk-SK"/>
        </w:rPr>
        <w:t xml:space="preserve">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7C9418F6" w14:textId="77777777" w:rsidR="00ED341A" w:rsidRPr="00B519B4" w:rsidRDefault="00ED341A" w:rsidP="00512842">
      <w:pPr>
        <w:pStyle w:val="Default"/>
        <w:spacing w:before="120" w:after="120" w:line="288" w:lineRule="auto"/>
        <w:jc w:val="both"/>
        <w:rPr>
          <w:rFonts w:cs="Times New Roman"/>
          <w:sz w:val="19"/>
          <w:szCs w:val="48"/>
          <w:lang w:val="sk-SK"/>
        </w:rPr>
      </w:pPr>
    </w:p>
    <w:p w14:paraId="588E829D" w14:textId="77777777" w:rsidR="0075585E" w:rsidRPr="00B519B4" w:rsidRDefault="0075585E" w:rsidP="008979DA">
      <w:pPr>
        <w:pStyle w:val="Nadpis2"/>
        <w:jc w:val="both"/>
        <w:rPr>
          <w:lang w:val="sk-SK"/>
        </w:rPr>
      </w:pPr>
      <w:bookmarkStart w:id="60" w:name="_Toc62114413"/>
      <w:bookmarkStart w:id="61" w:name="_Toc413702946"/>
      <w:r w:rsidRPr="00B519B4">
        <w:rPr>
          <w:lang w:val="sk-SK"/>
        </w:rPr>
        <w:t>Overenie činnosti hodnotiteľov</w:t>
      </w:r>
      <w:bookmarkEnd w:id="60"/>
      <w:r w:rsidRPr="00B519B4">
        <w:rPr>
          <w:lang w:val="sk-SK"/>
        </w:rPr>
        <w:t xml:space="preserve"> </w:t>
      </w:r>
    </w:p>
    <w:p w14:paraId="6E359494" w14:textId="77777777"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1891DFE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2F47C816" w14:textId="77777777"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6FD3B0AE"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272E085C"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2C0382B8"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1DBAA9C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1D0F33F2"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6B4894CB"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5A810D55" w14:textId="24469559" w:rsidR="00AD40CA" w:rsidRPr="00F05F7A" w:rsidRDefault="00D03629" w:rsidP="00F05F7A">
      <w:pPr>
        <w:pStyle w:val="Bulletslevel2"/>
        <w:spacing w:after="120" w:line="288" w:lineRule="auto"/>
        <w:ind w:hanging="357"/>
        <w:jc w:val="both"/>
      </w:pPr>
      <w:r>
        <w:t xml:space="preserve">berie do úvahy </w:t>
      </w:r>
      <w:r w:rsidR="00612487">
        <w:t>už</w:t>
      </w:r>
      <w:r w:rsidRPr="00A66794">
        <w:t xml:space="preserve"> </w:t>
      </w:r>
      <w:r>
        <w:t>vylúčené</w:t>
      </w:r>
      <w:r w:rsidR="00AD40CA" w:rsidRPr="00A66794">
        <w:t> </w:t>
      </w:r>
      <w:r>
        <w:t xml:space="preserve"> </w:t>
      </w:r>
      <w:r w:rsidR="00AD40CA" w:rsidRPr="00A66794">
        <w:t>neoprávnen</w:t>
      </w:r>
      <w:r>
        <w:t>é</w:t>
      </w:r>
      <w:r w:rsidR="00AD40CA" w:rsidRPr="00A66794">
        <w:t xml:space="preserve"> výdavk</w:t>
      </w:r>
      <w:r>
        <w:t>y</w:t>
      </w:r>
      <w:r w:rsidR="00AD40CA" w:rsidRPr="00A66794">
        <w:t xml:space="preserve"> </w:t>
      </w:r>
      <w:r w:rsidR="00AD40CA">
        <w:t xml:space="preserve">na základe </w:t>
      </w:r>
      <w:r w:rsidR="00AD40CA" w:rsidRPr="00A66794">
        <w:t>posúdenia oprávnenosti výdavkov v rámci adm</w:t>
      </w:r>
      <w:r w:rsidR="00AD40CA">
        <w:t xml:space="preserve">inistratívneho overovania </w:t>
      </w:r>
      <w:r w:rsidR="00AD40CA" w:rsidRPr="00A66794">
        <w:t xml:space="preserve"> </w:t>
      </w:r>
    </w:p>
    <w:p w14:paraId="23E94AC6" w14:textId="77777777"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47E6600D"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6BFFAF8E"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4AFEDCD0" w14:textId="77777777" w:rsidR="006B69B3" w:rsidRDefault="006B69B3" w:rsidP="00940F0F">
      <w:pPr>
        <w:jc w:val="both"/>
        <w:rPr>
          <w:szCs w:val="48"/>
          <w:lang w:val="sk-SK"/>
        </w:rPr>
      </w:pPr>
      <w:r>
        <w:rPr>
          <w:szCs w:val="48"/>
          <w:lang w:val="sk-SK"/>
        </w:rPr>
        <w:t xml:space="preserve">Preverenie kvality práce odborných hodnotiteľov bude vykonané povereným pracovníkom RO </w:t>
      </w:r>
      <w:r w:rsidRPr="006728BA">
        <w:rPr>
          <w:szCs w:val="48"/>
          <w:lang w:val="sk-SK"/>
        </w:rPr>
        <w:t xml:space="preserve">pre OP EVS a zaznamenané do </w:t>
      </w:r>
      <w:r w:rsidR="00661D08" w:rsidRPr="006728BA">
        <w:rPr>
          <w:szCs w:val="48"/>
          <w:lang w:val="sk-SK"/>
        </w:rPr>
        <w:t>Kontrolného zoznamu na preverenie kvality prá</w:t>
      </w:r>
      <w:r w:rsidRPr="006728BA">
        <w:rPr>
          <w:szCs w:val="48"/>
          <w:lang w:val="sk-SK"/>
        </w:rPr>
        <w:t xml:space="preserve">ce odborných </w:t>
      </w:r>
      <w:r w:rsidRPr="00B70CB9">
        <w:rPr>
          <w:szCs w:val="48"/>
          <w:lang w:val="sk-SK"/>
        </w:rPr>
        <w:t>hodnotiteľov</w:t>
      </w:r>
      <w:r w:rsidRPr="001D3C52">
        <w:rPr>
          <w:szCs w:val="48"/>
          <w:lang w:val="sk-SK"/>
        </w:rPr>
        <w:t>.</w:t>
      </w:r>
      <w:r w:rsidR="00661D08">
        <w:rPr>
          <w:szCs w:val="48"/>
          <w:lang w:val="sk-SK"/>
        </w:rPr>
        <w:t xml:space="preserve"> </w:t>
      </w:r>
    </w:p>
    <w:p w14:paraId="2E69E5B7" w14:textId="77777777"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6A2C9ACD" w14:textId="77777777" w:rsidR="00ED341A" w:rsidRPr="0017594C" w:rsidRDefault="00ED341A" w:rsidP="00512842">
      <w:pPr>
        <w:pStyle w:val="Default"/>
        <w:spacing w:before="120" w:after="120" w:line="288" w:lineRule="auto"/>
        <w:jc w:val="both"/>
        <w:rPr>
          <w:rFonts w:cs="Times New Roman"/>
          <w:sz w:val="19"/>
          <w:szCs w:val="48"/>
          <w:lang w:val="sk-SK"/>
        </w:rPr>
      </w:pPr>
    </w:p>
    <w:p w14:paraId="4C3B8AFB" w14:textId="77777777" w:rsidR="0075585E" w:rsidRPr="0017594C" w:rsidRDefault="0075585E" w:rsidP="008979DA">
      <w:pPr>
        <w:pStyle w:val="Nadpis2"/>
        <w:jc w:val="both"/>
        <w:rPr>
          <w:lang w:val="sk-SK"/>
        </w:rPr>
      </w:pPr>
      <w:bookmarkStart w:id="62" w:name="_Toc62114414"/>
      <w:bookmarkEnd w:id="61"/>
      <w:r w:rsidRPr="0017594C">
        <w:rPr>
          <w:lang w:val="sk-SK"/>
        </w:rPr>
        <w:t>Účasť partnerov na odbornom hodnotení</w:t>
      </w:r>
      <w:bookmarkEnd w:id="62"/>
    </w:p>
    <w:p w14:paraId="234F973A"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3F694FF5"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462D3335" w14:textId="77777777" w:rsidR="002410DF" w:rsidRPr="00C239F8" w:rsidRDefault="002410DF" w:rsidP="000A2A64">
      <w:pPr>
        <w:pStyle w:val="Nadpis2"/>
        <w:numPr>
          <w:ilvl w:val="0"/>
          <w:numId w:val="0"/>
        </w:numPr>
        <w:jc w:val="both"/>
        <w:rPr>
          <w:lang w:val="sk-SK"/>
        </w:rPr>
      </w:pPr>
    </w:p>
    <w:p w14:paraId="4F1263DA" w14:textId="77777777" w:rsidR="005B224C" w:rsidRDefault="00C239F8" w:rsidP="005B224C">
      <w:pPr>
        <w:pStyle w:val="Nadpis2"/>
        <w:jc w:val="both"/>
        <w:rPr>
          <w:lang w:val="sk-SK"/>
        </w:rPr>
      </w:pPr>
      <w:bookmarkStart w:id="63" w:name="_Toc62114415"/>
      <w:r w:rsidRPr="001D3C52">
        <w:rPr>
          <w:lang w:val="sk-SK"/>
        </w:rPr>
        <w:t>Odborné hodnotenie na diaľku</w:t>
      </w:r>
      <w:bookmarkEnd w:id="63"/>
    </w:p>
    <w:p w14:paraId="0F8D75BE" w14:textId="77777777" w:rsidR="005B224C" w:rsidRPr="000A2A64" w:rsidRDefault="005B224C" w:rsidP="000A2A64">
      <w:pPr>
        <w:jc w:val="both"/>
        <w:rPr>
          <w:lang w:val="sk-SK"/>
        </w:rPr>
      </w:pPr>
      <w:bookmarkStart w:id="64" w:name="_Toc37941441"/>
      <w:r w:rsidRPr="000A2A64">
        <w:rPr>
          <w:lang w:val="sk-SK"/>
        </w:rPr>
        <w:t>Pre odborné hodnotenie na diaľku sú aplikované ustanovenia príručky pre hodnotiteľa</w:t>
      </w:r>
      <w:r w:rsidR="00A024D9" w:rsidRPr="000A2A64">
        <w:rPr>
          <w:lang w:val="sk-SK"/>
        </w:rPr>
        <w:t>,</w:t>
      </w:r>
      <w:r w:rsidRPr="000A2A64">
        <w:rPr>
          <w:lang w:val="sk-SK"/>
        </w:rPr>
        <w:t xml:space="preserve"> najmä predchádzajúce časti tejto kapitoly. Rozdiely v aplikácii  postupov oproti štandartnému odbornému hodnoteniu v priestoroch RO pre OP EVS sú predmetom tejto časti.</w:t>
      </w:r>
      <w:bookmarkEnd w:id="64"/>
      <w:r w:rsidRPr="000A2A64">
        <w:rPr>
          <w:lang w:val="sk-SK"/>
        </w:rPr>
        <w:t xml:space="preserve"> </w:t>
      </w:r>
    </w:p>
    <w:p w14:paraId="2E41F180" w14:textId="77777777" w:rsidR="000A2A64" w:rsidRDefault="000A2A64" w:rsidP="000A2A64">
      <w:pPr>
        <w:jc w:val="both"/>
        <w:rPr>
          <w:lang w:val="sk-SK"/>
        </w:rPr>
      </w:pPr>
      <w:bookmarkStart w:id="65" w:name="_Toc37941442"/>
    </w:p>
    <w:p w14:paraId="40EAC1CE" w14:textId="77777777" w:rsidR="005E1E71" w:rsidRPr="000A2A64" w:rsidRDefault="005E1E71" w:rsidP="000A2A64">
      <w:pPr>
        <w:jc w:val="both"/>
        <w:rPr>
          <w:b/>
          <w:iCs/>
          <w:lang w:val="sk-SK"/>
        </w:rPr>
      </w:pPr>
      <w:r w:rsidRPr="000A2A64">
        <w:rPr>
          <w:b/>
          <w:lang w:val="sk-SK"/>
        </w:rPr>
        <w:t xml:space="preserve">Kapitola 3.3 </w:t>
      </w:r>
      <w:r w:rsidR="00CB1767" w:rsidRPr="000A2A64">
        <w:rPr>
          <w:b/>
          <w:lang w:val="sk-SK"/>
        </w:rPr>
        <w:t xml:space="preserve"> v prípade di</w:t>
      </w:r>
      <w:r w:rsidR="005B224C" w:rsidRPr="000A2A64">
        <w:rPr>
          <w:b/>
          <w:lang w:val="sk-SK"/>
        </w:rPr>
        <w:t>a</w:t>
      </w:r>
      <w:r w:rsidR="00CB1767" w:rsidRPr="000A2A64">
        <w:rPr>
          <w:b/>
          <w:lang w:val="sk-SK"/>
        </w:rPr>
        <w:t>ľ</w:t>
      </w:r>
      <w:r w:rsidR="005B224C" w:rsidRPr="000A2A64">
        <w:rPr>
          <w:b/>
          <w:lang w:val="sk-SK"/>
        </w:rPr>
        <w:t>kového hodnotenia</w:t>
      </w:r>
      <w:r w:rsidRPr="000A2A64">
        <w:rPr>
          <w:b/>
          <w:lang w:val="sk-SK"/>
        </w:rPr>
        <w:t>.</w:t>
      </w:r>
      <w:bookmarkEnd w:id="65"/>
      <w:r w:rsidRPr="000A2A64">
        <w:rPr>
          <w:b/>
          <w:lang w:val="sk-SK"/>
        </w:rPr>
        <w:t xml:space="preserve"> </w:t>
      </w:r>
    </w:p>
    <w:p w14:paraId="04D600EB" w14:textId="77777777" w:rsidR="000A2A64" w:rsidRDefault="000A2A64" w:rsidP="000A2A64">
      <w:pPr>
        <w:jc w:val="both"/>
        <w:rPr>
          <w:lang w:val="sk-SK"/>
        </w:rPr>
      </w:pPr>
      <w:bookmarkStart w:id="66" w:name="_Toc37941443"/>
    </w:p>
    <w:p w14:paraId="0919D621" w14:textId="5DCA0A02" w:rsidR="005E1E71" w:rsidRPr="000A2A64" w:rsidRDefault="005E1E71" w:rsidP="000A2A64">
      <w:pPr>
        <w:jc w:val="both"/>
        <w:rPr>
          <w:b/>
          <w:iCs/>
          <w:lang w:val="sk-SK"/>
        </w:rPr>
      </w:pPr>
      <w:r w:rsidRPr="000A2A64">
        <w:rPr>
          <w:lang w:val="sk-SK"/>
        </w:rPr>
        <w:t>V prípade využitia odborného hodnotenia mimo priestorov na diaľku v</w:t>
      </w:r>
      <w:r w:rsidR="00A024D9" w:rsidRPr="000A2A64">
        <w:rPr>
          <w:lang w:val="sk-SK"/>
        </w:rPr>
        <w:t> deň školenia</w:t>
      </w:r>
      <w:r w:rsidRPr="000A2A64">
        <w:rPr>
          <w:lang w:val="sk-SK"/>
        </w:rPr>
        <w:t xml:space="preserve"> </w:t>
      </w:r>
      <w:r w:rsidR="000A2A64" w:rsidRPr="000A2A64">
        <w:rPr>
          <w:iCs/>
          <w:lang w:val="sk-SK"/>
        </w:rPr>
        <w:t>RO odovzdá</w:t>
      </w:r>
      <w:r w:rsidRPr="000A2A64">
        <w:rPr>
          <w:lang w:val="sk-SK"/>
        </w:rPr>
        <w:t xml:space="preserve"> hodnotiteľom</w:t>
      </w:r>
      <w:r w:rsidR="00CB1767" w:rsidRPr="000A2A64">
        <w:rPr>
          <w:lang w:val="sk-SK"/>
        </w:rPr>
        <w:t xml:space="preserve"> kontaktnú </w:t>
      </w:r>
      <w:r w:rsidRPr="000A2A64">
        <w:rPr>
          <w:lang w:val="sk-SK"/>
        </w:rPr>
        <w:t>emailov</w:t>
      </w:r>
      <w:r w:rsidR="00CB1767" w:rsidRPr="000A2A64">
        <w:rPr>
          <w:lang w:val="sk-SK"/>
        </w:rPr>
        <w:t>ú</w:t>
      </w:r>
      <w:r w:rsidRPr="000A2A64">
        <w:rPr>
          <w:lang w:val="sk-SK"/>
        </w:rPr>
        <w:t xml:space="preserve"> adres</w:t>
      </w:r>
      <w:r w:rsidR="00CB1767" w:rsidRPr="000A2A64">
        <w:rPr>
          <w:lang w:val="sk-SK"/>
        </w:rPr>
        <w:t>u</w:t>
      </w:r>
      <w:r w:rsidRPr="000A2A64">
        <w:rPr>
          <w:lang w:val="sk-SK"/>
        </w:rPr>
        <w:t>. Dokumentácia bude hodnotiteľom odovzdaná, v elektronickej forme, resp. je možné túto dokumentáciu zaslať elektronicky na emailovú adresu hodnotiteľa. Takto odovzdaná/zaslaná dokumentácia musí byť v komprimovanom formáte a zabezpečená heslom, ktoré  bude hodnotiteľom oznámené na školení k odbornému hodnoteniu. Tento postup platí do zavedenia plne funkčného spôsobu komunikácie poskytovateľa s odborným hodnotiteľom prostredníctvom ITMS2014+.</w:t>
      </w:r>
      <w:bookmarkEnd w:id="66"/>
    </w:p>
    <w:p w14:paraId="60C58D76" w14:textId="77777777" w:rsidR="000A2A64" w:rsidRDefault="000A2A64" w:rsidP="000A2A64">
      <w:pPr>
        <w:jc w:val="both"/>
        <w:rPr>
          <w:lang w:val="sk-SK"/>
        </w:rPr>
      </w:pPr>
    </w:p>
    <w:p w14:paraId="3F385EBE" w14:textId="77777777" w:rsidR="005E1E71" w:rsidRPr="000A2A64" w:rsidRDefault="005E1E71" w:rsidP="000A2A64">
      <w:pPr>
        <w:jc w:val="both"/>
        <w:rPr>
          <w:b/>
          <w:iCs/>
          <w:lang w:val="sk-SK"/>
        </w:rPr>
      </w:pPr>
      <w:r w:rsidRPr="000A2A64">
        <w:rPr>
          <w:b/>
          <w:lang w:val="sk-SK"/>
        </w:rPr>
        <w:t xml:space="preserve">Kapitola 3.4  v prípade </w:t>
      </w:r>
      <w:r w:rsidR="00CB1767" w:rsidRPr="000A2A64">
        <w:rPr>
          <w:b/>
          <w:lang w:val="sk-SK"/>
        </w:rPr>
        <w:t xml:space="preserve">diaľkového </w:t>
      </w:r>
      <w:r w:rsidRPr="000A2A64">
        <w:rPr>
          <w:b/>
          <w:lang w:val="sk-SK"/>
        </w:rPr>
        <w:t xml:space="preserve">hodnotenia. </w:t>
      </w:r>
    </w:p>
    <w:p w14:paraId="53E8FB71" w14:textId="77777777" w:rsidR="000A2A64" w:rsidRPr="000A2A64" w:rsidRDefault="000A2A64" w:rsidP="000A2A64">
      <w:pPr>
        <w:jc w:val="both"/>
        <w:rPr>
          <w:b/>
          <w:lang w:val="sk-SK"/>
        </w:rPr>
      </w:pPr>
      <w:bookmarkStart w:id="67" w:name="_Toc37941445"/>
    </w:p>
    <w:p w14:paraId="7097860C" w14:textId="480DA422" w:rsidR="004B0491" w:rsidRPr="000A2A64" w:rsidRDefault="005E1E71" w:rsidP="000A2A64">
      <w:pPr>
        <w:jc w:val="both"/>
        <w:rPr>
          <w:b/>
          <w:iCs/>
          <w:lang w:val="sk-SK"/>
        </w:rPr>
      </w:pPr>
      <w:r w:rsidRPr="000A2A64">
        <w:rPr>
          <w:lang w:val="sk-SK"/>
        </w:rPr>
        <w:t>Ak h</w:t>
      </w:r>
      <w:r w:rsidR="00C239F8" w:rsidRPr="000A2A64">
        <w:rPr>
          <w:lang w:val="sk-SK"/>
        </w:rPr>
        <w:t xml:space="preserve">odnotitelia počas odborného hodnotenia zistia, že na posúdenie splnenia odborného hodnotenia je potrebné poskytnúť zo strany žiadateľa doplňujúce informácie, hodnotiteľ oznámi túto skutočnosť emailom </w:t>
      </w:r>
      <w:r w:rsidR="00CB1767" w:rsidRPr="000A2A64">
        <w:rPr>
          <w:lang w:val="sk-SK"/>
        </w:rPr>
        <w:t>RO na určenú kontaktnú adresu</w:t>
      </w:r>
      <w:r w:rsidR="00C239F8" w:rsidRPr="000A2A64">
        <w:rPr>
          <w:lang w:val="sk-SK"/>
        </w:rPr>
        <w:t xml:space="preserve">. </w:t>
      </w:r>
      <w:r w:rsidR="00CB1767" w:rsidRPr="000A2A64">
        <w:rPr>
          <w:lang w:val="sk-SK"/>
        </w:rPr>
        <w:t xml:space="preserve">Ak RO kladne posúdi žiadosť OH o potrebe doplňujúcej iinformácie, </w:t>
      </w:r>
      <w:r w:rsidR="00C239F8" w:rsidRPr="000A2A64">
        <w:rPr>
          <w:lang w:val="sk-SK"/>
        </w:rPr>
        <w:t>písomne vyzve žiadateľa na doplnenie chýbajúcich informácií a zároveň informuje druhého hodnotiteľa o dožiadaní údajov (pri zachovaní mlčanlivosti o osobných údajoch prvého hodnotiteľa). Poskytovateľ po prijatí doplnených informácii tieto bezodkladne zašle individuálne obom hodnotiteľom vo forme  súboru zabezpečeného heslom</w:t>
      </w:r>
      <w:r w:rsidR="004B0491" w:rsidRPr="000A2A64">
        <w:rPr>
          <w:lang w:val="sk-SK"/>
        </w:rPr>
        <w:t>.</w:t>
      </w:r>
      <w:bookmarkEnd w:id="67"/>
    </w:p>
    <w:p w14:paraId="4B2E067D" w14:textId="77777777" w:rsidR="000A2A64" w:rsidRDefault="000A2A64" w:rsidP="000A2A64">
      <w:pPr>
        <w:jc w:val="both"/>
        <w:rPr>
          <w:lang w:val="sk-SK"/>
        </w:rPr>
      </w:pPr>
      <w:bookmarkStart w:id="68" w:name="_Toc37941446"/>
    </w:p>
    <w:p w14:paraId="7FFE7131" w14:textId="2C02FFFC" w:rsidR="004B0491" w:rsidRPr="000A2A64" w:rsidRDefault="00A3233F" w:rsidP="000A2A64">
      <w:pPr>
        <w:jc w:val="both"/>
        <w:rPr>
          <w:b/>
          <w:lang w:val="sk-SK"/>
        </w:rPr>
      </w:pPr>
      <w:r w:rsidRPr="000A2A64">
        <w:rPr>
          <w:b/>
          <w:lang w:val="sk-SK"/>
        </w:rPr>
        <w:t>Kapitola</w:t>
      </w:r>
      <w:r w:rsidR="00204A94" w:rsidRPr="000A2A64">
        <w:rPr>
          <w:b/>
          <w:lang w:val="sk-SK"/>
        </w:rPr>
        <w:t xml:space="preserve"> 3.5 </w:t>
      </w:r>
      <w:r w:rsidR="004B0491" w:rsidRPr="000A2A64">
        <w:rPr>
          <w:b/>
          <w:lang w:val="sk-SK"/>
        </w:rPr>
        <w:t xml:space="preserve"> v prípade </w:t>
      </w:r>
      <w:r w:rsidR="00CB1767" w:rsidRPr="000A2A64">
        <w:rPr>
          <w:b/>
          <w:lang w:val="sk-SK"/>
        </w:rPr>
        <w:t xml:space="preserve">diaľkového </w:t>
      </w:r>
      <w:r w:rsidRPr="000A2A64">
        <w:rPr>
          <w:b/>
          <w:lang w:val="sk-SK"/>
        </w:rPr>
        <w:t>hodnotenia.</w:t>
      </w:r>
      <w:bookmarkEnd w:id="68"/>
    </w:p>
    <w:p w14:paraId="5F49684C" w14:textId="4E5E86A4" w:rsidR="004B0491" w:rsidRDefault="004B0491" w:rsidP="000A2A64">
      <w:pPr>
        <w:spacing w:before="120"/>
        <w:jc w:val="both"/>
      </w:pPr>
      <w:r>
        <w:t xml:space="preserve">V prípade, </w:t>
      </w:r>
      <w:r w:rsidR="00A3233F">
        <w:t xml:space="preserve">že obaja odborní hodnotitelia zašlú </w:t>
      </w:r>
      <w:r w:rsidR="00612487">
        <w:t xml:space="preserve">emailom </w:t>
      </w:r>
      <w:r w:rsidR="00A3233F">
        <w:t>riadne vyplnený</w:t>
      </w:r>
      <w:r w:rsidR="00A31F4A">
        <w:t xml:space="preserve"> </w:t>
      </w:r>
      <w:r w:rsidR="001D2B6B">
        <w:t>individuálny hodnotiaci hárok</w:t>
      </w:r>
      <w:r>
        <w:t xml:space="preserve">, poverený zamestnanec </w:t>
      </w:r>
      <w:r w:rsidR="00A31F4A">
        <w:t>RO</w:t>
      </w:r>
      <w:r>
        <w:t xml:space="preserve"> </w:t>
      </w:r>
      <w:r w:rsidR="00A3233F" w:rsidRPr="001D3C52">
        <w:rPr>
          <w:lang w:val="sk-SK"/>
        </w:rPr>
        <w:t>ich vyzve</w:t>
      </w:r>
      <w:r w:rsidR="00A024D9">
        <w:rPr>
          <w:lang w:val="sk-SK"/>
        </w:rPr>
        <w:t xml:space="preserve"> na </w:t>
      </w:r>
      <w:r w:rsidRPr="001D3C52">
        <w:rPr>
          <w:lang w:val="sk-SK"/>
        </w:rPr>
        <w:t>doručenie</w:t>
      </w:r>
      <w:r w:rsidR="00A31F4A">
        <w:rPr>
          <w:lang w:val="sk-SK"/>
        </w:rPr>
        <w:t xml:space="preserve"> </w:t>
      </w:r>
      <w:r w:rsidRPr="001D3C52">
        <w:rPr>
          <w:lang w:val="sk-SK"/>
        </w:rPr>
        <w:t>p</w:t>
      </w:r>
      <w:r w:rsidR="001D2B6B" w:rsidRPr="001D2B6B">
        <w:rPr>
          <w:lang w:val="sk-SK"/>
        </w:rPr>
        <w:t xml:space="preserve">odpísaných individuálnych hodnotiacich hárkov </w:t>
      </w:r>
      <w:r w:rsidR="00A3233F" w:rsidRPr="001D3C52">
        <w:rPr>
          <w:lang w:val="sk-SK"/>
        </w:rPr>
        <w:t xml:space="preserve">a súčasne </w:t>
      </w:r>
      <w:r w:rsidRPr="001D3C52">
        <w:rPr>
          <w:lang w:val="sk-SK"/>
        </w:rPr>
        <w:t xml:space="preserve">vyzve oboch hodnotiteľov na vypracovanie </w:t>
      </w:r>
      <w:r w:rsidR="001D2B6B" w:rsidRPr="001D2B6B">
        <w:rPr>
          <w:lang w:val="sk-SK"/>
        </w:rPr>
        <w:t>spoločného hodnotiaceho</w:t>
      </w:r>
      <w:r w:rsidR="001D2B6B">
        <w:rPr>
          <w:lang w:val="sk-SK"/>
        </w:rPr>
        <w:t xml:space="preserve"> hárku</w:t>
      </w:r>
      <w:r w:rsidR="00A3233F" w:rsidRPr="001D3C52">
        <w:rPr>
          <w:lang w:val="sk-SK"/>
        </w:rPr>
        <w:t>, pričom</w:t>
      </w:r>
      <w:r w:rsidRPr="001D3C52">
        <w:rPr>
          <w:lang w:val="sk-SK"/>
        </w:rPr>
        <w:t xml:space="preserve"> im poskytne kontaktné údaje, týkajúce sa druhého hodnotiteľa v rozsahu </w:t>
      </w:r>
      <w:r w:rsidR="00A31F4A">
        <w:rPr>
          <w:lang w:val="sk-SK"/>
        </w:rPr>
        <w:t>–</w:t>
      </w:r>
      <w:r w:rsidRPr="001D3C52">
        <w:rPr>
          <w:lang w:val="sk-SK"/>
        </w:rPr>
        <w:t xml:space="preserve"> </w:t>
      </w:r>
      <w:r w:rsidR="00A31F4A" w:rsidRPr="00A31F4A">
        <w:rPr>
          <w:lang w:val="sk-SK"/>
        </w:rPr>
        <w:t>emailov</w:t>
      </w:r>
      <w:r w:rsidR="00612487">
        <w:rPr>
          <w:lang w:val="sk-SK"/>
        </w:rPr>
        <w:t>á</w:t>
      </w:r>
      <w:r w:rsidR="00A31F4A" w:rsidRPr="00A31F4A">
        <w:rPr>
          <w:lang w:val="sk-SK"/>
        </w:rPr>
        <w:t xml:space="preserve"> </w:t>
      </w:r>
      <w:r w:rsidR="00A31F4A">
        <w:rPr>
          <w:lang w:val="sk-SK"/>
        </w:rPr>
        <w:t>adres</w:t>
      </w:r>
      <w:r w:rsidR="00612487">
        <w:rPr>
          <w:lang w:val="sk-SK"/>
        </w:rPr>
        <w:t>a</w:t>
      </w:r>
      <w:r w:rsidRPr="001D3C52">
        <w:rPr>
          <w:lang w:val="sk-SK"/>
        </w:rPr>
        <w:t xml:space="preserve">, </w:t>
      </w:r>
      <w:bookmarkStart w:id="69" w:name="_Ref14266006"/>
      <w:r w:rsidRPr="001D3C52">
        <w:rPr>
          <w:lang w:val="sk-SK"/>
        </w:rPr>
        <w:t>Po spracovaní spoločného hodnotiaceho hárku si hodnotitelia vzájomne potvr</w:t>
      </w:r>
      <w:r w:rsidR="00853486" w:rsidRPr="001D3C52">
        <w:rPr>
          <w:lang w:val="sk-SK"/>
        </w:rPr>
        <w:t>dia správnosť jeho vypracovania</w:t>
      </w:r>
      <w:r w:rsidRPr="001D3C52">
        <w:rPr>
          <w:lang w:val="sk-SK"/>
        </w:rPr>
        <w:t xml:space="preserve">. Spoločné hodnotiace hárky sú </w:t>
      </w:r>
      <w:r w:rsidR="00612487">
        <w:rPr>
          <w:lang w:val="sk-SK"/>
        </w:rPr>
        <w:t>hodnotitelia</w:t>
      </w:r>
      <w:r w:rsidR="00853486" w:rsidRPr="001D3C52">
        <w:rPr>
          <w:lang w:val="sk-SK"/>
        </w:rPr>
        <w:t xml:space="preserve"> povinní</w:t>
      </w:r>
      <w:r w:rsidRPr="001D3C52">
        <w:rPr>
          <w:lang w:val="sk-SK"/>
        </w:rPr>
        <w:t xml:space="preserve"> zasielať poverenému zamestnancovi poskytovateľa priebežne po vypracovaní</w:t>
      </w:r>
      <w:r w:rsidRPr="009B1E84">
        <w:t>,</w:t>
      </w:r>
      <w:r>
        <w:t xml:space="preserve"> najneskôr však do termínu</w:t>
      </w:r>
      <w:r w:rsidRPr="001F2D96">
        <w:t xml:space="preserve"> </w:t>
      </w:r>
      <w:r>
        <w:t>stanoveného poskytovateľom.</w:t>
      </w:r>
      <w:bookmarkEnd w:id="69"/>
      <w:r w:rsidR="00612487">
        <w:t xml:space="preserve"> </w:t>
      </w:r>
    </w:p>
    <w:p w14:paraId="1E33236C" w14:textId="77777777" w:rsidR="004B0491" w:rsidRDefault="004B0491" w:rsidP="001D3C52">
      <w:pPr>
        <w:pStyle w:val="Odsekzoznamu"/>
        <w:spacing w:before="120"/>
        <w:ind w:left="0"/>
        <w:contextualSpacing w:val="0"/>
        <w:jc w:val="both"/>
      </w:pPr>
      <w:r w:rsidRPr="005220DD">
        <w:t xml:space="preserve">V prípade, že </w:t>
      </w:r>
      <w:r>
        <w:t>príslušný</w:t>
      </w:r>
      <w:r w:rsidRPr="005220DD">
        <w:t xml:space="preserve"> zamestnanec poskytovateľa pri formálnej kontrole</w:t>
      </w:r>
      <w:r>
        <w:t xml:space="preserve"> elektronickej verzie</w:t>
      </w:r>
      <w:r w:rsidRPr="005220DD">
        <w:t xml:space="preserve"> spoločného hodnotiaceho hárku zistí, že nie sú všetky kritériá vyhodnotené, resp. slovný popis </w:t>
      </w:r>
      <w:r>
        <w:t xml:space="preserve">zdôvodnenia </w:t>
      </w:r>
      <w:r w:rsidRPr="005220DD">
        <w:t xml:space="preserve">nie je </w:t>
      </w:r>
      <w:r w:rsidR="00A024D9" w:rsidRPr="005220DD">
        <w:t>dostatočn</w:t>
      </w:r>
      <w:r w:rsidR="00A024D9">
        <w:t>ý</w:t>
      </w:r>
      <w:r w:rsidR="00A024D9" w:rsidRPr="005220DD">
        <w:t>,</w:t>
      </w:r>
      <w:r w:rsidRPr="005220DD">
        <w:t xml:space="preserve"> vyzve</w:t>
      </w:r>
      <w:r>
        <w:t xml:space="preserve"> oboch hodnotiteľov</w:t>
      </w:r>
      <w:r w:rsidR="00612487">
        <w:t xml:space="preserve"> na nápravu, a to dopracovaním alebo</w:t>
      </w:r>
      <w:r w:rsidRPr="005220DD">
        <w:t xml:space="preserve"> prepracovaním </w:t>
      </w:r>
      <w:r>
        <w:t>spoločného hodnotiaceho hárku, pričom určí primeranú lehotu.</w:t>
      </w:r>
    </w:p>
    <w:p w14:paraId="2AE2AAB8" w14:textId="77777777" w:rsidR="004B0491" w:rsidRDefault="004B0491" w:rsidP="001D3C52">
      <w:pPr>
        <w:pStyle w:val="Odsekzoznamu"/>
        <w:spacing w:before="120"/>
        <w:ind w:left="0"/>
        <w:contextualSpacing w:val="0"/>
        <w:jc w:val="both"/>
      </w:pPr>
      <w:bookmarkStart w:id="70" w:name="_Ref14179230"/>
      <w:r>
        <w:t xml:space="preserve">Zamestnanec poskytovateľa vykoná opätovnú formálnu </w:t>
      </w:r>
      <w:r w:rsidRPr="005220DD">
        <w:t xml:space="preserve">kontrolu </w:t>
      </w:r>
      <w:r>
        <w:t xml:space="preserve">dopracovanej/prepracovanej elektronickej verzie </w:t>
      </w:r>
      <w:r w:rsidR="001D2B6B">
        <w:t>spoločného hodnotiaceho hárku</w:t>
      </w:r>
      <w:r>
        <w:t xml:space="preserve">. V prípade, že je </w:t>
      </w:r>
      <w:r w:rsidR="001D2B6B">
        <w:t>spoločný hodnotiaci hárok</w:t>
      </w:r>
      <w:r>
        <w:t xml:space="preserve"> vypracovaný v súlade s príručkou, príslušný zamestnanec poskytovateľa o tom informuje oboch hodnotiteľov a vyzve </w:t>
      </w:r>
      <w:r w:rsidR="00204A94">
        <w:t>ich</w:t>
      </w:r>
      <w:r>
        <w:t xml:space="preserve"> na doručenie podpísané</w:t>
      </w:r>
      <w:r w:rsidR="00204A94">
        <w:t xml:space="preserve">ho </w:t>
      </w:r>
      <w:r w:rsidR="003C0093">
        <w:t>spoločného hodnotiaceho hárku</w:t>
      </w:r>
      <w:r w:rsidR="00204A94">
        <w:t xml:space="preserve"> na adresu poskytovateľa v primeranej lehote</w:t>
      </w:r>
      <w:r>
        <w:t>.</w:t>
      </w:r>
      <w:r w:rsidRPr="00681EF6">
        <w:t xml:space="preserve"> </w:t>
      </w:r>
      <w:r>
        <w:t>Pri doručovaní poštovou prepravou sa využíva doporučená pošta.</w:t>
      </w:r>
      <w:bookmarkEnd w:id="70"/>
    </w:p>
    <w:p w14:paraId="54BC2F6E" w14:textId="77777777" w:rsidR="004B0491" w:rsidRPr="000A2A64" w:rsidRDefault="00204A94" w:rsidP="00231143">
      <w:pPr>
        <w:tabs>
          <w:tab w:val="left" w:pos="0"/>
        </w:tabs>
        <w:spacing w:before="120"/>
        <w:jc w:val="both"/>
        <w:rPr>
          <w:b/>
        </w:rPr>
      </w:pPr>
      <w:r w:rsidRPr="000A2A64">
        <w:rPr>
          <w:b/>
          <w:iCs/>
          <w:szCs w:val="19"/>
          <w:lang w:val="sk-SK"/>
        </w:rPr>
        <w:t>Kapitola</w:t>
      </w:r>
      <w:r w:rsidR="00231143" w:rsidRPr="000A2A64">
        <w:rPr>
          <w:b/>
          <w:iCs/>
          <w:szCs w:val="19"/>
          <w:lang w:val="sk-SK"/>
        </w:rPr>
        <w:t xml:space="preserve"> 3.6</w:t>
      </w:r>
      <w:r w:rsidRPr="000A2A64">
        <w:rPr>
          <w:b/>
          <w:iCs/>
          <w:szCs w:val="19"/>
          <w:lang w:val="sk-SK"/>
        </w:rPr>
        <w:t xml:space="preserve"> </w:t>
      </w:r>
      <w:r w:rsidRPr="000A2A64">
        <w:rPr>
          <w:b/>
          <w:szCs w:val="19"/>
          <w:lang w:val="sk-SK"/>
        </w:rPr>
        <w:t xml:space="preserve"> v prípade</w:t>
      </w:r>
      <w:r w:rsidRPr="000A2A64">
        <w:rPr>
          <w:b/>
          <w:lang w:val="sk-SK"/>
        </w:rPr>
        <w:t xml:space="preserve"> </w:t>
      </w:r>
      <w:r w:rsidR="006728BA" w:rsidRPr="000A2A64">
        <w:rPr>
          <w:b/>
          <w:iCs/>
          <w:szCs w:val="19"/>
          <w:lang w:val="sk-SK"/>
        </w:rPr>
        <w:t>di</w:t>
      </w:r>
      <w:r w:rsidRPr="000A2A64">
        <w:rPr>
          <w:b/>
          <w:iCs/>
          <w:szCs w:val="19"/>
          <w:lang w:val="sk-SK"/>
        </w:rPr>
        <w:t>a</w:t>
      </w:r>
      <w:r w:rsidR="006728BA" w:rsidRPr="000A2A64">
        <w:rPr>
          <w:b/>
          <w:iCs/>
          <w:szCs w:val="19"/>
          <w:lang w:val="sk-SK"/>
        </w:rPr>
        <w:t>ľ</w:t>
      </w:r>
      <w:r w:rsidRPr="000A2A64">
        <w:rPr>
          <w:b/>
          <w:iCs/>
          <w:szCs w:val="19"/>
          <w:lang w:val="sk-SK"/>
        </w:rPr>
        <w:t>kového hodnotenia</w:t>
      </w:r>
    </w:p>
    <w:p w14:paraId="52747FF4" w14:textId="77777777" w:rsidR="004B0491" w:rsidRDefault="004B0491" w:rsidP="00A024D9">
      <w:pPr>
        <w:pStyle w:val="Odsekzoznamu"/>
        <w:spacing w:before="120"/>
        <w:ind w:left="0"/>
        <w:contextualSpacing w:val="0"/>
        <w:jc w:val="both"/>
      </w:pPr>
      <w:r>
        <w:t xml:space="preserve">V prípade rozporu medzi hodnotiteľmi, identifikovanom pri formálnej kontrole </w:t>
      </w:r>
      <w:r w:rsidR="003C0093">
        <w:t>spoločného hodnotiaceho hárku</w:t>
      </w:r>
      <w:r>
        <w:t xml:space="preserve">, sa tretiemu (prípadne ďalšiemu hodnotiteľovi) poskytne možnosť hodnotiť v priestoroch poskytovateľa alebo </w:t>
      </w:r>
      <w:r w:rsidR="00231143">
        <w:t>na diaľku</w:t>
      </w:r>
      <w:r>
        <w:t xml:space="preserve">. Poverený zamestnanec poskytovateľa bezodkladne informuje tretieho, resp. ďalšieho hodnotiteľa o priebehu hodnotenia ŽoNFP vo vzťahu ku kritériu, v ktorom nastal rozpor. </w:t>
      </w:r>
    </w:p>
    <w:p w14:paraId="5A5D8A2E" w14:textId="77777777" w:rsidR="004B0491" w:rsidRDefault="004B0491" w:rsidP="001D3C52">
      <w:pPr>
        <w:pStyle w:val="Odsekzoznamu"/>
        <w:spacing w:before="120"/>
        <w:ind w:left="0"/>
        <w:contextualSpacing w:val="0"/>
        <w:jc w:val="both"/>
      </w:pPr>
      <w:r>
        <w:t xml:space="preserve">V prípade rozporu pri hodnotení vylučovacích kritérií </w:t>
      </w:r>
      <w:r w:rsidRPr="005220DD">
        <w:t>tretí, resp. ďalší hodnotiteľ vyhodnotí sporné vyluč</w:t>
      </w:r>
      <w:r>
        <w:t>ovacie</w:t>
      </w:r>
      <w:r w:rsidRPr="005220DD">
        <w:t xml:space="preserve"> kritériá</w:t>
      </w:r>
      <w:r w:rsidR="00D8458C">
        <w:t xml:space="preserve"> a podľa spôsobu hodnotenia </w:t>
      </w:r>
      <w:r w:rsidRPr="005220DD">
        <w:t xml:space="preserve"> </w:t>
      </w:r>
      <w:r w:rsidR="007330EB">
        <w:t xml:space="preserve"> </w:t>
      </w:r>
      <w:r w:rsidR="00D8458C">
        <w:t xml:space="preserve">zabezpečí vypracovanie </w:t>
      </w:r>
      <w:r w:rsidR="00D52156">
        <w:t xml:space="preserve">riadneho </w:t>
      </w:r>
      <w:r w:rsidR="00D8458C">
        <w:t xml:space="preserve">doplňujúceho </w:t>
      </w:r>
      <w:r w:rsidR="003C0093">
        <w:t>hodnotiaceho hárku</w:t>
      </w:r>
      <w:r w:rsidR="00D8458C">
        <w:t xml:space="preserve"> k </w:t>
      </w:r>
      <w:r w:rsidR="003C0093">
        <w:t>spoločnému hodnotiacemu hárku</w:t>
      </w:r>
      <w:r w:rsidR="00D8458C">
        <w:t xml:space="preserve"> </w:t>
      </w:r>
      <w:r w:rsidR="00D52156">
        <w:t>primeraniými postupmi podľa kapitoly 3.5.</w:t>
      </w:r>
    </w:p>
    <w:p w14:paraId="518AFF0C" w14:textId="77777777" w:rsidR="004B0491" w:rsidRDefault="004B0491" w:rsidP="004B0491">
      <w:pPr>
        <w:jc w:val="both"/>
      </w:pPr>
    </w:p>
    <w:p w14:paraId="5C673E42" w14:textId="77777777" w:rsidR="006728BA" w:rsidRDefault="006728BA" w:rsidP="006728BA">
      <w:pPr>
        <w:tabs>
          <w:tab w:val="left" w:pos="0"/>
        </w:tabs>
        <w:spacing w:before="120"/>
        <w:jc w:val="both"/>
      </w:pPr>
      <w:r>
        <w:rPr>
          <w:b/>
          <w:iCs/>
          <w:szCs w:val="19"/>
          <w:lang w:val="sk-SK"/>
        </w:rPr>
        <w:t>Kapitola 3.8</w:t>
      </w:r>
      <w:r w:rsidRPr="00A3233F">
        <w:rPr>
          <w:szCs w:val="19"/>
          <w:lang w:val="sk-SK"/>
        </w:rPr>
        <w:t xml:space="preserve"> v prípade</w:t>
      </w:r>
      <w:r>
        <w:rPr>
          <w:lang w:val="sk-SK"/>
        </w:rPr>
        <w:t xml:space="preserve"> </w:t>
      </w:r>
      <w:r>
        <w:rPr>
          <w:b/>
          <w:iCs/>
          <w:szCs w:val="19"/>
          <w:lang w:val="sk-SK"/>
        </w:rPr>
        <w:t>diaľkového hodnotenia sa neaplikuje</w:t>
      </w:r>
      <w:r w:rsidR="007330EB">
        <w:rPr>
          <w:b/>
          <w:iCs/>
          <w:szCs w:val="19"/>
          <w:lang w:val="sk-SK"/>
        </w:rPr>
        <w:t>.</w:t>
      </w:r>
    </w:p>
    <w:p w14:paraId="7FCC4E14" w14:textId="77777777" w:rsidR="00FA130C" w:rsidRPr="000A2A64" w:rsidRDefault="004B0491" w:rsidP="000A2A64">
      <w:pPr>
        <w:rPr>
          <w:rFonts w:asciiTheme="minorHAnsi" w:hAnsiTheme="minorHAnsi"/>
          <w:sz w:val="18"/>
          <w:highlight w:val="green"/>
          <w:lang w:val="sk-SK"/>
        </w:rPr>
      </w:pPr>
      <w:r w:rsidRPr="000A2A64">
        <w:rPr>
          <w:lang w:val="sk-SK"/>
        </w:rPr>
        <w:br/>
      </w:r>
      <w:r w:rsidRPr="000A2A64">
        <w:rPr>
          <w:lang w:val="sk-SK"/>
        </w:rPr>
        <w:br/>
      </w:r>
    </w:p>
    <w:p w14:paraId="5BDC48E1" w14:textId="77777777" w:rsidR="00A570A0" w:rsidRPr="0017594C" w:rsidRDefault="00A570A0" w:rsidP="008979DA">
      <w:pPr>
        <w:pStyle w:val="Nadpis1"/>
        <w:ind w:left="426" w:hanging="426"/>
        <w:rPr>
          <w:lang w:val="sk-SK"/>
        </w:rPr>
      </w:pPr>
      <w:bookmarkStart w:id="71" w:name="_Toc62114416"/>
      <w:r w:rsidRPr="0017594C">
        <w:rPr>
          <w:lang w:val="sk-SK"/>
        </w:rPr>
        <w:t>Spôsob vyhodnotenia jednotlivých kritérií pre výber projektov</w:t>
      </w:r>
      <w:bookmarkEnd w:id="71"/>
    </w:p>
    <w:p w14:paraId="2CE4C412" w14:textId="77777777" w:rsidR="001C4E68" w:rsidRPr="00B519B4" w:rsidRDefault="001C4E68" w:rsidP="008979DA">
      <w:pPr>
        <w:pStyle w:val="Nadpis2"/>
        <w:jc w:val="both"/>
        <w:rPr>
          <w:lang w:val="sk-SK"/>
        </w:rPr>
      </w:pPr>
      <w:bookmarkStart w:id="72" w:name="_Toc62114417"/>
      <w:r w:rsidRPr="0017594C">
        <w:rPr>
          <w:lang w:val="sk-SK"/>
        </w:rPr>
        <w:t xml:space="preserve">Hodnotiace </w:t>
      </w:r>
      <w:r w:rsidRPr="00B519B4">
        <w:rPr>
          <w:lang w:val="sk-SK"/>
        </w:rPr>
        <w:t>kritériá žiadosti o nenávratný finančný príspevok</w:t>
      </w:r>
      <w:bookmarkEnd w:id="72"/>
      <w:r w:rsidRPr="00B519B4">
        <w:rPr>
          <w:lang w:val="sk-SK"/>
        </w:rPr>
        <w:t xml:space="preserve"> </w:t>
      </w:r>
    </w:p>
    <w:p w14:paraId="5F42A255" w14:textId="2421291F"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w:t>
      </w:r>
      <w:r w:rsidR="00572AF5">
        <w:rPr>
          <w:rFonts w:asciiTheme="minorHAnsi" w:hAnsiTheme="minorHAnsi" w:cstheme="minorHAnsi"/>
          <w:color w:val="404040" w:themeColor="text1" w:themeTint="BF"/>
          <w:sz w:val="19"/>
          <w:szCs w:val="19"/>
        </w:rPr>
        <w:t>o</w:t>
      </w:r>
      <w:r w:rsidRPr="00B519B4">
        <w:rPr>
          <w:rFonts w:asciiTheme="minorHAnsi" w:hAnsiTheme="minorHAnsi" w:cstheme="minorHAnsi"/>
          <w:color w:val="404040" w:themeColor="text1" w:themeTint="BF"/>
          <w:sz w:val="19"/>
          <w:szCs w:val="19"/>
        </w:rPr>
        <w:t> </w:t>
      </w:r>
      <w:r w:rsidR="00572AF5">
        <w:rPr>
          <w:rFonts w:asciiTheme="minorHAnsi" w:hAnsiTheme="minorHAnsi" w:cstheme="minorHAnsi"/>
          <w:color w:val="404040" w:themeColor="text1" w:themeTint="BF"/>
          <w:sz w:val="19"/>
          <w:szCs w:val="19"/>
        </w:rPr>
        <w:t>štyroch</w:t>
      </w:r>
      <w:r w:rsidRPr="00B519B4">
        <w:rPr>
          <w:rFonts w:asciiTheme="minorHAnsi" w:hAnsiTheme="minorHAnsi" w:cstheme="minorHAnsi"/>
          <w:color w:val="404040" w:themeColor="text1" w:themeTint="BF"/>
          <w:sz w:val="19"/>
          <w:szCs w:val="19"/>
        </w:rPr>
        <w:t xml:space="preserve">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w:t>
      </w:r>
      <w:r w:rsidR="003549F6">
        <w:rPr>
          <w:rFonts w:asciiTheme="minorHAnsi" w:hAnsiTheme="minorHAnsi" w:cstheme="minorHAnsi"/>
          <w:color w:val="404040" w:themeColor="text1" w:themeTint="BF"/>
          <w:sz w:val="19"/>
          <w:szCs w:val="19"/>
        </w:rPr>
        <w:t>,</w:t>
      </w:r>
      <w:r w:rsidRPr="0017594C">
        <w:rPr>
          <w:rFonts w:asciiTheme="minorHAnsi" w:hAnsiTheme="minorHAnsi" w:cstheme="minorHAnsi"/>
          <w:color w:val="404040" w:themeColor="text1" w:themeTint="BF"/>
          <w:sz w:val="19"/>
          <w:szCs w:val="19"/>
        </w:rPr>
        <w:t xml:space="preserve"> Technická pomoc</w:t>
      </w:r>
      <w:r w:rsidR="003549F6">
        <w:rPr>
          <w:rFonts w:asciiTheme="minorHAnsi" w:hAnsiTheme="minorHAnsi" w:cstheme="minorHAnsi"/>
          <w:color w:val="404040" w:themeColor="text1" w:themeTint="BF"/>
          <w:sz w:val="19"/>
          <w:szCs w:val="19"/>
        </w:rPr>
        <w:t xml:space="preserve"> a</w:t>
      </w:r>
      <w:r w:rsidR="00572AF5">
        <w:rPr>
          <w:rFonts w:asciiTheme="minorHAnsi" w:hAnsiTheme="minorHAnsi" w:cstheme="minorHAnsi"/>
          <w:color w:val="404040" w:themeColor="text1" w:themeTint="BF"/>
          <w:sz w:val="19"/>
          <w:szCs w:val="19"/>
        </w:rPr>
        <w:t> </w:t>
      </w:r>
      <w:r w:rsidR="003549F6">
        <w:rPr>
          <w:rFonts w:asciiTheme="minorHAnsi" w:hAnsiTheme="minorHAnsi" w:cstheme="minorHAnsi"/>
          <w:color w:val="404040" w:themeColor="text1" w:themeTint="BF"/>
          <w:sz w:val="19"/>
          <w:szCs w:val="19"/>
        </w:rPr>
        <w:t>REACT</w:t>
      </w:r>
      <w:r w:rsidR="00572AF5">
        <w:rPr>
          <w:rFonts w:asciiTheme="minorHAnsi" w:hAnsiTheme="minorHAnsi" w:cstheme="minorHAnsi"/>
          <w:color w:val="404040" w:themeColor="text1" w:themeTint="BF"/>
          <w:sz w:val="19"/>
          <w:szCs w:val="19"/>
        </w:rPr>
        <w:t xml:space="preserve"> -</w:t>
      </w:r>
      <w:r w:rsidR="003549F6">
        <w:rPr>
          <w:rFonts w:asciiTheme="minorHAnsi" w:hAnsiTheme="minorHAnsi" w:cstheme="minorHAnsi"/>
          <w:color w:val="404040" w:themeColor="text1" w:themeTint="BF"/>
          <w:sz w:val="19"/>
          <w:szCs w:val="19"/>
        </w:rPr>
        <w:t xml:space="preserve"> EU</w:t>
      </w:r>
      <w:r w:rsidRPr="0017594C">
        <w:rPr>
          <w:rFonts w:asciiTheme="minorHAnsi" w:hAnsiTheme="minorHAnsi" w:cstheme="minorHAnsi"/>
          <w:color w:val="404040" w:themeColor="text1" w:themeTint="BF"/>
          <w:sz w:val="19"/>
          <w:szCs w:val="19"/>
        </w:rPr>
        <w:t>)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1A5A6EC6"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1A5857E1"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4A30242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33E909EC"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E2E7D53" w14:textId="77777777" w:rsidR="001C4E68"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5F739DAA" w14:textId="4949A5B0" w:rsidR="00981795" w:rsidRPr="00B67EEB" w:rsidRDefault="00981795" w:rsidP="00B67EE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Cs w:val="19"/>
        </w:rPr>
      </w:pPr>
      <w:r w:rsidRPr="0017594C">
        <w:rPr>
          <w:rFonts w:asciiTheme="minorHAnsi" w:hAnsiTheme="minorHAnsi" w:cstheme="minorHAnsi"/>
          <w:b/>
          <w:color w:val="404040" w:themeColor="text1" w:themeTint="BF"/>
          <w:sz w:val="19"/>
          <w:szCs w:val="19"/>
        </w:rPr>
        <w:t xml:space="preserve">národné projekty v rámci prioritnej osi </w:t>
      </w:r>
      <w:r>
        <w:rPr>
          <w:rFonts w:asciiTheme="minorHAnsi" w:hAnsiTheme="minorHAnsi" w:cstheme="minorHAnsi"/>
          <w:b/>
          <w:color w:val="404040" w:themeColor="text1" w:themeTint="BF"/>
          <w:sz w:val="19"/>
          <w:szCs w:val="19"/>
        </w:rPr>
        <w:t>4</w:t>
      </w:r>
    </w:p>
    <w:p w14:paraId="288AA3C8"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69BA0632"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208CA480"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4E8F9166"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74C9DA2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7EC32424"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6"/>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1F4E83C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2221FECD"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D38B6F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53D02049"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72736257" w14:textId="77777777"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4F908AEE"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772EB8E1"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56778992" w14:textId="77777777" w:rsidR="00391A85" w:rsidRPr="00B519B4" w:rsidRDefault="00391A85" w:rsidP="00391A85">
      <w:pPr>
        <w:pStyle w:val="Odsekzoznamu"/>
        <w:autoSpaceDE w:val="0"/>
        <w:autoSpaceDN w:val="0"/>
        <w:adjustRightInd w:val="0"/>
        <w:rPr>
          <w:rFonts w:ascii="Verdana" w:hAnsi="Verdana"/>
          <w:szCs w:val="19"/>
          <w:lang w:val="sk-SK"/>
        </w:rPr>
      </w:pPr>
    </w:p>
    <w:p w14:paraId="42E58D5E"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7B6D152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22D085DB"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34ABE792"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41DF8AAE"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37D8095B"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75EBC138"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70608763" w14:textId="77777777" w:rsidR="001E4D73" w:rsidRPr="0017594C" w:rsidRDefault="001E4D73">
      <w:pPr>
        <w:spacing w:before="120" w:after="120" w:line="288" w:lineRule="auto"/>
        <w:jc w:val="both"/>
        <w:rPr>
          <w:szCs w:val="19"/>
          <w:lang w:val="sk-SK"/>
        </w:rPr>
      </w:pPr>
    </w:p>
    <w:p w14:paraId="4236DF85" w14:textId="77777777" w:rsidR="001C4E68" w:rsidRPr="0017594C" w:rsidRDefault="001C4E68" w:rsidP="0066370E">
      <w:pPr>
        <w:pStyle w:val="Nadpis2"/>
        <w:jc w:val="both"/>
        <w:rPr>
          <w:lang w:val="sk-SK"/>
        </w:rPr>
      </w:pPr>
      <w:bookmarkStart w:id="73" w:name="_Toc62114418"/>
      <w:r w:rsidRPr="0017594C">
        <w:rPr>
          <w:lang w:val="sk-SK"/>
        </w:rPr>
        <w:t>Spôsob vyhodnotenia jednotlivých kritérií pre výber projektov</w:t>
      </w:r>
      <w:bookmarkEnd w:id="73"/>
    </w:p>
    <w:p w14:paraId="4E29C336"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3332DC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4151BEDF"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78143DE3"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3B97153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2E16B508"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w:t>
      </w:r>
      <w:r w:rsidR="00645C9F">
        <w:rPr>
          <w:rFonts w:asciiTheme="minorHAnsi" w:hAnsiTheme="minorHAnsi" w:cstheme="minorHAnsi"/>
          <w:iCs/>
          <w:color w:val="404040" w:themeColor="text1" w:themeTint="BF"/>
          <w:sz w:val="19"/>
          <w:szCs w:val="19"/>
          <w:lang w:val="sk-SK"/>
        </w:rPr>
        <w:t>zoznámiť sa s</w:t>
      </w:r>
      <w:r w:rsidR="00D338C6">
        <w:rPr>
          <w:rFonts w:asciiTheme="minorHAnsi" w:hAnsiTheme="minorHAnsi" w:cstheme="minorHAnsi"/>
          <w:iCs/>
          <w:color w:val="404040" w:themeColor="text1" w:themeTint="BF"/>
          <w:sz w:val="19"/>
          <w:szCs w:val="19"/>
          <w:lang w:val="sk-SK"/>
        </w:rPr>
        <w:t> </w:t>
      </w:r>
      <w:r w:rsidRPr="0017594C">
        <w:rPr>
          <w:rFonts w:asciiTheme="minorHAnsi" w:hAnsiTheme="minorHAnsi" w:cstheme="minorHAnsi"/>
          <w:iCs/>
          <w:color w:val="404040" w:themeColor="text1" w:themeTint="BF"/>
          <w:sz w:val="19"/>
          <w:szCs w:val="19"/>
          <w:lang w:val="sk-SK"/>
        </w:rPr>
        <w:t>odporúčani</w:t>
      </w:r>
      <w:r w:rsidR="00645C9F">
        <w:rPr>
          <w:rFonts w:asciiTheme="minorHAnsi" w:hAnsiTheme="minorHAnsi" w:cstheme="minorHAnsi"/>
          <w:iCs/>
          <w:color w:val="404040" w:themeColor="text1" w:themeTint="BF"/>
          <w:sz w:val="19"/>
          <w:szCs w:val="19"/>
          <w:lang w:val="sk-SK"/>
        </w:rPr>
        <w:t>a</w:t>
      </w:r>
      <w:r w:rsidR="00D338C6">
        <w:rPr>
          <w:rFonts w:asciiTheme="minorHAnsi" w:hAnsiTheme="minorHAnsi" w:cstheme="minorHAnsi"/>
          <w:iCs/>
          <w:color w:val="404040" w:themeColor="text1" w:themeTint="BF"/>
          <w:sz w:val="19"/>
          <w:szCs w:val="19"/>
          <w:lang w:val="sk-SK"/>
        </w:rPr>
        <w:t xml:space="preserve">mi </w:t>
      </w:r>
      <w:r w:rsidRPr="0017594C">
        <w:rPr>
          <w:rFonts w:asciiTheme="minorHAnsi" w:hAnsiTheme="minorHAnsi" w:cstheme="minorHAnsi"/>
          <w:iCs/>
          <w:color w:val="404040" w:themeColor="text1" w:themeTint="BF"/>
          <w:sz w:val="19"/>
          <w:szCs w:val="19"/>
          <w:lang w:val="sk-SK"/>
        </w:rPr>
        <w:t xml:space="preserv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w:t>
      </w:r>
    </w:p>
    <w:p w14:paraId="382BAEA7"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Ak odborný hodnotiteľ požaduje úpravy v rozpočte ŽoNFP, je povinný uviesť, ktoré výdavky, resp. skupiny výdavkov navrhuje znížiť  o akú sumu vrátane odôvodnenia a</w:t>
      </w:r>
      <w:r w:rsidR="00844315">
        <w:rPr>
          <w:rFonts w:asciiTheme="minorHAnsi" w:hAnsiTheme="minorHAnsi" w:cstheme="minorHAnsi"/>
          <w:color w:val="404040" w:themeColor="text1" w:themeTint="BF"/>
          <w:szCs w:val="19"/>
          <w:lang w:val="sk-SK"/>
        </w:rPr>
        <w:t> </w:t>
      </w:r>
      <w:r w:rsidR="00ED7F0F">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presného výpočtu až na úroveň jednotkových cien, merných jednotiek</w:t>
      </w:r>
      <w:r w:rsidR="009219A7">
        <w:rPr>
          <w:rFonts w:asciiTheme="minorHAnsi" w:hAnsiTheme="minorHAnsi" w:cstheme="minorHAnsi"/>
          <w:color w:val="404040" w:themeColor="text1" w:themeTint="BF"/>
          <w:szCs w:val="19"/>
          <w:lang w:val="sk-SK"/>
        </w:rPr>
        <w:t>,</w:t>
      </w:r>
      <w:r w:rsidRPr="0017594C">
        <w:rPr>
          <w:rFonts w:asciiTheme="minorHAnsi" w:hAnsiTheme="minorHAnsi" w:cstheme="minorHAnsi"/>
          <w:color w:val="404040" w:themeColor="text1" w:themeTint="BF"/>
          <w:szCs w:val="19"/>
          <w:lang w:val="sk-SK"/>
        </w:rPr>
        <w:t xml:space="preserve"> ich počtu</w:t>
      </w:r>
      <w:r w:rsidR="00D338C6">
        <w:rPr>
          <w:rFonts w:asciiTheme="minorHAnsi" w:hAnsiTheme="minorHAnsi" w:cstheme="minorHAnsi"/>
          <w:color w:val="404040" w:themeColor="text1" w:themeTint="BF"/>
          <w:szCs w:val="19"/>
          <w:lang w:val="sk-SK"/>
        </w:rPr>
        <w:t xml:space="preserve"> </w:t>
      </w:r>
      <w:r w:rsidR="009219A7">
        <w:rPr>
          <w:rFonts w:asciiTheme="minorHAnsi" w:hAnsiTheme="minorHAnsi" w:cstheme="minorHAnsi"/>
          <w:color w:val="404040" w:themeColor="text1" w:themeTint="BF"/>
          <w:szCs w:val="19"/>
          <w:lang w:val="sk-SK"/>
        </w:rPr>
        <w:t xml:space="preserve">a identifikovania použitého pomocného nástroja, ak relevantné. </w:t>
      </w:r>
      <w:r w:rsidRPr="0017594C">
        <w:rPr>
          <w:rFonts w:asciiTheme="minorHAnsi" w:hAnsiTheme="minorHAnsi" w:cstheme="minorHAnsi"/>
          <w:color w:val="404040" w:themeColor="text1" w:themeTint="BF"/>
          <w:szCs w:val="19"/>
          <w:lang w:val="sk-SK"/>
        </w:rPr>
        <w:t xml:space="preserve">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7ED7FFBA" w14:textId="77777777" w:rsidR="0059078B" w:rsidRPr="0017594C" w:rsidRDefault="0059078B" w:rsidP="00DD7F94">
      <w:pPr>
        <w:spacing w:line="288" w:lineRule="auto"/>
        <w:jc w:val="both"/>
        <w:rPr>
          <w:szCs w:val="19"/>
          <w:lang w:val="sk-SK"/>
        </w:rPr>
      </w:pPr>
    </w:p>
    <w:p w14:paraId="3F7A7237" w14:textId="77777777" w:rsidR="00542AEE" w:rsidRDefault="00542AEE" w:rsidP="00542AEE">
      <w:pPr>
        <w:pStyle w:val="Nadpis2"/>
        <w:jc w:val="both"/>
        <w:rPr>
          <w:lang w:val="sk-SK"/>
        </w:rPr>
      </w:pPr>
      <w:bookmarkStart w:id="74" w:name="_Toc62114419"/>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74"/>
    </w:p>
    <w:p w14:paraId="577C7455" w14:textId="77777777" w:rsidR="0059078B" w:rsidRDefault="0059078B" w:rsidP="0059078B">
      <w:pPr>
        <w:pStyle w:val="Nadpis3"/>
        <w:rPr>
          <w:lang w:val="sk-SK"/>
        </w:rPr>
      </w:pPr>
      <w:bookmarkStart w:id="75" w:name="_Toc62114420"/>
      <w:r>
        <w:rPr>
          <w:lang w:val="sk-SK"/>
        </w:rPr>
        <w:t>Vyhodnotenie horizontálneho princípu Udržateľný rozvoj</w:t>
      </w:r>
      <w:bookmarkEnd w:id="75"/>
    </w:p>
    <w:p w14:paraId="5C87BE3D"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Predmetom hodnotenia kritéria horizontálneho princípu Udržateľný rozvoj (ďalej len „HP UR“) </w:t>
      </w:r>
      <w:r w:rsidRPr="00D144F6">
        <w:rPr>
          <w:rFonts w:asciiTheme="minorHAnsi" w:hAnsiTheme="minorHAnsi" w:cstheme="minorHAnsi"/>
          <w:b/>
          <w:color w:val="404040" w:themeColor="text1" w:themeTint="BF"/>
          <w:szCs w:val="19"/>
          <w:lang w:val="sk-SK"/>
        </w:rPr>
        <w:t>v národných projektoch</w:t>
      </w:r>
      <w:r w:rsidRPr="00D144F6">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posúdenie súladu aktivít s plnením cieľov Stratégie riadenia ľudských zdrojov v štátnej službe  (ďalej len „stratégia“), ktorej víziou je v roku 2020 dosiahnuť „Vytvorenie profesionálnej štátnej služby, ktorá zabezpečí schopnosť ľudského kapitálu adaptovať sa na všetky zmeny vyplývajúce z nových podmienok ekonomického a spoločenského charakteru v 21. storočí v záujme kvalitne a dôveryhodne slúžiť občanom.“  To nevyhnutne vyžaduje profesionálnu, stabilnú, efektívnu a politicky neutrálnu štátnu službu, modernizáciu verejnej správy, posilnenie horizontálnej a vertikálnej koordinácie a spolupráce naprieč ústrednými orgánmi štátnej správy. Základné sú hodnoty ako integrita, čestnosť a profesionálne správanie, ktoré budú aktívne podporované všetkými procesmi súvisiacimi s riadením ľudských zdrojov v štátnej službe.  </w:t>
      </w:r>
    </w:p>
    <w:p w14:paraId="5E9A1070"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Zásadné je posúdenie, či projekty prispejú k napĺňaniu  strategického cieľa, ktorým je v prospech občanov orientovaná verejná správa, poskytujúca svoje služby rýchlo, efektívne a kvalitne, v záujme podpory udržateľného rastu, tvorby pracovných miest a sociálnej inklúzie. Projekty musia prispievať k plneniu  systému  opatrení  zakotveného v stratégii aspoň v jednej z oblastí  (inštitucionálne zabezpečenie štátnej služby, koordinácia a plánovanie štátnej služby, získavanie štátnych zamestnancov, hodnotenie kompetencií štátnych zamestnancov, odmeňovanie štátnych zamestnancov, vzdelávanie štátnych zamestnancov,  líderstvo v štátnej službe, mobilita, kariérny rast a zúčtovateľnosť štátnych zamestnancov, zber a analýza informácií ako základ riadenia procesov vrátane spoločného IT riešenia ako nástroja na riadenie ľudských zdrojov). Projekty by mali prispievať napr. k:</w:t>
      </w:r>
    </w:p>
    <w:p w14:paraId="57757034"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podpore inteligentného, udržateľného a inkluzívneho rastu, prostredníctvom nákladovo-efektívnej modernizácie verejnej správy,</w:t>
      </w:r>
    </w:p>
    <w:p w14:paraId="4F5E5AB9"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konsolidácii nákladov a verejných financií, dosiahnutiu udržateľnosti verejnej správy prostredníctvom optimalizácie správy systémov a zdrojov (vrátane ľudských zdrojov a spravovaného majetku), </w:t>
      </w:r>
    </w:p>
    <w:p w14:paraId="71CB5142"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zvýšeniu kvality a efektivity služieb, ich systematickému rozvoju vo všetkých segmentoch verejnej správy prostredníctvom posilnenia analytických kapacít a realizáciou systémových zmien,</w:t>
      </w:r>
    </w:p>
    <w:p w14:paraId="1FF939F4" w14:textId="77777777" w:rsidR="00611368" w:rsidRPr="00D144F6" w:rsidRDefault="00611368" w:rsidP="00611368">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optimalizácii a elektronizácii služieb verejnej správy,</w:t>
      </w:r>
    </w:p>
    <w:p w14:paraId="37310B8D" w14:textId="77777777" w:rsidR="00611368" w:rsidRPr="00D144F6" w:rsidRDefault="00611368" w:rsidP="00611368">
      <w:pPr>
        <w:tabs>
          <w:tab w:val="left" w:pos="1276"/>
        </w:tabs>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       zvýšeniu transparentnosti činností a rozhodnutí verejnej správy, </w:t>
      </w:r>
    </w:p>
    <w:p w14:paraId="6F94E5C1"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postupnému zavedeniu systému strategického plánovania a riadenia v štátnej správe, posilneniu tvorby a koordinácie politík a podpore zriadenia a rozvoju analytických kapacít v ústrednej štátnej správe, </w:t>
      </w:r>
    </w:p>
    <w:p w14:paraId="3E3F0C88"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modernizácii riadenia ľudských zdrojov v štátnej správe, vybudovaniu profesionálnej, výkonnej a stabilnej štátnej služby,</w:t>
      </w:r>
    </w:p>
    <w:p w14:paraId="13D09B25"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transparentnej a merateľnej realizácii výkonu služieb verejnej správy vo vzťahu k  vynaloženým verejným zdrojom,</w:t>
      </w:r>
    </w:p>
    <w:p w14:paraId="44DC96D5" w14:textId="14A097FC"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posilneniu participácie sociálnych partnerov, ekonomických partnerov a občianskej spoločnosti na tvorbe politík a rozvoji služieb.</w:t>
      </w:r>
    </w:p>
    <w:p w14:paraId="5D9352A7" w14:textId="77777777" w:rsidR="00611368" w:rsidRPr="00D144F6" w:rsidRDefault="00611368" w:rsidP="00611368">
      <w:pPr>
        <w:spacing w:line="288" w:lineRule="auto"/>
        <w:ind w:left="1134" w:hanging="425"/>
        <w:jc w:val="both"/>
        <w:rPr>
          <w:rFonts w:asciiTheme="minorHAnsi" w:hAnsiTheme="minorHAnsi" w:cstheme="minorHAnsi"/>
          <w:color w:val="404040" w:themeColor="text1" w:themeTint="BF"/>
          <w:szCs w:val="19"/>
          <w:lang w:val="sk-SK"/>
        </w:rPr>
      </w:pPr>
    </w:p>
    <w:p w14:paraId="77D6B25F"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b/>
          <w:color w:val="404040" w:themeColor="text1" w:themeTint="BF"/>
          <w:szCs w:val="19"/>
          <w:lang w:val="sk-SK"/>
        </w:rPr>
        <w:t>V</w:t>
      </w:r>
      <w:r w:rsidR="00F9413F" w:rsidRPr="00D144F6">
        <w:rPr>
          <w:rFonts w:asciiTheme="minorHAnsi" w:hAnsiTheme="minorHAnsi" w:cstheme="minorHAnsi"/>
          <w:b/>
          <w:color w:val="404040" w:themeColor="text1" w:themeTint="BF"/>
          <w:szCs w:val="19"/>
          <w:lang w:val="sk-SK"/>
        </w:rPr>
        <w:t> </w:t>
      </w:r>
      <w:r w:rsidRPr="00D144F6">
        <w:rPr>
          <w:rFonts w:asciiTheme="minorHAnsi" w:hAnsiTheme="minorHAnsi" w:cstheme="minorHAnsi"/>
          <w:b/>
          <w:color w:val="404040" w:themeColor="text1" w:themeTint="BF"/>
          <w:szCs w:val="19"/>
          <w:lang w:val="sk-SK"/>
        </w:rPr>
        <w:t>dopytov</w:t>
      </w:r>
      <w:r w:rsidR="00F9413F" w:rsidRPr="00D144F6">
        <w:rPr>
          <w:rFonts w:asciiTheme="minorHAnsi" w:hAnsiTheme="minorHAnsi" w:cstheme="minorHAnsi"/>
          <w:b/>
          <w:color w:val="404040" w:themeColor="text1" w:themeTint="BF"/>
          <w:szCs w:val="19"/>
          <w:lang w:val="sk-SK"/>
        </w:rPr>
        <w:t>o – orientovaných</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 projektoch sa skúma prínos k trom pilierom - špecifickým cieľom HP UR a ich čiastkovým cieľom, t. j. k:  </w:t>
      </w:r>
    </w:p>
    <w:p w14:paraId="0285E153"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ekonomického aspektu rozvoja a jeho čiastkovým cieľom: </w:t>
      </w:r>
    </w:p>
    <w:p w14:paraId="6521D589" w14:textId="77777777" w:rsidR="00611368" w:rsidRPr="00D144F6" w:rsidRDefault="00611368" w:rsidP="0056143C">
      <w:pPr>
        <w:spacing w:line="288" w:lineRule="auto"/>
        <w:ind w:left="709"/>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posilnenie výskumu, technologického rozvoja a inovácií; </w:t>
      </w:r>
    </w:p>
    <w:p w14:paraId="5E09E54D"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zlepšenie prístupu k informáciám a komunikačným technológiám a zlepšenie ich využívania a kvality; zvýšenie konkurencieschopnosti malých a stredných podnikov; </w:t>
      </w:r>
    </w:p>
    <w:p w14:paraId="3CAEA778" w14:textId="4D7AF783"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56143C" w:rsidRPr="00D144F6">
        <w:rPr>
          <w:rFonts w:asciiTheme="minorHAnsi" w:hAnsiTheme="minorHAnsi" w:cstheme="minorHAnsi"/>
          <w:color w:val="404040" w:themeColor="text1" w:themeTint="BF"/>
          <w:szCs w:val="19"/>
          <w:lang w:val="sk-SK"/>
        </w:rPr>
        <w:t xml:space="preserve">   </w:t>
      </w:r>
      <w:r w:rsidR="00AC4A10">
        <w:rPr>
          <w:rFonts w:asciiTheme="minorHAnsi" w:hAnsiTheme="minorHAnsi" w:cstheme="minorHAnsi"/>
          <w:color w:val="404040" w:themeColor="text1" w:themeTint="BF"/>
          <w:szCs w:val="19"/>
          <w:lang w:val="sk-SK"/>
        </w:rPr>
        <w:tab/>
      </w:r>
      <w:r w:rsidRPr="00D144F6">
        <w:rPr>
          <w:rFonts w:asciiTheme="minorHAnsi" w:hAnsiTheme="minorHAnsi" w:cstheme="minorHAnsi"/>
          <w:color w:val="404040" w:themeColor="text1" w:themeTint="BF"/>
          <w:szCs w:val="19"/>
          <w:lang w:val="sk-SK"/>
        </w:rPr>
        <w:t>investovanie do vzdelávania, zručností a celoživotného vzdelávania; posilnenie inštitucionálnych kapacít a efektivity verejnej správy;</w:t>
      </w:r>
    </w:p>
    <w:p w14:paraId="135B8109"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 posilneniu environmentálneho aspektu rozvoja a jeho čiastkovým cieľom: </w:t>
      </w:r>
    </w:p>
    <w:p w14:paraId="3871F2F6"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prechodu na nízkouhlíkové hospodárstvo vo všetkých sektoroch; </w:t>
      </w:r>
    </w:p>
    <w:p w14:paraId="0682A628"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podpora prispôsobovania sa zmenám klímy, predchádzanie a riadenie rizika; </w:t>
      </w:r>
    </w:p>
    <w:p w14:paraId="5D2CF764"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 xml:space="preserve">ochrana životného prostredia a podpora efektívneho využívania zdrojov; </w:t>
      </w:r>
    </w:p>
    <w:p w14:paraId="211B8D46" w14:textId="77777777" w:rsidR="00611368" w:rsidRPr="00D144F6" w:rsidRDefault="00611368" w:rsidP="0056143C">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udržateľnej dopravy a odstraňovanie prekážok v kľúčových sieťových infraštruktúrach;</w:t>
      </w:r>
    </w:p>
    <w:p w14:paraId="39077705" w14:textId="77777777" w:rsidR="00611368" w:rsidRPr="00D144F6" w:rsidRDefault="00611368" w:rsidP="0056143C">
      <w:pPr>
        <w:spacing w:line="288" w:lineRule="auto"/>
        <w:ind w:left="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posilneniu inkluzívneho aspektu rozvoja a jeho čiastkovým cieľom: </w:t>
      </w:r>
    </w:p>
    <w:p w14:paraId="6E6DC452"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ab/>
        <w:t xml:space="preserve">podpora zamestnanosti a mobility pracovnej sily; </w:t>
      </w:r>
    </w:p>
    <w:p w14:paraId="04115EE6" w14:textId="77777777" w:rsidR="00611368" w:rsidRPr="00D144F6" w:rsidRDefault="00611368" w:rsidP="00AC4A10">
      <w:pPr>
        <w:spacing w:line="288" w:lineRule="auto"/>
        <w:ind w:left="1134"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w:t>
      </w:r>
      <w:r w:rsidRPr="00D144F6">
        <w:rPr>
          <w:rFonts w:asciiTheme="minorHAnsi" w:hAnsiTheme="minorHAnsi" w:cstheme="minorHAnsi"/>
          <w:color w:val="404040" w:themeColor="text1" w:themeTint="BF"/>
          <w:szCs w:val="19"/>
          <w:lang w:val="sk-SK"/>
        </w:rPr>
        <w:tab/>
        <w:t>podpora sociálneho začlenenia a boj proti chudobe.</w:t>
      </w:r>
    </w:p>
    <w:p w14:paraId="2972609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Vzhľadom na zameranie OP EVS sa v žiadostiach o NFP spravidla bude vyskytovať cieľ HP UR “posilnenie inštitucionálnych kapacít a efektivity verejnej správy” (príp. aj s doplnením “na regionálnej a miestnej úrovni”), ktorý prispieva hlavne k ekonomickému pilieru HP UR. Podľa slovného popisu uvedeného v žiadosti o NFP a jej prílohách však môže hodnotiteľ slovne identifikovať príspevok aj k iným špecifickým a čiastkovým cieľom HP UR. </w:t>
      </w:r>
    </w:p>
    <w:p w14:paraId="23F156AE" w14:textId="77777777" w:rsidR="00611368"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Pri hodnotení súladu žiadostí o NFP na národné projekty aj dopytové projekty OP EVS s HP UR je potrebné, aby hodnotiteľ v žiadosti o NFP preskúmal najmä:</w:t>
      </w:r>
    </w:p>
    <w:p w14:paraId="7C971D69"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5 Identifikácia príspevku k princípu Udržateľný rozvoj, či sú vyplnené relevantné ciele HP UR v nadväznosti na vybrané typy aktivít  (rozhodujúce pre potvrdenie súladu s HP UR), </w:t>
      </w:r>
    </w:p>
    <w:p w14:paraId="4C503AEE"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10.2 ukazovatele: výber ukazovateľa HP UR;  nie je síce podmienkou pre uznanie súladu s HP UR, výber ukazovateľa však zvýrazňuje príspevok k HP UR, </w:t>
      </w:r>
    </w:p>
    <w:p w14:paraId="3CF1AAFB" w14:textId="77777777" w:rsidR="00611368" w:rsidRPr="00D144F6" w:rsidRDefault="00611368" w:rsidP="00F9413F">
      <w:pPr>
        <w:spacing w:line="288" w:lineRule="auto"/>
        <w:ind w:left="426" w:firstLine="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 xml:space="preserve">ale aj </w:t>
      </w:r>
    </w:p>
    <w:p w14:paraId="1E3935F4"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časť 7 Popis projektu,</w:t>
      </w:r>
    </w:p>
    <w:p w14:paraId="13D79228" w14:textId="77777777" w:rsidR="00611368" w:rsidRPr="00D144F6" w:rsidRDefault="00611368" w:rsidP="00F9413F">
      <w:pPr>
        <w:spacing w:line="288" w:lineRule="auto"/>
        <w:ind w:left="851" w:hanging="425"/>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t xml:space="preserve">časť 12 verejné obstarávanie: identifikácia zeleného verejného obstarávania; nie je síce nevyhnutná pre uznanie súladu s HP UR,  jeho využitie však výrazne podčiarkuje príspevok k HP UR, </w:t>
      </w:r>
    </w:p>
    <w:p w14:paraId="500ECB11" w14:textId="77777777" w:rsidR="00611368" w:rsidRPr="00D144F6" w:rsidRDefault="00611368" w:rsidP="00F9413F">
      <w:pPr>
        <w:spacing w:line="288" w:lineRule="auto"/>
        <w:ind w:firstLine="426"/>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o</w:t>
      </w:r>
      <w:r w:rsidRPr="00D144F6">
        <w:rPr>
          <w:rFonts w:asciiTheme="minorHAnsi" w:hAnsiTheme="minorHAnsi" w:cstheme="minorHAnsi"/>
          <w:color w:val="404040" w:themeColor="text1" w:themeTint="BF"/>
          <w:szCs w:val="19"/>
          <w:lang w:val="sk-SK"/>
        </w:rPr>
        <w:tab/>
      </w:r>
      <w:r w:rsidR="00F9413F" w:rsidRPr="00D144F6">
        <w:rPr>
          <w:rFonts w:asciiTheme="minorHAnsi" w:hAnsiTheme="minorHAnsi" w:cstheme="minorHAnsi"/>
          <w:color w:val="404040" w:themeColor="text1" w:themeTint="BF"/>
          <w:szCs w:val="19"/>
          <w:lang w:val="sk-SK"/>
        </w:rPr>
        <w:t xml:space="preserve">  </w:t>
      </w:r>
      <w:r w:rsidRPr="00D144F6">
        <w:rPr>
          <w:rFonts w:asciiTheme="minorHAnsi" w:hAnsiTheme="minorHAnsi" w:cstheme="minorHAnsi"/>
          <w:color w:val="404040" w:themeColor="text1" w:themeTint="BF"/>
          <w:szCs w:val="19"/>
          <w:lang w:val="sk-SK"/>
        </w:rPr>
        <w:t xml:space="preserve">príloha ŽoNFP Opis projektu. </w:t>
      </w:r>
    </w:p>
    <w:p w14:paraId="62913067" w14:textId="77777777" w:rsidR="00F9413F" w:rsidRPr="00D144F6" w:rsidRDefault="00611368" w:rsidP="00611368">
      <w:pPr>
        <w:spacing w:line="288" w:lineRule="auto"/>
        <w:jc w:val="both"/>
        <w:rPr>
          <w:rFonts w:asciiTheme="minorHAnsi" w:hAnsiTheme="minorHAnsi" w:cstheme="minorHAnsi"/>
          <w:color w:val="404040" w:themeColor="text1" w:themeTint="BF"/>
          <w:szCs w:val="19"/>
          <w:lang w:val="sk-SK"/>
        </w:rPr>
      </w:pPr>
      <w:r w:rsidRPr="00D144F6">
        <w:rPr>
          <w:rFonts w:asciiTheme="minorHAnsi" w:hAnsiTheme="minorHAnsi" w:cstheme="minorHAnsi"/>
          <w:color w:val="404040" w:themeColor="text1" w:themeTint="BF"/>
          <w:szCs w:val="19"/>
          <w:lang w:val="sk-SK"/>
        </w:rPr>
        <w:t>Ak odborný hodnotiteľ uvažuje o zmene v žiadosti o NFP (napr. zrušenie niektorej aktivity), je nevyhnutné, aby zároveň zvážil možný negatívny dopad zmeny na napĺňanie cieľov HP UR.</w:t>
      </w:r>
    </w:p>
    <w:p w14:paraId="76FAC87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 </w:t>
      </w:r>
    </w:p>
    <w:p w14:paraId="0DE97066" w14:textId="77777777" w:rsidR="0059078B" w:rsidRPr="00A2030D" w:rsidRDefault="0059078B" w:rsidP="0059078B">
      <w:pPr>
        <w:jc w:val="both"/>
        <w:rPr>
          <w:szCs w:val="19"/>
          <w:lang w:val="sk-SK"/>
        </w:rPr>
      </w:pPr>
    </w:p>
    <w:p w14:paraId="4F89B393" w14:textId="77777777" w:rsidR="0059078B" w:rsidRPr="00073B75" w:rsidRDefault="0059078B" w:rsidP="0059078B">
      <w:pPr>
        <w:pStyle w:val="Nadpis3"/>
        <w:rPr>
          <w:lang w:val="sk-SK"/>
        </w:rPr>
      </w:pPr>
      <w:bookmarkStart w:id="76" w:name="_Toc62114421"/>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76"/>
    </w:p>
    <w:p w14:paraId="70BAE2EB"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4CA04D61"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3CC54D64"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7836D648"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(b) nediskriminácia;</w:t>
      </w:r>
    </w:p>
    <w:p w14:paraId="6AC78A0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406405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7EDE82A5"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3946F39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71FCE204"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D77A9B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42B5B70E"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503C6010"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373E26B2"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665F4F2E"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716D93B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13C8C4ED"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18376BE0"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2132378F"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1E8A31DB"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36A76E48"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503EA42F"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E2D8BB9"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455FA39"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716D1127"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0380B1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0D556F"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77933706"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65B2D621" w14:textId="77777777"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18CD9345"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21978B65"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4DCB668D" w14:textId="6551DBFF"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p>
    <w:p w14:paraId="0F2A064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5A402145"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69492C7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373C5169" w14:textId="77777777" w:rsidR="00B70140" w:rsidRDefault="00B70140" w:rsidP="00B70140">
      <w:pPr>
        <w:pStyle w:val="Default"/>
        <w:spacing w:after="147"/>
        <w:jc w:val="both"/>
        <w:rPr>
          <w:rFonts w:asciiTheme="minorHAnsi" w:hAnsiTheme="minorHAnsi" w:cstheme="minorHAnsi"/>
          <w:color w:val="243F60"/>
          <w:szCs w:val="19"/>
          <w:lang w:val="sk-SK"/>
        </w:rPr>
      </w:pPr>
    </w:p>
    <w:p w14:paraId="200C041C" w14:textId="77777777" w:rsidR="00632205" w:rsidRDefault="00632205" w:rsidP="00632205">
      <w:pPr>
        <w:pStyle w:val="Nadpis1"/>
        <w:ind w:left="426" w:hanging="426"/>
        <w:rPr>
          <w:lang w:val="sk-SK"/>
        </w:rPr>
      </w:pPr>
      <w:bookmarkStart w:id="77" w:name="_Toc62114422"/>
      <w:r>
        <w:rPr>
          <w:lang w:val="sk-SK"/>
        </w:rPr>
        <w:t>Prechodné a záverečné ustanovenia</w:t>
      </w:r>
      <w:bookmarkEnd w:id="77"/>
    </w:p>
    <w:p w14:paraId="08066D4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799B2517"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4FEADD90"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042C10C" w14:textId="77777777"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1BF493C5" w14:textId="77777777" w:rsidR="00632205" w:rsidRPr="0017594C" w:rsidRDefault="00632205" w:rsidP="00632205">
      <w:pPr>
        <w:pStyle w:val="Nadpis1"/>
        <w:ind w:left="426" w:hanging="426"/>
        <w:rPr>
          <w:lang w:val="sk-SK"/>
        </w:rPr>
      </w:pPr>
      <w:bookmarkStart w:id="78" w:name="_Toc62114423"/>
      <w:r>
        <w:rPr>
          <w:lang w:val="sk-SK"/>
        </w:rPr>
        <w:t>Prílohy</w:t>
      </w:r>
      <w:bookmarkEnd w:id="78"/>
    </w:p>
    <w:p w14:paraId="10D5BF11"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730FB083"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3BF37A6A" w14:textId="7777777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6AC12D9"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125BB63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636B5731"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27FCD782"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29E44E80"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36A447C9"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5762C834"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24537B6C" w14:textId="61C72458" w:rsidR="0020535F" w:rsidRPr="0017594C" w:rsidRDefault="0020535F"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11</w:t>
      </w:r>
      <w:r w:rsidRPr="0020535F">
        <w:rPr>
          <w:rFonts w:ascii="Arial" w:hAnsi="Arial" w:cs="Arial"/>
          <w:color w:val="auto"/>
          <w:sz w:val="19"/>
          <w:szCs w:val="19"/>
          <w:lang w:val="sk-SK"/>
        </w:rPr>
        <w:t>. hodnotiaci hárok odborného hod</w:t>
      </w:r>
      <w:r>
        <w:rPr>
          <w:rFonts w:ascii="Arial" w:hAnsi="Arial" w:cs="Arial"/>
          <w:color w:val="auto"/>
          <w:sz w:val="19"/>
          <w:szCs w:val="19"/>
          <w:lang w:val="sk-SK"/>
        </w:rPr>
        <w:t>notenia ŽoNFP pre prioritnú os 4</w:t>
      </w:r>
      <w:r w:rsidRPr="0020535F">
        <w:rPr>
          <w:rFonts w:ascii="Arial" w:hAnsi="Arial" w:cs="Arial"/>
          <w:color w:val="auto"/>
          <w:sz w:val="19"/>
          <w:szCs w:val="19"/>
          <w:lang w:val="sk-SK"/>
        </w:rPr>
        <w:t xml:space="preserve"> – národné projekty</w:t>
      </w:r>
    </w:p>
    <w:p w14:paraId="03A75919" w14:textId="1071B25C"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w:t>
      </w:r>
      <w:r w:rsidR="0020535F">
        <w:rPr>
          <w:rFonts w:ascii="Arial" w:hAnsi="Arial" w:cs="Arial"/>
          <w:color w:val="auto"/>
          <w:sz w:val="19"/>
          <w:szCs w:val="19"/>
          <w:lang w:val="sk-SK"/>
        </w:rPr>
        <w:t>2</w:t>
      </w:r>
      <w:r w:rsidRPr="00835CB3">
        <w:rPr>
          <w:rFonts w:ascii="Arial" w:hAnsi="Arial" w:cs="Arial"/>
          <w:color w:val="auto"/>
          <w:sz w:val="19"/>
          <w:szCs w:val="19"/>
          <w:lang w:val="sk-SK"/>
        </w:rPr>
        <w:t>. menovací/odvolací dekrét odborného hodnotiteľa</w:t>
      </w:r>
    </w:p>
    <w:sectPr w:rsidR="004F5157" w:rsidRPr="00DD7F94" w:rsidSect="00EE29D8">
      <w:headerReference w:type="default" r:id="rId13"/>
      <w:footerReference w:type="default" r:id="rId14"/>
      <w:pgSz w:w="11906" w:h="16838" w:code="9"/>
      <w:pgMar w:top="1418" w:right="1418" w:bottom="1418" w:left="1418" w:header="709" w:footer="709" w:gutter="0"/>
      <w:paperSrc w:first="15" w:other="15"/>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E2805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E9717" w14:textId="77777777" w:rsidR="00BC67BA" w:rsidRDefault="00BC67BA">
      <w:r>
        <w:separator/>
      </w:r>
    </w:p>
    <w:p w14:paraId="4E8729D1" w14:textId="77777777" w:rsidR="00BC67BA" w:rsidRDefault="00BC67BA"/>
  </w:endnote>
  <w:endnote w:type="continuationSeparator" w:id="0">
    <w:p w14:paraId="11D0B74F" w14:textId="77777777" w:rsidR="00BC67BA" w:rsidRDefault="00BC67BA">
      <w:r>
        <w:continuationSeparator/>
      </w:r>
    </w:p>
    <w:p w14:paraId="0F1506AD" w14:textId="77777777" w:rsidR="00BC67BA" w:rsidRDefault="00BC67BA"/>
  </w:endnote>
  <w:endnote w:type="continuationNotice" w:id="1">
    <w:p w14:paraId="0D3B1C06" w14:textId="77777777" w:rsidR="00BC67BA" w:rsidRDefault="00BC67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4815880"/>
      <w:docPartObj>
        <w:docPartGallery w:val="Page Numbers (Bottom of Page)"/>
        <w:docPartUnique/>
      </w:docPartObj>
    </w:sdtPr>
    <w:sdtEndPr>
      <w:rPr>
        <w:noProof/>
      </w:rPr>
    </w:sdtEndPr>
    <w:sdtContent>
      <w:p w14:paraId="6E9B638F" w14:textId="77777777" w:rsidR="00BC67BA" w:rsidRDefault="00BC67BA">
        <w:pPr>
          <w:pStyle w:val="Pta"/>
          <w:jc w:val="center"/>
        </w:pPr>
        <w:r>
          <w:fldChar w:fldCharType="begin"/>
        </w:r>
        <w:r>
          <w:instrText xml:space="preserve"> PAGE   \* MERGEFORMAT </w:instrText>
        </w:r>
        <w:r>
          <w:fldChar w:fldCharType="separate"/>
        </w:r>
        <w:r w:rsidR="00B5320D">
          <w:rPr>
            <w:noProof/>
          </w:rPr>
          <w:t>1</w:t>
        </w:r>
        <w:r>
          <w:rPr>
            <w:noProof/>
          </w:rPr>
          <w:fldChar w:fldCharType="end"/>
        </w:r>
      </w:p>
    </w:sdtContent>
  </w:sdt>
  <w:p w14:paraId="5A4762FA" w14:textId="77777777" w:rsidR="00BC67BA" w:rsidRPr="003530AF" w:rsidRDefault="00BC67BA"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AB642" w14:textId="77777777" w:rsidR="00BC67BA" w:rsidRDefault="00BC67BA">
      <w:r>
        <w:separator/>
      </w:r>
    </w:p>
    <w:p w14:paraId="00AEEE41" w14:textId="77777777" w:rsidR="00BC67BA" w:rsidRDefault="00BC67BA"/>
  </w:footnote>
  <w:footnote w:type="continuationSeparator" w:id="0">
    <w:p w14:paraId="05013214" w14:textId="77777777" w:rsidR="00BC67BA" w:rsidRDefault="00BC67BA">
      <w:r>
        <w:continuationSeparator/>
      </w:r>
    </w:p>
    <w:p w14:paraId="19EAEC08" w14:textId="77777777" w:rsidR="00BC67BA" w:rsidRDefault="00BC67BA"/>
  </w:footnote>
  <w:footnote w:type="continuationNotice" w:id="1">
    <w:p w14:paraId="5C1285BF" w14:textId="77777777" w:rsidR="00BC67BA" w:rsidRDefault="00BC67BA"/>
  </w:footnote>
  <w:footnote w:id="2">
    <w:p w14:paraId="10A56B6B" w14:textId="4ACF5141" w:rsidR="00BC67BA" w:rsidRPr="004261E6" w:rsidRDefault="00BC67BA">
      <w:pPr>
        <w:pStyle w:val="Textpoznmkypodiarou"/>
        <w:rPr>
          <w:lang w:val="sk-SK"/>
        </w:rPr>
      </w:pPr>
      <w:r>
        <w:rPr>
          <w:rStyle w:val="Odkaznapoznmkupodiarou"/>
        </w:rPr>
        <w:footnoteRef/>
      </w:r>
      <w:r>
        <w:t xml:space="preserve"> </w:t>
      </w:r>
      <w:r w:rsidRPr="004261E6">
        <w:rPr>
          <w:rFonts w:ascii="Arial Narrow" w:hAnsi="Arial Narrow"/>
          <w:sz w:val="22"/>
          <w:szCs w:val="22"/>
        </w:rPr>
        <w:t>Vrátane infromovania</w:t>
      </w:r>
      <w:r>
        <w:t xml:space="preserve"> </w:t>
      </w:r>
      <w:r w:rsidRPr="002E53B4">
        <w:rPr>
          <w:rFonts w:ascii="Arial Narrow" w:hAnsi="Arial Narrow"/>
          <w:sz w:val="22"/>
          <w:szCs w:val="22"/>
        </w:rPr>
        <w:t xml:space="preserve">o dôležitosti overovania hospodárnosti výdavkov v procese </w:t>
      </w:r>
      <w:r>
        <w:rPr>
          <w:rFonts w:ascii="Arial Narrow" w:hAnsi="Arial Narrow"/>
          <w:sz w:val="22"/>
          <w:szCs w:val="22"/>
        </w:rPr>
        <w:t>odborného hodnotenia</w:t>
      </w:r>
      <w:r w:rsidRPr="002E53B4">
        <w:rPr>
          <w:rFonts w:ascii="Arial Narrow" w:hAnsi="Arial Narrow"/>
          <w:sz w:val="22"/>
          <w:szCs w:val="22"/>
        </w:rPr>
        <w:t xml:space="preserve"> ako aj dostatočného preukázania </w:t>
      </w:r>
      <w:r>
        <w:rPr>
          <w:rFonts w:ascii="Arial Narrow" w:hAnsi="Arial Narrow"/>
          <w:sz w:val="22"/>
          <w:szCs w:val="22"/>
        </w:rPr>
        <w:t xml:space="preserve">tohto overenia v hodnotiacom hárku </w:t>
      </w:r>
      <w:r w:rsidRPr="004261E6">
        <w:rPr>
          <w:rFonts w:ascii="Arial Narrow" w:hAnsi="Arial Narrow"/>
          <w:sz w:val="22"/>
          <w:szCs w:val="22"/>
        </w:rPr>
        <w:t>v rámci hodnotenej oblasti Finančná a ekonomická stránka projektu</w:t>
      </w:r>
      <w:r>
        <w:rPr>
          <w:rFonts w:ascii="Arial Narrow" w:hAnsi="Arial Narrow"/>
          <w:sz w:val="22"/>
          <w:szCs w:val="22"/>
        </w:rPr>
        <w:t>.</w:t>
      </w:r>
    </w:p>
  </w:footnote>
  <w:footnote w:id="3">
    <w:p w14:paraId="35168EFC" w14:textId="77777777" w:rsidR="00BC67BA" w:rsidRDefault="00BC67BA"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4">
    <w:p w14:paraId="3D782C58" w14:textId="77777777" w:rsidR="00BC67BA" w:rsidRPr="00396022" w:rsidRDefault="00BC67BA"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5">
    <w:p w14:paraId="4649FACB" w14:textId="77777777" w:rsidR="00BC67BA" w:rsidRPr="00396022" w:rsidRDefault="00BC67BA"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1F271AE2" w14:textId="77777777" w:rsidR="00BC67BA" w:rsidRPr="00396022" w:rsidRDefault="00BC67BA" w:rsidP="00933101">
      <w:pPr>
        <w:pStyle w:val="Textpoznmkypodiarou"/>
        <w:rPr>
          <w:lang w:val="sk-SK"/>
        </w:rPr>
      </w:pPr>
    </w:p>
  </w:footnote>
  <w:footnote w:id="6">
    <w:p w14:paraId="3A3F2179" w14:textId="77777777" w:rsidR="00BC67BA" w:rsidRDefault="00BC67BA" w:rsidP="00012F8A">
      <w:pPr>
        <w:pStyle w:val="Textpoznmkypodiarou"/>
        <w:jc w:val="both"/>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22F402D7" w14:textId="77777777" w:rsidR="00BC67BA" w:rsidRPr="00051EF8" w:rsidRDefault="00BC67BA">
      <w:pPr>
        <w:pStyle w:val="Textpoznmkypodiarou"/>
        <w:rPr>
          <w:lang w:val="sk-SK"/>
        </w:rPr>
      </w:pPr>
      <w:r>
        <w:rPr>
          <w:lang w:val="sk-SK"/>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9B6872" w14:textId="77777777" w:rsidR="00BC67BA" w:rsidRPr="0094663B" w:rsidRDefault="00BC67BA"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483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B5044C"/>
    <w:multiLevelType w:val="hybridMultilevel"/>
    <w:tmpl w:val="D2B29B96"/>
    <w:lvl w:ilvl="0" w:tplc="6F0A7304">
      <w:start w:val="1"/>
      <w:numFmt w:val="decimal"/>
      <w:lvlText w:val="6.%1."/>
      <w:lvlJc w:val="left"/>
      <w:pPr>
        <w:ind w:left="2160" w:hanging="360"/>
      </w:pPr>
      <w:rPr>
        <w:rFonts w:cs="Times New Roman" w:hint="default"/>
        <w:b w:val="0"/>
      </w:rPr>
    </w:lvl>
    <w:lvl w:ilvl="1" w:tplc="041B0019" w:tentative="1">
      <w:start w:val="1"/>
      <w:numFmt w:val="lowerLetter"/>
      <w:lvlText w:val="%2."/>
      <w:lvlJc w:val="left"/>
      <w:pPr>
        <w:ind w:left="2880" w:hanging="360"/>
      </w:pPr>
      <w:rPr>
        <w:rFonts w:cs="Times New Roman"/>
      </w:rPr>
    </w:lvl>
    <w:lvl w:ilvl="2" w:tplc="041B001B">
      <w:start w:val="1"/>
      <w:numFmt w:val="lowerRoman"/>
      <w:lvlText w:val="%3."/>
      <w:lvlJc w:val="right"/>
      <w:pPr>
        <w:ind w:left="3600" w:hanging="180"/>
      </w:pPr>
      <w:rPr>
        <w:rFonts w:cs="Times New Roman"/>
      </w:rPr>
    </w:lvl>
    <w:lvl w:ilvl="3" w:tplc="041B000F" w:tentative="1">
      <w:start w:val="1"/>
      <w:numFmt w:val="decimal"/>
      <w:lvlText w:val="%4."/>
      <w:lvlJc w:val="left"/>
      <w:pPr>
        <w:ind w:left="4320" w:hanging="360"/>
      </w:pPr>
      <w:rPr>
        <w:rFonts w:cs="Times New Roman"/>
      </w:rPr>
    </w:lvl>
    <w:lvl w:ilvl="4" w:tplc="041B0019" w:tentative="1">
      <w:start w:val="1"/>
      <w:numFmt w:val="lowerLetter"/>
      <w:lvlText w:val="%5."/>
      <w:lvlJc w:val="left"/>
      <w:pPr>
        <w:ind w:left="5040" w:hanging="360"/>
      </w:pPr>
      <w:rPr>
        <w:rFonts w:cs="Times New Roman"/>
      </w:rPr>
    </w:lvl>
    <w:lvl w:ilvl="5" w:tplc="041B001B" w:tentative="1">
      <w:start w:val="1"/>
      <w:numFmt w:val="lowerRoman"/>
      <w:lvlText w:val="%6."/>
      <w:lvlJc w:val="right"/>
      <w:pPr>
        <w:ind w:left="5760" w:hanging="180"/>
      </w:pPr>
      <w:rPr>
        <w:rFonts w:cs="Times New Roman"/>
      </w:rPr>
    </w:lvl>
    <w:lvl w:ilvl="6" w:tplc="041B000F" w:tentative="1">
      <w:start w:val="1"/>
      <w:numFmt w:val="decimal"/>
      <w:lvlText w:val="%7."/>
      <w:lvlJc w:val="left"/>
      <w:pPr>
        <w:ind w:left="6480" w:hanging="360"/>
      </w:pPr>
      <w:rPr>
        <w:rFonts w:cs="Times New Roman"/>
      </w:rPr>
    </w:lvl>
    <w:lvl w:ilvl="7" w:tplc="041B0019" w:tentative="1">
      <w:start w:val="1"/>
      <w:numFmt w:val="lowerLetter"/>
      <w:lvlText w:val="%8."/>
      <w:lvlJc w:val="left"/>
      <w:pPr>
        <w:ind w:left="7200" w:hanging="360"/>
      </w:pPr>
      <w:rPr>
        <w:rFonts w:cs="Times New Roman"/>
      </w:rPr>
    </w:lvl>
    <w:lvl w:ilvl="8" w:tplc="041B001B" w:tentative="1">
      <w:start w:val="1"/>
      <w:numFmt w:val="lowerRoman"/>
      <w:lvlText w:val="%9."/>
      <w:lvlJc w:val="right"/>
      <w:pPr>
        <w:ind w:left="7920" w:hanging="180"/>
      </w:pPr>
      <w:rPr>
        <w:rFonts w:cs="Times New Roman"/>
      </w:rPr>
    </w:lvl>
  </w:abstractNum>
  <w:abstractNum w:abstractNumId="24">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7">
    <w:nsid w:val="4B856631"/>
    <w:multiLevelType w:val="hybridMultilevel"/>
    <w:tmpl w:val="1958BD02"/>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C4127848">
      <w:start w:val="1"/>
      <w:numFmt w:val="decimal"/>
      <w:lvlText w:val="6.%3."/>
      <w:lvlJc w:val="left"/>
      <w:pPr>
        <w:ind w:left="4613" w:hanging="360"/>
      </w:pPr>
      <w:rPr>
        <w:rFonts w:cs="Times New Roman" w:hint="default"/>
        <w:color w:val="002776" w:themeColor="accent1"/>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9">
    <w:nsid w:val="54910B83"/>
    <w:multiLevelType w:val="hybridMultilevel"/>
    <w:tmpl w:val="14FA2258"/>
    <w:lvl w:ilvl="0" w:tplc="4F44611A">
      <w:start w:val="1"/>
      <w:numFmt w:val="decimal"/>
      <w:lvlText w:val="%1."/>
      <w:lvlJc w:val="left"/>
      <w:pPr>
        <w:ind w:left="502"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20A0E388">
      <w:start w:val="1"/>
      <w:numFmt w:val="decimal"/>
      <w:lvlText w:val="%4."/>
      <w:lvlJc w:val="left"/>
      <w:pPr>
        <w:ind w:left="2880" w:hanging="360"/>
      </w:pPr>
      <w:rPr>
        <w:rFonts w:cs="Times New Roman"/>
      </w:rPr>
    </w:lvl>
    <w:lvl w:ilvl="4" w:tplc="041B000F">
      <w:start w:val="1"/>
      <w:numFmt w:val="decimal"/>
      <w:lvlText w:val="%5."/>
      <w:lvlJc w:val="left"/>
      <w:pPr>
        <w:ind w:left="3600" w:hanging="360"/>
      </w:pPr>
      <w:rPr>
        <w:rFonts w:cs="Times New Roman" w:hint="default"/>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7">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nsid w:val="72C116BF"/>
    <w:multiLevelType w:val="hybridMultilevel"/>
    <w:tmpl w:val="AC9EBCF4"/>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0"/>
  </w:num>
  <w:num w:numId="3">
    <w:abstractNumId w:val="7"/>
  </w:num>
  <w:num w:numId="4">
    <w:abstractNumId w:val="32"/>
  </w:num>
  <w:num w:numId="5">
    <w:abstractNumId w:val="16"/>
  </w:num>
  <w:num w:numId="6">
    <w:abstractNumId w:val="17"/>
  </w:num>
  <w:num w:numId="7">
    <w:abstractNumId w:val="35"/>
  </w:num>
  <w:num w:numId="8">
    <w:abstractNumId w:val="30"/>
  </w:num>
  <w:num w:numId="9">
    <w:abstractNumId w:val="21"/>
  </w:num>
  <w:num w:numId="10">
    <w:abstractNumId w:val="15"/>
  </w:num>
  <w:num w:numId="11">
    <w:abstractNumId w:val="5"/>
  </w:num>
  <w:num w:numId="12">
    <w:abstractNumId w:val="0"/>
  </w:num>
  <w:num w:numId="13">
    <w:abstractNumId w:val="22"/>
  </w:num>
  <w:num w:numId="14">
    <w:abstractNumId w:val="24"/>
  </w:num>
  <w:num w:numId="15">
    <w:abstractNumId w:val="13"/>
  </w:num>
  <w:num w:numId="16">
    <w:abstractNumId w:val="38"/>
  </w:num>
  <w:num w:numId="17">
    <w:abstractNumId w:val="34"/>
  </w:num>
  <w:num w:numId="18">
    <w:abstractNumId w:val="8"/>
  </w:num>
  <w:num w:numId="19">
    <w:abstractNumId w:val="4"/>
  </w:num>
  <w:num w:numId="20">
    <w:abstractNumId w:val="18"/>
  </w:num>
  <w:num w:numId="21">
    <w:abstractNumId w:val="1"/>
  </w:num>
  <w:num w:numId="22">
    <w:abstractNumId w:val="37"/>
  </w:num>
  <w:num w:numId="23">
    <w:abstractNumId w:val="41"/>
  </w:num>
  <w:num w:numId="24">
    <w:abstractNumId w:val="26"/>
  </w:num>
  <w:num w:numId="25">
    <w:abstractNumId w:val="9"/>
  </w:num>
  <w:num w:numId="26">
    <w:abstractNumId w:val="12"/>
  </w:num>
  <w:num w:numId="27">
    <w:abstractNumId w:val="11"/>
  </w:num>
  <w:num w:numId="28">
    <w:abstractNumId w:val="2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31"/>
  </w:num>
  <w:num w:numId="33">
    <w:abstractNumId w:val="3"/>
  </w:num>
  <w:num w:numId="34">
    <w:abstractNumId w:val="20"/>
  </w:num>
  <w:num w:numId="35">
    <w:abstractNumId w:val="14"/>
  </w:num>
  <w:num w:numId="36">
    <w:abstractNumId w:val="40"/>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3"/>
  </w:num>
  <w:num w:numId="43">
    <w:abstractNumId w:val="27"/>
  </w:num>
  <w:num w:numId="44">
    <w:abstractNumId w:val="39"/>
  </w:num>
  <w:num w:numId="45">
    <w:abstractNumId w:val="23"/>
  </w:num>
  <w:num w:numId="46">
    <w:abstractNumId w:val="29"/>
  </w:num>
  <w:num w:numId="47">
    <w:abstractNumId w:val="20"/>
  </w:num>
  <w:num w:numId="48">
    <w:abstractNumId w:val="2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dolf Hrudkay">
    <w15:presenceInfo w15:providerId="None" w15:userId="Rudolf Hrudkay"/>
  </w15:person>
  <w15:person w15:author="Miroslava Dziaková">
    <w15:presenceInfo w15:providerId="None" w15:userId="Miroslava Dzia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28C"/>
    <w:rsid w:val="00001567"/>
    <w:rsid w:val="000016A5"/>
    <w:rsid w:val="00003BE5"/>
    <w:rsid w:val="00006632"/>
    <w:rsid w:val="00011E4C"/>
    <w:rsid w:val="00012F8A"/>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6F5C"/>
    <w:rsid w:val="0004795E"/>
    <w:rsid w:val="00050496"/>
    <w:rsid w:val="00051EF8"/>
    <w:rsid w:val="00053AAB"/>
    <w:rsid w:val="0005434F"/>
    <w:rsid w:val="00054B09"/>
    <w:rsid w:val="00055D5C"/>
    <w:rsid w:val="00056778"/>
    <w:rsid w:val="000572F6"/>
    <w:rsid w:val="00060823"/>
    <w:rsid w:val="0006098A"/>
    <w:rsid w:val="00060F60"/>
    <w:rsid w:val="0006295C"/>
    <w:rsid w:val="0006399E"/>
    <w:rsid w:val="00064CFB"/>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2A64"/>
    <w:rsid w:val="000A2C3C"/>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5F4D"/>
    <w:rsid w:val="000C7542"/>
    <w:rsid w:val="000C79DD"/>
    <w:rsid w:val="000D07BA"/>
    <w:rsid w:val="000D0F3E"/>
    <w:rsid w:val="000D1DD5"/>
    <w:rsid w:val="000D5F11"/>
    <w:rsid w:val="000D7DB9"/>
    <w:rsid w:val="000D7F64"/>
    <w:rsid w:val="000E20D6"/>
    <w:rsid w:val="000E41DB"/>
    <w:rsid w:val="000E4EEA"/>
    <w:rsid w:val="000F30B9"/>
    <w:rsid w:val="000F7755"/>
    <w:rsid w:val="000F7979"/>
    <w:rsid w:val="001039A5"/>
    <w:rsid w:val="00104825"/>
    <w:rsid w:val="001067B6"/>
    <w:rsid w:val="001069BB"/>
    <w:rsid w:val="00107166"/>
    <w:rsid w:val="001073CA"/>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2724"/>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473"/>
    <w:rsid w:val="00182989"/>
    <w:rsid w:val="00182C05"/>
    <w:rsid w:val="0018432C"/>
    <w:rsid w:val="00186560"/>
    <w:rsid w:val="0018753E"/>
    <w:rsid w:val="0019344D"/>
    <w:rsid w:val="0019359F"/>
    <w:rsid w:val="001A0E22"/>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2B6B"/>
    <w:rsid w:val="001D3C52"/>
    <w:rsid w:val="001D63E5"/>
    <w:rsid w:val="001D658D"/>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4A94"/>
    <w:rsid w:val="0020535F"/>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143"/>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A50"/>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3FC"/>
    <w:rsid w:val="002B14A5"/>
    <w:rsid w:val="002B1F7E"/>
    <w:rsid w:val="002B35ED"/>
    <w:rsid w:val="002B58B0"/>
    <w:rsid w:val="002C4137"/>
    <w:rsid w:val="002C5072"/>
    <w:rsid w:val="002C6C30"/>
    <w:rsid w:val="002D044F"/>
    <w:rsid w:val="002D37FA"/>
    <w:rsid w:val="002D391E"/>
    <w:rsid w:val="002D4219"/>
    <w:rsid w:val="002D4240"/>
    <w:rsid w:val="002D4CCC"/>
    <w:rsid w:val="002D5FCD"/>
    <w:rsid w:val="002D718B"/>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2F756E"/>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4B55"/>
    <w:rsid w:val="00326B22"/>
    <w:rsid w:val="003305C8"/>
    <w:rsid w:val="003311F4"/>
    <w:rsid w:val="003319E5"/>
    <w:rsid w:val="0033478B"/>
    <w:rsid w:val="00334D30"/>
    <w:rsid w:val="00335205"/>
    <w:rsid w:val="00336828"/>
    <w:rsid w:val="00337D9D"/>
    <w:rsid w:val="00341A7D"/>
    <w:rsid w:val="003429D1"/>
    <w:rsid w:val="00342B64"/>
    <w:rsid w:val="00343ED8"/>
    <w:rsid w:val="00346388"/>
    <w:rsid w:val="003530AF"/>
    <w:rsid w:val="003549F6"/>
    <w:rsid w:val="003601B1"/>
    <w:rsid w:val="00360EB6"/>
    <w:rsid w:val="003614ED"/>
    <w:rsid w:val="0036224E"/>
    <w:rsid w:val="00362BC5"/>
    <w:rsid w:val="00362C93"/>
    <w:rsid w:val="00362CE2"/>
    <w:rsid w:val="00363FB5"/>
    <w:rsid w:val="00365CBE"/>
    <w:rsid w:val="003675D8"/>
    <w:rsid w:val="0037465D"/>
    <w:rsid w:val="00375105"/>
    <w:rsid w:val="00375271"/>
    <w:rsid w:val="00382DA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0093"/>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00C5"/>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1E6"/>
    <w:rsid w:val="00426247"/>
    <w:rsid w:val="00430601"/>
    <w:rsid w:val="004307DD"/>
    <w:rsid w:val="00430FDE"/>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1E03"/>
    <w:rsid w:val="004627A8"/>
    <w:rsid w:val="004650D9"/>
    <w:rsid w:val="0046576C"/>
    <w:rsid w:val="00465EF8"/>
    <w:rsid w:val="00470128"/>
    <w:rsid w:val="00474212"/>
    <w:rsid w:val="00474EF8"/>
    <w:rsid w:val="00476454"/>
    <w:rsid w:val="004767D7"/>
    <w:rsid w:val="0047738E"/>
    <w:rsid w:val="00480FF7"/>
    <w:rsid w:val="0048147B"/>
    <w:rsid w:val="00482B19"/>
    <w:rsid w:val="00482CD8"/>
    <w:rsid w:val="00483288"/>
    <w:rsid w:val="004839DC"/>
    <w:rsid w:val="00484B6E"/>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491"/>
    <w:rsid w:val="004B0A40"/>
    <w:rsid w:val="004B1F04"/>
    <w:rsid w:val="004B3A70"/>
    <w:rsid w:val="004B3E25"/>
    <w:rsid w:val="004B4FFD"/>
    <w:rsid w:val="004B53E6"/>
    <w:rsid w:val="004B67CC"/>
    <w:rsid w:val="004B69C3"/>
    <w:rsid w:val="004B69CB"/>
    <w:rsid w:val="004B6E82"/>
    <w:rsid w:val="004B6EE6"/>
    <w:rsid w:val="004C0BB4"/>
    <w:rsid w:val="004C198D"/>
    <w:rsid w:val="004C1B58"/>
    <w:rsid w:val="004C27C4"/>
    <w:rsid w:val="004C2897"/>
    <w:rsid w:val="004C32C7"/>
    <w:rsid w:val="004C4FCB"/>
    <w:rsid w:val="004C7C2C"/>
    <w:rsid w:val="004C7FD5"/>
    <w:rsid w:val="004D0AD5"/>
    <w:rsid w:val="004D1F53"/>
    <w:rsid w:val="004D2F66"/>
    <w:rsid w:val="004D3E45"/>
    <w:rsid w:val="004D5D3E"/>
    <w:rsid w:val="004E158B"/>
    <w:rsid w:val="004E1BD1"/>
    <w:rsid w:val="004E1D16"/>
    <w:rsid w:val="004E364A"/>
    <w:rsid w:val="004E5777"/>
    <w:rsid w:val="004E57CD"/>
    <w:rsid w:val="004E5E54"/>
    <w:rsid w:val="004F0317"/>
    <w:rsid w:val="004F21E4"/>
    <w:rsid w:val="004F24E2"/>
    <w:rsid w:val="004F2BC6"/>
    <w:rsid w:val="004F3BDA"/>
    <w:rsid w:val="004F4626"/>
    <w:rsid w:val="004F5157"/>
    <w:rsid w:val="004F6C5B"/>
    <w:rsid w:val="004F73A7"/>
    <w:rsid w:val="004F7705"/>
    <w:rsid w:val="00505CF2"/>
    <w:rsid w:val="00505FF4"/>
    <w:rsid w:val="0050617A"/>
    <w:rsid w:val="00506972"/>
    <w:rsid w:val="00506AEA"/>
    <w:rsid w:val="00507FA7"/>
    <w:rsid w:val="005101A4"/>
    <w:rsid w:val="00510A82"/>
    <w:rsid w:val="00511521"/>
    <w:rsid w:val="005124BC"/>
    <w:rsid w:val="00512842"/>
    <w:rsid w:val="005136FC"/>
    <w:rsid w:val="0051444D"/>
    <w:rsid w:val="005149F0"/>
    <w:rsid w:val="00515C42"/>
    <w:rsid w:val="00515EF2"/>
    <w:rsid w:val="00516DFF"/>
    <w:rsid w:val="00517E6C"/>
    <w:rsid w:val="0052154B"/>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1F76"/>
    <w:rsid w:val="00555918"/>
    <w:rsid w:val="005564F8"/>
    <w:rsid w:val="00556959"/>
    <w:rsid w:val="00560FAD"/>
    <w:rsid w:val="0056143C"/>
    <w:rsid w:val="00561FA9"/>
    <w:rsid w:val="00566730"/>
    <w:rsid w:val="00567C47"/>
    <w:rsid w:val="00570331"/>
    <w:rsid w:val="0057284A"/>
    <w:rsid w:val="00572AF5"/>
    <w:rsid w:val="00572C80"/>
    <w:rsid w:val="0057366F"/>
    <w:rsid w:val="00573919"/>
    <w:rsid w:val="00574123"/>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24C"/>
    <w:rsid w:val="005B2D0F"/>
    <w:rsid w:val="005B2F06"/>
    <w:rsid w:val="005B381A"/>
    <w:rsid w:val="005B4341"/>
    <w:rsid w:val="005B4CAD"/>
    <w:rsid w:val="005B6195"/>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1E71"/>
    <w:rsid w:val="005E4813"/>
    <w:rsid w:val="005E53B5"/>
    <w:rsid w:val="005E68AF"/>
    <w:rsid w:val="005E7329"/>
    <w:rsid w:val="005E7F26"/>
    <w:rsid w:val="005F0609"/>
    <w:rsid w:val="005F0693"/>
    <w:rsid w:val="005F0B5B"/>
    <w:rsid w:val="005F1143"/>
    <w:rsid w:val="005F1E1D"/>
    <w:rsid w:val="005F2186"/>
    <w:rsid w:val="005F3C58"/>
    <w:rsid w:val="005F5052"/>
    <w:rsid w:val="005F7166"/>
    <w:rsid w:val="00606BC7"/>
    <w:rsid w:val="006072AD"/>
    <w:rsid w:val="00607555"/>
    <w:rsid w:val="00607BAB"/>
    <w:rsid w:val="00607FF9"/>
    <w:rsid w:val="00610772"/>
    <w:rsid w:val="00610A03"/>
    <w:rsid w:val="00610E17"/>
    <w:rsid w:val="00611368"/>
    <w:rsid w:val="00611DB2"/>
    <w:rsid w:val="00611FA0"/>
    <w:rsid w:val="00612487"/>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4492"/>
    <w:rsid w:val="006357A7"/>
    <w:rsid w:val="00636761"/>
    <w:rsid w:val="00640B3D"/>
    <w:rsid w:val="0064196F"/>
    <w:rsid w:val="00641B9F"/>
    <w:rsid w:val="0064206B"/>
    <w:rsid w:val="006431BC"/>
    <w:rsid w:val="006433EA"/>
    <w:rsid w:val="006437F4"/>
    <w:rsid w:val="006440AC"/>
    <w:rsid w:val="00645C9F"/>
    <w:rsid w:val="00646667"/>
    <w:rsid w:val="0064735C"/>
    <w:rsid w:val="006505D4"/>
    <w:rsid w:val="00654E30"/>
    <w:rsid w:val="00655DB5"/>
    <w:rsid w:val="00657707"/>
    <w:rsid w:val="00661C1E"/>
    <w:rsid w:val="00661D08"/>
    <w:rsid w:val="006620EF"/>
    <w:rsid w:val="00662531"/>
    <w:rsid w:val="0066370E"/>
    <w:rsid w:val="00665FE0"/>
    <w:rsid w:val="00670284"/>
    <w:rsid w:val="00670F2B"/>
    <w:rsid w:val="006728BA"/>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0F6B"/>
    <w:rsid w:val="006A3B43"/>
    <w:rsid w:val="006A494E"/>
    <w:rsid w:val="006A6758"/>
    <w:rsid w:val="006B0D35"/>
    <w:rsid w:val="006B2E88"/>
    <w:rsid w:val="006B36C3"/>
    <w:rsid w:val="006B5C45"/>
    <w:rsid w:val="006B69B3"/>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05431"/>
    <w:rsid w:val="007075FA"/>
    <w:rsid w:val="00710B3A"/>
    <w:rsid w:val="00711003"/>
    <w:rsid w:val="00712984"/>
    <w:rsid w:val="00714ECB"/>
    <w:rsid w:val="00720B79"/>
    <w:rsid w:val="00721159"/>
    <w:rsid w:val="00721C5A"/>
    <w:rsid w:val="00724B34"/>
    <w:rsid w:val="007253E1"/>
    <w:rsid w:val="00726878"/>
    <w:rsid w:val="00726CE6"/>
    <w:rsid w:val="00726FE1"/>
    <w:rsid w:val="00732605"/>
    <w:rsid w:val="007330EB"/>
    <w:rsid w:val="007334B3"/>
    <w:rsid w:val="007363BC"/>
    <w:rsid w:val="00741F04"/>
    <w:rsid w:val="0074297E"/>
    <w:rsid w:val="00742D8B"/>
    <w:rsid w:val="007433DD"/>
    <w:rsid w:val="00750341"/>
    <w:rsid w:val="00750690"/>
    <w:rsid w:val="007506D1"/>
    <w:rsid w:val="00750845"/>
    <w:rsid w:val="0075168A"/>
    <w:rsid w:val="00752000"/>
    <w:rsid w:val="0075210C"/>
    <w:rsid w:val="00755063"/>
    <w:rsid w:val="0075585E"/>
    <w:rsid w:val="00756A1A"/>
    <w:rsid w:val="00761749"/>
    <w:rsid w:val="00761C5C"/>
    <w:rsid w:val="00766990"/>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97D05"/>
    <w:rsid w:val="007A13B3"/>
    <w:rsid w:val="007A1AEE"/>
    <w:rsid w:val="007A44D3"/>
    <w:rsid w:val="007A7343"/>
    <w:rsid w:val="007B275F"/>
    <w:rsid w:val="007B3512"/>
    <w:rsid w:val="007B3AFF"/>
    <w:rsid w:val="007B68E0"/>
    <w:rsid w:val="007C28DC"/>
    <w:rsid w:val="007C2BB6"/>
    <w:rsid w:val="007C3DB3"/>
    <w:rsid w:val="007C429D"/>
    <w:rsid w:val="007C5BB5"/>
    <w:rsid w:val="007C6043"/>
    <w:rsid w:val="007C7A02"/>
    <w:rsid w:val="007D0276"/>
    <w:rsid w:val="007D22CE"/>
    <w:rsid w:val="007D3067"/>
    <w:rsid w:val="007D3B89"/>
    <w:rsid w:val="007D4D43"/>
    <w:rsid w:val="007D6AC4"/>
    <w:rsid w:val="007D7C83"/>
    <w:rsid w:val="007E04C0"/>
    <w:rsid w:val="007E2FE2"/>
    <w:rsid w:val="007E33E1"/>
    <w:rsid w:val="007E4B60"/>
    <w:rsid w:val="007F11EE"/>
    <w:rsid w:val="007F3B38"/>
    <w:rsid w:val="007F49C7"/>
    <w:rsid w:val="007F4B99"/>
    <w:rsid w:val="007F7017"/>
    <w:rsid w:val="007F73D1"/>
    <w:rsid w:val="008115A7"/>
    <w:rsid w:val="00814D5E"/>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725"/>
    <w:rsid w:val="00843E89"/>
    <w:rsid w:val="00844076"/>
    <w:rsid w:val="00844315"/>
    <w:rsid w:val="00844AC5"/>
    <w:rsid w:val="00847CA7"/>
    <w:rsid w:val="008503A8"/>
    <w:rsid w:val="00851593"/>
    <w:rsid w:val="00853486"/>
    <w:rsid w:val="0085367C"/>
    <w:rsid w:val="00856B36"/>
    <w:rsid w:val="00856EFB"/>
    <w:rsid w:val="008602D1"/>
    <w:rsid w:val="00860775"/>
    <w:rsid w:val="00860FCB"/>
    <w:rsid w:val="00862CBE"/>
    <w:rsid w:val="008633D8"/>
    <w:rsid w:val="00865D72"/>
    <w:rsid w:val="0087091A"/>
    <w:rsid w:val="008711EB"/>
    <w:rsid w:val="00871A4F"/>
    <w:rsid w:val="00871F82"/>
    <w:rsid w:val="00872352"/>
    <w:rsid w:val="00873032"/>
    <w:rsid w:val="008736D5"/>
    <w:rsid w:val="00873EE8"/>
    <w:rsid w:val="008750DC"/>
    <w:rsid w:val="00875E04"/>
    <w:rsid w:val="00876704"/>
    <w:rsid w:val="0088447F"/>
    <w:rsid w:val="00886356"/>
    <w:rsid w:val="00890F0B"/>
    <w:rsid w:val="008979DA"/>
    <w:rsid w:val="008A0E8C"/>
    <w:rsid w:val="008A0F71"/>
    <w:rsid w:val="008A45DE"/>
    <w:rsid w:val="008A48C8"/>
    <w:rsid w:val="008A4F98"/>
    <w:rsid w:val="008A551C"/>
    <w:rsid w:val="008A6E02"/>
    <w:rsid w:val="008A7449"/>
    <w:rsid w:val="008A7CF2"/>
    <w:rsid w:val="008A7E44"/>
    <w:rsid w:val="008B079D"/>
    <w:rsid w:val="008B1C0A"/>
    <w:rsid w:val="008B232F"/>
    <w:rsid w:val="008B2E3C"/>
    <w:rsid w:val="008B3AF0"/>
    <w:rsid w:val="008B3DD0"/>
    <w:rsid w:val="008B3E76"/>
    <w:rsid w:val="008B4AC0"/>
    <w:rsid w:val="008B4DAC"/>
    <w:rsid w:val="008B773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B75"/>
    <w:rsid w:val="008E4E07"/>
    <w:rsid w:val="008E5819"/>
    <w:rsid w:val="008E6457"/>
    <w:rsid w:val="008E6769"/>
    <w:rsid w:val="008E6B5F"/>
    <w:rsid w:val="008E6DA1"/>
    <w:rsid w:val="008E7B7F"/>
    <w:rsid w:val="008E7ED1"/>
    <w:rsid w:val="008F1762"/>
    <w:rsid w:val="008F1A0C"/>
    <w:rsid w:val="008F1D48"/>
    <w:rsid w:val="008F3EF5"/>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16AD7"/>
    <w:rsid w:val="00920260"/>
    <w:rsid w:val="0092142D"/>
    <w:rsid w:val="0092154E"/>
    <w:rsid w:val="0092165E"/>
    <w:rsid w:val="009218E5"/>
    <w:rsid w:val="009219A7"/>
    <w:rsid w:val="00921AB2"/>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9A0"/>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795"/>
    <w:rsid w:val="00981E81"/>
    <w:rsid w:val="009830AB"/>
    <w:rsid w:val="0098518C"/>
    <w:rsid w:val="009857B5"/>
    <w:rsid w:val="009861C5"/>
    <w:rsid w:val="00986D0A"/>
    <w:rsid w:val="00991839"/>
    <w:rsid w:val="00991C21"/>
    <w:rsid w:val="00995582"/>
    <w:rsid w:val="00996296"/>
    <w:rsid w:val="009964DE"/>
    <w:rsid w:val="009973BA"/>
    <w:rsid w:val="0099756C"/>
    <w:rsid w:val="00997F66"/>
    <w:rsid w:val="009A037A"/>
    <w:rsid w:val="009A091D"/>
    <w:rsid w:val="009A2E7D"/>
    <w:rsid w:val="009A2E87"/>
    <w:rsid w:val="009A3D44"/>
    <w:rsid w:val="009A45D3"/>
    <w:rsid w:val="009A5D0D"/>
    <w:rsid w:val="009A70F9"/>
    <w:rsid w:val="009A76B3"/>
    <w:rsid w:val="009B35D6"/>
    <w:rsid w:val="009B3FBA"/>
    <w:rsid w:val="009B4EE0"/>
    <w:rsid w:val="009B5FAB"/>
    <w:rsid w:val="009B6273"/>
    <w:rsid w:val="009B6841"/>
    <w:rsid w:val="009B6965"/>
    <w:rsid w:val="009B7064"/>
    <w:rsid w:val="009B789F"/>
    <w:rsid w:val="009B78BB"/>
    <w:rsid w:val="009C0068"/>
    <w:rsid w:val="009C0279"/>
    <w:rsid w:val="009C06BB"/>
    <w:rsid w:val="009C0E84"/>
    <w:rsid w:val="009C47C5"/>
    <w:rsid w:val="009C6FA1"/>
    <w:rsid w:val="009C7563"/>
    <w:rsid w:val="009C7BC9"/>
    <w:rsid w:val="009D067B"/>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11F"/>
    <w:rsid w:val="009F568A"/>
    <w:rsid w:val="009F61C3"/>
    <w:rsid w:val="00A002CE"/>
    <w:rsid w:val="00A01ADD"/>
    <w:rsid w:val="00A01BB3"/>
    <w:rsid w:val="00A021FC"/>
    <w:rsid w:val="00A024D9"/>
    <w:rsid w:val="00A03520"/>
    <w:rsid w:val="00A04055"/>
    <w:rsid w:val="00A04B8D"/>
    <w:rsid w:val="00A05AEA"/>
    <w:rsid w:val="00A05C01"/>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1F4A"/>
    <w:rsid w:val="00A321C7"/>
    <w:rsid w:val="00A3233F"/>
    <w:rsid w:val="00A339B8"/>
    <w:rsid w:val="00A40230"/>
    <w:rsid w:val="00A434D0"/>
    <w:rsid w:val="00A4624F"/>
    <w:rsid w:val="00A5083B"/>
    <w:rsid w:val="00A50B47"/>
    <w:rsid w:val="00A50C36"/>
    <w:rsid w:val="00A51690"/>
    <w:rsid w:val="00A52F61"/>
    <w:rsid w:val="00A550E4"/>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5D64"/>
    <w:rsid w:val="00A86567"/>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093"/>
    <w:rsid w:val="00AA783E"/>
    <w:rsid w:val="00AA7F8F"/>
    <w:rsid w:val="00AB13CD"/>
    <w:rsid w:val="00AB44B1"/>
    <w:rsid w:val="00AB4B5B"/>
    <w:rsid w:val="00AC0542"/>
    <w:rsid w:val="00AC292D"/>
    <w:rsid w:val="00AC2E42"/>
    <w:rsid w:val="00AC4A10"/>
    <w:rsid w:val="00AC4C35"/>
    <w:rsid w:val="00AC5B91"/>
    <w:rsid w:val="00AC691B"/>
    <w:rsid w:val="00AD033D"/>
    <w:rsid w:val="00AD0B0D"/>
    <w:rsid w:val="00AD3040"/>
    <w:rsid w:val="00AD40CA"/>
    <w:rsid w:val="00AD41A1"/>
    <w:rsid w:val="00AD4632"/>
    <w:rsid w:val="00AD684B"/>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6B8"/>
    <w:rsid w:val="00B20785"/>
    <w:rsid w:val="00B20C27"/>
    <w:rsid w:val="00B20C91"/>
    <w:rsid w:val="00B219B5"/>
    <w:rsid w:val="00B22453"/>
    <w:rsid w:val="00B225B3"/>
    <w:rsid w:val="00B22E8F"/>
    <w:rsid w:val="00B238EE"/>
    <w:rsid w:val="00B23A2C"/>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320D"/>
    <w:rsid w:val="00B53E03"/>
    <w:rsid w:val="00B56147"/>
    <w:rsid w:val="00B56763"/>
    <w:rsid w:val="00B57794"/>
    <w:rsid w:val="00B60C55"/>
    <w:rsid w:val="00B61D2E"/>
    <w:rsid w:val="00B62267"/>
    <w:rsid w:val="00B6260E"/>
    <w:rsid w:val="00B62E0F"/>
    <w:rsid w:val="00B62F5A"/>
    <w:rsid w:val="00B6522B"/>
    <w:rsid w:val="00B668AF"/>
    <w:rsid w:val="00B670CC"/>
    <w:rsid w:val="00B67EEB"/>
    <w:rsid w:val="00B70140"/>
    <w:rsid w:val="00B704EC"/>
    <w:rsid w:val="00B70CB9"/>
    <w:rsid w:val="00B72620"/>
    <w:rsid w:val="00B75A01"/>
    <w:rsid w:val="00B76752"/>
    <w:rsid w:val="00B77980"/>
    <w:rsid w:val="00B8404A"/>
    <w:rsid w:val="00B8478F"/>
    <w:rsid w:val="00B84DB7"/>
    <w:rsid w:val="00B85B74"/>
    <w:rsid w:val="00B87734"/>
    <w:rsid w:val="00B90E10"/>
    <w:rsid w:val="00B921F8"/>
    <w:rsid w:val="00B92E50"/>
    <w:rsid w:val="00B93A1F"/>
    <w:rsid w:val="00B94960"/>
    <w:rsid w:val="00B94C45"/>
    <w:rsid w:val="00B94C4B"/>
    <w:rsid w:val="00BA0C75"/>
    <w:rsid w:val="00BA14E9"/>
    <w:rsid w:val="00BA3013"/>
    <w:rsid w:val="00BA484F"/>
    <w:rsid w:val="00BB2B12"/>
    <w:rsid w:val="00BB2B77"/>
    <w:rsid w:val="00BB3322"/>
    <w:rsid w:val="00BB3507"/>
    <w:rsid w:val="00BB45CE"/>
    <w:rsid w:val="00BB5991"/>
    <w:rsid w:val="00BB6DF6"/>
    <w:rsid w:val="00BB71C5"/>
    <w:rsid w:val="00BC275B"/>
    <w:rsid w:val="00BC454A"/>
    <w:rsid w:val="00BC4CEB"/>
    <w:rsid w:val="00BC5777"/>
    <w:rsid w:val="00BC5FF3"/>
    <w:rsid w:val="00BC67BA"/>
    <w:rsid w:val="00BC6B48"/>
    <w:rsid w:val="00BD1F86"/>
    <w:rsid w:val="00BD2090"/>
    <w:rsid w:val="00BD32D4"/>
    <w:rsid w:val="00BD350E"/>
    <w:rsid w:val="00BD619B"/>
    <w:rsid w:val="00BD750F"/>
    <w:rsid w:val="00BE249E"/>
    <w:rsid w:val="00BE45E0"/>
    <w:rsid w:val="00BE54EC"/>
    <w:rsid w:val="00BE65BE"/>
    <w:rsid w:val="00BE66D6"/>
    <w:rsid w:val="00BE6734"/>
    <w:rsid w:val="00BE6D8A"/>
    <w:rsid w:val="00BE70FD"/>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1675"/>
    <w:rsid w:val="00C12CF5"/>
    <w:rsid w:val="00C13E0D"/>
    <w:rsid w:val="00C14CB3"/>
    <w:rsid w:val="00C158DA"/>
    <w:rsid w:val="00C162ED"/>
    <w:rsid w:val="00C175F9"/>
    <w:rsid w:val="00C22B59"/>
    <w:rsid w:val="00C239F8"/>
    <w:rsid w:val="00C24D1D"/>
    <w:rsid w:val="00C25C4D"/>
    <w:rsid w:val="00C26286"/>
    <w:rsid w:val="00C26A28"/>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462"/>
    <w:rsid w:val="00C518FC"/>
    <w:rsid w:val="00C51F69"/>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2DB2"/>
    <w:rsid w:val="00C74A94"/>
    <w:rsid w:val="00C75387"/>
    <w:rsid w:val="00C75924"/>
    <w:rsid w:val="00C76B03"/>
    <w:rsid w:val="00C77581"/>
    <w:rsid w:val="00C8122C"/>
    <w:rsid w:val="00C82581"/>
    <w:rsid w:val="00C82F18"/>
    <w:rsid w:val="00C843E1"/>
    <w:rsid w:val="00C84DE2"/>
    <w:rsid w:val="00C869BC"/>
    <w:rsid w:val="00C8705A"/>
    <w:rsid w:val="00C90033"/>
    <w:rsid w:val="00C95D66"/>
    <w:rsid w:val="00C96911"/>
    <w:rsid w:val="00C97A0D"/>
    <w:rsid w:val="00C97F5D"/>
    <w:rsid w:val="00CA01E2"/>
    <w:rsid w:val="00CA1FDC"/>
    <w:rsid w:val="00CA2F8F"/>
    <w:rsid w:val="00CA4AD7"/>
    <w:rsid w:val="00CA6A33"/>
    <w:rsid w:val="00CB0293"/>
    <w:rsid w:val="00CB0997"/>
    <w:rsid w:val="00CB1767"/>
    <w:rsid w:val="00CB2845"/>
    <w:rsid w:val="00CB40D6"/>
    <w:rsid w:val="00CB6D70"/>
    <w:rsid w:val="00CC04BA"/>
    <w:rsid w:val="00CC07FF"/>
    <w:rsid w:val="00CC08EE"/>
    <w:rsid w:val="00CC0FF0"/>
    <w:rsid w:val="00CC3D44"/>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1B36"/>
    <w:rsid w:val="00CF2036"/>
    <w:rsid w:val="00CF6386"/>
    <w:rsid w:val="00D019A7"/>
    <w:rsid w:val="00D01C8D"/>
    <w:rsid w:val="00D02E1C"/>
    <w:rsid w:val="00D03629"/>
    <w:rsid w:val="00D04D29"/>
    <w:rsid w:val="00D04FCA"/>
    <w:rsid w:val="00D05163"/>
    <w:rsid w:val="00D056D9"/>
    <w:rsid w:val="00D05BE6"/>
    <w:rsid w:val="00D10A3F"/>
    <w:rsid w:val="00D1104D"/>
    <w:rsid w:val="00D11A7E"/>
    <w:rsid w:val="00D144F6"/>
    <w:rsid w:val="00D14D78"/>
    <w:rsid w:val="00D14F41"/>
    <w:rsid w:val="00D179A7"/>
    <w:rsid w:val="00D20832"/>
    <w:rsid w:val="00D20F0D"/>
    <w:rsid w:val="00D27BA3"/>
    <w:rsid w:val="00D31186"/>
    <w:rsid w:val="00D31270"/>
    <w:rsid w:val="00D31914"/>
    <w:rsid w:val="00D338C6"/>
    <w:rsid w:val="00D34113"/>
    <w:rsid w:val="00D355F6"/>
    <w:rsid w:val="00D36070"/>
    <w:rsid w:val="00D36E14"/>
    <w:rsid w:val="00D3762C"/>
    <w:rsid w:val="00D433A4"/>
    <w:rsid w:val="00D44062"/>
    <w:rsid w:val="00D46D27"/>
    <w:rsid w:val="00D5134E"/>
    <w:rsid w:val="00D51EE8"/>
    <w:rsid w:val="00D52156"/>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458C"/>
    <w:rsid w:val="00D86BF2"/>
    <w:rsid w:val="00D90721"/>
    <w:rsid w:val="00D917E9"/>
    <w:rsid w:val="00D924B8"/>
    <w:rsid w:val="00D93512"/>
    <w:rsid w:val="00DA0733"/>
    <w:rsid w:val="00DA0B6A"/>
    <w:rsid w:val="00DA281A"/>
    <w:rsid w:val="00DA32FF"/>
    <w:rsid w:val="00DA6070"/>
    <w:rsid w:val="00DA6881"/>
    <w:rsid w:val="00DA6B3D"/>
    <w:rsid w:val="00DA7AF6"/>
    <w:rsid w:val="00DA7BA2"/>
    <w:rsid w:val="00DB0408"/>
    <w:rsid w:val="00DB4FE7"/>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5CF"/>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081"/>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352D"/>
    <w:rsid w:val="00E641CC"/>
    <w:rsid w:val="00E65A60"/>
    <w:rsid w:val="00E67FD9"/>
    <w:rsid w:val="00E70644"/>
    <w:rsid w:val="00E732DB"/>
    <w:rsid w:val="00E76108"/>
    <w:rsid w:val="00E81444"/>
    <w:rsid w:val="00E8151A"/>
    <w:rsid w:val="00E8239B"/>
    <w:rsid w:val="00E82F3B"/>
    <w:rsid w:val="00E833B2"/>
    <w:rsid w:val="00E85656"/>
    <w:rsid w:val="00E85DA0"/>
    <w:rsid w:val="00E86819"/>
    <w:rsid w:val="00E86D63"/>
    <w:rsid w:val="00E87552"/>
    <w:rsid w:val="00E876AD"/>
    <w:rsid w:val="00E91EAE"/>
    <w:rsid w:val="00E93C4C"/>
    <w:rsid w:val="00E9484C"/>
    <w:rsid w:val="00E9653B"/>
    <w:rsid w:val="00E96739"/>
    <w:rsid w:val="00E97112"/>
    <w:rsid w:val="00E97EDD"/>
    <w:rsid w:val="00EA1A5D"/>
    <w:rsid w:val="00EA2A31"/>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0B6F"/>
    <w:rsid w:val="00ED341A"/>
    <w:rsid w:val="00ED3612"/>
    <w:rsid w:val="00ED39F8"/>
    <w:rsid w:val="00ED478D"/>
    <w:rsid w:val="00ED4ECE"/>
    <w:rsid w:val="00ED61DA"/>
    <w:rsid w:val="00ED6B25"/>
    <w:rsid w:val="00ED7088"/>
    <w:rsid w:val="00ED7F0F"/>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BA1"/>
    <w:rsid w:val="00F01C60"/>
    <w:rsid w:val="00F030A6"/>
    <w:rsid w:val="00F0558E"/>
    <w:rsid w:val="00F05B4D"/>
    <w:rsid w:val="00F05F7A"/>
    <w:rsid w:val="00F0602E"/>
    <w:rsid w:val="00F06DA9"/>
    <w:rsid w:val="00F076BF"/>
    <w:rsid w:val="00F07CEC"/>
    <w:rsid w:val="00F13B33"/>
    <w:rsid w:val="00F13F6E"/>
    <w:rsid w:val="00F14EDA"/>
    <w:rsid w:val="00F1784D"/>
    <w:rsid w:val="00F17F4C"/>
    <w:rsid w:val="00F21410"/>
    <w:rsid w:val="00F2161D"/>
    <w:rsid w:val="00F25492"/>
    <w:rsid w:val="00F26138"/>
    <w:rsid w:val="00F2676F"/>
    <w:rsid w:val="00F267C9"/>
    <w:rsid w:val="00F26C65"/>
    <w:rsid w:val="00F27260"/>
    <w:rsid w:val="00F276E7"/>
    <w:rsid w:val="00F27935"/>
    <w:rsid w:val="00F327FC"/>
    <w:rsid w:val="00F35321"/>
    <w:rsid w:val="00F355AB"/>
    <w:rsid w:val="00F3632E"/>
    <w:rsid w:val="00F36AE5"/>
    <w:rsid w:val="00F401B7"/>
    <w:rsid w:val="00F40553"/>
    <w:rsid w:val="00F4233E"/>
    <w:rsid w:val="00F4272D"/>
    <w:rsid w:val="00F433F7"/>
    <w:rsid w:val="00F43BD3"/>
    <w:rsid w:val="00F45A14"/>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9413F"/>
    <w:rsid w:val="00FA0E96"/>
    <w:rsid w:val="00FA12F3"/>
    <w:rsid w:val="00FA130C"/>
    <w:rsid w:val="00FA35F8"/>
    <w:rsid w:val="00FA5BF6"/>
    <w:rsid w:val="00FA5F48"/>
    <w:rsid w:val="00FA7D2C"/>
    <w:rsid w:val="00FB01DE"/>
    <w:rsid w:val="00FB0589"/>
    <w:rsid w:val="00FB1136"/>
    <w:rsid w:val="00FB533A"/>
    <w:rsid w:val="00FB5915"/>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7D7"/>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C9E6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qFormat="1"/>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ind w:left="720"/>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link w:val="Char2"/>
    <w:uiPriority w:val="99"/>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qFormat/>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 w:type="paragraph" w:customStyle="1" w:styleId="Char2">
    <w:name w:val="Char2"/>
    <w:basedOn w:val="Normlny"/>
    <w:link w:val="Odkaznapoznmkupodiarou"/>
    <w:uiPriority w:val="99"/>
    <w:rsid w:val="004B0491"/>
    <w:pPr>
      <w:spacing w:after="160" w:line="240" w:lineRule="exact"/>
    </w:pPr>
    <w:rPr>
      <w:sz w:val="16"/>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26"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rz.gov.sk" TargetMode="Externa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artnerskadohoda.gov.sk" TargetMode="External"/><Relationship Id="rId24"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1/relationships/commentsExtended" Target="commentsExtended.xml"/><Relationship Id="rId10" Type="http://schemas.openxmlformats.org/officeDocument/2006/relationships/hyperlink" Target="mailto:eufondy@vlada.gov.sk" TargetMode="External"/><Relationship Id="rId4" Type="http://schemas.openxmlformats.org/officeDocument/2006/relationships/settings" Target="settings.xml"/><Relationship Id="rId9" Type="http://schemas.openxmlformats.org/officeDocument/2006/relationships/hyperlink" Target="http://www.partnerskadohoda.gov.sk" TargetMode="External"/><Relationship Id="rId14" Type="http://schemas.openxmlformats.org/officeDocument/2006/relationships/footer" Target="footer1.xm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F19E8D-7797-4124-8C9A-96D1A49DF0F7}"/>
</file>

<file path=customXml/itemProps2.xml><?xml version="1.0" encoding="utf-8"?>
<ds:datastoreItem xmlns:ds="http://schemas.openxmlformats.org/officeDocument/2006/customXml" ds:itemID="{FA51534F-602A-4A7F-9A27-5031E53CAD5C}"/>
</file>

<file path=customXml/itemProps3.xml><?xml version="1.0" encoding="utf-8"?>
<ds:datastoreItem xmlns:ds="http://schemas.openxmlformats.org/officeDocument/2006/customXml" ds:itemID="{682C0D80-0AA4-43EF-B74B-E665578E445F}"/>
</file>

<file path=docProps/app.xml><?xml version="1.0" encoding="utf-8"?>
<Properties xmlns="http://schemas.openxmlformats.org/officeDocument/2006/extended-properties" xmlns:vt="http://schemas.openxmlformats.org/officeDocument/2006/docPropsVTypes">
  <Template>Normal</Template>
  <TotalTime>0</TotalTime>
  <Pages>27</Pages>
  <Words>11403</Words>
  <Characters>64999</Characters>
  <Application>Microsoft Office Word</Application>
  <DocSecurity>0</DocSecurity>
  <Lines>541</Lines>
  <Paragraphs>152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2022-06-17T08:30:00Z</dcterms:created>
  <dcterms:modified xsi:type="dcterms:W3CDTF">2022-06-17T08:30:00Z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