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E966B" w14:textId="1FB2DE21" w:rsidR="003E4CCB" w:rsidRPr="00347388" w:rsidRDefault="0029700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7594D6F9" w:rsidR="003E4CCB" w:rsidRPr="00347388" w:rsidRDefault="003E4CCB" w:rsidP="003E4CCB">
      <w:pPr>
        <w:spacing w:line="360" w:lineRule="auto"/>
        <w:rPr>
          <w:rFonts w:cs="Arial"/>
          <w:sz w:val="20"/>
          <w:lang w:eastAsia="cs-CZ"/>
        </w:rPr>
      </w:pPr>
      <w:r w:rsidRPr="00347388">
        <w:rPr>
          <w:rFonts w:cs="Arial"/>
          <w:sz w:val="20"/>
          <w:lang w:eastAsia="cs-CZ"/>
        </w:rPr>
        <w:t>Dátum:</w:t>
      </w:r>
      <w:ins w:id="1" w:author="Autor">
        <w:r w:rsidR="00C14239">
          <w:rPr>
            <w:rFonts w:cs="Arial"/>
            <w:sz w:val="20"/>
            <w:lang w:eastAsia="cs-CZ"/>
          </w:rPr>
          <w:t>07</w:t>
        </w:r>
      </w:ins>
      <w:del w:id="2" w:author="Autor">
        <w:r w:rsidR="00453935" w:rsidDel="00C14239">
          <w:rPr>
            <w:rFonts w:cs="Arial"/>
            <w:sz w:val="20"/>
            <w:lang w:eastAsia="cs-CZ"/>
          </w:rPr>
          <w:delText>2</w:delText>
        </w:r>
        <w:r w:rsidR="009A3863" w:rsidDel="00C14239">
          <w:rPr>
            <w:rFonts w:cs="Arial"/>
            <w:sz w:val="20"/>
            <w:lang w:eastAsia="cs-CZ"/>
          </w:rPr>
          <w:delText>5</w:delText>
        </w:r>
      </w:del>
      <w:r w:rsidRPr="00E25071">
        <w:rPr>
          <w:rFonts w:cs="Arial"/>
          <w:sz w:val="20"/>
          <w:lang w:eastAsia="cs-CZ"/>
        </w:rPr>
        <w:t xml:space="preserve">. </w:t>
      </w:r>
      <w:ins w:id="3" w:author="Autor">
        <w:r w:rsidR="00C14239">
          <w:rPr>
            <w:rFonts w:cs="Arial"/>
            <w:sz w:val="20"/>
            <w:lang w:eastAsia="cs-CZ"/>
          </w:rPr>
          <w:t>10</w:t>
        </w:r>
      </w:ins>
      <w:del w:id="4" w:author="Autor">
        <w:r w:rsidR="00453935">
          <w:rPr>
            <w:rFonts w:cs="Arial"/>
            <w:sz w:val="20"/>
            <w:lang w:eastAsia="cs-CZ"/>
          </w:rPr>
          <w:delText>08</w:delText>
        </w:r>
      </w:del>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011F64F4"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ins w:id="5" w:author="Autor">
        <w:r w:rsidR="00C14239">
          <w:rPr>
            <w:rFonts w:cs="Arial"/>
            <w:sz w:val="20"/>
            <w:lang w:eastAsia="cs-CZ"/>
          </w:rPr>
          <w:t>07</w:t>
        </w:r>
      </w:ins>
      <w:del w:id="6" w:author="Autor">
        <w:r w:rsidR="00453935" w:rsidDel="00C14239">
          <w:rPr>
            <w:rFonts w:cs="Arial"/>
            <w:sz w:val="20"/>
            <w:lang w:eastAsia="cs-CZ"/>
          </w:rPr>
          <w:delText>2</w:delText>
        </w:r>
        <w:r w:rsidR="009A3863" w:rsidDel="00C14239">
          <w:rPr>
            <w:rFonts w:cs="Arial"/>
            <w:sz w:val="20"/>
            <w:lang w:eastAsia="cs-CZ"/>
          </w:rPr>
          <w:delText>5</w:delText>
        </w:r>
      </w:del>
      <w:r w:rsidRPr="00E25071">
        <w:rPr>
          <w:rFonts w:cs="Arial"/>
          <w:sz w:val="20"/>
          <w:lang w:eastAsia="cs-CZ"/>
        </w:rPr>
        <w:t>. </w:t>
      </w:r>
      <w:ins w:id="7" w:author="Autor">
        <w:r w:rsidR="00C14239">
          <w:rPr>
            <w:rFonts w:cs="Arial"/>
            <w:sz w:val="20"/>
            <w:lang w:eastAsia="cs-CZ"/>
          </w:rPr>
          <w:t>10</w:t>
        </w:r>
      </w:ins>
      <w:del w:id="8" w:author="Autor">
        <w:r w:rsidR="00453935">
          <w:rPr>
            <w:rFonts w:cs="Arial"/>
            <w:sz w:val="20"/>
            <w:lang w:eastAsia="cs-CZ"/>
          </w:rPr>
          <w:delText>08</w:delText>
        </w:r>
      </w:del>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1E0A1361" w:rsidR="003E4CCB" w:rsidRPr="00347388" w:rsidRDefault="006B41BD" w:rsidP="00140CE3">
      <w:pPr>
        <w:tabs>
          <w:tab w:val="left" w:pos="1134"/>
        </w:tabs>
        <w:spacing w:line="360" w:lineRule="auto"/>
        <w:rPr>
          <w:rFonts w:cs="Arial"/>
          <w:sz w:val="20"/>
          <w:lang w:eastAsia="cs-CZ"/>
        </w:rPr>
      </w:pPr>
      <w:r w:rsidRPr="008F2822">
        <w:t>Dátum:</w:t>
      </w:r>
      <w:ins w:id="9" w:author="Autor">
        <w:r w:rsidR="00C14239">
          <w:t>07</w:t>
        </w:r>
      </w:ins>
      <w:del w:id="10" w:author="Autor">
        <w:r w:rsidR="00453935" w:rsidDel="00C14239">
          <w:delText>2</w:delText>
        </w:r>
        <w:r w:rsidR="009A3863" w:rsidDel="00C14239">
          <w:delText>5</w:delText>
        </w:r>
      </w:del>
      <w:r w:rsidRPr="00140CE3">
        <w:t>. </w:t>
      </w:r>
      <w:ins w:id="11" w:author="Autor">
        <w:r w:rsidR="00C14239">
          <w:t>10</w:t>
        </w:r>
      </w:ins>
      <w:del w:id="12" w:author="Autor">
        <w:r w:rsidR="00453935">
          <w:delText>08</w:delText>
        </w:r>
      </w:del>
      <w:r>
        <w:t>. </w:t>
      </w:r>
      <w:r w:rsidR="00866918">
        <w:t>2021</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19FDDBB0" w:rsidR="003E4CCB" w:rsidRPr="00347388" w:rsidRDefault="003E4CCB" w:rsidP="003E4CCB">
      <w:pPr>
        <w:spacing w:line="360" w:lineRule="auto"/>
        <w:rPr>
          <w:rFonts w:cs="Arial"/>
          <w:sz w:val="20"/>
          <w:lang w:eastAsia="cs-CZ"/>
        </w:rPr>
      </w:pPr>
      <w:r w:rsidRPr="00347388">
        <w:rPr>
          <w:rFonts w:cs="Arial"/>
          <w:sz w:val="20"/>
          <w:lang w:eastAsia="cs-CZ"/>
        </w:rPr>
        <w:t>Dátum:</w:t>
      </w:r>
      <w:ins w:id="13" w:author="Autor">
        <w:r w:rsidR="00C14239">
          <w:rPr>
            <w:rFonts w:cs="Arial"/>
            <w:sz w:val="20"/>
            <w:lang w:eastAsia="cs-CZ"/>
          </w:rPr>
          <w:t>07</w:t>
        </w:r>
      </w:ins>
      <w:del w:id="14" w:author="Autor">
        <w:r w:rsidR="00453935" w:rsidDel="00C14239">
          <w:rPr>
            <w:rFonts w:cs="Arial"/>
            <w:sz w:val="20"/>
            <w:lang w:eastAsia="cs-CZ"/>
          </w:rPr>
          <w:delText>2</w:delText>
        </w:r>
        <w:r w:rsidR="009A3863" w:rsidDel="00C14239">
          <w:rPr>
            <w:rFonts w:cs="Arial"/>
            <w:sz w:val="20"/>
            <w:lang w:eastAsia="cs-CZ"/>
          </w:rPr>
          <w:delText>5</w:delText>
        </w:r>
      </w:del>
      <w:r w:rsidRPr="00E25071">
        <w:rPr>
          <w:rFonts w:cs="Arial"/>
          <w:sz w:val="20"/>
          <w:lang w:eastAsia="cs-CZ"/>
        </w:rPr>
        <w:t>. </w:t>
      </w:r>
      <w:ins w:id="15" w:author="Autor">
        <w:r w:rsidR="00C14239">
          <w:rPr>
            <w:rFonts w:cs="Arial"/>
            <w:sz w:val="20"/>
            <w:lang w:eastAsia="cs-CZ"/>
          </w:rPr>
          <w:t>10</w:t>
        </w:r>
      </w:ins>
      <w:del w:id="16" w:author="Autor">
        <w:r w:rsidR="00453935">
          <w:rPr>
            <w:rFonts w:cs="Arial"/>
            <w:sz w:val="20"/>
            <w:lang w:eastAsia="cs-CZ"/>
          </w:rPr>
          <w:delText>08</w:delText>
        </w:r>
      </w:del>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1AF7414E" w:rsidR="003E4CCB" w:rsidRDefault="003E4CCB" w:rsidP="003E4CCB">
      <w:pPr>
        <w:jc w:val="center"/>
        <w:rPr>
          <w:color w:val="001D58"/>
          <w:sz w:val="60"/>
        </w:rPr>
      </w:pPr>
      <w:r w:rsidRPr="00E25071">
        <w:rPr>
          <w:rFonts w:cs="Arial"/>
          <w:sz w:val="18"/>
          <w:lang w:eastAsia="cs-CZ"/>
        </w:rPr>
        <w:t xml:space="preserve">Verzia: </w:t>
      </w:r>
      <w:r w:rsidR="000B01F3">
        <w:rPr>
          <w:rFonts w:cs="Arial"/>
          <w:sz w:val="18"/>
          <w:lang w:eastAsia="cs-CZ"/>
        </w:rPr>
        <w:t>7.</w:t>
      </w:r>
      <w:ins w:id="17" w:author="Autor">
        <w:r w:rsidR="00C14239">
          <w:rPr>
            <w:rFonts w:cs="Arial"/>
            <w:sz w:val="18"/>
            <w:lang w:eastAsia="cs-CZ"/>
          </w:rPr>
          <w:t>2</w:t>
        </w:r>
      </w:ins>
      <w:del w:id="18" w:author="Autor">
        <w:r w:rsidR="009A3863">
          <w:rPr>
            <w:rFonts w:cs="Arial"/>
            <w:sz w:val="18"/>
            <w:lang w:eastAsia="cs-CZ"/>
          </w:rPr>
          <w:delText>1</w:delText>
        </w:r>
      </w:del>
      <w:r w:rsidRPr="00E25071">
        <w:rPr>
          <w:rFonts w:cs="Arial"/>
          <w:sz w:val="18"/>
          <w:lang w:eastAsia="cs-CZ"/>
        </w:rPr>
        <w:t xml:space="preserve">; platnosť od: </w:t>
      </w:r>
      <w:ins w:id="19" w:author="Autor">
        <w:r w:rsidR="00C14239">
          <w:rPr>
            <w:rFonts w:cs="Arial"/>
            <w:sz w:val="18"/>
            <w:lang w:eastAsia="cs-CZ"/>
          </w:rPr>
          <w:t>07</w:t>
        </w:r>
      </w:ins>
      <w:del w:id="20" w:author="Autor">
        <w:r w:rsidR="009A3863" w:rsidDel="00C14239">
          <w:rPr>
            <w:rFonts w:cs="Arial"/>
            <w:sz w:val="18"/>
            <w:lang w:eastAsia="cs-CZ"/>
          </w:rPr>
          <w:delText>25</w:delText>
        </w:r>
      </w:del>
      <w:r w:rsidRPr="00E25071">
        <w:rPr>
          <w:rFonts w:cs="Arial"/>
          <w:sz w:val="18"/>
          <w:lang w:eastAsia="cs-CZ"/>
        </w:rPr>
        <w:t xml:space="preserve">. </w:t>
      </w:r>
      <w:ins w:id="21" w:author="Autor">
        <w:r w:rsidR="00C14239">
          <w:rPr>
            <w:rFonts w:cs="Arial"/>
            <w:sz w:val="18"/>
            <w:lang w:eastAsia="cs-CZ"/>
          </w:rPr>
          <w:t>10</w:t>
        </w:r>
      </w:ins>
      <w:del w:id="22" w:author="Autor">
        <w:r w:rsidR="009751B8">
          <w:rPr>
            <w:rFonts w:cs="Arial"/>
            <w:sz w:val="18"/>
            <w:lang w:eastAsia="cs-CZ"/>
          </w:rPr>
          <w:delText>08</w:delText>
        </w:r>
      </w:del>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sidRPr="00E25071">
        <w:rPr>
          <w:rFonts w:cs="Arial"/>
          <w:sz w:val="18"/>
          <w:lang w:eastAsia="cs-CZ"/>
        </w:rPr>
        <w:t>, účinnosť od:</w:t>
      </w:r>
      <w:r w:rsidR="00D90229">
        <w:rPr>
          <w:rFonts w:cs="Arial"/>
          <w:sz w:val="18"/>
          <w:lang w:eastAsia="cs-CZ"/>
        </w:rPr>
        <w:t xml:space="preserve"> </w:t>
      </w:r>
      <w:ins w:id="23" w:author="Autor">
        <w:r w:rsidR="00C14239">
          <w:rPr>
            <w:rFonts w:cs="Arial"/>
            <w:sz w:val="18"/>
            <w:lang w:eastAsia="cs-CZ"/>
          </w:rPr>
          <w:t>07</w:t>
        </w:r>
      </w:ins>
      <w:del w:id="24" w:author="Autor">
        <w:r w:rsidR="009A3863" w:rsidDel="00C14239">
          <w:rPr>
            <w:rFonts w:cs="Arial"/>
            <w:sz w:val="18"/>
            <w:lang w:eastAsia="cs-CZ"/>
          </w:rPr>
          <w:delText>25</w:delText>
        </w:r>
      </w:del>
      <w:r w:rsidRPr="00E25071">
        <w:rPr>
          <w:rFonts w:cs="Arial"/>
          <w:sz w:val="18"/>
          <w:lang w:eastAsia="cs-CZ"/>
        </w:rPr>
        <w:t xml:space="preserve">. </w:t>
      </w:r>
      <w:ins w:id="25" w:author="Autor">
        <w:r w:rsidR="00C14239">
          <w:rPr>
            <w:rFonts w:cs="Arial"/>
            <w:sz w:val="18"/>
            <w:lang w:eastAsia="cs-CZ"/>
          </w:rPr>
          <w:t>10</w:t>
        </w:r>
      </w:ins>
      <w:del w:id="26" w:author="Autor">
        <w:r w:rsidR="009751B8">
          <w:rPr>
            <w:rFonts w:cs="Arial"/>
            <w:sz w:val="18"/>
            <w:lang w:eastAsia="cs-CZ"/>
          </w:rPr>
          <w:delText>08</w:delText>
        </w:r>
      </w:del>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27" w:name="_Toc410907843"/>
    <w:p w14:paraId="6047E017" w14:textId="77777777" w:rsidR="0055763A"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74740330" w:history="1">
        <w:r w:rsidR="0055763A" w:rsidRPr="005530FB">
          <w:rPr>
            <w:rStyle w:val="Hypertextovprepojenie"/>
            <w:noProof/>
          </w:rPr>
          <w:t>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Úvod</w:t>
        </w:r>
        <w:r w:rsidR="0055763A">
          <w:rPr>
            <w:noProof/>
            <w:webHidden/>
          </w:rPr>
          <w:tab/>
        </w:r>
        <w:r w:rsidR="0055763A">
          <w:rPr>
            <w:noProof/>
            <w:webHidden/>
          </w:rPr>
          <w:fldChar w:fldCharType="begin"/>
        </w:r>
        <w:r w:rsidR="0055763A">
          <w:rPr>
            <w:noProof/>
            <w:webHidden/>
          </w:rPr>
          <w:instrText xml:space="preserve"> PAGEREF _Toc74740330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406CC406"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1" w:history="1">
        <w:r w:rsidR="0055763A" w:rsidRPr="005530FB">
          <w:rPr>
            <w:rStyle w:val="Hypertextovprepojenie"/>
            <w:noProof/>
          </w:rPr>
          <w:t>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Účinnosť príručky pre prijímateľa</w:t>
        </w:r>
        <w:r w:rsidR="0055763A">
          <w:rPr>
            <w:noProof/>
            <w:webHidden/>
          </w:rPr>
          <w:tab/>
        </w:r>
        <w:r w:rsidR="0055763A">
          <w:rPr>
            <w:noProof/>
            <w:webHidden/>
          </w:rPr>
          <w:fldChar w:fldCharType="begin"/>
        </w:r>
        <w:r w:rsidR="0055763A">
          <w:rPr>
            <w:noProof/>
            <w:webHidden/>
          </w:rPr>
          <w:instrText xml:space="preserve"> PAGEREF _Toc74740331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27A8E2B6"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2" w:history="1">
        <w:r w:rsidR="0055763A" w:rsidRPr="005530FB">
          <w:rPr>
            <w:rStyle w:val="Hypertextovprepojenie"/>
            <w:noProof/>
          </w:rPr>
          <w:t>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Cieľ príručky pre prijímateľa</w:t>
        </w:r>
        <w:r w:rsidR="0055763A">
          <w:rPr>
            <w:noProof/>
            <w:webHidden/>
          </w:rPr>
          <w:tab/>
        </w:r>
        <w:r w:rsidR="0055763A">
          <w:rPr>
            <w:noProof/>
            <w:webHidden/>
          </w:rPr>
          <w:fldChar w:fldCharType="begin"/>
        </w:r>
        <w:r w:rsidR="0055763A">
          <w:rPr>
            <w:noProof/>
            <w:webHidden/>
          </w:rPr>
          <w:instrText xml:space="preserve"> PAGEREF _Toc74740332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150E335E"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3" w:history="1">
        <w:r w:rsidR="0055763A" w:rsidRPr="005530FB">
          <w:rPr>
            <w:rStyle w:val="Hypertextovprepojenie"/>
            <w:noProof/>
          </w:rPr>
          <w:t>1.3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Definícia pojmov</w:t>
        </w:r>
        <w:r w:rsidR="0055763A">
          <w:rPr>
            <w:noProof/>
            <w:webHidden/>
          </w:rPr>
          <w:tab/>
        </w:r>
        <w:r w:rsidR="0055763A">
          <w:rPr>
            <w:noProof/>
            <w:webHidden/>
          </w:rPr>
          <w:fldChar w:fldCharType="begin"/>
        </w:r>
        <w:r w:rsidR="0055763A">
          <w:rPr>
            <w:noProof/>
            <w:webHidden/>
          </w:rPr>
          <w:instrText xml:space="preserve"> PAGEREF _Toc74740333 \h </w:instrText>
        </w:r>
        <w:r w:rsidR="0055763A">
          <w:rPr>
            <w:noProof/>
            <w:webHidden/>
          </w:rPr>
        </w:r>
        <w:r w:rsidR="0055763A">
          <w:rPr>
            <w:noProof/>
            <w:webHidden/>
          </w:rPr>
          <w:fldChar w:fldCharType="separate"/>
        </w:r>
        <w:r w:rsidR="0055763A">
          <w:rPr>
            <w:noProof/>
            <w:webHidden/>
          </w:rPr>
          <w:t>5</w:t>
        </w:r>
        <w:r w:rsidR="0055763A">
          <w:rPr>
            <w:noProof/>
            <w:webHidden/>
          </w:rPr>
          <w:fldChar w:fldCharType="end"/>
        </w:r>
      </w:hyperlink>
    </w:p>
    <w:p w14:paraId="5CD5490E"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4" w:history="1">
        <w:r w:rsidR="0055763A" w:rsidRPr="005530FB">
          <w:rPr>
            <w:rStyle w:val="Hypertextovprepojenie"/>
            <w:noProof/>
          </w:rPr>
          <w:t>1.4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Použité skratky</w:t>
        </w:r>
        <w:r w:rsidR="0055763A">
          <w:rPr>
            <w:noProof/>
            <w:webHidden/>
          </w:rPr>
          <w:tab/>
        </w:r>
        <w:r w:rsidR="0055763A">
          <w:rPr>
            <w:noProof/>
            <w:webHidden/>
          </w:rPr>
          <w:fldChar w:fldCharType="begin"/>
        </w:r>
        <w:r w:rsidR="0055763A">
          <w:rPr>
            <w:noProof/>
            <w:webHidden/>
          </w:rPr>
          <w:instrText xml:space="preserve"> PAGEREF _Toc74740334 \h </w:instrText>
        </w:r>
        <w:r w:rsidR="0055763A">
          <w:rPr>
            <w:noProof/>
            <w:webHidden/>
          </w:rPr>
        </w:r>
        <w:r w:rsidR="0055763A">
          <w:rPr>
            <w:noProof/>
            <w:webHidden/>
          </w:rPr>
          <w:fldChar w:fldCharType="separate"/>
        </w:r>
        <w:r w:rsidR="0055763A">
          <w:rPr>
            <w:noProof/>
            <w:webHidden/>
          </w:rPr>
          <w:t>15</w:t>
        </w:r>
        <w:r w:rsidR="0055763A">
          <w:rPr>
            <w:noProof/>
            <w:webHidden/>
          </w:rPr>
          <w:fldChar w:fldCharType="end"/>
        </w:r>
      </w:hyperlink>
    </w:p>
    <w:p w14:paraId="7D6088DB"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5" w:history="1">
        <w:r w:rsidR="0055763A" w:rsidRPr="005530FB">
          <w:rPr>
            <w:rStyle w:val="Hypertextovprepojenie"/>
            <w:noProof/>
          </w:rPr>
          <w:t>1.5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Legislatíva</w:t>
        </w:r>
        <w:r w:rsidR="0055763A">
          <w:rPr>
            <w:noProof/>
            <w:webHidden/>
          </w:rPr>
          <w:tab/>
        </w:r>
        <w:r w:rsidR="0055763A">
          <w:rPr>
            <w:noProof/>
            <w:webHidden/>
          </w:rPr>
          <w:fldChar w:fldCharType="begin"/>
        </w:r>
        <w:r w:rsidR="0055763A">
          <w:rPr>
            <w:noProof/>
            <w:webHidden/>
          </w:rPr>
          <w:instrText xml:space="preserve"> PAGEREF _Toc74740335 \h </w:instrText>
        </w:r>
        <w:r w:rsidR="0055763A">
          <w:rPr>
            <w:noProof/>
            <w:webHidden/>
          </w:rPr>
        </w:r>
        <w:r w:rsidR="0055763A">
          <w:rPr>
            <w:noProof/>
            <w:webHidden/>
          </w:rPr>
          <w:fldChar w:fldCharType="separate"/>
        </w:r>
        <w:r w:rsidR="0055763A">
          <w:rPr>
            <w:noProof/>
            <w:webHidden/>
          </w:rPr>
          <w:t>17</w:t>
        </w:r>
        <w:r w:rsidR="0055763A">
          <w:rPr>
            <w:noProof/>
            <w:webHidden/>
          </w:rPr>
          <w:fldChar w:fldCharType="end"/>
        </w:r>
      </w:hyperlink>
    </w:p>
    <w:p w14:paraId="7B6F338A" w14:textId="77777777" w:rsidR="0055763A" w:rsidRDefault="00FA6C9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36" w:history="1">
        <w:r w:rsidR="0055763A" w:rsidRPr="005530FB">
          <w:rPr>
            <w:rStyle w:val="Hypertextovprepojenie"/>
            <w:noProof/>
          </w:rPr>
          <w:t>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Realizácia projektov</w:t>
        </w:r>
        <w:r w:rsidR="0055763A">
          <w:rPr>
            <w:noProof/>
            <w:webHidden/>
          </w:rPr>
          <w:tab/>
        </w:r>
        <w:r w:rsidR="0055763A">
          <w:rPr>
            <w:noProof/>
            <w:webHidden/>
          </w:rPr>
          <w:fldChar w:fldCharType="begin"/>
        </w:r>
        <w:r w:rsidR="0055763A">
          <w:rPr>
            <w:noProof/>
            <w:webHidden/>
          </w:rPr>
          <w:instrText xml:space="preserve"> PAGEREF _Toc74740336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74192A3E"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7" w:history="1">
        <w:r w:rsidR="0055763A" w:rsidRPr="005530FB">
          <w:rPr>
            <w:rStyle w:val="Hypertextovprepojenie"/>
            <w:noProof/>
          </w:rPr>
          <w:t>2.1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 k realizácii projektov</w:t>
        </w:r>
        <w:r w:rsidR="0055763A">
          <w:rPr>
            <w:noProof/>
            <w:webHidden/>
          </w:rPr>
          <w:tab/>
        </w:r>
        <w:r w:rsidR="0055763A">
          <w:rPr>
            <w:noProof/>
            <w:webHidden/>
          </w:rPr>
          <w:fldChar w:fldCharType="begin"/>
        </w:r>
        <w:r w:rsidR="0055763A">
          <w:rPr>
            <w:noProof/>
            <w:webHidden/>
          </w:rPr>
          <w:instrText xml:space="preserve"> PAGEREF _Toc74740337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04768922" w14:textId="77777777" w:rsidR="0055763A" w:rsidRDefault="00FA6C91">
      <w:pPr>
        <w:pStyle w:val="Obsah3"/>
        <w:rPr>
          <w:rFonts w:asciiTheme="minorHAnsi" w:eastAsiaTheme="minorEastAsia" w:hAnsiTheme="minorHAnsi" w:cstheme="minorBidi"/>
          <w:noProof/>
          <w:sz w:val="22"/>
          <w:szCs w:val="22"/>
          <w:lang w:eastAsia="sk-SK"/>
        </w:rPr>
      </w:pPr>
      <w:hyperlink w:anchor="_Toc74740338" w:history="1">
        <w:r w:rsidR="0055763A" w:rsidRPr="005530FB">
          <w:rPr>
            <w:rStyle w:val="Hypertextovprepojenie"/>
            <w:noProof/>
          </w:rPr>
          <w:t>2.1.1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w:t>
        </w:r>
        <w:r w:rsidR="0055763A">
          <w:rPr>
            <w:noProof/>
            <w:webHidden/>
          </w:rPr>
          <w:tab/>
        </w:r>
        <w:r w:rsidR="0055763A">
          <w:rPr>
            <w:noProof/>
            <w:webHidden/>
          </w:rPr>
          <w:fldChar w:fldCharType="begin"/>
        </w:r>
        <w:r w:rsidR="0055763A">
          <w:rPr>
            <w:noProof/>
            <w:webHidden/>
          </w:rPr>
          <w:instrText xml:space="preserve"> PAGEREF _Toc74740338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52779386" w14:textId="77777777" w:rsidR="0055763A" w:rsidRDefault="00FA6C91">
      <w:pPr>
        <w:pStyle w:val="Obsah3"/>
        <w:rPr>
          <w:rFonts w:asciiTheme="minorHAnsi" w:eastAsiaTheme="minorEastAsia" w:hAnsiTheme="minorHAnsi" w:cstheme="minorBidi"/>
          <w:noProof/>
          <w:sz w:val="22"/>
          <w:szCs w:val="22"/>
          <w:lang w:eastAsia="sk-SK"/>
        </w:rPr>
      </w:pPr>
      <w:hyperlink w:anchor="_Toc74740339" w:history="1">
        <w:r w:rsidR="0055763A" w:rsidRPr="005530FB">
          <w:rPr>
            <w:rStyle w:val="Hypertextovprepojenie"/>
            <w:noProof/>
          </w:rPr>
          <w:t>2.1.2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Na čo nezabudnúť po podpise zmluvy</w:t>
        </w:r>
        <w:r w:rsidR="0055763A">
          <w:rPr>
            <w:noProof/>
            <w:webHidden/>
          </w:rPr>
          <w:tab/>
        </w:r>
        <w:r w:rsidR="0055763A">
          <w:rPr>
            <w:noProof/>
            <w:webHidden/>
          </w:rPr>
          <w:fldChar w:fldCharType="begin"/>
        </w:r>
        <w:r w:rsidR="0055763A">
          <w:rPr>
            <w:noProof/>
            <w:webHidden/>
          </w:rPr>
          <w:instrText xml:space="preserve"> PAGEREF _Toc74740339 \h </w:instrText>
        </w:r>
        <w:r w:rsidR="0055763A">
          <w:rPr>
            <w:noProof/>
            <w:webHidden/>
          </w:rPr>
        </w:r>
        <w:r w:rsidR="0055763A">
          <w:rPr>
            <w:noProof/>
            <w:webHidden/>
          </w:rPr>
          <w:fldChar w:fldCharType="separate"/>
        </w:r>
        <w:r w:rsidR="0055763A">
          <w:rPr>
            <w:noProof/>
            <w:webHidden/>
          </w:rPr>
          <w:t>20</w:t>
        </w:r>
        <w:r w:rsidR="0055763A">
          <w:rPr>
            <w:noProof/>
            <w:webHidden/>
          </w:rPr>
          <w:fldChar w:fldCharType="end"/>
        </w:r>
      </w:hyperlink>
    </w:p>
    <w:p w14:paraId="50636208"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0" w:history="1">
        <w:r w:rsidR="0055763A" w:rsidRPr="005530FB">
          <w:rPr>
            <w:rStyle w:val="Hypertextovprepojenie"/>
            <w:noProof/>
          </w:rPr>
          <w:t>2.2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Monitorovanie projektu</w:t>
        </w:r>
        <w:r w:rsidR="0055763A">
          <w:rPr>
            <w:noProof/>
            <w:webHidden/>
          </w:rPr>
          <w:tab/>
        </w:r>
        <w:r w:rsidR="0055763A">
          <w:rPr>
            <w:noProof/>
            <w:webHidden/>
          </w:rPr>
          <w:fldChar w:fldCharType="begin"/>
        </w:r>
        <w:r w:rsidR="0055763A">
          <w:rPr>
            <w:noProof/>
            <w:webHidden/>
          </w:rPr>
          <w:instrText xml:space="preserve"> PAGEREF _Toc74740340 \h </w:instrText>
        </w:r>
        <w:r w:rsidR="0055763A">
          <w:rPr>
            <w:noProof/>
            <w:webHidden/>
          </w:rPr>
        </w:r>
        <w:r w:rsidR="0055763A">
          <w:rPr>
            <w:noProof/>
            <w:webHidden/>
          </w:rPr>
          <w:fldChar w:fldCharType="separate"/>
        </w:r>
        <w:r w:rsidR="0055763A">
          <w:rPr>
            <w:noProof/>
            <w:webHidden/>
          </w:rPr>
          <w:t>22</w:t>
        </w:r>
        <w:r w:rsidR="0055763A">
          <w:rPr>
            <w:noProof/>
            <w:webHidden/>
          </w:rPr>
          <w:fldChar w:fldCharType="end"/>
        </w:r>
      </w:hyperlink>
    </w:p>
    <w:p w14:paraId="0FB4AB65"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1" w:history="1">
        <w:r w:rsidR="0055763A" w:rsidRPr="005530FB">
          <w:rPr>
            <w:rStyle w:val="Hypertextovprepojenie"/>
            <w:noProof/>
          </w:rPr>
          <w:t>2.3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Zmena zmluvy o NFP</w:t>
        </w:r>
        <w:r w:rsidR="0055763A">
          <w:rPr>
            <w:noProof/>
            <w:webHidden/>
          </w:rPr>
          <w:tab/>
        </w:r>
        <w:r w:rsidR="0055763A">
          <w:rPr>
            <w:noProof/>
            <w:webHidden/>
          </w:rPr>
          <w:fldChar w:fldCharType="begin"/>
        </w:r>
        <w:r w:rsidR="0055763A">
          <w:rPr>
            <w:noProof/>
            <w:webHidden/>
          </w:rPr>
          <w:instrText xml:space="preserve"> PAGEREF _Toc74740341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211FF70B" w14:textId="77777777" w:rsidR="0055763A" w:rsidRDefault="00FA6C91">
      <w:pPr>
        <w:pStyle w:val="Obsah3"/>
        <w:rPr>
          <w:rFonts w:asciiTheme="minorHAnsi" w:eastAsiaTheme="minorEastAsia" w:hAnsiTheme="minorHAnsi" w:cstheme="minorBidi"/>
          <w:noProof/>
          <w:sz w:val="22"/>
          <w:szCs w:val="22"/>
          <w:lang w:eastAsia="sk-SK"/>
        </w:rPr>
      </w:pPr>
      <w:hyperlink w:anchor="_Toc74740342" w:history="1">
        <w:r w:rsidR="0055763A" w:rsidRPr="005530FB">
          <w:rPr>
            <w:rStyle w:val="Hypertextovprepojenie"/>
            <w:noProof/>
          </w:rPr>
          <w:t>2.3.1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Charakter zmien a spôsob posudzovania zmien</w:t>
        </w:r>
        <w:r w:rsidR="0055763A">
          <w:rPr>
            <w:noProof/>
            <w:webHidden/>
          </w:rPr>
          <w:tab/>
        </w:r>
        <w:r w:rsidR="0055763A">
          <w:rPr>
            <w:noProof/>
            <w:webHidden/>
          </w:rPr>
          <w:fldChar w:fldCharType="begin"/>
        </w:r>
        <w:r w:rsidR="0055763A">
          <w:rPr>
            <w:noProof/>
            <w:webHidden/>
          </w:rPr>
          <w:instrText xml:space="preserve"> PAGEREF _Toc74740342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6255210F" w14:textId="77777777" w:rsidR="0055763A" w:rsidRDefault="00FA6C91">
      <w:pPr>
        <w:pStyle w:val="Obsah3"/>
        <w:rPr>
          <w:rFonts w:asciiTheme="minorHAnsi" w:eastAsiaTheme="minorEastAsia" w:hAnsiTheme="minorHAnsi" w:cstheme="minorBidi"/>
          <w:noProof/>
          <w:sz w:val="22"/>
          <w:szCs w:val="22"/>
          <w:lang w:eastAsia="sk-SK"/>
        </w:rPr>
      </w:pPr>
      <w:hyperlink w:anchor="_Toc74740343" w:history="1">
        <w:r w:rsidR="0055763A" w:rsidRPr="005530FB">
          <w:rPr>
            <w:rStyle w:val="Hypertextovprepojenie"/>
            <w:noProof/>
          </w:rPr>
          <w:t>2.3.2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Administrácia zmenového konania</w:t>
        </w:r>
        <w:r w:rsidR="0055763A">
          <w:rPr>
            <w:noProof/>
            <w:webHidden/>
          </w:rPr>
          <w:tab/>
        </w:r>
        <w:r w:rsidR="0055763A">
          <w:rPr>
            <w:noProof/>
            <w:webHidden/>
          </w:rPr>
          <w:fldChar w:fldCharType="begin"/>
        </w:r>
        <w:r w:rsidR="0055763A">
          <w:rPr>
            <w:noProof/>
            <w:webHidden/>
          </w:rPr>
          <w:instrText xml:space="preserve"> PAGEREF _Toc74740343 \h </w:instrText>
        </w:r>
        <w:r w:rsidR="0055763A">
          <w:rPr>
            <w:noProof/>
            <w:webHidden/>
          </w:rPr>
        </w:r>
        <w:r w:rsidR="0055763A">
          <w:rPr>
            <w:noProof/>
            <w:webHidden/>
          </w:rPr>
          <w:fldChar w:fldCharType="separate"/>
        </w:r>
        <w:r w:rsidR="0055763A">
          <w:rPr>
            <w:noProof/>
            <w:webHidden/>
          </w:rPr>
          <w:t>30</w:t>
        </w:r>
        <w:r w:rsidR="0055763A">
          <w:rPr>
            <w:noProof/>
            <w:webHidden/>
          </w:rPr>
          <w:fldChar w:fldCharType="end"/>
        </w:r>
      </w:hyperlink>
    </w:p>
    <w:p w14:paraId="76E221E6" w14:textId="77777777" w:rsidR="0055763A" w:rsidRDefault="00FA6C91">
      <w:pPr>
        <w:pStyle w:val="Obsah3"/>
        <w:rPr>
          <w:rFonts w:asciiTheme="minorHAnsi" w:eastAsiaTheme="minorEastAsia" w:hAnsiTheme="minorHAnsi" w:cstheme="minorBidi"/>
          <w:noProof/>
          <w:sz w:val="22"/>
          <w:szCs w:val="22"/>
          <w:lang w:eastAsia="sk-SK"/>
        </w:rPr>
      </w:pPr>
      <w:hyperlink w:anchor="_Toc74740344" w:history="1">
        <w:r w:rsidR="0055763A" w:rsidRPr="005530FB">
          <w:rPr>
            <w:rStyle w:val="Hypertextovprepojenie"/>
            <w:noProof/>
          </w:rPr>
          <w:t>2.3.3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Ukončenie zmluvného vzťahu</w:t>
        </w:r>
        <w:r w:rsidR="0055763A">
          <w:rPr>
            <w:noProof/>
            <w:webHidden/>
          </w:rPr>
          <w:tab/>
        </w:r>
        <w:r w:rsidR="0055763A">
          <w:rPr>
            <w:noProof/>
            <w:webHidden/>
          </w:rPr>
          <w:fldChar w:fldCharType="begin"/>
        </w:r>
        <w:r w:rsidR="0055763A">
          <w:rPr>
            <w:noProof/>
            <w:webHidden/>
          </w:rPr>
          <w:instrText xml:space="preserve"> PAGEREF _Toc74740344 \h </w:instrText>
        </w:r>
        <w:r w:rsidR="0055763A">
          <w:rPr>
            <w:noProof/>
            <w:webHidden/>
          </w:rPr>
        </w:r>
        <w:r w:rsidR="0055763A">
          <w:rPr>
            <w:noProof/>
            <w:webHidden/>
          </w:rPr>
          <w:fldChar w:fldCharType="separate"/>
        </w:r>
        <w:r w:rsidR="0055763A">
          <w:rPr>
            <w:noProof/>
            <w:webHidden/>
          </w:rPr>
          <w:t>32</w:t>
        </w:r>
        <w:r w:rsidR="0055763A">
          <w:rPr>
            <w:noProof/>
            <w:webHidden/>
          </w:rPr>
          <w:fldChar w:fldCharType="end"/>
        </w:r>
      </w:hyperlink>
    </w:p>
    <w:p w14:paraId="5C3B7282"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5" w:history="1">
        <w:r w:rsidR="0055763A" w:rsidRPr="005530FB">
          <w:rPr>
            <w:rStyle w:val="Hypertextovprepojenie"/>
            <w:noProof/>
          </w:rPr>
          <w:t>2.4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Finančné riadenie</w:t>
        </w:r>
        <w:r w:rsidR="0055763A">
          <w:rPr>
            <w:noProof/>
            <w:webHidden/>
          </w:rPr>
          <w:tab/>
        </w:r>
        <w:r w:rsidR="0055763A">
          <w:rPr>
            <w:noProof/>
            <w:webHidden/>
          </w:rPr>
          <w:fldChar w:fldCharType="begin"/>
        </w:r>
        <w:r w:rsidR="0055763A">
          <w:rPr>
            <w:noProof/>
            <w:webHidden/>
          </w:rPr>
          <w:instrText xml:space="preserve"> PAGEREF _Toc74740345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6FA4CC1A" w14:textId="77777777" w:rsidR="0055763A" w:rsidRDefault="00FA6C91">
      <w:pPr>
        <w:pStyle w:val="Obsah3"/>
        <w:rPr>
          <w:rFonts w:asciiTheme="minorHAnsi" w:eastAsiaTheme="minorEastAsia" w:hAnsiTheme="minorHAnsi" w:cstheme="minorBidi"/>
          <w:noProof/>
          <w:sz w:val="22"/>
          <w:szCs w:val="22"/>
          <w:lang w:eastAsia="sk-SK"/>
        </w:rPr>
      </w:pPr>
      <w:hyperlink w:anchor="_Toc74740346" w:history="1">
        <w:r w:rsidR="0055763A" w:rsidRPr="005530FB">
          <w:rPr>
            <w:rStyle w:val="Hypertextovprepojenie"/>
            <w:noProof/>
          </w:rPr>
          <w:t>2.4.1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Vedenie účtovníctva</w:t>
        </w:r>
        <w:r w:rsidR="0055763A">
          <w:rPr>
            <w:noProof/>
            <w:webHidden/>
          </w:rPr>
          <w:tab/>
        </w:r>
        <w:r w:rsidR="0055763A">
          <w:rPr>
            <w:noProof/>
            <w:webHidden/>
          </w:rPr>
          <w:fldChar w:fldCharType="begin"/>
        </w:r>
        <w:r w:rsidR="0055763A">
          <w:rPr>
            <w:noProof/>
            <w:webHidden/>
          </w:rPr>
          <w:instrText xml:space="preserve"> PAGEREF _Toc74740346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2036EA59" w14:textId="77777777" w:rsidR="0055763A" w:rsidRDefault="00FA6C91">
      <w:pPr>
        <w:pStyle w:val="Obsah3"/>
        <w:rPr>
          <w:rFonts w:asciiTheme="minorHAnsi" w:eastAsiaTheme="minorEastAsia" w:hAnsiTheme="minorHAnsi" w:cstheme="minorBidi"/>
          <w:noProof/>
          <w:sz w:val="22"/>
          <w:szCs w:val="22"/>
          <w:lang w:eastAsia="sk-SK"/>
        </w:rPr>
      </w:pPr>
      <w:hyperlink w:anchor="_Toc74740347" w:history="1">
        <w:r w:rsidR="0055763A" w:rsidRPr="005530FB">
          <w:rPr>
            <w:rStyle w:val="Hypertextovprepojenie"/>
            <w:noProof/>
          </w:rPr>
          <w:t>2.4.2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Účty a platby prijímateľa</w:t>
        </w:r>
        <w:r w:rsidR="0055763A">
          <w:rPr>
            <w:noProof/>
            <w:webHidden/>
          </w:rPr>
          <w:tab/>
        </w:r>
        <w:r w:rsidR="0055763A">
          <w:rPr>
            <w:noProof/>
            <w:webHidden/>
          </w:rPr>
          <w:fldChar w:fldCharType="begin"/>
        </w:r>
        <w:r w:rsidR="0055763A">
          <w:rPr>
            <w:noProof/>
            <w:webHidden/>
          </w:rPr>
          <w:instrText xml:space="preserve"> PAGEREF _Toc74740347 \h </w:instrText>
        </w:r>
        <w:r w:rsidR="0055763A">
          <w:rPr>
            <w:noProof/>
            <w:webHidden/>
          </w:rPr>
        </w:r>
        <w:r w:rsidR="0055763A">
          <w:rPr>
            <w:noProof/>
            <w:webHidden/>
          </w:rPr>
          <w:fldChar w:fldCharType="separate"/>
        </w:r>
        <w:r w:rsidR="0055763A">
          <w:rPr>
            <w:noProof/>
            <w:webHidden/>
          </w:rPr>
          <w:t>35</w:t>
        </w:r>
        <w:r w:rsidR="0055763A">
          <w:rPr>
            <w:noProof/>
            <w:webHidden/>
          </w:rPr>
          <w:fldChar w:fldCharType="end"/>
        </w:r>
      </w:hyperlink>
    </w:p>
    <w:p w14:paraId="75C91732" w14:textId="77777777" w:rsidR="0055763A" w:rsidRDefault="00FA6C91">
      <w:pPr>
        <w:pStyle w:val="Obsah3"/>
        <w:rPr>
          <w:rFonts w:asciiTheme="minorHAnsi" w:eastAsiaTheme="minorEastAsia" w:hAnsiTheme="minorHAnsi" w:cstheme="minorBidi"/>
          <w:noProof/>
          <w:sz w:val="22"/>
          <w:szCs w:val="22"/>
          <w:lang w:eastAsia="sk-SK"/>
        </w:rPr>
      </w:pPr>
      <w:hyperlink w:anchor="_Toc74740348" w:history="1">
        <w:r w:rsidR="0055763A" w:rsidRPr="005530FB">
          <w:rPr>
            <w:rStyle w:val="Hypertextovprepojenie"/>
            <w:noProof/>
          </w:rPr>
          <w:t>2.4.3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Oprávnenosť výdavkov</w:t>
        </w:r>
        <w:r w:rsidR="0055763A">
          <w:rPr>
            <w:noProof/>
            <w:webHidden/>
          </w:rPr>
          <w:tab/>
        </w:r>
        <w:r w:rsidR="0055763A">
          <w:rPr>
            <w:noProof/>
            <w:webHidden/>
          </w:rPr>
          <w:fldChar w:fldCharType="begin"/>
        </w:r>
        <w:r w:rsidR="0055763A">
          <w:rPr>
            <w:noProof/>
            <w:webHidden/>
          </w:rPr>
          <w:instrText xml:space="preserve"> PAGEREF _Toc74740348 \h </w:instrText>
        </w:r>
        <w:r w:rsidR="0055763A">
          <w:rPr>
            <w:noProof/>
            <w:webHidden/>
          </w:rPr>
        </w:r>
        <w:r w:rsidR="0055763A">
          <w:rPr>
            <w:noProof/>
            <w:webHidden/>
          </w:rPr>
          <w:fldChar w:fldCharType="separate"/>
        </w:r>
        <w:r w:rsidR="0055763A">
          <w:rPr>
            <w:noProof/>
            <w:webHidden/>
          </w:rPr>
          <w:t>38</w:t>
        </w:r>
        <w:r w:rsidR="0055763A">
          <w:rPr>
            <w:noProof/>
            <w:webHidden/>
          </w:rPr>
          <w:fldChar w:fldCharType="end"/>
        </w:r>
      </w:hyperlink>
    </w:p>
    <w:p w14:paraId="3E8BC237" w14:textId="77777777" w:rsidR="0055763A" w:rsidRDefault="00FA6C91">
      <w:pPr>
        <w:pStyle w:val="Obsah3"/>
        <w:rPr>
          <w:rFonts w:asciiTheme="minorHAnsi" w:eastAsiaTheme="minorEastAsia" w:hAnsiTheme="minorHAnsi" w:cstheme="minorBidi"/>
          <w:noProof/>
          <w:sz w:val="22"/>
          <w:szCs w:val="22"/>
          <w:lang w:eastAsia="sk-SK"/>
        </w:rPr>
      </w:pPr>
      <w:hyperlink w:anchor="_Toc74740349" w:history="1">
        <w:r w:rsidR="0055763A" w:rsidRPr="005530FB">
          <w:rPr>
            <w:rStyle w:val="Hypertextovprepojenie"/>
            <w:noProof/>
          </w:rPr>
          <w:t>2.4.4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Postupy pri žiadosti o platbu</w:t>
        </w:r>
        <w:r w:rsidR="0055763A">
          <w:rPr>
            <w:noProof/>
            <w:webHidden/>
          </w:rPr>
          <w:tab/>
        </w:r>
        <w:r w:rsidR="0055763A">
          <w:rPr>
            <w:noProof/>
            <w:webHidden/>
          </w:rPr>
          <w:fldChar w:fldCharType="begin"/>
        </w:r>
        <w:r w:rsidR="0055763A">
          <w:rPr>
            <w:noProof/>
            <w:webHidden/>
          </w:rPr>
          <w:instrText xml:space="preserve"> PAGEREF _Toc74740349 \h </w:instrText>
        </w:r>
        <w:r w:rsidR="0055763A">
          <w:rPr>
            <w:noProof/>
            <w:webHidden/>
          </w:rPr>
        </w:r>
        <w:r w:rsidR="0055763A">
          <w:rPr>
            <w:noProof/>
            <w:webHidden/>
          </w:rPr>
          <w:fldChar w:fldCharType="separate"/>
        </w:r>
        <w:r w:rsidR="0055763A">
          <w:rPr>
            <w:noProof/>
            <w:webHidden/>
          </w:rPr>
          <w:t>65</w:t>
        </w:r>
        <w:r w:rsidR="0055763A">
          <w:rPr>
            <w:noProof/>
            <w:webHidden/>
          </w:rPr>
          <w:fldChar w:fldCharType="end"/>
        </w:r>
      </w:hyperlink>
    </w:p>
    <w:p w14:paraId="12A684EF" w14:textId="77777777" w:rsidR="0055763A" w:rsidRDefault="00FA6C91">
      <w:pPr>
        <w:pStyle w:val="Obsah3"/>
        <w:rPr>
          <w:rFonts w:asciiTheme="minorHAnsi" w:eastAsiaTheme="minorEastAsia" w:hAnsiTheme="minorHAnsi" w:cstheme="minorBidi"/>
          <w:noProof/>
          <w:sz w:val="22"/>
          <w:szCs w:val="22"/>
          <w:lang w:eastAsia="sk-SK"/>
        </w:rPr>
      </w:pPr>
      <w:hyperlink w:anchor="_Toc74740350" w:history="1">
        <w:r w:rsidR="0055763A" w:rsidRPr="005530FB">
          <w:rPr>
            <w:rStyle w:val="Hypertextovprepojenie"/>
            <w:noProof/>
          </w:rPr>
          <w:t>2.4.5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Špecifiká jednotlivých systémov financovania</w:t>
        </w:r>
        <w:r w:rsidR="0055763A">
          <w:rPr>
            <w:noProof/>
            <w:webHidden/>
          </w:rPr>
          <w:tab/>
        </w:r>
        <w:r w:rsidR="0055763A">
          <w:rPr>
            <w:noProof/>
            <w:webHidden/>
          </w:rPr>
          <w:fldChar w:fldCharType="begin"/>
        </w:r>
        <w:r w:rsidR="0055763A">
          <w:rPr>
            <w:noProof/>
            <w:webHidden/>
          </w:rPr>
          <w:instrText xml:space="preserve"> PAGEREF _Toc74740350 \h </w:instrText>
        </w:r>
        <w:r w:rsidR="0055763A">
          <w:rPr>
            <w:noProof/>
            <w:webHidden/>
          </w:rPr>
        </w:r>
        <w:r w:rsidR="0055763A">
          <w:rPr>
            <w:noProof/>
            <w:webHidden/>
          </w:rPr>
          <w:fldChar w:fldCharType="separate"/>
        </w:r>
        <w:r w:rsidR="0055763A">
          <w:rPr>
            <w:noProof/>
            <w:webHidden/>
          </w:rPr>
          <w:t>66</w:t>
        </w:r>
        <w:r w:rsidR="0055763A">
          <w:rPr>
            <w:noProof/>
            <w:webHidden/>
          </w:rPr>
          <w:fldChar w:fldCharType="end"/>
        </w:r>
      </w:hyperlink>
    </w:p>
    <w:p w14:paraId="19468D35" w14:textId="77777777" w:rsidR="0055763A" w:rsidRDefault="00FA6C91">
      <w:pPr>
        <w:pStyle w:val="Obsah3"/>
        <w:rPr>
          <w:rFonts w:asciiTheme="minorHAnsi" w:eastAsiaTheme="minorEastAsia" w:hAnsiTheme="minorHAnsi" w:cstheme="minorBidi"/>
          <w:noProof/>
          <w:sz w:val="22"/>
          <w:szCs w:val="22"/>
          <w:lang w:eastAsia="sk-SK"/>
        </w:rPr>
      </w:pPr>
      <w:hyperlink w:anchor="_Toc74740351" w:history="1">
        <w:r w:rsidR="0055763A" w:rsidRPr="005530FB">
          <w:rPr>
            <w:rStyle w:val="Hypertextovprepojenie"/>
            <w:noProof/>
            <w:lang w:eastAsia="cs-CZ"/>
          </w:rPr>
          <w:t>2.4.6</w:t>
        </w:r>
        <w:r w:rsidR="0055763A">
          <w:rPr>
            <w:rFonts w:asciiTheme="minorHAnsi" w:eastAsiaTheme="minorEastAsia" w:hAnsiTheme="minorHAnsi" w:cstheme="minorBidi"/>
            <w:noProof/>
            <w:sz w:val="22"/>
            <w:szCs w:val="22"/>
            <w:lang w:eastAsia="sk-SK"/>
          </w:rPr>
          <w:tab/>
        </w:r>
        <w:r w:rsidR="0055763A" w:rsidRPr="005530FB">
          <w:rPr>
            <w:rStyle w:val="Hypertextovprepojenie"/>
            <w:caps/>
            <w:noProof/>
            <w:lang w:eastAsia="cs-CZ"/>
          </w:rPr>
          <w:t>Ú</w:t>
        </w:r>
        <w:r w:rsidR="0055763A" w:rsidRPr="005530FB">
          <w:rPr>
            <w:rStyle w:val="Hypertextovprepojenie"/>
            <w:noProof/>
            <w:lang w:eastAsia="cs-CZ"/>
          </w:rPr>
          <w:t>čtovné doklady a ich prílohy</w:t>
        </w:r>
        <w:r w:rsidR="0055763A">
          <w:rPr>
            <w:noProof/>
            <w:webHidden/>
          </w:rPr>
          <w:tab/>
        </w:r>
        <w:r w:rsidR="0055763A">
          <w:rPr>
            <w:noProof/>
            <w:webHidden/>
          </w:rPr>
          <w:fldChar w:fldCharType="begin"/>
        </w:r>
        <w:r w:rsidR="0055763A">
          <w:rPr>
            <w:noProof/>
            <w:webHidden/>
          </w:rPr>
          <w:instrText xml:space="preserve"> PAGEREF _Toc74740351 \h </w:instrText>
        </w:r>
        <w:r w:rsidR="0055763A">
          <w:rPr>
            <w:noProof/>
            <w:webHidden/>
          </w:rPr>
        </w:r>
        <w:r w:rsidR="0055763A">
          <w:rPr>
            <w:noProof/>
            <w:webHidden/>
          </w:rPr>
          <w:fldChar w:fldCharType="separate"/>
        </w:r>
        <w:r w:rsidR="0055763A">
          <w:rPr>
            <w:noProof/>
            <w:webHidden/>
          </w:rPr>
          <w:t>73</w:t>
        </w:r>
        <w:r w:rsidR="0055763A">
          <w:rPr>
            <w:noProof/>
            <w:webHidden/>
          </w:rPr>
          <w:fldChar w:fldCharType="end"/>
        </w:r>
      </w:hyperlink>
    </w:p>
    <w:p w14:paraId="42A3EF90" w14:textId="77777777" w:rsidR="0055763A" w:rsidRDefault="00FA6C91">
      <w:pPr>
        <w:pStyle w:val="Obsah3"/>
        <w:rPr>
          <w:rFonts w:asciiTheme="minorHAnsi" w:eastAsiaTheme="minorEastAsia" w:hAnsiTheme="minorHAnsi" w:cstheme="minorBidi"/>
          <w:noProof/>
          <w:sz w:val="22"/>
          <w:szCs w:val="22"/>
          <w:lang w:eastAsia="sk-SK"/>
        </w:rPr>
      </w:pPr>
      <w:hyperlink w:anchor="_Toc74740352" w:history="1">
        <w:r w:rsidR="0055763A" w:rsidRPr="005530FB">
          <w:rPr>
            <w:rStyle w:val="Hypertextovprepojenie"/>
            <w:noProof/>
          </w:rPr>
          <w:t>2.4.7</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Nezrovnalosti a vysporiadanie finančných vzťahov</w:t>
        </w:r>
        <w:r w:rsidR="0055763A">
          <w:rPr>
            <w:noProof/>
            <w:webHidden/>
          </w:rPr>
          <w:tab/>
        </w:r>
        <w:r w:rsidR="0055763A">
          <w:rPr>
            <w:noProof/>
            <w:webHidden/>
          </w:rPr>
          <w:fldChar w:fldCharType="begin"/>
        </w:r>
        <w:r w:rsidR="0055763A">
          <w:rPr>
            <w:noProof/>
            <w:webHidden/>
          </w:rPr>
          <w:instrText xml:space="preserve"> PAGEREF _Toc74740352 \h </w:instrText>
        </w:r>
        <w:r w:rsidR="0055763A">
          <w:rPr>
            <w:noProof/>
            <w:webHidden/>
          </w:rPr>
        </w:r>
        <w:r w:rsidR="0055763A">
          <w:rPr>
            <w:noProof/>
            <w:webHidden/>
          </w:rPr>
          <w:fldChar w:fldCharType="separate"/>
        </w:r>
        <w:r w:rsidR="0055763A">
          <w:rPr>
            <w:noProof/>
            <w:webHidden/>
          </w:rPr>
          <w:t>88</w:t>
        </w:r>
        <w:r w:rsidR="0055763A">
          <w:rPr>
            <w:noProof/>
            <w:webHidden/>
          </w:rPr>
          <w:fldChar w:fldCharType="end"/>
        </w:r>
      </w:hyperlink>
    </w:p>
    <w:p w14:paraId="262A41D4"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3" w:history="1">
        <w:r w:rsidR="0055763A" w:rsidRPr="005530FB">
          <w:rPr>
            <w:rStyle w:val="Hypertextovprepojenie"/>
            <w:noProof/>
          </w:rPr>
          <w:t>2.5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Verejné obstarávanie</w:t>
        </w:r>
        <w:r w:rsidR="0055763A">
          <w:rPr>
            <w:noProof/>
            <w:webHidden/>
          </w:rPr>
          <w:tab/>
        </w:r>
        <w:r w:rsidR="0055763A">
          <w:rPr>
            <w:noProof/>
            <w:webHidden/>
          </w:rPr>
          <w:fldChar w:fldCharType="begin"/>
        </w:r>
        <w:r w:rsidR="0055763A">
          <w:rPr>
            <w:noProof/>
            <w:webHidden/>
          </w:rPr>
          <w:instrText xml:space="preserve"> PAGEREF _Toc74740353 \h </w:instrText>
        </w:r>
        <w:r w:rsidR="0055763A">
          <w:rPr>
            <w:noProof/>
            <w:webHidden/>
          </w:rPr>
        </w:r>
        <w:r w:rsidR="0055763A">
          <w:rPr>
            <w:noProof/>
            <w:webHidden/>
          </w:rPr>
          <w:fldChar w:fldCharType="separate"/>
        </w:r>
        <w:r w:rsidR="0055763A">
          <w:rPr>
            <w:noProof/>
            <w:webHidden/>
          </w:rPr>
          <w:t>93</w:t>
        </w:r>
        <w:r w:rsidR="0055763A">
          <w:rPr>
            <w:noProof/>
            <w:webHidden/>
          </w:rPr>
          <w:fldChar w:fldCharType="end"/>
        </w:r>
      </w:hyperlink>
    </w:p>
    <w:p w14:paraId="3E2C25AD" w14:textId="77777777" w:rsidR="0055763A" w:rsidRDefault="00FA6C9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4" w:history="1">
        <w:r w:rsidR="0055763A" w:rsidRPr="005530FB">
          <w:rPr>
            <w:rStyle w:val="Hypertextovprepojenie"/>
            <w:noProof/>
          </w:rPr>
          <w:t>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Kontrola a overovanie oprávnenosti výdavkov</w:t>
        </w:r>
        <w:r w:rsidR="0055763A">
          <w:rPr>
            <w:noProof/>
            <w:webHidden/>
          </w:rPr>
          <w:tab/>
        </w:r>
        <w:r w:rsidR="0055763A">
          <w:rPr>
            <w:noProof/>
            <w:webHidden/>
          </w:rPr>
          <w:fldChar w:fldCharType="begin"/>
        </w:r>
        <w:r w:rsidR="0055763A">
          <w:rPr>
            <w:noProof/>
            <w:webHidden/>
          </w:rPr>
          <w:instrText xml:space="preserve"> PAGEREF _Toc74740354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EAE3883"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5" w:history="1">
        <w:r w:rsidR="0055763A" w:rsidRPr="005530FB">
          <w:rPr>
            <w:rStyle w:val="Hypertextovprepojenie"/>
            <w:noProof/>
          </w:rPr>
          <w:t>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Administratívna finančná kontrola</w:t>
        </w:r>
        <w:r w:rsidR="0055763A">
          <w:rPr>
            <w:noProof/>
            <w:webHidden/>
          </w:rPr>
          <w:tab/>
        </w:r>
        <w:r w:rsidR="0055763A">
          <w:rPr>
            <w:noProof/>
            <w:webHidden/>
          </w:rPr>
          <w:fldChar w:fldCharType="begin"/>
        </w:r>
        <w:r w:rsidR="0055763A">
          <w:rPr>
            <w:noProof/>
            <w:webHidden/>
          </w:rPr>
          <w:instrText xml:space="preserve"> PAGEREF _Toc74740355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CBACB30" w14:textId="77777777" w:rsidR="0055763A" w:rsidRDefault="00FA6C9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6" w:history="1">
        <w:r w:rsidR="0055763A" w:rsidRPr="005530FB">
          <w:rPr>
            <w:rStyle w:val="Hypertextovprepojenie"/>
            <w:noProof/>
          </w:rPr>
          <w:t>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Finančná kontrola na mieste</w:t>
        </w:r>
        <w:r w:rsidR="0055763A">
          <w:rPr>
            <w:noProof/>
            <w:webHidden/>
          </w:rPr>
          <w:tab/>
        </w:r>
        <w:r w:rsidR="0055763A">
          <w:rPr>
            <w:noProof/>
            <w:webHidden/>
          </w:rPr>
          <w:fldChar w:fldCharType="begin"/>
        </w:r>
        <w:r w:rsidR="0055763A">
          <w:rPr>
            <w:noProof/>
            <w:webHidden/>
          </w:rPr>
          <w:instrText xml:space="preserve"> PAGEREF _Toc74740356 \h </w:instrText>
        </w:r>
        <w:r w:rsidR="0055763A">
          <w:rPr>
            <w:noProof/>
            <w:webHidden/>
          </w:rPr>
        </w:r>
        <w:r w:rsidR="0055763A">
          <w:rPr>
            <w:noProof/>
            <w:webHidden/>
          </w:rPr>
          <w:fldChar w:fldCharType="separate"/>
        </w:r>
        <w:r w:rsidR="0055763A">
          <w:rPr>
            <w:noProof/>
            <w:webHidden/>
          </w:rPr>
          <w:t>97</w:t>
        </w:r>
        <w:r w:rsidR="0055763A">
          <w:rPr>
            <w:noProof/>
            <w:webHidden/>
          </w:rPr>
          <w:fldChar w:fldCharType="end"/>
        </w:r>
      </w:hyperlink>
    </w:p>
    <w:p w14:paraId="6511C2DB" w14:textId="77777777" w:rsidR="0055763A" w:rsidRDefault="00FA6C9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7" w:history="1">
        <w:r w:rsidR="0055763A" w:rsidRPr="005530FB">
          <w:rPr>
            <w:rStyle w:val="Hypertextovprepojenie"/>
            <w:noProof/>
          </w:rPr>
          <w:t>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Prechodné a záverečné ustanovenia</w:t>
        </w:r>
        <w:r w:rsidR="0055763A">
          <w:rPr>
            <w:noProof/>
            <w:webHidden/>
          </w:rPr>
          <w:tab/>
        </w:r>
        <w:r w:rsidR="0055763A">
          <w:rPr>
            <w:noProof/>
            <w:webHidden/>
          </w:rPr>
          <w:fldChar w:fldCharType="begin"/>
        </w:r>
        <w:r w:rsidR="0055763A">
          <w:rPr>
            <w:noProof/>
            <w:webHidden/>
          </w:rPr>
          <w:instrText xml:space="preserve"> PAGEREF _Toc74740357 \h </w:instrText>
        </w:r>
        <w:r w:rsidR="0055763A">
          <w:rPr>
            <w:noProof/>
            <w:webHidden/>
          </w:rPr>
        </w:r>
        <w:r w:rsidR="0055763A">
          <w:rPr>
            <w:noProof/>
            <w:webHidden/>
          </w:rPr>
          <w:fldChar w:fldCharType="separate"/>
        </w:r>
        <w:r w:rsidR="0055763A">
          <w:rPr>
            <w:noProof/>
            <w:webHidden/>
          </w:rPr>
          <w:t>104</w:t>
        </w:r>
        <w:r w:rsidR="0055763A">
          <w:rPr>
            <w:noProof/>
            <w:webHidden/>
          </w:rPr>
          <w:fldChar w:fldCharType="end"/>
        </w:r>
      </w:hyperlink>
    </w:p>
    <w:p w14:paraId="756D4444" w14:textId="77777777" w:rsidR="0055763A" w:rsidRDefault="00FA6C9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8" w:history="1">
        <w:r w:rsidR="0055763A" w:rsidRPr="005530FB">
          <w:rPr>
            <w:rStyle w:val="Hypertextovprepojenie"/>
            <w:noProof/>
          </w:rPr>
          <w:t>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Prílohy</w:t>
        </w:r>
        <w:r w:rsidR="0055763A">
          <w:rPr>
            <w:noProof/>
            <w:webHidden/>
          </w:rPr>
          <w:tab/>
        </w:r>
        <w:r w:rsidR="0055763A">
          <w:rPr>
            <w:noProof/>
            <w:webHidden/>
          </w:rPr>
          <w:fldChar w:fldCharType="begin"/>
        </w:r>
        <w:r w:rsidR="0055763A">
          <w:rPr>
            <w:noProof/>
            <w:webHidden/>
          </w:rPr>
          <w:instrText xml:space="preserve"> PAGEREF _Toc74740358 \h </w:instrText>
        </w:r>
        <w:r w:rsidR="0055763A">
          <w:rPr>
            <w:noProof/>
            <w:webHidden/>
          </w:rPr>
        </w:r>
        <w:r w:rsidR="0055763A">
          <w:rPr>
            <w:noProof/>
            <w:webHidden/>
          </w:rPr>
          <w:fldChar w:fldCharType="separate"/>
        </w:r>
        <w:r w:rsidR="0055763A">
          <w:rPr>
            <w:noProof/>
            <w:webHidden/>
          </w:rPr>
          <w:t>105</w:t>
        </w:r>
        <w:r w:rsidR="0055763A">
          <w:rPr>
            <w:noProof/>
            <w:webHidden/>
          </w:rPr>
          <w:fldChar w:fldCharType="end"/>
        </w:r>
      </w:hyperlink>
    </w:p>
    <w:p w14:paraId="7BE0D671" w14:textId="5FA630B9" w:rsidR="0055763A" w:rsidRDefault="00FA6C91">
      <w:pPr>
        <w:pStyle w:val="Obsah1"/>
        <w:tabs>
          <w:tab w:val="right" w:leader="dot" w:pos="9060"/>
        </w:tabs>
        <w:rPr>
          <w:rFonts w:asciiTheme="minorHAnsi" w:eastAsiaTheme="minorEastAsia" w:hAnsiTheme="minorHAnsi" w:cstheme="minorBidi"/>
          <w:noProof/>
          <w:sz w:val="22"/>
          <w:szCs w:val="22"/>
          <w:lang w:eastAsia="sk-SK"/>
        </w:rPr>
      </w:pPr>
      <w:hyperlink w:anchor="_Toc74740359" w:history="1">
        <w:r w:rsidR="0055763A" w:rsidRPr="005530FB">
          <w:rPr>
            <w:rStyle w:val="Hypertextovprepojenie"/>
            <w:noProof/>
          </w:rPr>
          <w:t xml:space="preserve">6 </w:t>
        </w:r>
        <w:r w:rsidR="0055763A">
          <w:rPr>
            <w:rStyle w:val="Hypertextovprepojenie"/>
            <w:noProof/>
          </w:rPr>
          <w:t xml:space="preserve">    Sumár najčastejších identifiko</w:t>
        </w:r>
        <w:r w:rsidR="0055763A" w:rsidRPr="005530FB">
          <w:rPr>
            <w:rStyle w:val="Hypertextovprepojenie"/>
            <w:noProof/>
          </w:rPr>
          <w:t>vaných chýb</w:t>
        </w:r>
        <w:r w:rsidR="0055763A">
          <w:rPr>
            <w:noProof/>
            <w:webHidden/>
          </w:rPr>
          <w:tab/>
        </w:r>
        <w:r w:rsidR="0055763A">
          <w:rPr>
            <w:noProof/>
            <w:webHidden/>
          </w:rPr>
          <w:fldChar w:fldCharType="begin"/>
        </w:r>
        <w:r w:rsidR="0055763A">
          <w:rPr>
            <w:noProof/>
            <w:webHidden/>
          </w:rPr>
          <w:instrText xml:space="preserve"> PAGEREF _Toc74740359 \h </w:instrText>
        </w:r>
        <w:r w:rsidR="0055763A">
          <w:rPr>
            <w:noProof/>
            <w:webHidden/>
          </w:rPr>
        </w:r>
        <w:r w:rsidR="0055763A">
          <w:rPr>
            <w:noProof/>
            <w:webHidden/>
          </w:rPr>
          <w:fldChar w:fldCharType="separate"/>
        </w:r>
        <w:r w:rsidR="0055763A">
          <w:rPr>
            <w:noProof/>
            <w:webHidden/>
          </w:rPr>
          <w:t>107</w:t>
        </w:r>
        <w:r w:rsidR="0055763A">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28" w:name="_Toc440372853"/>
      <w:bookmarkStart w:id="29" w:name="_Toc74740330"/>
      <w:r w:rsidRPr="0073389C">
        <w:rPr>
          <w:rFonts w:ascii="Arial" w:hAnsi="Arial"/>
          <w:lang w:val="sk-SK"/>
        </w:rPr>
        <w:lastRenderedPageBreak/>
        <w:t>Úvod</w:t>
      </w:r>
      <w:bookmarkEnd w:id="27"/>
      <w:bookmarkEnd w:id="28"/>
      <w:bookmarkEnd w:id="29"/>
    </w:p>
    <w:p w14:paraId="65E8E028" w14:textId="77777777" w:rsidR="00AE5A8F" w:rsidRPr="0073389C" w:rsidRDefault="00AE5A8F" w:rsidP="009F56AB">
      <w:pPr>
        <w:pStyle w:val="Nadpis2"/>
        <w:spacing w:line="288" w:lineRule="auto"/>
        <w:jc w:val="both"/>
        <w:rPr>
          <w:lang w:val="sk-SK"/>
        </w:rPr>
      </w:pPr>
      <w:bookmarkStart w:id="30" w:name="_Toc410907844"/>
      <w:r w:rsidRPr="0073389C">
        <w:rPr>
          <w:lang w:val="sk-SK"/>
        </w:rPr>
        <w:t xml:space="preserve"> </w:t>
      </w:r>
      <w:bookmarkStart w:id="31" w:name="_Toc440372854"/>
      <w:bookmarkStart w:id="32" w:name="_Toc7474033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0"/>
      <w:r w:rsidR="00A028FD" w:rsidRPr="0073389C">
        <w:rPr>
          <w:lang w:val="sk-SK"/>
        </w:rPr>
        <w:t xml:space="preserve"> pre p</w:t>
      </w:r>
      <w:r w:rsidR="001917F5" w:rsidRPr="0073389C">
        <w:rPr>
          <w:lang w:val="sk-SK"/>
        </w:rPr>
        <w:t>rijímateľa</w:t>
      </w:r>
      <w:bookmarkEnd w:id="31"/>
      <w:bookmarkEnd w:id="32"/>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9" w:history="1">
        <w:r w:rsidRPr="0073389C">
          <w:rPr>
            <w:rStyle w:val="Hypertextovprepojenie"/>
          </w:rPr>
          <w:t>www.partnerskadohoda.gov.sk</w:t>
        </w:r>
      </w:hyperlink>
      <w:r w:rsidRPr="0073389C">
        <w:t xml:space="preserve">, SFR je zverejnený na stránke </w:t>
      </w:r>
      <w:hyperlink r:id="rId10"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6ADC4A1D" w:rsidR="002F0379" w:rsidRDefault="00C709A5" w:rsidP="002F0379">
      <w:pPr>
        <w:autoSpaceDE w:val="0"/>
        <w:autoSpaceDN w:val="0"/>
        <w:adjustRightInd w:val="0"/>
        <w:spacing w:before="120" w:after="120" w:line="288" w:lineRule="auto"/>
        <w:jc w:val="both"/>
        <w:rPr>
          <w:sz w:val="20"/>
          <w:szCs w:val="20"/>
        </w:rPr>
      </w:pPr>
      <w:r>
        <w:t>Z účinnosťou od 15.</w:t>
      </w:r>
      <w:r w:rsidR="004D61A7">
        <w:rPr>
          <w:bCs/>
        </w:rPr>
        <w:t xml:space="preserve"> </w:t>
      </w:r>
      <w:r>
        <w:t>06.</w:t>
      </w:r>
      <w:r w:rsidR="004D61A7">
        <w:rPr>
          <w:bCs/>
        </w:rPr>
        <w:t xml:space="preserve"> </w:t>
      </w:r>
      <w:r>
        <w:t xml:space="preserve">2021 </w:t>
      </w:r>
      <w:r w:rsidRPr="00C709A5">
        <w:t xml:space="preserve"> spôsoboch kontroly projektov, kontrolu/finančnú kontrolu VO upravuje </w:t>
      </w:r>
      <w:r w:rsidR="002F0379">
        <w:rPr>
          <w:bCs/>
        </w:rPr>
        <w:t>„</w:t>
      </w:r>
      <w:r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1"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spacing w:after="120" w:line="288" w:lineRule="auto"/>
        <w:ind w:left="0" w:firstLine="0"/>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33" w:name="_Toc410907845"/>
      <w:bookmarkStart w:id="34" w:name="_Toc440372855"/>
      <w:bookmarkStart w:id="35" w:name="_Toc74740332"/>
      <w:r w:rsidRPr="0073389C">
        <w:rPr>
          <w:lang w:val="sk-SK"/>
        </w:rPr>
        <w:t>Cieľ príručky pre prijímateľa</w:t>
      </w:r>
      <w:bookmarkEnd w:id="33"/>
      <w:bookmarkEnd w:id="34"/>
      <w:bookmarkEnd w:id="35"/>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36" w:name="_Toc410907846"/>
      <w:bookmarkStart w:id="37" w:name="_Toc440372856"/>
      <w:bookmarkStart w:id="38" w:name="_Toc74740333"/>
      <w:r w:rsidRPr="0073389C">
        <w:rPr>
          <w:lang w:val="sk-SK"/>
        </w:rPr>
        <w:t>Definícia pojmov</w:t>
      </w:r>
      <w:bookmarkEnd w:id="36"/>
      <w:bookmarkEnd w:id="37"/>
      <w:bookmarkEnd w:id="38"/>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w:t>
      </w:r>
      <w:r w:rsidRPr="00D16509">
        <w:rPr>
          <w:rFonts w:cs="Arial"/>
          <w:szCs w:val="19"/>
          <w:lang w:val="sk-SK"/>
        </w:rPr>
        <w:lastRenderedPageBreak/>
        <w:t>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w:t>
      </w:r>
      <w:r w:rsidRPr="0073389C">
        <w:rPr>
          <w:rFonts w:cs="Arial"/>
          <w:szCs w:val="19"/>
          <w:lang w:val="sk-SK"/>
        </w:rPr>
        <w:lastRenderedPageBreak/>
        <w:t>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 xml:space="preserve">vzhľadom k cieľom projektu. Plán financovania obsahuje aj minimálne informácie </w:t>
      </w:r>
      <w:r w:rsidRPr="0073389C">
        <w:rPr>
          <w:rFonts w:cs="Arial"/>
          <w:szCs w:val="19"/>
          <w:lang w:val="sk-SK"/>
        </w:rPr>
        <w:lastRenderedPageBreak/>
        <w:t>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2"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xml:space="preserve">, ktorá narúša súťaž </w:t>
      </w:r>
      <w:r w:rsidRPr="0073389C">
        <w:rPr>
          <w:rFonts w:cs="Arial"/>
          <w:szCs w:val="19"/>
          <w:lang w:val="sk-SK"/>
        </w:rPr>
        <w:lastRenderedPageBreak/>
        <w:t>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39" w:name="_Toc410907847"/>
      <w:bookmarkStart w:id="40" w:name="_Toc440372857"/>
      <w:bookmarkStart w:id="41" w:name="_Toc74740334"/>
      <w:r>
        <w:rPr>
          <w:lang w:val="sk-SK"/>
        </w:rPr>
        <w:lastRenderedPageBreak/>
        <w:t>Použité s</w:t>
      </w:r>
      <w:r w:rsidR="00AE5A8F" w:rsidRPr="0073389C">
        <w:rPr>
          <w:lang w:val="sk-SK"/>
        </w:rPr>
        <w:t>kratky</w:t>
      </w:r>
      <w:bookmarkEnd w:id="39"/>
      <w:bookmarkEnd w:id="40"/>
      <w:bookmarkEnd w:id="41"/>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42" w:name="_Toc440372858"/>
      <w:bookmarkStart w:id="43" w:name="_Toc74740335"/>
      <w:r w:rsidRPr="0073389C">
        <w:rPr>
          <w:lang w:val="sk-SK"/>
        </w:rPr>
        <w:lastRenderedPageBreak/>
        <w:t>Legislatíva</w:t>
      </w:r>
      <w:bookmarkEnd w:id="42"/>
      <w:bookmarkEnd w:id="43"/>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44" w:name="_Toc410907848"/>
      <w:bookmarkStart w:id="45" w:name="_Toc440372859"/>
      <w:bookmarkStart w:id="46" w:name="_Toc74740336"/>
      <w:r w:rsidRPr="0073389C">
        <w:rPr>
          <w:rFonts w:ascii="Arial" w:hAnsi="Arial"/>
          <w:lang w:val="sk-SK"/>
        </w:rPr>
        <w:lastRenderedPageBreak/>
        <w:t>Realizácia projektov</w:t>
      </w:r>
      <w:bookmarkEnd w:id="44"/>
      <w:bookmarkEnd w:id="45"/>
      <w:bookmarkEnd w:id="46"/>
    </w:p>
    <w:p w14:paraId="38359EA5" w14:textId="77777777" w:rsidR="00AE5A8F" w:rsidRPr="0073389C" w:rsidRDefault="00AE5A8F" w:rsidP="009F56AB">
      <w:pPr>
        <w:pStyle w:val="Nadpis2"/>
        <w:spacing w:line="288" w:lineRule="auto"/>
        <w:rPr>
          <w:lang w:val="sk-SK"/>
        </w:rPr>
      </w:pPr>
      <w:bookmarkStart w:id="47" w:name="_Toc410907849"/>
      <w:bookmarkStart w:id="48" w:name="_Toc440372860"/>
      <w:bookmarkStart w:id="49" w:name="_Toc74740337"/>
      <w:r w:rsidRPr="0073389C">
        <w:rPr>
          <w:lang w:val="sk-SK"/>
        </w:rPr>
        <w:t>Všeobecné informácie k realizácii projektov</w:t>
      </w:r>
      <w:bookmarkEnd w:id="47"/>
      <w:bookmarkEnd w:id="48"/>
      <w:bookmarkEnd w:id="49"/>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50" w:name="_Toc410907850"/>
      <w:bookmarkStart w:id="51" w:name="_Toc440372861"/>
      <w:bookmarkStart w:id="52" w:name="_Toc74740338"/>
      <w:r w:rsidRPr="0073389C">
        <w:rPr>
          <w:lang w:val="sk-SK"/>
        </w:rPr>
        <w:t>Všeobecné informácie</w:t>
      </w:r>
      <w:bookmarkEnd w:id="50"/>
      <w:bookmarkEnd w:id="51"/>
      <w:bookmarkEnd w:id="52"/>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53" w:name="_Toc410907851"/>
      <w:bookmarkStart w:id="54" w:name="_Toc440372862"/>
      <w:bookmarkStart w:id="55" w:name="_Toc74740339"/>
      <w:r w:rsidRPr="0073389C">
        <w:rPr>
          <w:lang w:val="sk-SK"/>
        </w:rPr>
        <w:t>Na čo nezabudnúť po podpise zmluvy</w:t>
      </w:r>
      <w:bookmarkEnd w:id="53"/>
      <w:bookmarkEnd w:id="54"/>
      <w:bookmarkEnd w:id="55"/>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w:t>
      </w:r>
      <w:r>
        <w:lastRenderedPageBreak/>
        <w:t xml:space="preserve">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lastRenderedPageBreak/>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56" w:name="_Toc410907852"/>
      <w:bookmarkStart w:id="57" w:name="_Toc440372863"/>
      <w:bookmarkStart w:id="58" w:name="_Toc74740340"/>
      <w:r w:rsidRPr="0073389C">
        <w:rPr>
          <w:lang w:val="sk-SK"/>
        </w:rPr>
        <w:t>Monitorovanie projektu</w:t>
      </w:r>
      <w:bookmarkEnd w:id="56"/>
      <w:bookmarkEnd w:id="57"/>
      <w:bookmarkEnd w:id="58"/>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2"/>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 xml:space="preserve">iváciu Karty účastníka </w:t>
      </w:r>
      <w:r w:rsidR="00A85572">
        <w:rPr>
          <w:rFonts w:ascii="Arial" w:hAnsi="Arial" w:cs="Arial"/>
          <w:sz w:val="19"/>
          <w:szCs w:val="19"/>
          <w:lang w:val="sk-SK"/>
        </w:rPr>
        <w:lastRenderedPageBreak/>
        <w:t>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lastRenderedPageBreak/>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60" w:name="_Toc440372864"/>
      <w:bookmarkStart w:id="61" w:name="_Toc7474034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60"/>
      <w:bookmarkEnd w:id="61"/>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62" w:name="_Toc440372865"/>
      <w:bookmarkStart w:id="63" w:name="_Toc74740342"/>
      <w:r w:rsidRPr="0073389C">
        <w:rPr>
          <w:lang w:val="sk-SK"/>
        </w:rPr>
        <w:t>Charakter zmien a spôsob posudzovania zmien</w:t>
      </w:r>
      <w:bookmarkEnd w:id="62"/>
      <w:bookmarkEnd w:id="63"/>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w:t>
      </w:r>
      <w:r w:rsidR="0085571F" w:rsidRPr="0085571F">
        <w:lastRenderedPageBreak/>
        <w:t xml:space="preserve">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lastRenderedPageBreak/>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64" w:name="_Toc410907854"/>
      <w:bookmarkStart w:id="65" w:name="_Toc440372866"/>
      <w:bookmarkStart w:id="66" w:name="_Toc74740343"/>
      <w:r w:rsidRPr="0073389C">
        <w:rPr>
          <w:lang w:val="sk-SK"/>
        </w:rPr>
        <w:t>Administrácia zmenového konania</w:t>
      </w:r>
      <w:bookmarkEnd w:id="64"/>
      <w:bookmarkEnd w:id="65"/>
      <w:bookmarkEnd w:id="66"/>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w:t>
      </w:r>
      <w:r w:rsidR="00943DD7" w:rsidRPr="003E46C4">
        <w:rPr>
          <w:rFonts w:cs="Arial"/>
          <w:szCs w:val="19"/>
        </w:rPr>
        <w:lastRenderedPageBreak/>
        <w:t xml:space="preserve">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67" w:name="_Toc410031665"/>
      <w:bookmarkStart w:id="68"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lastRenderedPageBreak/>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69" w:name="_Toc440372867"/>
      <w:bookmarkStart w:id="70" w:name="_Toc74740344"/>
      <w:r w:rsidRPr="0073389C">
        <w:rPr>
          <w:lang w:val="sk-SK"/>
        </w:rPr>
        <w:t>Ukončenie zmluvného vzťahu</w:t>
      </w:r>
      <w:bookmarkEnd w:id="67"/>
      <w:bookmarkEnd w:id="68"/>
      <w:bookmarkEnd w:id="69"/>
      <w:bookmarkEnd w:id="70"/>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lastRenderedPageBreak/>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71" w:name="_Toc410907856"/>
      <w:bookmarkStart w:id="72" w:name="_Toc440372868"/>
      <w:bookmarkStart w:id="73" w:name="_Toc74740345"/>
      <w:r w:rsidRPr="0073389C">
        <w:rPr>
          <w:lang w:val="sk-SK"/>
        </w:rPr>
        <w:t>Finančné riadenie</w:t>
      </w:r>
      <w:bookmarkEnd w:id="71"/>
      <w:bookmarkEnd w:id="72"/>
      <w:bookmarkEnd w:id="73"/>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74" w:name="_Toc410907857"/>
      <w:bookmarkStart w:id="75" w:name="_Toc440372869"/>
      <w:bookmarkStart w:id="76" w:name="_Toc74740346"/>
      <w:r w:rsidRPr="0073389C">
        <w:rPr>
          <w:lang w:val="sk-SK"/>
        </w:rPr>
        <w:t>Vedenie účtovníct</w:t>
      </w:r>
      <w:r w:rsidR="004A616F" w:rsidRPr="0073389C">
        <w:rPr>
          <w:lang w:val="sk-SK"/>
        </w:rPr>
        <w:t>va</w:t>
      </w:r>
      <w:bookmarkEnd w:id="74"/>
      <w:bookmarkEnd w:id="75"/>
      <w:bookmarkEnd w:id="76"/>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lastRenderedPageBreak/>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77" w:name="_Toc440372870"/>
      <w:bookmarkStart w:id="78" w:name="_Toc74740347"/>
      <w:bookmarkStart w:id="79"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77"/>
      <w:bookmarkEnd w:id="78"/>
      <w:r w:rsidR="0039421B" w:rsidRPr="0073389C">
        <w:rPr>
          <w:lang w:val="sk-SK"/>
        </w:rPr>
        <w:t xml:space="preserve"> </w:t>
      </w:r>
    </w:p>
    <w:p w14:paraId="4B6D4FD5"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 xml:space="preserve">V prípade využitia systému refundácie môže prijímateľ realizovať úhrady oprávnených výdavkov aj z iných účtov otvorených prijímateľom pri dodržaní podmienky existencie jedného účtu na príjem prostriedkov EÚ </w:t>
      </w:r>
      <w:r w:rsidRPr="0073389C">
        <w:lastRenderedPageBreak/>
        <w:t>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lastRenderedPageBreak/>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ins w:id="80" w:author="Auto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ins w:id="81" w:author="Autor"/>
          <w:rFonts w:cs="Arial"/>
          <w:szCs w:val="19"/>
        </w:rPr>
      </w:pPr>
    </w:p>
    <w:p w14:paraId="05E62CE8" w14:textId="15CE3B4A" w:rsidR="007537C9" w:rsidRPr="00D877AF" w:rsidRDefault="007537C9" w:rsidP="000D4198">
      <w:pPr>
        <w:numPr>
          <w:ilvl w:val="0"/>
          <w:numId w:val="108"/>
        </w:numPr>
        <w:tabs>
          <w:tab w:val="num" w:pos="567"/>
        </w:tabs>
        <w:autoSpaceDE w:val="0"/>
        <w:autoSpaceDN w:val="0"/>
        <w:adjustRightInd w:val="0"/>
        <w:spacing w:afterLines="20" w:after="48"/>
        <w:ind w:left="284"/>
        <w:jc w:val="both"/>
        <w:rPr>
          <w:rFonts w:cs="Arial"/>
          <w:szCs w:val="19"/>
        </w:rPr>
        <w:pPrChange w:id="82" w:author="Autor">
          <w:pPr>
            <w:pStyle w:val="Odsekzoznamu"/>
            <w:numPr>
              <w:numId w:val="108"/>
            </w:numPr>
            <w:tabs>
              <w:tab w:val="num" w:pos="305"/>
              <w:tab w:val="num" w:pos="567"/>
            </w:tabs>
            <w:autoSpaceDE w:val="0"/>
            <w:autoSpaceDN w:val="0"/>
            <w:adjustRightInd w:val="0"/>
            <w:spacing w:afterLines="20" w:after="48"/>
            <w:ind w:left="284" w:hanging="360"/>
            <w:jc w:val="both"/>
          </w:pPr>
        </w:pPrChange>
      </w:pPr>
      <w:ins w:id="83" w:author="Auto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del w:id="84" w:author="Autor">
          <w:r>
            <w:rPr>
              <w:rFonts w:cs="Arial"/>
              <w:szCs w:val="16"/>
            </w:rPr>
            <w:delText>z </w:delText>
          </w:r>
        </w:del>
        <w:r w:rsidR="0066158B" w:rsidRPr="0066158B">
          <w:rPr>
            <w:rFonts w:cs="Arial"/>
            <w:szCs w:val="16"/>
          </w:rPr>
          <w:t>i z iných účtov otvorených prijímateľom;</w:t>
        </w:r>
        <w:del w:id="85" w:author="Autor">
          <w:r>
            <w:rPr>
              <w:rFonts w:cs="Arial"/>
              <w:szCs w:val="16"/>
            </w:rPr>
            <w:delText>rozpočtového výdavkového účtu v rámci rozpočtového roka;</w:delText>
          </w:r>
        </w:del>
      </w:ins>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86" w:name="_Toc440372871"/>
      <w:r w:rsidRPr="00E135DC">
        <w:rPr>
          <w:b/>
        </w:rPr>
        <w:t>Platby vo vzťahu prijímateľ – dodávateľ/zhotoviteľ</w:t>
      </w:r>
      <w:bookmarkEnd w:id="86"/>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87" w:name="_Toc440372872"/>
      <w:bookmarkStart w:id="88" w:name="_Toc74740348"/>
      <w:r w:rsidRPr="0073389C">
        <w:rPr>
          <w:lang w:val="sk-SK"/>
        </w:rPr>
        <w:t>Oprávnenosť výdavkov</w:t>
      </w:r>
      <w:bookmarkEnd w:id="79"/>
      <w:bookmarkEnd w:id="87"/>
      <w:bookmarkEnd w:id="88"/>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lastRenderedPageBreak/>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w:t>
      </w:r>
      <w:r w:rsidRPr="0073389C">
        <w:rPr>
          <w:rFonts w:ascii="Arial" w:hAnsi="Arial" w:cs="Arial"/>
          <w:sz w:val="19"/>
          <w:szCs w:val="19"/>
          <w:lang w:val="sk-SK" w:eastAsia="en-US"/>
        </w:rPr>
        <w:lastRenderedPageBreak/>
        <w:t>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w:t>
      </w:r>
      <w:r w:rsidRPr="0073389C">
        <w:lastRenderedPageBreak/>
        <w:t xml:space="preserve">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w:t>
      </w:r>
      <w:r w:rsidRPr="0032396F">
        <w:rPr>
          <w:rFonts w:cs="Arial"/>
          <w:b w:val="0"/>
          <w:color w:val="auto"/>
          <w:sz w:val="19"/>
          <w:szCs w:val="19"/>
          <w:lang w:val="sk-SK"/>
        </w:rPr>
        <w:lastRenderedPageBreak/>
        <w:t xml:space="preserve">„Projekt“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w:t>
      </w:r>
      <w:r>
        <w:lastRenderedPageBreak/>
        <w:t xml:space="preserve">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w:t>
      </w:r>
      <w:r w:rsidRPr="0073389C">
        <w:rPr>
          <w:b/>
        </w:rPr>
        <w:lastRenderedPageBreak/>
        <w:t>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w:t>
      </w:r>
      <w:r w:rsidRPr="0073389C">
        <w:lastRenderedPageBreak/>
        <w:t xml:space="preserve">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w:t>
      </w:r>
      <w:r w:rsidRPr="0073389C">
        <w:lastRenderedPageBreak/>
        <w:t xml:space="preserve">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lastRenderedPageBreak/>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lastRenderedPageBreak/>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3"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4"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w:t>
      </w:r>
      <w:r w:rsidRPr="003E1348">
        <w:rPr>
          <w:rFonts w:cs="Arial"/>
          <w:color w:val="auto"/>
          <w:sz w:val="19"/>
          <w:szCs w:val="19"/>
          <w:lang w:val="sk-SK"/>
        </w:rPr>
        <w:lastRenderedPageBreak/>
        <w:t xml:space="preserve">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5"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lastRenderedPageBreak/>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w:t>
      </w:r>
      <w:r w:rsidRPr="0099542E">
        <w:rPr>
          <w:rFonts w:cs="Arial"/>
        </w:rPr>
        <w:lastRenderedPageBreak/>
        <w:t>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89" w:name="_Toc361131496"/>
      <w:r w:rsidRPr="0073389C">
        <w:rPr>
          <w:rFonts w:ascii="Arial" w:hAnsi="Arial" w:cs="Arial"/>
          <w:b/>
          <w:sz w:val="19"/>
          <w:szCs w:val="19"/>
          <w:lang w:val="sk-SK" w:eastAsia="en-US"/>
        </w:rPr>
        <w:t>Problematika prekrývania sa výdavkov</w:t>
      </w:r>
      <w:bookmarkEnd w:id="89"/>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90" w:name="_Toc410907859"/>
      <w:bookmarkStart w:id="91" w:name="_Toc440372873"/>
      <w:bookmarkStart w:id="92" w:name="_Toc74740349"/>
      <w:r w:rsidRPr="0073389C">
        <w:rPr>
          <w:lang w:val="sk-SK"/>
        </w:rPr>
        <w:t>Postupy pri žiadosti o platbu</w:t>
      </w:r>
      <w:bookmarkEnd w:id="90"/>
      <w:bookmarkEnd w:id="91"/>
      <w:bookmarkEnd w:id="92"/>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7"/>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lastRenderedPageBreak/>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93" w:name="_Toc410907860"/>
      <w:bookmarkStart w:id="94" w:name="_Toc440372874"/>
      <w:bookmarkStart w:id="95" w:name="_Toc74740350"/>
      <w:r w:rsidRPr="0073389C">
        <w:rPr>
          <w:lang w:val="sk-SK"/>
        </w:rPr>
        <w:t>Špecifiká jednotlivých systémov financovania</w:t>
      </w:r>
      <w:bookmarkEnd w:id="93"/>
      <w:bookmarkEnd w:id="94"/>
      <w:bookmarkEnd w:id="95"/>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w:t>
      </w:r>
      <w:r w:rsidRPr="0073389C">
        <w:lastRenderedPageBreak/>
        <w:t xml:space="preserve">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lastRenderedPageBreak/>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lastRenderedPageBreak/>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lastRenderedPageBreak/>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3E46D0F9" w14:textId="769F3CFC" w:rsidR="000036FF" w:rsidRPr="003A2FA6" w:rsidRDefault="000036FF" w:rsidP="0029700B">
      <w:pPr>
        <w:autoSpaceDE w:val="0"/>
        <w:autoSpaceDN w:val="0"/>
        <w:adjustRightInd w:val="0"/>
        <w:spacing w:before="120"/>
        <w:jc w:val="both"/>
        <w:rPr>
          <w:rFonts w:cs="Arial"/>
          <w:vanish/>
        </w:rPr>
      </w:pPr>
    </w:p>
    <w:p w14:paraId="50711D59" w14:textId="77777777" w:rsidR="00394FCE" w:rsidRDefault="00394FCE" w:rsidP="0029700B">
      <w:pPr>
        <w:autoSpaceDE w:val="0"/>
        <w:autoSpaceDN w:val="0"/>
        <w:adjustRightInd w:val="0"/>
        <w:spacing w:before="120"/>
        <w:jc w:val="both"/>
        <w:rPr>
          <w:rFonts w:cs="Arial"/>
          <w:szCs w:val="16"/>
        </w:rPr>
      </w:pP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w:t>
      </w:r>
      <w:r w:rsidRPr="00394FCE">
        <w:rPr>
          <w:rFonts w:cs="Arial"/>
          <w:szCs w:val="16"/>
        </w:rPr>
        <w:lastRenderedPageBreak/>
        <w:t xml:space="preserve">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5AA102A4" w:rsidR="00CF0993" w:rsidRDefault="007A0798" w:rsidP="00CD75A3">
      <w:pPr>
        <w:spacing w:before="120" w:after="120" w:line="288" w:lineRule="auto"/>
        <w:jc w:val="both"/>
      </w:pPr>
      <w:r w:rsidRPr="0073389C">
        <w:lastRenderedPageBreak/>
        <w:t>Prijímateľ postupuje pri vytváraní a odosielaní ŽoP (platí aj pre monitorovacie údaje</w:t>
      </w:r>
      <w:r w:rsidRPr="0073389C">
        <w:rPr>
          <w:rStyle w:val="Odkaznapoznmkupodiarou"/>
        </w:rPr>
        <w:footnoteReference w:id="101"/>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00224458">
        <w:t xml:space="preserve"> 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58A7B0C8"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2"/>
      </w:r>
      <w:r w:rsidRPr="001B3A72">
        <w:t xml:space="preserve"> </w:t>
      </w:r>
      <w:r w:rsidR="00CF0993" w:rsidRPr="001B3A72">
        <w:t>podpísaný  oprávnenou osobou kvalifikovaným elektronickým podpisom</w:t>
      </w:r>
      <w:r w:rsidR="00CF0993" w:rsidRPr="001B3A72">
        <w:rPr>
          <w:vertAlign w:val="superscript"/>
        </w:rPr>
        <w:footnoteReference w:id="103"/>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4"/>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xml:space="preserve">“ v Zozname všeobecných príloh, príslušného výdavku podľa Zoznamu deklarovaných </w:t>
      </w:r>
      <w:r w:rsidRPr="0073389C">
        <w:rPr>
          <w:rFonts w:ascii="Arial" w:hAnsi="Arial" w:cs="Arial"/>
          <w:sz w:val="19"/>
          <w:szCs w:val="19"/>
          <w:lang w:val="sk-SK"/>
        </w:rPr>
        <w:lastRenderedPageBreak/>
        <w:t>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96" w:name="_Toc410907861"/>
      <w:bookmarkStart w:id="97" w:name="_Toc440372875"/>
      <w:bookmarkStart w:id="98" w:name="_Toc74740351"/>
      <w:r w:rsidRPr="0073389C">
        <w:rPr>
          <w:caps/>
          <w:lang w:val="sk-SK" w:eastAsia="cs-CZ"/>
        </w:rPr>
        <w:t>Ú</w:t>
      </w:r>
      <w:r w:rsidRPr="0073389C">
        <w:rPr>
          <w:lang w:val="sk-SK" w:eastAsia="cs-CZ"/>
        </w:rPr>
        <w:t>čtovné doklady a ich prílohy</w:t>
      </w:r>
      <w:bookmarkEnd w:id="96"/>
      <w:bookmarkEnd w:id="97"/>
      <w:bookmarkEnd w:id="98"/>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5"/>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6"/>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99" w:name="_Toc317864902"/>
      <w:bookmarkStart w:id="100" w:name="_Toc317865114"/>
      <w:bookmarkStart w:id="101" w:name="_Toc317865267"/>
      <w:bookmarkStart w:id="102" w:name="_Toc317865410"/>
      <w:bookmarkStart w:id="103" w:name="_Toc317865549"/>
      <w:bookmarkStart w:id="104" w:name="_Toc317865688"/>
      <w:bookmarkStart w:id="105" w:name="_Toc317866058"/>
      <w:bookmarkStart w:id="106" w:name="_Toc317866203"/>
      <w:bookmarkStart w:id="107" w:name="_Toc317866305"/>
      <w:bookmarkStart w:id="108" w:name="_Toc317866470"/>
      <w:bookmarkStart w:id="109" w:name="_Toc317866572"/>
      <w:bookmarkStart w:id="110" w:name="_Toc317866789"/>
      <w:bookmarkStart w:id="111" w:name="_Toc329084085"/>
      <w:bookmarkEnd w:id="99"/>
      <w:bookmarkEnd w:id="100"/>
      <w:bookmarkEnd w:id="101"/>
      <w:bookmarkEnd w:id="102"/>
      <w:bookmarkEnd w:id="103"/>
      <w:bookmarkEnd w:id="104"/>
      <w:bookmarkEnd w:id="105"/>
      <w:bookmarkEnd w:id="106"/>
      <w:bookmarkEnd w:id="107"/>
      <w:bookmarkEnd w:id="108"/>
      <w:bookmarkEnd w:id="109"/>
      <w:bookmarkEnd w:id="110"/>
      <w:bookmarkEnd w:id="111"/>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lastRenderedPageBreak/>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7"/>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112"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12"/>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113"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13"/>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14"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15" w:name="_Toc417050114"/>
      <w:bookmarkStart w:id="116" w:name="_Toc417155861"/>
      <w:bookmarkStart w:id="117" w:name="_Toc417156080"/>
      <w:bookmarkStart w:id="118" w:name="_Toc417050126"/>
      <w:bookmarkStart w:id="119" w:name="_Toc417155873"/>
      <w:bookmarkStart w:id="120" w:name="_Toc417156092"/>
      <w:bookmarkEnd w:id="115"/>
      <w:bookmarkEnd w:id="116"/>
      <w:bookmarkEnd w:id="117"/>
      <w:bookmarkEnd w:id="118"/>
      <w:bookmarkEnd w:id="119"/>
      <w:bookmarkEnd w:id="120"/>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121" w:name="_Toc317864930"/>
      <w:bookmarkStart w:id="122" w:name="_Toc317865142"/>
      <w:bookmarkStart w:id="123" w:name="_Toc317865295"/>
      <w:bookmarkStart w:id="124" w:name="_Toc317865438"/>
      <w:bookmarkStart w:id="125" w:name="_Toc317865577"/>
      <w:bookmarkStart w:id="126" w:name="_Toc317865703"/>
      <w:bookmarkStart w:id="127" w:name="_Toc317866072"/>
      <w:bookmarkStart w:id="128" w:name="_Toc317866217"/>
      <w:bookmarkStart w:id="129" w:name="_Toc317866319"/>
      <w:bookmarkStart w:id="130" w:name="_Toc317866484"/>
      <w:bookmarkStart w:id="131" w:name="_Toc317866586"/>
      <w:bookmarkStart w:id="132" w:name="_Toc317866803"/>
      <w:bookmarkStart w:id="133" w:name="_Toc329084100"/>
      <w:bookmarkStart w:id="134" w:name="_Toc410905147"/>
      <w:bookmarkStart w:id="135" w:name="_Toc410907875"/>
      <w:bookmarkStart w:id="136" w:name="_Toc410910215"/>
      <w:bookmarkStart w:id="137" w:name="_Toc413415834"/>
      <w:bookmarkStart w:id="138" w:name="_Toc413830211"/>
      <w:bookmarkStart w:id="139" w:name="_Toc413833999"/>
      <w:bookmarkStart w:id="140" w:name="_Toc413834102"/>
      <w:bookmarkStart w:id="141" w:name="_Toc415130210"/>
      <w:bookmarkStart w:id="142" w:name="_Toc415155540"/>
      <w:bookmarkStart w:id="143" w:name="_Toc417050140"/>
      <w:bookmarkStart w:id="144" w:name="_Toc417155887"/>
      <w:bookmarkStart w:id="145" w:name="_Toc417156106"/>
      <w:bookmarkEnd w:id="114"/>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46"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46"/>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ŽoP. Na posúdenie jednotlivých výdavkov, či sú oprávnené, môže poskytovateľ vyžiadať od prijímateľov aj ďalšiu </w:t>
      </w:r>
      <w:r w:rsidRPr="0073389C">
        <w:lastRenderedPageBreak/>
        <w:t>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09"/>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47" w:name="_Ref523225313"/>
      <w:r w:rsidRPr="0073389C">
        <w:rPr>
          <w:rStyle w:val="Odkaznapoznmkupodiarou"/>
          <w:rFonts w:cs="Arial"/>
          <w:i/>
          <w:iCs/>
          <w:sz w:val="19"/>
          <w:szCs w:val="19"/>
          <w:lang w:val="sk-SK"/>
        </w:rPr>
        <w:footnoteReference w:id="112"/>
      </w:r>
      <w:bookmarkEnd w:id="147"/>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lastRenderedPageBreak/>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47C21FB"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6C0742" w:rsidRPr="00365D81">
        <w:rPr>
          <w:rStyle w:val="Odkaznapoznmkupodiarou"/>
        </w:rPr>
        <w:t>113</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5"/>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výdavkový pokladničný doklad (originál alebo kópia označená pečiatkou a </w:t>
      </w:r>
      <w:r w:rsidR="009D7F63" w:rsidRPr="0073389C">
        <w:rPr>
          <w:lang w:val="sk-SK"/>
        </w:rPr>
        <w:lastRenderedPageBreak/>
        <w:t>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758D143A"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 (štát a jeho orgány, regionálne a miestne samosprávy)</w:t>
      </w:r>
      <w:r>
        <w:rPr>
          <w:rFonts w:eastAsia="Times New Roman" w:cs="Arial"/>
          <w:b/>
          <w:color w:val="auto"/>
          <w:szCs w:val="19"/>
          <w:lang w:val="sk-SK" w:eastAsia="en-US"/>
        </w:rPr>
        <w:t xml:space="preserve">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16"/>
      </w:r>
      <w:r w:rsidR="000D06A7">
        <w:rPr>
          <w:rFonts w:eastAsia="Times New Roman" w:cs="Arial"/>
          <w:b/>
          <w:color w:val="auto"/>
          <w:szCs w:val="19"/>
          <w:lang w:val="sk-SK" w:eastAsia="en-US"/>
        </w:rPr>
        <w:t xml:space="preserve">. </w:t>
      </w:r>
      <w:ins w:id="152" w:author="Autor">
        <w:r w:rsidR="00D830FC">
          <w:rPr>
            <w:rFonts w:eastAsia="Times New Roman" w:cs="Arial"/>
            <w:b/>
            <w:color w:val="auto"/>
            <w:szCs w:val="19"/>
            <w:lang w:val="sk-SK" w:eastAsia="en-US"/>
          </w:rPr>
          <w:t xml:space="preserve">Pokiaľ prijímateľ po splnení uvedenej podmienky bude naďalej predkladať </w:t>
        </w:r>
      </w:ins>
      <w:del w:id="153" w:author="Autor">
        <w:r w:rsidR="000D06A7" w:rsidDel="00D830FC">
          <w:rPr>
            <w:rFonts w:eastAsia="Times New Roman" w:cs="Arial"/>
            <w:b/>
            <w:color w:val="auto"/>
            <w:szCs w:val="19"/>
            <w:lang w:val="sk-SK" w:eastAsia="en-US"/>
          </w:rPr>
          <w:delText xml:space="preserve">V prípade predloženia personálnych </w:delText>
        </w:r>
      </w:del>
      <w:ins w:id="154" w:author="Autor">
        <w:r w:rsidR="00D830FC">
          <w:rPr>
            <w:rFonts w:eastAsia="Times New Roman" w:cs="Arial"/>
            <w:b/>
            <w:color w:val="auto"/>
            <w:szCs w:val="19"/>
            <w:lang w:val="sk-SK" w:eastAsia="en-US"/>
          </w:rPr>
          <w:t xml:space="preserve">personálne </w:t>
        </w:r>
      </w:ins>
      <w:del w:id="155" w:author="Autor">
        <w:r w:rsidR="000D06A7" w:rsidDel="004E08AB">
          <w:rPr>
            <w:rFonts w:eastAsia="Times New Roman" w:cs="Arial"/>
            <w:b/>
            <w:color w:val="auto"/>
            <w:szCs w:val="19"/>
            <w:lang w:val="sk-SK" w:eastAsia="en-US"/>
          </w:rPr>
          <w:delText xml:space="preserve">výdavkov </w:delText>
        </w:r>
      </w:del>
      <w:ins w:id="156" w:author="Autor">
        <w:r w:rsidR="00D830FC">
          <w:rPr>
            <w:rFonts w:eastAsia="Times New Roman" w:cs="Arial"/>
            <w:b/>
            <w:color w:val="auto"/>
            <w:szCs w:val="19"/>
            <w:lang w:val="sk-SK" w:eastAsia="en-US"/>
          </w:rPr>
          <w:t xml:space="preserve">výdavky </w:t>
        </w:r>
      </w:ins>
      <w:r w:rsidR="000D06A7" w:rsidDel="004E08AB">
        <w:rPr>
          <w:rFonts w:eastAsia="Times New Roman" w:cs="Arial"/>
          <w:b/>
          <w:color w:val="auto"/>
          <w:szCs w:val="19"/>
          <w:lang w:val="sk-SK" w:eastAsia="en-US"/>
        </w:rPr>
        <w:t xml:space="preserve">– </w:t>
      </w:r>
      <w:del w:id="157" w:author="Autor">
        <w:r w:rsidR="000D06A7" w:rsidDel="004E08AB">
          <w:rPr>
            <w:rFonts w:eastAsia="Times New Roman" w:cs="Arial"/>
            <w:b/>
            <w:color w:val="auto"/>
            <w:szCs w:val="19"/>
            <w:lang w:val="sk-SK" w:eastAsia="en-US"/>
          </w:rPr>
          <w:delText>interných</w:delText>
        </w:r>
        <w:r w:rsidR="000D06A7" w:rsidDel="00D830FC">
          <w:rPr>
            <w:rFonts w:eastAsia="Times New Roman" w:cs="Arial"/>
            <w:b/>
            <w:color w:val="auto"/>
            <w:szCs w:val="19"/>
            <w:lang w:val="sk-SK" w:eastAsia="en-US"/>
          </w:rPr>
          <w:delText xml:space="preserve"> </w:delText>
        </w:r>
      </w:del>
      <w:ins w:id="158" w:author="Auto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ins>
      <w:del w:id="159" w:author="Autor">
        <w:r w:rsidR="000D06A7" w:rsidDel="004E08AB">
          <w:rPr>
            <w:rFonts w:eastAsia="Times New Roman" w:cs="Arial"/>
            <w:b/>
            <w:color w:val="auto"/>
            <w:szCs w:val="19"/>
            <w:lang w:val="sk-SK" w:eastAsia="en-US"/>
          </w:rPr>
          <w:delText>prostredníctvom sumarizačných hárkov – personálne výdavky, bez predchádzajúceho rozhodnutia zo strany poskytovateľa, budú tieto výdavky posúdené za neoprávnené</w:delText>
        </w:r>
      </w:del>
      <w:ins w:id="160" w:author="Auto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ŽoP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D830FC">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ins>
      <w:del w:id="161" w:author="Autor">
        <w:r w:rsidR="000D06A7" w:rsidDel="004E08AB">
          <w:rPr>
            <w:rFonts w:eastAsia="Times New Roman" w:cs="Arial"/>
            <w:b/>
            <w:color w:val="auto"/>
            <w:szCs w:val="19"/>
            <w:lang w:val="sk-SK" w:eastAsia="en-US"/>
          </w:rPr>
          <w:delText xml:space="preserve">. </w:delText>
        </w:r>
      </w:del>
      <w:r w:rsidR="000D06A7">
        <w:rPr>
          <w:rFonts w:eastAsia="Times New Roman" w:cs="Arial"/>
          <w:b/>
          <w:color w:val="auto"/>
          <w:szCs w:val="19"/>
          <w:lang w:val="sk-SK" w:eastAsia="en-US"/>
        </w:rPr>
        <w:t>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lastRenderedPageBreak/>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62" w:name="_Ref523227404"/>
      <w:r w:rsidR="00C80E10" w:rsidRPr="0073389C">
        <w:rPr>
          <w:rStyle w:val="Odkaznapoznmkupodiarou"/>
          <w:rFonts w:cs="Arial"/>
          <w:i/>
          <w:iCs/>
          <w:sz w:val="19"/>
          <w:szCs w:val="19"/>
          <w:lang w:val="sk-SK"/>
        </w:rPr>
        <w:footnoteReference w:id="117"/>
      </w:r>
      <w:bookmarkEnd w:id="162"/>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524216FC"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 xml:space="preserve">alebo dopytovo-orientovaných projektov prijímateľov a partnerov, ktorí sú nositeľmi verejnej moci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19"/>
      </w:r>
      <w:r w:rsidR="004A54D4">
        <w:rPr>
          <w:rFonts w:eastAsia="Times New Roman" w:cs="Arial"/>
          <w:b/>
          <w:color w:val="auto"/>
          <w:szCs w:val="19"/>
          <w:lang w:val="sk-SK" w:eastAsia="en-US"/>
        </w:rPr>
        <w:t xml:space="preserve">. </w:t>
      </w:r>
      <w:ins w:id="163" w:author="Autor">
        <w:r w:rsidR="00CA5286">
          <w:rPr>
            <w:rFonts w:eastAsia="Times New Roman" w:cs="Arial"/>
            <w:b/>
            <w:color w:val="auto"/>
            <w:szCs w:val="19"/>
            <w:lang w:val="sk-SK" w:eastAsia="en-US"/>
          </w:rPr>
          <w:t xml:space="preserve">Pokiaľ prijímateľ po splnení uvedenej podmienky bude naďalej predkladať personálne </w:t>
        </w:r>
        <w:r w:rsidR="00CA5286">
          <w:rPr>
            <w:rFonts w:eastAsia="Times New Roman" w:cs="Arial"/>
            <w:b/>
            <w:color w:val="auto"/>
            <w:szCs w:val="19"/>
            <w:lang w:val="sk-SK" w:eastAsia="en-US"/>
          </w:rPr>
          <w:lastRenderedPageBreak/>
          <w:t xml:space="preserve">výdavky – náhrady mzdy a platu v režime reálneho vykazovania zo všetkou sprievodnou dokumentáciou, môže poskytovateľ po schválení niektorej nasledujúcej ŽoP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CA5286">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CA5286">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ins>
      <w:del w:id="164" w:author="Autor">
        <w:r w:rsidR="004A54D4" w:rsidDel="004E08AB">
          <w:rPr>
            <w:rFonts w:eastAsia="Times New Roman" w:cs="Arial"/>
            <w:b/>
            <w:color w:val="auto"/>
            <w:szCs w:val="19"/>
            <w:lang w:val="sk-SK" w:eastAsia="en-US"/>
          </w:rPr>
          <w:delText xml:space="preserve">V prípade predloženia personálnych výdavkov – </w:delText>
        </w:r>
        <w:r w:rsidR="001577F1" w:rsidDel="004E08AB">
          <w:rPr>
            <w:rFonts w:eastAsia="Times New Roman" w:cs="Arial"/>
            <w:b/>
            <w:color w:val="auto"/>
            <w:szCs w:val="19"/>
            <w:lang w:val="sk-SK" w:eastAsia="en-US"/>
          </w:rPr>
          <w:delText>náhrady mzdy a platu</w:delText>
        </w:r>
        <w:r w:rsidR="004A54D4" w:rsidDel="004E08AB">
          <w:rPr>
            <w:rFonts w:eastAsia="Times New Roman" w:cs="Arial"/>
            <w:b/>
            <w:color w:val="auto"/>
            <w:szCs w:val="19"/>
            <w:lang w:val="sk-SK" w:eastAsia="en-US"/>
          </w:rPr>
          <w:delText xml:space="preserve"> prostredníctvom sumarizačných hárkov – personálne výdavky, bez predchádzajúceho rozhodnutia zo strany poskytovateľa, budú tieto výdavky posúdené za neoprávnené. </w:delText>
        </w:r>
      </w:del>
      <w:r w:rsidR="004A54D4">
        <w:rPr>
          <w:rFonts w:eastAsia="Times New Roman" w:cs="Arial"/>
          <w:b/>
          <w:color w:val="auto"/>
          <w:szCs w:val="19"/>
          <w:lang w:val="sk-SK" w:eastAsia="en-US"/>
        </w:rPr>
        <w:t>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0"/>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lastRenderedPageBreak/>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 xml:space="preserve">Prijímatelia môžu dokumentáciu k </w:t>
      </w:r>
      <w:r w:rsidR="003F036D" w:rsidRPr="0073389C">
        <w:rPr>
          <w:rFonts w:ascii="Arial" w:hAnsi="Arial" w:cs="Arial"/>
          <w:sz w:val="19"/>
          <w:szCs w:val="19"/>
          <w:lang w:val="sk-SK"/>
        </w:rPr>
        <w:lastRenderedPageBreak/>
        <w:t>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2"/>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3"/>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4"/>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1398E2AE"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6C0742" w:rsidRPr="00817CE2">
        <w:rPr>
          <w:rStyle w:val="Odkaznapoznmkupodiarou"/>
        </w:rPr>
        <w:t>118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B3CE541"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6C0742" w:rsidRPr="00817CE2">
        <w:rPr>
          <w:rStyle w:val="Odkaznapoznmkupodiarou"/>
        </w:rPr>
        <w:t>118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7"/>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8"/>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29"/>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65" w:name="_Toc410907876"/>
      <w:r>
        <w:rPr>
          <w:lang w:val="sk-SK"/>
        </w:rPr>
        <w:t xml:space="preserve"> </w:t>
      </w:r>
      <w:bookmarkStart w:id="166" w:name="_Toc440372876"/>
      <w:bookmarkStart w:id="167" w:name="_Toc74740352"/>
      <w:r w:rsidR="009D7F63" w:rsidRPr="0073389C">
        <w:rPr>
          <w:lang w:val="sk-SK"/>
        </w:rPr>
        <w:t>Nezrovnalosti a vysporiadanie finančných vzťahov</w:t>
      </w:r>
      <w:bookmarkEnd w:id="165"/>
      <w:bookmarkEnd w:id="166"/>
      <w:bookmarkEnd w:id="167"/>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lastRenderedPageBreak/>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lastRenderedPageBreak/>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68"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68"/>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69" w:name="_Toc410905149"/>
      <w:bookmarkStart w:id="170" w:name="_Toc410907877"/>
      <w:bookmarkStart w:id="171" w:name="_Toc440372877"/>
      <w:bookmarkStart w:id="172" w:name="_Toc74740353"/>
      <w:bookmarkEnd w:id="169"/>
      <w:r w:rsidRPr="0073389C">
        <w:rPr>
          <w:lang w:val="sk-SK"/>
        </w:rPr>
        <w:t>Verejné obstarávanie</w:t>
      </w:r>
      <w:bookmarkEnd w:id="170"/>
      <w:bookmarkEnd w:id="171"/>
      <w:bookmarkEnd w:id="172"/>
    </w:p>
    <w:p w14:paraId="07CEB37B" w14:textId="77777777" w:rsidR="009D7F63" w:rsidRPr="0073389C" w:rsidRDefault="009D7F63" w:rsidP="00A10CB2">
      <w:pPr>
        <w:autoSpaceDE w:val="0"/>
        <w:autoSpaceDN w:val="0"/>
        <w:adjustRightInd w:val="0"/>
        <w:spacing w:before="120" w:after="120" w:line="288" w:lineRule="auto"/>
        <w:jc w:val="both"/>
      </w:pPr>
      <w:bookmarkStart w:id="173" w:name="p22-2-a"/>
      <w:bookmarkStart w:id="174" w:name="p23-5"/>
      <w:bookmarkStart w:id="175" w:name="p23-6"/>
      <w:bookmarkStart w:id="176" w:name="p24"/>
      <w:bookmarkStart w:id="177" w:name="_Toc409190739"/>
      <w:bookmarkStart w:id="178" w:name="_Toc360031225"/>
      <w:bookmarkEnd w:id="173"/>
      <w:bookmarkEnd w:id="174"/>
      <w:bookmarkEnd w:id="175"/>
      <w:bookmarkEnd w:id="17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1"/>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16"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lastRenderedPageBreak/>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17"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79" w:name="_Ref418020975"/>
            <w:bookmarkStart w:id="180" w:name="_Ref418020987"/>
            <w:bookmarkStart w:id="181" w:name="_Ref418021052"/>
            <w:bookmarkStart w:id="182" w:name="_Ref418021057"/>
            <w:bookmarkStart w:id="183" w:name="_Ref418021061"/>
            <w:bookmarkStart w:id="184"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79"/>
            <w:bookmarkEnd w:id="180"/>
            <w:bookmarkEnd w:id="181"/>
            <w:bookmarkEnd w:id="182"/>
            <w:bookmarkEnd w:id="183"/>
            <w:bookmarkEnd w:id="184"/>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85"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85"/>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Pr="0073389C" w:rsidRDefault="000F1F94"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86" w:name="_Toc359942925"/>
      <w:bookmarkStart w:id="187" w:name="_Toc359943221"/>
      <w:bookmarkStart w:id="188" w:name="_Toc359943517"/>
      <w:bookmarkStart w:id="189" w:name="_Toc359943819"/>
      <w:bookmarkStart w:id="190" w:name="_Toc359944121"/>
      <w:bookmarkStart w:id="191" w:name="_Toc359944421"/>
      <w:bookmarkStart w:id="192" w:name="_Toc360024481"/>
      <w:bookmarkStart w:id="193" w:name="_Toc360030476"/>
      <w:bookmarkStart w:id="194" w:name="_Toc360031226"/>
      <w:bookmarkStart w:id="195" w:name="_Toc360109828"/>
      <w:bookmarkStart w:id="196" w:name="_Toc360110138"/>
      <w:bookmarkStart w:id="197" w:name="_Toc360118328"/>
      <w:bookmarkStart w:id="198" w:name="_Toc360118643"/>
      <w:bookmarkStart w:id="199" w:name="_Toc359942927"/>
      <w:bookmarkStart w:id="200" w:name="_Toc359943223"/>
      <w:bookmarkStart w:id="201" w:name="_Toc359943519"/>
      <w:bookmarkStart w:id="202" w:name="_Toc359943821"/>
      <w:bookmarkStart w:id="203" w:name="_Toc359944123"/>
      <w:bookmarkStart w:id="204" w:name="_Toc359944423"/>
      <w:bookmarkStart w:id="205" w:name="_Toc360024483"/>
      <w:bookmarkStart w:id="206" w:name="_Toc360030478"/>
      <w:bookmarkStart w:id="207" w:name="_Toc360031228"/>
      <w:bookmarkStart w:id="208" w:name="_Toc360109830"/>
      <w:bookmarkStart w:id="209" w:name="_Toc360110140"/>
      <w:bookmarkStart w:id="210" w:name="_Toc360118330"/>
      <w:bookmarkStart w:id="211" w:name="_Toc360118645"/>
      <w:bookmarkStart w:id="212" w:name="_Toc418000109"/>
      <w:bookmarkStart w:id="213" w:name="_Toc440372890"/>
      <w:bookmarkStart w:id="214" w:name="_Toc74740354"/>
      <w:bookmarkStart w:id="215" w:name="_Toc410907880"/>
      <w:bookmarkEnd w:id="177"/>
      <w:bookmarkEnd w:id="178"/>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73389C">
        <w:rPr>
          <w:rFonts w:ascii="Arial" w:hAnsi="Arial"/>
          <w:lang w:val="sk-SK"/>
        </w:rPr>
        <w:lastRenderedPageBreak/>
        <w:t>Kontrola a overovanie oprávnenosti výdavkov</w:t>
      </w:r>
      <w:bookmarkEnd w:id="213"/>
      <w:bookmarkEnd w:id="214"/>
      <w:r w:rsidRPr="0073389C">
        <w:rPr>
          <w:rFonts w:ascii="Arial" w:hAnsi="Arial"/>
          <w:lang w:val="sk-SK"/>
        </w:rPr>
        <w:t xml:space="preserve"> </w:t>
      </w:r>
      <w:bookmarkEnd w:id="215"/>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216" w:name="_Toc410907881"/>
      <w:bookmarkStart w:id="217" w:name="_Toc440372891"/>
      <w:bookmarkStart w:id="218" w:name="_Toc74740355"/>
      <w:r w:rsidRPr="0073389C">
        <w:rPr>
          <w:lang w:val="sk-SK"/>
        </w:rPr>
        <w:t xml:space="preserve">Administratívna </w:t>
      </w:r>
      <w:r w:rsidR="00F17DE9">
        <w:rPr>
          <w:lang w:val="sk-SK"/>
        </w:rPr>
        <w:t xml:space="preserve">finančná </w:t>
      </w:r>
      <w:r w:rsidRPr="0073389C">
        <w:rPr>
          <w:lang w:val="sk-SK"/>
        </w:rPr>
        <w:t>kontrola</w:t>
      </w:r>
      <w:bookmarkEnd w:id="216"/>
      <w:bookmarkEnd w:id="217"/>
      <w:bookmarkEnd w:id="218"/>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219" w:name="_Toc410907882"/>
      <w:bookmarkStart w:id="220" w:name="_Toc440372892"/>
      <w:bookmarkStart w:id="221" w:name="_Toc74740356"/>
      <w:r>
        <w:rPr>
          <w:lang w:val="sk-SK"/>
        </w:rPr>
        <w:t>Finančná k</w:t>
      </w:r>
      <w:r w:rsidR="009D7F63" w:rsidRPr="0073389C">
        <w:rPr>
          <w:lang w:val="sk-SK"/>
        </w:rPr>
        <w:t>ontrola na mieste</w:t>
      </w:r>
      <w:bookmarkEnd w:id="219"/>
      <w:bookmarkEnd w:id="220"/>
      <w:bookmarkEnd w:id="221"/>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222"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223" w:name="_Toc440372893"/>
      <w:bookmarkStart w:id="224" w:name="_Toc74740357"/>
      <w:r w:rsidRPr="0073389C">
        <w:rPr>
          <w:rFonts w:ascii="Arial" w:hAnsi="Arial"/>
          <w:lang w:val="sk-SK"/>
        </w:rPr>
        <w:lastRenderedPageBreak/>
        <w:t>Pr</w:t>
      </w:r>
      <w:r>
        <w:rPr>
          <w:rFonts w:ascii="Arial" w:hAnsi="Arial"/>
          <w:lang w:val="sk-SK"/>
        </w:rPr>
        <w:t>echodné a záverečné ustanovenia</w:t>
      </w:r>
      <w:bookmarkEnd w:id="223"/>
      <w:bookmarkEnd w:id="224"/>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225" w:name="_Toc440372894"/>
      <w:bookmarkStart w:id="226" w:name="_Toc74740358"/>
      <w:r w:rsidRPr="0073389C">
        <w:rPr>
          <w:rFonts w:ascii="Arial" w:hAnsi="Arial"/>
          <w:lang w:val="sk-SK"/>
        </w:rPr>
        <w:lastRenderedPageBreak/>
        <w:t>Prílohy</w:t>
      </w:r>
      <w:bookmarkEnd w:id="222"/>
      <w:bookmarkEnd w:id="225"/>
      <w:bookmarkEnd w:id="226"/>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7E105B64"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organizácie okrem ŠRO</w:t>
      </w:r>
    </w:p>
    <w:p w14:paraId="66EF8149" w14:textId="548EFF9E"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štátne rozpočtové organizácie</w:t>
      </w:r>
    </w:p>
    <w:p w14:paraId="5D54114E" w14:textId="0CF126A5"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0E0BD314" w:rsidR="00322445" w:rsidRPr="000A76AD"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18"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193FF117" w:rsidR="007F77C1" w:rsidRDefault="00B1516C" w:rsidP="0029700B">
      <w:pPr>
        <w:pStyle w:val="Nadpis1"/>
        <w:numPr>
          <w:ilvl w:val="0"/>
          <w:numId w:val="0"/>
        </w:numPr>
        <w:rPr>
          <w:rFonts w:ascii="Arial" w:hAnsi="Arial"/>
          <w:lang w:val="sk-SK"/>
        </w:rPr>
      </w:pPr>
      <w:r w:rsidRPr="00061DAB" w:rsidDel="00B1516C">
        <w:lastRenderedPageBreak/>
        <w:t xml:space="preserve"> </w:t>
      </w:r>
      <w:bookmarkStart w:id="227" w:name="_Toc74740359"/>
      <w:r>
        <w:rPr>
          <w:rFonts w:ascii="Arial" w:hAnsi="Arial"/>
          <w:lang w:val="sk-SK"/>
        </w:rPr>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227"/>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footerReference w:type="default" r:id="rId19"/>
      <w:footerReference w:type="first" r:id="rId20"/>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E85C6" w14:textId="77777777" w:rsidR="00FA6C91" w:rsidRDefault="00FA6C91">
      <w:r>
        <w:separator/>
      </w:r>
    </w:p>
    <w:p w14:paraId="290EB98C" w14:textId="77777777" w:rsidR="00FA6C91" w:rsidRDefault="00FA6C91"/>
  </w:endnote>
  <w:endnote w:type="continuationSeparator" w:id="0">
    <w:p w14:paraId="1DC04D32" w14:textId="77777777" w:rsidR="00FA6C91" w:rsidRDefault="00FA6C91">
      <w:r>
        <w:continuationSeparator/>
      </w:r>
    </w:p>
    <w:p w14:paraId="755E265E" w14:textId="77777777" w:rsidR="00FA6C91" w:rsidRDefault="00FA6C91"/>
  </w:endnote>
  <w:endnote w:type="continuationNotice" w:id="1">
    <w:p w14:paraId="78ED87F2" w14:textId="77777777" w:rsidR="00FA6C91" w:rsidRDefault="00FA6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D579C" w14:textId="73322026" w:rsidR="00557AF6" w:rsidRDefault="00557AF6">
    <w:pPr>
      <w:pStyle w:val="Pta"/>
      <w:jc w:val="right"/>
    </w:pPr>
    <w:r>
      <w:fldChar w:fldCharType="begin"/>
    </w:r>
    <w:r>
      <w:instrText xml:space="preserve"> PAGE   \* MERGEFORMAT </w:instrText>
    </w:r>
    <w:r>
      <w:fldChar w:fldCharType="separate"/>
    </w:r>
    <w:r w:rsidR="000D4198">
      <w:rPr>
        <w:noProof/>
      </w:rPr>
      <w:t>110</w:t>
    </w:r>
    <w:r>
      <w:rPr>
        <w:noProof/>
      </w:rPr>
      <w:fldChar w:fldCharType="end"/>
    </w:r>
  </w:p>
  <w:p w14:paraId="2C36D00B" w14:textId="77777777" w:rsidR="00557AF6" w:rsidRPr="003530AF" w:rsidRDefault="00557AF6"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132299"/>
      <w:docPartObj>
        <w:docPartGallery w:val="Page Numbers (Bottom of Page)"/>
        <w:docPartUnique/>
      </w:docPartObj>
    </w:sdtPr>
    <w:sdtEndPr/>
    <w:sdtContent>
      <w:p w14:paraId="722CB5B5" w14:textId="5C3B7154" w:rsidR="00557AF6" w:rsidRDefault="00557AF6">
        <w:pPr>
          <w:pStyle w:val="Pta"/>
          <w:jc w:val="right"/>
        </w:pPr>
        <w:r>
          <w:fldChar w:fldCharType="begin"/>
        </w:r>
        <w:r>
          <w:instrText>PAGE   \* MERGEFORMAT</w:instrText>
        </w:r>
        <w:r>
          <w:fldChar w:fldCharType="separate"/>
        </w:r>
        <w:r w:rsidR="000D4198" w:rsidRPr="000D4198">
          <w:rPr>
            <w:noProof/>
            <w:lang w:val="sk-SK"/>
          </w:rPr>
          <w:t>1</w:t>
        </w:r>
        <w:r>
          <w:fldChar w:fldCharType="end"/>
        </w:r>
      </w:p>
    </w:sdtContent>
  </w:sdt>
  <w:p w14:paraId="3843E05C" w14:textId="77777777" w:rsidR="00557AF6" w:rsidRDefault="00557AF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95E6F" w14:textId="77777777" w:rsidR="00FA6C91" w:rsidRDefault="00FA6C91">
      <w:r>
        <w:separator/>
      </w:r>
    </w:p>
    <w:p w14:paraId="2BB89786" w14:textId="77777777" w:rsidR="00FA6C91" w:rsidRDefault="00FA6C91"/>
  </w:footnote>
  <w:footnote w:type="continuationSeparator" w:id="0">
    <w:p w14:paraId="1DCC2561" w14:textId="77777777" w:rsidR="00FA6C91" w:rsidRDefault="00FA6C91">
      <w:r>
        <w:continuationSeparator/>
      </w:r>
    </w:p>
    <w:p w14:paraId="3BC2B9A1" w14:textId="77777777" w:rsidR="00FA6C91" w:rsidRDefault="00FA6C91"/>
  </w:footnote>
  <w:footnote w:type="continuationNotice" w:id="1">
    <w:p w14:paraId="2833D12D" w14:textId="77777777" w:rsidR="00FA6C91" w:rsidRDefault="00FA6C91"/>
  </w:footnote>
  <w:footnote w:id="2">
    <w:p w14:paraId="1788BD73" w14:textId="23B51D62" w:rsidR="00557AF6" w:rsidRPr="00CA64B9" w:rsidRDefault="00557AF6">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557AF6" w:rsidRPr="009D7F63" w:rsidRDefault="00557AF6"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557AF6" w:rsidRPr="009D7F63" w:rsidRDefault="00557AF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5">
    <w:p w14:paraId="2C5BE3F1" w14:textId="77777777" w:rsidR="00557AF6" w:rsidRPr="009D7F63" w:rsidRDefault="00557AF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6">
    <w:p w14:paraId="5C4451D7" w14:textId="77777777" w:rsidR="00557AF6" w:rsidRPr="005755D7" w:rsidRDefault="00557AF6">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557AF6" w:rsidRPr="00735615" w:rsidRDefault="00557AF6">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557AF6" w:rsidRDefault="00557AF6"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557AF6" w:rsidRDefault="00557AF6"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557AF6" w:rsidRPr="00EA00BD" w:rsidRDefault="00557AF6">
      <w:pPr>
        <w:pStyle w:val="Textpoznmkypodiarou"/>
        <w:rPr>
          <w:lang w:val="sk-SK"/>
        </w:rPr>
      </w:pPr>
    </w:p>
  </w:footnote>
  <w:footnote w:id="9">
    <w:p w14:paraId="3590E41A" w14:textId="77777777" w:rsidR="00557AF6" w:rsidRDefault="00557AF6"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557AF6" w:rsidRPr="0063712E" w:rsidRDefault="00557AF6"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557AF6" w:rsidRPr="009D7F63" w:rsidRDefault="00557AF6"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557AF6" w:rsidRPr="0063712E" w:rsidRDefault="00557AF6"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557AF6" w:rsidRPr="00992A14" w:rsidRDefault="00557AF6"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77777777" w:rsidR="00557AF6" w:rsidRPr="003911A6" w:rsidRDefault="00557AF6">
      <w:pPr>
        <w:pStyle w:val="Textpoznmkypodiarou"/>
        <w:rPr>
          <w:del w:id="59"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557AF6" w:rsidRPr="00F20EE9" w:rsidRDefault="00557AF6">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557AF6" w:rsidRPr="005D70A1" w:rsidRDefault="00557AF6">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557AF6" w:rsidRPr="00C44602" w:rsidRDefault="00557AF6"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7">
    <w:p w14:paraId="3A5390FB" w14:textId="77777777" w:rsidR="00557AF6" w:rsidRPr="00EA330D" w:rsidRDefault="00557AF6"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557AF6" w:rsidRPr="00852446" w:rsidRDefault="00557AF6"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557AF6" w:rsidRPr="00E25071" w:rsidRDefault="00557AF6"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557AF6" w:rsidRPr="00EA00BD" w:rsidRDefault="00557AF6">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557AF6" w:rsidRPr="00597E10" w:rsidRDefault="00557AF6"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557AF6" w:rsidRPr="00B25E05" w:rsidRDefault="00557AF6">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557AF6" w:rsidRPr="009D7F63" w:rsidRDefault="00557AF6"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557AF6" w:rsidRPr="009D7F63" w:rsidRDefault="00557AF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557AF6" w:rsidRPr="007D7535" w:rsidRDefault="00557AF6"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557AF6" w:rsidRPr="009D7F63" w:rsidRDefault="00557AF6"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557AF6" w:rsidRPr="009D7F63" w:rsidRDefault="00557A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557AF6" w:rsidRPr="009D7F63" w:rsidRDefault="00557A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557AF6" w:rsidRPr="009D7F63" w:rsidRDefault="00557A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557AF6" w:rsidRPr="009D7F63" w:rsidRDefault="00557AF6"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557AF6" w:rsidRPr="009D7F63" w:rsidRDefault="00557AF6"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557AF6" w:rsidRPr="009D7F63" w:rsidRDefault="00557A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557AF6" w:rsidRPr="009D7F63" w:rsidRDefault="00557A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557AF6" w:rsidRPr="009D7F63" w:rsidRDefault="00557A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557AF6" w:rsidRPr="00041D2E" w:rsidRDefault="00557AF6" w:rsidP="00041D2E">
      <w:pPr>
        <w:pStyle w:val="Textpoznmkypodiarou"/>
        <w:rPr>
          <w:lang w:val="sk-SK"/>
        </w:rPr>
      </w:pPr>
      <w:r w:rsidRPr="009D7F63">
        <w:rPr>
          <w:rFonts w:cs="Arial"/>
          <w:szCs w:val="16"/>
          <w:lang w:val="sk-SK" w:eastAsia="cs-CZ"/>
        </w:rPr>
        <w:t>4. pohonné hmoty.</w:t>
      </w:r>
    </w:p>
  </w:footnote>
  <w:footnote w:id="28">
    <w:p w14:paraId="784C7747" w14:textId="77777777" w:rsidR="00557AF6" w:rsidRPr="009D7F63" w:rsidRDefault="00557AF6"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557AF6" w:rsidRDefault="00557AF6"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557AF6" w:rsidRPr="00735615" w:rsidRDefault="00557AF6"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557AF6" w:rsidRPr="009D7F63" w:rsidRDefault="00557AF6"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557AF6" w:rsidRPr="009D7F63" w:rsidRDefault="00557AF6"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557AF6" w:rsidRDefault="00557AF6"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557AF6" w:rsidRPr="009D7F63" w:rsidRDefault="00557AF6">
      <w:pPr>
        <w:pStyle w:val="Textpoznmkypodiarou"/>
        <w:rPr>
          <w:rFonts w:cs="Arial"/>
          <w:szCs w:val="16"/>
          <w:lang w:val="sk-SK"/>
        </w:rPr>
      </w:pPr>
    </w:p>
  </w:footnote>
  <w:footnote w:id="33">
    <w:p w14:paraId="7F1147A2" w14:textId="3AB753A1" w:rsidR="00557AF6" w:rsidRPr="001B311E" w:rsidRDefault="00557AF6">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557AF6" w:rsidRPr="001B311E" w:rsidRDefault="00557AF6">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557AF6" w:rsidRPr="002D4628" w:rsidRDefault="00557AF6"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557AF6" w:rsidRPr="009D7F63" w:rsidRDefault="00557AF6"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7">
    <w:p w14:paraId="67F1ADFF" w14:textId="77777777" w:rsidR="00557AF6" w:rsidRPr="006E4CC8" w:rsidRDefault="00557AF6"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557AF6" w:rsidRPr="007F7349" w:rsidRDefault="00557AF6"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557AF6" w:rsidRPr="007F7349" w:rsidRDefault="00557AF6"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557AF6" w:rsidRPr="007F7349" w:rsidRDefault="00557AF6"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557AF6" w:rsidRPr="00F41F62" w:rsidRDefault="00557AF6"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557AF6" w:rsidRPr="009D7F63" w:rsidRDefault="00557AF6"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557AF6" w:rsidRDefault="00557AF6"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0">
    <w:p w14:paraId="6721C3EE" w14:textId="77777777" w:rsidR="00557AF6" w:rsidRDefault="00557AF6"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557AF6" w:rsidRDefault="00557AF6"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557AF6" w:rsidRPr="004F28ED" w:rsidRDefault="00557AF6">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557AF6" w:rsidRPr="00B25E05" w:rsidRDefault="00557AF6"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557AF6" w:rsidRPr="0031793F" w:rsidRDefault="00557AF6">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557AF6" w:rsidRPr="00E1641D" w:rsidRDefault="00557AF6"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557AF6" w:rsidRPr="0029658C" w:rsidRDefault="00557AF6"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557AF6" w:rsidRDefault="00557AF6"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557AF6" w:rsidRPr="0029658C" w:rsidRDefault="00557AF6"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557AF6" w:rsidRPr="00765644" w:rsidRDefault="00557AF6"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557AF6" w:rsidRDefault="00557AF6"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557AF6" w:rsidRDefault="00557AF6"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557AF6" w:rsidRDefault="00557AF6"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557AF6" w:rsidRPr="00033E1E" w:rsidRDefault="00557AF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557AF6" w:rsidRPr="00B8602D" w:rsidRDefault="00557AF6">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557AF6" w:rsidRPr="00BD5C09" w:rsidRDefault="00557AF6"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557AF6" w:rsidRPr="00867B4C" w:rsidRDefault="00557AF6"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557AF6" w:rsidRPr="00EA00BD" w:rsidRDefault="00557AF6"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557AF6" w:rsidRPr="00EA00BD" w:rsidRDefault="00557AF6"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557AF6" w:rsidRPr="00736D46" w:rsidRDefault="00557AF6"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557AF6" w:rsidRPr="00736D46" w:rsidRDefault="00557AF6">
      <w:pPr>
        <w:pStyle w:val="Textpoznmkypodiarou"/>
        <w:rPr>
          <w:lang w:val="sk-SK"/>
        </w:rPr>
      </w:pPr>
    </w:p>
  </w:footnote>
  <w:footnote w:id="56">
    <w:p w14:paraId="3B1DDFE6" w14:textId="77777777" w:rsidR="00557AF6" w:rsidRPr="00965E93" w:rsidRDefault="00557AF6"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557AF6" w:rsidRPr="009D7F63" w:rsidRDefault="00557AF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557AF6" w:rsidRPr="009D7F63" w:rsidRDefault="00557AF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557AF6" w:rsidRPr="009D7F63" w:rsidRDefault="00557AF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557AF6" w:rsidRPr="009D7F63" w:rsidRDefault="00557AF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557AF6" w:rsidRPr="009D7F63" w:rsidRDefault="00557AF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557AF6" w:rsidRPr="009D7F63" w:rsidRDefault="00557AF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557AF6" w:rsidRPr="009D7F63" w:rsidRDefault="00557AF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557AF6" w:rsidRPr="009D7F63" w:rsidRDefault="00557AF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557AF6" w:rsidRPr="009D7F63" w:rsidRDefault="00557AF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557AF6" w:rsidRPr="0064452F" w:rsidRDefault="00557AF6"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557AF6" w:rsidRPr="00062F88" w:rsidRDefault="00557AF6"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557AF6" w:rsidRDefault="00557AF6"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557AF6" w:rsidRPr="00F72B7B" w:rsidRDefault="00557AF6"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557AF6" w:rsidRDefault="00557AF6"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557AF6" w:rsidRDefault="00557AF6"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557AF6" w:rsidRPr="00AF0A84" w:rsidRDefault="00557AF6">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557AF6" w:rsidRPr="009D7F63" w:rsidRDefault="00557AF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557AF6" w:rsidRDefault="00557AF6"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557AF6" w:rsidRPr="00B275B2" w:rsidRDefault="00557AF6" w:rsidP="00AB15E6">
      <w:pPr>
        <w:pStyle w:val="Textpoznmkypodiarou"/>
        <w:jc w:val="both"/>
        <w:rPr>
          <w:lang w:val="sk-SK"/>
        </w:rPr>
      </w:pPr>
      <w:r>
        <w:rPr>
          <w:lang w:val="sk-SK"/>
        </w:rPr>
        <w:t xml:space="preserve"> </w:t>
      </w:r>
    </w:p>
  </w:footnote>
  <w:footnote w:id="73">
    <w:p w14:paraId="4CCCB3F6" w14:textId="77777777" w:rsidR="00557AF6" w:rsidRPr="001277DD" w:rsidRDefault="00557AF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557AF6" w:rsidRPr="00EA00BD" w:rsidRDefault="00557AF6"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557AF6" w:rsidRPr="001277DD" w:rsidRDefault="00557AF6"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6">
    <w:p w14:paraId="5F1D0A1D" w14:textId="77777777" w:rsidR="00557AF6" w:rsidRPr="001277DD" w:rsidRDefault="00557AF6"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557AF6" w:rsidRPr="001277DD" w:rsidRDefault="00557AF6"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557AF6" w:rsidRPr="00923BC1" w:rsidRDefault="00557AF6"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557AF6" w:rsidRPr="00772F95" w:rsidRDefault="00557AF6"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557AF6" w:rsidRPr="008A522F" w:rsidRDefault="00557AF6"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557AF6" w:rsidRPr="00CE0C11" w:rsidRDefault="00557AF6"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557AF6" w:rsidRPr="00621D47" w:rsidRDefault="00557AF6"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557AF6" w:rsidRPr="00391F1C" w:rsidRDefault="00557AF6"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557AF6" w:rsidRPr="009D7F63" w:rsidRDefault="00557AF6"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557AF6" w:rsidRPr="009D7F63" w:rsidRDefault="00557AF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557AF6" w:rsidRPr="009D7F63" w:rsidRDefault="00557AF6"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557AF6" w:rsidRPr="009D7F63" w:rsidRDefault="00557AF6"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557AF6" w:rsidRPr="009D7F63" w:rsidRDefault="00557AF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557AF6" w:rsidRPr="009D7F63" w:rsidRDefault="00557AF6"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557AF6" w:rsidRPr="00405EED" w:rsidRDefault="00557AF6"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557AF6" w:rsidRPr="009D7F63" w:rsidRDefault="00557AF6"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557AF6" w:rsidRPr="009D7F63" w:rsidRDefault="00557AF6"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3">
    <w:p w14:paraId="192A5ADB" w14:textId="77777777" w:rsidR="00557AF6" w:rsidRPr="009D7F63" w:rsidRDefault="00557AF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557AF6" w:rsidRPr="009D7F63" w:rsidRDefault="00557AF6"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557AF6" w:rsidRPr="009D7F63" w:rsidRDefault="00557AF6"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557AF6" w:rsidRPr="009D7F63" w:rsidRDefault="00557AF6"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557AF6" w:rsidRPr="009D7F63" w:rsidRDefault="00557AF6"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557AF6" w:rsidRPr="001A7C8D" w:rsidRDefault="00557AF6">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557AF6" w:rsidRPr="0064452F" w:rsidRDefault="00557AF6"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557AF6" w:rsidRPr="009D7F63" w:rsidRDefault="00557AF6"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557AF6" w:rsidRPr="009D7F63" w:rsidRDefault="00557AF6">
      <w:pPr>
        <w:pStyle w:val="Textpoznmkypodiarou"/>
        <w:rPr>
          <w:rFonts w:cs="Arial"/>
          <w:szCs w:val="16"/>
          <w:lang w:val="sk-SK"/>
        </w:rPr>
      </w:pPr>
    </w:p>
  </w:footnote>
  <w:footnote w:id="101">
    <w:p w14:paraId="7398D789" w14:textId="77777777" w:rsidR="00557AF6" w:rsidRPr="009D7F63" w:rsidRDefault="00557AF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2">
    <w:p w14:paraId="729C9F71" w14:textId="7FB2E36E" w:rsidR="00557AF6" w:rsidRPr="0029700B" w:rsidRDefault="00557AF6">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3">
    <w:p w14:paraId="49918D05" w14:textId="77777777" w:rsidR="00557AF6" w:rsidRPr="0063712E" w:rsidRDefault="00557AF6"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4">
    <w:p w14:paraId="5F606E25" w14:textId="1CBABB5F" w:rsidR="00557AF6" w:rsidRPr="0029700B" w:rsidRDefault="00557AF6">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5">
    <w:p w14:paraId="22C7FAFC" w14:textId="77777777" w:rsidR="00557AF6" w:rsidRPr="009D7F63" w:rsidRDefault="00557AF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6">
    <w:p w14:paraId="33F84496" w14:textId="77777777" w:rsidR="00557AF6" w:rsidRDefault="00557AF6"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7">
    <w:p w14:paraId="6CF46C03" w14:textId="77777777" w:rsidR="00557AF6" w:rsidRPr="009D7F63" w:rsidRDefault="00557A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8">
    <w:p w14:paraId="77E0A074" w14:textId="77777777" w:rsidR="00557AF6" w:rsidRPr="009D7F63" w:rsidRDefault="00557AF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9">
    <w:p w14:paraId="7F787B99" w14:textId="77777777" w:rsidR="00557AF6" w:rsidRDefault="00557AF6"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557AF6" w:rsidRPr="0029658C" w:rsidRDefault="00557AF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0">
    <w:p w14:paraId="169781C2" w14:textId="77777777" w:rsidR="00557AF6" w:rsidRPr="009D7F63" w:rsidRDefault="00557AF6"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77777777" w:rsidR="00557AF6" w:rsidRPr="009D7F63" w:rsidRDefault="00557AF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557AF6" w:rsidRPr="009D7F63" w:rsidRDefault="00557AF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557AF6" w:rsidRPr="002D4DD9" w:rsidRDefault="00557AF6"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1">
    <w:p w14:paraId="69F2CF37" w14:textId="77777777" w:rsidR="00557AF6" w:rsidRPr="002D4DD9" w:rsidRDefault="00557AF6"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2">
    <w:p w14:paraId="2304559C" w14:textId="693606D0" w:rsidR="00557AF6" w:rsidRPr="00666AC8" w:rsidRDefault="00557AF6"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ins w:id="148" w:author="Autor">
        <w:r>
          <w:rPr>
            <w:rFonts w:ascii="Arial" w:hAnsi="Arial"/>
            <w:sz w:val="16"/>
            <w:lang w:val="sk-SK"/>
          </w:rPr>
          <w:t>vypracováva/</w:t>
        </w:r>
      </w:ins>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0D4198">
        <w:rPr>
          <w:rFonts w:ascii="Arial" w:hAnsi="Arial"/>
          <w:b/>
          <w:sz w:val="16"/>
          <w:lang w:val="sk-SK"/>
          <w:rPrChange w:id="149" w:author="Autor">
            <w:rPr>
              <w:rFonts w:ascii="Arial" w:hAnsi="Arial"/>
              <w:sz w:val="16"/>
              <w:lang w:val="sk-SK"/>
            </w:rPr>
          </w:rPrChange>
        </w:rPr>
        <w:t>nevypracováva</w:t>
      </w:r>
      <w:ins w:id="150" w:author="Autor">
        <w:r w:rsidRPr="000D4198">
          <w:rPr>
            <w:rFonts w:ascii="Arial" w:hAnsi="Arial"/>
            <w:sz w:val="16"/>
            <w:lang w:val="sk-SK"/>
            <w:rPrChange w:id="151" w:author="Autor">
              <w:rPr>
                <w:rFonts w:ascii="Arial" w:hAnsi="Arial"/>
                <w:b/>
                <w:sz w:val="16"/>
                <w:lang w:val="sk-SK"/>
              </w:rPr>
            </w:rPrChange>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ins>
      <w:r w:rsidRPr="000814D3">
        <w:rPr>
          <w:rFonts w:ascii="Arial" w:hAnsi="Arial"/>
          <w:sz w:val="16"/>
          <w:lang w:val="sk-SK"/>
        </w:rPr>
        <w:t>.</w:t>
      </w:r>
      <w:r w:rsidRPr="00627F92">
        <w:rPr>
          <w:rFonts w:ascii="Arial" w:hAnsi="Arial"/>
          <w:sz w:val="16"/>
          <w:lang w:val="sk-SK"/>
        </w:rPr>
        <w:t xml:space="preserve"> </w:t>
      </w:r>
    </w:p>
  </w:footnote>
  <w:footnote w:id="113">
    <w:p w14:paraId="78551956" w14:textId="77777777" w:rsidR="00557AF6" w:rsidRPr="002D4DD9" w:rsidRDefault="00557AF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114">
    <w:p w14:paraId="73B9E602" w14:textId="77777777" w:rsidR="00557AF6" w:rsidRPr="002D4DD9" w:rsidRDefault="00557AF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5">
    <w:p w14:paraId="3DB9DEFA" w14:textId="77777777" w:rsidR="00557AF6" w:rsidRPr="009D7F63" w:rsidRDefault="00557A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6">
    <w:p w14:paraId="1EABE73A" w14:textId="12BE3141" w:rsidR="00557AF6" w:rsidRPr="00DB1B99" w:rsidRDefault="00557AF6"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17">
    <w:p w14:paraId="43D25DB5" w14:textId="77777777" w:rsidR="00557AF6" w:rsidRPr="002D4DD9" w:rsidRDefault="00557AF6"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8">
    <w:p w14:paraId="7861C716" w14:textId="77777777" w:rsidR="00557AF6" w:rsidRPr="009D7F63" w:rsidRDefault="00557AF6"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9">
    <w:p w14:paraId="5A1F8B21" w14:textId="7C35E428" w:rsidR="00557AF6" w:rsidRPr="00DD30A9" w:rsidRDefault="00557AF6"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0">
    <w:p w14:paraId="727F53EE" w14:textId="5EAC881E" w:rsidR="00557AF6" w:rsidRPr="00365D81" w:rsidRDefault="00557AF6"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1">
    <w:p w14:paraId="07295FD0" w14:textId="77777777" w:rsidR="00557AF6" w:rsidRPr="009D7F63" w:rsidRDefault="00557AF6"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2">
    <w:p w14:paraId="52CC40AC" w14:textId="77777777" w:rsidR="00557AF6" w:rsidRDefault="00557AF6"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3">
    <w:p w14:paraId="2733879F" w14:textId="77777777" w:rsidR="00557AF6" w:rsidRDefault="00557AF6"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1F01B6FE" w14:textId="77777777" w:rsidR="00557AF6" w:rsidRDefault="00557AF6"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594D547A" w14:textId="77777777" w:rsidR="00557AF6" w:rsidRPr="008D4874" w:rsidRDefault="00557AF6">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6">
    <w:p w14:paraId="06AEA2B7" w14:textId="77777777" w:rsidR="00557AF6" w:rsidRPr="00A9227A" w:rsidRDefault="00557AF6"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74A50A83" w14:textId="77777777" w:rsidR="00557AF6" w:rsidRPr="009D7F63" w:rsidRDefault="00557A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28">
    <w:p w14:paraId="7A914117" w14:textId="77777777" w:rsidR="00557AF6" w:rsidRPr="009D7F63" w:rsidRDefault="00557A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29">
    <w:p w14:paraId="2FB92DE1" w14:textId="77777777" w:rsidR="00557AF6" w:rsidRDefault="00557AF6"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0">
    <w:p w14:paraId="317B1926" w14:textId="77777777" w:rsidR="00557AF6" w:rsidRPr="009D7F63" w:rsidRDefault="00557A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1">
    <w:p w14:paraId="5A80A224" w14:textId="77777777" w:rsidR="00557AF6" w:rsidRPr="009D7F63" w:rsidRDefault="00557A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9">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6">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7">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1">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4">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3">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8">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8">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9">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1">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5">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4">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7">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8">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32"/>
  </w:num>
  <w:num w:numId="3">
    <w:abstractNumId w:val="123"/>
  </w:num>
  <w:num w:numId="4">
    <w:abstractNumId w:val="26"/>
  </w:num>
  <w:num w:numId="5">
    <w:abstractNumId w:val="55"/>
  </w:num>
  <w:num w:numId="6">
    <w:abstractNumId w:val="154"/>
  </w:num>
  <w:num w:numId="7">
    <w:abstractNumId w:val="153"/>
  </w:num>
  <w:num w:numId="8">
    <w:abstractNumId w:val="110"/>
  </w:num>
  <w:num w:numId="9">
    <w:abstractNumId w:val="132"/>
  </w:num>
  <w:num w:numId="10">
    <w:abstractNumId w:val="67"/>
  </w:num>
  <w:num w:numId="11">
    <w:abstractNumId w:val="107"/>
  </w:num>
  <w:num w:numId="12">
    <w:abstractNumId w:val="141"/>
  </w:num>
  <w:num w:numId="13">
    <w:abstractNumId w:val="1"/>
  </w:num>
  <w:num w:numId="14">
    <w:abstractNumId w:val="39"/>
  </w:num>
  <w:num w:numId="15">
    <w:abstractNumId w:val="80"/>
  </w:num>
  <w:num w:numId="16">
    <w:abstractNumId w:val="11"/>
  </w:num>
  <w:num w:numId="17">
    <w:abstractNumId w:val="12"/>
  </w:num>
  <w:num w:numId="18">
    <w:abstractNumId w:val="76"/>
  </w:num>
  <w:num w:numId="19">
    <w:abstractNumId w:val="113"/>
  </w:num>
  <w:num w:numId="20">
    <w:abstractNumId w:val="36"/>
  </w:num>
  <w:num w:numId="21">
    <w:abstractNumId w:val="78"/>
  </w:num>
  <w:num w:numId="22">
    <w:abstractNumId w:val="96"/>
  </w:num>
  <w:num w:numId="23">
    <w:abstractNumId w:val="125"/>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2"/>
  </w:num>
  <w:num w:numId="28">
    <w:abstractNumId w:val="100"/>
  </w:num>
  <w:num w:numId="29">
    <w:abstractNumId w:val="133"/>
  </w:num>
  <w:num w:numId="30">
    <w:abstractNumId w:val="108"/>
  </w:num>
  <w:num w:numId="31">
    <w:abstractNumId w:val="148"/>
  </w:num>
  <w:num w:numId="32">
    <w:abstractNumId w:val="128"/>
  </w:num>
  <w:num w:numId="33">
    <w:abstractNumId w:val="137"/>
  </w:num>
  <w:num w:numId="34">
    <w:abstractNumId w:val="143"/>
  </w:num>
  <w:num w:numId="35">
    <w:abstractNumId w:val="54"/>
  </w:num>
  <w:num w:numId="36">
    <w:abstractNumId w:val="65"/>
  </w:num>
  <w:num w:numId="37">
    <w:abstractNumId w:val="62"/>
  </w:num>
  <w:num w:numId="38">
    <w:abstractNumId w:val="73"/>
  </w:num>
  <w:num w:numId="39">
    <w:abstractNumId w:val="93"/>
  </w:num>
  <w:num w:numId="40">
    <w:abstractNumId w:val="147"/>
  </w:num>
  <w:num w:numId="41">
    <w:abstractNumId w:val="2"/>
  </w:num>
  <w:num w:numId="42">
    <w:abstractNumId w:val="71"/>
  </w:num>
  <w:num w:numId="43">
    <w:abstractNumId w:val="7"/>
  </w:num>
  <w:num w:numId="44">
    <w:abstractNumId w:val="48"/>
  </w:num>
  <w:num w:numId="45">
    <w:abstractNumId w:val="120"/>
  </w:num>
  <w:num w:numId="46">
    <w:abstractNumId w:val="131"/>
  </w:num>
  <w:num w:numId="47">
    <w:abstractNumId w:val="69"/>
  </w:num>
  <w:num w:numId="48">
    <w:abstractNumId w:val="142"/>
  </w:num>
  <w:num w:numId="49">
    <w:abstractNumId w:val="47"/>
  </w:num>
  <w:num w:numId="50">
    <w:abstractNumId w:val="28"/>
  </w:num>
  <w:num w:numId="51">
    <w:abstractNumId w:val="14"/>
  </w:num>
  <w:num w:numId="52">
    <w:abstractNumId w:val="51"/>
  </w:num>
  <w:num w:numId="53">
    <w:abstractNumId w:val="33"/>
  </w:num>
  <w:num w:numId="54">
    <w:abstractNumId w:val="23"/>
  </w:num>
  <w:num w:numId="55">
    <w:abstractNumId w:val="105"/>
  </w:num>
  <w:num w:numId="56">
    <w:abstractNumId w:val="72"/>
  </w:num>
  <w:num w:numId="57">
    <w:abstractNumId w:val="56"/>
  </w:num>
  <w:num w:numId="58">
    <w:abstractNumId w:val="117"/>
  </w:num>
  <w:num w:numId="59">
    <w:abstractNumId w:val="126"/>
  </w:num>
  <w:num w:numId="60">
    <w:abstractNumId w:val="88"/>
  </w:num>
  <w:num w:numId="61">
    <w:abstractNumId w:val="8"/>
  </w:num>
  <w:num w:numId="62">
    <w:abstractNumId w:val="46"/>
  </w:num>
  <w:num w:numId="63">
    <w:abstractNumId w:val="53"/>
  </w:num>
  <w:num w:numId="64">
    <w:abstractNumId w:val="22"/>
  </w:num>
  <w:num w:numId="65">
    <w:abstractNumId w:val="104"/>
  </w:num>
  <w:num w:numId="66">
    <w:abstractNumId w:val="24"/>
  </w:num>
  <w:num w:numId="67">
    <w:abstractNumId w:val="145"/>
  </w:num>
  <w:num w:numId="68">
    <w:abstractNumId w:val="79"/>
  </w:num>
  <w:num w:numId="69">
    <w:abstractNumId w:val="43"/>
  </w:num>
  <w:num w:numId="70">
    <w:abstractNumId w:val="138"/>
  </w:num>
  <w:num w:numId="71">
    <w:abstractNumId w:val="21"/>
  </w:num>
  <w:num w:numId="72">
    <w:abstractNumId w:val="151"/>
  </w:num>
  <w:num w:numId="73">
    <w:abstractNumId w:val="29"/>
  </w:num>
  <w:num w:numId="74">
    <w:abstractNumId w:val="150"/>
  </w:num>
  <w:num w:numId="75">
    <w:abstractNumId w:val="57"/>
  </w:num>
  <w:num w:numId="76">
    <w:abstractNumId w:val="155"/>
  </w:num>
  <w:num w:numId="77">
    <w:abstractNumId w:val="58"/>
  </w:num>
  <w:num w:numId="78">
    <w:abstractNumId w:val="40"/>
  </w:num>
  <w:num w:numId="79">
    <w:abstractNumId w:val="135"/>
  </w:num>
  <w:num w:numId="80">
    <w:abstractNumId w:val="86"/>
  </w:num>
  <w:num w:numId="81">
    <w:abstractNumId w:val="16"/>
  </w:num>
  <w:num w:numId="82">
    <w:abstractNumId w:val="44"/>
  </w:num>
  <w:num w:numId="83">
    <w:abstractNumId w:val="31"/>
  </w:num>
  <w:num w:numId="84">
    <w:abstractNumId w:val="109"/>
  </w:num>
  <w:num w:numId="85">
    <w:abstractNumId w:val="81"/>
  </w:num>
  <w:num w:numId="86">
    <w:abstractNumId w:val="50"/>
  </w:num>
  <w:num w:numId="87">
    <w:abstractNumId w:val="3"/>
  </w:num>
  <w:num w:numId="88">
    <w:abstractNumId w:val="146"/>
  </w:num>
  <w:num w:numId="89">
    <w:abstractNumId w:val="18"/>
  </w:num>
  <w:num w:numId="90">
    <w:abstractNumId w:val="64"/>
  </w:num>
  <w:num w:numId="91">
    <w:abstractNumId w:val="121"/>
  </w:num>
  <w:num w:numId="92">
    <w:abstractNumId w:val="115"/>
  </w:num>
  <w:num w:numId="93">
    <w:abstractNumId w:val="59"/>
  </w:num>
  <w:num w:numId="94">
    <w:abstractNumId w:val="95"/>
  </w:num>
  <w:num w:numId="95">
    <w:abstractNumId w:val="5"/>
  </w:num>
  <w:num w:numId="96">
    <w:abstractNumId w:val="99"/>
  </w:num>
  <w:num w:numId="97">
    <w:abstractNumId w:val="136"/>
  </w:num>
  <w:num w:numId="98">
    <w:abstractNumId w:val="122"/>
  </w:num>
  <w:num w:numId="99">
    <w:abstractNumId w:val="17"/>
  </w:num>
  <w:num w:numId="100">
    <w:abstractNumId w:val="89"/>
  </w:num>
  <w:num w:numId="101">
    <w:abstractNumId w:val="152"/>
  </w:num>
  <w:num w:numId="102">
    <w:abstractNumId w:val="87"/>
  </w:num>
  <w:num w:numId="103">
    <w:abstractNumId w:val="90"/>
  </w:num>
  <w:num w:numId="104">
    <w:abstractNumId w:val="41"/>
  </w:num>
  <w:num w:numId="105">
    <w:abstractNumId w:val="119"/>
  </w:num>
  <w:num w:numId="106">
    <w:abstractNumId w:val="140"/>
  </w:num>
  <w:num w:numId="107">
    <w:abstractNumId w:val="84"/>
  </w:num>
  <w:num w:numId="108">
    <w:abstractNumId w:val="37"/>
  </w:num>
  <w:num w:numId="109">
    <w:abstractNumId w:val="158"/>
  </w:num>
  <w:num w:numId="110">
    <w:abstractNumId w:val="103"/>
  </w:num>
  <w:num w:numId="111">
    <w:abstractNumId w:val="98"/>
  </w:num>
  <w:num w:numId="112">
    <w:abstractNumId w:val="134"/>
  </w:num>
  <w:num w:numId="113">
    <w:abstractNumId w:val="61"/>
  </w:num>
  <w:num w:numId="114">
    <w:abstractNumId w:val="85"/>
  </w:num>
  <w:num w:numId="115">
    <w:abstractNumId w:val="13"/>
  </w:num>
  <w:num w:numId="116">
    <w:abstractNumId w:val="10"/>
  </w:num>
  <w:num w:numId="117">
    <w:abstractNumId w:val="127"/>
  </w:num>
  <w:num w:numId="118">
    <w:abstractNumId w:val="114"/>
  </w:num>
  <w:num w:numId="119">
    <w:abstractNumId w:val="144"/>
  </w:num>
  <w:num w:numId="120">
    <w:abstractNumId w:val="130"/>
  </w:num>
  <w:num w:numId="121">
    <w:abstractNumId w:val="75"/>
  </w:num>
  <w:num w:numId="122">
    <w:abstractNumId w:val="60"/>
  </w:num>
  <w:num w:numId="123">
    <w:abstractNumId w:val="159"/>
  </w:num>
  <w:num w:numId="124">
    <w:abstractNumId w:val="49"/>
  </w:num>
  <w:num w:numId="125">
    <w:abstractNumId w:val="112"/>
  </w:num>
  <w:num w:numId="126">
    <w:abstractNumId w:val="38"/>
  </w:num>
  <w:num w:numId="127">
    <w:abstractNumId w:val="63"/>
  </w:num>
  <w:num w:numId="128">
    <w:abstractNumId w:val="111"/>
  </w:num>
  <w:num w:numId="129">
    <w:abstractNumId w:val="52"/>
  </w:num>
  <w:num w:numId="130">
    <w:abstractNumId w:val="42"/>
  </w:num>
  <w:num w:numId="131">
    <w:abstractNumId w:val="157"/>
  </w:num>
  <w:num w:numId="132">
    <w:abstractNumId w:val="70"/>
  </w:num>
  <w:num w:numId="133">
    <w:abstractNumId w:val="45"/>
  </w:num>
  <w:num w:numId="134">
    <w:abstractNumId w:val="106"/>
  </w:num>
  <w:num w:numId="135">
    <w:abstractNumId w:val="91"/>
  </w:num>
  <w:num w:numId="136">
    <w:abstractNumId w:val="20"/>
  </w:num>
  <w:num w:numId="137">
    <w:abstractNumId w:val="19"/>
  </w:num>
  <w:num w:numId="138">
    <w:abstractNumId w:val="129"/>
  </w:num>
  <w:num w:numId="139">
    <w:abstractNumId w:val="83"/>
  </w:num>
  <w:num w:numId="140">
    <w:abstractNumId w:val="116"/>
  </w:num>
  <w:num w:numId="141">
    <w:abstractNumId w:val="15"/>
  </w:num>
  <w:num w:numId="142">
    <w:abstractNumId w:val="6"/>
  </w:num>
  <w:num w:numId="143">
    <w:abstractNumId w:val="66"/>
  </w:num>
  <w:num w:numId="144">
    <w:abstractNumId w:val="25"/>
  </w:num>
  <w:num w:numId="145">
    <w:abstractNumId w:val="4"/>
  </w:num>
  <w:num w:numId="146">
    <w:abstractNumId w:val="82"/>
  </w:num>
  <w:num w:numId="147">
    <w:abstractNumId w:val="68"/>
  </w:num>
  <w:num w:numId="148">
    <w:abstractNumId w:val="27"/>
  </w:num>
  <w:num w:numId="149">
    <w:abstractNumId w:val="34"/>
  </w:num>
  <w:num w:numId="150">
    <w:abstractNumId w:val="35"/>
  </w:num>
  <w:num w:numId="151">
    <w:abstractNumId w:val="156"/>
  </w:num>
  <w:num w:numId="152">
    <w:abstractNumId w:val="9"/>
  </w:num>
  <w:num w:numId="153">
    <w:abstractNumId w:val="124"/>
  </w:num>
  <w:num w:numId="154">
    <w:abstractNumId w:val="97"/>
  </w:num>
  <w:num w:numId="155">
    <w:abstractNumId w:val="94"/>
  </w:num>
  <w:num w:numId="156">
    <w:abstractNumId w:val="149"/>
  </w:num>
  <w:num w:numId="157">
    <w:abstractNumId w:val="77"/>
  </w:num>
  <w:num w:numId="158">
    <w:abstractNumId w:val="74"/>
  </w:num>
  <w:num w:numId="159">
    <w:abstractNumId w:val="92"/>
  </w:num>
  <w:num w:numId="160">
    <w:abstractNumId w:val="93"/>
  </w:num>
  <w:num w:numId="161">
    <w:abstractNumId w:val="101"/>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nislav Horák">
    <w15:presenceInfo w15:providerId="None" w15:userId="Branislav Hor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198"/>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D13"/>
    <w:rsid w:val="001626D3"/>
    <w:rsid w:val="00162FFA"/>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158B"/>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DB"/>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9D"/>
    <w:rsid w:val="00C153C0"/>
    <w:rsid w:val="00C15591"/>
    <w:rsid w:val="00C15DDE"/>
    <w:rsid w:val="00C1685A"/>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CFE"/>
    <w:rsid w:val="00D76DD9"/>
    <w:rsid w:val="00D773D8"/>
    <w:rsid w:val="00D77BB1"/>
    <w:rsid w:val="00D80B10"/>
    <w:rsid w:val="00D80C31"/>
    <w:rsid w:val="00D814FE"/>
    <w:rsid w:val="00D819DB"/>
    <w:rsid w:val="00D820C3"/>
    <w:rsid w:val="00D8276A"/>
    <w:rsid w:val="00D829A0"/>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7CA"/>
    <w:rsid w:val="00E84AF1"/>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C91"/>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mployment.gov.sk/filemanager/opatrenie-248_2012zz.pdf" TargetMode="External"/><Relationship Id="rId18" Type="http://schemas.openxmlformats.org/officeDocument/2006/relationships/hyperlink" Target="http://www.partnerskadohoda.gov.sk"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www.reformuj.sk/dokument/projektove-dokumenty/"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formuj.sk/dokument/projektove-dokumenty/" TargetMode="Externa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10" Type="http://schemas.openxmlformats.org/officeDocument/2006/relationships/hyperlink" Target="http://www.finance.gov.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artnerskadohoda.gov.sk" TargetMode="External"/><Relationship Id="rId14" Type="http://schemas.openxmlformats.org/officeDocument/2006/relationships/hyperlink" Target="http://www.zbierka.sk/sk/predpisy/401-2012-z-z.p-34960.pdf"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110</Pages>
  <Words>51635</Words>
  <Characters>294323</Characters>
  <Application>Microsoft Office Word</Application>
  <DocSecurity>0</DocSecurity>
  <Lines>2452</Lines>
  <Paragraphs>690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345268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2021-10-07T12:33:00Z</dcterms:created>
  <dcterms:modified xsi:type="dcterms:W3CDTF">2021-10-07T12:33:00Z</dcterms:modified>
</cp:coreProperties>
</file>