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1FD940" w14:textId="0DD993A8" w:rsidR="00081A38" w:rsidRDefault="00081A38" w:rsidP="005E1118">
      <w:pPr>
        <w:spacing w:after="150" w:line="288" w:lineRule="auto"/>
        <w:ind w:right="-144"/>
        <w:jc w:val="center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</w:p>
    <w:p w14:paraId="40050CA8" w14:textId="77777777" w:rsidR="00FC3C2C" w:rsidRPr="009E1EBC" w:rsidRDefault="00FC3C2C" w:rsidP="00333AB1">
      <w:pPr>
        <w:spacing w:after="150" w:line="288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  <w:r w:rsidRPr="009E1EBC"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  <w:t>E</w:t>
      </w:r>
      <w:r w:rsidR="003A2340" w:rsidRPr="009E1EBC"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  <w:t>tický kódex odborného hodnotiteľa</w:t>
      </w:r>
      <w:bookmarkStart w:id="0" w:name="_GoBack"/>
      <w:bookmarkEnd w:id="0"/>
    </w:p>
    <w:p w14:paraId="40050CA9" w14:textId="77777777" w:rsidR="008F7F7D" w:rsidRPr="00333AB1" w:rsidRDefault="008F7F7D" w:rsidP="00F24700">
      <w:pPr>
        <w:spacing w:after="150" w:line="288" w:lineRule="auto"/>
        <w:jc w:val="center"/>
        <w:outlineLvl w:val="0"/>
        <w:rPr>
          <w:rFonts w:ascii="Tahoma" w:hAnsi="Tahoma" w:cs="Tahoma"/>
          <w:b/>
          <w:bCs/>
          <w:color w:val="000000"/>
          <w:kern w:val="36"/>
          <w:sz w:val="27"/>
          <w:szCs w:val="27"/>
          <w:lang w:eastAsia="sk-SK"/>
        </w:rPr>
      </w:pPr>
    </w:p>
    <w:p w14:paraId="40050CAA" w14:textId="643524ED" w:rsidR="00FC3C2C" w:rsidRPr="00333AB1" w:rsidRDefault="00FC3C2C" w:rsidP="00F24700">
      <w:pPr>
        <w:pStyle w:val="BodyText1"/>
        <w:jc w:val="both"/>
        <w:rPr>
          <w:lang w:val="sk-SK" w:eastAsia="sk-SK"/>
        </w:rPr>
      </w:pPr>
      <w:r w:rsidRPr="00333AB1">
        <w:rPr>
          <w:lang w:val="sk-SK" w:eastAsia="sk-SK"/>
        </w:rPr>
        <w:t xml:space="preserve">Etický kódex </w:t>
      </w:r>
      <w:r w:rsidR="003A2340" w:rsidRPr="00333AB1">
        <w:rPr>
          <w:lang w:val="sk-SK" w:eastAsia="sk-SK"/>
        </w:rPr>
        <w:t>odborného hodnotiteľa</w:t>
      </w:r>
      <w:r w:rsidRPr="00333AB1">
        <w:rPr>
          <w:lang w:val="sk-SK" w:eastAsia="sk-SK"/>
        </w:rPr>
        <w:t xml:space="preserve"> stanovuje na základe všeobecne uznávaných a všeobecne uplatňovaných morálnych pravidiel a hodnôt spoločenského styku zásady správania </w:t>
      </w:r>
      <w:r w:rsidR="003A2340" w:rsidRPr="00333AB1">
        <w:rPr>
          <w:lang w:val="sk-SK" w:eastAsia="sk-SK"/>
        </w:rPr>
        <w:t>odborného hodnotiteľa</w:t>
      </w:r>
      <w:r w:rsidRPr="00333AB1">
        <w:rPr>
          <w:lang w:val="sk-SK" w:eastAsia="sk-SK"/>
        </w:rPr>
        <w:t xml:space="preserve"> pri vykonávaní</w:t>
      </w:r>
      <w:r w:rsidR="007A0E14" w:rsidRPr="00333AB1">
        <w:rPr>
          <w:lang w:val="sk-SK" w:eastAsia="sk-SK"/>
        </w:rPr>
        <w:t xml:space="preserve"> </w:t>
      </w:r>
      <w:r w:rsidR="007A0E14" w:rsidRPr="00333AB1">
        <w:rPr>
          <w:bCs/>
          <w:lang w:val="sk-SK" w:eastAsia="sk-SK"/>
        </w:rPr>
        <w:t>odborného hodnotenia</w:t>
      </w:r>
      <w:r w:rsidR="00EA65FF" w:rsidRPr="00333AB1">
        <w:rPr>
          <w:bCs/>
          <w:lang w:val="sk-SK" w:eastAsia="sk-SK"/>
        </w:rPr>
        <w:t xml:space="preserve"> </w:t>
      </w:r>
      <w:r w:rsidR="000127E6">
        <w:rPr>
          <w:bCs/>
          <w:lang w:val="sk-SK" w:eastAsia="sk-SK"/>
        </w:rPr>
        <w:t>žiadostí o nenávratný finančný príspevok</w:t>
      </w:r>
      <w:r w:rsidR="00EA65FF" w:rsidRPr="00333AB1">
        <w:rPr>
          <w:bCs/>
          <w:lang w:val="sk-SK" w:eastAsia="sk-SK"/>
        </w:rPr>
        <w:t xml:space="preserve"> </w:t>
      </w:r>
      <w:r w:rsidR="000127E6">
        <w:rPr>
          <w:bCs/>
          <w:lang w:val="sk-SK" w:eastAsia="sk-SK"/>
        </w:rPr>
        <w:t>(</w:t>
      </w:r>
      <w:r w:rsidR="000127E6" w:rsidRPr="00333AB1">
        <w:rPr>
          <w:bCs/>
          <w:lang w:val="sk-SK" w:eastAsia="sk-SK"/>
        </w:rPr>
        <w:t>ŽoNFP</w:t>
      </w:r>
      <w:r w:rsidR="000127E6">
        <w:rPr>
          <w:bCs/>
          <w:lang w:val="sk-SK" w:eastAsia="sk-SK"/>
        </w:rPr>
        <w:t xml:space="preserve">) </w:t>
      </w:r>
      <w:r w:rsidR="00EA65FF" w:rsidRPr="00333AB1">
        <w:rPr>
          <w:bCs/>
          <w:lang w:val="sk-SK" w:eastAsia="sk-SK"/>
        </w:rPr>
        <w:t xml:space="preserve">predložených v rámci výzvy </w:t>
      </w:r>
      <w:r w:rsidR="00901CC4">
        <w:rPr>
          <w:bCs/>
          <w:lang w:val="sk-SK" w:eastAsia="sk-SK"/>
        </w:rPr>
        <w:t xml:space="preserve">alebo vyzvania </w:t>
      </w:r>
      <w:r w:rsidR="00EA65FF" w:rsidRPr="00333AB1">
        <w:rPr>
          <w:bCs/>
          <w:lang w:val="sk-SK" w:eastAsia="sk-SK"/>
        </w:rPr>
        <w:t>na predkladanie ŽoNFP</w:t>
      </w:r>
      <w:r w:rsidR="00AE7232">
        <w:rPr>
          <w:bCs/>
          <w:lang w:val="sk-SK" w:eastAsia="sk-SK"/>
        </w:rPr>
        <w:t xml:space="preserve"> </w:t>
      </w:r>
      <w:r w:rsidR="000127E6">
        <w:rPr>
          <w:bCs/>
          <w:lang w:val="sk-SK" w:eastAsia="sk-SK"/>
        </w:rPr>
        <w:t xml:space="preserve">z európskych štrukturálnych a investičných fondov. </w:t>
      </w:r>
    </w:p>
    <w:p w14:paraId="3C015889" w14:textId="77777777" w:rsidR="00F111CC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 xml:space="preserve">Článok I. </w:t>
      </w:r>
    </w:p>
    <w:p w14:paraId="40050CAB" w14:textId="1AAE57D0" w:rsidR="00FC3C2C" w:rsidRPr="00333AB1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 xml:space="preserve">Základné ustanovenia </w:t>
      </w:r>
    </w:p>
    <w:p w14:paraId="40050CAC" w14:textId="77777777" w:rsidR="00FC3C2C" w:rsidRPr="00333AB1" w:rsidRDefault="00EA65FF" w:rsidP="00F24700">
      <w:pPr>
        <w:pStyle w:val="Odsekzoznamu"/>
        <w:numPr>
          <w:ilvl w:val="0"/>
          <w:numId w:val="40"/>
        </w:numPr>
        <w:shd w:val="clear" w:color="auto" w:fill="FFFFFF"/>
        <w:spacing w:beforeAutospacing="1" w:afterAutospacing="1" w:line="288" w:lineRule="auto"/>
        <w:ind w:left="426" w:hanging="284"/>
        <w:rPr>
          <w:color w:val="000000"/>
          <w:szCs w:val="48"/>
          <w:lang w:eastAsia="sk-SK"/>
        </w:rPr>
      </w:pPr>
      <w:r w:rsidRPr="00333AB1">
        <w:rPr>
          <w:color w:val="000000"/>
          <w:szCs w:val="48"/>
          <w:lang w:eastAsia="sk-SK"/>
        </w:rPr>
        <w:t>Kódex predstavuje súbor</w:t>
      </w:r>
      <w:r w:rsidR="00FC3C2C" w:rsidRPr="00333AB1">
        <w:rPr>
          <w:color w:val="000000"/>
          <w:szCs w:val="48"/>
          <w:lang w:eastAsia="sk-SK"/>
        </w:rPr>
        <w:t xml:space="preserve"> záväzných noriem správania sa </w:t>
      </w:r>
      <w:r w:rsidRPr="00333AB1">
        <w:rPr>
          <w:color w:val="000000"/>
          <w:szCs w:val="48"/>
          <w:lang w:eastAsia="sk-SK"/>
        </w:rPr>
        <w:t>odborného hodnotiteľa</w:t>
      </w:r>
      <w:r w:rsidR="00FC3C2C" w:rsidRPr="00333AB1">
        <w:rPr>
          <w:color w:val="000000"/>
          <w:szCs w:val="48"/>
          <w:lang w:eastAsia="sk-SK"/>
        </w:rPr>
        <w:t>.</w:t>
      </w:r>
    </w:p>
    <w:p w14:paraId="11AB26FC" w14:textId="77777777" w:rsidR="00F111CC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 xml:space="preserve">Článok II. </w:t>
      </w:r>
    </w:p>
    <w:p w14:paraId="40050CAD" w14:textId="6E0356C7" w:rsidR="00FC3C2C" w:rsidRPr="00333AB1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 xml:space="preserve">Všeobecné zásady </w:t>
      </w:r>
    </w:p>
    <w:p w14:paraId="40050CAE" w14:textId="1FCAC8A9" w:rsidR="004E73E2" w:rsidRDefault="004E73E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color w:val="000000"/>
          <w:szCs w:val="19"/>
          <w:lang w:eastAsia="sk-SK"/>
        </w:rPr>
        <w:t xml:space="preserve">Odborný hodnotiteľ je povinný zdržať sa pri výkone ale aj mimo priameho výkonu </w:t>
      </w:r>
      <w:r w:rsidR="000127E6">
        <w:rPr>
          <w:rFonts w:cs="Arial"/>
          <w:color w:val="000000"/>
          <w:szCs w:val="19"/>
          <w:lang w:eastAsia="sk-SK"/>
        </w:rPr>
        <w:t xml:space="preserve">svojich </w:t>
      </w:r>
      <w:r w:rsidRPr="00333AB1">
        <w:rPr>
          <w:rFonts w:cs="Arial"/>
          <w:color w:val="000000"/>
          <w:szCs w:val="19"/>
          <w:lang w:eastAsia="sk-SK"/>
        </w:rPr>
        <w:t xml:space="preserve">povinností, akéhokoľvek správania, ktoré by mohlo narušiť vážnosť </w:t>
      </w:r>
      <w:r w:rsidRPr="000C1A28">
        <w:rPr>
          <w:rFonts w:cs="Arial"/>
          <w:color w:val="000000"/>
          <w:szCs w:val="19"/>
          <w:lang w:eastAsia="sk-SK"/>
        </w:rPr>
        <w:t xml:space="preserve">hodnotiaceho procesu. </w:t>
      </w:r>
      <w:r w:rsidR="000127E6">
        <w:rPr>
          <w:rFonts w:cs="Arial"/>
          <w:color w:val="000000"/>
          <w:szCs w:val="19"/>
          <w:lang w:eastAsia="sk-SK"/>
        </w:rPr>
        <w:t>I v</w:t>
      </w:r>
      <w:r w:rsidRPr="000127E6">
        <w:rPr>
          <w:rFonts w:cs="Arial"/>
          <w:color w:val="000000"/>
          <w:szCs w:val="19"/>
          <w:lang w:eastAsia="sk-SK"/>
        </w:rPr>
        <w:t xml:space="preserve">o vzťahu </w:t>
      </w:r>
      <w:r w:rsidR="008F7F7D" w:rsidRPr="000127E6">
        <w:rPr>
          <w:rFonts w:cs="Arial"/>
          <w:color w:val="000000"/>
          <w:szCs w:val="19"/>
          <w:lang w:eastAsia="sk-SK"/>
        </w:rPr>
        <w:t>k verejnosti</w:t>
      </w:r>
      <w:r w:rsidRPr="000127E6">
        <w:rPr>
          <w:rFonts w:cs="Arial"/>
          <w:color w:val="000000"/>
          <w:szCs w:val="19"/>
          <w:lang w:eastAsia="sk-SK"/>
        </w:rPr>
        <w:t xml:space="preserve"> koná čestne, korektne a v súlade so zásadami slušného </w:t>
      </w:r>
      <w:r w:rsidR="000127E6">
        <w:rPr>
          <w:rFonts w:cs="Arial"/>
          <w:color w:val="000000"/>
          <w:szCs w:val="19"/>
          <w:lang w:eastAsia="sk-SK"/>
        </w:rPr>
        <w:t xml:space="preserve">a etického </w:t>
      </w:r>
      <w:r w:rsidRPr="000127E6">
        <w:rPr>
          <w:rFonts w:cs="Arial"/>
          <w:color w:val="000000"/>
          <w:szCs w:val="19"/>
          <w:lang w:eastAsia="sk-SK"/>
        </w:rPr>
        <w:t>správania.</w:t>
      </w:r>
    </w:p>
    <w:p w14:paraId="40050CAF" w14:textId="10325E65" w:rsidR="00FC3C2C" w:rsidRPr="00333AB1" w:rsidRDefault="00EA65FF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color w:val="000000"/>
          <w:szCs w:val="19"/>
          <w:lang w:eastAsia="sk-SK"/>
        </w:rPr>
        <w:t xml:space="preserve">Odborný hodnotiteľ je povinný </w:t>
      </w:r>
      <w:r w:rsidR="00A17541" w:rsidRPr="00333AB1">
        <w:rPr>
          <w:rFonts w:cs="Arial"/>
          <w:color w:val="000000"/>
          <w:szCs w:val="19"/>
          <w:lang w:eastAsia="sk-SK"/>
        </w:rPr>
        <w:t xml:space="preserve">vykonávať </w:t>
      </w:r>
      <w:r w:rsidRPr="00333AB1">
        <w:rPr>
          <w:rFonts w:cs="Arial"/>
          <w:color w:val="000000"/>
          <w:szCs w:val="19"/>
          <w:lang w:eastAsia="sk-SK"/>
        </w:rPr>
        <w:t xml:space="preserve">odborné hodnotenie </w:t>
      </w:r>
      <w:r w:rsidR="004E73E2">
        <w:rPr>
          <w:rFonts w:cs="Arial"/>
          <w:color w:val="000000"/>
          <w:szCs w:val="19"/>
          <w:lang w:eastAsia="sk-SK"/>
        </w:rPr>
        <w:t>profesionálne,</w:t>
      </w:r>
      <w:r w:rsidR="00587F56" w:rsidRPr="00333AB1">
        <w:rPr>
          <w:rFonts w:cs="Arial"/>
          <w:color w:val="000000"/>
          <w:szCs w:val="19"/>
          <w:lang w:eastAsia="sk-SK"/>
        </w:rPr>
        <w:t xml:space="preserve"> v súlade </w:t>
      </w:r>
      <w:r w:rsidR="004E73E2">
        <w:rPr>
          <w:rFonts w:cs="Arial"/>
          <w:color w:val="000000"/>
          <w:szCs w:val="19"/>
          <w:lang w:eastAsia="sk-SK"/>
        </w:rPr>
        <w:t>s legislatívnymi predpismi EÚ a</w:t>
      </w:r>
      <w:r w:rsidR="008F7F7D">
        <w:rPr>
          <w:rFonts w:cs="Arial"/>
          <w:color w:val="000000"/>
          <w:szCs w:val="19"/>
          <w:lang w:eastAsia="sk-SK"/>
        </w:rPr>
        <w:t> SR a</w:t>
      </w:r>
      <w:r w:rsidR="004E73E2">
        <w:rPr>
          <w:rFonts w:cs="Arial"/>
          <w:color w:val="000000"/>
          <w:szCs w:val="19"/>
          <w:lang w:eastAsia="sk-SK"/>
        </w:rPr>
        <w:t xml:space="preserve"> </w:t>
      </w:r>
      <w:r w:rsidR="00587F56" w:rsidRPr="00333AB1">
        <w:rPr>
          <w:rFonts w:cs="Arial"/>
          <w:color w:val="000000"/>
          <w:szCs w:val="19"/>
          <w:lang w:eastAsia="sk-SK"/>
        </w:rPr>
        <w:t xml:space="preserve">s príručkou pre hodnotiteľa, </w:t>
      </w:r>
      <w:del w:id="1" w:author="Rene Mraz" w:date="2015-04-28T15:40:00Z">
        <w:r w:rsidR="0029762A" w:rsidDel="0029762A">
          <w:rPr>
            <w:rFonts w:cs="Arial"/>
            <w:color w:val="000000"/>
            <w:szCs w:val="19"/>
            <w:lang w:eastAsia="sk-SK"/>
          </w:rPr>
          <w:delText xml:space="preserve"> </w:delText>
        </w:r>
      </w:del>
      <w:r w:rsidRPr="00333AB1">
        <w:rPr>
          <w:rFonts w:cs="Arial"/>
          <w:color w:val="000000"/>
          <w:szCs w:val="19"/>
          <w:lang w:eastAsia="sk-SK"/>
        </w:rPr>
        <w:t>využ</w:t>
      </w:r>
      <w:r w:rsidR="008F7F7D">
        <w:rPr>
          <w:rFonts w:cs="Arial"/>
          <w:color w:val="000000"/>
          <w:szCs w:val="19"/>
          <w:lang w:eastAsia="sk-SK"/>
        </w:rPr>
        <w:t>ívajúc</w:t>
      </w:r>
      <w:r w:rsidRPr="00333AB1">
        <w:rPr>
          <w:rFonts w:cs="Arial"/>
          <w:color w:val="000000"/>
          <w:szCs w:val="19"/>
          <w:lang w:eastAsia="sk-SK"/>
        </w:rPr>
        <w:t xml:space="preserve"> svoje schopnosti a odborné znalosti, svedomite, </w:t>
      </w:r>
      <w:r w:rsidR="008F7F7D">
        <w:rPr>
          <w:rFonts w:cs="Arial"/>
          <w:color w:val="000000"/>
          <w:szCs w:val="19"/>
          <w:lang w:eastAsia="sk-SK"/>
        </w:rPr>
        <w:t>zodpovedne, riadne a včas,</w:t>
      </w:r>
      <w:r w:rsidR="00587F56" w:rsidRPr="00333AB1">
        <w:rPr>
          <w:rFonts w:cs="Arial"/>
          <w:color w:val="000000"/>
          <w:szCs w:val="19"/>
          <w:lang w:eastAsia="sk-SK"/>
        </w:rPr>
        <w:t xml:space="preserve"> </w:t>
      </w:r>
      <w:r w:rsidR="004E73E2" w:rsidRPr="00333AB1">
        <w:rPr>
          <w:rFonts w:cs="Arial"/>
          <w:color w:val="000000"/>
          <w:szCs w:val="19"/>
          <w:lang w:eastAsia="sk-SK"/>
        </w:rPr>
        <w:t xml:space="preserve">na základe riadne zisteného skutkového stavu veci, </w:t>
      </w:r>
      <w:r w:rsidR="008F7F7D">
        <w:rPr>
          <w:rFonts w:cs="Arial"/>
          <w:color w:val="000000"/>
          <w:szCs w:val="19"/>
          <w:lang w:eastAsia="sk-SK"/>
        </w:rPr>
        <w:t xml:space="preserve">dbajúc </w:t>
      </w:r>
      <w:r w:rsidR="006E31D5">
        <w:rPr>
          <w:rFonts w:cs="Arial"/>
          <w:color w:val="000000"/>
          <w:szCs w:val="19"/>
          <w:lang w:eastAsia="sk-SK"/>
        </w:rPr>
        <w:t>na uplatňovanie rovnakého prístupu ku všetkým účastníkom výberového procesu a ku všetkým ŽoNFP</w:t>
      </w:r>
      <w:r w:rsidR="008F7F7D">
        <w:rPr>
          <w:rFonts w:cs="Arial"/>
          <w:color w:val="000000"/>
          <w:szCs w:val="19"/>
          <w:lang w:eastAsia="sk-SK"/>
        </w:rPr>
        <w:t>. S</w:t>
      </w:r>
      <w:r w:rsidR="004E73E2" w:rsidRPr="00333AB1">
        <w:rPr>
          <w:rFonts w:cs="Arial"/>
          <w:color w:val="000000"/>
          <w:szCs w:val="19"/>
          <w:lang w:eastAsia="sk-SK"/>
        </w:rPr>
        <w:t>práva sa tak, aby nenarúšal dôveru verejnosti v nestrannosť a objektivitu svojho rozhodovania.</w:t>
      </w:r>
    </w:p>
    <w:p w14:paraId="40050CB1" w14:textId="7A1D1944" w:rsidR="00CC6F67" w:rsidRPr="00F24700" w:rsidRDefault="007A0E14" w:rsidP="005D1EE3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color w:val="000000"/>
          <w:szCs w:val="19"/>
          <w:lang w:eastAsia="sk-SK"/>
        </w:rPr>
        <w:t xml:space="preserve">Odborný hodnotiteľ </w:t>
      </w:r>
      <w:r w:rsidRPr="000C1A28">
        <w:rPr>
          <w:rFonts w:cs="Arial"/>
          <w:color w:val="000000"/>
          <w:szCs w:val="19"/>
          <w:lang w:eastAsia="sk-SK"/>
        </w:rPr>
        <w:t>je povinný zachovávať mlčanlivosť</w:t>
      </w:r>
      <w:r w:rsidR="00432C6E" w:rsidRPr="000C1A28">
        <w:rPr>
          <w:rFonts w:cs="Arial"/>
          <w:color w:val="000000"/>
          <w:szCs w:val="19"/>
          <w:lang w:eastAsia="sk-SK"/>
        </w:rPr>
        <w:t xml:space="preserve">. </w:t>
      </w:r>
      <w:r w:rsidR="00956B05" w:rsidRPr="000C1A28">
        <w:rPr>
          <w:rFonts w:cs="Arial"/>
          <w:color w:val="000000"/>
          <w:szCs w:val="19"/>
          <w:lang w:eastAsia="sk-SK"/>
        </w:rPr>
        <w:t>V rámci zachovávania d</w:t>
      </w:r>
      <w:r w:rsidR="00505915">
        <w:rPr>
          <w:rFonts w:cs="Arial"/>
          <w:color w:val="000000"/>
          <w:szCs w:val="19"/>
          <w:lang w:eastAsia="sk-SK"/>
        </w:rPr>
        <w:t>ôvernosti</w:t>
      </w:r>
      <w:r w:rsidR="006E31D5">
        <w:rPr>
          <w:rFonts w:cs="Arial"/>
          <w:color w:val="000000"/>
          <w:szCs w:val="19"/>
          <w:lang w:eastAsia="sk-SK"/>
        </w:rPr>
        <w:t xml:space="preserve"> informácií</w:t>
      </w:r>
      <w:r w:rsidR="00956B05" w:rsidRPr="000C1A28">
        <w:rPr>
          <w:rFonts w:cs="Arial"/>
          <w:color w:val="000000"/>
          <w:szCs w:val="19"/>
          <w:lang w:eastAsia="sk-SK"/>
        </w:rPr>
        <w:t xml:space="preserve"> odborný hodnotiteľ nekomunikuje z</w:t>
      </w:r>
      <w:r w:rsidR="00432C6E" w:rsidRPr="00333AB1">
        <w:rPr>
          <w:rFonts w:cs="Arial"/>
          <w:color w:val="000000"/>
          <w:szCs w:val="19"/>
          <w:lang w:eastAsia="sk-SK"/>
        </w:rPr>
        <w:t xml:space="preserve">áležitosti ohľadom hodnotenia (napr. obsah ŽoNFP, výsledky hodnotenia a názory ostatných odborných hodnotiteľov) </w:t>
      </w:r>
      <w:r w:rsidR="00956B05" w:rsidRPr="00333AB1">
        <w:rPr>
          <w:rFonts w:cs="Arial"/>
          <w:color w:val="000000"/>
          <w:szCs w:val="19"/>
          <w:lang w:eastAsia="sk-SK"/>
        </w:rPr>
        <w:t>so</w:t>
      </w:r>
      <w:r w:rsidR="00A17541" w:rsidRPr="00333AB1">
        <w:rPr>
          <w:rFonts w:cs="Arial"/>
          <w:color w:val="000000"/>
          <w:szCs w:val="19"/>
          <w:lang w:eastAsia="sk-SK"/>
        </w:rPr>
        <w:t xml:space="preserve"> žiadnou treťou stranou. </w:t>
      </w:r>
      <w:r w:rsidR="00432C6E" w:rsidRPr="00333AB1">
        <w:rPr>
          <w:rFonts w:cs="Arial"/>
          <w:color w:val="000000"/>
          <w:szCs w:val="19"/>
          <w:lang w:eastAsia="sk-SK"/>
        </w:rPr>
        <w:t xml:space="preserve">Odborný hodnotiteľ </w:t>
      </w:r>
      <w:r w:rsidR="00333AB1" w:rsidRPr="00F178A0">
        <w:rPr>
          <w:rFonts w:cs="Arial"/>
          <w:color w:val="000000"/>
          <w:szCs w:val="19"/>
          <w:lang w:eastAsia="sk-SK"/>
        </w:rPr>
        <w:t>počas celého procesu hodnotenia</w:t>
      </w:r>
      <w:r w:rsidR="00333AB1" w:rsidRPr="00333AB1">
        <w:rPr>
          <w:rFonts w:cs="Arial"/>
          <w:color w:val="000000"/>
          <w:szCs w:val="19"/>
          <w:lang w:eastAsia="sk-SK"/>
        </w:rPr>
        <w:t xml:space="preserve"> </w:t>
      </w:r>
      <w:r w:rsidR="00432C6E" w:rsidRPr="00333AB1">
        <w:rPr>
          <w:rFonts w:cs="Arial"/>
          <w:color w:val="000000"/>
          <w:szCs w:val="19"/>
          <w:lang w:eastAsia="sk-SK"/>
        </w:rPr>
        <w:t>ne</w:t>
      </w:r>
      <w:r w:rsidR="00CC6F67" w:rsidRPr="00333AB1">
        <w:rPr>
          <w:rFonts w:cs="Arial"/>
          <w:color w:val="000000"/>
          <w:szCs w:val="19"/>
          <w:lang w:eastAsia="sk-SK"/>
        </w:rPr>
        <w:t>zverejňuje mená ostatných odborných hodnotiteľov</w:t>
      </w:r>
      <w:r w:rsidR="00000EE3">
        <w:rPr>
          <w:rFonts w:cs="Arial"/>
          <w:color w:val="000000"/>
          <w:szCs w:val="19"/>
          <w:lang w:eastAsia="sk-SK"/>
        </w:rPr>
        <w:t xml:space="preserve">, </w:t>
      </w:r>
      <w:r w:rsidR="00CC6F67" w:rsidRPr="00333AB1">
        <w:rPr>
          <w:rFonts w:cs="Arial"/>
          <w:color w:val="000000"/>
          <w:szCs w:val="19"/>
          <w:lang w:eastAsia="sk-SK"/>
        </w:rPr>
        <w:t>dokumenty podliehajúce odbornému hodnoteniu</w:t>
      </w:r>
      <w:r w:rsidR="006E31D5">
        <w:rPr>
          <w:rFonts w:cs="Arial"/>
          <w:color w:val="000000"/>
          <w:szCs w:val="19"/>
          <w:lang w:eastAsia="sk-SK"/>
        </w:rPr>
        <w:t>,</w:t>
      </w:r>
      <w:r w:rsidR="00000EE3">
        <w:rPr>
          <w:rFonts w:cs="Arial"/>
          <w:color w:val="000000"/>
          <w:szCs w:val="19"/>
          <w:lang w:eastAsia="sk-SK"/>
        </w:rPr>
        <w:t xml:space="preserve"> ani informácie z dôverných dokumentov</w:t>
      </w:r>
      <w:r w:rsidR="00CC6F67" w:rsidRPr="00333AB1">
        <w:rPr>
          <w:rFonts w:cs="Arial"/>
          <w:color w:val="000000"/>
          <w:szCs w:val="19"/>
          <w:lang w:eastAsia="sk-SK"/>
        </w:rPr>
        <w:t xml:space="preserve">. </w:t>
      </w:r>
      <w:r w:rsidR="00956B05" w:rsidRPr="00333AB1">
        <w:rPr>
          <w:rFonts w:cs="Arial"/>
          <w:color w:val="000000"/>
          <w:szCs w:val="19"/>
          <w:lang w:eastAsia="sk-SK"/>
        </w:rPr>
        <w:t>D</w:t>
      </w:r>
      <w:r w:rsidR="00CC6F67" w:rsidRPr="00333AB1">
        <w:rPr>
          <w:rFonts w:cs="Arial"/>
          <w:color w:val="000000"/>
          <w:szCs w:val="19"/>
          <w:lang w:eastAsia="sk-SK"/>
        </w:rPr>
        <w:t xml:space="preserve">okumenty, ktoré sú súčasťou ŽoNFP predloženej na hodnotenie </w:t>
      </w:r>
      <w:r w:rsidR="00956B05" w:rsidRPr="00333AB1">
        <w:rPr>
          <w:rFonts w:cs="Arial"/>
          <w:color w:val="000000"/>
          <w:szCs w:val="19"/>
          <w:lang w:eastAsia="sk-SK"/>
        </w:rPr>
        <w:t>nesmú opustiť miestnosť určenú na vykonávanie odborného hodnotenia.</w:t>
      </w:r>
      <w:r w:rsidR="00505915">
        <w:rPr>
          <w:rFonts w:cs="Arial"/>
          <w:color w:val="000000"/>
          <w:szCs w:val="19"/>
          <w:lang w:eastAsia="sk-SK"/>
        </w:rPr>
        <w:t xml:space="preserve"> </w:t>
      </w:r>
      <w:r w:rsidR="00505915" w:rsidRPr="00F24700">
        <w:rPr>
          <w:rFonts w:cs="Arial"/>
          <w:color w:val="000000"/>
          <w:szCs w:val="19"/>
          <w:lang w:eastAsia="sk-SK"/>
        </w:rPr>
        <w:t>Princíp zachovávania mlčanlivosti sa nev</w:t>
      </w:r>
      <w:r w:rsidR="00403652" w:rsidRPr="00F24700">
        <w:rPr>
          <w:rFonts w:cs="Arial"/>
          <w:color w:val="000000"/>
          <w:szCs w:val="19"/>
          <w:lang w:eastAsia="sk-SK"/>
        </w:rPr>
        <w:t>z</w:t>
      </w:r>
      <w:r w:rsidR="00505915" w:rsidRPr="00F24700">
        <w:rPr>
          <w:rFonts w:cs="Arial"/>
          <w:color w:val="000000"/>
          <w:szCs w:val="19"/>
          <w:lang w:eastAsia="sk-SK"/>
        </w:rPr>
        <w:t xml:space="preserve">ťahuje na prípady </w:t>
      </w:r>
      <w:r w:rsidR="00000EE3" w:rsidRPr="00F24700">
        <w:rPr>
          <w:rFonts w:cs="Arial"/>
          <w:color w:val="000000"/>
          <w:szCs w:val="19"/>
          <w:lang w:eastAsia="sk-SK"/>
        </w:rPr>
        <w:t xml:space="preserve">porušenia právnych predpisov EÚ a SR. </w:t>
      </w:r>
    </w:p>
    <w:p w14:paraId="40050CB2" w14:textId="77777777" w:rsidR="006C4082" w:rsidRPr="006C4082" w:rsidRDefault="006C408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6C4082">
        <w:rPr>
          <w:rFonts w:cs="Arial"/>
          <w:color w:val="000000"/>
          <w:szCs w:val="19"/>
          <w:lang w:eastAsia="sk-SK"/>
        </w:rPr>
        <w:t>Odborný hodnotiteľ vykonáva odborné hodnotenie v súlade s princípom nezávislosti</w:t>
      </w:r>
      <w:r w:rsidR="004E73E2">
        <w:rPr>
          <w:rFonts w:cs="Arial"/>
          <w:color w:val="000000"/>
          <w:szCs w:val="19"/>
          <w:lang w:eastAsia="sk-SK"/>
        </w:rPr>
        <w:t>. P</w:t>
      </w:r>
      <w:r w:rsidR="00B14ED7">
        <w:rPr>
          <w:rFonts w:cs="Arial"/>
          <w:color w:val="000000"/>
          <w:szCs w:val="19"/>
          <w:lang w:eastAsia="sk-SK"/>
        </w:rPr>
        <w:t xml:space="preserve">redkladané </w:t>
      </w:r>
      <w:r w:rsidR="00EB3326">
        <w:rPr>
          <w:rFonts w:cs="Arial"/>
          <w:color w:val="000000"/>
          <w:szCs w:val="19"/>
          <w:lang w:eastAsia="sk-SK"/>
        </w:rPr>
        <w:t>ŽoNFP hodnotí sám využijúc svoje vlastné schopnosti a postupuje podľa vlastného vedomia a</w:t>
      </w:r>
      <w:r w:rsidR="00B14ED7">
        <w:rPr>
          <w:rFonts w:cs="Arial"/>
          <w:color w:val="000000"/>
          <w:szCs w:val="19"/>
          <w:lang w:eastAsia="sk-SK"/>
        </w:rPr>
        <w:t> </w:t>
      </w:r>
      <w:r w:rsidR="00EB3326">
        <w:rPr>
          <w:rFonts w:cs="Arial"/>
          <w:color w:val="000000"/>
          <w:szCs w:val="19"/>
          <w:lang w:eastAsia="sk-SK"/>
        </w:rPr>
        <w:t>svedomia</w:t>
      </w:r>
      <w:r w:rsidR="00B14ED7">
        <w:rPr>
          <w:rFonts w:cs="Arial"/>
          <w:color w:val="000000"/>
          <w:szCs w:val="19"/>
          <w:lang w:eastAsia="sk-SK"/>
        </w:rPr>
        <w:t>.</w:t>
      </w:r>
      <w:r w:rsidRPr="006C4082">
        <w:rPr>
          <w:rFonts w:cs="Arial"/>
          <w:color w:val="000000"/>
          <w:szCs w:val="19"/>
          <w:lang w:eastAsia="sk-SK"/>
        </w:rPr>
        <w:t xml:space="preserve"> </w:t>
      </w:r>
    </w:p>
    <w:p w14:paraId="40050CB3" w14:textId="0C88E77D" w:rsidR="006C4082" w:rsidRPr="006C4082" w:rsidRDefault="006C408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6C4082">
        <w:rPr>
          <w:rFonts w:cs="Arial"/>
          <w:color w:val="000000"/>
          <w:szCs w:val="19"/>
          <w:lang w:eastAsia="sk-SK"/>
        </w:rPr>
        <w:t>Odborný hodnotiteľ postupuje pri hodnotení v súlade s </w:t>
      </w:r>
      <w:r>
        <w:rPr>
          <w:rFonts w:cs="Arial"/>
          <w:color w:val="000000"/>
          <w:szCs w:val="19"/>
          <w:lang w:eastAsia="sk-SK"/>
        </w:rPr>
        <w:t>princípmi</w:t>
      </w:r>
      <w:r w:rsidRPr="006C4082">
        <w:rPr>
          <w:rFonts w:cs="Arial"/>
          <w:color w:val="000000"/>
          <w:szCs w:val="19"/>
          <w:lang w:eastAsia="sk-SK"/>
        </w:rPr>
        <w:t xml:space="preserve"> </w:t>
      </w:r>
      <w:r w:rsidR="004E73E2">
        <w:rPr>
          <w:rFonts w:cs="Arial"/>
          <w:color w:val="000000"/>
          <w:szCs w:val="19"/>
          <w:lang w:eastAsia="sk-SK"/>
        </w:rPr>
        <w:t xml:space="preserve">nestrannosti </w:t>
      </w:r>
      <w:r w:rsidR="006E2691">
        <w:rPr>
          <w:rFonts w:cs="Arial"/>
          <w:color w:val="000000"/>
          <w:szCs w:val="19"/>
          <w:lang w:eastAsia="sk-SK"/>
        </w:rPr>
        <w:t>a</w:t>
      </w:r>
      <w:r w:rsidR="004E73E2">
        <w:rPr>
          <w:rFonts w:cs="Arial"/>
          <w:color w:val="000000"/>
          <w:szCs w:val="19"/>
          <w:lang w:eastAsia="sk-SK"/>
        </w:rPr>
        <w:t xml:space="preserve"> obj</w:t>
      </w:r>
      <w:r w:rsidR="00403652">
        <w:rPr>
          <w:rFonts w:cs="Arial"/>
          <w:color w:val="000000"/>
          <w:szCs w:val="19"/>
          <w:lang w:eastAsia="sk-SK"/>
        </w:rPr>
        <w:t>e</w:t>
      </w:r>
      <w:r w:rsidR="004E73E2">
        <w:rPr>
          <w:rFonts w:cs="Arial"/>
          <w:color w:val="000000"/>
          <w:szCs w:val="19"/>
          <w:lang w:eastAsia="sk-SK"/>
        </w:rPr>
        <w:t>ktivity. V</w:t>
      </w:r>
      <w:r w:rsidR="003B5CB0">
        <w:rPr>
          <w:rFonts w:cs="Arial"/>
          <w:color w:val="000000"/>
          <w:szCs w:val="19"/>
          <w:lang w:eastAsia="sk-SK"/>
        </w:rPr>
        <w:t xml:space="preserve">ykonáva hodnotenie nestranne </w:t>
      </w:r>
      <w:r w:rsidR="009E17E4">
        <w:rPr>
          <w:rFonts w:cs="Arial"/>
          <w:color w:val="000000"/>
          <w:szCs w:val="19"/>
          <w:lang w:eastAsia="sk-SK"/>
        </w:rPr>
        <w:t>na základe zhodnotenia faktického stavu a i</w:t>
      </w:r>
      <w:r w:rsidR="006E31D5">
        <w:rPr>
          <w:rFonts w:cs="Arial"/>
          <w:color w:val="000000"/>
          <w:szCs w:val="19"/>
          <w:lang w:eastAsia="sk-SK"/>
        </w:rPr>
        <w:t>nformácií, ktoré má k dispozícii</w:t>
      </w:r>
      <w:r w:rsidR="003B5CB0">
        <w:rPr>
          <w:rFonts w:cs="Arial"/>
          <w:color w:val="000000"/>
          <w:szCs w:val="19"/>
          <w:lang w:eastAsia="sk-SK"/>
        </w:rPr>
        <w:t xml:space="preserve"> bez ohľadu na pôvod ŽoNFP alebo identitu žiadateľov</w:t>
      </w:r>
      <w:r w:rsidR="004E73E2">
        <w:rPr>
          <w:rFonts w:cs="Arial"/>
          <w:color w:val="000000"/>
          <w:szCs w:val="19"/>
          <w:lang w:eastAsia="sk-SK"/>
        </w:rPr>
        <w:t xml:space="preserve"> a</w:t>
      </w:r>
      <w:r w:rsidR="003B5CB0">
        <w:rPr>
          <w:rFonts w:cs="Arial"/>
          <w:color w:val="000000"/>
          <w:szCs w:val="19"/>
          <w:lang w:eastAsia="sk-SK"/>
        </w:rPr>
        <w:t xml:space="preserve"> hodnotí ŽoNFP tak ako boli predložené, nie na základe ich potenciálu.</w:t>
      </w:r>
    </w:p>
    <w:p w14:paraId="40050CB4" w14:textId="24C11BD4" w:rsidR="006C4082" w:rsidRPr="00333AB1" w:rsidRDefault="006C408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>
        <w:rPr>
          <w:rFonts w:cs="Arial"/>
          <w:color w:val="000000"/>
          <w:szCs w:val="19"/>
          <w:lang w:eastAsia="sk-SK"/>
        </w:rPr>
        <w:t xml:space="preserve">Odborný hodnotiteľ sa riadi pri vykonávaní odborného hodnotenia princípmi </w:t>
      </w:r>
      <w:r w:rsidR="003B5CB0">
        <w:rPr>
          <w:rFonts w:cs="Arial"/>
          <w:color w:val="000000"/>
          <w:szCs w:val="19"/>
          <w:lang w:eastAsia="sk-SK"/>
        </w:rPr>
        <w:t>presnosti</w:t>
      </w:r>
      <w:r w:rsidR="004E73E2">
        <w:rPr>
          <w:rFonts w:cs="Arial"/>
          <w:color w:val="000000"/>
          <w:szCs w:val="19"/>
          <w:lang w:eastAsia="sk-SK"/>
        </w:rPr>
        <w:t xml:space="preserve"> a </w:t>
      </w:r>
      <w:r w:rsidR="004E73E2" w:rsidRPr="00333AB1">
        <w:rPr>
          <w:rFonts w:cs="Arial"/>
          <w:color w:val="000000"/>
          <w:szCs w:val="19"/>
          <w:lang w:eastAsia="sk-SK"/>
        </w:rPr>
        <w:t>konzistentnost</w:t>
      </w:r>
      <w:r w:rsidR="004E73E2">
        <w:rPr>
          <w:rFonts w:cs="Arial"/>
          <w:color w:val="000000"/>
          <w:szCs w:val="19"/>
          <w:lang w:eastAsia="sk-SK"/>
        </w:rPr>
        <w:t>i. H</w:t>
      </w:r>
      <w:r w:rsidRPr="00333AB1">
        <w:rPr>
          <w:rFonts w:cs="Arial"/>
          <w:color w:val="000000"/>
          <w:szCs w:val="19"/>
          <w:lang w:eastAsia="sk-SK"/>
        </w:rPr>
        <w:t>odnotí predložené dokumenty na základe presne stanovených h</w:t>
      </w:r>
      <w:r w:rsidR="003B5CB0">
        <w:rPr>
          <w:rFonts w:cs="Arial"/>
          <w:color w:val="000000"/>
          <w:szCs w:val="19"/>
          <w:lang w:eastAsia="sk-SK"/>
        </w:rPr>
        <w:t>odnotiacich kritérií</w:t>
      </w:r>
      <w:r w:rsidRPr="00333AB1">
        <w:rPr>
          <w:rFonts w:cs="Arial"/>
          <w:color w:val="000000"/>
          <w:szCs w:val="19"/>
          <w:lang w:eastAsia="sk-SK"/>
        </w:rPr>
        <w:t xml:space="preserve"> a</w:t>
      </w:r>
      <w:r w:rsidR="003B5CB0">
        <w:rPr>
          <w:rFonts w:cs="Arial"/>
          <w:color w:val="000000"/>
          <w:szCs w:val="19"/>
          <w:lang w:eastAsia="sk-SK"/>
        </w:rPr>
        <w:t> </w:t>
      </w:r>
      <w:r w:rsidRPr="00333AB1">
        <w:rPr>
          <w:rFonts w:cs="Arial"/>
          <w:color w:val="000000"/>
          <w:szCs w:val="19"/>
          <w:lang w:eastAsia="sk-SK"/>
        </w:rPr>
        <w:t>aplikuje rovnaké postupy a štandardy odborného</w:t>
      </w:r>
      <w:r w:rsidR="003B5CB0">
        <w:rPr>
          <w:rFonts w:cs="Arial"/>
          <w:color w:val="000000"/>
          <w:szCs w:val="19"/>
          <w:lang w:eastAsia="sk-SK"/>
        </w:rPr>
        <w:t xml:space="preserve"> hodnotenia pri všetkých </w:t>
      </w:r>
      <w:r w:rsidR="00D23A38">
        <w:rPr>
          <w:rFonts w:cs="Arial"/>
          <w:color w:val="000000"/>
          <w:szCs w:val="19"/>
          <w:lang w:eastAsia="sk-SK"/>
        </w:rPr>
        <w:t xml:space="preserve">predložených </w:t>
      </w:r>
      <w:r w:rsidR="003B5CB0">
        <w:rPr>
          <w:rFonts w:cs="Arial"/>
          <w:color w:val="000000"/>
          <w:szCs w:val="19"/>
          <w:lang w:eastAsia="sk-SK"/>
        </w:rPr>
        <w:t>ŽoNFP</w:t>
      </w:r>
      <w:r w:rsidRPr="00333AB1">
        <w:rPr>
          <w:rFonts w:cs="Arial"/>
          <w:color w:val="000000"/>
          <w:szCs w:val="19"/>
          <w:lang w:eastAsia="sk-SK"/>
        </w:rPr>
        <w:t>.</w:t>
      </w:r>
    </w:p>
    <w:p w14:paraId="2E373279" w14:textId="77777777" w:rsidR="00D42619" w:rsidRDefault="00D42619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</w:p>
    <w:p w14:paraId="550534BF" w14:textId="77777777" w:rsidR="00F111CC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lastRenderedPageBreak/>
        <w:t xml:space="preserve">Článok III. </w:t>
      </w:r>
    </w:p>
    <w:p w14:paraId="40050CB5" w14:textId="43C564A5" w:rsidR="00FC3C2C" w:rsidRPr="004E73E2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t xml:space="preserve">Konflikt záujmov </w:t>
      </w:r>
    </w:p>
    <w:p w14:paraId="40050CB6" w14:textId="70FFAFF7" w:rsidR="00A07058" w:rsidRPr="000C1A28" w:rsidRDefault="002C51ED" w:rsidP="00F24700">
      <w:pPr>
        <w:numPr>
          <w:ilvl w:val="0"/>
          <w:numId w:val="36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 w:rsidRPr="00333AB1">
        <w:rPr>
          <w:rFonts w:ascii="Tahoma" w:hAnsi="Tahoma" w:cs="Tahoma"/>
          <w:color w:val="000000"/>
          <w:szCs w:val="19"/>
          <w:lang w:eastAsia="sk-SK"/>
        </w:rPr>
        <w:t>Odborný hodnotiteľ</w:t>
      </w:r>
      <w:r w:rsidR="00FC3C2C" w:rsidRPr="00333AB1">
        <w:rPr>
          <w:rFonts w:ascii="Tahoma" w:hAnsi="Tahoma" w:cs="Tahoma"/>
          <w:color w:val="000000"/>
          <w:szCs w:val="19"/>
          <w:lang w:eastAsia="sk-SK"/>
        </w:rPr>
        <w:t xml:space="preserve"> koná vždy vo verejnom záujme a je povinný zdržať sa konania, ktoré by </w:t>
      </w:r>
      <w:r w:rsidRPr="00333AB1">
        <w:rPr>
          <w:rFonts w:ascii="Tahoma" w:hAnsi="Tahoma" w:cs="Tahoma"/>
          <w:color w:val="000000"/>
          <w:szCs w:val="19"/>
          <w:lang w:eastAsia="sk-SK"/>
        </w:rPr>
        <w:t>bolo v rozpore s riadnym plnením jeho povinností</w:t>
      </w:r>
      <w:r w:rsidR="000C1A28">
        <w:rPr>
          <w:rFonts w:ascii="Tahoma" w:hAnsi="Tahoma" w:cs="Tahoma"/>
          <w:color w:val="000000"/>
          <w:szCs w:val="19"/>
          <w:lang w:eastAsia="sk-SK"/>
        </w:rPr>
        <w:t>, zásadou nezávislosti</w:t>
      </w:r>
      <w:r w:rsidR="006E2691">
        <w:rPr>
          <w:rFonts w:ascii="Tahoma" w:hAnsi="Tahoma" w:cs="Tahoma"/>
          <w:color w:val="000000"/>
          <w:szCs w:val="19"/>
          <w:lang w:eastAsia="sk-SK"/>
        </w:rPr>
        <w:t>, objektivity</w:t>
      </w:r>
      <w:r w:rsidR="000C1A28">
        <w:rPr>
          <w:rFonts w:ascii="Tahoma" w:hAnsi="Tahoma" w:cs="Tahoma"/>
          <w:color w:val="000000"/>
          <w:szCs w:val="19"/>
          <w:lang w:eastAsia="sk-SK"/>
        </w:rPr>
        <w:t xml:space="preserve"> a nestrannosti</w:t>
      </w:r>
      <w:r w:rsidRPr="000C1A28">
        <w:rPr>
          <w:rFonts w:ascii="Tahoma" w:hAnsi="Tahoma" w:cs="Tahoma"/>
          <w:color w:val="000000"/>
          <w:szCs w:val="19"/>
          <w:lang w:eastAsia="sk-SK"/>
        </w:rPr>
        <w:t xml:space="preserve"> a 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 xml:space="preserve">mohlo viesť ku konfliktu verejného záujmu s osobnými záujmami </w:t>
      </w:r>
      <w:r w:rsidRPr="000C1A28">
        <w:rPr>
          <w:rFonts w:ascii="Tahoma" w:hAnsi="Tahoma" w:cs="Tahoma"/>
          <w:color w:val="000000"/>
          <w:szCs w:val="19"/>
          <w:lang w:eastAsia="sk-SK"/>
        </w:rPr>
        <w:t>odborného hodnotiteľa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>, je</w:t>
      </w:r>
      <w:r w:rsidR="006E2691">
        <w:rPr>
          <w:rFonts w:ascii="Tahoma" w:hAnsi="Tahoma" w:cs="Tahoma"/>
          <w:color w:val="000000"/>
          <w:szCs w:val="19"/>
          <w:lang w:eastAsia="sk-SK"/>
        </w:rPr>
        <w:t>ho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 xml:space="preserve"> blízkych osôb alebo iných fyzických a právnických osôb. Na akýkoľvek </w:t>
      </w:r>
      <w:r w:rsidR="006E2691">
        <w:rPr>
          <w:rFonts w:ascii="Tahoma" w:hAnsi="Tahoma" w:cs="Tahoma"/>
          <w:color w:val="000000"/>
          <w:szCs w:val="19"/>
          <w:lang w:eastAsia="sk-SK"/>
        </w:rPr>
        <w:t xml:space="preserve">zistený 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 xml:space="preserve">skutočný alebo možný konflikt záujmov </w:t>
      </w:r>
      <w:r w:rsidR="00437A19">
        <w:rPr>
          <w:rFonts w:ascii="Tahoma" w:hAnsi="Tahoma" w:cs="Tahoma"/>
          <w:color w:val="000000"/>
          <w:szCs w:val="19"/>
          <w:lang w:eastAsia="sk-SK"/>
        </w:rPr>
        <w:t xml:space="preserve">týkajúci sa jeho osoby alebo akejkoľvek inej osoby zúčastnenej na procese odborného hodnotenia, 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>je povinný bezodkladne upozorniť</w:t>
      </w:r>
      <w:r w:rsidRPr="000C1A28">
        <w:rPr>
          <w:rFonts w:ascii="Tahoma" w:hAnsi="Tahoma" w:cs="Tahoma"/>
          <w:color w:val="000000"/>
          <w:szCs w:val="19"/>
          <w:lang w:eastAsia="sk-SK"/>
        </w:rPr>
        <w:t xml:space="preserve"> pove</w:t>
      </w:r>
      <w:r w:rsidR="00437A19">
        <w:rPr>
          <w:rFonts w:ascii="Tahoma" w:hAnsi="Tahoma" w:cs="Tahoma"/>
          <w:color w:val="000000"/>
          <w:szCs w:val="19"/>
          <w:lang w:eastAsia="sk-SK"/>
        </w:rPr>
        <w:t xml:space="preserve">reného zamestnanca </w:t>
      </w:r>
      <w:r w:rsidR="006E2691">
        <w:rPr>
          <w:rFonts w:ascii="Tahoma" w:hAnsi="Tahoma" w:cs="Tahoma"/>
          <w:color w:val="000000"/>
          <w:szCs w:val="19"/>
          <w:lang w:eastAsia="sk-SK"/>
        </w:rPr>
        <w:t>riadiaceho orgánu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>.</w:t>
      </w:r>
    </w:p>
    <w:p w14:paraId="40050CB7" w14:textId="77777777" w:rsidR="00A07058" w:rsidRDefault="00A07058" w:rsidP="00F24700">
      <w:pPr>
        <w:numPr>
          <w:ilvl w:val="0"/>
          <w:numId w:val="36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 w:rsidRPr="000C1A28">
        <w:rPr>
          <w:rFonts w:ascii="Tahoma" w:hAnsi="Tahoma" w:cs="Tahoma"/>
          <w:color w:val="000000"/>
          <w:szCs w:val="19"/>
          <w:lang w:eastAsia="sk-SK"/>
        </w:rPr>
        <w:t>Konfliktom záujmov sa rozumie skutočnosť, keď z finančných, osobných, rodinných, politických alebo iných dôvodov je narušený alebo ohrozený nestranný, transparentný, nediskriminačný, efektívny, hospodárny a objektívny výkon funkcií pri poskytovaní príspevku</w:t>
      </w:r>
      <w:r w:rsidR="002879AE">
        <w:rPr>
          <w:rStyle w:val="Odkaznapoznmkupodiarou"/>
          <w:rFonts w:cs="Tahoma"/>
          <w:color w:val="000000"/>
          <w:szCs w:val="19"/>
          <w:lang w:eastAsia="sk-SK"/>
        </w:rPr>
        <w:footnoteReference w:id="1"/>
      </w:r>
      <w:r w:rsidRPr="000C1A28">
        <w:rPr>
          <w:rFonts w:ascii="Tahoma" w:hAnsi="Tahoma" w:cs="Tahoma"/>
          <w:color w:val="000000"/>
          <w:szCs w:val="19"/>
          <w:lang w:eastAsia="sk-SK"/>
        </w:rPr>
        <w:t>.</w:t>
      </w:r>
    </w:p>
    <w:p w14:paraId="171F8497" w14:textId="77777777" w:rsidR="00F111CC" w:rsidRDefault="001B0FAF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t xml:space="preserve">Článok IV. </w:t>
      </w:r>
    </w:p>
    <w:p w14:paraId="40050CB8" w14:textId="2F2E61CF" w:rsidR="001B0FAF" w:rsidRPr="004E73E2" w:rsidRDefault="001B0FAF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t xml:space="preserve">Dary a iné výhody </w:t>
      </w:r>
    </w:p>
    <w:p w14:paraId="40050CB9" w14:textId="73B9037C" w:rsidR="001B0FAF" w:rsidRPr="001B0FAF" w:rsidRDefault="001B0FAF" w:rsidP="00F24700">
      <w:pPr>
        <w:numPr>
          <w:ilvl w:val="0"/>
          <w:numId w:val="4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>
        <w:rPr>
          <w:rFonts w:ascii="Tahoma" w:hAnsi="Tahoma" w:cs="Tahoma"/>
          <w:color w:val="000000"/>
          <w:szCs w:val="19"/>
          <w:lang w:eastAsia="sk-SK"/>
        </w:rPr>
        <w:t>Odborný hodnotiteľ</w:t>
      </w:r>
      <w:r w:rsidRPr="001B0FAF">
        <w:rPr>
          <w:rFonts w:ascii="Tahoma" w:hAnsi="Tahoma" w:cs="Tahoma"/>
          <w:color w:val="000000"/>
          <w:szCs w:val="19"/>
          <w:lang w:eastAsia="sk-SK"/>
        </w:rPr>
        <w:t xml:space="preserve"> nevyžaduje ani neprijíma žiadne dary, ani iné výhody, ktoré by mohli mať vplyv na jeho rozhodovanie </w:t>
      </w:r>
      <w:r w:rsidR="006E2691">
        <w:rPr>
          <w:rFonts w:ascii="Tahoma" w:hAnsi="Tahoma" w:cs="Tahoma"/>
          <w:color w:val="000000"/>
          <w:szCs w:val="19"/>
          <w:lang w:eastAsia="sk-SK"/>
        </w:rPr>
        <w:t>a profesionálny prístup vo veci</w:t>
      </w:r>
      <w:r w:rsidRPr="001B0FAF">
        <w:rPr>
          <w:rFonts w:ascii="Tahoma" w:hAnsi="Tahoma" w:cs="Tahoma"/>
          <w:color w:val="000000"/>
          <w:szCs w:val="19"/>
          <w:lang w:eastAsia="sk-SK"/>
        </w:rPr>
        <w:t xml:space="preserve"> alebo ktoré by bolo možné považovať za odmenu za prácu, ktorá je jeho povinnosťou. </w:t>
      </w:r>
    </w:p>
    <w:p w14:paraId="40050CBA" w14:textId="40E7F7FD" w:rsidR="002879AE" w:rsidRDefault="004F7876" w:rsidP="00F24700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>
        <w:rPr>
          <w:rFonts w:ascii="Tahoma" w:hAnsi="Tahoma" w:cs="Tahoma"/>
          <w:color w:val="000000"/>
          <w:szCs w:val="19"/>
          <w:lang w:eastAsia="sk-SK"/>
        </w:rPr>
        <w:t>Odborný hodnotiteľ</w:t>
      </w:r>
      <w:r w:rsidRPr="00FC3C2C">
        <w:rPr>
          <w:rFonts w:ascii="Tahoma" w:hAnsi="Tahoma" w:cs="Tahoma"/>
          <w:color w:val="000000"/>
          <w:szCs w:val="19"/>
          <w:lang w:eastAsia="sk-SK"/>
        </w:rPr>
        <w:t xml:space="preserve"> nepripustí, aby sa </w:t>
      </w:r>
      <w:r w:rsidR="00437A19">
        <w:rPr>
          <w:rFonts w:ascii="Tahoma" w:hAnsi="Tahoma" w:cs="Tahoma"/>
          <w:color w:val="000000"/>
          <w:szCs w:val="19"/>
          <w:lang w:eastAsia="sk-SK"/>
        </w:rPr>
        <w:t>pri výkone hodnotenia</w:t>
      </w:r>
      <w:r w:rsidRPr="00FC3C2C">
        <w:rPr>
          <w:rFonts w:ascii="Tahoma" w:hAnsi="Tahoma" w:cs="Tahoma"/>
          <w:color w:val="000000"/>
          <w:szCs w:val="19"/>
          <w:lang w:eastAsia="sk-SK"/>
        </w:rPr>
        <w:t xml:space="preserve"> dostal do postavenia, v ktorom by bol zavi</w:t>
      </w:r>
      <w:r w:rsidR="00D62403">
        <w:rPr>
          <w:rFonts w:ascii="Tahoma" w:hAnsi="Tahoma" w:cs="Tahoma"/>
          <w:color w:val="000000"/>
          <w:szCs w:val="19"/>
          <w:lang w:eastAsia="sk-SK"/>
        </w:rPr>
        <w:t>azaný odplatiť preukázanú službu</w:t>
      </w:r>
      <w:r w:rsidRPr="00FC3C2C">
        <w:rPr>
          <w:rFonts w:ascii="Tahoma" w:hAnsi="Tahoma" w:cs="Tahoma"/>
          <w:color w:val="000000"/>
          <w:szCs w:val="19"/>
          <w:lang w:eastAsia="sk-SK"/>
        </w:rPr>
        <w:t xml:space="preserve"> alebo akúkoľvek inú ponúknutú výhodu, čím by sa narušila nestrannosť a objektivita jeho konania a rozhodovania.</w:t>
      </w:r>
    </w:p>
    <w:p w14:paraId="40050CBB" w14:textId="5BAF3FF9" w:rsidR="001B0FAF" w:rsidRDefault="004E73E2" w:rsidP="00F24700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>
        <w:rPr>
          <w:rFonts w:ascii="Tahoma" w:hAnsi="Tahoma" w:cs="Tahoma"/>
          <w:color w:val="000000"/>
          <w:szCs w:val="19"/>
          <w:lang w:eastAsia="sk-SK"/>
        </w:rPr>
        <w:t xml:space="preserve">Odborný hodnotiteľ </w:t>
      </w:r>
      <w:r w:rsidR="002879AE">
        <w:rPr>
          <w:rFonts w:ascii="Tahoma" w:hAnsi="Tahoma" w:cs="Tahoma"/>
          <w:color w:val="000000"/>
          <w:szCs w:val="19"/>
          <w:lang w:eastAsia="sk-SK"/>
        </w:rPr>
        <w:t xml:space="preserve">nesmie poskytnúť </w:t>
      </w:r>
      <w:r w:rsidR="00EF2D63">
        <w:rPr>
          <w:rFonts w:ascii="Tahoma" w:hAnsi="Tahoma" w:cs="Tahoma"/>
          <w:color w:val="000000"/>
          <w:szCs w:val="19"/>
          <w:lang w:eastAsia="sk-SK"/>
        </w:rPr>
        <w:t xml:space="preserve">platené </w:t>
      </w:r>
      <w:r w:rsidR="002879AE">
        <w:rPr>
          <w:rFonts w:ascii="Tahoma" w:hAnsi="Tahoma" w:cs="Tahoma"/>
          <w:color w:val="000000"/>
          <w:szCs w:val="19"/>
          <w:lang w:eastAsia="sk-SK"/>
        </w:rPr>
        <w:t xml:space="preserve">služby ani sa zamestnať u prijímateľa na pozícii, ktorá by bola v akomkoľvek vzťahu </w:t>
      </w:r>
      <w:r>
        <w:rPr>
          <w:rFonts w:ascii="Tahoma" w:hAnsi="Tahoma" w:cs="Tahoma"/>
          <w:color w:val="000000"/>
          <w:szCs w:val="19"/>
          <w:lang w:eastAsia="sk-SK"/>
        </w:rPr>
        <w:t>k projektu, na ktorého hodnotení sa hodnotiteľ podieľal.</w:t>
      </w:r>
    </w:p>
    <w:p w14:paraId="74EC8571" w14:textId="1D616435" w:rsidR="008135BB" w:rsidRPr="00CE554E" w:rsidRDefault="008135BB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Článok V</w:t>
      </w:r>
      <w:r w:rsidR="00D62403">
        <w:rPr>
          <w:rFonts w:cs="Arial"/>
          <w:b/>
          <w:bCs/>
          <w:color w:val="000000"/>
          <w:szCs w:val="19"/>
          <w:lang w:eastAsia="sk-SK"/>
        </w:rPr>
        <w:t>.</w:t>
      </w:r>
    </w:p>
    <w:p w14:paraId="488F6DBC" w14:textId="6515B91A" w:rsidR="00902102" w:rsidRPr="00CE554E" w:rsidRDefault="00902102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Ozná</w:t>
      </w:r>
      <w:r w:rsidR="00E3739D">
        <w:rPr>
          <w:rFonts w:cs="Arial"/>
          <w:b/>
          <w:bCs/>
          <w:color w:val="000000"/>
          <w:szCs w:val="19"/>
          <w:lang w:eastAsia="sk-SK"/>
        </w:rPr>
        <w:t>m</w:t>
      </w:r>
      <w:r w:rsidRPr="00CE554E">
        <w:rPr>
          <w:rFonts w:cs="Arial"/>
          <w:b/>
          <w:bCs/>
          <w:color w:val="000000"/>
          <w:szCs w:val="19"/>
          <w:lang w:eastAsia="sk-SK"/>
        </w:rPr>
        <w:t>e</w:t>
      </w:r>
      <w:r w:rsidR="00E3739D">
        <w:rPr>
          <w:rFonts w:cs="Arial"/>
          <w:b/>
          <w:bCs/>
          <w:color w:val="000000"/>
          <w:szCs w:val="19"/>
          <w:lang w:eastAsia="sk-SK"/>
        </w:rPr>
        <w:t>n</w:t>
      </w:r>
      <w:r w:rsidRPr="00CE554E">
        <w:rPr>
          <w:rFonts w:cs="Arial"/>
          <w:b/>
          <w:bCs/>
          <w:color w:val="000000"/>
          <w:szCs w:val="19"/>
          <w:lang w:eastAsia="sk-SK"/>
        </w:rPr>
        <w:t>ie o neprípustnej činnosti a kontrola</w:t>
      </w:r>
    </w:p>
    <w:p w14:paraId="05F820BF" w14:textId="48D64E7D" w:rsidR="00F24700" w:rsidRDefault="00F24700" w:rsidP="00A50B3B">
      <w:pPr>
        <w:numPr>
          <w:ilvl w:val="0"/>
          <w:numId w:val="46"/>
        </w:numPr>
        <w:shd w:val="clear" w:color="auto" w:fill="FFFFFF"/>
        <w:tabs>
          <w:tab w:val="num" w:pos="426"/>
        </w:tabs>
        <w:spacing w:before="100" w:beforeAutospacing="1" w:after="100" w:afterAutospacing="1" w:line="288" w:lineRule="auto"/>
        <w:ind w:left="426"/>
        <w:jc w:val="both"/>
        <w:rPr>
          <w:rFonts w:ascii="Tahoma" w:hAnsi="Tahoma" w:cs="Tahoma"/>
          <w:color w:val="000000"/>
          <w:szCs w:val="19"/>
          <w:lang w:eastAsia="sk-SK"/>
        </w:rPr>
      </w:pPr>
      <w:r w:rsidRPr="00F24700">
        <w:rPr>
          <w:rFonts w:ascii="Tahoma" w:hAnsi="Tahoma" w:cs="Tahoma"/>
          <w:color w:val="000000"/>
          <w:szCs w:val="19"/>
          <w:lang w:eastAsia="sk-SK"/>
        </w:rPr>
        <w:t xml:space="preserve">V prípade, že je odborný hodnotiteľ požiadaný, aby konal v rozpore s interne stanovenými pravidlami upravujúcimi proces odborného hodnotenia, etickým kódexom </w:t>
      </w:r>
      <w:r w:rsidR="003B31BD">
        <w:rPr>
          <w:rFonts w:ascii="Tahoma" w:hAnsi="Tahoma" w:cs="Tahoma"/>
          <w:color w:val="000000"/>
          <w:szCs w:val="19"/>
          <w:lang w:eastAsia="sk-SK"/>
        </w:rPr>
        <w:t xml:space="preserve">odborného hodnotiteľa 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alebo právnymi predpismi </w:t>
      </w:r>
      <w:r w:rsidR="009B7B9C">
        <w:rPr>
          <w:rFonts w:ascii="Tahoma" w:hAnsi="Tahoma" w:cs="Tahoma"/>
          <w:color w:val="000000"/>
          <w:szCs w:val="19"/>
          <w:lang w:eastAsia="sk-SK"/>
        </w:rPr>
        <w:t xml:space="preserve">EÚ a SR 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alebo </w:t>
      </w:r>
      <w:r w:rsidR="003B31BD">
        <w:rPr>
          <w:rFonts w:ascii="Tahoma" w:hAnsi="Tahoma" w:cs="Tahoma"/>
          <w:color w:val="000000"/>
          <w:szCs w:val="19"/>
          <w:lang w:eastAsia="sk-SK"/>
        </w:rPr>
        <w:t xml:space="preserve">aby konal </w:t>
      </w:r>
      <w:r w:rsidRPr="00F24700">
        <w:rPr>
          <w:rFonts w:ascii="Tahoma" w:hAnsi="Tahoma" w:cs="Tahoma"/>
          <w:color w:val="000000"/>
          <w:szCs w:val="19"/>
          <w:lang w:eastAsia="sk-SK"/>
        </w:rPr>
        <w:t>spôsobom, ktorý predstavuje možnosť, že takýto rozpor vznikne alebo je odborný hodnotiteľ svedkom prípadu porušenia interne stanovených pravidiel upravujúcich proces odborného hodnotenia, etického kódexu alebo právnych predpisov</w:t>
      </w:r>
      <w:r w:rsidR="003B31BD">
        <w:rPr>
          <w:rFonts w:ascii="Tahoma" w:hAnsi="Tahoma" w:cs="Tahoma"/>
          <w:color w:val="000000"/>
          <w:szCs w:val="19"/>
          <w:lang w:eastAsia="sk-SK"/>
        </w:rPr>
        <w:t xml:space="preserve"> EÚ a SR</w:t>
      </w:r>
      <w:r w:rsidRPr="00F24700">
        <w:rPr>
          <w:rFonts w:ascii="Tahoma" w:hAnsi="Tahoma" w:cs="Tahoma"/>
          <w:color w:val="000000"/>
          <w:szCs w:val="19"/>
          <w:lang w:eastAsia="sk-SK"/>
        </w:rPr>
        <w:t>, je povinný upozorniť povereného zamestnanca riadiaceho orgánu a podľa povahy takého konania aj príslušn</w:t>
      </w:r>
      <w:r>
        <w:rPr>
          <w:rFonts w:ascii="Tahoma" w:hAnsi="Tahoma" w:cs="Tahoma"/>
          <w:color w:val="000000"/>
          <w:szCs w:val="19"/>
          <w:lang w:eastAsia="sk-SK"/>
        </w:rPr>
        <w:t>é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 inštitúci</w:t>
      </w:r>
      <w:r>
        <w:rPr>
          <w:rFonts w:ascii="Tahoma" w:hAnsi="Tahoma" w:cs="Tahoma"/>
          <w:color w:val="000000"/>
          <w:szCs w:val="19"/>
          <w:lang w:eastAsia="sk-SK"/>
        </w:rPr>
        <w:t>e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 v zmysle trestného zákona.</w:t>
      </w:r>
    </w:p>
    <w:p w14:paraId="100FE316" w14:textId="19A06D35" w:rsidR="008135BB" w:rsidRDefault="008135BB" w:rsidP="00A50B3B">
      <w:pPr>
        <w:shd w:val="clear" w:color="auto" w:fill="FFFFFF"/>
        <w:tabs>
          <w:tab w:val="num" w:pos="426"/>
        </w:tabs>
        <w:spacing w:before="100" w:beforeAutospacing="1" w:after="100" w:afterAutospacing="1" w:line="288" w:lineRule="auto"/>
        <w:ind w:left="426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Článok VI</w:t>
      </w:r>
      <w:r w:rsidR="00CE554E">
        <w:rPr>
          <w:rFonts w:cs="Arial"/>
          <w:b/>
          <w:bCs/>
          <w:color w:val="000000"/>
          <w:szCs w:val="19"/>
          <w:lang w:eastAsia="sk-SK"/>
        </w:rPr>
        <w:t>.</w:t>
      </w:r>
      <w:r w:rsidRPr="00CE554E">
        <w:rPr>
          <w:rFonts w:cs="Arial"/>
          <w:b/>
          <w:bCs/>
          <w:color w:val="000000"/>
          <w:szCs w:val="19"/>
          <w:lang w:eastAsia="sk-SK"/>
        </w:rPr>
        <w:t xml:space="preserve"> </w:t>
      </w:r>
    </w:p>
    <w:p w14:paraId="1B9A264A" w14:textId="4C8779EA" w:rsidR="00902102" w:rsidRPr="00CE554E" w:rsidRDefault="00902102" w:rsidP="00A50B3B">
      <w:pPr>
        <w:shd w:val="clear" w:color="auto" w:fill="FFFFFF"/>
        <w:tabs>
          <w:tab w:val="num" w:pos="426"/>
        </w:tabs>
        <w:spacing w:before="100" w:beforeAutospacing="1" w:after="100" w:afterAutospacing="1" w:line="288" w:lineRule="auto"/>
        <w:ind w:left="426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Účinnosť</w:t>
      </w:r>
    </w:p>
    <w:p w14:paraId="2AC9FBA6" w14:textId="67BE34EA" w:rsidR="00DB4F4B" w:rsidRPr="00DB4F4B" w:rsidRDefault="00DB4F4B" w:rsidP="003B31BD">
      <w:pPr>
        <w:pStyle w:val="Odsekzoznamu"/>
        <w:numPr>
          <w:ilvl w:val="0"/>
          <w:numId w:val="45"/>
        </w:numPr>
        <w:shd w:val="clear" w:color="auto" w:fill="FFFFFF"/>
        <w:tabs>
          <w:tab w:val="num" w:pos="426"/>
        </w:tabs>
        <w:spacing w:beforeAutospacing="1" w:afterAutospacing="1" w:line="288" w:lineRule="auto"/>
        <w:ind w:left="426"/>
        <w:jc w:val="both"/>
        <w:rPr>
          <w:color w:val="000000"/>
          <w:szCs w:val="48"/>
          <w:lang w:eastAsia="sk-SK"/>
        </w:rPr>
      </w:pPr>
      <w:r w:rsidRPr="00DB4F4B">
        <w:rPr>
          <w:color w:val="000000"/>
          <w:szCs w:val="48"/>
          <w:lang w:eastAsia="sk-SK"/>
        </w:rPr>
        <w:t xml:space="preserve">Etický kódex </w:t>
      </w:r>
      <w:r w:rsidR="005D1EE3">
        <w:rPr>
          <w:color w:val="000000"/>
          <w:szCs w:val="48"/>
          <w:lang w:eastAsia="sk-SK"/>
        </w:rPr>
        <w:t xml:space="preserve">odborného hodnotiteľa </w:t>
      </w:r>
      <w:r w:rsidRPr="00DB4F4B">
        <w:rPr>
          <w:color w:val="000000"/>
          <w:szCs w:val="48"/>
          <w:lang w:eastAsia="sk-SK"/>
        </w:rPr>
        <w:t>je prílohou príručky pre hodnotiteľov pre operačný program Efektívna verejná správa. Vstupuje do platnosti a nadobúda účinnosť dňom jej podpísania generálnym riaditeľom sekcie európskych programov Ministerstva vnútra Slovenskej republiky.</w:t>
      </w:r>
    </w:p>
    <w:sectPr w:rsidR="00DB4F4B" w:rsidRPr="00DB4F4B" w:rsidSect="00864623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A0AEB" w14:textId="77777777" w:rsidR="000C4AE9" w:rsidRDefault="000C4AE9">
      <w:r>
        <w:separator/>
      </w:r>
    </w:p>
    <w:p w14:paraId="1C71A49A" w14:textId="77777777" w:rsidR="000C4AE9" w:rsidRDefault="000C4AE9"/>
  </w:endnote>
  <w:endnote w:type="continuationSeparator" w:id="0">
    <w:p w14:paraId="60107797" w14:textId="77777777" w:rsidR="000C4AE9" w:rsidRDefault="000C4AE9">
      <w:r>
        <w:continuationSeparator/>
      </w:r>
    </w:p>
    <w:p w14:paraId="72C8D41D" w14:textId="77777777" w:rsidR="000C4AE9" w:rsidRDefault="000C4A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50CC6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C45D3" w14:textId="6C62320F" w:rsidR="00D42619" w:rsidRPr="00864623" w:rsidRDefault="00864623" w:rsidP="00864623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2EA0B" w14:textId="77777777" w:rsidR="000C4AE9" w:rsidRDefault="000C4AE9">
      <w:r>
        <w:separator/>
      </w:r>
    </w:p>
    <w:p w14:paraId="6DB95E9E" w14:textId="77777777" w:rsidR="000C4AE9" w:rsidRDefault="000C4AE9"/>
  </w:footnote>
  <w:footnote w:type="continuationSeparator" w:id="0">
    <w:p w14:paraId="08BA21AD" w14:textId="77777777" w:rsidR="000C4AE9" w:rsidRDefault="000C4AE9">
      <w:r>
        <w:continuationSeparator/>
      </w:r>
    </w:p>
    <w:p w14:paraId="67AA9CB9" w14:textId="77777777" w:rsidR="000C4AE9" w:rsidRDefault="000C4AE9"/>
  </w:footnote>
  <w:footnote w:id="1">
    <w:p w14:paraId="40050CC7" w14:textId="0407A750" w:rsidR="002879AE" w:rsidRDefault="002879AE" w:rsidP="002879AE">
      <w:pPr>
        <w:pStyle w:val="Textpoznmkypodiarou"/>
      </w:pPr>
      <w:r>
        <w:rPr>
          <w:rStyle w:val="Odkaznapoznmkupodiarou"/>
        </w:rPr>
        <w:footnoteRef/>
      </w:r>
      <w:r>
        <w:t xml:space="preserve"> Zákon </w:t>
      </w:r>
      <w:r>
        <w:rPr>
          <w:rFonts w:ascii="Tahoma" w:hAnsi="Tahoma" w:cs="Tahoma"/>
          <w:color w:val="000000"/>
          <w:szCs w:val="19"/>
          <w:lang w:eastAsia="sk-SK"/>
        </w:rPr>
        <w:t>č. 292/2014 Z</w:t>
      </w:r>
      <w:r w:rsidR="00436D36">
        <w:rPr>
          <w:rFonts w:ascii="Tahoma" w:hAnsi="Tahoma" w:cs="Tahoma"/>
          <w:color w:val="000000"/>
          <w:szCs w:val="19"/>
          <w:lang w:eastAsia="sk-SK"/>
        </w:rPr>
        <w:t>.z. o príspevku poskytovanom z e</w:t>
      </w:r>
      <w:r>
        <w:rPr>
          <w:rFonts w:ascii="Tahoma" w:hAnsi="Tahoma" w:cs="Tahoma"/>
          <w:color w:val="000000"/>
          <w:szCs w:val="19"/>
          <w:lang w:eastAsia="sk-SK"/>
        </w:rPr>
        <w:t>urópskych štrukturálnych a investičných fondov a o zmene a doplnení neskorších zákonov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71DEA" w14:textId="786BE542" w:rsidR="00220B0A" w:rsidRDefault="00864623">
    <w:pPr>
      <w:pStyle w:val="Hlavika"/>
    </w:pPr>
    <w:ins w:id="2" w:author="Rene Mraz" w:date="2015-03-24T14:24:00Z">
      <w:r>
        <w:rPr>
          <w:noProof/>
        </w:rPr>
        <w:pict w14:anchorId="1F5419BB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3180003" o:spid="_x0000_s2053" type="#_x0000_t136" style="position:absolute;margin-left:0;margin-top:0;width:456.7pt;height:182.65pt;rotation:315;z-index:-251655168;mso-position-horizontal:center;mso-position-horizontal-relative:margin;mso-position-vertical:center;mso-position-vertical-relative:margin" o:allowincell="f" fillcolor="silver" stroked="f">
            <v:fill opacity=".5"/>
            <v:textpath style="font-family:&quot;Arial&quot;;font-size:1pt" string="NÁVRH"/>
            <w10:wrap anchorx="margin" anchory="margin"/>
          </v:shape>
        </w:pict>
      </w:r>
    </w:ins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50CC5" w14:textId="2F332732" w:rsidR="002066F3" w:rsidRPr="00864623" w:rsidRDefault="00864623" w:rsidP="00864623">
    <w:pPr>
      <w:pStyle w:val="Hlavika"/>
    </w:pPr>
    <w:r>
      <w:rPr>
        <w:noProof/>
      </w:rPr>
      <w:pict w14:anchorId="3B0DCB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80004" o:spid="_x0000_s2054" type="#_x0000_t136" style="position:absolute;margin-left:0;margin-top:0;width:456.7pt;height:1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6E271" w14:textId="77777777" w:rsidR="00D42619" w:rsidRDefault="00D42619" w:rsidP="00D42619">
    <w:pPr>
      <w:pStyle w:val="Hlavika"/>
      <w:jc w:val="center"/>
    </w:pPr>
    <w:r w:rsidRPr="007314CA">
      <w:rPr>
        <w:noProof/>
        <w:sz w:val="20"/>
        <w:szCs w:val="20"/>
        <w:lang w:eastAsia="sk-SK"/>
      </w:rPr>
      <w:drawing>
        <wp:inline distT="0" distB="0" distL="0" distR="0" wp14:anchorId="676A54B0" wp14:editId="753FD05B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5A5F1D" w14:textId="5EFD15B9" w:rsidR="00220B0A" w:rsidRPr="00D42619" w:rsidRDefault="00D42619" w:rsidP="00D42619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5</w:t>
    </w:r>
    <w:r w:rsidR="00864623">
      <w:rPr>
        <w:noProof/>
      </w:rPr>
      <w:pict w14:anchorId="68B88B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80002" o:spid="_x0000_s2052" type="#_x0000_t136" style="position:absolute;left:0;text-align:left;margin-left:0;margin-top:0;width:456.7pt;height:1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02965B12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45F38F3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1C70CBD"/>
    <w:multiLevelType w:val="hybridMultilevel"/>
    <w:tmpl w:val="7B20D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99254B1"/>
    <w:multiLevelType w:val="multilevel"/>
    <w:tmpl w:val="9912D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445834A5"/>
    <w:multiLevelType w:val="hybridMultilevel"/>
    <w:tmpl w:val="9C48098A"/>
    <w:lvl w:ilvl="0" w:tplc="B8F63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5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4E2D5974"/>
    <w:multiLevelType w:val="multilevel"/>
    <w:tmpl w:val="FBC2F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E8D0B58"/>
    <w:multiLevelType w:val="multilevel"/>
    <w:tmpl w:val="B3FA1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104213D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EF3662"/>
    <w:multiLevelType w:val="hybridMultilevel"/>
    <w:tmpl w:val="D264E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7A2244C6"/>
    <w:multiLevelType w:val="multilevel"/>
    <w:tmpl w:val="696A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E9B663D"/>
    <w:multiLevelType w:val="multilevel"/>
    <w:tmpl w:val="0908D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34415B"/>
    <w:multiLevelType w:val="hybridMultilevel"/>
    <w:tmpl w:val="7B20D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7"/>
  </w:num>
  <w:num w:numId="4">
    <w:abstractNumId w:val="36"/>
  </w:num>
  <w:num w:numId="5">
    <w:abstractNumId w:val="19"/>
  </w:num>
  <w:num w:numId="6">
    <w:abstractNumId w:val="21"/>
  </w:num>
  <w:num w:numId="7">
    <w:abstractNumId w:val="2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8"/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3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9"/>
  </w:num>
  <w:num w:numId="25">
    <w:abstractNumId w:val="25"/>
  </w:num>
  <w:num w:numId="26">
    <w:abstractNumId w:val="31"/>
  </w:num>
  <w:num w:numId="27">
    <w:abstractNumId w:val="28"/>
  </w:num>
  <w:num w:numId="28">
    <w:abstractNumId w:val="20"/>
  </w:num>
  <w:num w:numId="29">
    <w:abstractNumId w:val="33"/>
  </w:num>
  <w:num w:numId="30">
    <w:abstractNumId w:val="30"/>
  </w:num>
  <w:num w:numId="31">
    <w:abstractNumId w:val="15"/>
  </w:num>
  <w:num w:numId="32">
    <w:abstractNumId w:val="26"/>
  </w:num>
  <w:num w:numId="33">
    <w:abstractNumId w:val="35"/>
  </w:num>
  <w:num w:numId="34">
    <w:abstractNumId w:val="14"/>
  </w:num>
  <w:num w:numId="35">
    <w:abstractNumId w:val="27"/>
  </w:num>
  <w:num w:numId="36">
    <w:abstractNumId w:val="34"/>
  </w:num>
  <w:num w:numId="37">
    <w:abstractNumId w:val="40"/>
  </w:num>
  <w:num w:numId="38">
    <w:abstractNumId w:val="18"/>
  </w:num>
  <w:num w:numId="39">
    <w:abstractNumId w:val="32"/>
  </w:num>
  <w:num w:numId="40">
    <w:abstractNumId w:val="42"/>
  </w:num>
  <w:num w:numId="41">
    <w:abstractNumId w:val="22"/>
  </w:num>
  <w:num w:numId="42">
    <w:abstractNumId w:val="12"/>
  </w:num>
  <w:num w:numId="43">
    <w:abstractNumId w:val="37"/>
  </w:num>
  <w:num w:numId="44">
    <w:abstractNumId w:val="10"/>
  </w:num>
  <w:num w:numId="45">
    <w:abstractNumId w:val="16"/>
  </w:num>
  <w:num w:numId="46">
    <w:abstractNumId w:val="41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túš Dubovský">
    <w15:presenceInfo w15:providerId="None" w15:userId="Matúš Dubovsk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AD"/>
    <w:rsid w:val="00000EE3"/>
    <w:rsid w:val="000016A5"/>
    <w:rsid w:val="000127E6"/>
    <w:rsid w:val="00015EF0"/>
    <w:rsid w:val="00020A5B"/>
    <w:rsid w:val="00030C5B"/>
    <w:rsid w:val="00036883"/>
    <w:rsid w:val="00070FC4"/>
    <w:rsid w:val="00071987"/>
    <w:rsid w:val="00074D2F"/>
    <w:rsid w:val="0007555C"/>
    <w:rsid w:val="00075C1E"/>
    <w:rsid w:val="00081A38"/>
    <w:rsid w:val="0008794A"/>
    <w:rsid w:val="0009202C"/>
    <w:rsid w:val="00095956"/>
    <w:rsid w:val="00095FE3"/>
    <w:rsid w:val="000A25AE"/>
    <w:rsid w:val="000A3642"/>
    <w:rsid w:val="000B024D"/>
    <w:rsid w:val="000B7751"/>
    <w:rsid w:val="000C07D2"/>
    <w:rsid w:val="000C1A28"/>
    <w:rsid w:val="000C4AE9"/>
    <w:rsid w:val="000D7DB9"/>
    <w:rsid w:val="001008EB"/>
    <w:rsid w:val="00104980"/>
    <w:rsid w:val="0011692E"/>
    <w:rsid w:val="001206DF"/>
    <w:rsid w:val="0012336B"/>
    <w:rsid w:val="00137615"/>
    <w:rsid w:val="00137B33"/>
    <w:rsid w:val="001439C1"/>
    <w:rsid w:val="00143AD7"/>
    <w:rsid w:val="001452B6"/>
    <w:rsid w:val="00146657"/>
    <w:rsid w:val="0017198C"/>
    <w:rsid w:val="00174AFE"/>
    <w:rsid w:val="00182989"/>
    <w:rsid w:val="00182C05"/>
    <w:rsid w:val="00186FEA"/>
    <w:rsid w:val="001A19F7"/>
    <w:rsid w:val="001A3801"/>
    <w:rsid w:val="001A4B95"/>
    <w:rsid w:val="001A4E24"/>
    <w:rsid w:val="001B0FAF"/>
    <w:rsid w:val="001B6E17"/>
    <w:rsid w:val="001C2EF4"/>
    <w:rsid w:val="001F0C13"/>
    <w:rsid w:val="002066F3"/>
    <w:rsid w:val="00207FCC"/>
    <w:rsid w:val="00210E5E"/>
    <w:rsid w:val="00213203"/>
    <w:rsid w:val="00220042"/>
    <w:rsid w:val="00220B0A"/>
    <w:rsid w:val="002273E6"/>
    <w:rsid w:val="00235D74"/>
    <w:rsid w:val="00236144"/>
    <w:rsid w:val="0024576C"/>
    <w:rsid w:val="00253BF6"/>
    <w:rsid w:val="002557C9"/>
    <w:rsid w:val="00260A1D"/>
    <w:rsid w:val="00272EE5"/>
    <w:rsid w:val="00274E01"/>
    <w:rsid w:val="002879AE"/>
    <w:rsid w:val="00295B85"/>
    <w:rsid w:val="0029762A"/>
    <w:rsid w:val="002A053C"/>
    <w:rsid w:val="002A0B8E"/>
    <w:rsid w:val="002A2D62"/>
    <w:rsid w:val="002B6D89"/>
    <w:rsid w:val="002C51ED"/>
    <w:rsid w:val="002D5FCD"/>
    <w:rsid w:val="002D629A"/>
    <w:rsid w:val="002D7602"/>
    <w:rsid w:val="002E32BC"/>
    <w:rsid w:val="002E77EC"/>
    <w:rsid w:val="003038D5"/>
    <w:rsid w:val="0031390F"/>
    <w:rsid w:val="0031599A"/>
    <w:rsid w:val="00333AB1"/>
    <w:rsid w:val="00347D2B"/>
    <w:rsid w:val="003530AF"/>
    <w:rsid w:val="00360C0D"/>
    <w:rsid w:val="00360EB6"/>
    <w:rsid w:val="00362BC5"/>
    <w:rsid w:val="00375271"/>
    <w:rsid w:val="00382DA9"/>
    <w:rsid w:val="003872D4"/>
    <w:rsid w:val="00392F8B"/>
    <w:rsid w:val="00392FE4"/>
    <w:rsid w:val="00394C79"/>
    <w:rsid w:val="003977EF"/>
    <w:rsid w:val="003A1398"/>
    <w:rsid w:val="003A2340"/>
    <w:rsid w:val="003B31BD"/>
    <w:rsid w:val="003B5CB0"/>
    <w:rsid w:val="003D424B"/>
    <w:rsid w:val="003D6630"/>
    <w:rsid w:val="003F18CD"/>
    <w:rsid w:val="003F22DC"/>
    <w:rsid w:val="003F2737"/>
    <w:rsid w:val="003F53AD"/>
    <w:rsid w:val="0040246A"/>
    <w:rsid w:val="00402DEA"/>
    <w:rsid w:val="00403652"/>
    <w:rsid w:val="004040B0"/>
    <w:rsid w:val="004169EC"/>
    <w:rsid w:val="0042148A"/>
    <w:rsid w:val="00424D88"/>
    <w:rsid w:val="004257D7"/>
    <w:rsid w:val="00432C6E"/>
    <w:rsid w:val="00436D36"/>
    <w:rsid w:val="00437A19"/>
    <w:rsid w:val="00441746"/>
    <w:rsid w:val="004436CD"/>
    <w:rsid w:val="00457C12"/>
    <w:rsid w:val="00460483"/>
    <w:rsid w:val="00490BD4"/>
    <w:rsid w:val="00496B11"/>
    <w:rsid w:val="00496CE1"/>
    <w:rsid w:val="004A531E"/>
    <w:rsid w:val="004A6C86"/>
    <w:rsid w:val="004B4FFD"/>
    <w:rsid w:val="004B53E6"/>
    <w:rsid w:val="004B67CC"/>
    <w:rsid w:val="004E73E2"/>
    <w:rsid w:val="004F7876"/>
    <w:rsid w:val="00505915"/>
    <w:rsid w:val="00505FF4"/>
    <w:rsid w:val="00532D0A"/>
    <w:rsid w:val="0057284A"/>
    <w:rsid w:val="00574953"/>
    <w:rsid w:val="00582B72"/>
    <w:rsid w:val="00587F56"/>
    <w:rsid w:val="005936FF"/>
    <w:rsid w:val="00595982"/>
    <w:rsid w:val="005B4CAD"/>
    <w:rsid w:val="005D1EE3"/>
    <w:rsid w:val="005D670E"/>
    <w:rsid w:val="005E1118"/>
    <w:rsid w:val="005F0693"/>
    <w:rsid w:val="005F1143"/>
    <w:rsid w:val="00606BC7"/>
    <w:rsid w:val="00610E17"/>
    <w:rsid w:val="00624DC2"/>
    <w:rsid w:val="006328F5"/>
    <w:rsid w:val="006552CB"/>
    <w:rsid w:val="006620EF"/>
    <w:rsid w:val="00670284"/>
    <w:rsid w:val="006841F0"/>
    <w:rsid w:val="0068463D"/>
    <w:rsid w:val="006859B7"/>
    <w:rsid w:val="006A494E"/>
    <w:rsid w:val="006C296C"/>
    <w:rsid w:val="006C4082"/>
    <w:rsid w:val="006D02FC"/>
    <w:rsid w:val="006D197E"/>
    <w:rsid w:val="006D6107"/>
    <w:rsid w:val="006E2273"/>
    <w:rsid w:val="006E2691"/>
    <w:rsid w:val="006E31D5"/>
    <w:rsid w:val="006F2C90"/>
    <w:rsid w:val="006F6C05"/>
    <w:rsid w:val="006F71E5"/>
    <w:rsid w:val="007021D8"/>
    <w:rsid w:val="00711003"/>
    <w:rsid w:val="00726878"/>
    <w:rsid w:val="00726CE6"/>
    <w:rsid w:val="00726FE1"/>
    <w:rsid w:val="00750341"/>
    <w:rsid w:val="00755063"/>
    <w:rsid w:val="00767561"/>
    <w:rsid w:val="00777B34"/>
    <w:rsid w:val="00781B17"/>
    <w:rsid w:val="0078250C"/>
    <w:rsid w:val="00783127"/>
    <w:rsid w:val="007877D4"/>
    <w:rsid w:val="0079594D"/>
    <w:rsid w:val="007A0E14"/>
    <w:rsid w:val="007A0F02"/>
    <w:rsid w:val="007A1AEE"/>
    <w:rsid w:val="007A44D3"/>
    <w:rsid w:val="007B72B9"/>
    <w:rsid w:val="007C1262"/>
    <w:rsid w:val="007D22CE"/>
    <w:rsid w:val="007D3B89"/>
    <w:rsid w:val="007F11EE"/>
    <w:rsid w:val="008135BB"/>
    <w:rsid w:val="008201A2"/>
    <w:rsid w:val="00847CA7"/>
    <w:rsid w:val="008503A8"/>
    <w:rsid w:val="008508C5"/>
    <w:rsid w:val="00856B36"/>
    <w:rsid w:val="00860775"/>
    <w:rsid w:val="00864623"/>
    <w:rsid w:val="00866940"/>
    <w:rsid w:val="00875E04"/>
    <w:rsid w:val="00890473"/>
    <w:rsid w:val="00893421"/>
    <w:rsid w:val="008A7E44"/>
    <w:rsid w:val="008B232F"/>
    <w:rsid w:val="008B253B"/>
    <w:rsid w:val="008B2E3C"/>
    <w:rsid w:val="008B37B1"/>
    <w:rsid w:val="008B3AF0"/>
    <w:rsid w:val="008B3E76"/>
    <w:rsid w:val="008B4AC0"/>
    <w:rsid w:val="008B6918"/>
    <w:rsid w:val="008C35E7"/>
    <w:rsid w:val="008C3FA4"/>
    <w:rsid w:val="008C5EDC"/>
    <w:rsid w:val="008E4E07"/>
    <w:rsid w:val="008E6769"/>
    <w:rsid w:val="008E7ED1"/>
    <w:rsid w:val="008F4C12"/>
    <w:rsid w:val="008F7F7D"/>
    <w:rsid w:val="00900826"/>
    <w:rsid w:val="0090109E"/>
    <w:rsid w:val="00901CC4"/>
    <w:rsid w:val="00902102"/>
    <w:rsid w:val="00907754"/>
    <w:rsid w:val="0091097D"/>
    <w:rsid w:val="0093353B"/>
    <w:rsid w:val="00935030"/>
    <w:rsid w:val="00956973"/>
    <w:rsid w:val="00956B05"/>
    <w:rsid w:val="00957F16"/>
    <w:rsid w:val="00962584"/>
    <w:rsid w:val="00991839"/>
    <w:rsid w:val="009B7B9C"/>
    <w:rsid w:val="009D0EC2"/>
    <w:rsid w:val="009D5D8A"/>
    <w:rsid w:val="009D7ED9"/>
    <w:rsid w:val="009E17E4"/>
    <w:rsid w:val="009E1EBC"/>
    <w:rsid w:val="009E21D5"/>
    <w:rsid w:val="009F568A"/>
    <w:rsid w:val="00A01C0D"/>
    <w:rsid w:val="00A0681B"/>
    <w:rsid w:val="00A06919"/>
    <w:rsid w:val="00A07058"/>
    <w:rsid w:val="00A133D9"/>
    <w:rsid w:val="00A17541"/>
    <w:rsid w:val="00A40230"/>
    <w:rsid w:val="00A50B3B"/>
    <w:rsid w:val="00A60BD6"/>
    <w:rsid w:val="00A81CF2"/>
    <w:rsid w:val="00A96076"/>
    <w:rsid w:val="00A97651"/>
    <w:rsid w:val="00AC292D"/>
    <w:rsid w:val="00AD41A1"/>
    <w:rsid w:val="00AE0D5E"/>
    <w:rsid w:val="00AE5FAD"/>
    <w:rsid w:val="00AE7232"/>
    <w:rsid w:val="00B12C89"/>
    <w:rsid w:val="00B14ED7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2B77"/>
    <w:rsid w:val="00BB3322"/>
    <w:rsid w:val="00BB45CE"/>
    <w:rsid w:val="00BB71C5"/>
    <w:rsid w:val="00BE6734"/>
    <w:rsid w:val="00C20649"/>
    <w:rsid w:val="00C25516"/>
    <w:rsid w:val="00C444B3"/>
    <w:rsid w:val="00C4496F"/>
    <w:rsid w:val="00C60815"/>
    <w:rsid w:val="00C90DC3"/>
    <w:rsid w:val="00C97A0D"/>
    <w:rsid w:val="00CA01E2"/>
    <w:rsid w:val="00CB0293"/>
    <w:rsid w:val="00CB40D6"/>
    <w:rsid w:val="00CC08EE"/>
    <w:rsid w:val="00CC6F67"/>
    <w:rsid w:val="00CD44BA"/>
    <w:rsid w:val="00CD7E26"/>
    <w:rsid w:val="00CE00BE"/>
    <w:rsid w:val="00CE554E"/>
    <w:rsid w:val="00CE77E6"/>
    <w:rsid w:val="00D10FC1"/>
    <w:rsid w:val="00D1104D"/>
    <w:rsid w:val="00D23A38"/>
    <w:rsid w:val="00D42619"/>
    <w:rsid w:val="00D62403"/>
    <w:rsid w:val="00DB4F4B"/>
    <w:rsid w:val="00DC6C4A"/>
    <w:rsid w:val="00DD6813"/>
    <w:rsid w:val="00DE50F2"/>
    <w:rsid w:val="00DF1310"/>
    <w:rsid w:val="00DF22A0"/>
    <w:rsid w:val="00E23F79"/>
    <w:rsid w:val="00E2425D"/>
    <w:rsid w:val="00E25E6F"/>
    <w:rsid w:val="00E3739D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A65FF"/>
    <w:rsid w:val="00EB3326"/>
    <w:rsid w:val="00ED39F8"/>
    <w:rsid w:val="00ED6B25"/>
    <w:rsid w:val="00EE0B0C"/>
    <w:rsid w:val="00EE67A7"/>
    <w:rsid w:val="00EF2D63"/>
    <w:rsid w:val="00F0558E"/>
    <w:rsid w:val="00F06DA9"/>
    <w:rsid w:val="00F111CC"/>
    <w:rsid w:val="00F1234F"/>
    <w:rsid w:val="00F1784D"/>
    <w:rsid w:val="00F17F4C"/>
    <w:rsid w:val="00F24700"/>
    <w:rsid w:val="00F2676F"/>
    <w:rsid w:val="00F35321"/>
    <w:rsid w:val="00F433F7"/>
    <w:rsid w:val="00F60038"/>
    <w:rsid w:val="00F62292"/>
    <w:rsid w:val="00F65BCE"/>
    <w:rsid w:val="00F85DDA"/>
    <w:rsid w:val="00F93335"/>
    <w:rsid w:val="00FB358D"/>
    <w:rsid w:val="00FB533A"/>
    <w:rsid w:val="00FC2858"/>
    <w:rsid w:val="00FC3C2C"/>
    <w:rsid w:val="00FC41B7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40050C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link w:val="Nadpis1Char"/>
    <w:uiPriority w:val="9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3A2340"/>
    <w:pPr>
      <w:spacing w:before="120" w:after="120" w:line="288" w:lineRule="auto"/>
    </w:pPr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FC3C2C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character" w:styleId="Siln">
    <w:name w:val="Strong"/>
    <w:basedOn w:val="Predvolenpsmoodseku"/>
    <w:uiPriority w:val="22"/>
    <w:qFormat/>
    <w:rsid w:val="00FC3C2C"/>
    <w:rPr>
      <w:b/>
      <w:bCs/>
    </w:rPr>
  </w:style>
  <w:style w:type="paragraph" w:styleId="Normlnywebov">
    <w:name w:val="Normal (Web)"/>
    <w:basedOn w:val="Normlny"/>
    <w:uiPriority w:val="99"/>
    <w:unhideWhenUsed/>
    <w:rsid w:val="00FC3C2C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rsid w:val="00EA65FF"/>
    <w:pPr>
      <w:ind w:left="720"/>
      <w:contextualSpacing/>
    </w:pPr>
  </w:style>
  <w:style w:type="character" w:styleId="Odkaznakomentr">
    <w:name w:val="annotation reference"/>
    <w:basedOn w:val="Predvolenpsmoodseku"/>
    <w:rsid w:val="00333AB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33AB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333AB1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333A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33AB1"/>
    <w:rPr>
      <w:rFonts w:ascii="Arial" w:hAnsi="Arial"/>
      <w:b/>
      <w:bCs/>
      <w:lang w:val="sk-SK"/>
    </w:rPr>
  </w:style>
  <w:style w:type="paragraph" w:styleId="Revzia">
    <w:name w:val="Revision"/>
    <w:hidden/>
    <w:uiPriority w:val="99"/>
    <w:semiHidden/>
    <w:rsid w:val="001008EB"/>
    <w:rPr>
      <w:rFonts w:ascii="Arial" w:hAnsi="Arial"/>
      <w:sz w:val="19"/>
      <w:szCs w:val="24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link w:val="Nadpis1Char"/>
    <w:uiPriority w:val="9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3A2340"/>
    <w:pPr>
      <w:spacing w:before="120" w:after="120" w:line="288" w:lineRule="auto"/>
    </w:pPr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FC3C2C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character" w:styleId="Siln">
    <w:name w:val="Strong"/>
    <w:basedOn w:val="Predvolenpsmoodseku"/>
    <w:uiPriority w:val="22"/>
    <w:qFormat/>
    <w:rsid w:val="00FC3C2C"/>
    <w:rPr>
      <w:b/>
      <w:bCs/>
    </w:rPr>
  </w:style>
  <w:style w:type="paragraph" w:styleId="Normlnywebov">
    <w:name w:val="Normal (Web)"/>
    <w:basedOn w:val="Normlny"/>
    <w:uiPriority w:val="99"/>
    <w:unhideWhenUsed/>
    <w:rsid w:val="00FC3C2C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rsid w:val="00EA65FF"/>
    <w:pPr>
      <w:ind w:left="720"/>
      <w:contextualSpacing/>
    </w:pPr>
  </w:style>
  <w:style w:type="character" w:styleId="Odkaznakomentr">
    <w:name w:val="annotation reference"/>
    <w:basedOn w:val="Predvolenpsmoodseku"/>
    <w:rsid w:val="00333AB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33AB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333AB1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333A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33AB1"/>
    <w:rPr>
      <w:rFonts w:ascii="Arial" w:hAnsi="Arial"/>
      <w:b/>
      <w:bCs/>
      <w:lang w:val="sk-SK"/>
    </w:rPr>
  </w:style>
  <w:style w:type="paragraph" w:styleId="Revzia">
    <w:name w:val="Revision"/>
    <w:hidden/>
    <w:uiPriority w:val="99"/>
    <w:semiHidden/>
    <w:rsid w:val="001008EB"/>
    <w:rPr>
      <w:rFonts w:ascii="Arial" w:hAnsi="Arial"/>
      <w:sz w:val="19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41617">
          <w:marLeft w:val="0"/>
          <w:marRight w:val="0"/>
          <w:marTop w:val="100"/>
          <w:marBottom w:val="10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09709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6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55049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39B1C3-F317-404F-B454-0EC0804E8FB9}"/>
</file>

<file path=customXml/itemProps2.xml><?xml version="1.0" encoding="utf-8"?>
<ds:datastoreItem xmlns:ds="http://schemas.openxmlformats.org/officeDocument/2006/customXml" ds:itemID="{BD84BF0D-77BF-41EB-9DEE-C19583998353}"/>
</file>

<file path=customXml/itemProps3.xml><?xml version="1.0" encoding="utf-8"?>
<ds:datastoreItem xmlns:ds="http://schemas.openxmlformats.org/officeDocument/2006/customXml" ds:itemID="{EA9B4947-3B8D-4460-868A-098A8B2CAB19}"/>
</file>

<file path=customXml/itemProps4.xml><?xml version="1.0" encoding="utf-8"?>
<ds:datastoreItem xmlns:ds="http://schemas.openxmlformats.org/officeDocument/2006/customXml" ds:itemID="{AA0C05E8-CF00-416F-912A-7E498696C0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794</Words>
  <Characters>4531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Mraz</dc:creator>
  <cp:lastModifiedBy>Jana Hôrková</cp:lastModifiedBy>
  <cp:revision>32</cp:revision>
  <cp:lastPrinted>2006-02-10T13:19:00Z</cp:lastPrinted>
  <dcterms:created xsi:type="dcterms:W3CDTF">2015-03-24T09:07:00Z</dcterms:created>
  <dcterms:modified xsi:type="dcterms:W3CDTF">2016-01-14T08:36:00Z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