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1FB2DE21" w:rsidR="003E4CCB" w:rsidRPr="00347388" w:rsidRDefault="0029700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638338C7" w:rsidR="003E4CCB" w:rsidRPr="00347388" w:rsidRDefault="003E4CCB" w:rsidP="003E4CCB">
      <w:pPr>
        <w:spacing w:line="360" w:lineRule="auto"/>
        <w:rPr>
          <w:rFonts w:cs="Arial"/>
          <w:sz w:val="20"/>
          <w:lang w:eastAsia="cs-CZ"/>
        </w:rPr>
      </w:pPr>
      <w:r w:rsidRPr="00347388">
        <w:rPr>
          <w:rFonts w:cs="Arial"/>
          <w:sz w:val="20"/>
          <w:lang w:eastAsia="cs-CZ"/>
        </w:rPr>
        <w:t>Dátum:</w:t>
      </w:r>
      <w:del w:id="0" w:author="Rudolf Hrudkay" w:date="2021-08-24T12:15:00Z">
        <w:r w:rsidR="00866918" w:rsidDel="00453935">
          <w:rPr>
            <w:rFonts w:cs="Arial"/>
            <w:sz w:val="20"/>
            <w:lang w:eastAsia="cs-CZ"/>
          </w:rPr>
          <w:delText>15</w:delText>
        </w:r>
      </w:del>
      <w:ins w:id="1" w:author="Rudolf Hrudkay" w:date="2021-08-24T12:15:00Z">
        <w:r w:rsidR="00453935">
          <w:rPr>
            <w:rFonts w:cs="Arial"/>
            <w:sz w:val="20"/>
            <w:lang w:eastAsia="cs-CZ"/>
          </w:rPr>
          <w:t>2</w:t>
        </w:r>
      </w:ins>
      <w:ins w:id="2" w:author="Rudolf Hrudkay" w:date="2021-08-24T14:32:00Z">
        <w:r w:rsidR="009A3863">
          <w:rPr>
            <w:rFonts w:cs="Arial"/>
            <w:sz w:val="20"/>
            <w:lang w:eastAsia="cs-CZ"/>
          </w:rPr>
          <w:t>5</w:t>
        </w:r>
      </w:ins>
      <w:r w:rsidRPr="00E25071">
        <w:rPr>
          <w:rFonts w:cs="Arial"/>
          <w:sz w:val="20"/>
          <w:lang w:eastAsia="cs-CZ"/>
        </w:rPr>
        <w:t xml:space="preserve">. </w:t>
      </w:r>
      <w:del w:id="3" w:author="Rudolf Hrudkay" w:date="2021-08-24T12:15:00Z">
        <w:r w:rsidR="00866918" w:rsidDel="00453935">
          <w:rPr>
            <w:rFonts w:cs="Arial"/>
            <w:sz w:val="20"/>
            <w:lang w:eastAsia="cs-CZ"/>
          </w:rPr>
          <w:delText>06</w:delText>
        </w:r>
      </w:del>
      <w:ins w:id="4" w:author="Rudolf Hrudkay" w:date="2021-08-24T12:15:00Z">
        <w:r w:rsidR="00453935">
          <w:rPr>
            <w:rFonts w:cs="Arial"/>
            <w:sz w:val="20"/>
            <w:lang w:eastAsia="cs-CZ"/>
          </w:rPr>
          <w:t>08</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118DFCB6"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5" w:author="Rudolf Hrudkay" w:date="2021-08-24T12:15:00Z">
        <w:r w:rsidR="00866918" w:rsidDel="00453935">
          <w:rPr>
            <w:rFonts w:cs="Arial"/>
            <w:sz w:val="20"/>
            <w:lang w:eastAsia="cs-CZ"/>
          </w:rPr>
          <w:delText>15</w:delText>
        </w:r>
      </w:del>
      <w:ins w:id="6" w:author="Rudolf Hrudkay" w:date="2021-08-24T12:15:00Z">
        <w:r w:rsidR="00453935">
          <w:rPr>
            <w:rFonts w:cs="Arial"/>
            <w:sz w:val="20"/>
            <w:lang w:eastAsia="cs-CZ"/>
          </w:rPr>
          <w:t>2</w:t>
        </w:r>
      </w:ins>
      <w:ins w:id="7" w:author="Rudolf Hrudkay" w:date="2021-08-24T14:32:00Z">
        <w:r w:rsidR="009A3863">
          <w:rPr>
            <w:rFonts w:cs="Arial"/>
            <w:sz w:val="20"/>
            <w:lang w:eastAsia="cs-CZ"/>
          </w:rPr>
          <w:t>5</w:t>
        </w:r>
      </w:ins>
      <w:r w:rsidRPr="00E25071">
        <w:rPr>
          <w:rFonts w:cs="Arial"/>
          <w:sz w:val="20"/>
          <w:lang w:eastAsia="cs-CZ"/>
        </w:rPr>
        <w:t>. </w:t>
      </w:r>
      <w:del w:id="8" w:author="Rudolf Hrudkay" w:date="2021-08-24T12:15:00Z">
        <w:r w:rsidR="00866918" w:rsidDel="00453935">
          <w:rPr>
            <w:rFonts w:cs="Arial"/>
            <w:sz w:val="20"/>
            <w:lang w:eastAsia="cs-CZ"/>
          </w:rPr>
          <w:delText>06</w:delText>
        </w:r>
      </w:del>
      <w:ins w:id="9" w:author="Rudolf Hrudkay" w:date="2021-08-24T12:15:00Z">
        <w:r w:rsidR="00453935">
          <w:rPr>
            <w:rFonts w:cs="Arial"/>
            <w:sz w:val="20"/>
            <w:lang w:eastAsia="cs-CZ"/>
          </w:rPr>
          <w:t>08</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16AAA35" w:rsidR="003E4CCB" w:rsidRPr="00347388" w:rsidRDefault="006B41BD" w:rsidP="00140CE3">
      <w:pPr>
        <w:tabs>
          <w:tab w:val="left" w:pos="1134"/>
        </w:tabs>
        <w:spacing w:line="360" w:lineRule="auto"/>
        <w:rPr>
          <w:rFonts w:cs="Arial"/>
          <w:sz w:val="20"/>
          <w:lang w:eastAsia="cs-CZ"/>
        </w:rPr>
      </w:pPr>
      <w:r w:rsidRPr="008F2822">
        <w:t>Dátum:</w:t>
      </w:r>
      <w:del w:id="10" w:author="Rudolf Hrudkay" w:date="2021-08-24T12:15:00Z">
        <w:r w:rsidR="00866918" w:rsidDel="00453935">
          <w:delText>15</w:delText>
        </w:r>
      </w:del>
      <w:ins w:id="11" w:author="Rudolf Hrudkay" w:date="2021-08-24T12:15:00Z">
        <w:r w:rsidR="00453935">
          <w:t>2</w:t>
        </w:r>
      </w:ins>
      <w:ins w:id="12" w:author="Rudolf Hrudkay" w:date="2021-08-24T14:32:00Z">
        <w:r w:rsidR="009A3863">
          <w:t>5</w:t>
        </w:r>
      </w:ins>
      <w:r w:rsidRPr="00140CE3">
        <w:t>. </w:t>
      </w:r>
      <w:del w:id="13" w:author="Rudolf Hrudkay" w:date="2021-08-24T12:15:00Z">
        <w:r w:rsidR="00866918" w:rsidDel="00453935">
          <w:delText>06</w:delText>
        </w:r>
      </w:del>
      <w:ins w:id="14" w:author="Rudolf Hrudkay" w:date="2021-08-24T12:15:00Z">
        <w:r w:rsidR="00453935">
          <w:t>08</w:t>
        </w:r>
      </w:ins>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54412314" w:rsidR="003E4CCB" w:rsidRPr="00347388" w:rsidRDefault="003E4CCB" w:rsidP="003E4CCB">
      <w:pPr>
        <w:spacing w:line="360" w:lineRule="auto"/>
        <w:rPr>
          <w:rFonts w:cs="Arial"/>
          <w:sz w:val="20"/>
          <w:lang w:eastAsia="cs-CZ"/>
        </w:rPr>
      </w:pPr>
      <w:r w:rsidRPr="00347388">
        <w:rPr>
          <w:rFonts w:cs="Arial"/>
          <w:sz w:val="20"/>
          <w:lang w:eastAsia="cs-CZ"/>
        </w:rPr>
        <w:t>Dátum:</w:t>
      </w:r>
      <w:del w:id="15" w:author="Rudolf Hrudkay" w:date="2021-08-24T12:15:00Z">
        <w:r w:rsidR="00866918" w:rsidDel="00453935">
          <w:rPr>
            <w:rFonts w:cs="Arial"/>
            <w:sz w:val="20"/>
            <w:lang w:eastAsia="cs-CZ"/>
          </w:rPr>
          <w:delText>15</w:delText>
        </w:r>
      </w:del>
      <w:ins w:id="16" w:author="Rudolf Hrudkay" w:date="2021-08-24T12:15:00Z">
        <w:r w:rsidR="00453935">
          <w:rPr>
            <w:rFonts w:cs="Arial"/>
            <w:sz w:val="20"/>
            <w:lang w:eastAsia="cs-CZ"/>
          </w:rPr>
          <w:t>2</w:t>
        </w:r>
      </w:ins>
      <w:ins w:id="17" w:author="Rudolf Hrudkay" w:date="2021-08-24T14:32:00Z">
        <w:r w:rsidR="009A3863">
          <w:rPr>
            <w:rFonts w:cs="Arial"/>
            <w:sz w:val="20"/>
            <w:lang w:eastAsia="cs-CZ"/>
          </w:rPr>
          <w:t>5</w:t>
        </w:r>
      </w:ins>
      <w:r w:rsidRPr="00E25071">
        <w:rPr>
          <w:rFonts w:cs="Arial"/>
          <w:sz w:val="20"/>
          <w:lang w:eastAsia="cs-CZ"/>
        </w:rPr>
        <w:t>. </w:t>
      </w:r>
      <w:del w:id="18" w:author="Rudolf Hrudkay" w:date="2021-08-24T12:15:00Z">
        <w:r w:rsidR="00866918" w:rsidDel="00453935">
          <w:rPr>
            <w:rFonts w:cs="Arial"/>
            <w:sz w:val="20"/>
            <w:lang w:eastAsia="cs-CZ"/>
          </w:rPr>
          <w:delText>06</w:delText>
        </w:r>
      </w:del>
      <w:ins w:id="19" w:author="Rudolf Hrudkay" w:date="2021-08-24T12:15:00Z">
        <w:r w:rsidR="00453935">
          <w:rPr>
            <w:rFonts w:cs="Arial"/>
            <w:sz w:val="20"/>
            <w:lang w:eastAsia="cs-CZ"/>
          </w:rPr>
          <w:t>08</w:t>
        </w:r>
      </w:ins>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3CBF2E87"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del w:id="20" w:author="Rudolf Hrudkay" w:date="2021-08-24T14:32:00Z">
        <w:r w:rsidR="000B01F3" w:rsidDel="009A3863">
          <w:rPr>
            <w:rFonts w:cs="Arial"/>
            <w:sz w:val="18"/>
            <w:lang w:eastAsia="cs-CZ"/>
          </w:rPr>
          <w:delText>0</w:delText>
        </w:r>
      </w:del>
      <w:ins w:id="21" w:author="Rudolf Hrudkay" w:date="2021-08-24T14:32:00Z">
        <w:r w:rsidR="009A3863">
          <w:rPr>
            <w:rFonts w:cs="Arial"/>
            <w:sz w:val="18"/>
            <w:lang w:eastAsia="cs-CZ"/>
          </w:rPr>
          <w:t>1</w:t>
        </w:r>
      </w:ins>
      <w:r w:rsidRPr="00E25071">
        <w:rPr>
          <w:rFonts w:cs="Arial"/>
          <w:sz w:val="18"/>
          <w:lang w:eastAsia="cs-CZ"/>
        </w:rPr>
        <w:t xml:space="preserve">; platnosť od: </w:t>
      </w:r>
      <w:del w:id="22" w:author="Rudolf Hrudkay" w:date="2021-08-24T14:32:00Z">
        <w:r w:rsidR="00866918" w:rsidDel="009A3863">
          <w:rPr>
            <w:rFonts w:cs="Arial"/>
            <w:sz w:val="18"/>
            <w:lang w:eastAsia="cs-CZ"/>
          </w:rPr>
          <w:delText>15</w:delText>
        </w:r>
      </w:del>
      <w:ins w:id="23" w:author="Rudolf Hrudkay" w:date="2021-08-24T14:32:00Z">
        <w:r w:rsidR="009A3863">
          <w:rPr>
            <w:rFonts w:cs="Arial"/>
            <w:sz w:val="18"/>
            <w:lang w:eastAsia="cs-CZ"/>
          </w:rPr>
          <w:t>25</w:t>
        </w:r>
      </w:ins>
      <w:r w:rsidRPr="00E25071">
        <w:rPr>
          <w:rFonts w:cs="Arial"/>
          <w:sz w:val="18"/>
          <w:lang w:eastAsia="cs-CZ"/>
        </w:rPr>
        <w:t xml:space="preserve">. </w:t>
      </w:r>
      <w:del w:id="24" w:author="Rudolf Hrudkay" w:date="2021-08-24T14:33:00Z">
        <w:r w:rsidR="00866918" w:rsidDel="009751B8">
          <w:rPr>
            <w:rFonts w:cs="Arial"/>
            <w:sz w:val="18"/>
            <w:lang w:eastAsia="cs-CZ"/>
          </w:rPr>
          <w:delText>06</w:delText>
        </w:r>
      </w:del>
      <w:ins w:id="25" w:author="Rudolf Hrudkay" w:date="2021-08-24T14:33:00Z">
        <w:r w:rsidR="009751B8">
          <w:rPr>
            <w:rFonts w:cs="Arial"/>
            <w:sz w:val="18"/>
            <w:lang w:eastAsia="cs-CZ"/>
          </w:rPr>
          <w:t>08</w:t>
        </w:r>
      </w:ins>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del w:id="26" w:author="Rudolf Hrudkay" w:date="2021-08-24T14:32:00Z">
        <w:r w:rsidR="00866918" w:rsidDel="009A3863">
          <w:rPr>
            <w:rFonts w:cs="Arial"/>
            <w:sz w:val="18"/>
            <w:lang w:eastAsia="cs-CZ"/>
          </w:rPr>
          <w:delText>15</w:delText>
        </w:r>
      </w:del>
      <w:ins w:id="27" w:author="Rudolf Hrudkay" w:date="2021-08-24T14:32:00Z">
        <w:r w:rsidR="009A3863">
          <w:rPr>
            <w:rFonts w:cs="Arial"/>
            <w:sz w:val="18"/>
            <w:lang w:eastAsia="cs-CZ"/>
          </w:rPr>
          <w:t>25</w:t>
        </w:r>
      </w:ins>
      <w:r w:rsidRPr="00E25071">
        <w:rPr>
          <w:rFonts w:cs="Arial"/>
          <w:sz w:val="18"/>
          <w:lang w:eastAsia="cs-CZ"/>
        </w:rPr>
        <w:t xml:space="preserve">. </w:t>
      </w:r>
      <w:del w:id="28" w:author="Rudolf Hrudkay" w:date="2021-08-24T14:33:00Z">
        <w:r w:rsidR="00866918" w:rsidDel="009751B8">
          <w:rPr>
            <w:rFonts w:cs="Arial"/>
            <w:sz w:val="18"/>
            <w:lang w:eastAsia="cs-CZ"/>
          </w:rPr>
          <w:delText>06</w:delText>
        </w:r>
      </w:del>
      <w:ins w:id="29" w:author="Rudolf Hrudkay" w:date="2021-08-24T14:33:00Z">
        <w:r w:rsidR="009751B8">
          <w:rPr>
            <w:rFonts w:cs="Arial"/>
            <w:sz w:val="18"/>
            <w:lang w:eastAsia="cs-CZ"/>
          </w:rPr>
          <w:t>08</w:t>
        </w:r>
      </w:ins>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30"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CB541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CB541B">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CB541B">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CB541B">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CB541B">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CB541B">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CB541B">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CB541B">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CB541B">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CB541B">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CB541B">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CB541B">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CB541B">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CB541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CB541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CB541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CB541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CB541B">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31" w:name="_Toc440372853"/>
      <w:bookmarkStart w:id="32" w:name="_Toc74740330"/>
      <w:r w:rsidRPr="0073389C">
        <w:rPr>
          <w:rFonts w:ascii="Arial" w:hAnsi="Arial"/>
          <w:lang w:val="sk-SK"/>
        </w:rPr>
        <w:lastRenderedPageBreak/>
        <w:t>Úvod</w:t>
      </w:r>
      <w:bookmarkEnd w:id="30"/>
      <w:bookmarkEnd w:id="31"/>
      <w:bookmarkEnd w:id="32"/>
    </w:p>
    <w:p w14:paraId="65E8E028" w14:textId="77777777" w:rsidR="00AE5A8F" w:rsidRPr="0073389C" w:rsidRDefault="00AE5A8F" w:rsidP="009F56AB">
      <w:pPr>
        <w:pStyle w:val="Nadpis2"/>
        <w:spacing w:line="288" w:lineRule="auto"/>
        <w:jc w:val="both"/>
        <w:rPr>
          <w:lang w:val="sk-SK"/>
        </w:rPr>
      </w:pPr>
      <w:bookmarkStart w:id="33" w:name="_Toc410907844"/>
      <w:r w:rsidRPr="0073389C">
        <w:rPr>
          <w:lang w:val="sk-SK"/>
        </w:rPr>
        <w:t xml:space="preserve"> </w:t>
      </w:r>
      <w:bookmarkStart w:id="34" w:name="_Toc440372854"/>
      <w:bookmarkStart w:id="35"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3"/>
      <w:r w:rsidR="00A028FD" w:rsidRPr="0073389C">
        <w:rPr>
          <w:lang w:val="sk-SK"/>
        </w:rPr>
        <w:t xml:space="preserve"> pre p</w:t>
      </w:r>
      <w:r w:rsidR="001917F5" w:rsidRPr="0073389C">
        <w:rPr>
          <w:lang w:val="sk-SK"/>
        </w:rPr>
        <w:t>rijímateľa</w:t>
      </w:r>
      <w:bookmarkEnd w:id="34"/>
      <w:bookmarkEnd w:id="3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4"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numPr>
          <w:ilvl w:val="0"/>
          <w:numId w:val="0"/>
        </w:numPr>
        <w:spacing w:after="120" w:line="288" w:lineRule="auto"/>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36" w:name="_Toc410907845"/>
      <w:bookmarkStart w:id="37" w:name="_Toc440372855"/>
      <w:bookmarkStart w:id="38" w:name="_Toc74740332"/>
      <w:r w:rsidRPr="0073389C">
        <w:rPr>
          <w:lang w:val="sk-SK"/>
        </w:rPr>
        <w:t>Cieľ príručky pre prijímateľa</w:t>
      </w:r>
      <w:bookmarkEnd w:id="36"/>
      <w:bookmarkEnd w:id="37"/>
      <w:bookmarkEnd w:id="3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39" w:name="_Toc410907846"/>
      <w:bookmarkStart w:id="40" w:name="_Toc440372856"/>
      <w:bookmarkStart w:id="41" w:name="_Toc74740333"/>
      <w:r w:rsidRPr="0073389C">
        <w:rPr>
          <w:lang w:val="sk-SK"/>
        </w:rPr>
        <w:t>Definícia pojmov</w:t>
      </w:r>
      <w:bookmarkEnd w:id="39"/>
      <w:bookmarkEnd w:id="40"/>
      <w:bookmarkEnd w:id="4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deň pracovného </w:t>
      </w:r>
      <w:r w:rsidRPr="00D16509">
        <w:rPr>
          <w:rFonts w:cs="Arial"/>
          <w:szCs w:val="19"/>
          <w:lang w:val="sk-SK"/>
        </w:rPr>
        <w:lastRenderedPageBreak/>
        <w:t>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w:t>
      </w:r>
      <w:r w:rsidRPr="0073389C">
        <w:rPr>
          <w:rFonts w:cs="Arial"/>
          <w:szCs w:val="19"/>
          <w:lang w:val="sk-SK"/>
        </w:rPr>
        <w:lastRenderedPageBreak/>
        <w:t>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5"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w:t>
      </w:r>
      <w:r w:rsidRPr="0073389C">
        <w:rPr>
          <w:rFonts w:cs="Arial"/>
          <w:szCs w:val="19"/>
          <w:lang w:val="sk-SK"/>
        </w:rPr>
        <w:lastRenderedPageBreak/>
        <w:t>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w:t>
      </w:r>
      <w:r w:rsidR="001A5B5A" w:rsidRPr="000B01F3">
        <w:rPr>
          <w:rFonts w:cs="Arial"/>
          <w:bCs/>
          <w:szCs w:val="16"/>
          <w:lang w:val="sk-SK"/>
        </w:rPr>
        <w:lastRenderedPageBreak/>
        <w:t>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42" w:name="_Toc410907847"/>
      <w:bookmarkStart w:id="43" w:name="_Toc440372857"/>
      <w:bookmarkStart w:id="44" w:name="_Toc74740334"/>
      <w:r>
        <w:rPr>
          <w:lang w:val="sk-SK"/>
        </w:rPr>
        <w:lastRenderedPageBreak/>
        <w:t>Použité s</w:t>
      </w:r>
      <w:r w:rsidR="00AE5A8F" w:rsidRPr="0073389C">
        <w:rPr>
          <w:lang w:val="sk-SK"/>
        </w:rPr>
        <w:t>kratky</w:t>
      </w:r>
      <w:bookmarkEnd w:id="42"/>
      <w:bookmarkEnd w:id="43"/>
      <w:bookmarkEnd w:id="44"/>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numPr>
          <w:ilvl w:val="0"/>
          <w:numId w:val="0"/>
        </w:numPr>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45" w:name="_Toc440372858"/>
      <w:bookmarkStart w:id="46" w:name="_Toc74740335"/>
      <w:r w:rsidRPr="0073389C">
        <w:rPr>
          <w:lang w:val="sk-SK"/>
        </w:rPr>
        <w:lastRenderedPageBreak/>
        <w:t>Legislatíva</w:t>
      </w:r>
      <w:bookmarkEnd w:id="45"/>
      <w:bookmarkEnd w:id="46"/>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47" w:name="_Toc410907848"/>
      <w:bookmarkStart w:id="48" w:name="_Toc440372859"/>
      <w:bookmarkStart w:id="49" w:name="_Toc74740336"/>
      <w:r w:rsidRPr="0073389C">
        <w:rPr>
          <w:rFonts w:ascii="Arial" w:hAnsi="Arial"/>
          <w:lang w:val="sk-SK"/>
        </w:rPr>
        <w:lastRenderedPageBreak/>
        <w:t>Realizácia projektov</w:t>
      </w:r>
      <w:bookmarkEnd w:id="47"/>
      <w:bookmarkEnd w:id="48"/>
      <w:bookmarkEnd w:id="49"/>
    </w:p>
    <w:p w14:paraId="38359EA5" w14:textId="77777777" w:rsidR="00AE5A8F" w:rsidRPr="0073389C" w:rsidRDefault="00AE5A8F" w:rsidP="009F56AB">
      <w:pPr>
        <w:pStyle w:val="Nadpis2"/>
        <w:spacing w:line="288" w:lineRule="auto"/>
        <w:rPr>
          <w:lang w:val="sk-SK"/>
        </w:rPr>
      </w:pPr>
      <w:bookmarkStart w:id="50" w:name="_Toc410907849"/>
      <w:bookmarkStart w:id="51" w:name="_Toc440372860"/>
      <w:bookmarkStart w:id="52" w:name="_Toc74740337"/>
      <w:r w:rsidRPr="0073389C">
        <w:rPr>
          <w:lang w:val="sk-SK"/>
        </w:rPr>
        <w:t>Všeobecné informácie k realizácii projektov</w:t>
      </w:r>
      <w:bookmarkEnd w:id="50"/>
      <w:bookmarkEnd w:id="51"/>
      <w:bookmarkEnd w:id="52"/>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53" w:name="_Toc410907850"/>
      <w:bookmarkStart w:id="54" w:name="_Toc440372861"/>
      <w:bookmarkStart w:id="55" w:name="_Toc74740338"/>
      <w:r w:rsidRPr="0073389C">
        <w:rPr>
          <w:lang w:val="sk-SK"/>
        </w:rPr>
        <w:t>Všeobecné informácie</w:t>
      </w:r>
      <w:bookmarkEnd w:id="53"/>
      <w:bookmarkEnd w:id="54"/>
      <w:bookmarkEnd w:id="55"/>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56" w:name="_Toc410907851"/>
      <w:bookmarkStart w:id="57" w:name="_Toc440372862"/>
      <w:bookmarkStart w:id="58" w:name="_Toc74740339"/>
      <w:r w:rsidRPr="0073389C">
        <w:rPr>
          <w:lang w:val="sk-SK"/>
        </w:rPr>
        <w:t>Na čo nezabudnúť po podpise zmluvy</w:t>
      </w:r>
      <w:bookmarkEnd w:id="56"/>
      <w:bookmarkEnd w:id="57"/>
      <w:bookmarkEnd w:id="58"/>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 xml:space="preserve">V prípade, že dôjde k zmenám v Personálnej </w:t>
      </w:r>
      <w:r w:rsidRPr="00EE0832">
        <w:lastRenderedPageBreak/>
        <w:t>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67" w:name="_Toc410907852"/>
      <w:bookmarkStart w:id="68" w:name="_Toc440372863"/>
      <w:bookmarkStart w:id="69" w:name="_Toc74740340"/>
      <w:r w:rsidRPr="0073389C">
        <w:rPr>
          <w:lang w:val="sk-SK"/>
        </w:rPr>
        <w:t>Monitorovanie projektu</w:t>
      </w:r>
      <w:bookmarkEnd w:id="67"/>
      <w:bookmarkEnd w:id="68"/>
      <w:bookmarkEnd w:id="69"/>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numPr>
          <w:ilvl w:val="0"/>
          <w:numId w:val="0"/>
        </w:numPr>
        <w:spacing w:after="120" w:line="288" w:lineRule="auto"/>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xml:space="preserve">. Prepojením ITMS2014+ s registrom fyzických osôb </w:t>
      </w:r>
      <w:r w:rsidR="00B67CE8" w:rsidRPr="00C23F4C">
        <w:rPr>
          <w:rFonts w:ascii="Arial" w:hAnsi="Arial" w:cs="Arial"/>
          <w:sz w:val="19"/>
          <w:szCs w:val="19"/>
          <w:lang w:val="sk-SK"/>
        </w:rPr>
        <w:lastRenderedPageBreak/>
        <w:t>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71" w:name="_Toc440372864"/>
      <w:bookmarkStart w:id="72"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71"/>
      <w:bookmarkEnd w:id="72"/>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73" w:name="_Toc440372865"/>
      <w:bookmarkStart w:id="74" w:name="_Toc74740342"/>
      <w:r w:rsidRPr="0073389C">
        <w:rPr>
          <w:lang w:val="sk-SK"/>
        </w:rPr>
        <w:t>Charakter zmien a spôsob posudzovania zmien</w:t>
      </w:r>
      <w:bookmarkEnd w:id="73"/>
      <w:bookmarkEnd w:id="74"/>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lastRenderedPageBreak/>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75" w:name="_Toc410907854"/>
      <w:bookmarkStart w:id="76" w:name="_Toc440372866"/>
      <w:bookmarkStart w:id="77" w:name="_Toc74740343"/>
      <w:r w:rsidRPr="0073389C">
        <w:rPr>
          <w:lang w:val="sk-SK"/>
        </w:rPr>
        <w:t>Administrácia zmenového konania</w:t>
      </w:r>
      <w:bookmarkEnd w:id="75"/>
      <w:bookmarkEnd w:id="76"/>
      <w:bookmarkEnd w:id="77"/>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lastRenderedPageBreak/>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78" w:name="_Toc410031665"/>
      <w:bookmarkStart w:id="79"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lastRenderedPageBreak/>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80" w:name="_Toc440372867"/>
      <w:bookmarkStart w:id="81" w:name="_Toc74740344"/>
      <w:r w:rsidRPr="0073389C">
        <w:rPr>
          <w:lang w:val="sk-SK"/>
        </w:rPr>
        <w:t>Ukončenie zmluvného vzťahu</w:t>
      </w:r>
      <w:bookmarkEnd w:id="78"/>
      <w:bookmarkEnd w:id="79"/>
      <w:bookmarkEnd w:id="80"/>
      <w:bookmarkEnd w:id="81"/>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w:t>
      </w:r>
      <w:r w:rsidRPr="0073389C">
        <w:lastRenderedPageBreak/>
        <w:t xml:space="preserve">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82" w:name="_Toc410907856"/>
      <w:bookmarkStart w:id="83" w:name="_Toc440372868"/>
      <w:bookmarkStart w:id="84" w:name="_Toc74740345"/>
      <w:r w:rsidRPr="0073389C">
        <w:rPr>
          <w:lang w:val="sk-SK"/>
        </w:rPr>
        <w:t>Finančné riadenie</w:t>
      </w:r>
      <w:bookmarkEnd w:id="82"/>
      <w:bookmarkEnd w:id="83"/>
      <w:bookmarkEnd w:id="84"/>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85" w:name="_Toc410907857"/>
      <w:bookmarkStart w:id="86" w:name="_Toc440372869"/>
      <w:bookmarkStart w:id="87" w:name="_Toc74740346"/>
      <w:r w:rsidRPr="0073389C">
        <w:rPr>
          <w:lang w:val="sk-SK"/>
        </w:rPr>
        <w:t>Vedenie účtovníct</w:t>
      </w:r>
      <w:r w:rsidR="004A616F" w:rsidRPr="0073389C">
        <w:rPr>
          <w:lang w:val="sk-SK"/>
        </w:rPr>
        <w:t>va</w:t>
      </w:r>
      <w:bookmarkEnd w:id="85"/>
      <w:bookmarkEnd w:id="86"/>
      <w:bookmarkEnd w:id="87"/>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lastRenderedPageBreak/>
        <w:t xml:space="preserve"> </w:t>
      </w:r>
      <w:bookmarkStart w:id="88" w:name="_Toc440372870"/>
      <w:bookmarkStart w:id="89" w:name="_Toc74740347"/>
      <w:bookmarkStart w:id="90"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88"/>
      <w:bookmarkEnd w:id="89"/>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w:t>
      </w:r>
      <w:r w:rsidR="00BE5EA5" w:rsidRPr="0073389C">
        <w:lastRenderedPageBreak/>
        <w:t>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w:t>
      </w:r>
      <w:r w:rsidRPr="00D877AF">
        <w:rPr>
          <w:rFonts w:cs="Arial"/>
          <w:szCs w:val="19"/>
        </w:rPr>
        <w:lastRenderedPageBreak/>
        <w:t>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91" w:name="_Toc440372871"/>
      <w:r w:rsidRPr="00E135DC">
        <w:rPr>
          <w:b/>
        </w:rPr>
        <w:t>Platby vo vzťahu prijímateľ – dodávateľ/zhotoviteľ</w:t>
      </w:r>
      <w:bookmarkEnd w:id="91"/>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92" w:name="_Toc440372872"/>
      <w:bookmarkStart w:id="93" w:name="_Toc74740348"/>
      <w:r w:rsidRPr="0073389C">
        <w:rPr>
          <w:lang w:val="sk-SK"/>
        </w:rPr>
        <w:t>Oprávnenosť výdavkov</w:t>
      </w:r>
      <w:bookmarkEnd w:id="90"/>
      <w:bookmarkEnd w:id="92"/>
      <w:bookmarkEnd w:id="93"/>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w:t>
      </w:r>
      <w:r w:rsidRPr="0073389C">
        <w:lastRenderedPageBreak/>
        <w:t>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lastRenderedPageBreak/>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lastRenderedPageBreak/>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lastRenderedPageBreak/>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lastRenderedPageBreak/>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 xml:space="preserve">alebo dopytovo-orientované projekty, kde prijímateľ je subjektom verejnej správy a jeho </w:t>
      </w:r>
      <w:r>
        <w:rPr>
          <w:rFonts w:cs="Arial"/>
          <w:b w:val="0"/>
          <w:color w:val="auto"/>
          <w:sz w:val="19"/>
          <w:szCs w:val="19"/>
          <w:lang w:val="sk-SK"/>
        </w:rPr>
        <w:lastRenderedPageBreak/>
        <w:t>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lastRenderedPageBreak/>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 xml:space="preserve">minimálne </w:t>
      </w:r>
      <w:r w:rsidRPr="0073389C">
        <w:rPr>
          <w:b/>
        </w:rPr>
        <w:lastRenderedPageBreak/>
        <w:t>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lastRenderedPageBreak/>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lastRenderedPageBreak/>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6"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w:t>
      </w:r>
      <w:r w:rsidRPr="0073389C">
        <w:lastRenderedPageBreak/>
        <w:t xml:space="preserve">o cestovných náhradách (aktuálne platné </w:t>
      </w:r>
      <w:hyperlink r:id="rId17"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8"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94" w:name="_Toc361131496"/>
      <w:r w:rsidRPr="0073389C">
        <w:rPr>
          <w:rFonts w:ascii="Arial" w:hAnsi="Arial" w:cs="Arial"/>
          <w:b/>
          <w:sz w:val="19"/>
          <w:szCs w:val="19"/>
          <w:lang w:val="sk-SK" w:eastAsia="en-US"/>
        </w:rPr>
        <w:t>Problematika prekrývania sa výdavkov</w:t>
      </w:r>
      <w:bookmarkEnd w:id="94"/>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95" w:name="_Toc410907859"/>
      <w:bookmarkStart w:id="96" w:name="_Toc440372873"/>
      <w:bookmarkStart w:id="97" w:name="_Toc74740349"/>
      <w:r w:rsidRPr="0073389C">
        <w:rPr>
          <w:lang w:val="sk-SK"/>
        </w:rPr>
        <w:t>Postupy pri žiadosti o platbu</w:t>
      </w:r>
      <w:bookmarkEnd w:id="95"/>
      <w:bookmarkEnd w:id="96"/>
      <w:bookmarkEnd w:id="97"/>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98" w:name="_Toc410907860"/>
      <w:bookmarkStart w:id="99" w:name="_Toc440372874"/>
      <w:bookmarkStart w:id="100" w:name="_Toc74740350"/>
      <w:r w:rsidRPr="0073389C">
        <w:rPr>
          <w:lang w:val="sk-SK"/>
        </w:rPr>
        <w:t>Špecifiká jednotlivých systémov financovania</w:t>
      </w:r>
      <w:bookmarkEnd w:id="98"/>
      <w:bookmarkEnd w:id="99"/>
      <w:bookmarkEnd w:id="100"/>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w:t>
      </w:r>
      <w:r w:rsidR="00700600" w:rsidRPr="003A2FA6">
        <w:rPr>
          <w:rFonts w:cs="Arial"/>
          <w:bCs/>
          <w:szCs w:val="16"/>
        </w:rPr>
        <w:lastRenderedPageBreak/>
        <w:t xml:space="preserve">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lastRenderedPageBreak/>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w:t>
      </w:r>
      <w:r w:rsidRPr="003A2FA6">
        <w:lastRenderedPageBreak/>
        <w:t xml:space="preserve">(zúčtovanie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lastRenderedPageBreak/>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lastRenderedPageBreak/>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3DCDA476" w:rsidR="00CF0993" w:rsidRDefault="007A0798" w:rsidP="00CD75A3">
      <w:pPr>
        <w:spacing w:before="120" w:after="120" w:line="288" w:lineRule="auto"/>
        <w:jc w:val="both"/>
      </w:pPr>
      <w:r w:rsidRPr="0073389C">
        <w:lastRenderedPageBreak/>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V prípade, že priložené dokumenty sú uvedené v zozname príloh Žo</w:t>
      </w:r>
      <w:del w:id="101" w:author="Miroslava Dziaková" w:date="2021-06-21T09:21:00Z">
        <w:r w:rsidR="004767E2" w:rsidDel="00125F16">
          <w:delText>NF</w:delText>
        </w:r>
      </w:del>
      <w:r w:rsidR="004767E2">
        <w:t xml:space="preserve">P,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r w:rsidRPr="0073389C">
        <w:rPr>
          <w:rFonts w:ascii="Arial" w:hAnsi="Arial" w:cs="Arial"/>
          <w:sz w:val="19"/>
          <w:szCs w:val="19"/>
          <w:lang w:val="sk-SK"/>
        </w:rPr>
        <w:lastRenderedPageBreak/>
        <w:t>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02" w:name="_Toc410907861"/>
      <w:bookmarkStart w:id="103" w:name="_Toc440372875"/>
      <w:bookmarkStart w:id="104" w:name="_Toc74740351"/>
      <w:r w:rsidRPr="0073389C">
        <w:rPr>
          <w:caps/>
          <w:lang w:val="sk-SK" w:eastAsia="cs-CZ"/>
        </w:rPr>
        <w:t>Ú</w:t>
      </w:r>
      <w:r w:rsidRPr="0073389C">
        <w:rPr>
          <w:lang w:val="sk-SK" w:eastAsia="cs-CZ"/>
        </w:rPr>
        <w:t>čtovné doklady a ich prílohy</w:t>
      </w:r>
      <w:bookmarkEnd w:id="102"/>
      <w:bookmarkEnd w:id="103"/>
      <w:bookmarkEnd w:id="104"/>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05" w:name="_Toc317864902"/>
      <w:bookmarkStart w:id="106" w:name="_Toc317865114"/>
      <w:bookmarkStart w:id="107" w:name="_Toc317865267"/>
      <w:bookmarkStart w:id="108" w:name="_Toc317865410"/>
      <w:bookmarkStart w:id="109" w:name="_Toc317865549"/>
      <w:bookmarkStart w:id="110" w:name="_Toc317865688"/>
      <w:bookmarkStart w:id="111" w:name="_Toc317866058"/>
      <w:bookmarkStart w:id="112" w:name="_Toc317866203"/>
      <w:bookmarkStart w:id="113" w:name="_Toc317866305"/>
      <w:bookmarkStart w:id="114" w:name="_Toc317866470"/>
      <w:bookmarkStart w:id="115" w:name="_Toc317866572"/>
      <w:bookmarkStart w:id="116" w:name="_Toc317866789"/>
      <w:bookmarkStart w:id="117" w:name="_Toc329084085"/>
      <w:bookmarkEnd w:id="105"/>
      <w:bookmarkEnd w:id="106"/>
      <w:bookmarkEnd w:id="107"/>
      <w:bookmarkEnd w:id="108"/>
      <w:bookmarkEnd w:id="109"/>
      <w:bookmarkEnd w:id="110"/>
      <w:bookmarkEnd w:id="111"/>
      <w:bookmarkEnd w:id="112"/>
      <w:bookmarkEnd w:id="113"/>
      <w:bookmarkEnd w:id="114"/>
      <w:bookmarkEnd w:id="115"/>
      <w:bookmarkEnd w:id="116"/>
      <w:bookmarkEnd w:id="117"/>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lastRenderedPageBreak/>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18"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18"/>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19"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19"/>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20"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21" w:name="_Toc417050114"/>
      <w:bookmarkStart w:id="122" w:name="_Toc417155861"/>
      <w:bookmarkStart w:id="123" w:name="_Toc417156080"/>
      <w:bookmarkStart w:id="124" w:name="_Toc417050126"/>
      <w:bookmarkStart w:id="125" w:name="_Toc417155873"/>
      <w:bookmarkStart w:id="126" w:name="_Toc417156092"/>
      <w:bookmarkEnd w:id="121"/>
      <w:bookmarkEnd w:id="122"/>
      <w:bookmarkEnd w:id="123"/>
      <w:bookmarkEnd w:id="124"/>
      <w:bookmarkEnd w:id="125"/>
      <w:bookmarkEnd w:id="126"/>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27" w:name="_Toc317864930"/>
      <w:bookmarkStart w:id="128" w:name="_Toc317865142"/>
      <w:bookmarkStart w:id="129" w:name="_Toc317865295"/>
      <w:bookmarkStart w:id="130" w:name="_Toc317865438"/>
      <w:bookmarkStart w:id="131" w:name="_Toc317865577"/>
      <w:bookmarkStart w:id="132" w:name="_Toc317865703"/>
      <w:bookmarkStart w:id="133" w:name="_Toc317866072"/>
      <w:bookmarkStart w:id="134" w:name="_Toc317866217"/>
      <w:bookmarkStart w:id="135" w:name="_Toc317866319"/>
      <w:bookmarkStart w:id="136" w:name="_Toc317866484"/>
      <w:bookmarkStart w:id="137" w:name="_Toc317866586"/>
      <w:bookmarkStart w:id="138" w:name="_Toc317866803"/>
      <w:bookmarkStart w:id="139" w:name="_Toc329084100"/>
      <w:bookmarkStart w:id="140" w:name="_Toc410905147"/>
      <w:bookmarkStart w:id="141" w:name="_Toc410907875"/>
      <w:bookmarkStart w:id="142" w:name="_Toc410910215"/>
      <w:bookmarkStart w:id="143" w:name="_Toc413415834"/>
      <w:bookmarkStart w:id="144" w:name="_Toc413830211"/>
      <w:bookmarkStart w:id="145" w:name="_Toc413833999"/>
      <w:bookmarkStart w:id="146" w:name="_Toc413834102"/>
      <w:bookmarkStart w:id="147" w:name="_Toc415130210"/>
      <w:bookmarkStart w:id="148" w:name="_Toc415155540"/>
      <w:bookmarkStart w:id="149" w:name="_Toc417050140"/>
      <w:bookmarkStart w:id="150" w:name="_Toc417155887"/>
      <w:bookmarkStart w:id="151" w:name="_Toc417156106"/>
      <w:bookmarkEnd w:id="12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52"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52"/>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ŽoP.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53" w:name="_Ref523225313"/>
      <w:r w:rsidRPr="0073389C">
        <w:rPr>
          <w:rStyle w:val="Odkaznapoznmkupodiarou"/>
          <w:rFonts w:cs="Arial"/>
          <w:i/>
          <w:iCs/>
          <w:sz w:val="19"/>
          <w:szCs w:val="19"/>
          <w:lang w:val="sk-SK"/>
        </w:rPr>
        <w:footnoteReference w:id="112"/>
      </w:r>
      <w:bookmarkEnd w:id="153"/>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 xml:space="preserve">prijímateľ </w:t>
      </w:r>
      <w:r w:rsidR="009D7F63" w:rsidRPr="00167090">
        <w:rPr>
          <w:b/>
          <w:lang w:val="sk-SK"/>
        </w:rPr>
        <w:lastRenderedPageBreak/>
        <w:t>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52582B2D"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ins w:id="154" w:author="Rudolf Hrudkay" w:date="2021-08-24T11:21:00Z">
        <w:r w:rsidR="002226C6">
          <w:rPr>
            <w:rFonts w:eastAsia="Times New Roman" w:cs="Arial"/>
            <w:b/>
            <w:color w:val="auto"/>
            <w:szCs w:val="19"/>
            <w:lang w:val="sk-SK" w:eastAsia="en-US"/>
          </w:rPr>
          <w:t xml:space="preserve"> alebo dopytovo-orientovaných projektov prijímateľov</w:t>
        </w:r>
      </w:ins>
      <w:ins w:id="155" w:author="Rudolf Hrudkay" w:date="2021-08-24T11:23:00Z">
        <w:r w:rsidR="00C85DAE">
          <w:rPr>
            <w:rFonts w:eastAsia="Times New Roman" w:cs="Arial"/>
            <w:b/>
            <w:color w:val="auto"/>
            <w:szCs w:val="19"/>
            <w:lang w:val="sk-SK" w:eastAsia="en-US"/>
          </w:rPr>
          <w:t xml:space="preserve"> a partnerov</w:t>
        </w:r>
      </w:ins>
      <w:ins w:id="156" w:author="Rudolf Hrudkay" w:date="2021-08-24T11:21:00Z">
        <w:r w:rsidR="002226C6">
          <w:rPr>
            <w:rFonts w:eastAsia="Times New Roman" w:cs="Arial"/>
            <w:b/>
            <w:color w:val="auto"/>
            <w:szCs w:val="19"/>
            <w:lang w:val="sk-SK" w:eastAsia="en-US"/>
          </w:rPr>
          <w:t>, ktorí sú nositeľmi verejnej moci (štát a jeho orgány, regionálne a</w:t>
        </w:r>
      </w:ins>
      <w:ins w:id="157" w:author="Rudolf Hrudkay" w:date="2021-08-24T11:22:00Z">
        <w:r w:rsidR="002226C6">
          <w:rPr>
            <w:rFonts w:eastAsia="Times New Roman" w:cs="Arial"/>
            <w:b/>
            <w:color w:val="auto"/>
            <w:szCs w:val="19"/>
            <w:lang w:val="sk-SK" w:eastAsia="en-US"/>
          </w:rPr>
          <w:t> </w:t>
        </w:r>
      </w:ins>
      <w:ins w:id="158" w:author="Rudolf Hrudkay" w:date="2021-08-24T11:21:00Z">
        <w:r w:rsidR="002226C6">
          <w:rPr>
            <w:rFonts w:eastAsia="Times New Roman" w:cs="Arial"/>
            <w:b/>
            <w:color w:val="auto"/>
            <w:szCs w:val="19"/>
            <w:lang w:val="sk-SK" w:eastAsia="en-US"/>
          </w:rPr>
          <w:t xml:space="preserve">miestne </w:t>
        </w:r>
      </w:ins>
      <w:ins w:id="159" w:author="Rudolf Hrudkay" w:date="2021-08-24T11:22:00Z">
        <w:r w:rsidR="002226C6">
          <w:rPr>
            <w:rFonts w:eastAsia="Times New Roman" w:cs="Arial"/>
            <w:b/>
            <w:color w:val="auto"/>
            <w:szCs w:val="19"/>
            <w:lang w:val="sk-SK" w:eastAsia="en-US"/>
          </w:rPr>
          <w:t>samosprávy)</w:t>
        </w:r>
      </w:ins>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del w:id="160" w:author="Rudolf Hrudkay" w:date="2021-08-24T11:22:00Z">
        <w:r w:rsidR="006405AA" w:rsidDel="002226C6">
          <w:rPr>
            <w:rFonts w:eastAsia="Times New Roman" w:cs="Arial"/>
            <w:b/>
            <w:color w:val="auto"/>
            <w:szCs w:val="19"/>
            <w:lang w:val="sk-SK" w:eastAsia="en-US"/>
          </w:rPr>
          <w:delText xml:space="preserve">avšak len na základe písomného rozhodnutia </w:delText>
        </w:r>
        <w:r w:rsidR="000D06A7" w:rsidDel="002226C6">
          <w:rPr>
            <w:rFonts w:eastAsia="Times New Roman" w:cs="Arial"/>
            <w:b/>
            <w:color w:val="auto"/>
            <w:szCs w:val="19"/>
            <w:lang w:val="sk-SK" w:eastAsia="en-US"/>
          </w:rPr>
          <w:delText>udeleného prijímateľovi</w:delText>
        </w:r>
      </w:del>
      <w:ins w:id="161" w:author="Rudolf Hrudkay" w:date="2021-08-24T11:22:00Z">
        <w:r w:rsidR="002226C6">
          <w:rPr>
            <w:rFonts w:eastAsia="Times New Roman" w:cs="Arial"/>
            <w:b/>
            <w:color w:val="auto"/>
            <w:szCs w:val="19"/>
            <w:lang w:val="sk-SK" w:eastAsia="en-US"/>
          </w:rPr>
          <w:t xml:space="preserve">za podmienky, že </w:t>
        </w:r>
      </w:ins>
      <w:ins w:id="162" w:author="Rudolf Hrudkay" w:date="2021-08-24T11:23:00Z">
        <w:r w:rsidR="00C85DAE">
          <w:rPr>
            <w:rFonts w:eastAsia="Times New Roman" w:cs="Arial"/>
            <w:b/>
            <w:color w:val="auto"/>
            <w:szCs w:val="19"/>
            <w:lang w:val="sk-SK" w:eastAsia="en-US"/>
          </w:rPr>
          <w:t>prijímateľ</w:t>
        </w:r>
      </w:ins>
      <w:r w:rsidR="000D06A7">
        <w:rPr>
          <w:rFonts w:eastAsia="Times New Roman" w:cs="Arial"/>
          <w:b/>
          <w:color w:val="auto"/>
          <w:szCs w:val="19"/>
          <w:lang w:val="sk-SK" w:eastAsia="en-US"/>
        </w:rPr>
        <w:t xml:space="preserve"> </w:t>
      </w:r>
      <w:ins w:id="163" w:author="Rudolf Hrudkay" w:date="2021-08-24T11:23:00Z">
        <w:r w:rsidR="00C85DAE">
          <w:rPr>
            <w:rFonts w:eastAsia="Times New Roman" w:cs="Arial"/>
            <w:b/>
            <w:color w:val="auto"/>
            <w:szCs w:val="19"/>
            <w:lang w:val="sk-SK" w:eastAsia="en-US"/>
          </w:rPr>
          <w:t xml:space="preserve">za seba alebo partnera/-ov predložil </w:t>
        </w:r>
      </w:ins>
      <w:ins w:id="164" w:author="Rudolf Hrudkay" w:date="2021-08-24T11:24:00Z">
        <w:r w:rsidR="00C85DAE">
          <w:rPr>
            <w:rFonts w:eastAsia="Times New Roman" w:cs="Arial"/>
            <w:b/>
            <w:color w:val="auto"/>
            <w:szCs w:val="19"/>
            <w:lang w:val="sk-SK" w:eastAsia="en-US"/>
          </w:rPr>
          <w:t xml:space="preserve">poskytovateľovi </w:t>
        </w:r>
      </w:ins>
      <w:ins w:id="165" w:author="Rudolf Hrudkay" w:date="2021-08-24T11:23:00Z">
        <w:r w:rsidR="00C85DAE">
          <w:rPr>
            <w:rFonts w:eastAsia="Times New Roman" w:cs="Arial"/>
            <w:b/>
            <w:color w:val="auto"/>
            <w:szCs w:val="19"/>
            <w:lang w:val="sk-SK" w:eastAsia="en-US"/>
          </w:rPr>
          <w:t xml:space="preserve">minimálne 2 </w:t>
        </w:r>
      </w:ins>
      <w:ins w:id="166" w:author="Rudolf Hrudkay" w:date="2021-08-24T11:24:00Z">
        <w:r w:rsidR="00C85DAE">
          <w:rPr>
            <w:rFonts w:eastAsia="Times New Roman" w:cs="Arial"/>
            <w:b/>
            <w:color w:val="auto"/>
            <w:szCs w:val="19"/>
            <w:lang w:val="sk-SK" w:eastAsia="en-US"/>
          </w:rPr>
          <w:t xml:space="preserve">po sebe idúce </w:t>
        </w:r>
      </w:ins>
      <w:ins w:id="167" w:author="Rudolf Hrudkay" w:date="2021-08-24T11:25:00Z">
        <w:r w:rsidR="00C85DAE">
          <w:rPr>
            <w:rFonts w:eastAsia="Times New Roman" w:cs="Arial"/>
            <w:b/>
            <w:color w:val="auto"/>
            <w:szCs w:val="19"/>
            <w:lang w:val="sk-SK" w:eastAsia="en-US"/>
          </w:rPr>
          <w:t>ŽoP</w:t>
        </w:r>
      </w:ins>
      <w:ins w:id="168" w:author="Rudolf Hrudkay" w:date="2021-08-24T11:24:00Z">
        <w:r w:rsidR="00C85DAE">
          <w:rPr>
            <w:rFonts w:eastAsia="Times New Roman" w:cs="Arial"/>
            <w:b/>
            <w:color w:val="auto"/>
            <w:szCs w:val="19"/>
            <w:lang w:val="sk-SK" w:eastAsia="en-US"/>
          </w:rPr>
          <w:t xml:space="preserve"> typu refundácia alebo zúčtovanie zálohovej platby a</w:t>
        </w:r>
      </w:ins>
      <w:ins w:id="169" w:author="Rudolf Hrudkay" w:date="2021-08-24T11:25:00Z">
        <w:r w:rsidR="00C85DAE">
          <w:rPr>
            <w:rFonts w:eastAsia="Times New Roman" w:cs="Arial"/>
            <w:b/>
            <w:color w:val="auto"/>
            <w:szCs w:val="19"/>
            <w:lang w:val="sk-SK" w:eastAsia="en-US"/>
          </w:rPr>
          <w:t> tieto ŽoP s</w:t>
        </w:r>
      </w:ins>
      <w:ins w:id="170" w:author="Rudolf Hrudkay" w:date="2021-08-24T11:26:00Z">
        <w:r w:rsidR="00C85DAE">
          <w:rPr>
            <w:rFonts w:eastAsia="Times New Roman" w:cs="Arial"/>
            <w:b/>
            <w:color w:val="auto"/>
            <w:szCs w:val="19"/>
            <w:lang w:val="sk-SK" w:eastAsia="en-US"/>
          </w:rPr>
          <w:t>ú v stave uhradená (t.j. majú ukončenú administratívnu finančnú kontrolu vydaním spr</w:t>
        </w:r>
      </w:ins>
      <w:ins w:id="171" w:author="Rudolf Hrudkay" w:date="2021-08-24T11:27:00Z">
        <w:r w:rsidR="00C85DAE">
          <w:rPr>
            <w:rFonts w:eastAsia="Times New Roman" w:cs="Arial"/>
            <w:b/>
            <w:color w:val="auto"/>
            <w:szCs w:val="19"/>
            <w:lang w:val="sk-SK" w:eastAsia="en-US"/>
          </w:rPr>
          <w:t>ávy z kontroly poskytovateľom, ale sú schválené aj zo strany Certifikačného orgánu)</w:t>
        </w:r>
      </w:ins>
      <w:del w:id="172" w:author="Rudolf Hrudkay" w:date="2021-08-24T11:34:00Z">
        <w:r w:rsidR="000D06A7" w:rsidDel="00657768">
          <w:rPr>
            <w:rFonts w:eastAsia="Times New Roman" w:cs="Arial"/>
            <w:b/>
            <w:color w:val="auto"/>
            <w:szCs w:val="19"/>
            <w:lang w:val="sk-SK" w:eastAsia="en-US"/>
          </w:rPr>
          <w:delText>zo strany poskytovateľa</w:delText>
        </w:r>
      </w:del>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w:t>
      </w:r>
      <w:r w:rsidR="00C80E10">
        <w:rPr>
          <w:lang w:val="sk-SK"/>
        </w:rPr>
        <w:t>pracovný výkaz</w:t>
      </w:r>
      <w:bookmarkStart w:id="209" w:name="_Ref523227404"/>
      <w:r w:rsidR="00C80E10" w:rsidRPr="0073389C">
        <w:rPr>
          <w:rStyle w:val="Odkaznapoznmkupodiarou"/>
          <w:rFonts w:cs="Arial"/>
          <w:i/>
          <w:iCs/>
          <w:sz w:val="19"/>
          <w:szCs w:val="19"/>
          <w:lang w:val="sk-SK"/>
        </w:rPr>
        <w:footnoteReference w:id="117"/>
      </w:r>
      <w:bookmarkEnd w:id="209"/>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1EB80A68"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ins w:id="210" w:author="Rudolf Hrudkay" w:date="2021-08-24T12:00:00Z">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ins>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del w:id="211" w:author="Rudolf Hrudkay" w:date="2021-08-24T12:00:00Z">
        <w:r w:rsidR="004A54D4" w:rsidDel="00BF31BC">
          <w:rPr>
            <w:rFonts w:eastAsia="Times New Roman" w:cs="Arial"/>
            <w:b/>
            <w:color w:val="auto"/>
            <w:szCs w:val="19"/>
            <w:lang w:val="sk-SK" w:eastAsia="en-US"/>
          </w:rPr>
          <w:delText xml:space="preserve"> avšak len na základe písomného rozhodnutia udeleného prijímateľovi zo strany poskytovateľa</w:delText>
        </w:r>
      </w:del>
      <w:ins w:id="212" w:author="Rudolf Hrudkay" w:date="2021-08-24T12:01:00Z">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ins>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V prípade </w:t>
      </w:r>
      <w:r w:rsidR="004A54D4">
        <w:rPr>
          <w:rFonts w:eastAsia="Times New Roman" w:cs="Arial"/>
          <w:b/>
          <w:color w:val="auto"/>
          <w:szCs w:val="19"/>
          <w:lang w:val="sk-SK" w:eastAsia="en-US"/>
        </w:rPr>
        <w:lastRenderedPageBreak/>
        <w:t xml:space="preserve">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w:t>
      </w:r>
      <w:r w:rsidRPr="0073389C">
        <w:rPr>
          <w:lang w:val="sk-SK"/>
        </w:rPr>
        <w:lastRenderedPageBreak/>
        <w:t xml:space="preserve">(elektronická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lastRenderedPageBreak/>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w:t>
      </w:r>
      <w:r w:rsidRPr="0073389C">
        <w:rPr>
          <w:rFonts w:ascii="Arial" w:hAnsi="Arial" w:cs="Arial"/>
          <w:sz w:val="19"/>
          <w:szCs w:val="19"/>
          <w:lang w:val="sk-SK"/>
        </w:rPr>
        <w:lastRenderedPageBreak/>
        <w:t>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244" w:name="_Toc410907876"/>
      <w:r>
        <w:rPr>
          <w:lang w:val="sk-SK"/>
        </w:rPr>
        <w:t xml:space="preserve"> </w:t>
      </w:r>
      <w:bookmarkStart w:id="245" w:name="_Toc440372876"/>
      <w:bookmarkStart w:id="246" w:name="_Toc74740352"/>
      <w:r w:rsidR="009D7F63" w:rsidRPr="0073389C">
        <w:rPr>
          <w:lang w:val="sk-SK"/>
        </w:rPr>
        <w:t>Nezrovnalosti a vysporiadanie finančných vzťahov</w:t>
      </w:r>
      <w:bookmarkEnd w:id="244"/>
      <w:bookmarkEnd w:id="245"/>
      <w:bookmarkEnd w:id="246"/>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w:t>
      </w:r>
      <w:r w:rsidR="009D7F63" w:rsidRPr="0073389C">
        <w:lastRenderedPageBreak/>
        <w:t>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lastRenderedPageBreak/>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47"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47"/>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248" w:name="_Toc410905149"/>
      <w:bookmarkStart w:id="249" w:name="_Toc410907877"/>
      <w:bookmarkStart w:id="250" w:name="_Toc440372877"/>
      <w:bookmarkStart w:id="251" w:name="_Toc74740353"/>
      <w:bookmarkEnd w:id="248"/>
      <w:r w:rsidRPr="0073389C">
        <w:rPr>
          <w:lang w:val="sk-SK"/>
        </w:rPr>
        <w:t>Verejné obstarávanie</w:t>
      </w:r>
      <w:bookmarkEnd w:id="249"/>
      <w:bookmarkEnd w:id="250"/>
      <w:bookmarkEnd w:id="251"/>
    </w:p>
    <w:p w14:paraId="07CEB37B" w14:textId="77777777" w:rsidR="009D7F63" w:rsidRPr="0073389C" w:rsidRDefault="009D7F63" w:rsidP="00A10CB2">
      <w:pPr>
        <w:autoSpaceDE w:val="0"/>
        <w:autoSpaceDN w:val="0"/>
        <w:adjustRightInd w:val="0"/>
        <w:spacing w:before="120" w:after="120" w:line="288" w:lineRule="auto"/>
        <w:jc w:val="both"/>
      </w:pPr>
      <w:bookmarkStart w:id="252" w:name="p22-2-a"/>
      <w:bookmarkStart w:id="253" w:name="p23-5"/>
      <w:bookmarkStart w:id="254" w:name="p23-6"/>
      <w:bookmarkStart w:id="255" w:name="p24"/>
      <w:bookmarkStart w:id="256" w:name="_Toc409190739"/>
      <w:bookmarkStart w:id="257" w:name="_Toc360031225"/>
      <w:bookmarkEnd w:id="252"/>
      <w:bookmarkEnd w:id="253"/>
      <w:bookmarkEnd w:id="254"/>
      <w:bookmarkEnd w:id="255"/>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9"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0"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258" w:name="_Ref418020975"/>
            <w:bookmarkStart w:id="259" w:name="_Ref418020987"/>
            <w:bookmarkStart w:id="260" w:name="_Ref418021052"/>
            <w:bookmarkStart w:id="261" w:name="_Ref418021057"/>
            <w:bookmarkStart w:id="262" w:name="_Ref418021061"/>
            <w:bookmarkStart w:id="263"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258"/>
            <w:bookmarkEnd w:id="259"/>
            <w:bookmarkEnd w:id="260"/>
            <w:bookmarkEnd w:id="261"/>
            <w:bookmarkEnd w:id="262"/>
            <w:bookmarkEnd w:id="263"/>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264"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264"/>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265" w:name="_Toc359942925"/>
      <w:bookmarkStart w:id="266" w:name="_Toc359943221"/>
      <w:bookmarkStart w:id="267" w:name="_Toc359943517"/>
      <w:bookmarkStart w:id="268" w:name="_Toc359943819"/>
      <w:bookmarkStart w:id="269" w:name="_Toc359944121"/>
      <w:bookmarkStart w:id="270" w:name="_Toc359944421"/>
      <w:bookmarkStart w:id="271" w:name="_Toc360024481"/>
      <w:bookmarkStart w:id="272" w:name="_Toc360030476"/>
      <w:bookmarkStart w:id="273" w:name="_Toc360031226"/>
      <w:bookmarkStart w:id="274" w:name="_Toc360109828"/>
      <w:bookmarkStart w:id="275" w:name="_Toc360110138"/>
      <w:bookmarkStart w:id="276" w:name="_Toc360118328"/>
      <w:bookmarkStart w:id="277" w:name="_Toc360118643"/>
      <w:bookmarkStart w:id="278" w:name="_Toc359942927"/>
      <w:bookmarkStart w:id="279" w:name="_Toc359943223"/>
      <w:bookmarkStart w:id="280" w:name="_Toc359943519"/>
      <w:bookmarkStart w:id="281" w:name="_Toc359943821"/>
      <w:bookmarkStart w:id="282" w:name="_Toc359944123"/>
      <w:bookmarkStart w:id="283" w:name="_Toc359944423"/>
      <w:bookmarkStart w:id="284" w:name="_Toc360024483"/>
      <w:bookmarkStart w:id="285" w:name="_Toc360030478"/>
      <w:bookmarkStart w:id="286" w:name="_Toc360031228"/>
      <w:bookmarkStart w:id="287" w:name="_Toc360109830"/>
      <w:bookmarkStart w:id="288" w:name="_Toc360110140"/>
      <w:bookmarkStart w:id="289" w:name="_Toc360118330"/>
      <w:bookmarkStart w:id="290" w:name="_Toc360118645"/>
      <w:bookmarkStart w:id="291" w:name="_Toc418000109"/>
      <w:bookmarkStart w:id="292" w:name="_Toc440372890"/>
      <w:bookmarkStart w:id="293" w:name="_Toc74740354"/>
      <w:bookmarkStart w:id="294" w:name="_Toc410907880"/>
      <w:bookmarkEnd w:id="256"/>
      <w:bookmarkEnd w:id="257"/>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73389C">
        <w:rPr>
          <w:rFonts w:ascii="Arial" w:hAnsi="Arial"/>
          <w:lang w:val="sk-SK"/>
        </w:rPr>
        <w:lastRenderedPageBreak/>
        <w:t>Kontrola a overovanie oprávnenosti výdavkov</w:t>
      </w:r>
      <w:bookmarkEnd w:id="292"/>
      <w:bookmarkEnd w:id="293"/>
      <w:r w:rsidRPr="0073389C">
        <w:rPr>
          <w:rFonts w:ascii="Arial" w:hAnsi="Arial"/>
          <w:lang w:val="sk-SK"/>
        </w:rPr>
        <w:t xml:space="preserve"> </w:t>
      </w:r>
      <w:bookmarkEnd w:id="294"/>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95" w:name="_Toc410907881"/>
      <w:bookmarkStart w:id="296" w:name="_Toc440372891"/>
      <w:bookmarkStart w:id="297" w:name="_Toc74740355"/>
      <w:r w:rsidRPr="0073389C">
        <w:rPr>
          <w:lang w:val="sk-SK"/>
        </w:rPr>
        <w:t xml:space="preserve">Administratívna </w:t>
      </w:r>
      <w:r w:rsidR="00F17DE9">
        <w:rPr>
          <w:lang w:val="sk-SK"/>
        </w:rPr>
        <w:t xml:space="preserve">finančná </w:t>
      </w:r>
      <w:r w:rsidRPr="0073389C">
        <w:rPr>
          <w:lang w:val="sk-SK"/>
        </w:rPr>
        <w:t>kontrola</w:t>
      </w:r>
      <w:bookmarkEnd w:id="295"/>
      <w:bookmarkEnd w:id="296"/>
      <w:bookmarkEnd w:id="297"/>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98" w:name="_Toc410907882"/>
      <w:bookmarkStart w:id="299" w:name="_Toc440372892"/>
      <w:bookmarkStart w:id="300" w:name="_Toc74740356"/>
      <w:r>
        <w:rPr>
          <w:lang w:val="sk-SK"/>
        </w:rPr>
        <w:t>Finančná k</w:t>
      </w:r>
      <w:r w:rsidR="009D7F63" w:rsidRPr="0073389C">
        <w:rPr>
          <w:lang w:val="sk-SK"/>
        </w:rPr>
        <w:t>ontrola na mieste</w:t>
      </w:r>
      <w:bookmarkEnd w:id="298"/>
      <w:bookmarkEnd w:id="299"/>
      <w:bookmarkEnd w:id="300"/>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numPr>
          <w:ilvl w:val="0"/>
          <w:numId w:val="0"/>
        </w:numPr>
        <w:spacing w:after="120" w:line="288" w:lineRule="auto"/>
        <w:ind w:left="207"/>
        <w:jc w:val="both"/>
        <w:rPr>
          <w:rFonts w:cs="Arial"/>
          <w:color w:val="auto"/>
          <w:szCs w:val="19"/>
          <w:lang w:val="sk-SK"/>
        </w:rPr>
      </w:pP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01"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302" w:name="_Toc440372893"/>
      <w:bookmarkStart w:id="303" w:name="_Toc74740357"/>
      <w:r w:rsidRPr="0073389C">
        <w:rPr>
          <w:rFonts w:ascii="Arial" w:hAnsi="Arial"/>
          <w:lang w:val="sk-SK"/>
        </w:rPr>
        <w:lastRenderedPageBreak/>
        <w:t>Pr</w:t>
      </w:r>
      <w:r>
        <w:rPr>
          <w:rFonts w:ascii="Arial" w:hAnsi="Arial"/>
          <w:lang w:val="sk-SK"/>
        </w:rPr>
        <w:t>echodné a záverečné ustanovenia</w:t>
      </w:r>
      <w:bookmarkEnd w:id="302"/>
      <w:bookmarkEnd w:id="303"/>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304" w:name="_Toc440372894"/>
      <w:bookmarkStart w:id="305" w:name="_Toc74740358"/>
      <w:r w:rsidRPr="0073389C">
        <w:rPr>
          <w:rFonts w:ascii="Arial" w:hAnsi="Arial"/>
          <w:lang w:val="sk-SK"/>
        </w:rPr>
        <w:lastRenderedPageBreak/>
        <w:t>Prílohy</w:t>
      </w:r>
      <w:bookmarkEnd w:id="301"/>
      <w:bookmarkEnd w:id="304"/>
      <w:bookmarkEnd w:id="305"/>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1"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193FF117" w:rsidR="007F77C1" w:rsidRDefault="00B1516C" w:rsidP="0029700B">
      <w:pPr>
        <w:pStyle w:val="Nadpis1"/>
        <w:numPr>
          <w:ilvl w:val="0"/>
          <w:numId w:val="0"/>
        </w:numPr>
        <w:rPr>
          <w:rFonts w:ascii="Arial" w:hAnsi="Arial"/>
          <w:lang w:val="sk-SK"/>
        </w:rPr>
      </w:pPr>
      <w:r w:rsidRPr="00061DAB" w:rsidDel="00B1516C">
        <w:lastRenderedPageBreak/>
        <w:t xml:space="preserve"> </w:t>
      </w:r>
      <w:bookmarkStart w:id="306" w:name="_Toc74740359"/>
      <w:r>
        <w:rPr>
          <w:rFonts w:ascii="Arial" w:hAnsi="Arial"/>
          <w:lang w:val="sk-SK"/>
        </w:rPr>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306"/>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22"/>
      <w:footerReference w:type="first" r:id="rId2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6B83D" w14:textId="77777777" w:rsidR="00CB541B" w:rsidRDefault="00CB541B">
      <w:r>
        <w:separator/>
      </w:r>
    </w:p>
    <w:p w14:paraId="26E6E07E" w14:textId="77777777" w:rsidR="00CB541B" w:rsidRDefault="00CB541B"/>
  </w:endnote>
  <w:endnote w:type="continuationSeparator" w:id="0">
    <w:p w14:paraId="45955B70" w14:textId="77777777" w:rsidR="00CB541B" w:rsidRDefault="00CB541B">
      <w:r>
        <w:continuationSeparator/>
      </w:r>
    </w:p>
    <w:p w14:paraId="0DE1AFE2" w14:textId="77777777" w:rsidR="00CB541B" w:rsidRDefault="00CB541B"/>
  </w:endnote>
  <w:endnote w:type="continuationNotice" w:id="1">
    <w:p w14:paraId="7C37F992" w14:textId="77777777" w:rsidR="00CB541B" w:rsidRDefault="00CB54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3BD751A8" w:rsidR="00CB541B" w:rsidRDefault="00CB541B">
    <w:pPr>
      <w:pStyle w:val="Pta"/>
      <w:jc w:val="right"/>
    </w:pPr>
    <w:r>
      <w:fldChar w:fldCharType="begin"/>
    </w:r>
    <w:r>
      <w:instrText xml:space="preserve"> PAGE   \* MERGEFORMAT </w:instrText>
    </w:r>
    <w:r>
      <w:fldChar w:fldCharType="separate"/>
    </w:r>
    <w:r w:rsidR="00721BDB">
      <w:rPr>
        <w:noProof/>
      </w:rPr>
      <w:t>22</w:t>
    </w:r>
    <w:r>
      <w:rPr>
        <w:noProof/>
      </w:rPr>
      <w:fldChar w:fldCharType="end"/>
    </w:r>
  </w:p>
  <w:p w14:paraId="2C36D00B" w14:textId="77777777" w:rsidR="00CB541B" w:rsidRPr="003530AF" w:rsidRDefault="00CB541B"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Content>
      <w:p w14:paraId="722CB5B5" w14:textId="59193355" w:rsidR="00CB541B" w:rsidRDefault="00CB541B">
        <w:pPr>
          <w:pStyle w:val="Pta"/>
          <w:jc w:val="right"/>
        </w:pPr>
        <w:r>
          <w:fldChar w:fldCharType="begin"/>
        </w:r>
        <w:r>
          <w:instrText>PAGE   \* MERGEFORMAT</w:instrText>
        </w:r>
        <w:r>
          <w:fldChar w:fldCharType="separate"/>
        </w:r>
        <w:r w:rsidR="00721BDB" w:rsidRPr="00721BDB">
          <w:rPr>
            <w:noProof/>
            <w:lang w:val="sk-SK"/>
          </w:rPr>
          <w:t>1</w:t>
        </w:r>
        <w:r>
          <w:fldChar w:fldCharType="end"/>
        </w:r>
      </w:p>
    </w:sdtContent>
  </w:sdt>
  <w:p w14:paraId="3843E05C" w14:textId="77777777" w:rsidR="00CB541B" w:rsidRDefault="00CB541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11172" w14:textId="77777777" w:rsidR="00CB541B" w:rsidRDefault="00CB541B">
      <w:r>
        <w:separator/>
      </w:r>
    </w:p>
    <w:p w14:paraId="01472792" w14:textId="77777777" w:rsidR="00CB541B" w:rsidRDefault="00CB541B"/>
  </w:footnote>
  <w:footnote w:type="continuationSeparator" w:id="0">
    <w:p w14:paraId="3B8D2E67" w14:textId="77777777" w:rsidR="00CB541B" w:rsidRDefault="00CB541B">
      <w:r>
        <w:continuationSeparator/>
      </w:r>
    </w:p>
    <w:p w14:paraId="3239EAFD" w14:textId="77777777" w:rsidR="00CB541B" w:rsidRDefault="00CB541B"/>
  </w:footnote>
  <w:footnote w:type="continuationNotice" w:id="1">
    <w:p w14:paraId="4DAA3E34" w14:textId="77777777" w:rsidR="00CB541B" w:rsidRDefault="00CB541B"/>
  </w:footnote>
  <w:footnote w:id="2">
    <w:p w14:paraId="1788BD73" w14:textId="23B51D62" w:rsidR="00CB541B" w:rsidRPr="00CA64B9" w:rsidRDefault="00CB541B">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CB541B" w:rsidRPr="009D7F63" w:rsidRDefault="00CB541B"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CB541B" w:rsidRPr="009D7F63" w:rsidRDefault="00CB541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CB541B" w:rsidRPr="009D7F63" w:rsidRDefault="00CB541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CB541B" w:rsidRPr="005755D7" w:rsidRDefault="00CB541B">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CB541B" w:rsidRPr="00735615" w:rsidRDefault="00CB541B">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CB541B" w:rsidRDefault="00CB541B" w:rsidP="00702314">
      <w:pPr>
        <w:pStyle w:val="Textpoznmkypodiarou"/>
        <w:jc w:val="both"/>
        <w:rPr>
          <w:ins w:id="59" w:author="Rudolf Hrudkay" w:date="2021-08-24T14:43:00Z"/>
          <w:rFonts w:cs="Arial"/>
          <w:szCs w:val="16"/>
        </w:rPr>
      </w:pPr>
      <w:r w:rsidRPr="00CB541B">
        <w:rPr>
          <w:rFonts w:cs="Arial"/>
          <w:szCs w:val="16"/>
          <w:vertAlign w:val="superscript"/>
          <w:rPrChange w:id="60" w:author="Rudolf Hrudkay" w:date="2021-08-24T14:42:00Z">
            <w:rPr>
              <w:rFonts w:cs="Arial"/>
              <w:szCs w:val="16"/>
            </w:rPr>
          </w:rPrChange>
        </w:rPr>
        <w:footnoteRef/>
      </w:r>
      <w:r w:rsidRPr="00CB541B">
        <w:rPr>
          <w:rFonts w:cs="Arial"/>
          <w:szCs w:val="16"/>
          <w:vertAlign w:val="superscript"/>
          <w:rPrChange w:id="61" w:author="Rudolf Hrudkay" w:date="2021-08-24T14:42:00Z">
            <w:rPr>
              <w:rFonts w:cs="Arial"/>
              <w:szCs w:val="16"/>
            </w:rPr>
          </w:rPrChange>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721BDB" w:rsidRDefault="00721BDB" w:rsidP="00721BDB">
      <w:pPr>
        <w:pStyle w:val="Textpoznmkypodiarou"/>
        <w:jc w:val="both"/>
        <w:rPr>
          <w:ins w:id="62" w:author="Rudolf Hrudkay" w:date="2021-08-24T14:46:00Z"/>
          <w:szCs w:val="16"/>
        </w:rPr>
      </w:pPr>
      <w:ins w:id="63" w:author="Rudolf Hrudkay" w:date="2021-08-24T14:46:00Z">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w:t>
        </w:r>
        <w:r>
          <w:rPr>
            <w:szCs w:val="16"/>
          </w:rPr>
          <w:t>šíreniu</w:t>
        </w:r>
        <w:r>
          <w:rPr>
            <w:szCs w:val="16"/>
          </w:rPr>
          <w:t xml:space="preserve"> ochorenia COVID-19 a ak takto určí poskytovateľ vo výzve/vyzvaní, </w:t>
        </w:r>
        <w:r>
          <w:rPr>
            <w:rFonts w:cs="Arial"/>
            <w:szCs w:val="16"/>
          </w:rPr>
          <w:t xml:space="preserve">potom </w:t>
        </w:r>
      </w:ins>
      <w:ins w:id="64" w:author="Rudolf Hrudkay" w:date="2021-08-24T14:47:00Z">
        <w:r w:rsidRPr="00EA00BD">
          <w:rPr>
            <w:rFonts w:cs="Arial"/>
            <w:szCs w:val="16"/>
          </w:rPr>
          <w:t>nahrádza personálnu maticu projektu sumarizačný hárok deklarovaných a nárokovaných výdavkov</w:t>
        </w:r>
        <w:bookmarkStart w:id="65" w:name="_GoBack"/>
        <w:bookmarkEnd w:id="65"/>
        <w:r>
          <w:rPr>
            <w:rFonts w:cs="Arial"/>
            <w:szCs w:val="16"/>
          </w:rPr>
          <w:t xml:space="preserve"> </w:t>
        </w:r>
      </w:ins>
      <w:ins w:id="66" w:author="Rudolf Hrudkay" w:date="2021-08-24T14:46:00Z">
        <w:r>
          <w:rPr>
            <w:rFonts w:cs="Arial"/>
            <w:szCs w:val="16"/>
          </w:rPr>
          <w:t>v súlade s určeným postupom vo výzve/vyzvaní.</w:t>
        </w:r>
      </w:ins>
    </w:p>
    <w:p w14:paraId="7DBC22D3" w14:textId="77777777" w:rsidR="00CB541B" w:rsidRPr="00EA00BD" w:rsidRDefault="00CB541B">
      <w:pPr>
        <w:pStyle w:val="Textpoznmkypodiarou"/>
        <w:rPr>
          <w:lang w:val="sk-SK"/>
        </w:rPr>
      </w:pPr>
    </w:p>
  </w:footnote>
  <w:footnote w:id="9">
    <w:p w14:paraId="3590E41A" w14:textId="77777777" w:rsidR="00CB541B" w:rsidRDefault="00CB541B"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CB541B" w:rsidRPr="0063712E" w:rsidRDefault="00CB541B"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CB541B" w:rsidRPr="009D7F63" w:rsidRDefault="00CB541B"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CB541B" w:rsidRPr="0063712E" w:rsidRDefault="00CB541B"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CB541B" w:rsidRPr="00992A14" w:rsidRDefault="00CB541B"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CB541B" w:rsidRPr="003911A6" w:rsidRDefault="00CB541B">
      <w:pPr>
        <w:pStyle w:val="Textpoznmkypodiarou"/>
        <w:rPr>
          <w:del w:id="70"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CB541B" w:rsidRPr="00F20EE9" w:rsidRDefault="00CB541B">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CB541B" w:rsidRPr="005D70A1" w:rsidRDefault="00CB541B">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CB541B" w:rsidRPr="00C44602" w:rsidRDefault="00CB541B"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CB541B" w:rsidRPr="00EA330D" w:rsidRDefault="00CB541B"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CB541B" w:rsidRPr="00852446" w:rsidRDefault="00CB541B"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CB541B" w:rsidRPr="00E25071" w:rsidRDefault="00CB541B"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CB541B" w:rsidRPr="00EA00BD" w:rsidRDefault="00CB541B">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CB541B" w:rsidRPr="00597E10" w:rsidRDefault="00CB541B"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CB541B" w:rsidRPr="00B25E05" w:rsidRDefault="00CB541B">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CB541B" w:rsidRPr="009D7F63" w:rsidRDefault="00CB541B"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CB541B" w:rsidRPr="009D7F63" w:rsidRDefault="00CB541B">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CB541B" w:rsidRPr="007D7535" w:rsidRDefault="00CB541B"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CB541B" w:rsidRPr="009D7F63" w:rsidRDefault="00CB541B"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CB541B" w:rsidRPr="009D7F63" w:rsidRDefault="00CB541B"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CB541B" w:rsidRPr="009D7F63" w:rsidRDefault="00CB541B"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CB541B" w:rsidRPr="00041D2E" w:rsidRDefault="00CB541B" w:rsidP="00041D2E">
      <w:pPr>
        <w:pStyle w:val="Textpoznmkypodiarou"/>
        <w:rPr>
          <w:lang w:val="sk-SK"/>
        </w:rPr>
      </w:pPr>
      <w:r w:rsidRPr="009D7F63">
        <w:rPr>
          <w:rFonts w:cs="Arial"/>
          <w:szCs w:val="16"/>
          <w:lang w:val="sk-SK" w:eastAsia="cs-CZ"/>
        </w:rPr>
        <w:t>4. pohonné hmoty.</w:t>
      </w:r>
    </w:p>
  </w:footnote>
  <w:footnote w:id="28">
    <w:p w14:paraId="784C7747" w14:textId="77777777" w:rsidR="00CB541B" w:rsidRPr="009D7F63" w:rsidRDefault="00CB541B"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CB541B" w:rsidRDefault="00CB541B"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CB541B" w:rsidRPr="00735615" w:rsidRDefault="00CB541B"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CB541B" w:rsidRPr="009D7F63" w:rsidRDefault="00CB541B"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CB541B" w:rsidRPr="009D7F63" w:rsidRDefault="00CB541B"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CB541B" w:rsidRDefault="00CB541B"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CB541B" w:rsidRPr="009D7F63" w:rsidRDefault="00CB541B">
      <w:pPr>
        <w:pStyle w:val="Textpoznmkypodiarou"/>
        <w:rPr>
          <w:rFonts w:cs="Arial"/>
          <w:szCs w:val="16"/>
          <w:lang w:val="sk-SK"/>
        </w:rPr>
      </w:pPr>
    </w:p>
  </w:footnote>
  <w:footnote w:id="33">
    <w:p w14:paraId="7F1147A2" w14:textId="3AB753A1" w:rsidR="00CB541B" w:rsidRPr="001B311E" w:rsidRDefault="00CB541B">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CB541B" w:rsidRPr="001B311E" w:rsidRDefault="00CB541B">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CB541B" w:rsidRPr="002D4628" w:rsidRDefault="00CB541B"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CB541B" w:rsidRPr="009D7F63" w:rsidRDefault="00CB541B"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CB541B" w:rsidRPr="006E4CC8" w:rsidRDefault="00CB541B"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CB541B" w:rsidRPr="00F41F62" w:rsidRDefault="00CB541B"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CB541B" w:rsidRPr="009D7F63" w:rsidRDefault="00CB541B"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CB541B" w:rsidRDefault="00CB541B"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CB541B" w:rsidRDefault="00CB541B"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CB541B" w:rsidRDefault="00CB541B"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CB541B" w:rsidRPr="004F28ED" w:rsidRDefault="00CB541B">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CB541B" w:rsidRPr="00B25E05" w:rsidRDefault="00CB541B"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CB541B" w:rsidRPr="0031793F" w:rsidRDefault="00CB541B">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CB541B" w:rsidRPr="00E1641D" w:rsidRDefault="00CB541B"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CB541B" w:rsidRPr="0029658C" w:rsidRDefault="00CB541B"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CB541B" w:rsidRDefault="00CB541B"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CB541B" w:rsidRPr="0029658C" w:rsidRDefault="00CB541B"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CB541B" w:rsidRPr="00765644" w:rsidRDefault="00CB541B"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CB541B" w:rsidRDefault="00CB541B"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CB541B" w:rsidRDefault="00CB541B"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CB541B" w:rsidRDefault="00CB541B"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CB541B" w:rsidRPr="00033E1E" w:rsidRDefault="00CB541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CB541B" w:rsidRPr="00B8602D" w:rsidRDefault="00CB541B">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CB541B" w:rsidRPr="00BD5C09" w:rsidRDefault="00CB541B"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CB541B" w:rsidRPr="00867B4C" w:rsidRDefault="00CB541B"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CB541B" w:rsidRPr="00EA00BD" w:rsidRDefault="00CB541B"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CB541B" w:rsidRPr="00EA00BD" w:rsidRDefault="00CB541B"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CB541B" w:rsidRPr="00736D46" w:rsidRDefault="00CB541B"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CB541B" w:rsidRPr="00736D46" w:rsidRDefault="00CB541B">
      <w:pPr>
        <w:pStyle w:val="Textpoznmkypodiarou"/>
        <w:rPr>
          <w:lang w:val="sk-SK"/>
        </w:rPr>
      </w:pPr>
    </w:p>
  </w:footnote>
  <w:footnote w:id="56">
    <w:p w14:paraId="3B1DDFE6" w14:textId="77777777" w:rsidR="00CB541B" w:rsidRPr="00965E93" w:rsidRDefault="00CB541B"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CB541B" w:rsidRPr="009D7F63" w:rsidRDefault="00CB541B"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CB541B" w:rsidRPr="009D7F63" w:rsidRDefault="00CB541B"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CB541B" w:rsidRPr="009D7F63" w:rsidRDefault="00CB541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CB541B" w:rsidRPr="009D7F63" w:rsidRDefault="00CB541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CB541B" w:rsidRPr="0064452F" w:rsidRDefault="00CB541B"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CB541B" w:rsidRPr="00062F88" w:rsidRDefault="00CB541B"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CB541B" w:rsidRDefault="00CB541B"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CB541B" w:rsidRPr="00F72B7B" w:rsidRDefault="00CB541B"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CB541B" w:rsidRDefault="00CB541B"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CB541B" w:rsidRDefault="00CB541B"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CB541B" w:rsidRPr="00AF0A84" w:rsidRDefault="00CB541B">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CB541B" w:rsidRDefault="00CB541B"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CB541B" w:rsidRPr="00B275B2" w:rsidRDefault="00CB541B" w:rsidP="00AB15E6">
      <w:pPr>
        <w:pStyle w:val="Textpoznmkypodiarou"/>
        <w:jc w:val="both"/>
        <w:rPr>
          <w:lang w:val="sk-SK"/>
        </w:rPr>
      </w:pPr>
      <w:r>
        <w:rPr>
          <w:lang w:val="sk-SK"/>
        </w:rPr>
        <w:t xml:space="preserve"> </w:t>
      </w:r>
    </w:p>
  </w:footnote>
  <w:footnote w:id="73">
    <w:p w14:paraId="4CCCB3F6"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CB541B" w:rsidRPr="00EA00BD" w:rsidRDefault="00CB541B"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CB541B" w:rsidRPr="001277DD" w:rsidRDefault="00CB541B"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CB541B" w:rsidRPr="00923BC1" w:rsidRDefault="00CB541B"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CB541B" w:rsidRPr="00772F95" w:rsidRDefault="00CB541B"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CB541B" w:rsidRPr="008A522F" w:rsidRDefault="00CB541B"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CB541B" w:rsidRPr="00CE0C11" w:rsidRDefault="00CB541B"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CB541B" w:rsidRPr="00621D47" w:rsidRDefault="00CB541B"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CB541B" w:rsidRPr="00391F1C" w:rsidRDefault="00CB541B"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CB541B" w:rsidRPr="009D7F63" w:rsidRDefault="00CB541B"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CB541B" w:rsidRPr="009D7F63" w:rsidRDefault="00CB541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CB541B" w:rsidRPr="009D7F63" w:rsidRDefault="00CB541B"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CB541B" w:rsidRPr="009D7F63" w:rsidRDefault="00CB541B"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CB541B" w:rsidRPr="009D7F63" w:rsidRDefault="00CB541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CB541B" w:rsidRPr="009D7F63" w:rsidRDefault="00CB541B"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CB541B" w:rsidRPr="00405EED" w:rsidRDefault="00CB541B"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CB541B" w:rsidRPr="009D7F63" w:rsidRDefault="00CB541B"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CB541B" w:rsidRPr="009D7F63" w:rsidRDefault="00CB541B"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CB541B" w:rsidRPr="009D7F63" w:rsidRDefault="00CB541B"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CB541B" w:rsidRPr="009D7F63" w:rsidRDefault="00CB541B"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CB541B" w:rsidRPr="009D7F63" w:rsidRDefault="00CB541B"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CB541B" w:rsidRPr="009D7F63" w:rsidRDefault="00CB541B"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CB541B" w:rsidRPr="009D7F63" w:rsidRDefault="00CB541B"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CB541B" w:rsidRPr="001A7C8D" w:rsidRDefault="00CB541B">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CB541B" w:rsidRPr="0064452F" w:rsidRDefault="00CB541B"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CB541B" w:rsidRPr="009D7F63" w:rsidRDefault="00CB541B"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CB541B" w:rsidRPr="009D7F63" w:rsidRDefault="00CB541B">
      <w:pPr>
        <w:pStyle w:val="Textpoznmkypodiarou"/>
        <w:rPr>
          <w:rFonts w:cs="Arial"/>
          <w:szCs w:val="16"/>
          <w:lang w:val="sk-SK"/>
        </w:rPr>
      </w:pPr>
    </w:p>
  </w:footnote>
  <w:footnote w:id="101">
    <w:p w14:paraId="7398D789" w14:textId="77777777" w:rsidR="00CB541B" w:rsidRPr="009D7F63" w:rsidRDefault="00CB541B"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729C9F71" w14:textId="7FB2E36E" w:rsidR="00CB541B" w:rsidRPr="0029700B" w:rsidRDefault="00CB541B">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CB541B" w:rsidRPr="0063712E" w:rsidRDefault="00CB541B"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CB541B" w:rsidRPr="0029700B" w:rsidRDefault="00CB541B">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CB541B" w:rsidRPr="009D7F63" w:rsidRDefault="00CB541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CB541B" w:rsidRDefault="00CB541B"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CB541B" w:rsidRPr="009D7F63" w:rsidRDefault="00CB541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CB541B" w:rsidRDefault="00CB541B"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CB541B" w:rsidRPr="0029658C" w:rsidRDefault="00CB541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CB541B" w:rsidRPr="009D7F63" w:rsidRDefault="00CB541B"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CB541B" w:rsidRPr="009D7F63" w:rsidRDefault="00CB541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CB541B" w:rsidRPr="009D7F63" w:rsidRDefault="00CB541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CB541B" w:rsidRPr="002D4DD9" w:rsidRDefault="00CB541B"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CB541B" w:rsidRPr="002D4DD9" w:rsidRDefault="00CB541B"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2E636029" w:rsidR="00CB541B" w:rsidRPr="00666AC8" w:rsidRDefault="00CB541B"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V prípade zamestnanca, ktorý pre zamestnávateľa pracuje na plný pracovný úväzok na projekte sa pracovný výkaz nevypracováva.</w:t>
      </w:r>
      <w:r w:rsidRPr="00627F92">
        <w:rPr>
          <w:rFonts w:ascii="Arial" w:hAnsi="Arial"/>
          <w:sz w:val="16"/>
          <w:lang w:val="sk-SK"/>
        </w:rPr>
        <w:t xml:space="preserve"> </w:t>
      </w:r>
    </w:p>
  </w:footnote>
  <w:footnote w:id="113">
    <w:p w14:paraId="78551956" w14:textId="77777777" w:rsidR="00CB541B" w:rsidRPr="002D4DD9" w:rsidRDefault="00CB541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4">
    <w:p w14:paraId="73B9E602" w14:textId="77777777" w:rsidR="00CB541B" w:rsidRPr="002D4DD9" w:rsidRDefault="00CB541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5">
    <w:p w14:paraId="3DB9DEFA"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705F6578" w:rsidR="00CB541B" w:rsidRPr="00DB1B99" w:rsidRDefault="00CB541B" w:rsidP="00DB1B99">
      <w:pPr>
        <w:pStyle w:val="Textpoznmkypodiarou"/>
        <w:jc w:val="both"/>
        <w:rPr>
          <w:lang w:val="sk-SK"/>
        </w:rPr>
      </w:pPr>
      <w:r>
        <w:rPr>
          <w:rStyle w:val="Odkaznapoznmkupodiarou"/>
        </w:rPr>
        <w:footnoteRef/>
      </w:r>
      <w:r>
        <w:t xml:space="preserve"> </w:t>
      </w:r>
      <w:del w:id="173" w:author="Rudolf Hrudkay" w:date="2021-08-24T11:34:00Z">
        <w:r w:rsidRPr="0042029B" w:rsidDel="00657768">
          <w:rPr>
            <w:lang w:val="sk-SK"/>
          </w:rPr>
          <w:delText>Poskytovateľ vyhodnotí c</w:delText>
        </w:r>
      </w:del>
      <w:ins w:id="174" w:author="Rudolf Hrudkay" w:date="2021-08-24T11:34:00Z">
        <w:r>
          <w:rPr>
            <w:lang w:val="sk-SK"/>
          </w:rPr>
          <w:t>C</w:t>
        </w:r>
      </w:ins>
      <w:r w:rsidRPr="0042029B">
        <w:rPr>
          <w:lang w:val="sk-SK"/>
        </w:rPr>
        <w:t>hybovosť v</w:t>
      </w:r>
      <w:del w:id="175" w:author="Rudolf Hrudkay" w:date="2021-08-24T11:52:00Z">
        <w:r w:rsidRPr="0042029B" w:rsidDel="00EB70E5">
          <w:rPr>
            <w:lang w:val="sk-SK"/>
          </w:rPr>
          <w:delText> </w:delText>
        </w:r>
      </w:del>
      <w:ins w:id="176" w:author="Rudolf Hrudkay" w:date="2021-08-24T11:52:00Z">
        <w:r>
          <w:rPr>
            <w:lang w:val="sk-SK"/>
          </w:rPr>
          <w:t xml:space="preserve"> sledovaných </w:t>
        </w:r>
      </w:ins>
      <w:del w:id="177" w:author="Rudolf Hrudkay" w:date="2021-08-24T11:34:00Z">
        <w:r w:rsidRPr="0042029B" w:rsidDel="00657768">
          <w:rPr>
            <w:lang w:val="sk-SK"/>
          </w:rPr>
          <w:delText xml:space="preserve">doteraz </w:delText>
        </w:r>
      </w:del>
      <w:r w:rsidRPr="0042029B">
        <w:rPr>
          <w:lang w:val="sk-SK"/>
        </w:rPr>
        <w:t xml:space="preserve">predložených </w:t>
      </w:r>
      <w:ins w:id="178" w:author="Rudolf Hrudkay" w:date="2021-08-24T11:51:00Z">
        <w:r>
          <w:rPr>
            <w:lang w:val="sk-SK"/>
          </w:rPr>
          <w:t>a</w:t>
        </w:r>
      </w:ins>
      <w:ins w:id="179" w:author="Rudolf Hrudkay" w:date="2021-08-24T11:52:00Z">
        <w:r>
          <w:rPr>
            <w:lang w:val="sk-SK"/>
          </w:rPr>
          <w:t xml:space="preserve"> následne </w:t>
        </w:r>
      </w:ins>
      <w:ins w:id="180" w:author="Rudolf Hrudkay" w:date="2021-08-24T11:51:00Z">
        <w:r>
          <w:rPr>
            <w:lang w:val="sk-SK"/>
          </w:rPr>
          <w:t xml:space="preserve">schválených </w:t>
        </w:r>
      </w:ins>
      <w:r w:rsidRPr="0042029B">
        <w:rPr>
          <w:lang w:val="sk-SK"/>
        </w:rPr>
        <w:t>žiadostiach o platbu (</w:t>
      </w:r>
      <w:del w:id="181" w:author="Rudolf Hrudkay" w:date="2021-08-24T11:52:00Z">
        <w:r w:rsidRPr="0042029B" w:rsidDel="00EB70E5">
          <w:rPr>
            <w:lang w:val="sk-SK"/>
          </w:rPr>
          <w:delText>vyhodnotenie sa vykoná len na</w:delText>
        </w:r>
      </w:del>
      <w:ins w:id="182" w:author="Rudolf Hrudkay" w:date="2021-08-24T11:52:00Z">
        <w:r>
          <w:rPr>
            <w:lang w:val="sk-SK"/>
          </w:rPr>
          <w:t>vyhodnocujú sa iba</w:t>
        </w:r>
      </w:ins>
      <w:r w:rsidRPr="0042029B">
        <w:rPr>
          <w:lang w:val="sk-SK"/>
        </w:rPr>
        <w:t xml:space="preserve"> </w:t>
      </w:r>
      <w:del w:id="183" w:author="Rudolf Hrudkay" w:date="2021-08-24T11:52:00Z">
        <w:r w:rsidRPr="0042029B" w:rsidDel="00EB70E5">
          <w:rPr>
            <w:lang w:val="sk-SK"/>
          </w:rPr>
          <w:delText xml:space="preserve">nárokovaných </w:delText>
        </w:r>
      </w:del>
      <w:ins w:id="184" w:author="Rudolf Hrudkay" w:date="2021-08-24T11:52:00Z">
        <w:r w:rsidRPr="0042029B">
          <w:rPr>
            <w:lang w:val="sk-SK"/>
          </w:rPr>
          <w:t>nárokovan</w:t>
        </w:r>
        <w:r>
          <w:rPr>
            <w:lang w:val="sk-SK"/>
          </w:rPr>
          <w:t>é</w:t>
        </w:r>
        <w:r w:rsidRPr="0042029B">
          <w:rPr>
            <w:lang w:val="sk-SK"/>
          </w:rPr>
          <w:t xml:space="preserve"> </w:t>
        </w:r>
      </w:ins>
      <w:del w:id="185" w:author="Rudolf Hrudkay" w:date="2021-08-24T11:52:00Z">
        <w:r w:rsidRPr="0042029B" w:rsidDel="00EB70E5">
          <w:rPr>
            <w:lang w:val="sk-SK"/>
          </w:rPr>
          <w:delText xml:space="preserve">interných </w:delText>
        </w:r>
      </w:del>
      <w:ins w:id="186" w:author="Rudolf Hrudkay" w:date="2021-08-24T11:52:00Z">
        <w:r w:rsidRPr="0042029B">
          <w:rPr>
            <w:lang w:val="sk-SK"/>
          </w:rPr>
          <w:t>intern</w:t>
        </w:r>
        <w:r>
          <w:rPr>
            <w:lang w:val="sk-SK"/>
          </w:rPr>
          <w:t>é</w:t>
        </w:r>
        <w:r w:rsidRPr="0042029B">
          <w:rPr>
            <w:lang w:val="sk-SK"/>
          </w:rPr>
          <w:t xml:space="preserve"> </w:t>
        </w:r>
      </w:ins>
      <w:del w:id="187" w:author="Rudolf Hrudkay" w:date="2021-08-24T11:52:00Z">
        <w:r w:rsidRPr="0042029B" w:rsidDel="00EB70E5">
          <w:rPr>
            <w:lang w:val="sk-SK"/>
          </w:rPr>
          <w:delText xml:space="preserve">personálnych </w:delText>
        </w:r>
      </w:del>
      <w:ins w:id="188" w:author="Rudolf Hrudkay" w:date="2021-08-24T11:52:00Z">
        <w:r w:rsidRPr="0042029B">
          <w:rPr>
            <w:lang w:val="sk-SK"/>
          </w:rPr>
          <w:t>personáln</w:t>
        </w:r>
        <w:r>
          <w:rPr>
            <w:lang w:val="sk-SK"/>
          </w:rPr>
          <w:t>e</w:t>
        </w:r>
        <w:r w:rsidRPr="0042029B">
          <w:rPr>
            <w:lang w:val="sk-SK"/>
          </w:rPr>
          <w:t xml:space="preserve"> </w:t>
        </w:r>
      </w:ins>
      <w:del w:id="189" w:author="Rudolf Hrudkay" w:date="2021-08-24T11:52:00Z">
        <w:r w:rsidRPr="0042029B" w:rsidDel="00EB70E5">
          <w:rPr>
            <w:lang w:val="sk-SK"/>
          </w:rPr>
          <w:delText xml:space="preserve">výdavkoch </w:delText>
        </w:r>
      </w:del>
      <w:ins w:id="190" w:author="Rudolf Hrudkay" w:date="2021-08-24T11:52:00Z">
        <w:r w:rsidRPr="0042029B">
          <w:rPr>
            <w:lang w:val="sk-SK"/>
          </w:rPr>
          <w:t>výdavk</w:t>
        </w:r>
        <w:r>
          <w:rPr>
            <w:lang w:val="sk-SK"/>
          </w:rPr>
          <w:t>y</w:t>
        </w:r>
        <w:r w:rsidRPr="0042029B">
          <w:rPr>
            <w:lang w:val="sk-SK"/>
          </w:rPr>
          <w:t xml:space="preserve"> </w:t>
        </w:r>
      </w:ins>
      <w:r w:rsidRPr="0042029B">
        <w:rPr>
          <w:lang w:val="sk-SK"/>
        </w:rPr>
        <w:t>v predchádzajúcich uhradených dvoch žiadostiach o platbu ku dňu vyhodnotenia chybovosti</w:t>
      </w:r>
      <w:ins w:id="191" w:author="Rudolf Hrudkay" w:date="2021-08-24T12:05:00Z">
        <w:r>
          <w:rPr>
            <w:lang w:val="sk-SK"/>
          </w:rPr>
          <w:t>)</w:t>
        </w:r>
      </w:ins>
      <w:del w:id="192" w:author="Rudolf Hrudkay" w:date="2021-08-24T11:53:00Z">
        <w:r w:rsidRPr="0042029B" w:rsidDel="00EB70E5">
          <w:rPr>
            <w:lang w:val="sk-SK"/>
          </w:rPr>
          <w:delText>). Chybovosť nárokovaných interných personálnych výdavkoch v žiadostiach o platbu</w:delText>
        </w:r>
      </w:del>
      <w:r w:rsidRPr="0042029B">
        <w:rPr>
          <w:lang w:val="sk-SK"/>
        </w:rPr>
        <w:t xml:space="preserve"> nesmie presiahnuť 2% z ich hodnoty. V prípade, ak chybovosť nárokovaných interných personálnych výdavkov nepresiahne 2% z ich hodnoty, </w:t>
      </w:r>
      <w:ins w:id="193" w:author="Rudolf Hrudkay" w:date="2021-08-24T11:54:00Z">
        <w:r>
          <w:rPr>
            <w:lang w:val="sk-SK"/>
          </w:rPr>
          <w:t xml:space="preserve">je </w:t>
        </w:r>
      </w:ins>
      <w:ins w:id="194" w:author="Rudolf Hrudkay" w:date="2021-08-24T11:55:00Z">
        <w:r>
          <w:rPr>
            <w:lang w:val="sk-SK"/>
          </w:rPr>
          <w:t xml:space="preserve">zadefinovaný oprávnený </w:t>
        </w:r>
      </w:ins>
      <w:ins w:id="195" w:author="Rudolf Hrudkay" w:date="2021-08-24T11:54:00Z">
        <w:r>
          <w:rPr>
            <w:lang w:val="sk-SK"/>
          </w:rPr>
          <w:t xml:space="preserve">prijímateľ za seba, resp. za svojho partnera/-ov oprávnený nasledovne </w:t>
        </w:r>
      </w:ins>
      <w:del w:id="196" w:author="Rudolf Hrudkay" w:date="2021-08-24T11:54:00Z">
        <w:r w:rsidRPr="0042029B" w:rsidDel="00C938D6">
          <w:rPr>
            <w:lang w:val="sk-SK"/>
          </w:rPr>
          <w:delText xml:space="preserve">poskytovateľ môže udeliť výnimku </w:delText>
        </w:r>
      </w:del>
      <w:r w:rsidRPr="0042029B">
        <w:rPr>
          <w:lang w:val="sk-SK"/>
        </w:rPr>
        <w:t>predklada</w:t>
      </w:r>
      <w:ins w:id="197" w:author="Rudolf Hrudkay" w:date="2021-08-24T11:54:00Z">
        <w:r>
          <w:rPr>
            <w:lang w:val="sk-SK"/>
          </w:rPr>
          <w:t>ť</w:t>
        </w:r>
      </w:ins>
      <w:del w:id="198" w:author="Rudolf Hrudkay" w:date="2021-08-24T11:54:00Z">
        <w:r w:rsidRPr="0042029B" w:rsidDel="00C938D6">
          <w:rPr>
            <w:lang w:val="sk-SK"/>
          </w:rPr>
          <w:delText>nia</w:delText>
        </w:r>
      </w:del>
      <w:r w:rsidRPr="0042029B">
        <w:rPr>
          <w:lang w:val="sk-SK"/>
        </w:rPr>
        <w:t xml:space="preserve"> </w:t>
      </w:r>
      <w:del w:id="199" w:author="Rudolf Hrudkay" w:date="2021-08-24T11:54:00Z">
        <w:r w:rsidRPr="0042029B" w:rsidDel="00C938D6">
          <w:rPr>
            <w:lang w:val="sk-SK"/>
          </w:rPr>
          <w:delText xml:space="preserve">interných </w:delText>
        </w:r>
      </w:del>
      <w:ins w:id="200" w:author="Rudolf Hrudkay" w:date="2021-08-24T11:54:00Z">
        <w:r w:rsidRPr="0042029B">
          <w:rPr>
            <w:lang w:val="sk-SK"/>
          </w:rPr>
          <w:t>intern</w:t>
        </w:r>
        <w:r>
          <w:rPr>
            <w:lang w:val="sk-SK"/>
          </w:rPr>
          <w:t>é</w:t>
        </w:r>
        <w:r w:rsidRPr="0042029B">
          <w:rPr>
            <w:lang w:val="sk-SK"/>
          </w:rPr>
          <w:t xml:space="preserve"> </w:t>
        </w:r>
      </w:ins>
      <w:del w:id="201" w:author="Rudolf Hrudkay" w:date="2021-08-24T11:54:00Z">
        <w:r w:rsidRPr="0042029B" w:rsidDel="00C938D6">
          <w:rPr>
            <w:lang w:val="sk-SK"/>
          </w:rPr>
          <w:delText xml:space="preserve">personálnych </w:delText>
        </w:r>
      </w:del>
      <w:ins w:id="202" w:author="Rudolf Hrudkay" w:date="2021-08-24T11:54:00Z">
        <w:r w:rsidRPr="0042029B">
          <w:rPr>
            <w:lang w:val="sk-SK"/>
          </w:rPr>
          <w:t>personáln</w:t>
        </w:r>
        <w:r>
          <w:rPr>
            <w:lang w:val="sk-SK"/>
          </w:rPr>
          <w:t>e</w:t>
        </w:r>
        <w:r w:rsidRPr="0042029B">
          <w:rPr>
            <w:lang w:val="sk-SK"/>
          </w:rPr>
          <w:t xml:space="preserve"> </w:t>
        </w:r>
      </w:ins>
      <w:del w:id="203" w:author="Rudolf Hrudkay" w:date="2021-08-24T11:54:00Z">
        <w:r w:rsidRPr="0042029B" w:rsidDel="00C938D6">
          <w:rPr>
            <w:lang w:val="sk-SK"/>
          </w:rPr>
          <w:delText xml:space="preserve">výdavkov </w:delText>
        </w:r>
      </w:del>
      <w:ins w:id="204" w:author="Rudolf Hrudkay" w:date="2021-08-24T11:54:00Z">
        <w:r w:rsidRPr="0042029B">
          <w:rPr>
            <w:lang w:val="sk-SK"/>
          </w:rPr>
          <w:t>výdavk</w:t>
        </w:r>
        <w:r>
          <w:rPr>
            <w:lang w:val="sk-SK"/>
          </w:rPr>
          <w:t>y</w:t>
        </w:r>
        <w:r w:rsidRPr="0042029B">
          <w:rPr>
            <w:lang w:val="sk-SK"/>
          </w:rPr>
          <w:t xml:space="preserve"> </w:t>
        </w:r>
      </w:ins>
      <w:r w:rsidRPr="0042029B">
        <w:rPr>
          <w:lang w:val="sk-SK"/>
        </w:rPr>
        <w:t xml:space="preserve">prostredníctvom sumarizačných hárkov – personálne výdavky. Ak poskytovateľ </w:t>
      </w:r>
      <w:ins w:id="205" w:author="Rudolf Hrudkay" w:date="2021-08-24T11:55:00Z">
        <w:r>
          <w:rPr>
            <w:lang w:val="sk-SK"/>
          </w:rPr>
          <w:t xml:space="preserve">v nasledujúcom období </w:t>
        </w:r>
      </w:ins>
      <w:r w:rsidRPr="0042029B">
        <w:rPr>
          <w:lang w:val="sk-SK"/>
        </w:rPr>
        <w:t xml:space="preserve">identifikuje počas výkonu </w:t>
      </w:r>
      <w:ins w:id="206" w:author="Rudolf Hrudkay" w:date="2021-08-24T11:57:00Z">
        <w:r>
          <w:rPr>
            <w:lang w:val="sk-SK"/>
          </w:rPr>
          <w:t xml:space="preserve">AFK alebo </w:t>
        </w:r>
      </w:ins>
      <w:r w:rsidRPr="0042029B">
        <w:rPr>
          <w:lang w:val="sk-SK"/>
        </w:rPr>
        <w:t xml:space="preserve">FKnM chybovosť presahujúcu 2% z hodnoty vzorky nárokovaných interných personálnych výdavkov v žiadosti o platbu, </w:t>
      </w:r>
      <w:del w:id="207" w:author="Rudolf Hrudkay" w:date="2021-08-24T11:55:00Z">
        <w:r w:rsidRPr="0042029B" w:rsidDel="00C938D6">
          <w:rPr>
            <w:lang w:val="sk-SK"/>
          </w:rPr>
          <w:delText xml:space="preserve">poskytovateľ </w:delText>
        </w:r>
      </w:del>
      <w:r w:rsidRPr="0042029B">
        <w:rPr>
          <w:lang w:val="sk-SK"/>
        </w:rPr>
        <w:t>môže rozhodnúť o opätovnej povinnosti predkladať kompletnú podpornú dokumentáciu k interným personálnym výdavkom (časť 2.4.6.3 Dokladovanie oprávnených výdavkov podľa jednotlivých skupín výdavkov)</w:t>
      </w:r>
      <w:ins w:id="208" w:author="Rudolf Hrudkay" w:date="2021-08-24T11:56:00Z">
        <w:r>
          <w:rPr>
            <w:lang w:val="sk-SK"/>
          </w:rPr>
          <w:t>, o čom bude primeranou formou prijímateľa informovať</w:t>
        </w:r>
      </w:ins>
      <w:r w:rsidRPr="0042029B">
        <w:rPr>
          <w:lang w:val="sk-SK"/>
        </w:rPr>
        <w:t>.</w:t>
      </w:r>
      <w:r>
        <w:rPr>
          <w:lang w:val="sk-SK"/>
        </w:rPr>
        <w:t xml:space="preserve">    </w:t>
      </w:r>
    </w:p>
  </w:footnote>
  <w:footnote w:id="117">
    <w:p w14:paraId="43D25DB5" w14:textId="77777777" w:rsidR="00CB541B" w:rsidRPr="002D4DD9" w:rsidRDefault="00CB541B"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CB541B" w:rsidRPr="009D7F63" w:rsidRDefault="00CB541B"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496B71E8" w:rsidR="00CB541B" w:rsidRPr="00DD30A9" w:rsidRDefault="00CB541B" w:rsidP="00DD30A9">
      <w:pPr>
        <w:pStyle w:val="Textpoznmkypodiarou"/>
        <w:jc w:val="both"/>
        <w:rPr>
          <w:lang w:val="sk-SK"/>
        </w:rPr>
      </w:pPr>
      <w:r>
        <w:rPr>
          <w:rStyle w:val="Odkaznapoznmkupodiarou"/>
        </w:rPr>
        <w:footnoteRef/>
      </w:r>
      <w:r>
        <w:t xml:space="preserve"> </w:t>
      </w:r>
      <w:del w:id="213" w:author="Rudolf Hrudkay" w:date="2021-08-24T12:01:00Z">
        <w:r w:rsidRPr="009A3563" w:rsidDel="00BF31BC">
          <w:rPr>
            <w:lang w:val="sk-SK"/>
          </w:rPr>
          <w:delText xml:space="preserve">Poskytovateľ vyhodnotí chybovosť </w:delText>
        </w:r>
      </w:del>
      <w:ins w:id="214" w:author="Rudolf Hrudkay" w:date="2021-08-24T12:01:00Z">
        <w:r>
          <w:rPr>
            <w:lang w:val="sk-SK"/>
          </w:rPr>
          <w:t>C</w:t>
        </w:r>
        <w:r w:rsidRPr="009A3563">
          <w:rPr>
            <w:lang w:val="sk-SK"/>
          </w:rPr>
          <w:t xml:space="preserve">hybovosť </w:t>
        </w:r>
      </w:ins>
      <w:r w:rsidRPr="009A3563">
        <w:rPr>
          <w:lang w:val="sk-SK"/>
        </w:rPr>
        <w:t xml:space="preserve">v </w:t>
      </w:r>
      <w:ins w:id="215" w:author="Rudolf Hrudkay" w:date="2021-08-24T12:02:00Z">
        <w:r>
          <w:rPr>
            <w:lang w:val="sk-SK"/>
          </w:rPr>
          <w:t>sledovaných</w:t>
        </w:r>
      </w:ins>
      <w:del w:id="216" w:author="Rudolf Hrudkay" w:date="2021-08-24T12:02:00Z">
        <w:r w:rsidRPr="009A3563" w:rsidDel="00BF31BC">
          <w:rPr>
            <w:lang w:val="sk-SK"/>
          </w:rPr>
          <w:delText>doteraz</w:delText>
        </w:r>
      </w:del>
      <w:r w:rsidRPr="009A3563">
        <w:rPr>
          <w:lang w:val="sk-SK"/>
        </w:rPr>
        <w:t xml:space="preserve"> predložených </w:t>
      </w:r>
      <w:ins w:id="217" w:author="Rudolf Hrudkay" w:date="2021-08-24T12:02:00Z">
        <w:r>
          <w:rPr>
            <w:lang w:val="sk-SK"/>
          </w:rPr>
          <w:t xml:space="preserve">a následne schválených </w:t>
        </w:r>
      </w:ins>
      <w:r w:rsidRPr="009A3563">
        <w:rPr>
          <w:lang w:val="sk-SK"/>
        </w:rPr>
        <w:t>žiadostiach o platbu (</w:t>
      </w:r>
      <w:del w:id="218" w:author="Rudolf Hrudkay" w:date="2021-08-24T12:02:00Z">
        <w:r w:rsidRPr="009A3563" w:rsidDel="00BF31BC">
          <w:rPr>
            <w:lang w:val="sk-SK"/>
          </w:rPr>
          <w:delText xml:space="preserve">vyhodnotenie </w:delText>
        </w:r>
      </w:del>
      <w:ins w:id="219" w:author="Rudolf Hrudkay" w:date="2021-08-24T12:02:00Z">
        <w:r w:rsidRPr="009A3563">
          <w:rPr>
            <w:lang w:val="sk-SK"/>
          </w:rPr>
          <w:t>vyhodno</w:t>
        </w:r>
        <w:r>
          <w:rPr>
            <w:lang w:val="sk-SK"/>
          </w:rPr>
          <w:t>cujú</w:t>
        </w:r>
        <w:r w:rsidRPr="009A3563">
          <w:rPr>
            <w:lang w:val="sk-SK"/>
          </w:rPr>
          <w:t xml:space="preserve"> </w:t>
        </w:r>
      </w:ins>
      <w:r w:rsidRPr="009A3563">
        <w:rPr>
          <w:lang w:val="sk-SK"/>
        </w:rPr>
        <w:t xml:space="preserve">sa </w:t>
      </w:r>
      <w:ins w:id="220" w:author="Rudolf Hrudkay" w:date="2021-08-24T12:03:00Z">
        <w:r>
          <w:rPr>
            <w:lang w:val="sk-SK"/>
          </w:rPr>
          <w:t xml:space="preserve">iba </w:t>
        </w:r>
      </w:ins>
      <w:del w:id="221" w:author="Rudolf Hrudkay" w:date="2021-08-24T12:03:00Z">
        <w:r w:rsidRPr="009A3563" w:rsidDel="00BF31BC">
          <w:rPr>
            <w:lang w:val="sk-SK"/>
          </w:rPr>
          <w:delText xml:space="preserve">vykoná len na nárokovaných </w:delText>
        </w:r>
      </w:del>
      <w:ins w:id="222" w:author="Rudolf Hrudkay" w:date="2021-08-24T12:03:00Z">
        <w:r w:rsidRPr="009A3563">
          <w:rPr>
            <w:lang w:val="sk-SK"/>
          </w:rPr>
          <w:t>nárokovan</w:t>
        </w:r>
        <w:r>
          <w:rPr>
            <w:lang w:val="sk-SK"/>
          </w:rPr>
          <w:t>é</w:t>
        </w:r>
        <w:r w:rsidRPr="009A3563">
          <w:rPr>
            <w:lang w:val="sk-SK"/>
          </w:rPr>
          <w:t xml:space="preserve"> </w:t>
        </w:r>
      </w:ins>
      <w:del w:id="223" w:author="Rudolf Hrudkay" w:date="2021-08-24T12:03:00Z">
        <w:r w:rsidRPr="009A3563" w:rsidDel="00BF31BC">
          <w:rPr>
            <w:lang w:val="sk-SK"/>
          </w:rPr>
          <w:delText xml:space="preserve">interných </w:delText>
        </w:r>
      </w:del>
      <w:ins w:id="224" w:author="Rudolf Hrudkay" w:date="2021-08-24T12:03:00Z">
        <w:r w:rsidRPr="009A3563">
          <w:rPr>
            <w:lang w:val="sk-SK"/>
          </w:rPr>
          <w:t>intern</w:t>
        </w:r>
        <w:r>
          <w:rPr>
            <w:lang w:val="sk-SK"/>
          </w:rPr>
          <w:t>é</w:t>
        </w:r>
        <w:r w:rsidRPr="009A3563">
          <w:rPr>
            <w:lang w:val="sk-SK"/>
          </w:rPr>
          <w:t xml:space="preserve"> </w:t>
        </w:r>
      </w:ins>
      <w:del w:id="225" w:author="Rudolf Hrudkay" w:date="2021-08-24T12:03:00Z">
        <w:r w:rsidRPr="009A3563" w:rsidDel="00BF31BC">
          <w:rPr>
            <w:lang w:val="sk-SK"/>
          </w:rPr>
          <w:delText xml:space="preserve">personálnych </w:delText>
        </w:r>
      </w:del>
      <w:ins w:id="226" w:author="Rudolf Hrudkay" w:date="2021-08-24T12:03:00Z">
        <w:r w:rsidRPr="009A3563">
          <w:rPr>
            <w:lang w:val="sk-SK"/>
          </w:rPr>
          <w:t>personáln</w:t>
        </w:r>
        <w:r>
          <w:rPr>
            <w:lang w:val="sk-SK"/>
          </w:rPr>
          <w:t>e</w:t>
        </w:r>
        <w:r w:rsidRPr="009A3563">
          <w:rPr>
            <w:lang w:val="sk-SK"/>
          </w:rPr>
          <w:t xml:space="preserve"> </w:t>
        </w:r>
      </w:ins>
      <w:del w:id="227" w:author="Rudolf Hrudkay" w:date="2021-08-24T12:03:00Z">
        <w:r w:rsidRPr="009A3563" w:rsidDel="00BF31BC">
          <w:rPr>
            <w:lang w:val="sk-SK"/>
          </w:rPr>
          <w:delText xml:space="preserve">výdavkoch </w:delText>
        </w:r>
      </w:del>
      <w:ins w:id="228" w:author="Rudolf Hrudkay" w:date="2021-08-24T12:03:00Z">
        <w:r w:rsidRPr="009A3563">
          <w:rPr>
            <w:lang w:val="sk-SK"/>
          </w:rPr>
          <w:t>výdavk</w:t>
        </w:r>
        <w:r>
          <w:rPr>
            <w:lang w:val="sk-SK"/>
          </w:rPr>
          <w:t>y</w:t>
        </w:r>
        <w:r w:rsidRPr="009A3563">
          <w:rPr>
            <w:lang w:val="sk-SK"/>
          </w:rPr>
          <w:t xml:space="preserve"> </w:t>
        </w:r>
      </w:ins>
      <w:r w:rsidRPr="009A3563">
        <w:rPr>
          <w:lang w:val="sk-SK"/>
        </w:rPr>
        <w:t>v predchádzajúcich uhradených dvoch žiadostiach o platbu ku dňu vyhodnotenia chybovosti)</w:t>
      </w:r>
      <w:del w:id="229" w:author="Rudolf Hrudkay" w:date="2021-08-24T12:06:00Z">
        <w:r w:rsidRPr="009A3563" w:rsidDel="00195411">
          <w:rPr>
            <w:lang w:val="sk-SK"/>
          </w:rPr>
          <w:delText>. Chybovosť nárokovaných interných personálnych výdavkoch v žiadostiach o platbu</w:delText>
        </w:r>
      </w:del>
      <w:r w:rsidRPr="009A3563">
        <w:rPr>
          <w:lang w:val="sk-SK"/>
        </w:rPr>
        <w:t xml:space="preserve"> nesmie presiahnuť 2% z ich hodnoty. V prípade, ak chybovosť nárokovaných interných personálnych výdavkov nepresiahne 2% z ich hodnoty, </w:t>
      </w:r>
      <w:ins w:id="230" w:author="Rudolf Hrudkay" w:date="2021-08-24T12:07:00Z">
        <w:r>
          <w:rPr>
            <w:lang w:val="sk-SK"/>
          </w:rPr>
          <w:t>je zadefinovaný oprávnený prijímateľ za seba, resp. za svojho partnera/-ov oprávnený nasledovne</w:t>
        </w:r>
        <w:r w:rsidRPr="009A3563">
          <w:rPr>
            <w:lang w:val="sk-SK"/>
          </w:rPr>
          <w:t xml:space="preserve"> </w:t>
        </w:r>
      </w:ins>
      <w:del w:id="231" w:author="Rudolf Hrudkay" w:date="2021-08-24T12:07:00Z">
        <w:r w:rsidRPr="009A3563" w:rsidDel="00195411">
          <w:rPr>
            <w:lang w:val="sk-SK"/>
          </w:rPr>
          <w:delText xml:space="preserve">poskytovateľ môže udeliť výnimku predkladania </w:delText>
        </w:r>
      </w:del>
      <w:ins w:id="232" w:author="Rudolf Hrudkay" w:date="2021-08-24T12:07:00Z">
        <w:r w:rsidRPr="009A3563">
          <w:rPr>
            <w:lang w:val="sk-SK"/>
          </w:rPr>
          <w:t>predklada</w:t>
        </w:r>
        <w:r>
          <w:rPr>
            <w:lang w:val="sk-SK"/>
          </w:rPr>
          <w:t>ť</w:t>
        </w:r>
        <w:r w:rsidRPr="009A3563">
          <w:rPr>
            <w:lang w:val="sk-SK"/>
          </w:rPr>
          <w:t xml:space="preserve"> </w:t>
        </w:r>
      </w:ins>
      <w:del w:id="233" w:author="Rudolf Hrudkay" w:date="2021-08-24T12:07:00Z">
        <w:r w:rsidRPr="009A3563" w:rsidDel="00195411">
          <w:rPr>
            <w:lang w:val="sk-SK"/>
          </w:rPr>
          <w:delText xml:space="preserve">interných </w:delText>
        </w:r>
      </w:del>
      <w:ins w:id="234" w:author="Rudolf Hrudkay" w:date="2021-08-24T12:07:00Z">
        <w:r w:rsidRPr="009A3563">
          <w:rPr>
            <w:lang w:val="sk-SK"/>
          </w:rPr>
          <w:t>intern</w:t>
        </w:r>
        <w:r>
          <w:rPr>
            <w:lang w:val="sk-SK"/>
          </w:rPr>
          <w:t>é</w:t>
        </w:r>
        <w:r w:rsidRPr="009A3563">
          <w:rPr>
            <w:lang w:val="sk-SK"/>
          </w:rPr>
          <w:t xml:space="preserve"> </w:t>
        </w:r>
      </w:ins>
      <w:del w:id="235" w:author="Rudolf Hrudkay" w:date="2021-08-24T12:07:00Z">
        <w:r w:rsidRPr="009A3563" w:rsidDel="00195411">
          <w:rPr>
            <w:lang w:val="sk-SK"/>
          </w:rPr>
          <w:delText xml:space="preserve">personálnych </w:delText>
        </w:r>
      </w:del>
      <w:ins w:id="236" w:author="Rudolf Hrudkay" w:date="2021-08-24T12:07:00Z">
        <w:r w:rsidRPr="009A3563">
          <w:rPr>
            <w:lang w:val="sk-SK"/>
          </w:rPr>
          <w:t>personáln</w:t>
        </w:r>
        <w:r>
          <w:rPr>
            <w:lang w:val="sk-SK"/>
          </w:rPr>
          <w:t>e</w:t>
        </w:r>
        <w:r w:rsidRPr="009A3563">
          <w:rPr>
            <w:lang w:val="sk-SK"/>
          </w:rPr>
          <w:t xml:space="preserve"> </w:t>
        </w:r>
      </w:ins>
      <w:del w:id="237" w:author="Rudolf Hrudkay" w:date="2021-08-24T12:07:00Z">
        <w:r w:rsidRPr="009A3563" w:rsidDel="00195411">
          <w:rPr>
            <w:lang w:val="sk-SK"/>
          </w:rPr>
          <w:delText xml:space="preserve">výdavkov </w:delText>
        </w:r>
      </w:del>
      <w:ins w:id="238" w:author="Rudolf Hrudkay" w:date="2021-08-24T12:07:00Z">
        <w:r w:rsidRPr="009A3563">
          <w:rPr>
            <w:lang w:val="sk-SK"/>
          </w:rPr>
          <w:t>výdavk</w:t>
        </w:r>
        <w:r>
          <w:rPr>
            <w:lang w:val="sk-SK"/>
          </w:rPr>
          <w:t>y</w:t>
        </w:r>
        <w:r w:rsidRPr="009A3563">
          <w:rPr>
            <w:lang w:val="sk-SK"/>
          </w:rPr>
          <w:t xml:space="preserve"> </w:t>
        </w:r>
      </w:ins>
      <w:r w:rsidRPr="009A3563">
        <w:rPr>
          <w:lang w:val="sk-SK"/>
        </w:rPr>
        <w:t xml:space="preserve">prostredníctvom sumarizačných hárkov – personálne výdavky. Ak poskytovateľ </w:t>
      </w:r>
      <w:ins w:id="239" w:author="Rudolf Hrudkay" w:date="2021-08-24T12:07:00Z">
        <w:r>
          <w:rPr>
            <w:lang w:val="sk-SK"/>
          </w:rPr>
          <w:t xml:space="preserve">v nasledujúcom období </w:t>
        </w:r>
      </w:ins>
      <w:r w:rsidRPr="009A3563">
        <w:rPr>
          <w:lang w:val="sk-SK"/>
        </w:rPr>
        <w:t xml:space="preserve">identifikuje počas výkonu </w:t>
      </w:r>
      <w:ins w:id="240" w:author="Rudolf Hrudkay" w:date="2021-08-24T12:07:00Z">
        <w:r>
          <w:rPr>
            <w:lang w:val="sk-SK"/>
          </w:rPr>
          <w:t>AFK</w:t>
        </w:r>
      </w:ins>
      <w:ins w:id="241" w:author="Rudolf Hrudkay" w:date="2021-08-24T12:08:00Z">
        <w:r>
          <w:rPr>
            <w:lang w:val="sk-SK"/>
          </w:rPr>
          <w:t xml:space="preserve"> alebo </w:t>
        </w:r>
      </w:ins>
      <w:r w:rsidRPr="009A3563">
        <w:rPr>
          <w:lang w:val="sk-SK"/>
        </w:rPr>
        <w:t xml:space="preserve">FKnM chybovosť presahujúcu 2% z hodnoty vzorky nárokovaných interných personálnych výdavkov v žiadosti o platbu, </w:t>
      </w:r>
      <w:del w:id="242" w:author="Rudolf Hrudkay" w:date="2021-08-24T12:08:00Z">
        <w:r w:rsidRPr="009A3563" w:rsidDel="00994EC8">
          <w:rPr>
            <w:lang w:val="sk-SK"/>
          </w:rPr>
          <w:delText xml:space="preserve">poskytovateľ </w:delText>
        </w:r>
      </w:del>
      <w:r w:rsidRPr="009A3563">
        <w:rPr>
          <w:lang w:val="sk-SK"/>
        </w:rPr>
        <w:t>môže rozhodnúť o opätovnej povinnosti predkladať kompletnú podpornú dokumentáciu k interným personálnym výdavkom (časť 2.4.6.3 Dokladovanie oprávnených výdavkov podľa jednotlivých skupín výdavkov)</w:t>
      </w:r>
      <w:ins w:id="243" w:author="Rudolf Hrudkay" w:date="2021-08-24T12:08:00Z">
        <w:r>
          <w:rPr>
            <w:lang w:val="sk-SK"/>
          </w:rPr>
          <w:t>, o čom bude primeranou formou prijímateľa informovať</w:t>
        </w:r>
      </w:ins>
      <w:r w:rsidRPr="009A3563">
        <w:rPr>
          <w:lang w:val="sk-SK"/>
        </w:rPr>
        <w:t>.</w:t>
      </w:r>
      <w:r>
        <w:rPr>
          <w:lang w:val="sk-SK"/>
        </w:rPr>
        <w:t xml:space="preserve">    </w:t>
      </w:r>
    </w:p>
  </w:footnote>
  <w:footnote w:id="120">
    <w:p w14:paraId="727F53EE" w14:textId="5EAC881E" w:rsidR="00CB541B" w:rsidRPr="00365D81" w:rsidRDefault="00CB541B"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CB541B" w:rsidRPr="009D7F63" w:rsidRDefault="00CB541B"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CB541B" w:rsidRDefault="00CB541B"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CB541B" w:rsidRDefault="00CB541B"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CB541B" w:rsidRDefault="00CB541B"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CB541B" w:rsidRPr="008D4874" w:rsidRDefault="00CB541B">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CB541B" w:rsidRPr="00A9227A" w:rsidRDefault="00CB541B"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8">
    <w:p w14:paraId="7A914117"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CB541B" w:rsidRDefault="00CB541B"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15:restartNumberingAfterBreak="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15:restartNumberingAfterBreak="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15:restartNumberingAfterBreak="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15:restartNumberingAfterBreak="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15:restartNumberingAfterBreak="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15:restartNumberingAfterBreak="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15:restartNumberingAfterBreak="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15:restartNumberingAfterBreak="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15:restartNumberingAfterBreak="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15:restartNumberingAfterBreak="0">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15:restartNumberingAfterBreak="0">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15:restartNumberingAfterBreak="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15:restartNumberingAfterBreak="0">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15:restartNumberingAfterBreak="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15:restartNumberingAfterBreak="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15:restartNumberingAfterBreak="0">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15:restartNumberingAfterBreak="0">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15:restartNumberingAfterBreak="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15:restartNumberingAfterBreak="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15:restartNumberingAfterBreak="0">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15:restartNumberingAfterBreak="0">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15:restartNumberingAfterBreak="0">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15:restartNumberingAfterBreak="0">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15:restartNumberingAfterBreak="0">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15:restartNumberingAfterBreak="0">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15:restartNumberingAfterBreak="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7" w15:restartNumberingAfterBreak="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4" w15:restartNumberingAfterBreak="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8"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0" w15:restartNumberingAfterBreak="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4" w15:restartNumberingAfterBreak="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7"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9" w15:restartNumberingAfterBreak="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6"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39" w15:restartNumberingAfterBreak="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3" w15:restartNumberingAfterBreak="0">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15:restartNumberingAfterBreak="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2"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6" w15:restartNumberingAfterBreak="0">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7" w15:restartNumberingAfterBreak="0">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2"/>
  </w:num>
  <w:num w:numId="4">
    <w:abstractNumId w:val="26"/>
  </w:num>
  <w:num w:numId="5">
    <w:abstractNumId w:val="55"/>
  </w:num>
  <w:num w:numId="6">
    <w:abstractNumId w:val="153"/>
  </w:num>
  <w:num w:numId="7">
    <w:abstractNumId w:val="152"/>
  </w:num>
  <w:num w:numId="8">
    <w:abstractNumId w:val="109"/>
  </w:num>
  <w:num w:numId="9">
    <w:abstractNumId w:val="131"/>
  </w:num>
  <w:num w:numId="10">
    <w:abstractNumId w:val="67"/>
  </w:num>
  <w:num w:numId="11">
    <w:abstractNumId w:val="106"/>
  </w:num>
  <w:num w:numId="12">
    <w:abstractNumId w:val="140"/>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2"/>
  </w:num>
  <w:num w:numId="20">
    <w:abstractNumId w:val="36"/>
  </w:num>
  <w:num w:numId="21">
    <w:abstractNumId w:val="78"/>
  </w:num>
  <w:num w:numId="22">
    <w:abstractNumId w:val="96"/>
  </w:num>
  <w:num w:numId="23">
    <w:abstractNumId w:val="124"/>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1"/>
  </w:num>
  <w:num w:numId="28">
    <w:abstractNumId w:val="100"/>
  </w:num>
  <w:num w:numId="29">
    <w:abstractNumId w:val="132"/>
  </w:num>
  <w:num w:numId="30">
    <w:abstractNumId w:val="107"/>
  </w:num>
  <w:num w:numId="31">
    <w:abstractNumId w:val="147"/>
  </w:num>
  <w:num w:numId="32">
    <w:abstractNumId w:val="127"/>
  </w:num>
  <w:num w:numId="33">
    <w:abstractNumId w:val="136"/>
  </w:num>
  <w:num w:numId="34">
    <w:abstractNumId w:val="142"/>
  </w:num>
  <w:num w:numId="35">
    <w:abstractNumId w:val="54"/>
  </w:num>
  <w:num w:numId="36">
    <w:abstractNumId w:val="65"/>
  </w:num>
  <w:num w:numId="37">
    <w:abstractNumId w:val="62"/>
  </w:num>
  <w:num w:numId="38">
    <w:abstractNumId w:val="73"/>
  </w:num>
  <w:num w:numId="39">
    <w:abstractNumId w:val="93"/>
  </w:num>
  <w:num w:numId="40">
    <w:abstractNumId w:val="146"/>
  </w:num>
  <w:num w:numId="41">
    <w:abstractNumId w:val="2"/>
  </w:num>
  <w:num w:numId="42">
    <w:abstractNumId w:val="71"/>
  </w:num>
  <w:num w:numId="43">
    <w:abstractNumId w:val="7"/>
  </w:num>
  <w:num w:numId="44">
    <w:abstractNumId w:val="48"/>
  </w:num>
  <w:num w:numId="45">
    <w:abstractNumId w:val="119"/>
  </w:num>
  <w:num w:numId="46">
    <w:abstractNumId w:val="130"/>
  </w:num>
  <w:num w:numId="47">
    <w:abstractNumId w:val="69"/>
  </w:num>
  <w:num w:numId="48">
    <w:abstractNumId w:val="141"/>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4"/>
  </w:num>
  <w:num w:numId="56">
    <w:abstractNumId w:val="72"/>
  </w:num>
  <w:num w:numId="57">
    <w:abstractNumId w:val="56"/>
  </w:num>
  <w:num w:numId="58">
    <w:abstractNumId w:val="116"/>
  </w:num>
  <w:num w:numId="59">
    <w:abstractNumId w:val="125"/>
  </w:num>
  <w:num w:numId="60">
    <w:abstractNumId w:val="88"/>
  </w:num>
  <w:num w:numId="61">
    <w:abstractNumId w:val="8"/>
  </w:num>
  <w:num w:numId="62">
    <w:abstractNumId w:val="46"/>
  </w:num>
  <w:num w:numId="63">
    <w:abstractNumId w:val="53"/>
  </w:num>
  <w:num w:numId="64">
    <w:abstractNumId w:val="22"/>
  </w:num>
  <w:num w:numId="65">
    <w:abstractNumId w:val="103"/>
  </w:num>
  <w:num w:numId="66">
    <w:abstractNumId w:val="24"/>
  </w:num>
  <w:num w:numId="67">
    <w:abstractNumId w:val="144"/>
  </w:num>
  <w:num w:numId="68">
    <w:abstractNumId w:val="79"/>
  </w:num>
  <w:num w:numId="69">
    <w:abstractNumId w:val="43"/>
  </w:num>
  <w:num w:numId="70">
    <w:abstractNumId w:val="137"/>
  </w:num>
  <w:num w:numId="71">
    <w:abstractNumId w:val="21"/>
  </w:num>
  <w:num w:numId="72">
    <w:abstractNumId w:val="150"/>
  </w:num>
  <w:num w:numId="73">
    <w:abstractNumId w:val="29"/>
  </w:num>
  <w:num w:numId="74">
    <w:abstractNumId w:val="149"/>
  </w:num>
  <w:num w:numId="75">
    <w:abstractNumId w:val="57"/>
  </w:num>
  <w:num w:numId="76">
    <w:abstractNumId w:val="154"/>
  </w:num>
  <w:num w:numId="77">
    <w:abstractNumId w:val="58"/>
  </w:num>
  <w:num w:numId="78">
    <w:abstractNumId w:val="40"/>
  </w:num>
  <w:num w:numId="79">
    <w:abstractNumId w:val="134"/>
  </w:num>
  <w:num w:numId="80">
    <w:abstractNumId w:val="86"/>
  </w:num>
  <w:num w:numId="81">
    <w:abstractNumId w:val="16"/>
  </w:num>
  <w:num w:numId="82">
    <w:abstractNumId w:val="44"/>
  </w:num>
  <w:num w:numId="83">
    <w:abstractNumId w:val="31"/>
  </w:num>
  <w:num w:numId="84">
    <w:abstractNumId w:val="108"/>
  </w:num>
  <w:num w:numId="85">
    <w:abstractNumId w:val="81"/>
  </w:num>
  <w:num w:numId="86">
    <w:abstractNumId w:val="50"/>
  </w:num>
  <w:num w:numId="87">
    <w:abstractNumId w:val="3"/>
  </w:num>
  <w:num w:numId="88">
    <w:abstractNumId w:val="145"/>
  </w:num>
  <w:num w:numId="89">
    <w:abstractNumId w:val="18"/>
  </w:num>
  <w:num w:numId="90">
    <w:abstractNumId w:val="64"/>
  </w:num>
  <w:num w:numId="91">
    <w:abstractNumId w:val="120"/>
  </w:num>
  <w:num w:numId="92">
    <w:abstractNumId w:val="114"/>
  </w:num>
  <w:num w:numId="93">
    <w:abstractNumId w:val="59"/>
  </w:num>
  <w:num w:numId="94">
    <w:abstractNumId w:val="95"/>
  </w:num>
  <w:num w:numId="95">
    <w:abstractNumId w:val="5"/>
  </w:num>
  <w:num w:numId="96">
    <w:abstractNumId w:val="99"/>
  </w:num>
  <w:num w:numId="97">
    <w:abstractNumId w:val="135"/>
  </w:num>
  <w:num w:numId="98">
    <w:abstractNumId w:val="121"/>
  </w:num>
  <w:num w:numId="99">
    <w:abstractNumId w:val="17"/>
  </w:num>
  <w:num w:numId="100">
    <w:abstractNumId w:val="89"/>
  </w:num>
  <w:num w:numId="101">
    <w:abstractNumId w:val="151"/>
  </w:num>
  <w:num w:numId="102">
    <w:abstractNumId w:val="87"/>
  </w:num>
  <w:num w:numId="103">
    <w:abstractNumId w:val="90"/>
  </w:num>
  <w:num w:numId="104">
    <w:abstractNumId w:val="41"/>
  </w:num>
  <w:num w:numId="105">
    <w:abstractNumId w:val="118"/>
  </w:num>
  <w:num w:numId="106">
    <w:abstractNumId w:val="139"/>
  </w:num>
  <w:num w:numId="107">
    <w:abstractNumId w:val="84"/>
  </w:num>
  <w:num w:numId="108">
    <w:abstractNumId w:val="37"/>
  </w:num>
  <w:num w:numId="109">
    <w:abstractNumId w:val="157"/>
  </w:num>
  <w:num w:numId="110">
    <w:abstractNumId w:val="102"/>
  </w:num>
  <w:num w:numId="111">
    <w:abstractNumId w:val="98"/>
  </w:num>
  <w:num w:numId="112">
    <w:abstractNumId w:val="133"/>
  </w:num>
  <w:num w:numId="113">
    <w:abstractNumId w:val="61"/>
  </w:num>
  <w:num w:numId="114">
    <w:abstractNumId w:val="85"/>
  </w:num>
  <w:num w:numId="115">
    <w:abstractNumId w:val="13"/>
  </w:num>
  <w:num w:numId="116">
    <w:abstractNumId w:val="10"/>
  </w:num>
  <w:num w:numId="117">
    <w:abstractNumId w:val="126"/>
  </w:num>
  <w:num w:numId="118">
    <w:abstractNumId w:val="113"/>
  </w:num>
  <w:num w:numId="119">
    <w:abstractNumId w:val="143"/>
  </w:num>
  <w:num w:numId="120">
    <w:abstractNumId w:val="129"/>
  </w:num>
  <w:num w:numId="121">
    <w:abstractNumId w:val="75"/>
  </w:num>
  <w:num w:numId="122">
    <w:abstractNumId w:val="60"/>
  </w:num>
  <w:num w:numId="123">
    <w:abstractNumId w:val="158"/>
  </w:num>
  <w:num w:numId="124">
    <w:abstractNumId w:val="49"/>
  </w:num>
  <w:num w:numId="125">
    <w:abstractNumId w:val="111"/>
  </w:num>
  <w:num w:numId="126">
    <w:abstractNumId w:val="38"/>
  </w:num>
  <w:num w:numId="127">
    <w:abstractNumId w:val="63"/>
  </w:num>
  <w:num w:numId="128">
    <w:abstractNumId w:val="110"/>
  </w:num>
  <w:num w:numId="129">
    <w:abstractNumId w:val="52"/>
  </w:num>
  <w:num w:numId="130">
    <w:abstractNumId w:val="42"/>
  </w:num>
  <w:num w:numId="131">
    <w:abstractNumId w:val="156"/>
  </w:num>
  <w:num w:numId="132">
    <w:abstractNumId w:val="70"/>
  </w:num>
  <w:num w:numId="133">
    <w:abstractNumId w:val="45"/>
  </w:num>
  <w:num w:numId="134">
    <w:abstractNumId w:val="105"/>
  </w:num>
  <w:num w:numId="135">
    <w:abstractNumId w:val="91"/>
  </w:num>
  <w:num w:numId="136">
    <w:abstractNumId w:val="20"/>
  </w:num>
  <w:num w:numId="137">
    <w:abstractNumId w:val="19"/>
  </w:num>
  <w:num w:numId="138">
    <w:abstractNumId w:val="128"/>
  </w:num>
  <w:num w:numId="139">
    <w:abstractNumId w:val="83"/>
  </w:num>
  <w:num w:numId="140">
    <w:abstractNumId w:val="115"/>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5"/>
  </w:num>
  <w:num w:numId="152">
    <w:abstractNumId w:val="9"/>
  </w:num>
  <w:num w:numId="153">
    <w:abstractNumId w:val="123"/>
  </w:num>
  <w:num w:numId="154">
    <w:abstractNumId w:val="97"/>
  </w:num>
  <w:num w:numId="155">
    <w:abstractNumId w:val="94"/>
  </w:num>
  <w:num w:numId="156">
    <w:abstractNumId w:val="148"/>
  </w:num>
  <w:num w:numId="157">
    <w:abstractNumId w:val="77"/>
  </w:num>
  <w:num w:numId="158">
    <w:abstractNumId w:val="74"/>
  </w:num>
  <w:num w:numId="159">
    <w:abstractNumId w:val="92"/>
  </w:num>
  <w:num w:numId="160">
    <w:abstractNumId w:val="93"/>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977"/>
    <w:rsid w:val="00CA4B13"/>
    <w:rsid w:val="00CA4B4E"/>
    <w:rsid w:val="00CA4C26"/>
    <w:rsid w:val="00CA4D4A"/>
    <w:rsid w:val="00CA5224"/>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zbierka.sk/sk/predpisy/401-2012-z-z.p-34960.pdf"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mployment.gov.sk/filemanager/opatrenie-248_2012zz.pdf" TargetMode="External"/><Relationship Id="rId20"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reformuj.sk/dokument/projektove-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FE4D78FA-AA70-4E07-BBD3-08B8483D2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108</Pages>
  <Words>51410</Words>
  <Characters>293039</Characters>
  <Application>Microsoft Office Word</Application>
  <DocSecurity>0</DocSecurity>
  <Lines>2441</Lines>
  <Paragraphs>687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343762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Rudolf Hrudkay</cp:lastModifiedBy>
  <cp:revision>17</cp:revision>
  <cp:lastPrinted>2021-06-07T11:02:00Z</cp:lastPrinted>
  <dcterms:created xsi:type="dcterms:W3CDTF">2021-06-16T09:27:00Z</dcterms:created>
  <dcterms:modified xsi:type="dcterms:W3CDTF">2021-08-24T12:48:00Z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