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6D55E7" w14:textId="7F09C0D6" w:rsidR="00FF5CFA" w:rsidRPr="00035C1B" w:rsidRDefault="00174F58" w:rsidP="00174F58">
      <w:pPr>
        <w:autoSpaceDE w:val="0"/>
        <w:autoSpaceDN w:val="0"/>
        <w:adjustRightInd w:val="0"/>
        <w:jc w:val="right"/>
        <w:rPr>
          <w:rFonts w:ascii="Times New Roman" w:hAnsi="Times New Roman"/>
          <w:i/>
          <w:sz w:val="20"/>
          <w:szCs w:val="20"/>
        </w:rPr>
      </w:pPr>
      <w:bookmarkStart w:id="0" w:name="p22-2-a"/>
      <w:bookmarkStart w:id="1" w:name="p23-5"/>
      <w:bookmarkStart w:id="2" w:name="p23-6"/>
      <w:bookmarkStart w:id="3" w:name="p24"/>
      <w:bookmarkStart w:id="4" w:name="_Toc317864917"/>
      <w:bookmarkStart w:id="5" w:name="_Toc317865129"/>
      <w:bookmarkStart w:id="6" w:name="_Toc317865282"/>
      <w:bookmarkStart w:id="7" w:name="_Toc317865425"/>
      <w:bookmarkStart w:id="8" w:name="_Toc317865564"/>
      <w:bookmarkStart w:id="9" w:name="_Toc317865690"/>
      <w:bookmarkStart w:id="10" w:name="_Toc317866059"/>
      <w:bookmarkStart w:id="11" w:name="_Toc317866204"/>
      <w:bookmarkStart w:id="12" w:name="_Toc317866306"/>
      <w:bookmarkStart w:id="13" w:name="_Toc317866471"/>
      <w:bookmarkStart w:id="14" w:name="_Toc317866573"/>
      <w:bookmarkStart w:id="15" w:name="_Toc317866790"/>
      <w:bookmarkStart w:id="16" w:name="_Toc329084087"/>
      <w:bookmarkStart w:id="17" w:name="_Toc317864918"/>
      <w:bookmarkStart w:id="18" w:name="_Toc317865130"/>
      <w:bookmarkStart w:id="19" w:name="_Toc317865283"/>
      <w:bookmarkStart w:id="20" w:name="_Toc317865426"/>
      <w:bookmarkStart w:id="21" w:name="_Toc317865565"/>
      <w:bookmarkStart w:id="22" w:name="_Toc317865691"/>
      <w:bookmarkStart w:id="23" w:name="_Toc317866060"/>
      <w:bookmarkStart w:id="24" w:name="_Toc317866205"/>
      <w:bookmarkStart w:id="25" w:name="_Toc317866307"/>
      <w:bookmarkStart w:id="26" w:name="_Toc317866472"/>
      <w:bookmarkStart w:id="27" w:name="_Toc317866574"/>
      <w:bookmarkStart w:id="28" w:name="_Toc317866791"/>
      <w:bookmarkStart w:id="29" w:name="_Toc329084088"/>
      <w:bookmarkStart w:id="30" w:name="_Toc317864919"/>
      <w:bookmarkStart w:id="31" w:name="_Toc317865131"/>
      <w:bookmarkStart w:id="32" w:name="_Toc317865284"/>
      <w:bookmarkStart w:id="33" w:name="_Toc317865427"/>
      <w:bookmarkStart w:id="34" w:name="_Toc317865566"/>
      <w:bookmarkStart w:id="35" w:name="_Toc317865692"/>
      <w:bookmarkStart w:id="36" w:name="_Toc317866061"/>
      <w:bookmarkStart w:id="37" w:name="_Toc317866206"/>
      <w:bookmarkStart w:id="38" w:name="_Toc317866308"/>
      <w:bookmarkStart w:id="39" w:name="_Toc317866473"/>
      <w:bookmarkStart w:id="40" w:name="_Toc317866575"/>
      <w:bookmarkStart w:id="41" w:name="_Toc317866792"/>
      <w:bookmarkStart w:id="42" w:name="_Toc329084089"/>
      <w:bookmarkStart w:id="43" w:name="_Toc317864920"/>
      <w:bookmarkStart w:id="44" w:name="_Toc317865132"/>
      <w:bookmarkStart w:id="45" w:name="_Toc317865285"/>
      <w:bookmarkStart w:id="46" w:name="_Toc317865428"/>
      <w:bookmarkStart w:id="47" w:name="_Toc317865567"/>
      <w:bookmarkStart w:id="48" w:name="_Toc317865693"/>
      <w:bookmarkStart w:id="49" w:name="_Toc317866062"/>
      <w:bookmarkStart w:id="50" w:name="_Toc317866207"/>
      <w:bookmarkStart w:id="51" w:name="_Toc317866309"/>
      <w:bookmarkStart w:id="52" w:name="_Toc317866474"/>
      <w:bookmarkStart w:id="53" w:name="_Toc317866576"/>
      <w:bookmarkStart w:id="54" w:name="_Toc317866793"/>
      <w:bookmarkStart w:id="55" w:name="_Toc329084090"/>
      <w:bookmarkStart w:id="56" w:name="_Toc317864921"/>
      <w:bookmarkStart w:id="57" w:name="_Toc317865133"/>
      <w:bookmarkStart w:id="58" w:name="_Toc317865286"/>
      <w:bookmarkStart w:id="59" w:name="_Toc317865429"/>
      <w:bookmarkStart w:id="60" w:name="_Toc317865568"/>
      <w:bookmarkStart w:id="61" w:name="_Toc317865694"/>
      <w:bookmarkStart w:id="62" w:name="_Toc317866063"/>
      <w:bookmarkStart w:id="63" w:name="_Toc317866208"/>
      <w:bookmarkStart w:id="64" w:name="_Toc317866310"/>
      <w:bookmarkStart w:id="65" w:name="_Toc317866475"/>
      <w:bookmarkStart w:id="66" w:name="_Toc317866577"/>
      <w:bookmarkStart w:id="67" w:name="_Toc317866794"/>
      <w:bookmarkStart w:id="68" w:name="_Toc329084091"/>
      <w:bookmarkStart w:id="69" w:name="_Toc317864922"/>
      <w:bookmarkStart w:id="70" w:name="_Toc317865134"/>
      <w:bookmarkStart w:id="71" w:name="_Toc317865287"/>
      <w:bookmarkStart w:id="72" w:name="_Toc317865430"/>
      <w:bookmarkStart w:id="73" w:name="_Toc317865569"/>
      <w:bookmarkStart w:id="74" w:name="_Toc317865695"/>
      <w:bookmarkStart w:id="75" w:name="_Toc317866064"/>
      <w:bookmarkStart w:id="76" w:name="_Toc317866209"/>
      <w:bookmarkStart w:id="77" w:name="_Toc317866311"/>
      <w:bookmarkStart w:id="78" w:name="_Toc317866476"/>
      <w:bookmarkStart w:id="79" w:name="_Toc317866578"/>
      <w:bookmarkStart w:id="80" w:name="_Toc317866795"/>
      <w:bookmarkStart w:id="81" w:name="_Toc329084092"/>
      <w:bookmarkStart w:id="82" w:name="_Toc317864923"/>
      <w:bookmarkStart w:id="83" w:name="_Toc317865135"/>
      <w:bookmarkStart w:id="84" w:name="_Toc317865288"/>
      <w:bookmarkStart w:id="85" w:name="_Toc317865431"/>
      <w:bookmarkStart w:id="86" w:name="_Toc317865570"/>
      <w:bookmarkStart w:id="87" w:name="_Toc317865696"/>
      <w:bookmarkStart w:id="88" w:name="_Toc317866065"/>
      <w:bookmarkStart w:id="89" w:name="_Toc317866210"/>
      <w:bookmarkStart w:id="90" w:name="_Toc317866312"/>
      <w:bookmarkStart w:id="91" w:name="_Toc317866477"/>
      <w:bookmarkStart w:id="92" w:name="_Toc317866579"/>
      <w:bookmarkStart w:id="93" w:name="_Toc317866796"/>
      <w:bookmarkStart w:id="94" w:name="_Toc329084093"/>
      <w:bookmarkStart w:id="95" w:name="_Toc317864924"/>
      <w:bookmarkStart w:id="96" w:name="_Toc317865136"/>
      <w:bookmarkStart w:id="97" w:name="_Toc317865289"/>
      <w:bookmarkStart w:id="98" w:name="_Toc317865432"/>
      <w:bookmarkStart w:id="99" w:name="_Toc317865571"/>
      <w:bookmarkStart w:id="100" w:name="_Toc317865697"/>
      <w:bookmarkStart w:id="101" w:name="_Toc317866066"/>
      <w:bookmarkStart w:id="102" w:name="_Toc317866211"/>
      <w:bookmarkStart w:id="103" w:name="_Toc317866313"/>
      <w:bookmarkStart w:id="104" w:name="_Toc317866478"/>
      <w:bookmarkStart w:id="105" w:name="_Toc317866580"/>
      <w:bookmarkStart w:id="106" w:name="_Toc317866797"/>
      <w:bookmarkStart w:id="107" w:name="_Toc329084094"/>
      <w:bookmarkStart w:id="108" w:name="_Toc317864925"/>
      <w:bookmarkStart w:id="109" w:name="_Toc317865137"/>
      <w:bookmarkStart w:id="110" w:name="_Toc317865290"/>
      <w:bookmarkStart w:id="111" w:name="_Toc317865433"/>
      <w:bookmarkStart w:id="112" w:name="_Toc317865572"/>
      <w:bookmarkStart w:id="113" w:name="_Toc317865698"/>
      <w:bookmarkStart w:id="114" w:name="_Toc317866067"/>
      <w:bookmarkStart w:id="115" w:name="_Toc317866212"/>
      <w:bookmarkStart w:id="116" w:name="_Toc317866314"/>
      <w:bookmarkStart w:id="117" w:name="_Toc317866479"/>
      <w:bookmarkStart w:id="118" w:name="_Toc317866581"/>
      <w:bookmarkStart w:id="119" w:name="_Toc317866798"/>
      <w:bookmarkStart w:id="120" w:name="_Toc329084095"/>
      <w:bookmarkStart w:id="121" w:name="_Toc317864926"/>
      <w:bookmarkStart w:id="122" w:name="_Toc317865138"/>
      <w:bookmarkStart w:id="123" w:name="_Toc317865291"/>
      <w:bookmarkStart w:id="124" w:name="_Toc317865434"/>
      <w:bookmarkStart w:id="125" w:name="_Toc317865573"/>
      <w:bookmarkStart w:id="126" w:name="_Toc317865699"/>
      <w:bookmarkStart w:id="127" w:name="_Toc317866068"/>
      <w:bookmarkStart w:id="128" w:name="_Toc317866213"/>
      <w:bookmarkStart w:id="129" w:name="_Toc317866315"/>
      <w:bookmarkStart w:id="130" w:name="_Toc317866480"/>
      <w:bookmarkStart w:id="131" w:name="_Toc317866582"/>
      <w:bookmarkStart w:id="132" w:name="_Toc317866799"/>
      <w:bookmarkStart w:id="133" w:name="_Toc329084096"/>
      <w:bookmarkStart w:id="134" w:name="_Toc317864927"/>
      <w:bookmarkStart w:id="135" w:name="_Toc317865139"/>
      <w:bookmarkStart w:id="136" w:name="_Toc317865292"/>
      <w:bookmarkStart w:id="137" w:name="_Toc317865435"/>
      <w:bookmarkStart w:id="138" w:name="_Toc317865574"/>
      <w:bookmarkStart w:id="139" w:name="_Toc317865700"/>
      <w:bookmarkStart w:id="140" w:name="_Toc317866069"/>
      <w:bookmarkStart w:id="141" w:name="_Toc317866214"/>
      <w:bookmarkStart w:id="142" w:name="_Toc317866316"/>
      <w:bookmarkStart w:id="143" w:name="_Toc317866481"/>
      <w:bookmarkStart w:id="144" w:name="_Toc317866583"/>
      <w:bookmarkStart w:id="145" w:name="_Toc317866800"/>
      <w:bookmarkStart w:id="146" w:name="_Toc329084097"/>
      <w:bookmarkStart w:id="147" w:name="_Toc317864928"/>
      <w:bookmarkStart w:id="148" w:name="_Toc317865140"/>
      <w:bookmarkStart w:id="149" w:name="_Toc317865293"/>
      <w:bookmarkStart w:id="150" w:name="_Toc317865436"/>
      <w:bookmarkStart w:id="151" w:name="_Toc317865575"/>
      <w:bookmarkStart w:id="152" w:name="_Toc317865701"/>
      <w:bookmarkStart w:id="153" w:name="_Toc317866070"/>
      <w:bookmarkStart w:id="154" w:name="_Toc317866215"/>
      <w:bookmarkStart w:id="155" w:name="_Toc317866317"/>
      <w:bookmarkStart w:id="156" w:name="_Toc317866482"/>
      <w:bookmarkStart w:id="157" w:name="_Toc317866584"/>
      <w:bookmarkStart w:id="158" w:name="_Toc317866801"/>
      <w:bookmarkStart w:id="159" w:name="_Toc329084098"/>
      <w:bookmarkStart w:id="160" w:name="_Toc317864929"/>
      <w:bookmarkStart w:id="161" w:name="_Toc317865141"/>
      <w:bookmarkStart w:id="162" w:name="_Toc317865294"/>
      <w:bookmarkStart w:id="163" w:name="_Toc317865437"/>
      <w:bookmarkStart w:id="164" w:name="_Toc317865576"/>
      <w:bookmarkStart w:id="165" w:name="_Toc317865702"/>
      <w:bookmarkStart w:id="166" w:name="_Toc317866071"/>
      <w:bookmarkStart w:id="167" w:name="_Toc317866216"/>
      <w:bookmarkStart w:id="168" w:name="_Toc317866318"/>
      <w:bookmarkStart w:id="169" w:name="_Toc317866483"/>
      <w:bookmarkStart w:id="170" w:name="_Toc317866585"/>
      <w:bookmarkStart w:id="171" w:name="_Toc317866802"/>
      <w:bookmarkStart w:id="172" w:name="_Toc329084099"/>
      <w:bookmarkStart w:id="173" w:name="_Toc317864930"/>
      <w:bookmarkStart w:id="174" w:name="_Toc317865142"/>
      <w:bookmarkStart w:id="175" w:name="_Toc317865295"/>
      <w:bookmarkStart w:id="176" w:name="_Toc317865438"/>
      <w:bookmarkStart w:id="177" w:name="_Toc317865577"/>
      <w:bookmarkStart w:id="178" w:name="_Toc317865703"/>
      <w:bookmarkStart w:id="179" w:name="_Toc317866072"/>
      <w:bookmarkStart w:id="180" w:name="_Toc317866217"/>
      <w:bookmarkStart w:id="181" w:name="_Toc317866319"/>
      <w:bookmarkStart w:id="182" w:name="_Toc317866484"/>
      <w:bookmarkStart w:id="183" w:name="_Toc317866586"/>
      <w:bookmarkStart w:id="184" w:name="_Toc317866803"/>
      <w:bookmarkStart w:id="185" w:name="_Toc329084100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r w:rsidRPr="00035C1B">
        <w:rPr>
          <w:rFonts w:ascii="Times New Roman" w:hAnsi="Times New Roman"/>
          <w:i/>
          <w:sz w:val="20"/>
          <w:szCs w:val="20"/>
        </w:rPr>
        <w:t>P</w:t>
      </w:r>
      <w:r w:rsidR="001776D3" w:rsidRPr="00035C1B">
        <w:rPr>
          <w:rFonts w:ascii="Times New Roman" w:hAnsi="Times New Roman"/>
          <w:i/>
          <w:sz w:val="20"/>
          <w:szCs w:val="20"/>
        </w:rPr>
        <w:t xml:space="preserve">ríloha č. </w:t>
      </w:r>
      <w:r w:rsidR="00587613" w:rsidRPr="00035C1B">
        <w:rPr>
          <w:rFonts w:ascii="Times New Roman" w:hAnsi="Times New Roman"/>
          <w:i/>
          <w:sz w:val="20"/>
          <w:szCs w:val="20"/>
        </w:rPr>
        <w:t>27</w:t>
      </w:r>
    </w:p>
    <w:p w14:paraId="18062C40" w14:textId="77777777" w:rsidR="00027D05" w:rsidRPr="00027D05" w:rsidRDefault="00027D05" w:rsidP="00027D05">
      <w:pPr>
        <w:spacing w:before="360" w:after="200" w:line="276" w:lineRule="auto"/>
        <w:jc w:val="center"/>
        <w:rPr>
          <w:ins w:id="186" w:author="Miroslava Dziaková" w:date="2021-06-11T11:13:00Z"/>
          <w:rFonts w:ascii="Times New Roman" w:eastAsia="Calibri" w:hAnsi="Times New Roman"/>
          <w:b/>
          <w:i/>
          <w:sz w:val="24"/>
          <w:lang w:val="sk-SK"/>
        </w:rPr>
      </w:pPr>
      <w:ins w:id="187" w:author="Miroslava Dziaková" w:date="2021-06-11T11:13:00Z">
        <w:r w:rsidRPr="00027D05">
          <w:rPr>
            <w:rFonts w:ascii="Times New Roman" w:eastAsia="Calibri" w:hAnsi="Times New Roman"/>
            <w:b/>
            <w:sz w:val="24"/>
            <w:lang w:val="sk-SK"/>
          </w:rPr>
          <w:t>Zápisnica (č. x</w:t>
        </w:r>
        <w:r w:rsidRPr="00027D05">
          <w:rPr>
            <w:rFonts w:ascii="Times New Roman" w:eastAsia="Calibri" w:hAnsi="Times New Roman"/>
            <w:b/>
            <w:sz w:val="24"/>
            <w:vertAlign w:val="superscript"/>
            <w:lang w:val="sk-SK"/>
          </w:rPr>
          <w:footnoteReference w:id="2"/>
        </w:r>
        <w:r w:rsidRPr="00027D05">
          <w:rPr>
            <w:rFonts w:ascii="Times New Roman" w:eastAsia="Calibri" w:hAnsi="Times New Roman"/>
            <w:b/>
            <w:sz w:val="24"/>
            <w:lang w:val="sk-SK"/>
          </w:rPr>
          <w:t xml:space="preserve">) z vyhodnotenia ponúk </w:t>
        </w:r>
        <w:r w:rsidRPr="00027D05">
          <w:rPr>
            <w:rFonts w:ascii="Times New Roman" w:eastAsia="Calibri" w:hAnsi="Times New Roman"/>
            <w:b/>
            <w:i/>
            <w:sz w:val="24"/>
            <w:lang w:val="sk-SK"/>
          </w:rPr>
          <w:t>(vzor)</w:t>
        </w:r>
      </w:ins>
    </w:p>
    <w:p w14:paraId="3FDC52CA" w14:textId="77777777" w:rsidR="00027D05" w:rsidRPr="00027D05" w:rsidRDefault="00027D05" w:rsidP="00027D05">
      <w:pPr>
        <w:spacing w:after="200" w:line="276" w:lineRule="auto"/>
        <w:jc w:val="center"/>
        <w:rPr>
          <w:ins w:id="190" w:author="Miroslava Dziaková" w:date="2021-06-11T11:13:00Z"/>
          <w:rFonts w:ascii="Times New Roman" w:eastAsia="Calibri" w:hAnsi="Times New Roman"/>
          <w:b/>
          <w:sz w:val="22"/>
          <w:szCs w:val="22"/>
          <w:lang w:val="sk-SK"/>
        </w:rPr>
      </w:pPr>
      <w:ins w:id="191" w:author="Miroslava Dziaková" w:date="2021-06-11T11:13:00Z">
        <w:r w:rsidRPr="00027D05">
          <w:rPr>
            <w:rFonts w:ascii="Times New Roman" w:eastAsia="Calibri" w:hAnsi="Times New Roman"/>
            <w:b/>
            <w:sz w:val="22"/>
            <w:szCs w:val="22"/>
            <w:lang w:val="sk-SK"/>
          </w:rPr>
          <w:t>podľa § 53 ods. 9 zákona č. 343/2015 Z. z. o verejnom obstarávaní a o zmene a doplnení niektorých zákonov v znení neskorších predpisov</w:t>
        </w:r>
      </w:ins>
    </w:p>
    <w:p w14:paraId="0260EA6D" w14:textId="77777777" w:rsidR="00027D05" w:rsidRPr="00027D05" w:rsidRDefault="00027D05" w:rsidP="00027D05">
      <w:pPr>
        <w:numPr>
          <w:ilvl w:val="0"/>
          <w:numId w:val="160"/>
        </w:numPr>
        <w:spacing w:after="160" w:line="360" w:lineRule="auto"/>
        <w:contextualSpacing/>
        <w:rPr>
          <w:ins w:id="192" w:author="Miroslava Dziaková" w:date="2021-06-11T11:13:00Z"/>
          <w:rFonts w:ascii="Times New Roman" w:eastAsia="Calibri" w:hAnsi="Times New Roman"/>
          <w:sz w:val="20"/>
          <w:szCs w:val="20"/>
          <w:lang w:val="x-none" w:eastAsia="x-none"/>
        </w:rPr>
      </w:pPr>
      <w:ins w:id="193" w:author="Miroslava Dziaková" w:date="2021-06-11T11:13:00Z">
        <w:r w:rsidRPr="00027D05">
          <w:rPr>
            <w:rFonts w:ascii="Times New Roman" w:eastAsia="Calibri" w:hAnsi="Times New Roman"/>
            <w:sz w:val="20"/>
            <w:szCs w:val="20"/>
            <w:lang w:val="x-none" w:eastAsia="x-none"/>
          </w:rPr>
          <w:t xml:space="preserve">Názov verejného obstarávateľa/prijímateľa: </w:t>
        </w:r>
        <w:r w:rsidRPr="00027D05">
          <w:rPr>
            <w:rFonts w:ascii="Times New Roman" w:eastAsia="Calibri" w:hAnsi="Times New Roman"/>
            <w:sz w:val="20"/>
            <w:szCs w:val="20"/>
            <w:lang w:val="x-none" w:eastAsia="x-none"/>
          </w:rPr>
          <w:tab/>
          <w:t>..........................................................................</w:t>
        </w:r>
      </w:ins>
    </w:p>
    <w:p w14:paraId="5B0DFF4F" w14:textId="77777777" w:rsidR="00027D05" w:rsidRPr="00027D05" w:rsidRDefault="00027D05" w:rsidP="00027D05">
      <w:pPr>
        <w:numPr>
          <w:ilvl w:val="0"/>
          <w:numId w:val="160"/>
        </w:numPr>
        <w:spacing w:after="160" w:line="360" w:lineRule="auto"/>
        <w:contextualSpacing/>
        <w:rPr>
          <w:ins w:id="194" w:author="Miroslava Dziaková" w:date="2021-06-11T11:13:00Z"/>
          <w:rFonts w:ascii="Times New Roman" w:eastAsia="Calibri" w:hAnsi="Times New Roman"/>
          <w:sz w:val="20"/>
          <w:szCs w:val="20"/>
          <w:lang w:val="x-none" w:eastAsia="x-none"/>
        </w:rPr>
      </w:pPr>
      <w:ins w:id="195" w:author="Miroslava Dziaková" w:date="2021-06-11T11:13:00Z">
        <w:r w:rsidRPr="00027D05">
          <w:rPr>
            <w:rFonts w:ascii="Times New Roman" w:eastAsia="Calibri" w:hAnsi="Times New Roman"/>
            <w:sz w:val="20"/>
            <w:szCs w:val="20"/>
            <w:lang w:val="x-none" w:eastAsia="x-none"/>
          </w:rPr>
          <w:t xml:space="preserve">Sídlo verejného obstarávateľa/prijímateľa: </w:t>
        </w:r>
        <w:r w:rsidRPr="00027D05">
          <w:rPr>
            <w:rFonts w:ascii="Times New Roman" w:eastAsia="Calibri" w:hAnsi="Times New Roman"/>
            <w:sz w:val="20"/>
            <w:szCs w:val="20"/>
            <w:lang w:val="x-none" w:eastAsia="x-none"/>
          </w:rPr>
          <w:tab/>
          <w:t>..........................................................................</w:t>
        </w:r>
      </w:ins>
    </w:p>
    <w:p w14:paraId="43085DE1" w14:textId="77777777" w:rsidR="00027D05" w:rsidRPr="00027D05" w:rsidRDefault="00027D05" w:rsidP="00027D05">
      <w:pPr>
        <w:numPr>
          <w:ilvl w:val="0"/>
          <w:numId w:val="160"/>
        </w:numPr>
        <w:spacing w:after="160" w:line="360" w:lineRule="auto"/>
        <w:contextualSpacing/>
        <w:rPr>
          <w:ins w:id="196" w:author="Miroslava Dziaková" w:date="2021-06-11T11:13:00Z"/>
          <w:rFonts w:ascii="Times New Roman" w:eastAsia="Calibri" w:hAnsi="Times New Roman"/>
          <w:sz w:val="20"/>
          <w:szCs w:val="20"/>
          <w:lang w:val="x-none" w:eastAsia="x-none"/>
        </w:rPr>
      </w:pPr>
      <w:ins w:id="197" w:author="Miroslava Dziaková" w:date="2021-06-11T11:13:00Z">
        <w:r w:rsidRPr="00027D05">
          <w:rPr>
            <w:rFonts w:ascii="Times New Roman" w:eastAsia="Calibri" w:hAnsi="Times New Roman"/>
            <w:sz w:val="20"/>
            <w:szCs w:val="20"/>
            <w:lang w:val="x-none" w:eastAsia="x-none"/>
          </w:rPr>
          <w:t>Predmet/názov zákazky:</w:t>
        </w:r>
        <w:r w:rsidRPr="00027D05">
          <w:rPr>
            <w:rFonts w:ascii="Times New Roman" w:eastAsia="Calibri" w:hAnsi="Times New Roman"/>
            <w:sz w:val="20"/>
            <w:szCs w:val="20"/>
            <w:lang w:val="x-none" w:eastAsia="x-none"/>
          </w:rPr>
          <w:tab/>
        </w:r>
        <w:r w:rsidRPr="00027D05">
          <w:rPr>
            <w:rFonts w:ascii="Times New Roman" w:eastAsia="Calibri" w:hAnsi="Times New Roman"/>
            <w:sz w:val="20"/>
            <w:szCs w:val="20"/>
            <w:lang w:val="x-none" w:eastAsia="x-none"/>
          </w:rPr>
          <w:tab/>
        </w:r>
        <w:r w:rsidRPr="00027D05">
          <w:rPr>
            <w:rFonts w:ascii="Times New Roman" w:eastAsia="Calibri" w:hAnsi="Times New Roman"/>
            <w:sz w:val="20"/>
            <w:szCs w:val="20"/>
            <w:lang w:val="x-none" w:eastAsia="x-none"/>
          </w:rPr>
          <w:tab/>
          <w:t>..........................................................................</w:t>
        </w:r>
      </w:ins>
    </w:p>
    <w:p w14:paraId="33066BF6" w14:textId="77777777" w:rsidR="00027D05" w:rsidRPr="00027D05" w:rsidRDefault="00027D05" w:rsidP="00027D05">
      <w:pPr>
        <w:numPr>
          <w:ilvl w:val="0"/>
          <w:numId w:val="160"/>
        </w:numPr>
        <w:spacing w:after="160" w:line="360" w:lineRule="auto"/>
        <w:contextualSpacing/>
        <w:rPr>
          <w:ins w:id="198" w:author="Miroslava Dziaková" w:date="2021-06-11T11:13:00Z"/>
          <w:rFonts w:ascii="Times New Roman" w:eastAsia="Calibri" w:hAnsi="Times New Roman"/>
          <w:sz w:val="20"/>
          <w:szCs w:val="20"/>
          <w:lang w:val="x-none" w:eastAsia="x-none"/>
        </w:rPr>
      </w:pPr>
      <w:ins w:id="199" w:author="Miroslava Dziaková" w:date="2021-06-11T11:13:00Z">
        <w:r w:rsidRPr="00027D05">
          <w:rPr>
            <w:rFonts w:ascii="Times New Roman" w:eastAsia="Calibri" w:hAnsi="Times New Roman"/>
            <w:sz w:val="20"/>
            <w:szCs w:val="20"/>
            <w:lang w:val="x-none" w:eastAsia="x-none"/>
          </w:rPr>
          <w:t>Druh postupu</w:t>
        </w:r>
        <w:r w:rsidRPr="00027D05">
          <w:rPr>
            <w:rFonts w:ascii="Times New Roman" w:eastAsia="Calibri" w:hAnsi="Times New Roman"/>
            <w:sz w:val="20"/>
            <w:szCs w:val="20"/>
            <w:vertAlign w:val="superscript"/>
            <w:lang w:val="x-none" w:eastAsia="x-none"/>
          </w:rPr>
          <w:footnoteReference w:id="3"/>
        </w:r>
        <w:r w:rsidRPr="00027D05">
          <w:rPr>
            <w:rFonts w:ascii="Times New Roman" w:eastAsia="Calibri" w:hAnsi="Times New Roman"/>
            <w:sz w:val="20"/>
            <w:szCs w:val="20"/>
            <w:lang w:val="x-none" w:eastAsia="x-none"/>
          </w:rPr>
          <w:t>:</w:t>
        </w:r>
        <w:r w:rsidRPr="00027D05">
          <w:rPr>
            <w:rFonts w:ascii="Times New Roman" w:eastAsia="Calibri" w:hAnsi="Times New Roman"/>
            <w:sz w:val="20"/>
            <w:szCs w:val="20"/>
            <w:lang w:val="x-none" w:eastAsia="x-none"/>
          </w:rPr>
          <w:tab/>
        </w:r>
        <w:r w:rsidRPr="00027D05">
          <w:rPr>
            <w:rFonts w:ascii="Times New Roman" w:eastAsia="Calibri" w:hAnsi="Times New Roman"/>
            <w:sz w:val="20"/>
            <w:szCs w:val="20"/>
            <w:lang w:val="x-none" w:eastAsia="x-none"/>
          </w:rPr>
          <w:tab/>
        </w:r>
        <w:r w:rsidRPr="00027D05">
          <w:rPr>
            <w:rFonts w:ascii="Times New Roman" w:eastAsia="Calibri" w:hAnsi="Times New Roman"/>
            <w:sz w:val="20"/>
            <w:szCs w:val="20"/>
            <w:lang w:val="x-none" w:eastAsia="x-none"/>
          </w:rPr>
          <w:tab/>
        </w:r>
        <w:r w:rsidRPr="00027D05">
          <w:rPr>
            <w:rFonts w:ascii="Times New Roman" w:eastAsia="Calibri" w:hAnsi="Times New Roman"/>
            <w:sz w:val="20"/>
            <w:szCs w:val="20"/>
            <w:lang w:val="x-none" w:eastAsia="x-none"/>
          </w:rPr>
          <w:tab/>
          <w:t>..........................................................................</w:t>
        </w:r>
      </w:ins>
    </w:p>
    <w:p w14:paraId="18689370" w14:textId="77777777" w:rsidR="00027D05" w:rsidRPr="00027D05" w:rsidRDefault="00027D05" w:rsidP="00027D05">
      <w:pPr>
        <w:numPr>
          <w:ilvl w:val="0"/>
          <w:numId w:val="160"/>
        </w:numPr>
        <w:spacing w:after="160" w:line="360" w:lineRule="auto"/>
        <w:contextualSpacing/>
        <w:rPr>
          <w:ins w:id="202" w:author="Miroslava Dziaková" w:date="2021-06-11T11:13:00Z"/>
          <w:rFonts w:ascii="Times New Roman" w:eastAsia="Calibri" w:hAnsi="Times New Roman"/>
          <w:sz w:val="20"/>
          <w:szCs w:val="20"/>
          <w:lang w:val="x-none" w:eastAsia="x-none"/>
        </w:rPr>
      </w:pPr>
      <w:ins w:id="203" w:author="Miroslava Dziaková" w:date="2021-06-11T11:13:00Z">
        <w:r w:rsidRPr="00027D05">
          <w:rPr>
            <w:rFonts w:ascii="Times New Roman" w:eastAsia="Calibri" w:hAnsi="Times New Roman"/>
            <w:sz w:val="20"/>
            <w:szCs w:val="20"/>
            <w:lang w:val="x-none" w:eastAsia="x-none"/>
          </w:rPr>
          <w:t>Označenie v Úradnom vestníku EÚ:</w:t>
        </w:r>
        <w:r w:rsidRPr="00027D05">
          <w:rPr>
            <w:rFonts w:ascii="Times New Roman" w:eastAsia="Calibri" w:hAnsi="Times New Roman"/>
            <w:sz w:val="20"/>
            <w:szCs w:val="20"/>
            <w:lang w:val="x-none" w:eastAsia="x-none"/>
          </w:rPr>
          <w:tab/>
        </w:r>
        <w:r w:rsidRPr="00027D05">
          <w:rPr>
            <w:rFonts w:ascii="Times New Roman" w:eastAsia="Calibri" w:hAnsi="Times New Roman"/>
            <w:sz w:val="20"/>
            <w:szCs w:val="20"/>
            <w:lang w:val="x-none" w:eastAsia="x-none"/>
          </w:rPr>
          <w:tab/>
          <w:t>..........................................................................</w:t>
        </w:r>
      </w:ins>
    </w:p>
    <w:p w14:paraId="7EECE5B5" w14:textId="77777777" w:rsidR="00027D05" w:rsidRPr="00027D05" w:rsidRDefault="00027D05" w:rsidP="00027D05">
      <w:pPr>
        <w:numPr>
          <w:ilvl w:val="0"/>
          <w:numId w:val="160"/>
        </w:numPr>
        <w:spacing w:after="160" w:line="360" w:lineRule="auto"/>
        <w:contextualSpacing/>
        <w:rPr>
          <w:ins w:id="204" w:author="Miroslava Dziaková" w:date="2021-06-11T11:13:00Z"/>
          <w:rFonts w:ascii="Times New Roman" w:eastAsia="Calibri" w:hAnsi="Times New Roman"/>
          <w:sz w:val="20"/>
          <w:szCs w:val="20"/>
          <w:lang w:val="x-none" w:eastAsia="x-none"/>
        </w:rPr>
      </w:pPr>
      <w:ins w:id="205" w:author="Miroslava Dziaková" w:date="2021-06-11T11:13:00Z">
        <w:r w:rsidRPr="00027D05">
          <w:rPr>
            <w:rFonts w:ascii="Times New Roman" w:eastAsia="Calibri" w:hAnsi="Times New Roman"/>
            <w:sz w:val="20"/>
            <w:szCs w:val="20"/>
            <w:lang w:val="x-none" w:eastAsia="x-none"/>
          </w:rPr>
          <w:t>Označenie vo Vestníku VO vedeného ÚVO:</w:t>
        </w:r>
        <w:r w:rsidRPr="00027D05">
          <w:rPr>
            <w:rFonts w:ascii="Times New Roman" w:eastAsia="Calibri" w:hAnsi="Times New Roman"/>
            <w:sz w:val="20"/>
            <w:szCs w:val="20"/>
            <w:lang w:val="x-none" w:eastAsia="x-none"/>
          </w:rPr>
          <w:tab/>
          <w:t>..........................................................................</w:t>
        </w:r>
      </w:ins>
    </w:p>
    <w:p w14:paraId="61354F88" w14:textId="77777777" w:rsidR="00027D05" w:rsidRPr="00027D05" w:rsidRDefault="00027D05" w:rsidP="00027D05">
      <w:pPr>
        <w:numPr>
          <w:ilvl w:val="0"/>
          <w:numId w:val="160"/>
        </w:numPr>
        <w:spacing w:after="160" w:line="360" w:lineRule="auto"/>
        <w:contextualSpacing/>
        <w:rPr>
          <w:ins w:id="206" w:author="Miroslava Dziaková" w:date="2021-06-11T11:13:00Z"/>
          <w:rFonts w:ascii="Times New Roman" w:eastAsia="Calibri" w:hAnsi="Times New Roman"/>
          <w:sz w:val="20"/>
          <w:szCs w:val="20"/>
          <w:lang w:val="x-none" w:eastAsia="x-none"/>
        </w:rPr>
      </w:pPr>
      <w:ins w:id="207" w:author="Miroslava Dziaková" w:date="2021-06-11T11:13:00Z">
        <w:r w:rsidRPr="00027D05">
          <w:rPr>
            <w:rFonts w:ascii="Times New Roman" w:eastAsia="Calibri" w:hAnsi="Times New Roman"/>
            <w:sz w:val="20"/>
            <w:szCs w:val="20"/>
            <w:lang w:val="x-none" w:eastAsia="x-none"/>
          </w:rPr>
          <w:t>Dátum vyhodnotenia:</w:t>
        </w:r>
        <w:r w:rsidRPr="00027D05">
          <w:rPr>
            <w:rFonts w:ascii="Times New Roman" w:eastAsia="Calibri" w:hAnsi="Times New Roman"/>
            <w:sz w:val="20"/>
            <w:szCs w:val="20"/>
            <w:lang w:val="x-none" w:eastAsia="x-none"/>
          </w:rPr>
          <w:tab/>
        </w:r>
        <w:r w:rsidRPr="00027D05">
          <w:rPr>
            <w:rFonts w:ascii="Times New Roman" w:eastAsia="Calibri" w:hAnsi="Times New Roman"/>
            <w:sz w:val="20"/>
            <w:szCs w:val="20"/>
            <w:lang w:val="x-none" w:eastAsia="x-none"/>
          </w:rPr>
          <w:tab/>
        </w:r>
        <w:r w:rsidRPr="00027D05">
          <w:rPr>
            <w:rFonts w:ascii="Times New Roman" w:eastAsia="Calibri" w:hAnsi="Times New Roman"/>
            <w:sz w:val="20"/>
            <w:szCs w:val="20"/>
            <w:lang w:val="x-none" w:eastAsia="x-none"/>
          </w:rPr>
          <w:tab/>
        </w:r>
        <w:r w:rsidRPr="00027D05">
          <w:rPr>
            <w:rFonts w:ascii="Times New Roman" w:eastAsia="Calibri" w:hAnsi="Times New Roman"/>
            <w:sz w:val="20"/>
            <w:szCs w:val="20"/>
            <w:lang w:val="x-none" w:eastAsia="x-none"/>
          </w:rPr>
          <w:tab/>
          <w:t>..........................................................................</w:t>
        </w:r>
      </w:ins>
    </w:p>
    <w:p w14:paraId="5538FB22" w14:textId="77777777" w:rsidR="00027D05" w:rsidRPr="00027D05" w:rsidRDefault="00027D05" w:rsidP="00027D05">
      <w:pPr>
        <w:numPr>
          <w:ilvl w:val="0"/>
          <w:numId w:val="160"/>
        </w:numPr>
        <w:spacing w:after="160" w:line="360" w:lineRule="auto"/>
        <w:contextualSpacing/>
        <w:rPr>
          <w:ins w:id="208" w:author="Miroslava Dziaková" w:date="2021-06-11T11:13:00Z"/>
          <w:rFonts w:ascii="Times New Roman" w:eastAsia="Calibri" w:hAnsi="Times New Roman"/>
          <w:sz w:val="20"/>
          <w:szCs w:val="20"/>
          <w:lang w:val="x-none" w:eastAsia="x-none"/>
        </w:rPr>
      </w:pPr>
      <w:ins w:id="209" w:author="Miroslava Dziaková" w:date="2021-06-11T11:13:00Z">
        <w:r w:rsidRPr="00027D05">
          <w:rPr>
            <w:rFonts w:ascii="Times New Roman" w:eastAsia="Calibri" w:hAnsi="Times New Roman"/>
            <w:sz w:val="20"/>
            <w:szCs w:val="20"/>
            <w:lang w:val="x-none" w:eastAsia="x-none"/>
          </w:rPr>
          <w:t>Miesto vyhodnotenia:</w:t>
        </w:r>
        <w:r w:rsidRPr="00027D05">
          <w:rPr>
            <w:rFonts w:ascii="Times New Roman" w:eastAsia="Calibri" w:hAnsi="Times New Roman"/>
            <w:sz w:val="20"/>
            <w:szCs w:val="20"/>
            <w:lang w:val="x-none" w:eastAsia="x-none"/>
          </w:rPr>
          <w:tab/>
        </w:r>
        <w:r w:rsidRPr="00027D05">
          <w:rPr>
            <w:rFonts w:ascii="Times New Roman" w:eastAsia="Calibri" w:hAnsi="Times New Roman"/>
            <w:sz w:val="20"/>
            <w:szCs w:val="20"/>
            <w:lang w:val="x-none" w:eastAsia="x-none"/>
          </w:rPr>
          <w:tab/>
        </w:r>
        <w:r w:rsidRPr="00027D05">
          <w:rPr>
            <w:rFonts w:ascii="Times New Roman" w:eastAsia="Calibri" w:hAnsi="Times New Roman"/>
            <w:sz w:val="20"/>
            <w:szCs w:val="20"/>
            <w:lang w:val="x-none" w:eastAsia="x-none"/>
          </w:rPr>
          <w:tab/>
        </w:r>
        <w:r w:rsidRPr="00027D05">
          <w:rPr>
            <w:rFonts w:ascii="Times New Roman" w:eastAsia="Calibri" w:hAnsi="Times New Roman"/>
            <w:sz w:val="20"/>
            <w:szCs w:val="20"/>
            <w:lang w:val="x-none" w:eastAsia="x-none"/>
          </w:rPr>
          <w:tab/>
          <w:t>..........................................................................</w:t>
        </w:r>
      </w:ins>
    </w:p>
    <w:p w14:paraId="06072252" w14:textId="77777777" w:rsidR="00027D05" w:rsidRPr="00027D05" w:rsidRDefault="00027D05" w:rsidP="00027D05">
      <w:pPr>
        <w:numPr>
          <w:ilvl w:val="0"/>
          <w:numId w:val="160"/>
        </w:numPr>
        <w:spacing w:before="120" w:after="160" w:line="360" w:lineRule="auto"/>
        <w:contextualSpacing/>
        <w:rPr>
          <w:ins w:id="210" w:author="Miroslava Dziaková" w:date="2021-06-11T11:13:00Z"/>
          <w:rFonts w:ascii="Times New Roman" w:eastAsia="Calibri" w:hAnsi="Times New Roman"/>
          <w:sz w:val="20"/>
          <w:szCs w:val="20"/>
          <w:lang w:val="x-none" w:eastAsia="x-none"/>
        </w:rPr>
      </w:pPr>
      <w:ins w:id="211" w:author="Miroslava Dziaková" w:date="2021-06-11T11:13:00Z">
        <w:r w:rsidRPr="00027D05">
          <w:rPr>
            <w:rFonts w:ascii="Times New Roman" w:eastAsia="Calibri" w:hAnsi="Times New Roman"/>
            <w:sz w:val="20"/>
            <w:szCs w:val="20"/>
            <w:lang w:val="x-none" w:eastAsia="x-none"/>
          </w:rPr>
          <w:t>Prítomní členovia komisie</w:t>
        </w:r>
        <w:r w:rsidRPr="00027D05">
          <w:rPr>
            <w:rFonts w:ascii="Times New Roman" w:eastAsia="Calibri" w:hAnsi="Times New Roman"/>
            <w:sz w:val="20"/>
            <w:szCs w:val="20"/>
            <w:vertAlign w:val="superscript"/>
            <w:lang w:val="x-none" w:eastAsia="x-none"/>
          </w:rPr>
          <w:footnoteReference w:id="4"/>
        </w:r>
        <w:r w:rsidRPr="00027D05">
          <w:rPr>
            <w:rFonts w:ascii="Times New Roman" w:eastAsia="Calibri" w:hAnsi="Times New Roman"/>
            <w:sz w:val="20"/>
            <w:szCs w:val="20"/>
            <w:lang w:val="x-none" w:eastAsia="x-none"/>
          </w:rPr>
          <w:t xml:space="preserve">: </w:t>
        </w:r>
        <w:r w:rsidRPr="00027D05">
          <w:rPr>
            <w:rFonts w:ascii="Times New Roman" w:eastAsia="Calibri" w:hAnsi="Times New Roman"/>
            <w:sz w:val="20"/>
            <w:szCs w:val="20"/>
            <w:lang w:val="x-none" w:eastAsia="x-none"/>
          </w:rPr>
          <w:tab/>
        </w:r>
        <w:r w:rsidRPr="00027D05">
          <w:rPr>
            <w:rFonts w:ascii="Times New Roman" w:eastAsia="Calibri" w:hAnsi="Times New Roman"/>
            <w:sz w:val="20"/>
            <w:szCs w:val="20"/>
            <w:lang w:val="x-none" w:eastAsia="x-none"/>
          </w:rPr>
          <w:tab/>
        </w:r>
        <w:r w:rsidRPr="00027D05">
          <w:rPr>
            <w:rFonts w:ascii="Times New Roman" w:eastAsia="Calibri" w:hAnsi="Times New Roman"/>
            <w:sz w:val="20"/>
            <w:szCs w:val="20"/>
            <w:lang w:val="x-none" w:eastAsia="x-none"/>
          </w:rPr>
          <w:tab/>
          <w:t>..........................................................................</w:t>
        </w:r>
      </w:ins>
    </w:p>
    <w:p w14:paraId="5ABC4488" w14:textId="77777777" w:rsidR="00027D05" w:rsidRPr="00027D05" w:rsidRDefault="00027D05" w:rsidP="00027D05">
      <w:pPr>
        <w:numPr>
          <w:ilvl w:val="0"/>
          <w:numId w:val="160"/>
        </w:numPr>
        <w:spacing w:after="160" w:line="360" w:lineRule="auto"/>
        <w:contextualSpacing/>
        <w:rPr>
          <w:ins w:id="214" w:author="Miroslava Dziaková" w:date="2021-06-11T11:13:00Z"/>
          <w:rFonts w:ascii="Times New Roman" w:eastAsia="Calibri" w:hAnsi="Times New Roman"/>
          <w:sz w:val="20"/>
          <w:szCs w:val="20"/>
          <w:lang w:val="x-none" w:eastAsia="x-none"/>
        </w:rPr>
      </w:pPr>
      <w:ins w:id="215" w:author="Miroslava Dziaková" w:date="2021-06-11T11:13:00Z">
        <w:r w:rsidRPr="00027D05">
          <w:rPr>
            <w:rFonts w:ascii="Times New Roman" w:eastAsia="Calibri" w:hAnsi="Times New Roman"/>
            <w:sz w:val="20"/>
            <w:szCs w:val="20"/>
            <w:lang w:val="x-none" w:eastAsia="x-none"/>
          </w:rPr>
          <w:t>Predložené žiadosti o vysvetlenie podľa § 48 ZVO</w:t>
        </w:r>
        <w:r w:rsidRPr="00027D05">
          <w:rPr>
            <w:rFonts w:ascii="Times New Roman" w:eastAsia="Calibri" w:hAnsi="Times New Roman"/>
            <w:sz w:val="20"/>
            <w:szCs w:val="20"/>
            <w:vertAlign w:val="superscript"/>
            <w:lang w:val="x-none" w:eastAsia="x-none"/>
          </w:rPr>
          <w:footnoteReference w:id="5"/>
        </w:r>
        <w:r w:rsidRPr="00027D05">
          <w:rPr>
            <w:rFonts w:ascii="Times New Roman" w:eastAsia="Calibri" w:hAnsi="Times New Roman"/>
            <w:sz w:val="20"/>
            <w:szCs w:val="20"/>
            <w:lang w:val="x-none" w:eastAsia="x-none"/>
          </w:rPr>
          <w:t>:...................................................................</w:t>
        </w:r>
      </w:ins>
    </w:p>
    <w:p w14:paraId="039DFDB6" w14:textId="77777777" w:rsidR="00027D05" w:rsidRPr="00027D05" w:rsidRDefault="00027D05" w:rsidP="00027D05">
      <w:pPr>
        <w:numPr>
          <w:ilvl w:val="0"/>
          <w:numId w:val="160"/>
        </w:numPr>
        <w:spacing w:after="160" w:line="360" w:lineRule="auto"/>
        <w:contextualSpacing/>
        <w:rPr>
          <w:ins w:id="218" w:author="Miroslava Dziaková" w:date="2021-06-11T11:13:00Z"/>
          <w:rFonts w:ascii="Times New Roman" w:eastAsia="Calibri" w:hAnsi="Times New Roman"/>
          <w:sz w:val="20"/>
          <w:szCs w:val="20"/>
          <w:lang w:val="x-none" w:eastAsia="x-none"/>
        </w:rPr>
      </w:pPr>
      <w:ins w:id="219" w:author="Miroslava Dziaková" w:date="2021-06-11T11:13:00Z">
        <w:r w:rsidRPr="00027D05">
          <w:rPr>
            <w:rFonts w:ascii="Times New Roman" w:eastAsia="Calibri" w:hAnsi="Times New Roman"/>
            <w:sz w:val="20"/>
            <w:szCs w:val="20"/>
            <w:lang w:val="x-none" w:eastAsia="x-none"/>
          </w:rPr>
          <w:t>Zoznam uchádzačov, ktorí predložili ponuky:</w:t>
        </w:r>
        <w:r w:rsidRPr="00027D05">
          <w:rPr>
            <w:rFonts w:ascii="Times New Roman" w:eastAsia="Calibri" w:hAnsi="Times New Roman"/>
            <w:sz w:val="20"/>
            <w:szCs w:val="20"/>
            <w:lang w:val="x-none" w:eastAsia="x-none"/>
          </w:rPr>
          <w:tab/>
          <w:t>..........................................................................</w:t>
        </w:r>
      </w:ins>
    </w:p>
    <w:p w14:paraId="5F1ADC99" w14:textId="77777777" w:rsidR="00027D05" w:rsidRPr="00027D05" w:rsidRDefault="00027D05" w:rsidP="00027D05">
      <w:pPr>
        <w:numPr>
          <w:ilvl w:val="0"/>
          <w:numId w:val="160"/>
        </w:numPr>
        <w:spacing w:after="160" w:line="288" w:lineRule="auto"/>
        <w:contextualSpacing/>
        <w:rPr>
          <w:ins w:id="220" w:author="Miroslava Dziaková" w:date="2021-06-11T11:13:00Z"/>
          <w:rFonts w:ascii="Times New Roman" w:eastAsia="Calibri" w:hAnsi="Times New Roman"/>
          <w:sz w:val="20"/>
          <w:szCs w:val="20"/>
          <w:lang w:val="x-none" w:eastAsia="x-none"/>
        </w:rPr>
      </w:pPr>
      <w:ins w:id="221" w:author="Miroslava Dziaková" w:date="2021-06-11T11:13:00Z">
        <w:r w:rsidRPr="00027D05">
          <w:rPr>
            <w:rFonts w:ascii="Times New Roman" w:eastAsia="Calibri" w:hAnsi="Times New Roman"/>
            <w:sz w:val="20"/>
            <w:szCs w:val="20"/>
            <w:lang w:val="x-none" w:eastAsia="x-none"/>
          </w:rPr>
          <w:t xml:space="preserve">Poradie uchádzačov a identifikáciu úspešného uchádzača alebo úspešných uchádzačov s uvedením dôvodov úspešnosti ponuky alebo ponúk; podiel subdodávky, ak je známy: </w:t>
        </w:r>
      </w:ins>
    </w:p>
    <w:tbl>
      <w:tblPr>
        <w:tblW w:w="9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1"/>
        <w:gridCol w:w="1266"/>
        <w:gridCol w:w="2708"/>
        <w:gridCol w:w="1351"/>
        <w:gridCol w:w="1710"/>
      </w:tblGrid>
      <w:tr w:rsidR="00027D05" w:rsidRPr="00027D05" w14:paraId="300A9CBC" w14:textId="77777777" w:rsidTr="00CE5450">
        <w:trPr>
          <w:ins w:id="222" w:author="Miroslava Dziaková" w:date="2021-06-11T11:13:00Z"/>
        </w:trPr>
        <w:tc>
          <w:tcPr>
            <w:tcW w:w="2251" w:type="dxa"/>
            <w:shd w:val="clear" w:color="auto" w:fill="auto"/>
            <w:vAlign w:val="center"/>
          </w:tcPr>
          <w:p w14:paraId="248DBD3D" w14:textId="77777777" w:rsidR="00027D05" w:rsidRPr="00027D05" w:rsidRDefault="00027D05" w:rsidP="00027D05">
            <w:pPr>
              <w:jc w:val="center"/>
              <w:rPr>
                <w:ins w:id="223" w:author="Miroslava Dziaková" w:date="2021-06-11T11:13:00Z"/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  <w:ins w:id="224" w:author="Miroslava Dziaková" w:date="2021-06-11T11:13:00Z">
              <w:r w:rsidRPr="00027D05">
                <w:rPr>
                  <w:rFonts w:ascii="Times New Roman" w:eastAsia="Calibri" w:hAnsi="Times New Roman"/>
                  <w:b/>
                  <w:color w:val="365F91"/>
                  <w:sz w:val="21"/>
                  <w:szCs w:val="21"/>
                  <w:lang w:val="sk-SK"/>
                </w:rPr>
                <w:t>Obchodné meno / názov uchádzača, sídlo / miesto podnikania uchádzača</w:t>
              </w:r>
            </w:ins>
          </w:p>
        </w:tc>
        <w:tc>
          <w:tcPr>
            <w:tcW w:w="1266" w:type="dxa"/>
            <w:shd w:val="clear" w:color="auto" w:fill="auto"/>
            <w:vAlign w:val="center"/>
          </w:tcPr>
          <w:p w14:paraId="6CA196F6" w14:textId="77777777" w:rsidR="00027D05" w:rsidRPr="00027D05" w:rsidRDefault="00027D05" w:rsidP="00027D05">
            <w:pPr>
              <w:jc w:val="center"/>
              <w:rPr>
                <w:ins w:id="225" w:author="Miroslava Dziaková" w:date="2021-06-11T11:13:00Z"/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  <w:ins w:id="226" w:author="Miroslava Dziaková" w:date="2021-06-11T11:13:00Z">
              <w:r w:rsidRPr="00027D05">
                <w:rPr>
                  <w:rFonts w:ascii="Times New Roman" w:eastAsia="Calibri" w:hAnsi="Times New Roman"/>
                  <w:b/>
                  <w:color w:val="365F91"/>
                  <w:sz w:val="21"/>
                  <w:szCs w:val="21"/>
                  <w:lang w:val="sk-SK"/>
                </w:rPr>
                <w:t>Poradie uchádzačov</w:t>
              </w:r>
            </w:ins>
          </w:p>
        </w:tc>
        <w:tc>
          <w:tcPr>
            <w:tcW w:w="2708" w:type="dxa"/>
            <w:shd w:val="clear" w:color="auto" w:fill="auto"/>
            <w:vAlign w:val="center"/>
          </w:tcPr>
          <w:p w14:paraId="0E29585A" w14:textId="77777777" w:rsidR="00027D05" w:rsidRPr="00027D05" w:rsidRDefault="00027D05" w:rsidP="00027D05">
            <w:pPr>
              <w:jc w:val="center"/>
              <w:rPr>
                <w:ins w:id="227" w:author="Miroslava Dziaková" w:date="2021-06-11T11:13:00Z"/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  <w:ins w:id="228" w:author="Miroslava Dziaková" w:date="2021-06-11T11:13:00Z">
              <w:r w:rsidRPr="00027D05">
                <w:rPr>
                  <w:rFonts w:ascii="Times New Roman" w:eastAsia="Calibri" w:hAnsi="Times New Roman"/>
                  <w:b/>
                  <w:color w:val="365F91"/>
                  <w:sz w:val="21"/>
                  <w:szCs w:val="21"/>
                  <w:lang w:val="sk-SK"/>
                </w:rPr>
                <w:t>Návrh kritéria na vyhodnotenie ponúk predložené uchádzačom</w:t>
              </w:r>
            </w:ins>
          </w:p>
        </w:tc>
        <w:tc>
          <w:tcPr>
            <w:tcW w:w="1351" w:type="dxa"/>
            <w:shd w:val="clear" w:color="auto" w:fill="auto"/>
            <w:vAlign w:val="center"/>
          </w:tcPr>
          <w:p w14:paraId="632F2745" w14:textId="77777777" w:rsidR="00027D05" w:rsidRPr="00027D05" w:rsidRDefault="00027D05" w:rsidP="00027D05">
            <w:pPr>
              <w:jc w:val="center"/>
              <w:rPr>
                <w:ins w:id="229" w:author="Miroslava Dziaková" w:date="2021-06-11T11:13:00Z"/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  <w:ins w:id="230" w:author="Miroslava Dziaková" w:date="2021-06-11T11:13:00Z">
              <w:r w:rsidRPr="00027D05">
                <w:rPr>
                  <w:rFonts w:ascii="Times New Roman" w:eastAsia="Calibri" w:hAnsi="Times New Roman"/>
                  <w:b/>
                  <w:color w:val="365F91"/>
                  <w:sz w:val="21"/>
                  <w:szCs w:val="21"/>
                  <w:lang w:val="sk-SK"/>
                </w:rPr>
                <w:t>Podiel subdodávky</w:t>
              </w:r>
            </w:ins>
          </w:p>
        </w:tc>
        <w:tc>
          <w:tcPr>
            <w:tcW w:w="1710" w:type="dxa"/>
            <w:shd w:val="clear" w:color="auto" w:fill="auto"/>
            <w:vAlign w:val="center"/>
          </w:tcPr>
          <w:p w14:paraId="23027336" w14:textId="77777777" w:rsidR="00027D05" w:rsidRPr="00027D05" w:rsidRDefault="00027D05" w:rsidP="00027D05">
            <w:pPr>
              <w:jc w:val="center"/>
              <w:rPr>
                <w:ins w:id="231" w:author="Miroslava Dziaková" w:date="2021-06-11T11:13:00Z"/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  <w:ins w:id="232" w:author="Miroslava Dziaková" w:date="2021-06-11T11:13:00Z">
              <w:r w:rsidRPr="00027D05">
                <w:rPr>
                  <w:rFonts w:ascii="Times New Roman" w:eastAsia="Calibri" w:hAnsi="Times New Roman"/>
                  <w:b/>
                  <w:color w:val="365F91"/>
                  <w:sz w:val="21"/>
                  <w:szCs w:val="21"/>
                  <w:lang w:val="sk-SK"/>
                </w:rPr>
                <w:t>Odôvodnenie</w:t>
              </w:r>
            </w:ins>
          </w:p>
        </w:tc>
      </w:tr>
      <w:tr w:rsidR="00027D05" w:rsidRPr="00027D05" w14:paraId="1C16364E" w14:textId="77777777" w:rsidTr="00CE5450">
        <w:trPr>
          <w:ins w:id="233" w:author="Miroslava Dziaková" w:date="2021-06-11T11:13:00Z"/>
        </w:trPr>
        <w:tc>
          <w:tcPr>
            <w:tcW w:w="2251" w:type="dxa"/>
            <w:shd w:val="clear" w:color="auto" w:fill="auto"/>
            <w:vAlign w:val="center"/>
          </w:tcPr>
          <w:p w14:paraId="222BA207" w14:textId="77777777" w:rsidR="00027D05" w:rsidRPr="00027D05" w:rsidRDefault="00027D05" w:rsidP="00027D05">
            <w:pPr>
              <w:jc w:val="center"/>
              <w:rPr>
                <w:ins w:id="234" w:author="Miroslava Dziaková" w:date="2021-06-11T11:13:00Z"/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  <w:tc>
          <w:tcPr>
            <w:tcW w:w="1266" w:type="dxa"/>
            <w:shd w:val="clear" w:color="auto" w:fill="auto"/>
            <w:vAlign w:val="center"/>
          </w:tcPr>
          <w:p w14:paraId="7EF3B630" w14:textId="77777777" w:rsidR="00027D05" w:rsidRPr="00027D05" w:rsidRDefault="00027D05" w:rsidP="00027D05">
            <w:pPr>
              <w:jc w:val="center"/>
              <w:rPr>
                <w:ins w:id="235" w:author="Miroslava Dziaková" w:date="2021-06-11T11:13:00Z"/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  <w:tc>
          <w:tcPr>
            <w:tcW w:w="2708" w:type="dxa"/>
            <w:shd w:val="clear" w:color="auto" w:fill="auto"/>
            <w:vAlign w:val="center"/>
          </w:tcPr>
          <w:p w14:paraId="66A152DC" w14:textId="77777777" w:rsidR="00027D05" w:rsidRPr="00027D05" w:rsidRDefault="00027D05" w:rsidP="00027D05">
            <w:pPr>
              <w:jc w:val="center"/>
              <w:rPr>
                <w:ins w:id="236" w:author="Miroslava Dziaková" w:date="2021-06-11T11:13:00Z"/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  <w:tc>
          <w:tcPr>
            <w:tcW w:w="1351" w:type="dxa"/>
            <w:shd w:val="clear" w:color="auto" w:fill="auto"/>
          </w:tcPr>
          <w:p w14:paraId="55F4B2D6" w14:textId="77777777" w:rsidR="00027D05" w:rsidRPr="00027D05" w:rsidRDefault="00027D05" w:rsidP="00027D05">
            <w:pPr>
              <w:jc w:val="center"/>
              <w:rPr>
                <w:ins w:id="237" w:author="Miroslava Dziaková" w:date="2021-06-11T11:13:00Z"/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14:paraId="277DB1AE" w14:textId="77777777" w:rsidR="00027D05" w:rsidRPr="00027D05" w:rsidRDefault="00027D05" w:rsidP="00027D05">
            <w:pPr>
              <w:jc w:val="center"/>
              <w:rPr>
                <w:ins w:id="238" w:author="Miroslava Dziaková" w:date="2021-06-11T11:13:00Z"/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</w:tr>
      <w:tr w:rsidR="00027D05" w:rsidRPr="00027D05" w14:paraId="73DCBBCA" w14:textId="77777777" w:rsidTr="00CE5450">
        <w:trPr>
          <w:ins w:id="239" w:author="Miroslava Dziaková" w:date="2021-06-11T11:13:00Z"/>
        </w:trPr>
        <w:tc>
          <w:tcPr>
            <w:tcW w:w="2251" w:type="dxa"/>
            <w:shd w:val="clear" w:color="auto" w:fill="auto"/>
            <w:vAlign w:val="center"/>
          </w:tcPr>
          <w:p w14:paraId="1B2E1CDD" w14:textId="77777777" w:rsidR="00027D05" w:rsidRPr="00027D05" w:rsidRDefault="00027D05" w:rsidP="00027D05">
            <w:pPr>
              <w:jc w:val="center"/>
              <w:rPr>
                <w:ins w:id="240" w:author="Miroslava Dziaková" w:date="2021-06-11T11:13:00Z"/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  <w:tc>
          <w:tcPr>
            <w:tcW w:w="1266" w:type="dxa"/>
            <w:shd w:val="clear" w:color="auto" w:fill="auto"/>
            <w:vAlign w:val="center"/>
          </w:tcPr>
          <w:p w14:paraId="53160B8C" w14:textId="77777777" w:rsidR="00027D05" w:rsidRPr="00027D05" w:rsidRDefault="00027D05" w:rsidP="00027D05">
            <w:pPr>
              <w:jc w:val="center"/>
              <w:rPr>
                <w:ins w:id="241" w:author="Miroslava Dziaková" w:date="2021-06-11T11:13:00Z"/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  <w:tc>
          <w:tcPr>
            <w:tcW w:w="2708" w:type="dxa"/>
            <w:shd w:val="clear" w:color="auto" w:fill="auto"/>
            <w:vAlign w:val="center"/>
          </w:tcPr>
          <w:p w14:paraId="0FC5DBB8" w14:textId="77777777" w:rsidR="00027D05" w:rsidRPr="00027D05" w:rsidRDefault="00027D05" w:rsidP="00027D05">
            <w:pPr>
              <w:jc w:val="center"/>
              <w:rPr>
                <w:ins w:id="242" w:author="Miroslava Dziaková" w:date="2021-06-11T11:13:00Z"/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  <w:tc>
          <w:tcPr>
            <w:tcW w:w="1351" w:type="dxa"/>
            <w:shd w:val="clear" w:color="auto" w:fill="auto"/>
          </w:tcPr>
          <w:p w14:paraId="348ADDDD" w14:textId="77777777" w:rsidR="00027D05" w:rsidRPr="00027D05" w:rsidRDefault="00027D05" w:rsidP="00027D05">
            <w:pPr>
              <w:jc w:val="center"/>
              <w:rPr>
                <w:ins w:id="243" w:author="Miroslava Dziaková" w:date="2021-06-11T11:13:00Z"/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14:paraId="4E6E2DB8" w14:textId="77777777" w:rsidR="00027D05" w:rsidRPr="00027D05" w:rsidRDefault="00027D05" w:rsidP="00027D05">
            <w:pPr>
              <w:jc w:val="center"/>
              <w:rPr>
                <w:ins w:id="244" w:author="Miroslava Dziaková" w:date="2021-06-11T11:13:00Z"/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</w:tr>
      <w:tr w:rsidR="00027D05" w:rsidRPr="00027D05" w14:paraId="1EC670F7" w14:textId="77777777" w:rsidTr="00CE5450">
        <w:trPr>
          <w:ins w:id="245" w:author="Miroslava Dziaková" w:date="2021-06-11T11:13:00Z"/>
        </w:trPr>
        <w:tc>
          <w:tcPr>
            <w:tcW w:w="2251" w:type="dxa"/>
            <w:shd w:val="clear" w:color="auto" w:fill="auto"/>
            <w:vAlign w:val="center"/>
          </w:tcPr>
          <w:p w14:paraId="761D2D50" w14:textId="77777777" w:rsidR="00027D05" w:rsidRPr="00027D05" w:rsidRDefault="00027D05" w:rsidP="00027D05">
            <w:pPr>
              <w:jc w:val="center"/>
              <w:rPr>
                <w:ins w:id="246" w:author="Miroslava Dziaková" w:date="2021-06-11T11:13:00Z"/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  <w:tc>
          <w:tcPr>
            <w:tcW w:w="1266" w:type="dxa"/>
            <w:shd w:val="clear" w:color="auto" w:fill="auto"/>
            <w:vAlign w:val="center"/>
          </w:tcPr>
          <w:p w14:paraId="58605CDB" w14:textId="77777777" w:rsidR="00027D05" w:rsidRPr="00027D05" w:rsidRDefault="00027D05" w:rsidP="00027D05">
            <w:pPr>
              <w:jc w:val="center"/>
              <w:rPr>
                <w:ins w:id="247" w:author="Miroslava Dziaková" w:date="2021-06-11T11:13:00Z"/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  <w:tc>
          <w:tcPr>
            <w:tcW w:w="2708" w:type="dxa"/>
            <w:shd w:val="clear" w:color="auto" w:fill="auto"/>
            <w:vAlign w:val="center"/>
          </w:tcPr>
          <w:p w14:paraId="03D73513" w14:textId="77777777" w:rsidR="00027D05" w:rsidRPr="00027D05" w:rsidRDefault="00027D05" w:rsidP="00027D05">
            <w:pPr>
              <w:jc w:val="center"/>
              <w:rPr>
                <w:ins w:id="248" w:author="Miroslava Dziaková" w:date="2021-06-11T11:13:00Z"/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  <w:tc>
          <w:tcPr>
            <w:tcW w:w="1351" w:type="dxa"/>
            <w:shd w:val="clear" w:color="auto" w:fill="auto"/>
          </w:tcPr>
          <w:p w14:paraId="721BC283" w14:textId="77777777" w:rsidR="00027D05" w:rsidRPr="00027D05" w:rsidRDefault="00027D05" w:rsidP="00027D05">
            <w:pPr>
              <w:jc w:val="center"/>
              <w:rPr>
                <w:ins w:id="249" w:author="Miroslava Dziaková" w:date="2021-06-11T11:13:00Z"/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14:paraId="2E0206AA" w14:textId="77777777" w:rsidR="00027D05" w:rsidRPr="00027D05" w:rsidRDefault="00027D05" w:rsidP="00027D05">
            <w:pPr>
              <w:jc w:val="center"/>
              <w:rPr>
                <w:ins w:id="250" w:author="Miroslava Dziaková" w:date="2021-06-11T11:13:00Z"/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</w:tr>
      <w:tr w:rsidR="00027D05" w:rsidRPr="00027D05" w14:paraId="7B005DE5" w14:textId="77777777" w:rsidTr="00CE5450">
        <w:trPr>
          <w:ins w:id="251" w:author="Miroslava Dziaková" w:date="2021-06-11T11:13:00Z"/>
        </w:trPr>
        <w:tc>
          <w:tcPr>
            <w:tcW w:w="2251" w:type="dxa"/>
            <w:shd w:val="clear" w:color="auto" w:fill="auto"/>
            <w:vAlign w:val="center"/>
          </w:tcPr>
          <w:p w14:paraId="3DE878F7" w14:textId="77777777" w:rsidR="00027D05" w:rsidRPr="00027D05" w:rsidRDefault="00027D05" w:rsidP="00027D05">
            <w:pPr>
              <w:jc w:val="center"/>
              <w:rPr>
                <w:ins w:id="252" w:author="Miroslava Dziaková" w:date="2021-06-11T11:13:00Z"/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  <w:tc>
          <w:tcPr>
            <w:tcW w:w="1266" w:type="dxa"/>
            <w:shd w:val="clear" w:color="auto" w:fill="auto"/>
            <w:vAlign w:val="center"/>
          </w:tcPr>
          <w:p w14:paraId="1A756F47" w14:textId="77777777" w:rsidR="00027D05" w:rsidRPr="00027D05" w:rsidRDefault="00027D05" w:rsidP="00027D05">
            <w:pPr>
              <w:jc w:val="center"/>
              <w:rPr>
                <w:ins w:id="253" w:author="Miroslava Dziaková" w:date="2021-06-11T11:13:00Z"/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  <w:tc>
          <w:tcPr>
            <w:tcW w:w="2708" w:type="dxa"/>
            <w:shd w:val="clear" w:color="auto" w:fill="auto"/>
            <w:vAlign w:val="center"/>
          </w:tcPr>
          <w:p w14:paraId="263ABE94" w14:textId="77777777" w:rsidR="00027D05" w:rsidRPr="00027D05" w:rsidRDefault="00027D05" w:rsidP="00027D05">
            <w:pPr>
              <w:jc w:val="center"/>
              <w:rPr>
                <w:ins w:id="254" w:author="Miroslava Dziaková" w:date="2021-06-11T11:13:00Z"/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  <w:tc>
          <w:tcPr>
            <w:tcW w:w="1351" w:type="dxa"/>
            <w:shd w:val="clear" w:color="auto" w:fill="auto"/>
          </w:tcPr>
          <w:p w14:paraId="36ADE7B1" w14:textId="77777777" w:rsidR="00027D05" w:rsidRPr="00027D05" w:rsidRDefault="00027D05" w:rsidP="00027D05">
            <w:pPr>
              <w:jc w:val="center"/>
              <w:rPr>
                <w:ins w:id="255" w:author="Miroslava Dziaková" w:date="2021-06-11T11:13:00Z"/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14:paraId="489E466B" w14:textId="77777777" w:rsidR="00027D05" w:rsidRPr="00027D05" w:rsidRDefault="00027D05" w:rsidP="00027D05">
            <w:pPr>
              <w:jc w:val="center"/>
              <w:rPr>
                <w:ins w:id="256" w:author="Miroslava Dziaková" w:date="2021-06-11T11:13:00Z"/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</w:tr>
    </w:tbl>
    <w:p w14:paraId="581F1107" w14:textId="77777777" w:rsidR="00027D05" w:rsidRPr="00027D05" w:rsidRDefault="00027D05" w:rsidP="00027D05">
      <w:pPr>
        <w:numPr>
          <w:ilvl w:val="0"/>
          <w:numId w:val="160"/>
        </w:numPr>
        <w:spacing w:before="120" w:after="160" w:line="360" w:lineRule="auto"/>
        <w:ind w:left="425" w:hanging="425"/>
        <w:contextualSpacing/>
        <w:rPr>
          <w:ins w:id="257" w:author="Miroslava Dziaková" w:date="2021-06-11T11:13:00Z"/>
          <w:rFonts w:ascii="Times New Roman" w:eastAsia="Calibri" w:hAnsi="Times New Roman"/>
          <w:sz w:val="20"/>
          <w:szCs w:val="20"/>
          <w:lang w:val="x-none" w:eastAsia="x-none"/>
        </w:rPr>
      </w:pPr>
      <w:ins w:id="258" w:author="Miroslava Dziaková" w:date="2021-06-11T11:13:00Z">
        <w:r w:rsidRPr="00027D05">
          <w:rPr>
            <w:rFonts w:ascii="Times New Roman" w:eastAsia="Calibri" w:hAnsi="Times New Roman"/>
            <w:sz w:val="20"/>
            <w:szCs w:val="20"/>
            <w:lang w:val="x-none" w:eastAsia="x-none"/>
          </w:rPr>
          <w:t>Zoznam uchádzačov, ktorí budú vyzvaní na vysvetlenie podľa § 53 ods. 1 ZVO:</w:t>
        </w:r>
      </w:ins>
    </w:p>
    <w:p w14:paraId="3ADD16AE" w14:textId="77777777" w:rsidR="00027D05" w:rsidRPr="00027D05" w:rsidRDefault="00027D05" w:rsidP="00027D05">
      <w:pPr>
        <w:numPr>
          <w:ilvl w:val="0"/>
          <w:numId w:val="160"/>
        </w:numPr>
        <w:spacing w:after="160" w:line="360" w:lineRule="auto"/>
        <w:ind w:left="426" w:hanging="426"/>
        <w:contextualSpacing/>
        <w:rPr>
          <w:ins w:id="259" w:author="Miroslava Dziaková" w:date="2021-06-11T11:13:00Z"/>
          <w:rFonts w:ascii="Times New Roman" w:eastAsia="Calibri" w:hAnsi="Times New Roman"/>
          <w:sz w:val="20"/>
          <w:szCs w:val="20"/>
          <w:lang w:val="x-none" w:eastAsia="x-none"/>
        </w:rPr>
      </w:pPr>
      <w:ins w:id="260" w:author="Miroslava Dziaková" w:date="2021-06-11T11:13:00Z">
        <w:r w:rsidRPr="00027D05">
          <w:rPr>
            <w:rFonts w:ascii="Times New Roman" w:eastAsia="Calibri" w:hAnsi="Times New Roman"/>
            <w:sz w:val="20"/>
            <w:szCs w:val="20"/>
            <w:lang w:val="x-none" w:eastAsia="x-none"/>
          </w:rPr>
          <w:t xml:space="preserve">Zoznam vylúčených uchádzačov s uvedením dôvodu ich vylúčenia: </w:t>
        </w:r>
      </w:ins>
    </w:p>
    <w:p w14:paraId="4EBBE295" w14:textId="77777777" w:rsidR="00027D05" w:rsidRPr="00027D05" w:rsidRDefault="00027D05" w:rsidP="00027D05">
      <w:pPr>
        <w:numPr>
          <w:ilvl w:val="0"/>
          <w:numId w:val="160"/>
        </w:numPr>
        <w:spacing w:after="160" w:line="360" w:lineRule="auto"/>
        <w:ind w:left="426" w:hanging="426"/>
        <w:contextualSpacing/>
        <w:rPr>
          <w:ins w:id="261" w:author="Miroslava Dziaková" w:date="2021-06-11T11:13:00Z"/>
          <w:rFonts w:ascii="Times New Roman" w:eastAsia="Calibri" w:hAnsi="Times New Roman"/>
          <w:sz w:val="20"/>
          <w:szCs w:val="20"/>
          <w:lang w:val="x-none" w:eastAsia="x-none"/>
        </w:rPr>
      </w:pPr>
      <w:ins w:id="262" w:author="Miroslava Dziaková" w:date="2021-06-11T11:13:00Z">
        <w:r w:rsidRPr="00027D05">
          <w:rPr>
            <w:rFonts w:ascii="Times New Roman" w:eastAsia="Calibri" w:hAnsi="Times New Roman"/>
            <w:sz w:val="20"/>
            <w:szCs w:val="20"/>
            <w:lang w:val="x-none" w:eastAsia="x-none"/>
          </w:rPr>
          <w:t>Dôvody vylúčenia mimoriadne nízkych ponúk:</w:t>
        </w:r>
      </w:ins>
    </w:p>
    <w:p w14:paraId="18F05203" w14:textId="77777777" w:rsidR="00027D05" w:rsidRPr="00027D05" w:rsidRDefault="00027D05" w:rsidP="00027D05">
      <w:pPr>
        <w:numPr>
          <w:ilvl w:val="0"/>
          <w:numId w:val="160"/>
        </w:numPr>
        <w:spacing w:after="160" w:line="360" w:lineRule="auto"/>
        <w:ind w:left="426" w:hanging="426"/>
        <w:contextualSpacing/>
        <w:rPr>
          <w:ins w:id="263" w:author="Miroslava Dziaková" w:date="2021-06-11T11:13:00Z"/>
          <w:rFonts w:ascii="Times New Roman" w:eastAsia="Calibri" w:hAnsi="Times New Roman"/>
          <w:sz w:val="20"/>
          <w:szCs w:val="20"/>
          <w:lang w:val="x-none" w:eastAsia="x-none"/>
        </w:rPr>
      </w:pPr>
      <w:ins w:id="264" w:author="Miroslava Dziaková" w:date="2021-06-11T11:13:00Z">
        <w:r w:rsidRPr="00027D05">
          <w:rPr>
            <w:rFonts w:ascii="Times New Roman" w:eastAsia="Calibri" w:hAnsi="Times New Roman"/>
            <w:sz w:val="20"/>
            <w:szCs w:val="20"/>
            <w:lang w:val="x-none" w:eastAsia="x-none"/>
          </w:rPr>
          <w:t>Ak ide o verejnú súťaž informácie o vyhodnotení splnenia podmienok účasti:</w:t>
        </w:r>
      </w:ins>
    </w:p>
    <w:p w14:paraId="5686F56F" w14:textId="77777777" w:rsidR="00027D05" w:rsidRPr="00027D05" w:rsidRDefault="00027D05" w:rsidP="00027D05">
      <w:pPr>
        <w:numPr>
          <w:ilvl w:val="0"/>
          <w:numId w:val="160"/>
        </w:numPr>
        <w:spacing w:after="160" w:line="360" w:lineRule="auto"/>
        <w:ind w:left="426" w:hanging="426"/>
        <w:contextualSpacing/>
        <w:jc w:val="both"/>
        <w:rPr>
          <w:ins w:id="265" w:author="Miroslava Dziaková" w:date="2021-06-11T11:13:00Z"/>
          <w:rFonts w:ascii="Times New Roman" w:eastAsia="Calibri" w:hAnsi="Times New Roman"/>
          <w:sz w:val="20"/>
          <w:szCs w:val="20"/>
          <w:lang w:val="x-none" w:eastAsia="x-none"/>
        </w:rPr>
      </w:pPr>
      <w:ins w:id="266" w:author="Miroslava Dziaková" w:date="2021-06-11T11:13:00Z">
        <w:r w:rsidRPr="00027D05">
          <w:rPr>
            <w:rFonts w:ascii="Times New Roman" w:eastAsia="Calibri" w:hAnsi="Times New Roman"/>
            <w:sz w:val="20"/>
            <w:szCs w:val="20"/>
            <w:lang w:val="x-none" w:eastAsia="x-none"/>
          </w:rPr>
          <w:t>Dôvody, pre ktoré člen komisie odmietol podpísať zápisnicu, alebo podpísal zápisnicu s výhradou:</w:t>
        </w:r>
      </w:ins>
    </w:p>
    <w:p w14:paraId="128293F2" w14:textId="77777777" w:rsidR="00027D05" w:rsidRPr="00027D05" w:rsidRDefault="00027D05" w:rsidP="00027D05">
      <w:pPr>
        <w:numPr>
          <w:ilvl w:val="0"/>
          <w:numId w:val="160"/>
        </w:numPr>
        <w:spacing w:after="160" w:line="360" w:lineRule="auto"/>
        <w:ind w:left="426" w:hanging="426"/>
        <w:contextualSpacing/>
        <w:rPr>
          <w:ins w:id="267" w:author="Miroslava Dziaková" w:date="2021-06-11T11:13:00Z"/>
          <w:rFonts w:ascii="Times New Roman" w:eastAsia="Calibri" w:hAnsi="Times New Roman"/>
          <w:sz w:val="20"/>
          <w:szCs w:val="20"/>
          <w:lang w:val="x-none" w:eastAsia="x-none"/>
        </w:rPr>
      </w:pPr>
      <w:ins w:id="268" w:author="Miroslava Dziaková" w:date="2021-06-11T11:13:00Z">
        <w:r w:rsidRPr="00027D05">
          <w:rPr>
            <w:rFonts w:ascii="Times New Roman" w:eastAsia="Calibri" w:hAnsi="Times New Roman"/>
            <w:sz w:val="20"/>
            <w:szCs w:val="20"/>
            <w:lang w:val="x-none" w:eastAsia="x-none"/>
          </w:rPr>
          <w:t xml:space="preserve">Záver vyhodnotenia ponúk: </w:t>
        </w:r>
      </w:ins>
    </w:p>
    <w:p w14:paraId="36725E9E" w14:textId="77777777" w:rsidR="00027D05" w:rsidRPr="00027D05" w:rsidRDefault="00027D05" w:rsidP="00027D05">
      <w:pPr>
        <w:tabs>
          <w:tab w:val="left" w:pos="1740"/>
        </w:tabs>
        <w:spacing w:after="200" w:line="276" w:lineRule="auto"/>
        <w:jc w:val="both"/>
        <w:rPr>
          <w:ins w:id="269" w:author="Miroslava Dziaková" w:date="2021-06-11T11:13:00Z"/>
          <w:rFonts w:ascii="Times New Roman" w:eastAsia="Calibri" w:hAnsi="Times New Roman"/>
          <w:sz w:val="22"/>
          <w:szCs w:val="22"/>
          <w:lang w:val="sk-SK"/>
        </w:rPr>
      </w:pPr>
      <w:ins w:id="270" w:author="Miroslava Dziaková" w:date="2021-06-11T11:13:00Z">
        <w:r w:rsidRPr="00027D05">
          <w:rPr>
            <w:rFonts w:ascii="Times New Roman" w:eastAsia="Calibri" w:hAnsi="Times New Roman"/>
            <w:sz w:val="22"/>
            <w:szCs w:val="22"/>
            <w:lang w:val="sk-SK"/>
          </w:rPr>
          <w:t>Členovia komisie na vyhodnotenie ponúk vyhlasujú, že táto zápisnica zodpovedá skutočnosti, čo potvrdzujú svojim podpisom.</w:t>
        </w:r>
      </w:ins>
    </w:p>
    <w:p w14:paraId="5CA4939C" w14:textId="77777777" w:rsidR="00027D05" w:rsidRPr="00027D05" w:rsidRDefault="00027D05" w:rsidP="00027D05">
      <w:pPr>
        <w:tabs>
          <w:tab w:val="left" w:pos="1740"/>
        </w:tabs>
        <w:spacing w:after="200" w:line="276" w:lineRule="auto"/>
        <w:rPr>
          <w:ins w:id="271" w:author="Miroslava Dziaková" w:date="2021-06-11T11:13:00Z"/>
          <w:rFonts w:ascii="Times New Roman" w:eastAsia="Calibri" w:hAnsi="Times New Roman"/>
          <w:sz w:val="22"/>
          <w:szCs w:val="22"/>
          <w:lang w:val="sk-SK"/>
        </w:rPr>
      </w:pPr>
      <w:ins w:id="272" w:author="Miroslava Dziaková" w:date="2021-06-11T11:13:00Z">
        <w:r w:rsidRPr="00027D05">
          <w:rPr>
            <w:rFonts w:ascii="Times New Roman" w:eastAsia="Calibri" w:hAnsi="Times New Roman"/>
            <w:sz w:val="22"/>
            <w:szCs w:val="22"/>
            <w:lang w:val="sk-SK"/>
          </w:rPr>
          <w:t>Mená a podpisy členov komisie:</w:t>
        </w:r>
      </w:ins>
    </w:p>
    <w:p w14:paraId="30BFBB10" w14:textId="77777777" w:rsidR="00027D05" w:rsidRPr="00027D05" w:rsidRDefault="00027D05" w:rsidP="00027D05">
      <w:pPr>
        <w:tabs>
          <w:tab w:val="left" w:pos="1740"/>
        </w:tabs>
        <w:spacing w:after="200" w:line="276" w:lineRule="auto"/>
        <w:rPr>
          <w:ins w:id="273" w:author="Miroslava Dziaková" w:date="2021-06-11T11:13:00Z"/>
          <w:rFonts w:ascii="Times New Roman" w:eastAsia="Calibri" w:hAnsi="Times New Roman"/>
          <w:sz w:val="22"/>
          <w:szCs w:val="22"/>
          <w:lang w:val="sk-SK"/>
        </w:rPr>
      </w:pPr>
      <w:ins w:id="274" w:author="Miroslava Dziaková" w:date="2021-06-11T11:13:00Z">
        <w:r w:rsidRPr="00027D05">
          <w:rPr>
            <w:rFonts w:ascii="Times New Roman" w:eastAsia="Calibri" w:hAnsi="Times New Roman"/>
            <w:sz w:val="22"/>
            <w:szCs w:val="22"/>
            <w:lang w:val="sk-SK"/>
          </w:rPr>
          <w:lastRenderedPageBreak/>
          <w:t>.............................................</w:t>
        </w:r>
      </w:ins>
    </w:p>
    <w:p w14:paraId="46782429" w14:textId="77777777" w:rsidR="00027D05" w:rsidRPr="00027D05" w:rsidRDefault="00027D05" w:rsidP="00027D05">
      <w:pPr>
        <w:tabs>
          <w:tab w:val="left" w:pos="1740"/>
        </w:tabs>
        <w:spacing w:after="200" w:line="276" w:lineRule="auto"/>
        <w:rPr>
          <w:ins w:id="275" w:author="Miroslava Dziaková" w:date="2021-06-11T11:13:00Z"/>
          <w:rFonts w:ascii="Times New Roman" w:eastAsia="Calibri" w:hAnsi="Times New Roman"/>
          <w:sz w:val="22"/>
          <w:szCs w:val="22"/>
          <w:lang w:val="sk-SK"/>
        </w:rPr>
      </w:pPr>
      <w:ins w:id="276" w:author="Miroslava Dziaková" w:date="2021-06-11T11:13:00Z">
        <w:r w:rsidRPr="00027D05">
          <w:rPr>
            <w:rFonts w:ascii="Times New Roman" w:eastAsia="Calibri" w:hAnsi="Times New Roman"/>
            <w:sz w:val="22"/>
            <w:szCs w:val="22"/>
            <w:lang w:val="sk-SK"/>
          </w:rPr>
          <w:t>.............................................</w:t>
        </w:r>
      </w:ins>
    </w:p>
    <w:p w14:paraId="0A102073" w14:textId="77777777" w:rsidR="00027D05" w:rsidRPr="00027D05" w:rsidRDefault="00027D05" w:rsidP="00027D05">
      <w:pPr>
        <w:tabs>
          <w:tab w:val="left" w:pos="1740"/>
        </w:tabs>
        <w:spacing w:after="200" w:line="276" w:lineRule="auto"/>
        <w:rPr>
          <w:ins w:id="277" w:author="Miroslava Dziaková" w:date="2021-06-11T11:13:00Z"/>
          <w:rFonts w:ascii="Times New Roman" w:eastAsia="Calibri" w:hAnsi="Times New Roman"/>
          <w:sz w:val="22"/>
          <w:szCs w:val="22"/>
          <w:lang w:val="sk-SK"/>
        </w:rPr>
      </w:pPr>
      <w:ins w:id="278" w:author="Miroslava Dziaková" w:date="2021-06-11T11:13:00Z">
        <w:r w:rsidRPr="00027D05">
          <w:rPr>
            <w:rFonts w:ascii="Times New Roman" w:eastAsia="Calibri" w:hAnsi="Times New Roman"/>
            <w:sz w:val="22"/>
            <w:szCs w:val="22"/>
            <w:lang w:val="sk-SK"/>
          </w:rPr>
          <w:t xml:space="preserve">Miesto a dátum vypracovania zápisnice: </w:t>
        </w:r>
      </w:ins>
    </w:p>
    <w:p w14:paraId="27B9904E" w14:textId="77777777" w:rsidR="00027D05" w:rsidRPr="00027D05" w:rsidRDefault="00027D05" w:rsidP="00027D05">
      <w:pPr>
        <w:tabs>
          <w:tab w:val="left" w:pos="1740"/>
        </w:tabs>
        <w:spacing w:after="200" w:line="276" w:lineRule="auto"/>
        <w:rPr>
          <w:ins w:id="279" w:author="Miroslava Dziaková" w:date="2021-06-11T11:13:00Z"/>
          <w:rFonts w:ascii="Times New Roman" w:eastAsia="Calibri" w:hAnsi="Times New Roman"/>
          <w:sz w:val="22"/>
          <w:szCs w:val="22"/>
          <w:lang w:val="sk-SK"/>
        </w:rPr>
      </w:pPr>
    </w:p>
    <w:p w14:paraId="14E1C07A" w14:textId="77777777" w:rsidR="00027D05" w:rsidRPr="00027D05" w:rsidRDefault="00027D05" w:rsidP="00027D05">
      <w:pPr>
        <w:tabs>
          <w:tab w:val="left" w:pos="1740"/>
        </w:tabs>
        <w:spacing w:after="200" w:line="276" w:lineRule="auto"/>
        <w:jc w:val="both"/>
        <w:rPr>
          <w:ins w:id="280" w:author="Miroslava Dziaková" w:date="2021-06-11T11:13:00Z"/>
          <w:rFonts w:ascii="Times New Roman" w:eastAsia="Calibri" w:hAnsi="Times New Roman"/>
          <w:sz w:val="22"/>
          <w:szCs w:val="22"/>
          <w:lang w:val="sk-SK"/>
        </w:rPr>
      </w:pPr>
      <w:ins w:id="281" w:author="Miroslava Dziaková" w:date="2021-06-11T11:13:00Z">
        <w:r w:rsidRPr="00027D05">
          <w:rPr>
            <w:rFonts w:ascii="Times New Roman" w:eastAsia="Calibri" w:hAnsi="Times New Roman"/>
            <w:b/>
            <w:sz w:val="22"/>
            <w:szCs w:val="22"/>
            <w:lang w:val="sk-SK"/>
          </w:rPr>
          <w:t>Upozornenie:</w:t>
        </w:r>
        <w:r w:rsidRPr="00027D05">
          <w:rPr>
            <w:rFonts w:ascii="Times New Roman" w:eastAsia="Calibri" w:hAnsi="Times New Roman"/>
            <w:sz w:val="22"/>
            <w:szCs w:val="22"/>
            <w:lang w:val="sk-SK"/>
          </w:rPr>
          <w:t xml:space="preserve"> V zápisnici je potrebné uviesť všetky situácie, ktorými sa prijímateľ zaoberal a vysvetliť, ako sa s nimi vysporiadal, napr. uviesť zdôvodnenie, prečo požiadal o vysvetlenie, v prípade neakceptovania niektorého z dokumentov uviesť, prečo nepožiadal záujemcu / uchádzača o vysvetlenie a pod.</w:t>
        </w:r>
      </w:ins>
    </w:p>
    <w:p w14:paraId="33A1CE61" w14:textId="77777777" w:rsidR="00027D05" w:rsidRPr="00027D05" w:rsidRDefault="00027D05" w:rsidP="00027D05">
      <w:pPr>
        <w:tabs>
          <w:tab w:val="left" w:pos="1740"/>
        </w:tabs>
        <w:spacing w:after="200" w:line="276" w:lineRule="auto"/>
        <w:rPr>
          <w:ins w:id="282" w:author="Miroslava Dziaková" w:date="2021-06-11T11:13:00Z"/>
          <w:rFonts w:ascii="Times New Roman" w:eastAsia="Calibri" w:hAnsi="Times New Roman"/>
          <w:sz w:val="22"/>
          <w:szCs w:val="22"/>
          <w:lang w:val="sk-SK"/>
        </w:rPr>
      </w:pPr>
    </w:p>
    <w:p w14:paraId="333B4AFF" w14:textId="617732B5" w:rsidR="00174F58" w:rsidRDefault="00027D05" w:rsidP="00027D05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Cs w:val="19"/>
        </w:rPr>
      </w:pPr>
      <w:bookmarkStart w:id="283" w:name="_Príloha_č._4:_1"/>
      <w:bookmarkStart w:id="284" w:name="_Ref418074222"/>
      <w:bookmarkEnd w:id="283"/>
      <w:ins w:id="285" w:author="Miroslava Dziaková" w:date="2021-06-11T11:13:00Z">
        <w:r w:rsidRPr="00027D05">
          <w:rPr>
            <w:rFonts w:ascii="Times New Roman" w:eastAsia="Calibri" w:hAnsi="Times New Roman"/>
            <w:sz w:val="22"/>
            <w:szCs w:val="22"/>
            <w:lang w:val="sk-SK"/>
          </w:rPr>
          <w:br w:type="page"/>
        </w:r>
      </w:ins>
      <w:bookmarkEnd w:id="284"/>
    </w:p>
    <w:p w14:paraId="1A63518A" w14:textId="095086DC" w:rsidR="00523A3D" w:rsidRPr="00FF5CFA" w:rsidDel="00027D05" w:rsidRDefault="00523A3D" w:rsidP="00523A3D">
      <w:pPr>
        <w:autoSpaceDE w:val="0"/>
        <w:autoSpaceDN w:val="0"/>
        <w:adjustRightInd w:val="0"/>
        <w:jc w:val="center"/>
        <w:rPr>
          <w:del w:id="286" w:author="Miroslava Dziaková" w:date="2021-06-11T11:13:00Z"/>
          <w:rFonts w:asciiTheme="minorHAnsi" w:hAnsiTheme="minorHAnsi" w:cstheme="minorHAnsi"/>
          <w:b/>
          <w:szCs w:val="19"/>
        </w:rPr>
      </w:pPr>
      <w:del w:id="287" w:author="Miroslava Dziaková" w:date="2021-06-11T11:13:00Z">
        <w:r w:rsidRPr="00FF5CFA" w:rsidDel="00027D05">
          <w:rPr>
            <w:rFonts w:asciiTheme="minorHAnsi" w:hAnsiTheme="minorHAnsi" w:cstheme="minorHAnsi"/>
            <w:b/>
            <w:szCs w:val="19"/>
          </w:rPr>
          <w:lastRenderedPageBreak/>
          <w:delText>Zápisnica z</w:delText>
        </w:r>
        <w:r w:rsidR="00483CC3" w:rsidDel="00027D05">
          <w:rPr>
            <w:rFonts w:asciiTheme="minorHAnsi" w:hAnsiTheme="minorHAnsi" w:cstheme="minorHAnsi"/>
            <w:b/>
            <w:szCs w:val="19"/>
          </w:rPr>
          <w:delText xml:space="preserve"> </w:delText>
        </w:r>
        <w:r w:rsidRPr="00FF5CFA" w:rsidDel="00027D05">
          <w:rPr>
            <w:rFonts w:asciiTheme="minorHAnsi" w:hAnsiTheme="minorHAnsi" w:cstheme="minorHAnsi"/>
            <w:b/>
            <w:szCs w:val="19"/>
          </w:rPr>
          <w:delText>vyhodnotenia ponúk:</w:delText>
        </w:r>
      </w:del>
    </w:p>
    <w:p w14:paraId="6F3BD580" w14:textId="0EC5AD5E" w:rsidR="00523A3D" w:rsidDel="00027D05" w:rsidRDefault="00EC1D7C" w:rsidP="00EC1D7C">
      <w:pPr>
        <w:autoSpaceDE w:val="0"/>
        <w:autoSpaceDN w:val="0"/>
        <w:adjustRightInd w:val="0"/>
        <w:spacing w:before="80"/>
        <w:jc w:val="center"/>
        <w:rPr>
          <w:del w:id="288" w:author="Miroslava Dziaková" w:date="2021-06-11T11:13:00Z"/>
          <w:rFonts w:asciiTheme="minorHAnsi" w:hAnsiTheme="minorHAnsi" w:cstheme="minorHAnsi"/>
          <w:bCs/>
          <w:szCs w:val="19"/>
        </w:rPr>
      </w:pPr>
      <w:del w:id="289" w:author="Miroslava Dziaková" w:date="2021-06-11T11:13:00Z">
        <w:r w:rsidRPr="00EC1D7C" w:rsidDel="00027D05">
          <w:rPr>
            <w:rFonts w:asciiTheme="minorHAnsi" w:hAnsiTheme="minorHAnsi" w:cstheme="minorHAnsi"/>
            <w:bCs/>
            <w:szCs w:val="19"/>
          </w:rPr>
          <w:delText xml:space="preserve">podľa § </w:delText>
        </w:r>
        <w:r w:rsidR="00DF75A3" w:rsidDel="00027D05">
          <w:rPr>
            <w:rFonts w:asciiTheme="minorHAnsi" w:hAnsiTheme="minorHAnsi" w:cstheme="minorHAnsi"/>
            <w:bCs/>
            <w:szCs w:val="19"/>
          </w:rPr>
          <w:delText>53</w:delText>
        </w:r>
        <w:r w:rsidR="00DF75A3" w:rsidRPr="00EC1D7C" w:rsidDel="00027D05">
          <w:rPr>
            <w:rFonts w:asciiTheme="minorHAnsi" w:hAnsiTheme="minorHAnsi" w:cstheme="minorHAnsi"/>
            <w:bCs/>
            <w:szCs w:val="19"/>
          </w:rPr>
          <w:delText xml:space="preserve"> </w:delText>
        </w:r>
        <w:r w:rsidRPr="00EC1D7C" w:rsidDel="00027D05">
          <w:rPr>
            <w:rFonts w:asciiTheme="minorHAnsi" w:hAnsiTheme="minorHAnsi" w:cstheme="minorHAnsi"/>
            <w:bCs/>
            <w:szCs w:val="19"/>
          </w:rPr>
          <w:delText>ods.</w:delText>
        </w:r>
        <w:r w:rsidR="009363A7" w:rsidDel="00027D05">
          <w:rPr>
            <w:rFonts w:asciiTheme="minorHAnsi" w:hAnsiTheme="minorHAnsi" w:cstheme="minorHAnsi"/>
            <w:bCs/>
            <w:szCs w:val="19"/>
          </w:rPr>
          <w:delText xml:space="preserve"> </w:delText>
        </w:r>
        <w:r w:rsidR="00DF75A3" w:rsidDel="00027D05">
          <w:rPr>
            <w:rFonts w:asciiTheme="minorHAnsi" w:hAnsiTheme="minorHAnsi" w:cstheme="minorHAnsi"/>
            <w:bCs/>
            <w:szCs w:val="19"/>
          </w:rPr>
          <w:delText>9</w:delText>
        </w:r>
        <w:r w:rsidRPr="00EC1D7C" w:rsidDel="00027D05">
          <w:rPr>
            <w:rFonts w:asciiTheme="minorHAnsi" w:hAnsiTheme="minorHAnsi" w:cstheme="minorHAnsi"/>
            <w:bCs/>
            <w:szCs w:val="19"/>
          </w:rPr>
          <w:delText xml:space="preserve"> (v nadväznosti na § </w:delText>
        </w:r>
        <w:r w:rsidR="00DF75A3" w:rsidDel="00027D05">
          <w:rPr>
            <w:rFonts w:asciiTheme="minorHAnsi" w:hAnsiTheme="minorHAnsi" w:cstheme="minorHAnsi"/>
            <w:bCs/>
            <w:szCs w:val="19"/>
          </w:rPr>
          <w:delText>54</w:delText>
        </w:r>
        <w:r w:rsidR="005F2EAB" w:rsidDel="00027D05">
          <w:rPr>
            <w:rStyle w:val="Odkaznapoznmkupodiarou"/>
            <w:rFonts w:cstheme="minorHAnsi"/>
            <w:bCs/>
            <w:szCs w:val="19"/>
          </w:rPr>
          <w:footnoteReference w:id="6"/>
        </w:r>
        <w:r w:rsidRPr="00EC1D7C" w:rsidDel="00027D05">
          <w:rPr>
            <w:rFonts w:asciiTheme="minorHAnsi" w:hAnsiTheme="minorHAnsi" w:cstheme="minorHAnsi"/>
            <w:bCs/>
            <w:szCs w:val="19"/>
          </w:rPr>
          <w:delText xml:space="preserve"> )  zákona č. </w:delText>
        </w:r>
        <w:r w:rsidR="00DF75A3" w:rsidDel="00027D05">
          <w:rPr>
            <w:rFonts w:asciiTheme="minorHAnsi" w:hAnsiTheme="minorHAnsi" w:cstheme="minorHAnsi"/>
            <w:bCs/>
            <w:szCs w:val="19"/>
          </w:rPr>
          <w:delText>343/2015</w:delText>
        </w:r>
        <w:r w:rsidRPr="00EC1D7C" w:rsidDel="00027D05">
          <w:rPr>
            <w:rFonts w:asciiTheme="minorHAnsi" w:hAnsiTheme="minorHAnsi" w:cstheme="minorHAnsi"/>
            <w:bCs/>
            <w:szCs w:val="19"/>
          </w:rPr>
          <w:delText xml:space="preserve"> Z. z. o verejnom obstarávaní a o zmene a doplnení niektorých zákonov v znení neskorších predpisov</w:delText>
        </w:r>
      </w:del>
    </w:p>
    <w:p w14:paraId="4A002ACA" w14:textId="5098B428" w:rsidR="00EC1D7C" w:rsidDel="00027D05" w:rsidRDefault="00EC1D7C" w:rsidP="00EC1D7C">
      <w:pPr>
        <w:autoSpaceDE w:val="0"/>
        <w:autoSpaceDN w:val="0"/>
        <w:adjustRightInd w:val="0"/>
        <w:spacing w:before="80"/>
        <w:jc w:val="center"/>
        <w:rPr>
          <w:del w:id="292" w:author="Miroslava Dziaková" w:date="2021-06-11T11:13:00Z"/>
          <w:rFonts w:asciiTheme="minorHAnsi" w:hAnsiTheme="minorHAnsi" w:cstheme="minorHAnsi"/>
          <w:bCs/>
          <w:szCs w:val="19"/>
        </w:rPr>
      </w:pPr>
    </w:p>
    <w:p w14:paraId="48D9C52E" w14:textId="0F7926EB" w:rsidR="00EC1D7C" w:rsidRPr="00EC1D7C" w:rsidDel="00027D05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del w:id="293" w:author="Miroslava Dziaková" w:date="2021-06-11T11:13:00Z"/>
          <w:rFonts w:asciiTheme="minorHAnsi" w:hAnsiTheme="minorHAnsi" w:cstheme="minorHAnsi"/>
          <w:bCs/>
          <w:sz w:val="19"/>
          <w:szCs w:val="19"/>
        </w:rPr>
      </w:pPr>
      <w:del w:id="294" w:author="Miroslava Dziaková" w:date="2021-06-11T11:13:00Z">
        <w:r w:rsidRPr="00EC1D7C" w:rsidDel="00027D05">
          <w:rPr>
            <w:rFonts w:asciiTheme="minorHAnsi" w:hAnsiTheme="minorHAnsi" w:cstheme="minorHAnsi"/>
            <w:bCs/>
            <w:sz w:val="19"/>
            <w:szCs w:val="19"/>
          </w:rPr>
          <w:delText xml:space="preserve">Názov verejného obstarávateľa/prijímateľa: </w:delText>
        </w:r>
      </w:del>
    </w:p>
    <w:p w14:paraId="656E5AA3" w14:textId="09644FAC" w:rsidR="00EC1D7C" w:rsidRPr="00EC1D7C" w:rsidDel="00027D05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del w:id="295" w:author="Miroslava Dziaková" w:date="2021-06-11T11:13:00Z"/>
          <w:rFonts w:asciiTheme="minorHAnsi" w:hAnsiTheme="minorHAnsi" w:cstheme="minorHAnsi"/>
          <w:bCs/>
          <w:sz w:val="19"/>
          <w:szCs w:val="19"/>
        </w:rPr>
      </w:pPr>
      <w:del w:id="296" w:author="Miroslava Dziaková" w:date="2021-06-11T11:13:00Z">
        <w:r w:rsidRPr="00EC1D7C" w:rsidDel="00027D05">
          <w:rPr>
            <w:rFonts w:asciiTheme="minorHAnsi" w:hAnsiTheme="minorHAnsi" w:cstheme="minorHAnsi"/>
            <w:bCs/>
            <w:sz w:val="19"/>
            <w:szCs w:val="19"/>
          </w:rPr>
          <w:delText xml:space="preserve">Sídlo verejného obstarávateľa/prijímateľa: </w:delText>
        </w:r>
      </w:del>
    </w:p>
    <w:p w14:paraId="559812C1" w14:textId="0CF48E04" w:rsidR="00EC1D7C" w:rsidRPr="00EC1D7C" w:rsidDel="00027D05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del w:id="297" w:author="Miroslava Dziaková" w:date="2021-06-11T11:13:00Z"/>
          <w:rFonts w:asciiTheme="minorHAnsi" w:hAnsiTheme="minorHAnsi" w:cstheme="minorHAnsi"/>
          <w:bCs/>
          <w:sz w:val="19"/>
          <w:szCs w:val="19"/>
        </w:rPr>
      </w:pPr>
      <w:del w:id="298" w:author="Miroslava Dziaková" w:date="2021-06-11T11:13:00Z">
        <w:r w:rsidRPr="00EC1D7C" w:rsidDel="00027D05">
          <w:rPr>
            <w:rFonts w:asciiTheme="minorHAnsi" w:hAnsiTheme="minorHAnsi" w:cstheme="minorHAnsi"/>
            <w:bCs/>
            <w:sz w:val="19"/>
            <w:szCs w:val="19"/>
          </w:rPr>
          <w:delText>Predmet/názov zákazky:</w:delText>
        </w:r>
      </w:del>
    </w:p>
    <w:p w14:paraId="46145366" w14:textId="04FDA40D" w:rsidR="00EC1D7C" w:rsidRPr="00EC1D7C" w:rsidDel="00027D05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del w:id="299" w:author="Miroslava Dziaková" w:date="2021-06-11T11:13:00Z"/>
          <w:rFonts w:asciiTheme="minorHAnsi" w:hAnsiTheme="minorHAnsi" w:cstheme="minorHAnsi"/>
          <w:bCs/>
          <w:sz w:val="19"/>
          <w:szCs w:val="19"/>
        </w:rPr>
      </w:pPr>
      <w:del w:id="300" w:author="Miroslava Dziaková" w:date="2021-06-11T11:13:00Z">
        <w:r w:rsidDel="00027D05">
          <w:rPr>
            <w:rFonts w:asciiTheme="minorHAnsi" w:hAnsiTheme="minorHAnsi" w:cstheme="minorHAnsi"/>
            <w:bCs/>
            <w:sz w:val="19"/>
            <w:szCs w:val="19"/>
          </w:rPr>
          <w:delText>Druh postupu</w:delText>
        </w:r>
        <w:r w:rsidRPr="00EC1D7C" w:rsidDel="00027D05">
          <w:rPr>
            <w:rFonts w:asciiTheme="minorHAnsi" w:hAnsiTheme="minorHAnsi" w:cstheme="minorHAnsi"/>
            <w:bCs/>
            <w:sz w:val="19"/>
            <w:szCs w:val="19"/>
          </w:rPr>
          <w:delText>:</w:delText>
        </w:r>
      </w:del>
    </w:p>
    <w:p w14:paraId="14D04F5E" w14:textId="18103E5B" w:rsidR="00EC1D7C" w:rsidRPr="00EC1D7C" w:rsidDel="00027D05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del w:id="301" w:author="Miroslava Dziaková" w:date="2021-06-11T11:13:00Z"/>
          <w:rFonts w:asciiTheme="minorHAnsi" w:hAnsiTheme="minorHAnsi" w:cstheme="minorHAnsi"/>
          <w:bCs/>
          <w:sz w:val="19"/>
          <w:szCs w:val="19"/>
        </w:rPr>
      </w:pPr>
      <w:del w:id="302" w:author="Miroslava Dziaková" w:date="2021-06-11T11:13:00Z">
        <w:r w:rsidRPr="00EC1D7C" w:rsidDel="00027D05">
          <w:rPr>
            <w:rFonts w:asciiTheme="minorHAnsi" w:hAnsiTheme="minorHAnsi" w:cstheme="minorHAnsi"/>
            <w:bCs/>
            <w:sz w:val="19"/>
            <w:szCs w:val="19"/>
          </w:rPr>
          <w:delText>Označenie v OJ a vo Vestníku ÚVO:</w:delText>
        </w:r>
      </w:del>
    </w:p>
    <w:p w14:paraId="16817E6D" w14:textId="04C5F9DD" w:rsidR="00EC1D7C" w:rsidRPr="00EC1D7C" w:rsidDel="00027D05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del w:id="303" w:author="Miroslava Dziaková" w:date="2021-06-11T11:13:00Z"/>
          <w:rFonts w:asciiTheme="minorHAnsi" w:hAnsiTheme="minorHAnsi" w:cstheme="minorHAnsi"/>
          <w:bCs/>
          <w:sz w:val="19"/>
          <w:szCs w:val="19"/>
        </w:rPr>
      </w:pPr>
      <w:del w:id="304" w:author="Miroslava Dziaková" w:date="2021-06-11T11:13:00Z">
        <w:r w:rsidRPr="00EC1D7C" w:rsidDel="00027D05">
          <w:rPr>
            <w:rFonts w:asciiTheme="minorHAnsi" w:hAnsiTheme="minorHAnsi" w:cstheme="minorHAnsi"/>
            <w:bCs/>
            <w:sz w:val="19"/>
            <w:szCs w:val="19"/>
          </w:rPr>
          <w:delText>Dátum a čas vyhodnotenia:</w:delText>
        </w:r>
      </w:del>
    </w:p>
    <w:p w14:paraId="00DBD4B2" w14:textId="75E1269B" w:rsidR="00EC1D7C" w:rsidRPr="00EC1D7C" w:rsidDel="00027D05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del w:id="305" w:author="Miroslava Dziaková" w:date="2021-06-11T11:13:00Z"/>
          <w:rFonts w:asciiTheme="minorHAnsi" w:hAnsiTheme="minorHAnsi" w:cstheme="minorHAnsi"/>
          <w:bCs/>
          <w:sz w:val="19"/>
          <w:szCs w:val="19"/>
        </w:rPr>
      </w:pPr>
      <w:del w:id="306" w:author="Miroslava Dziaková" w:date="2021-06-11T11:13:00Z">
        <w:r w:rsidRPr="00EC1D7C" w:rsidDel="00027D05">
          <w:rPr>
            <w:rFonts w:asciiTheme="minorHAnsi" w:hAnsiTheme="minorHAnsi" w:cstheme="minorHAnsi"/>
            <w:bCs/>
            <w:sz w:val="19"/>
            <w:szCs w:val="19"/>
          </w:rPr>
          <w:delText>Miesto vyhodnotenia:</w:delText>
        </w:r>
      </w:del>
    </w:p>
    <w:p w14:paraId="1B8FC93D" w14:textId="1D772EE2" w:rsidR="00EC1D7C" w:rsidDel="00027D05" w:rsidRDefault="00725BA5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del w:id="307" w:author="Miroslava Dziaková" w:date="2021-06-11T11:13:00Z"/>
          <w:rFonts w:asciiTheme="minorHAnsi" w:hAnsiTheme="minorHAnsi" w:cstheme="minorHAnsi"/>
          <w:bCs/>
          <w:sz w:val="19"/>
          <w:szCs w:val="19"/>
        </w:rPr>
      </w:pPr>
      <w:del w:id="308" w:author="Miroslava Dziaková" w:date="2021-06-11T11:13:00Z">
        <w:r w:rsidDel="00027D05">
          <w:rPr>
            <w:rFonts w:asciiTheme="minorHAnsi" w:hAnsiTheme="minorHAnsi" w:cstheme="minorHAnsi"/>
            <w:bCs/>
            <w:sz w:val="19"/>
            <w:szCs w:val="19"/>
          </w:rPr>
          <w:delText>Prítomní</w:delText>
        </w:r>
        <w:r w:rsidR="00EC1D7C" w:rsidRPr="00EC1D7C" w:rsidDel="00027D05">
          <w:rPr>
            <w:rFonts w:asciiTheme="minorHAnsi" w:hAnsiTheme="minorHAnsi" w:cstheme="minorHAnsi"/>
            <w:bCs/>
            <w:sz w:val="19"/>
            <w:szCs w:val="19"/>
          </w:rPr>
          <w:delText xml:space="preserve"> členovia komisie:</w:delText>
        </w:r>
        <w:r w:rsidDel="00027D05">
          <w:rPr>
            <w:rStyle w:val="Odkaznapoznmkupodiarou"/>
            <w:rFonts w:cstheme="minorHAnsi"/>
            <w:bCs/>
            <w:szCs w:val="19"/>
          </w:rPr>
          <w:footnoteReference w:id="7"/>
        </w:r>
      </w:del>
    </w:p>
    <w:p w14:paraId="03D9D0A6" w14:textId="3112BE78" w:rsidR="00EC1D7C" w:rsidDel="00027D05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del w:id="311" w:author="Miroslava Dziaková" w:date="2021-06-11T11:13:00Z"/>
          <w:rFonts w:asciiTheme="minorHAnsi" w:hAnsiTheme="minorHAnsi" w:cstheme="minorHAnsi"/>
          <w:bCs/>
          <w:sz w:val="19"/>
          <w:szCs w:val="19"/>
        </w:rPr>
      </w:pPr>
      <w:del w:id="312" w:author="Miroslava Dziaková" w:date="2021-06-11T11:13:00Z">
        <w:r w:rsidRPr="00EC1D7C" w:rsidDel="00027D05">
          <w:rPr>
            <w:rFonts w:asciiTheme="minorHAnsi" w:hAnsiTheme="minorHAnsi" w:cstheme="minorHAnsi"/>
            <w:bCs/>
            <w:sz w:val="19"/>
            <w:szCs w:val="19"/>
          </w:rPr>
          <w:delText xml:space="preserve">Predložené žiadosti o vysvetlenie/doplnenie podľa § </w:delText>
        </w:r>
        <w:r w:rsidR="00DF75A3" w:rsidDel="00027D05">
          <w:rPr>
            <w:rFonts w:asciiTheme="minorHAnsi" w:hAnsiTheme="minorHAnsi" w:cstheme="minorHAnsi"/>
            <w:bCs/>
            <w:sz w:val="19"/>
            <w:szCs w:val="19"/>
          </w:rPr>
          <w:delText>48</w:delText>
        </w:r>
        <w:r w:rsidR="00DF75A3" w:rsidRPr="00EC1D7C" w:rsidDel="00027D05">
          <w:rPr>
            <w:rFonts w:asciiTheme="minorHAnsi" w:hAnsiTheme="minorHAnsi" w:cstheme="minorHAnsi"/>
            <w:bCs/>
            <w:sz w:val="19"/>
            <w:szCs w:val="19"/>
          </w:rPr>
          <w:delText xml:space="preserve"> </w:delText>
        </w:r>
        <w:r w:rsidRPr="00EC1D7C" w:rsidDel="00027D05">
          <w:rPr>
            <w:rFonts w:asciiTheme="minorHAnsi" w:hAnsiTheme="minorHAnsi" w:cstheme="minorHAnsi"/>
            <w:bCs/>
            <w:sz w:val="19"/>
            <w:szCs w:val="19"/>
          </w:rPr>
          <w:delText>ZVO</w:delText>
        </w:r>
        <w:r w:rsidR="00725BA5" w:rsidDel="00027D05">
          <w:rPr>
            <w:rStyle w:val="Odkaznapoznmkupodiarou"/>
            <w:rFonts w:cstheme="minorHAnsi"/>
            <w:bCs/>
            <w:szCs w:val="19"/>
          </w:rPr>
          <w:footnoteReference w:id="8"/>
        </w:r>
        <w:r w:rsidRPr="00EC1D7C" w:rsidDel="00027D05">
          <w:rPr>
            <w:rFonts w:asciiTheme="minorHAnsi" w:hAnsiTheme="minorHAnsi" w:cstheme="minorHAnsi"/>
            <w:bCs/>
            <w:sz w:val="19"/>
            <w:szCs w:val="19"/>
          </w:rPr>
          <w:delText>:</w:delText>
        </w:r>
      </w:del>
    </w:p>
    <w:p w14:paraId="7AC60AFA" w14:textId="0B34B319" w:rsidR="00EC1D7C" w:rsidDel="00027D05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276" w:lineRule="auto"/>
        <w:ind w:left="426"/>
        <w:jc w:val="both"/>
        <w:rPr>
          <w:del w:id="316" w:author="Miroslava Dziaková" w:date="2021-06-11T11:13:00Z"/>
          <w:rFonts w:asciiTheme="minorHAnsi" w:hAnsiTheme="minorHAnsi" w:cstheme="minorHAnsi"/>
          <w:bCs/>
          <w:sz w:val="19"/>
          <w:szCs w:val="19"/>
        </w:rPr>
      </w:pPr>
      <w:del w:id="317" w:author="Miroslava Dziaková" w:date="2021-06-11T11:13:00Z">
        <w:r w:rsidRPr="00EC1D7C" w:rsidDel="00027D05">
          <w:rPr>
            <w:rFonts w:asciiTheme="minorHAnsi" w:hAnsiTheme="minorHAnsi" w:cstheme="minorHAnsi"/>
            <w:bCs/>
            <w:sz w:val="19"/>
            <w:szCs w:val="19"/>
          </w:rPr>
          <w:delText>Zoznam uchádzačov</w:delText>
        </w:r>
        <w:r w:rsidDel="00027D05">
          <w:rPr>
            <w:rFonts w:asciiTheme="minorHAnsi" w:hAnsiTheme="minorHAnsi" w:cstheme="minorHAnsi"/>
            <w:bCs/>
            <w:sz w:val="19"/>
            <w:szCs w:val="19"/>
          </w:rPr>
          <w:delText>,</w:delText>
        </w:r>
        <w:r w:rsidRPr="00EC1D7C" w:rsidDel="00027D05">
          <w:rPr>
            <w:rFonts w:asciiTheme="minorHAnsi" w:hAnsiTheme="minorHAnsi" w:cstheme="minorHAnsi"/>
            <w:bCs/>
            <w:sz w:val="19"/>
            <w:szCs w:val="19"/>
          </w:rPr>
          <w:delText xml:space="preserve"> ktorí predložili ponuky:</w:delText>
        </w:r>
        <w:r w:rsidR="005F2EAB" w:rsidDel="00027D05">
          <w:rPr>
            <w:rFonts w:asciiTheme="minorHAnsi" w:hAnsiTheme="minorHAnsi" w:cstheme="minorHAnsi"/>
            <w:bCs/>
            <w:sz w:val="19"/>
            <w:szCs w:val="19"/>
          </w:rPr>
          <w:delText xml:space="preserve"> </w:delText>
        </w:r>
        <w:r w:rsidR="005F2EAB" w:rsidRPr="005F2EAB" w:rsidDel="00027D05">
          <w:rPr>
            <w:rFonts w:asciiTheme="minorHAnsi" w:hAnsiTheme="minorHAnsi" w:cstheme="minorHAnsi"/>
            <w:bCs/>
            <w:sz w:val="19"/>
            <w:szCs w:val="19"/>
          </w:rPr>
          <w:delText>(uviesť v poradí, v ktorom boli predložené, s uvedením presného názvu uchádzača, s uvedením sídla alebo miesta podnikania uchádzača)</w:delText>
        </w:r>
      </w:del>
    </w:p>
    <w:p w14:paraId="36B906FD" w14:textId="20D76869" w:rsidR="00EC1D7C" w:rsidDel="00027D05" w:rsidRDefault="005F2EAB" w:rsidP="00EC1D7C">
      <w:pPr>
        <w:pStyle w:val="Odsekzoznamu"/>
        <w:autoSpaceDE w:val="0"/>
        <w:autoSpaceDN w:val="0"/>
        <w:adjustRightInd w:val="0"/>
        <w:spacing w:before="80" w:line="276" w:lineRule="auto"/>
        <w:ind w:left="426"/>
        <w:jc w:val="both"/>
        <w:rPr>
          <w:del w:id="318" w:author="Miroslava Dziaková" w:date="2021-06-11T11:13:00Z"/>
          <w:rFonts w:asciiTheme="minorHAnsi" w:hAnsiTheme="minorHAnsi" w:cstheme="minorHAnsi"/>
          <w:bCs/>
          <w:sz w:val="19"/>
          <w:szCs w:val="19"/>
        </w:rPr>
      </w:pPr>
      <w:del w:id="319" w:author="Miroslava Dziaková" w:date="2021-06-11T11:13:00Z">
        <w:r w:rsidDel="00027D05">
          <w:rPr>
            <w:rFonts w:asciiTheme="minorHAnsi" w:hAnsiTheme="minorHAnsi" w:cstheme="minorHAnsi"/>
            <w:bCs/>
            <w:sz w:val="19"/>
            <w:szCs w:val="19"/>
          </w:rPr>
          <w:delText>1.</w:delText>
        </w:r>
      </w:del>
    </w:p>
    <w:p w14:paraId="3E341879" w14:textId="184E443E" w:rsidR="005F2EAB" w:rsidDel="00027D05" w:rsidRDefault="005F2EAB" w:rsidP="00EC1D7C">
      <w:pPr>
        <w:pStyle w:val="Odsekzoznamu"/>
        <w:autoSpaceDE w:val="0"/>
        <w:autoSpaceDN w:val="0"/>
        <w:adjustRightInd w:val="0"/>
        <w:spacing w:before="80" w:line="276" w:lineRule="auto"/>
        <w:ind w:left="426"/>
        <w:jc w:val="both"/>
        <w:rPr>
          <w:del w:id="320" w:author="Miroslava Dziaková" w:date="2021-06-11T11:13:00Z"/>
          <w:rFonts w:asciiTheme="minorHAnsi" w:hAnsiTheme="minorHAnsi" w:cstheme="minorHAnsi"/>
          <w:bCs/>
          <w:sz w:val="19"/>
          <w:szCs w:val="19"/>
        </w:rPr>
      </w:pPr>
      <w:del w:id="321" w:author="Miroslava Dziaková" w:date="2021-06-11T11:13:00Z">
        <w:r w:rsidDel="00027D05">
          <w:rPr>
            <w:rFonts w:asciiTheme="minorHAnsi" w:hAnsiTheme="minorHAnsi" w:cstheme="minorHAnsi"/>
            <w:bCs/>
            <w:sz w:val="19"/>
            <w:szCs w:val="19"/>
          </w:rPr>
          <w:delText>2.</w:delText>
        </w:r>
      </w:del>
    </w:p>
    <w:p w14:paraId="4358EA44" w14:textId="52ACECE9" w:rsidR="005F2EAB" w:rsidDel="00027D05" w:rsidRDefault="005F2EAB" w:rsidP="00EC1D7C">
      <w:pPr>
        <w:pStyle w:val="Odsekzoznamu"/>
        <w:autoSpaceDE w:val="0"/>
        <w:autoSpaceDN w:val="0"/>
        <w:adjustRightInd w:val="0"/>
        <w:spacing w:before="80" w:line="276" w:lineRule="auto"/>
        <w:ind w:left="426"/>
        <w:jc w:val="both"/>
        <w:rPr>
          <w:del w:id="322" w:author="Miroslava Dziaková" w:date="2021-06-11T11:13:00Z"/>
          <w:rFonts w:asciiTheme="minorHAnsi" w:hAnsiTheme="minorHAnsi" w:cstheme="minorHAnsi"/>
          <w:bCs/>
          <w:sz w:val="19"/>
          <w:szCs w:val="19"/>
        </w:rPr>
      </w:pPr>
      <w:del w:id="323" w:author="Miroslava Dziaková" w:date="2021-06-11T11:13:00Z">
        <w:r w:rsidDel="00027D05">
          <w:rPr>
            <w:rFonts w:asciiTheme="minorHAnsi" w:hAnsiTheme="minorHAnsi" w:cstheme="minorHAnsi"/>
            <w:bCs/>
            <w:sz w:val="19"/>
            <w:szCs w:val="19"/>
          </w:rPr>
          <w:delText>3.</w:delText>
        </w:r>
      </w:del>
    </w:p>
    <w:p w14:paraId="770A1F22" w14:textId="3CC92D3E" w:rsidR="005F2EAB" w:rsidDel="00027D05" w:rsidRDefault="005F2EAB" w:rsidP="00EC1D7C">
      <w:pPr>
        <w:pStyle w:val="Odsekzoznamu"/>
        <w:autoSpaceDE w:val="0"/>
        <w:autoSpaceDN w:val="0"/>
        <w:adjustRightInd w:val="0"/>
        <w:spacing w:before="80" w:line="276" w:lineRule="auto"/>
        <w:ind w:left="426"/>
        <w:jc w:val="both"/>
        <w:rPr>
          <w:del w:id="324" w:author="Miroslava Dziaková" w:date="2021-06-11T11:13:00Z"/>
          <w:rFonts w:asciiTheme="minorHAnsi" w:hAnsiTheme="minorHAnsi" w:cstheme="minorHAnsi"/>
          <w:bCs/>
          <w:sz w:val="19"/>
          <w:szCs w:val="19"/>
        </w:rPr>
      </w:pPr>
      <w:del w:id="325" w:author="Miroslava Dziaková" w:date="2021-06-11T11:13:00Z">
        <w:r w:rsidDel="00027D05">
          <w:rPr>
            <w:rFonts w:asciiTheme="minorHAnsi" w:hAnsiTheme="minorHAnsi" w:cstheme="minorHAnsi"/>
            <w:bCs/>
            <w:sz w:val="19"/>
            <w:szCs w:val="19"/>
          </w:rPr>
          <w:delText>4.</w:delText>
        </w:r>
      </w:del>
    </w:p>
    <w:p w14:paraId="3164E4F9" w14:textId="0DAB55F8" w:rsidR="005F2EAB" w:rsidRPr="00EC1D7C" w:rsidDel="00027D05" w:rsidRDefault="005F2EAB" w:rsidP="005F2EAB">
      <w:pPr>
        <w:pStyle w:val="Odsekzoznamu"/>
        <w:autoSpaceDE w:val="0"/>
        <w:autoSpaceDN w:val="0"/>
        <w:adjustRightInd w:val="0"/>
        <w:spacing w:before="80" w:line="480" w:lineRule="auto"/>
        <w:ind w:left="426"/>
        <w:jc w:val="both"/>
        <w:rPr>
          <w:del w:id="326" w:author="Miroslava Dziaková" w:date="2021-06-11T11:13:00Z"/>
          <w:rFonts w:asciiTheme="minorHAnsi" w:hAnsiTheme="minorHAnsi" w:cstheme="minorHAnsi"/>
          <w:bCs/>
          <w:sz w:val="19"/>
          <w:szCs w:val="19"/>
        </w:rPr>
      </w:pPr>
      <w:del w:id="327" w:author="Miroslava Dziaková" w:date="2021-06-11T11:13:00Z">
        <w:r w:rsidDel="00027D05">
          <w:rPr>
            <w:rFonts w:asciiTheme="minorHAnsi" w:hAnsiTheme="minorHAnsi" w:cstheme="minorHAnsi"/>
            <w:bCs/>
            <w:sz w:val="19"/>
            <w:szCs w:val="19"/>
          </w:rPr>
          <w:delText>5.</w:delText>
        </w:r>
      </w:del>
    </w:p>
    <w:p w14:paraId="4C8CE39E" w14:textId="0A7C7460" w:rsidR="00C616C6" w:rsidRPr="00C616C6" w:rsidDel="00027D05" w:rsidRDefault="00EC1D7C" w:rsidP="00C616C6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276" w:lineRule="auto"/>
        <w:ind w:left="426"/>
        <w:jc w:val="both"/>
        <w:rPr>
          <w:del w:id="328" w:author="Miroslava Dziaková" w:date="2021-06-11T11:13:00Z"/>
          <w:rFonts w:asciiTheme="minorHAnsi" w:hAnsiTheme="minorHAnsi" w:cstheme="minorHAnsi"/>
          <w:bCs/>
          <w:sz w:val="19"/>
          <w:szCs w:val="19"/>
        </w:rPr>
      </w:pPr>
      <w:del w:id="329" w:author="Miroslava Dziaková" w:date="2021-06-11T11:13:00Z">
        <w:r w:rsidRPr="00EC1D7C" w:rsidDel="00027D05">
          <w:rPr>
            <w:rFonts w:asciiTheme="minorHAnsi" w:hAnsiTheme="minorHAnsi" w:cstheme="minorHAnsi"/>
            <w:bCs/>
            <w:sz w:val="19"/>
            <w:szCs w:val="19"/>
          </w:rPr>
          <w:delText xml:space="preserve">Poradie uchádzačov a identifikáciu úspešného uchádzača alebo úspešných uchádzačov s uvedením dôvodov úspešnosti ponuky alebo ponúk; podiel subdodávky, ak je známy: </w:delText>
        </w:r>
      </w:del>
    </w:p>
    <w:p w14:paraId="0B178533" w14:textId="638932C8" w:rsidR="00725BA5" w:rsidRPr="00EC1D7C" w:rsidDel="00027D05" w:rsidRDefault="00725BA5" w:rsidP="00725BA5">
      <w:pPr>
        <w:pStyle w:val="Odsekzoznamu"/>
        <w:autoSpaceDE w:val="0"/>
        <w:autoSpaceDN w:val="0"/>
        <w:adjustRightInd w:val="0"/>
        <w:spacing w:before="80" w:line="276" w:lineRule="auto"/>
        <w:ind w:left="426"/>
        <w:jc w:val="both"/>
        <w:rPr>
          <w:del w:id="330" w:author="Miroslava Dziaková" w:date="2021-06-11T11:13:00Z"/>
          <w:rFonts w:asciiTheme="minorHAnsi" w:hAnsiTheme="minorHAnsi" w:cstheme="minorHAnsi"/>
          <w:bCs/>
          <w:sz w:val="19"/>
          <w:szCs w:val="19"/>
        </w:rPr>
      </w:pPr>
    </w:p>
    <w:tbl>
      <w:tblPr>
        <w:tblStyle w:val="Mriekatabuky"/>
        <w:tblW w:w="0" w:type="auto"/>
        <w:tblInd w:w="426" w:type="dxa"/>
        <w:tblBorders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169"/>
        <w:gridCol w:w="2165"/>
        <w:gridCol w:w="2183"/>
        <w:gridCol w:w="2183"/>
      </w:tblGrid>
      <w:tr w:rsidR="00725BA5" w:rsidDel="00027D05" w14:paraId="272D9066" w14:textId="1B84A167" w:rsidTr="00725B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del w:id="331" w:author="Miroslava Dziaková" w:date="2021-06-11T11:13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  <w:tcBorders>
              <w:top w:val="nil"/>
              <w:left w:val="nil"/>
              <w:right w:val="single" w:sz="4" w:space="0" w:color="72C7E7"/>
            </w:tcBorders>
            <w:vAlign w:val="center"/>
          </w:tcPr>
          <w:p w14:paraId="0F928C83" w14:textId="1FBDF908" w:rsidR="00725BA5" w:rsidDel="00027D05" w:rsidRDefault="00725BA5" w:rsidP="00725BA5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center"/>
              <w:rPr>
                <w:del w:id="332" w:author="Miroslava Dziaková" w:date="2021-06-11T11:13:00Z"/>
                <w:rFonts w:asciiTheme="minorHAnsi" w:hAnsiTheme="minorHAnsi" w:cstheme="minorHAnsi"/>
                <w:bCs/>
                <w:sz w:val="19"/>
                <w:szCs w:val="19"/>
              </w:rPr>
            </w:pPr>
            <w:del w:id="333" w:author="Miroslava Dziaková" w:date="2021-06-11T11:13:00Z">
              <w:r w:rsidRPr="00725BA5" w:rsidDel="00027D05">
                <w:rPr>
                  <w:rFonts w:asciiTheme="minorHAnsi" w:hAnsiTheme="minorHAnsi" w:cstheme="minorHAnsi"/>
                  <w:bCs/>
                  <w:sz w:val="19"/>
                  <w:szCs w:val="19"/>
                </w:rPr>
                <w:delText>Obchodné meno/názov uchádzača Sídlo/miesto podnikania uchádzača</w:delText>
              </w:r>
            </w:del>
          </w:p>
        </w:tc>
        <w:tc>
          <w:tcPr>
            <w:tcW w:w="2165" w:type="dxa"/>
            <w:tcBorders>
              <w:top w:val="nil"/>
              <w:left w:val="single" w:sz="4" w:space="0" w:color="72C7E7"/>
              <w:right w:val="single" w:sz="4" w:space="0" w:color="72C7E7"/>
            </w:tcBorders>
            <w:vAlign w:val="center"/>
          </w:tcPr>
          <w:p w14:paraId="04252801" w14:textId="782BF803" w:rsidR="00725BA5" w:rsidDel="00027D05" w:rsidRDefault="00725BA5" w:rsidP="00725BA5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del w:id="334" w:author="Miroslava Dziaková" w:date="2021-06-11T11:13:00Z"/>
                <w:rFonts w:asciiTheme="minorHAnsi" w:hAnsiTheme="minorHAnsi" w:cstheme="minorHAnsi"/>
                <w:bCs/>
                <w:sz w:val="19"/>
                <w:szCs w:val="19"/>
              </w:rPr>
            </w:pPr>
            <w:del w:id="335" w:author="Miroslava Dziaková" w:date="2021-06-11T11:13:00Z">
              <w:r w:rsidRPr="00725BA5" w:rsidDel="00027D05">
                <w:rPr>
                  <w:rFonts w:asciiTheme="minorHAnsi" w:hAnsiTheme="minorHAnsi" w:cstheme="minorHAnsi"/>
                  <w:bCs/>
                  <w:sz w:val="19"/>
                  <w:szCs w:val="19"/>
                </w:rPr>
                <w:delText>Poradie uchádzačov</w:delText>
              </w:r>
            </w:del>
          </w:p>
        </w:tc>
        <w:tc>
          <w:tcPr>
            <w:tcW w:w="2183" w:type="dxa"/>
            <w:tcBorders>
              <w:top w:val="nil"/>
              <w:left w:val="single" w:sz="4" w:space="0" w:color="72C7E7"/>
              <w:right w:val="single" w:sz="4" w:space="0" w:color="72C7E7"/>
            </w:tcBorders>
            <w:vAlign w:val="center"/>
          </w:tcPr>
          <w:p w14:paraId="207C5A80" w14:textId="46B2671D" w:rsidR="00725BA5" w:rsidDel="00027D05" w:rsidRDefault="00725BA5" w:rsidP="00725BA5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del w:id="336" w:author="Miroslava Dziaková" w:date="2021-06-11T11:13:00Z"/>
                <w:rFonts w:asciiTheme="minorHAnsi" w:hAnsiTheme="minorHAnsi" w:cstheme="minorHAnsi"/>
                <w:bCs/>
                <w:sz w:val="19"/>
                <w:szCs w:val="19"/>
              </w:rPr>
            </w:pPr>
            <w:del w:id="337" w:author="Miroslava Dziaková" w:date="2021-06-11T11:13:00Z">
              <w:r w:rsidRPr="00725BA5" w:rsidDel="00027D05">
                <w:rPr>
                  <w:rFonts w:asciiTheme="minorHAnsi" w:hAnsiTheme="minorHAnsi" w:cstheme="minorHAnsi"/>
                  <w:bCs/>
                  <w:sz w:val="19"/>
                  <w:szCs w:val="19"/>
                </w:rPr>
                <w:delText>Návrh kritéria na vyhodnotenie ponúk predložené</w:delText>
              </w:r>
              <w:r w:rsidR="00BB78E1" w:rsidDel="00027D05">
                <w:rPr>
                  <w:rFonts w:asciiTheme="minorHAnsi" w:hAnsiTheme="minorHAnsi" w:cstheme="minorHAnsi"/>
                  <w:bCs/>
                  <w:sz w:val="19"/>
                  <w:szCs w:val="19"/>
                </w:rPr>
                <w:delText>ho</w:delText>
              </w:r>
              <w:r w:rsidRPr="00725BA5" w:rsidDel="00027D05">
                <w:rPr>
                  <w:rFonts w:asciiTheme="minorHAnsi" w:hAnsiTheme="minorHAnsi" w:cstheme="minorHAnsi"/>
                  <w:bCs/>
                  <w:sz w:val="19"/>
                  <w:szCs w:val="19"/>
                </w:rPr>
                <w:delText xml:space="preserve"> uchádzačom</w:delText>
              </w:r>
              <w:r w:rsidR="00BB78E1" w:rsidDel="00027D05">
                <w:rPr>
                  <w:rFonts w:asciiTheme="minorHAnsi" w:hAnsiTheme="minorHAnsi" w:cstheme="minorHAnsi"/>
                  <w:bCs/>
                  <w:sz w:val="19"/>
                  <w:szCs w:val="19"/>
                </w:rPr>
                <w:delText xml:space="preserve"> </w:delText>
              </w:r>
              <w:r w:rsidR="000B6A2F" w:rsidDel="00027D05">
                <w:rPr>
                  <w:rFonts w:asciiTheme="minorHAnsi" w:hAnsiTheme="minorHAnsi" w:cstheme="minorHAnsi"/>
                  <w:bCs/>
                  <w:sz w:val="19"/>
                  <w:szCs w:val="19"/>
                </w:rPr>
                <w:delText xml:space="preserve">v EUR </w:delText>
              </w:r>
              <w:r w:rsidR="00BB78E1" w:rsidDel="00027D05">
                <w:rPr>
                  <w:rFonts w:asciiTheme="minorHAnsi" w:hAnsiTheme="minorHAnsi" w:cstheme="minorHAnsi"/>
                  <w:bCs/>
                  <w:sz w:val="19"/>
                  <w:szCs w:val="19"/>
                </w:rPr>
                <w:delText>bez DPH</w:delText>
              </w:r>
            </w:del>
          </w:p>
        </w:tc>
        <w:tc>
          <w:tcPr>
            <w:tcW w:w="2183" w:type="dxa"/>
            <w:tcBorders>
              <w:top w:val="nil"/>
              <w:left w:val="single" w:sz="4" w:space="0" w:color="72C7E7"/>
              <w:right w:val="nil"/>
            </w:tcBorders>
            <w:vAlign w:val="center"/>
          </w:tcPr>
          <w:p w14:paraId="5DA89373" w14:textId="1E1EB7FA" w:rsidR="00725BA5" w:rsidDel="00027D05" w:rsidRDefault="00725BA5" w:rsidP="00725BA5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del w:id="338" w:author="Miroslava Dziaková" w:date="2021-06-11T11:13:00Z"/>
                <w:rFonts w:asciiTheme="minorHAnsi" w:hAnsiTheme="minorHAnsi" w:cstheme="minorHAnsi"/>
                <w:bCs/>
                <w:sz w:val="19"/>
                <w:szCs w:val="19"/>
              </w:rPr>
            </w:pPr>
            <w:del w:id="339" w:author="Miroslava Dziaková" w:date="2021-06-11T11:13:00Z">
              <w:r w:rsidRPr="00725BA5" w:rsidDel="00027D05">
                <w:rPr>
                  <w:rFonts w:asciiTheme="minorHAnsi" w:hAnsiTheme="minorHAnsi" w:cstheme="minorHAnsi"/>
                  <w:bCs/>
                  <w:sz w:val="19"/>
                  <w:szCs w:val="19"/>
                </w:rPr>
                <w:delText>Návrh kritéria na vyhodnotenie ponúk predložené</w:delText>
              </w:r>
              <w:r w:rsidR="00BB78E1" w:rsidDel="00027D05">
                <w:rPr>
                  <w:rFonts w:asciiTheme="minorHAnsi" w:hAnsiTheme="minorHAnsi" w:cstheme="minorHAnsi"/>
                  <w:bCs/>
                  <w:sz w:val="19"/>
                  <w:szCs w:val="19"/>
                </w:rPr>
                <w:delText>ho</w:delText>
              </w:r>
              <w:r w:rsidRPr="00725BA5" w:rsidDel="00027D05">
                <w:rPr>
                  <w:rFonts w:asciiTheme="minorHAnsi" w:hAnsiTheme="minorHAnsi" w:cstheme="minorHAnsi"/>
                  <w:bCs/>
                  <w:sz w:val="19"/>
                  <w:szCs w:val="19"/>
                </w:rPr>
                <w:delText xml:space="preserve"> uchádzačom</w:delText>
              </w:r>
              <w:r w:rsidR="00BB78E1" w:rsidDel="00027D05">
                <w:rPr>
                  <w:rFonts w:asciiTheme="minorHAnsi" w:hAnsiTheme="minorHAnsi" w:cstheme="minorHAnsi"/>
                  <w:bCs/>
                  <w:sz w:val="19"/>
                  <w:szCs w:val="19"/>
                </w:rPr>
                <w:delText xml:space="preserve"> </w:delText>
              </w:r>
              <w:r w:rsidR="000B6A2F" w:rsidDel="00027D05">
                <w:rPr>
                  <w:rFonts w:asciiTheme="minorHAnsi" w:hAnsiTheme="minorHAnsi" w:cstheme="minorHAnsi"/>
                  <w:bCs/>
                  <w:sz w:val="19"/>
                  <w:szCs w:val="19"/>
                </w:rPr>
                <w:delText xml:space="preserve">v EUR </w:delText>
              </w:r>
              <w:r w:rsidR="00BB78E1" w:rsidDel="00027D05">
                <w:rPr>
                  <w:rFonts w:asciiTheme="minorHAnsi" w:hAnsiTheme="minorHAnsi" w:cstheme="minorHAnsi"/>
                  <w:bCs/>
                  <w:sz w:val="19"/>
                  <w:szCs w:val="19"/>
                </w:rPr>
                <w:delText>s DPH</w:delText>
              </w:r>
            </w:del>
          </w:p>
        </w:tc>
      </w:tr>
      <w:tr w:rsidR="00725BA5" w:rsidDel="00027D05" w14:paraId="04D55A95" w14:textId="316F353B" w:rsidTr="00725BA5">
        <w:trPr>
          <w:del w:id="340" w:author="Miroslava Dziaková" w:date="2021-06-11T11:13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1A0968EE" w14:textId="4A30AD02" w:rsidR="00725BA5" w:rsidDel="00027D0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rPr>
                <w:del w:id="341" w:author="Miroslava Dziaková" w:date="2021-06-11T11:13:00Z"/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65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760B3E10" w14:textId="4869EF3B" w:rsidR="00725BA5" w:rsidDel="00027D0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342" w:author="Miroslava Dziaková" w:date="2021-06-11T11:13:00Z"/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2858D038" w14:textId="230B8B8B" w:rsidR="00725BA5" w:rsidDel="00027D0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343" w:author="Miroslava Dziaková" w:date="2021-06-11T11:13:00Z"/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7238B71A" w14:textId="0CF5168F" w:rsidR="00725BA5" w:rsidDel="00027D0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344" w:author="Miroslava Dziaková" w:date="2021-06-11T11:13:00Z"/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</w:tr>
      <w:tr w:rsidR="00725BA5" w:rsidDel="00027D05" w14:paraId="059ADA01" w14:textId="11A426B1" w:rsidTr="00725BA5">
        <w:trPr>
          <w:del w:id="345" w:author="Miroslava Dziaková" w:date="2021-06-11T11:13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0800BC9B" w14:textId="1259E4A4" w:rsidR="00725BA5" w:rsidDel="00027D0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rPr>
                <w:del w:id="346" w:author="Miroslava Dziaková" w:date="2021-06-11T11:13:00Z"/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65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1F503BCF" w14:textId="1DA510A4" w:rsidR="00725BA5" w:rsidDel="00027D0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347" w:author="Miroslava Dziaková" w:date="2021-06-11T11:13:00Z"/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64134233" w14:textId="607C2BBB" w:rsidR="00725BA5" w:rsidDel="00027D0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348" w:author="Miroslava Dziaková" w:date="2021-06-11T11:13:00Z"/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51DF7BBD" w14:textId="16A6A211" w:rsidR="00725BA5" w:rsidDel="00027D0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349" w:author="Miroslava Dziaková" w:date="2021-06-11T11:13:00Z"/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</w:tr>
      <w:tr w:rsidR="00725BA5" w:rsidDel="00027D05" w14:paraId="4FEDF060" w14:textId="4121D255" w:rsidTr="00725BA5">
        <w:trPr>
          <w:del w:id="350" w:author="Miroslava Dziaková" w:date="2021-06-11T11:13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20AA11C3" w14:textId="616D16D6" w:rsidR="00725BA5" w:rsidDel="00027D0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rPr>
                <w:del w:id="351" w:author="Miroslava Dziaková" w:date="2021-06-11T11:13:00Z"/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65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37781E90" w14:textId="3111F4F9" w:rsidR="00725BA5" w:rsidDel="00027D0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352" w:author="Miroslava Dziaková" w:date="2021-06-11T11:13:00Z"/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1639410C" w14:textId="18EFB725" w:rsidR="00725BA5" w:rsidDel="00027D0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353" w:author="Miroslava Dziaková" w:date="2021-06-11T11:13:00Z"/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2D812ED2" w14:textId="3F51D33E" w:rsidR="00725BA5" w:rsidDel="00027D0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354" w:author="Miroslava Dziaková" w:date="2021-06-11T11:13:00Z"/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</w:tr>
      <w:tr w:rsidR="00725BA5" w:rsidDel="00027D05" w14:paraId="6B81BE15" w14:textId="1E59D467" w:rsidTr="00725BA5">
        <w:trPr>
          <w:del w:id="355" w:author="Miroslava Dziaková" w:date="2021-06-11T11:13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762B74A7" w14:textId="498ED46E" w:rsidR="00725BA5" w:rsidDel="00027D0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rPr>
                <w:del w:id="356" w:author="Miroslava Dziaková" w:date="2021-06-11T11:13:00Z"/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65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7C272C71" w14:textId="077859BB" w:rsidR="00725BA5" w:rsidDel="00027D0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357" w:author="Miroslava Dziaková" w:date="2021-06-11T11:13:00Z"/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05E0DBF9" w14:textId="2F16FF46" w:rsidR="00725BA5" w:rsidDel="00027D0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358" w:author="Miroslava Dziaková" w:date="2021-06-11T11:13:00Z"/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1E6388BF" w14:textId="204BFDF1" w:rsidR="00725BA5" w:rsidDel="00027D0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359" w:author="Miroslava Dziaková" w:date="2021-06-11T11:13:00Z"/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</w:tr>
      <w:tr w:rsidR="00725BA5" w:rsidDel="00027D05" w14:paraId="63A636AC" w14:textId="0DB19A51" w:rsidTr="00725BA5">
        <w:trPr>
          <w:del w:id="360" w:author="Miroslava Dziaková" w:date="2021-06-11T11:13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6B661C65" w14:textId="773642B0" w:rsidR="00725BA5" w:rsidDel="00027D0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rPr>
                <w:del w:id="361" w:author="Miroslava Dziaková" w:date="2021-06-11T11:13:00Z"/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65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475C36C4" w14:textId="77A960E1" w:rsidR="00725BA5" w:rsidDel="00027D0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362" w:author="Miroslava Dziaková" w:date="2021-06-11T11:13:00Z"/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37ADE295" w14:textId="37F69D30" w:rsidR="00725BA5" w:rsidDel="00027D0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363" w:author="Miroslava Dziaková" w:date="2021-06-11T11:13:00Z"/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24DA3EC1" w14:textId="0AF90140" w:rsidR="00725BA5" w:rsidDel="00027D0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364" w:author="Miroslava Dziaková" w:date="2021-06-11T11:13:00Z"/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</w:tr>
      <w:tr w:rsidR="00725BA5" w:rsidDel="00027D05" w14:paraId="6EC6863A" w14:textId="7978DFBA" w:rsidTr="00725BA5">
        <w:trPr>
          <w:del w:id="365" w:author="Miroslava Dziaková" w:date="2021-06-11T11:13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7A8C460A" w14:textId="7179D364" w:rsidR="00725BA5" w:rsidDel="00027D0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rPr>
                <w:del w:id="366" w:author="Miroslava Dziaková" w:date="2021-06-11T11:13:00Z"/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65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7267DA80" w14:textId="69AF857B" w:rsidR="00725BA5" w:rsidDel="00027D0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367" w:author="Miroslava Dziaková" w:date="2021-06-11T11:13:00Z"/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15365DDC" w14:textId="0DA0BE17" w:rsidR="00725BA5" w:rsidDel="00027D0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368" w:author="Miroslava Dziaková" w:date="2021-06-11T11:13:00Z"/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61BB700D" w14:textId="6AA93C3D" w:rsidR="00725BA5" w:rsidDel="00027D0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369" w:author="Miroslava Dziaková" w:date="2021-06-11T11:13:00Z"/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</w:tr>
      <w:tr w:rsidR="00725BA5" w:rsidDel="00027D05" w14:paraId="674B0D73" w14:textId="565EC1DF" w:rsidTr="00725BA5">
        <w:trPr>
          <w:del w:id="370" w:author="Miroslava Dziaková" w:date="2021-06-11T11:13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5118414D" w14:textId="2D2BCE2B" w:rsidR="00725BA5" w:rsidDel="00027D0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rPr>
                <w:del w:id="371" w:author="Miroslava Dziaková" w:date="2021-06-11T11:13:00Z"/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65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2A8E05E9" w14:textId="04911B2C" w:rsidR="00725BA5" w:rsidDel="00027D0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372" w:author="Miroslava Dziaková" w:date="2021-06-11T11:13:00Z"/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25857471" w14:textId="4DCC0867" w:rsidR="00725BA5" w:rsidDel="00027D0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373" w:author="Miroslava Dziaková" w:date="2021-06-11T11:13:00Z"/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0BD0E0C1" w14:textId="276B31B5" w:rsidR="00725BA5" w:rsidDel="00027D0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374" w:author="Miroslava Dziaková" w:date="2021-06-11T11:13:00Z"/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</w:tr>
    </w:tbl>
    <w:p w14:paraId="3D61F321" w14:textId="1F4CA35D" w:rsidR="00C616C6" w:rsidDel="00027D05" w:rsidRDefault="00725BA5" w:rsidP="00C616C6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del w:id="375" w:author="Miroslava Dziaková" w:date="2021-06-11T11:13:00Z"/>
          <w:rFonts w:asciiTheme="minorHAnsi" w:hAnsiTheme="minorHAnsi" w:cstheme="minorHAnsi"/>
          <w:bCs/>
          <w:sz w:val="19"/>
          <w:szCs w:val="19"/>
        </w:rPr>
      </w:pPr>
      <w:del w:id="376" w:author="Miroslava Dziaková" w:date="2021-06-11T11:13:00Z">
        <w:r w:rsidRPr="00C616C6" w:rsidDel="00027D05">
          <w:rPr>
            <w:rFonts w:asciiTheme="minorHAnsi" w:hAnsiTheme="minorHAnsi" w:cstheme="minorHAnsi"/>
            <w:bCs/>
            <w:sz w:val="19"/>
            <w:szCs w:val="19"/>
          </w:rPr>
          <w:delText>Zoznam uchádzačov ktorí budú vyzvaní na vysvetlenie podľa §</w:delText>
        </w:r>
        <w:r w:rsidR="00DF75A3" w:rsidDel="00027D05">
          <w:rPr>
            <w:rFonts w:asciiTheme="minorHAnsi" w:hAnsiTheme="minorHAnsi" w:cstheme="minorHAnsi"/>
            <w:bCs/>
            <w:sz w:val="19"/>
            <w:szCs w:val="19"/>
          </w:rPr>
          <w:delText xml:space="preserve"> 53</w:delText>
        </w:r>
        <w:r w:rsidRPr="00C616C6" w:rsidDel="00027D05">
          <w:rPr>
            <w:rFonts w:asciiTheme="minorHAnsi" w:hAnsiTheme="minorHAnsi" w:cstheme="minorHAnsi"/>
            <w:bCs/>
            <w:sz w:val="19"/>
            <w:szCs w:val="19"/>
          </w:rPr>
          <w:delText xml:space="preserve"> ods. </w:delText>
        </w:r>
        <w:r w:rsidR="00DF75A3" w:rsidDel="00027D05">
          <w:rPr>
            <w:rFonts w:asciiTheme="minorHAnsi" w:hAnsiTheme="minorHAnsi" w:cstheme="minorHAnsi"/>
            <w:bCs/>
            <w:sz w:val="19"/>
            <w:szCs w:val="19"/>
          </w:rPr>
          <w:delText>1</w:delText>
        </w:r>
        <w:r w:rsidRPr="00C616C6" w:rsidDel="00027D05">
          <w:rPr>
            <w:rFonts w:asciiTheme="minorHAnsi" w:hAnsiTheme="minorHAnsi" w:cstheme="minorHAnsi"/>
            <w:bCs/>
            <w:sz w:val="19"/>
            <w:szCs w:val="19"/>
          </w:rPr>
          <w:delText xml:space="preserve"> ZVO:</w:delText>
        </w:r>
      </w:del>
    </w:p>
    <w:p w14:paraId="3A099D30" w14:textId="2EA3D50E" w:rsidR="00C616C6" w:rsidDel="00027D05" w:rsidRDefault="00725BA5" w:rsidP="00C616C6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del w:id="377" w:author="Miroslava Dziaková" w:date="2021-06-11T11:13:00Z"/>
          <w:rFonts w:asciiTheme="minorHAnsi" w:hAnsiTheme="minorHAnsi" w:cstheme="minorHAnsi"/>
          <w:bCs/>
          <w:sz w:val="19"/>
          <w:szCs w:val="19"/>
        </w:rPr>
      </w:pPr>
      <w:del w:id="378" w:author="Miroslava Dziaková" w:date="2021-06-11T11:13:00Z">
        <w:r w:rsidRPr="00C616C6" w:rsidDel="00027D05">
          <w:rPr>
            <w:rFonts w:asciiTheme="minorHAnsi" w:hAnsiTheme="minorHAnsi" w:cstheme="minorHAnsi"/>
            <w:bCs/>
            <w:sz w:val="19"/>
            <w:szCs w:val="19"/>
          </w:rPr>
          <w:delText xml:space="preserve">Zoznam vylúčených uchádzačov s uvedením dôvodu ich vylúčenia: </w:delText>
        </w:r>
      </w:del>
    </w:p>
    <w:p w14:paraId="4CDB461D" w14:textId="558CD29D" w:rsidR="00C616C6" w:rsidDel="00027D05" w:rsidRDefault="00725BA5" w:rsidP="00C616C6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276" w:lineRule="auto"/>
        <w:ind w:left="426"/>
        <w:jc w:val="both"/>
        <w:rPr>
          <w:del w:id="379" w:author="Miroslava Dziaková" w:date="2021-06-11T11:13:00Z"/>
          <w:rFonts w:asciiTheme="minorHAnsi" w:hAnsiTheme="minorHAnsi" w:cstheme="minorHAnsi"/>
          <w:bCs/>
          <w:sz w:val="19"/>
          <w:szCs w:val="19"/>
        </w:rPr>
      </w:pPr>
      <w:del w:id="380" w:author="Miroslava Dziaková" w:date="2021-06-11T11:13:00Z">
        <w:r w:rsidRPr="00C616C6" w:rsidDel="00027D05">
          <w:rPr>
            <w:rFonts w:asciiTheme="minorHAnsi" w:hAnsiTheme="minorHAnsi" w:cstheme="minorHAnsi"/>
            <w:bCs/>
            <w:sz w:val="19"/>
            <w:szCs w:val="19"/>
          </w:rPr>
          <w:lastRenderedPageBreak/>
          <w:delText>Záznam z osobnej konzultácie na účely vysvetlenia predloženého odôvodnenia mimoriadne nízkej ponuky podpísaný všetkými účastníkmi:</w:delText>
        </w:r>
      </w:del>
    </w:p>
    <w:p w14:paraId="72225310" w14:textId="3B13CF8B" w:rsidR="00C616C6" w:rsidDel="00027D05" w:rsidRDefault="00725BA5" w:rsidP="00C616C6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del w:id="381" w:author="Miroslava Dziaková" w:date="2021-06-11T11:13:00Z"/>
          <w:rFonts w:asciiTheme="minorHAnsi" w:hAnsiTheme="minorHAnsi" w:cstheme="minorHAnsi"/>
          <w:bCs/>
          <w:sz w:val="19"/>
          <w:szCs w:val="19"/>
        </w:rPr>
      </w:pPr>
      <w:del w:id="382" w:author="Miroslava Dziaková" w:date="2021-06-11T11:13:00Z">
        <w:r w:rsidRPr="00C616C6" w:rsidDel="00027D05">
          <w:rPr>
            <w:rFonts w:asciiTheme="minorHAnsi" w:hAnsiTheme="minorHAnsi" w:cstheme="minorHAnsi"/>
            <w:bCs/>
            <w:sz w:val="19"/>
            <w:szCs w:val="19"/>
          </w:rPr>
          <w:delText>Dôvody vyl</w:delText>
        </w:r>
        <w:r w:rsidR="00C616C6" w:rsidRPr="00C616C6" w:rsidDel="00027D05">
          <w:rPr>
            <w:rFonts w:asciiTheme="minorHAnsi" w:hAnsiTheme="minorHAnsi" w:cstheme="minorHAnsi"/>
            <w:bCs/>
            <w:sz w:val="19"/>
            <w:szCs w:val="19"/>
          </w:rPr>
          <w:delText>účenia mimoriadne nízkych ponúk</w:delText>
        </w:r>
        <w:r w:rsidRPr="00C616C6" w:rsidDel="00027D05">
          <w:rPr>
            <w:rFonts w:asciiTheme="minorHAnsi" w:hAnsiTheme="minorHAnsi" w:cstheme="minorHAnsi"/>
            <w:bCs/>
            <w:sz w:val="19"/>
            <w:szCs w:val="19"/>
          </w:rPr>
          <w:delText>:</w:delText>
        </w:r>
      </w:del>
    </w:p>
    <w:p w14:paraId="6B5576C5" w14:textId="68038380" w:rsidR="00C616C6" w:rsidDel="00027D05" w:rsidRDefault="00725BA5" w:rsidP="00C616C6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del w:id="383" w:author="Miroslava Dziaková" w:date="2021-06-11T11:13:00Z"/>
          <w:rFonts w:asciiTheme="minorHAnsi" w:hAnsiTheme="minorHAnsi" w:cstheme="minorHAnsi"/>
          <w:bCs/>
          <w:sz w:val="19"/>
          <w:szCs w:val="19"/>
        </w:rPr>
      </w:pPr>
      <w:del w:id="384" w:author="Miroslava Dziaková" w:date="2021-06-11T11:13:00Z">
        <w:r w:rsidRPr="00C616C6" w:rsidDel="00027D05">
          <w:rPr>
            <w:rFonts w:asciiTheme="minorHAnsi" w:hAnsiTheme="minorHAnsi" w:cstheme="minorHAnsi"/>
            <w:bCs/>
            <w:sz w:val="19"/>
            <w:szCs w:val="19"/>
          </w:rPr>
          <w:delText>Ak ide o verejnú súťaž informácie o vyhodnotení splnenia podmienok účasti:</w:delText>
        </w:r>
      </w:del>
    </w:p>
    <w:p w14:paraId="767A288C" w14:textId="39D54DB5" w:rsidR="00C616C6" w:rsidDel="00027D05" w:rsidRDefault="00725BA5" w:rsidP="00C616C6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del w:id="385" w:author="Miroslava Dziaková" w:date="2021-06-11T11:13:00Z"/>
          <w:rFonts w:asciiTheme="minorHAnsi" w:hAnsiTheme="minorHAnsi" w:cstheme="minorHAnsi"/>
          <w:bCs/>
          <w:sz w:val="19"/>
          <w:szCs w:val="19"/>
        </w:rPr>
      </w:pPr>
      <w:del w:id="386" w:author="Miroslava Dziaková" w:date="2021-06-11T11:13:00Z">
        <w:r w:rsidRPr="00C616C6" w:rsidDel="00027D05">
          <w:rPr>
            <w:rFonts w:asciiTheme="minorHAnsi" w:hAnsiTheme="minorHAnsi" w:cstheme="minorHAnsi"/>
            <w:bCs/>
            <w:sz w:val="19"/>
            <w:szCs w:val="19"/>
          </w:rPr>
          <w:delText>Dôvody, pre ktoré člen komisie odmietol podpísať zápisnicu alebo podpísal zápisnicu s výhradou:</w:delText>
        </w:r>
      </w:del>
    </w:p>
    <w:p w14:paraId="7DF4DF00" w14:textId="3C422AC8" w:rsidR="00EC1D7C" w:rsidDel="00027D05" w:rsidRDefault="00725BA5" w:rsidP="00C616C6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del w:id="387" w:author="Miroslava Dziaková" w:date="2021-06-11T11:13:00Z"/>
          <w:rFonts w:asciiTheme="minorHAnsi" w:hAnsiTheme="minorHAnsi" w:cstheme="minorHAnsi"/>
          <w:bCs/>
          <w:sz w:val="19"/>
          <w:szCs w:val="19"/>
        </w:rPr>
      </w:pPr>
      <w:del w:id="388" w:author="Miroslava Dziaková" w:date="2021-06-11T11:13:00Z">
        <w:r w:rsidRPr="00C616C6" w:rsidDel="00027D05">
          <w:rPr>
            <w:rFonts w:asciiTheme="minorHAnsi" w:hAnsiTheme="minorHAnsi" w:cstheme="minorHAnsi"/>
            <w:bCs/>
            <w:sz w:val="19"/>
            <w:szCs w:val="19"/>
          </w:rPr>
          <w:delText>Záver vyhodnotenia ponúk:</w:delText>
        </w:r>
      </w:del>
    </w:p>
    <w:p w14:paraId="48ED329D" w14:textId="512B9C33" w:rsidR="00C616C6" w:rsidRPr="00C616C6" w:rsidDel="00027D05" w:rsidRDefault="00C616C6" w:rsidP="00C616C6">
      <w:pPr>
        <w:autoSpaceDE w:val="0"/>
        <w:autoSpaceDN w:val="0"/>
        <w:adjustRightInd w:val="0"/>
        <w:spacing w:before="80" w:line="276" w:lineRule="auto"/>
        <w:jc w:val="both"/>
        <w:rPr>
          <w:del w:id="389" w:author="Miroslava Dziaková" w:date="2021-06-11T11:13:00Z"/>
          <w:rFonts w:asciiTheme="minorHAnsi" w:hAnsiTheme="minorHAnsi" w:cstheme="minorHAnsi"/>
          <w:bCs/>
          <w:szCs w:val="19"/>
        </w:rPr>
      </w:pPr>
      <w:del w:id="390" w:author="Miroslava Dziaková" w:date="2021-06-11T11:13:00Z">
        <w:r w:rsidRPr="00C616C6" w:rsidDel="00027D05">
          <w:rPr>
            <w:rFonts w:asciiTheme="minorHAnsi" w:hAnsiTheme="minorHAnsi" w:cstheme="minorHAnsi"/>
            <w:bCs/>
            <w:szCs w:val="19"/>
          </w:rPr>
          <w:delText>Členovia komisie na vyhodnotenie ponúk vyhlasujú, že táto zápisnica zodpovedá skutočnosti, čo potvrdzujú svojim podpisom na prezenčnej listine, ktorá tvorí neoddeliteľnú prílohu č. 1 tejto zápisnice.</w:delText>
        </w:r>
      </w:del>
    </w:p>
    <w:p w14:paraId="6A09669D" w14:textId="11143349" w:rsidR="00C616C6" w:rsidDel="00027D05" w:rsidRDefault="00C616C6" w:rsidP="00C616C6">
      <w:pPr>
        <w:autoSpaceDE w:val="0"/>
        <w:autoSpaceDN w:val="0"/>
        <w:adjustRightInd w:val="0"/>
        <w:spacing w:before="80" w:line="276" w:lineRule="auto"/>
        <w:jc w:val="both"/>
        <w:rPr>
          <w:del w:id="391" w:author="Miroslava Dziaková" w:date="2021-06-11T11:13:00Z"/>
          <w:rFonts w:asciiTheme="minorHAnsi" w:hAnsiTheme="minorHAnsi" w:cstheme="minorHAnsi"/>
          <w:bCs/>
          <w:szCs w:val="19"/>
        </w:rPr>
      </w:pPr>
    </w:p>
    <w:p w14:paraId="28ADC842" w14:textId="56CE6FAB" w:rsidR="00C616C6" w:rsidDel="00027D05" w:rsidRDefault="00C616C6" w:rsidP="00C616C6">
      <w:pPr>
        <w:autoSpaceDE w:val="0"/>
        <w:autoSpaceDN w:val="0"/>
        <w:adjustRightInd w:val="0"/>
        <w:spacing w:before="80" w:line="276" w:lineRule="auto"/>
        <w:jc w:val="both"/>
        <w:rPr>
          <w:del w:id="392" w:author="Miroslava Dziaková" w:date="2021-06-11T11:13:00Z"/>
          <w:rFonts w:asciiTheme="minorHAnsi" w:hAnsiTheme="minorHAnsi" w:cstheme="minorHAnsi"/>
          <w:bCs/>
          <w:szCs w:val="19"/>
        </w:rPr>
      </w:pPr>
      <w:del w:id="393" w:author="Miroslava Dziaková" w:date="2021-06-11T11:13:00Z">
        <w:r w:rsidRPr="00C616C6" w:rsidDel="00027D05">
          <w:rPr>
            <w:rFonts w:asciiTheme="minorHAnsi" w:hAnsiTheme="minorHAnsi" w:cstheme="minorHAnsi"/>
            <w:bCs/>
            <w:szCs w:val="19"/>
          </w:rPr>
          <w:delText>Mená a podpisy členov komisie:</w:delText>
        </w:r>
      </w:del>
    </w:p>
    <w:p w14:paraId="2B757CA9" w14:textId="489EC791" w:rsidR="00C616C6" w:rsidDel="00027D05" w:rsidRDefault="00C616C6" w:rsidP="00C616C6">
      <w:pPr>
        <w:autoSpaceDE w:val="0"/>
        <w:autoSpaceDN w:val="0"/>
        <w:adjustRightInd w:val="0"/>
        <w:spacing w:before="80" w:line="276" w:lineRule="auto"/>
        <w:jc w:val="both"/>
        <w:rPr>
          <w:del w:id="394" w:author="Miroslava Dziaková" w:date="2021-06-11T11:13:00Z"/>
          <w:rFonts w:asciiTheme="minorHAnsi" w:hAnsiTheme="minorHAnsi" w:cstheme="minorHAnsi"/>
          <w:bCs/>
          <w:szCs w:val="19"/>
        </w:rPr>
      </w:pPr>
    </w:p>
    <w:p w14:paraId="05B292C5" w14:textId="5AB2DDCE" w:rsidR="00C616C6" w:rsidDel="00027D05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del w:id="395" w:author="Miroslava Dziaková" w:date="2021-06-11T11:13:00Z"/>
          <w:rFonts w:asciiTheme="minorHAnsi" w:hAnsiTheme="minorHAnsi" w:cstheme="minorHAnsi"/>
          <w:bCs/>
          <w:szCs w:val="19"/>
        </w:rPr>
      </w:pPr>
      <w:del w:id="396" w:author="Miroslava Dziaková" w:date="2021-06-11T11:13:00Z">
        <w:r w:rsidDel="00027D05">
          <w:rPr>
            <w:rFonts w:asciiTheme="minorHAnsi" w:hAnsiTheme="minorHAnsi" w:cstheme="minorHAnsi"/>
            <w:bCs/>
            <w:szCs w:val="19"/>
          </w:rPr>
          <w:delText>Meno, priezvisko, člen komisie s/bez práva vyhodnocovania:</w:delText>
        </w:r>
        <w:r w:rsidDel="00027D05">
          <w:rPr>
            <w:rFonts w:asciiTheme="minorHAnsi" w:hAnsiTheme="minorHAnsi" w:cstheme="minorHAnsi"/>
            <w:bCs/>
            <w:szCs w:val="19"/>
          </w:rPr>
          <w:tab/>
          <w:delText>……………………………………</w:delText>
        </w:r>
      </w:del>
    </w:p>
    <w:p w14:paraId="0A2F2315" w14:textId="1F558B7C" w:rsidR="00C616C6" w:rsidRPr="00C616C6" w:rsidDel="00027D05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del w:id="397" w:author="Miroslava Dziaková" w:date="2021-06-11T11:13:00Z"/>
          <w:rFonts w:asciiTheme="minorHAnsi" w:hAnsiTheme="minorHAnsi" w:cstheme="minorHAnsi"/>
          <w:bCs/>
          <w:szCs w:val="19"/>
        </w:rPr>
      </w:pPr>
      <w:del w:id="398" w:author="Miroslava Dziaková" w:date="2021-06-11T11:13:00Z">
        <w:r w:rsidDel="00027D05">
          <w:rPr>
            <w:rFonts w:asciiTheme="minorHAnsi" w:hAnsiTheme="minorHAnsi" w:cstheme="minorHAnsi"/>
            <w:bCs/>
            <w:szCs w:val="19"/>
          </w:rPr>
          <w:delText>Meno, priezvisko, člen komisie s/bez práva vyhodnocovania:</w:delText>
        </w:r>
        <w:r w:rsidDel="00027D05">
          <w:rPr>
            <w:rFonts w:asciiTheme="minorHAnsi" w:hAnsiTheme="minorHAnsi" w:cstheme="minorHAnsi"/>
            <w:bCs/>
            <w:szCs w:val="19"/>
          </w:rPr>
          <w:tab/>
          <w:delText>……………………………………</w:delText>
        </w:r>
      </w:del>
    </w:p>
    <w:p w14:paraId="4D61A2E9" w14:textId="14CE4520" w:rsidR="00C616C6" w:rsidRPr="00C616C6" w:rsidDel="00027D05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del w:id="399" w:author="Miroslava Dziaková" w:date="2021-06-11T11:13:00Z"/>
          <w:rFonts w:asciiTheme="minorHAnsi" w:hAnsiTheme="minorHAnsi" w:cstheme="minorHAnsi"/>
          <w:bCs/>
          <w:szCs w:val="19"/>
        </w:rPr>
      </w:pPr>
      <w:del w:id="400" w:author="Miroslava Dziaková" w:date="2021-06-11T11:13:00Z">
        <w:r w:rsidDel="00027D05">
          <w:rPr>
            <w:rFonts w:asciiTheme="minorHAnsi" w:hAnsiTheme="minorHAnsi" w:cstheme="minorHAnsi"/>
            <w:bCs/>
            <w:szCs w:val="19"/>
          </w:rPr>
          <w:delText>Meno, priezvisko, člen komisie s/bez práva vyhodnocovania:</w:delText>
        </w:r>
        <w:r w:rsidDel="00027D05">
          <w:rPr>
            <w:rFonts w:asciiTheme="minorHAnsi" w:hAnsiTheme="minorHAnsi" w:cstheme="minorHAnsi"/>
            <w:bCs/>
            <w:szCs w:val="19"/>
          </w:rPr>
          <w:tab/>
          <w:delText>……………………………………</w:delText>
        </w:r>
      </w:del>
    </w:p>
    <w:p w14:paraId="35B3AD05" w14:textId="67F1D54A" w:rsidR="00C616C6" w:rsidDel="00027D05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del w:id="401" w:author="Miroslava Dziaková" w:date="2021-06-11T11:13:00Z"/>
          <w:rFonts w:asciiTheme="minorHAnsi" w:hAnsiTheme="minorHAnsi" w:cstheme="minorHAnsi"/>
          <w:bCs/>
          <w:szCs w:val="19"/>
        </w:rPr>
      </w:pPr>
      <w:del w:id="402" w:author="Miroslava Dziaková" w:date="2021-06-11T11:13:00Z">
        <w:r w:rsidDel="00027D05">
          <w:rPr>
            <w:rFonts w:asciiTheme="minorHAnsi" w:hAnsiTheme="minorHAnsi" w:cstheme="minorHAnsi"/>
            <w:bCs/>
            <w:szCs w:val="19"/>
          </w:rPr>
          <w:delText>Meno, priezvisko, člen komisie s/bez práva vyhodnocovania:</w:delText>
        </w:r>
        <w:r w:rsidDel="00027D05">
          <w:rPr>
            <w:rFonts w:asciiTheme="minorHAnsi" w:hAnsiTheme="minorHAnsi" w:cstheme="minorHAnsi"/>
            <w:bCs/>
            <w:szCs w:val="19"/>
          </w:rPr>
          <w:tab/>
          <w:delText>……………………………………</w:delText>
        </w:r>
      </w:del>
    </w:p>
    <w:p w14:paraId="554872E3" w14:textId="43907610" w:rsidR="00C616C6" w:rsidDel="00027D05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del w:id="403" w:author="Miroslava Dziaková" w:date="2021-06-11T11:13:00Z"/>
          <w:rFonts w:asciiTheme="minorHAnsi" w:hAnsiTheme="minorHAnsi" w:cstheme="minorHAnsi"/>
          <w:bCs/>
          <w:szCs w:val="19"/>
        </w:rPr>
      </w:pPr>
    </w:p>
    <w:p w14:paraId="576C4ED3" w14:textId="180E1929" w:rsidR="00C616C6" w:rsidDel="00027D05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del w:id="404" w:author="Miroslava Dziaková" w:date="2021-06-11T11:13:00Z"/>
          <w:rFonts w:asciiTheme="minorHAnsi" w:hAnsiTheme="minorHAnsi" w:cstheme="minorHAnsi"/>
          <w:bCs/>
          <w:szCs w:val="19"/>
        </w:rPr>
      </w:pPr>
    </w:p>
    <w:p w14:paraId="6B7615C7" w14:textId="2EE64E8E" w:rsidR="00C616C6" w:rsidRPr="00C616C6" w:rsidDel="00027D05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del w:id="405" w:author="Miroslava Dziaková" w:date="2021-06-11T11:13:00Z"/>
          <w:rFonts w:asciiTheme="minorHAnsi" w:hAnsiTheme="minorHAnsi" w:cstheme="minorHAnsi"/>
          <w:bCs/>
          <w:szCs w:val="19"/>
        </w:rPr>
      </w:pPr>
      <w:del w:id="406" w:author="Miroslava Dziaková" w:date="2021-06-11T11:13:00Z">
        <w:r w:rsidRPr="00C616C6" w:rsidDel="00027D05">
          <w:rPr>
            <w:rFonts w:asciiTheme="minorHAnsi" w:hAnsiTheme="minorHAnsi" w:cstheme="minorHAnsi"/>
            <w:bCs/>
            <w:szCs w:val="19"/>
          </w:rPr>
          <w:delText xml:space="preserve">Miesto a dátum vypracovania zápisnice: </w:delText>
        </w:r>
      </w:del>
    </w:p>
    <w:p w14:paraId="0BE6AE56" w14:textId="54607BC5" w:rsidR="00C616C6" w:rsidDel="00027D05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del w:id="407" w:author="Miroslava Dziaková" w:date="2021-06-11T11:13:00Z"/>
          <w:rFonts w:asciiTheme="minorHAnsi" w:hAnsiTheme="minorHAnsi" w:cstheme="minorHAnsi"/>
          <w:bCs/>
          <w:szCs w:val="19"/>
        </w:rPr>
      </w:pPr>
    </w:p>
    <w:p w14:paraId="2BBAD9D5" w14:textId="14791AC6" w:rsidR="00C616C6" w:rsidDel="00027D05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del w:id="408" w:author="Miroslava Dziaková" w:date="2021-06-11T11:13:00Z"/>
          <w:rFonts w:asciiTheme="minorHAnsi" w:hAnsiTheme="minorHAnsi" w:cstheme="minorHAnsi"/>
          <w:bCs/>
          <w:szCs w:val="19"/>
        </w:rPr>
      </w:pPr>
    </w:p>
    <w:p w14:paraId="3A4389E2" w14:textId="0504C81E" w:rsidR="00C616C6" w:rsidDel="00027D05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del w:id="409" w:author="Miroslava Dziaková" w:date="2021-06-11T11:13:00Z"/>
          <w:rFonts w:asciiTheme="minorHAnsi" w:hAnsiTheme="minorHAnsi" w:cstheme="minorHAnsi"/>
          <w:bCs/>
          <w:szCs w:val="19"/>
        </w:rPr>
      </w:pPr>
    </w:p>
    <w:p w14:paraId="4C0D8435" w14:textId="237DE47E" w:rsidR="00C616C6" w:rsidDel="00027D05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del w:id="410" w:author="Miroslava Dziaková" w:date="2021-06-11T11:13:00Z"/>
          <w:rFonts w:asciiTheme="minorHAnsi" w:hAnsiTheme="minorHAnsi" w:cstheme="minorHAnsi"/>
          <w:bCs/>
          <w:szCs w:val="19"/>
        </w:rPr>
      </w:pPr>
    </w:p>
    <w:p w14:paraId="3D95CEAE" w14:textId="2FB37517" w:rsidR="00C616C6" w:rsidDel="00027D05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del w:id="411" w:author="Miroslava Dziaková" w:date="2021-06-11T11:13:00Z"/>
          <w:rFonts w:asciiTheme="minorHAnsi" w:hAnsiTheme="minorHAnsi" w:cstheme="minorHAnsi"/>
          <w:bCs/>
          <w:szCs w:val="19"/>
        </w:rPr>
      </w:pPr>
    </w:p>
    <w:p w14:paraId="3726B27E" w14:textId="129FB97E" w:rsidR="00C616C6" w:rsidDel="00027D05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del w:id="412" w:author="Miroslava Dziaková" w:date="2021-06-11T11:13:00Z"/>
          <w:rFonts w:asciiTheme="minorHAnsi" w:hAnsiTheme="minorHAnsi" w:cstheme="minorHAnsi"/>
          <w:bCs/>
          <w:szCs w:val="19"/>
        </w:rPr>
      </w:pPr>
    </w:p>
    <w:p w14:paraId="629A57F9" w14:textId="149BCADA" w:rsidR="00C616C6" w:rsidDel="00027D05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del w:id="413" w:author="Miroslava Dziaková" w:date="2021-06-11T11:13:00Z"/>
          <w:rFonts w:asciiTheme="minorHAnsi" w:hAnsiTheme="minorHAnsi" w:cstheme="minorHAnsi"/>
          <w:bCs/>
          <w:szCs w:val="19"/>
        </w:rPr>
      </w:pPr>
    </w:p>
    <w:p w14:paraId="562DE13E" w14:textId="37C1C9E3" w:rsidR="00C616C6" w:rsidDel="00027D05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del w:id="414" w:author="Miroslava Dziaková" w:date="2021-06-11T11:13:00Z"/>
          <w:rFonts w:asciiTheme="minorHAnsi" w:hAnsiTheme="minorHAnsi" w:cstheme="minorHAnsi"/>
          <w:bCs/>
          <w:szCs w:val="19"/>
        </w:rPr>
      </w:pPr>
    </w:p>
    <w:p w14:paraId="3926F60B" w14:textId="206AE840" w:rsidR="00C616C6" w:rsidDel="00027D05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del w:id="415" w:author="Miroslava Dziaková" w:date="2021-06-11T11:13:00Z"/>
          <w:rFonts w:asciiTheme="minorHAnsi" w:hAnsiTheme="minorHAnsi" w:cstheme="minorHAnsi"/>
          <w:bCs/>
          <w:szCs w:val="19"/>
        </w:rPr>
      </w:pPr>
    </w:p>
    <w:p w14:paraId="7118D5C2" w14:textId="3EEAE7E6" w:rsidR="00C616C6" w:rsidRPr="00C616C6" w:rsidDel="00027D05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del w:id="416" w:author="Miroslava Dziaková" w:date="2021-06-11T11:13:00Z"/>
          <w:rFonts w:asciiTheme="minorHAnsi" w:hAnsiTheme="minorHAnsi" w:cstheme="minorHAnsi"/>
          <w:bCs/>
          <w:szCs w:val="19"/>
        </w:rPr>
      </w:pPr>
      <w:del w:id="417" w:author="Miroslava Dziaková" w:date="2021-06-11T11:13:00Z">
        <w:r w:rsidRPr="00C616C6" w:rsidDel="00027D05">
          <w:rPr>
            <w:rFonts w:asciiTheme="minorHAnsi" w:hAnsiTheme="minorHAnsi" w:cstheme="minorHAnsi"/>
            <w:bCs/>
            <w:szCs w:val="19"/>
          </w:rPr>
          <w:delText>Prílohy:</w:delText>
        </w:r>
      </w:del>
    </w:p>
    <w:p w14:paraId="0DA19072" w14:textId="77777777" w:rsidR="00C616C6" w:rsidRPr="00C616C6" w:rsidRDefault="00C616C6" w:rsidP="00C616C6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</w:p>
    <w:sectPr w:rsidR="00C616C6" w:rsidRPr="00C616C6" w:rsidSect="00C2680B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44D6F1" w14:textId="77777777" w:rsidR="00067494" w:rsidRDefault="00067494">
      <w:r>
        <w:separator/>
      </w:r>
    </w:p>
    <w:p w14:paraId="53F68330" w14:textId="77777777" w:rsidR="00067494" w:rsidRDefault="00067494"/>
  </w:endnote>
  <w:endnote w:type="continuationSeparator" w:id="0">
    <w:p w14:paraId="13C6A9A6" w14:textId="77777777" w:rsidR="00067494" w:rsidRDefault="00067494">
      <w:r>
        <w:continuationSeparator/>
      </w:r>
    </w:p>
    <w:p w14:paraId="4766FEB3" w14:textId="77777777" w:rsidR="00067494" w:rsidRDefault="00067494"/>
  </w:endnote>
  <w:endnote w:type="continuationNotice" w:id="1">
    <w:p w14:paraId="784C3744" w14:textId="77777777" w:rsidR="00067494" w:rsidRDefault="0006749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altName w:val="Times New Roman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 Condense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altName w:val="Segoe UI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altName w:val="Arial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7481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8C79CA" w14:textId="77777777" w:rsidR="007D72B9" w:rsidRPr="00035C1B" w:rsidRDefault="007D72B9" w:rsidP="007D72B9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</w:p>
  <w:p w14:paraId="3FF8420D" w14:textId="1B0BABA5" w:rsidR="007D72B9" w:rsidRPr="00035C1B" w:rsidRDefault="00C527AB" w:rsidP="00C527AB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18"/>
        <w:szCs w:val="18"/>
      </w:rPr>
    </w:pPr>
    <w:r>
      <w:rPr>
        <w:i/>
        <w:sz w:val="20"/>
        <w:szCs w:val="20"/>
      </w:rPr>
      <w:t xml:space="preserve">Platnosť: </w:t>
    </w:r>
    <w:ins w:id="418" w:author="Miroslava Dziaková" w:date="2021-06-11T11:21:00Z">
      <w:r w:rsidR="0027481F">
        <w:rPr>
          <w:i/>
          <w:sz w:val="20"/>
          <w:szCs w:val="20"/>
        </w:rPr>
        <w:t>15</w:t>
      </w:r>
    </w:ins>
    <w:del w:id="419" w:author="Miroslava Dziaková" w:date="2021-06-11T11:21:00Z">
      <w:r w:rsidR="007D0262" w:rsidDel="0027481F">
        <w:rPr>
          <w:i/>
          <w:sz w:val="20"/>
          <w:szCs w:val="20"/>
        </w:rPr>
        <w:delText>02</w:delText>
      </w:r>
    </w:del>
    <w:r w:rsidR="00D057CC">
      <w:rPr>
        <w:i/>
        <w:sz w:val="20"/>
        <w:szCs w:val="20"/>
      </w:rPr>
      <w:t>.</w:t>
    </w:r>
    <w:ins w:id="420" w:author="Miroslava Dziaková" w:date="2021-06-11T11:21:00Z">
      <w:r w:rsidR="0027481F">
        <w:rPr>
          <w:i/>
          <w:sz w:val="20"/>
          <w:szCs w:val="20"/>
        </w:rPr>
        <w:t>06</w:t>
      </w:r>
    </w:ins>
    <w:del w:id="421" w:author="Miroslava Dziaková" w:date="2021-06-11T11:21:00Z">
      <w:r w:rsidR="007D0262" w:rsidDel="0027481F">
        <w:rPr>
          <w:i/>
          <w:sz w:val="20"/>
          <w:szCs w:val="20"/>
        </w:rPr>
        <w:delText>11</w:delText>
      </w:r>
    </w:del>
    <w:r w:rsidR="00D057CC">
      <w:rPr>
        <w:i/>
        <w:sz w:val="20"/>
        <w:szCs w:val="20"/>
      </w:rPr>
      <w:t>.20</w:t>
    </w:r>
    <w:ins w:id="422" w:author="Miroslava Dziaková" w:date="2021-06-11T11:21:00Z">
      <w:r w:rsidR="0027481F">
        <w:rPr>
          <w:i/>
          <w:sz w:val="20"/>
          <w:szCs w:val="20"/>
        </w:rPr>
        <w:t>21</w:t>
      </w:r>
    </w:ins>
    <w:del w:id="423" w:author="Miroslava Dziaková" w:date="2021-06-11T11:21:00Z">
      <w:r w:rsidR="00D057CC" w:rsidDel="0027481F">
        <w:rPr>
          <w:i/>
          <w:sz w:val="20"/>
          <w:szCs w:val="20"/>
        </w:rPr>
        <w:delText>16</w:delText>
      </w:r>
    </w:del>
    <w:r>
      <w:rPr>
        <w:i/>
        <w:sz w:val="20"/>
        <w:szCs w:val="20"/>
      </w:rPr>
      <w:t xml:space="preserve">, účinnosť: </w:t>
    </w:r>
    <w:ins w:id="424" w:author="Miroslava Dziaková" w:date="2021-06-11T11:21:00Z">
      <w:r w:rsidR="0027481F">
        <w:rPr>
          <w:i/>
          <w:sz w:val="20"/>
          <w:szCs w:val="20"/>
        </w:rPr>
        <w:t>15</w:t>
      </w:r>
    </w:ins>
    <w:del w:id="425" w:author="Miroslava Dziaková" w:date="2021-06-11T11:21:00Z">
      <w:r w:rsidR="007D0262" w:rsidDel="0027481F">
        <w:rPr>
          <w:i/>
          <w:sz w:val="20"/>
          <w:szCs w:val="20"/>
        </w:rPr>
        <w:delText>02</w:delText>
      </w:r>
    </w:del>
    <w:r w:rsidR="00D057CC">
      <w:rPr>
        <w:i/>
        <w:sz w:val="20"/>
        <w:szCs w:val="20"/>
      </w:rPr>
      <w:t>.</w:t>
    </w:r>
    <w:ins w:id="426" w:author="Miroslava Dziaková" w:date="2021-06-11T11:21:00Z">
      <w:r w:rsidR="0027481F">
        <w:rPr>
          <w:i/>
          <w:sz w:val="20"/>
          <w:szCs w:val="20"/>
        </w:rPr>
        <w:t>06</w:t>
      </w:r>
    </w:ins>
    <w:del w:id="427" w:author="Miroslava Dziaková" w:date="2021-06-11T11:21:00Z">
      <w:r w:rsidR="007D0262" w:rsidDel="0027481F">
        <w:rPr>
          <w:i/>
          <w:sz w:val="20"/>
          <w:szCs w:val="20"/>
        </w:rPr>
        <w:delText>11</w:delText>
      </w:r>
    </w:del>
    <w:r w:rsidR="00D057CC">
      <w:rPr>
        <w:i/>
        <w:sz w:val="20"/>
        <w:szCs w:val="20"/>
      </w:rPr>
      <w:t>.20</w:t>
    </w:r>
    <w:ins w:id="428" w:author="Miroslava Dziaková" w:date="2021-06-11T11:21:00Z">
      <w:r w:rsidR="0027481F">
        <w:rPr>
          <w:i/>
          <w:sz w:val="20"/>
          <w:szCs w:val="20"/>
        </w:rPr>
        <w:t>21</w:t>
      </w:r>
    </w:ins>
    <w:del w:id="429" w:author="Miroslava Dziaková" w:date="2021-06-11T11:21:00Z">
      <w:r w:rsidR="00D057CC" w:rsidDel="0027481F">
        <w:rPr>
          <w:i/>
          <w:sz w:val="20"/>
          <w:szCs w:val="20"/>
        </w:rPr>
        <w:delText>16</w:delText>
      </w:r>
    </w:del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C00F95" w14:textId="77777777" w:rsidR="00067494" w:rsidRDefault="00067494">
      <w:r>
        <w:separator/>
      </w:r>
    </w:p>
    <w:p w14:paraId="78228265" w14:textId="77777777" w:rsidR="00067494" w:rsidRDefault="00067494"/>
  </w:footnote>
  <w:footnote w:type="continuationSeparator" w:id="0">
    <w:p w14:paraId="6AAB4459" w14:textId="77777777" w:rsidR="00067494" w:rsidRDefault="00067494">
      <w:r>
        <w:continuationSeparator/>
      </w:r>
    </w:p>
    <w:p w14:paraId="476A0D75" w14:textId="77777777" w:rsidR="00067494" w:rsidRDefault="00067494"/>
  </w:footnote>
  <w:footnote w:type="continuationNotice" w:id="1">
    <w:p w14:paraId="07CF192E" w14:textId="77777777" w:rsidR="00067494" w:rsidRDefault="00067494"/>
  </w:footnote>
  <w:footnote w:id="2">
    <w:p w14:paraId="34E130EE" w14:textId="77777777" w:rsidR="00027D05" w:rsidRPr="0002303C" w:rsidRDefault="00027D05" w:rsidP="00027D05">
      <w:pPr>
        <w:pStyle w:val="Textpoznmkypodiarou"/>
        <w:jc w:val="both"/>
        <w:rPr>
          <w:ins w:id="188" w:author="Miroslava Dziaková" w:date="2021-06-11T11:13:00Z"/>
          <w:rFonts w:ascii="Times New Roman" w:hAnsi="Times New Roman"/>
        </w:rPr>
      </w:pPr>
      <w:ins w:id="189" w:author="Miroslava Dziaková" w:date="2021-06-11T11:13:00Z">
        <w:r w:rsidRPr="0002303C">
          <w:rPr>
            <w:rStyle w:val="Odkaznapoznmkupodiarou"/>
            <w:rFonts w:ascii="Times New Roman" w:hAnsi="Times New Roman"/>
          </w:rPr>
          <w:footnoteRef/>
        </w:r>
        <w:r w:rsidRPr="0002303C">
          <w:rPr>
            <w:rFonts w:ascii="Times New Roman" w:hAnsi="Times New Roman"/>
          </w:rPr>
          <w:t xml:space="preserve"> Uvedie sa aj číslo podľa poradia v prípade, že bolo s ohľadom na vysvetľovanie podľa §</w:t>
        </w:r>
        <w:r>
          <w:rPr>
            <w:rFonts w:ascii="Times New Roman" w:hAnsi="Times New Roman"/>
          </w:rPr>
          <w:t xml:space="preserve"> 53</w:t>
        </w:r>
        <w:r w:rsidRPr="0002303C">
          <w:rPr>
            <w:rFonts w:ascii="Times New Roman" w:hAnsi="Times New Roman"/>
          </w:rPr>
          <w:t xml:space="preserve"> ods. </w:t>
        </w:r>
        <w:r>
          <w:rPr>
            <w:rFonts w:ascii="Times New Roman" w:hAnsi="Times New Roman"/>
          </w:rPr>
          <w:t>1</w:t>
        </w:r>
        <w:r w:rsidRPr="0002303C">
          <w:rPr>
            <w:rFonts w:ascii="Times New Roman" w:hAnsi="Times New Roman"/>
          </w:rPr>
          <w:t xml:space="preserve"> ZVO, alebo s ohľadom na realizáciu elektronickej aukcie, vypracovaných viacej zápisníc.</w:t>
        </w:r>
      </w:ins>
    </w:p>
  </w:footnote>
  <w:footnote w:id="3">
    <w:p w14:paraId="3E1EF8DF" w14:textId="77777777" w:rsidR="00027D05" w:rsidRPr="008478E5" w:rsidRDefault="00027D05" w:rsidP="00027D05">
      <w:pPr>
        <w:pStyle w:val="Textpoznmkypodiarou"/>
        <w:jc w:val="both"/>
        <w:rPr>
          <w:ins w:id="200" w:author="Miroslava Dziaková" w:date="2021-06-11T11:13:00Z"/>
          <w:rFonts w:ascii="Times New Roman" w:hAnsi="Times New Roman"/>
        </w:rPr>
      </w:pPr>
      <w:ins w:id="201" w:author="Miroslava Dziaková" w:date="2021-06-11T11:13:00Z">
        <w:r w:rsidRPr="008478E5">
          <w:rPr>
            <w:rStyle w:val="Odkaznapoznmkupodiarou"/>
            <w:rFonts w:ascii="Times New Roman" w:hAnsi="Times New Roman"/>
          </w:rPr>
          <w:footnoteRef/>
        </w:r>
        <w:r w:rsidRPr="008478E5">
          <w:rPr>
            <w:rFonts w:ascii="Times New Roman" w:hAnsi="Times New Roman"/>
          </w:rPr>
          <w:t xml:space="preserve"> Uvedie sa napr. podlimitná zákazka </w:t>
        </w:r>
        <w:r w:rsidRPr="009A7BDD">
          <w:rPr>
            <w:rFonts w:ascii="Times New Roman" w:hAnsi="Times New Roman"/>
          </w:rPr>
          <w:t>podľa § 11</w:t>
        </w:r>
        <w:r w:rsidRPr="00C16D4D">
          <w:rPr>
            <w:rFonts w:ascii="Times New Roman" w:hAnsi="Times New Roman"/>
            <w:lang w:val="sk-SK"/>
          </w:rPr>
          <w:t>2</w:t>
        </w:r>
        <w:r w:rsidRPr="009A7BDD">
          <w:rPr>
            <w:rFonts w:ascii="Times New Roman" w:hAnsi="Times New Roman"/>
          </w:rPr>
          <w:t xml:space="preserve"> ZVO,</w:t>
        </w:r>
        <w:r w:rsidRPr="008478E5">
          <w:rPr>
            <w:rFonts w:ascii="Times New Roman" w:hAnsi="Times New Roman"/>
          </w:rPr>
          <w:t xml:space="preserve"> </w:t>
        </w:r>
        <w:r>
          <w:rPr>
            <w:rFonts w:ascii="Times New Roman" w:hAnsi="Times New Roman"/>
          </w:rPr>
          <w:t xml:space="preserve">nadlimitná zákazka - </w:t>
        </w:r>
        <w:r w:rsidRPr="008478E5">
          <w:rPr>
            <w:rFonts w:ascii="Times New Roman" w:hAnsi="Times New Roman"/>
          </w:rPr>
          <w:t xml:space="preserve">verejná súťaž, </w:t>
        </w:r>
        <w:r>
          <w:rPr>
            <w:rFonts w:ascii="Times New Roman" w:hAnsi="Times New Roman"/>
          </w:rPr>
          <w:t xml:space="preserve">nadlimitná zákazka - </w:t>
        </w:r>
        <w:r w:rsidRPr="008478E5">
          <w:rPr>
            <w:rFonts w:ascii="Times New Roman" w:hAnsi="Times New Roman"/>
          </w:rPr>
          <w:t xml:space="preserve">užšia súťaž </w:t>
        </w:r>
        <w:r>
          <w:rPr>
            <w:rFonts w:ascii="Times New Roman" w:hAnsi="Times New Roman"/>
          </w:rPr>
          <w:t>a pod</w:t>
        </w:r>
        <w:r w:rsidRPr="008478E5">
          <w:rPr>
            <w:rFonts w:ascii="Times New Roman" w:hAnsi="Times New Roman"/>
          </w:rPr>
          <w:t xml:space="preserve">. </w:t>
        </w:r>
      </w:ins>
    </w:p>
  </w:footnote>
  <w:footnote w:id="4">
    <w:p w14:paraId="453E57C1" w14:textId="77777777" w:rsidR="00027D05" w:rsidRPr="008478E5" w:rsidRDefault="00027D05" w:rsidP="00027D05">
      <w:pPr>
        <w:pStyle w:val="Textpoznmkypodiarou"/>
        <w:jc w:val="both"/>
        <w:rPr>
          <w:ins w:id="212" w:author="Miroslava Dziaková" w:date="2021-06-11T11:13:00Z"/>
          <w:rFonts w:ascii="Times New Roman" w:hAnsi="Times New Roman"/>
        </w:rPr>
      </w:pPr>
      <w:ins w:id="213" w:author="Miroslava Dziaková" w:date="2021-06-11T11:13:00Z">
        <w:r w:rsidRPr="008478E5">
          <w:rPr>
            <w:rStyle w:val="Odkaznapoznmkupodiarou"/>
            <w:rFonts w:ascii="Times New Roman" w:hAnsi="Times New Roman"/>
          </w:rPr>
          <w:footnoteRef/>
        </w:r>
        <w:r w:rsidRPr="008478E5">
          <w:rPr>
            <w:rFonts w:ascii="Times New Roman" w:hAnsi="Times New Roman"/>
          </w:rPr>
          <w:t xml:space="preserve"> Uvedú sa mená, alebo odkaz na prezenčnú listinu, ktorá bude prílohou zápisnice, plus informácia či má alebo nemá </w:t>
        </w:r>
        <w:r>
          <w:rPr>
            <w:rFonts w:ascii="Times New Roman" w:hAnsi="Times New Roman"/>
          </w:rPr>
          <w:t>člen komisie právo vyhodnocovať.</w:t>
        </w:r>
      </w:ins>
    </w:p>
  </w:footnote>
  <w:footnote w:id="5">
    <w:p w14:paraId="03B971AA" w14:textId="77777777" w:rsidR="00027D05" w:rsidRPr="008478E5" w:rsidRDefault="00027D05" w:rsidP="00027D05">
      <w:pPr>
        <w:pStyle w:val="Textpoznmkypodiarou"/>
        <w:rPr>
          <w:ins w:id="216" w:author="Miroslava Dziaková" w:date="2021-06-11T11:13:00Z"/>
          <w:rFonts w:ascii="Times New Roman" w:hAnsi="Times New Roman"/>
        </w:rPr>
      </w:pPr>
      <w:ins w:id="217" w:author="Miroslava Dziaková" w:date="2021-06-11T11:13:00Z">
        <w:r w:rsidRPr="008478E5">
          <w:rPr>
            <w:rStyle w:val="Odkaznapoznmkupodiarou"/>
            <w:rFonts w:ascii="Times New Roman" w:hAnsi="Times New Roman"/>
          </w:rPr>
          <w:footnoteRef/>
        </w:r>
        <w:r w:rsidRPr="008478E5">
          <w:rPr>
            <w:rFonts w:ascii="Times New Roman" w:hAnsi="Times New Roman"/>
          </w:rPr>
          <w:t xml:space="preserve"> Uvedie sa stručný prehľad žiadostí o vysvetlenie/doplnenie ak nejaké boli</w:t>
        </w:r>
        <w:r>
          <w:rPr>
            <w:rFonts w:ascii="Times New Roman" w:hAnsi="Times New Roman"/>
          </w:rPr>
          <w:t xml:space="preserve"> </w:t>
        </w:r>
        <w:r w:rsidRPr="008478E5">
          <w:rPr>
            <w:rFonts w:ascii="Times New Roman" w:hAnsi="Times New Roman"/>
          </w:rPr>
          <w:t>riešené</w:t>
        </w:r>
        <w:r>
          <w:rPr>
            <w:rFonts w:ascii="Times New Roman" w:hAnsi="Times New Roman"/>
          </w:rPr>
          <w:t>.</w:t>
        </w:r>
      </w:ins>
    </w:p>
  </w:footnote>
  <w:footnote w:id="6">
    <w:p w14:paraId="249DA99E" w14:textId="509E5FDA" w:rsidR="005F2EAB" w:rsidRPr="00725BA5" w:rsidDel="00027D05" w:rsidRDefault="005F2EAB">
      <w:pPr>
        <w:pStyle w:val="Textpoznmkypodiarou"/>
        <w:rPr>
          <w:del w:id="290" w:author="Miroslava Dziaková" w:date="2021-06-11T11:13:00Z"/>
          <w:sz w:val="14"/>
          <w:lang w:val="sk-SK"/>
        </w:rPr>
      </w:pPr>
      <w:del w:id="291" w:author="Miroslava Dziaková" w:date="2021-06-11T11:13:00Z">
        <w:r w:rsidDel="00027D05">
          <w:rPr>
            <w:rStyle w:val="Odkaznapoznmkupodiarou"/>
          </w:rPr>
          <w:footnoteRef/>
        </w:r>
        <w:r w:rsidDel="00027D05">
          <w:delText xml:space="preserve"> </w:delText>
        </w:r>
        <w:r w:rsidRPr="00725BA5" w:rsidDel="00027D05">
          <w:rPr>
            <w:sz w:val="14"/>
          </w:rPr>
          <w:delText>Relevantné v prípade ak sa zápisnica vyhotovuje po elektronickej aukcii</w:delText>
        </w:r>
      </w:del>
    </w:p>
  </w:footnote>
  <w:footnote w:id="7">
    <w:p w14:paraId="01C11226" w14:textId="56B9A18B" w:rsidR="00725BA5" w:rsidRPr="00725BA5" w:rsidDel="00027D05" w:rsidRDefault="00725BA5">
      <w:pPr>
        <w:pStyle w:val="Textpoznmkypodiarou"/>
        <w:rPr>
          <w:del w:id="309" w:author="Miroslava Dziaková" w:date="2021-06-11T11:13:00Z"/>
          <w:sz w:val="14"/>
          <w:lang w:val="sk-SK"/>
        </w:rPr>
      </w:pPr>
      <w:del w:id="310" w:author="Miroslava Dziaková" w:date="2021-06-11T11:13:00Z">
        <w:r w:rsidRPr="00725BA5" w:rsidDel="00027D05">
          <w:rPr>
            <w:rStyle w:val="Odkaznapoznmkupodiarou"/>
            <w:sz w:val="14"/>
          </w:rPr>
          <w:footnoteRef/>
        </w:r>
        <w:r w:rsidRPr="00725BA5" w:rsidDel="00027D05">
          <w:rPr>
            <w:sz w:val="14"/>
          </w:rPr>
          <w:delText xml:space="preserve"> Uvedú sa mená, alebo odkaz na prezenčnú listinu, ktorá bude prílohou zápisnice, plus informácia či má alebo nemá člen komisie právo vyhodnocovať,</w:delText>
        </w:r>
      </w:del>
    </w:p>
  </w:footnote>
  <w:footnote w:id="8">
    <w:p w14:paraId="57F361E8" w14:textId="47B15D93" w:rsidR="00725BA5" w:rsidRPr="00725BA5" w:rsidDel="00027D05" w:rsidRDefault="00725BA5">
      <w:pPr>
        <w:pStyle w:val="Textpoznmkypodiarou"/>
        <w:rPr>
          <w:del w:id="313" w:author="Miroslava Dziaková" w:date="2021-06-11T11:13:00Z"/>
          <w:sz w:val="14"/>
          <w:lang w:val="sk-SK"/>
        </w:rPr>
      </w:pPr>
      <w:del w:id="314" w:author="Miroslava Dziaková" w:date="2021-06-11T11:13:00Z">
        <w:r w:rsidDel="00027D05">
          <w:rPr>
            <w:rStyle w:val="Odkaznapoznmkupodiarou"/>
          </w:rPr>
          <w:footnoteRef/>
        </w:r>
        <w:r w:rsidDel="00027D05">
          <w:delText xml:space="preserve"> </w:delText>
        </w:r>
        <w:r w:rsidRPr="00725BA5" w:rsidDel="00027D05">
          <w:rPr>
            <w:sz w:val="14"/>
          </w:rPr>
          <w:delText>Uvedie sa stručný prehľad žiadostí o vysvetlenie /doplnenie ak nejaké boli  riešené</w:delText>
        </w:r>
        <w:bookmarkStart w:id="315" w:name="_GoBack"/>
        <w:bookmarkEnd w:id="315"/>
      </w:del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8C205" w14:textId="77777777" w:rsidR="006D04C5" w:rsidRPr="00624DC2" w:rsidRDefault="006D04C5">
    <w:pPr>
      <w:pStyle w:val="Hlavika"/>
      <w:tabs>
        <w:tab w:val="left" w:pos="709"/>
      </w:tabs>
      <w:rPr>
        <w:lang w:val="en-GB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486B61" w14:textId="00754649" w:rsidR="00C2680B" w:rsidRDefault="00C2680B" w:rsidP="00C2680B">
    <w:pPr>
      <w:pStyle w:val="Hlavika"/>
      <w:jc w:val="center"/>
    </w:pPr>
    <w:r>
      <w:rPr>
        <w:noProof/>
        <w:lang w:val="sk-SK" w:eastAsia="sk-SK"/>
      </w:rPr>
      <w:drawing>
        <wp:inline distT="0" distB="0" distL="0" distR="0" wp14:anchorId="3AA13A5A" wp14:editId="5D00BD91">
          <wp:extent cx="4556125" cy="771525"/>
          <wp:effectExtent l="0" t="0" r="0" b="0"/>
          <wp:docPr id="1" name="Obrázok 1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612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>
    <w:nsid w:val="261C4A07"/>
    <w:multiLevelType w:val="hybridMultilevel"/>
    <w:tmpl w:val="95E01F5A"/>
    <w:lvl w:ilvl="0" w:tplc="0060C9D8">
      <w:start w:val="1"/>
      <w:numFmt w:val="decimal"/>
      <w:lvlText w:val="%1."/>
      <w:lvlJc w:val="left"/>
      <w:pPr>
        <w:ind w:left="720" w:hanging="360"/>
      </w:pPr>
      <w:rPr>
        <w:rFonts w:ascii="Arial" w:eastAsiaTheme="minorEastAsia" w:hAnsi="Arial" w:cs="Arial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3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8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1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3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5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6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8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0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5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8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3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4">
    <w:nsid w:val="40606215"/>
    <w:multiLevelType w:val="hybridMultilevel"/>
    <w:tmpl w:val="4A7E3160"/>
    <w:lvl w:ilvl="0" w:tplc="938837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407B6500"/>
    <w:multiLevelType w:val="hybridMultilevel"/>
    <w:tmpl w:val="0FC0B990"/>
    <w:lvl w:ilvl="0" w:tplc="041B000F">
      <w:start w:val="1"/>
      <w:numFmt w:val="decimal"/>
      <w:lvlText w:val="%1.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6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7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9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90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3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1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3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5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7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8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9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1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5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6">
    <w:nsid w:val="5A2A3DDB"/>
    <w:multiLevelType w:val="hybridMultilevel"/>
    <w:tmpl w:val="ECCE374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7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0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2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3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4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64BA09FE"/>
    <w:multiLevelType w:val="hybridMultilevel"/>
    <w:tmpl w:val="62188B18"/>
    <w:lvl w:ilvl="0" w:tplc="BD2240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8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3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4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7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41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42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>
    <w:nsid w:val="6D7F6530"/>
    <w:multiLevelType w:val="hybridMultilevel"/>
    <w:tmpl w:val="9D1CE976"/>
    <w:lvl w:ilvl="0" w:tplc="214E33A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5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6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7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9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0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53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4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6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4"/>
  </w:num>
  <w:num w:numId="2">
    <w:abstractNumId w:val="82"/>
  </w:num>
  <w:num w:numId="3">
    <w:abstractNumId w:val="25"/>
  </w:num>
  <w:num w:numId="4">
    <w:abstractNumId w:val="123"/>
  </w:num>
  <w:num w:numId="5">
    <w:abstractNumId w:val="41"/>
  </w:num>
  <w:num w:numId="6">
    <w:abstractNumId w:val="121"/>
  </w:num>
  <w:num w:numId="7">
    <w:abstractNumId w:val="83"/>
  </w:num>
  <w:num w:numId="8">
    <w:abstractNumId w:val="156"/>
  </w:num>
  <w:num w:numId="9">
    <w:abstractNumId w:val="100"/>
  </w:num>
  <w:num w:numId="10">
    <w:abstractNumId w:val="20"/>
  </w:num>
  <w:num w:numId="11">
    <w:abstractNumId w:val="33"/>
  </w:num>
  <w:num w:numId="12">
    <w:abstractNumId w:val="92"/>
  </w:num>
  <w:num w:numId="13">
    <w:abstractNumId w:val="1"/>
  </w:num>
  <w:num w:numId="14">
    <w:abstractNumId w:val="18"/>
  </w:num>
  <w:num w:numId="15">
    <w:abstractNumId w:val="0"/>
  </w:num>
  <w:num w:numId="16">
    <w:abstractNumId w:val="128"/>
  </w:num>
  <w:num w:numId="17">
    <w:abstractNumId w:val="136"/>
  </w:num>
  <w:num w:numId="18">
    <w:abstractNumId w:val="52"/>
  </w:num>
  <w:num w:numId="19">
    <w:abstractNumId w:val="38"/>
  </w:num>
  <w:num w:numId="20">
    <w:abstractNumId w:val="140"/>
  </w:num>
  <w:num w:numId="21">
    <w:abstractNumId w:val="2"/>
  </w:num>
  <w:num w:numId="22">
    <w:abstractNumId w:val="89"/>
  </w:num>
  <w:num w:numId="23">
    <w:abstractNumId w:val="37"/>
  </w:num>
  <w:num w:numId="24">
    <w:abstractNumId w:val="120"/>
  </w:num>
  <w:num w:numId="25">
    <w:abstractNumId w:val="142"/>
  </w:num>
  <w:num w:numId="26">
    <w:abstractNumId w:val="64"/>
  </w:num>
  <w:num w:numId="27">
    <w:abstractNumId w:val="144"/>
  </w:num>
  <w:num w:numId="28">
    <w:abstractNumId w:val="111"/>
  </w:num>
  <w:num w:numId="29">
    <w:abstractNumId w:val="78"/>
  </w:num>
  <w:num w:numId="30">
    <w:abstractNumId w:val="114"/>
  </w:num>
  <w:num w:numId="31">
    <w:abstractNumId w:val="31"/>
  </w:num>
  <w:num w:numId="32">
    <w:abstractNumId w:val="119"/>
  </w:num>
  <w:num w:numId="33">
    <w:abstractNumId w:val="104"/>
  </w:num>
  <w:num w:numId="34">
    <w:abstractNumId w:val="148"/>
  </w:num>
  <w:num w:numId="35">
    <w:abstractNumId w:val="132"/>
  </w:num>
  <w:num w:numId="36">
    <w:abstractNumId w:val="149"/>
  </w:num>
  <w:num w:numId="37">
    <w:abstractNumId w:val="153"/>
  </w:num>
  <w:num w:numId="38">
    <w:abstractNumId w:val="74"/>
  </w:num>
  <w:num w:numId="39">
    <w:abstractNumId w:val="4"/>
  </w:num>
  <w:num w:numId="40">
    <w:abstractNumId w:val="131"/>
  </w:num>
  <w:num w:numId="41">
    <w:abstractNumId w:val="98"/>
  </w:num>
  <w:num w:numId="42">
    <w:abstractNumId w:val="110"/>
  </w:num>
  <w:num w:numId="43">
    <w:abstractNumId w:val="146"/>
  </w:num>
  <w:num w:numId="44">
    <w:abstractNumId w:val="87"/>
  </w:num>
  <w:num w:numId="45">
    <w:abstractNumId w:val="80"/>
  </w:num>
  <w:num w:numId="46">
    <w:abstractNumId w:val="94"/>
  </w:num>
  <w:num w:numId="47">
    <w:abstractNumId w:val="50"/>
  </w:num>
  <w:num w:numId="48">
    <w:abstractNumId w:val="23"/>
  </w:num>
  <w:num w:numId="49">
    <w:abstractNumId w:val="113"/>
  </w:num>
  <w:num w:numId="50">
    <w:abstractNumId w:val="53"/>
  </w:num>
  <w:num w:numId="51">
    <w:abstractNumId w:val="55"/>
  </w:num>
  <w:num w:numId="52">
    <w:abstractNumId w:val="61"/>
  </w:num>
  <w:num w:numId="53">
    <w:abstractNumId w:val="12"/>
  </w:num>
  <w:num w:numId="54">
    <w:abstractNumId w:val="79"/>
  </w:num>
  <w:num w:numId="55">
    <w:abstractNumId w:val="8"/>
  </w:num>
  <w:num w:numId="56">
    <w:abstractNumId w:val="62"/>
  </w:num>
  <w:num w:numId="57">
    <w:abstractNumId w:val="27"/>
  </w:num>
  <w:num w:numId="58">
    <w:abstractNumId w:val="106"/>
  </w:num>
  <w:num w:numId="59">
    <w:abstractNumId w:val="7"/>
  </w:num>
  <w:num w:numId="60">
    <w:abstractNumId w:val="69"/>
  </w:num>
  <w:num w:numId="61">
    <w:abstractNumId w:val="127"/>
  </w:num>
  <w:num w:numId="62">
    <w:abstractNumId w:val="91"/>
  </w:num>
  <w:num w:numId="63">
    <w:abstractNumId w:val="112"/>
  </w:num>
  <w:num w:numId="64">
    <w:abstractNumId w:val="109"/>
  </w:num>
  <w:num w:numId="65">
    <w:abstractNumId w:val="40"/>
  </w:num>
  <w:num w:numId="66">
    <w:abstractNumId w:val="51"/>
  </w:num>
  <w:num w:numId="67">
    <w:abstractNumId w:val="103"/>
  </w:num>
  <w:num w:numId="68">
    <w:abstractNumId w:val="44"/>
  </w:num>
  <w:num w:numId="69">
    <w:abstractNumId w:val="126"/>
  </w:num>
  <w:num w:numId="70">
    <w:abstractNumId w:val="63"/>
  </w:num>
  <w:num w:numId="71">
    <w:abstractNumId w:val="43"/>
  </w:num>
  <w:num w:numId="72">
    <w:abstractNumId w:val="86"/>
  </w:num>
  <w:num w:numId="73">
    <w:abstractNumId w:val="59"/>
  </w:num>
  <w:num w:numId="74">
    <w:abstractNumId w:val="13"/>
  </w:num>
  <w:num w:numId="75">
    <w:abstractNumId w:val="26"/>
  </w:num>
  <w:num w:numId="76">
    <w:abstractNumId w:val="141"/>
  </w:num>
  <w:num w:numId="77">
    <w:abstractNumId w:val="139"/>
  </w:num>
  <w:num w:numId="78">
    <w:abstractNumId w:val="108"/>
  </w:num>
  <w:num w:numId="79">
    <w:abstractNumId w:val="134"/>
  </w:num>
  <w:num w:numId="80">
    <w:abstractNumId w:val="71"/>
  </w:num>
  <w:num w:numId="81">
    <w:abstractNumId w:val="60"/>
  </w:num>
  <w:num w:numId="82">
    <w:abstractNumId w:val="90"/>
  </w:num>
  <w:num w:numId="83">
    <w:abstractNumId w:val="93"/>
  </w:num>
  <w:num w:numId="84">
    <w:abstractNumId w:val="107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52"/>
  </w:num>
  <w:num w:numId="91">
    <w:abstractNumId w:val="5"/>
  </w:num>
  <w:num w:numId="92">
    <w:abstractNumId w:val="36"/>
  </w:num>
  <w:num w:numId="93">
    <w:abstractNumId w:val="150"/>
  </w:num>
  <w:num w:numId="94">
    <w:abstractNumId w:val="66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3"/>
  </w:num>
  <w:num w:numId="100">
    <w:abstractNumId w:val="99"/>
  </w:num>
  <w:num w:numId="101">
    <w:abstractNumId w:val="130"/>
  </w:num>
  <w:num w:numId="102">
    <w:abstractNumId w:val="16"/>
  </w:num>
  <w:num w:numId="103">
    <w:abstractNumId w:val="137"/>
  </w:num>
  <w:num w:numId="104">
    <w:abstractNumId w:val="11"/>
  </w:num>
  <w:num w:numId="105">
    <w:abstractNumId w:val="75"/>
  </w:num>
  <w:num w:numId="106">
    <w:abstractNumId w:val="138"/>
  </w:num>
  <w:num w:numId="107">
    <w:abstractNumId w:val="95"/>
  </w:num>
  <w:num w:numId="108">
    <w:abstractNumId w:val="9"/>
  </w:num>
  <w:num w:numId="109">
    <w:abstractNumId w:val="10"/>
  </w:num>
  <w:num w:numId="110">
    <w:abstractNumId w:val="57"/>
  </w:num>
  <w:num w:numId="111">
    <w:abstractNumId w:val="102"/>
  </w:num>
  <w:num w:numId="112">
    <w:abstractNumId w:val="15"/>
  </w:num>
  <w:num w:numId="113">
    <w:abstractNumId w:val="115"/>
  </w:num>
  <w:num w:numId="114">
    <w:abstractNumId w:val="76"/>
  </w:num>
  <w:num w:numId="115">
    <w:abstractNumId w:val="117"/>
  </w:num>
  <w:num w:numId="116">
    <w:abstractNumId w:val="135"/>
  </w:num>
  <w:num w:numId="117">
    <w:abstractNumId w:val="54"/>
  </w:num>
  <w:num w:numId="118">
    <w:abstractNumId w:val="151"/>
  </w:num>
  <w:num w:numId="119">
    <w:abstractNumId w:val="147"/>
  </w:num>
  <w:num w:numId="120">
    <w:abstractNumId w:val="105"/>
  </w:num>
  <w:num w:numId="121">
    <w:abstractNumId w:val="14"/>
  </w:num>
  <w:num w:numId="122">
    <w:abstractNumId w:val="21"/>
  </w:num>
  <w:num w:numId="123">
    <w:abstractNumId w:val="70"/>
  </w:num>
  <w:num w:numId="124">
    <w:abstractNumId w:val="97"/>
  </w:num>
  <w:num w:numId="125">
    <w:abstractNumId w:val="58"/>
  </w:num>
  <w:num w:numId="126">
    <w:abstractNumId w:val="118"/>
  </w:num>
  <w:num w:numId="127">
    <w:abstractNumId w:val="56"/>
  </w:num>
  <w:num w:numId="128">
    <w:abstractNumId w:val="96"/>
  </w:num>
  <w:num w:numId="129">
    <w:abstractNumId w:val="133"/>
  </w:num>
  <w:num w:numId="130">
    <w:abstractNumId w:val="22"/>
  </w:num>
  <w:num w:numId="131">
    <w:abstractNumId w:val="46"/>
  </w:num>
  <w:num w:numId="132">
    <w:abstractNumId w:val="154"/>
  </w:num>
  <w:num w:numId="133">
    <w:abstractNumId w:val="68"/>
  </w:num>
  <w:num w:numId="134">
    <w:abstractNumId w:val="49"/>
  </w:num>
  <w:num w:numId="135">
    <w:abstractNumId w:val="72"/>
  </w:num>
  <w:num w:numId="136">
    <w:abstractNumId w:val="35"/>
  </w:num>
  <w:num w:numId="137">
    <w:abstractNumId w:val="129"/>
  </w:num>
  <w:num w:numId="138">
    <w:abstractNumId w:val="101"/>
  </w:num>
  <w:num w:numId="139">
    <w:abstractNumId w:val="67"/>
  </w:num>
  <w:num w:numId="140">
    <w:abstractNumId w:val="155"/>
  </w:num>
  <w:num w:numId="141">
    <w:abstractNumId w:val="3"/>
  </w:num>
  <w:num w:numId="142">
    <w:abstractNumId w:val="77"/>
  </w:num>
  <w:num w:numId="143">
    <w:abstractNumId w:val="82"/>
  </w:num>
  <w:num w:numId="144">
    <w:abstractNumId w:val="45"/>
  </w:num>
  <w:num w:numId="145">
    <w:abstractNumId w:val="88"/>
  </w:num>
  <w:num w:numId="146">
    <w:abstractNumId w:val="28"/>
  </w:num>
  <w:num w:numId="147">
    <w:abstractNumId w:val="145"/>
  </w:num>
  <w:num w:numId="148">
    <w:abstractNumId w:val="19"/>
  </w:num>
  <w:num w:numId="149">
    <w:abstractNumId w:val="47"/>
  </w:num>
  <w:num w:numId="150">
    <w:abstractNumId w:val="124"/>
  </w:num>
  <w:num w:numId="151">
    <w:abstractNumId w:val="122"/>
  </w:num>
  <w:num w:numId="152">
    <w:abstractNumId w:val="65"/>
  </w:num>
  <w:num w:numId="153">
    <w:abstractNumId w:val="81"/>
  </w:num>
  <w:num w:numId="154">
    <w:abstractNumId w:val="82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125"/>
  </w:num>
  <w:num w:numId="156">
    <w:abstractNumId w:val="84"/>
  </w:num>
  <w:num w:numId="157">
    <w:abstractNumId w:val="48"/>
  </w:num>
  <w:num w:numId="158">
    <w:abstractNumId w:val="143"/>
  </w:num>
  <w:num w:numId="159">
    <w:abstractNumId w:val="85"/>
  </w:num>
  <w:num w:numId="160">
    <w:abstractNumId w:val="116"/>
  </w:num>
  <w:numIdMacAtCleanup w:val="153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roslava Dziaková">
    <w15:presenceInfo w15:providerId="None" w15:userId="Miroslava Dziaková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27D05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5C1B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67494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124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6A2F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5E7C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4F58"/>
    <w:rsid w:val="0017524E"/>
    <w:rsid w:val="00176C2C"/>
    <w:rsid w:val="001773B7"/>
    <w:rsid w:val="001776D3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A83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81F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371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3CC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B7B3A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3A3D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87613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2EAB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452F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5BA5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C89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262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2B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363A7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18E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B78E1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F0BD8"/>
    <w:rsid w:val="00BF15C2"/>
    <w:rsid w:val="00BF1991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4664"/>
    <w:rsid w:val="00C2651C"/>
    <w:rsid w:val="00C2680B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27AB"/>
    <w:rsid w:val="00C53519"/>
    <w:rsid w:val="00C5428A"/>
    <w:rsid w:val="00C5678F"/>
    <w:rsid w:val="00C57E4A"/>
    <w:rsid w:val="00C60815"/>
    <w:rsid w:val="00C6135E"/>
    <w:rsid w:val="00C616C6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7CC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3974"/>
    <w:rsid w:val="00D54079"/>
    <w:rsid w:val="00D61151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DF75A3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4869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34B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1D7C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4CF3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166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0B8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CFA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E8AFEC"/>
  <w15:docId w15:val="{BF70696E-FBC0-4970-801D-0FC86AD58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BEFEDB30BAFF49A5B53B93CE521B38" ma:contentTypeVersion="1" ma:contentTypeDescription="Umožňuje vytvoriť nový dokument." ma:contentTypeScope="" ma:versionID="1e1154305997e62f21fe0624beaaab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a023f9eb331cfe86ee2010526b3028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64CC72-3FED-42B0-901B-0AB60DD912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0F6E1A4-9195-4FAE-B89D-0B97CEB873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BAAF63C-586F-4C77-A8DC-9C79F1460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737</Words>
  <Characters>4207</Characters>
  <Application>Microsoft Office Word</Application>
  <DocSecurity>0</DocSecurity>
  <Lines>35</Lines>
  <Paragraphs>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4935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Miroslava Dziaková</cp:lastModifiedBy>
  <cp:revision>23</cp:revision>
  <cp:lastPrinted>2006-02-10T13:19:00Z</cp:lastPrinted>
  <dcterms:created xsi:type="dcterms:W3CDTF">2015-06-23T07:30:00Z</dcterms:created>
  <dcterms:modified xsi:type="dcterms:W3CDTF">2021-06-11T09:21:00Z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0x010100F5BEFEDB30BAFF49A5B53B93CE521B38</vt:lpwstr>
  </property>
</Properties>
</file>