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 xml:space="preserve">ríloha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E12B2BC" w14:textId="77777777" w:rsidR="004A53C0" w:rsidRPr="004A53C0" w:rsidRDefault="004A53C0" w:rsidP="004A53C0">
      <w:pPr>
        <w:spacing w:before="360" w:after="200" w:line="276" w:lineRule="auto"/>
        <w:jc w:val="center"/>
        <w:rPr>
          <w:ins w:id="186" w:author="Miroslava Dziaková" w:date="2021-06-11T11:07:00Z"/>
          <w:rFonts w:ascii="Times New Roman" w:eastAsia="Calibri" w:hAnsi="Times New Roman"/>
          <w:b/>
          <w:i/>
          <w:sz w:val="24"/>
          <w:lang w:val="sk-SK"/>
        </w:rPr>
      </w:pPr>
      <w:ins w:id="187" w:author="Miroslava Dziaková" w:date="2021-06-11T11:07:00Z">
        <w:r w:rsidRPr="004A53C0">
          <w:rPr>
            <w:rFonts w:ascii="Times New Roman" w:eastAsia="Calibri" w:hAnsi="Times New Roman"/>
            <w:b/>
            <w:sz w:val="24"/>
            <w:lang w:val="sk-SK"/>
          </w:rPr>
          <w:t>Zápisnica (č. x</w:t>
        </w:r>
        <w:r w:rsidRPr="004A53C0">
          <w:rPr>
            <w:rFonts w:ascii="Times New Roman" w:eastAsia="Calibri" w:hAnsi="Times New Roman"/>
            <w:b/>
            <w:sz w:val="24"/>
            <w:vertAlign w:val="superscript"/>
            <w:lang w:val="sk-SK"/>
          </w:rPr>
          <w:footnoteReference w:id="2"/>
        </w:r>
        <w:r w:rsidRPr="004A53C0">
          <w:rPr>
            <w:rFonts w:ascii="Times New Roman" w:eastAsia="Calibri" w:hAnsi="Times New Roman"/>
            <w:b/>
            <w:sz w:val="24"/>
            <w:lang w:val="sk-SK"/>
          </w:rPr>
          <w:t xml:space="preserve">) z vyhodnotenia splnenia podmienok účasti </w:t>
        </w:r>
        <w:r w:rsidRPr="004A53C0">
          <w:rPr>
            <w:rFonts w:ascii="Times New Roman" w:eastAsia="Calibri" w:hAnsi="Times New Roman"/>
            <w:b/>
            <w:i/>
            <w:sz w:val="24"/>
            <w:lang w:val="sk-SK"/>
          </w:rPr>
          <w:t>(vzor)</w:t>
        </w:r>
      </w:ins>
    </w:p>
    <w:p w14:paraId="7E5F96CF" w14:textId="77777777" w:rsidR="004A53C0" w:rsidRPr="004A53C0" w:rsidRDefault="004A53C0" w:rsidP="004A53C0">
      <w:pPr>
        <w:spacing w:after="200" w:line="276" w:lineRule="auto"/>
        <w:jc w:val="center"/>
        <w:rPr>
          <w:ins w:id="190" w:author="Miroslava Dziaková" w:date="2021-06-11T11:07:00Z"/>
          <w:rFonts w:ascii="Times New Roman" w:eastAsia="Calibri" w:hAnsi="Times New Roman"/>
          <w:b/>
          <w:sz w:val="22"/>
          <w:szCs w:val="22"/>
          <w:lang w:val="sk-SK"/>
        </w:rPr>
      </w:pPr>
      <w:ins w:id="191" w:author="Miroslava Dziaková" w:date="2021-06-11T11:07:00Z">
        <w:r w:rsidRPr="004A53C0">
          <w:rPr>
            <w:rFonts w:ascii="Times New Roman" w:eastAsia="Calibri" w:hAnsi="Times New Roman"/>
            <w:b/>
            <w:sz w:val="22"/>
            <w:szCs w:val="22"/>
            <w:lang w:val="sk-SK"/>
          </w:rPr>
          <w:t>podľa § 40 ods. 12 zákona č. 343/2015 Z. z. o verejnom obstarávaní a o zmene a doplnení niektorých zákonov v znení neskorších predpisov</w:t>
        </w:r>
      </w:ins>
    </w:p>
    <w:p w14:paraId="34296C1A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192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193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Názov verejného obstarávateľa/prijímateľa: 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3424E050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194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195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Sídlo verejného obstarávateľa/prijímateľa: 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05BE1FC1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196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197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Predmet/názov zákazky: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69D4D58D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198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199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Druh postupu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3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25116308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202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03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Označenie v Úradnom vestníku EÚ: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2710F775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204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05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Označenie vo Vestníku VO vedeného ÚVO: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50F21D44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206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07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Dátum vyhodnotenia: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               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..........................................................................</w:t>
        </w:r>
      </w:ins>
    </w:p>
    <w:p w14:paraId="7359AAC4" w14:textId="77777777" w:rsidR="004A53C0" w:rsidRPr="004A53C0" w:rsidRDefault="004A53C0" w:rsidP="004A53C0">
      <w:pPr>
        <w:numPr>
          <w:ilvl w:val="0"/>
          <w:numId w:val="7"/>
        </w:numPr>
        <w:spacing w:after="160" w:line="360" w:lineRule="auto"/>
        <w:contextualSpacing/>
        <w:rPr>
          <w:ins w:id="208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09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Miesto vyhodnotenia: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  <w:r w:rsidRPr="004A53C0">
          <w:rPr>
            <w:rFonts w:ascii="Times New Roman" w:eastAsia="Calibri" w:hAnsi="Times New Roman"/>
            <w:sz w:val="20"/>
            <w:szCs w:val="20"/>
            <w:lang w:val="sk-SK" w:eastAsia="x-none"/>
          </w:rPr>
          <w:t>.</w:t>
        </w:r>
      </w:ins>
    </w:p>
    <w:p w14:paraId="51F92513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ins w:id="210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11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Prítomní členovia komisie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4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: 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  <w:r w:rsidRPr="004A53C0">
          <w:rPr>
            <w:rFonts w:ascii="Times New Roman" w:eastAsia="Calibri" w:hAnsi="Times New Roman"/>
            <w:sz w:val="20"/>
            <w:szCs w:val="20"/>
            <w:lang w:val="sk-SK" w:eastAsia="x-none"/>
          </w:rPr>
          <w:t>.</w:t>
        </w:r>
      </w:ins>
    </w:p>
    <w:p w14:paraId="5E103E1D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ins w:id="214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15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Predložené žiadosti o vysvetlenie podľa </w:t>
        </w:r>
        <w:r w:rsidRPr="004A53C0">
          <w:rPr>
            <w:rFonts w:ascii="Times New Roman" w:eastAsia="Calibri" w:hAnsi="Times New Roman"/>
            <w:sz w:val="20"/>
            <w:szCs w:val="20"/>
            <w:shd w:val="clear" w:color="auto" w:fill="FFFFFF"/>
            <w:lang w:val="x-none" w:eastAsia="x-none"/>
          </w:rPr>
          <w:t>§ 48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 ZVO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5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:...................................................................</w:t>
        </w:r>
        <w:r w:rsidRPr="004A53C0">
          <w:rPr>
            <w:rFonts w:ascii="Times New Roman" w:eastAsia="Calibri" w:hAnsi="Times New Roman"/>
            <w:sz w:val="20"/>
            <w:szCs w:val="20"/>
            <w:lang w:val="sk-SK" w:eastAsia="x-none"/>
          </w:rPr>
          <w:t>.</w:t>
        </w:r>
      </w:ins>
    </w:p>
    <w:p w14:paraId="302BD42D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ins w:id="218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19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uchádzačov/záujemcov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6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  <w:r w:rsidRPr="004A53C0">
          <w:rPr>
            <w:rFonts w:ascii="Times New Roman" w:eastAsia="Calibri" w:hAnsi="Times New Roman"/>
            <w:sz w:val="20"/>
            <w:szCs w:val="20"/>
            <w:lang w:val="sk-SK" w:eastAsia="x-none"/>
          </w:rPr>
          <w:t>.</w:t>
        </w:r>
      </w:ins>
    </w:p>
    <w:p w14:paraId="1C777C92" w14:textId="77777777" w:rsidR="004A53C0" w:rsidRPr="004A53C0" w:rsidRDefault="004A53C0" w:rsidP="004A53C0">
      <w:pPr>
        <w:numPr>
          <w:ilvl w:val="0"/>
          <w:numId w:val="7"/>
        </w:numPr>
        <w:spacing w:before="120" w:after="160" w:line="360" w:lineRule="auto"/>
        <w:contextualSpacing/>
        <w:rPr>
          <w:ins w:id="222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23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Vyhodnotenie splnenia podmienok účasti: </w:t>
        </w:r>
      </w:ins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4A53C0" w:rsidRPr="004A53C0" w14:paraId="3499AFEE" w14:textId="77777777" w:rsidTr="00CE5450">
        <w:trPr>
          <w:ins w:id="224" w:author="Miroslava Dziaková" w:date="2021-06-11T11:07:00Z"/>
        </w:trPr>
        <w:tc>
          <w:tcPr>
            <w:tcW w:w="1271" w:type="dxa"/>
            <w:shd w:val="clear" w:color="auto" w:fill="auto"/>
            <w:vAlign w:val="center"/>
          </w:tcPr>
          <w:p w14:paraId="2EF2A5B0" w14:textId="77777777" w:rsidR="004A53C0" w:rsidRPr="004A53C0" w:rsidRDefault="004A53C0" w:rsidP="004A53C0">
            <w:pPr>
              <w:jc w:val="center"/>
              <w:rPr>
                <w:ins w:id="225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26" w:author="Miroslava Dziaková" w:date="2021-06-11T11:07:00Z">
              <w:r w:rsidRPr="004A53C0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Uchádzač/</w:t>
              </w:r>
            </w:ins>
          </w:p>
          <w:p w14:paraId="2DCB10B4" w14:textId="77777777" w:rsidR="004A53C0" w:rsidRPr="004A53C0" w:rsidRDefault="004A53C0" w:rsidP="004A53C0">
            <w:pPr>
              <w:jc w:val="center"/>
              <w:rPr>
                <w:ins w:id="227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28" w:author="Miroslava Dziaková" w:date="2021-06-11T11:07:00Z">
              <w:r w:rsidRPr="004A53C0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Záujemca</w:t>
              </w:r>
            </w:ins>
          </w:p>
        </w:tc>
        <w:tc>
          <w:tcPr>
            <w:tcW w:w="2673" w:type="dxa"/>
            <w:shd w:val="clear" w:color="auto" w:fill="auto"/>
            <w:vAlign w:val="center"/>
          </w:tcPr>
          <w:p w14:paraId="624C92F8" w14:textId="77777777" w:rsidR="004A53C0" w:rsidRPr="004A53C0" w:rsidRDefault="004A53C0" w:rsidP="004A53C0">
            <w:pPr>
              <w:jc w:val="center"/>
              <w:rPr>
                <w:ins w:id="229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0" w:author="Miroslava Dziaková" w:date="2021-06-11T11:07:00Z">
              <w:r w:rsidRPr="004A53C0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Podmienka účasti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2EAF1C2C" w14:textId="77777777" w:rsidR="004A53C0" w:rsidRPr="004A53C0" w:rsidRDefault="004A53C0" w:rsidP="004A53C0">
            <w:pPr>
              <w:jc w:val="center"/>
              <w:rPr>
                <w:ins w:id="231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2" w:author="Miroslava Dziaková" w:date="2021-06-11T11:07:00Z">
              <w:r w:rsidRPr="004A53C0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Znenie podmienky účasti</w:t>
              </w:r>
            </w:ins>
          </w:p>
        </w:tc>
        <w:tc>
          <w:tcPr>
            <w:tcW w:w="1701" w:type="dxa"/>
            <w:shd w:val="clear" w:color="auto" w:fill="auto"/>
            <w:vAlign w:val="center"/>
          </w:tcPr>
          <w:p w14:paraId="0ED882ED" w14:textId="77777777" w:rsidR="004A53C0" w:rsidRPr="004A53C0" w:rsidRDefault="004A53C0" w:rsidP="004A53C0">
            <w:pPr>
              <w:jc w:val="center"/>
              <w:rPr>
                <w:ins w:id="233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4" w:author="Miroslava Dziaková" w:date="2021-06-11T11:07:00Z">
              <w:r w:rsidRPr="004A53C0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Predložené doklady preukazujúce splnenie podmienky</w:t>
              </w:r>
            </w:ins>
          </w:p>
        </w:tc>
        <w:tc>
          <w:tcPr>
            <w:tcW w:w="1842" w:type="dxa"/>
            <w:shd w:val="clear" w:color="auto" w:fill="auto"/>
            <w:vAlign w:val="center"/>
          </w:tcPr>
          <w:p w14:paraId="232387C1" w14:textId="77777777" w:rsidR="004A53C0" w:rsidRPr="004A53C0" w:rsidRDefault="004A53C0" w:rsidP="004A53C0">
            <w:pPr>
              <w:jc w:val="center"/>
              <w:rPr>
                <w:ins w:id="235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6" w:author="Miroslava Dziaková" w:date="2021-06-11T11:07:00Z">
              <w:r w:rsidRPr="004A53C0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Záver posúdenia</w:t>
              </w:r>
            </w:ins>
          </w:p>
          <w:p w14:paraId="251BBFCC" w14:textId="77777777" w:rsidR="004A53C0" w:rsidRPr="004A53C0" w:rsidRDefault="004A53C0" w:rsidP="004A53C0">
            <w:pPr>
              <w:jc w:val="center"/>
              <w:rPr>
                <w:ins w:id="237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238" w:author="Miroslava Dziaková" w:date="2021-06-11T11:07:00Z">
              <w:r w:rsidRPr="004A53C0">
                <w:rPr>
                  <w:rFonts w:ascii="Times New Roman" w:eastAsia="Calibri" w:hAnsi="Times New Roman"/>
                  <w:color w:val="365F91"/>
                  <w:sz w:val="21"/>
                  <w:szCs w:val="21"/>
                  <w:lang w:val="sk-SK"/>
                </w:rPr>
                <w:t>(napr. splnil/nesplnil/na vysvetlenie, doplnenie)</w:t>
              </w:r>
            </w:ins>
          </w:p>
        </w:tc>
      </w:tr>
      <w:tr w:rsidR="004A53C0" w:rsidRPr="004A53C0" w14:paraId="65672A24" w14:textId="77777777" w:rsidTr="00CE5450">
        <w:trPr>
          <w:ins w:id="239" w:author="Miroslava Dziaková" w:date="2021-06-11T11:07:00Z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06FF077E" w14:textId="77777777" w:rsidR="004A53C0" w:rsidRPr="004A53C0" w:rsidRDefault="004A53C0" w:rsidP="004A53C0">
            <w:pPr>
              <w:jc w:val="center"/>
              <w:rPr>
                <w:ins w:id="240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41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Uchádzač 1</w:t>
              </w:r>
            </w:ins>
          </w:p>
        </w:tc>
        <w:tc>
          <w:tcPr>
            <w:tcW w:w="2673" w:type="dxa"/>
            <w:shd w:val="clear" w:color="auto" w:fill="auto"/>
            <w:vAlign w:val="center"/>
          </w:tcPr>
          <w:p w14:paraId="00CF31F0" w14:textId="77777777" w:rsidR="004A53C0" w:rsidRPr="004A53C0" w:rsidRDefault="004A53C0" w:rsidP="004A53C0">
            <w:pPr>
              <w:rPr>
                <w:ins w:id="242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43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Osobné postavenie § 32 ZVO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27BB6A67" w14:textId="77777777" w:rsidR="004A53C0" w:rsidRPr="004A53C0" w:rsidRDefault="004A53C0" w:rsidP="004A53C0">
            <w:pPr>
              <w:rPr>
                <w:ins w:id="244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BEDBD52" w14:textId="77777777" w:rsidR="004A53C0" w:rsidRPr="004A53C0" w:rsidRDefault="004A53C0" w:rsidP="004A53C0">
            <w:pPr>
              <w:rPr>
                <w:ins w:id="245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A84D834" w14:textId="77777777" w:rsidR="004A53C0" w:rsidRPr="004A53C0" w:rsidRDefault="004A53C0" w:rsidP="004A53C0">
            <w:pPr>
              <w:rPr>
                <w:ins w:id="246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5AE62227" w14:textId="77777777" w:rsidTr="00CE5450">
        <w:trPr>
          <w:ins w:id="247" w:author="Miroslava Dziaková" w:date="2021-06-11T11:07:00Z"/>
        </w:trPr>
        <w:tc>
          <w:tcPr>
            <w:tcW w:w="1271" w:type="dxa"/>
            <w:vMerge/>
            <w:shd w:val="clear" w:color="auto" w:fill="auto"/>
            <w:vAlign w:val="center"/>
          </w:tcPr>
          <w:p w14:paraId="41C88C75" w14:textId="77777777" w:rsidR="004A53C0" w:rsidRPr="004A53C0" w:rsidRDefault="004A53C0" w:rsidP="004A53C0">
            <w:pPr>
              <w:jc w:val="center"/>
              <w:rPr>
                <w:ins w:id="248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45C13520" w14:textId="77777777" w:rsidR="004A53C0" w:rsidRPr="004A53C0" w:rsidRDefault="004A53C0" w:rsidP="004A53C0">
            <w:pPr>
              <w:rPr>
                <w:ins w:id="249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50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Finančné a ekonomické postavenie § 33 ZVO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201FF78D" w14:textId="77777777" w:rsidR="004A53C0" w:rsidRPr="004A53C0" w:rsidRDefault="004A53C0" w:rsidP="004A53C0">
            <w:pPr>
              <w:jc w:val="center"/>
              <w:rPr>
                <w:ins w:id="251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68976B" w14:textId="77777777" w:rsidR="004A53C0" w:rsidRPr="004A53C0" w:rsidRDefault="004A53C0" w:rsidP="004A53C0">
            <w:pPr>
              <w:jc w:val="center"/>
              <w:rPr>
                <w:ins w:id="252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85AA62" w14:textId="77777777" w:rsidR="004A53C0" w:rsidRPr="004A53C0" w:rsidRDefault="004A53C0" w:rsidP="004A53C0">
            <w:pPr>
              <w:jc w:val="center"/>
              <w:rPr>
                <w:ins w:id="253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7DA7A13F" w14:textId="77777777" w:rsidTr="00CE5450">
        <w:trPr>
          <w:ins w:id="254" w:author="Miroslava Dziaková" w:date="2021-06-11T11:07:00Z"/>
        </w:trPr>
        <w:tc>
          <w:tcPr>
            <w:tcW w:w="1271" w:type="dxa"/>
            <w:vMerge/>
            <w:shd w:val="clear" w:color="auto" w:fill="auto"/>
            <w:vAlign w:val="center"/>
          </w:tcPr>
          <w:p w14:paraId="49B926FB" w14:textId="77777777" w:rsidR="004A53C0" w:rsidRPr="004A53C0" w:rsidRDefault="004A53C0" w:rsidP="004A53C0">
            <w:pPr>
              <w:jc w:val="center"/>
              <w:rPr>
                <w:ins w:id="255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5F194BD7" w14:textId="77777777" w:rsidR="004A53C0" w:rsidRPr="004A53C0" w:rsidRDefault="004A53C0" w:rsidP="004A53C0">
            <w:pPr>
              <w:rPr>
                <w:ins w:id="256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57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Technická. alebo odborná spôsobilosť § 34 ZVO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687F5D15" w14:textId="77777777" w:rsidR="004A53C0" w:rsidRPr="004A53C0" w:rsidRDefault="004A53C0" w:rsidP="004A53C0">
            <w:pPr>
              <w:jc w:val="center"/>
              <w:rPr>
                <w:ins w:id="258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22D0A2" w14:textId="77777777" w:rsidR="004A53C0" w:rsidRPr="004A53C0" w:rsidRDefault="004A53C0" w:rsidP="004A53C0">
            <w:pPr>
              <w:jc w:val="center"/>
              <w:rPr>
                <w:ins w:id="259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7AAC72B" w14:textId="77777777" w:rsidR="004A53C0" w:rsidRPr="004A53C0" w:rsidRDefault="004A53C0" w:rsidP="004A53C0">
            <w:pPr>
              <w:jc w:val="center"/>
              <w:rPr>
                <w:ins w:id="260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17AC5EC0" w14:textId="77777777" w:rsidTr="00CE5450">
        <w:trPr>
          <w:ins w:id="261" w:author="Miroslava Dziaková" w:date="2021-06-11T11:07:00Z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22E1EBEB" w14:textId="77777777" w:rsidR="004A53C0" w:rsidRPr="004A53C0" w:rsidRDefault="004A53C0" w:rsidP="004A53C0">
            <w:pPr>
              <w:jc w:val="center"/>
              <w:rPr>
                <w:ins w:id="262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63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Uchádzač 2</w:t>
              </w:r>
            </w:ins>
          </w:p>
        </w:tc>
        <w:tc>
          <w:tcPr>
            <w:tcW w:w="2673" w:type="dxa"/>
            <w:shd w:val="clear" w:color="auto" w:fill="auto"/>
            <w:vAlign w:val="center"/>
          </w:tcPr>
          <w:p w14:paraId="50245DED" w14:textId="77777777" w:rsidR="004A53C0" w:rsidRPr="004A53C0" w:rsidRDefault="004A53C0" w:rsidP="004A53C0">
            <w:pPr>
              <w:rPr>
                <w:ins w:id="264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65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Osobné postavenie § 32 ZVO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1E3438D9" w14:textId="77777777" w:rsidR="004A53C0" w:rsidRPr="004A53C0" w:rsidRDefault="004A53C0" w:rsidP="004A53C0">
            <w:pPr>
              <w:rPr>
                <w:ins w:id="266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7597F3" w14:textId="77777777" w:rsidR="004A53C0" w:rsidRPr="004A53C0" w:rsidRDefault="004A53C0" w:rsidP="004A53C0">
            <w:pPr>
              <w:rPr>
                <w:ins w:id="267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E532B2E" w14:textId="77777777" w:rsidR="004A53C0" w:rsidRPr="004A53C0" w:rsidRDefault="004A53C0" w:rsidP="004A53C0">
            <w:pPr>
              <w:rPr>
                <w:ins w:id="268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2F37BD7D" w14:textId="77777777" w:rsidTr="00CE5450">
        <w:trPr>
          <w:ins w:id="269" w:author="Miroslava Dziaková" w:date="2021-06-11T11:07:00Z"/>
        </w:trPr>
        <w:tc>
          <w:tcPr>
            <w:tcW w:w="1271" w:type="dxa"/>
            <w:vMerge/>
            <w:shd w:val="clear" w:color="auto" w:fill="auto"/>
            <w:vAlign w:val="center"/>
          </w:tcPr>
          <w:p w14:paraId="4ABBB9D3" w14:textId="77777777" w:rsidR="004A53C0" w:rsidRPr="004A53C0" w:rsidRDefault="004A53C0" w:rsidP="004A53C0">
            <w:pPr>
              <w:jc w:val="center"/>
              <w:rPr>
                <w:ins w:id="270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1ED4B7D5" w14:textId="77777777" w:rsidR="004A53C0" w:rsidRPr="004A53C0" w:rsidRDefault="004A53C0" w:rsidP="004A53C0">
            <w:pPr>
              <w:rPr>
                <w:ins w:id="271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72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Finančné a ekonomické postavenie § 33 ZVO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619D3A99" w14:textId="77777777" w:rsidR="004A53C0" w:rsidRPr="004A53C0" w:rsidRDefault="004A53C0" w:rsidP="004A53C0">
            <w:pPr>
              <w:jc w:val="center"/>
              <w:rPr>
                <w:ins w:id="273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DDDFB7" w14:textId="77777777" w:rsidR="004A53C0" w:rsidRPr="004A53C0" w:rsidRDefault="004A53C0" w:rsidP="004A53C0">
            <w:pPr>
              <w:jc w:val="center"/>
              <w:rPr>
                <w:ins w:id="274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5DC4B0B" w14:textId="77777777" w:rsidR="004A53C0" w:rsidRPr="004A53C0" w:rsidRDefault="004A53C0" w:rsidP="004A53C0">
            <w:pPr>
              <w:jc w:val="center"/>
              <w:rPr>
                <w:ins w:id="275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4A53C0" w:rsidRPr="004A53C0" w14:paraId="190B085E" w14:textId="77777777" w:rsidTr="00CE5450">
        <w:trPr>
          <w:ins w:id="276" w:author="Miroslava Dziaková" w:date="2021-06-11T11:07:00Z"/>
        </w:trPr>
        <w:tc>
          <w:tcPr>
            <w:tcW w:w="1271" w:type="dxa"/>
            <w:vMerge/>
            <w:shd w:val="clear" w:color="auto" w:fill="auto"/>
            <w:vAlign w:val="center"/>
          </w:tcPr>
          <w:p w14:paraId="086D2BBF" w14:textId="77777777" w:rsidR="004A53C0" w:rsidRPr="004A53C0" w:rsidRDefault="004A53C0" w:rsidP="004A53C0">
            <w:pPr>
              <w:jc w:val="center"/>
              <w:rPr>
                <w:ins w:id="277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</w:p>
        </w:tc>
        <w:tc>
          <w:tcPr>
            <w:tcW w:w="2673" w:type="dxa"/>
            <w:shd w:val="clear" w:color="auto" w:fill="auto"/>
            <w:vAlign w:val="center"/>
          </w:tcPr>
          <w:p w14:paraId="5F33EEDD" w14:textId="77777777" w:rsidR="004A53C0" w:rsidRPr="004A53C0" w:rsidRDefault="004A53C0" w:rsidP="004A53C0">
            <w:pPr>
              <w:rPr>
                <w:ins w:id="278" w:author="Miroslava Dziaková" w:date="2021-06-11T11:07:00Z"/>
                <w:rFonts w:ascii="Times New Roman" w:eastAsia="Calibri" w:hAnsi="Times New Roman"/>
                <w:sz w:val="21"/>
                <w:szCs w:val="21"/>
                <w:lang w:val="sk-SK"/>
              </w:rPr>
            </w:pPr>
            <w:ins w:id="279" w:author="Miroslava Dziaková" w:date="2021-06-11T11:07:00Z">
              <w:r w:rsidRPr="004A53C0">
                <w:rPr>
                  <w:rFonts w:ascii="Times New Roman" w:eastAsia="Calibri" w:hAnsi="Times New Roman"/>
                  <w:sz w:val="21"/>
                  <w:szCs w:val="21"/>
                  <w:lang w:val="sk-SK"/>
                </w:rPr>
                <w:t>Technická alebo odborná spôsobilosť § 34 ZVO</w:t>
              </w:r>
            </w:ins>
          </w:p>
        </w:tc>
        <w:tc>
          <w:tcPr>
            <w:tcW w:w="1580" w:type="dxa"/>
            <w:shd w:val="clear" w:color="auto" w:fill="auto"/>
            <w:vAlign w:val="center"/>
          </w:tcPr>
          <w:p w14:paraId="665F8221" w14:textId="77777777" w:rsidR="004A53C0" w:rsidRPr="004A53C0" w:rsidRDefault="004A53C0" w:rsidP="004A53C0">
            <w:pPr>
              <w:jc w:val="center"/>
              <w:rPr>
                <w:ins w:id="280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1010C4" w14:textId="77777777" w:rsidR="004A53C0" w:rsidRPr="004A53C0" w:rsidRDefault="004A53C0" w:rsidP="004A53C0">
            <w:pPr>
              <w:jc w:val="center"/>
              <w:rPr>
                <w:ins w:id="281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86014CE" w14:textId="77777777" w:rsidR="004A53C0" w:rsidRPr="004A53C0" w:rsidRDefault="004A53C0" w:rsidP="004A53C0">
            <w:pPr>
              <w:jc w:val="center"/>
              <w:rPr>
                <w:ins w:id="282" w:author="Miroslava Dziaková" w:date="2021-06-11T11:0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574CB66B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ins w:id="283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</w:p>
    <w:p w14:paraId="34FF1085" w14:textId="77777777" w:rsidR="004A53C0" w:rsidRPr="004A53C0" w:rsidRDefault="004A53C0" w:rsidP="004A53C0">
      <w:pPr>
        <w:numPr>
          <w:ilvl w:val="0"/>
          <w:numId w:val="7"/>
        </w:numPr>
        <w:spacing w:after="80" w:line="288" w:lineRule="auto"/>
        <w:ind w:left="357" w:hanging="357"/>
        <w:rPr>
          <w:ins w:id="284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85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záujemcov/uchádzačov, ktorí budú vyzvaní na vysvetlenie/doplnenie podľa § 40 ods. 4 ZVO:</w:t>
        </w:r>
      </w:ins>
    </w:p>
    <w:p w14:paraId="38299C81" w14:textId="77777777" w:rsidR="004A53C0" w:rsidRPr="004A53C0" w:rsidRDefault="004A53C0" w:rsidP="004A53C0">
      <w:pPr>
        <w:numPr>
          <w:ilvl w:val="0"/>
          <w:numId w:val="7"/>
        </w:numPr>
        <w:spacing w:after="80" w:line="288" w:lineRule="auto"/>
        <w:ind w:left="357" w:hanging="357"/>
        <w:rPr>
          <w:ins w:id="286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87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Zoznam vylúčených uchádzačov/záujemcov s uvedením dôvodu ich vylúčenia: </w:t>
        </w:r>
      </w:ins>
    </w:p>
    <w:p w14:paraId="2F65C0B4" w14:textId="77777777" w:rsidR="004A53C0" w:rsidRPr="004A53C0" w:rsidRDefault="004A53C0" w:rsidP="004A53C0">
      <w:pPr>
        <w:numPr>
          <w:ilvl w:val="0"/>
          <w:numId w:val="7"/>
        </w:numPr>
        <w:spacing w:after="80" w:line="288" w:lineRule="auto"/>
        <w:ind w:left="357" w:hanging="357"/>
        <w:jc w:val="both"/>
        <w:rPr>
          <w:ins w:id="288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89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lastRenderedPageBreak/>
          <w:t>Zoznam vybratých záujemcov, resp. záujemcov, ktorí budú vyzvaní na predloženie ponuky a dôvody ich výberu v užšej súťaži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7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 a v rokovacom konaní so zverejnením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8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</w:ins>
    </w:p>
    <w:p w14:paraId="6D9E89F0" w14:textId="77777777" w:rsidR="004A53C0" w:rsidRPr="004A53C0" w:rsidRDefault="004A53C0" w:rsidP="004A53C0">
      <w:pPr>
        <w:numPr>
          <w:ilvl w:val="0"/>
          <w:numId w:val="7"/>
        </w:numPr>
        <w:spacing w:after="160" w:line="288" w:lineRule="auto"/>
        <w:contextualSpacing/>
        <w:jc w:val="both"/>
        <w:rPr>
          <w:ins w:id="294" w:author="Miroslava Dziaková" w:date="2021-06-11T11:07:00Z"/>
          <w:rFonts w:ascii="Times New Roman" w:eastAsia="Calibri" w:hAnsi="Times New Roman"/>
          <w:sz w:val="20"/>
          <w:szCs w:val="20"/>
          <w:lang w:val="x-none" w:eastAsia="x-none"/>
        </w:rPr>
      </w:pPr>
      <w:ins w:id="295" w:author="Miroslava Dziaková" w:date="2021-06-11T11:07:00Z"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záujemcov, ktorí nebudú vyzvaní na predloženie ponuky alebo na rokovanie s uvedením dôvodu</w:t>
        </w:r>
        <w:r w:rsidRPr="004A53C0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9"/>
        </w:r>
        <w:r w:rsidRPr="004A53C0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</w:ins>
    </w:p>
    <w:p w14:paraId="761EA024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jc w:val="both"/>
        <w:rPr>
          <w:ins w:id="298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  <w:ins w:id="299" w:author="Miroslava Dziaková" w:date="2021-06-11T11:07:00Z"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t>Členovia komisie na vyhodnotenie splnenia podmienok účasti vyhlasujú, že táto zápisnica z vyhodnotenia podmienok účasti zodpovedá skutočnosti, čo potvrdzujú svojim podpisom.</w:t>
        </w:r>
      </w:ins>
    </w:p>
    <w:p w14:paraId="0FF26AE9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ins w:id="300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  <w:ins w:id="301" w:author="Miroslava Dziaková" w:date="2021-06-11T11:07:00Z"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t>Mená a podpisy členov komisie:</w:t>
        </w:r>
      </w:ins>
    </w:p>
    <w:p w14:paraId="61FC1A6D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ins w:id="302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  <w:ins w:id="303" w:author="Miroslava Dziaková" w:date="2021-06-11T11:07:00Z"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t>.............................................</w:t>
        </w:r>
      </w:ins>
    </w:p>
    <w:p w14:paraId="1F8EA0C4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ins w:id="304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  <w:ins w:id="305" w:author="Miroslava Dziaková" w:date="2021-06-11T11:07:00Z"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t>.............................................</w:t>
        </w:r>
      </w:ins>
    </w:p>
    <w:p w14:paraId="3DBA3886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ins w:id="306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  <w:ins w:id="307" w:author="Miroslava Dziaková" w:date="2021-06-11T11:07:00Z"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t xml:space="preserve">Miesto a dátum vypracovania zápisnice: </w:t>
        </w:r>
      </w:ins>
    </w:p>
    <w:p w14:paraId="2C1744CC" w14:textId="77777777" w:rsidR="004A53C0" w:rsidRPr="004A53C0" w:rsidRDefault="004A53C0" w:rsidP="004A53C0">
      <w:pPr>
        <w:tabs>
          <w:tab w:val="left" w:pos="1740"/>
        </w:tabs>
        <w:spacing w:after="120"/>
        <w:rPr>
          <w:ins w:id="308" w:author="Miroslava Dziaková" w:date="2021-06-11T11:07:00Z"/>
          <w:rFonts w:ascii="Times New Roman" w:eastAsia="Calibri" w:hAnsi="Times New Roman"/>
          <w:b/>
          <w:sz w:val="22"/>
          <w:szCs w:val="22"/>
          <w:lang w:val="sk-SK"/>
        </w:rPr>
      </w:pPr>
    </w:p>
    <w:p w14:paraId="13B710F7" w14:textId="77777777" w:rsidR="004A53C0" w:rsidRPr="004A53C0" w:rsidRDefault="004A53C0" w:rsidP="004A53C0">
      <w:pPr>
        <w:tabs>
          <w:tab w:val="left" w:pos="1134"/>
        </w:tabs>
        <w:spacing w:after="120"/>
        <w:ind w:left="1418" w:hanging="1418"/>
        <w:rPr>
          <w:ins w:id="309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</w:p>
    <w:p w14:paraId="711298D0" w14:textId="77777777" w:rsidR="004A53C0" w:rsidRPr="004A53C0" w:rsidRDefault="004A53C0" w:rsidP="004A53C0">
      <w:pPr>
        <w:tabs>
          <w:tab w:val="left" w:pos="1740"/>
        </w:tabs>
        <w:spacing w:after="120"/>
        <w:rPr>
          <w:ins w:id="310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</w:p>
    <w:p w14:paraId="717D4F88" w14:textId="77777777" w:rsidR="004A53C0" w:rsidRPr="004A53C0" w:rsidRDefault="004A53C0" w:rsidP="004A53C0">
      <w:pPr>
        <w:tabs>
          <w:tab w:val="left" w:pos="1740"/>
        </w:tabs>
        <w:spacing w:after="120"/>
        <w:rPr>
          <w:ins w:id="311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</w:p>
    <w:p w14:paraId="6F610ADE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rPr>
          <w:ins w:id="312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</w:p>
    <w:p w14:paraId="78EAC73A" w14:textId="77777777" w:rsidR="004A53C0" w:rsidRPr="004A53C0" w:rsidRDefault="004A53C0" w:rsidP="004A53C0">
      <w:pPr>
        <w:tabs>
          <w:tab w:val="left" w:pos="1740"/>
        </w:tabs>
        <w:spacing w:after="200" w:line="276" w:lineRule="auto"/>
        <w:jc w:val="both"/>
        <w:rPr>
          <w:ins w:id="313" w:author="Miroslava Dziaková" w:date="2021-06-11T11:07:00Z"/>
          <w:rFonts w:ascii="Times New Roman" w:eastAsia="Calibri" w:hAnsi="Times New Roman"/>
          <w:sz w:val="22"/>
          <w:szCs w:val="22"/>
          <w:lang w:val="sk-SK"/>
        </w:rPr>
      </w:pPr>
      <w:ins w:id="314" w:author="Miroslava Dziaková" w:date="2021-06-11T11:07:00Z">
        <w:r w:rsidRPr="004A53C0">
          <w:rPr>
            <w:rFonts w:ascii="Times New Roman" w:eastAsia="Calibri" w:hAnsi="Times New Roman"/>
            <w:b/>
            <w:sz w:val="22"/>
            <w:szCs w:val="22"/>
            <w:lang w:val="sk-SK"/>
          </w:rPr>
          <w:t>Upozornenie:</w:t>
        </w:r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t xml:space="preserve"> V zápisnici je potrebné uviesť všetky situácie, ktorými sa prijímateľ zaoberal a vysvetliť, ako sa s nimi vysporiadal, napr. uviesť zdôvodnenie, prečo požiadal o vysvetlenie, v prípade neakceptovania niektorého z dokumentov uviesť, prečo nepožiadal záujemcu/uchádzača o vysvetlenie a pod.</w:t>
        </w:r>
      </w:ins>
    </w:p>
    <w:p w14:paraId="04B8EF2F" w14:textId="61EA0184" w:rsidR="00174F58" w:rsidRDefault="004A53C0" w:rsidP="004A53C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bookmarkStart w:id="315" w:name="_Príloha_č._3:"/>
      <w:bookmarkEnd w:id="315"/>
      <w:ins w:id="316" w:author="Miroslava Dziaková" w:date="2021-06-11T11:07:00Z">
        <w:r w:rsidRPr="004A53C0">
          <w:rPr>
            <w:rFonts w:ascii="Times New Roman" w:eastAsia="Calibri" w:hAnsi="Times New Roman"/>
            <w:sz w:val="22"/>
            <w:szCs w:val="22"/>
            <w:lang w:val="sk-SK"/>
          </w:rPr>
          <w:br w:type="page"/>
        </w:r>
      </w:ins>
    </w:p>
    <w:p w14:paraId="1A63518A" w14:textId="72B825B0" w:rsidR="00523A3D" w:rsidDel="004A53C0" w:rsidRDefault="00523A3D" w:rsidP="00523A3D">
      <w:pPr>
        <w:autoSpaceDE w:val="0"/>
        <w:autoSpaceDN w:val="0"/>
        <w:adjustRightInd w:val="0"/>
        <w:jc w:val="center"/>
        <w:rPr>
          <w:del w:id="317" w:author="Miroslava Dziaková" w:date="2021-06-11T11:06:00Z"/>
          <w:rFonts w:asciiTheme="minorHAnsi" w:hAnsiTheme="minorHAnsi" w:cstheme="minorHAnsi"/>
          <w:b/>
          <w:szCs w:val="19"/>
        </w:rPr>
      </w:pPr>
      <w:del w:id="318" w:author="Miroslava Dziaková" w:date="2021-06-11T11:06:00Z">
        <w:r w:rsidRPr="00FF5CFA" w:rsidDel="004A53C0">
          <w:rPr>
            <w:rFonts w:asciiTheme="minorHAnsi" w:hAnsiTheme="minorHAnsi" w:cstheme="minorHAnsi"/>
            <w:b/>
            <w:szCs w:val="19"/>
          </w:rPr>
          <w:lastRenderedPageBreak/>
          <w:delText xml:space="preserve">Zápisnica z </w:delText>
        </w:r>
        <w:r w:rsidR="00020085" w:rsidDel="004A53C0">
          <w:rPr>
            <w:rFonts w:asciiTheme="minorHAnsi" w:hAnsiTheme="minorHAnsi" w:cstheme="minorHAnsi"/>
            <w:b/>
            <w:szCs w:val="19"/>
          </w:rPr>
          <w:delText>vyhodnotenia splnenia podmienok účasti</w:delText>
        </w:r>
        <w:r w:rsidRPr="00FF5CFA" w:rsidDel="004A53C0">
          <w:rPr>
            <w:rFonts w:asciiTheme="minorHAnsi" w:hAnsiTheme="minorHAnsi" w:cstheme="minorHAnsi"/>
            <w:b/>
            <w:szCs w:val="19"/>
          </w:rPr>
          <w:delText>:</w:delText>
        </w:r>
      </w:del>
    </w:p>
    <w:p w14:paraId="0F6C432D" w14:textId="4EC1D0C0" w:rsidR="00020085" w:rsidDel="004A53C0" w:rsidRDefault="00020085" w:rsidP="00523A3D">
      <w:pPr>
        <w:autoSpaceDE w:val="0"/>
        <w:autoSpaceDN w:val="0"/>
        <w:adjustRightInd w:val="0"/>
        <w:jc w:val="center"/>
        <w:rPr>
          <w:del w:id="319" w:author="Miroslava Dziaková" w:date="2021-06-11T11:06:00Z"/>
          <w:rFonts w:asciiTheme="minorHAnsi" w:hAnsiTheme="minorHAnsi" w:cstheme="minorHAnsi"/>
          <w:szCs w:val="19"/>
        </w:rPr>
      </w:pPr>
      <w:del w:id="320" w:author="Miroslava Dziaková" w:date="2021-06-11T11:06:00Z">
        <w:r w:rsidRPr="00020085" w:rsidDel="004A53C0">
          <w:rPr>
            <w:rFonts w:asciiTheme="minorHAnsi" w:hAnsiTheme="minorHAnsi" w:cstheme="minorHAnsi"/>
            <w:szCs w:val="19"/>
          </w:rPr>
          <w:delText xml:space="preserve">podľa § </w:delText>
        </w:r>
        <w:r w:rsidR="00737284" w:rsidDel="004A53C0">
          <w:rPr>
            <w:rFonts w:asciiTheme="minorHAnsi" w:hAnsiTheme="minorHAnsi" w:cstheme="minorHAnsi"/>
            <w:szCs w:val="19"/>
          </w:rPr>
          <w:delText>40</w:delText>
        </w:r>
        <w:r w:rsidR="00737284" w:rsidRPr="00020085" w:rsidDel="004A53C0">
          <w:rPr>
            <w:rFonts w:asciiTheme="minorHAnsi" w:hAnsiTheme="minorHAnsi" w:cstheme="minorHAnsi"/>
            <w:szCs w:val="19"/>
          </w:rPr>
          <w:delText xml:space="preserve"> </w:delText>
        </w:r>
        <w:r w:rsidRPr="00020085" w:rsidDel="004A53C0">
          <w:rPr>
            <w:rFonts w:asciiTheme="minorHAnsi" w:hAnsiTheme="minorHAnsi" w:cstheme="minorHAnsi"/>
            <w:szCs w:val="19"/>
          </w:rPr>
          <w:delText>ods. 1</w:delText>
        </w:r>
        <w:r w:rsidR="00737284" w:rsidDel="004A53C0">
          <w:rPr>
            <w:rFonts w:asciiTheme="minorHAnsi" w:hAnsiTheme="minorHAnsi" w:cstheme="minorHAnsi"/>
            <w:szCs w:val="19"/>
          </w:rPr>
          <w:delText>2</w:delText>
        </w:r>
        <w:r w:rsidRPr="00020085" w:rsidDel="004A53C0">
          <w:rPr>
            <w:rFonts w:asciiTheme="minorHAnsi" w:hAnsiTheme="minorHAnsi" w:cstheme="minorHAnsi"/>
            <w:szCs w:val="19"/>
          </w:rPr>
          <w:delText xml:space="preserve"> zákona č. </w:delText>
        </w:r>
        <w:r w:rsidR="00737284" w:rsidDel="004A53C0">
          <w:rPr>
            <w:rFonts w:asciiTheme="minorHAnsi" w:hAnsiTheme="minorHAnsi" w:cstheme="minorHAnsi"/>
            <w:szCs w:val="19"/>
          </w:rPr>
          <w:delText>343/2015</w:delText>
        </w:r>
        <w:r w:rsidRPr="00020085" w:rsidDel="004A53C0">
          <w:rPr>
            <w:rFonts w:asciiTheme="minorHAnsi" w:hAnsiTheme="minorHAnsi" w:cstheme="minorHAnsi"/>
            <w:szCs w:val="19"/>
          </w:rPr>
          <w:delText xml:space="preserve"> Z. z. o verejnom obstarávaní a o zmene a doplnení niektorých zákonov v znení neskorších predpisov</w:delText>
        </w:r>
      </w:del>
    </w:p>
    <w:p w14:paraId="2FE2D828" w14:textId="7C723D4C" w:rsidR="00020085" w:rsidDel="004A53C0" w:rsidRDefault="00020085" w:rsidP="00523A3D">
      <w:pPr>
        <w:autoSpaceDE w:val="0"/>
        <w:autoSpaceDN w:val="0"/>
        <w:adjustRightInd w:val="0"/>
        <w:jc w:val="center"/>
        <w:rPr>
          <w:del w:id="321" w:author="Miroslava Dziaková" w:date="2021-06-11T11:06:00Z"/>
          <w:rFonts w:asciiTheme="minorHAnsi" w:hAnsiTheme="minorHAnsi" w:cstheme="minorHAnsi"/>
          <w:szCs w:val="19"/>
        </w:rPr>
      </w:pPr>
    </w:p>
    <w:p w14:paraId="7AB7DA00" w14:textId="219D1780" w:rsidR="00020085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22" w:author="Miroslava Dziaková" w:date="2021-06-11T11:06:00Z"/>
          <w:rFonts w:asciiTheme="minorHAnsi" w:hAnsiTheme="minorHAnsi" w:cstheme="minorHAnsi"/>
          <w:sz w:val="19"/>
          <w:szCs w:val="19"/>
        </w:rPr>
      </w:pPr>
      <w:del w:id="323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Názov verejného obstarávateľa/prijímateľa: </w:delText>
        </w:r>
      </w:del>
    </w:p>
    <w:p w14:paraId="4BCEC94E" w14:textId="3C534865" w:rsidR="00020085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24" w:author="Miroslava Dziaková" w:date="2021-06-11T11:06:00Z"/>
          <w:rFonts w:asciiTheme="minorHAnsi" w:hAnsiTheme="minorHAnsi" w:cstheme="minorHAnsi"/>
          <w:sz w:val="19"/>
          <w:szCs w:val="19"/>
        </w:rPr>
      </w:pPr>
      <w:del w:id="325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Sídlo verejného obstarávateľa/prijímateľa: </w:delText>
        </w:r>
      </w:del>
    </w:p>
    <w:p w14:paraId="5237468F" w14:textId="298D91A1" w:rsidR="00020085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26" w:author="Miroslava Dziaková" w:date="2021-06-11T11:06:00Z"/>
          <w:rFonts w:asciiTheme="minorHAnsi" w:hAnsiTheme="minorHAnsi" w:cstheme="minorHAnsi"/>
          <w:sz w:val="19"/>
          <w:szCs w:val="19"/>
        </w:rPr>
      </w:pPr>
      <w:del w:id="327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Predmet/názov zákazky:</w:delText>
        </w:r>
      </w:del>
    </w:p>
    <w:p w14:paraId="32F7B6C7" w14:textId="43FE1F8C" w:rsidR="00020085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28" w:author="Miroslava Dziaková" w:date="2021-06-11T11:06:00Z"/>
          <w:rFonts w:asciiTheme="minorHAnsi" w:hAnsiTheme="minorHAnsi" w:cstheme="minorHAnsi"/>
          <w:sz w:val="19"/>
          <w:szCs w:val="19"/>
        </w:rPr>
      </w:pPr>
      <w:del w:id="329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Druh postupu:</w:delText>
        </w:r>
      </w:del>
    </w:p>
    <w:p w14:paraId="0B602D67" w14:textId="19C726B7" w:rsidR="00020085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30" w:author="Miroslava Dziaková" w:date="2021-06-11T11:06:00Z"/>
          <w:rFonts w:asciiTheme="minorHAnsi" w:hAnsiTheme="minorHAnsi" w:cstheme="minorHAnsi"/>
          <w:sz w:val="19"/>
          <w:szCs w:val="19"/>
        </w:rPr>
      </w:pPr>
      <w:del w:id="331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Označenie v OJ a vo Vestníku ÚVO:</w:delText>
        </w:r>
      </w:del>
    </w:p>
    <w:p w14:paraId="1D69D7F1" w14:textId="0B062A79" w:rsidR="00020085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32" w:author="Miroslava Dziaková" w:date="2021-06-11T11:06:00Z"/>
          <w:rFonts w:asciiTheme="minorHAnsi" w:hAnsiTheme="minorHAnsi" w:cstheme="minorHAnsi"/>
          <w:sz w:val="19"/>
          <w:szCs w:val="19"/>
        </w:rPr>
      </w:pPr>
      <w:del w:id="333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Dátum a čas vyhodnotenia:</w:delText>
        </w:r>
      </w:del>
    </w:p>
    <w:p w14:paraId="02E980F6" w14:textId="1576FB9A" w:rsidR="00D51DF2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34" w:author="Miroslava Dziaková" w:date="2021-06-11T11:06:00Z"/>
          <w:rFonts w:asciiTheme="minorHAnsi" w:hAnsiTheme="minorHAnsi" w:cstheme="minorHAnsi"/>
          <w:sz w:val="19"/>
          <w:szCs w:val="19"/>
        </w:rPr>
      </w:pPr>
      <w:del w:id="335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Miesto vyhodnotenia: </w:delText>
        </w:r>
      </w:del>
    </w:p>
    <w:p w14:paraId="126E5546" w14:textId="2B6D52D2" w:rsidR="00D51DF2" w:rsidDel="004A53C0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36" w:author="Miroslava Dziaková" w:date="2021-06-11T11:06:00Z"/>
          <w:rFonts w:asciiTheme="minorHAnsi" w:hAnsiTheme="minorHAnsi" w:cstheme="minorHAnsi"/>
          <w:sz w:val="19"/>
          <w:szCs w:val="19"/>
        </w:rPr>
      </w:pPr>
      <w:del w:id="337" w:author="Miroslava Dziaková" w:date="2021-06-11T11:06:00Z">
        <w:r w:rsidDel="004A53C0">
          <w:rPr>
            <w:rFonts w:asciiTheme="minorHAnsi" w:hAnsiTheme="minorHAnsi" w:cstheme="minorHAnsi"/>
            <w:sz w:val="19"/>
            <w:szCs w:val="19"/>
          </w:rPr>
          <w:delText>Prítomní</w:delText>
        </w:r>
        <w:r w:rsidR="00020085"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 členovia komisie</w:delText>
        </w:r>
        <w:r w:rsidR="00D51DF2" w:rsidDel="004A53C0">
          <w:rPr>
            <w:rStyle w:val="Odkaznapoznmkupodiarou"/>
            <w:rFonts w:cstheme="minorHAnsi"/>
            <w:szCs w:val="19"/>
          </w:rPr>
          <w:footnoteReference w:id="10"/>
        </w:r>
        <w:r w:rsidR="00020085"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: </w:delText>
        </w:r>
      </w:del>
    </w:p>
    <w:p w14:paraId="79ACBF5C" w14:textId="3D09AA1E" w:rsidR="00D51DF2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40" w:author="Miroslava Dziaková" w:date="2021-06-11T11:06:00Z"/>
          <w:rFonts w:asciiTheme="minorHAnsi" w:hAnsiTheme="minorHAnsi" w:cstheme="minorHAnsi"/>
          <w:sz w:val="19"/>
          <w:szCs w:val="19"/>
        </w:rPr>
      </w:pPr>
      <w:del w:id="341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Predložené žiadosti o vysvetlenie/doplnenie podľa § </w:delText>
        </w:r>
        <w:r w:rsidR="00737284" w:rsidDel="004A53C0">
          <w:rPr>
            <w:rFonts w:asciiTheme="minorHAnsi" w:hAnsiTheme="minorHAnsi" w:cstheme="minorHAnsi"/>
            <w:sz w:val="19"/>
            <w:szCs w:val="19"/>
          </w:rPr>
          <w:delText>4</w:delText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>8 ZVO</w:delText>
        </w:r>
        <w:r w:rsidR="00D51DF2" w:rsidDel="004A53C0">
          <w:rPr>
            <w:rStyle w:val="Odkaznapoznmkupodiarou"/>
            <w:rFonts w:cstheme="minorHAnsi"/>
            <w:szCs w:val="19"/>
          </w:rPr>
          <w:footnoteReference w:id="11"/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>:</w:delText>
        </w:r>
      </w:del>
    </w:p>
    <w:p w14:paraId="79259E33" w14:textId="2A36DDF0" w:rsidR="00D51DF2" w:rsidRPr="00D51DF2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44" w:author="Miroslava Dziaková" w:date="2021-06-11T11:06:00Z"/>
          <w:rFonts w:asciiTheme="minorHAnsi" w:hAnsiTheme="minorHAnsi" w:cstheme="minorHAnsi"/>
          <w:sz w:val="19"/>
          <w:szCs w:val="19"/>
        </w:rPr>
      </w:pPr>
      <w:del w:id="345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Zoznam uchádzačov/záujemcov</w:delText>
        </w:r>
        <w:r w:rsidR="00D51DF2" w:rsidDel="004A53C0">
          <w:rPr>
            <w:rStyle w:val="Odkaznapoznmkupodiarou"/>
            <w:rFonts w:cstheme="minorHAnsi"/>
            <w:szCs w:val="19"/>
          </w:rPr>
          <w:footnoteReference w:id="12"/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>:</w:delText>
        </w:r>
      </w:del>
    </w:p>
    <w:p w14:paraId="2C8B3360" w14:textId="42BEDF37" w:rsidR="00020085" w:rsidDel="004A53C0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348" w:author="Miroslava Dziaková" w:date="2021-06-11T11:06:00Z"/>
          <w:rFonts w:asciiTheme="minorHAnsi" w:hAnsiTheme="minorHAnsi" w:cstheme="minorHAnsi"/>
          <w:sz w:val="19"/>
          <w:szCs w:val="19"/>
        </w:rPr>
      </w:pPr>
      <w:del w:id="349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Vyhodnotenie splnenia podmienok účasti: </w:delText>
        </w:r>
      </w:del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:rsidDel="004A53C0" w14:paraId="0CEA4C06" w14:textId="2C5678D4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el w:id="350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4954DE37" w:rsidR="00D51DF2" w:rsidDel="004A53C0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51" w:author="Miroslava Dziaková" w:date="2021-06-11T11:06:00Z"/>
                <w:rFonts w:asciiTheme="minorHAnsi" w:hAnsiTheme="minorHAnsi" w:cstheme="minorHAnsi"/>
                <w:sz w:val="19"/>
                <w:szCs w:val="19"/>
              </w:rPr>
            </w:pPr>
            <w:del w:id="352" w:author="Miroslava Dziaková" w:date="2021-06-11T11:06:00Z">
              <w:r w:rsidDel="004A53C0">
                <w:rPr>
                  <w:rFonts w:asciiTheme="minorHAnsi" w:hAnsiTheme="minorHAnsi" w:cstheme="minorHAnsi"/>
                  <w:sz w:val="19"/>
                  <w:szCs w:val="19"/>
                </w:rPr>
                <w:delText>Uchádzač/Záujemca</w:delText>
              </w:r>
            </w:del>
          </w:p>
        </w:tc>
        <w:tc>
          <w:tcPr>
            <w:tcW w:w="1701" w:type="dxa"/>
            <w:vAlign w:val="center"/>
          </w:tcPr>
          <w:p w14:paraId="0D94C7F9" w14:textId="7265E056" w:rsidR="00D51DF2" w:rsidDel="004A53C0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53" w:author="Miroslava Dziaková" w:date="2021-06-11T11:06:00Z"/>
                <w:rFonts w:asciiTheme="minorHAnsi" w:hAnsiTheme="minorHAnsi" w:cstheme="minorHAnsi"/>
                <w:sz w:val="19"/>
                <w:szCs w:val="19"/>
              </w:rPr>
            </w:pPr>
            <w:del w:id="354" w:author="Miroslava Dziaková" w:date="2021-06-11T11:06:00Z">
              <w:r w:rsidDel="004A53C0">
                <w:rPr>
                  <w:rFonts w:asciiTheme="minorHAnsi" w:hAnsiTheme="minorHAnsi" w:cstheme="minorHAnsi"/>
                  <w:sz w:val="19"/>
                  <w:szCs w:val="19"/>
                </w:rPr>
                <w:delText>Podmienka účasti</w:delText>
              </w:r>
            </w:del>
          </w:p>
        </w:tc>
        <w:tc>
          <w:tcPr>
            <w:tcW w:w="1732" w:type="dxa"/>
            <w:vAlign w:val="center"/>
          </w:tcPr>
          <w:p w14:paraId="1FC84831" w14:textId="2177CA27" w:rsidR="00D51DF2" w:rsidDel="004A53C0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55" w:author="Miroslava Dziaková" w:date="2021-06-11T11:06:00Z"/>
                <w:rFonts w:asciiTheme="minorHAnsi" w:hAnsiTheme="minorHAnsi" w:cstheme="minorHAnsi"/>
                <w:sz w:val="19"/>
                <w:szCs w:val="19"/>
              </w:rPr>
            </w:pPr>
            <w:del w:id="356" w:author="Miroslava Dziaková" w:date="2021-06-11T11:06:00Z">
              <w:r w:rsidDel="004A53C0">
                <w:rPr>
                  <w:rFonts w:asciiTheme="minorHAnsi" w:hAnsiTheme="minorHAnsi" w:cstheme="minorHAnsi"/>
                  <w:sz w:val="19"/>
                  <w:szCs w:val="19"/>
                </w:rPr>
                <w:delText>Znenie podmienky účasti</w:delText>
              </w:r>
            </w:del>
          </w:p>
        </w:tc>
        <w:tc>
          <w:tcPr>
            <w:tcW w:w="1812" w:type="dxa"/>
            <w:vAlign w:val="center"/>
          </w:tcPr>
          <w:p w14:paraId="61864422" w14:textId="1FC79833" w:rsidR="00D51DF2" w:rsidDel="004A53C0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57" w:author="Miroslava Dziaková" w:date="2021-06-11T11:06:00Z"/>
                <w:rFonts w:asciiTheme="minorHAnsi" w:hAnsiTheme="minorHAnsi" w:cstheme="minorHAnsi"/>
                <w:sz w:val="19"/>
                <w:szCs w:val="19"/>
              </w:rPr>
            </w:pPr>
            <w:del w:id="358" w:author="Miroslava Dziaková" w:date="2021-06-11T11:06:00Z">
              <w:r w:rsidDel="004A53C0">
                <w:rPr>
                  <w:rFonts w:asciiTheme="minorHAnsi" w:hAnsiTheme="minorHAnsi" w:cstheme="minorHAnsi"/>
                  <w:sz w:val="19"/>
                  <w:szCs w:val="19"/>
                </w:rPr>
                <w:delText>Predložené doklady preukazujúce splnenie podmienky účasti</w:delText>
              </w:r>
            </w:del>
          </w:p>
        </w:tc>
        <w:tc>
          <w:tcPr>
            <w:tcW w:w="2126" w:type="dxa"/>
            <w:vAlign w:val="center"/>
          </w:tcPr>
          <w:p w14:paraId="76F0BF5D" w14:textId="3151DB4A" w:rsidR="00D51DF2" w:rsidDel="004A53C0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359" w:author="Miroslava Dziaková" w:date="2021-06-11T11:06:00Z"/>
                <w:rFonts w:asciiTheme="minorHAnsi" w:hAnsiTheme="minorHAnsi" w:cstheme="minorHAnsi"/>
                <w:sz w:val="19"/>
                <w:szCs w:val="19"/>
              </w:rPr>
            </w:pPr>
            <w:del w:id="360" w:author="Miroslava Dziaková" w:date="2021-06-11T11:06:00Z">
              <w:r w:rsidDel="004A53C0">
                <w:rPr>
                  <w:rFonts w:asciiTheme="minorHAnsi" w:hAnsiTheme="minorHAnsi" w:cstheme="minorHAnsi"/>
                  <w:sz w:val="19"/>
                  <w:szCs w:val="19"/>
                </w:rPr>
                <w:delText>Záver posúdenia (napr. splnil/nesplnil/na vysvetlenie, doplnenie)</w:delText>
              </w:r>
            </w:del>
          </w:p>
        </w:tc>
      </w:tr>
      <w:tr w:rsidR="001132FE" w:rsidRPr="001132FE" w:rsidDel="004A53C0" w14:paraId="65D66A66" w14:textId="25BE4C27" w:rsidTr="001132FE">
        <w:trPr>
          <w:del w:id="361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48C35C30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62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63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A</w:delText>
              </w:r>
            </w:del>
          </w:p>
        </w:tc>
        <w:tc>
          <w:tcPr>
            <w:tcW w:w="1701" w:type="dxa"/>
          </w:tcPr>
          <w:p w14:paraId="4548C66E" w14:textId="53B3C31A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4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65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Osobné postavenie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32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ZVO</w:delText>
              </w:r>
            </w:del>
          </w:p>
        </w:tc>
        <w:tc>
          <w:tcPr>
            <w:tcW w:w="1732" w:type="dxa"/>
          </w:tcPr>
          <w:p w14:paraId="13F13378" w14:textId="325099A8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6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59239A5F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7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45E60E45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68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78DA51E4" w14:textId="672D3154" w:rsidTr="001132FE">
        <w:trPr>
          <w:del w:id="369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107C3AE7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70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533BDF95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1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72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postavenie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33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6B4E9597" w14:textId="3AFD48F2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3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21E44262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4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4CD3749B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5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16921464" w14:textId="2BCAC0F1" w:rsidTr="001132FE">
        <w:trPr>
          <w:del w:id="376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4BCA473F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77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303A15E7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78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79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Tech. alebo odborná spôsobilosť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34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6236E3DF" w14:textId="3F670A85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0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6F0B74B8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1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25899FF8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2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78EDF462" w14:textId="3B0EF783" w:rsidTr="001132FE">
        <w:trPr>
          <w:del w:id="383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0E391A47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84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85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B</w:delText>
              </w:r>
            </w:del>
          </w:p>
        </w:tc>
        <w:tc>
          <w:tcPr>
            <w:tcW w:w="1701" w:type="dxa"/>
          </w:tcPr>
          <w:p w14:paraId="0D9B9828" w14:textId="4E90362A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6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87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Osobné postavenie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32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2528FE3D" w14:textId="0D7AB8E9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8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38147958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89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047FEF60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90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78124787" w14:textId="0CAEE512" w:rsidTr="001132FE">
        <w:trPr>
          <w:del w:id="391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483A3AED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92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4E3B391E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93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394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postavenie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33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05E30C05" w14:textId="510B1275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95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30CFF530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96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34FDEE62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397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4E9FEBA2" w14:textId="385FFC86" w:rsidTr="001132FE">
        <w:trPr>
          <w:del w:id="398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2C96913F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399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1DA293EA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00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401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Tech. alebo odborná spôsobilosť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34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1DD851E5" w14:textId="01113BBF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02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0D2DC9A9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03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309DFF82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04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692F6D9F" w14:textId="55B4EDDF" w:rsidTr="001132FE">
        <w:trPr>
          <w:del w:id="405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7E5F7BAD" w:rsidR="001132FE" w:rsidRPr="001132FE" w:rsidDel="004A53C0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del w:id="406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407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C</w:delText>
              </w:r>
            </w:del>
          </w:p>
        </w:tc>
        <w:tc>
          <w:tcPr>
            <w:tcW w:w="1701" w:type="dxa"/>
          </w:tcPr>
          <w:p w14:paraId="1BB777DF" w14:textId="6A1AA579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08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409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Osobné postavenie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32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687E6938" w14:textId="1B4AFF61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0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2733FFB6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1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10E5A9EF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2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0A32BE1A" w14:textId="1D72D942" w:rsidTr="001132FE">
        <w:trPr>
          <w:del w:id="413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191658C2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del w:id="414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6CFF2A42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5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416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postavenie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33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79088F27" w14:textId="140527FB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7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24DB815B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8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13FE4A3E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19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:rsidDel="004A53C0" w14:paraId="34798629" w14:textId="0FE0B412" w:rsidTr="001132FE">
        <w:trPr>
          <w:del w:id="420" w:author="Miroslava Dziaková" w:date="2021-06-11T11:06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5A057D4F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del w:id="421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CBF5A57" w:rsidR="001132FE" w:rsidRPr="001132FE" w:rsidDel="004A53C0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22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  <w:del w:id="423" w:author="Miroslava Dziaková" w:date="2021-06-11T11:06:00Z"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Tech. alebo odborná spôsobilosť § </w:delText>
              </w:r>
              <w:r w:rsidR="00737284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34</w:delText>
              </w:r>
              <w:r w:rsidR="00737284"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 xml:space="preserve"> </w:delText>
              </w:r>
              <w:r w:rsidRPr="001132FE" w:rsidDel="004A53C0">
                <w:rPr>
                  <w:rFonts w:asciiTheme="minorHAnsi" w:hAnsiTheme="minorHAnsi" w:cstheme="minorHAnsi"/>
                  <w:sz w:val="16"/>
                  <w:szCs w:val="16"/>
                </w:rPr>
                <w:delText>ZVO</w:delText>
              </w:r>
            </w:del>
          </w:p>
        </w:tc>
        <w:tc>
          <w:tcPr>
            <w:tcW w:w="1732" w:type="dxa"/>
          </w:tcPr>
          <w:p w14:paraId="392C6304" w14:textId="53F9C253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24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2FA0DAC5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25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48F591A1" w:rsidR="001132FE" w:rsidRPr="001132FE" w:rsidDel="004A53C0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26" w:author="Miroslava Dziaková" w:date="2021-06-11T11:06:00Z"/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3A68BD34" w:rsidR="00D51DF2" w:rsidRPr="001132FE" w:rsidDel="004A53C0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del w:id="427" w:author="Miroslava Dziaková" w:date="2021-06-11T11:06:00Z"/>
          <w:rFonts w:asciiTheme="minorHAnsi" w:hAnsiTheme="minorHAnsi" w:cstheme="minorHAnsi"/>
          <w:sz w:val="16"/>
          <w:szCs w:val="16"/>
        </w:rPr>
      </w:pPr>
    </w:p>
    <w:p w14:paraId="7D6C2AB1" w14:textId="5B2339B4" w:rsidR="00D51DF2" w:rsidRPr="00D51DF2" w:rsidDel="004A53C0" w:rsidRDefault="00D51DF2" w:rsidP="00AC5ED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del w:id="428" w:author="Miroslava Dziaková" w:date="2021-06-11T11:06:00Z"/>
          <w:rFonts w:asciiTheme="minorHAnsi" w:hAnsiTheme="minorHAnsi" w:cstheme="minorHAnsi"/>
          <w:sz w:val="19"/>
          <w:szCs w:val="19"/>
        </w:rPr>
      </w:pPr>
      <w:del w:id="429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Zoznam uchádzačov/záujemcov, ktorí budú vyzvaní na vysvetlenie/doplnenie podľa §</w:delText>
        </w:r>
        <w:r w:rsidR="00737284" w:rsidDel="004A53C0">
          <w:rPr>
            <w:rFonts w:asciiTheme="minorHAnsi" w:hAnsiTheme="minorHAnsi" w:cstheme="minorHAnsi"/>
            <w:sz w:val="19"/>
            <w:szCs w:val="19"/>
          </w:rPr>
          <w:delText xml:space="preserve"> 40 ods. 4</w:delText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 ZVO:</w:delText>
        </w:r>
      </w:del>
    </w:p>
    <w:p w14:paraId="39AEBB04" w14:textId="7D6779E1" w:rsidR="00D51DF2" w:rsidRPr="00D51DF2" w:rsidDel="004A53C0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del w:id="430" w:author="Miroslava Dziaková" w:date="2021-06-11T11:06:00Z"/>
          <w:rFonts w:asciiTheme="minorHAnsi" w:hAnsiTheme="minorHAnsi" w:cstheme="minorHAnsi"/>
          <w:sz w:val="19"/>
          <w:szCs w:val="19"/>
        </w:rPr>
      </w:pPr>
      <w:del w:id="431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Zoznam vylúčených uchádzačov/záujemcov s uvedením dôvodu ich vylúčenia: </w:delText>
        </w:r>
      </w:del>
    </w:p>
    <w:p w14:paraId="7F4965E3" w14:textId="2358BAC5" w:rsidR="00D51DF2" w:rsidRPr="00D51DF2" w:rsidDel="004A53C0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del w:id="432" w:author="Miroslava Dziaková" w:date="2021-06-11T11:06:00Z"/>
          <w:rFonts w:asciiTheme="minorHAnsi" w:hAnsiTheme="minorHAnsi" w:cstheme="minorHAnsi"/>
          <w:sz w:val="19"/>
          <w:szCs w:val="19"/>
        </w:rPr>
      </w:pPr>
      <w:del w:id="433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 xml:space="preserve">Zoznam vybratých záujemcov a dôvody ich výberu v užšej súťaži  a v </w:delText>
        </w:r>
        <w:r w:rsidDel="004A53C0">
          <w:rPr>
            <w:rFonts w:asciiTheme="minorHAnsi" w:hAnsiTheme="minorHAnsi" w:cstheme="minorHAnsi"/>
            <w:sz w:val="19"/>
            <w:szCs w:val="19"/>
          </w:rPr>
          <w:delText>rokovacom konaní so zverejnením</w:delText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>:</w:delText>
        </w:r>
      </w:del>
    </w:p>
    <w:p w14:paraId="4571974A" w14:textId="742F1747" w:rsidR="00D51DF2" w:rsidRPr="00D51DF2" w:rsidDel="004A53C0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del w:id="434" w:author="Miroslava Dziaková" w:date="2021-06-11T11:06:00Z"/>
          <w:rFonts w:asciiTheme="minorHAnsi" w:hAnsiTheme="minorHAnsi" w:cstheme="minorHAnsi"/>
          <w:sz w:val="19"/>
          <w:szCs w:val="19"/>
        </w:rPr>
      </w:pPr>
      <w:del w:id="435" w:author="Miroslava Dziaková" w:date="2021-06-11T11:06:00Z">
        <w:r w:rsidRPr="00D51DF2" w:rsidDel="004A53C0">
          <w:rPr>
            <w:rFonts w:asciiTheme="minorHAnsi" w:hAnsiTheme="minorHAnsi" w:cstheme="minorHAnsi"/>
            <w:sz w:val="19"/>
            <w:szCs w:val="19"/>
          </w:rPr>
          <w:delText>Zoznam záujemcov</w:delText>
        </w:r>
        <w:r w:rsidRPr="00D51DF2" w:rsidDel="004A53C0">
          <w:rPr>
            <w:rFonts w:asciiTheme="minorHAnsi" w:hAnsiTheme="minorHAnsi" w:cstheme="minorHAnsi"/>
            <w:szCs w:val="19"/>
          </w:rPr>
          <w:delText xml:space="preserve">, </w:delText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>ktorí nebudú vyzvaní na predloženie ponuky alebo</w:delText>
        </w:r>
        <w:r w:rsidDel="004A53C0">
          <w:rPr>
            <w:rFonts w:asciiTheme="minorHAnsi" w:hAnsiTheme="minorHAnsi" w:cstheme="minorHAnsi"/>
            <w:sz w:val="19"/>
            <w:szCs w:val="19"/>
          </w:rPr>
          <w:delText xml:space="preserve"> na rokovanie s uvedením dôvodu</w:delText>
        </w:r>
        <w:r w:rsidRPr="00D51DF2" w:rsidDel="004A53C0">
          <w:rPr>
            <w:rFonts w:asciiTheme="minorHAnsi" w:hAnsiTheme="minorHAnsi" w:cstheme="minorHAnsi"/>
            <w:sz w:val="19"/>
            <w:szCs w:val="19"/>
          </w:rPr>
          <w:delText>:</w:delText>
        </w:r>
      </w:del>
    </w:p>
    <w:p w14:paraId="0DA19072" w14:textId="4D9D03CA" w:rsidR="00C616C6" w:rsidDel="004A53C0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del w:id="436" w:author="Miroslava Dziaková" w:date="2021-06-11T11:06:00Z"/>
          <w:rFonts w:asciiTheme="minorHAnsi" w:hAnsiTheme="minorHAnsi" w:cstheme="minorHAnsi"/>
          <w:bCs/>
          <w:szCs w:val="19"/>
        </w:rPr>
      </w:pPr>
    </w:p>
    <w:p w14:paraId="5FA3F52D" w14:textId="62FCE572" w:rsidR="001132FE" w:rsidRPr="001132FE" w:rsidDel="004A53C0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del w:id="437" w:author="Miroslava Dziaková" w:date="2021-06-11T11:06:00Z"/>
          <w:rFonts w:asciiTheme="minorHAnsi" w:hAnsiTheme="minorHAnsi" w:cstheme="minorHAnsi"/>
          <w:bCs/>
          <w:szCs w:val="19"/>
        </w:rPr>
      </w:pPr>
      <w:del w:id="438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Členovia komisie na vyhodnotenie splnenia podmienok účasti vyhlasujú, že táto zápisnica z vyhodnotenia podmienok účasti zodpovedá skutočnosti, čo potvrdzujú svojim podpisom na prezenčnej listine, ktorá tvorí neoddeliteľnú prílohu č. 1 tejto zápisnice.</w:delText>
        </w:r>
      </w:del>
    </w:p>
    <w:p w14:paraId="4B809407" w14:textId="1AFB3DC7" w:rsidR="001132FE" w:rsidDel="004A53C0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del w:id="439" w:author="Miroslava Dziaková" w:date="2021-06-11T11:06:00Z"/>
          <w:rFonts w:asciiTheme="minorHAnsi" w:hAnsiTheme="minorHAnsi" w:cstheme="minorHAnsi"/>
          <w:bCs/>
          <w:szCs w:val="19"/>
        </w:rPr>
      </w:pPr>
    </w:p>
    <w:p w14:paraId="7519F226" w14:textId="79AED5D4" w:rsidR="001132FE" w:rsidDel="004A53C0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del w:id="440" w:author="Miroslava Dziaková" w:date="2021-06-11T11:06:00Z"/>
          <w:rFonts w:asciiTheme="minorHAnsi" w:hAnsiTheme="minorHAnsi" w:cstheme="minorHAnsi"/>
          <w:bCs/>
          <w:szCs w:val="19"/>
        </w:rPr>
      </w:pPr>
      <w:del w:id="441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Mená a podpisy členov komisie:</w:delText>
        </w:r>
      </w:del>
    </w:p>
    <w:p w14:paraId="73C9BB51" w14:textId="434E14C3" w:rsidR="001132FE" w:rsidDel="004A53C0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del w:id="442" w:author="Miroslava Dziaková" w:date="2021-06-11T11:06:00Z"/>
          <w:rFonts w:asciiTheme="minorHAnsi" w:hAnsiTheme="minorHAnsi" w:cstheme="minorHAnsi"/>
          <w:bCs/>
          <w:szCs w:val="19"/>
        </w:rPr>
      </w:pPr>
    </w:p>
    <w:p w14:paraId="35641010" w14:textId="1E1F4610" w:rsidR="001132FE" w:rsidRP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43" w:author="Miroslava Dziaková" w:date="2021-06-11T11:06:00Z"/>
          <w:rFonts w:asciiTheme="minorHAnsi" w:hAnsiTheme="minorHAnsi" w:cstheme="minorHAnsi"/>
          <w:bCs/>
          <w:szCs w:val="19"/>
        </w:rPr>
      </w:pPr>
      <w:del w:id="444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RPr="001132FE" w:rsidDel="004A53C0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5AC8FB7F" w14:textId="25B6A5D9" w:rsidR="001132FE" w:rsidRP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45" w:author="Miroslava Dziaková" w:date="2021-06-11T11:06:00Z"/>
          <w:rFonts w:asciiTheme="minorHAnsi" w:hAnsiTheme="minorHAnsi" w:cstheme="minorHAnsi"/>
          <w:bCs/>
          <w:szCs w:val="19"/>
        </w:rPr>
      </w:pPr>
      <w:del w:id="446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RPr="001132FE" w:rsidDel="004A53C0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6B650E20" w14:textId="3609B560" w:rsidR="001132FE" w:rsidRP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47" w:author="Miroslava Dziaková" w:date="2021-06-11T11:06:00Z"/>
          <w:rFonts w:asciiTheme="minorHAnsi" w:hAnsiTheme="minorHAnsi" w:cstheme="minorHAnsi"/>
          <w:bCs/>
          <w:szCs w:val="19"/>
        </w:rPr>
      </w:pPr>
      <w:del w:id="448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RPr="001132FE" w:rsidDel="004A53C0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0A6F8020" w14:textId="2299C2A1" w:rsid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49" w:author="Miroslava Dziaková" w:date="2021-06-11T11:06:00Z"/>
          <w:rFonts w:asciiTheme="minorHAnsi" w:hAnsiTheme="minorHAnsi" w:cstheme="minorHAnsi"/>
          <w:bCs/>
          <w:szCs w:val="19"/>
        </w:rPr>
      </w:pPr>
      <w:del w:id="450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Meno, priezvisko, člen komisie s/bez práva vyhodnocovania:</w:delText>
        </w:r>
        <w:r w:rsidRPr="001132FE" w:rsidDel="004A53C0">
          <w:rPr>
            <w:rFonts w:asciiTheme="minorHAnsi" w:hAnsiTheme="minorHAnsi" w:cstheme="minorHAnsi"/>
            <w:bCs/>
            <w:szCs w:val="19"/>
          </w:rPr>
          <w:tab/>
          <w:delText>……………………………………</w:delText>
        </w:r>
      </w:del>
    </w:p>
    <w:p w14:paraId="7EF63A7D" w14:textId="7FCC56BA" w:rsid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51" w:author="Miroslava Dziaková" w:date="2021-06-11T11:06:00Z"/>
          <w:rFonts w:asciiTheme="minorHAnsi" w:hAnsiTheme="minorHAnsi" w:cstheme="minorHAnsi"/>
          <w:bCs/>
          <w:szCs w:val="19"/>
        </w:rPr>
      </w:pPr>
    </w:p>
    <w:p w14:paraId="21C662AE" w14:textId="67448416" w:rsidR="001132FE" w:rsidRP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52" w:author="Miroslava Dziaková" w:date="2021-06-11T11:06:00Z"/>
          <w:rFonts w:asciiTheme="minorHAnsi" w:hAnsiTheme="minorHAnsi" w:cstheme="minorHAnsi"/>
          <w:bCs/>
          <w:szCs w:val="19"/>
        </w:rPr>
      </w:pPr>
      <w:del w:id="453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 xml:space="preserve">Miesto a dátum vypracovania zápisnice: </w:delText>
        </w:r>
      </w:del>
    </w:p>
    <w:p w14:paraId="57C5D7AC" w14:textId="4A8C4105" w:rsid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54" w:author="Miroslava Dziaková" w:date="2021-06-11T11:06:00Z"/>
          <w:rFonts w:asciiTheme="minorHAnsi" w:hAnsiTheme="minorHAnsi" w:cstheme="minorHAnsi"/>
          <w:bCs/>
          <w:szCs w:val="19"/>
        </w:rPr>
      </w:pPr>
    </w:p>
    <w:p w14:paraId="5BEFB614" w14:textId="01A72E6B" w:rsidR="001132FE" w:rsidDel="004A53C0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del w:id="455" w:author="Miroslava Dziaková" w:date="2021-06-11T11:06:00Z"/>
          <w:rFonts w:asciiTheme="minorHAnsi" w:hAnsiTheme="minorHAnsi" w:cstheme="minorHAnsi"/>
          <w:bCs/>
          <w:szCs w:val="19"/>
        </w:rPr>
      </w:pPr>
    </w:p>
    <w:p w14:paraId="472ED973" w14:textId="05AC6AEF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del w:id="456" w:author="Miroslava Dziaková" w:date="2021-06-11T11:06:00Z">
        <w:r w:rsidRPr="001132FE" w:rsidDel="004A53C0">
          <w:rPr>
            <w:rFonts w:asciiTheme="minorHAnsi" w:hAnsiTheme="minorHAnsi" w:cstheme="minorHAnsi"/>
            <w:bCs/>
            <w:szCs w:val="19"/>
          </w:rPr>
          <w:delText>Prílohy:</w:delText>
        </w:r>
      </w:del>
    </w:p>
    <w:sectPr w:rsidR="001132FE" w:rsidRPr="00C616C6" w:rsidSect="002F32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F0E65" w14:textId="77777777" w:rsidR="00F24A89" w:rsidRDefault="00F24A89">
      <w:r>
        <w:separator/>
      </w:r>
    </w:p>
    <w:p w14:paraId="449804BE" w14:textId="77777777" w:rsidR="00F24A89" w:rsidRDefault="00F24A89"/>
  </w:endnote>
  <w:endnote w:type="continuationSeparator" w:id="0">
    <w:p w14:paraId="2FC565C6" w14:textId="77777777" w:rsidR="00F24A89" w:rsidRDefault="00F24A89">
      <w:r>
        <w:continuationSeparator/>
      </w:r>
    </w:p>
    <w:p w14:paraId="42DE32F3" w14:textId="77777777" w:rsidR="00F24A89" w:rsidRDefault="00F24A89"/>
  </w:endnote>
  <w:endnote w:type="continuationNotice" w:id="1">
    <w:p w14:paraId="22B0E621" w14:textId="77777777" w:rsidR="00F24A89" w:rsidRDefault="00F24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A149B" w14:textId="77777777" w:rsidR="00AB4E91" w:rsidRDefault="00AB4E9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E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77777D26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019F6">
      <w:rPr>
        <w:i/>
        <w:sz w:val="20"/>
        <w:szCs w:val="20"/>
      </w:rPr>
      <w:t>1</w:t>
    </w:r>
    <w:ins w:id="457" w:author="Miroslava Dziaková" w:date="2021-06-11T11:22:00Z">
      <w:r w:rsidR="00AB4E91">
        <w:rPr>
          <w:i/>
          <w:sz w:val="20"/>
          <w:szCs w:val="20"/>
        </w:rPr>
        <w:t>5</w:t>
      </w:r>
    </w:ins>
    <w:del w:id="458" w:author="Miroslava Dziaková" w:date="2021-06-11T11:22:00Z">
      <w:r w:rsidR="00A019F6" w:rsidDel="00AB4E91">
        <w:rPr>
          <w:i/>
          <w:sz w:val="20"/>
          <w:szCs w:val="20"/>
        </w:rPr>
        <w:delText>2</w:delText>
      </w:r>
    </w:del>
    <w:r w:rsidR="00A5027F">
      <w:rPr>
        <w:i/>
        <w:sz w:val="20"/>
        <w:szCs w:val="20"/>
      </w:rPr>
      <w:t>.0</w:t>
    </w:r>
    <w:ins w:id="459" w:author="Miroslava Dziaková" w:date="2021-06-11T11:22:00Z">
      <w:r w:rsidR="00AB4E91">
        <w:rPr>
          <w:i/>
          <w:sz w:val="20"/>
          <w:szCs w:val="20"/>
        </w:rPr>
        <w:t>6</w:t>
      </w:r>
    </w:ins>
    <w:del w:id="460" w:author="Miroslava Dziaková" w:date="2021-06-11T11:22:00Z">
      <w:r w:rsidR="00A5027F" w:rsidDel="00AB4E91">
        <w:rPr>
          <w:i/>
          <w:sz w:val="20"/>
          <w:szCs w:val="20"/>
        </w:rPr>
        <w:delText>5</w:delText>
      </w:r>
    </w:del>
    <w:r w:rsidR="00A5027F">
      <w:rPr>
        <w:i/>
        <w:sz w:val="20"/>
        <w:szCs w:val="20"/>
      </w:rPr>
      <w:t>.20</w:t>
    </w:r>
    <w:ins w:id="461" w:author="Miroslava Dziaková" w:date="2021-06-11T11:22:00Z">
      <w:r w:rsidR="00AB4E91">
        <w:rPr>
          <w:i/>
          <w:sz w:val="20"/>
          <w:szCs w:val="20"/>
        </w:rPr>
        <w:t>21</w:t>
      </w:r>
    </w:ins>
    <w:del w:id="462" w:author="Miroslava Dziaková" w:date="2021-06-11T11:22:00Z">
      <w:r w:rsidR="00A5027F" w:rsidDel="00AB4E91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 xml:space="preserve">, účinnosť: </w:t>
    </w:r>
    <w:r w:rsidR="00A019F6">
      <w:rPr>
        <w:i/>
        <w:sz w:val="20"/>
        <w:szCs w:val="20"/>
      </w:rPr>
      <w:t>1</w:t>
    </w:r>
    <w:ins w:id="463" w:author="Miroslava Dziaková" w:date="2021-06-11T11:22:00Z">
      <w:r w:rsidR="00AB4E91">
        <w:rPr>
          <w:i/>
          <w:sz w:val="20"/>
          <w:szCs w:val="20"/>
        </w:rPr>
        <w:t>5</w:t>
      </w:r>
    </w:ins>
    <w:del w:id="464" w:author="Miroslava Dziaková" w:date="2021-06-11T11:22:00Z">
      <w:r w:rsidR="00A019F6" w:rsidDel="00AB4E91">
        <w:rPr>
          <w:i/>
          <w:sz w:val="20"/>
          <w:szCs w:val="20"/>
        </w:rPr>
        <w:delText>2</w:delText>
      </w:r>
    </w:del>
    <w:r w:rsidR="00A5027F">
      <w:rPr>
        <w:i/>
        <w:sz w:val="20"/>
        <w:szCs w:val="20"/>
      </w:rPr>
      <w:t>.0</w:t>
    </w:r>
    <w:ins w:id="465" w:author="Miroslava Dziaková" w:date="2021-06-11T11:22:00Z">
      <w:r w:rsidR="00AB4E91">
        <w:rPr>
          <w:i/>
          <w:sz w:val="20"/>
          <w:szCs w:val="20"/>
        </w:rPr>
        <w:t>6</w:t>
      </w:r>
    </w:ins>
    <w:del w:id="466" w:author="Miroslava Dziaková" w:date="2021-06-11T11:22:00Z">
      <w:r w:rsidR="00A5027F" w:rsidDel="00AB4E91">
        <w:rPr>
          <w:i/>
          <w:sz w:val="20"/>
          <w:szCs w:val="20"/>
        </w:rPr>
        <w:delText>5</w:delText>
      </w:r>
    </w:del>
    <w:r w:rsidR="00A5027F">
      <w:rPr>
        <w:i/>
        <w:sz w:val="20"/>
        <w:szCs w:val="20"/>
      </w:rPr>
      <w:t>.20</w:t>
    </w:r>
    <w:ins w:id="467" w:author="Miroslava Dziaková" w:date="2021-06-11T11:22:00Z">
      <w:r w:rsidR="00AB4E91">
        <w:rPr>
          <w:i/>
          <w:sz w:val="20"/>
          <w:szCs w:val="20"/>
        </w:rPr>
        <w:t>21</w:t>
      </w:r>
    </w:ins>
    <w:bookmarkStart w:id="468" w:name="_GoBack"/>
    <w:bookmarkEnd w:id="468"/>
    <w:del w:id="469" w:author="Miroslava Dziaková" w:date="2021-06-11T11:22:00Z">
      <w:r w:rsidR="00A5027F" w:rsidDel="00AB4E91">
        <w:rPr>
          <w:i/>
          <w:sz w:val="20"/>
          <w:szCs w:val="20"/>
        </w:rPr>
        <w:delText>16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08642" w14:textId="77777777" w:rsidR="00F24A89" w:rsidRDefault="00F24A89">
      <w:r>
        <w:separator/>
      </w:r>
    </w:p>
    <w:p w14:paraId="323B623A" w14:textId="77777777" w:rsidR="00F24A89" w:rsidRDefault="00F24A89"/>
  </w:footnote>
  <w:footnote w:type="continuationSeparator" w:id="0">
    <w:p w14:paraId="07CF8EF8" w14:textId="77777777" w:rsidR="00F24A89" w:rsidRDefault="00F24A89">
      <w:r>
        <w:continuationSeparator/>
      </w:r>
    </w:p>
    <w:p w14:paraId="40AC84BA" w14:textId="77777777" w:rsidR="00F24A89" w:rsidRDefault="00F24A89"/>
  </w:footnote>
  <w:footnote w:type="continuationNotice" w:id="1">
    <w:p w14:paraId="2778CD78" w14:textId="77777777" w:rsidR="00F24A89" w:rsidRDefault="00F24A89"/>
  </w:footnote>
  <w:footnote w:id="2">
    <w:p w14:paraId="6949121F" w14:textId="77777777" w:rsidR="004A53C0" w:rsidRPr="00560D2A" w:rsidRDefault="004A53C0" w:rsidP="004A53C0">
      <w:pPr>
        <w:pStyle w:val="Textpoznmkypodiarou"/>
        <w:jc w:val="both"/>
        <w:rPr>
          <w:ins w:id="188" w:author="Miroslava Dziaková" w:date="2021-06-11T11:07:00Z"/>
          <w:rFonts w:ascii="Times New Roman" w:hAnsi="Times New Roman"/>
        </w:rPr>
      </w:pPr>
      <w:ins w:id="189" w:author="Miroslava Dziaková" w:date="2021-06-11T11:0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Uvedie sa číslo podľa poradia (v prípade, že bolo s ohľadom na vysvetľovanie a dopĺňanie podľa § </w:t>
        </w:r>
        <w:r>
          <w:rPr>
            <w:rFonts w:ascii="Times New Roman" w:hAnsi="Times New Roman"/>
          </w:rPr>
          <w:t>40</w:t>
        </w:r>
        <w:r w:rsidRPr="00560D2A">
          <w:rPr>
            <w:rFonts w:ascii="Times New Roman" w:hAnsi="Times New Roman"/>
          </w:rPr>
          <w:t xml:space="preserve"> ods. </w:t>
        </w:r>
        <w:r>
          <w:rPr>
            <w:rFonts w:ascii="Times New Roman" w:hAnsi="Times New Roman"/>
          </w:rPr>
          <w:t>4</w:t>
        </w:r>
        <w:r w:rsidRPr="00560D2A">
          <w:rPr>
            <w:rFonts w:ascii="Times New Roman" w:hAnsi="Times New Roman"/>
          </w:rPr>
          <w:t xml:space="preserve"> ZVO vypracovaných viacej zápisníc)</w:t>
        </w:r>
        <w:r>
          <w:rPr>
            <w:rFonts w:ascii="Times New Roman" w:hAnsi="Times New Roman"/>
          </w:rPr>
          <w:t>.</w:t>
        </w:r>
      </w:ins>
    </w:p>
  </w:footnote>
  <w:footnote w:id="3">
    <w:p w14:paraId="3349220E" w14:textId="77777777" w:rsidR="004A53C0" w:rsidRPr="00560D2A" w:rsidRDefault="004A53C0" w:rsidP="004A53C0">
      <w:pPr>
        <w:pStyle w:val="Textpoznmkypodiarou"/>
        <w:jc w:val="both"/>
        <w:rPr>
          <w:ins w:id="200" w:author="Miroslava Dziaková" w:date="2021-06-11T11:07:00Z"/>
          <w:rFonts w:ascii="Times New Roman" w:hAnsi="Times New Roman"/>
        </w:rPr>
      </w:pPr>
      <w:ins w:id="201" w:author="Miroslava Dziaková" w:date="2021-06-11T11:0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Uvedie sa napr. podlimitná </w:t>
        </w:r>
        <w:r w:rsidRPr="009A7BDD">
          <w:rPr>
            <w:rFonts w:ascii="Times New Roman" w:hAnsi="Times New Roman"/>
          </w:rPr>
          <w:t>zákazka podľa § 11</w:t>
        </w:r>
        <w:r w:rsidRPr="00C16D4D">
          <w:rPr>
            <w:rFonts w:ascii="Times New Roman" w:hAnsi="Times New Roman"/>
            <w:lang w:val="sk-SK"/>
          </w:rPr>
          <w:t>2</w:t>
        </w:r>
        <w:r w:rsidRPr="009A7BDD">
          <w:rPr>
            <w:rFonts w:ascii="Times New Roman" w:hAnsi="Times New Roman"/>
          </w:rPr>
          <w:t xml:space="preserve"> ZVO, nadlimitná</w:t>
        </w:r>
        <w:r w:rsidRPr="00560D2A">
          <w:rPr>
            <w:rFonts w:ascii="Times New Roman" w:hAnsi="Times New Roman"/>
          </w:rPr>
          <w:t xml:space="preserve"> zákazka - verejná súťaž, nadlimitná zákazka - užšia súťaž a pod. </w:t>
        </w:r>
      </w:ins>
    </w:p>
  </w:footnote>
  <w:footnote w:id="4">
    <w:p w14:paraId="17AC310E" w14:textId="77777777" w:rsidR="004A53C0" w:rsidRPr="00560D2A" w:rsidRDefault="004A53C0" w:rsidP="004A53C0">
      <w:pPr>
        <w:pStyle w:val="Textpoznmkypodiarou"/>
        <w:jc w:val="both"/>
        <w:rPr>
          <w:ins w:id="212" w:author="Miroslava Dziaková" w:date="2021-06-11T11:07:00Z"/>
          <w:rFonts w:ascii="Times New Roman" w:hAnsi="Times New Roman"/>
        </w:rPr>
      </w:pPr>
      <w:ins w:id="213" w:author="Miroslava Dziaková" w:date="2021-06-11T11:0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Uvedú sa mená, alebo odkaz na prezenčnú listinu, ktorá je prílohou zápisnice</w:t>
        </w:r>
        <w:r>
          <w:rPr>
            <w:rFonts w:ascii="Times New Roman" w:hAnsi="Times New Roman"/>
          </w:rPr>
          <w:t>.</w:t>
        </w:r>
      </w:ins>
    </w:p>
  </w:footnote>
  <w:footnote w:id="5">
    <w:p w14:paraId="43E2A1E1" w14:textId="77777777" w:rsidR="004A53C0" w:rsidRPr="00560D2A" w:rsidRDefault="004A53C0" w:rsidP="004A53C0">
      <w:pPr>
        <w:pStyle w:val="Textpoznmkypodiarou"/>
        <w:jc w:val="both"/>
        <w:rPr>
          <w:ins w:id="216" w:author="Miroslava Dziaková" w:date="2021-06-11T11:07:00Z"/>
          <w:rFonts w:ascii="Times New Roman" w:hAnsi="Times New Roman"/>
        </w:rPr>
      </w:pPr>
      <w:ins w:id="217" w:author="Miroslava Dziaková" w:date="2021-06-11T11:0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Uvedie sa stručný prehľad žiadostí o vysvetlenie (ak relevantné)</w:t>
        </w:r>
        <w:r>
          <w:rPr>
            <w:rFonts w:ascii="Times New Roman" w:hAnsi="Times New Roman"/>
          </w:rPr>
          <w:t>.</w:t>
        </w:r>
      </w:ins>
    </w:p>
  </w:footnote>
  <w:footnote w:id="6">
    <w:p w14:paraId="68690CA1" w14:textId="77777777" w:rsidR="004A53C0" w:rsidRPr="00560D2A" w:rsidRDefault="004A53C0" w:rsidP="004A53C0">
      <w:pPr>
        <w:pStyle w:val="Textpoznmkypodiarou"/>
        <w:jc w:val="both"/>
        <w:rPr>
          <w:ins w:id="220" w:author="Miroslava Dziaková" w:date="2021-06-11T11:07:00Z"/>
          <w:rFonts w:ascii="Times New Roman" w:hAnsi="Times New Roman"/>
        </w:rPr>
      </w:pPr>
      <w:ins w:id="221" w:author="Miroslava Dziaková" w:date="2021-06-11T11:0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Pojem záujemca je relevantný napr. v užších súťažiach, rokovacieho konania so zverejnením a pod. Uvádza sa obchodné meno / názov uchádzača, záujemcu a sídlo/miesto podnikania.</w:t>
        </w:r>
      </w:ins>
    </w:p>
  </w:footnote>
  <w:footnote w:id="7">
    <w:p w14:paraId="211658CD" w14:textId="77777777" w:rsidR="004A53C0" w:rsidRPr="0002303C" w:rsidRDefault="004A53C0" w:rsidP="004A53C0">
      <w:pPr>
        <w:pStyle w:val="Textpoznmkypodiarou"/>
        <w:jc w:val="both"/>
        <w:rPr>
          <w:ins w:id="290" w:author="Miroslava Dziaková" w:date="2021-06-11T11:07:00Z"/>
          <w:rFonts w:ascii="Times New Roman" w:hAnsi="Times New Roman"/>
        </w:rPr>
      </w:pPr>
      <w:ins w:id="291" w:author="Miroslava Dziaková" w:date="2021-06-11T11:07:00Z">
        <w:r w:rsidRPr="00006082">
          <w:rPr>
            <w:rStyle w:val="Odkaznapoznmkupodiarou"/>
            <w:rFonts w:ascii="Times New Roman" w:hAnsi="Times New Roman"/>
          </w:rPr>
          <w:footnoteRef/>
        </w:r>
        <w:r w:rsidRPr="00006082">
          <w:rPr>
            <w:rFonts w:ascii="Times New Roman" w:hAnsi="Times New Roman"/>
          </w:rPr>
          <w:t xml:space="preserve"> Uvedie sa v prílohe k zápisnici, hodnotenie splnenia kritérií </w:t>
        </w:r>
        <w:r>
          <w:rPr>
            <w:rFonts w:ascii="Times New Roman" w:hAnsi="Times New Roman"/>
          </w:rPr>
          <w:t xml:space="preserve">na obmedzenie počtu záujemcov </w:t>
        </w:r>
        <w:r w:rsidRPr="00006082">
          <w:rPr>
            <w:rFonts w:ascii="Times New Roman" w:hAnsi="Times New Roman"/>
          </w:rPr>
          <w:t>vo forme hodnotiaceho hárku, z</w:t>
        </w:r>
        <w:r>
          <w:rPr>
            <w:rFonts w:ascii="Times New Roman" w:hAnsi="Times New Roman"/>
          </w:rPr>
          <w:t> </w:t>
        </w:r>
        <w:r w:rsidRPr="0002303C">
          <w:rPr>
            <w:rFonts w:ascii="Times New Roman" w:hAnsi="Times New Roman"/>
          </w:rPr>
          <w:t>ktorého bude zrejmé najmä to, ako sa posudzoval každý záujemcom predložený doklad a ako toto posúdenie ovplyvnilo konečný výsledok celkového hodnotenia všetkých žiadostí o účasť.</w:t>
        </w:r>
      </w:ins>
    </w:p>
  </w:footnote>
  <w:footnote w:id="8">
    <w:p w14:paraId="715981EB" w14:textId="77777777" w:rsidR="004A53C0" w:rsidRPr="0002303C" w:rsidRDefault="004A53C0" w:rsidP="004A53C0">
      <w:pPr>
        <w:pStyle w:val="Textpoznmkypodiarou"/>
        <w:rPr>
          <w:ins w:id="292" w:author="Miroslava Dziaková" w:date="2021-06-11T11:07:00Z"/>
          <w:rFonts w:ascii="Times New Roman" w:hAnsi="Times New Roman"/>
        </w:rPr>
      </w:pPr>
      <w:ins w:id="293" w:author="Miroslava Dziaková" w:date="2021-06-11T11:07:00Z">
        <w:r w:rsidRPr="0002303C">
          <w:rPr>
            <w:rStyle w:val="Odkaznapoznmkupodiarou"/>
            <w:rFonts w:ascii="Times New Roman" w:hAnsi="Times New Roman"/>
          </w:rPr>
          <w:footnoteRef/>
        </w:r>
        <w:r w:rsidRPr="0002303C">
          <w:rPr>
            <w:rFonts w:ascii="Times New Roman" w:hAnsi="Times New Roman"/>
          </w:rPr>
          <w:t xml:space="preserve"> Použije sa v prípade užšej súťaže, alebo rokovacieho konania so zverejnením</w:t>
        </w:r>
        <w:r>
          <w:rPr>
            <w:rFonts w:ascii="Times New Roman" w:hAnsi="Times New Roman"/>
          </w:rPr>
          <w:t>.</w:t>
        </w:r>
      </w:ins>
    </w:p>
  </w:footnote>
  <w:footnote w:id="9">
    <w:p w14:paraId="11D9FF39" w14:textId="77777777" w:rsidR="004A53C0" w:rsidRPr="00560D2A" w:rsidRDefault="004A53C0" w:rsidP="004A53C0">
      <w:pPr>
        <w:pStyle w:val="Textpoznmkypodiarou"/>
        <w:rPr>
          <w:ins w:id="296" w:author="Miroslava Dziaková" w:date="2021-06-11T11:07:00Z"/>
          <w:rFonts w:ascii="Times New Roman" w:hAnsi="Times New Roman"/>
        </w:rPr>
      </w:pPr>
      <w:ins w:id="297" w:author="Miroslava Dziaková" w:date="2021-06-11T11:07:00Z">
        <w:r w:rsidRPr="0002303C">
          <w:rPr>
            <w:rStyle w:val="Odkaznapoznmkupodiarou"/>
            <w:rFonts w:ascii="Times New Roman" w:hAnsi="Times New Roman"/>
          </w:rPr>
          <w:footnoteRef/>
        </w:r>
        <w:r w:rsidRPr="0002303C">
          <w:rPr>
            <w:rFonts w:ascii="Times New Roman" w:hAnsi="Times New Roman"/>
          </w:rPr>
          <w:t xml:space="preserve"> Použije sa v prípade užšej súťaže, alebo rok</w:t>
        </w:r>
        <w:r>
          <w:rPr>
            <w:rFonts w:ascii="Times New Roman" w:hAnsi="Times New Roman"/>
          </w:rPr>
          <w:t>ovacieho konania so zverejnením.</w:t>
        </w:r>
      </w:ins>
    </w:p>
  </w:footnote>
  <w:footnote w:id="10">
    <w:p w14:paraId="290A9157" w14:textId="3CE62F92" w:rsidR="00D51DF2" w:rsidRPr="00D51DF2" w:rsidDel="004A53C0" w:rsidRDefault="00D51DF2">
      <w:pPr>
        <w:pStyle w:val="Textpoznmkypodiarou"/>
        <w:rPr>
          <w:del w:id="338" w:author="Miroslava Dziaková" w:date="2021-06-11T11:06:00Z"/>
          <w:lang w:val="sk-SK"/>
        </w:rPr>
      </w:pPr>
      <w:del w:id="339" w:author="Miroslava Dziaková" w:date="2021-06-11T11:06:00Z">
        <w:r w:rsidDel="004A53C0">
          <w:rPr>
            <w:rStyle w:val="Odkaznapoznmkupodiarou"/>
          </w:rPr>
          <w:footnoteRef/>
        </w:r>
        <w:r w:rsidDel="004A53C0">
          <w:delText xml:space="preserve"> </w:delText>
        </w:r>
        <w:r w:rsidRPr="00D51DF2" w:rsidDel="004A53C0">
          <w:rPr>
            <w:sz w:val="14"/>
          </w:rPr>
          <w:delText>Uvedú sa mená, alebo odkaz na prezenčnú listinu, ktorá bude prílohou zápisnice</w:delText>
        </w:r>
      </w:del>
    </w:p>
  </w:footnote>
  <w:footnote w:id="11">
    <w:p w14:paraId="6350FB56" w14:textId="4E043CEB" w:rsidR="00D51DF2" w:rsidRPr="00D51DF2" w:rsidDel="004A53C0" w:rsidRDefault="00D51DF2">
      <w:pPr>
        <w:pStyle w:val="Textpoznmkypodiarou"/>
        <w:rPr>
          <w:del w:id="342" w:author="Miroslava Dziaková" w:date="2021-06-11T11:06:00Z"/>
          <w:sz w:val="14"/>
          <w:lang w:val="sk-SK"/>
        </w:rPr>
      </w:pPr>
      <w:del w:id="343" w:author="Miroslava Dziaková" w:date="2021-06-11T11:06:00Z">
        <w:r w:rsidDel="004A53C0">
          <w:rPr>
            <w:rStyle w:val="Odkaznapoznmkupodiarou"/>
          </w:rPr>
          <w:footnoteRef/>
        </w:r>
        <w:r w:rsidDel="004A53C0">
          <w:delText xml:space="preserve"> </w:delText>
        </w:r>
        <w:r w:rsidRPr="00D51DF2" w:rsidDel="004A53C0">
          <w:rPr>
            <w:sz w:val="14"/>
          </w:rPr>
          <w:delText>Uvedie sa stručný prehľad žiadostí o vysvetlenie /doplnenie ak nejaké boli  riešené</w:delText>
        </w:r>
      </w:del>
    </w:p>
  </w:footnote>
  <w:footnote w:id="12">
    <w:p w14:paraId="448AA876" w14:textId="4C36D5A8" w:rsidR="00D51DF2" w:rsidRPr="00D51DF2" w:rsidDel="004A53C0" w:rsidRDefault="00D51DF2">
      <w:pPr>
        <w:pStyle w:val="Textpoznmkypodiarou"/>
        <w:rPr>
          <w:del w:id="346" w:author="Miroslava Dziaková" w:date="2021-06-11T11:06:00Z"/>
          <w:lang w:val="sk-SK"/>
        </w:rPr>
      </w:pPr>
      <w:del w:id="347" w:author="Miroslava Dziaková" w:date="2021-06-11T11:06:00Z">
        <w:r w:rsidRPr="00D51DF2" w:rsidDel="004A53C0">
          <w:rPr>
            <w:rStyle w:val="Odkaznapoznmkupodiarou"/>
            <w:sz w:val="14"/>
          </w:rPr>
          <w:footnoteRef/>
        </w:r>
        <w:r w:rsidRPr="00D51DF2" w:rsidDel="004A53C0">
          <w:rPr>
            <w:sz w:val="14"/>
          </w:rPr>
          <w:delText xml:space="preserve"> </w:delText>
        </w:r>
        <w:r w:rsidR="00B00C76" w:rsidDel="004A53C0">
          <w:rPr>
            <w:sz w:val="14"/>
          </w:rPr>
          <w:delText>Záujemcovia sú relevantní</w:delText>
        </w:r>
        <w:r w:rsidR="00B00C76" w:rsidRPr="00B00C76" w:rsidDel="004A53C0">
          <w:rPr>
            <w:sz w:val="14"/>
          </w:rPr>
          <w:delText xml:space="preserve"> napr. v užších súťažiach, rokovacieho konania so zverejnením a pod.  </w:delText>
        </w:r>
        <w:r w:rsidRPr="00D51DF2" w:rsidDel="004A53C0">
          <w:rPr>
            <w:sz w:val="14"/>
          </w:rPr>
          <w:delText>Uvádza sa obchodné meno/názov uchádzača, záujemcu a sídlo/miesto podnikania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DAE27" w14:textId="77777777" w:rsidR="00AB4E91" w:rsidRDefault="00AB4E9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oslava Dziaková">
    <w15:presenceInfo w15:providerId="None" w15:userId="Miroslava Dzia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080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53C0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37284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9F6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27F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E91"/>
    <w:rsid w:val="00AC1338"/>
    <w:rsid w:val="00AC292D"/>
    <w:rsid w:val="00AC3496"/>
    <w:rsid w:val="00AC3DC8"/>
    <w:rsid w:val="00AC42E1"/>
    <w:rsid w:val="00AC4335"/>
    <w:rsid w:val="00AC4D17"/>
    <w:rsid w:val="00AC4F57"/>
    <w:rsid w:val="00AC5EDA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A89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73D8F7E-0D61-4A75-9FCF-4C92CE7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6466E-EBC6-494D-A4BE-99E22645F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05E9A1-21F0-4D6A-AE7D-AC78BA08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Miroslava Dziaková</cp:lastModifiedBy>
  <cp:revision>18</cp:revision>
  <cp:lastPrinted>2006-02-10T13:19:00Z</cp:lastPrinted>
  <dcterms:created xsi:type="dcterms:W3CDTF">2015-06-23T07:51:00Z</dcterms:created>
  <dcterms:modified xsi:type="dcterms:W3CDTF">2021-06-11T09:22:00Z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