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6CD2F" w14:textId="15F5B5F4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>ríloha č. 2</w:t>
      </w:r>
      <w:r w:rsidR="00811DAC" w:rsidRPr="004D23DF">
        <w:rPr>
          <w:rFonts w:ascii="Times New Roman" w:hAnsi="Times New Roman"/>
          <w:bCs/>
          <w:i/>
          <w:sz w:val="20"/>
          <w:szCs w:val="20"/>
          <w:lang w:val="sk-SK"/>
        </w:rPr>
        <w:t>5</w:t>
      </w:r>
    </w:p>
    <w:p w14:paraId="486FAA83" w14:textId="77777777" w:rsidR="00610CE6" w:rsidRPr="00610CE6" w:rsidRDefault="00610CE6" w:rsidP="00610CE6">
      <w:pPr>
        <w:tabs>
          <w:tab w:val="left" w:pos="1740"/>
        </w:tabs>
        <w:spacing w:before="360" w:after="200" w:line="276" w:lineRule="auto"/>
        <w:jc w:val="center"/>
        <w:rPr>
          <w:ins w:id="186" w:author="Miroslava Dziaková" w:date="2021-06-11T11:17:00Z"/>
          <w:rFonts w:ascii="Times New Roman" w:eastAsia="Calibri" w:hAnsi="Times New Roman"/>
          <w:b/>
          <w:sz w:val="28"/>
          <w:szCs w:val="28"/>
          <w:lang w:val="sk-SK"/>
        </w:rPr>
      </w:pPr>
      <w:ins w:id="187" w:author="Miroslava Dziaková" w:date="2021-06-11T11:17:00Z">
        <w:r w:rsidRPr="00610CE6">
          <w:rPr>
            <w:rFonts w:ascii="Times New Roman" w:eastAsia="Calibri" w:hAnsi="Times New Roman"/>
            <w:b/>
            <w:sz w:val="28"/>
            <w:szCs w:val="28"/>
            <w:lang w:val="sk-SK"/>
          </w:rPr>
          <w:t xml:space="preserve">Záznam z prieskum trhu </w:t>
        </w:r>
        <w:r w:rsidRPr="00610CE6">
          <w:rPr>
            <w:rFonts w:ascii="Times New Roman" w:eastAsia="Calibri" w:hAnsi="Times New Roman"/>
            <w:b/>
            <w:i/>
            <w:sz w:val="28"/>
            <w:szCs w:val="28"/>
            <w:lang w:val="sk-SK"/>
          </w:rPr>
          <w:t>(vzor)</w:t>
        </w:r>
      </w:ins>
    </w:p>
    <w:p w14:paraId="7EED3303" w14:textId="77777777" w:rsidR="00610CE6" w:rsidRPr="00610CE6" w:rsidRDefault="00610CE6" w:rsidP="00610CE6">
      <w:pPr>
        <w:numPr>
          <w:ilvl w:val="0"/>
          <w:numId w:val="157"/>
        </w:numPr>
        <w:spacing w:after="160" w:line="360" w:lineRule="auto"/>
        <w:ind w:left="284" w:hanging="284"/>
        <w:contextualSpacing/>
        <w:rPr>
          <w:ins w:id="188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189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Názov verejného obstarávateľa/prijímateľa: 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6CCAE89B" w14:textId="77777777" w:rsidR="00610CE6" w:rsidRPr="00610CE6" w:rsidRDefault="00610CE6" w:rsidP="00610CE6">
      <w:pPr>
        <w:numPr>
          <w:ilvl w:val="0"/>
          <w:numId w:val="157"/>
        </w:numPr>
        <w:tabs>
          <w:tab w:val="left" w:pos="284"/>
        </w:tabs>
        <w:spacing w:after="160" w:line="360" w:lineRule="auto"/>
        <w:ind w:left="0" w:firstLine="0"/>
        <w:contextualSpacing/>
        <w:rPr>
          <w:ins w:id="190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191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Predmet zákazky: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sk-SK" w:eastAsia="x-none"/>
          </w:rPr>
          <w:t xml:space="preserve">              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..........................................................................</w:t>
        </w:r>
      </w:ins>
    </w:p>
    <w:p w14:paraId="3F4A7F84" w14:textId="77777777" w:rsidR="00610CE6" w:rsidRPr="00610CE6" w:rsidRDefault="00610CE6" w:rsidP="00610CE6">
      <w:pPr>
        <w:numPr>
          <w:ilvl w:val="0"/>
          <w:numId w:val="157"/>
        </w:numPr>
        <w:tabs>
          <w:tab w:val="left" w:pos="284"/>
        </w:tabs>
        <w:spacing w:after="160" w:line="360" w:lineRule="auto"/>
        <w:ind w:left="0" w:firstLine="0"/>
        <w:contextualSpacing/>
        <w:rPr>
          <w:ins w:id="192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193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Druh zákazky (tovary/služby /</w:t>
        </w:r>
        <w:r w:rsidRPr="00610CE6">
          <w:rPr>
            <w:rFonts w:ascii="Times New Roman" w:eastAsia="Calibri" w:hAnsi="Times New Roman"/>
            <w:sz w:val="20"/>
            <w:szCs w:val="20"/>
            <w:lang w:val="sk-SK" w:eastAsia="x-none"/>
          </w:rPr>
          <w:t xml:space="preserve">stavebné 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práce)</w:t>
        </w:r>
        <w:r w:rsidRPr="00610CE6">
          <w:rPr>
            <w:rFonts w:ascii="Times New Roman" w:eastAsia="Calibri" w:hAnsi="Times New Roman"/>
            <w:sz w:val="20"/>
            <w:szCs w:val="20"/>
            <w:lang w:val="sk-SK" w:eastAsia="x-none"/>
          </w:rPr>
          <w:t xml:space="preserve"> </w:t>
        </w:r>
        <w:r w:rsidRPr="00610CE6">
          <w:rPr>
            <w:rFonts w:ascii="Times New Roman" w:eastAsia="Calibri" w:hAnsi="Times New Roman"/>
            <w:sz w:val="20"/>
            <w:szCs w:val="20"/>
            <w:lang w:val="sk-SK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..........................................................................</w:t>
        </w:r>
      </w:ins>
    </w:p>
    <w:p w14:paraId="280AB283" w14:textId="77777777" w:rsidR="00610CE6" w:rsidRPr="00610CE6" w:rsidRDefault="00610CE6" w:rsidP="00610CE6">
      <w:pPr>
        <w:numPr>
          <w:ilvl w:val="0"/>
          <w:numId w:val="157"/>
        </w:numPr>
        <w:tabs>
          <w:tab w:val="left" w:pos="284"/>
        </w:tabs>
        <w:spacing w:after="160" w:line="360" w:lineRule="auto"/>
        <w:ind w:left="0" w:firstLine="0"/>
        <w:contextualSpacing/>
        <w:rPr>
          <w:ins w:id="194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195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Kód CPV: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3D6F10F9" w14:textId="77777777" w:rsidR="00610CE6" w:rsidRPr="00610CE6" w:rsidRDefault="00610CE6" w:rsidP="00610CE6">
      <w:pPr>
        <w:numPr>
          <w:ilvl w:val="0"/>
          <w:numId w:val="157"/>
        </w:numPr>
        <w:tabs>
          <w:tab w:val="left" w:pos="284"/>
        </w:tabs>
        <w:spacing w:after="160" w:line="360" w:lineRule="auto"/>
        <w:ind w:left="0" w:firstLine="0"/>
        <w:contextualSpacing/>
        <w:rPr>
          <w:ins w:id="196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197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sk-SK" w:eastAsia="x-none"/>
          </w:rPr>
          <w:t>Predpokladaná hodnota zákazky: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 </w:t>
        </w:r>
        <w:r w:rsidRPr="00610CE6">
          <w:rPr>
            <w:rFonts w:ascii="Times New Roman" w:eastAsia="Calibri" w:hAnsi="Times New Roman"/>
            <w:sz w:val="20"/>
            <w:szCs w:val="20"/>
            <w:lang w:val="sk-SK" w:eastAsia="x-none"/>
          </w:rPr>
          <w:t xml:space="preserve">                          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..........................................................................</w:t>
        </w:r>
      </w:ins>
    </w:p>
    <w:p w14:paraId="68EB01F0" w14:textId="77777777" w:rsidR="00610CE6" w:rsidRPr="00610CE6" w:rsidRDefault="00610CE6" w:rsidP="00610CE6">
      <w:pPr>
        <w:numPr>
          <w:ilvl w:val="0"/>
          <w:numId w:val="157"/>
        </w:numPr>
        <w:tabs>
          <w:tab w:val="left" w:pos="284"/>
        </w:tabs>
        <w:spacing w:after="160" w:line="360" w:lineRule="auto"/>
        <w:ind w:left="0" w:firstLine="0"/>
        <w:contextualSpacing/>
        <w:rPr>
          <w:ins w:id="198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199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Názov projektu a číslo ITMS</w:t>
        </w:r>
        <w:r w:rsidRPr="00610CE6">
          <w:rPr>
            <w:rFonts w:ascii="Times New Roman" w:eastAsia="Calibri" w:hAnsi="Times New Roman"/>
            <w:sz w:val="20"/>
            <w:szCs w:val="20"/>
            <w:lang w:val="sk-SK" w:eastAsia="x-none"/>
          </w:rPr>
          <w:t xml:space="preserve"> 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2014+: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1AB63A18" w14:textId="77777777" w:rsidR="00610CE6" w:rsidRPr="00610CE6" w:rsidRDefault="00610CE6" w:rsidP="00610CE6">
      <w:pPr>
        <w:numPr>
          <w:ilvl w:val="0"/>
          <w:numId w:val="157"/>
        </w:numPr>
        <w:tabs>
          <w:tab w:val="left" w:pos="284"/>
        </w:tabs>
        <w:spacing w:after="160" w:line="360" w:lineRule="auto"/>
        <w:ind w:left="0" w:firstLine="0"/>
        <w:contextualSpacing/>
        <w:rPr>
          <w:ins w:id="200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201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Operačný program: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sk-SK" w:eastAsia="x-none"/>
          </w:rPr>
          <w:t>..........................................................................</w:t>
        </w:r>
      </w:ins>
    </w:p>
    <w:p w14:paraId="5BDF5F64" w14:textId="77777777" w:rsidR="00610CE6" w:rsidRPr="00610CE6" w:rsidRDefault="00610CE6" w:rsidP="00610CE6">
      <w:pPr>
        <w:numPr>
          <w:ilvl w:val="0"/>
          <w:numId w:val="157"/>
        </w:numPr>
        <w:tabs>
          <w:tab w:val="left" w:pos="284"/>
        </w:tabs>
        <w:spacing w:after="160" w:line="360" w:lineRule="auto"/>
        <w:ind w:left="0" w:firstLine="0"/>
        <w:contextualSpacing/>
        <w:rPr>
          <w:ins w:id="202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203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Spôsob vykonania prieskumu trhu</w:t>
        </w:r>
        <w:r w:rsidRPr="00610CE6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2"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: 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235B73C5" w14:textId="77777777" w:rsidR="00610CE6" w:rsidRPr="00610CE6" w:rsidRDefault="00610CE6" w:rsidP="00610CE6">
      <w:pPr>
        <w:numPr>
          <w:ilvl w:val="0"/>
          <w:numId w:val="157"/>
        </w:numPr>
        <w:tabs>
          <w:tab w:val="left" w:pos="284"/>
        </w:tabs>
        <w:spacing w:after="160" w:line="360" w:lineRule="auto"/>
        <w:contextualSpacing/>
        <w:rPr>
          <w:ins w:id="210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211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Kritérium</w:t>
        </w:r>
        <w:r w:rsidRPr="00610CE6">
          <w:rPr>
            <w:rFonts w:ascii="Times New Roman" w:eastAsia="Calibri" w:hAnsi="Times New Roman"/>
            <w:sz w:val="20"/>
            <w:szCs w:val="20"/>
            <w:lang w:val="sk-SK" w:eastAsia="x-none"/>
          </w:rPr>
          <w:t>/Kritériá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 na vyhodnocovanie ponúk</w:t>
        </w:r>
        <w:r w:rsidRPr="00610CE6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3"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: 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..........................................................................</w:t>
        </w:r>
      </w:ins>
    </w:p>
    <w:p w14:paraId="06750A63" w14:textId="77777777" w:rsidR="00610CE6" w:rsidRPr="00610CE6" w:rsidRDefault="00610CE6" w:rsidP="00610CE6">
      <w:pPr>
        <w:numPr>
          <w:ilvl w:val="0"/>
          <w:numId w:val="158"/>
        </w:numPr>
        <w:spacing w:before="120" w:after="200" w:line="360" w:lineRule="auto"/>
        <w:ind w:left="714" w:hanging="357"/>
        <w:jc w:val="both"/>
        <w:rPr>
          <w:ins w:id="214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215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zoznam oslovených dodávateľov</w:t>
        </w:r>
        <w:r w:rsidRPr="00610CE6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4"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 :</w:t>
        </w:r>
      </w:ins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996"/>
        <w:gridCol w:w="1028"/>
        <w:gridCol w:w="1281"/>
        <w:gridCol w:w="1272"/>
        <w:gridCol w:w="1243"/>
        <w:gridCol w:w="1243"/>
        <w:gridCol w:w="920"/>
      </w:tblGrid>
      <w:tr w:rsidR="00610CE6" w:rsidRPr="00610CE6" w14:paraId="2E47A178" w14:textId="77777777" w:rsidTr="00CE5450">
        <w:trPr>
          <w:ins w:id="218" w:author="Miroslava Dziaková" w:date="2021-06-11T11:17:00Z"/>
        </w:trPr>
        <w:tc>
          <w:tcPr>
            <w:tcW w:w="1284" w:type="dxa"/>
            <w:shd w:val="clear" w:color="auto" w:fill="F2F2F2"/>
            <w:vAlign w:val="center"/>
          </w:tcPr>
          <w:p w14:paraId="531C25D2" w14:textId="77777777" w:rsidR="00610CE6" w:rsidRPr="00610CE6" w:rsidRDefault="00610CE6" w:rsidP="00610CE6">
            <w:pPr>
              <w:jc w:val="center"/>
              <w:rPr>
                <w:ins w:id="219" w:author="Miroslava Dziaková" w:date="2021-06-11T11:17:00Z"/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</w:pPr>
            <w:ins w:id="220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Cs w:val="19"/>
                  <w:lang w:val="sk-SK"/>
                </w:rPr>
                <w:t>Názov osloveného dodávateľa</w:t>
              </w:r>
            </w:ins>
          </w:p>
        </w:tc>
        <w:tc>
          <w:tcPr>
            <w:tcW w:w="1045" w:type="dxa"/>
            <w:shd w:val="clear" w:color="auto" w:fill="F2F2F2"/>
            <w:vAlign w:val="center"/>
          </w:tcPr>
          <w:p w14:paraId="79E3C96B" w14:textId="77777777" w:rsidR="00610CE6" w:rsidRPr="00610CE6" w:rsidRDefault="00610CE6" w:rsidP="00610CE6">
            <w:pPr>
              <w:jc w:val="center"/>
              <w:rPr>
                <w:ins w:id="221" w:author="Miroslava Dziaková" w:date="2021-06-11T11:17:00Z"/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</w:pPr>
            <w:ins w:id="222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Cs w:val="19"/>
                  <w:lang w:val="sk-SK"/>
                </w:rPr>
                <w:t>Dátum oslovenia</w:t>
              </w:r>
            </w:ins>
          </w:p>
        </w:tc>
        <w:tc>
          <w:tcPr>
            <w:tcW w:w="1127" w:type="dxa"/>
            <w:shd w:val="clear" w:color="auto" w:fill="F2F2F2"/>
            <w:vAlign w:val="center"/>
          </w:tcPr>
          <w:p w14:paraId="32B30FCC" w14:textId="77777777" w:rsidR="00610CE6" w:rsidRPr="00610CE6" w:rsidRDefault="00610CE6" w:rsidP="00610CE6">
            <w:pPr>
              <w:jc w:val="center"/>
              <w:rPr>
                <w:ins w:id="223" w:author="Miroslava Dziaková" w:date="2021-06-11T11:17:00Z"/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</w:pPr>
            <w:ins w:id="224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Cs w:val="19"/>
                  <w:lang w:val="sk-SK"/>
                </w:rPr>
                <w:t>Spôsob oslovenia</w:t>
              </w:r>
            </w:ins>
          </w:p>
        </w:tc>
        <w:tc>
          <w:tcPr>
            <w:tcW w:w="1446" w:type="dxa"/>
            <w:shd w:val="clear" w:color="auto" w:fill="F2F2F2"/>
            <w:vAlign w:val="center"/>
          </w:tcPr>
          <w:p w14:paraId="1A71DDC1" w14:textId="77777777" w:rsidR="00610CE6" w:rsidRPr="00610CE6" w:rsidRDefault="00610CE6" w:rsidP="00610CE6">
            <w:pPr>
              <w:jc w:val="center"/>
              <w:rPr>
                <w:ins w:id="225" w:author="Miroslava Dziaková" w:date="2021-06-11T11:17:00Z"/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</w:pPr>
            <w:ins w:id="226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Cs w:val="19"/>
                  <w:lang w:val="sk-SK"/>
                </w:rPr>
                <w:t xml:space="preserve">Oprávnenie dodávať predmet zákazky </w:t>
              </w:r>
              <w:r w:rsidRPr="00610CE6">
                <w:rPr>
                  <w:rFonts w:ascii="Times New Roman" w:eastAsia="Calibri" w:hAnsi="Times New Roman"/>
                  <w:color w:val="365F91"/>
                  <w:szCs w:val="19"/>
                  <w:lang w:val="sk-SK"/>
                </w:rPr>
                <w:t>(áno/nie)</w:t>
              </w:r>
            </w:ins>
          </w:p>
        </w:tc>
        <w:tc>
          <w:tcPr>
            <w:tcW w:w="615" w:type="dxa"/>
            <w:shd w:val="clear" w:color="auto" w:fill="F2F2F2"/>
          </w:tcPr>
          <w:p w14:paraId="1D54E405" w14:textId="77777777" w:rsidR="00610CE6" w:rsidRPr="00610CE6" w:rsidRDefault="00610CE6" w:rsidP="00610CE6">
            <w:pPr>
              <w:jc w:val="center"/>
              <w:rPr>
                <w:ins w:id="227" w:author="Miroslava Dziaková" w:date="2021-06-11T11:17:00Z"/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</w:pPr>
            <w:ins w:id="228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Cs w:val="19"/>
                  <w:lang w:val="sk-SK"/>
                </w:rPr>
                <w:t>Spôsob overenia oprávnenosti dodávať predmet zákazky</w:t>
              </w:r>
              <w:r w:rsidRPr="00610CE6">
                <w:rPr>
                  <w:rFonts w:ascii="Times New Roman" w:eastAsia="Calibri" w:hAnsi="Times New Roman"/>
                  <w:b/>
                  <w:color w:val="365F91"/>
                  <w:szCs w:val="19"/>
                  <w:vertAlign w:val="superscript"/>
                  <w:lang w:val="sk-SK"/>
                </w:rPr>
                <w:footnoteReference w:id="5"/>
              </w:r>
            </w:ins>
          </w:p>
        </w:tc>
        <w:tc>
          <w:tcPr>
            <w:tcW w:w="1349" w:type="dxa"/>
            <w:shd w:val="clear" w:color="auto" w:fill="F2F2F2"/>
          </w:tcPr>
          <w:p w14:paraId="5CBC626A" w14:textId="77777777" w:rsidR="00610CE6" w:rsidRPr="00610CE6" w:rsidRDefault="00610CE6" w:rsidP="00610CE6">
            <w:pPr>
              <w:jc w:val="center"/>
              <w:rPr>
                <w:ins w:id="231" w:author="Miroslava Dziaková" w:date="2021-06-11T11:17:00Z"/>
                <w:rFonts w:ascii="Times New Roman" w:eastAsia="Calibri" w:hAnsi="Times New Roman"/>
                <w:color w:val="365F91"/>
                <w:szCs w:val="19"/>
                <w:lang w:val="sk-SK"/>
              </w:rPr>
            </w:pPr>
            <w:ins w:id="232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Cs w:val="19"/>
                  <w:lang w:val="sk-SK"/>
                </w:rPr>
                <w:t xml:space="preserve">Zákaz účasti vo verejnom obstarávaní </w:t>
              </w:r>
              <w:r w:rsidRPr="00610CE6">
                <w:rPr>
                  <w:rFonts w:ascii="Times New Roman" w:eastAsia="Calibri" w:hAnsi="Times New Roman"/>
                  <w:color w:val="365F91"/>
                  <w:szCs w:val="19"/>
                  <w:lang w:val="sk-SK"/>
                </w:rPr>
                <w:t>(áno/nie)</w:t>
              </w:r>
            </w:ins>
          </w:p>
        </w:tc>
        <w:tc>
          <w:tcPr>
            <w:tcW w:w="1348" w:type="dxa"/>
            <w:shd w:val="clear" w:color="auto" w:fill="F2F2F2"/>
          </w:tcPr>
          <w:p w14:paraId="42186B1A" w14:textId="77777777" w:rsidR="00610CE6" w:rsidRPr="00610CE6" w:rsidRDefault="00610CE6" w:rsidP="00610CE6">
            <w:pPr>
              <w:jc w:val="center"/>
              <w:rPr>
                <w:ins w:id="233" w:author="Miroslava Dziaková" w:date="2021-06-11T11:17:00Z"/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</w:pPr>
            <w:ins w:id="234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Cs w:val="19"/>
                  <w:lang w:val="sk-SK"/>
                </w:rPr>
                <w:t>Spôsob overenia zákazu účasti vo verejnom obstarávaní</w:t>
              </w:r>
            </w:ins>
          </w:p>
        </w:tc>
        <w:tc>
          <w:tcPr>
            <w:tcW w:w="964" w:type="dxa"/>
            <w:shd w:val="clear" w:color="auto" w:fill="F2F2F2"/>
            <w:vAlign w:val="center"/>
          </w:tcPr>
          <w:p w14:paraId="3DD1A22E" w14:textId="77777777" w:rsidR="00610CE6" w:rsidRPr="00610CE6" w:rsidRDefault="00610CE6" w:rsidP="00610CE6">
            <w:pPr>
              <w:jc w:val="center"/>
              <w:rPr>
                <w:ins w:id="235" w:author="Miroslava Dziaková" w:date="2021-06-11T11:17:00Z"/>
                <w:rFonts w:ascii="Times New Roman" w:eastAsia="Calibri" w:hAnsi="Times New Roman"/>
                <w:b/>
                <w:color w:val="365F91"/>
                <w:szCs w:val="19"/>
                <w:lang w:val="sk-SK"/>
              </w:rPr>
            </w:pPr>
            <w:ins w:id="236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Cs w:val="19"/>
                  <w:lang w:val="sk-SK"/>
                </w:rPr>
                <w:t xml:space="preserve">Prijatá ponuka: </w:t>
              </w:r>
              <w:r w:rsidRPr="00610CE6">
                <w:rPr>
                  <w:rFonts w:ascii="Times New Roman" w:eastAsia="Calibri" w:hAnsi="Times New Roman"/>
                  <w:color w:val="365F91"/>
                  <w:szCs w:val="19"/>
                  <w:lang w:val="sk-SK"/>
                </w:rPr>
                <w:t>áno/nie</w:t>
              </w:r>
            </w:ins>
          </w:p>
        </w:tc>
      </w:tr>
      <w:tr w:rsidR="00610CE6" w:rsidRPr="00610CE6" w14:paraId="51A2963F" w14:textId="77777777" w:rsidTr="00CE5450">
        <w:trPr>
          <w:ins w:id="237" w:author="Miroslava Dziaková" w:date="2021-06-11T11:17:00Z"/>
        </w:trPr>
        <w:tc>
          <w:tcPr>
            <w:tcW w:w="1284" w:type="dxa"/>
            <w:shd w:val="clear" w:color="auto" w:fill="auto"/>
            <w:vAlign w:val="center"/>
          </w:tcPr>
          <w:p w14:paraId="0D0A3B82" w14:textId="77777777" w:rsidR="00610CE6" w:rsidRPr="00610CE6" w:rsidRDefault="00610CE6" w:rsidP="00610CE6">
            <w:pPr>
              <w:jc w:val="center"/>
              <w:rPr>
                <w:ins w:id="238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5C99A591" w14:textId="77777777" w:rsidR="00610CE6" w:rsidRPr="00610CE6" w:rsidRDefault="00610CE6" w:rsidP="00610CE6">
            <w:pPr>
              <w:jc w:val="center"/>
              <w:rPr>
                <w:ins w:id="239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0D71A67D" w14:textId="77777777" w:rsidR="00610CE6" w:rsidRPr="00610CE6" w:rsidRDefault="00610CE6" w:rsidP="00610CE6">
            <w:pPr>
              <w:jc w:val="center"/>
              <w:rPr>
                <w:ins w:id="240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C0CB1B8" w14:textId="77777777" w:rsidR="00610CE6" w:rsidRPr="00610CE6" w:rsidRDefault="00610CE6" w:rsidP="00610CE6">
            <w:pPr>
              <w:jc w:val="center"/>
              <w:rPr>
                <w:ins w:id="241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615" w:type="dxa"/>
          </w:tcPr>
          <w:p w14:paraId="6E0AD567" w14:textId="77777777" w:rsidR="00610CE6" w:rsidRPr="00610CE6" w:rsidRDefault="00610CE6" w:rsidP="00610CE6">
            <w:pPr>
              <w:jc w:val="center"/>
              <w:rPr>
                <w:ins w:id="242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49" w:type="dxa"/>
          </w:tcPr>
          <w:p w14:paraId="30A9D066" w14:textId="77777777" w:rsidR="00610CE6" w:rsidRPr="00610CE6" w:rsidRDefault="00610CE6" w:rsidP="00610CE6">
            <w:pPr>
              <w:jc w:val="center"/>
              <w:rPr>
                <w:ins w:id="243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48" w:type="dxa"/>
          </w:tcPr>
          <w:p w14:paraId="7DAC95D1" w14:textId="77777777" w:rsidR="00610CE6" w:rsidRPr="00610CE6" w:rsidRDefault="00610CE6" w:rsidP="00610CE6">
            <w:pPr>
              <w:jc w:val="center"/>
              <w:rPr>
                <w:ins w:id="244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0FC7F0A" w14:textId="77777777" w:rsidR="00610CE6" w:rsidRPr="00610CE6" w:rsidRDefault="00610CE6" w:rsidP="00610CE6">
            <w:pPr>
              <w:jc w:val="center"/>
              <w:rPr>
                <w:ins w:id="245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610CE6" w:rsidRPr="00610CE6" w14:paraId="58AAB74C" w14:textId="77777777" w:rsidTr="00CE5450">
        <w:trPr>
          <w:ins w:id="246" w:author="Miroslava Dziaková" w:date="2021-06-11T11:17:00Z"/>
        </w:trPr>
        <w:tc>
          <w:tcPr>
            <w:tcW w:w="1284" w:type="dxa"/>
            <w:shd w:val="clear" w:color="auto" w:fill="auto"/>
            <w:vAlign w:val="center"/>
          </w:tcPr>
          <w:p w14:paraId="656AD324" w14:textId="77777777" w:rsidR="00610CE6" w:rsidRPr="00610CE6" w:rsidRDefault="00610CE6" w:rsidP="00610CE6">
            <w:pPr>
              <w:jc w:val="center"/>
              <w:rPr>
                <w:ins w:id="247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4E32E744" w14:textId="77777777" w:rsidR="00610CE6" w:rsidRPr="00610CE6" w:rsidRDefault="00610CE6" w:rsidP="00610CE6">
            <w:pPr>
              <w:jc w:val="center"/>
              <w:rPr>
                <w:ins w:id="248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11DEF7B8" w14:textId="77777777" w:rsidR="00610CE6" w:rsidRPr="00610CE6" w:rsidRDefault="00610CE6" w:rsidP="00610CE6">
            <w:pPr>
              <w:jc w:val="center"/>
              <w:rPr>
                <w:ins w:id="249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1D2036B" w14:textId="77777777" w:rsidR="00610CE6" w:rsidRPr="00610CE6" w:rsidRDefault="00610CE6" w:rsidP="00610CE6">
            <w:pPr>
              <w:jc w:val="center"/>
              <w:rPr>
                <w:ins w:id="250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615" w:type="dxa"/>
          </w:tcPr>
          <w:p w14:paraId="60D9F4D7" w14:textId="77777777" w:rsidR="00610CE6" w:rsidRPr="00610CE6" w:rsidRDefault="00610CE6" w:rsidP="00610CE6">
            <w:pPr>
              <w:jc w:val="center"/>
              <w:rPr>
                <w:ins w:id="251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49" w:type="dxa"/>
          </w:tcPr>
          <w:p w14:paraId="2492B532" w14:textId="77777777" w:rsidR="00610CE6" w:rsidRPr="00610CE6" w:rsidRDefault="00610CE6" w:rsidP="00610CE6">
            <w:pPr>
              <w:jc w:val="center"/>
              <w:rPr>
                <w:ins w:id="252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48" w:type="dxa"/>
          </w:tcPr>
          <w:p w14:paraId="2B3E17E1" w14:textId="77777777" w:rsidR="00610CE6" w:rsidRPr="00610CE6" w:rsidRDefault="00610CE6" w:rsidP="00610CE6">
            <w:pPr>
              <w:jc w:val="center"/>
              <w:rPr>
                <w:ins w:id="253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826EEFB" w14:textId="77777777" w:rsidR="00610CE6" w:rsidRPr="00610CE6" w:rsidRDefault="00610CE6" w:rsidP="00610CE6">
            <w:pPr>
              <w:jc w:val="center"/>
              <w:rPr>
                <w:ins w:id="254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610CE6" w:rsidRPr="00610CE6" w14:paraId="45FA1DFC" w14:textId="77777777" w:rsidTr="00CE5450">
        <w:trPr>
          <w:ins w:id="255" w:author="Miroslava Dziaková" w:date="2021-06-11T11:17:00Z"/>
        </w:trPr>
        <w:tc>
          <w:tcPr>
            <w:tcW w:w="1284" w:type="dxa"/>
            <w:shd w:val="clear" w:color="auto" w:fill="auto"/>
            <w:vAlign w:val="center"/>
          </w:tcPr>
          <w:p w14:paraId="2846CD94" w14:textId="77777777" w:rsidR="00610CE6" w:rsidRPr="00610CE6" w:rsidRDefault="00610CE6" w:rsidP="00610CE6">
            <w:pPr>
              <w:jc w:val="center"/>
              <w:rPr>
                <w:ins w:id="256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3F4980FB" w14:textId="77777777" w:rsidR="00610CE6" w:rsidRPr="00610CE6" w:rsidRDefault="00610CE6" w:rsidP="00610CE6">
            <w:pPr>
              <w:jc w:val="center"/>
              <w:rPr>
                <w:ins w:id="257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01E5EB57" w14:textId="77777777" w:rsidR="00610CE6" w:rsidRPr="00610CE6" w:rsidRDefault="00610CE6" w:rsidP="00610CE6">
            <w:pPr>
              <w:jc w:val="center"/>
              <w:rPr>
                <w:ins w:id="258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C820706" w14:textId="77777777" w:rsidR="00610CE6" w:rsidRPr="00610CE6" w:rsidRDefault="00610CE6" w:rsidP="00610CE6">
            <w:pPr>
              <w:jc w:val="center"/>
              <w:rPr>
                <w:ins w:id="259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615" w:type="dxa"/>
          </w:tcPr>
          <w:p w14:paraId="535467A5" w14:textId="77777777" w:rsidR="00610CE6" w:rsidRPr="00610CE6" w:rsidRDefault="00610CE6" w:rsidP="00610CE6">
            <w:pPr>
              <w:jc w:val="center"/>
              <w:rPr>
                <w:ins w:id="260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49" w:type="dxa"/>
          </w:tcPr>
          <w:p w14:paraId="6818F616" w14:textId="77777777" w:rsidR="00610CE6" w:rsidRPr="00610CE6" w:rsidRDefault="00610CE6" w:rsidP="00610CE6">
            <w:pPr>
              <w:jc w:val="center"/>
              <w:rPr>
                <w:ins w:id="261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348" w:type="dxa"/>
          </w:tcPr>
          <w:p w14:paraId="20A59F55" w14:textId="77777777" w:rsidR="00610CE6" w:rsidRPr="00610CE6" w:rsidRDefault="00610CE6" w:rsidP="00610CE6">
            <w:pPr>
              <w:jc w:val="center"/>
              <w:rPr>
                <w:ins w:id="262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CDE4497" w14:textId="77777777" w:rsidR="00610CE6" w:rsidRPr="00610CE6" w:rsidRDefault="00610CE6" w:rsidP="00610CE6">
            <w:pPr>
              <w:jc w:val="center"/>
              <w:rPr>
                <w:ins w:id="263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</w:tbl>
    <w:p w14:paraId="275D312D" w14:textId="77777777" w:rsidR="00610CE6" w:rsidRPr="00610CE6" w:rsidRDefault="00610CE6" w:rsidP="00610CE6">
      <w:pPr>
        <w:numPr>
          <w:ilvl w:val="0"/>
          <w:numId w:val="158"/>
        </w:numPr>
        <w:spacing w:before="120" w:after="200" w:line="360" w:lineRule="auto"/>
        <w:ind w:left="714" w:hanging="357"/>
        <w:jc w:val="both"/>
        <w:rPr>
          <w:ins w:id="264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265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zoznam predložených ponúk</w:t>
        </w:r>
        <w:r w:rsidRPr="00610CE6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6"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:</w:t>
        </w:r>
      </w:ins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1559"/>
        <w:gridCol w:w="1559"/>
        <w:gridCol w:w="1985"/>
        <w:gridCol w:w="1672"/>
      </w:tblGrid>
      <w:tr w:rsidR="00610CE6" w:rsidRPr="00610CE6" w14:paraId="44374E28" w14:textId="77777777" w:rsidTr="00CE5450">
        <w:trPr>
          <w:ins w:id="268" w:author="Miroslava Dziaková" w:date="2021-06-11T11:17:00Z"/>
        </w:trPr>
        <w:tc>
          <w:tcPr>
            <w:tcW w:w="2439" w:type="dxa"/>
            <w:shd w:val="clear" w:color="auto" w:fill="F2F2F2"/>
            <w:vAlign w:val="center"/>
          </w:tcPr>
          <w:p w14:paraId="3D346304" w14:textId="77777777" w:rsidR="00610CE6" w:rsidRPr="00610CE6" w:rsidRDefault="00610CE6" w:rsidP="00610CE6">
            <w:pPr>
              <w:jc w:val="center"/>
              <w:rPr>
                <w:ins w:id="269" w:author="Miroslava Dziaková" w:date="2021-06-11T11:17:00Z"/>
                <w:rFonts w:ascii="Times New Roman" w:eastAsia="Calibri" w:hAnsi="Times New Roman"/>
                <w:b/>
                <w:color w:val="365F91"/>
                <w:sz w:val="20"/>
                <w:szCs w:val="20"/>
                <w:lang w:val="sk-SK"/>
              </w:rPr>
            </w:pPr>
            <w:ins w:id="270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 w:val="20"/>
                  <w:szCs w:val="20"/>
                  <w:lang w:val="sk-SK"/>
                </w:rPr>
                <w:t>Názov a sídlo uchádzača, ktorý predložil ponuku</w:t>
              </w:r>
            </w:ins>
          </w:p>
        </w:tc>
        <w:tc>
          <w:tcPr>
            <w:tcW w:w="1559" w:type="dxa"/>
            <w:shd w:val="clear" w:color="auto" w:fill="F2F2F2"/>
            <w:vAlign w:val="center"/>
          </w:tcPr>
          <w:p w14:paraId="1DC757DD" w14:textId="77777777" w:rsidR="00610CE6" w:rsidRPr="00610CE6" w:rsidRDefault="00610CE6" w:rsidP="00610CE6">
            <w:pPr>
              <w:jc w:val="center"/>
              <w:rPr>
                <w:ins w:id="271" w:author="Miroslava Dziaková" w:date="2021-06-11T11:17:00Z"/>
                <w:rFonts w:ascii="Times New Roman" w:eastAsia="Calibri" w:hAnsi="Times New Roman"/>
                <w:b/>
                <w:color w:val="365F91"/>
                <w:sz w:val="20"/>
                <w:szCs w:val="20"/>
                <w:lang w:val="sk-SK"/>
              </w:rPr>
            </w:pPr>
            <w:ins w:id="272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 w:val="20"/>
                  <w:szCs w:val="20"/>
                  <w:lang w:val="sk-SK"/>
                </w:rPr>
                <w:t>Dátum a čas predloženia / dátum vyhodnotenia</w:t>
              </w:r>
            </w:ins>
          </w:p>
        </w:tc>
        <w:tc>
          <w:tcPr>
            <w:tcW w:w="1559" w:type="dxa"/>
            <w:shd w:val="clear" w:color="auto" w:fill="F2F2F2"/>
            <w:vAlign w:val="center"/>
          </w:tcPr>
          <w:p w14:paraId="038270BC" w14:textId="77777777" w:rsidR="00610CE6" w:rsidRPr="00610CE6" w:rsidRDefault="00610CE6" w:rsidP="00610CE6">
            <w:pPr>
              <w:jc w:val="center"/>
              <w:rPr>
                <w:ins w:id="273" w:author="Miroslava Dziaková" w:date="2021-06-11T11:17:00Z"/>
                <w:rFonts w:ascii="Times New Roman" w:eastAsia="Calibri" w:hAnsi="Times New Roman"/>
                <w:b/>
                <w:color w:val="365F91"/>
                <w:sz w:val="20"/>
                <w:szCs w:val="20"/>
                <w:lang w:val="sk-SK"/>
              </w:rPr>
            </w:pPr>
            <w:ins w:id="274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 w:val="20"/>
                  <w:szCs w:val="20"/>
                  <w:lang w:val="sk-SK"/>
                </w:rPr>
                <w:t>Návrh na plnenie kritéria</w:t>
              </w:r>
              <w:r w:rsidRPr="00610CE6">
                <w:rPr>
                  <w:rFonts w:ascii="Times New Roman" w:eastAsia="Calibri" w:hAnsi="Times New Roman"/>
                  <w:sz w:val="20"/>
                  <w:szCs w:val="20"/>
                  <w:vertAlign w:val="superscript"/>
                  <w:lang w:val="sk-SK"/>
                </w:rPr>
                <w:footnoteReference w:id="7"/>
              </w:r>
            </w:ins>
          </w:p>
        </w:tc>
        <w:tc>
          <w:tcPr>
            <w:tcW w:w="1985" w:type="dxa"/>
            <w:shd w:val="clear" w:color="auto" w:fill="F2F2F2"/>
            <w:vAlign w:val="center"/>
          </w:tcPr>
          <w:p w14:paraId="3E2B9FA8" w14:textId="77777777" w:rsidR="00610CE6" w:rsidRPr="00610CE6" w:rsidRDefault="00610CE6" w:rsidP="00610CE6">
            <w:pPr>
              <w:jc w:val="center"/>
              <w:rPr>
                <w:ins w:id="277" w:author="Miroslava Dziaková" w:date="2021-06-11T11:17:00Z"/>
                <w:rFonts w:ascii="Times New Roman" w:eastAsia="Calibri" w:hAnsi="Times New Roman"/>
                <w:b/>
                <w:color w:val="365F91"/>
                <w:sz w:val="20"/>
                <w:szCs w:val="20"/>
                <w:lang w:val="sk-SK"/>
              </w:rPr>
            </w:pPr>
            <w:ins w:id="278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 w:val="20"/>
                  <w:szCs w:val="20"/>
                  <w:lang w:val="sk-SK"/>
                </w:rPr>
                <w:t>Vyhodnotenie splnenia podmienok</w:t>
              </w:r>
              <w:r w:rsidRPr="00610CE6">
                <w:rPr>
                  <w:rFonts w:ascii="Times New Roman" w:eastAsia="Calibri" w:hAnsi="Times New Roman"/>
                  <w:b/>
                  <w:color w:val="365F91"/>
                  <w:sz w:val="20"/>
                  <w:szCs w:val="20"/>
                  <w:vertAlign w:val="superscript"/>
                  <w:lang w:val="sk-SK"/>
                </w:rPr>
                <w:footnoteReference w:id="8"/>
              </w:r>
            </w:ins>
          </w:p>
        </w:tc>
        <w:tc>
          <w:tcPr>
            <w:tcW w:w="1672" w:type="dxa"/>
            <w:shd w:val="clear" w:color="auto" w:fill="F2F2F2"/>
            <w:vAlign w:val="center"/>
          </w:tcPr>
          <w:p w14:paraId="2A98D530" w14:textId="77777777" w:rsidR="00610CE6" w:rsidRPr="00610CE6" w:rsidRDefault="00610CE6" w:rsidP="00610CE6">
            <w:pPr>
              <w:jc w:val="center"/>
              <w:rPr>
                <w:ins w:id="281" w:author="Miroslava Dziaková" w:date="2021-06-11T11:17:00Z"/>
                <w:rFonts w:ascii="Times New Roman" w:eastAsia="Calibri" w:hAnsi="Times New Roman"/>
                <w:b/>
                <w:color w:val="365F91"/>
                <w:sz w:val="20"/>
                <w:szCs w:val="20"/>
                <w:lang w:val="sk-SK"/>
              </w:rPr>
            </w:pPr>
            <w:ins w:id="282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 w:val="20"/>
                  <w:szCs w:val="20"/>
                  <w:lang w:val="sk-SK"/>
                </w:rPr>
                <w:t>Poznámka</w:t>
              </w:r>
            </w:ins>
          </w:p>
        </w:tc>
      </w:tr>
      <w:tr w:rsidR="00610CE6" w:rsidRPr="00610CE6" w14:paraId="6B838D16" w14:textId="77777777" w:rsidTr="00CE5450">
        <w:trPr>
          <w:ins w:id="283" w:author="Miroslava Dziaková" w:date="2021-06-11T11:17:00Z"/>
        </w:trPr>
        <w:tc>
          <w:tcPr>
            <w:tcW w:w="2439" w:type="dxa"/>
            <w:vAlign w:val="center"/>
          </w:tcPr>
          <w:p w14:paraId="18BE2575" w14:textId="77777777" w:rsidR="00610CE6" w:rsidRPr="00610CE6" w:rsidRDefault="00610CE6" w:rsidP="00610CE6">
            <w:pPr>
              <w:jc w:val="center"/>
              <w:rPr>
                <w:ins w:id="284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559" w:type="dxa"/>
            <w:vAlign w:val="center"/>
          </w:tcPr>
          <w:p w14:paraId="51AFB393" w14:textId="77777777" w:rsidR="00610CE6" w:rsidRPr="00610CE6" w:rsidRDefault="00610CE6" w:rsidP="00610CE6">
            <w:pPr>
              <w:jc w:val="center"/>
              <w:rPr>
                <w:ins w:id="285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559" w:type="dxa"/>
            <w:vAlign w:val="center"/>
          </w:tcPr>
          <w:p w14:paraId="5C88DF79" w14:textId="77777777" w:rsidR="00610CE6" w:rsidRPr="00610CE6" w:rsidRDefault="00610CE6" w:rsidP="00610CE6">
            <w:pPr>
              <w:jc w:val="center"/>
              <w:rPr>
                <w:ins w:id="286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985" w:type="dxa"/>
            <w:vAlign w:val="center"/>
          </w:tcPr>
          <w:p w14:paraId="09F21354" w14:textId="77777777" w:rsidR="00610CE6" w:rsidRPr="00610CE6" w:rsidRDefault="00610CE6" w:rsidP="00610CE6">
            <w:pPr>
              <w:jc w:val="center"/>
              <w:rPr>
                <w:ins w:id="287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672" w:type="dxa"/>
            <w:vAlign w:val="center"/>
          </w:tcPr>
          <w:p w14:paraId="26DC4659" w14:textId="77777777" w:rsidR="00610CE6" w:rsidRPr="00610CE6" w:rsidRDefault="00610CE6" w:rsidP="00610CE6">
            <w:pPr>
              <w:jc w:val="center"/>
              <w:rPr>
                <w:ins w:id="288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610CE6" w:rsidRPr="00610CE6" w14:paraId="47D3C610" w14:textId="77777777" w:rsidTr="00CE5450">
        <w:trPr>
          <w:ins w:id="289" w:author="Miroslava Dziaková" w:date="2021-06-11T11:17:00Z"/>
        </w:trPr>
        <w:tc>
          <w:tcPr>
            <w:tcW w:w="2439" w:type="dxa"/>
            <w:vAlign w:val="center"/>
          </w:tcPr>
          <w:p w14:paraId="30C86D25" w14:textId="77777777" w:rsidR="00610CE6" w:rsidRPr="00610CE6" w:rsidRDefault="00610CE6" w:rsidP="00610CE6">
            <w:pPr>
              <w:jc w:val="center"/>
              <w:rPr>
                <w:ins w:id="290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559" w:type="dxa"/>
            <w:vAlign w:val="center"/>
          </w:tcPr>
          <w:p w14:paraId="140FEA81" w14:textId="77777777" w:rsidR="00610CE6" w:rsidRPr="00610CE6" w:rsidRDefault="00610CE6" w:rsidP="00610CE6">
            <w:pPr>
              <w:jc w:val="center"/>
              <w:rPr>
                <w:ins w:id="291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559" w:type="dxa"/>
            <w:vAlign w:val="center"/>
          </w:tcPr>
          <w:p w14:paraId="41A403F8" w14:textId="77777777" w:rsidR="00610CE6" w:rsidRPr="00610CE6" w:rsidRDefault="00610CE6" w:rsidP="00610CE6">
            <w:pPr>
              <w:jc w:val="center"/>
              <w:rPr>
                <w:ins w:id="292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985" w:type="dxa"/>
            <w:vAlign w:val="center"/>
          </w:tcPr>
          <w:p w14:paraId="4C392845" w14:textId="77777777" w:rsidR="00610CE6" w:rsidRPr="00610CE6" w:rsidRDefault="00610CE6" w:rsidP="00610CE6">
            <w:pPr>
              <w:jc w:val="center"/>
              <w:rPr>
                <w:ins w:id="293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672" w:type="dxa"/>
            <w:vAlign w:val="center"/>
          </w:tcPr>
          <w:p w14:paraId="47CABD7A" w14:textId="77777777" w:rsidR="00610CE6" w:rsidRPr="00610CE6" w:rsidRDefault="00610CE6" w:rsidP="00610CE6">
            <w:pPr>
              <w:jc w:val="center"/>
              <w:rPr>
                <w:ins w:id="294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610CE6" w:rsidRPr="00610CE6" w14:paraId="4B5D24BF" w14:textId="77777777" w:rsidTr="00CE5450">
        <w:trPr>
          <w:ins w:id="295" w:author="Miroslava Dziaková" w:date="2021-06-11T11:17:00Z"/>
        </w:trPr>
        <w:tc>
          <w:tcPr>
            <w:tcW w:w="2439" w:type="dxa"/>
            <w:vAlign w:val="center"/>
          </w:tcPr>
          <w:p w14:paraId="22623E5D" w14:textId="77777777" w:rsidR="00610CE6" w:rsidRPr="00610CE6" w:rsidRDefault="00610CE6" w:rsidP="00610CE6">
            <w:pPr>
              <w:jc w:val="center"/>
              <w:rPr>
                <w:ins w:id="296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559" w:type="dxa"/>
            <w:vAlign w:val="center"/>
          </w:tcPr>
          <w:p w14:paraId="2DFF3480" w14:textId="77777777" w:rsidR="00610CE6" w:rsidRPr="00610CE6" w:rsidRDefault="00610CE6" w:rsidP="00610CE6">
            <w:pPr>
              <w:jc w:val="center"/>
              <w:rPr>
                <w:ins w:id="297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559" w:type="dxa"/>
            <w:vAlign w:val="center"/>
          </w:tcPr>
          <w:p w14:paraId="328DED9D" w14:textId="77777777" w:rsidR="00610CE6" w:rsidRPr="00610CE6" w:rsidRDefault="00610CE6" w:rsidP="00610CE6">
            <w:pPr>
              <w:jc w:val="center"/>
              <w:rPr>
                <w:ins w:id="298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985" w:type="dxa"/>
            <w:vAlign w:val="center"/>
          </w:tcPr>
          <w:p w14:paraId="09E17515" w14:textId="77777777" w:rsidR="00610CE6" w:rsidRPr="00610CE6" w:rsidRDefault="00610CE6" w:rsidP="00610CE6">
            <w:pPr>
              <w:jc w:val="center"/>
              <w:rPr>
                <w:ins w:id="299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1672" w:type="dxa"/>
            <w:vAlign w:val="center"/>
          </w:tcPr>
          <w:p w14:paraId="29556053" w14:textId="77777777" w:rsidR="00610CE6" w:rsidRPr="00610CE6" w:rsidRDefault="00610CE6" w:rsidP="00610CE6">
            <w:pPr>
              <w:jc w:val="center"/>
              <w:rPr>
                <w:ins w:id="300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</w:tbl>
    <w:p w14:paraId="4F578FFF" w14:textId="77777777" w:rsidR="00610CE6" w:rsidRPr="00610CE6" w:rsidRDefault="00610CE6" w:rsidP="00610CE6">
      <w:pPr>
        <w:spacing w:before="120" w:line="360" w:lineRule="auto"/>
        <w:ind w:left="714"/>
        <w:jc w:val="both"/>
        <w:rPr>
          <w:ins w:id="301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</w:p>
    <w:p w14:paraId="4A25D171" w14:textId="77777777" w:rsidR="00610CE6" w:rsidRPr="00610CE6" w:rsidRDefault="00610CE6" w:rsidP="00A83F4A">
      <w:pPr>
        <w:spacing w:before="120" w:line="360" w:lineRule="auto"/>
        <w:jc w:val="both"/>
        <w:rPr>
          <w:ins w:id="302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</w:p>
    <w:p w14:paraId="27E0CB05" w14:textId="77777777" w:rsidR="00610CE6" w:rsidRPr="00610CE6" w:rsidRDefault="00610CE6" w:rsidP="00610CE6">
      <w:pPr>
        <w:numPr>
          <w:ilvl w:val="0"/>
          <w:numId w:val="158"/>
        </w:numPr>
        <w:spacing w:before="120" w:after="200" w:line="360" w:lineRule="auto"/>
        <w:ind w:left="714" w:hanging="357"/>
        <w:jc w:val="both"/>
        <w:rPr>
          <w:ins w:id="303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304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lastRenderedPageBreak/>
          <w:t>zoznam identifikovaných cenníkov/zmlúv/plnení</w:t>
        </w:r>
        <w:r w:rsidRPr="00610CE6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9"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:</w:t>
        </w:r>
      </w:ins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6"/>
        <w:gridCol w:w="2091"/>
        <w:gridCol w:w="2091"/>
        <w:gridCol w:w="2346"/>
      </w:tblGrid>
      <w:tr w:rsidR="00610CE6" w:rsidRPr="00610CE6" w14:paraId="6C2A0758" w14:textId="77777777" w:rsidTr="00CE5450">
        <w:trPr>
          <w:ins w:id="307" w:author="Miroslava Dziaková" w:date="2021-06-11T11:17:00Z"/>
        </w:trPr>
        <w:tc>
          <w:tcPr>
            <w:tcW w:w="2686" w:type="dxa"/>
            <w:shd w:val="pct5" w:color="auto" w:fill="auto"/>
            <w:vAlign w:val="center"/>
          </w:tcPr>
          <w:p w14:paraId="75D95907" w14:textId="77777777" w:rsidR="00610CE6" w:rsidRPr="00610CE6" w:rsidRDefault="00610CE6" w:rsidP="00610CE6">
            <w:pPr>
              <w:jc w:val="center"/>
              <w:rPr>
                <w:ins w:id="308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309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 w:val="21"/>
                  <w:szCs w:val="21"/>
                  <w:lang w:val="sk-SK"/>
                </w:rPr>
                <w:t>Identifikácia zdroja údaju</w:t>
              </w:r>
            </w:ins>
          </w:p>
        </w:tc>
        <w:tc>
          <w:tcPr>
            <w:tcW w:w="2091" w:type="dxa"/>
            <w:shd w:val="pct5" w:color="auto" w:fill="auto"/>
            <w:vAlign w:val="center"/>
          </w:tcPr>
          <w:p w14:paraId="2E39560F" w14:textId="77777777" w:rsidR="00610CE6" w:rsidRPr="00610CE6" w:rsidRDefault="00610CE6" w:rsidP="00610CE6">
            <w:pPr>
              <w:jc w:val="center"/>
              <w:rPr>
                <w:ins w:id="310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311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 w:val="21"/>
                  <w:szCs w:val="21"/>
                  <w:lang w:val="sk-SK"/>
                </w:rPr>
                <w:t xml:space="preserve">Odkaz na internetovú stránku </w:t>
              </w:r>
            </w:ins>
          </w:p>
          <w:p w14:paraId="68A7424E" w14:textId="77777777" w:rsidR="00610CE6" w:rsidRPr="00610CE6" w:rsidRDefault="00610CE6" w:rsidP="00610CE6">
            <w:pPr>
              <w:ind w:hanging="133"/>
              <w:jc w:val="center"/>
              <w:rPr>
                <w:ins w:id="312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313" w:author="Miroslava Dziaková" w:date="2021-06-11T11:17:00Z">
              <w:r w:rsidRPr="00610CE6">
                <w:rPr>
                  <w:rFonts w:ascii="Times New Roman" w:eastAsia="Calibri" w:hAnsi="Times New Roman"/>
                  <w:color w:val="365F91"/>
                  <w:sz w:val="21"/>
                  <w:szCs w:val="21"/>
                  <w:lang w:val="sk-SK"/>
                </w:rPr>
                <w:t>(ak relevantné)</w:t>
              </w:r>
            </w:ins>
          </w:p>
        </w:tc>
        <w:tc>
          <w:tcPr>
            <w:tcW w:w="2091" w:type="dxa"/>
            <w:shd w:val="pct5" w:color="auto" w:fill="auto"/>
            <w:vAlign w:val="center"/>
          </w:tcPr>
          <w:p w14:paraId="73A7A7C3" w14:textId="77777777" w:rsidR="00610CE6" w:rsidRPr="00610CE6" w:rsidRDefault="00610CE6" w:rsidP="00610CE6">
            <w:pPr>
              <w:jc w:val="center"/>
              <w:rPr>
                <w:ins w:id="314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315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 w:val="21"/>
                  <w:szCs w:val="21"/>
                  <w:lang w:val="sk-SK"/>
                </w:rPr>
                <w:t>Identifikovaná suma/hodnota kritéria</w:t>
              </w:r>
            </w:ins>
          </w:p>
        </w:tc>
        <w:tc>
          <w:tcPr>
            <w:tcW w:w="2346" w:type="dxa"/>
            <w:shd w:val="pct5" w:color="auto" w:fill="auto"/>
            <w:vAlign w:val="center"/>
          </w:tcPr>
          <w:p w14:paraId="01DBE698" w14:textId="77777777" w:rsidR="00610CE6" w:rsidRPr="00610CE6" w:rsidRDefault="00610CE6" w:rsidP="00610CE6">
            <w:pPr>
              <w:jc w:val="center"/>
              <w:rPr>
                <w:ins w:id="316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  <w:ins w:id="317" w:author="Miroslava Dziaková" w:date="2021-06-11T11:17:00Z">
              <w:r w:rsidRPr="00610CE6">
                <w:rPr>
                  <w:rFonts w:ascii="Times New Roman" w:eastAsia="Calibri" w:hAnsi="Times New Roman"/>
                  <w:b/>
                  <w:color w:val="365F91"/>
                  <w:sz w:val="21"/>
                  <w:szCs w:val="21"/>
                  <w:lang w:val="sk-SK"/>
                </w:rPr>
                <w:t>Poznámka</w:t>
              </w:r>
            </w:ins>
          </w:p>
        </w:tc>
      </w:tr>
      <w:tr w:rsidR="00610CE6" w:rsidRPr="00610CE6" w14:paraId="5A448F6E" w14:textId="77777777" w:rsidTr="00CE5450">
        <w:trPr>
          <w:ins w:id="318" w:author="Miroslava Dziaková" w:date="2021-06-11T11:17:00Z"/>
        </w:trPr>
        <w:tc>
          <w:tcPr>
            <w:tcW w:w="2686" w:type="dxa"/>
          </w:tcPr>
          <w:p w14:paraId="2368A8AB" w14:textId="77777777" w:rsidR="00610CE6" w:rsidRPr="00610CE6" w:rsidRDefault="00610CE6" w:rsidP="00610CE6">
            <w:pPr>
              <w:jc w:val="center"/>
              <w:rPr>
                <w:ins w:id="319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091" w:type="dxa"/>
          </w:tcPr>
          <w:p w14:paraId="011B6FAF" w14:textId="77777777" w:rsidR="00610CE6" w:rsidRPr="00610CE6" w:rsidRDefault="00610CE6" w:rsidP="00610CE6">
            <w:pPr>
              <w:jc w:val="center"/>
              <w:rPr>
                <w:ins w:id="320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091" w:type="dxa"/>
          </w:tcPr>
          <w:p w14:paraId="14982B99" w14:textId="77777777" w:rsidR="00610CE6" w:rsidRPr="00610CE6" w:rsidRDefault="00610CE6" w:rsidP="00610CE6">
            <w:pPr>
              <w:jc w:val="center"/>
              <w:rPr>
                <w:ins w:id="321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346" w:type="dxa"/>
          </w:tcPr>
          <w:p w14:paraId="2CCD47B4" w14:textId="77777777" w:rsidR="00610CE6" w:rsidRPr="00610CE6" w:rsidRDefault="00610CE6" w:rsidP="00610CE6">
            <w:pPr>
              <w:jc w:val="center"/>
              <w:rPr>
                <w:ins w:id="322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610CE6" w:rsidRPr="00610CE6" w14:paraId="40F15E13" w14:textId="77777777" w:rsidTr="00CE5450">
        <w:trPr>
          <w:ins w:id="323" w:author="Miroslava Dziaková" w:date="2021-06-11T11:17:00Z"/>
        </w:trPr>
        <w:tc>
          <w:tcPr>
            <w:tcW w:w="2686" w:type="dxa"/>
          </w:tcPr>
          <w:p w14:paraId="133F58A6" w14:textId="77777777" w:rsidR="00610CE6" w:rsidRPr="00610CE6" w:rsidRDefault="00610CE6" w:rsidP="00610CE6">
            <w:pPr>
              <w:jc w:val="center"/>
              <w:rPr>
                <w:ins w:id="324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091" w:type="dxa"/>
          </w:tcPr>
          <w:p w14:paraId="0038A6D5" w14:textId="77777777" w:rsidR="00610CE6" w:rsidRPr="00610CE6" w:rsidRDefault="00610CE6" w:rsidP="00610CE6">
            <w:pPr>
              <w:jc w:val="center"/>
              <w:rPr>
                <w:ins w:id="325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091" w:type="dxa"/>
          </w:tcPr>
          <w:p w14:paraId="1864FAA5" w14:textId="77777777" w:rsidR="00610CE6" w:rsidRPr="00610CE6" w:rsidRDefault="00610CE6" w:rsidP="00610CE6">
            <w:pPr>
              <w:jc w:val="center"/>
              <w:rPr>
                <w:ins w:id="326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346" w:type="dxa"/>
          </w:tcPr>
          <w:p w14:paraId="74F0476F" w14:textId="77777777" w:rsidR="00610CE6" w:rsidRPr="00610CE6" w:rsidRDefault="00610CE6" w:rsidP="00610CE6">
            <w:pPr>
              <w:jc w:val="center"/>
              <w:rPr>
                <w:ins w:id="327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  <w:tr w:rsidR="00610CE6" w:rsidRPr="00610CE6" w14:paraId="2F544D60" w14:textId="77777777" w:rsidTr="00CE5450">
        <w:trPr>
          <w:ins w:id="328" w:author="Miroslava Dziaková" w:date="2021-06-11T11:17:00Z"/>
        </w:trPr>
        <w:tc>
          <w:tcPr>
            <w:tcW w:w="2686" w:type="dxa"/>
          </w:tcPr>
          <w:p w14:paraId="06B2C869" w14:textId="77777777" w:rsidR="00610CE6" w:rsidRPr="00610CE6" w:rsidRDefault="00610CE6" w:rsidP="00610CE6">
            <w:pPr>
              <w:jc w:val="center"/>
              <w:rPr>
                <w:ins w:id="329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091" w:type="dxa"/>
          </w:tcPr>
          <w:p w14:paraId="13BF1EE4" w14:textId="77777777" w:rsidR="00610CE6" w:rsidRPr="00610CE6" w:rsidRDefault="00610CE6" w:rsidP="00610CE6">
            <w:pPr>
              <w:jc w:val="center"/>
              <w:rPr>
                <w:ins w:id="330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091" w:type="dxa"/>
          </w:tcPr>
          <w:p w14:paraId="2610D3E4" w14:textId="77777777" w:rsidR="00610CE6" w:rsidRPr="00610CE6" w:rsidRDefault="00610CE6" w:rsidP="00610CE6">
            <w:pPr>
              <w:jc w:val="center"/>
              <w:rPr>
                <w:ins w:id="331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  <w:tc>
          <w:tcPr>
            <w:tcW w:w="2346" w:type="dxa"/>
          </w:tcPr>
          <w:p w14:paraId="6E9D9B1B" w14:textId="77777777" w:rsidR="00610CE6" w:rsidRPr="00610CE6" w:rsidRDefault="00610CE6" w:rsidP="00610CE6">
            <w:pPr>
              <w:jc w:val="center"/>
              <w:rPr>
                <w:ins w:id="332" w:author="Miroslava Dziaková" w:date="2021-06-11T11:17:00Z"/>
                <w:rFonts w:ascii="Times New Roman" w:eastAsia="Calibri" w:hAnsi="Times New Roman"/>
                <w:b/>
                <w:color w:val="365F91"/>
                <w:sz w:val="21"/>
                <w:szCs w:val="21"/>
                <w:lang w:val="sk-SK"/>
              </w:rPr>
            </w:pPr>
          </w:p>
        </w:tc>
      </w:tr>
    </w:tbl>
    <w:p w14:paraId="50292B60" w14:textId="77777777" w:rsidR="00610CE6" w:rsidRPr="00610CE6" w:rsidRDefault="00610CE6" w:rsidP="00610CE6">
      <w:pPr>
        <w:numPr>
          <w:ilvl w:val="0"/>
          <w:numId w:val="158"/>
        </w:numPr>
        <w:spacing w:before="120" w:after="120" w:line="360" w:lineRule="auto"/>
        <w:ind w:left="714" w:hanging="357"/>
        <w:jc w:val="both"/>
        <w:rPr>
          <w:ins w:id="333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334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iné relevantné podklady preukazujúce vykonanie prieskumu trhu:</w:t>
        </w:r>
      </w:ins>
    </w:p>
    <w:p w14:paraId="5671D100" w14:textId="77777777" w:rsidR="00610CE6" w:rsidRPr="00610CE6" w:rsidRDefault="00610CE6" w:rsidP="00610CE6">
      <w:pPr>
        <w:numPr>
          <w:ilvl w:val="0"/>
          <w:numId w:val="157"/>
        </w:numPr>
        <w:spacing w:after="120" w:line="276" w:lineRule="auto"/>
        <w:ind w:left="357" w:hanging="357"/>
        <w:rPr>
          <w:ins w:id="335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336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Zoznam vylúčených uchádzačov a dôvod ich vylúčenia: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</w:t>
        </w:r>
      </w:ins>
    </w:p>
    <w:p w14:paraId="676BBFA5" w14:textId="77777777" w:rsidR="00610CE6" w:rsidRPr="00610CE6" w:rsidRDefault="00610CE6" w:rsidP="00610CE6">
      <w:pPr>
        <w:numPr>
          <w:ilvl w:val="0"/>
          <w:numId w:val="157"/>
        </w:numPr>
        <w:spacing w:after="120" w:line="276" w:lineRule="auto"/>
        <w:ind w:left="357" w:hanging="357"/>
        <w:rPr>
          <w:ins w:id="337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338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Identifikácia úspešného uchádzača: 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</w:t>
        </w:r>
      </w:ins>
    </w:p>
    <w:p w14:paraId="2BA40432" w14:textId="77777777" w:rsidR="00610CE6" w:rsidRPr="00610CE6" w:rsidRDefault="00610CE6" w:rsidP="00610CE6">
      <w:pPr>
        <w:numPr>
          <w:ilvl w:val="0"/>
          <w:numId w:val="157"/>
        </w:numPr>
        <w:spacing w:after="120" w:line="276" w:lineRule="auto"/>
        <w:ind w:left="357" w:hanging="357"/>
        <w:rPr>
          <w:ins w:id="339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340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Cena </w:t>
        </w:r>
        <w:r w:rsidRPr="00610CE6">
          <w:rPr>
            <w:rFonts w:ascii="Times New Roman" w:eastAsia="Calibri" w:hAnsi="Times New Roman"/>
            <w:sz w:val="20"/>
            <w:szCs w:val="20"/>
            <w:lang w:val="sk-SK" w:eastAsia="x-none"/>
          </w:rPr>
          <w:t>úspešného uchádzača</w:t>
        </w:r>
        <w:r w:rsidRPr="00610CE6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10"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 : 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</w:t>
        </w:r>
      </w:ins>
    </w:p>
    <w:p w14:paraId="4E41B12E" w14:textId="77777777" w:rsidR="00610CE6" w:rsidRPr="00610CE6" w:rsidRDefault="00610CE6" w:rsidP="00610CE6">
      <w:pPr>
        <w:numPr>
          <w:ilvl w:val="0"/>
          <w:numId w:val="157"/>
        </w:numPr>
        <w:spacing w:after="120" w:line="276" w:lineRule="auto"/>
        <w:ind w:left="357" w:hanging="357"/>
        <w:rPr>
          <w:ins w:id="343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344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Spôsob vzniku záväzku</w:t>
        </w:r>
        <w:r w:rsidRPr="00610CE6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11"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: 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</w:t>
        </w:r>
      </w:ins>
    </w:p>
    <w:p w14:paraId="49370255" w14:textId="77777777" w:rsidR="00610CE6" w:rsidRPr="00610CE6" w:rsidRDefault="00610CE6" w:rsidP="00610CE6">
      <w:pPr>
        <w:numPr>
          <w:ilvl w:val="0"/>
          <w:numId w:val="157"/>
        </w:numPr>
        <w:spacing w:after="120" w:line="276" w:lineRule="auto"/>
        <w:ind w:left="357" w:hanging="357"/>
        <w:rPr>
          <w:ins w:id="347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348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sk-SK" w:eastAsia="x-none"/>
          </w:rPr>
          <w:t>Podmienky realizácie zmluvy</w:t>
        </w:r>
        <w:r w:rsidRPr="00610CE6">
          <w:rPr>
            <w:rFonts w:ascii="Times New Roman" w:eastAsia="Calibri" w:hAnsi="Times New Roman"/>
            <w:sz w:val="20"/>
            <w:szCs w:val="20"/>
            <w:vertAlign w:val="superscript"/>
            <w:lang w:val="sk-SK" w:eastAsia="x-none"/>
          </w:rPr>
          <w:footnoteReference w:id="12"/>
        </w:r>
        <w:r w:rsidRPr="00610CE6">
          <w:rPr>
            <w:rFonts w:ascii="Times New Roman" w:eastAsia="Calibri" w:hAnsi="Times New Roman"/>
            <w:sz w:val="20"/>
            <w:szCs w:val="20"/>
            <w:lang w:val="sk-SK" w:eastAsia="x-none"/>
          </w:rPr>
          <w:t xml:space="preserve">:                                         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.............................................................</w:t>
        </w:r>
      </w:ins>
    </w:p>
    <w:p w14:paraId="5E6161CD" w14:textId="77777777" w:rsidR="00610CE6" w:rsidRPr="00610CE6" w:rsidRDefault="00610CE6" w:rsidP="00610CE6">
      <w:pPr>
        <w:numPr>
          <w:ilvl w:val="0"/>
          <w:numId w:val="157"/>
        </w:numPr>
        <w:spacing w:before="120" w:after="120" w:line="276" w:lineRule="auto"/>
        <w:ind w:left="357" w:hanging="357"/>
        <w:rPr>
          <w:ins w:id="351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352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Meno funkcia a podpis zodpovednej osoby</w:t>
        </w:r>
        <w:r w:rsidRPr="00610CE6">
          <w:rPr>
            <w:rFonts w:ascii="Times New Roman" w:eastAsia="Calibri" w:hAnsi="Times New Roman"/>
            <w:sz w:val="20"/>
            <w:szCs w:val="20"/>
            <w:lang w:val="sk-SK" w:eastAsia="x-none"/>
          </w:rPr>
          <w:t>/osôb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: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</w:t>
        </w:r>
      </w:ins>
    </w:p>
    <w:p w14:paraId="58F1D707" w14:textId="77777777" w:rsidR="00610CE6" w:rsidRPr="00610CE6" w:rsidRDefault="00610CE6" w:rsidP="00610CE6">
      <w:pPr>
        <w:numPr>
          <w:ilvl w:val="0"/>
          <w:numId w:val="157"/>
        </w:numPr>
        <w:spacing w:before="120" w:after="120" w:line="276" w:lineRule="auto"/>
        <w:ind w:left="357" w:hanging="357"/>
        <w:rPr>
          <w:ins w:id="353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354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Miesto a dátum vykonania prieskumu: </w:t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ab/>
          <w:t>.............................................................</w:t>
        </w:r>
      </w:ins>
    </w:p>
    <w:p w14:paraId="50D3146A" w14:textId="77777777" w:rsidR="00610CE6" w:rsidRPr="00610CE6" w:rsidRDefault="00610CE6" w:rsidP="00610CE6">
      <w:pPr>
        <w:numPr>
          <w:ilvl w:val="0"/>
          <w:numId w:val="157"/>
        </w:numPr>
        <w:spacing w:before="120" w:after="120" w:line="276" w:lineRule="auto"/>
        <w:ind w:left="357" w:hanging="357"/>
        <w:rPr>
          <w:ins w:id="355" w:author="Miroslava Dziaková" w:date="2021-06-11T11:17:00Z"/>
          <w:rFonts w:ascii="Times New Roman" w:eastAsia="Calibri" w:hAnsi="Times New Roman"/>
          <w:sz w:val="20"/>
          <w:szCs w:val="20"/>
          <w:lang w:val="x-none" w:eastAsia="x-none"/>
        </w:rPr>
      </w:pPr>
      <w:ins w:id="356" w:author="Miroslava Dziaková" w:date="2021-06-11T11:17:00Z"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>Prílohy</w:t>
        </w:r>
        <w:r w:rsidRPr="00610CE6">
          <w:rPr>
            <w:rFonts w:ascii="Times New Roman" w:eastAsia="Calibri" w:hAnsi="Times New Roman"/>
            <w:sz w:val="20"/>
            <w:szCs w:val="20"/>
            <w:vertAlign w:val="superscript"/>
            <w:lang w:val="x-none" w:eastAsia="x-none"/>
          </w:rPr>
          <w:footnoteReference w:id="13"/>
        </w:r>
        <w:r w:rsidRPr="00610CE6">
          <w:rPr>
            <w:rFonts w:ascii="Times New Roman" w:eastAsia="Calibri" w:hAnsi="Times New Roman"/>
            <w:sz w:val="20"/>
            <w:szCs w:val="20"/>
            <w:lang w:val="x-none" w:eastAsia="x-none"/>
          </w:rPr>
          <w:t xml:space="preserve">: </w:t>
        </w:r>
      </w:ins>
    </w:p>
    <w:p w14:paraId="4CC2FD6D" w14:textId="77777777" w:rsidR="00610CE6" w:rsidRPr="00610CE6" w:rsidRDefault="00610CE6" w:rsidP="00610CE6">
      <w:pPr>
        <w:tabs>
          <w:tab w:val="left" w:pos="1740"/>
        </w:tabs>
        <w:spacing w:after="200" w:line="276" w:lineRule="auto"/>
        <w:jc w:val="center"/>
        <w:rPr>
          <w:ins w:id="359" w:author="Miroslava Dziaková" w:date="2021-06-11T11:17:00Z"/>
          <w:rFonts w:ascii="Times New Roman" w:eastAsia="Calibri" w:hAnsi="Times New Roman"/>
          <w:sz w:val="22"/>
          <w:szCs w:val="22"/>
          <w:lang w:val="sk-SK"/>
        </w:rPr>
      </w:pPr>
    </w:p>
    <w:p w14:paraId="717CCD3D" w14:textId="6F810D0C" w:rsidR="00610CE6" w:rsidRDefault="00610CE6" w:rsidP="00610CE6">
      <w:pPr>
        <w:autoSpaceDE w:val="0"/>
        <w:autoSpaceDN w:val="0"/>
        <w:adjustRightInd w:val="0"/>
        <w:spacing w:after="60"/>
        <w:jc w:val="center"/>
        <w:rPr>
          <w:ins w:id="360" w:author="Miroslava Dziaková" w:date="2021-06-11T11:17:00Z"/>
          <w:rFonts w:asciiTheme="minorHAnsi" w:hAnsiTheme="minorHAnsi" w:cstheme="minorHAnsi"/>
          <w:b/>
          <w:bCs/>
          <w:sz w:val="24"/>
          <w:lang w:val="sk-SK"/>
        </w:rPr>
      </w:pPr>
      <w:bookmarkStart w:id="361" w:name="_Príloha_č._5"/>
      <w:bookmarkStart w:id="362" w:name="_Príloha_č._5:"/>
      <w:bookmarkStart w:id="363" w:name="_Príloha_č._5a:"/>
      <w:bookmarkEnd w:id="361"/>
      <w:bookmarkEnd w:id="362"/>
      <w:bookmarkEnd w:id="363"/>
      <w:ins w:id="364" w:author="Miroslava Dziaková" w:date="2021-06-11T11:17:00Z">
        <w:r w:rsidRPr="00610CE6">
          <w:rPr>
            <w:rFonts w:ascii="Times New Roman" w:eastAsia="Calibri" w:hAnsi="Times New Roman"/>
            <w:sz w:val="22"/>
            <w:szCs w:val="22"/>
            <w:lang w:val="sk-SK"/>
          </w:rPr>
          <w:br w:type="page"/>
        </w:r>
      </w:ins>
    </w:p>
    <w:p w14:paraId="5ECBAE33" w14:textId="61FAE6F6" w:rsidR="004C4BCE" w:rsidRPr="001944A3" w:rsidDel="00610CE6" w:rsidRDefault="004C4BCE" w:rsidP="004C4BCE">
      <w:pPr>
        <w:autoSpaceDE w:val="0"/>
        <w:autoSpaceDN w:val="0"/>
        <w:adjustRightInd w:val="0"/>
        <w:spacing w:after="60"/>
        <w:jc w:val="center"/>
        <w:rPr>
          <w:del w:id="365" w:author="Miroslava Dziaková" w:date="2021-06-11T11:17:00Z"/>
          <w:rFonts w:asciiTheme="minorHAnsi" w:hAnsiTheme="minorHAnsi" w:cstheme="minorHAnsi"/>
          <w:b/>
          <w:bCs/>
          <w:sz w:val="24"/>
          <w:lang w:val="sk-SK"/>
        </w:rPr>
      </w:pPr>
      <w:del w:id="366" w:author="Miroslava Dziaková" w:date="2021-06-11T11:17:00Z">
        <w:r w:rsidRPr="001944A3" w:rsidDel="00610CE6">
          <w:rPr>
            <w:rFonts w:asciiTheme="minorHAnsi" w:hAnsiTheme="minorHAnsi" w:cstheme="minorHAnsi"/>
            <w:b/>
            <w:bCs/>
            <w:sz w:val="24"/>
            <w:lang w:val="sk-SK"/>
          </w:rPr>
          <w:lastRenderedPageBreak/>
          <w:delText>Zápis z prieskumu trhu</w:delText>
        </w:r>
      </w:del>
    </w:p>
    <w:p w14:paraId="46E6C992" w14:textId="717B5AEF" w:rsidR="004C4BCE" w:rsidRPr="00241E6E" w:rsidDel="00610CE6" w:rsidRDefault="004C4BCE" w:rsidP="004C4BCE">
      <w:pPr>
        <w:autoSpaceDE w:val="0"/>
        <w:autoSpaceDN w:val="0"/>
        <w:adjustRightInd w:val="0"/>
        <w:jc w:val="center"/>
        <w:rPr>
          <w:del w:id="367" w:author="Miroslava Dziaková" w:date="2021-06-11T11:17:00Z"/>
          <w:rFonts w:asciiTheme="minorHAnsi" w:hAnsiTheme="minorHAnsi" w:cstheme="minorHAnsi"/>
          <w:szCs w:val="19"/>
        </w:rPr>
      </w:pPr>
    </w:p>
    <w:p w14:paraId="1ECFC739" w14:textId="0904F8C8" w:rsidR="004C4BCE" w:rsidRPr="001944A3" w:rsidDel="00610CE6" w:rsidRDefault="004C4BCE" w:rsidP="004C4BCE">
      <w:pPr>
        <w:autoSpaceDE w:val="0"/>
        <w:autoSpaceDN w:val="0"/>
        <w:adjustRightInd w:val="0"/>
        <w:rPr>
          <w:del w:id="368" w:author="Miroslava Dziaková" w:date="2021-06-11T11:17:00Z"/>
          <w:rFonts w:cs="Arial"/>
          <w:color w:val="000000"/>
          <w:szCs w:val="19"/>
          <w:lang w:val="sk-SK"/>
        </w:rPr>
      </w:pPr>
      <w:del w:id="369" w:author="Miroslava Dziaková" w:date="2021-06-11T11:17:00Z">
        <w:r w:rsidRPr="001944A3" w:rsidDel="00610CE6">
          <w:rPr>
            <w:rFonts w:cs="Arial"/>
            <w:b/>
            <w:bCs/>
            <w:color w:val="000000"/>
            <w:szCs w:val="19"/>
            <w:lang w:val="sk-SK"/>
          </w:rPr>
          <w:delText xml:space="preserve">1. Identifikácia verejného obstarávateľa: </w:delText>
        </w:r>
      </w:del>
    </w:p>
    <w:p w14:paraId="241A9FBD" w14:textId="1EC8D871" w:rsidR="004C4BCE" w:rsidRPr="001944A3" w:rsidDel="00610CE6" w:rsidRDefault="004C4BCE" w:rsidP="004C4BCE">
      <w:pPr>
        <w:autoSpaceDE w:val="0"/>
        <w:autoSpaceDN w:val="0"/>
        <w:adjustRightInd w:val="0"/>
        <w:spacing w:line="120" w:lineRule="auto"/>
        <w:rPr>
          <w:del w:id="370" w:author="Miroslava Dziaková" w:date="2021-06-11T11:17:00Z"/>
          <w:rFonts w:cs="Arial"/>
          <w:color w:val="000000"/>
          <w:szCs w:val="19"/>
          <w:lang w:val="sk-SK"/>
        </w:rPr>
      </w:pPr>
    </w:p>
    <w:p w14:paraId="2C6EDAD2" w14:textId="346E8B91" w:rsidR="004C4BCE" w:rsidRPr="001944A3" w:rsidDel="00610CE6" w:rsidRDefault="004C4BCE" w:rsidP="004C4BCE">
      <w:pPr>
        <w:autoSpaceDE w:val="0"/>
        <w:autoSpaceDN w:val="0"/>
        <w:adjustRightInd w:val="0"/>
        <w:rPr>
          <w:del w:id="371" w:author="Miroslava Dziaková" w:date="2021-06-11T11:17:00Z"/>
          <w:rFonts w:cs="Arial"/>
          <w:b/>
          <w:bCs/>
          <w:color w:val="000000"/>
          <w:szCs w:val="19"/>
          <w:lang w:val="sk-SK"/>
        </w:rPr>
      </w:pPr>
      <w:del w:id="372" w:author="Miroslava Dziaková" w:date="2021-06-11T11:17:00Z">
        <w:r w:rsidRPr="001944A3" w:rsidDel="00610CE6">
          <w:rPr>
            <w:rFonts w:cs="Arial"/>
            <w:b/>
            <w:bCs/>
            <w:color w:val="000000"/>
            <w:szCs w:val="19"/>
            <w:lang w:val="sk-SK"/>
          </w:rPr>
          <w:delText xml:space="preserve">Verejný obstarávateľ v zmysle § </w:delText>
        </w:r>
        <w:r w:rsidRPr="001944A3" w:rsidDel="00610CE6">
          <w:rPr>
            <w:rFonts w:cs="Arial"/>
            <w:b/>
            <w:bCs/>
            <w:color w:val="000000"/>
            <w:szCs w:val="19"/>
            <w:highlight w:val="yellow"/>
            <w:lang w:val="sk-SK"/>
          </w:rPr>
          <w:delText>XX</w:delText>
        </w:r>
        <w:r w:rsidRPr="001944A3" w:rsidDel="00610CE6">
          <w:rPr>
            <w:rFonts w:cs="Arial"/>
            <w:b/>
            <w:bCs/>
            <w:color w:val="000000"/>
            <w:szCs w:val="19"/>
            <w:lang w:val="sk-SK"/>
          </w:rPr>
          <w:delText xml:space="preserve"> ods. </w:delText>
        </w:r>
        <w:r w:rsidRPr="001944A3" w:rsidDel="00610CE6">
          <w:rPr>
            <w:rFonts w:cs="Arial"/>
            <w:b/>
            <w:bCs/>
            <w:color w:val="000000"/>
            <w:szCs w:val="19"/>
            <w:highlight w:val="yellow"/>
            <w:lang w:val="sk-SK"/>
          </w:rPr>
          <w:delText>XX</w:delText>
        </w:r>
        <w:r w:rsidRPr="001944A3" w:rsidDel="00610CE6">
          <w:rPr>
            <w:rFonts w:cs="Arial"/>
            <w:b/>
            <w:bCs/>
            <w:color w:val="000000"/>
            <w:szCs w:val="19"/>
            <w:lang w:val="sk-SK"/>
          </w:rPr>
          <w:delText xml:space="preserve"> písm. </w:delText>
        </w:r>
        <w:r w:rsidRPr="001944A3" w:rsidDel="00610CE6">
          <w:rPr>
            <w:rFonts w:cs="Arial"/>
            <w:b/>
            <w:bCs/>
            <w:color w:val="000000"/>
            <w:szCs w:val="19"/>
            <w:highlight w:val="yellow"/>
            <w:lang w:val="sk-SK"/>
          </w:rPr>
          <w:delText>XX</w:delText>
        </w:r>
        <w:r w:rsidRPr="001944A3" w:rsidDel="00610CE6">
          <w:rPr>
            <w:rFonts w:cs="Arial"/>
            <w:b/>
            <w:bCs/>
            <w:color w:val="000000"/>
            <w:szCs w:val="19"/>
            <w:lang w:val="sk-SK"/>
          </w:rPr>
          <w:delText xml:space="preserve"> zákona </w:delText>
        </w:r>
        <w:r w:rsidRPr="001944A3" w:rsidDel="00610CE6">
          <w:rPr>
            <w:rFonts w:cs="Arial"/>
            <w:color w:val="000000"/>
            <w:szCs w:val="19"/>
            <w:lang w:val="sk-SK"/>
          </w:rPr>
          <w:delText xml:space="preserve">č. </w:delText>
        </w:r>
        <w:r w:rsidR="00F64136" w:rsidDel="00610CE6">
          <w:rPr>
            <w:rFonts w:cs="Arial"/>
            <w:color w:val="000000"/>
            <w:szCs w:val="19"/>
            <w:lang w:val="sk-SK"/>
          </w:rPr>
          <w:delText>343/2015</w:delText>
        </w:r>
        <w:r w:rsidRPr="001944A3" w:rsidDel="00610CE6">
          <w:rPr>
            <w:rFonts w:cs="Arial"/>
            <w:color w:val="000000"/>
            <w:szCs w:val="19"/>
            <w:lang w:val="sk-SK"/>
          </w:rPr>
          <w:delText xml:space="preserve"> Z. z. o verejnom obstarávaní a o zmene a doplnení niektorých zákonov v znení neskorších predpisov</w:delText>
        </w:r>
        <w:r w:rsidRPr="001944A3" w:rsidDel="00610CE6">
          <w:rPr>
            <w:rFonts w:cs="Arial"/>
            <w:b/>
            <w:bCs/>
            <w:color w:val="000000"/>
            <w:szCs w:val="19"/>
            <w:lang w:val="sk-SK"/>
          </w:rPr>
          <w:delText xml:space="preserve"> (ďalej len “ZVO”): </w:delText>
        </w:r>
      </w:del>
    </w:p>
    <w:p w14:paraId="33CD76DE" w14:textId="0FECFA44" w:rsidR="004C4BCE" w:rsidRPr="001944A3" w:rsidDel="00610CE6" w:rsidRDefault="004C4BCE" w:rsidP="004C4BCE">
      <w:pPr>
        <w:autoSpaceDE w:val="0"/>
        <w:autoSpaceDN w:val="0"/>
        <w:adjustRightInd w:val="0"/>
        <w:spacing w:line="120" w:lineRule="auto"/>
        <w:rPr>
          <w:del w:id="373" w:author="Miroslava Dziaková" w:date="2021-06-11T11:17:00Z"/>
          <w:rFonts w:cs="Arial"/>
          <w:b/>
          <w:bCs/>
          <w:color w:val="000000"/>
          <w:szCs w:val="19"/>
          <w:lang w:val="sk-SK"/>
        </w:rPr>
      </w:pPr>
    </w:p>
    <w:p w14:paraId="6C55EE8C" w14:textId="572BEE5C" w:rsidR="004C4BCE" w:rsidRPr="001944A3" w:rsidDel="00610CE6" w:rsidRDefault="004C4BCE" w:rsidP="004C4BCE">
      <w:pPr>
        <w:autoSpaceDE w:val="0"/>
        <w:autoSpaceDN w:val="0"/>
        <w:adjustRightInd w:val="0"/>
        <w:rPr>
          <w:del w:id="374" w:author="Miroslava Dziaková" w:date="2021-06-11T11:17:00Z"/>
          <w:rFonts w:cs="Arial"/>
          <w:color w:val="000000"/>
          <w:szCs w:val="19"/>
          <w:lang w:val="sk-SK"/>
        </w:rPr>
      </w:pPr>
      <w:del w:id="375" w:author="Miroslava Dziaková" w:date="2021-06-11T11:17:00Z">
        <w:r w:rsidRPr="001944A3" w:rsidDel="00610CE6">
          <w:rPr>
            <w:rFonts w:cs="Arial"/>
            <w:b/>
            <w:bCs/>
            <w:color w:val="000000"/>
            <w:szCs w:val="19"/>
            <w:lang w:val="sk-SK"/>
          </w:rPr>
          <w:delText>Názov verejného obstarávateľa</w:delText>
        </w:r>
      </w:del>
    </w:p>
    <w:p w14:paraId="37AD7123" w14:textId="5C7FD61C" w:rsidR="004C4BCE" w:rsidRPr="001944A3" w:rsidDel="00610CE6" w:rsidRDefault="004C4BCE" w:rsidP="004C4BCE">
      <w:pPr>
        <w:autoSpaceDE w:val="0"/>
        <w:autoSpaceDN w:val="0"/>
        <w:adjustRightInd w:val="0"/>
        <w:rPr>
          <w:del w:id="376" w:author="Miroslava Dziaková" w:date="2021-06-11T11:17:00Z"/>
          <w:rFonts w:cs="Arial"/>
          <w:color w:val="000000"/>
          <w:szCs w:val="19"/>
          <w:lang w:val="sk-SK"/>
        </w:rPr>
      </w:pPr>
      <w:del w:id="377" w:author="Miroslava Dziaková" w:date="2021-06-11T11:17:00Z">
        <w:r w:rsidRPr="001944A3" w:rsidDel="00610CE6">
          <w:rPr>
            <w:rFonts w:cs="Arial"/>
            <w:color w:val="000000"/>
            <w:szCs w:val="19"/>
            <w:lang w:val="sk-SK"/>
          </w:rPr>
          <w:delText xml:space="preserve">Sídlo: </w:delText>
        </w:r>
      </w:del>
    </w:p>
    <w:p w14:paraId="13DA245C" w14:textId="27183C16" w:rsidR="004C4BCE" w:rsidRPr="001944A3" w:rsidDel="00610CE6" w:rsidRDefault="004C4BCE" w:rsidP="004C4BCE">
      <w:pPr>
        <w:autoSpaceDE w:val="0"/>
        <w:autoSpaceDN w:val="0"/>
        <w:adjustRightInd w:val="0"/>
        <w:rPr>
          <w:del w:id="378" w:author="Miroslava Dziaková" w:date="2021-06-11T11:17:00Z"/>
          <w:rFonts w:cs="Arial"/>
          <w:color w:val="000000"/>
          <w:szCs w:val="19"/>
          <w:lang w:val="sk-SK"/>
        </w:rPr>
      </w:pPr>
      <w:del w:id="379" w:author="Miroslava Dziaková" w:date="2021-06-11T11:17:00Z">
        <w:r w:rsidRPr="001944A3" w:rsidDel="00610CE6">
          <w:rPr>
            <w:rFonts w:cs="Arial"/>
            <w:color w:val="000000"/>
            <w:szCs w:val="19"/>
            <w:lang w:val="sk-SK"/>
          </w:rPr>
          <w:delText xml:space="preserve">Štatutárny zástupca:  </w:delText>
        </w:r>
      </w:del>
    </w:p>
    <w:p w14:paraId="32B18C54" w14:textId="2D34E893" w:rsidR="004C4BCE" w:rsidRPr="001944A3" w:rsidDel="00610CE6" w:rsidRDefault="004C4BCE" w:rsidP="004C4BCE">
      <w:pPr>
        <w:autoSpaceDE w:val="0"/>
        <w:autoSpaceDN w:val="0"/>
        <w:adjustRightInd w:val="0"/>
        <w:rPr>
          <w:del w:id="380" w:author="Miroslava Dziaková" w:date="2021-06-11T11:17:00Z"/>
          <w:rFonts w:cs="Arial"/>
          <w:color w:val="000000"/>
          <w:szCs w:val="19"/>
          <w:lang w:val="sk-SK"/>
        </w:rPr>
      </w:pPr>
      <w:del w:id="381" w:author="Miroslava Dziaková" w:date="2021-06-11T11:17:00Z">
        <w:r w:rsidRPr="001944A3" w:rsidDel="00610CE6">
          <w:rPr>
            <w:rFonts w:cs="Arial"/>
            <w:color w:val="000000"/>
            <w:szCs w:val="19"/>
            <w:lang w:val="sk-SK"/>
          </w:rPr>
          <w:delText>IČO:</w:delText>
        </w:r>
        <w:r w:rsidRPr="001944A3" w:rsidDel="00610CE6">
          <w:rPr>
            <w:rFonts w:cs="Arial"/>
            <w:color w:val="000000"/>
            <w:szCs w:val="19"/>
            <w:lang w:val="sk-SK"/>
          </w:rPr>
          <w:tab/>
          <w:delText xml:space="preserve">     </w:delText>
        </w:r>
        <w:r w:rsidRPr="001944A3" w:rsidDel="00610CE6">
          <w:rPr>
            <w:rFonts w:cs="Arial"/>
            <w:color w:val="000000"/>
            <w:szCs w:val="19"/>
            <w:lang w:val="sk-SK"/>
          </w:rPr>
          <w:tab/>
          <w:delText xml:space="preserve"> </w:delText>
        </w:r>
      </w:del>
    </w:p>
    <w:p w14:paraId="6061411D" w14:textId="462E6CE8" w:rsidR="004C4BCE" w:rsidRPr="001944A3" w:rsidDel="00610CE6" w:rsidRDefault="004C4BCE" w:rsidP="004C4BCE">
      <w:pPr>
        <w:autoSpaceDE w:val="0"/>
        <w:autoSpaceDN w:val="0"/>
        <w:adjustRightInd w:val="0"/>
        <w:rPr>
          <w:del w:id="382" w:author="Miroslava Dziaková" w:date="2021-06-11T11:17:00Z"/>
          <w:rFonts w:cs="Arial"/>
          <w:color w:val="000000"/>
          <w:szCs w:val="19"/>
          <w:lang w:val="sk-SK"/>
        </w:rPr>
      </w:pPr>
      <w:del w:id="383" w:author="Miroslava Dziaková" w:date="2021-06-11T11:17:00Z">
        <w:r w:rsidRPr="001944A3" w:rsidDel="00610CE6">
          <w:rPr>
            <w:rFonts w:cs="Arial"/>
            <w:color w:val="000000"/>
            <w:szCs w:val="19"/>
            <w:lang w:val="sk-SK"/>
          </w:rPr>
          <w:delText xml:space="preserve">DIČ:         </w:delText>
        </w:r>
      </w:del>
    </w:p>
    <w:p w14:paraId="0E0BE422" w14:textId="02B59548" w:rsidR="004C4BCE" w:rsidRPr="001944A3" w:rsidDel="00610CE6" w:rsidRDefault="004C4BCE" w:rsidP="004C4BCE">
      <w:pPr>
        <w:tabs>
          <w:tab w:val="num" w:pos="567"/>
        </w:tabs>
        <w:rPr>
          <w:del w:id="384" w:author="Miroslava Dziaková" w:date="2021-06-11T11:17:00Z"/>
          <w:rFonts w:cs="Arial"/>
          <w:bCs/>
          <w:szCs w:val="19"/>
          <w:lang w:val="sk-SK"/>
        </w:rPr>
      </w:pPr>
      <w:del w:id="385" w:author="Miroslava Dziaková" w:date="2021-06-11T11:17:00Z">
        <w:r w:rsidRPr="001944A3" w:rsidDel="00610CE6">
          <w:rPr>
            <w:rFonts w:cs="Arial"/>
            <w:bCs/>
            <w:szCs w:val="19"/>
            <w:lang w:val="sk-SK"/>
          </w:rPr>
          <w:delText xml:space="preserve">IČ DPH:   </w:delText>
        </w:r>
      </w:del>
    </w:p>
    <w:p w14:paraId="793BA3B8" w14:textId="47E014C5" w:rsidR="004C4BCE" w:rsidRPr="001944A3" w:rsidDel="00610CE6" w:rsidRDefault="004C4BCE" w:rsidP="004C4BCE">
      <w:pPr>
        <w:autoSpaceDE w:val="0"/>
        <w:autoSpaceDN w:val="0"/>
        <w:adjustRightInd w:val="0"/>
        <w:rPr>
          <w:del w:id="386" w:author="Miroslava Dziaková" w:date="2021-06-11T11:17:00Z"/>
          <w:rFonts w:cs="Arial"/>
          <w:color w:val="000000"/>
          <w:szCs w:val="19"/>
          <w:lang w:val="sk-SK"/>
        </w:rPr>
      </w:pPr>
      <w:del w:id="387" w:author="Miroslava Dziaková" w:date="2021-06-11T11:17:00Z">
        <w:r w:rsidRPr="001944A3" w:rsidDel="00610CE6">
          <w:rPr>
            <w:rFonts w:cs="Arial"/>
            <w:color w:val="000000"/>
            <w:szCs w:val="19"/>
            <w:lang w:val="sk-SK"/>
          </w:rPr>
          <w:delText xml:space="preserve">Tel.:         </w:delText>
        </w:r>
      </w:del>
    </w:p>
    <w:p w14:paraId="0004D2F7" w14:textId="456B66CF" w:rsidR="004C4BCE" w:rsidRPr="001944A3" w:rsidDel="00610CE6" w:rsidRDefault="004C4BCE" w:rsidP="00963616">
      <w:pPr>
        <w:tabs>
          <w:tab w:val="left" w:pos="3443"/>
        </w:tabs>
        <w:autoSpaceDE w:val="0"/>
        <w:autoSpaceDN w:val="0"/>
        <w:adjustRightInd w:val="0"/>
        <w:rPr>
          <w:del w:id="388" w:author="Miroslava Dziaková" w:date="2021-06-11T11:17:00Z"/>
          <w:rFonts w:cs="Arial"/>
          <w:color w:val="000000"/>
          <w:szCs w:val="19"/>
          <w:lang w:val="sk-SK"/>
        </w:rPr>
      </w:pPr>
      <w:del w:id="389" w:author="Miroslava Dziaková" w:date="2021-06-11T11:17:00Z">
        <w:r w:rsidRPr="001944A3" w:rsidDel="00610CE6">
          <w:rPr>
            <w:rFonts w:cs="Arial"/>
            <w:color w:val="000000"/>
            <w:szCs w:val="19"/>
            <w:lang w:val="sk-SK"/>
          </w:rPr>
          <w:delText xml:space="preserve">Fax:         </w:delText>
        </w:r>
        <w:r w:rsidR="00D44FE7" w:rsidDel="00610CE6">
          <w:rPr>
            <w:rFonts w:cs="Arial"/>
            <w:color w:val="000000"/>
            <w:szCs w:val="19"/>
            <w:lang w:val="sk-SK"/>
          </w:rPr>
          <w:tab/>
        </w:r>
      </w:del>
    </w:p>
    <w:p w14:paraId="541E10CA" w14:textId="686A7346" w:rsidR="004C4BCE" w:rsidRPr="001944A3" w:rsidDel="00610CE6" w:rsidRDefault="004C4BCE" w:rsidP="004C4BCE">
      <w:pPr>
        <w:autoSpaceDE w:val="0"/>
        <w:autoSpaceDN w:val="0"/>
        <w:adjustRightInd w:val="0"/>
        <w:rPr>
          <w:del w:id="390" w:author="Miroslava Dziaková" w:date="2021-06-11T11:17:00Z"/>
          <w:rFonts w:cs="Arial"/>
          <w:color w:val="000000"/>
          <w:szCs w:val="19"/>
          <w:lang w:val="sk-SK"/>
        </w:rPr>
      </w:pPr>
      <w:del w:id="391" w:author="Miroslava Dziaková" w:date="2021-06-11T11:17:00Z">
        <w:r w:rsidRPr="001944A3" w:rsidDel="00610CE6">
          <w:rPr>
            <w:rFonts w:cs="Arial"/>
            <w:color w:val="000000"/>
            <w:szCs w:val="19"/>
            <w:lang w:val="sk-SK"/>
          </w:rPr>
          <w:delText>E-mail:     xxx@xxx.sk</w:delText>
        </w:r>
      </w:del>
    </w:p>
    <w:p w14:paraId="20770508" w14:textId="546D229B" w:rsidR="004C4BCE" w:rsidRPr="001944A3" w:rsidDel="00610CE6" w:rsidRDefault="004C4BCE" w:rsidP="004C4BCE">
      <w:pPr>
        <w:autoSpaceDE w:val="0"/>
        <w:autoSpaceDN w:val="0"/>
        <w:adjustRightInd w:val="0"/>
        <w:rPr>
          <w:del w:id="392" w:author="Miroslava Dziaková" w:date="2021-06-11T11:17:00Z"/>
          <w:rFonts w:cs="Arial"/>
          <w:color w:val="000000"/>
          <w:szCs w:val="19"/>
          <w:lang w:val="sk-SK"/>
        </w:rPr>
      </w:pPr>
      <w:del w:id="393" w:author="Miroslava Dziaková" w:date="2021-06-11T11:17:00Z">
        <w:r w:rsidRPr="001944A3" w:rsidDel="00610CE6">
          <w:rPr>
            <w:rFonts w:cs="Arial"/>
            <w:color w:val="000000"/>
            <w:szCs w:val="19"/>
            <w:lang w:val="sk-SK"/>
          </w:rPr>
          <w:delText xml:space="preserve">Internetová stránka: </w:delText>
        </w:r>
        <w:r w:rsidR="000555FB" w:rsidDel="00610CE6">
          <w:fldChar w:fldCharType="begin"/>
        </w:r>
        <w:r w:rsidR="000555FB" w:rsidDel="00610CE6">
          <w:delInstrText xml:space="preserve"> HYPERLINK "http://www.YYY.sk" </w:delInstrText>
        </w:r>
        <w:r w:rsidR="000555FB" w:rsidDel="00610CE6">
          <w:fldChar w:fldCharType="separate"/>
        </w:r>
        <w:r w:rsidRPr="001944A3" w:rsidDel="00610CE6">
          <w:rPr>
            <w:rStyle w:val="Hypertextovprepojenie"/>
            <w:szCs w:val="19"/>
            <w:lang w:val="sk-SK"/>
          </w:rPr>
          <w:delText>www.YYY.sk</w:delText>
        </w:r>
        <w:r w:rsidR="000555FB" w:rsidDel="00610CE6">
          <w:rPr>
            <w:rStyle w:val="Hypertextovprepojenie"/>
            <w:szCs w:val="19"/>
            <w:lang w:val="sk-SK"/>
          </w:rPr>
          <w:fldChar w:fldCharType="end"/>
        </w:r>
      </w:del>
    </w:p>
    <w:p w14:paraId="1108B79C" w14:textId="0F6A9164" w:rsidR="004C4BCE" w:rsidRPr="001944A3" w:rsidDel="00610CE6" w:rsidRDefault="004C4BCE" w:rsidP="004C4BCE">
      <w:pPr>
        <w:autoSpaceDE w:val="0"/>
        <w:autoSpaceDN w:val="0"/>
        <w:adjustRightInd w:val="0"/>
        <w:rPr>
          <w:del w:id="394" w:author="Miroslava Dziaková" w:date="2021-06-11T11:17:00Z"/>
          <w:rFonts w:cs="Arial"/>
          <w:color w:val="000000"/>
          <w:szCs w:val="19"/>
          <w:lang w:val="sk-SK"/>
        </w:rPr>
      </w:pPr>
      <w:del w:id="395" w:author="Miroslava Dziaková" w:date="2021-06-11T11:17:00Z">
        <w:r w:rsidRPr="001944A3" w:rsidDel="00610CE6">
          <w:rPr>
            <w:rFonts w:cs="Arial"/>
            <w:color w:val="000000"/>
            <w:szCs w:val="19"/>
            <w:lang w:val="sk-SK"/>
          </w:rPr>
          <w:delText xml:space="preserve">Bankové spojenie:   </w:delText>
        </w:r>
      </w:del>
    </w:p>
    <w:p w14:paraId="16789BE3" w14:textId="05213134" w:rsidR="004C4BCE" w:rsidRPr="001944A3" w:rsidDel="00610CE6" w:rsidRDefault="004C4BCE" w:rsidP="004C4BCE">
      <w:pPr>
        <w:autoSpaceDE w:val="0"/>
        <w:autoSpaceDN w:val="0"/>
        <w:adjustRightInd w:val="0"/>
        <w:rPr>
          <w:del w:id="396" w:author="Miroslava Dziaková" w:date="2021-06-11T11:17:00Z"/>
          <w:rFonts w:cs="Arial"/>
          <w:color w:val="000000"/>
          <w:szCs w:val="19"/>
          <w:lang w:val="sk-SK"/>
        </w:rPr>
      </w:pPr>
      <w:del w:id="397" w:author="Miroslava Dziaková" w:date="2021-06-11T11:17:00Z">
        <w:r w:rsidRPr="001944A3" w:rsidDel="00610CE6">
          <w:rPr>
            <w:rFonts w:cs="Arial"/>
            <w:color w:val="000000"/>
            <w:szCs w:val="19"/>
            <w:lang w:val="sk-SK"/>
          </w:rPr>
          <w:delText xml:space="preserve">Číslo účtu.:                  </w:delText>
        </w:r>
      </w:del>
    </w:p>
    <w:p w14:paraId="2C01207E" w14:textId="6569521C" w:rsidR="004C4BCE" w:rsidRPr="001944A3" w:rsidDel="00610CE6" w:rsidRDefault="004C4BCE" w:rsidP="004C4BCE">
      <w:pPr>
        <w:autoSpaceDE w:val="0"/>
        <w:autoSpaceDN w:val="0"/>
        <w:adjustRightInd w:val="0"/>
        <w:rPr>
          <w:del w:id="398" w:author="Miroslava Dziaková" w:date="2021-06-11T11:17:00Z"/>
          <w:rFonts w:cs="Arial"/>
          <w:b/>
          <w:bCs/>
          <w:szCs w:val="19"/>
          <w:lang w:val="sk-SK"/>
        </w:rPr>
      </w:pPr>
    </w:p>
    <w:p w14:paraId="6B5CF9CF" w14:textId="07E95FA7" w:rsidR="004C4BCE" w:rsidRPr="001944A3" w:rsidDel="00610CE6" w:rsidRDefault="004C4BCE" w:rsidP="004C4BCE">
      <w:pPr>
        <w:autoSpaceDE w:val="0"/>
        <w:autoSpaceDN w:val="0"/>
        <w:adjustRightInd w:val="0"/>
        <w:rPr>
          <w:del w:id="399" w:author="Miroslava Dziaková" w:date="2021-06-11T11:17:00Z"/>
          <w:rFonts w:cs="Arial"/>
          <w:color w:val="000000"/>
          <w:szCs w:val="19"/>
          <w:lang w:val="sk-SK"/>
        </w:rPr>
      </w:pPr>
      <w:del w:id="400" w:author="Miroslava Dziaková" w:date="2021-06-11T11:17:00Z">
        <w:r w:rsidRPr="001944A3" w:rsidDel="00610CE6">
          <w:rPr>
            <w:rFonts w:cs="Arial"/>
            <w:b/>
            <w:bCs/>
            <w:szCs w:val="19"/>
            <w:lang w:val="sk-SK"/>
          </w:rPr>
          <w:delText>2. Predmet obstarávania:</w:delText>
        </w:r>
        <w:r w:rsidR="00E1567B" w:rsidDel="00610CE6">
          <w:rPr>
            <w:rFonts w:cs="Arial"/>
            <w:b/>
            <w:bCs/>
            <w:szCs w:val="19"/>
            <w:lang w:val="sk-SK"/>
          </w:rPr>
          <w:delText xml:space="preserve"> </w:delText>
        </w:r>
        <w:r w:rsidRPr="001944A3" w:rsidDel="00610CE6">
          <w:rPr>
            <w:rFonts w:cs="Arial"/>
            <w:color w:val="000000"/>
            <w:szCs w:val="19"/>
            <w:lang w:val="sk-SK"/>
          </w:rPr>
          <w:delText>(predmet a názov zákazky, stručný opis zákazky)</w:delText>
        </w:r>
      </w:del>
    </w:p>
    <w:p w14:paraId="39D4D15B" w14:textId="1F07489C" w:rsidR="004C4BCE" w:rsidRPr="001944A3" w:rsidDel="00610CE6" w:rsidRDefault="004C4BCE" w:rsidP="004C4BCE">
      <w:pPr>
        <w:rPr>
          <w:del w:id="401" w:author="Miroslava Dziaková" w:date="2021-06-11T11:17:00Z"/>
          <w:rFonts w:cs="Arial"/>
          <w:szCs w:val="19"/>
          <w:lang w:val="sk-SK"/>
        </w:rPr>
      </w:pPr>
    </w:p>
    <w:p w14:paraId="34705D16" w14:textId="041D941B" w:rsidR="004C4BCE" w:rsidRPr="001944A3" w:rsidDel="00610CE6" w:rsidRDefault="004C4BCE" w:rsidP="004C4BCE">
      <w:pPr>
        <w:rPr>
          <w:del w:id="402" w:author="Miroslava Dziaková" w:date="2021-06-11T11:17:00Z"/>
          <w:rFonts w:cs="Arial"/>
          <w:szCs w:val="19"/>
          <w:lang w:val="sk-SK"/>
        </w:rPr>
      </w:pPr>
      <w:del w:id="403" w:author="Miroslava Dziaková" w:date="2021-06-11T11:17:00Z">
        <w:r w:rsidRPr="001944A3" w:rsidDel="00610CE6">
          <w:rPr>
            <w:rFonts w:cs="Arial"/>
            <w:b/>
            <w:szCs w:val="19"/>
            <w:lang w:val="sk-SK"/>
          </w:rPr>
          <w:delText xml:space="preserve">3. Dátum vykonania prieskumu trhu: </w:delText>
        </w:r>
        <w:r w:rsidR="00E1567B" w:rsidRPr="00E1567B" w:rsidDel="00610CE6">
          <w:rPr>
            <w:rFonts w:cs="Arial"/>
            <w:szCs w:val="19"/>
            <w:lang w:val="sk-SK"/>
          </w:rPr>
          <w:delText>(v tvare DD/MM/RRRR)</w:delText>
        </w:r>
      </w:del>
    </w:p>
    <w:p w14:paraId="55AFE457" w14:textId="7DC78CB9" w:rsidR="004C4BCE" w:rsidRPr="001944A3" w:rsidDel="00610CE6" w:rsidRDefault="004C4BCE" w:rsidP="004C4BCE">
      <w:pPr>
        <w:rPr>
          <w:del w:id="404" w:author="Miroslava Dziaková" w:date="2021-06-11T11:17:00Z"/>
          <w:rFonts w:cs="Arial"/>
          <w:szCs w:val="19"/>
          <w:lang w:val="sk-SK"/>
        </w:rPr>
      </w:pPr>
    </w:p>
    <w:p w14:paraId="57D7C528" w14:textId="1A8AA705" w:rsidR="004C4BCE" w:rsidRPr="001944A3" w:rsidDel="00610CE6" w:rsidRDefault="004C4BCE" w:rsidP="00991365">
      <w:pPr>
        <w:jc w:val="both"/>
        <w:rPr>
          <w:del w:id="405" w:author="Miroslava Dziaková" w:date="2021-06-11T11:17:00Z"/>
          <w:rFonts w:cs="Arial"/>
          <w:szCs w:val="19"/>
          <w:lang w:val="sk-SK"/>
        </w:rPr>
      </w:pPr>
      <w:del w:id="406" w:author="Miroslava Dziaková" w:date="2021-06-11T11:17:00Z">
        <w:r w:rsidRPr="001944A3" w:rsidDel="00610CE6">
          <w:rPr>
            <w:rFonts w:cs="Arial"/>
            <w:b/>
            <w:szCs w:val="19"/>
            <w:lang w:val="sk-SK"/>
          </w:rPr>
          <w:delText xml:space="preserve">4. </w:delText>
        </w:r>
        <w:r w:rsidR="00276DA5" w:rsidRPr="00276DA5" w:rsidDel="00610CE6">
          <w:rPr>
            <w:rFonts w:cs="Arial"/>
            <w:b/>
            <w:szCs w:val="19"/>
            <w:lang w:val="sk-SK"/>
          </w:rPr>
          <w:delText xml:space="preserve">Zoznam oslovených záujemcov v rozsahu </w:delText>
        </w:r>
        <w:r w:rsidR="00276DA5" w:rsidRPr="00991365" w:rsidDel="00610CE6">
          <w:rPr>
            <w:rFonts w:cs="Arial"/>
            <w:szCs w:val="19"/>
            <w:lang w:val="sk-SK"/>
          </w:rPr>
          <w:delText xml:space="preserve">názov </w:delText>
        </w:r>
        <w:r w:rsidRPr="00991365" w:rsidDel="00610CE6">
          <w:rPr>
            <w:rFonts w:cs="Arial"/>
            <w:szCs w:val="19"/>
            <w:lang w:val="sk-SK"/>
          </w:rPr>
          <w:delText>a sídlo osloveného dodávateľa, meno a priezvisko kontaktnej osoby</w:delText>
        </w:r>
        <w:r w:rsidR="00276DA5" w:rsidRPr="00276DA5" w:rsidDel="00610CE6">
          <w:rPr>
            <w:rFonts w:cs="Arial"/>
            <w:szCs w:val="19"/>
            <w:lang w:val="sk-SK"/>
          </w:rPr>
          <w:delText xml:space="preserve"> </w:delText>
        </w:r>
        <w:r w:rsidR="00276DA5" w:rsidRPr="00991365" w:rsidDel="00610CE6">
          <w:rPr>
            <w:rFonts w:cs="Arial"/>
            <w:szCs w:val="19"/>
            <w:lang w:val="sk-SK"/>
          </w:rPr>
          <w:delText xml:space="preserve">dátum oslovenia, informácia o skutočnosti, či sú oslovení záujemcovia oprávnení dodávať službu, tovar alebo prácu v rozsahu predmetu </w:delText>
        </w:r>
        <w:r w:rsidR="00276DA5" w:rsidRPr="001C4E5A" w:rsidDel="00610CE6">
          <w:rPr>
            <w:rFonts w:cs="Arial"/>
            <w:szCs w:val="19"/>
            <w:lang w:val="sk-SK"/>
          </w:rPr>
          <w:delText>zákazky</w:delText>
        </w:r>
        <w:r w:rsidR="001C4E5A" w:rsidRPr="003B05E1" w:rsidDel="00610CE6">
          <w:rPr>
            <w:rFonts w:cs="Arial"/>
            <w:szCs w:val="19"/>
            <w:lang w:val="sk-SK"/>
          </w:rPr>
          <w:delText xml:space="preserve"> overenie, že záujemca nemá uložený zákaz účasti vo verejnom obstarávaní</w:delText>
        </w:r>
        <w:r w:rsidRPr="00991365" w:rsidDel="00610CE6">
          <w:rPr>
            <w:rFonts w:cs="Arial"/>
            <w:szCs w:val="19"/>
            <w:lang w:val="sk-SK"/>
          </w:rPr>
          <w:delText>:</w:delText>
        </w:r>
        <w:r w:rsidRPr="001944A3" w:rsidDel="00610CE6">
          <w:rPr>
            <w:rFonts w:cs="Arial"/>
            <w:szCs w:val="19"/>
            <w:lang w:val="sk-SK"/>
          </w:rPr>
          <w:delText xml:space="preserve"> </w:delText>
        </w:r>
      </w:del>
    </w:p>
    <w:tbl>
      <w:tblPr>
        <w:tblStyle w:val="Tabukasmriekou5tmavzvraznenie21"/>
        <w:tblW w:w="9209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3032"/>
        <w:gridCol w:w="1134"/>
        <w:gridCol w:w="2155"/>
        <w:gridCol w:w="2410"/>
      </w:tblGrid>
      <w:tr w:rsidR="008E2993" w:rsidRPr="00BE14DA" w:rsidDel="00610CE6" w14:paraId="3775460B" w14:textId="44BBF198" w:rsidTr="000D1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el w:id="407" w:author="Miroslava Dziaková" w:date="2021-06-11T11:1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  <w:vAlign w:val="center"/>
          </w:tcPr>
          <w:p w14:paraId="147685B2" w14:textId="5436361E" w:rsidR="008E2993" w:rsidRPr="00BE14DA" w:rsidDel="00610CE6" w:rsidRDefault="008E2993" w:rsidP="000D1230">
            <w:pPr>
              <w:pStyle w:val="Default"/>
              <w:jc w:val="center"/>
              <w:rPr>
                <w:del w:id="408" w:author="Miroslava Dziaková" w:date="2021-06-11T11:17:00Z"/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21F3CCF1" w14:textId="751C3DFD" w:rsidR="008E2993" w:rsidRPr="00BE14DA" w:rsidDel="00610CE6" w:rsidRDefault="008E2993" w:rsidP="000D1230">
            <w:pPr>
              <w:pStyle w:val="Default"/>
              <w:jc w:val="center"/>
              <w:rPr>
                <w:del w:id="409" w:author="Miroslava Dziaková" w:date="2021-06-11T11:17:00Z"/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del w:id="410" w:author="Miroslava Dziaková" w:date="2021-06-11T11:17:00Z">
              <w:r w:rsidRPr="00BE14DA" w:rsidDel="00610CE6">
                <w:rPr>
                  <w:rFonts w:asciiTheme="minorHAnsi" w:hAnsiTheme="minorHAnsi" w:cstheme="minorHAnsi"/>
                  <w:color w:val="FFFFFF" w:themeColor="background1"/>
                  <w:sz w:val="19"/>
                  <w:szCs w:val="19"/>
                </w:rPr>
                <w:delText>P. č.</w:delText>
              </w:r>
            </w:del>
          </w:p>
        </w:tc>
        <w:tc>
          <w:tcPr>
            <w:tcW w:w="3032" w:type="dxa"/>
            <w:shd w:val="clear" w:color="auto" w:fill="92D050"/>
            <w:vAlign w:val="center"/>
          </w:tcPr>
          <w:p w14:paraId="2109F3C6" w14:textId="57830B8B" w:rsidR="008E2993" w:rsidRPr="00BE14DA" w:rsidDel="00610CE6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11" w:author="Miroslava Dziaková" w:date="2021-06-11T11:17:00Z"/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15D9AB94" w14:textId="22BBF06E" w:rsidR="008E2993" w:rsidRPr="00BE14DA" w:rsidDel="00610CE6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12" w:author="Miroslava Dziaková" w:date="2021-06-11T11:17:00Z"/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del w:id="413" w:author="Miroslava Dziaková" w:date="2021-06-11T11:17:00Z">
              <w:r w:rsidRPr="00BE14DA" w:rsidDel="00610CE6">
                <w:rPr>
                  <w:rFonts w:asciiTheme="minorHAnsi" w:hAnsiTheme="minorHAnsi" w:cstheme="minorHAnsi"/>
                  <w:color w:val="FFFFFF" w:themeColor="background1"/>
                  <w:sz w:val="19"/>
                  <w:szCs w:val="19"/>
                </w:rPr>
                <w:delText>Obchodné meno a sídlo alebo</w:delText>
              </w:r>
            </w:del>
          </w:p>
          <w:p w14:paraId="5A980C87" w14:textId="42D52C4A" w:rsidR="008E2993" w:rsidRPr="00BE14DA" w:rsidDel="00610CE6" w:rsidRDefault="008E2993" w:rsidP="00B52E2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14" w:author="Miroslava Dziaková" w:date="2021-06-11T11:17:00Z"/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del w:id="415" w:author="Miroslava Dziaková" w:date="2021-06-11T11:17:00Z">
              <w:r w:rsidRPr="00BE14DA" w:rsidDel="00610CE6">
                <w:rPr>
                  <w:rFonts w:asciiTheme="minorHAnsi" w:hAnsiTheme="minorHAnsi" w:cstheme="minorHAnsi"/>
                  <w:color w:val="FFFFFF" w:themeColor="background1"/>
                  <w:sz w:val="19"/>
                  <w:szCs w:val="19"/>
                </w:rPr>
                <w:delText xml:space="preserve">miesto podnikania </w:delText>
              </w:r>
              <w:r w:rsidDel="00610CE6">
                <w:rPr>
                  <w:rFonts w:asciiTheme="minorHAnsi" w:hAnsiTheme="minorHAnsi" w:cstheme="minorHAnsi"/>
                  <w:color w:val="FFFFFF" w:themeColor="background1"/>
                  <w:sz w:val="19"/>
                  <w:szCs w:val="19"/>
                </w:rPr>
                <w:delText>záujemcu</w:delText>
              </w:r>
              <w:r w:rsidRPr="00BE14DA" w:rsidDel="00610CE6">
                <w:rPr>
                  <w:rFonts w:asciiTheme="minorHAnsi" w:hAnsiTheme="minorHAnsi" w:cstheme="minorHAnsi"/>
                  <w:color w:val="FFFFFF" w:themeColor="background1"/>
                  <w:sz w:val="19"/>
                  <w:szCs w:val="19"/>
                </w:rPr>
                <w:delText>:</w:delText>
              </w:r>
            </w:del>
          </w:p>
        </w:tc>
        <w:tc>
          <w:tcPr>
            <w:tcW w:w="1134" w:type="dxa"/>
            <w:shd w:val="clear" w:color="auto" w:fill="92D050"/>
            <w:vAlign w:val="center"/>
          </w:tcPr>
          <w:p w14:paraId="162586FD" w14:textId="0710F904" w:rsidR="008E2993" w:rsidRPr="00BE14DA" w:rsidDel="00610CE6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16" w:author="Miroslava Dziaková" w:date="2021-06-11T11:17:00Z"/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38B8599F" w14:textId="4105D532" w:rsidR="008E2993" w:rsidRPr="00BE14DA" w:rsidDel="00610CE6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17" w:author="Miroslava Dziaková" w:date="2021-06-11T11:17:00Z"/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del w:id="418" w:author="Miroslava Dziaková" w:date="2021-06-11T11:17:00Z">
              <w:r w:rsidDel="00610CE6">
                <w:rPr>
                  <w:rFonts w:asciiTheme="minorHAnsi" w:hAnsiTheme="minorHAnsi" w:cstheme="minorHAnsi"/>
                  <w:color w:val="FFFFFF" w:themeColor="background1"/>
                  <w:sz w:val="19"/>
                  <w:szCs w:val="19"/>
                </w:rPr>
                <w:delText>Dátum oslovenia záujemcu</w:delText>
              </w:r>
            </w:del>
          </w:p>
          <w:p w14:paraId="13530E11" w14:textId="17D0C478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19" w:author="Miroslava Dziaková" w:date="2021-06-11T11:17:00Z"/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2155" w:type="dxa"/>
            <w:shd w:val="clear" w:color="auto" w:fill="92D050"/>
            <w:vAlign w:val="center"/>
          </w:tcPr>
          <w:p w14:paraId="744F6BD4" w14:textId="3F0DF940" w:rsidR="008E2993" w:rsidRPr="00B90F1D" w:rsidDel="00610CE6" w:rsidRDefault="008E2993" w:rsidP="000D1230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20" w:author="Miroslava Dziaková" w:date="2021-06-11T11:17:00Z"/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  <w:highlight w:val="green"/>
              </w:rPr>
            </w:pPr>
          </w:p>
          <w:p w14:paraId="25E89310" w14:textId="3AEB76F9" w:rsidR="008E2993" w:rsidRPr="003B05E1" w:rsidDel="00610CE6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21" w:author="Miroslava Dziaková" w:date="2021-06-11T11:17:00Z"/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del w:id="422" w:author="Miroslava Dziaková" w:date="2021-06-11T11:17:00Z">
              <w:r w:rsidRPr="003B05E1" w:rsidDel="00610CE6">
                <w:rPr>
                  <w:rFonts w:asciiTheme="minorHAnsi" w:hAnsiTheme="minorHAnsi" w:cstheme="minorHAnsi"/>
                  <w:color w:val="FFFFFF" w:themeColor="background1"/>
                  <w:sz w:val="19"/>
                  <w:szCs w:val="19"/>
                </w:rPr>
                <w:delText>oprávnenosť záujemcu dodávať požadované plnenie</w:delText>
              </w:r>
              <w:r w:rsidR="00B52E2F" w:rsidDel="00610CE6">
                <w:rPr>
                  <w:rFonts w:asciiTheme="minorHAnsi" w:hAnsiTheme="minorHAnsi" w:cstheme="minorHAnsi"/>
                  <w:color w:val="FFFFFF" w:themeColor="background1"/>
                  <w:sz w:val="19"/>
                  <w:szCs w:val="19"/>
                </w:rPr>
                <w:delText>*</w:delText>
              </w:r>
            </w:del>
          </w:p>
          <w:p w14:paraId="665E87C7" w14:textId="763FF39D" w:rsidR="008E2993" w:rsidRPr="00B90F1D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23" w:author="Miroslava Dziaková" w:date="2021-06-11T11:17:00Z"/>
                <w:rFonts w:asciiTheme="minorHAnsi" w:hAnsiTheme="minorHAnsi" w:cstheme="minorHAnsi"/>
                <w:i/>
                <w:szCs w:val="19"/>
                <w:highlight w:val="green"/>
              </w:rPr>
            </w:pPr>
          </w:p>
        </w:tc>
        <w:tc>
          <w:tcPr>
            <w:tcW w:w="2410" w:type="dxa"/>
            <w:shd w:val="clear" w:color="auto" w:fill="92D050"/>
            <w:vAlign w:val="center"/>
          </w:tcPr>
          <w:p w14:paraId="538BDB9F" w14:textId="74964AAE" w:rsidR="008E2993" w:rsidRPr="00B90F1D" w:rsidDel="00610CE6" w:rsidRDefault="008E2993" w:rsidP="000D123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24" w:author="Miroslava Dziaková" w:date="2021-06-11T11:17:00Z"/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  <w:highlight w:val="green"/>
              </w:rPr>
            </w:pPr>
            <w:del w:id="425" w:author="Miroslava Dziaková" w:date="2021-06-11T11:17:00Z">
              <w:r w:rsidRPr="003B05E1" w:rsidDel="00610CE6">
                <w:rPr>
                  <w:rFonts w:asciiTheme="minorHAnsi" w:hAnsiTheme="minorHAnsi" w:cstheme="minorHAnsi"/>
                  <w:color w:val="FFFFFF" w:themeColor="background1"/>
                  <w:sz w:val="19"/>
                  <w:szCs w:val="19"/>
                </w:rPr>
                <w:delText>overenie, že záujemca</w:delText>
              </w:r>
              <w:r w:rsidR="00B52E2F" w:rsidDel="00610CE6">
                <w:rPr>
                  <w:rFonts w:asciiTheme="minorHAnsi" w:hAnsiTheme="minorHAnsi" w:cstheme="minorHAnsi"/>
                  <w:color w:val="FFFFFF" w:themeColor="background1"/>
                  <w:sz w:val="19"/>
                  <w:szCs w:val="19"/>
                </w:rPr>
                <w:delText>**</w:delText>
              </w:r>
              <w:r w:rsidRPr="003B05E1" w:rsidDel="00610CE6">
                <w:rPr>
                  <w:rFonts w:asciiTheme="minorHAnsi" w:hAnsiTheme="minorHAnsi" w:cstheme="minorHAnsi"/>
                  <w:color w:val="FFFFFF" w:themeColor="background1"/>
                  <w:sz w:val="19"/>
                  <w:szCs w:val="19"/>
                </w:rPr>
                <w:delText xml:space="preserve"> nemá uložený zákaz účasti vo verejnom obstarávaní</w:delText>
              </w:r>
            </w:del>
          </w:p>
        </w:tc>
      </w:tr>
      <w:tr w:rsidR="008E2993" w:rsidRPr="00BE14DA" w:rsidDel="00610CE6" w14:paraId="7C487A86" w14:textId="463940C3" w:rsidTr="000D12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el w:id="426" w:author="Miroslava Dziaková" w:date="2021-06-11T11:1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90CE153" w14:textId="45A666AD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del w:id="427" w:author="Miroslava Dziaková" w:date="2021-06-11T11:17:00Z"/>
                <w:rFonts w:asciiTheme="minorHAnsi" w:hAnsiTheme="minorHAnsi" w:cstheme="minorHAnsi"/>
                <w:szCs w:val="19"/>
              </w:rPr>
            </w:pPr>
            <w:del w:id="428" w:author="Miroslava Dziaková" w:date="2021-06-11T11:17:00Z">
              <w:r w:rsidRPr="00BE14DA" w:rsidDel="00610CE6">
                <w:rPr>
                  <w:rFonts w:asciiTheme="minorHAnsi" w:hAnsiTheme="minorHAnsi" w:cstheme="minorHAnsi"/>
                  <w:szCs w:val="19"/>
                </w:rPr>
                <w:delText>1.</w:delText>
              </w:r>
            </w:del>
          </w:p>
        </w:tc>
        <w:tc>
          <w:tcPr>
            <w:tcW w:w="3032" w:type="dxa"/>
            <w:shd w:val="clear" w:color="auto" w:fill="auto"/>
          </w:tcPr>
          <w:p w14:paraId="6E2CF202" w14:textId="1BBDDC7B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429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4D4D3428" w14:textId="5DC02828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430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25D6BF12" w14:textId="2FD17FB1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431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3A6CD587" w14:textId="131C7821" w:rsidR="008E2993" w:rsidRPr="00B116BC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432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8E2993" w:rsidRPr="00BE14DA" w:rsidDel="00610CE6" w14:paraId="30AE688C" w14:textId="77CBA9C8" w:rsidTr="000D1230">
        <w:trPr>
          <w:del w:id="433" w:author="Miroslava Dziaková" w:date="2021-06-11T11:1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039168C2" w14:textId="5E09DD7F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del w:id="434" w:author="Miroslava Dziaková" w:date="2021-06-11T11:17:00Z"/>
                <w:rFonts w:asciiTheme="minorHAnsi" w:hAnsiTheme="minorHAnsi" w:cstheme="minorHAnsi"/>
                <w:szCs w:val="19"/>
              </w:rPr>
            </w:pPr>
            <w:del w:id="435" w:author="Miroslava Dziaková" w:date="2021-06-11T11:17:00Z">
              <w:r w:rsidRPr="00BE14DA" w:rsidDel="00610CE6">
                <w:rPr>
                  <w:rFonts w:asciiTheme="minorHAnsi" w:hAnsiTheme="minorHAnsi" w:cstheme="minorHAnsi"/>
                  <w:szCs w:val="19"/>
                </w:rPr>
                <w:delText>2.</w:delText>
              </w:r>
            </w:del>
          </w:p>
        </w:tc>
        <w:tc>
          <w:tcPr>
            <w:tcW w:w="3032" w:type="dxa"/>
            <w:shd w:val="clear" w:color="auto" w:fill="auto"/>
          </w:tcPr>
          <w:p w14:paraId="7C6C9A89" w14:textId="3B832FD9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36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6D718595" w14:textId="32CF6216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37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371EA33C" w14:textId="58F2C00E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38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2D690340" w14:textId="73BEBFA9" w:rsidR="008E2993" w:rsidRPr="00B116BC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39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8E2993" w:rsidRPr="00BE14DA" w:rsidDel="00610CE6" w14:paraId="5A49C135" w14:textId="7D6D2015" w:rsidTr="000D12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el w:id="440" w:author="Miroslava Dziaková" w:date="2021-06-11T11:1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DED827A" w14:textId="5AB424C6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del w:id="441" w:author="Miroslava Dziaková" w:date="2021-06-11T11:17:00Z"/>
                <w:rFonts w:asciiTheme="minorHAnsi" w:hAnsiTheme="minorHAnsi" w:cstheme="minorHAnsi"/>
                <w:szCs w:val="19"/>
              </w:rPr>
            </w:pPr>
            <w:del w:id="442" w:author="Miroslava Dziaková" w:date="2021-06-11T11:17:00Z">
              <w:r w:rsidRPr="00BE14DA" w:rsidDel="00610CE6">
                <w:rPr>
                  <w:rFonts w:asciiTheme="minorHAnsi" w:hAnsiTheme="minorHAnsi" w:cstheme="minorHAnsi"/>
                  <w:szCs w:val="19"/>
                </w:rPr>
                <w:delText>3.</w:delText>
              </w:r>
            </w:del>
          </w:p>
        </w:tc>
        <w:tc>
          <w:tcPr>
            <w:tcW w:w="3032" w:type="dxa"/>
            <w:shd w:val="clear" w:color="auto" w:fill="auto"/>
          </w:tcPr>
          <w:p w14:paraId="0BB33DF7" w14:textId="4BF3A1C9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443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765CF6AF" w14:textId="5C927E66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444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67707C20" w14:textId="7B07FBD9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445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6156CED6" w14:textId="7C55AA24" w:rsidR="008E2993" w:rsidRPr="00B116BC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446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8E2993" w:rsidRPr="00BE14DA" w:rsidDel="00610CE6" w14:paraId="51513F06" w14:textId="2010410E" w:rsidTr="000D1230">
        <w:trPr>
          <w:del w:id="447" w:author="Miroslava Dziaková" w:date="2021-06-11T11:1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5A85E372" w14:textId="42DBB6D9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del w:id="448" w:author="Miroslava Dziaková" w:date="2021-06-11T11:17:00Z"/>
                <w:rFonts w:asciiTheme="minorHAnsi" w:hAnsiTheme="minorHAnsi" w:cstheme="minorHAnsi"/>
                <w:szCs w:val="19"/>
              </w:rPr>
            </w:pPr>
            <w:del w:id="449" w:author="Miroslava Dziaková" w:date="2021-06-11T11:17:00Z">
              <w:r w:rsidRPr="00BE14DA" w:rsidDel="00610CE6">
                <w:rPr>
                  <w:rFonts w:asciiTheme="minorHAnsi" w:hAnsiTheme="minorHAnsi" w:cstheme="minorHAnsi"/>
                  <w:szCs w:val="19"/>
                </w:rPr>
                <w:delText>4.</w:delText>
              </w:r>
            </w:del>
          </w:p>
        </w:tc>
        <w:tc>
          <w:tcPr>
            <w:tcW w:w="3032" w:type="dxa"/>
            <w:shd w:val="clear" w:color="auto" w:fill="auto"/>
          </w:tcPr>
          <w:p w14:paraId="5D737A68" w14:textId="0202764E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50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322BDA7F" w14:textId="33814F26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51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576A177F" w14:textId="02C64339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52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1C14496B" w14:textId="0B0D80BB" w:rsidR="008E2993" w:rsidRPr="00B116BC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53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8E2993" w:rsidRPr="00BE14DA" w:rsidDel="00610CE6" w14:paraId="19947527" w14:textId="1CA1A7D7" w:rsidTr="000D12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el w:id="454" w:author="Miroslava Dziaková" w:date="2021-06-11T11:1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34EBA904" w14:textId="52CB727C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del w:id="455" w:author="Miroslava Dziaková" w:date="2021-06-11T11:17:00Z"/>
                <w:rFonts w:asciiTheme="minorHAnsi" w:hAnsiTheme="minorHAnsi" w:cstheme="minorHAnsi"/>
                <w:szCs w:val="19"/>
              </w:rPr>
            </w:pPr>
            <w:del w:id="456" w:author="Miroslava Dziaková" w:date="2021-06-11T11:17:00Z">
              <w:r w:rsidRPr="00BE14DA" w:rsidDel="00610CE6">
                <w:rPr>
                  <w:rFonts w:asciiTheme="minorHAnsi" w:hAnsiTheme="minorHAnsi" w:cstheme="minorHAnsi"/>
                  <w:szCs w:val="19"/>
                </w:rPr>
                <w:delText>5.</w:delText>
              </w:r>
            </w:del>
          </w:p>
        </w:tc>
        <w:tc>
          <w:tcPr>
            <w:tcW w:w="3032" w:type="dxa"/>
            <w:shd w:val="clear" w:color="auto" w:fill="auto"/>
          </w:tcPr>
          <w:p w14:paraId="4FBFBE24" w14:textId="61F3E283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457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09EE540E" w14:textId="6445AD7B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458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171B62EC" w14:textId="601D251E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459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10AEB64D" w14:textId="5925DD25" w:rsidR="008E2993" w:rsidRPr="00B116BC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460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8E2993" w:rsidRPr="00BE14DA" w:rsidDel="00610CE6" w14:paraId="452F9B32" w14:textId="46F9BC8D" w:rsidTr="000D1230">
        <w:trPr>
          <w:del w:id="461" w:author="Miroslava Dziaková" w:date="2021-06-11T11:1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F5F1016" w14:textId="1281F8D0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rPr>
                <w:del w:id="462" w:author="Miroslava Dziaková" w:date="2021-06-11T11:17:00Z"/>
                <w:rFonts w:asciiTheme="minorHAnsi" w:hAnsiTheme="minorHAnsi" w:cstheme="minorHAnsi"/>
                <w:i/>
                <w:szCs w:val="19"/>
              </w:rPr>
            </w:pPr>
            <w:del w:id="463" w:author="Miroslava Dziaková" w:date="2021-06-11T11:17:00Z">
              <w:r w:rsidRPr="00BE14DA" w:rsidDel="00610CE6">
                <w:rPr>
                  <w:rFonts w:asciiTheme="minorHAnsi" w:hAnsiTheme="minorHAnsi" w:cstheme="minorHAnsi"/>
                  <w:i/>
                  <w:szCs w:val="19"/>
                </w:rPr>
                <w:delText>...</w:delText>
              </w:r>
            </w:del>
          </w:p>
        </w:tc>
        <w:tc>
          <w:tcPr>
            <w:tcW w:w="3032" w:type="dxa"/>
            <w:shd w:val="clear" w:color="auto" w:fill="auto"/>
          </w:tcPr>
          <w:p w14:paraId="2CF921AA" w14:textId="1F32F192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64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6C8D5265" w14:textId="006A4140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65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155" w:type="dxa"/>
            <w:shd w:val="clear" w:color="auto" w:fill="auto"/>
          </w:tcPr>
          <w:p w14:paraId="049ECC27" w14:textId="0755EFDC" w:rsidR="008E2993" w:rsidRPr="00BE14DA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66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2410" w:type="dxa"/>
            <w:shd w:val="clear" w:color="auto" w:fill="auto"/>
          </w:tcPr>
          <w:p w14:paraId="5B0AB787" w14:textId="06DF7E37" w:rsidR="008E2993" w:rsidRPr="00B116BC" w:rsidDel="00610CE6" w:rsidRDefault="008E2993" w:rsidP="000D1230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467" w:author="Miroslava Dziaková" w:date="2021-06-11T11:17:00Z"/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</w:tbl>
    <w:p w14:paraId="3D77D0C5" w14:textId="621586BF" w:rsidR="00B52E2F" w:rsidRPr="003B05E1" w:rsidDel="00610CE6" w:rsidRDefault="00B52E2F" w:rsidP="003B05E1">
      <w:pPr>
        <w:jc w:val="both"/>
        <w:rPr>
          <w:del w:id="468" w:author="Miroslava Dziaková" w:date="2021-06-11T11:17:00Z"/>
          <w:rFonts w:cs="Arial"/>
          <w:szCs w:val="19"/>
          <w:lang w:val="sk-SK"/>
        </w:rPr>
      </w:pPr>
      <w:del w:id="469" w:author="Miroslava Dziaková" w:date="2021-06-11T11:17:00Z">
        <w:r w:rsidRPr="003B05E1" w:rsidDel="00610CE6">
          <w:rPr>
            <w:rFonts w:cs="Arial"/>
            <w:szCs w:val="19"/>
            <w:lang w:val="sk-SK"/>
          </w:rPr>
          <w:delText>* v prípade, že záujemca  nie je povinný predložiť doklad preukazujúci oprávnenosť dodávať požadované plnenie, prijímateľ uvedie odkaz spôsob akým danú skutočnosť overiť (napr. odkaz webové sídlo orsr.sk)</w:delText>
        </w:r>
      </w:del>
    </w:p>
    <w:p w14:paraId="3890F9AC" w14:textId="053AE7DB" w:rsidR="00B52E2F" w:rsidRPr="001944A3" w:rsidDel="00610CE6" w:rsidRDefault="00B52E2F" w:rsidP="003B05E1">
      <w:pPr>
        <w:jc w:val="both"/>
        <w:rPr>
          <w:del w:id="470" w:author="Miroslava Dziaková" w:date="2021-06-11T11:17:00Z"/>
          <w:rFonts w:cs="Arial"/>
          <w:szCs w:val="19"/>
          <w:lang w:val="sk-SK"/>
        </w:rPr>
      </w:pPr>
      <w:del w:id="471" w:author="Miroslava Dziaková" w:date="2021-06-11T11:17:00Z">
        <w:r w:rsidRPr="003B05E1" w:rsidDel="00610CE6">
          <w:rPr>
            <w:rFonts w:cs="Arial"/>
            <w:szCs w:val="19"/>
            <w:lang w:val="sk-SK"/>
          </w:rPr>
          <w:delText xml:space="preserve">** súčasťou zápisu z prieskumu trhu bude príloha s printscrn overenia danej skutočnosti </w:delText>
        </w:r>
      </w:del>
    </w:p>
    <w:p w14:paraId="15493869" w14:textId="3FDD5D74" w:rsidR="004C4BCE" w:rsidRPr="001944A3" w:rsidDel="00610CE6" w:rsidRDefault="004C4BCE" w:rsidP="004C4BCE">
      <w:pPr>
        <w:rPr>
          <w:del w:id="472" w:author="Miroslava Dziaková" w:date="2021-06-11T11:17:00Z"/>
          <w:rFonts w:cs="Arial"/>
          <w:szCs w:val="19"/>
          <w:lang w:val="sk-SK"/>
        </w:rPr>
      </w:pPr>
    </w:p>
    <w:p w14:paraId="693C0367" w14:textId="2A56FB04" w:rsidR="00B52E2F" w:rsidDel="00610CE6" w:rsidRDefault="00B52E2F" w:rsidP="004C4BCE">
      <w:pPr>
        <w:rPr>
          <w:del w:id="473" w:author="Miroslava Dziaková" w:date="2021-06-11T11:17:00Z"/>
          <w:rFonts w:cs="Arial"/>
          <w:b/>
          <w:szCs w:val="19"/>
          <w:lang w:val="sk-SK"/>
        </w:rPr>
      </w:pPr>
    </w:p>
    <w:p w14:paraId="3505BEEE" w14:textId="67B0788A" w:rsidR="004C4BCE" w:rsidRPr="001944A3" w:rsidDel="00610CE6" w:rsidRDefault="004C4BCE" w:rsidP="004C4BCE">
      <w:pPr>
        <w:rPr>
          <w:del w:id="474" w:author="Miroslava Dziaková" w:date="2021-06-11T11:17:00Z"/>
          <w:rFonts w:cs="Arial"/>
          <w:szCs w:val="19"/>
          <w:lang w:val="sk-SK"/>
        </w:rPr>
      </w:pPr>
      <w:del w:id="475" w:author="Miroslava Dziaková" w:date="2021-06-11T11:17:00Z">
        <w:r w:rsidRPr="001944A3" w:rsidDel="00610CE6">
          <w:rPr>
            <w:rFonts w:cs="Arial"/>
            <w:b/>
            <w:szCs w:val="19"/>
            <w:lang w:val="sk-SK"/>
          </w:rPr>
          <w:delText>5. Kritérium</w:delText>
        </w:r>
        <w:r w:rsidR="00276DA5" w:rsidDel="00610CE6">
          <w:rPr>
            <w:rFonts w:cs="Arial"/>
            <w:b/>
            <w:szCs w:val="19"/>
            <w:lang w:val="sk-SK"/>
          </w:rPr>
          <w:delText>/kritériá</w:delText>
        </w:r>
        <w:r w:rsidRPr="001944A3" w:rsidDel="00610CE6">
          <w:rPr>
            <w:rFonts w:cs="Arial"/>
            <w:b/>
            <w:szCs w:val="19"/>
            <w:lang w:val="sk-SK"/>
          </w:rPr>
          <w:delText xml:space="preserve"> na vyhodnotenie ponúk: </w:delText>
        </w:r>
      </w:del>
    </w:p>
    <w:p w14:paraId="387A7F70" w14:textId="780D22D1" w:rsidR="004C4BCE" w:rsidRPr="001944A3" w:rsidDel="00610CE6" w:rsidRDefault="004C4BCE" w:rsidP="004C4BCE">
      <w:pPr>
        <w:rPr>
          <w:del w:id="476" w:author="Miroslava Dziaková" w:date="2021-06-11T11:17:00Z"/>
          <w:rFonts w:cs="Arial"/>
          <w:szCs w:val="19"/>
          <w:lang w:val="sk-SK"/>
        </w:rPr>
      </w:pPr>
    </w:p>
    <w:p w14:paraId="4E77B065" w14:textId="5869590B" w:rsidR="004C4BCE" w:rsidRPr="001944A3" w:rsidDel="00610CE6" w:rsidRDefault="004C4BCE" w:rsidP="002D177B">
      <w:pPr>
        <w:tabs>
          <w:tab w:val="left" w:pos="3855"/>
        </w:tabs>
        <w:rPr>
          <w:del w:id="477" w:author="Miroslava Dziaková" w:date="2021-06-11T11:17:00Z"/>
          <w:rFonts w:cs="Arial"/>
          <w:b/>
          <w:szCs w:val="19"/>
          <w:lang w:val="sk-SK"/>
        </w:rPr>
      </w:pPr>
      <w:del w:id="478" w:author="Miroslava Dziaková" w:date="2021-06-11T11:17:00Z">
        <w:r w:rsidRPr="001944A3" w:rsidDel="00610CE6">
          <w:rPr>
            <w:rFonts w:cs="Arial"/>
            <w:b/>
            <w:szCs w:val="19"/>
            <w:lang w:val="sk-SK"/>
          </w:rPr>
          <w:delText>6. Spôsob vykonania prieskumu</w:delText>
        </w:r>
        <w:r w:rsidR="00276DA5" w:rsidRPr="00276DA5" w:rsidDel="00610CE6">
          <w:rPr>
            <w:rFonts w:cs="Arial"/>
            <w:b/>
            <w:szCs w:val="19"/>
            <w:lang w:val="sk-SK"/>
          </w:rPr>
          <w:delText xml:space="preserve"> a identifikovanie podkladov, na základe ktorých boli ponuky vyhodnocované</w:delText>
        </w:r>
        <w:r w:rsidRPr="001944A3" w:rsidDel="00610CE6">
          <w:rPr>
            <w:rFonts w:cs="Arial"/>
            <w:b/>
            <w:szCs w:val="19"/>
            <w:lang w:val="sk-SK"/>
          </w:rPr>
          <w:delText>:</w:delText>
        </w:r>
        <w:r w:rsidR="002D177B" w:rsidDel="00610CE6">
          <w:rPr>
            <w:rFonts w:cs="Arial"/>
            <w:b/>
            <w:szCs w:val="19"/>
            <w:lang w:val="sk-SK"/>
          </w:rPr>
          <w:tab/>
        </w:r>
      </w:del>
    </w:p>
    <w:p w14:paraId="60B7022F" w14:textId="5C89DD4D" w:rsidR="004C4BCE" w:rsidRPr="001944A3" w:rsidDel="00610CE6" w:rsidRDefault="004C4BCE" w:rsidP="004C4BCE">
      <w:pPr>
        <w:rPr>
          <w:del w:id="479" w:author="Miroslava Dziaková" w:date="2021-06-11T11:17:00Z"/>
          <w:rFonts w:cs="Arial"/>
          <w:b/>
          <w:szCs w:val="19"/>
          <w:lang w:val="sk-SK"/>
        </w:rPr>
      </w:pPr>
    </w:p>
    <w:p w14:paraId="67DBA9B3" w14:textId="66ED648A" w:rsidR="004C4BCE" w:rsidRPr="001944A3" w:rsidDel="00610CE6" w:rsidRDefault="004C4BCE" w:rsidP="004C4BCE">
      <w:pPr>
        <w:rPr>
          <w:del w:id="480" w:author="Miroslava Dziaková" w:date="2021-06-11T11:17:00Z"/>
          <w:rFonts w:cs="Arial"/>
          <w:b/>
          <w:szCs w:val="19"/>
          <w:lang w:val="sk-SK"/>
        </w:rPr>
      </w:pPr>
      <w:del w:id="481" w:author="Miroslava Dziaková" w:date="2021-06-11T11:17:00Z">
        <w:r w:rsidRPr="001944A3" w:rsidDel="00610CE6">
          <w:rPr>
            <w:rFonts w:cs="Arial"/>
            <w:b/>
            <w:szCs w:val="19"/>
            <w:lang w:val="sk-SK"/>
          </w:rPr>
          <w:delText xml:space="preserve">7. Predložené doklady: </w:delText>
        </w:r>
      </w:del>
    </w:p>
    <w:p w14:paraId="3F694372" w14:textId="243C3C1B" w:rsidR="004C4BCE" w:rsidRPr="001944A3" w:rsidDel="00610CE6" w:rsidRDefault="004C4BCE" w:rsidP="004C4BCE">
      <w:pPr>
        <w:rPr>
          <w:del w:id="482" w:author="Miroslava Dziaková" w:date="2021-06-11T11:17:00Z"/>
          <w:rFonts w:cs="Arial"/>
          <w:szCs w:val="19"/>
          <w:lang w:val="sk-SK"/>
        </w:rPr>
      </w:pPr>
      <w:del w:id="483" w:author="Miroslava Dziaková" w:date="2021-06-11T11:17:00Z">
        <w:r w:rsidRPr="001944A3" w:rsidDel="00610CE6">
          <w:rPr>
            <w:rFonts w:cs="Arial"/>
            <w:szCs w:val="19"/>
            <w:lang w:val="sk-SK"/>
          </w:rPr>
          <w:tab/>
        </w:r>
        <w:r w:rsidRPr="001944A3" w:rsidDel="00610CE6">
          <w:rPr>
            <w:rFonts w:cs="Arial"/>
            <w:szCs w:val="19"/>
            <w:lang w:val="sk-SK"/>
          </w:rPr>
          <w:tab/>
        </w:r>
      </w:del>
    </w:p>
    <w:p w14:paraId="1F40AB62" w14:textId="15B59E2B" w:rsidR="004C4BCE" w:rsidRPr="00E1567B" w:rsidDel="00610CE6" w:rsidRDefault="00AD791D" w:rsidP="00963616">
      <w:pPr>
        <w:autoSpaceDE w:val="0"/>
        <w:autoSpaceDN w:val="0"/>
        <w:adjustRightInd w:val="0"/>
        <w:rPr>
          <w:del w:id="484" w:author="Miroslava Dziaková" w:date="2021-06-11T11:17:00Z"/>
          <w:color w:val="000000"/>
          <w:szCs w:val="19"/>
        </w:rPr>
      </w:pPr>
      <w:del w:id="485" w:author="Miroslava Dziaková" w:date="2021-06-11T11:17:00Z">
        <w:r w:rsidDel="00610CE6">
          <w:rPr>
            <w:rFonts w:cs="Arial"/>
            <w:b/>
            <w:bCs/>
            <w:color w:val="000000"/>
            <w:szCs w:val="19"/>
            <w:lang w:val="sk-SK"/>
          </w:rPr>
          <w:delText>8</w:delText>
        </w:r>
        <w:r w:rsidR="004C4BCE" w:rsidRPr="001944A3" w:rsidDel="00610CE6">
          <w:rPr>
            <w:rFonts w:cs="Arial"/>
            <w:b/>
            <w:bCs/>
            <w:color w:val="000000"/>
            <w:szCs w:val="19"/>
            <w:lang w:val="sk-SK"/>
          </w:rPr>
          <w:delText xml:space="preserve">. </w:delText>
        </w:r>
        <w:r w:rsidR="00D44FE7" w:rsidDel="00610CE6">
          <w:rPr>
            <w:rFonts w:cs="Arial"/>
            <w:b/>
            <w:bCs/>
            <w:color w:val="000000"/>
            <w:szCs w:val="19"/>
            <w:lang w:val="sk-SK"/>
          </w:rPr>
          <w:delText>Uchádzači, ktorí predložili ponuku:</w:delText>
        </w:r>
      </w:del>
    </w:p>
    <w:tbl>
      <w:tblPr>
        <w:tblStyle w:val="Strednmrieka3zvraznenie4"/>
        <w:tblW w:w="10031" w:type="dxa"/>
        <w:tblLayout w:type="fixed"/>
        <w:tblLook w:val="04A0" w:firstRow="1" w:lastRow="0" w:firstColumn="1" w:lastColumn="0" w:noHBand="0" w:noVBand="1"/>
      </w:tblPr>
      <w:tblGrid>
        <w:gridCol w:w="433"/>
        <w:gridCol w:w="3644"/>
        <w:gridCol w:w="1418"/>
        <w:gridCol w:w="1417"/>
        <w:gridCol w:w="1560"/>
        <w:gridCol w:w="1559"/>
      </w:tblGrid>
      <w:tr w:rsidR="00056BC6" w:rsidRPr="00241E6E" w:rsidDel="00610CE6" w14:paraId="2F5B521A" w14:textId="0E44AF90" w:rsidTr="00DD4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el w:id="486" w:author="Miroslava Dziaková" w:date="2021-06-11T11:1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A6D2E0B" w14:textId="738192E3" w:rsidR="00056BC6" w:rsidRPr="00DE655F" w:rsidDel="00610CE6" w:rsidRDefault="00056BC6" w:rsidP="00393E97">
            <w:pPr>
              <w:pStyle w:val="Default"/>
              <w:jc w:val="center"/>
              <w:rPr>
                <w:del w:id="487" w:author="Miroslava Dziaková" w:date="2021-06-11T11:17:00Z"/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3B7E3D48" w:rsidR="00056BC6" w:rsidRPr="00DE655F" w:rsidDel="00610CE6" w:rsidRDefault="00056BC6" w:rsidP="00393E97">
            <w:pPr>
              <w:pStyle w:val="Default"/>
              <w:jc w:val="center"/>
              <w:rPr>
                <w:del w:id="488" w:author="Miroslava Dziaková" w:date="2021-06-11T11:17:00Z"/>
                <w:rFonts w:asciiTheme="minorHAnsi" w:hAnsiTheme="minorHAnsi" w:cstheme="minorHAnsi"/>
                <w:sz w:val="19"/>
                <w:szCs w:val="19"/>
              </w:rPr>
            </w:pPr>
            <w:del w:id="489" w:author="Miroslava Dziaková" w:date="2021-06-11T11:17:00Z">
              <w:r w:rsidDel="00610CE6">
                <w:rPr>
                  <w:rFonts w:asciiTheme="minorHAnsi" w:hAnsiTheme="minorHAnsi" w:cstheme="minorHAnsi"/>
                  <w:sz w:val="19"/>
                  <w:szCs w:val="19"/>
                </w:rPr>
                <w:delText>P. č.</w:delText>
              </w:r>
            </w:del>
          </w:p>
        </w:tc>
        <w:tc>
          <w:tcPr>
            <w:tcW w:w="3644" w:type="dxa"/>
            <w:vAlign w:val="center"/>
          </w:tcPr>
          <w:p w14:paraId="03E01A12" w14:textId="7501CFEA" w:rsidR="00056BC6" w:rsidRPr="00DE655F" w:rsidDel="00610CE6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90" w:author="Miroslava Dziaková" w:date="2021-06-11T11:17:00Z"/>
                <w:rFonts w:asciiTheme="minorHAnsi" w:hAnsiTheme="minorHAnsi" w:cstheme="minorHAnsi"/>
                <w:sz w:val="19"/>
                <w:szCs w:val="19"/>
              </w:rPr>
            </w:pPr>
          </w:p>
          <w:p w14:paraId="4754E726" w14:textId="4291E5E6" w:rsidR="00056BC6" w:rsidRPr="00241E6E" w:rsidDel="00610CE6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91" w:author="Miroslava Dziaková" w:date="2021-06-11T11:17:00Z"/>
                <w:rFonts w:asciiTheme="minorHAnsi" w:hAnsiTheme="minorHAnsi" w:cstheme="minorHAnsi"/>
                <w:sz w:val="19"/>
                <w:szCs w:val="19"/>
              </w:rPr>
            </w:pPr>
            <w:del w:id="492" w:author="Miroslava Dziaková" w:date="2021-06-11T11:17:00Z">
              <w:r w:rsidRPr="00241E6E" w:rsidDel="00610CE6">
                <w:rPr>
                  <w:rFonts w:asciiTheme="minorHAnsi" w:hAnsiTheme="minorHAnsi" w:cstheme="minorHAnsi"/>
                  <w:sz w:val="19"/>
                  <w:szCs w:val="19"/>
                </w:rPr>
                <w:delText>Obchodné meno a sídlo alebo</w:delText>
              </w:r>
            </w:del>
          </w:p>
          <w:p w14:paraId="1F348901" w14:textId="586E7D29" w:rsidR="00056BC6" w:rsidRPr="00DE655F" w:rsidDel="00610CE6" w:rsidRDefault="00056BC6" w:rsidP="00B52E2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93" w:author="Miroslava Dziaková" w:date="2021-06-11T11:17:00Z"/>
                <w:rFonts w:asciiTheme="minorHAnsi" w:hAnsiTheme="minorHAnsi" w:cstheme="minorHAnsi"/>
                <w:sz w:val="19"/>
                <w:szCs w:val="19"/>
              </w:rPr>
            </w:pPr>
            <w:del w:id="494" w:author="Miroslava Dziaková" w:date="2021-06-11T11:17:00Z">
              <w:r w:rsidRPr="00241E6E" w:rsidDel="00610CE6">
                <w:rPr>
                  <w:rFonts w:asciiTheme="minorHAnsi" w:hAnsiTheme="minorHAnsi" w:cstheme="minorHAnsi"/>
                  <w:sz w:val="19"/>
                  <w:szCs w:val="19"/>
                </w:rPr>
                <w:delText>miesto podnikania uchádzača:</w:delText>
              </w:r>
            </w:del>
          </w:p>
        </w:tc>
        <w:tc>
          <w:tcPr>
            <w:tcW w:w="1418" w:type="dxa"/>
            <w:vAlign w:val="center"/>
          </w:tcPr>
          <w:p w14:paraId="3D78A9EE" w14:textId="21C482B6" w:rsidR="00056BC6" w:rsidRPr="00241E6E" w:rsidDel="00610CE6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95" w:author="Miroslava Dziaková" w:date="2021-06-11T11:17:00Z"/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591BDCA3" w14:textId="7DE8B41E" w:rsidR="00056BC6" w:rsidRPr="00241E6E" w:rsidDel="00610CE6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96" w:author="Miroslava Dziaková" w:date="2021-06-11T11:17:00Z"/>
                <w:rFonts w:asciiTheme="minorHAnsi" w:hAnsiTheme="minorHAnsi" w:cstheme="minorHAnsi"/>
                <w:sz w:val="19"/>
                <w:szCs w:val="19"/>
              </w:rPr>
            </w:pPr>
            <w:del w:id="497" w:author="Miroslava Dziaková" w:date="2021-06-11T11:17:00Z">
              <w:r w:rsidRPr="00241E6E" w:rsidDel="00610CE6">
                <w:rPr>
                  <w:rFonts w:asciiTheme="minorHAnsi" w:hAnsiTheme="minorHAnsi" w:cstheme="minorHAnsi"/>
                  <w:sz w:val="19"/>
                  <w:szCs w:val="19"/>
                </w:rPr>
                <w:delText>Dátum a čas predloženia ponuky</w:delText>
              </w:r>
            </w:del>
          </w:p>
          <w:p w14:paraId="1CEC3681" w14:textId="6352EB44" w:rsidR="00056BC6" w:rsidRPr="00241E6E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98" w:author="Miroslava Dziaková" w:date="2021-06-11T11:17:00Z"/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2CF3ABCF" w14:textId="7F188004" w:rsidR="00056BC6" w:rsidRPr="00241E6E" w:rsidDel="00610CE6" w:rsidRDefault="00056BC6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499" w:author="Miroslava Dziaková" w:date="2021-06-11T11:17:00Z"/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43209FE3" w:rsidR="00056BC6" w:rsidRPr="00241E6E" w:rsidDel="00610CE6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500" w:author="Miroslava Dziaková" w:date="2021-06-11T11:17:00Z"/>
                <w:rFonts w:asciiTheme="minorHAnsi" w:hAnsiTheme="minorHAnsi" w:cstheme="minorHAnsi"/>
                <w:sz w:val="19"/>
                <w:szCs w:val="19"/>
              </w:rPr>
            </w:pPr>
            <w:del w:id="501" w:author="Miroslava Dziaková" w:date="2021-06-11T11:17:00Z">
              <w:r w:rsidRPr="00241E6E" w:rsidDel="00610CE6">
                <w:rPr>
                  <w:rFonts w:asciiTheme="minorHAnsi" w:hAnsiTheme="minorHAnsi" w:cstheme="minorHAnsi"/>
                  <w:sz w:val="19"/>
                  <w:szCs w:val="19"/>
                </w:rPr>
                <w:delText>Spôsob predloženia ponuky (osob./poštou/kuriér)</w:delText>
              </w:r>
            </w:del>
          </w:p>
          <w:p w14:paraId="42ED9433" w14:textId="55A29CA8" w:rsidR="00056BC6" w:rsidRPr="00241E6E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502" w:author="Miroslava Dziaková" w:date="2021-06-11T11:17:00Z"/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560" w:type="dxa"/>
            <w:vAlign w:val="center"/>
          </w:tcPr>
          <w:p w14:paraId="793A75B9" w14:textId="074299A7" w:rsidR="00056BC6" w:rsidRPr="00DD42F3" w:rsidDel="00610CE6" w:rsidRDefault="00AD791D" w:rsidP="00AD791D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503" w:author="Miroslava Dziaková" w:date="2021-06-11T11:17:00Z"/>
                <w:rFonts w:asciiTheme="minorHAnsi" w:hAnsiTheme="minorHAnsi" w:cstheme="minorHAnsi"/>
                <w:b w:val="0"/>
                <w:bCs w:val="0"/>
                <w:color w:val="auto"/>
                <w:sz w:val="19"/>
                <w:szCs w:val="19"/>
              </w:rPr>
            </w:pPr>
            <w:del w:id="504" w:author="Miroslava Dziaková" w:date="2021-06-11T11:17:00Z">
              <w:r w:rsidDel="00610CE6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delText>C</w:delText>
              </w:r>
              <w:r w:rsidR="00056BC6" w:rsidRPr="00DD42F3" w:rsidDel="00610CE6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delText>enov</w:delText>
              </w:r>
              <w:r w:rsidDel="00610CE6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delText>á</w:delText>
              </w:r>
              <w:r w:rsidR="00056BC6" w:rsidRPr="00DD42F3" w:rsidDel="00610CE6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delText xml:space="preserve"> ponuk</w:delText>
              </w:r>
              <w:r w:rsidDel="00610CE6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delText>a</w:delText>
              </w:r>
              <w:r w:rsidR="00056BC6" w:rsidRPr="00DD42F3" w:rsidDel="00610CE6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delText xml:space="preserve"> v EUR bez DPH</w:delText>
              </w:r>
            </w:del>
          </w:p>
        </w:tc>
        <w:tc>
          <w:tcPr>
            <w:tcW w:w="1559" w:type="dxa"/>
            <w:vAlign w:val="center"/>
          </w:tcPr>
          <w:p w14:paraId="1B5FD290" w14:textId="47D33FD5" w:rsidR="00056BC6" w:rsidRPr="00DD42F3" w:rsidDel="00610CE6" w:rsidRDefault="00AD791D" w:rsidP="00AD791D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del w:id="505" w:author="Miroslava Dziaková" w:date="2021-06-11T11:17:00Z"/>
                <w:rFonts w:asciiTheme="minorHAnsi" w:hAnsiTheme="minorHAnsi" w:cstheme="minorHAnsi"/>
                <w:b w:val="0"/>
                <w:bCs w:val="0"/>
                <w:color w:val="auto"/>
                <w:sz w:val="19"/>
                <w:szCs w:val="19"/>
              </w:rPr>
            </w:pPr>
            <w:del w:id="506" w:author="Miroslava Dziaková" w:date="2021-06-11T11:17:00Z">
              <w:r w:rsidDel="00610CE6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delText>C</w:delText>
              </w:r>
              <w:r w:rsidR="00056BC6" w:rsidRPr="00DD42F3" w:rsidDel="00610CE6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delText>enov</w:delText>
              </w:r>
              <w:r w:rsidDel="00610CE6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delText>á</w:delText>
              </w:r>
              <w:r w:rsidR="00056BC6" w:rsidRPr="00DD42F3" w:rsidDel="00610CE6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delText xml:space="preserve"> ponuky v EUR s DPH</w:delText>
              </w:r>
            </w:del>
          </w:p>
        </w:tc>
      </w:tr>
      <w:tr w:rsidR="00056BC6" w:rsidRPr="00241E6E" w:rsidDel="00610CE6" w14:paraId="175C5062" w14:textId="34960AD0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el w:id="507" w:author="Miroslava Dziaková" w:date="2021-06-11T11:1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D6986A9" w14:textId="0AAA8222" w:rsidR="00056BC6" w:rsidRPr="00241E6E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del w:id="508" w:author="Miroslava Dziaková" w:date="2021-06-11T11:17:00Z"/>
                <w:rFonts w:asciiTheme="minorHAnsi" w:hAnsiTheme="minorHAnsi" w:cstheme="minorHAnsi"/>
                <w:szCs w:val="19"/>
              </w:rPr>
            </w:pPr>
            <w:del w:id="509" w:author="Miroslava Dziaková" w:date="2021-06-11T11:17:00Z">
              <w:r w:rsidRPr="00241E6E" w:rsidDel="00610CE6">
                <w:rPr>
                  <w:rFonts w:asciiTheme="minorHAnsi" w:hAnsiTheme="minorHAnsi" w:cstheme="minorHAnsi"/>
                  <w:szCs w:val="19"/>
                </w:rPr>
                <w:delText>1.</w:delText>
              </w:r>
            </w:del>
          </w:p>
        </w:tc>
        <w:tc>
          <w:tcPr>
            <w:tcW w:w="3644" w:type="dxa"/>
          </w:tcPr>
          <w:p w14:paraId="345FEBB8" w14:textId="4A4EF8A4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510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5EE2C204" w14:textId="52A57E73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511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3C39FAEE" w14:textId="31F0D792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512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613C6F3" w14:textId="7F8AD50D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513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F2130D3" w14:textId="0C1C4BD6" w:rsidR="00056BC6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514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:rsidDel="00610CE6" w14:paraId="2AFFC0AF" w14:textId="7BBFECC1" w:rsidTr="00DD42F3">
        <w:trPr>
          <w:del w:id="515" w:author="Miroslava Dziaková" w:date="2021-06-11T11:1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B8483DC" w14:textId="06B79B3A" w:rsidR="00056BC6" w:rsidRPr="00241E6E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del w:id="516" w:author="Miroslava Dziaková" w:date="2021-06-11T11:17:00Z"/>
                <w:rFonts w:asciiTheme="minorHAnsi" w:hAnsiTheme="minorHAnsi" w:cstheme="minorHAnsi"/>
                <w:szCs w:val="19"/>
              </w:rPr>
            </w:pPr>
            <w:del w:id="517" w:author="Miroslava Dziaková" w:date="2021-06-11T11:17:00Z">
              <w:r w:rsidRPr="00241E6E" w:rsidDel="00610CE6">
                <w:rPr>
                  <w:rFonts w:asciiTheme="minorHAnsi" w:hAnsiTheme="minorHAnsi" w:cstheme="minorHAnsi"/>
                  <w:szCs w:val="19"/>
                </w:rPr>
                <w:delText>2.</w:delText>
              </w:r>
            </w:del>
          </w:p>
        </w:tc>
        <w:tc>
          <w:tcPr>
            <w:tcW w:w="3644" w:type="dxa"/>
          </w:tcPr>
          <w:p w14:paraId="35C37AF8" w14:textId="4CCAA29D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518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27515316" w14:textId="14CD30C3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519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75ED4868" w14:textId="1ED46682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520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2E7BF2B" w14:textId="556D4F82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521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B577186" w14:textId="5D90169A" w:rsidR="00056BC6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522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:rsidDel="00610CE6" w14:paraId="4DEE274D" w14:textId="385D115D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el w:id="523" w:author="Miroslava Dziaková" w:date="2021-06-11T11:1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308FB9A4" w14:textId="22227359" w:rsidR="00056BC6" w:rsidRPr="00241E6E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del w:id="524" w:author="Miroslava Dziaková" w:date="2021-06-11T11:17:00Z"/>
                <w:rFonts w:asciiTheme="minorHAnsi" w:hAnsiTheme="minorHAnsi" w:cstheme="minorHAnsi"/>
                <w:szCs w:val="19"/>
              </w:rPr>
            </w:pPr>
            <w:del w:id="525" w:author="Miroslava Dziaková" w:date="2021-06-11T11:17:00Z">
              <w:r w:rsidRPr="00241E6E" w:rsidDel="00610CE6">
                <w:rPr>
                  <w:rFonts w:asciiTheme="minorHAnsi" w:hAnsiTheme="minorHAnsi" w:cstheme="minorHAnsi"/>
                  <w:szCs w:val="19"/>
                </w:rPr>
                <w:delText>3.</w:delText>
              </w:r>
            </w:del>
          </w:p>
        </w:tc>
        <w:tc>
          <w:tcPr>
            <w:tcW w:w="3644" w:type="dxa"/>
          </w:tcPr>
          <w:p w14:paraId="14D187AC" w14:textId="1EAFD109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526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454E82B6" w14:textId="59F3067B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527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6FF966EB" w14:textId="5B4C9012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528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6400824D" w14:textId="233FF841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529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0FC02C8" w14:textId="682396CC" w:rsidR="00056BC6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530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:rsidDel="00610CE6" w14:paraId="60339343" w14:textId="173A17E9" w:rsidTr="00DD42F3">
        <w:trPr>
          <w:del w:id="531" w:author="Miroslava Dziaková" w:date="2021-06-11T11:1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4669E66" w14:textId="0F7B3629" w:rsidR="00056BC6" w:rsidRPr="00241E6E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del w:id="532" w:author="Miroslava Dziaková" w:date="2021-06-11T11:17:00Z"/>
                <w:rFonts w:asciiTheme="minorHAnsi" w:hAnsiTheme="minorHAnsi" w:cstheme="minorHAnsi"/>
                <w:szCs w:val="19"/>
              </w:rPr>
            </w:pPr>
            <w:del w:id="533" w:author="Miroslava Dziaková" w:date="2021-06-11T11:17:00Z">
              <w:r w:rsidRPr="00241E6E" w:rsidDel="00610CE6">
                <w:rPr>
                  <w:rFonts w:asciiTheme="minorHAnsi" w:hAnsiTheme="minorHAnsi" w:cstheme="minorHAnsi"/>
                  <w:szCs w:val="19"/>
                </w:rPr>
                <w:delText>4.</w:delText>
              </w:r>
            </w:del>
          </w:p>
        </w:tc>
        <w:tc>
          <w:tcPr>
            <w:tcW w:w="3644" w:type="dxa"/>
          </w:tcPr>
          <w:p w14:paraId="2FD77856" w14:textId="04D97001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534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78304771" w14:textId="24AA972E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535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6F31AFD6" w14:textId="3F7677C2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536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32DE89BB" w14:textId="3EDD2239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537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44C524BD" w14:textId="4476A8E4" w:rsidR="00056BC6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538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:rsidDel="00610CE6" w14:paraId="31248A7E" w14:textId="67218983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el w:id="539" w:author="Miroslava Dziaková" w:date="2021-06-11T11:1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35A5482F" w14:textId="5599C9BC" w:rsidR="00056BC6" w:rsidRPr="00241E6E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del w:id="540" w:author="Miroslava Dziaková" w:date="2021-06-11T11:17:00Z"/>
                <w:rFonts w:asciiTheme="minorHAnsi" w:hAnsiTheme="minorHAnsi" w:cstheme="minorHAnsi"/>
                <w:szCs w:val="19"/>
              </w:rPr>
            </w:pPr>
            <w:del w:id="541" w:author="Miroslava Dziaková" w:date="2021-06-11T11:17:00Z">
              <w:r w:rsidRPr="00241E6E" w:rsidDel="00610CE6">
                <w:rPr>
                  <w:rFonts w:asciiTheme="minorHAnsi" w:hAnsiTheme="minorHAnsi" w:cstheme="minorHAnsi"/>
                  <w:szCs w:val="19"/>
                </w:rPr>
                <w:delText>5.</w:delText>
              </w:r>
            </w:del>
          </w:p>
        </w:tc>
        <w:tc>
          <w:tcPr>
            <w:tcW w:w="3644" w:type="dxa"/>
          </w:tcPr>
          <w:p w14:paraId="20CEFA8F" w14:textId="07DD115C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542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3F6EFE5D" w14:textId="46EFA4A7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543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20211B64" w14:textId="728C7747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544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AEB10D6" w14:textId="11C8CC1E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545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A423ACC" w14:textId="5F4B4EF9" w:rsidR="00056BC6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del w:id="546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:rsidDel="00610CE6" w14:paraId="45996732" w14:textId="116AFD5B" w:rsidTr="00DD42F3">
        <w:trPr>
          <w:del w:id="547" w:author="Miroslava Dziaková" w:date="2021-06-11T11:1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61E1E255" w14:textId="3B634519" w:rsidR="00056BC6" w:rsidRPr="00241E6E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del w:id="548" w:author="Miroslava Dziaková" w:date="2021-06-11T11:17:00Z"/>
                <w:rFonts w:asciiTheme="minorHAnsi" w:hAnsiTheme="minorHAnsi" w:cstheme="minorHAnsi"/>
                <w:i/>
                <w:szCs w:val="19"/>
              </w:rPr>
            </w:pPr>
            <w:del w:id="549" w:author="Miroslava Dziaková" w:date="2021-06-11T11:17:00Z">
              <w:r w:rsidRPr="00241E6E" w:rsidDel="00610CE6">
                <w:rPr>
                  <w:rFonts w:asciiTheme="minorHAnsi" w:hAnsiTheme="minorHAnsi" w:cstheme="minorHAnsi"/>
                  <w:i/>
                  <w:szCs w:val="19"/>
                </w:rPr>
                <w:delText>...</w:delText>
              </w:r>
            </w:del>
          </w:p>
        </w:tc>
        <w:tc>
          <w:tcPr>
            <w:tcW w:w="3644" w:type="dxa"/>
          </w:tcPr>
          <w:p w14:paraId="31B4B990" w14:textId="6A5EA606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550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7D3F8540" w14:textId="4C141B21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551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08E7F472" w14:textId="3A61B0DB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552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5D1BE384" w14:textId="50CAA2AA" w:rsidR="00056BC6" w:rsidRPr="00A21EAF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553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74EA125C" w14:textId="08CF3D30" w:rsidR="00056BC6" w:rsidDel="00610CE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554" w:author="Miroslava Dziaková" w:date="2021-06-11T11:17:00Z"/>
                <w:rFonts w:asciiTheme="minorHAnsi" w:hAnsiTheme="minorHAnsi" w:cstheme="minorHAnsi"/>
                <w:szCs w:val="19"/>
              </w:rPr>
            </w:pPr>
          </w:p>
        </w:tc>
      </w:tr>
    </w:tbl>
    <w:p w14:paraId="6671549E" w14:textId="50865843" w:rsidR="004C4BCE" w:rsidDel="00610CE6" w:rsidRDefault="004C4BCE" w:rsidP="004C4BCE">
      <w:pPr>
        <w:autoSpaceDE w:val="0"/>
        <w:autoSpaceDN w:val="0"/>
        <w:adjustRightInd w:val="0"/>
        <w:rPr>
          <w:del w:id="555" w:author="Miroslava Dziaková" w:date="2021-06-11T11:17:00Z"/>
          <w:rFonts w:cs="Arial"/>
          <w:szCs w:val="19"/>
          <w:lang w:val="sk-SK"/>
        </w:rPr>
      </w:pPr>
    </w:p>
    <w:p w14:paraId="3641FB3B" w14:textId="2A574052" w:rsidR="00AD791D" w:rsidDel="00610CE6" w:rsidRDefault="00AD791D" w:rsidP="00AD791D">
      <w:pPr>
        <w:jc w:val="both"/>
        <w:rPr>
          <w:del w:id="556" w:author="Miroslava Dziaková" w:date="2021-06-11T11:17:00Z"/>
          <w:rFonts w:cs="Arial"/>
          <w:szCs w:val="19"/>
          <w:lang w:val="sk-SK"/>
        </w:rPr>
      </w:pPr>
      <w:del w:id="557" w:author="Miroslava Dziaková" w:date="2021-06-11T11:17:00Z">
        <w:r w:rsidDel="00610CE6">
          <w:rPr>
            <w:rFonts w:cs="Arial"/>
            <w:b/>
            <w:szCs w:val="19"/>
            <w:lang w:val="sk-SK"/>
          </w:rPr>
          <w:delText xml:space="preserve">9. </w:delText>
        </w:r>
        <w:r w:rsidRPr="001944A3" w:rsidDel="00610CE6">
          <w:rPr>
            <w:rFonts w:cs="Arial"/>
            <w:b/>
            <w:szCs w:val="19"/>
            <w:lang w:val="sk-SK"/>
          </w:rPr>
          <w:delText>Vyhodnotenie</w:delText>
        </w:r>
        <w:r w:rsidR="00982298" w:rsidDel="00610CE6">
          <w:rPr>
            <w:rFonts w:cs="Arial"/>
            <w:b/>
            <w:szCs w:val="19"/>
            <w:lang w:val="sk-SK"/>
          </w:rPr>
          <w:delText xml:space="preserve"> </w:delText>
        </w:r>
        <w:r w:rsidRPr="00276DA5" w:rsidDel="00610CE6">
          <w:rPr>
            <w:rFonts w:cs="Arial"/>
            <w:b/>
            <w:szCs w:val="19"/>
            <w:lang w:val="sk-SK"/>
          </w:rPr>
          <w:delText xml:space="preserve">prieskumu trhu, </w:delText>
        </w:r>
        <w:r w:rsidRPr="00991365" w:rsidDel="00610CE6">
          <w:rPr>
            <w:rFonts w:cs="Arial"/>
            <w:szCs w:val="19"/>
            <w:lang w:val="sk-SK"/>
          </w:rPr>
          <w:delText xml:space="preserve">vrátane identifikácie a vyhodnotenia splnenia jednotlivých podmienok účasti (ak relevantné), </w:delText>
        </w:r>
        <w:r w:rsidDel="00610CE6">
          <w:rPr>
            <w:rFonts w:cs="Arial"/>
            <w:szCs w:val="19"/>
            <w:lang w:val="sk-SK"/>
          </w:rPr>
          <w:delText xml:space="preserve">vyhodnotenia splnenia požiadaviek na predmet zákazky; overenia </w:delText>
        </w:r>
        <w:r w:rsidRPr="00172C77" w:rsidDel="00610CE6">
          <w:rPr>
            <w:rFonts w:cs="Arial"/>
            <w:szCs w:val="19"/>
            <w:lang w:val="sk-SK"/>
          </w:rPr>
          <w:delText xml:space="preserve">skutočnosti, či sú </w:delText>
        </w:r>
        <w:r w:rsidDel="00610CE6">
          <w:rPr>
            <w:rFonts w:cs="Arial"/>
            <w:szCs w:val="19"/>
            <w:lang w:val="sk-SK"/>
          </w:rPr>
          <w:delText>uchádzači</w:delText>
        </w:r>
        <w:r w:rsidRPr="00172C77" w:rsidDel="00610CE6">
          <w:rPr>
            <w:rFonts w:cs="Arial"/>
            <w:szCs w:val="19"/>
            <w:lang w:val="sk-SK"/>
          </w:rPr>
          <w:delText xml:space="preserve"> oprávnení dodávať službu, tovar alebo prácu v rozsahu predmetu zákazky</w:delText>
        </w:r>
        <w:r w:rsidDel="00610CE6">
          <w:rPr>
            <w:rFonts w:cs="Arial"/>
            <w:szCs w:val="19"/>
            <w:lang w:val="sk-SK"/>
          </w:rPr>
          <w:delText>; overenia</w:delText>
        </w:r>
        <w:r w:rsidRPr="00532FAE" w:rsidDel="00610CE6">
          <w:rPr>
            <w:rFonts w:cs="Arial"/>
            <w:szCs w:val="19"/>
            <w:lang w:val="sk-SK"/>
          </w:rPr>
          <w:delText xml:space="preserve">, že </w:delText>
        </w:r>
        <w:r w:rsidDel="00610CE6">
          <w:rPr>
            <w:rFonts w:cs="Arial"/>
            <w:szCs w:val="19"/>
            <w:lang w:val="sk-SK"/>
          </w:rPr>
          <w:delText>uchádzači</w:delText>
        </w:r>
        <w:r w:rsidRPr="00532FAE" w:rsidDel="00610CE6">
          <w:rPr>
            <w:rFonts w:cs="Arial"/>
            <w:szCs w:val="19"/>
            <w:lang w:val="sk-SK"/>
          </w:rPr>
          <w:delText xml:space="preserve"> nem</w:delText>
        </w:r>
        <w:r w:rsidDel="00610CE6">
          <w:rPr>
            <w:rFonts w:cs="Arial"/>
            <w:szCs w:val="19"/>
            <w:lang w:val="sk-SK"/>
          </w:rPr>
          <w:delText>ajú</w:delText>
        </w:r>
        <w:r w:rsidRPr="00532FAE" w:rsidDel="00610CE6">
          <w:rPr>
            <w:rFonts w:cs="Arial"/>
            <w:szCs w:val="19"/>
            <w:lang w:val="sk-SK"/>
          </w:rPr>
          <w:delText xml:space="preserve"> uložený zákaz účasti vo verejnom obstarávaní</w:delText>
        </w:r>
        <w:r w:rsidDel="00610CE6">
          <w:rPr>
            <w:rFonts w:cs="Arial"/>
            <w:szCs w:val="19"/>
            <w:lang w:val="sk-SK"/>
          </w:rPr>
          <w:delText xml:space="preserve">; </w:delText>
        </w:r>
        <w:r w:rsidRPr="00991365" w:rsidDel="00610CE6">
          <w:rPr>
            <w:rFonts w:cs="Arial"/>
            <w:szCs w:val="19"/>
            <w:lang w:val="sk-SK"/>
          </w:rPr>
          <w:delText>identifikácie úspešného uchádzača</w:delText>
        </w:r>
        <w:r w:rsidRPr="00702092" w:rsidDel="00610CE6">
          <w:rPr>
            <w:rFonts w:cs="Arial"/>
            <w:bCs/>
            <w:szCs w:val="19"/>
            <w:lang w:val="sk-SK"/>
          </w:rPr>
          <w:delText>(dodávateľa/poskytovateľa/zhotoviteľa)</w:delText>
        </w:r>
        <w:r w:rsidRPr="00AD791D" w:rsidDel="00610CE6">
          <w:rPr>
            <w:rFonts w:cs="Arial"/>
            <w:bCs/>
            <w:szCs w:val="19"/>
            <w:lang w:val="sk-SK"/>
          </w:rPr>
          <w:delText xml:space="preserve"> </w:delText>
        </w:r>
        <w:r w:rsidDel="00610CE6">
          <w:rPr>
            <w:rFonts w:cs="Arial"/>
            <w:bCs/>
            <w:szCs w:val="19"/>
            <w:lang w:val="sk-SK"/>
          </w:rPr>
          <w:delText>s uvedením ceny/návrhu na plnenie kritéria iného ako cena</w:delText>
        </w:r>
        <w:r w:rsidRPr="00991365" w:rsidDel="00610CE6">
          <w:rPr>
            <w:rFonts w:cs="Arial"/>
            <w:szCs w:val="19"/>
            <w:lang w:val="sk-SK"/>
          </w:rPr>
          <w:delText xml:space="preserve"> a informácie o tom, ktorí z oslovených dodávateľov nepredložili ponuku, resp. predložili ponuku po termíne:</w:delText>
        </w:r>
      </w:del>
    </w:p>
    <w:p w14:paraId="61118208" w14:textId="704B4CEC" w:rsidR="00982298" w:rsidDel="00610CE6" w:rsidRDefault="00982298" w:rsidP="00AD791D">
      <w:pPr>
        <w:jc w:val="both"/>
        <w:rPr>
          <w:del w:id="558" w:author="Miroslava Dziaková" w:date="2021-06-11T11:17:00Z"/>
          <w:rFonts w:cs="Arial"/>
          <w:b/>
          <w:szCs w:val="19"/>
          <w:lang w:val="sk-SK"/>
        </w:rPr>
      </w:pPr>
    </w:p>
    <w:p w14:paraId="3BEF987E" w14:textId="4BD8FB89" w:rsidR="00982298" w:rsidRPr="001944A3" w:rsidDel="00610CE6" w:rsidRDefault="00982298" w:rsidP="00982298">
      <w:pPr>
        <w:jc w:val="both"/>
        <w:rPr>
          <w:del w:id="559" w:author="Miroslava Dziaková" w:date="2021-06-11T11:17:00Z"/>
          <w:rFonts w:cs="Arial"/>
          <w:b/>
          <w:szCs w:val="19"/>
          <w:lang w:val="sk-SK"/>
        </w:rPr>
      </w:pPr>
      <w:del w:id="560" w:author="Miroslava Dziaková" w:date="2021-06-11T11:17:00Z">
        <w:r w:rsidDel="00610CE6">
          <w:rPr>
            <w:rFonts w:cs="Arial"/>
            <w:b/>
            <w:szCs w:val="19"/>
            <w:lang w:val="sk-SK"/>
          </w:rPr>
          <w:delText xml:space="preserve">10. </w:delText>
        </w:r>
        <w:r w:rsidDel="00610CE6">
          <w:rPr>
            <w:rFonts w:cs="Arial"/>
            <w:b/>
            <w:bCs/>
            <w:szCs w:val="19"/>
            <w:lang w:val="sk-SK"/>
          </w:rPr>
          <w:delText>K</w:delText>
        </w:r>
        <w:r w:rsidRPr="00C56428" w:rsidDel="00610CE6">
          <w:rPr>
            <w:rFonts w:cs="Arial"/>
            <w:b/>
            <w:bCs/>
            <w:szCs w:val="19"/>
            <w:lang w:val="sk-SK"/>
          </w:rPr>
          <w:delText xml:space="preserve">onečná zmluvná cena ponuky úspešného uchádzača </w:delText>
        </w:r>
        <w:r w:rsidRPr="00C56428" w:rsidDel="00610CE6">
          <w:rPr>
            <w:rFonts w:cs="Arial"/>
            <w:bCs/>
            <w:szCs w:val="19"/>
            <w:lang w:val="sk-SK"/>
          </w:rPr>
          <w:delText>(uviesť s DPH aj bez DPH; v prípade, že dodávateľ nie je platca DPH, uvedie sa konečná cena)</w:delText>
        </w:r>
        <w:r w:rsidDel="00610CE6">
          <w:rPr>
            <w:rFonts w:cs="Arial"/>
            <w:b/>
            <w:bCs/>
            <w:szCs w:val="19"/>
            <w:lang w:val="sk-SK"/>
          </w:rPr>
          <w:delText>:</w:delText>
        </w:r>
      </w:del>
    </w:p>
    <w:p w14:paraId="0F130021" w14:textId="5E369FD1" w:rsidR="00D44FE7" w:rsidDel="00610CE6" w:rsidRDefault="00D44FE7" w:rsidP="003B05E1">
      <w:pPr>
        <w:autoSpaceDE w:val="0"/>
        <w:autoSpaceDN w:val="0"/>
        <w:adjustRightInd w:val="0"/>
        <w:jc w:val="both"/>
        <w:rPr>
          <w:del w:id="561" w:author="Miroslava Dziaková" w:date="2021-06-11T11:17:00Z"/>
          <w:rFonts w:cs="Arial"/>
          <w:szCs w:val="19"/>
          <w:lang w:val="sk-SK"/>
        </w:rPr>
      </w:pPr>
    </w:p>
    <w:p w14:paraId="05DCF61E" w14:textId="79A93B29" w:rsidR="00982298" w:rsidDel="00610CE6" w:rsidRDefault="00982298" w:rsidP="003B05E1">
      <w:pPr>
        <w:autoSpaceDE w:val="0"/>
        <w:autoSpaceDN w:val="0"/>
        <w:adjustRightInd w:val="0"/>
        <w:jc w:val="both"/>
        <w:rPr>
          <w:del w:id="562" w:author="Miroslava Dziaková" w:date="2021-06-11T11:17:00Z"/>
          <w:rFonts w:cs="Arial"/>
          <w:szCs w:val="19"/>
          <w:lang w:val="sk-SK"/>
        </w:rPr>
      </w:pPr>
      <w:del w:id="563" w:author="Miroslava Dziaková" w:date="2021-06-11T11:17:00Z">
        <w:r w:rsidDel="00610CE6">
          <w:rPr>
            <w:rFonts w:cs="Arial"/>
            <w:b/>
            <w:bCs/>
            <w:szCs w:val="19"/>
            <w:lang w:val="sk-SK"/>
          </w:rPr>
          <w:delText>11. Dátum vyhodnotenia ponúk:</w:delText>
        </w:r>
      </w:del>
    </w:p>
    <w:p w14:paraId="66F8BB6A" w14:textId="6C4F87CE" w:rsidR="00D44FE7" w:rsidRPr="001944A3" w:rsidDel="00610CE6" w:rsidRDefault="00D44FE7" w:rsidP="003B05E1">
      <w:pPr>
        <w:autoSpaceDE w:val="0"/>
        <w:autoSpaceDN w:val="0"/>
        <w:adjustRightInd w:val="0"/>
        <w:jc w:val="both"/>
        <w:rPr>
          <w:del w:id="564" w:author="Miroslava Dziaková" w:date="2021-06-11T11:17:00Z"/>
          <w:rFonts w:cs="Arial"/>
          <w:b/>
          <w:bCs/>
          <w:szCs w:val="19"/>
          <w:lang w:val="sk-SK"/>
        </w:rPr>
      </w:pPr>
    </w:p>
    <w:p w14:paraId="0CB5F700" w14:textId="1732A36A" w:rsidR="00276DA5" w:rsidDel="00610CE6" w:rsidRDefault="00DE6A28" w:rsidP="003B05E1">
      <w:pPr>
        <w:autoSpaceDE w:val="0"/>
        <w:autoSpaceDN w:val="0"/>
        <w:adjustRightInd w:val="0"/>
        <w:jc w:val="both"/>
        <w:rPr>
          <w:del w:id="565" w:author="Miroslava Dziaková" w:date="2021-06-11T11:17:00Z"/>
          <w:rFonts w:cs="Arial"/>
          <w:b/>
          <w:bCs/>
          <w:szCs w:val="19"/>
          <w:lang w:val="sk-SK"/>
        </w:rPr>
      </w:pPr>
      <w:del w:id="566" w:author="Miroslava Dziaková" w:date="2021-06-11T11:17:00Z">
        <w:r w:rsidDel="00610CE6">
          <w:rPr>
            <w:rFonts w:cs="Arial"/>
            <w:b/>
            <w:bCs/>
            <w:szCs w:val="19"/>
            <w:lang w:val="sk-SK"/>
          </w:rPr>
          <w:delText>1</w:delText>
        </w:r>
        <w:r w:rsidR="00982298" w:rsidDel="00610CE6">
          <w:rPr>
            <w:rFonts w:cs="Arial"/>
            <w:b/>
            <w:bCs/>
            <w:szCs w:val="19"/>
            <w:lang w:val="sk-SK"/>
          </w:rPr>
          <w:delText>2</w:delText>
        </w:r>
        <w:r w:rsidR="004C4BCE" w:rsidRPr="001944A3" w:rsidDel="00610CE6">
          <w:rPr>
            <w:rFonts w:cs="Arial"/>
            <w:b/>
            <w:bCs/>
            <w:szCs w:val="19"/>
            <w:lang w:val="sk-SK"/>
          </w:rPr>
          <w:delText xml:space="preserve">. </w:delText>
        </w:r>
        <w:r w:rsidR="00276DA5" w:rsidRPr="00276DA5" w:rsidDel="00610CE6">
          <w:rPr>
            <w:rFonts w:cs="Arial"/>
            <w:b/>
            <w:bCs/>
            <w:szCs w:val="19"/>
            <w:lang w:val="sk-SK"/>
          </w:rPr>
          <w:delText>Spôsob vzniku záväzku (zmluva, objednávka, ...):</w:delText>
        </w:r>
      </w:del>
    </w:p>
    <w:p w14:paraId="5743C45C" w14:textId="0CB3E68A" w:rsidR="00982298" w:rsidDel="00610CE6" w:rsidRDefault="00982298" w:rsidP="003B05E1">
      <w:pPr>
        <w:autoSpaceDE w:val="0"/>
        <w:autoSpaceDN w:val="0"/>
        <w:adjustRightInd w:val="0"/>
        <w:jc w:val="both"/>
        <w:rPr>
          <w:del w:id="567" w:author="Miroslava Dziaková" w:date="2021-06-11T11:17:00Z"/>
          <w:rFonts w:cs="Arial"/>
          <w:b/>
          <w:bCs/>
          <w:szCs w:val="19"/>
          <w:lang w:val="sk-SK"/>
        </w:rPr>
      </w:pPr>
    </w:p>
    <w:p w14:paraId="24C82CA8" w14:textId="0FD7F7C7" w:rsidR="004C4BCE" w:rsidRPr="001944A3" w:rsidDel="00610CE6" w:rsidRDefault="00276DA5" w:rsidP="003B05E1">
      <w:pPr>
        <w:autoSpaceDE w:val="0"/>
        <w:autoSpaceDN w:val="0"/>
        <w:adjustRightInd w:val="0"/>
        <w:jc w:val="both"/>
        <w:rPr>
          <w:del w:id="568" w:author="Miroslava Dziaková" w:date="2021-06-11T11:17:00Z"/>
          <w:rFonts w:cs="Arial"/>
          <w:szCs w:val="19"/>
          <w:lang w:val="sk-SK"/>
        </w:rPr>
      </w:pPr>
      <w:del w:id="569" w:author="Miroslava Dziaková" w:date="2021-06-11T11:17:00Z">
        <w:r w:rsidDel="00610CE6">
          <w:rPr>
            <w:rFonts w:cs="Arial"/>
            <w:b/>
            <w:bCs/>
            <w:szCs w:val="19"/>
            <w:lang w:val="sk-SK"/>
          </w:rPr>
          <w:delText>1</w:delText>
        </w:r>
        <w:r w:rsidR="00982298" w:rsidDel="00610CE6">
          <w:rPr>
            <w:rFonts w:cs="Arial"/>
            <w:b/>
            <w:bCs/>
            <w:szCs w:val="19"/>
            <w:lang w:val="sk-SK"/>
          </w:rPr>
          <w:delText>3</w:delText>
        </w:r>
        <w:r w:rsidDel="00610CE6">
          <w:rPr>
            <w:rFonts w:cs="Arial"/>
            <w:b/>
            <w:bCs/>
            <w:szCs w:val="19"/>
            <w:lang w:val="sk-SK"/>
          </w:rPr>
          <w:delText xml:space="preserve">. </w:delText>
        </w:r>
        <w:r w:rsidR="004C4BCE" w:rsidRPr="001944A3" w:rsidDel="00610CE6">
          <w:rPr>
            <w:rFonts w:cs="Arial"/>
            <w:b/>
            <w:bCs/>
            <w:szCs w:val="19"/>
            <w:lang w:val="sk-SK"/>
          </w:rPr>
          <w:delText xml:space="preserve">Meno a priezvisko, funkcia a pracovisko </w:delText>
        </w:r>
        <w:r w:rsidDel="00610CE6">
          <w:rPr>
            <w:rFonts w:cs="Arial"/>
            <w:b/>
            <w:bCs/>
            <w:szCs w:val="19"/>
            <w:lang w:val="sk-SK"/>
          </w:rPr>
          <w:delText>zodpovednej osoby/osôb</w:delText>
        </w:r>
        <w:r w:rsidR="004C4BCE" w:rsidRPr="001944A3" w:rsidDel="00610CE6">
          <w:rPr>
            <w:rFonts w:cs="Arial"/>
            <w:b/>
            <w:bCs/>
            <w:szCs w:val="19"/>
            <w:lang w:val="sk-SK"/>
          </w:rPr>
          <w:delText xml:space="preserve">, </w:delText>
        </w:r>
        <w:r w:rsidRPr="001944A3" w:rsidDel="00610CE6">
          <w:rPr>
            <w:rFonts w:cs="Arial"/>
            <w:b/>
            <w:bCs/>
            <w:szCs w:val="19"/>
            <w:lang w:val="sk-SK"/>
          </w:rPr>
          <w:delText>ktor</w:delText>
        </w:r>
        <w:r w:rsidDel="00610CE6">
          <w:rPr>
            <w:rFonts w:cs="Arial"/>
            <w:b/>
            <w:bCs/>
            <w:szCs w:val="19"/>
            <w:lang w:val="sk-SK"/>
          </w:rPr>
          <w:delText>á/ktoré</w:delText>
        </w:r>
        <w:r w:rsidRPr="001944A3" w:rsidDel="00610CE6">
          <w:rPr>
            <w:rFonts w:cs="Arial"/>
            <w:b/>
            <w:bCs/>
            <w:szCs w:val="19"/>
            <w:lang w:val="sk-SK"/>
          </w:rPr>
          <w:delText xml:space="preserve"> </w:delText>
        </w:r>
        <w:r w:rsidR="004C4BCE" w:rsidRPr="001944A3" w:rsidDel="00610CE6">
          <w:rPr>
            <w:rFonts w:cs="Arial"/>
            <w:b/>
            <w:bCs/>
            <w:szCs w:val="19"/>
            <w:lang w:val="sk-SK"/>
          </w:rPr>
          <w:delText>vykonal</w:delText>
        </w:r>
        <w:r w:rsidDel="00610CE6">
          <w:rPr>
            <w:rFonts w:cs="Arial"/>
            <w:b/>
            <w:bCs/>
            <w:szCs w:val="19"/>
            <w:lang w:val="sk-SK"/>
          </w:rPr>
          <w:delText>a/vykonali</w:delText>
        </w:r>
        <w:r w:rsidR="004C4BCE" w:rsidRPr="001944A3" w:rsidDel="00610CE6">
          <w:rPr>
            <w:rFonts w:cs="Arial"/>
            <w:b/>
            <w:bCs/>
            <w:szCs w:val="19"/>
            <w:lang w:val="sk-SK"/>
          </w:rPr>
          <w:delText xml:space="preserve"> prieskum</w:delText>
        </w:r>
        <w:r w:rsidDel="00610CE6">
          <w:rPr>
            <w:rFonts w:cs="Arial"/>
            <w:b/>
            <w:bCs/>
            <w:szCs w:val="19"/>
            <w:lang w:val="sk-SK"/>
          </w:rPr>
          <w:delText xml:space="preserve"> trhu</w:delText>
        </w:r>
        <w:r w:rsidR="004C4BCE" w:rsidRPr="001944A3" w:rsidDel="00610CE6">
          <w:rPr>
            <w:rFonts w:cs="Arial"/>
            <w:b/>
            <w:bCs/>
            <w:szCs w:val="19"/>
            <w:lang w:val="sk-SK"/>
          </w:rPr>
          <w:delText xml:space="preserve">: </w:delText>
        </w:r>
      </w:del>
    </w:p>
    <w:p w14:paraId="2E65FB27" w14:textId="6B49475C" w:rsidR="004C4BCE" w:rsidRPr="001944A3" w:rsidDel="00610CE6" w:rsidRDefault="004C4BCE" w:rsidP="003B05E1">
      <w:pPr>
        <w:autoSpaceDE w:val="0"/>
        <w:autoSpaceDN w:val="0"/>
        <w:adjustRightInd w:val="0"/>
        <w:jc w:val="both"/>
        <w:rPr>
          <w:del w:id="570" w:author="Miroslava Dziaková" w:date="2021-06-11T11:17:00Z"/>
          <w:rFonts w:cs="Arial"/>
          <w:szCs w:val="19"/>
          <w:lang w:val="sk-SK"/>
        </w:rPr>
      </w:pPr>
    </w:p>
    <w:p w14:paraId="1960E402" w14:textId="69D5B91B" w:rsidR="004C4BCE" w:rsidRPr="001944A3" w:rsidDel="00610CE6" w:rsidRDefault="004C4BCE" w:rsidP="004C4BCE">
      <w:pPr>
        <w:rPr>
          <w:del w:id="571" w:author="Miroslava Dziaková" w:date="2021-06-11T11:17:00Z"/>
          <w:rFonts w:cs="Arial"/>
          <w:b/>
          <w:szCs w:val="19"/>
          <w:lang w:val="sk-SK"/>
        </w:rPr>
      </w:pPr>
      <w:del w:id="572" w:author="Miroslava Dziaková" w:date="2021-06-11T11:17:00Z">
        <w:r w:rsidRPr="001944A3" w:rsidDel="00610CE6">
          <w:rPr>
            <w:rFonts w:cs="Arial"/>
            <w:szCs w:val="19"/>
            <w:lang w:val="sk-SK"/>
          </w:rPr>
          <w:delText xml:space="preserve">    </w:delText>
        </w:r>
        <w:r w:rsidRPr="001944A3" w:rsidDel="00610CE6">
          <w:rPr>
            <w:rFonts w:cs="Arial"/>
            <w:b/>
            <w:szCs w:val="19"/>
            <w:lang w:val="sk-SK"/>
          </w:rPr>
          <w:delText>Vyhlásenie:</w:delText>
        </w:r>
      </w:del>
    </w:p>
    <w:p w14:paraId="7FAE2339" w14:textId="472B2EA7" w:rsidR="00E1567B" w:rsidDel="00610CE6" w:rsidRDefault="00E1567B" w:rsidP="004C4BCE">
      <w:pPr>
        <w:jc w:val="both"/>
        <w:rPr>
          <w:del w:id="573" w:author="Miroslava Dziaková" w:date="2021-06-11T11:17:00Z"/>
          <w:rFonts w:cs="Arial"/>
          <w:szCs w:val="19"/>
          <w:lang w:val="sk-SK"/>
        </w:rPr>
      </w:pPr>
    </w:p>
    <w:p w14:paraId="3517D63A" w14:textId="164016FC" w:rsidR="004C4BCE" w:rsidRPr="001944A3" w:rsidDel="00610CE6" w:rsidRDefault="004C4BCE" w:rsidP="004C4BCE">
      <w:pPr>
        <w:jc w:val="both"/>
        <w:rPr>
          <w:del w:id="574" w:author="Miroslava Dziaková" w:date="2021-06-11T11:17:00Z"/>
          <w:rFonts w:cs="Arial"/>
          <w:szCs w:val="19"/>
          <w:lang w:val="sk-SK"/>
        </w:rPr>
      </w:pPr>
      <w:del w:id="575" w:author="Miroslava Dziaková" w:date="2021-06-11T11:17:00Z">
        <w:r w:rsidRPr="001944A3" w:rsidDel="00610CE6">
          <w:rPr>
            <w:rFonts w:cs="Arial"/>
            <w:szCs w:val="19"/>
            <w:lang w:val="sk-SK"/>
          </w:rPr>
          <w:delTex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delText>
        </w:r>
      </w:del>
    </w:p>
    <w:p w14:paraId="76CBE88E" w14:textId="33BE79BF" w:rsidR="00FF5132" w:rsidDel="00610CE6" w:rsidRDefault="00FF5132" w:rsidP="004C4BCE">
      <w:pPr>
        <w:outlineLvl w:val="0"/>
        <w:rPr>
          <w:del w:id="576" w:author="Miroslava Dziaková" w:date="2021-06-11T11:17:00Z"/>
          <w:rFonts w:cs="Arial"/>
          <w:szCs w:val="19"/>
          <w:lang w:val="sk-SK"/>
        </w:rPr>
      </w:pPr>
    </w:p>
    <w:p w14:paraId="6E823D11" w14:textId="2391EBB3" w:rsidR="004C4BCE" w:rsidRPr="001944A3" w:rsidDel="00610CE6" w:rsidRDefault="004C4BCE" w:rsidP="004C4BCE">
      <w:pPr>
        <w:outlineLvl w:val="0"/>
        <w:rPr>
          <w:del w:id="577" w:author="Miroslava Dziaková" w:date="2021-06-11T11:17:00Z"/>
          <w:rFonts w:cs="Arial"/>
          <w:szCs w:val="19"/>
          <w:lang w:val="sk-SK"/>
        </w:rPr>
      </w:pPr>
      <w:del w:id="578" w:author="Miroslava Dziaková" w:date="2021-06-11T11:17:00Z">
        <w:r w:rsidRPr="001944A3" w:rsidDel="00610CE6">
          <w:rPr>
            <w:rFonts w:cs="Arial"/>
            <w:szCs w:val="19"/>
            <w:lang w:val="sk-SK"/>
          </w:rPr>
          <w:delText xml:space="preserve">Zodpovedný zamestnanec ( komisia ) : </w:delText>
        </w:r>
      </w:del>
    </w:p>
    <w:p w14:paraId="156DB8C1" w14:textId="300BF17E" w:rsidR="004C4BCE" w:rsidRPr="001944A3" w:rsidDel="00610CE6" w:rsidRDefault="004C4BCE" w:rsidP="004C4BCE">
      <w:pPr>
        <w:rPr>
          <w:del w:id="579" w:author="Miroslava Dziaková" w:date="2021-06-11T11:17:00Z"/>
          <w:rFonts w:cs="Arial"/>
          <w:szCs w:val="19"/>
          <w:lang w:val="sk-SK"/>
        </w:rPr>
      </w:pPr>
    </w:p>
    <w:p w14:paraId="568A3FF6" w14:textId="553C42D8" w:rsidR="00E1567B" w:rsidDel="00610CE6" w:rsidRDefault="00E1567B" w:rsidP="004C4BCE">
      <w:pPr>
        <w:rPr>
          <w:del w:id="580" w:author="Miroslava Dziaková" w:date="2021-06-11T11:17:00Z"/>
          <w:rFonts w:cs="Arial"/>
          <w:szCs w:val="19"/>
          <w:lang w:val="sk-SK"/>
        </w:rPr>
      </w:pPr>
    </w:p>
    <w:p w14:paraId="10C49CC2" w14:textId="03DD2AAB" w:rsidR="00E1567B" w:rsidDel="00610CE6" w:rsidRDefault="00E1567B" w:rsidP="004C4BCE">
      <w:pPr>
        <w:rPr>
          <w:del w:id="581" w:author="Miroslava Dziaková" w:date="2021-06-11T11:17:00Z"/>
          <w:rFonts w:cs="Arial"/>
          <w:szCs w:val="19"/>
          <w:lang w:val="sk-SK"/>
        </w:rPr>
      </w:pPr>
    </w:p>
    <w:p w14:paraId="61BE7087" w14:textId="56BA9F90" w:rsidR="00E1567B" w:rsidDel="00610CE6" w:rsidRDefault="00E1567B" w:rsidP="004C4BCE">
      <w:pPr>
        <w:rPr>
          <w:del w:id="582" w:author="Miroslava Dziaková" w:date="2021-06-11T11:17:00Z"/>
          <w:rFonts w:cs="Arial"/>
          <w:szCs w:val="19"/>
          <w:lang w:val="sk-SK"/>
        </w:rPr>
      </w:pPr>
    </w:p>
    <w:p w14:paraId="2D557618" w14:textId="52139234" w:rsidR="004C4BCE" w:rsidRPr="001944A3" w:rsidDel="00610CE6" w:rsidRDefault="004C4BCE" w:rsidP="004C4BCE">
      <w:pPr>
        <w:rPr>
          <w:del w:id="583" w:author="Miroslava Dziaková" w:date="2021-06-11T11:17:00Z"/>
          <w:rFonts w:cs="Arial"/>
          <w:szCs w:val="19"/>
          <w:lang w:val="sk-SK"/>
        </w:rPr>
      </w:pPr>
      <w:del w:id="584" w:author="Miroslava Dziaková" w:date="2021-06-11T11:17:00Z">
        <w:r w:rsidRPr="001944A3" w:rsidDel="00610CE6">
          <w:rPr>
            <w:rFonts w:cs="Arial"/>
            <w:szCs w:val="19"/>
            <w:lang w:val="sk-SK"/>
          </w:rPr>
          <w:delText>V ...</w:delText>
        </w:r>
        <w:r w:rsidR="00E1567B" w:rsidDel="00610CE6">
          <w:rPr>
            <w:rFonts w:cs="Arial"/>
            <w:szCs w:val="19"/>
            <w:lang w:val="sk-SK"/>
          </w:rPr>
          <w:delText>................</w:delText>
        </w:r>
        <w:r w:rsidRPr="001944A3" w:rsidDel="00610CE6">
          <w:rPr>
            <w:rFonts w:cs="Arial"/>
            <w:szCs w:val="19"/>
            <w:lang w:val="sk-SK"/>
          </w:rPr>
          <w:delText>............. dňa ........................</w:delText>
        </w:r>
      </w:del>
    </w:p>
    <w:p w14:paraId="42A0301D" w14:textId="53DCC8BB" w:rsidR="004C4BCE" w:rsidDel="00610CE6" w:rsidRDefault="004C4BCE" w:rsidP="004C4BCE">
      <w:pPr>
        <w:rPr>
          <w:del w:id="585" w:author="Miroslava Dziaková" w:date="2021-06-11T11:17:00Z"/>
          <w:rFonts w:cs="Arial"/>
          <w:szCs w:val="19"/>
          <w:lang w:val="sk-SK"/>
        </w:rPr>
      </w:pPr>
    </w:p>
    <w:p w14:paraId="255E2184" w14:textId="580D80BA" w:rsidR="00E1567B" w:rsidDel="00610CE6" w:rsidRDefault="00E1567B" w:rsidP="004C4BCE">
      <w:pPr>
        <w:rPr>
          <w:del w:id="586" w:author="Miroslava Dziaková" w:date="2021-06-11T11:17:00Z"/>
          <w:rFonts w:cs="Arial"/>
          <w:szCs w:val="19"/>
          <w:lang w:val="sk-SK"/>
        </w:rPr>
      </w:pPr>
    </w:p>
    <w:p w14:paraId="273886E4" w14:textId="191054C3" w:rsidR="00E1567B" w:rsidRPr="001944A3" w:rsidDel="00610CE6" w:rsidRDefault="00E1567B" w:rsidP="004C4BCE">
      <w:pPr>
        <w:rPr>
          <w:del w:id="587" w:author="Miroslava Dziaková" w:date="2021-06-11T11:17:00Z"/>
          <w:rFonts w:cs="Arial"/>
          <w:szCs w:val="19"/>
          <w:lang w:val="sk-SK"/>
        </w:rPr>
      </w:pPr>
    </w:p>
    <w:p w14:paraId="1662A79F" w14:textId="1AB01F69" w:rsidR="004C4BCE" w:rsidRPr="001944A3" w:rsidDel="00610CE6" w:rsidRDefault="004C4BCE" w:rsidP="004C4BCE">
      <w:pPr>
        <w:ind w:firstLine="708"/>
        <w:rPr>
          <w:del w:id="588" w:author="Miroslava Dziaková" w:date="2021-06-11T11:17:00Z"/>
          <w:rFonts w:cs="Arial"/>
          <w:szCs w:val="19"/>
          <w:lang w:val="sk-SK"/>
        </w:rPr>
      </w:pPr>
      <w:del w:id="589" w:author="Miroslava Dziaková" w:date="2021-06-11T11:17:00Z">
        <w:r w:rsidRPr="001944A3" w:rsidDel="00610CE6">
          <w:rPr>
            <w:rFonts w:cs="Arial"/>
            <w:szCs w:val="19"/>
            <w:lang w:val="sk-SK"/>
          </w:rPr>
          <w:delText xml:space="preserve">                                                     ...............................................................................................</w:delText>
        </w:r>
      </w:del>
    </w:p>
    <w:p w14:paraId="57E8C1CB" w14:textId="4930EBE0" w:rsidR="00DC1DB7" w:rsidRPr="00E1567B" w:rsidRDefault="004C4BCE" w:rsidP="00E1567B">
      <w:pPr>
        <w:rPr>
          <w:rFonts w:cs="Arial"/>
          <w:szCs w:val="19"/>
          <w:lang w:val="sk-SK"/>
        </w:rPr>
      </w:pPr>
      <w:del w:id="590" w:author="Miroslava Dziaková" w:date="2021-06-11T11:17:00Z">
        <w:r w:rsidRPr="001944A3" w:rsidDel="00610CE6">
          <w:rPr>
            <w:rFonts w:cs="Arial"/>
            <w:szCs w:val="19"/>
            <w:lang w:val="sk-SK"/>
          </w:rPr>
          <w:tab/>
        </w:r>
        <w:r w:rsidRPr="001944A3" w:rsidDel="00610CE6">
          <w:rPr>
            <w:rFonts w:cs="Arial"/>
            <w:szCs w:val="19"/>
            <w:lang w:val="sk-SK"/>
          </w:rPr>
          <w:tab/>
        </w:r>
        <w:r w:rsidRPr="001944A3" w:rsidDel="00610CE6">
          <w:rPr>
            <w:rFonts w:cs="Arial"/>
            <w:szCs w:val="19"/>
            <w:lang w:val="sk-SK"/>
          </w:rPr>
          <w:tab/>
        </w:r>
        <w:r w:rsidRPr="001944A3" w:rsidDel="00610CE6">
          <w:rPr>
            <w:rFonts w:cs="Arial"/>
            <w:szCs w:val="19"/>
            <w:lang w:val="sk-SK"/>
          </w:rPr>
          <w:tab/>
          <w:delText>Zodpo</w:delText>
        </w:r>
        <w:r w:rsidDel="00610CE6">
          <w:rPr>
            <w:rFonts w:cs="Arial"/>
            <w:szCs w:val="19"/>
            <w:lang w:val="sk-SK"/>
          </w:rPr>
          <w:delText>vedná osoba alebo komisia (meno a</w:delText>
        </w:r>
        <w:r w:rsidRPr="001944A3" w:rsidDel="00610CE6">
          <w:rPr>
            <w:rFonts w:cs="Arial"/>
            <w:szCs w:val="19"/>
            <w:lang w:val="sk-SK"/>
          </w:rPr>
          <w:delText xml:space="preserve"> priezvisko, funkcia, podpis)</w:delText>
        </w:r>
      </w:del>
    </w:p>
    <w:sectPr w:rsidR="00DC1DB7" w:rsidRPr="00E1567B" w:rsidSect="004D23D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42631" w14:textId="77777777" w:rsidR="000555FB" w:rsidRDefault="000555FB">
      <w:r>
        <w:separator/>
      </w:r>
    </w:p>
    <w:p w14:paraId="3309E93D" w14:textId="77777777" w:rsidR="000555FB" w:rsidRDefault="000555FB"/>
  </w:endnote>
  <w:endnote w:type="continuationSeparator" w:id="0">
    <w:p w14:paraId="6D88AB54" w14:textId="77777777" w:rsidR="000555FB" w:rsidRDefault="000555FB">
      <w:r>
        <w:continuationSeparator/>
      </w:r>
    </w:p>
    <w:p w14:paraId="2F21AD2D" w14:textId="77777777" w:rsidR="000555FB" w:rsidRDefault="000555FB"/>
  </w:endnote>
  <w:endnote w:type="continuationNotice" w:id="1">
    <w:p w14:paraId="4B64CAAD" w14:textId="77777777" w:rsidR="000555FB" w:rsidRDefault="00055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0C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7D4F3D8C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ins w:id="591" w:author="Miroslava Dziaková" w:date="2021-06-11T11:20:00Z">
      <w:r w:rsidR="00610CE6">
        <w:rPr>
          <w:i/>
          <w:sz w:val="20"/>
          <w:szCs w:val="20"/>
        </w:rPr>
        <w:t>15</w:t>
      </w:r>
    </w:ins>
    <w:del w:id="592" w:author="Miroslava Dziaková" w:date="2021-06-11T11:20:00Z">
      <w:r w:rsidR="00EA60EF" w:rsidDel="00610CE6">
        <w:rPr>
          <w:i/>
          <w:sz w:val="20"/>
          <w:szCs w:val="20"/>
        </w:rPr>
        <w:delText>13</w:delText>
      </w:r>
    </w:del>
    <w:r w:rsidR="0056082B">
      <w:rPr>
        <w:i/>
        <w:sz w:val="20"/>
        <w:szCs w:val="20"/>
      </w:rPr>
      <w:t>.</w:t>
    </w:r>
    <w:r w:rsidR="00FB040C">
      <w:rPr>
        <w:i/>
        <w:sz w:val="20"/>
        <w:szCs w:val="20"/>
      </w:rPr>
      <w:t>06</w:t>
    </w:r>
    <w:r w:rsidR="0056082B">
      <w:rPr>
        <w:i/>
        <w:sz w:val="20"/>
        <w:szCs w:val="20"/>
      </w:rPr>
      <w:t>.20</w:t>
    </w:r>
    <w:ins w:id="593" w:author="Miroslava Dziaková" w:date="2021-06-11T11:20:00Z">
      <w:r w:rsidR="00610CE6">
        <w:rPr>
          <w:i/>
          <w:sz w:val="20"/>
          <w:szCs w:val="20"/>
        </w:rPr>
        <w:t>21</w:t>
      </w:r>
    </w:ins>
    <w:del w:id="594" w:author="Miroslava Dziaková" w:date="2021-06-11T11:20:00Z">
      <w:r w:rsidR="0056082B" w:rsidDel="00610CE6">
        <w:rPr>
          <w:i/>
          <w:sz w:val="20"/>
          <w:szCs w:val="20"/>
        </w:rPr>
        <w:delText>1</w:delText>
      </w:r>
      <w:r w:rsidR="00FB040C" w:rsidDel="00610CE6">
        <w:rPr>
          <w:i/>
          <w:sz w:val="20"/>
          <w:szCs w:val="20"/>
        </w:rPr>
        <w:delText>9</w:delText>
      </w:r>
    </w:del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EA60EF">
      <w:rPr>
        <w:i/>
        <w:sz w:val="20"/>
        <w:szCs w:val="20"/>
      </w:rPr>
      <w:t>1</w:t>
    </w:r>
    <w:ins w:id="595" w:author="Miroslava Dziaková" w:date="2021-06-11T11:20:00Z">
      <w:r w:rsidR="00610CE6">
        <w:rPr>
          <w:i/>
          <w:sz w:val="20"/>
          <w:szCs w:val="20"/>
        </w:rPr>
        <w:t>5</w:t>
      </w:r>
    </w:ins>
    <w:del w:id="596" w:author="Miroslava Dziaková" w:date="2021-06-11T11:20:00Z">
      <w:r w:rsidR="00EA60EF" w:rsidDel="00610CE6">
        <w:rPr>
          <w:i/>
          <w:sz w:val="20"/>
          <w:szCs w:val="20"/>
        </w:rPr>
        <w:delText>3</w:delText>
      </w:r>
    </w:del>
    <w:r w:rsidR="0056082B">
      <w:rPr>
        <w:i/>
        <w:sz w:val="20"/>
        <w:szCs w:val="20"/>
      </w:rPr>
      <w:t>.</w:t>
    </w:r>
    <w:r w:rsidR="00FB040C">
      <w:rPr>
        <w:i/>
        <w:sz w:val="20"/>
        <w:szCs w:val="20"/>
      </w:rPr>
      <w:t>06</w:t>
    </w:r>
    <w:r w:rsidR="0056082B">
      <w:rPr>
        <w:i/>
        <w:sz w:val="20"/>
        <w:szCs w:val="20"/>
      </w:rPr>
      <w:t>.20</w:t>
    </w:r>
    <w:ins w:id="597" w:author="Miroslava Dziaková" w:date="2021-06-11T11:20:00Z">
      <w:r w:rsidR="00610CE6">
        <w:rPr>
          <w:i/>
          <w:sz w:val="20"/>
          <w:szCs w:val="20"/>
        </w:rPr>
        <w:t>21</w:t>
      </w:r>
    </w:ins>
    <w:del w:id="598" w:author="Miroslava Dziaková" w:date="2021-06-11T11:20:00Z">
      <w:r w:rsidR="0056082B" w:rsidDel="00610CE6">
        <w:rPr>
          <w:i/>
          <w:sz w:val="20"/>
          <w:szCs w:val="20"/>
        </w:rPr>
        <w:delText>1</w:delText>
      </w:r>
      <w:r w:rsidR="00FB040C" w:rsidDel="00610CE6">
        <w:rPr>
          <w:i/>
          <w:sz w:val="20"/>
          <w:szCs w:val="20"/>
        </w:rPr>
        <w:delText>9</w:delText>
      </w:r>
    </w:del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B8013" w14:textId="77777777" w:rsidR="000555FB" w:rsidRDefault="000555FB">
      <w:r>
        <w:separator/>
      </w:r>
    </w:p>
    <w:p w14:paraId="340D2914" w14:textId="77777777" w:rsidR="000555FB" w:rsidRDefault="000555FB"/>
  </w:footnote>
  <w:footnote w:type="continuationSeparator" w:id="0">
    <w:p w14:paraId="72EE4E28" w14:textId="77777777" w:rsidR="000555FB" w:rsidRDefault="000555FB">
      <w:r>
        <w:continuationSeparator/>
      </w:r>
    </w:p>
    <w:p w14:paraId="3B393F28" w14:textId="77777777" w:rsidR="000555FB" w:rsidRDefault="000555FB"/>
  </w:footnote>
  <w:footnote w:type="continuationNotice" w:id="1">
    <w:p w14:paraId="7E769FD7" w14:textId="77777777" w:rsidR="000555FB" w:rsidRDefault="000555FB"/>
  </w:footnote>
  <w:footnote w:id="2">
    <w:p w14:paraId="44DE6604" w14:textId="77777777" w:rsidR="00610CE6" w:rsidRPr="00560D2A" w:rsidRDefault="00610CE6" w:rsidP="00610CE6">
      <w:pPr>
        <w:pStyle w:val="Textpoznmkypodiarou"/>
        <w:tabs>
          <w:tab w:val="left" w:pos="1276"/>
        </w:tabs>
        <w:ind w:left="142" w:hanging="142"/>
        <w:jc w:val="both"/>
        <w:rPr>
          <w:ins w:id="204" w:author="Miroslava Dziaková" w:date="2021-06-11T11:17:00Z"/>
          <w:rFonts w:ascii="Times New Roman" w:hAnsi="Times New Roman"/>
        </w:rPr>
      </w:pPr>
      <w:ins w:id="205" w:author="Miroslava Dziaková" w:date="2021-06-11T11:17:00Z">
        <w:r w:rsidRPr="00560D2A">
          <w:rPr>
            <w:rStyle w:val="Odkaznapoznmkupodiarou"/>
            <w:rFonts w:ascii="Times New Roman" w:hAnsi="Times New Roman"/>
          </w:rPr>
          <w:footnoteRef/>
        </w:r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Uviesť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aký</w:t>
        </w:r>
        <w:proofErr w:type="spellEnd"/>
        <w:r w:rsidRPr="00560D2A">
          <w:rPr>
            <w:rFonts w:ascii="Times New Roman" w:hAnsi="Times New Roman"/>
          </w:rPr>
          <w:t xml:space="preserve">: </w:t>
        </w:r>
        <w:r w:rsidRPr="00560D2A">
          <w:rPr>
            <w:rFonts w:ascii="Times New Roman" w:hAnsi="Times New Roman"/>
          </w:rPr>
          <w:tab/>
          <w:t xml:space="preserve">a) </w:t>
        </w:r>
        <w:proofErr w:type="spellStart"/>
        <w:r w:rsidRPr="00560D2A">
          <w:rPr>
            <w:rFonts w:ascii="Times New Roman" w:hAnsi="Times New Roman"/>
          </w:rPr>
          <w:t>na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základe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výzvy</w:t>
        </w:r>
        <w:proofErr w:type="spellEnd"/>
        <w:r w:rsidRPr="00560D2A">
          <w:rPr>
            <w:rFonts w:ascii="Times New Roman" w:hAnsi="Times New Roman"/>
          </w:rPr>
          <w:t>/</w:t>
        </w:r>
        <w:proofErr w:type="spellStart"/>
        <w:r w:rsidRPr="00560D2A">
          <w:rPr>
            <w:rFonts w:ascii="Times New Roman" w:hAnsi="Times New Roman"/>
          </w:rPr>
          <w:t>oslovenia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dodávateľov</w:t>
        </w:r>
        <w:proofErr w:type="spellEnd"/>
        <w:r w:rsidRPr="00560D2A">
          <w:rPr>
            <w:rFonts w:ascii="Times New Roman" w:hAnsi="Times New Roman"/>
          </w:rPr>
          <w:t xml:space="preserve"> a </w:t>
        </w:r>
        <w:proofErr w:type="spellStart"/>
        <w:r w:rsidRPr="00560D2A">
          <w:rPr>
            <w:rFonts w:ascii="Times New Roman" w:hAnsi="Times New Roman"/>
          </w:rPr>
          <w:t>následného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predloženia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cien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alebo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ponúk</w:t>
        </w:r>
        <w:proofErr w:type="spellEnd"/>
        <w:r w:rsidRPr="00560D2A">
          <w:rPr>
            <w:rFonts w:ascii="Times New Roman" w:hAnsi="Times New Roman"/>
          </w:rPr>
          <w:t>,</w:t>
        </w:r>
      </w:ins>
    </w:p>
    <w:p w14:paraId="22FC8D95" w14:textId="77777777" w:rsidR="00610CE6" w:rsidRPr="00560D2A" w:rsidRDefault="00610CE6" w:rsidP="00610CE6">
      <w:pPr>
        <w:pStyle w:val="Textpoznmkypodiarou"/>
        <w:ind w:left="1560" w:hanging="284"/>
        <w:jc w:val="both"/>
        <w:rPr>
          <w:ins w:id="206" w:author="Miroslava Dziaková" w:date="2021-06-11T11:17:00Z"/>
          <w:rFonts w:ascii="Times New Roman" w:hAnsi="Times New Roman"/>
        </w:rPr>
      </w:pPr>
      <w:ins w:id="207" w:author="Miroslava Dziaková" w:date="2021-06-11T11:17:00Z">
        <w:r w:rsidRPr="00560D2A">
          <w:rPr>
            <w:rFonts w:ascii="Times New Roman" w:hAnsi="Times New Roman"/>
          </w:rPr>
          <w:t xml:space="preserve">b) </w:t>
        </w:r>
        <w:proofErr w:type="spellStart"/>
        <w:r w:rsidRPr="00560D2A">
          <w:rPr>
            <w:rFonts w:ascii="Times New Roman" w:hAnsi="Times New Roman"/>
          </w:rPr>
          <w:t>na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základe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internetového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prieskumu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cez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cenníky</w:t>
        </w:r>
        <w:proofErr w:type="spellEnd"/>
        <w:r w:rsidRPr="00560D2A">
          <w:rPr>
            <w:rFonts w:ascii="Times New Roman" w:hAnsi="Times New Roman"/>
          </w:rPr>
          <w:t xml:space="preserve">, </w:t>
        </w:r>
        <w:proofErr w:type="spellStart"/>
        <w:r w:rsidRPr="00560D2A">
          <w:rPr>
            <w:rFonts w:ascii="Times New Roman" w:hAnsi="Times New Roman"/>
          </w:rPr>
          <w:t>katalógy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gramStart"/>
        <w:r w:rsidRPr="00560D2A">
          <w:rPr>
            <w:rFonts w:ascii="Times New Roman" w:hAnsi="Times New Roman"/>
          </w:rPr>
          <w:t>a</w:t>
        </w:r>
        <w:proofErr w:type="gramEnd"/>
        <w:r w:rsidRPr="00560D2A">
          <w:rPr>
            <w:rFonts w:ascii="Times New Roman" w:hAnsi="Times New Roman"/>
          </w:rPr>
          <w:t> </w:t>
        </w:r>
        <w:proofErr w:type="spellStart"/>
        <w:r w:rsidRPr="00560D2A">
          <w:rPr>
            <w:rFonts w:ascii="Times New Roman" w:hAnsi="Times New Roman"/>
          </w:rPr>
          <w:t>iné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zdroje</w:t>
        </w:r>
        <w:proofErr w:type="spellEnd"/>
        <w:r w:rsidRPr="00560D2A">
          <w:rPr>
            <w:rFonts w:ascii="Times New Roman" w:hAnsi="Times New Roman"/>
          </w:rPr>
          <w:t xml:space="preserve"> s </w:t>
        </w:r>
        <w:proofErr w:type="spellStart"/>
        <w:r w:rsidRPr="00560D2A">
          <w:rPr>
            <w:rFonts w:ascii="Times New Roman" w:hAnsi="Times New Roman"/>
          </w:rPr>
          <w:t>možnou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identifikáciou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hodnoty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tovaru</w:t>
        </w:r>
        <w:proofErr w:type="spellEnd"/>
        <w:r w:rsidRPr="00560D2A">
          <w:rPr>
            <w:rFonts w:ascii="Times New Roman" w:hAnsi="Times New Roman"/>
          </w:rPr>
          <w:t>/</w:t>
        </w:r>
        <w:proofErr w:type="spellStart"/>
        <w:r w:rsidRPr="00560D2A">
          <w:rPr>
            <w:rFonts w:ascii="Times New Roman" w:hAnsi="Times New Roman"/>
          </w:rPr>
          <w:t>služby</w:t>
        </w:r>
        <w:proofErr w:type="spellEnd"/>
        <w:r w:rsidRPr="00560D2A">
          <w:rPr>
            <w:rFonts w:ascii="Times New Roman" w:hAnsi="Times New Roman"/>
          </w:rPr>
          <w:t>/</w:t>
        </w:r>
        <w:r>
          <w:rPr>
            <w:rFonts w:ascii="Times New Roman" w:hAnsi="Times New Roman"/>
            <w:lang w:val="sk-SK"/>
          </w:rPr>
          <w:t xml:space="preserve">stavebnej </w:t>
        </w:r>
        <w:proofErr w:type="spellStart"/>
        <w:r w:rsidRPr="00560D2A">
          <w:rPr>
            <w:rFonts w:ascii="Times New Roman" w:hAnsi="Times New Roman"/>
          </w:rPr>
          <w:t>práce</w:t>
        </w:r>
        <w:proofErr w:type="spellEnd"/>
        <w:r w:rsidRPr="00560D2A">
          <w:rPr>
            <w:rFonts w:ascii="Times New Roman" w:hAnsi="Times New Roman"/>
          </w:rPr>
          <w:t xml:space="preserve">, </w:t>
        </w:r>
      </w:ins>
    </w:p>
    <w:p w14:paraId="4DD056B5" w14:textId="77777777" w:rsidR="00610CE6" w:rsidRPr="00560D2A" w:rsidRDefault="00610CE6" w:rsidP="00610CE6">
      <w:pPr>
        <w:pStyle w:val="Textpoznmkypodiarou"/>
        <w:ind w:left="1560" w:hanging="284"/>
        <w:jc w:val="both"/>
        <w:rPr>
          <w:ins w:id="208" w:author="Miroslava Dziaková" w:date="2021-06-11T11:17:00Z"/>
          <w:rFonts w:ascii="Times New Roman" w:hAnsi="Times New Roman"/>
        </w:rPr>
      </w:pPr>
      <w:ins w:id="209" w:author="Miroslava Dziaková" w:date="2021-06-11T11:17:00Z">
        <w:r w:rsidRPr="00560D2A">
          <w:rPr>
            <w:rFonts w:ascii="Times New Roman" w:hAnsi="Times New Roman"/>
          </w:rPr>
          <w:t xml:space="preserve">c) </w:t>
        </w:r>
        <w:proofErr w:type="spellStart"/>
        <w:r w:rsidRPr="00560D2A">
          <w:rPr>
            <w:rFonts w:ascii="Times New Roman" w:hAnsi="Times New Roman"/>
          </w:rPr>
          <w:t>iný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spôsob</w:t>
        </w:r>
        <w:proofErr w:type="spellEnd"/>
        <w:r w:rsidRPr="00560D2A">
          <w:rPr>
            <w:rFonts w:ascii="Times New Roman" w:hAnsi="Times New Roman"/>
          </w:rPr>
          <w:t xml:space="preserve"> – </w:t>
        </w:r>
        <w:proofErr w:type="spellStart"/>
        <w:r w:rsidRPr="00560D2A">
          <w:rPr>
            <w:rFonts w:ascii="Times New Roman" w:hAnsi="Times New Roman"/>
          </w:rPr>
          <w:t>uviesť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aký</w:t>
        </w:r>
        <w:proofErr w:type="spellEnd"/>
        <w:r w:rsidRPr="00560D2A">
          <w:rPr>
            <w:rFonts w:ascii="Times New Roman" w:hAnsi="Times New Roman"/>
          </w:rPr>
          <w:t>, (</w:t>
        </w:r>
        <w:proofErr w:type="spellStart"/>
        <w:r w:rsidRPr="00560D2A">
          <w:rPr>
            <w:rFonts w:ascii="Times New Roman" w:hAnsi="Times New Roman"/>
          </w:rPr>
          <w:t>pozn</w:t>
        </w:r>
        <w:proofErr w:type="spellEnd"/>
        <w:r w:rsidRPr="00560D2A">
          <w:rPr>
            <w:rFonts w:ascii="Times New Roman" w:hAnsi="Times New Roman"/>
          </w:rPr>
          <w:t xml:space="preserve">.: </w:t>
        </w:r>
        <w:proofErr w:type="spellStart"/>
        <w:r w:rsidRPr="00560D2A">
          <w:rPr>
            <w:rFonts w:ascii="Times New Roman" w:hAnsi="Times New Roman"/>
          </w:rPr>
          <w:t>Telefonický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prieskum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nie</w:t>
        </w:r>
        <w:proofErr w:type="spellEnd"/>
        <w:r w:rsidRPr="00560D2A">
          <w:rPr>
            <w:rFonts w:ascii="Times New Roman" w:hAnsi="Times New Roman"/>
          </w:rPr>
          <w:t xml:space="preserve"> je </w:t>
        </w:r>
        <w:proofErr w:type="spellStart"/>
        <w:r w:rsidRPr="00560D2A">
          <w:rPr>
            <w:rFonts w:ascii="Times New Roman" w:hAnsi="Times New Roman"/>
          </w:rPr>
          <w:t>akceptovaný</w:t>
        </w:r>
        <w:proofErr w:type="spellEnd"/>
        <w:r w:rsidRPr="00560D2A">
          <w:rPr>
            <w:rFonts w:ascii="Times New Roman" w:hAnsi="Times New Roman"/>
          </w:rPr>
          <w:t>.).</w:t>
        </w:r>
      </w:ins>
    </w:p>
  </w:footnote>
  <w:footnote w:id="3">
    <w:p w14:paraId="4C9B45D4" w14:textId="77777777" w:rsidR="00610CE6" w:rsidRPr="00560D2A" w:rsidRDefault="00610CE6" w:rsidP="00610CE6">
      <w:pPr>
        <w:pStyle w:val="Textpoznmkypodiarou"/>
        <w:jc w:val="both"/>
        <w:rPr>
          <w:ins w:id="212" w:author="Miroslava Dziaková" w:date="2021-06-11T11:17:00Z"/>
          <w:rFonts w:ascii="Times New Roman" w:hAnsi="Times New Roman"/>
        </w:rPr>
      </w:pPr>
      <w:ins w:id="213" w:author="Miroslava Dziaková" w:date="2021-06-11T11:17:00Z">
        <w:r w:rsidRPr="00560D2A">
          <w:rPr>
            <w:rStyle w:val="Odkaznapoznmkupodiarou"/>
            <w:rFonts w:ascii="Times New Roman" w:hAnsi="Times New Roman"/>
          </w:rPr>
          <w:footnoteRef/>
        </w:r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Napr</w:t>
        </w:r>
        <w:proofErr w:type="spellEnd"/>
        <w:r w:rsidRPr="00560D2A">
          <w:rPr>
            <w:rFonts w:ascii="Times New Roman" w:hAnsi="Times New Roman"/>
          </w:rPr>
          <w:t xml:space="preserve">. </w:t>
        </w:r>
        <w:proofErr w:type="spellStart"/>
        <w:r w:rsidRPr="00560D2A">
          <w:rPr>
            <w:rFonts w:ascii="Times New Roman" w:hAnsi="Times New Roman"/>
          </w:rPr>
          <w:t>najnižšia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cena</w:t>
        </w:r>
        <w:proofErr w:type="spellEnd"/>
        <w:r w:rsidRPr="00560D2A">
          <w:rPr>
            <w:rFonts w:ascii="Times New Roman" w:hAnsi="Times New Roman"/>
          </w:rPr>
          <w:t xml:space="preserve">, </w:t>
        </w:r>
        <w:proofErr w:type="spellStart"/>
        <w:r w:rsidRPr="00560D2A">
          <w:rPr>
            <w:rFonts w:ascii="Times New Roman" w:hAnsi="Times New Roman"/>
          </w:rPr>
          <w:t>pričom</w:t>
        </w:r>
        <w:proofErr w:type="spellEnd"/>
        <w:r w:rsidRPr="00560D2A">
          <w:rPr>
            <w:rFonts w:ascii="Times New Roman" w:hAnsi="Times New Roman"/>
          </w:rPr>
          <w:t xml:space="preserve"> je </w:t>
        </w:r>
        <w:proofErr w:type="spellStart"/>
        <w:r w:rsidRPr="00560D2A">
          <w:rPr>
            <w:rFonts w:ascii="Times New Roman" w:hAnsi="Times New Roman"/>
          </w:rPr>
          <w:t>potrebné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uviesť</w:t>
        </w:r>
        <w:proofErr w:type="spellEnd"/>
        <w:r w:rsidRPr="00560D2A">
          <w:rPr>
            <w:rFonts w:ascii="Times New Roman" w:hAnsi="Times New Roman"/>
          </w:rPr>
          <w:t xml:space="preserve">, </w:t>
        </w:r>
        <w:proofErr w:type="spellStart"/>
        <w:r w:rsidRPr="00560D2A">
          <w:rPr>
            <w:rFonts w:ascii="Times New Roman" w:hAnsi="Times New Roman"/>
          </w:rPr>
          <w:t>či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kritériom</w:t>
        </w:r>
        <w:proofErr w:type="spellEnd"/>
        <w:r w:rsidRPr="00560D2A">
          <w:rPr>
            <w:rFonts w:ascii="Times New Roman" w:hAnsi="Times New Roman"/>
          </w:rPr>
          <w:t xml:space="preserve"> je </w:t>
        </w:r>
        <w:proofErr w:type="spellStart"/>
        <w:r w:rsidRPr="00560D2A">
          <w:rPr>
            <w:rFonts w:ascii="Times New Roman" w:hAnsi="Times New Roman"/>
          </w:rPr>
          <w:t>cena</w:t>
        </w:r>
        <w:proofErr w:type="spellEnd"/>
        <w:r w:rsidRPr="00560D2A">
          <w:rPr>
            <w:rFonts w:ascii="Times New Roman" w:hAnsi="Times New Roman"/>
          </w:rPr>
          <w:t xml:space="preserve"> s DPH </w:t>
        </w:r>
        <w:proofErr w:type="spellStart"/>
        <w:r w:rsidRPr="00560D2A">
          <w:rPr>
            <w:rFonts w:ascii="Times New Roman" w:hAnsi="Times New Roman"/>
          </w:rPr>
          <w:t>alebo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cena</w:t>
        </w:r>
        <w:proofErr w:type="spellEnd"/>
        <w:r w:rsidRPr="00560D2A">
          <w:rPr>
            <w:rFonts w:ascii="Times New Roman" w:hAnsi="Times New Roman"/>
          </w:rPr>
          <w:t xml:space="preserve"> bez DPH</w:t>
        </w:r>
        <w:r>
          <w:rPr>
            <w:rFonts w:ascii="Times New Roman" w:hAnsi="Times New Roman"/>
          </w:rPr>
          <w:t>.</w:t>
        </w:r>
      </w:ins>
    </w:p>
  </w:footnote>
  <w:footnote w:id="4">
    <w:p w14:paraId="7BD2BB51" w14:textId="77777777" w:rsidR="00610CE6" w:rsidRPr="00666C08" w:rsidRDefault="00610CE6" w:rsidP="00610CE6">
      <w:pPr>
        <w:pStyle w:val="Textpoznmkypodiarou"/>
        <w:jc w:val="both"/>
        <w:rPr>
          <w:ins w:id="216" w:author="Miroslava Dziaková" w:date="2021-06-11T11:17:00Z"/>
          <w:rFonts w:ascii="Times New Roman" w:hAnsi="Times New Roman"/>
        </w:rPr>
      </w:pPr>
      <w:ins w:id="217" w:author="Miroslava Dziaková" w:date="2021-06-11T11:17:00Z">
        <w:r w:rsidRPr="00560D2A">
          <w:rPr>
            <w:rStyle w:val="Odkaznapoznmkupodiarou"/>
            <w:rFonts w:ascii="Times New Roman" w:hAnsi="Times New Roman"/>
          </w:rPr>
          <w:footnoteRef/>
        </w:r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Vyžadujú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sa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minimálne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>
          <w:rPr>
            <w:rFonts w:ascii="Times New Roman" w:hAnsi="Times New Roman"/>
          </w:rPr>
          <w:t>traja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oslovení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dodávatelia</w:t>
        </w:r>
        <w:proofErr w:type="spellEnd"/>
        <w:r w:rsidRPr="00560D2A">
          <w:rPr>
            <w:rFonts w:ascii="Times New Roman" w:hAnsi="Times New Roman"/>
          </w:rPr>
          <w:t xml:space="preserve"> (</w:t>
        </w:r>
        <w:proofErr w:type="spellStart"/>
        <w:r w:rsidRPr="00560D2A">
          <w:rPr>
            <w:rFonts w:ascii="Times New Roman" w:hAnsi="Times New Roman"/>
          </w:rPr>
          <w:t>pozn</w:t>
        </w:r>
        <w:proofErr w:type="spellEnd"/>
        <w:r w:rsidRPr="00560D2A">
          <w:rPr>
            <w:rFonts w:ascii="Times New Roman" w:hAnsi="Times New Roman"/>
          </w:rPr>
          <w:t xml:space="preserve">.: </w:t>
        </w:r>
        <w:proofErr w:type="spellStart"/>
        <w:r w:rsidRPr="00560D2A">
          <w:rPr>
            <w:rFonts w:ascii="Times New Roman" w:hAnsi="Times New Roman"/>
          </w:rPr>
          <w:t>Uvedené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pravidlo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proofErr w:type="spellStart"/>
        <w:r w:rsidRPr="00560D2A">
          <w:rPr>
            <w:rFonts w:ascii="Times New Roman" w:hAnsi="Times New Roman"/>
          </w:rPr>
          <w:t>platí</w:t>
        </w:r>
        <w:proofErr w:type="spellEnd"/>
        <w:r w:rsidRPr="00560D2A">
          <w:rPr>
            <w:rFonts w:ascii="Times New Roman" w:hAnsi="Times New Roman"/>
          </w:rPr>
          <w:t xml:space="preserve"> </w:t>
        </w:r>
        <w:r>
          <w:rPr>
            <w:rFonts w:ascii="Times New Roman" w:hAnsi="Times New Roman"/>
            <w:lang w:val="sk-SK"/>
          </w:rPr>
          <w:t xml:space="preserve">pre zákazky s nízkou hodnotou, ak prijímateľ nezverejnil výzvu na webovom sídle </w:t>
        </w:r>
        <w:proofErr w:type="gramStart"/>
        <w:r>
          <w:rPr>
            <w:rFonts w:ascii="Times New Roman" w:hAnsi="Times New Roman"/>
            <w:lang w:val="sk-SK"/>
          </w:rPr>
          <w:t>a</w:t>
        </w:r>
        <w:proofErr w:type="gramEnd"/>
        <w:r>
          <w:rPr>
            <w:rFonts w:ascii="Times New Roman" w:hAnsi="Times New Roman"/>
            <w:lang w:val="sk-SK"/>
          </w:rPr>
          <w:t> informáciu o zverejnení nezaslal na zakazkycko@vlada.gov.sk</w:t>
        </w:r>
        <w:r w:rsidRPr="00666C08">
          <w:rPr>
            <w:rFonts w:ascii="Times New Roman" w:hAnsi="Times New Roman"/>
          </w:rPr>
          <w:t>)</w:t>
        </w:r>
      </w:ins>
    </w:p>
  </w:footnote>
  <w:footnote w:id="5">
    <w:p w14:paraId="5E690271" w14:textId="77777777" w:rsidR="00610CE6" w:rsidRPr="00974492" w:rsidRDefault="00610CE6" w:rsidP="00610CE6">
      <w:pPr>
        <w:pStyle w:val="Textpoznmkypodiarou"/>
        <w:ind w:left="142" w:hanging="142"/>
        <w:jc w:val="both"/>
        <w:rPr>
          <w:ins w:id="229" w:author="Miroslava Dziaková" w:date="2021-06-11T11:17:00Z"/>
          <w:rFonts w:ascii="Times New Roman" w:hAnsi="Times New Roman"/>
          <w:lang w:val="sk-SK"/>
        </w:rPr>
      </w:pPr>
      <w:ins w:id="230" w:author="Miroslava Dziaková" w:date="2021-06-11T11:17:00Z">
        <w:r>
          <w:rPr>
            <w:rStyle w:val="Odkaznapoznmkupodiarou"/>
          </w:rPr>
          <w:footnoteRef/>
        </w:r>
        <w:r>
          <w:t xml:space="preserve"> </w:t>
        </w:r>
        <w:r w:rsidRPr="00EB6DFA">
          <w:rPr>
            <w:rFonts w:ascii="Times New Roman" w:hAnsi="Times New Roman"/>
            <w:lang w:val="sk-SK"/>
          </w:rPr>
          <w:t>N</w:t>
        </w:r>
        <w:proofErr w:type="spellStart"/>
        <w:r w:rsidRPr="00381C0A">
          <w:rPr>
            <w:rFonts w:ascii="Times New Roman" w:hAnsi="Times New Roman"/>
          </w:rPr>
          <w:t>apr.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webové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sídlo</w:t>
        </w:r>
        <w:proofErr w:type="spellEnd"/>
        <w:r w:rsidRPr="00381C0A">
          <w:rPr>
            <w:rFonts w:ascii="Times New Roman" w:hAnsi="Times New Roman"/>
          </w:rPr>
          <w:t xml:space="preserve"> www.orsr.sk, </w:t>
        </w:r>
        <w:proofErr w:type="spellStart"/>
        <w:r w:rsidRPr="00381C0A">
          <w:rPr>
            <w:rFonts w:ascii="Times New Roman" w:hAnsi="Times New Roman"/>
          </w:rPr>
          <w:t>portál</w:t>
        </w:r>
        <w:proofErr w:type="spellEnd"/>
        <w:r w:rsidRPr="00381C0A">
          <w:rPr>
            <w:rFonts w:ascii="Times New Roman" w:hAnsi="Times New Roman"/>
          </w:rPr>
          <w:t xml:space="preserve"> oversi.gov.sk </w:t>
        </w:r>
        <w:proofErr w:type="spellStart"/>
        <w:r w:rsidRPr="00381C0A">
          <w:rPr>
            <w:rFonts w:ascii="Times New Roman" w:hAnsi="Times New Roman"/>
          </w:rPr>
          <w:t>alebo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Zoznam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hospodárskych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subjektov</w:t>
        </w:r>
        <w:proofErr w:type="spellEnd"/>
        <w:r w:rsidRPr="00381C0A">
          <w:rPr>
            <w:rFonts w:ascii="Times New Roman" w:hAnsi="Times New Roman"/>
          </w:rPr>
          <w:t xml:space="preserve">, resp. v </w:t>
        </w:r>
        <w:proofErr w:type="spellStart"/>
        <w:r w:rsidRPr="00381C0A">
          <w:rPr>
            <w:rFonts w:ascii="Times New Roman" w:hAnsi="Times New Roman"/>
          </w:rPr>
          <w:t>prípade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zákazu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účasti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webové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sídlo</w:t>
        </w:r>
        <w:proofErr w:type="spellEnd"/>
        <w:r w:rsidRPr="00381C0A">
          <w:rPr>
            <w:rFonts w:ascii="Times New Roman" w:hAnsi="Times New Roman"/>
          </w:rPr>
          <w:t xml:space="preserve"> www.uvo.gov.sk a pre </w:t>
        </w:r>
        <w:proofErr w:type="spellStart"/>
        <w:r w:rsidRPr="00381C0A">
          <w:rPr>
            <w:rFonts w:ascii="Times New Roman" w:hAnsi="Times New Roman"/>
          </w:rPr>
          <w:t>tento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účel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prijímateľ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uchováva</w:t>
        </w:r>
        <w:proofErr w:type="spellEnd"/>
        <w:r w:rsidRPr="00381C0A">
          <w:rPr>
            <w:rFonts w:ascii="Times New Roman" w:hAnsi="Times New Roman"/>
          </w:rPr>
          <w:t xml:space="preserve"> v </w:t>
        </w:r>
        <w:proofErr w:type="spellStart"/>
        <w:r w:rsidRPr="00381C0A">
          <w:rPr>
            <w:rFonts w:ascii="Times New Roman" w:hAnsi="Times New Roman"/>
          </w:rPr>
          <w:t>dokumentácii</w:t>
        </w:r>
        <w:proofErr w:type="spellEnd"/>
        <w:r w:rsidRPr="00381C0A">
          <w:rPr>
            <w:rFonts w:ascii="Times New Roman" w:hAnsi="Times New Roman"/>
          </w:rPr>
          <w:t xml:space="preserve"> k </w:t>
        </w:r>
        <w:proofErr w:type="spellStart"/>
        <w:r w:rsidRPr="00381C0A">
          <w:rPr>
            <w:rFonts w:ascii="Times New Roman" w:hAnsi="Times New Roman"/>
          </w:rPr>
          <w:t>zadávaniu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zákazky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printscreen</w:t>
        </w:r>
        <w:proofErr w:type="spellEnd"/>
        <w:r w:rsidRPr="00381C0A">
          <w:rPr>
            <w:rFonts w:ascii="Times New Roman" w:hAnsi="Times New Roman"/>
          </w:rPr>
          <w:t xml:space="preserve"> z </w:t>
        </w:r>
        <w:proofErr w:type="spellStart"/>
        <w:r w:rsidRPr="00381C0A">
          <w:rPr>
            <w:rFonts w:ascii="Times New Roman" w:hAnsi="Times New Roman"/>
          </w:rPr>
          <w:t>registra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osôb</w:t>
        </w:r>
        <w:proofErr w:type="spellEnd"/>
        <w:r w:rsidRPr="00381C0A">
          <w:rPr>
            <w:rFonts w:ascii="Times New Roman" w:hAnsi="Times New Roman"/>
          </w:rPr>
          <w:t xml:space="preserve"> so </w:t>
        </w:r>
        <w:proofErr w:type="spellStart"/>
        <w:r w:rsidRPr="00381C0A">
          <w:rPr>
            <w:rFonts w:ascii="Times New Roman" w:hAnsi="Times New Roman"/>
          </w:rPr>
          <w:t>zákazom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účasti</w:t>
        </w:r>
        <w:proofErr w:type="spellEnd"/>
        <w:r w:rsidRPr="00974492">
          <w:rPr>
            <w:rFonts w:ascii="Times New Roman" w:hAnsi="Times New Roman"/>
            <w:lang w:val="sk-SK"/>
          </w:rPr>
          <w:t>.</w:t>
        </w:r>
      </w:ins>
    </w:p>
  </w:footnote>
  <w:footnote w:id="6">
    <w:p w14:paraId="7D8F982A" w14:textId="77777777" w:rsidR="00610CE6" w:rsidRPr="008058E6" w:rsidRDefault="00610CE6" w:rsidP="00610CE6">
      <w:pPr>
        <w:pStyle w:val="Textpoznmkypodiarou"/>
        <w:jc w:val="both"/>
        <w:rPr>
          <w:ins w:id="266" w:author="Miroslava Dziaková" w:date="2021-06-11T11:17:00Z"/>
          <w:rFonts w:ascii="Times New Roman" w:hAnsi="Times New Roman"/>
        </w:rPr>
      </w:pPr>
      <w:ins w:id="267" w:author="Miroslava Dziaková" w:date="2021-06-11T11:17:00Z">
        <w:r w:rsidRPr="00381C0A">
          <w:rPr>
            <w:rStyle w:val="Odkaznapoznmkupodiarou"/>
            <w:rFonts w:ascii="Times New Roman" w:hAnsi="Times New Roman"/>
          </w:rPr>
          <w:footnoteRef/>
        </w:r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Vrátane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identifikácie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uchádzačov</w:t>
        </w:r>
        <w:proofErr w:type="spellEnd"/>
        <w:r w:rsidRPr="00381C0A">
          <w:rPr>
            <w:rFonts w:ascii="Times New Roman" w:hAnsi="Times New Roman"/>
          </w:rPr>
          <w:t xml:space="preserve">, </w:t>
        </w:r>
        <w:proofErr w:type="spellStart"/>
        <w:r w:rsidRPr="00381C0A">
          <w:rPr>
            <w:rFonts w:ascii="Times New Roman" w:hAnsi="Times New Roman"/>
          </w:rPr>
          <w:t>ktorí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ponuku</w:t>
        </w:r>
        <w:proofErr w:type="spellEnd"/>
        <w:r w:rsidRPr="00381C0A">
          <w:rPr>
            <w:rFonts w:ascii="Times New Roman" w:hAnsi="Times New Roman"/>
          </w:rPr>
          <w:t xml:space="preserve"> </w:t>
        </w:r>
        <w:proofErr w:type="spellStart"/>
        <w:r w:rsidRPr="00381C0A">
          <w:rPr>
            <w:rFonts w:ascii="Times New Roman" w:hAnsi="Times New Roman"/>
          </w:rPr>
          <w:t>predložili</w:t>
        </w:r>
        <w:proofErr w:type="spellEnd"/>
        <w:r w:rsidRPr="008058E6">
          <w:rPr>
            <w:rFonts w:ascii="Times New Roman" w:hAnsi="Times New Roman"/>
          </w:rPr>
          <w:t>.</w:t>
        </w:r>
      </w:ins>
    </w:p>
  </w:footnote>
  <w:footnote w:id="7">
    <w:p w14:paraId="08CD91C6" w14:textId="77777777" w:rsidR="00610CE6" w:rsidRPr="008058E6" w:rsidRDefault="00610CE6" w:rsidP="00610CE6">
      <w:pPr>
        <w:pStyle w:val="Textpoznmkypodiarou"/>
        <w:jc w:val="both"/>
        <w:rPr>
          <w:ins w:id="275" w:author="Miroslava Dziaková" w:date="2021-06-11T11:17:00Z"/>
          <w:rFonts w:ascii="Times New Roman" w:hAnsi="Times New Roman"/>
        </w:rPr>
      </w:pPr>
      <w:ins w:id="276" w:author="Miroslava Dziaková" w:date="2021-06-11T11:17:00Z">
        <w:r w:rsidRPr="008058E6">
          <w:rPr>
            <w:rStyle w:val="Odkaznapoznmkupodiarou"/>
            <w:rFonts w:ascii="Times New Roman" w:hAnsi="Times New Roman"/>
          </w:rPr>
          <w:footnoteRef/>
        </w:r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napr</w:t>
        </w:r>
        <w:proofErr w:type="spellEnd"/>
        <w:r w:rsidRPr="008058E6">
          <w:rPr>
            <w:rFonts w:ascii="Times New Roman" w:hAnsi="Times New Roman"/>
          </w:rPr>
          <w:t xml:space="preserve">. </w:t>
        </w:r>
        <w:proofErr w:type="spellStart"/>
        <w:r w:rsidRPr="008058E6">
          <w:rPr>
            <w:rFonts w:ascii="Times New Roman" w:hAnsi="Times New Roman"/>
          </w:rPr>
          <w:t>suma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ponuky</w:t>
        </w:r>
        <w:proofErr w:type="spellEnd"/>
        <w:r w:rsidRPr="008058E6">
          <w:rPr>
            <w:rFonts w:ascii="Times New Roman" w:hAnsi="Times New Roman"/>
          </w:rPr>
          <w:t xml:space="preserve"> v EUR s </w:t>
        </w:r>
        <w:proofErr w:type="spellStart"/>
        <w:r w:rsidRPr="008058E6">
          <w:rPr>
            <w:rFonts w:ascii="Times New Roman" w:hAnsi="Times New Roman"/>
          </w:rPr>
          <w:t>uvedením</w:t>
        </w:r>
        <w:proofErr w:type="spellEnd"/>
        <w:r w:rsidRPr="008058E6">
          <w:rPr>
            <w:rFonts w:ascii="Times New Roman" w:hAnsi="Times New Roman"/>
          </w:rPr>
          <w:t xml:space="preserve">, </w:t>
        </w:r>
        <w:proofErr w:type="spellStart"/>
        <w:r w:rsidRPr="008058E6">
          <w:rPr>
            <w:rFonts w:ascii="Times New Roman" w:hAnsi="Times New Roman"/>
          </w:rPr>
          <w:t>či</w:t>
        </w:r>
        <w:proofErr w:type="spellEnd"/>
        <w:r w:rsidRPr="008058E6">
          <w:rPr>
            <w:rFonts w:ascii="Times New Roman" w:hAnsi="Times New Roman"/>
          </w:rPr>
          <w:t xml:space="preserve"> je </w:t>
        </w:r>
        <w:proofErr w:type="spellStart"/>
        <w:r w:rsidRPr="008058E6">
          <w:rPr>
            <w:rFonts w:ascii="Times New Roman" w:hAnsi="Times New Roman"/>
          </w:rPr>
          <w:t>suma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uvádzaná</w:t>
        </w:r>
        <w:proofErr w:type="spellEnd"/>
        <w:r w:rsidRPr="008058E6">
          <w:rPr>
            <w:rFonts w:ascii="Times New Roman" w:hAnsi="Times New Roman"/>
          </w:rPr>
          <w:t xml:space="preserve"> s DPH </w:t>
        </w:r>
        <w:proofErr w:type="spellStart"/>
        <w:r w:rsidRPr="008058E6">
          <w:rPr>
            <w:rFonts w:ascii="Times New Roman" w:hAnsi="Times New Roman"/>
          </w:rPr>
          <w:t>alebo</w:t>
        </w:r>
        <w:proofErr w:type="spellEnd"/>
        <w:r w:rsidRPr="008058E6">
          <w:rPr>
            <w:rFonts w:ascii="Times New Roman" w:hAnsi="Times New Roman"/>
          </w:rPr>
          <w:t xml:space="preserve"> bez DPH.</w:t>
        </w:r>
      </w:ins>
    </w:p>
  </w:footnote>
  <w:footnote w:id="8">
    <w:p w14:paraId="515E1EFD" w14:textId="77777777" w:rsidR="00610CE6" w:rsidRPr="008058E6" w:rsidRDefault="00610CE6" w:rsidP="00610CE6">
      <w:pPr>
        <w:pStyle w:val="Textpoznmkypodiarou"/>
        <w:jc w:val="both"/>
        <w:rPr>
          <w:ins w:id="279" w:author="Miroslava Dziaková" w:date="2021-06-11T11:17:00Z"/>
          <w:rFonts w:ascii="Times New Roman" w:hAnsi="Times New Roman"/>
        </w:rPr>
      </w:pPr>
      <w:ins w:id="280" w:author="Miroslava Dziaková" w:date="2021-06-11T11:17:00Z">
        <w:r w:rsidRPr="008058E6">
          <w:rPr>
            <w:rStyle w:val="Odkaznapoznmkupodiarou"/>
            <w:rFonts w:ascii="Times New Roman" w:hAnsi="Times New Roman"/>
          </w:rPr>
          <w:footnoteRef/>
        </w:r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Prijímateľ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uvedie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podmienky</w:t>
        </w:r>
        <w:proofErr w:type="spellEnd"/>
        <w:r w:rsidRPr="008058E6">
          <w:rPr>
            <w:rFonts w:ascii="Times New Roman" w:hAnsi="Times New Roman"/>
          </w:rPr>
          <w:t xml:space="preserve">, </w:t>
        </w:r>
        <w:proofErr w:type="spellStart"/>
        <w:r w:rsidRPr="008058E6">
          <w:rPr>
            <w:rFonts w:ascii="Times New Roman" w:hAnsi="Times New Roman"/>
          </w:rPr>
          <w:t>ak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boli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stanovené</w:t>
        </w:r>
        <w:proofErr w:type="spellEnd"/>
        <w:r w:rsidRPr="008058E6">
          <w:rPr>
            <w:rFonts w:ascii="Times New Roman" w:hAnsi="Times New Roman"/>
          </w:rPr>
          <w:t xml:space="preserve"> (</w:t>
        </w:r>
        <w:proofErr w:type="spellStart"/>
        <w:r w:rsidRPr="008058E6">
          <w:rPr>
            <w:rFonts w:ascii="Times New Roman" w:hAnsi="Times New Roman"/>
          </w:rPr>
          <w:t>napr</w:t>
        </w:r>
        <w:proofErr w:type="spellEnd"/>
        <w:r w:rsidRPr="008058E6">
          <w:rPr>
            <w:rFonts w:ascii="Times New Roman" w:hAnsi="Times New Roman"/>
          </w:rPr>
          <w:t xml:space="preserve">. </w:t>
        </w:r>
        <w:proofErr w:type="spellStart"/>
        <w:r w:rsidRPr="008058E6">
          <w:rPr>
            <w:rFonts w:ascii="Times New Roman" w:hAnsi="Times New Roman"/>
          </w:rPr>
          <w:t>podmienky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účasti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alebo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iné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predkontraktačné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podmienky</w:t>
        </w:r>
        <w:proofErr w:type="spellEnd"/>
        <w:r w:rsidRPr="008058E6">
          <w:rPr>
            <w:rFonts w:ascii="Times New Roman" w:hAnsi="Times New Roman"/>
          </w:rPr>
          <w:t xml:space="preserve">, </w:t>
        </w:r>
        <w:proofErr w:type="spellStart"/>
        <w:r w:rsidRPr="008058E6">
          <w:rPr>
            <w:rFonts w:ascii="Times New Roman" w:hAnsi="Times New Roman"/>
          </w:rPr>
          <w:t>požiadavky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kladené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na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predmet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zákazky</w:t>
        </w:r>
        <w:proofErr w:type="spellEnd"/>
        <w:r w:rsidRPr="008058E6">
          <w:rPr>
            <w:rFonts w:ascii="Times New Roman" w:hAnsi="Times New Roman"/>
          </w:rPr>
          <w:t xml:space="preserve"> a pod.). </w:t>
        </w:r>
      </w:ins>
    </w:p>
  </w:footnote>
  <w:footnote w:id="9">
    <w:p w14:paraId="22D7A362" w14:textId="77777777" w:rsidR="00610CE6" w:rsidRPr="00560D2A" w:rsidRDefault="00610CE6" w:rsidP="00610CE6">
      <w:pPr>
        <w:pStyle w:val="Textpoznmkypodiarou"/>
        <w:jc w:val="both"/>
        <w:rPr>
          <w:ins w:id="305" w:author="Miroslava Dziaková" w:date="2021-06-11T11:17:00Z"/>
          <w:rFonts w:ascii="Times New Roman" w:hAnsi="Times New Roman"/>
        </w:rPr>
      </w:pPr>
      <w:ins w:id="306" w:author="Miroslava Dziaková" w:date="2021-06-11T11:17:00Z">
        <w:r w:rsidRPr="008058E6">
          <w:rPr>
            <w:rStyle w:val="Odkaznapoznmkupodiarou"/>
            <w:rFonts w:ascii="Times New Roman" w:hAnsi="Times New Roman"/>
          </w:rPr>
          <w:footnoteRef/>
        </w:r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Vyžaduj</w:t>
        </w:r>
        <w:proofErr w:type="spellEnd"/>
        <w:r>
          <w:rPr>
            <w:rFonts w:ascii="Times New Roman" w:hAnsi="Times New Roman"/>
            <w:lang w:val="sk-SK"/>
          </w:rPr>
          <w:t>ú</w:t>
        </w:r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sa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minimálne</w:t>
        </w:r>
        <w:proofErr w:type="spellEnd"/>
        <w:r w:rsidRPr="008058E6">
          <w:rPr>
            <w:rFonts w:ascii="Times New Roman" w:hAnsi="Times New Roman"/>
          </w:rPr>
          <w:t xml:space="preserve"> tri </w:t>
        </w:r>
        <w:proofErr w:type="spellStart"/>
        <w:r w:rsidRPr="008058E6">
          <w:rPr>
            <w:rFonts w:ascii="Times New Roman" w:hAnsi="Times New Roman"/>
          </w:rPr>
          <w:t>identifikované</w:t>
        </w:r>
        <w:proofErr w:type="spellEnd"/>
        <w:r w:rsidRPr="008058E6">
          <w:rPr>
            <w:rFonts w:ascii="Times New Roman" w:hAnsi="Times New Roman"/>
          </w:rPr>
          <w:t xml:space="preserve"> </w:t>
        </w:r>
        <w:proofErr w:type="spellStart"/>
        <w:r w:rsidRPr="008058E6">
          <w:rPr>
            <w:rFonts w:ascii="Times New Roman" w:hAnsi="Times New Roman"/>
          </w:rPr>
          <w:t>zdroje</w:t>
        </w:r>
        <w:proofErr w:type="spellEnd"/>
        <w:r w:rsidRPr="008058E6">
          <w:rPr>
            <w:rFonts w:ascii="Times New Roman" w:hAnsi="Times New Roman"/>
          </w:rPr>
          <w:t>.</w:t>
        </w:r>
      </w:ins>
    </w:p>
  </w:footnote>
  <w:footnote w:id="10">
    <w:p w14:paraId="45A3A76A" w14:textId="77777777" w:rsidR="00610CE6" w:rsidRPr="008478E5" w:rsidRDefault="00610CE6" w:rsidP="00610CE6">
      <w:pPr>
        <w:pStyle w:val="Textpoznmkypodiarou"/>
        <w:jc w:val="both"/>
        <w:rPr>
          <w:ins w:id="341" w:author="Miroslava Dziaková" w:date="2021-06-11T11:17:00Z"/>
          <w:rFonts w:ascii="Times New Roman" w:hAnsi="Times New Roman"/>
        </w:rPr>
      </w:pPr>
      <w:ins w:id="342" w:author="Miroslava Dziaková" w:date="2021-06-11T11:17:00Z">
        <w:r w:rsidRPr="008478E5">
          <w:rPr>
            <w:rStyle w:val="Odkaznapoznmkupodiarou"/>
            <w:rFonts w:ascii="Times New Roman" w:hAnsi="Times New Roman"/>
          </w:rPr>
          <w:footnoteRef/>
        </w:r>
        <w:r w:rsidRPr="008478E5">
          <w:rPr>
            <w:rFonts w:ascii="Times New Roman" w:hAnsi="Times New Roman"/>
          </w:rPr>
          <w:t xml:space="preserve"> </w:t>
        </w:r>
        <w:proofErr w:type="spellStart"/>
        <w:r>
          <w:rPr>
            <w:rFonts w:ascii="Times New Roman" w:hAnsi="Times New Roman"/>
          </w:rPr>
          <w:t>U</w:t>
        </w:r>
        <w:r w:rsidRPr="008478E5">
          <w:rPr>
            <w:rFonts w:ascii="Times New Roman" w:hAnsi="Times New Roman"/>
          </w:rPr>
          <w:t>viesť</w:t>
        </w:r>
        <w:proofErr w:type="spellEnd"/>
        <w:r w:rsidRPr="008478E5">
          <w:rPr>
            <w:rFonts w:ascii="Times New Roman" w:hAnsi="Times New Roman"/>
          </w:rPr>
          <w:t xml:space="preserve"> s DPH </w:t>
        </w:r>
        <w:proofErr w:type="spellStart"/>
        <w:r w:rsidRPr="008478E5">
          <w:rPr>
            <w:rFonts w:ascii="Times New Roman" w:hAnsi="Times New Roman"/>
          </w:rPr>
          <w:t>aj</w:t>
        </w:r>
        <w:proofErr w:type="spellEnd"/>
        <w:r w:rsidRPr="008478E5">
          <w:rPr>
            <w:rFonts w:ascii="Times New Roman" w:hAnsi="Times New Roman"/>
          </w:rPr>
          <w:t xml:space="preserve"> bez DPH</w:t>
        </w:r>
        <w:r w:rsidRPr="00383836">
          <w:rPr>
            <w:rFonts w:ascii="Times New Roman" w:hAnsi="Times New Roman"/>
          </w:rPr>
          <w:t>; v </w:t>
        </w:r>
        <w:proofErr w:type="spellStart"/>
        <w:r w:rsidRPr="00383836">
          <w:rPr>
            <w:rFonts w:ascii="Times New Roman" w:hAnsi="Times New Roman"/>
          </w:rPr>
          <w:t>prípade</w:t>
        </w:r>
        <w:proofErr w:type="spellEnd"/>
        <w:r w:rsidRPr="00383836">
          <w:rPr>
            <w:rFonts w:ascii="Times New Roman" w:hAnsi="Times New Roman"/>
          </w:rPr>
          <w:t xml:space="preserve">, </w:t>
        </w:r>
        <w:proofErr w:type="spellStart"/>
        <w:r w:rsidRPr="00383836">
          <w:rPr>
            <w:rFonts w:ascii="Times New Roman" w:hAnsi="Times New Roman"/>
          </w:rPr>
          <w:t>že</w:t>
        </w:r>
        <w:proofErr w:type="spellEnd"/>
        <w:r w:rsidRPr="00383836">
          <w:rPr>
            <w:rFonts w:ascii="Times New Roman" w:hAnsi="Times New Roman"/>
          </w:rPr>
          <w:t xml:space="preserve"> </w:t>
        </w:r>
        <w:proofErr w:type="spellStart"/>
        <w:r w:rsidRPr="00383836">
          <w:rPr>
            <w:rFonts w:ascii="Times New Roman" w:hAnsi="Times New Roman"/>
          </w:rPr>
          <w:t>dodávateľ</w:t>
        </w:r>
        <w:proofErr w:type="spellEnd"/>
        <w:r w:rsidRPr="00383836">
          <w:rPr>
            <w:rFonts w:ascii="Times New Roman" w:hAnsi="Times New Roman"/>
          </w:rPr>
          <w:t xml:space="preserve"> </w:t>
        </w:r>
        <w:proofErr w:type="spellStart"/>
        <w:r w:rsidRPr="00383836">
          <w:rPr>
            <w:rFonts w:ascii="Times New Roman" w:hAnsi="Times New Roman"/>
          </w:rPr>
          <w:t>nie</w:t>
        </w:r>
        <w:proofErr w:type="spellEnd"/>
        <w:r w:rsidRPr="00383836">
          <w:rPr>
            <w:rFonts w:ascii="Times New Roman" w:hAnsi="Times New Roman"/>
          </w:rPr>
          <w:t xml:space="preserve"> je </w:t>
        </w:r>
        <w:proofErr w:type="spellStart"/>
        <w:r w:rsidRPr="00383836">
          <w:rPr>
            <w:rFonts w:ascii="Times New Roman" w:hAnsi="Times New Roman"/>
          </w:rPr>
          <w:t>platca</w:t>
        </w:r>
        <w:proofErr w:type="spellEnd"/>
        <w:r w:rsidRPr="00383836">
          <w:rPr>
            <w:rFonts w:ascii="Times New Roman" w:hAnsi="Times New Roman"/>
          </w:rPr>
          <w:t xml:space="preserve"> DPH, </w:t>
        </w:r>
        <w:proofErr w:type="spellStart"/>
        <w:r w:rsidRPr="00383836">
          <w:rPr>
            <w:rFonts w:ascii="Times New Roman" w:hAnsi="Times New Roman"/>
          </w:rPr>
          <w:t>uvedie</w:t>
        </w:r>
        <w:proofErr w:type="spellEnd"/>
        <w:r w:rsidRPr="00383836">
          <w:rPr>
            <w:rFonts w:ascii="Times New Roman" w:hAnsi="Times New Roman"/>
          </w:rPr>
          <w:t xml:space="preserve"> </w:t>
        </w:r>
        <w:proofErr w:type="spellStart"/>
        <w:r w:rsidRPr="00383836">
          <w:rPr>
            <w:rFonts w:ascii="Times New Roman" w:hAnsi="Times New Roman"/>
          </w:rPr>
          <w:t>sa</w:t>
        </w:r>
        <w:proofErr w:type="spellEnd"/>
        <w:r w:rsidRPr="00383836">
          <w:rPr>
            <w:rFonts w:ascii="Times New Roman" w:hAnsi="Times New Roman"/>
          </w:rPr>
          <w:t xml:space="preserve"> </w:t>
        </w:r>
        <w:proofErr w:type="spellStart"/>
        <w:r w:rsidRPr="00383836">
          <w:rPr>
            <w:rFonts w:ascii="Times New Roman" w:hAnsi="Times New Roman"/>
          </w:rPr>
          <w:t>konečná</w:t>
        </w:r>
        <w:proofErr w:type="spellEnd"/>
        <w:r w:rsidRPr="00383836">
          <w:rPr>
            <w:rFonts w:ascii="Times New Roman" w:hAnsi="Times New Roman"/>
          </w:rPr>
          <w:t xml:space="preserve"> </w:t>
        </w:r>
        <w:proofErr w:type="spellStart"/>
        <w:r w:rsidRPr="00383836">
          <w:rPr>
            <w:rFonts w:ascii="Times New Roman" w:hAnsi="Times New Roman"/>
          </w:rPr>
          <w:t>cena</w:t>
        </w:r>
        <w:proofErr w:type="spellEnd"/>
        <w:r>
          <w:rPr>
            <w:rFonts w:ascii="Times New Roman" w:hAnsi="Times New Roman"/>
          </w:rPr>
          <w:t>.</w:t>
        </w:r>
      </w:ins>
    </w:p>
  </w:footnote>
  <w:footnote w:id="11">
    <w:p w14:paraId="325A6BEB" w14:textId="77777777" w:rsidR="00610CE6" w:rsidRPr="008478E5" w:rsidRDefault="00610CE6" w:rsidP="00610CE6">
      <w:pPr>
        <w:pStyle w:val="Textpoznmkypodiarou"/>
        <w:jc w:val="both"/>
        <w:rPr>
          <w:ins w:id="345" w:author="Miroslava Dziaková" w:date="2021-06-11T11:17:00Z"/>
          <w:rFonts w:ascii="Times New Roman" w:hAnsi="Times New Roman"/>
        </w:rPr>
      </w:pPr>
      <w:ins w:id="346" w:author="Miroslava Dziaková" w:date="2021-06-11T11:17:00Z">
        <w:r w:rsidRPr="008478E5">
          <w:rPr>
            <w:rStyle w:val="Odkaznapoznmkupodiarou"/>
            <w:rFonts w:ascii="Times New Roman" w:hAnsi="Times New Roman"/>
          </w:rPr>
          <w:footnoteRef/>
        </w:r>
        <w:r w:rsidRPr="008478E5">
          <w:rPr>
            <w:rFonts w:ascii="Times New Roman" w:hAnsi="Times New Roman"/>
          </w:rPr>
          <w:t xml:space="preserve"> </w:t>
        </w:r>
        <w:proofErr w:type="spellStart"/>
        <w:r>
          <w:rPr>
            <w:rFonts w:ascii="Times New Roman" w:hAnsi="Times New Roman"/>
          </w:rPr>
          <w:t>N</w:t>
        </w:r>
        <w:r w:rsidRPr="008478E5">
          <w:rPr>
            <w:rFonts w:ascii="Times New Roman" w:hAnsi="Times New Roman"/>
          </w:rPr>
          <w:t>apr</w:t>
        </w:r>
        <w:proofErr w:type="spellEnd"/>
        <w:r w:rsidRPr="008478E5">
          <w:rPr>
            <w:rFonts w:ascii="Times New Roman" w:hAnsi="Times New Roman"/>
          </w:rPr>
          <w:t xml:space="preserve">. </w:t>
        </w:r>
        <w:proofErr w:type="spellStart"/>
        <w:r w:rsidRPr="008478E5">
          <w:rPr>
            <w:rFonts w:ascii="Times New Roman" w:hAnsi="Times New Roman"/>
          </w:rPr>
          <w:t>zmluva</w:t>
        </w:r>
        <w:proofErr w:type="spellEnd"/>
        <w:r w:rsidRPr="008478E5">
          <w:rPr>
            <w:rFonts w:ascii="Times New Roman" w:hAnsi="Times New Roman"/>
          </w:rPr>
          <w:t xml:space="preserve"> o </w:t>
        </w:r>
        <w:proofErr w:type="spellStart"/>
        <w:r w:rsidRPr="008478E5">
          <w:rPr>
            <w:rFonts w:ascii="Times New Roman" w:hAnsi="Times New Roman"/>
          </w:rPr>
          <w:t>dielo</w:t>
        </w:r>
        <w:proofErr w:type="spellEnd"/>
        <w:r w:rsidRPr="008478E5">
          <w:rPr>
            <w:rFonts w:ascii="Times New Roman" w:hAnsi="Times New Roman"/>
          </w:rPr>
          <w:t xml:space="preserve">, </w:t>
        </w:r>
        <w:proofErr w:type="spellStart"/>
        <w:r w:rsidRPr="008478E5">
          <w:rPr>
            <w:rFonts w:ascii="Times New Roman" w:hAnsi="Times New Roman"/>
          </w:rPr>
          <w:t>zmluva</w:t>
        </w:r>
        <w:proofErr w:type="spellEnd"/>
        <w:r w:rsidRPr="008478E5">
          <w:rPr>
            <w:rFonts w:ascii="Times New Roman" w:hAnsi="Times New Roman"/>
          </w:rPr>
          <w:t xml:space="preserve"> o </w:t>
        </w:r>
        <w:proofErr w:type="spellStart"/>
        <w:r w:rsidRPr="008478E5">
          <w:rPr>
            <w:rFonts w:ascii="Times New Roman" w:hAnsi="Times New Roman"/>
          </w:rPr>
          <w:t>dodávke</w:t>
        </w:r>
        <w:proofErr w:type="spellEnd"/>
        <w:r w:rsidRPr="008478E5">
          <w:rPr>
            <w:rFonts w:ascii="Times New Roman" w:hAnsi="Times New Roman"/>
          </w:rPr>
          <w:t xml:space="preserve"> </w:t>
        </w:r>
        <w:proofErr w:type="spellStart"/>
        <w:r w:rsidRPr="008478E5">
          <w:rPr>
            <w:rFonts w:ascii="Times New Roman" w:hAnsi="Times New Roman"/>
          </w:rPr>
          <w:t>tovaru</w:t>
        </w:r>
        <w:proofErr w:type="spellEnd"/>
        <w:r w:rsidRPr="008478E5">
          <w:rPr>
            <w:rFonts w:ascii="Times New Roman" w:hAnsi="Times New Roman"/>
          </w:rPr>
          <w:t xml:space="preserve">, </w:t>
        </w:r>
        <w:proofErr w:type="spellStart"/>
        <w:r w:rsidRPr="008478E5">
          <w:rPr>
            <w:rFonts w:ascii="Times New Roman" w:hAnsi="Times New Roman"/>
          </w:rPr>
          <w:t>zmluva</w:t>
        </w:r>
        <w:proofErr w:type="spellEnd"/>
        <w:r w:rsidRPr="008478E5">
          <w:rPr>
            <w:rFonts w:ascii="Times New Roman" w:hAnsi="Times New Roman"/>
          </w:rPr>
          <w:t xml:space="preserve"> o </w:t>
        </w:r>
        <w:proofErr w:type="spellStart"/>
        <w:r w:rsidRPr="008478E5">
          <w:rPr>
            <w:rFonts w:ascii="Times New Roman" w:hAnsi="Times New Roman"/>
          </w:rPr>
          <w:t>poskytnutí</w:t>
        </w:r>
        <w:proofErr w:type="spellEnd"/>
        <w:r w:rsidRPr="008478E5">
          <w:rPr>
            <w:rFonts w:ascii="Times New Roman" w:hAnsi="Times New Roman"/>
          </w:rPr>
          <w:t xml:space="preserve"> </w:t>
        </w:r>
        <w:proofErr w:type="spellStart"/>
        <w:r w:rsidRPr="008478E5">
          <w:rPr>
            <w:rFonts w:ascii="Times New Roman" w:hAnsi="Times New Roman"/>
          </w:rPr>
          <w:t>služieb</w:t>
        </w:r>
        <w:proofErr w:type="spellEnd"/>
        <w:r w:rsidRPr="008478E5">
          <w:rPr>
            <w:rFonts w:ascii="Times New Roman" w:hAnsi="Times New Roman"/>
          </w:rPr>
          <w:t xml:space="preserve">, </w:t>
        </w:r>
        <w:proofErr w:type="spellStart"/>
        <w:r w:rsidRPr="008478E5">
          <w:rPr>
            <w:rFonts w:ascii="Times New Roman" w:hAnsi="Times New Roman"/>
          </w:rPr>
          <w:t>objednávka</w:t>
        </w:r>
        <w:proofErr w:type="spellEnd"/>
        <w:r>
          <w:rPr>
            <w:rFonts w:ascii="Times New Roman" w:hAnsi="Times New Roman"/>
          </w:rPr>
          <w:t xml:space="preserve"> a pod.</w:t>
        </w:r>
      </w:ins>
    </w:p>
  </w:footnote>
  <w:footnote w:id="12">
    <w:p w14:paraId="51EAEB1D" w14:textId="77777777" w:rsidR="00610CE6" w:rsidRPr="00E7497B" w:rsidRDefault="00610CE6" w:rsidP="00610CE6">
      <w:pPr>
        <w:pStyle w:val="Textpoznmkypodiarou"/>
        <w:rPr>
          <w:ins w:id="349" w:author="Miroslava Dziaková" w:date="2021-06-11T11:17:00Z"/>
          <w:rFonts w:ascii="Times New Roman" w:hAnsi="Times New Roman"/>
          <w:lang w:val="sk-SK"/>
        </w:rPr>
      </w:pPr>
      <w:ins w:id="350" w:author="Miroslava Dziaková" w:date="2021-06-11T11:17:00Z">
        <w:r w:rsidRPr="00E7497B">
          <w:rPr>
            <w:rStyle w:val="Odkaznapoznmkupodiarou"/>
            <w:rFonts w:ascii="Times New Roman" w:hAnsi="Times New Roman"/>
          </w:rPr>
          <w:footnoteRef/>
        </w:r>
        <w:r w:rsidRPr="00E7497B">
          <w:rPr>
            <w:rFonts w:ascii="Times New Roman" w:hAnsi="Times New Roman"/>
          </w:rPr>
          <w:t xml:space="preserve"> </w:t>
        </w:r>
        <w:r w:rsidRPr="00E7497B">
          <w:rPr>
            <w:rFonts w:ascii="Times New Roman" w:hAnsi="Times New Roman"/>
            <w:lang w:val="sk-SK"/>
          </w:rPr>
          <w:t>Lehota plnenia a miesto realizácie.</w:t>
        </w:r>
      </w:ins>
    </w:p>
  </w:footnote>
  <w:footnote w:id="13">
    <w:p w14:paraId="3C4AA215" w14:textId="77777777" w:rsidR="00610CE6" w:rsidRPr="008478E5" w:rsidRDefault="00610CE6" w:rsidP="00610CE6">
      <w:pPr>
        <w:pStyle w:val="Textpoznmkypodiarou"/>
        <w:jc w:val="both"/>
        <w:rPr>
          <w:ins w:id="357" w:author="Miroslava Dziaková" w:date="2021-06-11T11:17:00Z"/>
          <w:rFonts w:ascii="Times New Roman" w:hAnsi="Times New Roman"/>
        </w:rPr>
      </w:pPr>
      <w:ins w:id="358" w:author="Miroslava Dziaková" w:date="2021-06-11T11:17:00Z">
        <w:r w:rsidRPr="008478E5">
          <w:rPr>
            <w:rStyle w:val="Odkaznapoznmkupodiarou"/>
            <w:rFonts w:ascii="Times New Roman" w:hAnsi="Times New Roman"/>
          </w:rPr>
          <w:footnoteRef/>
        </w:r>
        <w:r w:rsidRPr="008478E5">
          <w:rPr>
            <w:rFonts w:ascii="Times New Roman" w:hAnsi="Times New Roman"/>
          </w:rPr>
          <w:t xml:space="preserve"> </w:t>
        </w:r>
        <w:proofErr w:type="spellStart"/>
        <w:r w:rsidRPr="008478E5">
          <w:rPr>
            <w:rFonts w:ascii="Times New Roman" w:hAnsi="Times New Roman"/>
          </w:rPr>
          <w:t>Uviesť</w:t>
        </w:r>
        <w:proofErr w:type="spellEnd"/>
        <w:r w:rsidRPr="008478E5">
          <w:rPr>
            <w:rFonts w:ascii="Times New Roman" w:hAnsi="Times New Roman"/>
          </w:rPr>
          <w:t xml:space="preserve"> a </w:t>
        </w:r>
        <w:proofErr w:type="spellStart"/>
        <w:r w:rsidRPr="008478E5">
          <w:rPr>
            <w:rFonts w:ascii="Times New Roman" w:hAnsi="Times New Roman"/>
          </w:rPr>
          <w:t>priložiť</w:t>
        </w:r>
        <w:proofErr w:type="spellEnd"/>
        <w:r w:rsidRPr="008478E5">
          <w:rPr>
            <w:rFonts w:ascii="Times New Roman" w:hAnsi="Times New Roman"/>
          </w:rPr>
          <w:t xml:space="preserve"> </w:t>
        </w:r>
        <w:proofErr w:type="spellStart"/>
        <w:r w:rsidRPr="008478E5">
          <w:rPr>
            <w:rFonts w:ascii="Times New Roman" w:hAnsi="Times New Roman"/>
          </w:rPr>
          <w:t>všetky</w:t>
        </w:r>
        <w:proofErr w:type="spellEnd"/>
        <w:r w:rsidRPr="008478E5">
          <w:rPr>
            <w:rFonts w:ascii="Times New Roman" w:hAnsi="Times New Roman"/>
          </w:rPr>
          <w:t xml:space="preserve"> </w:t>
        </w:r>
        <w:proofErr w:type="spellStart"/>
        <w:r w:rsidRPr="008478E5">
          <w:rPr>
            <w:rFonts w:ascii="Times New Roman" w:hAnsi="Times New Roman"/>
          </w:rPr>
          <w:t>prílohy</w:t>
        </w:r>
        <w:proofErr w:type="spellEnd"/>
        <w:r w:rsidRPr="008478E5">
          <w:rPr>
            <w:rFonts w:ascii="Times New Roman" w:hAnsi="Times New Roman"/>
          </w:rPr>
          <w:t>/</w:t>
        </w:r>
        <w:proofErr w:type="spellStart"/>
        <w:r w:rsidRPr="008478E5">
          <w:rPr>
            <w:rFonts w:ascii="Times New Roman" w:hAnsi="Times New Roman"/>
          </w:rPr>
          <w:t>dokumenty</w:t>
        </w:r>
        <w:proofErr w:type="spellEnd"/>
        <w:r w:rsidRPr="008478E5">
          <w:rPr>
            <w:rFonts w:ascii="Times New Roman" w:hAnsi="Times New Roman"/>
          </w:rPr>
          <w:t xml:space="preserve"> </w:t>
        </w:r>
        <w:proofErr w:type="spellStart"/>
        <w:r w:rsidRPr="008478E5">
          <w:rPr>
            <w:rFonts w:ascii="Times New Roman" w:hAnsi="Times New Roman"/>
          </w:rPr>
          <w:t>vzťahujúce</w:t>
        </w:r>
        <w:proofErr w:type="spellEnd"/>
        <w:r w:rsidRPr="008478E5">
          <w:rPr>
            <w:rFonts w:ascii="Times New Roman" w:hAnsi="Times New Roman"/>
          </w:rPr>
          <w:t xml:space="preserve"> k </w:t>
        </w:r>
        <w:proofErr w:type="spellStart"/>
        <w:r w:rsidRPr="008478E5">
          <w:rPr>
            <w:rFonts w:ascii="Times New Roman" w:hAnsi="Times New Roman"/>
          </w:rPr>
          <w:t>zadávaniu</w:t>
        </w:r>
        <w:proofErr w:type="spellEnd"/>
        <w:r w:rsidRPr="008478E5">
          <w:rPr>
            <w:rFonts w:ascii="Times New Roman" w:hAnsi="Times New Roman"/>
          </w:rPr>
          <w:t xml:space="preserve"> </w:t>
        </w:r>
        <w:proofErr w:type="spellStart"/>
        <w:r w:rsidRPr="008478E5">
          <w:rPr>
            <w:rFonts w:ascii="Times New Roman" w:hAnsi="Times New Roman"/>
          </w:rPr>
          <w:t>zákazky</w:t>
        </w:r>
        <w:proofErr w:type="spellEnd"/>
        <w:r w:rsidRPr="008478E5">
          <w:rPr>
            <w:rFonts w:ascii="Times New Roman" w:hAnsi="Times New Roman"/>
          </w:rPr>
          <w:t>/</w:t>
        </w:r>
        <w:proofErr w:type="spellStart"/>
        <w:r w:rsidRPr="008478E5">
          <w:rPr>
            <w:rFonts w:ascii="Times New Roman" w:hAnsi="Times New Roman"/>
          </w:rPr>
          <w:t>vykonania</w:t>
        </w:r>
        <w:proofErr w:type="spellEnd"/>
        <w:r w:rsidRPr="008478E5">
          <w:rPr>
            <w:rFonts w:ascii="Times New Roman" w:hAnsi="Times New Roman"/>
          </w:rPr>
          <w:t xml:space="preserve"> </w:t>
        </w:r>
        <w:proofErr w:type="spellStart"/>
        <w:r w:rsidRPr="008478E5">
          <w:rPr>
            <w:rFonts w:ascii="Times New Roman" w:hAnsi="Times New Roman"/>
          </w:rPr>
          <w:t>prieskumu</w:t>
        </w:r>
        <w:proofErr w:type="spellEnd"/>
        <w:r w:rsidRPr="008478E5">
          <w:rPr>
            <w:rFonts w:ascii="Times New Roman" w:hAnsi="Times New Roman"/>
          </w:rPr>
          <w:t xml:space="preserve"> </w:t>
        </w:r>
        <w:proofErr w:type="spellStart"/>
        <w:r w:rsidRPr="008478E5">
          <w:rPr>
            <w:rFonts w:ascii="Times New Roman" w:hAnsi="Times New Roman"/>
          </w:rPr>
          <w:t>trhu</w:t>
        </w:r>
        <w:proofErr w:type="spellEnd"/>
        <w:r w:rsidRPr="003258DC">
          <w:rPr>
            <w:rFonts w:ascii="Times New Roman" w:hAnsi="Times New Roman"/>
          </w:rPr>
          <w:t xml:space="preserve"> </w:t>
        </w:r>
        <w:proofErr w:type="spellStart"/>
        <w:r w:rsidRPr="003258DC">
          <w:rPr>
            <w:rFonts w:ascii="Times New Roman" w:hAnsi="Times New Roman"/>
          </w:rPr>
          <w:t>medzi</w:t>
        </w:r>
        <w:proofErr w:type="spellEnd"/>
        <w:r w:rsidRPr="003258DC">
          <w:rPr>
            <w:rFonts w:ascii="Times New Roman" w:hAnsi="Times New Roman"/>
          </w:rPr>
          <w:t xml:space="preserve"> </w:t>
        </w:r>
        <w:proofErr w:type="spellStart"/>
        <w:r w:rsidRPr="003258DC">
          <w:rPr>
            <w:rFonts w:ascii="Times New Roman" w:hAnsi="Times New Roman"/>
          </w:rPr>
          <w:t>ktoré</w:t>
        </w:r>
        <w:proofErr w:type="spellEnd"/>
        <w:r w:rsidRPr="003258DC">
          <w:rPr>
            <w:rFonts w:ascii="Times New Roman" w:hAnsi="Times New Roman"/>
          </w:rPr>
          <w:t xml:space="preserve"> </w:t>
        </w:r>
        <w:proofErr w:type="spellStart"/>
        <w:r w:rsidRPr="003258DC">
          <w:rPr>
            <w:rFonts w:ascii="Times New Roman" w:hAnsi="Times New Roman"/>
          </w:rPr>
          <w:t>patrí</w:t>
        </w:r>
        <w:proofErr w:type="spellEnd"/>
        <w:r w:rsidRPr="003258DC">
          <w:rPr>
            <w:rFonts w:ascii="Times New Roman" w:hAnsi="Times New Roman"/>
          </w:rPr>
          <w:t xml:space="preserve"> </w:t>
        </w:r>
        <w:proofErr w:type="spellStart"/>
        <w:r w:rsidRPr="003258DC">
          <w:rPr>
            <w:rFonts w:ascii="Times New Roman" w:hAnsi="Times New Roman"/>
          </w:rPr>
          <w:t>aj</w:t>
        </w:r>
        <w:proofErr w:type="spellEnd"/>
        <w:r w:rsidRPr="003258DC">
          <w:rPr>
            <w:rFonts w:ascii="Times New Roman" w:hAnsi="Times New Roman"/>
          </w:rPr>
          <w:t xml:space="preserve"> </w:t>
        </w:r>
        <w:proofErr w:type="spellStart"/>
        <w:r w:rsidRPr="003258DC">
          <w:rPr>
            <w:rFonts w:ascii="Times New Roman" w:hAnsi="Times New Roman"/>
          </w:rPr>
          <w:t>printscreen</w:t>
        </w:r>
        <w:proofErr w:type="spellEnd"/>
        <w:r w:rsidRPr="003258DC">
          <w:rPr>
            <w:rFonts w:ascii="Times New Roman" w:hAnsi="Times New Roman"/>
          </w:rPr>
          <w:t xml:space="preserve"> z </w:t>
        </w:r>
        <w:proofErr w:type="spellStart"/>
        <w:r w:rsidRPr="003258DC">
          <w:rPr>
            <w:rFonts w:ascii="Times New Roman" w:hAnsi="Times New Roman"/>
          </w:rPr>
          <w:t>registra</w:t>
        </w:r>
        <w:proofErr w:type="spellEnd"/>
        <w:r w:rsidRPr="003258DC">
          <w:rPr>
            <w:rFonts w:ascii="Times New Roman" w:hAnsi="Times New Roman"/>
          </w:rPr>
          <w:t xml:space="preserve"> </w:t>
        </w:r>
        <w:proofErr w:type="spellStart"/>
        <w:r w:rsidRPr="003258DC">
          <w:rPr>
            <w:rFonts w:ascii="Times New Roman" w:hAnsi="Times New Roman"/>
          </w:rPr>
          <w:t>osôb</w:t>
        </w:r>
        <w:proofErr w:type="spellEnd"/>
        <w:r w:rsidRPr="003258DC">
          <w:rPr>
            <w:rFonts w:ascii="Times New Roman" w:hAnsi="Times New Roman"/>
          </w:rPr>
          <w:t xml:space="preserve"> so </w:t>
        </w:r>
        <w:proofErr w:type="spellStart"/>
        <w:r w:rsidRPr="003258DC">
          <w:rPr>
            <w:rFonts w:ascii="Times New Roman" w:hAnsi="Times New Roman"/>
          </w:rPr>
          <w:t>zákazom</w:t>
        </w:r>
        <w:proofErr w:type="spellEnd"/>
        <w:r w:rsidRPr="003258DC">
          <w:rPr>
            <w:rFonts w:ascii="Times New Roman" w:hAnsi="Times New Roman"/>
          </w:rPr>
          <w:t xml:space="preserve"> </w:t>
        </w:r>
        <w:proofErr w:type="spellStart"/>
        <w:r w:rsidRPr="003258DC">
          <w:rPr>
            <w:rFonts w:ascii="Times New Roman" w:hAnsi="Times New Roman"/>
          </w:rPr>
          <w:t>účasti</w:t>
        </w:r>
        <w:proofErr w:type="spellEnd"/>
        <w:r>
          <w:rPr>
            <w:rFonts w:ascii="Times New Roman" w:hAnsi="Times New Roman"/>
            <w:lang w:val="sk-SK"/>
          </w:rPr>
          <w:t xml:space="preserve"> vedený ÚVO</w:t>
        </w:r>
        <w:r>
          <w:rPr>
            <w:rFonts w:ascii="Times New Roman" w:hAnsi="Times New Roman"/>
          </w:rPr>
          <w:t>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4"/>
  </w:num>
  <w:num w:numId="2">
    <w:abstractNumId w:val="83"/>
  </w:num>
  <w:num w:numId="3">
    <w:abstractNumId w:val="27"/>
  </w:num>
  <w:num w:numId="4">
    <w:abstractNumId w:val="123"/>
  </w:num>
  <w:num w:numId="5">
    <w:abstractNumId w:val="43"/>
  </w:num>
  <w:num w:numId="6">
    <w:abstractNumId w:val="120"/>
  </w:num>
  <w:num w:numId="7">
    <w:abstractNumId w:val="84"/>
  </w:num>
  <w:num w:numId="8">
    <w:abstractNumId w:val="154"/>
  </w:num>
  <w:num w:numId="9">
    <w:abstractNumId w:val="100"/>
  </w:num>
  <w:num w:numId="10">
    <w:abstractNumId w:val="22"/>
  </w:num>
  <w:num w:numId="11">
    <w:abstractNumId w:val="35"/>
  </w:num>
  <w:num w:numId="12">
    <w:abstractNumId w:val="92"/>
  </w:num>
  <w:num w:numId="13">
    <w:abstractNumId w:val="1"/>
  </w:num>
  <w:num w:numId="14">
    <w:abstractNumId w:val="19"/>
  </w:num>
  <w:num w:numId="15">
    <w:abstractNumId w:val="0"/>
  </w:num>
  <w:num w:numId="16">
    <w:abstractNumId w:val="127"/>
  </w:num>
  <w:num w:numId="17">
    <w:abstractNumId w:val="135"/>
  </w:num>
  <w:num w:numId="18">
    <w:abstractNumId w:val="53"/>
  </w:num>
  <w:num w:numId="19">
    <w:abstractNumId w:val="40"/>
  </w:num>
  <w:num w:numId="20">
    <w:abstractNumId w:val="139"/>
  </w:num>
  <w:num w:numId="21">
    <w:abstractNumId w:val="2"/>
  </w:num>
  <w:num w:numId="22">
    <w:abstractNumId w:val="89"/>
  </w:num>
  <w:num w:numId="23">
    <w:abstractNumId w:val="39"/>
  </w:num>
  <w:num w:numId="24">
    <w:abstractNumId w:val="119"/>
  </w:num>
  <w:num w:numId="25">
    <w:abstractNumId w:val="141"/>
  </w:num>
  <w:num w:numId="26">
    <w:abstractNumId w:val="65"/>
  </w:num>
  <w:num w:numId="27">
    <w:abstractNumId w:val="142"/>
  </w:num>
  <w:num w:numId="28">
    <w:abstractNumId w:val="111"/>
  </w:num>
  <w:num w:numId="29">
    <w:abstractNumId w:val="79"/>
  </w:num>
  <w:num w:numId="30">
    <w:abstractNumId w:val="114"/>
  </w:num>
  <w:num w:numId="31">
    <w:abstractNumId w:val="33"/>
  </w:num>
  <w:num w:numId="32">
    <w:abstractNumId w:val="118"/>
  </w:num>
  <w:num w:numId="33">
    <w:abstractNumId w:val="104"/>
  </w:num>
  <w:num w:numId="34">
    <w:abstractNumId w:val="146"/>
  </w:num>
  <w:num w:numId="35">
    <w:abstractNumId w:val="131"/>
  </w:num>
  <w:num w:numId="36">
    <w:abstractNumId w:val="147"/>
  </w:num>
  <w:num w:numId="37">
    <w:abstractNumId w:val="151"/>
  </w:num>
  <w:num w:numId="38">
    <w:abstractNumId w:val="75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4"/>
  </w:num>
  <w:num w:numId="44">
    <w:abstractNumId w:val="87"/>
  </w:num>
  <w:num w:numId="45">
    <w:abstractNumId w:val="81"/>
  </w:num>
  <w:num w:numId="46">
    <w:abstractNumId w:val="94"/>
  </w:num>
  <w:num w:numId="47">
    <w:abstractNumId w:val="51"/>
  </w:num>
  <w:num w:numId="48">
    <w:abstractNumId w:val="25"/>
  </w:num>
  <w:num w:numId="49">
    <w:abstractNumId w:val="113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6"/>
  </w:num>
  <w:num w:numId="59">
    <w:abstractNumId w:val="7"/>
  </w:num>
  <w:num w:numId="60">
    <w:abstractNumId w:val="70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2"/>
  </w:num>
  <w:num w:numId="66">
    <w:abstractNumId w:val="52"/>
  </w:num>
  <w:num w:numId="67">
    <w:abstractNumId w:val="103"/>
  </w:num>
  <w:num w:numId="68">
    <w:abstractNumId w:val="46"/>
  </w:num>
  <w:num w:numId="69">
    <w:abstractNumId w:val="125"/>
  </w:num>
  <w:num w:numId="70">
    <w:abstractNumId w:val="64"/>
  </w:num>
  <w:num w:numId="71">
    <w:abstractNumId w:val="45"/>
  </w:num>
  <w:num w:numId="72">
    <w:abstractNumId w:val="86"/>
  </w:num>
  <w:num w:numId="73">
    <w:abstractNumId w:val="60"/>
  </w:num>
  <w:num w:numId="74">
    <w:abstractNumId w:val="14"/>
  </w:num>
  <w:num w:numId="75">
    <w:abstractNumId w:val="28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2"/>
  </w:num>
  <w:num w:numId="81">
    <w:abstractNumId w:val="61"/>
  </w:num>
  <w:num w:numId="82">
    <w:abstractNumId w:val="90"/>
  </w:num>
  <w:num w:numId="83">
    <w:abstractNumId w:val="93"/>
  </w:num>
  <w:num w:numId="84">
    <w:abstractNumId w:val="107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50"/>
  </w:num>
  <w:num w:numId="91">
    <w:abstractNumId w:val="5"/>
  </w:num>
  <w:num w:numId="92">
    <w:abstractNumId w:val="38"/>
  </w:num>
  <w:num w:numId="93">
    <w:abstractNumId w:val="148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9"/>
  </w:num>
  <w:num w:numId="101">
    <w:abstractNumId w:val="129"/>
  </w:num>
  <w:num w:numId="102">
    <w:abstractNumId w:val="17"/>
  </w:num>
  <w:num w:numId="103">
    <w:abstractNumId w:val="136"/>
  </w:num>
  <w:num w:numId="104">
    <w:abstractNumId w:val="12"/>
  </w:num>
  <w:num w:numId="105">
    <w:abstractNumId w:val="76"/>
  </w:num>
  <w:num w:numId="106">
    <w:abstractNumId w:val="137"/>
  </w:num>
  <w:num w:numId="107">
    <w:abstractNumId w:val="95"/>
  </w:num>
  <w:num w:numId="108">
    <w:abstractNumId w:val="10"/>
  </w:num>
  <w:num w:numId="109">
    <w:abstractNumId w:val="11"/>
  </w:num>
  <w:num w:numId="110">
    <w:abstractNumId w:val="58"/>
  </w:num>
  <w:num w:numId="111">
    <w:abstractNumId w:val="102"/>
  </w:num>
  <w:num w:numId="112">
    <w:abstractNumId w:val="16"/>
  </w:num>
  <w:num w:numId="113">
    <w:abstractNumId w:val="115"/>
  </w:num>
  <w:num w:numId="114">
    <w:abstractNumId w:val="77"/>
  </w:num>
  <w:num w:numId="115">
    <w:abstractNumId w:val="116"/>
  </w:num>
  <w:num w:numId="116">
    <w:abstractNumId w:val="134"/>
  </w:num>
  <w:num w:numId="117">
    <w:abstractNumId w:val="55"/>
  </w:num>
  <w:num w:numId="118">
    <w:abstractNumId w:val="149"/>
  </w:num>
  <w:num w:numId="119">
    <w:abstractNumId w:val="145"/>
  </w:num>
  <w:num w:numId="120">
    <w:abstractNumId w:val="105"/>
  </w:num>
  <w:num w:numId="121">
    <w:abstractNumId w:val="15"/>
  </w:num>
  <w:num w:numId="122">
    <w:abstractNumId w:val="23"/>
  </w:num>
  <w:num w:numId="123">
    <w:abstractNumId w:val="71"/>
  </w:num>
  <w:num w:numId="124">
    <w:abstractNumId w:val="97"/>
  </w:num>
  <w:num w:numId="125">
    <w:abstractNumId w:val="59"/>
  </w:num>
  <w:num w:numId="126">
    <w:abstractNumId w:val="117"/>
  </w:num>
  <w:num w:numId="127">
    <w:abstractNumId w:val="57"/>
  </w:num>
  <w:num w:numId="128">
    <w:abstractNumId w:val="96"/>
  </w:num>
  <w:num w:numId="129">
    <w:abstractNumId w:val="132"/>
  </w:num>
  <w:num w:numId="130">
    <w:abstractNumId w:val="24"/>
  </w:num>
  <w:num w:numId="131">
    <w:abstractNumId w:val="48"/>
  </w:num>
  <w:num w:numId="132">
    <w:abstractNumId w:val="152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8"/>
  </w:num>
  <w:num w:numId="138">
    <w:abstractNumId w:val="101"/>
  </w:num>
  <w:num w:numId="139">
    <w:abstractNumId w:val="68"/>
  </w:num>
  <w:num w:numId="140">
    <w:abstractNumId w:val="153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8"/>
  </w:num>
  <w:num w:numId="146">
    <w:abstractNumId w:val="30"/>
  </w:num>
  <w:num w:numId="147">
    <w:abstractNumId w:val="143"/>
  </w:num>
  <w:num w:numId="148">
    <w:abstractNumId w:val="21"/>
  </w:num>
  <w:num w:numId="149">
    <w:abstractNumId w:val="49"/>
  </w:num>
  <w:num w:numId="150">
    <w:abstractNumId w:val="124"/>
  </w:num>
  <w:num w:numId="151">
    <w:abstractNumId w:val="122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 w:numId="157">
    <w:abstractNumId w:val="85"/>
  </w:num>
  <w:num w:numId="158">
    <w:abstractNumId w:val="121"/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roslava Dziaková">
    <w15:presenceInfo w15:providerId="None" w15:userId="Miroslava Dzia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5FB"/>
    <w:rsid w:val="0005573D"/>
    <w:rsid w:val="00055A72"/>
    <w:rsid w:val="00055ABC"/>
    <w:rsid w:val="00055BED"/>
    <w:rsid w:val="0005686F"/>
    <w:rsid w:val="00056BC6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4E5A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76DA5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05E1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82B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425E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CE6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86F"/>
    <w:rsid w:val="007F5CF4"/>
    <w:rsid w:val="00800D00"/>
    <w:rsid w:val="008029C8"/>
    <w:rsid w:val="00803B92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93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5337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3616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2298"/>
    <w:rsid w:val="00983799"/>
    <w:rsid w:val="009839A8"/>
    <w:rsid w:val="00987D74"/>
    <w:rsid w:val="00987EC0"/>
    <w:rsid w:val="00991365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13DE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26AD"/>
    <w:rsid w:val="00A74269"/>
    <w:rsid w:val="00A75674"/>
    <w:rsid w:val="00A81CF2"/>
    <w:rsid w:val="00A834C7"/>
    <w:rsid w:val="00A83F4A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4DDF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828"/>
    <w:rsid w:val="00AD2D55"/>
    <w:rsid w:val="00AD2FB8"/>
    <w:rsid w:val="00AD41A1"/>
    <w:rsid w:val="00AD791D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2E2F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2F3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60EF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0C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rsid w:val="008E299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FC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band1Vert">
      <w:tblPr/>
      <w:tcPr>
        <w:shd w:val="clear" w:color="auto" w:fill="D9FF87" w:themeFill="accent2" w:themeFillTint="66"/>
      </w:tcPr>
    </w:tblStylePr>
    <w:tblStylePr w:type="band1Horz">
      <w:tblPr/>
      <w:tcPr>
        <w:shd w:val="clear" w:color="auto" w:fill="D9FF87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847CCF-F529-462D-B93B-EAC6AB7BA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7FE8F0-6142-4417-A0F9-2319CCF3C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925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Tomáš Kamenský</cp:lastModifiedBy>
  <cp:revision>28</cp:revision>
  <cp:lastPrinted>2006-02-10T13:19:00Z</cp:lastPrinted>
  <dcterms:created xsi:type="dcterms:W3CDTF">2015-06-03T12:51:00Z</dcterms:created>
  <dcterms:modified xsi:type="dcterms:W3CDTF">2021-06-14T10:46:00Z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