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AA217" w14:textId="77777777" w:rsidR="00CC4CC8" w:rsidRPr="00CC4CC8" w:rsidRDefault="00CC4CC8" w:rsidP="00CC4CC8">
      <w:pPr>
        <w:spacing w:after="0"/>
        <w:jc w:val="center"/>
        <w:rPr>
          <w:ins w:id="0" w:author="Tomáš Kamenský" w:date="2021-06-14T10:41:00Z"/>
          <w:rFonts w:ascii="Times New Roman" w:eastAsia="Calibri" w:hAnsi="Times New Roman"/>
          <w:b/>
          <w:sz w:val="32"/>
          <w:szCs w:val="32"/>
          <w:lang w:eastAsia="en-US"/>
        </w:rPr>
      </w:pPr>
      <w:ins w:id="1" w:author="Tomáš Kamenský" w:date="2021-06-14T10:41:00Z">
        <w:r w:rsidRPr="00CC4CC8">
          <w:rPr>
            <w:rFonts w:ascii="Times New Roman" w:eastAsia="Calibri" w:hAnsi="Times New Roman"/>
            <w:b/>
            <w:sz w:val="32"/>
            <w:szCs w:val="32"/>
            <w:lang w:eastAsia="en-US"/>
          </w:rPr>
          <w:t>Test bežnej dostupnosti</w:t>
        </w:r>
      </w:ins>
    </w:p>
    <w:p w14:paraId="6BA90DFE" w14:textId="77777777" w:rsidR="00CC4CC8" w:rsidRPr="00CC4CC8" w:rsidRDefault="00CC4CC8" w:rsidP="00CC4CC8">
      <w:pPr>
        <w:spacing w:after="0"/>
        <w:jc w:val="both"/>
        <w:rPr>
          <w:ins w:id="2" w:author="Tomáš Kamenský" w:date="2021-06-14T10:41:00Z"/>
          <w:rFonts w:ascii="Times New Roman" w:eastAsia="Calibri" w:hAnsi="Times New Roman"/>
          <w:b/>
          <w:sz w:val="24"/>
          <w:szCs w:val="24"/>
          <w:lang w:eastAsia="en-US"/>
        </w:rPr>
      </w:pPr>
    </w:p>
    <w:p w14:paraId="4F8AA79C" w14:textId="77777777" w:rsidR="00CC4CC8" w:rsidRPr="00CC4CC8" w:rsidRDefault="00CC4CC8" w:rsidP="00CC4CC8">
      <w:pPr>
        <w:spacing w:after="0"/>
        <w:jc w:val="both"/>
        <w:rPr>
          <w:ins w:id="3" w:author="Tomáš Kamenský" w:date="2021-06-14T10:41:00Z"/>
          <w:rFonts w:ascii="Times New Roman" w:eastAsia="Calibri" w:hAnsi="Times New Roman"/>
          <w:b/>
          <w:sz w:val="24"/>
          <w:szCs w:val="24"/>
          <w:lang w:eastAsia="en-US"/>
        </w:rPr>
      </w:pPr>
    </w:p>
    <w:p w14:paraId="154CD986" w14:textId="77777777" w:rsidR="00CC4CC8" w:rsidRPr="00CC4CC8" w:rsidRDefault="00CC4CC8" w:rsidP="00CC4CC8">
      <w:pPr>
        <w:spacing w:after="0"/>
        <w:jc w:val="both"/>
        <w:rPr>
          <w:ins w:id="4" w:author="Tomáš Kamenský" w:date="2021-06-14T10:41:00Z"/>
          <w:rFonts w:ascii="Times New Roman" w:eastAsia="Calibri" w:hAnsi="Times New Roman"/>
          <w:b/>
          <w:sz w:val="24"/>
          <w:szCs w:val="24"/>
          <w:lang w:eastAsia="en-US"/>
        </w:rPr>
      </w:pPr>
      <w:ins w:id="5" w:author="Tomáš Kamenský" w:date="2021-06-14T10:41:00Z">
        <w:r w:rsidRPr="00CC4CC8">
          <w:rPr>
            <w:rFonts w:ascii="Times New Roman" w:eastAsia="Calibri" w:hAnsi="Times New Roman"/>
            <w:b/>
            <w:sz w:val="24"/>
            <w:szCs w:val="24"/>
            <w:lang w:eastAsia="en-US"/>
          </w:rPr>
          <w:t>Predmet zákazky: „..............................................“</w:t>
        </w:r>
      </w:ins>
    </w:p>
    <w:p w14:paraId="4041B8F4" w14:textId="77777777" w:rsidR="00CC4CC8" w:rsidRPr="00CC4CC8" w:rsidRDefault="00CC4CC8" w:rsidP="00CC4CC8">
      <w:pPr>
        <w:spacing w:after="0"/>
        <w:jc w:val="both"/>
        <w:rPr>
          <w:ins w:id="6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7" w:author="Tomáš Kamenský" w:date="2021-06-14T10:41:00Z"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ab/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ab/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ab/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ab/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ab/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ab/>
        </w:r>
      </w:ins>
    </w:p>
    <w:p w14:paraId="34614939" w14:textId="77777777" w:rsidR="00CC4CC8" w:rsidRPr="00CC4CC8" w:rsidRDefault="00CC4CC8" w:rsidP="00CC4CC8">
      <w:pPr>
        <w:spacing w:after="0"/>
        <w:rPr>
          <w:ins w:id="8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9" w:author="Tomáš Kamenský" w:date="2021-06-14T10:41:00Z">
        <w:r w:rsidRPr="00CC4CC8">
          <w:rPr>
            <w:rFonts w:ascii="Times New Roman" w:eastAsia="Calibri" w:hAnsi="Times New Roman"/>
            <w:b/>
            <w:sz w:val="24"/>
            <w:szCs w:val="24"/>
            <w:lang w:eastAsia="en-US"/>
          </w:rPr>
          <w:t xml:space="preserve">Druh zákazky </w:t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>(tovary, služby)</w:t>
        </w:r>
        <w:r w:rsidRPr="00CC4CC8">
          <w:rPr>
            <w:rFonts w:ascii="Times New Roman" w:eastAsia="Calibri" w:hAnsi="Times New Roman"/>
            <w:b/>
            <w:sz w:val="24"/>
            <w:szCs w:val="24"/>
            <w:lang w:eastAsia="en-US"/>
          </w:rPr>
          <w:t>:</w:t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 xml:space="preserve"> </w:t>
        </w:r>
      </w:ins>
    </w:p>
    <w:p w14:paraId="1342EEB8" w14:textId="77777777" w:rsidR="00CC4CC8" w:rsidRPr="00CC4CC8" w:rsidRDefault="00CC4CC8" w:rsidP="00CC4CC8">
      <w:pPr>
        <w:spacing w:after="0"/>
        <w:rPr>
          <w:ins w:id="10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09CCC89D" w14:textId="77777777" w:rsidR="00CC4CC8" w:rsidRPr="00CC4CC8" w:rsidRDefault="00CC4CC8" w:rsidP="00CC4CC8">
      <w:pPr>
        <w:spacing w:after="0"/>
        <w:rPr>
          <w:ins w:id="11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12" w:author="Tomáš Kamenský" w:date="2021-06-14T10:41:00Z">
        <w:r w:rsidRPr="00CC4CC8">
          <w:rPr>
            <w:rFonts w:ascii="Times New Roman" w:eastAsia="Calibri" w:hAnsi="Times New Roman"/>
            <w:b/>
            <w:sz w:val="24"/>
            <w:szCs w:val="24"/>
            <w:lang w:eastAsia="en-US"/>
          </w:rPr>
          <w:t xml:space="preserve">Predpokladaná hodnota zákazky v EUR bez DPH: </w:t>
        </w:r>
      </w:ins>
    </w:p>
    <w:p w14:paraId="1038D241" w14:textId="77777777" w:rsidR="00CC4CC8" w:rsidRPr="00CC4CC8" w:rsidRDefault="00CC4CC8" w:rsidP="00CC4CC8">
      <w:pPr>
        <w:spacing w:after="0"/>
        <w:rPr>
          <w:ins w:id="13" w:author="Tomáš Kamenský" w:date="2021-06-14T10:41:00Z"/>
          <w:rFonts w:ascii="Times New Roman" w:eastAsia="Calibri" w:hAnsi="Times New Roman"/>
          <w:b/>
          <w:sz w:val="24"/>
          <w:szCs w:val="24"/>
          <w:lang w:eastAsia="en-US"/>
        </w:rPr>
      </w:pPr>
    </w:p>
    <w:p w14:paraId="6EE6C953" w14:textId="77777777" w:rsidR="00CC4CC8" w:rsidRPr="00CC4CC8" w:rsidRDefault="00CC4CC8" w:rsidP="00CC4CC8">
      <w:pPr>
        <w:spacing w:after="0"/>
        <w:jc w:val="both"/>
        <w:rPr>
          <w:ins w:id="14" w:author="Tomáš Kamenský" w:date="2021-06-14T10:41:00Z"/>
          <w:rFonts w:ascii="Times New Roman" w:eastAsia="Calibri" w:hAnsi="Times New Roman"/>
          <w:b/>
          <w:color w:val="222222"/>
          <w:sz w:val="24"/>
          <w:szCs w:val="24"/>
          <w:lang w:eastAsia="en-US"/>
        </w:rPr>
      </w:pPr>
      <w:ins w:id="15" w:author="Tomáš Kamenský" w:date="2021-06-14T10:41:00Z">
        <w:r w:rsidRPr="00CC4CC8">
          <w:rPr>
            <w:rFonts w:ascii="Times New Roman" w:eastAsia="Calibri" w:hAnsi="Times New Roman"/>
            <w:b/>
            <w:color w:val="222222"/>
            <w:sz w:val="24"/>
            <w:szCs w:val="24"/>
            <w:lang w:eastAsia="en-US"/>
          </w:rPr>
          <w:t>Nižšie uvedené podmienky uvedené v ustanovení § 2 ods. 5 písm. o) zákona č. 343/2015 Z. z. o verejnom obstarávaní a o zmene a doplnení niektorých zákonov v znení neskorších predpisov sú vymedzené kumulatívnym spôsobom a pri „teste bežnej dostupnosti“ musí byť naplnená každá z uvedených podmienok:</w:t>
        </w:r>
      </w:ins>
    </w:p>
    <w:p w14:paraId="26C65A75" w14:textId="77777777" w:rsidR="00CC4CC8" w:rsidRPr="00CC4CC8" w:rsidRDefault="00CC4CC8" w:rsidP="00CC4CC8">
      <w:pPr>
        <w:spacing w:after="0"/>
        <w:jc w:val="both"/>
        <w:rPr>
          <w:ins w:id="16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CC4CC8" w:rsidRPr="00CC4CC8" w14:paraId="36E3B599" w14:textId="77777777" w:rsidTr="00983D96">
        <w:trPr>
          <w:ins w:id="17" w:author="Tomáš Kamenský" w:date="2021-06-14T10:41:00Z"/>
        </w:trPr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22890429" w14:textId="77777777" w:rsidR="00CC4CC8" w:rsidRPr="00CC4CC8" w:rsidRDefault="00CC4CC8" w:rsidP="00CC4CC8">
            <w:pPr>
              <w:spacing w:after="0"/>
              <w:rPr>
                <w:ins w:id="18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19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Tovary alebo služby na trhu</w:t>
              </w:r>
            </w:ins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7D716192" w14:textId="77777777" w:rsidR="00CC4CC8" w:rsidRPr="00CC4CC8" w:rsidRDefault="00CC4CC8" w:rsidP="00CC4CC8">
            <w:pPr>
              <w:spacing w:after="0"/>
              <w:jc w:val="center"/>
              <w:rPr>
                <w:ins w:id="20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21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 xml:space="preserve">Áno 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01B92597" w14:textId="77777777" w:rsidR="00CC4CC8" w:rsidRPr="00CC4CC8" w:rsidRDefault="00CC4CC8" w:rsidP="00CC4CC8">
            <w:pPr>
              <w:spacing w:after="0"/>
              <w:jc w:val="center"/>
              <w:rPr>
                <w:ins w:id="22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23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>Nie</w:t>
              </w:r>
            </w:ins>
          </w:p>
        </w:tc>
      </w:tr>
      <w:tr w:rsidR="00CC4CC8" w:rsidRPr="00CC4CC8" w14:paraId="388B5C98" w14:textId="77777777" w:rsidTr="00983D96">
        <w:trPr>
          <w:ins w:id="24" w:author="Tomáš Kamenský" w:date="2021-06-14T10:41:00Z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A7AB6" w14:textId="77777777" w:rsidR="00CC4CC8" w:rsidRPr="00CC4CC8" w:rsidRDefault="00CC4CC8" w:rsidP="00CC4CC8">
            <w:pPr>
              <w:spacing w:after="0"/>
              <w:rPr>
                <w:ins w:id="25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26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1</w:t>
              </w:r>
            </w:ins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7794" w14:textId="77777777" w:rsidR="00CC4CC8" w:rsidRPr="00CC4CC8" w:rsidRDefault="00CC4CC8" w:rsidP="00CC4CC8">
            <w:pPr>
              <w:spacing w:after="0"/>
              <w:rPr>
                <w:ins w:id="27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28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 xml:space="preserve">nie sú vyrábané, dodávané, uskutočňované alebo poskytované na základe špecifických a pre daný prípad jedinečných požiadaviek  </w:t>
              </w:r>
            </w:ins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2BFA" w14:textId="77777777" w:rsidR="00CC4CC8" w:rsidRPr="00CC4CC8" w:rsidRDefault="00CC4CC8" w:rsidP="00CC4CC8">
            <w:pPr>
              <w:spacing w:after="0"/>
              <w:jc w:val="center"/>
              <w:rPr>
                <w:ins w:id="29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ED0A" w14:textId="77777777" w:rsidR="00CC4CC8" w:rsidRPr="00CC4CC8" w:rsidRDefault="00CC4CC8" w:rsidP="00CC4CC8">
            <w:pPr>
              <w:spacing w:after="0"/>
              <w:jc w:val="center"/>
              <w:rPr>
                <w:ins w:id="30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4CC8" w:rsidRPr="00CC4CC8" w14:paraId="111F7A59" w14:textId="77777777" w:rsidTr="00983D96">
        <w:trPr>
          <w:ins w:id="31" w:author="Tomáš Kamenský" w:date="2021-06-14T10:41:00Z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364" w14:textId="77777777" w:rsidR="00CC4CC8" w:rsidRPr="00CC4CC8" w:rsidRDefault="00CC4CC8" w:rsidP="00CC4CC8">
            <w:pPr>
              <w:spacing w:after="0"/>
              <w:rPr>
                <w:ins w:id="32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33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2</w:t>
              </w:r>
            </w:ins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FACE" w14:textId="77777777" w:rsidR="00CC4CC8" w:rsidRPr="00CC4CC8" w:rsidRDefault="00CC4CC8" w:rsidP="00CC4CC8">
            <w:pPr>
              <w:spacing w:after="0"/>
              <w:rPr>
                <w:ins w:id="34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35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sú ponúkané v podobe, v ktorej sú bez väčších úprav ich vlastností alebo prvkov aj dodané, uskutočnené alebo poskytnuté a zároveň neboli špecifikované jedinečné požiadavky, ktoré by znamenali väčšiu úpravu vlastností predmetu zákazky</w:t>
              </w:r>
            </w:ins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84C2" w14:textId="77777777" w:rsidR="00CC4CC8" w:rsidRPr="00CC4CC8" w:rsidRDefault="00CC4CC8" w:rsidP="00CC4CC8">
            <w:pPr>
              <w:spacing w:after="0"/>
              <w:jc w:val="center"/>
              <w:rPr>
                <w:ins w:id="36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ABD" w14:textId="77777777" w:rsidR="00CC4CC8" w:rsidRPr="00CC4CC8" w:rsidRDefault="00CC4CC8" w:rsidP="00CC4CC8">
            <w:pPr>
              <w:spacing w:after="0"/>
              <w:jc w:val="center"/>
              <w:rPr>
                <w:ins w:id="37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4CC8" w:rsidRPr="00CC4CC8" w14:paraId="2BC493AC" w14:textId="77777777" w:rsidTr="00983D96">
        <w:trPr>
          <w:ins w:id="38" w:author="Tomáš Kamenský" w:date="2021-06-14T10:41:00Z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58F5" w14:textId="77777777" w:rsidR="00CC4CC8" w:rsidRPr="00CC4CC8" w:rsidRDefault="00CC4CC8" w:rsidP="00CC4CC8">
            <w:pPr>
              <w:spacing w:after="0"/>
              <w:rPr>
                <w:ins w:id="39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40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3</w:t>
              </w:r>
            </w:ins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AACA" w14:textId="77777777" w:rsidR="00CC4CC8" w:rsidRPr="00CC4CC8" w:rsidRDefault="00CC4CC8" w:rsidP="00CC4CC8">
            <w:pPr>
              <w:spacing w:after="0"/>
              <w:rPr>
                <w:ins w:id="41" w:author="Tomáš Kamenský" w:date="2021-06-14T10:41:00Z"/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ins w:id="42" w:author="Tomáš Kamenský" w:date="2021-06-14T10:41:00Z">
              <w:r w:rsidRPr="00CC4CC8">
                <w:rPr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sú spravidla v podobe, v akej sú dodávané, uskutočňované alebo poskytované pre verejného obstarávateľa a obstarávateľa, dodávané, uskutočňované alebo poskytované aj pre spotrebiteľov a iné osoby na trhu – t. j. nebolo potrebné ich upraviť (ich vlastnosti, podobu)</w:t>
              </w:r>
            </w:ins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BD8E" w14:textId="77777777" w:rsidR="00CC4CC8" w:rsidRPr="00CC4CC8" w:rsidRDefault="00CC4CC8" w:rsidP="00CC4CC8">
            <w:pPr>
              <w:spacing w:after="0"/>
              <w:jc w:val="center"/>
              <w:rPr>
                <w:ins w:id="43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D6F0" w14:textId="77777777" w:rsidR="00CC4CC8" w:rsidRPr="00CC4CC8" w:rsidRDefault="00CC4CC8" w:rsidP="00CC4CC8">
            <w:pPr>
              <w:spacing w:after="0"/>
              <w:jc w:val="center"/>
              <w:rPr>
                <w:ins w:id="44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2F620933" w14:textId="77777777" w:rsidR="00CC4CC8" w:rsidRPr="00CC4CC8" w:rsidRDefault="00CC4CC8" w:rsidP="00CC4CC8">
      <w:pPr>
        <w:spacing w:after="0"/>
        <w:jc w:val="both"/>
        <w:rPr>
          <w:ins w:id="45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5F07A997" w14:textId="77777777" w:rsidR="00CC4CC8" w:rsidRPr="00CC4CC8" w:rsidRDefault="00CC4CC8" w:rsidP="00CC4CC8">
      <w:pPr>
        <w:spacing w:after="0"/>
        <w:jc w:val="both"/>
        <w:rPr>
          <w:ins w:id="46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47" w:author="Tomáš Kamenský" w:date="2021-06-14T10:41:00Z"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 xml:space="preserve">V prípade, ak sú odpovede na otázky č. 1 – 3 </w:t>
        </w:r>
        <w:r w:rsidRPr="00CC4CC8">
          <w:rPr>
            <w:rFonts w:ascii="Times New Roman" w:eastAsia="Calibri" w:hAnsi="Times New Roman"/>
            <w:b/>
            <w:sz w:val="24"/>
            <w:szCs w:val="24"/>
            <w:lang w:eastAsia="en-US"/>
          </w:rPr>
          <w:t>ÁNO,</w:t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 xml:space="preserve"> je možné uviesť, že predmet zákazky je v danom čase bežne dostupný na trhu.</w:t>
        </w:r>
      </w:ins>
    </w:p>
    <w:p w14:paraId="4401EB4F" w14:textId="77777777" w:rsidR="00CC4CC8" w:rsidRPr="00CC4CC8" w:rsidRDefault="00CC4CC8" w:rsidP="00CC4CC8">
      <w:pPr>
        <w:spacing w:after="0"/>
        <w:rPr>
          <w:ins w:id="48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18AD0D4B" w14:textId="77777777" w:rsidR="00CC4CC8" w:rsidRPr="00CC4CC8" w:rsidRDefault="00CC4CC8" w:rsidP="00CC4CC8">
      <w:pPr>
        <w:spacing w:after="0"/>
        <w:rPr>
          <w:ins w:id="49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41E3B6AF" w14:textId="77777777" w:rsidR="00CC4CC8" w:rsidRPr="00CC4CC8" w:rsidRDefault="00CC4CC8" w:rsidP="00CC4CC8">
      <w:pPr>
        <w:spacing w:after="0"/>
        <w:rPr>
          <w:ins w:id="50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57E43981" w14:textId="77777777" w:rsidR="00CC4CC8" w:rsidRPr="00CC4CC8" w:rsidRDefault="00CC4CC8" w:rsidP="00CC4CC8">
      <w:pPr>
        <w:spacing w:after="0"/>
        <w:rPr>
          <w:ins w:id="51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697EF336" w14:textId="77777777" w:rsidR="00CC4CC8" w:rsidRPr="00CC4CC8" w:rsidRDefault="00CC4CC8" w:rsidP="00CC4CC8">
      <w:pPr>
        <w:spacing w:after="0"/>
        <w:rPr>
          <w:ins w:id="52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4645474B" w14:textId="77777777" w:rsidR="00CC4CC8" w:rsidRPr="00CC4CC8" w:rsidRDefault="00CC4CC8" w:rsidP="00CC4CC8">
      <w:pPr>
        <w:spacing w:after="0"/>
        <w:rPr>
          <w:ins w:id="53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6ACCD891" w14:textId="50CE132D" w:rsidR="00CC4CC8" w:rsidRDefault="00CC4CC8" w:rsidP="00CC4CC8">
      <w:pPr>
        <w:spacing w:after="0"/>
        <w:rPr>
          <w:ins w:id="54" w:author="Tomáš Kamenský" w:date="2021-06-14T10:51:00Z"/>
          <w:rFonts w:ascii="Times New Roman" w:eastAsia="Calibri" w:hAnsi="Times New Roman"/>
          <w:sz w:val="24"/>
          <w:szCs w:val="24"/>
          <w:lang w:eastAsia="en-US"/>
        </w:rPr>
      </w:pPr>
    </w:p>
    <w:p w14:paraId="0CC298E4" w14:textId="77777777" w:rsidR="000F1D0E" w:rsidRPr="00CC4CC8" w:rsidRDefault="000F1D0E" w:rsidP="00CC4CC8">
      <w:pPr>
        <w:spacing w:after="0"/>
        <w:rPr>
          <w:ins w:id="55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4F9D2816" w14:textId="77777777" w:rsidR="00CC4CC8" w:rsidRPr="00CC4CC8" w:rsidRDefault="00CC4CC8" w:rsidP="00CC4CC8">
      <w:pPr>
        <w:spacing w:after="0"/>
        <w:rPr>
          <w:ins w:id="56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5B17C61B" w14:textId="5246B8C5" w:rsidR="00CC4CC8" w:rsidRPr="00CC4CC8" w:rsidRDefault="00CC4CC8" w:rsidP="00CC4CC8">
      <w:pPr>
        <w:shd w:val="clear" w:color="auto" w:fill="FFFFFF"/>
        <w:spacing w:after="0"/>
        <w:jc w:val="both"/>
        <w:rPr>
          <w:ins w:id="57" w:author="Tomáš Kamenský" w:date="2021-06-14T10:41:00Z"/>
          <w:rFonts w:ascii="Times New Roman" w:eastAsia="Calibri" w:hAnsi="Times New Roman"/>
          <w:b/>
          <w:color w:val="222222"/>
          <w:sz w:val="24"/>
          <w:szCs w:val="24"/>
          <w:lang w:eastAsia="en-US"/>
        </w:rPr>
      </w:pPr>
      <w:ins w:id="58" w:author="Tomáš Kamenský" w:date="2021-06-14T10:41:00Z">
        <w:r w:rsidRPr="00CC4CC8">
          <w:rPr>
            <w:rFonts w:ascii="Times New Roman" w:eastAsia="Calibri" w:hAnsi="Times New Roman"/>
            <w:b/>
            <w:color w:val="222222"/>
            <w:sz w:val="24"/>
            <w:szCs w:val="24"/>
            <w:lang w:eastAsia="en-US"/>
          </w:rPr>
          <w:t>Nižšie uvedené podmienky uvedené v ustanovení § 2 ods. 6 a 7 č. 343/2015 Z. z. o verejnom obstarávaní a o zmene a doplnení niektorých zákonov v znení neskorších predpisov stanovujú podporné pravidlo, ktoré by malo uľahčiť správnu kategorizáciu vo vzťahu k bežnej dostupnosti na trhu:</w:t>
        </w:r>
      </w:ins>
    </w:p>
    <w:p w14:paraId="3A17EC26" w14:textId="77777777" w:rsidR="00CC4CC8" w:rsidRPr="00CC4CC8" w:rsidRDefault="00CC4CC8" w:rsidP="00CC4CC8">
      <w:pPr>
        <w:shd w:val="clear" w:color="auto" w:fill="FFFFFF"/>
        <w:spacing w:after="0"/>
        <w:jc w:val="both"/>
        <w:rPr>
          <w:ins w:id="59" w:author="Tomáš Kamenský" w:date="2021-06-14T10:41:00Z"/>
          <w:rFonts w:ascii="Times New Roman" w:eastAsia="Calibri" w:hAnsi="Times New Roman"/>
          <w:b/>
          <w:color w:val="222222"/>
          <w:sz w:val="24"/>
          <w:szCs w:val="24"/>
          <w:lang w:eastAsia="en-US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713"/>
        <w:gridCol w:w="1844"/>
        <w:gridCol w:w="2093"/>
      </w:tblGrid>
      <w:tr w:rsidR="00CC4CC8" w:rsidRPr="00CC4CC8" w14:paraId="7322FCE1" w14:textId="77777777" w:rsidTr="00983D96">
        <w:trPr>
          <w:ins w:id="60" w:author="Tomáš Kamenský" w:date="2021-06-14T10:41:00Z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14:paraId="42CB4EB0" w14:textId="77777777" w:rsidR="00CC4CC8" w:rsidRPr="00CC4CC8" w:rsidRDefault="00CC4CC8" w:rsidP="00CC4CC8">
            <w:pPr>
              <w:spacing w:after="0"/>
              <w:rPr>
                <w:ins w:id="61" w:author="Tomáš Kamenský" w:date="2021-06-14T10:41:00Z"/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ins w:id="62" w:author="Tomáš Kamenský" w:date="2021-06-14T10:41:00Z">
              <w:r w:rsidRPr="00CC4CC8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>Tovary alebo služby na trhu</w:t>
              </w:r>
            </w:ins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14:paraId="0C968A76" w14:textId="77777777" w:rsidR="00CC4CC8" w:rsidRPr="00CC4CC8" w:rsidRDefault="00CC4CC8" w:rsidP="00CC4CC8">
            <w:pPr>
              <w:spacing w:after="0"/>
              <w:jc w:val="center"/>
              <w:rPr>
                <w:ins w:id="63" w:author="Tomáš Kamenský" w:date="2021-06-14T10:41:00Z"/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ins w:id="64" w:author="Tomáš Kamenský" w:date="2021-06-14T10:41:00Z">
              <w:r w:rsidRPr="00CC4CC8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>Áno</w:t>
              </w:r>
            </w:ins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14:paraId="064A8027" w14:textId="77777777" w:rsidR="00CC4CC8" w:rsidRPr="00CC4CC8" w:rsidRDefault="00CC4CC8" w:rsidP="00CC4CC8">
            <w:pPr>
              <w:spacing w:after="0"/>
              <w:jc w:val="center"/>
              <w:rPr>
                <w:ins w:id="65" w:author="Tomáš Kamenský" w:date="2021-06-14T10:41:00Z"/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ins w:id="66" w:author="Tomáš Kamenský" w:date="2021-06-14T10:41:00Z">
              <w:r w:rsidRPr="00CC4CC8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>Nie</w:t>
              </w:r>
            </w:ins>
          </w:p>
        </w:tc>
      </w:tr>
      <w:tr w:rsidR="00CC4CC8" w:rsidRPr="00CC4CC8" w14:paraId="4D1BBC64" w14:textId="77777777" w:rsidTr="00983D96">
        <w:trPr>
          <w:ins w:id="67" w:author="Tomáš Kamenský" w:date="2021-06-14T10:41:00Z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C4418" w14:textId="77777777" w:rsidR="00CC4CC8" w:rsidRPr="00CC4CC8" w:rsidRDefault="00CC4CC8" w:rsidP="00CC4CC8">
            <w:pPr>
              <w:spacing w:after="0"/>
              <w:jc w:val="center"/>
              <w:rPr>
                <w:ins w:id="68" w:author="Tomáš Kamenský" w:date="2021-06-14T10:41:00Z"/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ins w:id="69" w:author="Tomáš Kamenský" w:date="2021-06-14T10:41:00Z">
              <w:r w:rsidRPr="00CC4CC8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>4</w:t>
              </w:r>
            </w:ins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D060A" w14:textId="77777777" w:rsidR="00CC4CC8" w:rsidRPr="00CC4CC8" w:rsidRDefault="00CC4CC8" w:rsidP="00CC4CC8">
            <w:pPr>
              <w:spacing w:after="0"/>
              <w:rPr>
                <w:ins w:id="70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71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>sú určené na uspokojenie bežných prevádzkových potrieb</w:t>
              </w:r>
            </w:ins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85C0" w14:textId="77777777" w:rsidR="00CC4CC8" w:rsidRPr="00CC4CC8" w:rsidRDefault="00CC4CC8" w:rsidP="00CC4CC8">
            <w:pPr>
              <w:spacing w:after="0"/>
              <w:jc w:val="center"/>
              <w:rPr>
                <w:ins w:id="72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E19A" w14:textId="77777777" w:rsidR="00CC4CC8" w:rsidRPr="00CC4CC8" w:rsidRDefault="00CC4CC8" w:rsidP="00CC4CC8">
            <w:pPr>
              <w:spacing w:after="0"/>
              <w:rPr>
                <w:ins w:id="73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C4CC8" w:rsidRPr="00CC4CC8" w14:paraId="24E2181A" w14:textId="77777777" w:rsidTr="00983D96">
        <w:trPr>
          <w:ins w:id="74" w:author="Tomáš Kamenský" w:date="2021-06-14T10:41:00Z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7344D" w14:textId="77777777" w:rsidR="00CC4CC8" w:rsidRPr="00CC4CC8" w:rsidRDefault="00CC4CC8" w:rsidP="00CC4CC8">
            <w:pPr>
              <w:spacing w:after="0"/>
              <w:jc w:val="center"/>
              <w:rPr>
                <w:ins w:id="75" w:author="Tomáš Kamenský" w:date="2021-06-14T10:41:00Z"/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ins w:id="76" w:author="Tomáš Kamenský" w:date="2021-06-14T10:41:00Z">
              <w:r w:rsidRPr="00CC4CC8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en-US"/>
                </w:rPr>
                <w:t>5</w:t>
              </w:r>
            </w:ins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3DFF" w14:textId="77777777" w:rsidR="00CC4CC8" w:rsidRPr="00CC4CC8" w:rsidRDefault="00CC4CC8" w:rsidP="00CC4CC8">
            <w:pPr>
              <w:spacing w:after="0"/>
              <w:jc w:val="both"/>
              <w:rPr>
                <w:ins w:id="77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78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>sú spotrebného charakteru</w:t>
              </w:r>
            </w:ins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392D" w14:textId="77777777" w:rsidR="00CC4CC8" w:rsidRPr="00CC4CC8" w:rsidRDefault="00CC4CC8" w:rsidP="00CC4CC8">
            <w:pPr>
              <w:spacing w:after="0"/>
              <w:jc w:val="center"/>
              <w:rPr>
                <w:ins w:id="79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4F82" w14:textId="77777777" w:rsidR="00CC4CC8" w:rsidRPr="00CC4CC8" w:rsidRDefault="00CC4CC8" w:rsidP="00CC4CC8">
            <w:pPr>
              <w:spacing w:after="0"/>
              <w:jc w:val="both"/>
              <w:rPr>
                <w:ins w:id="80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10C36A2D" w14:textId="77777777" w:rsidR="00CC4CC8" w:rsidRPr="00CC4CC8" w:rsidRDefault="00CC4CC8" w:rsidP="00CC4CC8">
      <w:pPr>
        <w:spacing w:after="0"/>
        <w:jc w:val="both"/>
        <w:rPr>
          <w:ins w:id="81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33CCF3D3" w14:textId="77777777" w:rsidR="00CC4CC8" w:rsidRPr="00CC4CC8" w:rsidRDefault="00CC4CC8" w:rsidP="00CC4CC8">
      <w:pPr>
        <w:spacing w:after="0"/>
        <w:jc w:val="both"/>
        <w:rPr>
          <w:ins w:id="82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83" w:author="Tomáš Kamenský" w:date="2021-06-14T10:41:00Z"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 xml:space="preserve">V prípade, ak sú odpovede na otázky č. 4 – 5 </w:t>
        </w:r>
        <w:r w:rsidRPr="00CC4CC8">
          <w:rPr>
            <w:rFonts w:ascii="Times New Roman" w:eastAsia="Calibri" w:hAnsi="Times New Roman"/>
            <w:b/>
            <w:sz w:val="24"/>
            <w:szCs w:val="24"/>
            <w:lang w:eastAsia="en-US"/>
          </w:rPr>
          <w:t>ÁNO,</w:t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 xml:space="preserve"> je pravdepodobné, že predmet zákazky je v danom čase bežne dostupný na trhu.</w:t>
        </w:r>
      </w:ins>
    </w:p>
    <w:p w14:paraId="58B2B753" w14:textId="77777777" w:rsidR="00CC4CC8" w:rsidRPr="00CC4CC8" w:rsidRDefault="00CC4CC8" w:rsidP="00CC4CC8">
      <w:pPr>
        <w:spacing w:after="0"/>
        <w:rPr>
          <w:ins w:id="84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CC4CC8" w:rsidRPr="00CC4CC8" w14:paraId="2192A359" w14:textId="77777777" w:rsidTr="00983D96">
        <w:trPr>
          <w:trHeight w:val="567"/>
          <w:ins w:id="85" w:author="Tomáš Kamenský" w:date="2021-06-14T10:41:00Z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14:paraId="5B2FC48A" w14:textId="77777777" w:rsidR="00CC4CC8" w:rsidRPr="00CC4CC8" w:rsidRDefault="00CC4CC8" w:rsidP="00CC4CC8">
            <w:pPr>
              <w:spacing w:after="0"/>
              <w:rPr>
                <w:ins w:id="86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87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>Záver</w:t>
              </w:r>
              <w:r w:rsidRPr="00CC4CC8">
                <w:rPr>
                  <w:rFonts w:ascii="Times New Roman" w:eastAsia="Calibri" w:hAnsi="Times New Roman"/>
                  <w:sz w:val="24"/>
                  <w:szCs w:val="24"/>
                  <w:vertAlign w:val="superscript"/>
                  <w:lang w:eastAsia="en-US"/>
                </w:rPr>
                <w:t>*</w:t>
              </w:r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 xml:space="preserve">: </w:t>
              </w:r>
            </w:ins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D6B8" w14:textId="77777777" w:rsidR="00CC4CC8" w:rsidRPr="00CC4CC8" w:rsidRDefault="00CC4CC8" w:rsidP="00CC4CC8">
            <w:pPr>
              <w:spacing w:after="0"/>
              <w:jc w:val="center"/>
              <w:rPr>
                <w:ins w:id="88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89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 xml:space="preserve">Bežne dostupný/á tovar, služba </w:t>
              </w:r>
            </w:ins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42F7" w14:textId="77777777" w:rsidR="00CC4CC8" w:rsidRPr="00CC4CC8" w:rsidRDefault="00CC4CC8" w:rsidP="00CC4CC8">
            <w:pPr>
              <w:spacing w:after="0"/>
              <w:jc w:val="center"/>
              <w:rPr>
                <w:ins w:id="90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91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 xml:space="preserve">Nie bežne dostupný/á tovar, služba </w:t>
              </w:r>
            </w:ins>
          </w:p>
        </w:tc>
      </w:tr>
    </w:tbl>
    <w:p w14:paraId="119147DB" w14:textId="77777777" w:rsidR="00CC4CC8" w:rsidRPr="00CC4CC8" w:rsidRDefault="00CC4CC8" w:rsidP="00CC4CC8">
      <w:pPr>
        <w:spacing w:after="0"/>
        <w:ind w:left="-142"/>
        <w:jc w:val="both"/>
        <w:rPr>
          <w:ins w:id="92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93" w:author="Tomáš Kamenský" w:date="2021-06-14T10:41:00Z">
        <w:r w:rsidRPr="00CC4CC8">
          <w:rPr>
            <w:rFonts w:ascii="Times New Roman" w:eastAsia="Calibri" w:hAnsi="Times New Roman"/>
            <w:sz w:val="24"/>
            <w:szCs w:val="24"/>
            <w:vertAlign w:val="superscript"/>
            <w:lang w:eastAsia="en-US"/>
          </w:rPr>
          <w:t xml:space="preserve">   *  </w:t>
        </w:r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>Nehodiace sa preškrtnite</w:t>
        </w:r>
      </w:ins>
    </w:p>
    <w:p w14:paraId="0D7E4AB8" w14:textId="77777777" w:rsidR="00CC4CC8" w:rsidRPr="00CC4CC8" w:rsidRDefault="00CC4CC8" w:rsidP="00CC4CC8">
      <w:pPr>
        <w:spacing w:after="0"/>
        <w:jc w:val="both"/>
        <w:rPr>
          <w:ins w:id="94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41052420" w14:textId="77777777" w:rsidR="00CC4CC8" w:rsidRPr="00CC4CC8" w:rsidRDefault="00CC4CC8" w:rsidP="00CC4CC8">
      <w:pPr>
        <w:spacing w:after="0"/>
        <w:jc w:val="both"/>
        <w:rPr>
          <w:ins w:id="95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  <w:ins w:id="96" w:author="Tomáš Kamenský" w:date="2021-06-14T10:41:00Z"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>Prijímateľ uvedie konkrétne dôvody, na základe ktorých formuloval svoje odpovede k podmienkam č. 1 až 3 vo vzťahu k danému predmetu zákazky.</w:t>
        </w:r>
      </w:ins>
    </w:p>
    <w:p w14:paraId="7D47AAB3" w14:textId="77777777" w:rsidR="00CC4CC8" w:rsidRPr="00CC4CC8" w:rsidRDefault="00CC4CC8" w:rsidP="00CC4CC8">
      <w:pPr>
        <w:spacing w:after="0"/>
        <w:jc w:val="both"/>
        <w:rPr>
          <w:ins w:id="97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C4CC8" w:rsidRPr="00CC4CC8" w14:paraId="2A62480D" w14:textId="77777777" w:rsidTr="00983D96">
        <w:trPr>
          <w:trHeight w:val="2173"/>
          <w:ins w:id="98" w:author="Tomáš Kamenský" w:date="2021-06-14T10:41:00Z"/>
        </w:trPr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9561" w14:textId="77777777" w:rsidR="00CC4CC8" w:rsidRPr="00CC4CC8" w:rsidRDefault="00CC4CC8" w:rsidP="00CC4CC8">
            <w:pPr>
              <w:spacing w:after="0"/>
              <w:jc w:val="both"/>
              <w:rPr>
                <w:ins w:id="99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ins w:id="100" w:author="Tomáš Kamenský" w:date="2021-06-14T10:41:00Z">
              <w:r w:rsidRPr="00CC4CC8">
                <w:rPr>
                  <w:rFonts w:ascii="Times New Roman" w:eastAsia="Calibri" w:hAnsi="Times New Roman"/>
                  <w:sz w:val="24"/>
                  <w:szCs w:val="24"/>
                  <w:lang w:eastAsia="en-US"/>
                </w:rPr>
                <w:t>Odôvodnenie:</w:t>
              </w:r>
            </w:ins>
          </w:p>
          <w:p w14:paraId="7DAB89EB" w14:textId="77777777" w:rsidR="00CC4CC8" w:rsidRPr="00CC4CC8" w:rsidRDefault="00CC4CC8" w:rsidP="00CC4CC8">
            <w:pPr>
              <w:spacing w:after="0"/>
              <w:jc w:val="both"/>
              <w:rPr>
                <w:ins w:id="101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8D6FADA" w14:textId="77777777" w:rsidR="00CC4CC8" w:rsidRPr="00CC4CC8" w:rsidRDefault="00CC4CC8" w:rsidP="00CC4CC8">
            <w:pPr>
              <w:spacing w:after="0"/>
              <w:jc w:val="both"/>
              <w:rPr>
                <w:ins w:id="102" w:author="Tomáš Kamenský" w:date="2021-06-14T10:41:00Z"/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1772DFCF" w14:textId="77777777" w:rsidR="00CC4CC8" w:rsidRPr="00CC4CC8" w:rsidRDefault="00CC4CC8" w:rsidP="00CC4CC8">
      <w:pPr>
        <w:spacing w:after="0"/>
        <w:rPr>
          <w:ins w:id="103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2D00CDCF" w14:textId="77777777" w:rsidR="00CC4CC8" w:rsidRPr="00CC4CC8" w:rsidRDefault="00CC4CC8" w:rsidP="00CC4CC8">
      <w:pPr>
        <w:spacing w:after="0"/>
        <w:rPr>
          <w:ins w:id="104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</w:pPr>
    </w:p>
    <w:p w14:paraId="12E44E3A" w14:textId="2F9EC24B" w:rsidR="00CC4CC8" w:rsidRPr="00CC4CC8" w:rsidRDefault="00CC4CC8" w:rsidP="00CC4CC8">
      <w:pPr>
        <w:rPr>
          <w:ins w:id="105" w:author="Tomáš Kamenský" w:date="2021-06-14T10:41:00Z"/>
          <w:rFonts w:ascii="Times New Roman" w:eastAsia="Calibri" w:hAnsi="Times New Roman"/>
          <w:sz w:val="24"/>
          <w:szCs w:val="24"/>
          <w:lang w:eastAsia="en-US"/>
        </w:rPr>
        <w:sectPr w:rsidR="00CC4CC8" w:rsidRPr="00CC4CC8" w:rsidSect="00CC4CC8">
          <w:headerReference w:type="default" r:id="rId9"/>
          <w:headerReference w:type="first" r:id="rId10"/>
          <w:footerReference w:type="first" r:id="rId11"/>
          <w:pgSz w:w="11900" w:h="16840"/>
          <w:pgMar w:top="140" w:right="1127" w:bottom="284" w:left="1418" w:header="708" w:footer="708" w:gutter="0"/>
          <w:cols w:space="708"/>
          <w:titlePg/>
          <w:docGrid w:linePitch="299"/>
        </w:sectPr>
      </w:pPr>
      <w:ins w:id="118" w:author="Tomáš Kamenský" w:date="2021-06-14T10:41:00Z">
        <w:r w:rsidRPr="00CC4CC8">
          <w:rPr>
            <w:rFonts w:ascii="Times New Roman" w:eastAsia="Calibri" w:hAnsi="Times New Roman"/>
            <w:sz w:val="24"/>
            <w:szCs w:val="24"/>
            <w:lang w:eastAsia="en-US"/>
          </w:rPr>
          <w:t>Test bežnej dostupnosti vykonal (meno a priezvisko, dátu</w:t>
        </w:r>
      </w:ins>
      <w:ins w:id="119" w:author="Tomáš Kamenský" w:date="2021-06-14T10:57:00Z">
        <w:r w:rsidR="000F1D0E">
          <w:rPr>
            <w:rFonts w:ascii="Times New Roman" w:eastAsia="Calibri" w:hAnsi="Times New Roman"/>
            <w:sz w:val="24"/>
            <w:szCs w:val="24"/>
            <w:lang w:eastAsia="en-US"/>
          </w:rPr>
          <w:t>m)</w:t>
        </w:r>
      </w:ins>
    </w:p>
    <w:p w14:paraId="1030DFDE" w14:textId="737778D6" w:rsidR="008D446E" w:rsidRPr="00CB6EEC" w:rsidDel="00CC4CC8" w:rsidRDefault="00CB6EEC" w:rsidP="000F1D0E">
      <w:pPr>
        <w:spacing w:after="0"/>
        <w:jc w:val="center"/>
        <w:rPr>
          <w:del w:id="120" w:author="Tomáš Kamenský" w:date="2021-06-14T10:40:00Z"/>
          <w:rFonts w:ascii="Arial" w:hAnsi="Arial" w:cs="Arial"/>
          <w:b/>
        </w:rPr>
      </w:pPr>
      <w:del w:id="121" w:author="Tomáš Kamenský" w:date="2021-06-14T10:40:00Z">
        <w:r w:rsidRPr="00CB6EEC" w:rsidDel="00CC4CC8">
          <w:rPr>
            <w:rFonts w:ascii="Arial" w:hAnsi="Arial" w:cs="Arial"/>
            <w:b/>
          </w:rPr>
          <w:lastRenderedPageBreak/>
          <w:delText>Test bežnej dostupnosti</w:delText>
        </w:r>
      </w:del>
    </w:p>
    <w:p w14:paraId="1030DFDF" w14:textId="0DD51319" w:rsidR="001E2138" w:rsidDel="00CC4CC8" w:rsidRDefault="001E2138" w:rsidP="001E2138">
      <w:pPr>
        <w:spacing w:after="0"/>
        <w:jc w:val="both"/>
        <w:rPr>
          <w:del w:id="122" w:author="Tomáš Kamenský" w:date="2021-06-14T10:40:00Z"/>
          <w:rFonts w:ascii="Arial" w:hAnsi="Arial" w:cs="Arial"/>
          <w:sz w:val="19"/>
          <w:szCs w:val="19"/>
        </w:rPr>
      </w:pPr>
      <w:del w:id="123" w:author="Tomáš Kamenský" w:date="2021-06-14T10:40:00Z">
        <w:r w:rsidRPr="008D446E" w:rsidDel="00CC4CC8">
          <w:rPr>
            <w:rFonts w:ascii="Arial" w:hAnsi="Arial" w:cs="Arial"/>
            <w:sz w:val="19"/>
            <w:szCs w:val="19"/>
          </w:rPr>
          <w:tab/>
        </w:r>
        <w:r w:rsidRPr="008D446E" w:rsidDel="00CC4CC8">
          <w:rPr>
            <w:rFonts w:ascii="Arial" w:hAnsi="Arial" w:cs="Arial"/>
            <w:sz w:val="19"/>
            <w:szCs w:val="19"/>
          </w:rPr>
          <w:tab/>
        </w:r>
        <w:r w:rsidRPr="008D446E" w:rsidDel="00CC4CC8">
          <w:rPr>
            <w:rFonts w:ascii="Arial" w:hAnsi="Arial" w:cs="Arial"/>
            <w:sz w:val="19"/>
            <w:szCs w:val="19"/>
          </w:rPr>
          <w:tab/>
        </w:r>
        <w:r w:rsidRPr="008D446E" w:rsidDel="00CC4CC8">
          <w:rPr>
            <w:rFonts w:ascii="Arial" w:hAnsi="Arial" w:cs="Arial"/>
            <w:sz w:val="19"/>
            <w:szCs w:val="19"/>
          </w:rPr>
          <w:tab/>
        </w:r>
        <w:r w:rsidRPr="008D446E" w:rsidDel="00CC4CC8">
          <w:rPr>
            <w:rFonts w:ascii="Arial" w:hAnsi="Arial" w:cs="Arial"/>
            <w:sz w:val="19"/>
            <w:szCs w:val="19"/>
          </w:rPr>
          <w:tab/>
        </w:r>
        <w:r w:rsidRPr="008D446E" w:rsidDel="00CC4CC8">
          <w:rPr>
            <w:rFonts w:ascii="Arial" w:hAnsi="Arial" w:cs="Arial"/>
            <w:sz w:val="19"/>
            <w:szCs w:val="19"/>
          </w:rPr>
          <w:tab/>
        </w:r>
      </w:del>
    </w:p>
    <w:p w14:paraId="1030DFE0" w14:textId="424A57E9" w:rsidR="00CB6EEC" w:rsidRPr="008D446E" w:rsidDel="00CC4CC8" w:rsidRDefault="00CB6EEC" w:rsidP="001E2138">
      <w:pPr>
        <w:spacing w:after="0"/>
        <w:jc w:val="both"/>
        <w:rPr>
          <w:del w:id="124" w:author="Tomáš Kamenský" w:date="2021-06-14T10:40:00Z"/>
          <w:rFonts w:ascii="Arial" w:hAnsi="Arial" w:cs="Arial"/>
          <w:sz w:val="19"/>
          <w:szCs w:val="19"/>
        </w:rPr>
      </w:pPr>
    </w:p>
    <w:p w14:paraId="1030DFE1" w14:textId="755F53C1" w:rsidR="001E2138" w:rsidRPr="008D446E" w:rsidDel="00CC4CC8" w:rsidRDefault="001E2138" w:rsidP="001E2138">
      <w:pPr>
        <w:spacing w:after="0"/>
        <w:rPr>
          <w:del w:id="125" w:author="Tomáš Kamenský" w:date="2021-06-14T10:40:00Z"/>
          <w:rFonts w:ascii="Arial" w:hAnsi="Arial" w:cs="Arial"/>
          <w:sz w:val="19"/>
          <w:szCs w:val="19"/>
        </w:rPr>
      </w:pPr>
      <w:del w:id="126" w:author="Tomáš Kamenský" w:date="2021-06-14T10:40:00Z">
        <w:r w:rsidRPr="008D446E" w:rsidDel="00CC4CC8">
          <w:rPr>
            <w:rFonts w:ascii="Arial" w:hAnsi="Arial" w:cs="Arial"/>
            <w:b/>
            <w:sz w:val="19"/>
            <w:szCs w:val="19"/>
          </w:rPr>
          <w:delText>Druh zákazky</w:delText>
        </w:r>
        <w:r w:rsidR="00B71DCF" w:rsidDel="00CC4CC8">
          <w:rPr>
            <w:rFonts w:ascii="Arial" w:hAnsi="Arial" w:cs="Arial"/>
            <w:b/>
            <w:sz w:val="19"/>
            <w:szCs w:val="19"/>
          </w:rPr>
          <w:delText xml:space="preserve"> </w:delText>
        </w:r>
        <w:r w:rsidR="001214B1" w:rsidDel="00CC4CC8">
          <w:rPr>
            <w:rFonts w:ascii="Arial" w:hAnsi="Arial" w:cs="Arial"/>
            <w:b/>
            <w:sz w:val="19"/>
            <w:szCs w:val="19"/>
          </w:rPr>
          <w:delText>(tovar, služby, práce)</w:delText>
        </w:r>
        <w:r w:rsidRPr="008D446E" w:rsidDel="00CC4CC8">
          <w:rPr>
            <w:rFonts w:ascii="Arial" w:hAnsi="Arial" w:cs="Arial"/>
            <w:b/>
            <w:sz w:val="19"/>
            <w:szCs w:val="19"/>
          </w:rPr>
          <w:delText>:</w:delText>
        </w:r>
        <w:r w:rsidRPr="008D446E" w:rsidDel="00CC4CC8">
          <w:rPr>
            <w:rFonts w:ascii="Arial" w:hAnsi="Arial" w:cs="Arial"/>
            <w:sz w:val="19"/>
            <w:szCs w:val="19"/>
          </w:rPr>
          <w:delText>...........................................................................................</w:delText>
        </w:r>
      </w:del>
    </w:p>
    <w:p w14:paraId="1030DFE2" w14:textId="651D1496" w:rsidR="001E2138" w:rsidDel="00CC4CC8" w:rsidRDefault="001E2138" w:rsidP="001E2138">
      <w:pPr>
        <w:spacing w:after="0"/>
        <w:rPr>
          <w:del w:id="127" w:author="Tomáš Kamenský" w:date="2021-06-14T10:40:00Z"/>
          <w:rFonts w:ascii="Arial" w:hAnsi="Arial" w:cs="Arial"/>
          <w:sz w:val="19"/>
          <w:szCs w:val="19"/>
        </w:rPr>
      </w:pPr>
    </w:p>
    <w:p w14:paraId="1030DFE3" w14:textId="27ABB9E7" w:rsidR="008D446E" w:rsidRPr="008D446E" w:rsidDel="00CC4CC8" w:rsidRDefault="008D446E" w:rsidP="001E2138">
      <w:pPr>
        <w:spacing w:after="0"/>
        <w:rPr>
          <w:del w:id="128" w:author="Tomáš Kamenský" w:date="2021-06-14T10:40:00Z"/>
          <w:rFonts w:ascii="Arial" w:hAnsi="Arial" w:cs="Arial"/>
          <w:sz w:val="19"/>
          <w:szCs w:val="19"/>
        </w:rPr>
      </w:pPr>
    </w:p>
    <w:p w14:paraId="1030DFE4" w14:textId="7B24F819" w:rsidR="001E2138" w:rsidRPr="008D446E" w:rsidDel="00CC4CC8" w:rsidRDefault="001E2138" w:rsidP="001E2138">
      <w:pPr>
        <w:spacing w:after="0"/>
        <w:rPr>
          <w:del w:id="129" w:author="Tomáš Kamenský" w:date="2021-06-14T10:40:00Z"/>
          <w:rFonts w:ascii="Arial" w:hAnsi="Arial" w:cs="Arial"/>
          <w:sz w:val="19"/>
          <w:szCs w:val="19"/>
        </w:rPr>
      </w:pPr>
      <w:del w:id="130" w:author="Tomáš Kamenský" w:date="2021-06-14T10:40:00Z">
        <w:r w:rsidRPr="008D446E" w:rsidDel="00CC4CC8">
          <w:rPr>
            <w:rFonts w:ascii="Arial" w:hAnsi="Arial" w:cs="Arial"/>
            <w:b/>
            <w:sz w:val="19"/>
            <w:szCs w:val="19"/>
          </w:rPr>
          <w:delText xml:space="preserve">Predpokladaná hodnota zákazky: </w:delText>
        </w:r>
        <w:r w:rsidRPr="008D446E" w:rsidDel="00CC4CC8">
          <w:rPr>
            <w:rFonts w:ascii="Arial" w:hAnsi="Arial" w:cs="Arial"/>
            <w:sz w:val="19"/>
            <w:szCs w:val="19"/>
          </w:rPr>
          <w:delText>...........................................................................................</w:delText>
        </w:r>
      </w:del>
    </w:p>
    <w:p w14:paraId="1030DFE5" w14:textId="544EDB7B" w:rsidR="001E2138" w:rsidDel="00CC4CC8" w:rsidRDefault="001E2138" w:rsidP="001E2138">
      <w:pPr>
        <w:spacing w:after="0"/>
        <w:rPr>
          <w:del w:id="131" w:author="Tomáš Kamenský" w:date="2021-06-14T10:40:00Z"/>
          <w:rFonts w:ascii="Arial" w:hAnsi="Arial" w:cs="Arial"/>
          <w:b/>
          <w:sz w:val="19"/>
          <w:szCs w:val="19"/>
        </w:rPr>
      </w:pPr>
    </w:p>
    <w:p w14:paraId="1030DFE6" w14:textId="7046D605" w:rsidR="008D446E" w:rsidRPr="008D446E" w:rsidDel="00CC4CC8" w:rsidRDefault="008D446E" w:rsidP="001E2138">
      <w:pPr>
        <w:spacing w:after="0"/>
        <w:rPr>
          <w:del w:id="132" w:author="Tomáš Kamenský" w:date="2021-06-14T10:40:00Z"/>
          <w:rFonts w:ascii="Arial" w:hAnsi="Arial" w:cs="Arial"/>
          <w:b/>
          <w:sz w:val="19"/>
          <w:szCs w:val="19"/>
        </w:rPr>
      </w:pPr>
    </w:p>
    <w:p w14:paraId="1030DFE7" w14:textId="06EEEC0E" w:rsidR="001E2138" w:rsidRPr="008D446E" w:rsidDel="00CC4CC8" w:rsidRDefault="001E2138" w:rsidP="001E2138">
      <w:pPr>
        <w:spacing w:after="0"/>
        <w:jc w:val="both"/>
        <w:rPr>
          <w:del w:id="133" w:author="Tomáš Kamenský" w:date="2021-06-14T10:40:00Z"/>
          <w:rFonts w:ascii="Arial" w:hAnsi="Arial" w:cs="Arial"/>
          <w:b/>
          <w:color w:val="222222"/>
          <w:sz w:val="19"/>
          <w:szCs w:val="19"/>
        </w:rPr>
      </w:pPr>
      <w:del w:id="134" w:author="Tomáš Kamenský" w:date="2021-06-14T10:40:00Z"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Nižšie uvedené podmienky uvedené v ustanovení § </w:delText>
        </w:r>
        <w:r w:rsidR="008A178C" w:rsidDel="00CC4CC8">
          <w:rPr>
            <w:rFonts w:ascii="Arial" w:hAnsi="Arial" w:cs="Arial"/>
            <w:b/>
            <w:color w:val="222222"/>
            <w:sz w:val="19"/>
            <w:szCs w:val="19"/>
          </w:rPr>
          <w:delText>2</w:delText>
        </w:r>
        <w:r w:rsidR="008A178C"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 </w:delText>
        </w:r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ods. </w:delText>
        </w:r>
        <w:r w:rsidR="008A178C" w:rsidDel="00CC4CC8">
          <w:rPr>
            <w:rFonts w:ascii="Arial" w:hAnsi="Arial" w:cs="Arial"/>
            <w:b/>
            <w:color w:val="222222"/>
            <w:sz w:val="19"/>
            <w:szCs w:val="19"/>
          </w:rPr>
          <w:delText>5 písm. o)</w:delText>
        </w:r>
        <w:r w:rsidR="008A178C"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 </w:delText>
        </w:r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>ZVO sú vymedzené kumulatívnym spôsobom a pri „teste bežnej dostupnosti“ musí byť naplnená každá z uvedených podmienok:</w:delText>
        </w:r>
      </w:del>
    </w:p>
    <w:p w14:paraId="1030DFE8" w14:textId="16E28172" w:rsidR="001E2138" w:rsidDel="00CC4CC8" w:rsidRDefault="001E2138" w:rsidP="001E2138">
      <w:pPr>
        <w:spacing w:after="0"/>
        <w:jc w:val="both"/>
        <w:rPr>
          <w:del w:id="135" w:author="Tomáš Kamenský" w:date="2021-06-14T10:40:00Z"/>
          <w:rFonts w:ascii="Arial" w:hAnsi="Arial" w:cs="Arial"/>
          <w:sz w:val="19"/>
          <w:szCs w:val="19"/>
        </w:rPr>
      </w:pPr>
    </w:p>
    <w:p w14:paraId="1030DFE9" w14:textId="0A8CBA46" w:rsidR="008D446E" w:rsidRPr="008D446E" w:rsidDel="00CC4CC8" w:rsidRDefault="008D446E" w:rsidP="001E2138">
      <w:pPr>
        <w:spacing w:after="0"/>
        <w:jc w:val="both"/>
        <w:rPr>
          <w:del w:id="136" w:author="Tomáš Kamenský" w:date="2021-06-14T10:40:00Z"/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:rsidDel="00CC4CC8" w14:paraId="1030DFED" w14:textId="5558A002" w:rsidTr="00155F0B">
        <w:trPr>
          <w:del w:id="137" w:author="Tomáš Kamenský" w:date="2021-06-14T10:40:00Z"/>
        </w:trPr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A" w14:textId="58A8A326" w:rsidR="00155F0B" w:rsidRPr="00EE72E2" w:rsidDel="00CC4CC8" w:rsidRDefault="00155F0B" w:rsidP="00560266">
            <w:pPr>
              <w:spacing w:after="0"/>
              <w:rPr>
                <w:del w:id="138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39" w:author="Tomáš Kamenský" w:date="2021-06-14T10:40:00Z">
              <w:r w:rsidRPr="00EE72E2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Tovary, stavebné práce alebo služby na trhu</w:delText>
              </w:r>
            </w:del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B" w14:textId="6D4B4E34" w:rsidR="00155F0B" w:rsidRPr="00EE72E2" w:rsidDel="00CC4CC8" w:rsidRDefault="00155F0B" w:rsidP="00560266">
            <w:pPr>
              <w:spacing w:after="0"/>
              <w:jc w:val="center"/>
              <w:rPr>
                <w:del w:id="140" w:author="Tomáš Kamenský" w:date="2021-06-14T10:40:00Z"/>
                <w:rFonts w:ascii="Arial" w:hAnsi="Arial" w:cs="Arial"/>
                <w:b/>
                <w:sz w:val="19"/>
                <w:szCs w:val="19"/>
              </w:rPr>
            </w:pPr>
            <w:del w:id="141" w:author="Tomáš Kamenský" w:date="2021-06-14T10:40:00Z">
              <w:r w:rsidRPr="00EE72E2" w:rsidDel="00CC4CC8">
                <w:rPr>
                  <w:rFonts w:ascii="Arial" w:hAnsi="Arial" w:cs="Arial"/>
                  <w:b/>
                  <w:sz w:val="19"/>
                  <w:szCs w:val="19"/>
                </w:rPr>
                <w:delText xml:space="preserve">Áno </w:delText>
              </w:r>
            </w:del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1030DFEC" w14:textId="1FD8A5AD" w:rsidR="00155F0B" w:rsidRPr="00EE72E2" w:rsidDel="00CC4CC8" w:rsidRDefault="00155F0B" w:rsidP="00560266">
            <w:pPr>
              <w:spacing w:after="0"/>
              <w:jc w:val="center"/>
              <w:rPr>
                <w:del w:id="142" w:author="Tomáš Kamenský" w:date="2021-06-14T10:40:00Z"/>
                <w:rFonts w:ascii="Arial" w:hAnsi="Arial" w:cs="Arial"/>
                <w:b/>
                <w:sz w:val="19"/>
                <w:szCs w:val="19"/>
              </w:rPr>
            </w:pPr>
            <w:del w:id="143" w:author="Tomáš Kamenský" w:date="2021-06-14T10:40:00Z">
              <w:r w:rsidRPr="00EE72E2" w:rsidDel="00CC4CC8">
                <w:rPr>
                  <w:rFonts w:ascii="Arial" w:hAnsi="Arial" w:cs="Arial"/>
                  <w:b/>
                  <w:sz w:val="19"/>
                  <w:szCs w:val="19"/>
                </w:rPr>
                <w:delText>Nie</w:delText>
              </w:r>
            </w:del>
          </w:p>
        </w:tc>
      </w:tr>
      <w:tr w:rsidR="00155F0B" w:rsidRPr="008D446E" w:rsidDel="00CC4CC8" w14:paraId="1030DFF2" w14:textId="1B8D1B25" w:rsidTr="00155F0B">
        <w:trPr>
          <w:del w:id="144" w:author="Tomáš Kamenský" w:date="2021-06-14T10:40:00Z"/>
        </w:trPr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1030DFEE" w14:textId="357F009D" w:rsidR="00155F0B" w:rsidRPr="00EE72E2" w:rsidDel="00CC4CC8" w:rsidRDefault="00155F0B" w:rsidP="00560266">
            <w:pPr>
              <w:spacing w:after="0"/>
              <w:rPr>
                <w:del w:id="145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46" w:author="Tomáš Kamenský" w:date="2021-06-14T10:40:00Z">
              <w:r w:rsidRPr="00EE72E2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1</w:delText>
              </w:r>
            </w:del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1030DFEF" w14:textId="1F203CC9" w:rsidR="00155F0B" w:rsidRPr="008D446E" w:rsidDel="00CC4CC8" w:rsidRDefault="00155F0B" w:rsidP="00560266">
            <w:pPr>
              <w:spacing w:after="0"/>
              <w:rPr>
                <w:del w:id="147" w:author="Tomáš Kamenský" w:date="2021-06-14T10:40:00Z"/>
                <w:rFonts w:ascii="Arial" w:hAnsi="Arial" w:cs="Arial"/>
                <w:bCs/>
                <w:sz w:val="19"/>
                <w:szCs w:val="19"/>
              </w:rPr>
            </w:pPr>
            <w:del w:id="148" w:author="Tomáš Kamenský" w:date="2021-06-14T10:40:00Z">
              <w:r w:rsidRPr="008D446E" w:rsidDel="00CC4CC8">
                <w:rPr>
                  <w:rFonts w:ascii="Arial" w:hAnsi="Arial" w:cs="Arial"/>
                  <w:bCs/>
                  <w:sz w:val="19"/>
                  <w:szCs w:val="19"/>
                </w:rPr>
                <w:delText xml:space="preserve">nie sú vyrábané, poskytované alebo uskutočňované na základe špecifických a pre daný prípad jedinečných požiadaviek  </w:delText>
              </w:r>
            </w:del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1030DFF0" w14:textId="32C8AC82" w:rsidR="00155F0B" w:rsidRPr="008D446E" w:rsidDel="00CC4CC8" w:rsidRDefault="00155F0B" w:rsidP="00560266">
            <w:pPr>
              <w:spacing w:after="0"/>
              <w:jc w:val="center"/>
              <w:rPr>
                <w:del w:id="149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1030DFF1" w14:textId="578EC7A0" w:rsidR="00155F0B" w:rsidRPr="008D446E" w:rsidDel="00CC4CC8" w:rsidRDefault="00155F0B" w:rsidP="00560266">
            <w:pPr>
              <w:spacing w:after="0"/>
              <w:jc w:val="center"/>
              <w:rPr>
                <w:del w:id="150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Del="00CC4CC8" w14:paraId="1030DFF7" w14:textId="3F727D97" w:rsidTr="00155F0B">
        <w:trPr>
          <w:del w:id="151" w:author="Tomáš Kamenský" w:date="2021-06-14T10:40:00Z"/>
        </w:trPr>
        <w:tc>
          <w:tcPr>
            <w:tcW w:w="479" w:type="dxa"/>
            <w:vAlign w:val="center"/>
          </w:tcPr>
          <w:p w14:paraId="1030DFF3" w14:textId="1CC01F63" w:rsidR="00155F0B" w:rsidRPr="00EE72E2" w:rsidDel="00CC4CC8" w:rsidRDefault="00155F0B" w:rsidP="00560266">
            <w:pPr>
              <w:spacing w:after="0"/>
              <w:rPr>
                <w:del w:id="152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53" w:author="Tomáš Kamenský" w:date="2021-06-14T10:40:00Z">
              <w:r w:rsidRPr="00EE72E2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2</w:delText>
              </w:r>
            </w:del>
          </w:p>
        </w:tc>
        <w:tc>
          <w:tcPr>
            <w:tcW w:w="4295" w:type="dxa"/>
          </w:tcPr>
          <w:p w14:paraId="1030DFF4" w14:textId="16550F89" w:rsidR="00155F0B" w:rsidRPr="008D446E" w:rsidDel="00CC4CC8" w:rsidRDefault="00155F0B" w:rsidP="00560266">
            <w:pPr>
              <w:spacing w:after="0"/>
              <w:rPr>
                <w:del w:id="154" w:author="Tomáš Kamenský" w:date="2021-06-14T10:40:00Z"/>
                <w:rFonts w:ascii="Arial" w:hAnsi="Arial" w:cs="Arial"/>
                <w:bCs/>
                <w:sz w:val="19"/>
                <w:szCs w:val="19"/>
              </w:rPr>
            </w:pPr>
            <w:del w:id="155" w:author="Tomáš Kamenský" w:date="2021-06-14T10:40:00Z">
              <w:r w:rsidRPr="008D446E" w:rsidDel="00CC4CC8">
                <w:rPr>
                  <w:rFonts w:ascii="Arial" w:hAnsi="Arial" w:cs="Arial"/>
                  <w:bCs/>
                  <w:sz w:val="19"/>
                  <w:szCs w:val="19"/>
                </w:rPr>
                <w:delText xml:space="preserve">sú ponúkané v podobe, v ktorej sú bez väčších úprav ich vlastností alebo prvkov aj dodané, poskytnuté alebo uskutočnené – t. j. neboli špecifikované jedinečné požiadavky </w:delText>
              </w:r>
            </w:del>
          </w:p>
        </w:tc>
        <w:tc>
          <w:tcPr>
            <w:tcW w:w="819" w:type="dxa"/>
          </w:tcPr>
          <w:p w14:paraId="1030DFF5" w14:textId="5841AF71" w:rsidR="00155F0B" w:rsidRPr="008D446E" w:rsidDel="00CC4CC8" w:rsidRDefault="00155F0B" w:rsidP="00560266">
            <w:pPr>
              <w:spacing w:after="0"/>
              <w:jc w:val="center"/>
              <w:rPr>
                <w:del w:id="156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6" w14:textId="6AF4767D" w:rsidR="00155F0B" w:rsidRPr="008D446E" w:rsidDel="00CC4CC8" w:rsidRDefault="00155F0B" w:rsidP="00560266">
            <w:pPr>
              <w:spacing w:after="0"/>
              <w:jc w:val="center"/>
              <w:rPr>
                <w:del w:id="157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Del="00CC4CC8" w14:paraId="1030DFFC" w14:textId="24A6CCB3" w:rsidTr="00155F0B">
        <w:trPr>
          <w:del w:id="158" w:author="Tomáš Kamenský" w:date="2021-06-14T10:40:00Z"/>
        </w:trPr>
        <w:tc>
          <w:tcPr>
            <w:tcW w:w="479" w:type="dxa"/>
            <w:vAlign w:val="center"/>
          </w:tcPr>
          <w:p w14:paraId="1030DFF8" w14:textId="547F3EE8" w:rsidR="00155F0B" w:rsidRPr="00EE72E2" w:rsidDel="00CC4CC8" w:rsidRDefault="00155F0B" w:rsidP="00560266">
            <w:pPr>
              <w:spacing w:after="0"/>
              <w:rPr>
                <w:del w:id="159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60" w:author="Tomáš Kamenský" w:date="2021-06-14T10:40:00Z">
              <w:r w:rsidRPr="00EE72E2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3</w:delText>
              </w:r>
            </w:del>
          </w:p>
        </w:tc>
        <w:tc>
          <w:tcPr>
            <w:tcW w:w="4295" w:type="dxa"/>
          </w:tcPr>
          <w:p w14:paraId="1030DFF9" w14:textId="4A348FB6" w:rsidR="00155F0B" w:rsidRPr="008D446E" w:rsidDel="00CC4CC8" w:rsidRDefault="00155F0B" w:rsidP="00560266">
            <w:pPr>
              <w:spacing w:after="0"/>
              <w:rPr>
                <w:del w:id="161" w:author="Tomáš Kamenský" w:date="2021-06-14T10:40:00Z"/>
                <w:rFonts w:ascii="Arial" w:hAnsi="Arial" w:cs="Arial"/>
                <w:bCs/>
                <w:sz w:val="19"/>
                <w:szCs w:val="19"/>
              </w:rPr>
            </w:pPr>
            <w:del w:id="162" w:author="Tomáš Kamenský" w:date="2021-06-14T10:40:00Z">
              <w:r w:rsidRPr="008D446E" w:rsidDel="00CC4CC8">
                <w:rPr>
                  <w:rFonts w:ascii="Arial" w:hAnsi="Arial" w:cs="Arial"/>
                  <w:bCs/>
                  <w:sz w:val="19"/>
                  <w:szCs w:val="19"/>
                </w:rPr>
                <w:delTex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delText>
              </w:r>
            </w:del>
          </w:p>
        </w:tc>
        <w:tc>
          <w:tcPr>
            <w:tcW w:w="819" w:type="dxa"/>
          </w:tcPr>
          <w:p w14:paraId="1030DFFA" w14:textId="5D7A21B7" w:rsidR="00155F0B" w:rsidRPr="008D446E" w:rsidDel="00CC4CC8" w:rsidRDefault="00155F0B" w:rsidP="00560266">
            <w:pPr>
              <w:spacing w:after="0"/>
              <w:jc w:val="center"/>
              <w:rPr>
                <w:del w:id="163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1030DFFB" w14:textId="316C5933" w:rsidR="00155F0B" w:rsidRPr="008D446E" w:rsidDel="00CC4CC8" w:rsidRDefault="00155F0B" w:rsidP="00560266">
            <w:pPr>
              <w:spacing w:after="0"/>
              <w:jc w:val="center"/>
              <w:rPr>
                <w:del w:id="164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</w:tr>
    </w:tbl>
    <w:p w14:paraId="1030DFFD" w14:textId="2E07BA55" w:rsidR="008D446E" w:rsidRPr="008D446E" w:rsidDel="00CC4CC8" w:rsidRDefault="008D446E" w:rsidP="001E2138">
      <w:pPr>
        <w:spacing w:after="0"/>
        <w:jc w:val="both"/>
        <w:rPr>
          <w:del w:id="165" w:author="Tomáš Kamenský" w:date="2021-06-14T10:40:00Z"/>
          <w:rFonts w:ascii="Arial" w:hAnsi="Arial" w:cs="Arial"/>
          <w:sz w:val="19"/>
          <w:szCs w:val="19"/>
        </w:rPr>
      </w:pPr>
    </w:p>
    <w:p w14:paraId="1030DFFE" w14:textId="27BFA892" w:rsidR="001E2138" w:rsidRPr="008D446E" w:rsidDel="00CC4CC8" w:rsidRDefault="001E2138" w:rsidP="001E2138">
      <w:pPr>
        <w:spacing w:after="0"/>
        <w:jc w:val="both"/>
        <w:rPr>
          <w:del w:id="166" w:author="Tomáš Kamenský" w:date="2021-06-14T10:40:00Z"/>
          <w:rFonts w:ascii="Arial" w:hAnsi="Arial" w:cs="Arial"/>
          <w:sz w:val="19"/>
          <w:szCs w:val="19"/>
        </w:rPr>
      </w:pPr>
      <w:del w:id="167" w:author="Tomáš Kamenský" w:date="2021-06-14T10:40:00Z">
        <w:r w:rsidRPr="008D446E" w:rsidDel="00CC4CC8">
          <w:rPr>
            <w:rFonts w:ascii="Arial" w:hAnsi="Arial" w:cs="Arial"/>
            <w:sz w:val="19"/>
            <w:szCs w:val="19"/>
          </w:rPr>
          <w:delText xml:space="preserve">V prípade, ak sú odpovede na otázky č. 1 – 3 </w:delText>
        </w:r>
        <w:r w:rsidRPr="008D446E" w:rsidDel="00CC4CC8">
          <w:rPr>
            <w:rFonts w:ascii="Arial" w:hAnsi="Arial" w:cs="Arial"/>
            <w:b/>
            <w:sz w:val="19"/>
            <w:szCs w:val="19"/>
          </w:rPr>
          <w:delText>ÁNO,</w:delText>
        </w:r>
        <w:r w:rsidRPr="008D446E" w:rsidDel="00CC4CC8">
          <w:rPr>
            <w:rFonts w:ascii="Arial" w:hAnsi="Arial" w:cs="Arial"/>
            <w:sz w:val="19"/>
            <w:szCs w:val="19"/>
          </w:rPr>
          <w:delText xml:space="preserve"> je možné uviesť, že predmet zákazky je v danom čase bežne dostupný na trhu.</w:delText>
        </w:r>
      </w:del>
    </w:p>
    <w:p w14:paraId="1030DFFF" w14:textId="7EB2B829" w:rsidR="008D446E" w:rsidRPr="008D446E" w:rsidDel="00CC4CC8" w:rsidRDefault="008D446E" w:rsidP="001E2138">
      <w:pPr>
        <w:spacing w:after="0"/>
        <w:rPr>
          <w:del w:id="168" w:author="Tomáš Kamenský" w:date="2021-06-14T10:40:00Z"/>
          <w:rFonts w:ascii="Arial" w:hAnsi="Arial" w:cs="Arial"/>
          <w:sz w:val="19"/>
          <w:szCs w:val="19"/>
        </w:rPr>
      </w:pPr>
    </w:p>
    <w:p w14:paraId="1030E000" w14:textId="68429AD2" w:rsidR="001E2138" w:rsidRPr="008D446E" w:rsidDel="00CC4CC8" w:rsidRDefault="001E2138" w:rsidP="001E2138">
      <w:pPr>
        <w:shd w:val="clear" w:color="auto" w:fill="FFFFFF"/>
        <w:spacing w:after="0"/>
        <w:jc w:val="both"/>
        <w:rPr>
          <w:del w:id="169" w:author="Tomáš Kamenský" w:date="2021-06-14T10:40:00Z"/>
          <w:rFonts w:ascii="Arial" w:hAnsi="Arial" w:cs="Arial"/>
          <w:b/>
          <w:color w:val="222222"/>
          <w:sz w:val="19"/>
          <w:szCs w:val="19"/>
        </w:rPr>
      </w:pPr>
      <w:del w:id="170" w:author="Tomáš Kamenský" w:date="2021-06-14T10:40:00Z"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Nižšie uvedené podmienky uvedené v ustanovení § </w:delText>
        </w:r>
        <w:r w:rsidR="008A178C" w:rsidDel="00CC4CC8">
          <w:rPr>
            <w:rFonts w:ascii="Arial" w:hAnsi="Arial" w:cs="Arial"/>
            <w:b/>
            <w:color w:val="222222"/>
            <w:sz w:val="19"/>
            <w:szCs w:val="19"/>
          </w:rPr>
          <w:delText>2</w:delText>
        </w:r>
        <w:r w:rsidR="008A178C"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 </w:delText>
        </w:r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ods. </w:delText>
        </w:r>
        <w:r w:rsidR="008A178C" w:rsidDel="00CC4CC8">
          <w:rPr>
            <w:rFonts w:ascii="Arial" w:hAnsi="Arial" w:cs="Arial"/>
            <w:b/>
            <w:color w:val="222222"/>
            <w:sz w:val="19"/>
            <w:szCs w:val="19"/>
          </w:rPr>
          <w:delText>6</w:delText>
        </w:r>
        <w:r w:rsidR="008A178C"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 </w:delText>
        </w:r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a </w:delText>
        </w:r>
        <w:r w:rsidR="008A178C" w:rsidDel="00CC4CC8">
          <w:rPr>
            <w:rFonts w:ascii="Arial" w:hAnsi="Arial" w:cs="Arial"/>
            <w:b/>
            <w:color w:val="222222"/>
            <w:sz w:val="19"/>
            <w:szCs w:val="19"/>
          </w:rPr>
          <w:delText>7</w:delText>
        </w:r>
        <w:r w:rsidR="008A178C"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 xml:space="preserve"> </w:delText>
        </w:r>
        <w:r w:rsidRPr="008D446E" w:rsidDel="00CC4CC8">
          <w:rPr>
            <w:rFonts w:ascii="Arial" w:hAnsi="Arial" w:cs="Arial"/>
            <w:b/>
            <w:color w:val="222222"/>
            <w:sz w:val="19"/>
            <w:szCs w:val="19"/>
          </w:rPr>
          <w:delText>stanovujú podporné pravidlo, ktoré by malo uľahčiť správnu kategorizáciu vo vzťahu k bežnej dostupnosti na trhu:</w:delText>
        </w:r>
      </w:del>
    </w:p>
    <w:p w14:paraId="1030E001" w14:textId="5E3A591B" w:rsidR="001E2138" w:rsidRPr="008D446E" w:rsidDel="00CC4CC8" w:rsidRDefault="001E2138" w:rsidP="001E2138">
      <w:pPr>
        <w:shd w:val="clear" w:color="auto" w:fill="FFFFFF"/>
        <w:spacing w:after="0"/>
        <w:jc w:val="both"/>
        <w:rPr>
          <w:del w:id="171" w:author="Tomáš Kamenský" w:date="2021-06-14T10:40:00Z"/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:rsidDel="00CC4CC8" w14:paraId="1030E005" w14:textId="53A29A02" w:rsidTr="00560266">
        <w:trPr>
          <w:del w:id="172" w:author="Tomáš Kamenský" w:date="2021-06-14T10:40:00Z"/>
        </w:trPr>
        <w:tc>
          <w:tcPr>
            <w:tcW w:w="5137" w:type="dxa"/>
            <w:gridSpan w:val="2"/>
            <w:shd w:val="clear" w:color="auto" w:fill="8EAADB"/>
          </w:tcPr>
          <w:p w14:paraId="1030E002" w14:textId="01351119" w:rsidR="001E2138" w:rsidRPr="008D446E" w:rsidDel="00CC4CC8" w:rsidRDefault="001E2138" w:rsidP="00560266">
            <w:pPr>
              <w:spacing w:after="0"/>
              <w:rPr>
                <w:del w:id="173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74" w:author="Tomáš Kamenský" w:date="2021-06-14T10:40:00Z">
              <w:r w:rsidRPr="008D446E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Tovary, stavebné práce alebo služby na trhu</w:delText>
              </w:r>
            </w:del>
          </w:p>
        </w:tc>
        <w:tc>
          <w:tcPr>
            <w:tcW w:w="1843" w:type="dxa"/>
            <w:shd w:val="clear" w:color="auto" w:fill="8EAADB"/>
          </w:tcPr>
          <w:p w14:paraId="1030E003" w14:textId="30E5BB1F" w:rsidR="001E2138" w:rsidRPr="008D446E" w:rsidDel="00CC4CC8" w:rsidRDefault="001E2138" w:rsidP="00560266">
            <w:pPr>
              <w:spacing w:after="0"/>
              <w:jc w:val="center"/>
              <w:rPr>
                <w:del w:id="175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76" w:author="Tomáš Kamenský" w:date="2021-06-14T10:40:00Z">
              <w:r w:rsidRPr="008D446E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Áno</w:delText>
              </w:r>
            </w:del>
          </w:p>
        </w:tc>
        <w:tc>
          <w:tcPr>
            <w:tcW w:w="2092" w:type="dxa"/>
            <w:shd w:val="clear" w:color="auto" w:fill="8EAADB"/>
          </w:tcPr>
          <w:p w14:paraId="1030E004" w14:textId="0E0AE93E" w:rsidR="001E2138" w:rsidRPr="008D446E" w:rsidDel="00CC4CC8" w:rsidRDefault="001E2138" w:rsidP="00560266">
            <w:pPr>
              <w:spacing w:after="0"/>
              <w:jc w:val="center"/>
              <w:rPr>
                <w:del w:id="177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78" w:author="Tomáš Kamenský" w:date="2021-06-14T10:40:00Z">
              <w:r w:rsidRPr="008D446E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Nie</w:delText>
              </w:r>
            </w:del>
          </w:p>
        </w:tc>
      </w:tr>
      <w:tr w:rsidR="001E2138" w:rsidRPr="008D446E" w:rsidDel="00CC4CC8" w14:paraId="1030E00A" w14:textId="373B7DA2" w:rsidTr="00560266">
        <w:trPr>
          <w:del w:id="179" w:author="Tomáš Kamenský" w:date="2021-06-14T10:40:00Z"/>
        </w:trPr>
        <w:tc>
          <w:tcPr>
            <w:tcW w:w="426" w:type="dxa"/>
            <w:shd w:val="clear" w:color="auto" w:fill="auto"/>
          </w:tcPr>
          <w:p w14:paraId="1030E006" w14:textId="7EDBE4FE" w:rsidR="001E2138" w:rsidRPr="008D446E" w:rsidDel="00CC4CC8" w:rsidRDefault="001E2138" w:rsidP="00560266">
            <w:pPr>
              <w:spacing w:after="0"/>
              <w:jc w:val="center"/>
              <w:rPr>
                <w:del w:id="180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81" w:author="Tomáš Kamenský" w:date="2021-06-14T10:40:00Z">
              <w:r w:rsidRPr="008D446E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4</w:delText>
              </w:r>
            </w:del>
          </w:p>
        </w:tc>
        <w:tc>
          <w:tcPr>
            <w:tcW w:w="4711" w:type="dxa"/>
            <w:shd w:val="clear" w:color="auto" w:fill="auto"/>
          </w:tcPr>
          <w:p w14:paraId="1030E007" w14:textId="1C4B6D6C" w:rsidR="001E2138" w:rsidRPr="008D446E" w:rsidDel="00CC4CC8" w:rsidRDefault="001E2138" w:rsidP="00560266">
            <w:pPr>
              <w:spacing w:after="0"/>
              <w:rPr>
                <w:del w:id="182" w:author="Tomáš Kamenský" w:date="2021-06-14T10:40:00Z"/>
                <w:rFonts w:ascii="Arial" w:hAnsi="Arial" w:cs="Arial"/>
                <w:sz w:val="19"/>
                <w:szCs w:val="19"/>
              </w:rPr>
            </w:pPr>
            <w:del w:id="183" w:author="Tomáš Kamenský" w:date="2021-06-14T10:40:00Z">
              <w:r w:rsidRPr="008D446E" w:rsidDel="00CC4CC8">
                <w:rPr>
                  <w:rFonts w:ascii="Arial" w:hAnsi="Arial" w:cs="Arial"/>
                  <w:sz w:val="19"/>
                  <w:szCs w:val="19"/>
                </w:rPr>
                <w:delText>sú určené na uspokojenie bežných prevádzkových potrieb</w:delText>
              </w:r>
            </w:del>
          </w:p>
        </w:tc>
        <w:tc>
          <w:tcPr>
            <w:tcW w:w="1843" w:type="dxa"/>
            <w:shd w:val="clear" w:color="auto" w:fill="auto"/>
          </w:tcPr>
          <w:p w14:paraId="1030E008" w14:textId="14B17F3C" w:rsidR="001E2138" w:rsidRPr="008D446E" w:rsidDel="00CC4CC8" w:rsidRDefault="001E2138" w:rsidP="00560266">
            <w:pPr>
              <w:spacing w:after="0"/>
              <w:rPr>
                <w:del w:id="184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9" w14:textId="786AE0B5" w:rsidR="001E2138" w:rsidRPr="008D446E" w:rsidDel="00CC4CC8" w:rsidRDefault="001E2138" w:rsidP="00560266">
            <w:pPr>
              <w:spacing w:after="0"/>
              <w:rPr>
                <w:del w:id="185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Del="00CC4CC8" w14:paraId="1030E00F" w14:textId="3AED5FDE" w:rsidTr="00560266">
        <w:trPr>
          <w:del w:id="186" w:author="Tomáš Kamenský" w:date="2021-06-14T10:40:00Z"/>
        </w:trPr>
        <w:tc>
          <w:tcPr>
            <w:tcW w:w="426" w:type="dxa"/>
            <w:shd w:val="clear" w:color="auto" w:fill="auto"/>
          </w:tcPr>
          <w:p w14:paraId="1030E00B" w14:textId="074812A1" w:rsidR="001E2138" w:rsidRPr="008D446E" w:rsidDel="00CC4CC8" w:rsidRDefault="001E2138" w:rsidP="00560266">
            <w:pPr>
              <w:spacing w:after="0"/>
              <w:jc w:val="center"/>
              <w:rPr>
                <w:del w:id="187" w:author="Tomáš Kamenský" w:date="2021-06-14T10:40:00Z"/>
                <w:rFonts w:ascii="Arial" w:hAnsi="Arial" w:cs="Arial"/>
                <w:b/>
                <w:bCs/>
                <w:sz w:val="19"/>
                <w:szCs w:val="19"/>
              </w:rPr>
            </w:pPr>
            <w:del w:id="188" w:author="Tomáš Kamenský" w:date="2021-06-14T10:40:00Z">
              <w:r w:rsidRPr="008D446E" w:rsidDel="00CC4CC8">
                <w:rPr>
                  <w:rFonts w:ascii="Arial" w:hAnsi="Arial" w:cs="Arial"/>
                  <w:b/>
                  <w:bCs/>
                  <w:sz w:val="19"/>
                  <w:szCs w:val="19"/>
                </w:rPr>
                <w:delText>5</w:delText>
              </w:r>
            </w:del>
          </w:p>
        </w:tc>
        <w:tc>
          <w:tcPr>
            <w:tcW w:w="4711" w:type="dxa"/>
            <w:shd w:val="clear" w:color="auto" w:fill="auto"/>
          </w:tcPr>
          <w:p w14:paraId="1030E00C" w14:textId="4C0952A8" w:rsidR="001E2138" w:rsidRPr="008D446E" w:rsidDel="00CC4CC8" w:rsidRDefault="001E2138" w:rsidP="00560266">
            <w:pPr>
              <w:spacing w:after="0"/>
              <w:jc w:val="both"/>
              <w:rPr>
                <w:del w:id="189" w:author="Tomáš Kamenský" w:date="2021-06-14T10:40:00Z"/>
                <w:rFonts w:ascii="Arial" w:hAnsi="Arial" w:cs="Arial"/>
                <w:sz w:val="19"/>
                <w:szCs w:val="19"/>
              </w:rPr>
            </w:pPr>
            <w:del w:id="190" w:author="Tomáš Kamenský" w:date="2021-06-14T10:40:00Z">
              <w:r w:rsidRPr="008D446E" w:rsidDel="00CC4CC8">
                <w:rPr>
                  <w:rFonts w:ascii="Arial" w:hAnsi="Arial" w:cs="Arial"/>
                  <w:sz w:val="19"/>
                  <w:szCs w:val="19"/>
                </w:rPr>
                <w:delText>sú spotrebného charakteru</w:delText>
              </w:r>
            </w:del>
          </w:p>
        </w:tc>
        <w:tc>
          <w:tcPr>
            <w:tcW w:w="1843" w:type="dxa"/>
            <w:shd w:val="clear" w:color="auto" w:fill="auto"/>
          </w:tcPr>
          <w:p w14:paraId="1030E00D" w14:textId="1CB4C808" w:rsidR="001E2138" w:rsidRPr="008D446E" w:rsidDel="00CC4CC8" w:rsidRDefault="001E2138" w:rsidP="00560266">
            <w:pPr>
              <w:spacing w:after="0"/>
              <w:jc w:val="both"/>
              <w:rPr>
                <w:del w:id="191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1030E00E" w14:textId="5E6A9BF1" w:rsidR="001E2138" w:rsidRPr="008D446E" w:rsidDel="00CC4CC8" w:rsidRDefault="001E2138" w:rsidP="00560266">
            <w:pPr>
              <w:spacing w:after="0"/>
              <w:jc w:val="both"/>
              <w:rPr>
                <w:del w:id="192" w:author="Tomáš Kamenský" w:date="2021-06-14T10:40:00Z"/>
                <w:rFonts w:ascii="Arial" w:hAnsi="Arial" w:cs="Arial"/>
                <w:sz w:val="19"/>
                <w:szCs w:val="19"/>
              </w:rPr>
            </w:pPr>
          </w:p>
        </w:tc>
      </w:tr>
    </w:tbl>
    <w:p w14:paraId="1030E010" w14:textId="3F839008" w:rsidR="001E2138" w:rsidRPr="008D446E" w:rsidDel="00CC4CC8" w:rsidRDefault="001E2138" w:rsidP="001E2138">
      <w:pPr>
        <w:spacing w:after="0"/>
        <w:jc w:val="both"/>
        <w:rPr>
          <w:del w:id="193" w:author="Tomáš Kamenský" w:date="2021-06-14T10:40:00Z"/>
          <w:rFonts w:ascii="Arial" w:hAnsi="Arial" w:cs="Arial"/>
          <w:sz w:val="19"/>
          <w:szCs w:val="19"/>
        </w:rPr>
      </w:pPr>
    </w:p>
    <w:p w14:paraId="1030E011" w14:textId="0E806BDA" w:rsidR="001E2138" w:rsidRPr="008D446E" w:rsidDel="00CC4CC8" w:rsidRDefault="001E2138" w:rsidP="001E2138">
      <w:pPr>
        <w:spacing w:after="0"/>
        <w:jc w:val="both"/>
        <w:rPr>
          <w:del w:id="194" w:author="Tomáš Kamenský" w:date="2021-06-14T10:40:00Z"/>
          <w:rFonts w:ascii="Arial" w:hAnsi="Arial" w:cs="Arial"/>
          <w:sz w:val="19"/>
          <w:szCs w:val="19"/>
        </w:rPr>
      </w:pPr>
      <w:del w:id="195" w:author="Tomáš Kamenský" w:date="2021-06-14T10:40:00Z">
        <w:r w:rsidRPr="008D446E" w:rsidDel="00CC4CC8">
          <w:rPr>
            <w:rFonts w:ascii="Arial" w:hAnsi="Arial" w:cs="Arial"/>
            <w:sz w:val="19"/>
            <w:szCs w:val="19"/>
          </w:rPr>
          <w:delText xml:space="preserve">V prípade, ak sú odpovede na otázky č. 4 – 5 </w:delText>
        </w:r>
        <w:r w:rsidRPr="008D446E" w:rsidDel="00CC4CC8">
          <w:rPr>
            <w:rFonts w:ascii="Arial" w:hAnsi="Arial" w:cs="Arial"/>
            <w:b/>
            <w:sz w:val="19"/>
            <w:szCs w:val="19"/>
          </w:rPr>
          <w:delText>ÁNO,</w:delText>
        </w:r>
        <w:r w:rsidRPr="008D446E" w:rsidDel="00CC4CC8">
          <w:rPr>
            <w:rFonts w:ascii="Arial" w:hAnsi="Arial" w:cs="Arial"/>
            <w:sz w:val="19"/>
            <w:szCs w:val="19"/>
          </w:rPr>
          <w:delText xml:space="preserve"> je pravdepodobné, že predmet zákazky je v danom čase bežne dostupný na trhu.</w:delText>
        </w:r>
      </w:del>
    </w:p>
    <w:p w14:paraId="1030E012" w14:textId="6FB63C65" w:rsidR="001E2138" w:rsidDel="00CC4CC8" w:rsidRDefault="001E2138" w:rsidP="001E2138">
      <w:pPr>
        <w:spacing w:after="0"/>
        <w:jc w:val="both"/>
        <w:rPr>
          <w:del w:id="196" w:author="Tomáš Kamenský" w:date="2021-06-14T10:40:00Z"/>
          <w:rFonts w:ascii="Arial" w:hAnsi="Arial" w:cs="Arial"/>
          <w:sz w:val="19"/>
          <w:szCs w:val="19"/>
        </w:rPr>
      </w:pPr>
    </w:p>
    <w:p w14:paraId="1030E013" w14:textId="3D37E35B" w:rsidR="008D446E" w:rsidDel="00CC4CC8" w:rsidRDefault="008D446E" w:rsidP="001E2138">
      <w:pPr>
        <w:spacing w:after="0"/>
        <w:jc w:val="both"/>
        <w:rPr>
          <w:del w:id="197" w:author="Tomáš Kamenský" w:date="2021-06-14T10:40:00Z"/>
          <w:rFonts w:ascii="Arial" w:hAnsi="Arial" w:cs="Arial"/>
          <w:sz w:val="19"/>
          <w:szCs w:val="19"/>
        </w:rPr>
      </w:pPr>
    </w:p>
    <w:p w14:paraId="1030E014" w14:textId="2419ECDB" w:rsidR="00D74B46" w:rsidDel="00CC4CC8" w:rsidRDefault="00D74B46" w:rsidP="001E2138">
      <w:pPr>
        <w:spacing w:after="0"/>
        <w:jc w:val="both"/>
        <w:rPr>
          <w:del w:id="198" w:author="Tomáš Kamenský" w:date="2021-06-14T10:40:00Z"/>
          <w:rFonts w:ascii="Arial" w:hAnsi="Arial" w:cs="Arial"/>
          <w:sz w:val="19"/>
          <w:szCs w:val="19"/>
        </w:rPr>
      </w:pPr>
    </w:p>
    <w:p w14:paraId="1030E015" w14:textId="11A05C63" w:rsidR="00D74B46" w:rsidDel="00CC4CC8" w:rsidRDefault="00D74B46" w:rsidP="001E2138">
      <w:pPr>
        <w:spacing w:after="0"/>
        <w:jc w:val="both"/>
        <w:rPr>
          <w:del w:id="199" w:author="Tomáš Kamenský" w:date="2021-06-14T10:40:00Z"/>
          <w:rFonts w:ascii="Arial" w:hAnsi="Arial" w:cs="Arial"/>
          <w:sz w:val="19"/>
          <w:szCs w:val="19"/>
        </w:rPr>
      </w:pPr>
    </w:p>
    <w:p w14:paraId="1030E016" w14:textId="5004F8BD" w:rsidR="00D74B46" w:rsidDel="00CC4CC8" w:rsidRDefault="00D74B46" w:rsidP="001E2138">
      <w:pPr>
        <w:spacing w:after="0"/>
        <w:jc w:val="both"/>
        <w:rPr>
          <w:del w:id="200" w:author="Tomáš Kamenský" w:date="2021-06-14T10:40:00Z"/>
          <w:rFonts w:ascii="Arial" w:hAnsi="Arial" w:cs="Arial"/>
          <w:sz w:val="19"/>
          <w:szCs w:val="19"/>
        </w:rPr>
      </w:pPr>
    </w:p>
    <w:p w14:paraId="1030E017" w14:textId="69C73C08" w:rsidR="00D74B46" w:rsidDel="00CC4CC8" w:rsidRDefault="00D74B46" w:rsidP="001E2138">
      <w:pPr>
        <w:spacing w:after="0"/>
        <w:jc w:val="both"/>
        <w:rPr>
          <w:del w:id="201" w:author="Tomáš Kamenský" w:date="2021-06-14T10:40:00Z"/>
          <w:rFonts w:ascii="Arial" w:hAnsi="Arial" w:cs="Arial"/>
          <w:sz w:val="19"/>
          <w:szCs w:val="19"/>
        </w:rPr>
      </w:pPr>
    </w:p>
    <w:p w14:paraId="1030E018" w14:textId="1B56E2CA" w:rsidR="00D74B46" w:rsidDel="00CC4CC8" w:rsidRDefault="00D74B46" w:rsidP="001E2138">
      <w:pPr>
        <w:spacing w:after="0"/>
        <w:jc w:val="both"/>
        <w:rPr>
          <w:del w:id="202" w:author="Tomáš Kamenský" w:date="2021-06-14T10:40:00Z"/>
          <w:rFonts w:ascii="Arial" w:hAnsi="Arial" w:cs="Arial"/>
          <w:sz w:val="19"/>
          <w:szCs w:val="19"/>
        </w:rPr>
      </w:pPr>
    </w:p>
    <w:p w14:paraId="1030E019" w14:textId="6F4717BA" w:rsidR="00D74B46" w:rsidDel="00CC4CC8" w:rsidRDefault="00D74B46" w:rsidP="001E2138">
      <w:pPr>
        <w:spacing w:after="0"/>
        <w:jc w:val="both"/>
        <w:rPr>
          <w:del w:id="203" w:author="Tomáš Kamenský" w:date="2021-06-14T10:40:00Z"/>
          <w:rFonts w:ascii="Arial" w:hAnsi="Arial" w:cs="Arial"/>
          <w:sz w:val="19"/>
          <w:szCs w:val="19"/>
        </w:rPr>
      </w:pPr>
    </w:p>
    <w:p w14:paraId="1030E01A" w14:textId="15662B31" w:rsidR="00D74B46" w:rsidRPr="008D446E" w:rsidDel="00CC4CC8" w:rsidRDefault="00D74B46" w:rsidP="001E2138">
      <w:pPr>
        <w:spacing w:after="0"/>
        <w:jc w:val="both"/>
        <w:rPr>
          <w:del w:id="204" w:author="Tomáš Kamenský" w:date="2021-06-14T10:40:00Z"/>
          <w:rFonts w:ascii="Arial" w:hAnsi="Arial" w:cs="Arial"/>
          <w:sz w:val="19"/>
          <w:szCs w:val="19"/>
        </w:rPr>
      </w:pPr>
    </w:p>
    <w:p w14:paraId="1030E01B" w14:textId="188E512F" w:rsidR="001E2138" w:rsidDel="00CC4CC8" w:rsidRDefault="001E2138" w:rsidP="001E2138">
      <w:pPr>
        <w:spacing w:after="0"/>
        <w:jc w:val="both"/>
        <w:rPr>
          <w:del w:id="205" w:author="Tomáš Kamenský" w:date="2021-06-14T10:40:00Z"/>
          <w:rFonts w:ascii="Arial" w:hAnsi="Arial" w:cs="Arial"/>
          <w:sz w:val="19"/>
          <w:szCs w:val="19"/>
        </w:rPr>
      </w:pPr>
      <w:del w:id="206" w:author="Tomáš Kamenský" w:date="2021-06-14T10:40:00Z">
        <w:r w:rsidRPr="008D446E" w:rsidDel="00CC4CC8">
          <w:rPr>
            <w:rFonts w:ascii="Arial" w:hAnsi="Arial" w:cs="Arial"/>
            <w:sz w:val="19"/>
            <w:szCs w:val="19"/>
          </w:rPr>
          <w:delText>Prijímateľ berie na vedomie, že uvedenie nepravdivých informácií v tomto vyhlásení je možné považovať za podstatné porušenie Zmluvy o poskytnutí nenávratného finančného príspevku.</w:delText>
        </w:r>
      </w:del>
    </w:p>
    <w:p w14:paraId="1030E01C" w14:textId="26CD47CD" w:rsidR="008D446E" w:rsidRPr="008D446E" w:rsidDel="00CC4CC8" w:rsidRDefault="008D446E" w:rsidP="001E2138">
      <w:pPr>
        <w:spacing w:after="0"/>
        <w:jc w:val="both"/>
        <w:rPr>
          <w:del w:id="207" w:author="Tomáš Kamenský" w:date="2021-06-14T10:40:00Z"/>
          <w:rFonts w:ascii="Arial" w:hAnsi="Arial" w:cs="Arial"/>
          <w:sz w:val="19"/>
          <w:szCs w:val="19"/>
        </w:rPr>
      </w:pPr>
    </w:p>
    <w:p w14:paraId="1030E01D" w14:textId="2C484124" w:rsidR="008D446E" w:rsidRPr="008D446E" w:rsidDel="00CC4CC8" w:rsidRDefault="008D446E" w:rsidP="001E2138">
      <w:pPr>
        <w:spacing w:after="0"/>
        <w:rPr>
          <w:del w:id="208" w:author="Tomáš Kamenský" w:date="2021-06-14T10:40:00Z"/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3639"/>
        <w:gridCol w:w="3533"/>
      </w:tblGrid>
      <w:tr w:rsidR="001E2138" w:rsidRPr="008D446E" w:rsidDel="00CC4CC8" w14:paraId="1030E021" w14:textId="66D82257" w:rsidTr="00560266">
        <w:trPr>
          <w:trHeight w:val="567"/>
          <w:del w:id="209" w:author="Tomáš Kamenský" w:date="2021-06-14T10:40:00Z"/>
        </w:trPr>
        <w:tc>
          <w:tcPr>
            <w:tcW w:w="1802" w:type="dxa"/>
            <w:shd w:val="clear" w:color="auto" w:fill="8DB3E2"/>
          </w:tcPr>
          <w:p w14:paraId="1030E01E" w14:textId="7ABA3A23" w:rsidR="001E2138" w:rsidRPr="00EE72E2" w:rsidDel="00CC4CC8" w:rsidRDefault="001E2138" w:rsidP="00560266">
            <w:pPr>
              <w:spacing w:after="0"/>
              <w:rPr>
                <w:del w:id="210" w:author="Tomáš Kamenský" w:date="2021-06-14T10:40:00Z"/>
                <w:rFonts w:ascii="Arial" w:hAnsi="Arial" w:cs="Arial"/>
                <w:b/>
                <w:sz w:val="19"/>
                <w:szCs w:val="19"/>
              </w:rPr>
            </w:pPr>
            <w:del w:id="211" w:author="Tomáš Kamenský" w:date="2021-06-14T10:40:00Z">
              <w:r w:rsidRPr="00EE72E2" w:rsidDel="00CC4CC8">
                <w:rPr>
                  <w:rFonts w:ascii="Arial" w:hAnsi="Arial" w:cs="Arial"/>
                  <w:b/>
                  <w:sz w:val="19"/>
                  <w:szCs w:val="19"/>
                </w:rPr>
                <w:delText>Záver</w:delText>
              </w:r>
              <w:r w:rsidRPr="00EE72E2" w:rsidDel="00CC4CC8">
                <w:rPr>
                  <w:rFonts w:ascii="Arial" w:hAnsi="Arial" w:cs="Arial"/>
                  <w:b/>
                  <w:sz w:val="19"/>
                  <w:szCs w:val="19"/>
                  <w:vertAlign w:val="superscript"/>
                </w:rPr>
                <w:delText>*</w:delText>
              </w:r>
              <w:r w:rsidRPr="00EE72E2" w:rsidDel="00CC4CC8">
                <w:rPr>
                  <w:rFonts w:ascii="Arial" w:hAnsi="Arial" w:cs="Arial"/>
                  <w:b/>
                  <w:sz w:val="19"/>
                  <w:szCs w:val="19"/>
                </w:rPr>
                <w:delText xml:space="preserve">: </w:delText>
              </w:r>
            </w:del>
          </w:p>
        </w:tc>
        <w:tc>
          <w:tcPr>
            <w:tcW w:w="3689" w:type="dxa"/>
          </w:tcPr>
          <w:p w14:paraId="1030E01F" w14:textId="42173B43" w:rsidR="001E2138" w:rsidRPr="008D446E" w:rsidDel="00CC4CC8" w:rsidRDefault="001E2138" w:rsidP="00560266">
            <w:pPr>
              <w:spacing w:after="0"/>
              <w:jc w:val="center"/>
              <w:rPr>
                <w:del w:id="212" w:author="Tomáš Kamenský" w:date="2021-06-14T10:40:00Z"/>
                <w:rFonts w:ascii="Arial" w:hAnsi="Arial" w:cs="Arial"/>
                <w:sz w:val="19"/>
                <w:szCs w:val="19"/>
              </w:rPr>
            </w:pPr>
            <w:del w:id="213" w:author="Tomáš Kamenský" w:date="2021-06-14T10:40:00Z">
              <w:r w:rsidRPr="008D446E" w:rsidDel="00CC4CC8">
                <w:rPr>
                  <w:rFonts w:ascii="Arial" w:hAnsi="Arial" w:cs="Arial"/>
                  <w:sz w:val="19"/>
                  <w:szCs w:val="19"/>
                </w:rPr>
                <w:delText>Bežne dostupný/á tovar, služba alebo stavebná práca</w:delText>
              </w:r>
            </w:del>
          </w:p>
        </w:tc>
        <w:tc>
          <w:tcPr>
            <w:tcW w:w="3581" w:type="dxa"/>
          </w:tcPr>
          <w:p w14:paraId="1030E020" w14:textId="65541C8C" w:rsidR="001E2138" w:rsidRPr="008D446E" w:rsidDel="00CC4CC8" w:rsidRDefault="001E2138" w:rsidP="00560266">
            <w:pPr>
              <w:spacing w:after="0"/>
              <w:jc w:val="center"/>
              <w:rPr>
                <w:del w:id="214" w:author="Tomáš Kamenský" w:date="2021-06-14T10:40:00Z"/>
                <w:rFonts w:ascii="Arial" w:hAnsi="Arial" w:cs="Arial"/>
                <w:sz w:val="19"/>
                <w:szCs w:val="19"/>
              </w:rPr>
            </w:pPr>
            <w:del w:id="215" w:author="Tomáš Kamenský" w:date="2021-06-14T10:40:00Z">
              <w:r w:rsidRPr="008D446E" w:rsidDel="00CC4CC8">
                <w:rPr>
                  <w:rFonts w:ascii="Arial" w:hAnsi="Arial" w:cs="Arial"/>
                  <w:sz w:val="19"/>
                  <w:szCs w:val="19"/>
                </w:rPr>
                <w:delText>Nie bežne dostupný/á tovar, služba alebo stavebná práca</w:delText>
              </w:r>
            </w:del>
          </w:p>
        </w:tc>
      </w:tr>
    </w:tbl>
    <w:p w14:paraId="1030E022" w14:textId="5952C223" w:rsidR="001E2138" w:rsidRPr="008D446E" w:rsidDel="00CC4CC8" w:rsidRDefault="001E2138" w:rsidP="001E2138">
      <w:pPr>
        <w:spacing w:after="0"/>
        <w:ind w:left="-142"/>
        <w:jc w:val="both"/>
        <w:rPr>
          <w:del w:id="216" w:author="Tomáš Kamenský" w:date="2021-06-14T10:40:00Z"/>
          <w:rFonts w:ascii="Arial" w:hAnsi="Arial" w:cs="Arial"/>
          <w:sz w:val="19"/>
          <w:szCs w:val="19"/>
        </w:rPr>
      </w:pPr>
      <w:del w:id="217" w:author="Tomáš Kamenský" w:date="2021-06-14T10:40:00Z">
        <w:r w:rsidRPr="008D446E" w:rsidDel="00CC4CC8">
          <w:rPr>
            <w:rFonts w:ascii="Arial" w:hAnsi="Arial" w:cs="Arial"/>
            <w:sz w:val="19"/>
            <w:szCs w:val="19"/>
            <w:vertAlign w:val="superscript"/>
          </w:rPr>
          <w:delText xml:space="preserve">   *  </w:delText>
        </w:r>
        <w:r w:rsidRPr="008D446E" w:rsidDel="00CC4CC8">
          <w:rPr>
            <w:rFonts w:ascii="Arial" w:hAnsi="Arial" w:cs="Arial"/>
            <w:sz w:val="19"/>
            <w:szCs w:val="19"/>
          </w:rPr>
          <w:delText>Nehodiace sa preškrtnite</w:delText>
        </w:r>
      </w:del>
    </w:p>
    <w:p w14:paraId="1030E023" w14:textId="56EEA296" w:rsidR="001E2138" w:rsidRPr="008D446E" w:rsidDel="00CC4CC8" w:rsidRDefault="001E2138" w:rsidP="001E2138">
      <w:pPr>
        <w:spacing w:after="0"/>
        <w:jc w:val="both"/>
        <w:rPr>
          <w:del w:id="218" w:author="Tomáš Kamenský" w:date="2021-06-14T10:40:00Z"/>
          <w:rFonts w:ascii="Arial" w:hAnsi="Arial" w:cs="Arial"/>
          <w:sz w:val="19"/>
          <w:szCs w:val="19"/>
        </w:rPr>
      </w:pPr>
    </w:p>
    <w:p w14:paraId="1030E024" w14:textId="202A13C5" w:rsidR="001E2138" w:rsidRPr="008D446E" w:rsidDel="00CC4CC8" w:rsidRDefault="001E2138" w:rsidP="001E2138">
      <w:pPr>
        <w:spacing w:after="0"/>
        <w:jc w:val="both"/>
        <w:rPr>
          <w:del w:id="219" w:author="Tomáš Kamenský" w:date="2021-06-14T10:40:00Z"/>
          <w:rFonts w:ascii="Arial" w:hAnsi="Arial" w:cs="Arial"/>
          <w:sz w:val="19"/>
          <w:szCs w:val="19"/>
        </w:rPr>
      </w:pPr>
      <w:del w:id="220" w:author="Tomáš Kamenský" w:date="2021-06-14T10:40:00Z">
        <w:r w:rsidRPr="008D446E" w:rsidDel="00CC4CC8">
          <w:rPr>
            <w:rFonts w:ascii="Arial" w:hAnsi="Arial" w:cs="Arial"/>
            <w:sz w:val="19"/>
            <w:szCs w:val="19"/>
          </w:rPr>
          <w:delText>Prijímateľ uvedie konkrétne dôvody, na základe ktorých formuloval svoje odpovede k podmienkam č. 1 až 3 vo vzťahu k danému predmetu zákazky.</w:delText>
        </w:r>
      </w:del>
    </w:p>
    <w:p w14:paraId="1030E025" w14:textId="09451F99" w:rsidR="001E2138" w:rsidRPr="008D446E" w:rsidDel="00CC4CC8" w:rsidRDefault="001E2138" w:rsidP="001E2138">
      <w:pPr>
        <w:spacing w:after="0"/>
        <w:jc w:val="both"/>
        <w:rPr>
          <w:del w:id="221" w:author="Tomáš Kamenský" w:date="2021-06-14T10:40:00Z"/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2138" w:rsidRPr="008D446E" w:rsidDel="00CC4CC8" w14:paraId="1030E027" w14:textId="5ED69299" w:rsidTr="00560266">
        <w:trPr>
          <w:trHeight w:val="2173"/>
          <w:del w:id="222" w:author="Tomáš Kamenský" w:date="2021-06-14T10:40:00Z"/>
        </w:trPr>
        <w:tc>
          <w:tcPr>
            <w:tcW w:w="9104" w:type="dxa"/>
            <w:shd w:val="clear" w:color="auto" w:fill="auto"/>
          </w:tcPr>
          <w:p w14:paraId="1030E026" w14:textId="2F51592B" w:rsidR="001E2138" w:rsidRPr="008D446E" w:rsidDel="00CC4CC8" w:rsidRDefault="001E2138" w:rsidP="00560266">
            <w:pPr>
              <w:spacing w:after="0"/>
              <w:jc w:val="both"/>
              <w:rPr>
                <w:del w:id="223" w:author="Tomáš Kamenský" w:date="2021-06-14T10:40:00Z"/>
                <w:rFonts w:ascii="Arial" w:hAnsi="Arial" w:cs="Arial"/>
                <w:sz w:val="19"/>
                <w:szCs w:val="19"/>
              </w:rPr>
            </w:pPr>
            <w:del w:id="224" w:author="Tomáš Kamenský" w:date="2021-06-14T10:40:00Z">
              <w:r w:rsidRPr="008D446E" w:rsidDel="00CC4CC8">
                <w:rPr>
                  <w:rFonts w:ascii="Arial" w:hAnsi="Arial" w:cs="Arial"/>
                  <w:sz w:val="19"/>
                  <w:szCs w:val="19"/>
                </w:rPr>
                <w:delText>Odôvodnenie:</w:delText>
              </w:r>
            </w:del>
          </w:p>
        </w:tc>
      </w:tr>
    </w:tbl>
    <w:p w14:paraId="1030E028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1030E029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1030E02B" w14:textId="77777777" w:rsidR="00960FF5" w:rsidRPr="008D446E" w:rsidRDefault="000F1D0E">
      <w:pPr>
        <w:rPr>
          <w:sz w:val="19"/>
          <w:szCs w:val="19"/>
        </w:rPr>
      </w:pPr>
    </w:p>
    <w:sectPr w:rsidR="00960FF5" w:rsidRPr="008D446E" w:rsidSect="00C958EE"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1A74" w14:textId="77777777" w:rsidR="004205E7" w:rsidRDefault="004205E7" w:rsidP="001E2138">
      <w:pPr>
        <w:spacing w:after="0" w:line="240" w:lineRule="auto"/>
      </w:pPr>
      <w:r>
        <w:separator/>
      </w:r>
    </w:p>
  </w:endnote>
  <w:endnote w:type="continuationSeparator" w:id="0">
    <w:p w14:paraId="0AE967EF" w14:textId="77777777" w:rsidR="004205E7" w:rsidRDefault="004205E7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2645" w14:textId="72800733" w:rsidR="000F1D0E" w:rsidRPr="000F1D0E" w:rsidRDefault="000F1D0E" w:rsidP="000F1D0E">
    <w:pPr>
      <w:pStyle w:val="Pta"/>
      <w:jc w:val="center"/>
      <w:rPr>
        <w:rFonts w:ascii="Arial" w:hAnsi="Arial" w:cs="Arial"/>
        <w:i/>
        <w:iCs/>
        <w:sz w:val="20"/>
        <w:szCs w:val="20"/>
      </w:rPr>
    </w:pPr>
    <w:r w:rsidRPr="000F1D0E">
      <w:rPr>
        <w:rFonts w:ascii="Arial" w:hAnsi="Arial" w:cs="Arial"/>
        <w:i/>
        <w:iCs/>
        <w:sz w:val="20"/>
        <w:szCs w:val="20"/>
      </w:rPr>
      <w:t xml:space="preserve">Platnosť: </w:t>
    </w:r>
    <w:ins w:id="106" w:author="Tomáš Kamenský" w:date="2021-06-14T10:53:00Z">
      <w:r>
        <w:rPr>
          <w:rFonts w:ascii="Arial" w:hAnsi="Arial" w:cs="Arial"/>
          <w:i/>
          <w:iCs/>
          <w:sz w:val="20"/>
          <w:szCs w:val="20"/>
        </w:rPr>
        <w:t>15</w:t>
      </w:r>
    </w:ins>
    <w:del w:id="107" w:author="Tomáš Kamenský" w:date="2021-06-14T10:53:00Z">
      <w:r w:rsidRPr="000F1D0E" w:rsidDel="000F1D0E">
        <w:rPr>
          <w:rFonts w:ascii="Arial" w:hAnsi="Arial" w:cs="Arial"/>
          <w:i/>
          <w:iCs/>
          <w:sz w:val="20"/>
          <w:szCs w:val="20"/>
        </w:rPr>
        <w:delText>02</w:delText>
      </w:r>
    </w:del>
    <w:r w:rsidRPr="000F1D0E">
      <w:rPr>
        <w:rFonts w:ascii="Arial" w:hAnsi="Arial" w:cs="Arial"/>
        <w:i/>
        <w:iCs/>
        <w:sz w:val="20"/>
        <w:szCs w:val="20"/>
      </w:rPr>
      <w:t>.</w:t>
    </w:r>
    <w:ins w:id="108" w:author="Tomáš Kamenský" w:date="2021-06-14T10:53:00Z">
      <w:r>
        <w:rPr>
          <w:rFonts w:ascii="Arial" w:hAnsi="Arial" w:cs="Arial"/>
          <w:i/>
          <w:iCs/>
          <w:sz w:val="20"/>
          <w:szCs w:val="20"/>
        </w:rPr>
        <w:t>06</w:t>
      </w:r>
    </w:ins>
    <w:del w:id="109" w:author="Tomáš Kamenský" w:date="2021-06-14T10:53:00Z">
      <w:r w:rsidRPr="000F1D0E" w:rsidDel="000F1D0E">
        <w:rPr>
          <w:rFonts w:ascii="Arial" w:hAnsi="Arial" w:cs="Arial"/>
          <w:i/>
          <w:iCs/>
          <w:sz w:val="20"/>
          <w:szCs w:val="20"/>
        </w:rPr>
        <w:delText>11</w:delText>
      </w:r>
    </w:del>
    <w:r w:rsidRPr="000F1D0E">
      <w:rPr>
        <w:rFonts w:ascii="Arial" w:hAnsi="Arial" w:cs="Arial"/>
        <w:i/>
        <w:iCs/>
        <w:sz w:val="20"/>
        <w:szCs w:val="20"/>
      </w:rPr>
      <w:t>.20</w:t>
    </w:r>
    <w:ins w:id="110" w:author="Tomáš Kamenský" w:date="2021-06-14T10:53:00Z">
      <w:r>
        <w:rPr>
          <w:rFonts w:ascii="Arial" w:hAnsi="Arial" w:cs="Arial"/>
          <w:i/>
          <w:iCs/>
          <w:sz w:val="20"/>
          <w:szCs w:val="20"/>
        </w:rPr>
        <w:t>21</w:t>
      </w:r>
    </w:ins>
    <w:del w:id="111" w:author="Tomáš Kamenský" w:date="2021-06-14T10:53:00Z">
      <w:r w:rsidRPr="000F1D0E" w:rsidDel="000F1D0E">
        <w:rPr>
          <w:rFonts w:ascii="Arial" w:hAnsi="Arial" w:cs="Arial"/>
          <w:i/>
          <w:iCs/>
          <w:sz w:val="20"/>
          <w:szCs w:val="20"/>
        </w:rPr>
        <w:delText>16</w:delText>
      </w:r>
    </w:del>
    <w:r w:rsidRPr="000F1D0E">
      <w:rPr>
        <w:rFonts w:ascii="Arial" w:hAnsi="Arial" w:cs="Arial"/>
        <w:i/>
        <w:iCs/>
        <w:sz w:val="20"/>
        <w:szCs w:val="20"/>
      </w:rPr>
      <w:t xml:space="preserve">, účinnosť: </w:t>
    </w:r>
    <w:ins w:id="112" w:author="Tomáš Kamenský" w:date="2021-06-14T10:53:00Z">
      <w:r>
        <w:rPr>
          <w:rFonts w:ascii="Arial" w:hAnsi="Arial" w:cs="Arial"/>
          <w:i/>
          <w:iCs/>
          <w:sz w:val="20"/>
          <w:szCs w:val="20"/>
        </w:rPr>
        <w:t>15</w:t>
      </w:r>
    </w:ins>
    <w:del w:id="113" w:author="Tomáš Kamenský" w:date="2021-06-14T10:53:00Z">
      <w:r w:rsidRPr="000F1D0E" w:rsidDel="000F1D0E">
        <w:rPr>
          <w:rFonts w:ascii="Arial" w:hAnsi="Arial" w:cs="Arial"/>
          <w:i/>
          <w:iCs/>
          <w:sz w:val="20"/>
          <w:szCs w:val="20"/>
        </w:rPr>
        <w:delText>02</w:delText>
      </w:r>
    </w:del>
    <w:r w:rsidRPr="000F1D0E">
      <w:rPr>
        <w:rFonts w:ascii="Arial" w:hAnsi="Arial" w:cs="Arial"/>
        <w:i/>
        <w:iCs/>
        <w:sz w:val="20"/>
        <w:szCs w:val="20"/>
      </w:rPr>
      <w:t>.</w:t>
    </w:r>
    <w:ins w:id="114" w:author="Tomáš Kamenský" w:date="2021-06-14T10:53:00Z">
      <w:r>
        <w:rPr>
          <w:rFonts w:ascii="Arial" w:hAnsi="Arial" w:cs="Arial"/>
          <w:i/>
          <w:iCs/>
          <w:sz w:val="20"/>
          <w:szCs w:val="20"/>
        </w:rPr>
        <w:t>06</w:t>
      </w:r>
    </w:ins>
    <w:del w:id="115" w:author="Tomáš Kamenský" w:date="2021-06-14T10:53:00Z">
      <w:r w:rsidRPr="000F1D0E" w:rsidDel="000F1D0E">
        <w:rPr>
          <w:rFonts w:ascii="Arial" w:hAnsi="Arial" w:cs="Arial"/>
          <w:i/>
          <w:iCs/>
          <w:sz w:val="20"/>
          <w:szCs w:val="20"/>
        </w:rPr>
        <w:delText>11</w:delText>
      </w:r>
    </w:del>
    <w:r w:rsidRPr="000F1D0E">
      <w:rPr>
        <w:rFonts w:ascii="Arial" w:hAnsi="Arial" w:cs="Arial"/>
        <w:i/>
        <w:iCs/>
        <w:sz w:val="20"/>
        <w:szCs w:val="20"/>
      </w:rPr>
      <w:t>.20</w:t>
    </w:r>
    <w:ins w:id="116" w:author="Tomáš Kamenský" w:date="2021-06-14T10:53:00Z">
      <w:r>
        <w:rPr>
          <w:rFonts w:ascii="Arial" w:hAnsi="Arial" w:cs="Arial"/>
          <w:i/>
          <w:iCs/>
          <w:sz w:val="20"/>
          <w:szCs w:val="20"/>
        </w:rPr>
        <w:t>21</w:t>
      </w:r>
    </w:ins>
    <w:del w:id="117" w:author="Tomáš Kamenský" w:date="2021-06-14T10:53:00Z">
      <w:r w:rsidRPr="000F1D0E" w:rsidDel="000F1D0E">
        <w:rPr>
          <w:rFonts w:ascii="Arial" w:hAnsi="Arial" w:cs="Arial"/>
          <w:i/>
          <w:iCs/>
          <w:sz w:val="20"/>
          <w:szCs w:val="20"/>
        </w:rPr>
        <w:delText>16</w:delText>
      </w:r>
    </w:del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E032" w14:textId="77777777" w:rsidR="00C958EE" w:rsidRPr="00C958EE" w:rsidRDefault="00C958EE" w:rsidP="00C958E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2523" w14:textId="77777777" w:rsidR="004205E7" w:rsidRDefault="004205E7" w:rsidP="001E2138">
      <w:pPr>
        <w:spacing w:after="0" w:line="240" w:lineRule="auto"/>
      </w:pPr>
      <w:r>
        <w:separator/>
      </w:r>
    </w:p>
  </w:footnote>
  <w:footnote w:type="continuationSeparator" w:id="0">
    <w:p w14:paraId="4AECDC13" w14:textId="77777777" w:rsidR="004205E7" w:rsidRDefault="004205E7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B75D" w14:textId="414129D7" w:rsidR="00CC4CC8" w:rsidRDefault="00CC4CC8" w:rsidP="00CC4CC8">
    <w:pPr>
      <w:pStyle w:val="Hlavika"/>
      <w:tabs>
        <w:tab w:val="clear" w:pos="9072"/>
        <w:tab w:val="left" w:pos="8295"/>
        <w:tab w:val="right" w:pos="935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A711" w14:textId="481F20C0" w:rsidR="00CC4CC8" w:rsidRDefault="00CC4CC8">
    <w:pPr>
      <w:pStyle w:val="Hlavika"/>
    </w:pPr>
    <w:r>
      <w:rPr>
        <w:noProof/>
      </w:rPr>
      <w:drawing>
        <wp:inline distT="0" distB="0" distL="0" distR="0" wp14:anchorId="3E1B58BA" wp14:editId="38032C54">
          <wp:extent cx="4554220" cy="77406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C4CC8">
      <w:rPr>
        <w:rFonts w:ascii="Times New Roman" w:hAnsi="Times New Roman"/>
        <w:i/>
        <w:sz w:val="20"/>
        <w:szCs w:val="20"/>
      </w:rPr>
      <w:t xml:space="preserve"> </w:t>
    </w:r>
    <w:r>
      <w:rPr>
        <w:rFonts w:ascii="Times New Roman" w:hAnsi="Times New Roman"/>
        <w:i/>
        <w:sz w:val="20"/>
        <w:szCs w:val="20"/>
      </w:rPr>
      <w:t xml:space="preserve">                      </w:t>
    </w:r>
    <w:r w:rsidRPr="00C958EE">
      <w:rPr>
        <w:rFonts w:ascii="Times New Roman" w:hAnsi="Times New Roman"/>
        <w:i/>
        <w:sz w:val="20"/>
        <w:szCs w:val="20"/>
      </w:rPr>
      <w:t>Príloha č.</w:t>
    </w:r>
    <w:r>
      <w:rPr>
        <w:rFonts w:ascii="Times New Roman" w:hAnsi="Times New Roman"/>
        <w:i/>
        <w:sz w:val="20"/>
        <w:szCs w:val="20"/>
      </w:rPr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E031" w14:textId="77777777" w:rsidR="00C958EE" w:rsidRDefault="00C958EE" w:rsidP="00C958EE">
    <w:pPr>
      <w:pStyle w:val="Hlavika"/>
      <w:jc w:val="cent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Kamenský">
    <w15:presenceInfo w15:providerId="AD" w15:userId="S::xkamenskyt@stuba.sk::42ba58e9-c64c-4360-b9dd-d2f9199d9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138"/>
    <w:rsid w:val="000F1D0E"/>
    <w:rsid w:val="001214B1"/>
    <w:rsid w:val="00155F0B"/>
    <w:rsid w:val="00171A74"/>
    <w:rsid w:val="001E1200"/>
    <w:rsid w:val="001E2138"/>
    <w:rsid w:val="00225AEB"/>
    <w:rsid w:val="002B5501"/>
    <w:rsid w:val="002E7369"/>
    <w:rsid w:val="00321139"/>
    <w:rsid w:val="004205E7"/>
    <w:rsid w:val="004E7214"/>
    <w:rsid w:val="005B29C7"/>
    <w:rsid w:val="007227C7"/>
    <w:rsid w:val="00750EFB"/>
    <w:rsid w:val="007F0EAF"/>
    <w:rsid w:val="008063F9"/>
    <w:rsid w:val="008A178C"/>
    <w:rsid w:val="008D446E"/>
    <w:rsid w:val="008F0D7C"/>
    <w:rsid w:val="009F7FA2"/>
    <w:rsid w:val="00B24987"/>
    <w:rsid w:val="00B71DCF"/>
    <w:rsid w:val="00C958EE"/>
    <w:rsid w:val="00C97502"/>
    <w:rsid w:val="00CB6EEC"/>
    <w:rsid w:val="00CC4CC8"/>
    <w:rsid w:val="00D74B46"/>
    <w:rsid w:val="00D84304"/>
    <w:rsid w:val="00EE72E2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1030DFDE"/>
  <w15:docId w15:val="{D4FE612A-142A-470E-9116-0F57D861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4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430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2B5501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4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1EC1F5-FAAB-4338-A51B-E8FB4FE72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FBAEF-0CEB-4134-A9FE-E13DE23CA0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4CD9A0-5B2E-43E9-B071-6974A0DD6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Tomáš Kamenský</cp:lastModifiedBy>
  <cp:revision>6</cp:revision>
  <dcterms:created xsi:type="dcterms:W3CDTF">2016-08-08T14:02:00Z</dcterms:created>
  <dcterms:modified xsi:type="dcterms:W3CDTF">2021-06-14T08:57:00Z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