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EE966B" w14:textId="77777777" w:rsidR="003E4CCB" w:rsidRPr="00347388" w:rsidRDefault="003E4CCB" w:rsidP="003E4CCB">
      <w:pPr>
        <w:jc w:val="center"/>
        <w:rPr>
          <w:rFonts w:eastAsiaTheme="majorEastAsia" w:cs="Arial"/>
          <w:caps/>
          <w:sz w:val="28"/>
          <w:lang w:eastAsia="cs-CZ"/>
        </w:rPr>
      </w:pPr>
      <w:bookmarkStart w:id="0" w:name="_GoBack"/>
      <w:bookmarkEnd w:id="0"/>
      <w:r w:rsidRPr="009B626C">
        <w:rPr>
          <w:rFonts w:cs="Arial"/>
          <w:b/>
          <w:bCs/>
          <w:smallCaps/>
          <w:noProof/>
          <w:sz w:val="28"/>
          <w:szCs w:val="28"/>
          <w:lang w:eastAsia="sk-SK"/>
        </w:rPr>
        <w:drawing>
          <wp:anchor distT="0" distB="0" distL="114300" distR="114300" simplePos="0" relativeHeight="251658240" behindDoc="1" locked="0" layoutInCell="1" allowOverlap="1" wp14:anchorId="0BAA0081" wp14:editId="13E1FD67">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B095D">
        <w:rPr>
          <w:rFonts w:eastAsiaTheme="majorEastAsia" w:cs="Arial"/>
          <w:caps/>
          <w:sz w:val="28"/>
          <w:lang w:eastAsia="cs-CZ"/>
        </w:rPr>
        <w:t>partner</w:t>
      </w:r>
      <w:r w:rsidRPr="00347388">
        <w:rPr>
          <w:rFonts w:eastAsiaTheme="majorEastAsia" w:cs="Arial"/>
          <w:caps/>
          <w:sz w:val="28"/>
          <w:lang w:eastAsia="cs-CZ"/>
        </w:rPr>
        <w:t>MINISTERSTVO VNÚTRA SLOVENSKEJ REPUBLIKY</w:t>
      </w:r>
    </w:p>
    <w:p w14:paraId="240D81C1" w14:textId="77777777" w:rsidR="003E4CCB" w:rsidRPr="00347388" w:rsidRDefault="003E4CCB" w:rsidP="003E4CCB">
      <w:pPr>
        <w:jc w:val="center"/>
        <w:rPr>
          <w:rFonts w:eastAsiaTheme="majorEastAsia" w:cs="Arial"/>
          <w:caps/>
          <w:sz w:val="28"/>
          <w:lang w:eastAsia="cs-CZ"/>
        </w:rPr>
      </w:pPr>
    </w:p>
    <w:p w14:paraId="35379EC2" w14:textId="77777777" w:rsidR="003E4CCB" w:rsidRPr="00347388" w:rsidRDefault="003E4CCB" w:rsidP="003E4CCB">
      <w:pPr>
        <w:jc w:val="center"/>
        <w:rPr>
          <w:rFonts w:cs="Arial"/>
          <w:b/>
          <w:smallCaps/>
          <w:sz w:val="28"/>
          <w:lang w:eastAsia="cs-CZ"/>
        </w:rPr>
      </w:pPr>
    </w:p>
    <w:p w14:paraId="31D2438E" w14:textId="77777777" w:rsidR="003E4CCB" w:rsidRPr="00347388" w:rsidRDefault="003E4CCB" w:rsidP="003E4CCB">
      <w:pPr>
        <w:jc w:val="center"/>
        <w:rPr>
          <w:rFonts w:cs="Arial"/>
          <w:b/>
          <w:smallCaps/>
          <w:sz w:val="28"/>
          <w:lang w:eastAsia="cs-CZ"/>
        </w:rPr>
      </w:pPr>
    </w:p>
    <w:p w14:paraId="6A767893"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5DFC7F02"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3AA1673D" w14:textId="77777777" w:rsidR="003E4CCB" w:rsidRPr="00347388" w:rsidRDefault="003E4CCB" w:rsidP="003E4CCB">
      <w:pPr>
        <w:rPr>
          <w:rFonts w:cs="Arial"/>
          <w:b/>
          <w:smallCaps/>
          <w:sz w:val="32"/>
          <w:lang w:eastAsia="cs-CZ"/>
        </w:rPr>
      </w:pPr>
    </w:p>
    <w:p w14:paraId="5D025E22"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3EE2296D"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055C03BB"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3607DB3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66710B31"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19C74493" w14:textId="77777777" w:rsidR="003E4CCB" w:rsidRPr="00347388" w:rsidRDefault="003E4CCB" w:rsidP="003E4CCB">
      <w:pPr>
        <w:rPr>
          <w:rFonts w:cs="Arial"/>
          <w:b/>
          <w:sz w:val="28"/>
          <w:lang w:eastAsia="cs-CZ"/>
        </w:rPr>
      </w:pPr>
    </w:p>
    <w:p w14:paraId="0C9E72DA" w14:textId="77777777" w:rsidR="003E4CCB" w:rsidRPr="00347388" w:rsidRDefault="003E4CCB" w:rsidP="003E4CCB">
      <w:pPr>
        <w:rPr>
          <w:rFonts w:cs="Arial"/>
          <w:b/>
          <w:sz w:val="28"/>
          <w:lang w:eastAsia="cs-CZ"/>
        </w:rPr>
      </w:pPr>
    </w:p>
    <w:p w14:paraId="35A8D88F" w14:textId="77777777" w:rsidR="003E4CCB" w:rsidRPr="00347388" w:rsidRDefault="003E4CCB" w:rsidP="003E4CCB">
      <w:pPr>
        <w:rPr>
          <w:rFonts w:cs="Arial"/>
          <w:b/>
          <w:sz w:val="28"/>
          <w:lang w:eastAsia="cs-CZ"/>
        </w:rPr>
      </w:pPr>
    </w:p>
    <w:p w14:paraId="2988A4BE" w14:textId="77777777" w:rsidR="003E4CCB" w:rsidRPr="00347388" w:rsidRDefault="003E4CCB" w:rsidP="003E4CCB">
      <w:pPr>
        <w:rPr>
          <w:rFonts w:cs="Arial"/>
          <w:b/>
          <w:sz w:val="28"/>
          <w:lang w:eastAsia="cs-CZ"/>
        </w:rPr>
      </w:pPr>
    </w:p>
    <w:p w14:paraId="7A24C8BD" w14:textId="77777777" w:rsidR="003E4CCB" w:rsidRPr="00347388" w:rsidRDefault="003E4CCB" w:rsidP="003E4CCB">
      <w:pPr>
        <w:rPr>
          <w:rFonts w:cs="Arial"/>
          <w:b/>
          <w:sz w:val="28"/>
          <w:lang w:eastAsia="cs-CZ"/>
        </w:rPr>
      </w:pPr>
    </w:p>
    <w:p w14:paraId="7035F1F2" w14:textId="77777777"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608FB158" w14:textId="77777777" w:rsidR="003E4CCB" w:rsidRPr="00347388" w:rsidRDefault="00597CB6" w:rsidP="003E4CCB">
      <w:pPr>
        <w:tabs>
          <w:tab w:val="left" w:pos="6804"/>
          <w:tab w:val="left" w:leader="dot" w:pos="9071"/>
        </w:tabs>
        <w:spacing w:line="360" w:lineRule="auto"/>
        <w:rPr>
          <w:rFonts w:cs="Arial"/>
          <w:sz w:val="20"/>
          <w:lang w:eastAsia="cs-CZ"/>
        </w:rPr>
      </w:pPr>
      <w:r>
        <w:rPr>
          <w:rFonts w:cs="Arial"/>
          <w:sz w:val="20"/>
          <w:lang w:eastAsia="cs-CZ"/>
        </w:rPr>
        <w:t>Ing. Peter Vlček, PhD.</w:t>
      </w:r>
      <w:r w:rsidR="003E4CCB" w:rsidRPr="00347388" w:rsidDel="00347388">
        <w:rPr>
          <w:rFonts w:cs="Arial"/>
          <w:sz w:val="20"/>
          <w:lang w:eastAsia="cs-CZ"/>
        </w:rPr>
        <w:t xml:space="preserve"> </w:t>
      </w:r>
      <w:r w:rsidR="003E4CCB" w:rsidRPr="00347388">
        <w:rPr>
          <w:rFonts w:cs="Arial"/>
          <w:sz w:val="20"/>
          <w:lang w:eastAsia="cs-CZ"/>
        </w:rPr>
        <w:tab/>
        <w:t>..............................</w:t>
      </w:r>
    </w:p>
    <w:p w14:paraId="0393747C"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metodiky</w:t>
      </w:r>
      <w:r w:rsidR="00B90DFA" w:rsidRPr="00B90DFA">
        <w:rPr>
          <w:rFonts w:cs="Arial"/>
          <w:sz w:val="20"/>
          <w:lang w:eastAsia="cs-CZ"/>
        </w:rPr>
        <w:t xml:space="preserve"> </w:t>
      </w:r>
      <w:r w:rsidR="00B90DFA" w:rsidRPr="00347388">
        <w:rPr>
          <w:rFonts w:cs="Arial"/>
          <w:sz w:val="20"/>
          <w:lang w:eastAsia="cs-CZ"/>
        </w:rPr>
        <w:t>a</w:t>
      </w:r>
      <w:r w:rsidR="00B90DFA">
        <w:rPr>
          <w:rFonts w:cs="Arial"/>
          <w:sz w:val="20"/>
          <w:lang w:eastAsia="cs-CZ"/>
        </w:rPr>
        <w:t> prípravy projektov</w:t>
      </w:r>
    </w:p>
    <w:p w14:paraId="4AE861A8" w14:textId="327DA1E0" w:rsidR="003E4CCB" w:rsidRPr="00347388" w:rsidRDefault="003E4CCB" w:rsidP="003E4CCB">
      <w:pPr>
        <w:spacing w:line="360" w:lineRule="auto"/>
        <w:rPr>
          <w:rFonts w:cs="Arial"/>
          <w:sz w:val="20"/>
          <w:lang w:eastAsia="cs-CZ"/>
        </w:rPr>
      </w:pPr>
      <w:r w:rsidRPr="00347388">
        <w:rPr>
          <w:rFonts w:cs="Arial"/>
          <w:sz w:val="20"/>
          <w:lang w:eastAsia="cs-CZ"/>
        </w:rPr>
        <w:t>Dátum:</w:t>
      </w:r>
      <w:r w:rsidR="00275D9A">
        <w:rPr>
          <w:rFonts w:cs="Arial"/>
          <w:sz w:val="20"/>
          <w:lang w:eastAsia="cs-CZ"/>
        </w:rPr>
        <w:t>18</w:t>
      </w:r>
      <w:r w:rsidRPr="00E25071">
        <w:rPr>
          <w:rFonts w:cs="Arial"/>
          <w:sz w:val="20"/>
          <w:lang w:eastAsia="cs-CZ"/>
        </w:rPr>
        <w:t xml:space="preserve">. </w:t>
      </w:r>
      <w:r w:rsidR="00275D9A">
        <w:rPr>
          <w:rFonts w:cs="Arial"/>
          <w:sz w:val="20"/>
          <w:lang w:eastAsia="cs-CZ"/>
        </w:rPr>
        <w:t>12</w:t>
      </w:r>
      <w:r w:rsidRPr="00E25071">
        <w:rPr>
          <w:rFonts w:cs="Arial"/>
          <w:sz w:val="20"/>
          <w:lang w:eastAsia="cs-CZ"/>
        </w:rPr>
        <w:t>. 20</w:t>
      </w:r>
      <w:r w:rsidR="00FF4932">
        <w:rPr>
          <w:rFonts w:cs="Arial"/>
          <w:sz w:val="20"/>
          <w:lang w:eastAsia="cs-CZ"/>
        </w:rPr>
        <w:t>20</w:t>
      </w:r>
    </w:p>
    <w:p w14:paraId="4FF7551A" w14:textId="77777777" w:rsidR="003E4CCB" w:rsidRPr="00347388" w:rsidRDefault="003E4CCB" w:rsidP="003E4CCB">
      <w:pPr>
        <w:spacing w:line="360" w:lineRule="auto"/>
        <w:rPr>
          <w:rFonts w:cs="Arial"/>
          <w:sz w:val="20"/>
          <w:lang w:eastAsia="cs-CZ"/>
        </w:rPr>
      </w:pPr>
    </w:p>
    <w:p w14:paraId="5E88B5F0" w14:textId="77777777"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3DB89CD1" w14:textId="77777777" w:rsidR="003E4CCB" w:rsidRPr="00347388" w:rsidRDefault="00A106FF" w:rsidP="003E4CCB">
      <w:pPr>
        <w:tabs>
          <w:tab w:val="left" w:pos="6804"/>
        </w:tabs>
        <w:spacing w:line="360" w:lineRule="auto"/>
        <w:ind w:left="425" w:hanging="425"/>
        <w:rPr>
          <w:rFonts w:cs="Arial"/>
          <w:sz w:val="20"/>
          <w:lang w:eastAsia="cs-CZ"/>
        </w:rPr>
      </w:pPr>
      <w:r>
        <w:rPr>
          <w:rFonts w:cs="Arial"/>
          <w:sz w:val="20"/>
          <w:lang w:eastAsia="cs-CZ"/>
        </w:rPr>
        <w:t>JUDr</w:t>
      </w:r>
      <w:r w:rsidR="003E4CCB" w:rsidRPr="00347388">
        <w:rPr>
          <w:rFonts w:cs="Arial"/>
          <w:sz w:val="20"/>
          <w:lang w:eastAsia="cs-CZ"/>
        </w:rPr>
        <w:t xml:space="preserve">. </w:t>
      </w:r>
      <w:r>
        <w:rPr>
          <w:rFonts w:cs="Arial"/>
          <w:sz w:val="20"/>
          <w:lang w:eastAsia="cs-CZ"/>
        </w:rPr>
        <w:t>Matúš Dubovský</w:t>
      </w:r>
      <w:r w:rsidR="003E4CCB" w:rsidRPr="00347388">
        <w:rPr>
          <w:rFonts w:cs="Arial"/>
          <w:sz w:val="20"/>
          <w:lang w:eastAsia="cs-CZ"/>
        </w:rPr>
        <w:tab/>
        <w:t>..............................</w:t>
      </w:r>
    </w:p>
    <w:p w14:paraId="6E64D597" w14:textId="77777777" w:rsidR="004B72D2" w:rsidRDefault="00597CB6" w:rsidP="003E4CCB">
      <w:pPr>
        <w:tabs>
          <w:tab w:val="left" w:pos="1134"/>
          <w:tab w:val="left" w:pos="6946"/>
        </w:tabs>
        <w:spacing w:line="360" w:lineRule="auto"/>
        <w:ind w:left="425" w:hanging="425"/>
        <w:rPr>
          <w:rFonts w:cs="Arial"/>
          <w:sz w:val="20"/>
          <w:lang w:eastAsia="cs-CZ"/>
        </w:rPr>
      </w:pPr>
      <w:r>
        <w:rPr>
          <w:rFonts w:cs="Arial"/>
          <w:sz w:val="20"/>
          <w:lang w:eastAsia="cs-CZ"/>
        </w:rPr>
        <w:t>riaditeľ</w:t>
      </w:r>
    </w:p>
    <w:p w14:paraId="2D62EFA0"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odboru operačného programu Efektívna verejná správa</w:t>
      </w:r>
    </w:p>
    <w:p w14:paraId="478FAB03" w14:textId="78B63677" w:rsidR="003E4CCB" w:rsidRDefault="003E4CCB" w:rsidP="003E4CCB">
      <w:pPr>
        <w:spacing w:line="360" w:lineRule="auto"/>
        <w:rPr>
          <w:rFonts w:cs="Arial"/>
          <w:sz w:val="20"/>
          <w:lang w:eastAsia="cs-CZ"/>
        </w:rPr>
      </w:pPr>
      <w:r w:rsidRPr="00347388">
        <w:rPr>
          <w:rFonts w:cs="Arial"/>
          <w:sz w:val="20"/>
          <w:lang w:eastAsia="cs-CZ"/>
        </w:rPr>
        <w:t>Dátum:</w:t>
      </w:r>
      <w:r w:rsidR="00F05D51" w:rsidDel="00F05D51">
        <w:rPr>
          <w:rFonts w:cs="Arial"/>
          <w:sz w:val="20"/>
          <w:lang w:eastAsia="cs-CZ"/>
        </w:rPr>
        <w:t xml:space="preserve"> </w:t>
      </w:r>
      <w:r w:rsidR="00275D9A">
        <w:rPr>
          <w:rFonts w:cs="Arial"/>
          <w:sz w:val="20"/>
          <w:lang w:eastAsia="cs-CZ"/>
        </w:rPr>
        <w:t>18</w:t>
      </w:r>
      <w:r w:rsidRPr="00E25071">
        <w:rPr>
          <w:rFonts w:cs="Arial"/>
          <w:sz w:val="20"/>
          <w:lang w:eastAsia="cs-CZ"/>
        </w:rPr>
        <w:t>. </w:t>
      </w:r>
      <w:r w:rsidR="00275D9A">
        <w:rPr>
          <w:rFonts w:cs="Arial"/>
          <w:sz w:val="20"/>
          <w:lang w:eastAsia="cs-CZ"/>
        </w:rPr>
        <w:t>12</w:t>
      </w:r>
      <w:r w:rsidRPr="00E25071">
        <w:rPr>
          <w:rFonts w:cs="Arial"/>
          <w:sz w:val="20"/>
          <w:lang w:eastAsia="cs-CZ"/>
        </w:rPr>
        <w:t>. 20</w:t>
      </w:r>
      <w:r w:rsidR="00FF4932">
        <w:rPr>
          <w:rFonts w:cs="Arial"/>
          <w:sz w:val="20"/>
          <w:lang w:eastAsia="cs-CZ"/>
        </w:rPr>
        <w:t>20</w:t>
      </w:r>
    </w:p>
    <w:p w14:paraId="6DA05C6B" w14:textId="77777777" w:rsidR="006D6B9C" w:rsidRDefault="006D6B9C" w:rsidP="003E4CCB">
      <w:pPr>
        <w:spacing w:line="360" w:lineRule="auto"/>
      </w:pPr>
    </w:p>
    <w:p w14:paraId="3C0655E7" w14:textId="77777777" w:rsidR="00140CE3" w:rsidRPr="00347388" w:rsidRDefault="002244BF" w:rsidP="003E4CCB">
      <w:pPr>
        <w:spacing w:line="360" w:lineRule="auto"/>
        <w:rPr>
          <w:rFonts w:cs="Arial"/>
          <w:sz w:val="20"/>
          <w:lang w:eastAsia="cs-CZ"/>
        </w:rPr>
      </w:pPr>
      <w:r>
        <w:t>Schválil</w:t>
      </w:r>
    </w:p>
    <w:p w14:paraId="5A1A6173" w14:textId="77777777"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41194D26" w14:textId="77777777"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02B17284" w14:textId="0716E5F7" w:rsidR="003E4CCB" w:rsidRPr="00347388" w:rsidRDefault="006B41BD" w:rsidP="00140CE3">
      <w:pPr>
        <w:tabs>
          <w:tab w:val="left" w:pos="1134"/>
        </w:tabs>
        <w:spacing w:line="360" w:lineRule="auto"/>
        <w:rPr>
          <w:rFonts w:cs="Arial"/>
          <w:sz w:val="20"/>
          <w:lang w:eastAsia="cs-CZ"/>
        </w:rPr>
      </w:pPr>
      <w:r w:rsidRPr="008F2822">
        <w:t>Dátum:</w:t>
      </w:r>
      <w:r w:rsidR="00275D9A">
        <w:t>18</w:t>
      </w:r>
      <w:r w:rsidRPr="00140CE3">
        <w:t>. </w:t>
      </w:r>
      <w:r w:rsidR="00275D9A">
        <w:t>12</w:t>
      </w:r>
      <w:r>
        <w:t>. 20</w:t>
      </w:r>
      <w:r w:rsidR="00FF4932">
        <w:t>20</w:t>
      </w:r>
    </w:p>
    <w:p w14:paraId="6C82DEE8" w14:textId="77777777" w:rsidR="001A3026" w:rsidRDefault="001A3026" w:rsidP="003E4CCB">
      <w:pPr>
        <w:tabs>
          <w:tab w:val="left" w:pos="1134"/>
        </w:tabs>
        <w:spacing w:line="360" w:lineRule="auto"/>
        <w:ind w:left="426" w:hanging="426"/>
        <w:rPr>
          <w:rFonts w:cs="Arial"/>
          <w:sz w:val="20"/>
          <w:lang w:eastAsia="cs-CZ"/>
        </w:rPr>
      </w:pPr>
    </w:p>
    <w:p w14:paraId="73AE69E2"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052100C3"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5E26DD7A"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140B8AB5" w14:textId="15FD14FD" w:rsidR="003E4CCB" w:rsidRPr="00347388" w:rsidRDefault="003E4CCB" w:rsidP="003E4CCB">
      <w:pPr>
        <w:spacing w:line="360" w:lineRule="auto"/>
        <w:rPr>
          <w:rFonts w:cs="Arial"/>
          <w:sz w:val="20"/>
          <w:lang w:eastAsia="cs-CZ"/>
        </w:rPr>
      </w:pPr>
      <w:r w:rsidRPr="00347388">
        <w:rPr>
          <w:rFonts w:cs="Arial"/>
          <w:sz w:val="20"/>
          <w:lang w:eastAsia="cs-CZ"/>
        </w:rPr>
        <w:t>Dátum:</w:t>
      </w:r>
      <w:r w:rsidR="00275D9A">
        <w:rPr>
          <w:rFonts w:cs="Arial"/>
          <w:sz w:val="20"/>
          <w:lang w:eastAsia="cs-CZ"/>
        </w:rPr>
        <w:t>18</w:t>
      </w:r>
      <w:r w:rsidRPr="00E25071">
        <w:rPr>
          <w:rFonts w:cs="Arial"/>
          <w:sz w:val="20"/>
          <w:lang w:eastAsia="cs-CZ"/>
        </w:rPr>
        <w:t>. </w:t>
      </w:r>
      <w:r w:rsidR="00275D9A">
        <w:rPr>
          <w:rFonts w:cs="Arial"/>
          <w:sz w:val="20"/>
          <w:lang w:eastAsia="cs-CZ"/>
        </w:rPr>
        <w:t>12</w:t>
      </w:r>
      <w:r w:rsidRPr="00E25071">
        <w:rPr>
          <w:rFonts w:cs="Arial"/>
          <w:sz w:val="20"/>
          <w:lang w:eastAsia="cs-CZ"/>
        </w:rPr>
        <w:t>. 20</w:t>
      </w:r>
      <w:r w:rsidR="00FF4932">
        <w:rPr>
          <w:rFonts w:cs="Arial"/>
          <w:sz w:val="20"/>
          <w:lang w:eastAsia="cs-CZ"/>
        </w:rPr>
        <w:t>20</w:t>
      </w:r>
    </w:p>
    <w:p w14:paraId="19D4FF1F" w14:textId="77777777" w:rsidR="003E4CCB" w:rsidRPr="00347388" w:rsidRDefault="003E4CCB" w:rsidP="003E4CCB">
      <w:pPr>
        <w:spacing w:line="360" w:lineRule="auto"/>
        <w:rPr>
          <w:rFonts w:cs="Arial"/>
          <w:sz w:val="20"/>
          <w:lang w:eastAsia="cs-CZ"/>
        </w:rPr>
      </w:pPr>
    </w:p>
    <w:p w14:paraId="1B4C1909"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516940C4" w14:textId="77777777" w:rsidR="003E4CCB" w:rsidRPr="00347388" w:rsidRDefault="003E4CCB" w:rsidP="003E4CCB">
      <w:pPr>
        <w:jc w:val="center"/>
        <w:rPr>
          <w:rFonts w:cs="Arial"/>
          <w:sz w:val="18"/>
          <w:lang w:eastAsia="cs-CZ"/>
        </w:rPr>
      </w:pPr>
    </w:p>
    <w:p w14:paraId="4DE67884" w14:textId="6DA28836" w:rsidR="003E4CCB" w:rsidRDefault="003E4CCB" w:rsidP="003E4CCB">
      <w:pPr>
        <w:jc w:val="center"/>
        <w:rPr>
          <w:color w:val="001D58"/>
          <w:sz w:val="60"/>
        </w:rPr>
      </w:pPr>
      <w:r w:rsidRPr="00E25071">
        <w:rPr>
          <w:rFonts w:cs="Arial"/>
          <w:sz w:val="18"/>
          <w:lang w:eastAsia="cs-CZ"/>
        </w:rPr>
        <w:t xml:space="preserve">Verzia: </w:t>
      </w:r>
      <w:r w:rsidR="00FF4932">
        <w:rPr>
          <w:rFonts w:cs="Arial"/>
          <w:sz w:val="18"/>
          <w:lang w:eastAsia="cs-CZ"/>
        </w:rPr>
        <w:t>6</w:t>
      </w:r>
      <w:r w:rsidRPr="00E25071">
        <w:rPr>
          <w:rFonts w:cs="Arial"/>
          <w:sz w:val="18"/>
          <w:lang w:eastAsia="cs-CZ"/>
        </w:rPr>
        <w:t>.</w:t>
      </w:r>
      <w:r w:rsidR="00275D9A">
        <w:rPr>
          <w:rFonts w:cs="Arial"/>
          <w:sz w:val="18"/>
          <w:lang w:eastAsia="cs-CZ"/>
        </w:rPr>
        <w:t>3</w:t>
      </w:r>
      <w:r w:rsidRPr="00E25071">
        <w:rPr>
          <w:rFonts w:cs="Arial"/>
          <w:sz w:val="18"/>
          <w:lang w:eastAsia="cs-CZ"/>
        </w:rPr>
        <w:t xml:space="preserve">; platnosť od: </w:t>
      </w:r>
      <w:r w:rsidR="00275D9A">
        <w:rPr>
          <w:rFonts w:cs="Arial"/>
          <w:sz w:val="18"/>
          <w:lang w:eastAsia="cs-CZ"/>
        </w:rPr>
        <w:t>18</w:t>
      </w:r>
      <w:r w:rsidRPr="00E25071">
        <w:rPr>
          <w:rFonts w:cs="Arial"/>
          <w:sz w:val="18"/>
          <w:lang w:eastAsia="cs-CZ"/>
        </w:rPr>
        <w:t xml:space="preserve">. </w:t>
      </w:r>
      <w:r w:rsidR="00275D9A">
        <w:rPr>
          <w:rFonts w:cs="Arial"/>
          <w:sz w:val="18"/>
          <w:lang w:eastAsia="cs-CZ"/>
        </w:rPr>
        <w:t>12</w:t>
      </w:r>
      <w:r w:rsidRPr="00E25071">
        <w:rPr>
          <w:rFonts w:cs="Arial"/>
          <w:sz w:val="18"/>
          <w:lang w:eastAsia="cs-CZ"/>
        </w:rPr>
        <w:t>. 20</w:t>
      </w:r>
      <w:r w:rsidR="00FF4932">
        <w:rPr>
          <w:rFonts w:cs="Arial"/>
          <w:sz w:val="18"/>
          <w:lang w:eastAsia="cs-CZ"/>
        </w:rPr>
        <w:t>20</w:t>
      </w:r>
      <w:r w:rsidRPr="00E25071">
        <w:rPr>
          <w:rFonts w:cs="Arial"/>
          <w:sz w:val="18"/>
          <w:lang w:eastAsia="cs-CZ"/>
        </w:rPr>
        <w:t>, účinnosť od:</w:t>
      </w:r>
      <w:r w:rsidR="00D90229">
        <w:rPr>
          <w:rFonts w:cs="Arial"/>
          <w:sz w:val="18"/>
          <w:lang w:eastAsia="cs-CZ"/>
        </w:rPr>
        <w:t xml:space="preserve"> </w:t>
      </w:r>
      <w:r w:rsidR="00275D9A">
        <w:rPr>
          <w:rFonts w:cs="Arial"/>
          <w:sz w:val="18"/>
          <w:lang w:eastAsia="cs-CZ"/>
        </w:rPr>
        <w:t>18</w:t>
      </w:r>
      <w:r w:rsidRPr="00E25071">
        <w:rPr>
          <w:rFonts w:cs="Arial"/>
          <w:sz w:val="18"/>
          <w:lang w:eastAsia="cs-CZ"/>
        </w:rPr>
        <w:t xml:space="preserve">. </w:t>
      </w:r>
      <w:r w:rsidR="00275D9A">
        <w:rPr>
          <w:rFonts w:cs="Arial"/>
          <w:sz w:val="18"/>
          <w:lang w:eastAsia="cs-CZ"/>
        </w:rPr>
        <w:t>12</w:t>
      </w:r>
      <w:r w:rsidRPr="00E25071">
        <w:rPr>
          <w:rFonts w:cs="Arial"/>
          <w:sz w:val="18"/>
          <w:lang w:eastAsia="cs-CZ"/>
        </w:rPr>
        <w:t>. 20</w:t>
      </w:r>
      <w:r w:rsidR="00FF4932">
        <w:rPr>
          <w:rFonts w:cs="Arial"/>
          <w:sz w:val="18"/>
          <w:lang w:eastAsia="cs-CZ"/>
        </w:rPr>
        <w:t>20</w:t>
      </w:r>
      <w:r>
        <w:rPr>
          <w:b/>
          <w:sz w:val="60"/>
        </w:rPr>
        <w:br w:type="page"/>
      </w:r>
    </w:p>
    <w:p w14:paraId="1DAA4D93"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296ED047" w14:textId="77777777" w:rsidR="003E4CCB" w:rsidRDefault="003E4CCB">
      <w:pPr>
        <w:pStyle w:val="Obsah1"/>
        <w:tabs>
          <w:tab w:val="left" w:pos="482"/>
          <w:tab w:val="right" w:leader="dot" w:pos="9060"/>
        </w:tabs>
        <w:rPr>
          <w:rFonts w:eastAsiaTheme="majorEastAsia" w:cs="Arial"/>
          <w:caps/>
          <w:sz w:val="28"/>
          <w:lang w:eastAsia="cs-CZ"/>
        </w:rPr>
      </w:pPr>
    </w:p>
    <w:bookmarkStart w:id="1" w:name="_Toc410907843"/>
    <w:p w14:paraId="1B38FF66" w14:textId="77777777" w:rsidR="006F425A" w:rsidRPr="00EB4F10" w:rsidRDefault="000C0542">
      <w:pPr>
        <w:pStyle w:val="Obsah1"/>
        <w:tabs>
          <w:tab w:val="left" w:pos="482"/>
          <w:tab w:val="right" w:leader="dot" w:pos="9060"/>
        </w:tabs>
        <w:rPr>
          <w:rFonts w:asciiTheme="minorHAnsi" w:eastAsiaTheme="minorEastAsia" w:hAnsiTheme="minorHAnsi" w:cstheme="minorBidi"/>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576173" w:history="1">
        <w:r w:rsidR="006F425A" w:rsidRPr="00EB4F10">
          <w:rPr>
            <w:rStyle w:val="Hypertextovprepojenie"/>
            <w:noProof/>
            <w:szCs w:val="19"/>
          </w:rPr>
          <w:t>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Úvod</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_Toc4576173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4</w:t>
        </w:r>
        <w:r w:rsidR="006F425A" w:rsidRPr="00EB4F10">
          <w:rPr>
            <w:noProof/>
            <w:webHidden/>
            <w:sz w:val="19"/>
            <w:szCs w:val="19"/>
          </w:rPr>
          <w:fldChar w:fldCharType="end"/>
        </w:r>
      </w:hyperlink>
    </w:p>
    <w:p w14:paraId="74AAAA18" w14:textId="77777777"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4" w:history="1">
        <w:r w:rsidR="006F425A" w:rsidRPr="00EB4F10">
          <w:rPr>
            <w:rStyle w:val="Hypertextovprepojenie"/>
            <w:noProof/>
            <w:szCs w:val="19"/>
          </w:rPr>
          <w:t>1.1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Účinnosť príručky pre prijímateľa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_Toc4576174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4</w:t>
        </w:r>
        <w:r w:rsidR="006F425A" w:rsidRPr="00EB4F10">
          <w:rPr>
            <w:noProof/>
            <w:webHidden/>
            <w:sz w:val="19"/>
            <w:szCs w:val="19"/>
          </w:rPr>
          <w:fldChar w:fldCharType="end"/>
        </w:r>
      </w:hyperlink>
    </w:p>
    <w:p w14:paraId="524C43D8" w14:textId="77777777"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5" w:history="1">
        <w:r w:rsidR="006F425A" w:rsidRPr="00EB4F10">
          <w:rPr>
            <w:rStyle w:val="Hypertextovprepojenie"/>
            <w:noProof/>
            <w:szCs w:val="19"/>
          </w:rPr>
          <w:t>1.2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 xml:space="preserve">Cieľ príručky pre </w:t>
        </w:r>
        <w:r w:rsidR="006F425A" w:rsidRPr="00EB4F10">
          <w:rPr>
            <w:rStyle w:val="Hypertextovprepojenie"/>
            <w:noProof/>
            <w:szCs w:val="19"/>
          </w:rPr>
          <w:t>prijímateľa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_Toc4576175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4</w:t>
        </w:r>
        <w:r w:rsidR="006F425A" w:rsidRPr="00EB4F10">
          <w:rPr>
            <w:noProof/>
            <w:webHidden/>
            <w:sz w:val="19"/>
            <w:szCs w:val="19"/>
          </w:rPr>
          <w:fldChar w:fldCharType="end"/>
        </w:r>
      </w:hyperlink>
    </w:p>
    <w:p w14:paraId="52D38950" w14:textId="77777777"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6" w:history="1">
        <w:r w:rsidR="006F425A" w:rsidRPr="00EB4F10">
          <w:rPr>
            <w:rStyle w:val="Hypertextovprepojenie"/>
            <w:noProof/>
            <w:szCs w:val="19"/>
          </w:rPr>
          <w:t>1.3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Definícia pojmov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_Toc4576176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5</w:t>
        </w:r>
        <w:r w:rsidR="006F425A" w:rsidRPr="00EB4F10">
          <w:rPr>
            <w:noProof/>
            <w:webHidden/>
            <w:sz w:val="19"/>
            <w:szCs w:val="19"/>
          </w:rPr>
          <w:fldChar w:fldCharType="end"/>
        </w:r>
      </w:hyperlink>
    </w:p>
    <w:p w14:paraId="1847A5B8" w14:textId="77777777"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7" w:history="1">
        <w:r w:rsidR="006F425A" w:rsidRPr="00EB4F10">
          <w:rPr>
            <w:rStyle w:val="Hypertextovprepojenie"/>
            <w:noProof/>
            <w:szCs w:val="19"/>
          </w:rPr>
          <w:t>1.4</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Použité skratky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_Toc4576177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15</w:t>
        </w:r>
        <w:r w:rsidR="006F425A" w:rsidRPr="00EB4F10">
          <w:rPr>
            <w:noProof/>
            <w:webHidden/>
            <w:sz w:val="19"/>
            <w:szCs w:val="19"/>
          </w:rPr>
          <w:fldChar w:fldCharType="end"/>
        </w:r>
      </w:hyperlink>
    </w:p>
    <w:p w14:paraId="0FAD4DA7" w14:textId="77777777"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8" w:history="1">
        <w:r w:rsidR="006F425A" w:rsidRPr="00EB4F10">
          <w:rPr>
            <w:rStyle w:val="Hypertextovprepojenie"/>
            <w:noProof/>
            <w:szCs w:val="19"/>
          </w:rPr>
          <w:t>1.5</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Legislatíva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_Toc4576178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17</w:t>
        </w:r>
        <w:r w:rsidR="006F425A" w:rsidRPr="00EB4F10">
          <w:rPr>
            <w:noProof/>
            <w:webHidden/>
            <w:sz w:val="19"/>
            <w:szCs w:val="19"/>
          </w:rPr>
          <w:fldChar w:fldCharType="end"/>
        </w:r>
      </w:hyperlink>
    </w:p>
    <w:p w14:paraId="0688AFED" w14:textId="77777777" w:rsidR="006F425A" w:rsidRPr="00EB4F10" w:rsidRDefault="006729D4">
      <w:pPr>
        <w:pStyle w:val="Obsah1"/>
        <w:tabs>
          <w:tab w:val="left" w:pos="482"/>
          <w:tab w:val="right" w:leader="dot" w:pos="9060"/>
        </w:tabs>
        <w:rPr>
          <w:rFonts w:asciiTheme="minorHAnsi" w:eastAsiaTheme="minorEastAsia" w:hAnsiTheme="minorHAnsi" w:cstheme="minorBidi"/>
          <w:noProof/>
          <w:sz w:val="19"/>
          <w:szCs w:val="19"/>
          <w:lang w:eastAsia="sk-SK"/>
        </w:rPr>
      </w:pPr>
      <w:hyperlink w:anchor="_Toc4576179" w:history="1">
        <w:r w:rsidR="006F425A" w:rsidRPr="00EB4F10">
          <w:rPr>
            <w:rStyle w:val="Hypertextovprepojenie"/>
            <w:noProof/>
            <w:szCs w:val="19"/>
          </w:rPr>
          <w:t>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Realizácia projektov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_Toc4576179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19</w:t>
        </w:r>
        <w:r w:rsidR="006F425A" w:rsidRPr="00EB4F10">
          <w:rPr>
            <w:noProof/>
            <w:webHidden/>
            <w:sz w:val="19"/>
            <w:szCs w:val="19"/>
          </w:rPr>
          <w:fldChar w:fldCharType="end"/>
        </w:r>
      </w:hyperlink>
    </w:p>
    <w:p w14:paraId="44D1C9AD" w14:textId="77777777"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0" w:history="1">
        <w:r w:rsidR="006F425A" w:rsidRPr="00EB4F10">
          <w:rPr>
            <w:rStyle w:val="Hypertextovprepojenie"/>
            <w:noProof/>
            <w:szCs w:val="19"/>
          </w:rPr>
          <w:t>2.1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Všeobecné informácie k realizácii projektov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_Toc4576180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19</w:t>
        </w:r>
        <w:r w:rsidR="006F425A" w:rsidRPr="00EB4F10">
          <w:rPr>
            <w:noProof/>
            <w:webHidden/>
            <w:sz w:val="19"/>
            <w:szCs w:val="19"/>
          </w:rPr>
          <w:fldChar w:fldCharType="end"/>
        </w:r>
      </w:hyperlink>
    </w:p>
    <w:p w14:paraId="3F32BCA0" w14:textId="77777777" w:rsidR="006F425A" w:rsidRPr="00EB4F10" w:rsidRDefault="006729D4">
      <w:pPr>
        <w:pStyle w:val="Obsah3"/>
        <w:rPr>
          <w:rFonts w:asciiTheme="minorHAnsi" w:eastAsiaTheme="minorEastAsia" w:hAnsiTheme="minorHAnsi" w:cstheme="minorBidi"/>
          <w:noProof/>
          <w:sz w:val="19"/>
          <w:szCs w:val="19"/>
          <w:lang w:eastAsia="sk-SK"/>
        </w:rPr>
      </w:pPr>
      <w:hyperlink w:anchor="_Toc4576181" w:history="1">
        <w:r w:rsidR="006F425A" w:rsidRPr="00EB4F10">
          <w:rPr>
            <w:rStyle w:val="Hypertextovprepojenie"/>
            <w:noProof/>
            <w:szCs w:val="19"/>
          </w:rPr>
          <w:t>2.1.1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Všeobecné informácie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_Toc4576181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19</w:t>
        </w:r>
        <w:r w:rsidR="006F425A" w:rsidRPr="00EB4F10">
          <w:rPr>
            <w:noProof/>
            <w:webHidden/>
            <w:sz w:val="19"/>
            <w:szCs w:val="19"/>
          </w:rPr>
          <w:fldChar w:fldCharType="end"/>
        </w:r>
      </w:hyperlink>
    </w:p>
    <w:p w14:paraId="187B2A9B" w14:textId="77777777" w:rsidR="006F425A" w:rsidRPr="00EB4F10" w:rsidRDefault="006729D4">
      <w:pPr>
        <w:pStyle w:val="Obsah3"/>
        <w:rPr>
          <w:rFonts w:asciiTheme="minorHAnsi" w:eastAsiaTheme="minorEastAsia" w:hAnsiTheme="minorHAnsi" w:cstheme="minorBidi"/>
          <w:noProof/>
          <w:sz w:val="19"/>
          <w:szCs w:val="19"/>
          <w:lang w:eastAsia="sk-SK"/>
        </w:rPr>
      </w:pPr>
      <w:hyperlink w:anchor="_Toc4576182" w:history="1">
        <w:r w:rsidR="006F425A" w:rsidRPr="00EB4F10">
          <w:rPr>
            <w:rStyle w:val="Hypertextovprepojenie"/>
            <w:noProof/>
            <w:szCs w:val="19"/>
          </w:rPr>
          <w:t>2.1.2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Na čo nezabudnúť po podpise zmluvy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_Toc4576182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20</w:t>
        </w:r>
        <w:r w:rsidR="006F425A" w:rsidRPr="00EB4F10">
          <w:rPr>
            <w:noProof/>
            <w:webHidden/>
            <w:sz w:val="19"/>
            <w:szCs w:val="19"/>
          </w:rPr>
          <w:fldChar w:fldCharType="end"/>
        </w:r>
      </w:hyperlink>
    </w:p>
    <w:p w14:paraId="481E460A" w14:textId="77777777"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3" w:history="1">
        <w:r w:rsidR="006F425A" w:rsidRPr="00EB4F10">
          <w:rPr>
            <w:rStyle w:val="Hypertextovprepojenie"/>
            <w:noProof/>
            <w:szCs w:val="19"/>
          </w:rPr>
          <w:t>2.2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Monitorovanie projektu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_Toc4576183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22</w:t>
        </w:r>
        <w:r w:rsidR="006F425A" w:rsidRPr="00EB4F10">
          <w:rPr>
            <w:noProof/>
            <w:webHidden/>
            <w:sz w:val="19"/>
            <w:szCs w:val="19"/>
          </w:rPr>
          <w:fldChar w:fldCharType="end"/>
        </w:r>
      </w:hyperlink>
    </w:p>
    <w:p w14:paraId="4C71BD48" w14:textId="77777777"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4" w:history="1">
        <w:r w:rsidR="006F425A" w:rsidRPr="00EB4F10">
          <w:rPr>
            <w:rStyle w:val="Hypertextovprepojenie"/>
            <w:noProof/>
            <w:szCs w:val="19"/>
          </w:rPr>
          <w:t>2.3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Zmena zmluvy o NFP</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_Toc4576184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27</w:t>
        </w:r>
        <w:r w:rsidR="006F425A" w:rsidRPr="00EB4F10">
          <w:rPr>
            <w:noProof/>
            <w:webHidden/>
            <w:sz w:val="19"/>
            <w:szCs w:val="19"/>
          </w:rPr>
          <w:fldChar w:fldCharType="end"/>
        </w:r>
      </w:hyperlink>
    </w:p>
    <w:p w14:paraId="42775038" w14:textId="77777777" w:rsidR="006F425A" w:rsidRPr="00EB4F10" w:rsidRDefault="006729D4">
      <w:pPr>
        <w:pStyle w:val="Obsah3"/>
        <w:rPr>
          <w:rFonts w:asciiTheme="minorHAnsi" w:eastAsiaTheme="minorEastAsia" w:hAnsiTheme="minorHAnsi" w:cstheme="minorBidi"/>
          <w:noProof/>
          <w:sz w:val="19"/>
          <w:szCs w:val="19"/>
          <w:lang w:eastAsia="sk-SK"/>
        </w:rPr>
      </w:pPr>
      <w:hyperlink w:anchor="_Toc4576185" w:history="1">
        <w:r w:rsidR="006F425A" w:rsidRPr="00EB4F10">
          <w:rPr>
            <w:rStyle w:val="Hypertextovprepojenie"/>
            <w:noProof/>
            <w:szCs w:val="19"/>
          </w:rPr>
          <w:t>2.3.1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Charakter zmien a spôsob posudzovania zmien</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_Toc4576185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27</w:t>
        </w:r>
        <w:r w:rsidR="006F425A" w:rsidRPr="00EB4F10">
          <w:rPr>
            <w:noProof/>
            <w:webHidden/>
            <w:sz w:val="19"/>
            <w:szCs w:val="19"/>
          </w:rPr>
          <w:fldChar w:fldCharType="end"/>
        </w:r>
      </w:hyperlink>
    </w:p>
    <w:p w14:paraId="764D3EBF" w14:textId="77777777" w:rsidR="006F425A" w:rsidRPr="00EB4F10" w:rsidRDefault="006729D4">
      <w:pPr>
        <w:pStyle w:val="Obsah3"/>
        <w:rPr>
          <w:rFonts w:asciiTheme="minorHAnsi" w:eastAsiaTheme="minorEastAsia" w:hAnsiTheme="minorHAnsi" w:cstheme="minorBidi"/>
          <w:noProof/>
          <w:sz w:val="19"/>
          <w:szCs w:val="19"/>
          <w:lang w:eastAsia="sk-SK"/>
        </w:rPr>
      </w:pPr>
      <w:hyperlink w:anchor="_Toc4576186" w:history="1">
        <w:r w:rsidR="006F425A" w:rsidRPr="00EB4F10">
          <w:rPr>
            <w:rStyle w:val="Hypertextovprepojenie"/>
            <w:noProof/>
            <w:szCs w:val="19"/>
          </w:rPr>
          <w:t>2.3.2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Administrácia zmenového konania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_Toc4576186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30</w:t>
        </w:r>
        <w:r w:rsidR="006F425A" w:rsidRPr="00EB4F10">
          <w:rPr>
            <w:noProof/>
            <w:webHidden/>
            <w:sz w:val="19"/>
            <w:szCs w:val="19"/>
          </w:rPr>
          <w:fldChar w:fldCharType="end"/>
        </w:r>
      </w:hyperlink>
    </w:p>
    <w:p w14:paraId="0C6D0D64" w14:textId="77777777" w:rsidR="006F425A" w:rsidRPr="00EB4F10" w:rsidRDefault="006729D4">
      <w:pPr>
        <w:pStyle w:val="Obsah3"/>
        <w:rPr>
          <w:rFonts w:asciiTheme="minorHAnsi" w:eastAsiaTheme="minorEastAsia" w:hAnsiTheme="minorHAnsi" w:cstheme="minorBidi"/>
          <w:noProof/>
          <w:sz w:val="19"/>
          <w:szCs w:val="19"/>
          <w:lang w:eastAsia="sk-SK"/>
        </w:rPr>
      </w:pPr>
      <w:hyperlink w:anchor="_Toc4576187" w:history="1">
        <w:r w:rsidR="006F425A" w:rsidRPr="00EB4F10">
          <w:rPr>
            <w:rStyle w:val="Hypertextovprepojenie"/>
            <w:noProof/>
            <w:szCs w:val="19"/>
          </w:rPr>
          <w:t>2.3.3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Ukončenie zmluvného vzťahu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_Toc4576187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32</w:t>
        </w:r>
        <w:r w:rsidR="006F425A" w:rsidRPr="00EB4F10">
          <w:rPr>
            <w:noProof/>
            <w:webHidden/>
            <w:sz w:val="19"/>
            <w:szCs w:val="19"/>
          </w:rPr>
          <w:fldChar w:fldCharType="end"/>
        </w:r>
      </w:hyperlink>
    </w:p>
    <w:p w14:paraId="4EA76D4D" w14:textId="77777777"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8" w:history="1">
        <w:r w:rsidR="006F425A" w:rsidRPr="00EB4F10">
          <w:rPr>
            <w:rStyle w:val="Hypertextovprepojenie"/>
            <w:noProof/>
            <w:szCs w:val="19"/>
          </w:rPr>
          <w:t>2.4</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Finančné riadenie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_Toc4576188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33</w:t>
        </w:r>
        <w:r w:rsidR="006F425A" w:rsidRPr="00EB4F10">
          <w:rPr>
            <w:noProof/>
            <w:webHidden/>
            <w:sz w:val="19"/>
            <w:szCs w:val="19"/>
          </w:rPr>
          <w:fldChar w:fldCharType="end"/>
        </w:r>
      </w:hyperlink>
    </w:p>
    <w:p w14:paraId="0818F0C1" w14:textId="77777777" w:rsidR="006F425A" w:rsidRPr="00EB4F10" w:rsidRDefault="006729D4">
      <w:pPr>
        <w:pStyle w:val="Obsah3"/>
        <w:rPr>
          <w:rFonts w:asciiTheme="minorHAnsi" w:eastAsiaTheme="minorEastAsia" w:hAnsiTheme="minorHAnsi" w:cstheme="minorBidi"/>
          <w:noProof/>
          <w:sz w:val="19"/>
          <w:szCs w:val="19"/>
          <w:lang w:eastAsia="sk-SK"/>
        </w:rPr>
      </w:pPr>
      <w:hyperlink w:anchor="_Toc4576189" w:history="1">
        <w:r w:rsidR="006F425A" w:rsidRPr="00EB4F10">
          <w:rPr>
            <w:rStyle w:val="Hypertextovprepojenie"/>
            <w:noProof/>
            <w:szCs w:val="19"/>
          </w:rPr>
          <w:t>2.4.1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Vedenie účtovníctva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_Toc4576189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33</w:t>
        </w:r>
        <w:r w:rsidR="006F425A" w:rsidRPr="00EB4F10">
          <w:rPr>
            <w:noProof/>
            <w:webHidden/>
            <w:sz w:val="19"/>
            <w:szCs w:val="19"/>
          </w:rPr>
          <w:fldChar w:fldCharType="end"/>
        </w:r>
      </w:hyperlink>
    </w:p>
    <w:p w14:paraId="3FD8BE0E" w14:textId="77777777" w:rsidR="006F425A" w:rsidRPr="00EB4F10" w:rsidRDefault="006729D4">
      <w:pPr>
        <w:pStyle w:val="Obsah3"/>
        <w:rPr>
          <w:rFonts w:asciiTheme="minorHAnsi" w:eastAsiaTheme="minorEastAsia" w:hAnsiTheme="minorHAnsi" w:cstheme="minorBidi"/>
          <w:noProof/>
          <w:sz w:val="19"/>
          <w:szCs w:val="19"/>
          <w:lang w:eastAsia="sk-SK"/>
        </w:rPr>
      </w:pPr>
      <w:hyperlink w:anchor="_Toc4576190" w:history="1">
        <w:r w:rsidR="006F425A" w:rsidRPr="00EB4F10">
          <w:rPr>
            <w:rStyle w:val="Hypertextovprepojenie"/>
            <w:noProof/>
            <w:szCs w:val="19"/>
          </w:rPr>
          <w:t>2.4.2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Účty a platby prijímateľa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_Toc4576190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34</w:t>
        </w:r>
        <w:r w:rsidR="006F425A" w:rsidRPr="00EB4F10">
          <w:rPr>
            <w:noProof/>
            <w:webHidden/>
            <w:sz w:val="19"/>
            <w:szCs w:val="19"/>
          </w:rPr>
          <w:fldChar w:fldCharType="end"/>
        </w:r>
      </w:hyperlink>
    </w:p>
    <w:p w14:paraId="790003C9" w14:textId="77777777" w:rsidR="006F425A" w:rsidRPr="00EB4F10" w:rsidRDefault="006729D4">
      <w:pPr>
        <w:pStyle w:val="Obsah3"/>
        <w:rPr>
          <w:rFonts w:asciiTheme="minorHAnsi" w:eastAsiaTheme="minorEastAsia" w:hAnsiTheme="minorHAnsi" w:cstheme="minorBidi"/>
          <w:noProof/>
          <w:sz w:val="19"/>
          <w:szCs w:val="19"/>
          <w:lang w:eastAsia="sk-SK"/>
        </w:rPr>
      </w:pPr>
      <w:hyperlink w:anchor="_Toc4576191" w:history="1">
        <w:r w:rsidR="006F425A" w:rsidRPr="00EB4F10">
          <w:rPr>
            <w:rStyle w:val="Hypertextovprepojenie"/>
            <w:noProof/>
            <w:szCs w:val="19"/>
          </w:rPr>
          <w:t>2.4.3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Oprávnenosť výdavkov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_Toc4576191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38</w:t>
        </w:r>
        <w:r w:rsidR="006F425A" w:rsidRPr="00EB4F10">
          <w:rPr>
            <w:noProof/>
            <w:webHidden/>
            <w:sz w:val="19"/>
            <w:szCs w:val="19"/>
          </w:rPr>
          <w:fldChar w:fldCharType="end"/>
        </w:r>
      </w:hyperlink>
    </w:p>
    <w:p w14:paraId="109E3B05" w14:textId="77777777" w:rsidR="006F425A" w:rsidRPr="00EB4F10" w:rsidRDefault="006729D4">
      <w:pPr>
        <w:pStyle w:val="Obsah3"/>
        <w:rPr>
          <w:rFonts w:asciiTheme="minorHAnsi" w:eastAsiaTheme="minorEastAsia" w:hAnsiTheme="minorHAnsi" w:cstheme="minorBidi"/>
          <w:noProof/>
          <w:sz w:val="19"/>
          <w:szCs w:val="19"/>
          <w:lang w:eastAsia="sk-SK"/>
        </w:rPr>
      </w:pPr>
      <w:hyperlink w:anchor="_Toc4576192" w:history="1">
        <w:r w:rsidR="006F425A" w:rsidRPr="00EB4F10">
          <w:rPr>
            <w:rStyle w:val="Hypertextovprepojenie"/>
            <w:noProof/>
            <w:szCs w:val="19"/>
          </w:rPr>
          <w:t>2.4.4</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Postupy pri žiadosti o platbu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_Toc4576192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64</w:t>
        </w:r>
        <w:r w:rsidR="006F425A" w:rsidRPr="00EB4F10">
          <w:rPr>
            <w:noProof/>
            <w:webHidden/>
            <w:sz w:val="19"/>
            <w:szCs w:val="19"/>
          </w:rPr>
          <w:fldChar w:fldCharType="end"/>
        </w:r>
      </w:hyperlink>
    </w:p>
    <w:p w14:paraId="214AF22E" w14:textId="77777777" w:rsidR="006F425A" w:rsidRPr="00EB4F10" w:rsidRDefault="006729D4">
      <w:pPr>
        <w:pStyle w:val="Obsah3"/>
        <w:rPr>
          <w:rFonts w:asciiTheme="minorHAnsi" w:eastAsiaTheme="minorEastAsia" w:hAnsiTheme="minorHAnsi" w:cstheme="minorBidi"/>
          <w:noProof/>
          <w:sz w:val="19"/>
          <w:szCs w:val="19"/>
          <w:lang w:eastAsia="sk-SK"/>
        </w:rPr>
      </w:pPr>
      <w:hyperlink w:anchor="_Toc4576193" w:history="1">
        <w:r w:rsidR="006F425A" w:rsidRPr="00EB4F10">
          <w:rPr>
            <w:rStyle w:val="Hypertextovprepojenie"/>
            <w:noProof/>
            <w:szCs w:val="19"/>
          </w:rPr>
          <w:t>2.4.5</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Špe</w:t>
        </w:r>
        <w:r w:rsidR="006F425A" w:rsidRPr="00EB4F10">
          <w:rPr>
            <w:rStyle w:val="Hypertextovprepojenie"/>
            <w:noProof/>
            <w:szCs w:val="19"/>
          </w:rPr>
          <w:t>cifiká jednotlivých systémov financovania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_Toc4576193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65</w:t>
        </w:r>
        <w:r w:rsidR="006F425A" w:rsidRPr="00EB4F10">
          <w:rPr>
            <w:noProof/>
            <w:webHidden/>
            <w:sz w:val="19"/>
            <w:szCs w:val="19"/>
          </w:rPr>
          <w:fldChar w:fldCharType="end"/>
        </w:r>
      </w:hyperlink>
    </w:p>
    <w:p w14:paraId="53398D80" w14:textId="77777777" w:rsidR="006F425A" w:rsidRPr="00EB4F10" w:rsidRDefault="006729D4">
      <w:pPr>
        <w:pStyle w:val="Obsah3"/>
        <w:rPr>
          <w:rFonts w:asciiTheme="minorHAnsi" w:eastAsiaTheme="minorEastAsia" w:hAnsiTheme="minorHAnsi" w:cstheme="minorBidi"/>
          <w:noProof/>
          <w:sz w:val="19"/>
          <w:szCs w:val="19"/>
          <w:lang w:eastAsia="sk-SK"/>
        </w:rPr>
      </w:pPr>
      <w:hyperlink w:anchor="_Toc4576194" w:history="1">
        <w:r w:rsidR="006F425A" w:rsidRPr="00EB4F10">
          <w:rPr>
            <w:rStyle w:val="Hypertextovprepojenie"/>
            <w:noProof/>
            <w:szCs w:val="19"/>
            <w:lang w:eastAsia="cs-CZ"/>
          </w:rPr>
          <w:t>2.4.6</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caps/>
            <w:noProof/>
            <w:szCs w:val="19"/>
            <w:lang w:eastAsia="cs-CZ"/>
          </w:rPr>
          <w:t>Ú</w:t>
        </w:r>
        <w:r w:rsidR="006F425A" w:rsidRPr="00EB4F10">
          <w:rPr>
            <w:rStyle w:val="Hypertextovprepojenie"/>
            <w:noProof/>
            <w:szCs w:val="19"/>
            <w:lang w:eastAsia="cs-CZ"/>
          </w:rPr>
          <w:t>čtovné doklady a ich prílohy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_Toc4576194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74</w:t>
        </w:r>
        <w:r w:rsidR="006F425A" w:rsidRPr="00EB4F10">
          <w:rPr>
            <w:noProof/>
            <w:webHidden/>
            <w:sz w:val="19"/>
            <w:szCs w:val="19"/>
          </w:rPr>
          <w:fldChar w:fldCharType="end"/>
        </w:r>
      </w:hyperlink>
    </w:p>
    <w:p w14:paraId="61F64994" w14:textId="77777777" w:rsidR="006F425A" w:rsidRPr="00EB4F10" w:rsidRDefault="006729D4">
      <w:pPr>
        <w:pStyle w:val="Obsah3"/>
        <w:rPr>
          <w:rFonts w:asciiTheme="minorHAnsi" w:eastAsiaTheme="minorEastAsia" w:hAnsiTheme="minorHAnsi" w:cstheme="minorBidi"/>
          <w:noProof/>
          <w:sz w:val="19"/>
          <w:szCs w:val="19"/>
          <w:lang w:eastAsia="sk-SK"/>
        </w:rPr>
      </w:pPr>
      <w:hyperlink w:anchor="_Toc4576195" w:history="1">
        <w:r w:rsidR="006F425A" w:rsidRPr="00EB4F10">
          <w:rPr>
            <w:rStyle w:val="Hypertextovprepojenie"/>
            <w:noProof/>
            <w:szCs w:val="19"/>
          </w:rPr>
          <w:t>2.4.7</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Nezrovnalosti a vysporiadanie finančných vzťahov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_Toc4576195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88</w:t>
        </w:r>
        <w:r w:rsidR="006F425A" w:rsidRPr="00EB4F10">
          <w:rPr>
            <w:noProof/>
            <w:webHidden/>
            <w:sz w:val="19"/>
            <w:szCs w:val="19"/>
          </w:rPr>
          <w:fldChar w:fldCharType="end"/>
        </w:r>
      </w:hyperlink>
    </w:p>
    <w:p w14:paraId="4071AA0D" w14:textId="77777777"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96" w:history="1">
        <w:r w:rsidR="006F425A" w:rsidRPr="00EB4F10">
          <w:rPr>
            <w:rStyle w:val="Hypertextovprepojenie"/>
            <w:noProof/>
            <w:szCs w:val="19"/>
          </w:rPr>
          <w:t>2.5</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Verejné obstarávanie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_Toc4576196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93</w:t>
        </w:r>
        <w:r w:rsidR="006F425A" w:rsidRPr="00EB4F10">
          <w:rPr>
            <w:noProof/>
            <w:webHidden/>
            <w:sz w:val="19"/>
            <w:szCs w:val="19"/>
          </w:rPr>
          <w:fldChar w:fldCharType="end"/>
        </w:r>
      </w:hyperlink>
    </w:p>
    <w:p w14:paraId="63959527" w14:textId="77777777" w:rsidR="006F425A" w:rsidRPr="00EB4F10" w:rsidRDefault="006729D4">
      <w:pPr>
        <w:pStyle w:val="Obsah3"/>
        <w:rPr>
          <w:rFonts w:asciiTheme="minorHAnsi" w:eastAsiaTheme="minorEastAsia" w:hAnsiTheme="minorHAnsi" w:cstheme="minorBidi"/>
          <w:noProof/>
          <w:sz w:val="19"/>
          <w:szCs w:val="19"/>
          <w:lang w:eastAsia="sk-SK"/>
        </w:rPr>
      </w:pPr>
      <w:hyperlink w:anchor="_Toc4576197" w:history="1">
        <w:r w:rsidR="006F425A" w:rsidRPr="00EB4F10">
          <w:rPr>
            <w:rStyle w:val="Hypertextovprepojenie"/>
            <w:rFonts w:cs="Arial"/>
            <w:noProof/>
            <w:szCs w:val="19"/>
          </w:rPr>
          <w:t>2.5.1</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rFonts w:cs="Arial"/>
            <w:noProof/>
            <w:szCs w:val="19"/>
          </w:rPr>
          <w:t>Plán obstarávaní</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_Toc4576197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94</w:t>
        </w:r>
        <w:r w:rsidR="006F425A" w:rsidRPr="00EB4F10">
          <w:rPr>
            <w:noProof/>
            <w:webHidden/>
            <w:sz w:val="19"/>
            <w:szCs w:val="19"/>
          </w:rPr>
          <w:fldChar w:fldCharType="end"/>
        </w:r>
      </w:hyperlink>
    </w:p>
    <w:p w14:paraId="7C87F09A" w14:textId="77777777" w:rsidR="006F425A" w:rsidRPr="00EB4F10" w:rsidRDefault="006729D4">
      <w:pPr>
        <w:pStyle w:val="Obsah3"/>
        <w:rPr>
          <w:rFonts w:asciiTheme="minorHAnsi" w:eastAsiaTheme="minorEastAsia" w:hAnsiTheme="minorHAnsi" w:cstheme="minorBidi"/>
          <w:noProof/>
          <w:sz w:val="19"/>
          <w:szCs w:val="19"/>
          <w:lang w:eastAsia="sk-SK"/>
        </w:rPr>
      </w:pPr>
      <w:hyperlink w:anchor="_Toc4576198" w:history="1">
        <w:r w:rsidR="006F425A" w:rsidRPr="00EB4F10">
          <w:rPr>
            <w:rStyle w:val="Hypertextovprepojenie"/>
            <w:noProof/>
            <w:szCs w:val="19"/>
          </w:rPr>
          <w:t>2.5.2</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Predpokladaná hodnota zákazky (PHZ)</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_Toc4576198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94</w:t>
        </w:r>
        <w:r w:rsidR="006F425A" w:rsidRPr="00EB4F10">
          <w:rPr>
            <w:noProof/>
            <w:webHidden/>
            <w:sz w:val="19"/>
            <w:szCs w:val="19"/>
          </w:rPr>
          <w:fldChar w:fldCharType="end"/>
        </w:r>
      </w:hyperlink>
    </w:p>
    <w:p w14:paraId="06263252" w14:textId="77777777" w:rsidR="006F425A" w:rsidRPr="00EB4F10" w:rsidRDefault="006729D4">
      <w:pPr>
        <w:pStyle w:val="Obsah3"/>
        <w:rPr>
          <w:rFonts w:asciiTheme="minorHAnsi" w:eastAsiaTheme="minorEastAsia" w:hAnsiTheme="minorHAnsi" w:cstheme="minorBidi"/>
          <w:noProof/>
          <w:sz w:val="19"/>
          <w:szCs w:val="19"/>
          <w:lang w:eastAsia="sk-SK"/>
        </w:rPr>
      </w:pPr>
      <w:hyperlink w:anchor="_Toc4576199" w:history="1">
        <w:r w:rsidR="006F425A" w:rsidRPr="00EB4F10">
          <w:rPr>
            <w:rStyle w:val="Hypertextovprepojenie"/>
            <w:noProof/>
            <w:szCs w:val="19"/>
          </w:rPr>
          <w:t>2.5.3</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Povinnosť uzatvoriť zmluvu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_Toc4576199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97</w:t>
        </w:r>
        <w:r w:rsidR="006F425A" w:rsidRPr="00EB4F10">
          <w:rPr>
            <w:noProof/>
            <w:webHidden/>
            <w:sz w:val="19"/>
            <w:szCs w:val="19"/>
          </w:rPr>
          <w:fldChar w:fldCharType="end"/>
        </w:r>
      </w:hyperlink>
    </w:p>
    <w:p w14:paraId="02651656" w14:textId="77777777" w:rsidR="006F425A" w:rsidRPr="00EB4F10" w:rsidRDefault="006729D4">
      <w:pPr>
        <w:pStyle w:val="Obsah3"/>
        <w:rPr>
          <w:rFonts w:asciiTheme="minorHAnsi" w:eastAsiaTheme="minorEastAsia" w:hAnsiTheme="minorHAnsi" w:cstheme="minorBidi"/>
          <w:noProof/>
          <w:sz w:val="19"/>
          <w:szCs w:val="19"/>
          <w:lang w:eastAsia="sk-SK"/>
        </w:rPr>
      </w:pPr>
      <w:hyperlink w:anchor="_Toc4576200" w:history="1">
        <w:r w:rsidR="006F425A" w:rsidRPr="00EB4F10">
          <w:rPr>
            <w:rStyle w:val="Hypertextovprepojenie"/>
            <w:noProof/>
            <w:szCs w:val="19"/>
          </w:rPr>
          <w:t>2.5.4</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Finančné limity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_Toc4576200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97</w:t>
        </w:r>
        <w:r w:rsidR="006F425A" w:rsidRPr="00EB4F10">
          <w:rPr>
            <w:noProof/>
            <w:webHidden/>
            <w:sz w:val="19"/>
            <w:szCs w:val="19"/>
          </w:rPr>
          <w:fldChar w:fldCharType="end"/>
        </w:r>
      </w:hyperlink>
    </w:p>
    <w:p w14:paraId="7B168A99" w14:textId="77777777" w:rsidR="006F425A" w:rsidRPr="00EB4F10" w:rsidRDefault="006729D4">
      <w:pPr>
        <w:pStyle w:val="Obsah3"/>
        <w:rPr>
          <w:rFonts w:asciiTheme="minorHAnsi" w:eastAsiaTheme="minorEastAsia" w:hAnsiTheme="minorHAnsi" w:cstheme="minorBidi"/>
          <w:noProof/>
          <w:sz w:val="19"/>
          <w:szCs w:val="19"/>
          <w:lang w:eastAsia="sk-SK"/>
        </w:rPr>
      </w:pPr>
      <w:hyperlink w:anchor="_Toc4576201" w:history="1">
        <w:r w:rsidR="006F425A" w:rsidRPr="00EB4F10">
          <w:rPr>
            <w:rStyle w:val="Hypertextovprepojenie"/>
            <w:noProof/>
            <w:szCs w:val="19"/>
          </w:rPr>
          <w:t>2.5.5</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Všeobecné ustanovenia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_Toc4576201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97</w:t>
        </w:r>
        <w:r w:rsidR="006F425A" w:rsidRPr="00EB4F10">
          <w:rPr>
            <w:noProof/>
            <w:webHidden/>
            <w:sz w:val="19"/>
            <w:szCs w:val="19"/>
          </w:rPr>
          <w:fldChar w:fldCharType="end"/>
        </w:r>
      </w:hyperlink>
    </w:p>
    <w:p w14:paraId="2AD019FB" w14:textId="77777777" w:rsidR="006F425A" w:rsidRPr="00EB4F10" w:rsidRDefault="006729D4">
      <w:pPr>
        <w:pStyle w:val="Obsah3"/>
        <w:rPr>
          <w:rFonts w:asciiTheme="minorHAnsi" w:eastAsiaTheme="minorEastAsia" w:hAnsiTheme="minorHAnsi" w:cstheme="minorBidi"/>
          <w:noProof/>
          <w:sz w:val="19"/>
          <w:szCs w:val="19"/>
          <w:lang w:eastAsia="sk-SK"/>
        </w:rPr>
      </w:pPr>
      <w:hyperlink w:anchor="_Toc4576202" w:history="1">
        <w:r w:rsidR="006F425A" w:rsidRPr="00EB4F10">
          <w:rPr>
            <w:rStyle w:val="Hypertextovprepojenie"/>
            <w:noProof/>
            <w:szCs w:val="19"/>
          </w:rPr>
          <w:t>2.5.6</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Typy kontroly VO</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_Toc4576202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104</w:t>
        </w:r>
        <w:r w:rsidR="006F425A" w:rsidRPr="00EB4F10">
          <w:rPr>
            <w:noProof/>
            <w:webHidden/>
            <w:sz w:val="19"/>
            <w:szCs w:val="19"/>
          </w:rPr>
          <w:fldChar w:fldCharType="end"/>
        </w:r>
      </w:hyperlink>
    </w:p>
    <w:p w14:paraId="0C81691C" w14:textId="0F506FF0" w:rsidR="006F425A" w:rsidRPr="00EB4F10" w:rsidRDefault="006729D4">
      <w:pPr>
        <w:pStyle w:val="Obsah3"/>
        <w:rPr>
          <w:rFonts w:asciiTheme="minorHAnsi" w:eastAsiaTheme="minorEastAsia" w:hAnsiTheme="minorHAnsi" w:cstheme="minorBidi"/>
          <w:noProof/>
          <w:sz w:val="19"/>
          <w:szCs w:val="19"/>
          <w:lang w:eastAsia="sk-SK"/>
        </w:rPr>
      </w:pPr>
      <w:hyperlink w:anchor="_Toc4576203" w:history="1">
        <w:r w:rsidR="006F425A" w:rsidRPr="00EB4F10">
          <w:rPr>
            <w:rStyle w:val="Hypertextovprepojenie"/>
            <w:noProof/>
            <w:szCs w:val="19"/>
          </w:rPr>
          <w:t>2.5.7</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Finančné opravy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_Toc4576203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128</w:t>
        </w:r>
        <w:r w:rsidR="006F425A" w:rsidRPr="00EB4F10">
          <w:rPr>
            <w:noProof/>
            <w:webHidden/>
            <w:sz w:val="19"/>
            <w:szCs w:val="19"/>
          </w:rPr>
          <w:fldChar w:fldCharType="end"/>
        </w:r>
      </w:hyperlink>
    </w:p>
    <w:p w14:paraId="5BAA101E" w14:textId="1BE30875" w:rsidR="006F425A" w:rsidRPr="00EB4F10" w:rsidRDefault="006729D4">
      <w:pPr>
        <w:pStyle w:val="Obsah3"/>
        <w:rPr>
          <w:rFonts w:asciiTheme="minorHAnsi" w:eastAsiaTheme="minorEastAsia" w:hAnsiTheme="minorHAnsi" w:cstheme="minorBidi"/>
          <w:noProof/>
          <w:sz w:val="19"/>
          <w:szCs w:val="19"/>
          <w:lang w:eastAsia="sk-SK"/>
        </w:rPr>
      </w:pPr>
      <w:hyperlink w:anchor="_Toc4576204" w:history="1">
        <w:r w:rsidR="006F425A" w:rsidRPr="00EB4F10">
          <w:rPr>
            <w:rStyle w:val="Hypertextovprepojenie"/>
            <w:noProof/>
            <w:szCs w:val="19"/>
          </w:rPr>
          <w:t>2.5.8</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Postupy vo verejnom obstarávaní</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_Toc4576204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132</w:t>
        </w:r>
        <w:r w:rsidR="006F425A" w:rsidRPr="00EB4F10">
          <w:rPr>
            <w:noProof/>
            <w:webHidden/>
            <w:sz w:val="19"/>
            <w:szCs w:val="19"/>
          </w:rPr>
          <w:fldChar w:fldCharType="end"/>
        </w:r>
      </w:hyperlink>
    </w:p>
    <w:p w14:paraId="26392A8A" w14:textId="6FC821CE" w:rsidR="006F425A" w:rsidRPr="00EB4F10" w:rsidRDefault="006729D4">
      <w:pPr>
        <w:pStyle w:val="Obsah3"/>
        <w:rPr>
          <w:rFonts w:asciiTheme="minorHAnsi" w:eastAsiaTheme="minorEastAsia" w:hAnsiTheme="minorHAnsi" w:cstheme="minorBidi"/>
          <w:noProof/>
          <w:sz w:val="19"/>
          <w:szCs w:val="19"/>
          <w:lang w:eastAsia="sk-SK"/>
        </w:rPr>
      </w:pPr>
      <w:hyperlink w:anchor="_Toc4576205" w:history="1">
        <w:r w:rsidR="006F425A" w:rsidRPr="00EB4F10">
          <w:rPr>
            <w:rStyle w:val="Hypertextovprepojenie"/>
            <w:noProof/>
            <w:szCs w:val="19"/>
          </w:rPr>
          <w:t>2.5.9</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Zákazky nespadajúce pod zákon o verejnom obstarávaní</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_Toc4576205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143</w:t>
        </w:r>
        <w:r w:rsidR="006F425A" w:rsidRPr="00EB4F10">
          <w:rPr>
            <w:noProof/>
            <w:webHidden/>
            <w:sz w:val="19"/>
            <w:szCs w:val="19"/>
          </w:rPr>
          <w:fldChar w:fldCharType="end"/>
        </w:r>
      </w:hyperlink>
    </w:p>
    <w:p w14:paraId="7A21A93A" w14:textId="6BC5C99B" w:rsidR="006F425A" w:rsidRPr="00EB4F10" w:rsidRDefault="006729D4">
      <w:pPr>
        <w:pStyle w:val="Obsah3"/>
        <w:rPr>
          <w:rFonts w:asciiTheme="minorHAnsi" w:eastAsiaTheme="minorEastAsia" w:hAnsiTheme="minorHAnsi" w:cstheme="minorBidi"/>
          <w:noProof/>
          <w:sz w:val="19"/>
          <w:szCs w:val="19"/>
          <w:lang w:eastAsia="sk-SK"/>
        </w:rPr>
      </w:pPr>
      <w:hyperlink w:anchor="_Toc4576206" w:history="1">
        <w:r w:rsidR="006F425A" w:rsidRPr="00EB4F10">
          <w:rPr>
            <w:rStyle w:val="Hypertextovprepojenie"/>
            <w:noProof/>
            <w:szCs w:val="19"/>
          </w:rPr>
          <w:t>2.5.10</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Konflikt záujmov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_Toc4576206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160</w:t>
        </w:r>
        <w:r w:rsidR="006F425A" w:rsidRPr="00EB4F10">
          <w:rPr>
            <w:noProof/>
            <w:webHidden/>
            <w:sz w:val="19"/>
            <w:szCs w:val="19"/>
          </w:rPr>
          <w:fldChar w:fldCharType="end"/>
        </w:r>
      </w:hyperlink>
    </w:p>
    <w:p w14:paraId="7865FFA4" w14:textId="1DD41D32"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207" w:history="1">
        <w:r w:rsidR="006F425A" w:rsidRPr="00EB4F10">
          <w:rPr>
            <w:rStyle w:val="Hypertextovprepojenie"/>
            <w:noProof/>
            <w:szCs w:val="19"/>
          </w:rPr>
          <w:t>2.6</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Informačný systém (ITMS2014+)</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_Toc4576207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166</w:t>
        </w:r>
        <w:r w:rsidR="006F425A" w:rsidRPr="00EB4F10">
          <w:rPr>
            <w:noProof/>
            <w:webHidden/>
            <w:sz w:val="19"/>
            <w:szCs w:val="19"/>
          </w:rPr>
          <w:fldChar w:fldCharType="end"/>
        </w:r>
      </w:hyperlink>
    </w:p>
    <w:p w14:paraId="7C0D343B" w14:textId="6D70D191"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208" w:history="1">
        <w:r w:rsidR="006F425A" w:rsidRPr="00EB4F10">
          <w:rPr>
            <w:rStyle w:val="Hypertextovprepojenie"/>
            <w:noProof/>
            <w:szCs w:val="19"/>
          </w:rPr>
          <w:t>2.7</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Informovanie a komunikácia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_Toc4576208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167</w:t>
        </w:r>
        <w:r w:rsidR="006F425A" w:rsidRPr="00EB4F10">
          <w:rPr>
            <w:noProof/>
            <w:webHidden/>
            <w:sz w:val="19"/>
            <w:szCs w:val="19"/>
          </w:rPr>
          <w:fldChar w:fldCharType="end"/>
        </w:r>
      </w:hyperlink>
    </w:p>
    <w:p w14:paraId="2199ACCD" w14:textId="1C248FAE" w:rsidR="006F425A" w:rsidRPr="00EB4F10" w:rsidRDefault="006729D4">
      <w:pPr>
        <w:pStyle w:val="Obsah1"/>
        <w:tabs>
          <w:tab w:val="left" w:pos="482"/>
          <w:tab w:val="right" w:leader="dot" w:pos="9060"/>
        </w:tabs>
        <w:rPr>
          <w:rFonts w:asciiTheme="minorHAnsi" w:eastAsiaTheme="minorEastAsia" w:hAnsiTheme="minorHAnsi" w:cstheme="minorBidi"/>
          <w:noProof/>
          <w:sz w:val="19"/>
          <w:szCs w:val="19"/>
          <w:lang w:eastAsia="sk-SK"/>
        </w:rPr>
      </w:pPr>
      <w:hyperlink w:anchor="_Toc4576209" w:history="1">
        <w:r w:rsidR="006F425A" w:rsidRPr="00EB4F10">
          <w:rPr>
            <w:rStyle w:val="Hypertextovprepojenie"/>
            <w:noProof/>
            <w:szCs w:val="19"/>
          </w:rPr>
          <w:t>3</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Kontrola a overovanie oprávnenosti výdavkov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_Toc4576209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169</w:t>
        </w:r>
        <w:r w:rsidR="006F425A" w:rsidRPr="00EB4F10">
          <w:rPr>
            <w:noProof/>
            <w:webHidden/>
            <w:sz w:val="19"/>
            <w:szCs w:val="19"/>
          </w:rPr>
          <w:fldChar w:fldCharType="end"/>
        </w:r>
      </w:hyperlink>
    </w:p>
    <w:p w14:paraId="1F870792" w14:textId="41A8BE2F"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210" w:history="1">
        <w:r w:rsidR="006F425A" w:rsidRPr="00EB4F10">
          <w:rPr>
            <w:rStyle w:val="Hypertextovprepojenie"/>
            <w:noProof/>
            <w:szCs w:val="19"/>
          </w:rPr>
          <w:t>3.1</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Administratívna finančná kontrola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_Toc4576210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169</w:t>
        </w:r>
        <w:r w:rsidR="006F425A" w:rsidRPr="00EB4F10">
          <w:rPr>
            <w:noProof/>
            <w:webHidden/>
            <w:sz w:val="19"/>
            <w:szCs w:val="19"/>
          </w:rPr>
          <w:fldChar w:fldCharType="end"/>
        </w:r>
      </w:hyperlink>
    </w:p>
    <w:p w14:paraId="1A3A3060" w14:textId="0194DEDB" w:rsidR="006F425A" w:rsidRPr="00EB4F10" w:rsidRDefault="006729D4">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211" w:history="1">
        <w:r w:rsidR="006F425A" w:rsidRPr="00EB4F10">
          <w:rPr>
            <w:rStyle w:val="Hypertextovprepojenie"/>
            <w:noProof/>
            <w:szCs w:val="19"/>
          </w:rPr>
          <w:t>3.2</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Finančná kontrola na mieste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_Toc4576211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172</w:t>
        </w:r>
        <w:r w:rsidR="006F425A" w:rsidRPr="00EB4F10">
          <w:rPr>
            <w:noProof/>
            <w:webHidden/>
            <w:sz w:val="19"/>
            <w:szCs w:val="19"/>
          </w:rPr>
          <w:fldChar w:fldCharType="end"/>
        </w:r>
      </w:hyperlink>
    </w:p>
    <w:p w14:paraId="455E9F87" w14:textId="47361980" w:rsidR="006F425A" w:rsidRPr="00EB4F10" w:rsidRDefault="006729D4">
      <w:pPr>
        <w:pStyle w:val="Obsah1"/>
        <w:tabs>
          <w:tab w:val="left" w:pos="482"/>
          <w:tab w:val="right" w:leader="dot" w:pos="9060"/>
        </w:tabs>
        <w:rPr>
          <w:rFonts w:asciiTheme="minorHAnsi" w:eastAsiaTheme="minorEastAsia" w:hAnsiTheme="minorHAnsi" w:cstheme="minorBidi"/>
          <w:noProof/>
          <w:sz w:val="19"/>
          <w:szCs w:val="19"/>
          <w:lang w:eastAsia="sk-SK"/>
        </w:rPr>
      </w:pPr>
      <w:hyperlink w:anchor="_Toc4576212" w:history="1">
        <w:r w:rsidR="006F425A" w:rsidRPr="00EB4F10">
          <w:rPr>
            <w:rStyle w:val="Hypertextovprepojenie"/>
            <w:noProof/>
            <w:szCs w:val="19"/>
          </w:rPr>
          <w:t>4</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Prechodné a záverečné ustanovenia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_Toc4576212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179</w:t>
        </w:r>
        <w:r w:rsidR="006F425A" w:rsidRPr="00EB4F10">
          <w:rPr>
            <w:noProof/>
            <w:webHidden/>
            <w:sz w:val="19"/>
            <w:szCs w:val="19"/>
          </w:rPr>
          <w:fldChar w:fldCharType="end"/>
        </w:r>
      </w:hyperlink>
    </w:p>
    <w:p w14:paraId="5A1AD0EA" w14:textId="017D2835" w:rsidR="006F425A" w:rsidRPr="00EB4F10" w:rsidRDefault="006729D4">
      <w:pPr>
        <w:pStyle w:val="Obsah1"/>
        <w:tabs>
          <w:tab w:val="left" w:pos="482"/>
          <w:tab w:val="right" w:leader="dot" w:pos="9060"/>
        </w:tabs>
        <w:rPr>
          <w:rFonts w:asciiTheme="minorHAnsi" w:eastAsiaTheme="minorEastAsia" w:hAnsiTheme="minorHAnsi" w:cstheme="minorBidi"/>
          <w:noProof/>
          <w:sz w:val="19"/>
          <w:szCs w:val="19"/>
          <w:lang w:eastAsia="sk-SK"/>
        </w:rPr>
      </w:pPr>
      <w:hyperlink w:anchor="_Toc4576213" w:history="1">
        <w:r w:rsidR="006F425A" w:rsidRPr="00EB4F10">
          <w:rPr>
            <w:rStyle w:val="Hypertextovprepojenie"/>
            <w:noProof/>
            <w:szCs w:val="19"/>
          </w:rPr>
          <w:t>5</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Prílohy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_Toc4576213 \h </w:instrText>
        </w:r>
        <w:r w:rsidR="006F425A" w:rsidRPr="00EB4F10">
          <w:rPr>
            <w:noProof/>
            <w:webHidden/>
            <w:sz w:val="19"/>
            <w:szCs w:val="19"/>
          </w:rPr>
        </w:r>
        <w:r w:rsidR="006F425A" w:rsidRPr="00EB4F10">
          <w:rPr>
            <w:noProof/>
            <w:webHidden/>
            <w:sz w:val="19"/>
            <w:szCs w:val="19"/>
          </w:rPr>
          <w:fldChar w:fldCharType="separate"/>
        </w:r>
        <w:r w:rsidR="00EA599E">
          <w:rPr>
            <w:noProof/>
            <w:webHidden/>
            <w:sz w:val="19"/>
            <w:szCs w:val="19"/>
          </w:rPr>
          <w:t>180</w:t>
        </w:r>
        <w:r w:rsidR="006F425A" w:rsidRPr="00EB4F10">
          <w:rPr>
            <w:noProof/>
            <w:webHidden/>
            <w:sz w:val="19"/>
            <w:szCs w:val="19"/>
          </w:rPr>
          <w:fldChar w:fldCharType="end"/>
        </w:r>
      </w:hyperlink>
    </w:p>
    <w:p w14:paraId="51CD76CD" w14:textId="77777777" w:rsidR="003979B2" w:rsidRPr="0073389C" w:rsidRDefault="000C0542" w:rsidP="003979B2">
      <w:pPr>
        <w:spacing w:after="120"/>
        <w:rPr>
          <w:sz w:val="20"/>
        </w:rPr>
      </w:pPr>
      <w:r w:rsidRPr="00E135DC">
        <w:rPr>
          <w:rFonts w:cs="Arial"/>
          <w:b/>
          <w:szCs w:val="19"/>
        </w:rPr>
        <w:fldChar w:fldCharType="end"/>
      </w:r>
    </w:p>
    <w:p w14:paraId="52536F7D" w14:textId="77777777" w:rsidR="00AE5A8F" w:rsidRPr="0073389C" w:rsidRDefault="00AE5A8F" w:rsidP="009F56AB">
      <w:pPr>
        <w:pStyle w:val="Nadpis1"/>
        <w:spacing w:line="288" w:lineRule="auto"/>
        <w:jc w:val="both"/>
        <w:rPr>
          <w:rFonts w:ascii="Arial" w:hAnsi="Arial"/>
          <w:lang w:val="sk-SK"/>
        </w:rPr>
      </w:pPr>
      <w:bookmarkStart w:id="2" w:name="_Toc440372853"/>
      <w:bookmarkStart w:id="3" w:name="_Toc4576173"/>
      <w:r w:rsidRPr="0073389C">
        <w:rPr>
          <w:rFonts w:ascii="Arial" w:hAnsi="Arial"/>
          <w:lang w:val="sk-SK"/>
        </w:rPr>
        <w:lastRenderedPageBreak/>
        <w:t>Úvod</w:t>
      </w:r>
      <w:bookmarkEnd w:id="1"/>
      <w:bookmarkEnd w:id="2"/>
      <w:bookmarkEnd w:id="3"/>
    </w:p>
    <w:p w14:paraId="65E8E028" w14:textId="77777777" w:rsidR="00AE5A8F" w:rsidRPr="0073389C" w:rsidRDefault="00AE5A8F" w:rsidP="009F56AB">
      <w:pPr>
        <w:pStyle w:val="Nadpis2"/>
        <w:spacing w:line="288" w:lineRule="auto"/>
        <w:jc w:val="both"/>
        <w:rPr>
          <w:lang w:val="sk-SK"/>
        </w:rPr>
      </w:pPr>
      <w:bookmarkStart w:id="4" w:name="_Toc410907844"/>
      <w:r w:rsidRPr="0073389C">
        <w:rPr>
          <w:lang w:val="sk-SK"/>
        </w:rPr>
        <w:t xml:space="preserve"> </w:t>
      </w:r>
      <w:bookmarkStart w:id="5" w:name="_Toc440372854"/>
      <w:bookmarkStart w:id="6" w:name="_Toc4576174"/>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4"/>
      <w:r w:rsidR="00A028FD" w:rsidRPr="0073389C">
        <w:rPr>
          <w:lang w:val="sk-SK"/>
        </w:rPr>
        <w:t xml:space="preserve"> pre p</w:t>
      </w:r>
      <w:r w:rsidR="001917F5" w:rsidRPr="0073389C">
        <w:rPr>
          <w:lang w:val="sk-SK"/>
        </w:rPr>
        <w:t>rijímateľa</w:t>
      </w:r>
      <w:bookmarkEnd w:id="5"/>
      <w:bookmarkEnd w:id="6"/>
    </w:p>
    <w:p w14:paraId="31EC3EE4" w14:textId="77777777"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4F357AEE" w14:textId="77777777"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51B9EEF3"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w:t>
      </w:r>
      <w:proofErr w:type="spellStart"/>
      <w:r w:rsidR="008B1AA4" w:rsidRPr="0073389C">
        <w:rPr>
          <w:rFonts w:ascii="Arial" w:hAnsi="Arial" w:cs="Arial"/>
          <w:sz w:val="19"/>
          <w:szCs w:val="19"/>
          <w:lang w:val="sk-SK"/>
        </w:rPr>
        <w:t>ŽoNFP</w:t>
      </w:r>
      <w:proofErr w:type="spellEnd"/>
      <w:r w:rsidR="008B1AA4" w:rsidRPr="0073389C">
        <w:rPr>
          <w:rFonts w:ascii="Arial" w:hAnsi="Arial" w:cs="Arial"/>
          <w:sz w:val="19"/>
          <w:szCs w:val="19"/>
          <w:lang w:val="sk-SK"/>
        </w:rPr>
        <w:t xml:space="preserve">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6510CF18"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50E5BE5C"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18C4A5D1"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4B1A06F6" w14:textId="77777777" w:rsidR="002F293D" w:rsidRDefault="002F293D" w:rsidP="007B5322">
      <w:pPr>
        <w:spacing w:before="120" w:after="120" w:line="288" w:lineRule="auto"/>
        <w:jc w:val="both"/>
      </w:pPr>
      <w:r w:rsidRPr="0073389C">
        <w:t xml:space="preserve">SR EŠIF a metodické pokyny CKO sú zverejnené na stránke </w:t>
      </w:r>
      <w:hyperlink r:id="rId12" w:history="1">
        <w:r w:rsidRPr="0073389C">
          <w:rPr>
            <w:rStyle w:val="Hypertextovprepojenie"/>
          </w:rPr>
          <w:t>www.partnerskadohoda.gov.sk</w:t>
        </w:r>
      </w:hyperlink>
      <w:r w:rsidRPr="0073389C">
        <w:t xml:space="preserve">, SFR je zverejnený na stránke </w:t>
      </w:r>
      <w:hyperlink r:id="rId13" w:history="1">
        <w:r w:rsidRPr="0073389C">
          <w:rPr>
            <w:rStyle w:val="Hypertextovprepojenie"/>
          </w:rPr>
          <w:t>www.finance.gov.sk</w:t>
        </w:r>
      </w:hyperlink>
      <w:r w:rsidRPr="0073389C">
        <w:t xml:space="preserve"> (Finančné vzťahy s EÚ/</w:t>
      </w:r>
      <w:r w:rsidR="003F672D">
        <w:t xml:space="preserve"> </w:t>
      </w:r>
      <w:proofErr w:type="spellStart"/>
      <w:r w:rsidRPr="0073389C">
        <w:t>Povstupové</w:t>
      </w:r>
      <w:proofErr w:type="spellEnd"/>
      <w:r w:rsidRPr="0073389C">
        <w:t xml:space="preserve"> fondy EÚ/Programové obdobie 2014-2020/Európske štrukturálne a investičné fondy/Materiály).</w:t>
      </w:r>
    </w:p>
    <w:p w14:paraId="4089E282" w14:textId="77777777" w:rsidR="00A67256" w:rsidRPr="0073389C" w:rsidRDefault="00A67256" w:rsidP="007B5322">
      <w:pPr>
        <w:spacing w:before="120" w:after="120" w:line="288" w:lineRule="auto"/>
        <w:jc w:val="both"/>
      </w:pPr>
      <w:r w:rsidRPr="00A67256">
        <w:t>Ak poskytovateľ nezapracuje zmeny vyplývajúce z úprav kapitoly vzťahujúcej sa na verejné obstarávanie a obstarávanie aktuálnej verzie SR EŠIF, resp. vzorov formulárov a metodických pokynov CKO týkajúcich sa VO a obstarávania do svojej príručky v lehote 30 pracovných dní od ich účinnosti, je žiadateľ/prijímateľ oprávnený postupovať podľa aktuálnej verzie SR EŠIF, resp. vzorov formulárov a metodických pokynov CKO týkajúcich sa VO a obstarávania, ktoré sú platné a účinné.</w:t>
      </w:r>
    </w:p>
    <w:p w14:paraId="04C37896" w14:textId="77777777" w:rsidR="002F293D" w:rsidRPr="0073389C" w:rsidRDefault="002F293D" w:rsidP="009F56AB">
      <w:pPr>
        <w:spacing w:line="288" w:lineRule="auto"/>
        <w:jc w:val="both"/>
      </w:pPr>
    </w:p>
    <w:p w14:paraId="59F5C06C" w14:textId="77777777" w:rsidR="00AE5A8F" w:rsidRPr="0073389C" w:rsidRDefault="00AE5A8F" w:rsidP="009F56AB">
      <w:pPr>
        <w:pStyle w:val="Nadpis2"/>
        <w:spacing w:line="288" w:lineRule="auto"/>
        <w:jc w:val="both"/>
        <w:rPr>
          <w:lang w:val="sk-SK"/>
        </w:rPr>
      </w:pPr>
      <w:bookmarkStart w:id="7" w:name="_Toc410907845"/>
      <w:bookmarkStart w:id="8" w:name="_Toc440372855"/>
      <w:bookmarkStart w:id="9" w:name="_Toc4576175"/>
      <w:r w:rsidRPr="0073389C">
        <w:rPr>
          <w:lang w:val="sk-SK"/>
        </w:rPr>
        <w:t>Cieľ príručky pre prijímateľa</w:t>
      </w:r>
      <w:bookmarkEnd w:id="7"/>
      <w:bookmarkEnd w:id="8"/>
      <w:bookmarkEnd w:id="9"/>
    </w:p>
    <w:p w14:paraId="43E3D656"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16A278B0"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w:t>
      </w:r>
      <w:r w:rsidR="00927522" w:rsidRPr="0073389C">
        <w:lastRenderedPageBreak/>
        <w:t xml:space="preserve">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1FCAA70"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052374DD"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3C470499" w14:textId="77777777"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w:t>
      </w:r>
      <w:r w:rsidR="003F46FE">
        <w:t>ia</w:t>
      </w:r>
      <w:r w:rsidRPr="0073389C">
        <w:t>.opevs@minv.sk</w:t>
      </w:r>
      <w:r w:rsidR="00AE5A8F" w:rsidRPr="0073389C">
        <w:t xml:space="preserve">. </w:t>
      </w:r>
    </w:p>
    <w:p w14:paraId="0B8831E9"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02EF60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344F688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w:t>
      </w:r>
      <w:proofErr w:type="spellStart"/>
      <w:r w:rsidRPr="0073389C">
        <w:rPr>
          <w:rFonts w:cs="Arial"/>
          <w:szCs w:val="19"/>
          <w:lang w:val="sk-SK"/>
        </w:rPr>
        <w:t>ŽoNFP</w:t>
      </w:r>
      <w:proofErr w:type="spellEnd"/>
      <w:r w:rsidRPr="0073389C">
        <w:rPr>
          <w:rFonts w:cs="Arial"/>
          <w:szCs w:val="19"/>
          <w:lang w:val="sk-SK"/>
        </w:rPr>
        <w:t>“);</w:t>
      </w:r>
    </w:p>
    <w:p w14:paraId="656AFA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proofErr w:type="spellStart"/>
      <w:r w:rsidR="00C57815" w:rsidRPr="0073389C">
        <w:rPr>
          <w:rFonts w:cs="Arial"/>
          <w:szCs w:val="19"/>
          <w:lang w:val="sk-SK"/>
        </w:rPr>
        <w:t>Žo</w:t>
      </w:r>
      <w:r w:rsidRPr="0073389C">
        <w:rPr>
          <w:rFonts w:cs="Arial"/>
          <w:szCs w:val="19"/>
          <w:lang w:val="sk-SK"/>
        </w:rPr>
        <w:t>NFP</w:t>
      </w:r>
      <w:proofErr w:type="spellEnd"/>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542A8502" w14:textId="77777777"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r w:rsidR="005B7659" w:rsidRPr="005548CA">
        <w:rPr>
          <w:rStyle w:val="Hypertextovprepojenie"/>
          <w:color w:val="auto"/>
        </w:rPr>
        <w:t xml:space="preserve"> </w:t>
      </w:r>
      <w:r w:rsidR="005B7659">
        <w:rPr>
          <w:rStyle w:val="Hypertextovprepojenie"/>
        </w:rPr>
        <w:t>www.reformuj.sk</w:t>
      </w:r>
      <w:r w:rsidR="00EC0303" w:rsidRPr="0073389C">
        <w:t>.</w:t>
      </w:r>
    </w:p>
    <w:p w14:paraId="7E3D8F2A" w14:textId="77777777" w:rsidR="00AE5A8F" w:rsidRPr="0073389C" w:rsidRDefault="00AE5A8F" w:rsidP="009F56AB">
      <w:pPr>
        <w:pStyle w:val="Nadpis2"/>
        <w:spacing w:line="288" w:lineRule="auto"/>
        <w:jc w:val="both"/>
        <w:rPr>
          <w:lang w:val="sk-SK"/>
        </w:rPr>
      </w:pPr>
      <w:bookmarkStart w:id="10" w:name="_Toc410907846"/>
      <w:bookmarkStart w:id="11" w:name="_Toc440372856"/>
      <w:bookmarkStart w:id="12" w:name="_Toc4576176"/>
      <w:r w:rsidRPr="0073389C">
        <w:rPr>
          <w:lang w:val="sk-SK"/>
        </w:rPr>
        <w:t>Definícia pojmov</w:t>
      </w:r>
      <w:bookmarkEnd w:id="10"/>
      <w:bookmarkEnd w:id="11"/>
      <w:bookmarkEnd w:id="12"/>
    </w:p>
    <w:p w14:paraId="1AAA3E9D" w14:textId="77777777"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w:t>
      </w:r>
      <w:proofErr w:type="spellStart"/>
      <w:r w:rsidR="00A60FAE" w:rsidRPr="00591C6C">
        <w:rPr>
          <w:rFonts w:cs="Arial"/>
          <w:szCs w:val="19"/>
          <w:lang w:val="sk-SK"/>
        </w:rPr>
        <w:t>t.j</w:t>
      </w:r>
      <w:proofErr w:type="spellEnd"/>
      <w:r w:rsidR="00A60FAE" w:rsidRPr="00591C6C">
        <w:rPr>
          <w:rFonts w:cs="Arial"/>
          <w:szCs w:val="19"/>
          <w:lang w:val="sk-SK"/>
        </w:rPr>
        <w:t xml:space="preserve">.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1030C65C" w14:textId="77777777"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w:t>
      </w:r>
      <w:proofErr w:type="spellStart"/>
      <w:r w:rsidRPr="0073389C">
        <w:rPr>
          <w:rFonts w:cs="Arial"/>
          <w:b/>
          <w:szCs w:val="19"/>
          <w:lang w:val="sk-SK"/>
        </w:rPr>
        <w:t>cost</w:t>
      </w:r>
      <w:proofErr w:type="spellEnd"/>
      <w:r w:rsidRPr="0073389C">
        <w:rPr>
          <w:rFonts w:cs="Arial"/>
          <w:b/>
          <w:szCs w:val="19"/>
          <w:lang w:val="sk-SK"/>
        </w:rPr>
        <w:t xml:space="preserve"> benefit </w:t>
      </w:r>
      <w:proofErr w:type="spellStart"/>
      <w:r w:rsidRPr="0073389C">
        <w:rPr>
          <w:rFonts w:cs="Arial"/>
          <w:b/>
          <w:szCs w:val="19"/>
          <w:lang w:val="sk-SK"/>
        </w:rPr>
        <w:t>analysis</w:t>
      </w:r>
      <w:proofErr w:type="spellEnd"/>
      <w:r w:rsidRPr="0073389C">
        <w:rPr>
          <w:rFonts w:cs="Arial"/>
          <w:b/>
          <w:szCs w:val="19"/>
          <w:lang w:val="sk-SK"/>
        </w:rPr>
        <w:t>)</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Pr="0073389C">
        <w:rPr>
          <w:rFonts w:cs="Arial"/>
          <w:szCs w:val="19"/>
          <w:lang w:val="sk-SK"/>
        </w:rPr>
        <w:t>monet</w:t>
      </w:r>
      <w:r w:rsidR="00393C33">
        <w:rPr>
          <w:rFonts w:cs="Arial"/>
          <w:szCs w:val="19"/>
          <w:lang w:val="sk-SK"/>
        </w:rPr>
        <w:t>a</w:t>
      </w:r>
      <w:r w:rsidRPr="0073389C">
        <w:rPr>
          <w:rFonts w:cs="Arial"/>
          <w:szCs w:val="19"/>
          <w:lang w:val="sk-SK"/>
        </w:rPr>
        <w:t>rizovaných</w:t>
      </w:r>
      <w:proofErr w:type="spellEnd"/>
      <w:r w:rsidRPr="0073389C">
        <w:rPr>
          <w:rFonts w:cs="Arial"/>
          <w:szCs w:val="19"/>
          <w:lang w:val="sk-SK"/>
        </w:rPr>
        <w:t xml:space="preserve">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3A36692D" w14:textId="77777777"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546DAE3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lastRenderedPageBreak/>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0EC0C5FA" w14:textId="6986CE4E"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w:t>
      </w:r>
      <w:proofErr w:type="spellStart"/>
      <w:r w:rsidR="00E045E6">
        <w:rPr>
          <w:rFonts w:cs="Arial"/>
          <w:szCs w:val="19"/>
        </w:rPr>
        <w:t>M</w:t>
      </w:r>
      <w:r w:rsidR="00E045E6" w:rsidRPr="005D6467">
        <w:rPr>
          <w:rFonts w:cs="Arial"/>
          <w:szCs w:val="19"/>
        </w:rPr>
        <w:t>inisterstvo</w:t>
      </w:r>
      <w:proofErr w:type="spellEnd"/>
      <w:r w:rsidR="00E045E6" w:rsidRPr="005D6467">
        <w:rPr>
          <w:rFonts w:cs="Arial"/>
          <w:szCs w:val="19"/>
        </w:rPr>
        <w:t xml:space="preserve"> </w:t>
      </w:r>
      <w:proofErr w:type="spellStart"/>
      <w:r w:rsidR="00E045E6" w:rsidRPr="005D6467">
        <w:rPr>
          <w:rFonts w:cs="Arial"/>
          <w:szCs w:val="19"/>
        </w:rPr>
        <w:t>investícií</w:t>
      </w:r>
      <w:proofErr w:type="spellEnd"/>
      <w:r w:rsidR="00E045E6" w:rsidRPr="005D6467">
        <w:rPr>
          <w:rFonts w:cs="Arial"/>
          <w:szCs w:val="19"/>
        </w:rPr>
        <w:t xml:space="preserve">, </w:t>
      </w:r>
      <w:proofErr w:type="spellStart"/>
      <w:r w:rsidR="00E045E6" w:rsidRPr="005D6467">
        <w:rPr>
          <w:rFonts w:cs="Arial"/>
          <w:szCs w:val="19"/>
        </w:rPr>
        <w:t>regioná</w:t>
      </w:r>
      <w:r w:rsidR="00E045E6">
        <w:rPr>
          <w:rFonts w:cs="Arial"/>
          <w:szCs w:val="19"/>
        </w:rPr>
        <w:t>lneho</w:t>
      </w:r>
      <w:proofErr w:type="spellEnd"/>
      <w:r w:rsidR="00E045E6">
        <w:rPr>
          <w:rFonts w:cs="Arial"/>
          <w:szCs w:val="19"/>
        </w:rPr>
        <w:t xml:space="preserve"> </w:t>
      </w:r>
      <w:proofErr w:type="spellStart"/>
      <w:r w:rsidR="00E045E6">
        <w:rPr>
          <w:rFonts w:cs="Arial"/>
          <w:szCs w:val="19"/>
        </w:rPr>
        <w:t>rozvoja</w:t>
      </w:r>
      <w:proofErr w:type="spellEnd"/>
      <w:r w:rsidR="00E045E6">
        <w:rPr>
          <w:rFonts w:cs="Arial"/>
          <w:szCs w:val="19"/>
        </w:rPr>
        <w:t xml:space="preserve"> a </w:t>
      </w:r>
      <w:proofErr w:type="spellStart"/>
      <w:r w:rsidR="00E045E6">
        <w:rPr>
          <w:rFonts w:cs="Arial"/>
          <w:szCs w:val="19"/>
        </w:rPr>
        <w:t>informatizácie</w:t>
      </w:r>
      <w:proofErr w:type="spellEnd"/>
      <w:r w:rsidR="00E045E6">
        <w:rPr>
          <w:rFonts w:cs="Arial"/>
          <w:szCs w:val="19"/>
        </w:rPr>
        <w:t xml:space="preserve"> </w:t>
      </w:r>
      <w:proofErr w:type="spellStart"/>
      <w:r w:rsidR="00E045E6">
        <w:rPr>
          <w:rFonts w:cs="Arial"/>
          <w:szCs w:val="19"/>
        </w:rPr>
        <w:t>S</w:t>
      </w:r>
      <w:r w:rsidR="00E045E6" w:rsidRPr="005D6467">
        <w:rPr>
          <w:rFonts w:cs="Arial"/>
          <w:szCs w:val="19"/>
        </w:rPr>
        <w:t>lovenskej</w:t>
      </w:r>
      <w:proofErr w:type="spellEnd"/>
      <w:r w:rsidR="00E045E6" w:rsidRPr="005D6467">
        <w:rPr>
          <w:rFonts w:cs="Arial"/>
          <w:szCs w:val="19"/>
        </w:rPr>
        <w:t xml:space="preserve"> </w:t>
      </w:r>
      <w:proofErr w:type="spellStart"/>
      <w:r w:rsidR="00E045E6" w:rsidRPr="005D6467">
        <w:rPr>
          <w:rFonts w:cs="Arial"/>
          <w:szCs w:val="19"/>
        </w:rPr>
        <w:t>republik</w:t>
      </w:r>
      <w:r w:rsidR="00E045E6">
        <w:rPr>
          <w:rFonts w:cs="Arial"/>
          <w:szCs w:val="19"/>
        </w:rPr>
        <w:t>y</w:t>
      </w:r>
      <w:proofErr w:type="spellEnd"/>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477CD6F" w14:textId="77777777"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5310C4FC" w14:textId="77777777"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4561D11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549F1527" w14:textId="77777777"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215CFC">
        <w:rPr>
          <w:rFonts w:cs="Arial"/>
          <w:szCs w:val="19"/>
          <w:lang w:val="sk-SK"/>
        </w:rPr>
        <w:t>V</w:t>
      </w:r>
      <w:r w:rsidR="00215CFC" w:rsidRPr="00215CFC">
        <w:rPr>
          <w:rFonts w:cs="Arial"/>
          <w:szCs w:val="19"/>
          <w:lang w:val="sk-SK"/>
        </w:rPr>
        <w:t xml:space="preserve"> prípade ich predkladania </w:t>
      </w:r>
      <w:r w:rsidR="00215CFC">
        <w:rPr>
          <w:rFonts w:cs="Arial"/>
          <w:szCs w:val="19"/>
          <w:lang w:val="sk-SK"/>
        </w:rPr>
        <w:t xml:space="preserve">dokumentácie z VO </w:t>
      </w:r>
      <w:r w:rsidR="00215CFC" w:rsidRPr="00215CFC">
        <w:rPr>
          <w:rFonts w:cs="Arial"/>
          <w:szCs w:val="19"/>
          <w:lang w:val="sk-SK"/>
        </w:rPr>
        <w:t xml:space="preserve">cez ITMS 2014+ sa za deň doručenia považuje deň doručenia Žiadosti prijímateľa o vykonanie kontroly VO pričom, dokumentáciu je prijímateľ povinný nahrať do ITMS 2014+ najneskôr v deň doručenia Žiadosti o vykonanie kontroly </w:t>
      </w:r>
      <w:r w:rsidR="00215CFC">
        <w:rPr>
          <w:rFonts w:cs="Arial"/>
          <w:szCs w:val="19"/>
          <w:lang w:val="sk-SK"/>
        </w:rPr>
        <w:t xml:space="preserve">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proofErr w:type="spellStart"/>
      <w:r w:rsidR="00EA09DD">
        <w:rPr>
          <w:rFonts w:cs="Arial"/>
          <w:szCs w:val="19"/>
          <w:lang w:val="sk-SK"/>
        </w:rPr>
        <w:t>Žo</w:t>
      </w:r>
      <w:r w:rsidR="00BD1430" w:rsidRPr="0073389C">
        <w:rPr>
          <w:rFonts w:cs="Arial"/>
          <w:szCs w:val="19"/>
          <w:lang w:val="sk-SK"/>
        </w:rPr>
        <w:t>NFP</w:t>
      </w:r>
      <w:proofErr w:type="spellEnd"/>
      <w:r w:rsidR="00BD1430" w:rsidRPr="0073389C">
        <w:rPr>
          <w:rFonts w:cs="Arial"/>
          <w:szCs w:val="19"/>
          <w:lang w:val="sk-SK"/>
        </w:rPr>
        <w:t>, v </w:t>
      </w:r>
      <w:proofErr w:type="spellStart"/>
      <w:r w:rsidR="00EA09DD">
        <w:rPr>
          <w:rFonts w:cs="Arial"/>
          <w:szCs w:val="19"/>
          <w:lang w:val="sk-SK"/>
        </w:rPr>
        <w:t>Žo</w:t>
      </w:r>
      <w:r w:rsidR="00BD1430" w:rsidRPr="0073389C">
        <w:rPr>
          <w:rFonts w:cs="Arial"/>
          <w:szCs w:val="19"/>
          <w:lang w:val="sk-SK"/>
        </w:rPr>
        <w:t>NFP</w:t>
      </w:r>
      <w:proofErr w:type="spellEnd"/>
      <w:r w:rsidR="00BD1430" w:rsidRPr="0073389C">
        <w:rPr>
          <w:rFonts w:cs="Arial"/>
          <w:szCs w:val="19"/>
          <w:lang w:val="sk-SK"/>
        </w:rPr>
        <w:t xml:space="preserve">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5FB630A" w14:textId="77777777"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481369B9"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2BCBB80C" w14:textId="77777777"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proofErr w:type="spellStart"/>
      <w:r w:rsidR="009473DA">
        <w:rPr>
          <w:lang w:val="sk-SK"/>
        </w:rPr>
        <w:t>Žo</w:t>
      </w:r>
      <w:r w:rsidRPr="0073389C">
        <w:rPr>
          <w:lang w:val="sk-SK"/>
        </w:rPr>
        <w:t>NFP</w:t>
      </w:r>
      <w:proofErr w:type="spellEnd"/>
      <w:r w:rsidRPr="0073389C">
        <w:rPr>
          <w:lang w:val="sk-SK"/>
        </w:rPr>
        <w:t xml:space="preserve"> určenej pre dvoch a viac oprávnených žiadateľov, medzi ktorými prebieha súťaž</w:t>
      </w:r>
      <w:r w:rsidR="001E445D">
        <w:rPr>
          <w:lang w:val="sk-SK"/>
        </w:rPr>
        <w:t>;</w:t>
      </w:r>
    </w:p>
    <w:p w14:paraId="41607608" w14:textId="77777777"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2C9CEA4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1AD533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w:t>
      </w:r>
      <w:proofErr w:type="spellStart"/>
      <w:r w:rsidRPr="0073389C">
        <w:rPr>
          <w:rFonts w:cs="Arial"/>
          <w:b/>
          <w:szCs w:val="19"/>
          <w:lang w:val="sk-SK"/>
        </w:rPr>
        <w:t>efficiency</w:t>
      </w:r>
      <w:proofErr w:type="spellEnd"/>
      <w:r w:rsidRPr="0073389C">
        <w:rPr>
          <w:rFonts w:cs="Arial"/>
          <w:b/>
          <w:szCs w:val="19"/>
          <w:lang w:val="sk-SK"/>
        </w:rPr>
        <w:t>)</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0032648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Ex </w:t>
      </w:r>
      <w:proofErr w:type="spellStart"/>
      <w:r w:rsidRPr="0073389C">
        <w:rPr>
          <w:rFonts w:cs="Arial"/>
          <w:b/>
          <w:szCs w:val="19"/>
          <w:lang w:val="sk-SK"/>
        </w:rPr>
        <w:t>ante</w:t>
      </w:r>
      <w:proofErr w:type="spellEnd"/>
      <w:r w:rsidRPr="0073389C">
        <w:rPr>
          <w:rFonts w:cs="Arial"/>
          <w:b/>
          <w:szCs w:val="19"/>
          <w:lang w:val="sk-SK"/>
        </w:rPr>
        <w:t xml:space="preserv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w:t>
      </w:r>
      <w:proofErr w:type="spellStart"/>
      <w:r w:rsidR="002E1D0D" w:rsidRPr="0073389C">
        <w:rPr>
          <w:szCs w:val="19"/>
          <w:lang w:val="sk-SK"/>
        </w:rPr>
        <w:t>ante</w:t>
      </w:r>
      <w:proofErr w:type="spellEnd"/>
      <w:r w:rsidR="002E1D0D" w:rsidRPr="0073389C">
        <w:rPr>
          <w:szCs w:val="19"/>
          <w:lang w:val="sk-SK"/>
        </w:rPr>
        <w:t xml:space="preserv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w:t>
      </w:r>
      <w:proofErr w:type="spellStart"/>
      <w:r w:rsidR="002E1D0D" w:rsidRPr="0073389C">
        <w:rPr>
          <w:rFonts w:cs="Arial"/>
          <w:szCs w:val="19"/>
          <w:lang w:val="sk-SK"/>
        </w:rPr>
        <w:t>ŽoP</w:t>
      </w:r>
      <w:proofErr w:type="spellEnd"/>
      <w:r w:rsidR="002E1D0D" w:rsidRPr="0073389C">
        <w:rPr>
          <w:rFonts w:cs="Arial"/>
          <w:szCs w:val="19"/>
          <w:lang w:val="sk-SK"/>
        </w:rPr>
        <w:t xml:space="preserve">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2846281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267DC16C"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realizácie hlavných aktivít projektu</w:t>
      </w:r>
      <w:r w:rsidRPr="0073389C">
        <w:rPr>
          <w:rFonts w:cs="Arial"/>
          <w:szCs w:val="19"/>
          <w:lang w:val="sk-SK"/>
        </w:rPr>
        <w:t xml:space="preserve"> </w:t>
      </w:r>
      <w:r w:rsidR="00432DCA">
        <w:rPr>
          <w:rFonts w:cs="Arial"/>
          <w:szCs w:val="19"/>
          <w:lang w:val="sk-SK"/>
        </w:rPr>
        <w:t>–</w:t>
      </w:r>
      <w:r w:rsidRPr="0073389C">
        <w:rPr>
          <w:rFonts w:cs="Arial"/>
          <w:szCs w:val="19"/>
          <w:lang w:val="sk-SK"/>
        </w:rPr>
        <w:t xml:space="preserve"> formulár</w:t>
      </w:r>
      <w:r w:rsidR="00432DCA">
        <w:rPr>
          <w:rFonts w:cs="Arial"/>
          <w:szCs w:val="19"/>
          <w:lang w:val="sk-SK"/>
        </w:rPr>
        <w:t xml:space="preserve"> </w:t>
      </w:r>
      <w:r w:rsidR="00432DCA" w:rsidRPr="000333FF">
        <w:rPr>
          <w:rFonts w:ascii="Times New Roman" w:hAnsi="Times New Roman"/>
        </w:rPr>
        <w:t>v ITMS2014+</w:t>
      </w:r>
      <w:r w:rsidRPr="0073389C">
        <w:rPr>
          <w:rFonts w:cs="Arial"/>
          <w:szCs w:val="19"/>
          <w:lang w:val="sk-SK"/>
        </w:rPr>
        <w:t xml:space="preserve">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432DCA">
        <w:rPr>
          <w:rFonts w:cs="Arial"/>
          <w:szCs w:val="19"/>
          <w:lang w:val="sk-SK"/>
        </w:rPr>
        <w:t>Z</w:t>
      </w:r>
      <w:r w:rsidRPr="0073389C">
        <w:rPr>
          <w:rFonts w:cs="Arial"/>
          <w:szCs w:val="19"/>
          <w:lang w:val="sk-SK"/>
        </w:rPr>
        <w:t>ačatie</w:t>
      </w:r>
      <w:r w:rsidR="00432DCA">
        <w:rPr>
          <w:rFonts w:cs="Arial"/>
          <w:szCs w:val="19"/>
          <w:lang w:val="sk-SK"/>
        </w:rPr>
        <w:t xml:space="preserve"> a Ukončenie</w:t>
      </w:r>
      <w:r w:rsidRPr="0073389C">
        <w:rPr>
          <w:rFonts w:cs="Arial"/>
          <w:szCs w:val="19"/>
          <w:lang w:val="sk-SK"/>
        </w:rPr>
        <w:t xml:space="preserve"> realizácie hlavných aktivít </w:t>
      </w:r>
      <w:r w:rsidR="00C57815" w:rsidRPr="0073389C">
        <w:rPr>
          <w:rFonts w:cs="Arial"/>
          <w:szCs w:val="19"/>
          <w:lang w:val="sk-SK"/>
        </w:rPr>
        <w:t>p</w:t>
      </w:r>
      <w:r w:rsidRPr="0073389C">
        <w:rPr>
          <w:rFonts w:cs="Arial"/>
          <w:szCs w:val="19"/>
          <w:lang w:val="sk-SK"/>
        </w:rPr>
        <w:t>rojektu a informáciu o dátume začatia</w:t>
      </w:r>
      <w:r w:rsidR="00432DCA">
        <w:rPr>
          <w:rFonts w:cs="Arial"/>
          <w:szCs w:val="19"/>
          <w:lang w:val="sk-SK"/>
        </w:rPr>
        <w:t xml:space="preserve"> a ukončenia</w:t>
      </w:r>
      <w:r w:rsidRPr="0073389C">
        <w:rPr>
          <w:rFonts w:cs="Arial"/>
          <w:szCs w:val="19"/>
          <w:lang w:val="sk-SK"/>
        </w:rPr>
        <w:t xml:space="preserve"> realizácie podporných aktivít projektu;</w:t>
      </w:r>
    </w:p>
    <w:p w14:paraId="417208C7"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 xml:space="preserve">odnotenie je kvalitatívnym nástrojom riadenia a prostriedkom </w:t>
      </w:r>
      <w:proofErr w:type="spellStart"/>
      <w:r w:rsidR="00AB2351" w:rsidRPr="0073389C">
        <w:rPr>
          <w:rFonts w:cs="Arial"/>
          <w:szCs w:val="19"/>
          <w:lang w:val="sk-SK"/>
        </w:rPr>
        <w:t>prispievajúcim</w:t>
      </w:r>
      <w:proofErr w:type="spellEnd"/>
      <w:r w:rsidR="00AB2351" w:rsidRPr="0073389C">
        <w:rPr>
          <w:rFonts w:cs="Arial"/>
          <w:szCs w:val="19"/>
          <w:lang w:val="sk-SK"/>
        </w:rPr>
        <w:t xml:space="preserve"> k zvýšeniu kvality, efektívnosti a účinnosti implementácie EŠIF a naplnenie ich cieľov, tým zároveň aj k posilneniu kohéznej politiky, spoločnej poľnohospodárskej politiky a integrovanej námornej politiky EÚ;</w:t>
      </w:r>
    </w:p>
    <w:p w14:paraId="4EC78B2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5831BD8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74152B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00E17E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w:t>
      </w:r>
      <w:proofErr w:type="spellStart"/>
      <w:r w:rsidR="00760222" w:rsidRPr="0073389C">
        <w:rPr>
          <w:rFonts w:cs="Arial"/>
          <w:szCs w:val="19"/>
          <w:lang w:val="sk-SK"/>
        </w:rPr>
        <w:t>public</w:t>
      </w:r>
      <w:proofErr w:type="spellEnd"/>
      <w:r w:rsidR="00760222" w:rsidRPr="0073389C">
        <w:rPr>
          <w:rFonts w:cs="Arial"/>
          <w:szCs w:val="19"/>
          <w:lang w:val="sk-SK"/>
        </w:rPr>
        <w:t>) a neverejnou (</w:t>
      </w:r>
      <w:proofErr w:type="spellStart"/>
      <w:r w:rsidR="00760222" w:rsidRPr="0073389C">
        <w:rPr>
          <w:rFonts w:cs="Arial"/>
          <w:szCs w:val="19"/>
          <w:lang w:val="sk-SK"/>
        </w:rPr>
        <w:t>private</w:t>
      </w:r>
      <w:proofErr w:type="spellEnd"/>
      <w:r w:rsidR="00760222" w:rsidRPr="0073389C">
        <w:rPr>
          <w:rFonts w:cs="Arial"/>
          <w:szCs w:val="19"/>
          <w:lang w:val="sk-SK"/>
        </w:rPr>
        <w:t xml:space="preserve">) časťou. Obe časti pracujú nad jednou spoločnou databázou. Subjekt zodpovedný za prevádzku ITMS2014+ je </w:t>
      </w:r>
      <w:proofErr w:type="spellStart"/>
      <w:r w:rsidR="00760222" w:rsidRPr="0073389C">
        <w:rPr>
          <w:rFonts w:cs="Arial"/>
          <w:szCs w:val="19"/>
          <w:lang w:val="sk-SK"/>
        </w:rPr>
        <w:t>DataCentrum</w:t>
      </w:r>
      <w:proofErr w:type="spellEnd"/>
      <w:r w:rsidR="00760222" w:rsidRPr="0073389C">
        <w:rPr>
          <w:rFonts w:cs="Arial"/>
          <w:szCs w:val="19"/>
          <w:lang w:val="sk-SK"/>
        </w:rPr>
        <w:t xml:space="preserve"> (ďalej</w:t>
      </w:r>
      <w:r w:rsidR="00EF4D5E" w:rsidRPr="0073389C">
        <w:rPr>
          <w:rFonts w:cs="Arial"/>
          <w:szCs w:val="19"/>
          <w:lang w:val="sk-SK"/>
        </w:rPr>
        <w:t xml:space="preserve"> aj „prevádzkovateľ ITMS2014+“)</w:t>
      </w:r>
      <w:r w:rsidRPr="0073389C">
        <w:rPr>
          <w:rFonts w:cs="Arial"/>
          <w:szCs w:val="19"/>
          <w:lang w:val="sk-SK"/>
        </w:rPr>
        <w:t>;</w:t>
      </w:r>
    </w:p>
    <w:p w14:paraId="67B8F82D" w14:textId="7777777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3E15B3C9"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proofErr w:type="spellStart"/>
      <w:r w:rsidR="00CF46E2">
        <w:rPr>
          <w:rFonts w:cs="Arial"/>
          <w:szCs w:val="19"/>
          <w:lang w:val="sk-SK"/>
        </w:rPr>
        <w:t>Žo</w:t>
      </w:r>
      <w:r w:rsidRPr="0073389C">
        <w:rPr>
          <w:rFonts w:cs="Arial"/>
          <w:szCs w:val="19"/>
          <w:lang w:val="sk-SK"/>
        </w:rPr>
        <w:t>NFP</w:t>
      </w:r>
      <w:proofErr w:type="spellEnd"/>
      <w:r w:rsidRPr="0073389C">
        <w:rPr>
          <w:rFonts w:cs="Arial"/>
          <w:szCs w:val="19"/>
          <w:lang w:val="sk-SK"/>
        </w:rPr>
        <w:t xml:space="preserve">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619EECE6" w14:textId="77777777" w:rsidR="008E5E55" w:rsidRPr="008E5E55" w:rsidRDefault="008E5E55" w:rsidP="007B5322">
      <w:pPr>
        <w:pStyle w:val="Bulletslevel1"/>
        <w:spacing w:after="120" w:line="288" w:lineRule="auto"/>
        <w:ind w:left="568" w:hanging="284"/>
        <w:jc w:val="both"/>
        <w:rPr>
          <w:rFonts w:cs="Arial"/>
          <w:szCs w:val="19"/>
          <w:lang w:val="sk-SK"/>
        </w:rPr>
      </w:pPr>
      <w:r w:rsidRPr="008E5E55">
        <w:rPr>
          <w:rFonts w:cs="Arial"/>
          <w:b/>
          <w:szCs w:val="19"/>
          <w:lang w:val="sk-SK"/>
        </w:rPr>
        <w:t>Krízová situácia</w:t>
      </w:r>
      <w:r w:rsidRPr="008E5E55">
        <w:rPr>
          <w:lang w:val="sk-SK"/>
        </w:rPr>
        <w:t xml:space="preserve"> - obdobie mimoriadnej situácie, núdzového stavu alebo výnimočného stavu vyhláseného v súvislosti s ochorením COVID-19 a obdobie šiestich mesiacov po ich odvolaní</w:t>
      </w:r>
    </w:p>
    <w:p w14:paraId="28F32D5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141E3646" w14:textId="77777777"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 xml:space="preserve">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w:t>
      </w:r>
      <w:proofErr w:type="spellStart"/>
      <w:r w:rsidR="00AA06BC">
        <w:rPr>
          <w:rFonts w:cs="Arial"/>
          <w:szCs w:val="19"/>
          <w:lang w:val="sk-SK"/>
        </w:rPr>
        <w:t>začiaok</w:t>
      </w:r>
      <w:proofErr w:type="spellEnd"/>
      <w:r w:rsidR="00AA06BC">
        <w:rPr>
          <w:rFonts w:cs="Arial"/>
          <w:szCs w:val="19"/>
          <w:lang w:val="sk-SK"/>
        </w:rPr>
        <w:t>/</w:t>
      </w:r>
      <w:r w:rsidRPr="0073389C">
        <w:rPr>
          <w:rFonts w:cs="Arial"/>
          <w:szCs w:val="19"/>
          <w:lang w:val="sk-SK"/>
        </w:rPr>
        <w:t xml:space="preserve">koniec lehoty stanovený na konkrétny deň a ten pripadne na deň pracovného voľna alebo štátneho sviatku, za </w:t>
      </w:r>
      <w:r w:rsidR="00AA06BC">
        <w:rPr>
          <w:rFonts w:cs="Arial"/>
          <w:szCs w:val="19"/>
          <w:lang w:val="sk-SK"/>
        </w:rPr>
        <w:t>začiatok/</w:t>
      </w:r>
      <w:r w:rsidRPr="0073389C">
        <w:rPr>
          <w:rFonts w:cs="Arial"/>
          <w:szCs w:val="19"/>
          <w:lang w:val="sk-SK"/>
        </w:rPr>
        <w:t>koniec lehoty sa považuje najbližší pracovný deň, ktorý nasleduje po dni pracovného voľna alebo štátneho sviatku</w:t>
      </w:r>
      <w:r w:rsidR="001E445D">
        <w:rPr>
          <w:rFonts w:cs="Arial"/>
          <w:szCs w:val="19"/>
          <w:lang w:val="sk-SK"/>
        </w:rPr>
        <w:t>;</w:t>
      </w:r>
    </w:p>
    <w:p w14:paraId="6614D79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489FDCF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proofErr w:type="spellStart"/>
      <w:r w:rsidR="00C84D97">
        <w:rPr>
          <w:rFonts w:cs="Arial"/>
          <w:szCs w:val="19"/>
          <w:lang w:val="sk-SK"/>
        </w:rPr>
        <w:t>Žo</w:t>
      </w:r>
      <w:r w:rsidR="00C6030F" w:rsidRPr="0073389C">
        <w:rPr>
          <w:rFonts w:cs="Arial"/>
          <w:szCs w:val="19"/>
          <w:lang w:val="sk-SK"/>
        </w:rPr>
        <w:t>NFP</w:t>
      </w:r>
      <w:proofErr w:type="spellEnd"/>
      <w:r w:rsidR="001E445D">
        <w:rPr>
          <w:rFonts w:cs="Arial"/>
          <w:szCs w:val="19"/>
          <w:lang w:val="sk-SK"/>
        </w:rPr>
        <w:t>;</w:t>
      </w:r>
      <w:r w:rsidRPr="0073389C">
        <w:rPr>
          <w:rFonts w:cs="Arial"/>
          <w:szCs w:val="19"/>
          <w:lang w:val="sk-SK"/>
        </w:rPr>
        <w:t xml:space="preserve"> </w:t>
      </w:r>
    </w:p>
    <w:p w14:paraId="37EC445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E06DDA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687228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E98330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2FE9AEB1" w14:textId="77777777"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proofErr w:type="spellStart"/>
      <w:r w:rsidR="00CA1332">
        <w:rPr>
          <w:rFonts w:cs="Arial"/>
          <w:szCs w:val="19"/>
          <w:lang w:val="sk-SK"/>
        </w:rPr>
        <w:t>Žo</w:t>
      </w:r>
      <w:r w:rsidR="00515E23">
        <w:rPr>
          <w:rFonts w:cs="Arial"/>
          <w:szCs w:val="19"/>
          <w:lang w:val="sk-SK"/>
        </w:rPr>
        <w:t>NFP</w:t>
      </w:r>
      <w:proofErr w:type="spellEnd"/>
      <w:r w:rsidR="00515E23">
        <w:rPr>
          <w:rFonts w:cs="Arial"/>
          <w:szCs w:val="19"/>
          <w:lang w:val="sk-SK"/>
        </w:rPr>
        <w:t>,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32DF838F" w14:textId="77777777"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proofErr w:type="spellStart"/>
      <w:r w:rsidR="00AA5C33">
        <w:rPr>
          <w:szCs w:val="19"/>
          <w:lang w:val="sk-SK"/>
        </w:rPr>
        <w:t>Žo</w:t>
      </w:r>
      <w:r w:rsidR="00C6030F" w:rsidRPr="0073389C">
        <w:rPr>
          <w:szCs w:val="19"/>
          <w:lang w:val="sk-SK"/>
        </w:rPr>
        <w:t>NFP</w:t>
      </w:r>
      <w:proofErr w:type="spellEnd"/>
      <w:r w:rsidR="00C6030F" w:rsidRPr="0073389C">
        <w:rPr>
          <w:szCs w:val="19"/>
          <w:lang w:val="sk-SK"/>
        </w:rPr>
        <w:t xml:space="preserve">,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proofErr w:type="spellStart"/>
      <w:r w:rsidR="00AA5C33">
        <w:rPr>
          <w:szCs w:val="19"/>
          <w:lang w:val="sk-SK"/>
        </w:rPr>
        <w:t>Žo</w:t>
      </w:r>
      <w:r w:rsidR="00C6030F" w:rsidRPr="0073389C">
        <w:rPr>
          <w:szCs w:val="19"/>
          <w:lang w:val="sk-SK"/>
        </w:rPr>
        <w:t>NFP</w:t>
      </w:r>
      <w:proofErr w:type="spellEnd"/>
      <w:r w:rsidR="00C6030F" w:rsidRPr="0073389C">
        <w:rPr>
          <w:szCs w:val="19"/>
          <w:lang w:val="sk-SK"/>
        </w:rPr>
        <w:t xml:space="preserve">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43C6D4D3" w14:textId="77777777"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3DDF6E4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w:t>
      </w:r>
      <w:proofErr w:type="spellStart"/>
      <w:r w:rsidRPr="0073389C">
        <w:rPr>
          <w:rFonts w:cs="Arial"/>
          <w:b/>
          <w:szCs w:val="19"/>
          <w:lang w:val="sk-SK"/>
        </w:rPr>
        <w:t>Iregularita</w:t>
      </w:r>
      <w:proofErr w:type="spellEnd"/>
      <w:r w:rsidRPr="0073389C">
        <w:rPr>
          <w:rFonts w:cs="Arial"/>
          <w:b/>
          <w:szCs w:val="19"/>
          <w:lang w:val="sk-SK"/>
        </w:rPr>
        <w:t>)</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3F95980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8F5BA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3603938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proofErr w:type="spellStart"/>
      <w:r w:rsidR="009E0DE4">
        <w:rPr>
          <w:rFonts w:cs="Arial"/>
          <w:szCs w:val="19"/>
          <w:lang w:val="sk-SK"/>
        </w:rPr>
        <w:t>ŽoNFP</w:t>
      </w:r>
      <w:proofErr w:type="spellEnd"/>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423FCB7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246D156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07DBF335" w14:textId="7777777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w:t>
      </w:r>
      <w:r w:rsidR="00F576F7" w:rsidRPr="0073389C">
        <w:rPr>
          <w:rFonts w:cs="Arial"/>
          <w:szCs w:val="19"/>
          <w:lang w:val="sk-SK"/>
        </w:rPr>
        <w:lastRenderedPageBreak/>
        <w:t xml:space="preserve">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1C0DEE5B" w14:textId="77777777"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5D7DD21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3EF12BD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452CE559" w14:textId="77777777" w:rsidR="00AE5A8F" w:rsidRDefault="00AE5A8F" w:rsidP="005212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66677147" w14:textId="77777777" w:rsidR="00A5020F" w:rsidRPr="0073389C" w:rsidRDefault="00A5020F" w:rsidP="00852446">
      <w:pPr>
        <w:pStyle w:val="Bulletslevel1"/>
        <w:ind w:left="567"/>
        <w:jc w:val="both"/>
        <w:rPr>
          <w:rFonts w:cs="Arial"/>
          <w:szCs w:val="19"/>
          <w:lang w:val="sk-SK"/>
        </w:rPr>
      </w:pPr>
      <w:r w:rsidRPr="00A5020F">
        <w:rPr>
          <w:rFonts w:cs="Arial"/>
          <w:szCs w:val="19"/>
          <w:lang w:val="sk-SK"/>
        </w:rPr>
        <w:t xml:space="preserve">Preddavkové platby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w:t>
      </w:r>
      <w:proofErr w:type="spellStart"/>
      <w:r w:rsidRPr="00A5020F">
        <w:rPr>
          <w:rFonts w:cs="Arial"/>
          <w:szCs w:val="19"/>
          <w:lang w:val="sk-SK"/>
        </w:rPr>
        <w:t>predfinancovania</w:t>
      </w:r>
      <w:proofErr w:type="spellEnd"/>
      <w:r w:rsidRPr="00A5020F">
        <w:rPr>
          <w:rFonts w:cs="Arial"/>
          <w:szCs w:val="19"/>
          <w:lang w:val="sk-SK"/>
        </w:rPr>
        <w:t>,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2971AADA" w14:textId="77777777"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w:t>
      </w:r>
      <w:proofErr w:type="spellStart"/>
      <w:r w:rsidR="00E56E69" w:rsidRPr="00E56E69">
        <w:rPr>
          <w:rFonts w:cs="Arial"/>
          <w:szCs w:val="19"/>
          <w:lang w:val="sk-SK"/>
        </w:rPr>
        <w:t>minimis</w:t>
      </w:r>
      <w:proofErr w:type="spellEnd"/>
      <w:r w:rsidR="00E56E69" w:rsidRPr="00E56E69">
        <w:rPr>
          <w:rFonts w:cs="Arial"/>
          <w:szCs w:val="19"/>
          <w:lang w:val="sk-SK"/>
        </w:rPr>
        <w:t xml:space="preserve">"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08B442E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0677DD0F" w14:textId="77777777"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3F6837F4"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1C376BA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proofErr w:type="spellStart"/>
      <w:r w:rsidR="00606405">
        <w:rPr>
          <w:rFonts w:cs="Arial"/>
          <w:szCs w:val="19"/>
          <w:lang w:val="sk-SK"/>
        </w:rPr>
        <w:t>ŽoNFP</w:t>
      </w:r>
      <w:proofErr w:type="spellEnd"/>
      <w:r w:rsidRPr="0073389C">
        <w:rPr>
          <w:rFonts w:cs="Arial"/>
          <w:szCs w:val="19"/>
          <w:lang w:val="sk-SK"/>
        </w:rPr>
        <w:t xml:space="preserve"> a ktoré realizuje prijímateľ v súlade so zmluvou o NFP, resp. s rozhodnutím o schválení </w:t>
      </w:r>
      <w:proofErr w:type="spellStart"/>
      <w:r w:rsidR="00606405">
        <w:rPr>
          <w:rFonts w:cs="Arial"/>
          <w:szCs w:val="19"/>
          <w:lang w:val="sk-SK"/>
        </w:rPr>
        <w:t>Žo</w:t>
      </w:r>
      <w:r w:rsidRPr="0073389C">
        <w:rPr>
          <w:rFonts w:cs="Arial"/>
          <w:szCs w:val="19"/>
          <w:lang w:val="sk-SK"/>
        </w:rPr>
        <w:t>NFP</w:t>
      </w:r>
      <w:proofErr w:type="spellEnd"/>
      <w:r w:rsidRPr="0073389C">
        <w:rPr>
          <w:rFonts w:cs="Arial"/>
          <w:szCs w:val="19"/>
          <w:lang w:val="sk-SK"/>
        </w:rPr>
        <w:t xml:space="preserve">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1528A6C1" w14:textId="77777777"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5391F47B" w14:textId="77777777"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215CFFA2" w14:textId="77777777"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proofErr w:type="spellStart"/>
      <w:r w:rsidR="00931C99">
        <w:rPr>
          <w:lang w:val="sk-SK"/>
        </w:rPr>
        <w:t>Žo</w:t>
      </w:r>
      <w:r w:rsidRPr="0073389C">
        <w:rPr>
          <w:lang w:val="sk-SK"/>
        </w:rPr>
        <w:t>NFP</w:t>
      </w:r>
      <w:proofErr w:type="spellEnd"/>
      <w:r w:rsidRPr="0073389C">
        <w:rPr>
          <w:lang w:val="sk-SK"/>
        </w:rPr>
        <w:t xml:space="preserve">, pričom za žiadnych okolností nesmie prekročiť termín stanovený v článku 65 ods. 2 všeobecného nariadenia, </w:t>
      </w:r>
      <w:proofErr w:type="spellStart"/>
      <w:r w:rsidRPr="0073389C">
        <w:rPr>
          <w:lang w:val="sk-SK"/>
        </w:rPr>
        <w:t>t.j</w:t>
      </w:r>
      <w:proofErr w:type="spellEnd"/>
      <w:r w:rsidRPr="0073389C">
        <w:rPr>
          <w:lang w:val="sk-SK"/>
        </w:rPr>
        <w:t>. 31.12.2023</w:t>
      </w:r>
      <w:r w:rsidRPr="0073389C">
        <w:rPr>
          <w:rFonts w:cs="Arial"/>
          <w:szCs w:val="19"/>
          <w:lang w:val="sk-SK"/>
        </w:rPr>
        <w:t>;</w:t>
      </w:r>
    </w:p>
    <w:p w14:paraId="07C7A161"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086AA35" w14:textId="77777777"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193C6DED" w14:textId="77777777"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3E51D93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6505FA3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315C68B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4"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412A2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0A2B7B2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w:t>
      </w:r>
      <w:proofErr w:type="spellStart"/>
      <w:r w:rsidR="00CC633A" w:rsidRPr="007D64B8">
        <w:rPr>
          <w:lang w:val="sk-SK"/>
        </w:rPr>
        <w:t>minimis</w:t>
      </w:r>
      <w:proofErr w:type="spellEnd"/>
      <w:r w:rsidR="00CC633A" w:rsidRPr="007D64B8">
        <w:rPr>
          <w:lang w:val="sk-SK"/>
        </w:rPr>
        <w:t xml:space="preserve"> ako aj štátna pomoc. Povinnosti zmluvných strán, ktoré pre </w:t>
      </w:r>
      <w:proofErr w:type="spellStart"/>
      <w:r w:rsidR="00CC633A" w:rsidRPr="007D64B8">
        <w:rPr>
          <w:lang w:val="sk-SK"/>
        </w:rPr>
        <w:t>ne</w:t>
      </w:r>
      <w:proofErr w:type="spellEnd"/>
      <w:r w:rsidR="00CC633A" w:rsidRPr="007D64B8">
        <w:rPr>
          <w:lang w:val="sk-SK"/>
        </w:rPr>
        <w:t xml:space="preserv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41200F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05F9285E" w14:textId="77777777"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428E549F" w14:textId="77777777"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951339F" w14:textId="77777777"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6B364F1F"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w:t>
      </w:r>
      <w:proofErr w:type="spellStart"/>
      <w:r w:rsidRPr="00BD3255">
        <w:rPr>
          <w:rFonts w:eastAsia="Times" w:cs="Arial"/>
          <w:color w:val="000000"/>
          <w:szCs w:val="19"/>
          <w:lang w:eastAsia="x-none"/>
        </w:rPr>
        <w:t>predfinancovanie</w:t>
      </w:r>
      <w:proofErr w:type="spellEnd"/>
      <w:r w:rsidRPr="00BD3255">
        <w:rPr>
          <w:rFonts w:eastAsia="Times" w:cs="Arial"/>
          <w:color w:val="000000"/>
          <w:szCs w:val="19"/>
          <w:lang w:eastAsia="x-none"/>
        </w:rPr>
        <w:t>, refundácia – priebežná platba, zúčtovanie zálohovej platby) sa vyžaduje splnenie náležitostí definovaných v § 10 ods. 1 písm</w:t>
      </w:r>
      <w:r w:rsidR="006C1E93">
        <w:rPr>
          <w:rFonts w:eastAsia="Times" w:cs="Arial"/>
          <w:color w:val="000000"/>
          <w:szCs w:val="19"/>
          <w:lang w:eastAsia="x-none"/>
        </w:rPr>
        <w:t>ena</w:t>
      </w:r>
      <w:r w:rsidRPr="00BD3255">
        <w:rPr>
          <w:rFonts w:eastAsia="Times" w:cs="Arial"/>
          <w:color w:val="000000"/>
          <w:szCs w:val="19"/>
          <w:lang w:eastAsia="x-none"/>
        </w:rPr>
        <w:t>. a) až f) predmetného zákona, pričom za dostatočné splnenie náležitosti podľa písm. f) sa považuje vyhlásenie prijímateľa v žiadosti o platbu v časti Čestné vyhlásenie.</w:t>
      </w:r>
    </w:p>
    <w:p w14:paraId="1D865BD7"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467DF915" w14:textId="77777777"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69C97A63" w14:textId="7777777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w:t>
      </w:r>
      <w:r w:rsidRPr="0073389C">
        <w:rPr>
          <w:rFonts w:cs="Arial"/>
          <w:szCs w:val="19"/>
          <w:lang w:val="sk-SK"/>
        </w:rPr>
        <w:lastRenderedPageBreak/>
        <w:t xml:space="preserve">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169070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6540447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6D8F01F6"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224B22D2" w14:textId="77777777"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w:t>
      </w:r>
      <w:proofErr w:type="spellStart"/>
      <w:r w:rsidRPr="0073389C">
        <w:rPr>
          <w:rFonts w:cs="Arial"/>
          <w:szCs w:val="19"/>
          <w:lang w:val="sk-SK"/>
        </w:rPr>
        <w:t>t.j</w:t>
      </w:r>
      <w:proofErr w:type="spellEnd"/>
      <w:r w:rsidRPr="0073389C">
        <w:rPr>
          <w:rFonts w:cs="Arial"/>
          <w:szCs w:val="19"/>
          <w:lang w:val="sk-SK"/>
        </w:rPr>
        <w:t xml:space="preserve">.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37838DD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4CE5F3E8"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AF3F5"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proofErr w:type="spellStart"/>
      <w:r w:rsidR="00BD7F13">
        <w:rPr>
          <w:lang w:val="sk-SK"/>
        </w:rPr>
        <w:t>Žo</w:t>
      </w:r>
      <w:r w:rsidRPr="0073389C">
        <w:rPr>
          <w:lang w:val="sk-SK"/>
        </w:rPr>
        <w:t>NFP</w:t>
      </w:r>
      <w:proofErr w:type="spellEnd"/>
      <w:r w:rsidRPr="0073389C">
        <w:rPr>
          <w:lang w:val="sk-SK"/>
        </w:rPr>
        <w:t xml:space="preserve">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00FDCE5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23E13B9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12B6F55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w:t>
      </w:r>
      <w:proofErr w:type="spellStart"/>
      <w:r w:rsidRPr="0073389C">
        <w:rPr>
          <w:rFonts w:cs="Arial"/>
          <w:b/>
          <w:szCs w:val="19"/>
          <w:lang w:val="sk-SK"/>
        </w:rPr>
        <w:t>ŽoP</w:t>
      </w:r>
      <w:proofErr w:type="spellEnd"/>
      <w:r w:rsidRPr="0073389C">
        <w:rPr>
          <w:rFonts w:cs="Arial"/>
          <w:b/>
          <w:szCs w:val="19"/>
          <w:lang w:val="sk-SK"/>
        </w:rPr>
        <w:t>“)</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w:t>
      </w:r>
      <w:proofErr w:type="spellStart"/>
      <w:r w:rsidR="00821A36" w:rsidRPr="0073389C">
        <w:rPr>
          <w:rFonts w:cs="Arial"/>
          <w:szCs w:val="19"/>
          <w:lang w:val="sk-SK"/>
        </w:rPr>
        <w:t>t.j</w:t>
      </w:r>
      <w:proofErr w:type="spellEnd"/>
      <w:r w:rsidR="00821A36" w:rsidRPr="0073389C">
        <w:rPr>
          <w:rFonts w:cs="Arial"/>
          <w:szCs w:val="19"/>
          <w:lang w:val="sk-SK"/>
        </w:rPr>
        <w:t xml:space="preserve">. prostriedky EÚ a štátneho rozpočtu na spolufinancovanie v príslušnom pomere. </w:t>
      </w:r>
      <w:proofErr w:type="spellStart"/>
      <w:r w:rsidR="00E77BF4">
        <w:rPr>
          <w:rFonts w:cs="Arial"/>
          <w:szCs w:val="19"/>
          <w:lang w:val="sk-SK"/>
        </w:rPr>
        <w:t>ŽoP</w:t>
      </w:r>
      <w:proofErr w:type="spellEnd"/>
      <w:r w:rsidR="00821A36" w:rsidRPr="0073389C">
        <w:rPr>
          <w:rFonts w:cs="Arial"/>
          <w:szCs w:val="19"/>
          <w:lang w:val="sk-SK"/>
        </w:rPr>
        <w:t xml:space="preserve"> prijímateľ eviduje v ITMS2014+</w:t>
      </w:r>
      <w:r w:rsidR="00DC55DD" w:rsidRPr="0073389C">
        <w:rPr>
          <w:rFonts w:cs="Arial"/>
          <w:szCs w:val="19"/>
          <w:lang w:val="sk-SK"/>
        </w:rPr>
        <w:t>;</w:t>
      </w:r>
    </w:p>
    <w:p w14:paraId="0FEF74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w:t>
      </w:r>
      <w:proofErr w:type="spellStart"/>
      <w:r w:rsidRPr="0073389C">
        <w:rPr>
          <w:rFonts w:cs="Arial"/>
          <w:b/>
          <w:szCs w:val="19"/>
          <w:lang w:val="sk-SK"/>
        </w:rPr>
        <w:t>Ž</w:t>
      </w:r>
      <w:r w:rsidR="00DC55DD" w:rsidRPr="0073389C">
        <w:rPr>
          <w:rFonts w:cs="Arial"/>
          <w:b/>
          <w:szCs w:val="19"/>
          <w:lang w:val="sk-SK"/>
        </w:rPr>
        <w:t>oV</w:t>
      </w:r>
      <w:r w:rsidRPr="0073389C">
        <w:rPr>
          <w:rFonts w:cs="Arial"/>
          <w:b/>
          <w:szCs w:val="19"/>
          <w:lang w:val="sk-SK"/>
        </w:rPr>
        <w:t>FP</w:t>
      </w:r>
      <w:proofErr w:type="spellEnd"/>
      <w:r w:rsidRPr="0073389C">
        <w:rPr>
          <w:rFonts w:cs="Arial"/>
          <w:b/>
          <w:szCs w:val="19"/>
          <w:lang w:val="sk-SK"/>
        </w:rPr>
        <w:t>“)</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057D253" w14:textId="77777777" w:rsidR="00AE5A8F" w:rsidRPr="0073389C" w:rsidRDefault="00AE5A8F" w:rsidP="009F56AB">
      <w:pPr>
        <w:spacing w:line="288" w:lineRule="auto"/>
        <w:rPr>
          <w:rFonts w:eastAsia="Times"/>
          <w:b/>
          <w:color w:val="000000"/>
        </w:rPr>
      </w:pPr>
      <w:r w:rsidRPr="0073389C">
        <w:rPr>
          <w:b/>
        </w:rPr>
        <w:br w:type="page"/>
      </w:r>
    </w:p>
    <w:p w14:paraId="742CB512" w14:textId="77777777" w:rsidR="00AE5A8F" w:rsidRPr="0073389C" w:rsidRDefault="001C1B30" w:rsidP="009F56AB">
      <w:pPr>
        <w:pStyle w:val="Nadpis2"/>
        <w:spacing w:line="288" w:lineRule="auto"/>
        <w:rPr>
          <w:lang w:val="sk-SK"/>
        </w:rPr>
      </w:pPr>
      <w:bookmarkStart w:id="13" w:name="_Toc410907847"/>
      <w:bookmarkStart w:id="14" w:name="_Toc440372857"/>
      <w:bookmarkStart w:id="15" w:name="_Toc4576177"/>
      <w:r>
        <w:rPr>
          <w:lang w:val="sk-SK"/>
        </w:rPr>
        <w:lastRenderedPageBreak/>
        <w:t>Použité s</w:t>
      </w:r>
      <w:r w:rsidR="00AE5A8F" w:rsidRPr="0073389C">
        <w:rPr>
          <w:lang w:val="sk-SK"/>
        </w:rPr>
        <w:t>kratky</w:t>
      </w:r>
      <w:bookmarkEnd w:id="13"/>
      <w:bookmarkEnd w:id="14"/>
      <w:bookmarkEnd w:id="15"/>
    </w:p>
    <w:p w14:paraId="722B5FF5" w14:textId="77777777"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proofErr w:type="spellStart"/>
      <w:r>
        <w:rPr>
          <w:rFonts w:cs="Arial"/>
          <w:szCs w:val="19"/>
        </w:rPr>
        <w:t>finančná</w:t>
      </w:r>
      <w:proofErr w:type="spellEnd"/>
      <w:r>
        <w:rPr>
          <w:rFonts w:cs="Arial"/>
          <w:szCs w:val="19"/>
        </w:rPr>
        <w:t xml:space="preserve"> </w:t>
      </w:r>
      <w:proofErr w:type="spellStart"/>
      <w:r>
        <w:rPr>
          <w:rFonts w:cs="Arial"/>
          <w:szCs w:val="19"/>
        </w:rPr>
        <w:t>kontrola</w:t>
      </w:r>
      <w:proofErr w:type="spellEnd"/>
    </w:p>
    <w:p w14:paraId="050D33EB"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668D5FDD"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58A3828A" w14:textId="77777777"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13D3DF7F" w14:textId="77777777" w:rsidR="00821A36"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4231CC2D" w14:textId="77777777" w:rsidR="00215CFC" w:rsidRPr="0073389C" w:rsidRDefault="00215CFC" w:rsidP="00E135DC">
      <w:pPr>
        <w:pStyle w:val="Bulletslevel1"/>
        <w:numPr>
          <w:ilvl w:val="0"/>
          <w:numId w:val="0"/>
        </w:numPr>
        <w:spacing w:line="288" w:lineRule="auto"/>
        <w:jc w:val="both"/>
        <w:rPr>
          <w:rFonts w:cs="Arial"/>
          <w:lang w:val="sk-SK"/>
        </w:rPr>
      </w:pPr>
      <w:r>
        <w:rPr>
          <w:rFonts w:cs="Arial"/>
          <w:lang w:val="sk-SK"/>
        </w:rPr>
        <w:t>DNS</w:t>
      </w:r>
      <w:r>
        <w:rPr>
          <w:rFonts w:cs="Arial"/>
          <w:lang w:val="sk-SK"/>
        </w:rPr>
        <w:tab/>
      </w:r>
      <w:r>
        <w:rPr>
          <w:rFonts w:cs="Arial"/>
          <w:lang w:val="sk-SK"/>
        </w:rPr>
        <w:tab/>
        <w:t>Dynamický nákupný systém</w:t>
      </w:r>
    </w:p>
    <w:p w14:paraId="0B72A74D" w14:textId="77777777"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4888FD5A"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4A6C515E"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387A5DAA"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4968066B"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36CB1189" w14:textId="77777777" w:rsidR="00556189" w:rsidRPr="0073389C" w:rsidRDefault="00ED682D" w:rsidP="00E135DC">
      <w:pPr>
        <w:pStyle w:val="Bulletslevel1"/>
        <w:numPr>
          <w:ilvl w:val="0"/>
          <w:numId w:val="0"/>
        </w:numPr>
        <w:spacing w:line="288" w:lineRule="auto"/>
        <w:jc w:val="both"/>
        <w:rPr>
          <w:rFonts w:cs="Arial"/>
          <w:lang w:val="sk-SK"/>
        </w:rPr>
      </w:pPr>
      <w:proofErr w:type="spellStart"/>
      <w:r>
        <w:rPr>
          <w:rFonts w:cs="Arial"/>
          <w:lang w:val="sk-SK"/>
        </w:rPr>
        <w:t>FKnM</w:t>
      </w:r>
      <w:proofErr w:type="spellEnd"/>
      <w:r w:rsidR="001C1B30">
        <w:rPr>
          <w:rFonts w:cs="Arial"/>
          <w:lang w:val="sk-SK"/>
        </w:rPr>
        <w:tab/>
      </w:r>
      <w:r w:rsidR="001C1B30">
        <w:rPr>
          <w:rFonts w:cs="Arial"/>
          <w:lang w:val="sk-SK"/>
        </w:rPr>
        <w:tab/>
      </w:r>
      <w:r>
        <w:rPr>
          <w:rFonts w:cs="Arial"/>
          <w:lang w:val="sk-SK"/>
        </w:rPr>
        <w:t>Finančná kontrola na mieste</w:t>
      </w:r>
    </w:p>
    <w:p w14:paraId="276C865E"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096B9693" w14:textId="77777777" w:rsidR="00033C04" w:rsidRPr="0073389C" w:rsidRDefault="00033C04" w:rsidP="00E135DC">
      <w:pPr>
        <w:pStyle w:val="Bulletslevel1"/>
        <w:numPr>
          <w:ilvl w:val="0"/>
          <w:numId w:val="0"/>
        </w:numPr>
        <w:spacing w:line="288" w:lineRule="auto"/>
        <w:jc w:val="both"/>
        <w:rPr>
          <w:rFonts w:cs="Arial"/>
          <w:lang w:val="sk-SK"/>
        </w:rPr>
      </w:pPr>
      <w:r w:rsidRPr="00033C04">
        <w:rPr>
          <w:rFonts w:cs="Arial"/>
          <w:lang w:val="sk-SK"/>
        </w:rPr>
        <w:t>Kontrola VO</w:t>
      </w:r>
      <w:r>
        <w:rPr>
          <w:rFonts w:cs="Arial"/>
          <w:lang w:val="sk-SK"/>
        </w:rPr>
        <w:t xml:space="preserve">       </w:t>
      </w:r>
      <w:r w:rsidRPr="00033C04">
        <w:rPr>
          <w:rFonts w:cs="Arial"/>
          <w:lang w:val="sk-SK"/>
        </w:rPr>
        <w:t xml:space="preserve"> kontrola/finančná kontrola verejného obstarávania/obstarávania</w:t>
      </w:r>
    </w:p>
    <w:p w14:paraId="551C5EAD" w14:textId="0A23B17C" w:rsidR="0019796C" w:rsidRDefault="0019796C" w:rsidP="0019796C">
      <w:pPr>
        <w:pStyle w:val="Bulletslevel1"/>
        <w:numPr>
          <w:ilvl w:val="0"/>
          <w:numId w:val="0"/>
        </w:numPr>
        <w:spacing w:line="288" w:lineRule="auto"/>
        <w:ind w:left="1418" w:hanging="1418"/>
        <w:jc w:val="both"/>
        <w:rPr>
          <w:rFonts w:cs="Arial"/>
          <w:lang w:val="sk-SK"/>
        </w:rPr>
      </w:pPr>
      <w:proofErr w:type="spellStart"/>
      <w:r>
        <w:t>Krízová</w:t>
      </w:r>
      <w:proofErr w:type="spellEnd"/>
      <w:r>
        <w:t xml:space="preserve"> </w:t>
      </w:r>
      <w:proofErr w:type="spellStart"/>
      <w:r>
        <w:t>situácia</w:t>
      </w:r>
      <w:proofErr w:type="spellEnd"/>
      <w:r>
        <w:tab/>
      </w:r>
      <w:proofErr w:type="spellStart"/>
      <w:r w:rsidRPr="002D3BB7">
        <w:t>obdobie</w:t>
      </w:r>
      <w:proofErr w:type="spellEnd"/>
      <w:r w:rsidRPr="002D3BB7">
        <w:t xml:space="preserve"> </w:t>
      </w:r>
      <w:proofErr w:type="spellStart"/>
      <w:r w:rsidRPr="002D3BB7">
        <w:t>mimoriadnej</w:t>
      </w:r>
      <w:proofErr w:type="spellEnd"/>
      <w:r w:rsidRPr="002D3BB7">
        <w:t xml:space="preserve"> </w:t>
      </w:r>
      <w:proofErr w:type="spellStart"/>
      <w:r w:rsidRPr="002D3BB7">
        <w:t>situácie</w:t>
      </w:r>
      <w:proofErr w:type="spellEnd"/>
      <w:r w:rsidRPr="002D3BB7">
        <w:t xml:space="preserve">, </w:t>
      </w:r>
      <w:proofErr w:type="spellStart"/>
      <w:r w:rsidRPr="002D3BB7">
        <w:t>núdzového</w:t>
      </w:r>
      <w:proofErr w:type="spellEnd"/>
      <w:r w:rsidRPr="002D3BB7">
        <w:t xml:space="preserve"> </w:t>
      </w:r>
      <w:proofErr w:type="spellStart"/>
      <w:r w:rsidRPr="002D3BB7">
        <w:t>stavu</w:t>
      </w:r>
      <w:proofErr w:type="spellEnd"/>
      <w:r w:rsidRPr="002D3BB7">
        <w:t xml:space="preserve"> </w:t>
      </w:r>
      <w:proofErr w:type="spellStart"/>
      <w:r w:rsidRPr="002D3BB7">
        <w:t>alebo</w:t>
      </w:r>
      <w:proofErr w:type="spellEnd"/>
      <w:r w:rsidRPr="002D3BB7">
        <w:t xml:space="preserve"> </w:t>
      </w:r>
      <w:proofErr w:type="spellStart"/>
      <w:r w:rsidRPr="002D3BB7">
        <w:t>výnimočného</w:t>
      </w:r>
      <w:proofErr w:type="spellEnd"/>
      <w:r w:rsidRPr="002D3BB7">
        <w:t xml:space="preserve"> </w:t>
      </w:r>
      <w:proofErr w:type="spellStart"/>
      <w:r w:rsidRPr="002D3BB7">
        <w:t>stavu</w:t>
      </w:r>
      <w:proofErr w:type="spellEnd"/>
      <w:r w:rsidRPr="002D3BB7">
        <w:t xml:space="preserve"> </w:t>
      </w:r>
      <w:proofErr w:type="spellStart"/>
      <w:r w:rsidRPr="002D3BB7">
        <w:t>vyhláseného</w:t>
      </w:r>
      <w:proofErr w:type="spellEnd"/>
      <w:r w:rsidRPr="002D3BB7">
        <w:t xml:space="preserve"> v </w:t>
      </w:r>
      <w:proofErr w:type="spellStart"/>
      <w:r w:rsidRPr="002D3BB7">
        <w:t>súvislosti</w:t>
      </w:r>
      <w:proofErr w:type="spellEnd"/>
      <w:r w:rsidRPr="002D3BB7">
        <w:t xml:space="preserve"> s </w:t>
      </w:r>
      <w:proofErr w:type="spellStart"/>
      <w:r w:rsidRPr="002D3BB7">
        <w:t>ochorením</w:t>
      </w:r>
      <w:proofErr w:type="spellEnd"/>
      <w:r w:rsidRPr="002D3BB7">
        <w:t xml:space="preserve"> COVID-19 a </w:t>
      </w:r>
      <w:proofErr w:type="spellStart"/>
      <w:r w:rsidRPr="002D3BB7">
        <w:t>obdobie</w:t>
      </w:r>
      <w:proofErr w:type="spellEnd"/>
      <w:r w:rsidRPr="002D3BB7">
        <w:t xml:space="preserve"> </w:t>
      </w:r>
      <w:proofErr w:type="spellStart"/>
      <w:r w:rsidRPr="002D3BB7">
        <w:t>šiestich</w:t>
      </w:r>
      <w:proofErr w:type="spellEnd"/>
      <w:r w:rsidRPr="002D3BB7">
        <w:t xml:space="preserve"> </w:t>
      </w:r>
      <w:proofErr w:type="spellStart"/>
      <w:r w:rsidRPr="002D3BB7">
        <w:t>mesiacov</w:t>
      </w:r>
      <w:proofErr w:type="spellEnd"/>
      <w:r w:rsidRPr="002D3BB7">
        <w:t xml:space="preserve"> </w:t>
      </w:r>
      <w:proofErr w:type="spellStart"/>
      <w:r w:rsidRPr="002D3BB7">
        <w:t>po</w:t>
      </w:r>
      <w:proofErr w:type="spellEnd"/>
      <w:r>
        <w:t> </w:t>
      </w:r>
      <w:proofErr w:type="spellStart"/>
      <w:r w:rsidRPr="002D3BB7">
        <w:t>ich</w:t>
      </w:r>
      <w:proofErr w:type="spellEnd"/>
      <w:r w:rsidRPr="002D3BB7">
        <w:t xml:space="preserve"> </w:t>
      </w:r>
      <w:proofErr w:type="spellStart"/>
      <w:r w:rsidRPr="002D3BB7">
        <w:t>odvolaní</w:t>
      </w:r>
      <w:proofErr w:type="spellEnd"/>
      <w:r>
        <w:t>.</w:t>
      </w:r>
    </w:p>
    <w:p w14:paraId="7F7C3162"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5A7F6E57"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65B8F59E" w14:textId="77777777"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03B38B77"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19F9F846" w14:textId="77777777"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25B65712"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5F370582"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5CDB405D"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62411E74"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73A2CD7"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0DD7391B" w14:textId="77777777"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B6842C" w14:textId="77777777"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38F94AC6"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4EB67003" w14:textId="77777777"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47F3F403" w14:textId="77777777"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4E4F785" w14:textId="77777777"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0EF8A0C1"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r w:rsidR="00B80D94" w:rsidRPr="00B80D94">
        <w:rPr>
          <w:rFonts w:cs="Arial"/>
          <w:lang w:val="sk-SK"/>
        </w:rPr>
        <w:t xml:space="preserve"> </w:t>
      </w:r>
      <w:r w:rsidR="00B80D94">
        <w:rPr>
          <w:rFonts w:cs="Arial"/>
          <w:lang w:val="sk-SK"/>
        </w:rPr>
        <w:t>alebo obstarávanie</w:t>
      </w:r>
    </w:p>
    <w:p w14:paraId="733BD444" w14:textId="77777777"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594B31D5"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34C39F68" w14:textId="77777777" w:rsidR="00140CE3" w:rsidRDefault="00140CE3" w:rsidP="00E135DC">
      <w:pPr>
        <w:pStyle w:val="Bulletslevel1"/>
        <w:numPr>
          <w:ilvl w:val="0"/>
          <w:numId w:val="0"/>
        </w:numPr>
        <w:spacing w:line="288" w:lineRule="auto"/>
        <w:jc w:val="both"/>
        <w:rPr>
          <w:rFonts w:cs="Arial"/>
          <w:lang w:val="sk-SK"/>
        </w:rPr>
      </w:pPr>
      <w:r>
        <w:rPr>
          <w:rFonts w:cs="Arial"/>
          <w:lang w:val="sk-SK"/>
        </w:rPr>
        <w:lastRenderedPageBreak/>
        <w:t>ZVV</w:t>
      </w:r>
      <w:r>
        <w:rPr>
          <w:rFonts w:cs="Arial"/>
          <w:lang w:val="sk-SK"/>
        </w:rPr>
        <w:tab/>
      </w:r>
      <w:r>
        <w:rPr>
          <w:rFonts w:cs="Arial"/>
          <w:lang w:val="sk-SK"/>
        </w:rPr>
        <w:tab/>
        <w:t>Zjednodušené vykazovanie výdavkov</w:t>
      </w:r>
    </w:p>
    <w:p w14:paraId="4FC72941" w14:textId="77777777" w:rsidR="00AE5A8F" w:rsidRPr="0073389C" w:rsidRDefault="00AE5A8F" w:rsidP="00E135DC">
      <w:pPr>
        <w:pStyle w:val="Bulletslevel1"/>
        <w:numPr>
          <w:ilvl w:val="0"/>
          <w:numId w:val="0"/>
        </w:numPr>
        <w:spacing w:line="288" w:lineRule="auto"/>
        <w:jc w:val="both"/>
        <w:rPr>
          <w:rFonts w:cs="Arial"/>
          <w:lang w:val="sk-SK"/>
        </w:rPr>
      </w:pPr>
      <w:proofErr w:type="spellStart"/>
      <w:r w:rsidRPr="0073389C">
        <w:rPr>
          <w:rFonts w:cs="Arial"/>
          <w:lang w:val="sk-SK"/>
        </w:rPr>
        <w:t>ŽoNFP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nenávratný finančný príspevok</w:t>
      </w:r>
    </w:p>
    <w:p w14:paraId="26867F9A" w14:textId="77777777" w:rsidR="00AE5A8F" w:rsidRPr="0073389C" w:rsidRDefault="00AE5A8F" w:rsidP="00E135DC">
      <w:pPr>
        <w:pStyle w:val="Bulletslevel1"/>
        <w:numPr>
          <w:ilvl w:val="0"/>
          <w:numId w:val="0"/>
        </w:numPr>
        <w:spacing w:line="288" w:lineRule="auto"/>
        <w:jc w:val="both"/>
        <w:rPr>
          <w:rFonts w:cs="Arial"/>
          <w:lang w:val="sk-SK"/>
        </w:rPr>
      </w:pPr>
      <w:proofErr w:type="spellStart"/>
      <w:r w:rsidRPr="0073389C">
        <w:rPr>
          <w:rFonts w:cs="Arial"/>
          <w:lang w:val="sk-SK"/>
        </w:rPr>
        <w:t>ŽoP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platbu</w:t>
      </w:r>
    </w:p>
    <w:p w14:paraId="10D9FA62" w14:textId="77777777" w:rsidR="009D7F63" w:rsidRPr="0073389C" w:rsidRDefault="00821A36" w:rsidP="00E135DC">
      <w:pPr>
        <w:pStyle w:val="Bulletslevel1"/>
        <w:numPr>
          <w:ilvl w:val="0"/>
          <w:numId w:val="0"/>
        </w:numPr>
        <w:spacing w:line="288" w:lineRule="auto"/>
        <w:jc w:val="both"/>
        <w:rPr>
          <w:rFonts w:cs="Arial"/>
          <w:lang w:val="sk-SK"/>
        </w:rPr>
      </w:pPr>
      <w:proofErr w:type="spellStart"/>
      <w:r w:rsidRPr="0073389C">
        <w:rPr>
          <w:rFonts w:cs="Arial"/>
          <w:lang w:val="sk-SK"/>
        </w:rPr>
        <w:t>ŽoVFP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vrátenie finančných prostriedkov</w:t>
      </w:r>
    </w:p>
    <w:p w14:paraId="1567475D" w14:textId="77777777" w:rsidR="009D7F63" w:rsidRPr="0073389C" w:rsidRDefault="009D7F63">
      <w:pPr>
        <w:rPr>
          <w:rFonts w:eastAsia="Times"/>
          <w:color w:val="000000"/>
          <w:lang w:eastAsia="x-none"/>
        </w:rPr>
      </w:pPr>
      <w:r w:rsidRPr="0073389C">
        <w:br w:type="page"/>
      </w:r>
    </w:p>
    <w:p w14:paraId="36297262" w14:textId="77777777" w:rsidR="009D7F63" w:rsidRPr="0073389C" w:rsidRDefault="009D7F63" w:rsidP="009D7F63">
      <w:pPr>
        <w:pStyle w:val="Nadpis2"/>
        <w:spacing w:line="288" w:lineRule="auto"/>
        <w:rPr>
          <w:lang w:val="sk-SK"/>
        </w:rPr>
      </w:pPr>
      <w:bookmarkStart w:id="16" w:name="_Toc440372858"/>
      <w:bookmarkStart w:id="17" w:name="_Toc4576178"/>
      <w:r w:rsidRPr="0073389C">
        <w:rPr>
          <w:lang w:val="sk-SK"/>
        </w:rPr>
        <w:lastRenderedPageBreak/>
        <w:t>Legislatíva</w:t>
      </w:r>
      <w:bookmarkEnd w:id="16"/>
      <w:bookmarkEnd w:id="17"/>
    </w:p>
    <w:p w14:paraId="6F15EAE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36E1567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DBEF60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21F28DB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w:t>
      </w:r>
      <w:r w:rsidR="00175F79">
        <w:rPr>
          <w:rFonts w:cs="Arial"/>
          <w:lang w:val="sk-SK"/>
        </w:rPr>
        <w:t xml:space="preserve">v znení neskorších predpisov </w:t>
      </w:r>
      <w:r w:rsidRPr="0073389C">
        <w:rPr>
          <w:rFonts w:cs="Arial"/>
          <w:lang w:val="sk-SK"/>
        </w:rPr>
        <w:t xml:space="preserve">(ďalej len „zákon o príspevku z EŠIF“); </w:t>
      </w:r>
    </w:p>
    <w:p w14:paraId="71329D0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w:t>
      </w:r>
      <w:r w:rsidR="00175F79">
        <w:rPr>
          <w:rFonts w:cs="Arial"/>
          <w:lang w:val="sk-SK"/>
        </w:rPr>
        <w:t xml:space="preserve">v znení neskorších predpisov </w:t>
      </w:r>
      <w:r w:rsidRPr="0073389C">
        <w:rPr>
          <w:rFonts w:cs="Arial"/>
          <w:lang w:val="sk-SK"/>
        </w:rPr>
        <w:t xml:space="preserve">(ďalej len „zákon o finančnej kontrole“); </w:t>
      </w:r>
    </w:p>
    <w:p w14:paraId="3DBF450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6DC7E09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2800639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31F964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4786229D" w14:textId="77777777"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175F79">
        <w:rPr>
          <w:rFonts w:cs="Arial"/>
          <w:lang w:val="sk-SK"/>
        </w:rPr>
        <w:t xml:space="preserve">v znení neskorších predpisov </w:t>
      </w:r>
      <w:r w:rsidR="00CB59CC" w:rsidRPr="00CB59CC">
        <w:rPr>
          <w:lang w:val="sk-SK"/>
        </w:rPr>
        <w:t>(ďalej len „ZVO“)</w:t>
      </w:r>
      <w:r w:rsidR="008F126A" w:rsidRPr="0073389C">
        <w:rPr>
          <w:rFonts w:cs="Arial"/>
          <w:lang w:val="sk-SK"/>
        </w:rPr>
        <w:t>;</w:t>
      </w:r>
    </w:p>
    <w:p w14:paraId="7FEAC74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6CED1F9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5FE1509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61DDE3B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187586B3"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6FBD42B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4AB631F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4AA79A6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1ADA90A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 xml:space="preserve">o znalcoch, tlmočníkoch a prekladateľoch a o zmene a doplnení niektorých zákonov </w:t>
      </w:r>
      <w:r w:rsidR="00175F79">
        <w:rPr>
          <w:rFonts w:cs="Arial"/>
          <w:lang w:val="sk-SK"/>
        </w:rPr>
        <w:t xml:space="preserve">v znení neskorších predpisov </w:t>
      </w:r>
      <w:r w:rsidRPr="0073389C">
        <w:rPr>
          <w:rFonts w:cs="Arial"/>
          <w:lang w:val="sk-SK"/>
        </w:rPr>
        <w:t>(ďalej len „zákon o znalcoch, tlmočníkoch a prekladateľoch“);</w:t>
      </w:r>
    </w:p>
    <w:p w14:paraId="4DEBEB1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394/2012 </w:t>
      </w:r>
      <w:proofErr w:type="spellStart"/>
      <w:r w:rsidRPr="0073389C">
        <w:rPr>
          <w:rFonts w:cs="Arial"/>
          <w:lang w:val="sk-SK"/>
        </w:rPr>
        <w:t>Z.z</w:t>
      </w:r>
      <w:proofErr w:type="spellEnd"/>
      <w:r w:rsidRPr="0073389C">
        <w:rPr>
          <w:rFonts w:cs="Arial"/>
          <w:lang w:val="sk-SK"/>
        </w:rPr>
        <w:t>. o obmedzení platieb v hotovosti (ďalej len „zákon o obmedzení platieb v hotovosti“);</w:t>
      </w:r>
    </w:p>
    <w:p w14:paraId="6EA7F4A7" w14:textId="77777777" w:rsidR="00821A36"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3C619631" w14:textId="77777777" w:rsidR="002D5B69" w:rsidRPr="00E613DA" w:rsidRDefault="008E5E55" w:rsidP="002D5B69">
      <w:pPr>
        <w:pStyle w:val="Bulletslevel1"/>
        <w:spacing w:line="288" w:lineRule="auto"/>
        <w:ind w:left="567" w:hanging="283"/>
        <w:jc w:val="both"/>
        <w:rPr>
          <w:rFonts w:cs="Arial"/>
          <w:lang w:val="sk-SK"/>
        </w:rPr>
      </w:pPr>
      <w:proofErr w:type="spellStart"/>
      <w:r w:rsidRPr="00576BB3">
        <w:lastRenderedPageBreak/>
        <w:t>Zákon</w:t>
      </w:r>
      <w:proofErr w:type="spellEnd"/>
      <w:r w:rsidRPr="00576BB3">
        <w:t xml:space="preserve"> č. </w:t>
      </w:r>
      <w:r>
        <w:t xml:space="preserve">128/2020 Z. z. </w:t>
      </w:r>
      <w:proofErr w:type="spellStart"/>
      <w:r w:rsidRPr="005A2D43">
        <w:t>ktorým</w:t>
      </w:r>
      <w:proofErr w:type="spellEnd"/>
      <w:r w:rsidRPr="005A2D43">
        <w:t xml:space="preserve"> </w:t>
      </w:r>
      <w:proofErr w:type="spellStart"/>
      <w:r w:rsidRPr="005A2D43">
        <w:t>sa</w:t>
      </w:r>
      <w:proofErr w:type="spellEnd"/>
      <w:r w:rsidRPr="005A2D43">
        <w:t xml:space="preserve"> </w:t>
      </w:r>
      <w:proofErr w:type="spellStart"/>
      <w:r w:rsidRPr="005A2D43">
        <w:t>mení</w:t>
      </w:r>
      <w:proofErr w:type="spellEnd"/>
      <w:r w:rsidRPr="005A2D43">
        <w:t xml:space="preserve"> a </w:t>
      </w:r>
      <w:proofErr w:type="spellStart"/>
      <w:r w:rsidRPr="005A2D43">
        <w:t>dopĺňa</w:t>
      </w:r>
      <w:proofErr w:type="spellEnd"/>
      <w:r w:rsidRPr="005A2D43">
        <w:t xml:space="preserve"> </w:t>
      </w:r>
      <w:proofErr w:type="spellStart"/>
      <w:r w:rsidRPr="005A2D43">
        <w:t>zákon</w:t>
      </w:r>
      <w:proofErr w:type="spellEnd"/>
      <w:r w:rsidRPr="005A2D43">
        <w:t xml:space="preserve"> č. 292/2014 Z. z. o </w:t>
      </w:r>
      <w:proofErr w:type="spellStart"/>
      <w:r w:rsidRPr="005A2D43">
        <w:t>príspevku</w:t>
      </w:r>
      <w:proofErr w:type="spellEnd"/>
      <w:r w:rsidRPr="005A2D43">
        <w:t xml:space="preserve"> </w:t>
      </w:r>
      <w:proofErr w:type="spellStart"/>
      <w:r w:rsidRPr="005A2D43">
        <w:t>poskytovanom</w:t>
      </w:r>
      <w:proofErr w:type="spellEnd"/>
      <w:r w:rsidRPr="005A2D43">
        <w:t xml:space="preserve"> z </w:t>
      </w:r>
      <w:proofErr w:type="spellStart"/>
      <w:r w:rsidRPr="005A2D43">
        <w:t>európskych</w:t>
      </w:r>
      <w:proofErr w:type="spellEnd"/>
      <w:r w:rsidRPr="005A2D43">
        <w:t xml:space="preserve"> </w:t>
      </w:r>
      <w:proofErr w:type="spellStart"/>
      <w:r w:rsidRPr="005A2D43">
        <w:t>štrukturálnych</w:t>
      </w:r>
      <w:proofErr w:type="spellEnd"/>
      <w:r w:rsidRPr="005A2D43">
        <w:t xml:space="preserve"> a </w:t>
      </w:r>
      <w:proofErr w:type="spellStart"/>
      <w:r w:rsidRPr="005A2D43">
        <w:t>investičných</w:t>
      </w:r>
      <w:proofErr w:type="spellEnd"/>
      <w:r w:rsidRPr="005A2D43">
        <w:t xml:space="preserve"> </w:t>
      </w:r>
      <w:proofErr w:type="spellStart"/>
      <w:r w:rsidRPr="005A2D43">
        <w:t>fondov</w:t>
      </w:r>
      <w:proofErr w:type="spellEnd"/>
      <w:r w:rsidRPr="005A2D43">
        <w:t xml:space="preserve"> a o </w:t>
      </w:r>
      <w:proofErr w:type="spellStart"/>
      <w:r w:rsidRPr="005A2D43">
        <w:t>zmene</w:t>
      </w:r>
      <w:proofErr w:type="spellEnd"/>
      <w:r w:rsidRPr="005A2D43">
        <w:t xml:space="preserve"> a </w:t>
      </w:r>
      <w:proofErr w:type="spellStart"/>
      <w:r w:rsidRPr="005A2D43">
        <w:t>doplnení</w:t>
      </w:r>
      <w:proofErr w:type="spellEnd"/>
      <w:r w:rsidRPr="005A2D43">
        <w:t xml:space="preserve"> </w:t>
      </w:r>
      <w:proofErr w:type="spellStart"/>
      <w:r w:rsidRPr="005A2D43">
        <w:t>niektorých</w:t>
      </w:r>
      <w:proofErr w:type="spellEnd"/>
      <w:r w:rsidRPr="005A2D43">
        <w:t xml:space="preserve"> </w:t>
      </w:r>
      <w:proofErr w:type="spellStart"/>
      <w:r w:rsidRPr="005A2D43">
        <w:t>zákonov</w:t>
      </w:r>
      <w:proofErr w:type="spellEnd"/>
      <w:r w:rsidRPr="005A2D43">
        <w:t xml:space="preserve"> v </w:t>
      </w:r>
      <w:proofErr w:type="spellStart"/>
      <w:r w:rsidRPr="005A2D43">
        <w:t>znení</w:t>
      </w:r>
      <w:proofErr w:type="spellEnd"/>
      <w:r w:rsidRPr="005A2D43">
        <w:t xml:space="preserve"> </w:t>
      </w:r>
      <w:proofErr w:type="spellStart"/>
      <w:r w:rsidRPr="005A2D43">
        <w:t>neskorších</w:t>
      </w:r>
      <w:proofErr w:type="spellEnd"/>
      <w:r w:rsidRPr="005A2D43">
        <w:t xml:space="preserve"> </w:t>
      </w:r>
      <w:proofErr w:type="spellStart"/>
      <w:r w:rsidRPr="005A2D43">
        <w:t>predpisov</w:t>
      </w:r>
      <w:proofErr w:type="spellEnd"/>
      <w:r w:rsidRPr="005A2D43">
        <w:t xml:space="preserve"> a </w:t>
      </w:r>
      <w:proofErr w:type="spellStart"/>
      <w:r w:rsidRPr="005A2D43">
        <w:t>ktorým</w:t>
      </w:r>
      <w:proofErr w:type="spellEnd"/>
      <w:r w:rsidRPr="005A2D43">
        <w:t xml:space="preserve"> </w:t>
      </w:r>
      <w:proofErr w:type="spellStart"/>
      <w:r w:rsidRPr="005A2D43">
        <w:t>sa</w:t>
      </w:r>
      <w:proofErr w:type="spellEnd"/>
      <w:r w:rsidRPr="005A2D43">
        <w:t xml:space="preserve"> </w:t>
      </w:r>
      <w:proofErr w:type="spellStart"/>
      <w:r w:rsidRPr="005A2D43">
        <w:t>dopĺňa</w:t>
      </w:r>
      <w:proofErr w:type="spellEnd"/>
      <w:r w:rsidRPr="005A2D43">
        <w:t xml:space="preserve"> </w:t>
      </w:r>
      <w:proofErr w:type="spellStart"/>
      <w:r w:rsidRPr="005A2D43">
        <w:t>zákon</w:t>
      </w:r>
      <w:proofErr w:type="spellEnd"/>
      <w:r w:rsidRPr="005A2D43">
        <w:t xml:space="preserve"> č. 528/2008 Z. z. o </w:t>
      </w:r>
      <w:proofErr w:type="spellStart"/>
      <w:r w:rsidRPr="005A2D43">
        <w:t>pomoci</w:t>
      </w:r>
      <w:proofErr w:type="spellEnd"/>
      <w:r w:rsidRPr="005A2D43">
        <w:t xml:space="preserve"> a </w:t>
      </w:r>
      <w:proofErr w:type="spellStart"/>
      <w:r w:rsidRPr="005A2D43">
        <w:t>podpore</w:t>
      </w:r>
      <w:proofErr w:type="spellEnd"/>
      <w:r w:rsidRPr="005A2D43">
        <w:t xml:space="preserve"> </w:t>
      </w:r>
      <w:proofErr w:type="spellStart"/>
      <w:r w:rsidRPr="005A2D43">
        <w:t>poskytovanej</w:t>
      </w:r>
      <w:proofErr w:type="spellEnd"/>
      <w:r w:rsidRPr="005A2D43">
        <w:t xml:space="preserve"> z </w:t>
      </w:r>
      <w:proofErr w:type="spellStart"/>
      <w:r w:rsidRPr="005A2D43">
        <w:t>fondov</w:t>
      </w:r>
      <w:proofErr w:type="spellEnd"/>
      <w:r w:rsidRPr="005A2D43">
        <w:t xml:space="preserve"> </w:t>
      </w:r>
      <w:proofErr w:type="spellStart"/>
      <w:r w:rsidRPr="005A2D43">
        <w:t>Európskeho</w:t>
      </w:r>
      <w:proofErr w:type="spellEnd"/>
      <w:r w:rsidRPr="005A2D43">
        <w:t xml:space="preserve"> </w:t>
      </w:r>
      <w:proofErr w:type="spellStart"/>
      <w:r w:rsidRPr="005A2D43">
        <w:t>spoločenstva</w:t>
      </w:r>
      <w:proofErr w:type="spellEnd"/>
      <w:r w:rsidRPr="005A2D43">
        <w:t xml:space="preserve"> v </w:t>
      </w:r>
      <w:proofErr w:type="spellStart"/>
      <w:r w:rsidRPr="005A2D43">
        <w:t>znení</w:t>
      </w:r>
      <w:proofErr w:type="spellEnd"/>
      <w:r w:rsidRPr="005A2D43">
        <w:t xml:space="preserve"> </w:t>
      </w:r>
      <w:proofErr w:type="spellStart"/>
      <w:r w:rsidRPr="005A2D43">
        <w:t>neskorších</w:t>
      </w:r>
      <w:proofErr w:type="spellEnd"/>
      <w:r w:rsidRPr="005A2D43">
        <w:t xml:space="preserve"> </w:t>
      </w:r>
      <w:proofErr w:type="spellStart"/>
      <w:r w:rsidRPr="005A2D43">
        <w:t>predpisov</w:t>
      </w:r>
      <w:proofErr w:type="spellEnd"/>
      <w:r w:rsidRPr="005A2D43">
        <w:t xml:space="preserve"> </w:t>
      </w:r>
      <w:r w:rsidRPr="00576BB3">
        <w:t xml:space="preserve"> (</w:t>
      </w:r>
      <w:proofErr w:type="spellStart"/>
      <w:r w:rsidRPr="00576BB3">
        <w:t>ďalej</w:t>
      </w:r>
      <w:proofErr w:type="spellEnd"/>
      <w:r w:rsidRPr="00576BB3">
        <w:t xml:space="preserve"> </w:t>
      </w:r>
      <w:proofErr w:type="spellStart"/>
      <w:r w:rsidRPr="00576BB3">
        <w:t>len</w:t>
      </w:r>
      <w:proofErr w:type="spellEnd"/>
      <w:r w:rsidRPr="00576BB3">
        <w:t xml:space="preserve"> „</w:t>
      </w:r>
      <w:proofErr w:type="spellStart"/>
      <w:r w:rsidRPr="005A2D43">
        <w:rPr>
          <w:b/>
        </w:rPr>
        <w:t>novela</w:t>
      </w:r>
      <w:proofErr w:type="spellEnd"/>
      <w:r w:rsidRPr="005A2D43">
        <w:rPr>
          <w:b/>
        </w:rPr>
        <w:t xml:space="preserve"> </w:t>
      </w:r>
      <w:proofErr w:type="spellStart"/>
      <w:r w:rsidRPr="005A2D43">
        <w:rPr>
          <w:b/>
        </w:rPr>
        <w:t>zákona</w:t>
      </w:r>
      <w:proofErr w:type="spellEnd"/>
      <w:r w:rsidRPr="005A2D43">
        <w:rPr>
          <w:b/>
        </w:rPr>
        <w:t xml:space="preserve"> o </w:t>
      </w:r>
      <w:proofErr w:type="spellStart"/>
      <w:r w:rsidRPr="005A2D43">
        <w:rPr>
          <w:b/>
        </w:rPr>
        <w:t>príspevku</w:t>
      </w:r>
      <w:proofErr w:type="spellEnd"/>
      <w:r w:rsidRPr="005A2D43">
        <w:rPr>
          <w:b/>
        </w:rPr>
        <w:t xml:space="preserve"> z</w:t>
      </w:r>
      <w:r>
        <w:rPr>
          <w:b/>
        </w:rPr>
        <w:t> </w:t>
      </w:r>
      <w:r w:rsidRPr="005A2D43">
        <w:rPr>
          <w:b/>
        </w:rPr>
        <w:t>EŠIF</w:t>
      </w:r>
      <w:r>
        <w:rPr>
          <w:b/>
        </w:rPr>
        <w:t xml:space="preserve"> č. 128/2020 Z. z.</w:t>
      </w:r>
      <w:r w:rsidRPr="00177819">
        <w:t>“</w:t>
      </w:r>
      <w:r>
        <w:t>)</w:t>
      </w:r>
      <w:r>
        <w:rPr>
          <w:rFonts w:cs="Arial"/>
        </w:rPr>
        <w:t>.</w:t>
      </w:r>
    </w:p>
    <w:p w14:paraId="06CBA275" w14:textId="77777777" w:rsidR="002D5B69" w:rsidRPr="00E613DA" w:rsidRDefault="002D5B69" w:rsidP="002D5B69">
      <w:pPr>
        <w:pStyle w:val="Bulletslevel1"/>
        <w:spacing w:line="288" w:lineRule="auto"/>
        <w:ind w:left="567" w:hanging="283"/>
        <w:jc w:val="both"/>
        <w:rPr>
          <w:rFonts w:cs="Arial"/>
          <w:lang w:val="sk-SK"/>
        </w:rPr>
      </w:pPr>
      <w:proofErr w:type="spellStart"/>
      <w:r>
        <w:t>Zákon</w:t>
      </w:r>
      <w:proofErr w:type="spellEnd"/>
      <w:r>
        <w:t xml:space="preserve"> č. 67/2020 Z. z. </w:t>
      </w:r>
      <w:r w:rsidRPr="0064004B">
        <w:t xml:space="preserve">o </w:t>
      </w:r>
      <w:proofErr w:type="spellStart"/>
      <w:r w:rsidRPr="0064004B">
        <w:t>niektorých</w:t>
      </w:r>
      <w:proofErr w:type="spellEnd"/>
      <w:r w:rsidRPr="0064004B">
        <w:t xml:space="preserve"> </w:t>
      </w:r>
      <w:proofErr w:type="spellStart"/>
      <w:r w:rsidRPr="0064004B">
        <w:t>mimoriadnych</w:t>
      </w:r>
      <w:proofErr w:type="spellEnd"/>
      <w:r w:rsidRPr="0064004B">
        <w:t xml:space="preserve"> </w:t>
      </w:r>
      <w:proofErr w:type="spellStart"/>
      <w:r w:rsidRPr="0064004B">
        <w:t>opatreniach</w:t>
      </w:r>
      <w:proofErr w:type="spellEnd"/>
      <w:r w:rsidRPr="0064004B">
        <w:t xml:space="preserve"> </w:t>
      </w:r>
      <w:proofErr w:type="spellStart"/>
      <w:r w:rsidRPr="0064004B">
        <w:t>vo</w:t>
      </w:r>
      <w:proofErr w:type="spellEnd"/>
      <w:r w:rsidRPr="0064004B">
        <w:t xml:space="preserve"> </w:t>
      </w:r>
      <w:proofErr w:type="spellStart"/>
      <w:r w:rsidRPr="0064004B">
        <w:t>finančnej</w:t>
      </w:r>
      <w:proofErr w:type="spellEnd"/>
      <w:r w:rsidRPr="0064004B">
        <w:t xml:space="preserve"> </w:t>
      </w:r>
      <w:proofErr w:type="spellStart"/>
      <w:r w:rsidRPr="0064004B">
        <w:t>oblasti</w:t>
      </w:r>
      <w:proofErr w:type="spellEnd"/>
      <w:r w:rsidRPr="0064004B">
        <w:t xml:space="preserve"> v</w:t>
      </w:r>
      <w:r>
        <w:t> </w:t>
      </w:r>
      <w:proofErr w:type="spellStart"/>
      <w:r w:rsidRPr="0064004B">
        <w:t>súvislosti</w:t>
      </w:r>
      <w:proofErr w:type="spellEnd"/>
      <w:r w:rsidRPr="0064004B">
        <w:t xml:space="preserve"> so </w:t>
      </w:r>
      <w:proofErr w:type="spellStart"/>
      <w:r w:rsidRPr="0064004B">
        <w:t>šírením</w:t>
      </w:r>
      <w:proofErr w:type="spellEnd"/>
      <w:r w:rsidRPr="0064004B">
        <w:t xml:space="preserve"> </w:t>
      </w:r>
      <w:proofErr w:type="spellStart"/>
      <w:r w:rsidRPr="0064004B">
        <w:t>nebezpečnej</w:t>
      </w:r>
      <w:proofErr w:type="spellEnd"/>
      <w:r w:rsidRPr="0064004B">
        <w:t xml:space="preserve"> </w:t>
      </w:r>
      <w:proofErr w:type="spellStart"/>
      <w:r w:rsidRPr="0064004B">
        <w:t>nákazlivej</w:t>
      </w:r>
      <w:proofErr w:type="spellEnd"/>
      <w:r w:rsidRPr="0064004B">
        <w:t xml:space="preserve"> </w:t>
      </w:r>
      <w:proofErr w:type="spellStart"/>
      <w:r w:rsidRPr="0064004B">
        <w:t>ľudskej</w:t>
      </w:r>
      <w:proofErr w:type="spellEnd"/>
      <w:r w:rsidRPr="0064004B">
        <w:t xml:space="preserve"> </w:t>
      </w:r>
      <w:proofErr w:type="spellStart"/>
      <w:r w:rsidRPr="0064004B">
        <w:t>choroby</w:t>
      </w:r>
      <w:proofErr w:type="spellEnd"/>
      <w:r w:rsidRPr="0064004B">
        <w:t xml:space="preserve"> COVID-19</w:t>
      </w:r>
      <w:r w:rsidRPr="0057155E">
        <w:t>.</w:t>
      </w:r>
      <w:r w:rsidRPr="002D5B69">
        <w:t xml:space="preserve"> </w:t>
      </w:r>
    </w:p>
    <w:p w14:paraId="7B60BBE1" w14:textId="77777777" w:rsidR="002D5B69" w:rsidRPr="007F4567" w:rsidRDefault="002D5B69" w:rsidP="002D5B69">
      <w:pPr>
        <w:pStyle w:val="Bulletslevel1"/>
        <w:numPr>
          <w:ilvl w:val="0"/>
          <w:numId w:val="0"/>
        </w:numPr>
        <w:spacing w:line="288" w:lineRule="auto"/>
        <w:ind w:left="567"/>
        <w:jc w:val="both"/>
        <w:rPr>
          <w:rFonts w:cs="Arial"/>
          <w:lang w:val="sk-SK"/>
        </w:rPr>
      </w:pPr>
    </w:p>
    <w:p w14:paraId="4914A61E" w14:textId="77777777" w:rsidR="00AE5A8F" w:rsidRPr="0073389C" w:rsidRDefault="00AE5A8F" w:rsidP="009F56AB">
      <w:pPr>
        <w:pStyle w:val="Nadpis1"/>
        <w:spacing w:line="288" w:lineRule="auto"/>
        <w:rPr>
          <w:rFonts w:ascii="Arial" w:hAnsi="Arial"/>
          <w:lang w:val="sk-SK"/>
        </w:rPr>
      </w:pPr>
      <w:bookmarkStart w:id="18" w:name="_Toc410907848"/>
      <w:bookmarkStart w:id="19" w:name="_Toc440372859"/>
      <w:bookmarkStart w:id="20" w:name="_Toc4576179"/>
      <w:r w:rsidRPr="0073389C">
        <w:rPr>
          <w:rFonts w:ascii="Arial" w:hAnsi="Arial"/>
          <w:lang w:val="sk-SK"/>
        </w:rPr>
        <w:lastRenderedPageBreak/>
        <w:t>Realizácia projektov</w:t>
      </w:r>
      <w:bookmarkEnd w:id="18"/>
      <w:bookmarkEnd w:id="19"/>
      <w:bookmarkEnd w:id="20"/>
    </w:p>
    <w:p w14:paraId="38359EA5" w14:textId="77777777" w:rsidR="00AE5A8F" w:rsidRPr="0073389C" w:rsidRDefault="00AE5A8F" w:rsidP="009F56AB">
      <w:pPr>
        <w:pStyle w:val="Nadpis2"/>
        <w:spacing w:line="288" w:lineRule="auto"/>
        <w:rPr>
          <w:lang w:val="sk-SK"/>
        </w:rPr>
      </w:pPr>
      <w:bookmarkStart w:id="21" w:name="_Toc410907849"/>
      <w:bookmarkStart w:id="22" w:name="_Toc440372860"/>
      <w:bookmarkStart w:id="23" w:name="_Toc4576180"/>
      <w:r w:rsidRPr="0073389C">
        <w:rPr>
          <w:lang w:val="sk-SK"/>
        </w:rPr>
        <w:t>Všeobecné informácie k realizácii projektov</w:t>
      </w:r>
      <w:bookmarkEnd w:id="21"/>
      <w:bookmarkEnd w:id="22"/>
      <w:bookmarkEnd w:id="23"/>
      <w:r w:rsidRPr="0073389C">
        <w:rPr>
          <w:lang w:val="sk-SK"/>
        </w:rPr>
        <w:t xml:space="preserve"> </w:t>
      </w:r>
    </w:p>
    <w:p w14:paraId="7C14004C" w14:textId="77777777" w:rsidR="00AE5A8F" w:rsidRPr="0073389C" w:rsidRDefault="00AE5A8F" w:rsidP="007B5322">
      <w:pPr>
        <w:pStyle w:val="Nadpis3"/>
        <w:spacing w:line="288" w:lineRule="auto"/>
        <w:ind w:left="567" w:firstLine="0"/>
        <w:rPr>
          <w:lang w:val="sk-SK"/>
        </w:rPr>
      </w:pPr>
      <w:bookmarkStart w:id="24" w:name="_Toc410907850"/>
      <w:bookmarkStart w:id="25" w:name="_Toc440372861"/>
      <w:bookmarkStart w:id="26" w:name="_Toc4576181"/>
      <w:r w:rsidRPr="0073389C">
        <w:rPr>
          <w:lang w:val="sk-SK"/>
        </w:rPr>
        <w:t>Všeobecné informácie</w:t>
      </w:r>
      <w:bookmarkEnd w:id="24"/>
      <w:bookmarkEnd w:id="25"/>
      <w:bookmarkEnd w:id="26"/>
      <w:r w:rsidRPr="0073389C">
        <w:rPr>
          <w:lang w:val="sk-SK"/>
        </w:rPr>
        <w:t xml:space="preserve"> </w:t>
      </w:r>
    </w:p>
    <w:p w14:paraId="265C5414"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proofErr w:type="spellStart"/>
      <w:r w:rsidR="009D6587">
        <w:rPr>
          <w:rFonts w:cs="Arial"/>
          <w:szCs w:val="19"/>
          <w:lang w:val="sk-SK"/>
        </w:rPr>
        <w:t>Žo</w:t>
      </w:r>
      <w:r w:rsidRPr="0073389C">
        <w:rPr>
          <w:rFonts w:cs="Arial"/>
          <w:szCs w:val="19"/>
          <w:lang w:val="sk-SK"/>
        </w:rPr>
        <w:t>NFP</w:t>
      </w:r>
      <w:proofErr w:type="spellEnd"/>
      <w:r w:rsidRPr="0073389C">
        <w:rPr>
          <w:rFonts w:cs="Arial"/>
          <w:szCs w:val="19"/>
          <w:lang w:val="sk-SK"/>
        </w:rPr>
        <w:t xml:space="preserve">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3F124F78" w14:textId="7777777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w:t>
      </w:r>
      <w:r w:rsidR="005755D7" w:rsidRPr="005755D7">
        <w:rPr>
          <w:lang w:val="sk-SK"/>
        </w:rPr>
        <w:t>určujúci začiatok Realizácie hlavných aktivít projektu sa rovná začatiu Realizácie aktivít projektu</w:t>
      </w:r>
      <w:r w:rsidR="005755D7">
        <w:rPr>
          <w:rStyle w:val="Odkaznapoznmkupodiarou"/>
          <w:lang w:val="sk-SK"/>
        </w:rPr>
        <w:footnoteReference w:id="5"/>
      </w:r>
      <w:r w:rsidR="005755D7" w:rsidRPr="005755D7">
        <w:rPr>
          <w:lang w:val="sk-SK"/>
        </w:rPr>
        <w:t xml:space="preserve"> </w:t>
      </w:r>
      <w:r w:rsidR="005755D7">
        <w:rPr>
          <w:lang w:val="sk-SK"/>
        </w:rPr>
        <w:t xml:space="preserve">a dátum </w:t>
      </w:r>
      <w:r>
        <w:rPr>
          <w:lang w:val="sk-SK"/>
        </w:rPr>
        <w:t>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sidRPr="00EB2E87">
        <w:rPr>
          <w:lang w:val="sk-SK"/>
        </w:rPr>
        <w:t>)</w:t>
      </w:r>
      <w:r w:rsidR="00FA09D2" w:rsidRPr="00EB2E87">
        <w:rPr>
          <w:lang w:val="sk-SK"/>
        </w:rPr>
        <w:t>.</w:t>
      </w:r>
      <w:r w:rsidR="00EB2E87" w:rsidRPr="00EB2E87">
        <w:rPr>
          <w:color w:val="1F497D"/>
          <w:lang w:val="sk-SK"/>
        </w:rPr>
        <w:t xml:space="preserve"> V tomto  prípade vo vzťahu k Hláseniu o </w:t>
      </w:r>
      <w:r w:rsidR="002E4E65">
        <w:rPr>
          <w:color w:val="1F497D"/>
          <w:lang w:val="sk-SK"/>
        </w:rPr>
        <w:t xml:space="preserve"> realizácii</w:t>
      </w:r>
      <w:r w:rsidR="00EB2E87" w:rsidRPr="00EB2E87">
        <w:rPr>
          <w:color w:val="1F497D"/>
          <w:lang w:val="sk-SK"/>
        </w:rPr>
        <w:t xml:space="preserve"> aktivít projektu (časť 2.1.2) môže začiatok</w:t>
      </w:r>
      <w:r w:rsidR="002E4E65">
        <w:rPr>
          <w:color w:val="1F497D"/>
          <w:lang w:val="sk-SK"/>
        </w:rPr>
        <w:t>/ukončenie</w:t>
      </w:r>
      <w:r w:rsidR="00EB2E87" w:rsidRPr="00EB2E87">
        <w:rPr>
          <w:color w:val="1F497D"/>
          <w:lang w:val="sk-SK"/>
        </w:rPr>
        <w:t xml:space="preserve"> realizácie  úvodnej hlavnej aktivity, v ktorej sú definované  položky súvisiace s riadiacim/ administratívnym personálom, určiť  aj akákoľvek relevantná činnosť takéhoto  personálu vo vecnej väzbe na realizáciu odbornej časti hlavnej aktivity projektu</w:t>
      </w:r>
      <w:r w:rsidR="00C17698">
        <w:rPr>
          <w:color w:val="1F497D"/>
          <w:lang w:val="sk-SK"/>
        </w:rPr>
        <w:t xml:space="preserve"> resp. činnosti spojené s Finančným ukončením projektu.</w:t>
      </w:r>
      <w:r w:rsidR="00FA09D2">
        <w:rPr>
          <w:lang w:val="sk-SK"/>
        </w:rPr>
        <w:t xml:space="preserve"> Táto skutočnosť má vplyv </w:t>
      </w:r>
      <w:r w:rsidR="00C17698">
        <w:rPr>
          <w:lang w:val="sk-SK"/>
        </w:rPr>
        <w:t xml:space="preserve">aj </w:t>
      </w:r>
      <w:r w:rsidR="00FA09D2">
        <w:rPr>
          <w:lang w:val="sk-SK"/>
        </w:rPr>
        <w:t xml:space="preserve">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w:t>
      </w:r>
      <w:proofErr w:type="spellStart"/>
      <w:r w:rsidR="00A91B33">
        <w:rPr>
          <w:lang w:val="sk-SK"/>
        </w:rPr>
        <w:t>ŽoP</w:t>
      </w:r>
      <w:proofErr w:type="spellEnd"/>
      <w:r w:rsidR="000A7909">
        <w:rPr>
          <w:lang w:val="sk-SK"/>
        </w:rPr>
        <w:t>.</w:t>
      </w:r>
      <w:r w:rsidR="00846ECE">
        <w:rPr>
          <w:lang w:val="sk-SK"/>
        </w:rPr>
        <w:t xml:space="preserve"> </w:t>
      </w:r>
    </w:p>
    <w:p w14:paraId="3C7F7E05"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007E1D00">
        <w:rPr>
          <w:rFonts w:cs="Arial"/>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02124DFA" w14:textId="77777777"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1346203A" w14:textId="77777777" w:rsidR="00D218EA" w:rsidRPr="0073389C" w:rsidRDefault="00D218EA" w:rsidP="007B5322">
      <w:pPr>
        <w:pStyle w:val="BodyText1"/>
        <w:spacing w:before="120" w:after="120" w:line="288" w:lineRule="auto"/>
        <w:jc w:val="both"/>
        <w:rPr>
          <w:rFonts w:cs="Arial"/>
          <w:szCs w:val="19"/>
          <w:lang w:val="sk-SK"/>
        </w:rPr>
      </w:pPr>
    </w:p>
    <w:p w14:paraId="044F1197" w14:textId="77777777" w:rsidR="00141B59" w:rsidRDefault="00AE5A8F" w:rsidP="00735615">
      <w:pPr>
        <w:spacing w:before="120" w:after="120"/>
        <w:rPr>
          <w:rFonts w:cs="Arial"/>
          <w:szCs w:val="19"/>
        </w:rPr>
      </w:pPr>
      <w:r w:rsidRPr="00141B59">
        <w:rPr>
          <w:rFonts w:cs="Arial"/>
          <w:szCs w:val="19"/>
        </w:rPr>
        <w:t xml:space="preserve">Počas realizácie projektu je prijímateľ povinný používať formuláre, ktoré </w:t>
      </w:r>
      <w:r w:rsidR="00660B38" w:rsidRPr="00BB649C">
        <w:rPr>
          <w:rFonts w:cs="Arial"/>
          <w:szCs w:val="19"/>
        </w:rPr>
        <w:t xml:space="preserve">generuje ITMS2014+, alebo </w:t>
      </w:r>
      <w:r w:rsidRPr="00BB649C">
        <w:rPr>
          <w:rFonts w:cs="Arial"/>
          <w:szCs w:val="19"/>
        </w:rPr>
        <w:t xml:space="preserve">sú </w:t>
      </w:r>
      <w:r w:rsidR="00660B38" w:rsidRPr="00BB649C">
        <w:rPr>
          <w:rFonts w:cs="Arial"/>
          <w:szCs w:val="19"/>
        </w:rPr>
        <w:t xml:space="preserve">uvedené </w:t>
      </w:r>
      <w:r w:rsidRPr="00BB649C">
        <w:rPr>
          <w:rFonts w:cs="Arial"/>
          <w:szCs w:val="19"/>
        </w:rPr>
        <w:t>v</w:t>
      </w:r>
      <w:r w:rsidR="00660B38" w:rsidRPr="00BB649C">
        <w:rPr>
          <w:rFonts w:cs="Arial"/>
          <w:szCs w:val="19"/>
        </w:rPr>
        <w:t xml:space="preserve"> rámci </w:t>
      </w:r>
      <w:r w:rsidRPr="00BB649C">
        <w:rPr>
          <w:rFonts w:cs="Arial"/>
          <w:szCs w:val="19"/>
        </w:rPr>
        <w:t>príloh</w:t>
      </w:r>
      <w:r w:rsidR="00660B38" w:rsidRPr="00BB649C">
        <w:rPr>
          <w:rFonts w:cs="Arial"/>
          <w:szCs w:val="19"/>
        </w:rPr>
        <w:t xml:space="preserve"> tejto </w:t>
      </w:r>
      <w:r w:rsidR="00E55ACE" w:rsidRPr="00BB649C">
        <w:rPr>
          <w:rFonts w:cs="Arial"/>
          <w:szCs w:val="19"/>
        </w:rPr>
        <w:t>príruč</w:t>
      </w:r>
      <w:r w:rsidR="00E55ACE" w:rsidRPr="00783902">
        <w:rPr>
          <w:rFonts w:cs="Arial"/>
          <w:szCs w:val="19"/>
        </w:rPr>
        <w:t>ky</w:t>
      </w:r>
      <w:r w:rsidR="00660B38" w:rsidRPr="00783902">
        <w:rPr>
          <w:rFonts w:cs="Arial"/>
          <w:szCs w:val="19"/>
        </w:rPr>
        <w:t>.</w:t>
      </w:r>
      <w:r w:rsidRPr="00783902">
        <w:rPr>
          <w:rFonts w:cs="Arial"/>
          <w:szCs w:val="19"/>
        </w:rPr>
        <w:t xml:space="preserve"> </w:t>
      </w:r>
    </w:p>
    <w:p w14:paraId="68628108" w14:textId="77777777" w:rsidR="00656554" w:rsidRDefault="00141B59" w:rsidP="00735615">
      <w:pPr>
        <w:spacing w:before="120" w:after="120"/>
        <w:jc w:val="both"/>
        <w:rPr>
          <w:rFonts w:cs="Arial"/>
          <w:szCs w:val="19"/>
          <w:highlight w:val="green"/>
        </w:rPr>
      </w:pPr>
      <w:r w:rsidRPr="00735615">
        <w:rPr>
          <w:rFonts w:cs="Arial"/>
          <w:szCs w:val="19"/>
          <w:highlight w:val="green"/>
        </w:rPr>
        <w:t>Spôsob  elektronického prihlásenia sa do systému ITMS2014+ a spôsob využívania funkcionality elektronického podania formulárov prostredníctvom systému ITMS2014+ upravuje Usmernenie CKO č. 6., z ktorého vyberáme:</w:t>
      </w:r>
    </w:p>
    <w:p w14:paraId="25FCEC12" w14:textId="77777777" w:rsidR="00141B59" w:rsidRPr="00735615" w:rsidRDefault="00141B59" w:rsidP="00735615">
      <w:pPr>
        <w:spacing w:before="120" w:after="120"/>
        <w:jc w:val="both"/>
        <w:rPr>
          <w:highlight w:val="green"/>
        </w:rPr>
      </w:pPr>
      <w:r w:rsidRPr="00735615">
        <w:rPr>
          <w:rFonts w:cs="Arial"/>
          <w:szCs w:val="19"/>
          <w:highlight w:val="green"/>
        </w:rPr>
        <w:lastRenderedPageBreak/>
        <w:t xml:space="preserve"> </w:t>
      </w:r>
      <w:r w:rsidRPr="00735615">
        <w:rPr>
          <w:rFonts w:cs="Arial"/>
          <w:szCs w:val="19"/>
          <w:highlight w:val="green"/>
        </w:rPr>
        <w:br/>
      </w:r>
      <w:r w:rsidRPr="00735615">
        <w:rPr>
          <w:b/>
          <w:bCs/>
          <w:highlight w:val="green"/>
        </w:rPr>
        <w:t xml:space="preserve">Odoslanie formulára </w:t>
      </w:r>
      <w:r w:rsidRPr="00735615">
        <w:rPr>
          <w:bCs/>
          <w:highlight w:val="green"/>
        </w:rPr>
        <w:t>predstavuje okamžité odoslanie dát z verejnej časti systému ITMS2014+ (od prijímateľa NFP) na neverejnú časť systému ITMS2014+ príslušnému riadiacemu orgánu resp. sprostredkovateľskému orgánu (ďalej aj RO/SO).</w:t>
      </w:r>
    </w:p>
    <w:p w14:paraId="72F9320C" w14:textId="77777777" w:rsidR="00141B59" w:rsidRPr="00735615" w:rsidRDefault="00141B59" w:rsidP="007B5322">
      <w:pPr>
        <w:pStyle w:val="BodyText1"/>
        <w:spacing w:before="120" w:after="120" w:line="288" w:lineRule="auto"/>
        <w:jc w:val="both"/>
        <w:rPr>
          <w:bCs/>
          <w:lang w:val="sk-SK"/>
        </w:rPr>
      </w:pPr>
      <w:r w:rsidRPr="00735615">
        <w:rPr>
          <w:b/>
          <w:bCs/>
          <w:highlight w:val="green"/>
          <w:lang w:val="sk-SK"/>
        </w:rPr>
        <w:t>Podanie formulára</w:t>
      </w:r>
      <w:r w:rsidR="001939D3">
        <w:rPr>
          <w:rStyle w:val="Odkaznapoznmkupodiarou"/>
          <w:b/>
          <w:bCs/>
          <w:highlight w:val="green"/>
          <w:lang w:val="sk-SK"/>
        </w:rPr>
        <w:footnoteReference w:id="6"/>
      </w:r>
      <w:r w:rsidRPr="00735615">
        <w:rPr>
          <w:b/>
          <w:bCs/>
          <w:highlight w:val="green"/>
          <w:lang w:val="sk-SK"/>
        </w:rPr>
        <w:t xml:space="preserve"> </w:t>
      </w:r>
      <w:r w:rsidRPr="00735615">
        <w:rPr>
          <w:bCs/>
          <w:highlight w:val="green"/>
          <w:lang w:val="sk-SK"/>
        </w:rPr>
        <w:t>predstavuje formálne predloženie/odoslanie formulára RO/SO v listinnej alebo elektronickej forme (prostredníctvom</w:t>
      </w:r>
      <w:r w:rsidR="001939D3">
        <w:rPr>
          <w:bCs/>
          <w:highlight w:val="green"/>
          <w:lang w:val="sk-SK"/>
        </w:rPr>
        <w:t xml:space="preserve"> Ústredného </w:t>
      </w:r>
      <w:r w:rsidRPr="00735615">
        <w:rPr>
          <w:bCs/>
          <w:highlight w:val="green"/>
          <w:lang w:val="sk-SK"/>
        </w:rPr>
        <w:t xml:space="preserve">portálu </w:t>
      </w:r>
      <w:r w:rsidR="001939D3">
        <w:rPr>
          <w:bCs/>
          <w:highlight w:val="green"/>
          <w:lang w:val="sk-SK"/>
        </w:rPr>
        <w:t xml:space="preserve">verejnej správy ďalej len „portál </w:t>
      </w:r>
      <w:r w:rsidRPr="00735615">
        <w:rPr>
          <w:bCs/>
          <w:highlight w:val="green"/>
          <w:lang w:val="sk-SK"/>
        </w:rPr>
        <w:t>slovensko.sk</w:t>
      </w:r>
      <w:r w:rsidR="001939D3">
        <w:rPr>
          <w:bCs/>
          <w:highlight w:val="green"/>
          <w:lang w:val="sk-SK"/>
        </w:rPr>
        <w:t>“</w:t>
      </w:r>
      <w:r w:rsidRPr="00735615">
        <w:rPr>
          <w:bCs/>
          <w:highlight w:val="green"/>
          <w:lang w:val="sk-SK"/>
        </w:rPr>
        <w:t>).</w:t>
      </w:r>
    </w:p>
    <w:p w14:paraId="5D01E973" w14:textId="77777777" w:rsidR="00656554" w:rsidRDefault="00141B59" w:rsidP="00735615">
      <w:pPr>
        <w:pStyle w:val="BodyText1"/>
        <w:spacing w:line="288" w:lineRule="auto"/>
        <w:jc w:val="both"/>
        <w:rPr>
          <w:lang w:val="sk-SK"/>
        </w:rPr>
      </w:pPr>
      <w:r w:rsidRPr="00735615">
        <w:rPr>
          <w:lang w:val="sk-SK"/>
        </w:rPr>
        <w:t>RO pre OP EVS pri podaní formulára v elektr</w:t>
      </w:r>
      <w:r w:rsidR="001939D3" w:rsidRPr="00BB649C">
        <w:rPr>
          <w:lang w:val="sk-SK"/>
        </w:rPr>
        <w:t>onickej podobe prostredníctvom portálu</w:t>
      </w:r>
      <w:r w:rsidR="001939D3">
        <w:rPr>
          <w:lang w:val="sk-SK"/>
        </w:rPr>
        <w:t xml:space="preserve"> s</w:t>
      </w:r>
      <w:r w:rsidRPr="00735615">
        <w:rPr>
          <w:lang w:val="sk-SK"/>
        </w:rPr>
        <w:t>lovensko.sk  vyžaduje v súlade s  Usmernením CKO č.6  elektronické podpísanie formulárov kvalifikovaným elektronickým podpisom (KEP).</w:t>
      </w:r>
    </w:p>
    <w:p w14:paraId="2D65BA9E" w14:textId="77777777" w:rsidR="00656554" w:rsidRDefault="00141B59" w:rsidP="00735615">
      <w:pPr>
        <w:pStyle w:val="BodyText1"/>
        <w:spacing w:line="288" w:lineRule="auto"/>
        <w:jc w:val="both"/>
        <w:rPr>
          <w:lang w:val="sk-SK"/>
        </w:rPr>
      </w:pPr>
      <w:r w:rsidRPr="00735615">
        <w:rPr>
          <w:lang w:val="sk-SK"/>
        </w:rPr>
        <w:t>Pri posudzovaní oprávnenosti podania</w:t>
      </w:r>
      <w:r w:rsidR="001939D3">
        <w:rPr>
          <w:lang w:val="sk-SK"/>
        </w:rPr>
        <w:t xml:space="preserve"> formulára</w:t>
      </w:r>
      <w:r w:rsidRPr="00735615">
        <w:rPr>
          <w:lang w:val="sk-SK"/>
        </w:rPr>
        <w:t xml:space="preserve"> RO pre OP EVS sa musí  uistiť, že KEP vyhotovený  s použitím </w:t>
      </w:r>
      <w:r w:rsidR="00656554">
        <w:rPr>
          <w:lang w:val="sk-SK"/>
        </w:rPr>
        <w:t>kvalifikovaného</w:t>
      </w:r>
      <w:r w:rsidRPr="00735615">
        <w:rPr>
          <w:lang w:val="sk-SK"/>
        </w:rPr>
        <w:t xml:space="preserve"> certifikátu obsahuje identifikátori zabezpečujúce spoľahlivú identifikáciu osoby Prijímateľa. Z uvedeného dôvodu odporúčame Prijímateľom používať </w:t>
      </w:r>
      <w:r w:rsidR="00656554">
        <w:rPr>
          <w:lang w:val="sk-SK"/>
        </w:rPr>
        <w:t>kvalifikovaný</w:t>
      </w:r>
      <w:r w:rsidRPr="00735615">
        <w:rPr>
          <w:lang w:val="sk-SK"/>
        </w:rPr>
        <w:t xml:space="preserve"> certifikát s identifikačným číslom osoby (IČO) ako jednoznačným identifikátorom Prijímateľa - orgánu verejnej moci, právnickej osoby, fyzickej osoby – podnikateľa.</w:t>
      </w:r>
    </w:p>
    <w:p w14:paraId="32B51112" w14:textId="77777777" w:rsidR="00141B59" w:rsidRPr="00BB649C" w:rsidRDefault="00141B59" w:rsidP="00735615">
      <w:pPr>
        <w:pStyle w:val="BodyText1"/>
        <w:spacing w:after="240" w:line="288" w:lineRule="auto"/>
        <w:jc w:val="both"/>
        <w:rPr>
          <w:rFonts w:cs="Arial"/>
          <w:szCs w:val="19"/>
          <w:lang w:val="sk-SK"/>
        </w:rPr>
      </w:pPr>
      <w:r w:rsidRPr="00735615">
        <w:rPr>
          <w:lang w:val="sk-SK"/>
        </w:rPr>
        <w:t xml:space="preserve">Pri použití </w:t>
      </w:r>
      <w:r w:rsidR="00656554">
        <w:rPr>
          <w:lang w:val="sk-SK"/>
        </w:rPr>
        <w:t>kvalifikovaného</w:t>
      </w:r>
      <w:r w:rsidRPr="00735615">
        <w:rPr>
          <w:lang w:val="sk-SK"/>
        </w:rPr>
        <w:t xml:space="preserve"> certifikátu fyzickej osoby - nepodnikateľa je potrebné zvážiť zo strany Prijímateľa, či RO pre OP EVS disponuje doplňujúcimi dokladmi resp. sú verejne dostupné údaje, ktoré spoja KEP fyzickej osoby - nepodnikateľa  identifikovaný menom, priezviskom a rodným číslom s osobou oprávnenou konať v mene Prijímateľa (štatutár, splnomocnenec). Takým dokladom, môže  byť napr.  úradné overenie vzorového podpisu štatutára Prijímateľa v listinnej podobe, ktoré obsahuje jeho rodné číslo, čím sa  vie RO pre OP EVS uistiť, že osoba, ktorá podpísala elektronické  podanie formulára KEP a má oprávnenie podpisovať formuláre v listinnej podobe, je jednou a tou istou osobou. Tento princíp sa uplatňuje aj v prípade elektronického podpísania formulárov fyzickou  osobou nepodnikateľom v postavení splnomocnenca Prijímateľa.</w:t>
      </w:r>
    </w:p>
    <w:p w14:paraId="675CB8ED" w14:textId="77777777" w:rsidR="00DC55DD" w:rsidRPr="0073389C" w:rsidRDefault="002D44E2" w:rsidP="00735615">
      <w:pPr>
        <w:pStyle w:val="BodyText1"/>
        <w:pBdr>
          <w:top w:val="single" w:sz="4" w:space="1" w:color="auto"/>
          <w:left w:val="single" w:sz="4" w:space="4" w:color="auto"/>
          <w:bottom w:val="single" w:sz="4" w:space="1" w:color="auto"/>
          <w:right w:val="single" w:sz="4" w:space="4" w:color="auto"/>
        </w:pBdr>
        <w:shd w:val="clear" w:color="auto" w:fill="92D400"/>
        <w:spacing w:before="120" w:after="24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6B2F50AF" w14:textId="77777777" w:rsidR="00AE5A8F" w:rsidRPr="0073389C" w:rsidRDefault="00AE5A8F" w:rsidP="007B5322">
      <w:pPr>
        <w:pStyle w:val="Nadpis3"/>
        <w:spacing w:line="288" w:lineRule="auto"/>
        <w:ind w:left="567" w:firstLine="0"/>
        <w:rPr>
          <w:lang w:val="sk-SK"/>
        </w:rPr>
      </w:pPr>
      <w:bookmarkStart w:id="27" w:name="_Toc410907851"/>
      <w:bookmarkStart w:id="28" w:name="_Toc440372862"/>
      <w:bookmarkStart w:id="29" w:name="_Toc4576182"/>
      <w:r w:rsidRPr="0073389C">
        <w:rPr>
          <w:lang w:val="sk-SK"/>
        </w:rPr>
        <w:t>Na čo nezabudnúť po podpise zmluvy</w:t>
      </w:r>
      <w:bookmarkEnd w:id="27"/>
      <w:bookmarkEnd w:id="28"/>
      <w:bookmarkEnd w:id="29"/>
    </w:p>
    <w:p w14:paraId="11373BB1" w14:textId="77777777"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0EF9C15B"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1E7B818C" w14:textId="77777777"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0325A843" w14:textId="77777777"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 xml:space="preserve">V prípade, že dôjde k zmenám v Personálnej </w:t>
      </w:r>
      <w:r w:rsidRPr="00EE0832">
        <w:lastRenderedPageBreak/>
        <w:t>matici, je potrebné priložiť životopisy a súhlasy osôb, ktoré nahradili osoby uvedené v pôvodnej Personálnej matici.</w:t>
      </w:r>
    </w:p>
    <w:p w14:paraId="56B4C1FE" w14:textId="7777777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Personálna matica</w:t>
      </w:r>
      <w:r w:rsidR="00702314">
        <w:rPr>
          <w:rStyle w:val="Odkaznapoznmkupodiarou"/>
        </w:rPr>
        <w:footnoteReference w:id="7"/>
      </w:r>
      <w:r w:rsidR="00492025" w:rsidRPr="0073389C">
        <w:t xml:space="preserve">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 xml:space="preserve">môže pristúpiť k pozastaveniu, zamietnutiu alebo upraveniu výšky platby v </w:t>
      </w:r>
      <w:proofErr w:type="spellStart"/>
      <w:r w:rsidR="00492025" w:rsidRPr="0073389C">
        <w:t>ŽoP</w:t>
      </w:r>
      <w:proofErr w:type="spellEnd"/>
      <w:r w:rsidR="00492025" w:rsidRPr="0073389C">
        <w:t>.</w:t>
      </w:r>
    </w:p>
    <w:p w14:paraId="6F831B31" w14:textId="77777777"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616000">
        <w:rPr>
          <w:rStyle w:val="Odkaznapoznmkupodiarou"/>
        </w:rPr>
        <w:footnoteReference w:id="8"/>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13B7298E" w14:textId="77777777"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4C1DEB6" w14:textId="77777777" w:rsidR="002F1973" w:rsidRPr="0073389C" w:rsidRDefault="002F1973" w:rsidP="007B5322">
      <w:pPr>
        <w:spacing w:before="120" w:after="120" w:line="288" w:lineRule="auto"/>
        <w:jc w:val="both"/>
      </w:pPr>
    </w:p>
    <w:p w14:paraId="4C89D9D0"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5F75D767" w14:textId="77777777"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9"/>
      </w:r>
      <w:r w:rsidRPr="0073389C">
        <w:t xml:space="preserve"> (príslušnému projektovému manažérovi), najmenej 7 dní pred začatím realizácie vzdelávacích aktivít, a ktorá musí obsahovať:</w:t>
      </w:r>
    </w:p>
    <w:p w14:paraId="46D57843" w14:textId="77777777" w:rsidR="00362F83" w:rsidRPr="0073389C" w:rsidRDefault="00362F83" w:rsidP="00AE0D10">
      <w:pPr>
        <w:pStyle w:val="Bulletslevel1"/>
        <w:ind w:left="567" w:hanging="283"/>
        <w:rPr>
          <w:lang w:val="sk-SK"/>
        </w:rPr>
      </w:pPr>
      <w:r w:rsidRPr="0073389C">
        <w:rPr>
          <w:lang w:val="sk-SK"/>
        </w:rPr>
        <w:t>názov vzdelávacej aktivity</w:t>
      </w:r>
    </w:p>
    <w:p w14:paraId="0673871F"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19136F81"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19A96708" w14:textId="77777777" w:rsidR="00362F83" w:rsidRPr="0073389C" w:rsidRDefault="00362F83" w:rsidP="00AE0D10">
      <w:pPr>
        <w:pStyle w:val="Bulletslevel1"/>
        <w:ind w:left="567" w:hanging="283"/>
        <w:rPr>
          <w:lang w:val="sk-SK"/>
        </w:rPr>
      </w:pPr>
      <w:r w:rsidRPr="0073389C">
        <w:rPr>
          <w:lang w:val="sk-SK"/>
        </w:rPr>
        <w:t>meno/á lektora/</w:t>
      </w:r>
      <w:proofErr w:type="spellStart"/>
      <w:r w:rsidRPr="0073389C">
        <w:rPr>
          <w:lang w:val="sk-SK"/>
        </w:rPr>
        <w:t>ov</w:t>
      </w:r>
      <w:proofErr w:type="spellEnd"/>
      <w:r w:rsidRPr="0073389C">
        <w:rPr>
          <w:lang w:val="sk-SK"/>
        </w:rPr>
        <w:t xml:space="preserve"> vzdelávacej aktivity</w:t>
      </w:r>
    </w:p>
    <w:p w14:paraId="12E2561B" w14:textId="77777777" w:rsidR="00362F83" w:rsidRPr="0073389C" w:rsidRDefault="00362F83" w:rsidP="006D0381">
      <w:pPr>
        <w:pStyle w:val="Bulletslevel1"/>
        <w:ind w:left="567" w:hanging="283"/>
        <w:jc w:val="both"/>
        <w:rPr>
          <w:lang w:val="sk-SK"/>
        </w:rPr>
      </w:pPr>
      <w:r w:rsidRPr="0073389C">
        <w:rPr>
          <w:lang w:val="sk-SK"/>
        </w:rPr>
        <w:lastRenderedPageBreak/>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100E0621" w14:textId="77777777"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050DDBEF" w14:textId="77777777"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FBB1F49" w14:textId="77777777"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48AC2DF4"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106BBBFD" w14:textId="77777777"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1017A44B" w14:textId="77777777" w:rsidR="00362F83" w:rsidRPr="0073389C" w:rsidRDefault="00362F83" w:rsidP="00AE0D10">
      <w:pPr>
        <w:spacing w:before="120" w:after="120" w:line="288" w:lineRule="auto"/>
        <w:jc w:val="both"/>
        <w:rPr>
          <w:b/>
        </w:rPr>
      </w:pPr>
      <w:r w:rsidRPr="0073389C">
        <w:rPr>
          <w:b/>
        </w:rPr>
        <w:t>Informovanie a komunikácia</w:t>
      </w:r>
    </w:p>
    <w:p w14:paraId="76067A61" w14:textId="77777777"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191D0B9" w14:textId="77777777" w:rsidR="003E2E6B" w:rsidRPr="0073389C" w:rsidRDefault="003E2E6B" w:rsidP="00AE0D10">
      <w:pPr>
        <w:spacing w:before="120" w:after="120" w:line="288" w:lineRule="auto"/>
        <w:jc w:val="both"/>
      </w:pPr>
    </w:p>
    <w:p w14:paraId="02014238" w14:textId="77777777" w:rsidR="00AE5A8F" w:rsidRPr="0073389C" w:rsidRDefault="00AE5A8F" w:rsidP="009F56AB">
      <w:pPr>
        <w:pStyle w:val="Nadpis2"/>
        <w:spacing w:line="288" w:lineRule="auto"/>
        <w:ind w:left="578" w:hanging="578"/>
        <w:rPr>
          <w:lang w:val="sk-SK"/>
        </w:rPr>
      </w:pPr>
      <w:bookmarkStart w:id="30" w:name="_Toc410907852"/>
      <w:bookmarkStart w:id="31" w:name="_Toc440372863"/>
      <w:bookmarkStart w:id="32" w:name="_Toc4576183"/>
      <w:r w:rsidRPr="0073389C">
        <w:rPr>
          <w:lang w:val="sk-SK"/>
        </w:rPr>
        <w:t>Monitorovanie projektu</w:t>
      </w:r>
      <w:bookmarkEnd w:id="30"/>
      <w:bookmarkEnd w:id="31"/>
      <w:bookmarkEnd w:id="32"/>
    </w:p>
    <w:p w14:paraId="05561F4F" w14:textId="77777777" w:rsidR="006140FA" w:rsidRPr="0073389C" w:rsidRDefault="006140FA" w:rsidP="001B3A72">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53FBDFAF" w14:textId="77777777" w:rsidR="001B3A72" w:rsidRPr="001B3A72" w:rsidRDefault="00355CD9" w:rsidP="00424B94">
      <w:pPr>
        <w:pStyle w:val="Textkomentra"/>
        <w:spacing w:line="276" w:lineRule="auto"/>
        <w:jc w:val="both"/>
        <w:rPr>
          <w:b/>
          <w:sz w:val="19"/>
          <w:szCs w:val="24"/>
          <w:lang w:val="sk-SK" w:eastAsia="en-US"/>
        </w:rPr>
      </w:pPr>
      <w:r w:rsidRPr="001B3A72">
        <w:rPr>
          <w:b/>
          <w:sz w:val="19"/>
          <w:szCs w:val="24"/>
          <w:lang w:val="sk-SK" w:eastAsia="en-US"/>
        </w:rPr>
        <w:t xml:space="preserve">Prijímateľ </w:t>
      </w:r>
      <w:r w:rsidR="00E5740D">
        <w:rPr>
          <w:b/>
          <w:sz w:val="19"/>
          <w:szCs w:val="24"/>
          <w:lang w:val="sk-SK" w:eastAsia="en-US"/>
        </w:rPr>
        <w:t>odošle</w:t>
      </w:r>
      <w:r w:rsidRPr="001B3A72">
        <w:rPr>
          <w:b/>
          <w:sz w:val="19"/>
          <w:szCs w:val="24"/>
          <w:lang w:val="sk-SK" w:eastAsia="en-US"/>
        </w:rPr>
        <w:t xml:space="preserve"> monitorovaci</w:t>
      </w:r>
      <w:r w:rsidR="00E5740D">
        <w:rPr>
          <w:b/>
          <w:sz w:val="19"/>
          <w:szCs w:val="24"/>
          <w:lang w:val="sk-SK" w:eastAsia="en-US"/>
        </w:rPr>
        <w:t>u</w:t>
      </w:r>
      <w:r w:rsidRPr="001B3A72">
        <w:rPr>
          <w:b/>
          <w:sz w:val="19"/>
          <w:szCs w:val="24"/>
          <w:lang w:val="sk-SK" w:eastAsia="en-US"/>
        </w:rPr>
        <w:t xml:space="preserve"> správ</w:t>
      </w:r>
      <w:r w:rsidR="00E5740D">
        <w:rPr>
          <w:b/>
          <w:sz w:val="19"/>
          <w:szCs w:val="24"/>
          <w:lang w:val="sk-SK" w:eastAsia="en-US"/>
        </w:rPr>
        <w:t>u</w:t>
      </w:r>
      <w:r w:rsidRPr="001B3A72">
        <w:rPr>
          <w:b/>
          <w:sz w:val="19"/>
          <w:szCs w:val="24"/>
          <w:lang w:val="sk-SK" w:eastAsia="en-US"/>
        </w:rPr>
        <w:t xml:space="preserve"> </w:t>
      </w:r>
      <w:r w:rsidR="001E6748" w:rsidRPr="001B3A72">
        <w:rPr>
          <w:b/>
          <w:sz w:val="19"/>
          <w:szCs w:val="24"/>
          <w:lang w:val="sk-SK" w:eastAsia="en-US"/>
        </w:rPr>
        <w:t>poskytovateľovi</w:t>
      </w:r>
      <w:r w:rsidR="001B3A72">
        <w:rPr>
          <w:b/>
          <w:sz w:val="19"/>
          <w:szCs w:val="24"/>
          <w:lang w:val="sk-SK" w:eastAsia="en-US"/>
        </w:rPr>
        <w:t xml:space="preserve"> </w:t>
      </w:r>
      <w:r w:rsidR="00433E0B" w:rsidRPr="001B3A72">
        <w:rPr>
          <w:b/>
          <w:sz w:val="19"/>
          <w:szCs w:val="24"/>
          <w:lang w:val="sk-SK" w:eastAsia="en-US"/>
        </w:rPr>
        <w:t>prostredníctvom</w:t>
      </w:r>
      <w:r w:rsidR="00E5740D">
        <w:rPr>
          <w:b/>
          <w:sz w:val="19"/>
          <w:szCs w:val="24"/>
          <w:lang w:val="sk-SK" w:eastAsia="en-US"/>
        </w:rPr>
        <w:t xml:space="preserve"> verejnej časti </w:t>
      </w:r>
      <w:r w:rsidR="00433E0B" w:rsidRPr="001B3A72">
        <w:rPr>
          <w:b/>
          <w:sz w:val="19"/>
          <w:szCs w:val="24"/>
          <w:lang w:val="sk-SK" w:eastAsia="en-US"/>
        </w:rPr>
        <w:t xml:space="preserve"> ITMS2014+ a následne v písomnej forme</w:t>
      </w:r>
      <w:r w:rsidR="00E5740D">
        <w:rPr>
          <w:b/>
          <w:sz w:val="19"/>
          <w:szCs w:val="24"/>
          <w:lang w:val="sk-SK" w:eastAsia="en-US"/>
        </w:rPr>
        <w:t xml:space="preserve"> predloží OP EVS </w:t>
      </w:r>
      <w:r w:rsidR="00E5740D" w:rsidRPr="001B3A72">
        <w:rPr>
          <w:b/>
          <w:sz w:val="19"/>
          <w:szCs w:val="24"/>
          <w:lang w:val="sk-SK" w:eastAsia="en-US"/>
        </w:rPr>
        <w:t>v stanovených termínoch (definované nižšie)</w:t>
      </w:r>
      <w:r w:rsidR="009D29AC" w:rsidRPr="001B3A72">
        <w:rPr>
          <w:b/>
          <w:sz w:val="19"/>
          <w:szCs w:val="24"/>
          <w:lang w:val="sk-SK" w:eastAsia="en-US"/>
        </w:rPr>
        <w:t>.</w:t>
      </w:r>
    </w:p>
    <w:p w14:paraId="00C12013" w14:textId="77777777" w:rsidR="00B54ADA"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Písomná  forma môže mať buď </w:t>
      </w:r>
      <w:r w:rsidR="00B54ADA">
        <w:rPr>
          <w:sz w:val="19"/>
          <w:szCs w:val="24"/>
          <w:lang w:val="sk-SK" w:eastAsia="en-US"/>
        </w:rPr>
        <w:t xml:space="preserve">preferovanú </w:t>
      </w:r>
      <w:r w:rsidR="00B54ADA" w:rsidRPr="001B3A72">
        <w:rPr>
          <w:sz w:val="19"/>
          <w:szCs w:val="24"/>
          <w:lang w:val="sk-SK" w:eastAsia="en-US"/>
        </w:rPr>
        <w:t xml:space="preserve">elektronickú </w:t>
      </w:r>
      <w:r w:rsidR="00F221E3">
        <w:rPr>
          <w:sz w:val="19"/>
          <w:szCs w:val="24"/>
          <w:lang w:val="sk-SK" w:eastAsia="en-US"/>
        </w:rPr>
        <w:t xml:space="preserve">      </w:t>
      </w:r>
      <w:r w:rsidRPr="001B3A72">
        <w:rPr>
          <w:sz w:val="19"/>
          <w:szCs w:val="24"/>
          <w:lang w:val="sk-SK" w:eastAsia="en-US"/>
        </w:rPr>
        <w:t xml:space="preserve">alebo </w:t>
      </w:r>
      <w:r w:rsidR="00B54ADA" w:rsidRPr="001B3A72">
        <w:rPr>
          <w:sz w:val="19"/>
          <w:szCs w:val="24"/>
          <w:lang w:val="sk-SK" w:eastAsia="en-US"/>
        </w:rPr>
        <w:t xml:space="preserve">listinnú </w:t>
      </w:r>
      <w:r w:rsidRPr="001B3A72">
        <w:rPr>
          <w:sz w:val="19"/>
          <w:szCs w:val="24"/>
          <w:lang w:val="sk-SK" w:eastAsia="en-US"/>
        </w:rPr>
        <w:t xml:space="preserve">podobu. </w:t>
      </w:r>
    </w:p>
    <w:p w14:paraId="0BF8257D" w14:textId="77777777" w:rsidR="00B54ADA" w:rsidRDefault="00B54ADA" w:rsidP="00424B94">
      <w:pPr>
        <w:pStyle w:val="Textkomentra"/>
        <w:spacing w:line="276" w:lineRule="auto"/>
        <w:jc w:val="both"/>
        <w:rPr>
          <w:sz w:val="19"/>
          <w:szCs w:val="24"/>
          <w:lang w:val="sk-SK" w:eastAsia="en-US"/>
        </w:rPr>
      </w:pPr>
    </w:p>
    <w:p w14:paraId="49C2E2CF" w14:textId="77777777" w:rsidR="00B54ADA" w:rsidRDefault="00B54ADA" w:rsidP="00424B94">
      <w:pPr>
        <w:pStyle w:val="Textkomentra"/>
        <w:spacing w:line="276" w:lineRule="auto"/>
        <w:jc w:val="both"/>
        <w:rPr>
          <w:sz w:val="19"/>
          <w:szCs w:val="24"/>
          <w:lang w:val="sk-SK" w:eastAsia="en-US"/>
        </w:rPr>
      </w:pPr>
      <w:r w:rsidRPr="001B3A72">
        <w:rPr>
          <w:sz w:val="19"/>
          <w:szCs w:val="24"/>
          <w:lang w:val="sk-SK" w:eastAsia="en-US"/>
        </w:rPr>
        <w:t xml:space="preserve">V prípade elektronickej podoby žiadateľ formulár  </w:t>
      </w:r>
      <w:r>
        <w:rPr>
          <w:sz w:val="19"/>
          <w:szCs w:val="24"/>
          <w:lang w:val="sk-SK" w:eastAsia="en-US"/>
        </w:rPr>
        <w:t>monitorovacej správy</w:t>
      </w:r>
      <w:r w:rsidRPr="001B3A72">
        <w:rPr>
          <w:sz w:val="19"/>
          <w:szCs w:val="24"/>
          <w:lang w:val="sk-SK" w:eastAsia="en-US"/>
        </w:rPr>
        <w:t xml:space="preserve"> </w:t>
      </w:r>
      <w:r>
        <w:rPr>
          <w:sz w:val="19"/>
          <w:szCs w:val="24"/>
          <w:lang w:val="sk-SK" w:eastAsia="en-US"/>
        </w:rPr>
        <w:t xml:space="preserve">zašle </w:t>
      </w:r>
      <w:r w:rsidRPr="001B3A72">
        <w:rPr>
          <w:sz w:val="19"/>
          <w:szCs w:val="24"/>
          <w:lang w:val="sk-SK" w:eastAsia="en-US"/>
        </w:rPr>
        <w:t xml:space="preserve"> </w:t>
      </w:r>
      <w:r w:rsidR="00516E54" w:rsidRPr="001B3A72">
        <w:rPr>
          <w:sz w:val="19"/>
          <w:szCs w:val="24"/>
          <w:lang w:val="sk-SK" w:eastAsia="en-US"/>
        </w:rPr>
        <w:t>podpísaný  oprávnenou osobou kvalifikovaným elektronickým podpisom</w:t>
      </w:r>
      <w:r w:rsidR="00516E54" w:rsidRPr="001B3A72">
        <w:rPr>
          <w:sz w:val="19"/>
          <w:szCs w:val="24"/>
          <w:vertAlign w:val="superscript"/>
          <w:lang w:val="sk-SK" w:eastAsia="en-US"/>
        </w:rPr>
        <w:footnoteReference w:id="10"/>
      </w:r>
      <w:r w:rsidR="00516E54">
        <w:rPr>
          <w:sz w:val="19"/>
          <w:szCs w:val="24"/>
          <w:lang w:val="sk-SK" w:eastAsia="en-US"/>
        </w:rPr>
        <w:t xml:space="preserve"> </w:t>
      </w:r>
      <w:r w:rsidRPr="001B3A72">
        <w:rPr>
          <w:sz w:val="19"/>
          <w:szCs w:val="24"/>
          <w:lang w:val="sk-SK" w:eastAsia="en-US"/>
        </w:rPr>
        <w:t>prostredníctvom</w:t>
      </w:r>
      <w:r>
        <w:rPr>
          <w:sz w:val="19"/>
          <w:szCs w:val="24"/>
          <w:lang w:val="sk-SK" w:eastAsia="en-US"/>
        </w:rPr>
        <w:t xml:space="preserve"> integrovanej funkcionality</w:t>
      </w:r>
      <w:r w:rsidR="00516E54">
        <w:rPr>
          <w:sz w:val="19"/>
          <w:szCs w:val="24"/>
          <w:lang w:val="sk-SK" w:eastAsia="en-US"/>
        </w:rPr>
        <w:t xml:space="preserve"> ITMS2014+</w:t>
      </w:r>
      <w:r>
        <w:rPr>
          <w:sz w:val="19"/>
          <w:szCs w:val="24"/>
          <w:lang w:val="sk-SK" w:eastAsia="en-US"/>
        </w:rPr>
        <w:t xml:space="preserve"> s </w:t>
      </w:r>
      <w:r w:rsidRPr="001B3A72">
        <w:rPr>
          <w:sz w:val="19"/>
          <w:szCs w:val="24"/>
          <w:lang w:val="sk-SK" w:eastAsia="en-US"/>
        </w:rPr>
        <w:t xml:space="preserve"> Ústredn</w:t>
      </w:r>
      <w:r>
        <w:rPr>
          <w:sz w:val="19"/>
          <w:szCs w:val="24"/>
          <w:lang w:val="sk-SK" w:eastAsia="en-US"/>
        </w:rPr>
        <w:t>ým</w:t>
      </w:r>
      <w:r w:rsidRPr="001B3A72">
        <w:rPr>
          <w:sz w:val="19"/>
          <w:szCs w:val="24"/>
          <w:lang w:val="sk-SK" w:eastAsia="en-US"/>
        </w:rPr>
        <w:t xml:space="preserve"> portál</w:t>
      </w:r>
      <w:r>
        <w:rPr>
          <w:sz w:val="19"/>
          <w:szCs w:val="24"/>
          <w:lang w:val="sk-SK" w:eastAsia="en-US"/>
        </w:rPr>
        <w:t>om</w:t>
      </w:r>
      <w:r w:rsidRPr="001B3A72">
        <w:rPr>
          <w:sz w:val="19"/>
          <w:szCs w:val="24"/>
          <w:lang w:val="sk-SK" w:eastAsia="en-US"/>
        </w:rPr>
        <w:t xml:space="preserve"> verejnej správy slovensko.sk.</w:t>
      </w:r>
    </w:p>
    <w:p w14:paraId="5483FF98" w14:textId="77777777" w:rsidR="00516E54" w:rsidRDefault="00516E54" w:rsidP="00424B94">
      <w:pPr>
        <w:pStyle w:val="Textkomentra"/>
        <w:spacing w:line="276" w:lineRule="auto"/>
        <w:jc w:val="both"/>
        <w:rPr>
          <w:sz w:val="19"/>
          <w:szCs w:val="24"/>
          <w:lang w:val="sk-SK" w:eastAsia="en-US"/>
        </w:rPr>
      </w:pPr>
    </w:p>
    <w:p w14:paraId="66F14B06" w14:textId="77777777" w:rsidR="00433E0B" w:rsidRPr="001B3A72" w:rsidRDefault="00433E0B" w:rsidP="00424B94">
      <w:pPr>
        <w:pStyle w:val="Textkomentra"/>
        <w:spacing w:line="276" w:lineRule="auto"/>
        <w:jc w:val="both"/>
        <w:rPr>
          <w:sz w:val="19"/>
          <w:szCs w:val="24"/>
          <w:lang w:val="sk-SK" w:eastAsia="en-US"/>
        </w:rPr>
      </w:pPr>
      <w:r w:rsidRPr="001B3A72">
        <w:rPr>
          <w:sz w:val="19"/>
          <w:szCs w:val="24"/>
          <w:lang w:val="sk-SK" w:eastAsia="en-US"/>
        </w:rPr>
        <w:lastRenderedPageBreak/>
        <w:t xml:space="preserve">V prípade listinnej podoby žiadateľ formulár  </w:t>
      </w:r>
      <w:r w:rsidR="001B3A72" w:rsidRPr="001B3A72">
        <w:rPr>
          <w:sz w:val="19"/>
          <w:szCs w:val="24"/>
          <w:lang w:val="sk-SK" w:eastAsia="en-US"/>
        </w:rPr>
        <w:t xml:space="preserve">monitorovacej správy </w:t>
      </w:r>
      <w:r w:rsidRPr="001B3A72">
        <w:rPr>
          <w:sz w:val="19"/>
          <w:szCs w:val="24"/>
          <w:lang w:val="sk-SK" w:eastAsia="en-US"/>
        </w:rPr>
        <w:t>zaslaný cez ITMS2014+ vytlačí</w:t>
      </w:r>
      <w:r w:rsidR="001B3A72" w:rsidRPr="001B3A72">
        <w:rPr>
          <w:sz w:val="19"/>
          <w:szCs w:val="24"/>
          <w:lang w:val="sk-SK" w:eastAsia="en-US"/>
        </w:rPr>
        <w:t xml:space="preserve">, </w:t>
      </w:r>
      <w:r w:rsidRPr="001B3A72">
        <w:rPr>
          <w:sz w:val="19"/>
          <w:szCs w:val="24"/>
          <w:lang w:val="sk-SK" w:eastAsia="en-US"/>
        </w:rPr>
        <w:t xml:space="preserve"> potvrdí ho podpisom oprávnenej osoby prijímateľa (ak prijímateľ používa pečiatku, vytlačený dokument aj opečiatkuje) a spolu s prílohami ho doručí poskytovateľovi.</w:t>
      </w:r>
      <w:r w:rsidR="001B3A72">
        <w:rPr>
          <w:sz w:val="19"/>
          <w:szCs w:val="24"/>
          <w:lang w:val="sk-SK" w:eastAsia="en-US"/>
        </w:rPr>
        <w:t xml:space="preserve"> </w:t>
      </w:r>
    </w:p>
    <w:p w14:paraId="51D81918" w14:textId="77777777"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6A47877B"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55256AC0" w14:textId="77777777" w:rsidR="002F32E4" w:rsidRPr="0073389C" w:rsidRDefault="002F32E4" w:rsidP="008A64C0">
      <w:pPr>
        <w:pStyle w:val="Bulletslevel1"/>
        <w:numPr>
          <w:ilvl w:val="0"/>
          <w:numId w:val="0"/>
        </w:numPr>
        <w:spacing w:after="120" w:line="288" w:lineRule="auto"/>
        <w:jc w:val="both"/>
        <w:rPr>
          <w:szCs w:val="19"/>
          <w:lang w:val="sk-SK"/>
        </w:rPr>
      </w:pPr>
      <w:r w:rsidRPr="008A64C0">
        <w:rPr>
          <w:rFonts w:eastAsia="Times New Roman"/>
          <w:color w:val="auto"/>
          <w:szCs w:val="24"/>
          <w:lang w:val="sk-SK" w:eastAsia="en-US"/>
        </w:rPr>
        <w:t>Prijímateľ predkladá počas realizácie hlavných aktivít projektu poskytovateľovi výročnú monitorovaciu správu projektu (</w:t>
      </w:r>
      <w:r w:rsidR="00F73363" w:rsidRPr="008A64C0">
        <w:rPr>
          <w:rFonts w:eastAsia="Times New Roman"/>
          <w:color w:val="auto"/>
          <w:szCs w:val="24"/>
          <w:lang w:val="sk-SK" w:eastAsia="en-US"/>
        </w:rPr>
        <w:t>príloha č.</w:t>
      </w:r>
      <w:r w:rsidR="001C3C2F" w:rsidRPr="008A64C0">
        <w:rPr>
          <w:rFonts w:eastAsia="Times New Roman"/>
          <w:color w:val="auto"/>
          <w:szCs w:val="24"/>
          <w:lang w:val="sk-SK" w:eastAsia="en-US"/>
        </w:rPr>
        <w:t xml:space="preserve"> </w:t>
      </w:r>
      <w:r w:rsidR="004D0353" w:rsidRPr="008A64C0">
        <w:rPr>
          <w:rFonts w:eastAsia="Times New Roman"/>
          <w:color w:val="auto"/>
          <w:szCs w:val="24"/>
          <w:lang w:val="sk-SK" w:eastAsia="en-US"/>
        </w:rPr>
        <w:t>3</w:t>
      </w:r>
      <w:r w:rsidRPr="008A64C0">
        <w:rPr>
          <w:rFonts w:eastAsia="Times New Roman"/>
          <w:color w:val="auto"/>
          <w:szCs w:val="24"/>
          <w:lang w:val="sk-SK" w:eastAsia="en-US"/>
        </w:rPr>
        <w:t xml:space="preserve">) za obdobie kalendárneho roka od 1.1. roku n do 31.12. roku n, najneskôr do 31. januára roku n+1. Prvým rokom, ktorý je rozhodujúci pre podanie monitorovacej správy projektu (s príznakom </w:t>
      </w:r>
      <w:r w:rsidR="001B56EE" w:rsidRPr="008A64C0">
        <w:rPr>
          <w:rFonts w:eastAsia="Times New Roman"/>
          <w:color w:val="auto"/>
          <w:szCs w:val="24"/>
          <w:lang w:val="sk-SK" w:eastAsia="en-US"/>
        </w:rPr>
        <w:t>„</w:t>
      </w:r>
      <w:r w:rsidRPr="008A64C0">
        <w:rPr>
          <w:rFonts w:eastAsia="Times New Roman"/>
          <w:color w:val="auto"/>
          <w:szCs w:val="24"/>
          <w:lang w:val="sk-SK" w:eastAsia="en-US"/>
        </w:rPr>
        <w:t xml:space="preserve">výročná“), je nasledujúci rok po roku, v ktorom nadobudla účinnosť zmluva o NFP; ak </w:t>
      </w:r>
      <w:r w:rsidR="00F4777D" w:rsidRPr="008A64C0">
        <w:rPr>
          <w:rFonts w:eastAsia="Times New Roman"/>
          <w:color w:val="auto"/>
          <w:szCs w:val="24"/>
          <w:lang w:val="sk-SK" w:eastAsia="en-US"/>
        </w:rPr>
        <w:t>z</w:t>
      </w:r>
      <w:r w:rsidRPr="008A64C0">
        <w:rPr>
          <w:rFonts w:eastAsia="Times New Roman"/>
          <w:color w:val="auto"/>
          <w:szCs w:val="24"/>
          <w:lang w:val="sk-SK" w:eastAsia="en-US"/>
        </w:rPr>
        <w:t xml:space="preserve">mluva o NFP nadobudne účinnosť neskôr ako 1.1. roku n, prvá monitorovacia správa projektu (s príznakom </w:t>
      </w:r>
      <w:r w:rsidR="001B56EE" w:rsidRPr="008A64C0">
        <w:rPr>
          <w:rFonts w:eastAsia="Times New Roman"/>
          <w:color w:val="auto"/>
          <w:szCs w:val="24"/>
          <w:lang w:val="sk-SK" w:eastAsia="en-US"/>
        </w:rPr>
        <w:t>„</w:t>
      </w:r>
      <w:r w:rsidRPr="008A64C0">
        <w:rPr>
          <w:rFonts w:eastAsia="Times New Roman"/>
          <w:color w:val="auto"/>
          <w:szCs w:val="24"/>
          <w:lang w:val="sk-SK" w:eastAsia="en-US"/>
        </w:rPr>
        <w:t>výročná“) obsahuje údaje za obd</w:t>
      </w:r>
      <w:r w:rsidR="005A28B2" w:rsidRPr="008A64C0">
        <w:rPr>
          <w:rFonts w:eastAsia="Times New Roman"/>
          <w:color w:val="auto"/>
          <w:szCs w:val="24"/>
          <w:lang w:val="sk-SK" w:eastAsia="en-US"/>
        </w:rPr>
        <w:t>obie od nadobudnutia účinnosti z</w:t>
      </w:r>
      <w:r w:rsidRPr="008A64C0">
        <w:rPr>
          <w:rFonts w:eastAsia="Times New Roman"/>
          <w:color w:val="auto"/>
          <w:szCs w:val="24"/>
          <w:lang w:val="sk-SK" w:eastAsia="en-US"/>
        </w:rPr>
        <w:t>mluvy o NFP do 31.12. roku n</w:t>
      </w:r>
      <w:r w:rsidRPr="0073389C">
        <w:rPr>
          <w:szCs w:val="19"/>
          <w:lang w:val="sk-SK"/>
        </w:rPr>
        <w:t>.</w:t>
      </w:r>
    </w:p>
    <w:p w14:paraId="177D2543" w14:textId="77777777" w:rsidR="002F32E4" w:rsidRDefault="002F32E4" w:rsidP="008A64C0">
      <w:pPr>
        <w:pStyle w:val="Bulletslevel1"/>
        <w:numPr>
          <w:ilvl w:val="0"/>
          <w:numId w:val="0"/>
        </w:numPr>
        <w:spacing w:after="120" w:line="288" w:lineRule="auto"/>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370B4931" w14:textId="77777777"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4703AC13"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72ED357B" w14:textId="77777777" w:rsidR="00B67CE8" w:rsidRPr="00C23F4C" w:rsidRDefault="00B67CE8" w:rsidP="00B67CE8">
      <w:pPr>
        <w:pStyle w:val="Default"/>
        <w:jc w:val="both"/>
        <w:rPr>
          <w:rFonts w:ascii="Arial" w:hAnsi="Arial" w:cs="Arial"/>
          <w:sz w:val="19"/>
          <w:szCs w:val="19"/>
          <w:lang w:val="sk-SK"/>
        </w:rPr>
      </w:pPr>
    </w:p>
    <w:p w14:paraId="1129B50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0813C038"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78C1C78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3D11A106" w14:textId="77777777" w:rsidR="00B67CE8" w:rsidRPr="00C23F4C" w:rsidRDefault="00B67CE8" w:rsidP="00B67CE8">
      <w:pPr>
        <w:pStyle w:val="Default"/>
        <w:jc w:val="both"/>
        <w:rPr>
          <w:rFonts w:ascii="Arial" w:hAnsi="Arial" w:cs="Arial"/>
          <w:sz w:val="19"/>
          <w:szCs w:val="19"/>
          <w:u w:val="single"/>
          <w:lang w:val="sk-SK"/>
        </w:rPr>
      </w:pPr>
    </w:p>
    <w:p w14:paraId="685B488E" w14:textId="77777777" w:rsidR="00B67CE8" w:rsidRPr="00C23F4C" w:rsidRDefault="00E50FF1" w:rsidP="008A64C0">
      <w:pPr>
        <w:pStyle w:val="Default"/>
        <w:spacing w:line="276" w:lineRule="auto"/>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11"/>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w:t>
      </w:r>
      <w:proofErr w:type="spellStart"/>
      <w:r w:rsidR="00B67CE8" w:rsidRPr="00C23F4C">
        <w:rPr>
          <w:rFonts w:ascii="Arial" w:hAnsi="Arial" w:cs="Arial"/>
          <w:sz w:val="19"/>
          <w:szCs w:val="19"/>
          <w:lang w:val="sk-SK"/>
        </w:rPr>
        <w:t>mikroúdajoch</w:t>
      </w:r>
      <w:proofErr w:type="spellEnd"/>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12"/>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10FB6693"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w:t>
      </w:r>
      <w:r w:rsidRPr="00C23F4C">
        <w:rPr>
          <w:rFonts w:ascii="Arial" w:hAnsi="Arial" w:cs="Arial"/>
          <w:sz w:val="19"/>
          <w:szCs w:val="19"/>
          <w:lang w:val="sk-SK"/>
        </w:rPr>
        <w:lastRenderedPageBreak/>
        <w:t xml:space="preserve">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13"/>
      </w:r>
      <w:r w:rsidRPr="00C23F4C">
        <w:rPr>
          <w:rFonts w:ascii="Arial" w:hAnsi="Arial" w:cs="Arial"/>
          <w:sz w:val="19"/>
          <w:szCs w:val="19"/>
          <w:lang w:val="sk-SK"/>
        </w:rPr>
        <w:t xml:space="preserve"> zbierať a uchovávať v časovej nadväznosti k relevantnej monitorovacej správe. </w:t>
      </w:r>
    </w:p>
    <w:p w14:paraId="179AD9F7" w14:textId="77777777" w:rsidR="00B67CE8" w:rsidRPr="00C23F4C" w:rsidRDefault="00B67CE8" w:rsidP="008A64C0">
      <w:pPr>
        <w:spacing w:before="120" w:after="120" w:line="276" w:lineRule="auto"/>
        <w:jc w:val="both"/>
        <w:rPr>
          <w:rFonts w:cs="Arial"/>
          <w:color w:val="000000"/>
          <w:szCs w:val="19"/>
        </w:rPr>
      </w:pP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14:paraId="2AA893ED" w14:textId="77777777" w:rsidR="00594863" w:rsidRPr="0073389C" w:rsidRDefault="001C47DE" w:rsidP="008A64C0">
      <w:pPr>
        <w:spacing w:before="120" w:after="120" w:line="276" w:lineRule="auto"/>
        <w:jc w:val="both"/>
        <w:rPr>
          <w:szCs w:val="19"/>
        </w:rPr>
      </w:pPr>
      <w:r w:rsidRPr="005122B5">
        <w:rPr>
          <w:rFonts w:cs="Arial"/>
          <w:color w:val="000000"/>
          <w:szCs w:val="19"/>
        </w:rPr>
        <w:t xml:space="preserve">Ďalšie informácie k  vykazovaniu </w:t>
      </w:r>
      <w:proofErr w:type="spellStart"/>
      <w:r w:rsidRPr="005122B5">
        <w:rPr>
          <w:rFonts w:cs="Arial"/>
          <w:color w:val="000000"/>
          <w:szCs w:val="19"/>
        </w:rPr>
        <w:t>mikroúdajov</w:t>
      </w:r>
      <w:proofErr w:type="spellEnd"/>
      <w:r w:rsidRPr="005122B5">
        <w:rPr>
          <w:rFonts w:cs="Arial"/>
          <w:color w:val="000000"/>
          <w:szCs w:val="19"/>
        </w:rPr>
        <w:t xml:space="preserve">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203FB19C" w14:textId="77777777" w:rsidR="002F32E4" w:rsidRPr="0054520F" w:rsidRDefault="00E83090" w:rsidP="008A64C0">
      <w:pPr>
        <w:numPr>
          <w:ilvl w:val="0"/>
          <w:numId w:val="30"/>
        </w:numPr>
        <w:spacing w:before="120" w:after="120" w:line="276" w:lineRule="auto"/>
        <w:ind w:left="567" w:hanging="283"/>
        <w:jc w:val="both"/>
        <w:rPr>
          <w:szCs w:val="19"/>
        </w:rPr>
      </w:pPr>
      <w:r w:rsidRPr="00F010A7">
        <w:rPr>
          <w:szCs w:val="19"/>
        </w:rPr>
        <w:t>Doplňujúce monitorovacie údaje k </w:t>
      </w:r>
      <w:proofErr w:type="spellStart"/>
      <w:r w:rsidRPr="00F010A7">
        <w:rPr>
          <w:szCs w:val="19"/>
        </w:rPr>
        <w:t>ŽoP</w:t>
      </w:r>
      <w:proofErr w:type="spellEnd"/>
      <w:r w:rsidRPr="00F010A7" w:rsidDel="00E83090">
        <w:rPr>
          <w:szCs w:val="19"/>
        </w:rPr>
        <w:t xml:space="preserve"> </w:t>
      </w:r>
    </w:p>
    <w:p w14:paraId="468D5E3A" w14:textId="77777777" w:rsidR="00FD7E98" w:rsidRPr="00F010A7" w:rsidRDefault="002F32E4" w:rsidP="008A64C0">
      <w:pPr>
        <w:pStyle w:val="Default"/>
        <w:spacing w:line="276" w:lineRule="auto"/>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proofErr w:type="spellStart"/>
      <w:r w:rsidR="00215D0B" w:rsidRPr="0027405B">
        <w:rPr>
          <w:rFonts w:ascii="Arial" w:hAnsi="Arial" w:cs="Arial"/>
          <w:sz w:val="19"/>
          <w:szCs w:val="19"/>
          <w:lang w:val="sk-SK"/>
        </w:rPr>
        <w:t>ŽoP</w:t>
      </w:r>
      <w:proofErr w:type="spellEnd"/>
      <w:r w:rsidRPr="0027405B">
        <w:rPr>
          <w:rFonts w:ascii="Arial" w:hAnsi="Arial" w:cs="Arial"/>
          <w:sz w:val="19"/>
          <w:szCs w:val="19"/>
          <w:lang w:val="sk-SK"/>
        </w:rPr>
        <w:t xml:space="preserve"> </w:t>
      </w:r>
      <w:r w:rsidR="0044377D" w:rsidRPr="0027405B">
        <w:rPr>
          <w:rFonts w:ascii="Arial" w:hAnsi="Arial" w:cs="Arial"/>
          <w:sz w:val="19"/>
          <w:szCs w:val="19"/>
          <w:lang w:val="sk-SK"/>
        </w:rPr>
        <w:t xml:space="preserve">typu priebežná platba, zúčtovanie zálohovej platby a poskytnutie </w:t>
      </w:r>
      <w:proofErr w:type="spellStart"/>
      <w:r w:rsidR="0044377D" w:rsidRPr="0027405B">
        <w:rPr>
          <w:rFonts w:ascii="Arial" w:hAnsi="Arial" w:cs="Arial"/>
          <w:sz w:val="19"/>
          <w:szCs w:val="19"/>
          <w:lang w:val="sk-SK"/>
        </w:rPr>
        <w:t>predfinancovania</w:t>
      </w:r>
      <w:proofErr w:type="spellEnd"/>
      <w:r w:rsidRPr="0027405B">
        <w:rPr>
          <w:rFonts w:ascii="Arial" w:hAnsi="Arial" w:cs="Arial"/>
          <w:sz w:val="19"/>
          <w:szCs w:val="19"/>
          <w:lang w:val="sk-SK"/>
        </w:rPr>
        <w:t xml:space="preserve">. </w:t>
      </w:r>
      <w:r w:rsidR="00215D0B" w:rsidRPr="0027405B">
        <w:rPr>
          <w:rFonts w:ascii="Arial" w:hAnsi="Arial" w:cs="Arial"/>
          <w:sz w:val="19"/>
          <w:szCs w:val="19"/>
          <w:lang w:val="sk-SK"/>
        </w:rPr>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3864A585" w14:textId="77777777"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082EBFFA" w14:textId="77777777"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04879970"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61161954"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27D69BD6"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6F251EEE"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E208785" w14:textId="77777777" w:rsidR="00433EE7" w:rsidRPr="0073389C" w:rsidRDefault="00433EE7" w:rsidP="00AE0D10">
      <w:pPr>
        <w:spacing w:before="120" w:after="120" w:line="288" w:lineRule="auto"/>
        <w:jc w:val="both"/>
      </w:pPr>
      <w:r w:rsidRPr="0073389C">
        <w:t xml:space="preserve">Pozn.: z dôvodu zamedzenia duplicitného predkladania dokumentácie, v prípade, ak prijímateľ predložil niektoré z príloh v rámci </w:t>
      </w:r>
      <w:proofErr w:type="spellStart"/>
      <w:r w:rsidRPr="0073389C">
        <w:t>ŽoP</w:t>
      </w:r>
      <w:proofErr w:type="spellEnd"/>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40FBEB48" w14:textId="77777777"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w:t>
      </w:r>
      <w:proofErr w:type="spellStart"/>
      <w:r w:rsidRPr="0073389C">
        <w:t>ŽoP</w:t>
      </w:r>
      <w:proofErr w:type="spellEnd"/>
      <w:r w:rsidRPr="0073389C">
        <w:t xml:space="preserve">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w:t>
      </w:r>
      <w:r w:rsidR="001014C1">
        <w:t xml:space="preserve">v </w:t>
      </w:r>
      <w:r w:rsidR="00A161AA">
        <w:t>mimoriadn</w:t>
      </w:r>
      <w:r w:rsidR="001014C1">
        <w:t>ej</w:t>
      </w:r>
      <w:r w:rsidR="00A161AA">
        <w:t xml:space="preserve"> monitorovac</w:t>
      </w:r>
      <w:r w:rsidR="001014C1">
        <w:t>ej</w:t>
      </w:r>
      <w:r w:rsidR="00A161AA">
        <w:t xml:space="preserve"> správ</w:t>
      </w:r>
      <w:r w:rsidR="001014C1">
        <w:t>e</w:t>
      </w:r>
      <w:r w:rsidR="00C0124D">
        <w:t xml:space="preserve"> </w:t>
      </w:r>
      <w:r w:rsidR="001014C1">
        <w:t>(</w:t>
      </w:r>
      <w:r w:rsidR="00C0124D">
        <w:t>príloha č. 39</w:t>
      </w:r>
      <w:r w:rsidRPr="0073389C">
        <w:t xml:space="preserve">) a to bezodkladne od uplynutia 6 mesačnej lehoty. </w:t>
      </w:r>
    </w:p>
    <w:p w14:paraId="1B7E0DA3"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4DDDEFF2" w14:textId="77777777"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4"/>
      </w:r>
      <w:r w:rsidRPr="0073389C">
        <w:rPr>
          <w:szCs w:val="19"/>
          <w:lang w:val="sk-SK"/>
        </w:rPr>
        <w:t>.</w:t>
      </w:r>
    </w:p>
    <w:p w14:paraId="564AE690"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127BFF6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reálne dosiahnuté hodnoty ukazovateľov projektu; </w:t>
      </w:r>
    </w:p>
    <w:p w14:paraId="3A00D048"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lastRenderedPageBreak/>
        <w:t xml:space="preserve">zoznam výstupov jednotlivých aktivít projektu; </w:t>
      </w:r>
    </w:p>
    <w:p w14:paraId="4C431BCB" w14:textId="77777777"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15"/>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458E1915" w14:textId="77777777"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7650867" w14:textId="77777777"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004615" w14:textId="77777777" w:rsidR="002E02DE" w:rsidRDefault="002E02DE" w:rsidP="002E02DE">
      <w:pPr>
        <w:pStyle w:val="Bulletslevel1"/>
        <w:numPr>
          <w:ilvl w:val="0"/>
          <w:numId w:val="0"/>
        </w:numPr>
        <w:spacing w:after="120" w:line="288" w:lineRule="auto"/>
        <w:jc w:val="both"/>
        <w:rPr>
          <w:szCs w:val="19"/>
          <w:lang w:val="sk-SK"/>
        </w:rPr>
      </w:pPr>
      <w:r w:rsidRPr="0073389C">
        <w:rPr>
          <w:szCs w:val="19"/>
          <w:lang w:val="sk-SK"/>
        </w:rPr>
        <w:t xml:space="preserve">Následná monitorovacia správa projektu obsahuje </w:t>
      </w:r>
      <w:r>
        <w:rPr>
          <w:szCs w:val="19"/>
          <w:lang w:val="sk-SK"/>
        </w:rPr>
        <w:t>údaje, ktoré sú automaticky vyplnené v nadväznosti na ich uvedenie v záverečnej monitorovacej správe.</w:t>
      </w:r>
    </w:p>
    <w:p w14:paraId="778D9EC5" w14:textId="77777777" w:rsidR="002E02DE" w:rsidRDefault="002E02DE" w:rsidP="002E02DE">
      <w:pPr>
        <w:pStyle w:val="Bulletslevel1"/>
        <w:numPr>
          <w:ilvl w:val="0"/>
          <w:numId w:val="0"/>
        </w:numPr>
        <w:spacing w:after="120" w:line="288" w:lineRule="auto"/>
        <w:jc w:val="both"/>
        <w:rPr>
          <w:szCs w:val="19"/>
          <w:lang w:val="sk-SK"/>
        </w:rPr>
      </w:pPr>
      <w:r>
        <w:rPr>
          <w:szCs w:val="19"/>
          <w:lang w:val="sk-SK"/>
        </w:rPr>
        <w:t xml:space="preserve">Pre posúdenie dodržania </w:t>
      </w:r>
      <w:r w:rsidRPr="009208EA">
        <w:rPr>
          <w:lang w:val="sk-SK"/>
        </w:rPr>
        <w:t>udržateľnosti</w:t>
      </w:r>
      <w:r>
        <w:rPr>
          <w:szCs w:val="19"/>
          <w:lang w:val="sk-SK"/>
        </w:rPr>
        <w:t>/zachovania výsledkov projektu sú dôležité najmä údaje vypĺňané prijímateľom:</w:t>
      </w:r>
    </w:p>
    <w:p w14:paraId="0F10D13F" w14:textId="77777777" w:rsidR="002E02DE" w:rsidRPr="009B2611" w:rsidRDefault="002E02DE" w:rsidP="002E02DE">
      <w:pPr>
        <w:pStyle w:val="Bulletslevel1"/>
        <w:numPr>
          <w:ilvl w:val="1"/>
          <w:numId w:val="75"/>
        </w:numPr>
        <w:spacing w:after="120" w:line="288" w:lineRule="auto"/>
        <w:jc w:val="both"/>
        <w:rPr>
          <w:szCs w:val="19"/>
          <w:lang w:val="sk-SK"/>
        </w:rPr>
      </w:pPr>
      <w:r>
        <w:rPr>
          <w:szCs w:val="19"/>
          <w:lang w:val="sk-SK"/>
        </w:rPr>
        <w:t xml:space="preserve"> v časti 10. riadok 105 - </w:t>
      </w:r>
      <w:r w:rsidRPr="00E66FE6">
        <w:rPr>
          <w:bCs/>
          <w:szCs w:val="19"/>
          <w:lang w:val="sk-SK"/>
        </w:rPr>
        <w:t>Identifikované problémy, riziká, prijaté opatrenia na ich odstránenie a ďalšie informácie</w:t>
      </w:r>
      <w:r>
        <w:rPr>
          <w:bCs/>
          <w:szCs w:val="19"/>
          <w:lang w:val="sk-SK"/>
        </w:rPr>
        <w:t xml:space="preserve">. </w:t>
      </w:r>
      <w:r>
        <w:rPr>
          <w:bCs/>
          <w:szCs w:val="19"/>
          <w:lang w:val="sk-SK"/>
        </w:rPr>
        <w:br/>
        <w:t>Tu uvedie Prijímateľ všetky dôležité skutočnosti a doklady, ktorými dosvedčí udržateľnosť/zachovanie výsledkov projektu, vrátane identifikovania problémov a rizík s tým súvisiacich,</w:t>
      </w:r>
    </w:p>
    <w:p w14:paraId="13382419" w14:textId="77777777" w:rsidR="002E02DE" w:rsidRDefault="002E02DE" w:rsidP="002E02DE">
      <w:pPr>
        <w:pStyle w:val="Bulletslevel1"/>
        <w:numPr>
          <w:ilvl w:val="1"/>
          <w:numId w:val="75"/>
        </w:numPr>
        <w:spacing w:after="120" w:line="288" w:lineRule="auto"/>
        <w:jc w:val="both"/>
        <w:rPr>
          <w:szCs w:val="19"/>
          <w:lang w:val="sk-SK"/>
        </w:rPr>
      </w:pPr>
      <w:r>
        <w:rPr>
          <w:szCs w:val="19"/>
          <w:lang w:val="sk-SK"/>
        </w:rPr>
        <w:t>v častiach 4. a 5. k merateľným ukazovateľom sa vypĺňajú skutočné hodnoty iba v prípade, že čas splnenia cieľových hodnôt merateľného ukazovateľa je počas udržateľnosti/následného monitorovania projektu,</w:t>
      </w:r>
    </w:p>
    <w:p w14:paraId="6BCD8E20" w14:textId="77777777" w:rsidR="002E02DE" w:rsidRPr="0073389C" w:rsidRDefault="002E02DE" w:rsidP="002E02DE">
      <w:pPr>
        <w:pStyle w:val="Bulletslevel1"/>
        <w:numPr>
          <w:ilvl w:val="1"/>
          <w:numId w:val="75"/>
        </w:numPr>
        <w:spacing w:after="120" w:line="288" w:lineRule="auto"/>
        <w:rPr>
          <w:lang w:val="sk-SK"/>
        </w:rPr>
      </w:pPr>
      <w:r>
        <w:rPr>
          <w:szCs w:val="19"/>
          <w:lang w:val="sk-SK"/>
        </w:rPr>
        <w:t>v časti 7. Príjmy projektu, resp. ďalších editovateľných častiach ako 9. 11. 12. 13. 14. uviesť alebo zmeniť  údaje podľa relevantnosti</w:t>
      </w:r>
      <w:r w:rsidR="009C5087">
        <w:rPr>
          <w:szCs w:val="19"/>
          <w:lang w:val="sk-SK"/>
        </w:rPr>
        <w:t>.</w:t>
      </w:r>
    </w:p>
    <w:p w14:paraId="47D2408F" w14:textId="77777777"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68038D2E"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6B4C18BE" w14:textId="77777777"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615E149A" w14:textId="77777777" w:rsidR="00F93253" w:rsidRDefault="00F93253" w:rsidP="00F93253">
      <w:pPr>
        <w:pStyle w:val="Default"/>
        <w:rPr>
          <w:rFonts w:ascii="Arial" w:hAnsi="Arial"/>
          <w:b/>
          <w:color w:val="auto"/>
          <w:sz w:val="19"/>
          <w:lang w:val="sk-SK"/>
        </w:rPr>
      </w:pPr>
    </w:p>
    <w:p w14:paraId="71494138" w14:textId="77777777"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2257E30D" w14:textId="77777777" w:rsidR="00F651CD" w:rsidRPr="008A64C0" w:rsidRDefault="00F93253" w:rsidP="008A64C0">
      <w:pPr>
        <w:pStyle w:val="Default"/>
        <w:spacing w:line="276" w:lineRule="auto"/>
        <w:jc w:val="both"/>
        <w:rPr>
          <w:rFonts w:ascii="Arial" w:eastAsia="Times" w:hAnsi="Arial"/>
          <w:sz w:val="19"/>
          <w:szCs w:val="19"/>
          <w:lang w:val="sk-SK" w:eastAsia="x-none"/>
        </w:rPr>
      </w:pPr>
      <w:r w:rsidRPr="003B2A65">
        <w:rPr>
          <w:lang w:val="sk-SK"/>
        </w:rPr>
        <w:br/>
      </w:r>
      <w:r w:rsidR="00F651CD" w:rsidRPr="008A64C0">
        <w:rPr>
          <w:rFonts w:ascii="Arial" w:hAnsi="Arial"/>
          <w:color w:val="auto"/>
          <w:sz w:val="19"/>
          <w:lang w:val="sk-SK"/>
        </w:rPr>
        <w:t>Plánované cieľové hodnoty projektových merateľných ukazovateľov (ďalej tiež ukazovateľ)</w:t>
      </w:r>
      <w:r w:rsidR="00F651CD" w:rsidRPr="008A64C0" w:rsidDel="00575791">
        <w:rPr>
          <w:rFonts w:ascii="Arial" w:hAnsi="Arial"/>
          <w:color w:val="auto"/>
          <w:sz w:val="19"/>
          <w:lang w:val="sk-SK"/>
        </w:rPr>
        <w:t xml:space="preserve"> </w:t>
      </w:r>
      <w:r w:rsidR="00F651CD" w:rsidRPr="008A64C0">
        <w:rPr>
          <w:rFonts w:ascii="Arial" w:hAnsi="Arial"/>
          <w:color w:val="auto"/>
          <w:sz w:val="19"/>
          <w:lang w:val="sk-SK"/>
        </w:rPr>
        <w:t xml:space="preserve">zadefinované v zmluve o NFP/rozhodnutí o schválení </w:t>
      </w:r>
      <w:proofErr w:type="spellStart"/>
      <w:r w:rsidR="00F651CD" w:rsidRPr="008A64C0">
        <w:rPr>
          <w:rFonts w:ascii="Arial" w:hAnsi="Arial"/>
          <w:color w:val="auto"/>
          <w:sz w:val="19"/>
          <w:lang w:val="sk-SK"/>
        </w:rPr>
        <w:t>ŽoNFP</w:t>
      </w:r>
      <w:proofErr w:type="spellEnd"/>
      <w:r w:rsidR="00F651CD" w:rsidRPr="008A64C0">
        <w:rPr>
          <w:rFonts w:ascii="Arial" w:hAnsi="Arial"/>
          <w:color w:val="auto"/>
          <w:sz w:val="19"/>
          <w:lang w:val="sk-SK"/>
        </w:rPr>
        <w:t>, je možné meniť len v objektívne odôvodnených osobitných prípadoch</w:t>
      </w:r>
      <w:r w:rsidR="00F651CD" w:rsidRPr="008A64C0">
        <w:rPr>
          <w:rFonts w:ascii="Arial" w:eastAsia="Times" w:hAnsi="Arial"/>
          <w:sz w:val="19"/>
          <w:szCs w:val="19"/>
          <w:lang w:val="sk-SK" w:eastAsia="x-none"/>
        </w:rPr>
        <w:t>.</w:t>
      </w:r>
      <w:r w:rsidR="00303F2B" w:rsidRPr="008A64C0">
        <w:rPr>
          <w:rFonts w:ascii="Arial" w:eastAsia="Times" w:hAnsi="Arial"/>
          <w:sz w:val="19"/>
          <w:szCs w:val="19"/>
          <w:lang w:val="sk-SK" w:eastAsia="x-none"/>
        </w:rPr>
        <w:t xml:space="preserve"> </w:t>
      </w:r>
    </w:p>
    <w:p w14:paraId="20AE3E2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Všeobecné pravidlá posudzovania dosiahnutých hodnôt</w:t>
      </w:r>
    </w:p>
    <w:p w14:paraId="5793C64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lastRenderedPageBreak/>
        <w:t xml:space="preserve">Dosiahnuté hodnoty sa posudzujú za každý ukazovateľ pri ukončení projektu, najneskôr však v dobe udržateľnosti/dobe následného monitorovania projektu, ak sú na projekte uplatňované ukazovatele s časom plnenia po ukončení realizácie projektu. </w:t>
      </w:r>
    </w:p>
    <w:p w14:paraId="5B2B20CF" w14:textId="77777777" w:rsidR="000711BA"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 implementácii nastane skutočnosť, pri ktorej sa nedá čiastočne alebo vôbec postupovať podľa pravidiel a príkladov tu uvedených, RO pre OP EVS postupuje v ich logike a pri obdobných prípadoch rovnako.</w:t>
      </w:r>
      <w:r w:rsidR="000711BA" w:rsidRPr="008A64C0">
        <w:rPr>
          <w:rFonts w:ascii="Arial" w:eastAsia="Times" w:hAnsi="Arial"/>
          <w:sz w:val="19"/>
          <w:szCs w:val="19"/>
          <w:lang w:val="sk-SK" w:eastAsia="x-none"/>
        </w:rPr>
        <w:t xml:space="preserve"> </w:t>
      </w:r>
    </w:p>
    <w:p w14:paraId="20967ED1" w14:textId="77777777" w:rsidR="00F651CD" w:rsidRPr="008A64C0" w:rsidRDefault="000711BA"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Nižšie uvedené postupy a príklady spôsobu výpočtu slúžia  na základné vymedzenie sumy NFP, ktorú môže RO pre OP EVS požadovať od prijímateľa vrátiť v zmysle čl. 10, ods.1 písmeno j) </w:t>
      </w:r>
      <w:r w:rsidR="00460926" w:rsidRPr="008A64C0">
        <w:rPr>
          <w:rFonts w:ascii="Arial" w:eastAsia="Times" w:hAnsi="Arial"/>
          <w:sz w:val="19"/>
          <w:szCs w:val="19"/>
          <w:lang w:val="sk-SK" w:eastAsia="x-none"/>
        </w:rPr>
        <w:t xml:space="preserve">VZP </w:t>
      </w:r>
      <w:r w:rsidRPr="008A64C0">
        <w:rPr>
          <w:rFonts w:ascii="Arial" w:eastAsia="Times" w:hAnsi="Arial"/>
          <w:sz w:val="19"/>
          <w:szCs w:val="19"/>
          <w:lang w:val="sk-SK" w:eastAsia="x-none"/>
        </w:rPr>
        <w:t>Zmluvy o NFP.</w:t>
      </w:r>
      <w:r w:rsidR="00A7336C" w:rsidRPr="008A64C0">
        <w:rPr>
          <w:rFonts w:ascii="Arial" w:eastAsia="Times" w:hAnsi="Arial"/>
          <w:sz w:val="19"/>
          <w:szCs w:val="19"/>
          <w:lang w:val="sk-SK" w:eastAsia="x-none"/>
        </w:rPr>
        <w:br/>
      </w:r>
    </w:p>
    <w:p w14:paraId="488BD4B1" w14:textId="77777777" w:rsidR="00F651CD" w:rsidRPr="0063712E" w:rsidRDefault="00F651CD" w:rsidP="008A64C0">
      <w:pPr>
        <w:pStyle w:val="Default"/>
        <w:spacing w:line="276" w:lineRule="auto"/>
        <w:jc w:val="both"/>
        <w:rPr>
          <w:rFonts w:ascii="Arial" w:eastAsia="Times" w:hAnsi="Arial"/>
          <w:b/>
          <w:sz w:val="19"/>
          <w:szCs w:val="19"/>
          <w:lang w:val="sk-SK" w:eastAsia="x-none"/>
        </w:rPr>
      </w:pPr>
      <w:r w:rsidRPr="0063712E">
        <w:rPr>
          <w:rFonts w:ascii="Arial" w:eastAsia="Times" w:hAnsi="Arial"/>
          <w:b/>
          <w:sz w:val="19"/>
          <w:szCs w:val="19"/>
          <w:lang w:val="sk-SK" w:eastAsia="x-none"/>
        </w:rPr>
        <w:t>Nedosiahnutie plánovaných cieľových hodnôt s následkom mimoriadneho ukončenia zmluvy</w:t>
      </w:r>
    </w:p>
    <w:p w14:paraId="376B700E"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Pri posudzovaní nedosiahnutia  cieľových hodnôt ukazovateľov  sa rozlišuje medzi merateľnými ukazovateľmi bez príznaku rizika a merateľnými ukazovateľmi s príznakom rizika.</w:t>
      </w:r>
    </w:p>
    <w:p w14:paraId="2FB69630"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Dosiahnutie cieľovej hodnoty jednotlivého ukazovateľa s príznakom zníženej o viac ako 60 % alebo ukazovateľa bez príznaku zníženej o viac ako 40 % oproti výške, ktorá bola uvedená v Schválenej žiadosti o NFP, predstavuje nedosiahnutie cieľa Projektu, v dôsledku čoho ide o podstatné porušenie zmluvy o  NFP/ resp. VP a  poskytovateľ pristúpi k mimoriadnemu ukončeniu zmluvného vzťahu s následkom vrátenia všetkých poskytnutých prostriedkov v zmysle čl. 9, bod 3 Prílohy č.1 Všeobecných zmluvných podmienok k zmluve o NFP/ mimoriadnemu ukončeniu projektu v zmysle článku 15, bod 4 Prílohy č. 1 Práva a povinnosti poskytovateľa a prijímateľa v súvislosti s realizáciou projektu rozhodnutia o schválení </w:t>
      </w:r>
      <w:proofErr w:type="spellStart"/>
      <w:r w:rsidRPr="008A64C0">
        <w:rPr>
          <w:rFonts w:ascii="Arial" w:eastAsia="Times" w:hAnsi="Arial"/>
          <w:sz w:val="19"/>
          <w:szCs w:val="19"/>
          <w:lang w:val="sk-SK" w:eastAsia="x-none"/>
        </w:rPr>
        <w:t>ŽoNFP</w:t>
      </w:r>
      <w:proofErr w:type="spellEnd"/>
      <w:r w:rsidRPr="008A64C0">
        <w:rPr>
          <w:rFonts w:ascii="Arial" w:eastAsia="Times" w:hAnsi="Arial"/>
          <w:sz w:val="19"/>
          <w:szCs w:val="19"/>
          <w:lang w:val="sk-SK" w:eastAsia="x-none"/>
        </w:rPr>
        <w:t xml:space="preserve">. </w:t>
      </w:r>
    </w:p>
    <w:p w14:paraId="0AAC85C2"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794208C"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mimoriadneho ukončenia zmluvy</w:t>
      </w:r>
    </w:p>
    <w:p w14:paraId="28B14FC3"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Dosiahnutie cieľových hodnôt ukazovateľov sa posudzuje primárne na úrovni jednotlivých aktivít. V prípade, ak jednou hlavnou aktivitou dochádza k naplneniu viac ako jedného ukazovateľa, výška NFP sa zníži priamo úmerne k zníženiu cieľovej hodnoty ukazovateľa po započítaní úrovne plnenia ostatných ukazovateľov v aktivite vypočítanej ako aritmetický priemer týchto percentuálnych hodnôt v čase plnenia posledného z nich</w:t>
      </w:r>
      <w:r w:rsidRPr="008A64C0">
        <w:rPr>
          <w:rFonts w:eastAsia="Times"/>
          <w:sz w:val="19"/>
          <w:szCs w:val="19"/>
          <w:lang w:eastAsia="x-none"/>
        </w:rPr>
        <w:footnoteReference w:id="16"/>
      </w:r>
      <w:r w:rsidRPr="008A64C0">
        <w:rPr>
          <w:rFonts w:ascii="Arial" w:eastAsia="Times" w:hAnsi="Arial"/>
          <w:sz w:val="19"/>
          <w:szCs w:val="19"/>
          <w:lang w:val="sk-SK" w:eastAsia="x-none"/>
        </w:rPr>
        <w:t xml:space="preserve">, bez ohľadu na to, o ktorý druh ukazovateľa ide.  </w:t>
      </w:r>
    </w:p>
    <w:p w14:paraId="354DA87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prichádza k dosiahnutiu hodnoty posudzovaného ukazovateľa vo viacerých hlavných aktivitách, berie sa do úvahy aritmetický priemer za dotknuté ukazovatele a aktivity. Cieľom takéhoto postupného posudzovania je, v prípade dosiahnutia hodnoty ukazovateľa s možným dosahom na NFP,   znížiť NFP/vrátiť časť NFP vo vzťahu k tým hlavným aktivitám, v ktorých prichádza k dosiahnutiu znižovaného ukazovateľa.</w:t>
      </w:r>
    </w:p>
    <w:p w14:paraId="7F44685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Pri výpočte aritmetického priemeru sa zohľadňuje naplnenie plánovaných hodnôt ukazovateľov max. na 100 %, nie prekročených hodnôt ukazovateľov (t. j. viac ako 100 %). </w:t>
      </w:r>
    </w:p>
    <w:p w14:paraId="7E62E72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RO pre OP EVS pri krátení výdavkov v prípade nenaplnenia plánovaných hodnôt ukazovateľov výsledku zohľadní reálne čerpanie rozpočtu. </w:t>
      </w:r>
    </w:p>
    <w:p w14:paraId="3349D8FF"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331679CA"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s dosahom na NFP</w:t>
      </w:r>
    </w:p>
    <w:p w14:paraId="004B1B58"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Ku kráteniu NFP môže pristúpiť RO pre OP EVS len vtedy, ak skutočné  naplnenie cieľových hodnôt merateľných ukazovateľov nemá za následok mimoriadne ukončenie zmluvy a súčasne naplnenie cieľových hodnôt projektových merateľných ukazovateľov je na 89% a menej. V tomto prípade je poskytovateľ oprávnený pristúpiť ku kráteniu NFP pomerným krátením celkových oprávnených výdavkov za dotknuté aktivity a pomernú časť nepriamych výdavkov. </w:t>
      </w:r>
    </w:p>
    <w:p w14:paraId="5C64B417"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E5DCE3F"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erateľný ukazovateľ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0FBDFA5E"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063A9376" w14:textId="77777777" w:rsidR="00F651CD" w:rsidRPr="008A64C0" w:rsidRDefault="00F651CD" w:rsidP="008A64C0">
      <w:pPr>
        <w:pStyle w:val="Textkomentra"/>
        <w:spacing w:line="276" w:lineRule="auto"/>
        <w:jc w:val="both"/>
        <w:rPr>
          <w:rFonts w:eastAsia="Times"/>
          <w:color w:val="000000"/>
          <w:sz w:val="19"/>
          <w:szCs w:val="19"/>
          <w:lang w:val="sk-SK"/>
        </w:rPr>
      </w:pPr>
      <w:r w:rsidRPr="008A64C0">
        <w:rPr>
          <w:rFonts w:eastAsia="Times"/>
          <w:color w:val="000000"/>
          <w:sz w:val="19"/>
          <w:szCs w:val="19"/>
          <w:lang w:val="sk-SK"/>
        </w:rPr>
        <w:t xml:space="preserve">V prípade uplatnenia korekcie na projekt sa jej výška nezapočítava do percentuálneho reálneho čerpania rozpočtu pre výpočet sumy za nedosiahnutie hodnoty projektových merateľných ukazovateľov, ale znižuje východiskovú sumu pre percentuálny výpočet sankcie. </w:t>
      </w:r>
    </w:p>
    <w:p w14:paraId="1037C8E6"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4722C76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erateľné ukazovatele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sa suma vypočíta takto:</w:t>
      </w:r>
    </w:p>
    <w:p w14:paraId="1C491FA0"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1 000 000 - 200 000 = 800 000, 15% z 800 000 = 120 000 (EUR).</w:t>
      </w:r>
    </w:p>
    <w:p w14:paraId="3C4F091A"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3F1D0B54"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dosahu na NFP</w:t>
      </w:r>
    </w:p>
    <w:p w14:paraId="58486A0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budú hodnoty za jednotlivé aktivity alebo za súhrnne cieľové hodnoty všetkých ukazovateľov</w:t>
      </w:r>
      <w:r w:rsidRPr="008A64C0" w:rsidDel="000F7236">
        <w:rPr>
          <w:rFonts w:ascii="Arial" w:eastAsia="Times" w:hAnsi="Arial"/>
          <w:sz w:val="19"/>
          <w:szCs w:val="19"/>
          <w:lang w:val="sk-SK" w:eastAsia="x-none"/>
        </w:rPr>
        <w:t xml:space="preserve"> </w:t>
      </w:r>
      <w:r w:rsidRPr="008A64C0">
        <w:rPr>
          <w:rFonts w:ascii="Arial" w:eastAsia="Times" w:hAnsi="Arial"/>
          <w:sz w:val="19"/>
          <w:szCs w:val="19"/>
          <w:lang w:val="sk-SK" w:eastAsia="x-none"/>
        </w:rPr>
        <w:t>naplnené minimálne na 90 % a viac, poskytovateľ si nebude uplatňovať</w:t>
      </w:r>
      <w:r w:rsidRPr="008A64C0" w:rsidDel="004952A7">
        <w:rPr>
          <w:rFonts w:ascii="Arial" w:eastAsia="Times" w:hAnsi="Arial"/>
          <w:sz w:val="19"/>
          <w:szCs w:val="19"/>
          <w:lang w:val="sk-SK" w:eastAsia="x-none"/>
        </w:rPr>
        <w:t xml:space="preserve"> </w:t>
      </w:r>
      <w:r w:rsidRPr="008A64C0">
        <w:rPr>
          <w:rFonts w:ascii="Arial" w:eastAsia="Times" w:hAnsi="Arial"/>
          <w:sz w:val="19"/>
          <w:szCs w:val="19"/>
          <w:lang w:val="sk-SK" w:eastAsia="x-none"/>
        </w:rPr>
        <w:t>právo znížiť výšku poskytovaného NFP/ vrátiť časť NFP úmerne k zníženiu hodnoty Merateľného ukazovateľa Projektu v zmysle čl. 10 ods. 1 písm. j) VZP resp. čl. 16 ods. 1 písm. j) VP.</w:t>
      </w:r>
    </w:p>
    <w:p w14:paraId="6D18B0E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6747CC1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RO pre OP EVS v tomto prípade uplatní pravidlo o zohľadnení reálneho čerpania pri nedosiahnutí plánovaných cieľových hodnôt.</w:t>
      </w:r>
    </w:p>
    <w:p w14:paraId="486D4221"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228ED98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všetky merateľné ukazovatele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5D3C25AC" w14:textId="77777777" w:rsidR="00BD3255" w:rsidRDefault="00BD3255" w:rsidP="00F651CD">
      <w:pPr>
        <w:pStyle w:val="Default"/>
        <w:jc w:val="both"/>
        <w:rPr>
          <w:rFonts w:ascii="Arial" w:hAnsi="Arial"/>
          <w:color w:val="auto"/>
          <w:sz w:val="19"/>
          <w:lang w:val="sk-SK"/>
        </w:rPr>
      </w:pPr>
    </w:p>
    <w:p w14:paraId="677E2D92" w14:textId="77777777" w:rsidR="007223B7" w:rsidRPr="0073389C" w:rsidRDefault="007223B7" w:rsidP="007223B7">
      <w:pPr>
        <w:pStyle w:val="Nadpis2"/>
        <w:rPr>
          <w:lang w:val="sk-SK"/>
        </w:rPr>
      </w:pPr>
      <w:bookmarkStart w:id="34" w:name="_Toc440372864"/>
      <w:bookmarkStart w:id="35" w:name="_Toc4576184"/>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4"/>
      <w:bookmarkEnd w:id="35"/>
    </w:p>
    <w:p w14:paraId="6EA71E11" w14:textId="77777777" w:rsidR="00563905" w:rsidRPr="0073389C" w:rsidRDefault="00563905" w:rsidP="009B5B97">
      <w:pPr>
        <w:spacing w:before="120" w:after="120" w:line="288" w:lineRule="auto"/>
        <w:jc w:val="both"/>
      </w:pPr>
    </w:p>
    <w:p w14:paraId="1C395ED3" w14:textId="77777777" w:rsidR="00AE5A8F" w:rsidRPr="0073389C" w:rsidRDefault="00023A70" w:rsidP="009B5B97">
      <w:pPr>
        <w:pStyle w:val="Nadpis3"/>
        <w:spacing w:line="288" w:lineRule="auto"/>
        <w:ind w:left="567" w:firstLine="0"/>
        <w:rPr>
          <w:lang w:val="sk-SK"/>
        </w:rPr>
      </w:pPr>
      <w:bookmarkStart w:id="36" w:name="_Toc440372865"/>
      <w:bookmarkStart w:id="37" w:name="_Toc4576185"/>
      <w:r w:rsidRPr="0073389C">
        <w:rPr>
          <w:lang w:val="sk-SK"/>
        </w:rPr>
        <w:t>Charakter zmien a spôsob posudzovania zmien</w:t>
      </w:r>
      <w:bookmarkEnd w:id="36"/>
      <w:bookmarkEnd w:id="37"/>
    </w:p>
    <w:p w14:paraId="5FF786D0" w14:textId="77777777"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35FBC250" w14:textId="77777777"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165A4E5B" w14:textId="77777777" w:rsidR="00DF609C" w:rsidRPr="0073389C" w:rsidRDefault="00DF609C" w:rsidP="009B5B97">
      <w:pPr>
        <w:spacing w:before="120" w:after="120" w:line="288" w:lineRule="auto"/>
        <w:jc w:val="both"/>
      </w:pPr>
    </w:p>
    <w:p w14:paraId="217CC3FD" w14:textId="77777777"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4A778CF6"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6767A137"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 xml:space="preserve">/rozhodnutí o schválení </w:t>
      </w:r>
      <w:proofErr w:type="spellStart"/>
      <w:r w:rsidR="00C750F1">
        <w:t>ŽoNFP</w:t>
      </w:r>
      <w:proofErr w:type="spellEnd"/>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0DA0B1BF" w14:textId="77777777"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68CF9C0A" w14:textId="77777777"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lastRenderedPageBreak/>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 xml:space="preserve">rozhodnutia o schválení </w:t>
      </w:r>
      <w:proofErr w:type="spellStart"/>
      <w:r w:rsidR="00C750F1" w:rsidRPr="00C750F1">
        <w:rPr>
          <w:lang w:val="sk-SK"/>
        </w:rPr>
        <w:t>ŽoNFP</w:t>
      </w:r>
      <w:proofErr w:type="spellEnd"/>
      <w:r w:rsidR="00526B00" w:rsidRPr="00C750F1">
        <w:rPr>
          <w:szCs w:val="19"/>
          <w:lang w:val="sk-SK"/>
        </w:rPr>
        <w:t>;</w:t>
      </w:r>
      <w:r w:rsidRPr="00C750F1">
        <w:rPr>
          <w:szCs w:val="19"/>
          <w:lang w:val="sk-SK"/>
        </w:rPr>
        <w:t xml:space="preserve"> </w:t>
      </w:r>
    </w:p>
    <w:p w14:paraId="7FA2198D" w14:textId="77777777"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08BB21F9" w14:textId="77777777" w:rsidR="008F0217" w:rsidRDefault="00C750F1" w:rsidP="007F2AB0">
      <w:pPr>
        <w:pStyle w:val="Odsekzoznamu"/>
        <w:numPr>
          <w:ilvl w:val="0"/>
          <w:numId w:val="95"/>
        </w:numPr>
        <w:tabs>
          <w:tab w:val="left" w:pos="0"/>
        </w:tabs>
        <w:autoSpaceDE w:val="0"/>
        <w:autoSpaceDN w:val="0"/>
        <w:adjustRightInd w:val="0"/>
        <w:spacing w:before="120" w:after="120" w:line="288" w:lineRule="auto"/>
        <w:ind w:left="851" w:hanging="284"/>
        <w:contextualSpacing w:val="0"/>
        <w:jc w:val="both"/>
      </w:pPr>
      <w:r w:rsidRPr="00C750F1">
        <w:rPr>
          <w:lang w:eastAsia="cs-CZ"/>
        </w:rPr>
        <w:t>iná zmena, ktorá je v</w:t>
      </w:r>
      <w:r>
        <w:rPr>
          <w:lang w:eastAsia="cs-CZ"/>
        </w:rPr>
        <w:t xml:space="preserve"> zmluve o NFP/rozhodnutí o schválení </w:t>
      </w:r>
      <w:proofErr w:type="spellStart"/>
      <w:r>
        <w:rPr>
          <w:lang w:eastAsia="cs-CZ"/>
        </w:rPr>
        <w:t>ŽoNFP</w:t>
      </w:r>
      <w:proofErr w:type="spellEnd"/>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0E1308BB" w14:textId="77777777"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0B42950D"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145CC028" w14:textId="77777777"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45448D5B" w14:textId="77777777" w:rsidR="00FD2BDF" w:rsidRPr="00FD2BDF" w:rsidRDefault="00FD2BDF" w:rsidP="000F62D2">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proofErr w:type="spellStart"/>
      <w:r>
        <w:rPr>
          <w:lang w:eastAsia="cs-CZ"/>
        </w:rPr>
        <w:t>ŽoNFP</w:t>
      </w:r>
      <w:proofErr w:type="spellEnd"/>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1EFB931" w14:textId="7777777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 xml:space="preserve">rozhodnutia o schválení </w:t>
      </w:r>
      <w:proofErr w:type="spellStart"/>
      <w:r w:rsidRPr="00C750F1">
        <w:t>ŽoNFP</w:t>
      </w:r>
      <w:proofErr w:type="spellEnd"/>
      <w:r w:rsidRPr="0073389C" w:rsidDel="00C256BE">
        <w:rPr>
          <w:lang w:eastAsia="cs-CZ"/>
        </w:rPr>
        <w:t xml:space="preserve"> </w:t>
      </w:r>
      <w:r w:rsidR="00B3113C" w:rsidRPr="0073389C">
        <w:rPr>
          <w:lang w:eastAsia="cs-CZ"/>
        </w:rPr>
        <w:t xml:space="preserve">, </w:t>
      </w:r>
    </w:p>
    <w:p w14:paraId="14A0848A" w14:textId="77777777" w:rsidR="00B3113C" w:rsidRPr="0073389C" w:rsidRDefault="005F7F8E" w:rsidP="000F62D2">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 xml:space="preserve">rozhodnutia o schválení </w:t>
      </w:r>
      <w:proofErr w:type="spellStart"/>
      <w:r w:rsidR="00F713F0" w:rsidRPr="00C750F1">
        <w:t>ŽoNFP</w:t>
      </w:r>
      <w:proofErr w:type="spellEnd"/>
      <w:r w:rsidR="00B3113C" w:rsidRPr="0073389C">
        <w:rPr>
          <w:lang w:eastAsia="cs-CZ"/>
        </w:rPr>
        <w:t>,</w:t>
      </w:r>
    </w:p>
    <w:p w14:paraId="6D095FCC" w14:textId="77777777"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 xml:space="preserve">rozhodnutia o schválení </w:t>
      </w:r>
      <w:proofErr w:type="spellStart"/>
      <w:r w:rsidRPr="00C750F1">
        <w:t>ŽoNFP</w:t>
      </w:r>
      <w:proofErr w:type="spellEnd"/>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1BAD01C2"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572931A3"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626222F6"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69E43505" w14:textId="77777777"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72D2F21B" w14:textId="77777777" w:rsidR="00EC4569" w:rsidRPr="0085571F" w:rsidRDefault="00E008D8" w:rsidP="0085571F">
      <w:pPr>
        <w:tabs>
          <w:tab w:val="left" w:pos="0"/>
        </w:tabs>
        <w:spacing w:before="120" w:after="120" w:line="288" w:lineRule="auto"/>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r w:rsidR="00EC4569"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r w:rsidR="00882891">
        <w:t xml:space="preserve"> (tzv. zmenové konanie ex </w:t>
      </w:r>
      <w:proofErr w:type="spellStart"/>
      <w:r w:rsidR="00882891">
        <w:t>ante</w:t>
      </w:r>
      <w:proofErr w:type="spellEnd"/>
      <w:r w:rsidR="00882891">
        <w:t>)</w:t>
      </w:r>
      <w:r w:rsidR="00EC4569" w:rsidRPr="0085571F">
        <w:t xml:space="preserve">. </w:t>
      </w:r>
      <w:r w:rsidR="0085571F" w:rsidRPr="0085571F">
        <w:t xml:space="preserve">Významnejšími zmenami podliehajúcimi zmenovému konaniu ex- </w:t>
      </w:r>
      <w:proofErr w:type="spellStart"/>
      <w:r w:rsidR="0085571F" w:rsidRPr="0085571F">
        <w:t>ante</w:t>
      </w:r>
      <w:proofErr w:type="spellEnd"/>
      <w:r w:rsidR="0085571F" w:rsidRPr="0085571F">
        <w:t xml:space="preserve"> sú všetky zmeny, pre ktoré výslovne </w:t>
      </w:r>
      <w:r w:rsidR="0085571F">
        <w:t>zo</w:t>
      </w:r>
      <w:r w:rsidR="0085571F" w:rsidRPr="0085571F">
        <w:t xml:space="preserve"> Zmluvy o poskytnutí NFP alebo z Právnych dokumentov vydaných Poskytovateľom nevyplýva iný režim zmien.</w:t>
      </w:r>
    </w:p>
    <w:p w14:paraId="219EE83A" w14:textId="77777777" w:rsidR="00EC4569" w:rsidRDefault="00EC4569" w:rsidP="0085571F">
      <w:pPr>
        <w:spacing w:before="120" w:after="120" w:line="288" w:lineRule="auto"/>
        <w:jc w:val="both"/>
      </w:pPr>
      <w:r w:rsidRPr="0085571F">
        <w:rPr>
          <w:b/>
        </w:rPr>
        <w:lastRenderedPageBreak/>
        <w:t>Osobitné významnejšie druhy zmien na ktoré sa vzťahuje zmenové konanie ex post v zmysle odseku 6.10 zmluvy o</w:t>
      </w:r>
      <w:r>
        <w:rPr>
          <w:b/>
        </w:rPr>
        <w:t> </w:t>
      </w:r>
      <w:r w:rsidRPr="0085571F">
        <w:rPr>
          <w:b/>
        </w:rPr>
        <w:t>NFP</w:t>
      </w:r>
      <w:r w:rsidR="00FF2438">
        <w:rPr>
          <w:rStyle w:val="Odkaznapoznmkupodiarou"/>
          <w:b/>
        </w:rPr>
        <w:footnoteReference w:id="17"/>
      </w:r>
      <w:r>
        <w:t>.</w:t>
      </w:r>
    </w:p>
    <w:p w14:paraId="683FBAA1" w14:textId="77777777" w:rsidR="00FF2438" w:rsidRDefault="00FF2438" w:rsidP="005B7173">
      <w:pPr>
        <w:pStyle w:val="Odsekzoznamu"/>
        <w:numPr>
          <w:ilvl w:val="0"/>
          <w:numId w:val="126"/>
        </w:numPr>
        <w:spacing w:before="120" w:after="120" w:line="288" w:lineRule="auto"/>
        <w:jc w:val="both"/>
      </w:pPr>
      <w:r w:rsidRPr="001D0C1E">
        <w:t>Zmen</w:t>
      </w:r>
      <w:r>
        <w:t>a</w:t>
      </w:r>
      <w:r w:rsidRPr="001D0C1E">
        <w:t xml:space="preserve"> </w:t>
      </w:r>
      <w:r>
        <w:t xml:space="preserve">zmluvy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a neskôr.</w:t>
      </w:r>
    </w:p>
    <w:p w14:paraId="6FE7B037" w14:textId="77777777" w:rsidR="00331B12" w:rsidRDefault="00331B12" w:rsidP="005B7173">
      <w:pPr>
        <w:pStyle w:val="Odsekzoznamu"/>
        <w:numPr>
          <w:ilvl w:val="0"/>
          <w:numId w:val="126"/>
        </w:numPr>
        <w:spacing w:before="120" w:after="120" w:line="288" w:lineRule="auto"/>
        <w:jc w:val="both"/>
      </w:pPr>
      <w:r>
        <w:t>Zmena zmluvy, ktorou Prijímateľ reaguje na vzniknutú krízovú situáciu</w:t>
      </w:r>
      <w:r>
        <w:rPr>
          <w:rStyle w:val="Odkaznapoznmkupodiarou"/>
        </w:rPr>
        <w:footnoteReference w:id="18"/>
      </w:r>
      <w:r w:rsidR="00F4554E">
        <w:t>,</w:t>
      </w:r>
      <w:r>
        <w:t xml:space="preserve"> v rozsahu usmernenia RO pre OP EVS sa umožňuje vykonať zmenu zmluvy</w:t>
      </w:r>
      <w:r w:rsidR="00A81A66">
        <w:t xml:space="preserve"> tak</w:t>
      </w:r>
      <w:r>
        <w:t xml:space="preserve">, aby bolo možné </w:t>
      </w:r>
      <w:r w:rsidR="00CE766D">
        <w:t xml:space="preserve">v rámci objektívne vzniknutých obmedzujúcich skutočností </w:t>
      </w:r>
      <w:r>
        <w:t>zabezpečiť  dosiahnutie cieľov projektu.</w:t>
      </w:r>
    </w:p>
    <w:p w14:paraId="2660263E" w14:textId="77777777" w:rsidR="00EC4569" w:rsidRPr="00543C0F" w:rsidRDefault="00543C0F" w:rsidP="00543C0F">
      <w:pPr>
        <w:spacing w:before="120" w:after="120" w:line="288" w:lineRule="auto"/>
        <w:jc w:val="both"/>
        <w:rPr>
          <w:bCs/>
          <w:lang w:eastAsia="cs-CZ"/>
        </w:rPr>
      </w:pPr>
      <w:r>
        <w:t>Zmena</w:t>
      </w:r>
      <w:r w:rsidR="00835F95">
        <w:t xml:space="preserve"> zmluvy</w:t>
      </w:r>
      <w:r>
        <w:t xml:space="preserve">, ktorou Prijímateľ na základe dostatočných skúseností s realizáciou  projektu a na základe analýzy vo vzťahu k  </w:t>
      </w:r>
      <w:r w:rsidR="00D309B7">
        <w:t>nezrealizovanej</w:t>
      </w:r>
      <w:r>
        <w:t xml:space="preserve"> časti Projektu</w:t>
      </w:r>
      <w:r w:rsidR="00D309B7">
        <w:t xml:space="preserve"> </w:t>
      </w:r>
      <w:r>
        <w:t xml:space="preserve"> realizuje zníženie  NFP</w:t>
      </w:r>
      <w:r w:rsidR="00D309B7">
        <w:t xml:space="preserve"> pri zabezpečení dosiahnutia cieľov projektu. </w:t>
      </w:r>
      <w:r w:rsidR="00EC4569"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rsidR="00EC4569">
        <w:t>.</w:t>
      </w:r>
      <w:r w:rsidR="00FF2438">
        <w:t xml:space="preserve">  </w:t>
      </w:r>
    </w:p>
    <w:p w14:paraId="51A7E087" w14:textId="77777777" w:rsidR="00033F4A" w:rsidRPr="00033F4A" w:rsidRDefault="00033F4A" w:rsidP="00033F4A">
      <w:pPr>
        <w:spacing w:before="120" w:after="120" w:line="288" w:lineRule="auto"/>
        <w:ind w:left="851"/>
        <w:jc w:val="both"/>
        <w:rPr>
          <w:bCs/>
          <w:lang w:eastAsia="cs-CZ"/>
        </w:rPr>
      </w:pPr>
    </w:p>
    <w:p w14:paraId="305D8A3D" w14:textId="77777777"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0F8D0EEB" w14:textId="77777777"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31820F29" w14:textId="77777777"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proofErr w:type="spellStart"/>
      <w:r w:rsidR="00CA1332">
        <w:rPr>
          <w:rFonts w:cs="Arial"/>
          <w:szCs w:val="19"/>
        </w:rPr>
        <w:t>ŽoNFP</w:t>
      </w:r>
      <w:proofErr w:type="spellEnd"/>
      <w:r w:rsidR="00DE2902" w:rsidRPr="0073389C">
        <w:t>,</w:t>
      </w:r>
      <w:r w:rsidRPr="0073389C">
        <w:t xml:space="preserve"> je povinný bezodkladne požiadať o jej zmenu.</w:t>
      </w:r>
    </w:p>
    <w:p w14:paraId="658C5DCD" w14:textId="77777777"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54F76D5E" w14:textId="77777777" w:rsidR="00DE2902" w:rsidRPr="0073389C" w:rsidRDefault="00DE2902" w:rsidP="009B5B97">
      <w:pPr>
        <w:spacing w:before="120" w:after="120" w:line="288" w:lineRule="auto"/>
        <w:jc w:val="both"/>
      </w:pPr>
    </w:p>
    <w:p w14:paraId="332B9E91" w14:textId="77777777"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inak sa jedná podstatné porušenie Zmluvy o NFP s možným následkom odstúpenia od zmluvy s vrátením NFP, resp. časti NFP</w:t>
      </w:r>
      <w:r w:rsidR="00053ED1">
        <w:t>.</w:t>
      </w:r>
      <w:r w:rsidRPr="0073389C">
        <w:t xml:space="preserve"> </w:t>
      </w:r>
    </w:p>
    <w:p w14:paraId="2B6EFE56"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5C200507" w14:textId="77777777"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w:t>
      </w:r>
      <w:r w:rsidR="00344FDD" w:rsidRPr="0073389C">
        <w:lastRenderedPageBreak/>
        <w:t xml:space="preserve">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536DCAF0"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360F3A85" w14:textId="77777777" w:rsidR="00AE5A8F" w:rsidRPr="0073389C" w:rsidRDefault="00AE5A8F" w:rsidP="009B5B97">
      <w:pPr>
        <w:pStyle w:val="Nadpis3"/>
        <w:spacing w:line="288" w:lineRule="auto"/>
        <w:ind w:left="567" w:firstLine="0"/>
        <w:rPr>
          <w:lang w:val="sk-SK"/>
        </w:rPr>
      </w:pPr>
      <w:bookmarkStart w:id="38" w:name="_Toc410907854"/>
      <w:bookmarkStart w:id="39" w:name="_Toc440372866"/>
      <w:bookmarkStart w:id="40" w:name="_Toc4576186"/>
      <w:r w:rsidRPr="0073389C">
        <w:rPr>
          <w:lang w:val="sk-SK"/>
        </w:rPr>
        <w:t>Administrácia zmenového konania</w:t>
      </w:r>
      <w:bookmarkEnd w:id="38"/>
      <w:bookmarkEnd w:id="39"/>
      <w:bookmarkEnd w:id="40"/>
    </w:p>
    <w:p w14:paraId="0144D849"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492A2570"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0EB070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0378F4C8"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52534557" w14:textId="77777777"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5F980CA5" w14:textId="77777777" w:rsidR="00AE5A8F" w:rsidRDefault="00AE5A8F" w:rsidP="009B5B97">
      <w:pPr>
        <w:autoSpaceDE w:val="0"/>
        <w:autoSpaceDN w:val="0"/>
        <w:adjustRightInd w:val="0"/>
        <w:spacing w:before="120" w:after="120" w:line="288" w:lineRule="auto"/>
        <w:jc w:val="both"/>
      </w:pPr>
      <w:r w:rsidRPr="0073389C">
        <w:t xml:space="preserve">Vyplnené tlačivo žiadosti o zmenu (podpísané štatutárnym orgánom prijímateľa, resp. splnomocneným zástupcom, ak relevantné označené pečiatkou prijímateľa) vrátane všetkých dokladov súvisiacich s navrhovanou zmenou, doručené </w:t>
      </w:r>
      <w:r w:rsidR="007768B4">
        <w:t>na RO OP EVS</w:t>
      </w:r>
      <w:r w:rsidRPr="0073389C">
        <w:t xml:space="preserve"> podlieha administrácii zmenového konania.</w:t>
      </w:r>
    </w:p>
    <w:p w14:paraId="672A0150" w14:textId="77777777" w:rsidR="00CE5F7E" w:rsidRPr="0073389C" w:rsidRDefault="00CE5F7E" w:rsidP="009B5B97">
      <w:pPr>
        <w:autoSpaceDE w:val="0"/>
        <w:autoSpaceDN w:val="0"/>
        <w:adjustRightInd w:val="0"/>
        <w:spacing w:before="120" w:after="120" w:line="288" w:lineRule="auto"/>
        <w:jc w:val="both"/>
      </w:pPr>
      <w:r>
        <w:t xml:space="preserve">Žiadosť o zmenu zmluvy o NFP </w:t>
      </w:r>
      <w:r w:rsidR="00291BD2">
        <w:t xml:space="preserve">podpísanú </w:t>
      </w:r>
      <w:r>
        <w:t>kvalifikovaným elektronickým podpisom spolu s prílohami  môže prijímateľ  poslať</w:t>
      </w:r>
      <w:r w:rsidR="007768B4">
        <w:t xml:space="preserve"> aj</w:t>
      </w:r>
      <w:r>
        <w:t xml:space="preserve"> elektronicky cez príslušnú funkcionalitu ITMS2014+ (Všeobecná agenda)</w:t>
      </w:r>
      <w:r>
        <w:rPr>
          <w:rStyle w:val="Odkaznapoznmkupodiarou"/>
        </w:rPr>
        <w:footnoteReference w:id="19"/>
      </w:r>
      <w:r w:rsidR="007768B4">
        <w:t xml:space="preserve"> </w:t>
      </w:r>
      <w:r>
        <w:t xml:space="preserve">. </w:t>
      </w:r>
    </w:p>
    <w:p w14:paraId="51813F11"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665D4351"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22EC79F5"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650F6552"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1AAEF945"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459D96EB"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49B3A0D1"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0B2D5DE7"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 xml:space="preserve">PM </w:t>
      </w:r>
      <w:r w:rsidR="00943DD7" w:rsidRPr="003E46C4">
        <w:rPr>
          <w:rFonts w:cs="Arial"/>
          <w:szCs w:val="19"/>
        </w:rPr>
        <w:t xml:space="preserve">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66781093" w14:textId="77777777"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w:t>
      </w:r>
      <w:proofErr w:type="spellStart"/>
      <w:r w:rsidRPr="0073389C">
        <w:t>ante</w:t>
      </w:r>
      <w:proofErr w:type="spellEnd"/>
      <w:r w:rsidRPr="0073389C">
        <w:t xml:space="preserv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2720D74F" w14:textId="77777777" w:rsidR="00AE5A8F" w:rsidRPr="0073389C" w:rsidRDefault="00AE5A8F" w:rsidP="009B5B97">
      <w:pPr>
        <w:spacing w:before="120" w:after="120" w:line="288" w:lineRule="auto"/>
        <w:jc w:val="both"/>
      </w:pPr>
      <w:r w:rsidRPr="0073389C">
        <w:t>V prípade, že prijímateľ neodstráni nedostatky/nedoplní údaje/dokumenty v stanovenej lehote, poskytovateľ návrh na zmenu projektu zamietne</w:t>
      </w:r>
      <w:r w:rsidR="00CE5F7E">
        <w:rPr>
          <w:rStyle w:val="Odkaznapoznmkupodiarou"/>
        </w:rPr>
        <w:footnoteReference w:id="20"/>
      </w:r>
      <w:r w:rsidR="00D760E8">
        <w:t>  a</w:t>
      </w:r>
      <w:r w:rsidRPr="0073389C">
        <w:t xml:space="preserve"> zároveň upozorní prijímateľa, že zamietnutie návrhu na zmenu projektu z dôvodu nesplnenia kritérií formálnej správnosti nemá vplyv na právo prijímateľa opätovne predložiť upravený resp. doplnený návrh na zmenu. </w:t>
      </w:r>
    </w:p>
    <w:p w14:paraId="31F0A780" w14:textId="77777777" w:rsidR="00AE5A8F" w:rsidRPr="0073389C" w:rsidRDefault="002A19B4" w:rsidP="009B5B97">
      <w:pPr>
        <w:spacing w:before="120" w:after="120" w:line="288" w:lineRule="auto"/>
        <w:jc w:val="both"/>
      </w:pPr>
      <w:r w:rsidRPr="0073389C">
        <w:lastRenderedPageBreak/>
        <w:t>Projektový manažér</w:t>
      </w:r>
      <w:r w:rsidR="00AE5A8F" w:rsidRPr="0073389C">
        <w:t xml:space="preserve"> každú žiadosť o zmenu posúdi bez ohľadu na zdroj iniciatívy, pri dodržaní súladu navrhovaných zmien s nasledovnými aspektmi:</w:t>
      </w:r>
    </w:p>
    <w:p w14:paraId="78569D0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2DD248D1"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74053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9DA57D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486A05EA"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2671BE3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49C415D"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29847BC1"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5A8C7567" w14:textId="77777777"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nasleduje obvykle do 14 pracovných dní</w:t>
      </w:r>
      <w:r w:rsidR="00312657">
        <w:rPr>
          <w:rFonts w:cs="Arial"/>
          <w:szCs w:val="19"/>
        </w:rPr>
        <w:t xml:space="preserve"> </w:t>
      </w:r>
      <w:r w:rsidR="00312657">
        <w:t>elektronicky alebo listinne v závislosti od podoby písomnej formy použitej prijímateľom pri podaní žiadosti o zmenu</w:t>
      </w:r>
      <w:r>
        <w:rPr>
          <w:rFonts w:cs="Arial"/>
          <w:szCs w:val="19"/>
        </w:rPr>
        <w:t xml:space="preserve">. V prípade vypracovania dodatku k zmluve sa oznámenie o schválení zmeny zasiela listom najneskôr spolu s návrhom na uzavretie dodatku k zmluve/ v prípade vykonania aktualizácie príloh rozhodnutia o schválení </w:t>
      </w:r>
      <w:proofErr w:type="spellStart"/>
      <w:r>
        <w:rPr>
          <w:rFonts w:cs="Arial"/>
          <w:szCs w:val="19"/>
        </w:rPr>
        <w:t>ŽoNFP</w:t>
      </w:r>
      <w:proofErr w:type="spellEnd"/>
      <w:r>
        <w:rPr>
          <w:rFonts w:cs="Arial"/>
          <w:szCs w:val="19"/>
        </w:rPr>
        <w:t xml:space="preserve"> sa oznámenie o schválení zmeny zasiela listom najneskôr spolu s aktualizovanými prílohami rozhodnutia. </w:t>
      </w:r>
      <w:r w:rsidR="00312657">
        <w:rPr>
          <w:rFonts w:cs="Arial"/>
          <w:szCs w:val="19"/>
        </w:rPr>
        <w:t xml:space="preserve"> </w:t>
      </w:r>
    </w:p>
    <w:p w14:paraId="5980C589" w14:textId="77777777" w:rsidR="00AE5A8F" w:rsidRPr="0073389C" w:rsidRDefault="00AE5A8F" w:rsidP="009B5B97">
      <w:pPr>
        <w:autoSpaceDE w:val="0"/>
        <w:autoSpaceDN w:val="0"/>
        <w:adjustRightInd w:val="0"/>
        <w:spacing w:before="120" w:after="120" w:line="288" w:lineRule="auto"/>
        <w:jc w:val="both"/>
      </w:pPr>
    </w:p>
    <w:p w14:paraId="3C26FFCC" w14:textId="77777777"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3F300595" w14:textId="77777777" w:rsidR="004E3753" w:rsidRDefault="00D11C1D" w:rsidP="009B5B97">
      <w:pPr>
        <w:autoSpaceDE w:val="0"/>
        <w:autoSpaceDN w:val="0"/>
        <w:adjustRightInd w:val="0"/>
        <w:spacing w:before="120" w:after="120" w:line="288" w:lineRule="auto"/>
        <w:jc w:val="both"/>
      </w:pPr>
      <w:bookmarkStart w:id="41" w:name="_Toc410031665"/>
      <w:bookmarkStart w:id="42"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3053021E" w14:textId="77777777"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B84FC55" w14:textId="77777777"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w:t>
      </w:r>
      <w:proofErr w:type="spellStart"/>
      <w:r w:rsidRPr="0073389C">
        <w:rPr>
          <w:rFonts w:eastAsia="Times New Roman" w:cs="Arial"/>
          <w:color w:val="auto"/>
          <w:szCs w:val="19"/>
          <w:lang w:val="sk-SK"/>
        </w:rPr>
        <w:t>ŽoNFP</w:t>
      </w:r>
      <w:proofErr w:type="spellEnd"/>
      <w:r w:rsidRPr="0073389C">
        <w:rPr>
          <w:rFonts w:eastAsia="Times New Roman" w:cs="Arial"/>
          <w:color w:val="auto"/>
          <w:szCs w:val="19"/>
          <w:lang w:val="sk-SK"/>
        </w:rPr>
        <w:t xml:space="preserve"> môže byť </w:t>
      </w:r>
      <w:r w:rsidRPr="0073389C">
        <w:rPr>
          <w:rFonts w:eastAsia="Times New Roman" w:cs="Arial"/>
          <w:color w:val="auto"/>
          <w:szCs w:val="19"/>
          <w:lang w:val="sk-SK"/>
        </w:rPr>
        <w:lastRenderedPageBreak/>
        <w:t xml:space="preserve">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37D13500" w14:textId="77777777"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6FEB1F08" w14:textId="77777777" w:rsidR="00457696" w:rsidRDefault="00457696" w:rsidP="00AD5432">
      <w:pPr>
        <w:autoSpaceDE w:val="0"/>
        <w:autoSpaceDN w:val="0"/>
        <w:adjustRightInd w:val="0"/>
        <w:spacing w:before="120" w:line="288" w:lineRule="auto"/>
        <w:jc w:val="both"/>
      </w:pPr>
      <w:r w:rsidRPr="006F5FF9">
        <w:t>Hromadná zmena Zmluvy o</w:t>
      </w:r>
      <w:r>
        <w:t> </w:t>
      </w:r>
      <w:r w:rsidRPr="006F5FF9">
        <w:t>NFP</w:t>
      </w:r>
    </w:p>
    <w:p w14:paraId="2A127489" w14:textId="77777777" w:rsidR="00457696" w:rsidRDefault="00457696" w:rsidP="00AD5432">
      <w:pPr>
        <w:autoSpaceDE w:val="0"/>
        <w:autoSpaceDN w:val="0"/>
        <w:adjustRightInd w:val="0"/>
        <w:spacing w:before="120" w:line="288" w:lineRule="auto"/>
        <w:jc w:val="both"/>
        <w:rPr>
          <w:rFonts w:cs="Arial"/>
          <w:szCs w:val="19"/>
        </w:rPr>
      </w:pPr>
      <w:r>
        <w:t>RO pre OP</w:t>
      </w:r>
      <w:r w:rsidR="00860448">
        <w:t xml:space="preserve"> </w:t>
      </w:r>
      <w:r>
        <w:t>EVS môže počas krízovej situácie vykonať zmenu zmluvy podľa § 59 zákona o príspevku z EŠIF, pričom</w:t>
      </w:r>
      <w:r w:rsidR="00FC1C54">
        <w:t xml:space="preserve"> </w:t>
      </w:r>
      <w:r>
        <w:t xml:space="preserve">zmeny  nesmú  mať negatívny vplyv na prijímateľa. </w:t>
      </w:r>
      <w:r w:rsidR="00FC1C54" w:rsidRPr="00FC1C54">
        <w:t>Zmluva sa mení v rozsahu, v akom podľa oznámenia poskytovateľa bola prevzatá zmena zmluvy zverejnená orgánmi podieľajúcimi sa na poskytovaní príspevku podľa § 6</w:t>
      </w:r>
      <w:r w:rsidR="00FC1C54">
        <w:t xml:space="preserve"> (CKO)</w:t>
      </w:r>
      <w:r w:rsidR="00FC1C54" w:rsidRPr="00FC1C54">
        <w:t xml:space="preserve"> alebo § 9</w:t>
      </w:r>
      <w:r w:rsidR="00FC1C54">
        <w:t xml:space="preserve"> (CO).</w:t>
      </w:r>
      <w:r w:rsidR="0041215C">
        <w:t xml:space="preserve"> V prípade </w:t>
      </w:r>
      <w:r w:rsidR="001A59AC">
        <w:t xml:space="preserve">realizácie </w:t>
      </w:r>
      <w:r w:rsidR="0041215C">
        <w:t xml:space="preserve">konkrétnej hromadnej zmeny Zmluvy o poskytnutí NFP sa RO pre OP EVS postupuje podľa  kapitoly 3.2 </w:t>
      </w:r>
      <w:r w:rsidR="001A59AC">
        <w:t>Metodického pokynu CKO č. 10.</w:t>
      </w:r>
    </w:p>
    <w:p w14:paraId="210D84B6" w14:textId="77777777" w:rsidR="00E34A10" w:rsidRDefault="00E34A10" w:rsidP="009B5B97">
      <w:pPr>
        <w:autoSpaceDE w:val="0"/>
        <w:autoSpaceDN w:val="0"/>
        <w:adjustRightInd w:val="0"/>
        <w:spacing w:before="120" w:after="120" w:line="288" w:lineRule="auto"/>
        <w:jc w:val="both"/>
      </w:pPr>
    </w:p>
    <w:p w14:paraId="1EA904E6" w14:textId="77777777"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552DA9AB" w14:textId="77777777" w:rsidR="00E34A10" w:rsidRPr="00E34A10" w:rsidRDefault="00E34A10" w:rsidP="00E34A10"/>
    <w:p w14:paraId="53D2F537" w14:textId="77777777" w:rsidR="00AE5A8F" w:rsidRPr="0073389C" w:rsidRDefault="00AE5A8F" w:rsidP="00E61650">
      <w:pPr>
        <w:pStyle w:val="Nadpis3"/>
        <w:spacing w:line="288" w:lineRule="auto"/>
        <w:ind w:left="567" w:firstLine="0"/>
        <w:jc w:val="both"/>
        <w:rPr>
          <w:lang w:val="sk-SK"/>
        </w:rPr>
      </w:pPr>
      <w:bookmarkStart w:id="43" w:name="_Toc440372867"/>
      <w:bookmarkStart w:id="44" w:name="_Toc4576187"/>
      <w:r w:rsidRPr="0073389C">
        <w:rPr>
          <w:lang w:val="sk-SK"/>
        </w:rPr>
        <w:t>Ukončenie zmluvného vzťahu</w:t>
      </w:r>
      <w:bookmarkEnd w:id="41"/>
      <w:bookmarkEnd w:id="42"/>
      <w:bookmarkEnd w:id="43"/>
      <w:bookmarkEnd w:id="44"/>
    </w:p>
    <w:p w14:paraId="5F160EA1" w14:textId="77777777" w:rsidR="00AE5A8F" w:rsidRPr="0073389C" w:rsidRDefault="00AE5A8F" w:rsidP="00E61650">
      <w:pPr>
        <w:spacing w:before="120" w:after="120" w:line="288" w:lineRule="auto"/>
        <w:jc w:val="both"/>
      </w:pPr>
      <w:r w:rsidRPr="0073389C">
        <w:t xml:space="preserve">K ukončeniu zmluvného vzťahu dochádza: </w:t>
      </w:r>
    </w:p>
    <w:p w14:paraId="6C3C138C"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57C6D2A0"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018B2C34"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532B85D4"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47BA060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46865B6A"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2B6DCAAD"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2E05082B" w14:textId="77777777"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121731BD" w14:textId="77777777"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w:t>
      </w:r>
      <w:proofErr w:type="spellStart"/>
      <w:r>
        <w:rPr>
          <w:rFonts w:cs="Arial"/>
          <w:szCs w:val="19"/>
        </w:rPr>
        <w:t>nevysporiadanej</w:t>
      </w:r>
      <w:proofErr w:type="spellEnd"/>
      <w:r>
        <w:rPr>
          <w:rFonts w:cs="Arial"/>
          <w:szCs w:val="19"/>
        </w:rPr>
        <w:t xml:space="preserve">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1EDBEA84" w14:textId="77777777"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w:t>
      </w:r>
      <w:r w:rsidR="0043146E" w:rsidRPr="0073389C">
        <w:lastRenderedPageBreak/>
        <w:t xml:space="preserve">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5C08F09"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73C383D" w14:textId="77777777"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5C46729F" w14:textId="77777777" w:rsidR="005E6319" w:rsidRPr="0073389C" w:rsidRDefault="00AE5A8F" w:rsidP="00284048">
      <w:pPr>
        <w:pStyle w:val="Nadpis2"/>
        <w:spacing w:line="288" w:lineRule="auto"/>
        <w:ind w:left="426"/>
        <w:rPr>
          <w:lang w:val="sk-SK"/>
        </w:rPr>
      </w:pPr>
      <w:bookmarkStart w:id="45" w:name="_Toc410907856"/>
      <w:bookmarkStart w:id="46" w:name="_Toc440372868"/>
      <w:bookmarkStart w:id="47" w:name="_Toc4576188"/>
      <w:r w:rsidRPr="0073389C">
        <w:rPr>
          <w:lang w:val="sk-SK"/>
        </w:rPr>
        <w:t>Finančné riadenie</w:t>
      </w:r>
      <w:bookmarkEnd w:id="45"/>
      <w:bookmarkEnd w:id="46"/>
      <w:bookmarkEnd w:id="47"/>
    </w:p>
    <w:p w14:paraId="15A81E59" w14:textId="77777777"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6DA0F4FA" w14:textId="77777777" w:rsidR="00563905" w:rsidRPr="0073389C" w:rsidRDefault="00563905" w:rsidP="00E61650">
      <w:pPr>
        <w:spacing w:before="120" w:after="120" w:line="288" w:lineRule="auto"/>
        <w:jc w:val="both"/>
      </w:pPr>
    </w:p>
    <w:p w14:paraId="52E300F2" w14:textId="77777777" w:rsidR="00AE5A8F" w:rsidRPr="0073389C" w:rsidRDefault="00AE5A8F" w:rsidP="00E61650">
      <w:pPr>
        <w:pStyle w:val="Nadpis3"/>
        <w:spacing w:line="288" w:lineRule="auto"/>
        <w:ind w:left="567" w:firstLine="0"/>
        <w:rPr>
          <w:lang w:val="sk-SK"/>
        </w:rPr>
      </w:pPr>
      <w:bookmarkStart w:id="48" w:name="_Toc410907857"/>
      <w:bookmarkStart w:id="49" w:name="_Toc440372869"/>
      <w:bookmarkStart w:id="50" w:name="_Toc4576189"/>
      <w:r w:rsidRPr="0073389C">
        <w:rPr>
          <w:lang w:val="sk-SK"/>
        </w:rPr>
        <w:t>Vedenie účtovníct</w:t>
      </w:r>
      <w:r w:rsidR="004A616F" w:rsidRPr="0073389C">
        <w:rPr>
          <w:lang w:val="sk-SK"/>
        </w:rPr>
        <w:t>va</w:t>
      </w:r>
      <w:bookmarkEnd w:id="48"/>
      <w:bookmarkEnd w:id="49"/>
      <w:bookmarkEnd w:id="50"/>
    </w:p>
    <w:p w14:paraId="69A833EE"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4DD2080"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6234D60B"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20045477"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6129255B"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028B02E2"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29FA3E04"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0029F5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64C960DE"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1C961917"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454D538F"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lastRenderedPageBreak/>
        <w:t>na analytických účtoch v členení podľa jednotlivých projektov alebo v analytickej evidencii vedenej v technickej forme</w:t>
      </w:r>
      <w:r w:rsidRPr="0073389C">
        <w:rPr>
          <w:rStyle w:val="Odkaznapoznmkupodiarou"/>
          <w:sz w:val="19"/>
          <w:szCs w:val="19"/>
          <w:lang w:eastAsia="en-AU"/>
        </w:rPr>
        <w:footnoteReference w:id="21"/>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428B6460"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8967F07" w14:textId="77777777"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40942CAC" w14:textId="77777777"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F82A984"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22ADD71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2205DCD" w14:textId="77777777"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t xml:space="preserve">Prijímateľ predložením  </w:t>
      </w:r>
      <w:proofErr w:type="spellStart"/>
      <w:r w:rsidRPr="009A1EBF">
        <w:rPr>
          <w:rFonts w:ascii="Arial" w:hAnsi="Arial" w:cs="Arial"/>
          <w:sz w:val="19"/>
          <w:szCs w:val="19"/>
          <w:lang w:val="sk-SK" w:eastAsia="en-AU"/>
        </w:rPr>
        <w:t>ZoP</w:t>
      </w:r>
      <w:proofErr w:type="spellEnd"/>
      <w:r w:rsidRPr="009A1EBF">
        <w:rPr>
          <w:rFonts w:ascii="Arial" w:hAnsi="Arial" w:cs="Arial"/>
          <w:sz w:val="19"/>
          <w:szCs w:val="19"/>
          <w:lang w:val="sk-SK" w:eastAsia="en-AU"/>
        </w:rPr>
        <w:t xml:space="preserve">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2EBB44E9"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614F6467" w14:textId="77777777" w:rsidR="00031457" w:rsidRPr="0073389C" w:rsidRDefault="00031457" w:rsidP="00E61650">
      <w:pPr>
        <w:spacing w:before="120" w:after="120" w:line="288" w:lineRule="auto"/>
        <w:jc w:val="both"/>
      </w:pPr>
    </w:p>
    <w:p w14:paraId="3DCBB862"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51" w:name="_Toc440372870"/>
      <w:bookmarkStart w:id="52" w:name="_Toc4576190"/>
      <w:bookmarkStart w:id="53"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1"/>
      <w:bookmarkEnd w:id="52"/>
      <w:r w:rsidR="0039421B" w:rsidRPr="0073389C">
        <w:rPr>
          <w:lang w:val="sk-SK"/>
        </w:rPr>
        <w:t xml:space="preserve"> </w:t>
      </w:r>
    </w:p>
    <w:p w14:paraId="4B6D4FD5"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22"/>
      </w:r>
      <w:r w:rsidRPr="0073389C">
        <w:t xml:space="preserve">) </w:t>
      </w:r>
      <w:r w:rsidR="005779A5" w:rsidRPr="0073389C">
        <w:t>poskytovateľovi</w:t>
      </w:r>
      <w:r w:rsidRPr="0073389C">
        <w:t xml:space="preserve"> najneskôr pri predložení predmetnej </w:t>
      </w:r>
      <w:proofErr w:type="spellStart"/>
      <w:r w:rsidRPr="0073389C">
        <w:t>ŽoP</w:t>
      </w:r>
      <w:proofErr w:type="spellEnd"/>
      <w:r w:rsidR="002548F4" w:rsidRPr="0073389C">
        <w:t>, v ktorej sa nachádzajú výdavky hradené z daného účtu</w:t>
      </w:r>
      <w:r w:rsidRPr="0073389C">
        <w:t xml:space="preserve">. </w:t>
      </w:r>
      <w:r w:rsidR="005E6319" w:rsidRPr="0073389C">
        <w:t>Každú zmenu účtu je potrebné oznámiť poskytovateľovi.</w:t>
      </w:r>
    </w:p>
    <w:p w14:paraId="3B9C7C1D"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7D52474A"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w:t>
      </w:r>
      <w:r w:rsidRPr="00C33B6F">
        <w:rPr>
          <w:rFonts w:cs="Arial"/>
          <w:szCs w:val="16"/>
        </w:rPr>
        <w:lastRenderedPageBreak/>
        <w:t xml:space="preserve">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5885CB28"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1FCF9F51" w14:textId="77777777"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B1F9B79" w14:textId="77777777"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w:t>
      </w:r>
      <w:proofErr w:type="spellStart"/>
      <w:r w:rsidRPr="00BB4058">
        <w:rPr>
          <w:rFonts w:cs="Arial"/>
          <w:szCs w:val="16"/>
        </w:rPr>
        <w:t>predfinancovania</w:t>
      </w:r>
      <w:proofErr w:type="spellEnd"/>
      <w:r w:rsidRPr="00BB4058">
        <w:rPr>
          <w:rFonts w:cs="Arial"/>
          <w:szCs w:val="16"/>
        </w:rPr>
        <w:t>,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23"/>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069C61E1" w14:textId="77777777"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38639E06" w14:textId="77777777"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24"/>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60B2293D"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2DE4F9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lastRenderedPageBreak/>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4454E119"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074C5A6C" w14:textId="77777777"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w:t>
      </w:r>
      <w:proofErr w:type="spellStart"/>
      <w:r w:rsidR="00931F23" w:rsidRPr="008D2E36">
        <w:t>predfinancovania</w:t>
      </w:r>
      <w:proofErr w:type="spellEnd"/>
      <w:r w:rsidR="00931F23" w:rsidRPr="008D2E36">
        <w:t xml:space="preserve"> na základe rozpočtového opatrenia;</w:t>
      </w:r>
    </w:p>
    <w:p w14:paraId="173588A6" w14:textId="77777777"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BC8109B" w14:textId="77777777"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25"/>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45321560" w14:textId="77777777"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2D6AE283" w14:textId="77777777"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8807EDF" w14:textId="77777777"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26"/>
      </w:r>
      <w:r w:rsidRPr="0073389C">
        <w:t>.</w:t>
      </w:r>
    </w:p>
    <w:p w14:paraId="7490358F" w14:textId="77777777"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w:t>
      </w:r>
      <w:r w:rsidRPr="0073389C">
        <w:lastRenderedPageBreak/>
        <w:t>zdroje prijímateľa neprechádzajú cez osobitný účet, prijímateľ je povinný ku každému uhradenému výdavku doložiť výpis z iného bežného účtu otvoreného prijímateľom o úhrade vlastných zdrojov prijímateľa.</w:t>
      </w:r>
    </w:p>
    <w:p w14:paraId="5B63953A"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1660A9AA" w14:textId="77777777" w:rsidR="003F3CEE" w:rsidRPr="00B74DAF" w:rsidRDefault="003F3CEE" w:rsidP="003F3CEE">
      <w:pPr>
        <w:rPr>
          <w:rFonts w:cs="Arial"/>
          <w:b/>
          <w:szCs w:val="19"/>
        </w:rPr>
      </w:pPr>
    </w:p>
    <w:p w14:paraId="15599F33"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2A3D2319"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w:t>
      </w:r>
      <w:proofErr w:type="spellStart"/>
      <w:r w:rsidRPr="00B74DAF">
        <w:rPr>
          <w:rFonts w:cs="Arial"/>
          <w:szCs w:val="19"/>
        </w:rPr>
        <w:t>predfinancovania</w:t>
      </w:r>
      <w:proofErr w:type="spellEnd"/>
      <w:r w:rsidRPr="00B74DAF">
        <w:rPr>
          <w:rFonts w:cs="Arial"/>
          <w:szCs w:val="19"/>
        </w:rPr>
        <w:t>,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06783912"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4D3229DA" w14:textId="77777777" w:rsidR="003F3CEE" w:rsidRDefault="003F3CEE" w:rsidP="003F3CEE">
      <w:pPr>
        <w:autoSpaceDE w:val="0"/>
        <w:autoSpaceDN w:val="0"/>
        <w:adjustRightInd w:val="0"/>
        <w:jc w:val="both"/>
        <w:rPr>
          <w:rFonts w:cs="Arial"/>
          <w:szCs w:val="19"/>
        </w:rPr>
      </w:pPr>
    </w:p>
    <w:p w14:paraId="187C6085"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768F9D5D"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7E94EAD3" w14:textId="77777777" w:rsidR="003F3CEE" w:rsidRPr="00D877AF" w:rsidRDefault="003F3CEE" w:rsidP="005B7173">
      <w:pPr>
        <w:pStyle w:val="Odsekzoznamu"/>
        <w:numPr>
          <w:ilvl w:val="0"/>
          <w:numId w:val="108"/>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32018C2D" w14:textId="77777777" w:rsidR="003F3CEE" w:rsidRDefault="003F3CEE" w:rsidP="003F3CEE">
      <w:pPr>
        <w:autoSpaceDE w:val="0"/>
        <w:autoSpaceDN w:val="0"/>
        <w:adjustRightInd w:val="0"/>
        <w:spacing w:afterLines="20" w:after="48"/>
        <w:ind w:left="284"/>
        <w:jc w:val="both"/>
        <w:rPr>
          <w:rFonts w:cs="Arial"/>
          <w:szCs w:val="19"/>
        </w:rPr>
      </w:pPr>
    </w:p>
    <w:p w14:paraId="006B6701"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335B3DDF" w14:textId="77777777" w:rsidR="008D2E36" w:rsidRPr="003A1E7D" w:rsidRDefault="008D2E36" w:rsidP="00E135DC">
      <w:bookmarkStart w:id="54" w:name="_Toc440372871"/>
      <w:r w:rsidRPr="00E135DC">
        <w:rPr>
          <w:b/>
        </w:rPr>
        <w:t>Platby vo vzťahu prijímateľ – dodávateľ/zhotoviteľ</w:t>
      </w:r>
      <w:bookmarkEnd w:id="54"/>
    </w:p>
    <w:p w14:paraId="4E6169CE" w14:textId="77777777" w:rsidR="008D2E36" w:rsidRPr="0073389C" w:rsidRDefault="008D2E36" w:rsidP="008D2E36">
      <w:pPr>
        <w:autoSpaceDE w:val="0"/>
        <w:autoSpaceDN w:val="0"/>
        <w:adjustRightInd w:val="0"/>
        <w:spacing w:before="120" w:after="120" w:line="288" w:lineRule="auto"/>
        <w:jc w:val="both"/>
      </w:pPr>
      <w:r w:rsidRPr="0073389C">
        <w:t xml:space="preserve">V prípade, ak dodávateľ/zhotoviteľ postúpil pohľadávky voči prijímateľovi na postupníka v súlade s § 524 – 530 Občianskeho zákonníka (napr. </w:t>
      </w:r>
      <w:proofErr w:type="spellStart"/>
      <w:r w:rsidRPr="0073389C">
        <w:t>faktoringová</w:t>
      </w:r>
      <w:proofErr w:type="spellEnd"/>
      <w:r w:rsidRPr="0073389C">
        <w:t xml:space="preserve"> spoločnosť, resp. iný subjekt), prijímateľ uhrádza účtovné doklady postupníkovi, a to v súlade so zmluvou o NFP.</w:t>
      </w:r>
    </w:p>
    <w:p w14:paraId="0A24E85B" w14:textId="77777777"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44F2A50E" w14:textId="77777777" w:rsidR="00E61650" w:rsidRPr="0073389C" w:rsidRDefault="00E61650" w:rsidP="00E61650">
      <w:pPr>
        <w:autoSpaceDE w:val="0"/>
        <w:autoSpaceDN w:val="0"/>
        <w:adjustRightInd w:val="0"/>
        <w:spacing w:before="120" w:after="120" w:line="288" w:lineRule="auto"/>
        <w:jc w:val="both"/>
      </w:pPr>
    </w:p>
    <w:p w14:paraId="2BB2D431" w14:textId="77777777" w:rsidR="00AE5A8F" w:rsidRPr="0073389C" w:rsidRDefault="00AE5A8F" w:rsidP="00E61650">
      <w:pPr>
        <w:pStyle w:val="Nadpis3"/>
        <w:spacing w:line="288" w:lineRule="auto"/>
        <w:ind w:left="567" w:firstLine="0"/>
        <w:rPr>
          <w:lang w:val="sk-SK"/>
        </w:rPr>
      </w:pPr>
      <w:bookmarkStart w:id="55" w:name="_Toc440372872"/>
      <w:bookmarkStart w:id="56" w:name="_Toc4576191"/>
      <w:r w:rsidRPr="0073389C">
        <w:rPr>
          <w:lang w:val="sk-SK"/>
        </w:rPr>
        <w:lastRenderedPageBreak/>
        <w:t>Oprávnenosť výdavkov</w:t>
      </w:r>
      <w:bookmarkEnd w:id="53"/>
      <w:bookmarkEnd w:id="55"/>
      <w:bookmarkEnd w:id="56"/>
    </w:p>
    <w:p w14:paraId="068327EF"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09F9DEA" w14:textId="77777777" w:rsidR="003569EE"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rPr>
          <w:b/>
          <w:i/>
        </w:rPr>
      </w:pPr>
      <w:r>
        <w:rPr>
          <w:b/>
          <w:i/>
        </w:rPr>
        <w:t>Ak poskytovateľ (RO</w:t>
      </w:r>
      <w:r w:rsidR="00621B33">
        <w:rPr>
          <w:b/>
          <w:i/>
        </w:rPr>
        <w:t xml:space="preserve"> pre OP  EVS</w:t>
      </w:r>
      <w:r>
        <w:rPr>
          <w:b/>
          <w:i/>
        </w:rPr>
        <w:t>) vo výzve alebo vyzvaní neurčí inak, oprávnené výdavky projektu,</w:t>
      </w:r>
      <w:r w:rsidR="006C144D">
        <w:rPr>
          <w:b/>
          <w:i/>
        </w:rPr>
        <w:t xml:space="preserve"> ktoré sú</w:t>
      </w:r>
      <w:r>
        <w:rPr>
          <w:b/>
          <w:i/>
        </w:rPr>
        <w:t xml:space="preserve"> oprávnené na financovanie z OP EVS môžu vzniknúť výhradne na základe </w:t>
      </w:r>
      <w:r w:rsidR="004A25BE">
        <w:rPr>
          <w:b/>
          <w:i/>
        </w:rPr>
        <w:t xml:space="preserve">právnych </w:t>
      </w:r>
      <w:r w:rsidR="006C144D">
        <w:rPr>
          <w:b/>
          <w:i/>
        </w:rPr>
        <w:t xml:space="preserve">vzťahov uzatvorených podľa </w:t>
      </w:r>
      <w:r>
        <w:rPr>
          <w:b/>
          <w:i/>
        </w:rPr>
        <w:t>právneho rámca Slovenskej republiky</w:t>
      </w:r>
      <w:r w:rsidR="004F34F5">
        <w:rPr>
          <w:rStyle w:val="Odkaznapoznmkupodiarou"/>
          <w:b/>
          <w:i/>
        </w:rPr>
        <w:footnoteReference w:id="27"/>
      </w:r>
      <w:r>
        <w:rPr>
          <w:b/>
          <w:i/>
        </w:rPr>
        <w:t>!</w:t>
      </w:r>
    </w:p>
    <w:p w14:paraId="367A0CA6" w14:textId="77777777" w:rsidR="003569EE" w:rsidRPr="0073389C"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pPr>
      <w:r w:rsidRPr="00735615">
        <w:t xml:space="preserve">Typicky </w:t>
      </w:r>
      <w:r w:rsidR="006C144D">
        <w:t>vznikajú výdavky najmä z</w:t>
      </w:r>
      <w:r>
        <w:t xml:space="preserve"> hmotné</w:t>
      </w:r>
      <w:r w:rsidR="006C144D">
        <w:t>ho</w:t>
      </w:r>
      <w:r w:rsidRPr="00735615">
        <w:t xml:space="preserve"> </w:t>
      </w:r>
      <w:r>
        <w:t>a záväzkové</w:t>
      </w:r>
      <w:r w:rsidR="006C144D">
        <w:t>ho</w:t>
      </w:r>
      <w:r>
        <w:t xml:space="preserve"> práv</w:t>
      </w:r>
      <w:r w:rsidR="006C144D">
        <w:t>a</w:t>
      </w:r>
      <w:r>
        <w:t xml:space="preserve"> (občiansky, obchodný zákonník)</w:t>
      </w:r>
      <w:r w:rsidR="006C144D">
        <w:t>, práva nehmotných statkov a</w:t>
      </w:r>
      <w:r w:rsidRPr="00735615">
        <w:t xml:space="preserve"> pracovn</w:t>
      </w:r>
      <w:r>
        <w:t>é</w:t>
      </w:r>
      <w:r w:rsidR="006C144D">
        <w:t>ho</w:t>
      </w:r>
      <w:r w:rsidRPr="00735615">
        <w:t xml:space="preserve"> práv</w:t>
      </w:r>
      <w:r w:rsidR="006C144D">
        <w:t>a</w:t>
      </w:r>
      <w:r>
        <w:t xml:space="preserve"> (napr. zákonník práce, zákon o štátnej službe a pod.)</w:t>
      </w:r>
      <w:r w:rsidR="006C144D">
        <w:t>.</w:t>
      </w:r>
    </w:p>
    <w:p w14:paraId="034412DA"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6593E0CD" w14:textId="77777777"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 xml:space="preserve">v rámci </w:t>
      </w:r>
      <w:proofErr w:type="spellStart"/>
      <w:r w:rsidR="0014042C" w:rsidRPr="0073389C">
        <w:t>ŽoP</w:t>
      </w:r>
      <w:proofErr w:type="spellEnd"/>
      <w:r w:rsidRPr="0073389C">
        <w:t xml:space="preserve"> rozhoduje poskytovateľ</w:t>
      </w:r>
      <w:r w:rsidR="005779A5" w:rsidRPr="0073389C">
        <w:t>.</w:t>
      </w:r>
    </w:p>
    <w:p w14:paraId="75240DBC"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032FE068" w14:textId="77777777"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5EC0BA0A" w14:textId="77777777"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28"/>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22ADFDAF" w14:textId="77777777" w:rsidR="0014042C" w:rsidRPr="0073389C" w:rsidRDefault="00AE5A8F" w:rsidP="00DE2902">
      <w:pPr>
        <w:spacing w:before="360" w:after="120" w:line="288" w:lineRule="auto"/>
        <w:jc w:val="both"/>
        <w:rPr>
          <w:b/>
        </w:rPr>
      </w:pPr>
      <w:r w:rsidRPr="0073389C">
        <w:rPr>
          <w:b/>
        </w:rPr>
        <w:t xml:space="preserve">Priame výdavky </w:t>
      </w:r>
    </w:p>
    <w:p w14:paraId="07E9EA36" w14:textId="77777777"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33CABF9B" w14:textId="77777777"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29"/>
      </w:r>
      <w:r w:rsidR="000F5FC0" w:rsidRPr="0073389C">
        <w:t>.</w:t>
      </w:r>
      <w:r w:rsidRPr="0073389C">
        <w:t xml:space="preserve"> </w:t>
      </w:r>
    </w:p>
    <w:p w14:paraId="04257AAC" w14:textId="77777777" w:rsidR="00AE5A8F" w:rsidRPr="0073389C" w:rsidRDefault="00AE5A8F" w:rsidP="00E61650">
      <w:pPr>
        <w:spacing w:before="120" w:after="120" w:line="288" w:lineRule="auto"/>
        <w:jc w:val="both"/>
      </w:pPr>
      <w:r w:rsidRPr="0073389C">
        <w:lastRenderedPageBreak/>
        <w:t>Rezerva na nepredvídané výdavky sa použije najmä v prípadoch, ak došlo k:</w:t>
      </w:r>
    </w:p>
    <w:p w14:paraId="2CDFD866"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227D9893"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4752F8DF"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55226910"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242573CA"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proofErr w:type="spellStart"/>
      <w:r w:rsidR="00E01782" w:rsidRPr="0073389C">
        <w:t>Žo</w:t>
      </w:r>
      <w:r w:rsidRPr="0073389C">
        <w:t>NFP</w:t>
      </w:r>
      <w:proofErr w:type="spellEnd"/>
      <w:r w:rsidRPr="0073389C">
        <w:t>;</w:t>
      </w:r>
    </w:p>
    <w:p w14:paraId="4BD7D237"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31A86CE9" w14:textId="77777777"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2566F3D3" w14:textId="77777777" w:rsidR="0080116A" w:rsidRPr="00B00E0D" w:rsidRDefault="0080116A" w:rsidP="00B00E0D">
      <w:pPr>
        <w:spacing w:before="360" w:after="120" w:line="288" w:lineRule="auto"/>
        <w:jc w:val="both"/>
        <w:rPr>
          <w:b/>
        </w:rPr>
      </w:pPr>
      <w:r w:rsidRPr="00B00E0D">
        <w:rPr>
          <w:b/>
        </w:rPr>
        <w:t>Nepriame výdavky</w:t>
      </w:r>
    </w:p>
    <w:p w14:paraId="79A49C92" w14:textId="77777777"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30"/>
      </w:r>
      <w:r w:rsidRPr="0073389C">
        <w:rPr>
          <w:szCs w:val="19"/>
          <w:lang w:val="sk-SK"/>
        </w:rPr>
        <w:t>, fax, internet, upratovanie, nákup spotrebného materiálu, mzdové výdavky obslužných zamestnancov.</w:t>
      </w:r>
    </w:p>
    <w:p w14:paraId="3B1792B6" w14:textId="77777777"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12642BC2" w14:textId="77777777" w:rsidR="004B173C" w:rsidRPr="0073389C" w:rsidRDefault="004B173C" w:rsidP="00E61650">
      <w:pPr>
        <w:spacing w:before="120" w:after="120" w:line="288" w:lineRule="auto"/>
        <w:jc w:val="both"/>
      </w:pPr>
      <w:r w:rsidRPr="0073389C">
        <w:t xml:space="preserve">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w:t>
      </w:r>
      <w:proofErr w:type="spellStart"/>
      <w:r w:rsidRPr="0073389C">
        <w:t>alikv</w:t>
      </w:r>
      <w:r w:rsidR="00052155">
        <w:t>ó</w:t>
      </w:r>
      <w:r w:rsidRPr="0073389C">
        <w:t>tn</w:t>
      </w:r>
      <w:r w:rsidR="00052155">
        <w:t>a</w:t>
      </w:r>
      <w:proofErr w:type="spellEnd"/>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 xml:space="preserve">pod.), oprávneným výdavkom bude len </w:t>
      </w:r>
      <w:r w:rsidRPr="0073389C">
        <w:lastRenderedPageBreak/>
        <w:t>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27EF6A93"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26D84C9D" w14:textId="77777777"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52FFFA40" w14:textId="77777777"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41305393"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602FE93" w14:textId="77777777"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6BED34E0"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06126FBD" w14:textId="77777777" w:rsidR="004F5296" w:rsidRPr="0073389C" w:rsidRDefault="00AE5A8F" w:rsidP="00E61650">
      <w:pPr>
        <w:spacing w:before="120" w:after="120" w:line="288" w:lineRule="auto"/>
        <w:jc w:val="both"/>
        <w:rPr>
          <w:b/>
        </w:rPr>
      </w:pPr>
      <w:r w:rsidRPr="0073389C">
        <w:rPr>
          <w:b/>
        </w:rPr>
        <w:t>Oprávnené výdavky</w:t>
      </w:r>
    </w:p>
    <w:p w14:paraId="0C554A9A" w14:textId="77777777"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2D4628">
        <w:t>/spolupracujúceho subjektu</w:t>
      </w:r>
      <w:r w:rsidR="002D4628">
        <w:rPr>
          <w:rStyle w:val="Odkaznapoznmkupodiarou"/>
        </w:rPr>
        <w:footnoteReference w:id="31"/>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3F1BBE7A" w14:textId="77777777" w:rsidR="00AE5A8F" w:rsidRPr="0073389C" w:rsidRDefault="00AE5A8F" w:rsidP="00E61650">
      <w:pPr>
        <w:spacing w:before="120" w:after="120" w:line="288" w:lineRule="auto"/>
        <w:jc w:val="both"/>
      </w:pPr>
      <w:r w:rsidRPr="0073389C">
        <w:t>Výdavok je oprávnený, ak spĺňa všetky nasledujúce podmienky:</w:t>
      </w:r>
    </w:p>
    <w:p w14:paraId="2667219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5D7F89F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w:t>
      </w:r>
      <w:proofErr w:type="spellStart"/>
      <w:r w:rsidR="00E45383" w:rsidRPr="0073389C">
        <w:t>minimis</w:t>
      </w:r>
      <w:proofErr w:type="spellEnd"/>
      <w:r w:rsidR="00E45383" w:rsidRPr="0073389C">
        <w:t xml:space="preserve">, príp. schémy štátnej pomoci, ktoré tvoria neoddeliteľnú súčasť výzvy, podmienok zmluvy o NFP resp. rozhodnutia o schválení </w:t>
      </w:r>
      <w:proofErr w:type="spellStart"/>
      <w:r w:rsidR="00E45383" w:rsidRPr="0073389C">
        <w:t>ŽoNFP</w:t>
      </w:r>
      <w:proofErr w:type="spellEnd"/>
      <w:r w:rsidR="00E45383" w:rsidRPr="0073389C">
        <w:t xml:space="preserve"> (v prípadoch, ak </w:t>
      </w:r>
      <w:r w:rsidR="00577C36">
        <w:t>RO pre OP EVS</w:t>
      </w:r>
      <w:r w:rsidR="00D76DD9">
        <w:t xml:space="preserve"> </w:t>
      </w:r>
      <w:r w:rsidR="00E45383" w:rsidRPr="0073389C">
        <w:t>a poskytovateľ je tá istá osoba</w:t>
      </w:r>
      <w:r w:rsidR="0082781E" w:rsidRPr="0073389C">
        <w:t>)</w:t>
      </w:r>
      <w:r w:rsidRPr="0073389C">
        <w:t>;</w:t>
      </w:r>
    </w:p>
    <w:p w14:paraId="00DBF3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11207A90"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260A8EB4" w14:textId="77777777"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w:t>
      </w:r>
      <w:r w:rsidR="004B173C" w:rsidRPr="0073389C">
        <w:lastRenderedPageBreak/>
        <w:t>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32"/>
      </w:r>
      <w:r w:rsidRPr="0073389C">
        <w:t xml:space="preserve"> (s výnimkou odpisov);</w:t>
      </w:r>
    </w:p>
    <w:p w14:paraId="7E114A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86B72CD"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B4332C">
        <w:t>;</w:t>
      </w:r>
    </w:p>
    <w:p w14:paraId="4D202CDD" w14:textId="77777777"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6666070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327A0B4"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524D167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262F36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59205DA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49B6BCF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027B5680" w14:textId="77777777" w:rsidR="00AE5A8F" w:rsidRPr="0073389C" w:rsidRDefault="00AE5A8F" w:rsidP="00E61650">
      <w:pPr>
        <w:spacing w:before="120" w:after="120" w:line="288" w:lineRule="auto"/>
        <w:jc w:val="both"/>
        <w:rPr>
          <w:b/>
        </w:rPr>
      </w:pPr>
      <w:r w:rsidRPr="0073389C">
        <w:rPr>
          <w:b/>
        </w:rPr>
        <w:t>Neoprávnené výdavky</w:t>
      </w:r>
    </w:p>
    <w:p w14:paraId="50B22405" w14:textId="7777777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5D1CC482" w14:textId="77777777"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33ABA743" w14:textId="77777777"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33"/>
      </w:r>
      <w:r w:rsidRPr="0073389C">
        <w:t>, nehnuteľností a</w:t>
      </w:r>
      <w:r w:rsidR="00BE6444">
        <w:t> </w:t>
      </w:r>
      <w:r w:rsidRPr="0073389C">
        <w:t>pozemkov</w:t>
      </w:r>
      <w:r w:rsidR="00BE6444">
        <w:t>;</w:t>
      </w:r>
    </w:p>
    <w:p w14:paraId="5B3C8EBA" w14:textId="77777777"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lastRenderedPageBreak/>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34"/>
      </w:r>
      <w:r w:rsidRPr="0073389C">
        <w:rPr>
          <w:rFonts w:ascii="Arial" w:hAnsi="Arial" w:cs="Arial"/>
          <w:sz w:val="19"/>
          <w:szCs w:val="19"/>
          <w:lang w:val="sk-SK" w:eastAsia="en-US"/>
        </w:rPr>
        <w:t xml:space="preserve">. </w:t>
      </w:r>
    </w:p>
    <w:p w14:paraId="3D3C6A29" w14:textId="77777777"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51C172A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0558164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1F5BA90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1A70B92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17BE2C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38B910A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2EC03DB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200C830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1B0B6C7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204C478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295FDD8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5DC270B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0769F85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767EFE1" w14:textId="77777777"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396A43E9"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w:t>
      </w:r>
      <w:proofErr w:type="spellStart"/>
      <w:r w:rsidR="007F17A2" w:rsidRPr="003900AB">
        <w:t>t.j</w:t>
      </w:r>
      <w:proofErr w:type="spellEnd"/>
      <w:r w:rsidR="007F17A2" w:rsidRPr="003900AB">
        <w:t xml:space="preserve">.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35"/>
      </w:r>
      <w:r w:rsidR="00987382" w:rsidRPr="00200770">
        <w:rPr>
          <w:rFonts w:ascii="Times New Roman" w:hAnsi="Times New Roman"/>
          <w:sz w:val="24"/>
          <w:lang w:eastAsia="sk-SK"/>
        </w:rPr>
        <w:t xml:space="preserve"> </w:t>
      </w:r>
    </w:p>
    <w:p w14:paraId="3CBC0BD3" w14:textId="77777777"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lastRenderedPageBreak/>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151E70C0" w14:textId="77777777" w:rsidR="00866C54" w:rsidRPr="003900AB" w:rsidRDefault="00866C54" w:rsidP="005B7173">
      <w:pPr>
        <w:pStyle w:val="Odsekzoznamu"/>
        <w:numPr>
          <w:ilvl w:val="0"/>
          <w:numId w:val="103"/>
        </w:numPr>
        <w:spacing w:before="120" w:after="120" w:line="288" w:lineRule="auto"/>
        <w:jc w:val="both"/>
      </w:pPr>
      <w:r w:rsidRPr="003900AB">
        <w:t xml:space="preserve">úhrada preddavkovej platby, </w:t>
      </w:r>
      <w:proofErr w:type="spellStart"/>
      <w:r w:rsidRPr="003900AB">
        <w:t>t.j</w:t>
      </w:r>
      <w:proofErr w:type="spellEnd"/>
      <w:r w:rsidRPr="003900AB">
        <w:t>.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4BD83A16" w14:textId="77777777"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36"/>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41392AA5" w14:textId="77777777"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4925CED0" w14:textId="77777777"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37"/>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 xml:space="preserve">povinný poskytnutú zálohovú platbu </w:t>
      </w:r>
      <w:r w:rsidR="006710DE" w:rsidRPr="00932204">
        <w:rPr>
          <w:rFonts w:cs="Arial"/>
          <w:color w:val="000000"/>
          <w:sz w:val="18"/>
          <w:szCs w:val="18"/>
        </w:rPr>
        <w:t xml:space="preserve">priebežne zúčtovávať do </w:t>
      </w:r>
      <w:r w:rsidR="004852A1" w:rsidRPr="00932204">
        <w:rPr>
          <w:rFonts w:cs="Arial"/>
          <w:color w:val="000000"/>
          <w:sz w:val="18"/>
          <w:szCs w:val="18"/>
        </w:rPr>
        <w:t>12</w:t>
      </w:r>
      <w:r w:rsidR="006710DE" w:rsidRPr="008C1F4B">
        <w:rPr>
          <w:rFonts w:cs="Arial"/>
          <w:color w:val="000000"/>
          <w:sz w:val="18"/>
          <w:szCs w:val="18"/>
        </w:rPr>
        <w:t xml:space="preserve"> mesiacov odo</w:t>
      </w:r>
      <w:r w:rsidR="006710DE" w:rsidRPr="006710DE">
        <w:rPr>
          <w:rFonts w:cs="Arial"/>
          <w:color w:val="000000"/>
          <w:sz w:val="18"/>
          <w:szCs w:val="18"/>
        </w:rPr>
        <w:t xml:space="preserve"> dňa pripísania finančných prostriedkov na účte prijímateľa, resp. odo dňa aktivácie rozpočtového opatrenia</w:t>
      </w:r>
      <w:r w:rsidR="006710DE">
        <w:rPr>
          <w:rFonts w:cs="Arial"/>
          <w:color w:val="000000"/>
          <w:sz w:val="18"/>
          <w:szCs w:val="18"/>
        </w:rPr>
        <w:t>.</w:t>
      </w:r>
    </w:p>
    <w:p w14:paraId="4A7BD75B" w14:textId="77777777" w:rsidR="00866C54" w:rsidRPr="00283586" w:rsidRDefault="007F17A2" w:rsidP="005B7173">
      <w:pPr>
        <w:pStyle w:val="Odsekzoznamu"/>
        <w:numPr>
          <w:ilvl w:val="0"/>
          <w:numId w:val="103"/>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0C019714" w14:textId="77777777"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proofErr w:type="spellStart"/>
      <w:r w:rsidR="003342EC" w:rsidRPr="0073290B">
        <w:t>PpP</w:t>
      </w:r>
      <w:proofErr w:type="spellEnd"/>
      <w:r w:rsidR="00676BCF" w:rsidRPr="0073290B">
        <w:t xml:space="preserve"> č. 3.2 „Finančná kontrola na mieste“</w:t>
      </w:r>
      <w:r w:rsidR="00866C54" w:rsidRPr="0073290B">
        <w:t>;</w:t>
      </w:r>
    </w:p>
    <w:p w14:paraId="340D85A6" w14:textId="77777777"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05CD11AB" w14:textId="77777777"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w:t>
      </w:r>
      <w:proofErr w:type="spellStart"/>
      <w:r w:rsidR="006B1076" w:rsidRPr="006B1076">
        <w:rPr>
          <w:rFonts w:cs="Arial"/>
          <w:color w:val="000000"/>
          <w:sz w:val="18"/>
          <w:szCs w:val="18"/>
        </w:rPr>
        <w:t>predfinancovania</w:t>
      </w:r>
      <w:proofErr w:type="spellEnd"/>
      <w:r w:rsidR="006B1076" w:rsidRPr="006B1076">
        <w:rPr>
          <w:rFonts w:cs="Arial"/>
          <w:color w:val="000000"/>
          <w:sz w:val="18"/>
          <w:szCs w:val="18"/>
        </w:rPr>
        <w:t xml:space="preserve">,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272B70DD" w14:textId="7777777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 xml:space="preserve">prijímateľ zahrnie účtovné doklady, na základe ktorých bola, resp. bude preddavková platba uhradená, do žiadosti o platbu (poskytnutie / zúčtovanie </w:t>
      </w:r>
      <w:proofErr w:type="spellStart"/>
      <w:r w:rsidR="00D83979" w:rsidRPr="00D83979">
        <w:t>predfinancovania</w:t>
      </w:r>
      <w:proofErr w:type="spellEnd"/>
      <w:r w:rsidR="00D83979" w:rsidRPr="00D83979">
        <w:t>,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48959A69" w14:textId="77777777"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 xml:space="preserve">čtovania preddavkovej platby je prijímateľ povinný vrátiť RO pre OP EVS najneskôr spolu s predložením doplňujúcich údajov k preukázaniu dodania predmetu </w:t>
      </w:r>
      <w:r w:rsidRPr="00283586">
        <w:lastRenderedPageBreak/>
        <w:t>plnenia. Vysporiadanie identifikovaných nezrovnalostí z preddavkových platieb nie je týmto odsekom dotk</w:t>
      </w:r>
      <w:r w:rsidRPr="00881E11">
        <w:t>nuté;</w:t>
      </w:r>
    </w:p>
    <w:p w14:paraId="2E519CF7" w14:textId="77777777" w:rsidR="00AD59C9" w:rsidRPr="00881E11" w:rsidRDefault="00AD59C9" w:rsidP="005B7173">
      <w:pPr>
        <w:pStyle w:val="Odsekzoznamu"/>
        <w:numPr>
          <w:ilvl w:val="0"/>
          <w:numId w:val="103"/>
        </w:numPr>
        <w:spacing w:before="120" w:after="120" w:line="288" w:lineRule="auto"/>
        <w:jc w:val="both"/>
      </w:pPr>
      <w:r w:rsidRPr="00881E11">
        <w:t xml:space="preserve">prípadný nedoplatok vzniknutý zo zúčtovania preddavkovej platby posudzuje RO pre OP EVS z hľadiska splnenia podmienok oprávnenosti výdavkov a na základe daného posúdenia rozhodne o jeho oprávnenosti alebo neoprávnenosti. </w:t>
      </w:r>
    </w:p>
    <w:p w14:paraId="0BFF7C03" w14:textId="77777777"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63452F1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02D7C4B"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1C0646C1"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37D5172E" w14:textId="77777777"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38"/>
      </w:r>
      <w:r w:rsidRPr="002B0810">
        <w:rPr>
          <w:szCs w:val="19"/>
        </w:rPr>
        <w:t xml:space="preserve"> (napr. daň z nehnuteľnosti, daň z motorových vozidiel a pod.)</w:t>
      </w:r>
      <w:r w:rsidR="004F28ED" w:rsidRPr="002B0810">
        <w:rPr>
          <w:szCs w:val="19"/>
        </w:rPr>
        <w:t>;</w:t>
      </w:r>
    </w:p>
    <w:p w14:paraId="04E71AFA"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3102A570"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4D91918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6487D734" w14:textId="77777777"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4A57E1D2" w14:textId="77777777" w:rsidR="00D150FE" w:rsidRPr="0073389C" w:rsidRDefault="00D150FE" w:rsidP="00992076">
      <w:pPr>
        <w:spacing w:before="120" w:after="120" w:line="288" w:lineRule="auto"/>
        <w:jc w:val="both"/>
      </w:pPr>
    </w:p>
    <w:p w14:paraId="287F1FC4" w14:textId="77777777"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2FF259F3" w14:textId="77777777"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7F719E82" w14:textId="7777777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w:t>
      </w:r>
      <w:proofErr w:type="spellStart"/>
      <w:r w:rsidRPr="00D040FA">
        <w:rPr>
          <w:rFonts w:cs="Arial"/>
          <w:color w:val="auto"/>
          <w:szCs w:val="19"/>
          <w:lang w:val="sk-SK"/>
        </w:rPr>
        <w:t>ŽoNFP</w:t>
      </w:r>
      <w:proofErr w:type="spellEnd"/>
      <w:r w:rsidRPr="00D040FA">
        <w:rPr>
          <w:rFonts w:cs="Arial"/>
          <w:color w:val="auto"/>
          <w:szCs w:val="19"/>
          <w:lang w:val="sk-SK"/>
        </w:rPr>
        <w:t xml:space="preserve">)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w:t>
      </w:r>
      <w:proofErr w:type="spellStart"/>
      <w:r w:rsidRPr="00D040FA">
        <w:rPr>
          <w:rFonts w:cs="Arial"/>
          <w:color w:val="auto"/>
          <w:szCs w:val="19"/>
          <w:lang w:val="sk-SK"/>
        </w:rPr>
        <w:t>ŽoNFP</w:t>
      </w:r>
      <w:proofErr w:type="spellEnd"/>
      <w:r w:rsidRPr="00D040FA">
        <w:rPr>
          <w:rFonts w:cs="Arial"/>
          <w:color w:val="auto"/>
          <w:szCs w:val="19"/>
          <w:lang w:val="sk-SK"/>
        </w:rPr>
        <w:t xml:space="preserve">. Oprávnená výška výdavku za vypracovanie </w:t>
      </w:r>
      <w:proofErr w:type="spellStart"/>
      <w:r w:rsidRPr="00D040FA">
        <w:rPr>
          <w:rFonts w:cs="Arial"/>
          <w:color w:val="auto"/>
          <w:szCs w:val="19"/>
          <w:lang w:val="sk-SK"/>
        </w:rPr>
        <w:t>ŽoNFP</w:t>
      </w:r>
      <w:proofErr w:type="spellEnd"/>
      <w:r w:rsidRPr="00D040FA">
        <w:rPr>
          <w:rFonts w:cs="Arial"/>
          <w:color w:val="auto"/>
          <w:szCs w:val="19"/>
          <w:lang w:val="sk-SK"/>
        </w:rPr>
        <w:t xml:space="preserve">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44DADC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1B40B3B5" w14:textId="77777777"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1C3AF787" w14:textId="77777777"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w:t>
      </w:r>
      <w:r w:rsidRPr="0073389C">
        <w:lastRenderedPageBreak/>
        <w:t xml:space="preserve">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1D36C88B" w14:textId="77777777" w:rsidR="0031793F" w:rsidRDefault="0031793F" w:rsidP="0031793F">
      <w:pPr>
        <w:pStyle w:val="Textkomentra"/>
        <w:rPr>
          <w:lang w:val="sk-SK"/>
        </w:rPr>
      </w:pPr>
      <w:r>
        <w:rPr>
          <w:lang w:val="sk-SK"/>
        </w:rPr>
        <w:t xml:space="preserve">K realizácií činností na projekte je Prijímateľ povinný </w:t>
      </w:r>
      <w:r w:rsidR="00D9073F">
        <w:rPr>
          <w:lang w:val="sk-SK"/>
        </w:rPr>
        <w:t xml:space="preserve">predovšetkým </w:t>
      </w:r>
      <w:r>
        <w:rPr>
          <w:lang w:val="sk-SK"/>
        </w:rPr>
        <w:t>využiť vlastné odborné kapacity, resp. vytvoriť nové systémové pracovné pozície, na ktoré uzavrie ako zamestnávateľ  s kvalifikovaným zamestnancom pracovný pomer na obvyklý pracovný čas (tzv. 100% úväzok) alebo na kratší pracovný čas</w:t>
      </w:r>
      <w:r>
        <w:rPr>
          <w:rStyle w:val="Odkaznapoznmkupodiarou"/>
          <w:lang w:val="sk-SK"/>
        </w:rPr>
        <w:footnoteReference w:id="39"/>
      </w:r>
      <w:r>
        <w:rPr>
          <w:lang w:val="sk-SK"/>
        </w:rPr>
        <w:t xml:space="preserve">. </w:t>
      </w:r>
    </w:p>
    <w:p w14:paraId="59B82F72" w14:textId="77777777" w:rsidR="0031793F" w:rsidRDefault="0031793F" w:rsidP="0031793F">
      <w:pPr>
        <w:autoSpaceDE w:val="0"/>
        <w:autoSpaceDN w:val="0"/>
        <w:adjustRightInd w:val="0"/>
        <w:spacing w:before="120" w:after="120" w:line="288" w:lineRule="auto"/>
        <w:jc w:val="both"/>
      </w:pPr>
      <w:r>
        <w:t>Výnimočne môže zamestnávateľ na zabezpečenie realizácie niektorých činností na projekte zamestnať fyzickú osobu na dohodu mimo pracovného pomeru s odborníkmi, ktorých prijímateľ nemá medzi vlastnými zamestnancami na pracovný pomer.</w:t>
      </w:r>
    </w:p>
    <w:p w14:paraId="0A01160A" w14:textId="77777777" w:rsidR="0031793F" w:rsidRPr="0073389C" w:rsidRDefault="0031793F" w:rsidP="0031793F">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31793F">
        <w:t xml:space="preserve"> </w:t>
      </w:r>
      <w:r>
        <w:t>Zamestnanec môže popri svojom zamestnaní vykonávanom v pracovnom pomere vykonávať inú zárobkovú činnosť, ktorá má k predmetu činnosti zamestnávateľa konkurenčný charakter, len s predchádzajúcim písomným súhlasom zamestnávateľa.</w:t>
      </w:r>
      <w:r w:rsidRPr="0031793F">
        <w:t xml:space="preserve"> </w:t>
      </w:r>
      <w:r>
        <w:t>Takýto súhlas zamestnávateľa sa nevyžaduje na výkon vedeckej, pedagogickej, publicistickej, lektorskej, prednášateľskej, literárnej a umeleckej činnosti.</w:t>
      </w:r>
      <w:r w:rsidRPr="0073389C">
        <w:t xml:space="preserve"> </w:t>
      </w:r>
      <w:r>
        <w:t xml:space="preserve"> </w:t>
      </w:r>
    </w:p>
    <w:p w14:paraId="66B72724" w14:textId="77777777" w:rsidR="0031793F" w:rsidRDefault="0031793F" w:rsidP="00346CD1">
      <w:pPr>
        <w:pStyle w:val="Highlight3"/>
        <w:spacing w:before="120" w:after="120" w:line="288" w:lineRule="auto"/>
        <w:jc w:val="both"/>
        <w:rPr>
          <w:rFonts w:cs="Arial"/>
          <w:b w:val="0"/>
          <w:color w:val="auto"/>
          <w:sz w:val="19"/>
          <w:szCs w:val="19"/>
          <w:lang w:val="sk-SK"/>
        </w:rPr>
      </w:pPr>
    </w:p>
    <w:p w14:paraId="1B65820C" w14:textId="77777777" w:rsidR="00346CD1" w:rsidRPr="0032396F" w:rsidRDefault="00346CD1" w:rsidP="00346CD1">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odôvodnených prípadoch</w:t>
      </w:r>
      <w:r w:rsidRPr="0032396F">
        <w:rPr>
          <w:rFonts w:cs="Arial"/>
          <w:b w:val="0"/>
          <w:color w:val="auto"/>
          <w:sz w:val="19"/>
          <w:szCs w:val="19"/>
          <w:vertAlign w:val="superscript"/>
          <w:lang w:val="sk-SK"/>
        </w:rPr>
        <w:footnoteReference w:id="40"/>
      </w:r>
      <w:r w:rsidRPr="0032396F">
        <w:rPr>
          <w:rFonts w:cs="Arial"/>
          <w:b w:val="0"/>
          <w:color w:val="auto"/>
          <w:sz w:val="19"/>
          <w:szCs w:val="19"/>
          <w:vertAlign w:val="superscript"/>
          <w:lang w:val="sk-SK"/>
        </w:rPr>
        <w:t xml:space="preserve"> </w:t>
      </w:r>
      <w:r w:rsidRPr="00AD07E2">
        <w:rPr>
          <w:rFonts w:cs="Arial"/>
          <w:b w:val="0"/>
          <w:color w:val="auto"/>
          <w:sz w:val="19"/>
          <w:szCs w:val="19"/>
          <w:lang w:val="sk-SK"/>
        </w:rPr>
        <w:t>aj po schválení žiadosti o NFP</w:t>
      </w:r>
      <w:r w:rsidRPr="0032396F">
        <w:rPr>
          <w:rFonts w:cs="Arial"/>
          <w:b w:val="0"/>
          <w:color w:val="auto"/>
          <w:sz w:val="19"/>
          <w:szCs w:val="19"/>
          <w:lang w:val="sk-SK"/>
        </w:rPr>
        <w:t xml:space="preserve"> pre národné projekty (podľa § 26 zákona č. 292/2014 Z. z.) </w:t>
      </w:r>
      <w:r>
        <w:rPr>
          <w:rFonts w:cs="Arial"/>
          <w:b w:val="0"/>
          <w:color w:val="auto"/>
          <w:sz w:val="19"/>
          <w:szCs w:val="19"/>
          <w:lang w:val="sk-SK"/>
        </w:rPr>
        <w:t>alebo dopytovo-orientované projekty,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 xml:space="preserve">, môže </w:t>
      </w:r>
      <w:r w:rsidR="00A052EC">
        <w:rPr>
          <w:rFonts w:cs="Arial"/>
          <w:b w:val="0"/>
          <w:color w:val="auto"/>
          <w:sz w:val="19"/>
          <w:szCs w:val="19"/>
          <w:lang w:val="sk-SK"/>
        </w:rPr>
        <w:t>prijímateľ</w:t>
      </w:r>
      <w:r>
        <w:rPr>
          <w:rFonts w:cs="Arial"/>
          <w:b w:val="0"/>
          <w:color w:val="auto"/>
          <w:sz w:val="19"/>
          <w:szCs w:val="19"/>
          <w:lang w:val="sk-SK"/>
        </w:rPr>
        <w:t xml:space="preserve"> </w:t>
      </w:r>
      <w:r w:rsidRPr="0032396F">
        <w:rPr>
          <w:rFonts w:cs="Arial"/>
          <w:b w:val="0"/>
          <w:color w:val="auto"/>
          <w:sz w:val="19"/>
          <w:szCs w:val="19"/>
          <w:lang w:val="sk-SK"/>
        </w:rPr>
        <w:t xml:space="preserve">v rámci rozpočtu zohľadniť očakávaný rast mzdových výdavkov a to buď na základe štatistického indexu (databáza </w:t>
      </w:r>
      <w:proofErr w:type="spellStart"/>
      <w:r w:rsidRPr="0032396F">
        <w:rPr>
          <w:rFonts w:cs="Arial"/>
          <w:b w:val="0"/>
          <w:color w:val="auto"/>
          <w:sz w:val="19"/>
          <w:szCs w:val="19"/>
          <w:lang w:val="sk-SK"/>
        </w:rPr>
        <w:t>STATdat</w:t>
      </w:r>
      <w:proofErr w:type="spellEnd"/>
      <w:r w:rsidRPr="0032396F">
        <w:rPr>
          <w:rFonts w:cs="Arial"/>
          <w:b w:val="0"/>
          <w:color w:val="auto"/>
          <w:sz w:val="19"/>
          <w:szCs w:val="19"/>
          <w:lang w:val="sk-SK"/>
        </w:rPr>
        <w:t xml:space="preserve">. Štatistického úradu SR) určeného pre </w:t>
      </w:r>
      <w:r>
        <w:rPr>
          <w:rFonts w:cs="Arial"/>
          <w:b w:val="0"/>
          <w:color w:val="auto"/>
          <w:sz w:val="19"/>
          <w:szCs w:val="19"/>
          <w:lang w:val="sk-SK"/>
        </w:rPr>
        <w:t xml:space="preserve">zodpovedajúce </w:t>
      </w:r>
      <w:r w:rsidRPr="0032396F">
        <w:rPr>
          <w:rFonts w:cs="Arial"/>
          <w:b w:val="0"/>
          <w:color w:val="auto"/>
          <w:sz w:val="19"/>
          <w:szCs w:val="19"/>
          <w:lang w:val="sk-SK"/>
        </w:rPr>
        <w:t>odvetvie za ostatné tri kalendárne roky</w:t>
      </w:r>
      <w:r w:rsidRPr="0032396F">
        <w:rPr>
          <w:rFonts w:cs="Arial"/>
          <w:b w:val="0"/>
          <w:color w:val="auto"/>
          <w:sz w:val="19"/>
          <w:szCs w:val="19"/>
          <w:vertAlign w:val="superscript"/>
          <w:lang w:val="sk-SK"/>
        </w:rPr>
        <w:footnoteReference w:id="41"/>
      </w:r>
      <w:r w:rsidRPr="0032396F">
        <w:rPr>
          <w:rFonts w:cs="Arial"/>
          <w:b w:val="0"/>
          <w:color w:val="auto"/>
          <w:sz w:val="19"/>
          <w:szCs w:val="19"/>
          <w:lang w:val="sk-SK"/>
        </w:rPr>
        <w:t xml:space="preserve"> alebo na základe legislatívne určeného rastu miezd za jednotlivé obdobia (resp. kalendárne roky). </w:t>
      </w:r>
    </w:p>
    <w:p w14:paraId="203AC467" w14:textId="77777777"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r w:rsidR="005B3164">
        <w:t xml:space="preserve"> (hodinovej alebo</w:t>
      </w:r>
      <w:r w:rsidR="003C688A">
        <w:t xml:space="preserve"> funkčného platu</w:t>
      </w:r>
      <w:r w:rsidR="005B3164">
        <w:t>)</w:t>
      </w:r>
      <w:r>
        <w:t xml:space="preserve">, ktorá musí byť v súlade s Usmernením RO pre OP EVS č. 5. </w:t>
      </w:r>
    </w:p>
    <w:p w14:paraId="098D662F" w14:textId="77777777" w:rsidR="00A052EC" w:rsidRDefault="00A052EC" w:rsidP="00A052EC">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rámci národných projektov (podľa § 26 zákona č. 292/2014 Z. z.)</w:t>
      </w:r>
      <w:r w:rsidRPr="00C11901">
        <w:rPr>
          <w:rFonts w:cs="Arial"/>
          <w:b w:val="0"/>
          <w:color w:val="auto"/>
          <w:sz w:val="19"/>
          <w:szCs w:val="19"/>
          <w:lang w:val="sk-SK"/>
        </w:rPr>
        <w:t xml:space="preserve"> </w:t>
      </w:r>
      <w:r>
        <w:rPr>
          <w:rFonts w:cs="Arial"/>
          <w:b w:val="0"/>
          <w:color w:val="auto"/>
          <w:sz w:val="19"/>
          <w:szCs w:val="19"/>
          <w:lang w:val="sk-SK"/>
        </w:rPr>
        <w:t>alebo dopytovo-orientovaných projektov,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w:t>
      </w:r>
      <w:r w:rsidRPr="0032396F">
        <w:rPr>
          <w:rFonts w:cs="Arial"/>
          <w:b w:val="0"/>
          <w:color w:val="auto"/>
          <w:sz w:val="19"/>
          <w:szCs w:val="19"/>
          <w:lang w:val="sk-SK"/>
        </w:rPr>
        <w:t xml:space="preserve"> </w:t>
      </w:r>
      <w:r w:rsidR="006B09EE" w:rsidRPr="00AD07E2">
        <w:rPr>
          <w:rFonts w:cs="Arial"/>
          <w:b w:val="0"/>
          <w:color w:val="auto"/>
          <w:sz w:val="19"/>
          <w:szCs w:val="19"/>
          <w:lang w:val="sk-SK"/>
        </w:rPr>
        <w:t>môže na základe zmenového konania prijímateľ v rámci rozpočtu zohľadniť kolísanie</w:t>
      </w:r>
      <w:r w:rsidRPr="0032396F">
        <w:rPr>
          <w:rFonts w:cs="Arial"/>
          <w:b w:val="0"/>
          <w:color w:val="auto"/>
          <w:sz w:val="19"/>
          <w:szCs w:val="19"/>
          <w:lang w:val="sk-SK"/>
        </w:rPr>
        <w:t xml:space="preserve"> maximálnej jednotkovej ceny v roku</w:t>
      </w:r>
      <w:r w:rsidRPr="0032396F">
        <w:rPr>
          <w:rFonts w:cs="Arial"/>
          <w:b w:val="0"/>
          <w:color w:val="auto"/>
          <w:sz w:val="19"/>
          <w:szCs w:val="19"/>
          <w:vertAlign w:val="superscript"/>
          <w:lang w:val="sk-SK"/>
        </w:rPr>
        <w:footnoteReference w:id="42"/>
      </w:r>
      <w:r w:rsidRPr="0032396F">
        <w:rPr>
          <w:rFonts w:cs="Arial"/>
          <w:b w:val="0"/>
          <w:color w:val="auto"/>
          <w:sz w:val="19"/>
          <w:szCs w:val="19"/>
          <w:lang w:val="sk-SK"/>
        </w:rPr>
        <w:t xml:space="preserve">, </w:t>
      </w:r>
      <w:proofErr w:type="spellStart"/>
      <w:r w:rsidRPr="0032396F">
        <w:rPr>
          <w:rFonts w:cs="Arial"/>
          <w:b w:val="0"/>
          <w:color w:val="auto"/>
          <w:sz w:val="19"/>
          <w:szCs w:val="19"/>
          <w:lang w:val="sk-SK"/>
        </w:rPr>
        <w:t>t.j</w:t>
      </w:r>
      <w:proofErr w:type="spellEnd"/>
      <w:r w:rsidRPr="0032396F">
        <w:rPr>
          <w:rFonts w:cs="Arial"/>
          <w:b w:val="0"/>
          <w:color w:val="auto"/>
          <w:sz w:val="19"/>
          <w:szCs w:val="19"/>
          <w:lang w:val="sk-SK"/>
        </w:rPr>
        <w:t xml:space="preserve">. celkovej ceny práce za zamestnanca a to tak, že </w:t>
      </w:r>
      <w:r w:rsidR="006B09EE">
        <w:rPr>
          <w:rFonts w:cs="Arial"/>
          <w:b w:val="0"/>
          <w:color w:val="auto"/>
          <w:sz w:val="19"/>
          <w:szCs w:val="19"/>
          <w:lang w:val="sk-SK"/>
        </w:rPr>
        <w:t>prijímate</w:t>
      </w:r>
      <w:r>
        <w:rPr>
          <w:rFonts w:cs="Arial"/>
          <w:b w:val="0"/>
          <w:color w:val="auto"/>
          <w:sz w:val="19"/>
          <w:szCs w:val="19"/>
          <w:lang w:val="sk-SK"/>
        </w:rPr>
        <w:t>ľ</w:t>
      </w:r>
      <w:r w:rsidRPr="0032396F">
        <w:rPr>
          <w:rFonts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w:t>
      </w:r>
      <w:r>
        <w:rPr>
          <w:rFonts w:cs="Arial"/>
          <w:b w:val="0"/>
          <w:color w:val="auto"/>
          <w:sz w:val="19"/>
          <w:szCs w:val="19"/>
          <w:lang w:val="sk-SK"/>
        </w:rPr>
        <w:t xml:space="preserve">informáciu </w:t>
      </w:r>
      <w:r w:rsidRPr="0084507C">
        <w:rPr>
          <w:rFonts w:cs="Arial"/>
          <w:b w:val="0"/>
          <w:color w:val="auto"/>
          <w:sz w:val="19"/>
          <w:szCs w:val="19"/>
          <w:lang w:val="sk-SK"/>
        </w:rPr>
        <w:lastRenderedPageBreak/>
        <w:t>o maximálnom funkčnom plate resp. jeho ekvivalentu</w:t>
      </w:r>
      <w:r w:rsidRPr="00F67895">
        <w:rPr>
          <w:rFonts w:cs="Arial"/>
          <w:b w:val="0"/>
          <w:color w:val="auto"/>
          <w:sz w:val="19"/>
          <w:szCs w:val="19"/>
          <w:vertAlign w:val="superscript"/>
          <w:lang w:val="sk-SK"/>
        </w:rPr>
        <w:footnoteReference w:id="43"/>
      </w:r>
      <w:r w:rsidRPr="0084507C">
        <w:rPr>
          <w:rFonts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cs="Arial"/>
          <w:b w:val="0"/>
          <w:color w:val="auto"/>
          <w:sz w:val="19"/>
          <w:szCs w:val="19"/>
          <w:lang w:val="sk-SK"/>
        </w:rPr>
        <w:t xml:space="preserve"> </w:t>
      </w:r>
    </w:p>
    <w:p w14:paraId="1095C67C" w14:textId="77777777" w:rsidR="006A2DA0" w:rsidRPr="0073389C" w:rsidRDefault="00F54F85" w:rsidP="006A2DA0">
      <w:pPr>
        <w:autoSpaceDE w:val="0"/>
        <w:autoSpaceDN w:val="0"/>
        <w:adjustRightInd w:val="0"/>
        <w:spacing w:before="120" w:after="120" w:line="288" w:lineRule="auto"/>
        <w:jc w:val="both"/>
      </w:pPr>
      <w:r w:rsidRPr="001D0C1E">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Poskytovateľ môže, ak sa tak rozhodne v konkrétnom prípade, konať v zmenovom konaní o zmene ex-post. Predmetom zmeny projektu nemôže byť úhrada neoprávnených častí miezd vznikajúca z titulu aplikácie jednotkovej hodinovej ceny práce vzniknutých pred realizáciou zmeny rozpočtových položiek na funkčný plat, resp. jeho ekvivalent.</w:t>
      </w:r>
    </w:p>
    <w:p w14:paraId="5CEC395E" w14:textId="77777777"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6D61BF6F" w14:textId="77777777" w:rsidR="008E1E6D"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44"/>
      </w:r>
      <w:r w:rsidR="00DE095C" w:rsidRPr="00323A97">
        <w:t>,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59FA01EE" w14:textId="77777777" w:rsidR="00AE5A8F" w:rsidRPr="0073389C" w:rsidRDefault="008E1E6D" w:rsidP="0067438F">
      <w:pPr>
        <w:autoSpaceDE w:val="0"/>
        <w:autoSpaceDN w:val="0"/>
        <w:adjustRightInd w:val="0"/>
        <w:spacing w:before="120" w:after="120" w:line="288" w:lineRule="auto"/>
        <w:jc w:val="both"/>
      </w:pPr>
      <w:r w:rsidRPr="008E1E6D">
        <w:t>Pokiaľ zamestnanec v pracovnom pomere nariadenú pracovnú činnosť pre projekt nedokáže vykonať v rámci určeného týždenného pracovného času, môže na príkaz zamestnávateľa</w:t>
      </w:r>
      <w:r w:rsidR="00463F54">
        <w:rPr>
          <w:rStyle w:val="Odkaznapoznmkupodiarou"/>
        </w:rPr>
        <w:footnoteReference w:id="45"/>
      </w:r>
      <w:r w:rsidRPr="008E1E6D">
        <w:t xml:space="preserve"> alebo s jeho súhlasom zamestnanec vykonať túto činnosť mimoriadne ako prácu nadčas </w:t>
      </w:r>
      <w:r>
        <w:t xml:space="preserve">v súlade so </w:t>
      </w:r>
      <w:r w:rsidRPr="008E1E6D">
        <w:t xml:space="preserve"> Zákonník</w:t>
      </w:r>
      <w:r>
        <w:t>om</w:t>
      </w:r>
      <w:r w:rsidRPr="008E1E6D">
        <w:t xml:space="preserve"> práce</w:t>
      </w:r>
      <w:r w:rsidR="004E69BC">
        <w:t xml:space="preserve"> (resp. v súlade s právnou úpravou pre štátnu/verejnú službu a pod.</w:t>
      </w:r>
      <w:r w:rsidR="00C5627A">
        <w:t>)</w:t>
      </w:r>
      <w:r>
        <w:t xml:space="preserve">. Poskytovateľ v  prípade nadčasu akceptuje oprávnený </w:t>
      </w:r>
      <w:r w:rsidRPr="008E1E6D">
        <w:t>výdav</w:t>
      </w:r>
      <w:r>
        <w:t>o</w:t>
      </w:r>
      <w:r w:rsidRPr="008E1E6D">
        <w:t>k</w:t>
      </w:r>
      <w:r>
        <w:t xml:space="preserve"> len</w:t>
      </w:r>
      <w:r w:rsidRPr="008E1E6D">
        <w:t xml:space="preserve"> do výšky limitu hodinovej sadzby alebo maximálnej výšky funkčného platu v mesiaci určeného v rozpočtovej položke súvisiacej pracovnej pozície</w:t>
      </w:r>
      <w:r w:rsidR="00BD5C09">
        <w:rPr>
          <w:rStyle w:val="Odkaznapoznmkupodiarou"/>
        </w:rPr>
        <w:footnoteReference w:id="46"/>
      </w:r>
      <w:r w:rsidRPr="008E1E6D">
        <w:t xml:space="preserve">.  </w:t>
      </w:r>
      <w:r w:rsidR="00AE5A8F" w:rsidRPr="0073389C">
        <w:t xml:space="preserve"> </w:t>
      </w:r>
    </w:p>
    <w:p w14:paraId="6728E3FF" w14:textId="77777777"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lastRenderedPageBreak/>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26BF93FE" w14:textId="77777777"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47"/>
      </w:r>
      <w:r>
        <w:t xml:space="preserve">. </w:t>
      </w:r>
    </w:p>
    <w:p w14:paraId="1E9D2F66" w14:textId="77777777"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0F301168" w14:textId="77777777" w:rsidR="00526ADB" w:rsidRPr="00EA00BD" w:rsidRDefault="00526ADB" w:rsidP="00526ADB">
      <w:pPr>
        <w:autoSpaceDE w:val="0"/>
        <w:autoSpaceDN w:val="0"/>
        <w:adjustRightInd w:val="0"/>
        <w:spacing w:before="120" w:after="120" w:line="288" w:lineRule="auto"/>
        <w:jc w:val="both"/>
        <w:rPr>
          <w:b/>
        </w:rPr>
      </w:pPr>
      <w:r w:rsidRPr="0073389C">
        <w:t xml:space="preserve">Ak štatutárny orgán prijímateľa, resp. </w:t>
      </w:r>
      <w:r w:rsidR="0068003C">
        <w:t>splnomocnená osoba na výkon činností štatutárneho orgánu</w:t>
      </w:r>
      <w:r w:rsidR="004A3293">
        <w:t xml:space="preserve"> </w:t>
      </w:r>
      <w:r w:rsidRPr="0073389C">
        <w:t xml:space="preserve">vykonáva popri činnosti </w:t>
      </w:r>
      <w:r w:rsidR="00C40EBA">
        <w:t>štatutárneho orgánu</w:t>
      </w:r>
      <w:r w:rsidR="00C40EBA" w:rsidRPr="0073389C">
        <w:t xml:space="preserve"> organizáci</w:t>
      </w:r>
      <w:r w:rsidR="00C40EBA">
        <w:t>e</w:t>
      </w:r>
      <w:r w:rsidR="00C40EBA" w:rsidRPr="0073389C">
        <w:t xml:space="preserve"> </w:t>
      </w:r>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r w:rsidR="0068003C">
        <w:rPr>
          <w:b/>
        </w:rPr>
        <w:t xml:space="preserve">do </w:t>
      </w:r>
      <w:r w:rsidRPr="0073389C">
        <w:rPr>
          <w:b/>
        </w:rPr>
        <w:t xml:space="preserve">50 % z celkového pracovného </w:t>
      </w:r>
      <w:r>
        <w:rPr>
          <w:b/>
        </w:rPr>
        <w:t>fondu</w:t>
      </w:r>
      <w:r w:rsidRPr="0073389C">
        <w:rPr>
          <w:b/>
        </w:rPr>
        <w:t xml:space="preserve"> v danom mesiaci</w:t>
      </w:r>
      <w:r>
        <w:rPr>
          <w:b/>
        </w:rPr>
        <w:t xml:space="preserve"> vo vzťahu k 100%–</w:t>
      </w:r>
      <w:proofErr w:type="spellStart"/>
      <w:r>
        <w:rPr>
          <w:b/>
        </w:rPr>
        <w:t>nému</w:t>
      </w:r>
      <w:proofErr w:type="spellEnd"/>
      <w:r>
        <w:rPr>
          <w:b/>
        </w:rPr>
        <w:t xml:space="preserve"> pracovnému úväzku</w:t>
      </w:r>
      <w:r w:rsidR="00B42C95">
        <w:rPr>
          <w:b/>
        </w:rPr>
        <w:t xml:space="preserve"> zamestnanca</w:t>
      </w:r>
      <w:r>
        <w:rPr>
          <w:b/>
        </w:rPr>
        <w:t>, ktorý zastáva pozíciu štatutárneho orgánu</w:t>
      </w:r>
      <w:r w:rsidR="0068003C">
        <w:rPr>
          <w:b/>
        </w:rPr>
        <w:t xml:space="preserve"> alebo </w:t>
      </w:r>
      <w:r w:rsidR="0068003C" w:rsidRPr="00EA00BD">
        <w:rPr>
          <w:b/>
        </w:rPr>
        <w:t>splnomocnená osoba na výkon činností štatutárneho orgánu</w:t>
      </w:r>
      <w:r w:rsidRPr="00EA00BD">
        <w:rPr>
          <w:b/>
        </w:rPr>
        <w:t xml:space="preserve">. </w:t>
      </w:r>
      <w:r w:rsidR="00C40EBA">
        <w:rPr>
          <w:b/>
        </w:rPr>
        <w:t>Uvedené platí aj v prípade, že štatutárny orgán alebo splnomocnená osoba nemá špecifický pracovný úväzok n</w:t>
      </w:r>
      <w:r w:rsidR="004A3293">
        <w:rPr>
          <w:b/>
        </w:rPr>
        <w:t>a</w:t>
      </w:r>
      <w:r w:rsidR="00C40EBA">
        <w:rPr>
          <w:b/>
        </w:rPr>
        <w:t xml:space="preserve"> výkon činnosti štatutárneho orgánu a to napr. v prípade, že štatutárny orgán je ustanovený do funkcie menovaním bez nároku na odmenu a napr. bez určenia pracovného času </w:t>
      </w:r>
      <w:r w:rsidR="00C40EBA" w:rsidRPr="00EA00BD">
        <w:t>(týmto je stanovené</w:t>
      </w:r>
      <w:r w:rsidR="004A3293" w:rsidRPr="00EA00BD">
        <w:t>,</w:t>
      </w:r>
      <w:r w:rsidR="00C40EBA" w:rsidRPr="00EA00BD">
        <w:t xml:space="preserve"> že minimálne polovica riadneho pracovného fondu v mesiaci v rámci zodpovedajúcemu 100%-</w:t>
      </w:r>
      <w:proofErr w:type="spellStart"/>
      <w:r w:rsidR="00C40EBA" w:rsidRPr="00EA00BD">
        <w:t>nému</w:t>
      </w:r>
      <w:proofErr w:type="spellEnd"/>
      <w:r w:rsidR="00C40EBA" w:rsidRPr="00EA00BD">
        <w:t xml:space="preserve"> pracovného úväzku je venovaná činnostiam súvisiacim s riadením organizácie)</w:t>
      </w:r>
      <w:r w:rsidR="00C40EBA">
        <w:rPr>
          <w:b/>
        </w:rPr>
        <w:t>.</w:t>
      </w:r>
      <w:r w:rsidR="004A3293">
        <w:rPr>
          <w:b/>
        </w:rPr>
        <w:t xml:space="preserve"> Rovnako uvedené platí aj v prípadoch, že na účel riadenia organizácie má štatutárny orgán alebo splnomocnená osoba uzatvorený kratší pracovný úväzok ako taký, ktorý zodpovedá minimálne 50%-</w:t>
      </w:r>
      <w:proofErr w:type="spellStart"/>
      <w:r w:rsidR="004A3293">
        <w:rPr>
          <w:b/>
        </w:rPr>
        <w:t>nému</w:t>
      </w:r>
      <w:proofErr w:type="spellEnd"/>
      <w:r w:rsidR="004A3293">
        <w:rPr>
          <w:b/>
        </w:rPr>
        <w:t xml:space="preserve"> pracovnému úväzku</w:t>
      </w:r>
      <w:r w:rsidR="005851FA">
        <w:rPr>
          <w:rStyle w:val="Odkaznapoznmkupodiarou"/>
          <w:b/>
        </w:rPr>
        <w:footnoteReference w:id="48"/>
      </w:r>
      <w:r w:rsidR="004A3293">
        <w:rPr>
          <w:b/>
        </w:rPr>
        <w:t>.</w:t>
      </w:r>
    </w:p>
    <w:p w14:paraId="421882D8" w14:textId="77777777" w:rsidR="0068003C" w:rsidRPr="00B42C95" w:rsidRDefault="004A3293" w:rsidP="00526ADB">
      <w:pPr>
        <w:autoSpaceDE w:val="0"/>
        <w:autoSpaceDN w:val="0"/>
        <w:adjustRightInd w:val="0"/>
        <w:spacing w:before="120" w:after="120" w:line="288" w:lineRule="auto"/>
        <w:jc w:val="both"/>
      </w:pPr>
      <w:r>
        <w:t xml:space="preserve">Ak </w:t>
      </w:r>
      <w:r w:rsidR="0068003C" w:rsidRPr="0073389C">
        <w:t>vedúci riadiaci pracovník</w:t>
      </w:r>
      <w:r>
        <w:t xml:space="preserve"> alebo vedúci zamestnanec prijímateľa</w:t>
      </w:r>
      <w:r w:rsidRPr="0073389C">
        <w:t xml:space="preserve"> vykonáva popri </w:t>
      </w:r>
      <w:r>
        <w:t>riadiacej činnosti v</w:t>
      </w:r>
      <w:r w:rsidR="00B42C95">
        <w:t> </w:t>
      </w:r>
      <w:r w:rsidRPr="0073389C">
        <w:t>organizáci</w:t>
      </w:r>
      <w:r>
        <w:t>i</w:t>
      </w:r>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r w:rsidR="00B42C95">
        <w:rPr>
          <w:b/>
        </w:rPr>
        <w:t>8</w:t>
      </w:r>
      <w:r w:rsidRPr="0073389C">
        <w:rPr>
          <w:b/>
        </w:rPr>
        <w:t xml:space="preserve">0 % z celkového pracovného </w:t>
      </w:r>
      <w:r>
        <w:rPr>
          <w:b/>
        </w:rPr>
        <w:t>fondu</w:t>
      </w:r>
      <w:r w:rsidR="00B42C95">
        <w:rPr>
          <w:rStyle w:val="Odkaznapoznmkupodiarou"/>
          <w:b/>
        </w:rPr>
        <w:footnoteReference w:id="49"/>
      </w:r>
      <w:r w:rsidRPr="0073389C">
        <w:rPr>
          <w:b/>
        </w:rPr>
        <w:t xml:space="preserve"> v danom mesiaci</w:t>
      </w:r>
      <w:r>
        <w:rPr>
          <w:b/>
        </w:rPr>
        <w:t xml:space="preserve"> vo vzťahu k</w:t>
      </w:r>
      <w:r w:rsidR="00B42C95">
        <w:rPr>
          <w:b/>
        </w:rPr>
        <w:t> </w:t>
      </w:r>
      <w:r>
        <w:rPr>
          <w:b/>
        </w:rPr>
        <w:t>100%–</w:t>
      </w:r>
      <w:proofErr w:type="spellStart"/>
      <w:r>
        <w:rPr>
          <w:b/>
        </w:rPr>
        <w:t>nému</w:t>
      </w:r>
      <w:proofErr w:type="spellEnd"/>
      <w:r>
        <w:rPr>
          <w:b/>
        </w:rPr>
        <w:t xml:space="preserve"> pracovnému úväzku</w:t>
      </w:r>
      <w:r w:rsidR="00B42C95">
        <w:rPr>
          <w:b/>
        </w:rPr>
        <w:t xml:space="preserve"> zamestnanca</w:t>
      </w:r>
      <w:r>
        <w:rPr>
          <w:b/>
        </w:rPr>
        <w:t xml:space="preserve">, ktorý zastáva pozíciu </w:t>
      </w:r>
      <w:r w:rsidR="00B42C95">
        <w:rPr>
          <w:b/>
        </w:rPr>
        <w:t>riadiaceho pracoviska</w:t>
      </w:r>
      <w:r>
        <w:rPr>
          <w:b/>
        </w:rPr>
        <w:t xml:space="preserve"> alebo</w:t>
      </w:r>
      <w:r w:rsidR="00B42C95">
        <w:rPr>
          <w:b/>
        </w:rPr>
        <w:t> vedúceho zamestnanca</w:t>
      </w:r>
      <w:r w:rsidRPr="00080492">
        <w:rPr>
          <w:b/>
        </w:rPr>
        <w:t>.</w:t>
      </w:r>
      <w:r w:rsidR="00B42C95">
        <w:rPr>
          <w:b/>
        </w:rPr>
        <w:t xml:space="preserve"> V uvedených prípadoch treba zohľadniť pomer riadených zamestnancov a ich zapojenie do odborných oprávnených činností v projekte vo vzťahu k riadiacemu pracovníkovi alebo vedúcemu zamestnancovi </w:t>
      </w:r>
      <w:r w:rsidR="00B42C95" w:rsidRPr="00EA00BD">
        <w:t>(</w:t>
      </w:r>
      <w:r w:rsidR="00D615B9">
        <w:t>napr.</w:t>
      </w:r>
      <w:r w:rsidR="00B42C95" w:rsidRPr="00EA00BD">
        <w:t xml:space="preserve"> ak 2/3 riadených zamestnancov nie sú zapojení do </w:t>
      </w:r>
      <w:r w:rsidR="00B42C95" w:rsidRPr="00EA00BD">
        <w:lastRenderedPageBreak/>
        <w:t>projektu alebo vykonávajú iné ako oprávnené činnosti</w:t>
      </w:r>
      <w:r w:rsidR="00B42C95">
        <w:t xml:space="preserve"> pre projekt, nemôže byť potom riadiaci pracovní</w:t>
      </w:r>
      <w:r w:rsidR="00D615B9">
        <w:t>k</w:t>
      </w:r>
      <w:r w:rsidR="00B42C95">
        <w:t xml:space="preserve"> alebo vedúci zamestnanec financovaný v maximálnej </w:t>
      </w:r>
      <w:r w:rsidR="00D615B9">
        <w:t>intenzite podľa tohto pravidla).</w:t>
      </w:r>
    </w:p>
    <w:p w14:paraId="41607DEC" w14:textId="77777777" w:rsidR="00463F54" w:rsidRDefault="00463F54" w:rsidP="00463F54">
      <w:pPr>
        <w:autoSpaceDE w:val="0"/>
        <w:autoSpaceDN w:val="0"/>
        <w:adjustRightInd w:val="0"/>
        <w:spacing w:before="120" w:after="120" w:line="288" w:lineRule="auto"/>
        <w:jc w:val="both"/>
      </w:pPr>
      <w:r>
        <w:t>Zamestnávateľ (prijímateľ/partner)  môže s vlastným z</w:t>
      </w:r>
      <w:r w:rsidRPr="0073389C">
        <w:t>amestnanc</w:t>
      </w:r>
      <w:r>
        <w:t>om</w:t>
      </w:r>
      <w:r w:rsidRPr="0073389C">
        <w:t xml:space="preserve"> </w:t>
      </w:r>
      <w:r>
        <w:t>na pracovný pomer</w:t>
      </w:r>
      <w:r w:rsidRPr="0073389C">
        <w:t xml:space="preserve"> </w:t>
      </w:r>
      <w:r>
        <w:t xml:space="preserve">uzavrieť dohodu o práci vykonávanej </w:t>
      </w:r>
      <w:r w:rsidRPr="0073389C">
        <w:t xml:space="preserve">mimo pracovného pomeru </w:t>
      </w:r>
      <w:r>
        <w:t xml:space="preserve">na </w:t>
      </w:r>
      <w:r w:rsidRPr="0073389C">
        <w:t xml:space="preserve"> činnosti uhrádzané z projektu </w:t>
      </w:r>
      <w:r>
        <w:t>za nasledujúcich podmienok:</w:t>
      </w:r>
    </w:p>
    <w:p w14:paraId="2DCB9E54" w14:textId="77777777" w:rsidR="00463F54" w:rsidRDefault="00463F54" w:rsidP="00463F54">
      <w:pPr>
        <w:pStyle w:val="Odsekzoznamu"/>
        <w:numPr>
          <w:ilvl w:val="0"/>
          <w:numId w:val="140"/>
        </w:numPr>
        <w:autoSpaceDE w:val="0"/>
        <w:autoSpaceDN w:val="0"/>
        <w:adjustRightInd w:val="0"/>
        <w:spacing w:before="120" w:after="120" w:line="288" w:lineRule="auto"/>
        <w:jc w:val="both"/>
      </w:pPr>
      <w:r>
        <w:t>druh práce - činnosti, ktoré</w:t>
      </w:r>
      <w:r w:rsidRPr="0073389C">
        <w:t xml:space="preserve"> </w:t>
      </w:r>
      <w:r>
        <w:t xml:space="preserve">má zamestnanec </w:t>
      </w:r>
      <w:r w:rsidRPr="0073389C">
        <w:t>vykonáva</w:t>
      </w:r>
      <w:r>
        <w:t>ť</w:t>
      </w:r>
      <w:r w:rsidRPr="0073389C">
        <w:t xml:space="preserve"> na projekte nie sú totožné s </w:t>
      </w:r>
      <w:r>
        <w:t xml:space="preserve"> druhom práce - </w:t>
      </w:r>
      <w:r w:rsidRPr="0073389C">
        <w:t>činnosťami, ktoré má v náplni práce vykonávanej na základe pracovnej zmluvy</w:t>
      </w:r>
      <w:r>
        <w:t xml:space="preserve"> v pracovnom pomere</w:t>
      </w:r>
      <w:r w:rsidRPr="0073389C">
        <w:t xml:space="preserve"> ako zamestnanec prijímateľa</w:t>
      </w:r>
      <w:r>
        <w:t>;</w:t>
      </w:r>
    </w:p>
    <w:p w14:paraId="7785BCF3" w14:textId="77777777" w:rsidR="00463F54" w:rsidRDefault="00463F54" w:rsidP="00463F54">
      <w:pPr>
        <w:pStyle w:val="Odsekzoznamu"/>
        <w:numPr>
          <w:ilvl w:val="0"/>
          <w:numId w:val="140"/>
        </w:numPr>
        <w:autoSpaceDE w:val="0"/>
        <w:autoSpaceDN w:val="0"/>
        <w:adjustRightInd w:val="0"/>
        <w:spacing w:before="120" w:after="120" w:line="288" w:lineRule="auto"/>
        <w:jc w:val="both"/>
      </w:pPr>
      <w:r>
        <w:t xml:space="preserve">vo výnimočnej situácii na plnenie svojich úloh alebo na </w:t>
      </w:r>
      <w:r w:rsidRPr="00746CF9">
        <w:t xml:space="preserve">zabezpečenie </w:t>
      </w:r>
      <w:r>
        <w:t xml:space="preserve">svojich </w:t>
      </w:r>
      <w:r w:rsidRPr="00746CF9">
        <w:t xml:space="preserve">potrieb </w:t>
      </w:r>
      <w:r>
        <w:t>na projektové činnosti, ktoré</w:t>
      </w:r>
      <w:r w:rsidRPr="0073389C">
        <w:t xml:space="preserve"> nie sú totožné s</w:t>
      </w:r>
      <w:r>
        <w:t> </w:t>
      </w:r>
      <w:r w:rsidRPr="0073389C">
        <w:t>činnosťami</w:t>
      </w:r>
      <w:r>
        <w:t>, ktoré vyplývajú organizácii z jej postavenia</w:t>
      </w:r>
      <w:r>
        <w:rPr>
          <w:rStyle w:val="Odkaznapoznmkupodiarou"/>
        </w:rPr>
        <w:footnoteReference w:id="50"/>
      </w:r>
      <w:r>
        <w:t xml:space="preserve"> </w:t>
      </w:r>
    </w:p>
    <w:p w14:paraId="60AEBE92" w14:textId="77777777" w:rsidR="00463F54" w:rsidRDefault="00463F54" w:rsidP="00736D46">
      <w:pPr>
        <w:pStyle w:val="Odsekzoznamu"/>
        <w:numPr>
          <w:ilvl w:val="0"/>
          <w:numId w:val="140"/>
        </w:numPr>
        <w:autoSpaceDE w:val="0"/>
        <w:autoSpaceDN w:val="0"/>
        <w:adjustRightInd w:val="0"/>
        <w:spacing w:before="120" w:after="120" w:line="288" w:lineRule="auto"/>
        <w:jc w:val="both"/>
      </w:pPr>
      <w:r>
        <w:t>pri pracovných činnostiach, ktoré nevyplývajú subjektu prijímateľa/partnera z jeho postavenia, je zamestnávateľ povinný dodržiavať rovnaké zásady odmeňovania obdobných pracovných pozícií/ obdobných činností uzavretých so zamestnancami v pracovnom pomere a na dohody o práci mimo pracovného pomeru;</w:t>
      </w:r>
    </w:p>
    <w:p w14:paraId="2AD1D077" w14:textId="77777777" w:rsidR="002157BB" w:rsidRDefault="002157BB" w:rsidP="00736D46">
      <w:pPr>
        <w:autoSpaceDE w:val="0"/>
        <w:autoSpaceDN w:val="0"/>
        <w:adjustRightInd w:val="0"/>
        <w:spacing w:before="120" w:after="120" w:line="288" w:lineRule="auto"/>
        <w:ind w:left="360"/>
        <w:jc w:val="both"/>
      </w:pPr>
    </w:p>
    <w:p w14:paraId="4E372E83" w14:textId="77777777"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360023CB" w14:textId="77777777"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51"/>
      </w:r>
      <w:r w:rsidRPr="00965E93">
        <w:t>.</w:t>
      </w:r>
    </w:p>
    <w:p w14:paraId="3E69F22C" w14:textId="77777777"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017C4A2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18351DD9"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48C6CE5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lastRenderedPageBreak/>
        <w:t>zamestnanec pracuje na projekte na pracovný úväzok</w:t>
      </w:r>
      <w:r w:rsidRPr="0073389C">
        <w:rPr>
          <w:rStyle w:val="Odkaznapoznmkupodiarou"/>
          <w:rFonts w:cs="Arial"/>
          <w:b/>
          <w:sz w:val="19"/>
          <w:szCs w:val="19"/>
        </w:rPr>
        <w:footnoteReference w:id="52"/>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0DE6FA60" w14:textId="77777777"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53"/>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54"/>
      </w:r>
      <w:r w:rsidR="00694363" w:rsidRPr="0073389C">
        <w:t>),</w:t>
      </w:r>
      <w:r w:rsidRPr="0073389C">
        <w:t xml:space="preserve"> ako aj povinné odvody</w:t>
      </w:r>
      <w:r w:rsidRPr="0073389C">
        <w:rPr>
          <w:rStyle w:val="Odkaznapoznmkupodiarou"/>
          <w:sz w:val="19"/>
        </w:rPr>
        <w:footnoteReference w:id="55"/>
      </w:r>
      <w:r w:rsidRPr="0073389C">
        <w:t xml:space="preserve"> za zamestnávateľa; </w:t>
      </w:r>
    </w:p>
    <w:p w14:paraId="711FDB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6E474BB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40302DA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135443D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22BBB00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155DC2D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4909271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F2EA8C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3C0CBB7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4F7FDB4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70B3A7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04CE7F4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00F5D2D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1A621D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0D6E68D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5FB7E23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2C6ED62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3319DB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0200CE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411515E" w14:textId="77777777" w:rsidR="00ED03C8" w:rsidRPr="0073389C" w:rsidRDefault="00ED03C8" w:rsidP="00ED03C8">
      <w:pPr>
        <w:pStyle w:val="Zoznamsodrkami2"/>
        <w:numPr>
          <w:ilvl w:val="0"/>
          <w:numId w:val="0"/>
        </w:numPr>
        <w:ind w:left="426" w:hanging="426"/>
        <w:contextualSpacing w:val="0"/>
        <w:jc w:val="both"/>
      </w:pPr>
    </w:p>
    <w:p w14:paraId="576B695A"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4EB58952" w14:textId="77777777"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56"/>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57"/>
      </w:r>
      <w:r w:rsidRPr="0073389C">
        <w:t>), ako aj povinné odvody za zamestnávateľa</w:t>
      </w:r>
      <w:r w:rsidRPr="0073389C">
        <w:rPr>
          <w:rStyle w:val="Odkaznapoznmkupodiarou"/>
          <w:sz w:val="19"/>
        </w:rPr>
        <w:footnoteReference w:id="58"/>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2561F0A6" w14:textId="77777777"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 xml:space="preserve">nie </w:t>
      </w:r>
      <w:r w:rsidR="004E646D" w:rsidRPr="003A141C">
        <w:lastRenderedPageBreak/>
        <w:t>na základe už odpracovaného času mimo realizácie projektu</w:t>
      </w:r>
      <w:r w:rsidRPr="0073389C">
        <w:t>).</w:t>
      </w:r>
      <w:r w:rsidR="002853F8">
        <w:t xml:space="preserve"> </w:t>
      </w:r>
      <w:r w:rsidRPr="0073389C">
        <w:t>Prijímateľ je povinný preukázať pomerné čerpanie personálnych výdavkov.</w:t>
      </w:r>
    </w:p>
    <w:p w14:paraId="3959CC5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450052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386D147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4BB605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2102850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8B6E07E"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1ACF386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1AB2F62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E98DA0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28F125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463562C5" w14:textId="77777777"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91B04CC"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6C93C8C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C8B06E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C94F98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3584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722E3DE6"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730994E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51A2D8A8"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6F5E846A"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180AB91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6E6C68D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50001CF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2F63DD37"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252A444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6189FB3B"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0578036B"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6827D27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AC1508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w:t>
      </w:r>
      <w:proofErr w:type="spellStart"/>
      <w:r w:rsidRPr="0073389C">
        <w:t>t.j</w:t>
      </w:r>
      <w:proofErr w:type="spellEnd"/>
      <w:r w:rsidRPr="0073389C">
        <w:t>. 42/152*16)/celkový odpracovaný čas vrátane dovolenky)*1 150 EUR (tarifný plat + príplatky) = 317,76 EUR</w:t>
      </w:r>
    </w:p>
    <w:p w14:paraId="453C3C11"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2D921E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4EF690E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6422D7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27B2FA1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1830DFA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260001D3" w14:textId="77777777" w:rsidR="000D5577" w:rsidRPr="0073389C" w:rsidRDefault="000D5577" w:rsidP="00ED03C8">
      <w:pPr>
        <w:autoSpaceDE w:val="0"/>
        <w:autoSpaceDN w:val="0"/>
        <w:adjustRightInd w:val="0"/>
        <w:spacing w:line="288" w:lineRule="auto"/>
        <w:jc w:val="both"/>
      </w:pPr>
    </w:p>
    <w:p w14:paraId="6952C96D" w14:textId="77777777" w:rsidR="000D5577" w:rsidRPr="0073389C" w:rsidRDefault="000D5577" w:rsidP="000D5577">
      <w:pPr>
        <w:jc w:val="right"/>
      </w:pPr>
    </w:p>
    <w:p w14:paraId="2806494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14359A6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6771666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0472DA2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45280EB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2CC968A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45C1D21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37A6D33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1601CAA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5DC87B8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6F37C47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497985B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60C82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42/184 (počet odpracovaných hodín pre projekt/celkový odpracovaný čas vrátane nadčasu)*1 300 EUR (tarifný plat + príplatky + nadčas) = 296,74 EUR</w:t>
      </w:r>
    </w:p>
    <w:p w14:paraId="38FAE06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0B7EB6F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173CFCE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19BE794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B3FEA2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1E065440" w14:textId="77777777" w:rsidR="000D5577" w:rsidRPr="0073389C" w:rsidRDefault="000D5577" w:rsidP="000D5577">
      <w:pPr>
        <w:jc w:val="right"/>
      </w:pPr>
    </w:p>
    <w:p w14:paraId="73DAE7AD" w14:textId="77777777"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2FF6BC2E" w14:textId="77777777"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279DEC95" w14:textId="7777777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59"/>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7089C89F"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70E27A50"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60"/>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61"/>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62"/>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rok príslušného zamestnanca, pričom kumulovaná výška priznaných odmien</w:t>
      </w:r>
      <w:r w:rsidRPr="009B4AEF">
        <w:rPr>
          <w:rStyle w:val="Odkaznapoznmkupodiarou"/>
          <w:rFonts w:cs="Arial"/>
          <w:color w:val="000000"/>
          <w:sz w:val="19"/>
          <w:szCs w:val="19"/>
          <w:lang w:eastAsia="en-AU"/>
        </w:rPr>
        <w:footnoteReference w:id="63"/>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je oprávnená maximálne do výšky 30% súčtu funkčných platov/miezd uvedených v platových dekrétoch (bez odmien)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príslušného zamestnanca; </w:t>
      </w:r>
    </w:p>
    <w:p w14:paraId="3B7B4753" w14:textId="77777777"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036C032A" w14:textId="77777777"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w:t>
      </w:r>
      <w:r w:rsidRPr="0073389C">
        <w:rPr>
          <w:rFonts w:ascii="Arial" w:hAnsi="Arial" w:cs="Arial"/>
          <w:sz w:val="19"/>
          <w:szCs w:val="19"/>
          <w:lang w:val="sk-SK"/>
        </w:rPr>
        <w:lastRenderedPageBreak/>
        <w:t xml:space="preserve">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61C204B9" w14:textId="77777777"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64"/>
      </w:r>
      <w:r w:rsidRPr="0073389C">
        <w:t>.</w:t>
      </w:r>
    </w:p>
    <w:p w14:paraId="6B3C1C53" w14:textId="77777777"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C17844D"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2D3B6A65"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5B6D783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11AA83F2" w14:textId="77777777"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55948ED7" w14:textId="77777777"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3F38A339" w14:textId="77777777" w:rsidR="00D91343" w:rsidRPr="0073389C" w:rsidRDefault="00D91343" w:rsidP="0067438F">
      <w:pPr>
        <w:spacing w:before="120" w:after="120" w:line="288" w:lineRule="auto"/>
        <w:jc w:val="both"/>
      </w:pPr>
    </w:p>
    <w:p w14:paraId="7ADAA8BB" w14:textId="77777777"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65"/>
      </w:r>
    </w:p>
    <w:p w14:paraId="318804C5" w14:textId="77777777"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4A2BD6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 xml:space="preserve">a zároveň </w:t>
      </w:r>
      <w:r w:rsidRPr="0073389C">
        <w:rPr>
          <w:rFonts w:ascii="Arial" w:hAnsi="Arial" w:cs="Arial"/>
          <w:sz w:val="19"/>
          <w:szCs w:val="19"/>
        </w:rPr>
        <w:lastRenderedPageBreak/>
        <w:t>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0ED888C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240384B9"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3607658E"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54CFC2D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41728C2B"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62783432"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3877558E" w14:textId="77777777"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xml:space="preserve">, pričom ak má zamestnanec/osoba vyslaná na pracovnú cestu zabezpečené stravné uvedeným spôsobom, nepatrí mu náhrada za stravné (v zmysle § 1 ods. </w:t>
      </w:r>
      <w:r w:rsidR="00F33DDB">
        <w:rPr>
          <w:rFonts w:ascii="Arial" w:hAnsi="Arial" w:cs="Arial"/>
          <w:sz w:val="19"/>
          <w:szCs w:val="19"/>
          <w:lang w:val="sk-SK" w:eastAsia="en-US"/>
        </w:rPr>
        <w:t>5</w:t>
      </w:r>
      <w:r w:rsidRPr="0073389C">
        <w:rPr>
          <w:rFonts w:ascii="Arial" w:hAnsi="Arial" w:cs="Arial"/>
          <w:sz w:val="19"/>
          <w:szCs w:val="19"/>
          <w:lang w:val="sk-SK" w:eastAsia="en-US"/>
        </w:rPr>
        <w:t xml:space="preserve">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5519F7EF"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60497360"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CDC04C2"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1FAF9358"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2DB45D07"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B61A903"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lastRenderedPageBreak/>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6C9DBF44" w14:textId="77777777"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BF722F"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5"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1D8C773A"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16"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30C6B32E" w14:textId="77777777"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66"/>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51D4ADA6" w14:textId="77777777"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67"/>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67168D26" w14:textId="77777777" w:rsidR="000F684D" w:rsidRPr="0073389C" w:rsidRDefault="000F684D" w:rsidP="000F684D">
      <w:pPr>
        <w:spacing w:line="288" w:lineRule="auto"/>
        <w:jc w:val="both"/>
      </w:pPr>
    </w:p>
    <w:p w14:paraId="6731CE75"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68"/>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w:t>
      </w:r>
      <w:r w:rsidRPr="00B13AD8">
        <w:rPr>
          <w:rFonts w:cs="Arial"/>
          <w:szCs w:val="19"/>
        </w:rPr>
        <w:lastRenderedPageBreak/>
        <w:t xml:space="preserve">nesmie presiahnuť sumu uplatňovaných náhrad EK, tzv. </w:t>
      </w:r>
      <w:r w:rsidRPr="00B13AD8">
        <w:rPr>
          <w:rFonts w:cs="Arial"/>
          <w:b/>
          <w:szCs w:val="19"/>
        </w:rPr>
        <w:t xml:space="preserve">„per </w:t>
      </w:r>
      <w:proofErr w:type="spellStart"/>
      <w:r w:rsidRPr="00B13AD8">
        <w:rPr>
          <w:rFonts w:cs="Arial"/>
          <w:b/>
          <w:szCs w:val="19"/>
        </w:rPr>
        <w:t>diems</w:t>
      </w:r>
      <w:proofErr w:type="spellEnd"/>
      <w:r w:rsidRPr="00B13AD8">
        <w:rPr>
          <w:rFonts w:cs="Arial"/>
          <w:b/>
          <w:szCs w:val="19"/>
        </w:rPr>
        <w:t>“</w:t>
      </w:r>
      <w:r w:rsidRPr="00B13AD8">
        <w:rPr>
          <w:rStyle w:val="Odkaznapoznmkupodiarou"/>
          <w:rFonts w:cs="Arial"/>
          <w:sz w:val="19"/>
          <w:szCs w:val="19"/>
        </w:rPr>
        <w:footnoteReference w:id="69"/>
      </w:r>
      <w:r w:rsidRPr="00B13AD8">
        <w:rPr>
          <w:rFonts w:cs="Arial"/>
          <w:szCs w:val="19"/>
        </w:rPr>
        <w:t>, ktorá zahŕňa výdavky na ubytovanie, stravné a cestovné v SR</w:t>
      </w:r>
      <w:r w:rsidRPr="00B13AD8">
        <w:rPr>
          <w:rStyle w:val="Odkaznapoznmkupodiarou"/>
          <w:rFonts w:cs="Arial"/>
          <w:sz w:val="19"/>
          <w:szCs w:val="19"/>
        </w:rPr>
        <w:footnoteReference w:id="70"/>
      </w:r>
      <w:r w:rsidRPr="00B13AD8">
        <w:rPr>
          <w:rFonts w:cs="Arial"/>
          <w:szCs w:val="19"/>
        </w:rPr>
        <w:t xml:space="preserve">. </w:t>
      </w:r>
    </w:p>
    <w:p w14:paraId="7CCA4EAB" w14:textId="77777777" w:rsidR="008F3E50" w:rsidRDefault="008F3E50" w:rsidP="000F684D">
      <w:pPr>
        <w:spacing w:line="288" w:lineRule="auto"/>
        <w:jc w:val="both"/>
        <w:rPr>
          <w:rFonts w:cs="Arial"/>
          <w:szCs w:val="19"/>
        </w:rPr>
      </w:pPr>
      <w:r w:rsidRPr="00B13AD8">
        <w:rPr>
          <w:rFonts w:cs="Arial"/>
          <w:szCs w:val="19"/>
        </w:rPr>
        <w:t xml:space="preserve">Uplatnenie náhrad per </w:t>
      </w:r>
      <w:proofErr w:type="spellStart"/>
      <w:r w:rsidRPr="00B13AD8">
        <w:rPr>
          <w:rFonts w:cs="Arial"/>
          <w:szCs w:val="19"/>
        </w:rPr>
        <w:t>diems</w:t>
      </w:r>
      <w:proofErr w:type="spellEnd"/>
      <w:r w:rsidRPr="00B13AD8">
        <w:rPr>
          <w:rFonts w:cs="Arial"/>
          <w:szCs w:val="19"/>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B13AD8">
        <w:rPr>
          <w:rFonts w:cs="Arial"/>
          <w:szCs w:val="19"/>
        </w:rPr>
        <w:t>diems</w:t>
      </w:r>
      <w:proofErr w:type="spellEnd"/>
      <w:r w:rsidRPr="00B13AD8">
        <w:rPr>
          <w:rFonts w:cs="Arial"/>
          <w:szCs w:val="19"/>
        </w:rPr>
        <w:t xml:space="preserve"> v plnej výške 80 EUR</w:t>
      </w:r>
      <w:r w:rsidRPr="00B13AD8">
        <w:rPr>
          <w:rStyle w:val="Odkaznapoznmkupodiarou"/>
          <w:rFonts w:cs="Arial"/>
          <w:sz w:val="19"/>
          <w:szCs w:val="19"/>
        </w:rPr>
        <w:footnoteReference w:id="71"/>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72"/>
      </w:r>
      <w:r w:rsidRPr="00B13AD8">
        <w:rPr>
          <w:rFonts w:cs="Arial"/>
          <w:szCs w:val="19"/>
        </w:rPr>
        <w:t xml:space="preserve"> za prepravu zahraničného experta do/zo SR je oprávneným výdavkom nad rámec per </w:t>
      </w:r>
      <w:proofErr w:type="spellStart"/>
      <w:r w:rsidRPr="00B13AD8">
        <w:rPr>
          <w:rFonts w:cs="Arial"/>
          <w:szCs w:val="19"/>
        </w:rPr>
        <w:t>diems</w:t>
      </w:r>
      <w:proofErr w:type="spellEnd"/>
      <w:r w:rsidRPr="00B13AD8">
        <w:rPr>
          <w:rFonts w:cs="Arial"/>
          <w:szCs w:val="19"/>
        </w:rPr>
        <w:t>.</w:t>
      </w:r>
    </w:p>
    <w:p w14:paraId="7838F319"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3BD30563" w14:textId="7777777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298271D2" w14:textId="77777777"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0C554A60" w14:textId="77777777"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3F130A7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73"/>
      </w:r>
    </w:p>
    <w:p w14:paraId="58860712" w14:textId="77777777"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74"/>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w:t>
      </w:r>
      <w:proofErr w:type="spellStart"/>
      <w:r w:rsidR="00D41171">
        <w:rPr>
          <w:rFonts w:ascii="Arial" w:hAnsi="Arial" w:cs="Arial"/>
          <w:sz w:val="19"/>
          <w:szCs w:val="19"/>
          <w:lang w:eastAsia="en-US"/>
        </w:rPr>
        <w:t>ov</w:t>
      </w:r>
      <w:proofErr w:type="spellEnd"/>
      <w:r w:rsidR="00D41171">
        <w:rPr>
          <w:rFonts w:ascii="Arial" w:hAnsi="Arial" w:cs="Arial"/>
          <w:sz w:val="19"/>
          <w:szCs w:val="19"/>
          <w:lang w:eastAsia="en-US"/>
        </w:rPr>
        <w:t xml:space="preserve">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75"/>
      </w:r>
      <w:r w:rsidR="00032465" w:rsidRPr="00032465" w:rsidDel="00EC028B">
        <w:rPr>
          <w:rFonts w:ascii="Arial" w:hAnsi="Arial" w:cs="Arial"/>
          <w:sz w:val="19"/>
          <w:szCs w:val="19"/>
          <w:lang w:eastAsia="en-US"/>
        </w:rPr>
        <w:t xml:space="preserve"> </w:t>
      </w:r>
    </w:p>
    <w:p w14:paraId="28CA1715" w14:textId="77777777"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6BE4366D" w14:textId="77777777"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2D08DD79" w14:textId="77777777"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17"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482537C2" w14:textId="77777777"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lastRenderedPageBreak/>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56D8EE48" w14:textId="77777777"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w:t>
      </w:r>
      <w:proofErr w:type="spellStart"/>
      <w:r>
        <w:t>ov</w:t>
      </w:r>
      <w:proofErr w:type="spellEnd"/>
      <w:r>
        <w:t xml:space="preserve"> v rámci OP EVS,</w:t>
      </w:r>
      <w:r w:rsidRPr="004D0994">
        <w:t xml:space="preserve"> </w:t>
      </w:r>
      <w:r w:rsidRPr="00BF1649">
        <w:rPr>
          <w:b/>
        </w:rPr>
        <w:t>nepresiahne</w:t>
      </w:r>
      <w:r w:rsidRPr="004D0994">
        <w:t xml:space="preserve"> výšku</w:t>
      </w:r>
      <w:r w:rsidR="00BF1649">
        <w:rPr>
          <w:rStyle w:val="Odkaznapoznmkupodiarou"/>
        </w:rPr>
        <w:footnoteReference w:id="76"/>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5B3A3412" w14:textId="77777777"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77"/>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62EC704D" w14:textId="77777777" w:rsidR="000627E6" w:rsidRPr="0073389C" w:rsidRDefault="000627E6" w:rsidP="00024BF3">
      <w:pPr>
        <w:pStyle w:val="Odsekzoznamu"/>
        <w:spacing w:before="120" w:after="120" w:line="288" w:lineRule="auto"/>
        <w:ind w:left="0"/>
        <w:contextualSpacing w:val="0"/>
        <w:jc w:val="both"/>
      </w:pPr>
    </w:p>
    <w:p w14:paraId="239D2B0B"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5F88FC24"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253DE54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52923D85"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4F4EF7E6" w14:textId="77777777" w:rsidR="00636C0F" w:rsidRDefault="00636C0F" w:rsidP="00636C0F">
      <w:pPr>
        <w:pStyle w:val="Odsekzoznamu"/>
        <w:spacing w:before="120" w:after="120" w:line="288" w:lineRule="auto"/>
        <w:ind w:left="426"/>
        <w:contextualSpacing w:val="0"/>
        <w:jc w:val="both"/>
        <w:rPr>
          <w:b/>
        </w:rPr>
      </w:pPr>
    </w:p>
    <w:p w14:paraId="23891191"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5C73A770" w14:textId="77777777"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lastRenderedPageBreak/>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78"/>
      </w:r>
      <w:r w:rsidRPr="0073389C">
        <w:rPr>
          <w:rFonts w:ascii="Arial" w:hAnsi="Arial" w:cs="Arial"/>
          <w:b/>
          <w:sz w:val="19"/>
          <w:szCs w:val="19"/>
          <w:lang w:val="sk-SK" w:eastAsia="en-US"/>
        </w:rPr>
        <w:t xml:space="preserve">. </w:t>
      </w:r>
    </w:p>
    <w:p w14:paraId="5BEB63A1" w14:textId="77777777"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059FF90" w14:textId="77777777"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47AE1C9E" w14:textId="77777777"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D8CA30D" w14:textId="77777777"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79"/>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175818C5"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29BAF889"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04DD77BD"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80"/>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81"/>
      </w:r>
      <w:r w:rsidRPr="0073389C">
        <w:rPr>
          <w:rFonts w:ascii="Arial" w:hAnsi="Arial" w:cs="Arial"/>
          <w:sz w:val="19"/>
          <w:szCs w:val="19"/>
        </w:rPr>
        <w:t xml:space="preserve">); </w:t>
      </w:r>
    </w:p>
    <w:p w14:paraId="3F474A94"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2D04DD18" w14:textId="77777777"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2EA2A69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30DD52D5" w14:textId="77777777"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35BF91C4"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1147E49F"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0E1A682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lastRenderedPageBreak/>
        <w:t>obstarávacia cena</w:t>
      </w:r>
      <w:r w:rsidRPr="0073389C">
        <w:rPr>
          <w:rStyle w:val="Odkaznapoznmkupodiarou"/>
          <w:sz w:val="19"/>
        </w:rPr>
        <w:footnoteReference w:id="82"/>
      </w:r>
      <w:r w:rsidRPr="0073389C">
        <w:t xml:space="preserve"> použitého zariadenia je nižšia ako výdavky na obdobné nové zariadenie; </w:t>
      </w:r>
    </w:p>
    <w:p w14:paraId="26196E9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38B45D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oprávneným výdavkom je obstarávacia cena </w:t>
      </w:r>
      <w:proofErr w:type="spellStart"/>
      <w:r w:rsidRPr="0073389C">
        <w:t>vysúťažená</w:t>
      </w:r>
      <w:proofErr w:type="spellEnd"/>
      <w:r w:rsidRPr="0073389C">
        <w:t xml:space="preserve"> VO, maximálne však do výšky všeobecnej hodnoty zistenej znaleckým posudkom</w:t>
      </w:r>
      <w:r w:rsidRPr="0073389C">
        <w:rPr>
          <w:rStyle w:val="Odkaznapoznmkupodiarou"/>
          <w:sz w:val="19"/>
        </w:rPr>
        <w:footnoteReference w:id="83"/>
      </w:r>
      <w:r w:rsidRPr="0073389C">
        <w:t xml:space="preserve">; </w:t>
      </w:r>
    </w:p>
    <w:p w14:paraId="7A858EAA"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0BF09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6BEE2C75"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2B2C7BB7" w14:textId="77777777"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6492F505"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4CE9CF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84"/>
      </w:r>
      <w:r w:rsidRPr="0073389C">
        <w:rPr>
          <w:rFonts w:cs="Arial"/>
          <w:b w:val="0"/>
          <w:color w:val="auto"/>
          <w:sz w:val="19"/>
          <w:szCs w:val="19"/>
          <w:lang w:val="sk-SK"/>
        </w:rPr>
        <w:t xml:space="preserve"> nie sú oprávnené, ak:</w:t>
      </w:r>
    </w:p>
    <w:p w14:paraId="35690CB2"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1A18D578" w14:textId="77777777"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5C2170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41FAA82F" w14:textId="77777777"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w:t>
      </w:r>
      <w:proofErr w:type="spellStart"/>
      <w:r w:rsidR="00E97529" w:rsidRPr="0073389C">
        <w:rPr>
          <w:b/>
        </w:rPr>
        <w:t>value</w:t>
      </w:r>
      <w:proofErr w:type="spellEnd"/>
      <w:r w:rsidR="00E97529" w:rsidRPr="0073389C">
        <w:rPr>
          <w:b/>
        </w:rPr>
        <w:t xml:space="preserve"> </w:t>
      </w:r>
      <w:proofErr w:type="spellStart"/>
      <w:r w:rsidR="00E97529" w:rsidRPr="0073389C">
        <w:rPr>
          <w:b/>
        </w:rPr>
        <w:t>for</w:t>
      </w:r>
      <w:proofErr w:type="spellEnd"/>
      <w:r w:rsidR="00E97529" w:rsidRPr="0073389C">
        <w:rPr>
          <w:b/>
        </w:rPr>
        <w:t xml:space="preserve"> </w:t>
      </w:r>
      <w:proofErr w:type="spellStart"/>
      <w:r w:rsidR="00E97529" w:rsidRPr="0073389C">
        <w:rPr>
          <w:b/>
        </w:rPr>
        <w:t>money</w:t>
      </w:r>
      <w:proofErr w:type="spellEnd"/>
      <w:r w:rsidR="00E97529" w:rsidRPr="0073389C">
        <w:rPr>
          <w:b/>
        </w:rPr>
        <w:t>“</w:t>
      </w:r>
      <w:r w:rsidR="00652463" w:rsidRPr="0073389C">
        <w:rPr>
          <w:b/>
        </w:rPr>
        <w:t>.</w:t>
      </w:r>
    </w:p>
    <w:p w14:paraId="4812ECD7" w14:textId="77777777" w:rsidR="00636C0F" w:rsidRDefault="00636C0F" w:rsidP="00636C0F">
      <w:pPr>
        <w:spacing w:before="120" w:after="120" w:line="288" w:lineRule="auto"/>
        <w:ind w:left="426"/>
        <w:jc w:val="both"/>
        <w:rPr>
          <w:b/>
        </w:rPr>
      </w:pPr>
    </w:p>
    <w:p w14:paraId="1914BED0"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(outsourcing)</w:t>
      </w:r>
    </w:p>
    <w:p w14:paraId="4BE8E8B6"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41345BF8"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10B9085F" w14:textId="77777777"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85"/>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2582DEBC" w14:textId="77777777"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28A78AF2"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3E8A25AE"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54D44DCA"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6FB9267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2D053BCF"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86"/>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3CD43DDB"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87"/>
      </w:r>
    </w:p>
    <w:p w14:paraId="3555C33D" w14:textId="77777777"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362FDC5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6524E5FF"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5398532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15BB1879"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45A6A5DC" w14:textId="77777777"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 xml:space="preserve">Činnosť expertnej komisie môže mať vplyv na nedodržanie stanovených lehôt vyplývajúcich zo Systému finančného riadenia štrukturálnych fondov, Kohézneho fondu a Európskeho </w:t>
      </w:r>
      <w:r w:rsidRPr="00375C69">
        <w:lastRenderedPageBreak/>
        <w:t>námorného a rybárskeho fondu na programové obdobie 2014 – 2020. Z tohto dôvodu odporúčame prijímateľovi dôkladné nastavenie zmluvných podmienok s dodávateľom.</w:t>
      </w:r>
    </w:p>
    <w:p w14:paraId="2535C2D6" w14:textId="77777777"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w:t>
      </w:r>
      <w:proofErr w:type="spellStart"/>
      <w:r w:rsidRPr="00F07C32">
        <w:rPr>
          <w:rFonts w:ascii="Arial" w:hAnsi="Arial" w:cs="Arial"/>
          <w:sz w:val="19"/>
          <w:szCs w:val="19"/>
          <w:lang w:eastAsia="en-US"/>
        </w:rPr>
        <w:t>ŽoP</w:t>
      </w:r>
      <w:proofErr w:type="spellEnd"/>
      <w:r w:rsidRPr="00F07C32">
        <w:rPr>
          <w:rFonts w:ascii="Arial" w:hAnsi="Arial" w:cs="Arial"/>
          <w:sz w:val="19"/>
          <w:szCs w:val="19"/>
          <w:lang w:eastAsia="en-US"/>
        </w:rPr>
        <w:t xml:space="preserve"> až po schválení zo strany expertnej komisie na základe záverečného stanoviska. </w:t>
      </w:r>
    </w:p>
    <w:p w14:paraId="1A806463" w14:textId="77777777"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4A97D8DF" w14:textId="77777777"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3E67B19D" w14:textId="77777777"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2B159C45" w14:textId="77777777"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7718BA6F" w14:textId="77777777"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w:t>
      </w:r>
      <w:proofErr w:type="spellStart"/>
      <w:r w:rsidRPr="00460378">
        <w:rPr>
          <w:rFonts w:cs="Arial"/>
        </w:rPr>
        <w:t>ŽoP</w:t>
      </w:r>
      <w:proofErr w:type="spellEnd"/>
      <w:r w:rsidRPr="00460378">
        <w:rPr>
          <w:rFonts w:cs="Arial"/>
        </w:rPr>
        <w:t xml:space="preserve"> vo výške v rámci oprávnenej výdavkovej skupiny 903 - Paušálna sadzba na ostatné výdavky projektu (nariadenie 1304/2013, čl. 14 ods. 2) z celkových oprávnených priamych nákladov na zamestnancov v rámci projektu vždy na základe úmerne zodpovedajúcej výšky (</w:t>
      </w:r>
      <w:proofErr w:type="spellStart"/>
      <w:r w:rsidRPr="00460378">
        <w:rPr>
          <w:rFonts w:cs="Arial"/>
        </w:rPr>
        <w:t>t.j</w:t>
      </w:r>
      <w:proofErr w:type="spellEnd"/>
      <w:r w:rsidRPr="00460378">
        <w:rPr>
          <w:rFonts w:cs="Arial"/>
        </w:rPr>
        <w:t>. v určenej percentuálnej sadzbe) reálne preukázaných a oprávnených priamych nákladov na zamestnancov počas realizácie projektu</w:t>
      </w:r>
      <w:r w:rsidRPr="008C5D90">
        <w:rPr>
          <w:rFonts w:cs="Arial"/>
        </w:rPr>
        <w:t xml:space="preserve">, </w:t>
      </w:r>
      <w:proofErr w:type="spellStart"/>
      <w:r w:rsidRPr="008C5D90">
        <w:rPr>
          <w:rFonts w:cs="Arial"/>
        </w:rPr>
        <w:t>t.j</w:t>
      </w:r>
      <w:proofErr w:type="spellEnd"/>
      <w:r w:rsidRPr="008C5D90">
        <w:rPr>
          <w:rFonts w:cs="Arial"/>
        </w:rPr>
        <w:t>. nárokovanie výdavkovej skupiny 903 - Paušálna sadzba na ostatné výdavky projektu (čl. 14 ods. 2 Nariadenia o ESF) je priamo prepojená na vznik reálne preukázaných oprávnených výdavkov výdavkovej skupiny 521- Mzdové výdavky.</w:t>
      </w:r>
    </w:p>
    <w:p w14:paraId="0AB53D72" w14:textId="77777777" w:rsidR="00B449FC" w:rsidRPr="006F0EBE" w:rsidRDefault="002E2814" w:rsidP="0027405B">
      <w:pPr>
        <w:spacing w:before="120" w:after="120" w:line="288" w:lineRule="auto"/>
        <w:jc w:val="both"/>
        <w:rPr>
          <w:rFonts w:cs="Arial"/>
        </w:rPr>
      </w:pPr>
      <w:proofErr w:type="spellStart"/>
      <w:r w:rsidRPr="006F0EBE">
        <w:rPr>
          <w:rFonts w:cs="Arial"/>
        </w:rPr>
        <w:t>Nárokovateľná</w:t>
      </w:r>
      <w:proofErr w:type="spellEnd"/>
      <w:r w:rsidRPr="006F0EBE">
        <w:rPr>
          <w:rFonts w:cs="Arial"/>
        </w:rPr>
        <w:t xml:space="preserve"> výška paušálnej sadzby sa pri priebežnom financovaní výdavkov projektu zaokrúhľuje </w:t>
      </w:r>
      <w:r w:rsidR="00172FC1" w:rsidRPr="006F0EBE">
        <w:rPr>
          <w:rFonts w:cs="Arial"/>
        </w:rPr>
        <w:t>na </w:t>
      </w:r>
      <w:r w:rsidRPr="006F0EBE">
        <w:rPr>
          <w:rFonts w:cs="Arial"/>
        </w:rPr>
        <w:t xml:space="preserve">eurocenty nadol a prípadné </w:t>
      </w:r>
      <w:proofErr w:type="spellStart"/>
      <w:r w:rsidRPr="006F0EBE">
        <w:rPr>
          <w:rFonts w:cs="Arial"/>
        </w:rPr>
        <w:t>nárokovateľné</w:t>
      </w:r>
      <w:proofErr w:type="spellEnd"/>
      <w:r w:rsidRPr="006F0EBE">
        <w:rPr>
          <w:rFonts w:cs="Arial"/>
        </w:rPr>
        <w:t xml:space="preserve">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66030179" w14:textId="77777777" w:rsidR="00050242" w:rsidRPr="00AD07E2" w:rsidRDefault="00050242" w:rsidP="00050242">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b/>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w:t>
      </w:r>
      <w:r w:rsidR="00413ED9" w:rsidRPr="00AD07E2">
        <w:rPr>
          <w:rFonts w:ascii="Arial" w:hAnsi="Arial" w:cs="Arial"/>
          <w:b/>
          <w:sz w:val="19"/>
          <w:szCs w:val="19"/>
          <w:lang w:eastAsia="en-US"/>
        </w:rPr>
        <w:t xml:space="preserve">V súvislosti s uplatňovaním </w:t>
      </w:r>
      <w:r w:rsidR="003E4693" w:rsidRPr="003E4693">
        <w:rPr>
          <w:rFonts w:ascii="Arial" w:hAnsi="Arial" w:cs="Arial"/>
          <w:b/>
          <w:sz w:val="19"/>
          <w:szCs w:val="19"/>
          <w:lang w:eastAsia="en-US"/>
        </w:rPr>
        <w:t>čl. 67 ods. 1 písm. b), až e), čl. 68, 68a, 68b, čl. 69 ods. 1 a čl. 109</w:t>
      </w:r>
      <w:r w:rsidR="003E4693">
        <w:rPr>
          <w:rFonts w:ascii="Arial" w:hAnsi="Arial" w:cs="Arial"/>
          <w:b/>
          <w:sz w:val="19"/>
          <w:szCs w:val="19"/>
          <w:lang w:eastAsia="en-US"/>
        </w:rPr>
        <w:t xml:space="preserve"> </w:t>
      </w:r>
      <w:r w:rsidR="00413ED9" w:rsidRPr="00AD07E2">
        <w:rPr>
          <w:rFonts w:ascii="Arial" w:hAnsi="Arial" w:cs="Arial"/>
          <w:b/>
          <w:sz w:val="19"/>
          <w:szCs w:val="19"/>
          <w:lang w:eastAsia="en-US"/>
        </w:rPr>
        <w:t>Všeobecného nariadenia d</w:t>
      </w:r>
      <w:r w:rsidRPr="00AD07E2">
        <w:rPr>
          <w:rFonts w:ascii="Arial" w:hAnsi="Arial" w:cs="Arial"/>
          <w:b/>
          <w:sz w:val="19"/>
          <w:szCs w:val="19"/>
          <w:lang w:eastAsia="en-US"/>
        </w:rPr>
        <w:t xml:space="preserve">o základne pre výpočet paušálnej sadzby na ostatné výdavky projektu nie je možné započítať výšku priamych mzdových výdavkov na zamestnancov - odborné kapacity, </w:t>
      </w:r>
      <w:proofErr w:type="spellStart"/>
      <w:r w:rsidRPr="00AD07E2">
        <w:rPr>
          <w:rFonts w:ascii="Arial" w:hAnsi="Arial" w:cs="Arial"/>
          <w:b/>
          <w:sz w:val="19"/>
          <w:szCs w:val="19"/>
          <w:lang w:eastAsia="en-US"/>
        </w:rPr>
        <w:t>t.j</w:t>
      </w:r>
      <w:proofErr w:type="spellEnd"/>
      <w:r w:rsidRPr="00AD07E2">
        <w:rPr>
          <w:rFonts w:ascii="Arial" w:hAnsi="Arial" w:cs="Arial"/>
          <w:b/>
          <w:sz w:val="19"/>
          <w:szCs w:val="19"/>
          <w:lang w:eastAsia="en-US"/>
        </w:rPr>
        <w:t xml:space="preserve">. príslušnú časť náhrady mzdy počas času, kedy sa zamestnanci prijímateľa zúčastňujú na vzdelávacej aktivite alebo školení v postavení frekventanta (účastníka, </w:t>
      </w:r>
      <w:proofErr w:type="spellStart"/>
      <w:r w:rsidRPr="00AD07E2">
        <w:rPr>
          <w:rFonts w:ascii="Arial" w:hAnsi="Arial" w:cs="Arial"/>
          <w:b/>
          <w:sz w:val="19"/>
          <w:szCs w:val="19"/>
          <w:lang w:eastAsia="en-US"/>
        </w:rPr>
        <w:t>t.j</w:t>
      </w:r>
      <w:proofErr w:type="spellEnd"/>
      <w:r w:rsidRPr="00AD07E2">
        <w:rPr>
          <w:rFonts w:ascii="Arial" w:hAnsi="Arial" w:cs="Arial"/>
          <w:b/>
          <w:sz w:val="19"/>
          <w:szCs w:val="19"/>
          <w:lang w:eastAsia="en-US"/>
        </w:rPr>
        <w:t>. osoby, ktorá je vzdelávaná)!</w:t>
      </w:r>
    </w:p>
    <w:p w14:paraId="1C5C6E9A" w14:textId="77777777"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210BD626" w14:textId="77777777"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5E233F3A" w14:textId="77777777"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w:t>
      </w:r>
      <w:proofErr w:type="spellStart"/>
      <w:r w:rsidR="006F0EBE">
        <w:rPr>
          <w:rFonts w:cs="Arial"/>
        </w:rPr>
        <w:t>t.j</w:t>
      </w:r>
      <w:proofErr w:type="spellEnd"/>
      <w:r w:rsidR="006F0EBE">
        <w:rPr>
          <w:rFonts w:cs="Arial"/>
        </w:rPr>
        <w:t xml:space="preserve">. z Nariadenia o ESF je neoprávnený </w:t>
      </w:r>
      <w:r w:rsidR="006F0EBE">
        <w:rPr>
          <w:color w:val="000000"/>
          <w:shd w:val="clear" w:color="auto" w:fill="FFFFFF"/>
        </w:rPr>
        <w:t xml:space="preserve">nákup </w:t>
      </w:r>
      <w:r w:rsidR="006F0EBE">
        <w:rPr>
          <w:color w:val="000000"/>
          <w:shd w:val="clear" w:color="auto" w:fill="FFFFFF"/>
        </w:rPr>
        <w:lastRenderedPageBreak/>
        <w:t xml:space="preserve">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proofErr w:type="spellStart"/>
      <w:r w:rsidR="006F0EBE">
        <w:rPr>
          <w:rFonts w:cs="Arial"/>
        </w:rPr>
        <w:t>t.j</w:t>
      </w:r>
      <w:proofErr w:type="spellEnd"/>
      <w:r w:rsidR="006F0EBE">
        <w:rPr>
          <w:rFonts w:cs="Arial"/>
        </w:rPr>
        <w:t xml:space="preserve">. oprávnené obdobie realizácie výdavkov je </w:t>
      </w:r>
      <w:r w:rsidRPr="0099542E">
        <w:rPr>
          <w:rFonts w:cs="Arial"/>
        </w:rPr>
        <w:t>od 1.1.2014 do</w:t>
      </w:r>
      <w:r w:rsidR="006F0EBE">
        <w:rPr>
          <w:rFonts w:cs="Arial"/>
        </w:rPr>
        <w:t> </w:t>
      </w:r>
      <w:r w:rsidRPr="0099542E">
        <w:rPr>
          <w:rFonts w:cs="Arial"/>
        </w:rPr>
        <w:t>31.12.2023).</w:t>
      </w:r>
    </w:p>
    <w:p w14:paraId="093D8298" w14:textId="77777777"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17C7B1A0"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62F607A3"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138FE11E"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11BBFAC4"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38FF3E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48C3EA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434B875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43951C1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4A64146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za zriadenie a vedenie účtu alebo účtov a za finančné transakcie na tomto účte; </w:t>
      </w:r>
    </w:p>
    <w:p w14:paraId="7C703A30"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875442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88"/>
      </w:r>
      <w:r w:rsidRPr="0073389C">
        <w:rPr>
          <w:rFonts w:ascii="Arial" w:hAnsi="Arial" w:cs="Arial"/>
          <w:sz w:val="19"/>
          <w:szCs w:val="19"/>
        </w:rPr>
        <w:t xml:space="preserve">. </w:t>
      </w:r>
    </w:p>
    <w:p w14:paraId="45C4DB7F"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2C2561B1" w14:textId="77777777"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w:t>
      </w:r>
      <w:proofErr w:type="spellStart"/>
      <w:r w:rsidR="00AC7621">
        <w:rPr>
          <w:rFonts w:cs="Arial"/>
          <w:sz w:val="19"/>
          <w:szCs w:val="19"/>
          <w:lang w:val="sk-SK" w:eastAsia="en-US"/>
        </w:rPr>
        <w:t>atď</w:t>
      </w:r>
      <w:proofErr w:type="spellEnd"/>
      <w:r w:rsidR="00AC7621">
        <w:rPr>
          <w:rFonts w:cs="Arial"/>
          <w:sz w:val="19"/>
          <w:szCs w:val="19"/>
          <w:lang w:val="sk-SK" w:eastAsia="en-US"/>
        </w:rPr>
        <w:t>)</w:t>
      </w:r>
      <w:r w:rsidR="00AC7621" w:rsidRPr="004F11B5">
        <w:rPr>
          <w:rFonts w:cs="Arial"/>
          <w:sz w:val="19"/>
          <w:szCs w:val="19"/>
          <w:lang w:val="sk-SK" w:eastAsia="en-US"/>
        </w:rPr>
        <w:t xml:space="preserve"> alebo z ekonomických dôvodov (výška poistného je likvidačná) .</w:t>
      </w:r>
    </w:p>
    <w:p w14:paraId="312192E0"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00C7177" w14:textId="7777777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2869D71F"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F6E8185"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4D6BD389"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3C9F114D"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3D678B58"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485976AD" w14:textId="77777777"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2B2A9E2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1D02B0DD"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0B47CE94"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5CCCB16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33BE614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89"/>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29A6EF1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042ED00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lastRenderedPageBreak/>
        <w:t>Žiadosť o platbu, monitorovacie správy/údaje, žiadosť o zmenu zmluvy, výkon verejného obstarávania, pracovné výkazy a štúdium dokumentov</w:t>
      </w:r>
    </w:p>
    <w:p w14:paraId="12EE3B8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586EBEB3"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2B96C141"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5180A77D"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4FA64E2F" w14:textId="77777777"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3A1250DE" w14:textId="77777777"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6BB52EC9"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20D0C291"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03C4FDBC"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3746CC98" w14:textId="7777777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57" w:name="_Toc361131496"/>
      <w:r w:rsidRPr="0073389C">
        <w:rPr>
          <w:rFonts w:ascii="Arial" w:hAnsi="Arial" w:cs="Arial"/>
          <w:b/>
          <w:sz w:val="19"/>
          <w:szCs w:val="19"/>
          <w:lang w:val="sk-SK" w:eastAsia="en-US"/>
        </w:rPr>
        <w:t>Problematika prekrývania sa výdavkov</w:t>
      </w:r>
      <w:bookmarkEnd w:id="57"/>
    </w:p>
    <w:p w14:paraId="3223BF02"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206376C3" w14:textId="77777777"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22CFD1CF"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lastRenderedPageBreak/>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19B0CA2B"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2E48908A"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30DDCB76" w14:textId="77777777"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47D332BA" w14:textId="77777777"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0C4DE0A4"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22AFA99B"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90"/>
      </w:r>
      <w:r w:rsidRPr="0073389C">
        <w:rPr>
          <w:rFonts w:ascii="Arial" w:hAnsi="Arial" w:cs="Arial"/>
          <w:sz w:val="19"/>
          <w:szCs w:val="19"/>
        </w:rPr>
        <w:t xml:space="preserve"> a penále, prípadne ďalšie sankčné výdavky, či už dohodnuté v zmluvách alebo vzniknuté z iných príčin; </w:t>
      </w:r>
    </w:p>
    <w:p w14:paraId="480A515C"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4EE01D26"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91"/>
      </w:r>
      <w:r w:rsidRPr="0073389C">
        <w:rPr>
          <w:rFonts w:ascii="Arial" w:hAnsi="Arial" w:cs="Arial"/>
          <w:sz w:val="19"/>
          <w:szCs w:val="19"/>
        </w:rPr>
        <w:t>;</w:t>
      </w:r>
    </w:p>
    <w:p w14:paraId="06CB15C5"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380EEDAD" w14:textId="77777777"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2FC0C7C9" w14:textId="77777777" w:rsidR="00AE5A8F" w:rsidRPr="0073389C" w:rsidRDefault="00AE5A8F" w:rsidP="001F73A1">
      <w:pPr>
        <w:pStyle w:val="Nadpis3"/>
        <w:spacing w:line="288" w:lineRule="auto"/>
        <w:ind w:left="567" w:firstLine="0"/>
        <w:rPr>
          <w:lang w:val="sk-SK"/>
        </w:rPr>
      </w:pPr>
      <w:bookmarkStart w:id="58" w:name="_Toc410907859"/>
      <w:bookmarkStart w:id="59" w:name="_Toc440372873"/>
      <w:bookmarkStart w:id="60" w:name="_Toc4576192"/>
      <w:r w:rsidRPr="0073389C">
        <w:rPr>
          <w:lang w:val="sk-SK"/>
        </w:rPr>
        <w:t>Postupy pri žiadosti o platbu</w:t>
      </w:r>
      <w:bookmarkEnd w:id="58"/>
      <w:bookmarkEnd w:id="59"/>
      <w:bookmarkEnd w:id="60"/>
    </w:p>
    <w:p w14:paraId="11BD3DDE"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23FB2AF1"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 xml:space="preserve">systémom zálohových platieb, systémom refundácie, systémom </w:t>
      </w:r>
      <w:proofErr w:type="spellStart"/>
      <w:r w:rsidRPr="0073389C">
        <w:rPr>
          <w:rFonts w:ascii="Arial" w:hAnsi="Arial" w:cs="Arial"/>
          <w:b/>
          <w:sz w:val="19"/>
          <w:szCs w:val="19"/>
          <w:lang w:val="sk-SK"/>
        </w:rPr>
        <w:t>predfinancovania</w:t>
      </w:r>
      <w:proofErr w:type="spellEnd"/>
      <w:r w:rsidRPr="0073389C">
        <w:rPr>
          <w:rFonts w:ascii="Arial" w:hAnsi="Arial" w:cs="Arial"/>
          <w:b/>
          <w:sz w:val="19"/>
          <w:szCs w:val="19"/>
          <w:lang w:val="sk-SK"/>
        </w:rPr>
        <w:t xml:space="preserve"> alebo kombináciou uvedených systémov</w:t>
      </w:r>
      <w:r w:rsidRPr="0073389C">
        <w:rPr>
          <w:rFonts w:ascii="Arial" w:hAnsi="Arial" w:cs="Arial"/>
          <w:sz w:val="19"/>
          <w:szCs w:val="19"/>
          <w:lang w:val="sk-SK"/>
        </w:rPr>
        <w:t xml:space="preserve"> v súlade so zmluvou o NFP. </w:t>
      </w:r>
    </w:p>
    <w:p w14:paraId="75AB295A"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Jednotlivé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môže prijímateľ predkladať len na jeden z uvedených systémov, tzn., že výdavky realizované z poskytnutých zálohových platieb nemôže prijímateľ kombinovať spolu s výdavkami uplatňovanými systémom refundácie v jednej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V takomto prípade prijímateľ predkladá samostatne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k  zúčtovaniu zálohovej platby a samostatne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k refundácii, resp. </w:t>
      </w:r>
      <w:proofErr w:type="spellStart"/>
      <w:r w:rsidRPr="0073389C">
        <w:rPr>
          <w:rFonts w:ascii="Arial" w:hAnsi="Arial" w:cs="Arial"/>
          <w:sz w:val="19"/>
          <w:szCs w:val="19"/>
          <w:lang w:val="sk-SK"/>
        </w:rPr>
        <w:t>predfinancovaniu</w:t>
      </w:r>
      <w:proofErr w:type="spellEnd"/>
      <w:r w:rsidRPr="0073389C">
        <w:rPr>
          <w:rFonts w:ascii="Arial" w:hAnsi="Arial" w:cs="Arial"/>
          <w:sz w:val="19"/>
          <w:szCs w:val="19"/>
          <w:lang w:val="sk-SK"/>
        </w:rPr>
        <w:t>.</w:t>
      </w:r>
    </w:p>
    <w:p w14:paraId="425E5EAD"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3962EBCA" w14:textId="77777777" w:rsidR="000D5577"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proofErr w:type="spellStart"/>
      <w:r w:rsidR="00004CD8">
        <w:rPr>
          <w:rFonts w:ascii="Arial" w:hAnsi="Arial" w:cs="Arial"/>
          <w:sz w:val="19"/>
          <w:szCs w:val="19"/>
          <w:lang w:val="sk-SK"/>
        </w:rPr>
        <w:t>ŽoP</w:t>
      </w:r>
      <w:proofErr w:type="spellEnd"/>
      <w:r w:rsidRPr="0073389C">
        <w:rPr>
          <w:rFonts w:ascii="Arial" w:hAnsi="Arial" w:cs="Arial"/>
          <w:sz w:val="19"/>
          <w:szCs w:val="19"/>
          <w:lang w:val="sk-SK"/>
        </w:rPr>
        <w:t>, ktorú predkladá prijímateľ</w:t>
      </w:r>
      <w:r w:rsidR="00630EE9">
        <w:rPr>
          <w:rFonts w:ascii="Arial" w:hAnsi="Arial" w:cs="Arial"/>
          <w:sz w:val="19"/>
          <w:szCs w:val="19"/>
          <w:lang w:val="sk-SK"/>
        </w:rPr>
        <w:t xml:space="preserve"> národného projektu za seba a ak je relevantné aj za partnerov</w:t>
      </w:r>
      <w:r w:rsidRPr="0073389C">
        <w:rPr>
          <w:rFonts w:ascii="Arial" w:hAnsi="Arial" w:cs="Arial"/>
          <w:sz w:val="19"/>
          <w:szCs w:val="19"/>
          <w:lang w:val="sk-SK"/>
        </w:rPr>
        <w:t xml:space="preserve"> je </w:t>
      </w:r>
      <w:r w:rsidR="00147E0C">
        <w:rPr>
          <w:rFonts w:ascii="Arial" w:hAnsi="Arial" w:cs="Arial"/>
          <w:b/>
          <w:sz w:val="19"/>
          <w:szCs w:val="19"/>
          <w:lang w:val="sk-SK"/>
        </w:rPr>
        <w:t>3</w:t>
      </w:r>
      <w:r w:rsidR="00630EE9">
        <w:rPr>
          <w:rFonts w:ascii="Arial" w:hAnsi="Arial" w:cs="Arial"/>
          <w:b/>
          <w:sz w:val="19"/>
          <w:szCs w:val="19"/>
          <w:lang w:val="sk-SK"/>
        </w:rPr>
        <w:t>0</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00630EE9">
        <w:rPr>
          <w:rFonts w:ascii="Arial" w:hAnsi="Arial" w:cs="Arial"/>
          <w:sz w:val="19"/>
          <w:szCs w:val="19"/>
          <w:lang w:val="sk-SK"/>
        </w:rPr>
        <w:t>.</w:t>
      </w:r>
      <w:r w:rsidRPr="0073389C">
        <w:rPr>
          <w:rFonts w:ascii="Arial" w:hAnsi="Arial" w:cs="Arial"/>
          <w:sz w:val="19"/>
          <w:szCs w:val="19"/>
          <w:lang w:val="sk-SK"/>
        </w:rPr>
        <w:t xml:space="preserve"> </w:t>
      </w:r>
    </w:p>
    <w:p w14:paraId="22FC6F2A" w14:textId="77777777" w:rsidR="00630EE9" w:rsidRDefault="00630EE9" w:rsidP="00630EE9">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proofErr w:type="spellStart"/>
      <w:r>
        <w:rPr>
          <w:rFonts w:ascii="Arial" w:hAnsi="Arial" w:cs="Arial"/>
          <w:sz w:val="19"/>
          <w:szCs w:val="19"/>
          <w:lang w:val="sk-SK"/>
        </w:rPr>
        <w:t>ŽoP</w:t>
      </w:r>
      <w:proofErr w:type="spellEnd"/>
      <w:r w:rsidRPr="0073389C">
        <w:rPr>
          <w:rFonts w:ascii="Arial" w:hAnsi="Arial" w:cs="Arial"/>
          <w:sz w:val="19"/>
          <w:szCs w:val="19"/>
          <w:lang w:val="sk-SK"/>
        </w:rPr>
        <w:t>, ktorú predkladá prijímateľ</w:t>
      </w:r>
      <w:r>
        <w:rPr>
          <w:rFonts w:ascii="Arial" w:hAnsi="Arial" w:cs="Arial"/>
          <w:sz w:val="19"/>
          <w:szCs w:val="19"/>
          <w:lang w:val="sk-SK"/>
        </w:rPr>
        <w:t xml:space="preserve"> dopytovo-orientovaného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r>
        <w:rPr>
          <w:rFonts w:ascii="Arial" w:hAnsi="Arial" w:cs="Arial"/>
          <w:sz w:val="19"/>
          <w:szCs w:val="19"/>
          <w:lang w:val="sk-SK"/>
        </w:rPr>
        <w:t>.</w:t>
      </w:r>
      <w:r w:rsidRPr="0073389C">
        <w:rPr>
          <w:rFonts w:ascii="Arial" w:hAnsi="Arial" w:cs="Arial"/>
          <w:sz w:val="19"/>
          <w:szCs w:val="19"/>
          <w:lang w:val="sk-SK"/>
        </w:rPr>
        <w:t xml:space="preserve"> </w:t>
      </w:r>
    </w:p>
    <w:p w14:paraId="49415C60" w14:textId="77777777" w:rsidR="00630EE9" w:rsidRDefault="00630EE9" w:rsidP="00630EE9">
      <w:pPr>
        <w:pStyle w:val="Zkladntext"/>
        <w:spacing w:before="120" w:after="120" w:line="288" w:lineRule="auto"/>
        <w:rPr>
          <w:rFonts w:ascii="Arial" w:hAnsi="Arial" w:cs="Arial"/>
          <w:sz w:val="19"/>
          <w:szCs w:val="19"/>
          <w:lang w:val="sk-SK"/>
        </w:rPr>
      </w:pPr>
      <w:r>
        <w:rPr>
          <w:rFonts w:ascii="Arial" w:hAnsi="Arial" w:cs="Arial"/>
          <w:sz w:val="19"/>
          <w:szCs w:val="19"/>
          <w:lang w:val="sk-SK"/>
        </w:rPr>
        <w:lastRenderedPageBreak/>
        <w:t xml:space="preserve">Uvedené limity platia </w:t>
      </w:r>
      <w:r w:rsidRPr="0073389C">
        <w:rPr>
          <w:rFonts w:ascii="Arial" w:hAnsi="Arial" w:cs="Arial"/>
          <w:sz w:val="19"/>
          <w:szCs w:val="19"/>
          <w:lang w:val="sk-SK"/>
        </w:rPr>
        <w:t xml:space="preserve">s výnimkou žiadosti o platbu – poskytnutie </w:t>
      </w:r>
      <w:proofErr w:type="spellStart"/>
      <w:r w:rsidRPr="0073389C">
        <w:rPr>
          <w:rFonts w:ascii="Arial" w:hAnsi="Arial" w:cs="Arial"/>
          <w:sz w:val="19"/>
          <w:szCs w:val="19"/>
          <w:lang w:val="sk-SK"/>
        </w:rPr>
        <w:t>predfinancovania</w:t>
      </w:r>
      <w:proofErr w:type="spellEnd"/>
      <w:r w:rsidRPr="0073389C">
        <w:rPr>
          <w:rFonts w:ascii="Arial" w:hAnsi="Arial" w:cs="Arial"/>
          <w:sz w:val="19"/>
          <w:szCs w:val="19"/>
          <w:lang w:val="sk-SK"/>
        </w:rPr>
        <w:t xml:space="preserve">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r>
        <w:rPr>
          <w:rFonts w:ascii="Arial" w:hAnsi="Arial" w:cs="Arial"/>
          <w:sz w:val="19"/>
          <w:szCs w:val="19"/>
          <w:lang w:val="sk-SK"/>
        </w:rPr>
        <w:t>, resp. v iných odôvodnených prípadoch, na ktoré môže poskytovateľ prihliadnuť</w:t>
      </w:r>
    </w:p>
    <w:p w14:paraId="6B81989A" w14:textId="77777777" w:rsidR="001E3710" w:rsidRPr="0073389C" w:rsidRDefault="00630EE9"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V prípade nedodržania uvedeného limitu</w:t>
      </w:r>
      <w:r w:rsidR="005851FA">
        <w:rPr>
          <w:rFonts w:ascii="Arial" w:hAnsi="Arial" w:cs="Arial"/>
          <w:sz w:val="19"/>
          <w:szCs w:val="19"/>
          <w:lang w:val="sk-SK"/>
        </w:rPr>
        <w:t xml:space="preserve"> výšky predloženej </w:t>
      </w:r>
      <w:proofErr w:type="spellStart"/>
      <w:r w:rsidR="005851FA">
        <w:rPr>
          <w:rFonts w:ascii="Arial" w:hAnsi="Arial" w:cs="Arial"/>
          <w:sz w:val="19"/>
          <w:szCs w:val="19"/>
          <w:lang w:val="sk-SK"/>
        </w:rPr>
        <w:t>ŽoP</w:t>
      </w:r>
      <w:proofErr w:type="spellEnd"/>
      <w:r>
        <w:rPr>
          <w:rFonts w:ascii="Arial" w:hAnsi="Arial" w:cs="Arial"/>
          <w:sz w:val="19"/>
          <w:szCs w:val="19"/>
          <w:lang w:val="sk-SK"/>
        </w:rPr>
        <w:t xml:space="preserve"> je poskytovateľ</w:t>
      </w:r>
      <w:r w:rsidR="005851FA">
        <w:rPr>
          <w:rFonts w:ascii="Arial" w:hAnsi="Arial" w:cs="Arial"/>
          <w:sz w:val="19"/>
          <w:szCs w:val="19"/>
          <w:lang w:val="sk-SK"/>
        </w:rPr>
        <w:t xml:space="preserve"> oprávnený</w:t>
      </w:r>
      <w:r>
        <w:rPr>
          <w:rFonts w:ascii="Arial" w:hAnsi="Arial" w:cs="Arial"/>
          <w:sz w:val="19"/>
          <w:szCs w:val="19"/>
          <w:lang w:val="sk-SK"/>
        </w:rPr>
        <w:t xml:space="preserve"> predloženú </w:t>
      </w:r>
      <w:proofErr w:type="spellStart"/>
      <w:r>
        <w:rPr>
          <w:rFonts w:ascii="Arial" w:hAnsi="Arial" w:cs="Arial"/>
          <w:sz w:val="19"/>
          <w:szCs w:val="19"/>
          <w:lang w:val="sk-SK"/>
        </w:rPr>
        <w:t>ŽoP</w:t>
      </w:r>
      <w:proofErr w:type="spellEnd"/>
      <w:r>
        <w:rPr>
          <w:rFonts w:ascii="Arial" w:hAnsi="Arial" w:cs="Arial"/>
          <w:sz w:val="19"/>
          <w:szCs w:val="19"/>
          <w:lang w:val="sk-SK"/>
        </w:rPr>
        <w:t xml:space="preserve"> zamietnuť.</w:t>
      </w:r>
      <w:r w:rsidR="005851FA">
        <w:rPr>
          <w:rFonts w:ascii="Arial" w:hAnsi="Arial" w:cs="Arial"/>
          <w:sz w:val="19"/>
          <w:szCs w:val="19"/>
          <w:lang w:val="sk-SK"/>
        </w:rPr>
        <w:t xml:space="preserve"> </w:t>
      </w:r>
      <w:r w:rsidR="00902E2E"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00902E2E"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w:t>
      </w:r>
      <w:proofErr w:type="spellStart"/>
      <w:r w:rsidR="001E3710" w:rsidRPr="0073389C">
        <w:rPr>
          <w:rFonts w:ascii="Arial" w:hAnsi="Arial" w:cs="Arial"/>
          <w:sz w:val="19"/>
          <w:szCs w:val="19"/>
          <w:lang w:val="sk-SK"/>
        </w:rPr>
        <w:t>ŽoP</w:t>
      </w:r>
      <w:proofErr w:type="spellEnd"/>
      <w:r w:rsidR="001E3710" w:rsidRPr="0073389C">
        <w:rPr>
          <w:rFonts w:ascii="Arial" w:hAnsi="Arial" w:cs="Arial"/>
          <w:sz w:val="19"/>
          <w:szCs w:val="19"/>
          <w:lang w:val="sk-SK"/>
        </w:rPr>
        <w:t xml:space="preserve">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00902E2E" w:rsidRPr="0073389C">
        <w:rPr>
          <w:rFonts w:ascii="Arial" w:hAnsi="Arial" w:cs="Arial"/>
          <w:sz w:val="19"/>
          <w:szCs w:val="19"/>
          <w:lang w:val="sk-SK"/>
        </w:rPr>
        <w:t xml:space="preserve"> </w:t>
      </w:r>
    </w:p>
    <w:p w14:paraId="65C841F5" w14:textId="77777777"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w:t>
      </w:r>
      <w:proofErr w:type="spellStart"/>
      <w:r w:rsidRPr="0073389C">
        <w:t>ŽoP</w:t>
      </w:r>
      <w:proofErr w:type="spellEnd"/>
      <w:r w:rsidRPr="0073389C">
        <w:t xml:space="preserve"> a zašle prijímateľovi výzvu na doplnenie</w:t>
      </w:r>
      <w:r w:rsidRPr="0073389C">
        <w:rPr>
          <w:rStyle w:val="Odkaznapoznmkupodiarou"/>
        </w:rPr>
        <w:footnoteReference w:id="92"/>
      </w:r>
      <w:r w:rsidRPr="0073389C">
        <w:t xml:space="preserve">. Po doplnení </w:t>
      </w:r>
      <w:proofErr w:type="spellStart"/>
      <w:r w:rsidRPr="0073389C">
        <w:t>ŽoP</w:t>
      </w:r>
      <w:proofErr w:type="spellEnd"/>
      <w:r w:rsidRPr="0073389C">
        <w:t xml:space="preserve"> je vykonaná opätovná administratívna</w:t>
      </w:r>
      <w:r w:rsidR="0080651F">
        <w:t xml:space="preserve"> finančná</w:t>
      </w:r>
      <w:r w:rsidRPr="0073389C">
        <w:t xml:space="preserve"> kontrola.</w:t>
      </w:r>
    </w:p>
    <w:p w14:paraId="4E973124" w14:textId="77777777"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93"/>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19450374" w14:textId="77777777"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07A236A9" w14:textId="77777777"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517A9BD" w14:textId="77777777"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Uvedeným nie je dotknutý riadny postup určenia a schválenia ex-</w:t>
      </w:r>
      <w:proofErr w:type="spellStart"/>
      <w:r w:rsidRPr="0073389C">
        <w:t>ante</w:t>
      </w:r>
      <w:proofErr w:type="spellEnd"/>
      <w:r w:rsidRPr="0073389C">
        <w:t xml:space="preserve"> finančnej opravy za nedostatky pri VO.  </w:t>
      </w:r>
    </w:p>
    <w:p w14:paraId="27D7A847" w14:textId="77777777"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175F85EF"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w:t>
      </w:r>
      <w:proofErr w:type="spellStart"/>
      <w:r w:rsidRPr="0073389C">
        <w:rPr>
          <w:rFonts w:ascii="Arial" w:eastAsia="Arial Unicode MS" w:hAnsi="Arial" w:cs="Arial"/>
          <w:sz w:val="19"/>
          <w:szCs w:val="19"/>
          <w:u w:color="000000"/>
          <w:lang w:val="sk-SK"/>
        </w:rPr>
        <w:t>ŽoP</w:t>
      </w:r>
      <w:proofErr w:type="spellEnd"/>
      <w:r w:rsidRPr="0073389C">
        <w:rPr>
          <w:rFonts w:ascii="Arial" w:eastAsia="Arial Unicode MS" w:hAnsi="Arial" w:cs="Arial"/>
          <w:sz w:val="19"/>
          <w:szCs w:val="19"/>
          <w:u w:color="000000"/>
          <w:lang w:val="sk-SK"/>
        </w:rPr>
        <w:t xml:space="preserve"> vo vzťahu k nárokovaným finančným prostriedkom/deklarovaným výdavkom môže byť jedna z týchto skutočností: </w:t>
      </w:r>
    </w:p>
    <w:p w14:paraId="46A1E902"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 xml:space="preserve">navrhuje schváliť </w:t>
      </w:r>
      <w:proofErr w:type="spellStart"/>
      <w:r w:rsidRPr="0073389C">
        <w:rPr>
          <w:rFonts w:cs="Arial"/>
          <w:b/>
          <w:szCs w:val="19"/>
          <w:lang w:val="sk-SK"/>
        </w:rPr>
        <w:t>ŽoP</w:t>
      </w:r>
      <w:proofErr w:type="spellEnd"/>
      <w:r w:rsidRPr="0073389C">
        <w:rPr>
          <w:rFonts w:cs="Arial"/>
          <w:szCs w:val="19"/>
          <w:lang w:val="sk-SK"/>
        </w:rPr>
        <w:t xml:space="preserve"> </w:t>
      </w:r>
      <w:r w:rsidRPr="0073389C">
        <w:rPr>
          <w:rFonts w:cs="Arial"/>
          <w:szCs w:val="19"/>
          <w:u w:val="single"/>
          <w:lang w:val="sk-SK"/>
        </w:rPr>
        <w:t xml:space="preserve">v plnej výške </w:t>
      </w:r>
      <w:proofErr w:type="spellStart"/>
      <w:r w:rsidRPr="0073389C">
        <w:rPr>
          <w:rFonts w:cs="Arial"/>
          <w:szCs w:val="19"/>
          <w:u w:val="single"/>
          <w:lang w:val="sk-SK"/>
        </w:rPr>
        <w:t>ŽoP</w:t>
      </w:r>
      <w:proofErr w:type="spellEnd"/>
      <w:r w:rsidRPr="0073389C">
        <w:rPr>
          <w:rFonts w:cs="Arial"/>
          <w:szCs w:val="19"/>
          <w:u w:val="single"/>
          <w:lang w:val="sk-SK"/>
        </w:rPr>
        <w:t xml:space="preserve">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4C74BAA2" w14:textId="77777777"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 xml:space="preserve">zamietne </w:t>
      </w:r>
      <w:proofErr w:type="spellStart"/>
      <w:r w:rsidRPr="0073389C">
        <w:rPr>
          <w:rFonts w:cs="Arial"/>
          <w:b/>
          <w:szCs w:val="19"/>
          <w:lang w:val="sk-SK"/>
        </w:rPr>
        <w:t>ŽoP</w:t>
      </w:r>
      <w:proofErr w:type="spellEnd"/>
      <w:r w:rsidRPr="0073389C">
        <w:rPr>
          <w:rFonts w:cs="Arial"/>
          <w:szCs w:val="19"/>
          <w:lang w:val="sk-SK"/>
        </w:rPr>
        <w:t>.</w:t>
      </w:r>
    </w:p>
    <w:p w14:paraId="3528A894"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3D7F36E" w14:textId="77777777" w:rsidR="00AE5A8F" w:rsidRPr="0073389C" w:rsidRDefault="00AE5A8F" w:rsidP="001F73A1">
      <w:pPr>
        <w:pStyle w:val="Nadpis3"/>
        <w:spacing w:before="120" w:after="120" w:line="288" w:lineRule="auto"/>
        <w:ind w:left="567" w:firstLine="0"/>
        <w:rPr>
          <w:lang w:val="sk-SK"/>
        </w:rPr>
      </w:pPr>
      <w:bookmarkStart w:id="61" w:name="_Toc410907860"/>
      <w:bookmarkStart w:id="62" w:name="_Toc440372874"/>
      <w:bookmarkStart w:id="63" w:name="_Toc4576193"/>
      <w:r w:rsidRPr="0073389C">
        <w:rPr>
          <w:lang w:val="sk-SK"/>
        </w:rPr>
        <w:t>Špecifiká jednotlivých systémov financovania</w:t>
      </w:r>
      <w:bookmarkEnd w:id="61"/>
      <w:bookmarkEnd w:id="62"/>
      <w:bookmarkEnd w:id="63"/>
    </w:p>
    <w:p w14:paraId="3EA2AF9B"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Systém </w:t>
      </w:r>
      <w:proofErr w:type="spellStart"/>
      <w:r w:rsidRPr="0073389C">
        <w:rPr>
          <w:rFonts w:ascii="Arial" w:hAnsi="Arial" w:cs="Arial"/>
          <w:b/>
          <w:sz w:val="19"/>
          <w:szCs w:val="19"/>
          <w:lang w:val="sk-SK"/>
        </w:rPr>
        <w:t>predfinancovania</w:t>
      </w:r>
      <w:proofErr w:type="spellEnd"/>
      <w:r w:rsidRPr="0073389C">
        <w:rPr>
          <w:rFonts w:ascii="Arial" w:hAnsi="Arial" w:cs="Arial"/>
          <w:b/>
          <w:sz w:val="19"/>
          <w:szCs w:val="19"/>
          <w:lang w:val="sk-SK"/>
        </w:rPr>
        <w:t xml:space="preserve"> – štátne rozpočtové organizácie</w:t>
      </w:r>
    </w:p>
    <w:p w14:paraId="0237B5D6" w14:textId="77777777" w:rsidR="00AE5A8F" w:rsidRPr="0073389C" w:rsidRDefault="009A4E01" w:rsidP="00CF7FC1">
      <w:pPr>
        <w:autoSpaceDE w:val="0"/>
        <w:autoSpaceDN w:val="0"/>
        <w:adjustRightInd w:val="0"/>
        <w:spacing w:before="120" w:after="120" w:line="288" w:lineRule="auto"/>
        <w:jc w:val="both"/>
      </w:pPr>
      <w:r>
        <w:t>P</w:t>
      </w:r>
      <w:r w:rsidRPr="0073389C">
        <w:t>rijímateľom</w:t>
      </w:r>
      <w:r w:rsidR="00AE5A8F" w:rsidRPr="0073389C" w:rsidDel="002F7F31">
        <w:t xml:space="preserve"> </w:t>
      </w:r>
      <w:r w:rsidR="00AE5A8F" w:rsidRPr="0073389C">
        <w:t>v spolupráci s </w:t>
      </w:r>
      <w:r>
        <w:t>p</w:t>
      </w:r>
      <w:r w:rsidRPr="0073389C" w:rsidDel="002F7F31">
        <w:t>oskytovateľ</w:t>
      </w:r>
      <w:r>
        <w:t>om</w:t>
      </w:r>
      <w:r w:rsidRPr="0073389C" w:rsidDel="009A4E01">
        <w:t xml:space="preserve"> </w:t>
      </w:r>
      <w:r w:rsidR="00AE5A8F" w:rsidRPr="0073389C">
        <w:t xml:space="preserve"> </w:t>
      </w:r>
      <w:r w:rsidR="00C45109" w:rsidRPr="00C45109">
        <w:t xml:space="preserve">v rámci prípravy </w:t>
      </w:r>
      <w:r w:rsidR="00AE5A8F" w:rsidRPr="0073389C">
        <w:t> zmluv</w:t>
      </w:r>
      <w:r w:rsidR="00C45109">
        <w:t>y</w:t>
      </w:r>
      <w:r w:rsidR="00AE5A8F" w:rsidRPr="0073389C">
        <w:t xml:space="preserve"> o </w:t>
      </w:r>
      <w:r w:rsidR="00BD66E3" w:rsidRPr="0073389C">
        <w:t>NFP</w:t>
      </w:r>
      <w:r w:rsidR="00AE5A8F" w:rsidRPr="0073389C">
        <w:t xml:space="preserve"> </w:t>
      </w:r>
      <w:r w:rsidR="00B67E94" w:rsidRPr="0073389C">
        <w:t>identifikoval</w:t>
      </w:r>
      <w:r w:rsidR="00AE5A8F" w:rsidRPr="0073389C">
        <w:t xml:space="preserve"> jednotliv</w:t>
      </w:r>
      <w:r w:rsidR="00B67E94" w:rsidRPr="0073389C">
        <w:t>é</w:t>
      </w:r>
      <w:r w:rsidR="00AE5A8F" w:rsidRPr="0073389C" w:rsidDel="00B67E94">
        <w:t xml:space="preserve"> </w:t>
      </w:r>
      <w:r w:rsidR="00B67E94" w:rsidRPr="0073389C">
        <w:t xml:space="preserve">typy </w:t>
      </w:r>
      <w:r w:rsidR="00AE5A8F" w:rsidRPr="0073389C">
        <w:t xml:space="preserve">výdavkov (rozpočtových položiek projektu) tak, že je určené, ktoré výdavky (napr. investičné)  </w:t>
      </w:r>
      <w:r w:rsidR="00A1702A" w:rsidRPr="00A1702A">
        <w:t xml:space="preserve">budú </w:t>
      </w:r>
      <w:r w:rsidR="00A1702A" w:rsidRPr="00A1702A">
        <w:lastRenderedPageBreak/>
        <w:t xml:space="preserve">financované </w:t>
      </w:r>
      <w:r w:rsidR="00AE5A8F" w:rsidRPr="0073389C">
        <w:t xml:space="preserve">systémom </w:t>
      </w:r>
      <w:proofErr w:type="spellStart"/>
      <w:r w:rsidR="00AE5A8F" w:rsidRPr="0073389C">
        <w:t>predfinancovania</w:t>
      </w:r>
      <w:proofErr w:type="spellEnd"/>
      <w:r w:rsidR="00AE5A8F" w:rsidRPr="0073389C">
        <w:t xml:space="preserve">, a ktoré (napr. </w:t>
      </w:r>
      <w:r w:rsidR="00A1702A">
        <w:rPr>
          <w:rFonts w:cs="Arial"/>
          <w:szCs w:val="19"/>
        </w:rPr>
        <w:t>mzdové</w:t>
      </w:r>
      <w:r w:rsidR="00AE5A8F" w:rsidRPr="0073389C">
        <w:t>) systémom zálohovej platby.</w:t>
      </w:r>
      <w:r w:rsidR="007D1E84" w:rsidRPr="007D1E84">
        <w:t xml:space="preserve"> Identifikáciu prijímateľ oznámi riadiacemu orgánu.</w:t>
      </w:r>
    </w:p>
    <w:p w14:paraId="2E479521" w14:textId="77777777" w:rsidR="00AE5A8F" w:rsidRPr="0073389C" w:rsidRDefault="00AE5A8F" w:rsidP="00CF7FC1">
      <w:pPr>
        <w:autoSpaceDE w:val="0"/>
        <w:autoSpaceDN w:val="0"/>
        <w:adjustRightInd w:val="0"/>
        <w:spacing w:before="120" w:after="120" w:line="288" w:lineRule="auto"/>
        <w:jc w:val="both"/>
        <w:rPr>
          <w:u w:val="single"/>
        </w:rPr>
      </w:pPr>
      <w:proofErr w:type="spellStart"/>
      <w:r w:rsidRPr="0073389C">
        <w:rPr>
          <w:u w:val="single"/>
        </w:rPr>
        <w:t>Predfinancovanie</w:t>
      </w:r>
      <w:proofErr w:type="spellEnd"/>
      <w:r w:rsidRPr="0073389C">
        <w:rPr>
          <w:u w:val="single"/>
        </w:rPr>
        <w:t xml:space="preserv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0B30EA49" w14:textId="77777777" w:rsidR="00AE5A8F" w:rsidRPr="0073389C" w:rsidRDefault="00AE5A8F" w:rsidP="00CF7FC1">
      <w:pPr>
        <w:autoSpaceDE w:val="0"/>
        <w:autoSpaceDN w:val="0"/>
        <w:adjustRightInd w:val="0"/>
        <w:spacing w:before="120" w:after="120" w:line="288" w:lineRule="auto"/>
        <w:jc w:val="both"/>
      </w:pPr>
      <w:r w:rsidRPr="0073389C">
        <w:t xml:space="preserve">Pri využití systému </w:t>
      </w:r>
      <w:proofErr w:type="spellStart"/>
      <w:r w:rsidRPr="0073389C">
        <w:t>predfinancovania</w:t>
      </w:r>
      <w:proofErr w:type="spellEnd"/>
      <w:r w:rsidRPr="0073389C">
        <w:t xml:space="preserve"> sa vyplácanie prijímateľa – štátnej rozpočtovej organizácie uskutočňuje v dvoch etapách – etape poskytnutia </w:t>
      </w:r>
      <w:proofErr w:type="spellStart"/>
      <w:r w:rsidRPr="0073389C">
        <w:t>predfinancovania</w:t>
      </w:r>
      <w:proofErr w:type="spellEnd"/>
      <w:r w:rsidRPr="0073389C">
        <w:t xml:space="preserve"> a etape zúčtovania poskytnutého </w:t>
      </w:r>
      <w:proofErr w:type="spellStart"/>
      <w:r w:rsidRPr="0073389C">
        <w:t>predfinancovania</w:t>
      </w:r>
      <w:proofErr w:type="spellEnd"/>
      <w:r w:rsidRPr="0073389C">
        <w:t>.</w:t>
      </w:r>
    </w:p>
    <w:p w14:paraId="6E98AE16" w14:textId="77777777"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725B6B57" w14:textId="77777777" w:rsidR="007E1486" w:rsidRPr="0019796C" w:rsidRDefault="00AE5A8F" w:rsidP="00E045E6">
      <w:pPr>
        <w:tabs>
          <w:tab w:val="left" w:pos="284"/>
        </w:tabs>
        <w:autoSpaceDE w:val="0"/>
        <w:autoSpaceDN w:val="0"/>
        <w:adjustRightInd w:val="0"/>
        <w:spacing w:before="120"/>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C03B5D">
        <w:t xml:space="preserve"> Prijímateľ môže do žiadosti o platbu (poskytnutie </w:t>
      </w:r>
      <w:proofErr w:type="spellStart"/>
      <w:r w:rsidR="007E1486" w:rsidRPr="00C03B5D">
        <w:t>predfinancovania</w:t>
      </w:r>
      <w:proofErr w:type="spellEnd"/>
      <w:r w:rsidR="007E1486" w:rsidRPr="00C03B5D">
        <w:t xml:space="preserve">) zahrnúť aj </w:t>
      </w:r>
      <w:r w:rsidR="007E1486" w:rsidRPr="008F69C1">
        <w:t>hotovostnú alebo bezhotovostnú úhradu daňovému úradu v prípade prenesenej daňovej povinnosti v súlade so zákonom č. 222/2004 Z. z. o DPH a pravidlami oprávnenosti, ktoré stanovuje Systém riadenia EŠIF a poskytovateľ.</w:t>
      </w:r>
    </w:p>
    <w:p w14:paraId="3831D16E" w14:textId="77777777" w:rsidR="00AE5A8F" w:rsidRPr="0073389C" w:rsidRDefault="00AE5A8F" w:rsidP="00CF7FC1">
      <w:pPr>
        <w:autoSpaceDE w:val="0"/>
        <w:autoSpaceDN w:val="0"/>
        <w:adjustRightInd w:val="0"/>
        <w:spacing w:before="120" w:after="120" w:line="288" w:lineRule="auto"/>
        <w:jc w:val="both"/>
      </w:pPr>
    </w:p>
    <w:p w14:paraId="6A3C474B"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 xml:space="preserve">(najneskôr do </w:t>
      </w:r>
      <w:r w:rsidR="003F7733">
        <w:rPr>
          <w:b/>
        </w:rPr>
        <w:t>5</w:t>
      </w:r>
      <w:r w:rsidR="00B67E94" w:rsidRPr="0073389C">
        <w:rPr>
          <w:b/>
        </w:rPr>
        <w:t xml:space="preserve">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2587FC63" w14:textId="77777777" w:rsidR="00AE5A8F" w:rsidRPr="0073389C" w:rsidRDefault="00AE5A8F" w:rsidP="00CF7FC1">
      <w:pPr>
        <w:autoSpaceDE w:val="0"/>
        <w:autoSpaceDN w:val="0"/>
        <w:adjustRightInd w:val="0"/>
        <w:spacing w:before="120" w:after="120" w:line="288" w:lineRule="auto"/>
        <w:jc w:val="both"/>
        <w:rPr>
          <w:b/>
        </w:rPr>
      </w:pPr>
      <w:r w:rsidRPr="0073389C">
        <w:rPr>
          <w:b/>
        </w:rPr>
        <w:t xml:space="preserve">Zúčtovanie </w:t>
      </w:r>
      <w:proofErr w:type="spellStart"/>
      <w:r w:rsidRPr="0073389C">
        <w:rPr>
          <w:b/>
        </w:rPr>
        <w:t>predfinancovania</w:t>
      </w:r>
      <w:proofErr w:type="spellEnd"/>
    </w:p>
    <w:p w14:paraId="6CEA2A45"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Po poskytnutí </w:t>
      </w:r>
      <w:proofErr w:type="spellStart"/>
      <w:r w:rsidRPr="0073389C">
        <w:t>predfinancovania</w:t>
      </w:r>
      <w:proofErr w:type="spellEnd"/>
      <w:r w:rsidRPr="0073389C">
        <w:t xml:space="preserve"> je prijímateľ povinný celú výšku poskytnutého </w:t>
      </w:r>
      <w:proofErr w:type="spellStart"/>
      <w:r w:rsidRPr="0073389C">
        <w:t>predfinancovania</w:t>
      </w:r>
      <w:proofErr w:type="spellEnd"/>
      <w:r w:rsidRPr="0073389C">
        <w:t xml:space="preserve">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 xml:space="preserve">V prípade, ak bolo </w:t>
      </w:r>
      <w:proofErr w:type="spellStart"/>
      <w:r w:rsidR="00700600" w:rsidRPr="003A2FA6">
        <w:rPr>
          <w:rFonts w:cs="Arial"/>
          <w:bCs/>
          <w:szCs w:val="16"/>
        </w:rPr>
        <w:t>predfinancovanie</w:t>
      </w:r>
      <w:proofErr w:type="spellEnd"/>
      <w:r w:rsidR="00700600" w:rsidRPr="003A2FA6">
        <w:rPr>
          <w:rFonts w:cs="Arial"/>
          <w:bCs/>
          <w:szCs w:val="16"/>
        </w:rPr>
        <w:t xml:space="preserv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w:t>
      </w:r>
      <w:proofErr w:type="spellStart"/>
      <w:r w:rsidR="00700600" w:rsidRPr="003A2FA6">
        <w:rPr>
          <w:rFonts w:cs="Arial"/>
          <w:bCs/>
          <w:szCs w:val="16"/>
        </w:rPr>
        <w:t>predfinancovania</w:t>
      </w:r>
      <w:proofErr w:type="spellEnd"/>
      <w:r w:rsidR="00700600" w:rsidRPr="003A2FA6">
        <w:rPr>
          <w:rFonts w:cs="Arial"/>
          <w:bCs/>
          <w:szCs w:val="16"/>
        </w:rPr>
        <w:t xml:space="preserve">) na úrovni </w:t>
      </w:r>
      <w:r w:rsidR="00700600">
        <w:rPr>
          <w:rFonts w:cs="Arial"/>
          <w:bCs/>
          <w:szCs w:val="16"/>
        </w:rPr>
        <w:t>poskytovateľa</w:t>
      </w:r>
      <w:r w:rsidR="00700600" w:rsidRPr="003A2FA6">
        <w:rPr>
          <w:rFonts w:cs="Arial"/>
          <w:bCs/>
          <w:szCs w:val="16"/>
        </w:rPr>
        <w:t xml:space="preserve">, je prijímateľ povinný zúčtovať každú jednu poskytnutú platbu </w:t>
      </w:r>
      <w:proofErr w:type="spellStart"/>
      <w:r w:rsidR="00700600" w:rsidRPr="003A2FA6">
        <w:rPr>
          <w:rFonts w:cs="Arial"/>
          <w:bCs/>
          <w:szCs w:val="16"/>
        </w:rPr>
        <w:t>predfinancovania</w:t>
      </w:r>
      <w:proofErr w:type="spellEnd"/>
      <w:r w:rsidR="00700600" w:rsidRPr="003A2FA6">
        <w:rPr>
          <w:rFonts w:cs="Arial"/>
          <w:bCs/>
          <w:szCs w:val="16"/>
        </w:rPr>
        <w:t xml:space="preserve">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w:t>
      </w:r>
      <w:proofErr w:type="spellStart"/>
      <w:r w:rsidR="00700600" w:rsidRPr="003A2FA6">
        <w:rPr>
          <w:rFonts w:cs="Arial"/>
          <w:bCs/>
          <w:szCs w:val="16"/>
        </w:rPr>
        <w:t>predfinancovania</w:t>
      </w:r>
      <w:proofErr w:type="spellEnd"/>
      <w:r w:rsidR="00700600" w:rsidRPr="003A2FA6">
        <w:rPr>
          <w:rFonts w:cs="Arial"/>
          <w:bCs/>
          <w:szCs w:val="16"/>
        </w:rPr>
        <w:t xml:space="preserve">)). </w:t>
      </w:r>
      <w:r w:rsidRPr="0073389C">
        <w:t xml:space="preserve"> Ku každej schválenej žiadosti o platbu (poskytnutie </w:t>
      </w:r>
      <w:proofErr w:type="spellStart"/>
      <w:r w:rsidRPr="0073389C">
        <w:t>predfinancovania</w:t>
      </w:r>
      <w:proofErr w:type="spellEnd"/>
      <w:r w:rsidRPr="0073389C">
        <w:t xml:space="preserve">) prijímateľ </w:t>
      </w:r>
      <w:r w:rsidR="00B67E94" w:rsidRPr="0073389C">
        <w:t xml:space="preserve">predkladá </w:t>
      </w:r>
      <w:r w:rsidRPr="0073389C" w:rsidDel="008F2861">
        <w:t xml:space="preserve">poskytovateľovi </w:t>
      </w:r>
      <w:r w:rsidRPr="0073389C">
        <w:t xml:space="preserve">samostatnú žiadosť o platbu (zúčtovanie </w:t>
      </w:r>
      <w:proofErr w:type="spellStart"/>
      <w:r w:rsidRPr="0073389C">
        <w:t>predfinancovania</w:t>
      </w:r>
      <w:proofErr w:type="spellEnd"/>
      <w:r w:rsidRPr="0073389C">
        <w:t>).</w:t>
      </w:r>
    </w:p>
    <w:p w14:paraId="6E647DC4"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w:t>
      </w:r>
      <w:proofErr w:type="spellStart"/>
      <w:r w:rsidRPr="0073389C">
        <w:t>predfinancovania</w:t>
      </w:r>
      <w:proofErr w:type="spellEnd"/>
      <w:r w:rsidRPr="0073389C">
        <w:t xml:space="preserve"> predkladá</w:t>
      </w:r>
      <w:r w:rsidR="00F84D46">
        <w:t>,</w:t>
      </w:r>
      <w:r w:rsidR="00F84D46" w:rsidRPr="00F84D46">
        <w:t xml:space="preserve"> spôsobom definovaným Systémom riadenia EŠIF,</w:t>
      </w:r>
      <w:r w:rsidRPr="0073389C">
        <w:t xml:space="preserve"> spolu so žiadosťou o platbu výpis z bankového účtu (originál alebo kópiu)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w:t>
      </w:r>
    </w:p>
    <w:p w14:paraId="2039CD34" w14:textId="77777777" w:rsidR="008950FF" w:rsidRPr="0099542E" w:rsidRDefault="00AE5A8F" w:rsidP="0099542E">
      <w:pPr>
        <w:tabs>
          <w:tab w:val="left" w:pos="360"/>
        </w:tabs>
        <w:autoSpaceDE w:val="0"/>
        <w:autoSpaceDN w:val="0"/>
        <w:adjustRightInd w:val="0"/>
        <w:spacing w:before="120" w:after="120" w:line="288" w:lineRule="auto"/>
        <w:jc w:val="both"/>
        <w:rPr>
          <w:rFonts w:cs="Arial"/>
          <w:szCs w:val="16"/>
        </w:rPr>
      </w:pPr>
      <w:r w:rsidRPr="0073389C">
        <w:t xml:space="preserve">Prijímateľ v rámci zúčtovania </w:t>
      </w:r>
      <w:proofErr w:type="spellStart"/>
      <w:r w:rsidRPr="0073389C">
        <w:t>predfinancovania</w:t>
      </w:r>
      <w:proofErr w:type="spellEnd"/>
      <w:r w:rsidRPr="0073389C">
        <w:t xml:space="preserve"> uvedie v žiadosti o platbu aj výdavky viažuce sa na hotovostné úhrady uvedené v </w:t>
      </w:r>
      <w:proofErr w:type="spellStart"/>
      <w:r w:rsidRPr="0073389C">
        <w:t>ŽoP</w:t>
      </w:r>
      <w:proofErr w:type="spellEnd"/>
      <w:r w:rsidRPr="0073389C">
        <w:t xml:space="preserve"> (poskytnutie </w:t>
      </w:r>
      <w:proofErr w:type="spellStart"/>
      <w:r w:rsidRPr="0073389C">
        <w:t>predfinancovania</w:t>
      </w:r>
      <w:proofErr w:type="spellEnd"/>
      <w:r w:rsidRPr="0073389C">
        <w:t>), pričom prijímateľ nie je povinný opätovne predkladať tie isté overené kópie príslušných účtovných dokladov potvrdzujúce hotovostnú úhradu.</w:t>
      </w:r>
      <w:r w:rsidR="00D53B82">
        <w:t xml:space="preserve"> </w:t>
      </w:r>
      <w:r w:rsidR="00147E0C" w:rsidRPr="00BB706D">
        <w:rPr>
          <w:rFonts w:cs="Arial"/>
          <w:szCs w:val="19"/>
        </w:rPr>
        <w:t xml:space="preserve">Nezúčtovaný rozdiel </w:t>
      </w:r>
      <w:proofErr w:type="spellStart"/>
      <w:r w:rsidR="00147E0C" w:rsidRPr="00BB706D">
        <w:rPr>
          <w:rFonts w:cs="Arial"/>
          <w:szCs w:val="19"/>
        </w:rPr>
        <w:t>predfinancovania</w:t>
      </w:r>
      <w:proofErr w:type="spellEnd"/>
      <w:r w:rsidR="00147E0C" w:rsidRPr="00BB706D">
        <w:rPr>
          <w:rFonts w:cs="Arial"/>
          <w:szCs w:val="19"/>
        </w:rPr>
        <w:t xml:space="preserve"> je prijímateľ povinný na základe vzájomnej komunikácie s </w:t>
      </w:r>
      <w:r w:rsidR="00147E0C">
        <w:rPr>
          <w:rFonts w:cs="Arial"/>
          <w:szCs w:val="19"/>
        </w:rPr>
        <w:t>poskytovateľom</w:t>
      </w:r>
      <w:r w:rsidR="00147E0C" w:rsidRPr="00BB706D">
        <w:rPr>
          <w:rFonts w:cs="Arial"/>
          <w:szCs w:val="19"/>
        </w:rPr>
        <w:t xml:space="preserve"> vrátiť </w:t>
      </w:r>
      <w:r w:rsidR="00147E0C">
        <w:rPr>
          <w:rFonts w:cs="Arial"/>
          <w:szCs w:val="19"/>
        </w:rPr>
        <w:t>platobnej jednotke</w:t>
      </w:r>
      <w:r w:rsidR="00147E0C" w:rsidRPr="00BB706D">
        <w:rPr>
          <w:rFonts w:cs="Arial"/>
          <w:szCs w:val="19"/>
        </w:rPr>
        <w:t xml:space="preserve"> bezodkladne, </w:t>
      </w:r>
      <w:r w:rsidR="00147E0C" w:rsidRPr="00104006">
        <w:rPr>
          <w:rFonts w:cs="Arial"/>
          <w:b/>
          <w:szCs w:val="19"/>
        </w:rPr>
        <w:t>najneskôr do 5 pracovných dní</w:t>
      </w:r>
      <w:r w:rsidR="00147E0C" w:rsidRPr="00BB706D">
        <w:rPr>
          <w:rFonts w:cs="Arial"/>
          <w:szCs w:val="19"/>
        </w:rPr>
        <w:t xml:space="preserve"> od ukončenia lehoty na zúčtovanie. Prijímateľ </w:t>
      </w:r>
      <w:r w:rsidR="00147E0C">
        <w:rPr>
          <w:rFonts w:cs="Arial"/>
          <w:szCs w:val="19"/>
        </w:rPr>
        <w:t xml:space="preserve">zároveň </w:t>
      </w:r>
      <w:r w:rsidR="00147E0C" w:rsidRPr="00BB706D">
        <w:rPr>
          <w:rFonts w:cs="Arial"/>
          <w:szCs w:val="19"/>
        </w:rPr>
        <w:t xml:space="preserve">predloží </w:t>
      </w:r>
      <w:r w:rsidR="00147E0C">
        <w:rPr>
          <w:rFonts w:cs="Arial"/>
          <w:szCs w:val="19"/>
        </w:rPr>
        <w:t>poskytovateľovi</w:t>
      </w:r>
      <w:r w:rsidR="00147E0C"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00147E0C"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proofErr w:type="spellStart"/>
      <w:r w:rsidR="008950FF" w:rsidRPr="0099542E">
        <w:rPr>
          <w:rFonts w:cs="Arial"/>
          <w:szCs w:val="16"/>
        </w:rPr>
        <w:t>predfinancovania</w:t>
      </w:r>
      <w:proofErr w:type="spellEnd"/>
      <w:r w:rsidR="008950FF" w:rsidRPr="0099542E">
        <w:rPr>
          <w:rFonts w:cs="Arial"/>
          <w:szCs w:val="16"/>
        </w:rPr>
        <w:t xml:space="preserve">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5 pracovných dní od ukončenia lehoty na zúčtovanie poskytnutého </w:t>
      </w:r>
      <w:proofErr w:type="spellStart"/>
      <w:r w:rsidR="008950FF" w:rsidRPr="0099542E">
        <w:rPr>
          <w:rFonts w:cs="Arial"/>
          <w:szCs w:val="16"/>
        </w:rPr>
        <w:t>predfinancovania</w:t>
      </w:r>
      <w:proofErr w:type="spellEnd"/>
      <w:r w:rsidR="008950FF" w:rsidRPr="0099542E">
        <w:rPr>
          <w:rFonts w:cs="Arial"/>
          <w:szCs w:val="16"/>
        </w:rPr>
        <w:t xml:space="preserve">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64820740" w14:textId="77777777" w:rsidR="00AE1A0E" w:rsidRPr="00406E29" w:rsidRDefault="00716707" w:rsidP="00147E0C">
      <w:pPr>
        <w:pStyle w:val="BodyText1"/>
        <w:spacing w:line="276" w:lineRule="auto"/>
        <w:jc w:val="both"/>
        <w:rPr>
          <w:rFonts w:cs="Arial"/>
          <w:color w:val="auto"/>
          <w:szCs w:val="19"/>
          <w:lang w:val="sk-SK"/>
        </w:rPr>
      </w:pPr>
      <w:r w:rsidRPr="00E045E6">
        <w:rPr>
          <w:rFonts w:cs="Arial"/>
          <w:szCs w:val="16"/>
          <w:lang w:val="sk-SK"/>
        </w:rPr>
        <w:lastRenderedPageBreak/>
        <w:t xml:space="preserve">Ak vznikne nezúčtovaný rozdiel poskytnutého </w:t>
      </w:r>
      <w:proofErr w:type="spellStart"/>
      <w:r w:rsidRPr="00E045E6">
        <w:rPr>
          <w:rFonts w:cs="Arial"/>
          <w:szCs w:val="16"/>
          <w:lang w:val="sk-SK"/>
        </w:rPr>
        <w:t>predfinancovania</w:t>
      </w:r>
      <w:proofErr w:type="spellEnd"/>
      <w:r w:rsidRPr="00E045E6">
        <w:rPr>
          <w:rFonts w:cs="Arial"/>
          <w:szCs w:val="16"/>
          <w:lang w:val="sk-SK"/>
        </w:rPr>
        <w:t xml:space="preserve"> v dôsledku neoprávnenosti výdavkov ukončeného prebiehajúceho skúmania, prijímateľ nie je povinný vrátiť nezúčtovaný rozdiel platobnej jednotke až do ukončenia prebiehajúceho skúmania. </w:t>
      </w:r>
    </w:p>
    <w:p w14:paraId="6B5D0767" w14:textId="77777777" w:rsidR="00AE5A8F" w:rsidRPr="0073389C" w:rsidRDefault="00AE5A8F" w:rsidP="00CF7FC1">
      <w:pPr>
        <w:spacing w:before="120" w:after="120" w:line="288" w:lineRule="auto"/>
        <w:jc w:val="both"/>
        <w:rPr>
          <w:b/>
        </w:rPr>
      </w:pPr>
      <w:r w:rsidRPr="0073389C">
        <w:rPr>
          <w:b/>
        </w:rPr>
        <w:t>Systém zálohových platieb</w:t>
      </w:r>
    </w:p>
    <w:p w14:paraId="6AF1DC7F"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5BA4EB7F" w14:textId="2ACC0B7F" w:rsidR="0042368D" w:rsidRPr="0073389C" w:rsidRDefault="00B25894" w:rsidP="00CF7FC1">
      <w:pPr>
        <w:tabs>
          <w:tab w:val="left" w:pos="360"/>
        </w:tabs>
        <w:autoSpaceDE w:val="0"/>
        <w:autoSpaceDN w:val="0"/>
        <w:adjustRightInd w:val="0"/>
        <w:spacing w:before="120" w:after="120" w:line="288" w:lineRule="auto"/>
        <w:jc w:val="both"/>
        <w:rPr>
          <w:b/>
        </w:rPr>
      </w:pPr>
      <w:r w:rsidRPr="0073389C">
        <w:t xml:space="preserve">Prijímateľ po </w:t>
      </w:r>
      <w:r w:rsidR="00D22203">
        <w:t xml:space="preserve">nadobudnutí účinnosti zmluvy o NFP a po </w:t>
      </w:r>
      <w:r w:rsidRPr="0073389C">
        <w:t xml:space="preserve">začatí realizácie </w:t>
      </w:r>
      <w:r w:rsidR="00D22203">
        <w:t xml:space="preserve">aktivít </w:t>
      </w:r>
      <w:r w:rsidRPr="0073389C">
        <w:t xml:space="preserve">projektu predkladá žiadosť o platbu (poskytnutie zálohovej platby) </w:t>
      </w:r>
      <w:r w:rsidR="00033C14" w:rsidRPr="006A7AAF">
        <w:rPr>
          <w:rFonts w:cs="Arial"/>
          <w:szCs w:val="16"/>
        </w:rPr>
        <w:t xml:space="preserve">riadiacemu orgánu elektronicky prostredníctvom ITMS a následne </w:t>
      </w:r>
      <w:r w:rsidR="00033C14">
        <w:rPr>
          <w:rFonts w:cs="Arial"/>
          <w:szCs w:val="16"/>
        </w:rPr>
        <w:t xml:space="preserve">predkladá žiadosť o platbu </w:t>
      </w:r>
      <w:r w:rsidR="00033C14" w:rsidRPr="006A7AAF">
        <w:rPr>
          <w:rFonts w:cs="Arial"/>
          <w:szCs w:val="16"/>
        </w:rPr>
        <w:t>v</w:t>
      </w:r>
      <w:r w:rsidR="00033C14">
        <w:rPr>
          <w:rFonts w:cs="Arial"/>
          <w:szCs w:val="16"/>
        </w:rPr>
        <w:t xml:space="preserve"> písomnej podobe, tzn. v </w:t>
      </w:r>
      <w:r w:rsidR="00033C14" w:rsidRPr="006A7AAF">
        <w:rPr>
          <w:rFonts w:cs="Arial"/>
          <w:szCs w:val="16"/>
        </w:rPr>
        <w:t>elektronickej alebo listinnej forme</w:t>
      </w:r>
      <w:r w:rsidR="00033C14" w:rsidRPr="0073389C">
        <w:t xml:space="preserve"> </w:t>
      </w:r>
      <w:r w:rsidRPr="0073389C">
        <w:t xml:space="preserve">v zmysle podmienok zmluvy o NFP, a to maximálne do výšky 40 % </w:t>
      </w:r>
      <w:r w:rsidRPr="00FF1E5E">
        <w:t>z </w:t>
      </w:r>
      <w:r w:rsidR="00EA3725">
        <w:t>nenávratného finančného príspevku</w:t>
      </w:r>
      <w:r w:rsidR="001D3A7D" w:rsidRPr="0073389C">
        <w:rPr>
          <w:rStyle w:val="Odkaznapoznmkupodiarou"/>
          <w:sz w:val="19"/>
        </w:rPr>
        <w:footnoteReference w:id="94"/>
      </w:r>
      <w:r w:rsidR="00AE5A8F" w:rsidRPr="0073389C">
        <w:t>:</w:t>
      </w:r>
    </w:p>
    <w:p w14:paraId="60EB4E9C" w14:textId="77777777"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3E33B0F5" w14:textId="77777777" w:rsidR="00471EEC" w:rsidRDefault="00471EEC" w:rsidP="007F4567">
      <w:pPr>
        <w:autoSpaceDE w:val="0"/>
        <w:autoSpaceDN w:val="0"/>
        <w:adjustRightInd w:val="0"/>
        <w:spacing w:before="120"/>
        <w:jc w:val="both"/>
      </w:pPr>
    </w:p>
    <w:p w14:paraId="60186B43" w14:textId="77777777" w:rsidR="00471EEC" w:rsidRPr="003A2FA6" w:rsidRDefault="00471EEC" w:rsidP="007F4567">
      <w:pPr>
        <w:autoSpaceDE w:val="0"/>
        <w:autoSpaceDN w:val="0"/>
        <w:adjustRightInd w:val="0"/>
        <w:spacing w:before="120"/>
        <w:jc w:val="both"/>
      </w:pPr>
      <w:r>
        <w:t xml:space="preserve">Pri </w:t>
      </w:r>
      <w:r w:rsidRPr="003A2FA6">
        <w:t>výpočte</w:t>
      </w:r>
      <w:r>
        <w:t xml:space="preserve"> maximálnej výšky zálohovej platby</w:t>
      </w:r>
      <w:r w:rsidRPr="003A2FA6">
        <w:t xml:space="preserve"> </w:t>
      </w:r>
      <w:r>
        <w:t xml:space="preserve">sa do úvahy berie </w:t>
      </w:r>
      <w:r w:rsidRPr="003A2FA6">
        <w:t>aktuáln</w:t>
      </w:r>
      <w:r>
        <w:t>a</w:t>
      </w:r>
      <w:r w:rsidRPr="003A2FA6">
        <w:t xml:space="preserve"> suma nenávratného finančného príspevku</w:t>
      </w:r>
      <w:r w:rsidRPr="00350C4C">
        <w:t xml:space="preserve"> známa v čase predloženia žiadosti o</w:t>
      </w:r>
      <w:r>
        <w:t> </w:t>
      </w:r>
      <w:r w:rsidRPr="00350C4C">
        <w:t>platbu</w:t>
      </w:r>
      <w:r>
        <w:t xml:space="preserve"> (poskytnutie zálohovej platby)</w:t>
      </w:r>
      <w:r w:rsidRPr="003A2FA6">
        <w:t>, ktorá je znížená o</w:t>
      </w:r>
      <w:r>
        <w:t> </w:t>
      </w:r>
      <w:r w:rsidRPr="003A2FA6">
        <w:t xml:space="preserve">aktuálny stav už vyčerpaných finančných prostriedkov nenávratného finančného príspevku (žiadosti o platbu (priebežná platba / zúčtovanie zálohovej platby / zúčtovanie </w:t>
      </w:r>
      <w:proofErr w:type="spellStart"/>
      <w:r w:rsidRPr="003A2FA6">
        <w:t>predfinancovania</w:t>
      </w:r>
      <w:proofErr w:type="spellEnd"/>
      <w:r w:rsidRPr="003A2FA6">
        <w:t>) schválen</w:t>
      </w:r>
      <w:r>
        <w:t>ých</w:t>
      </w:r>
      <w:r w:rsidRPr="003A2FA6">
        <w:t xml:space="preserve"> certifikačným orgánom v</w:t>
      </w:r>
      <w:r>
        <w:t> </w:t>
      </w:r>
      <w:r w:rsidRPr="003A2FA6">
        <w:t>súhrnných žiadostiach o platbu / mimoriadnych súhrnných žiadostiach o platbu) vo</w:t>
      </w:r>
      <w:r>
        <w:t> </w:t>
      </w:r>
      <w:r w:rsidRPr="003A2FA6">
        <w:t xml:space="preserve">výške prostriedkov zodpovedajúcich podielu prostriedkov EÚ a štátneho rozpočtu na spolufinancovanie. </w:t>
      </w:r>
    </w:p>
    <w:p w14:paraId="23D7D563" w14:textId="3639DB50" w:rsidR="00D22203" w:rsidRPr="00406E29" w:rsidRDefault="00D22203" w:rsidP="000740DE">
      <w:pPr>
        <w:autoSpaceDE w:val="0"/>
        <w:autoSpaceDN w:val="0"/>
        <w:adjustRightInd w:val="0"/>
        <w:spacing w:before="120"/>
        <w:jc w:val="both"/>
      </w:pPr>
      <w:r w:rsidRPr="00406E29">
        <w:t xml:space="preserve">V prípade kombinácie systému zálohových platieb a systému </w:t>
      </w:r>
      <w:proofErr w:type="spellStart"/>
      <w:r w:rsidRPr="00406E29">
        <w:t>predfinancovania</w:t>
      </w:r>
      <w:proofErr w:type="spellEnd"/>
      <w:r w:rsidRPr="00406E29">
        <w:t xml:space="preserve"> (prípadne aj systému refundácie) sa pri výpočte berie do úvahy celková suma identifikovaných typov výdavkov (rozpočtových položiek projektu), ktoré sú určené na financovanie systémom zálohovej platby v čase predloženia žiadosti o platbu, ktorá je znížená o aktuálny stav už vyčerpaných finančných prostriedkov na položkách určených na financovanie systémom zálohovej platby, ktoré boli schválené certifikačným orgánom. </w:t>
      </w:r>
    </w:p>
    <w:p w14:paraId="2A220DF5" w14:textId="77777777" w:rsidR="00D22203" w:rsidRPr="00406E29" w:rsidRDefault="00D22203" w:rsidP="000740DE">
      <w:pPr>
        <w:autoSpaceDE w:val="0"/>
        <w:autoSpaceDN w:val="0"/>
        <w:adjustRightInd w:val="0"/>
        <w:spacing w:before="120"/>
        <w:jc w:val="both"/>
      </w:pPr>
      <w:r w:rsidRPr="00406E29">
        <w:t>V prípade projektov, ktoré okrem prijímateľa realizujú aj partneri, sa v oboch prípadoch maximálna výška zálohovej platby vypočíta na rovnakom princípe, avšak samostatne pre prijímateľa a samostatne pre partnera.</w:t>
      </w:r>
    </w:p>
    <w:p w14:paraId="777E456B" w14:textId="51C4BB37" w:rsidR="00D22203" w:rsidRPr="003A2FA6" w:rsidRDefault="00D22203" w:rsidP="00EF2066">
      <w:pPr>
        <w:autoSpaceDE w:val="0"/>
        <w:autoSpaceDN w:val="0"/>
        <w:adjustRightInd w:val="0"/>
        <w:spacing w:before="120"/>
        <w:jc w:val="both"/>
      </w:pPr>
      <w:r w:rsidRPr="00406E29">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w:t>
      </w:r>
      <w:r w:rsidR="00E73573" w:rsidRPr="00406E29">
        <w:t>nenávratného finančného príspevku</w:t>
      </w:r>
      <w:r w:rsidR="00102643" w:rsidRPr="00406E29">
        <w:t>.</w:t>
      </w:r>
      <w:r w:rsidRPr="00406E29">
        <w:t>.</w:t>
      </w:r>
      <w:r w:rsidRPr="003A2FA6">
        <w:t xml:space="preserve"> </w:t>
      </w:r>
    </w:p>
    <w:p w14:paraId="423A1CC5" w14:textId="0863E7DF" w:rsidR="00D22203" w:rsidRPr="003A2FA6" w:rsidRDefault="00D22203" w:rsidP="00EF2066">
      <w:pPr>
        <w:autoSpaceDE w:val="0"/>
        <w:autoSpaceDN w:val="0"/>
        <w:adjustRightInd w:val="0"/>
        <w:spacing w:before="120"/>
        <w:jc w:val="both"/>
      </w:pPr>
      <w:r w:rsidRPr="003A2FA6">
        <w:t>V prípade kombinácie systému zálohových platieb, refundácie a </w:t>
      </w:r>
      <w:proofErr w:type="spellStart"/>
      <w:r w:rsidRPr="003A2FA6">
        <w:t>predfinancovania</w:t>
      </w:r>
      <w:proofErr w:type="spellEnd"/>
      <w:r w:rsidRPr="003A2FA6">
        <w:t xml:space="preserve"> sa maximálna výška zálohovej platby vypočíta v zmysle bodu </w:t>
      </w:r>
      <w:r w:rsidR="007E12F6">
        <w:t>1</w:t>
      </w:r>
      <w:r w:rsidRPr="003A2FA6">
        <w:t xml:space="preserve"> </w:t>
      </w:r>
      <w:r w:rsidRPr="00C571E5">
        <w:t>(</w:t>
      </w:r>
      <w:r w:rsidR="00D2239E">
        <w:t>druhá</w:t>
      </w:r>
      <w:r w:rsidR="00D2239E" w:rsidRPr="00C571E5">
        <w:t xml:space="preserve"> </w:t>
      </w:r>
      <w:r w:rsidRPr="00C571E5">
        <w:t>odrážka)</w:t>
      </w:r>
      <w:r w:rsidRPr="00D2239E">
        <w:t xml:space="preserve"> a bodu </w:t>
      </w:r>
      <w:r w:rsidR="0069413B" w:rsidRPr="00D2239E">
        <w:t>2</w:t>
      </w:r>
      <w:r w:rsidRPr="00D2239E">
        <w:t xml:space="preserve"> (</w:t>
      </w:r>
      <w:r w:rsidR="00CC2D1C">
        <w:t>druhá</w:t>
      </w:r>
      <w:r w:rsidR="00CC2D1C" w:rsidRPr="00D2239E">
        <w:t xml:space="preserve"> </w:t>
      </w:r>
      <w:r w:rsidRPr="00D2239E">
        <w:t>odrážka).</w:t>
      </w:r>
    </w:p>
    <w:p w14:paraId="4A6E97FE"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w:t>
      </w:r>
    </w:p>
    <w:p w14:paraId="0FC9D0BB" w14:textId="77777777" w:rsidR="00D22203" w:rsidRPr="003A2FA6" w:rsidRDefault="00D22203" w:rsidP="005B7173">
      <w:pPr>
        <w:numPr>
          <w:ilvl w:val="0"/>
          <w:numId w:val="89"/>
        </w:numPr>
        <w:spacing w:before="120" w:after="120"/>
        <w:ind w:left="567" w:hanging="283"/>
        <w:jc w:val="both"/>
      </w:pPr>
      <w:r w:rsidRPr="003A2FA6">
        <w:t>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0503005" w14:textId="77777777" w:rsidTr="00D22203">
        <w:trPr>
          <w:trHeight w:val="703"/>
        </w:trPr>
        <w:tc>
          <w:tcPr>
            <w:tcW w:w="1808" w:type="dxa"/>
            <w:shd w:val="clear" w:color="auto" w:fill="BFBFBF" w:themeFill="background1" w:themeFillShade="BF"/>
          </w:tcPr>
          <w:p w14:paraId="4C594729"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180BD6B3" w14:textId="77777777" w:rsidR="00D22203" w:rsidRPr="003A2FA6" w:rsidRDefault="00D22203" w:rsidP="00D22203">
            <w:pPr>
              <w:jc w:val="center"/>
            </w:pPr>
            <w:r w:rsidRPr="003A2FA6">
              <w:t>=</w:t>
            </w:r>
          </w:p>
        </w:tc>
        <w:tc>
          <w:tcPr>
            <w:tcW w:w="532" w:type="dxa"/>
            <w:shd w:val="clear" w:color="auto" w:fill="BFBFBF" w:themeFill="background1" w:themeFillShade="BF"/>
          </w:tcPr>
          <w:p w14:paraId="19384C99" w14:textId="77777777" w:rsidR="00D22203" w:rsidRPr="003A2FA6" w:rsidRDefault="00D22203" w:rsidP="00D22203">
            <w:pPr>
              <w:jc w:val="center"/>
            </w:pPr>
            <w:r w:rsidRPr="003A2FA6">
              <w:t>0,4</w:t>
            </w:r>
          </w:p>
        </w:tc>
        <w:tc>
          <w:tcPr>
            <w:tcW w:w="466" w:type="dxa"/>
            <w:shd w:val="clear" w:color="auto" w:fill="BFBFBF" w:themeFill="background1" w:themeFillShade="BF"/>
          </w:tcPr>
          <w:p w14:paraId="1FDF4C92" w14:textId="77777777" w:rsidR="00D22203" w:rsidRPr="003A2FA6" w:rsidRDefault="00D22203" w:rsidP="00D22203">
            <w:pPr>
              <w:jc w:val="center"/>
            </w:pPr>
            <w:r w:rsidRPr="003A2FA6">
              <w:t>x</w:t>
            </w:r>
          </w:p>
        </w:tc>
        <w:tc>
          <w:tcPr>
            <w:tcW w:w="5425" w:type="dxa"/>
            <w:shd w:val="clear" w:color="auto" w:fill="BFBFBF" w:themeFill="background1" w:themeFillShade="BF"/>
          </w:tcPr>
          <w:p w14:paraId="54893F5A" w14:textId="77777777" w:rsidR="00D22203" w:rsidRPr="003A2FA6" w:rsidRDefault="00D22203" w:rsidP="0084792A">
            <w:pPr>
              <w:jc w:val="center"/>
            </w:pPr>
            <w:r w:rsidRPr="003A2FA6">
              <w:t>(suma nenávratného finančného príspevku</w:t>
            </w:r>
            <w:r w:rsidR="00A34702" w:rsidRPr="00A34702">
              <w:t>– vyčerpaná suma NFP (zdroj EÚ a ŠR))</w:t>
            </w:r>
            <w:r w:rsidRPr="003A2FA6">
              <w:t xml:space="preserve"> </w:t>
            </w:r>
          </w:p>
        </w:tc>
      </w:tr>
    </w:tbl>
    <w:p w14:paraId="0F4EFEDE" w14:textId="77777777" w:rsidR="00A34702" w:rsidRDefault="00A34702" w:rsidP="007F4567">
      <w:pPr>
        <w:spacing w:before="120" w:after="120"/>
        <w:ind w:left="567"/>
        <w:jc w:val="both"/>
      </w:pPr>
      <w:r w:rsidRPr="00A34702">
        <w:t>O vyčerpanú sumu nenávratného finančného príspevku sa maximálna výška prvej poskytnutej zálohovej platby znižuje, ak pred jej poskytnutím bola žiadosť o platbu (priebežná platba) schválená certifikačným orgánom v súhrnnej žiadosti o platbu / mimoriadnej súhrnnej žiadosti o platbu.</w:t>
      </w:r>
    </w:p>
    <w:p w14:paraId="64945653"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 xml:space="preserve">kombinácie systému zálohových platieb a systému </w:t>
      </w:r>
      <w:proofErr w:type="spellStart"/>
      <w:r w:rsidRPr="00B416DC">
        <w:rPr>
          <w:u w:val="single"/>
        </w:rPr>
        <w:t>predfinancovania</w:t>
      </w:r>
      <w:proofErr w:type="spellEnd"/>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1A9927FA" w14:textId="77777777" w:rsidTr="00D22203">
        <w:trPr>
          <w:trHeight w:val="279"/>
        </w:trPr>
        <w:tc>
          <w:tcPr>
            <w:tcW w:w="1628" w:type="dxa"/>
            <w:shd w:val="clear" w:color="auto" w:fill="BFBFBF" w:themeFill="background1" w:themeFillShade="BF"/>
          </w:tcPr>
          <w:p w14:paraId="29C09987"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5CCE8EAE" w14:textId="77777777" w:rsidR="00D22203" w:rsidRPr="003A2FA6" w:rsidRDefault="00D22203" w:rsidP="00D22203">
            <w:pPr>
              <w:jc w:val="center"/>
            </w:pPr>
            <w:r w:rsidRPr="003A2FA6">
              <w:t>=</w:t>
            </w:r>
          </w:p>
        </w:tc>
        <w:tc>
          <w:tcPr>
            <w:tcW w:w="532" w:type="dxa"/>
            <w:shd w:val="clear" w:color="auto" w:fill="BFBFBF" w:themeFill="background1" w:themeFillShade="BF"/>
          </w:tcPr>
          <w:p w14:paraId="7B44A3B7" w14:textId="77777777" w:rsidR="00D22203" w:rsidRPr="003A2FA6" w:rsidRDefault="00D22203" w:rsidP="00D22203">
            <w:pPr>
              <w:jc w:val="center"/>
            </w:pPr>
            <w:r w:rsidRPr="003A2FA6">
              <w:t>0,4</w:t>
            </w:r>
          </w:p>
        </w:tc>
        <w:tc>
          <w:tcPr>
            <w:tcW w:w="466" w:type="dxa"/>
            <w:shd w:val="clear" w:color="auto" w:fill="BFBFBF" w:themeFill="background1" w:themeFillShade="BF"/>
          </w:tcPr>
          <w:p w14:paraId="1349A303" w14:textId="77777777" w:rsidR="00D22203" w:rsidRPr="003A2FA6" w:rsidRDefault="00D22203" w:rsidP="00D22203">
            <w:pPr>
              <w:jc w:val="center"/>
            </w:pPr>
            <w:r w:rsidRPr="003A2FA6">
              <w:t>x</w:t>
            </w:r>
          </w:p>
        </w:tc>
        <w:tc>
          <w:tcPr>
            <w:tcW w:w="5632" w:type="dxa"/>
            <w:shd w:val="clear" w:color="auto" w:fill="BFBFBF" w:themeFill="background1" w:themeFillShade="BF"/>
          </w:tcPr>
          <w:p w14:paraId="0AFF6390" w14:textId="77777777" w:rsidR="00D22203" w:rsidRPr="003A2FA6" w:rsidRDefault="00D22203" w:rsidP="00D22203">
            <w:pPr>
              <w:jc w:val="center"/>
            </w:pPr>
            <w:r w:rsidRPr="003A2FA6">
              <w:t>celková suma identifikovaných typov výdavkov (rozpočtových položiek projektu), ktoré sú určené na</w:t>
            </w:r>
            <w:r>
              <w:t> </w:t>
            </w:r>
            <w:r w:rsidRPr="003A2FA6">
              <w:t>financovanie systémom zálohovej platby</w:t>
            </w:r>
          </w:p>
          <w:p w14:paraId="029B4B01" w14:textId="77777777" w:rsidR="00D22203" w:rsidRPr="003A2FA6" w:rsidRDefault="00D22203" w:rsidP="00D22203">
            <w:pPr>
              <w:jc w:val="center"/>
            </w:pPr>
            <w:r w:rsidRPr="003A2FA6">
              <w:t>– vyčerpaná suma nenávratného finančného príspevku na predmetných položkách (zdroj EÚ a ŠR)</w:t>
            </w:r>
          </w:p>
        </w:tc>
      </w:tr>
    </w:tbl>
    <w:p w14:paraId="009F67A9" w14:textId="77777777" w:rsidR="00D22203" w:rsidRDefault="00D22203" w:rsidP="00D22203">
      <w:pPr>
        <w:autoSpaceDE w:val="0"/>
        <w:autoSpaceDN w:val="0"/>
        <w:adjustRightInd w:val="0"/>
        <w:spacing w:before="120"/>
        <w:ind w:left="284"/>
        <w:jc w:val="both"/>
      </w:pPr>
      <w:r>
        <w:lastRenderedPageBreak/>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7E586D99"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w:t>
      </w:r>
      <w:r w:rsidR="008F183F" w:rsidRPr="00547417">
        <w:t xml:space="preserve">pri zmene systému financovania na kombináciu systému zálohových platieb a systému </w:t>
      </w:r>
      <w:proofErr w:type="spellStart"/>
      <w:r w:rsidR="008F183F" w:rsidRPr="00547417">
        <w:t>predfinancovania</w:t>
      </w:r>
      <w:proofErr w:type="spellEnd"/>
      <w:r w:rsidR="008F183F">
        <w:t>,</w:t>
      </w:r>
      <w:r w:rsidR="008F183F" w:rsidRPr="00547417">
        <w:t xml:space="preserve"> pričom zálohová platba sa vypočíta podľa nasledujúceho vzorca</w:t>
      </w:r>
      <w:r w:rsidR="008F183F">
        <w:t>:</w:t>
      </w:r>
    </w:p>
    <w:p w14:paraId="2171710F" w14:textId="77777777" w:rsidR="00D22203" w:rsidRPr="003A2FA6" w:rsidRDefault="00D22203" w:rsidP="005E2EDA">
      <w:pPr>
        <w:numPr>
          <w:ilvl w:val="0"/>
          <w:numId w:val="89"/>
        </w:numPr>
        <w:spacing w:before="120" w:after="120"/>
        <w:ind w:left="567" w:hanging="283"/>
        <w:jc w:val="both"/>
      </w:pPr>
    </w:p>
    <w:tbl>
      <w:tblPr>
        <w:tblW w:w="8829" w:type="dxa"/>
        <w:tblInd w:w="392" w:type="dxa"/>
        <w:tblLook w:val="04A0" w:firstRow="1" w:lastRow="0" w:firstColumn="1" w:lastColumn="0" w:noHBand="0" w:noVBand="1"/>
      </w:tblPr>
      <w:tblGrid>
        <w:gridCol w:w="1808"/>
        <w:gridCol w:w="561"/>
        <w:gridCol w:w="608"/>
        <w:gridCol w:w="643"/>
        <w:gridCol w:w="5209"/>
      </w:tblGrid>
      <w:tr w:rsidR="00D22203" w:rsidRPr="003A2FA6" w14:paraId="3688C179" w14:textId="77777777" w:rsidTr="00D22203">
        <w:trPr>
          <w:trHeight w:val="703"/>
        </w:trPr>
        <w:tc>
          <w:tcPr>
            <w:tcW w:w="1808" w:type="dxa"/>
            <w:shd w:val="clear" w:color="auto" w:fill="BFBFBF" w:themeFill="background1" w:themeFillShade="BF"/>
          </w:tcPr>
          <w:p w14:paraId="180B0FD0"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7B6A5D59" w14:textId="77777777" w:rsidR="00D22203" w:rsidRPr="003A2FA6" w:rsidRDefault="00D22203" w:rsidP="00D22203">
            <w:pPr>
              <w:jc w:val="center"/>
            </w:pPr>
            <w:r w:rsidRPr="003A2FA6">
              <w:t>=</w:t>
            </w:r>
          </w:p>
        </w:tc>
        <w:tc>
          <w:tcPr>
            <w:tcW w:w="608" w:type="dxa"/>
            <w:shd w:val="clear" w:color="auto" w:fill="BFBFBF" w:themeFill="background1" w:themeFillShade="BF"/>
          </w:tcPr>
          <w:p w14:paraId="3A8C27C7" w14:textId="77777777" w:rsidR="00D22203" w:rsidRPr="003A2FA6" w:rsidRDefault="00D22203" w:rsidP="00D22203">
            <w:pPr>
              <w:jc w:val="center"/>
            </w:pPr>
            <w:r w:rsidRPr="003A2FA6">
              <w:t>0,4</w:t>
            </w:r>
          </w:p>
        </w:tc>
        <w:tc>
          <w:tcPr>
            <w:tcW w:w="643" w:type="dxa"/>
            <w:shd w:val="clear" w:color="auto" w:fill="BFBFBF" w:themeFill="background1" w:themeFillShade="BF"/>
          </w:tcPr>
          <w:p w14:paraId="2DDECE4B" w14:textId="77777777" w:rsidR="00D22203" w:rsidRPr="003A2FA6" w:rsidRDefault="00D22203" w:rsidP="00D22203">
            <w:pPr>
              <w:jc w:val="center"/>
            </w:pPr>
            <w:r w:rsidRPr="003A2FA6">
              <w:t>x</w:t>
            </w:r>
          </w:p>
        </w:tc>
        <w:tc>
          <w:tcPr>
            <w:tcW w:w="5209" w:type="dxa"/>
            <w:shd w:val="clear" w:color="auto" w:fill="BFBFBF" w:themeFill="background1" w:themeFillShade="BF"/>
          </w:tcPr>
          <w:p w14:paraId="579CD448" w14:textId="0577FBC2" w:rsidR="00D22203" w:rsidRPr="003A2FA6" w:rsidRDefault="00D22203" w:rsidP="00E8679A">
            <w:pPr>
              <w:jc w:val="center"/>
            </w:pPr>
            <w:r w:rsidRPr="003A2FA6">
              <w:t>(suma nenávratného finančného príspevku po zmene –</w:t>
            </w:r>
            <w:r w:rsidR="008F183F" w:rsidRPr="003A2FA6">
              <w:t>vyčerpaná suma nenávratného finančného príspevku (zdroj EÚ a ŠR))</w:t>
            </w:r>
          </w:p>
        </w:tc>
      </w:tr>
    </w:tbl>
    <w:p w14:paraId="23922826" w14:textId="77777777" w:rsidR="00E8679A" w:rsidRDefault="00E8679A" w:rsidP="009640DD">
      <w:pPr>
        <w:autoSpaceDE w:val="0"/>
        <w:autoSpaceDN w:val="0"/>
        <w:adjustRightInd w:val="0"/>
        <w:spacing w:before="120"/>
        <w:jc w:val="both"/>
      </w:pPr>
    </w:p>
    <w:p w14:paraId="59587177" w14:textId="77777777" w:rsidR="00E8679A" w:rsidRPr="003A2FA6" w:rsidRDefault="00E8679A" w:rsidP="00E8679A">
      <w:pPr>
        <w:numPr>
          <w:ilvl w:val="0"/>
          <w:numId w:val="89"/>
        </w:numPr>
        <w:spacing w:before="120" w:after="120"/>
        <w:ind w:left="567" w:hanging="283"/>
        <w:jc w:val="both"/>
      </w:pPr>
      <w:r w:rsidRPr="003A2FA6">
        <w:t xml:space="preserve">v prípade </w:t>
      </w:r>
      <w:r w:rsidRPr="00042DE6">
        <w:rPr>
          <w:u w:val="single"/>
        </w:rPr>
        <w:t xml:space="preserve">kombinácie systému zálohových platieb a systému </w:t>
      </w:r>
      <w:proofErr w:type="spellStart"/>
      <w:r w:rsidRPr="00042DE6">
        <w:rPr>
          <w:u w:val="single"/>
        </w:rPr>
        <w:t>predfinancovania</w:t>
      </w:r>
      <w:proofErr w:type="spellEnd"/>
      <w:r w:rsidRPr="003A2FA6">
        <w:t xml:space="preserve"> (prípadne aj systému refundácie) sa výška maximálnej zálohovej platby vypočíta nasledovne:</w:t>
      </w:r>
    </w:p>
    <w:tbl>
      <w:tblPr>
        <w:tblW w:w="8821" w:type="dxa"/>
        <w:tblInd w:w="392" w:type="dxa"/>
        <w:tblLook w:val="04A0" w:firstRow="1" w:lastRow="0" w:firstColumn="1" w:lastColumn="0" w:noHBand="0" w:noVBand="1"/>
      </w:tblPr>
      <w:tblGrid>
        <w:gridCol w:w="1628"/>
        <w:gridCol w:w="561"/>
        <w:gridCol w:w="532"/>
        <w:gridCol w:w="681"/>
        <w:gridCol w:w="5419"/>
      </w:tblGrid>
      <w:tr w:rsidR="00E8679A" w:rsidRPr="003A2FA6" w14:paraId="3FA8F552" w14:textId="77777777" w:rsidTr="00E045E6">
        <w:trPr>
          <w:trHeight w:val="279"/>
        </w:trPr>
        <w:tc>
          <w:tcPr>
            <w:tcW w:w="1628" w:type="dxa"/>
            <w:shd w:val="clear" w:color="auto" w:fill="BFBFBF" w:themeFill="background1" w:themeFillShade="BF"/>
            <w:vAlign w:val="center"/>
          </w:tcPr>
          <w:p w14:paraId="3105C390" w14:textId="77777777" w:rsidR="00E8679A" w:rsidRPr="003A2FA6" w:rsidRDefault="00E8679A" w:rsidP="00E045E6">
            <w:pPr>
              <w:jc w:val="center"/>
            </w:pPr>
            <w:r w:rsidRPr="003A2FA6">
              <w:t>maximálna výška poskytnutej zálohovej platby</w:t>
            </w:r>
          </w:p>
        </w:tc>
        <w:tc>
          <w:tcPr>
            <w:tcW w:w="561" w:type="dxa"/>
            <w:shd w:val="clear" w:color="auto" w:fill="BFBFBF" w:themeFill="background1" w:themeFillShade="BF"/>
            <w:vAlign w:val="center"/>
          </w:tcPr>
          <w:p w14:paraId="452C4347" w14:textId="77777777" w:rsidR="00E8679A" w:rsidRPr="003A2FA6" w:rsidRDefault="00E8679A" w:rsidP="00E045E6">
            <w:pPr>
              <w:jc w:val="center"/>
            </w:pPr>
            <w:r w:rsidRPr="003A2FA6">
              <w:t>=</w:t>
            </w:r>
          </w:p>
        </w:tc>
        <w:tc>
          <w:tcPr>
            <w:tcW w:w="532" w:type="dxa"/>
            <w:shd w:val="clear" w:color="auto" w:fill="BFBFBF" w:themeFill="background1" w:themeFillShade="BF"/>
            <w:vAlign w:val="center"/>
          </w:tcPr>
          <w:p w14:paraId="4E1DDE13" w14:textId="77777777" w:rsidR="00E8679A" w:rsidRPr="003A2FA6" w:rsidRDefault="00E8679A" w:rsidP="00E045E6">
            <w:pPr>
              <w:jc w:val="center"/>
            </w:pPr>
            <w:r w:rsidRPr="003A2FA6">
              <w:t>0,4</w:t>
            </w:r>
          </w:p>
        </w:tc>
        <w:tc>
          <w:tcPr>
            <w:tcW w:w="681" w:type="dxa"/>
            <w:shd w:val="clear" w:color="auto" w:fill="BFBFBF" w:themeFill="background1" w:themeFillShade="BF"/>
            <w:vAlign w:val="center"/>
          </w:tcPr>
          <w:p w14:paraId="6ADD4C3A" w14:textId="77777777" w:rsidR="00E8679A" w:rsidRPr="003A2FA6" w:rsidRDefault="00E8679A" w:rsidP="00E045E6">
            <w:pPr>
              <w:jc w:val="center"/>
            </w:pPr>
            <w:r w:rsidRPr="003A2FA6">
              <w:t>x</w:t>
            </w:r>
          </w:p>
        </w:tc>
        <w:tc>
          <w:tcPr>
            <w:tcW w:w="5419" w:type="dxa"/>
            <w:shd w:val="clear" w:color="auto" w:fill="BFBFBF" w:themeFill="background1" w:themeFillShade="BF"/>
            <w:vAlign w:val="center"/>
          </w:tcPr>
          <w:p w14:paraId="46C2384B" w14:textId="77777777" w:rsidR="00E8679A" w:rsidRPr="003A2FA6" w:rsidRDefault="00E8679A" w:rsidP="00E045E6">
            <w:pPr>
              <w:jc w:val="center"/>
            </w:pPr>
            <w:r w:rsidRPr="003A2FA6">
              <w:t>celková suma identifikovaných typov  výdavkov (rozpočtových položiek projektu), ktoré sú určené na</w:t>
            </w:r>
            <w:r>
              <w:t> </w:t>
            </w:r>
            <w:r w:rsidRPr="003A2FA6">
              <w:t>financovanie systémom zálohovej platby po zmene</w:t>
            </w:r>
          </w:p>
          <w:p w14:paraId="23F66C64" w14:textId="77777777" w:rsidR="00E8679A" w:rsidRPr="003A2FA6" w:rsidRDefault="00E8679A" w:rsidP="00E045E6">
            <w:pPr>
              <w:jc w:val="center"/>
            </w:pPr>
            <w:r w:rsidRPr="003A2FA6">
              <w:t>– vyčerpaná suma nenávratného finančného príspevku na predmetných položkách (zdroj EÚ a ŠR)</w:t>
            </w:r>
          </w:p>
        </w:tc>
      </w:tr>
    </w:tbl>
    <w:p w14:paraId="4FD81F15" w14:textId="51832471" w:rsidR="00E8679A" w:rsidRPr="003A2FA6" w:rsidRDefault="00E8679A" w:rsidP="00E045E6">
      <w:pPr>
        <w:autoSpaceDE w:val="0"/>
        <w:autoSpaceDN w:val="0"/>
        <w:adjustRightInd w:val="0"/>
        <w:spacing w:before="120"/>
        <w:jc w:val="both"/>
      </w:pPr>
      <w:r w:rsidRPr="003A2FA6">
        <w:t xml:space="preserve">V zmysle princípu zdravého finančného riadenia, </w:t>
      </w:r>
      <w:r w:rsidR="000D4456">
        <w:t>RO pre OP EVS</w:t>
      </w:r>
      <w:r w:rsidRPr="003A2FA6">
        <w:t xml:space="preserve"> pri prepočte maximálnej výšky zálohovej platby berie do úvahy aktuálne údaje / parametre potrebné k výpočtu maximálnej výšky zálohovej platby (známe v čase predloženia žiadosti o platbu (poskytnutie zálohovej platby).</w:t>
      </w:r>
    </w:p>
    <w:p w14:paraId="37730757"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6635D7">
        <w:t xml:space="preserve"> z</w:t>
      </w:r>
      <w:r w:rsidRPr="003A2FA6">
        <w:t xml:space="preserve"> </w:t>
      </w:r>
      <w:r w:rsidR="006635D7">
        <w:t>NFP</w:t>
      </w:r>
      <w:r w:rsidRPr="003A2FA6">
        <w:t>, t. j. prijímateľ môže disponovať prostriedkami EÚ a štátneho rozpočtu na spolufinancovanie v maximálnej výške 40 % z </w:t>
      </w:r>
      <w:r w:rsidR="006635D7">
        <w:t>NFP</w:t>
      </w:r>
      <w:r w:rsidRPr="003A2FA6">
        <w:t>.</w:t>
      </w:r>
    </w:p>
    <w:p w14:paraId="52ED59EA"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BD6B7C">
        <w:rPr>
          <w:rFonts w:cs="Arial"/>
        </w:rPr>
        <w:t>NFP</w:t>
      </w:r>
    </w:p>
    <w:p w14:paraId="769F4085" w14:textId="77777777" w:rsidR="00D22203" w:rsidRDefault="00D22203" w:rsidP="009640DD">
      <w:pPr>
        <w:autoSpaceDE w:val="0"/>
        <w:autoSpaceDN w:val="0"/>
        <w:adjustRightInd w:val="0"/>
        <w:spacing w:before="120"/>
        <w:jc w:val="both"/>
      </w:pPr>
      <w:r w:rsidRPr="003A2FA6">
        <w:t xml:space="preserve"> </w:t>
      </w:r>
    </w:p>
    <w:p w14:paraId="567B1857" w14:textId="77777777" w:rsidR="00323465" w:rsidRPr="003A2FA6" w:rsidRDefault="00323465"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riadiaci orgán prostredníctvom platobnej jednotky zabezpečí úhradu finančných prostriedkov žiadosti o platbu (poskytnutie zálohovej platby) až po schválení žiadosti o platbu (zúčtovanie zálohovej platby) certifikačným orgánom v rámci súhrnnej žiadosti o platbu / mimoriadnej súhrnnej žiadosti o plat</w:t>
      </w:r>
      <w:r>
        <w:t>b</w:t>
      </w:r>
      <w:r w:rsidRPr="003A2FA6">
        <w:t xml:space="preserve">u. Riadiaci orgán v úzkej spolupráci s platobnou jednotkou zodpovedá za stanovenie postupu, ktorý má zabrániť neoprávnenému vyplateniu zálohovej platby prijímateľovi (t. j. nad maximálnu výšku 40 % </w:t>
      </w:r>
      <w:r>
        <w:t>z nenávratného finančného príspevku</w:t>
      </w:r>
      <w:r w:rsidRPr="003A2FA6">
        <w:t>). Uvedené sa nevzťahuje na </w:t>
      </w:r>
      <w:r w:rsidR="008345B6">
        <w:t xml:space="preserve">projekty, </w:t>
      </w:r>
      <w:r w:rsidR="008345B6" w:rsidRPr="003A2FA6">
        <w:t>v rámci ktorých boli identifikované výdavky, ktoré sú predmetom prebiehajúceho skúmania a projektov financovaných formou preddavkových platieb</w:t>
      </w:r>
      <w:r w:rsidR="008345B6">
        <w:t>.</w:t>
      </w:r>
    </w:p>
    <w:p w14:paraId="4B619C58" w14:textId="77777777"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w:t>
      </w:r>
      <w:r w:rsidR="00D061E7" w:rsidRPr="003A2FA6">
        <w:t xml:space="preserve">za prostriedky EÚ a štátneho rozpočtu na spolufinancovanie </w:t>
      </w:r>
      <w:r w:rsidRPr="003A2FA6">
        <w:t>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0918D7">
        <w:t xml:space="preserve"> z</w:t>
      </w:r>
      <w:r w:rsidRPr="003A2FA6">
        <w:t xml:space="preserve"> </w:t>
      </w:r>
      <w:r w:rsidR="000D77B7">
        <w:t>NFP</w:t>
      </w:r>
      <w:r w:rsidRPr="003A2FA6">
        <w:t xml:space="preserve">. </w:t>
      </w:r>
    </w:p>
    <w:p w14:paraId="7AB7B488"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w:t>
      </w:r>
      <w:proofErr w:type="spellStart"/>
      <w:r w:rsidRPr="00B416DC">
        <w:rPr>
          <w:rFonts w:cs="Arial"/>
        </w:rPr>
        <w:t>ŽoP</w:t>
      </w:r>
      <w:proofErr w:type="spellEnd"/>
      <w:r w:rsidRPr="00B416DC">
        <w:rPr>
          <w:rFonts w:cs="Arial"/>
        </w:rPr>
        <w:t xml:space="preserve">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E56C00">
        <w:rPr>
          <w:rFonts w:cs="Arial"/>
        </w:rPr>
        <w:t>NFP</w:t>
      </w:r>
    </w:p>
    <w:p w14:paraId="7495BA11" w14:textId="77777777"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w:t>
      </w:r>
      <w:r w:rsidR="007B1C0A">
        <w:t>í</w:t>
      </w:r>
      <w:r w:rsidRPr="003A2FA6">
        <w:t xml:space="preserve">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Suma týchto prostriedkov, a teda výška poskytnutej zálohovej platby, je maximálne 40 % </w:t>
      </w:r>
      <w:r w:rsidR="00E308E0" w:rsidRPr="0073389C">
        <w:t xml:space="preserve"> </w:t>
      </w:r>
      <w:r w:rsidR="00A34702">
        <w:t>NFP</w:t>
      </w:r>
      <w:r w:rsidRPr="003A2FA6">
        <w:t>.</w:t>
      </w:r>
    </w:p>
    <w:p w14:paraId="2F101756"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lastRenderedPageBreak/>
        <w:t>∑</w:t>
      </w:r>
      <w:r w:rsidRPr="00B416DC">
        <w:rPr>
          <w:rFonts w:cs="Arial"/>
        </w:rPr>
        <w:t xml:space="preserve"> </w:t>
      </w:r>
      <w:proofErr w:type="spellStart"/>
      <w:r w:rsidRPr="00B416DC">
        <w:rPr>
          <w:rFonts w:cs="Arial"/>
        </w:rPr>
        <w:t>ŽoP</w:t>
      </w:r>
      <w:proofErr w:type="spellEnd"/>
      <w:r w:rsidRPr="00B416DC">
        <w:rPr>
          <w:rFonts w:cs="Arial"/>
        </w:rPr>
        <w:t xml:space="preserve"> (ZZP) schválené CO (EÚ a ŠR) + </w:t>
      </w:r>
      <w:r w:rsidRPr="00893BFC">
        <w:rPr>
          <w:rFonts w:cs="Arial"/>
        </w:rPr>
        <w:t>∑</w:t>
      </w:r>
      <w:r w:rsidRPr="00B416DC">
        <w:rPr>
          <w:rFonts w:cs="Arial"/>
        </w:rPr>
        <w:t xml:space="preserve"> pozastavené </w:t>
      </w:r>
      <w:proofErr w:type="spellStart"/>
      <w:r w:rsidRPr="00B416DC">
        <w:rPr>
          <w:rFonts w:cs="Arial"/>
        </w:rPr>
        <w:t>ŽoP</w:t>
      </w:r>
      <w:proofErr w:type="spellEnd"/>
      <w:r w:rsidRPr="00B416DC">
        <w:rPr>
          <w:rFonts w:cs="Arial"/>
        </w:rPr>
        <w:t xml:space="preserve">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1D16F5">
        <w:rPr>
          <w:rFonts w:cs="Arial"/>
        </w:rPr>
        <w:t>NFP</w:t>
      </w:r>
    </w:p>
    <w:p w14:paraId="175C0D25" w14:textId="77777777" w:rsidR="00434F2E" w:rsidRDefault="00434F2E" w:rsidP="00CF7FC1">
      <w:pPr>
        <w:tabs>
          <w:tab w:val="left" w:pos="360"/>
        </w:tabs>
        <w:autoSpaceDE w:val="0"/>
        <w:autoSpaceDN w:val="0"/>
        <w:adjustRightInd w:val="0"/>
        <w:spacing w:before="120" w:after="120" w:line="288" w:lineRule="auto"/>
        <w:jc w:val="both"/>
        <w:rPr>
          <w:b/>
        </w:rPr>
      </w:pPr>
    </w:p>
    <w:p w14:paraId="4171022F" w14:textId="77777777" w:rsidR="00AE1A0E" w:rsidRDefault="00AE1A0E" w:rsidP="00CF7FC1">
      <w:pPr>
        <w:autoSpaceDE w:val="0"/>
        <w:autoSpaceDN w:val="0"/>
        <w:adjustRightInd w:val="0"/>
        <w:spacing w:before="120" w:after="120" w:line="288" w:lineRule="auto"/>
        <w:jc w:val="both"/>
      </w:pPr>
    </w:p>
    <w:p w14:paraId="276D9254"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31935E68" w14:textId="77777777"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D9996F7"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w:t>
      </w:r>
      <w:r w:rsidR="00733BAF" w:rsidRPr="0073389C">
        <w:rPr>
          <w:rFonts w:ascii="Arial" w:hAnsi="Arial" w:cs="Arial"/>
          <w:sz w:val="19"/>
          <w:szCs w:val="19"/>
          <w:lang w:val="sk-SK"/>
        </w:rPr>
        <w:t>.</w:t>
      </w:r>
    </w:p>
    <w:p w14:paraId="0841841C" w14:textId="77777777" w:rsidR="003D2459" w:rsidRPr="0073389C" w:rsidRDefault="003D2459" w:rsidP="00CF7FC1">
      <w:pPr>
        <w:autoSpaceDE w:val="0"/>
        <w:autoSpaceDN w:val="0"/>
        <w:adjustRightInd w:val="0"/>
        <w:spacing w:before="120" w:after="120" w:line="288" w:lineRule="auto"/>
        <w:jc w:val="both"/>
      </w:pPr>
    </w:p>
    <w:p w14:paraId="5475DBBF" w14:textId="22F6CB3F"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w:t>
      </w:r>
      <w:r w:rsidR="009F4F2F" w:rsidRPr="003A2FA6">
        <w:t>z</w:t>
      </w:r>
      <w:r w:rsidR="009F4F2F">
        <w:t xml:space="preserve"> NFP okrem prípadu kombinácie systému zálohových platieb a systému </w:t>
      </w:r>
      <w:proofErr w:type="spellStart"/>
      <w:r w:rsidR="009F4F2F">
        <w:t>predfinancovania</w:t>
      </w:r>
      <w:proofErr w:type="spellEnd"/>
      <w:r w:rsidR="009F4F2F" w:rsidRPr="003A2FA6">
        <w:t>.</w:t>
      </w:r>
    </w:p>
    <w:p w14:paraId="487C035B" w14:textId="77777777"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r w:rsidR="00401EA5">
        <w:t xml:space="preserve"> </w:t>
      </w:r>
    </w:p>
    <w:p w14:paraId="58999326"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16AEF186"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5074578D" w14:textId="77777777" w:rsidR="00554271" w:rsidRPr="00554271" w:rsidRDefault="00023F39" w:rsidP="0055427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4852A1">
        <w:rPr>
          <w:b/>
        </w:rPr>
        <w:t>12</w:t>
      </w:r>
      <w:r w:rsidR="004852A1" w:rsidRPr="0073389C">
        <w:rPr>
          <w:b/>
        </w:rPr>
        <w:t xml:space="preserve"> </w:t>
      </w:r>
      <w:r w:rsidR="00AE5A8F" w:rsidRPr="0073389C">
        <w:rPr>
          <w:b/>
        </w:rPr>
        <w:t>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4852A1">
        <w:rPr>
          <w:b/>
        </w:rPr>
        <w:t>12</w:t>
      </w:r>
      <w:r w:rsidR="004852A1" w:rsidRPr="0073389C">
        <w:rPr>
          <w:b/>
        </w:rPr>
        <w:t xml:space="preserve"> </w:t>
      </w:r>
      <w:r w:rsidR="00AE5A8F" w:rsidRPr="0073389C">
        <w:rPr>
          <w:b/>
        </w:rPr>
        <w:t>mesiacov</w:t>
      </w:r>
      <w:r w:rsidR="00AE5A8F" w:rsidRPr="0073389C">
        <w:t>, vrátiť platobnej jednotke sumu nezúčtovaného rozdielu</w:t>
      </w:r>
      <w:r w:rsidR="00754599">
        <w:t xml:space="preserve">. </w:t>
      </w:r>
      <w:r w:rsidR="00C153C0" w:rsidRPr="00C153C0">
        <w:rPr>
          <w:rFonts w:cs="Arial"/>
          <w:szCs w:val="19"/>
        </w:rPr>
        <w:t xml:space="preserve">V prípade vrátania sumy nezúčtovaného rozdielu z vlastnej iniciatívy prijímateľa, prijímateľ pred zrealizovaním úhrady finančných prostriedkov oznámi riadiacemu orgánu výšku vrátenia nezúčtovaného rozdielu prostredníctvom verejnej časti ITMS (v prípade potreby si prijímateľ sumy  na vrátenie za jednotlivé zdroje financovania vopred odsúhlasí s riadiacim orgánom, ktorý správne prerozdelenie na zdroje overí aj s platobnou jednotkou)Pri realizácii úhrady prijímateľ </w:t>
      </w:r>
      <w:r w:rsidR="00C153C0" w:rsidRPr="007F4567">
        <w:rPr>
          <w:rFonts w:cs="Arial"/>
          <w:b/>
          <w:szCs w:val="19"/>
        </w:rPr>
        <w:t>uvedie správny variabilný symbol automaticky generovaný ITMS</w:t>
      </w:r>
      <w:r w:rsidR="006145FE" w:rsidRPr="007F4567">
        <w:rPr>
          <w:rFonts w:cs="Arial"/>
          <w:b/>
          <w:szCs w:val="19"/>
        </w:rPr>
        <w:t xml:space="preserve"> </w:t>
      </w:r>
      <w:r w:rsidR="006145FE">
        <w:rPr>
          <w:rFonts w:cs="Arial"/>
          <w:szCs w:val="19"/>
        </w:rPr>
        <w:t>(</w:t>
      </w:r>
      <w:r w:rsidR="006145FE" w:rsidRPr="006145FE">
        <w:rPr>
          <w:rFonts w:cs="Arial"/>
          <w:szCs w:val="19"/>
        </w:rPr>
        <w:t>Vo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 Zároveň je prijímateľ povinný v ITMS v poznámke uviesť skutočnosti, ako aj dôvody nedodržania podmienok zúčtovania zálohovej platby.</w:t>
      </w:r>
      <w:r w:rsidR="006145FE">
        <w:rPr>
          <w:rFonts w:cs="Arial"/>
          <w:szCs w:val="19"/>
        </w:rPr>
        <w:t>)</w:t>
      </w:r>
      <w:r w:rsidR="00C153C0" w:rsidRPr="00C153C0">
        <w:rPr>
          <w:rFonts w:cs="Arial"/>
          <w:szCs w:val="19"/>
        </w:rPr>
        <w:t>.</w:t>
      </w:r>
      <w:r w:rsidR="00554271" w:rsidRPr="00554271">
        <w:rPr>
          <w:rFonts w:cs="Arial"/>
          <w:b/>
          <w:color w:val="FF0000"/>
          <w:szCs w:val="16"/>
        </w:rPr>
        <w:t>Vzhľadom na to, že určenie lehoty pre povinnosť Prijímateľa zúčtovať 100 % každej jednej poskytnutej zálohovej platby je predmetom VZP prílohy č. 1  Zmluvy o NFP, uplatnenie novej 12 mesačnej lehoty je viazané na jej zapracovanie do VZP cez ich zmenu,  napr. hromadnou zmenou podľa § 59 zákona o príspevku z EŠIF v čase krízovej situácie alebo oznámením o  aktualizovaní  VZP postupom podľa článku 6.2 písmeno b) zmluvy. Súčasne platí, že 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1A4FAD11" w14:textId="77777777" w:rsidR="00554271" w:rsidRPr="005208ED" w:rsidRDefault="00554271"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p>
    <w:p w14:paraId="7DAF2DC7"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447C2BDF" w14:textId="77777777"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6AABD829"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5D90880A"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0CBFDE19" w14:textId="77777777"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004852A1">
        <w:rPr>
          <w:b/>
        </w:rPr>
        <w:t>12</w:t>
      </w:r>
      <w:r w:rsidR="004852A1" w:rsidRPr="0073389C">
        <w:rPr>
          <w:b/>
        </w:rPr>
        <w:t xml:space="preserve"> </w:t>
      </w:r>
      <w:r w:rsidRPr="0073389C">
        <w:rPr>
          <w:b/>
        </w:rPr>
        <w:t>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37B81F3A"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w:t>
      </w:r>
      <w:r w:rsidR="004852A1">
        <w:t>12</w:t>
      </w:r>
      <w:r w:rsidR="004852A1" w:rsidRPr="0073389C">
        <w:t xml:space="preserve"> </w:t>
      </w:r>
      <w:r w:rsidRPr="0073389C">
        <w:t xml:space="preserve">mesiacov, vrátiť platobnej jednotke sumu nezúčtovaného rozdielu. </w:t>
      </w:r>
    </w:p>
    <w:p w14:paraId="2D92CC1D"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3AD386B"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575A5070"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3ECCC45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5095D7EF"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1F89D5DA" w14:textId="77777777" w:rsidR="00AE5A8F" w:rsidRPr="0073389C" w:rsidRDefault="00AE5A8F" w:rsidP="00CF7FC1">
      <w:pPr>
        <w:autoSpaceDE w:val="0"/>
        <w:autoSpaceDN w:val="0"/>
        <w:adjustRightInd w:val="0"/>
        <w:spacing w:before="120" w:after="120" w:line="288" w:lineRule="auto"/>
        <w:jc w:val="both"/>
      </w:pPr>
    </w:p>
    <w:p w14:paraId="05DDC080"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lastRenderedPageBreak/>
        <w:t xml:space="preserve">V prípade, ak prijímateľ vráti sumu nezúčtovaného rozdielu (vo výške sumy identifikovaných neoprávnených výdavkov) platobnej jednotke v určenej lehote, o sumu nezúčtovaného rozdielu sa prijímateľovi neznižuje NFP. </w:t>
      </w:r>
    </w:p>
    <w:p w14:paraId="272E99B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riadiaci orgán  rozhodn</w:t>
      </w:r>
      <w:r w:rsidR="008F130D">
        <w:t>e</w:t>
      </w:r>
      <w:r w:rsidRPr="0073389C">
        <w:t>, že o sumu nezúčtovaného rozdielu (vo výške sumy identifikovaných neoprávnených výdavkov) sa prijímateľovi znižuje NFP.</w:t>
      </w:r>
    </w:p>
    <w:p w14:paraId="41CC93B8"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604BCC3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w:t>
      </w:r>
      <w:r w:rsidR="004852A1">
        <w:t>12</w:t>
      </w:r>
      <w:r w:rsidR="004852A1" w:rsidRPr="0073389C">
        <w:t> </w:t>
      </w:r>
      <w:r w:rsidRPr="0073389C">
        <w:t xml:space="preserve">mesiacov. </w:t>
      </w:r>
    </w:p>
    <w:p w14:paraId="56E53F2D"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9253C6">
        <w:t>neznižuje</w:t>
      </w:r>
      <w:r w:rsidRPr="0073389C">
        <w:t xml:space="preserve"> nenávratný finančný príspevok.</w:t>
      </w:r>
    </w:p>
    <w:p w14:paraId="33B59736" w14:textId="77777777" w:rsidR="00AE5A8F" w:rsidRPr="0073389C" w:rsidRDefault="00AE5A8F" w:rsidP="00CF7FC1">
      <w:pPr>
        <w:autoSpaceDE w:val="0"/>
        <w:autoSpaceDN w:val="0"/>
        <w:adjustRightInd w:val="0"/>
        <w:spacing w:before="120" w:after="120" w:line="288" w:lineRule="auto"/>
        <w:ind w:left="280"/>
        <w:jc w:val="both"/>
      </w:pPr>
      <w:r w:rsidRPr="0073389C">
        <w:t>V prípade, ak prijímateľ najneskôr do skončenia lehoty na zúčtovanie poskytnutej zálohovej platby (</w:t>
      </w:r>
      <w:r w:rsidR="004852A1">
        <w:t>12</w:t>
      </w:r>
      <w:r w:rsidR="004852A1" w:rsidRPr="0073389C">
        <w:t xml:space="preserve"> </w:t>
      </w:r>
      <w:r w:rsidRPr="0073389C">
        <w:t xml:space="preserve">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w:t>
      </w:r>
      <w:r w:rsidR="004852A1">
        <w:t>12</w:t>
      </w:r>
      <w:r w:rsidR="004852A1" w:rsidRPr="0073389C">
        <w:t xml:space="preserve"> </w:t>
      </w:r>
      <w:r w:rsidRPr="0073389C">
        <w:t xml:space="preserve">mesiacov, a teda reálne nedochádza k zúčtovaniu 100 % z poskytnutej zálohovej platby do stanovenej lehoty </w:t>
      </w:r>
      <w:r w:rsidR="004852A1">
        <w:t>12</w:t>
      </w:r>
      <w:r w:rsidR="004852A1" w:rsidRPr="0073389C">
        <w:t xml:space="preserve"> </w:t>
      </w:r>
      <w:r w:rsidRPr="0073389C">
        <w:t xml:space="preserve">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5876C1BE" w14:textId="77777777" w:rsidR="00993A6C" w:rsidRPr="0073389C" w:rsidRDefault="00AE5A8F" w:rsidP="005B7173">
      <w:pPr>
        <w:pStyle w:val="Odsekzoznamu"/>
        <w:numPr>
          <w:ilvl w:val="1"/>
          <w:numId w:val="54"/>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5EF368AB" w14:textId="77777777" w:rsidR="00993A6C" w:rsidRPr="0073389C" w:rsidRDefault="00AE5A8F" w:rsidP="005B7173">
      <w:pPr>
        <w:numPr>
          <w:ilvl w:val="1"/>
          <w:numId w:val="54"/>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w:t>
      </w:r>
      <w:r w:rsidR="008F130D">
        <w:t>riadiaci orgán</w:t>
      </w:r>
      <w:r w:rsidR="00786243" w:rsidRPr="0073389C">
        <w:t xml:space="preserve"> </w:t>
      </w:r>
      <w:r w:rsidRPr="0073389C">
        <w:t xml:space="preserve"> rozhodn</w:t>
      </w:r>
      <w:r w:rsidR="008F130D">
        <w:t>e</w:t>
      </w:r>
      <w:r w:rsidRPr="0073389C">
        <w:t>, že o sumu nezúčtovaného rozdielu (vo výške sumy identifikovaných neoprávnených výdavkov) sa prijímateľovi znižuje nenávratný finančný príspevok.</w:t>
      </w:r>
    </w:p>
    <w:p w14:paraId="3B034F5F"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0908D4E5" w14:textId="77777777"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 xml:space="preserve">(v prípade kombinácie systému zálohových platieb a refundácie alebo v prípade kombinácie systému zálohových platieb, systému </w:t>
      </w:r>
      <w:proofErr w:type="spellStart"/>
      <w:r w:rsidR="009A5D87" w:rsidRPr="009A5D87">
        <w:rPr>
          <w:rFonts w:cs="Arial"/>
          <w:szCs w:val="19"/>
        </w:rPr>
        <w:t>predfinancovania</w:t>
      </w:r>
      <w:proofErr w:type="spellEnd"/>
      <w:r w:rsidR="009A5D87" w:rsidRPr="009A5D87">
        <w:rPr>
          <w:rFonts w:cs="Arial"/>
          <w:szCs w:val="19"/>
        </w:rPr>
        <w:t xml:space="preserve">, a prípadne aj systému refundácie sa zohľadňuje celková výška finančných prostriedkov poskytnutá všetkými využívanými systémami financovania, t. j. suma každej uhradenej žiadosti o platbu prijímateľa sa </w:t>
      </w:r>
      <w:proofErr w:type="spellStart"/>
      <w:r w:rsidR="009A5D87" w:rsidRPr="009A5D87">
        <w:rPr>
          <w:rFonts w:cs="Arial"/>
          <w:szCs w:val="19"/>
        </w:rPr>
        <w:t>napočítava</w:t>
      </w:r>
      <w:proofErr w:type="spellEnd"/>
      <w:r w:rsidR="009A5D87" w:rsidRPr="009A5D87">
        <w:rPr>
          <w:rFonts w:cs="Arial"/>
          <w:szCs w:val="19"/>
        </w:rPr>
        <w:t xml:space="preserve">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32DBFF74"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3CE3C9B3"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09BDB996" w14:textId="77777777"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4E857600" w14:textId="77777777" w:rsidR="00BC57C8" w:rsidRDefault="007A0798" w:rsidP="00AE1A0E">
      <w:pPr>
        <w:spacing w:before="120" w:after="120" w:line="288" w:lineRule="auto"/>
        <w:jc w:val="both"/>
        <w:rPr>
          <w:b/>
        </w:rPr>
      </w:pPr>
      <w:r w:rsidRPr="0073389C">
        <w:t xml:space="preserve">Prostriedky EÚ a ŠR na spolufinancovanie sa prijímateľovi poskytujú na základe žiadosti o platbu. Pre všetky systémy platieb (systém zálohových platieb, systém refundácie, systém </w:t>
      </w:r>
      <w:proofErr w:type="spellStart"/>
      <w:r w:rsidRPr="0073389C">
        <w:t>predfinancovania</w:t>
      </w:r>
      <w:proofErr w:type="spellEnd"/>
      <w:r w:rsidRPr="0073389C">
        <w:t xml:space="preserve">) sa používa jeden formulár </w:t>
      </w:r>
      <w:proofErr w:type="spellStart"/>
      <w:r w:rsidRPr="0073389C">
        <w:t>ŽoP</w:t>
      </w:r>
      <w:proofErr w:type="spellEnd"/>
      <w:r w:rsidRPr="0073389C">
        <w:t xml:space="preserve"> (príloha č.</w:t>
      </w:r>
      <w:r w:rsidR="006E466C" w:rsidRPr="0073389C">
        <w:t xml:space="preserve"> </w:t>
      </w:r>
      <w:r w:rsidR="00D72CCC">
        <w:t>5</w:t>
      </w:r>
      <w:r w:rsidR="00992C96">
        <w:t>a</w:t>
      </w:r>
      <w:r w:rsidRPr="0073389C">
        <w:t xml:space="preserve">). </w:t>
      </w:r>
      <w:proofErr w:type="spellStart"/>
      <w:r w:rsidRPr="0073389C">
        <w:t>ŽoP</w:t>
      </w:r>
      <w:proofErr w:type="spellEnd"/>
      <w:r w:rsidRPr="0073389C">
        <w:t xml:space="preserve"> prijímateľ vypĺňa elektronicky prostredníctvom verejného portálu ITMS2014+. </w:t>
      </w:r>
      <w:r w:rsidR="00992C96">
        <w:t xml:space="preserve">Pokyny k vypĺňaniu </w:t>
      </w:r>
      <w:proofErr w:type="spellStart"/>
      <w:r w:rsidR="00992C96">
        <w:t>ŽoP</w:t>
      </w:r>
      <w:proofErr w:type="spellEnd"/>
      <w:r w:rsidR="00992C96">
        <w:t xml:space="preserve"> tvoria prílohu č. 5b. </w:t>
      </w:r>
      <w:r w:rsidRPr="0073389C">
        <w:t xml:space="preserve">V prípade, ak bude formulár žiadosti vyplnený inak, napr. ručne alebo písacím strojom, takto vyplňované </w:t>
      </w:r>
      <w:proofErr w:type="spellStart"/>
      <w:r w:rsidRPr="0073389C">
        <w:t>ŽoP</w:t>
      </w:r>
      <w:proofErr w:type="spellEnd"/>
      <w:r w:rsidRPr="0073389C">
        <w:t xml:space="preserve"> </w:t>
      </w:r>
      <w:r w:rsidRPr="0073389C">
        <w:rPr>
          <w:b/>
        </w:rPr>
        <w:t>budú zamietnuté</w:t>
      </w:r>
      <w:r w:rsidRPr="0073389C">
        <w:t xml:space="preserve">. </w:t>
      </w:r>
    </w:p>
    <w:p w14:paraId="710CB4EA" w14:textId="77777777" w:rsidR="00AE1A0E" w:rsidRPr="00386AC5" w:rsidRDefault="00AE1A0E" w:rsidP="00AE1A0E">
      <w:pPr>
        <w:spacing w:before="120" w:after="120" w:line="288" w:lineRule="auto"/>
        <w:jc w:val="both"/>
        <w:rPr>
          <w:b/>
        </w:rPr>
      </w:pPr>
      <w:r w:rsidRPr="00386AC5">
        <w:rPr>
          <w:b/>
        </w:rPr>
        <w:t xml:space="preserve">Všeobecné pokyny k </w:t>
      </w:r>
      <w:proofErr w:type="spellStart"/>
      <w:r w:rsidRPr="00386AC5">
        <w:rPr>
          <w:b/>
        </w:rPr>
        <w:t>ŽoP</w:t>
      </w:r>
      <w:proofErr w:type="spellEnd"/>
    </w:p>
    <w:p w14:paraId="0F8569D3" w14:textId="77777777" w:rsidR="00CF0993" w:rsidRDefault="007A0798" w:rsidP="00CD75A3">
      <w:pPr>
        <w:spacing w:before="120" w:after="120" w:line="288" w:lineRule="auto"/>
        <w:jc w:val="both"/>
      </w:pPr>
      <w:r w:rsidRPr="0073389C">
        <w:t xml:space="preserve">Prijímateľ postupuje pri vytváraní a odosielaní </w:t>
      </w:r>
      <w:proofErr w:type="spellStart"/>
      <w:r w:rsidRPr="0073389C">
        <w:t>ŽoP</w:t>
      </w:r>
      <w:proofErr w:type="spellEnd"/>
      <w:r w:rsidRPr="0073389C">
        <w:t xml:space="preserve"> (platí aj pre monitorovacie údaje</w:t>
      </w:r>
      <w:r w:rsidRPr="0073389C">
        <w:rPr>
          <w:rStyle w:val="Odkaznapoznmkupodiarou"/>
        </w:rPr>
        <w:footnoteReference w:id="95"/>
      </w:r>
      <w:r w:rsidRPr="0073389C">
        <w:t xml:space="preserve">, ktoré sú prílohou </w:t>
      </w:r>
      <w:proofErr w:type="spellStart"/>
      <w:r w:rsidRPr="0073389C">
        <w:t>ŽoP</w:t>
      </w:r>
      <w:proofErr w:type="spellEnd"/>
      <w:r w:rsidRPr="0073389C">
        <w:t xml:space="preserve">) prostredníctvom pokynov uvedených vo verejnej časti ITMS2014+, resp. v prílohe č. </w:t>
      </w:r>
      <w:r w:rsidR="00017B24">
        <w:t>5b</w:t>
      </w:r>
      <w:r w:rsidR="00B61865">
        <w:t>.</w:t>
      </w:r>
      <w:r w:rsidRPr="0073389C">
        <w:t xml:space="preserve">  Vyplnenú žiadosť o platbu prijímateľ </w:t>
      </w:r>
      <w:r w:rsidR="00CD75A3" w:rsidRPr="00CD75A3">
        <w:t xml:space="preserve">odošle prostredníctvom elektronického formulára v rámci verejnej časti ITMS2014+ </w:t>
      </w:r>
      <w:r w:rsidR="006F0EA9" w:rsidRPr="0073389C">
        <w:t xml:space="preserve"> </w:t>
      </w:r>
      <w:r w:rsidRPr="0073389C" w:rsidDel="004132E7">
        <w:t>poskytovateľovi</w:t>
      </w:r>
      <w:r w:rsidRPr="0073389C">
        <w:t xml:space="preserve">, následne ju  </w:t>
      </w:r>
      <w:r w:rsidR="00CD75A3">
        <w:t xml:space="preserve">v písomnej forme predloží RO pre OP EVS v stanovených termínoch spolu s povinnými prílohami. </w:t>
      </w:r>
    </w:p>
    <w:p w14:paraId="0C397E06" w14:textId="77777777" w:rsidR="00CF0993" w:rsidRDefault="00CD75A3" w:rsidP="00CD75A3">
      <w:pPr>
        <w:spacing w:before="120" w:after="120" w:line="288" w:lineRule="auto"/>
        <w:jc w:val="both"/>
      </w:pPr>
      <w:r>
        <w:t>Písomná  forma môže mať buď</w:t>
      </w:r>
      <w:r w:rsidR="00CF0993">
        <w:t xml:space="preserve"> preferovanú</w:t>
      </w:r>
      <w:r>
        <w:t xml:space="preserve"> </w:t>
      </w:r>
      <w:r w:rsidR="00CF0993">
        <w:t xml:space="preserve">elektronickú </w:t>
      </w:r>
      <w:r>
        <w:t xml:space="preserve">alebo </w:t>
      </w:r>
      <w:r w:rsidR="00CF0993">
        <w:t xml:space="preserve">listinnú </w:t>
      </w:r>
      <w:r>
        <w:t>podobu.</w:t>
      </w:r>
    </w:p>
    <w:p w14:paraId="14A472C4" w14:textId="77777777" w:rsidR="00CF0993" w:rsidRDefault="00CF0993" w:rsidP="00CD75A3">
      <w:pPr>
        <w:spacing w:before="120" w:after="120" w:line="288" w:lineRule="auto"/>
        <w:jc w:val="both"/>
      </w:pPr>
      <w:r w:rsidRPr="001B3A72">
        <w:t xml:space="preserve">V prípade elektronickej podoby </w:t>
      </w:r>
      <w:r w:rsidR="001C4AFD">
        <w:t xml:space="preserve">doručí </w:t>
      </w:r>
      <w:r w:rsidR="001C4AFD" w:rsidRPr="001B3A72">
        <w:t xml:space="preserve"> </w:t>
      </w:r>
      <w:r w:rsidRPr="001B3A72">
        <w:t xml:space="preserve">žiadateľ formulár  </w:t>
      </w:r>
      <w:proofErr w:type="spellStart"/>
      <w:r>
        <w:t>ŽoP</w:t>
      </w:r>
      <w:proofErr w:type="spellEnd"/>
      <w:r>
        <w:t xml:space="preserve"> spolu s prílohami </w:t>
      </w:r>
      <w:r w:rsidRPr="001B3A72">
        <w:t>podpísaný  oprávnenou osobou kvalifikovaným elektronickým podpisom</w:t>
      </w:r>
      <w:r w:rsidRPr="001B3A72">
        <w:rPr>
          <w:vertAlign w:val="superscript"/>
        </w:rPr>
        <w:footnoteReference w:id="96"/>
      </w:r>
      <w:r>
        <w:t xml:space="preserve"> </w:t>
      </w:r>
      <w:r w:rsidRPr="001B3A72">
        <w:t>prostredníctvom</w:t>
      </w:r>
      <w:r>
        <w:t xml:space="preserve"> integrovanej funkcionality ITMS2014+ </w:t>
      </w:r>
      <w:r>
        <w:br/>
        <w:t xml:space="preserve">s </w:t>
      </w:r>
      <w:r w:rsidRPr="001B3A72">
        <w:t xml:space="preserve"> Ústredn</w:t>
      </w:r>
      <w:r>
        <w:t>ým</w:t>
      </w:r>
      <w:r w:rsidRPr="001B3A72">
        <w:t xml:space="preserve"> portál</w:t>
      </w:r>
      <w:r>
        <w:t>om</w:t>
      </w:r>
      <w:r w:rsidRPr="001B3A72">
        <w:t xml:space="preserve"> verejnej správy slovensko.sk.</w:t>
      </w:r>
      <w:r>
        <w:t xml:space="preserve"> </w:t>
      </w:r>
      <w:r w:rsidR="001C4AFD">
        <w:t xml:space="preserve"> </w:t>
      </w:r>
    </w:p>
    <w:p w14:paraId="03D380BB" w14:textId="77777777" w:rsidR="007A0798" w:rsidRPr="0073389C" w:rsidRDefault="00CD75A3" w:rsidP="00CD75A3">
      <w:pPr>
        <w:spacing w:before="120" w:after="120" w:line="288" w:lineRule="auto"/>
        <w:jc w:val="both"/>
      </w:pPr>
      <w:r>
        <w:t xml:space="preserve">V prípade listinnej podoby Prijímateľ formulár  </w:t>
      </w:r>
      <w:proofErr w:type="spellStart"/>
      <w:r>
        <w:t>ŽoP</w:t>
      </w:r>
      <w:proofErr w:type="spellEnd"/>
      <w:r>
        <w:t xml:space="preserve"> zaslaný cez ITMS2014+ vytlačí </w:t>
      </w:r>
      <w:r w:rsidR="007A0798" w:rsidRPr="0073389C">
        <w:t xml:space="preserve">v </w:t>
      </w:r>
      <w:r w:rsidR="003B074A">
        <w:t>dvoch</w:t>
      </w:r>
      <w:r w:rsidR="003B074A" w:rsidRPr="0073389C">
        <w:t xml:space="preserve"> </w:t>
      </w:r>
      <w:r w:rsidR="007A0798" w:rsidRPr="0073389C">
        <w:t xml:space="preserve">vyhotoveniach (jedno vyhotovenie si ponechá u seba, </w:t>
      </w:r>
      <w:r w:rsidR="003B074A">
        <w:rPr>
          <w:b/>
        </w:rPr>
        <w:t>jedno</w:t>
      </w:r>
      <w:r w:rsidR="003B074A" w:rsidRPr="0073389C">
        <w:rPr>
          <w:b/>
        </w:rPr>
        <w:t xml:space="preserve"> </w:t>
      </w:r>
      <w:r w:rsidR="007A0798" w:rsidRPr="0073389C">
        <w:rPr>
          <w:b/>
        </w:rPr>
        <w:t xml:space="preserve">zasiela </w:t>
      </w:r>
      <w:r w:rsidR="007A0798" w:rsidRPr="0073389C" w:rsidDel="004132E7">
        <w:rPr>
          <w:b/>
        </w:rPr>
        <w:t>poskytovateľovi</w:t>
      </w:r>
      <w:r w:rsidR="007A0798" w:rsidRPr="0073389C">
        <w:t xml:space="preserve">), </w:t>
      </w:r>
      <w:r w:rsidR="0067095A">
        <w:t>potvrdí</w:t>
      </w:r>
      <w:r w:rsidR="0067095A" w:rsidRPr="0073389C">
        <w:t xml:space="preserve"> </w:t>
      </w:r>
      <w:r w:rsidR="007A0798" w:rsidRPr="0073389C">
        <w:t xml:space="preserve">ju podpisom oprávnenej osoby prijímateľa (v prípade, ak prijímateľ používa pečiatku, vytlačený dokument aj opečiatkuje tak, aby podpis oprávnenej osoby zostal čitateľný) a spolu s prílohami ju doručí </w:t>
      </w:r>
      <w:r w:rsidR="007A0798" w:rsidRPr="0073389C" w:rsidDel="004132E7">
        <w:t>poskytovateľovi</w:t>
      </w:r>
      <w:r w:rsidR="001B3A72">
        <w:t xml:space="preserve"> </w:t>
      </w:r>
      <w:r w:rsidR="007A0798" w:rsidRPr="0073389C">
        <w:t xml:space="preserve">V prípade neodoslania, resp. osobného nedoručenia </w:t>
      </w:r>
      <w:proofErr w:type="spellStart"/>
      <w:r w:rsidR="00520D9B">
        <w:t>ŽoP</w:t>
      </w:r>
      <w:proofErr w:type="spellEnd"/>
      <w:r w:rsidR="00520D9B">
        <w:t xml:space="preserve"> v </w:t>
      </w:r>
      <w:r w:rsidR="007A0798" w:rsidRPr="0073389C">
        <w:t xml:space="preserve">písomnej </w:t>
      </w:r>
      <w:r w:rsidR="004B3064">
        <w:t>forme</w:t>
      </w:r>
      <w:r w:rsidR="007A0798" w:rsidRPr="0073389C">
        <w:t xml:space="preserve"> </w:t>
      </w:r>
      <w:r w:rsidR="007A0798" w:rsidRPr="0073389C" w:rsidDel="004132E7">
        <w:t xml:space="preserve">poskytovateľovi </w:t>
      </w:r>
      <w:r w:rsidR="007A0798" w:rsidRPr="0073389C">
        <w:t>najneskôr do 3 pracovných dní odo dňa odoslania žiadosti o platbu cez verejnú časť ITMS</w:t>
      </w:r>
      <w:r w:rsidR="00885064">
        <w:t>2014+</w:t>
      </w:r>
      <w:r w:rsidR="007A0798" w:rsidRPr="0073389C">
        <w:t xml:space="preserve">, je </w:t>
      </w:r>
      <w:r w:rsidR="00D62225" w:rsidRPr="0073389C">
        <w:t>poskytovateľ</w:t>
      </w:r>
      <w:r w:rsidR="007A0798" w:rsidRPr="0073389C">
        <w:t xml:space="preserve"> oprávnený predmetnú žiadosť o platbu vo verejnej časti ITMS2014+ zamietnuť a prijímateľ bude povinný opätovne zaevidovať </w:t>
      </w:r>
      <w:proofErr w:type="spellStart"/>
      <w:r w:rsidR="007A0798" w:rsidRPr="0073389C">
        <w:t>ŽoP</w:t>
      </w:r>
      <w:proofErr w:type="spellEnd"/>
      <w:r w:rsidR="007A0798" w:rsidRPr="0073389C">
        <w:t xml:space="preserve"> do ITMS2014+ a to bez nároku na preplatenie tejto činnosti. </w:t>
      </w:r>
    </w:p>
    <w:p w14:paraId="63FE29E6" w14:textId="77777777" w:rsidR="00633266" w:rsidRDefault="00737B72" w:rsidP="00CF7FC1">
      <w:pPr>
        <w:pStyle w:val="Zkladntext"/>
        <w:spacing w:before="120" w:after="120" w:line="288" w:lineRule="auto"/>
        <w:rPr>
          <w:rFonts w:ascii="Arial" w:hAnsi="Arial" w:cs="Arial"/>
          <w:sz w:val="19"/>
          <w:szCs w:val="19"/>
          <w:lang w:val="sk-SK"/>
        </w:rPr>
      </w:pPr>
      <w:r w:rsidRPr="00737B72">
        <w:rPr>
          <w:rFonts w:ascii="Arial" w:hAnsi="Arial"/>
          <w:sz w:val="19"/>
          <w:lang w:val="sk-SK" w:eastAsia="en-US"/>
        </w:rPr>
        <w:t>Pre začatie</w:t>
      </w:r>
      <w:r w:rsidR="00334533" w:rsidRPr="00737B72">
        <w:rPr>
          <w:rFonts w:ascii="Arial" w:hAnsi="Arial"/>
          <w:sz w:val="19"/>
          <w:lang w:val="sk-SK" w:eastAsia="en-US"/>
        </w:rPr>
        <w:t xml:space="preserve"> kontroly </w:t>
      </w:r>
      <w:proofErr w:type="spellStart"/>
      <w:r w:rsidR="00334533" w:rsidRPr="00737B72">
        <w:rPr>
          <w:rFonts w:ascii="Arial" w:hAnsi="Arial"/>
          <w:sz w:val="19"/>
          <w:lang w:val="sk-SK" w:eastAsia="en-US"/>
        </w:rPr>
        <w:t>ŽoP</w:t>
      </w:r>
      <w:proofErr w:type="spellEnd"/>
      <w:r w:rsidR="00334533" w:rsidRPr="00737B72">
        <w:rPr>
          <w:rFonts w:ascii="Arial" w:hAnsi="Arial"/>
          <w:sz w:val="19"/>
          <w:lang w:val="sk-SK" w:eastAsia="en-US"/>
        </w:rPr>
        <w:t xml:space="preserve"> je</w:t>
      </w:r>
      <w:r w:rsidRPr="00737B72">
        <w:rPr>
          <w:rFonts w:ascii="Arial" w:hAnsi="Arial"/>
          <w:sz w:val="19"/>
          <w:lang w:val="sk-SK" w:eastAsia="en-US"/>
        </w:rPr>
        <w:t xml:space="preserve"> rozhodujúce </w:t>
      </w:r>
      <w:r w:rsidR="00334533" w:rsidRPr="00737B72">
        <w:rPr>
          <w:rFonts w:ascii="Arial" w:hAnsi="Arial"/>
          <w:sz w:val="19"/>
          <w:lang w:val="sk-SK" w:eastAsia="en-US"/>
        </w:rPr>
        <w:t xml:space="preserve"> doručenie (t. j. prijatie) písomnej formy </w:t>
      </w:r>
      <w:proofErr w:type="spellStart"/>
      <w:r w:rsidR="00334533" w:rsidRPr="00737B72">
        <w:rPr>
          <w:rFonts w:ascii="Arial" w:hAnsi="Arial"/>
          <w:sz w:val="19"/>
          <w:lang w:val="sk-SK" w:eastAsia="en-US"/>
        </w:rPr>
        <w:t>ŽoP</w:t>
      </w:r>
      <w:proofErr w:type="spellEnd"/>
      <w:r w:rsidRPr="00737B72">
        <w:rPr>
          <w:rFonts w:ascii="Arial" w:hAnsi="Arial"/>
          <w:sz w:val="19"/>
          <w:lang w:val="sk-SK" w:eastAsia="en-US"/>
        </w:rPr>
        <w:t xml:space="preserve"> na</w:t>
      </w:r>
      <w:r w:rsidR="005F4AB9" w:rsidRPr="00737B72">
        <w:rPr>
          <w:rFonts w:ascii="Arial" w:hAnsi="Arial"/>
          <w:sz w:val="19"/>
          <w:lang w:val="sk-SK" w:eastAsia="en-US"/>
        </w:rPr>
        <w:t xml:space="preserve"> RO pre OP EVS</w:t>
      </w:r>
      <w:r w:rsidR="00334533" w:rsidRPr="00737B72">
        <w:rPr>
          <w:rFonts w:ascii="Arial" w:hAnsi="Arial"/>
          <w:sz w:val="19"/>
          <w:lang w:val="sk-SK" w:eastAsia="en-US"/>
        </w:rPr>
        <w:t xml:space="preserve">. V prípade </w:t>
      </w:r>
      <w:r w:rsidR="00660164" w:rsidRPr="00737B72">
        <w:rPr>
          <w:rFonts w:ascii="Arial" w:hAnsi="Arial"/>
          <w:sz w:val="19"/>
          <w:lang w:val="sk-SK" w:eastAsia="en-US"/>
        </w:rPr>
        <w:t xml:space="preserve">elektronickej podoby podania </w:t>
      </w:r>
      <w:proofErr w:type="spellStart"/>
      <w:r w:rsidR="00660164" w:rsidRPr="00737B72">
        <w:rPr>
          <w:rFonts w:ascii="Arial" w:hAnsi="Arial"/>
          <w:sz w:val="19"/>
          <w:lang w:val="sk-SK" w:eastAsia="en-US"/>
        </w:rPr>
        <w:t>ŽoP</w:t>
      </w:r>
      <w:proofErr w:type="spellEnd"/>
      <w:r w:rsidR="00660164" w:rsidRPr="00737B72">
        <w:rPr>
          <w:rFonts w:ascii="Arial" w:hAnsi="Arial"/>
          <w:sz w:val="19"/>
          <w:lang w:val="sk-SK" w:eastAsia="en-US"/>
        </w:rPr>
        <w:t xml:space="preserve"> je pre určen</w:t>
      </w:r>
      <w:r w:rsidR="004E053C">
        <w:rPr>
          <w:rFonts w:ascii="Arial" w:hAnsi="Arial"/>
          <w:sz w:val="19"/>
          <w:lang w:val="sk-SK" w:eastAsia="en-US"/>
        </w:rPr>
        <w:t xml:space="preserve">ie </w:t>
      </w:r>
      <w:r w:rsidR="008E2E7C">
        <w:rPr>
          <w:rFonts w:ascii="Arial" w:hAnsi="Arial"/>
          <w:sz w:val="19"/>
          <w:lang w:val="sk-SK" w:eastAsia="en-US"/>
        </w:rPr>
        <w:t xml:space="preserve">začiatku kontroly </w:t>
      </w:r>
      <w:proofErr w:type="spellStart"/>
      <w:r w:rsidR="008E2E7C">
        <w:rPr>
          <w:rFonts w:ascii="Arial" w:hAnsi="Arial"/>
          <w:sz w:val="19"/>
          <w:lang w:val="sk-SK" w:eastAsia="en-US"/>
        </w:rPr>
        <w:t>ŽoP</w:t>
      </w:r>
      <w:proofErr w:type="spellEnd"/>
      <w:r w:rsidR="00660164" w:rsidRPr="00737B72">
        <w:rPr>
          <w:rFonts w:ascii="Arial" w:hAnsi="Arial"/>
          <w:sz w:val="19"/>
          <w:lang w:val="sk-SK" w:eastAsia="en-US"/>
        </w:rPr>
        <w:t xml:space="preserve"> rozhodujúci dátum elektronického doručenia</w:t>
      </w:r>
      <w:r w:rsidR="00660164" w:rsidRPr="008E2E7C">
        <w:rPr>
          <w:szCs w:val="22"/>
          <w:vertAlign w:val="superscript"/>
          <w:lang w:eastAsia="en-US"/>
        </w:rPr>
        <w:footnoteReference w:id="97"/>
      </w:r>
      <w:r w:rsidR="005F4AB9" w:rsidRPr="00737B72">
        <w:rPr>
          <w:rFonts w:ascii="Arial" w:hAnsi="Arial"/>
          <w:sz w:val="19"/>
          <w:lang w:val="sk-SK" w:eastAsia="en-US"/>
        </w:rPr>
        <w:t xml:space="preserve"> na RO pre OP EVS</w:t>
      </w:r>
      <w:r w:rsidR="00660164" w:rsidRPr="00737B72">
        <w:rPr>
          <w:rFonts w:ascii="Arial" w:hAnsi="Arial"/>
          <w:sz w:val="19"/>
          <w:lang w:val="sk-SK" w:eastAsia="en-US"/>
        </w:rPr>
        <w:t xml:space="preserve">. </w:t>
      </w:r>
      <w:r w:rsidR="005F4AB9" w:rsidRPr="00737B72">
        <w:rPr>
          <w:rFonts w:ascii="Arial" w:hAnsi="Arial"/>
          <w:sz w:val="19"/>
          <w:lang w:val="sk-SK" w:eastAsia="en-US"/>
        </w:rPr>
        <w:t xml:space="preserve">V prípade listinnej </w:t>
      </w:r>
      <w:r>
        <w:rPr>
          <w:rFonts w:ascii="Arial" w:hAnsi="Arial"/>
          <w:sz w:val="19"/>
          <w:lang w:val="sk-SK" w:eastAsia="en-US"/>
        </w:rPr>
        <w:t>podoby</w:t>
      </w:r>
      <w:r w:rsidR="005F4AB9" w:rsidRPr="00737B72">
        <w:rPr>
          <w:rFonts w:ascii="Arial" w:hAnsi="Arial"/>
          <w:sz w:val="19"/>
          <w:lang w:val="sk-SK" w:eastAsia="en-US"/>
        </w:rPr>
        <w:t xml:space="preserve"> je to </w:t>
      </w:r>
      <w:r w:rsidR="004E053C">
        <w:rPr>
          <w:rFonts w:ascii="Arial" w:hAnsi="Arial"/>
          <w:sz w:val="19"/>
          <w:lang w:val="sk-SK" w:eastAsia="en-US"/>
        </w:rPr>
        <w:t xml:space="preserve">dátum </w:t>
      </w:r>
      <w:r w:rsidR="005F4AB9" w:rsidRPr="00737B72">
        <w:rPr>
          <w:rFonts w:ascii="Arial" w:hAnsi="Arial"/>
          <w:sz w:val="19"/>
          <w:lang w:val="sk-SK" w:eastAsia="en-US"/>
        </w:rPr>
        <w:t>doručeni</w:t>
      </w:r>
      <w:r w:rsidR="004E053C">
        <w:rPr>
          <w:rFonts w:ascii="Arial" w:hAnsi="Arial"/>
          <w:sz w:val="19"/>
          <w:lang w:val="sk-SK" w:eastAsia="en-US"/>
        </w:rPr>
        <w:t>a</w:t>
      </w:r>
      <w:r w:rsidR="005F4AB9" w:rsidRPr="00737B72">
        <w:rPr>
          <w:rFonts w:ascii="Arial" w:hAnsi="Arial"/>
          <w:sz w:val="19"/>
          <w:lang w:val="sk-SK" w:eastAsia="en-US"/>
        </w:rPr>
        <w:t xml:space="preserve"> poštou, kuriérom alebo osobne na podateľňu poskytovateľovi. </w:t>
      </w:r>
    </w:p>
    <w:p w14:paraId="289A3D97" w14:textId="77777777" w:rsidR="007A0798" w:rsidRPr="0073389C" w:rsidRDefault="0046005C"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 </w:t>
      </w:r>
      <w:r w:rsidR="00732626" w:rsidRPr="0073389C">
        <w:rPr>
          <w:rFonts w:ascii="Arial" w:hAnsi="Arial" w:cs="Arial"/>
          <w:sz w:val="19"/>
          <w:szCs w:val="19"/>
          <w:lang w:val="sk-SK"/>
        </w:rPr>
        <w:t>Žiadosť o platbu prijímateľa je potrebné predložiť</w:t>
      </w:r>
      <w:r w:rsidR="004E053C">
        <w:rPr>
          <w:rStyle w:val="Odkaznapoznmkupodiarou"/>
          <w:rFonts w:cs="Arial"/>
          <w:szCs w:val="19"/>
          <w:lang w:val="sk-SK"/>
        </w:rPr>
        <w:footnoteReference w:id="98"/>
      </w:r>
      <w:r w:rsidR="00732626" w:rsidRPr="0073389C">
        <w:rPr>
          <w:rFonts w:ascii="Arial" w:hAnsi="Arial" w:cs="Arial"/>
          <w:sz w:val="19"/>
          <w:szCs w:val="19"/>
          <w:lang w:val="sk-SK"/>
        </w:rPr>
        <w:t xml:space="preserve"> v základnom pevnom, uzavretom, nepriehľadnom obale. Na základnom obale musí byť uvedené: </w:t>
      </w:r>
    </w:p>
    <w:p w14:paraId="403985F3" w14:textId="77777777" w:rsidR="00732626" w:rsidRPr="0073389C" w:rsidRDefault="00732626" w:rsidP="00CF7FC1">
      <w:pPr>
        <w:pStyle w:val="Bulletslevel1"/>
        <w:ind w:left="567" w:hanging="283"/>
        <w:rPr>
          <w:lang w:val="sk-SK"/>
        </w:rPr>
      </w:pPr>
      <w:r w:rsidRPr="0073389C">
        <w:rPr>
          <w:lang w:val="sk-SK"/>
        </w:rPr>
        <w:t>celý názov prijímateľa,</w:t>
      </w:r>
    </w:p>
    <w:p w14:paraId="79D488AD" w14:textId="77777777" w:rsidR="00732626" w:rsidRPr="0073389C" w:rsidRDefault="00732626" w:rsidP="00CF7FC1">
      <w:pPr>
        <w:pStyle w:val="Bulletslevel1"/>
        <w:ind w:left="567" w:hanging="283"/>
        <w:rPr>
          <w:lang w:val="sk-SK"/>
        </w:rPr>
      </w:pPr>
      <w:r w:rsidRPr="0073389C">
        <w:rPr>
          <w:lang w:val="sk-SK"/>
        </w:rPr>
        <w:t>presná adresa prijímateľa,</w:t>
      </w:r>
    </w:p>
    <w:p w14:paraId="698C4709" w14:textId="77777777"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458E1D94" w14:textId="77777777" w:rsidR="00732626" w:rsidRPr="0073389C" w:rsidRDefault="00732626" w:rsidP="00CF7FC1">
      <w:pPr>
        <w:pStyle w:val="Bulletslevel1"/>
        <w:ind w:left="567" w:hanging="283"/>
        <w:rPr>
          <w:lang w:val="sk-SK"/>
        </w:rPr>
      </w:pPr>
      <w:r w:rsidRPr="0073389C">
        <w:rPr>
          <w:lang w:val="sk-SK"/>
        </w:rPr>
        <w:lastRenderedPageBreak/>
        <w:t>názov projektu,</w:t>
      </w:r>
    </w:p>
    <w:p w14:paraId="78119386"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555576F0" w14:textId="77777777" w:rsidR="007A0798" w:rsidRPr="0073389C" w:rsidRDefault="007A0798" w:rsidP="00CF7FC1">
      <w:pPr>
        <w:pStyle w:val="Bulletslevel1"/>
        <w:ind w:left="567" w:hanging="283"/>
        <w:rPr>
          <w:lang w:val="sk-SK"/>
        </w:rPr>
      </w:pPr>
      <w:r w:rsidRPr="0073389C">
        <w:rPr>
          <w:lang w:val="sk-SK"/>
        </w:rPr>
        <w:t xml:space="preserve">Adresa doručenia </w:t>
      </w:r>
      <w:proofErr w:type="spellStart"/>
      <w:r w:rsidRPr="0073389C">
        <w:rPr>
          <w:lang w:val="sk-SK"/>
        </w:rPr>
        <w:t>ŽoP</w:t>
      </w:r>
      <w:proofErr w:type="spellEnd"/>
      <w:r w:rsidRPr="0073389C">
        <w:rPr>
          <w:lang w:val="sk-SK"/>
        </w:rPr>
        <w:t>:</w:t>
      </w:r>
    </w:p>
    <w:p w14:paraId="4AC0A762" w14:textId="77777777"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 xml:space="preserve">Ministerstvo vnútra SR, </w:t>
      </w:r>
      <w:r w:rsidR="0084342F">
        <w:rPr>
          <w:rFonts w:ascii="Arial" w:hAnsi="Arial" w:cs="Arial"/>
          <w:sz w:val="19"/>
          <w:szCs w:val="19"/>
          <w:lang w:val="sk-SK"/>
        </w:rPr>
        <w:t>RO pre OP EVS</w:t>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5BE23E68"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w:t>
      </w:r>
      <w:proofErr w:type="spellStart"/>
      <w:r w:rsidRPr="0073389C">
        <w:t>ŽoP</w:t>
      </w:r>
      <w:proofErr w:type="spellEnd"/>
      <w:r w:rsidRPr="0073389C">
        <w:t xml:space="preserve"> vrátane jej príloh môže dôjsť k dlhšej administrácii </w:t>
      </w:r>
      <w:proofErr w:type="spellStart"/>
      <w:r w:rsidRPr="0073389C">
        <w:t>ŽoP</w:t>
      </w:r>
      <w:proofErr w:type="spellEnd"/>
      <w:r w:rsidRPr="0073389C">
        <w:t xml:space="preserve"> alebo môže byť </w:t>
      </w:r>
      <w:proofErr w:type="spellStart"/>
      <w:r w:rsidRPr="0073389C">
        <w:t>ŽoP</w:t>
      </w:r>
      <w:proofErr w:type="spellEnd"/>
      <w:r w:rsidRPr="0073389C">
        <w:t xml:space="preserve"> zamietnutá, to znamená, že platba bude prijímateľovi poskytnutá oneskorene. Ak prijímateľ určitú časť </w:t>
      </w:r>
      <w:proofErr w:type="spellStart"/>
      <w:r w:rsidRPr="0073389C">
        <w:t>ŽoP</w:t>
      </w:r>
      <w:proofErr w:type="spellEnd"/>
      <w:r w:rsidRPr="0073389C">
        <w:t xml:space="preserve"> nevyplňuje, príslušne políčko ostane prázdne. </w:t>
      </w:r>
      <w:r w:rsidRPr="0073389C">
        <w:rPr>
          <w:b/>
        </w:rPr>
        <w:t>Všetky údaje uvede</w:t>
      </w:r>
      <w:r w:rsidR="005A28B2" w:rsidRPr="0073389C">
        <w:rPr>
          <w:b/>
        </w:rPr>
        <w:t xml:space="preserve">né v </w:t>
      </w:r>
      <w:proofErr w:type="spellStart"/>
      <w:r w:rsidR="005A28B2" w:rsidRPr="0073389C">
        <w:rPr>
          <w:b/>
        </w:rPr>
        <w:t>ŽoP</w:t>
      </w:r>
      <w:proofErr w:type="spellEnd"/>
      <w:r w:rsidR="005A28B2" w:rsidRPr="0073389C">
        <w:rPr>
          <w:b/>
        </w:rPr>
        <w:t xml:space="preserve"> musia byť v súlade so z</w:t>
      </w:r>
      <w:r w:rsidRPr="0073389C">
        <w:rPr>
          <w:b/>
        </w:rPr>
        <w:t>mluvou o NFP.</w:t>
      </w:r>
    </w:p>
    <w:p w14:paraId="1180F387" w14:textId="77777777" w:rsidR="007A0798" w:rsidRDefault="007A0798" w:rsidP="00CF7FC1">
      <w:pPr>
        <w:pStyle w:val="Zkladntext"/>
        <w:spacing w:before="120" w:after="120" w:line="288" w:lineRule="auto"/>
        <w:rPr>
          <w:rFonts w:ascii="Arial" w:hAnsi="Arial"/>
          <w:sz w:val="19"/>
          <w:szCs w:val="19"/>
          <w:lang w:val="sk-SK"/>
        </w:rPr>
      </w:pPr>
      <w:r w:rsidRPr="0073389C">
        <w:rPr>
          <w:rFonts w:ascii="Arial" w:hAnsi="Arial" w:cs="Arial"/>
          <w:sz w:val="19"/>
          <w:szCs w:val="19"/>
          <w:lang w:val="sk-SK"/>
        </w:rPr>
        <w:t>Súčasťou žiadosti o platbu je aj podporná dokumentácia. Podpornú dokumentáciu prijímateľ vyhotovuje v dvoch vyhotoveniach, pričom jedno vyhotovenie zostáva u prijímateľa a druhé predkladá poskytovateľovi.</w:t>
      </w:r>
      <w:r w:rsidR="00301A14">
        <w:rPr>
          <w:rFonts w:ascii="Arial" w:hAnsi="Arial" w:cs="Arial"/>
          <w:sz w:val="19"/>
          <w:szCs w:val="19"/>
          <w:lang w:val="sk-SK"/>
        </w:rPr>
        <w:t xml:space="preserve"> </w:t>
      </w:r>
      <w:r w:rsidRPr="0073389C">
        <w:rPr>
          <w:rFonts w:ascii="Arial" w:hAnsi="Arial" w:cs="Arial"/>
          <w:sz w:val="19"/>
          <w:szCs w:val="19"/>
          <w:lang w:val="sk-SK"/>
        </w:rPr>
        <w:t xml:space="preserve">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w:t>
      </w:r>
      <w:proofErr w:type="spellStart"/>
      <w:r w:rsidRPr="0073389C">
        <w:rPr>
          <w:rFonts w:ascii="Arial" w:hAnsi="Arial"/>
          <w:sz w:val="19"/>
          <w:szCs w:val="19"/>
          <w:lang w:val="sk-SK"/>
        </w:rPr>
        <w:t>ŽoP</w:t>
      </w:r>
      <w:proofErr w:type="spellEnd"/>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1B0B2A0F" w14:textId="77777777" w:rsidR="00851ECB" w:rsidRPr="0073389C" w:rsidRDefault="00851ECB" w:rsidP="00851EC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42029B">
        <w:rPr>
          <w:b/>
        </w:rPr>
        <w:t>Prijímateľ je povinný</w:t>
      </w:r>
      <w:r>
        <w:t xml:space="preserve"> podpornú dokumentáciu – účtovné doklady</w:t>
      </w:r>
      <w:r w:rsidR="00256785">
        <w:t xml:space="preserve"> k zaúčtovaniu miezd (</w:t>
      </w:r>
      <w:r w:rsidR="00256785" w:rsidRPr="0073389C">
        <w:t>zúčtovacia a výplatná listina resp. iný obdobný účtovný doklad</w:t>
      </w:r>
      <w:r w:rsidR="00256785">
        <w:t>)</w:t>
      </w:r>
      <w:r>
        <w:t xml:space="preserve">, </w:t>
      </w:r>
      <w:r w:rsidR="00256785">
        <w:t xml:space="preserve">faktúry, </w:t>
      </w:r>
      <w:r>
        <w:t>sumarizačné hárky,</w:t>
      </w:r>
      <w:r w:rsidR="00256785">
        <w:t xml:space="preserve"> konečné výstupy projektu </w:t>
      </w:r>
      <w:r w:rsidR="00256785" w:rsidRPr="0042029B">
        <w:rPr>
          <w:b/>
        </w:rPr>
        <w:t>nahrať do</w:t>
      </w:r>
      <w:r w:rsidRPr="0042029B">
        <w:rPr>
          <w:b/>
        </w:rPr>
        <w:t xml:space="preserve"> </w:t>
      </w:r>
      <w:r w:rsidR="00256785" w:rsidRPr="0042029B">
        <w:rPr>
          <w:rFonts w:cs="Arial"/>
          <w:b/>
          <w:szCs w:val="19"/>
        </w:rPr>
        <w:t>verejnej časti portálu ITMS2014+ pri každej žiadosti o platbu typu priebežná platba a zúčtovanie zálohovej platby</w:t>
      </w:r>
      <w:r w:rsidR="00256785">
        <w:rPr>
          <w:rFonts w:cs="Arial"/>
          <w:szCs w:val="19"/>
        </w:rPr>
        <w:t>.</w:t>
      </w:r>
    </w:p>
    <w:p w14:paraId="165934C7" w14:textId="77777777" w:rsidR="00851ECB" w:rsidRPr="0073389C" w:rsidRDefault="00851ECB" w:rsidP="00CF7FC1">
      <w:pPr>
        <w:pStyle w:val="Zkladntext"/>
        <w:spacing w:before="120" w:after="120" w:line="288" w:lineRule="auto"/>
        <w:rPr>
          <w:rFonts w:ascii="Arial" w:hAnsi="Arial" w:cs="Arial"/>
          <w:sz w:val="19"/>
          <w:szCs w:val="19"/>
          <w:lang w:val="sk-SK"/>
        </w:rPr>
      </w:pPr>
    </w:p>
    <w:p w14:paraId="774A7A06" w14:textId="77777777"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uvedie prijímateľ v „Zozname všeobecných príloh“ (napr. prezenčné listiny, pracovné výkazy, sumarizačné hárky, faktúry, zmluvy, preberacie protokoly a pod.). Zoznam všeobecných príloh k výdavkom zahrnutým do </w:t>
      </w:r>
      <w:proofErr w:type="spellStart"/>
      <w:r w:rsidR="007A2C93">
        <w:rPr>
          <w:rFonts w:ascii="Arial" w:hAnsi="Arial" w:cs="Arial"/>
          <w:sz w:val="19"/>
          <w:szCs w:val="19"/>
          <w:lang w:val="sk-SK"/>
        </w:rPr>
        <w:t>ŽoP</w:t>
      </w:r>
      <w:proofErr w:type="spellEnd"/>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7F38402C" w14:textId="77777777" w:rsidR="008E1AC5" w:rsidRDefault="007A0798" w:rsidP="005B19C6">
      <w:pPr>
        <w:pStyle w:val="Zkladntext"/>
        <w:spacing w:before="120" w:after="120" w:line="288" w:lineRule="auto"/>
      </w:pPr>
      <w:r w:rsidRPr="0073389C">
        <w:rPr>
          <w:rFonts w:ascii="Arial" w:hAnsi="Arial" w:cs="Arial"/>
          <w:sz w:val="19"/>
          <w:szCs w:val="19"/>
          <w:lang w:val="sk-SK"/>
        </w:rPr>
        <w:t xml:space="preserve">Poradové číslo všeobecných príloh je vo verejnej časti portálu ITMS2014+ generované automaticky. Prijímateľ však </w:t>
      </w:r>
      <w:r w:rsidR="00D535D4">
        <w:rPr>
          <w:rFonts w:ascii="Arial" w:hAnsi="Arial" w:cs="Arial"/>
          <w:sz w:val="19"/>
          <w:szCs w:val="19"/>
          <w:lang w:val="sk-SK"/>
        </w:rPr>
        <w:t xml:space="preserve"> môže</w:t>
      </w:r>
      <w:r w:rsidRPr="0073389C">
        <w:rPr>
          <w:rFonts w:ascii="Arial" w:hAnsi="Arial" w:cs="Arial"/>
          <w:sz w:val="19"/>
          <w:szCs w:val="19"/>
          <w:lang w:val="sk-SK"/>
        </w:rPr>
        <w:t xml:space="preserve"> označiť všetky dokumenty priložené k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w:t>
      </w:r>
      <w:proofErr w:type="spellStart"/>
      <w:r w:rsidRPr="0073389C">
        <w:rPr>
          <w:rFonts w:ascii="Arial" w:hAnsi="Arial" w:cs="Arial"/>
          <w:sz w:val="19"/>
          <w:szCs w:val="19"/>
          <w:lang w:val="sk-SK"/>
        </w:rPr>
        <w:t>lomítkom</w:t>
      </w:r>
      <w:proofErr w:type="spellEnd"/>
      <w:r w:rsidRPr="0073389C">
        <w:rPr>
          <w:rFonts w:ascii="Arial" w:hAnsi="Arial" w:cs="Arial"/>
          <w:sz w:val="19"/>
          <w:szCs w:val="19"/>
          <w:lang w:val="sk-SK"/>
        </w:rPr>
        <w:t xml:space="preserve"> sa uvedie príslušné poradové číslo výdavku uvedeného v Zozname deklarovaných výdavkov</w:t>
      </w:r>
      <w:r w:rsidR="00914914" w:rsidRPr="0073389C">
        <w:rPr>
          <w:rFonts w:ascii="Arial" w:hAnsi="Arial" w:cs="Arial"/>
          <w:sz w:val="19"/>
          <w:szCs w:val="19"/>
          <w:lang w:val="sk-SK"/>
        </w:rPr>
        <w:t xml:space="preserve">, za druhým </w:t>
      </w:r>
      <w:proofErr w:type="spellStart"/>
      <w:r w:rsidR="00914914" w:rsidRPr="0073389C">
        <w:rPr>
          <w:rFonts w:ascii="Arial" w:hAnsi="Arial" w:cs="Arial"/>
          <w:sz w:val="19"/>
          <w:szCs w:val="19"/>
          <w:lang w:val="sk-SK"/>
        </w:rPr>
        <w:t>lomítkom</w:t>
      </w:r>
      <w:proofErr w:type="spellEnd"/>
      <w:r w:rsidR="00914914" w:rsidRPr="0073389C">
        <w:rPr>
          <w:rFonts w:ascii="Arial" w:hAnsi="Arial" w:cs="Arial"/>
          <w:sz w:val="19"/>
          <w:szCs w:val="19"/>
          <w:lang w:val="sk-SK"/>
        </w:rPr>
        <w:t xml:space="preserve">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r w:rsidR="00301A14">
        <w:rPr>
          <w:rFonts w:ascii="Arial" w:hAnsi="Arial" w:cs="Arial"/>
          <w:sz w:val="19"/>
          <w:szCs w:val="19"/>
          <w:lang w:val="sk-SK"/>
        </w:rPr>
        <w:t xml:space="preserve"> Prijímateľ je povinný podpornú dokumentáciu predložiť </w:t>
      </w:r>
      <w:r w:rsidR="00453006">
        <w:rPr>
          <w:rFonts w:ascii="Arial" w:hAnsi="Arial" w:cs="Arial"/>
          <w:sz w:val="19"/>
          <w:szCs w:val="19"/>
          <w:lang w:val="sk-SK"/>
        </w:rPr>
        <w:t>v súlade so zoznamom deklarovaných výdavkov.</w:t>
      </w:r>
      <w:r w:rsidR="00301A14">
        <w:rPr>
          <w:rFonts w:ascii="Arial" w:hAnsi="Arial" w:cs="Arial"/>
          <w:sz w:val="19"/>
          <w:szCs w:val="19"/>
          <w:lang w:val="sk-SK"/>
        </w:rPr>
        <w:t xml:space="preserve"> </w:t>
      </w:r>
      <w:r w:rsidR="00453006">
        <w:rPr>
          <w:rFonts w:ascii="Arial" w:hAnsi="Arial" w:cs="Arial"/>
          <w:sz w:val="19"/>
          <w:szCs w:val="19"/>
          <w:lang w:val="sk-SK"/>
        </w:rPr>
        <w:t xml:space="preserve">V prípade, ak prijímateľ predloží </w:t>
      </w:r>
      <w:proofErr w:type="spellStart"/>
      <w:r w:rsidR="00453006">
        <w:rPr>
          <w:rFonts w:ascii="Arial" w:hAnsi="Arial" w:cs="Arial"/>
          <w:sz w:val="19"/>
          <w:szCs w:val="19"/>
          <w:lang w:val="sk-SK"/>
        </w:rPr>
        <w:t>ŽoP</w:t>
      </w:r>
      <w:proofErr w:type="spellEnd"/>
      <w:r w:rsidR="00453006">
        <w:rPr>
          <w:rFonts w:ascii="Arial" w:hAnsi="Arial" w:cs="Arial"/>
          <w:sz w:val="19"/>
          <w:szCs w:val="19"/>
          <w:lang w:val="sk-SK"/>
        </w:rPr>
        <w:t xml:space="preserve"> s podpornou dokumentáciou, ktorá nebude riadne zoradená, poskytovateľ si vyhradzuje právo ju zamietnuť.</w:t>
      </w:r>
    </w:p>
    <w:p w14:paraId="2C02CBE6"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02551066" w14:textId="7777777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1462C45E" w14:textId="77777777" w:rsidR="00AE5A8F" w:rsidRPr="0073389C" w:rsidRDefault="00AE5A8F" w:rsidP="00CF7FC1">
      <w:pPr>
        <w:pStyle w:val="Zkladntext"/>
        <w:spacing w:before="120" w:after="120" w:line="288" w:lineRule="auto"/>
        <w:rPr>
          <w:rFonts w:ascii="Arial" w:hAnsi="Arial" w:cs="Arial"/>
          <w:sz w:val="20"/>
          <w:szCs w:val="20"/>
          <w:lang w:val="sk-SK"/>
        </w:rPr>
      </w:pPr>
    </w:p>
    <w:p w14:paraId="2C13FD2E" w14:textId="77777777" w:rsidR="009D7F63" w:rsidRPr="0073389C" w:rsidRDefault="009D7F63" w:rsidP="009D7F63">
      <w:pPr>
        <w:pStyle w:val="Nadpis3"/>
        <w:spacing w:line="288" w:lineRule="auto"/>
        <w:ind w:left="567" w:firstLine="0"/>
        <w:rPr>
          <w:lang w:val="sk-SK" w:eastAsia="cs-CZ"/>
        </w:rPr>
      </w:pPr>
      <w:bookmarkStart w:id="64" w:name="_Toc410907861"/>
      <w:bookmarkStart w:id="65" w:name="_Toc440372875"/>
      <w:bookmarkStart w:id="66" w:name="_Toc4576194"/>
      <w:r w:rsidRPr="0073389C">
        <w:rPr>
          <w:caps/>
          <w:lang w:val="sk-SK" w:eastAsia="cs-CZ"/>
        </w:rPr>
        <w:lastRenderedPageBreak/>
        <w:t>Ú</w:t>
      </w:r>
      <w:r w:rsidRPr="0073389C">
        <w:rPr>
          <w:lang w:val="sk-SK" w:eastAsia="cs-CZ"/>
        </w:rPr>
        <w:t>čtovné doklady a ich prílohy</w:t>
      </w:r>
      <w:bookmarkEnd w:id="64"/>
      <w:bookmarkEnd w:id="65"/>
      <w:bookmarkEnd w:id="66"/>
    </w:p>
    <w:p w14:paraId="15E48C94"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BF1CC73"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99"/>
      </w:r>
      <w:r w:rsidRPr="0073389C">
        <w:rPr>
          <w:rFonts w:ascii="Arial" w:hAnsi="Arial" w:cs="Arial"/>
          <w:sz w:val="19"/>
          <w:szCs w:val="19"/>
          <w:lang w:val="sk-SK" w:eastAsia="cs-CZ"/>
        </w:rPr>
        <w:t xml:space="preserve">. </w:t>
      </w:r>
    </w:p>
    <w:p w14:paraId="063D4AF2"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870E06E"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1D5ED6D9"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5A64F21C"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6DA90D9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097C1A07" w14:textId="77777777" w:rsidR="009D7F63" w:rsidRPr="0073389C" w:rsidRDefault="009D7F63" w:rsidP="009D7F63">
      <w:pPr>
        <w:tabs>
          <w:tab w:val="num" w:pos="426"/>
        </w:tabs>
        <w:spacing w:before="120" w:after="120" w:line="288" w:lineRule="auto"/>
        <w:jc w:val="both"/>
        <w:rPr>
          <w:b/>
          <w:u w:val="single"/>
          <w:lang w:eastAsia="cs-CZ"/>
        </w:rPr>
      </w:pPr>
      <w:bookmarkStart w:id="67" w:name="_Toc317864902"/>
      <w:bookmarkStart w:id="68" w:name="_Toc317865114"/>
      <w:bookmarkStart w:id="69" w:name="_Toc317865267"/>
      <w:bookmarkStart w:id="70" w:name="_Toc317865410"/>
      <w:bookmarkStart w:id="71" w:name="_Toc317865549"/>
      <w:bookmarkStart w:id="72" w:name="_Toc317865688"/>
      <w:bookmarkStart w:id="73" w:name="_Toc317866058"/>
      <w:bookmarkStart w:id="74" w:name="_Toc317866203"/>
      <w:bookmarkStart w:id="75" w:name="_Toc317866305"/>
      <w:bookmarkStart w:id="76" w:name="_Toc317866470"/>
      <w:bookmarkStart w:id="77" w:name="_Toc317866572"/>
      <w:bookmarkStart w:id="78" w:name="_Toc317866789"/>
      <w:bookmarkStart w:id="79" w:name="_Toc329084085"/>
      <w:bookmarkEnd w:id="67"/>
      <w:bookmarkEnd w:id="68"/>
      <w:bookmarkEnd w:id="69"/>
      <w:bookmarkEnd w:id="70"/>
      <w:bookmarkEnd w:id="71"/>
      <w:bookmarkEnd w:id="72"/>
      <w:bookmarkEnd w:id="73"/>
      <w:bookmarkEnd w:id="74"/>
      <w:bookmarkEnd w:id="75"/>
      <w:bookmarkEnd w:id="76"/>
      <w:bookmarkEnd w:id="77"/>
      <w:bookmarkEnd w:id="78"/>
      <w:bookmarkEnd w:id="79"/>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8FF37DC"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20EF166"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424FC74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099C8D9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100"/>
      </w:r>
      <w:r w:rsidRPr="0073389C">
        <w:rPr>
          <w:szCs w:val="19"/>
          <w:lang w:val="sk-SK"/>
        </w:rPr>
        <w:t xml:space="preserve"> a označenie jeho účastníkov;</w:t>
      </w:r>
    </w:p>
    <w:p w14:paraId="55F0A66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0C2DBC3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519AD6F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3C365A30"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0C2EB8B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770C65A" w14:textId="77777777" w:rsidR="009D7F63" w:rsidRPr="0073389C" w:rsidRDefault="009D7F63" w:rsidP="009D7F63">
      <w:pPr>
        <w:tabs>
          <w:tab w:val="num" w:pos="426"/>
        </w:tabs>
        <w:spacing w:before="120" w:after="120" w:line="288" w:lineRule="auto"/>
        <w:jc w:val="both"/>
        <w:rPr>
          <w:lang w:eastAsia="cs-CZ"/>
        </w:rPr>
      </w:pPr>
      <w:bookmarkStart w:id="80"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80"/>
    </w:p>
    <w:p w14:paraId="3C76594A" w14:textId="77777777"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234C499F" w14:textId="77777777" w:rsidR="002924ED" w:rsidRPr="0073389C" w:rsidRDefault="002924ED" w:rsidP="009D7F63">
      <w:pPr>
        <w:tabs>
          <w:tab w:val="num" w:pos="426"/>
        </w:tabs>
        <w:spacing w:before="120" w:after="120" w:line="288" w:lineRule="auto"/>
        <w:jc w:val="both"/>
        <w:rPr>
          <w:lang w:eastAsia="cs-CZ"/>
        </w:rPr>
      </w:pPr>
      <w:r>
        <w:rPr>
          <w:lang w:eastAsia="cs-CZ"/>
        </w:rPr>
        <w:lastRenderedPageBreak/>
        <w:t>Zaúčtovanie a schválenie jednotlivých účtovných dokladov musí byť v súlade s internými smernicami prijímateľa.</w:t>
      </w:r>
    </w:p>
    <w:p w14:paraId="40B1152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64856271" w14:textId="77777777" w:rsidR="009D7F63" w:rsidRPr="0073389C" w:rsidRDefault="009D7F63" w:rsidP="009D7F63">
      <w:pPr>
        <w:tabs>
          <w:tab w:val="num" w:pos="426"/>
        </w:tabs>
        <w:spacing w:before="120" w:after="120" w:line="288" w:lineRule="auto"/>
        <w:jc w:val="both"/>
        <w:rPr>
          <w:lang w:eastAsia="cs-CZ"/>
        </w:rPr>
      </w:pPr>
      <w:bookmarkStart w:id="81"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81"/>
      <w:r w:rsidRPr="0073389C">
        <w:rPr>
          <w:lang w:eastAsia="cs-CZ"/>
        </w:rPr>
        <w:t>.</w:t>
      </w:r>
    </w:p>
    <w:p w14:paraId="6C1E6AC1"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2" w:name="_Toc317864916"/>
      <w:r w:rsidRPr="0073389C">
        <w:rPr>
          <w:rFonts w:cs="Arial"/>
          <w:sz w:val="19"/>
          <w:szCs w:val="19"/>
          <w:lang w:val="sk-SK"/>
        </w:rPr>
        <w:t xml:space="preserve">Vznik a úhrada oprávneného výdavku </w:t>
      </w:r>
    </w:p>
    <w:p w14:paraId="65F268EB"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3" w:name="_Toc417050114"/>
      <w:bookmarkStart w:id="84" w:name="_Toc417155861"/>
      <w:bookmarkStart w:id="85" w:name="_Toc417156080"/>
      <w:bookmarkStart w:id="86" w:name="_Toc417050126"/>
      <w:bookmarkStart w:id="87" w:name="_Toc417155873"/>
      <w:bookmarkStart w:id="88" w:name="_Toc417156092"/>
      <w:bookmarkEnd w:id="83"/>
      <w:bookmarkEnd w:id="84"/>
      <w:bookmarkEnd w:id="85"/>
      <w:bookmarkEnd w:id="86"/>
      <w:bookmarkEnd w:id="87"/>
      <w:bookmarkEnd w:id="88"/>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1FAFF47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3C430F3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3AB8679"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1652B37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101"/>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DBB9818" w14:textId="77777777" w:rsidR="009D7F63" w:rsidRPr="0073389C" w:rsidRDefault="009D7F63" w:rsidP="009D7F63">
      <w:pPr>
        <w:spacing w:before="120" w:after="120" w:line="288" w:lineRule="auto"/>
        <w:jc w:val="both"/>
        <w:rPr>
          <w:lang w:eastAsia="cs-CZ"/>
        </w:rPr>
      </w:pPr>
      <w:bookmarkStart w:id="89" w:name="_Toc317864930"/>
      <w:bookmarkStart w:id="90" w:name="_Toc317865142"/>
      <w:bookmarkStart w:id="91" w:name="_Toc317865295"/>
      <w:bookmarkStart w:id="92" w:name="_Toc317865438"/>
      <w:bookmarkStart w:id="93" w:name="_Toc317865577"/>
      <w:bookmarkStart w:id="94" w:name="_Toc317865703"/>
      <w:bookmarkStart w:id="95" w:name="_Toc317866072"/>
      <w:bookmarkStart w:id="96" w:name="_Toc317866217"/>
      <w:bookmarkStart w:id="97" w:name="_Toc317866319"/>
      <w:bookmarkStart w:id="98" w:name="_Toc317866484"/>
      <w:bookmarkStart w:id="99" w:name="_Toc317866586"/>
      <w:bookmarkStart w:id="100" w:name="_Toc317866803"/>
      <w:bookmarkStart w:id="101" w:name="_Toc329084100"/>
      <w:bookmarkStart w:id="102" w:name="_Toc410905147"/>
      <w:bookmarkStart w:id="103" w:name="_Toc410907875"/>
      <w:bookmarkStart w:id="104" w:name="_Toc410910215"/>
      <w:bookmarkStart w:id="105" w:name="_Toc413415834"/>
      <w:bookmarkStart w:id="106" w:name="_Toc413830211"/>
      <w:bookmarkStart w:id="107" w:name="_Toc413833999"/>
      <w:bookmarkStart w:id="108" w:name="_Toc413834102"/>
      <w:bookmarkStart w:id="109" w:name="_Toc415130210"/>
      <w:bookmarkStart w:id="110" w:name="_Toc415155540"/>
      <w:bookmarkStart w:id="111" w:name="_Toc417050140"/>
      <w:bookmarkStart w:id="112" w:name="_Toc417155887"/>
      <w:bookmarkStart w:id="113" w:name="_Toc417156106"/>
      <w:bookmarkEnd w:id="82"/>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73389C">
        <w:rPr>
          <w:lang w:eastAsia="cs-CZ"/>
        </w:rPr>
        <w:t>Doklad o úhrade, resp. potvrdenie banky o úhrade musí spĺňať tieto náležitosti:</w:t>
      </w:r>
    </w:p>
    <w:p w14:paraId="20C6D5F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070A56E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32B4489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49518193"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56E4D17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w:t>
      </w:r>
      <w:proofErr w:type="spellStart"/>
      <w:r w:rsidRPr="0073389C">
        <w:rPr>
          <w:color w:val="000000"/>
          <w:lang w:eastAsia="cs-CZ"/>
        </w:rPr>
        <w:t>ŽoP</w:t>
      </w:r>
      <w:proofErr w:type="spellEnd"/>
      <w:r w:rsidRPr="0073389C">
        <w:rPr>
          <w:color w:val="000000"/>
          <w:lang w:eastAsia="cs-CZ"/>
        </w:rPr>
        <w:t xml:space="preserve"> aj overenú kópiu zmluvy o bankovom účte;</w:t>
      </w:r>
    </w:p>
    <w:p w14:paraId="2345E0F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w:t>
      </w:r>
      <w:r w:rsidRPr="0073389C">
        <w:rPr>
          <w:color w:val="000000"/>
          <w:lang w:eastAsia="cs-CZ"/>
        </w:rPr>
        <w:lastRenderedPageBreak/>
        <w:t>dodávateľa potvrdené pečiatkou a podpisom dodávateľa a prijímateľa preukazujúce, že bankový účet je vo vlastníctve dodávateľa;</w:t>
      </w:r>
    </w:p>
    <w:p w14:paraId="4AD3FF74"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w:t>
      </w:r>
      <w:proofErr w:type="spellStart"/>
      <w:r w:rsidRPr="0073389C">
        <w:rPr>
          <w:color w:val="000000"/>
          <w:lang w:eastAsia="cs-CZ"/>
        </w:rPr>
        <w:t>predfinancovania</w:t>
      </w:r>
      <w:proofErr w:type="spellEnd"/>
      <w:r w:rsidRPr="0073389C">
        <w:rPr>
          <w:color w:val="000000"/>
          <w:lang w:eastAsia="cs-CZ"/>
        </w:rPr>
        <w:t xml:space="preserve">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w:t>
      </w:r>
      <w:proofErr w:type="spellStart"/>
      <w:r w:rsidRPr="0073389C">
        <w:rPr>
          <w:color w:val="000000"/>
          <w:lang w:eastAsia="cs-CZ"/>
        </w:rPr>
        <w:t>ŽoP</w:t>
      </w:r>
      <w:proofErr w:type="spellEnd"/>
      <w:r w:rsidRPr="0073389C">
        <w:rPr>
          <w:color w:val="000000"/>
          <w:lang w:eastAsia="cs-CZ"/>
        </w:rPr>
        <w:t xml:space="preserve"> typu </w:t>
      </w:r>
      <w:proofErr w:type="spellStart"/>
      <w:r w:rsidRPr="0073389C">
        <w:rPr>
          <w:color w:val="000000"/>
          <w:lang w:eastAsia="cs-CZ"/>
        </w:rPr>
        <w:t>predfinancovanie</w:t>
      </w:r>
      <w:proofErr w:type="spellEnd"/>
      <w:r w:rsidRPr="0073389C">
        <w:rPr>
          <w:color w:val="000000"/>
          <w:lang w:eastAsia="cs-CZ"/>
        </w:rPr>
        <w:t xml:space="preserv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w:t>
      </w:r>
      <w:proofErr w:type="spellStart"/>
      <w:r w:rsidRPr="0073389C">
        <w:rPr>
          <w:color w:val="000000"/>
          <w:lang w:eastAsia="cs-CZ"/>
        </w:rPr>
        <w:t>ŽoP</w:t>
      </w:r>
      <w:proofErr w:type="spellEnd"/>
      <w:r w:rsidRPr="0073389C">
        <w:rPr>
          <w:color w:val="000000"/>
          <w:lang w:eastAsia="cs-CZ"/>
        </w:rPr>
        <w:t xml:space="preserve">;  </w:t>
      </w:r>
    </w:p>
    <w:p w14:paraId="41FBE6E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w:t>
      </w:r>
      <w:proofErr w:type="spellStart"/>
      <w:r w:rsidRPr="0073389C">
        <w:rPr>
          <w:color w:val="000000"/>
          <w:lang w:eastAsia="cs-CZ"/>
        </w:rPr>
        <w:t>ŽoP</w:t>
      </w:r>
      <w:proofErr w:type="spellEnd"/>
      <w:r w:rsidRPr="0073389C">
        <w:rPr>
          <w:color w:val="000000"/>
          <w:lang w:eastAsia="cs-CZ"/>
        </w:rPr>
        <w:t xml:space="preserve"> v prípade </w:t>
      </w:r>
      <w:proofErr w:type="spellStart"/>
      <w:r w:rsidRPr="0073389C">
        <w:rPr>
          <w:color w:val="000000"/>
          <w:lang w:eastAsia="cs-CZ"/>
        </w:rPr>
        <w:t>ŽoP</w:t>
      </w:r>
      <w:proofErr w:type="spellEnd"/>
      <w:r w:rsidRPr="0073389C">
        <w:rPr>
          <w:color w:val="000000"/>
          <w:lang w:eastAsia="cs-CZ"/>
        </w:rPr>
        <w:t xml:space="preserve"> typu refundácia, záverečná, zúčtovanie </w:t>
      </w:r>
      <w:proofErr w:type="spellStart"/>
      <w:r w:rsidRPr="0073389C">
        <w:rPr>
          <w:color w:val="000000"/>
          <w:lang w:eastAsia="cs-CZ"/>
        </w:rPr>
        <w:t>predfinancovania</w:t>
      </w:r>
      <w:proofErr w:type="spellEnd"/>
      <w:r w:rsidRPr="0073389C">
        <w:rPr>
          <w:color w:val="000000"/>
          <w:lang w:eastAsia="cs-CZ"/>
        </w:rPr>
        <w:t xml:space="preserve"> a zúčtovanie zálohovej platby; </w:t>
      </w:r>
    </w:p>
    <w:p w14:paraId="77D6C72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05A2C75D" w14:textId="77777777" w:rsidR="009D7F63" w:rsidRPr="0073389C" w:rsidRDefault="009D7F63" w:rsidP="009D7F63">
      <w:pPr>
        <w:spacing w:before="120" w:after="120" w:line="288" w:lineRule="auto"/>
        <w:jc w:val="both"/>
        <w:rPr>
          <w:lang w:eastAsia="cs-CZ"/>
        </w:rPr>
      </w:pPr>
      <w:bookmarkStart w:id="114"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 xml:space="preserve">rijímateľ  v rámci dokumentácie </w:t>
      </w:r>
      <w:proofErr w:type="spellStart"/>
      <w:r w:rsidRPr="0073389C">
        <w:rPr>
          <w:lang w:eastAsia="cs-CZ"/>
        </w:rPr>
        <w:t>ŽoP</w:t>
      </w:r>
      <w:proofErr w:type="spellEnd"/>
      <w:r w:rsidRPr="0073389C">
        <w:rPr>
          <w:lang w:eastAsia="cs-CZ"/>
        </w:rPr>
        <w:t xml:space="preserve"> predloží:</w:t>
      </w:r>
      <w:bookmarkEnd w:id="114"/>
    </w:p>
    <w:p w14:paraId="50C6E412"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w:t>
      </w:r>
      <w:proofErr w:type="spellStart"/>
      <w:r w:rsidRPr="0073389C">
        <w:rPr>
          <w:lang w:eastAsia="cs-CZ"/>
        </w:rPr>
        <w:t>faktoringová</w:t>
      </w:r>
      <w:proofErr w:type="spellEnd"/>
      <w:r w:rsidRPr="0073389C">
        <w:rPr>
          <w:lang w:eastAsia="cs-CZ"/>
        </w:rPr>
        <w:t xml:space="preserve">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xml:space="preserve">. Predložené dokumenty musia obsahovať jednoznačnú špecifikáciu postupcu a postupníka,  postúpenej pohľadávky, jej výšku a číslo bankového účtu postupníka, na ktoré je prijímateľ povinný uhradiť záväzok vyplývajúci z faktúry, ktorá je predmetom </w:t>
      </w:r>
      <w:proofErr w:type="spellStart"/>
      <w:r w:rsidRPr="0073389C">
        <w:rPr>
          <w:lang w:eastAsia="cs-CZ"/>
        </w:rPr>
        <w:t>ŽoP</w:t>
      </w:r>
      <w:proofErr w:type="spellEnd"/>
      <w:r w:rsidRPr="0073389C">
        <w:rPr>
          <w:lang w:eastAsia="cs-CZ"/>
        </w:rPr>
        <w:t>. Prijímateľ predloží poskytovateľovi aj zdôvodnenie postúpenia pohľadávky zo strany dodávateľa;</w:t>
      </w:r>
    </w:p>
    <w:p w14:paraId="79286399"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1D81D55A" w14:textId="77777777"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18E29F69"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490A3E16" w14:textId="77777777" w:rsidR="009D7F63" w:rsidRPr="0073389C" w:rsidRDefault="009D7F63" w:rsidP="009D7F63">
      <w:pPr>
        <w:spacing w:before="120" w:after="120" w:line="288" w:lineRule="auto"/>
        <w:jc w:val="both"/>
      </w:pPr>
      <w:r w:rsidRPr="0073389C">
        <w:t xml:space="preserve">Uvedená dokumentácia bude vyžadovaná poskytovateľom od prijímateľa pri predkladaní jednotlivých </w:t>
      </w:r>
      <w:proofErr w:type="spellStart"/>
      <w:r w:rsidRPr="0073389C">
        <w:t>ŽoP</w:t>
      </w:r>
      <w:proofErr w:type="spellEnd"/>
      <w:r w:rsidRPr="0073389C">
        <w:t>.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28FC9BA6" w14:textId="77777777"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DEBF7FB" w14:textId="77777777"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60955FB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5D865309"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052C72C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lastRenderedPageBreak/>
        <w:t>1. Personálne výdavky – interné</w:t>
      </w:r>
      <w:r w:rsidR="006A2DA0" w:rsidRPr="0073389C">
        <w:rPr>
          <w:rStyle w:val="Odkaznapoznmkupodiarou"/>
          <w:rFonts w:cs="Arial"/>
          <w:b/>
          <w:bCs/>
          <w:sz w:val="19"/>
          <w:szCs w:val="19"/>
          <w:lang w:val="sk-SK"/>
        </w:rPr>
        <w:footnoteReference w:id="102"/>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103"/>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153B6B4C" w14:textId="77777777"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23900EE3" w14:textId="77777777"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104"/>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6897F0DB" w14:textId="77777777"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115" w:name="_Ref523225313"/>
      <w:r w:rsidRPr="0073389C">
        <w:rPr>
          <w:rStyle w:val="Odkaznapoznmkupodiarou"/>
          <w:rFonts w:cs="Arial"/>
          <w:i/>
          <w:iCs/>
          <w:sz w:val="19"/>
          <w:szCs w:val="19"/>
          <w:lang w:val="sk-SK"/>
        </w:rPr>
        <w:footnoteReference w:id="105"/>
      </w:r>
      <w:bookmarkEnd w:id="115"/>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27FFEBF5"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200BED26"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49587C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77877167"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22166385" w14:textId="77777777"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4FF4BCC2" w14:textId="77777777"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106"/>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7AFA3757" w14:textId="77777777"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6C29EEC7" w14:textId="77777777"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1FBA30F8" w14:textId="77777777"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44F56A7E" w14:textId="77777777"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160339CB" w14:textId="77777777"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14CCE84E" w14:textId="77777777" w:rsidR="009D7F63" w:rsidRPr="0073389C" w:rsidRDefault="009D7F63" w:rsidP="009D7F63">
      <w:pPr>
        <w:pStyle w:val="Bulletslevel1"/>
        <w:ind w:left="567" w:hanging="283"/>
        <w:rPr>
          <w:lang w:val="sk-SK"/>
        </w:rPr>
      </w:pPr>
      <w:r w:rsidRPr="0073389C">
        <w:rPr>
          <w:lang w:val="sk-SK"/>
        </w:rPr>
        <w:lastRenderedPageBreak/>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13F8BDB9" w14:textId="77777777"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48931D53"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4ED8DF0E" w14:textId="77777777"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107"/>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0F1F71F" w14:textId="77777777"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r w:rsidR="009A3DB2" w:rsidRPr="009A3DB2">
        <w:rPr>
          <w:rStyle w:val="Odkaznapoznmkupodiarou"/>
        </w:rPr>
        <w:t>95</w:t>
      </w:r>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0DA254B4" w14:textId="77777777"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27983B5C" w14:textId="77777777"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1629F438"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628AB9DF"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7F097C52"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9F34D9A" w14:textId="77777777"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5F4D180" w14:textId="77777777"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4C16236B" w14:textId="77777777"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108"/>
      </w:r>
      <w:r w:rsidR="009D7F63" w:rsidRPr="00FE024C">
        <w:rPr>
          <w:lang w:val="sk-SK"/>
        </w:rPr>
        <w:t>, ak je účet identifikovaný v zmluvnom vzťahu (napr. v dohode), prijímateľ nie je povinný predkladať súhlas s poukazovaním mzdy na účet,</w:t>
      </w:r>
    </w:p>
    <w:p w14:paraId="0859ACE5" w14:textId="77777777"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734A8BAE" w14:textId="77777777"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0DDD7EC9" w14:textId="77777777"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0555A024" w14:textId="77777777"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40ED449E" w14:textId="77777777"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696E3C6F" w14:textId="77777777"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109"/>
      </w:r>
      <w:r w:rsidR="000D06A7">
        <w:rPr>
          <w:rFonts w:eastAsia="Times New Roman" w:cs="Arial"/>
          <w:b/>
          <w:color w:val="auto"/>
          <w:szCs w:val="19"/>
          <w:lang w:val="sk-SK" w:eastAsia="en-US"/>
        </w:rPr>
        <w:t xml:space="preserve">. V prípade predloženia personálnych výdavkov – interných prostredníctvom sumarizačných hárkov – </w:t>
      </w:r>
      <w:r w:rsidR="000D06A7">
        <w:rPr>
          <w:rFonts w:eastAsia="Times New Roman" w:cs="Arial"/>
          <w:b/>
          <w:color w:val="auto"/>
          <w:szCs w:val="19"/>
          <w:lang w:val="sk-SK" w:eastAsia="en-US"/>
        </w:rPr>
        <w:lastRenderedPageBreak/>
        <w:t>personálne výdavky, bez predchádzajúceho rozhodnutia zo strany poskytovateľa, budú tieto výdavky posúdené za neoprávnené. Prijímateľ predloží nasledovnú dokumentáciu:</w:t>
      </w:r>
    </w:p>
    <w:p w14:paraId="451162C3"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706B705"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67A80F09" w14:textId="77777777"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3555AC67" w14:textId="77777777"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32C3C6FB" w14:textId="77777777"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1BB563AD"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18BDAB2F" w14:textId="77777777"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3F5CDA8E" w14:textId="77777777"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68394111"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7820DF4" w14:textId="77777777" w:rsidR="009D7F63" w:rsidRPr="0073389C" w:rsidRDefault="009D7F63" w:rsidP="009D7F63">
      <w:pPr>
        <w:pStyle w:val="Bulletslevel1"/>
        <w:ind w:left="567" w:hanging="283"/>
        <w:rPr>
          <w:lang w:val="sk-SK"/>
        </w:rPr>
      </w:pPr>
      <w:r w:rsidRPr="0073389C">
        <w:rPr>
          <w:lang w:val="sk-SK"/>
        </w:rPr>
        <w:t xml:space="preserve">faktúra (ak relevantné), </w:t>
      </w:r>
    </w:p>
    <w:p w14:paraId="535E2F3E"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5F47430D" w14:textId="77777777"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116" w:name="_Ref523227404"/>
      <w:r w:rsidR="00C80E10" w:rsidRPr="0073389C">
        <w:rPr>
          <w:rStyle w:val="Odkaznapoznmkupodiarou"/>
          <w:rFonts w:cs="Arial"/>
          <w:i/>
          <w:iCs/>
          <w:sz w:val="19"/>
          <w:szCs w:val="19"/>
          <w:lang w:val="sk-SK"/>
        </w:rPr>
        <w:footnoteReference w:id="110"/>
      </w:r>
      <w:bookmarkEnd w:id="116"/>
      <w:r w:rsidR="00C80E10" w:rsidRPr="0073389C">
        <w:rPr>
          <w:lang w:val="sk-SK"/>
        </w:rPr>
        <w:t xml:space="preserve"> príloha č. </w:t>
      </w:r>
      <w:r w:rsidR="003B71D1">
        <w:rPr>
          <w:lang w:val="sk-SK"/>
        </w:rPr>
        <w:t>6</w:t>
      </w:r>
      <w:r>
        <w:rPr>
          <w:lang w:val="sk-SK"/>
        </w:rPr>
        <w:t>),</w:t>
      </w:r>
    </w:p>
    <w:p w14:paraId="4BE42848" w14:textId="77777777"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0AEA34D7" w14:textId="77777777"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55F9D80C" w14:textId="77777777" w:rsidR="0042442A" w:rsidRPr="0073389C" w:rsidRDefault="00CA6FBB" w:rsidP="00BE4A8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 xml:space="preserve">3. </w:t>
      </w:r>
      <w:r w:rsidR="0042442A" w:rsidRPr="0073389C">
        <w:rPr>
          <w:rFonts w:ascii="Arial" w:hAnsi="Arial" w:cs="Arial"/>
          <w:b/>
          <w:bCs/>
          <w:color w:val="auto"/>
          <w:sz w:val="19"/>
          <w:szCs w:val="19"/>
          <w:lang w:val="sk-SK"/>
        </w:rPr>
        <w:t xml:space="preserve">Náhrada mzdy a platu </w:t>
      </w:r>
    </w:p>
    <w:p w14:paraId="6CE22A2F" w14:textId="77777777"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B794782"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36B91893"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75F08AC7"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808EA28" w14:textId="77777777" w:rsidR="007A65A7" w:rsidRDefault="007A65A7" w:rsidP="005B7173">
      <w:pPr>
        <w:pStyle w:val="Bulletslevel1"/>
        <w:numPr>
          <w:ilvl w:val="1"/>
          <w:numId w:val="66"/>
        </w:numPr>
        <w:spacing w:after="120" w:line="288" w:lineRule="auto"/>
        <w:ind w:left="567" w:hanging="283"/>
        <w:rPr>
          <w:lang w:val="sk-SK"/>
        </w:rPr>
      </w:pPr>
      <w:r>
        <w:rPr>
          <w:lang w:val="sk-SK"/>
        </w:rPr>
        <w:t>výkaz preddavkov na poistné na verejné zdravotné poistenie,</w:t>
      </w:r>
    </w:p>
    <w:p w14:paraId="790BCFBA"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prehľad o zrazených a odvedených preddavkoch na daň,</w:t>
      </w:r>
    </w:p>
    <w:p w14:paraId="552D128C" w14:textId="77777777"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3D2D67FD" w14:textId="77777777"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11FB3AAA" w14:textId="77777777"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111"/>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6E0658DB" w14:textId="77777777"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048BC63E" w14:textId="77777777"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0140F598" w14:textId="77777777"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341A7D1F" w14:textId="77777777"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avšak len na základe písomného rozhodnutia udeleného prijímateľovi zo strany poskytovateľa</w:t>
      </w:r>
      <w:r w:rsidR="002C66B3">
        <w:rPr>
          <w:rStyle w:val="Odkaznapoznmkupodiarou"/>
          <w:rFonts w:eastAsia="Times New Roman" w:cs="Arial"/>
          <w:b/>
          <w:color w:val="auto"/>
          <w:szCs w:val="19"/>
          <w:lang w:val="sk-SK" w:eastAsia="en-US"/>
        </w:rPr>
        <w:footnoteReference w:id="112"/>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773ECAE0"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3EF9FD0E"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176DE61E"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E21D32E"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22AF7417" w14:textId="77777777"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40054AE1" w14:textId="77777777"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2616803E"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48429095" w14:textId="77777777"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w:t>
      </w:r>
      <w:r w:rsidRPr="0073389C">
        <w:rPr>
          <w:lang w:val="sk-SK"/>
        </w:rPr>
        <w:lastRenderedPageBreak/>
        <w:t xml:space="preserve">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3CB17799"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F460FC1" w14:textId="77777777"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3DD763E3" w14:textId="77777777"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0B1FD036" w14:textId="77777777"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5E836BCD" w14:textId="77777777"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72CB7C8C" w14:textId="77777777"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113"/>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03760857" w14:textId="77777777"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622AA049" w14:textId="77777777"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1853F095" w14:textId="77777777"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6741325C" w14:textId="77777777"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4B35D008"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6A7AB039"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FC77B6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 xml:space="preserve">V ďalších </w:t>
      </w:r>
      <w:proofErr w:type="spellStart"/>
      <w:r w:rsidRPr="0073389C">
        <w:rPr>
          <w:rFonts w:ascii="Arial" w:hAnsi="Arial" w:cs="Arial"/>
          <w:b/>
          <w:sz w:val="19"/>
          <w:szCs w:val="19"/>
          <w:lang w:val="sk-SK"/>
        </w:rPr>
        <w:t>ŽoP</w:t>
      </w:r>
      <w:proofErr w:type="spellEnd"/>
      <w:r w:rsidRPr="0073389C">
        <w:rPr>
          <w:rFonts w:ascii="Arial" w:hAnsi="Arial" w:cs="Arial"/>
          <w:b/>
          <w:sz w:val="19"/>
          <w:szCs w:val="19"/>
          <w:lang w:val="sk-SK"/>
        </w:rPr>
        <w:t xml:space="preserve">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22D72D6A" w14:textId="77777777"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33F5F820"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7E3CBB70" w14:textId="77777777"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7AEFB364"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58C1FF55" w14:textId="77777777" w:rsidR="00D502D1" w:rsidRDefault="009D7F63" w:rsidP="00E65E97">
      <w:pPr>
        <w:pStyle w:val="Bulletslevel1"/>
        <w:spacing w:after="120" w:line="288" w:lineRule="auto"/>
        <w:ind w:left="567" w:hanging="283"/>
        <w:rPr>
          <w:lang w:val="sk-SK"/>
        </w:rPr>
      </w:pPr>
      <w:r w:rsidRPr="00C87533">
        <w:rPr>
          <w:lang w:val="sk-SK"/>
        </w:rPr>
        <w:lastRenderedPageBreak/>
        <w:t>spôsob výpočtu oprávnenej výšky výdavku (ak relevantné).</w:t>
      </w:r>
    </w:p>
    <w:p w14:paraId="256D5166" w14:textId="77777777"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6DD870A5" w14:textId="77777777"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 xml:space="preserve">zahraničným expertom (per </w:t>
      </w:r>
      <w:proofErr w:type="spellStart"/>
      <w:r>
        <w:rPr>
          <w:rFonts w:ascii="Arial" w:hAnsi="Arial" w:cs="Arial"/>
          <w:b/>
          <w:color w:val="auto"/>
          <w:sz w:val="19"/>
          <w:szCs w:val="19"/>
          <w:lang w:val="sk-SK"/>
        </w:rPr>
        <w:t>diems</w:t>
      </w:r>
      <w:proofErr w:type="spellEnd"/>
      <w:r>
        <w:rPr>
          <w:rFonts w:ascii="Arial" w:hAnsi="Arial" w:cs="Arial"/>
          <w:b/>
          <w:color w:val="auto"/>
          <w:sz w:val="19"/>
          <w:szCs w:val="19"/>
          <w:lang w:val="sk-SK"/>
        </w:rPr>
        <w:t>)</w:t>
      </w:r>
    </w:p>
    <w:p w14:paraId="23666BCB"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2B421C58"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22462E64"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796E84AC"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1FE4AC3A"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22AFFCB9"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547EFBE7" w14:textId="77777777"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2692BDB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6683CA93"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68FF47BC"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246FEB7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4A7EFF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69AEC7FA"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13AA074"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712A6BC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037602B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61531AB1" w14:textId="77777777"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 xml:space="preserve">V ďalších </w:t>
      </w:r>
      <w:proofErr w:type="spellStart"/>
      <w:r w:rsidRPr="00BA3ECA">
        <w:rPr>
          <w:rFonts w:ascii="Arial" w:hAnsi="Arial" w:cs="Arial"/>
          <w:b/>
          <w:sz w:val="19"/>
          <w:szCs w:val="19"/>
          <w:lang w:val="sk-SK"/>
        </w:rPr>
        <w:t>ŽoP</w:t>
      </w:r>
      <w:proofErr w:type="spellEnd"/>
      <w:r w:rsidRPr="00BA3ECA">
        <w:rPr>
          <w:rFonts w:ascii="Arial" w:hAnsi="Arial" w:cs="Arial"/>
          <w:b/>
          <w:sz w:val="19"/>
          <w:szCs w:val="19"/>
          <w:lang w:val="sk-SK"/>
        </w:rPr>
        <w:t xml:space="preserve">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33EDF0"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7F3BF0C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990949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A0B187" w14:textId="77777777"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1C777FD" w14:textId="77777777"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5C52E6C5"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36C06CE" w14:textId="77777777"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124E0B9E" w14:textId="77777777"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57206CC3" w14:textId="77777777"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11F94FCE" w14:textId="77777777"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247758F2"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119BFDD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2866680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BB22B49" w14:textId="77777777"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7D337FAF" w14:textId="77777777" w:rsidR="00182CBF" w:rsidRPr="0073389C"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3BB659A1"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5D995578"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5E70D095" w14:textId="77777777"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28FEC4DD"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50D318DE" w14:textId="77777777"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4D6DDA88"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A65841A" w14:textId="77777777"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389941D"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003FEFF"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345A23D3" w14:textId="77777777"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11D2F6C"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57B0F466"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3A9CCB0E" w14:textId="77777777"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2C26A530"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9BF8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7A2E78B"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F999A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2D2E775"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0064B65"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7C873E00"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B627DCF"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C81591F" w14:textId="77777777"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4DBE5" w14:textId="77777777"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1B4ADAA" w14:textId="77777777"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3B774BEB" w14:textId="77777777"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6AA84545"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764C2B"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5955013C"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2D1D3F0D" w14:textId="77777777"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5608B0E9"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2677B6A9" w14:textId="77777777"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9A726F8"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C8ECD0F" w14:textId="77777777"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0D5DB7E8"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F64F1B5" w14:textId="77777777"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3E998FF6"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43496BA"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087268E" w14:textId="77777777"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BDEC5EB" w14:textId="77777777"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1C5B81EB" w14:textId="77777777"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D93DB0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C468066" w14:textId="77777777"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27B88F6A" w14:textId="77777777"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14"/>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6E629E7C"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866F81A"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0148DD6F"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6363929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FB6539" w14:textId="77777777"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3067341E" w14:textId="77777777"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r w:rsidR="009A3DB2" w:rsidRPr="009A3DB2">
        <w:rPr>
          <w:rStyle w:val="Odkaznapoznmkupodiarou"/>
        </w:rPr>
        <w:t>100</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024738D8" w14:textId="77777777"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15C7710" w14:textId="77777777"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535043F5"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BDFBF"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15"/>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ED36FA2"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106EA479" w14:textId="77777777"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7FA86AEE" w14:textId="77777777"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7B1B1668" w14:textId="77777777"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59378DFD" w14:textId="77777777"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r w:rsidR="009A3DB2" w:rsidRPr="009A3DB2">
        <w:rPr>
          <w:rStyle w:val="Odkaznapoznmkupodiarou"/>
        </w:rPr>
        <w:t>100</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434F06A4" w14:textId="77777777"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49BE925A"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2F015931"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C7861D"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E70F428"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0E537268"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3258CB63" w14:textId="77777777"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137F5302"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16A0367E" w14:textId="77777777"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1B572D2F"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7A6D1A65" w14:textId="77777777"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69A88FB"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16"/>
      </w:r>
      <w:r w:rsidRPr="0073389C">
        <w:rPr>
          <w:rFonts w:ascii="Arial" w:hAnsi="Arial" w:cs="Arial"/>
          <w:b/>
          <w:bCs/>
          <w:position w:val="8"/>
          <w:sz w:val="19"/>
          <w:szCs w:val="19"/>
          <w:vertAlign w:val="superscript"/>
          <w:lang w:val="sk-SK"/>
        </w:rPr>
        <w:t xml:space="preserve"> </w:t>
      </w:r>
    </w:p>
    <w:p w14:paraId="3185DB6D" w14:textId="77777777"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73FC10E"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17"/>
      </w:r>
      <w:r w:rsidRPr="0073389C">
        <w:rPr>
          <w:rFonts w:ascii="Arial" w:hAnsi="Arial" w:cs="Arial"/>
          <w:sz w:val="19"/>
          <w:szCs w:val="19"/>
          <w:lang w:val="sk-SK"/>
        </w:rPr>
        <w:t xml:space="preserve"> (preukázanie poistenia obstaraného majetku – ak relevantné), </w:t>
      </w:r>
    </w:p>
    <w:p w14:paraId="63DE3BD5"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5FAA3D0F" w14:textId="7777777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20F54AC2"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 xml:space="preserve">dodací list alebo preberací protokol vrátane podpisu osoby prijímateľa potvrdzujúci prevzatie a dátum prevzatia, </w:t>
      </w:r>
    </w:p>
    <w:p w14:paraId="7D41B3F0"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5CA0F89E" w14:textId="77777777"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266EBE1C" w14:textId="77777777"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0180038E"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271507B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6CD6135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6BB0820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6D791630"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595532EF"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348FF2A3"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115C1BB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159F7C9E" w14:textId="77777777"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227C8407"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1DE1D716"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C0538F6"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6F672AA1"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63DB46A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6E32E26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3124E39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6F3CAF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0616C467" w14:textId="77777777"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lastRenderedPageBreak/>
        <w:t>spôsob výpočtu oprávnenej výšky výdavku (ak relevantné),</w:t>
      </w:r>
    </w:p>
    <w:p w14:paraId="32796761" w14:textId="77777777"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767FC469"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1E9ED79F"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EC2C2C1"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0B657B5" w14:textId="77777777"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E4F7C52"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1A6106CB"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174E6BA5"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w:t>
      </w:r>
      <w:proofErr w:type="spellStart"/>
      <w:r w:rsidRPr="0073389C">
        <w:t>ŽoP</w:t>
      </w:r>
      <w:proofErr w:type="spellEnd"/>
      <w:r w:rsidRPr="0073389C">
        <w:t xml:space="preserve">, že predmetná zmluva bola súčasťou dokumentácie verejného obstarávania. </w:t>
      </w:r>
    </w:p>
    <w:p w14:paraId="368460E0" w14:textId="77777777" w:rsidR="009D7F63" w:rsidRPr="0073389C" w:rsidRDefault="009D7F63" w:rsidP="009D7F63">
      <w:pPr>
        <w:spacing w:line="288" w:lineRule="auto"/>
      </w:pPr>
    </w:p>
    <w:p w14:paraId="0F85333E" w14:textId="77777777" w:rsidR="009D7F63" w:rsidRPr="0073389C" w:rsidRDefault="00927EBE" w:rsidP="009D7F63">
      <w:pPr>
        <w:pStyle w:val="Nadpis3"/>
        <w:spacing w:before="120" w:after="120" w:line="288" w:lineRule="auto"/>
        <w:ind w:left="567" w:firstLine="0"/>
        <w:rPr>
          <w:lang w:val="sk-SK"/>
        </w:rPr>
      </w:pPr>
      <w:bookmarkStart w:id="117" w:name="_Toc410907876"/>
      <w:r>
        <w:rPr>
          <w:lang w:val="sk-SK"/>
        </w:rPr>
        <w:t xml:space="preserve"> </w:t>
      </w:r>
      <w:bookmarkStart w:id="118" w:name="_Toc440372876"/>
      <w:bookmarkStart w:id="119" w:name="_Toc4576195"/>
      <w:r w:rsidR="009D7F63" w:rsidRPr="0073389C">
        <w:rPr>
          <w:lang w:val="sk-SK"/>
        </w:rPr>
        <w:t>Nezrovnalosti a vysporiadanie finančných vzťahov</w:t>
      </w:r>
      <w:bookmarkEnd w:id="117"/>
      <w:bookmarkEnd w:id="118"/>
      <w:bookmarkEnd w:id="119"/>
    </w:p>
    <w:p w14:paraId="040B780A"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4708D90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397B6ACA" w14:textId="77777777" w:rsidR="00CC0C60" w:rsidRPr="00CC0C60" w:rsidRDefault="00CC0C60" w:rsidP="0099542E">
      <w:pPr>
        <w:autoSpaceDE w:val="0"/>
        <w:autoSpaceDN w:val="0"/>
        <w:adjustRightInd w:val="0"/>
        <w:spacing w:line="276" w:lineRule="auto"/>
        <w:jc w:val="both"/>
        <w:rPr>
          <w:rFonts w:cs="Arial"/>
          <w:bCs/>
          <w:szCs w:val="19"/>
        </w:rPr>
      </w:pPr>
    </w:p>
    <w:p w14:paraId="4EBCA185"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358D58DD" w14:textId="77777777" w:rsidR="00CC0C60" w:rsidRPr="00E8012F" w:rsidRDefault="00CC0C60" w:rsidP="00CC0C60">
      <w:pPr>
        <w:autoSpaceDE w:val="0"/>
        <w:autoSpaceDN w:val="0"/>
        <w:adjustRightInd w:val="0"/>
        <w:jc w:val="both"/>
        <w:rPr>
          <w:rFonts w:cs="Arial"/>
          <w:bCs/>
          <w:szCs w:val="19"/>
        </w:rPr>
      </w:pPr>
    </w:p>
    <w:p w14:paraId="0A96DF32"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58FD2A86" w14:textId="77777777" w:rsidR="00AC0EAB" w:rsidRDefault="00AC0EAB" w:rsidP="00AE7CC2">
      <w:pPr>
        <w:spacing w:line="276" w:lineRule="auto"/>
        <w:jc w:val="both"/>
        <w:rPr>
          <w:rFonts w:cs="Arial"/>
          <w:szCs w:val="16"/>
        </w:rPr>
      </w:pPr>
    </w:p>
    <w:p w14:paraId="03553AB7"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77BA1E66" w14:textId="77777777" w:rsidR="00AC0EAB" w:rsidRPr="00B22662" w:rsidRDefault="00AC0EAB" w:rsidP="005B7173">
      <w:pPr>
        <w:numPr>
          <w:ilvl w:val="0"/>
          <w:numId w:val="90"/>
        </w:numPr>
        <w:spacing w:line="276" w:lineRule="auto"/>
        <w:jc w:val="both"/>
      </w:pPr>
      <w:r w:rsidRPr="00B22662">
        <w:rPr>
          <w:b/>
        </w:rPr>
        <w:t>porušenie finančnej disciplíny</w:t>
      </w:r>
      <w:r w:rsidRPr="00B22662">
        <w:t xml:space="preserve"> podľa </w:t>
      </w:r>
      <w:r>
        <w:t xml:space="preserve">ustanovenia </w:t>
      </w:r>
      <w:r w:rsidRPr="00B22662">
        <w:t xml:space="preserve">zákona </w:t>
      </w:r>
      <w:r w:rsidR="00A44133">
        <w:t xml:space="preserve">523/2004 </w:t>
      </w:r>
      <w:proofErr w:type="spellStart"/>
      <w:r w:rsidR="00A44133">
        <w:t>Z.z</w:t>
      </w:r>
      <w:proofErr w:type="spellEnd"/>
      <w:r w:rsidR="00A44133">
        <w:t xml:space="preserve">. </w:t>
      </w:r>
      <w:r w:rsidRPr="00B22662">
        <w:t xml:space="preserve">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3A2D176F" w14:textId="77777777" w:rsidR="00AC0EAB" w:rsidRDefault="00AC0EAB" w:rsidP="005B7173">
      <w:pPr>
        <w:numPr>
          <w:ilvl w:val="0"/>
          <w:numId w:val="90"/>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 xml:space="preserve">rozhodnutia </w:t>
      </w:r>
      <w:r w:rsidR="00DE330E">
        <w:t xml:space="preserve">EK </w:t>
      </w:r>
      <w:r w:rsidRPr="00B22662">
        <w:t>č. C(201</w:t>
      </w:r>
      <w:r w:rsidR="00A44133">
        <w:t>9</w:t>
      </w:r>
      <w:r w:rsidRPr="00B22662">
        <w:t xml:space="preserve">) </w:t>
      </w:r>
      <w:r w:rsidR="00A44133">
        <w:t>3452 z 14.05.2019</w:t>
      </w:r>
      <w:r w:rsidR="00A44133" w:rsidRPr="00EA0002">
        <w:t xml:space="preserve">, ktorým sa stanovujú usmernenia o určovaní finančných </w:t>
      </w:r>
      <w:r w:rsidR="00A44133" w:rsidRPr="00EA0002">
        <w:lastRenderedPageBreak/>
        <w:t>opráv, ktoré je potrebné uplatňovať na výdavky financované Úniou pri nedodržaní platných pravidiel verejného obstarávania</w:t>
      </w:r>
      <w:r w:rsidRPr="00B22662">
        <w:t xml:space="preserve">. </w:t>
      </w:r>
    </w:p>
    <w:p w14:paraId="6EE8C8C6"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36B50C2" w14:textId="77777777"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w:t>
      </w:r>
      <w:r w:rsidR="005918D7">
        <w:rPr>
          <w:rFonts w:cs="Arial"/>
          <w:szCs w:val="16"/>
        </w:rPr>
        <w:t>U</w:t>
      </w:r>
      <w:r w:rsidRPr="00561705">
        <w:rPr>
          <w:rFonts w:cs="Arial"/>
          <w:szCs w:val="16"/>
        </w:rPr>
        <w:t>, subvenčný podvod alebo machinácie pri verejnom obstarávaní a verejnej dražbe</w:t>
      </w:r>
      <w:r w:rsidR="00CC0C60">
        <w:rPr>
          <w:rFonts w:cs="Arial"/>
          <w:szCs w:val="16"/>
        </w:rPr>
        <w:t>;</w:t>
      </w:r>
    </w:p>
    <w:p w14:paraId="770613FD" w14:textId="77777777" w:rsidR="00CC0C60" w:rsidRPr="00AC0EAB" w:rsidRDefault="00CC0C60"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3F39D84E" w14:textId="77777777" w:rsidR="00CC0C60" w:rsidRDefault="00CC0C60" w:rsidP="001F303B">
      <w:pPr>
        <w:spacing w:line="276" w:lineRule="auto"/>
        <w:jc w:val="both"/>
      </w:pPr>
    </w:p>
    <w:p w14:paraId="292C0ADE"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19A9BB05" w14:textId="77777777"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1F787686" w14:textId="7777777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w:t>
      </w:r>
      <w:r w:rsidR="005918D7">
        <w:t xml:space="preserve">najmä </w:t>
      </w:r>
      <w:r w:rsidRPr="00CB1BAB">
        <w:t>nadväznosti na schválenie/prerokovanie/zaslanie/oboznámenie/doručenie oficiálneho dokumentu podľa typu vykonanej kontroly/auditu/overovania</w:t>
      </w:r>
      <w:r w:rsidR="005918D7">
        <w:t>/ vyšetrovania/ konania</w:t>
      </w:r>
      <w:r w:rsidRPr="00CB1BAB">
        <w:t>, resp. nadobudnuti</w:t>
      </w:r>
      <w:r w:rsidR="005918D7">
        <w:t>a</w:t>
      </w:r>
      <w:r w:rsidRPr="00CB1BAB">
        <w:t xml:space="preserve"> právoplatnosti rozhodnutia vydaného v</w:t>
      </w:r>
      <w:r>
        <w:t> </w:t>
      </w:r>
      <w:r w:rsidRPr="00CB1BAB">
        <w:t>správnom</w:t>
      </w:r>
      <w:r>
        <w:t>/súdnom</w:t>
      </w:r>
      <w:r w:rsidRPr="00CB1BAB">
        <w:t xml:space="preserve"> konaní.</w:t>
      </w:r>
    </w:p>
    <w:p w14:paraId="6B67C5FF"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723C73E"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029F55E4"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xml:space="preserve">( ďalej aj ako </w:t>
      </w:r>
      <w:proofErr w:type="spellStart"/>
      <w:r>
        <w:t>ŽoV</w:t>
      </w:r>
      <w:proofErr w:type="spellEnd"/>
      <w:r>
        <w:t xml:space="preserve"> ).</w:t>
      </w:r>
    </w:p>
    <w:p w14:paraId="35AEC06E" w14:textId="77777777"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w:t>
      </w:r>
      <w:proofErr w:type="spellStart"/>
      <w:r w:rsidRPr="00C059AD">
        <w:t>ŽoV</w:t>
      </w:r>
      <w:proofErr w:type="spellEnd"/>
      <w:r w:rsidRPr="00C059AD">
        <w:t xml:space="preserve"> do 60 dní odo dňa </w:t>
      </w:r>
      <w:r w:rsidR="0076410A" w:rsidRPr="00C059AD">
        <w:t>doručenia</w:t>
      </w:r>
      <w:r w:rsidRPr="00C059AD">
        <w:t xml:space="preserve"> </w:t>
      </w:r>
      <w:proofErr w:type="spellStart"/>
      <w:r w:rsidRPr="00C059AD">
        <w:t>ŽoV</w:t>
      </w:r>
      <w:proofErr w:type="spellEnd"/>
      <w:r w:rsidRPr="00C059AD">
        <w:t xml:space="preserve"> </w:t>
      </w:r>
      <w:r w:rsidR="0076410A" w:rsidRPr="00C059AD">
        <w:t xml:space="preserve">Prijímateľovi vo verejnej časti ITMS2014+ </w:t>
      </w:r>
      <w:r w:rsidRPr="00C059AD">
        <w:t>v zmysle článku 10 VZP k Zmluve o NFP.</w:t>
      </w:r>
      <w:r w:rsidRPr="00CB1BAB">
        <w:t xml:space="preserve"> </w:t>
      </w:r>
    </w:p>
    <w:p w14:paraId="0C190313" w14:textId="77777777"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3697A27B" w14:textId="77777777"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72411376" w14:textId="77777777"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45947A59" w14:textId="77777777"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6C267222" w14:textId="77777777"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19F57F56"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22B8D1"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21191B12"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lastRenderedPageBreak/>
        <w:t>vzájomným započítaním pohľadávky z rozhodnutia voči pohľadávke prijímateľa / partnera podľa zmluvy o NFP alebo jeho časti alebo</w:t>
      </w:r>
    </w:p>
    <w:p w14:paraId="5B303FCE" w14:textId="77777777"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650C9980"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2F69B145"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04C281E1" w14:textId="77777777"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34FD581A" w14:textId="77777777"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6299C3B"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a iných (napr. bol vytvorený príjem z projektu).</w:t>
      </w:r>
    </w:p>
    <w:p w14:paraId="355B8BE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w:t>
      </w:r>
      <w:r w:rsidR="005918D7" w:rsidRPr="005918D7">
        <w:t xml:space="preserve">bez úrokov sumu </w:t>
      </w:r>
      <w:r w:rsidRPr="0073389C">
        <w:t>40,00 EUR, tento NFP alebo jeho časť poskytovateľ</w:t>
      </w:r>
      <w:r w:rsidR="005918D7" w:rsidRPr="005918D7">
        <w:t xml:space="preserve"> </w:t>
      </w:r>
      <w:r w:rsidR="005918D7">
        <w:t>neuplatňuje a</w:t>
      </w:r>
      <w:r w:rsidRPr="0073389C">
        <w:t xml:space="preserve"> nevymáha. </w:t>
      </w:r>
    </w:p>
    <w:p w14:paraId="141207BD" w14:textId="77777777"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12BF9EB3" w14:textId="77777777"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5C3805FA"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proofErr w:type="spellStart"/>
      <w:r>
        <w:t>ŽoV</w:t>
      </w:r>
      <w:proofErr w:type="spellEnd"/>
      <w:r>
        <w:t xml:space="preserve">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6C4A3690" w14:textId="77777777"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761C1DFB" w14:textId="77777777" w:rsidR="00034716" w:rsidRPr="00BB2709" w:rsidRDefault="00034716" w:rsidP="0099542E">
      <w:pPr>
        <w:spacing w:line="288" w:lineRule="auto"/>
        <w:jc w:val="both"/>
      </w:pPr>
    </w:p>
    <w:p w14:paraId="2FB72723" w14:textId="77777777"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 xml:space="preserve">oskytovateľovi, s ktorým má uzatvorenú </w:t>
      </w:r>
      <w:r>
        <w:t xml:space="preserve">zmluvu o poskytnutí NFP spolu s  </w:t>
      </w:r>
      <w:r w:rsidRPr="00BB2709">
        <w:t xml:space="preserve">výpisom z bankového účtu, resp. </w:t>
      </w:r>
      <w:r>
        <w:t>aktuálne vytlačeným ELUR-</w:t>
      </w:r>
      <w:proofErr w:type="spellStart"/>
      <w:r>
        <w:t>om</w:t>
      </w:r>
      <w:proofErr w:type="spellEnd"/>
      <w:r>
        <w:t xml:space="preserve"> preukazujúcim </w:t>
      </w:r>
      <w:r w:rsidRPr="00BB2709">
        <w:t xml:space="preserve">úpravu rozpočtu formou rozpočtového opatrenia. </w:t>
      </w:r>
    </w:p>
    <w:p w14:paraId="2065346C" w14:textId="77777777"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6598CA61" w14:textId="77777777" w:rsidR="001A33B4" w:rsidRDefault="009D7F63" w:rsidP="003A2A71">
      <w:pPr>
        <w:autoSpaceDE w:val="0"/>
        <w:autoSpaceDN w:val="0"/>
        <w:adjustRightInd w:val="0"/>
        <w:spacing w:before="120" w:after="120" w:line="288" w:lineRule="auto"/>
        <w:jc w:val="both"/>
      </w:pPr>
      <w:r w:rsidRPr="0073389C">
        <w:lastRenderedPageBreak/>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 xml:space="preserve">sa považujú za </w:t>
      </w:r>
      <w:proofErr w:type="spellStart"/>
      <w:r w:rsidRPr="0073389C">
        <w:t>nevysporiadané</w:t>
      </w:r>
      <w:proofErr w:type="spellEnd"/>
      <w:r w:rsidRPr="0073389C">
        <w:t>. Mylná platba bude vrátená odosielateľovi do konca mesiaca nasledujúceho po mesiaci, v ktorom bola úhrada prijatá na účet certifikačného orgánu alebo platobnej jednotky.</w:t>
      </w:r>
    </w:p>
    <w:p w14:paraId="3198DF74" w14:textId="77777777"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C1346A" w14:textId="77777777"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1F04A718" w14:textId="77777777"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108AFC5E" w14:textId="77777777"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3F0061EA" w14:textId="77777777"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0CB91797" w14:textId="77777777"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33CABD92" w14:textId="77777777"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120" w:name="_Toc415497561"/>
      <w:r w:rsidRPr="00513A1A">
        <w:rPr>
          <w:rStyle w:val="normaltextrun"/>
          <w:rFonts w:ascii="Arial" w:hAnsi="Arial" w:cs="Arial"/>
          <w:b/>
          <w:bCs/>
          <w:iCs/>
          <w:sz w:val="19"/>
          <w:szCs w:val="19"/>
        </w:rPr>
        <w:t>Zabezpečenie pohľadávok</w:t>
      </w:r>
    </w:p>
    <w:p w14:paraId="03D748F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5178ED6"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23CF96CA"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6DD87E5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25741AA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722FA8D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lastRenderedPageBreak/>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296C81E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42C0D123"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7A24117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54BEF5B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3CE4840F"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25AAF77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AE52731"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341D3FC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6125230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68BE1DBB" w14:textId="77777777"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20"/>
    </w:p>
    <w:p w14:paraId="60878CBD" w14:textId="77777777"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ktorému bol poskytnutý NFP formou zálohovej platby alebo </w:t>
      </w:r>
      <w:proofErr w:type="spellStart"/>
      <w:r w:rsidRPr="00C67387">
        <w:rPr>
          <w:rFonts w:cs="Arial"/>
          <w:bCs/>
          <w:szCs w:val="19"/>
        </w:rPr>
        <w:t>predfinancovania</w:t>
      </w:r>
      <w:proofErr w:type="spellEnd"/>
      <w:r w:rsidRPr="00C67387">
        <w:rPr>
          <w:rFonts w:cs="Arial"/>
          <w:bCs/>
          <w:szCs w:val="19"/>
        </w:rPr>
        <w:t xml:space="preserve"> na účet, ktorý bol úročený, je povinný podľa § 7 ods. 1 písm. m) zákona č. 523/2004 Z. z. o rozpočtových pravidlách verejnej správy a o zmene a doplnení niektorých zákonov v znení neskorších predpisov odviesť do príjmov štátneho rozpočtu </w:t>
      </w:r>
      <w:r w:rsidR="007B4A12" w:rsidRPr="00C67387">
        <w:rPr>
          <w:rFonts w:cs="Arial"/>
          <w:bCs/>
          <w:szCs w:val="19"/>
        </w:rPr>
        <w:t xml:space="preserve">na príjmový účet platobnej jednotky MV SR </w:t>
      </w:r>
      <w:r w:rsidRPr="00C67387">
        <w:rPr>
          <w:rFonts w:cs="Arial"/>
          <w:bCs/>
          <w:szCs w:val="19"/>
        </w:rPr>
        <w:t>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r w:rsidR="007B4A12" w:rsidRPr="007B4A12">
        <w:rPr>
          <w:rFonts w:cs="Arial"/>
          <w:bCs/>
          <w:szCs w:val="19"/>
        </w:rPr>
        <w:t xml:space="preserve"> </w:t>
      </w:r>
      <w:r w:rsidR="007B4A12" w:rsidRPr="00C67387">
        <w:rPr>
          <w:rFonts w:cs="Arial"/>
          <w:bCs/>
          <w:szCs w:val="19"/>
        </w:rPr>
        <w:t>v termíne do 31. januára nasledujúceho roka po roku, v ktorom výnos vznikol</w:t>
      </w:r>
      <w:r w:rsidRPr="00C67387">
        <w:rPr>
          <w:rFonts w:cs="Arial"/>
          <w:bCs/>
          <w:szCs w:val="19"/>
        </w:rPr>
        <w:t>.</w:t>
      </w:r>
    </w:p>
    <w:p w14:paraId="4B2F0786"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664089DA" w14:textId="77777777"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54F558CB" w14:textId="77777777" w:rsidR="00DB2AD2" w:rsidRPr="00BB0EBF" w:rsidRDefault="00DB2AD2" w:rsidP="00E8012F">
      <w:pPr>
        <w:overflowPunct w:val="0"/>
        <w:autoSpaceDE w:val="0"/>
        <w:autoSpaceDN w:val="0"/>
        <w:adjustRightInd w:val="0"/>
        <w:jc w:val="both"/>
        <w:textAlignment w:val="baseline"/>
        <w:rPr>
          <w:rFonts w:cs="Arial"/>
          <w:szCs w:val="19"/>
        </w:rPr>
      </w:pPr>
    </w:p>
    <w:p w14:paraId="635C5376"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67FACF66"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789F97E7" w14:textId="77777777" w:rsidTr="00DB2AD2">
        <w:trPr>
          <w:trHeight w:val="445"/>
        </w:trPr>
        <w:tc>
          <w:tcPr>
            <w:tcW w:w="2093" w:type="dxa"/>
            <w:vAlign w:val="center"/>
          </w:tcPr>
          <w:p w14:paraId="1BF36DB9"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64C51AB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666981FF" w14:textId="77777777" w:rsidTr="00DB2AD2">
        <w:trPr>
          <w:trHeight w:val="407"/>
        </w:trPr>
        <w:tc>
          <w:tcPr>
            <w:tcW w:w="2093" w:type="dxa"/>
            <w:vAlign w:val="center"/>
          </w:tcPr>
          <w:p w14:paraId="1D93718E"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C781925"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3AD123E4" w14:textId="77777777" w:rsidTr="00DB2AD2">
        <w:trPr>
          <w:trHeight w:val="557"/>
        </w:trPr>
        <w:tc>
          <w:tcPr>
            <w:tcW w:w="2093" w:type="dxa"/>
            <w:vAlign w:val="center"/>
          </w:tcPr>
          <w:p w14:paraId="78AD0081" w14:textId="77777777" w:rsidR="00C67387" w:rsidRPr="00C67387" w:rsidRDefault="00C67387" w:rsidP="00C67387">
            <w:pPr>
              <w:rPr>
                <w:rFonts w:eastAsia="Times New Roman" w:cs="Arial"/>
                <w:bCs/>
                <w:szCs w:val="19"/>
              </w:rPr>
            </w:pPr>
            <w:r w:rsidRPr="00C67387">
              <w:rPr>
                <w:rFonts w:eastAsia="Times New Roman" w:cs="Arial"/>
                <w:bCs/>
                <w:szCs w:val="19"/>
              </w:rPr>
              <w:lastRenderedPageBreak/>
              <w:t>Adresa banky:</w:t>
            </w:r>
          </w:p>
        </w:tc>
        <w:tc>
          <w:tcPr>
            <w:tcW w:w="4678" w:type="dxa"/>
            <w:vAlign w:val="center"/>
          </w:tcPr>
          <w:p w14:paraId="1FF95225"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4C3BC92F" w14:textId="77777777" w:rsidTr="00DB2AD2">
        <w:trPr>
          <w:trHeight w:val="403"/>
        </w:trPr>
        <w:tc>
          <w:tcPr>
            <w:tcW w:w="2093" w:type="dxa"/>
            <w:vAlign w:val="center"/>
          </w:tcPr>
          <w:p w14:paraId="045AC27D"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28E3F507" w14:textId="7777777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bl>
    <w:p w14:paraId="2CA20065"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5DF5E0E1"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w:t>
      </w:r>
      <w:proofErr w:type="spellStart"/>
      <w:r w:rsidRPr="00C67387">
        <w:rPr>
          <w:rFonts w:cs="Arial"/>
          <w:bCs/>
          <w:szCs w:val="19"/>
        </w:rPr>
        <w:t>t.j</w:t>
      </w:r>
      <w:proofErr w:type="spellEnd"/>
      <w:r w:rsidRPr="00C67387">
        <w:rPr>
          <w:rFonts w:cs="Arial"/>
          <w:bCs/>
          <w:szCs w:val="19"/>
        </w:rPr>
        <w:t>. z prostriedkov EÚ a ŠR) porušením finančnej disciplíny.</w:t>
      </w:r>
    </w:p>
    <w:p w14:paraId="3CC10ECD" w14:textId="77777777" w:rsidR="00C67387" w:rsidRDefault="00C67387" w:rsidP="00C67387">
      <w:pPr>
        <w:overflowPunct w:val="0"/>
        <w:autoSpaceDE w:val="0"/>
        <w:autoSpaceDN w:val="0"/>
        <w:adjustRightInd w:val="0"/>
        <w:jc w:val="both"/>
        <w:textAlignment w:val="baseline"/>
        <w:rPr>
          <w:rFonts w:cs="Arial"/>
          <w:bCs/>
          <w:szCs w:val="19"/>
        </w:rPr>
      </w:pPr>
    </w:p>
    <w:p w14:paraId="55619A00" w14:textId="77777777"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1C5DCF70"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5EBC29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 xml:space="preserve">pri uskutočnení úhrady prostriedkov, takto prijaté prostriedky na účet platobnej jednotky sa posudzujú ako mylná platba a právne záväzky prijímateľa zostávajú nezmenené, čím sa považujú naďalej za </w:t>
      </w:r>
      <w:proofErr w:type="spellStart"/>
      <w:r w:rsidRPr="00C67387">
        <w:rPr>
          <w:rFonts w:cs="Arial"/>
          <w:bCs/>
          <w:szCs w:val="19"/>
        </w:rPr>
        <w:t>nevysporiadané</w:t>
      </w:r>
      <w:proofErr w:type="spellEnd"/>
      <w:r w:rsidRPr="00C67387">
        <w:rPr>
          <w:rFonts w:cs="Arial"/>
          <w:bCs/>
          <w:szCs w:val="19"/>
        </w:rPr>
        <w:t>. Mylná platba bude vrátená odosielateľovi do konca mesiaca nasledujúceho po mesiaci, v ktorom bola úhrada prijatá na účet platobnej jednotky.</w:t>
      </w:r>
    </w:p>
    <w:p w14:paraId="50942E6F" w14:textId="77777777" w:rsidR="00C67387" w:rsidRPr="00C67387" w:rsidRDefault="00C67387" w:rsidP="00C67387">
      <w:pPr>
        <w:rPr>
          <w:rFonts w:cs="Arial"/>
          <w:bCs/>
          <w:szCs w:val="19"/>
        </w:rPr>
      </w:pPr>
    </w:p>
    <w:p w14:paraId="5FC63888" w14:textId="77777777"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52739BF0" w14:textId="77777777" w:rsidR="00DB2AD2" w:rsidRPr="00C67387" w:rsidRDefault="00DB2AD2" w:rsidP="00E8012F">
      <w:pPr>
        <w:rPr>
          <w:rFonts w:cs="Arial"/>
          <w:bCs/>
          <w:szCs w:val="19"/>
        </w:rPr>
      </w:pPr>
    </w:p>
    <w:p w14:paraId="38321A8F"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7531A7A7"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0CF9AB5B"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12F74EF"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74A5DB79"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19E1AB51" w14:textId="77777777" w:rsidR="00C67387" w:rsidRPr="00C67387" w:rsidRDefault="00C67387" w:rsidP="000124A2">
      <w:pPr>
        <w:spacing w:line="288" w:lineRule="auto"/>
        <w:rPr>
          <w:rFonts w:cs="Arial"/>
          <w:bCs/>
          <w:szCs w:val="19"/>
        </w:rPr>
      </w:pPr>
      <w:r w:rsidRPr="00C67387">
        <w:rPr>
          <w:rFonts w:cs="Arial"/>
          <w:bCs/>
          <w:szCs w:val="19"/>
        </w:rPr>
        <w:t>Pribinova 2</w:t>
      </w:r>
    </w:p>
    <w:p w14:paraId="01760DBC" w14:textId="77777777"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28F98777" w14:textId="77777777" w:rsidR="009D7F63" w:rsidRPr="0073389C" w:rsidRDefault="009D7F63" w:rsidP="009D7F63">
      <w:pPr>
        <w:pStyle w:val="Nadpis2"/>
        <w:spacing w:line="288" w:lineRule="auto"/>
        <w:ind w:left="0" w:firstLine="0"/>
        <w:rPr>
          <w:lang w:val="sk-SK"/>
        </w:rPr>
      </w:pPr>
      <w:bookmarkStart w:id="121" w:name="_Toc410905149"/>
      <w:bookmarkStart w:id="122" w:name="_Toc410907877"/>
      <w:bookmarkStart w:id="123" w:name="_Toc440372877"/>
      <w:bookmarkStart w:id="124" w:name="_Toc4576196"/>
      <w:bookmarkEnd w:id="121"/>
      <w:r w:rsidRPr="0073389C">
        <w:rPr>
          <w:lang w:val="sk-SK"/>
        </w:rPr>
        <w:t>Verejné obstarávanie</w:t>
      </w:r>
      <w:bookmarkEnd w:id="122"/>
      <w:bookmarkEnd w:id="123"/>
      <w:bookmarkEnd w:id="124"/>
    </w:p>
    <w:p w14:paraId="07CEB37B" w14:textId="77777777" w:rsidR="009D7F63" w:rsidRPr="0073389C" w:rsidRDefault="009D7F63" w:rsidP="00A10CB2">
      <w:pPr>
        <w:autoSpaceDE w:val="0"/>
        <w:autoSpaceDN w:val="0"/>
        <w:adjustRightInd w:val="0"/>
        <w:spacing w:before="120" w:after="120" w:line="288" w:lineRule="auto"/>
        <w:jc w:val="both"/>
      </w:pPr>
      <w:bookmarkStart w:id="125" w:name="p22-2-a"/>
      <w:bookmarkStart w:id="126" w:name="p23-5"/>
      <w:bookmarkStart w:id="127" w:name="p23-6"/>
      <w:bookmarkStart w:id="128" w:name="p24"/>
      <w:bookmarkStart w:id="129" w:name="_Toc409190739"/>
      <w:bookmarkStart w:id="130" w:name="_Toc360031225"/>
      <w:bookmarkEnd w:id="125"/>
      <w:bookmarkEnd w:id="126"/>
      <w:bookmarkEnd w:id="127"/>
      <w:bookmarkEnd w:id="128"/>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18"/>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19"/>
      </w:r>
      <w:r w:rsidRPr="0073389C">
        <w:t>.</w:t>
      </w:r>
    </w:p>
    <w:p w14:paraId="1FC82D18" w14:textId="77777777"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w:t>
      </w:r>
      <w:proofErr w:type="spellStart"/>
      <w:r w:rsidRPr="00124F19">
        <w:t>t.j</w:t>
      </w:r>
      <w:proofErr w:type="spellEnd"/>
      <w:r w:rsidRPr="00124F19">
        <w:t xml:space="preserve">. na postup zadávania zákazky začatý po 17.04.2016. </w:t>
      </w:r>
    </w:p>
    <w:p w14:paraId="5D76C4C6" w14:textId="77777777"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w:t>
      </w:r>
      <w:r w:rsidR="00B80D94" w:rsidRPr="00B80D94">
        <w:t>primeraným</w:t>
      </w:r>
      <w:r w:rsidRPr="00A737D2">
        <w:t xml:space="preserve"> </w:t>
      </w:r>
      <w:r w:rsidR="00B80D94" w:rsidRPr="00B80D94">
        <w:t>zohľadnením povinností prijímateľa, ktoré mu vyplývali z verzie príručky účinnej v čase odoslania oznámenia o vyhlásení verejného obstarávania, výzvy na predkla</w:t>
      </w:r>
      <w:r w:rsidR="003E60AF">
        <w:t xml:space="preserve">danie ponúk do vestníka ÚVO na </w:t>
      </w:r>
      <w:r w:rsidR="00B80D94" w:rsidRPr="00B80D94">
        <w:t>zverejnenie, zverejnenia zákazky na elektronickom trhovisku, resp. odoslania výziev na predkladanie ponúk v prípade zákazky s nízkymi hodnotami a</w:t>
      </w:r>
      <w:r w:rsidR="00B80D94">
        <w:t> </w:t>
      </w:r>
      <w:r w:rsidR="00B80D94" w:rsidRPr="00B80D94">
        <w:t>zohľadnením</w:t>
      </w:r>
      <w:r w:rsidR="00B80D94">
        <w:t xml:space="preserve"> </w:t>
      </w:r>
      <w:r w:rsidRPr="00A737D2">
        <w:t>zneni</w:t>
      </w:r>
      <w:r w:rsidR="00B80D94">
        <w:t>a</w:t>
      </w:r>
      <w:r w:rsidRPr="00A737D2">
        <w:t xml:space="preserve"> ZVO, resp. zákona č. 25/2006 </w:t>
      </w:r>
      <w:proofErr w:type="spellStart"/>
      <w:r w:rsidRPr="00A737D2">
        <w:t>Z.z</w:t>
      </w:r>
      <w:proofErr w:type="spellEnd"/>
      <w:r w:rsidRPr="00A737D2">
        <w:t xml:space="preserve">. o verejnom obstarávaní a o zmene a doplnení niektorých zákonov, účinné v čase </w:t>
      </w:r>
      <w:r w:rsidR="00D519DF">
        <w:t xml:space="preserve">odoslania oznámenia o vyhlásení verejného obstarávania, </w:t>
      </w:r>
      <w:r w:rsidR="00D519DF">
        <w:lastRenderedPageBreak/>
        <w:t xml:space="preserve">výzvy na predkladanie ponúk do vestníka ÚVO na uverejnenie, zverejnenia zákazky na elektronickom trhovisku, </w:t>
      </w:r>
      <w:proofErr w:type="spellStart"/>
      <w:r w:rsidR="00D519DF">
        <w:t>resp</w:t>
      </w:r>
      <w:proofErr w:type="spellEnd"/>
      <w:r w:rsidR="00D519DF">
        <w:t xml:space="preserve"> odoslania výziev na predkladanie ponúk v prípade zákazky s nízkymi hodnotami</w:t>
      </w:r>
      <w:r w:rsidRPr="00A737D2">
        <w:t>.</w:t>
      </w:r>
    </w:p>
    <w:p w14:paraId="3067DA54" w14:textId="77777777" w:rsidR="00A737D2" w:rsidRPr="0073389C" w:rsidRDefault="00A737D2" w:rsidP="009D7F63">
      <w:pPr>
        <w:autoSpaceDE w:val="0"/>
        <w:autoSpaceDN w:val="0"/>
        <w:adjustRightInd w:val="0"/>
        <w:spacing w:before="120" w:after="120" w:line="288" w:lineRule="auto"/>
        <w:jc w:val="both"/>
      </w:pPr>
    </w:p>
    <w:p w14:paraId="1B2F8403" w14:textId="77777777" w:rsidR="009D7F63" w:rsidRPr="0073389C" w:rsidRDefault="009D7F63" w:rsidP="009D7F63">
      <w:pPr>
        <w:pStyle w:val="Nadpis3"/>
        <w:ind w:left="567" w:firstLine="0"/>
        <w:rPr>
          <w:rFonts w:cs="Arial"/>
          <w:lang w:val="sk-SK"/>
        </w:rPr>
      </w:pPr>
      <w:bookmarkStart w:id="131" w:name="_Toc440372878"/>
      <w:bookmarkStart w:id="132" w:name="_Toc4576197"/>
      <w:r w:rsidRPr="0073389C">
        <w:rPr>
          <w:rFonts w:cs="Arial"/>
          <w:lang w:val="sk-SK"/>
        </w:rPr>
        <w:t>Plán obstarávaní</w:t>
      </w:r>
      <w:bookmarkEnd w:id="129"/>
      <w:bookmarkEnd w:id="130"/>
      <w:bookmarkEnd w:id="131"/>
      <w:bookmarkEnd w:id="132"/>
    </w:p>
    <w:p w14:paraId="08E8231C" w14:textId="77777777"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C97AF9B" w14:textId="77777777" w:rsidR="006451E8" w:rsidRPr="006451E8" w:rsidRDefault="006451E8" w:rsidP="005B7173">
      <w:pPr>
        <w:pStyle w:val="Odsekzoznamu"/>
        <w:numPr>
          <w:ilvl w:val="0"/>
          <w:numId w:val="98"/>
        </w:numPr>
        <w:spacing w:before="120" w:after="120" w:line="288" w:lineRule="auto"/>
      </w:pPr>
      <w:r w:rsidRPr="006451E8">
        <w:t>názov predmetu zákazky,</w:t>
      </w:r>
    </w:p>
    <w:p w14:paraId="72389D41" w14:textId="77777777" w:rsidR="006451E8" w:rsidRPr="006451E8" w:rsidRDefault="006451E8" w:rsidP="005B7173">
      <w:pPr>
        <w:pStyle w:val="Odsekzoznamu"/>
        <w:numPr>
          <w:ilvl w:val="0"/>
          <w:numId w:val="98"/>
        </w:numPr>
        <w:spacing w:before="120" w:after="120" w:line="288" w:lineRule="auto"/>
      </w:pPr>
      <w:r w:rsidRPr="006451E8">
        <w:t>stručný opis predmetu zákazky,</w:t>
      </w:r>
    </w:p>
    <w:p w14:paraId="00F5BF8D" w14:textId="77777777" w:rsidR="006451E8" w:rsidRPr="006451E8" w:rsidRDefault="006451E8" w:rsidP="005B7173">
      <w:pPr>
        <w:pStyle w:val="Odsekzoznamu"/>
        <w:numPr>
          <w:ilvl w:val="0"/>
          <w:numId w:val="98"/>
        </w:numPr>
        <w:spacing w:before="120" w:after="120" w:line="288" w:lineRule="auto"/>
      </w:pPr>
      <w:r w:rsidRPr="006451E8">
        <w:t>predpokladaná hodnota zákazky/hodnota zákazky bez DPH,</w:t>
      </w:r>
    </w:p>
    <w:p w14:paraId="6EC23E4A" w14:textId="77777777" w:rsidR="006451E8" w:rsidRPr="006451E8" w:rsidRDefault="006451E8" w:rsidP="005B7173">
      <w:pPr>
        <w:pStyle w:val="Odsekzoznamu"/>
        <w:numPr>
          <w:ilvl w:val="0"/>
          <w:numId w:val="98"/>
        </w:numPr>
        <w:spacing w:before="120" w:after="120" w:line="288" w:lineRule="auto"/>
      </w:pPr>
      <w:r w:rsidRPr="006451E8">
        <w:t>postup zadávania zákazky,</w:t>
      </w:r>
    </w:p>
    <w:p w14:paraId="2CDC9452" w14:textId="77777777" w:rsidR="006451E8" w:rsidRPr="006451E8" w:rsidRDefault="006451E8" w:rsidP="005B7173">
      <w:pPr>
        <w:pStyle w:val="Odsekzoznamu"/>
        <w:numPr>
          <w:ilvl w:val="0"/>
          <w:numId w:val="98"/>
        </w:numPr>
        <w:spacing w:before="120" w:after="120" w:line="288" w:lineRule="auto"/>
      </w:pPr>
      <w:r w:rsidRPr="006451E8">
        <w:t>členenie zákazky podľa predpokladanej hodnoty,</w:t>
      </w:r>
    </w:p>
    <w:p w14:paraId="2532E156" w14:textId="77777777"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2BFB6806" w14:textId="77777777"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kontrol</w:t>
      </w:r>
      <w:r w:rsidR="003E60AF" w:rsidRPr="003E60AF">
        <w:t>e relevantného VO</w:t>
      </w:r>
      <w:r w:rsidR="00D72FDB" w:rsidRPr="00D72FDB">
        <w:t xml:space="preserve">  vykonávanej poskytovateľom (prvá ex-</w:t>
      </w:r>
      <w:proofErr w:type="spellStart"/>
      <w:r w:rsidR="00D72FDB" w:rsidRPr="00D72FDB">
        <w:t>ante</w:t>
      </w:r>
      <w:proofErr w:type="spellEnd"/>
      <w:r w:rsidR="00D72FDB" w:rsidRPr="00D72FDB">
        <w:t xml:space="preserve"> kontrola, druhá ex-</w:t>
      </w:r>
      <w:proofErr w:type="spellStart"/>
      <w:r w:rsidR="00D72FDB" w:rsidRPr="00D72FDB">
        <w:t>ante</w:t>
      </w:r>
      <w:proofErr w:type="spellEnd"/>
      <w:r w:rsidR="00D72FDB" w:rsidRPr="00D72FDB">
        <w:t xml:space="preserve"> kontrola alebo štandardná ex-post kontrola).</w:t>
      </w:r>
    </w:p>
    <w:p w14:paraId="66D28877" w14:textId="77777777" w:rsidR="009D7F63" w:rsidRPr="0073389C" w:rsidRDefault="009D7F63" w:rsidP="009D7F63">
      <w:pPr>
        <w:spacing w:before="120" w:after="120" w:line="288" w:lineRule="auto"/>
        <w:jc w:val="both"/>
      </w:pPr>
    </w:p>
    <w:p w14:paraId="35CA38B7" w14:textId="77777777" w:rsidR="009D7F63" w:rsidRPr="0073389C" w:rsidRDefault="009D7F63" w:rsidP="009D7F63">
      <w:pPr>
        <w:pStyle w:val="Nadpis3"/>
        <w:ind w:left="567" w:firstLine="0"/>
        <w:rPr>
          <w:lang w:val="sk-SK"/>
        </w:rPr>
      </w:pPr>
      <w:bookmarkStart w:id="133" w:name="_Toc359942925"/>
      <w:bookmarkStart w:id="134" w:name="_Toc359943221"/>
      <w:bookmarkStart w:id="135" w:name="_Toc359943517"/>
      <w:bookmarkStart w:id="136" w:name="_Toc359943819"/>
      <w:bookmarkStart w:id="137" w:name="_Toc359944121"/>
      <w:bookmarkStart w:id="138" w:name="_Toc359944421"/>
      <w:bookmarkStart w:id="139" w:name="_Toc360024481"/>
      <w:bookmarkStart w:id="140" w:name="_Toc360030476"/>
      <w:bookmarkStart w:id="141" w:name="_Toc360031226"/>
      <w:bookmarkStart w:id="142" w:name="_Toc360109828"/>
      <w:bookmarkStart w:id="143" w:name="_Toc360110138"/>
      <w:bookmarkStart w:id="144" w:name="_Toc360118328"/>
      <w:bookmarkStart w:id="145" w:name="_Toc360118643"/>
      <w:bookmarkStart w:id="146" w:name="_Toc360031227"/>
      <w:bookmarkStart w:id="147" w:name="_Toc409190740"/>
      <w:bookmarkStart w:id="148" w:name="_Toc440372879"/>
      <w:bookmarkStart w:id="149" w:name="_Toc4576198"/>
      <w:bookmarkEnd w:id="133"/>
      <w:bookmarkEnd w:id="134"/>
      <w:bookmarkEnd w:id="135"/>
      <w:bookmarkEnd w:id="136"/>
      <w:bookmarkEnd w:id="137"/>
      <w:bookmarkEnd w:id="138"/>
      <w:bookmarkEnd w:id="139"/>
      <w:bookmarkEnd w:id="140"/>
      <w:bookmarkEnd w:id="141"/>
      <w:bookmarkEnd w:id="142"/>
      <w:bookmarkEnd w:id="143"/>
      <w:bookmarkEnd w:id="144"/>
      <w:bookmarkEnd w:id="145"/>
      <w:r w:rsidRPr="0073389C">
        <w:rPr>
          <w:lang w:val="sk-SK"/>
        </w:rPr>
        <w:t>Predpokladaná hodnota zákazky</w:t>
      </w:r>
      <w:bookmarkEnd w:id="146"/>
      <w:bookmarkEnd w:id="147"/>
      <w:r w:rsidRPr="0073389C">
        <w:rPr>
          <w:lang w:val="sk-SK"/>
        </w:rPr>
        <w:t xml:space="preserve"> (PHZ)</w:t>
      </w:r>
      <w:bookmarkEnd w:id="148"/>
      <w:bookmarkEnd w:id="149"/>
    </w:p>
    <w:p w14:paraId="29EE8525"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w:t>
      </w:r>
      <w:proofErr w:type="spellStart"/>
      <w:r w:rsidRPr="0073389C">
        <w:t>t.j</w:t>
      </w:r>
      <w:proofErr w:type="spellEnd"/>
      <w:r w:rsidRPr="0073389C">
        <w:t xml:space="preserve">.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3E76ACEA" w14:textId="77777777"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69D469FE" w14:textId="77777777" w:rsidR="00003E89"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Ak nemá verejný obstarávateľ alebo obstarávateľ údaje podľa druhej vety k dispozícii, určí predpokladanú hodnotu na základe údajov získaných prieskumom trhu s požadovaným plnením</w:t>
      </w:r>
      <w:r w:rsidR="00851661">
        <w:rPr>
          <w:rFonts w:cs="Arial"/>
          <w:szCs w:val="16"/>
        </w:rPr>
        <w:t xml:space="preserve">, </w:t>
      </w:r>
      <w:r w:rsidR="00851661" w:rsidRPr="00384070">
        <w:rPr>
          <w:rFonts w:cs="Arial"/>
          <w:szCs w:val="16"/>
        </w:rPr>
        <w:t xml:space="preserve">prípravnou trhovou konzultáciou </w:t>
      </w:r>
      <w:r w:rsidRPr="00A83C79">
        <w:t xml:space="preserve">alebo na základe údajov získaných iným vhodným spôsobom. </w:t>
      </w:r>
      <w:r w:rsidR="00003E89" w:rsidRPr="00F9794B">
        <w:rPr>
          <w:rFonts w:cs="Arial"/>
          <w:szCs w:val="16"/>
        </w:rPr>
        <w:t>Prijímateľ môže prípravné trhové konzultácie realizovať prostredníctvom elektronického prostriedku, cez ktorý bude realizovať aj príslušné verejné obstarávanie, ktorého sa prípravné trhové konzultácie týkajú a môže v rámci nich zverejniť predbežné oznámenie vo vestníku VO.</w:t>
      </w:r>
    </w:p>
    <w:p w14:paraId="14F31F13" w14:textId="77777777" w:rsidR="00A83C79" w:rsidRPr="0073389C" w:rsidRDefault="00A83C79" w:rsidP="009D7F63">
      <w:pPr>
        <w:spacing w:before="120" w:after="120" w:line="288" w:lineRule="auto"/>
        <w:jc w:val="both"/>
      </w:pPr>
      <w:r w:rsidRPr="00A83C79">
        <w:t xml:space="preserve">Predpokladaná hodnota zákazky </w:t>
      </w:r>
      <w:r w:rsidRPr="00A83C79">
        <w:rPr>
          <w:b/>
        </w:rPr>
        <w:t xml:space="preserve">je platná v čase odoslania oznámenia o vyhlásení verejného obstarávania alebo oznámenia použitého ako výzva na </w:t>
      </w:r>
      <w:r w:rsidR="00003E89">
        <w:rPr>
          <w:rFonts w:cs="Arial"/>
          <w:b/>
          <w:szCs w:val="16"/>
        </w:rPr>
        <w:t>predkladanie ponúk</w:t>
      </w:r>
      <w:r w:rsidR="00003E89" w:rsidRPr="008E6D9D">
        <w:rPr>
          <w:rFonts w:cs="Arial"/>
          <w:b/>
          <w:szCs w:val="16"/>
        </w:rPr>
        <w:t xml:space="preserve"> </w:t>
      </w:r>
      <w:r w:rsidRPr="00A83C79">
        <w:rPr>
          <w:b/>
        </w:rPr>
        <w:t>na uverejnenie</w:t>
      </w:r>
      <w:r w:rsidRPr="00A83C79">
        <w:t>; ak sa uverejnenie takého oznámenia nevyžaduje, predpokladaná hodnota je platná v čase začatia postupu zadávania zákazky.</w:t>
      </w:r>
      <w:r>
        <w:t>“</w:t>
      </w:r>
    </w:p>
    <w:p w14:paraId="4DFBE1A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 xml:space="preserve">Poskytovateľ odporúča v oznámení o vyhlásení VO  alebo  v oznámení použitom ako výzva na </w:t>
      </w:r>
      <w:r w:rsidR="00003E89">
        <w:rPr>
          <w:rFonts w:cs="Arial"/>
          <w:szCs w:val="16"/>
        </w:rPr>
        <w:t>predkladanie ponúk</w:t>
      </w:r>
      <w:r w:rsidR="00003E89" w:rsidRPr="00DF3B19">
        <w:rPr>
          <w:rFonts w:cs="Arial"/>
          <w:szCs w:val="16"/>
        </w:rPr>
        <w:t xml:space="preserve"> </w:t>
      </w:r>
      <w:r w:rsidR="00A83C79" w:rsidRPr="00A83C79">
        <w:t>uvádzať PHZ. Údajom o množstve alebo rozsahu obstarávaných tovarov, stavebných prác alebo služieb možno nahradiť údaj o PHZ len v</w:t>
      </w:r>
      <w:r w:rsidR="00F44B25">
        <w:t xml:space="preserve"> objektívne </w:t>
      </w:r>
      <w:r w:rsidR="00A83C79" w:rsidRPr="00A83C79">
        <w:t xml:space="preserve">odôvodniteľných prípadoch. Uvedené nemá vplyv na povinnosť určenia PHZ pred vyhlásením VO. Ak sa určia podmienky účasti v spojení </w:t>
      </w:r>
      <w:r w:rsidR="00A83C79" w:rsidRPr="00A83C79">
        <w:lastRenderedPageBreak/>
        <w:t>s predpokladanou hodnotou</w:t>
      </w:r>
      <w:r w:rsidR="00F44B25">
        <w:t xml:space="preserve"> zákazky</w:t>
      </w:r>
      <w:r w:rsidR="00A83C79" w:rsidRPr="00A83C79">
        <w:t xml:space="preserve"> alebo ak sa vyžaduje zábezpeka, je nutné vždy v oznámení uvádzať PHZ.</w:t>
      </w:r>
      <w:r w:rsidRPr="0073389C">
        <w:t xml:space="preserve"> </w:t>
      </w:r>
    </w:p>
    <w:p w14:paraId="530CEE5B" w14:textId="77777777" w:rsidR="009D7F63" w:rsidRDefault="009D7F63" w:rsidP="009D7F63">
      <w:pPr>
        <w:spacing w:before="120" w:after="120" w:line="288" w:lineRule="auto"/>
        <w:jc w:val="both"/>
      </w:pPr>
      <w:r w:rsidRPr="0073389C">
        <w:t xml:space="preserve">Určujúcim finančným limitom je predpokladaná cena </w:t>
      </w:r>
      <w:r w:rsidR="008E6C02" w:rsidRPr="00703E20">
        <w:rPr>
          <w:rFonts w:cs="Arial"/>
          <w:szCs w:val="19"/>
        </w:rPr>
        <w:t xml:space="preserve">v EUR bez DPH </w:t>
      </w:r>
      <w:r w:rsidRPr="0073389C">
        <w:t xml:space="preserve">za </w:t>
      </w:r>
      <w:r w:rsidR="008E6C02">
        <w:rPr>
          <w:rFonts w:cs="Arial"/>
          <w:szCs w:val="19"/>
        </w:rPr>
        <w:t>rovnaké alebo porovnateľné predmety zákazky tvoriace príbuznú skupinu tovarov/služieb/prác, resp. tvoriace jeden logický celok</w:t>
      </w:r>
      <w:r w:rsidR="008E6C02" w:rsidRPr="00703E20">
        <w:rPr>
          <w:rFonts w:cs="Arial"/>
          <w:szCs w:val="19"/>
        </w:rPr>
        <w:t xml:space="preserve"> </w:t>
      </w:r>
      <w:r w:rsidRPr="0073389C">
        <w:t xml:space="preserve">za jeden kalendárny rok alebo za obdobie trvania zmluvy s dodávateľom, ak presahuje jeden kalendárny rok. Do tohto limitu sa započítavajú aj plánované obstarávania súvisiace s bežnou činnosťou organizácie vrátane opakovaných plnení, pokiaľ </w:t>
      </w:r>
      <w:r w:rsidR="008E6C02">
        <w:rPr>
          <w:rFonts w:cs="Arial"/>
          <w:szCs w:val="19"/>
        </w:rPr>
        <w:t>sú tieto výdavky</w:t>
      </w:r>
      <w:r w:rsidR="008E6C02">
        <w:t xml:space="preserve"> </w:t>
      </w:r>
      <w:r w:rsidRPr="0073389C">
        <w:t>financovan</w:t>
      </w:r>
      <w:r w:rsidR="008E6C02">
        <w:t>é</w:t>
      </w:r>
      <w:r w:rsidRPr="0073389C">
        <w:t xml:space="preserve"> z verejných zdrojov alebo zdrojov EÚ a </w:t>
      </w:r>
      <w:r w:rsidR="008E6C02">
        <w:rPr>
          <w:rFonts w:cs="Arial"/>
          <w:szCs w:val="19"/>
        </w:rPr>
        <w:t>výdavky</w:t>
      </w:r>
      <w:r w:rsidRPr="0073389C">
        <w:t xml:space="preserve"> v rámci iných projektov financovaných z iných zdrojov EÚ. </w:t>
      </w:r>
    </w:p>
    <w:p w14:paraId="3220EA5B" w14:textId="77777777" w:rsidR="008E6C02" w:rsidRPr="0073389C" w:rsidRDefault="008E6C02" w:rsidP="009D7F63">
      <w:pPr>
        <w:spacing w:before="120" w:after="120" w:line="288" w:lineRule="auto"/>
        <w:jc w:val="both"/>
      </w:pPr>
      <w:r w:rsidRPr="00EA503A">
        <w:rPr>
          <w:rFonts w:cs="Arial"/>
          <w:szCs w:val="19"/>
        </w:rPr>
        <w:t>Podľa § 6 ods. 10 ZVO sa predpokladaná hodnota rámcovej dohody alebo dynamického nákupného systému určí ako maximálna predpokladaná hodnota všetkých zákaziek, ktoré sa predpokladajú počas platnosti rámcovej dohody alebo počas trvania dynamického nákupného systému.</w:t>
      </w:r>
    </w:p>
    <w:p w14:paraId="33CB81F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r w:rsidR="008E6C02" w:rsidRPr="008E6C02">
        <w:rPr>
          <w:rFonts w:cs="Arial"/>
          <w:szCs w:val="16"/>
        </w:rPr>
        <w:t xml:space="preserve"> </w:t>
      </w:r>
      <w:r w:rsidR="008E6C02" w:rsidRPr="00261127">
        <w:rPr>
          <w:rFonts w:cs="Arial"/>
          <w:szCs w:val="16"/>
        </w:rPr>
        <w:t xml:space="preserve">K nedovolenému rozdeleniu zákazky dochádza rozdelením rovnakého alebo obdobného predmetu zákazky do viacerých zákaziek, pre ktoré vyhlási prijímateľ samostatné VO nižším postupom zadávania zákazky, ako zodpovedá finančnému limitu určenému súčtom PHZ týchto zákaziek. Pritom zároveň platí, že ide o predmety zákaziek, ktoré spolu súvisia z funkčného, </w:t>
      </w:r>
      <w:r w:rsidR="008E6C02">
        <w:rPr>
          <w:rFonts w:cs="Arial"/>
          <w:szCs w:val="16"/>
        </w:rPr>
        <w:t>časového a</w:t>
      </w:r>
      <w:r w:rsidR="008E6C02" w:rsidRPr="00261127">
        <w:rPr>
          <w:rFonts w:cs="Arial"/>
          <w:szCs w:val="16"/>
        </w:rPr>
        <w:t xml:space="preserve"> miestneho hľadiska a pod.</w:t>
      </w:r>
    </w:p>
    <w:p w14:paraId="2145E9ED" w14:textId="77777777"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122BF2FB" w14:textId="77777777"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proofErr w:type="spellStart"/>
      <w:r w:rsidR="000A2AD4">
        <w:t>Žo</w:t>
      </w:r>
      <w:r w:rsidRPr="0073389C">
        <w:t>NFP</w:t>
      </w:r>
      <w:proofErr w:type="spellEnd"/>
      <w:r w:rsidRPr="0073389C">
        <w:t>, nakoľko medzi takýmto určením predpokladanej hodnoty a samotným zadávaním predmetnej zákazky môže prejsť niekoľko mesiacov a PHZ sa mohla zmeniť.</w:t>
      </w:r>
    </w:p>
    <w:p w14:paraId="3B153E68" w14:textId="3CB8884E"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zákaziek</w:t>
      </w:r>
      <w:r w:rsidR="007C2FF4">
        <w:t xml:space="preserve"> </w:t>
      </w:r>
      <w:r w:rsidR="007C2FF4" w:rsidRPr="007C2FF4">
        <w:t xml:space="preserve">predkladaných za účelom vykonania prvej ex </w:t>
      </w:r>
      <w:proofErr w:type="spellStart"/>
      <w:r w:rsidR="007C2FF4" w:rsidRPr="007C2FF4">
        <w:t>ante</w:t>
      </w:r>
      <w:proofErr w:type="spellEnd"/>
      <w:r w:rsidR="007C2FF4" w:rsidRPr="007C2FF4">
        <w:t xml:space="preserve"> kontroly VO</w:t>
      </w:r>
      <w:r w:rsidRPr="0073389C">
        <w:t xml:space="preserve"> je prijímateľ povinný predložiť </w:t>
      </w:r>
      <w:r w:rsidR="006F3BFC">
        <w:t>určenie</w:t>
      </w:r>
      <w:r w:rsidR="006F3BFC" w:rsidRPr="0073389C">
        <w:t xml:space="preserve"> </w:t>
      </w:r>
      <w:r w:rsidRPr="0073389C">
        <w:t>PHZ súčasne s návrhom oznámenia o vyhlásení VO a návrhom súťažných</w:t>
      </w:r>
      <w:r w:rsidR="007C2FF4">
        <w:t xml:space="preserve"> </w:t>
      </w:r>
      <w:r w:rsidR="007C2FF4">
        <w:rPr>
          <w:rFonts w:cs="Arial"/>
          <w:szCs w:val="19"/>
        </w:rPr>
        <w:t>podkladov</w:t>
      </w:r>
      <w:r w:rsidR="001D76D4">
        <w:rPr>
          <w:rFonts w:cs="Arial"/>
          <w:szCs w:val="19"/>
        </w:rPr>
        <w:t>.</w:t>
      </w:r>
    </w:p>
    <w:p w14:paraId="3907F09A" w14:textId="77777777"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00A60F1A" w14:textId="77777777" w:rsidR="00A737D2" w:rsidRPr="0073389C" w:rsidRDefault="00A737D2" w:rsidP="009D7F63">
      <w:pPr>
        <w:spacing w:before="120" w:after="120" w:line="288" w:lineRule="auto"/>
        <w:jc w:val="both"/>
      </w:pPr>
    </w:p>
    <w:p w14:paraId="7D9E1309" w14:textId="77777777"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0A74CB" w:rsidRPr="000A74CB">
        <w:t>Možnosti získania informácií za účelom stanovenia PHZ sú uvedené nižšie.</w:t>
      </w:r>
    </w:p>
    <w:p w14:paraId="344D421F" w14:textId="77777777" w:rsidR="001717E4" w:rsidRDefault="001717E4" w:rsidP="001717E4">
      <w:pPr>
        <w:spacing w:before="120" w:after="120" w:line="288" w:lineRule="auto"/>
        <w:jc w:val="both"/>
      </w:pPr>
      <w:r>
        <w:t xml:space="preserve">Informácie a podklady, na základe ktorých bola určená predpokladaná hodnota zákazky </w:t>
      </w:r>
      <w:r w:rsidRPr="000944B5">
        <w:rPr>
          <w:b/>
        </w:rPr>
        <w:t>nesmú byť staršie ako 6 mesiacov ku dňa vyhlásenia VO</w:t>
      </w:r>
      <w:r>
        <w:t xml:space="preserve">, ak bola predpokladaná hodnota zákazky </w:t>
      </w:r>
      <w:r w:rsidRPr="000944B5">
        <w:rPr>
          <w:b/>
        </w:rPr>
        <w:t>určená prieskumom trhu realizovaným oslovením potenciálnych záujemcov alebo prípravnou trhovou konzultáciou</w:t>
      </w:r>
      <w:r>
        <w:t>.</w:t>
      </w:r>
      <w:r w:rsidRPr="002D7858">
        <w:t xml:space="preserve"> </w:t>
      </w:r>
      <w:r>
        <w:t xml:space="preserve">Ak ceny obstarávaných tovarov, stavebných prác alebo služieb nezaznamenali na trhu zmenu, je možné pre účely určenia predpokladanej hodnoty zákazky použiť aj podklady staršie ako 6 mesiacov. Zdôvodnenie tejto skutočnosti musí byť súčasťou dokumentácie k zákazke VO. </w:t>
      </w:r>
    </w:p>
    <w:p w14:paraId="12EE7C67" w14:textId="77777777" w:rsidR="001717E4" w:rsidRDefault="001717E4" w:rsidP="001717E4">
      <w:pPr>
        <w:spacing w:before="120" w:after="120" w:line="288" w:lineRule="auto"/>
        <w:jc w:val="both"/>
      </w:pPr>
      <w:r>
        <w:t xml:space="preserve">Ak prijímateľ určuje predpokladanú hodnotu zákazky </w:t>
      </w:r>
      <w:r w:rsidRPr="000944B5">
        <w:rPr>
          <w:b/>
        </w:rPr>
        <w:t>na základe údajov a informácií</w:t>
      </w:r>
      <w:r>
        <w:t xml:space="preserve"> o zákazkách na rovnaký alebo porovnateľný predmet (napr. povinne zverejňované zmluvy v CRZ), uvedené údaje a informácie (zmluvy) </w:t>
      </w:r>
      <w:r w:rsidRPr="000944B5">
        <w:rPr>
          <w:b/>
        </w:rPr>
        <w:t>musia byť platné ku dňu vyhlásenia VO</w:t>
      </w:r>
      <w:r>
        <w:t xml:space="preserve">. </w:t>
      </w:r>
    </w:p>
    <w:p w14:paraId="6227266D" w14:textId="77777777" w:rsidR="001717E4" w:rsidRDefault="001717E4" w:rsidP="001717E4">
      <w:pPr>
        <w:spacing w:before="120" w:after="120" w:line="288" w:lineRule="auto"/>
        <w:jc w:val="both"/>
      </w:pPr>
      <w:r>
        <w:t xml:space="preserve">Ak ceny obstarávaných tovarov, stavebných prác alebo služieb </w:t>
      </w:r>
      <w:r w:rsidRPr="000944B5">
        <w:rPr>
          <w:b/>
        </w:rPr>
        <w:t>nezaznamenali na trhu zmenu</w:t>
      </w:r>
      <w:r>
        <w:t xml:space="preserve">, je možné pre účely určenia predpokladanej hodnoty zákazky použiť aj údaje o zmluvách, ktorých platnosť je ku dňu </w:t>
      </w:r>
      <w:r>
        <w:lastRenderedPageBreak/>
        <w:t>vyhlásenia VO ukončená. Zdôvodnenie tejto skutočnosti musí byť obdobne súčasťou dokumentácie k zákazke VO.</w:t>
      </w:r>
    </w:p>
    <w:p w14:paraId="12FA077B" w14:textId="77777777" w:rsidR="006966E8" w:rsidRPr="00A737D2" w:rsidRDefault="006966E8" w:rsidP="006966E8">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001F3F48">
        <w:t xml:space="preserve">Prijímateľ je povinný určiť predpokladanú hodnotu zákazky na základe aspoň </w:t>
      </w:r>
      <w:r w:rsidR="00003E89">
        <w:t xml:space="preserve">dvoch </w:t>
      </w:r>
      <w:r w:rsidR="001F3F48">
        <w:t xml:space="preserve">navzájom nezávislých údajov o cenách (napr. aspoň </w:t>
      </w:r>
      <w:r w:rsidR="00003E89">
        <w:t xml:space="preserve">2 </w:t>
      </w:r>
      <w:r w:rsidR="001F3F48">
        <w:t xml:space="preserve">cenové ponuky alebo údaje o cene z aspoň </w:t>
      </w:r>
      <w:r w:rsidR="00003E89">
        <w:t xml:space="preserve">2 </w:t>
      </w:r>
      <w:r w:rsidR="001F3F48">
        <w:t>zmlúv, zverejnených v CRZ), ak nie je uvedené inak. V prípade, ak cena tovaru, stavebných prác alebo služieb zaznamenala na trhu podstatnú zmenu, je poskytovateľ oprávnený požadovať od prijímateľa aktualizáciu podkladov k určeniu predpokladanej hodnoty zákazky aj v prípade, ak podklady neboli staršie ako 6 mesiacov ku dňu vyhlásenia VO.</w:t>
      </w:r>
      <w:r w:rsidR="00003E89">
        <w:t xml:space="preserve"> </w:t>
      </w:r>
      <w:r w:rsidR="00003E89" w:rsidRPr="00F9794B">
        <w:t>Odporúčaným postupom pri určení predpokladanej hodnoty zákazky je vykonať aritmetický priemer z cien uvedených v predložených cenových ponukách.</w:t>
      </w:r>
    </w:p>
    <w:p w14:paraId="1CFDB208" w14:textId="77777777" w:rsidR="006966E8" w:rsidRDefault="006966E8" w:rsidP="001717E4">
      <w:pPr>
        <w:spacing w:before="120" w:after="120" w:line="288" w:lineRule="auto"/>
        <w:jc w:val="both"/>
      </w:pPr>
    </w:p>
    <w:p w14:paraId="4BA3A729" w14:textId="77777777" w:rsidR="009D7F63" w:rsidRPr="0073389C" w:rsidRDefault="009D7F63" w:rsidP="009D7F63">
      <w:pPr>
        <w:spacing w:before="120" w:after="120" w:line="288" w:lineRule="auto"/>
        <w:jc w:val="both"/>
      </w:pPr>
      <w:r w:rsidRPr="0073389C">
        <w:t>Určenie PHZ vykoná prijímateľ napr. na základe informácií:</w:t>
      </w:r>
    </w:p>
    <w:p w14:paraId="6050A9F5"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003E89">
        <w:rPr>
          <w:rFonts w:cs="Arial"/>
          <w:szCs w:val="19"/>
          <w:lang w:val="sk-SK"/>
        </w:rPr>
        <w:t xml:space="preserve">, </w:t>
      </w:r>
      <w:r w:rsidR="00003E89" w:rsidRPr="00F9794B">
        <w:rPr>
          <w:rFonts w:cs="Arial"/>
          <w:szCs w:val="19"/>
          <w:lang w:val="sk-SK"/>
        </w:rPr>
        <w:t>predpokladanú hodnotu zákazky je možné následne určiť aj na základe dvoch cenových ponúk</w:t>
      </w:r>
      <w:r w:rsidR="00003E89">
        <w:rPr>
          <w:rStyle w:val="Odkaznapoznmkupodiarou"/>
          <w:rFonts w:cs="Arial"/>
          <w:szCs w:val="19"/>
          <w:lang w:val="sk-SK"/>
        </w:rPr>
        <w:t xml:space="preserve"> </w:t>
      </w:r>
      <w:r w:rsidR="001D76D4">
        <w:rPr>
          <w:rStyle w:val="Odkaznapoznmkupodiarou"/>
          <w:rFonts w:cs="Arial"/>
          <w:szCs w:val="19"/>
          <w:lang w:val="sk-SK"/>
        </w:rPr>
        <w:footnoteReference w:id="120"/>
      </w:r>
      <w:r w:rsidRPr="0073389C">
        <w:rPr>
          <w:rFonts w:cs="Arial"/>
          <w:szCs w:val="19"/>
          <w:lang w:val="sk-SK"/>
        </w:rPr>
        <w:t>;</w:t>
      </w:r>
    </w:p>
    <w:p w14:paraId="11950295"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w:t>
      </w:r>
      <w:proofErr w:type="spellStart"/>
      <w:r w:rsidRPr="0073389C">
        <w:rPr>
          <w:rFonts w:cs="Arial"/>
          <w:szCs w:val="19"/>
          <w:lang w:val="sk-SK"/>
        </w:rPr>
        <w:t>print</w:t>
      </w:r>
      <w:proofErr w:type="spellEnd"/>
      <w:r w:rsidRPr="0073389C">
        <w:rPr>
          <w:rFonts w:cs="Arial"/>
          <w:szCs w:val="19"/>
          <w:lang w:val="sk-SK"/>
        </w:rPr>
        <w:t xml:space="preserve"> </w:t>
      </w:r>
      <w:proofErr w:type="spellStart"/>
      <w:r w:rsidRPr="0073389C">
        <w:rPr>
          <w:rFonts w:cs="Arial"/>
          <w:szCs w:val="19"/>
          <w:lang w:val="sk-SK"/>
        </w:rPr>
        <w:t>screen</w:t>
      </w:r>
      <w:proofErr w:type="spellEnd"/>
      <w:r w:rsidRPr="0073389C">
        <w:rPr>
          <w:rFonts w:cs="Arial"/>
          <w:szCs w:val="19"/>
          <w:lang w:val="sk-SK"/>
        </w:rPr>
        <w:t>“ z predmetných webových sídiel</w:t>
      </w:r>
      <w:r w:rsidR="001D76D4">
        <w:rPr>
          <w:rFonts w:cs="Arial"/>
          <w:szCs w:val="19"/>
          <w:lang w:val="sk-SK"/>
        </w:rPr>
        <w:t xml:space="preserve"> s dátumom vyhotovenia </w:t>
      </w:r>
      <w:proofErr w:type="spellStart"/>
      <w:r w:rsidR="001D76D4">
        <w:rPr>
          <w:rFonts w:cs="Arial"/>
          <w:szCs w:val="19"/>
          <w:lang w:val="sk-SK"/>
        </w:rPr>
        <w:t>print</w:t>
      </w:r>
      <w:proofErr w:type="spellEnd"/>
      <w:r w:rsidR="001D76D4">
        <w:rPr>
          <w:rFonts w:cs="Arial"/>
          <w:szCs w:val="19"/>
          <w:lang w:val="sk-SK"/>
        </w:rPr>
        <w:t xml:space="preserve"> </w:t>
      </w:r>
      <w:proofErr w:type="spellStart"/>
      <w:r w:rsidR="001D76D4">
        <w:rPr>
          <w:rFonts w:cs="Arial"/>
          <w:szCs w:val="19"/>
          <w:lang w:val="sk-SK"/>
        </w:rPr>
        <w:t>screenu</w:t>
      </w:r>
      <w:proofErr w:type="spellEnd"/>
      <w:r w:rsidRPr="0073389C">
        <w:rPr>
          <w:rFonts w:cs="Arial"/>
          <w:szCs w:val="19"/>
          <w:lang w:val="sk-SK"/>
        </w:rPr>
        <w:t>;</w:t>
      </w:r>
    </w:p>
    <w:p w14:paraId="1C90DB28" w14:textId="7777777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C345CE1" w14:textId="77777777"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003E89">
        <w:rPr>
          <w:rFonts w:cs="Arial"/>
          <w:szCs w:val="19"/>
          <w:lang w:val="sk-SK"/>
        </w:rPr>
        <w:t xml:space="preserve">; </w:t>
      </w:r>
      <w:r w:rsidR="00003E89" w:rsidRPr="00F9794B">
        <w:rPr>
          <w:rFonts w:cs="Arial"/>
          <w:szCs w:val="19"/>
          <w:lang w:val="sk-SK"/>
        </w:rPr>
        <w:t>ak prijímateľ určuje predpokladanú hodnotu zákazky na základe údajov a informácií o zákazkách na rovnaký alebo porovnateľný predmet (napr. povinne zverejňované zmluvy v CRZ), určuje predpokladanú hodnotu zákazky na základe minimálne dvoch nezávislých údajov o cenách;</w:t>
      </w:r>
    </w:p>
    <w:p w14:paraId="7FDC0B49" w14:textId="77777777" w:rsidR="00103054" w:rsidRDefault="006E53FF" w:rsidP="00F158F9">
      <w:pPr>
        <w:pStyle w:val="Bulletslevel2"/>
        <w:spacing w:after="120" w:line="288" w:lineRule="auto"/>
        <w:ind w:left="567" w:hanging="283"/>
        <w:jc w:val="both"/>
        <w:rPr>
          <w:rFonts w:cs="Arial"/>
          <w:szCs w:val="19"/>
          <w:lang w:val="sk-SK"/>
        </w:rPr>
      </w:pPr>
      <w:r>
        <w:rPr>
          <w:rFonts w:cs="Arial"/>
          <w:szCs w:val="19"/>
          <w:lang w:val="sk-SK"/>
        </w:rPr>
        <w:t>z</w:t>
      </w:r>
      <w:r w:rsidR="00F44B25">
        <w:rPr>
          <w:rFonts w:cs="Arial"/>
          <w:szCs w:val="19"/>
          <w:lang w:val="sk-SK"/>
        </w:rPr>
        <w:t xml:space="preserve"> </w:t>
      </w:r>
      <w:r w:rsidR="00103054" w:rsidRPr="00103054">
        <w:rPr>
          <w:rFonts w:cs="Arial"/>
          <w:szCs w:val="19"/>
          <w:lang w:val="sk-SK"/>
        </w:rPr>
        <w:t xml:space="preserve">projektantom </w:t>
      </w:r>
      <w:r w:rsidR="00F44B25" w:rsidRPr="00103054">
        <w:rPr>
          <w:rFonts w:cs="Arial"/>
          <w:szCs w:val="19"/>
          <w:lang w:val="sk-SK"/>
        </w:rPr>
        <w:t>ocenen</w:t>
      </w:r>
      <w:r w:rsidR="00F44B25">
        <w:rPr>
          <w:rFonts w:cs="Arial"/>
          <w:szCs w:val="19"/>
          <w:lang w:val="sk-SK"/>
        </w:rPr>
        <w:t>ého</w:t>
      </w:r>
      <w:r w:rsidR="00F44B25" w:rsidRPr="00103054">
        <w:rPr>
          <w:rFonts w:cs="Arial"/>
          <w:szCs w:val="19"/>
          <w:lang w:val="sk-SK"/>
        </w:rPr>
        <w:t xml:space="preserve"> </w:t>
      </w:r>
      <w:r w:rsidR="00103054" w:rsidRPr="00103054">
        <w:rPr>
          <w:rFonts w:cs="Arial"/>
          <w:szCs w:val="19"/>
          <w:lang w:val="sk-SK"/>
        </w:rPr>
        <w:t>rozpočt</w:t>
      </w:r>
      <w:r w:rsidR="00F44B25">
        <w:rPr>
          <w:rFonts w:cs="Arial"/>
          <w:szCs w:val="19"/>
          <w:lang w:val="sk-SK"/>
        </w:rPr>
        <w:t>u</w:t>
      </w:r>
      <w:r w:rsidR="00103054" w:rsidRPr="00103054">
        <w:rPr>
          <w:rFonts w:cs="Arial"/>
          <w:szCs w:val="19"/>
          <w:lang w:val="sk-SK"/>
        </w:rPr>
        <w:t xml:space="preserve"> stavebných prác </w:t>
      </w:r>
      <w:r w:rsidR="00F44B25" w:rsidRPr="00103054">
        <w:rPr>
          <w:rFonts w:cs="Arial"/>
          <w:szCs w:val="19"/>
          <w:lang w:val="sk-SK"/>
        </w:rPr>
        <w:t>aktuáln</w:t>
      </w:r>
      <w:r w:rsidR="00F44B25">
        <w:rPr>
          <w:rFonts w:cs="Arial"/>
          <w:szCs w:val="19"/>
          <w:lang w:val="sk-SK"/>
        </w:rPr>
        <w:t>eho</w:t>
      </w:r>
      <w:r w:rsidR="00F44B25" w:rsidRPr="00103054">
        <w:rPr>
          <w:rFonts w:cs="Arial"/>
          <w:szCs w:val="19"/>
          <w:lang w:val="sk-SK"/>
        </w:rPr>
        <w:t xml:space="preserve"> </w:t>
      </w:r>
      <w:r w:rsidR="00F44B25">
        <w:rPr>
          <w:rFonts w:cs="Arial"/>
          <w:szCs w:val="19"/>
          <w:lang w:val="sk-SK"/>
        </w:rPr>
        <w:t>v</w:t>
      </w:r>
      <w:r w:rsidR="00F44B25" w:rsidRPr="00103054">
        <w:rPr>
          <w:rFonts w:cs="Arial"/>
          <w:szCs w:val="19"/>
          <w:lang w:val="sk-SK"/>
        </w:rPr>
        <w:t> čas</w:t>
      </w:r>
      <w:r w:rsidR="00F44B25">
        <w:rPr>
          <w:rFonts w:cs="Arial"/>
          <w:szCs w:val="19"/>
          <w:lang w:val="sk-SK"/>
        </w:rPr>
        <w:t>e</w:t>
      </w:r>
      <w:r w:rsidR="00F44B25" w:rsidRPr="00103054">
        <w:rPr>
          <w:rFonts w:cs="Arial"/>
          <w:szCs w:val="19"/>
          <w:lang w:val="sk-SK"/>
        </w:rPr>
        <w:t xml:space="preserve"> </w:t>
      </w:r>
      <w:r w:rsidR="00103054" w:rsidRPr="00103054">
        <w:rPr>
          <w:rFonts w:cs="Arial"/>
          <w:szCs w:val="19"/>
          <w:lang w:val="sk-SK"/>
        </w:rPr>
        <w:t xml:space="preserve">odoslania oznámenia o vyhlásení verejného obstarávania alebo oznámenia použitého ako výzva na </w:t>
      </w:r>
      <w:r w:rsidR="00003E89">
        <w:rPr>
          <w:rFonts w:cs="Arial"/>
          <w:szCs w:val="19"/>
          <w:lang w:val="sk-SK"/>
        </w:rPr>
        <w:t>predkladanie ponúk</w:t>
      </w:r>
      <w:r w:rsidR="00003E89" w:rsidRPr="00C715AF">
        <w:rPr>
          <w:rFonts w:cs="Arial"/>
          <w:szCs w:val="19"/>
          <w:lang w:val="sk-SK"/>
        </w:rPr>
        <w:t xml:space="preserve"> </w:t>
      </w:r>
      <w:r w:rsidR="00103054" w:rsidRPr="00103054">
        <w:rPr>
          <w:rFonts w:cs="Arial"/>
          <w:szCs w:val="19"/>
          <w:lang w:val="sk-SK"/>
        </w:rPr>
        <w:t xml:space="preserve">na uverejnenie, resp. vyjadrenie projektanta k aktuálnosti rozpočtu stavebných prác (ocenený rozpočet, resp. vyjadrenie projektanta nesmie byť staršie ako </w:t>
      </w:r>
      <w:r>
        <w:rPr>
          <w:rFonts w:cs="Arial"/>
          <w:szCs w:val="19"/>
          <w:lang w:val="sk-SK"/>
        </w:rPr>
        <w:t>6</w:t>
      </w:r>
      <w:r w:rsidR="00103054" w:rsidRPr="00103054">
        <w:rPr>
          <w:rFonts w:cs="Arial"/>
          <w:szCs w:val="19"/>
          <w:lang w:val="sk-SK"/>
        </w:rPr>
        <w:t xml:space="preserve"> mesiace pred vyhlásením verejného obstarávania); ocenený rozpočet, resp. vyjadrenie  projektanta musí byť parafované s uvedením dátumu a ošetrené pečiatkou projektanta,</w:t>
      </w:r>
    </w:p>
    <w:p w14:paraId="37A9F0EC" w14:textId="77777777" w:rsidR="00003E89" w:rsidRDefault="00003E89" w:rsidP="00F158F9">
      <w:pPr>
        <w:pStyle w:val="Bulletslevel2"/>
        <w:spacing w:after="120" w:line="288" w:lineRule="auto"/>
        <w:ind w:left="567" w:hanging="283"/>
        <w:jc w:val="both"/>
        <w:rPr>
          <w:rFonts w:cs="Arial"/>
          <w:szCs w:val="19"/>
          <w:lang w:val="sk-SK"/>
        </w:rPr>
      </w:pPr>
      <w:r w:rsidRPr="00F9794B">
        <w:rPr>
          <w:rFonts w:cs="Arial"/>
          <w:szCs w:val="19"/>
          <w:lang w:val="sk-SK"/>
        </w:rPr>
        <w:t>štátnou cenovou expertízou stavebných prác aktuálnou v čase odoslania oznámenia o vyhlásení verejného obstarávania alebo oznámenia použitého ako výzva na predkladanie ponúk na uverejnenie (štátna cenová expertíza nesmie byť staršia ako 6 mesiacov pred vyhlásením verejného obstarávania)</w:t>
      </w:r>
      <w:r>
        <w:rPr>
          <w:rFonts w:cs="Arial"/>
          <w:szCs w:val="19"/>
          <w:lang w:val="sk-SK"/>
        </w:rPr>
        <w:t>;</w:t>
      </w:r>
    </w:p>
    <w:p w14:paraId="0D8C5BE3" w14:textId="77777777"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5CADD83F"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144DDF5A"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0A7E39D8" w14:textId="77777777" w:rsidR="009D7F63" w:rsidRPr="0073389C" w:rsidRDefault="009D7F63" w:rsidP="009D7F63">
      <w:pPr>
        <w:spacing w:before="120" w:after="120" w:line="288" w:lineRule="auto"/>
        <w:jc w:val="both"/>
      </w:pPr>
      <w:r w:rsidRPr="0073389C">
        <w:t xml:space="preserve">V prípade, ak je </w:t>
      </w:r>
      <w:proofErr w:type="spellStart"/>
      <w:r w:rsidRPr="0073389C">
        <w:t>vysúťažená</w:t>
      </w:r>
      <w:proofErr w:type="spellEnd"/>
      <w:r w:rsidRPr="0073389C">
        <w:t xml:space="preserve"> hodnota zákazky vyššia ako jej predpokladaná hodnota</w:t>
      </w:r>
      <w:r w:rsidR="006E53FF" w:rsidRPr="006E53FF">
        <w:t xml:space="preserve"> uvedená v</w:t>
      </w:r>
      <w:r w:rsidRPr="0073389C">
        <w:t xml:space="preserve"> rozpočt</w:t>
      </w:r>
      <w:r w:rsidR="006E53FF">
        <w:t>e</w:t>
      </w:r>
      <w:r w:rsidRPr="0073389C">
        <w:t xml:space="preserve"> </w:t>
      </w:r>
      <w:r w:rsidR="006E53FF">
        <w:rPr>
          <w:rFonts w:cs="Arial"/>
          <w:szCs w:val="19"/>
        </w:rPr>
        <w:t>projektu</w:t>
      </w:r>
      <w:r w:rsidR="006E53FF" w:rsidRPr="0073389C">
        <w:t xml:space="preserve"> </w:t>
      </w:r>
      <w:r w:rsidR="006E53FF" w:rsidRPr="006E53FF">
        <w:rPr>
          <w:rFonts w:cs="Arial"/>
          <w:szCs w:val="19"/>
        </w:rPr>
        <w:t xml:space="preserve"> </w:t>
      </w:r>
      <w:r w:rsidR="006E53FF">
        <w:rPr>
          <w:rFonts w:cs="Arial"/>
          <w:szCs w:val="19"/>
        </w:rPr>
        <w:t>podľa</w:t>
      </w:r>
      <w:r w:rsidRPr="0073389C">
        <w:t> zmluv</w:t>
      </w:r>
      <w:r w:rsidR="006E53FF">
        <w:t>y</w:t>
      </w:r>
      <w:r w:rsidRPr="0073389C">
        <w:t xml:space="preserve"> o NFP, poskytovateľ preplatí výdavky len do výšky sumy uvedenej v </w:t>
      </w:r>
      <w:r w:rsidR="000A2AD4">
        <w:t>z</w:t>
      </w:r>
      <w:r w:rsidRPr="0073389C">
        <w:t>mluve o NFP.</w:t>
      </w:r>
    </w:p>
    <w:p w14:paraId="277DC526" w14:textId="77777777" w:rsidR="009D7F63" w:rsidRPr="0073389C" w:rsidRDefault="00837993" w:rsidP="009D7F63">
      <w:pPr>
        <w:spacing w:before="120" w:after="120" w:line="288" w:lineRule="auto"/>
        <w:jc w:val="both"/>
      </w:pPr>
      <w:r w:rsidRPr="003C342E">
        <w:rPr>
          <w:rFonts w:cs="Arial"/>
          <w:b/>
          <w:szCs w:val="19"/>
        </w:rPr>
        <w:t xml:space="preserve">V prípade zákaziek s nízkou hodnotou, ktorých predpokladaná hodnota je do </w:t>
      </w:r>
      <w:r>
        <w:rPr>
          <w:rFonts w:cs="Arial"/>
          <w:b/>
          <w:szCs w:val="19"/>
        </w:rPr>
        <w:t>30</w:t>
      </w:r>
      <w:r w:rsidRPr="003C342E">
        <w:rPr>
          <w:rFonts w:cs="Arial"/>
          <w:b/>
          <w:szCs w:val="19"/>
        </w:rPr>
        <w:t xml:space="preserve"> 000 eur bez DPH</w:t>
      </w:r>
      <w:r w:rsidRPr="003C342E">
        <w:rPr>
          <w:rFonts w:cs="Arial"/>
          <w:szCs w:val="19"/>
        </w:rPr>
        <w:t xml:space="preserve">, je možné určiť úspešného uchádzača na základe určenia predpokladanej hodnoty zákazky. Predpokladaná hodnota zákazky musí byť určená oslovením minimálne troch potenciálnych záujemcov alebo ich </w:t>
      </w:r>
      <w:r w:rsidRPr="003C342E">
        <w:rPr>
          <w:rFonts w:cs="Arial"/>
          <w:szCs w:val="19"/>
        </w:rPr>
        <w:lastRenderedPageBreak/>
        <w:t>identifikovaním napr. cez webové rozhranie, pričom oslovovaní alebo identifikovaní dodávatelia musia byť subjekty, ktoré sú oprávnené dodávať službu, tovar alebo prácu v rozsahu predmetu zákazky.</w:t>
      </w:r>
    </w:p>
    <w:p w14:paraId="1F0106B1" w14:textId="77777777" w:rsidR="009D7F63" w:rsidRPr="0073389C" w:rsidRDefault="009D7F63" w:rsidP="009D7F63">
      <w:pPr>
        <w:pStyle w:val="Nadpis3"/>
        <w:ind w:left="567" w:firstLine="0"/>
        <w:rPr>
          <w:lang w:val="sk-SK"/>
        </w:rPr>
      </w:pPr>
      <w:bookmarkStart w:id="150" w:name="_Toc359942927"/>
      <w:bookmarkStart w:id="151" w:name="_Toc359943223"/>
      <w:bookmarkStart w:id="152" w:name="_Toc359943519"/>
      <w:bookmarkStart w:id="153" w:name="_Toc359943821"/>
      <w:bookmarkStart w:id="154" w:name="_Toc359944123"/>
      <w:bookmarkStart w:id="155" w:name="_Toc359944423"/>
      <w:bookmarkStart w:id="156" w:name="_Toc360024483"/>
      <w:bookmarkStart w:id="157" w:name="_Toc360030478"/>
      <w:bookmarkStart w:id="158" w:name="_Toc360031228"/>
      <w:bookmarkStart w:id="159" w:name="_Toc360109830"/>
      <w:bookmarkStart w:id="160" w:name="_Toc360110140"/>
      <w:bookmarkStart w:id="161" w:name="_Toc360118330"/>
      <w:bookmarkStart w:id="162" w:name="_Toc360118645"/>
      <w:bookmarkStart w:id="163" w:name="_Toc409190741"/>
      <w:bookmarkStart w:id="164" w:name="_Toc360031229"/>
      <w:bookmarkStart w:id="165" w:name="_Toc440372880"/>
      <w:bookmarkStart w:id="166" w:name="_Toc4576199"/>
      <w:bookmarkEnd w:id="150"/>
      <w:bookmarkEnd w:id="151"/>
      <w:bookmarkEnd w:id="152"/>
      <w:bookmarkEnd w:id="153"/>
      <w:bookmarkEnd w:id="154"/>
      <w:bookmarkEnd w:id="155"/>
      <w:bookmarkEnd w:id="156"/>
      <w:bookmarkEnd w:id="157"/>
      <w:bookmarkEnd w:id="158"/>
      <w:bookmarkEnd w:id="159"/>
      <w:bookmarkEnd w:id="160"/>
      <w:bookmarkEnd w:id="161"/>
      <w:bookmarkEnd w:id="162"/>
      <w:r w:rsidRPr="0073389C">
        <w:rPr>
          <w:lang w:val="sk-SK"/>
        </w:rPr>
        <w:t>Povinnosť uzatvoriť zmluvu</w:t>
      </w:r>
      <w:bookmarkEnd w:id="163"/>
      <w:bookmarkEnd w:id="164"/>
      <w:bookmarkEnd w:id="165"/>
      <w:bookmarkEnd w:id="166"/>
    </w:p>
    <w:p w14:paraId="056A7D82"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14:paraId="615DA975" w14:textId="77777777"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613AE769" w14:textId="77777777"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 xml:space="preserve">prijímateľa pri uzatváraní zmluvy úspešným uchádzačom dodržiavať zákon č. 315/2016 Z. z. o registri partnerov verejného sektora a o zmene a doplnení niektorých zákonov </w:t>
      </w:r>
      <w:r w:rsidR="003E60AF" w:rsidRPr="003E60AF">
        <w:rPr>
          <w:lang w:eastAsia="sk-SK"/>
        </w:rPr>
        <w:t>v platnom znení</w:t>
      </w:r>
      <w:r w:rsidR="003E60AF">
        <w:rPr>
          <w:lang w:eastAsia="sk-SK"/>
        </w:rPr>
        <w:t>.</w:t>
      </w:r>
    </w:p>
    <w:p w14:paraId="2BCC954A" w14:textId="77777777" w:rsidR="009D7F63" w:rsidRPr="0073389C" w:rsidRDefault="009D7F63" w:rsidP="009D7F63">
      <w:pPr>
        <w:pStyle w:val="Nadpis3"/>
        <w:ind w:left="567" w:firstLine="0"/>
        <w:rPr>
          <w:lang w:val="sk-SK"/>
        </w:rPr>
      </w:pPr>
      <w:bookmarkStart w:id="167" w:name="_Toc440372881"/>
      <w:bookmarkStart w:id="168" w:name="_Toc4576200"/>
      <w:r w:rsidRPr="0073389C">
        <w:rPr>
          <w:lang w:val="sk-SK"/>
        </w:rPr>
        <w:t>Finančné limity</w:t>
      </w:r>
      <w:bookmarkEnd w:id="167"/>
      <w:bookmarkEnd w:id="168"/>
    </w:p>
    <w:p w14:paraId="6288122B" w14:textId="77777777"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003E60AF" w:rsidRPr="003E60AF">
        <w:t xml:space="preserve">zodpovedajúcimi finančným limitom </w:t>
      </w:r>
      <w:r w:rsidRPr="0073389C">
        <w:rPr>
          <w:b/>
          <w:u w:val="single"/>
        </w:rPr>
        <w:t xml:space="preserve">podľa ustanovení platného a účinného ZVO. </w:t>
      </w:r>
      <w:r w:rsidR="003E60AF" w:rsidRPr="003E60AF">
        <w:rPr>
          <w:b/>
          <w:u w:val="single"/>
        </w:rPr>
        <w:t xml:space="preserve">Prehľad aktuálnych (aj predchádzajúcich) finančných limitov uverejňuje ÚVO na svojej webovej stránke </w:t>
      </w:r>
      <w:r w:rsidR="003E60AF" w:rsidRPr="0039287B">
        <w:rPr>
          <w:rStyle w:val="Odkaznapoznmkupodiarou"/>
          <w:rFonts w:cs="Arial"/>
          <w:sz w:val="19"/>
          <w:szCs w:val="19"/>
        </w:rPr>
        <w:footnoteReference w:id="121"/>
      </w:r>
      <w:r w:rsidR="003E60AF" w:rsidRPr="003E60AF">
        <w:rPr>
          <w:b/>
          <w:u w:val="single"/>
        </w:rPr>
        <w:t>.</w:t>
      </w:r>
      <w:r w:rsidR="003E60AF">
        <w:rPr>
          <w:b/>
          <w:u w:val="single"/>
        </w:rPr>
        <w:t xml:space="preserve"> </w:t>
      </w:r>
      <w:r w:rsidRPr="0073389C">
        <w:rPr>
          <w:b/>
          <w:u w:val="single"/>
        </w:rPr>
        <w:t>Finančné limity</w:t>
      </w:r>
      <w:r w:rsidR="00DE32EC">
        <w:rPr>
          <w:b/>
          <w:u w:val="single"/>
        </w:rPr>
        <w:t xml:space="preserve"> pre nadlimitné zákazky</w:t>
      </w:r>
      <w:r w:rsidRPr="0073389C">
        <w:rPr>
          <w:b/>
          <w:u w:val="single"/>
        </w:rPr>
        <w:t xml:space="preserve"> sú ustanovené všeobecne záväzným právnym predpisom ÚVO</w:t>
      </w:r>
      <w:r w:rsidR="00FB2A78">
        <w:rPr>
          <w:rStyle w:val="Odkaznapoznmkupodiarou"/>
          <w:rFonts w:cs="Arial"/>
          <w:b/>
          <w:szCs w:val="19"/>
        </w:rPr>
        <w:footnoteReference w:id="122"/>
      </w:r>
      <w:r w:rsidRPr="0073389C">
        <w:rPr>
          <w:b/>
          <w:u w:val="single"/>
        </w:rPr>
        <w:t xml:space="preserve">. </w:t>
      </w:r>
    </w:p>
    <w:p w14:paraId="192DF71B" w14:textId="77777777" w:rsidR="009D7F63" w:rsidRPr="0073389C" w:rsidRDefault="009D7F63" w:rsidP="009D7F63">
      <w:pPr>
        <w:spacing w:before="120" w:after="120" w:line="288" w:lineRule="auto"/>
        <w:jc w:val="both"/>
        <w:rPr>
          <w:b/>
          <w:u w:val="single"/>
        </w:rPr>
      </w:pPr>
    </w:p>
    <w:p w14:paraId="136D877A" w14:textId="77777777" w:rsidR="009D7F63" w:rsidRPr="0073389C" w:rsidRDefault="009D7F63" w:rsidP="009D7F63">
      <w:pPr>
        <w:pStyle w:val="Nadpis3"/>
        <w:ind w:left="567" w:firstLine="0"/>
        <w:rPr>
          <w:lang w:val="sk-SK"/>
        </w:rPr>
      </w:pPr>
      <w:bookmarkStart w:id="169" w:name="_Toc440372882"/>
      <w:bookmarkStart w:id="170" w:name="_Toc4576201"/>
      <w:r w:rsidRPr="0073389C">
        <w:rPr>
          <w:lang w:val="sk-SK"/>
        </w:rPr>
        <w:t>Všeobecné ustanovenia</w:t>
      </w:r>
      <w:bookmarkEnd w:id="169"/>
      <w:bookmarkEnd w:id="170"/>
    </w:p>
    <w:p w14:paraId="6BF2FD6D" w14:textId="2948DA96" w:rsidR="00215CFC" w:rsidRPr="00E86F96" w:rsidRDefault="00215CFC" w:rsidP="00215CFC">
      <w:pPr>
        <w:spacing w:before="120" w:after="120" w:line="288" w:lineRule="auto"/>
        <w:jc w:val="both"/>
        <w:rPr>
          <w:rFonts w:cs="Arial"/>
          <w:szCs w:val="19"/>
        </w:rPr>
      </w:pPr>
      <w:r w:rsidRPr="00E86F96">
        <w:rPr>
          <w:rFonts w:cs="Arial"/>
          <w:b/>
          <w:szCs w:val="19"/>
        </w:rPr>
        <w:t>Lehoty na výkon finančnej kontroly</w:t>
      </w:r>
      <w:r w:rsidRPr="00E86F96">
        <w:rPr>
          <w:rFonts w:cs="Arial"/>
          <w:szCs w:val="19"/>
        </w:rPr>
        <w:t xml:space="preserve"> obstarávania tovarov, služieb, stavebných prác </w:t>
      </w:r>
      <w:r w:rsidRPr="00E86F96">
        <w:rPr>
          <w:rFonts w:cs="Arial"/>
          <w:b/>
          <w:szCs w:val="19"/>
        </w:rPr>
        <w:t xml:space="preserve">začínajú plynúť </w:t>
      </w:r>
      <w:r w:rsidR="00115A2F" w:rsidRPr="00A4744A">
        <w:rPr>
          <w:rFonts w:cs="Arial"/>
          <w:b/>
          <w:color w:val="000000"/>
          <w:szCs w:val="19"/>
          <w:lang w:eastAsia="sk-SK"/>
        </w:rPr>
        <w:t xml:space="preserve">prvým pracovným dňom </w:t>
      </w:r>
      <w:r w:rsidR="00115A2F" w:rsidRPr="00A4744A">
        <w:rPr>
          <w:rFonts w:cs="Arial"/>
          <w:color w:val="000000"/>
          <w:szCs w:val="19"/>
          <w:lang w:eastAsia="sk-SK"/>
        </w:rPr>
        <w:t xml:space="preserve">nasledujúcim </w:t>
      </w:r>
      <w:r w:rsidR="00115A2F" w:rsidRPr="00A4744A">
        <w:rPr>
          <w:rFonts w:cs="Arial"/>
          <w:b/>
          <w:color w:val="000000"/>
          <w:szCs w:val="19"/>
          <w:lang w:eastAsia="sk-SK"/>
        </w:rPr>
        <w:t>po dni evidovania prijatej žiadosti</w:t>
      </w:r>
      <w:r w:rsidR="00115A2F" w:rsidRPr="00A4744A">
        <w:rPr>
          <w:rFonts w:cs="Arial"/>
          <w:color w:val="000000"/>
          <w:szCs w:val="19"/>
          <w:lang w:eastAsia="sk-SK"/>
        </w:rPr>
        <w:t xml:space="preserve"> prijímateľa o vykonanie kontroly </w:t>
      </w:r>
      <w:r w:rsidR="00115A2F">
        <w:rPr>
          <w:rFonts w:cs="Arial"/>
          <w:color w:val="000000"/>
          <w:szCs w:val="19"/>
          <w:lang w:eastAsia="sk-SK"/>
        </w:rPr>
        <w:t>poskytovateľom</w:t>
      </w:r>
      <w:r w:rsidR="00115A2F" w:rsidRPr="00A4744A">
        <w:rPr>
          <w:rFonts w:cs="Arial"/>
          <w:color w:val="000000"/>
          <w:szCs w:val="19"/>
          <w:lang w:eastAsia="sk-SK"/>
        </w:rPr>
        <w:t xml:space="preserve"> </w:t>
      </w:r>
      <w:r w:rsidR="00115A2F" w:rsidRPr="00A4744A">
        <w:rPr>
          <w:rFonts w:cs="Arial"/>
          <w:b/>
          <w:color w:val="000000"/>
          <w:szCs w:val="19"/>
          <w:lang w:eastAsia="sk-SK"/>
        </w:rPr>
        <w:t>a predložení dokumentácie k VO</w:t>
      </w:r>
      <w:r w:rsidR="00115A2F" w:rsidRPr="00A4744A">
        <w:rPr>
          <w:rFonts w:cs="Arial"/>
          <w:color w:val="000000"/>
          <w:szCs w:val="19"/>
          <w:lang w:eastAsia="sk-SK"/>
        </w:rPr>
        <w:t xml:space="preserve"> alebo obstarávaniu </w:t>
      </w:r>
      <w:r w:rsidR="00115A2F">
        <w:rPr>
          <w:rFonts w:cs="Arial"/>
          <w:color w:val="000000"/>
          <w:szCs w:val="19"/>
          <w:lang w:eastAsia="sk-SK"/>
        </w:rPr>
        <w:t>poskytovateľovi</w:t>
      </w:r>
      <w:r w:rsidR="00115A2F" w:rsidRPr="00A4744A">
        <w:rPr>
          <w:rFonts w:cs="Arial"/>
          <w:color w:val="000000"/>
          <w:szCs w:val="19"/>
          <w:lang w:eastAsia="sk-SK"/>
        </w:rPr>
        <w:t xml:space="preserve"> cez ITMS2014+</w:t>
      </w:r>
      <w:r w:rsidR="009E5C37">
        <w:rPr>
          <w:rFonts w:cs="Arial"/>
          <w:color w:val="000000"/>
          <w:szCs w:val="19"/>
          <w:lang w:eastAsia="sk-SK"/>
        </w:rPr>
        <w:t xml:space="preserve">. </w:t>
      </w:r>
      <w:r w:rsidR="009E5C37" w:rsidRPr="009E5C37">
        <w:rPr>
          <w:rFonts w:cs="Arial"/>
          <w:color w:val="000000"/>
          <w:szCs w:val="19"/>
          <w:lang w:eastAsia="sk-SK"/>
        </w:rPr>
        <w:t xml:space="preserve">V prípade, že prijímateľ má aktivovanú elektronickú schránku, môže doručiť poskytovateľovi žiadosť o vykonanie kontroly  </w:t>
      </w:r>
      <w:r w:rsidR="009E5C37" w:rsidRPr="009E5C37">
        <w:rPr>
          <w:rFonts w:cs="Arial"/>
          <w:b/>
          <w:color w:val="000000"/>
          <w:szCs w:val="19"/>
          <w:lang w:eastAsia="sk-SK"/>
        </w:rPr>
        <w:t>prostredníctvom elektronickej schránky</w:t>
      </w:r>
      <w:r w:rsidR="009E5C37" w:rsidRPr="009E5C37">
        <w:rPr>
          <w:rFonts w:cs="Arial"/>
          <w:color w:val="000000"/>
          <w:szCs w:val="19"/>
          <w:lang w:eastAsia="sk-SK"/>
        </w:rPr>
        <w:t xml:space="preserve"> aj v </w:t>
      </w:r>
      <w:r w:rsidR="009E5C37" w:rsidRPr="009E5C37">
        <w:rPr>
          <w:rFonts w:cs="Arial"/>
          <w:b/>
          <w:color w:val="000000"/>
          <w:szCs w:val="19"/>
          <w:lang w:eastAsia="sk-SK"/>
        </w:rPr>
        <w:t>listinnej forme</w:t>
      </w:r>
      <w:r w:rsidR="009E5C37" w:rsidRPr="009E5C37">
        <w:rPr>
          <w:rFonts w:cs="Arial"/>
          <w:color w:val="000000"/>
          <w:szCs w:val="19"/>
          <w:lang w:eastAsia="sk-SK"/>
        </w:rPr>
        <w:t>. V prípade, že prijímateľ nemá aktivovanú elektronickú schránku (e-schránku), doručí žiadosť o vykonanie kontroly v listinnej forme  na adresu poskytovateľa uvedenú na tento účel.</w:t>
      </w:r>
      <w:r w:rsidR="00115A2F">
        <w:rPr>
          <w:rFonts w:cs="Arial"/>
          <w:color w:val="000000"/>
          <w:szCs w:val="19"/>
          <w:lang w:eastAsia="sk-SK"/>
        </w:rPr>
        <w:t xml:space="preserve"> </w:t>
      </w:r>
    </w:p>
    <w:p w14:paraId="63F141F2" w14:textId="6AF66848" w:rsidR="00215CFC" w:rsidRPr="00E86F96" w:rsidRDefault="00215CFC" w:rsidP="00215CFC">
      <w:pPr>
        <w:spacing w:before="120" w:after="120" w:line="288" w:lineRule="auto"/>
        <w:jc w:val="both"/>
        <w:rPr>
          <w:rFonts w:cs="Arial"/>
          <w:szCs w:val="19"/>
        </w:rPr>
      </w:pPr>
      <w:r w:rsidRPr="00E86F96">
        <w:rPr>
          <w:rFonts w:cs="Arial"/>
          <w:szCs w:val="19"/>
        </w:rPr>
        <w:lastRenderedPageBreak/>
        <w:t>Poskytovateľ môže v odôvodnených prípadoch lehoty na výkon kontroly VO alebo obstarávania predĺžiť. Poskytovateľ predĺženie lehoty oznámi prijímateľovi.</w:t>
      </w:r>
    </w:p>
    <w:p w14:paraId="397BCACA" w14:textId="77777777" w:rsidR="00215CFC" w:rsidRDefault="00215CFC" w:rsidP="00215CFC">
      <w:pPr>
        <w:spacing w:before="120" w:after="120" w:line="288" w:lineRule="auto"/>
        <w:jc w:val="both"/>
        <w:rPr>
          <w:b/>
          <w:i/>
          <w:color w:val="FF0000"/>
        </w:rPr>
      </w:pPr>
      <w:r w:rsidRPr="00E86F96">
        <w:t xml:space="preserve">Ako súčasť žiadosti </w:t>
      </w:r>
      <w:r w:rsidRPr="00E86F96">
        <w:rPr>
          <w:rFonts w:cs="Arial"/>
          <w:szCs w:val="19"/>
        </w:rPr>
        <w:t>o vykonanie kontroly</w:t>
      </w:r>
      <w:r w:rsidRPr="00E86F96">
        <w:t xml:space="preserve"> prijímateľ predkladá aj Čestné vyhlásenie prijímateľa o úplnosti a kompletnosti dokladov (príloha č. 10) v rámci, ktorého jasne identifikuje projekt a predkladané VO a číslo VO v ITMS2014+  a vyhlási,  že dokumentácia </w:t>
      </w:r>
      <w:r>
        <w:t>predložená na kontrolu VO je úplná, kompletná a je totožná s originálom dokumentácie z VO.</w:t>
      </w:r>
      <w:r w:rsidRPr="0090391F">
        <w:t xml:space="preserve"> Zároveň prijímateľ prehlási, že si je vedomý, že na základe predloženej dokumentácie poskytovateľ rozhodne o pripustení, nepripustení výdavkov súvisiacich s predmetným VO do financovania, o ex </w:t>
      </w:r>
      <w:proofErr w:type="spellStart"/>
      <w:r w:rsidRPr="0090391F">
        <w:t>ante</w:t>
      </w:r>
      <w:proofErr w:type="spellEnd"/>
      <w:r w:rsidRPr="0090391F">
        <w:t xml:space="preserve"> finančnej oprave, resp. o ďalších krokoch, ktoré budú potrebné na základe zistení  </w:t>
      </w:r>
      <w:r>
        <w:t>poskytovateľa</w:t>
      </w:r>
      <w:r w:rsidRPr="0090391F">
        <w:t xml:space="preserve"> v rámci kontroly tejto dokumentácie (v závislosti od typu finančnej kontroly VO).</w:t>
      </w:r>
      <w:r>
        <w:t xml:space="preserve"> Súčasne s čestným vyhlásením predloží prijímateľ aj  súpis všetkej dokumentácie predkladanej cez ITMS 2014+ (resp. elektronicky alebo listinne – ak je to relevantné).</w:t>
      </w:r>
    </w:p>
    <w:p w14:paraId="5D1F741C" w14:textId="77777777" w:rsidR="00215CFC" w:rsidRDefault="009D7F63" w:rsidP="009D7F63">
      <w:pPr>
        <w:spacing w:before="120" w:after="120" w:line="288" w:lineRule="auto"/>
        <w:jc w:val="both"/>
        <w:rPr>
          <w:bCs/>
        </w:rPr>
      </w:pPr>
      <w:r w:rsidRPr="0073389C">
        <w:rPr>
          <w:b/>
          <w:i/>
          <w:color w:val="FF0000"/>
        </w:rPr>
        <w:t>Povinnosť prijímateľa:</w:t>
      </w:r>
      <w:r w:rsidRPr="0073389C">
        <w:rPr>
          <w:color w:val="FF0000"/>
        </w:rPr>
        <w:t xml:space="preserve"> </w:t>
      </w:r>
      <w:r w:rsidR="00215CFC" w:rsidRPr="00215CFC">
        <w:rPr>
          <w:bCs/>
        </w:rPr>
        <w:t xml:space="preserve">Prijímateľ </w:t>
      </w:r>
      <w:r w:rsidR="00215CFC" w:rsidRPr="00215CFC">
        <w:rPr>
          <w:b/>
          <w:bCs/>
        </w:rPr>
        <w:t>je povinný zaevidovať</w:t>
      </w:r>
      <w:r w:rsidR="00215CFC" w:rsidRPr="00215CFC">
        <w:rPr>
          <w:bCs/>
        </w:rPr>
        <w:t xml:space="preserve"> verejné obstarávanie/obstarávanie </w:t>
      </w:r>
      <w:r w:rsidR="00215CFC" w:rsidRPr="00215CFC">
        <w:rPr>
          <w:b/>
          <w:bCs/>
        </w:rPr>
        <w:t>do ITMS 2014+</w:t>
      </w:r>
      <w:r w:rsidR="00215CFC" w:rsidRPr="00215CFC">
        <w:rPr>
          <w:bCs/>
        </w:rPr>
        <w:t xml:space="preserve"> vrátane </w:t>
      </w:r>
      <w:r w:rsidR="00215CFC" w:rsidRPr="00215CFC">
        <w:rPr>
          <w:b/>
          <w:bCs/>
        </w:rPr>
        <w:t xml:space="preserve">všetkých povinných príloh </w:t>
      </w:r>
      <w:r w:rsidR="00215CFC" w:rsidRPr="00215CFC">
        <w:rPr>
          <w:bCs/>
        </w:rPr>
        <w:t>(dokumentácie k VO)</w:t>
      </w:r>
      <w:r w:rsidR="00215CFC" w:rsidRPr="00215CFC">
        <w:rPr>
          <w:b/>
          <w:bCs/>
        </w:rPr>
        <w:t xml:space="preserve"> najneskôr v deň doručenia žiadosti o vykonanie kontroly dokumentácie k VO na kontrolu</w:t>
      </w:r>
      <w:r w:rsidR="00215CFC" w:rsidRPr="00215CFC">
        <w:rPr>
          <w:bCs/>
        </w:rPr>
        <w:t xml:space="preserve"> poskytovateľovi. Prijímateľ je povinný zaevidovať VO do ITMS 2014+ a aktualizovať stav VO tak, aby zodpovedal typu kontroly, na ktorú dané VO predkladá („pripravované“ – Prvá ex-</w:t>
      </w:r>
      <w:proofErr w:type="spellStart"/>
      <w:r w:rsidR="00215CFC" w:rsidRPr="00215CFC">
        <w:rPr>
          <w:bCs/>
        </w:rPr>
        <w:t>ante</w:t>
      </w:r>
      <w:proofErr w:type="spellEnd"/>
      <w:r w:rsidR="00215CFC" w:rsidRPr="00215CFC">
        <w:rPr>
          <w:bCs/>
        </w:rPr>
        <w:t xml:space="preserve"> kontrola; „v realizácii“ – Druhá ex-</w:t>
      </w:r>
      <w:proofErr w:type="spellStart"/>
      <w:r w:rsidR="00215CFC" w:rsidRPr="00215CFC">
        <w:rPr>
          <w:bCs/>
        </w:rPr>
        <w:t>ante</w:t>
      </w:r>
      <w:proofErr w:type="spellEnd"/>
      <w:r w:rsidR="00215CFC" w:rsidRPr="00215CFC">
        <w:rPr>
          <w:bCs/>
        </w:rPr>
        <w:t xml:space="preserve"> kontrola; „ukončené“ – Štandardná ex-post kontrola/Následná ex-post kontrola“). Prijímateľ je povinný aktualizovať stav VO aj v prípade </w:t>
      </w:r>
      <w:proofErr w:type="spellStart"/>
      <w:r w:rsidR="00215CFC" w:rsidRPr="00215CFC">
        <w:rPr>
          <w:bCs/>
        </w:rPr>
        <w:t>späťvzatia</w:t>
      </w:r>
      <w:proofErr w:type="spellEnd"/>
      <w:r w:rsidR="00215CFC" w:rsidRPr="00215CFC">
        <w:rPr>
          <w:bCs/>
        </w:rPr>
        <w:t xml:space="preserve"> dokumentácie z VO („stiahnuté“) alebo zrušenia VO („zrušené“).</w:t>
      </w:r>
    </w:p>
    <w:p w14:paraId="1AB63003" w14:textId="77777777" w:rsidR="00DE32EC" w:rsidRDefault="00DE32EC" w:rsidP="009D7F63">
      <w:pPr>
        <w:spacing w:before="120" w:after="120" w:line="288" w:lineRule="auto"/>
        <w:jc w:val="both"/>
      </w:pPr>
    </w:p>
    <w:p w14:paraId="5A5CB4C3" w14:textId="77777777" w:rsidR="009A3F62" w:rsidRDefault="00215CFC" w:rsidP="009D7F63">
      <w:pPr>
        <w:spacing w:before="120" w:after="120" w:line="288" w:lineRule="auto"/>
        <w:jc w:val="both"/>
      </w:pPr>
      <w:r w:rsidRPr="00215CFC">
        <w:rPr>
          <w:b/>
        </w:rPr>
        <w:t>Kompletnú dokumentáciu k VO alebo obstarávaniu</w:t>
      </w:r>
      <w:r w:rsidRPr="00215CFC">
        <w:t xml:space="preserve"> prijímateľ </w:t>
      </w:r>
      <w:r w:rsidRPr="00215CFC">
        <w:rPr>
          <w:b/>
        </w:rPr>
        <w:t>predkladá</w:t>
      </w:r>
      <w:r w:rsidRPr="00215CFC">
        <w:t xml:space="preserve"> poskytovateľovi</w:t>
      </w:r>
      <w:r w:rsidRPr="00215CFC">
        <w:rPr>
          <w:b/>
        </w:rPr>
        <w:t xml:space="preserve"> cez ITMS 2014+</w:t>
      </w:r>
      <w:r w:rsidRPr="00215CFC">
        <w:t xml:space="preserve">. </w:t>
      </w:r>
      <w:r w:rsidR="00FE63B8" w:rsidRPr="00F9794B">
        <w:t xml:space="preserve">Dokumentáciu, ktorá je dostupná v elektronickom prostriedku, ktorý bol použitý na účely zadávania zákazky (napr. EVO, JOSEPHINE a pod.) nie je prijímateľ povinný predkladať aj cez ITMS2014+. Prijímateľ je však povinný zabezpečiť archiváciu a dostupnosť tejto dokumentácie  pre účely výkonu auditu a kontroly počas celej doby archivácie v zmysle § 39 ods. 3 zákona o príspevku z EŠIF a po celú minimálnu dobu archivácie určenú v ZVO a v Zmluve o NFP. </w:t>
      </w:r>
    </w:p>
    <w:p w14:paraId="318F763B" w14:textId="77777777" w:rsidR="009A3F62" w:rsidRPr="00D63FA2" w:rsidRDefault="009A3F62" w:rsidP="009A3F62">
      <w:pPr>
        <w:spacing w:before="60" w:after="60"/>
        <w:jc w:val="both"/>
      </w:pPr>
      <w:r w:rsidRPr="00D63FA2">
        <w:t>Uvedené znamená, že ak by funkcionality príslušného elektronického prostriedku nevedeli zabezpečiť prístup k dokumentácii počas celej doby archivácie, resp. elektronický prostriedok by bol zrušený pred uplynutím doby archivácie, prijímateľ je, resp. bude povinný zabezpečiť nahratie kompletnej dokumentácie k dotknutým zákazkám do ITMS2014+. Ak časť dokumentácie nie je dostupná v príslušnom elektronickom prostriedku (napr. podklady k určeniu predpokladanej hodnoty zákazky), prijímateľ je povinný naďalej túto dokumentáciu predložiť cez ITMS2014+.</w:t>
      </w:r>
    </w:p>
    <w:p w14:paraId="67B783A8" w14:textId="77777777" w:rsidR="00215CFC" w:rsidRDefault="00B478AC" w:rsidP="009D7F63">
      <w:pPr>
        <w:spacing w:before="120" w:after="120" w:line="288" w:lineRule="auto"/>
        <w:jc w:val="both"/>
      </w:pPr>
      <w:r w:rsidRPr="00B478AC">
        <w:t>Podpísanú zmluvu s úspešným uchádzačom je prijímateľ povinný vždy predložiť cez ITMS2014+ bez ohľadu na skutočnosť, či na realizáciu VO využil alebo nevyužil elektronický prostriedok.</w:t>
      </w:r>
      <w:r>
        <w:t xml:space="preserve"> </w:t>
      </w:r>
      <w:r w:rsidR="00215CFC" w:rsidRPr="00215CFC">
        <w:t>Povinnou súčasťou takto predkladanej dokumentácie k VO (zrealizovanému) je aj dokumentácia v rozsahu zverejňovanom v profile podľa § 64 ZVO v závislosti od hodnoty a typu zákazky (pozn. uvedená povinnosť sa nevzťahuje na informácie podľa § 64 ods. 1 písm. d) a písm. e) ZVO). V závislosti najmä od povahy konkrétneho dokumentu, najmä ak kapacita jedného samostatného dokumentu by presiahla 100 MB alebo  jeho elektronická podoba nie je elektronicky dostupná bez neprimeraných administratívnych a technických nárokov na kapacity prijímateľa, je možné predložiť ho aj elektronicky (na elektronickom pamäťovom médiu - najmä CD/DVD s predpokladom min. 10-ročnej doby archivácie dát) alebo listinne a zároveň uviesť v žiadosti o vykonanie kontroly objektívne dôvody nemožnosti predloženia daného dokumentu cez ITMS 2014+. V prípade neakceptovania dôvodov na nenahratie dokumentu do ITMS 2014+ uvádzaných prijímateľom, poskytovateľ vyzve prijímateľa na dodatočné predloženie dokumentu cez ITMS 2014+.</w:t>
      </w:r>
    </w:p>
    <w:p w14:paraId="0642B627" w14:textId="77777777"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i/>
          <w:szCs w:val="19"/>
        </w:rPr>
      </w:pPr>
      <w:r w:rsidRPr="000527E6">
        <w:rPr>
          <w:rFonts w:ascii="Arial" w:hAnsi="Arial" w:cs="Arial"/>
          <w:i/>
          <w:sz w:val="19"/>
          <w:szCs w:val="19"/>
        </w:rPr>
        <w:t>Dôležité upozornenie:</w:t>
      </w:r>
    </w:p>
    <w:p w14:paraId="48529BC8" w14:textId="77777777"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szCs w:val="19"/>
        </w:rPr>
      </w:pPr>
      <w:r w:rsidRPr="00852446">
        <w:rPr>
          <w:rFonts w:ascii="Arial" w:hAnsi="Arial" w:cs="Arial"/>
          <w:b w:val="0"/>
          <w:sz w:val="19"/>
          <w:szCs w:val="19"/>
        </w:rPr>
        <w:t>Všetky dokumenty (prílohy), ktoré prijímateľ nahrá do ITMS 2014+ musia byť označené v názve dokumentu tak, aby bolo zrejmé:</w:t>
      </w:r>
    </w:p>
    <w:p w14:paraId="242F288A" w14:textId="77777777"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rPr>
          <w:rFonts w:cs="Arial"/>
          <w:szCs w:val="19"/>
        </w:rPr>
      </w:pPr>
      <w:r w:rsidRPr="000527E6">
        <w:rPr>
          <w:rFonts w:ascii="Arial" w:hAnsi="Arial" w:cs="Arial"/>
          <w:i/>
          <w:sz w:val="19"/>
          <w:szCs w:val="19"/>
        </w:rPr>
        <w:t>1)</w:t>
      </w:r>
      <w:r w:rsidRPr="000527E6">
        <w:rPr>
          <w:rFonts w:ascii="Arial" w:hAnsi="Arial" w:cs="Arial"/>
          <w:i/>
          <w:sz w:val="19"/>
          <w:szCs w:val="19"/>
        </w:rPr>
        <w:tab/>
        <w:t xml:space="preserve">o aký obsah nahratého dokumentu </w:t>
      </w:r>
      <w:r w:rsidRPr="00852446">
        <w:rPr>
          <w:rFonts w:ascii="Arial" w:hAnsi="Arial" w:cs="Arial"/>
          <w:b w:val="0"/>
          <w:sz w:val="19"/>
          <w:szCs w:val="19"/>
        </w:rPr>
        <w:t>ide bez ohľadu na to, či nahráva jednotlivé súbory („.</w:t>
      </w:r>
      <w:proofErr w:type="spellStart"/>
      <w:r w:rsidRPr="00852446">
        <w:rPr>
          <w:rFonts w:ascii="Arial" w:hAnsi="Arial" w:cs="Arial"/>
          <w:b w:val="0"/>
          <w:sz w:val="19"/>
          <w:szCs w:val="19"/>
        </w:rPr>
        <w:t>doc</w:t>
      </w:r>
      <w:proofErr w:type="spellEnd"/>
      <w:r w:rsidRPr="00852446">
        <w:rPr>
          <w:rFonts w:ascii="Arial" w:hAnsi="Arial" w:cs="Arial"/>
          <w:b w:val="0"/>
          <w:sz w:val="19"/>
          <w:szCs w:val="19"/>
        </w:rPr>
        <w:t>“, „.</w:t>
      </w:r>
      <w:proofErr w:type="spellStart"/>
      <w:r w:rsidRPr="00852446">
        <w:rPr>
          <w:rFonts w:ascii="Arial" w:hAnsi="Arial" w:cs="Arial"/>
          <w:b w:val="0"/>
          <w:sz w:val="19"/>
          <w:szCs w:val="19"/>
        </w:rPr>
        <w:t>pdf</w:t>
      </w:r>
      <w:proofErr w:type="spellEnd"/>
      <w:r w:rsidRPr="00852446">
        <w:rPr>
          <w:rFonts w:ascii="Arial" w:hAnsi="Arial" w:cs="Arial"/>
          <w:b w:val="0"/>
          <w:sz w:val="19"/>
          <w:szCs w:val="19"/>
        </w:rPr>
        <w:t>“, „.</w:t>
      </w:r>
      <w:proofErr w:type="spellStart"/>
      <w:r w:rsidRPr="00852446">
        <w:rPr>
          <w:rFonts w:ascii="Arial" w:hAnsi="Arial" w:cs="Arial"/>
          <w:b w:val="0"/>
          <w:sz w:val="19"/>
          <w:szCs w:val="19"/>
        </w:rPr>
        <w:t>xls</w:t>
      </w:r>
      <w:proofErr w:type="spellEnd"/>
      <w:r w:rsidRPr="00852446">
        <w:rPr>
          <w:rFonts w:ascii="Arial" w:hAnsi="Arial" w:cs="Arial"/>
          <w:b w:val="0"/>
          <w:sz w:val="19"/>
          <w:szCs w:val="19"/>
        </w:rPr>
        <w:t>“ a pod.) alebo celé adresáre – s označením napr. „</w:t>
      </w:r>
      <w:proofErr w:type="spellStart"/>
      <w:r w:rsidRPr="00852446">
        <w:rPr>
          <w:rFonts w:ascii="Arial" w:hAnsi="Arial" w:cs="Arial"/>
          <w:b w:val="0"/>
          <w:sz w:val="19"/>
          <w:szCs w:val="19"/>
        </w:rPr>
        <w:t>Sutazne_podklady</w:t>
      </w:r>
      <w:proofErr w:type="spellEnd"/>
      <w:r w:rsidRPr="00852446">
        <w:rPr>
          <w:rFonts w:ascii="Arial" w:hAnsi="Arial" w:cs="Arial"/>
          <w:b w:val="0"/>
          <w:sz w:val="19"/>
          <w:szCs w:val="19"/>
        </w:rPr>
        <w:t>_...“ alebo „Sutazne_podklady_oprava_c.1_...“</w:t>
      </w:r>
    </w:p>
    <w:p w14:paraId="40330AA7" w14:textId="77777777"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pPr>
      <w:r>
        <w:rPr>
          <w:rFonts w:ascii="Arial" w:hAnsi="Arial" w:cs="Arial"/>
          <w:i/>
          <w:sz w:val="19"/>
          <w:szCs w:val="19"/>
        </w:rPr>
        <w:lastRenderedPageBreak/>
        <w:t>2</w:t>
      </w:r>
      <w:r w:rsidRPr="000527E6">
        <w:rPr>
          <w:rFonts w:ascii="Arial" w:hAnsi="Arial" w:cs="Arial"/>
          <w:i/>
          <w:sz w:val="19"/>
          <w:szCs w:val="19"/>
        </w:rPr>
        <w:t>)</w:t>
      </w:r>
      <w:r w:rsidRPr="000527E6">
        <w:rPr>
          <w:rFonts w:ascii="Arial" w:hAnsi="Arial" w:cs="Arial"/>
          <w:i/>
          <w:sz w:val="19"/>
          <w:szCs w:val="19"/>
        </w:rPr>
        <w:tab/>
        <w:t xml:space="preserve">a ktorej kontroly sa týka </w:t>
      </w:r>
      <w:r w:rsidRPr="00852446">
        <w:rPr>
          <w:rFonts w:ascii="Arial" w:hAnsi="Arial" w:cs="Arial"/>
          <w:b w:val="0"/>
          <w:sz w:val="19"/>
          <w:szCs w:val="19"/>
        </w:rPr>
        <w:t>(napr. „Sutazne_podklady_-_</w:t>
      </w:r>
      <w:proofErr w:type="spellStart"/>
      <w:r w:rsidRPr="00852446">
        <w:rPr>
          <w:rFonts w:ascii="Arial" w:hAnsi="Arial" w:cs="Arial"/>
          <w:b w:val="0"/>
          <w:sz w:val="19"/>
          <w:szCs w:val="19"/>
        </w:rPr>
        <w:t>prva_ex_ante</w:t>
      </w:r>
      <w:proofErr w:type="spellEnd"/>
      <w:r w:rsidRPr="00852446">
        <w:rPr>
          <w:rFonts w:ascii="Arial" w:hAnsi="Arial" w:cs="Arial"/>
          <w:b w:val="0"/>
          <w:sz w:val="19"/>
          <w:szCs w:val="19"/>
        </w:rPr>
        <w:t>...“ alebo adresár s označením „</w:t>
      </w:r>
      <w:proofErr w:type="spellStart"/>
      <w:r w:rsidRPr="00852446">
        <w:rPr>
          <w:rFonts w:ascii="Arial" w:hAnsi="Arial" w:cs="Arial"/>
          <w:b w:val="0"/>
          <w:sz w:val="19"/>
          <w:szCs w:val="19"/>
        </w:rPr>
        <w:t>Zapisnice</w:t>
      </w:r>
      <w:proofErr w:type="spellEnd"/>
      <w:r w:rsidRPr="00852446">
        <w:rPr>
          <w:rFonts w:ascii="Arial" w:hAnsi="Arial" w:cs="Arial"/>
          <w:b w:val="0"/>
          <w:sz w:val="19"/>
          <w:szCs w:val="19"/>
        </w:rPr>
        <w:t>_-_</w:t>
      </w:r>
      <w:proofErr w:type="spellStart"/>
      <w:r w:rsidRPr="00852446">
        <w:rPr>
          <w:rFonts w:ascii="Arial" w:hAnsi="Arial" w:cs="Arial"/>
          <w:b w:val="0"/>
          <w:sz w:val="19"/>
          <w:szCs w:val="19"/>
        </w:rPr>
        <w:t>druha_ex_ante</w:t>
      </w:r>
      <w:proofErr w:type="spellEnd"/>
      <w:r w:rsidRPr="00852446">
        <w:rPr>
          <w:rFonts w:ascii="Arial" w:hAnsi="Arial" w:cs="Arial"/>
          <w:b w:val="0"/>
          <w:sz w:val="19"/>
          <w:szCs w:val="19"/>
        </w:rPr>
        <w:t>“, ktorý obsahuje všetky zápisnice z vyhodnotenia ponúk a vyhodnotenia splnenia podmienok účasti, a pod.).</w:t>
      </w:r>
    </w:p>
    <w:p w14:paraId="012C7E51" w14:textId="77777777" w:rsidR="00215CFC" w:rsidRDefault="00215CFC" w:rsidP="00215CFC">
      <w:pPr>
        <w:spacing w:before="120" w:after="120" w:line="288" w:lineRule="auto"/>
        <w:jc w:val="both"/>
      </w:pPr>
      <w:r w:rsidRPr="00215CFC">
        <w:t xml:space="preserve">Prijímateľ je oprávnený nahrať relevantné dokumenty (prílohy) z dokumentácie k VO predkladanej na kontrolu podľa vlastného uváženia (aj v štandardným spôsobom komprimovanom formáte, ako napr. RAR a ZIP) pri dodržaní dvoch vyššie uvedených kumulatívnych podmienok a v súlade s pravidlami systému ITMS 2014+ zverejnenými na webovej stránke www. itms2014.sk.. Pri nahrávaní dokumentov (príloh) do ITMS 2014+ je potrebné zohľadniť skutočnosť, </w:t>
      </w:r>
      <w:r w:rsidRPr="00215CFC">
        <w:rPr>
          <w:b/>
        </w:rPr>
        <w:t>že žiadny jednotlivo nahratý dokument (či už ide o súbor  alebo jednotlivo nahrávaný adresár obsahujúci viacero súborov) nemôže presiahnuť objem dát 100 MB.</w:t>
      </w:r>
      <w:r w:rsidRPr="00215CFC">
        <w:t xml:space="preserve"> V prípade dokumentu, ktorý je v originálnom vyhotovení vo formáte </w:t>
      </w:r>
      <w:proofErr w:type="spellStart"/>
      <w:r w:rsidRPr="00215CFC">
        <w:t>xls</w:t>
      </w:r>
      <w:proofErr w:type="spellEnd"/>
      <w:r w:rsidRPr="00215CFC">
        <w:t xml:space="preserve">, je prijímateľ povinný ho do ITMS2014+ nahrať v rovnakom formáte </w:t>
      </w:r>
      <w:proofErr w:type="spellStart"/>
      <w:r w:rsidRPr="00215CFC">
        <w:t>xls</w:t>
      </w:r>
      <w:proofErr w:type="spellEnd"/>
      <w:r w:rsidR="00825B0B">
        <w:t>.</w:t>
      </w:r>
    </w:p>
    <w:p w14:paraId="22F68E25" w14:textId="77777777" w:rsidR="00825B0B" w:rsidRDefault="00825B0B" w:rsidP="00215CFC">
      <w:pPr>
        <w:spacing w:before="120" w:after="120" w:line="288" w:lineRule="auto"/>
        <w:jc w:val="both"/>
      </w:pPr>
      <w:r w:rsidRPr="00703E20">
        <w:rPr>
          <w:rFonts w:cs="Arial"/>
          <w:b/>
          <w:i/>
          <w:color w:val="FF0000"/>
          <w:szCs w:val="19"/>
        </w:rPr>
        <w:t>Povinnosť prijímateľa:</w:t>
      </w:r>
      <w:r>
        <w:rPr>
          <w:rFonts w:cs="Arial"/>
          <w:b/>
          <w:i/>
          <w:color w:val="FF0000"/>
          <w:szCs w:val="19"/>
        </w:rPr>
        <w:t xml:space="preserve"> </w:t>
      </w:r>
      <w:r w:rsidRPr="00735615">
        <w:rPr>
          <w:rFonts w:cs="Arial"/>
          <w:szCs w:val="19"/>
        </w:rPr>
        <w:t>Dokumenty, ktoré nahrá prijímateľ do ITMS2014+ musia byť 100 % zhodné s originálom dokumentu, t. j. musia rovnako obsahovať aj podpisy relevantných osôb ak ich obsahuje originál dokumentu, vrátane uzavretej zmluvy príp. dodatkov s úspešným uchádzačom (nie je postačujúce nahratie tzv. „</w:t>
      </w:r>
      <w:proofErr w:type="spellStart"/>
      <w:r w:rsidRPr="00735615">
        <w:rPr>
          <w:rFonts w:cs="Arial"/>
          <w:szCs w:val="19"/>
        </w:rPr>
        <w:t>draft</w:t>
      </w:r>
      <w:proofErr w:type="spellEnd"/>
      <w:r w:rsidRPr="00735615">
        <w:rPr>
          <w:rFonts w:cs="Arial"/>
          <w:szCs w:val="19"/>
        </w:rPr>
        <w:t>“ dokumentov).</w:t>
      </w:r>
    </w:p>
    <w:p w14:paraId="67B7D511" w14:textId="77777777"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w:t>
      </w:r>
      <w:r w:rsidR="000527E6" w:rsidRPr="000527E6">
        <w:t>všetky relevantné dokumenty k príprave VO (vrátane určenia PHZ)</w:t>
      </w:r>
      <w:r w:rsidR="00FE63B8">
        <w:t>.</w:t>
      </w:r>
      <w:r w:rsidR="000527E6" w:rsidRPr="000527E6">
        <w:t xml:space="preserve"> </w:t>
      </w:r>
      <w:r w:rsidR="00FE63B8" w:rsidRPr="00F9794B">
        <w:t>Prijímateľ nie je povinný cez ITMS2014+ predložiť</w:t>
      </w:r>
      <w:r w:rsidR="00FE63B8">
        <w:t xml:space="preserve"> </w:t>
      </w:r>
      <w:r w:rsidR="000527E6" w:rsidRPr="000527E6">
        <w:t xml:space="preserve">systémom EKS vygenerované </w:t>
      </w:r>
      <w:r w:rsidR="00FE63B8">
        <w:t>a dostupné</w:t>
      </w:r>
      <w:r w:rsidR="00FE63B8" w:rsidRPr="006456C9">
        <w:t xml:space="preserve"> </w:t>
      </w:r>
      <w:r w:rsidR="000527E6" w:rsidRPr="000527E6">
        <w:t xml:space="preserve">dokumenty, </w:t>
      </w:r>
      <w:r w:rsidR="00AC3154" w:rsidRPr="00AC3154">
        <w:t>uvedené sa nevzťahuje na</w:t>
      </w:r>
      <w:r w:rsidR="00AC3154">
        <w:t xml:space="preserve"> </w:t>
      </w:r>
      <w:r w:rsidR="000527E6" w:rsidRPr="000527E6">
        <w:t>zmluv</w:t>
      </w:r>
      <w:r w:rsidR="00AC3154">
        <w:t>u</w:t>
      </w:r>
      <w:r w:rsidR="000527E6" w:rsidRPr="000527E6">
        <w:t>,</w:t>
      </w:r>
      <w:r w:rsidRPr="00315570">
        <w:t xml:space="preserve"> ktorá je výsledkom VO</w:t>
      </w:r>
      <w:r w:rsidR="000527E6">
        <w:t xml:space="preserve"> </w:t>
      </w:r>
      <w:r w:rsidR="000527E6" w:rsidRPr="000527E6">
        <w:t>(v závislosti od typu kontroly)</w:t>
      </w:r>
      <w:r w:rsidR="00AC3154">
        <w:t>,</w:t>
      </w:r>
      <w:r w:rsidR="00AC3154" w:rsidRPr="00AC3154">
        <w:t xml:space="preserve"> ktorú musí prijímateľ predložiť aj cez ITMS2014+. Prijímateľ je však povinný zabezpečiť archiváciu a dostupnosť tejto dokumentácie  pre účely výkonu auditu a kontroly počas celej doby archivácie v zmysle § 39 ods. 3 zákona o príspevku z EŠIF a po celú minimálnu dobu archivácie určenú v ZVO a v Zmluve o NFP. V prípade, že sa dokumentácia stane v EKS nedostupnou, je prijímateľ povinný zabezpečiť jej dostupnosť v ITMS2014+.</w:t>
      </w:r>
      <w:r w:rsidRPr="00315570">
        <w:t>.</w:t>
      </w:r>
    </w:p>
    <w:p w14:paraId="1275D84A" w14:textId="77777777" w:rsidR="00315570" w:rsidRPr="0073389C" w:rsidRDefault="00315570" w:rsidP="00315570">
      <w:pPr>
        <w:spacing w:before="120" w:after="120" w:line="288" w:lineRule="auto"/>
        <w:jc w:val="both"/>
      </w:pPr>
      <w:r w:rsidRPr="00315570">
        <w:t xml:space="preserve">V prípade </w:t>
      </w:r>
      <w:r w:rsidRPr="00315570">
        <w:rPr>
          <w:b/>
        </w:rPr>
        <w:t>zákaziek s nízkou hodnotou</w:t>
      </w:r>
      <w:r w:rsidR="000527E6" w:rsidRPr="000527E6">
        <w:rPr>
          <w:b/>
        </w:rPr>
        <w:t xml:space="preserve"> a zákaziek realizovaných na základe výnimky zo ZVO</w:t>
      </w:r>
      <w:r w:rsidRPr="00315570">
        <w:t xml:space="preserve"> je prijímateľ cez ITMS 2014+ povinný predložiť </w:t>
      </w:r>
      <w:r w:rsidR="000527E6" w:rsidRPr="000527E6">
        <w:t>kompletnú dokumentáciu k VO (vrátane určenia PHZ, ak je to relevantné)</w:t>
      </w:r>
      <w:r w:rsidR="000527E6">
        <w:t xml:space="preserve"> a </w:t>
      </w:r>
      <w:r w:rsidRPr="00315570">
        <w:t>podpísanú zmluvu s úspešným uchádzačom/dodávateľom, resp. záväznú objednávku alebo iný dokument, ktorý jednoznačne a hodnoverne preukazuje formálne, príp. aj vecné naplnenie výsledku VO.</w:t>
      </w:r>
      <w:r w:rsidR="00FE63B8" w:rsidRPr="00FE63B8">
        <w:t xml:space="preserve"> </w:t>
      </w:r>
      <w:r w:rsidR="00FE63B8" w:rsidRPr="00F9794B">
        <w:t>V prípade, že prijímateľ realizuje zákazku s nízkou hodnotou prostredníctvom elektronického prostriedku (napr. EVO, EKS, JOSEPHINE a pod.) nie je prijímateľ povinný predkladať dokumentáciu, ktorá je dostupná v elektronickom prostriedku aj cez ITMS2014+, je však povinný umožniť poskytovateľovi úplný prístup k všetkým dokumentom a relevantným protokolom k danej zákazke.</w:t>
      </w:r>
      <w:r w:rsidR="00E048B0">
        <w:t xml:space="preserve"> </w:t>
      </w:r>
      <w:r w:rsidRPr="00315570">
        <w:t>Rovnako je prijímateľ povinný zaevidovať do ITMS 2014+ aj dodatky a čiastkové zmluvy do príslušného stavu v závislosti od typu kontroly, na ktorú ich má prijímateľ povinnosť predložiť.</w:t>
      </w:r>
    </w:p>
    <w:p w14:paraId="4DF74847" w14:textId="77777777"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667C12">
        <w:rPr>
          <w:rFonts w:ascii="Arial" w:hAnsi="Arial" w:cs="Arial"/>
          <w:i/>
          <w:sz w:val="19"/>
          <w:szCs w:val="19"/>
        </w:rPr>
        <w:t xml:space="preserve">Dôležité upozornenie: </w:t>
      </w:r>
      <w:r w:rsidR="000527E6" w:rsidRPr="000527E6">
        <w:rPr>
          <w:rFonts w:ascii="Arial" w:hAnsi="Arial" w:cs="Arial"/>
          <w:b w:val="0"/>
          <w:sz w:val="19"/>
          <w:szCs w:val="19"/>
        </w:rPr>
        <w:t xml:space="preserve">Pre potreby kontroly/finančnej kontroly VO prijímateľ predkladá poskytovateľovi kópiu originálnej dokumentácie, pričom dokumentácia predložená elektronicky cez ITMS 2014+ </w:t>
      </w:r>
      <w:r w:rsidR="00E048B0" w:rsidRPr="00E048B0">
        <w:rPr>
          <w:rFonts w:ascii="Arial" w:hAnsi="Arial" w:cs="Arial"/>
          <w:b w:val="0"/>
          <w:sz w:val="19"/>
          <w:szCs w:val="19"/>
        </w:rPr>
        <w:t xml:space="preserve">alebo prostredníctvom elektronického prostriedku </w:t>
      </w:r>
      <w:r w:rsidR="000527E6" w:rsidRPr="000527E6">
        <w:rPr>
          <w:rFonts w:ascii="Arial" w:hAnsi="Arial" w:cs="Arial"/>
          <w:b w:val="0"/>
          <w:sz w:val="19"/>
          <w:szCs w:val="19"/>
        </w:rPr>
        <w:t>sa pre potreby kontroly/finančnej kontroly VO považuje za kópiu originálnej dokumentácie.</w:t>
      </w:r>
    </w:p>
    <w:p w14:paraId="229CAAE1" w14:textId="77777777" w:rsidR="00315570" w:rsidRDefault="00315570" w:rsidP="009D7F63">
      <w:pPr>
        <w:spacing w:before="120" w:after="120" w:line="288" w:lineRule="auto"/>
      </w:pPr>
    </w:p>
    <w:p w14:paraId="6F544078" w14:textId="77777777"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14:paraId="0E3A276B" w14:textId="77777777" w:rsidR="009D7F63" w:rsidRPr="0073389C" w:rsidRDefault="009D7F63" w:rsidP="005B7173">
      <w:pPr>
        <w:pStyle w:val="Odsekzoznamu"/>
        <w:numPr>
          <w:ilvl w:val="0"/>
          <w:numId w:val="53"/>
        </w:numPr>
        <w:spacing w:before="120" w:after="120" w:line="288" w:lineRule="auto"/>
        <w:ind w:left="567" w:hanging="283"/>
        <w:contextualSpacing w:val="0"/>
        <w:jc w:val="both"/>
      </w:pPr>
      <w:r w:rsidRPr="0073389C">
        <w:t xml:space="preserve">Prijímateľ vyhotoví </w:t>
      </w:r>
      <w:r w:rsidR="000527E6">
        <w:t xml:space="preserve">listinnú </w:t>
      </w:r>
      <w:r w:rsidRPr="0073389C">
        <w:t>fotokópiu </w:t>
      </w:r>
      <w:r w:rsidR="000106A5">
        <w:t>relevantnej časti</w:t>
      </w:r>
      <w:r w:rsidR="000106A5" w:rsidRPr="0073389C">
        <w:t xml:space="preserve"> </w:t>
      </w:r>
      <w:r w:rsidRPr="0073389C">
        <w:t xml:space="preserve">dokumentácie z vykonaného alebo prebiehajúceho  </w:t>
      </w:r>
      <w:r w:rsidR="00405A32">
        <w:t>VO</w:t>
      </w:r>
      <w:r w:rsidR="000106A5" w:rsidRPr="000106A5">
        <w:rPr>
          <w:rFonts w:cs="Arial"/>
          <w:szCs w:val="19"/>
        </w:rPr>
        <w:t xml:space="preserve"> </w:t>
      </w:r>
      <w:r w:rsidR="000106A5" w:rsidRPr="000106A5">
        <w:t xml:space="preserve">ktorú predkladá v takejto forme </w:t>
      </w:r>
      <w:r w:rsidR="000106A5" w:rsidRPr="000106A5">
        <w:rPr>
          <w:b/>
        </w:rPr>
        <w:t>z objektívnych dôvodov nemožnosti predloženia daného dokumentu cez ITMS 2014+</w:t>
      </w:r>
      <w:r w:rsidRPr="0073389C">
        <w:t xml:space="preserve">. </w:t>
      </w:r>
      <w:r w:rsidR="000106A5">
        <w:t>P</w:t>
      </w:r>
      <w:r w:rsidRPr="0073389C">
        <w:t>redkladan</w:t>
      </w:r>
      <w:r w:rsidR="000106A5">
        <w:t>é</w:t>
      </w:r>
      <w:r w:rsidRPr="0073389C">
        <w:t xml:space="preserve"> </w:t>
      </w:r>
      <w:r w:rsidR="000106A5">
        <w:t xml:space="preserve"> časti </w:t>
      </w:r>
      <w:r w:rsidRPr="0073389C">
        <w:t>dokumentácie</w:t>
      </w:r>
      <w:r w:rsidR="000106A5" w:rsidRPr="000106A5">
        <w:t xml:space="preserve"> zoradí prijímateľ podľa poradia a pevne ich spojí (napr. zviaže tepelnou alebo hrebeňovou väzbou previazanou šnúrkou) tak, aby boli všetky listy vo väzbe pevne spojené a aby ich nebolo možné z nej vyberať bez ich porušenia a na prvej strane, resp. v zozname dokladov štatutárny zástupca prijímateľa, resp. splnomocnený zástupca uvedie „Overené s originálom“ a pripojí svoj vlastnoručný podpis, čím potvrdí pravosť a kompletnosť predkladaných dokumentov. V prípade rozsiahlej dokumentácie, resp. z dôvodu </w:t>
      </w:r>
      <w:r w:rsidR="000106A5" w:rsidRPr="000106A5">
        <w:lastRenderedPageBreak/>
        <w:t>lepšej manipulácie prijímateľ dokumentáciu predkladá podľa predchádzajúcich viet pevne zviazané, avšak vo viacerých menších zväzkoch</w:t>
      </w:r>
      <w:r w:rsidR="000106A5">
        <w:t xml:space="preserve"> </w:t>
      </w:r>
      <w:r w:rsidRPr="0073389C">
        <w:t>.</w:t>
      </w:r>
    </w:p>
    <w:p w14:paraId="6806F608" w14:textId="77777777" w:rsidR="009D7F63" w:rsidRPr="0073389C" w:rsidRDefault="009D7F63" w:rsidP="005B7173">
      <w:pPr>
        <w:pStyle w:val="Odsekzoznamu"/>
        <w:numPr>
          <w:ilvl w:val="0"/>
          <w:numId w:val="53"/>
        </w:numPr>
        <w:spacing w:before="120" w:after="120" w:line="288" w:lineRule="auto"/>
        <w:contextualSpacing w:val="0"/>
        <w:jc w:val="both"/>
      </w:pPr>
      <w:r w:rsidRPr="0073389C">
        <w:t>Prijímateľ vyhotoví zoznam</w:t>
      </w:r>
      <w:r w:rsidR="000106A5">
        <w:t xml:space="preserve"> listinných</w:t>
      </w:r>
      <w:r w:rsidRPr="0073389C">
        <w:t xml:space="preserve"> dokladov, ktoré vo fotokópii</w:t>
      </w:r>
      <w:r w:rsidR="00E86F96">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6E1979A7" w14:textId="7777777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 xml:space="preserve">Odporúčame, aby sa tento zoznam nachádzal ako prvý list predloženej </w:t>
      </w:r>
      <w:r w:rsidR="000106A5">
        <w:rPr>
          <w:color w:val="000000" w:themeColor="text1"/>
        </w:rPr>
        <w:t xml:space="preserve">časti </w:t>
      </w:r>
      <w:r w:rsidRPr="0070385A">
        <w:rPr>
          <w:color w:val="000000" w:themeColor="text1"/>
        </w:rPr>
        <w:t>dokumentácie a </w:t>
      </w:r>
      <w:r w:rsidR="000106A5">
        <w:rPr>
          <w:color w:val="000000" w:themeColor="text1"/>
        </w:rPr>
        <w:t>aby táto</w:t>
      </w:r>
      <w:r w:rsidR="000106A5" w:rsidRPr="0070385A">
        <w:rPr>
          <w:color w:val="000000" w:themeColor="text1"/>
        </w:rPr>
        <w:t xml:space="preserve"> </w:t>
      </w:r>
      <w:r w:rsidRPr="0070385A">
        <w:rPr>
          <w:color w:val="000000" w:themeColor="text1"/>
        </w:rPr>
        <w:t>bola chronologicky usporiadaná/zosumarizovaná.</w:t>
      </w:r>
      <w:r w:rsidRPr="0070385A">
        <w:rPr>
          <w:b/>
          <w:i/>
          <w:color w:val="000000" w:themeColor="text1"/>
        </w:rPr>
        <w:t xml:space="preserve"> </w:t>
      </w:r>
    </w:p>
    <w:p w14:paraId="625CF952" w14:textId="77777777" w:rsidR="009D7F63" w:rsidRPr="0073389C" w:rsidRDefault="009D7F63" w:rsidP="009D7F63">
      <w:pPr>
        <w:spacing w:before="120" w:after="120" w:line="288" w:lineRule="auto"/>
        <w:jc w:val="both"/>
      </w:pPr>
    </w:p>
    <w:p w14:paraId="23D5B028" w14:textId="77777777"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000106A5" w:rsidRPr="000106A5">
        <w:rPr>
          <w:rFonts w:ascii="Arial" w:hAnsi="Arial" w:cs="Arial"/>
          <w:sz w:val="19"/>
          <w:szCs w:val="19"/>
        </w:rPr>
        <w:t>Poskytovateľ upozorňuje prijímateľa, že nevykon</w:t>
      </w:r>
      <w:r w:rsidR="00E86F96">
        <w:rPr>
          <w:rFonts w:ascii="Arial" w:hAnsi="Arial" w:cs="Arial"/>
          <w:sz w:val="19"/>
          <w:szCs w:val="19"/>
        </w:rPr>
        <w:t>áva</w:t>
      </w:r>
      <w:r w:rsidR="000106A5" w:rsidRPr="000106A5">
        <w:rPr>
          <w:rFonts w:ascii="Arial" w:hAnsi="Arial" w:cs="Arial"/>
          <w:sz w:val="19"/>
          <w:szCs w:val="19"/>
        </w:rPr>
        <w:t xml:space="preserve"> kontrolu VO v prípade doručenia žiadosti o vykonanie kontroly VO bez evidencie VO vrátane príslušnej dokumentácie z VO do ITMS 2014+.</w:t>
      </w:r>
      <w:r w:rsidR="000106A5">
        <w:rPr>
          <w:rFonts w:ascii="Arial" w:hAnsi="Arial" w:cs="Arial"/>
          <w:sz w:val="19"/>
          <w:szCs w:val="19"/>
        </w:rPr>
        <w:t xml:space="preserve"> </w:t>
      </w:r>
      <w:r w:rsidRPr="0073389C">
        <w:rPr>
          <w:rFonts w:ascii="Arial" w:hAnsi="Arial" w:cs="Arial"/>
          <w:b w:val="0"/>
          <w:sz w:val="19"/>
          <w:szCs w:val="19"/>
        </w:rPr>
        <w:t xml:space="preserve">Poskytovateľ </w:t>
      </w:r>
      <w:r w:rsidR="000106A5">
        <w:rPr>
          <w:rFonts w:ascii="Arial" w:hAnsi="Arial" w:cs="Arial"/>
          <w:b w:val="0"/>
          <w:sz w:val="19"/>
          <w:szCs w:val="19"/>
        </w:rPr>
        <w:t xml:space="preserve">tiež </w:t>
      </w:r>
      <w:r w:rsidRPr="0073389C">
        <w:rPr>
          <w:rFonts w:ascii="Arial" w:hAnsi="Arial" w:cs="Arial"/>
          <w:b w:val="0"/>
          <w:sz w:val="19"/>
          <w:szCs w:val="19"/>
        </w:rPr>
        <w:t xml:space="preserve">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57D3C18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71B521F3" w14:textId="77777777" w:rsidR="000106A5" w:rsidRPr="00852446" w:rsidRDefault="000106A5" w:rsidP="009D7F63">
      <w:pPr>
        <w:pStyle w:val="Zkladntext2"/>
        <w:widowControl w:val="0"/>
        <w:spacing w:before="120" w:after="120" w:line="288" w:lineRule="auto"/>
        <w:jc w:val="both"/>
        <w:rPr>
          <w:rFonts w:ascii="Arial" w:hAnsi="Arial" w:cs="Arial"/>
          <w:b w:val="0"/>
          <w:sz w:val="19"/>
          <w:szCs w:val="19"/>
        </w:rPr>
      </w:pPr>
      <w:r w:rsidRPr="00852446">
        <w:rPr>
          <w:rFonts w:ascii="Arial" w:hAnsi="Arial" w:cs="Arial"/>
          <w:b w:val="0"/>
          <w:sz w:val="19"/>
          <w:szCs w:val="19"/>
        </w:rPr>
        <w:t xml:space="preserve">V prípade, že dokumentácia predložená cez ITMS 2014+ nie je </w:t>
      </w:r>
      <w:r w:rsidR="00E048B0">
        <w:rPr>
          <w:rFonts w:ascii="Arial" w:hAnsi="Arial" w:cs="Arial"/>
          <w:b w:val="0"/>
          <w:sz w:val="19"/>
          <w:szCs w:val="19"/>
        </w:rPr>
        <w:t>predložená v požadovanom rozsahu</w:t>
      </w:r>
      <w:r w:rsidRPr="00852446">
        <w:rPr>
          <w:rFonts w:ascii="Arial" w:hAnsi="Arial" w:cs="Arial"/>
          <w:b w:val="0"/>
          <w:sz w:val="19"/>
          <w:szCs w:val="19"/>
        </w:rPr>
        <w:t>, prijímateľ je povinný predložiť aj chýbajúcu časť dokumentácie cez ITMS 2014+ na základe žiadosti poskytovateľa o doplnenie dokumentácie doručenej prostredníctvom elektronickej schránky alebo písomne (listinne alebo mailom). Uvedené sa týka aj prípadov, keď je dokumentácia predložená cez ITMS 2014+ (resp. elektronicky alebo listinne) nečitateľná alebo poškodená.</w:t>
      </w:r>
    </w:p>
    <w:p w14:paraId="23574467"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65E7DB9D" w14:textId="77777777"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14:paraId="0AE0F8B8"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73B266C9" w14:textId="77777777"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rijímateľ uzavrel zmluvu s úspešným uchádzačom, je povinný predložiť Poskytovateľovi kompletnú dokumentáciu z tohto procesu VO bezodkladne odo dňa nadobudnutia účinnosti Zmluvy o poskytnutí NFP.</w:t>
      </w:r>
    </w:p>
    <w:p w14:paraId="1E1E12D9"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02C5E2FB" w14:textId="77777777"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w:t>
      </w:r>
      <w:proofErr w:type="spellStart"/>
      <w:r w:rsidRPr="0048666F">
        <w:rPr>
          <w:rFonts w:ascii="Arial" w:hAnsi="Arial" w:cs="Arial"/>
          <w:b w:val="0"/>
          <w:sz w:val="19"/>
          <w:szCs w:val="19"/>
        </w:rPr>
        <w:t>t.j</w:t>
      </w:r>
      <w:proofErr w:type="spellEnd"/>
      <w:r w:rsidRPr="0048666F">
        <w:rPr>
          <w:rFonts w:ascii="Arial" w:hAnsi="Arial" w:cs="Arial"/>
          <w:b w:val="0"/>
          <w:sz w:val="19"/>
          <w:szCs w:val="19"/>
        </w:rPr>
        <w:t>.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7CA169FB"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576BC83B"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5CED6E8D" w14:textId="7777777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1BB6FF60" w14:textId="77777777" w:rsidR="00D11568" w:rsidRDefault="00D11568" w:rsidP="00AA5BCC">
      <w:pPr>
        <w:pStyle w:val="Bulletslevel2"/>
        <w:spacing w:after="120" w:line="288" w:lineRule="auto"/>
        <w:ind w:left="567" w:hanging="283"/>
        <w:jc w:val="both"/>
        <w:rPr>
          <w:rFonts w:cs="Arial"/>
          <w:lang w:val="sk-SK"/>
        </w:rPr>
      </w:pPr>
      <w:r w:rsidRPr="00D11568">
        <w:rPr>
          <w:rFonts w:cs="Arial"/>
          <w:lang w:val="sk-SK"/>
        </w:rPr>
        <w:lastRenderedPageBreak/>
        <w:t>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w:t>
      </w:r>
      <w:proofErr w:type="spellStart"/>
      <w:r w:rsidRPr="00D11568">
        <w:rPr>
          <w:rFonts w:cs="Arial"/>
          <w:lang w:val="sk-SK"/>
        </w:rPr>
        <w:t>ante</w:t>
      </w:r>
      <w:proofErr w:type="spellEnd"/>
      <w:r w:rsidRPr="00D11568">
        <w:rPr>
          <w:rFonts w:cs="Arial"/>
          <w:lang w:val="sk-SK"/>
        </w:rPr>
        <w:t xml:space="preserv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r w:rsidR="000106A5">
        <w:rPr>
          <w:rFonts w:cs="Arial"/>
          <w:lang w:val="sk-SK"/>
        </w:rPr>
        <w:t xml:space="preserve">. </w:t>
      </w:r>
      <w:r w:rsidR="000106A5" w:rsidRPr="000106A5">
        <w:rPr>
          <w:rFonts w:cs="Arial"/>
          <w:lang w:val="sk-SK"/>
        </w:rPr>
        <w:t>Uvedené nie je prijímateľ povinný predkladať v prípade predloženia dokumentácie na základe žiadosti na doplnenie, resp. vysvetlenie predloženej dokumentácie zaslanej poskytovateľom</w:t>
      </w:r>
      <w:r w:rsidRPr="00D11568">
        <w:rPr>
          <w:rFonts w:cs="Arial"/>
          <w:lang w:val="sk-SK"/>
        </w:rPr>
        <w:t>;</w:t>
      </w:r>
    </w:p>
    <w:p w14:paraId="566FCBC8" w14:textId="26FF9BC3"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xml:space="preserve">) </w:t>
      </w:r>
      <w:r>
        <w:rPr>
          <w:rFonts w:cs="Arial"/>
          <w:lang w:val="sk-SK"/>
        </w:rPr>
        <w:t>;</w:t>
      </w:r>
    </w:p>
    <w:p w14:paraId="19E9A38E" w14:textId="77777777" w:rsidR="00003E89" w:rsidRPr="00003E89" w:rsidRDefault="00003E89" w:rsidP="00003E89">
      <w:pPr>
        <w:pStyle w:val="Bulletslevel2"/>
        <w:spacing w:after="120" w:line="288" w:lineRule="auto"/>
        <w:ind w:left="567" w:hanging="283"/>
        <w:jc w:val="both"/>
        <w:rPr>
          <w:rFonts w:cs="Arial"/>
          <w:lang w:val="sk-SK"/>
        </w:rPr>
      </w:pPr>
      <w:r w:rsidRPr="00003E89">
        <w:rPr>
          <w:rFonts w:cs="Arial"/>
          <w:lang w:val="sk-SK"/>
        </w:rPr>
        <w:t>prístup do elektronického prostriedku prostredníctvom, ktorého je verejné obstarávanie realizované napr. EVO, EKS, JOSEPHINE a pod. (ak relevantné);</w:t>
      </w:r>
    </w:p>
    <w:p w14:paraId="333447A4" w14:textId="77777777"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7AD3C3C" w14:textId="77777777"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4BECCBF2" w14:textId="77777777"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5658F062"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2D0AC7E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14:paraId="11A3BCC4"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518D687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38EE99F1"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3494892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415F0F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6E4D217" w14:textId="77777777"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435CA0D6"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5392FB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14:paraId="48C9007A" w14:textId="77777777"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14:paraId="62242142"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1F1CD21F" w14:textId="77777777"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2FB5AD61"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67C92BF7" w14:textId="77777777"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2BA898B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DF88E1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436FAC6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doklady o uvoľnení zábezpeky</w:t>
      </w:r>
      <w:r w:rsidR="000A3EA9">
        <w:rPr>
          <w:rFonts w:cs="Arial"/>
          <w:lang w:val="sk-SK"/>
        </w:rPr>
        <w:t>;</w:t>
      </w:r>
    </w:p>
    <w:p w14:paraId="2E3586C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567FF281"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05872EE3"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2E1E5CC9" w14:textId="77777777"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 xml:space="preserve">preukázateľné potvrdenie (napr. </w:t>
      </w:r>
      <w:proofErr w:type="spellStart"/>
      <w:r w:rsidRPr="00F73625">
        <w:rPr>
          <w:rFonts w:cs="Arial"/>
          <w:lang w:val="sk-SK"/>
        </w:rPr>
        <w:t>print</w:t>
      </w:r>
      <w:proofErr w:type="spellEnd"/>
      <w:r w:rsidR="00BA2420">
        <w:rPr>
          <w:rFonts w:cs="Arial"/>
          <w:lang w:val="sk-SK"/>
        </w:rPr>
        <w:t xml:space="preserve"> </w:t>
      </w:r>
      <w:proofErr w:type="spellStart"/>
      <w:r w:rsidRPr="00F73625">
        <w:rPr>
          <w:rFonts w:cs="Arial"/>
          <w:lang w:val="sk-SK"/>
        </w:rPr>
        <w:t>screen</w:t>
      </w:r>
      <w:proofErr w:type="spellEnd"/>
      <w:r w:rsidRPr="00F73625">
        <w:rPr>
          <w:rFonts w:cs="Arial"/>
          <w:lang w:val="sk-SK"/>
        </w:rPr>
        <w:t>)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5DDA45D6"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19B61323" w14:textId="77777777"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w:t>
      </w:r>
      <w:proofErr w:type="spellStart"/>
      <w:r w:rsidRPr="0073389C">
        <w:rPr>
          <w:rFonts w:cs="Arial"/>
          <w:lang w:val="sk-SK"/>
        </w:rPr>
        <w:t>zazmluvneniu</w:t>
      </w:r>
      <w:proofErr w:type="spellEnd"/>
      <w:r w:rsidRPr="0073389C">
        <w:rPr>
          <w:rFonts w:cs="Arial"/>
          <w:lang w:val="sk-SK"/>
        </w:rPr>
        <w:t xml:space="preserve">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14:paraId="7908EAD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66275FF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0F98DFB2" w14:textId="77777777" w:rsidR="00D72FDB" w:rsidRPr="006077B1" w:rsidRDefault="009D7F63" w:rsidP="00667C12">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výsledku VO/informácií zaslaných ÚVO a </w:t>
      </w:r>
      <w:proofErr w:type="spellStart"/>
      <w:r w:rsidRPr="0073389C">
        <w:rPr>
          <w:rFonts w:cs="Arial"/>
          <w:lang w:val="sk-SK"/>
        </w:rPr>
        <w:t>Ú.v</w:t>
      </w:r>
      <w:proofErr w:type="spellEnd"/>
      <w:r w:rsidRPr="0073389C">
        <w:rPr>
          <w:rFonts w:cs="Arial"/>
          <w:lang w:val="sk-SK"/>
        </w:rPr>
        <w:t xml:space="preserve">. EÚ; </w:t>
      </w:r>
    </w:p>
    <w:p w14:paraId="76CA7126" w14:textId="77777777"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w:t>
      </w:r>
      <w:proofErr w:type="spellStart"/>
      <w:r w:rsidRPr="0073389C">
        <w:rPr>
          <w:rFonts w:cs="Arial"/>
          <w:lang w:val="sk-SK"/>
        </w:rPr>
        <w:t>print</w:t>
      </w:r>
      <w:proofErr w:type="spellEnd"/>
      <w:r w:rsidRPr="0073389C">
        <w:rPr>
          <w:rFonts w:cs="Arial"/>
          <w:lang w:val="sk-SK"/>
        </w:rPr>
        <w:t xml:space="preserve"> </w:t>
      </w:r>
      <w:proofErr w:type="spellStart"/>
      <w:r w:rsidRPr="0073389C">
        <w:rPr>
          <w:rFonts w:cs="Arial"/>
          <w:lang w:val="sk-SK"/>
        </w:rPr>
        <w:t>screen</w:t>
      </w:r>
      <w:proofErr w:type="spellEnd"/>
      <w:r w:rsidRPr="0073389C">
        <w:rPr>
          <w:rFonts w:cs="Arial"/>
          <w:lang w:val="sk-SK"/>
        </w:rPr>
        <w:t>“);</w:t>
      </w:r>
    </w:p>
    <w:p w14:paraId="4F63B591" w14:textId="77777777"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3F3951C5"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1502C118"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t>návrh zmluvného formuláru obsahujúceho štandardné zmluvné podmienky;</w:t>
      </w:r>
    </w:p>
    <w:p w14:paraId="25B676FC" w14:textId="77777777" w:rsidR="00EF2628" w:rsidRPr="006077B1" w:rsidRDefault="00D72FDB" w:rsidP="005B7173">
      <w:pPr>
        <w:pStyle w:val="Bulletslevel2"/>
        <w:numPr>
          <w:ilvl w:val="0"/>
          <w:numId w:val="81"/>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63FF5D0A"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t>automaticky vygenerovanú zmluvu, ktorá je výsledkom VO;</w:t>
      </w:r>
    </w:p>
    <w:p w14:paraId="56A12B03" w14:textId="77777777"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7FFBFEE2" w14:textId="77777777"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14:paraId="016E1A6B" w14:textId="77777777" w:rsidR="00D72FDB" w:rsidRPr="00EF2628" w:rsidRDefault="00D72FDB" w:rsidP="005B7173">
      <w:pPr>
        <w:pStyle w:val="Bulletslevel2"/>
        <w:numPr>
          <w:ilvl w:val="0"/>
          <w:numId w:val="81"/>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77F82727" w14:textId="77777777" w:rsidR="00EF2628" w:rsidRPr="00285CCF"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0602EA6D" w14:textId="77777777" w:rsidR="00285CCF" w:rsidRPr="00EF2628" w:rsidRDefault="00285CCF" w:rsidP="00C55AD4">
      <w:pPr>
        <w:pStyle w:val="Bulletslevel2"/>
        <w:spacing w:after="120" w:line="288" w:lineRule="auto"/>
        <w:ind w:left="567" w:hanging="283"/>
        <w:jc w:val="both"/>
        <w:rPr>
          <w:rFonts w:cs="Arial"/>
          <w:lang w:val="sk-SK"/>
        </w:rPr>
      </w:pPr>
      <w:r w:rsidRPr="00285CCF">
        <w:rPr>
          <w:rFonts w:cs="Arial"/>
          <w:lang w:val="sk-SK"/>
        </w:rPr>
        <w:t>súčasťou elektronickej podoby dokumentácie sú aj auditné záznamy o všetkých úkonoch vykonaných v použitom elektronickom prostriedku na komunikáciu.</w:t>
      </w:r>
    </w:p>
    <w:p w14:paraId="38E7FBCA" w14:textId="77777777"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V prípade zákaz</w:t>
      </w:r>
      <w:r w:rsidR="00BB5FE8">
        <w:rPr>
          <w:color w:val="000000" w:themeColor="text1"/>
        </w:rPr>
        <w:t>ie</w:t>
      </w:r>
      <w:r w:rsidRPr="0073389C">
        <w:rPr>
          <w:color w:val="000000" w:themeColor="text1"/>
        </w:rPr>
        <w:t xml:space="preserve">k </w:t>
      </w:r>
      <w:r w:rsidR="00BB5FE8" w:rsidRPr="0073389C">
        <w:rPr>
          <w:color w:val="000000" w:themeColor="text1"/>
        </w:rPr>
        <w:t>realizovan</w:t>
      </w:r>
      <w:r w:rsidR="00BB5FE8">
        <w:rPr>
          <w:color w:val="000000" w:themeColor="text1"/>
        </w:rPr>
        <w:t>ých</w:t>
      </w:r>
      <w:r w:rsidR="00BB5FE8" w:rsidRPr="0073389C">
        <w:rPr>
          <w:color w:val="000000" w:themeColor="text1"/>
        </w:rPr>
        <w:t xml:space="preserve"> </w:t>
      </w:r>
      <w:r w:rsidRPr="0073389C">
        <w:rPr>
          <w:color w:val="000000" w:themeColor="text1"/>
        </w:rPr>
        <w:t xml:space="preserve">prostredníctvom </w:t>
      </w:r>
      <w:r w:rsidR="00BB5FE8" w:rsidRPr="00AD07E2">
        <w:rPr>
          <w:b/>
          <w:color w:val="000000" w:themeColor="text1"/>
        </w:rPr>
        <w:t>elektronických prostriedkov (elektronického systému)</w:t>
      </w:r>
      <w:r w:rsidR="00BB5FE8" w:rsidRPr="0073389C">
        <w:rPr>
          <w:color w:val="000000" w:themeColor="text1"/>
        </w:rPr>
        <w:t xml:space="preserve"> </w:t>
      </w:r>
      <w:r w:rsidRPr="0073389C">
        <w:rPr>
          <w:color w:val="000000" w:themeColor="text1"/>
        </w:rPr>
        <w:t xml:space="preserve"> a v prípade </w:t>
      </w:r>
      <w:r w:rsidRPr="00AD07E2">
        <w:rPr>
          <w:b/>
          <w:color w:val="000000" w:themeColor="text1"/>
        </w:rPr>
        <w:t>elektronickej aukcie</w:t>
      </w:r>
      <w:r w:rsidRPr="0073389C">
        <w:rPr>
          <w:color w:val="000000" w:themeColor="text1"/>
        </w:rPr>
        <w:t xml:space="preserve"> </w:t>
      </w:r>
      <w:r w:rsidR="00BB5FE8" w:rsidRPr="00AD07E2">
        <w:rPr>
          <w:b/>
          <w:color w:val="000000" w:themeColor="text1"/>
        </w:rPr>
        <w:t xml:space="preserve">je </w:t>
      </w:r>
      <w:r w:rsidRPr="00AD07E2">
        <w:rPr>
          <w:b/>
          <w:color w:val="000000" w:themeColor="text1"/>
        </w:rPr>
        <w:t xml:space="preserve">prijímateľ </w:t>
      </w:r>
      <w:r w:rsidR="00BB5FE8" w:rsidRPr="00AD07E2">
        <w:rPr>
          <w:b/>
          <w:color w:val="000000" w:themeColor="text1"/>
        </w:rPr>
        <w:t xml:space="preserve">povinný zabezpečiť </w:t>
      </w:r>
      <w:r w:rsidRPr="00AD07E2">
        <w:rPr>
          <w:b/>
          <w:color w:val="000000" w:themeColor="text1"/>
        </w:rPr>
        <w:t>zriadenie prístupu</w:t>
      </w:r>
      <w:r w:rsidR="00BB5FE8">
        <w:rPr>
          <w:color w:val="000000" w:themeColor="text1"/>
        </w:rPr>
        <w:t xml:space="preserve"> do elektronického prostriedku</w:t>
      </w:r>
      <w:r w:rsidRPr="0073389C">
        <w:rPr>
          <w:color w:val="000000" w:themeColor="text1"/>
        </w:rPr>
        <w:t xml:space="preserve"> (užívateľské meno a heslo) pre poskytovateľa</w:t>
      </w:r>
      <w:r w:rsidR="00833197">
        <w:rPr>
          <w:color w:val="000000" w:themeColor="text1"/>
        </w:rPr>
        <w:t xml:space="preserve"> </w:t>
      </w:r>
      <w:r w:rsidR="00833197">
        <w:rPr>
          <w:rFonts w:cs="Arial"/>
          <w:color w:val="000000" w:themeColor="text1"/>
          <w:szCs w:val="19"/>
        </w:rPr>
        <w:t>za účelom výkonu kontroly VO</w:t>
      </w:r>
      <w:r w:rsidRPr="0073389C">
        <w:rPr>
          <w:color w:val="000000" w:themeColor="text1"/>
        </w:rPr>
        <w:t xml:space="preserve">. </w:t>
      </w:r>
      <w:r w:rsidR="00725F3A" w:rsidRPr="00725F3A">
        <w:rPr>
          <w:rFonts w:cs="Arial"/>
          <w:color w:val="000000" w:themeColor="text1"/>
          <w:szCs w:val="19"/>
        </w:rPr>
        <w:t xml:space="preserve">Uvedená informácia bude tvoriť súčasť predloženej dokumentácie na kontrolu VO. </w:t>
      </w:r>
      <w:r w:rsidR="000106A5" w:rsidRPr="000106A5">
        <w:rPr>
          <w:rFonts w:cs="Arial"/>
          <w:color w:val="000000" w:themeColor="text1"/>
          <w:szCs w:val="19"/>
        </w:rPr>
        <w:t>Ak zriadenie takéhoto prístupu nebude v použitom systéme elektronického VO alebo v aukčnom systéme možné, informuje o tom prijímateľ poskytovateľa v žiadosti o vykonanie kontroly alebo v priloženej dokumentácii.</w:t>
      </w:r>
      <w:r w:rsidR="00833197" w:rsidRPr="00833197">
        <w:t xml:space="preserve"> </w:t>
      </w:r>
      <w:r w:rsidR="00833197" w:rsidRPr="00833197">
        <w:rPr>
          <w:rFonts w:cs="Arial"/>
          <w:color w:val="000000" w:themeColor="text1"/>
          <w:szCs w:val="19"/>
        </w:rPr>
        <w:t>Súčasťou elektronickej podoby dokumentácie sú aj auditné záznamy o všetkých úkonoch vykonaných v použitom elektronickom prostriedku.</w:t>
      </w:r>
    </w:p>
    <w:p w14:paraId="36B343F5" w14:textId="77777777" w:rsidR="00725F3A" w:rsidRPr="0073389C" w:rsidRDefault="00725F3A" w:rsidP="009D7F63">
      <w:pPr>
        <w:spacing w:before="120" w:after="120" w:line="288" w:lineRule="auto"/>
        <w:jc w:val="both"/>
        <w:rPr>
          <w:rFonts w:cs="Arial"/>
          <w:color w:val="000000" w:themeColor="text1"/>
          <w:szCs w:val="19"/>
        </w:rPr>
      </w:pPr>
    </w:p>
    <w:p w14:paraId="1642E419" w14:textId="77777777"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lastRenderedPageBreak/>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14:paraId="1F35619C" w14:textId="77777777" w:rsidR="00C064D9" w:rsidRDefault="00C064D9" w:rsidP="009D7F63">
      <w:pPr>
        <w:spacing w:before="120" w:after="120" w:line="288" w:lineRule="auto"/>
        <w:jc w:val="both"/>
        <w:rPr>
          <w:color w:val="000000" w:themeColor="text1"/>
        </w:rPr>
      </w:pPr>
    </w:p>
    <w:p w14:paraId="5DEE5EEF"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1CBCD8AF"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13D16D98"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646626A6"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123"/>
      </w:r>
    </w:p>
    <w:p w14:paraId="3DE5A49E" w14:textId="77777777" w:rsidR="009D7F63" w:rsidRDefault="009D7F63" w:rsidP="009D7F63">
      <w:pPr>
        <w:rPr>
          <w:rFonts w:asciiTheme="minorHAnsi" w:hAnsiTheme="minorHAnsi"/>
          <w:color w:val="000000" w:themeColor="text1"/>
        </w:rPr>
      </w:pPr>
    </w:p>
    <w:p w14:paraId="2DE913F9" w14:textId="77777777" w:rsidR="00833197" w:rsidRPr="00833197" w:rsidRDefault="00833197" w:rsidP="00833197">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833197">
        <w:rPr>
          <w:b/>
          <w:i/>
          <w:color w:val="000000" w:themeColor="text1"/>
        </w:rPr>
        <w:t>Odporúčanie pre prijímateľa:</w:t>
      </w:r>
      <w:r w:rsidRPr="00833197">
        <w:rPr>
          <w:color w:val="000000" w:themeColor="text1"/>
        </w:rPr>
        <w:t xml:space="preserve"> </w:t>
      </w:r>
      <w:r w:rsidRPr="009C6B55">
        <w:rPr>
          <w:rFonts w:cs="Arial"/>
          <w:color w:val="000000" w:themeColor="text1"/>
          <w:szCs w:val="19"/>
        </w:rPr>
        <w:t xml:space="preserve">Prijímateľom sa odporúča, aby v zmluvách s úspešnými uchádzačmi pri všetkých typoch VO zakotvili odkladaciu podmienku nadobudnutia účinnosti zmluvy, ktorou bude schválenie zákazky v rámci kontroly VO, </w:t>
      </w:r>
      <w:proofErr w:type="spellStart"/>
      <w:r w:rsidRPr="009C6B55">
        <w:rPr>
          <w:rFonts w:cs="Arial"/>
          <w:color w:val="000000" w:themeColor="text1"/>
          <w:szCs w:val="19"/>
        </w:rPr>
        <w:t>t.j</w:t>
      </w:r>
      <w:proofErr w:type="spellEnd"/>
      <w:r w:rsidRPr="009C6B55">
        <w:rPr>
          <w:rFonts w:cs="Arial"/>
          <w:color w:val="000000" w:themeColor="text1"/>
          <w:szCs w:val="19"/>
        </w:rPr>
        <w:t xml:space="preserve">. doručenie správy z kontroly VO prijímateľovi, resp. aby v zmluve s úspešným uchádzačom výslovne zakotvili právo odstúpiť od zmluvy </w:t>
      </w:r>
      <w:r>
        <w:rPr>
          <w:rFonts w:cs="Arial"/>
          <w:color w:val="000000" w:themeColor="text1"/>
          <w:szCs w:val="19"/>
        </w:rPr>
        <w:t xml:space="preserve">z dôvodu doručenia správy z kontroly od </w:t>
      </w:r>
      <w:r w:rsidRPr="009C6B55">
        <w:rPr>
          <w:rFonts w:cs="Arial"/>
          <w:color w:val="000000" w:themeColor="text1"/>
          <w:szCs w:val="19"/>
        </w:rPr>
        <w:t xml:space="preserve"> poskytovateľ</w:t>
      </w:r>
      <w:r>
        <w:rPr>
          <w:rFonts w:cs="Arial"/>
          <w:color w:val="000000" w:themeColor="text1"/>
          <w:szCs w:val="19"/>
        </w:rPr>
        <w:t>a, obsahom ktorej je nepripustenie výdavkov z predmetného VO do financovania</w:t>
      </w:r>
      <w:r w:rsidRPr="009C6B55">
        <w:rPr>
          <w:rFonts w:cs="Arial"/>
          <w:color w:val="000000" w:themeColor="text1"/>
          <w:szCs w:val="19"/>
        </w:rPr>
        <w:t>.</w:t>
      </w:r>
      <w:r>
        <w:rPr>
          <w:rFonts w:cs="Arial"/>
          <w:color w:val="000000" w:themeColor="text1"/>
          <w:szCs w:val="19"/>
        </w:rPr>
        <w:t xml:space="preserve"> Uvedené odporúčanie platí najmä pre zákazky, ktoré budú predmetom </w:t>
      </w:r>
      <w:r>
        <w:rPr>
          <w:rFonts w:cs="Arial"/>
          <w:szCs w:val="19"/>
        </w:rPr>
        <w:t xml:space="preserve"> finančnej</w:t>
      </w:r>
      <w:r w:rsidRPr="00703E20">
        <w:rPr>
          <w:rFonts w:cs="Arial"/>
          <w:szCs w:val="19"/>
        </w:rPr>
        <w:t xml:space="preserve"> kontrol</w:t>
      </w:r>
      <w:r>
        <w:rPr>
          <w:rFonts w:cs="Arial"/>
          <w:szCs w:val="19"/>
        </w:rPr>
        <w:t>y</w:t>
      </w:r>
      <w:r w:rsidRPr="00703E20">
        <w:rPr>
          <w:rFonts w:cs="Arial"/>
          <w:szCs w:val="19"/>
        </w:rPr>
        <w:t xml:space="preserve"> VO</w:t>
      </w:r>
      <w:r>
        <w:rPr>
          <w:rFonts w:cs="Arial"/>
          <w:szCs w:val="19"/>
        </w:rPr>
        <w:t xml:space="preserve"> až po podpise zmluvy s úspešným uchádzačom/úspešnými uchádzačmi (</w:t>
      </w:r>
      <w:proofErr w:type="spellStart"/>
      <w:r>
        <w:rPr>
          <w:rFonts w:cs="Arial"/>
          <w:szCs w:val="19"/>
        </w:rPr>
        <w:t>t.j</w:t>
      </w:r>
      <w:proofErr w:type="spellEnd"/>
      <w:r>
        <w:rPr>
          <w:rFonts w:cs="Arial"/>
          <w:szCs w:val="19"/>
        </w:rPr>
        <w:t xml:space="preserve">. štandardnej ex post </w:t>
      </w:r>
      <w:r w:rsidRPr="00703E20">
        <w:rPr>
          <w:rFonts w:cs="Arial"/>
          <w:szCs w:val="19"/>
        </w:rPr>
        <w:t>kontrol</w:t>
      </w:r>
      <w:r>
        <w:rPr>
          <w:rFonts w:cs="Arial"/>
          <w:szCs w:val="19"/>
        </w:rPr>
        <w:t>y).</w:t>
      </w:r>
    </w:p>
    <w:p w14:paraId="61AFF160" w14:textId="77777777" w:rsidR="00833197" w:rsidRDefault="00833197" w:rsidP="009D7F63">
      <w:pPr>
        <w:rPr>
          <w:rFonts w:asciiTheme="minorHAnsi" w:hAnsiTheme="minorHAnsi"/>
          <w:color w:val="000000" w:themeColor="text1"/>
        </w:rPr>
      </w:pPr>
    </w:p>
    <w:p w14:paraId="35CBD960" w14:textId="77777777"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w:t>
      </w:r>
      <w:proofErr w:type="spellStart"/>
      <w:r w:rsidRPr="002255EE">
        <w:rPr>
          <w:color w:val="000000" w:themeColor="text1"/>
        </w:rPr>
        <w:t>ŽoP</w:t>
      </w:r>
      <w:proofErr w:type="spellEnd"/>
      <w:r w:rsidRPr="002255EE">
        <w:rPr>
          <w:color w:val="000000" w:themeColor="text1"/>
        </w:rPr>
        <w:t xml:space="preserve">,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w:t>
      </w:r>
      <w:proofErr w:type="spellStart"/>
      <w:r w:rsidRPr="002255EE">
        <w:rPr>
          <w:color w:val="000000" w:themeColor="text1"/>
        </w:rPr>
        <w:t>ŽoP</w:t>
      </w:r>
      <w:proofErr w:type="spellEnd"/>
      <w:r w:rsidRPr="002255EE">
        <w:rPr>
          <w:color w:val="000000" w:themeColor="text1"/>
        </w:rPr>
        <w:t xml:space="preserve">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w:t>
      </w:r>
      <w:proofErr w:type="spellStart"/>
      <w:r w:rsidRPr="002255EE">
        <w:rPr>
          <w:color w:val="000000" w:themeColor="text1"/>
        </w:rPr>
        <w:t>ŽoP</w:t>
      </w:r>
      <w:proofErr w:type="spellEnd"/>
      <w:r w:rsidRPr="002255EE">
        <w:rPr>
          <w:color w:val="000000" w:themeColor="text1"/>
        </w:rPr>
        <w:t xml:space="preserve"> zamietnuť. Ak zo strany </w:t>
      </w:r>
      <w:r w:rsidR="00BE4037">
        <w:rPr>
          <w:color w:val="000000" w:themeColor="text1"/>
        </w:rPr>
        <w:t>poskytovateľa</w:t>
      </w:r>
      <w:r w:rsidRPr="002255EE">
        <w:rPr>
          <w:color w:val="000000" w:themeColor="text1"/>
        </w:rPr>
        <w:t xml:space="preserve"> nedôjde k zamietnutiu </w:t>
      </w:r>
      <w:proofErr w:type="spellStart"/>
      <w:r w:rsidRPr="002255EE">
        <w:rPr>
          <w:color w:val="000000" w:themeColor="text1"/>
        </w:rPr>
        <w:t>ŽoP</w:t>
      </w:r>
      <w:proofErr w:type="spellEnd"/>
      <w:r w:rsidRPr="002255EE">
        <w:rPr>
          <w:color w:val="000000" w:themeColor="text1"/>
        </w:rPr>
        <w:t xml:space="preserve">,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vo výkone kontroly </w:t>
      </w:r>
      <w:proofErr w:type="spellStart"/>
      <w:r w:rsidRPr="002255EE">
        <w:rPr>
          <w:color w:val="000000" w:themeColor="text1"/>
        </w:rPr>
        <w:t>ŽoP</w:t>
      </w:r>
      <w:proofErr w:type="spellEnd"/>
      <w:r w:rsidRPr="002255EE">
        <w:rPr>
          <w:color w:val="000000" w:themeColor="text1"/>
        </w:rPr>
        <w:t>,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685F081F" w14:textId="77777777"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lastRenderedPageBreak/>
        <w:t xml:space="preserve">V prípade, že prijímateľ zrealizoval VO ešte pred schválením </w:t>
      </w:r>
      <w:proofErr w:type="spellStart"/>
      <w:r w:rsidRPr="00725F3A">
        <w:rPr>
          <w:rFonts w:cs="Arial"/>
          <w:color w:val="000000" w:themeColor="text1"/>
          <w:szCs w:val="19"/>
        </w:rPr>
        <w:t>ŽoNFP</w:t>
      </w:r>
      <w:proofErr w:type="spellEnd"/>
      <w:r w:rsidRPr="00725F3A">
        <w:rPr>
          <w:rFonts w:cs="Arial"/>
          <w:color w:val="000000" w:themeColor="text1"/>
          <w:szCs w:val="19"/>
        </w:rPr>
        <w:t xml:space="preserve">,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20C77BB5" w14:textId="77777777" w:rsidR="00C7417C" w:rsidRDefault="00C7417C" w:rsidP="00C7417C">
      <w:pPr>
        <w:rPr>
          <w:rFonts w:asciiTheme="minorHAnsi" w:hAnsiTheme="minorHAnsi" w:cstheme="minorHAnsi"/>
          <w:color w:val="000000" w:themeColor="text1"/>
          <w:szCs w:val="19"/>
        </w:rPr>
      </w:pPr>
    </w:p>
    <w:p w14:paraId="1FE19E8E" w14:textId="77777777" w:rsidR="00725F3A" w:rsidRPr="0002218E"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color w:val="365F91" w:themeColor="accent1" w:themeShade="BF"/>
          <w:szCs w:val="19"/>
        </w:rPr>
      </w:pPr>
      <w:r w:rsidRPr="008D5848">
        <w:rPr>
          <w:rFonts w:cs="Arial"/>
          <w:b/>
          <w:i/>
          <w:szCs w:val="19"/>
        </w:rPr>
        <w:t xml:space="preserve">Dôležité upozornenie:  </w:t>
      </w:r>
      <w:r w:rsidRPr="008D5848">
        <w:rPr>
          <w:rFonts w:cs="Arial"/>
          <w:szCs w:val="19"/>
        </w:rPr>
        <w:t xml:space="preserve">Poskytovateľ v rámci výkonu kontroly VO posudzuje predmetné VO aj z pohľadu možného porušenia hospodárskej súťaže podľa zákona č. 136/2001 </w:t>
      </w:r>
      <w:proofErr w:type="spellStart"/>
      <w:r w:rsidRPr="008D5848">
        <w:rPr>
          <w:rFonts w:cs="Arial"/>
          <w:szCs w:val="19"/>
        </w:rPr>
        <w:t>Z.z</w:t>
      </w:r>
      <w:proofErr w:type="spellEnd"/>
      <w:r w:rsidRPr="008D5848">
        <w:rPr>
          <w:rFonts w:cs="Arial"/>
          <w:szCs w:val="19"/>
        </w:rPr>
        <w:t>. o ochrane hospodárskej súťaže (</w:t>
      </w:r>
      <w:r w:rsidRPr="00AD07E2">
        <w:rPr>
          <w:rFonts w:cs="Arial"/>
          <w:szCs w:val="19"/>
        </w:rPr>
        <w:t>konkrétne  po</w:t>
      </w:r>
      <w:r w:rsidRPr="00972164">
        <w:rPr>
          <w:rFonts w:cs="Arial"/>
          <w:szCs w:val="19"/>
        </w:rPr>
        <w:t xml:space="preserve">dľa </w:t>
      </w:r>
      <w:r w:rsidRPr="008D5848">
        <w:rPr>
          <w:rFonts w:cs="Arial"/>
          <w:szCs w:val="19"/>
        </w:rPr>
        <w:t xml:space="preserve">§ 4 zákona o ochrane hospodárskej </w:t>
      </w:r>
      <w:r w:rsidRPr="0043783A">
        <w:rPr>
          <w:rFonts w:cs="Arial"/>
          <w:szCs w:val="19"/>
        </w:rPr>
        <w:t>súťaže</w:t>
      </w:r>
      <w:r w:rsidRPr="0002218E">
        <w:rPr>
          <w:rFonts w:cs="Arial"/>
          <w:color w:val="365F91" w:themeColor="accent1" w:themeShade="BF"/>
          <w:szCs w:val="19"/>
        </w:rPr>
        <w:t xml:space="preserve">). </w:t>
      </w:r>
      <w:r w:rsidR="0043783A" w:rsidRPr="0002218E">
        <w:rPr>
          <w:rFonts w:cs="Arial"/>
          <w:color w:val="365F91" w:themeColor="accent1" w:themeShade="BF"/>
          <w:szCs w:val="19"/>
        </w:rPr>
        <w:t xml:space="preserve"> </w:t>
      </w:r>
      <w:r w:rsidR="0043783A" w:rsidRPr="00DF5D23">
        <w:rPr>
          <w:rFonts w:cs="Arial"/>
          <w:szCs w:val="19"/>
        </w:rPr>
        <w:t xml:space="preserve">Za účelom zvýšenia informovanosti prijímateľov je v prílohe tejto príručky (Príloha č. </w:t>
      </w:r>
      <w:r w:rsidR="00D000F2" w:rsidRPr="00DF5D23">
        <w:rPr>
          <w:rFonts w:cs="Arial"/>
          <w:szCs w:val="19"/>
        </w:rPr>
        <w:t>33</w:t>
      </w:r>
      <w:r w:rsidR="0043783A" w:rsidRPr="00DF5D23">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r w:rsidRPr="00DF5D23">
        <w:rPr>
          <w:rFonts w:cs="Arial"/>
          <w:szCs w:val="19"/>
        </w:rPr>
        <w:t xml:space="preserve">  </w:t>
      </w:r>
    </w:p>
    <w:p w14:paraId="2D8C7239"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0006B6DF" w14:textId="77777777" w:rsidR="00725F3A" w:rsidRDefault="00725F3A" w:rsidP="00C7417C">
      <w:pPr>
        <w:rPr>
          <w:rFonts w:asciiTheme="minorHAnsi" w:hAnsiTheme="minorHAnsi" w:cstheme="minorHAnsi"/>
          <w:color w:val="000000" w:themeColor="text1"/>
          <w:szCs w:val="19"/>
        </w:rPr>
      </w:pPr>
    </w:p>
    <w:p w14:paraId="1CA24B67" w14:textId="7777777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 xml:space="preserve">Prijímateľ by pri definovaní predmetu zákazky mal taktiež vychádzať z projektu, resp. </w:t>
      </w:r>
      <w:proofErr w:type="spellStart"/>
      <w:r w:rsidRPr="00E8012F">
        <w:rPr>
          <w:rFonts w:cs="Arial"/>
          <w:szCs w:val="19"/>
        </w:rPr>
        <w:t>ŽoNFP</w:t>
      </w:r>
      <w:proofErr w:type="spellEnd"/>
      <w:r w:rsidRPr="00E8012F">
        <w:rPr>
          <w:rFonts w:cs="Arial"/>
          <w:szCs w:val="19"/>
        </w:rPr>
        <w:t xml:space="preserve">. Predmetom obstarania by mali byť také tovary, služby a práce, ktoré sú potrebné na realizáciu projektu a ktorých obstaranie bolo v </w:t>
      </w:r>
      <w:proofErr w:type="spellStart"/>
      <w:r w:rsidRPr="00E8012F">
        <w:rPr>
          <w:rFonts w:cs="Arial"/>
          <w:szCs w:val="19"/>
        </w:rPr>
        <w:t>ŽoNFP</w:t>
      </w:r>
      <w:proofErr w:type="spellEnd"/>
      <w:r w:rsidRPr="00E8012F">
        <w:rPr>
          <w:rFonts w:cs="Arial"/>
          <w:szCs w:val="19"/>
        </w:rPr>
        <w:t xml:space="preserve">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19335F5A" w14:textId="77777777" w:rsidR="00C477FA" w:rsidRPr="00E8012F" w:rsidRDefault="00C477FA" w:rsidP="00E8012F">
      <w:pPr>
        <w:spacing w:line="276" w:lineRule="auto"/>
        <w:jc w:val="both"/>
      </w:pPr>
      <w:r w:rsidRPr="00E8012F">
        <w:t xml:space="preserve">Prijímateľ má možnosť </w:t>
      </w:r>
      <w:proofErr w:type="spellStart"/>
      <w:r w:rsidRPr="00E8012F">
        <w:t>späťvzatia</w:t>
      </w:r>
      <w:proofErr w:type="spellEnd"/>
      <w:r w:rsidRPr="00E8012F">
        <w:t xml:space="preserve"> dokumentácie k verejnému obstarávaniu alebo obstarávaniu, ktorá bola predložená Poskytovateľovi za účelom výkonu finančnej kontroly VO alebo kontroly obstarávania, a to so súhlasom dotknutého Poskytovateľa. </w:t>
      </w:r>
      <w:r w:rsidR="003548EB" w:rsidRPr="003548EB">
        <w:t xml:space="preserve">V prípadoch </w:t>
      </w:r>
      <w:proofErr w:type="spellStart"/>
      <w:r w:rsidR="003548EB" w:rsidRPr="003548EB">
        <w:t>späťvzatia</w:t>
      </w:r>
      <w:proofErr w:type="spellEnd"/>
      <w:r w:rsidR="003548EB" w:rsidRPr="003548EB">
        <w:t xml:space="preserve"> dokumentácie ide o dôvod hodný osobitného zreteľa a poskytovateľ </w:t>
      </w:r>
      <w:r w:rsidR="003548EB">
        <w:t xml:space="preserve">zastaví administratívnu finančnú kontrolu vyhotovením záznamu. </w:t>
      </w:r>
      <w:r w:rsidRPr="00E8012F">
        <w:t>Ak prijímateľ opätovne predloží dokumentáciu na finančnú kontrolu, lehoty začínajú plynúť odznovu.</w:t>
      </w:r>
    </w:p>
    <w:p w14:paraId="62DDB1E5" w14:textId="77777777" w:rsidR="009D7F63" w:rsidRPr="0073389C" w:rsidRDefault="009D7F63" w:rsidP="009D7F63">
      <w:pPr>
        <w:pStyle w:val="Nadpis3"/>
        <w:ind w:left="567" w:firstLine="0"/>
        <w:rPr>
          <w:lang w:val="sk-SK"/>
        </w:rPr>
      </w:pPr>
      <w:bookmarkStart w:id="171" w:name="_Toc418000109"/>
      <w:bookmarkStart w:id="172" w:name="_Toc440372883"/>
      <w:bookmarkStart w:id="173" w:name="_Toc4576202"/>
      <w:bookmarkEnd w:id="171"/>
      <w:r w:rsidRPr="00C477FA">
        <w:rPr>
          <w:lang w:val="sk-SK"/>
        </w:rPr>
        <w:t xml:space="preserve">Typy </w:t>
      </w:r>
      <w:r w:rsidRPr="0073389C">
        <w:rPr>
          <w:lang w:val="sk-SK"/>
        </w:rPr>
        <w:t>kontroly VO</w:t>
      </w:r>
      <w:bookmarkEnd w:id="172"/>
      <w:bookmarkEnd w:id="173"/>
    </w:p>
    <w:p w14:paraId="6DFE92DA" w14:textId="77777777" w:rsidR="009D7F63" w:rsidRPr="0073389C" w:rsidRDefault="009D7F63" w:rsidP="009D7F63">
      <w:pPr>
        <w:spacing w:before="120" w:after="120" w:line="288" w:lineRule="auto"/>
        <w:ind w:left="709" w:hanging="709"/>
        <w:jc w:val="both"/>
      </w:pPr>
      <w:r w:rsidRPr="0073389C">
        <w:rPr>
          <w:b/>
        </w:rPr>
        <w:t>a) Prvá ex</w:t>
      </w:r>
      <w:r w:rsidR="00672FF6">
        <w:rPr>
          <w:b/>
        </w:rPr>
        <w:t>-</w:t>
      </w:r>
      <w:proofErr w:type="spellStart"/>
      <w:r w:rsidRPr="0073389C">
        <w:rPr>
          <w:b/>
        </w:rPr>
        <w:t>ante</w:t>
      </w:r>
      <w:proofErr w:type="spellEnd"/>
      <w:r w:rsidRPr="0073389C">
        <w:rPr>
          <w:b/>
        </w:rPr>
        <w:t xml:space="preserve"> kontrola zákazky</w:t>
      </w:r>
      <w:r w:rsidRPr="0073389C">
        <w:t xml:space="preserve"> </w:t>
      </w:r>
      <w:r w:rsidRPr="0073389C">
        <w:rPr>
          <w:b/>
        </w:rPr>
        <w:t xml:space="preserve">– kontrola pred plánovaným zverejnením zákazky </w:t>
      </w:r>
    </w:p>
    <w:p w14:paraId="5A54AE47" w14:textId="77777777" w:rsidR="00E45EB5" w:rsidRPr="00D63FA2" w:rsidRDefault="00E45EB5" w:rsidP="00E45EB5">
      <w:pPr>
        <w:pBdr>
          <w:top w:val="single" w:sz="4" w:space="1" w:color="auto"/>
          <w:left w:val="single" w:sz="4" w:space="4" w:color="auto"/>
          <w:bottom w:val="single" w:sz="4" w:space="1" w:color="auto"/>
          <w:right w:val="single" w:sz="4" w:space="4" w:color="auto"/>
        </w:pBdr>
        <w:shd w:val="clear" w:color="auto" w:fill="F2F2F2" w:themeFill="background1" w:themeFillShade="F2"/>
        <w:spacing w:before="60" w:after="60"/>
        <w:jc w:val="both"/>
        <w:rPr>
          <w:rFonts w:cs="Arial"/>
          <w:szCs w:val="19"/>
        </w:rPr>
      </w:pPr>
      <w:r w:rsidRPr="00E8012F">
        <w:rPr>
          <w:rFonts w:cs="Arial"/>
          <w:b/>
          <w:i/>
          <w:szCs w:val="19"/>
        </w:rPr>
        <w:t xml:space="preserve">Dôležité upozornenie: </w:t>
      </w:r>
      <w:r w:rsidRPr="00D63FA2">
        <w:rPr>
          <w:rFonts w:cs="Arial"/>
          <w:szCs w:val="19"/>
        </w:rPr>
        <w:t>Prvá ex-</w:t>
      </w:r>
      <w:proofErr w:type="spellStart"/>
      <w:r w:rsidRPr="00D63FA2">
        <w:rPr>
          <w:rFonts w:cs="Arial"/>
          <w:szCs w:val="19"/>
        </w:rPr>
        <w:t>ante</w:t>
      </w:r>
      <w:proofErr w:type="spellEnd"/>
      <w:r w:rsidRPr="00D63FA2">
        <w:rPr>
          <w:rFonts w:cs="Arial"/>
          <w:szCs w:val="19"/>
        </w:rPr>
        <w:t xml:space="preserve"> kontrola nie je povinná a </w:t>
      </w:r>
      <w:r w:rsidRPr="00D63FA2">
        <w:rPr>
          <w:rFonts w:cs="Arial"/>
          <w:b/>
          <w:szCs w:val="19"/>
        </w:rPr>
        <w:t>prijímateľ sa môže dobrovoľne rozhodnúť predložiť</w:t>
      </w:r>
      <w:r w:rsidRPr="00D63FA2">
        <w:rPr>
          <w:rFonts w:cs="Arial"/>
          <w:szCs w:val="19"/>
        </w:rPr>
        <w:t xml:space="preserve"> dokumentáciu </w:t>
      </w:r>
      <w:r w:rsidRPr="00D63FA2">
        <w:rPr>
          <w:rFonts w:cs="Arial"/>
          <w:b/>
          <w:szCs w:val="19"/>
        </w:rPr>
        <w:t xml:space="preserve">na prvú ex </w:t>
      </w:r>
      <w:proofErr w:type="spellStart"/>
      <w:r w:rsidRPr="00D63FA2">
        <w:rPr>
          <w:rFonts w:cs="Arial"/>
          <w:b/>
          <w:szCs w:val="19"/>
        </w:rPr>
        <w:t>ante</w:t>
      </w:r>
      <w:proofErr w:type="spellEnd"/>
      <w:r w:rsidRPr="00D63FA2">
        <w:rPr>
          <w:rFonts w:cs="Arial"/>
          <w:b/>
          <w:szCs w:val="19"/>
        </w:rPr>
        <w:t xml:space="preserve"> kontrolu</w:t>
      </w:r>
      <w:r w:rsidRPr="00D63FA2">
        <w:rPr>
          <w:rFonts w:cs="Arial"/>
          <w:szCs w:val="19"/>
        </w:rPr>
        <w:t xml:space="preserve"> poskytovateľovi </w:t>
      </w:r>
      <w:r w:rsidRPr="00D63FA2">
        <w:rPr>
          <w:rFonts w:cs="Arial"/>
          <w:b/>
          <w:szCs w:val="19"/>
        </w:rPr>
        <w:t>len v prípade</w:t>
      </w:r>
      <w:r w:rsidRPr="00D63FA2">
        <w:rPr>
          <w:rFonts w:cs="Arial"/>
          <w:szCs w:val="19"/>
        </w:rPr>
        <w:t xml:space="preserve">: </w:t>
      </w:r>
    </w:p>
    <w:p w14:paraId="7DAEC802" w14:textId="77777777" w:rsidR="00E45EB5" w:rsidRPr="00D63FA2" w:rsidRDefault="00E45EB5" w:rsidP="00E45EB5">
      <w:pPr>
        <w:pStyle w:val="Odsekzoznamu"/>
        <w:numPr>
          <w:ilvl w:val="1"/>
          <w:numId w:val="142"/>
        </w:numPr>
        <w:pBdr>
          <w:top w:val="single" w:sz="4" w:space="1" w:color="auto"/>
          <w:left w:val="single" w:sz="4" w:space="4" w:color="auto"/>
          <w:bottom w:val="single" w:sz="4" w:space="1" w:color="auto"/>
          <w:right w:val="single" w:sz="4" w:space="4" w:color="auto"/>
        </w:pBdr>
        <w:shd w:val="clear" w:color="auto" w:fill="F2F2F2" w:themeFill="background1" w:themeFillShade="F2"/>
        <w:spacing w:before="60" w:after="60"/>
        <w:jc w:val="both"/>
        <w:rPr>
          <w:rFonts w:cs="Arial"/>
          <w:szCs w:val="19"/>
        </w:rPr>
      </w:pPr>
      <w:r w:rsidRPr="00D63FA2">
        <w:rPr>
          <w:rFonts w:cs="Arial"/>
          <w:szCs w:val="19"/>
        </w:rPr>
        <w:t xml:space="preserve">všetkých nadlimitných postupov zadávania zákaziek (okrem VO uskutočnených centrálnou obstarávacou organizáciou podľa § 15 ods. 2 a ods. 4 ZVO); </w:t>
      </w:r>
    </w:p>
    <w:p w14:paraId="353BFC59" w14:textId="77777777" w:rsidR="00E45EB5" w:rsidRPr="00D63FA2" w:rsidRDefault="00E45EB5" w:rsidP="00E45EB5">
      <w:pPr>
        <w:pStyle w:val="Odsekzoznamu"/>
        <w:numPr>
          <w:ilvl w:val="1"/>
          <w:numId w:val="142"/>
        </w:numPr>
        <w:pBdr>
          <w:top w:val="single" w:sz="4" w:space="1" w:color="auto"/>
          <w:left w:val="single" w:sz="4" w:space="4" w:color="auto"/>
          <w:bottom w:val="single" w:sz="4" w:space="1" w:color="auto"/>
          <w:right w:val="single" w:sz="4" w:space="4" w:color="auto"/>
        </w:pBdr>
        <w:shd w:val="clear" w:color="auto" w:fill="F2F2F2" w:themeFill="background1" w:themeFillShade="F2"/>
        <w:spacing w:before="60" w:after="60"/>
        <w:jc w:val="both"/>
        <w:rPr>
          <w:rFonts w:cs="Arial"/>
          <w:szCs w:val="19"/>
        </w:rPr>
      </w:pPr>
      <w:r w:rsidRPr="00D63FA2">
        <w:rPr>
          <w:rFonts w:cs="Arial"/>
          <w:szCs w:val="19"/>
        </w:rPr>
        <w:t>podlimitných zákaziek na stavebné práce;</w:t>
      </w:r>
    </w:p>
    <w:p w14:paraId="594CB37A" w14:textId="77777777" w:rsidR="00E45EB5" w:rsidRPr="00D63FA2" w:rsidRDefault="00E45EB5" w:rsidP="00E45EB5">
      <w:pPr>
        <w:spacing w:before="60" w:after="60"/>
        <w:jc w:val="both"/>
        <w:rPr>
          <w:rFonts w:cs="Arial"/>
          <w:szCs w:val="19"/>
        </w:rPr>
      </w:pPr>
      <w:r w:rsidRPr="00D63FA2">
        <w:rPr>
          <w:rFonts w:cs="Arial"/>
          <w:szCs w:val="19"/>
        </w:rPr>
        <w:t>V prípade doručenia dokumentácie k vyššie uvedeným postupom zadávania zákaziek zo strany  prijímateľa, je povinnosťou poskytovateľa vykonať finančnú kontrolu VO.</w:t>
      </w:r>
    </w:p>
    <w:p w14:paraId="6E8E44A8" w14:textId="77777777" w:rsidR="00E45EB5" w:rsidRPr="00D63FA2" w:rsidRDefault="00E45EB5" w:rsidP="00E45EB5">
      <w:pPr>
        <w:spacing w:before="60" w:after="60"/>
        <w:jc w:val="both"/>
        <w:rPr>
          <w:rFonts w:cs="Arial"/>
          <w:color w:val="FF0000"/>
          <w:szCs w:val="19"/>
        </w:rPr>
      </w:pPr>
      <w:r w:rsidRPr="00D63FA2">
        <w:rPr>
          <w:rFonts w:cs="Arial"/>
          <w:szCs w:val="19"/>
        </w:rPr>
        <w:t xml:space="preserve">V prípade doručenia dokumentácie k iným ako vyššie uvedeným postupom zadávania zákaziek zo strany  prijímateľa, poskytovateľ prvú ex </w:t>
      </w:r>
      <w:proofErr w:type="spellStart"/>
      <w:r w:rsidRPr="00D63FA2">
        <w:rPr>
          <w:rFonts w:cs="Arial"/>
          <w:szCs w:val="19"/>
        </w:rPr>
        <w:t>ante</w:t>
      </w:r>
      <w:proofErr w:type="spellEnd"/>
      <w:r w:rsidRPr="00D63FA2">
        <w:rPr>
          <w:rFonts w:cs="Arial"/>
          <w:szCs w:val="19"/>
        </w:rPr>
        <w:t xml:space="preserve"> kontrolu nevykoná. Túto skutočnosť oznámi poskytovateľ prijímateľovi e-mailom alebo listom odoslaným prostredníctvom elektronickej schránky (resp. poštovou prepravou).</w:t>
      </w:r>
    </w:p>
    <w:p w14:paraId="62ECCC1A" w14:textId="77777777" w:rsidR="00E45EB5" w:rsidRDefault="00E45EB5" w:rsidP="009D7F63">
      <w:pPr>
        <w:spacing w:before="120" w:after="120" w:line="288" w:lineRule="auto"/>
        <w:ind w:left="426" w:hanging="426"/>
        <w:jc w:val="both"/>
        <w:rPr>
          <w:b/>
          <w:i/>
          <w:color w:val="FF0000"/>
        </w:rPr>
      </w:pPr>
    </w:p>
    <w:p w14:paraId="315EF104" w14:textId="77777777"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2250EBB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156E927C" w14:textId="77777777"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lastRenderedPageBreak/>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4DF666D4"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00D3AD4F" w14:textId="37074DA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r w:rsidR="00E45EB5">
        <w:rPr>
          <w:rFonts w:cs="Arial"/>
          <w:szCs w:val="19"/>
          <w:lang w:val="sk-SK"/>
        </w:rPr>
        <w:t>;</w:t>
      </w:r>
    </w:p>
    <w:p w14:paraId="53AC5E74" w14:textId="77777777" w:rsidR="00E45EB5" w:rsidRPr="0073389C" w:rsidRDefault="00E45EB5" w:rsidP="009D7F63">
      <w:pPr>
        <w:pStyle w:val="Bulletslevel2"/>
        <w:spacing w:after="120" w:line="288" w:lineRule="auto"/>
        <w:ind w:left="567" w:hanging="283"/>
        <w:rPr>
          <w:rFonts w:cs="Arial"/>
          <w:szCs w:val="19"/>
          <w:lang w:val="sk-SK"/>
        </w:rPr>
      </w:pPr>
      <w:r w:rsidRPr="00D63FA2">
        <w:rPr>
          <w:rFonts w:cs="Arial"/>
          <w:szCs w:val="19"/>
          <w:lang w:val="sk-SK"/>
        </w:rPr>
        <w:t>čestné vyhlásenie o neexistencii konfliktu záujmov zainteresovaných osôb (vo  fáze prípravy VO, vrátane opisu predmetu zákazky)</w:t>
      </w:r>
      <w:r>
        <w:rPr>
          <w:rFonts w:cs="Arial"/>
          <w:szCs w:val="19"/>
          <w:lang w:val="sk-SK"/>
        </w:rPr>
        <w:t>.</w:t>
      </w:r>
    </w:p>
    <w:p w14:paraId="16B06F2C" w14:textId="77777777" w:rsidR="000106A5" w:rsidRPr="000106A5" w:rsidRDefault="000106A5" w:rsidP="000106A5">
      <w:pPr>
        <w:spacing w:line="288" w:lineRule="auto"/>
        <w:jc w:val="both"/>
      </w:pPr>
      <w:r w:rsidRPr="000106A5">
        <w:t xml:space="preserve">Predmetom prvej ex </w:t>
      </w:r>
      <w:proofErr w:type="spellStart"/>
      <w:r w:rsidRPr="000106A5">
        <w:t>ante</w:t>
      </w:r>
      <w:proofErr w:type="spellEnd"/>
      <w:r w:rsidRPr="000106A5">
        <w:t xml:space="preserve"> kontroly/finančnej kontroly DNS je najmä:</w:t>
      </w:r>
    </w:p>
    <w:p w14:paraId="09A5A090" w14:textId="77777777" w:rsidR="000106A5" w:rsidRPr="000106A5" w:rsidRDefault="000106A5" w:rsidP="000106A5">
      <w:pPr>
        <w:spacing w:line="288" w:lineRule="auto"/>
        <w:ind w:left="709" w:hanging="283"/>
        <w:jc w:val="both"/>
      </w:pPr>
      <w:r w:rsidRPr="000106A5">
        <w:t>a) určenie predpokladanej hodnoty zákazky,</w:t>
      </w:r>
    </w:p>
    <w:p w14:paraId="320D62EB" w14:textId="77777777" w:rsidR="000106A5" w:rsidRPr="000106A5" w:rsidRDefault="000106A5" w:rsidP="000106A5">
      <w:pPr>
        <w:spacing w:line="288" w:lineRule="auto"/>
        <w:ind w:left="709" w:hanging="283"/>
        <w:jc w:val="both"/>
      </w:pPr>
      <w:r w:rsidRPr="000106A5">
        <w:t xml:space="preserve">b) oznámenie o vyhlásení verejného obstarávania, </w:t>
      </w:r>
    </w:p>
    <w:p w14:paraId="4698AA76" w14:textId="77777777" w:rsidR="000106A5" w:rsidRPr="000106A5" w:rsidRDefault="000106A5" w:rsidP="000106A5">
      <w:pPr>
        <w:spacing w:line="288" w:lineRule="auto"/>
        <w:ind w:left="709" w:hanging="283"/>
        <w:jc w:val="both"/>
      </w:pPr>
      <w:r w:rsidRPr="000106A5">
        <w:t>c) súťažné podklady</w:t>
      </w:r>
      <w:r w:rsidR="00D37C0E" w:rsidRPr="00D37C0E">
        <w:rPr>
          <w:rFonts w:cs="Arial"/>
          <w:szCs w:val="19"/>
        </w:rPr>
        <w:t xml:space="preserve"> </w:t>
      </w:r>
      <w:r w:rsidR="00D37C0E">
        <w:rPr>
          <w:rFonts w:cs="Arial"/>
          <w:szCs w:val="19"/>
        </w:rPr>
        <w:t>s prílohami (vrátane návrhu zmluvy a pod.)</w:t>
      </w:r>
      <w:r w:rsidRPr="000106A5">
        <w:t>,</w:t>
      </w:r>
    </w:p>
    <w:p w14:paraId="69D04994" w14:textId="77777777" w:rsidR="000106A5" w:rsidRPr="000106A5" w:rsidRDefault="000106A5" w:rsidP="000106A5">
      <w:pPr>
        <w:spacing w:line="288" w:lineRule="auto"/>
        <w:ind w:left="709" w:hanging="283"/>
        <w:jc w:val="both"/>
      </w:pPr>
      <w:r w:rsidRPr="000106A5">
        <w:t>d) všeobecné podmienky používania a zriadenia DNS podľa § 58 a </w:t>
      </w:r>
      <w:proofErr w:type="spellStart"/>
      <w:r w:rsidRPr="000106A5">
        <w:t>nasl</w:t>
      </w:r>
      <w:proofErr w:type="spellEnd"/>
      <w:r w:rsidRPr="000106A5">
        <w:t>. ZVO,</w:t>
      </w:r>
    </w:p>
    <w:p w14:paraId="76A3B55D" w14:textId="2E3BA46A" w:rsidR="000106A5" w:rsidRPr="000106A5" w:rsidRDefault="000106A5" w:rsidP="000106A5">
      <w:pPr>
        <w:spacing w:line="288" w:lineRule="auto"/>
        <w:ind w:left="709" w:hanging="283"/>
        <w:jc w:val="both"/>
      </w:pPr>
      <w:r w:rsidRPr="000106A5">
        <w:t xml:space="preserve">e) posúdenie, či DNS </w:t>
      </w:r>
      <w:r w:rsidR="00E45EB5">
        <w:t>má byť</w:t>
      </w:r>
      <w:r w:rsidRPr="000106A5">
        <w:t xml:space="preserve"> zriadený na obstarávanie tovarov, stavebných prác alebo služieb, ktoré sú bežne dostupné na trhu. </w:t>
      </w:r>
    </w:p>
    <w:p w14:paraId="0171A1A2" w14:textId="51605BD3" w:rsidR="00C7417C" w:rsidRDefault="009D7F63" w:rsidP="009D7F63">
      <w:pPr>
        <w:spacing w:before="120" w:after="120" w:line="288" w:lineRule="auto"/>
        <w:jc w:val="both"/>
      </w:pPr>
      <w:r w:rsidRPr="0073389C">
        <w:t>Predmetom kontroly</w:t>
      </w:r>
      <w:r w:rsidR="00EE3DD9">
        <w:rPr>
          <w:rFonts w:cs="Arial"/>
          <w:szCs w:val="19"/>
        </w:rPr>
        <w:t xml:space="preserve"> </w:t>
      </w:r>
      <w:r w:rsidR="00E45EB5" w:rsidRPr="00D63FA2">
        <w:rPr>
          <w:rFonts w:cs="Arial"/>
          <w:b/>
          <w:szCs w:val="19"/>
        </w:rPr>
        <w:t>nadlimitných zákaziek realizovaných cez elektronické trhovisko</w:t>
      </w:r>
      <w:r w:rsidR="00E45EB5">
        <w:rPr>
          <w:rFonts w:ascii="Times New Roman" w:hAnsi="Times New Roman"/>
          <w:b/>
          <w:sz w:val="24"/>
        </w:rPr>
        <w:t xml:space="preserve"> </w:t>
      </w:r>
      <w:r w:rsidRPr="0073389C">
        <w:t>je  dokumentáci</w:t>
      </w:r>
      <w:r w:rsidR="00E45EB5">
        <w:t>a</w:t>
      </w:r>
      <w:r w:rsidRPr="0073389C">
        <w:t xml:space="preserve"> </w:t>
      </w:r>
      <w:r w:rsidR="00E45EB5" w:rsidRPr="0073389C">
        <w:t>preukazujúc</w:t>
      </w:r>
      <w:r w:rsidR="00E45EB5">
        <w:t>a</w:t>
      </w:r>
      <w:r w:rsidR="00E45EB5" w:rsidRPr="0073389C">
        <w:t xml:space="preserve"> </w:t>
      </w:r>
      <w:r w:rsidRPr="0073389C">
        <w:t xml:space="preserve">určenie </w:t>
      </w:r>
      <w:r w:rsidR="00F7591D">
        <w:t>PHZ</w:t>
      </w:r>
      <w:r w:rsidRPr="0073389C">
        <w:t xml:space="preserve">, </w:t>
      </w:r>
      <w:r w:rsidR="00442D7E">
        <w:t>,</w:t>
      </w:r>
      <w:r w:rsidR="00442D7E" w:rsidRPr="00442D7E">
        <w:rPr>
          <w:rFonts w:cs="Arial"/>
          <w:szCs w:val="19"/>
        </w:rPr>
        <w:t xml:space="preserve"> </w:t>
      </w:r>
      <w:r w:rsidR="00442D7E" w:rsidRPr="00F9794B">
        <w:rPr>
          <w:rFonts w:cs="Arial"/>
          <w:szCs w:val="19"/>
        </w:rPr>
        <w:t>test bežnej dostupnosti</w:t>
      </w:r>
      <w:r w:rsidR="00E45EB5">
        <w:rPr>
          <w:rFonts w:cs="Arial"/>
          <w:szCs w:val="19"/>
        </w:rPr>
        <w:t>,</w:t>
      </w:r>
      <w:r w:rsidR="00F0718F">
        <w:t xml:space="preserve"> </w:t>
      </w:r>
      <w:r w:rsidR="00F0718F" w:rsidRPr="005F1F6B">
        <w:rPr>
          <w:rFonts w:cs="Arial"/>
          <w:szCs w:val="19"/>
        </w:rPr>
        <w:t>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7F52663D" w14:textId="77777777" w:rsidR="00EE3DD9" w:rsidRDefault="00EE3DD9" w:rsidP="009D7F63">
      <w:pPr>
        <w:spacing w:before="120" w:after="120" w:line="288" w:lineRule="auto"/>
        <w:jc w:val="both"/>
        <w:rPr>
          <w:rFonts w:cs="Arial"/>
          <w:szCs w:val="19"/>
        </w:rPr>
      </w:pPr>
      <w:r w:rsidRPr="00EE3DD9">
        <w:rPr>
          <w:rFonts w:cs="Arial"/>
          <w:szCs w:val="19"/>
        </w:rPr>
        <w:t>Lehota na výkon prvej ex-</w:t>
      </w:r>
      <w:proofErr w:type="spellStart"/>
      <w:r w:rsidRPr="00EE3DD9">
        <w:rPr>
          <w:rFonts w:cs="Arial"/>
          <w:szCs w:val="19"/>
        </w:rPr>
        <w:t>ante</w:t>
      </w:r>
      <w:proofErr w:type="spellEnd"/>
      <w:r w:rsidRPr="00EE3DD9">
        <w:rPr>
          <w:rFonts w:cs="Arial"/>
          <w:szCs w:val="19"/>
        </w:rPr>
        <w:t xml:space="preserve"> kontroly je </w:t>
      </w:r>
      <w:r w:rsidRPr="00D63FA2">
        <w:rPr>
          <w:rFonts w:cs="Arial"/>
          <w:b/>
          <w:szCs w:val="19"/>
        </w:rPr>
        <w:t>15 pracovných dní.</w:t>
      </w:r>
    </w:p>
    <w:p w14:paraId="172940AE" w14:textId="77777777" w:rsidR="00C7417C" w:rsidRDefault="00C7417C" w:rsidP="00C064D9">
      <w:pPr>
        <w:spacing w:line="288" w:lineRule="auto"/>
        <w:jc w:val="both"/>
      </w:pPr>
    </w:p>
    <w:p w14:paraId="24A2FE4C" w14:textId="77777777" w:rsidR="00E322E9" w:rsidRDefault="00E322E9" w:rsidP="00C064D9">
      <w:pPr>
        <w:spacing w:line="288" w:lineRule="auto"/>
        <w:jc w:val="both"/>
      </w:pPr>
    </w:p>
    <w:p w14:paraId="1C026E19" w14:textId="77777777" w:rsidR="00E322E9" w:rsidRPr="00E322E9" w:rsidRDefault="00E322E9" w:rsidP="00E322E9">
      <w:pPr>
        <w:spacing w:line="288" w:lineRule="auto"/>
        <w:jc w:val="both"/>
      </w:pPr>
      <w:r w:rsidRPr="00E322E9">
        <w:t>Predmetom prvej ex-</w:t>
      </w:r>
      <w:proofErr w:type="spellStart"/>
      <w:r w:rsidRPr="00E322E9">
        <w:t>ante</w:t>
      </w:r>
      <w:proofErr w:type="spellEnd"/>
      <w:r w:rsidRPr="00E322E9">
        <w:t xml:space="preserve"> kontroly nie sú lehoty alebo zmluvné termíny, ktoré musí prijímateľ aktualizovať v čase vyhlasovania VO. Všetky lehoty musia byť určené v súlade so zákonom o VO a všetky zmluvné termíny by mali korešpondovať s harmonogramom projektu v zmysle </w:t>
      </w:r>
      <w:proofErr w:type="spellStart"/>
      <w:r w:rsidRPr="00E322E9">
        <w:t>ŽoNFP</w:t>
      </w:r>
      <w:proofErr w:type="spellEnd"/>
      <w:r w:rsidRPr="00E322E9">
        <w:t>.</w:t>
      </w:r>
    </w:p>
    <w:p w14:paraId="2446694F" w14:textId="77777777" w:rsidR="00E322E9" w:rsidRDefault="00E322E9" w:rsidP="00C064D9">
      <w:pPr>
        <w:spacing w:line="288" w:lineRule="auto"/>
        <w:jc w:val="both"/>
      </w:pPr>
    </w:p>
    <w:p w14:paraId="44E32856" w14:textId="77777777" w:rsidR="00C7417C" w:rsidRDefault="00C7417C" w:rsidP="00C7417C">
      <w:pPr>
        <w:spacing w:before="120" w:after="120" w:line="288" w:lineRule="auto"/>
        <w:jc w:val="both"/>
      </w:pPr>
    </w:p>
    <w:p w14:paraId="598F52C1" w14:textId="77777777"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14:paraId="6A66A0A9" w14:textId="77777777" w:rsidR="00C7417C" w:rsidRDefault="00C7417C" w:rsidP="009D7F63">
      <w:pPr>
        <w:spacing w:before="120" w:after="120" w:line="288" w:lineRule="auto"/>
        <w:jc w:val="both"/>
      </w:pPr>
    </w:p>
    <w:p w14:paraId="7E2E5878" w14:textId="3E37FB0B" w:rsidR="00C7417C" w:rsidRDefault="00313E1F" w:rsidP="00C7417C">
      <w:pPr>
        <w:spacing w:before="120" w:after="120" w:line="288" w:lineRule="auto"/>
        <w:jc w:val="both"/>
      </w:pPr>
      <w:r w:rsidRPr="00830A8A">
        <w:rPr>
          <w:rFonts w:cs="Arial"/>
          <w:szCs w:val="19"/>
        </w:rPr>
        <w:t xml:space="preserve">Ak </w:t>
      </w:r>
      <w:r w:rsidRPr="006E3FC6">
        <w:rPr>
          <w:rFonts w:cs="Arial"/>
          <w:szCs w:val="19"/>
        </w:rPr>
        <w:t>poskytovateľ identifikuje nedostatky v procese VO</w:t>
      </w:r>
      <w:r>
        <w:rPr>
          <w:rFonts w:cs="Arial"/>
          <w:szCs w:val="19"/>
        </w:rPr>
        <w:t>,</w:t>
      </w:r>
      <w:r w:rsidRPr="00830A8A">
        <w:rPr>
          <w:rFonts w:cs="Arial"/>
          <w:szCs w:val="19"/>
        </w:rPr>
        <w:t xml:space="preserve"> </w:t>
      </w:r>
      <w:r>
        <w:rPr>
          <w:rFonts w:cs="Arial"/>
          <w:szCs w:val="19"/>
        </w:rPr>
        <w:t xml:space="preserve">uvedie ich </w:t>
      </w:r>
      <w:r w:rsidRPr="00830A8A">
        <w:rPr>
          <w:rFonts w:cs="Arial"/>
          <w:szCs w:val="19"/>
        </w:rPr>
        <w:t xml:space="preserve">v návrhu správy z kontroly </w:t>
      </w:r>
      <w:r>
        <w:rPr>
          <w:rFonts w:cs="Arial"/>
          <w:szCs w:val="19"/>
        </w:rPr>
        <w:t>spolu s</w:t>
      </w:r>
      <w:r w:rsidRPr="00830A8A">
        <w:rPr>
          <w:rFonts w:cs="Arial"/>
          <w:szCs w:val="19"/>
        </w:rPr>
        <w:t> </w:t>
      </w:r>
      <w:r w:rsidR="00442D7E">
        <w:rPr>
          <w:rFonts w:cs="Arial"/>
          <w:szCs w:val="19"/>
        </w:rPr>
        <w:t>odporúčaniami</w:t>
      </w:r>
      <w:r w:rsidR="00442D7E" w:rsidRPr="00830A8A">
        <w:rPr>
          <w:rFonts w:cs="Arial"/>
          <w:szCs w:val="19"/>
        </w:rPr>
        <w:t xml:space="preserve"> </w:t>
      </w:r>
      <w:r w:rsidRPr="00830A8A">
        <w:rPr>
          <w:rFonts w:cs="Arial"/>
          <w:szCs w:val="19"/>
        </w:rPr>
        <w:t xml:space="preserve">na odstránenie zistených nedostatkov, zároveň poskytne prijímateľovi lehotu minimálne 5 pracovných dní na podanie námietok. V prípade, že prijímateľ </w:t>
      </w:r>
      <w:r w:rsidR="0032172E">
        <w:rPr>
          <w:rFonts w:cs="Arial"/>
          <w:szCs w:val="19"/>
        </w:rPr>
        <w:t xml:space="preserve">doručí </w:t>
      </w:r>
      <w:r w:rsidRPr="00830A8A">
        <w:rPr>
          <w:rFonts w:cs="Arial"/>
          <w:szCs w:val="19"/>
        </w:rPr>
        <w:t xml:space="preserve">v určenej lehote námietky, </w:t>
      </w:r>
      <w:r>
        <w:rPr>
          <w:rFonts w:cs="Arial"/>
          <w:szCs w:val="19"/>
        </w:rPr>
        <w:t>poskytovateľ</w:t>
      </w:r>
      <w:r w:rsidRPr="00830A8A">
        <w:rPr>
          <w:rFonts w:cs="Arial"/>
          <w:szCs w:val="19"/>
        </w:rPr>
        <w:t xml:space="preserve"> ich vyhodnotí a v prípade ich úplnej alebo čiastočnej opodstatnenosti </w:t>
      </w:r>
      <w:r>
        <w:rPr>
          <w:rFonts w:cs="Arial"/>
          <w:szCs w:val="19"/>
        </w:rPr>
        <w:t xml:space="preserve">ich </w:t>
      </w:r>
      <w:r w:rsidRPr="00830A8A">
        <w:rPr>
          <w:rFonts w:cs="Arial"/>
          <w:szCs w:val="19"/>
        </w:rPr>
        <w:t xml:space="preserve">zohľadní v správe z kontroly. V prípade, že námietky prijímateľa sú neopodstatnené, neboli podané alebo boli podané po lehote, vypracuje </w:t>
      </w:r>
      <w:r>
        <w:rPr>
          <w:rFonts w:cs="Arial"/>
          <w:szCs w:val="19"/>
        </w:rPr>
        <w:t>poskytovateľ</w:t>
      </w:r>
      <w:r w:rsidRPr="00830A8A">
        <w:rPr>
          <w:rFonts w:cs="Arial"/>
          <w:szCs w:val="19"/>
        </w:rPr>
        <w:t xml:space="preserve"> správu z</w:t>
      </w:r>
      <w:r w:rsidR="0032172E">
        <w:rPr>
          <w:rFonts w:cs="Arial"/>
          <w:szCs w:val="19"/>
        </w:rPr>
        <w:t> </w:t>
      </w:r>
      <w:r w:rsidRPr="00830A8A">
        <w:rPr>
          <w:rFonts w:cs="Arial"/>
          <w:szCs w:val="19"/>
        </w:rPr>
        <w:t>kontroly</w:t>
      </w:r>
      <w:r w:rsidR="0032172E">
        <w:rPr>
          <w:rFonts w:cs="Arial"/>
          <w:szCs w:val="19"/>
        </w:rPr>
        <w:t xml:space="preserve"> </w:t>
      </w:r>
      <w:r w:rsidR="0032172E" w:rsidRPr="0032172E">
        <w:rPr>
          <w:rFonts w:cs="Arial"/>
          <w:szCs w:val="19"/>
        </w:rPr>
        <w:t>(v rámci ktorej uvedie neopodstatnené námietky spolu s dôvodom ich neopodstatnenosti)</w:t>
      </w:r>
      <w:r w:rsidRPr="00830A8A">
        <w:rPr>
          <w:rFonts w:cs="Arial"/>
          <w:szCs w:val="19"/>
        </w:rPr>
        <w:t xml:space="preserve">. Správa z kontroly zároveň obsahuje opatrenia na odstránenie zistených nedostatkov, ktoré je prijímateľ povinný v stanovenej lehote (minimálne 5 pracovných dní a maximálne 10 pracovných dní) odstrániť a zaslať </w:t>
      </w:r>
      <w:r>
        <w:rPr>
          <w:rFonts w:cs="Arial"/>
          <w:szCs w:val="19"/>
        </w:rPr>
        <w:t>poskytovateľovi</w:t>
      </w:r>
      <w:r w:rsidRPr="00830A8A">
        <w:rPr>
          <w:rFonts w:cs="Arial"/>
          <w:szCs w:val="19"/>
        </w:rPr>
        <w:t xml:space="preserve"> takto upravenú dokumentáciu.</w:t>
      </w:r>
      <w:r>
        <w:rPr>
          <w:rFonts w:cs="Arial"/>
          <w:szCs w:val="19"/>
        </w:rPr>
        <w:t xml:space="preserve"> Poskytovateľ </w:t>
      </w:r>
      <w:r w:rsidRPr="00530C13">
        <w:t>je v odôvodnených prípadoch, ak si to povaha úkonu objektívne vyžaduje, oprávnený stanoviť aj dlhšiu lehotu, resp. stanovenú lehotu predĺžiť</w:t>
      </w:r>
      <w:r>
        <w:t>.</w:t>
      </w:r>
      <w:r w:rsidR="00637C5E" w:rsidRPr="00637C5E">
        <w:t xml:space="preserve"> Poskytovateľ je povinný vydať správu z kontroly v lehote 5 pracovných dní odo dňa podania námietok, resp. márneho uplynutia lehoty na podanie námietok. </w:t>
      </w:r>
    </w:p>
    <w:p w14:paraId="60969C2F" w14:textId="77777777" w:rsidR="00C7417C" w:rsidRDefault="00C7417C" w:rsidP="009D7F63">
      <w:pPr>
        <w:spacing w:before="120" w:after="120" w:line="288" w:lineRule="auto"/>
        <w:jc w:val="both"/>
        <w:rPr>
          <w:b/>
        </w:rPr>
      </w:pPr>
    </w:p>
    <w:p w14:paraId="0CF2B209" w14:textId="77777777" w:rsidR="00313E1F" w:rsidRDefault="00313E1F" w:rsidP="009D7F63">
      <w:pPr>
        <w:spacing w:before="120" w:after="120" w:line="288" w:lineRule="auto"/>
        <w:jc w:val="both"/>
      </w:pPr>
      <w:r>
        <w:lastRenderedPageBreak/>
        <w:t xml:space="preserve">Ak poskytovateľ neidentifikuje pri výkone prvej ex </w:t>
      </w:r>
      <w:proofErr w:type="spellStart"/>
      <w:r>
        <w:t>ante</w:t>
      </w:r>
      <w:proofErr w:type="spellEnd"/>
      <w:r>
        <w:t xml:space="preserve"> kontroly nedostatky, vypracuje správu z kontroly, v ktorej konštatuje, že predmetné verejné obstarávanie môže prijímateľ vyhlásiť.</w:t>
      </w:r>
    </w:p>
    <w:p w14:paraId="55A4C7E7" w14:textId="01B48F91" w:rsidR="00C7417C" w:rsidRDefault="00C7417C" w:rsidP="009D7F63">
      <w:pPr>
        <w:spacing w:before="120" w:after="120" w:line="288" w:lineRule="auto"/>
        <w:jc w:val="both"/>
      </w:pPr>
    </w:p>
    <w:p w14:paraId="2D95D172" w14:textId="77777777" w:rsidR="00C7417C" w:rsidRDefault="009516DC" w:rsidP="009D7F63">
      <w:pPr>
        <w:spacing w:before="120" w:after="120" w:line="288" w:lineRule="auto"/>
        <w:jc w:val="both"/>
      </w:pPr>
      <w:r>
        <w:t>Ak poskytovateľ bude mať záujem zúčastniť sa na procese vyhodnotenia ponúk predložených v procese ako člen komisie bez práva vyhodnocovať, upozorní na túto skutočnosť prijímateľa v záveroch kontroly VO. Prijímateľ je povinný v dostatočnom predstihu dohodnúť s poskytovateľom tieto nominácie a súvisiace administratívne úkony.</w:t>
      </w:r>
    </w:p>
    <w:p w14:paraId="6790C4CC" w14:textId="77777777" w:rsidR="0032172E" w:rsidRDefault="0032172E" w:rsidP="0032172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F1208E">
        <w:rPr>
          <w:b/>
          <w:i/>
        </w:rPr>
        <w:t>Dôležité upozornenie:</w:t>
      </w:r>
      <w:r w:rsidRPr="00852446">
        <w:rPr>
          <w:b/>
          <w:i/>
        </w:rPr>
        <w:t xml:space="preserve"> </w:t>
      </w:r>
      <w:r>
        <w:t xml:space="preserve">Pokiaľ prijímateľ nezapracuje do vyhlasovaného VO pripomienky poskytovateľa, ktoré vyplynuli zo správy z prvej ex </w:t>
      </w:r>
      <w:proofErr w:type="spellStart"/>
      <w:r>
        <w:t>ante</w:t>
      </w:r>
      <w:proofErr w:type="spellEnd"/>
      <w:r>
        <w:t xml:space="preserve"> kontroly, a prijímateľ požiadal poskytovateľa aj o výkon druhej ex </w:t>
      </w:r>
      <w:proofErr w:type="spellStart"/>
      <w:r>
        <w:t>ante</w:t>
      </w:r>
      <w:proofErr w:type="spellEnd"/>
      <w:r>
        <w:t xml:space="preserve"> kontroly (ak ide o nadlimitnú zákazku, ktorá nie je predmetnom povinnej kontroly ÚVO podľa § 169 ods. 2 ZVO), určí poskytovateľ zodpovedajúcu výšku ex </w:t>
      </w:r>
      <w:proofErr w:type="spellStart"/>
      <w:r>
        <w:t>ante</w:t>
      </w:r>
      <w:proofErr w:type="spellEnd"/>
      <w:r>
        <w:t xml:space="preserve"> finančnej opravy alebo nepripustí výdavky do financovania v plnom rozsahu. </w:t>
      </w:r>
    </w:p>
    <w:p w14:paraId="37DAC3C4" w14:textId="77777777" w:rsidR="0032172E" w:rsidRPr="00852446" w:rsidRDefault="0032172E" w:rsidP="0032172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rPr>
      </w:pPr>
      <w:r>
        <w:t xml:space="preserve">Ak prijímateľ vyhlási VO v rozpore s požiadavkami poskytovateľa vyplývajúcimi z výsledkov prvej ex </w:t>
      </w:r>
      <w:proofErr w:type="spellStart"/>
      <w:r>
        <w:t>ante</w:t>
      </w:r>
      <w:proofErr w:type="spellEnd"/>
      <w:r>
        <w:t xml:space="preserve"> kontroly, uvedenými v správe z kontroly a v rámci ex post kontroly poskytovateľ zistí pochybenie VO súvisiace s týmto rozporom, určí zodpovedajúcu výšku ex </w:t>
      </w:r>
      <w:proofErr w:type="spellStart"/>
      <w:r>
        <w:t>ante</w:t>
      </w:r>
      <w:proofErr w:type="spellEnd"/>
      <w:r>
        <w:t xml:space="preserve"> finančnej opravy alebo týkajúce sa predmetu zákazky zadávanej na základe kontrolovaného VO  nepripustí do financovania v plnom rozsahu.</w:t>
      </w:r>
    </w:p>
    <w:p w14:paraId="5E950121" w14:textId="77777777" w:rsidR="0032172E" w:rsidRDefault="0032172E" w:rsidP="009D7F63">
      <w:pPr>
        <w:spacing w:before="120" w:after="120" w:line="288" w:lineRule="auto"/>
        <w:jc w:val="both"/>
      </w:pPr>
    </w:p>
    <w:p w14:paraId="15594168" w14:textId="77777777" w:rsidR="0032172E" w:rsidRPr="00D63FA2" w:rsidRDefault="0032172E" w:rsidP="0032172E">
      <w:pPr>
        <w:spacing w:before="120" w:after="120" w:line="288" w:lineRule="auto"/>
        <w:jc w:val="both"/>
      </w:pPr>
      <w:r w:rsidRPr="00D63FA2">
        <w:t xml:space="preserve">Nepripustenie do financovania znamená, že všetky výdavky vychádzajúce z realizácie výsledku daného VO budú zo strany poskytovateľa v prípade, že budú zahrnuté v </w:t>
      </w:r>
      <w:proofErr w:type="spellStart"/>
      <w:r w:rsidRPr="00D63FA2">
        <w:t>ŽoP</w:t>
      </w:r>
      <w:proofErr w:type="spellEnd"/>
      <w:r w:rsidRPr="00D63FA2">
        <w:t>, označené ako neoprávnené.</w:t>
      </w:r>
    </w:p>
    <w:p w14:paraId="1C2EF445" w14:textId="77777777" w:rsidR="009516DC" w:rsidRDefault="0032172E" w:rsidP="0032172E">
      <w:pPr>
        <w:spacing w:before="120" w:after="120" w:line="288" w:lineRule="auto"/>
        <w:jc w:val="both"/>
        <w:rPr>
          <w:b/>
        </w:rPr>
      </w:pPr>
      <w:r w:rsidRPr="00D63FA2">
        <w:t xml:space="preserve">Ak prijímateľ po ukončení prvej ex </w:t>
      </w:r>
      <w:proofErr w:type="spellStart"/>
      <w:r w:rsidRPr="00D63FA2">
        <w:t>ante</w:t>
      </w:r>
      <w:proofErr w:type="spellEnd"/>
      <w:r w:rsidRPr="00D63FA2">
        <w:t xml:space="preserve"> kontroly, ale ešte vo fáze pred vyhlásením VO, vykoná podstatné zmeny v dokumentácii k zadávaniu zákazky (zmena v podmienkach účasti, požiadavkách na predmet zákazky, kritériách na vyhodnotenie ponúk, zmluvných podmienkach), prijímateľ sa môže dobrovoľne rozhodnúť opätovne predložiť dokumentáciu na prvú ex </w:t>
      </w:r>
      <w:proofErr w:type="spellStart"/>
      <w:r w:rsidRPr="00D63FA2">
        <w:t>ante</w:t>
      </w:r>
      <w:proofErr w:type="spellEnd"/>
      <w:r w:rsidRPr="00D63FA2">
        <w:t xml:space="preserve"> kontrolu poskytovateľovi.</w:t>
      </w:r>
    </w:p>
    <w:p w14:paraId="505DCB77" w14:textId="77777777" w:rsidR="0032172E" w:rsidRDefault="0032172E" w:rsidP="009D7F63">
      <w:pPr>
        <w:spacing w:before="120" w:after="120" w:line="288" w:lineRule="auto"/>
        <w:jc w:val="both"/>
        <w:rPr>
          <w:b/>
        </w:rPr>
      </w:pPr>
    </w:p>
    <w:p w14:paraId="39536A40" w14:textId="77777777" w:rsidR="009D7F63" w:rsidRPr="0073389C" w:rsidRDefault="009D7F63" w:rsidP="009D7F63">
      <w:pPr>
        <w:spacing w:before="120" w:after="120" w:line="288" w:lineRule="auto"/>
        <w:jc w:val="both"/>
        <w:rPr>
          <w:b/>
        </w:rPr>
      </w:pPr>
      <w:r w:rsidRPr="0073389C">
        <w:rPr>
          <w:b/>
        </w:rPr>
        <w:t>b) Druhá ex-</w:t>
      </w:r>
      <w:proofErr w:type="spellStart"/>
      <w:r w:rsidRPr="0073389C">
        <w:rPr>
          <w:b/>
        </w:rPr>
        <w:t>ante</w:t>
      </w:r>
      <w:proofErr w:type="spellEnd"/>
      <w:r w:rsidRPr="0073389C">
        <w:rPr>
          <w:b/>
        </w:rPr>
        <w:t xml:space="preserve"> kontrola - </w:t>
      </w:r>
      <w:r w:rsidR="00F0718F">
        <w:rPr>
          <w:b/>
        </w:rPr>
        <w:t xml:space="preserve">finančná </w:t>
      </w:r>
      <w:r w:rsidRPr="0073389C">
        <w:rPr>
          <w:b/>
        </w:rPr>
        <w:t xml:space="preserve">kontrola VO pred uzatvorením zmluvy s úspešným uchádzačom  </w:t>
      </w:r>
    </w:p>
    <w:p w14:paraId="501FE0CE" w14:textId="77777777" w:rsidR="00E322E9" w:rsidRPr="00E322E9" w:rsidRDefault="00E322E9" w:rsidP="00E322E9">
      <w:pPr>
        <w:spacing w:before="120" w:after="120" w:line="288" w:lineRule="auto"/>
        <w:jc w:val="both"/>
        <w:rPr>
          <w:b/>
        </w:rPr>
      </w:pPr>
      <w:r w:rsidRPr="00E322E9">
        <w:rPr>
          <w:b/>
        </w:rPr>
        <w:t>Všeobecné ustanovenia k druhej ex-</w:t>
      </w:r>
      <w:proofErr w:type="spellStart"/>
      <w:r w:rsidRPr="00E322E9">
        <w:rPr>
          <w:b/>
        </w:rPr>
        <w:t>ante</w:t>
      </w:r>
      <w:proofErr w:type="spellEnd"/>
      <w:r w:rsidRPr="00E322E9">
        <w:rPr>
          <w:b/>
        </w:rPr>
        <w:t xml:space="preserve"> kontrole:</w:t>
      </w:r>
    </w:p>
    <w:p w14:paraId="0B6E779D" w14:textId="77777777" w:rsidR="0032172E" w:rsidRPr="00D63FA2" w:rsidRDefault="0032172E" w:rsidP="0032172E">
      <w:pPr>
        <w:spacing w:before="240"/>
        <w:jc w:val="both"/>
        <w:rPr>
          <w:rFonts w:cs="Arial"/>
          <w:szCs w:val="19"/>
        </w:rPr>
      </w:pPr>
      <w:r w:rsidRPr="00D63FA2">
        <w:rPr>
          <w:rFonts w:cs="Arial"/>
          <w:szCs w:val="19"/>
        </w:rPr>
        <w:t xml:space="preserve">Druhú ex </w:t>
      </w:r>
      <w:proofErr w:type="spellStart"/>
      <w:r w:rsidRPr="00D63FA2">
        <w:rPr>
          <w:rFonts w:cs="Arial"/>
          <w:szCs w:val="19"/>
        </w:rPr>
        <w:t>ante</w:t>
      </w:r>
      <w:proofErr w:type="spellEnd"/>
      <w:r w:rsidRPr="00D63FA2">
        <w:rPr>
          <w:rFonts w:cs="Arial"/>
          <w:szCs w:val="19"/>
        </w:rPr>
        <w:t xml:space="preserve"> kontrolu môže vykonávať poskytovateľ </w:t>
      </w:r>
      <w:r w:rsidRPr="00D63FA2">
        <w:rPr>
          <w:rFonts w:cs="Arial"/>
          <w:b/>
          <w:szCs w:val="19"/>
        </w:rPr>
        <w:t>iba v prípade dobrovoľnej žiadosti prijímateľa</w:t>
      </w:r>
      <w:r w:rsidRPr="00D63FA2">
        <w:rPr>
          <w:rFonts w:cs="Arial"/>
          <w:szCs w:val="19"/>
        </w:rPr>
        <w:t xml:space="preserve"> o výkon tohto typu kontroly, ak ide </w:t>
      </w:r>
      <w:r w:rsidRPr="00D63FA2">
        <w:rPr>
          <w:rFonts w:cs="Arial"/>
          <w:b/>
          <w:szCs w:val="19"/>
        </w:rPr>
        <w:t>o nadlimitnú zákazku</w:t>
      </w:r>
      <w:r w:rsidRPr="00D63FA2">
        <w:rPr>
          <w:rFonts w:cs="Arial"/>
          <w:szCs w:val="19"/>
        </w:rPr>
        <w:t xml:space="preserve">, ktorá </w:t>
      </w:r>
      <w:r w:rsidRPr="00D63FA2">
        <w:rPr>
          <w:rFonts w:cs="Arial"/>
          <w:b/>
          <w:szCs w:val="19"/>
        </w:rPr>
        <w:t>nie je predmetom povinnej kontroly ÚVO podľa § 169 ods. 2 ZVO</w:t>
      </w:r>
      <w:r w:rsidRPr="00D63FA2">
        <w:rPr>
          <w:rFonts w:cs="Arial"/>
          <w:szCs w:val="19"/>
        </w:rPr>
        <w:t>.</w:t>
      </w:r>
    </w:p>
    <w:p w14:paraId="7EC33D92" w14:textId="2F3EE263" w:rsidR="00F1208E" w:rsidRPr="00D63FA2" w:rsidRDefault="0032172E" w:rsidP="00D63FA2">
      <w:pPr>
        <w:spacing w:before="120" w:after="120" w:line="288" w:lineRule="auto"/>
        <w:jc w:val="both"/>
        <w:rPr>
          <w:rFonts w:cs="Arial"/>
          <w:szCs w:val="19"/>
        </w:rPr>
      </w:pPr>
      <w:r w:rsidRPr="00D63FA2">
        <w:rPr>
          <w:rFonts w:cs="Arial"/>
          <w:szCs w:val="19"/>
        </w:rPr>
        <w:t xml:space="preserve">Poskytovateľ vo vzťahu k nadlimitným postupom zadávania </w:t>
      </w:r>
      <w:r w:rsidRPr="00D63FA2">
        <w:rPr>
          <w:rFonts w:cs="Arial"/>
          <w:b/>
          <w:szCs w:val="19"/>
          <w:u w:val="single"/>
        </w:rPr>
        <w:t>zákaziek, ktoré sú predmetom povinnej kontroly ÚVO</w:t>
      </w:r>
      <w:r w:rsidRPr="00D63FA2">
        <w:rPr>
          <w:rFonts w:cs="Arial"/>
          <w:szCs w:val="19"/>
        </w:rPr>
        <w:t xml:space="preserve"> v zmysle </w:t>
      </w:r>
      <w:r w:rsidRPr="00D63FA2">
        <w:rPr>
          <w:rFonts w:cs="Arial"/>
          <w:b/>
          <w:szCs w:val="19"/>
          <w:u w:val="single"/>
        </w:rPr>
        <w:t>§ 169 ods. 2 ZVO</w:t>
      </w:r>
      <w:r w:rsidRPr="00D63FA2">
        <w:rPr>
          <w:rFonts w:cs="Arial"/>
          <w:szCs w:val="19"/>
        </w:rPr>
        <w:t xml:space="preserve">, </w:t>
      </w:r>
      <w:r w:rsidRPr="00D63FA2">
        <w:rPr>
          <w:rFonts w:cs="Arial"/>
          <w:b/>
          <w:szCs w:val="19"/>
          <w:u w:val="single"/>
        </w:rPr>
        <w:t>nevykonáva druhú ex-</w:t>
      </w:r>
      <w:proofErr w:type="spellStart"/>
      <w:r w:rsidRPr="00D63FA2">
        <w:rPr>
          <w:rFonts w:cs="Arial"/>
          <w:b/>
          <w:szCs w:val="19"/>
          <w:u w:val="single"/>
        </w:rPr>
        <w:t>ante</w:t>
      </w:r>
      <w:proofErr w:type="spellEnd"/>
      <w:r w:rsidRPr="00D63FA2">
        <w:rPr>
          <w:rFonts w:cs="Arial"/>
          <w:b/>
          <w:szCs w:val="19"/>
          <w:u w:val="single"/>
        </w:rPr>
        <w:t xml:space="preserve"> kontrolu.</w:t>
      </w:r>
      <w:r w:rsidRPr="00D63FA2" w:rsidDel="00615405">
        <w:rPr>
          <w:rFonts w:cs="Arial"/>
          <w:szCs w:val="19"/>
        </w:rPr>
        <w:t xml:space="preserve"> </w:t>
      </w:r>
    </w:p>
    <w:p w14:paraId="231E09DE" w14:textId="77777777" w:rsidR="0032172E" w:rsidRPr="00F1208E" w:rsidRDefault="0032172E" w:rsidP="00D63FA2">
      <w:pPr>
        <w:spacing w:before="120" w:after="120" w:line="288" w:lineRule="auto"/>
        <w:ind w:left="426"/>
        <w:jc w:val="both"/>
      </w:pPr>
    </w:p>
    <w:p w14:paraId="526D5EFE" w14:textId="53522190" w:rsidR="00EE2EE2" w:rsidRPr="00547DBC" w:rsidRDefault="00F1208E" w:rsidP="00852446">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F1208E">
        <w:rPr>
          <w:b/>
          <w:i/>
        </w:rPr>
        <w:t>Dôležité upozornenie:</w:t>
      </w:r>
      <w:r w:rsidRPr="00852446">
        <w:rPr>
          <w:b/>
          <w:i/>
        </w:rPr>
        <w:t xml:space="preserve"> </w:t>
      </w:r>
      <w:r w:rsidR="00EE2EE2" w:rsidRPr="00F0262B">
        <w:rPr>
          <w:rFonts w:cs="Arial"/>
          <w:szCs w:val="19"/>
        </w:rPr>
        <w:t xml:space="preserve">V </w:t>
      </w:r>
      <w:r w:rsidR="00EE2EE2" w:rsidRPr="00D63FA2">
        <w:rPr>
          <w:rFonts w:cs="Arial"/>
          <w:szCs w:val="19"/>
        </w:rPr>
        <w:t xml:space="preserve">prípade, že sa prijímateľ rozhodne z vlastnej iniciatívy požiadať poskytovateľa o výkon druhej ex </w:t>
      </w:r>
      <w:proofErr w:type="spellStart"/>
      <w:r w:rsidR="00EE2EE2" w:rsidRPr="00D63FA2">
        <w:rPr>
          <w:rFonts w:cs="Arial"/>
          <w:szCs w:val="19"/>
        </w:rPr>
        <w:t>ante</w:t>
      </w:r>
      <w:proofErr w:type="spellEnd"/>
      <w:r w:rsidR="00EE2EE2" w:rsidRPr="00D63FA2">
        <w:rPr>
          <w:rFonts w:cs="Arial"/>
          <w:szCs w:val="19"/>
        </w:rPr>
        <w:t xml:space="preserve"> kontroly</w:t>
      </w:r>
      <w:r w:rsidR="00EE2EE2" w:rsidRPr="00D63FA2">
        <w:rPr>
          <w:rFonts w:cs="Arial"/>
          <w:b/>
          <w:szCs w:val="19"/>
        </w:rPr>
        <w:t>, je povinný postupovať podľa tejto kapitoly  príručky a platia pre neho pravidlá uvedené v tejto kapitole príručky.</w:t>
      </w:r>
    </w:p>
    <w:p w14:paraId="48E20BD7" w14:textId="77777777" w:rsidR="00F1208E" w:rsidRPr="00547DBC" w:rsidRDefault="00EE2EE2" w:rsidP="00852446">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szCs w:val="19"/>
        </w:rPr>
      </w:pPr>
      <w:r w:rsidRPr="00547DBC">
        <w:rPr>
          <w:rFonts w:cs="Arial"/>
          <w:b/>
          <w:szCs w:val="19"/>
        </w:rPr>
        <w:t xml:space="preserve">V </w:t>
      </w:r>
      <w:r w:rsidRPr="00D63FA2">
        <w:rPr>
          <w:rFonts w:cs="Arial"/>
          <w:szCs w:val="19"/>
        </w:rPr>
        <w:t xml:space="preserve">prípade dobrovoľnej žiadosti prijímateľa o výkon tohto typu kontroly, </w:t>
      </w:r>
      <w:r w:rsidRPr="00D63FA2">
        <w:rPr>
          <w:rFonts w:cs="Arial"/>
          <w:b/>
          <w:szCs w:val="19"/>
        </w:rPr>
        <w:t>prijímateľ nie je oprávnený uzavrieť zmluvu s úspešným uchádzačom pred ukončením kontroly poskytovateľom</w:t>
      </w:r>
      <w:r w:rsidR="00F1208E" w:rsidRPr="00547DBC">
        <w:rPr>
          <w:rFonts w:cs="Arial"/>
          <w:b/>
          <w:szCs w:val="19"/>
        </w:rPr>
        <w:t>.</w:t>
      </w:r>
    </w:p>
    <w:p w14:paraId="22ED2195" w14:textId="77777777" w:rsidR="004E56EC" w:rsidRPr="0073389C" w:rsidRDefault="004E56EC" w:rsidP="009D7F63">
      <w:pPr>
        <w:spacing w:before="120" w:after="120" w:line="288" w:lineRule="auto"/>
        <w:jc w:val="both"/>
        <w:rPr>
          <w:rFonts w:cs="Arial"/>
          <w:szCs w:val="19"/>
        </w:rPr>
      </w:pPr>
    </w:p>
    <w:p w14:paraId="7E2E08DF" w14:textId="77777777" w:rsidR="00EE2EE2" w:rsidRDefault="00EE2EE2" w:rsidP="00EE2EE2">
      <w:pPr>
        <w:spacing w:before="120" w:after="120"/>
        <w:jc w:val="both"/>
        <w:rPr>
          <w:rFonts w:cs="Arial"/>
          <w:b/>
          <w:szCs w:val="19"/>
        </w:rPr>
      </w:pPr>
      <w:r w:rsidRPr="00D63FA2">
        <w:rPr>
          <w:rFonts w:cs="Arial"/>
          <w:b/>
          <w:szCs w:val="19"/>
        </w:rPr>
        <w:t>Osobitné ustanovenia pre kontrolu zákaziek zadávaných nadlimitným postupom, ktoré nie sú predmetom kontroly ÚVO podľa § 169 ods. 2 ZVO:</w:t>
      </w:r>
    </w:p>
    <w:p w14:paraId="4717589C" w14:textId="77777777" w:rsidR="00EE2EE2" w:rsidRPr="00D63FA2" w:rsidRDefault="00EE2EE2" w:rsidP="00EE2EE2">
      <w:pPr>
        <w:spacing w:before="120" w:after="120"/>
        <w:jc w:val="both"/>
        <w:rPr>
          <w:rFonts w:cs="Arial"/>
          <w:b/>
          <w:szCs w:val="19"/>
        </w:rPr>
      </w:pPr>
    </w:p>
    <w:p w14:paraId="65AF2D6A"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E2EE2" w:rsidRPr="00EE2EE2">
        <w:t xml:space="preserve">pri tomto type kontroly (v prípade </w:t>
      </w:r>
      <w:r w:rsidR="00EE2EE2" w:rsidRPr="00D63FA2">
        <w:rPr>
          <w:b/>
        </w:rPr>
        <w:t>doručenia dobrovoľnej žiadosti o výkon kontroly</w:t>
      </w:r>
      <w:r w:rsidR="00EE2EE2" w:rsidRPr="00EE2EE2">
        <w:t>)</w:t>
      </w:r>
      <w:r w:rsidR="00EE2EE2">
        <w:t xml:space="preserve"> </w:t>
      </w:r>
      <w:r w:rsidRPr="0073389C">
        <w:t xml:space="preserve">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w:t>
      </w:r>
      <w:r w:rsidR="00EE2EE2" w:rsidRPr="00EE2EE2">
        <w:t xml:space="preserve">(po odoslaní informácie o výsledku </w:t>
      </w:r>
      <w:r w:rsidR="00EE2EE2" w:rsidRPr="00EE2EE2">
        <w:lastRenderedPageBreak/>
        <w:t xml:space="preserve">vyhodnotenia ponúk) </w:t>
      </w:r>
      <w:r w:rsidRPr="0073389C">
        <w:t xml:space="preserve">a po ukončení všetkých revíznych postupov. Prijímateľ predkladá </w:t>
      </w:r>
      <w:r w:rsidR="00F1208E">
        <w:t xml:space="preserve">kompletnú </w:t>
      </w:r>
      <w:r w:rsidRPr="0073389C">
        <w:t xml:space="preserve">dokumentáciu z VO </w:t>
      </w:r>
      <w:r w:rsidR="00F1208E" w:rsidRPr="00F1208E">
        <w:t>súlade s kapitolou 2.</w:t>
      </w:r>
      <w:r w:rsidR="00F1208E">
        <w:t>5</w:t>
      </w:r>
      <w:r w:rsidR="00F1208E" w:rsidRPr="00F1208E">
        <w:t>.</w:t>
      </w:r>
      <w:r w:rsidR="00F1208E">
        <w:t>5.</w:t>
      </w:r>
      <w:r w:rsidR="00F1208E" w:rsidRPr="00F1208E">
        <w:t xml:space="preserve"> tejto príručky</w:t>
      </w:r>
      <w:r w:rsidRPr="0073389C">
        <w:t xml:space="preserve">. </w:t>
      </w:r>
    </w:p>
    <w:p w14:paraId="0C6E260F" w14:textId="77777777"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8B6CC2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17C34260"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38D60B8E" w14:textId="77777777"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068626A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63855C89"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0E3BD062" w14:textId="77777777"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27B6068F" w14:textId="77777777" w:rsidR="009D7F63" w:rsidRPr="0073389C" w:rsidRDefault="009D7F63" w:rsidP="00AD07E2">
      <w:pPr>
        <w:pStyle w:val="Bulletslevel2"/>
        <w:spacing w:after="120" w:line="288" w:lineRule="auto"/>
        <w:ind w:left="567" w:hanging="283"/>
        <w:jc w:val="both"/>
        <w:rPr>
          <w:rFonts w:cs="Arial"/>
          <w:szCs w:val="19"/>
          <w:lang w:val="sk-SK"/>
        </w:rPr>
      </w:pPr>
      <w:r w:rsidRPr="0073389C">
        <w:rPr>
          <w:rFonts w:cs="Arial"/>
          <w:szCs w:val="19"/>
          <w:lang w:val="sk-SK"/>
        </w:rPr>
        <w:t xml:space="preserve">menovacie dekréty jednotlivých členov komisie, vrátane ich </w:t>
      </w:r>
      <w:r w:rsidR="00C07E7C">
        <w:rPr>
          <w:rFonts w:cs="Arial"/>
          <w:szCs w:val="19"/>
          <w:lang w:val="sk-SK"/>
        </w:rPr>
        <w:t xml:space="preserve">profesijných </w:t>
      </w:r>
      <w:r w:rsidRPr="0073389C">
        <w:rPr>
          <w:rFonts w:cs="Arial"/>
          <w:szCs w:val="19"/>
          <w:lang w:val="sk-SK"/>
        </w:rPr>
        <w:t xml:space="preserve">životopisov, </w:t>
      </w:r>
      <w:r w:rsidR="00C07E7C">
        <w:rPr>
          <w:rFonts w:cs="Arial"/>
          <w:szCs w:val="19"/>
          <w:lang w:val="sk-SK"/>
        </w:rPr>
        <w:t xml:space="preserve">potvrdení </w:t>
      </w:r>
      <w:r w:rsidR="00C07E7C" w:rsidRPr="001B3251">
        <w:rPr>
          <w:rFonts w:cs="Arial"/>
          <w:szCs w:val="19"/>
          <w:lang w:val="sk-SK"/>
        </w:rPr>
        <w:t>o vzdelaní</w:t>
      </w:r>
      <w:r w:rsidR="00C07E7C">
        <w:rPr>
          <w:rFonts w:cs="Arial"/>
          <w:szCs w:val="19"/>
          <w:lang w:val="sk-SK"/>
        </w:rPr>
        <w:t xml:space="preserve"> alebo iných dôkazov</w:t>
      </w:r>
      <w:r w:rsidR="00C07E7C" w:rsidRPr="001B3251">
        <w:rPr>
          <w:rFonts w:cs="Arial"/>
          <w:szCs w:val="19"/>
          <w:lang w:val="sk-SK"/>
        </w:rPr>
        <w:t xml:space="preserve"> o praxi a/alebo vzdelaní členov komisie</w:t>
      </w:r>
      <w:r w:rsidR="00C07E7C">
        <w:rPr>
          <w:rFonts w:cs="Arial"/>
          <w:szCs w:val="19"/>
          <w:lang w:val="sk-SK"/>
        </w:rPr>
        <w:t>,</w:t>
      </w:r>
      <w:r w:rsidRPr="0073389C">
        <w:rPr>
          <w:rFonts w:cs="Arial"/>
          <w:szCs w:val="19"/>
          <w:lang w:val="sk-SK"/>
        </w:rPr>
        <w:t xml:space="preserve">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0D26765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r w:rsidR="00C07E7C" w:rsidRPr="00C07E7C">
        <w:rPr>
          <w:rFonts w:cs="Arial"/>
          <w:szCs w:val="19"/>
          <w:lang w:val="sk-SK"/>
        </w:rPr>
        <w:t xml:space="preserve"> </w:t>
      </w:r>
      <w:r w:rsidR="00C07E7C">
        <w:rPr>
          <w:rFonts w:cs="Arial"/>
          <w:szCs w:val="19"/>
          <w:lang w:val="sk-SK"/>
        </w:rPr>
        <w:t xml:space="preserve">v </w:t>
      </w:r>
      <w:r w:rsidR="00C07E7C" w:rsidRPr="001B3251">
        <w:rPr>
          <w:rFonts w:cs="Arial"/>
          <w:szCs w:val="19"/>
          <w:lang w:val="sk-SK"/>
        </w:rPr>
        <w:t>zmysle § 51 ods. 6 ZVO</w:t>
      </w:r>
      <w:r w:rsidRPr="0073389C">
        <w:rPr>
          <w:rFonts w:cs="Arial"/>
          <w:szCs w:val="19"/>
          <w:lang w:val="sk-SK"/>
        </w:rPr>
        <w:t>;</w:t>
      </w:r>
    </w:p>
    <w:p w14:paraId="1795B727" w14:textId="77777777" w:rsidR="009D7F63" w:rsidRPr="0073389C" w:rsidRDefault="00C07E7C" w:rsidP="009D7F63">
      <w:pPr>
        <w:pStyle w:val="Bulletslevel2"/>
        <w:spacing w:after="120" w:line="288" w:lineRule="auto"/>
        <w:ind w:left="567" w:hanging="283"/>
        <w:rPr>
          <w:rFonts w:cs="Arial"/>
          <w:szCs w:val="19"/>
          <w:lang w:val="sk-SK"/>
        </w:rPr>
      </w:pPr>
      <w:r>
        <w:rPr>
          <w:rFonts w:cs="Arial"/>
          <w:szCs w:val="19"/>
          <w:lang w:val="sk-SK"/>
        </w:rPr>
        <w:t>určenie/</w:t>
      </w:r>
      <w:r w:rsidR="009D7F63" w:rsidRPr="0073389C">
        <w:rPr>
          <w:rFonts w:cs="Arial"/>
          <w:szCs w:val="19"/>
          <w:lang w:val="sk-SK"/>
        </w:rPr>
        <w:t>výpočet PHZ, vrátane zdôvodnenia použitého postupu zadávania zákazky;</w:t>
      </w:r>
    </w:p>
    <w:p w14:paraId="65A00FB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488789F7"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12C4A233"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1C8F2D5C" w14:textId="10DE85E7" w:rsidR="009D7F63" w:rsidRPr="0073389C" w:rsidRDefault="00EE2EE2" w:rsidP="00EE2EE2">
      <w:pPr>
        <w:pStyle w:val="Bulletslevel2"/>
        <w:ind w:left="567"/>
      </w:pPr>
      <w:proofErr w:type="spellStart"/>
      <w:r>
        <w:t>potvrdenia</w:t>
      </w:r>
      <w:proofErr w:type="spellEnd"/>
      <w:r w:rsidRPr="0073389C">
        <w:t xml:space="preserve"> </w:t>
      </w:r>
      <w:r w:rsidR="009D7F63" w:rsidRPr="0073389C">
        <w:t xml:space="preserve">o </w:t>
      </w:r>
      <w:proofErr w:type="spellStart"/>
      <w:r w:rsidR="009D7F63" w:rsidRPr="0073389C">
        <w:t>doručení</w:t>
      </w:r>
      <w:proofErr w:type="spellEnd"/>
      <w:r w:rsidR="009D7F63" w:rsidRPr="0073389C">
        <w:t xml:space="preserve"> </w:t>
      </w:r>
      <w:proofErr w:type="spellStart"/>
      <w:r w:rsidR="009D7F63" w:rsidRPr="0073389C">
        <w:t>zápisnice</w:t>
      </w:r>
      <w:proofErr w:type="spellEnd"/>
      <w:r w:rsidR="009D7F63" w:rsidRPr="0073389C">
        <w:t xml:space="preserve"> z </w:t>
      </w:r>
      <w:proofErr w:type="spellStart"/>
      <w:r w:rsidR="009D7F63" w:rsidRPr="0073389C">
        <w:t>otvárania</w:t>
      </w:r>
      <w:proofErr w:type="spellEnd"/>
      <w:r w:rsidR="009D7F63" w:rsidRPr="0073389C">
        <w:t xml:space="preserve"> </w:t>
      </w:r>
      <w:proofErr w:type="spellStart"/>
      <w:r w:rsidR="009D7F63" w:rsidRPr="0073389C">
        <w:t>ponúk</w:t>
      </w:r>
      <w:proofErr w:type="spellEnd"/>
      <w:r w:rsidR="009D7F63" w:rsidRPr="0073389C">
        <w:t xml:space="preserve"> </w:t>
      </w:r>
      <w:proofErr w:type="spellStart"/>
      <w:r w:rsidR="009D7F63" w:rsidRPr="0073389C">
        <w:t>jednotlivým</w:t>
      </w:r>
      <w:proofErr w:type="spellEnd"/>
      <w:r w:rsidR="009D7F63" w:rsidRPr="0073389C">
        <w:t xml:space="preserve"> </w:t>
      </w:r>
      <w:proofErr w:type="spellStart"/>
      <w:r w:rsidR="009D7F63" w:rsidRPr="0073389C">
        <w:t>uchádzačom</w:t>
      </w:r>
      <w:proofErr w:type="spellEnd"/>
      <w:r w:rsidR="009D7F63" w:rsidRPr="0073389C">
        <w:t xml:space="preserve">, </w:t>
      </w:r>
      <w:proofErr w:type="spellStart"/>
      <w:r w:rsidR="009D7F63" w:rsidRPr="0073389C">
        <w:t>ktorí</w:t>
      </w:r>
      <w:proofErr w:type="spellEnd"/>
      <w:r w:rsidR="009D7F63" w:rsidRPr="0073389C">
        <w:t xml:space="preserve"> </w:t>
      </w:r>
      <w:proofErr w:type="spellStart"/>
      <w:r w:rsidR="009D7F63" w:rsidRPr="0073389C">
        <w:t>predložili</w:t>
      </w:r>
      <w:proofErr w:type="spellEnd"/>
      <w:r w:rsidR="009D7F63" w:rsidRPr="0073389C">
        <w:t xml:space="preserve"> </w:t>
      </w:r>
      <w:proofErr w:type="spellStart"/>
      <w:r w:rsidR="009D7F63" w:rsidRPr="0073389C">
        <w:t>ponuky</w:t>
      </w:r>
      <w:proofErr w:type="spellEnd"/>
      <w:r>
        <w:t xml:space="preserve">, </w:t>
      </w:r>
      <w:r w:rsidRPr="00EE2EE2">
        <w:rPr>
          <w:rFonts w:cs="Arial"/>
          <w:szCs w:val="19"/>
          <w:lang w:val="sk-SK"/>
        </w:rPr>
        <w:t>elektronickým prostriedkom použitým na elektronickú komunikáciu (podľa § 21 ZVO)</w:t>
      </w:r>
      <w:r w:rsidR="0075678A">
        <w:t>;</w:t>
      </w:r>
    </w:p>
    <w:p w14:paraId="3BCBEA0E"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w:t>
      </w:r>
      <w:proofErr w:type="spellStart"/>
      <w:r w:rsidR="0014269A" w:rsidRPr="00D63FA2">
        <w:rPr>
          <w:rFonts w:cs="Arial"/>
          <w:szCs w:val="19"/>
        </w:rPr>
        <w:t>ak</w:t>
      </w:r>
      <w:proofErr w:type="spellEnd"/>
      <w:r w:rsidR="0014269A" w:rsidRPr="00D63FA2">
        <w:rPr>
          <w:rFonts w:cs="Arial"/>
          <w:szCs w:val="19"/>
        </w:rPr>
        <w:t xml:space="preserve"> </w:t>
      </w:r>
      <w:proofErr w:type="spellStart"/>
      <w:r w:rsidR="0014269A" w:rsidRPr="00D63FA2">
        <w:rPr>
          <w:rFonts w:cs="Arial"/>
          <w:szCs w:val="19"/>
        </w:rPr>
        <w:t>relevantné</w:t>
      </w:r>
      <w:proofErr w:type="spellEnd"/>
      <w:r w:rsidR="0014269A" w:rsidRPr="00D63FA2">
        <w:rPr>
          <w:rFonts w:cs="Arial"/>
          <w:szCs w:val="19"/>
        </w:rPr>
        <w:t xml:space="preserve"> – </w:t>
      </w:r>
      <w:proofErr w:type="spellStart"/>
      <w:r w:rsidR="0014269A" w:rsidRPr="00D63FA2">
        <w:rPr>
          <w:rFonts w:cs="Arial"/>
          <w:szCs w:val="19"/>
        </w:rPr>
        <w:t>napr</w:t>
      </w:r>
      <w:proofErr w:type="spellEnd"/>
      <w:r w:rsidR="0014269A" w:rsidRPr="00D63FA2">
        <w:rPr>
          <w:rFonts w:cs="Arial"/>
          <w:szCs w:val="19"/>
        </w:rPr>
        <w:t>.</w:t>
      </w:r>
      <w:r w:rsidR="0014269A" w:rsidRPr="0073389C">
        <w:rPr>
          <w:rFonts w:cs="Arial"/>
          <w:szCs w:val="19"/>
          <w:lang w:val="sk-SK"/>
        </w:rPr>
        <w:t xml:space="preserve"> </w:t>
      </w:r>
      <w:r w:rsidRPr="0073389C">
        <w:rPr>
          <w:rFonts w:cs="Arial"/>
          <w:szCs w:val="19"/>
          <w:lang w:val="sk-SK"/>
        </w:rPr>
        <w:t>v prípade užšej súťaže</w:t>
      </w:r>
      <w:r w:rsidR="0014269A">
        <w:rPr>
          <w:rFonts w:cs="Arial"/>
          <w:szCs w:val="19"/>
          <w:lang w:val="sk-SK"/>
        </w:rPr>
        <w:t xml:space="preserve"> a pod.</w:t>
      </w:r>
      <w:r w:rsidRPr="0073389C">
        <w:rPr>
          <w:rFonts w:cs="Arial"/>
          <w:szCs w:val="19"/>
          <w:lang w:val="sk-SK"/>
        </w:rPr>
        <w:t>);</w:t>
      </w:r>
    </w:p>
    <w:p w14:paraId="18DEE771" w14:textId="041319B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zápisnica z vyhodnotenia splnenia podmienok účasti; </w:t>
      </w:r>
    </w:p>
    <w:p w14:paraId="3A61910C"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14:paraId="4C065FA3" w14:textId="6BCE2631"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ponuky jednotlivých uchádzačov, vrátane dokladu preukazujúceho čas doručenia ponuky,  zoznam všetkých záujemcov, ktorí požiadali o súťažné podklady </w:t>
      </w:r>
      <w:r w:rsidR="0014269A" w:rsidRPr="00D63FA2">
        <w:rPr>
          <w:rFonts w:cs="Arial"/>
          <w:szCs w:val="19"/>
          <w:lang w:val="sk-SK"/>
        </w:rPr>
        <w:t>(ktorí si ich stiahli v elektronickej forme a identifikovali sa) a potvrdenie</w:t>
      </w:r>
      <w:r w:rsidR="0014269A" w:rsidRPr="0073389C" w:rsidDel="0014269A">
        <w:rPr>
          <w:rFonts w:cs="Arial"/>
          <w:szCs w:val="19"/>
          <w:lang w:val="sk-SK"/>
        </w:rPr>
        <w:t xml:space="preserve"> </w:t>
      </w:r>
      <w:r w:rsidRPr="0073389C">
        <w:rPr>
          <w:rFonts w:cs="Arial"/>
          <w:szCs w:val="19"/>
          <w:lang w:val="sk-SK"/>
        </w:rPr>
        <w:t xml:space="preserve"> ich poskytnutí/sprístupnení (ak relevantné);</w:t>
      </w:r>
    </w:p>
    <w:p w14:paraId="2B8FC7BC"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45EE30C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5DD1B54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51236796" w14:textId="5E9C262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r w:rsidR="00F1208E">
        <w:rPr>
          <w:rFonts w:cs="Arial"/>
          <w:szCs w:val="19"/>
          <w:lang w:val="sk-SK"/>
        </w:rPr>
        <w:t xml:space="preserve"> </w:t>
      </w:r>
      <w:r w:rsidR="00565F87" w:rsidRPr="00D63FA2">
        <w:rPr>
          <w:rFonts w:cs="Arial"/>
          <w:szCs w:val="19"/>
          <w:lang w:val="sk-SK"/>
        </w:rPr>
        <w:t xml:space="preserve">v prípadoch, kedy to ZVO vyžaduje (najmä </w:t>
      </w:r>
      <w:r w:rsidR="00F1208E" w:rsidRPr="00F1208E">
        <w:rPr>
          <w:rFonts w:cs="Arial"/>
          <w:szCs w:val="19"/>
          <w:lang w:val="sk-SK"/>
        </w:rPr>
        <w:t>v prípade vylúčenia uchádzača/jeho ponuky)</w:t>
      </w:r>
      <w:r w:rsidRPr="0073389C">
        <w:rPr>
          <w:rFonts w:cs="Arial"/>
          <w:szCs w:val="19"/>
          <w:lang w:val="sk-SK"/>
        </w:rPr>
        <w:t>;</w:t>
      </w:r>
    </w:p>
    <w:p w14:paraId="5649D1B0" w14:textId="277085DA"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r w:rsidR="00565F87">
        <w:rPr>
          <w:rFonts w:cs="Arial"/>
          <w:szCs w:val="19"/>
          <w:lang w:val="sk-SK"/>
        </w:rPr>
        <w:t xml:space="preserve"> </w:t>
      </w:r>
      <w:r w:rsidR="00565F87" w:rsidRPr="00565F87">
        <w:rPr>
          <w:rFonts w:cs="Arial"/>
          <w:szCs w:val="19"/>
          <w:lang w:val="sk-SK"/>
        </w:rPr>
        <w:t>(v súlade s § 23  ZVO);</w:t>
      </w:r>
    </w:p>
    <w:p w14:paraId="68FE31DD"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CBDE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3021E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2392D393" w14:textId="55EBDC17" w:rsidR="00C07E7C" w:rsidRDefault="006F0C86" w:rsidP="009D7F63">
      <w:pPr>
        <w:spacing w:before="120" w:after="120" w:line="288" w:lineRule="auto"/>
        <w:jc w:val="both"/>
        <w:rPr>
          <w:rFonts w:cs="Arial"/>
          <w:szCs w:val="19"/>
        </w:rPr>
      </w:pPr>
      <w:r w:rsidRPr="006F0C86">
        <w:rPr>
          <w:b/>
          <w:i/>
          <w:color w:val="FF0000"/>
        </w:rPr>
        <w:lastRenderedPageBreak/>
        <w:t>Povinnosť prijímateľa:</w:t>
      </w:r>
      <w:r w:rsidRPr="006F0C86">
        <w:rPr>
          <w:b/>
          <w:i/>
          <w:color w:val="00B0F0"/>
        </w:rPr>
        <w:t xml:space="preserve">  </w:t>
      </w:r>
      <w:r w:rsidR="00F1208E" w:rsidRPr="00F1208E">
        <w:rPr>
          <w:rFonts w:cs="Arial"/>
          <w:szCs w:val="19"/>
        </w:rPr>
        <w:t xml:space="preserve">Prijímateľ je povinný predložiť poskytovateľovi pri </w:t>
      </w:r>
      <w:r w:rsidR="00565F87">
        <w:rPr>
          <w:rFonts w:cs="Arial"/>
          <w:szCs w:val="19"/>
        </w:rPr>
        <w:t xml:space="preserve">kontrolovaných </w:t>
      </w:r>
      <w:r w:rsidR="00F1208E" w:rsidRPr="00F1208E">
        <w:rPr>
          <w:rFonts w:cs="Arial"/>
          <w:szCs w:val="19"/>
        </w:rPr>
        <w:t xml:space="preserve">nadlimitných zákazkách, pri ktorých  bola </w:t>
      </w:r>
      <w:r w:rsidR="00F1208E" w:rsidRPr="00F1208E">
        <w:rPr>
          <w:rFonts w:cs="Arial"/>
          <w:b/>
          <w:szCs w:val="19"/>
        </w:rPr>
        <w:t>predložená len jedna, resp. 2 ponuky</w:t>
      </w:r>
      <w:r w:rsidR="00F1208E" w:rsidRPr="00F1208E">
        <w:rPr>
          <w:rFonts w:cs="Arial"/>
          <w:szCs w:val="19"/>
        </w:rPr>
        <w:t xml:space="preserve"> v zmysle </w:t>
      </w:r>
      <w:r w:rsidR="00F1208E" w:rsidRPr="00F1208E">
        <w:rPr>
          <w:rFonts w:cs="Arial"/>
          <w:b/>
          <w:szCs w:val="19"/>
        </w:rPr>
        <w:t>§ 57 ods. 2 ZVO</w:t>
      </w:r>
      <w:r w:rsidR="00F1208E" w:rsidRPr="00F1208E">
        <w:rPr>
          <w:rFonts w:cs="Arial"/>
          <w:szCs w:val="19"/>
        </w:rPr>
        <w:t xml:space="preserve"> odôvodnenie nezrušenia postupu zadávania zákazky. V prípade, že v rámci použitého postupu zadávania zákazky bola predložená len jedna ponuka a prijímateľ použitý postup zadávania zákazky nezrušil, je povinný v súlade s </w:t>
      </w:r>
      <w:r w:rsidR="00F1208E" w:rsidRPr="00F1208E">
        <w:rPr>
          <w:rFonts w:cs="Arial"/>
          <w:b/>
          <w:szCs w:val="19"/>
        </w:rPr>
        <w:t>§ 57 ods. 2 ZVO</w:t>
      </w:r>
      <w:r w:rsidR="00F1208E" w:rsidRPr="00F1208E">
        <w:rPr>
          <w:rFonts w:cs="Arial"/>
          <w:szCs w:val="19"/>
        </w:rPr>
        <w:t xml:space="preserve"> zverejniť v profile </w:t>
      </w:r>
      <w:r w:rsidR="00F1208E" w:rsidRPr="00F1208E">
        <w:rPr>
          <w:rFonts w:cs="Arial"/>
          <w:b/>
          <w:szCs w:val="19"/>
        </w:rPr>
        <w:t>odôvodnenie</w:t>
      </w:r>
      <w:r w:rsidR="00F1208E" w:rsidRPr="00F1208E">
        <w:rPr>
          <w:rFonts w:cs="Arial"/>
          <w:szCs w:val="19"/>
        </w:rPr>
        <w:t>, prečo verejné obstarávanie nezrušil</w:t>
      </w:r>
      <w:r w:rsidR="00565F87">
        <w:rPr>
          <w:rStyle w:val="Odkaznapoznmkupodiarou"/>
          <w:rFonts w:cs="Arial"/>
          <w:szCs w:val="19"/>
        </w:rPr>
        <w:footnoteReference w:id="124"/>
      </w:r>
      <w:r w:rsidR="00F1208E" w:rsidRPr="00F1208E">
        <w:rPr>
          <w:rFonts w:cs="Arial"/>
          <w:szCs w:val="19"/>
        </w:rPr>
        <w:t xml:space="preserve">. Ustanovenia týkajúce sa prípadu, že bola predložená jedna ponuka sa </w:t>
      </w:r>
      <w:r w:rsidR="00F1208E" w:rsidRPr="00F1208E">
        <w:rPr>
          <w:rFonts w:cs="Arial"/>
          <w:b/>
          <w:szCs w:val="19"/>
        </w:rPr>
        <w:t>nevzťahujú na zákazky</w:t>
      </w:r>
      <w:r w:rsidR="00F1208E" w:rsidRPr="00F1208E">
        <w:rPr>
          <w:rFonts w:cs="Arial"/>
          <w:szCs w:val="19"/>
        </w:rPr>
        <w:t xml:space="preserve"> s nízkymi hodnotami podľa § 117 ZVO a zákazky s využitím elektronického trhoviska.</w:t>
      </w:r>
      <w:r w:rsidR="00F1208E">
        <w:rPr>
          <w:rFonts w:cs="Arial"/>
          <w:szCs w:val="19"/>
        </w:rPr>
        <w:t xml:space="preserve"> </w:t>
      </w:r>
    </w:p>
    <w:p w14:paraId="52CB6AB8" w14:textId="1A1F8298"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00C07E7C" w:rsidRPr="00E122D3">
        <w:rPr>
          <w:b/>
        </w:rPr>
        <w:t xml:space="preserve">Lehota na výkon </w:t>
      </w:r>
      <w:r w:rsidR="00C07E7C">
        <w:rPr>
          <w:b/>
        </w:rPr>
        <w:t xml:space="preserve">druhej ex </w:t>
      </w:r>
      <w:proofErr w:type="spellStart"/>
      <w:r w:rsidR="00C07E7C">
        <w:rPr>
          <w:b/>
        </w:rPr>
        <w:t>ante</w:t>
      </w:r>
      <w:proofErr w:type="spellEnd"/>
      <w:r w:rsidR="00C07E7C">
        <w:rPr>
          <w:b/>
        </w:rPr>
        <w:t xml:space="preserve"> </w:t>
      </w:r>
      <w:r w:rsidR="00C07E7C" w:rsidRPr="00E122D3">
        <w:rPr>
          <w:b/>
        </w:rPr>
        <w:t>kontroly</w:t>
      </w:r>
      <w:r w:rsidR="00C07E7C">
        <w:t xml:space="preserve"> je </w:t>
      </w:r>
      <w:r w:rsidR="00C07E7C" w:rsidRPr="00E122D3">
        <w:rPr>
          <w:b/>
        </w:rPr>
        <w:t>20 pracovných dní</w:t>
      </w:r>
      <w:r w:rsidR="00271FD5">
        <w:rPr>
          <w:b/>
        </w:rPr>
        <w:t>.</w:t>
      </w:r>
    </w:p>
    <w:p w14:paraId="3F1B52A2" w14:textId="546797CA" w:rsidR="00D1430A" w:rsidRDefault="001A3F06" w:rsidP="00D1430A">
      <w:pPr>
        <w:spacing w:before="120" w:after="120" w:line="288" w:lineRule="auto"/>
        <w:jc w:val="both"/>
        <w:rPr>
          <w:rFonts w:cs="Arial"/>
          <w:szCs w:val="19"/>
        </w:rPr>
      </w:pPr>
      <w:r w:rsidRPr="00D63FA2">
        <w:rPr>
          <w:rFonts w:cs="Arial"/>
          <w:szCs w:val="19"/>
        </w:rPr>
        <w:t>Ak poskytovateľ v rámci výkonu kontroly VO požiada prijímateľa o doručenie doplnenia/vysvetlenia dokumentácie alebo informácií</w:t>
      </w:r>
      <w:r w:rsidRPr="00547DBC">
        <w:rPr>
          <w:rFonts w:cs="Arial"/>
          <w:szCs w:val="19"/>
        </w:rPr>
        <w:t xml:space="preserve"> </w:t>
      </w:r>
      <w:r w:rsidRPr="00D63FA2">
        <w:rPr>
          <w:rFonts w:cs="Arial"/>
          <w:szCs w:val="19"/>
        </w:rPr>
        <w:t xml:space="preserve">určí v tejto žiadosti lehotu </w:t>
      </w:r>
      <w:r w:rsidRPr="00D63FA2">
        <w:rPr>
          <w:rFonts w:cs="Arial"/>
          <w:b/>
          <w:szCs w:val="19"/>
        </w:rPr>
        <w:t>minimálne 5 pracovných dní a maximálne 10 pracovných dní</w:t>
      </w:r>
      <w:r w:rsidRPr="00D63FA2">
        <w:rPr>
          <w:rFonts w:cs="Arial"/>
          <w:szCs w:val="19"/>
        </w:rPr>
        <w:t xml:space="preserve"> na zaslanie tohto </w:t>
      </w:r>
      <w:r w:rsidRPr="00D63FA2">
        <w:rPr>
          <w:rFonts w:cs="Arial"/>
          <w:b/>
          <w:szCs w:val="19"/>
        </w:rPr>
        <w:t xml:space="preserve">vysvetlenia alebo doplnenia </w:t>
      </w:r>
      <w:r w:rsidRPr="00D63FA2">
        <w:rPr>
          <w:rFonts w:cs="Arial"/>
          <w:szCs w:val="19"/>
        </w:rPr>
        <w:t>zo strany prijímateľa (uvedené lehoty sa netýkajú prípadov, keď lehota na výkon finančnej kontroly neplynie z titulu výkonu kontroly realizovanej ÚVO)</w:t>
      </w:r>
      <w:r w:rsidR="00C20764" w:rsidRPr="00F0262B">
        <w:rPr>
          <w:rFonts w:cs="Arial"/>
          <w:szCs w:val="19"/>
        </w:rPr>
        <w:t>.</w:t>
      </w:r>
      <w:r w:rsidR="00C20764" w:rsidRPr="00C20764">
        <w:rPr>
          <w:rFonts w:cs="Arial"/>
          <w:szCs w:val="19"/>
        </w:rPr>
        <w:t xml:space="preserve"> Lehota začína prijímateľovi plynúť odo dňa doručenia  žiadosti o vysvetlenie/doplnenie dokumentácie VO.</w:t>
      </w:r>
      <w:r w:rsidR="00D1430A" w:rsidRPr="00D1430A">
        <w:t xml:space="preserve"> Dňom odoslania žiadosti </w:t>
      </w:r>
      <w:r w:rsidR="00B73EC8">
        <w:t>sa</w:t>
      </w:r>
      <w:r w:rsidR="00D1430A" w:rsidRPr="00D1430A">
        <w:t xml:space="preserve"> lehota na výkon kontroly</w:t>
      </w:r>
      <w:r w:rsidR="00B73EC8">
        <w:t xml:space="preserve"> prerušuje</w:t>
      </w:r>
      <w:r w:rsidR="00D1430A" w:rsidRPr="00D1430A">
        <w:t xml:space="preserve">. Dňom nasledujúcim po dni doručenia vysvetlenia </w:t>
      </w:r>
      <w:r w:rsidR="00D1430A">
        <w:t>alebo doplnenia dokumentácie p</w:t>
      </w:r>
      <w:r w:rsidR="00D1430A" w:rsidRPr="0073389C">
        <w:t>oskytovateľ</w:t>
      </w:r>
      <w:r w:rsidR="00D1430A">
        <w:t>ovi</w:t>
      </w:r>
      <w:r w:rsidR="00D1430A" w:rsidRPr="00D1430A">
        <w:t xml:space="preserve"> </w:t>
      </w:r>
      <w:r w:rsidR="00B73EC8">
        <w:t>pokračuje</w:t>
      </w:r>
      <w:r w:rsidR="00B73EC8" w:rsidRPr="00D1430A">
        <w:t xml:space="preserve"> </w:t>
      </w:r>
      <w:r w:rsidR="00D1430A" w:rsidRPr="00D1430A">
        <w:t>plyn</w:t>
      </w:r>
      <w:r w:rsidR="00B73EC8">
        <w:t>utie</w:t>
      </w:r>
      <w:r w:rsidR="00D1430A" w:rsidRPr="00D1430A">
        <w:t xml:space="preserve"> </w:t>
      </w:r>
      <w:r w:rsidR="00F1208E" w:rsidRPr="00D1430A">
        <w:t>lehot</w:t>
      </w:r>
      <w:r w:rsidR="00F1208E">
        <w:t>y</w:t>
      </w:r>
      <w:r w:rsidR="00F1208E" w:rsidRPr="00D1430A">
        <w:t xml:space="preserve"> </w:t>
      </w:r>
      <w:r w:rsidR="00D1430A" w:rsidRPr="00D1430A">
        <w:rPr>
          <w:rFonts w:cs="Arial"/>
          <w:szCs w:val="19"/>
        </w:rPr>
        <w:t>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5F8403EE" w14:textId="48E5317C" w:rsidR="00F1208E" w:rsidRDefault="00F1208E" w:rsidP="00D1430A">
      <w:pPr>
        <w:spacing w:before="120" w:after="120" w:line="288" w:lineRule="auto"/>
        <w:jc w:val="both"/>
        <w:rPr>
          <w:rFonts w:cs="Arial"/>
          <w:szCs w:val="19"/>
        </w:rPr>
      </w:pPr>
      <w:r w:rsidRPr="00F1208E">
        <w:rPr>
          <w:rFonts w:cs="Arial"/>
          <w:szCs w:val="19"/>
        </w:rPr>
        <w:t>V prípade, ak poskytovateľ</w:t>
      </w:r>
      <w:r w:rsidRPr="00F1208E" w:rsidDel="006526CF">
        <w:rPr>
          <w:rFonts w:cs="Arial"/>
          <w:szCs w:val="19"/>
        </w:rPr>
        <w:t xml:space="preserve"> </w:t>
      </w:r>
      <w:r w:rsidR="001A3F06" w:rsidRPr="001A3F06">
        <w:rPr>
          <w:rFonts w:cs="Arial"/>
          <w:szCs w:val="19"/>
        </w:rPr>
        <w:t>nedoručí</w:t>
      </w:r>
      <w:r w:rsidR="001A3F06" w:rsidRPr="001A3F06" w:rsidDel="001A3F06">
        <w:rPr>
          <w:rFonts w:cs="Arial"/>
          <w:szCs w:val="19"/>
        </w:rPr>
        <w:t xml:space="preserve"> </w:t>
      </w:r>
      <w:r w:rsidRPr="00F1208E">
        <w:rPr>
          <w:rFonts w:cs="Arial"/>
          <w:szCs w:val="19"/>
        </w:rPr>
        <w:t>prijímateľ</w:t>
      </w:r>
      <w:r w:rsidR="00267334">
        <w:rPr>
          <w:rFonts w:cs="Arial"/>
          <w:szCs w:val="19"/>
        </w:rPr>
        <w:t>ovi</w:t>
      </w:r>
      <w:r w:rsidRPr="00F1208E">
        <w:rPr>
          <w:rFonts w:cs="Arial"/>
          <w:szCs w:val="19"/>
        </w:rPr>
        <w:t xml:space="preserve"> záver</w:t>
      </w:r>
      <w:r w:rsidR="00267334">
        <w:rPr>
          <w:rFonts w:cs="Arial"/>
          <w:szCs w:val="19"/>
        </w:rPr>
        <w:t>y</w:t>
      </w:r>
      <w:r w:rsidRPr="00F1208E">
        <w:rPr>
          <w:rFonts w:cs="Arial"/>
          <w:szCs w:val="19"/>
        </w:rPr>
        <w:t xml:space="preserve"> z  finančnej kontroly VO v lehote 20 pracovných dní</w:t>
      </w:r>
      <w:r w:rsidR="001A3F06">
        <w:rPr>
          <w:rFonts w:cs="Arial"/>
          <w:szCs w:val="19"/>
        </w:rPr>
        <w:t xml:space="preserve"> </w:t>
      </w:r>
      <w:r w:rsidR="001A3F06" w:rsidRPr="001A3F06">
        <w:rPr>
          <w:rFonts w:cs="Arial"/>
          <w:szCs w:val="19"/>
        </w:rPr>
        <w:t>odo dňa začatia výkonu finančnej kontroly VO</w:t>
      </w:r>
      <w:r w:rsidRPr="00F1208E">
        <w:rPr>
          <w:rFonts w:cs="Arial"/>
          <w:szCs w:val="19"/>
        </w:rPr>
        <w:t xml:space="preserve">, prijímateľ </w:t>
      </w:r>
      <w:r w:rsidRPr="00F1208E">
        <w:rPr>
          <w:rFonts w:cs="Arial"/>
          <w:b/>
          <w:szCs w:val="19"/>
        </w:rPr>
        <w:t>je oprávnený</w:t>
      </w:r>
      <w:r w:rsidRPr="00F1208E">
        <w:rPr>
          <w:rFonts w:cs="Arial"/>
          <w:szCs w:val="19"/>
        </w:rPr>
        <w:t xml:space="preserve"> </w:t>
      </w:r>
      <w:r w:rsidRPr="00F1208E">
        <w:rPr>
          <w:rFonts w:cs="Arial"/>
          <w:b/>
          <w:szCs w:val="19"/>
        </w:rPr>
        <w:t>pozastaviť realizáciu</w:t>
      </w:r>
      <w:r w:rsidRPr="00F1208E">
        <w:rPr>
          <w:rFonts w:cs="Arial"/>
          <w:szCs w:val="19"/>
        </w:rPr>
        <w:t xml:space="preserve"> </w:t>
      </w:r>
      <w:r w:rsidRPr="00F1208E">
        <w:rPr>
          <w:rFonts w:cs="Arial"/>
          <w:b/>
          <w:szCs w:val="19"/>
        </w:rPr>
        <w:t>projektu</w:t>
      </w:r>
      <w:r w:rsidRPr="00F1208E">
        <w:rPr>
          <w:rFonts w:cs="Arial"/>
          <w:szCs w:val="19"/>
        </w:rPr>
        <w:t xml:space="preserve"> do času doručenia záverov z  finančnej kontroly VO.</w:t>
      </w:r>
    </w:p>
    <w:p w14:paraId="6697A543" w14:textId="732B3204" w:rsidR="00637C5E" w:rsidRPr="00A052EC" w:rsidRDefault="00637C5E" w:rsidP="00AD07E2">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637C5E">
        <w:rPr>
          <w:b/>
          <w:i/>
        </w:rPr>
        <w:t>Dôležité upozornenie:</w:t>
      </w:r>
      <w:r w:rsidRPr="00AD07E2">
        <w:rPr>
          <w:b/>
          <w:i/>
        </w:rPr>
        <w:t xml:space="preserve"> </w:t>
      </w:r>
      <w:r w:rsidR="001A3F06" w:rsidRPr="00D63FA2">
        <w:t xml:space="preserve">Ak prijímateľ podpíše zmluvu s úspešným uchádzačom pred riadnym ukončením tejto kontroly a poskytovateľ identifikuje pri ex post kontrole VO nedostatky, ktoré mali alebo mohli mať vplyv na výsledok VO, určí zodpovedajúcu výšku ex </w:t>
      </w:r>
      <w:proofErr w:type="spellStart"/>
      <w:r w:rsidR="001A3F06" w:rsidRPr="00D63FA2">
        <w:t>ante</w:t>
      </w:r>
      <w:proofErr w:type="spellEnd"/>
      <w:r w:rsidR="001A3F06" w:rsidRPr="00D63FA2">
        <w:t xml:space="preserve"> finančnej opravy alebo nepripustí výdavky vyplývajúce z predmetnej zmluvy do financovania v plnom rozsahu</w:t>
      </w:r>
      <w:r w:rsidRPr="00F0262B">
        <w:t>.</w:t>
      </w:r>
    </w:p>
    <w:p w14:paraId="62ABF971" w14:textId="77777777" w:rsidR="00637C5E" w:rsidRPr="00D1430A" w:rsidRDefault="00637C5E" w:rsidP="00D1430A">
      <w:pPr>
        <w:spacing w:before="120" w:after="120" w:line="288" w:lineRule="auto"/>
        <w:jc w:val="both"/>
      </w:pPr>
    </w:p>
    <w:p w14:paraId="7A8D58C9" w14:textId="77777777" w:rsidR="004221C7"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1B941713" w14:textId="5B2AC41B" w:rsidR="001A3F06" w:rsidRPr="00D63FA2" w:rsidRDefault="00832B23" w:rsidP="00832B2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szCs w:val="19"/>
        </w:rPr>
      </w:pPr>
      <w:r w:rsidRPr="00F1208E">
        <w:rPr>
          <w:b/>
          <w:i/>
        </w:rPr>
        <w:t>Dôležité upozornenie:</w:t>
      </w:r>
      <w:r w:rsidRPr="00832B23">
        <w:t xml:space="preserve"> </w:t>
      </w:r>
      <w:r w:rsidRPr="00547DBC">
        <w:rPr>
          <w:rFonts w:cs="Arial"/>
          <w:szCs w:val="19"/>
        </w:rPr>
        <w:t>V</w:t>
      </w:r>
      <w:r w:rsidR="001A3F06" w:rsidRPr="00547DBC">
        <w:rPr>
          <w:rFonts w:cs="Arial"/>
          <w:szCs w:val="19"/>
        </w:rPr>
        <w:t xml:space="preserve"> </w:t>
      </w:r>
      <w:r w:rsidR="001A3F06" w:rsidRPr="00D63FA2">
        <w:rPr>
          <w:rFonts w:cs="Arial"/>
          <w:szCs w:val="19"/>
        </w:rPr>
        <w:t xml:space="preserve">prípade, </w:t>
      </w:r>
      <w:r w:rsidR="001A3F06" w:rsidRPr="00D63FA2">
        <w:rPr>
          <w:rFonts w:cs="Arial"/>
          <w:b/>
          <w:szCs w:val="19"/>
        </w:rPr>
        <w:t>ak predpokladaná hodnota zákazky</w:t>
      </w:r>
      <w:r w:rsidR="001A3F06" w:rsidRPr="00D63FA2">
        <w:rPr>
          <w:rFonts w:cs="Arial"/>
          <w:szCs w:val="19"/>
        </w:rPr>
        <w:t xml:space="preserve"> na dodanie tovaru alebo poskytnutie služby zadávanej </w:t>
      </w:r>
      <w:r w:rsidR="001A3F06" w:rsidRPr="00D63FA2">
        <w:rPr>
          <w:rFonts w:cs="Arial"/>
          <w:b/>
          <w:szCs w:val="19"/>
        </w:rPr>
        <w:t>nadlimitným postupom je nižšia ako 600 000 EUR</w:t>
      </w:r>
      <w:r w:rsidR="001A3F06" w:rsidRPr="00D63FA2">
        <w:rPr>
          <w:rFonts w:cs="Arial"/>
          <w:szCs w:val="19"/>
        </w:rPr>
        <w:t xml:space="preserve"> a prijímateľ </w:t>
      </w:r>
      <w:r w:rsidR="001A3F06" w:rsidRPr="00D63FA2">
        <w:rPr>
          <w:rFonts w:cs="Arial"/>
          <w:b/>
          <w:szCs w:val="19"/>
        </w:rPr>
        <w:t xml:space="preserve">dobrovoľne požiada poskytovateľa o výkon druhej ex </w:t>
      </w:r>
      <w:proofErr w:type="spellStart"/>
      <w:r w:rsidR="001A3F06" w:rsidRPr="00D63FA2">
        <w:rPr>
          <w:rFonts w:cs="Arial"/>
          <w:b/>
          <w:szCs w:val="19"/>
        </w:rPr>
        <w:t>ante</w:t>
      </w:r>
      <w:proofErr w:type="spellEnd"/>
      <w:r w:rsidR="001A3F06" w:rsidRPr="00D63FA2">
        <w:rPr>
          <w:rFonts w:cs="Arial"/>
          <w:b/>
          <w:szCs w:val="19"/>
        </w:rPr>
        <w:t xml:space="preserve"> kontroly</w:t>
      </w:r>
      <w:r w:rsidR="001A3F06" w:rsidRPr="00D63FA2">
        <w:rPr>
          <w:rFonts w:cs="Arial"/>
          <w:szCs w:val="19"/>
        </w:rPr>
        <w:t xml:space="preserve">, druhá ex </w:t>
      </w:r>
      <w:proofErr w:type="spellStart"/>
      <w:r w:rsidR="001A3F06" w:rsidRPr="00D63FA2">
        <w:rPr>
          <w:rFonts w:cs="Arial"/>
          <w:szCs w:val="19"/>
        </w:rPr>
        <w:t>ante</w:t>
      </w:r>
      <w:proofErr w:type="spellEnd"/>
      <w:r w:rsidR="001A3F06" w:rsidRPr="00D63FA2">
        <w:rPr>
          <w:rFonts w:cs="Arial"/>
          <w:szCs w:val="19"/>
        </w:rPr>
        <w:t xml:space="preserve"> kontrola postupu zadávania zákazky je ukončená v štádiu pred uzavretím zmluvy s úspešným uchádzačom </w:t>
      </w:r>
      <w:r w:rsidR="001A3F06" w:rsidRPr="00D63FA2">
        <w:rPr>
          <w:rFonts w:cs="Arial"/>
          <w:b/>
          <w:szCs w:val="19"/>
        </w:rPr>
        <w:t>iba kontrolou dokumentácie k VO vykonanou poskytovateľom.</w:t>
      </w:r>
    </w:p>
    <w:p w14:paraId="1B45F7B7" w14:textId="08D8E059" w:rsidR="00832B23" w:rsidRPr="00F0262B" w:rsidRDefault="001A3F06" w:rsidP="00832B2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szCs w:val="19"/>
        </w:rPr>
      </w:pPr>
      <w:r w:rsidRPr="00D63FA2">
        <w:rPr>
          <w:rFonts w:cs="Arial"/>
          <w:szCs w:val="19"/>
        </w:rPr>
        <w:t xml:space="preserve">Týmto </w:t>
      </w:r>
      <w:r w:rsidRPr="00D63FA2">
        <w:rPr>
          <w:rFonts w:cs="Arial"/>
          <w:b/>
          <w:szCs w:val="19"/>
        </w:rPr>
        <w:t>nie je dotknuté právo prijímateľa na „dobrovoľné“ podanie podnetu na ÚVO podľa § 169 ods. 1 písm. b) ZVO</w:t>
      </w:r>
      <w:r w:rsidRPr="00D63FA2">
        <w:rPr>
          <w:rFonts w:cs="Arial"/>
          <w:szCs w:val="19"/>
        </w:rPr>
        <w:t xml:space="preserve"> alebo </w:t>
      </w:r>
      <w:r w:rsidRPr="00D63FA2">
        <w:rPr>
          <w:rFonts w:cs="Arial"/>
          <w:b/>
          <w:szCs w:val="19"/>
        </w:rPr>
        <w:t>právo poskytovateľa na podanie podnetu podľa § 169 ods. 1 písm. c) ZVO</w:t>
      </w:r>
      <w:r w:rsidR="00832B23" w:rsidRPr="00F0262B">
        <w:rPr>
          <w:rFonts w:cs="Arial"/>
          <w:szCs w:val="19"/>
        </w:rPr>
        <w:t>.</w:t>
      </w:r>
      <w:r w:rsidR="00832B23" w:rsidRPr="00F0262B">
        <w:rPr>
          <w:rFonts w:cs="Arial"/>
          <w:b/>
          <w:i/>
          <w:szCs w:val="19"/>
        </w:rPr>
        <w:t xml:space="preserve"> </w:t>
      </w:r>
    </w:p>
    <w:p w14:paraId="663CE9B7" w14:textId="77777777" w:rsidR="001A3F06" w:rsidRDefault="001A3F06" w:rsidP="00BF23E3">
      <w:pPr>
        <w:spacing w:before="120" w:after="120" w:line="288" w:lineRule="auto"/>
        <w:jc w:val="both"/>
      </w:pPr>
      <w:r w:rsidRPr="001A3F06">
        <w:t>Ak prijímateľ alebo poskytovateľ toto právo využije a podá podnet na ÚVO a právoplatné rozhodnutie ÚVO neidentifikuje nedostatky, ktoré uviedol poskytovateľ v návrhu správy/správe z kontroly, vypracuje ÚVO na základe žiadosti poskytovateľa sprievodný list, v ktorom uvedie informácie, prečo nedostatky uvedené v záveroch kontroly poskytovateľa (označené zo strany poskytovateľa ako nedostatky, ktoré mali alebo mohli mať vplyv na výsledok verejného obstarávania), nepovažuje za nedostatky v zmysle ZVO alebo prečo nedostatky zistené poskytovateľom nemali alebo nemohli mať vplyv na výsledok VO.</w:t>
      </w:r>
    </w:p>
    <w:p w14:paraId="49DF0133" w14:textId="77777777" w:rsidR="001A3F06" w:rsidRPr="00547DBC" w:rsidRDefault="001A3F06" w:rsidP="004221C7">
      <w:pPr>
        <w:spacing w:before="120" w:after="120" w:line="288" w:lineRule="auto"/>
        <w:jc w:val="both"/>
        <w:rPr>
          <w:rFonts w:cs="Arial"/>
          <w:b/>
          <w:szCs w:val="19"/>
        </w:rPr>
      </w:pPr>
      <w:r w:rsidRPr="00D63FA2">
        <w:rPr>
          <w:rFonts w:cs="Arial"/>
          <w:szCs w:val="19"/>
        </w:rPr>
        <w:lastRenderedPageBreak/>
        <w:t xml:space="preserve">Ak poskytovateľ zistí </w:t>
      </w:r>
      <w:r w:rsidRPr="00D63FA2">
        <w:rPr>
          <w:rFonts w:cs="Arial"/>
          <w:b/>
          <w:szCs w:val="19"/>
        </w:rPr>
        <w:t>porušenie pravidiel a postupov VO, ktoré je možné</w:t>
      </w:r>
      <w:r w:rsidRPr="00D63FA2">
        <w:rPr>
          <w:rFonts w:cs="Arial"/>
          <w:szCs w:val="19"/>
        </w:rPr>
        <w:t xml:space="preserve"> postupmi v zmysle ZVO </w:t>
      </w:r>
      <w:r w:rsidRPr="00D63FA2">
        <w:rPr>
          <w:rFonts w:cs="Arial"/>
          <w:b/>
          <w:szCs w:val="19"/>
        </w:rPr>
        <w:t>odstrániť</w:t>
      </w:r>
      <w:r w:rsidRPr="00D63FA2">
        <w:rPr>
          <w:rFonts w:cs="Arial"/>
          <w:szCs w:val="19"/>
        </w:rPr>
        <w:t xml:space="preserve"> (napr. opätovné vyhodnotenie podmienok účasti alebo ponúk) </w:t>
      </w:r>
      <w:r w:rsidRPr="00D63FA2">
        <w:rPr>
          <w:rFonts w:cs="Arial"/>
          <w:b/>
          <w:szCs w:val="19"/>
        </w:rPr>
        <w:t>alebo</w:t>
      </w:r>
      <w:r w:rsidRPr="00D63FA2">
        <w:rPr>
          <w:rFonts w:cs="Arial"/>
          <w:szCs w:val="19"/>
        </w:rPr>
        <w:t xml:space="preserve"> ak zistí také </w:t>
      </w:r>
      <w:r w:rsidRPr="00D63FA2">
        <w:rPr>
          <w:rFonts w:cs="Arial"/>
          <w:b/>
          <w:szCs w:val="19"/>
        </w:rPr>
        <w:t xml:space="preserve">porušenie </w:t>
      </w:r>
      <w:r w:rsidRPr="00D63FA2">
        <w:rPr>
          <w:rFonts w:cs="Arial"/>
          <w:szCs w:val="19"/>
        </w:rPr>
        <w:t xml:space="preserve">ustanovení legislatívy SR a EÚ (napr. na základe zistení </w:t>
      </w:r>
      <w:r w:rsidRPr="00D63FA2">
        <w:rPr>
          <w:rFonts w:cs="Arial"/>
          <w:b/>
          <w:szCs w:val="19"/>
        </w:rPr>
        <w:t>vecnej kontroly</w:t>
      </w:r>
      <w:r w:rsidRPr="00D63FA2">
        <w:rPr>
          <w:rFonts w:cs="Arial"/>
          <w:szCs w:val="19"/>
        </w:rPr>
        <w:t xml:space="preserve">), ktoré </w:t>
      </w:r>
      <w:r w:rsidRPr="00D63FA2">
        <w:rPr>
          <w:rFonts w:cs="Arial"/>
          <w:b/>
          <w:szCs w:val="19"/>
        </w:rPr>
        <w:t>je možné odstrániť alebo</w:t>
      </w:r>
      <w:r w:rsidRPr="00D63FA2">
        <w:rPr>
          <w:rFonts w:cs="Arial"/>
          <w:szCs w:val="19"/>
        </w:rPr>
        <w:t xml:space="preserve"> nedostatky, </w:t>
      </w:r>
      <w:r w:rsidRPr="00D63FA2">
        <w:rPr>
          <w:rFonts w:cs="Arial"/>
          <w:b/>
          <w:szCs w:val="19"/>
        </w:rPr>
        <w:t>ktoré nie je možné odstrániť, ale ktoré zároveň nemali ani nemohli mať vplyv na výsledok VO</w:t>
      </w:r>
      <w:r w:rsidRPr="00D63FA2">
        <w:rPr>
          <w:rFonts w:cs="Arial"/>
          <w:szCs w:val="19"/>
        </w:rPr>
        <w:t xml:space="preserve">, uvedie nedostatky v </w:t>
      </w:r>
      <w:r w:rsidRPr="00D63FA2">
        <w:rPr>
          <w:rFonts w:cs="Arial"/>
          <w:b/>
          <w:szCs w:val="19"/>
        </w:rPr>
        <w:t>návrhu správy z kontroly</w:t>
      </w:r>
      <w:r w:rsidRPr="00D63FA2">
        <w:rPr>
          <w:rFonts w:cs="Arial"/>
          <w:szCs w:val="19"/>
        </w:rPr>
        <w:t xml:space="preserve"> spolu s odporúčaním na prijatie opatrení na nápravu zistených nedostatkov a na odstránenie príčin ich vzniku. Poskytovateľ posúdi prípadné </w:t>
      </w:r>
      <w:r w:rsidRPr="00D63FA2">
        <w:rPr>
          <w:rFonts w:cs="Arial"/>
          <w:b/>
          <w:szCs w:val="19"/>
        </w:rPr>
        <w:t>námietky k návrhu správy z kontroly VO</w:t>
      </w:r>
      <w:r w:rsidRPr="00D63FA2">
        <w:rPr>
          <w:rFonts w:cs="Arial"/>
          <w:szCs w:val="19"/>
        </w:rPr>
        <w:t xml:space="preserve"> a doručí prijímateľovi </w:t>
      </w:r>
      <w:r w:rsidRPr="00D63FA2">
        <w:rPr>
          <w:rFonts w:cs="Arial"/>
          <w:b/>
          <w:szCs w:val="19"/>
        </w:rPr>
        <w:t>správu z kontroly VO</w:t>
      </w:r>
      <w:r w:rsidRPr="00D63FA2">
        <w:rPr>
          <w:rFonts w:cs="Arial"/>
          <w:szCs w:val="19"/>
        </w:rPr>
        <w:t>, ktorej záverom môže byť súhlas alebo nesúhlas s uzavretím zmluvy s úspešným uchádzačom.</w:t>
      </w:r>
    </w:p>
    <w:p w14:paraId="5E15A254" w14:textId="596C323B" w:rsidR="001A3F06" w:rsidRDefault="00B73EC8" w:rsidP="004221C7">
      <w:pPr>
        <w:spacing w:before="120" w:after="120" w:line="288" w:lineRule="auto"/>
        <w:jc w:val="both"/>
      </w:pPr>
      <w:r w:rsidRPr="00B73EC8">
        <w:t>V prípade, že prijímateľ neodstránil protiprávny stav</w:t>
      </w:r>
      <w:r w:rsidR="00402075">
        <w:rPr>
          <w:rFonts w:cs="Arial"/>
          <w:szCs w:val="19"/>
        </w:rPr>
        <w:t>(porušenie pravidiel</w:t>
      </w:r>
      <w:r w:rsidR="00402075" w:rsidRPr="00224284">
        <w:rPr>
          <w:rFonts w:cs="Arial"/>
          <w:szCs w:val="19"/>
        </w:rPr>
        <w:t xml:space="preserve"> a postupov VO</w:t>
      </w:r>
      <w:r w:rsidR="00402075">
        <w:rPr>
          <w:rFonts w:cs="Arial"/>
          <w:szCs w:val="19"/>
        </w:rPr>
        <w:t xml:space="preserve">, </w:t>
      </w:r>
      <w:r w:rsidR="00402075" w:rsidRPr="00224284">
        <w:rPr>
          <w:rFonts w:cs="Arial"/>
          <w:szCs w:val="19"/>
        </w:rPr>
        <w:t xml:space="preserve">resp. porušenia </w:t>
      </w:r>
      <w:r w:rsidR="00402075">
        <w:rPr>
          <w:rFonts w:cs="Arial"/>
          <w:szCs w:val="19"/>
        </w:rPr>
        <w:t xml:space="preserve">platnej </w:t>
      </w:r>
      <w:r w:rsidR="00402075" w:rsidRPr="00224284">
        <w:rPr>
          <w:rFonts w:cs="Arial"/>
          <w:szCs w:val="19"/>
        </w:rPr>
        <w:t>legislatívy</w:t>
      </w:r>
      <w:r w:rsidR="00402075">
        <w:rPr>
          <w:rFonts w:cs="Arial"/>
          <w:szCs w:val="19"/>
        </w:rPr>
        <w:t>)</w:t>
      </w:r>
      <w:r w:rsidRPr="00B73EC8">
        <w:t xml:space="preserve">, je poskytovateľ oprávnený uplatniť ex </w:t>
      </w:r>
      <w:proofErr w:type="spellStart"/>
      <w:r w:rsidRPr="00B73EC8">
        <w:t>ante</w:t>
      </w:r>
      <w:proofErr w:type="spellEnd"/>
      <w:r w:rsidRPr="00B73EC8">
        <w:t xml:space="preserve"> finančnú opravu pred podpisom zmluvy s úspešným uchádzačom iba v prípade, ak by opakovaním procesu VO vznikli dodatočné náklady</w:t>
      </w:r>
      <w:r w:rsidR="00442D7E">
        <w:rPr>
          <w:rFonts w:cs="Arial"/>
          <w:szCs w:val="19"/>
        </w:rPr>
        <w:t>, časové obmedzenia</w:t>
      </w:r>
      <w:r w:rsidR="00442D7E" w:rsidRPr="003C36DF">
        <w:rPr>
          <w:rFonts w:cs="Arial"/>
          <w:szCs w:val="19"/>
        </w:rPr>
        <w:t xml:space="preserve"> </w:t>
      </w:r>
      <w:r w:rsidRPr="00B73EC8">
        <w:t xml:space="preserve">a zároveň nebol odstránený protiprávny stav konštatovaný v predbežných záveroch poskytovateľa a následne v návrhu správy z kontroly. </w:t>
      </w:r>
    </w:p>
    <w:p w14:paraId="7F015F68" w14:textId="456D2A86" w:rsidR="004221C7" w:rsidRPr="004221C7" w:rsidRDefault="00B73EC8" w:rsidP="004221C7">
      <w:pPr>
        <w:spacing w:before="120" w:after="120" w:line="288" w:lineRule="auto"/>
        <w:jc w:val="both"/>
      </w:pPr>
      <w:r w:rsidRPr="00B73EC8">
        <w:t>V prípade, že nie je možné preukázať, že opakovaním procesu VO by vznikli dodatočné náklady</w:t>
      </w:r>
      <w:r w:rsidR="00442D7E">
        <w:rPr>
          <w:rFonts w:cs="Arial"/>
          <w:szCs w:val="19"/>
        </w:rPr>
        <w:t xml:space="preserve"> a časové obmedzenia</w:t>
      </w:r>
      <w:r w:rsidR="00442D7E" w:rsidRPr="003C36DF">
        <w:rPr>
          <w:rFonts w:cs="Arial"/>
          <w:szCs w:val="19"/>
        </w:rPr>
        <w:t xml:space="preserve">  </w:t>
      </w:r>
      <w:r w:rsidRPr="00B73EC8">
        <w:t>poskytovateľ vyjadrí nesúhlas s podpísaním zmluvy s úspešným uchádzačom a vyzve prijímateľa, aby zrušil použitý postup zadávania zákazky a odporučí mu vyhlásiť nové verejné obstarávanie</w:t>
      </w:r>
      <w:r w:rsidR="001A3F06">
        <w:t>.</w:t>
      </w:r>
      <w:r w:rsidR="004221C7" w:rsidRPr="004221C7">
        <w:t xml:space="preserve"> </w:t>
      </w:r>
    </w:p>
    <w:p w14:paraId="72B61263" w14:textId="77777777" w:rsidR="001A3F06" w:rsidRPr="00D63FA2" w:rsidRDefault="001A3F06" w:rsidP="001A3F06">
      <w:pPr>
        <w:spacing w:before="120" w:after="120"/>
        <w:jc w:val="both"/>
        <w:rPr>
          <w:rFonts w:cs="Arial"/>
          <w:szCs w:val="19"/>
        </w:rPr>
      </w:pPr>
      <w:r w:rsidRPr="00D63FA2">
        <w:rPr>
          <w:rFonts w:cs="Arial"/>
          <w:szCs w:val="19"/>
        </w:rPr>
        <w:t xml:space="preserve">Ak poskytovateľ </w:t>
      </w:r>
      <w:r w:rsidRPr="00D63FA2">
        <w:rPr>
          <w:rFonts w:cs="Arial"/>
          <w:b/>
          <w:szCs w:val="19"/>
        </w:rPr>
        <w:t>zistí porušenie pravidiel a postupov VO, ktoré mali alebo mohli mať vplyv na výsledok VO</w:t>
      </w:r>
      <w:r w:rsidRPr="00D63FA2">
        <w:rPr>
          <w:rFonts w:cs="Arial"/>
          <w:szCs w:val="19"/>
        </w:rPr>
        <w:t xml:space="preserve"> a </w:t>
      </w:r>
      <w:r w:rsidRPr="00D63FA2">
        <w:rPr>
          <w:rFonts w:cs="Arial"/>
          <w:b/>
          <w:szCs w:val="19"/>
        </w:rPr>
        <w:t>nie je možné odstrániť protiprávny stav</w:t>
      </w:r>
      <w:r w:rsidRPr="00D63FA2">
        <w:rPr>
          <w:rFonts w:cs="Arial"/>
          <w:szCs w:val="19"/>
        </w:rPr>
        <w:t xml:space="preserve">, uvedie nedostatky v </w:t>
      </w:r>
      <w:r w:rsidRPr="00D63FA2">
        <w:rPr>
          <w:rFonts w:cs="Arial"/>
          <w:b/>
          <w:szCs w:val="19"/>
        </w:rPr>
        <w:t xml:space="preserve">návrhu správy z kontroly </w:t>
      </w:r>
      <w:r w:rsidRPr="00D63FA2">
        <w:rPr>
          <w:rFonts w:cs="Arial"/>
          <w:szCs w:val="19"/>
        </w:rPr>
        <w:t xml:space="preserve">spolu s navrhovanou výškou ex </w:t>
      </w:r>
      <w:proofErr w:type="spellStart"/>
      <w:r w:rsidRPr="00D63FA2">
        <w:rPr>
          <w:rFonts w:cs="Arial"/>
          <w:szCs w:val="19"/>
        </w:rPr>
        <w:t>ante</w:t>
      </w:r>
      <w:proofErr w:type="spellEnd"/>
      <w:r w:rsidRPr="00D63FA2">
        <w:rPr>
          <w:rFonts w:cs="Arial"/>
          <w:szCs w:val="19"/>
        </w:rPr>
        <w:t xml:space="preserve"> finančnej opravy, ak poskytovateľ zároveň vyhodnotí, že opakovaním procesu VO by vznikli dodatočné náklady a časové obmedzenia, a teda bolo by prípustné uplatniť ex </w:t>
      </w:r>
      <w:proofErr w:type="spellStart"/>
      <w:r w:rsidRPr="00D63FA2">
        <w:rPr>
          <w:rFonts w:cs="Arial"/>
          <w:szCs w:val="19"/>
        </w:rPr>
        <w:t>ante</w:t>
      </w:r>
      <w:proofErr w:type="spellEnd"/>
      <w:r w:rsidRPr="00D63FA2">
        <w:rPr>
          <w:rFonts w:cs="Arial"/>
          <w:szCs w:val="19"/>
        </w:rPr>
        <w:t xml:space="preserve"> finančnú opravu pred podpisom zmluvy s úspešným uchádzačom. V prípade, že nie je možné preukázať, že opakovaním procesu VO by vznikli dodatočné náklady a časové obmedzenia, </w:t>
      </w:r>
      <w:r w:rsidRPr="00D63FA2">
        <w:rPr>
          <w:rFonts w:cs="Arial"/>
          <w:b/>
          <w:szCs w:val="19"/>
        </w:rPr>
        <w:t xml:space="preserve">poskytovateľ konštatuje nesúhlas s podpísaním zmluvy s úspešným uchádzačom </w:t>
      </w:r>
      <w:r w:rsidRPr="00D63FA2">
        <w:rPr>
          <w:rFonts w:cs="Arial"/>
          <w:szCs w:val="19"/>
        </w:rPr>
        <w:t xml:space="preserve">a vyzve prijímateľa, </w:t>
      </w:r>
      <w:r w:rsidRPr="00D63FA2">
        <w:rPr>
          <w:rFonts w:cs="Arial"/>
          <w:b/>
          <w:szCs w:val="19"/>
        </w:rPr>
        <w:t>aby zrušil použitý postup</w:t>
      </w:r>
      <w:r w:rsidRPr="00D63FA2">
        <w:rPr>
          <w:rFonts w:cs="Arial"/>
          <w:szCs w:val="19"/>
        </w:rPr>
        <w:t xml:space="preserve"> zadávania zákazky a odporučí vyhlásiť nové verejné obstarávanie.</w:t>
      </w:r>
    </w:p>
    <w:p w14:paraId="4DEC58AC" w14:textId="77777777" w:rsidR="001A3F06" w:rsidRPr="00D63FA2" w:rsidRDefault="001A3F06" w:rsidP="001A3F06">
      <w:pPr>
        <w:spacing w:before="120" w:after="120"/>
        <w:jc w:val="both"/>
        <w:rPr>
          <w:rFonts w:cs="Arial"/>
          <w:szCs w:val="19"/>
        </w:rPr>
      </w:pPr>
      <w:r w:rsidRPr="00D63FA2">
        <w:rPr>
          <w:rFonts w:cs="Arial"/>
          <w:szCs w:val="19"/>
        </w:rPr>
        <w:t xml:space="preserve">Ak poskytovateľ </w:t>
      </w:r>
      <w:r w:rsidRPr="00D63FA2">
        <w:rPr>
          <w:rFonts w:cs="Arial"/>
          <w:b/>
          <w:szCs w:val="19"/>
        </w:rPr>
        <w:t>zistí porušenie pravidiel a postupov VO, resp. zistí porušenie pravidiel a ustanovení  legislatívy SR a EÚ (napr. na základe zistení vecnej kontroly t</w:t>
      </w:r>
      <w:r w:rsidRPr="00D63FA2">
        <w:rPr>
          <w:rFonts w:cs="Arial"/>
          <w:szCs w:val="19"/>
        </w:rPr>
        <w:t xml:space="preserve">aké skutočnosti, ktoré ovplyvňujú posudzovanie </w:t>
      </w:r>
      <w:r w:rsidRPr="00D63FA2">
        <w:rPr>
          <w:rFonts w:cs="Arial"/>
          <w:b/>
          <w:szCs w:val="19"/>
        </w:rPr>
        <w:t xml:space="preserve">oprávnenosti výdavkov predložených prijímateľom v </w:t>
      </w:r>
      <w:proofErr w:type="spellStart"/>
      <w:r w:rsidRPr="00D63FA2">
        <w:rPr>
          <w:rFonts w:cs="Arial"/>
          <w:b/>
          <w:szCs w:val="19"/>
        </w:rPr>
        <w:t>ŽoP</w:t>
      </w:r>
      <w:proofErr w:type="spellEnd"/>
      <w:r w:rsidRPr="00D63FA2">
        <w:rPr>
          <w:rFonts w:cs="Arial"/>
          <w:szCs w:val="19"/>
        </w:rPr>
        <w:t xml:space="preserve"> – nesúlad predmetu zákazky VO s podpísanou zmluvou o poskytnutí NFP), poskytovateľ vypracuje a doručí prijímateľovi </w:t>
      </w:r>
      <w:r w:rsidRPr="00D63FA2">
        <w:rPr>
          <w:rFonts w:cs="Arial"/>
          <w:b/>
          <w:szCs w:val="19"/>
        </w:rPr>
        <w:t>návrh správy z kontroly</w:t>
      </w:r>
      <w:r w:rsidRPr="00D63FA2">
        <w:rPr>
          <w:rFonts w:cs="Arial"/>
          <w:szCs w:val="19"/>
        </w:rPr>
        <w:t xml:space="preserve">, obsahujúci nedostatky, návrh odporúčaní na nápravu zistených nedostatkov a na odstránenie príčin ich vzniku. Záverom kontroly/finančnej kontroly poskytovateľa môže byť </w:t>
      </w:r>
      <w:r w:rsidRPr="00D63FA2">
        <w:rPr>
          <w:rFonts w:cs="Arial"/>
          <w:b/>
          <w:szCs w:val="19"/>
        </w:rPr>
        <w:t>súhlas alebo nesúhlas s podpisom zmluvy s úspešným uchádzačom</w:t>
      </w:r>
      <w:r w:rsidRPr="00D63FA2">
        <w:rPr>
          <w:rFonts w:cs="Arial"/>
          <w:szCs w:val="19"/>
        </w:rPr>
        <w:t xml:space="preserve">. </w:t>
      </w:r>
    </w:p>
    <w:p w14:paraId="7F12B04C" w14:textId="77777777" w:rsidR="001A3F06" w:rsidRPr="00D63FA2" w:rsidRDefault="001A3F06" w:rsidP="001A3F06">
      <w:pPr>
        <w:spacing w:before="120" w:after="120"/>
        <w:jc w:val="both"/>
        <w:rPr>
          <w:rFonts w:cs="Arial"/>
          <w:szCs w:val="19"/>
        </w:rPr>
      </w:pPr>
      <w:r w:rsidRPr="00D63FA2">
        <w:rPr>
          <w:rFonts w:cs="Arial"/>
          <w:szCs w:val="19"/>
        </w:rPr>
        <w:t xml:space="preserve">V prípade, že je potrebné </w:t>
      </w:r>
      <w:r w:rsidRPr="00D63FA2">
        <w:rPr>
          <w:rFonts w:cs="Arial"/>
          <w:b/>
          <w:szCs w:val="19"/>
        </w:rPr>
        <w:t>odstrániť v rámci overovanej zákazky protiprávny stav, v návrhu správy z kontroly uvedie poskytovateľ nedostatky a odporúčania</w:t>
      </w:r>
      <w:r w:rsidRPr="00D63FA2">
        <w:rPr>
          <w:rFonts w:cs="Arial"/>
          <w:szCs w:val="19"/>
        </w:rPr>
        <w:t xml:space="preserve"> na odstránenie zistených nedostatkov, zároveň poskytne prijímateľovi </w:t>
      </w:r>
      <w:r w:rsidRPr="00D63FA2">
        <w:rPr>
          <w:rFonts w:cs="Arial"/>
          <w:b/>
          <w:szCs w:val="19"/>
        </w:rPr>
        <w:t>lehotu minimálne 5 pracovných dní na podanie námietok</w:t>
      </w:r>
      <w:r w:rsidRPr="00D63FA2">
        <w:rPr>
          <w:rFonts w:cs="Arial"/>
          <w:szCs w:val="19"/>
        </w:rPr>
        <w:t xml:space="preserve">. V prípade, že prijímateľ doručí v určenej lehote námietky, je poskytovateľ povinný ich vyhodnotiť a v prípade ich úplnej alebo čiastočnej opodstatnenosti, zohľadniť ich v správe z kontroly. V prípade, že námietky prijímateľa sú neopodstatnené, neboli podané alebo boli podané po lehote, vypracuje poskytovateľ </w:t>
      </w:r>
      <w:r w:rsidRPr="00D63FA2">
        <w:rPr>
          <w:rFonts w:cs="Arial"/>
          <w:b/>
          <w:szCs w:val="19"/>
        </w:rPr>
        <w:t>správu z kontroly</w:t>
      </w:r>
      <w:r w:rsidRPr="00D63FA2">
        <w:rPr>
          <w:rFonts w:cs="Arial"/>
          <w:szCs w:val="19"/>
        </w:rPr>
        <w:t xml:space="preserve">, v rámci ktorej uvedie neopodstatnené námietky spolu s dôvodom ich neopodstatnenosti. </w:t>
      </w:r>
      <w:r w:rsidRPr="00D63FA2">
        <w:rPr>
          <w:rFonts w:cs="Arial"/>
          <w:b/>
          <w:szCs w:val="19"/>
        </w:rPr>
        <w:t>Správa z kontroly</w:t>
      </w:r>
      <w:r w:rsidRPr="00D63FA2">
        <w:rPr>
          <w:rFonts w:cs="Arial"/>
          <w:szCs w:val="19"/>
        </w:rPr>
        <w:t xml:space="preserve"> zároveň obsahuje odporúčania na odstránenie zistených nedostatkov, prijímateľ je povinný v stanovenej lehote (</w:t>
      </w:r>
      <w:r w:rsidRPr="00D63FA2">
        <w:rPr>
          <w:rFonts w:cs="Arial"/>
          <w:b/>
          <w:szCs w:val="19"/>
        </w:rPr>
        <w:t>minimálne 5 pracovných dní a maximálne 10 pracovných dní</w:t>
      </w:r>
      <w:r w:rsidRPr="00D63FA2">
        <w:rPr>
          <w:rFonts w:cs="Arial"/>
          <w:szCs w:val="19"/>
        </w:rPr>
        <w:t xml:space="preserve">) prijať opatrenia a zaslať poskytovateľovi dokumentáciu preukazujúcu splnenie prijatých opatrení (napr. zápisnicu z opätovného vyhodnotenia ponúk), pričom poskytovateľ </w:t>
      </w:r>
      <w:r w:rsidRPr="00D63FA2">
        <w:rPr>
          <w:rFonts w:cs="Arial"/>
          <w:i/>
          <w:szCs w:val="19"/>
        </w:rPr>
        <w:t>overí, či prijímateľ odstránil protiprávny stav v súlade s návrhom správy a správou z kontroly</w:t>
      </w:r>
      <w:r w:rsidRPr="00D63FA2">
        <w:rPr>
          <w:rFonts w:cs="Arial"/>
          <w:szCs w:val="19"/>
        </w:rPr>
        <w:t xml:space="preserve">. </w:t>
      </w:r>
    </w:p>
    <w:p w14:paraId="0B025072" w14:textId="77777777" w:rsidR="007B2419" w:rsidRDefault="001A3F06" w:rsidP="001A3F06">
      <w:pPr>
        <w:spacing w:before="120" w:after="120" w:line="288" w:lineRule="auto"/>
        <w:jc w:val="both"/>
        <w:rPr>
          <w:rFonts w:ascii="Times New Roman" w:hAnsi="Times New Roman"/>
          <w:sz w:val="24"/>
        </w:rPr>
      </w:pPr>
      <w:r w:rsidRPr="00D63FA2">
        <w:rPr>
          <w:rFonts w:cs="Arial"/>
          <w:szCs w:val="19"/>
        </w:rPr>
        <w:t xml:space="preserve">V prípade, že </w:t>
      </w:r>
      <w:r w:rsidRPr="00D63FA2">
        <w:rPr>
          <w:rFonts w:cs="Arial"/>
          <w:b/>
          <w:szCs w:val="19"/>
        </w:rPr>
        <w:t>prijímateľ neodstránil protiprávny stav</w:t>
      </w:r>
      <w:r w:rsidRPr="00D63FA2">
        <w:rPr>
          <w:rFonts w:cs="Arial"/>
          <w:szCs w:val="19"/>
        </w:rPr>
        <w:t xml:space="preserve">, vykoná poskytovateľ opätovnú finančnú kontrolu a v návrhu správy spolu s identifikovaným nedostatkom uvedie odporúčanie na uplatnenie ex </w:t>
      </w:r>
      <w:proofErr w:type="spellStart"/>
      <w:r w:rsidRPr="00D63FA2">
        <w:rPr>
          <w:rFonts w:cs="Arial"/>
          <w:szCs w:val="19"/>
        </w:rPr>
        <w:t>ante</w:t>
      </w:r>
      <w:proofErr w:type="spellEnd"/>
      <w:r w:rsidRPr="00D63FA2">
        <w:rPr>
          <w:rFonts w:cs="Arial"/>
          <w:szCs w:val="19"/>
        </w:rPr>
        <w:t xml:space="preserve"> finančnej opravy pred podpisom zmluvy s úspešným uchádzačom v prípade, ak by opakovaním procesu VO vznikli dodatočné náklady a časové obmedzenia. V prípade, že nie je možné preukázať, že opakovaním procesu VO by vznikli dodatočné náklady a časové obmedzenia, poskytovateľ vyjadrí v návrhu správy z kontroly nesúhlas s podpísaním zmluvy s úspešným uchádzačom a vyzve prijímateľa, aby zrušil použitý postup zadávania zákazky a odporučí vyhlásiť nové verejné obstarávanie</w:t>
      </w:r>
      <w:r w:rsidRPr="0084124F">
        <w:rPr>
          <w:rFonts w:ascii="Times New Roman" w:hAnsi="Times New Roman"/>
          <w:sz w:val="24"/>
        </w:rPr>
        <w:t>.</w:t>
      </w:r>
    </w:p>
    <w:p w14:paraId="72D4CA33" w14:textId="77777777" w:rsidR="001A3F06" w:rsidRPr="00547DBC" w:rsidRDefault="001A3F06" w:rsidP="001A3F06">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D63FA2">
        <w:rPr>
          <w:rFonts w:cs="Arial"/>
          <w:szCs w:val="19"/>
        </w:rPr>
        <w:t xml:space="preserve">Ak prijímateľ podpíše zmluvu s úspešným uchádzačom pred riadnym ukončením tejto kontroly, poskytovateľ v prípade identifikovania nedostatkov v rámci ex  post kontroly, ktoré mali alebo mohli mať vplyv na výsledok VO, určí zodpovedajúcu výšku ex </w:t>
      </w:r>
      <w:proofErr w:type="spellStart"/>
      <w:r w:rsidRPr="00D63FA2">
        <w:rPr>
          <w:rFonts w:cs="Arial"/>
          <w:szCs w:val="19"/>
        </w:rPr>
        <w:t>ante</w:t>
      </w:r>
      <w:proofErr w:type="spellEnd"/>
      <w:r w:rsidRPr="00D63FA2">
        <w:rPr>
          <w:rFonts w:cs="Arial"/>
          <w:szCs w:val="19"/>
        </w:rPr>
        <w:t xml:space="preserve"> finančnej opravy alebo </w:t>
      </w:r>
      <w:r w:rsidRPr="00D63FA2">
        <w:rPr>
          <w:rFonts w:cs="Arial"/>
          <w:b/>
          <w:szCs w:val="19"/>
        </w:rPr>
        <w:t>nepripustí výdavky vyplývajúce z predmetnej zmluvy do financovania v plnom rozsahu</w:t>
      </w:r>
      <w:r w:rsidRPr="00547DBC">
        <w:rPr>
          <w:rFonts w:cs="Arial"/>
          <w:szCs w:val="19"/>
        </w:rPr>
        <w:t>.</w:t>
      </w:r>
    </w:p>
    <w:p w14:paraId="685E0DD9" w14:textId="77777777" w:rsidR="001A3F06" w:rsidRDefault="001A3F06" w:rsidP="001A3F06">
      <w:pPr>
        <w:spacing w:before="120" w:after="120" w:line="288" w:lineRule="auto"/>
        <w:jc w:val="both"/>
        <w:rPr>
          <w:rFonts w:cs="Arial"/>
          <w:szCs w:val="19"/>
        </w:rPr>
      </w:pPr>
      <w:r w:rsidRPr="00D63FA2">
        <w:rPr>
          <w:rFonts w:cs="Arial"/>
          <w:szCs w:val="19"/>
        </w:rPr>
        <w:lastRenderedPageBreak/>
        <w:t xml:space="preserve">Nesúhlas s podpísaním zmluvy s úspešným uchádzačom predstavuje deklaráciu poskytovateľa týkajúcu sa nepripustenia  súvisiacich budúcich výdavkov do financovania v plnom rozsahu, </w:t>
      </w:r>
      <w:proofErr w:type="spellStart"/>
      <w:r w:rsidRPr="00D63FA2">
        <w:rPr>
          <w:rFonts w:cs="Arial"/>
          <w:szCs w:val="19"/>
        </w:rPr>
        <w:t>t.j</w:t>
      </w:r>
      <w:proofErr w:type="spellEnd"/>
      <w:r w:rsidRPr="00D63FA2">
        <w:rPr>
          <w:rFonts w:cs="Arial"/>
          <w:szCs w:val="19"/>
        </w:rPr>
        <w:t>.  pokiaľ by bola zmluva s úspešným uchádzačom aj napriek nesúhlasu poskytovateľa podpísaná, poskytovateľ v rámci následnej ex post kontroly nepripustí výdavky vyplývajúce z predmetnej zmluvy do financovania v plnom rozsahu. Pri nesúhlase poskytovateľa s podpísaním zmluvy s úspešným uchádzačom, poskytovateľ vyzve prijímateľa, aby zrušil použitý postup zadávania zákazky a odporučí vyhlásiť nové verejné obstarávanie. Poskytovateľ rozhodne o súhlase alebo nesúhlase s podpísaním zmluvy s úspešným uchádzačom s ohľadom na závažnosť nedostatkov, pričom niektoré nedostatky sú v zmysle MP CKO č. 5</w:t>
      </w:r>
      <w:r w:rsidRPr="00D63FA2">
        <w:rPr>
          <w:rFonts w:cs="Arial"/>
          <w:szCs w:val="19"/>
          <w:vertAlign w:val="superscript"/>
        </w:rPr>
        <w:footnoteReference w:id="125"/>
      </w:r>
      <w:r w:rsidRPr="00D63FA2">
        <w:rPr>
          <w:rFonts w:cs="Arial"/>
          <w:szCs w:val="19"/>
        </w:rPr>
        <w:t xml:space="preserve"> spojené s finančnou opravou 100 %, resp. nepripustením výdavkov do financovania</w:t>
      </w:r>
      <w:r>
        <w:rPr>
          <w:rFonts w:cs="Arial"/>
          <w:szCs w:val="19"/>
        </w:rPr>
        <w:t>.</w:t>
      </w:r>
    </w:p>
    <w:p w14:paraId="7B461977" w14:textId="77777777" w:rsidR="001A3F06" w:rsidRPr="001A3F06" w:rsidRDefault="001A3F06" w:rsidP="001A3F06">
      <w:pPr>
        <w:spacing w:before="120" w:after="120" w:line="288" w:lineRule="auto"/>
        <w:jc w:val="both"/>
        <w:rPr>
          <w:rFonts w:cs="Arial"/>
          <w:szCs w:val="19"/>
        </w:rPr>
      </w:pPr>
      <w:r w:rsidRPr="001A3F06">
        <w:rPr>
          <w:rFonts w:cs="Arial"/>
          <w:szCs w:val="19"/>
        </w:rPr>
        <w:t xml:space="preserve">Ak poskytovateľ (resp. ani ÚVO, v prípade, že vykonáva kontrolu)nezistí porušenie pravidiel a postupov VO, ktoré mali alebo mohli mať vplyv na  výsledok VO, resp. poskytovateľ pri vecnej kontrole VO nezistí nesúlad predmetu obstarávania, návrhu zmluvných podmienok a iných údajov so schválenou </w:t>
      </w:r>
      <w:proofErr w:type="spellStart"/>
      <w:r w:rsidRPr="001A3F06">
        <w:rPr>
          <w:rFonts w:cs="Arial"/>
          <w:szCs w:val="19"/>
        </w:rPr>
        <w:t>ŽoNFP</w:t>
      </w:r>
      <w:proofErr w:type="spellEnd"/>
      <w:r w:rsidRPr="001A3F06">
        <w:rPr>
          <w:rFonts w:cs="Arial"/>
          <w:szCs w:val="19"/>
        </w:rPr>
        <w:t xml:space="preserve"> a účinnou zmluvou o NFP, </w:t>
      </w:r>
      <w:r w:rsidRPr="001A3F06">
        <w:rPr>
          <w:rFonts w:cs="Arial"/>
          <w:b/>
          <w:szCs w:val="19"/>
        </w:rPr>
        <w:t xml:space="preserve">v návrhu správy z kontroly/správe z kontroly VO </w:t>
      </w:r>
      <w:r w:rsidRPr="001A3F06">
        <w:rPr>
          <w:rFonts w:cs="Arial"/>
          <w:szCs w:val="19"/>
        </w:rPr>
        <w:t>poskytovateľ vyjadrí súhlas s podpísaním zmluvy prijímateľa  s úspešným uchádzačom.</w:t>
      </w:r>
    </w:p>
    <w:p w14:paraId="4B4BF00D" w14:textId="77777777" w:rsidR="001A3F06" w:rsidRPr="001A3F06" w:rsidRDefault="001A3F06" w:rsidP="001A3F06">
      <w:pPr>
        <w:spacing w:before="120" w:after="120" w:line="288" w:lineRule="auto"/>
        <w:jc w:val="both"/>
        <w:rPr>
          <w:rFonts w:cs="Arial"/>
          <w:szCs w:val="19"/>
        </w:rPr>
      </w:pPr>
      <w:r w:rsidRPr="001A3F06">
        <w:rPr>
          <w:rFonts w:cs="Arial"/>
          <w:szCs w:val="19"/>
        </w:rPr>
        <w:t>Súhlas s podpísaním zmluvy s úspešným uchádzačom predstavuje predpoklad k vydaniu záveru v rámci následnej ex post kontroly.</w:t>
      </w:r>
    </w:p>
    <w:p w14:paraId="3B450C72" w14:textId="77777777" w:rsidR="001A3F06" w:rsidRPr="001A3F06" w:rsidRDefault="001A3F06" w:rsidP="001A3F06">
      <w:pPr>
        <w:spacing w:before="120" w:after="120" w:line="288" w:lineRule="auto"/>
        <w:jc w:val="both"/>
        <w:rPr>
          <w:rFonts w:cs="Arial"/>
          <w:szCs w:val="19"/>
        </w:rPr>
      </w:pPr>
      <w:r w:rsidRPr="001A3F06">
        <w:rPr>
          <w:rFonts w:cs="Arial"/>
          <w:szCs w:val="19"/>
        </w:rPr>
        <w:t xml:space="preserve">Súhlas s podpísaním zmluvy s úspešným uchádzačom je možné udeliť aj v prípade zistení porušení pravidiel a postupov verejného obstarávania, ktoré nie je možné odstrániť alebo v prípadoch, ak prijímateľ neodstránil protiprávny stav, ak poskytovateľ určil zodpovedajúcu výšku ex </w:t>
      </w:r>
      <w:proofErr w:type="spellStart"/>
      <w:r w:rsidRPr="001A3F06">
        <w:rPr>
          <w:rFonts w:cs="Arial"/>
          <w:szCs w:val="19"/>
        </w:rPr>
        <w:t>ante</w:t>
      </w:r>
      <w:proofErr w:type="spellEnd"/>
      <w:r w:rsidRPr="001A3F06">
        <w:rPr>
          <w:rFonts w:cs="Arial"/>
          <w:szCs w:val="19"/>
        </w:rPr>
        <w:t xml:space="preserve"> finančnej opravy za dodržania podmienok podľa metodického pokynu</w:t>
      </w:r>
      <w:r w:rsidRPr="001A3F06">
        <w:rPr>
          <w:rFonts w:cs="Arial"/>
          <w:szCs w:val="19"/>
          <w:vertAlign w:val="superscript"/>
        </w:rPr>
        <w:footnoteReference w:id="126"/>
      </w:r>
      <w:r w:rsidRPr="001A3F06">
        <w:rPr>
          <w:rFonts w:cs="Arial"/>
          <w:szCs w:val="19"/>
        </w:rPr>
        <w:t xml:space="preserve">. V prípade, že poskytovateľ v správe z kontroly uvedie skutočnosti, napr. na základe zistení vecnej kontroly VO, ovplyvňujúce posudzovanie oprávnenosti možných výdavkov predložených ďalej prijímateľom v rámci </w:t>
      </w:r>
      <w:proofErr w:type="spellStart"/>
      <w:r w:rsidRPr="001A3F06">
        <w:rPr>
          <w:rFonts w:cs="Arial"/>
          <w:szCs w:val="19"/>
        </w:rPr>
        <w:t>ŽoP</w:t>
      </w:r>
      <w:proofErr w:type="spellEnd"/>
      <w:r w:rsidRPr="001A3F06">
        <w:rPr>
          <w:rFonts w:cs="Arial"/>
          <w:szCs w:val="19"/>
        </w:rPr>
        <w:t xml:space="preserve"> (nie skutočnosti, ktoré majú vplyv na postupy vo verejnom obstarávaní), v záveroch kontroly môže vydať súhlas s podpísaním zmluvy s úspešným uchádzačom, pričom v nedostatkoch uvedených v návrhu správy z kontroly uvedie všetky skutočnosti týkajúce sa takýchto nedostatkov.</w:t>
      </w:r>
    </w:p>
    <w:p w14:paraId="62FB5691" w14:textId="77777777" w:rsidR="001A3F06" w:rsidRPr="00547DBC" w:rsidRDefault="001A3F06" w:rsidP="001A3F06">
      <w:pPr>
        <w:spacing w:before="120" w:after="120" w:line="288" w:lineRule="auto"/>
        <w:jc w:val="both"/>
        <w:rPr>
          <w:rFonts w:cs="Arial"/>
          <w:szCs w:val="19"/>
        </w:rPr>
      </w:pPr>
    </w:p>
    <w:p w14:paraId="5F34DAC1" w14:textId="77777777" w:rsidR="007B2419" w:rsidRPr="007B2419" w:rsidRDefault="007B2419" w:rsidP="007B2419">
      <w:pPr>
        <w:spacing w:before="120" w:after="120" w:line="288" w:lineRule="auto"/>
        <w:jc w:val="both"/>
        <w:rPr>
          <w:b/>
        </w:rPr>
      </w:pPr>
      <w:r w:rsidRPr="007B2419">
        <w:rPr>
          <w:b/>
        </w:rPr>
        <w:t xml:space="preserve">Osobitné ustanovenia pre kontrolu </w:t>
      </w:r>
      <w:r w:rsidR="00402075">
        <w:rPr>
          <w:rFonts w:cs="Arial"/>
          <w:b/>
          <w:szCs w:val="19"/>
        </w:rPr>
        <w:t xml:space="preserve">zákaziek zadávaných nadlimitným postupom, ktoré sú predmetom </w:t>
      </w:r>
      <w:r w:rsidR="00402075" w:rsidRPr="00175753">
        <w:rPr>
          <w:rFonts w:cs="Arial"/>
          <w:b/>
          <w:szCs w:val="19"/>
        </w:rPr>
        <w:t xml:space="preserve">kontroly ÚVO podľa </w:t>
      </w:r>
      <w:r w:rsidR="00402075" w:rsidRPr="00175753">
        <w:rPr>
          <w:b/>
          <w:szCs w:val="19"/>
        </w:rPr>
        <w:t>§ 169 ods. 2 ZVO</w:t>
      </w:r>
      <w:r w:rsidRPr="007B2419">
        <w:rPr>
          <w:b/>
        </w:rPr>
        <w:t>:</w:t>
      </w:r>
    </w:p>
    <w:p w14:paraId="09B91567" w14:textId="77777777" w:rsidR="006E4DBE" w:rsidRDefault="006E4DBE" w:rsidP="006E4DBE">
      <w:pPr>
        <w:spacing w:before="120" w:after="120" w:line="288" w:lineRule="auto"/>
        <w:jc w:val="both"/>
      </w:pPr>
      <w:r w:rsidRPr="006E4DBE">
        <w:t xml:space="preserve">ÚVO vykonáva kontrolu </w:t>
      </w:r>
      <w:r w:rsidR="002550F5" w:rsidRPr="00175753">
        <w:rPr>
          <w:b/>
          <w:szCs w:val="19"/>
        </w:rPr>
        <w:t>zákaziek zadávaných nadlimitným postupom</w:t>
      </w:r>
      <w:r w:rsidR="002550F5" w:rsidRPr="00175753" w:rsidDel="00C61B50">
        <w:rPr>
          <w:b/>
          <w:szCs w:val="19"/>
        </w:rPr>
        <w:t xml:space="preserve"> </w:t>
      </w:r>
      <w:r w:rsidR="002550F5">
        <w:rPr>
          <w:b/>
          <w:szCs w:val="19"/>
        </w:rPr>
        <w:t xml:space="preserve"> spĺňajúcich pravidlá uvedené v § 169 ods. 2 písm. b) ZVO</w:t>
      </w:r>
      <w:r w:rsidRPr="006E4DBE">
        <w:t xml:space="preserve"> v rámci druhej ex-</w:t>
      </w:r>
      <w:proofErr w:type="spellStart"/>
      <w:r w:rsidRPr="006E4DBE">
        <w:t>ante</w:t>
      </w:r>
      <w:proofErr w:type="spellEnd"/>
      <w:r w:rsidRPr="006E4DBE">
        <w:t xml:space="preserve"> kontroly na základe podnetu prijímateľa podľa § 169 ods. 1 písm. b) v spojení s § 169 ods. 2 ZVO vo fáze pred uzavretím zmluvy, koncesnej zmluvy alebo rámcovej dohody, pred ukončením súťaže návrhov, alebo pred ukončením postupu inovatívneho partnerstva</w:t>
      </w:r>
      <w:r w:rsidR="00F9051D" w:rsidRPr="00F9051D">
        <w:rPr>
          <w:szCs w:val="19"/>
          <w:u w:val="single"/>
        </w:rPr>
        <w:t xml:space="preserve"> </w:t>
      </w:r>
      <w:r w:rsidR="00F9051D" w:rsidRPr="00F9051D">
        <w:rPr>
          <w:u w:val="single"/>
        </w:rPr>
        <w:t>okrem zadania zákazky na základe rámcovej dohody alebo v rámci dynamického nákupného systému</w:t>
      </w:r>
      <w:r w:rsidRPr="006E4DBE">
        <w:t>.</w:t>
      </w:r>
    </w:p>
    <w:p w14:paraId="1C76CA7D" w14:textId="77777777" w:rsidR="000F001C" w:rsidRDefault="000F001C" w:rsidP="006E4DBE">
      <w:pPr>
        <w:spacing w:before="120" w:after="120" w:line="288" w:lineRule="auto"/>
        <w:jc w:val="both"/>
        <w:rPr>
          <w:rFonts w:cs="Arial"/>
          <w:szCs w:val="19"/>
        </w:rPr>
      </w:pPr>
    </w:p>
    <w:p w14:paraId="1442EE7C" w14:textId="77777777" w:rsidR="000F001C" w:rsidRDefault="000F001C" w:rsidP="006E4DBE">
      <w:pPr>
        <w:spacing w:before="120" w:after="120" w:line="288" w:lineRule="auto"/>
        <w:jc w:val="both"/>
        <w:rPr>
          <w:rFonts w:cs="Arial"/>
          <w:szCs w:val="19"/>
        </w:rPr>
      </w:pPr>
    </w:p>
    <w:p w14:paraId="66C3D30D" w14:textId="77777777" w:rsidR="000F001C" w:rsidRPr="00547DBC" w:rsidRDefault="000F001C" w:rsidP="000F001C">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D63FA2">
        <w:rPr>
          <w:rFonts w:cs="Arial"/>
          <w:szCs w:val="19"/>
        </w:rPr>
        <w:t>Podľa § 169 ods. 2 písm. b) ZVO sa povinná kontrola ÚVO vzťahuje na postup zadávania nadlimitnej zákazky na dodanie tovaru alebo poskytnutie služby, okrem služby uvedenej v prílohe č. 1 k ZVO, ktorá je financovaná aspoň z časti z prostriedkov Európskej únie a ktorej predpokladaná hodnota je rovnaká alebo vyššia ako 600 000 eur, alebo sa podľa § 169   ods. 2 písm. c) ZVO vzťahuje na postup zadávania nadlimitnej zákazky na poskytnutie služby uvedenej v prílohe č. 1 k ZVO, ktorá je financovaná aspoň z časti z prostriedkov Európskej únie</w:t>
      </w:r>
      <w:r w:rsidRPr="00547DBC">
        <w:rPr>
          <w:rFonts w:cs="Arial"/>
          <w:szCs w:val="19"/>
        </w:rPr>
        <w:t>.</w:t>
      </w:r>
    </w:p>
    <w:p w14:paraId="018488EC" w14:textId="77777777" w:rsidR="000F001C" w:rsidRDefault="000F001C" w:rsidP="006E4DBE">
      <w:pPr>
        <w:spacing w:before="120" w:after="120" w:line="288" w:lineRule="auto"/>
        <w:jc w:val="both"/>
        <w:rPr>
          <w:rFonts w:cs="Arial"/>
          <w:szCs w:val="19"/>
        </w:rPr>
      </w:pPr>
    </w:p>
    <w:p w14:paraId="03B152AB" w14:textId="4E4C9A53" w:rsidR="006E4DBE" w:rsidRPr="006E4DBE" w:rsidRDefault="006E4DBE" w:rsidP="006E4DBE">
      <w:pPr>
        <w:spacing w:before="120" w:after="120" w:line="288" w:lineRule="auto"/>
        <w:jc w:val="both"/>
      </w:pPr>
      <w:r w:rsidRPr="00AD07E2">
        <w:rPr>
          <w:b/>
          <w:i/>
          <w:color w:val="FF0000"/>
        </w:rPr>
        <w:t>Povinnosť prijímateľa:</w:t>
      </w:r>
      <w:r w:rsidRPr="006E4DBE">
        <w:rPr>
          <w:b/>
          <w:i/>
        </w:rPr>
        <w:t xml:space="preserve"> </w:t>
      </w:r>
      <w:r w:rsidRPr="006E4DBE">
        <w:t xml:space="preserve"> Podnet na výkon kontroly podľa § 169 ods. 2 ZVO podáva prijímateľ.</w:t>
      </w:r>
    </w:p>
    <w:p w14:paraId="44BD27A3" w14:textId="3C760DEE" w:rsidR="006E4DBE" w:rsidRDefault="006E4DBE" w:rsidP="006E4DBE">
      <w:pPr>
        <w:spacing w:before="120" w:after="120" w:line="288" w:lineRule="auto"/>
        <w:jc w:val="both"/>
      </w:pPr>
      <w:r w:rsidRPr="006E4DBE">
        <w:lastRenderedPageBreak/>
        <w:t xml:space="preserve">Povinnou náležitosťou podnetu na výkon kontroly </w:t>
      </w:r>
      <w:r w:rsidR="000F001C">
        <w:t>doručeného</w:t>
      </w:r>
      <w:r w:rsidR="000F001C" w:rsidRPr="006E4DBE">
        <w:t xml:space="preserve"> </w:t>
      </w:r>
      <w:r w:rsidRPr="006E4DBE">
        <w:t xml:space="preserve">prijímateľom na ÚVO je označenie príslušného </w:t>
      </w:r>
      <w:r w:rsidR="00733B1E">
        <w:t>poskytovateľa</w:t>
      </w:r>
      <w:r w:rsidRPr="006E4DBE">
        <w:t>, operačného programu, názvu a čísla projektu</w:t>
      </w:r>
      <w:r w:rsidR="002E21F3" w:rsidRPr="002E21F3">
        <w:rPr>
          <w:rFonts w:ascii="Times New Roman" w:eastAsiaTheme="minorHAnsi" w:hAnsi="Times New Roman"/>
          <w:sz w:val="24"/>
        </w:rPr>
        <w:t xml:space="preserve"> </w:t>
      </w:r>
      <w:r w:rsidR="002E21F3">
        <w:rPr>
          <w:rFonts w:ascii="Times New Roman" w:eastAsiaTheme="minorHAnsi" w:hAnsi="Times New Roman"/>
          <w:sz w:val="24"/>
        </w:rPr>
        <w:t>(</w:t>
      </w:r>
      <w:r w:rsidR="002E21F3" w:rsidRPr="0099105B">
        <w:rPr>
          <w:rFonts w:cs="Arial"/>
          <w:szCs w:val="19"/>
        </w:rPr>
        <w:t>vrátane označenia, či ide o národný alebo veľký projekt, ak je to relevantné),</w:t>
      </w:r>
      <w:r w:rsidRPr="006E4DBE">
        <w:t xml:space="preserve"> </w:t>
      </w:r>
      <w:r w:rsidR="006077B1" w:rsidRPr="006077B1">
        <w:t>kódu VO z ITMS 2014+,</w:t>
      </w:r>
      <w:r w:rsidR="006077B1">
        <w:t xml:space="preserve"> </w:t>
      </w:r>
      <w:r w:rsidR="002E21F3" w:rsidRPr="0099105B">
        <w:rPr>
          <w:rFonts w:cs="Arial"/>
          <w:szCs w:val="19"/>
        </w:rPr>
        <w:t>informáciu o uzavretí zmluvy o  NFP (vrátane dátumu jej účinnosti)</w:t>
      </w:r>
      <w:r w:rsidR="002E21F3">
        <w:rPr>
          <w:rFonts w:cs="Arial"/>
          <w:szCs w:val="19"/>
        </w:rPr>
        <w:t xml:space="preserve">, </w:t>
      </w:r>
      <w:r w:rsidRPr="006E4DBE">
        <w:t xml:space="preserve">čísla vestníka VO, označenie značky a dátumu vyhlásenia VO, ktorého sa podnet týka. </w:t>
      </w:r>
    </w:p>
    <w:p w14:paraId="27A676ED" w14:textId="77777777" w:rsidR="000F001C" w:rsidRPr="006E4DBE" w:rsidRDefault="000F001C" w:rsidP="006E4DBE">
      <w:pPr>
        <w:spacing w:before="120" w:after="120" w:line="288" w:lineRule="auto"/>
        <w:jc w:val="both"/>
      </w:pPr>
      <w:r w:rsidRPr="000F001C">
        <w:t>Prijímateľ predkladá na ÚVO spolu s podnetom na výkon kontroly aj kompletnú dokumentáciu k nadlimitnej zákazke alebo koncesii v origináli, a to najneskôr do 5 pracovných dní po dni odoslania informácie o vyhodnotení ponúk a ukončení revíznych postupov (ak relevantné). Prijímateľ je zároveň povinný informovať poskytovateľa o podaní podnetu na ÚVO.</w:t>
      </w:r>
    </w:p>
    <w:p w14:paraId="382D2C5A" w14:textId="77777777" w:rsidR="006E4DBE" w:rsidRPr="006E4DBE" w:rsidRDefault="00733B1E" w:rsidP="006E4DBE">
      <w:pPr>
        <w:spacing w:before="120" w:after="120" w:line="288" w:lineRule="auto"/>
        <w:jc w:val="both"/>
      </w:pPr>
      <w:r w:rsidRPr="00F00432">
        <w:rPr>
          <w:rFonts w:cs="Arial"/>
          <w:szCs w:val="19"/>
        </w:rPr>
        <w:t>ÚVO v prípade podania podnetu po</w:t>
      </w:r>
      <w:r w:rsidR="00F9051D">
        <w:rPr>
          <w:rFonts w:cs="Arial"/>
          <w:szCs w:val="19"/>
        </w:rPr>
        <w:t>d</w:t>
      </w:r>
      <w:r w:rsidRPr="00F00432">
        <w:rPr>
          <w:rFonts w:cs="Arial"/>
          <w:szCs w:val="19"/>
        </w:rPr>
        <w:t xml:space="preserve">ľa § 169 ods. 2 ZVO rozhodne do 45 dní odo dňa doručenia podnetu na výkon kontroly. Lehota na vydanie rozhodnutia neplynie v prípade podľa § 173 ods. 3 (ÚVO nariadi prijímateľovi doručiť vyjadrenie a informácie potrebné na výkon dohľadu) a ods. </w:t>
      </w:r>
      <w:r w:rsidR="006E4DBE" w:rsidRPr="006E4DBE">
        <w:t>4 ZVO (nedoručenie kompletnej dokumentácie v origináli)</w:t>
      </w:r>
      <w:r w:rsidR="00D80C31" w:rsidRPr="00D80C31">
        <w:rPr>
          <w:rFonts w:cs="Arial"/>
          <w:szCs w:val="19"/>
        </w:rPr>
        <w:t xml:space="preserve"> </w:t>
      </w:r>
      <w:r w:rsidR="00D80C31" w:rsidRPr="0099105B">
        <w:rPr>
          <w:rFonts w:cs="Arial"/>
          <w:szCs w:val="19"/>
        </w:rPr>
        <w:t>a ods. 8 ZVO (prerušenie konania s cieľom získať odborné stanovisko alebo znalecký posudok)</w:t>
      </w:r>
      <w:r w:rsidR="006E4DBE" w:rsidRPr="006E4DBE">
        <w:t xml:space="preserve">.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r w:rsidR="000F001C" w:rsidRPr="000F001C">
        <w:t>Kópiu právoplatného rozhodnutia doručí ÚVO poskytovateľovi.</w:t>
      </w:r>
    </w:p>
    <w:p w14:paraId="0808204A" w14:textId="726212C4" w:rsidR="006E4DBE" w:rsidRPr="006E4DBE" w:rsidRDefault="006E4DBE" w:rsidP="006E4DBE">
      <w:pPr>
        <w:spacing w:before="120" w:after="120" w:line="288" w:lineRule="auto"/>
        <w:jc w:val="both"/>
      </w:pPr>
    </w:p>
    <w:p w14:paraId="3ACB5FDF" w14:textId="09A42696" w:rsidR="006E4DBE" w:rsidRPr="006E4DBE" w:rsidRDefault="006E4DBE" w:rsidP="006E4DBE">
      <w:pPr>
        <w:spacing w:before="120" w:after="120" w:line="288" w:lineRule="auto"/>
        <w:jc w:val="both"/>
      </w:pPr>
      <w:r w:rsidRPr="00AD07E2">
        <w:rPr>
          <w:b/>
          <w:i/>
          <w:color w:val="FF0000"/>
        </w:rPr>
        <w:t>Povinnosť prijímateľa:</w:t>
      </w:r>
      <w:r w:rsidRPr="006E4DBE">
        <w:t xml:space="preserve">  V prípade, že prijímateľ podal proti rozhodnutiu ÚVO odvolanie, </w:t>
      </w:r>
      <w:r w:rsidR="000F001C">
        <w:t xml:space="preserve">doručí </w:t>
      </w:r>
      <w:r w:rsidRPr="006E4DBE">
        <w:t>na vedomie poskytovateľovi</w:t>
      </w:r>
      <w:r w:rsidR="00A57E51" w:rsidRPr="00A57E51">
        <w:t xml:space="preserve"> </w:t>
      </w:r>
      <w:r w:rsidR="00A57E51">
        <w:t>písomné vyhotovenie odvolania</w:t>
      </w:r>
      <w:r w:rsidR="00A57E51" w:rsidRPr="006B68B2">
        <w:t xml:space="preserve"> </w:t>
      </w:r>
      <w:r w:rsidR="00A57E51">
        <w:t>spolu s kópiou právoplatného rozhodnutia ÚVO</w:t>
      </w:r>
      <w:r w:rsidRPr="006E4DBE">
        <w:t xml:space="preserve"> (listom alebo e-mailom na adresu </w:t>
      </w:r>
      <w:hyperlink r:id="rId18" w:history="1">
        <w:r w:rsidRPr="006E4DBE">
          <w:rPr>
            <w:rStyle w:val="Hypertextovprepojenie"/>
          </w:rPr>
          <w:t>vo.sep@minv.sk</w:t>
        </w:r>
      </w:hyperlink>
      <w:r w:rsidR="00A57E51" w:rsidRPr="009750E6">
        <w:rPr>
          <w:rStyle w:val="Hypertextovprepojenie"/>
          <w:rFonts w:cs="Arial"/>
          <w:color w:val="auto"/>
          <w:szCs w:val="19"/>
        </w:rPr>
        <w:t xml:space="preserve"> a na e-mailovú adresu </w:t>
      </w:r>
      <w:r w:rsidR="000F001C" w:rsidRPr="000F001C">
        <w:rPr>
          <w:rFonts w:cs="Arial"/>
          <w:b/>
          <w:szCs w:val="19"/>
          <w:u w:val="single"/>
        </w:rPr>
        <w:t xml:space="preserve">projektového manažéra poskytovateľa </w:t>
      </w:r>
      <w:r w:rsidR="000F001C" w:rsidRPr="000F001C">
        <w:rPr>
          <w:rFonts w:cs="Arial"/>
          <w:szCs w:val="19"/>
          <w:u w:val="single"/>
        </w:rPr>
        <w:t>prideleného pre projekt, ktorého sa kontrolované verejné obstarávanie týka</w:t>
      </w:r>
      <w:r w:rsidRPr="006E4DBE">
        <w:t>).</w:t>
      </w:r>
    </w:p>
    <w:p w14:paraId="71BB6025" w14:textId="77777777" w:rsidR="00A57E51" w:rsidRDefault="00A57E51" w:rsidP="00AD07E2">
      <w:pPr>
        <w:spacing w:before="120" w:after="120" w:line="288" w:lineRule="auto"/>
        <w:jc w:val="both"/>
        <w:rPr>
          <w:b/>
        </w:rPr>
      </w:pPr>
    </w:p>
    <w:p w14:paraId="3C646546" w14:textId="77777777"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28E15C1" w14:textId="5D941BFC"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platná a účinná</w:t>
      </w:r>
      <w:r w:rsidR="003E07AA" w:rsidRPr="00923BC1">
        <w:rPr>
          <w:lang w:val="sk-SK"/>
        </w:rPr>
        <w:t xml:space="preserve">, </w:t>
      </w:r>
      <w:r w:rsidR="003E07AA" w:rsidRPr="00937DBD">
        <w:rPr>
          <w:rFonts w:ascii="Arial" w:hAnsi="Arial" w:cs="Arial"/>
          <w:sz w:val="19"/>
          <w:szCs w:val="19"/>
          <w:lang w:val="sk-SK"/>
        </w:rPr>
        <w:t>okrem prípadov kedy je účinnosť zmluvy viazaná na odkladaciu podmienku</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4FE57975" w14:textId="77777777" w:rsidR="000F001C" w:rsidRPr="00D63FA2" w:rsidRDefault="000F001C" w:rsidP="003E07AA">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Pr>
          <w:rFonts w:ascii="Arial" w:hAnsi="Arial" w:cs="Arial"/>
          <w:b/>
          <w:i/>
          <w:color w:val="FF0000"/>
          <w:sz w:val="19"/>
          <w:szCs w:val="19"/>
          <w:lang w:val="sk-SK"/>
        </w:rPr>
        <w:t xml:space="preserve"> </w:t>
      </w:r>
      <w:r w:rsidRPr="00D63FA2">
        <w:rPr>
          <w:rFonts w:ascii="Arial" w:hAnsi="Arial" w:cs="Arial"/>
          <w:sz w:val="19"/>
          <w:szCs w:val="19"/>
          <w:lang w:val="sk-SK"/>
        </w:rPr>
        <w:t xml:space="preserve">Prijímateľ je </w:t>
      </w:r>
      <w:r w:rsidRPr="00D63FA2">
        <w:rPr>
          <w:rFonts w:ascii="Arial" w:hAnsi="Arial" w:cs="Arial"/>
          <w:b/>
          <w:sz w:val="19"/>
          <w:szCs w:val="19"/>
          <w:lang w:val="sk-SK"/>
        </w:rPr>
        <w:t>povinný určiť odkladaciu podmienku účinnosti v zmluve</w:t>
      </w:r>
      <w:r w:rsidRPr="00D63FA2">
        <w:rPr>
          <w:rFonts w:ascii="Arial" w:hAnsi="Arial" w:cs="Arial"/>
          <w:sz w:val="19"/>
          <w:szCs w:val="19"/>
          <w:lang w:val="sk-SK"/>
        </w:rPr>
        <w:t xml:space="preserve">, uzavretej s úspešným uchádzačom v prípade nadlimitných zákaziek, ktoré neboli predmetom druhej ex </w:t>
      </w:r>
      <w:proofErr w:type="spellStart"/>
      <w:r w:rsidRPr="00D63FA2">
        <w:rPr>
          <w:rFonts w:ascii="Arial" w:hAnsi="Arial" w:cs="Arial"/>
          <w:sz w:val="19"/>
          <w:szCs w:val="19"/>
          <w:lang w:val="sk-SK"/>
        </w:rPr>
        <w:t>ante</w:t>
      </w:r>
      <w:proofErr w:type="spellEnd"/>
      <w:r w:rsidRPr="00D63FA2">
        <w:rPr>
          <w:rFonts w:ascii="Arial" w:hAnsi="Arial" w:cs="Arial"/>
          <w:sz w:val="19"/>
          <w:szCs w:val="19"/>
          <w:lang w:val="sk-SK"/>
        </w:rPr>
        <w:t xml:space="preserve"> kontroly zo strany poskytovateľa alebo ÚVO, podlimitných zákaziek na stavebné práce a zákaziek, na ktoré sa nevzťahuje pôsobnosť ZVO vo finančnom limite nadlimitnej zákazky. Zmluva s úspešným uchádzačom by v prípade zákaziek podľa predchádzajúcej vety </w:t>
      </w:r>
      <w:r w:rsidRPr="00D63FA2">
        <w:rPr>
          <w:rFonts w:ascii="Arial" w:hAnsi="Arial" w:cs="Arial"/>
          <w:b/>
          <w:sz w:val="19"/>
          <w:szCs w:val="19"/>
          <w:lang w:val="sk-SK"/>
        </w:rPr>
        <w:t>nadobudla účinnosť po ukončení finančnej kontroly</w:t>
      </w:r>
      <w:r w:rsidRPr="00D63FA2">
        <w:rPr>
          <w:rFonts w:ascii="Arial" w:hAnsi="Arial" w:cs="Arial"/>
          <w:sz w:val="19"/>
          <w:szCs w:val="19"/>
          <w:lang w:val="sk-SK"/>
        </w:rPr>
        <w:t>, v rámci ktorej poskytovateľ neidentifikoval nedostatky, ktoré by mali alebo mohli mať vplyv na výsledok VO (</w:t>
      </w:r>
      <w:r w:rsidRPr="00D63FA2">
        <w:rPr>
          <w:rFonts w:ascii="Arial" w:hAnsi="Arial" w:cs="Arial"/>
          <w:b/>
          <w:sz w:val="19"/>
          <w:szCs w:val="19"/>
          <w:lang w:val="sk-SK"/>
        </w:rPr>
        <w:t>po doručení správy z kontroly prijímateľovi</w:t>
      </w:r>
      <w:r w:rsidRPr="00D63FA2">
        <w:rPr>
          <w:rFonts w:ascii="Arial" w:hAnsi="Arial" w:cs="Arial"/>
          <w:sz w:val="19"/>
          <w:szCs w:val="19"/>
          <w:lang w:val="sk-SK"/>
        </w:rPr>
        <w:t xml:space="preserve">), alebo v rámci ktorej prijímateľ súhlasil s výškou ex </w:t>
      </w:r>
      <w:proofErr w:type="spellStart"/>
      <w:r w:rsidRPr="00D63FA2">
        <w:rPr>
          <w:rFonts w:ascii="Arial" w:hAnsi="Arial" w:cs="Arial"/>
          <w:sz w:val="19"/>
          <w:szCs w:val="19"/>
          <w:lang w:val="sk-SK"/>
        </w:rPr>
        <w:t>ante</w:t>
      </w:r>
      <w:proofErr w:type="spellEnd"/>
      <w:r w:rsidRPr="00D63FA2">
        <w:rPr>
          <w:rFonts w:ascii="Arial" w:hAnsi="Arial" w:cs="Arial"/>
          <w:sz w:val="19"/>
          <w:szCs w:val="19"/>
          <w:lang w:val="sk-SK"/>
        </w:rPr>
        <w:t xml:space="preserve"> finančnej opravy uvedenej v návrhu správy/správe z kontroly a splnil podmienky na uplatnenie ex </w:t>
      </w:r>
      <w:proofErr w:type="spellStart"/>
      <w:r w:rsidRPr="00D63FA2">
        <w:rPr>
          <w:rFonts w:ascii="Arial" w:hAnsi="Arial" w:cs="Arial"/>
          <w:sz w:val="19"/>
          <w:szCs w:val="19"/>
          <w:lang w:val="sk-SK"/>
        </w:rPr>
        <w:t>ante</w:t>
      </w:r>
      <w:proofErr w:type="spellEnd"/>
      <w:r w:rsidRPr="00D63FA2">
        <w:rPr>
          <w:rFonts w:ascii="Arial" w:hAnsi="Arial" w:cs="Arial"/>
          <w:sz w:val="19"/>
          <w:szCs w:val="19"/>
          <w:lang w:val="sk-SK"/>
        </w:rPr>
        <w:t xml:space="preserve"> finančnej opravy podľa metodického pokynu</w:t>
      </w:r>
      <w:r w:rsidRPr="00D63FA2">
        <w:rPr>
          <w:rStyle w:val="Odkaznapoznmkupodiarou"/>
          <w:rFonts w:cs="Arial"/>
          <w:sz w:val="19"/>
          <w:szCs w:val="19"/>
          <w:lang w:val="sk-SK"/>
        </w:rPr>
        <w:footnoteReference w:id="127"/>
      </w:r>
      <w:r w:rsidRPr="00D63FA2">
        <w:rPr>
          <w:rFonts w:ascii="Arial" w:hAnsi="Arial" w:cs="Arial"/>
          <w:sz w:val="19"/>
          <w:szCs w:val="19"/>
          <w:lang w:val="sk-SK"/>
        </w:rPr>
        <w:t>, ktorý upravuje postup pri určení finančných opráv za VO.</w:t>
      </w:r>
    </w:p>
    <w:p w14:paraId="31717085" w14:textId="78944626" w:rsidR="007E728A" w:rsidRDefault="003E07AA" w:rsidP="003E07AA">
      <w:pPr>
        <w:pStyle w:val="Default"/>
        <w:spacing w:before="120" w:after="120" w:line="288" w:lineRule="auto"/>
        <w:jc w:val="both"/>
        <w:rPr>
          <w:rFonts w:ascii="Arial" w:hAnsi="Arial" w:cs="Arial"/>
          <w:color w:val="auto"/>
          <w:sz w:val="19"/>
          <w:szCs w:val="19"/>
          <w:lang w:val="sk-SK"/>
        </w:rPr>
      </w:pPr>
      <w:r w:rsidRPr="0017789F">
        <w:rPr>
          <w:rFonts w:ascii="Arial" w:hAnsi="Arial" w:cs="Arial"/>
          <w:color w:val="auto"/>
          <w:sz w:val="19"/>
          <w:szCs w:val="19"/>
          <w:lang w:val="sk-SK"/>
        </w:rPr>
        <w:t>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(pokiaľ sa jedná o povinnú osobu podľa zákona o  slobode informácií), pričom</w:t>
      </w:r>
      <w:r w:rsidR="007E728A">
        <w:rPr>
          <w:rFonts w:ascii="Arial" w:hAnsi="Arial" w:cs="Arial"/>
          <w:color w:val="auto"/>
          <w:sz w:val="19"/>
          <w:szCs w:val="19"/>
          <w:lang w:val="sk-SK"/>
        </w:rPr>
        <w:t>:</w:t>
      </w:r>
    </w:p>
    <w:p w14:paraId="7461143A" w14:textId="6B540CAC" w:rsidR="000F001C" w:rsidRDefault="00B73EC8" w:rsidP="005B7173">
      <w:pPr>
        <w:pStyle w:val="Default"/>
        <w:numPr>
          <w:ilvl w:val="0"/>
          <w:numId w:val="111"/>
        </w:numPr>
        <w:spacing w:before="120" w:after="120" w:line="288" w:lineRule="auto"/>
        <w:jc w:val="both"/>
        <w:rPr>
          <w:rFonts w:ascii="Arial" w:hAnsi="Arial" w:cs="Arial"/>
          <w:color w:val="auto"/>
          <w:sz w:val="19"/>
          <w:szCs w:val="19"/>
          <w:lang w:val="sk-SK"/>
        </w:rPr>
      </w:pPr>
      <w:r w:rsidRPr="00B73EC8">
        <w:rPr>
          <w:rFonts w:ascii="Arial" w:hAnsi="Arial" w:cs="Arial"/>
          <w:color w:val="auto"/>
          <w:sz w:val="19"/>
          <w:szCs w:val="19"/>
          <w:lang w:val="sk-SK"/>
        </w:rPr>
        <w:lastRenderedPageBreak/>
        <w:t>zmluva je už platná</w:t>
      </w:r>
      <w:r w:rsid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a  účinná (platí pre zákazky uskutočnené podľa Obchodných podmienok elektronického trhoviska (OPET) verzia 3.3</w:t>
      </w:r>
      <w:r w:rsidR="00774183" w:rsidRPr="00774183">
        <w:rPr>
          <w:rFonts w:ascii="Arial" w:hAnsi="Arial" w:cs="Arial"/>
          <w:color w:val="auto"/>
          <w:sz w:val="19"/>
          <w:szCs w:val="19"/>
          <w:lang w:val="sk-SK"/>
        </w:rPr>
        <w:t xml:space="preserve"> bez odkladacej podmienky nadobudnutia účinnosti viď nižšie</w:t>
      </w:r>
      <w:r w:rsidR="007E728A" w:rsidRPr="007E728A">
        <w:rPr>
          <w:rFonts w:ascii="Arial" w:hAnsi="Arial" w:cs="Arial"/>
          <w:color w:val="auto"/>
          <w:sz w:val="19"/>
          <w:szCs w:val="19"/>
          <w:lang w:val="sk-SK"/>
        </w:rPr>
        <w:t>)</w:t>
      </w:r>
      <w:r w:rsidR="00F9051D">
        <w:rPr>
          <w:rFonts w:ascii="Arial" w:hAnsi="Arial" w:cs="Arial"/>
          <w:color w:val="auto"/>
          <w:sz w:val="19"/>
          <w:szCs w:val="19"/>
          <w:lang w:val="sk-SK"/>
        </w:rPr>
        <w:t>alebo</w:t>
      </w:r>
    </w:p>
    <w:p w14:paraId="4B51F473" w14:textId="77777777" w:rsidR="000F001C" w:rsidRDefault="00774183" w:rsidP="00D63FA2">
      <w:pPr>
        <w:pStyle w:val="Default"/>
        <w:numPr>
          <w:ilvl w:val="0"/>
          <w:numId w:val="111"/>
        </w:numPr>
        <w:spacing w:before="120" w:after="120" w:line="288" w:lineRule="auto"/>
        <w:jc w:val="both"/>
        <w:rPr>
          <w:rFonts w:ascii="Arial" w:hAnsi="Arial" w:cs="Arial"/>
          <w:color w:val="auto"/>
          <w:sz w:val="19"/>
          <w:szCs w:val="19"/>
          <w:lang w:val="sk-SK"/>
        </w:rPr>
      </w:pPr>
      <w:r w:rsidRPr="00547DBC">
        <w:rPr>
          <w:rFonts w:ascii="Arial" w:hAnsi="Arial" w:cs="Arial"/>
          <w:color w:val="auto"/>
          <w:sz w:val="19"/>
          <w:szCs w:val="19"/>
          <w:lang w:val="sk-SK"/>
        </w:rPr>
        <w:t xml:space="preserve">zmluva je len platná - </w:t>
      </w:r>
      <w:r w:rsidR="00A57E51" w:rsidRPr="00547DBC">
        <w:rPr>
          <w:rFonts w:ascii="Arial" w:hAnsi="Arial" w:cs="Arial"/>
          <w:color w:val="auto"/>
          <w:sz w:val="19"/>
          <w:szCs w:val="19"/>
          <w:lang w:val="sk-SK"/>
        </w:rPr>
        <w:t>p</w:t>
      </w:r>
      <w:r w:rsidR="007E728A" w:rsidRPr="00547DBC">
        <w:rPr>
          <w:rFonts w:ascii="Arial" w:hAnsi="Arial" w:cs="Arial"/>
          <w:color w:val="auto"/>
          <w:sz w:val="19"/>
          <w:szCs w:val="19"/>
          <w:lang w:val="sk-SK"/>
        </w:rPr>
        <w:t xml:space="preserve">rijímateľ v </w:t>
      </w:r>
      <w:r w:rsidR="007E728A" w:rsidRPr="00F0262B">
        <w:rPr>
          <w:rFonts w:ascii="Arial" w:hAnsi="Arial" w:cs="Arial"/>
          <w:color w:val="auto"/>
          <w:sz w:val="19"/>
          <w:szCs w:val="19"/>
          <w:lang w:val="sk-SK"/>
        </w:rPr>
        <w:t xml:space="preserve">osobitných požiadavkách na plnenie Opisného formulára môže zadať odkladaciu podmienku nadobudnutia účinnosti zmluvy (napr. </w:t>
      </w:r>
      <w:r w:rsidRPr="00F0262B">
        <w:rPr>
          <w:rFonts w:ascii="Arial" w:hAnsi="Arial" w:cs="Arial"/>
          <w:color w:val="auto"/>
          <w:sz w:val="19"/>
          <w:szCs w:val="19"/>
          <w:lang w:val="sk-SK"/>
        </w:rPr>
        <w:t xml:space="preserve">schvaľujúce vyjadrenie v správe z </w:t>
      </w:r>
      <w:r w:rsidR="007E728A" w:rsidRPr="00F0262B">
        <w:rPr>
          <w:rFonts w:ascii="Arial" w:hAnsi="Arial" w:cs="Arial"/>
          <w:color w:val="auto"/>
          <w:sz w:val="19"/>
          <w:szCs w:val="19"/>
          <w:lang w:val="sk-SK"/>
        </w:rPr>
        <w:t xml:space="preserve"> kontroly verejného obstarávania)</w:t>
      </w:r>
      <w:r w:rsidR="00F9051D" w:rsidRPr="00F0262B">
        <w:rPr>
          <w:rFonts w:ascii="Arial" w:hAnsi="Arial" w:cs="Arial"/>
          <w:color w:val="auto"/>
          <w:sz w:val="19"/>
          <w:szCs w:val="19"/>
          <w:lang w:val="sk-SK"/>
        </w:rPr>
        <w:t>.</w:t>
      </w:r>
    </w:p>
    <w:p w14:paraId="221BB187" w14:textId="77777777" w:rsidR="003E07AA" w:rsidRPr="00F0262B" w:rsidRDefault="003E07AA" w:rsidP="00547DBC">
      <w:pPr>
        <w:pStyle w:val="Default"/>
        <w:spacing w:before="120" w:after="120" w:line="288" w:lineRule="auto"/>
        <w:jc w:val="both"/>
        <w:rPr>
          <w:rFonts w:ascii="Arial" w:hAnsi="Arial" w:cs="Arial"/>
          <w:color w:val="auto"/>
          <w:sz w:val="19"/>
          <w:szCs w:val="19"/>
          <w:lang w:val="sk-SK"/>
        </w:rPr>
      </w:pPr>
      <w:r w:rsidRPr="00547DBC">
        <w:rPr>
          <w:rFonts w:ascii="Arial" w:hAnsi="Arial" w:cs="Arial"/>
          <w:color w:val="auto"/>
          <w:sz w:val="19"/>
          <w:szCs w:val="19"/>
          <w:lang w:val="sk-SK"/>
        </w:rPr>
        <w:t>Tento druh kontroly  sa nevzťahuje na VO, ktoré bolo predmetom druhej ex-</w:t>
      </w:r>
      <w:proofErr w:type="spellStart"/>
      <w:r w:rsidRPr="00547DBC">
        <w:rPr>
          <w:rFonts w:ascii="Arial" w:hAnsi="Arial" w:cs="Arial"/>
          <w:color w:val="auto"/>
          <w:sz w:val="19"/>
          <w:szCs w:val="19"/>
          <w:lang w:val="sk-SK"/>
        </w:rPr>
        <w:t>ante</w:t>
      </w:r>
      <w:proofErr w:type="spellEnd"/>
      <w:r w:rsidRPr="00547DBC">
        <w:rPr>
          <w:rFonts w:ascii="Arial" w:hAnsi="Arial" w:cs="Arial"/>
          <w:color w:val="auto"/>
          <w:sz w:val="19"/>
          <w:szCs w:val="19"/>
          <w:lang w:val="sk-SK"/>
        </w:rPr>
        <w:t xml:space="preserve"> kontroly</w:t>
      </w:r>
      <w:r w:rsidR="000F001C">
        <w:rPr>
          <w:rFonts w:ascii="Arial" w:hAnsi="Arial" w:cs="Arial"/>
          <w:color w:val="auto"/>
          <w:sz w:val="19"/>
          <w:szCs w:val="19"/>
          <w:lang w:val="sk-SK"/>
        </w:rPr>
        <w:t xml:space="preserve"> </w:t>
      </w:r>
      <w:r w:rsidR="000F001C" w:rsidRPr="000F001C">
        <w:rPr>
          <w:rFonts w:ascii="Arial" w:hAnsi="Arial" w:cs="Arial"/>
          <w:color w:val="auto"/>
          <w:sz w:val="19"/>
          <w:szCs w:val="19"/>
          <w:lang w:val="sk-SK"/>
        </w:rPr>
        <w:t>vykonanej poskytovateľom</w:t>
      </w:r>
      <w:r w:rsidRPr="00547DBC">
        <w:rPr>
          <w:rFonts w:ascii="Arial" w:hAnsi="Arial" w:cs="Arial"/>
          <w:color w:val="auto"/>
          <w:sz w:val="19"/>
          <w:szCs w:val="19"/>
          <w:lang w:val="sk-SK"/>
        </w:rPr>
        <w:t xml:space="preserve"> (na tento prípad sa vzťahuje postup</w:t>
      </w:r>
      <w:r w:rsidR="00E275A6" w:rsidRPr="00547DBC">
        <w:rPr>
          <w:rFonts w:ascii="Arial" w:hAnsi="Arial" w:cs="Arial"/>
          <w:color w:val="auto"/>
          <w:sz w:val="19"/>
          <w:szCs w:val="19"/>
          <w:lang w:val="sk-SK"/>
        </w:rPr>
        <w:t xml:space="preserve"> kontroly VO</w:t>
      </w:r>
      <w:r w:rsidRPr="00547DBC">
        <w:rPr>
          <w:rFonts w:ascii="Arial" w:hAnsi="Arial" w:cs="Arial"/>
          <w:color w:val="auto"/>
          <w:sz w:val="19"/>
          <w:szCs w:val="19"/>
          <w:lang w:val="sk-SK"/>
        </w:rPr>
        <w:t xml:space="preserve"> uvedený v písm. d) tejto príručky – </w:t>
      </w:r>
      <w:r w:rsidRPr="00F0262B" w:rsidDel="00AC19A3">
        <w:rPr>
          <w:rFonts w:ascii="Arial" w:hAnsi="Arial" w:cs="Arial"/>
          <w:color w:val="auto"/>
          <w:sz w:val="19"/>
          <w:szCs w:val="19"/>
          <w:lang w:val="sk-SK"/>
        </w:rPr>
        <w:t>N</w:t>
      </w:r>
      <w:r w:rsidRPr="00F0262B">
        <w:rPr>
          <w:rFonts w:ascii="Arial" w:hAnsi="Arial" w:cs="Arial"/>
          <w:color w:val="auto"/>
          <w:sz w:val="19"/>
          <w:szCs w:val="19"/>
          <w:lang w:val="sk-SK"/>
        </w:rPr>
        <w:t xml:space="preserve">ásledná ex-post kontrola). </w:t>
      </w:r>
    </w:p>
    <w:p w14:paraId="1B76420A" w14:textId="77777777"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 xml:space="preserve">Lehota na výkon štandardnej ex-post kontroly je </w:t>
      </w:r>
      <w:r w:rsidRPr="00D63FA2">
        <w:rPr>
          <w:rFonts w:ascii="Arial" w:hAnsi="Arial" w:cs="Arial"/>
          <w:b/>
          <w:color w:val="auto"/>
          <w:sz w:val="19"/>
          <w:szCs w:val="19"/>
          <w:lang w:val="sk-SK"/>
        </w:rPr>
        <w:t>20 pracovných dní</w:t>
      </w:r>
      <w:r w:rsidRPr="00277273">
        <w:rPr>
          <w:rFonts w:ascii="Arial" w:hAnsi="Arial" w:cs="Arial"/>
          <w:color w:val="auto"/>
          <w:sz w:val="19"/>
          <w:szCs w:val="19"/>
          <w:lang w:val="sk-SK"/>
        </w:rPr>
        <w:t>.</w:t>
      </w:r>
    </w:p>
    <w:p w14:paraId="22D043BD"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28"/>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w:t>
      </w:r>
      <w:proofErr w:type="spellStart"/>
      <w:r w:rsidR="00E70656" w:rsidRPr="00E70656">
        <w:rPr>
          <w:rFonts w:ascii="Arial" w:hAnsi="Arial" w:cs="Arial"/>
          <w:sz w:val="19"/>
          <w:szCs w:val="19"/>
          <w:lang w:val="sk-SK"/>
        </w:rPr>
        <w:t>ante</w:t>
      </w:r>
      <w:proofErr w:type="spellEnd"/>
      <w:r w:rsidR="00E70656" w:rsidRPr="00E70656">
        <w:rPr>
          <w:rFonts w:ascii="Arial" w:hAnsi="Arial" w:cs="Arial"/>
          <w:sz w:val="19"/>
          <w:szCs w:val="19"/>
          <w:lang w:val="sk-SK"/>
        </w:rPr>
        <w:t xml:space="preserv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2AC375CA"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278A8ED7" w14:textId="12771FD8" w:rsidR="009D7F63" w:rsidRPr="0073389C" w:rsidRDefault="00774183" w:rsidP="009D7F63">
      <w:pPr>
        <w:pStyle w:val="Bulletslevel2"/>
        <w:spacing w:after="120" w:line="288" w:lineRule="auto"/>
        <w:ind w:left="567" w:hanging="283"/>
        <w:rPr>
          <w:rFonts w:cs="Arial"/>
          <w:szCs w:val="19"/>
          <w:lang w:val="sk-SK"/>
        </w:rPr>
      </w:pPr>
      <w:r>
        <w:rPr>
          <w:rFonts w:cs="Arial"/>
          <w:szCs w:val="19"/>
          <w:lang w:val="sk-SK"/>
        </w:rPr>
        <w:t>informácie o</w:t>
      </w:r>
      <w:r w:rsidRPr="0073389C">
        <w:rPr>
          <w:rFonts w:cs="Arial"/>
          <w:szCs w:val="19"/>
          <w:lang w:val="sk-SK"/>
        </w:rPr>
        <w:t xml:space="preserve"> </w:t>
      </w:r>
      <w:r w:rsidR="009D7F63" w:rsidRPr="0073389C">
        <w:rPr>
          <w:rFonts w:cs="Arial"/>
          <w:szCs w:val="19"/>
          <w:lang w:val="sk-SK"/>
        </w:rPr>
        <w:t xml:space="preserve">výsledku VO/ informácií zaslaných ÚVO a </w:t>
      </w:r>
      <w:r w:rsidR="000F001C" w:rsidRPr="000F001C">
        <w:rPr>
          <w:rFonts w:cs="Arial"/>
          <w:szCs w:val="19"/>
          <w:lang w:val="sk-SK"/>
        </w:rPr>
        <w:t xml:space="preserve">do  Úradného vestníka </w:t>
      </w:r>
      <w:r w:rsidR="009D7F63" w:rsidRPr="0073389C">
        <w:rPr>
          <w:rFonts w:cs="Arial"/>
          <w:szCs w:val="19"/>
          <w:lang w:val="sk-SK"/>
        </w:rPr>
        <w:t>EÚ;</w:t>
      </w:r>
    </w:p>
    <w:p w14:paraId="09969A63" w14:textId="7F0D5098" w:rsidR="009D7F63" w:rsidRDefault="00774183" w:rsidP="009D7F63">
      <w:pPr>
        <w:pStyle w:val="Bulletslevel2"/>
        <w:spacing w:after="120" w:line="288" w:lineRule="auto"/>
        <w:ind w:left="567" w:hanging="283"/>
        <w:rPr>
          <w:rFonts w:cs="Arial"/>
          <w:szCs w:val="19"/>
          <w:lang w:val="sk-SK"/>
        </w:rPr>
      </w:pPr>
      <w:r w:rsidRPr="0073389C">
        <w:rPr>
          <w:rFonts w:cs="Arial"/>
          <w:szCs w:val="19"/>
          <w:lang w:val="sk-SK"/>
        </w:rPr>
        <w:t>potvrdeni</w:t>
      </w:r>
      <w:r>
        <w:rPr>
          <w:rFonts w:cs="Arial"/>
          <w:szCs w:val="19"/>
          <w:lang w:val="sk-SK"/>
        </w:rPr>
        <w:t>a</w:t>
      </w:r>
      <w:r w:rsidRPr="0073389C">
        <w:rPr>
          <w:rFonts w:cs="Arial"/>
          <w:szCs w:val="19"/>
          <w:lang w:val="sk-SK"/>
        </w:rPr>
        <w:t xml:space="preserve"> </w:t>
      </w:r>
      <w:r w:rsidR="009D7F63" w:rsidRPr="0073389C">
        <w:rPr>
          <w:rFonts w:cs="Arial"/>
          <w:szCs w:val="19"/>
          <w:lang w:val="sk-SK"/>
        </w:rPr>
        <w:t>o zverejnení uzavretej zmluvy medzi prijímateľom a úspešným uchádzačom v CRZ, resp. na webovom sídle prijímateľa (</w:t>
      </w:r>
      <w:r w:rsidR="000F001C" w:rsidRPr="000F001C">
        <w:rPr>
          <w:rFonts w:cs="Arial"/>
          <w:szCs w:val="19"/>
          <w:lang w:val="sk-SK"/>
        </w:rPr>
        <w:t>ak je povinnou osobou podľa zákon a slobodnom prístupe k informáciám, uvedené zdokladuje napr. predložením „</w:t>
      </w:r>
      <w:proofErr w:type="spellStart"/>
      <w:r w:rsidR="000F001C" w:rsidRPr="000F001C">
        <w:rPr>
          <w:rFonts w:cs="Arial"/>
          <w:szCs w:val="19"/>
          <w:lang w:val="sk-SK"/>
        </w:rPr>
        <w:t>print</w:t>
      </w:r>
      <w:proofErr w:type="spellEnd"/>
      <w:r w:rsidR="000F001C" w:rsidRPr="000F001C">
        <w:rPr>
          <w:rFonts w:cs="Arial"/>
          <w:szCs w:val="19"/>
          <w:lang w:val="sk-SK"/>
        </w:rPr>
        <w:t xml:space="preserve"> </w:t>
      </w:r>
      <w:proofErr w:type="spellStart"/>
      <w:r w:rsidR="000F001C" w:rsidRPr="000F001C">
        <w:rPr>
          <w:rFonts w:cs="Arial"/>
          <w:szCs w:val="19"/>
          <w:lang w:val="sk-SK"/>
        </w:rPr>
        <w:t>screen</w:t>
      </w:r>
      <w:proofErr w:type="spellEnd"/>
      <w:r w:rsidR="000F001C" w:rsidRPr="000F001C">
        <w:rPr>
          <w:rFonts w:cs="Arial"/>
          <w:szCs w:val="19"/>
          <w:lang w:val="sk-SK"/>
        </w:rPr>
        <w:t>/</w:t>
      </w:r>
      <w:proofErr w:type="spellStart"/>
      <w:r w:rsidR="000F001C" w:rsidRPr="000F001C">
        <w:rPr>
          <w:rFonts w:cs="Arial"/>
          <w:szCs w:val="19"/>
          <w:lang w:val="sk-SK"/>
        </w:rPr>
        <w:t>screen</w:t>
      </w:r>
      <w:proofErr w:type="spellEnd"/>
      <w:r w:rsidR="000F001C" w:rsidRPr="000F001C">
        <w:rPr>
          <w:rFonts w:cs="Arial"/>
          <w:szCs w:val="19"/>
          <w:lang w:val="sk-SK"/>
        </w:rPr>
        <w:t xml:space="preserve"> </w:t>
      </w:r>
      <w:proofErr w:type="spellStart"/>
      <w:r w:rsidR="000F001C" w:rsidRPr="000F001C">
        <w:rPr>
          <w:rFonts w:cs="Arial"/>
          <w:szCs w:val="19"/>
          <w:lang w:val="sk-SK"/>
        </w:rPr>
        <w:t>shotu</w:t>
      </w:r>
      <w:proofErr w:type="spellEnd"/>
      <w:r w:rsidR="000F001C" w:rsidRPr="000F001C">
        <w:rPr>
          <w:rFonts w:cs="Arial"/>
          <w:szCs w:val="19"/>
          <w:lang w:val="sk-SK"/>
        </w:rPr>
        <w:t>“</w:t>
      </w:r>
      <w:r w:rsidR="009D7F63" w:rsidRPr="0073389C">
        <w:rPr>
          <w:rFonts w:cs="Arial"/>
          <w:szCs w:val="19"/>
          <w:lang w:val="sk-SK"/>
        </w:rPr>
        <w:t>);</w:t>
      </w:r>
    </w:p>
    <w:p w14:paraId="71AD77FE" w14:textId="77777777" w:rsidR="000F001C" w:rsidRPr="00547DBC" w:rsidRDefault="000F001C" w:rsidP="00D63FA2">
      <w:pPr>
        <w:pStyle w:val="Odsekzoznamu"/>
        <w:numPr>
          <w:ilvl w:val="1"/>
          <w:numId w:val="39"/>
        </w:numPr>
        <w:autoSpaceDE w:val="0"/>
        <w:autoSpaceDN w:val="0"/>
        <w:spacing w:before="60" w:after="60" w:line="276" w:lineRule="auto"/>
        <w:ind w:left="567"/>
        <w:jc w:val="both"/>
        <w:rPr>
          <w:rFonts w:cs="Arial"/>
          <w:szCs w:val="19"/>
        </w:rPr>
      </w:pPr>
      <w:r w:rsidRPr="00D63FA2">
        <w:rPr>
          <w:rFonts w:cs="Arial"/>
          <w:szCs w:val="19"/>
        </w:rPr>
        <w:t>záber obrazovky (</w:t>
      </w:r>
      <w:proofErr w:type="spellStart"/>
      <w:r w:rsidRPr="00D63FA2">
        <w:rPr>
          <w:rFonts w:cs="Arial"/>
          <w:szCs w:val="19"/>
        </w:rPr>
        <w:t>screen</w:t>
      </w:r>
      <w:proofErr w:type="spellEnd"/>
      <w:r w:rsidRPr="00D63FA2">
        <w:rPr>
          <w:rFonts w:cs="Arial"/>
          <w:szCs w:val="19"/>
        </w:rPr>
        <w:t xml:space="preserve"> </w:t>
      </w:r>
      <w:proofErr w:type="spellStart"/>
      <w:r w:rsidRPr="00D63FA2">
        <w:rPr>
          <w:rFonts w:cs="Arial"/>
          <w:szCs w:val="19"/>
        </w:rPr>
        <w:t>shot</w:t>
      </w:r>
      <w:proofErr w:type="spellEnd"/>
      <w:r w:rsidRPr="00D63FA2">
        <w:rPr>
          <w:rFonts w:cs="Arial"/>
          <w:szCs w:val="19"/>
        </w:rPr>
        <w:t xml:space="preserve">) s načítanou </w:t>
      </w:r>
      <w:proofErr w:type="spellStart"/>
      <w:r w:rsidRPr="00D63FA2">
        <w:rPr>
          <w:rFonts w:cs="Arial"/>
          <w:szCs w:val="19"/>
        </w:rPr>
        <w:t>príslušou</w:t>
      </w:r>
      <w:proofErr w:type="spellEnd"/>
      <w:r w:rsidRPr="00D63FA2">
        <w:rPr>
          <w:rFonts w:cs="Arial"/>
          <w:szCs w:val="19"/>
        </w:rPr>
        <w:t xml:space="preserve"> webovou stránkou RPVS s jednoznačne identifikovanými subjektmi ako potvrdenie o vykonaní kontroly zápisu úspešného uchádzača alebo jeho subdodávateľa (ak relevantné) do registra partnerov vereného sektora podľa zákona 315/2016 </w:t>
      </w:r>
      <w:proofErr w:type="spellStart"/>
      <w:r w:rsidRPr="00D63FA2">
        <w:rPr>
          <w:rFonts w:cs="Arial"/>
          <w:szCs w:val="19"/>
        </w:rPr>
        <w:t>Z.z</w:t>
      </w:r>
      <w:proofErr w:type="spellEnd"/>
      <w:r w:rsidRPr="00D63FA2">
        <w:rPr>
          <w:rFonts w:cs="Arial"/>
          <w:szCs w:val="19"/>
        </w:rPr>
        <w:t>. o registri partnerov verejného sektora a o zmene a doplnení niektorých zákonov;</w:t>
      </w:r>
    </w:p>
    <w:p w14:paraId="26E135AC" w14:textId="3CD9E116" w:rsidR="00E70656" w:rsidRPr="0073389C" w:rsidRDefault="00E70656" w:rsidP="00D63FA2">
      <w:pPr>
        <w:pStyle w:val="Bulletslevel2"/>
        <w:spacing w:after="120" w:line="288" w:lineRule="auto"/>
        <w:ind w:left="567" w:hanging="283"/>
        <w:jc w:val="both"/>
        <w:rPr>
          <w:rFonts w:cs="Arial"/>
          <w:szCs w:val="19"/>
          <w:lang w:val="sk-SK"/>
        </w:rPr>
      </w:pPr>
      <w:r w:rsidRPr="00E70656">
        <w:rPr>
          <w:rFonts w:cs="Arial"/>
          <w:szCs w:val="19"/>
          <w:lang w:val="sk-SK"/>
        </w:rPr>
        <w:t>čestné</w:t>
      </w:r>
      <w:r w:rsidR="00774183">
        <w:rPr>
          <w:rFonts w:cs="Arial"/>
          <w:szCs w:val="19"/>
          <w:lang w:val="sk-SK"/>
        </w:rPr>
        <w:t>ho</w:t>
      </w:r>
      <w:r w:rsidRPr="00E70656">
        <w:rPr>
          <w:rFonts w:cs="Arial"/>
          <w:szCs w:val="19"/>
          <w:lang w:val="sk-SK"/>
        </w:rPr>
        <w:t xml:space="preserve"> vyhlásenia o neprítomnosti konfliktu záujmov </w:t>
      </w:r>
      <w:r w:rsidR="00D636B8" w:rsidRPr="00D636B8">
        <w:rPr>
          <w:rFonts w:cs="Arial"/>
          <w:szCs w:val="19"/>
          <w:lang w:val="sk-SK"/>
        </w:rPr>
        <w:t xml:space="preserve">zainteresovaných osôb podľa </w:t>
      </w:r>
      <w:r w:rsidR="00D636B8" w:rsidRPr="00D636B8">
        <w:rPr>
          <w:rFonts w:cs="Arial"/>
          <w:szCs w:val="19"/>
          <w:lang w:val="sk-SK"/>
        </w:rPr>
        <w:br/>
        <w:t xml:space="preserve">§ 23 ods. 3 ZVO </w:t>
      </w:r>
      <w:r w:rsidRPr="00E70656">
        <w:rPr>
          <w:rFonts w:cs="Arial"/>
          <w:szCs w:val="19"/>
          <w:lang w:val="sk-SK"/>
        </w:rPr>
        <w:t xml:space="preserve"> zúčastňujúcich sa na procese VO;</w:t>
      </w:r>
    </w:p>
    <w:p w14:paraId="28D4DEA1" w14:textId="77777777" w:rsidR="003E07AA" w:rsidRPr="0073389C" w:rsidRDefault="003E07AA" w:rsidP="00D63FA2">
      <w:pPr>
        <w:pStyle w:val="Bulletslevel2"/>
        <w:spacing w:after="120" w:line="288" w:lineRule="auto"/>
        <w:ind w:left="567" w:hanging="283"/>
        <w:jc w:val="both"/>
        <w:rPr>
          <w:rFonts w:cs="Arial"/>
          <w:szCs w:val="19"/>
          <w:lang w:val="sk-SK"/>
        </w:rPr>
      </w:pPr>
      <w:r w:rsidRPr="003E07AA">
        <w:rPr>
          <w:rFonts w:cs="Arial"/>
          <w:szCs w:val="19"/>
          <w:lang w:val="sk-SK"/>
        </w:rPr>
        <w:t>právoplatné</w:t>
      </w:r>
      <w:r w:rsidR="00774183">
        <w:rPr>
          <w:rFonts w:cs="Arial"/>
          <w:szCs w:val="19"/>
          <w:lang w:val="sk-SK"/>
        </w:rPr>
        <w:t>ho</w:t>
      </w:r>
      <w:r w:rsidRPr="003E07AA">
        <w:rPr>
          <w:rFonts w:cs="Arial"/>
          <w:szCs w:val="19"/>
          <w:lang w:val="sk-SK"/>
        </w:rPr>
        <w:t xml:space="preserve"> </w:t>
      </w:r>
      <w:r w:rsidR="00774183" w:rsidRPr="003E07AA">
        <w:rPr>
          <w:rFonts w:cs="Arial"/>
          <w:szCs w:val="19"/>
          <w:lang w:val="sk-SK"/>
        </w:rPr>
        <w:t>rozhodnuti</w:t>
      </w:r>
      <w:r w:rsidR="00774183">
        <w:rPr>
          <w:rFonts w:cs="Arial"/>
          <w:szCs w:val="19"/>
          <w:lang w:val="sk-SK"/>
        </w:rPr>
        <w:t>a</w:t>
      </w:r>
      <w:r w:rsidR="00774183" w:rsidRPr="003E07AA">
        <w:rPr>
          <w:rFonts w:cs="Arial"/>
          <w:szCs w:val="19"/>
          <w:lang w:val="sk-SK"/>
        </w:rPr>
        <w:t xml:space="preserve"> </w:t>
      </w:r>
      <w:r w:rsidRPr="003E07AA">
        <w:rPr>
          <w:rFonts w:cs="Arial"/>
          <w:szCs w:val="19"/>
          <w:lang w:val="sk-SK"/>
        </w:rPr>
        <w:t>ÚVO, pokiaľ bola v rámci daného VO vykonaná kontrola</w:t>
      </w:r>
      <w:r w:rsidRPr="00E70656">
        <w:rPr>
          <w:rFonts w:cs="Arial"/>
          <w:szCs w:val="19"/>
          <w:lang w:val="sk-SK"/>
        </w:rPr>
        <w:t>;</w:t>
      </w:r>
    </w:p>
    <w:p w14:paraId="096D837C" w14:textId="77777777" w:rsidR="009D7F63" w:rsidRPr="0073389C" w:rsidRDefault="00774183" w:rsidP="009D7F63">
      <w:pPr>
        <w:pStyle w:val="Bulletslevel2"/>
        <w:spacing w:after="120" w:line="288" w:lineRule="auto"/>
        <w:ind w:left="567" w:hanging="283"/>
        <w:rPr>
          <w:rFonts w:cs="Arial"/>
          <w:szCs w:val="19"/>
          <w:lang w:val="sk-SK"/>
        </w:rPr>
      </w:pPr>
      <w:r w:rsidRPr="0073389C">
        <w:rPr>
          <w:rFonts w:cs="Arial"/>
          <w:szCs w:val="19"/>
          <w:lang w:val="sk-SK"/>
        </w:rPr>
        <w:t>ďalš</w:t>
      </w:r>
      <w:r>
        <w:rPr>
          <w:rFonts w:cs="Arial"/>
          <w:szCs w:val="19"/>
          <w:lang w:val="sk-SK"/>
        </w:rPr>
        <w:t>ích</w:t>
      </w:r>
      <w:r w:rsidRPr="0073389C">
        <w:rPr>
          <w:rFonts w:cs="Arial"/>
          <w:szCs w:val="19"/>
          <w:lang w:val="sk-SK"/>
        </w:rPr>
        <w:t xml:space="preserve"> </w:t>
      </w:r>
      <w:r w:rsidR="009D7F63" w:rsidRPr="0073389C">
        <w:rPr>
          <w:rFonts w:cs="Arial"/>
          <w:szCs w:val="19"/>
          <w:lang w:val="sk-SK"/>
        </w:rPr>
        <w:t>relevantn</w:t>
      </w:r>
      <w:r>
        <w:rPr>
          <w:rFonts w:cs="Arial"/>
          <w:szCs w:val="19"/>
          <w:lang w:val="sk-SK"/>
        </w:rPr>
        <w:t>ých</w:t>
      </w:r>
      <w:r w:rsidR="009D7F63" w:rsidRPr="0073389C">
        <w:rPr>
          <w:rFonts w:cs="Arial"/>
          <w:szCs w:val="19"/>
          <w:lang w:val="sk-SK"/>
        </w:rPr>
        <w:t xml:space="preserve"> doklad</w:t>
      </w:r>
      <w:r>
        <w:rPr>
          <w:rFonts w:cs="Arial"/>
          <w:szCs w:val="19"/>
          <w:lang w:val="sk-SK"/>
        </w:rPr>
        <w:t>ov</w:t>
      </w:r>
      <w:r w:rsidR="009D7F63" w:rsidRPr="0073389C">
        <w:rPr>
          <w:rFonts w:cs="Arial"/>
          <w:szCs w:val="19"/>
          <w:lang w:val="sk-SK"/>
        </w:rPr>
        <w:t>, týkajúc</w:t>
      </w:r>
      <w:r>
        <w:rPr>
          <w:rFonts w:cs="Arial"/>
          <w:szCs w:val="19"/>
          <w:lang w:val="sk-SK"/>
        </w:rPr>
        <w:t>ich</w:t>
      </w:r>
      <w:r w:rsidR="009D7F63" w:rsidRPr="0073389C">
        <w:rPr>
          <w:rFonts w:cs="Arial"/>
          <w:szCs w:val="19"/>
          <w:lang w:val="sk-SK"/>
        </w:rPr>
        <w:t xml:space="preserve"> sa nových skutočností</w:t>
      </w:r>
      <w:r w:rsidR="00BC769F">
        <w:rPr>
          <w:rFonts w:cs="Arial"/>
          <w:szCs w:val="19"/>
          <w:lang w:val="sk-SK"/>
        </w:rPr>
        <w:t>.</w:t>
      </w:r>
    </w:p>
    <w:p w14:paraId="4959D9FA" w14:textId="77777777" w:rsidR="009D7F63" w:rsidRDefault="00D636B8" w:rsidP="009D7F63">
      <w:pPr>
        <w:pStyle w:val="Default"/>
        <w:spacing w:before="120" w:after="120" w:line="288" w:lineRule="auto"/>
        <w:jc w:val="both"/>
        <w:rPr>
          <w:rFonts w:ascii="Arial" w:hAnsi="Arial" w:cs="Arial"/>
          <w:sz w:val="19"/>
          <w:szCs w:val="19"/>
          <w:lang w:val="sk-SK"/>
        </w:rPr>
      </w:pPr>
      <w:r w:rsidRPr="00D636B8">
        <w:rPr>
          <w:rFonts w:ascii="Arial" w:hAnsi="Arial" w:cs="Arial"/>
          <w:sz w:val="19"/>
          <w:szCs w:val="19"/>
          <w:lang w:val="sk-SK"/>
        </w:rPr>
        <w:t>Pokiaľ bola v rámci daného VO vykonaná kontrola VO podľa § 169 ods. 1 alebo 3 ZVO, prijímateľ informuje poskytovateľa aj o tejto skutočnosti a súčasne s dokumentáciou predloží aj kópiu právoplatného rozhodnutia ÚVO. Rovnakým spôsobom je prijímateľ povinný informovať poskytovateľa aj o všetkých výsledkoch konania ÚVO vydaných pri výkone dohľadu podľa § 167 ods. 2 ZVO. Po doručení právoplatného rozhodnutia ÚVO spracuje  poskytovateľ závery svojej kontroly a závery kontroly ÚVO, čím nie je dotknutá povinnosť vykonania finančnej kontroly VO, ani zodpovednosť poskytovateľa za výkon tejto kontroly v zmysle  článku 125 ods. 4 všeobecného nariadenia.</w:t>
      </w:r>
    </w:p>
    <w:p w14:paraId="170C32ED"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w:t>
      </w:r>
      <w:proofErr w:type="spellStart"/>
      <w:r w:rsidRPr="00E575D3">
        <w:rPr>
          <w:rFonts w:cs="Arial"/>
          <w:szCs w:val="19"/>
        </w:rPr>
        <w:t>ante</w:t>
      </w:r>
      <w:proofErr w:type="spellEnd"/>
      <w:r w:rsidRPr="00E575D3">
        <w:rPr>
          <w:rFonts w:cs="Arial"/>
          <w:szCs w:val="19"/>
        </w:rPr>
        <w:t xml:space="preserve"> kontroly, resp. prijímateľ v procese druhej ex-</w:t>
      </w:r>
      <w:proofErr w:type="spellStart"/>
      <w:r w:rsidRPr="00E575D3">
        <w:rPr>
          <w:rFonts w:cs="Arial"/>
          <w:szCs w:val="19"/>
        </w:rPr>
        <w:t>ante</w:t>
      </w:r>
      <w:proofErr w:type="spellEnd"/>
      <w:r w:rsidRPr="00E575D3">
        <w:rPr>
          <w:rFonts w:cs="Arial"/>
          <w:szCs w:val="19"/>
        </w:rPr>
        <w:t xml:space="preserve"> kontroly nepostupoval v súlade s § 169 ods. 2 ZVO, poskytovateľ v súlade s § 169 ods. 3 ZVO dá podnet na preskúmanie úkonov kontrolovaného po uz</w:t>
      </w:r>
      <w:r w:rsidRPr="00E575D3">
        <w:t>avretí zmluvy, koncesnej zmluvy alebo rámcovej dohody.</w:t>
      </w:r>
    </w:p>
    <w:p w14:paraId="4A0A5F2D" w14:textId="77777777" w:rsidR="0017789F" w:rsidRDefault="0017789F" w:rsidP="009D7F63">
      <w:pPr>
        <w:pStyle w:val="Default"/>
        <w:spacing w:before="120" w:after="120" w:line="288" w:lineRule="auto"/>
        <w:jc w:val="both"/>
        <w:rPr>
          <w:rFonts w:ascii="Arial" w:hAnsi="Arial" w:cs="Arial"/>
          <w:sz w:val="19"/>
          <w:szCs w:val="19"/>
          <w:lang w:val="sk-SK"/>
        </w:rPr>
      </w:pPr>
    </w:p>
    <w:p w14:paraId="0AF21A37" w14:textId="002B6AED"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r w:rsidR="00774183">
        <w:rPr>
          <w:rFonts w:ascii="Arial" w:hAnsi="Arial" w:cs="Arial"/>
          <w:color w:val="auto"/>
          <w:sz w:val="19"/>
          <w:szCs w:val="19"/>
          <w:lang w:val="sk-SK"/>
        </w:rPr>
        <w:t xml:space="preserve"> </w:t>
      </w:r>
      <w:r w:rsidR="00774183" w:rsidRPr="00774183">
        <w:rPr>
          <w:rFonts w:ascii="Arial" w:hAnsi="Arial" w:cs="Arial"/>
          <w:color w:val="auto"/>
          <w:sz w:val="19"/>
          <w:szCs w:val="19"/>
          <w:lang w:val="sk-SK"/>
        </w:rPr>
        <w:t xml:space="preserve">V prípade, že v rámci použitého postupu zadávania zákazky bola predložená len jedna ponuka a prijímateľ použitý postup zadávania zákazky nezrušil, je povinný v súlade s </w:t>
      </w:r>
      <w:r w:rsidR="00774183" w:rsidRPr="00774183">
        <w:rPr>
          <w:rFonts w:ascii="Arial" w:hAnsi="Arial" w:cs="Arial"/>
          <w:b/>
          <w:color w:val="auto"/>
          <w:sz w:val="19"/>
          <w:szCs w:val="19"/>
          <w:lang w:val="sk-SK"/>
        </w:rPr>
        <w:t>§ 57 ods. 2 ZVO</w:t>
      </w:r>
      <w:r w:rsidR="00774183" w:rsidRPr="00774183">
        <w:rPr>
          <w:rFonts w:ascii="Arial" w:hAnsi="Arial" w:cs="Arial"/>
          <w:color w:val="auto"/>
          <w:sz w:val="19"/>
          <w:szCs w:val="19"/>
          <w:lang w:val="sk-SK"/>
        </w:rPr>
        <w:t xml:space="preserve"> zverejniť v profile </w:t>
      </w:r>
      <w:r w:rsidR="00774183" w:rsidRPr="00774183">
        <w:rPr>
          <w:rFonts w:ascii="Arial" w:hAnsi="Arial" w:cs="Arial"/>
          <w:b/>
          <w:color w:val="auto"/>
          <w:sz w:val="19"/>
          <w:szCs w:val="19"/>
          <w:lang w:val="sk-SK"/>
        </w:rPr>
        <w:t>odôvodnenie</w:t>
      </w:r>
      <w:r w:rsidR="00774183" w:rsidRPr="00774183">
        <w:rPr>
          <w:rFonts w:ascii="Arial" w:hAnsi="Arial" w:cs="Arial"/>
          <w:color w:val="auto"/>
          <w:sz w:val="19"/>
          <w:szCs w:val="19"/>
          <w:lang w:val="sk-SK"/>
        </w:rPr>
        <w:t xml:space="preserve">, prečo verejné obstarávanie nezrušil. Ustanovenia týkajúce </w:t>
      </w:r>
      <w:r w:rsidR="00774183" w:rsidRPr="00774183">
        <w:rPr>
          <w:rFonts w:ascii="Arial" w:hAnsi="Arial" w:cs="Arial"/>
          <w:color w:val="auto"/>
          <w:sz w:val="19"/>
          <w:szCs w:val="19"/>
          <w:lang w:val="sk-SK"/>
        </w:rPr>
        <w:lastRenderedPageBreak/>
        <w:t xml:space="preserve">sa prípadu, že bola predložená jedna ponuka sa </w:t>
      </w:r>
      <w:r w:rsidR="00774183" w:rsidRPr="00774183">
        <w:rPr>
          <w:rFonts w:ascii="Arial" w:hAnsi="Arial" w:cs="Arial"/>
          <w:b/>
          <w:color w:val="auto"/>
          <w:sz w:val="19"/>
          <w:szCs w:val="19"/>
          <w:lang w:val="sk-SK"/>
        </w:rPr>
        <w:t>nevzťahujú na zákazky</w:t>
      </w:r>
      <w:r w:rsidR="00774183" w:rsidRPr="00774183">
        <w:rPr>
          <w:rFonts w:ascii="Arial" w:hAnsi="Arial" w:cs="Arial"/>
          <w:color w:val="auto"/>
          <w:sz w:val="19"/>
          <w:szCs w:val="19"/>
          <w:lang w:val="sk-SK"/>
        </w:rPr>
        <w:t xml:space="preserve"> s nízkymi hodnotami podľa § 117 ZVO a zákazky s využitím elektronického trhoviska.</w:t>
      </w:r>
    </w:p>
    <w:p w14:paraId="4B3AF4FB" w14:textId="77777777"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w:t>
      </w:r>
      <w:r w:rsidRPr="00E70656">
        <w:rPr>
          <w:rFonts w:cs="Arial"/>
          <w:szCs w:val="19"/>
        </w:rPr>
        <w:t>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20C1E117" w14:textId="6E779AD1"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w:t>
      </w:r>
      <w:r w:rsidR="00D5183D" w:rsidRPr="00D5183D">
        <w:rPr>
          <w:rFonts w:cs="Arial"/>
          <w:szCs w:val="19"/>
        </w:rPr>
        <w:t>doručí</w:t>
      </w:r>
      <w:r w:rsidRPr="00E70656">
        <w:rPr>
          <w:rFonts w:cs="Arial"/>
          <w:szCs w:val="19"/>
        </w:rPr>
        <w:t xml:space="preserv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E70656">
        <w:rPr>
          <w:rFonts w:cs="Arial"/>
          <w:szCs w:val="19"/>
        </w:rPr>
        <w:t>ŽoP</w:t>
      </w:r>
      <w:proofErr w:type="spellEnd"/>
      <w:r w:rsidRPr="00E70656">
        <w:rPr>
          <w:rFonts w:cs="Arial"/>
          <w:szCs w:val="19"/>
        </w:rPr>
        <w:t>.</w:t>
      </w:r>
    </w:p>
    <w:p w14:paraId="1370ED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6E647057" w14:textId="77777777"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 xml:space="preserve">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73389C">
        <w:t>ŽoP</w:t>
      </w:r>
      <w:proofErr w:type="spellEnd"/>
      <w:r w:rsidRPr="0073389C">
        <w:t>.</w:t>
      </w:r>
    </w:p>
    <w:p w14:paraId="1E36B23E" w14:textId="77777777"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3360B915" w14:textId="77777777"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 xml:space="preserve">skonštatuje uvedenú skutočnosť a určí prípadné </w:t>
      </w:r>
      <w:r w:rsidR="009750E6">
        <w:rPr>
          <w:rFonts w:cs="Arial"/>
          <w:szCs w:val="19"/>
        </w:rPr>
        <w:t>odporúčania</w:t>
      </w:r>
      <w:r w:rsidRPr="0073389C">
        <w:t>.</w:t>
      </w:r>
    </w:p>
    <w:p w14:paraId="20A93C30" w14:textId="46E420A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vykonať opatrenia na odstránenie tohto porušenia, pričom pripustenie výdavkov súvisiacich s VO do financovania bude závislé od odstránenia alebo ďalšieho vyhodnotenia </w:t>
      </w:r>
      <w:r w:rsidR="00D5183D" w:rsidRPr="00D5183D">
        <w:t>tohto nedostatku</w:t>
      </w:r>
      <w:r w:rsidRPr="0073389C">
        <w:t>.</w:t>
      </w:r>
    </w:p>
    <w:p w14:paraId="1776C3F3" w14:textId="38C57172"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w:t>
      </w:r>
      <w:r w:rsidR="00D5183D" w:rsidRPr="00D5183D">
        <w:t>nedostatkov</w:t>
      </w:r>
      <w:r w:rsidR="00D5183D">
        <w:t xml:space="preserve"> </w:t>
      </w:r>
      <w:r w:rsidRPr="0073389C">
        <w:t xml:space="preserve">má taký charakter, že mali alebo mohli mať vplyv na výsledok VO, v takom prípade: </w:t>
      </w:r>
    </w:p>
    <w:p w14:paraId="4247F1D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5D1546D4"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postupuje v zmysle metodického pokynu CKO č. 5</w:t>
      </w:r>
      <w:r w:rsidRPr="0073389C">
        <w:rPr>
          <w:rStyle w:val="Odkaznapoznmkupodiarou"/>
          <w:rFonts w:cs="Arial"/>
          <w:sz w:val="19"/>
          <w:szCs w:val="19"/>
          <w:lang w:val="sk-SK"/>
        </w:rPr>
        <w:footnoteReference w:id="129"/>
      </w:r>
      <w:r w:rsidR="00E275A6">
        <w:rPr>
          <w:rFonts w:cs="Arial"/>
          <w:szCs w:val="19"/>
          <w:lang w:val="sk-SK"/>
        </w:rPr>
        <w:t>(ďalej aj ako „metodický pokyn</w:t>
      </w:r>
      <w:r w:rsidR="00E275A6" w:rsidRPr="00703E20">
        <w:rPr>
          <w:rFonts w:cs="Arial"/>
          <w:szCs w:val="19"/>
          <w:lang w:val="sk-SK"/>
        </w:rPr>
        <w:t xml:space="preserve"> CKO č. 5</w:t>
      </w:r>
      <w:r w:rsidR="00E275A6">
        <w:rPr>
          <w:rFonts w:cs="Arial"/>
          <w:szCs w:val="19"/>
          <w:lang w:val="sk-SK"/>
        </w:rPr>
        <w:t>“)</w:t>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144B13AD" w14:textId="77777777"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14:paraId="1F3E9377" w14:textId="77777777"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3EABF7E0"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w:t>
      </w:r>
      <w:proofErr w:type="spellStart"/>
      <w:r w:rsidRPr="0073389C">
        <w:t>ŽoP</w:t>
      </w:r>
      <w:proofErr w:type="spellEnd"/>
      <w:r w:rsidRPr="0073389C">
        <w:t>, označené ako neoprávnené.</w:t>
      </w:r>
    </w:p>
    <w:p w14:paraId="66511654" w14:textId="77777777" w:rsidR="0072218C" w:rsidRDefault="0072218C" w:rsidP="00771817">
      <w:pPr>
        <w:spacing w:before="120" w:after="120" w:line="288" w:lineRule="auto"/>
        <w:jc w:val="both"/>
      </w:pPr>
      <w:r w:rsidRPr="0072218C">
        <w:t>Postupy, práva a povinnosti poskytovateľa uvedené v tejto kapitole sa vzťahujú aj na kontrolu dodatkov k zmluvám s úspešným uchádzačom a na dodatky k rámcovým dohodám, pokiaľ nie je uvedené inak.</w:t>
      </w:r>
    </w:p>
    <w:p w14:paraId="4FD27912" w14:textId="77777777" w:rsidR="0072218C" w:rsidRPr="00D63FA2" w:rsidRDefault="0072218C" w:rsidP="00771817">
      <w:pPr>
        <w:spacing w:before="120" w:after="120" w:line="288" w:lineRule="auto"/>
        <w:jc w:val="both"/>
      </w:pPr>
    </w:p>
    <w:p w14:paraId="587B783C" w14:textId="77777777"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13C087B1"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w:t>
      </w:r>
      <w:r w:rsidR="0072218C">
        <w:rPr>
          <w:rFonts w:ascii="Times New Roman" w:hAnsi="Times New Roman"/>
          <w:sz w:val="24"/>
          <w:lang w:eastAsia="x-none"/>
        </w:rPr>
        <w:t>poskytovateľom</w:t>
      </w:r>
      <w:r w:rsidR="0072218C" w:rsidRPr="0073389C">
        <w:rPr>
          <w:lang w:eastAsia="x-none"/>
        </w:rPr>
        <w:t xml:space="preserve"> </w:t>
      </w:r>
      <w:r w:rsidRPr="0073389C">
        <w:rPr>
          <w:lang w:eastAsia="x-none"/>
        </w:rPr>
        <w:t>riadne ukončená druhá ex-</w:t>
      </w:r>
      <w:proofErr w:type="spellStart"/>
      <w:r w:rsidRPr="0073389C">
        <w:rPr>
          <w:lang w:eastAsia="x-none"/>
        </w:rPr>
        <w:t>ante</w:t>
      </w:r>
      <w:proofErr w:type="spellEnd"/>
      <w:r w:rsidRPr="0073389C">
        <w:rPr>
          <w:lang w:eastAsia="x-none"/>
        </w:rPr>
        <w:t xml:space="preserve"> kontrola. </w:t>
      </w:r>
    </w:p>
    <w:p w14:paraId="2A3F51C2"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 xml:space="preserve">Lehota na výkon následnej ex-post kontroly je </w:t>
      </w:r>
      <w:r w:rsidRPr="00D63FA2">
        <w:rPr>
          <w:rFonts w:cs="Arial"/>
          <w:b/>
          <w:szCs w:val="19"/>
          <w:lang w:eastAsia="x-none"/>
        </w:rPr>
        <w:t>7 pracovných dní</w:t>
      </w:r>
      <w:r w:rsidRPr="00B8656C">
        <w:rPr>
          <w:rFonts w:cs="Arial"/>
          <w:szCs w:val="19"/>
          <w:lang w:eastAsia="x-none"/>
        </w:rPr>
        <w:t>.</w:t>
      </w:r>
    </w:p>
    <w:p w14:paraId="5A3052DF" w14:textId="77777777"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 xml:space="preserve">Prijímateľ predkladá poskytovateľovi  </w:t>
      </w:r>
      <w:r w:rsidR="00A85808" w:rsidRPr="0073389C">
        <w:rPr>
          <w:lang w:eastAsia="x-none"/>
        </w:rPr>
        <w:t>zmluv</w:t>
      </w:r>
      <w:r w:rsidR="00A85808">
        <w:rPr>
          <w:lang w:eastAsia="x-none"/>
        </w:rPr>
        <w:t>u</w:t>
      </w:r>
      <w:r w:rsidR="00A85808" w:rsidRPr="0073389C">
        <w:rPr>
          <w:lang w:eastAsia="x-none"/>
        </w:rPr>
        <w:t xml:space="preserve"> </w:t>
      </w:r>
      <w:r w:rsidRPr="0073389C">
        <w:rPr>
          <w:lang w:eastAsia="x-none"/>
        </w:rPr>
        <w:t xml:space="preserve">s úspešným uchádzačom </w:t>
      </w:r>
      <w:r w:rsidR="00A85808" w:rsidRPr="00A85808">
        <w:rPr>
          <w:lang w:eastAsia="x-none"/>
        </w:rPr>
        <w:t>cez ITMS 2014+ spôsobom, ktorý zabezpečí identifikáciu osôb, ktoré zmluvu podpísali, aby bolo možné overiť ich oprávnenosť konať v mene zmluvnej strany.</w:t>
      </w:r>
      <w:r w:rsidRPr="0073389C">
        <w:rPr>
          <w:lang w:eastAsia="x-none"/>
        </w:rPr>
        <w:t xml:space="preserve">. Túto zmluvu predkladá prijímateľ </w:t>
      </w:r>
      <w:r w:rsidR="00A85808" w:rsidRPr="00A85808">
        <w:rPr>
          <w:lang w:eastAsia="x-none"/>
        </w:rPr>
        <w:t>cez ITMS 2014+</w:t>
      </w:r>
      <w:r w:rsidR="00A85808">
        <w:rPr>
          <w:lang w:eastAsia="x-none"/>
        </w:rPr>
        <w:t xml:space="preserve"> </w:t>
      </w:r>
      <w:r w:rsidRPr="0073389C">
        <w:rPr>
          <w:lang w:eastAsia="x-none"/>
        </w:rPr>
        <w:t xml:space="preserve">vrátane všetkých jej príloh. Poskytovateľ je oprávnený v rámci podmienok zmluvy o NFP, resp. záväzných dokumentov, na ktoré zmluva o NFP odkazuje, určiť prijímateľovi výnimku z predkladania týchto príloh, </w:t>
      </w:r>
      <w:proofErr w:type="spellStart"/>
      <w:r w:rsidRPr="0073389C">
        <w:rPr>
          <w:lang w:eastAsia="x-none"/>
        </w:rPr>
        <w:t>t.j</w:t>
      </w:r>
      <w:proofErr w:type="spellEnd"/>
      <w:r w:rsidRPr="0073389C">
        <w:rPr>
          <w:lang w:eastAsia="x-none"/>
        </w:rPr>
        <w:t>.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30"/>
      </w:r>
      <w:r w:rsidR="00B8656C" w:rsidRPr="00B8656C">
        <w:rPr>
          <w:rFonts w:cs="Arial"/>
          <w:szCs w:val="19"/>
        </w:rPr>
        <w:t xml:space="preserve"> vo vzťahu k predmetnému typu kontroly VO</w:t>
      </w:r>
      <w:r w:rsidRPr="0073389C">
        <w:rPr>
          <w:rFonts w:cs="Arial"/>
          <w:szCs w:val="19"/>
        </w:rPr>
        <w:t>, vrátane:</w:t>
      </w:r>
    </w:p>
    <w:p w14:paraId="0AE81539"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0482E7E1" w14:textId="099E06E6"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 xml:space="preserve">/informácií zaslaných </w:t>
      </w:r>
      <w:r w:rsidR="0072218C" w:rsidRPr="00D63FA2">
        <w:rPr>
          <w:rFonts w:ascii="Arial" w:hAnsi="Arial" w:cs="Arial"/>
          <w:sz w:val="19"/>
          <w:szCs w:val="19"/>
          <w:lang w:val="sk-SK"/>
        </w:rPr>
        <w:t>do Vestníka ÚVO a Úradného vestníka EÚ</w:t>
      </w:r>
      <w:r w:rsidRPr="0073389C">
        <w:rPr>
          <w:rFonts w:ascii="Arial" w:hAnsi="Arial" w:cs="Arial"/>
          <w:sz w:val="19"/>
          <w:szCs w:val="19"/>
          <w:lang w:val="sk-SK"/>
        </w:rPr>
        <w:t>;</w:t>
      </w:r>
    </w:p>
    <w:p w14:paraId="2D0650BF"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w:t>
      </w:r>
      <w:proofErr w:type="spellStart"/>
      <w:r w:rsidRPr="0073389C">
        <w:rPr>
          <w:rFonts w:ascii="Arial" w:hAnsi="Arial" w:cs="Arial"/>
          <w:sz w:val="19"/>
          <w:szCs w:val="19"/>
          <w:lang w:val="sk-SK"/>
        </w:rPr>
        <w:t>printscreen</w:t>
      </w:r>
      <w:proofErr w:type="spellEnd"/>
      <w:r w:rsidRPr="0073389C">
        <w:rPr>
          <w:rFonts w:ascii="Arial" w:hAnsi="Arial" w:cs="Arial"/>
          <w:sz w:val="19"/>
          <w:szCs w:val="19"/>
          <w:lang w:val="sk-SK"/>
        </w:rPr>
        <w:t>“);</w:t>
      </w:r>
    </w:p>
    <w:p w14:paraId="66547717" w14:textId="0E7B48ED" w:rsidR="00B8656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 xml:space="preserve">čestné vyhlásenia o neprítomnosti konfliktu záujmov </w:t>
      </w:r>
      <w:r w:rsidR="0072218C" w:rsidRPr="0072218C">
        <w:rPr>
          <w:rFonts w:ascii="Arial" w:hAnsi="Arial" w:cs="Arial"/>
          <w:sz w:val="19"/>
          <w:szCs w:val="19"/>
          <w:lang w:val="sk-SK"/>
        </w:rPr>
        <w:t xml:space="preserve">zainteresovaných osôb podľa </w:t>
      </w:r>
      <w:r w:rsidR="0072218C" w:rsidRPr="0072218C">
        <w:rPr>
          <w:rFonts w:ascii="Arial" w:hAnsi="Arial" w:cs="Arial"/>
          <w:sz w:val="19"/>
          <w:szCs w:val="19"/>
          <w:lang w:val="sk-SK"/>
        </w:rPr>
        <w:br/>
        <w:t>§ 23 ods. 3 ZVO</w:t>
      </w:r>
      <w:r w:rsidRPr="00B8656C">
        <w:rPr>
          <w:rFonts w:ascii="Arial" w:hAnsi="Arial" w:cs="Arial"/>
          <w:sz w:val="19"/>
          <w:szCs w:val="19"/>
          <w:lang w:val="sk-SK"/>
        </w:rPr>
        <w:t xml:space="preserve"> zúčastňujúcich sa na procese VO</w:t>
      </w:r>
      <w:r w:rsidR="0072218C">
        <w:rPr>
          <w:rFonts w:ascii="Arial" w:hAnsi="Arial" w:cs="Arial"/>
          <w:sz w:val="19"/>
          <w:szCs w:val="19"/>
          <w:lang w:val="sk-SK"/>
        </w:rPr>
        <w:t>;</w:t>
      </w:r>
    </w:p>
    <w:p w14:paraId="5169A70A" w14:textId="77777777" w:rsidR="0072218C" w:rsidRPr="0072218C" w:rsidRDefault="0072218C" w:rsidP="00D63FA2">
      <w:pPr>
        <w:pStyle w:val="Odsekzoznamu"/>
        <w:numPr>
          <w:ilvl w:val="0"/>
          <w:numId w:val="41"/>
        </w:numPr>
        <w:ind w:left="567"/>
        <w:jc w:val="both"/>
        <w:rPr>
          <w:rFonts w:cs="Arial"/>
          <w:color w:val="000000"/>
          <w:szCs w:val="19"/>
        </w:rPr>
      </w:pPr>
      <w:r w:rsidRPr="0072218C">
        <w:rPr>
          <w:rFonts w:cs="Arial"/>
          <w:color w:val="000000"/>
          <w:szCs w:val="19"/>
        </w:rPr>
        <w:t>záber obrazovky (</w:t>
      </w:r>
      <w:proofErr w:type="spellStart"/>
      <w:r w:rsidRPr="0072218C">
        <w:rPr>
          <w:rFonts w:cs="Arial"/>
          <w:color w:val="000000"/>
          <w:szCs w:val="19"/>
        </w:rPr>
        <w:t>screen</w:t>
      </w:r>
      <w:proofErr w:type="spellEnd"/>
      <w:r w:rsidRPr="0072218C">
        <w:rPr>
          <w:rFonts w:cs="Arial"/>
          <w:color w:val="000000"/>
          <w:szCs w:val="19"/>
        </w:rPr>
        <w:t xml:space="preserve"> </w:t>
      </w:r>
      <w:proofErr w:type="spellStart"/>
      <w:r w:rsidRPr="0072218C">
        <w:rPr>
          <w:rFonts w:cs="Arial"/>
          <w:color w:val="000000"/>
          <w:szCs w:val="19"/>
        </w:rPr>
        <w:t>shot</w:t>
      </w:r>
      <w:proofErr w:type="spellEnd"/>
      <w:r w:rsidRPr="0072218C">
        <w:rPr>
          <w:rFonts w:cs="Arial"/>
          <w:color w:val="000000"/>
          <w:szCs w:val="19"/>
        </w:rPr>
        <w:t xml:space="preserve">) s načítanou príslušnou webovou stránkou RPVS s jednoznačne identifikovanými subjektmi ako potvrdenie o vykonaní kontroly zápisu úspešného uchádzača alebo jeho subdodávateľa (ak relevantné) do registra partnerov vereného sektora podľa zákona 315/2016 </w:t>
      </w:r>
      <w:proofErr w:type="spellStart"/>
      <w:r w:rsidRPr="0072218C">
        <w:rPr>
          <w:rFonts w:cs="Arial"/>
          <w:color w:val="000000"/>
          <w:szCs w:val="19"/>
        </w:rPr>
        <w:t>Z.z</w:t>
      </w:r>
      <w:proofErr w:type="spellEnd"/>
      <w:r w:rsidRPr="0072218C">
        <w:rPr>
          <w:rFonts w:cs="Arial"/>
          <w:color w:val="000000"/>
          <w:szCs w:val="19"/>
        </w:rPr>
        <w:t>. o registri partnerov verejného sektora a o zmene a doplnení niektorých zákonov;</w:t>
      </w:r>
    </w:p>
    <w:p w14:paraId="15B368AB"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ktoré neboli predložené v rámci druhej ex-</w:t>
      </w:r>
      <w:proofErr w:type="spellStart"/>
      <w:r w:rsidRPr="0073389C">
        <w:rPr>
          <w:rFonts w:ascii="Arial" w:hAnsi="Arial" w:cs="Arial"/>
          <w:sz w:val="19"/>
          <w:szCs w:val="19"/>
          <w:lang w:val="sk-SK"/>
        </w:rPr>
        <w:t>ante</w:t>
      </w:r>
      <w:proofErr w:type="spellEnd"/>
      <w:r w:rsidRPr="0073389C">
        <w:rPr>
          <w:rFonts w:ascii="Arial" w:hAnsi="Arial" w:cs="Arial"/>
          <w:sz w:val="19"/>
          <w:szCs w:val="19"/>
          <w:lang w:val="sk-SK"/>
        </w:rPr>
        <w:t xml:space="preserve"> kontroly. </w:t>
      </w:r>
    </w:p>
    <w:p w14:paraId="1EC315C1" w14:textId="77777777"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w:t>
      </w:r>
      <w:r w:rsidR="009D7F63" w:rsidRPr="0073389C">
        <w:rPr>
          <w:lang w:eastAsia="x-none"/>
        </w:rPr>
        <w:lastRenderedPageBreak/>
        <w:t xml:space="preserve">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14:paraId="0317E989" w14:textId="77777777"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78E9F66F" w14:textId="77777777" w:rsidR="009D7F63" w:rsidRDefault="009D7F63" w:rsidP="009D7F63">
      <w:pPr>
        <w:spacing w:before="120" w:after="120" w:line="288" w:lineRule="auto"/>
        <w:jc w:val="both"/>
        <w:rPr>
          <w:lang w:eastAsia="x-none"/>
        </w:rPr>
      </w:pPr>
      <w:r w:rsidRPr="0073389C">
        <w:rPr>
          <w:lang w:eastAsia="x-none"/>
        </w:rPr>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 xml:space="preserve">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73389C">
        <w:rPr>
          <w:lang w:eastAsia="x-none"/>
        </w:rPr>
        <w:t>ŽoP</w:t>
      </w:r>
      <w:proofErr w:type="spellEnd"/>
      <w:r w:rsidRPr="0073389C">
        <w:rPr>
          <w:lang w:eastAsia="x-none"/>
        </w:rPr>
        <w:t>.</w:t>
      </w:r>
    </w:p>
    <w:p w14:paraId="429FF463" w14:textId="77777777" w:rsidR="006D4344" w:rsidRPr="0073389C" w:rsidRDefault="006D4344" w:rsidP="009D7F63">
      <w:pPr>
        <w:spacing w:before="120" w:after="120" w:line="288" w:lineRule="auto"/>
        <w:jc w:val="both"/>
        <w:rPr>
          <w:lang w:eastAsia="x-none"/>
        </w:rPr>
      </w:pPr>
      <w:r w:rsidRPr="00A553F1">
        <w:rPr>
          <w:b/>
          <w:i/>
          <w:color w:val="FF0000"/>
          <w:lang w:eastAsia="x-none"/>
        </w:rPr>
        <w:t>Povinnosť prijímateľa:</w:t>
      </w:r>
      <w:r>
        <w:rPr>
          <w:lang w:eastAsia="x-none"/>
        </w:rPr>
        <w:t xml:space="preserve"> </w:t>
      </w:r>
      <w:r w:rsidRPr="006D4344">
        <w:rPr>
          <w:lang w:eastAsia="x-none"/>
        </w:rPr>
        <w:t>Ak poskytovateľ identifikuje nedostatky, ktoré je možné odstrániť (napr. nezverejnenie zmluvy, nezverejnenie časti zmluvy alebo prílohy k zmluve, nezaslanie oznámenia o výsledku VO do vestníka VO a pod.), uvedie poskytovateľ tieto nedostatky v návrhu správy z kontroly spolu s odporúčaniami na odstránenie zistených nedostatkov a poskytne prijímateľovi lehotu minimálne 5 pracovných dní na podanie námietok. V prípade, že prijímateľ doručí v určenej lehote námietky, je poskytovateľ povinný ich vyhodnotiť a v prípade ich úplnej alebo čiastočnej opodstatnenosti, zohľadniť ich v správe z kontroly. V prípade, že námietky prijímateľa sú neopodstatnené, neboli podané alebo boli podané po lehote, vypracuje poskytovateľ správu z  kontroly, v rámci ktorej uvedie neopodstatnené námietky spolu s dôvodom ich neopodstatnenosti.. Správa z kontroly zároveň obsahuje odporúčania na odstránenie zistených nedostatkov, ktoré je prijímateľ povinný v stanovenej lehote (minimálne 5 pracovných dní a maximálne 10 pracovných dní) odstrániť. Pokiaľ je možné tieto nedostatky odstrániť len úpravou zmluvy s úspešným uchádzačom (formou dodatku), vyzve prijímateľa na vypracovanie a predloženie návrhu takéhoto dodatku na kontrolu poskytovateľovi. Návrh poskytovateľa na vypracovanie dodatku nemôže byť v rozpore s obmedzeniami ustanovenými v § 18 ZVO, ktorý upravuje zmenu zmluvy, rámcovej dohody alebo koncesnej zmluvy. Je na konkrétnom posúdení poskytovateľa, či následnú ex post kontrolu ukončí až po schválení platného a účinného dodatku alebo aj pred týmto úkonom (napr. odkladacia podmienka nadobudnutia účinnosti dodatku).</w:t>
      </w:r>
    </w:p>
    <w:p w14:paraId="05057F75" w14:textId="64F65642"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 xml:space="preserve">a postupov VO, resp. porušenie pravidiel a ustanovení legislatívy SR a EÚ, pričom rozsah a závažnosť týchto </w:t>
      </w:r>
      <w:r w:rsidR="006D4344">
        <w:rPr>
          <w:lang w:eastAsia="x-none"/>
        </w:rPr>
        <w:t>nedostatkov</w:t>
      </w:r>
      <w:r w:rsidR="006D4344" w:rsidRPr="0073389C">
        <w:rPr>
          <w:lang w:eastAsia="x-none"/>
        </w:rPr>
        <w:t xml:space="preserve"> </w:t>
      </w:r>
      <w:r w:rsidRPr="0073389C">
        <w:rPr>
          <w:lang w:eastAsia="x-none"/>
        </w:rPr>
        <w:t>má taký charakter, že mali alebo mohli mať vplyv na výsledok VO, v tomto prípade:</w:t>
      </w:r>
    </w:p>
    <w:p w14:paraId="3EF75F4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330F1457"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648C1682" w14:textId="77777777" w:rsidR="009D7F63" w:rsidRPr="0073389C" w:rsidRDefault="009D7F63" w:rsidP="009D7F63">
      <w:pPr>
        <w:spacing w:before="120" w:after="120" w:line="288" w:lineRule="auto"/>
        <w:jc w:val="both"/>
        <w:rPr>
          <w:lang w:eastAsia="x-none"/>
        </w:rPr>
      </w:pPr>
      <w:r w:rsidRPr="0073389C">
        <w:rPr>
          <w:lang w:eastAsia="x-none"/>
        </w:rPr>
        <w:t>Nepripustenie do financovania znamená, že všetky výdavky v prípade, že budú zahrnuté v </w:t>
      </w:r>
      <w:proofErr w:type="spellStart"/>
      <w:r w:rsidRPr="0073389C">
        <w:rPr>
          <w:lang w:eastAsia="x-none"/>
        </w:rPr>
        <w:t>ŽoP</w:t>
      </w:r>
      <w:proofErr w:type="spellEnd"/>
      <w:r w:rsidRPr="0073389C">
        <w:rPr>
          <w:lang w:eastAsia="x-none"/>
        </w:rPr>
        <w:t xml:space="preserve">,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14:paraId="6D486F50" w14:textId="77777777" w:rsidR="009D7F63" w:rsidRDefault="009D7F63" w:rsidP="009D7F63">
      <w:pPr>
        <w:spacing w:before="120" w:after="120" w:line="288" w:lineRule="auto"/>
        <w:jc w:val="both"/>
        <w:rPr>
          <w:lang w:eastAsia="x-none"/>
        </w:rPr>
      </w:pPr>
      <w:r w:rsidRPr="0073389C">
        <w:rPr>
          <w:lang w:eastAsia="x-none"/>
        </w:rPr>
        <w:t xml:space="preserve">Pokiaľ poskytovateľ </w:t>
      </w:r>
      <w:r w:rsidR="00BC769F" w:rsidRPr="00BC769F">
        <w:rPr>
          <w:lang w:eastAsia="x-none"/>
        </w:rPr>
        <w:t xml:space="preserve">vyjadril nesúhlas s podpísaním zmluvy s úspešným uchádzačom, nie je možné </w:t>
      </w:r>
      <w:r w:rsidRPr="0073389C">
        <w:rPr>
          <w:lang w:eastAsia="x-none"/>
        </w:rPr>
        <w:t>určiť ex-</w:t>
      </w:r>
      <w:proofErr w:type="spellStart"/>
      <w:r w:rsidRPr="0073389C">
        <w:rPr>
          <w:lang w:eastAsia="x-none"/>
        </w:rPr>
        <w:t>ante</w:t>
      </w:r>
      <w:proofErr w:type="spellEnd"/>
      <w:r w:rsidRPr="0073389C">
        <w:rPr>
          <w:lang w:eastAsia="x-none"/>
        </w:rPr>
        <w:t xml:space="preserv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0EE33418" w14:textId="77777777" w:rsidR="006D4344" w:rsidRDefault="006D4344" w:rsidP="009D7F63">
      <w:pPr>
        <w:spacing w:before="120" w:after="120" w:line="288" w:lineRule="auto"/>
        <w:jc w:val="both"/>
        <w:rPr>
          <w:lang w:eastAsia="x-none"/>
        </w:rPr>
      </w:pPr>
      <w:r w:rsidRPr="006D4344">
        <w:rPr>
          <w:lang w:eastAsia="x-none"/>
        </w:rPr>
        <w:t>V prípade, že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by mohlo mať vplyv na VO, v záveroch ktorými akceptuje proces VO uvedie všetky skutočnosti týkajúce sa takýchto zistení v  správe z kontroly VO.</w:t>
      </w:r>
    </w:p>
    <w:p w14:paraId="3D524314" w14:textId="77777777" w:rsidR="00A553F1" w:rsidRPr="00A553F1" w:rsidRDefault="00A553F1" w:rsidP="00A553F1">
      <w:pPr>
        <w:spacing w:before="120" w:after="120" w:line="288" w:lineRule="auto"/>
        <w:jc w:val="both"/>
        <w:rPr>
          <w:lang w:eastAsia="x-none"/>
        </w:rPr>
      </w:pPr>
      <w:r w:rsidRPr="00A553F1">
        <w:rPr>
          <w:b/>
          <w:i/>
          <w:color w:val="FF0000"/>
          <w:lang w:eastAsia="x-none"/>
        </w:rPr>
        <w:lastRenderedPageBreak/>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17E41F40" w14:textId="77777777" w:rsidR="00A553F1" w:rsidRPr="0073389C" w:rsidRDefault="00A553F1" w:rsidP="00771817">
      <w:pPr>
        <w:spacing w:before="120" w:after="120" w:line="288" w:lineRule="auto"/>
        <w:jc w:val="both"/>
        <w:rPr>
          <w:lang w:eastAsia="x-none"/>
        </w:rPr>
      </w:pPr>
    </w:p>
    <w:p w14:paraId="258F8A95" w14:textId="7C1D38E3" w:rsidR="009D7F63" w:rsidRPr="0073389C" w:rsidRDefault="009D7F63" w:rsidP="00771817">
      <w:pPr>
        <w:spacing w:before="120" w:after="120" w:line="288" w:lineRule="auto"/>
        <w:jc w:val="both"/>
        <w:rPr>
          <w:b/>
        </w:rPr>
      </w:pPr>
      <w:r w:rsidRPr="0073389C">
        <w:rPr>
          <w:b/>
        </w:rPr>
        <w:t xml:space="preserve">e) Kontrola dodatkov </w:t>
      </w:r>
      <w:r w:rsidR="00FF3B36" w:rsidRPr="00FF3B36">
        <w:rPr>
          <w:b/>
        </w:rPr>
        <w:t>(zmena zmluvy, rámcovej dohody a koncesnej zmluvy počas ich trvania)</w:t>
      </w:r>
    </w:p>
    <w:p w14:paraId="0EC42FAD" w14:textId="123DDE06" w:rsidR="00FF3B36"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w:t>
      </w:r>
      <w:r w:rsidR="00FF3B36" w:rsidRPr="00FF3B36">
        <w:t>všetky dodatky súvisiace návrhy všetkých dodatkov za účelom ich kontroly (pred podpisom oboma zmluvnými stranami) súvisiacich s výsledkom VO alebo obstarávania spolufinancovaného z  EŠIF po ich podpise</w:t>
      </w:r>
      <w:r w:rsidRPr="0073389C">
        <w:t xml:space="preserve">. </w:t>
      </w:r>
    </w:p>
    <w:p w14:paraId="1765C682" w14:textId="77777777" w:rsidR="00FF3B36" w:rsidRDefault="009D7F63" w:rsidP="009D7F63">
      <w:pPr>
        <w:spacing w:before="120" w:after="120" w:line="288" w:lineRule="auto"/>
        <w:jc w:val="both"/>
      </w:pPr>
      <w:r w:rsidRPr="0073389C">
        <w:t xml:space="preserve">Uvedená povinnosť sa vzťahuje aj na prípady, keď sa dodatok vzťahuje na časť výdavkov, ktoré nie sú oprávnenými výdavkami, avšak sú súčasťou zákazky, ktorá je spolufinancovaná z fondov EŠIF. </w:t>
      </w:r>
    </w:p>
    <w:p w14:paraId="367D27B8" w14:textId="3925BA6E" w:rsidR="009D7F63" w:rsidRPr="0073389C" w:rsidRDefault="00FF3B36" w:rsidP="009D7F63">
      <w:pPr>
        <w:spacing w:before="120" w:after="120" w:line="288" w:lineRule="auto"/>
        <w:jc w:val="both"/>
      </w:pPr>
      <w:r w:rsidRPr="00FF3B36">
        <w:t xml:space="preserve">Predmetom kontroly dodatkov je posúdenie ich súladu s príslušnými ustanoveniami ZVO, a to najmä ustanovením § 18 ZVO. Zároveň poskytovateľ posudzuje zmeny z neho vyplývajúce po stránke ich súladu so schválenou </w:t>
      </w:r>
      <w:proofErr w:type="spellStart"/>
      <w:r w:rsidRPr="00FF3B36">
        <w:t>ŽoNFP</w:t>
      </w:r>
      <w:proofErr w:type="spellEnd"/>
      <w:r w:rsidRPr="00FF3B36">
        <w:t xml:space="preserve"> a účinnou zmluvou o NFP.</w:t>
      </w:r>
    </w:p>
    <w:p w14:paraId="7A69840C" w14:textId="77777777" w:rsidR="00FF3B36" w:rsidRPr="00D63FA2" w:rsidRDefault="00FF3B36" w:rsidP="00FF3B36">
      <w:pPr>
        <w:spacing w:before="60" w:after="60"/>
        <w:jc w:val="both"/>
        <w:rPr>
          <w:rFonts w:cs="Arial"/>
          <w:szCs w:val="19"/>
        </w:rPr>
      </w:pPr>
      <w:r w:rsidRPr="00D63FA2">
        <w:rPr>
          <w:rFonts w:cs="Arial"/>
          <w:szCs w:val="19"/>
        </w:rPr>
        <w:t xml:space="preserve">Lehota na výkon kontroly dodatku je </w:t>
      </w:r>
      <w:r w:rsidRPr="00D63FA2">
        <w:rPr>
          <w:rFonts w:cs="Arial"/>
          <w:b/>
          <w:szCs w:val="19"/>
        </w:rPr>
        <w:t>15 pracovných dní</w:t>
      </w:r>
      <w:r w:rsidRPr="00D63FA2">
        <w:rPr>
          <w:rFonts w:cs="Arial"/>
          <w:szCs w:val="19"/>
        </w:rPr>
        <w:t xml:space="preserve"> (týka sa prípadov, v ktorých dodatok je kontrolovaný ako celok až po jeho podpise). </w:t>
      </w:r>
    </w:p>
    <w:p w14:paraId="3CFBC821" w14:textId="77777777" w:rsidR="00FF3B36" w:rsidRPr="00D63FA2" w:rsidRDefault="00FF3B36" w:rsidP="00FF3B36">
      <w:pPr>
        <w:spacing w:before="60" w:after="60"/>
        <w:jc w:val="both"/>
        <w:rPr>
          <w:rFonts w:cs="Arial"/>
          <w:szCs w:val="19"/>
        </w:rPr>
      </w:pPr>
    </w:p>
    <w:p w14:paraId="223978ED" w14:textId="77777777" w:rsidR="00FF3B36" w:rsidRPr="00D63FA2" w:rsidRDefault="00FF3B36" w:rsidP="00FF3B36">
      <w:pPr>
        <w:spacing w:before="60" w:after="60"/>
        <w:jc w:val="both"/>
        <w:rPr>
          <w:rFonts w:cs="Arial"/>
          <w:szCs w:val="19"/>
        </w:rPr>
      </w:pPr>
      <w:r w:rsidRPr="00D63FA2">
        <w:rPr>
          <w:rFonts w:cs="Arial"/>
          <w:szCs w:val="19"/>
        </w:rPr>
        <w:t>Pri kontrole dodatku po jeho podpise sa na predkladanie takéhoto dodatku a na jeho kontrolu primerane vzťahujú pravidlá uvedené v podkapitole 2.6.3. Štandardná ex post kontrola, ak v tejto kapitole nie je uvedené inak.</w:t>
      </w:r>
    </w:p>
    <w:p w14:paraId="2BCB6C88" w14:textId="77777777" w:rsidR="00FF3B36" w:rsidRDefault="00FF3B36" w:rsidP="009D7F63">
      <w:pPr>
        <w:spacing w:before="120" w:after="120" w:line="288" w:lineRule="auto"/>
        <w:jc w:val="both"/>
        <w:rPr>
          <w:b/>
          <w:i/>
          <w:color w:val="FF0000"/>
        </w:rPr>
      </w:pPr>
    </w:p>
    <w:p w14:paraId="360F5FDE" w14:textId="77777777" w:rsidR="005235EA" w:rsidRPr="00D63FA2" w:rsidRDefault="009D7F63" w:rsidP="005235EA">
      <w:pPr>
        <w:spacing w:before="60" w:after="60"/>
        <w:jc w:val="both"/>
        <w:rPr>
          <w:rFonts w:cs="Arial"/>
          <w:szCs w:val="19"/>
        </w:rPr>
      </w:pPr>
      <w:r w:rsidRPr="0073389C">
        <w:rPr>
          <w:b/>
          <w:i/>
          <w:color w:val="FF0000"/>
        </w:rPr>
        <w:t xml:space="preserve">Povinnosť prijímateľa: </w:t>
      </w:r>
      <w:r w:rsidR="005235EA" w:rsidRPr="00D63FA2">
        <w:rPr>
          <w:rFonts w:cs="Arial"/>
          <w:szCs w:val="19"/>
        </w:rPr>
        <w:t>Prijímateľ predkladá dokumentáciu z VO po podpise dodatku v plnom rozsahu</w:t>
      </w:r>
      <w:r w:rsidR="005235EA" w:rsidRPr="00D63FA2">
        <w:rPr>
          <w:rStyle w:val="Odkaznapoznmkupodiarou"/>
          <w:rFonts w:cs="Arial"/>
          <w:sz w:val="19"/>
          <w:szCs w:val="19"/>
        </w:rPr>
        <w:footnoteReference w:id="131"/>
      </w:r>
      <w:r w:rsidR="005235EA" w:rsidRPr="00D63FA2">
        <w:rPr>
          <w:rFonts w:cs="Arial"/>
          <w:szCs w:val="19"/>
        </w:rPr>
        <w:t xml:space="preserve"> vo vzťahu k predmetnému typu kontroly VO, najmä: </w:t>
      </w:r>
    </w:p>
    <w:p w14:paraId="06DDA5E9" w14:textId="77777777" w:rsidR="005235EA" w:rsidRPr="00D63FA2" w:rsidRDefault="005235EA" w:rsidP="005235EA">
      <w:pPr>
        <w:pStyle w:val="Bulletslevel2"/>
        <w:spacing w:before="60" w:after="60" w:line="276" w:lineRule="auto"/>
        <w:ind w:left="567" w:hanging="283"/>
        <w:jc w:val="both"/>
        <w:rPr>
          <w:rFonts w:cs="Arial"/>
          <w:szCs w:val="19"/>
          <w:lang w:val="sk-SK"/>
        </w:rPr>
      </w:pPr>
      <w:r w:rsidRPr="00D63FA2">
        <w:rPr>
          <w:rFonts w:cs="Arial"/>
          <w:szCs w:val="19"/>
          <w:lang w:val="sk-SK"/>
        </w:rPr>
        <w:t>dodatok zmluvy uzavretý medzi prijímateľom a úspešným uchádzačom;</w:t>
      </w:r>
    </w:p>
    <w:p w14:paraId="0032A275" w14:textId="77777777" w:rsidR="005235EA" w:rsidRPr="00D63FA2" w:rsidRDefault="005235EA" w:rsidP="005235EA">
      <w:pPr>
        <w:pStyle w:val="Bulletslevel2"/>
        <w:spacing w:before="60" w:after="60" w:line="276" w:lineRule="auto"/>
        <w:ind w:left="567" w:hanging="283"/>
        <w:jc w:val="both"/>
        <w:rPr>
          <w:rFonts w:cs="Arial"/>
          <w:szCs w:val="19"/>
          <w:lang w:val="sk-SK"/>
        </w:rPr>
      </w:pPr>
      <w:r w:rsidRPr="00D63FA2">
        <w:rPr>
          <w:rFonts w:cs="Arial"/>
          <w:szCs w:val="19"/>
          <w:lang w:val="sk-SK"/>
        </w:rPr>
        <w:t>odôvodnenie uzavretia dodatku s priradením predmetného dodatku ku konkrétnemu odseku/písmenu § 18 ZVO vrátane relevantného odôvodnenia,</w:t>
      </w:r>
    </w:p>
    <w:p w14:paraId="318F0892" w14:textId="77777777" w:rsidR="005235EA" w:rsidRPr="00D63FA2" w:rsidRDefault="005235EA" w:rsidP="005235EA">
      <w:pPr>
        <w:pStyle w:val="Bulletslevel2"/>
        <w:spacing w:before="60" w:after="60" w:line="276" w:lineRule="auto"/>
        <w:ind w:left="567" w:hanging="283"/>
        <w:jc w:val="both"/>
        <w:rPr>
          <w:rFonts w:cs="Arial"/>
          <w:szCs w:val="19"/>
          <w:lang w:val="sk-SK"/>
        </w:rPr>
      </w:pPr>
      <w:r w:rsidRPr="00D63FA2">
        <w:rPr>
          <w:rFonts w:cs="Arial"/>
          <w:szCs w:val="19"/>
          <w:lang w:val="sk-SK"/>
        </w:rPr>
        <w:t>stanovisko relevantných osôb (napr. stavebný dozor, projektant, dodávateľ a pod.) potvrdzujúce opodstatnenosť a objektívnosť vykonanej zmeny,</w:t>
      </w:r>
    </w:p>
    <w:p w14:paraId="57488701" w14:textId="77777777" w:rsidR="005235EA" w:rsidRPr="00D63FA2" w:rsidRDefault="005235EA" w:rsidP="005235EA">
      <w:pPr>
        <w:pStyle w:val="Bulletslevel2"/>
        <w:spacing w:before="60" w:after="60" w:line="276" w:lineRule="auto"/>
        <w:ind w:left="567" w:hanging="283"/>
        <w:jc w:val="both"/>
        <w:rPr>
          <w:rFonts w:cs="Arial"/>
          <w:szCs w:val="19"/>
          <w:lang w:val="sk-SK"/>
        </w:rPr>
      </w:pPr>
      <w:r w:rsidRPr="00D63FA2">
        <w:rPr>
          <w:rFonts w:cs="Arial"/>
          <w:szCs w:val="19"/>
          <w:lang w:val="sk-SK"/>
        </w:rPr>
        <w:t>podklady preukazujúce opodstatnenosť a objektívnosť vykonanej zmeny, napr. projektantom ocenený rozpočet naviac prác, potvrdenie výrobcu/distribútora o ukončení výroby tovaru a pod.,</w:t>
      </w:r>
    </w:p>
    <w:p w14:paraId="147021E9" w14:textId="77777777" w:rsidR="005235EA" w:rsidRPr="00D63FA2" w:rsidRDefault="005235EA" w:rsidP="005235EA">
      <w:pPr>
        <w:pStyle w:val="Bulletslevel2"/>
        <w:spacing w:before="60" w:after="60" w:line="276" w:lineRule="auto"/>
        <w:ind w:left="567" w:hanging="283"/>
        <w:jc w:val="both"/>
        <w:rPr>
          <w:rFonts w:cs="Arial"/>
          <w:szCs w:val="19"/>
          <w:lang w:val="sk-SK"/>
        </w:rPr>
      </w:pPr>
      <w:r w:rsidRPr="00D63FA2">
        <w:rPr>
          <w:rFonts w:cs="Arial"/>
          <w:szCs w:val="19"/>
          <w:lang w:val="sk-SK"/>
        </w:rPr>
        <w:t xml:space="preserve">čestné vyhlásenia o neprítomnosti konfliktu záujmov </w:t>
      </w:r>
      <w:proofErr w:type="spellStart"/>
      <w:r w:rsidRPr="00D63FA2">
        <w:rPr>
          <w:rFonts w:cs="Arial"/>
          <w:szCs w:val="19"/>
        </w:rPr>
        <w:t>zainteresovaných</w:t>
      </w:r>
      <w:proofErr w:type="spellEnd"/>
      <w:r w:rsidRPr="00D63FA2">
        <w:rPr>
          <w:rFonts w:cs="Arial"/>
          <w:szCs w:val="19"/>
        </w:rPr>
        <w:t xml:space="preserve"> </w:t>
      </w:r>
      <w:proofErr w:type="spellStart"/>
      <w:r w:rsidRPr="00D63FA2">
        <w:rPr>
          <w:rFonts w:cs="Arial"/>
          <w:szCs w:val="19"/>
        </w:rPr>
        <w:t>osôb</w:t>
      </w:r>
      <w:proofErr w:type="spellEnd"/>
      <w:r w:rsidRPr="00D63FA2">
        <w:rPr>
          <w:rFonts w:cs="Arial"/>
          <w:szCs w:val="19"/>
        </w:rPr>
        <w:t xml:space="preserve"> </w:t>
      </w:r>
      <w:r w:rsidRPr="00D63FA2">
        <w:rPr>
          <w:rFonts w:cs="Arial"/>
          <w:szCs w:val="19"/>
          <w:lang w:val="sk-SK"/>
        </w:rPr>
        <w:t>zúčastňujúcich sa na procese prípravy a uzavretia dodatku</w:t>
      </w:r>
      <w:r w:rsidRPr="00D63FA2">
        <w:rPr>
          <w:rFonts w:cs="Arial"/>
          <w:szCs w:val="19"/>
        </w:rPr>
        <w:t>.</w:t>
      </w:r>
    </w:p>
    <w:p w14:paraId="2CD19461" w14:textId="77777777" w:rsidR="005235EA" w:rsidRDefault="005235EA" w:rsidP="00D63FA2">
      <w:pPr>
        <w:pStyle w:val="Bulletslevel2"/>
        <w:ind w:left="567"/>
        <w:rPr>
          <w:rFonts w:cs="Arial"/>
          <w:szCs w:val="19"/>
        </w:rPr>
      </w:pPr>
      <w:r w:rsidRPr="00D63FA2">
        <w:rPr>
          <w:rFonts w:cs="Arial"/>
          <w:szCs w:val="19"/>
          <w:lang w:val="sk-SK"/>
        </w:rPr>
        <w:t>potvrdenie o zaslaní oznámenia o zmene zmluvy na zverejnenie v profile na stránke ÚVO, ak je to relevantné;</w:t>
      </w:r>
    </w:p>
    <w:p w14:paraId="1D2E4909" w14:textId="07754D01" w:rsidR="004A1434" w:rsidRPr="002D5B69" w:rsidRDefault="005235EA" w:rsidP="00D63FA2">
      <w:pPr>
        <w:pStyle w:val="Bulletslevel2"/>
        <w:ind w:left="567"/>
      </w:pPr>
      <w:proofErr w:type="spellStart"/>
      <w:r w:rsidRPr="00D63FA2">
        <w:rPr>
          <w:rFonts w:cs="Arial"/>
          <w:szCs w:val="19"/>
        </w:rPr>
        <w:t>potvrdenie</w:t>
      </w:r>
      <w:proofErr w:type="spellEnd"/>
      <w:r w:rsidRPr="00D63FA2">
        <w:rPr>
          <w:rFonts w:cs="Arial"/>
          <w:szCs w:val="19"/>
        </w:rPr>
        <w:t xml:space="preserve"> o </w:t>
      </w:r>
      <w:proofErr w:type="spellStart"/>
      <w:r w:rsidRPr="00D63FA2">
        <w:rPr>
          <w:rFonts w:cs="Arial"/>
          <w:szCs w:val="19"/>
        </w:rPr>
        <w:t>zverejnení</w:t>
      </w:r>
      <w:proofErr w:type="spellEnd"/>
      <w:r w:rsidRPr="00D63FA2">
        <w:rPr>
          <w:rFonts w:cs="Arial"/>
          <w:szCs w:val="19"/>
        </w:rPr>
        <w:t xml:space="preserve"> </w:t>
      </w:r>
      <w:proofErr w:type="spellStart"/>
      <w:r w:rsidRPr="00D63FA2">
        <w:rPr>
          <w:rFonts w:cs="Arial"/>
          <w:szCs w:val="19"/>
        </w:rPr>
        <w:t>uzavretého</w:t>
      </w:r>
      <w:proofErr w:type="spellEnd"/>
      <w:r w:rsidRPr="00D63FA2">
        <w:rPr>
          <w:rFonts w:cs="Arial"/>
          <w:szCs w:val="19"/>
        </w:rPr>
        <w:t xml:space="preserve"> </w:t>
      </w:r>
      <w:proofErr w:type="spellStart"/>
      <w:r w:rsidRPr="00D63FA2">
        <w:rPr>
          <w:rFonts w:cs="Arial"/>
          <w:szCs w:val="19"/>
        </w:rPr>
        <w:t>dodatku</w:t>
      </w:r>
      <w:proofErr w:type="spellEnd"/>
      <w:r w:rsidRPr="00D63FA2">
        <w:rPr>
          <w:rFonts w:cs="Arial"/>
          <w:szCs w:val="19"/>
        </w:rPr>
        <w:t xml:space="preserve"> </w:t>
      </w:r>
      <w:proofErr w:type="spellStart"/>
      <w:r w:rsidRPr="00D63FA2">
        <w:rPr>
          <w:rFonts w:cs="Arial"/>
          <w:szCs w:val="19"/>
        </w:rPr>
        <w:t>medzi</w:t>
      </w:r>
      <w:proofErr w:type="spellEnd"/>
      <w:r w:rsidRPr="00D63FA2">
        <w:rPr>
          <w:rFonts w:cs="Arial"/>
          <w:szCs w:val="19"/>
        </w:rPr>
        <w:t xml:space="preserve"> </w:t>
      </w:r>
      <w:proofErr w:type="spellStart"/>
      <w:r w:rsidRPr="00D63FA2">
        <w:rPr>
          <w:rFonts w:cs="Arial"/>
          <w:szCs w:val="19"/>
        </w:rPr>
        <w:t>prijímateľom</w:t>
      </w:r>
      <w:proofErr w:type="spellEnd"/>
      <w:r w:rsidRPr="00D63FA2">
        <w:rPr>
          <w:rFonts w:cs="Arial"/>
          <w:szCs w:val="19"/>
        </w:rPr>
        <w:t xml:space="preserve"> a </w:t>
      </w:r>
      <w:proofErr w:type="spellStart"/>
      <w:r w:rsidRPr="00D63FA2">
        <w:rPr>
          <w:rFonts w:cs="Arial"/>
          <w:szCs w:val="19"/>
        </w:rPr>
        <w:t>úspešným</w:t>
      </w:r>
      <w:proofErr w:type="spellEnd"/>
      <w:r w:rsidRPr="00D63FA2">
        <w:rPr>
          <w:rFonts w:cs="Arial"/>
          <w:szCs w:val="19"/>
        </w:rPr>
        <w:t xml:space="preserve"> </w:t>
      </w:r>
      <w:proofErr w:type="spellStart"/>
      <w:r w:rsidRPr="00D63FA2">
        <w:rPr>
          <w:rFonts w:cs="Arial"/>
          <w:szCs w:val="19"/>
        </w:rPr>
        <w:t>uchádzačom</w:t>
      </w:r>
      <w:proofErr w:type="spellEnd"/>
      <w:r w:rsidRPr="00D63FA2">
        <w:rPr>
          <w:rFonts w:cs="Arial"/>
          <w:szCs w:val="19"/>
        </w:rPr>
        <w:t xml:space="preserve"> v CRZ </w:t>
      </w:r>
      <w:proofErr w:type="spellStart"/>
      <w:r w:rsidRPr="00D63FA2">
        <w:rPr>
          <w:rFonts w:cs="Arial"/>
          <w:szCs w:val="19"/>
        </w:rPr>
        <w:t>alebo</w:t>
      </w:r>
      <w:proofErr w:type="spellEnd"/>
      <w:r w:rsidRPr="00D63FA2">
        <w:rPr>
          <w:rFonts w:cs="Arial"/>
          <w:szCs w:val="19"/>
        </w:rPr>
        <w:t xml:space="preserve"> </w:t>
      </w:r>
      <w:proofErr w:type="spellStart"/>
      <w:r w:rsidRPr="00D63FA2">
        <w:rPr>
          <w:rFonts w:cs="Arial"/>
          <w:szCs w:val="19"/>
        </w:rPr>
        <w:t>na</w:t>
      </w:r>
      <w:proofErr w:type="spellEnd"/>
      <w:r w:rsidRPr="00D63FA2">
        <w:rPr>
          <w:rFonts w:cs="Arial"/>
          <w:szCs w:val="19"/>
        </w:rPr>
        <w:t xml:space="preserve"> </w:t>
      </w:r>
      <w:proofErr w:type="spellStart"/>
      <w:r w:rsidRPr="00D63FA2">
        <w:rPr>
          <w:rFonts w:cs="Arial"/>
          <w:szCs w:val="19"/>
        </w:rPr>
        <w:t>webovom</w:t>
      </w:r>
      <w:proofErr w:type="spellEnd"/>
      <w:r w:rsidRPr="00D63FA2">
        <w:rPr>
          <w:rFonts w:cs="Arial"/>
          <w:szCs w:val="19"/>
        </w:rPr>
        <w:t xml:space="preserve"> </w:t>
      </w:r>
      <w:proofErr w:type="spellStart"/>
      <w:r w:rsidRPr="00D63FA2">
        <w:rPr>
          <w:rFonts w:cs="Arial"/>
          <w:szCs w:val="19"/>
        </w:rPr>
        <w:t>sídle</w:t>
      </w:r>
      <w:proofErr w:type="spellEnd"/>
      <w:r w:rsidRPr="00D63FA2">
        <w:rPr>
          <w:rFonts w:cs="Arial"/>
          <w:szCs w:val="19"/>
        </w:rPr>
        <w:t xml:space="preserve"> </w:t>
      </w:r>
      <w:proofErr w:type="spellStart"/>
      <w:r w:rsidRPr="00D63FA2">
        <w:rPr>
          <w:rFonts w:cs="Arial"/>
          <w:szCs w:val="19"/>
        </w:rPr>
        <w:t>prijímateľa</w:t>
      </w:r>
      <w:proofErr w:type="spellEnd"/>
      <w:r w:rsidRPr="00D63FA2">
        <w:rPr>
          <w:rFonts w:cs="Arial"/>
          <w:szCs w:val="19"/>
        </w:rPr>
        <w:t xml:space="preserve"> (</w:t>
      </w:r>
      <w:proofErr w:type="spellStart"/>
      <w:r w:rsidRPr="00D63FA2">
        <w:rPr>
          <w:rFonts w:cs="Arial"/>
          <w:szCs w:val="19"/>
        </w:rPr>
        <w:t>uvedené</w:t>
      </w:r>
      <w:proofErr w:type="spellEnd"/>
      <w:r w:rsidRPr="00D63FA2">
        <w:rPr>
          <w:rFonts w:cs="Arial"/>
          <w:szCs w:val="19"/>
        </w:rPr>
        <w:t xml:space="preserve"> </w:t>
      </w:r>
      <w:proofErr w:type="spellStart"/>
      <w:r w:rsidRPr="00D63FA2">
        <w:rPr>
          <w:rFonts w:cs="Arial"/>
          <w:szCs w:val="19"/>
        </w:rPr>
        <w:t>zdokladuje</w:t>
      </w:r>
      <w:proofErr w:type="spellEnd"/>
      <w:r w:rsidRPr="00D63FA2">
        <w:rPr>
          <w:rFonts w:cs="Arial"/>
          <w:szCs w:val="19"/>
        </w:rPr>
        <w:t xml:space="preserve"> </w:t>
      </w:r>
      <w:proofErr w:type="spellStart"/>
      <w:r w:rsidRPr="00D63FA2">
        <w:rPr>
          <w:rFonts w:cs="Arial"/>
          <w:szCs w:val="19"/>
        </w:rPr>
        <w:t>napr</w:t>
      </w:r>
      <w:proofErr w:type="spellEnd"/>
      <w:r w:rsidRPr="00D63FA2">
        <w:rPr>
          <w:rFonts w:cs="Arial"/>
          <w:szCs w:val="19"/>
        </w:rPr>
        <w:t xml:space="preserve">. </w:t>
      </w:r>
      <w:proofErr w:type="spellStart"/>
      <w:r w:rsidRPr="00D63FA2">
        <w:rPr>
          <w:rFonts w:cs="Arial"/>
          <w:szCs w:val="19"/>
        </w:rPr>
        <w:t>predložením</w:t>
      </w:r>
      <w:proofErr w:type="spellEnd"/>
      <w:r w:rsidRPr="00D63FA2">
        <w:rPr>
          <w:rFonts w:cs="Arial"/>
          <w:szCs w:val="19"/>
        </w:rPr>
        <w:t xml:space="preserve"> „print screen-u“)</w:t>
      </w:r>
      <w:r w:rsidR="00C67CE4" w:rsidRPr="00D63FA2">
        <w:rPr>
          <w:lang w:val="sk-SK"/>
        </w:rPr>
        <w:t>.</w:t>
      </w:r>
    </w:p>
    <w:p w14:paraId="13B494AC" w14:textId="77777777" w:rsidR="00B70097" w:rsidRDefault="00B70097" w:rsidP="004A1434">
      <w:pPr>
        <w:spacing w:before="120" w:after="120" w:line="288" w:lineRule="auto"/>
        <w:jc w:val="both"/>
        <w:rPr>
          <w:rFonts w:cs="Arial"/>
          <w:szCs w:val="19"/>
        </w:rPr>
      </w:pPr>
    </w:p>
    <w:p w14:paraId="11B83905" w14:textId="77777777" w:rsidR="00B70097" w:rsidRDefault="00B70097" w:rsidP="004A1434">
      <w:pPr>
        <w:spacing w:before="120" w:after="120" w:line="288" w:lineRule="auto"/>
        <w:jc w:val="both"/>
        <w:rPr>
          <w:rFonts w:cs="Arial"/>
          <w:szCs w:val="19"/>
        </w:rPr>
      </w:pPr>
      <w:r w:rsidRPr="00B70097">
        <w:rPr>
          <w:rFonts w:cs="Arial"/>
          <w:szCs w:val="19"/>
        </w:rPr>
        <w:t xml:space="preserve">V prípade, že poskytovateľ doručí prijímateľovi žiadosť o vysvetlenie, úpravu alebo doplnenie dodatku, určí v tejto žiadosti lehotu </w:t>
      </w:r>
      <w:r w:rsidRPr="00D63FA2">
        <w:rPr>
          <w:rFonts w:cs="Arial"/>
          <w:b/>
          <w:szCs w:val="19"/>
        </w:rPr>
        <w:t>minimálne 5 pracovných dní a maximálne 10 pracovných dní</w:t>
      </w:r>
      <w:r w:rsidRPr="00B70097">
        <w:rPr>
          <w:rFonts w:cs="Arial"/>
          <w:szCs w:val="19"/>
        </w:rPr>
        <w:t xml:space="preserve"> na zaslanie tohto vysvetlenia, úpravy alebo doplnenia zo strany prijímateľa. Dňom odoslania žiadosti sa prerušuje lehota na výkon kontroly. Dňom nasledujúcim po dni doručenia vysvetlenia, úpravy alebo doplnenia dokumentácie poskytovateľovi pokračuje plynutie lehoty na výkon kontroly VO.</w:t>
      </w:r>
    </w:p>
    <w:p w14:paraId="63702093" w14:textId="69183F3F" w:rsidR="004A1434" w:rsidRPr="004A1434" w:rsidRDefault="004A1434" w:rsidP="004A1434">
      <w:pPr>
        <w:spacing w:before="120" w:after="120" w:line="288" w:lineRule="auto"/>
        <w:jc w:val="both"/>
        <w:rPr>
          <w:rFonts w:cs="Arial"/>
          <w:szCs w:val="19"/>
        </w:rPr>
      </w:pPr>
      <w:r w:rsidRPr="004A1434">
        <w:rPr>
          <w:rFonts w:cs="Arial"/>
          <w:szCs w:val="19"/>
        </w:rPr>
        <w:lastRenderedPageBreak/>
        <w:t>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5F9E843D" w14:textId="215D2841" w:rsidR="00B70097"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identifikuje nedostatky v procese VO</w:t>
      </w:r>
      <w:r w:rsidR="00B70097">
        <w:rPr>
          <w:rFonts w:cs="Arial"/>
          <w:szCs w:val="19"/>
        </w:rPr>
        <w:t xml:space="preserve"> </w:t>
      </w:r>
      <w:r w:rsidR="00B70097" w:rsidRPr="00B70097">
        <w:rPr>
          <w:rFonts w:cs="Arial"/>
          <w:szCs w:val="19"/>
        </w:rPr>
        <w:t>(v procese uzatvárania dodatku), pre</w:t>
      </w:r>
      <w:r w:rsidR="00B70097">
        <w:rPr>
          <w:rFonts w:cs="Arial"/>
          <w:szCs w:val="19"/>
        </w:rPr>
        <w:t>ruší sa lehota na výkon kontroly</w:t>
      </w:r>
      <w:r w:rsidR="00B70097" w:rsidRPr="00B70097">
        <w:rPr>
          <w:rFonts w:cs="Arial"/>
          <w:szCs w:val="19"/>
        </w:rPr>
        <w:t xml:space="preserve"> VO</w:t>
      </w:r>
      <w:r w:rsidR="00B70097">
        <w:rPr>
          <w:rFonts w:cs="Arial"/>
          <w:szCs w:val="19"/>
        </w:rPr>
        <w:t xml:space="preserve"> </w:t>
      </w:r>
      <w:r w:rsidRPr="004A1434">
        <w:rPr>
          <w:rFonts w:cs="Arial"/>
          <w:szCs w:val="19"/>
        </w:rPr>
        <w:t xml:space="preserve">a vyzve </w:t>
      </w:r>
      <w:r w:rsidRPr="00AD07E2">
        <w:rPr>
          <w:rFonts w:cs="Arial"/>
          <w:b/>
          <w:szCs w:val="19"/>
        </w:rPr>
        <w:t>prijímateľa v návrhu správy z kontroly VO</w:t>
      </w:r>
      <w:r w:rsidRPr="004A1434">
        <w:rPr>
          <w:rFonts w:cs="Arial"/>
          <w:szCs w:val="19"/>
        </w:rPr>
        <w:t xml:space="preserve"> v primeranej lehote na odstránenie nedostatkov, zapracovanie pripomienok, zdôvodnenie nezapracovania pripomienok alebo podanie námietok k návrhu správy z kontroly. Poskytovateľ posúdi námietky k návrhu správy z kontroly VO a</w:t>
      </w:r>
      <w:r w:rsidR="00B70097">
        <w:rPr>
          <w:rFonts w:cs="Arial"/>
          <w:szCs w:val="19"/>
        </w:rPr>
        <w:t xml:space="preserve"> doručí </w:t>
      </w:r>
      <w:r w:rsidRPr="004A1434">
        <w:rPr>
          <w:rFonts w:cs="Arial"/>
          <w:szCs w:val="19"/>
        </w:rPr>
        <w:t xml:space="preserve">prijímateľovi </w:t>
      </w:r>
      <w:r w:rsidRPr="00AD07E2">
        <w:rPr>
          <w:rFonts w:cs="Arial"/>
          <w:b/>
          <w:szCs w:val="19"/>
        </w:rPr>
        <w:t>správu z kontroly</w:t>
      </w:r>
      <w:r w:rsidRPr="004A1434">
        <w:rPr>
          <w:rFonts w:cs="Arial"/>
          <w:szCs w:val="19"/>
        </w:rPr>
        <w:t xml:space="preserve">. </w:t>
      </w:r>
    </w:p>
    <w:p w14:paraId="5F43F405" w14:textId="77777777" w:rsidR="00B70097" w:rsidRDefault="00B70097" w:rsidP="004A1434">
      <w:pPr>
        <w:spacing w:before="120" w:after="120" w:line="288" w:lineRule="auto"/>
        <w:jc w:val="both"/>
        <w:rPr>
          <w:rFonts w:cs="Arial"/>
          <w:szCs w:val="19"/>
        </w:rPr>
      </w:pPr>
      <w:r w:rsidRPr="00B70097">
        <w:rPr>
          <w:rFonts w:cs="Arial"/>
          <w:szCs w:val="19"/>
        </w:rPr>
        <w:t>Pokiaľ poskytovateľ pri kontrole takéhoto dodatku zistí porušenie pravidiel a postupov VO, resp. porušenie pravidiel a ustanovení  legislatívy SR a EÚ, predmetný výdavok neschváli, čo znamená, že súvisiace výdavky vyplývajúce zo zmien v zmysle dodatku nebudú pripustené do financovania v plnom rozsahu, resp. v prípade splnenia príslušných podmienok predmetný dodatok schváli s určením finančnej opravy.</w:t>
      </w:r>
    </w:p>
    <w:p w14:paraId="518C584E" w14:textId="5DAFFECA"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príslušné </w:t>
      </w:r>
      <w:r w:rsidR="00B70097" w:rsidRPr="009F4290">
        <w:t>oznámen</w:t>
      </w:r>
      <w:r w:rsidR="00B70097">
        <w:t>ie</w:t>
      </w:r>
      <w:r w:rsidR="00B70097" w:rsidRPr="009F4290">
        <w:t xml:space="preserve"> </w:t>
      </w:r>
      <w:r w:rsidRPr="009F4290">
        <w:t xml:space="preserve">o </w:t>
      </w:r>
      <w:r w:rsidR="00D077F7" w:rsidRPr="00D077F7">
        <w:t>zámere uzavrieť zmluvu</w:t>
      </w:r>
      <w:r w:rsidRPr="009F4290">
        <w:t xml:space="preserve">. Po skončení procesov v rámci postupu priameho rokovacieho konania </w:t>
      </w:r>
      <w:r w:rsidR="00B70097">
        <w:t>doručí</w:t>
      </w:r>
      <w:r w:rsidR="00B70097" w:rsidRPr="009F4290">
        <w:t xml:space="preserve"> </w:t>
      </w:r>
      <w:r w:rsidRPr="009F4290">
        <w:t>prijímateľ poskytovateľovi zápisnice z týchto rokovaní spolu s dodatk</w:t>
      </w:r>
      <w:r w:rsidR="00B70097">
        <w:t>om</w:t>
      </w:r>
      <w:r w:rsidRPr="009F4290">
        <w:t>. Tento je ďalej predmetom kontroly poskytovateľa.</w:t>
      </w:r>
    </w:p>
    <w:p w14:paraId="1024948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6630A55" w14:textId="77777777" w:rsidR="009F4290" w:rsidRDefault="009F4290" w:rsidP="009D7F63">
      <w:pPr>
        <w:spacing w:before="120" w:after="120" w:line="288" w:lineRule="auto"/>
        <w:rPr>
          <w:b/>
        </w:rPr>
      </w:pPr>
    </w:p>
    <w:p w14:paraId="0090526C" w14:textId="77777777" w:rsidR="00B70097" w:rsidRDefault="009D7F63" w:rsidP="009D7F63">
      <w:pPr>
        <w:spacing w:before="120" w:after="120" w:line="288" w:lineRule="auto"/>
        <w:rPr>
          <w:b/>
        </w:rPr>
      </w:pPr>
      <w:r w:rsidRPr="0073389C">
        <w:rPr>
          <w:b/>
        </w:rPr>
        <w:t>f) Kontrola dodatk</w:t>
      </w:r>
      <w:r w:rsidR="00B70097">
        <w:rPr>
          <w:b/>
        </w:rPr>
        <w:t xml:space="preserve">u </w:t>
      </w:r>
      <w:r w:rsidR="00B70097" w:rsidRPr="00B70097">
        <w:rPr>
          <w:b/>
        </w:rPr>
        <w:t>pred podpisom a po podpise –na základe požiadavky prijímateľa</w:t>
      </w:r>
    </w:p>
    <w:p w14:paraId="3BB6B028" w14:textId="77777777" w:rsidR="00B70097" w:rsidRPr="00D63FA2" w:rsidRDefault="00B70097" w:rsidP="00B70097">
      <w:pPr>
        <w:spacing w:before="60" w:after="60"/>
        <w:jc w:val="both"/>
        <w:rPr>
          <w:rFonts w:cs="Arial"/>
          <w:szCs w:val="19"/>
        </w:rPr>
      </w:pPr>
      <w:r w:rsidRPr="00D63FA2">
        <w:rPr>
          <w:rFonts w:cs="Arial"/>
          <w:b/>
          <w:szCs w:val="19"/>
        </w:rPr>
        <w:t>Návrh dodatku pred jeho podpisom</w:t>
      </w:r>
      <w:r w:rsidRPr="00D63FA2">
        <w:rPr>
          <w:rFonts w:cs="Arial"/>
          <w:szCs w:val="19"/>
        </w:rPr>
        <w:t xml:space="preserve"> je predmetom kontroly</w:t>
      </w:r>
      <w:r w:rsidRPr="00D63FA2">
        <w:rPr>
          <w:rFonts w:cs="Arial"/>
          <w:b/>
          <w:szCs w:val="19"/>
        </w:rPr>
        <w:t xml:space="preserve"> len</w:t>
      </w:r>
      <w:r w:rsidRPr="00D63FA2">
        <w:rPr>
          <w:rFonts w:cs="Arial"/>
          <w:szCs w:val="19"/>
        </w:rPr>
        <w:t xml:space="preserve"> v prípade, </w:t>
      </w:r>
      <w:r w:rsidRPr="00D63FA2">
        <w:rPr>
          <w:rFonts w:cs="Arial"/>
          <w:b/>
          <w:szCs w:val="19"/>
        </w:rPr>
        <w:t>ak prijímateľ návrh dodatku dobrovoľne predloží</w:t>
      </w:r>
      <w:r w:rsidRPr="00D63FA2">
        <w:rPr>
          <w:rFonts w:cs="Arial"/>
          <w:szCs w:val="19"/>
        </w:rPr>
        <w:t xml:space="preserve"> poskytovateľovi za účelom výkonu finančnej kontroly a ide o zmenu zmluvy, ktorá bola výsledkom </w:t>
      </w:r>
      <w:r w:rsidRPr="00D63FA2">
        <w:rPr>
          <w:rFonts w:cs="Arial"/>
          <w:b/>
          <w:szCs w:val="19"/>
        </w:rPr>
        <w:t>nadlimitného postupu</w:t>
      </w:r>
      <w:r w:rsidRPr="00D63FA2">
        <w:rPr>
          <w:rFonts w:cs="Arial"/>
          <w:szCs w:val="19"/>
        </w:rPr>
        <w:t xml:space="preserve"> zadávania zákazky.</w:t>
      </w:r>
    </w:p>
    <w:p w14:paraId="6A90CDD7" w14:textId="77777777" w:rsidR="00B70097" w:rsidRPr="00D63FA2" w:rsidRDefault="00B70097" w:rsidP="00B70097">
      <w:pPr>
        <w:spacing w:before="60" w:after="60"/>
        <w:jc w:val="both"/>
        <w:rPr>
          <w:rFonts w:cs="Arial"/>
          <w:b/>
          <w:szCs w:val="19"/>
        </w:rPr>
      </w:pPr>
    </w:p>
    <w:p w14:paraId="50359835" w14:textId="77777777" w:rsidR="00B70097" w:rsidRPr="00D63FA2" w:rsidRDefault="00B70097" w:rsidP="00B70097">
      <w:pPr>
        <w:spacing w:before="60" w:after="60"/>
        <w:jc w:val="both"/>
        <w:rPr>
          <w:rFonts w:cs="Arial"/>
          <w:b/>
          <w:szCs w:val="19"/>
        </w:rPr>
      </w:pPr>
      <w:r w:rsidRPr="00D63FA2">
        <w:rPr>
          <w:rFonts w:cs="Arial"/>
          <w:b/>
          <w:szCs w:val="19"/>
        </w:rPr>
        <w:t>Kontrola návrhu dodatku pred podpisom</w:t>
      </w:r>
    </w:p>
    <w:p w14:paraId="331D00B2" w14:textId="77777777" w:rsidR="00B70097" w:rsidRPr="00D63FA2" w:rsidRDefault="00B70097" w:rsidP="00B70097">
      <w:pPr>
        <w:spacing w:before="60" w:after="60"/>
        <w:jc w:val="both"/>
        <w:rPr>
          <w:rFonts w:cs="Arial"/>
          <w:b/>
          <w:szCs w:val="19"/>
        </w:rPr>
      </w:pPr>
    </w:p>
    <w:p w14:paraId="7AB08587" w14:textId="77777777" w:rsidR="00B70097" w:rsidRDefault="00B70097" w:rsidP="00B70097">
      <w:pPr>
        <w:spacing w:before="60" w:after="60"/>
        <w:jc w:val="both"/>
        <w:rPr>
          <w:rFonts w:cs="Arial"/>
          <w:szCs w:val="19"/>
        </w:rPr>
      </w:pPr>
      <w:r w:rsidRPr="00D63FA2">
        <w:rPr>
          <w:rFonts w:cs="Arial"/>
          <w:b/>
          <w:i/>
          <w:color w:val="FF0000"/>
          <w:szCs w:val="19"/>
        </w:rPr>
        <w:t>Povinnosť prijímateľa:</w:t>
      </w:r>
      <w:r w:rsidRPr="00D63FA2">
        <w:rPr>
          <w:rFonts w:cs="Arial"/>
          <w:szCs w:val="19"/>
        </w:rPr>
        <w:t xml:space="preserve"> V prípade kontroly návrhu dodatku pred jeho podpisom prijímateľ predkladá takýto návrh dodatku ešte pred tým, ako sa skutočnosť menená dodatkom udeje (napr. uplynutie lehoty realizácie diela, zmeny v súpise položiek alebo v rozpočte diela). </w:t>
      </w:r>
    </w:p>
    <w:p w14:paraId="60FF7637" w14:textId="77777777" w:rsidR="00B70097" w:rsidRPr="00D63FA2" w:rsidRDefault="00B70097" w:rsidP="00B70097">
      <w:pPr>
        <w:spacing w:before="60" w:after="60"/>
        <w:jc w:val="both"/>
        <w:rPr>
          <w:rFonts w:cs="Arial"/>
          <w:szCs w:val="19"/>
        </w:rPr>
      </w:pPr>
    </w:p>
    <w:p w14:paraId="436704A8" w14:textId="77777777" w:rsidR="00B70097" w:rsidRDefault="00B70097" w:rsidP="00B70097">
      <w:pPr>
        <w:spacing w:before="60" w:after="60"/>
        <w:jc w:val="both"/>
        <w:rPr>
          <w:rFonts w:cs="Arial"/>
          <w:szCs w:val="19"/>
        </w:rPr>
      </w:pPr>
      <w:r w:rsidRPr="00D63FA2">
        <w:rPr>
          <w:rFonts w:cs="Arial"/>
          <w:szCs w:val="19"/>
        </w:rPr>
        <w:t xml:space="preserve">Lehota na výkon kontroly návrhu dodatku je </w:t>
      </w:r>
      <w:r w:rsidRPr="00D63FA2">
        <w:rPr>
          <w:rFonts w:cs="Arial"/>
          <w:b/>
          <w:szCs w:val="19"/>
        </w:rPr>
        <w:t>10 pracovných dní</w:t>
      </w:r>
      <w:r w:rsidRPr="00D63FA2">
        <w:rPr>
          <w:rFonts w:cs="Arial"/>
          <w:szCs w:val="19"/>
        </w:rPr>
        <w:t xml:space="preserve">. </w:t>
      </w:r>
    </w:p>
    <w:p w14:paraId="622A715A" w14:textId="77777777" w:rsidR="00B70097" w:rsidRPr="00D63FA2" w:rsidRDefault="00B70097" w:rsidP="00B70097">
      <w:pPr>
        <w:spacing w:before="60" w:after="60"/>
        <w:jc w:val="both"/>
        <w:rPr>
          <w:rFonts w:cs="Arial"/>
          <w:szCs w:val="19"/>
        </w:rPr>
      </w:pPr>
    </w:p>
    <w:p w14:paraId="114B7F1C" w14:textId="77777777" w:rsidR="00B70097" w:rsidRPr="00D63FA2" w:rsidRDefault="00B70097" w:rsidP="00B70097">
      <w:pPr>
        <w:spacing w:before="60" w:after="60"/>
        <w:jc w:val="both"/>
        <w:rPr>
          <w:rFonts w:cs="Arial"/>
          <w:szCs w:val="19"/>
        </w:rPr>
      </w:pPr>
      <w:r w:rsidRPr="00D63FA2">
        <w:rPr>
          <w:rFonts w:cs="Arial"/>
          <w:szCs w:val="19"/>
        </w:rPr>
        <w:t xml:space="preserve">Keď sa dodatkom </w:t>
      </w:r>
      <w:r w:rsidRPr="00D63FA2">
        <w:rPr>
          <w:rFonts w:cs="Arial"/>
          <w:b/>
          <w:szCs w:val="19"/>
        </w:rPr>
        <w:t>menia identifikačné a kontaktné údaje</w:t>
      </w:r>
      <w:r w:rsidRPr="00D63FA2">
        <w:rPr>
          <w:rFonts w:cs="Arial"/>
          <w:szCs w:val="19"/>
        </w:rPr>
        <w:t xml:space="preserve"> zmluvných strán (napr. adresa sídla, kontaktné osoby, číslo bankového účtu a pod.), kontrola pred podpisom dodatku sa nevykonáva a prijímateľ </w:t>
      </w:r>
      <w:r w:rsidRPr="00D63FA2">
        <w:rPr>
          <w:rFonts w:cs="Arial"/>
          <w:b/>
          <w:szCs w:val="19"/>
        </w:rPr>
        <w:t xml:space="preserve">predkladá </w:t>
      </w:r>
      <w:r w:rsidRPr="00D63FA2">
        <w:rPr>
          <w:rFonts w:cs="Arial"/>
          <w:szCs w:val="19"/>
        </w:rPr>
        <w:t xml:space="preserve">takýto </w:t>
      </w:r>
      <w:r w:rsidRPr="00D63FA2">
        <w:rPr>
          <w:rFonts w:cs="Arial"/>
          <w:b/>
          <w:szCs w:val="19"/>
        </w:rPr>
        <w:t>dodatok vždy až po jeho podpise oboma zmluvnými stranami</w:t>
      </w:r>
      <w:r w:rsidRPr="00D63FA2">
        <w:rPr>
          <w:rFonts w:cs="Arial"/>
          <w:szCs w:val="19"/>
        </w:rPr>
        <w:t xml:space="preserve">. </w:t>
      </w:r>
    </w:p>
    <w:p w14:paraId="185820DA" w14:textId="77777777" w:rsidR="00B70097" w:rsidRPr="00D63FA2" w:rsidRDefault="00B70097" w:rsidP="00B70097">
      <w:pPr>
        <w:spacing w:before="60" w:after="60"/>
        <w:jc w:val="both"/>
        <w:rPr>
          <w:rFonts w:cs="Arial"/>
          <w:b/>
          <w:i/>
          <w:color w:val="FF0000"/>
          <w:szCs w:val="19"/>
        </w:rPr>
      </w:pPr>
      <w:r w:rsidRPr="00D63FA2">
        <w:rPr>
          <w:rFonts w:cs="Arial"/>
          <w:b/>
          <w:i/>
          <w:color w:val="FF0000"/>
          <w:szCs w:val="19"/>
        </w:rPr>
        <w:t xml:space="preserve">Povinnosť prijímateľa: </w:t>
      </w:r>
      <w:r w:rsidRPr="00D63FA2">
        <w:rPr>
          <w:rFonts w:cs="Arial"/>
          <w:szCs w:val="19"/>
        </w:rPr>
        <w:t>Prijímateľ predkladá dokumentáciu z VO pred podpisom návrhu dodatku v plnom rozsahu</w:t>
      </w:r>
      <w:r w:rsidRPr="00D63FA2">
        <w:rPr>
          <w:rStyle w:val="Odkaznapoznmkupodiarou"/>
          <w:rFonts w:cs="Arial"/>
          <w:sz w:val="19"/>
          <w:szCs w:val="19"/>
        </w:rPr>
        <w:footnoteReference w:id="132"/>
      </w:r>
      <w:r w:rsidRPr="00D63FA2">
        <w:rPr>
          <w:rFonts w:cs="Arial"/>
          <w:szCs w:val="19"/>
        </w:rPr>
        <w:t xml:space="preserve"> vo vzťahu k predmetnému typu kontroly VO, najmä: </w:t>
      </w:r>
    </w:p>
    <w:p w14:paraId="07F11035" w14:textId="77777777" w:rsidR="00B70097" w:rsidRPr="00D63FA2" w:rsidRDefault="00B70097" w:rsidP="00B70097">
      <w:pPr>
        <w:pStyle w:val="Bulletslevel2"/>
        <w:spacing w:before="60" w:after="60" w:line="276" w:lineRule="auto"/>
        <w:ind w:left="567" w:hanging="283"/>
        <w:jc w:val="both"/>
        <w:rPr>
          <w:rFonts w:cs="Arial"/>
          <w:szCs w:val="19"/>
          <w:lang w:val="sk-SK"/>
        </w:rPr>
      </w:pPr>
      <w:r w:rsidRPr="00D63FA2">
        <w:rPr>
          <w:rFonts w:cs="Arial"/>
          <w:szCs w:val="19"/>
          <w:lang w:val="sk-SK"/>
        </w:rPr>
        <w:t>dodatok zmluvy uzavretý medzi prijímateľom a úspešným uchádzačom;</w:t>
      </w:r>
    </w:p>
    <w:p w14:paraId="46077FE5" w14:textId="77777777" w:rsidR="00B70097" w:rsidRPr="00D63FA2" w:rsidRDefault="00B70097" w:rsidP="00B70097">
      <w:pPr>
        <w:pStyle w:val="Bulletslevel2"/>
        <w:spacing w:before="60" w:after="60" w:line="276" w:lineRule="auto"/>
        <w:ind w:left="567" w:hanging="283"/>
        <w:jc w:val="both"/>
        <w:rPr>
          <w:rFonts w:cs="Arial"/>
          <w:szCs w:val="19"/>
          <w:lang w:val="sk-SK"/>
        </w:rPr>
      </w:pPr>
      <w:r w:rsidRPr="00D63FA2">
        <w:rPr>
          <w:rFonts w:cs="Arial"/>
          <w:szCs w:val="19"/>
          <w:lang w:val="sk-SK"/>
        </w:rPr>
        <w:t>odôvodnenie uzavretia dodatku s priradením predmetného dodatku ku konkrétnemu odseku/písmenu § 18 ZVO vrátane relevantného odôvodnenia,</w:t>
      </w:r>
    </w:p>
    <w:p w14:paraId="28C24856" w14:textId="77777777" w:rsidR="00B70097" w:rsidRPr="00D63FA2" w:rsidRDefault="00B70097" w:rsidP="00B70097">
      <w:pPr>
        <w:pStyle w:val="Bulletslevel2"/>
        <w:spacing w:before="60" w:after="60" w:line="276" w:lineRule="auto"/>
        <w:ind w:left="567" w:hanging="283"/>
        <w:jc w:val="both"/>
        <w:rPr>
          <w:rFonts w:cs="Arial"/>
          <w:szCs w:val="19"/>
          <w:lang w:val="sk-SK"/>
        </w:rPr>
      </w:pPr>
      <w:r w:rsidRPr="00D63FA2">
        <w:rPr>
          <w:rFonts w:cs="Arial"/>
          <w:szCs w:val="19"/>
          <w:lang w:val="sk-SK"/>
        </w:rPr>
        <w:lastRenderedPageBreak/>
        <w:t>stanovisko relevantných osôb (napr. stavebný dozor, projektant, dodávateľ a pod.) potvrdzujúce opodstatnenosť a objektívnosť vykonanej zmeny,</w:t>
      </w:r>
    </w:p>
    <w:p w14:paraId="405DE468" w14:textId="77777777" w:rsidR="00B70097" w:rsidRPr="00D63FA2" w:rsidRDefault="00B70097" w:rsidP="00B70097">
      <w:pPr>
        <w:pStyle w:val="Bulletslevel2"/>
        <w:spacing w:before="60" w:after="60" w:line="276" w:lineRule="auto"/>
        <w:ind w:left="567" w:hanging="283"/>
        <w:jc w:val="both"/>
        <w:rPr>
          <w:rFonts w:cs="Arial"/>
          <w:szCs w:val="19"/>
          <w:lang w:val="sk-SK"/>
        </w:rPr>
      </w:pPr>
      <w:r w:rsidRPr="00D63FA2">
        <w:rPr>
          <w:rFonts w:cs="Arial"/>
          <w:szCs w:val="19"/>
          <w:lang w:val="sk-SK"/>
        </w:rPr>
        <w:t>podklady preukazujúce opodstatnenosť a objektívnosť vykonanej zmeny, napr. projektantom ocenený rozpočet naviac prác, potvrdenie výrobcu/distribútora o ukončení výroby tovaru a pod.,</w:t>
      </w:r>
    </w:p>
    <w:p w14:paraId="6D104976" w14:textId="77777777" w:rsidR="00B70097" w:rsidRPr="00D63FA2" w:rsidRDefault="00B70097" w:rsidP="00B70097">
      <w:pPr>
        <w:pStyle w:val="Bulletslevel2"/>
        <w:spacing w:before="60" w:after="60" w:line="276" w:lineRule="auto"/>
        <w:ind w:left="567" w:hanging="283"/>
        <w:jc w:val="both"/>
        <w:rPr>
          <w:rFonts w:cs="Arial"/>
          <w:szCs w:val="19"/>
        </w:rPr>
      </w:pPr>
      <w:r w:rsidRPr="00D63FA2">
        <w:rPr>
          <w:rFonts w:cs="Arial"/>
          <w:szCs w:val="19"/>
          <w:lang w:val="sk-SK"/>
        </w:rPr>
        <w:t xml:space="preserve">čestné vyhlásenia o neprítomnosti konfliktu záujmov </w:t>
      </w:r>
      <w:proofErr w:type="spellStart"/>
      <w:r w:rsidRPr="00D63FA2">
        <w:rPr>
          <w:rFonts w:cs="Arial"/>
          <w:szCs w:val="19"/>
        </w:rPr>
        <w:t>zainteresovaných</w:t>
      </w:r>
      <w:proofErr w:type="spellEnd"/>
      <w:r w:rsidRPr="00D63FA2">
        <w:rPr>
          <w:rFonts w:cs="Arial"/>
          <w:szCs w:val="19"/>
        </w:rPr>
        <w:t xml:space="preserve"> </w:t>
      </w:r>
      <w:proofErr w:type="spellStart"/>
      <w:r w:rsidRPr="00D63FA2">
        <w:rPr>
          <w:rFonts w:cs="Arial"/>
          <w:szCs w:val="19"/>
        </w:rPr>
        <w:t>osôb</w:t>
      </w:r>
      <w:proofErr w:type="spellEnd"/>
      <w:r w:rsidRPr="00D63FA2">
        <w:rPr>
          <w:rFonts w:cs="Arial"/>
          <w:szCs w:val="19"/>
        </w:rPr>
        <w:t xml:space="preserve"> </w:t>
      </w:r>
      <w:r w:rsidRPr="00D63FA2">
        <w:rPr>
          <w:rFonts w:cs="Arial"/>
          <w:szCs w:val="19"/>
          <w:lang w:val="sk-SK"/>
        </w:rPr>
        <w:t>zúčastňujúcich sa na procese prípravy a uzavretia dodatku</w:t>
      </w:r>
      <w:r w:rsidRPr="00D63FA2">
        <w:rPr>
          <w:rFonts w:cs="Arial"/>
          <w:szCs w:val="19"/>
        </w:rPr>
        <w:t>.</w:t>
      </w:r>
    </w:p>
    <w:p w14:paraId="24DF3259" w14:textId="77777777" w:rsidR="00B70097" w:rsidRPr="00D63FA2" w:rsidRDefault="00B70097" w:rsidP="00D63FA2">
      <w:pPr>
        <w:pStyle w:val="Bulletslevel2"/>
        <w:numPr>
          <w:ilvl w:val="0"/>
          <w:numId w:val="0"/>
        </w:numPr>
        <w:spacing w:before="60" w:after="60" w:line="276" w:lineRule="auto"/>
        <w:ind w:left="567"/>
        <w:jc w:val="both"/>
        <w:rPr>
          <w:rFonts w:cs="Arial"/>
          <w:szCs w:val="19"/>
        </w:rPr>
      </w:pPr>
    </w:p>
    <w:p w14:paraId="219B4B30" w14:textId="77777777" w:rsidR="00B70097" w:rsidRPr="00D63FA2" w:rsidRDefault="00B70097" w:rsidP="00B70097">
      <w:pPr>
        <w:spacing w:before="60" w:after="60"/>
        <w:jc w:val="both"/>
        <w:rPr>
          <w:rFonts w:cs="Arial"/>
          <w:szCs w:val="19"/>
        </w:rPr>
      </w:pPr>
      <w:r w:rsidRPr="00D63FA2">
        <w:rPr>
          <w:rFonts w:cs="Arial"/>
          <w:szCs w:val="19"/>
        </w:rPr>
        <w:t>V prípade, že predmetom kontroly poskytovateľa je návrh dodatku, dodatok je prijímateľ povinný predložiť na kontrolu poskytovateľovi aj po jeho podpise.</w:t>
      </w:r>
    </w:p>
    <w:p w14:paraId="5DA03585" w14:textId="77777777" w:rsidR="00B70097" w:rsidRPr="00D63FA2" w:rsidRDefault="00B70097" w:rsidP="00B70097">
      <w:pPr>
        <w:spacing w:before="60" w:after="60"/>
        <w:jc w:val="both"/>
        <w:rPr>
          <w:rFonts w:cs="Arial"/>
          <w:szCs w:val="19"/>
        </w:rPr>
      </w:pPr>
      <w:r w:rsidRPr="00D63FA2">
        <w:rPr>
          <w:rFonts w:cs="Arial"/>
          <w:szCs w:val="19"/>
        </w:rPr>
        <w:t>Ak poskytovateľ</w:t>
      </w:r>
      <w:r w:rsidRPr="00D63FA2" w:rsidDel="006526CF">
        <w:rPr>
          <w:rFonts w:cs="Arial"/>
          <w:szCs w:val="19"/>
        </w:rPr>
        <w:t xml:space="preserve"> </w:t>
      </w:r>
      <w:r w:rsidRPr="00D63FA2">
        <w:rPr>
          <w:rFonts w:cs="Arial"/>
          <w:szCs w:val="19"/>
        </w:rPr>
        <w:t xml:space="preserve">identifikuje nedostatky v procese VO (prípravy návrhu dodatku), preruší kontrolu návrhu dodatku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doručí prijímateľovi správu z kontroly, ktorej záverom môže byť súhlas alebo nesúhlas s uzavretím dodatku s úspešným uchádzačom. </w:t>
      </w:r>
    </w:p>
    <w:p w14:paraId="66321B49" w14:textId="77777777" w:rsidR="00B70097" w:rsidRPr="00D63FA2" w:rsidRDefault="00B70097" w:rsidP="00B70097">
      <w:pPr>
        <w:spacing w:before="60" w:after="60"/>
        <w:jc w:val="both"/>
        <w:rPr>
          <w:rFonts w:cs="Arial"/>
          <w:szCs w:val="19"/>
        </w:rPr>
      </w:pPr>
      <w:r w:rsidRPr="00D63FA2">
        <w:rPr>
          <w:rFonts w:cs="Arial"/>
          <w:szCs w:val="19"/>
        </w:rPr>
        <w:t xml:space="preserve">V prípade zistenia porušenia pravidiel a postupov VO, resp. porušenia pravidiel a ustanovení legislatívy SR a EÚ, ktoré mali alebo mohli mať vplyv na výsledok VO, záverom kontroly VO </w:t>
      </w:r>
      <w:r w:rsidRPr="00D63FA2">
        <w:rPr>
          <w:rFonts w:cs="Arial"/>
          <w:b/>
          <w:szCs w:val="19"/>
        </w:rPr>
        <w:t xml:space="preserve">je nesúhlas s podpísaním dodatku </w:t>
      </w:r>
      <w:r w:rsidRPr="00D63FA2">
        <w:rPr>
          <w:rFonts w:cs="Arial"/>
          <w:szCs w:val="19"/>
        </w:rPr>
        <w:t xml:space="preserve">verejného obstarávateľa s úspešným uchádzačom. Tento nesúhlas predstavuje zároveň deklaráciu poskytovateľa týkajúcu sa </w:t>
      </w:r>
      <w:r w:rsidRPr="00D63FA2">
        <w:rPr>
          <w:rFonts w:cs="Arial"/>
          <w:b/>
          <w:szCs w:val="19"/>
        </w:rPr>
        <w:t>nepripustenia súvisiacich budúcich výdavkov do financovania v plnom rozsahu</w:t>
      </w:r>
      <w:r w:rsidRPr="00D63FA2">
        <w:rPr>
          <w:rFonts w:cs="Arial"/>
          <w:szCs w:val="19"/>
        </w:rPr>
        <w:t xml:space="preserve">, t. j. pokiaľ by bol dodatok s úspešným uchádzačom aj napriek nesúhlasu poskytovateľa podpísaný, poskytovateľ ho v rámci ex post kontroly nepripustí do financovania v plnom rozsahu. </w:t>
      </w:r>
    </w:p>
    <w:p w14:paraId="2B4DB5E8" w14:textId="77777777" w:rsidR="00B70097" w:rsidRPr="00D63FA2" w:rsidRDefault="00B70097" w:rsidP="00B70097">
      <w:pPr>
        <w:spacing w:before="60" w:after="60"/>
        <w:jc w:val="both"/>
        <w:rPr>
          <w:rFonts w:cs="Arial"/>
          <w:szCs w:val="19"/>
        </w:rPr>
      </w:pPr>
      <w:r w:rsidRPr="00D63FA2">
        <w:rPr>
          <w:rFonts w:cs="Arial"/>
          <w:b/>
          <w:i/>
          <w:color w:val="FF0000"/>
          <w:szCs w:val="19"/>
        </w:rPr>
        <w:t>Povinnosť prijímateľa:</w:t>
      </w:r>
      <w:r w:rsidRPr="00D63FA2">
        <w:rPr>
          <w:rFonts w:cs="Arial"/>
          <w:color w:val="FF0000"/>
          <w:szCs w:val="19"/>
        </w:rPr>
        <w:t xml:space="preserve"> </w:t>
      </w:r>
      <w:r w:rsidRPr="00D63FA2">
        <w:rPr>
          <w:rFonts w:cs="Arial"/>
          <w:szCs w:val="19"/>
        </w:rPr>
        <w:t xml:space="preserve">Prijímateľ je povinný prijať opatrenia na odstránenie nedostatkov a doložiť vysvetlenie alebo požadované dokumenty v lehote stanovenej poskytovateľom. </w:t>
      </w:r>
    </w:p>
    <w:p w14:paraId="5F485ED2" w14:textId="77777777" w:rsidR="00B70097" w:rsidRPr="00D63FA2" w:rsidRDefault="00B70097" w:rsidP="00B70097">
      <w:pPr>
        <w:spacing w:before="60" w:after="60"/>
        <w:jc w:val="both"/>
        <w:rPr>
          <w:rFonts w:cs="Arial"/>
          <w:szCs w:val="19"/>
        </w:rPr>
      </w:pPr>
      <w:r w:rsidRPr="00D63FA2">
        <w:rPr>
          <w:rFonts w:cs="Arial"/>
          <w:szCs w:val="19"/>
        </w:rPr>
        <w:t xml:space="preserve">Ak poskytovateľ identifikuje nedostatky návrhu dodatku, postupuje </w:t>
      </w:r>
      <w:r w:rsidRPr="00D63FA2">
        <w:rPr>
          <w:rFonts w:cs="Arial"/>
          <w:b/>
          <w:szCs w:val="19"/>
        </w:rPr>
        <w:t xml:space="preserve">analogicky vo vzťahu k druhej ex </w:t>
      </w:r>
      <w:proofErr w:type="spellStart"/>
      <w:r w:rsidRPr="00D63FA2">
        <w:rPr>
          <w:rFonts w:cs="Arial"/>
          <w:b/>
          <w:szCs w:val="19"/>
        </w:rPr>
        <w:t>ante</w:t>
      </w:r>
      <w:proofErr w:type="spellEnd"/>
      <w:r w:rsidRPr="00D63FA2">
        <w:rPr>
          <w:rFonts w:cs="Arial"/>
          <w:b/>
          <w:szCs w:val="19"/>
        </w:rPr>
        <w:t xml:space="preserve"> kontrole upravenej v kapitole 2.6.2</w:t>
      </w:r>
      <w:r w:rsidRPr="00D63FA2">
        <w:rPr>
          <w:rFonts w:cs="Arial"/>
          <w:szCs w:val="19"/>
        </w:rPr>
        <w:t xml:space="preserve"> s výnimkou tých častí, ktoré upravujú kontrolu zákaziek zadávaných nadlimitným postupom pred podpisom zmluvy zo strany ÚVO podľa § 169 ods. 2 ZVO. </w:t>
      </w:r>
    </w:p>
    <w:p w14:paraId="766A7A73" w14:textId="77777777" w:rsidR="00B70097" w:rsidRPr="00D63FA2" w:rsidRDefault="00B70097" w:rsidP="00B70097">
      <w:pPr>
        <w:spacing w:before="60" w:after="60"/>
        <w:jc w:val="both"/>
        <w:rPr>
          <w:rFonts w:cs="Arial"/>
          <w:szCs w:val="19"/>
        </w:rPr>
      </w:pPr>
      <w:r w:rsidRPr="00D63FA2">
        <w:rPr>
          <w:rFonts w:cs="Arial"/>
          <w:szCs w:val="19"/>
        </w:rPr>
        <w:t xml:space="preserve">Ak poskytovateľ nezistí porušenie pravidiel a postupov VO, resp. porušenie pravidiel a ustanovení  legislatívy SR a EÚ, záverom kontroly/finančnej kontroly je súhlas poskytovateľa s podpísaním dodatku verejného obstarávateľa  s dodávateľom. Tento súhlas predstavuje predpoklad k vydaniu záveru v rámci následnej ex post kontroly dodatku po jeho podpise. Ak poskytovateľ zistí skutočnosti ovplyvňujúce posudzovanie oprávnenosti možných výdavkov predložených ďalej prijímateľom v rámci </w:t>
      </w:r>
      <w:proofErr w:type="spellStart"/>
      <w:r w:rsidRPr="00D63FA2">
        <w:rPr>
          <w:rFonts w:cs="Arial"/>
          <w:szCs w:val="19"/>
        </w:rPr>
        <w:t>ŽoP</w:t>
      </w:r>
      <w:proofErr w:type="spellEnd"/>
      <w:r w:rsidRPr="00D63FA2">
        <w:rPr>
          <w:rFonts w:cs="Arial"/>
          <w:szCs w:val="19"/>
        </w:rPr>
        <w:t xml:space="preserve"> (napr. na základe zistení vecnej kontroly VO), avšak nezistí  porušenie podľa prvej vety tohto odseku, v záveroch návrhu správy / správy z kontroly vydá súhlas s podpísaním dodatku, pričom v nedostatkoch uvedených v  správe z kontroly uvedie všetky skutočnosti týkajúce sa takýchto nedostatkov.</w:t>
      </w:r>
    </w:p>
    <w:p w14:paraId="6DE877A6" w14:textId="77777777" w:rsidR="00B70097" w:rsidRPr="00D63FA2" w:rsidRDefault="00B70097" w:rsidP="00B70097">
      <w:pPr>
        <w:spacing w:before="60" w:after="60"/>
        <w:jc w:val="both"/>
        <w:rPr>
          <w:rFonts w:cs="Arial"/>
          <w:szCs w:val="19"/>
        </w:rPr>
      </w:pPr>
      <w:r w:rsidRPr="00D63FA2">
        <w:rPr>
          <w:rFonts w:cs="Arial"/>
          <w:b/>
          <w:i/>
          <w:color w:val="FF0000"/>
          <w:szCs w:val="19"/>
        </w:rPr>
        <w:t>Povinnosť prijímateľa:</w:t>
      </w:r>
      <w:r w:rsidRPr="00D63FA2">
        <w:rPr>
          <w:rFonts w:cs="Arial"/>
          <w:color w:val="FF0000"/>
          <w:szCs w:val="19"/>
        </w:rPr>
        <w:t xml:space="preserve"> </w:t>
      </w:r>
      <w:r w:rsidRPr="00D63FA2">
        <w:rPr>
          <w:rFonts w:cs="Arial"/>
          <w:szCs w:val="19"/>
        </w:rPr>
        <w:t xml:space="preserve">Prijímateľ je povinný v prípade nesúhlasu poskytovateľa </w:t>
      </w:r>
      <w:r w:rsidRPr="00D63FA2">
        <w:rPr>
          <w:rFonts w:cs="Arial"/>
          <w:b/>
          <w:szCs w:val="19"/>
        </w:rPr>
        <w:t xml:space="preserve">zdržať sa uzatvorenia dodatku </w:t>
      </w:r>
      <w:r w:rsidRPr="00D63FA2">
        <w:rPr>
          <w:rFonts w:cs="Arial"/>
          <w:szCs w:val="19"/>
        </w:rPr>
        <w:t>s úspešným dodávateľom.</w:t>
      </w:r>
    </w:p>
    <w:p w14:paraId="0A430E79" w14:textId="77777777" w:rsidR="00B70097" w:rsidRPr="00547DBC" w:rsidRDefault="00B70097" w:rsidP="009D7F63">
      <w:pPr>
        <w:spacing w:before="120" w:after="120" w:line="288" w:lineRule="auto"/>
        <w:rPr>
          <w:rFonts w:cs="Arial"/>
          <w:szCs w:val="19"/>
        </w:rPr>
      </w:pPr>
    </w:p>
    <w:p w14:paraId="498EF27A" w14:textId="77777777" w:rsidR="00B70097" w:rsidRPr="00D63FA2" w:rsidRDefault="00B70097" w:rsidP="00B70097">
      <w:pPr>
        <w:spacing w:before="60" w:after="60"/>
        <w:jc w:val="both"/>
        <w:rPr>
          <w:rFonts w:cs="Arial"/>
          <w:b/>
          <w:szCs w:val="19"/>
        </w:rPr>
      </w:pPr>
      <w:r w:rsidRPr="00D63FA2">
        <w:rPr>
          <w:rFonts w:cs="Arial"/>
          <w:b/>
          <w:szCs w:val="19"/>
        </w:rPr>
        <w:t>Kontrola  dodatku po podpise (ak bola vykonaná kontrola návrhu dodatku pred jeho podpisom)</w:t>
      </w:r>
    </w:p>
    <w:p w14:paraId="6B883BBF" w14:textId="77777777" w:rsidR="00B70097" w:rsidRDefault="00B70097" w:rsidP="00D63FA2">
      <w:pPr>
        <w:spacing w:before="120" w:after="120" w:line="288" w:lineRule="auto"/>
        <w:rPr>
          <w:b/>
          <w:i/>
          <w:color w:val="FF0000"/>
        </w:rPr>
      </w:pPr>
    </w:p>
    <w:p w14:paraId="6468FFD4" w14:textId="77777777" w:rsidR="009D7F63" w:rsidRPr="0073389C" w:rsidRDefault="009D7F63" w:rsidP="00D63FA2">
      <w:pPr>
        <w:spacing w:before="120" w:after="120" w:line="288" w:lineRule="auto"/>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33"/>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2B2B4228"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3595BFB7" w14:textId="084B93D0" w:rsidR="00963E0D" w:rsidRDefault="00963E0D" w:rsidP="00963E0D">
      <w:pPr>
        <w:pStyle w:val="Bulletslevel2"/>
        <w:ind w:left="567" w:hanging="283"/>
        <w:rPr>
          <w:rFonts w:cs="Arial"/>
          <w:szCs w:val="19"/>
          <w:lang w:val="sk-SK"/>
        </w:rPr>
      </w:pPr>
      <w:r w:rsidRPr="00CB6C96">
        <w:rPr>
          <w:rFonts w:cs="Arial"/>
          <w:szCs w:val="19"/>
          <w:lang w:val="sk-SK"/>
        </w:rPr>
        <w:t xml:space="preserve">čestné vyhlásenia o neprítomnosti konfliktu záujmov </w:t>
      </w:r>
      <w:r w:rsidR="00B70097" w:rsidRPr="00B70097">
        <w:rPr>
          <w:rFonts w:cs="Arial"/>
          <w:szCs w:val="19"/>
          <w:lang w:val="sk-SK"/>
        </w:rPr>
        <w:t>zainteresovaných osôb  zúčastňujúcich sa na procese prípravy a uzavretia dodatku</w:t>
      </w:r>
      <w:r>
        <w:rPr>
          <w:rFonts w:cs="Arial"/>
          <w:szCs w:val="19"/>
          <w:lang w:val="sk-SK"/>
        </w:rPr>
        <w:t>;</w:t>
      </w:r>
    </w:p>
    <w:p w14:paraId="4CE89863" w14:textId="56724AC2"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w:t>
      </w:r>
      <w:r w:rsidR="00B70097" w:rsidRPr="00B70097">
        <w:rPr>
          <w:rFonts w:cs="Arial"/>
          <w:szCs w:val="19"/>
          <w:lang w:val="sk-SK"/>
        </w:rPr>
        <w:t xml:space="preserve">zmene zmluvy </w:t>
      </w:r>
      <w:r w:rsidRPr="00963E0D">
        <w:rPr>
          <w:rFonts w:cs="Arial"/>
          <w:szCs w:val="19"/>
          <w:lang w:val="sk-SK"/>
        </w:rPr>
        <w:t>na zverejnenie v profile na stránke ÚVO</w:t>
      </w:r>
      <w:r w:rsidR="00B70097">
        <w:rPr>
          <w:rFonts w:cs="Arial"/>
          <w:szCs w:val="19"/>
          <w:lang w:val="sk-SK"/>
        </w:rPr>
        <w:t xml:space="preserve">, </w:t>
      </w:r>
      <w:r w:rsidR="00B70097" w:rsidRPr="00D63FA2">
        <w:rPr>
          <w:rFonts w:cs="Arial"/>
          <w:szCs w:val="19"/>
          <w:lang w:val="sk-SK"/>
        </w:rPr>
        <w:t>ak je to relevantné</w:t>
      </w:r>
      <w:r w:rsidRPr="00963E0D">
        <w:rPr>
          <w:rFonts w:cs="Arial"/>
          <w:szCs w:val="19"/>
          <w:lang w:val="sk-SK"/>
        </w:rPr>
        <w:t>;</w:t>
      </w:r>
    </w:p>
    <w:p w14:paraId="122ADDB1" w14:textId="77777777"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w:t>
      </w:r>
      <w:proofErr w:type="spellStart"/>
      <w:r w:rsidRPr="0073389C">
        <w:rPr>
          <w:rFonts w:cs="Arial"/>
          <w:szCs w:val="19"/>
          <w:lang w:val="sk-SK"/>
        </w:rPr>
        <w:t>printscreen</w:t>
      </w:r>
      <w:proofErr w:type="spellEnd"/>
      <w:r w:rsidRPr="0073389C">
        <w:rPr>
          <w:rFonts w:cs="Arial"/>
          <w:szCs w:val="19"/>
          <w:lang w:val="sk-SK"/>
        </w:rPr>
        <w:t xml:space="preserve">-u“). </w:t>
      </w:r>
    </w:p>
    <w:p w14:paraId="11878CF8" w14:textId="2A0CFBD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w:t>
      </w:r>
      <w:r w:rsidR="00B70097">
        <w:t>k zmluve</w:t>
      </w:r>
      <w:r w:rsidR="00B70097" w:rsidRPr="0073389C">
        <w:t xml:space="preserve"> </w:t>
      </w:r>
      <w:r w:rsidRPr="0073389C">
        <w:t xml:space="preserve">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w:t>
      </w:r>
      <w:r w:rsidR="00C431C4">
        <w:t xml:space="preserve">doručí </w:t>
      </w:r>
      <w:r w:rsidRPr="0073389C">
        <w:t xml:space="preserve">prijímateľ tento dodatok poskytovateľovi na jeho </w:t>
      </w:r>
      <w:r w:rsidRPr="0073389C">
        <w:lastRenderedPageBreak/>
        <w:t>„následnú ex-post kontrolu“. Na predkladanie takéhoto dodatku a na jeho kontrolu sa primerane vzťahujú pravidlá uvedené v bode d) tejto kapitoly</w:t>
      </w:r>
      <w:r w:rsidR="00C431C4">
        <w:t xml:space="preserve"> „</w:t>
      </w:r>
      <w:r w:rsidR="00C431C4" w:rsidRPr="00C431C4">
        <w:t>Následná ex post kontrola</w:t>
      </w:r>
      <w:r w:rsidR="00C431C4">
        <w:t>“</w:t>
      </w:r>
      <w:r w:rsidRPr="0073389C">
        <w:t xml:space="preserve">. </w:t>
      </w:r>
    </w:p>
    <w:p w14:paraId="2FA86740" w14:textId="46613CA6" w:rsidR="009D7F63" w:rsidRPr="0073389C" w:rsidRDefault="009D7F63" w:rsidP="009D7F63">
      <w:pPr>
        <w:spacing w:before="120" w:after="120" w:line="288" w:lineRule="auto"/>
        <w:jc w:val="both"/>
      </w:pPr>
      <w:r w:rsidRPr="0073389C">
        <w:t xml:space="preserve">Poskytovateľ vykoná </w:t>
      </w:r>
      <w:r w:rsidRPr="00AD07E2">
        <w:rPr>
          <w:b/>
        </w:rPr>
        <w:t>kontrolu dodatku</w:t>
      </w:r>
      <w:r w:rsidRPr="0073389C">
        <w:t xml:space="preserve"> </w:t>
      </w:r>
      <w:r w:rsidR="00C431C4" w:rsidRPr="00C431C4">
        <w:t xml:space="preserve">po podpise </w:t>
      </w:r>
      <w:r w:rsidRPr="0073389C">
        <w:t xml:space="preserve">v lehote </w:t>
      </w:r>
      <w:r w:rsidR="00A85808" w:rsidRPr="00AD07E2">
        <w:rPr>
          <w:b/>
        </w:rPr>
        <w:t xml:space="preserve">5 </w:t>
      </w:r>
      <w:r w:rsidRPr="00AD07E2">
        <w:rPr>
          <w:b/>
        </w:rPr>
        <w:t>pracovných dní</w:t>
      </w:r>
      <w:r w:rsidRPr="0073389C">
        <w:t>.</w:t>
      </w:r>
    </w:p>
    <w:p w14:paraId="5F668E58"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C6FB682" w14:textId="64C2D8C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w:t>
      </w:r>
      <w:r w:rsidR="00C431C4" w:rsidRPr="00C431C4">
        <w:rPr>
          <w:rFonts w:cs="Arial"/>
          <w:szCs w:val="19"/>
        </w:rPr>
        <w:t>lehota na výkon kontroly VO sa preruší</w:t>
      </w:r>
      <w:r w:rsidR="00C431C4" w:rsidRPr="00C431C4" w:rsidDel="00C431C4">
        <w:rPr>
          <w:rFonts w:cs="Arial"/>
          <w:szCs w:val="19"/>
        </w:rPr>
        <w:t xml:space="preserve"> </w:t>
      </w:r>
      <w:r w:rsidRPr="00963E0D">
        <w:rPr>
          <w:rFonts w:cs="Arial"/>
          <w:szCs w:val="19"/>
        </w:rPr>
        <w:t>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w:t>
      </w:r>
      <w:r w:rsidR="00C431C4">
        <w:rPr>
          <w:rFonts w:cs="Arial"/>
          <w:szCs w:val="19"/>
        </w:rPr>
        <w:t>doručí</w:t>
      </w:r>
      <w:r w:rsidR="00C431C4" w:rsidRPr="00963E0D">
        <w:rPr>
          <w:rFonts w:cs="Arial"/>
          <w:szCs w:val="19"/>
        </w:rPr>
        <w:t xml:space="preserve"> </w:t>
      </w:r>
      <w:r w:rsidRPr="00963E0D">
        <w:rPr>
          <w:rFonts w:cs="Arial"/>
          <w:szCs w:val="19"/>
        </w:rPr>
        <w:t>prijímateľovi správu z kontroly VO, ktorej záverom môže byť pripustenie</w:t>
      </w:r>
      <w:r w:rsidR="00C431C4">
        <w:rPr>
          <w:rFonts w:cs="Arial"/>
          <w:szCs w:val="19"/>
        </w:rPr>
        <w:t>,</w:t>
      </w:r>
      <w:r w:rsidRPr="00963E0D">
        <w:rPr>
          <w:rFonts w:cs="Arial"/>
          <w:szCs w:val="19"/>
        </w:rPr>
        <w:t xml:space="preserv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963E0D">
        <w:rPr>
          <w:rFonts w:cs="Arial"/>
          <w:szCs w:val="19"/>
        </w:rPr>
        <w:t>ŽoP</w:t>
      </w:r>
      <w:proofErr w:type="spellEnd"/>
      <w:r w:rsidRPr="00963E0D">
        <w:rPr>
          <w:rFonts w:cs="Arial"/>
          <w:szCs w:val="19"/>
        </w:rPr>
        <w:t xml:space="preserve">. </w:t>
      </w:r>
    </w:p>
    <w:p w14:paraId="64B992AF"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C27DFF4"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30C76264" w14:textId="77777777"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6C166C7E" w14:textId="77777777"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 xml:space="preserve">postupuje podľa metodického pokynu CKO č. 5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334D19A2" w14:textId="77777777"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w:t>
      </w:r>
      <w:proofErr w:type="spellStart"/>
      <w:r w:rsidRPr="00963E0D">
        <w:rPr>
          <w:rFonts w:cs="Arial"/>
          <w:szCs w:val="19"/>
        </w:rPr>
        <w:t>ŽoP</w:t>
      </w:r>
      <w:proofErr w:type="spellEnd"/>
      <w:r w:rsidRPr="00963E0D">
        <w:rPr>
          <w:rFonts w:cs="Arial"/>
          <w:szCs w:val="19"/>
        </w:rPr>
        <w:t>, vychádzajúce z realizácie výsledku daného VO, budú zo strany poskytovateľa, označené ako neoprávnené. 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14:paraId="2FDD1912"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w:t>
      </w:r>
      <w:r w:rsidR="00D35E63">
        <w:t xml:space="preserve"> 5</w:t>
      </w:r>
      <w:r w:rsidRPr="0073389C">
        <w:t xml:space="preserve">. </w:t>
      </w:r>
    </w:p>
    <w:p w14:paraId="50178A60" w14:textId="77777777" w:rsidR="00963E0D" w:rsidRDefault="00963E0D" w:rsidP="00963E0D">
      <w:pPr>
        <w:spacing w:before="120" w:after="120" w:line="288" w:lineRule="auto"/>
        <w:jc w:val="both"/>
        <w:rPr>
          <w:rFonts w:cs="Arial"/>
          <w:szCs w:val="19"/>
        </w:rPr>
      </w:pPr>
    </w:p>
    <w:p w14:paraId="32245F9D" w14:textId="77777777"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r w:rsidR="00A85808">
        <w:rPr>
          <w:b/>
        </w:rPr>
        <w:t xml:space="preserve"> </w:t>
      </w:r>
      <w:r w:rsidR="00A85808" w:rsidRPr="00A85808">
        <w:rPr>
          <w:b/>
        </w:rPr>
        <w:t>a zákaziek zadávaných v rámci dynamického nákupného systému</w:t>
      </w:r>
    </w:p>
    <w:p w14:paraId="3874E29A" w14:textId="77777777" w:rsidR="007D11DA" w:rsidRDefault="007D11DA" w:rsidP="007D11DA">
      <w:pPr>
        <w:tabs>
          <w:tab w:val="left" w:pos="1014"/>
        </w:tabs>
        <w:spacing w:before="120" w:after="120" w:line="288" w:lineRule="auto"/>
        <w:jc w:val="both"/>
      </w:pPr>
      <w:r>
        <w:t xml:space="preserve">Predmetom kontroly je každá čiastková </w:t>
      </w:r>
      <w:r w:rsidR="00A85808">
        <w:t>zákazka zadávaná na základe</w:t>
      </w:r>
      <w:r>
        <w:t xml:space="preserve"> rámcovej dohody</w:t>
      </w:r>
      <w:r w:rsidR="00A85808">
        <w:t xml:space="preserve"> </w:t>
      </w:r>
      <w:r>
        <w:t xml:space="preserve"> </w:t>
      </w:r>
      <w:r w:rsidR="00A85808" w:rsidRPr="00A85808">
        <w:t>a každá zákazka zadávaná v rámci DNS</w:t>
      </w:r>
      <w:r>
        <w:t>, ktoré budú financované z prostriedkov NFP.</w:t>
      </w:r>
    </w:p>
    <w:p w14:paraId="7725FC3E"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5C0B5B87" w14:textId="2B2CDC74" w:rsidR="00A85808" w:rsidRDefault="00A85808" w:rsidP="00852446">
      <w:pPr>
        <w:tabs>
          <w:tab w:val="left" w:pos="1014"/>
        </w:tabs>
        <w:spacing w:line="288" w:lineRule="auto"/>
        <w:jc w:val="both"/>
      </w:pPr>
      <w:r w:rsidRPr="00A85808">
        <w:t xml:space="preserve">Rámcová dohoda </w:t>
      </w:r>
      <w:r w:rsidR="009750E6" w:rsidRPr="001D4CC9">
        <w:t xml:space="preserve">je písomná dohoda medzi jedným alebo viacerými verejnými obstarávateľmi alebo jedným alebo viacerými obstarávateľmi na jednej strane a jedným alebo viacerými uchádzačmi na strane druhej a </w:t>
      </w:r>
      <w:r w:rsidRPr="00A85808">
        <w:lastRenderedPageBreak/>
        <w:t xml:space="preserve">určuje podmienky zadávania zákaziek počas jej platnosti, najmä čo sa týka ceny a </w:t>
      </w:r>
      <w:r w:rsidR="009750E6">
        <w:t>, ak je to možné, aj</w:t>
      </w:r>
      <w:r w:rsidR="009750E6" w:rsidRPr="00AC6E98">
        <w:t xml:space="preserve"> </w:t>
      </w:r>
      <w:r w:rsidRPr="00A85808">
        <w:t xml:space="preserve">predpokladaného množstva predmetu zákazky, t. j. pojem zadávanie </w:t>
      </w:r>
      <w:r w:rsidR="00034271">
        <w:t xml:space="preserve">čiastkových </w:t>
      </w:r>
      <w:r w:rsidRPr="00A85808">
        <w:t xml:space="preserve">zákaziek na základe rámcovej dohody subsumuje pod seba všetky čiastkové objednávky, čiastkové zmluvy, opätovné otvorenia súťaže atď. </w:t>
      </w:r>
    </w:p>
    <w:p w14:paraId="3AC32B4D" w14:textId="77777777" w:rsidR="00034271" w:rsidRPr="00034271" w:rsidRDefault="00034271" w:rsidP="00034271">
      <w:pPr>
        <w:tabs>
          <w:tab w:val="left" w:pos="1014"/>
        </w:tabs>
        <w:spacing w:line="288" w:lineRule="auto"/>
        <w:jc w:val="both"/>
      </w:pPr>
      <w:r w:rsidRPr="00034271">
        <w:t>Čiastková zákazka zadávaná na základe rámcovej dohody môže mať formu písomnej zmluvy alebo objednávky, prípadne iného dokladu, ktorý jednoznačne a hodnoverne preukazuje formálne a vecné naplnenie predmetu zákazky. Uvedené pravidlo platí aj v prípade čiastkových zákaziek v hodnote nadlimitnej zákazky alebo podlimitnej zákazky.</w:t>
      </w:r>
    </w:p>
    <w:p w14:paraId="6C60F9F8" w14:textId="77777777" w:rsidR="00034271" w:rsidRPr="00A85808" w:rsidRDefault="00034271" w:rsidP="00852446">
      <w:pPr>
        <w:tabs>
          <w:tab w:val="left" w:pos="1014"/>
        </w:tabs>
        <w:spacing w:line="288" w:lineRule="auto"/>
        <w:jc w:val="both"/>
      </w:pPr>
    </w:p>
    <w:p w14:paraId="5F62867E" w14:textId="77777777" w:rsidR="00A85808" w:rsidRPr="00A85808" w:rsidRDefault="00A85808"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85808">
        <w:rPr>
          <w:b/>
          <w:i/>
        </w:rPr>
        <w:t xml:space="preserve">Dôležité upozornenie: </w:t>
      </w:r>
      <w:r w:rsidRPr="00A85808">
        <w:t>Pri zadávaní zákazky na základe rámcovej dohody nemožno vykonať podstatné zmeny a doplnenia podmienok určených v rámcovej dohode.</w:t>
      </w:r>
    </w:p>
    <w:p w14:paraId="61CE8316" w14:textId="77777777" w:rsidR="00A85808" w:rsidRPr="00A85808" w:rsidRDefault="00A85808" w:rsidP="00852446">
      <w:pPr>
        <w:tabs>
          <w:tab w:val="left" w:pos="1014"/>
        </w:tabs>
        <w:spacing w:line="288" w:lineRule="auto"/>
        <w:jc w:val="both"/>
      </w:pPr>
    </w:p>
    <w:p w14:paraId="4A87D1BC" w14:textId="77777777" w:rsidR="00A85808" w:rsidRDefault="00A85808" w:rsidP="00852446">
      <w:pPr>
        <w:tabs>
          <w:tab w:val="left" w:pos="1014"/>
        </w:tabs>
        <w:spacing w:line="288" w:lineRule="auto"/>
        <w:jc w:val="both"/>
      </w:pPr>
      <w:r w:rsidRPr="00A85808">
        <w:t>Ak má čiastková zákazka charakter objednávky, je objednávka evidovaná v ITMS 2014+. V prípade, ak má byť výsledkom zadávania čiastkovej zákazky na základe rámcovej dohody písomná zmluva, na základe ktorej sa zadávajú objednávky, eviduje sa v ITMS 2014+ iba čiastková zmluva a objednávky budú evidované na úrovni tejto čiastkovej zmluvy.</w:t>
      </w:r>
    </w:p>
    <w:p w14:paraId="578604F8" w14:textId="77777777" w:rsidR="009750E6" w:rsidRPr="00A85808" w:rsidRDefault="009750E6" w:rsidP="00852446">
      <w:pPr>
        <w:tabs>
          <w:tab w:val="left" w:pos="1014"/>
        </w:tabs>
        <w:spacing w:line="288" w:lineRule="auto"/>
        <w:jc w:val="both"/>
      </w:pPr>
    </w:p>
    <w:p w14:paraId="4B79789B" w14:textId="77777777" w:rsidR="009750E6" w:rsidRPr="001D4CC9" w:rsidRDefault="009750E6" w:rsidP="009750E6">
      <w:pPr>
        <w:spacing w:line="288" w:lineRule="auto"/>
        <w:jc w:val="both"/>
      </w:pPr>
      <w:r w:rsidRPr="001D4CC9">
        <w:t>Zákazky na základe rámcovej dohody je možné zadať počas trvania rámcovej dohody, pričom trvanie zákaziek zadaných na základe rámcovej dohody môže presiahnuť trvanie rámcovej dohody. Zákazky zadávané na základe rámcovej dohody, ktorých trvanie presiahne trvanie rámcovej dohody, možno zadať len na obdobie, ktoré je primerané, a to najmä s ohľadom na dĺžku trvania obdobných zákaziek zadávaných na základe tej istej rámcovej dohody (napr. ak boli čiastkové zákazky zadávané počas trvania rámcovej dohody uzavreté na obdobie 6 mesiacov, tak aj „posledná“ čiastková zákazka, ktorá presiahne trvanie rámcovej dohody, by mala byť zadaná na obdobie nepresahujúce 6 mesiacov).</w:t>
      </w:r>
    </w:p>
    <w:p w14:paraId="0E14BC56" w14:textId="77777777" w:rsidR="00A85808" w:rsidRPr="00A85808" w:rsidRDefault="00A85808" w:rsidP="00852446">
      <w:pPr>
        <w:tabs>
          <w:tab w:val="left" w:pos="1014"/>
        </w:tabs>
        <w:spacing w:line="288" w:lineRule="auto"/>
        <w:jc w:val="both"/>
      </w:pPr>
    </w:p>
    <w:p w14:paraId="4C89E38B" w14:textId="77777777" w:rsidR="00A85808" w:rsidRPr="00A85808" w:rsidRDefault="00A85808" w:rsidP="00852446">
      <w:pPr>
        <w:tabs>
          <w:tab w:val="left" w:pos="1014"/>
        </w:tabs>
        <w:spacing w:line="288" w:lineRule="auto"/>
        <w:jc w:val="both"/>
      </w:pPr>
      <w:r w:rsidRPr="00A85808">
        <w:t xml:space="preserve">DNS je elektronický </w:t>
      </w:r>
      <w:r w:rsidR="009750E6" w:rsidRPr="006B69F9">
        <w:t>proces určený na obstarávanie tovaru, stavebných prác alebo služieb bežne dostupných na trhu definovaných minimálne v rozsahu skupiny podľa slovníka obstarávania, ktorých charakteristiky spĺňajú požiadavky verejného obstarávateľa</w:t>
      </w:r>
      <w:r w:rsidR="009750E6">
        <w:t xml:space="preserve"> </w:t>
      </w:r>
      <w:r w:rsidRPr="00A85808">
        <w:t>a na základe ktorého je možné zadávať čiastkové zákazky.</w:t>
      </w:r>
      <w:r w:rsidR="008E59E1" w:rsidRPr="008E59E1">
        <w:t xml:space="preserve"> Verejný obstarávateľ môže DNS rozdeliť do kategórií tovarov, stavebných prác alebo služieb, pričom v takom prípade môže uviesť primerané podmienky účasti pre každú kategóriu.</w:t>
      </w:r>
      <w:r w:rsidRPr="00A85808">
        <w:t xml:space="preserve"> DNS je </w:t>
      </w:r>
      <w:r w:rsidR="009750E6">
        <w:t xml:space="preserve">zriadený </w:t>
      </w:r>
      <w:r w:rsidRPr="00A85808">
        <w:t xml:space="preserve">na určitú dobu. Zadávaniu zákaziek v rámci DNS predchádza </w:t>
      </w:r>
      <w:r w:rsidR="00192379">
        <w:t>zriadenie</w:t>
      </w:r>
      <w:r w:rsidR="00192379" w:rsidRPr="004E0939">
        <w:t xml:space="preserve"> </w:t>
      </w:r>
      <w:r w:rsidRPr="00A85808">
        <w:t xml:space="preserve">DNS a zaradenie záujemcov do DNS, ktoré je možné len po </w:t>
      </w:r>
      <w:r w:rsidR="00192379">
        <w:t xml:space="preserve">predložení </w:t>
      </w:r>
      <w:r w:rsidRPr="00A85808">
        <w:t xml:space="preserve">žiadosti </w:t>
      </w:r>
      <w:r w:rsidR="00192379" w:rsidRPr="006B69F9">
        <w:t>o účasť záujemcu</w:t>
      </w:r>
      <w:r w:rsidR="00192379" w:rsidRPr="006B69F9" w:rsidDel="006B69F9">
        <w:t xml:space="preserve"> </w:t>
      </w:r>
      <w:r w:rsidRPr="00A85808">
        <w:t>a splnení podmienok účasti a požiadaviek stanovených v oznámení o vyhlásení verejného obstarávania a súťažných podkladoch.</w:t>
      </w:r>
      <w:r w:rsidR="00192379" w:rsidRPr="00192379">
        <w:t xml:space="preserve"> </w:t>
      </w:r>
      <w:r w:rsidR="00192379" w:rsidRPr="006B69F9">
        <w:t>V rámci DNS  nie je možné uzavrieť rámcovú dohodu.</w:t>
      </w:r>
    </w:p>
    <w:p w14:paraId="60EB1D17" w14:textId="77777777" w:rsidR="00A85808" w:rsidRPr="00A85808" w:rsidRDefault="00A85808" w:rsidP="00852446">
      <w:pPr>
        <w:tabs>
          <w:tab w:val="left" w:pos="1014"/>
        </w:tabs>
        <w:spacing w:line="288" w:lineRule="auto"/>
        <w:jc w:val="both"/>
      </w:pPr>
    </w:p>
    <w:p w14:paraId="36C7F424" w14:textId="77777777" w:rsidR="00A85808" w:rsidRPr="00A85808" w:rsidRDefault="00A85808" w:rsidP="00852446">
      <w:pPr>
        <w:tabs>
          <w:tab w:val="left" w:pos="1014"/>
        </w:tabs>
        <w:spacing w:line="288" w:lineRule="auto"/>
        <w:jc w:val="both"/>
      </w:pPr>
      <w:r w:rsidRPr="00A85808">
        <w:t xml:space="preserve">Pri zadávaní každej konkrétnej zákazky verejný obstarávateľ elektronicky prostredníctvom funkcionality DNS </w:t>
      </w:r>
      <w:r w:rsidR="003F548B">
        <w:t xml:space="preserve">pošle </w:t>
      </w:r>
      <w:r w:rsidRPr="00A85808">
        <w:t>v</w:t>
      </w:r>
      <w:r w:rsidR="003F548B">
        <w:t>ý</w:t>
      </w:r>
      <w:r w:rsidRPr="00A85808">
        <w:t>zv</w:t>
      </w:r>
      <w:r w:rsidR="003F548B">
        <w:t>u</w:t>
      </w:r>
      <w:r w:rsidRPr="00A85808">
        <w:t xml:space="preserve"> na </w:t>
      </w:r>
      <w:r w:rsidR="003F548B">
        <w:t>predkladanie</w:t>
      </w:r>
      <w:r w:rsidR="003F548B" w:rsidRPr="00A85808">
        <w:t xml:space="preserve"> </w:t>
      </w:r>
      <w:r w:rsidRPr="00A85808">
        <w:t>pon</w:t>
      </w:r>
      <w:r w:rsidR="003F548B">
        <w:t>ú</w:t>
      </w:r>
      <w:r w:rsidRPr="00A85808">
        <w:t>k všetký</w:t>
      </w:r>
      <w:r w:rsidR="003F548B">
        <w:t>m</w:t>
      </w:r>
      <w:r w:rsidRPr="00A85808">
        <w:t xml:space="preserve"> záujemco</w:t>
      </w:r>
      <w:r w:rsidR="003F548B">
        <w:t>m</w:t>
      </w:r>
      <w:r w:rsidRPr="00A85808">
        <w:t>, zaraden</w:t>
      </w:r>
      <w:r w:rsidR="003F548B">
        <w:t>ým</w:t>
      </w:r>
      <w:r w:rsidRPr="00A85808">
        <w:t xml:space="preserve"> do DNS, </w:t>
      </w:r>
      <w:r w:rsidR="003F548B" w:rsidRPr="006B69F9">
        <w:t>osobitne na každú zákazku, ktorá sa zadáva s využitím tohto systému alebo všetkým záujemcom zaradeným do určitej kategórie zodpovedajúcej zadávanej zákazke, ak bol DNS rozdelený do kategórií</w:t>
      </w:r>
      <w:r w:rsidRPr="00A85808">
        <w:t>. Ponuky predložené v lehote na predkladanie ponúk sa vyhodnocujú podľa kritérií uvedených v oznámení o vyhlásení verejného obstarávania, prípadne spresnených vo výzve na predkladanie ponúk.</w:t>
      </w:r>
    </w:p>
    <w:p w14:paraId="2FEDDB6D" w14:textId="77777777" w:rsidR="00A85808" w:rsidRDefault="00A85808" w:rsidP="00852446">
      <w:pPr>
        <w:tabs>
          <w:tab w:val="left" w:pos="1014"/>
        </w:tabs>
        <w:spacing w:line="288" w:lineRule="auto"/>
        <w:jc w:val="both"/>
      </w:pPr>
    </w:p>
    <w:p w14:paraId="5307AFFA"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 xml:space="preserve">z pohľadu finančného limitu zákazku s nízkou hodnotou podľa § 117 ZVO, resp. zákazku podľa § 9 ods. 9 zákona č. 25/2006 Z. z., môže prijímateľ predložiť dokumentáciu na kontrolu aj súčasne so </w:t>
      </w:r>
      <w:proofErr w:type="spellStart"/>
      <w:r w:rsidRPr="00A85808">
        <w:t>ŽoP</w:t>
      </w:r>
      <w:proofErr w:type="spellEnd"/>
      <w:r w:rsidRPr="00A85808">
        <w:t>,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68F6D951" w14:textId="77777777" w:rsidR="00F84F81" w:rsidRPr="00F84F81" w:rsidRDefault="00F84F81" w:rsidP="00F84F81">
      <w:pPr>
        <w:tabs>
          <w:tab w:val="left" w:pos="1014"/>
        </w:tabs>
        <w:spacing w:before="120" w:after="120" w:line="288" w:lineRule="auto"/>
        <w:jc w:val="both"/>
      </w:pPr>
      <w:r w:rsidRPr="00F84F81">
        <w:t xml:space="preserve">Finančná kontrola čiastkových zákaziek zadávaných na základe rámcových dohôd  </w:t>
      </w:r>
      <w:r w:rsidR="00A85808" w:rsidRPr="00A85808">
        <w:t xml:space="preserve">a zákaziek zadávaných v rámci DNS </w:t>
      </w:r>
      <w:r w:rsidRPr="00F84F81">
        <w:t xml:space="preserve">sa vykoná podľa verzie Príručky pre prijímateľa účinnej v čase predloženia čiastkových zákaziek zadávaných na základe rámcových dohôd za účelom výkonu finančnej kontroly poskytovateľovi so </w:t>
      </w:r>
      <w:r w:rsidRPr="00F84F81">
        <w:lastRenderedPageBreak/>
        <w:t xml:space="preserve">zohľadnením zákona o verejnom obstarávaní účinného v čase odoslania oznámenia o vyhlásení verejného obstarávania, </w:t>
      </w:r>
      <w:r w:rsidR="00A85808">
        <w:t xml:space="preserve">resp. </w:t>
      </w:r>
      <w:r w:rsidRPr="00F84F81">
        <w:t>výzvy na predkladanie ponúk do Vestníka VO na zverejnenie.</w:t>
      </w:r>
    </w:p>
    <w:p w14:paraId="3BE2FCA7" w14:textId="77777777" w:rsidR="00F84F81" w:rsidRPr="00F84F81" w:rsidRDefault="00F84F81" w:rsidP="00F84F81">
      <w:pPr>
        <w:tabs>
          <w:tab w:val="left" w:pos="1014"/>
        </w:tabs>
        <w:spacing w:before="120" w:after="120" w:line="288" w:lineRule="auto"/>
        <w:jc w:val="both"/>
      </w:pPr>
      <w:r w:rsidRPr="00F84F81">
        <w:t xml:space="preserve">Poskytovateľ vykonáva kontrolu čiastkových </w:t>
      </w:r>
      <w:r w:rsidR="00034271" w:rsidRPr="00034271">
        <w:t xml:space="preserve">zákaziek (čiastkových </w:t>
      </w:r>
      <w:r w:rsidRPr="00F84F81">
        <w:t>zmlúv</w:t>
      </w:r>
      <w:r w:rsidR="00034271">
        <w:t>)</w:t>
      </w:r>
      <w:r w:rsidRPr="00F84F81">
        <w:t xml:space="preserve"> ako: </w:t>
      </w:r>
    </w:p>
    <w:p w14:paraId="0E0379EC" w14:textId="64515A23" w:rsidR="00F84F81" w:rsidRPr="00F84F81" w:rsidRDefault="00F84F81" w:rsidP="005B7173">
      <w:pPr>
        <w:numPr>
          <w:ilvl w:val="0"/>
          <w:numId w:val="99"/>
        </w:numPr>
        <w:tabs>
          <w:tab w:val="left" w:pos="1014"/>
        </w:tabs>
        <w:spacing w:before="120" w:after="120" w:line="288" w:lineRule="auto"/>
        <w:jc w:val="both"/>
      </w:pPr>
      <w:r w:rsidRPr="00F84F81">
        <w:t>druhú ex-</w:t>
      </w:r>
      <w:proofErr w:type="spellStart"/>
      <w:r w:rsidRPr="00F84F81">
        <w:t>ante</w:t>
      </w:r>
      <w:proofErr w:type="spellEnd"/>
      <w:r w:rsidRPr="00F84F81">
        <w:t xml:space="preserve"> kontrolu</w:t>
      </w:r>
      <w:r w:rsidR="00834537">
        <w:t xml:space="preserve"> a následnú ex</w:t>
      </w:r>
      <w:r w:rsidR="00034271">
        <w:t xml:space="preserve"> </w:t>
      </w:r>
      <w:r w:rsidR="00834537">
        <w:t>post kontrolu alebo</w:t>
      </w:r>
      <w:r w:rsidRPr="00F84F81">
        <w:t>,</w:t>
      </w:r>
    </w:p>
    <w:p w14:paraId="366911C0" w14:textId="1FFBD725" w:rsidR="00F84F81" w:rsidRPr="00F84F81" w:rsidRDefault="00F84F81" w:rsidP="005B7173">
      <w:pPr>
        <w:numPr>
          <w:ilvl w:val="0"/>
          <w:numId w:val="99"/>
        </w:numPr>
        <w:tabs>
          <w:tab w:val="left" w:pos="1014"/>
        </w:tabs>
        <w:spacing w:before="120" w:after="120" w:line="288" w:lineRule="auto"/>
        <w:jc w:val="both"/>
      </w:pPr>
      <w:r w:rsidRPr="00F84F81">
        <w:t>štandardnú ex</w:t>
      </w:r>
      <w:r w:rsidR="00034271">
        <w:t xml:space="preserve"> </w:t>
      </w:r>
      <w:r w:rsidRPr="00F84F81">
        <w:t>post kontrolu.</w:t>
      </w:r>
    </w:p>
    <w:p w14:paraId="77DAC35F" w14:textId="77777777" w:rsidR="007D11DA" w:rsidRPr="00C12A2D" w:rsidRDefault="007D11DA" w:rsidP="007D11DA">
      <w:pPr>
        <w:tabs>
          <w:tab w:val="left" w:pos="1014"/>
        </w:tabs>
        <w:spacing w:before="120" w:after="120" w:line="288" w:lineRule="auto"/>
        <w:jc w:val="both"/>
      </w:pPr>
      <w:r w:rsidRPr="00C12A2D">
        <w:t xml:space="preserve">Nižšie uvedené členenie rámcových dohôd sa posudzuje podľa finančného limitu vzťahujúceho sa podľa ZVO na </w:t>
      </w:r>
      <w:r w:rsidR="00834537">
        <w:t>typ verejného obstarávateľa</w:t>
      </w:r>
      <w:r w:rsidRPr="00C12A2D">
        <w:t xml:space="preserve">, </w:t>
      </w:r>
      <w:r w:rsidR="00834537" w:rsidRPr="00C12A2D">
        <w:t>ktor</w:t>
      </w:r>
      <w:r w:rsidR="00834537">
        <w:t>ý</w:t>
      </w:r>
      <w:r w:rsidR="00834537" w:rsidRPr="00C12A2D">
        <w:t xml:space="preserve"> </w:t>
      </w:r>
      <w:r w:rsidRPr="00C12A2D">
        <w:t xml:space="preserve">predmetné VO </w:t>
      </w:r>
      <w:r w:rsidR="00834537">
        <w:t>realizuje</w:t>
      </w:r>
      <w:r w:rsidRPr="00C12A2D">
        <w:t>.</w:t>
      </w:r>
    </w:p>
    <w:p w14:paraId="1E85FE70" w14:textId="77777777" w:rsidR="007D11DA" w:rsidRDefault="007D11DA" w:rsidP="007D11DA">
      <w:pPr>
        <w:tabs>
          <w:tab w:val="left" w:pos="1014"/>
        </w:tabs>
        <w:spacing w:before="120" w:after="120" w:line="288" w:lineRule="auto"/>
        <w:jc w:val="both"/>
      </w:pPr>
    </w:p>
    <w:p w14:paraId="157EC9F5" w14:textId="1B796589"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 xml:space="preserve">Prijímateľ čiastkovú zmluvu predkladá na kontrolu </w:t>
      </w:r>
      <w:r w:rsidR="00834537">
        <w:t>p</w:t>
      </w:r>
      <w:r w:rsidR="00834537" w:rsidRPr="00697E52">
        <w:t xml:space="preserve">oskytovateľovi </w:t>
      </w:r>
      <w:r w:rsidRPr="00697E52">
        <w:t xml:space="preserve">až po ukončení kontroly verejného obstarávania, výsledkom ktorého je uzavretie rámcovej dohody, na základe ktorej sa čiastková </w:t>
      </w:r>
      <w:r w:rsidR="00034271">
        <w:t xml:space="preserve">zákazka </w:t>
      </w:r>
      <w:r w:rsidRPr="00697E52">
        <w:t>zadáva.</w:t>
      </w:r>
      <w:r w:rsidRPr="00697E52">
        <w:rPr>
          <w:b/>
          <w:i/>
        </w:rPr>
        <w:t xml:space="preserve">   </w:t>
      </w:r>
    </w:p>
    <w:p w14:paraId="3C16897B" w14:textId="77777777" w:rsidR="007D11DA" w:rsidRDefault="007D11DA" w:rsidP="007D11DA">
      <w:pPr>
        <w:tabs>
          <w:tab w:val="left" w:pos="1014"/>
        </w:tabs>
        <w:spacing w:before="120" w:after="120" w:line="288" w:lineRule="auto"/>
        <w:jc w:val="both"/>
      </w:pPr>
    </w:p>
    <w:p w14:paraId="47A5067B" w14:textId="1B38EA00"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w:t>
      </w:r>
      <w:r w:rsidR="00034271">
        <w:t>zákazka</w:t>
      </w:r>
      <w:r w:rsidR="00034271" w:rsidRPr="00697E52">
        <w:t xml:space="preserve"> </w:t>
      </w:r>
      <w:r w:rsidRPr="00697E52">
        <w:t xml:space="preserve">zadala. </w:t>
      </w:r>
    </w:p>
    <w:p w14:paraId="20F66B83" w14:textId="77777777" w:rsidR="007D11DA" w:rsidRDefault="007D11DA" w:rsidP="007D11DA">
      <w:pPr>
        <w:tabs>
          <w:tab w:val="left" w:pos="1014"/>
        </w:tabs>
        <w:spacing w:before="120" w:after="120" w:line="288" w:lineRule="auto"/>
        <w:jc w:val="both"/>
      </w:pPr>
    </w:p>
    <w:p w14:paraId="2887375D"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6663BC28" w14:textId="77777777" w:rsidR="007D11DA" w:rsidRDefault="00034271" w:rsidP="007D11DA">
      <w:pPr>
        <w:tabs>
          <w:tab w:val="left" w:pos="1014"/>
        </w:tabs>
        <w:spacing w:before="120" w:after="120" w:line="288" w:lineRule="auto"/>
        <w:jc w:val="both"/>
      </w:pPr>
      <w:r w:rsidRPr="00034271">
        <w:t>Ak má čiastková zákazka charakter objednávky, prijímateľ objednávku zaeviduje v ITMS2014+. V prípade, ak má byť výsledkom zadávania čiastkovej zákazky na základe rámcovej dohody písomná zmluva, na základe ktorej sa zadávajú objednávky, prijímateľ zaeviduje v ITMS2014+ iba čiastkovú zmluvu a objednávky bude evidovať na úrovni tejto čiastkovej zmluvy.</w:t>
      </w:r>
    </w:p>
    <w:p w14:paraId="1B362E6A" w14:textId="7777777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089F50DC" w14:textId="77777777" w:rsidR="00034271" w:rsidRPr="00D63FA2" w:rsidRDefault="00034271" w:rsidP="00034271">
      <w:pPr>
        <w:tabs>
          <w:tab w:val="left" w:pos="2552"/>
        </w:tabs>
        <w:spacing w:before="60" w:after="60"/>
        <w:jc w:val="both"/>
        <w:rPr>
          <w:rFonts w:cs="Arial"/>
          <w:szCs w:val="19"/>
        </w:rPr>
      </w:pPr>
      <w:r w:rsidRPr="00D63FA2">
        <w:rPr>
          <w:rFonts w:cs="Arial"/>
          <w:szCs w:val="19"/>
        </w:rPr>
        <w:t>Prijímateľ predkladá dokumentáciu zo zadávania čiastkových zákaziek na finančnú kontrolu poskytovateľovi s ohľadom na typ kontroly a  na  pravidlá uvedené nižšie. Poskytovateľ vykonáva kontrolu zadávania zákaziek z rámcovej dohody na základe dokumentácie predloženej prijímateľom v závislosti od finančného limitu predloženej čiastkovej zákazky:</w:t>
      </w:r>
    </w:p>
    <w:p w14:paraId="62EDABD0" w14:textId="77777777" w:rsidR="00034271" w:rsidRDefault="00034271" w:rsidP="00034271">
      <w:pPr>
        <w:pStyle w:val="Odsekzoznamu"/>
        <w:numPr>
          <w:ilvl w:val="0"/>
          <w:numId w:val="143"/>
        </w:numPr>
        <w:tabs>
          <w:tab w:val="left" w:pos="2552"/>
        </w:tabs>
        <w:spacing w:before="60" w:after="60"/>
        <w:jc w:val="both"/>
        <w:rPr>
          <w:rFonts w:cs="Arial"/>
          <w:szCs w:val="19"/>
        </w:rPr>
      </w:pPr>
      <w:r w:rsidRPr="00D63FA2">
        <w:rPr>
          <w:rFonts w:cs="Arial"/>
          <w:szCs w:val="19"/>
        </w:rPr>
        <w:t xml:space="preserve">Ak zmluvná hodnota čiastkovej zákazky </w:t>
      </w:r>
      <w:r w:rsidRPr="00D63FA2">
        <w:rPr>
          <w:rFonts w:cs="Arial"/>
          <w:b/>
          <w:szCs w:val="19"/>
        </w:rPr>
        <w:t xml:space="preserve">sa rovná alebo presahuje finančný limit pre nadlimitnú zákazku </w:t>
      </w:r>
      <w:r w:rsidRPr="00D63FA2">
        <w:rPr>
          <w:rFonts w:cs="Arial"/>
          <w:szCs w:val="19"/>
        </w:rPr>
        <w:t xml:space="preserve">v závislosti od typu obstarávajúceho subjektu a predmetu zákazky, poskytovateľ vykoná </w:t>
      </w:r>
      <w:r w:rsidR="00B1421C" w:rsidRPr="002665FC">
        <w:rPr>
          <w:rFonts w:cs="Arial"/>
          <w:b/>
          <w:szCs w:val="19"/>
        </w:rPr>
        <w:t xml:space="preserve">druhú ex </w:t>
      </w:r>
      <w:proofErr w:type="spellStart"/>
      <w:r w:rsidR="00B1421C" w:rsidRPr="002665FC">
        <w:rPr>
          <w:rFonts w:cs="Arial"/>
          <w:b/>
          <w:szCs w:val="19"/>
        </w:rPr>
        <w:t>ante</w:t>
      </w:r>
      <w:proofErr w:type="spellEnd"/>
      <w:r w:rsidR="00B1421C" w:rsidRPr="002665FC">
        <w:rPr>
          <w:rFonts w:cs="Arial"/>
          <w:b/>
          <w:szCs w:val="19"/>
        </w:rPr>
        <w:t xml:space="preserve"> kontrolu</w:t>
      </w:r>
      <w:r w:rsidR="00B1421C" w:rsidRPr="00065A17">
        <w:rPr>
          <w:rFonts w:cs="Arial"/>
          <w:szCs w:val="19"/>
        </w:rPr>
        <w:t xml:space="preserve"> pred podpisom zmluvy s úspešným uchádzačom</w:t>
      </w:r>
      <w:r w:rsidR="00B1421C" w:rsidRPr="00547DBC">
        <w:rPr>
          <w:rFonts w:cs="Arial"/>
          <w:szCs w:val="19"/>
        </w:rPr>
        <w:t xml:space="preserve"> </w:t>
      </w:r>
      <w:r w:rsidRPr="00D63FA2">
        <w:rPr>
          <w:rFonts w:cs="Arial"/>
          <w:szCs w:val="19"/>
        </w:rPr>
        <w:t>v</w:t>
      </w:r>
      <w:r w:rsidR="00D1152E">
        <w:rPr>
          <w:rFonts w:cs="Arial"/>
          <w:szCs w:val="19"/>
        </w:rPr>
        <w:t> </w:t>
      </w:r>
      <w:r w:rsidRPr="00D63FA2">
        <w:rPr>
          <w:rFonts w:cs="Arial"/>
          <w:szCs w:val="19"/>
        </w:rPr>
        <w:t>zmysle</w:t>
      </w:r>
      <w:r w:rsidR="00D1152E">
        <w:rPr>
          <w:rFonts w:cs="Arial"/>
          <w:szCs w:val="19"/>
        </w:rPr>
        <w:t xml:space="preserve"> predmetného</w:t>
      </w:r>
      <w:r w:rsidRPr="00D63FA2">
        <w:rPr>
          <w:rFonts w:cs="Arial"/>
          <w:szCs w:val="19"/>
        </w:rPr>
        <w:t xml:space="preserve"> </w:t>
      </w:r>
      <w:r>
        <w:rPr>
          <w:rFonts w:cs="Arial"/>
          <w:szCs w:val="19"/>
        </w:rPr>
        <w:t xml:space="preserve">typu kontroly podľa tejto </w:t>
      </w:r>
      <w:r w:rsidRPr="00D63FA2">
        <w:rPr>
          <w:rFonts w:cs="Arial"/>
          <w:szCs w:val="19"/>
        </w:rPr>
        <w:t xml:space="preserve">kapitoly </w:t>
      </w:r>
      <w:r w:rsidRPr="00D63FA2">
        <w:rPr>
          <w:rFonts w:cs="Arial"/>
          <w:b/>
          <w:szCs w:val="19"/>
        </w:rPr>
        <w:t>iba v prípade dobrovoľnej žiadosti prijímateľa</w:t>
      </w:r>
      <w:r w:rsidRPr="00D63FA2">
        <w:rPr>
          <w:rFonts w:cs="Arial"/>
          <w:szCs w:val="19"/>
        </w:rPr>
        <w:t xml:space="preserve"> o výkon tohto typu kontroly. V takom prípade </w:t>
      </w:r>
      <w:r w:rsidRPr="00D63FA2">
        <w:rPr>
          <w:rFonts w:cs="Arial"/>
          <w:b/>
          <w:szCs w:val="19"/>
        </w:rPr>
        <w:t>vykoná aj následnú ex post kontrolu</w:t>
      </w:r>
      <w:r w:rsidRPr="00D63FA2">
        <w:rPr>
          <w:rFonts w:cs="Arial"/>
          <w:szCs w:val="19"/>
        </w:rPr>
        <w:t xml:space="preserve"> </w:t>
      </w:r>
      <w:r w:rsidR="00B1421C" w:rsidRPr="00AC2417">
        <w:rPr>
          <w:rFonts w:cs="Arial"/>
          <w:szCs w:val="19"/>
        </w:rPr>
        <w:t xml:space="preserve">v zmysle </w:t>
      </w:r>
      <w:r w:rsidR="00D1152E">
        <w:rPr>
          <w:rFonts w:cs="Arial"/>
          <w:szCs w:val="19"/>
        </w:rPr>
        <w:t xml:space="preserve">predmetného </w:t>
      </w:r>
      <w:r w:rsidR="00B1421C">
        <w:rPr>
          <w:rFonts w:cs="Arial"/>
          <w:szCs w:val="19"/>
        </w:rPr>
        <w:t xml:space="preserve">typu kontroly podľa tejto </w:t>
      </w:r>
      <w:r w:rsidR="00B1421C" w:rsidRPr="00AC2417">
        <w:rPr>
          <w:rFonts w:cs="Arial"/>
          <w:szCs w:val="19"/>
        </w:rPr>
        <w:t>kapitoly</w:t>
      </w:r>
      <w:r w:rsidRPr="00D63FA2">
        <w:rPr>
          <w:rFonts w:cs="Arial"/>
          <w:szCs w:val="19"/>
        </w:rPr>
        <w:t xml:space="preserve">, t. j. kontrolu po podpise zmluvy s úspešným uchádzačom. Ak bude </w:t>
      </w:r>
      <w:r w:rsidRPr="00D63FA2">
        <w:rPr>
          <w:rFonts w:cs="Arial"/>
          <w:b/>
          <w:szCs w:val="19"/>
        </w:rPr>
        <w:t>nadlimitná čiastková zákazka</w:t>
      </w:r>
      <w:r w:rsidRPr="00D63FA2">
        <w:rPr>
          <w:rFonts w:cs="Arial"/>
          <w:szCs w:val="19"/>
        </w:rPr>
        <w:t xml:space="preserve"> predmetom ex post kontroly zo strany poskytovateľa</w:t>
      </w:r>
      <w:r w:rsidR="00B1421C" w:rsidRPr="00547DBC">
        <w:rPr>
          <w:rFonts w:cs="Arial"/>
          <w:szCs w:val="19"/>
        </w:rPr>
        <w:t xml:space="preserve"> až </w:t>
      </w:r>
      <w:r w:rsidRPr="00D63FA2">
        <w:rPr>
          <w:rFonts w:cs="Arial"/>
          <w:szCs w:val="19"/>
        </w:rPr>
        <w:t xml:space="preserve">po podpise čiastkovej zmluvy (napr. v prípadoch, ak bola čiastková zákazka zadaná ešte pred uzavretím zmluvy o poskytnutí NFP, alebo v prípade, ak prijímateľ nepožiada o výkon druhej ex </w:t>
      </w:r>
      <w:proofErr w:type="spellStart"/>
      <w:r w:rsidRPr="00D63FA2">
        <w:rPr>
          <w:rFonts w:cs="Arial"/>
          <w:szCs w:val="19"/>
        </w:rPr>
        <w:t>ante</w:t>
      </w:r>
      <w:proofErr w:type="spellEnd"/>
      <w:r w:rsidRPr="00D63FA2">
        <w:rPr>
          <w:rFonts w:cs="Arial"/>
          <w:szCs w:val="19"/>
        </w:rPr>
        <w:t xml:space="preserve"> kontroly), poskytovateľ vykoná </w:t>
      </w:r>
      <w:r w:rsidRPr="00D63FA2">
        <w:rPr>
          <w:rFonts w:cs="Arial"/>
          <w:b/>
          <w:szCs w:val="19"/>
        </w:rPr>
        <w:t>štandardnú ex post kontrolu</w:t>
      </w:r>
      <w:r w:rsidRPr="00D63FA2">
        <w:rPr>
          <w:rFonts w:cs="Arial"/>
          <w:szCs w:val="19"/>
        </w:rPr>
        <w:t xml:space="preserve"> </w:t>
      </w:r>
      <w:r w:rsidR="00D1152E">
        <w:rPr>
          <w:rFonts w:cs="Arial"/>
          <w:szCs w:val="19"/>
        </w:rPr>
        <w:t xml:space="preserve">v zmysle predmetného </w:t>
      </w:r>
      <w:r w:rsidR="00B1421C">
        <w:rPr>
          <w:rFonts w:cs="Arial"/>
          <w:szCs w:val="19"/>
        </w:rPr>
        <w:t xml:space="preserve">typu kontroly podľa tejto </w:t>
      </w:r>
      <w:r w:rsidR="00B1421C" w:rsidRPr="00AC2417">
        <w:rPr>
          <w:rFonts w:cs="Arial"/>
          <w:szCs w:val="19"/>
        </w:rPr>
        <w:t>kapitoly</w:t>
      </w:r>
      <w:r w:rsidRPr="00D63FA2">
        <w:rPr>
          <w:rFonts w:cs="Arial"/>
          <w:szCs w:val="19"/>
        </w:rPr>
        <w:t xml:space="preserve">. </w:t>
      </w:r>
    </w:p>
    <w:p w14:paraId="52E524A0" w14:textId="77777777" w:rsidR="00D1152E" w:rsidRPr="003F548B" w:rsidRDefault="00D1152E" w:rsidP="00D63FA2">
      <w:pPr>
        <w:pBdr>
          <w:top w:val="single" w:sz="4" w:space="0"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547DBC">
        <w:rPr>
          <w:b/>
          <w:i/>
        </w:rPr>
        <w:t xml:space="preserve">Dôležité upozornenie: </w:t>
      </w:r>
      <w:r w:rsidRPr="00D1152E">
        <w:t>Povinnosť prijímateľa podať podnet na ÚVO sa podľa § 169 ods. 2 ZVO nevzťahuje na zadávanie zákaziek na základe rámcovej dohody, aj keď sú v hodnote nadlimitnej zákazky a ich predpokladaná hodnota je rovnaká alebo vyššia ako 600 000 EUR bez DPH</w:t>
      </w:r>
      <w:r w:rsidRPr="002869B8">
        <w:t>.</w:t>
      </w:r>
    </w:p>
    <w:p w14:paraId="3BBAF4B4" w14:textId="77777777" w:rsidR="00D1152E" w:rsidRPr="00547DBC" w:rsidRDefault="00D1152E" w:rsidP="00D63FA2">
      <w:pPr>
        <w:tabs>
          <w:tab w:val="left" w:pos="2552"/>
        </w:tabs>
        <w:spacing w:before="60" w:after="60"/>
        <w:jc w:val="both"/>
        <w:rPr>
          <w:rFonts w:cs="Arial"/>
          <w:szCs w:val="19"/>
        </w:rPr>
      </w:pPr>
    </w:p>
    <w:p w14:paraId="0E4A6A6C" w14:textId="77777777" w:rsidR="00D1152E" w:rsidRDefault="00D1152E" w:rsidP="00034271">
      <w:pPr>
        <w:pStyle w:val="Odsekzoznamu"/>
        <w:numPr>
          <w:ilvl w:val="0"/>
          <w:numId w:val="143"/>
        </w:numPr>
        <w:tabs>
          <w:tab w:val="left" w:pos="2552"/>
        </w:tabs>
        <w:spacing w:before="60" w:after="60"/>
        <w:jc w:val="both"/>
        <w:rPr>
          <w:rFonts w:cs="Arial"/>
          <w:szCs w:val="19"/>
        </w:rPr>
      </w:pPr>
      <w:r w:rsidRPr="00D1152E">
        <w:rPr>
          <w:rFonts w:cs="Arial"/>
          <w:szCs w:val="19"/>
        </w:rPr>
        <w:lastRenderedPageBreak/>
        <w:t xml:space="preserve">V prípade, že hodnota čiastkovej zákazky zadanej na základe rámcovej dohody predstavuje z pohľadu finančného limitu </w:t>
      </w:r>
      <w:r w:rsidRPr="00D1152E">
        <w:rPr>
          <w:rFonts w:cs="Arial"/>
          <w:b/>
          <w:szCs w:val="19"/>
        </w:rPr>
        <w:t>podlimitnú zákazku</w:t>
      </w:r>
      <w:r w:rsidRPr="00D1152E">
        <w:rPr>
          <w:rFonts w:cs="Arial"/>
          <w:szCs w:val="19"/>
        </w:rPr>
        <w:t xml:space="preserve">, vykoná poskytovateľ </w:t>
      </w:r>
      <w:r w:rsidRPr="00D1152E">
        <w:rPr>
          <w:rFonts w:cs="Arial"/>
          <w:b/>
          <w:szCs w:val="19"/>
        </w:rPr>
        <w:t>štandardnú ex post kontrolu</w:t>
      </w:r>
      <w:r w:rsidRPr="00D1152E">
        <w:rPr>
          <w:rFonts w:cs="Arial"/>
          <w:szCs w:val="19"/>
        </w:rPr>
        <w:t xml:space="preserve"> a postupuje primerane </w:t>
      </w:r>
      <w:r>
        <w:rPr>
          <w:rFonts w:cs="Arial"/>
          <w:szCs w:val="19"/>
        </w:rPr>
        <w:t xml:space="preserve">v zmysle predmetného typu kontroly podľa tejto </w:t>
      </w:r>
      <w:r w:rsidRPr="00AC2417">
        <w:rPr>
          <w:rFonts w:cs="Arial"/>
          <w:szCs w:val="19"/>
        </w:rPr>
        <w:t>kapitoly</w:t>
      </w:r>
      <w:r>
        <w:rPr>
          <w:rFonts w:cs="Arial"/>
          <w:szCs w:val="19"/>
        </w:rPr>
        <w:t>.</w:t>
      </w:r>
    </w:p>
    <w:p w14:paraId="57E15A38" w14:textId="77777777" w:rsidR="00D1152E" w:rsidRDefault="00D1152E" w:rsidP="00D63FA2">
      <w:pPr>
        <w:tabs>
          <w:tab w:val="left" w:pos="2552"/>
        </w:tabs>
        <w:spacing w:before="60" w:after="60"/>
        <w:jc w:val="both"/>
        <w:rPr>
          <w:rFonts w:cs="Arial"/>
          <w:szCs w:val="19"/>
        </w:rPr>
      </w:pPr>
    </w:p>
    <w:p w14:paraId="7B4EFDE4" w14:textId="77777777" w:rsidR="00D1152E" w:rsidRPr="003F548B" w:rsidRDefault="00D1152E" w:rsidP="00D1152E">
      <w:pPr>
        <w:pBdr>
          <w:top w:val="single" w:sz="4" w:space="0"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C2417">
        <w:rPr>
          <w:b/>
          <w:i/>
        </w:rPr>
        <w:t xml:space="preserve">Dôležité upozornenie: </w:t>
      </w:r>
      <w:r w:rsidRPr="00D1152E">
        <w:t xml:space="preserve">Čiastkové zákazky zadávané na základe rámcovej dohody, ktorá bola </w:t>
      </w:r>
      <w:r w:rsidRPr="00D1152E">
        <w:rPr>
          <w:b/>
        </w:rPr>
        <w:t>výsledkom podlimitného postupu s využitím elektronického trhoviska</w:t>
      </w:r>
      <w:r w:rsidRPr="00D1152E">
        <w:t xml:space="preserve">, sú kontrolované iba v štádiu </w:t>
      </w:r>
      <w:r w:rsidRPr="00D1152E">
        <w:rPr>
          <w:b/>
        </w:rPr>
        <w:t>štandardnej ex post kontroly</w:t>
      </w:r>
      <w:r w:rsidRPr="002869B8">
        <w:t>.</w:t>
      </w:r>
    </w:p>
    <w:p w14:paraId="206F1515" w14:textId="77777777" w:rsidR="00D1152E" w:rsidRPr="00547DBC" w:rsidRDefault="00D1152E" w:rsidP="00D63FA2">
      <w:pPr>
        <w:tabs>
          <w:tab w:val="left" w:pos="2552"/>
        </w:tabs>
        <w:spacing w:before="60" w:after="60"/>
        <w:jc w:val="both"/>
        <w:rPr>
          <w:rFonts w:cs="Arial"/>
          <w:szCs w:val="19"/>
        </w:rPr>
      </w:pPr>
    </w:p>
    <w:p w14:paraId="608886D7" w14:textId="77777777" w:rsidR="00D1152E" w:rsidRPr="00D63FA2" w:rsidRDefault="00D1152E" w:rsidP="00034271">
      <w:pPr>
        <w:pStyle w:val="Odsekzoznamu"/>
        <w:numPr>
          <w:ilvl w:val="0"/>
          <w:numId w:val="143"/>
        </w:numPr>
        <w:tabs>
          <w:tab w:val="left" w:pos="2552"/>
        </w:tabs>
        <w:spacing w:before="60" w:after="60"/>
        <w:jc w:val="both"/>
        <w:rPr>
          <w:rFonts w:cs="Arial"/>
          <w:szCs w:val="19"/>
        </w:rPr>
      </w:pPr>
      <w:r w:rsidRPr="00D1152E">
        <w:rPr>
          <w:rFonts w:cs="Arial"/>
          <w:szCs w:val="19"/>
        </w:rPr>
        <w:t>Ak hodnota čiastkovej zákazky zadanej na základe rámcovej dohody predstavuje</w:t>
      </w:r>
      <w:r w:rsidRPr="00D1152E">
        <w:rPr>
          <w:rFonts w:cs="Arial"/>
          <w:szCs w:val="19"/>
        </w:rPr>
        <w:br/>
      </w:r>
      <w:r w:rsidRPr="00D1152E">
        <w:rPr>
          <w:rFonts w:cs="Arial"/>
          <w:b/>
          <w:szCs w:val="19"/>
        </w:rPr>
        <w:t>z pohľadu finančného limitu zákazku s nízkou hodnotou</w:t>
      </w:r>
      <w:r w:rsidRPr="00D1152E">
        <w:rPr>
          <w:rFonts w:cs="Arial"/>
          <w:szCs w:val="19"/>
        </w:rPr>
        <w:t xml:space="preserve"> podľa § 117 ZVO, môže prijímateľ predložiť dokumentáciu na kontrolu </w:t>
      </w:r>
      <w:r w:rsidRPr="00D1152E">
        <w:rPr>
          <w:rFonts w:cs="Arial"/>
          <w:b/>
          <w:szCs w:val="19"/>
        </w:rPr>
        <w:t xml:space="preserve">aj súčasne so </w:t>
      </w:r>
      <w:proofErr w:type="spellStart"/>
      <w:r w:rsidRPr="00D1152E">
        <w:rPr>
          <w:rFonts w:cs="Arial"/>
          <w:b/>
          <w:szCs w:val="19"/>
        </w:rPr>
        <w:t>ŽoP</w:t>
      </w:r>
      <w:proofErr w:type="spellEnd"/>
      <w:r w:rsidRPr="00D1152E">
        <w:rPr>
          <w:rFonts w:cs="Arial"/>
          <w:szCs w:val="19"/>
        </w:rPr>
        <w:t xml:space="preserve">, ktorá obsahuje deklarované výdavky súvisiace so zadaním predmetnej čiastkovej zákazky. Uvedené pravidlo sa týka aj čiastkovej zákazky vo finančnom limite podlimitnej zákazky, ktorá má charakter objednávky, ak bola zadávaná na základe rámcovej dohody bez </w:t>
      </w:r>
      <w:r w:rsidRPr="00D1152E">
        <w:rPr>
          <w:rFonts w:cs="Arial"/>
          <w:b/>
          <w:szCs w:val="19"/>
        </w:rPr>
        <w:t>opätovného otvorenia súťaže</w:t>
      </w:r>
      <w:r>
        <w:rPr>
          <w:rFonts w:cs="Arial"/>
          <w:b/>
          <w:szCs w:val="19"/>
        </w:rPr>
        <w:t>.</w:t>
      </w:r>
    </w:p>
    <w:p w14:paraId="70A9D97E" w14:textId="77777777" w:rsidR="008F2958" w:rsidRDefault="008F2958" w:rsidP="007D11DA">
      <w:pPr>
        <w:tabs>
          <w:tab w:val="left" w:pos="1014"/>
        </w:tabs>
        <w:spacing w:before="120" w:after="120" w:line="288" w:lineRule="auto"/>
        <w:jc w:val="both"/>
      </w:pPr>
    </w:p>
    <w:p w14:paraId="3F09AC7C" w14:textId="77777777" w:rsidR="007D11DA" w:rsidRPr="00697E52" w:rsidRDefault="007D11DA" w:rsidP="005B7173">
      <w:pPr>
        <w:pStyle w:val="Odsekzoznamu"/>
        <w:numPr>
          <w:ilvl w:val="0"/>
          <w:numId w:val="87"/>
        </w:numPr>
        <w:spacing w:after="120" w:line="288" w:lineRule="auto"/>
        <w:jc w:val="both"/>
        <w:rPr>
          <w:b/>
        </w:rPr>
      </w:pPr>
      <w:r w:rsidRPr="00697E52">
        <w:rPr>
          <w:b/>
        </w:rPr>
        <w:t>Uzavreté rámcové dohody</w:t>
      </w:r>
    </w:p>
    <w:p w14:paraId="712AF8AC" w14:textId="77777777" w:rsidR="006B360C" w:rsidRPr="00697E52" w:rsidRDefault="006B360C" w:rsidP="00DD30A9">
      <w:pPr>
        <w:pStyle w:val="Odsekzoznamu"/>
        <w:spacing w:after="120" w:line="288" w:lineRule="auto"/>
        <w:jc w:val="both"/>
        <w:rPr>
          <w:b/>
        </w:rPr>
      </w:pPr>
    </w:p>
    <w:p w14:paraId="1892C058" w14:textId="77777777" w:rsidR="00834537" w:rsidRPr="00834537" w:rsidRDefault="007D11DA" w:rsidP="00834537">
      <w:pPr>
        <w:tabs>
          <w:tab w:val="left" w:pos="1014"/>
        </w:tabs>
        <w:spacing w:before="120" w:after="120" w:line="288" w:lineRule="auto"/>
        <w:jc w:val="both"/>
      </w:pPr>
      <w:r>
        <w:t xml:space="preserve">Poskytovateľ kontroluje postup zadávania čiastkových zákaziek z rámcovej dohody na základe dokumentácie predloženej prijímateľom </w:t>
      </w:r>
      <w:r w:rsidR="00834537" w:rsidRPr="00834537">
        <w:t xml:space="preserve">vo fáze po uzatvorení čiastkovej zmluvy (resp. zadaní a akceptácii objednávky) s dodávateľom (štandardná ex-post kontrola), pričom táto čiastková zmluva je už platná a účinná (okrem prípadov, kedy je účinnosť zmluvy viazaná na odkladaciu podmienku, ktorá ešte nenastala).  </w:t>
      </w:r>
    </w:p>
    <w:p w14:paraId="50E9AC23" w14:textId="77777777" w:rsidR="00834537" w:rsidRPr="00834537" w:rsidRDefault="00834537" w:rsidP="00834537">
      <w:pPr>
        <w:tabs>
          <w:tab w:val="left" w:pos="1014"/>
        </w:tabs>
        <w:spacing w:before="120" w:after="120" w:line="288" w:lineRule="auto"/>
        <w:jc w:val="both"/>
      </w:pPr>
      <w:r w:rsidRPr="00834537">
        <w:t xml:space="preserve">Prijímateľ predkladá  poskytovateľovi kompletnú dokumentáciu zo zadávania čiastkovej zákazky na kontrolu cez ITMS 2014+ v súlade s pravidlami uvedenými pre štandardnú ex post kontrolu v bode c) tejto kapitoly. </w:t>
      </w:r>
    </w:p>
    <w:p w14:paraId="2F7D8F16" w14:textId="77777777"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7EE706B2" w14:textId="77777777" w:rsidR="007D11DA" w:rsidRDefault="007D11DA" w:rsidP="005B7173">
      <w:pPr>
        <w:pStyle w:val="Odsekzoznamu"/>
        <w:numPr>
          <w:ilvl w:val="0"/>
          <w:numId w:val="88"/>
        </w:numPr>
        <w:tabs>
          <w:tab w:val="left" w:pos="1014"/>
        </w:tabs>
        <w:spacing w:before="120" w:after="120" w:line="288" w:lineRule="auto"/>
        <w:jc w:val="both"/>
      </w:pPr>
      <w:r>
        <w:t xml:space="preserve">čiastkové zmluvy (resp. objednávky) uzatvárané na základe rámcových dohôd bez opätovného otvárania súťaže a </w:t>
      </w:r>
    </w:p>
    <w:p w14:paraId="7FF8D458" w14:textId="77777777" w:rsidR="00D1152E" w:rsidRDefault="007D11DA" w:rsidP="005B7173">
      <w:pPr>
        <w:pStyle w:val="Odsekzoznamu"/>
        <w:numPr>
          <w:ilvl w:val="0"/>
          <w:numId w:val="88"/>
        </w:numPr>
        <w:tabs>
          <w:tab w:val="left" w:pos="1014"/>
        </w:tabs>
        <w:spacing w:before="120" w:after="120" w:line="288" w:lineRule="auto"/>
        <w:jc w:val="both"/>
      </w:pPr>
      <w:r>
        <w:t>postup vedúci k uzatvoreniu čiastkových zmlúv na základe rámcovej dohody s jedným alebo s viacerými uchádzačmi</w:t>
      </w:r>
      <w:r w:rsidR="00834537">
        <w:t xml:space="preserve"> bez opätovného otvárania súťaže</w:t>
      </w:r>
    </w:p>
    <w:p w14:paraId="07F73393" w14:textId="77777777" w:rsidR="007D11DA" w:rsidRDefault="00D1152E" w:rsidP="005B7173">
      <w:pPr>
        <w:pStyle w:val="Odsekzoznamu"/>
        <w:numPr>
          <w:ilvl w:val="0"/>
          <w:numId w:val="88"/>
        </w:numPr>
        <w:tabs>
          <w:tab w:val="left" w:pos="1014"/>
        </w:tabs>
        <w:spacing w:before="120" w:after="120" w:line="288" w:lineRule="auto"/>
        <w:jc w:val="both"/>
      </w:pPr>
      <w:r w:rsidRPr="00D1152E">
        <w:t>aj kontrola podpísania čiastkovej zmluvy oprávnenými osobami, ak sa vyžaduje písomná forma zmluvy, jej zverejnenie v súlade so zákonom o slobode informácií</w:t>
      </w:r>
      <w:r w:rsidR="007D11DA">
        <w:t xml:space="preserve">. </w:t>
      </w:r>
    </w:p>
    <w:p w14:paraId="31824EC4" w14:textId="77777777" w:rsidR="007D11DA" w:rsidRDefault="007D11DA" w:rsidP="007D11DA">
      <w:pPr>
        <w:tabs>
          <w:tab w:val="left" w:pos="1014"/>
        </w:tabs>
        <w:spacing w:before="120" w:after="120" w:line="288" w:lineRule="auto"/>
        <w:jc w:val="both"/>
      </w:pPr>
      <w:r>
        <w:t xml:space="preserve">Poskytovateľ vykoná kontrolu pred podpisom čiastkovej zmluvy </w:t>
      </w:r>
      <w:r w:rsidRPr="00AD07E2">
        <w:rPr>
          <w:b/>
        </w:rPr>
        <w:t>v lehote 20 pracovných dní</w:t>
      </w:r>
      <w:r>
        <w:t>.</w:t>
      </w:r>
    </w:p>
    <w:p w14:paraId="6F14902A" w14:textId="77777777" w:rsidR="00D1152E" w:rsidRDefault="00D1152E" w:rsidP="007D11DA">
      <w:pPr>
        <w:tabs>
          <w:tab w:val="left" w:pos="1014"/>
        </w:tabs>
        <w:spacing w:before="120" w:after="120" w:line="288" w:lineRule="auto"/>
        <w:jc w:val="both"/>
      </w:pPr>
    </w:p>
    <w:p w14:paraId="2CE131BB" w14:textId="77777777" w:rsidR="007D11DA" w:rsidRPr="00697E52" w:rsidRDefault="007D11DA" w:rsidP="005B7173">
      <w:pPr>
        <w:pStyle w:val="Odsekzoznamu"/>
        <w:numPr>
          <w:ilvl w:val="0"/>
          <w:numId w:val="87"/>
        </w:numPr>
        <w:tabs>
          <w:tab w:val="left" w:pos="1014"/>
        </w:tabs>
        <w:spacing w:before="120" w:after="120" w:line="288" w:lineRule="auto"/>
        <w:jc w:val="both"/>
        <w:rPr>
          <w:b/>
        </w:rPr>
      </w:pPr>
      <w:r w:rsidRPr="00697E52">
        <w:rPr>
          <w:b/>
        </w:rPr>
        <w:t xml:space="preserve">Otvorené rámcové dohody </w:t>
      </w:r>
    </w:p>
    <w:p w14:paraId="563DA31B" w14:textId="77777777" w:rsidR="007D11DA" w:rsidRDefault="007D11DA" w:rsidP="007D11DA">
      <w:pPr>
        <w:tabs>
          <w:tab w:val="left" w:pos="1014"/>
        </w:tabs>
        <w:spacing w:before="120" w:after="120" w:line="288" w:lineRule="auto"/>
        <w:jc w:val="both"/>
      </w:pPr>
    </w:p>
    <w:p w14:paraId="490E0670" w14:textId="2DAD93BD" w:rsidR="007D11DA" w:rsidRDefault="007D11DA" w:rsidP="007D11DA">
      <w:pPr>
        <w:tabs>
          <w:tab w:val="left" w:pos="1014"/>
        </w:tabs>
        <w:spacing w:before="120" w:after="120" w:line="288" w:lineRule="auto"/>
        <w:jc w:val="both"/>
      </w:pPr>
      <w:r>
        <w:t>Poskytovateľ kontroluje postup zadávania čiastkových zákaziek z rámcovej dohody na základe dokumentácie predloženej prijímateľom</w:t>
      </w:r>
      <w:r w:rsidR="00E76C27">
        <w:t xml:space="preserve"> </w:t>
      </w:r>
      <w:r w:rsidR="00E76C27" w:rsidRPr="00E76C27">
        <w:t>vo fáze po podpise čiastkovej zmluvy (štandardná ex post kontrola). Poskytovateľ vykoná kontrolu  postup zadávania nadlimitných čiastkových zákaziek z rámcovej dohody aj na základe dobrovoľnej žiadosti prijímateľa</w:t>
      </w:r>
      <w:r>
        <w:t xml:space="preserve"> vo fáze pred </w:t>
      </w:r>
      <w:r w:rsidR="00721741">
        <w:t xml:space="preserve"> (druhá ex-</w:t>
      </w:r>
      <w:proofErr w:type="spellStart"/>
      <w:r w:rsidR="00721741">
        <w:t>ante</w:t>
      </w:r>
      <w:proofErr w:type="spellEnd"/>
      <w:r w:rsidR="00721741">
        <w:t xml:space="preserve"> kontrola) </w:t>
      </w:r>
      <w:r>
        <w:t>aj po uzatvorení čiastkovej zmluvy (resp. zadaní a akceptácii objednávky) s úspešným uchádzačom</w:t>
      </w:r>
      <w:r w:rsidR="00721741">
        <w:t xml:space="preserve"> </w:t>
      </w:r>
      <w:r w:rsidR="00721741" w:rsidRPr="00721741">
        <w:t>(následná ex-post kontrola</w:t>
      </w:r>
      <w:r w:rsidR="00670B6A">
        <w:t>)</w:t>
      </w:r>
      <w:r w:rsidR="00E76C27">
        <w:t>.</w:t>
      </w:r>
      <w:r w:rsidR="00721741" w:rsidRPr="00721741">
        <w:t xml:space="preserve"> </w:t>
      </w:r>
    </w:p>
    <w:p w14:paraId="0DE57FC0" w14:textId="77777777" w:rsidR="003F548B" w:rsidRPr="003F548B" w:rsidRDefault="003F548B" w:rsidP="00735615">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5615">
        <w:rPr>
          <w:b/>
          <w:i/>
        </w:rPr>
        <w:t xml:space="preserve">Dôležité upozornenie: </w:t>
      </w:r>
      <w:r w:rsidRPr="003F548B">
        <w:t>Povinnosť prijímateľa podať podnet na ÚVO sa podľa § 169 ods. 2 ZVO nevzťahuje na zadávanie zákaziek na základe rámcovej dohody, aj keď sú v hodnote nadlimitnej zákazky a ich predpokladaná hodnota je rovnaká</w:t>
      </w:r>
      <w:r w:rsidRPr="002869B8">
        <w:t xml:space="preserve"> alebo vyššia ako 600 000 EUR bez DPH.</w:t>
      </w:r>
    </w:p>
    <w:p w14:paraId="38629961" w14:textId="77777777" w:rsidR="003F548B" w:rsidRDefault="003F548B" w:rsidP="007D11DA">
      <w:pPr>
        <w:tabs>
          <w:tab w:val="left" w:pos="1014"/>
        </w:tabs>
        <w:spacing w:before="120" w:after="120" w:line="288" w:lineRule="auto"/>
        <w:jc w:val="both"/>
      </w:pPr>
    </w:p>
    <w:p w14:paraId="39A2F3A8" w14:textId="77777777" w:rsidR="00670B6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w:t>
      </w:r>
      <w:r>
        <w:t>pre druhú ex-</w:t>
      </w:r>
      <w:proofErr w:type="spellStart"/>
      <w:r w:rsidRPr="00670B6A">
        <w:t>ante</w:t>
      </w:r>
      <w:proofErr w:type="spellEnd"/>
      <w:r w:rsidRPr="00670B6A">
        <w:t xml:space="preserve"> kontrolu (v bode b) tejto kapitoly) a pre následnú</w:t>
      </w:r>
      <w:r>
        <w:t xml:space="preserve"> ex-</w:t>
      </w:r>
      <w:r w:rsidRPr="00670B6A">
        <w:t>post kontrolu (v bode d) tejto kapitoly).</w:t>
      </w:r>
      <w:r w:rsidR="007D11DA">
        <w:t xml:space="preserve"> </w:t>
      </w:r>
    </w:p>
    <w:p w14:paraId="78A1B106" w14:textId="77097C58" w:rsidR="007D11DA" w:rsidRDefault="007D11DA" w:rsidP="00D63FA2">
      <w:pPr>
        <w:tabs>
          <w:tab w:val="left" w:pos="1014"/>
        </w:tabs>
        <w:spacing w:before="120" w:after="120" w:line="288" w:lineRule="auto"/>
        <w:jc w:val="both"/>
      </w:pPr>
      <w:r>
        <w:lastRenderedPageBreak/>
        <w:t xml:space="preserve">Predmetom kontroly pred podpisom čiastkovej zmluvy s dodávateľom, vykonávanej Poskytovateľom </w:t>
      </w:r>
      <w:r w:rsidR="00670B6A">
        <w:t>je</w:t>
      </w:r>
      <w:r>
        <w:t xml:space="preserve">: </w:t>
      </w:r>
    </w:p>
    <w:p w14:paraId="6E113806" w14:textId="77777777" w:rsidR="007D11DA" w:rsidRDefault="007D11DA" w:rsidP="005B7173">
      <w:pPr>
        <w:pStyle w:val="Odsekzoznamu"/>
        <w:numPr>
          <w:ilvl w:val="0"/>
          <w:numId w:val="88"/>
        </w:numPr>
        <w:tabs>
          <w:tab w:val="left" w:pos="1014"/>
        </w:tabs>
        <w:spacing w:line="288" w:lineRule="auto"/>
        <w:jc w:val="both"/>
      </w:pPr>
      <w:r>
        <w:t xml:space="preserve">postup vedúci k uzatvoreniu čiastkových zmlúv na základe rámcovej dohody. </w:t>
      </w:r>
    </w:p>
    <w:p w14:paraId="259F4055" w14:textId="77777777" w:rsidR="007D11DA" w:rsidRDefault="00670B6A" w:rsidP="007D11DA">
      <w:pPr>
        <w:tabs>
          <w:tab w:val="left" w:pos="1014"/>
        </w:tabs>
        <w:spacing w:before="120" w:after="120" w:line="288" w:lineRule="auto"/>
        <w:jc w:val="both"/>
      </w:pPr>
      <w:r w:rsidRPr="00670B6A">
        <w:t>Predmetom kontroly po podpise čiastkovej zmluvy s dodávateľom, vykonávanej Poskytovateľom sú:</w:t>
      </w:r>
    </w:p>
    <w:p w14:paraId="6973C3FC" w14:textId="77777777" w:rsidR="00670B6A" w:rsidRDefault="00670B6A" w:rsidP="005B7173">
      <w:pPr>
        <w:pStyle w:val="Odsekzoznamu"/>
        <w:numPr>
          <w:ilvl w:val="0"/>
          <w:numId w:val="112"/>
        </w:numPr>
        <w:tabs>
          <w:tab w:val="left" w:pos="1014"/>
        </w:tabs>
        <w:spacing w:before="120" w:after="120" w:line="288" w:lineRule="auto"/>
        <w:jc w:val="both"/>
      </w:pPr>
      <w:r w:rsidRPr="00670B6A">
        <w:t>čiastkové zmluvy (resp. objednávky) uzatvárané na základe rámcových dohôd s opätovným otváraním súťaže</w:t>
      </w:r>
      <w:r>
        <w:t>.</w:t>
      </w:r>
    </w:p>
    <w:p w14:paraId="193282DA" w14:textId="77777777" w:rsidR="007D11DA" w:rsidRDefault="007D11DA" w:rsidP="007D11DA">
      <w:pPr>
        <w:tabs>
          <w:tab w:val="left" w:pos="1014"/>
        </w:tabs>
        <w:spacing w:before="120" w:after="120" w:line="288" w:lineRule="auto"/>
        <w:jc w:val="both"/>
      </w:pPr>
      <w:r>
        <w:t xml:space="preserve">Poskytovateľ vykoná kontrolu pred podpisom čiastkovej zmluvy </w:t>
      </w:r>
      <w:r w:rsidRPr="00AD07E2">
        <w:rPr>
          <w:b/>
        </w:rPr>
        <w:t>v lehote 20 pracovných dní</w:t>
      </w:r>
      <w:r>
        <w:t xml:space="preserve"> </w:t>
      </w:r>
      <w:r w:rsidR="00670B6A">
        <w:t>(podľa pravidiel druhej ex-</w:t>
      </w:r>
      <w:proofErr w:type="spellStart"/>
      <w:r w:rsidR="00670B6A" w:rsidRPr="00670B6A">
        <w:t>ante</w:t>
      </w:r>
      <w:proofErr w:type="spellEnd"/>
      <w:r w:rsidR="00670B6A" w:rsidRPr="00670B6A">
        <w:t xml:space="preserve"> kontroly)</w:t>
      </w:r>
      <w:r w:rsidR="00721741" w:rsidRPr="00721741" w:rsidDel="00525654">
        <w:t>.</w:t>
      </w:r>
    </w:p>
    <w:p w14:paraId="4651DA81" w14:textId="77777777" w:rsidR="007D11DA" w:rsidRDefault="007D11DA" w:rsidP="007D11DA">
      <w:pPr>
        <w:tabs>
          <w:tab w:val="left" w:pos="1014"/>
        </w:tabs>
        <w:spacing w:before="120" w:after="120" w:line="288" w:lineRule="auto"/>
        <w:jc w:val="both"/>
      </w:pPr>
      <w:r>
        <w:t xml:space="preserve">Kontrolu po podpise čiastkovej zmluvy vykoná Poskytovateľ </w:t>
      </w:r>
      <w:r w:rsidRPr="00AD07E2">
        <w:rPr>
          <w:b/>
        </w:rPr>
        <w:t>v lehote 7 pracovných dní</w:t>
      </w:r>
      <w:r w:rsidR="00670B6A">
        <w:t xml:space="preserve"> </w:t>
      </w:r>
      <w:r w:rsidR="00670B6A" w:rsidRPr="00670B6A">
        <w:t xml:space="preserve">(podľa pravidiel </w:t>
      </w:r>
      <w:r w:rsidR="00670B6A">
        <w:t>následnej ex-</w:t>
      </w:r>
      <w:r w:rsidR="00670B6A" w:rsidRPr="00670B6A">
        <w:t xml:space="preserve">post kontroly), resp. </w:t>
      </w:r>
      <w:r w:rsidR="00670B6A" w:rsidRPr="00AD07E2">
        <w:rPr>
          <w:b/>
        </w:rPr>
        <w:t>20 pracovných dní</w:t>
      </w:r>
      <w:r w:rsidR="00670B6A" w:rsidRPr="00670B6A">
        <w:t xml:space="preserve"> </w:t>
      </w:r>
      <w:r w:rsidR="00670B6A">
        <w:t>(podľa pravidiel štandardnej ex-</w:t>
      </w:r>
      <w:r w:rsidR="00670B6A" w:rsidRPr="00670B6A">
        <w:t>post kontroly)</w:t>
      </w:r>
      <w:r>
        <w:t xml:space="preserve">. </w:t>
      </w:r>
    </w:p>
    <w:p w14:paraId="2A6DBDAB" w14:textId="77777777" w:rsidR="003F77E4" w:rsidRDefault="003F77E4" w:rsidP="007D11DA">
      <w:pPr>
        <w:tabs>
          <w:tab w:val="left" w:pos="1014"/>
        </w:tabs>
        <w:spacing w:before="120" w:after="120" w:line="288" w:lineRule="auto"/>
        <w:jc w:val="both"/>
      </w:pPr>
    </w:p>
    <w:p w14:paraId="4F1218C5" w14:textId="77777777" w:rsidR="003F77E4" w:rsidRPr="003F77E4" w:rsidRDefault="003F77E4" w:rsidP="005B7173">
      <w:pPr>
        <w:numPr>
          <w:ilvl w:val="0"/>
          <w:numId w:val="87"/>
        </w:numPr>
        <w:tabs>
          <w:tab w:val="left" w:pos="1014"/>
        </w:tabs>
        <w:spacing w:line="288" w:lineRule="auto"/>
        <w:jc w:val="both"/>
        <w:rPr>
          <w:b/>
        </w:rPr>
      </w:pPr>
      <w:r w:rsidRPr="003F77E4">
        <w:rPr>
          <w:b/>
        </w:rPr>
        <w:t>Dynamický nákupný systém</w:t>
      </w:r>
    </w:p>
    <w:p w14:paraId="044D1AA2" w14:textId="77777777" w:rsidR="003F77E4" w:rsidRPr="003F77E4" w:rsidRDefault="003F77E4" w:rsidP="00852446">
      <w:pPr>
        <w:tabs>
          <w:tab w:val="left" w:pos="1014"/>
        </w:tabs>
        <w:spacing w:before="240" w:after="240" w:line="288" w:lineRule="auto"/>
        <w:jc w:val="both"/>
      </w:pPr>
      <w:r w:rsidRPr="003F77E4">
        <w:t>Na kontrolu/finančnú kontrolu DNS a zákaziek zadávaných v rámci DNS, sa primerane vzťahujú všeobecné ustanovenia k výkonu kontroly/finančnej kontroly verejného obstarávania podľa tejto príručky.</w:t>
      </w:r>
    </w:p>
    <w:p w14:paraId="1D035CE5" w14:textId="77777777" w:rsidR="003F77E4" w:rsidRPr="003F77E4" w:rsidRDefault="003F77E4" w:rsidP="00852446">
      <w:pPr>
        <w:tabs>
          <w:tab w:val="left" w:pos="1014"/>
        </w:tabs>
        <w:spacing w:before="240" w:after="240" w:line="288" w:lineRule="auto"/>
        <w:jc w:val="both"/>
      </w:pPr>
      <w:r w:rsidRPr="003F77E4">
        <w:t>Ak bude zriadenie DNS predmetom kontroly/finančnej kontroly zo strany poskytovateľa súčasne so zákazkou zadávanou v rámci DNS, poskytovateľ vykoná zároveň kontrolu zriadenia DNS podľa typu kontroly príslušného postupu zadávania zákazky uvedeného v kapitole 2.5.</w:t>
      </w:r>
      <w:r>
        <w:t>6</w:t>
      </w:r>
      <w:r w:rsidRPr="003F77E4">
        <w:t xml:space="preserve"> tejto príručky.</w:t>
      </w:r>
    </w:p>
    <w:p w14:paraId="250F7ED5" w14:textId="77777777" w:rsidR="003F77E4" w:rsidRPr="003F77E4" w:rsidRDefault="003F77E4" w:rsidP="00852446">
      <w:pPr>
        <w:tabs>
          <w:tab w:val="left" w:pos="1014"/>
        </w:tabs>
        <w:spacing w:before="240" w:after="240" w:line="288" w:lineRule="auto"/>
        <w:jc w:val="both"/>
      </w:pPr>
      <w:r w:rsidRPr="003F77E4">
        <w:t>Pre aplikáciu správneho postupu pri výkone kontroly/finančnej kontroly verejného obstarávania je potrebné vychádzať z hodnoty zákazky zadávanej v rámci DNS, a následne postupovať primerane podľa kapitoly 2.5.</w:t>
      </w:r>
      <w:r>
        <w:t>6</w:t>
      </w:r>
      <w:r w:rsidRPr="003F77E4">
        <w:t>. tejto príručky.</w:t>
      </w:r>
    </w:p>
    <w:p w14:paraId="5E816959" w14:textId="77777777" w:rsidR="003F77E4" w:rsidRDefault="003F77E4" w:rsidP="00852446">
      <w:pPr>
        <w:tabs>
          <w:tab w:val="left" w:pos="1014"/>
        </w:tabs>
        <w:spacing w:before="240" w:after="240" w:line="288" w:lineRule="auto"/>
        <w:jc w:val="both"/>
      </w:pPr>
      <w:r w:rsidRPr="003F77E4">
        <w:t>Pod pojmom „zmluvná hodnota zákazky“, sa tento účel rozumie skutočná hodnota zákazky v EUR bez DPH, ktorá bude/je predmetom zmluvy alebo objednávky.</w:t>
      </w:r>
    </w:p>
    <w:p w14:paraId="25B36F79" w14:textId="77777777" w:rsidR="003F77E4" w:rsidRPr="003F77E4" w:rsidRDefault="003F77E4" w:rsidP="00852446">
      <w:pPr>
        <w:tabs>
          <w:tab w:val="left" w:pos="1014"/>
        </w:tabs>
        <w:spacing w:before="240" w:after="240" w:line="288" w:lineRule="auto"/>
        <w:jc w:val="both"/>
      </w:pPr>
      <w:r w:rsidRPr="003F77E4">
        <w:t>Predmetom kontroly/finančnej kontroly zákaziek zadávaných v rámci DNS je najmä kontrola súladu výzvy na predkladanie ponúk s oznámením o vyhlásení verejného obstarávania, súťažnými podkladmi a všeobecnými podmienkami používania DNS, ďalej kontrola postupu zadania zákazky v nadväznosti na § 60 a § 61 ZVO, s dôrazom na kontrolu postupu prijímateľa pri vyhodnotení predložených žiadostí o zaradenie do DNS a kontrolu vyhodnotenia ponúk podľa kritérií uvedených v oznámení o vyhlásení verejného obstarávania, prípadne spresnených vo výzve na predkladanie ponúk. Predmetom kontroly/finančnej kontroly je aj kontrola podpísania zmluvy oprávnenými osobami, ak sa vyžaduje písomná forma zmluvy, jej zverejnenie v súlade so zákonom č. 211/2000 Z. z.</w:t>
      </w:r>
      <w:r w:rsidR="00E76C27">
        <w:t xml:space="preserve"> o slobode informácií</w:t>
      </w:r>
      <w:r w:rsidRPr="003F77E4">
        <w:t xml:space="preserve"> a pod.</w:t>
      </w:r>
    </w:p>
    <w:p w14:paraId="6FC83D43" w14:textId="77777777" w:rsidR="00B87B0D" w:rsidRPr="00B87B0D" w:rsidRDefault="00B87B0D" w:rsidP="00B87B0D">
      <w:pPr>
        <w:tabs>
          <w:tab w:val="left" w:pos="1014"/>
        </w:tabs>
        <w:spacing w:before="240" w:after="240" w:line="288" w:lineRule="auto"/>
        <w:jc w:val="both"/>
      </w:pPr>
      <w:r w:rsidRPr="00B87B0D">
        <w:t xml:space="preserve">Poskytovateľ vykoná prvú ex </w:t>
      </w:r>
      <w:proofErr w:type="spellStart"/>
      <w:r w:rsidRPr="00B87B0D">
        <w:t>ante</w:t>
      </w:r>
      <w:proofErr w:type="spellEnd"/>
      <w:r w:rsidRPr="00B87B0D">
        <w:t xml:space="preserve"> kontrolu DNS pred jeho zriadením (a vyhlásením postupu VO) </w:t>
      </w:r>
      <w:r w:rsidRPr="00B87B0D">
        <w:rPr>
          <w:b/>
        </w:rPr>
        <w:t>iba v prípade dobrovoľn</w:t>
      </w:r>
      <w:r>
        <w:rPr>
          <w:b/>
        </w:rPr>
        <w:t>e</w:t>
      </w:r>
      <w:r w:rsidRPr="00B87B0D">
        <w:rPr>
          <w:b/>
        </w:rPr>
        <w:t>j žiadosti prijímateľa</w:t>
      </w:r>
      <w:r w:rsidRPr="00B87B0D">
        <w:t xml:space="preserve"> o výkon tohto typu kontroly.</w:t>
      </w:r>
    </w:p>
    <w:p w14:paraId="6FE3180A" w14:textId="77777777" w:rsidR="003F77E4" w:rsidRPr="003F77E4" w:rsidRDefault="003F77E4" w:rsidP="00852446">
      <w:pPr>
        <w:tabs>
          <w:tab w:val="left" w:pos="1014"/>
        </w:tabs>
        <w:spacing w:before="240" w:after="240" w:line="288" w:lineRule="auto"/>
        <w:jc w:val="both"/>
      </w:pPr>
      <w:r w:rsidRPr="003F77E4">
        <w:t>Prvá ex-</w:t>
      </w:r>
      <w:proofErr w:type="spellStart"/>
      <w:r w:rsidRPr="003F77E4">
        <w:t>ante</w:t>
      </w:r>
      <w:proofErr w:type="spellEnd"/>
      <w:r w:rsidRPr="003F77E4">
        <w:t xml:space="preserve"> kontrola sa v prípade kontroly/finančnej kontroly zákaziek zadávaných v rámci DNS nevykonáva.</w:t>
      </w:r>
    </w:p>
    <w:p w14:paraId="0108D637" w14:textId="77777777" w:rsidR="003F77E4" w:rsidRPr="003F77E4" w:rsidRDefault="003F77E4" w:rsidP="005B7173">
      <w:pPr>
        <w:numPr>
          <w:ilvl w:val="0"/>
          <w:numId w:val="113"/>
        </w:numPr>
        <w:tabs>
          <w:tab w:val="left" w:pos="1014"/>
        </w:tabs>
        <w:spacing w:after="120" w:line="288" w:lineRule="auto"/>
        <w:jc w:val="both"/>
        <w:rPr>
          <w:b/>
        </w:rPr>
      </w:pPr>
      <w:r w:rsidRPr="003F77E4">
        <w:rPr>
          <w:b/>
        </w:rPr>
        <w:t>Zákazka zadávaná v rámci DNS, ktorej hodnota je rovnaká alebo vyššia ako finančný limit pre nadlimitnú zákazku v závislosti od typu obstarávajúceho subjektu a predmetu zákazky</w:t>
      </w:r>
    </w:p>
    <w:p w14:paraId="4B0EBAD8" w14:textId="111075F9" w:rsidR="003F77E4" w:rsidRPr="003F77E4" w:rsidRDefault="003F77E4" w:rsidP="00852446">
      <w:pPr>
        <w:tabs>
          <w:tab w:val="left" w:pos="1014"/>
        </w:tabs>
        <w:spacing w:before="240" w:after="120" w:line="288" w:lineRule="auto"/>
        <w:jc w:val="both"/>
      </w:pPr>
      <w:r w:rsidRPr="003F77E4">
        <w:t xml:space="preserve">Poskytovateľ kontroluje postup zadávania zákaziek v rámci DNS na základe dokumentácie predloženej prijímateľom vo fáze pred podpisom zmluvy </w:t>
      </w:r>
      <w:r w:rsidR="00B87B0D" w:rsidRPr="00B87B0D">
        <w:t>s úspešným uchádzačom</w:t>
      </w:r>
      <w:r w:rsidR="00B87B0D" w:rsidRPr="00B87B0D" w:rsidDel="007925A7">
        <w:t xml:space="preserve"> </w:t>
      </w:r>
      <w:r w:rsidR="00B87B0D" w:rsidRPr="00B87B0D">
        <w:t xml:space="preserve"> </w:t>
      </w:r>
      <w:r w:rsidRPr="003F77E4">
        <w:t>(druhá ex</w:t>
      </w:r>
      <w:r w:rsidR="00E2462F">
        <w:t xml:space="preserve"> </w:t>
      </w:r>
      <w:proofErr w:type="spellStart"/>
      <w:r w:rsidRPr="003F77E4">
        <w:t>ante</w:t>
      </w:r>
      <w:proofErr w:type="spellEnd"/>
      <w:r w:rsidRPr="003F77E4">
        <w:t xml:space="preserve"> kontrola) </w:t>
      </w:r>
      <w:r w:rsidR="00B87B0D" w:rsidRPr="00B87B0D">
        <w:rPr>
          <w:b/>
        </w:rPr>
        <w:t>len v prípade dobrovoľnej žiadosti prijímateľa</w:t>
      </w:r>
      <w:r w:rsidR="00B87B0D" w:rsidRPr="00B87B0D">
        <w:t xml:space="preserve"> o výkon tohto typu kontroly. V takom prípade poskytovateľ vykoná aj kontrolu po podpise zmluvy s úspešným uchádzačom</w:t>
      </w:r>
      <w:r w:rsidRPr="003F77E4">
        <w:t xml:space="preserve"> (následná ex-post kontrola).</w:t>
      </w:r>
    </w:p>
    <w:p w14:paraId="0F22D986" w14:textId="77777777" w:rsidR="003F77E4" w:rsidRDefault="003F77E4" w:rsidP="00852446">
      <w:pPr>
        <w:tabs>
          <w:tab w:val="left" w:pos="1014"/>
        </w:tabs>
        <w:spacing w:before="240" w:after="120" w:line="288" w:lineRule="auto"/>
        <w:jc w:val="both"/>
      </w:pPr>
      <w:r w:rsidRPr="003F77E4">
        <w:lastRenderedPageBreak/>
        <w:t>V prípadoch, ak bola zákazka v rámci DNS zadaná napr. ešte pred uzavretím zmluvy o poskytnutí NFP alebo z iných objektívnych dôvodov vyplývajúcich z tejto príručky</w:t>
      </w:r>
      <w:r w:rsidR="00B87B0D">
        <w:t xml:space="preserve"> </w:t>
      </w:r>
      <w:r w:rsidR="00B87B0D" w:rsidRPr="00B87B0D">
        <w:t>(napr. ak prijímateľ nepožiadal o výkon kontroly pred podpisom zmluvy)</w:t>
      </w:r>
      <w:r w:rsidRPr="003F77E4">
        <w:t>, vykoná sa jej finančná kontrola ako štandardná ex-post kontrola.</w:t>
      </w:r>
    </w:p>
    <w:p w14:paraId="57007BEB" w14:textId="77777777" w:rsidR="004E49C9" w:rsidRDefault="002869B8" w:rsidP="00852446">
      <w:pPr>
        <w:tabs>
          <w:tab w:val="left" w:pos="1014"/>
        </w:tabs>
        <w:spacing w:before="240" w:after="120" w:line="288" w:lineRule="auto"/>
        <w:jc w:val="both"/>
      </w:pPr>
      <w:r w:rsidRPr="00735615">
        <w:rPr>
          <w:b/>
          <w:i/>
        </w:rPr>
        <w:t xml:space="preserve">Dôležité upozornenie: </w:t>
      </w:r>
      <w:r w:rsidRPr="002869B8">
        <w:t>Povinnosť prijímateľa podať podnet na ÚVO sa podľa § 169 ods. 2 ZVO nevzťahuje na zadávanie zákaziek v rámci dynamické</w:t>
      </w:r>
      <w:r w:rsidRPr="00F123E1">
        <w:t>ho nákupného systému, aj keď sú v hodnote nadlimitnej zákazky a ich predpokladaná hodnota je rovnaká alebo vyššia ako 600 000 EUR bez DPH.</w:t>
      </w:r>
    </w:p>
    <w:p w14:paraId="489EC993" w14:textId="3F8A7FB0" w:rsidR="003F77E4" w:rsidRPr="003F77E4" w:rsidRDefault="00B87B0D" w:rsidP="00852446">
      <w:pPr>
        <w:tabs>
          <w:tab w:val="left" w:pos="1014"/>
        </w:tabs>
        <w:spacing w:before="240" w:after="120" w:line="288" w:lineRule="auto"/>
        <w:jc w:val="both"/>
      </w:pPr>
      <w:r w:rsidRPr="00B87B0D">
        <w:t>V prípade dobrovoľnej žiadosti prijímateľa o výkon tohto typu kontroly p</w:t>
      </w:r>
      <w:r w:rsidR="003F77E4" w:rsidRPr="003F77E4">
        <w:t>rijímateľ predkladá  poskytovateľovi kompletnú dokumentáciu zo zadávania zákaziek v rámci DNS na kontrolu cez ITMS 2014+ v súlade s pravidlami uvedenými pre druhú ex</w:t>
      </w:r>
      <w:r w:rsidR="00E2462F">
        <w:t xml:space="preserve"> </w:t>
      </w:r>
      <w:proofErr w:type="spellStart"/>
      <w:r w:rsidR="003F77E4" w:rsidRPr="003F77E4">
        <w:t>ante</w:t>
      </w:r>
      <w:proofErr w:type="spellEnd"/>
      <w:r w:rsidR="003F77E4" w:rsidRPr="003F77E4">
        <w:t xml:space="preserve"> kontrolu (v bode b) tejto kapitoly) a pre následnú ex post kontrolu (v bode d) tejto kapitoly).</w:t>
      </w:r>
    </w:p>
    <w:p w14:paraId="0EA7F920" w14:textId="77777777" w:rsidR="003F77E4" w:rsidRPr="003F77E4" w:rsidRDefault="003F77E4" w:rsidP="00852446">
      <w:pPr>
        <w:tabs>
          <w:tab w:val="left" w:pos="1014"/>
        </w:tabs>
        <w:spacing w:before="240" w:after="120" w:line="288" w:lineRule="auto"/>
        <w:jc w:val="both"/>
      </w:pPr>
      <w:r w:rsidRPr="003F77E4">
        <w:t xml:space="preserve">V súlade s pravidlami druhej ex </w:t>
      </w:r>
      <w:proofErr w:type="spellStart"/>
      <w:r w:rsidRPr="003F77E4">
        <w:t>ante</w:t>
      </w:r>
      <w:proofErr w:type="spellEnd"/>
      <w:r w:rsidRPr="003F77E4">
        <w:t xml:space="preserve"> kontroly  prijímateľ predkladá dokumentáciu na kontrolu poskytovateľovi</w:t>
      </w:r>
      <w:r w:rsidR="005D74F8">
        <w:t>, ktorý</w:t>
      </w:r>
      <w:r>
        <w:t xml:space="preserve"> vykoná druhú ex-</w:t>
      </w:r>
      <w:proofErr w:type="spellStart"/>
      <w:r w:rsidRPr="003F77E4">
        <w:t>ante</w:t>
      </w:r>
      <w:proofErr w:type="spellEnd"/>
      <w:r w:rsidRPr="003F77E4">
        <w:t xml:space="preserve"> kontrolu zákazky </w:t>
      </w:r>
      <w:r w:rsidR="005D74F8">
        <w:t xml:space="preserve">zadávanej v rámci DNS </w:t>
      </w:r>
      <w:r w:rsidRPr="003F77E4">
        <w:t>a vydá návrh správy/správu z kontroly.</w:t>
      </w:r>
    </w:p>
    <w:p w14:paraId="5D0D099B" w14:textId="77777777" w:rsidR="003F77E4" w:rsidRPr="003F77E4" w:rsidRDefault="003F77E4" w:rsidP="00852446">
      <w:pPr>
        <w:tabs>
          <w:tab w:val="left" w:pos="1014"/>
        </w:tabs>
        <w:spacing w:before="240" w:after="120" w:line="288" w:lineRule="auto"/>
        <w:jc w:val="both"/>
      </w:pPr>
      <w:r w:rsidRPr="003F77E4">
        <w:t xml:space="preserve">Poskytovateľ vykoná </w:t>
      </w:r>
      <w:r w:rsidRPr="00AD07E2">
        <w:rPr>
          <w:b/>
        </w:rPr>
        <w:t>kontrolu pred podpisom</w:t>
      </w:r>
      <w:r w:rsidRPr="003F77E4">
        <w:t xml:space="preserve"> zmluvy s úspešným uchádzačom </w:t>
      </w:r>
      <w:r w:rsidRPr="00AD07E2">
        <w:rPr>
          <w:b/>
        </w:rPr>
        <w:t>v lehote 20 pracovných dní</w:t>
      </w:r>
      <w:r w:rsidRPr="003F77E4">
        <w:t xml:space="preserve"> (podľa pravidiel druhej ex</w:t>
      </w:r>
      <w:r w:rsidR="00AD5579">
        <w:t xml:space="preserve"> </w:t>
      </w:r>
      <w:proofErr w:type="spellStart"/>
      <w:r w:rsidRPr="003F77E4">
        <w:t>ante</w:t>
      </w:r>
      <w:proofErr w:type="spellEnd"/>
      <w:r w:rsidRPr="003F77E4">
        <w:t xml:space="preserve"> kontroly).</w:t>
      </w:r>
    </w:p>
    <w:p w14:paraId="58365600" w14:textId="77777777" w:rsidR="003F77E4" w:rsidRPr="003F77E4" w:rsidRDefault="003F77E4" w:rsidP="00852446">
      <w:pPr>
        <w:tabs>
          <w:tab w:val="left" w:pos="1014"/>
        </w:tabs>
        <w:spacing w:before="240" w:after="120" w:line="288" w:lineRule="auto"/>
        <w:jc w:val="both"/>
      </w:pPr>
      <w:r w:rsidRPr="003F77E4">
        <w:t xml:space="preserve">Poskytovateľ vykoná </w:t>
      </w:r>
      <w:r w:rsidRPr="00AD07E2">
        <w:rPr>
          <w:b/>
        </w:rPr>
        <w:t>kontrolu po podpise</w:t>
      </w:r>
      <w:r w:rsidRPr="003F77E4">
        <w:t xml:space="preserve"> zmluvy s úspešným uchádzačom </w:t>
      </w:r>
      <w:r w:rsidRPr="00AD07E2">
        <w:rPr>
          <w:b/>
        </w:rPr>
        <w:t>v lehote 7 pracovných dní</w:t>
      </w:r>
      <w:r>
        <w:t xml:space="preserve"> (podľa pravidiel následnej ex-</w:t>
      </w:r>
      <w:r w:rsidRPr="003F77E4">
        <w:t xml:space="preserve">post kontroly), resp. </w:t>
      </w:r>
      <w:r w:rsidRPr="00AD07E2">
        <w:rPr>
          <w:b/>
        </w:rPr>
        <w:t>20 pracovných dní</w:t>
      </w:r>
      <w:r w:rsidRPr="003F77E4">
        <w:t xml:space="preserve"> </w:t>
      </w:r>
      <w:r>
        <w:t>(podľa pravidiel štandardnej ex-</w:t>
      </w:r>
      <w:r w:rsidRPr="003F77E4">
        <w:t>post kontroly).</w:t>
      </w:r>
    </w:p>
    <w:p w14:paraId="378E1DE9" w14:textId="77777777" w:rsidR="003F77E4" w:rsidRPr="003F77E4" w:rsidRDefault="003F77E4" w:rsidP="00852446">
      <w:pPr>
        <w:tabs>
          <w:tab w:val="left" w:pos="1014"/>
        </w:tabs>
        <w:spacing w:before="240" w:after="120" w:line="288" w:lineRule="auto"/>
        <w:jc w:val="both"/>
      </w:pPr>
    </w:p>
    <w:p w14:paraId="621E3A4D" w14:textId="2FCB6B2E" w:rsidR="003F77E4" w:rsidRPr="003F77E4" w:rsidRDefault="00B87B0D" w:rsidP="005B7173">
      <w:pPr>
        <w:numPr>
          <w:ilvl w:val="0"/>
          <w:numId w:val="113"/>
        </w:numPr>
        <w:tabs>
          <w:tab w:val="left" w:pos="1014"/>
        </w:tabs>
        <w:spacing w:after="120" w:line="288" w:lineRule="auto"/>
        <w:jc w:val="both"/>
        <w:rPr>
          <w:b/>
        </w:rPr>
      </w:pPr>
      <w:r w:rsidRPr="00B87B0D">
        <w:rPr>
          <w:b/>
        </w:rPr>
        <w:t xml:space="preserve">Zákazka zadávaná v rámci DNS, ktorej hodnota predstavuje z pohľadu finančného limitu podlimitnú zákazku </w:t>
      </w:r>
    </w:p>
    <w:p w14:paraId="3CAF80D4" w14:textId="77777777" w:rsidR="003F77E4" w:rsidRPr="003F77E4" w:rsidRDefault="003F77E4" w:rsidP="00852446">
      <w:pPr>
        <w:tabs>
          <w:tab w:val="left" w:pos="1014"/>
        </w:tabs>
        <w:spacing w:after="120" w:line="288" w:lineRule="auto"/>
        <w:jc w:val="both"/>
      </w:pPr>
      <w:r w:rsidRPr="003F77E4">
        <w:t>Poskytovateľ kontroluje postup zadávania zákaziek v rámci DNS na základe dokumentácie predloženej prijímateľom vo fáze po uzatvorení čiastkovej zmluvy s dodávateľom (štandardná ex</w:t>
      </w:r>
      <w:r w:rsidR="00946586">
        <w:t xml:space="preserve"> </w:t>
      </w:r>
      <w:r w:rsidRPr="003F77E4">
        <w:t xml:space="preserve">post kontrola), pričom táto zmluva je už platná a účinná (okrem prípadov, kedy je účinnosť zmluvy viazaná na odkladaciu podmienku, ktorá ešte nenastala).  </w:t>
      </w:r>
    </w:p>
    <w:p w14:paraId="33EE0B39" w14:textId="77777777" w:rsidR="003F77E4" w:rsidRDefault="003F77E4" w:rsidP="00852446">
      <w:pPr>
        <w:tabs>
          <w:tab w:val="left" w:pos="1014"/>
        </w:tabs>
        <w:spacing w:after="120" w:line="288" w:lineRule="auto"/>
        <w:jc w:val="both"/>
      </w:pPr>
      <w:r w:rsidRPr="003F77E4">
        <w:t>Prijímateľ predkladá  poskytovateľovi kompletnú dokumentáciu zo zadávania zákaziek v rámci DNS na kontrolu cez ITMS 2014+ v súlade s pravidlami uvedenými pre štandardnú ex post kontrolu v bode c) tejto kapitoly.</w:t>
      </w:r>
    </w:p>
    <w:p w14:paraId="4E316B1D" w14:textId="77777777" w:rsidR="00547DBC" w:rsidRPr="003F77E4" w:rsidRDefault="00547DBC" w:rsidP="00547DBC">
      <w:pPr>
        <w:tabs>
          <w:tab w:val="left" w:pos="1014"/>
        </w:tabs>
        <w:spacing w:after="120" w:line="288" w:lineRule="auto"/>
        <w:jc w:val="both"/>
      </w:pPr>
      <w:r w:rsidRPr="003F77E4">
        <w:t>Poskytovateľ vykoná túto kontrolu v lehote 20 pracovných dní (podľa pravidiel štandardnej ex post kontroly).</w:t>
      </w:r>
    </w:p>
    <w:p w14:paraId="58E71678" w14:textId="77777777" w:rsidR="00547DBC" w:rsidRPr="003F77E4" w:rsidRDefault="00547DBC" w:rsidP="00D63FA2">
      <w:pPr>
        <w:pStyle w:val="Odsekzoznamu"/>
        <w:numPr>
          <w:ilvl w:val="0"/>
          <w:numId w:val="113"/>
        </w:numPr>
        <w:tabs>
          <w:tab w:val="left" w:pos="1014"/>
        </w:tabs>
        <w:spacing w:after="120" w:line="288" w:lineRule="auto"/>
        <w:jc w:val="both"/>
      </w:pPr>
      <w:r w:rsidRPr="00547DBC">
        <w:rPr>
          <w:b/>
        </w:rPr>
        <w:t>Zákazka zadávaná v rámci DNS, ktorej hodnota predstavuje z pohľadu finančného limitu zákazku s nízkou hodnotou</w:t>
      </w:r>
    </w:p>
    <w:p w14:paraId="3455D8C1" w14:textId="77777777" w:rsidR="003F77E4" w:rsidRDefault="003F77E4" w:rsidP="00852446">
      <w:pPr>
        <w:tabs>
          <w:tab w:val="left" w:pos="1014"/>
        </w:tabs>
        <w:spacing w:after="120" w:line="288" w:lineRule="auto"/>
        <w:jc w:val="both"/>
      </w:pPr>
      <w:r w:rsidRPr="003F77E4">
        <w:t xml:space="preserve">Ak zmluvná hodnota zákazky zadanej v rámci DNS predstavuje z pohľadu finančného limitu zákazku s nízkou hodnotou podľa § 117 ZVO, môže prijímateľ predložiť dokumentáciu na kontrolu aj súčasne so </w:t>
      </w:r>
      <w:proofErr w:type="spellStart"/>
      <w:r w:rsidRPr="003F77E4">
        <w:t>ŽoP</w:t>
      </w:r>
      <w:proofErr w:type="spellEnd"/>
      <w:r w:rsidRPr="003F77E4">
        <w:t>, ktorá obsahuje deklarované výdavky súvisiace so zadaním predmetnej zákazky.</w:t>
      </w:r>
    </w:p>
    <w:p w14:paraId="5C6931D0" w14:textId="77777777" w:rsidR="00547DBC" w:rsidRPr="003F77E4" w:rsidRDefault="00547DBC" w:rsidP="00852446">
      <w:pPr>
        <w:tabs>
          <w:tab w:val="left" w:pos="1014"/>
        </w:tabs>
        <w:spacing w:after="120" w:line="288" w:lineRule="auto"/>
        <w:jc w:val="both"/>
      </w:pPr>
      <w:r w:rsidRPr="00547DBC">
        <w:t>Poskytovateľ postupuje primerane podľa všeobecných ustanovení týkajúcich sa kontroly zákaziek s nízkymi hodnotami uvedenými v</w:t>
      </w:r>
      <w:r w:rsidR="00E529F8">
        <w:t xml:space="preserve"> predmetnej </w:t>
      </w:r>
      <w:r w:rsidRPr="00547DBC">
        <w:t>kapitole</w:t>
      </w:r>
      <w:r>
        <w:t>.</w:t>
      </w:r>
    </w:p>
    <w:p w14:paraId="4BB0532A" w14:textId="77777777" w:rsidR="007D11DA" w:rsidRDefault="007D11DA" w:rsidP="00963E0D">
      <w:pPr>
        <w:spacing w:before="120" w:after="120" w:line="288" w:lineRule="auto"/>
        <w:jc w:val="both"/>
        <w:rPr>
          <w:rFonts w:cs="Arial"/>
          <w:b/>
          <w:szCs w:val="19"/>
        </w:rPr>
      </w:pPr>
    </w:p>
    <w:p w14:paraId="46735084" w14:textId="77777777"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50E4C51F" w14:textId="77777777"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w:t>
      </w:r>
      <w:proofErr w:type="spellStart"/>
      <w:r w:rsidRPr="00963E0D">
        <w:rPr>
          <w:rFonts w:cs="Arial"/>
          <w:szCs w:val="19"/>
        </w:rPr>
        <w:t>t.j</w:t>
      </w:r>
      <w:proofErr w:type="spellEnd"/>
      <w:r w:rsidRPr="00963E0D">
        <w:rPr>
          <w:rFonts w:cs="Arial"/>
          <w:szCs w:val="19"/>
        </w:rPr>
        <w:t>.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736B290D" w14:textId="77777777" w:rsidR="00EF596F" w:rsidRDefault="00EF596F" w:rsidP="00963E0D">
      <w:pPr>
        <w:spacing w:before="120" w:after="120" w:line="288" w:lineRule="auto"/>
        <w:jc w:val="both"/>
        <w:rPr>
          <w:rFonts w:cs="Arial"/>
          <w:szCs w:val="19"/>
        </w:rPr>
      </w:pPr>
      <w:r w:rsidRPr="00EF596F">
        <w:rPr>
          <w:rFonts w:cs="Arial"/>
          <w:szCs w:val="19"/>
        </w:rPr>
        <w:lastRenderedPageBreak/>
        <w:t xml:space="preserve">V prípade, že centrálne VO je </w:t>
      </w:r>
      <w:r w:rsidR="003F77E4">
        <w:rPr>
          <w:rFonts w:cs="Arial"/>
          <w:szCs w:val="19"/>
        </w:rPr>
        <w:t>realizované nadlimitným postupom</w:t>
      </w:r>
      <w:r w:rsidRPr="00EF596F">
        <w:rPr>
          <w:rFonts w:cs="Arial"/>
          <w:szCs w:val="19"/>
        </w:rPr>
        <w:t xml:space="preserve">, COO, prostredníctvom ktorej prijímateľ nadobúda, resp. obstaráva tovary, stavebné práce alebo služby podľa prvého odseku tejto podkapitoly príručky (písm. </w:t>
      </w:r>
      <w:r w:rsidR="00D11BA9">
        <w:rPr>
          <w:rFonts w:cs="Arial"/>
          <w:szCs w:val="19"/>
        </w:rPr>
        <w:t>h</w:t>
      </w:r>
      <w:r w:rsidRPr="00EF596F">
        <w:rPr>
          <w:rFonts w:cs="Arial"/>
          <w:szCs w:val="19"/>
        </w:rPr>
        <w:t xml:space="preserve">)) alebo dotknutý poskytovateľ, ak je rovnakou právnickou osobou ako COO, predloží pripravované centrálne VO na ÚVO za účelom výkonu ex </w:t>
      </w:r>
      <w:proofErr w:type="spellStart"/>
      <w:r w:rsidRPr="00EF596F">
        <w:rPr>
          <w:rFonts w:cs="Arial"/>
          <w:szCs w:val="19"/>
        </w:rPr>
        <w:t>ante</w:t>
      </w:r>
      <w:proofErr w:type="spellEnd"/>
      <w:r w:rsidRPr="00EF596F">
        <w:rPr>
          <w:rFonts w:cs="Arial"/>
          <w:szCs w:val="19"/>
        </w:rPr>
        <w:t xml:space="preserve"> posúdenia podľa § 168 ZVO.  </w:t>
      </w:r>
    </w:p>
    <w:p w14:paraId="7112BC0D" w14:textId="50DC0CF9" w:rsidR="00D11BA9" w:rsidRDefault="00D11BA9" w:rsidP="00EF596F">
      <w:pPr>
        <w:spacing w:before="120" w:after="120" w:line="288" w:lineRule="auto"/>
        <w:jc w:val="both"/>
        <w:rPr>
          <w:rFonts w:cs="Arial"/>
          <w:szCs w:val="19"/>
        </w:rPr>
      </w:pPr>
      <w:r w:rsidRPr="00D11BA9">
        <w:rPr>
          <w:rFonts w:cs="Arial"/>
          <w:szCs w:val="19"/>
        </w:rPr>
        <w:t xml:space="preserve">V prípade, že relevantné centrálne VO, ktoré identifikuje prijímateľ a úmysel čerpať z neho oznámi včas poskytovateľovi a COO, je realizované nadlimitným postupom, COO alebo poskytovateľ, ktorý je rovnakou právnickou osobou ako COO, </w:t>
      </w:r>
      <w:r w:rsidR="00547DBC">
        <w:rPr>
          <w:rFonts w:cs="Arial"/>
          <w:szCs w:val="19"/>
        </w:rPr>
        <w:t>doručí</w:t>
      </w:r>
      <w:r w:rsidR="00547DBC" w:rsidRPr="00D11BA9">
        <w:rPr>
          <w:rFonts w:cs="Arial"/>
          <w:szCs w:val="19"/>
        </w:rPr>
        <w:t xml:space="preserve"> </w:t>
      </w:r>
      <w:r w:rsidRPr="00D11BA9">
        <w:rPr>
          <w:rFonts w:cs="Arial"/>
          <w:szCs w:val="19"/>
        </w:rPr>
        <w:t>podnet na výkon kontroly na ÚVO podľa § 169 ods. 1 písm. b) v spojení s § 169 ods. 2 ZVO vo fáze pred uzavretím zmluvy, koncesnej zmluvy alebo rámcovej dohody, pred ukončením súťaže návrhov, alebo pred ukončením postupu inovatívneho partnerstva.</w:t>
      </w:r>
      <w:r w:rsidR="00AD52B8" w:rsidRPr="00AD52B8">
        <w:t xml:space="preserve"> </w:t>
      </w:r>
      <w:r w:rsidR="00AD52B8">
        <w:t xml:space="preserve">Ak ide o centrálne VO, ktoré nie je predmetom povinnej kontroly ÚVO podľa § 169 ods. 2 ZVO, COO </w:t>
      </w:r>
      <w:r w:rsidR="00547DBC">
        <w:t>doručí</w:t>
      </w:r>
      <w:r w:rsidR="00AD52B8">
        <w:t xml:space="preserve"> podnet na výkon kontroly na ÚVO podľa § 169 ods. 1 písm. b) ZVO.</w:t>
      </w:r>
    </w:p>
    <w:p w14:paraId="76C520F3" w14:textId="24EA9489" w:rsidR="00D11BA9" w:rsidRPr="00D11BA9" w:rsidRDefault="00547DBC" w:rsidP="00D11BA9">
      <w:pPr>
        <w:spacing w:before="120" w:after="120" w:line="288" w:lineRule="auto"/>
        <w:jc w:val="both"/>
        <w:rPr>
          <w:rFonts w:cs="Arial"/>
          <w:szCs w:val="19"/>
        </w:rPr>
      </w:pPr>
      <w:r w:rsidRPr="00547DBC">
        <w:rPr>
          <w:rFonts w:cs="Arial"/>
          <w:szCs w:val="19"/>
        </w:rPr>
        <w:t>V prípade dobrovoľnej žiadosti prijímateľa p</w:t>
      </w:r>
      <w:r w:rsidR="00D11BA9" w:rsidRPr="00D11BA9">
        <w:rPr>
          <w:rFonts w:cs="Arial"/>
          <w:szCs w:val="19"/>
        </w:rPr>
        <w:t>oskytovateľ vo fáze pred podpisom zmluvy vykoná finančnú kontrolu iba vo väzbe na čiastkovú zmluvu, uzavretú na základe rámcovej dohody z pohľadu dodržania podmienok na uzavretie čiastkovej zmluvy a dodržania pravidiel hospodárnosti, pokiaľ je zmluvnou stranou čiastkovej zmluvy jeho prijímateľ a pokiaľ je hodnota čiastkovej zmluvy vo finančnom limite nadlimitnej zákazky. Povinnosti prijímateľa týkajúce sa finančnej kontroly čiastkových zákaziek zadávaných na základe rámcovej dohody, ktorá je výsledkom centrálneho VO, sa v kontexte vyššie uvedených špecifík  aplikujú podľa kapitoly 2.5.1 písm. g)  tejto príručky.</w:t>
      </w:r>
    </w:p>
    <w:p w14:paraId="038E0F94" w14:textId="77777777" w:rsidR="00D11BA9" w:rsidRDefault="00D11BA9" w:rsidP="00EF596F">
      <w:pPr>
        <w:spacing w:before="120" w:after="120" w:line="288" w:lineRule="auto"/>
        <w:jc w:val="both"/>
        <w:rPr>
          <w:rFonts w:cs="Arial"/>
          <w:szCs w:val="19"/>
        </w:rPr>
      </w:pPr>
      <w:r w:rsidRPr="00D11BA9">
        <w:rPr>
          <w:rFonts w:cs="Arial"/>
          <w:szCs w:val="19"/>
        </w:rPr>
        <w:t xml:space="preserve">Štandardnú </w:t>
      </w:r>
      <w:r>
        <w:rPr>
          <w:rFonts w:cs="Arial"/>
          <w:szCs w:val="19"/>
        </w:rPr>
        <w:t>ex-</w:t>
      </w:r>
      <w:r w:rsidRPr="00D11BA9">
        <w:rPr>
          <w:rFonts w:cs="Arial"/>
          <w:szCs w:val="19"/>
        </w:rPr>
        <w:t>post kontrolu vykonávajú všetci poskytovatelia, ktorých prijímatelia sú účastníkmi rámcovej dohody, pričom postupujú analogicky ku  kapitole 2.5.</w:t>
      </w:r>
      <w:r>
        <w:rPr>
          <w:rFonts w:cs="Arial"/>
          <w:szCs w:val="19"/>
        </w:rPr>
        <w:t>6</w:t>
      </w:r>
      <w:r w:rsidRPr="00D11BA9">
        <w:rPr>
          <w:rFonts w:cs="Arial"/>
          <w:szCs w:val="19"/>
        </w:rPr>
        <w:t xml:space="preserve"> písm. c). Poskytovateľ, ktorý ako prvý ukončí štandardnú ex post kontrolu centrálneho VO realizovaného COO, informuje ostatných poskytovateľov o tejto skutočnosti. V prípade, že poskytovatelia, ktorých prijímatelia sú účastníkmi rámcovej dohody, identifikujú nedostatky s vplyvom alebo možným vplyvom na výsledok VO, uskutoční sa stretnutie týchto poskytovateľov, pričom pre tieto účely je možné využiť aj zasadnutie  Koordinačného výboru pre spoluprácu pri kontrole VO. Výsledkom stretnutia poskytovateľov,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v plnom rozsahu.</w:t>
      </w:r>
    </w:p>
    <w:p w14:paraId="7BF859A2" w14:textId="77777777" w:rsidR="00D11BA9" w:rsidRDefault="00D11BA9" w:rsidP="00EF596F">
      <w:pPr>
        <w:spacing w:before="120" w:after="120" w:line="288" w:lineRule="auto"/>
        <w:jc w:val="both"/>
        <w:rPr>
          <w:rFonts w:cs="Arial"/>
          <w:szCs w:val="19"/>
        </w:rPr>
      </w:pPr>
      <w:r w:rsidRPr="00D11BA9">
        <w:rPr>
          <w:rFonts w:cs="Arial"/>
          <w:szCs w:val="19"/>
        </w:rPr>
        <w:t>Poskytovateľ zároveň informuje ostatných poskytovateľov, OA a CO o identifikovaní nedostatkov s vplyvom alebo možným vplyvom na výsledok VO prostredníctvom ITMS 2014+, nakoľko má poskytovateľ povinnosť evidovať každú kontrolu VO, a to spôsobom, že všetky kontroly čiastkových zákaziek zadávaných na základe rámcovej dohody sú evidované pod jedným objektom v ITMS 2014+, čo zabezpečí informovanosť ostatných poskytovateľov o ďalších prebiehajúcich kontrolách a ich záveroch.</w:t>
      </w:r>
    </w:p>
    <w:p w14:paraId="019396E3" w14:textId="77777777" w:rsidR="00963E0D" w:rsidRPr="00963E0D" w:rsidRDefault="00963E0D" w:rsidP="00963E0D">
      <w:pPr>
        <w:spacing w:before="120" w:after="120" w:line="288" w:lineRule="auto"/>
        <w:jc w:val="both"/>
        <w:rPr>
          <w:rFonts w:cs="Arial"/>
          <w:szCs w:val="19"/>
        </w:rPr>
      </w:pPr>
    </w:p>
    <w:p w14:paraId="16103FD6" w14:textId="77777777" w:rsidR="00D11BA9" w:rsidRPr="00D11BA9" w:rsidRDefault="007D11DA" w:rsidP="00D11BA9">
      <w:pPr>
        <w:spacing w:before="120" w:after="120" w:line="288" w:lineRule="auto"/>
        <w:jc w:val="both"/>
        <w:rPr>
          <w:rFonts w:cs="Arial"/>
          <w:b/>
          <w:i/>
          <w:szCs w:val="19"/>
        </w:rPr>
      </w:pPr>
      <w:r>
        <w:rPr>
          <w:rFonts w:cs="Arial"/>
          <w:b/>
          <w:szCs w:val="19"/>
        </w:rPr>
        <w:t>i</w:t>
      </w:r>
      <w:r w:rsidR="00963E0D" w:rsidRPr="00963E0D">
        <w:rPr>
          <w:rFonts w:cs="Arial"/>
          <w:b/>
          <w:szCs w:val="19"/>
        </w:rPr>
        <w:t xml:space="preserve">) Kontrola VO v rámci schvaľovacieho procesu </w:t>
      </w:r>
      <w:proofErr w:type="spellStart"/>
      <w:r w:rsidR="00963E0D" w:rsidRPr="00963E0D">
        <w:rPr>
          <w:rFonts w:cs="Arial"/>
          <w:b/>
          <w:szCs w:val="19"/>
        </w:rPr>
        <w:t>ŽoNFP</w:t>
      </w:r>
      <w:proofErr w:type="spellEnd"/>
      <w:r w:rsidR="00963E0D" w:rsidRPr="00963E0D">
        <w:rPr>
          <w:rFonts w:cs="Arial"/>
          <w:b/>
          <w:szCs w:val="19"/>
        </w:rPr>
        <w:t xml:space="preserve"> </w:t>
      </w:r>
      <w:r w:rsidR="00963E0D" w:rsidRPr="00963E0D">
        <w:rPr>
          <w:rFonts w:cs="Arial"/>
          <w:szCs w:val="19"/>
        </w:rPr>
        <w:t xml:space="preserve"> </w:t>
      </w:r>
      <w:r w:rsidR="00963E0D" w:rsidRPr="00963E0D">
        <w:rPr>
          <w:rFonts w:cs="Arial"/>
          <w:b/>
          <w:szCs w:val="19"/>
        </w:rPr>
        <w:t>alebo hodnotenia národného projektu</w:t>
      </w:r>
      <w:r w:rsidR="00D11BA9" w:rsidRPr="00D11BA9">
        <w:rPr>
          <w:rFonts w:cs="Arial"/>
          <w:b/>
          <w:i/>
          <w:szCs w:val="19"/>
        </w:rPr>
        <w:t xml:space="preserve"> alebo po ukončení schvaľovacieho procesu </w:t>
      </w:r>
      <w:proofErr w:type="spellStart"/>
      <w:r w:rsidR="00D11BA9" w:rsidRPr="00D11BA9">
        <w:rPr>
          <w:rFonts w:cs="Arial"/>
          <w:b/>
          <w:i/>
          <w:szCs w:val="19"/>
        </w:rPr>
        <w:t>ŽoNFP</w:t>
      </w:r>
      <w:proofErr w:type="spellEnd"/>
      <w:r w:rsidR="00D11BA9" w:rsidRPr="00D11BA9">
        <w:rPr>
          <w:rFonts w:cs="Arial"/>
          <w:b/>
          <w:i/>
          <w:szCs w:val="19"/>
        </w:rPr>
        <w:t xml:space="preserve"> a súčasne pred podpisom zmluvy o NFP</w:t>
      </w:r>
    </w:p>
    <w:p w14:paraId="086D9F28" w14:textId="56510AB5" w:rsidR="00525654" w:rsidRPr="00B72499" w:rsidRDefault="00963E0D" w:rsidP="00AD07E2">
      <w:pPr>
        <w:pStyle w:val="Odsekzoznamu"/>
        <w:numPr>
          <w:ilvl w:val="0"/>
          <w:numId w:val="129"/>
        </w:numPr>
        <w:spacing w:before="120" w:after="120" w:line="288" w:lineRule="auto"/>
        <w:jc w:val="both"/>
        <w:rPr>
          <w:rFonts w:cs="Arial"/>
          <w:szCs w:val="19"/>
        </w:rPr>
      </w:pPr>
      <w:r w:rsidRPr="00B72499">
        <w:rPr>
          <w:rFonts w:cs="Arial"/>
          <w:szCs w:val="19"/>
        </w:rPr>
        <w:t xml:space="preserve">Poskytovateľ </w:t>
      </w:r>
      <w:r w:rsidR="006B360C" w:rsidRPr="00B72499">
        <w:rPr>
          <w:rFonts w:cs="Arial"/>
          <w:szCs w:val="19"/>
        </w:rPr>
        <w:t xml:space="preserve">môže </w:t>
      </w:r>
      <w:r w:rsidRPr="00B72499">
        <w:rPr>
          <w:rFonts w:cs="Arial"/>
          <w:szCs w:val="19"/>
        </w:rPr>
        <w:t>vykonáva</w:t>
      </w:r>
      <w:r w:rsidR="006B360C" w:rsidRPr="00B72499">
        <w:rPr>
          <w:rFonts w:cs="Arial"/>
          <w:szCs w:val="19"/>
        </w:rPr>
        <w:t>ť</w:t>
      </w:r>
      <w:r w:rsidRPr="00B72499">
        <w:rPr>
          <w:rFonts w:cs="Arial"/>
          <w:szCs w:val="19"/>
        </w:rPr>
        <w:t xml:space="preserve"> kontrolu VO v rámci schvaľovacieho procesu </w:t>
      </w:r>
      <w:proofErr w:type="spellStart"/>
      <w:r w:rsidRPr="00B72499">
        <w:rPr>
          <w:rFonts w:cs="Arial"/>
          <w:szCs w:val="19"/>
        </w:rPr>
        <w:t>ŽoNFP</w:t>
      </w:r>
      <w:proofErr w:type="spellEnd"/>
      <w:r w:rsidRPr="00B72499">
        <w:rPr>
          <w:rFonts w:cs="Arial"/>
          <w:szCs w:val="19"/>
        </w:rPr>
        <w:t xml:space="preserve"> alebo hodnotenia NP v prípade, ak poskytovateľ uvedie v rámci výzvy alebo záväzných podmienok ako podmienku poskytnutia príspevku</w:t>
      </w:r>
      <w:r w:rsidR="00525654" w:rsidRPr="00B72499">
        <w:rPr>
          <w:rFonts w:cs="Arial"/>
          <w:szCs w:val="19"/>
        </w:rPr>
        <w:t xml:space="preserve">, aby žiadateľ mal v čase predloženia </w:t>
      </w:r>
      <w:proofErr w:type="spellStart"/>
      <w:r w:rsidR="00525654" w:rsidRPr="00B72499">
        <w:rPr>
          <w:rFonts w:cs="Arial"/>
          <w:szCs w:val="19"/>
        </w:rPr>
        <w:t>ŽoNFP</w:t>
      </w:r>
      <w:proofErr w:type="spellEnd"/>
      <w:r w:rsidR="00525654" w:rsidRPr="00B72499">
        <w:rPr>
          <w:rFonts w:cs="Arial"/>
          <w:szCs w:val="19"/>
        </w:rPr>
        <w:t xml:space="preserve"> ukončené VO (vo fáze po podpise zmluvy s úspešným uchádzačom), alebo aby žiadateľ mal v čase predloženia </w:t>
      </w:r>
      <w:proofErr w:type="spellStart"/>
      <w:r w:rsidR="00525654" w:rsidRPr="00B72499">
        <w:rPr>
          <w:rFonts w:cs="Arial"/>
          <w:szCs w:val="19"/>
        </w:rPr>
        <w:t>ŽoNFP</w:t>
      </w:r>
      <w:proofErr w:type="spellEnd"/>
      <w:r w:rsidR="00525654" w:rsidRPr="00B72499">
        <w:rPr>
          <w:rFonts w:cs="Arial"/>
          <w:szCs w:val="19"/>
        </w:rPr>
        <w:t xml:space="preserve"> verejn</w:t>
      </w:r>
      <w:r w:rsidR="00525654" w:rsidRPr="00B41557">
        <w:rPr>
          <w:rFonts w:cs="Arial"/>
          <w:szCs w:val="19"/>
        </w:rPr>
        <w:t xml:space="preserve">é obstarávanie vo fáze pred podpisom zmluvy s úspešným uchádzačom (po vyhodnotení ponúk a po ukončení všetkých revíznych postupov). V tomto prípade je súčasťou výzvy aj informácia, že v schvaľovacom procese </w:t>
      </w:r>
      <w:proofErr w:type="spellStart"/>
      <w:r w:rsidR="00525654" w:rsidRPr="00B41557">
        <w:rPr>
          <w:rFonts w:cs="Arial"/>
          <w:szCs w:val="19"/>
        </w:rPr>
        <w:t>ŽoNFP</w:t>
      </w:r>
      <w:proofErr w:type="spellEnd"/>
      <w:r w:rsidR="00525654" w:rsidRPr="00B41557">
        <w:rPr>
          <w:rFonts w:cs="Arial"/>
          <w:szCs w:val="19"/>
        </w:rPr>
        <w:t xml:space="preserve"> bude vykonaná aj kontrola VO. </w:t>
      </w:r>
      <w:r w:rsidR="00761CCE" w:rsidRPr="006B69F9">
        <w:rPr>
          <w:rFonts w:cs="Arial"/>
          <w:szCs w:val="19"/>
        </w:rPr>
        <w:t>Prijímateľ predkladá dokumentáciu z VO spôsobom podľa kapitoly 2.</w:t>
      </w:r>
      <w:r w:rsidR="00761CCE">
        <w:rPr>
          <w:rFonts w:cs="Arial"/>
          <w:szCs w:val="19"/>
        </w:rPr>
        <w:t>4</w:t>
      </w:r>
      <w:r w:rsidR="00761CCE" w:rsidRPr="006B69F9">
        <w:rPr>
          <w:rFonts w:cs="Arial"/>
          <w:szCs w:val="19"/>
        </w:rPr>
        <w:t>.</w:t>
      </w:r>
      <w:r w:rsidR="00761CCE">
        <w:rPr>
          <w:rFonts w:cs="Arial"/>
          <w:szCs w:val="19"/>
        </w:rPr>
        <w:t xml:space="preserve"> </w:t>
      </w:r>
      <w:r w:rsidR="00525654" w:rsidRPr="00B41557">
        <w:rPr>
          <w:rFonts w:cs="Arial"/>
          <w:szCs w:val="19"/>
        </w:rPr>
        <w:t xml:space="preserve">Pre tento typ kontroly sa primerane použijú ustanovenia kapitoly 2.5.6. písm. b) o druhej ex </w:t>
      </w:r>
      <w:proofErr w:type="spellStart"/>
      <w:r w:rsidR="00525654" w:rsidRPr="00B41557">
        <w:rPr>
          <w:rFonts w:cs="Arial"/>
          <w:szCs w:val="19"/>
        </w:rPr>
        <w:t>ante</w:t>
      </w:r>
      <w:proofErr w:type="spellEnd"/>
      <w:r w:rsidR="00525654" w:rsidRPr="00B41557">
        <w:rPr>
          <w:rFonts w:cs="Arial"/>
          <w:szCs w:val="19"/>
        </w:rPr>
        <w:t xml:space="preserve"> kontrole a kapitoly 2.5.6. písm. c) o štandardnej ex post kontrole. </w:t>
      </w:r>
      <w:r w:rsidR="00D11BA9" w:rsidRPr="00B41557">
        <w:rPr>
          <w:rFonts w:cs="Arial"/>
          <w:szCs w:val="19"/>
        </w:rPr>
        <w:t xml:space="preserve"> Po podpise zmluvy o NFP poskytovateľ vykoná administratívnu finančnú kontrolu VO podľa § 8 zákona o finančnej kontrole s ohľadom na fázu, v akom sa predmetné VO nachádza v čase zaslania dokumentácie na kontrolu</w:t>
      </w:r>
      <w:r w:rsidR="00547DBC">
        <w:rPr>
          <w:rFonts w:cs="Arial"/>
          <w:szCs w:val="19"/>
        </w:rPr>
        <w:t xml:space="preserve"> </w:t>
      </w:r>
      <w:r w:rsidR="00547DBC" w:rsidRPr="00547DBC">
        <w:rPr>
          <w:rFonts w:cs="Arial"/>
          <w:szCs w:val="19"/>
        </w:rPr>
        <w:t>zo strany prijímateľa</w:t>
      </w:r>
      <w:r w:rsidR="00D11BA9" w:rsidRPr="00B41557">
        <w:rPr>
          <w:rFonts w:cs="Arial"/>
          <w:szCs w:val="19"/>
        </w:rPr>
        <w:t>. Ak je postup zadávania zákazky vo fáze pred podpisom zmluvy s úspešným uchádzačom, poskytovateľ vykoná administratívnu finančnú kontrolu ako druhú</w:t>
      </w:r>
      <w:r w:rsidR="00D11BA9" w:rsidRPr="0062573B">
        <w:rPr>
          <w:rFonts w:cs="Arial"/>
          <w:szCs w:val="19"/>
        </w:rPr>
        <w:t xml:space="preserve"> ex</w:t>
      </w:r>
      <w:r w:rsidR="00BC1454" w:rsidRPr="0062573B">
        <w:rPr>
          <w:rFonts w:cs="Arial"/>
          <w:szCs w:val="19"/>
        </w:rPr>
        <w:t xml:space="preserve"> </w:t>
      </w:r>
      <w:proofErr w:type="spellStart"/>
      <w:r w:rsidR="00D11BA9" w:rsidRPr="00B65522">
        <w:rPr>
          <w:rFonts w:cs="Arial"/>
          <w:szCs w:val="19"/>
        </w:rPr>
        <w:t>ante</w:t>
      </w:r>
      <w:proofErr w:type="spellEnd"/>
      <w:r w:rsidR="00D11BA9" w:rsidRPr="00B65522">
        <w:rPr>
          <w:rFonts w:cs="Arial"/>
          <w:szCs w:val="19"/>
        </w:rPr>
        <w:t xml:space="preserve"> kontrolu</w:t>
      </w:r>
      <w:r w:rsidR="00547DBC">
        <w:rPr>
          <w:rFonts w:cs="Arial"/>
          <w:szCs w:val="19"/>
        </w:rPr>
        <w:t xml:space="preserve"> </w:t>
      </w:r>
      <w:r w:rsidR="00547DBC" w:rsidRPr="00547DBC">
        <w:rPr>
          <w:rFonts w:cs="Arial"/>
          <w:szCs w:val="19"/>
        </w:rPr>
        <w:t xml:space="preserve">v prípade dobrovoľnej žiadosti </w:t>
      </w:r>
      <w:r w:rsidR="00547DBC" w:rsidRPr="00547DBC">
        <w:rPr>
          <w:rFonts w:cs="Arial"/>
          <w:szCs w:val="19"/>
        </w:rPr>
        <w:lastRenderedPageBreak/>
        <w:t>prijímateľa</w:t>
      </w:r>
      <w:r w:rsidR="00D11BA9" w:rsidRPr="00B65522">
        <w:rPr>
          <w:rFonts w:cs="Arial"/>
          <w:szCs w:val="19"/>
        </w:rPr>
        <w:t xml:space="preserve"> - </w:t>
      </w:r>
      <w:r w:rsidR="00547DBC" w:rsidRPr="00B65522">
        <w:rPr>
          <w:rFonts w:cs="Arial"/>
          <w:szCs w:val="19"/>
        </w:rPr>
        <w:t>primerane</w:t>
      </w:r>
      <w:r w:rsidR="00547DBC">
        <w:rPr>
          <w:rFonts w:cs="Arial"/>
          <w:szCs w:val="19"/>
        </w:rPr>
        <w:t xml:space="preserve"> sa </w:t>
      </w:r>
      <w:r w:rsidR="00D11BA9" w:rsidRPr="00B65522">
        <w:rPr>
          <w:rFonts w:cs="Arial"/>
          <w:szCs w:val="19"/>
        </w:rPr>
        <w:t>použijú ustanovenia kapitoly 2.5.6. písm. b) o druh</w:t>
      </w:r>
      <w:r w:rsidR="00D11BA9" w:rsidRPr="00CE0F2A">
        <w:rPr>
          <w:rFonts w:cs="Arial"/>
          <w:szCs w:val="19"/>
        </w:rPr>
        <w:t>ej ex</w:t>
      </w:r>
      <w:r w:rsidR="00BC1454" w:rsidRPr="00CE0F2A">
        <w:rPr>
          <w:rFonts w:cs="Arial"/>
          <w:szCs w:val="19"/>
        </w:rPr>
        <w:t xml:space="preserve"> </w:t>
      </w:r>
      <w:proofErr w:type="spellStart"/>
      <w:r w:rsidR="00D11BA9" w:rsidRPr="00A24AD0">
        <w:rPr>
          <w:rFonts w:cs="Arial"/>
          <w:szCs w:val="19"/>
        </w:rPr>
        <w:t>ante</w:t>
      </w:r>
      <w:proofErr w:type="spellEnd"/>
      <w:r w:rsidR="00D11BA9" w:rsidRPr="00A24AD0">
        <w:rPr>
          <w:rFonts w:cs="Arial"/>
          <w:szCs w:val="19"/>
        </w:rPr>
        <w:t xml:space="preserve"> kontrole. Ak je postup zadávania zákazky vo fáze po podpise zmluvy s úspešným uchádzačom, poskytovateľ vykoná štandardnú ex-post kontrolu -</w:t>
      </w:r>
      <w:r w:rsidR="00547DBC">
        <w:rPr>
          <w:rFonts w:cs="Arial"/>
          <w:szCs w:val="19"/>
        </w:rPr>
        <w:t xml:space="preserve"> kapitola</w:t>
      </w:r>
      <w:r w:rsidR="00D11BA9" w:rsidRPr="00A24AD0">
        <w:rPr>
          <w:rFonts w:cs="Arial"/>
          <w:szCs w:val="19"/>
        </w:rPr>
        <w:t xml:space="preserve"> 2.5.6. písm. c) o štandardnej ex-post kontrole. V rámci výkonu administratívnej finančnej kontroly môže </w:t>
      </w:r>
      <w:r w:rsidR="00D11BA9" w:rsidRPr="00F85AF8">
        <w:rPr>
          <w:rFonts w:cs="Arial"/>
          <w:szCs w:val="19"/>
        </w:rPr>
        <w:t>poskytovateľ zohľadniť závery z predchádzajúcej kontroly vykonanej pred podpisom zmluvy o</w:t>
      </w:r>
      <w:r w:rsidR="00BC1454" w:rsidRPr="004019DE">
        <w:rPr>
          <w:rFonts w:cs="Arial"/>
          <w:szCs w:val="19"/>
        </w:rPr>
        <w:t> </w:t>
      </w:r>
      <w:r w:rsidR="00D11BA9" w:rsidRPr="00891160">
        <w:rPr>
          <w:rFonts w:cs="Arial"/>
          <w:szCs w:val="19"/>
        </w:rPr>
        <w:t>NFP</w:t>
      </w:r>
      <w:r w:rsidR="00BC1454" w:rsidRPr="00891160">
        <w:rPr>
          <w:rFonts w:cs="Arial"/>
          <w:szCs w:val="19"/>
        </w:rPr>
        <w:t xml:space="preserve">. Poskytovateľ </w:t>
      </w:r>
      <w:r w:rsidR="00BC1454" w:rsidRPr="00981FE7">
        <w:t>však musí v každom prípade vy</w:t>
      </w:r>
      <w:r w:rsidR="00BC1454">
        <w:t>hotoviť výstup</w:t>
      </w:r>
      <w:r w:rsidR="00BC1454" w:rsidRPr="00981FE7">
        <w:t xml:space="preserve"> z tejto administratívnej finančnej kontroly s aktuálnym dátumom, pričom výstupom bude návrh správy z kontroly/správa z</w:t>
      </w:r>
      <w:r w:rsidR="00BC1454">
        <w:t> </w:t>
      </w:r>
      <w:r w:rsidR="00BC1454" w:rsidRPr="00981FE7">
        <w:t>kontroly</w:t>
      </w:r>
      <w:r w:rsidR="00BC1454">
        <w:t xml:space="preserve"> alebo záznam, ak bola administratívna finančná kontrola zastavená z dôvodov hodných osobitného zreteľa</w:t>
      </w:r>
      <w:r w:rsidR="00BC1454" w:rsidRPr="00981FE7">
        <w:t>.</w:t>
      </w:r>
    </w:p>
    <w:p w14:paraId="707F792A" w14:textId="77777777" w:rsidR="00963E0D" w:rsidRPr="00A24AD0" w:rsidRDefault="00525654" w:rsidP="00AD07E2">
      <w:pPr>
        <w:pStyle w:val="Odsekzoznamu"/>
        <w:numPr>
          <w:ilvl w:val="0"/>
          <w:numId w:val="129"/>
        </w:numPr>
        <w:spacing w:before="120" w:after="120" w:line="288" w:lineRule="auto"/>
        <w:jc w:val="both"/>
        <w:rPr>
          <w:rFonts w:cs="Arial"/>
          <w:szCs w:val="19"/>
        </w:rPr>
      </w:pPr>
      <w:r w:rsidRPr="00B72499">
        <w:rPr>
          <w:rFonts w:cs="Arial"/>
          <w:szCs w:val="19"/>
        </w:rPr>
        <w:t xml:space="preserve">Poskytovateľ môže stanoviť podmienku poskytnutia príspevku aj takým spôsobom, aby žiadateľ mal v čase predloženia </w:t>
      </w:r>
      <w:proofErr w:type="spellStart"/>
      <w:r w:rsidRPr="00B72499">
        <w:rPr>
          <w:rFonts w:cs="Arial"/>
          <w:szCs w:val="19"/>
        </w:rPr>
        <w:t>ŽoNFP</w:t>
      </w:r>
      <w:proofErr w:type="spellEnd"/>
      <w:r w:rsidRPr="00B72499">
        <w:rPr>
          <w:rFonts w:cs="Arial"/>
          <w:szCs w:val="19"/>
        </w:rPr>
        <w:t xml:space="preserve"> ukončené verejné obstarávanie alebo verejné obstarávanie vo fáze pred podpisom zmluvy s úspešným uchádzačom (o čom rovnako informuje v rámci výzvy), ale kontrola VO bude vykonaná po ukončení schvaľovacieho procesu </w:t>
      </w:r>
      <w:proofErr w:type="spellStart"/>
      <w:r w:rsidRPr="00B72499">
        <w:rPr>
          <w:rFonts w:cs="Arial"/>
          <w:szCs w:val="19"/>
        </w:rPr>
        <w:t>ŽoNFP</w:t>
      </w:r>
      <w:proofErr w:type="spellEnd"/>
      <w:r w:rsidRPr="00B72499">
        <w:rPr>
          <w:rFonts w:cs="Arial"/>
          <w:szCs w:val="19"/>
        </w:rPr>
        <w:t xml:space="preserve">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w:t>
      </w:r>
      <w:r w:rsidR="00D11BA9" w:rsidRPr="00B41557">
        <w:rPr>
          <w:rFonts w:cs="Arial"/>
          <w:szCs w:val="19"/>
        </w:rPr>
        <w:t xml:space="preserve"> výstupu, ktorý môže mať formu</w:t>
      </w:r>
      <w:r w:rsidRPr="00B41557">
        <w:rPr>
          <w:rFonts w:cs="Arial"/>
          <w:szCs w:val="19"/>
        </w:rPr>
        <w:t xml:space="preserve"> správy z</w:t>
      </w:r>
      <w:r w:rsidR="00D11BA9" w:rsidRPr="00B41557">
        <w:rPr>
          <w:rFonts w:cs="Arial"/>
          <w:szCs w:val="19"/>
        </w:rPr>
        <w:t> </w:t>
      </w:r>
      <w:r w:rsidRPr="00B41557">
        <w:rPr>
          <w:rFonts w:cs="Arial"/>
          <w:szCs w:val="19"/>
        </w:rPr>
        <w:t>kontroly</w:t>
      </w:r>
      <w:r w:rsidR="00D11BA9" w:rsidRPr="00B41557">
        <w:rPr>
          <w:rFonts w:cs="Arial"/>
          <w:szCs w:val="19"/>
        </w:rPr>
        <w:t xml:space="preserve"> (nejde o správu z kontroly podľa zákona o finančnej kontrole)</w:t>
      </w:r>
      <w:r w:rsidRPr="00B41557">
        <w:rPr>
          <w:rFonts w:cs="Arial"/>
          <w:szCs w:val="19"/>
        </w:rPr>
        <w:t>. Podmienkou na predloženie návrhu Zmluvy o NFP úspešnému žiadateľovi by bolo tiež predloženie údajov potrebných na vypracovanie návrhu zmluvy o NFP v lehote určenej riadiacim orgánom. Pre tento typ kontroly sa primerane pou</w:t>
      </w:r>
      <w:r w:rsidRPr="0062573B">
        <w:rPr>
          <w:rFonts w:cs="Arial"/>
          <w:szCs w:val="19"/>
        </w:rPr>
        <w:t xml:space="preserve">žijú ustanovenia kapitoly 2.5.6. písm. b) o druhej ex </w:t>
      </w:r>
      <w:proofErr w:type="spellStart"/>
      <w:r w:rsidRPr="0062573B">
        <w:rPr>
          <w:rFonts w:cs="Arial"/>
          <w:szCs w:val="19"/>
        </w:rPr>
        <w:t>ante</w:t>
      </w:r>
      <w:proofErr w:type="spellEnd"/>
      <w:r w:rsidRPr="0062573B">
        <w:rPr>
          <w:rFonts w:cs="Arial"/>
          <w:szCs w:val="19"/>
        </w:rPr>
        <w:t xml:space="preserve"> kontrole a kapitoly 2.5.6. písm. c) o štandardnej ex post kontrole, ak ods. 2 neurčuje inak. </w:t>
      </w:r>
      <w:r w:rsidR="00D11BA9" w:rsidRPr="00B65522">
        <w:rPr>
          <w:rFonts w:cs="Arial"/>
          <w:szCs w:val="19"/>
        </w:rPr>
        <w:t>Po podpise zmluvy o NFP poskytovateľ vykoná administratívnu finančnú kontrolu VO podľa § 8 zákona o finančnej kontrole s ohľadom na fázu, v akej sa p</w:t>
      </w:r>
      <w:r w:rsidR="00D11BA9" w:rsidRPr="00CE0F2A">
        <w:rPr>
          <w:rFonts w:cs="Arial"/>
          <w:szCs w:val="19"/>
        </w:rPr>
        <w:t>redmetné VO nachádza. Ak je postup zadávania zákazky vo fáze pred podpisom zmluvy s úspešným uchádzačom, poskytovateľ vykoná administratívnu finančnú kontrolu ako druhú ex-</w:t>
      </w:r>
      <w:proofErr w:type="spellStart"/>
      <w:r w:rsidR="00D11BA9" w:rsidRPr="00CE0F2A">
        <w:rPr>
          <w:rFonts w:cs="Arial"/>
          <w:szCs w:val="19"/>
        </w:rPr>
        <w:t>ante</w:t>
      </w:r>
      <w:proofErr w:type="spellEnd"/>
      <w:r w:rsidR="00D11BA9" w:rsidRPr="00CE0F2A">
        <w:rPr>
          <w:rFonts w:cs="Arial"/>
          <w:szCs w:val="19"/>
        </w:rPr>
        <w:t xml:space="preserve"> kontrolu</w:t>
      </w:r>
      <w:r w:rsidR="00547DBC">
        <w:rPr>
          <w:rFonts w:cs="Arial"/>
          <w:szCs w:val="19"/>
        </w:rPr>
        <w:t xml:space="preserve"> </w:t>
      </w:r>
      <w:r w:rsidR="00547DBC" w:rsidRPr="00547DBC">
        <w:rPr>
          <w:rFonts w:cs="Arial"/>
          <w:szCs w:val="19"/>
        </w:rPr>
        <w:t>v prípade dobrovoľnej žiadosti prijímateľa</w:t>
      </w:r>
      <w:r w:rsidR="00D11BA9" w:rsidRPr="00CE0F2A">
        <w:rPr>
          <w:rFonts w:cs="Arial"/>
          <w:szCs w:val="19"/>
        </w:rPr>
        <w:t>, ak je postup zadávania zákazky vo fáze po podpise zmluvy s úspešným uchádzačom, poskytovateľ vykoná štandardnú ex-post kontrolu. V rámci výkonu kontroly VO môže poskytovateľ zohľadniť závery z predchádzajúcej kontroly vykonanej pred podpisom zmluvy o NFP.</w:t>
      </w:r>
      <w:r w:rsidR="00630DFE">
        <w:rPr>
          <w:rFonts w:cs="Arial"/>
          <w:szCs w:val="19"/>
        </w:rPr>
        <w:t xml:space="preserve"> </w:t>
      </w:r>
      <w:r w:rsidR="00630DFE" w:rsidRPr="00630DFE">
        <w:rPr>
          <w:rFonts w:cs="Arial"/>
          <w:szCs w:val="19"/>
        </w:rPr>
        <w:t>Poskytovateľ však musí v každom prípade vyhotoviť výstup z tejto administratívnej finančnej kontroly s aktuálnym dátumom, pričom výstupom bude návrh správy z kontroly/správa z kontroly alebo záznam, ak bola administratívna finančná kontrola zastavená z dôvodov hodných osobitného zreteľa.</w:t>
      </w:r>
    </w:p>
    <w:p w14:paraId="65582838" w14:textId="77777777" w:rsidR="00963E0D" w:rsidRPr="00B65522" w:rsidRDefault="00525654" w:rsidP="00AD07E2">
      <w:pPr>
        <w:pStyle w:val="Odsekzoznamu"/>
        <w:numPr>
          <w:ilvl w:val="0"/>
          <w:numId w:val="129"/>
        </w:numPr>
        <w:spacing w:before="120" w:after="120" w:line="288" w:lineRule="auto"/>
        <w:jc w:val="both"/>
        <w:rPr>
          <w:rFonts w:cs="Arial"/>
          <w:szCs w:val="19"/>
        </w:rPr>
      </w:pPr>
      <w:r w:rsidRPr="00A24AD0">
        <w:rPr>
          <w:rFonts w:cs="Arial"/>
          <w:szCs w:val="19"/>
        </w:rPr>
        <w:t>V prípadoch uvedených v</w:t>
      </w:r>
      <w:r w:rsidR="008C41FE" w:rsidRPr="00F85AF8">
        <w:rPr>
          <w:rFonts w:cs="Arial"/>
          <w:szCs w:val="19"/>
        </w:rPr>
        <w:t xml:space="preserve"> </w:t>
      </w:r>
      <w:hyperlink w:anchor="kapitola_33727_ods_1" w:history="1">
        <w:r w:rsidR="008C41FE" w:rsidRPr="00B72499">
          <w:rPr>
            <w:rStyle w:val="Hypertextovprepojenie"/>
            <w:rFonts w:cs="Arial"/>
            <w:szCs w:val="19"/>
          </w:rPr>
          <w:t>ods. 1 a ods. 2</w:t>
        </w:r>
      </w:hyperlink>
      <w:r w:rsidR="00963E0D" w:rsidRPr="00B72499">
        <w:rPr>
          <w:rFonts w:cs="Arial"/>
          <w:szCs w:val="19"/>
        </w:rPr>
        <w:t xml:space="preserve"> poskytovateľ definuje podmienku poskytnutia príspevku výlučne na VO, ktorých hodnota v zmysle výsledku VO predstavuje minimálne 30 % z celkovej požadovanej hodnoty NFP. Pri VO, ktoré nebudú dosahovať </w:t>
      </w:r>
      <w:r w:rsidR="00963E0D" w:rsidRPr="00B41557">
        <w:rPr>
          <w:rFonts w:cs="Arial"/>
          <w:szCs w:val="19"/>
        </w:rPr>
        <w:t xml:space="preserve">túto hodnotu, nie je žiadateľ povinný mať </w:t>
      </w:r>
      <w:r w:rsidRPr="00B41557">
        <w:rPr>
          <w:rFonts w:cs="Arial"/>
          <w:szCs w:val="19"/>
        </w:rPr>
        <w:t>ukončené VO alebo VO pred podpisom zmluvy s úspešným uchádzačom</w:t>
      </w:r>
      <w:r w:rsidR="00963E0D" w:rsidRPr="00B41557">
        <w:rPr>
          <w:rFonts w:cs="Arial"/>
          <w:szCs w:val="19"/>
        </w:rPr>
        <w:t xml:space="preserve"> už v čase predkladania NP a pri týchto VO bude vykonaná kontrola až po podpise </w:t>
      </w:r>
      <w:r w:rsidR="006A58DC" w:rsidRPr="00B41557">
        <w:rPr>
          <w:rFonts w:cs="Arial"/>
          <w:szCs w:val="19"/>
        </w:rPr>
        <w:t>z</w:t>
      </w:r>
      <w:r w:rsidR="00963E0D" w:rsidRPr="00B41557">
        <w:rPr>
          <w:rFonts w:cs="Arial"/>
          <w:szCs w:val="19"/>
        </w:rPr>
        <w:t>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w:t>
      </w:r>
      <w:r w:rsidR="00963E0D" w:rsidRPr="0062573B">
        <w:rPr>
          <w:rFonts w:cs="Arial"/>
          <w:szCs w:val="19"/>
        </w:rPr>
        <w:t xml:space="preserve">ikuje poskytovateľ analogicky v zmysle postupov uvedených v jednotlivých písmenách a) až g) kapitoly 2.5.6  Typy </w:t>
      </w:r>
      <w:r w:rsidR="00E911B7" w:rsidRPr="00B65522">
        <w:rPr>
          <w:rFonts w:cs="Arial"/>
          <w:szCs w:val="19"/>
        </w:rPr>
        <w:t xml:space="preserve">finančnej </w:t>
      </w:r>
      <w:r w:rsidR="00963E0D" w:rsidRPr="00B65522">
        <w:rPr>
          <w:rFonts w:cs="Arial"/>
          <w:szCs w:val="19"/>
        </w:rPr>
        <w:t>kontroly VO.</w:t>
      </w:r>
    </w:p>
    <w:p w14:paraId="020BDA6B" w14:textId="77777777" w:rsidR="00963E0D" w:rsidRPr="00A24AD0" w:rsidRDefault="00963E0D" w:rsidP="00AD07E2">
      <w:pPr>
        <w:pStyle w:val="Odsekzoznamu"/>
        <w:numPr>
          <w:ilvl w:val="0"/>
          <w:numId w:val="129"/>
        </w:numPr>
        <w:spacing w:before="120" w:after="120" w:line="288" w:lineRule="auto"/>
        <w:jc w:val="both"/>
        <w:rPr>
          <w:rFonts w:cs="Arial"/>
          <w:szCs w:val="19"/>
        </w:rPr>
      </w:pPr>
      <w:r w:rsidRPr="00CE0F2A">
        <w:rPr>
          <w:rFonts w:cs="Arial"/>
          <w:szCs w:val="19"/>
        </w:rPr>
        <w:t xml:space="preserve">Predmetom </w:t>
      </w:r>
      <w:r w:rsidRPr="00A24AD0">
        <w:rPr>
          <w:rFonts w:cs="Arial"/>
          <w:szCs w:val="19"/>
        </w:rPr>
        <w:t xml:space="preserve">overenia podmienky poskytnutia príspevku týkajúcej sa VO musí byť aj kontrola vecného súladu predmetu obstarávania, návrhu zmluvných podmienok a iných údajov s predloženým projektom. </w:t>
      </w:r>
    </w:p>
    <w:p w14:paraId="1BC6E7D5" w14:textId="77777777" w:rsidR="00525654" w:rsidRPr="00B41557" w:rsidRDefault="00525654" w:rsidP="00AD07E2">
      <w:pPr>
        <w:pStyle w:val="Odsekzoznamu"/>
        <w:numPr>
          <w:ilvl w:val="0"/>
          <w:numId w:val="129"/>
        </w:numPr>
        <w:spacing w:before="120" w:after="120" w:line="288" w:lineRule="auto"/>
        <w:jc w:val="both"/>
        <w:rPr>
          <w:rFonts w:cs="Arial"/>
          <w:szCs w:val="19"/>
        </w:rPr>
      </w:pPr>
      <w:r w:rsidRPr="00F85AF8">
        <w:rPr>
          <w:rFonts w:cs="Arial"/>
          <w:szCs w:val="19"/>
        </w:rPr>
        <w:t>Žiadateľ predkladá v rámci konania o </w:t>
      </w:r>
      <w:proofErr w:type="spellStart"/>
      <w:r w:rsidRPr="00F85AF8">
        <w:rPr>
          <w:rFonts w:cs="Arial"/>
          <w:szCs w:val="19"/>
        </w:rPr>
        <w:t>ŽoNFP</w:t>
      </w:r>
      <w:proofErr w:type="spellEnd"/>
      <w:r w:rsidRPr="00F85AF8">
        <w:rPr>
          <w:rFonts w:cs="Arial"/>
          <w:szCs w:val="19"/>
        </w:rPr>
        <w:t xml:space="preserve"> verejné obstarávanie vo fáze po podpise zmluvy s úspešným uchádzačom </w:t>
      </w:r>
      <w:r w:rsidRPr="004019DE">
        <w:rPr>
          <w:rFonts w:cs="Arial"/>
          <w:b/>
          <w:szCs w:val="19"/>
        </w:rPr>
        <w:t>po nadobudnutí  platnosti tejto zmluvy</w:t>
      </w:r>
      <w:r w:rsidRPr="00891160">
        <w:rPr>
          <w:rFonts w:cs="Arial"/>
          <w:szCs w:val="19"/>
        </w:rPr>
        <w:t xml:space="preserve">, vrátane všetkých dodatkov k tejto zmluve, resp. vo fáze pred podpisom zmluvy s úspešným uchádzačom po vyhodnotení ponúk a ukončení všetkých revíznych postupov, a to ako súčasť povinných príloh </w:t>
      </w:r>
      <w:proofErr w:type="spellStart"/>
      <w:r w:rsidRPr="00891160">
        <w:rPr>
          <w:rFonts w:cs="Arial"/>
          <w:szCs w:val="19"/>
        </w:rPr>
        <w:t>ŽoNFP</w:t>
      </w:r>
      <w:proofErr w:type="spellEnd"/>
      <w:r w:rsidRPr="00891160">
        <w:rPr>
          <w:rFonts w:cs="Arial"/>
          <w:szCs w:val="19"/>
        </w:rPr>
        <w:t>.</w:t>
      </w:r>
      <w:r w:rsidR="00B41557" w:rsidRPr="00B41557">
        <w:t xml:space="preserve"> </w:t>
      </w:r>
      <w:r w:rsidR="00B41557">
        <w:t xml:space="preserve">Žiadateľ je zároveň v prípade nadlimitných a podlimitných zákaziek verejného obstarávania povinný sprístupniť elektronickú podobu kompletnej dokumentácie pre účely výkonu kontroly/finančnej kontroly poskytovateľom, a to zriadením prístupu do elektronického prostriedku použitého na elektronickú </w:t>
      </w:r>
      <w:r w:rsidR="00B41557">
        <w:lastRenderedPageBreak/>
        <w:t>komunikáciu (ak relevantné). Súčasťou elektronickej podoby dokumentácie sú aj auditné záznamy o všetkých úkonoch vykonaných v použitom elektronickom prostriedku.</w:t>
      </w:r>
    </w:p>
    <w:p w14:paraId="38B88942" w14:textId="77777777" w:rsidR="00963E0D" w:rsidRPr="00A24AD0" w:rsidRDefault="00963E0D" w:rsidP="00AD07E2">
      <w:pPr>
        <w:pStyle w:val="Odsekzoznamu"/>
        <w:numPr>
          <w:ilvl w:val="0"/>
          <w:numId w:val="129"/>
        </w:numPr>
        <w:spacing w:before="120" w:after="120" w:line="288" w:lineRule="auto"/>
        <w:jc w:val="both"/>
        <w:rPr>
          <w:rFonts w:cs="Arial"/>
          <w:szCs w:val="19"/>
        </w:rPr>
      </w:pPr>
      <w:r w:rsidRPr="00B41557">
        <w:rPr>
          <w:rFonts w:cs="Arial"/>
          <w:szCs w:val="19"/>
        </w:rPr>
        <w:t xml:space="preserve">Závery kontroly prenesie poskytovateľ do výsledku posúdenia </w:t>
      </w:r>
      <w:proofErr w:type="spellStart"/>
      <w:r w:rsidRPr="00B41557">
        <w:rPr>
          <w:rFonts w:cs="Arial"/>
          <w:szCs w:val="19"/>
        </w:rPr>
        <w:t>ŽoNFP</w:t>
      </w:r>
      <w:proofErr w:type="spellEnd"/>
      <w:r w:rsidR="00525654" w:rsidRPr="00B41557">
        <w:rPr>
          <w:rFonts w:cs="Arial"/>
          <w:szCs w:val="19"/>
        </w:rPr>
        <w:t>, resp. NP, ak je kontrola VO vykonaná v rámci schvaľovacieho procesu žiadosti o NFP</w:t>
      </w:r>
      <w:r w:rsidRPr="00B41557">
        <w:rPr>
          <w:rFonts w:cs="Arial"/>
          <w:szCs w:val="19"/>
        </w:rPr>
        <w:t xml:space="preserve">. Výstupom kontroly VO nie je v tomto prípade správa z kontroly, ale rozhodnutie o schválení alebo neschválení </w:t>
      </w:r>
      <w:proofErr w:type="spellStart"/>
      <w:r w:rsidRPr="00B41557">
        <w:rPr>
          <w:rFonts w:cs="Arial"/>
          <w:szCs w:val="19"/>
        </w:rPr>
        <w:t>ŽoNFP</w:t>
      </w:r>
      <w:proofErr w:type="spellEnd"/>
      <w:r w:rsidR="00525654" w:rsidRPr="0062573B">
        <w:rPr>
          <w:rFonts w:cs="Arial"/>
          <w:szCs w:val="19"/>
        </w:rPr>
        <w:t xml:space="preserve">, resp. NP. V prípade uplatnenia postupu podľa ods. 2 </w:t>
      </w:r>
      <w:r w:rsidR="00D11BA9" w:rsidRPr="00B65522">
        <w:rPr>
          <w:rFonts w:cs="Arial"/>
          <w:szCs w:val="19"/>
        </w:rPr>
        <w:t xml:space="preserve">môže byť </w:t>
      </w:r>
      <w:r w:rsidR="00525654" w:rsidRPr="00B65522">
        <w:rPr>
          <w:rFonts w:cs="Arial"/>
          <w:szCs w:val="19"/>
        </w:rPr>
        <w:t>výstupom z kontroly VO návrh správy z kontroly VO/správa z kontroly VO</w:t>
      </w:r>
      <w:r w:rsidR="00D11BA9" w:rsidRPr="00CE0F2A">
        <w:rPr>
          <w:rFonts w:cs="Arial"/>
          <w:szCs w:val="19"/>
        </w:rPr>
        <w:t>, ale výstup z takejto kontroly nie je návrhom správy/správou z kontroly podľa zákona o finančnej kontrole</w:t>
      </w:r>
      <w:r w:rsidRPr="00A24AD0">
        <w:rPr>
          <w:rFonts w:cs="Arial"/>
          <w:szCs w:val="19"/>
        </w:rPr>
        <w:t xml:space="preserve">. </w:t>
      </w:r>
    </w:p>
    <w:p w14:paraId="1A768045" w14:textId="77777777" w:rsidR="00963E0D" w:rsidRPr="00891160" w:rsidRDefault="00963E0D" w:rsidP="00AD07E2">
      <w:pPr>
        <w:pStyle w:val="Odsekzoznamu"/>
        <w:numPr>
          <w:ilvl w:val="0"/>
          <w:numId w:val="129"/>
        </w:numPr>
        <w:spacing w:before="120" w:after="120" w:line="288" w:lineRule="auto"/>
        <w:jc w:val="both"/>
        <w:rPr>
          <w:rFonts w:cs="Arial"/>
          <w:szCs w:val="19"/>
        </w:rPr>
      </w:pPr>
      <w:r w:rsidRPr="00A24AD0">
        <w:rPr>
          <w:rFonts w:cs="Arial"/>
          <w:szCs w:val="19"/>
        </w:rPr>
        <w:t xml:space="preserve">Kontrolu oprávnenosti výdavku z pohľadu jeho súladu s pravidlami, princípmi a postupmi VO vykoná poskytovateľ vo fáze kontroly príslušnej </w:t>
      </w:r>
      <w:proofErr w:type="spellStart"/>
      <w:r w:rsidRPr="00A24AD0">
        <w:rPr>
          <w:rFonts w:cs="Arial"/>
          <w:szCs w:val="19"/>
        </w:rPr>
        <w:t>ŽoP</w:t>
      </w:r>
      <w:proofErr w:type="spellEnd"/>
      <w:r w:rsidRPr="00A24AD0">
        <w:rPr>
          <w:rFonts w:cs="Arial"/>
          <w:szCs w:val="19"/>
        </w:rPr>
        <w:t>,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w:t>
      </w:r>
      <w:r w:rsidRPr="00F85AF8">
        <w:rPr>
          <w:rFonts w:cs="Arial"/>
          <w:szCs w:val="19"/>
        </w:rPr>
        <w:t xml:space="preserve"> neboli predmetom kontroly v rámci schvaľovacieho procesu </w:t>
      </w:r>
      <w:proofErr w:type="spellStart"/>
      <w:r w:rsidRPr="00F85AF8">
        <w:rPr>
          <w:rFonts w:cs="Arial"/>
          <w:szCs w:val="19"/>
        </w:rPr>
        <w:t>ŽoNFP</w:t>
      </w:r>
      <w:proofErr w:type="spellEnd"/>
      <w:r w:rsidRPr="00F85AF8">
        <w:rPr>
          <w:rFonts w:cs="Arial"/>
          <w:szCs w:val="19"/>
        </w:rPr>
        <w:t>, resp. NP, podliehajú kontrole v zmysle postu</w:t>
      </w:r>
      <w:r w:rsidRPr="004019DE">
        <w:rPr>
          <w:rFonts w:cs="Arial"/>
          <w:szCs w:val="19"/>
        </w:rPr>
        <w:t xml:space="preserve">pov uvedených v kapitole 2.5.6  Typy </w:t>
      </w:r>
      <w:r w:rsidR="00E911B7" w:rsidRPr="00891160">
        <w:rPr>
          <w:rFonts w:cs="Arial"/>
          <w:szCs w:val="19"/>
        </w:rPr>
        <w:t xml:space="preserve">finančnej </w:t>
      </w:r>
      <w:r w:rsidRPr="00891160">
        <w:rPr>
          <w:rFonts w:cs="Arial"/>
          <w:szCs w:val="19"/>
        </w:rPr>
        <w:t>kontroly VO – častiach e) a f) týkajúcich sa kontroly dodatkov.</w:t>
      </w:r>
    </w:p>
    <w:p w14:paraId="4F23A1FE" w14:textId="77777777" w:rsidR="00FB16C6" w:rsidRDefault="00525654" w:rsidP="00AD07E2">
      <w:pPr>
        <w:pStyle w:val="Odsekzoznamu"/>
        <w:numPr>
          <w:ilvl w:val="0"/>
          <w:numId w:val="129"/>
        </w:numPr>
        <w:spacing w:before="120" w:after="120" w:line="288" w:lineRule="auto"/>
        <w:jc w:val="both"/>
        <w:rPr>
          <w:rFonts w:cs="Arial"/>
          <w:szCs w:val="19"/>
        </w:rPr>
      </w:pPr>
      <w:r w:rsidRPr="00891160">
        <w:rPr>
          <w:rFonts w:cs="Arial"/>
          <w:szCs w:val="19"/>
        </w:rPr>
        <w:t xml:space="preserve">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w:t>
      </w:r>
      <w:proofErr w:type="spellStart"/>
      <w:r w:rsidRPr="00891160">
        <w:rPr>
          <w:rFonts w:cs="Arial"/>
          <w:szCs w:val="19"/>
        </w:rPr>
        <w:t>ŽoNFP</w:t>
      </w:r>
      <w:proofErr w:type="spellEnd"/>
      <w:r w:rsidRPr="00891160">
        <w:rPr>
          <w:rFonts w:cs="Arial"/>
          <w:szCs w:val="19"/>
        </w:rPr>
        <w:t xml:space="preserve"> alebo uplatniť ex-</w:t>
      </w:r>
      <w:proofErr w:type="spellStart"/>
      <w:r w:rsidRPr="00891160">
        <w:rPr>
          <w:rFonts w:cs="Arial"/>
          <w:szCs w:val="19"/>
        </w:rPr>
        <w:t>ante</w:t>
      </w:r>
      <w:proofErr w:type="spellEnd"/>
      <w:r w:rsidRPr="00891160">
        <w:rPr>
          <w:rFonts w:cs="Arial"/>
          <w:szCs w:val="19"/>
        </w:rPr>
        <w:t xml:space="preserve"> finančnú opravu, ktorá bude zohľadnená pri vydaní rozhodnutia o schválení </w:t>
      </w:r>
      <w:proofErr w:type="spellStart"/>
      <w:r w:rsidRPr="00891160">
        <w:rPr>
          <w:rFonts w:cs="Arial"/>
          <w:szCs w:val="19"/>
        </w:rPr>
        <w:t>ŽoNFP</w:t>
      </w:r>
      <w:proofErr w:type="spellEnd"/>
      <w:r w:rsidRPr="00891160">
        <w:rPr>
          <w:rFonts w:cs="Arial"/>
          <w:szCs w:val="19"/>
        </w:rPr>
        <w:t>. Postup podľa predchádzajúcej vety uplatní</w:t>
      </w:r>
      <w:r w:rsidR="00FB16C6" w:rsidRPr="00891160">
        <w:rPr>
          <w:rFonts w:cs="Arial"/>
          <w:szCs w:val="19"/>
        </w:rPr>
        <w:t xml:space="preserve"> poskytovateľ aj v prípade, že nedostatky vo verejnom obstarávaní, ktoré mali alebo mohli mať vplyv na výsledok verejného obstarávania identifikoval ÚVO v rozhodnutí podľa § 175 ods. 4 ZVO alebo boli identifikované v rozhodnutí Rady ÚVO.</w:t>
      </w:r>
      <w:r w:rsidRPr="00891160">
        <w:rPr>
          <w:rFonts w:cs="Arial"/>
          <w:szCs w:val="19"/>
        </w:rPr>
        <w:t xml:space="preserve"> Poskytovateľ je povinný konštatovať nesplnenie podmienky poskytnutia príspevku a rozhodnúť o neschválení </w:t>
      </w:r>
      <w:proofErr w:type="spellStart"/>
      <w:r w:rsidRPr="00891160">
        <w:rPr>
          <w:rFonts w:cs="Arial"/>
          <w:szCs w:val="19"/>
        </w:rPr>
        <w:t>ŽoNFP</w:t>
      </w:r>
      <w:proofErr w:type="spellEnd"/>
      <w:r w:rsidRPr="00891160">
        <w:rPr>
          <w:rFonts w:cs="Arial"/>
          <w:szCs w:val="19"/>
        </w:rPr>
        <w:t xml:space="preserve"> v prípade, že zistenia nedostatkov v rámci kontroly vecného súladu predmetu obstarávania sú takého závažného charakteru, že na riadnu realizáciu posudzovaného projektu nebude môcť žiadateľ využiť výsledok kontrolovaného VO.</w:t>
      </w:r>
    </w:p>
    <w:p w14:paraId="250A7FB1" w14:textId="77777777" w:rsidR="00B41557" w:rsidRPr="00B41557" w:rsidRDefault="00B41557" w:rsidP="00AD07E2">
      <w:pPr>
        <w:pStyle w:val="Odsekzoznamu"/>
        <w:numPr>
          <w:ilvl w:val="0"/>
          <w:numId w:val="129"/>
        </w:numPr>
        <w:jc w:val="both"/>
        <w:rPr>
          <w:rFonts w:cs="Arial"/>
          <w:szCs w:val="19"/>
        </w:rPr>
      </w:pPr>
      <w:r w:rsidRPr="00B41557">
        <w:rPr>
          <w:rFonts w:cs="Arial"/>
          <w:szCs w:val="19"/>
        </w:rPr>
        <w:t xml:space="preserve">Poskytovateľ upozorňuje, že podmienky poskytnutia príspevku z hľadiska vyhlásenia alebo realizácie VO sú pre žiadateľov zadefinované špecificky v rámci výzvy na predloženie </w:t>
      </w:r>
      <w:proofErr w:type="spellStart"/>
      <w:r w:rsidRPr="00B41557">
        <w:rPr>
          <w:rFonts w:cs="Arial"/>
          <w:szCs w:val="19"/>
        </w:rPr>
        <w:t>ŽoNFP</w:t>
      </w:r>
      <w:proofErr w:type="spellEnd"/>
      <w:r w:rsidRPr="00B41557">
        <w:rPr>
          <w:rFonts w:cs="Arial"/>
          <w:szCs w:val="19"/>
        </w:rPr>
        <w:t>, resp. písomného vyzvania na predloženie projektu. Proces prípravy, realizácie a ďalšej kontroly VO sa odvíja od nastavených podmienok poskytnutia príspevku (napr. podmienka mať už zrealizované VO, vyhlásené VO na jednotlivé aktivity – riadenie projektu, stavebné práce, stavebný a iný dozor a pod.). Poskytovateľ postupuje pri výkone kontroly VO v zmysle pos</w:t>
      </w:r>
      <w:r>
        <w:rPr>
          <w:rFonts w:cs="Arial"/>
          <w:szCs w:val="19"/>
        </w:rPr>
        <w:t>tupov uvedených v kapitole 2.5.6</w:t>
      </w:r>
      <w:r w:rsidRPr="00B41557">
        <w:rPr>
          <w:rFonts w:cs="Arial"/>
          <w:szCs w:val="19"/>
        </w:rPr>
        <w:t xml:space="preserve">  Typy finančnej kontroly VO.</w:t>
      </w:r>
    </w:p>
    <w:p w14:paraId="1ED16ACA" w14:textId="77777777" w:rsidR="00B41557" w:rsidRPr="00B41557" w:rsidRDefault="00B41557" w:rsidP="00AD07E2">
      <w:pPr>
        <w:pStyle w:val="Odsekzoznamu"/>
        <w:spacing w:before="120" w:after="120" w:line="288" w:lineRule="auto"/>
        <w:jc w:val="both"/>
        <w:rPr>
          <w:rFonts w:cs="Arial"/>
          <w:szCs w:val="19"/>
        </w:rPr>
      </w:pPr>
    </w:p>
    <w:p w14:paraId="62FA97C7" w14:textId="77777777" w:rsidR="00FB16C6" w:rsidRPr="00963E0D" w:rsidRDefault="00FB16C6" w:rsidP="00963E0D">
      <w:pPr>
        <w:spacing w:before="120" w:after="120" w:line="288" w:lineRule="auto"/>
        <w:jc w:val="both"/>
        <w:rPr>
          <w:rFonts w:cs="Arial"/>
          <w:szCs w:val="19"/>
        </w:rPr>
      </w:pPr>
    </w:p>
    <w:p w14:paraId="429DA9AD" w14:textId="77777777" w:rsidR="00963E0D" w:rsidRPr="00735615" w:rsidRDefault="007D11DA" w:rsidP="00963E0D">
      <w:pPr>
        <w:spacing w:before="120" w:after="120" w:line="288" w:lineRule="auto"/>
        <w:jc w:val="both"/>
        <w:rPr>
          <w:rFonts w:cs="Arial"/>
          <w:b/>
          <w:szCs w:val="19"/>
        </w:rPr>
      </w:pPr>
      <w:r w:rsidRPr="00735615">
        <w:rPr>
          <w:rFonts w:cs="Arial"/>
          <w:b/>
          <w:szCs w:val="19"/>
        </w:rPr>
        <w:t>j</w:t>
      </w:r>
      <w:r w:rsidR="00963E0D" w:rsidRPr="00735615">
        <w:rPr>
          <w:rFonts w:cs="Arial"/>
          <w:b/>
          <w:szCs w:val="19"/>
        </w:rPr>
        <w:t>) Kontrola verejného obstarávania národných projektov, veľkých projektov</w:t>
      </w:r>
      <w:r w:rsidR="007C13BB" w:rsidRPr="00735615">
        <w:rPr>
          <w:rFonts w:cs="Arial"/>
          <w:b/>
          <w:szCs w:val="19"/>
        </w:rPr>
        <w:t>, ktoré sú súčasťou zoznamu projektov a kontrola projektov technickej pomoci, pred podpisom zmluvy o NFP</w:t>
      </w:r>
    </w:p>
    <w:p w14:paraId="35831968" w14:textId="1AB45F02" w:rsidR="009875A5" w:rsidRPr="00735615" w:rsidRDefault="00963E0D" w:rsidP="00963E0D">
      <w:pPr>
        <w:spacing w:before="120" w:after="120" w:line="288" w:lineRule="auto"/>
        <w:jc w:val="both"/>
        <w:rPr>
          <w:rFonts w:cs="Arial"/>
          <w:szCs w:val="19"/>
        </w:rPr>
      </w:pPr>
      <w:r w:rsidRPr="00735615">
        <w:rPr>
          <w:rFonts w:cs="Arial"/>
          <w:szCs w:val="19"/>
        </w:rPr>
        <w:t xml:space="preserve">Poskytovateľ </w:t>
      </w:r>
      <w:r w:rsidR="007C13BB" w:rsidRPr="00735615">
        <w:rPr>
          <w:rFonts w:cs="Arial"/>
          <w:szCs w:val="19"/>
        </w:rPr>
        <w:t xml:space="preserve">môže </w:t>
      </w:r>
      <w:r w:rsidRPr="00735615">
        <w:rPr>
          <w:rFonts w:cs="Arial"/>
          <w:szCs w:val="19"/>
        </w:rPr>
        <w:t>vykonáva</w:t>
      </w:r>
      <w:r w:rsidR="007C13BB" w:rsidRPr="00735615">
        <w:rPr>
          <w:rFonts w:cs="Arial"/>
          <w:szCs w:val="19"/>
        </w:rPr>
        <w:t>ť</w:t>
      </w:r>
      <w:r w:rsidRPr="00735615">
        <w:rPr>
          <w:rFonts w:cs="Arial"/>
          <w:szCs w:val="19"/>
        </w:rPr>
        <w:t xml:space="preserve"> kontrolu VO v rámci národných, veľkých projektov, ktoré sú súčasťou zoznamu projektov</w:t>
      </w:r>
      <w:r w:rsidR="009875A5" w:rsidRPr="00735615">
        <w:rPr>
          <w:rFonts w:cs="Arial"/>
          <w:szCs w:val="19"/>
        </w:rPr>
        <w:t xml:space="preserve"> a projektov technickej pomoci</w:t>
      </w:r>
      <w:r w:rsidRPr="00735615">
        <w:rPr>
          <w:rFonts w:cs="Arial"/>
          <w:szCs w:val="19"/>
        </w:rPr>
        <w:t xml:space="preserve"> ako prvú ex</w:t>
      </w:r>
      <w:r w:rsidR="00B1693B" w:rsidRPr="00735615">
        <w:rPr>
          <w:rFonts w:cs="Arial"/>
          <w:szCs w:val="19"/>
        </w:rPr>
        <w:t xml:space="preserve"> </w:t>
      </w:r>
      <w:proofErr w:type="spellStart"/>
      <w:r w:rsidRPr="00735615">
        <w:rPr>
          <w:rFonts w:cs="Arial"/>
          <w:szCs w:val="19"/>
        </w:rPr>
        <w:t>ante</w:t>
      </w:r>
      <w:proofErr w:type="spellEnd"/>
      <w:r w:rsidRPr="00735615">
        <w:rPr>
          <w:rFonts w:cs="Arial"/>
          <w:szCs w:val="19"/>
        </w:rPr>
        <w:t xml:space="preserve"> kontrolu</w:t>
      </w:r>
      <w:r w:rsidR="00547DBC">
        <w:rPr>
          <w:rFonts w:cs="Arial"/>
          <w:szCs w:val="19"/>
        </w:rPr>
        <w:t xml:space="preserve"> </w:t>
      </w:r>
      <w:r w:rsidR="00547DBC" w:rsidRPr="00547DBC">
        <w:rPr>
          <w:rFonts w:cs="Arial"/>
          <w:szCs w:val="19"/>
        </w:rPr>
        <w:t>(ak prijímateľ dobrovoľne predloží dokumentáciu k nadlimitnej zákazke alebo podlimitnej zákazke na stavebné práce na kontrolu), druhú ex-</w:t>
      </w:r>
      <w:proofErr w:type="spellStart"/>
      <w:r w:rsidR="00547DBC" w:rsidRPr="00547DBC">
        <w:rPr>
          <w:rFonts w:cs="Arial"/>
          <w:szCs w:val="19"/>
        </w:rPr>
        <w:t>ante</w:t>
      </w:r>
      <w:proofErr w:type="spellEnd"/>
      <w:r w:rsidR="00547DBC" w:rsidRPr="00547DBC">
        <w:rPr>
          <w:rFonts w:cs="Arial"/>
          <w:szCs w:val="19"/>
        </w:rPr>
        <w:t xml:space="preserve"> kontrolu (ak prijímateľ dobrovoľne predloží dokumentáciu k nadlimitnej zákazke na kontrolu</w:t>
      </w:r>
      <w:r w:rsidR="00547DBC">
        <w:rPr>
          <w:rFonts w:cs="Arial"/>
          <w:szCs w:val="19"/>
        </w:rPr>
        <w:t xml:space="preserve"> </w:t>
      </w:r>
      <w:r w:rsidRPr="00735615">
        <w:rPr>
          <w:rFonts w:cs="Arial"/>
          <w:szCs w:val="19"/>
        </w:rPr>
        <w:t>a následnú ex</w:t>
      </w:r>
      <w:r w:rsidR="00863220" w:rsidRPr="00735615">
        <w:rPr>
          <w:rFonts w:cs="Arial"/>
          <w:szCs w:val="19"/>
        </w:rPr>
        <w:t xml:space="preserve"> </w:t>
      </w:r>
      <w:r w:rsidRPr="00735615">
        <w:rPr>
          <w:rFonts w:cs="Arial"/>
          <w:szCs w:val="19"/>
        </w:rPr>
        <w:t>post kontrolu, prípadne podľa okolností aj ako štandardnú ex</w:t>
      </w:r>
      <w:r w:rsidR="00DC7489" w:rsidRPr="00735615">
        <w:rPr>
          <w:rFonts w:cs="Arial"/>
          <w:szCs w:val="19"/>
        </w:rPr>
        <w:t xml:space="preserve"> </w:t>
      </w:r>
      <w:r w:rsidRPr="00735615">
        <w:rPr>
          <w:rFonts w:cs="Arial"/>
          <w:szCs w:val="19"/>
        </w:rPr>
        <w:t xml:space="preserve">post kontrolu. </w:t>
      </w:r>
    </w:p>
    <w:p w14:paraId="0172702B" w14:textId="77777777" w:rsidR="009875A5" w:rsidRPr="00735615" w:rsidRDefault="009875A5" w:rsidP="00963E0D">
      <w:pPr>
        <w:spacing w:before="120" w:after="120" w:line="288" w:lineRule="auto"/>
        <w:jc w:val="both"/>
        <w:rPr>
          <w:rFonts w:cs="Arial"/>
          <w:szCs w:val="19"/>
        </w:rPr>
      </w:pPr>
      <w:r w:rsidRPr="00735615">
        <w:rPr>
          <w:rFonts w:cs="Arial"/>
          <w:szCs w:val="19"/>
        </w:rPr>
        <w:t xml:space="preserve">V tejto súvislosti dávame prijímateľovi do pozornosti usmernenie poskytovateľa k príprave individuálneho projektu, ktoré je zverejnené na webovom sídle </w:t>
      </w:r>
      <w:hyperlink r:id="rId19" w:history="1">
        <w:r w:rsidR="005C056B" w:rsidRPr="00735615">
          <w:rPr>
            <w:rStyle w:val="Hypertextovprepojenie"/>
            <w:rFonts w:cs="Arial"/>
            <w:szCs w:val="19"/>
          </w:rPr>
          <w:t>http://www.minv.sk/?usmernenia-riadiaceho-organu</w:t>
        </w:r>
      </w:hyperlink>
      <w:r w:rsidR="00DF5D23" w:rsidRPr="00735615">
        <w:rPr>
          <w:rStyle w:val="Hypertextovprepojenie"/>
          <w:rFonts w:cs="Arial"/>
          <w:color w:val="auto"/>
          <w:szCs w:val="19"/>
          <w:u w:val="none"/>
        </w:rPr>
        <w:t>, resp.</w:t>
      </w:r>
      <w:r w:rsidR="005B7659" w:rsidRPr="00735615">
        <w:rPr>
          <w:rStyle w:val="Hypertextovprepojenie"/>
          <w:rFonts w:cs="Arial"/>
          <w:color w:val="auto"/>
          <w:szCs w:val="19"/>
        </w:rPr>
        <w:t xml:space="preserve"> </w:t>
      </w:r>
      <w:r w:rsidR="005B7659" w:rsidRPr="00735615">
        <w:rPr>
          <w:rStyle w:val="Hypertextovprepojenie"/>
          <w:rFonts w:cs="Arial"/>
          <w:szCs w:val="19"/>
        </w:rPr>
        <w:t>http://www.reformuj.sk/dokument/usmernenia-riadiaceho-organu/</w:t>
      </w:r>
      <w:r w:rsidRPr="00735615">
        <w:rPr>
          <w:rFonts w:cs="Arial"/>
          <w:szCs w:val="19"/>
        </w:rPr>
        <w:t>.</w:t>
      </w:r>
    </w:p>
    <w:p w14:paraId="1E45DCBE" w14:textId="77777777" w:rsidR="005C056B" w:rsidRPr="00735615" w:rsidRDefault="00D11BA9" w:rsidP="00963E0D">
      <w:pPr>
        <w:spacing w:before="120" w:after="120" w:line="288" w:lineRule="auto"/>
        <w:jc w:val="both"/>
        <w:rPr>
          <w:rFonts w:cs="Arial"/>
          <w:szCs w:val="19"/>
        </w:rPr>
      </w:pPr>
      <w:r w:rsidRPr="00735615">
        <w:rPr>
          <w:rFonts w:cs="Arial"/>
          <w:szCs w:val="19"/>
        </w:rPr>
        <w:t>Výstupom z kontroly VO individuálnych projektov pred podpisom zmluvy o NFP môže byť návrh správy/správa z kontroly, ale výstup z takejto kontroly nie je návrhom správy/správou z kontroly podľa zákona o finančnej kontrole. Po podpise zmluvy o NFP poskytovateľ vykoná administratívnu finančnú kontrolu VO s ohľadom na fázu, v ak</w:t>
      </w:r>
      <w:r w:rsidR="00D37AEA" w:rsidRPr="00735615">
        <w:rPr>
          <w:rFonts w:cs="Arial"/>
          <w:szCs w:val="19"/>
        </w:rPr>
        <w:t>ej</w:t>
      </w:r>
      <w:r w:rsidRPr="00735615">
        <w:rPr>
          <w:rFonts w:cs="Arial"/>
          <w:szCs w:val="19"/>
        </w:rPr>
        <w:t xml:space="preserve"> sa predmetné VO nachádza. V rámci výkonu administratívnej finančnej kontroly môže poskytovateľ zohľadniť závery z predchádzajúcej kontroly vykonanej pred podpisom zmluvy o NFP.</w:t>
      </w:r>
      <w:r w:rsidR="005C056B" w:rsidRPr="00735615">
        <w:rPr>
          <w:rFonts w:cs="Arial"/>
          <w:szCs w:val="19"/>
        </w:rPr>
        <w:t xml:space="preserve"> </w:t>
      </w:r>
    </w:p>
    <w:p w14:paraId="79322490" w14:textId="77777777" w:rsidR="00963E0D" w:rsidRPr="00963E0D" w:rsidRDefault="00963E0D" w:rsidP="00963E0D">
      <w:pPr>
        <w:spacing w:before="120" w:after="120" w:line="288" w:lineRule="auto"/>
        <w:jc w:val="both"/>
        <w:rPr>
          <w:rFonts w:cs="Arial"/>
          <w:szCs w:val="19"/>
        </w:rPr>
      </w:pPr>
      <w:r w:rsidRPr="00735615">
        <w:rPr>
          <w:rFonts w:cs="Arial"/>
          <w:szCs w:val="19"/>
        </w:rPr>
        <w:lastRenderedPageBreak/>
        <w:t xml:space="preserve">Postupy tejto kontroly aplikuje poskytovateľ analogicky v zmysle postupov uvedených v jednotlivých písmenách a) až h) kapitoly 2.5.6  Typy </w:t>
      </w:r>
      <w:r w:rsidR="00E911B7" w:rsidRPr="00735615">
        <w:rPr>
          <w:rFonts w:cs="Arial"/>
          <w:szCs w:val="19"/>
        </w:rPr>
        <w:t>finančnej</w:t>
      </w:r>
      <w:r w:rsidRPr="00735615">
        <w:rPr>
          <w:rFonts w:cs="Arial"/>
          <w:szCs w:val="19"/>
        </w:rPr>
        <w:t xml:space="preserve"> kontroly VO.</w:t>
      </w:r>
    </w:p>
    <w:p w14:paraId="13B18EDB" w14:textId="77777777" w:rsidR="00963E0D" w:rsidRPr="0073389C" w:rsidRDefault="00963E0D" w:rsidP="009D7F63">
      <w:pPr>
        <w:spacing w:before="120" w:after="120" w:line="288" w:lineRule="auto"/>
        <w:jc w:val="both"/>
        <w:rPr>
          <w:rFonts w:cs="Arial"/>
          <w:szCs w:val="19"/>
        </w:rPr>
      </w:pPr>
    </w:p>
    <w:p w14:paraId="1DC21E09" w14:textId="77777777" w:rsidR="009D7F63" w:rsidRPr="0073389C" w:rsidRDefault="009D7F63" w:rsidP="009D7F63">
      <w:pPr>
        <w:pStyle w:val="Nadpis3"/>
        <w:ind w:left="567" w:firstLine="0"/>
        <w:rPr>
          <w:lang w:val="sk-SK"/>
        </w:rPr>
      </w:pPr>
      <w:bookmarkStart w:id="174" w:name="_Toc440372884"/>
      <w:bookmarkStart w:id="175" w:name="_Toc4576203"/>
      <w:r w:rsidRPr="0073389C">
        <w:rPr>
          <w:lang w:val="sk-SK"/>
        </w:rPr>
        <w:t>Finančné opravy</w:t>
      </w:r>
      <w:bookmarkEnd w:id="174"/>
      <w:bookmarkEnd w:id="175"/>
    </w:p>
    <w:p w14:paraId="3B06F4C5" w14:textId="77777777"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 xml:space="preserve">P, v Systéme riadenia EŠIF a v </w:t>
      </w:r>
      <w:r w:rsidR="005B1477">
        <w:rPr>
          <w:rFonts w:cs="Arial"/>
          <w:szCs w:val="19"/>
        </w:rPr>
        <w:t>m</w:t>
      </w:r>
      <w:r w:rsidRPr="00AE218A">
        <w:rPr>
          <w:rFonts w:cs="Arial"/>
          <w:szCs w:val="19"/>
        </w:rPr>
        <w:t>etodickom pokyne CKO č. 5.</w:t>
      </w:r>
    </w:p>
    <w:p w14:paraId="14E8F792" w14:textId="77777777"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v </w:t>
      </w:r>
      <w:r w:rsidR="00EF7652">
        <w:rPr>
          <w:rFonts w:cs="Arial"/>
          <w:szCs w:val="19"/>
        </w:rPr>
        <w:t>z</w:t>
      </w:r>
      <w:r w:rsidRPr="00AE218A">
        <w:rPr>
          <w:rFonts w:cs="Arial"/>
          <w:szCs w:val="19"/>
        </w:rPr>
        <w:t>mluve o NFP</w:t>
      </w:r>
      <w:r w:rsidR="00275986" w:rsidRPr="00275986">
        <w:rPr>
          <w:rFonts w:cs="Arial"/>
          <w:szCs w:val="19"/>
        </w:rPr>
        <w:t xml:space="preserve"> </w:t>
      </w:r>
      <w:r w:rsidR="00275986" w:rsidRPr="006B69F9">
        <w:rPr>
          <w:rFonts w:cs="Arial"/>
          <w:szCs w:val="19"/>
        </w:rPr>
        <w:t>a primerane aj podľa pravidiel v metodickom pokyne CKO č. 5</w:t>
      </w:r>
      <w:r w:rsidRPr="00AE218A">
        <w:rPr>
          <w:rFonts w:cs="Arial"/>
          <w:szCs w:val="19"/>
        </w:rPr>
        <w:t>.</w:t>
      </w:r>
    </w:p>
    <w:p w14:paraId="486E52E3" w14:textId="77777777" w:rsidR="00275986" w:rsidRDefault="00275986" w:rsidP="00275986">
      <w:pPr>
        <w:spacing w:before="120" w:after="120" w:line="288" w:lineRule="auto"/>
        <w:jc w:val="both"/>
        <w:rPr>
          <w:rFonts w:cs="Arial"/>
          <w:bCs/>
          <w:szCs w:val="19"/>
        </w:rPr>
      </w:pPr>
      <w:r w:rsidRPr="006B69F9">
        <w:rPr>
          <w:rFonts w:cs="Arial"/>
          <w:szCs w:val="19"/>
        </w:rPr>
        <w:t xml:space="preserve">Určenie finančných opráv sa riadi pravidlami, ktoré sú platné v čase vypracovania návrhu správy z kontroly. Poskytovateľ postupuje podľa metodického pokynu CKO č. 5, verzia 4 so zohľadnením zmien a doplnení uvedených v prílohe Rozhodnutia EK </w:t>
      </w:r>
      <w:r w:rsidRPr="006B69F9">
        <w:rPr>
          <w:rFonts w:cs="Arial"/>
          <w:bCs/>
          <w:szCs w:val="19"/>
        </w:rPr>
        <w:t xml:space="preserve">zo dňa 14.05.2019 č. C(2019) 3452, ak vypracoval návrh správy z kontroly/finančnej kontroly VO/obstarávania v období od 14.05.2019 do dátumu účinnosti verzie 5 metodického pokynu CKO č.5. </w:t>
      </w:r>
    </w:p>
    <w:p w14:paraId="4B6EA6CE" w14:textId="77777777" w:rsidR="00547DBC" w:rsidRPr="006B69F9" w:rsidRDefault="00547DBC" w:rsidP="00275986">
      <w:pPr>
        <w:spacing w:before="120" w:after="120" w:line="288" w:lineRule="auto"/>
        <w:jc w:val="both"/>
        <w:rPr>
          <w:rFonts w:cs="Arial"/>
          <w:bCs/>
          <w:szCs w:val="19"/>
        </w:rPr>
      </w:pPr>
      <w:r w:rsidRPr="00547DBC">
        <w:rPr>
          <w:rFonts w:cs="Arial"/>
          <w:bCs/>
          <w:szCs w:val="19"/>
        </w:rPr>
        <w:t>V prípade zákaziek s nízkou hodnotou nad 30 000 eur, ktoré boli zadávané pred účinnosťou Systému riadenia EŠIF, verzia 10, postupuje RO pri určovaní finančných opráv podľa metodického pokynu CKO č. 5, verzia 5.</w:t>
      </w:r>
    </w:p>
    <w:p w14:paraId="6F020C97" w14:textId="77777777" w:rsidR="00566C38" w:rsidRPr="00566C38" w:rsidRDefault="00275986" w:rsidP="00566C38">
      <w:pPr>
        <w:spacing w:before="120" w:after="120" w:line="288" w:lineRule="auto"/>
        <w:jc w:val="both"/>
        <w:rPr>
          <w:rFonts w:cs="Arial"/>
          <w:szCs w:val="19"/>
        </w:rPr>
      </w:pPr>
      <w:r w:rsidRPr="006B69F9">
        <w:rPr>
          <w:rFonts w:cs="Arial"/>
          <w:bCs/>
          <w:szCs w:val="19"/>
        </w:rPr>
        <w:t>V prípade zmeny Rozhodnutia EK, alebo jeho nahradenia iným normatívnym právnym aktom EÚ upravujúcim problematiku určenia finančných opráv pri nedodržaní pravidiel a postupov verejného obstarávania, bude poskytovateľ do momentu účinnosti aktualizovanej verzie metodického pokynu  CKO č. 5, postupovať podľa aktuálne platného metodického pokynu CKO č. 5, so zohľadnením zmien a doplnení uvedených v predmetnom normatívnom právnom akte EÚ.</w:t>
      </w:r>
      <w:r w:rsidR="00566C38"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w:t>
      </w:r>
      <w:r w:rsidRPr="00996CA2">
        <w:rPr>
          <w:rFonts w:cs="Arial"/>
          <w:szCs w:val="19"/>
        </w:rPr>
        <w:t>aktuálnej v čase vypracovania návrhu správy z kontroly</w:t>
      </w:r>
      <w:r w:rsidR="00566C38" w:rsidRPr="00566C38">
        <w:rPr>
          <w:rFonts w:cs="Arial"/>
          <w:szCs w:val="19"/>
        </w:rPr>
        <w:t xml:space="preserve">. </w:t>
      </w:r>
    </w:p>
    <w:p w14:paraId="3CAA024E" w14:textId="77777777"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w:t>
      </w:r>
      <w:r w:rsidR="00827A18">
        <w:rPr>
          <w:rFonts w:cs="Arial"/>
          <w:szCs w:val="19"/>
        </w:rPr>
        <w:t>1</w:t>
      </w:r>
      <w:r w:rsidRPr="00566C38">
        <w:rPr>
          <w:rFonts w:cs="Arial"/>
          <w:szCs w:val="19"/>
        </w:rPr>
        <w:t xml:space="preserve"> MP CKO č. 5, </w:t>
      </w:r>
      <w:r w:rsidR="00275986" w:rsidRPr="00996CA2">
        <w:rPr>
          <w:rFonts w:cs="Arial"/>
          <w:szCs w:val="19"/>
        </w:rPr>
        <w:t>aktuálnej v čase vypracovania návrhu správy z kontroly</w:t>
      </w:r>
      <w:r w:rsidRPr="00566C38">
        <w:rPr>
          <w:rFonts w:cs="Arial"/>
          <w:szCs w:val="19"/>
        </w:rPr>
        <w:t xml:space="preserve">. </w:t>
      </w:r>
    </w:p>
    <w:p w14:paraId="61273124" w14:textId="77777777" w:rsidR="00064DDF" w:rsidRDefault="00566C38" w:rsidP="00064DDF">
      <w:pPr>
        <w:spacing w:before="120" w:after="120" w:line="288" w:lineRule="auto"/>
        <w:jc w:val="both"/>
        <w:rPr>
          <w:rFonts w:cs="Arial"/>
          <w:szCs w:val="19"/>
        </w:rPr>
      </w:pPr>
      <w:r w:rsidRPr="00566C38">
        <w:rPr>
          <w:rFonts w:cs="Arial"/>
          <w:szCs w:val="19"/>
        </w:rPr>
        <w:t xml:space="preserve">Poskytovateľ je oprávnený </w:t>
      </w:r>
      <w:r w:rsidR="00D37AEA">
        <w:rPr>
          <w:rFonts w:cs="Arial"/>
          <w:szCs w:val="19"/>
        </w:rPr>
        <w:t>uplatniť</w:t>
      </w:r>
      <w:r w:rsidR="00D37AEA" w:rsidRPr="00566C38">
        <w:rPr>
          <w:rFonts w:cs="Arial"/>
          <w:szCs w:val="19"/>
        </w:rPr>
        <w:t xml:space="preserve"> </w:t>
      </w:r>
      <w:r w:rsidRPr="00566C38">
        <w:rPr>
          <w:rFonts w:cs="Arial"/>
          <w:szCs w:val="19"/>
        </w:rPr>
        <w:t>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379524DE" w14:textId="77777777" w:rsidR="00D37AEA" w:rsidRDefault="00D37AEA" w:rsidP="005B7173">
      <w:pPr>
        <w:pStyle w:val="Odsekzoznamu"/>
        <w:numPr>
          <w:ilvl w:val="0"/>
          <w:numId w:val="100"/>
        </w:numPr>
        <w:spacing w:before="120" w:after="120" w:line="288" w:lineRule="auto"/>
        <w:jc w:val="both"/>
        <w:rPr>
          <w:rFonts w:cs="Arial"/>
          <w:szCs w:val="19"/>
        </w:rPr>
      </w:pPr>
      <w:r>
        <w:rPr>
          <w:rFonts w:cs="Arial"/>
          <w:szCs w:val="19"/>
        </w:rPr>
        <w:t>Druhá ex</w:t>
      </w:r>
      <w:r w:rsidR="005B1477">
        <w:rPr>
          <w:rFonts w:cs="Arial"/>
          <w:szCs w:val="19"/>
        </w:rPr>
        <w:t xml:space="preserve"> </w:t>
      </w:r>
      <w:proofErr w:type="spellStart"/>
      <w:r>
        <w:rPr>
          <w:rFonts w:cs="Arial"/>
          <w:szCs w:val="19"/>
        </w:rPr>
        <w:t>ante</w:t>
      </w:r>
      <w:proofErr w:type="spellEnd"/>
      <w:r>
        <w:rPr>
          <w:rFonts w:cs="Arial"/>
          <w:szCs w:val="19"/>
        </w:rPr>
        <w:t xml:space="preserve"> kontrola,</w:t>
      </w:r>
    </w:p>
    <w:p w14:paraId="6FB43CFA" w14:textId="77777777" w:rsidR="00064DDF" w:rsidRP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štandardná ex</w:t>
      </w:r>
      <w:r w:rsidR="005B1477">
        <w:rPr>
          <w:rFonts w:cs="Arial"/>
          <w:szCs w:val="19"/>
        </w:rPr>
        <w:t xml:space="preserve"> </w:t>
      </w:r>
      <w:r w:rsidRPr="00064DDF">
        <w:rPr>
          <w:rFonts w:cs="Arial"/>
          <w:szCs w:val="19"/>
        </w:rPr>
        <w:t>post kontrola,</w:t>
      </w:r>
    </w:p>
    <w:p w14:paraId="709424F9" w14:textId="77777777"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následná ex</w:t>
      </w:r>
      <w:r w:rsidR="005B1477">
        <w:rPr>
          <w:rFonts w:cs="Arial"/>
          <w:szCs w:val="19"/>
        </w:rPr>
        <w:t xml:space="preserve"> </w:t>
      </w:r>
      <w:r w:rsidRPr="00064DDF">
        <w:rPr>
          <w:rFonts w:cs="Arial"/>
          <w:szCs w:val="19"/>
        </w:rPr>
        <w:t>post kontrola,</w:t>
      </w:r>
    </w:p>
    <w:p w14:paraId="7E5B62DC" w14:textId="77777777"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zákaziek podľa § 117 ZVO,</w:t>
      </w:r>
    </w:p>
    <w:p w14:paraId="12EC7C40" w14:textId="77777777" w:rsidR="00064DDF" w:rsidRDefault="00064DDF" w:rsidP="005B7173">
      <w:pPr>
        <w:pStyle w:val="Odsekzoznamu"/>
        <w:numPr>
          <w:ilvl w:val="0"/>
          <w:numId w:val="100"/>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15674D23" w14:textId="77777777" w:rsidR="00D37AEA" w:rsidRPr="00D37AEA"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dodatkov pred podpisom (ak by nezrealizovanie zmien vyplývajúcich z dodatku preukázateľne spôsobilo nemožnosť splnenia pôvodnej zmluvy, alebo by táto skutočnosť znamenala pre prijímateľa neprimerané ťažkosti),</w:t>
      </w:r>
    </w:p>
    <w:p w14:paraId="3706FFCC" w14:textId="77777777" w:rsidR="00D37AEA"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dodatkov po podpise</w:t>
      </w:r>
      <w:r w:rsidR="00D37AEA">
        <w:rPr>
          <w:rFonts w:cs="Arial"/>
          <w:szCs w:val="19"/>
        </w:rPr>
        <w:t>,</w:t>
      </w:r>
    </w:p>
    <w:p w14:paraId="229004E9" w14:textId="77777777" w:rsidR="00D37AEA" w:rsidRPr="00D37AEA" w:rsidRDefault="00D37AEA" w:rsidP="005B7173">
      <w:pPr>
        <w:pStyle w:val="Odsekzoznamu"/>
        <w:numPr>
          <w:ilvl w:val="0"/>
          <w:numId w:val="100"/>
        </w:numPr>
        <w:rPr>
          <w:rFonts w:cs="Arial"/>
          <w:szCs w:val="19"/>
        </w:rPr>
      </w:pPr>
      <w:r w:rsidRPr="00D37AEA">
        <w:rPr>
          <w:rFonts w:cs="Arial"/>
          <w:szCs w:val="19"/>
        </w:rPr>
        <w:t>kontrola v rámci schvaľovacieho procesu Žiadosti o NFP (ak ju poskytovateľ vykonáva),</w:t>
      </w:r>
    </w:p>
    <w:p w14:paraId="0A192348" w14:textId="77777777" w:rsidR="00D37AEA" w:rsidRPr="00D37AEA" w:rsidRDefault="00D37AEA" w:rsidP="005B7173">
      <w:pPr>
        <w:pStyle w:val="Odsekzoznamu"/>
        <w:numPr>
          <w:ilvl w:val="0"/>
          <w:numId w:val="100"/>
        </w:numPr>
        <w:rPr>
          <w:rFonts w:cs="Arial"/>
          <w:szCs w:val="19"/>
        </w:rPr>
      </w:pPr>
      <w:r w:rsidRPr="00D37AEA">
        <w:rPr>
          <w:rFonts w:cs="Arial"/>
          <w:szCs w:val="19"/>
        </w:rPr>
        <w:t>kontrola verejného obstarávania národných projektov a veľkých projektov, ktoré sú súčasťou zoznamu projektov, kontrola projektov technickej pomoci, kontrola dopytovo-orientovaných projektov pred podpisom zmluvy o NFP,</w:t>
      </w:r>
    </w:p>
    <w:p w14:paraId="016B4352" w14:textId="77777777" w:rsidR="00EC5388" w:rsidRPr="00064DDF"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verejného obstarávania realizovaného cez elektronické trhovisko</w:t>
      </w:r>
      <w:r w:rsidR="00566C38" w:rsidRPr="00064DDF">
        <w:rPr>
          <w:rFonts w:cs="Arial"/>
          <w:szCs w:val="19"/>
        </w:rPr>
        <w:t>.</w:t>
      </w:r>
    </w:p>
    <w:p w14:paraId="0B02632E" w14:textId="77777777" w:rsidR="00D37AEA" w:rsidRPr="00797780" w:rsidRDefault="00D37AEA" w:rsidP="00D37AEA">
      <w:pPr>
        <w:spacing w:line="288" w:lineRule="auto"/>
        <w:jc w:val="both"/>
        <w:rPr>
          <w:rFonts w:cs="Arial"/>
          <w:szCs w:val="19"/>
        </w:rPr>
      </w:pPr>
      <w:r>
        <w:rPr>
          <w:rFonts w:cs="Arial"/>
          <w:szCs w:val="19"/>
        </w:rPr>
        <w:t xml:space="preserve">Ex </w:t>
      </w:r>
      <w:proofErr w:type="spellStart"/>
      <w:r>
        <w:rPr>
          <w:rFonts w:cs="Arial"/>
          <w:szCs w:val="19"/>
        </w:rPr>
        <w:t>ante</w:t>
      </w:r>
      <w:proofErr w:type="spellEnd"/>
      <w:r>
        <w:rPr>
          <w:rFonts w:cs="Arial"/>
          <w:szCs w:val="19"/>
        </w:rPr>
        <w:t xml:space="preserve"> finančnú opravu v štádiu </w:t>
      </w:r>
      <w:r w:rsidRPr="007B6C23">
        <w:rPr>
          <w:rFonts w:cs="Arial"/>
          <w:b/>
          <w:szCs w:val="19"/>
        </w:rPr>
        <w:t>druhej ex</w:t>
      </w:r>
      <w:r w:rsidR="005B1477">
        <w:rPr>
          <w:rFonts w:cs="Arial"/>
          <w:b/>
          <w:szCs w:val="19"/>
        </w:rPr>
        <w:t xml:space="preserve"> </w:t>
      </w:r>
      <w:proofErr w:type="spellStart"/>
      <w:r w:rsidRPr="007B6C23">
        <w:rPr>
          <w:rFonts w:cs="Arial"/>
          <w:b/>
          <w:szCs w:val="19"/>
        </w:rPr>
        <w:t>ante</w:t>
      </w:r>
      <w:proofErr w:type="spellEnd"/>
      <w:r w:rsidRPr="007B6C23">
        <w:rPr>
          <w:rFonts w:cs="Arial"/>
          <w:b/>
          <w:szCs w:val="19"/>
        </w:rPr>
        <w:t xml:space="preserve"> kontroly VO</w:t>
      </w:r>
      <w:r>
        <w:rPr>
          <w:rFonts w:cs="Arial"/>
          <w:szCs w:val="19"/>
        </w:rPr>
        <w:t xml:space="preserve"> je možné aplikovať len  </w:t>
      </w:r>
      <w:r w:rsidRPr="00797780">
        <w:rPr>
          <w:rFonts w:cs="Arial"/>
          <w:szCs w:val="19"/>
        </w:rPr>
        <w:t>za predpokladu, že by opakovaním procesu VO vznikli dodatočné náklady</w:t>
      </w:r>
      <w:r w:rsidR="00275986" w:rsidRPr="00275986">
        <w:rPr>
          <w:rFonts w:cs="Arial"/>
          <w:szCs w:val="19"/>
        </w:rPr>
        <w:t xml:space="preserve"> </w:t>
      </w:r>
      <w:r w:rsidR="00275986">
        <w:rPr>
          <w:rFonts w:cs="Arial"/>
          <w:szCs w:val="19"/>
        </w:rPr>
        <w:t>a časové obmedzenia</w:t>
      </w:r>
      <w:r w:rsidRPr="00797780">
        <w:rPr>
          <w:rFonts w:cs="Arial"/>
          <w:szCs w:val="19"/>
        </w:rPr>
        <w:t>. Dôvody, ktoré je možné zohľadniť pri odôvodnení skutočnosti, že opakovaním procesu VO by vznikli dodatočné náklady</w:t>
      </w:r>
      <w:r w:rsidR="00275986" w:rsidRPr="00275986">
        <w:rPr>
          <w:rFonts w:cs="Arial"/>
          <w:szCs w:val="19"/>
        </w:rPr>
        <w:t xml:space="preserve"> </w:t>
      </w:r>
      <w:r w:rsidR="00275986">
        <w:rPr>
          <w:rFonts w:cs="Arial"/>
          <w:szCs w:val="19"/>
        </w:rPr>
        <w:t>a časové obmedzenia</w:t>
      </w:r>
      <w:r w:rsidRPr="00797780">
        <w:rPr>
          <w:rFonts w:cs="Arial"/>
          <w:szCs w:val="19"/>
        </w:rPr>
        <w:t>, sú najmä</w:t>
      </w:r>
      <w:r>
        <w:rPr>
          <w:rFonts w:cs="Arial"/>
          <w:szCs w:val="19"/>
        </w:rPr>
        <w:t>:</w:t>
      </w:r>
    </w:p>
    <w:p w14:paraId="75A38CA3"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lastRenderedPageBreak/>
        <w:t xml:space="preserve">riziko nesplnenia záväzku n+3, ak by reálne bolo ohrozené prepadnutie prostriedkov z fondov EÚ (spojené s rizikom, že budú prijímatelia oneskorene vyhlasovať verejné obstarávania), </w:t>
      </w:r>
    </w:p>
    <w:p w14:paraId="1E574603"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ak </w:t>
      </w:r>
      <w:r w:rsidR="00275986">
        <w:rPr>
          <w:rFonts w:cs="Arial"/>
          <w:szCs w:val="19"/>
        </w:rPr>
        <w:t>ide</w:t>
      </w:r>
      <w:r w:rsidRPr="002905A9">
        <w:rPr>
          <w:rFonts w:cs="Arial"/>
          <w:szCs w:val="19"/>
        </w:rPr>
        <w:t xml:space="preserve"> o verejné obstarávania v rámci veľkých alebo národných projektov, ktoré zároveň ovplyvňujú aj implementáciu iných projektov (alebo aj projekty, ktoré nie sú z kategórie národných alebo veľkých projektov, ale ovplyvňujú iné projekty), </w:t>
      </w:r>
    </w:p>
    <w:p w14:paraId="15259578"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ak by opakovanie procesu VO ohrozilo časový harmonogram realizácie projektu (napr. nebolo by možné realizovať výdavky počas obdobia oprávnenosti), </w:t>
      </w:r>
    </w:p>
    <w:p w14:paraId="5DE3CECB" w14:textId="77777777" w:rsidR="00D37AEA" w:rsidRPr="002905A9"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ak by dodatočné náklady boli vyššie ako je suma ex </w:t>
      </w:r>
      <w:proofErr w:type="spellStart"/>
      <w:r w:rsidRPr="002905A9">
        <w:rPr>
          <w:rFonts w:cs="Arial"/>
          <w:szCs w:val="19"/>
        </w:rPr>
        <w:t>ante</w:t>
      </w:r>
      <w:proofErr w:type="spellEnd"/>
      <w:r w:rsidRPr="002905A9">
        <w:rPr>
          <w:rFonts w:cs="Arial"/>
          <w:szCs w:val="19"/>
        </w:rPr>
        <w:t xml:space="preserve"> finančnej opravy.</w:t>
      </w:r>
    </w:p>
    <w:p w14:paraId="0781366A"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03112CDF" w14:textId="77777777" w:rsidR="00EC5388" w:rsidRP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w:t>
      </w:r>
      <w:r w:rsidR="005B1477">
        <w:rPr>
          <w:rFonts w:cs="Arial"/>
          <w:szCs w:val="19"/>
        </w:rPr>
        <w:t xml:space="preserve"> </w:t>
      </w:r>
      <w:proofErr w:type="spellStart"/>
      <w:r w:rsidRPr="00EC5388">
        <w:rPr>
          <w:rFonts w:cs="Arial"/>
          <w:szCs w:val="19"/>
        </w:rPr>
        <w:t>ante</w:t>
      </w:r>
      <w:proofErr w:type="spellEnd"/>
      <w:r w:rsidRPr="00EC5388">
        <w:rPr>
          <w:rFonts w:cs="Arial"/>
          <w:szCs w:val="19"/>
        </w:rPr>
        <w:t>;</w:t>
      </w:r>
    </w:p>
    <w:p w14:paraId="44F30881" w14:textId="77777777" w:rsid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w:t>
      </w:r>
      <w:r w:rsidR="005B1477">
        <w:rPr>
          <w:rFonts w:cs="Arial"/>
          <w:szCs w:val="19"/>
        </w:rPr>
        <w:t xml:space="preserve"> </w:t>
      </w:r>
      <w:r w:rsidRPr="00EC5388">
        <w:rPr>
          <w:rFonts w:cs="Arial"/>
          <w:szCs w:val="19"/>
        </w:rPr>
        <w:t>post.</w:t>
      </w:r>
    </w:p>
    <w:p w14:paraId="3A9A1E20" w14:textId="77777777" w:rsidR="00EC5388" w:rsidRPr="00EC5388" w:rsidRDefault="00EC5388" w:rsidP="00EC5388">
      <w:pPr>
        <w:pStyle w:val="Odsekzoznamu"/>
        <w:spacing w:before="120" w:after="120" w:line="288" w:lineRule="auto"/>
        <w:jc w:val="both"/>
        <w:rPr>
          <w:rFonts w:cs="Arial"/>
          <w:szCs w:val="19"/>
        </w:rPr>
      </w:pPr>
    </w:p>
    <w:p w14:paraId="45827343" w14:textId="77777777" w:rsidR="00EC5388" w:rsidRPr="00EC5388" w:rsidRDefault="00EC5388" w:rsidP="00EC5388">
      <w:pPr>
        <w:spacing w:before="120" w:after="120" w:line="288" w:lineRule="auto"/>
        <w:jc w:val="both"/>
        <w:rPr>
          <w:rFonts w:cs="Arial"/>
          <w:b/>
          <w:szCs w:val="19"/>
        </w:rPr>
      </w:pPr>
      <w:r w:rsidRPr="00EC5388">
        <w:rPr>
          <w:rFonts w:cs="Arial"/>
          <w:b/>
          <w:szCs w:val="19"/>
        </w:rPr>
        <w:t>Ex-</w:t>
      </w:r>
      <w:proofErr w:type="spellStart"/>
      <w:r w:rsidRPr="00EC5388">
        <w:rPr>
          <w:rFonts w:cs="Arial"/>
          <w:b/>
          <w:szCs w:val="19"/>
        </w:rPr>
        <w:t>ante</w:t>
      </w:r>
      <w:proofErr w:type="spellEnd"/>
      <w:r w:rsidRPr="00EC5388">
        <w:rPr>
          <w:rFonts w:cs="Arial"/>
          <w:b/>
          <w:szCs w:val="19"/>
        </w:rPr>
        <w:t xml:space="preserve"> finančná oprava</w:t>
      </w:r>
    </w:p>
    <w:p w14:paraId="388CAFAD" w14:textId="77777777" w:rsidR="00EC5388" w:rsidRPr="00AE218A" w:rsidRDefault="00EC5388" w:rsidP="00EC5388">
      <w:pPr>
        <w:spacing w:before="120" w:after="120" w:line="288" w:lineRule="auto"/>
        <w:jc w:val="both"/>
        <w:rPr>
          <w:rFonts w:cs="Arial"/>
          <w:szCs w:val="19"/>
        </w:rPr>
      </w:pPr>
      <w:r w:rsidRPr="00AE218A">
        <w:rPr>
          <w:rFonts w:cs="Arial"/>
          <w:szCs w:val="19"/>
        </w:rPr>
        <w:t>Ex</w:t>
      </w:r>
      <w:r w:rsidR="005B1477">
        <w:rPr>
          <w:rFonts w:cs="Arial"/>
          <w:szCs w:val="19"/>
        </w:rPr>
        <w:t xml:space="preserve"> </w:t>
      </w:r>
      <w:proofErr w:type="spellStart"/>
      <w:r w:rsidRPr="00AE218A">
        <w:rPr>
          <w:rFonts w:cs="Arial"/>
          <w:szCs w:val="19"/>
        </w:rPr>
        <w:t>ante</w:t>
      </w:r>
      <w:proofErr w:type="spellEnd"/>
      <w:r w:rsidRPr="00AE218A">
        <w:rPr>
          <w:rFonts w:cs="Arial"/>
          <w:szCs w:val="19"/>
        </w:rPr>
        <w:t xml:space="preserve"> finančná oprava je  individuálne zníženie hodnoty deklarovaných výdavkov z dôvodu zistení porušenia legislatívy SR alebo EÚ, najmä v oblasti VO. Výška individuálnej ex</w:t>
      </w:r>
      <w:r w:rsidR="005B1477">
        <w:rPr>
          <w:rFonts w:cs="Arial"/>
          <w:szCs w:val="19"/>
        </w:rPr>
        <w:t xml:space="preserve"> </w:t>
      </w:r>
      <w:proofErr w:type="spellStart"/>
      <w:r w:rsidRPr="00AE218A">
        <w:rPr>
          <w:rFonts w:cs="Arial"/>
          <w:szCs w:val="19"/>
        </w:rPr>
        <w:t>ante</w:t>
      </w:r>
      <w:proofErr w:type="spellEnd"/>
      <w:r w:rsidRPr="00AE218A">
        <w:rPr>
          <w:rFonts w:cs="Arial"/>
          <w:szCs w:val="19"/>
        </w:rPr>
        <w:t xml:space="preserve"> finančnej opravy sa určí v zodpovedajúcej sume neoprávnených výdavkov, resp. ako percentuálna sadzba zo sumy oprávnených výdavkov zákazky v rámci schváleného NFP alebo jeho časti, a to vo fáze pred úhradou dotknutej zákazky v </w:t>
      </w:r>
      <w:proofErr w:type="spellStart"/>
      <w:r w:rsidRPr="00AE218A">
        <w:rPr>
          <w:rFonts w:cs="Arial"/>
          <w:szCs w:val="19"/>
        </w:rPr>
        <w:t>ŽoP</w:t>
      </w:r>
      <w:proofErr w:type="spellEnd"/>
      <w:r w:rsidRPr="00AE218A">
        <w:rPr>
          <w:rFonts w:cs="Arial"/>
          <w:szCs w:val="19"/>
        </w:rPr>
        <w:t>, v rámci ktorej boli nedostatky identifikované</w:t>
      </w:r>
      <w:r w:rsidR="00D37AEA" w:rsidRPr="00D37AEA">
        <w:rPr>
          <w:rFonts w:cs="Arial"/>
          <w:szCs w:val="19"/>
        </w:rPr>
        <w:t xml:space="preserve">(v rámci druhej ex </w:t>
      </w:r>
      <w:proofErr w:type="spellStart"/>
      <w:r w:rsidR="00D37AEA" w:rsidRPr="00D37AEA">
        <w:rPr>
          <w:rFonts w:cs="Arial"/>
          <w:szCs w:val="19"/>
        </w:rPr>
        <w:t>ante</w:t>
      </w:r>
      <w:proofErr w:type="spellEnd"/>
      <w:r w:rsidR="00D37AEA" w:rsidRPr="00D37AEA">
        <w:rPr>
          <w:rFonts w:cs="Arial"/>
          <w:szCs w:val="19"/>
        </w:rPr>
        <w:t xml:space="preserve"> kontroly alebo ex post kontroly). </w:t>
      </w:r>
      <w:r w:rsidR="005B1477">
        <w:rPr>
          <w:rFonts w:cs="Arial"/>
          <w:szCs w:val="19"/>
        </w:rPr>
        <w:br/>
      </w:r>
      <w:r w:rsidR="00D37AEA" w:rsidRPr="00D37AEA">
        <w:rPr>
          <w:rFonts w:cs="Arial"/>
          <w:szCs w:val="19"/>
        </w:rPr>
        <w:t>Ex</w:t>
      </w:r>
      <w:r w:rsidR="005B1477">
        <w:rPr>
          <w:rFonts w:cs="Arial"/>
          <w:szCs w:val="19"/>
        </w:rPr>
        <w:t xml:space="preserve"> </w:t>
      </w:r>
      <w:proofErr w:type="spellStart"/>
      <w:r w:rsidR="00D37AEA" w:rsidRPr="00D37AEA">
        <w:rPr>
          <w:rFonts w:cs="Arial"/>
          <w:szCs w:val="19"/>
        </w:rPr>
        <w:t>ante</w:t>
      </w:r>
      <w:proofErr w:type="spellEnd"/>
      <w:r w:rsidR="00D37AEA" w:rsidRPr="00D37AEA">
        <w:rPr>
          <w:rFonts w:cs="Arial"/>
          <w:szCs w:val="19"/>
        </w:rPr>
        <w:t xml:space="preserve"> finančná oprava sa v súlade so Systémom finančného riadenia uplatňuje priebežne v každom dotknutom deklarovanom/nárokovanom výdavku v </w:t>
      </w:r>
      <w:proofErr w:type="spellStart"/>
      <w:r w:rsidR="00D37AEA" w:rsidRPr="00D37AEA">
        <w:rPr>
          <w:rFonts w:cs="Arial"/>
          <w:szCs w:val="19"/>
        </w:rPr>
        <w:t>ŽoP</w:t>
      </w:r>
      <w:proofErr w:type="spellEnd"/>
      <w:r w:rsidR="00D37AEA" w:rsidRPr="00D37AEA">
        <w:rPr>
          <w:rFonts w:cs="Arial"/>
          <w:szCs w:val="19"/>
        </w:rPr>
        <w:t xml:space="preserve">, pričom prijímateľ musí preukázať 100 % finančné plnenie voči dodávateľovi. Výška navrhovanej ex </w:t>
      </w:r>
      <w:proofErr w:type="spellStart"/>
      <w:r w:rsidR="00D37AEA" w:rsidRPr="00D37AEA">
        <w:rPr>
          <w:rFonts w:cs="Arial"/>
          <w:szCs w:val="19"/>
        </w:rPr>
        <w:t>ante</w:t>
      </w:r>
      <w:proofErr w:type="spellEnd"/>
      <w:r w:rsidR="00D37AEA" w:rsidRPr="00D37AEA">
        <w:rPr>
          <w:rFonts w:cs="Arial"/>
          <w:szCs w:val="19"/>
        </w:rPr>
        <w:t xml:space="preserve"> finančnej opravy môže byť upravená v nadväznosti na výsledok prebiehajúceho konania (prebiehajúce posudzovanie súladu poskytovania príspevku s právnymi predpismi SR a EÚ a inými príslušnými podzákonnými, resp. zmluvami vykonávané vecne príslušnými orgánmi SR a EÚ, napr. ÚVO, Protimonopolný úrad SR, Európska komisia atď.), a to z dôvodu vzniku pochybností o správnosti, oprávnenosti a zákonnosti výdavkov</w:t>
      </w:r>
      <w:r w:rsidRPr="00AE218A">
        <w:rPr>
          <w:rFonts w:cs="Arial"/>
          <w:szCs w:val="19"/>
        </w:rPr>
        <w:t>.</w:t>
      </w:r>
    </w:p>
    <w:p w14:paraId="083C4DA1"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alebo mohlo mať vplyv na výsledok VO,  určí výšku ex</w:t>
      </w:r>
      <w:r w:rsidR="005B1477">
        <w:rPr>
          <w:rFonts w:cs="Arial"/>
          <w:szCs w:val="19"/>
        </w:rPr>
        <w:t xml:space="preserve"> </w:t>
      </w:r>
      <w:proofErr w:type="spellStart"/>
      <w:r w:rsidRPr="00AE218A">
        <w:rPr>
          <w:rFonts w:cs="Arial"/>
          <w:szCs w:val="19"/>
        </w:rPr>
        <w:t>ante</w:t>
      </w:r>
      <w:proofErr w:type="spellEnd"/>
      <w:r w:rsidRPr="00AE218A">
        <w:rPr>
          <w:rFonts w:cs="Arial"/>
          <w:szCs w:val="19"/>
        </w:rPr>
        <w:t xml:space="preserve"> finančnej opravy, pričom na jej aplikovanie musia byť splnené nasledujúce podmienky</w:t>
      </w:r>
      <w:r w:rsidR="00D37AEA" w:rsidRPr="00D37AEA">
        <w:rPr>
          <w:rFonts w:cs="Arial"/>
          <w:szCs w:val="19"/>
        </w:rPr>
        <w:t>(týka sa primerane aj zákaziek, na ktoré sa ZVO nevzťahuje)</w:t>
      </w:r>
      <w:r w:rsidRPr="00AE218A">
        <w:rPr>
          <w:rFonts w:cs="Arial"/>
          <w:szCs w:val="19"/>
        </w:rPr>
        <w:t xml:space="preserve">: </w:t>
      </w:r>
    </w:p>
    <w:p w14:paraId="0C7ABB6F" w14:textId="10C5E6C1" w:rsidR="00EC5388" w:rsidRPr="00AE218A" w:rsidRDefault="00EC5388" w:rsidP="00F0262B">
      <w:pPr>
        <w:spacing w:before="120" w:after="120" w:line="288" w:lineRule="auto"/>
        <w:ind w:left="851" w:hanging="284"/>
        <w:jc w:val="both"/>
        <w:rPr>
          <w:rFonts w:cs="Arial"/>
          <w:szCs w:val="19"/>
        </w:rPr>
      </w:pPr>
      <w:r>
        <w:rPr>
          <w:rFonts w:cs="Arial"/>
          <w:szCs w:val="19"/>
        </w:rPr>
        <w:t xml:space="preserve">a)  </w:t>
      </w:r>
      <w:r w:rsidR="00F0262B" w:rsidRPr="00F0262B">
        <w:rPr>
          <w:rFonts w:cs="Arial"/>
          <w:szCs w:val="19"/>
        </w:rPr>
        <w:t xml:space="preserve">poskytovateľ nie je povinný uzavrieť dodatok k zmluve o NFP v prípade každého uplatnenia ex </w:t>
      </w:r>
      <w:proofErr w:type="spellStart"/>
      <w:r w:rsidR="00F0262B" w:rsidRPr="00F0262B">
        <w:rPr>
          <w:rFonts w:cs="Arial"/>
          <w:szCs w:val="19"/>
        </w:rPr>
        <w:t>ante</w:t>
      </w:r>
      <w:proofErr w:type="spellEnd"/>
      <w:r w:rsidR="00F0262B" w:rsidRPr="00F0262B">
        <w:rPr>
          <w:rFonts w:cs="Arial"/>
          <w:szCs w:val="19"/>
        </w:rPr>
        <w:t xml:space="preserve"> finančnej opravy. Poskytovateľ zohľadní uplatnené výšky ex </w:t>
      </w:r>
      <w:proofErr w:type="spellStart"/>
      <w:r w:rsidR="00F0262B" w:rsidRPr="00F0262B">
        <w:rPr>
          <w:rFonts w:cs="Arial"/>
          <w:szCs w:val="19"/>
        </w:rPr>
        <w:t>ante</w:t>
      </w:r>
      <w:proofErr w:type="spellEnd"/>
      <w:r w:rsidR="00F0262B" w:rsidRPr="00F0262B">
        <w:rPr>
          <w:rFonts w:cs="Arial"/>
          <w:szCs w:val="19"/>
        </w:rPr>
        <w:t xml:space="preserve"> finančných opráv následne, ak sa vyskytne iný dôvod na zmenu zmluvy o NFP (na uzavretie dodatku k zmluve o</w:t>
      </w:r>
      <w:r w:rsidR="00F0262B">
        <w:rPr>
          <w:rFonts w:cs="Arial"/>
          <w:szCs w:val="19"/>
        </w:rPr>
        <w:t> </w:t>
      </w:r>
      <w:r w:rsidR="00F0262B" w:rsidRPr="00F0262B">
        <w:rPr>
          <w:rFonts w:cs="Arial"/>
          <w:szCs w:val="19"/>
        </w:rPr>
        <w:t>NFP</w:t>
      </w:r>
      <w:r w:rsidR="00F0262B">
        <w:rPr>
          <w:rFonts w:cs="Arial"/>
          <w:szCs w:val="19"/>
        </w:rPr>
        <w:t>)</w:t>
      </w:r>
      <w:r w:rsidRPr="00AE218A">
        <w:rPr>
          <w:rFonts w:cs="Arial"/>
          <w:szCs w:val="19"/>
        </w:rPr>
        <w:t>,</w:t>
      </w:r>
    </w:p>
    <w:p w14:paraId="5B754FAA"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prijímateľ preukáže, že disponuje finančnými zdrojmi, ktorými zabezpečí úhradu budúcich neoprávnených výdavkov minimálne vo výške navrhovanej ex</w:t>
      </w:r>
      <w:r w:rsidR="005B1477">
        <w:rPr>
          <w:rFonts w:cs="Arial"/>
          <w:szCs w:val="19"/>
        </w:rPr>
        <w:t xml:space="preserve"> </w:t>
      </w:r>
      <w:proofErr w:type="spellStart"/>
      <w:r w:rsidRPr="00AE218A">
        <w:rPr>
          <w:rFonts w:cs="Arial"/>
          <w:szCs w:val="19"/>
        </w:rPr>
        <w:t>ante</w:t>
      </w:r>
      <w:proofErr w:type="spellEnd"/>
      <w:r w:rsidRPr="00AE218A">
        <w:rPr>
          <w:rFonts w:cs="Arial"/>
          <w:szCs w:val="19"/>
        </w:rPr>
        <w:t xml:space="preserv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E7E0B65" w14:textId="77777777" w:rsidR="00EC5388"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w:t>
      </w:r>
      <w:r w:rsidR="005B1477">
        <w:rPr>
          <w:rFonts w:cs="Arial"/>
          <w:szCs w:val="19"/>
        </w:rPr>
        <w:t xml:space="preserve"> </w:t>
      </w:r>
      <w:proofErr w:type="spellStart"/>
      <w:r w:rsidRPr="00AE218A">
        <w:rPr>
          <w:rFonts w:cs="Arial"/>
          <w:szCs w:val="19"/>
        </w:rPr>
        <w:t>ante</w:t>
      </w:r>
      <w:proofErr w:type="spellEnd"/>
      <w:r w:rsidRPr="00AE218A">
        <w:rPr>
          <w:rFonts w:cs="Arial"/>
          <w:szCs w:val="19"/>
        </w:rPr>
        <w:t xml:space="preserv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w:t>
      </w:r>
      <w:r w:rsidR="005B1477">
        <w:rPr>
          <w:rFonts w:cs="Arial"/>
          <w:szCs w:val="19"/>
        </w:rPr>
        <w:t xml:space="preserve"> </w:t>
      </w:r>
      <w:proofErr w:type="spellStart"/>
      <w:r w:rsidRPr="00AE218A">
        <w:rPr>
          <w:rFonts w:cs="Arial"/>
          <w:szCs w:val="19"/>
        </w:rPr>
        <w:t>ante</w:t>
      </w:r>
      <w:proofErr w:type="spellEnd"/>
      <w:r w:rsidRPr="00AE218A">
        <w:rPr>
          <w:rFonts w:cs="Arial"/>
          <w:szCs w:val="19"/>
        </w:rPr>
        <w:t xml:space="preserve"> finančnou opravou.</w:t>
      </w:r>
    </w:p>
    <w:p w14:paraId="0487E4FB" w14:textId="77777777" w:rsidR="00D37AEA" w:rsidRPr="00AE218A" w:rsidRDefault="00D37AEA" w:rsidP="00EC5388">
      <w:pPr>
        <w:spacing w:before="120" w:after="120" w:line="288" w:lineRule="auto"/>
        <w:ind w:left="851" w:hanging="284"/>
        <w:jc w:val="both"/>
        <w:rPr>
          <w:rFonts w:cs="Arial"/>
          <w:szCs w:val="19"/>
        </w:rPr>
      </w:pPr>
      <w:r>
        <w:rPr>
          <w:rFonts w:cs="Arial"/>
          <w:szCs w:val="19"/>
        </w:rPr>
        <w:t xml:space="preserve">d)  </w:t>
      </w:r>
      <w:r w:rsidRPr="00D37AEA">
        <w:rPr>
          <w:rFonts w:cs="Arial"/>
          <w:szCs w:val="19"/>
        </w:rPr>
        <w:t>v prípade, že prijímateľ súhlasí s navrhovanou ex</w:t>
      </w:r>
      <w:r w:rsidR="005B1477">
        <w:rPr>
          <w:rFonts w:cs="Arial"/>
          <w:szCs w:val="19"/>
        </w:rPr>
        <w:t xml:space="preserve"> </w:t>
      </w:r>
      <w:proofErr w:type="spellStart"/>
      <w:r w:rsidRPr="00D37AEA">
        <w:rPr>
          <w:rFonts w:cs="Arial"/>
          <w:szCs w:val="19"/>
        </w:rPr>
        <w:t>ante</w:t>
      </w:r>
      <w:proofErr w:type="spellEnd"/>
      <w:r w:rsidRPr="00D37AEA">
        <w:rPr>
          <w:rFonts w:cs="Arial"/>
          <w:szCs w:val="19"/>
        </w:rPr>
        <w:t xml:space="preserve"> finančnou opravou, ktorú poskytovateľ určil v rámci druhej ex</w:t>
      </w:r>
      <w:r w:rsidR="005B1477">
        <w:rPr>
          <w:rFonts w:cs="Arial"/>
          <w:szCs w:val="19"/>
        </w:rPr>
        <w:t xml:space="preserve"> </w:t>
      </w:r>
      <w:proofErr w:type="spellStart"/>
      <w:r w:rsidRPr="00D37AEA">
        <w:rPr>
          <w:rFonts w:cs="Arial"/>
          <w:szCs w:val="19"/>
        </w:rPr>
        <w:t>ante</w:t>
      </w:r>
      <w:proofErr w:type="spellEnd"/>
      <w:r w:rsidRPr="00D37AEA">
        <w:rPr>
          <w:rFonts w:cs="Arial"/>
          <w:szCs w:val="19"/>
        </w:rPr>
        <w:t xml:space="preserve"> kontroly, predloží prijímateľ odôvodnenie, že opakovaním procesu VO by vznikli dodatočné náklady</w:t>
      </w:r>
      <w:r w:rsidR="00275986" w:rsidRPr="00275986">
        <w:rPr>
          <w:rFonts w:cs="Arial"/>
          <w:szCs w:val="19"/>
        </w:rPr>
        <w:t xml:space="preserve"> </w:t>
      </w:r>
      <w:r w:rsidR="00275986">
        <w:rPr>
          <w:rFonts w:cs="Arial"/>
          <w:szCs w:val="19"/>
        </w:rPr>
        <w:t>a časové obmedzenia</w:t>
      </w:r>
      <w:r w:rsidRPr="00D37AEA">
        <w:rPr>
          <w:rFonts w:cs="Arial"/>
          <w:szCs w:val="19"/>
        </w:rPr>
        <w:t>, čo predstavuje podmienku na uplatnenie ex</w:t>
      </w:r>
      <w:r w:rsidR="005B1477">
        <w:rPr>
          <w:rFonts w:cs="Arial"/>
          <w:szCs w:val="19"/>
        </w:rPr>
        <w:t xml:space="preserve"> </w:t>
      </w:r>
      <w:proofErr w:type="spellStart"/>
      <w:r w:rsidRPr="00D37AEA">
        <w:rPr>
          <w:rFonts w:cs="Arial"/>
          <w:szCs w:val="19"/>
        </w:rPr>
        <w:t>ante</w:t>
      </w:r>
      <w:proofErr w:type="spellEnd"/>
      <w:r w:rsidRPr="00D37AEA">
        <w:rPr>
          <w:rFonts w:cs="Arial"/>
          <w:szCs w:val="19"/>
        </w:rPr>
        <w:t xml:space="preserve"> finančnej opravy</w:t>
      </w:r>
      <w:r>
        <w:rPr>
          <w:rFonts w:cs="Arial"/>
          <w:szCs w:val="19"/>
        </w:rPr>
        <w:t>.</w:t>
      </w:r>
    </w:p>
    <w:p w14:paraId="6C682901"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r w:rsidR="00D37AEA">
        <w:rPr>
          <w:rFonts w:cs="Arial"/>
          <w:szCs w:val="19"/>
        </w:rPr>
        <w:t xml:space="preserve"> </w:t>
      </w:r>
      <w:r w:rsidR="00D37AEA" w:rsidRPr="00D37AEA">
        <w:rPr>
          <w:rFonts w:cs="Arial"/>
          <w:szCs w:val="19"/>
        </w:rPr>
        <w:t xml:space="preserve">Poskytovateľ môže dodatok k zmluve o NFP uzavrieť súčasne so </w:t>
      </w:r>
      <w:r w:rsidR="00D37AEA" w:rsidRPr="00D37AEA">
        <w:rPr>
          <w:rFonts w:cs="Arial"/>
          <w:szCs w:val="19"/>
        </w:rPr>
        <w:lastRenderedPageBreak/>
        <w:t>stanovením ex</w:t>
      </w:r>
      <w:r w:rsidR="005B1477">
        <w:rPr>
          <w:rFonts w:cs="Arial"/>
          <w:szCs w:val="19"/>
        </w:rPr>
        <w:t xml:space="preserve"> </w:t>
      </w:r>
      <w:proofErr w:type="spellStart"/>
      <w:r w:rsidR="00D37AEA" w:rsidRPr="00D37AEA">
        <w:rPr>
          <w:rFonts w:cs="Arial"/>
          <w:szCs w:val="19"/>
        </w:rPr>
        <w:t>ante</w:t>
      </w:r>
      <w:proofErr w:type="spellEnd"/>
      <w:r w:rsidR="00D37AEA" w:rsidRPr="00D37AEA">
        <w:rPr>
          <w:rFonts w:cs="Arial"/>
          <w:szCs w:val="19"/>
        </w:rPr>
        <w:t xml:space="preserve"> finančnej opravy alebo následne napr. spolu s inou okolnosťou vyžadujúcou zmenu zmluvy.</w:t>
      </w:r>
    </w:p>
    <w:p w14:paraId="72F9F190"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Pri určovaní ex</w:t>
      </w:r>
      <w:r w:rsidR="005B1477">
        <w:rPr>
          <w:rFonts w:cs="Arial"/>
          <w:szCs w:val="19"/>
        </w:rPr>
        <w:t xml:space="preserve"> </w:t>
      </w:r>
      <w:proofErr w:type="spellStart"/>
      <w:r w:rsidRPr="00AE218A">
        <w:rPr>
          <w:rFonts w:cs="Arial"/>
          <w:szCs w:val="19"/>
        </w:rPr>
        <w:t>ante</w:t>
      </w:r>
      <w:proofErr w:type="spellEnd"/>
      <w:r w:rsidRPr="00AE218A">
        <w:rPr>
          <w:rFonts w:cs="Arial"/>
          <w:szCs w:val="19"/>
        </w:rPr>
        <w:t xml:space="preserve"> </w:t>
      </w:r>
      <w:r w:rsidR="00D519DF">
        <w:rPr>
          <w:rFonts w:cs="Arial"/>
          <w:szCs w:val="19"/>
        </w:rPr>
        <w:t>finančnej opravy</w:t>
      </w:r>
      <w:r w:rsidRPr="00AE218A">
        <w:rPr>
          <w:rFonts w:cs="Arial"/>
          <w:szCs w:val="19"/>
        </w:rPr>
        <w:t xml:space="preserve"> postupuje poskytovateľ v súlade pravidlami uvedenými v MP CKO č. 5.</w:t>
      </w:r>
    </w:p>
    <w:p w14:paraId="79B51838" w14:textId="77777777"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Dôvody na udelenie ex</w:t>
      </w:r>
      <w:r w:rsidR="00E54477">
        <w:rPr>
          <w:rFonts w:cs="Arial"/>
          <w:szCs w:val="19"/>
        </w:rPr>
        <w:t xml:space="preserve"> </w:t>
      </w:r>
      <w:proofErr w:type="spellStart"/>
      <w:r w:rsidRPr="00AE218A">
        <w:rPr>
          <w:rFonts w:cs="Arial"/>
          <w:szCs w:val="19"/>
        </w:rPr>
        <w:t>ante</w:t>
      </w:r>
      <w:proofErr w:type="spellEnd"/>
      <w:r w:rsidRPr="00AE218A">
        <w:rPr>
          <w:rFonts w:cs="Arial"/>
          <w:szCs w:val="19"/>
        </w:rPr>
        <w:t xml:space="preserv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r w:rsidR="00D37AEA">
        <w:rPr>
          <w:rFonts w:cs="Arial"/>
          <w:szCs w:val="19"/>
        </w:rPr>
        <w:t xml:space="preserve"> </w:t>
      </w:r>
      <w:r w:rsidR="00D37AEA" w:rsidRPr="00D37AEA">
        <w:rPr>
          <w:rFonts w:cs="Arial"/>
          <w:szCs w:val="19"/>
        </w:rPr>
        <w:t>Poskytovateľ v návrhu správy z kontroly určí aj lehotu na podanie námietok min. 5 a max. 10 pracovných dní</w:t>
      </w:r>
      <w:r w:rsidR="00275986" w:rsidRPr="00275986">
        <w:rPr>
          <w:rFonts w:cs="Arial"/>
          <w:szCs w:val="19"/>
        </w:rPr>
        <w:t xml:space="preserve"> </w:t>
      </w:r>
      <w:r w:rsidR="00275986" w:rsidRPr="004B20FE">
        <w:rPr>
          <w:rFonts w:cs="Arial"/>
          <w:szCs w:val="19"/>
        </w:rPr>
        <w:t>od doručenia návrhu správy z</w:t>
      </w:r>
      <w:r w:rsidR="00275986">
        <w:rPr>
          <w:rFonts w:cs="Arial"/>
          <w:szCs w:val="19"/>
        </w:rPr>
        <w:t> </w:t>
      </w:r>
      <w:r w:rsidR="00275986" w:rsidRPr="004B20FE">
        <w:rPr>
          <w:rFonts w:cs="Arial"/>
          <w:szCs w:val="19"/>
        </w:rPr>
        <w:t>kontroly</w:t>
      </w:r>
      <w:r w:rsidR="00275986">
        <w:rPr>
          <w:rFonts w:cs="Arial"/>
          <w:szCs w:val="19"/>
        </w:rPr>
        <w:t>.</w:t>
      </w:r>
    </w:p>
    <w:p w14:paraId="336F26BD" w14:textId="77777777"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w:t>
      </w:r>
      <w:r w:rsidR="00D37AEA">
        <w:rPr>
          <w:rFonts w:cs="Arial"/>
          <w:szCs w:val="19"/>
        </w:rPr>
        <w:t xml:space="preserve"> tejto </w:t>
      </w:r>
      <w:r w:rsidR="008D1C11" w:rsidRPr="008D1C11">
        <w:rPr>
          <w:rFonts w:cs="Arial"/>
          <w:szCs w:val="19"/>
        </w:rPr>
        <w:t>kapitole  v bode 1 písm. a) až d), pokiaľ sa dané zistenia týkajú zákazky podľa § 117 ZVO</w:t>
      </w:r>
      <w:r w:rsidR="00275986" w:rsidRPr="00275986">
        <w:rPr>
          <w:rFonts w:cs="Arial"/>
          <w:szCs w:val="19"/>
        </w:rPr>
        <w:t xml:space="preserve"> </w:t>
      </w:r>
      <w:r w:rsidR="00275986" w:rsidRPr="00AA03A1">
        <w:rPr>
          <w:rFonts w:cs="Arial"/>
          <w:szCs w:val="19"/>
        </w:rPr>
        <w:t>alebo zákaziek podľa § 1 ods. 14 ZVO</w:t>
      </w:r>
      <w:r w:rsidR="008D1C11" w:rsidRPr="008D1C11">
        <w:rPr>
          <w:rFonts w:cs="Arial"/>
          <w:szCs w:val="19"/>
        </w:rPr>
        <w:t>. Aj v týchto prípadoch však poskytovateľ vyžaduje od prijímateľa súhlas s navrhovanou ex-</w:t>
      </w:r>
      <w:proofErr w:type="spellStart"/>
      <w:r w:rsidR="008D1C11" w:rsidRPr="008D1C11">
        <w:rPr>
          <w:rFonts w:cs="Arial"/>
          <w:szCs w:val="19"/>
        </w:rPr>
        <w:t>ante</w:t>
      </w:r>
      <w:proofErr w:type="spellEnd"/>
      <w:r w:rsidR="008D1C11" w:rsidRPr="008D1C11">
        <w:rPr>
          <w:rFonts w:cs="Arial"/>
          <w:szCs w:val="19"/>
        </w:rPr>
        <w:t xml:space="preserve"> finančnou opravou.</w:t>
      </w:r>
    </w:p>
    <w:p w14:paraId="4A2DE704" w14:textId="1332274C" w:rsidR="00EC5388"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w:t>
      </w:r>
      <w:r w:rsidR="00F0262B">
        <w:rPr>
          <w:rFonts w:cs="Arial"/>
          <w:szCs w:val="19"/>
        </w:rPr>
        <w:t>doručí</w:t>
      </w:r>
      <w:r w:rsidR="00F0262B" w:rsidRPr="00AE218A">
        <w:rPr>
          <w:rFonts w:cs="Arial"/>
          <w:szCs w:val="19"/>
        </w:rPr>
        <w:t xml:space="preserve"> </w:t>
      </w:r>
      <w:r w:rsidRPr="00AE218A">
        <w:rPr>
          <w:rFonts w:cs="Arial"/>
          <w:szCs w:val="19"/>
        </w:rPr>
        <w:t>prijímateľovi spolu s návrhom ex-</w:t>
      </w:r>
      <w:proofErr w:type="spellStart"/>
      <w:r w:rsidRPr="00AE218A">
        <w:rPr>
          <w:rFonts w:cs="Arial"/>
          <w:szCs w:val="19"/>
        </w:rPr>
        <w:t>ante</w:t>
      </w:r>
      <w:proofErr w:type="spellEnd"/>
      <w:r w:rsidRPr="00AE218A">
        <w:rPr>
          <w:rFonts w:cs="Arial"/>
          <w:szCs w:val="19"/>
        </w:rPr>
        <w:t xml:space="preserve"> finančnej opravy aj znenie dodatku k </w:t>
      </w:r>
      <w:r w:rsidR="00E23756">
        <w:rPr>
          <w:rFonts w:cs="Arial"/>
          <w:szCs w:val="19"/>
        </w:rPr>
        <w:t>z</w:t>
      </w:r>
      <w:r w:rsidRPr="00AE218A">
        <w:rPr>
          <w:rFonts w:cs="Arial"/>
          <w:szCs w:val="19"/>
        </w:rPr>
        <w:t>mluve o NFP, ktoré nie je podpísané zo strany poskytovateľa</w:t>
      </w:r>
      <w:r w:rsidR="00D37AEA" w:rsidRPr="00D37AEA">
        <w:rPr>
          <w:rFonts w:cs="Arial"/>
          <w:szCs w:val="19"/>
        </w:rPr>
        <w:t xml:space="preserve"> uvedené platí len v prípade, že sa poskytovateľ rozhodne uzavrieť dodatok k zmluve o NFP spolu s udelením ex-</w:t>
      </w:r>
      <w:proofErr w:type="spellStart"/>
      <w:r w:rsidR="00D37AEA" w:rsidRPr="00D37AEA">
        <w:rPr>
          <w:rFonts w:cs="Arial"/>
          <w:szCs w:val="19"/>
        </w:rPr>
        <w:t>ante</w:t>
      </w:r>
      <w:proofErr w:type="spellEnd"/>
      <w:r w:rsidR="00D37AEA" w:rsidRPr="00D37AEA">
        <w:rPr>
          <w:rFonts w:cs="Arial"/>
          <w:szCs w:val="19"/>
        </w:rPr>
        <w:t xml:space="preserve"> finančnej opravy)</w:t>
      </w:r>
      <w:r w:rsidRPr="00AE218A">
        <w:rPr>
          <w:rFonts w:cs="Arial"/>
          <w:szCs w:val="19"/>
        </w:rPr>
        <w:t>. Prijímateľ je povinný v prípade akceptovania ex</w:t>
      </w:r>
      <w:r w:rsidR="00E54477">
        <w:rPr>
          <w:rFonts w:cs="Arial"/>
          <w:szCs w:val="19"/>
        </w:rPr>
        <w:t xml:space="preserve"> </w:t>
      </w:r>
      <w:proofErr w:type="spellStart"/>
      <w:r w:rsidRPr="00AE218A">
        <w:rPr>
          <w:rFonts w:cs="Arial"/>
          <w:szCs w:val="19"/>
        </w:rPr>
        <w:t>ante</w:t>
      </w:r>
      <w:proofErr w:type="spellEnd"/>
      <w:r w:rsidRPr="00AE218A">
        <w:rPr>
          <w:rFonts w:cs="Arial"/>
          <w:szCs w:val="19"/>
        </w:rPr>
        <w:t xml:space="preserve"> finančnej opravy zaslať poskytovateľovi podpísaný dodatok k </w:t>
      </w:r>
      <w:r w:rsidR="00E23756">
        <w:rPr>
          <w:rFonts w:cs="Arial"/>
          <w:szCs w:val="19"/>
        </w:rPr>
        <w:t>z</w:t>
      </w:r>
      <w:r w:rsidRPr="00AE218A">
        <w:rPr>
          <w:rFonts w:cs="Arial"/>
          <w:szCs w:val="19"/>
        </w:rPr>
        <w:t>mluve o NFP, spolu s ostatnými dokladmi preukazujúcimi splnenie ďalších podmienok určených poskytovateľom na udelenie ex</w:t>
      </w:r>
      <w:r w:rsidR="00E54477">
        <w:rPr>
          <w:rFonts w:cs="Arial"/>
          <w:szCs w:val="19"/>
        </w:rPr>
        <w:t xml:space="preserve"> </w:t>
      </w:r>
      <w:proofErr w:type="spellStart"/>
      <w:r w:rsidRPr="00AE218A">
        <w:rPr>
          <w:rFonts w:cs="Arial"/>
          <w:szCs w:val="19"/>
        </w:rPr>
        <w:t>ante</w:t>
      </w:r>
      <w:proofErr w:type="spellEnd"/>
      <w:r w:rsidRPr="00AE218A">
        <w:rPr>
          <w:rFonts w:cs="Arial"/>
          <w:szCs w:val="19"/>
        </w:rPr>
        <w:t xml:space="preserv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5E0473CC" w14:textId="77777777" w:rsidR="00F0262B" w:rsidRPr="00F0262B" w:rsidRDefault="00F90A44" w:rsidP="00F0262B">
      <w:pPr>
        <w:spacing w:before="120" w:after="120" w:line="288" w:lineRule="auto"/>
        <w:jc w:val="both"/>
        <w:rPr>
          <w:rFonts w:cs="Arial"/>
          <w:szCs w:val="19"/>
        </w:rPr>
      </w:pPr>
      <w:r>
        <w:rPr>
          <w:rFonts w:cs="Arial"/>
          <w:szCs w:val="19"/>
        </w:rPr>
        <w:t xml:space="preserve"> </w:t>
      </w:r>
      <w:r w:rsidR="00F0262B" w:rsidRPr="00F0262B">
        <w:rPr>
          <w:rFonts w:cs="Arial"/>
          <w:szCs w:val="19"/>
        </w:rPr>
        <w:t xml:space="preserve">Viac informácií k pravidlám určovania ex </w:t>
      </w:r>
      <w:proofErr w:type="spellStart"/>
      <w:r w:rsidR="00F0262B" w:rsidRPr="00F0262B">
        <w:rPr>
          <w:rFonts w:cs="Arial"/>
          <w:szCs w:val="19"/>
        </w:rPr>
        <w:t>ante</w:t>
      </w:r>
      <w:proofErr w:type="spellEnd"/>
      <w:r w:rsidR="00F0262B" w:rsidRPr="00F0262B">
        <w:rPr>
          <w:rFonts w:cs="Arial"/>
          <w:szCs w:val="19"/>
        </w:rPr>
        <w:t xml:space="preserve"> finančných opráv je uvedených v aktuálnom znení MP CKO č. 5 k určovaniu finančných opráv</w:t>
      </w:r>
      <w:r w:rsidR="00F0262B" w:rsidRPr="00F0262B">
        <w:rPr>
          <w:rFonts w:cs="Arial"/>
          <w:szCs w:val="19"/>
          <w:vertAlign w:val="superscript"/>
        </w:rPr>
        <w:footnoteReference w:id="134"/>
      </w:r>
      <w:r w:rsidR="00F0262B" w:rsidRPr="00F0262B">
        <w:rPr>
          <w:rFonts w:cs="Arial"/>
          <w:szCs w:val="19"/>
        </w:rPr>
        <w:t>.</w:t>
      </w:r>
    </w:p>
    <w:p w14:paraId="6BDB2FCD" w14:textId="77777777" w:rsidR="00EC5388" w:rsidRDefault="00EC5388" w:rsidP="00EC5388">
      <w:pPr>
        <w:spacing w:before="120" w:after="120" w:line="288" w:lineRule="auto"/>
        <w:jc w:val="both"/>
        <w:rPr>
          <w:rFonts w:cs="Arial"/>
          <w:b/>
          <w:szCs w:val="19"/>
        </w:rPr>
      </w:pPr>
    </w:p>
    <w:p w14:paraId="52C5AB61" w14:textId="77777777" w:rsidR="00F0262B" w:rsidRDefault="00F0262B" w:rsidP="00EC5388">
      <w:pPr>
        <w:spacing w:before="120" w:after="120" w:line="288" w:lineRule="auto"/>
        <w:jc w:val="both"/>
        <w:rPr>
          <w:rFonts w:cs="Arial"/>
          <w:b/>
          <w:szCs w:val="19"/>
        </w:rPr>
      </w:pPr>
    </w:p>
    <w:p w14:paraId="044C9543" w14:textId="7777777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0906E9D5" w14:textId="77777777" w:rsidR="009D7F63" w:rsidRPr="0073389C" w:rsidRDefault="009D7F63" w:rsidP="009D7F63">
      <w:pPr>
        <w:spacing w:before="120" w:after="120" w:line="288" w:lineRule="auto"/>
        <w:jc w:val="both"/>
      </w:pPr>
      <w:r w:rsidRPr="0073389C">
        <w:t>V prípade ak poskytovateľ identifikuje porušenie pravidiel a postupov VO upravených v ZVO, resp. porušenie </w:t>
      </w:r>
      <w:r w:rsidR="00D37AEA" w:rsidRPr="0073389C">
        <w:t>legislatív</w:t>
      </w:r>
      <w:r w:rsidR="00D37AEA">
        <w:t>y</w:t>
      </w:r>
      <w:r w:rsidR="00D37AEA" w:rsidRPr="0073389C">
        <w:t xml:space="preserve"> </w:t>
      </w:r>
      <w:r w:rsidRPr="0073389C">
        <w:t xml:space="preserve">SR a EÚ, ktoré malo alebo mohlo mať vplyv na výsledok VO </w:t>
      </w:r>
      <w:r w:rsidRPr="0073389C">
        <w:rPr>
          <w:b/>
        </w:rPr>
        <w:t>až počas realizácie projektu</w:t>
      </w:r>
      <w:r w:rsidRPr="0073389C">
        <w:t>, po úhrade oprávnených výdavkov v </w:t>
      </w:r>
      <w:proofErr w:type="spellStart"/>
      <w:r w:rsidRPr="0073389C">
        <w:t>ŽoP</w:t>
      </w:r>
      <w:proofErr w:type="spellEnd"/>
      <w:r w:rsidRPr="0073389C">
        <w:t xml:space="preserve">, vzťahujúcou sa k nákladom projektu, ktoré vyplývajú z realizácie VO, poskytovateľ postupuje v zmysle § 41 </w:t>
      </w:r>
      <w:r w:rsidR="00120FED" w:rsidRPr="00120FED">
        <w:t xml:space="preserve">alebo § 41a </w:t>
      </w:r>
      <w:r w:rsidRPr="0073389C">
        <w:t>zákona o príspevku z</w:t>
      </w:r>
      <w:r w:rsidR="00BE69D2">
        <w:t> </w:t>
      </w:r>
      <w:r w:rsidRPr="0073389C">
        <w:t>EŠIF</w:t>
      </w:r>
      <w:r w:rsidR="00BE69D2" w:rsidRPr="00BE69D2">
        <w:t>.</w:t>
      </w:r>
    </w:p>
    <w:p w14:paraId="69455696" w14:textId="77777777"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p>
    <w:p w14:paraId="241799E7" w14:textId="77777777" w:rsidR="00EC5388" w:rsidRDefault="00EC5388" w:rsidP="009D7F63">
      <w:pPr>
        <w:spacing w:before="120" w:after="120" w:line="288" w:lineRule="auto"/>
        <w:jc w:val="both"/>
        <w:rPr>
          <w:rFonts w:cs="Arial"/>
          <w:szCs w:val="19"/>
        </w:rPr>
      </w:pPr>
    </w:p>
    <w:p w14:paraId="3877EB7D" w14:textId="77777777"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w:t>
      </w:r>
      <w:r w:rsidR="00D37AEA" w:rsidRPr="00D37AEA">
        <w:rPr>
          <w:rFonts w:cs="Arial"/>
          <w:szCs w:val="19"/>
        </w:rPr>
        <w:t>Postup poskytovateľa v zmysle príslušných ustanovení § 41 zákona o príspevku EŠIF pri nadlimitných alebo podlimitných zákazkách</w:t>
      </w:r>
      <w:r w:rsidR="00EC5388">
        <w:rPr>
          <w:rFonts w:cs="Arial"/>
          <w:szCs w:val="19"/>
        </w:rPr>
        <w:t>:</w:t>
      </w:r>
    </w:p>
    <w:p w14:paraId="6B91F991" w14:textId="77777777" w:rsidR="0006412C" w:rsidRPr="0006412C" w:rsidRDefault="009D7F63" w:rsidP="0006412C">
      <w:pPr>
        <w:pStyle w:val="Odsekzoznamu"/>
        <w:numPr>
          <w:ilvl w:val="0"/>
          <w:numId w:val="42"/>
        </w:numPr>
        <w:spacing w:before="120" w:after="120" w:line="288" w:lineRule="auto"/>
        <w:ind w:left="567" w:hanging="283"/>
        <w:contextualSpacing w:val="0"/>
        <w:jc w:val="both"/>
      </w:pPr>
      <w:r w:rsidRPr="0073389C">
        <w:t>Ak poskytovateľ na základe vlastných zistení alebo na základe iného podnetu (napr. na základe výsledkov vládneho auditu, auditu EK</w:t>
      </w:r>
      <w:r w:rsidR="00D37AEA">
        <w:t>, certifikačného overovania, mediálneho podnetu</w:t>
      </w:r>
      <w:r w:rsidRPr="0073389C">
        <w:t xml:space="preserve"> a pod.) </w:t>
      </w:r>
      <w:r w:rsidR="00D37AEA">
        <w:t xml:space="preserve">zistí porušenie </w:t>
      </w:r>
      <w:r w:rsidRPr="0073389C">
        <w:t xml:space="preserve"> postupov VO, </w:t>
      </w:r>
      <w:r w:rsidR="00D37AEA" w:rsidRPr="00D37AEA">
        <w:t>s vplyvom alebo možným vplyvom na výsledok VO</w:t>
      </w:r>
      <w:r w:rsidR="00D37AEA">
        <w:t>,</w:t>
      </w:r>
      <w:r w:rsidR="00D37AEA" w:rsidRPr="00D37AEA">
        <w:t xml:space="preserve"> </w:t>
      </w:r>
      <w:r w:rsidRPr="0073389C">
        <w:t xml:space="preserve">ktoré už bolo zo strany poskytovateľa pripustené do financovania, </w:t>
      </w:r>
      <w:r w:rsidR="00D37AEA" w:rsidRPr="00D37AEA">
        <w:t xml:space="preserve">vyzve  prijímateľa na vrátenie poskytnutého príspevku alebo jeho časti. Výzve poskytovateľa predchádza </w:t>
      </w:r>
      <w:r w:rsidRPr="0073389C">
        <w:t xml:space="preserve"> vykon</w:t>
      </w:r>
      <w:r w:rsidR="00D37AEA">
        <w:t>anie</w:t>
      </w:r>
      <w:r w:rsidRPr="0073389C">
        <w:t xml:space="preserve"> opätovn</w:t>
      </w:r>
      <w:r w:rsidR="00D37AEA">
        <w:t>ej</w:t>
      </w:r>
      <w:r w:rsidRPr="0073389C">
        <w:t xml:space="preserve"> </w:t>
      </w:r>
      <w:r w:rsidR="00E911B7">
        <w:t>finančn</w:t>
      </w:r>
      <w:r w:rsidR="00D37AEA">
        <w:t>ej</w:t>
      </w:r>
      <w:r w:rsidR="00E911B7">
        <w:t xml:space="preserve"> </w:t>
      </w:r>
      <w:r w:rsidRPr="0073389C">
        <w:t>kontrol</w:t>
      </w:r>
      <w:r w:rsidR="00D37AEA">
        <w:t>y</w:t>
      </w:r>
      <w:r w:rsidRPr="0073389C">
        <w:t xml:space="preserve"> VO</w:t>
      </w:r>
      <w:r w:rsidR="00120FED" w:rsidRPr="001F7F84">
        <w:rPr>
          <w:rFonts w:cs="Arial"/>
          <w:szCs w:val="19"/>
        </w:rPr>
        <w:t xml:space="preserve"> </w:t>
      </w:r>
      <w:r w:rsidR="0006412C">
        <w:t>v súlade s ustanoveniami</w:t>
      </w:r>
      <w:r w:rsidR="00120FED" w:rsidRPr="00120FED">
        <w:t xml:space="preserve"> zákona o finančnej kontrole</w:t>
      </w:r>
      <w:r w:rsidRPr="0073389C">
        <w:t xml:space="preserve">. </w:t>
      </w:r>
      <w:r w:rsidR="0006412C" w:rsidRPr="0006412C">
        <w:t xml:space="preserve">Z tejto kontroly vyhotovuje poskytovateľ návrh správy z kontroly a po vysporiadaní sa s prípadnými námietkami prijímateľa (na podanie námietok poskytne </w:t>
      </w:r>
      <w:r w:rsidR="0006412C" w:rsidRPr="0006412C">
        <w:lastRenderedPageBreak/>
        <w:t xml:space="preserve">poskytovateľ prijímateľovi lehotu min. 5 a max. 10 pracovných dní), následne vyhotovuje správu z kontroly a sprievodný list, ktorý obsahuje aj: </w:t>
      </w:r>
    </w:p>
    <w:p w14:paraId="5A2023BD" w14:textId="77777777" w:rsidR="0006412C" w:rsidRPr="0006412C" w:rsidRDefault="0006412C" w:rsidP="005B7173">
      <w:pPr>
        <w:pStyle w:val="Odsekzoznamu"/>
        <w:numPr>
          <w:ilvl w:val="0"/>
          <w:numId w:val="115"/>
        </w:numPr>
        <w:spacing w:before="120" w:after="120" w:line="288" w:lineRule="auto"/>
        <w:contextualSpacing w:val="0"/>
        <w:jc w:val="both"/>
      </w:pPr>
      <w:r w:rsidRPr="0006412C">
        <w:t>informáciu, že prijímateľ bude v zmysle záverov z opätovnej  finančnej kontroly VO vyzvaný na vrátenie NFP alebo jeho časti,</w:t>
      </w:r>
    </w:p>
    <w:p w14:paraId="1E07F170" w14:textId="77777777" w:rsidR="0006412C" w:rsidRPr="0006412C" w:rsidRDefault="0006412C" w:rsidP="005B7173">
      <w:pPr>
        <w:pStyle w:val="Odsekzoznamu"/>
        <w:numPr>
          <w:ilvl w:val="0"/>
          <w:numId w:val="115"/>
        </w:numPr>
        <w:spacing w:before="120" w:after="120" w:line="288" w:lineRule="auto"/>
        <w:contextualSpacing w:val="0"/>
        <w:jc w:val="both"/>
      </w:pPr>
      <w:r w:rsidRPr="0006412C">
        <w:t>poučenie pre prijímateľa, že v prípade, ak neuhradí uvedenú výšku NFP v stanovenej lehote, bude poskytovateľ postupovať v zmysle § 41 alebo § 41a zákona o príspevku z EŠIF..</w:t>
      </w:r>
    </w:p>
    <w:p w14:paraId="31C61F1E" w14:textId="77777777" w:rsidR="009D7F63" w:rsidRPr="0073389C" w:rsidRDefault="0006412C" w:rsidP="00852446">
      <w:pPr>
        <w:pStyle w:val="Odsekzoznamu"/>
        <w:spacing w:before="120" w:after="120" w:line="288" w:lineRule="auto"/>
        <w:ind w:left="567"/>
        <w:contextualSpacing w:val="0"/>
        <w:jc w:val="both"/>
      </w:pPr>
      <w:r w:rsidRPr="0006412C">
        <w:t>Ak iný orgán ako poskytovateľ zistí porušenie pravidiel a postupov VO a poskytovateľ s týmto zistením nesúhlasí, podá podnet na ÚVO podľa § 169 ods. 3 písm. c) ZVO alebo 179a ZVO.</w:t>
      </w:r>
    </w:p>
    <w:p w14:paraId="18A49C0A" w14:textId="77777777" w:rsidR="00F0262B" w:rsidRPr="00AC76B1" w:rsidRDefault="00F0262B" w:rsidP="00AC76B1">
      <w:pPr>
        <w:pStyle w:val="Odsekzoznamu"/>
        <w:numPr>
          <w:ilvl w:val="0"/>
          <w:numId w:val="42"/>
        </w:numPr>
        <w:jc w:val="both"/>
        <w:rPr>
          <w:rFonts w:cs="Arial"/>
          <w:szCs w:val="19"/>
          <w:lang w:eastAsia="cs-CZ"/>
        </w:rPr>
      </w:pPr>
      <w:r w:rsidRPr="00AC76B1">
        <w:rPr>
          <w:rFonts w:cs="Arial"/>
          <w:szCs w:val="19"/>
          <w:lang w:eastAsia="cs-CZ"/>
        </w:rPr>
        <w:t>Ak poskytovateľ zistí nezrovnalosť ako porušenie pravidiel a postupov verejného obstarávania ktoré malo alebo mohlo mať vplyv na výsledok verejného obstarávania podľa zákona č. 343/2015 Z. z. o verejnom obstarávaní, poskytovateľ postupuje pri vysporiadaní nezrovnalosti podľa postupov stanovených v § 41 a § 41a zákona o príspevku, t. j. poskytovateľ:</w:t>
      </w:r>
    </w:p>
    <w:p w14:paraId="7E02F2D0" w14:textId="77777777" w:rsidR="00F0262B" w:rsidRPr="00AC76B1" w:rsidRDefault="00F0262B" w:rsidP="00F0262B">
      <w:pPr>
        <w:pStyle w:val="Odsekzoznamu"/>
        <w:numPr>
          <w:ilvl w:val="0"/>
          <w:numId w:val="144"/>
        </w:numPr>
        <w:spacing w:before="60" w:after="60" w:line="276" w:lineRule="auto"/>
        <w:ind w:left="1276"/>
        <w:contextualSpacing w:val="0"/>
        <w:jc w:val="both"/>
        <w:rPr>
          <w:rFonts w:cs="Arial"/>
          <w:szCs w:val="19"/>
        </w:rPr>
      </w:pPr>
      <w:r w:rsidRPr="00AC76B1">
        <w:rPr>
          <w:rFonts w:cs="Arial"/>
          <w:szCs w:val="19"/>
        </w:rPr>
        <w:t xml:space="preserve"> vyzve prijímateľa na vrátenie poskytnutého príspevku alebo jeho časti na predmet zákazky s uvedením sumy vyčíslenej ITMS2014+ (tzn. zašle mu žiadosť o vrátenie finančných prostriedkov) podľa § 41 / § 41a ods. 1 zákona </w:t>
      </w:r>
      <w:proofErr w:type="spellStart"/>
      <w:r w:rsidRPr="00AC76B1">
        <w:rPr>
          <w:rFonts w:cs="Arial"/>
          <w:szCs w:val="19"/>
          <w:lang w:eastAsia="cs-CZ"/>
        </w:rPr>
        <w:t>zákona</w:t>
      </w:r>
      <w:proofErr w:type="spellEnd"/>
      <w:r w:rsidRPr="00AC76B1">
        <w:rPr>
          <w:rFonts w:cs="Arial"/>
          <w:szCs w:val="19"/>
          <w:lang w:eastAsia="cs-CZ"/>
        </w:rPr>
        <w:t xml:space="preserve"> o  príspevku EŠIF</w:t>
      </w:r>
      <w:r w:rsidRPr="00AC76B1">
        <w:rPr>
          <w:rFonts w:cs="Arial"/>
          <w:szCs w:val="19"/>
        </w:rPr>
        <w:t xml:space="preserve">; ak prijímateľ nevráti poskytnutý príspevok alebo jeho časť na základe takto zaslanej žiadosti o vrátenie finančných prostriedkov v určenej lehote splatnosti a spôsobom uvedeným v zmluve o NFP, RO následne podá v súlade s § 41 ods. 2 </w:t>
      </w:r>
      <w:r w:rsidRPr="00AC76B1">
        <w:rPr>
          <w:rFonts w:cs="Arial"/>
          <w:szCs w:val="19"/>
          <w:lang w:eastAsia="cs-CZ"/>
        </w:rPr>
        <w:t>zákona o  príspevku EŠIF</w:t>
      </w:r>
      <w:r w:rsidRPr="00AC76B1">
        <w:rPr>
          <w:rFonts w:cs="Arial"/>
          <w:szCs w:val="19"/>
        </w:rPr>
        <w:t xml:space="preserve"> podnet Úradu pre verejné obstarávanie / v súlade s § 41a ods. 2 </w:t>
      </w:r>
      <w:r w:rsidRPr="00AC76B1">
        <w:rPr>
          <w:rFonts w:cs="Arial"/>
          <w:szCs w:val="19"/>
          <w:lang w:eastAsia="cs-CZ"/>
        </w:rPr>
        <w:t>zákona o  príspevku EŠIF</w:t>
      </w:r>
      <w:r w:rsidRPr="00AC76B1">
        <w:rPr>
          <w:rFonts w:cs="Arial"/>
          <w:szCs w:val="19"/>
        </w:rPr>
        <w:t xml:space="preserve"> podnet správnemu orgánu na ďalšie konanie alebo</w:t>
      </w:r>
    </w:p>
    <w:p w14:paraId="522A04D5" w14:textId="77777777" w:rsidR="00F0262B" w:rsidRPr="00AC76B1" w:rsidRDefault="00F0262B" w:rsidP="00F0262B">
      <w:pPr>
        <w:pStyle w:val="Odsekzoznamu"/>
        <w:numPr>
          <w:ilvl w:val="0"/>
          <w:numId w:val="144"/>
        </w:numPr>
        <w:ind w:left="1276"/>
        <w:jc w:val="both"/>
        <w:rPr>
          <w:rFonts w:cs="Arial"/>
          <w:szCs w:val="19"/>
        </w:rPr>
      </w:pPr>
      <w:r w:rsidRPr="00AC76B1">
        <w:rPr>
          <w:rFonts w:cs="Arial"/>
          <w:szCs w:val="19"/>
        </w:rPr>
        <w:t>podá podnet na ÚVO (bez zaslania žiadosti o vrátenie finančných prostriedkov) a postupuje v súlade s § 41 ods. 4</w:t>
      </w:r>
      <w:r w:rsidRPr="00AC76B1">
        <w:rPr>
          <w:rFonts w:cs="Arial"/>
          <w:szCs w:val="19"/>
          <w:lang w:eastAsia="cs-CZ"/>
        </w:rPr>
        <w:t xml:space="preserve"> zákona o  príspevku EŠIF</w:t>
      </w:r>
      <w:r w:rsidRPr="00AC76B1">
        <w:rPr>
          <w:rFonts w:cs="Arial"/>
          <w:szCs w:val="19"/>
        </w:rPr>
        <w:t xml:space="preserve">, tzn. ak ÚVO potvrdí v právoplatnom rozhodnutí porušenie pravidiel a postup verejného obstarávania a takéto porušenie malo alebo mohlo mať vplyv na výsledok verejného obstarávania, </w:t>
      </w:r>
      <w:r w:rsidR="00735605">
        <w:rPr>
          <w:rFonts w:cs="Arial"/>
          <w:szCs w:val="19"/>
        </w:rPr>
        <w:t>poskytovateľ</w:t>
      </w:r>
      <w:r w:rsidRPr="00AC76B1">
        <w:rPr>
          <w:rFonts w:cs="Arial"/>
          <w:szCs w:val="19"/>
        </w:rPr>
        <w:t xml:space="preserve"> vyzve prijímateľa žiadosťou o vrátenie poskytnutého príspevku alebo jeho časti na predmet zákazky s uvedením sumy vyčíslenej ITMS2014+.</w:t>
      </w:r>
    </w:p>
    <w:p w14:paraId="7774647E" w14:textId="64410EC8" w:rsidR="009D7F63" w:rsidRPr="0073389C" w:rsidRDefault="009D7F63" w:rsidP="005B7173">
      <w:pPr>
        <w:pStyle w:val="Odsekzoznamu"/>
        <w:numPr>
          <w:ilvl w:val="0"/>
          <w:numId w:val="101"/>
        </w:numPr>
        <w:spacing w:before="120" w:after="120" w:line="288" w:lineRule="auto"/>
        <w:ind w:left="1276"/>
        <w:contextualSpacing w:val="0"/>
        <w:jc w:val="both"/>
      </w:pPr>
      <w:r w:rsidRPr="0073389C">
        <w:t xml:space="preserve">. </w:t>
      </w:r>
    </w:p>
    <w:p w14:paraId="47401E86" w14:textId="77777777"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w:t>
      </w:r>
      <w:r w:rsidR="0006412C" w:rsidRPr="0006412C">
        <w:t>za takéto porušenie vyzval prijímateľa prostredníctvom žiadosti o vrátenie vrátiť poskytnutý príspevok alebo jeho časť vzťahujúci sa na predmet zákazky, poskytovateľ podá podnet správnemu orgánu na konanie podľa § 41 ods. 5 a ods. 6 zákona o príspevku EŠIF. Správny orgán na základe tohto podnetu rozhodne o vrátení sumy</w:t>
      </w:r>
      <w:r w:rsidR="0006412C">
        <w:t xml:space="preserve"> uvedenej v žiadosti o vrátenie</w:t>
      </w:r>
      <w:r w:rsidRPr="0073389C">
        <w:t xml:space="preserve">. </w:t>
      </w:r>
    </w:p>
    <w:p w14:paraId="01DFD220" w14:textId="77777777"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w:t>
      </w:r>
      <w:proofErr w:type="spellStart"/>
      <w:r w:rsidRPr="0073389C">
        <w:t>t.j</w:t>
      </w:r>
      <w:proofErr w:type="spellEnd"/>
      <w:r w:rsidRPr="0073389C">
        <w:t xml:space="preserve">.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028CC821"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w:t>
      </w:r>
      <w:proofErr w:type="spellStart"/>
      <w:r w:rsidRPr="0073389C">
        <w:t>nasl</w:t>
      </w:r>
      <w:proofErr w:type="spellEnd"/>
      <w:r w:rsidRPr="0073389C">
        <w:t xml:space="preserve">. Správneho poriadku. </w:t>
      </w:r>
    </w:p>
    <w:p w14:paraId="6DE65DCC" w14:textId="77777777" w:rsidR="009D7F63"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39A95AB5" w14:textId="77777777" w:rsidR="0006412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lastRenderedPageBreak/>
        <w:t>Ak bolo v zmysle záverov kontroly ÚVO vykonanej na základe podnetu poskytovateľa zistené porušenie pravidiel a postupov VO, ktoré malo alebo mohlo mať vplyv na výsledok VO, poskytovateľ za takéto porušenie nevyzval prijímateľa prostredníctvom žiadosti o vrátenie vrátiť poskytnutý príspevok alebo jeho časť vzťahujúci sa na predmet zákazky, poskytovateľ vykoná opätovnú finančnú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je prijímateľ ich vyhodnotí a v prípade ich úplnej alebo čiastočnej opodstatnenosti, zohľadní ich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3109B0D7" w14:textId="77777777" w:rsidR="0006412C" w:rsidRPr="0073389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V prípade, že ÚVO vykoná kontrolu VO, pričom však táto kontrola nie je vykonaná na základe podnetu poskytovateľa a v prípade, že ÚVO v rozhodnutí uvedie porušenia, ktoré mali alebo mohli mať vplyv na výsledok VO, poskytovateľ vykoná opätovnú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poskytovateľ ich vyhodnotí a v prípade ich úplnej alebo čiastočnej opodstatnenosti, zohľadní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5BD1EED6" w14:textId="77777777"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w:t>
      </w:r>
      <w:r w:rsidR="0006412C" w:rsidRPr="0006412C">
        <w:rPr>
          <w:rFonts w:cs="Arial"/>
          <w:szCs w:val="19"/>
        </w:rPr>
        <w:t>Postup poskytovateľa v zmysle príslušných ustanovení § 41 zákona o príspevku EŠIF pri zákazkách s nízkou hodnotou</w:t>
      </w:r>
      <w:r w:rsidR="005D0624" w:rsidRPr="004B129C">
        <w:rPr>
          <w:rFonts w:cs="Arial"/>
          <w:szCs w:val="19"/>
        </w:rPr>
        <w:t>:</w:t>
      </w:r>
    </w:p>
    <w:p w14:paraId="1FC47391" w14:textId="77777777"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w:t>
      </w:r>
      <w:r w:rsidR="0006412C" w:rsidRPr="0006412C">
        <w:rPr>
          <w:rFonts w:cs="Arial"/>
          <w:szCs w:val="19"/>
        </w:rPr>
        <w:t>Ak poskytovateľ na základe vlastného podnetu alebo podnetu iného orgánu zistí porušenie pravidiel a postupov verejného obstarávania, ktoré malo alebo mohlo mať vplyv na výsledok verejného obstarávania, prostredníctvom žiadosti o vrátenie vyzve prijímateľa o vrátenie poskytnutého príspevku alebo jeho časti, ktorá sa vzťahuje na predmet zákazky. Ak prijímateľ nevráti poskytnutý príspevok alebo jeho časť na základe žiadosti o vrátenie, poskytovateľ podá podnet správnemu orgánu na konanie, ktorý na základe podnetu rozhodne o vrátení sumy uvedenej v žiadosti o vrátenie.</w:t>
      </w:r>
    </w:p>
    <w:p w14:paraId="4E9243C3" w14:textId="77777777" w:rsidR="009D7F63" w:rsidRPr="0073389C" w:rsidRDefault="009D7F63" w:rsidP="009D7F63">
      <w:pPr>
        <w:pStyle w:val="Nadpis3"/>
        <w:ind w:left="567" w:firstLine="0"/>
        <w:rPr>
          <w:lang w:val="sk-SK"/>
        </w:rPr>
      </w:pPr>
      <w:bookmarkStart w:id="176" w:name="_Toc440372885"/>
      <w:bookmarkStart w:id="177" w:name="_Toc4576204"/>
      <w:r w:rsidRPr="0073389C">
        <w:rPr>
          <w:lang w:val="sk-SK"/>
        </w:rPr>
        <w:t>Postupy vo verejnom obstarávaní</w:t>
      </w:r>
      <w:bookmarkEnd w:id="176"/>
      <w:bookmarkEnd w:id="177"/>
    </w:p>
    <w:p w14:paraId="5C3E719F"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299BC2C"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w:t>
      </w:r>
      <w:r w:rsidR="00E54477">
        <w:rPr>
          <w:rFonts w:cs="Arial"/>
          <w:szCs w:val="19"/>
        </w:rPr>
        <w:t xml:space="preserve"> </w:t>
      </w:r>
      <w:r w:rsidRPr="00AE02EE">
        <w:rPr>
          <w:rFonts w:cs="Arial"/>
          <w:szCs w:val="19"/>
        </w:rPr>
        <w:t>alebo služieb bežne dostupných na trhu</w:t>
      </w:r>
      <w:r w:rsidR="00E54477" w:rsidRPr="00E54477">
        <w:rPr>
          <w:rFonts w:cs="Arial"/>
          <w:szCs w:val="19"/>
        </w:rPr>
        <w:t xml:space="preserve"> </w:t>
      </w:r>
      <w:r w:rsidR="00E54477">
        <w:rPr>
          <w:rFonts w:cs="Arial"/>
          <w:szCs w:val="19"/>
        </w:rPr>
        <w:t>okrem služieb, ktorých predmetom je intelektuálne plnenie</w:t>
      </w:r>
      <w:r w:rsidRPr="00AE02EE">
        <w:rPr>
          <w:rFonts w:cs="Arial"/>
          <w:szCs w:val="19"/>
        </w:rPr>
        <w:t>, ako aj na zabezpečenie s tým súvisiacich činností. Správcom elektronického trhoviska je MV SR.</w:t>
      </w:r>
    </w:p>
    <w:p w14:paraId="3ED4D4E7" w14:textId="77777777" w:rsidR="00AE02EE" w:rsidRPr="00AE02EE" w:rsidRDefault="00AE02EE" w:rsidP="00AE02EE">
      <w:pPr>
        <w:tabs>
          <w:tab w:val="left" w:pos="1014"/>
        </w:tabs>
        <w:spacing w:before="120" w:after="120" w:line="288" w:lineRule="auto"/>
        <w:jc w:val="both"/>
        <w:rPr>
          <w:rFonts w:cs="Arial"/>
          <w:szCs w:val="19"/>
        </w:rPr>
      </w:pPr>
    </w:p>
    <w:p w14:paraId="05F8717F"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726C4DE" w14:textId="77777777" w:rsidR="00AE02EE" w:rsidRPr="00AE02EE" w:rsidRDefault="00AE02EE" w:rsidP="00AE02EE">
      <w:pPr>
        <w:tabs>
          <w:tab w:val="left" w:pos="1014"/>
        </w:tabs>
        <w:spacing w:before="120" w:after="120" w:line="288" w:lineRule="auto"/>
        <w:jc w:val="both"/>
        <w:rPr>
          <w:rFonts w:cs="Arial"/>
          <w:szCs w:val="19"/>
        </w:rPr>
      </w:pPr>
    </w:p>
    <w:p w14:paraId="155B472D" w14:textId="77777777" w:rsidR="00AE02EE" w:rsidRDefault="00AE02EE" w:rsidP="00AE02EE">
      <w:pPr>
        <w:tabs>
          <w:tab w:val="left" w:pos="1014"/>
        </w:tabs>
        <w:spacing w:before="120" w:after="120" w:line="288" w:lineRule="auto"/>
        <w:jc w:val="both"/>
        <w:rPr>
          <w:rFonts w:cs="Arial"/>
          <w:szCs w:val="19"/>
        </w:rPr>
      </w:pPr>
      <w:r w:rsidRPr="00AE02EE">
        <w:rPr>
          <w:rFonts w:cs="Arial"/>
          <w:szCs w:val="19"/>
        </w:rPr>
        <w:lastRenderedPageBreak/>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69C64A9C" w14:textId="77777777" w:rsidR="00827A18" w:rsidRDefault="00827A18" w:rsidP="00AE02EE">
      <w:pPr>
        <w:tabs>
          <w:tab w:val="left" w:pos="1014"/>
        </w:tabs>
        <w:spacing w:before="120" w:after="120" w:line="288" w:lineRule="auto"/>
        <w:jc w:val="both"/>
        <w:rPr>
          <w:rFonts w:cs="Arial"/>
          <w:szCs w:val="19"/>
        </w:rPr>
      </w:pPr>
    </w:p>
    <w:p w14:paraId="77292486" w14:textId="77777777" w:rsidR="00827A18" w:rsidRDefault="00827A18" w:rsidP="00827A18">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Pr>
          <w:b/>
          <w:i/>
        </w:rPr>
        <w:t xml:space="preserve">Dôležité upozornenie: </w:t>
      </w:r>
      <w:r>
        <w:t>V Obchodných podmienkach elektronického trhoviska, verzii 3.6 účinnej odo dňa 01.07.2019, sa z Trhového poriadku a zo Všeobecných zmluvných podmienok vypustili ustanovenia upravujúce Nadlimitné trhovisko, ktoré sa týmto zrušilo.</w:t>
      </w:r>
    </w:p>
    <w:p w14:paraId="006B316E"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Kontrola VO realizovaného postupom nadlimitnej verejnej súťaže zadávanej prostredníctvom elektronického trhoviska sa vykonáva analogicky ku kontrole zadávania nadlimitných zákaziek zadávaných postupom verejnej súťaže (prvá ex</w:t>
      </w:r>
      <w:r w:rsidR="00E54477">
        <w:rPr>
          <w:rFonts w:cs="Arial"/>
          <w:szCs w:val="19"/>
        </w:rPr>
        <w:t xml:space="preserve"> </w:t>
      </w:r>
      <w:proofErr w:type="spellStart"/>
      <w:r w:rsidRPr="00AE02EE">
        <w:rPr>
          <w:rFonts w:cs="Arial"/>
          <w:szCs w:val="19"/>
        </w:rPr>
        <w:t>ante</w:t>
      </w:r>
      <w:proofErr w:type="spellEnd"/>
      <w:r w:rsidRPr="00AE02EE">
        <w:rPr>
          <w:rFonts w:cs="Arial"/>
          <w:szCs w:val="19"/>
        </w:rPr>
        <w:t xml:space="preserve"> kontrola, druhá ex</w:t>
      </w:r>
      <w:r w:rsidR="00E54477">
        <w:rPr>
          <w:rFonts w:cs="Arial"/>
          <w:szCs w:val="19"/>
        </w:rPr>
        <w:t xml:space="preserve"> </w:t>
      </w:r>
      <w:proofErr w:type="spellStart"/>
      <w:r w:rsidRPr="00AE02EE">
        <w:rPr>
          <w:rFonts w:cs="Arial"/>
          <w:szCs w:val="19"/>
        </w:rPr>
        <w:t>ante</w:t>
      </w:r>
      <w:proofErr w:type="spellEnd"/>
      <w:r w:rsidRPr="00AE02EE">
        <w:rPr>
          <w:rFonts w:cs="Arial"/>
          <w:szCs w:val="19"/>
        </w:rPr>
        <w:t xml:space="preserve"> kontrola a následná ex-post kontrola) vrátane rozsahu, formy a spôsobu predkladania dokumentácie k VO so zohľadnením špecifík elektronického trhoviska.  </w:t>
      </w:r>
    </w:p>
    <w:p w14:paraId="2B53E91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w:t>
      </w:r>
      <w:r w:rsidR="00E54477">
        <w:rPr>
          <w:rFonts w:cs="Arial"/>
          <w:szCs w:val="19"/>
        </w:rPr>
        <w:t xml:space="preserve"> </w:t>
      </w:r>
      <w:proofErr w:type="spellStart"/>
      <w:r w:rsidRPr="00AE02EE">
        <w:rPr>
          <w:rFonts w:cs="Arial"/>
          <w:szCs w:val="19"/>
        </w:rPr>
        <w:t>ante</w:t>
      </w:r>
      <w:proofErr w:type="spellEnd"/>
      <w:r w:rsidRPr="00AE02EE">
        <w:rPr>
          <w:rFonts w:cs="Arial"/>
          <w:szCs w:val="19"/>
        </w:rPr>
        <w:t xml:space="preserve"> kontrola zákazky“:</w:t>
      </w:r>
    </w:p>
    <w:p w14:paraId="4D2287BA" w14:textId="77777777"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40BDC486" w14:textId="77777777"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4B2911A9" w14:textId="77777777" w:rsidR="00AE02EE" w:rsidRPr="00AE02EE" w:rsidRDefault="00AE02EE" w:rsidP="00AE02EE">
      <w:pPr>
        <w:tabs>
          <w:tab w:val="left" w:pos="1014"/>
        </w:tabs>
        <w:spacing w:before="120" w:after="120" w:line="288" w:lineRule="auto"/>
        <w:jc w:val="both"/>
        <w:rPr>
          <w:rFonts w:cs="Arial"/>
          <w:szCs w:val="19"/>
        </w:rPr>
      </w:pPr>
    </w:p>
    <w:p w14:paraId="01975717"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w:t>
      </w:r>
      <w:proofErr w:type="spellStart"/>
      <w:r w:rsidRPr="00AE02EE">
        <w:rPr>
          <w:rFonts w:cs="Arial"/>
          <w:szCs w:val="19"/>
        </w:rPr>
        <w:t>ante</w:t>
      </w:r>
      <w:proofErr w:type="spellEnd"/>
      <w:r w:rsidRPr="00AE02EE">
        <w:rPr>
          <w:rFonts w:cs="Arial"/>
          <w:szCs w:val="19"/>
        </w:rPr>
        <w:t xml:space="preserve"> kontrola“:</w:t>
      </w:r>
    </w:p>
    <w:p w14:paraId="25F4C6E7" w14:textId="77777777" w:rsidR="00AE02EE" w:rsidRPr="00AE02EE" w:rsidRDefault="00AE02EE" w:rsidP="005B7173">
      <w:pPr>
        <w:numPr>
          <w:ilvl w:val="0"/>
          <w:numId w:val="84"/>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3A7F5294" w14:textId="77777777" w:rsidR="00AE02EE" w:rsidRPr="00AE02EE" w:rsidRDefault="00AE02EE" w:rsidP="00AE02EE">
      <w:pPr>
        <w:tabs>
          <w:tab w:val="left" w:pos="1014"/>
        </w:tabs>
        <w:spacing w:before="120" w:after="120" w:line="288" w:lineRule="auto"/>
        <w:jc w:val="both"/>
        <w:rPr>
          <w:rFonts w:cs="Arial"/>
          <w:szCs w:val="19"/>
        </w:rPr>
      </w:pPr>
    </w:p>
    <w:p w14:paraId="418FC1C2"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4309044C" w14:textId="77777777" w:rsidR="00AE02EE" w:rsidRDefault="00AE02EE" w:rsidP="00267484">
      <w:pPr>
        <w:tabs>
          <w:tab w:val="left" w:pos="1014"/>
        </w:tabs>
        <w:spacing w:before="120" w:after="120" w:line="288" w:lineRule="auto"/>
        <w:jc w:val="both"/>
        <w:rPr>
          <w:rFonts w:cs="Arial"/>
          <w:szCs w:val="19"/>
        </w:rPr>
      </w:pPr>
    </w:p>
    <w:p w14:paraId="4BF6A2C3"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w:t>
      </w:r>
      <w:r w:rsidR="0006412C">
        <w:rPr>
          <w:rFonts w:cs="Arial"/>
          <w:szCs w:val="19"/>
          <w:u w:val="single"/>
        </w:rPr>
        <w:t>nižšia</w:t>
      </w:r>
      <w:r w:rsidRPr="0073389C">
        <w:rPr>
          <w:rFonts w:cs="Arial"/>
          <w:szCs w:val="19"/>
          <w:u w:val="single"/>
        </w:rPr>
        <w:t xml:space="preserve"> ako </w:t>
      </w:r>
      <w:r w:rsidR="0006412C" w:rsidRPr="0006412C">
        <w:rPr>
          <w:rFonts w:cs="Arial"/>
          <w:szCs w:val="19"/>
          <w:u w:val="single"/>
        </w:rPr>
        <w:t>pre nich relevantný finančný limit pre nadlimitnú zákazku</w:t>
      </w:r>
      <w:r w:rsidR="00662B41" w:rsidRPr="00662B41">
        <w:rPr>
          <w:rFonts w:cs="Arial"/>
          <w:szCs w:val="19"/>
          <w:u w:val="single"/>
        </w:rPr>
        <w:t>.</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630DFE">
        <w:rPr>
          <w:rFonts w:cs="Arial"/>
          <w:szCs w:val="19"/>
        </w:rPr>
        <w:t>111</w:t>
      </w:r>
      <w:r w:rsidR="00630DFE" w:rsidRPr="0073389C">
        <w:rPr>
          <w:rFonts w:cs="Arial"/>
          <w:szCs w:val="19"/>
        </w:rPr>
        <w:t xml:space="preserve"> </w:t>
      </w:r>
      <w:r w:rsidRPr="0073389C">
        <w:rPr>
          <w:rFonts w:cs="Arial"/>
          <w:szCs w:val="19"/>
        </w:rPr>
        <w:t>ZVO, ak ide o dodanie tovaru, alebo poskytnutie služby bežne dostupných na trhu</w:t>
      </w:r>
      <w:r w:rsidR="0006412C" w:rsidRPr="0006412C">
        <w:rPr>
          <w:rFonts w:cs="Arial"/>
          <w:szCs w:val="19"/>
        </w:rPr>
        <w:t xml:space="preserve"> okrem služby, ktorej predmetom je intelektuálne plnenie</w:t>
      </w:r>
      <w:r w:rsidRPr="0073389C">
        <w:rPr>
          <w:rFonts w:cs="Arial"/>
          <w:szCs w:val="19"/>
        </w:rPr>
        <w:t xml:space="preserve">. Bežná dostupnosť tovarov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4FCEF3CC"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alebo služby na trhu sú na účely tohto zákona také tovary alebo služby, ktoré: </w:t>
      </w:r>
    </w:p>
    <w:p w14:paraId="516BB499"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2BFC231B"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2DB8E44"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3BED76CF" w14:textId="77777777"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w:t>
      </w:r>
      <w:proofErr w:type="spellStart"/>
      <w:r w:rsidRPr="0073389C">
        <w:rPr>
          <w:rFonts w:cs="Arial"/>
          <w:szCs w:val="19"/>
        </w:rPr>
        <w:t>tovarmialebo</w:t>
      </w:r>
      <w:proofErr w:type="spellEnd"/>
      <w:r w:rsidRPr="0073389C">
        <w:rPr>
          <w:rFonts w:cs="Arial"/>
          <w:szCs w:val="19"/>
        </w:rPr>
        <w:t xml:space="preserve"> službami podľa odseku 1 sú najmä tovary, stavebné práce alebo služby, určené na uspokojenie bežných prevádzkových potrieb verejného obstarávateľa a obstarávateľa. </w:t>
      </w:r>
    </w:p>
    <w:p w14:paraId="1FF3AE35"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626EEAEA" w14:textId="77777777" w:rsidR="00267484" w:rsidRPr="0073389C" w:rsidRDefault="00267484" w:rsidP="00267484">
      <w:pPr>
        <w:tabs>
          <w:tab w:val="left" w:pos="1014"/>
        </w:tabs>
        <w:spacing w:before="120" w:after="120" w:line="288" w:lineRule="auto"/>
        <w:jc w:val="both"/>
        <w:rPr>
          <w:rFonts w:cs="Arial"/>
          <w:szCs w:val="19"/>
        </w:rPr>
      </w:pPr>
    </w:p>
    <w:p w14:paraId="5436EDAC"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Cieľom definície tovarov, služieb bežne dostupných na trhu je vyjadriť bežnú dostupnosť ako stav, keď ide o také tovary</w:t>
      </w:r>
      <w:r w:rsidR="005F7912">
        <w:rPr>
          <w:rFonts w:cs="Arial"/>
          <w:szCs w:val="19"/>
        </w:rPr>
        <w:t xml:space="preserve"> alebo</w:t>
      </w:r>
      <w:r w:rsidRPr="0073389C">
        <w:rPr>
          <w:rFonts w:cs="Arial"/>
          <w:szCs w:val="19"/>
        </w:rPr>
        <w:t xml:space="preserve"> služby, ktoré sa dodávajú na trhu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5A48B114" w14:textId="77777777"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w:t>
      </w:r>
      <w:proofErr w:type="spellStart"/>
      <w:r w:rsidRPr="008A2C57">
        <w:rPr>
          <w:rFonts w:cs="Arial"/>
          <w:szCs w:val="19"/>
          <w:lang w:eastAsia="sk-SK"/>
        </w:rPr>
        <w:t>VO</w:t>
      </w:r>
      <w:proofErr w:type="spellEnd"/>
      <w:r w:rsidRPr="008A2C57">
        <w:rPr>
          <w:rFonts w:cs="Arial"/>
          <w:szCs w:val="19"/>
          <w:lang w:eastAsia="sk-SK"/>
        </w:rPr>
        <w:t xml:space="preserve">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31BE450D" w14:textId="77777777"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6B6BD611" w14:textId="77777777"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w:t>
      </w:r>
      <w:r w:rsidR="005F7EEE">
        <w:rPr>
          <w:rFonts w:cs="Arial"/>
          <w:szCs w:val="19"/>
        </w:rPr>
        <w:t xml:space="preserve"> alebo</w:t>
      </w:r>
      <w:r w:rsidR="00267484" w:rsidRPr="008A2C57">
        <w:rPr>
          <w:rFonts w:cs="Arial"/>
          <w:szCs w:val="19"/>
        </w:rPr>
        <w:t xml:space="preserve"> služieb vo vzťahu k zákonom určeným podmienkam. Táto kvalifikácia nemôže byť generalizovaná, ale vyžaduje sa skúmanie vždy ad hoc na konkrétny prípad tak, aby sa zohľadnili všetky vlastnosti dostupnosti dodávky</w:t>
      </w:r>
      <w:r w:rsidR="005F7EEE" w:rsidRPr="005F7EEE">
        <w:rPr>
          <w:rFonts w:cs="Arial"/>
          <w:szCs w:val="19"/>
        </w:rPr>
        <w:t xml:space="preserve"> </w:t>
      </w:r>
      <w:r w:rsidR="005F7EEE">
        <w:rPr>
          <w:rFonts w:cs="Arial"/>
          <w:szCs w:val="19"/>
        </w:rPr>
        <w:t>tovaru alebo</w:t>
      </w:r>
      <w:r w:rsidR="005F7EEE" w:rsidRPr="00703E20">
        <w:rPr>
          <w:rFonts w:cs="Arial"/>
          <w:szCs w:val="19"/>
        </w:rPr>
        <w:t xml:space="preserve"> </w:t>
      </w:r>
      <w:r w:rsidR="005F7EEE">
        <w:rPr>
          <w:rFonts w:cs="Arial"/>
          <w:szCs w:val="19"/>
        </w:rPr>
        <w:t>poskytnutia</w:t>
      </w:r>
      <w:r w:rsidR="00267484" w:rsidRPr="008A2C57">
        <w:rPr>
          <w:rFonts w:cs="Arial"/>
          <w:szCs w:val="19"/>
        </w:rPr>
        <w:t xml:space="preserve"> služby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23003BEB" w14:textId="77777777"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B077605" w14:textId="77777777"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8477AE1" w14:textId="77777777"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w:t>
      </w:r>
      <w:r w:rsidR="0006412C">
        <w:rPr>
          <w:rFonts w:cs="Arial"/>
          <w:szCs w:val="19"/>
        </w:rPr>
        <w:t>vy</w:t>
      </w:r>
      <w:r w:rsidRPr="00672FF6">
        <w:rPr>
          <w:rFonts w:cs="Arial"/>
          <w:szCs w:val="19"/>
        </w:rPr>
        <w:t xml:space="preserve">hodnotené ako porušenie ZVO. </w:t>
      </w:r>
    </w:p>
    <w:p w14:paraId="7941D424" w14:textId="7777777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6D745113" w14:textId="77777777"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w:t>
      </w:r>
      <w:proofErr w:type="spellStart"/>
      <w:r w:rsidRPr="00927D81">
        <w:rPr>
          <w:rFonts w:cs="Arial"/>
          <w:szCs w:val="19"/>
        </w:rPr>
        <w:t>položkovitého</w:t>
      </w:r>
      <w:proofErr w:type="spellEnd"/>
      <w:r w:rsidRPr="00927D81">
        <w:rPr>
          <w:rFonts w:cs="Arial"/>
          <w:szCs w:val="19"/>
        </w:rPr>
        <w:t xml:space="preserve"> rozpočtu s uvedením jednotkových cien) tovarov</w:t>
      </w:r>
      <w:r w:rsidR="00630DFE">
        <w:rPr>
          <w:rFonts w:cs="Arial"/>
          <w:szCs w:val="19"/>
        </w:rPr>
        <w:t xml:space="preserve"> a</w:t>
      </w:r>
      <w:r w:rsidRPr="00927D81">
        <w:rPr>
          <w:rFonts w:cs="Arial"/>
          <w:szCs w:val="19"/>
        </w:rPr>
        <w:t> služieb zo strany úspešného uchádzača, ktorým preukáže splnenie požiadaviek na predmet zákazky. Uvedený opis (</w:t>
      </w:r>
      <w:proofErr w:type="spellStart"/>
      <w:r w:rsidRPr="00927D81">
        <w:rPr>
          <w:rFonts w:cs="Arial"/>
          <w:szCs w:val="19"/>
        </w:rPr>
        <w:t>položkovitý</w:t>
      </w:r>
      <w:proofErr w:type="spellEnd"/>
      <w:r w:rsidRPr="00927D81">
        <w:rPr>
          <w:rFonts w:cs="Arial"/>
          <w:szCs w:val="19"/>
        </w:rPr>
        <w:t xml:space="preserve"> rozpočet) tovarov</w:t>
      </w:r>
      <w:r w:rsidR="005F7EEE">
        <w:rPr>
          <w:rFonts w:cs="Arial"/>
          <w:szCs w:val="19"/>
        </w:rPr>
        <w:t xml:space="preserve"> a</w:t>
      </w:r>
      <w:r w:rsidRPr="00927D81">
        <w:rPr>
          <w:rFonts w:cs="Arial"/>
          <w:szCs w:val="19"/>
        </w:rPr>
        <w:t> služieb musí byť povinnou prílohou k zmluve automaticky uzatváranej systémom elektronického trhoviska.</w:t>
      </w:r>
    </w:p>
    <w:p w14:paraId="22574A9A" w14:textId="77777777" w:rsidR="00AE6114" w:rsidRPr="00770764" w:rsidRDefault="00AE6114" w:rsidP="00AE611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lastRenderedPageBreak/>
        <w:t>Dôležité upozornenie:</w:t>
      </w:r>
      <w:r w:rsidRPr="00AE6114">
        <w:rPr>
          <w:rFonts w:cs="Arial"/>
          <w:b/>
          <w:i/>
          <w:szCs w:val="19"/>
        </w:rPr>
        <w:t xml:space="preserve"> </w:t>
      </w:r>
      <w:r w:rsidRPr="00AE6114">
        <w:rPr>
          <w:rFonts w:cs="Arial"/>
          <w:szCs w:val="19"/>
        </w:rPr>
        <w:t>v prípade zákaziek vyhlásených podľa Obchodných podmienok elektronického trhoviska (OPET) verzia 3.3 zmluva s dodávateľom nadobúda účinnosť deň po zverejnení zmluvy v CRZ.</w:t>
      </w:r>
    </w:p>
    <w:p w14:paraId="09D5C3CD" w14:textId="77777777" w:rsidR="00B51264" w:rsidRPr="00672FF6" w:rsidRDefault="00B51264" w:rsidP="00A57973">
      <w:pPr>
        <w:tabs>
          <w:tab w:val="left" w:pos="1014"/>
        </w:tabs>
        <w:spacing w:before="120" w:after="120" w:line="288" w:lineRule="auto"/>
        <w:jc w:val="both"/>
        <w:rPr>
          <w:rFonts w:cs="Arial"/>
          <w:szCs w:val="19"/>
        </w:rPr>
      </w:pPr>
    </w:p>
    <w:p w14:paraId="68C538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110E82E" w14:textId="77777777" w:rsidR="00267484" w:rsidRDefault="00267484" w:rsidP="00267484">
      <w:pPr>
        <w:tabs>
          <w:tab w:val="left" w:pos="1014"/>
        </w:tabs>
        <w:spacing w:before="120" w:after="120" w:line="288" w:lineRule="auto"/>
        <w:jc w:val="both"/>
        <w:rPr>
          <w:rFonts w:cs="Arial"/>
          <w:b/>
          <w:i/>
          <w:color w:val="FF0000"/>
          <w:szCs w:val="19"/>
        </w:rPr>
      </w:pPr>
    </w:p>
    <w:p w14:paraId="30A83216" w14:textId="6B8E6713"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w:t>
      </w:r>
    </w:p>
    <w:p w14:paraId="070B9C74"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637DAFB5" w14:textId="77777777" w:rsidR="0028097F" w:rsidRPr="0028097F" w:rsidRDefault="0028097F" w:rsidP="0028097F">
      <w:pPr>
        <w:pStyle w:val="Bulletslevel2"/>
        <w:ind w:left="709" w:hanging="425"/>
        <w:rPr>
          <w:rFonts w:eastAsia="Times New Roman" w:cs="Arial"/>
          <w:color w:val="auto"/>
          <w:szCs w:val="19"/>
          <w:lang w:val="sk-SK" w:eastAsia="cs-CZ"/>
        </w:rPr>
      </w:pPr>
      <w:r w:rsidRPr="0028097F">
        <w:rPr>
          <w:rFonts w:eastAsia="Times New Roman" w:cs="Arial"/>
          <w:color w:val="auto"/>
          <w:szCs w:val="19"/>
          <w:lang w:val="sk-SK" w:eastAsia="cs-CZ"/>
        </w:rPr>
        <w:t>dokumentácia preukazujúca určenie PHZ;</w:t>
      </w:r>
    </w:p>
    <w:p w14:paraId="67CA9AFA" w14:textId="7EA5ED1C" w:rsidR="0028097F" w:rsidRPr="0028097F" w:rsidRDefault="0028097F" w:rsidP="0028097F">
      <w:pPr>
        <w:pStyle w:val="Bulletslevel2"/>
        <w:ind w:left="709" w:hanging="425"/>
        <w:rPr>
          <w:rFonts w:eastAsia="Times New Roman" w:cs="Arial"/>
          <w:color w:val="auto"/>
          <w:szCs w:val="19"/>
          <w:lang w:val="sk-SK" w:eastAsia="cs-CZ"/>
        </w:rPr>
      </w:pPr>
      <w:r w:rsidRPr="0028097F">
        <w:rPr>
          <w:rFonts w:eastAsia="Times New Roman" w:cs="Arial"/>
          <w:color w:val="auto"/>
          <w:szCs w:val="19"/>
          <w:lang w:val="sk-SK" w:eastAsia="cs-CZ"/>
        </w:rPr>
        <w:t>test bežnej dostupnosti (príloha č. 1</w:t>
      </w:r>
      <w:r w:rsidR="00AC76B1">
        <w:rPr>
          <w:rFonts w:eastAsia="Times New Roman" w:cs="Arial"/>
          <w:color w:val="auto"/>
          <w:szCs w:val="19"/>
          <w:lang w:val="sk-SK" w:eastAsia="cs-CZ"/>
        </w:rPr>
        <w:t>9</w:t>
      </w:r>
      <w:r w:rsidRPr="0028097F">
        <w:rPr>
          <w:rFonts w:eastAsia="Times New Roman" w:cs="Arial"/>
          <w:color w:val="auto"/>
          <w:szCs w:val="19"/>
          <w:lang w:val="sk-SK" w:eastAsia="cs-CZ"/>
        </w:rPr>
        <w:t>);</w:t>
      </w:r>
    </w:p>
    <w:p w14:paraId="62A85C0F" w14:textId="77777777" w:rsidR="0028097F" w:rsidRPr="0028097F" w:rsidRDefault="0028097F" w:rsidP="0028097F">
      <w:pPr>
        <w:pStyle w:val="Bulletslevel2"/>
        <w:ind w:left="709" w:hanging="425"/>
        <w:rPr>
          <w:rFonts w:eastAsia="Times New Roman" w:cs="Arial"/>
          <w:color w:val="auto"/>
          <w:szCs w:val="19"/>
          <w:lang w:val="sk-SK" w:eastAsia="cs-CZ"/>
        </w:rPr>
      </w:pPr>
      <w:r w:rsidRPr="0028097F">
        <w:rPr>
          <w:rFonts w:eastAsia="Times New Roman" w:cs="Arial"/>
          <w:color w:val="auto"/>
          <w:szCs w:val="19"/>
          <w:lang w:val="sk-SK" w:eastAsia="cs-CZ"/>
        </w:rPr>
        <w:t>návrh zmluvného formuláru obsahujúceho štandardné zmluvné podmienky;</w:t>
      </w:r>
    </w:p>
    <w:p w14:paraId="6FE09339" w14:textId="77777777" w:rsidR="0028097F" w:rsidRPr="0028097F" w:rsidRDefault="0028097F" w:rsidP="0028097F">
      <w:pPr>
        <w:pStyle w:val="Bulletslevel2"/>
        <w:ind w:left="709" w:hanging="425"/>
        <w:rPr>
          <w:rFonts w:eastAsia="Times New Roman" w:cs="Arial"/>
          <w:color w:val="auto"/>
          <w:szCs w:val="19"/>
          <w:lang w:val="sk-SK" w:eastAsia="cs-CZ"/>
        </w:rPr>
      </w:pPr>
      <w:r w:rsidRPr="0028097F">
        <w:rPr>
          <w:rFonts w:eastAsia="Times New Roman" w:cs="Arial"/>
          <w:color w:val="auto"/>
          <w:szCs w:val="19"/>
          <w:lang w:val="sk-SK" w:eastAsia="cs-CZ"/>
        </w:rPr>
        <w:t>návrh opisného formuláru;</w:t>
      </w:r>
    </w:p>
    <w:p w14:paraId="157CE181" w14:textId="77777777" w:rsidR="0028097F" w:rsidRPr="0028097F" w:rsidRDefault="0028097F" w:rsidP="0028097F">
      <w:pPr>
        <w:pStyle w:val="Bulletslevel2"/>
        <w:ind w:left="709" w:hanging="425"/>
        <w:rPr>
          <w:rFonts w:eastAsia="Times New Roman" w:cs="Arial"/>
          <w:color w:val="auto"/>
          <w:szCs w:val="19"/>
          <w:lang w:val="sk-SK" w:eastAsia="cs-CZ"/>
        </w:rPr>
      </w:pPr>
      <w:r w:rsidRPr="0028097F">
        <w:rPr>
          <w:rFonts w:eastAsia="Times New Roman" w:cs="Arial"/>
          <w:color w:val="auto"/>
          <w:szCs w:val="19"/>
          <w:lang w:val="sk-SK" w:eastAsia="cs-CZ"/>
        </w:rPr>
        <w:t>návrh objednávkového formuláru - konkrétne zmluvné špecifikácie a podmienky súťaže;</w:t>
      </w:r>
    </w:p>
    <w:p w14:paraId="72E3C5A3"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2721EBC3" w14:textId="77777777" w:rsidR="00267484"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5B5E60E5" w14:textId="77777777" w:rsidR="009206B9" w:rsidRPr="0073389C" w:rsidRDefault="009206B9" w:rsidP="00267484">
      <w:pPr>
        <w:pStyle w:val="Bulletslevel2"/>
        <w:spacing w:after="120" w:line="288" w:lineRule="auto"/>
        <w:ind w:left="567" w:hanging="283"/>
        <w:jc w:val="both"/>
        <w:rPr>
          <w:rFonts w:eastAsia="Times New Roman" w:cs="Arial"/>
          <w:color w:val="auto"/>
          <w:szCs w:val="19"/>
          <w:lang w:val="sk-SK" w:eastAsia="cs-CZ"/>
        </w:rPr>
      </w:pPr>
      <w:r w:rsidRPr="009206B9">
        <w:rPr>
          <w:rFonts w:eastAsia="Times New Roman" w:cs="Arial"/>
          <w:color w:val="auto"/>
          <w:szCs w:val="19"/>
          <w:lang w:val="sk-SK" w:eastAsia="cs-CZ"/>
        </w:rPr>
        <w:t xml:space="preserve">čestné vyhlásenia o neprítomnosti konfliktu záujmov zainteresovaných osôb podľa </w:t>
      </w:r>
      <w:r w:rsidRPr="009206B9">
        <w:rPr>
          <w:rFonts w:eastAsia="Times New Roman" w:cs="Arial"/>
          <w:color w:val="auto"/>
          <w:szCs w:val="19"/>
          <w:lang w:val="sk-SK" w:eastAsia="cs-CZ"/>
        </w:rPr>
        <w:br/>
        <w:t>§ 23 ods. 3 ZVO zúčastňujúcich sa na procese VO</w:t>
      </w:r>
      <w:r>
        <w:rPr>
          <w:rFonts w:eastAsia="Times New Roman" w:cs="Arial"/>
          <w:color w:val="auto"/>
          <w:szCs w:val="19"/>
          <w:lang w:val="sk-SK" w:eastAsia="cs-CZ"/>
        </w:rPr>
        <w:t>;</w:t>
      </w:r>
    </w:p>
    <w:p w14:paraId="4EB80EDA"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w:t>
      </w:r>
      <w:proofErr w:type="spellStart"/>
      <w:r w:rsidRPr="0073389C">
        <w:rPr>
          <w:rFonts w:eastAsia="Times New Roman" w:cs="Arial"/>
          <w:color w:val="auto"/>
          <w:szCs w:val="19"/>
          <w:lang w:val="sk-SK" w:eastAsia="cs-CZ"/>
        </w:rPr>
        <w:t>print</w:t>
      </w:r>
      <w:proofErr w:type="spellEnd"/>
      <w:r w:rsidRPr="0073389C">
        <w:rPr>
          <w:rFonts w:eastAsia="Times New Roman" w:cs="Arial"/>
          <w:color w:val="auto"/>
          <w:szCs w:val="19"/>
          <w:lang w:val="sk-SK" w:eastAsia="cs-CZ"/>
        </w:rPr>
        <w:t xml:space="preserve"> </w:t>
      </w:r>
      <w:proofErr w:type="spellStart"/>
      <w:r w:rsidRPr="0073389C">
        <w:rPr>
          <w:rFonts w:eastAsia="Times New Roman" w:cs="Arial"/>
          <w:color w:val="auto"/>
          <w:szCs w:val="19"/>
          <w:lang w:val="sk-SK" w:eastAsia="cs-CZ"/>
        </w:rPr>
        <w:t>screen</w:t>
      </w:r>
      <w:proofErr w:type="spellEnd"/>
      <w:r w:rsidRPr="0073389C">
        <w:rPr>
          <w:rFonts w:eastAsia="Times New Roman" w:cs="Arial"/>
          <w:color w:val="auto"/>
          <w:szCs w:val="19"/>
          <w:lang w:val="sk-SK" w:eastAsia="cs-CZ"/>
        </w:rPr>
        <w:t>“).</w:t>
      </w:r>
    </w:p>
    <w:p w14:paraId="061E9CFD" w14:textId="77777777" w:rsidR="00A57973" w:rsidRPr="00771817" w:rsidRDefault="00A57973" w:rsidP="00771817">
      <w:pPr>
        <w:tabs>
          <w:tab w:val="left" w:pos="1014"/>
        </w:tabs>
        <w:spacing w:before="120" w:after="120" w:line="288" w:lineRule="auto"/>
        <w:jc w:val="both"/>
        <w:rPr>
          <w:rFonts w:cs="Arial"/>
          <w:szCs w:val="19"/>
        </w:rPr>
      </w:pPr>
    </w:p>
    <w:p w14:paraId="5F793694" w14:textId="40D875B1"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w:t>
      </w:r>
      <w:r w:rsidR="00681213">
        <w:rPr>
          <w:rFonts w:cs="Arial"/>
          <w:szCs w:val="19"/>
        </w:rPr>
        <w:t>nedostatky</w:t>
      </w:r>
      <w:r w:rsidRPr="00771817">
        <w:rPr>
          <w:rFonts w:cs="Arial"/>
          <w:szCs w:val="19"/>
        </w:rPr>
        <w:t xml:space="preserve">. </w:t>
      </w:r>
      <w:r w:rsidR="005F7EEE">
        <w:t>V prípade zisten</w:t>
      </w:r>
      <w:r w:rsidR="00681213">
        <w:t>ých nedostatkov</w:t>
      </w:r>
      <w:r w:rsidR="005F7EEE">
        <w:t xml:space="preserve"> v rámci vecnej kontroly verejného obstarávania, ktoré môžu</w:t>
      </w:r>
      <w:r w:rsidR="005F7EEE" w:rsidRPr="006D0974">
        <w:t xml:space="preserve"> mať vplyv na oprávnenosť výdavkov</w:t>
      </w:r>
      <w:r w:rsidR="005F7EEE">
        <w:t xml:space="preserve"> a nie je možné ich odstrániť, poskytovateľ v záveroch finančnej kontroly nepripustí výdavky súvisiace s VO do financovania v plnom rozsahu. </w:t>
      </w:r>
      <w:r w:rsidRPr="00771817">
        <w:rPr>
          <w:rFonts w:cs="Arial"/>
          <w:szCs w:val="19"/>
        </w:rPr>
        <w:t xml:space="preserve">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je </w:t>
      </w:r>
      <w:r w:rsidR="005F7EEE">
        <w:rPr>
          <w:rFonts w:cs="Arial"/>
          <w:szCs w:val="19"/>
        </w:rPr>
        <w:t xml:space="preserve">poskytovateľ </w:t>
      </w:r>
      <w:r w:rsidR="005F7EEE">
        <w:t>povinný postupovať podľa</w:t>
      </w:r>
      <w:r w:rsidR="005F7EEE" w:rsidRPr="00BB45A7">
        <w:t xml:space="preserve"> </w:t>
      </w:r>
      <w:r w:rsidR="005F7EEE">
        <w:t>metodického pokynu CKO č. 5</w:t>
      </w:r>
      <w:r w:rsidR="005F7EEE">
        <w:rPr>
          <w:rStyle w:val="Odkaznapoznmkupodiarou"/>
        </w:rPr>
        <w:footnoteReference w:id="135"/>
      </w:r>
      <w:r w:rsidR="005F7EEE">
        <w:t>, ktorý upravuje postup pri určení finančných opráv za porušenie pravidiel a postupov VO</w:t>
      </w:r>
      <w:r w:rsidRPr="00771817">
        <w:rPr>
          <w:rFonts w:cs="Arial"/>
          <w:szCs w:val="19"/>
        </w:rPr>
        <w:t>.</w:t>
      </w:r>
    </w:p>
    <w:p w14:paraId="482FAD19" w14:textId="77777777" w:rsidR="00A57973" w:rsidRDefault="00A57973" w:rsidP="009F4290">
      <w:pPr>
        <w:tabs>
          <w:tab w:val="left" w:pos="1014"/>
        </w:tabs>
        <w:contextualSpacing/>
        <w:jc w:val="both"/>
        <w:rPr>
          <w:rFonts w:cs="Arial"/>
          <w:b/>
          <w:szCs w:val="19"/>
        </w:rPr>
      </w:pPr>
    </w:p>
    <w:p w14:paraId="6810700C" w14:textId="77777777" w:rsidR="009F4290" w:rsidRDefault="009F4290" w:rsidP="009F4290">
      <w:pPr>
        <w:tabs>
          <w:tab w:val="left" w:pos="1014"/>
        </w:tabs>
        <w:contextualSpacing/>
        <w:jc w:val="both"/>
        <w:rPr>
          <w:rFonts w:cs="Arial"/>
          <w:b/>
          <w:szCs w:val="19"/>
        </w:rPr>
      </w:pPr>
      <w:r w:rsidRPr="00735615">
        <w:rPr>
          <w:rFonts w:cs="Arial"/>
          <w:b/>
          <w:szCs w:val="19"/>
        </w:rPr>
        <w:t xml:space="preserve">Zákazky </w:t>
      </w:r>
      <w:r w:rsidR="009718D5" w:rsidRPr="00735615">
        <w:rPr>
          <w:rFonts w:cs="Arial"/>
          <w:b/>
          <w:szCs w:val="19"/>
        </w:rPr>
        <w:t>s nízkou hodnotou</w:t>
      </w:r>
    </w:p>
    <w:p w14:paraId="59A75FA3" w14:textId="77777777" w:rsidR="001B3386" w:rsidRDefault="001B3386" w:rsidP="009F4290">
      <w:pPr>
        <w:tabs>
          <w:tab w:val="left" w:pos="1014"/>
        </w:tabs>
        <w:contextualSpacing/>
        <w:jc w:val="both"/>
        <w:rPr>
          <w:rFonts w:cs="Arial"/>
          <w:b/>
          <w:szCs w:val="19"/>
        </w:rPr>
      </w:pPr>
    </w:p>
    <w:p w14:paraId="050CE3E8" w14:textId="77777777" w:rsidR="0062573B" w:rsidRDefault="0062573B" w:rsidP="0062573B">
      <w:pPr>
        <w:tabs>
          <w:tab w:val="left" w:pos="1014"/>
        </w:tabs>
        <w:spacing w:before="120" w:after="120" w:line="288" w:lineRule="auto"/>
        <w:jc w:val="both"/>
      </w:pPr>
      <w:r>
        <w:rPr>
          <w:rFonts w:cs="Arial"/>
          <w:szCs w:val="19"/>
        </w:rPr>
        <w:t>Poskytovateľ</w:t>
      </w:r>
      <w:r>
        <w:t xml:space="preserve"> overuje pri kontrole zákaziek s nízkymi hodnotami podľa § 117 ZVO, či vynaložené náklady na obstaranie predmetu zákazky sú </w:t>
      </w:r>
      <w:r w:rsidRPr="00CC285F">
        <w:t>hospodárne</w:t>
      </w:r>
      <w:r>
        <w:t>. Zároveň p</w:t>
      </w:r>
      <w:r>
        <w:rPr>
          <w:rFonts w:cs="Arial"/>
          <w:szCs w:val="19"/>
        </w:rPr>
        <w:t>oskytovateľ</w:t>
      </w:r>
      <w:r>
        <w:t xml:space="preserve"> overí, či pri obstarávaní neboli porušené základné princípy VO a postupy uvedené v tejto časti kapitoly. Prijímateľ nesmie uzavrieť zmluvu s uchádzačom, ktorý nespĺňa podmienky účasti </w:t>
      </w:r>
      <w:r w:rsidR="00275986">
        <w:t xml:space="preserve">osobného postavenia </w:t>
      </w:r>
      <w:r>
        <w:t xml:space="preserve">podľa </w:t>
      </w:r>
      <w:hyperlink r:id="rId20" w:anchor="paragraf-32.odsek-1.pismeno-e" w:tooltip="Odkaz na predpis alebo ustanovenie" w:history="1">
        <w:r>
          <w:rPr>
            <w:rStyle w:val="Hypertextovprepojenie"/>
          </w:rPr>
          <w:t>§ 32 ods. 1 písm. e)</w:t>
        </w:r>
      </w:hyperlink>
      <w:r>
        <w:t xml:space="preserve"> a </w:t>
      </w:r>
      <w:hyperlink r:id="rId21" w:anchor="paragraf-32.odsek-1.pismeno-f" w:tooltip="Odkaz na predpis alebo ustanovenie" w:history="1">
        <w:r>
          <w:rPr>
            <w:rStyle w:val="Hypertextovprepojenie"/>
          </w:rPr>
          <w:t>f)</w:t>
        </w:r>
      </w:hyperlink>
      <w:r>
        <w:t xml:space="preserve"> ZVO alebo ak u neho existuje dôvod na vylúčenie podľa </w:t>
      </w:r>
      <w:hyperlink r:id="rId22" w:anchor="paragraf-40.odsek-6.pismeno-f" w:tooltip="Odkaz na predpis alebo ustanovenie" w:history="1">
        <w:r>
          <w:rPr>
            <w:rStyle w:val="Hypertextovprepojenie"/>
          </w:rPr>
          <w:t>§ 40 ods. 6 písm. f)</w:t>
        </w:r>
      </w:hyperlink>
      <w:r>
        <w:t xml:space="preserve"> ZVO (konflikt záujmov nemožno odstrániť inými účinnými opatreniami), ustanovenie § 11 ZVO tým nie je dotknuté. </w:t>
      </w:r>
    </w:p>
    <w:p w14:paraId="5A900024" w14:textId="77777777" w:rsidR="001B3386" w:rsidRDefault="0062573B" w:rsidP="0062573B">
      <w:pPr>
        <w:tabs>
          <w:tab w:val="left" w:pos="1014"/>
        </w:tabs>
        <w:spacing w:before="120" w:after="120" w:line="288" w:lineRule="auto"/>
        <w:jc w:val="both"/>
        <w:rPr>
          <w:rFonts w:cs="Arial"/>
          <w:szCs w:val="19"/>
        </w:rPr>
      </w:pPr>
      <w:r>
        <w:lastRenderedPageBreak/>
        <w:t>Prijímateľ je povinný v zázname z prieskumu trhu uviesť, že preveril u oslovených záujemcov a uchádzačov, ktorí predložili ponuku, či sú oprávnení dodávať tovar, uskutočňovať stavebné práce alebo poskytovať službu, ktorá je predmetom zákazky a p</w:t>
      </w:r>
      <w:r>
        <w:rPr>
          <w:rFonts w:cs="Arial"/>
          <w:szCs w:val="19"/>
        </w:rPr>
        <w:t>oskytovateľ</w:t>
      </w:r>
      <w:r>
        <w:t xml:space="preserve"> skutočnosť, že oslovení záujemcovia</w:t>
      </w:r>
      <w:r w:rsidRPr="00565184">
        <w:t xml:space="preserve"> a uchádzači, ktorí predložili ponuku, sú oprávnení dodávať tovar, uskutočňovať stavebn</w:t>
      </w:r>
      <w:r>
        <w:t xml:space="preserve">é práce alebo poskytovať službu, overí v rámci výkonu finančnej kontroly VO. Prijímateľ zároveň na webovom sídle ÚVO overí, či oslovení záujemcovia a uchádzači, ktorí predložili ponuku, nemajú uložený zákaz účasti vo verejnom obstarávaní potvrdený konečným rozhodnutím v Slovenskej republike alebo v štáte sídla, miesta podnikania alebo obvyklého pobytu záujemcu/uchádzača. Pre tento účel uchováva v dokumentácii k zadávaniu zákazky </w:t>
      </w:r>
      <w:proofErr w:type="spellStart"/>
      <w:r>
        <w:t>printscreen</w:t>
      </w:r>
      <w:proofErr w:type="spellEnd"/>
      <w:r>
        <w:t xml:space="preserve"> z registra osôb so zákazom účasti.</w:t>
      </w:r>
      <w:r w:rsidR="001B3386">
        <w:rPr>
          <w:rFonts w:cs="Arial"/>
          <w:szCs w:val="19"/>
        </w:rPr>
        <w:t xml:space="preserve"> </w:t>
      </w:r>
    </w:p>
    <w:p w14:paraId="61623C25" w14:textId="77777777" w:rsidR="00275986" w:rsidRPr="00AA03A1" w:rsidRDefault="00275986" w:rsidP="00275986">
      <w:pPr>
        <w:tabs>
          <w:tab w:val="left" w:pos="1014"/>
        </w:tabs>
        <w:spacing w:before="120" w:after="120" w:line="288" w:lineRule="auto"/>
        <w:jc w:val="both"/>
        <w:rPr>
          <w:rFonts w:cs="Arial"/>
          <w:szCs w:val="19"/>
        </w:rPr>
      </w:pPr>
      <w:r w:rsidRPr="00AA03A1">
        <w:rPr>
          <w:rFonts w:cs="Arial"/>
          <w:szCs w:val="19"/>
        </w:rPr>
        <w:t>Ak bola predložená viac ako jedna ponuka, prijímateľ vyhodnocuje splnenie požiadaviek na predmet zákazky a splnenie podmienok účasti (ak relevantné) po vyhodnotení ponúk na základe kritériá/kritérií na vyhodnotenie ponúk, a to iba v prípade uchádzača, ktorý sa umiestnil na prvom mieste v poradí. Ak dôjde k vylúčeniu tohto uchádzača, vyhodnotí sa následne splnenie podmienok účasti a požiadaviek na predmet zákazky u ďalšieho uchádzača v poradí tak, aby uchádzač umiestnený na prvom mieste v novo zostavenom poradí spĺňal podmienky účasti a požiadavky na predmet zákazky. Uvedené pravidlá nevylučujú, aby prijímateľ vyhodnotil splnenie požiadaviek na predmet zákazky a splnenie podmienok účasti v prípade všetkých uchádzačov, ktorí predložili ponuku.</w:t>
      </w:r>
    </w:p>
    <w:p w14:paraId="10AA33D5" w14:textId="77777777" w:rsidR="00C60417" w:rsidRDefault="00C60417" w:rsidP="00275986">
      <w:pPr>
        <w:tabs>
          <w:tab w:val="left" w:pos="1014"/>
        </w:tabs>
        <w:spacing w:before="120" w:after="120" w:line="288" w:lineRule="auto"/>
        <w:jc w:val="both"/>
      </w:pPr>
      <w:r>
        <w:t>Prijímateľ požiada dodávateľa o vysvetlenie alebo doplnenie dokladov predložených v ponuke, ak z predložených dokladov nemožno posúdiť ich platnosť, splnenie podmienky účasti alebo splnenie požiadavky na predmet zákazky. Ak dodávateľ v lehote určenej prijímateľom nedoručí vysvetlenie alebo doplnenie predložených dokladov, alebo ak aj napriek predloženému vysvetleniu ponuky podľa záverov prijímateľa nespĺňa podmienky účasti alebo požiadavky na predmet zákazky, prijímateľ ponuku tohto dodávateľa vylúči a vyhodnocuje splnenie podmienok účasti a požiadaviek na predmet zákazky u ďalšieho dodávateľa v poradí.</w:t>
      </w:r>
    </w:p>
    <w:p w14:paraId="6C93246E" w14:textId="77777777" w:rsidR="00275986" w:rsidRPr="00AA03A1" w:rsidRDefault="00275986" w:rsidP="00275986">
      <w:pPr>
        <w:tabs>
          <w:tab w:val="left" w:pos="1014"/>
        </w:tabs>
        <w:spacing w:before="120" w:after="120" w:line="288" w:lineRule="auto"/>
        <w:jc w:val="both"/>
        <w:rPr>
          <w:rFonts w:cs="Arial"/>
          <w:szCs w:val="19"/>
        </w:rPr>
      </w:pPr>
      <w:r w:rsidRPr="00AA03A1">
        <w:rPr>
          <w:rFonts w:cs="Arial"/>
          <w:szCs w:val="19"/>
        </w:rPr>
        <w:t>Ak uchádzač využije na preukázanie splnenia podmienok účasti finančného a ekonomického postavenia a technickej alebo odbornej spôsobilosti finančné zdroje, resp. technické a odborné kapacity inej osoby, bez ohľadu na ich právny vzťah, musí uchádzač prijímateľovi v ponuke preukázať, že pri plnení zákazky bude skutočne používať zdroje, resp. kapacity osoby, ktorú využije na preukázanie splnenia predmetných podmienok účasti. Skutočnosť podľa predchádzajúcej vety preukazuje uchádzač písomným čestným vyhlásením (prísľubom) takejto inej osoby, že v prípade potreby bude uchádzačovi k dispozícií na plnenie predmetu zákazky počas celého trvania zmluvného vzťahu alebo písomnou zmluvou uzavretou medzi uchádzačom a osobou, ktorej zdrojmi alebo kapacitami mieni uchádzač preukázať svoje finančné a ekonomické postavenie alebo technickú alebo odbornú spôsobilosť. Osoba, ktorej kapacity majú byť použité na preukázanie splnenia podmienok účasti technickej alebo odbornej spôsobilosti, musí preukázať splnenie podmienok účasti týkajúcich sa osobného postavenia podľa § 32 ods. 1 písm. e) ZVO vo vzťahu k tej časti predmetu zákazky, na ktorú boli kapacity uchádzačovi poskytnuté. Zároveň osoba, ktorej kapacity majú byť použité na preukázanie splnenia podmienok účasti finančného a ekonomického postavenia alebo technickej alebo odbornej spôsobilosti, musí preukázať splnenie podmienky účasti týkajúcej sa osobného postavenia podľa § 32 ods. 1 písm. f) ZVO a nesmie u tejto osoby existovať dôvod na vylúčenie podľa § 40 ods. 6 písm. f) ZVO (konflikt záujmov nemožno odstrániť inými účinnými opatreniami).</w:t>
      </w:r>
    </w:p>
    <w:p w14:paraId="63E976B0" w14:textId="77777777" w:rsidR="00275986" w:rsidRDefault="00275986" w:rsidP="00275986">
      <w:pPr>
        <w:tabs>
          <w:tab w:val="left" w:pos="1014"/>
        </w:tabs>
        <w:spacing w:before="120" w:after="120" w:line="288" w:lineRule="auto"/>
        <w:jc w:val="both"/>
        <w:rPr>
          <w:rFonts w:cs="Arial"/>
          <w:szCs w:val="19"/>
        </w:rPr>
      </w:pPr>
      <w:r w:rsidRPr="00AA03A1">
        <w:rPr>
          <w:rFonts w:cs="Arial"/>
          <w:szCs w:val="19"/>
        </w:rPr>
        <w:t>Ak prijímateľ vo výzve na predkladanie ponúk vyžaduje, aby uchádzač v ponuke uviedol podiel zákazky, ktorý má v úmysle zadať subdodávateľom, navrhovaných subdodávateľov a predmety subdodávok, navrhovaný subdodávateľ musí preukázať splnenie podmienok účasti týkajúcich sa osobného postavenia podľa § 32 ods. 1 písm. e) ZVO vo vzťahu k tej časti predmetu zákazky, ktorú bude realizovať v subdodávke. Zároveň subdodávateľ musí preukázať splnenie podmienky účasti týkajúcej sa osobného postavenia podľa § 32 ods. 1 písm. f) ZVO a nesmie u tejto osoby existovať dôvod na vylúčenie podľa § 40 ods. 6 písm. f) ZVO (konflikt záujmov nemožno odstrániť inými účinnými opatreniami). Prijímateľ zároveň môže vo výzve na predkladanie ponúk vyžadovať, aby úspešný uchádzač v zmluve/rámcovej dohode najneskôr v čase jej uzavretia uviedol údaje o všetkých známych subdodávateľoch.</w:t>
      </w:r>
    </w:p>
    <w:p w14:paraId="0E7B18FB" w14:textId="77777777" w:rsidR="00672FF6" w:rsidRDefault="00672FF6" w:rsidP="001B3386">
      <w:pPr>
        <w:tabs>
          <w:tab w:val="left" w:pos="1014"/>
        </w:tabs>
        <w:spacing w:before="120" w:after="120" w:line="288" w:lineRule="auto"/>
        <w:jc w:val="both"/>
        <w:rPr>
          <w:rFonts w:cs="Arial"/>
          <w:szCs w:val="19"/>
        </w:rPr>
      </w:pPr>
    </w:p>
    <w:p w14:paraId="2379FCE6" w14:textId="4B27DCDE" w:rsidR="00672FF6"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lastRenderedPageBreak/>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xml:space="preserve">, je možné postúpiť výdavky na financovanie </w:t>
      </w:r>
      <w:r w:rsidR="0062573B">
        <w:rPr>
          <w:rFonts w:cs="Arial"/>
          <w:szCs w:val="19"/>
        </w:rPr>
        <w:t>v plnom rozsahu</w:t>
      </w:r>
      <w:r w:rsidR="0062573B" w:rsidRPr="00A57E12">
        <w:rPr>
          <w:rFonts w:cs="Arial"/>
          <w:szCs w:val="19"/>
        </w:rPr>
        <w:t xml:space="preserve"> </w:t>
      </w:r>
      <w:r w:rsidRPr="00A57E12">
        <w:rPr>
          <w:rFonts w:cs="Arial"/>
          <w:szCs w:val="19"/>
        </w:rPr>
        <w:t>iba v prípade, ak boli dodržané pravidlá a povinnosti uvádzané v tejto príručke a subsidiárne v SR EŠIF, ako aj v metodickom pokyne CKO č. 1</w:t>
      </w:r>
      <w:r w:rsidR="009240C6" w:rsidRPr="00A57E12">
        <w:rPr>
          <w:rFonts w:cs="Arial"/>
          <w:szCs w:val="19"/>
        </w:rPr>
        <w:t>4</w:t>
      </w:r>
      <w:r w:rsidR="00B65522">
        <w:rPr>
          <w:rStyle w:val="Odkaznapoznmkupodiarou"/>
          <w:rFonts w:cs="Arial"/>
          <w:szCs w:val="19"/>
        </w:rPr>
        <w:footnoteReference w:id="136"/>
      </w:r>
      <w:r w:rsidRPr="00A57E12">
        <w:rPr>
          <w:rFonts w:cs="Arial"/>
          <w:szCs w:val="19"/>
        </w:rPr>
        <w:t xml:space="preserve">, a to bez ohľadu na skutočnosť, či zákazku zrealizoval ešte pred schválením </w:t>
      </w:r>
      <w:proofErr w:type="spellStart"/>
      <w:r w:rsidRPr="00A57E12">
        <w:rPr>
          <w:rFonts w:cs="Arial"/>
          <w:szCs w:val="19"/>
        </w:rPr>
        <w:t>ŽoNFP</w:t>
      </w:r>
      <w:proofErr w:type="spellEnd"/>
      <w:r w:rsidRPr="00A57E12">
        <w:rPr>
          <w:rFonts w:cs="Arial"/>
          <w:szCs w:val="19"/>
        </w:rPr>
        <w:t xml:space="preserve">.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kontrolu verejného obstarávania zákazku, pri realizácii ktorej postupoval v rozpore s pravidlami uvedenými v Príručke pre prijímateľa</w:t>
      </w:r>
      <w:r w:rsidR="00CB3854" w:rsidRPr="00CB3854">
        <w:rPr>
          <w:rFonts w:cs="Arial"/>
          <w:szCs w:val="19"/>
        </w:rPr>
        <w:t xml:space="preserve"> </w:t>
      </w:r>
      <w:r w:rsidR="00CB3854" w:rsidRPr="00AA03A1">
        <w:rPr>
          <w:rFonts w:cs="Arial"/>
          <w:szCs w:val="19"/>
        </w:rPr>
        <w:t>a porušenie týchto pravidiel malo alebo mohlo mať vplyv na výsledok VO</w:t>
      </w:r>
      <w:r w:rsidRPr="00A57E12">
        <w:rPr>
          <w:rFonts w:cs="Arial"/>
          <w:szCs w:val="19"/>
        </w:rPr>
        <w:t xml:space="preserve">, </w:t>
      </w:r>
      <w:r w:rsidR="00602CB7">
        <w:rPr>
          <w:rFonts w:cs="Arial"/>
          <w:szCs w:val="19"/>
        </w:rPr>
        <w:t>poskytovateľ</w:t>
      </w:r>
      <w:r w:rsidRPr="00A57E12">
        <w:rPr>
          <w:rFonts w:cs="Arial"/>
          <w:szCs w:val="19"/>
        </w:rPr>
        <w:t xml:space="preserve"> je povinný </w:t>
      </w:r>
      <w:r w:rsidR="005E0D17" w:rsidRPr="005E0D17">
        <w:rPr>
          <w:rFonts w:cs="Arial"/>
          <w:szCs w:val="19"/>
        </w:rPr>
        <w:t>postupovať podľa metodického pokynu CKO č. 5</w:t>
      </w:r>
      <w:r w:rsidRPr="00A57E12">
        <w:rPr>
          <w:rFonts w:cs="Arial"/>
          <w:szCs w:val="19"/>
        </w:rPr>
        <w:t>.</w:t>
      </w:r>
    </w:p>
    <w:p w14:paraId="19E7C160" w14:textId="77777777" w:rsidR="005408C4" w:rsidRPr="00A57E12"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Určenie finančných opráv sa riadi pravidlami, ktoré sú platné v čase vypracovania návrhu správy z kontroly, resp. návrhu čiastkovej správy z kontroly.</w:t>
      </w:r>
    </w:p>
    <w:p w14:paraId="6AF22DBB" w14:textId="77777777" w:rsidR="00672FF6" w:rsidRDefault="00672FF6" w:rsidP="001B3386">
      <w:pPr>
        <w:tabs>
          <w:tab w:val="left" w:pos="1014"/>
        </w:tabs>
        <w:spacing w:before="120" w:after="120" w:line="288" w:lineRule="auto"/>
        <w:jc w:val="both"/>
        <w:rPr>
          <w:rFonts w:cs="Arial"/>
          <w:szCs w:val="19"/>
        </w:rPr>
      </w:pPr>
    </w:p>
    <w:p w14:paraId="67D13F11" w14:textId="77777777"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16D4AD0" w14:textId="77777777" w:rsidR="009240C6" w:rsidRPr="009240C6" w:rsidRDefault="009240C6" w:rsidP="009240C6">
      <w:pPr>
        <w:spacing w:before="120" w:after="120" w:line="288" w:lineRule="auto"/>
        <w:jc w:val="both"/>
        <w:rPr>
          <w:rFonts w:cs="Arial"/>
          <w:szCs w:val="19"/>
        </w:rPr>
      </w:pPr>
      <w:r w:rsidRPr="009240C6">
        <w:rPr>
          <w:rFonts w:cs="Arial"/>
          <w:szCs w:val="19"/>
        </w:rPr>
        <w:t xml:space="preserve">Kompletnú dokumentáciu na kontrolu VO predkladá prijímateľ </w:t>
      </w:r>
      <w:r w:rsidRPr="009240C6">
        <w:rPr>
          <w:rFonts w:cs="Arial"/>
          <w:b/>
          <w:szCs w:val="19"/>
        </w:rPr>
        <w:t>po podpise zmluvy s úspešným uchádzačom (štandardná ex post kontrola)</w:t>
      </w:r>
      <w:r w:rsidRPr="009240C6">
        <w:rPr>
          <w:rFonts w:cs="Arial"/>
          <w:szCs w:val="19"/>
        </w:rPr>
        <w:t xml:space="preserve">. Ak plnenie nie je založené na písomnom zmluvnom vzťahu, predkladá prijímateľ objednávku, ktorá v tomto prípade pre potreby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kontroly VO nahrádza písomný zmluvný vzťah. </w:t>
      </w:r>
    </w:p>
    <w:p w14:paraId="38DBED06" w14:textId="77777777"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na doplnenie</w:t>
      </w:r>
      <w:r w:rsidR="007D236C">
        <w:rPr>
          <w:rFonts w:cs="Arial"/>
          <w:szCs w:val="19"/>
          <w:lang w:eastAsia="x-none"/>
        </w:rPr>
        <w:t>,</w:t>
      </w:r>
      <w:r>
        <w:rPr>
          <w:rFonts w:cs="Arial"/>
          <w:szCs w:val="19"/>
          <w:lang w:eastAsia="x-none"/>
        </w:rPr>
        <w:t xml:space="preserv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6820C263" w14:textId="4CA1604A"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 xml:space="preserve">identifikuje nedostatky v procese VO, </w:t>
      </w:r>
      <w:r w:rsidR="009240C6" w:rsidRPr="009240C6">
        <w:rPr>
          <w:rFonts w:cs="Arial"/>
          <w:szCs w:val="19"/>
        </w:rPr>
        <w:t xml:space="preserve">uvedie tieto nedostatky v návrhu správy z kontroly spolu s odporúčaniami na odstránenie zistených nedostatkov a poskytne prijímateľovi lehotu minimálne 5 pracovných dní na podanie námietok. V prípade, že prijímateľ doručí v určenej lehote námietky, je poskytovateľ povinný ich vyhodnotiť a v prípade ich úplnej alebo čiastočnej opodstatnenosti, zohľadniť ich v správe z kontroly. V prípade, že námietky prijímateľa sú neopodstatnené, neboli podané alebo boli podané po lehote, poskytovateľ vypracuje správu z kontroly, v rámci ktorej uvedie neopodstatnené námietky spolu s dôvodom ich neopodstatnenosti. Správa z kontroly zároveň obsahuje odporúčania na odstránenie zistených nedostatkov, ktoré je prijímateľ povinný v stanovenej lehote (minimálne 5 pracovných dní a maximálne 10 pracovných dní) odstrániť. Záverom správy z kontroly </w:t>
      </w:r>
      <w:r>
        <w:rPr>
          <w:rFonts w:cs="Arial"/>
          <w:szCs w:val="19"/>
        </w:rPr>
        <w:t xml:space="preserve">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B8687C">
        <w:rPr>
          <w:rFonts w:cs="Arial"/>
          <w:szCs w:val="19"/>
        </w:rPr>
        <w:t>ŽoP</w:t>
      </w:r>
      <w:proofErr w:type="spellEnd"/>
      <w:r w:rsidRPr="00B8687C">
        <w:rPr>
          <w:rFonts w:cs="Arial"/>
          <w:szCs w:val="19"/>
        </w:rPr>
        <w:t>.</w:t>
      </w:r>
      <w:r>
        <w:rPr>
          <w:rFonts w:cs="Arial"/>
          <w:szCs w:val="19"/>
        </w:rPr>
        <w:t xml:space="preserve"> </w:t>
      </w:r>
    </w:p>
    <w:p w14:paraId="4481B7D2" w14:textId="483D96A6"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 xml:space="preserve">a postupov VO, resp. porušenie pravidiel a ustanovení legislatívy SR a EÚ, pričom rozsah a závažnosť týchto </w:t>
      </w:r>
      <w:r w:rsidR="009240C6">
        <w:rPr>
          <w:rFonts w:cs="Arial"/>
          <w:szCs w:val="19"/>
          <w:lang w:eastAsia="x-none"/>
        </w:rPr>
        <w:t xml:space="preserve">nedostatkov </w:t>
      </w:r>
      <w:r w:rsidRPr="00703E20">
        <w:rPr>
          <w:rFonts w:cs="Arial"/>
          <w:szCs w:val="19"/>
          <w:lang w:eastAsia="x-none"/>
        </w:rPr>
        <w:t>má taký charakter, že mali alebo mohli mať vplyv na výsledok VO, v tomto prípade:</w:t>
      </w:r>
    </w:p>
    <w:p w14:paraId="3F75C376"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lastRenderedPageBreak/>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23D86D58" w14:textId="77777777"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40E79CE4" w14:textId="77777777"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Nepripustenie do financovania znamená, že všetky výdavky v prípade, že budú zahrnuté v </w:t>
      </w:r>
      <w:proofErr w:type="spellStart"/>
      <w:r w:rsidRPr="00703E20">
        <w:rPr>
          <w:rFonts w:cs="Arial"/>
          <w:szCs w:val="19"/>
          <w:lang w:eastAsia="x-none"/>
        </w:rPr>
        <w:t>ŽoP</w:t>
      </w:r>
      <w:proofErr w:type="spellEnd"/>
      <w:r w:rsidRPr="00703E20">
        <w:rPr>
          <w:rFonts w:cs="Arial"/>
          <w:szCs w:val="19"/>
          <w:lang w:eastAsia="x-none"/>
        </w:rPr>
        <w:t xml:space="preserve">,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14:paraId="107A9B17" w14:textId="77777777" w:rsidR="009F4290" w:rsidRDefault="009F4290" w:rsidP="009D7F63">
      <w:pPr>
        <w:tabs>
          <w:tab w:val="left" w:pos="1014"/>
        </w:tabs>
        <w:spacing w:before="120" w:after="120" w:line="288" w:lineRule="auto"/>
        <w:jc w:val="both"/>
        <w:rPr>
          <w:b/>
          <w:i/>
          <w:color w:val="00B0F0"/>
        </w:rPr>
      </w:pPr>
    </w:p>
    <w:p w14:paraId="4A9C870A" w14:textId="77777777"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71F5619F" w14:textId="77777777" w:rsidR="00B32509" w:rsidRPr="0073389C" w:rsidRDefault="00B32509" w:rsidP="009D7F63">
      <w:pPr>
        <w:tabs>
          <w:tab w:val="left" w:pos="1014"/>
        </w:tabs>
        <w:spacing w:before="120" w:after="120" w:line="288" w:lineRule="auto"/>
        <w:jc w:val="both"/>
      </w:pPr>
    </w:p>
    <w:p w14:paraId="6DAF0C8A" w14:textId="77777777"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6F810D08" w14:textId="2A8FFFB8"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sa rovná, alebo presahuje </w:t>
      </w:r>
      <w:r w:rsidR="009240C6">
        <w:rPr>
          <w:rFonts w:cs="Arial"/>
          <w:szCs w:val="19"/>
          <w:lang w:val="sk-SK"/>
        </w:rPr>
        <w:t>5</w:t>
      </w:r>
      <w:r w:rsidR="00D061DD">
        <w:rPr>
          <w:rFonts w:cs="Arial"/>
          <w:szCs w:val="19"/>
          <w:lang w:val="sk-SK"/>
        </w:rPr>
        <w:t>0</w:t>
      </w:r>
      <w:r w:rsidR="00D061DD" w:rsidRPr="0073389C">
        <w:rPr>
          <w:rFonts w:cs="Arial"/>
          <w:szCs w:val="19"/>
          <w:lang w:val="sk-SK"/>
        </w:rPr>
        <w:t xml:space="preserve"> </w:t>
      </w:r>
      <w:r w:rsidRPr="0073389C">
        <w:rPr>
          <w:rFonts w:cs="Arial"/>
          <w:szCs w:val="19"/>
          <w:lang w:val="sk-SK"/>
        </w:rPr>
        <w:t xml:space="preserve">000 EUR (ďalej len „zákazky nad </w:t>
      </w:r>
      <w:r w:rsidR="009240C6">
        <w:rPr>
          <w:rFonts w:cs="Arial"/>
          <w:szCs w:val="19"/>
          <w:lang w:val="sk-SK"/>
        </w:rPr>
        <w:t>5</w:t>
      </w:r>
      <w:r w:rsidR="00281F08">
        <w:rPr>
          <w:rFonts w:cs="Arial"/>
          <w:szCs w:val="19"/>
          <w:lang w:val="sk-SK"/>
        </w:rPr>
        <w:t>0</w:t>
      </w:r>
      <w:r w:rsidR="00281F08" w:rsidRPr="0073389C">
        <w:rPr>
          <w:rFonts w:cs="Arial"/>
          <w:szCs w:val="19"/>
          <w:lang w:val="sk-SK"/>
        </w:rPr>
        <w:t xml:space="preserve"> </w:t>
      </w:r>
      <w:r w:rsidRPr="0073389C">
        <w:rPr>
          <w:rFonts w:cs="Arial"/>
          <w:szCs w:val="19"/>
          <w:lang w:val="sk-SK"/>
        </w:rPr>
        <w:t xml:space="preserve">000 EUR“); </w:t>
      </w:r>
    </w:p>
    <w:p w14:paraId="44DDD255" w14:textId="715207E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je nižšia ako </w:t>
      </w:r>
      <w:r w:rsidR="00D061DD">
        <w:rPr>
          <w:rFonts w:cs="Arial"/>
          <w:szCs w:val="19"/>
          <w:lang w:val="sk-SK"/>
        </w:rPr>
        <w:t>30</w:t>
      </w:r>
      <w:r w:rsidR="00D061DD" w:rsidRPr="0073389C">
        <w:rPr>
          <w:rFonts w:cs="Arial"/>
          <w:szCs w:val="19"/>
          <w:lang w:val="sk-SK"/>
        </w:rPr>
        <w:t xml:space="preserve"> </w:t>
      </w:r>
      <w:r w:rsidRPr="0073389C">
        <w:rPr>
          <w:rFonts w:cs="Arial"/>
          <w:szCs w:val="19"/>
          <w:lang w:val="sk-SK"/>
        </w:rPr>
        <w:t xml:space="preserve">000 EUR (ďalej len „zákazky do </w:t>
      </w:r>
      <w:r w:rsidR="009240C6">
        <w:rPr>
          <w:rFonts w:cs="Arial"/>
          <w:szCs w:val="19"/>
          <w:lang w:val="sk-SK"/>
        </w:rPr>
        <w:t>5</w:t>
      </w:r>
      <w:r w:rsidR="00FF0C6D">
        <w:rPr>
          <w:rFonts w:cs="Arial"/>
          <w:szCs w:val="19"/>
          <w:lang w:val="sk-SK"/>
        </w:rPr>
        <w:t>0</w:t>
      </w:r>
      <w:r w:rsidR="00FF0C6D" w:rsidRPr="0073389C">
        <w:rPr>
          <w:rFonts w:cs="Arial"/>
          <w:szCs w:val="19"/>
          <w:lang w:val="sk-SK"/>
        </w:rPr>
        <w:t xml:space="preserve"> </w:t>
      </w:r>
      <w:r w:rsidRPr="0073389C">
        <w:rPr>
          <w:rFonts w:cs="Arial"/>
          <w:szCs w:val="19"/>
          <w:lang w:val="sk-SK"/>
        </w:rPr>
        <w:t>000 EUR“)</w:t>
      </w:r>
      <w:r w:rsidR="000E2751">
        <w:rPr>
          <w:rFonts w:cs="Arial"/>
          <w:szCs w:val="19"/>
          <w:lang w:val="sk-SK"/>
        </w:rPr>
        <w:t>.</w:t>
      </w:r>
      <w:r w:rsidRPr="0073389C">
        <w:rPr>
          <w:rFonts w:cs="Arial"/>
          <w:szCs w:val="19"/>
          <w:lang w:val="sk-SK"/>
        </w:rPr>
        <w:t xml:space="preserve"> </w:t>
      </w:r>
    </w:p>
    <w:p w14:paraId="0CDAEC69" w14:textId="1471FA94" w:rsidR="0006412C" w:rsidRPr="0006412C" w:rsidRDefault="009240C6" w:rsidP="0006412C">
      <w:pPr>
        <w:tabs>
          <w:tab w:val="left" w:pos="1014"/>
        </w:tabs>
        <w:spacing w:before="120" w:after="120" w:line="288" w:lineRule="auto"/>
        <w:jc w:val="both"/>
        <w:rPr>
          <w:b/>
        </w:rPr>
      </w:pPr>
      <w:r w:rsidRPr="009240C6">
        <w:t xml:space="preserve">Lehota na výkon kontroly VO zákaziek s nízkou hodnotou je </w:t>
      </w:r>
      <w:r w:rsidRPr="009240C6">
        <w:rPr>
          <w:b/>
        </w:rPr>
        <w:t>15 pracovných dní</w:t>
      </w:r>
      <w:r w:rsidRPr="009240C6" w:rsidDel="009240C6">
        <w:t xml:space="preserve"> </w:t>
      </w:r>
      <w:r w:rsidR="0006412C" w:rsidRPr="00852446">
        <w:t>.</w:t>
      </w:r>
    </w:p>
    <w:p w14:paraId="45AC3057" w14:textId="77777777" w:rsidR="005E0D17" w:rsidRPr="005E0D17" w:rsidRDefault="009F4290" w:rsidP="005E0D17">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w:t>
      </w:r>
      <w:r w:rsidR="0006412C" w:rsidRPr="0006412C">
        <w:t>kód projektu v ITMS2014+ (ak relevantné)</w:t>
      </w:r>
      <w:r w:rsidR="0006412C">
        <w:t xml:space="preserve">, </w:t>
      </w:r>
      <w:r w:rsidRPr="009F4290">
        <w:t>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p>
    <w:p w14:paraId="79C75C48" w14:textId="77777777" w:rsidR="0006412C" w:rsidRPr="0006412C" w:rsidRDefault="0006412C" w:rsidP="0006412C">
      <w:pPr>
        <w:tabs>
          <w:tab w:val="left" w:pos="1014"/>
        </w:tabs>
        <w:spacing w:before="120" w:after="120" w:line="288" w:lineRule="auto"/>
        <w:jc w:val="both"/>
      </w:pPr>
      <w:r w:rsidRPr="0006412C">
        <w:t xml:space="preserve">V rámci finančnej kontroly zákaziek </w:t>
      </w:r>
      <w:r w:rsidR="007E444D" w:rsidRPr="007E444D">
        <w:t xml:space="preserve">s nízkou hodnotou </w:t>
      </w:r>
      <w:r w:rsidRPr="0006412C">
        <w:t xml:space="preserve">môže poskytovateľ vykonať kontrolu VO ako súčasť kontroly predmetného výdavku v rámci </w:t>
      </w:r>
      <w:proofErr w:type="spellStart"/>
      <w:r w:rsidRPr="0006412C">
        <w:t>ŽoP</w:t>
      </w:r>
      <w:proofErr w:type="spellEnd"/>
      <w:r w:rsidRPr="0006412C">
        <w:t xml:space="preserve">, kde poskytovateľ overí dodržanie pravidiel na zadávanie tohto typu zákazky v zmysle tejto kapitoly. Uvedeným nie je dotknutá povinnosť kontroly oprávnenosti výdavku v rámci kontroly deklarovaných výdavkov prijímateľa vo fáze </w:t>
      </w:r>
      <w:proofErr w:type="spellStart"/>
      <w:r w:rsidRPr="0006412C">
        <w:t>ŽoP</w:t>
      </w:r>
      <w:proofErr w:type="spellEnd"/>
      <w:r w:rsidRPr="0006412C">
        <w:t>.</w:t>
      </w:r>
    </w:p>
    <w:p w14:paraId="702C3ED3"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6C730A7A" w14:textId="77777777" w:rsidR="000E5863" w:rsidRDefault="000E5863" w:rsidP="009D7F63">
      <w:pPr>
        <w:tabs>
          <w:tab w:val="left" w:pos="1014"/>
        </w:tabs>
        <w:spacing w:before="120" w:after="120" w:line="288" w:lineRule="auto"/>
        <w:jc w:val="both"/>
        <w:rPr>
          <w:b/>
        </w:rPr>
      </w:pPr>
    </w:p>
    <w:p w14:paraId="1465E4D5" w14:textId="73A6C479" w:rsidR="009D7F63" w:rsidRPr="0073389C" w:rsidRDefault="009D7F63" w:rsidP="009D7F63">
      <w:pPr>
        <w:tabs>
          <w:tab w:val="left" w:pos="1014"/>
        </w:tabs>
        <w:spacing w:before="120" w:after="120" w:line="288" w:lineRule="auto"/>
        <w:jc w:val="both"/>
        <w:rPr>
          <w:b/>
        </w:rPr>
      </w:pPr>
      <w:r w:rsidRPr="0073389C">
        <w:rPr>
          <w:b/>
        </w:rPr>
        <w:t xml:space="preserve">Zákazky nad </w:t>
      </w:r>
      <w:r w:rsidR="009240C6">
        <w:rPr>
          <w:b/>
        </w:rPr>
        <w:t>5</w:t>
      </w:r>
      <w:r w:rsidR="00FF0C6D">
        <w:rPr>
          <w:b/>
        </w:rPr>
        <w:t>0</w:t>
      </w:r>
      <w:r w:rsidR="00FF0C6D" w:rsidRPr="0073389C">
        <w:rPr>
          <w:b/>
        </w:rPr>
        <w:t xml:space="preserve"> </w:t>
      </w:r>
      <w:r w:rsidRPr="0073389C">
        <w:rPr>
          <w:b/>
        </w:rPr>
        <w:t>000 EUR</w:t>
      </w:r>
    </w:p>
    <w:p w14:paraId="24087242" w14:textId="5FCC4573" w:rsidR="000C039F" w:rsidRDefault="000C039F" w:rsidP="000C039F">
      <w:pPr>
        <w:tabs>
          <w:tab w:val="left" w:pos="1014"/>
        </w:tabs>
        <w:spacing w:before="120" w:after="120" w:line="288" w:lineRule="auto"/>
        <w:jc w:val="both"/>
        <w:rPr>
          <w:rFonts w:cs="Arial"/>
          <w:szCs w:val="19"/>
        </w:rPr>
      </w:pPr>
      <w:r>
        <w:t xml:space="preserve">Ak s ohľadom na predpokladanú hodnotu zákazky ide o zákazku s nízkou hodnotou, pravidlá podľa </w:t>
      </w:r>
      <w:r w:rsidR="00281F08">
        <w:t xml:space="preserve">tejto </w:t>
      </w:r>
      <w:proofErr w:type="spellStart"/>
      <w:r w:rsidR="00281F08">
        <w:t>podklapitoly</w:t>
      </w:r>
      <w:proofErr w:type="spellEnd"/>
      <w:r>
        <w:t xml:space="preserve"> sa týkajú tých zákaziek s nízkou hodnotou, ktorých predpokladaná hodnota zákazky sa rovná, </w:t>
      </w:r>
      <w:r>
        <w:lastRenderedPageBreak/>
        <w:t xml:space="preserve">alebo presahuje </w:t>
      </w:r>
      <w:r w:rsidR="009240C6">
        <w:t>5</w:t>
      </w:r>
      <w:r>
        <w:t>0 000 EUR bez DPH, bez ohľadu na skutočnosť, či ide o bežne dostupné tovary, služby alebo stavebné práce.</w:t>
      </w:r>
    </w:p>
    <w:p w14:paraId="73140E43" w14:textId="77777777" w:rsidR="009D7F63" w:rsidRPr="0073389C" w:rsidRDefault="009D7F63" w:rsidP="009D7F63">
      <w:pPr>
        <w:tabs>
          <w:tab w:val="left" w:pos="1014"/>
        </w:tabs>
        <w:spacing w:before="120" w:after="120" w:line="288" w:lineRule="auto"/>
        <w:jc w:val="both"/>
      </w:pPr>
      <w:r w:rsidRPr="0073389C">
        <w:t xml:space="preserve"> </w:t>
      </w:r>
      <w:r w:rsidR="000C039F">
        <w:t>P</w:t>
      </w:r>
      <w:r w:rsidRPr="0073389C">
        <w:t xml:space="preserve">rijímateľ musí vykonať všetky ďalej uvedené úkony, ktoré majú zabezpečiť získanie čo najvyššieho počtu písomných ponúk na obstaranie tovarov, stavebných prác alebo služieb. </w:t>
      </w:r>
    </w:p>
    <w:p w14:paraId="63741AB2" w14:textId="77777777" w:rsidR="009D7F63" w:rsidRPr="004A5C0C" w:rsidRDefault="00F877F0" w:rsidP="00852446">
      <w:pPr>
        <w:tabs>
          <w:tab w:val="left" w:pos="1014"/>
        </w:tabs>
        <w:spacing w:before="120" w:after="120" w:line="288" w:lineRule="auto"/>
        <w:jc w:val="both"/>
        <w:rPr>
          <w:rFonts w:cs="Arial"/>
          <w:szCs w:val="19"/>
        </w:rPr>
      </w:pPr>
      <w:r w:rsidRPr="0073389C">
        <w:rPr>
          <w:color w:val="FF0000"/>
        </w:rPr>
        <w:t xml:space="preserve"> </w:t>
      </w:r>
    </w:p>
    <w:p w14:paraId="78311054" w14:textId="77777777"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w:t>
      </w:r>
      <w:r w:rsidR="00281F08">
        <w:t>(</w:t>
      </w:r>
      <w:r w:rsidRPr="0073389C">
        <w:t xml:space="preserve">najmä s § </w:t>
      </w:r>
      <w:r w:rsidR="0058112B">
        <w:t>6</w:t>
      </w:r>
      <w:r w:rsidR="0058112B" w:rsidRPr="0073389C">
        <w:t xml:space="preserve"> </w:t>
      </w:r>
      <w:r w:rsidRPr="0073389C">
        <w:t xml:space="preserve">ods.1 ZVO a § </w:t>
      </w:r>
      <w:r w:rsidR="0058112B">
        <w:t>6</w:t>
      </w:r>
      <w:r w:rsidR="0058112B" w:rsidRPr="0073389C">
        <w:t xml:space="preserve"> </w:t>
      </w:r>
      <w:r w:rsidRPr="0073389C">
        <w:t xml:space="preserve">ods. </w:t>
      </w:r>
      <w:r w:rsidR="00281F08" w:rsidRPr="0073389C">
        <w:t>1</w:t>
      </w:r>
      <w:r w:rsidR="00281F08">
        <w:t>6</w:t>
      </w:r>
      <w:r w:rsidR="00281F08" w:rsidRPr="0073389C">
        <w:t xml:space="preserve"> </w:t>
      </w:r>
      <w:r w:rsidRPr="0073389C">
        <w:t xml:space="preserve">ZVO) a s ohľadom na skutočnosť, či ide o tovar, stavebnú prácu alebo službu, ktorá nie je bežne dostupná na trhu. </w:t>
      </w:r>
    </w:p>
    <w:p w14:paraId="0D4C556A" w14:textId="77777777"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v rámci ktorej uvedie najmä svoju identifikáciu, jednoznačnú</w:t>
      </w:r>
      <w:r w:rsidR="000C039F">
        <w:rPr>
          <w:rFonts w:cs="Arial"/>
          <w:szCs w:val="19"/>
        </w:rPr>
        <w:t>, podrobnú</w:t>
      </w:r>
      <w:r w:rsidRPr="0073389C">
        <w:t xml:space="preserve"> a úplnú špecifikáciu predmetu zákazky opísanú nediskriminačným spôsobom v súlade s § </w:t>
      </w:r>
      <w:r w:rsidR="0058112B">
        <w:t>42</w:t>
      </w:r>
      <w:r w:rsidRPr="0073389C">
        <w:t xml:space="preserve"> ods. </w:t>
      </w:r>
      <w:r w:rsidR="0058112B">
        <w:t>3</w:t>
      </w:r>
      <w:r w:rsidRPr="0073389C">
        <w:t xml:space="preserve"> ZVO</w:t>
      </w:r>
      <w:r w:rsidR="00CB3854">
        <w:t xml:space="preserve"> (</w:t>
      </w:r>
      <w:r w:rsidR="00CB3854">
        <w:rPr>
          <w:rFonts w:cs="Arial"/>
          <w:szCs w:val="19"/>
        </w:rPr>
        <w:t>vrátane kódu CPV)</w:t>
      </w:r>
      <w:r w:rsidRPr="0073389C">
        <w:t xml:space="preserve">, podmienky účasti (ak ich stanovuje), </w:t>
      </w:r>
      <w:r w:rsidR="002F693B">
        <w:t>PHZ</w:t>
      </w:r>
      <w:r w:rsidR="009240C6">
        <w:t xml:space="preserve"> </w:t>
      </w:r>
      <w:r w:rsidR="009240C6" w:rsidRPr="009240C6">
        <w:t>(ak bola určená v samostatnom postupe), platobné podmienky</w:t>
      </w:r>
      <w:r w:rsidRPr="0073389C">
        <w:t>, podmienky realizácie zmluvy (najmä lehotu na realizáciu zmluvy a miesto jej realizácie), kritériá na vyhodnotenie ponúk</w:t>
      </w:r>
      <w:r w:rsidR="000C039F" w:rsidRPr="000C039F">
        <w:t xml:space="preserve"> </w:t>
      </w:r>
      <w:r w:rsidR="000C039F">
        <w:t>a pravidlá ich uplatnenia</w:t>
      </w:r>
      <w:r w:rsidRPr="0073389C">
        <w:t xml:space="preserve">, presnú lehotu a adresu na predkladanie ponúk. </w:t>
      </w:r>
      <w:r w:rsidR="000C039F" w:rsidRPr="00B30D51">
        <w:t xml:space="preserve">Vo výzve </w:t>
      </w:r>
      <w:r w:rsidR="000C039F">
        <w:t xml:space="preserve">na predkladanie ponúk </w:t>
      </w:r>
      <w:r w:rsidR="000C039F" w:rsidRPr="00B30D51">
        <w:t>prijímateľ uvedie všetky okolnosti, ktoré budú dôležité na plnenie zmluvy a na vypracovanie ponuky.</w:t>
      </w:r>
    </w:p>
    <w:p w14:paraId="44757064" w14:textId="6F213A72" w:rsidR="00CB3854"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06412C">
        <w:t>predkladanie ponúk</w:t>
      </w:r>
      <w:r w:rsidR="0006412C" w:rsidRPr="0073389C">
        <w:t xml:space="preserve"> </w:t>
      </w:r>
      <w:r w:rsidR="0006412C">
        <w:t>je</w:t>
      </w:r>
      <w:r w:rsidR="0006412C" w:rsidRPr="0073389C">
        <w:t xml:space="preserve"> </w:t>
      </w:r>
      <w:r w:rsidRPr="0073389C">
        <w:t xml:space="preserve">prijímateľ </w:t>
      </w:r>
      <w:r w:rsidR="0006412C">
        <w:t xml:space="preserve">povinný zverejniť </w:t>
      </w:r>
      <w:r w:rsidRPr="0073389C">
        <w:t xml:space="preserve">na svojom webovom sídle </w:t>
      </w:r>
      <w:r w:rsidR="00B32509" w:rsidRPr="00B32509">
        <w:t xml:space="preserve">alebo inom vhodnom webovom sídle </w:t>
      </w:r>
      <w:r w:rsidR="0006412C" w:rsidRPr="0006412C">
        <w:t>(ak nedisponuje vlastným webovým sídlom). Minimálna lehota na predkladanie ponúk je</w:t>
      </w:r>
      <w:r w:rsidR="0006412C" w:rsidRPr="0006412C" w:rsidDel="0006412C">
        <w:t xml:space="preserve"> </w:t>
      </w:r>
      <w:r w:rsidR="009240C6">
        <w:rPr>
          <w:b/>
        </w:rPr>
        <w:t>celých minimálne</w:t>
      </w:r>
      <w:r w:rsidR="009240C6" w:rsidRPr="0073389C">
        <w:rPr>
          <w:b/>
        </w:rPr>
        <w:t xml:space="preserve"> </w:t>
      </w:r>
      <w:r w:rsidRPr="0073389C">
        <w:rPr>
          <w:b/>
        </w:rPr>
        <w:t>5</w:t>
      </w:r>
      <w:r w:rsidR="00275D14" w:rsidRPr="00275D14">
        <w:t xml:space="preserve"> </w:t>
      </w:r>
      <w:r w:rsidRPr="0073389C">
        <w:rPr>
          <w:b/>
        </w:rPr>
        <w:t xml:space="preserve">pracovných dní </w:t>
      </w:r>
      <w:r w:rsidR="0006412C" w:rsidRPr="0006412C">
        <w:rPr>
          <w:b/>
        </w:rPr>
        <w:t>odo dňa zverejnenia výzvy na predkladanie ponúk na webovom sídle prijímateľa alebo inom vhodnom webovom sídle</w:t>
      </w:r>
      <w:r w:rsidR="00B1362E" w:rsidRPr="00B1362E">
        <w:rPr>
          <w:b/>
        </w:rPr>
        <w:t xml:space="preserve"> </w:t>
      </w:r>
      <w:r w:rsidR="000C039F">
        <w:rPr>
          <w:b/>
        </w:rPr>
        <w:t>(</w:t>
      </w:r>
      <w:r w:rsidR="00B1362E" w:rsidRPr="00AD07E2">
        <w:t>pričom</w:t>
      </w:r>
      <w:r w:rsidRPr="0073389C">
        <w:t xml:space="preserve"> do lehoty sa nezapočítava deň zverejnenia</w:t>
      </w:r>
      <w:r w:rsidR="000C039F">
        <w:rPr>
          <w:rFonts w:cs="Arial"/>
          <w:szCs w:val="19"/>
        </w:rPr>
        <w:t xml:space="preserve">) </w:t>
      </w:r>
      <w:r w:rsidR="000C039F" w:rsidRPr="00E20535">
        <w:rPr>
          <w:rFonts w:cs="Arial"/>
          <w:szCs w:val="19"/>
        </w:rPr>
        <w:t xml:space="preserve">v prípade zákaziek na tovary a poskytnutie služieb a </w:t>
      </w:r>
      <w:r w:rsidR="000C039F" w:rsidRPr="005C323C">
        <w:rPr>
          <w:rFonts w:cs="Arial"/>
          <w:b/>
          <w:szCs w:val="19"/>
        </w:rPr>
        <w:t xml:space="preserve">minimálne </w:t>
      </w:r>
      <w:r w:rsidR="009240C6">
        <w:rPr>
          <w:b/>
        </w:rPr>
        <w:t xml:space="preserve">celých </w:t>
      </w:r>
      <w:r w:rsidR="000C039F" w:rsidRPr="005C323C">
        <w:rPr>
          <w:rFonts w:cs="Arial"/>
          <w:b/>
          <w:szCs w:val="19"/>
        </w:rPr>
        <w:t>7 pracovných dní</w:t>
      </w:r>
      <w:r w:rsidR="000C039F">
        <w:rPr>
          <w:rFonts w:cs="Arial"/>
          <w:szCs w:val="19"/>
        </w:rPr>
        <w:t xml:space="preserve"> </w:t>
      </w:r>
      <w:r w:rsidR="000C039F" w:rsidRPr="00E20535">
        <w:rPr>
          <w:rFonts w:cs="Arial"/>
          <w:szCs w:val="19"/>
        </w:rPr>
        <w:t>v prípade zákaziek na uskutočnenie stavebných prác</w:t>
      </w:r>
      <w:r w:rsidR="00CB3854">
        <w:rPr>
          <w:rFonts w:cs="Arial"/>
          <w:szCs w:val="19"/>
        </w:rPr>
        <w:t>.</w:t>
      </w:r>
      <w:r w:rsidR="000C039F" w:rsidRPr="0073389C">
        <w:t xml:space="preserve"> </w:t>
      </w:r>
      <w:r w:rsidR="00CB3854" w:rsidRPr="00CB2921">
        <w:rPr>
          <w:rFonts w:cs="Arial"/>
          <w:b/>
          <w:szCs w:val="19"/>
        </w:rPr>
        <w:t>Prijímateľ</w:t>
      </w:r>
      <w:r w:rsidR="00CB3854" w:rsidRPr="00735615">
        <w:rPr>
          <w:rFonts w:cs="Arial"/>
          <w:b/>
          <w:szCs w:val="19"/>
        </w:rPr>
        <w:t xml:space="preserve"> </w:t>
      </w:r>
      <w:r w:rsidR="00CB3854" w:rsidRPr="00CB2921">
        <w:rPr>
          <w:rFonts w:cs="Arial"/>
          <w:b/>
          <w:szCs w:val="19"/>
        </w:rPr>
        <w:t>je povinný</w:t>
      </w:r>
      <w:r w:rsidR="00CB3854" w:rsidRPr="00CB3854">
        <w:rPr>
          <w:rFonts w:cs="Arial"/>
          <w:szCs w:val="19"/>
        </w:rPr>
        <w:t xml:space="preserve"> </w:t>
      </w:r>
      <w:r w:rsidR="00CB3854" w:rsidRPr="00CB2921">
        <w:rPr>
          <w:rFonts w:cs="Arial"/>
          <w:b/>
          <w:szCs w:val="19"/>
        </w:rPr>
        <w:t>zdokumentovať a archivovať</w:t>
      </w:r>
      <w:r w:rsidR="00CB3854" w:rsidRPr="00735615">
        <w:rPr>
          <w:rFonts w:cs="Arial"/>
          <w:szCs w:val="19"/>
        </w:rPr>
        <w:t xml:space="preserve"> </w:t>
      </w:r>
      <w:r w:rsidRPr="00735615">
        <w:rPr>
          <w:b/>
        </w:rPr>
        <w:t>toto zverejnenie hodnoverným spôsobom</w:t>
      </w:r>
      <w:r w:rsidR="00CB3854" w:rsidRPr="00735615">
        <w:rPr>
          <w:rFonts w:cs="Arial"/>
          <w:szCs w:val="19"/>
        </w:rPr>
        <w:t>,</w:t>
      </w:r>
      <w:r w:rsidR="00CB3854" w:rsidRPr="00AA03A1">
        <w:rPr>
          <w:rFonts w:cs="Arial"/>
          <w:b/>
          <w:szCs w:val="19"/>
        </w:rPr>
        <w:t xml:space="preserve"> </w:t>
      </w:r>
      <w:r w:rsidR="00CB3854" w:rsidRPr="00CB2921">
        <w:rPr>
          <w:rFonts w:cs="Arial"/>
          <w:b/>
          <w:szCs w:val="19"/>
        </w:rPr>
        <w:t>tak aby bol preukázateľný dátum zverejnenia a spätne overiteľná skutočnosť, že výzva na predkladanie ponúk bola zverejnená a dostupná vrátane všetkých príloh počas celej lehoty na predkladanie ponúk neobmedzene</w:t>
      </w:r>
      <w:r w:rsidR="00CB3854" w:rsidRPr="00735615">
        <w:rPr>
          <w:rFonts w:cs="Arial"/>
          <w:b/>
          <w:szCs w:val="19"/>
        </w:rPr>
        <w:t xml:space="preserve"> (napr. počas celej lehoty na predkladanie ponúk pravidelný</w:t>
      </w:r>
      <w:r w:rsidR="00CB3854" w:rsidRPr="008120B7">
        <w:rPr>
          <w:rFonts w:cs="Arial"/>
          <w:szCs w:val="19"/>
        </w:rPr>
        <w:t xml:space="preserve"> </w:t>
      </w:r>
      <w:proofErr w:type="spellStart"/>
      <w:r w:rsidR="00890AFF" w:rsidRPr="00890AFF">
        <w:t>printscreen</w:t>
      </w:r>
      <w:proofErr w:type="spellEnd"/>
      <w:r w:rsidR="00890AFF" w:rsidRPr="00890AFF">
        <w:t xml:space="preserve"> tej časti webového sídla, kde </w:t>
      </w:r>
      <w:r w:rsidR="00CB3854">
        <w:t>je</w:t>
      </w:r>
      <w:r w:rsidR="00CB3854" w:rsidRPr="00890AFF">
        <w:t xml:space="preserve"> </w:t>
      </w:r>
      <w:r w:rsidR="00890AFF" w:rsidRPr="00890AFF">
        <w:t xml:space="preserve">výzva na predkladanie ponúk zverejnená). </w:t>
      </w:r>
    </w:p>
    <w:p w14:paraId="68657E99" w14:textId="77777777" w:rsidR="00CB3854" w:rsidRPr="00735615" w:rsidRDefault="00CB3854" w:rsidP="009D7F63">
      <w:pPr>
        <w:tabs>
          <w:tab w:val="left" w:pos="1014"/>
        </w:tabs>
        <w:spacing w:before="120" w:after="120" w:line="288" w:lineRule="auto"/>
        <w:jc w:val="both"/>
        <w:rPr>
          <w:b/>
        </w:rPr>
      </w:pPr>
      <w:r w:rsidRPr="00CB2921">
        <w:rPr>
          <w:rFonts w:cs="Arial"/>
          <w:b/>
          <w:bCs/>
          <w:szCs w:val="19"/>
        </w:rPr>
        <w:t>Prijímateľ je zároveň povinný predmetnú výzvu (vrátane príloh) nechať zverejnenú na pôvodnej adrese bez akýchk</w:t>
      </w:r>
      <w:r w:rsidRPr="00D2563E">
        <w:rPr>
          <w:rFonts w:cs="Arial"/>
          <w:b/>
          <w:bCs/>
          <w:szCs w:val="19"/>
        </w:rPr>
        <w:t>oľvek zmien. Požiadavka uvedená v predchádzajúcej vete sa vzťahuje aj na prípady, kedy výzva na predkladanie ponúk (vrátane príloh) bola zverejnená na internetovom úložisku prijímateľa, prípadne osoby poverenej uskutočnením VO. Účelom týchto opatrení je zabezpečiť primeranú úroveň transparentnosti uskutočnených prieskumov trhu aj pre budúce kontroly a audity.</w:t>
      </w:r>
    </w:p>
    <w:p w14:paraId="18B69E5C" w14:textId="77777777" w:rsidR="00890AFF" w:rsidRDefault="00890AFF" w:rsidP="009D7F63">
      <w:pPr>
        <w:tabs>
          <w:tab w:val="left" w:pos="1014"/>
        </w:tabs>
        <w:spacing w:before="120" w:after="120" w:line="288" w:lineRule="auto"/>
        <w:jc w:val="both"/>
      </w:pPr>
      <w:r w:rsidRPr="00890AFF">
        <w:t>Lehota na predkladanie ponúk musí byť primeraná a musí zohľadniť zložitosť a charakter predmetu zákazky, čas nevyhnutne potrebný na vypracovanie a doručenie ponuky.</w:t>
      </w:r>
      <w:r w:rsidR="000C039F" w:rsidRPr="000C039F">
        <w:t xml:space="preserve"> </w:t>
      </w:r>
      <w:r w:rsidR="000C039F">
        <w:t>Do lehoty sa nezapočítava deň zverejnenia</w:t>
      </w:r>
      <w:r w:rsidR="000C039F" w:rsidRPr="004821AC">
        <w:rPr>
          <w:b/>
        </w:rPr>
        <w:t xml:space="preserve"> </w:t>
      </w:r>
      <w:r w:rsidR="000C039F">
        <w:t>(príklad: ak prijímateľ zverejní výzvu na predkladanie ponúk k zákazke na dodanie tovarov alebo poskytnutie služieb v utorok, minimálna lehota na predkladanie ponúk uplynie budúci týždeň v utorok</w:t>
      </w:r>
      <w:r w:rsidR="000C039F" w:rsidRPr="00BC29DE">
        <w:t xml:space="preserve"> </w:t>
      </w:r>
      <w:r w:rsidR="000C039F" w:rsidRPr="00722EA4">
        <w:t xml:space="preserve">o polnoci za predpokladu, že nejde o pracovný týždeň, v rámci ktorého je štátny sviatok. Prijímateľom sa však odporúča určiť lehotu nasledujúci pracovný deň, čo by </w:t>
      </w:r>
      <w:r w:rsidR="000C039F">
        <w:t>pri tomto modelovom prípade bola streda</w:t>
      </w:r>
      <w:r w:rsidR="000C039F" w:rsidRPr="00722EA4">
        <w:t xml:space="preserve"> v ľubovoľnú hodinu</w:t>
      </w:r>
      <w:r w:rsidR="000C039F">
        <w:t>)</w:t>
      </w:r>
      <w:r w:rsidR="000C039F" w:rsidRPr="009B603C">
        <w:t>.</w:t>
      </w:r>
    </w:p>
    <w:p w14:paraId="30E5DCAE" w14:textId="77777777" w:rsidR="009D7F63" w:rsidRPr="0073389C" w:rsidRDefault="00890AFF" w:rsidP="009D7F63">
      <w:pPr>
        <w:tabs>
          <w:tab w:val="left" w:pos="1014"/>
        </w:tabs>
        <w:spacing w:before="120" w:after="120" w:line="288" w:lineRule="auto"/>
        <w:jc w:val="both"/>
      </w:pPr>
      <w:r>
        <w:t xml:space="preserve">Prijímateľ </w:t>
      </w:r>
      <w:r w:rsidR="009D7F63" w:rsidRPr="0073389C">
        <w:t xml:space="preserve">v deň zverejnenia </w:t>
      </w:r>
      <w:r w:rsidR="00D76DD9">
        <w:t>v</w:t>
      </w:r>
      <w:r w:rsidR="009D7F63" w:rsidRPr="0073389C">
        <w:t xml:space="preserve">ýzvy na </w:t>
      </w:r>
      <w:r w:rsidR="0006412C">
        <w:t>predkladanie ponúk</w:t>
      </w:r>
      <w:r w:rsidR="00950C3C" w:rsidRPr="0073389C">
        <w:t xml:space="preserve"> </w:t>
      </w:r>
      <w:r w:rsidR="009D7F63" w:rsidRPr="0073389C">
        <w:t>na svojom alebo inom vhodnom webovom sídle</w:t>
      </w:r>
      <w:r w:rsidR="00950C3C">
        <w:t xml:space="preserve"> </w:t>
      </w:r>
      <w:r w:rsidR="009D7F63" w:rsidRPr="0073389C">
        <w:t>zašle e</w:t>
      </w:r>
      <w:r w:rsidR="00506C97">
        <w:t>-</w:t>
      </w:r>
      <w:r w:rsidR="009D7F63" w:rsidRPr="0073389C">
        <w:t>mailom informáciu o tomto zverejnení</w:t>
      </w:r>
      <w:r w:rsidR="00950C3C">
        <w:t xml:space="preserve"> </w:t>
      </w:r>
      <w:r w:rsidR="00950C3C" w:rsidRPr="00950C3C">
        <w:t xml:space="preserve">vo forme podľa prílohy č. 23 </w:t>
      </w:r>
      <w:r w:rsidR="009D7F63" w:rsidRPr="0073389C">
        <w:t xml:space="preserve">na </w:t>
      </w:r>
      <w:r w:rsidR="00950C3C" w:rsidRPr="00950C3C">
        <w:t xml:space="preserve">e-mail zakazkycko@vlada.gov.sk a súčasne na e-mail </w:t>
      </w:r>
      <w:hyperlink r:id="rId23" w:history="1">
        <w:r w:rsidR="00D76DD9" w:rsidRPr="00033319">
          <w:rPr>
            <w:rStyle w:val="Hypertextovprepojenie"/>
            <w:color w:val="auto"/>
          </w:rPr>
          <w:t>vo.sep@minv.sk</w:t>
        </w:r>
      </w:hyperlink>
      <w:r w:rsidR="004A5C0C" w:rsidRPr="00033319">
        <w:rPr>
          <w:rStyle w:val="Hypertextovprepojenie"/>
          <w:color w:val="auto"/>
        </w:rPr>
        <w:t xml:space="preserve">. </w:t>
      </w:r>
      <w:r w:rsidR="004A5C0C" w:rsidRPr="00C97A33">
        <w:rPr>
          <w:u w:val="single"/>
        </w:rPr>
        <w:t>Lehotu na predkladanie ponúk musí prijímateľ určiť primeranú (aj dlhšiu ako 5</w:t>
      </w:r>
      <w:r w:rsidR="000C039F">
        <w:rPr>
          <w:u w:val="single"/>
        </w:rPr>
        <w:t>, či 7</w:t>
      </w:r>
      <w:r w:rsidR="004A5C0C" w:rsidRPr="00C97A33">
        <w:rPr>
          <w:u w:val="single"/>
        </w:rPr>
        <w:t xml:space="preserve"> pracovných dní) v závislosti od náročnosti požiadaviek na predmet zákazky a požiadaviek na preukázanie ďalších skutočností súvisiacich s predmetom zákazky (napr. 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hyperlink r:id="rId24" w:history="1">
        <w:r w:rsidR="000E5863" w:rsidRPr="004063F2">
          <w:rPr>
            <w:rStyle w:val="Hypertextovprepojenie"/>
            <w:color w:val="auto"/>
          </w:rPr>
          <w:t>vo.sep@minv.sk</w:t>
        </w:r>
      </w:hyperlink>
      <w:r w:rsidR="000E5863" w:rsidRPr="00DD30A9">
        <w:rPr>
          <w:u w:val="single"/>
        </w:rPr>
        <w:t>, nebude to dôvodom na vylúčenie výdavkov</w:t>
      </w:r>
      <w:r w:rsidR="00A71494" w:rsidRPr="00A71494">
        <w:t xml:space="preserve"> </w:t>
      </w:r>
      <w:r w:rsidR="00A71494" w:rsidRPr="00973CDE">
        <w:t>z financovania</w:t>
      </w:r>
      <w:r w:rsidR="000E5863" w:rsidRPr="00DD30A9">
        <w:rPr>
          <w:u w:val="single"/>
        </w:rPr>
        <w:t>, týkajúcich sa obstarávanej zákazky, v plnej miere.</w:t>
      </w:r>
      <w:r w:rsidR="000E5863" w:rsidRPr="00DD30A9">
        <w:rPr>
          <w:b/>
        </w:rPr>
        <w:t xml:space="preserve"> </w:t>
      </w:r>
      <w:r w:rsidR="00A71494" w:rsidRPr="00D33110">
        <w:rPr>
          <w:rFonts w:cs="Arial"/>
          <w:szCs w:val="19"/>
        </w:rPr>
        <w:t>Výzva na predkladanie ponúk musí byť zverejnená na webovom sídle prijímateľa alebo inom vhodnom webovom sídle do 31. decembra 2028 alebo aj po tomto dátume, ak do 31. decembra 2028 nedošlo k vysporiadaniu finančných vzťahov medzi poskytovateľom a prijímateľom v súlade so zmluvou o poskytnutí NFP alebo rozhodnutím o schválení žiadosti o NFP.</w:t>
      </w:r>
    </w:p>
    <w:p w14:paraId="7D4FCDF5" w14:textId="77777777" w:rsidR="004B2E39" w:rsidRDefault="009D7F63" w:rsidP="009D7F63">
      <w:pPr>
        <w:tabs>
          <w:tab w:val="left" w:pos="1014"/>
        </w:tabs>
        <w:spacing w:before="120" w:after="120" w:line="288" w:lineRule="auto"/>
        <w:jc w:val="both"/>
      </w:pPr>
      <w:r w:rsidRPr="0073389C">
        <w:rPr>
          <w:b/>
          <w:i/>
          <w:color w:val="FF0000"/>
        </w:rPr>
        <w:lastRenderedPageBreak/>
        <w:t>Povinnosť prijímateľa:</w:t>
      </w:r>
      <w:r w:rsidRPr="0073389C">
        <w:rPr>
          <w:color w:val="FF0000"/>
        </w:rPr>
        <w:t xml:space="preserve"> </w:t>
      </w:r>
      <w:r w:rsidRPr="0073389C">
        <w:t>V</w:t>
      </w:r>
      <w:r w:rsidR="00890AFF">
        <w:t> </w:t>
      </w:r>
      <w:r w:rsidRPr="0073389C">
        <w:t>prípade</w:t>
      </w:r>
      <w:r w:rsidR="00890AFF" w:rsidRPr="00890AFF">
        <w:t xml:space="preserve"> ak Prijímateľ nedodrží povinnosť zaslania informácie o zverejnení zákazky na osobitný e-mailový kontakt zakazkycko@vlada.gov.sk v ten istý deň ako zverejní výzvu na </w:t>
      </w:r>
      <w:r w:rsidR="000C039F">
        <w:t>predkladanie ponúk</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w:t>
      </w:r>
    </w:p>
    <w:p w14:paraId="799D2C88" w14:textId="77777777" w:rsidR="004B2E39" w:rsidRDefault="004B2E39" w:rsidP="009D7F63">
      <w:pPr>
        <w:tabs>
          <w:tab w:val="left" w:pos="1014"/>
        </w:tabs>
        <w:spacing w:before="120" w:after="120" w:line="288" w:lineRule="auto"/>
        <w:jc w:val="both"/>
      </w:pPr>
      <w:r w:rsidRPr="004B2E39">
        <w:t xml:space="preserve">Toto predĺženie sa musí rovnako vykonať aj v ostatných dokumentoch, ktoré prijímateľ vypracoval za účelom vyhlásenia zadávania zákazky, najmä vo výzve na </w:t>
      </w:r>
      <w:r w:rsidR="00CB2921" w:rsidRPr="00CB2921">
        <w:t xml:space="preserve">predkladanie ponúk </w:t>
      </w:r>
      <w:r w:rsidRPr="004B2E39">
        <w:t xml:space="preserve"> zverejnenej na webovom sídle prijímateľa alebo inom vhodnom webovom sídle.</w:t>
      </w:r>
    </w:p>
    <w:p w14:paraId="1DC2596A" w14:textId="77777777" w:rsidR="009D7F63" w:rsidRPr="0073389C" w:rsidRDefault="009D7F63" w:rsidP="009D7F63">
      <w:pPr>
        <w:tabs>
          <w:tab w:val="left" w:pos="1014"/>
        </w:tabs>
        <w:spacing w:before="120" w:after="120" w:line="288" w:lineRule="auto"/>
        <w:jc w:val="both"/>
      </w:pPr>
      <w:r w:rsidRPr="0073389C">
        <w:t xml:space="preserve">Pokiaľ prijímateľ nesplní túto oznamovaciu povinnosť, bude poskytovateľ posudzovať túto skutočnosť ako </w:t>
      </w:r>
      <w:r w:rsidR="00CB3854" w:rsidRPr="00C77906">
        <w:rPr>
          <w:rFonts w:cs="Arial"/>
          <w:szCs w:val="19"/>
        </w:rPr>
        <w:t>nedodržanie postupov zverejňovania zákazky a</w:t>
      </w:r>
      <w:r w:rsidR="00CB3854" w:rsidRPr="00703E20">
        <w:rPr>
          <w:rFonts w:cs="Arial"/>
          <w:szCs w:val="19"/>
        </w:rPr>
        <w:t xml:space="preserve"> </w:t>
      </w:r>
      <w:r w:rsidRPr="0073389C">
        <w:t xml:space="preserve">porušenie princípu transparentnosti a </w:t>
      </w:r>
      <w:r w:rsidR="004B2E39" w:rsidRPr="004B2E39">
        <w:t xml:space="preserve">na </w:t>
      </w:r>
      <w:r w:rsidRPr="0073389C">
        <w:t xml:space="preserve">výdavky z predmetného VO </w:t>
      </w:r>
      <w:r w:rsidR="004B2E39" w:rsidRPr="004B2E39">
        <w:t>uplatniť finančnú opravu.</w:t>
      </w:r>
      <w:r w:rsidR="004B2E39">
        <w:t xml:space="preserve"> </w:t>
      </w:r>
    </w:p>
    <w:p w14:paraId="43ED02A9" w14:textId="4F3536A9" w:rsidR="00AA1C85"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DA0B7D" w:rsidRPr="00AD07E2">
        <w:rPr>
          <w:b/>
          <w:u w:val="single"/>
        </w:rPr>
        <w:t>v ten istý deň</w:t>
      </w:r>
      <w:r w:rsidR="00073878">
        <w:rPr>
          <w:b/>
          <w:u w:val="single"/>
        </w:rPr>
        <w:t>,</w:t>
      </w:r>
      <w:r w:rsidR="00DA0B7D" w:rsidRPr="00DA0B7D">
        <w:t xml:space="preserve"> ako zverejní výzvu na predkladanie ponúk </w:t>
      </w:r>
      <w:r w:rsidR="0006412C" w:rsidRPr="0006412C">
        <w:t>na svojom webovom sídle alebo inom vhodnom webovom sídle</w:t>
      </w:r>
      <w:r w:rsidR="0006412C" w:rsidRPr="0006412C" w:rsidDel="0006412C">
        <w:t xml:space="preserve"> </w:t>
      </w:r>
      <w:r w:rsidR="00DA0B7D" w:rsidRPr="00DA0B7D">
        <w:t xml:space="preserve">zašle informácie o zverejnení zákazky na osobitný e-mailový kontakt </w:t>
      </w:r>
      <w:hyperlink r:id="rId25" w:history="1">
        <w:r w:rsidR="00DA0B7D" w:rsidRPr="008F0EC1">
          <w:rPr>
            <w:rStyle w:val="Hypertextovprepojenie"/>
          </w:rPr>
          <w:t>zakazkycko@vlada.gov.sk</w:t>
        </w:r>
      </w:hyperlink>
      <w:r w:rsidR="00073878">
        <w:rPr>
          <w:rStyle w:val="Hypertextovprepojenie"/>
        </w:rPr>
        <w:t>,</w:t>
      </w:r>
      <w:r w:rsidR="00DA0B7D">
        <w:t xml:space="preserve"> </w:t>
      </w:r>
      <w:r w:rsidR="00073878" w:rsidRPr="00AC76B1">
        <w:t>môže</w:t>
      </w:r>
      <w:r w:rsidRPr="0073389C">
        <w:t xml:space="preserve"> zaslať túto výzvu vybraným záujemcom</w:t>
      </w:r>
      <w:r w:rsidR="00AA1C85" w:rsidRPr="00AA1C85">
        <w:t xml:space="preserve"> formou </w:t>
      </w:r>
      <w:r w:rsidR="00437094">
        <w:rPr>
          <w:rFonts w:cs="Arial"/>
          <w:szCs w:val="19"/>
        </w:rPr>
        <w:t>e-</w:t>
      </w:r>
      <w:r w:rsidR="00AA1C85" w:rsidRPr="00AA1C85">
        <w:t>mailovej komunikácie</w:t>
      </w:r>
      <w:r w:rsidRPr="0073389C">
        <w:t xml:space="preserve">. </w:t>
      </w:r>
    </w:p>
    <w:p w14:paraId="7143CE2E" w14:textId="7B7311DF" w:rsidR="00E16E48" w:rsidRDefault="009D7F63" w:rsidP="009D7F63">
      <w:pPr>
        <w:tabs>
          <w:tab w:val="left" w:pos="1014"/>
        </w:tabs>
        <w:spacing w:before="120" w:after="120" w:line="288" w:lineRule="auto"/>
        <w:jc w:val="both"/>
      </w:pPr>
      <w:r w:rsidRPr="0073389C">
        <w:t>Oslovení záujemcovia musia byť subjekty, ktoré sú oprávnené dodávať</w:t>
      </w:r>
      <w:r w:rsidR="00D53C88">
        <w:t xml:space="preserve"> </w:t>
      </w:r>
      <w:r w:rsidR="00D53C88" w:rsidRPr="00D53C88">
        <w:t>tovar, uskutočňovať stavebné práce alebo poskytovať služby</w:t>
      </w:r>
      <w:r w:rsidRPr="0073389C">
        <w:t xml:space="preserve">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w:t>
      </w:r>
      <w:r w:rsidR="00CB3854" w:rsidRPr="00CB3854">
        <w:rPr>
          <w:rFonts w:cs="Arial"/>
          <w:szCs w:val="19"/>
        </w:rPr>
        <w:t xml:space="preserve"> </w:t>
      </w:r>
      <w:r w:rsidR="00CB3854" w:rsidRPr="00C77906">
        <w:rPr>
          <w:rFonts w:cs="Arial"/>
          <w:szCs w:val="19"/>
        </w:rPr>
        <w:t>formou náhľadu do Zoznamu hospodárskych subjektov alebo prostredníctvom portálu oversi.gov.sk</w:t>
      </w:r>
      <w:r w:rsidRPr="0073389C">
        <w:t xml:space="preserve">). </w:t>
      </w:r>
      <w:r w:rsidR="00073878" w:rsidRPr="00073878">
        <w:t xml:space="preserve">Fakultatívne oslovenie vybraných </w:t>
      </w:r>
      <w:r w:rsidR="00FD5A49" w:rsidRPr="00FD5A49">
        <w:t xml:space="preserve">záujemcov, ktorí sú oprávnení dodávať tovary, uskutočňovať stavebné práce alebo poskytovať služby v rozsahu predmetu zákazky neznamená, že prijímateľ musí v lehote na predkladanie ponúk </w:t>
      </w:r>
      <w:proofErr w:type="spellStart"/>
      <w:r w:rsidR="00FD5A49" w:rsidRPr="00FD5A49">
        <w:t>obdržať</w:t>
      </w:r>
      <w:proofErr w:type="spellEnd"/>
      <w:r w:rsidR="00FD5A49" w:rsidRPr="00FD5A49">
        <w:t xml:space="preserve"> ponuky</w:t>
      </w:r>
      <w:r w:rsidR="00480AAA">
        <w:t xml:space="preserve"> </w:t>
      </w:r>
      <w:r w:rsidR="00480AAA" w:rsidRPr="00480AAA">
        <w:t>od všetkých</w:t>
      </w:r>
      <w:r w:rsidR="00FD5A49" w:rsidRPr="00FD5A49">
        <w:t xml:space="preserve"> záujemcov, ktorých priamo oslovil. Zákazka môže byť realizovaná aj v prípade predloženia 1 pon</w:t>
      </w:r>
      <w:r w:rsidR="00480AAA">
        <w:t>u</w:t>
      </w:r>
      <w:r w:rsidR="00FD5A49" w:rsidRPr="00FD5A49">
        <w:t>k</w:t>
      </w:r>
      <w:r w:rsidR="00480AAA">
        <w:t>y</w:t>
      </w:r>
      <w:r w:rsidR="00FD5A49" w:rsidRPr="00FD5A49">
        <w:t xml:space="preserve">. </w:t>
      </w:r>
      <w:r w:rsidRPr="0073389C">
        <w:t xml:space="preserve">Výber úspešného uchádzača prebieha na základe vyhodnotenia informácií a dokumentácie predloženej záujemcami, pričom prijímateľ je povinný vyhodnotiť ponuky v súlade s podmienkami a kritériami, ktoré si pre tento účel určil. </w:t>
      </w:r>
    </w:p>
    <w:p w14:paraId="5149B2AC" w14:textId="77777777" w:rsidR="00E16E48" w:rsidRDefault="00E16E48" w:rsidP="009D7F63">
      <w:pPr>
        <w:tabs>
          <w:tab w:val="left" w:pos="1014"/>
        </w:tabs>
        <w:spacing w:before="120" w:after="120" w:line="288" w:lineRule="auto"/>
        <w:jc w:val="both"/>
      </w:pPr>
      <w:r w:rsidRPr="00E16E48">
        <w:t>V prípade zákaziek nad 50 000 EUR bez DPH, je možné určiť úspešného uchádzača a predpokladanú hodnotu zákazky aj jedným úkonom. Prijímateľ je však v každom prípade povinný dodržať procesné pravidlá upravené vo vyššie uvedených odsekoch. V prípade voľby tohto postupu musí prijímateľ disponovať minimálne dvomi ponukami, nakoľko okrem úspešného uchádzača určuje zároveň predpokladanú hodnotu zákazky. Ak prijímateľovi neboli predložené dve ponuky, je možné pre účely určenia predpokladanej hodnoty zákazky použiť aj cenové ponuky identifikované cez webové rozhranie. Ak bola predložená iba jedna ponuka, prijímateľ dohľadá minimálne jednu ďalšiu ponuku na webe alebo ju identifikuje pomocou CRZ a spolu s ponukou predloženou na základe výzvy na predkladanie ponúk môže určiť z cenových údajov predpokladanú hodnotu zákazky. Zmluvu s dodávateľom, ktorý ako jediný predložil ponuku, je možné uzavrieť v prípade, ak je jeho cenová ponuka najnižšia, pričom cena bola jediným kritériom na vyhodnotenie ponúk.</w:t>
      </w:r>
    </w:p>
    <w:p w14:paraId="135842FC" w14:textId="714795A1" w:rsidR="009D7F63" w:rsidRDefault="009D7F63" w:rsidP="009D7F63">
      <w:pPr>
        <w:tabs>
          <w:tab w:val="left" w:pos="1014"/>
        </w:tabs>
        <w:spacing w:before="120" w:after="120" w:line="288" w:lineRule="auto"/>
        <w:jc w:val="both"/>
      </w:pPr>
      <w:r w:rsidRPr="0073389C">
        <w:t xml:space="preserve">Vo výnimočných prípadoch, kedy </w:t>
      </w:r>
      <w:r w:rsidR="00E16E48" w:rsidRPr="00E16E48">
        <w:t>ide o jedinečný predmet zákazky, prijímateľ osloví záujemcu, ktorý je spôsobilý realizovať jedinečný predmet zákazky alebo disponuje ponukou záujemcu spôsobilého realizovať jedinečný predmet zákazky. Jedinečnosť predmetu zákazky</w:t>
      </w:r>
      <w:r w:rsidRPr="0073389C">
        <w:t xml:space="preserve"> musí byť zo strany prijímateľa riadne zdôvodnená a </w:t>
      </w:r>
      <w:r w:rsidR="00FD5A49" w:rsidRPr="00FD5A49">
        <w:t>vypracovaná ešte pred vyhlásením zákazky</w:t>
      </w:r>
      <w:r w:rsidR="00D53C88" w:rsidRPr="00D53C88">
        <w:t xml:space="preserve"> a dôkazné bremeno preukázania skutočnosti, že na relevantnom trhu neexistuje viac ako 1 dodávate</w:t>
      </w:r>
      <w:r w:rsidR="00E16E48">
        <w:t>ľ,</w:t>
      </w:r>
      <w:r w:rsidR="00D53C88" w:rsidRPr="00D53C88">
        <w:t xml:space="preserve"> znáša prijímateľ. </w:t>
      </w:r>
      <w:r w:rsidR="00E16E48" w:rsidRPr="00E16E48">
        <w:t xml:space="preserve">Súčasťou odôvodnenia jedinečnosti predmetu zákazky musí byť vyhlásenie prijímateľa k overeniu hospodárnosti, a to najmä porovnanie jedinečného predmetu zákazky s inou zákazkou, ktorá vykazuje určité spoločné znaky. Uvedené nezbavuje povinnosti poskytovateľa overiť hospodárnosť výdavkov zákazky podľa MP č. 18 k overovaniu hospodárnosti výdavkov. </w:t>
      </w:r>
      <w:r w:rsidR="00FD5A49" w:rsidRPr="00FD5A49">
        <w:t>Odôvodnenie k jedinečnému predmetu zákazky, resp. k predmetu zákazky, v rámci ktorého nie je možné vykonať prieskum trhu, musí byť súčasťou dokumentácie k zákazke.</w:t>
      </w:r>
      <w:r w:rsidR="00FD5A49">
        <w:t xml:space="preserve"> </w:t>
      </w:r>
      <w:r w:rsidR="00D53C88" w:rsidRPr="00D53C88">
        <w:t xml:space="preserve">Aj v tomto výnimočnom prípade je však povinnosťou prijímateľa zverejniť zákazku na webovom sídle a zaslať informáciu o tomto zverejnení na osobitný </w:t>
      </w:r>
      <w:r w:rsidR="00437094">
        <w:rPr>
          <w:rFonts w:cs="Arial"/>
          <w:szCs w:val="19"/>
        </w:rPr>
        <w:t>e-</w:t>
      </w:r>
      <w:r w:rsidR="00D53C88" w:rsidRPr="00D53C88">
        <w:t>mailový kontakt</w:t>
      </w:r>
      <w:r w:rsidR="00EF4612">
        <w:t xml:space="preserve"> </w:t>
      </w:r>
      <w:r w:rsidR="00EF4612" w:rsidRPr="00AD07E2">
        <w:rPr>
          <w:color w:val="00B0F0"/>
        </w:rPr>
        <w:t>zakazkycko@vlada.gov.sk.</w:t>
      </w:r>
      <w:r w:rsidR="00D53C88">
        <w:t xml:space="preserve"> </w:t>
      </w:r>
      <w:r w:rsidRPr="0073389C">
        <w:t xml:space="preserve"> </w:t>
      </w:r>
    </w:p>
    <w:p w14:paraId="3C0E7080" w14:textId="77777777" w:rsidR="00FD5A49" w:rsidRDefault="00FD5A49" w:rsidP="009D7F63">
      <w:pPr>
        <w:tabs>
          <w:tab w:val="left" w:pos="1014"/>
        </w:tabs>
        <w:spacing w:before="120" w:after="120" w:line="288" w:lineRule="auto"/>
        <w:jc w:val="both"/>
      </w:pPr>
      <w:r w:rsidRPr="00FD5A49">
        <w:t xml:space="preserve">Celý postup prijímateľa pri zadávaní zákazky bude zhrnutý v zápise z prieskumu trhu (vzor príloha č. 6), ktorého minimálne náležitosti sú nasledovné: identifikácia prijímateľa, názov zákazky, kód CPV, predmet zákazky, určenie kritéria/kritérií na vyhodnocovanie ponúk, spôsob vykonania prieskumu a identifikovanie podkladov, na základe ktorých boli ponuky vyhodnocované, zoznam oslovených záujemcov a dátum ich </w:t>
      </w:r>
      <w:r w:rsidRPr="00FD5A49">
        <w:lastRenderedPageBreak/>
        <w:t xml:space="preserve">oslovenia, informácia o skutočnosti, </w:t>
      </w:r>
      <w:r w:rsidR="00437094">
        <w:t xml:space="preserve">že prijímateľ overil, </w:t>
      </w:r>
      <w:r w:rsidRPr="00FD5A49">
        <w:t xml:space="preserve">či sú oslovení záujemcovia </w:t>
      </w:r>
      <w:r w:rsidR="00437094" w:rsidRPr="001646DE">
        <w:t xml:space="preserve">a uchádzači, ktorí predložili ponuku, </w:t>
      </w:r>
      <w:r w:rsidRPr="00FD5A49">
        <w:t>oprávnení dodávať službu, tovar alebo prácu v rozsahu predmetu zákazky</w:t>
      </w:r>
      <w:r w:rsidR="00CB3854" w:rsidRPr="00CB3854">
        <w:t xml:space="preserve"> </w:t>
      </w:r>
      <w:r w:rsidR="00CB3854" w:rsidRPr="00C77906">
        <w:t xml:space="preserve">a že nemajú uložený zákaz účasti vo verejnom obstarávaní vrátane spôsobu  overenia (napr. webové sídlo </w:t>
      </w:r>
      <w:hyperlink r:id="rId26" w:history="1">
        <w:r w:rsidR="00CB3854" w:rsidRPr="00C77906">
          <w:rPr>
            <w:rStyle w:val="Hypertextovprepojenie"/>
          </w:rPr>
          <w:t>www.orsr.sk</w:t>
        </w:r>
      </w:hyperlink>
      <w:r w:rsidR="00CB3854" w:rsidRPr="00C77906">
        <w:t xml:space="preserve">, portál oversi.gov.sk alebo Zoznam hospodárskych subjektov, resp. v prípade zákazu účasti webové sídlo </w:t>
      </w:r>
      <w:hyperlink r:id="rId27" w:history="1">
        <w:r w:rsidR="00CB3854" w:rsidRPr="00C77906">
          <w:rPr>
            <w:rStyle w:val="Hypertextovprepojenie"/>
          </w:rPr>
          <w:t>UVO</w:t>
        </w:r>
      </w:hyperlink>
      <w:r w:rsidR="00CB3854" w:rsidRPr="00C77906">
        <w:t xml:space="preserve"> a pre tento účel prijímateľ uchováva v dokumentácii k zadávaniu zákazky </w:t>
      </w:r>
      <w:proofErr w:type="spellStart"/>
      <w:r w:rsidR="00CB3854" w:rsidRPr="00C77906">
        <w:t>printscreen</w:t>
      </w:r>
      <w:proofErr w:type="spellEnd"/>
      <w:r w:rsidR="00CB3854" w:rsidRPr="00C77906">
        <w:t xml:space="preserve"> z registra osôb so zákazom účasti)</w:t>
      </w:r>
      <w:r w:rsidRPr="00FD5A49">
        <w:t>, dátum vyhodnotenia ponúk, zoznam uchádzačov, ktorí predložili ponuku, identifikácia a vyhodnotenie splnenia jednotlivých podmienok účasti a návrhov na plnenie kritérií</w:t>
      </w:r>
      <w:r w:rsidR="00437094">
        <w:t xml:space="preserve"> na vyhodnotenie ponúk,</w:t>
      </w:r>
      <w:r w:rsidRPr="00FD5A49">
        <w:t xml:space="preserve"> identifikácia úspešného dodávateľa/poskytovateľa/zhotoviteľa, konečná zmluvná cena ponuky úspešného uchádzača (uviesť s DPH aj bez DPH; v prípade, že dodávateľ nie je platca DPH, uvedie sa konečná cena), spôsob vzniku záväzku (zmluva, objednávka...), meno, funkcia, dátum a podpis zodpovednej osoby/osôb, ktoré vykonali prieskum.</w:t>
      </w:r>
    </w:p>
    <w:p w14:paraId="10FEA5C3" w14:textId="77777777" w:rsidR="00E16E48" w:rsidRDefault="00E16E48" w:rsidP="009D7F63">
      <w:pPr>
        <w:tabs>
          <w:tab w:val="left" w:pos="1014"/>
        </w:tabs>
        <w:spacing w:before="120" w:after="120" w:line="288" w:lineRule="auto"/>
        <w:jc w:val="both"/>
      </w:pPr>
      <w:r w:rsidRPr="00E16E48">
        <w:t>V prípade, že ide o jedinečný predmet zákazky, je prijímateľ povinný vypracovať záznam z prieskumu trhu iba v prípade, ak bola na základe zverejnenia zákazky predložená viac ako 1 ponuka.</w:t>
      </w:r>
    </w:p>
    <w:p w14:paraId="1429D35A" w14:textId="77777777" w:rsidR="00E16E48" w:rsidRDefault="00E16E48" w:rsidP="009D7F63">
      <w:pPr>
        <w:tabs>
          <w:tab w:val="left" w:pos="1014"/>
        </w:tabs>
        <w:spacing w:before="120" w:after="120" w:line="288" w:lineRule="auto"/>
        <w:jc w:val="both"/>
      </w:pPr>
      <w:r w:rsidRPr="00C77906">
        <w:rPr>
          <w:rFonts w:cs="Arial"/>
          <w:szCs w:val="19"/>
        </w:rPr>
        <w:t>Prijímateľ je povinný písomne (elektronicky) oznámiť všetkým uchádzačom, ktorí predložili ponuky, výsledok vyhodnotenia ponúk.</w:t>
      </w:r>
    </w:p>
    <w:p w14:paraId="239DEF4D" w14:textId="444B8FE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w:t>
      </w:r>
      <w:r w:rsidR="00437094">
        <w:t>alebo ani jeden uchádzač, ktorý predložil ponuku, nesplnil podmienky účasti alebo požiadavky určené prijímateľom na predmet zákazky a prijímateľ</w:t>
      </w:r>
      <w:r w:rsidR="00437094" w:rsidRPr="0073389C">
        <w:t xml:space="preserve"> </w:t>
      </w:r>
      <w:r w:rsidRPr="0073389C">
        <w:t>splnil všetky postupy uvedené v predchádzajúcich odsekoch, je oprávnený vyzvať na rokovanie jedného alebo viacerých záujemcov, s ktorými rokuje o zadaní zákazky. Predmetom týchto rokovaní však nemôže byť zúženie</w:t>
      </w:r>
      <w:r w:rsidR="00E16E48" w:rsidRPr="00E16E48">
        <w:t>/rozšírenie</w:t>
      </w:r>
      <w:r w:rsidRPr="0073389C">
        <w:t xml:space="preserve"> predmetu zákazky, úprava podmienok účasti, podmienok realizácie zmluvy ani kritérií na vyhodnotenie ponúk uvedených vo výzve na </w:t>
      </w:r>
      <w:r w:rsidR="005C00EC">
        <w:t>predloženie ponuky</w:t>
      </w:r>
      <w:r w:rsidRPr="0073389C">
        <w:t xml:space="preserve">. </w:t>
      </w:r>
    </w:p>
    <w:p w14:paraId="7CF21B03" w14:textId="7777777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6F032B36" w14:textId="30CB35A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r w:rsidR="00E16E48">
        <w:t>5</w:t>
      </w:r>
      <w:r w:rsidR="00437094">
        <w:t>0</w:t>
      </w:r>
      <w:r w:rsidR="00437094" w:rsidRPr="0073389C">
        <w:t xml:space="preserve"> </w:t>
      </w:r>
      <w:r w:rsidRPr="0073389C">
        <w:t>000 EUR upravuje Metodický pokyn CKO č. 14</w:t>
      </w:r>
      <w:r w:rsidR="005C00EC">
        <w:t xml:space="preserve"> </w:t>
      </w:r>
      <w:r w:rsidR="005C00EC" w:rsidRPr="005C00EC">
        <w:t xml:space="preserve">k zadávaniu zákaziek v hodnote nad </w:t>
      </w:r>
      <w:r w:rsidR="00E16E48">
        <w:t>5</w:t>
      </w:r>
      <w:r w:rsidR="00CB2921">
        <w:t>0</w:t>
      </w:r>
      <w:r w:rsidR="00CB2921" w:rsidRPr="005C00EC">
        <w:t xml:space="preserve"> </w:t>
      </w:r>
      <w:r w:rsidR="005C00EC" w:rsidRPr="005C00EC">
        <w:t>000 EUR</w:t>
      </w:r>
      <w:r w:rsidRPr="0073389C">
        <w:t>.</w:t>
      </w:r>
    </w:p>
    <w:p w14:paraId="679DB0D3" w14:textId="77777777" w:rsidR="005C00EC" w:rsidRDefault="005C00EC" w:rsidP="009D7F63">
      <w:pPr>
        <w:tabs>
          <w:tab w:val="left" w:pos="1014"/>
        </w:tabs>
        <w:spacing w:before="120" w:after="120" w:line="288" w:lineRule="auto"/>
        <w:jc w:val="both"/>
        <w:rPr>
          <w:b/>
        </w:rPr>
      </w:pPr>
    </w:p>
    <w:p w14:paraId="27957262" w14:textId="7ED7043D" w:rsidR="009D7F63" w:rsidRPr="0073389C" w:rsidRDefault="009D7F63" w:rsidP="009D7F63">
      <w:pPr>
        <w:tabs>
          <w:tab w:val="left" w:pos="1014"/>
        </w:tabs>
        <w:spacing w:before="120" w:after="120" w:line="288" w:lineRule="auto"/>
        <w:jc w:val="both"/>
        <w:rPr>
          <w:b/>
        </w:rPr>
      </w:pPr>
      <w:r w:rsidRPr="0073389C">
        <w:rPr>
          <w:b/>
        </w:rPr>
        <w:t xml:space="preserve">Zákazky do </w:t>
      </w:r>
      <w:r w:rsidR="00E16E48">
        <w:rPr>
          <w:b/>
        </w:rPr>
        <w:t>5</w:t>
      </w:r>
      <w:r w:rsidR="00437094">
        <w:rPr>
          <w:b/>
        </w:rPr>
        <w:t>0</w:t>
      </w:r>
      <w:r w:rsidR="00437094" w:rsidRPr="0073389C">
        <w:rPr>
          <w:b/>
        </w:rPr>
        <w:t xml:space="preserve"> </w:t>
      </w:r>
      <w:r w:rsidRPr="0073389C">
        <w:rPr>
          <w:b/>
        </w:rPr>
        <w:t>000 EUR</w:t>
      </w:r>
    </w:p>
    <w:p w14:paraId="2B51EA60" w14:textId="19CA8290"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r w:rsidR="00E16E48">
        <w:t>5</w:t>
      </w:r>
      <w:r w:rsidR="00281F08">
        <w:t>0</w:t>
      </w:r>
      <w:r w:rsidR="00281F08" w:rsidRPr="0073389C">
        <w:t xml:space="preserve"> </w:t>
      </w:r>
      <w:r w:rsidRPr="0073389C">
        <w:t xml:space="preserve">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00993760" w14:textId="7777777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 xml:space="preserve">(prijímateľ predloží poskytovateľovi podľa spôsobu vykonania prieskumu trhu </w:t>
      </w:r>
      <w:proofErr w:type="spellStart"/>
      <w:r w:rsidR="00C12A2D" w:rsidRPr="00F659B0">
        <w:t>printscreeny</w:t>
      </w:r>
      <w:proofErr w:type="spellEnd"/>
      <w:r w:rsidR="00C12A2D" w:rsidRPr="00F659B0">
        <w:t>,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živnostenskom registri</w:t>
      </w:r>
      <w:r w:rsidR="00B91912" w:rsidRPr="00B91912">
        <w:rPr>
          <w:rFonts w:cs="Arial"/>
          <w:szCs w:val="19"/>
        </w:rPr>
        <w:t xml:space="preserve"> </w:t>
      </w:r>
      <w:r w:rsidR="00B91912" w:rsidRPr="00C77906">
        <w:rPr>
          <w:rFonts w:cs="Arial"/>
          <w:szCs w:val="19"/>
        </w:rPr>
        <w:t>formou náhľadu do Zoznamu hospodárskych subjektov alebo prostredníctvom portálu oversi.gov.sk</w:t>
      </w:r>
      <w:r w:rsidRPr="0073389C">
        <w:t xml:space="preserve">).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w:t>
      </w:r>
      <w:r w:rsidRPr="0073389C">
        <w:lastRenderedPageBreak/>
        <w:t xml:space="preserve">pričom táto výnimka musí byť zo strany prijímateľa riadne zdôvodnená a </w:t>
      </w:r>
      <w:r w:rsidR="00FD5A49" w:rsidRPr="00FD5A49">
        <w:t xml:space="preserve">vypracovaná ešte pred vyhlásením zákazky a dôkazné bremeno preukázania skutočnosti, že na relevantnom trhu neexistuje viac ako 1 alebo 2 dodávatelia znáša prijímateľ. Odôvodnenie k jedinečnému predmetu zákazky, </w:t>
      </w:r>
      <w:bookmarkStart w:id="178" w:name="_Hlk526716467"/>
      <w:r w:rsidR="00FD5A49" w:rsidRPr="00FD5A49">
        <w:t>resp. k predmetu zákazky, v rámci ktorého nie je možné vykonať prieskum trhu,</w:t>
      </w:r>
      <w:bookmarkEnd w:id="178"/>
      <w:r w:rsidR="00FD5A49" w:rsidRPr="00FD5A49">
        <w:t xml:space="preserve"> musí byť súčasťou dokumentácie k zákazke.</w:t>
      </w:r>
      <w:r w:rsidRPr="0073389C">
        <w:t xml:space="preserve">. </w:t>
      </w:r>
    </w:p>
    <w:p w14:paraId="10EE10D4" w14:textId="77777777" w:rsidR="004A5C0C" w:rsidRDefault="004A5C0C" w:rsidP="009D7F63">
      <w:pPr>
        <w:tabs>
          <w:tab w:val="left" w:pos="1014"/>
        </w:tabs>
        <w:spacing w:before="120" w:after="120" w:line="288" w:lineRule="auto"/>
        <w:jc w:val="both"/>
      </w:pPr>
      <w:r w:rsidRPr="004A5C0C">
        <w:t>Ak prijímateľ oslovil na základe výzvy na predkladanie ponúk minimálne troch potenciálnych dodávateľov a v stanovenej lehote na predkladanie ponúk nebola predložená žiadna ponuka</w:t>
      </w:r>
      <w:r w:rsidR="00E368BC" w:rsidRPr="00E368BC">
        <w:t xml:space="preserve"> </w:t>
      </w:r>
      <w:r w:rsidR="00E368BC">
        <w:t>alebo ani jeden uchádzač, ktorý predložil ponuku, nesplnil podmienky účasti alebo požiadavky určené prijímateľom na predmet zákazky</w:t>
      </w:r>
      <w:r w:rsidRPr="004A5C0C">
        <w:t>,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18085C47" w14:textId="77777777" w:rsidR="007E444D" w:rsidRDefault="009D7F63" w:rsidP="007E444D">
      <w:pPr>
        <w:tabs>
          <w:tab w:val="left" w:pos="1014"/>
        </w:tabs>
        <w:spacing w:before="120" w:after="120" w:line="288" w:lineRule="auto"/>
        <w:jc w:val="both"/>
      </w:pPr>
      <w:r w:rsidRPr="0073389C">
        <w:t>Celý postup zadávania zákazky zhrnie prijímateľ v zápise z prieskumu trhu (</w:t>
      </w:r>
      <w:r w:rsidR="007E444D">
        <w:t xml:space="preserve">vzor </w:t>
      </w:r>
      <w:r w:rsidRPr="0073389C">
        <w:t xml:space="preserve">príloha č. </w:t>
      </w:r>
      <w:r w:rsidR="001A6E82" w:rsidRPr="0073389C">
        <w:t>2</w:t>
      </w:r>
      <w:r w:rsidR="001A6E82">
        <w:t>5</w:t>
      </w:r>
      <w:r w:rsidRPr="0073389C">
        <w:t>)</w:t>
      </w:r>
      <w:r w:rsidR="00E368BC" w:rsidRPr="00E368BC">
        <w:rPr>
          <w:rFonts w:cs="Arial"/>
          <w:szCs w:val="19"/>
        </w:rPr>
        <w:t xml:space="preserve"> </w:t>
      </w:r>
      <w:r w:rsidR="00E368BC" w:rsidRPr="00703E20">
        <w:rPr>
          <w:rFonts w:cs="Arial"/>
          <w:szCs w:val="19"/>
        </w:rPr>
        <w:t>)</w:t>
      </w:r>
      <w:r w:rsidR="00E368BC">
        <w:rPr>
          <w:rFonts w:cs="Arial"/>
          <w:szCs w:val="19"/>
        </w:rPr>
        <w:t xml:space="preserve">, v ktorom uvedie najmä tieto skutočnosti: </w:t>
      </w:r>
      <w:r w:rsidR="00E368BC">
        <w:t>identifikácia prijímateľa, názov zákazky, kód CPV, predmet zákazky, určenie kritéria/kritérií na vyhodnocovanie ponúk (napr. najnižšia cena), spôsob vykonania prieskumu a identifikovanie podkladov, na základe ktorých boli ponuky vyhodnocované, zoznam oslovených záujemcov a dátum ich oslovenia alebo zoznam vyhodnocovaných záujemcov, informácia o skutočnosti, že prijímateľ overil, či sú oslovení alebo identifikovaní záujemcovia oprávnení dodávať službu, tovar alebo prácu v rozsahu predmetu zákazky</w:t>
      </w:r>
      <w:r w:rsidR="00E368BC" w:rsidRPr="0006132F">
        <w:t xml:space="preserve"> </w:t>
      </w:r>
      <w:r w:rsidR="00E368BC">
        <w:t>a že nemajú uložený zákaz účasti vo verejnom obstarávaní</w:t>
      </w:r>
      <w:r w:rsidR="00B91912">
        <w:t xml:space="preserve"> </w:t>
      </w:r>
      <w:r w:rsidR="00B91912" w:rsidRPr="00C77906">
        <w:t xml:space="preserve">vrátane spôsobu  overenia (napr. webové sídlo </w:t>
      </w:r>
      <w:hyperlink r:id="rId28" w:history="1">
        <w:r w:rsidR="00B91912" w:rsidRPr="00C77906">
          <w:rPr>
            <w:rStyle w:val="Hypertextovprepojenie"/>
          </w:rPr>
          <w:t>www.orsr.sk</w:t>
        </w:r>
      </w:hyperlink>
      <w:r w:rsidR="00B91912" w:rsidRPr="00C77906">
        <w:t xml:space="preserve">, portál oversi.gov.sk alebo Zoznam hospodárskych subjektov, resp. v prípade zákazu účasti webové sídlo </w:t>
      </w:r>
      <w:hyperlink r:id="rId29" w:history="1">
        <w:r w:rsidR="00B91912" w:rsidRPr="00C77906">
          <w:rPr>
            <w:rStyle w:val="Hypertextovprepojenie"/>
          </w:rPr>
          <w:t>UVO</w:t>
        </w:r>
      </w:hyperlink>
      <w:r w:rsidR="00B91912" w:rsidRPr="00C77906">
        <w:t xml:space="preserve"> a pre tento účel prijímateľ uchováva v dokumentácii k zadávaniu zákazky </w:t>
      </w:r>
      <w:proofErr w:type="spellStart"/>
      <w:r w:rsidR="00B91912" w:rsidRPr="00C77906">
        <w:t>printscreen</w:t>
      </w:r>
      <w:proofErr w:type="spellEnd"/>
      <w:r w:rsidR="00B91912" w:rsidRPr="00C77906">
        <w:t xml:space="preserve"> z registra osôb so zákazom účasti</w:t>
      </w:r>
      <w:r w:rsidR="006C2AFD">
        <w:t>)</w:t>
      </w:r>
      <w:r w:rsidR="00E368BC">
        <w:t>, dátum vyhodnotenia, v prípade, že boli záujemcovia oslovovaní, tak zoznam uchádzačov, ktorí predložili ponuku, identifikácia a vyhodnotenie splnenia jednotlivých podmienok účasti a návrhov na plnenie kritérií na vyhodnotenie ponúk, identifikácia úspešného dodávateľa/poskytovateľa/zhotoviteľa, konečná zmluvná cena ponuky úspešného uchádzača (uviesť s DPH aj bez DPH;</w:t>
      </w:r>
      <w:r w:rsidR="00E368BC" w:rsidRPr="0076740F">
        <w:t xml:space="preserve"> </w:t>
      </w:r>
      <w:r w:rsidR="00E368BC">
        <w:t>v prípade, že dodávateľ nie je platca DPH, uvedie sa konečná cena), spôsob vzniku záväzku (zmluva, objednávka...), meno, funkcia, dátum a podpis zodpovednej osoby/osôb, ktoré vykonali prieskum</w:t>
      </w:r>
      <w:r w:rsidR="005C00EC">
        <w:t>.</w:t>
      </w:r>
      <w:r w:rsidR="007E444D">
        <w:t xml:space="preserve"> Okrem prieskumu trhu je prijímateľ povinný v rámci dokumentácie z verejného obstarávania zaslať poskytovateľovi aj:</w:t>
      </w:r>
    </w:p>
    <w:p w14:paraId="13C8C4CF"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plán obstarávaní tovarov, služieb alebo stavebných prác</w:t>
      </w:r>
      <w:r w:rsidRPr="001C336E">
        <w:t xml:space="preserve"> rovnakého charakteru ako je predmet príslušnej zákazky za kalendárny rok a celú dĺžku realizácie projektu/projektov, v ktorom bola/bude zákazka vyhlásená (</w:t>
      </w:r>
      <w:r w:rsidRPr="00957442">
        <w:rPr>
          <w:b/>
        </w:rPr>
        <w:t>vzor</w:t>
      </w:r>
      <w:r w:rsidRPr="001C336E">
        <w:t xml:space="preserve"> príloha č. </w:t>
      </w:r>
      <w:r w:rsidRPr="00957442">
        <w:rPr>
          <w:b/>
        </w:rPr>
        <w:t>20</w:t>
      </w:r>
      <w:r>
        <w:t>),</w:t>
      </w:r>
    </w:p>
    <w:p w14:paraId="1832ED17"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čestné vyhlásenie prijímateľa týkajúce sa konfliktu záujmov</w:t>
      </w:r>
      <w:r>
        <w:t xml:space="preserve"> (</w:t>
      </w:r>
      <w:r w:rsidRPr="00957442">
        <w:rPr>
          <w:b/>
        </w:rPr>
        <w:t>vzor</w:t>
      </w:r>
      <w:r>
        <w:t xml:space="preserve"> príloha č. </w:t>
      </w:r>
      <w:r w:rsidRPr="00957442">
        <w:rPr>
          <w:b/>
        </w:rPr>
        <w:t>28),</w:t>
      </w:r>
    </w:p>
    <w:p w14:paraId="74BE49CE"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čestné vyhlásenie o zhode predloženej dokumentácie z VO s originálom dokumentácie a o úplnosti a kompletnosti dokladov</w:t>
      </w:r>
      <w:r>
        <w:t xml:space="preserve">, </w:t>
      </w:r>
      <w:r w:rsidRPr="00C515D3">
        <w:t>v predmetnom čestnom vyhlásení zároveň prijímateľ vyhlási, že si je vedomý, že na základe predloženej dokumentácie poskytovateľ rozhodne o pripustení, resp. nepripustení výdavkov do financovania, o ex-</w:t>
      </w:r>
      <w:proofErr w:type="spellStart"/>
      <w:r w:rsidRPr="00C515D3">
        <w:t>ante</w:t>
      </w:r>
      <w:proofErr w:type="spellEnd"/>
      <w:r w:rsidRPr="00C515D3">
        <w:t xml:space="preserve"> finančnej oprave, resp. o ďalších krokoch, ktoré budú potrebné na základe zistení poskytovateľa v rámci kontroly tejto dokumentácie k VO (</w:t>
      </w:r>
      <w:r w:rsidRPr="00957442">
        <w:rPr>
          <w:b/>
        </w:rPr>
        <w:t>vzor</w:t>
      </w:r>
      <w:r w:rsidRPr="00C515D3">
        <w:t xml:space="preserve"> príloha č. </w:t>
      </w:r>
      <w:r w:rsidRPr="00957442">
        <w:rPr>
          <w:b/>
        </w:rPr>
        <w:t xml:space="preserve">29), </w:t>
      </w:r>
    </w:p>
    <w:p w14:paraId="4322601B"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rFonts w:cs="Arial"/>
          <w:i/>
        </w:rPr>
        <w:t>prevodník obstaraných položiek k rozpočtu projektu</w:t>
      </w:r>
      <w:r w:rsidRPr="00957442">
        <w:rPr>
          <w:rFonts w:cs="Arial"/>
        </w:rPr>
        <w:t xml:space="preserve"> (</w:t>
      </w:r>
      <w:r w:rsidRPr="00957442">
        <w:rPr>
          <w:rFonts w:cs="Arial"/>
          <w:b/>
        </w:rPr>
        <w:t>vzor</w:t>
      </w:r>
      <w:r w:rsidRPr="00957442">
        <w:rPr>
          <w:rFonts w:cs="Arial"/>
        </w:rPr>
        <w:t xml:space="preserve"> príloha č. </w:t>
      </w:r>
      <w:r w:rsidRPr="00957442">
        <w:rPr>
          <w:rFonts w:cs="Arial"/>
          <w:b/>
        </w:rPr>
        <w:t xml:space="preserve">40) </w:t>
      </w:r>
    </w:p>
    <w:p w14:paraId="18CDBC36" w14:textId="77777777" w:rsidR="007E444D" w:rsidRPr="00957442" w:rsidRDefault="007E444D" w:rsidP="007E444D">
      <w:pPr>
        <w:tabs>
          <w:tab w:val="left" w:pos="1014"/>
        </w:tabs>
        <w:spacing w:before="120" w:after="120" w:line="288" w:lineRule="auto"/>
        <w:jc w:val="both"/>
        <w:rPr>
          <w:rFonts w:cs="Arial"/>
        </w:rPr>
      </w:pPr>
      <w:r w:rsidRPr="00957442">
        <w:rPr>
          <w:rFonts w:cs="Arial"/>
        </w:rPr>
        <w:t xml:space="preserve">a ďalej </w:t>
      </w:r>
      <w:r>
        <w:rPr>
          <w:rFonts w:cs="Arial"/>
        </w:rPr>
        <w:t>v prípade relevancie aj</w:t>
      </w:r>
      <w:r w:rsidRPr="00957442">
        <w:rPr>
          <w:rFonts w:cs="Arial"/>
        </w:rPr>
        <w:t>:</w:t>
      </w:r>
    </w:p>
    <w:p w14:paraId="27BA1346" w14:textId="77777777" w:rsidR="007E444D" w:rsidRDefault="007E444D" w:rsidP="007E444D">
      <w:pPr>
        <w:pStyle w:val="Odsekzoznamu"/>
        <w:numPr>
          <w:ilvl w:val="0"/>
          <w:numId w:val="127"/>
        </w:numPr>
        <w:spacing w:after="200" w:line="276" w:lineRule="auto"/>
        <w:jc w:val="both"/>
      </w:pPr>
      <w:r>
        <w:t>z</w:t>
      </w:r>
      <w:r w:rsidRPr="003B3CE8">
        <w:t>áznam z určenia PHZ</w:t>
      </w:r>
      <w:r w:rsidRPr="0073389C">
        <w:t xml:space="preserve"> (</w:t>
      </w:r>
      <w:r w:rsidRPr="004B69AD">
        <w:rPr>
          <w:b/>
        </w:rPr>
        <w:t>vzor</w:t>
      </w:r>
      <w:r w:rsidRPr="0073389C">
        <w:t xml:space="preserve"> príloha č. </w:t>
      </w:r>
      <w:r w:rsidRPr="004B69AD">
        <w:rPr>
          <w:b/>
        </w:rPr>
        <w:t>21</w:t>
      </w:r>
      <w:r>
        <w:t>),</w:t>
      </w:r>
    </w:p>
    <w:p w14:paraId="28822BFD" w14:textId="77777777" w:rsidR="007E444D" w:rsidRDefault="007E444D" w:rsidP="007E444D">
      <w:pPr>
        <w:pStyle w:val="Odsekzoznamu"/>
        <w:numPr>
          <w:ilvl w:val="0"/>
          <w:numId w:val="127"/>
        </w:numPr>
        <w:spacing w:after="200" w:line="276" w:lineRule="auto"/>
        <w:jc w:val="both"/>
      </w:pPr>
      <w:r w:rsidRPr="00D05310">
        <w:t>výzvu na predloženie ponuky (</w:t>
      </w:r>
      <w:r w:rsidRPr="00957442">
        <w:rPr>
          <w:b/>
        </w:rPr>
        <w:t>vzor</w:t>
      </w:r>
      <w:r>
        <w:t xml:space="preserve"> </w:t>
      </w:r>
      <w:r w:rsidRPr="00D05310">
        <w:t xml:space="preserve">príloha č. </w:t>
      </w:r>
      <w:r w:rsidRPr="00957442">
        <w:rPr>
          <w:b/>
        </w:rPr>
        <w:t>24</w:t>
      </w:r>
      <w:r w:rsidRPr="00D05310">
        <w:t>)</w:t>
      </w:r>
      <w:r>
        <w:t>,</w:t>
      </w:r>
    </w:p>
    <w:p w14:paraId="24DE4E4C" w14:textId="77777777" w:rsidR="007E444D" w:rsidRDefault="007E444D" w:rsidP="007E444D">
      <w:pPr>
        <w:pStyle w:val="Odsekzoznamu"/>
        <w:numPr>
          <w:ilvl w:val="0"/>
          <w:numId w:val="127"/>
        </w:numPr>
        <w:spacing w:after="200" w:line="276" w:lineRule="auto"/>
        <w:jc w:val="both"/>
      </w:pPr>
      <w:r>
        <w:rPr>
          <w:rFonts w:cs="Arial"/>
        </w:rPr>
        <w:t>e</w:t>
      </w:r>
      <w:r w:rsidRPr="0073389C">
        <w:rPr>
          <w:rFonts w:cs="Arial"/>
        </w:rPr>
        <w:t>videnci</w:t>
      </w:r>
      <w:r>
        <w:rPr>
          <w:rFonts w:cs="Arial"/>
        </w:rPr>
        <w:t>u</w:t>
      </w:r>
      <w:r w:rsidRPr="0073389C">
        <w:rPr>
          <w:rFonts w:cs="Arial"/>
        </w:rPr>
        <w:t xml:space="preserve"> doručených ponúk</w:t>
      </w:r>
      <w:r>
        <w:rPr>
          <w:rFonts w:cs="Arial"/>
        </w:rPr>
        <w:t>,</w:t>
      </w:r>
    </w:p>
    <w:p w14:paraId="7F6E74B9" w14:textId="77777777" w:rsidR="007E444D" w:rsidRPr="0037381A" w:rsidRDefault="007E444D" w:rsidP="0042029B">
      <w:pPr>
        <w:pStyle w:val="Odsekzoznamu"/>
        <w:numPr>
          <w:ilvl w:val="0"/>
          <w:numId w:val="127"/>
        </w:numPr>
        <w:spacing w:after="200" w:line="276" w:lineRule="auto"/>
        <w:jc w:val="both"/>
      </w:pPr>
      <w:r>
        <w:t>p</w:t>
      </w:r>
      <w:r w:rsidRPr="003B3CE8">
        <w:t>onuky jednotlivých uchádzačov, vrátane dokladu preukazujúceho čas a spôsob doručenia ponuky, (napr. doručenka, potvrdenie o doručení a prečítaní e-mailu</w:t>
      </w:r>
      <w:r>
        <w:t xml:space="preserve">, </w:t>
      </w:r>
      <w:r w:rsidRPr="003B3CE8">
        <w:t>...)</w:t>
      </w:r>
      <w:r>
        <w:t>, prípadne „</w:t>
      </w:r>
      <w:proofErr w:type="spellStart"/>
      <w:r w:rsidRPr="00F659B0">
        <w:t>print</w:t>
      </w:r>
      <w:proofErr w:type="spellEnd"/>
      <w:r>
        <w:t xml:space="preserve"> </w:t>
      </w:r>
      <w:proofErr w:type="spellStart"/>
      <w:r w:rsidRPr="00F659B0">
        <w:t>screen</w:t>
      </w:r>
      <w:proofErr w:type="spellEnd"/>
      <w:r>
        <w:t>“ z webového sídla dodávateľa,</w:t>
      </w:r>
    </w:p>
    <w:p w14:paraId="4B80E979" w14:textId="77777777" w:rsidR="007E444D" w:rsidRPr="009C1E89" w:rsidRDefault="007E444D" w:rsidP="007E444D">
      <w:pPr>
        <w:pStyle w:val="Odsekzoznamu"/>
        <w:numPr>
          <w:ilvl w:val="0"/>
          <w:numId w:val="127"/>
        </w:numPr>
        <w:spacing w:after="200" w:line="276" w:lineRule="auto"/>
        <w:jc w:val="both"/>
        <w:rPr>
          <w:rFonts w:cstheme="minorBidi"/>
        </w:rPr>
      </w:pPr>
      <w:r w:rsidRPr="009C1E89">
        <w:rPr>
          <w:rFonts w:cs="Arial"/>
        </w:rPr>
        <w:t>zmluv</w:t>
      </w:r>
      <w:r>
        <w:rPr>
          <w:rFonts w:cs="Arial"/>
        </w:rPr>
        <w:t>u</w:t>
      </w:r>
      <w:r w:rsidRPr="009C1E89">
        <w:rPr>
          <w:rFonts w:cs="Arial"/>
        </w:rPr>
        <w:t xml:space="preserve"> uzavret</w:t>
      </w:r>
      <w:r>
        <w:rPr>
          <w:rFonts w:cs="Arial"/>
        </w:rPr>
        <w:t>ú</w:t>
      </w:r>
      <w:r w:rsidRPr="009C1E89">
        <w:rPr>
          <w:rFonts w:cs="Arial"/>
        </w:rPr>
        <w:t xml:space="preserve"> medzi prijímateľom a úspešným uchádzačom;</w:t>
      </w:r>
    </w:p>
    <w:p w14:paraId="2B89A1FF" w14:textId="77777777" w:rsidR="00C258E0" w:rsidRDefault="007E444D" w:rsidP="0042029B">
      <w:pPr>
        <w:pStyle w:val="Odsekzoznamu"/>
        <w:numPr>
          <w:ilvl w:val="0"/>
          <w:numId w:val="127"/>
        </w:numPr>
        <w:spacing w:after="200" w:line="276" w:lineRule="auto"/>
        <w:jc w:val="both"/>
      </w:pPr>
      <w:r w:rsidRPr="00152AA3">
        <w:t>potvrdenie o zverejnení uzavretej zmluvy medzi prijímateľom a úspešným uchádzačom v CRZ, resp. na webovom sídle prijímateľa (uvedené zdokladuje na</w:t>
      </w:r>
      <w:r>
        <w:t>pr. predložením „</w:t>
      </w:r>
      <w:proofErr w:type="spellStart"/>
      <w:r>
        <w:t>print</w:t>
      </w:r>
      <w:proofErr w:type="spellEnd"/>
      <w:r>
        <w:t xml:space="preserve"> </w:t>
      </w:r>
      <w:proofErr w:type="spellStart"/>
      <w:r>
        <w:t>screen</w:t>
      </w:r>
      <w:proofErr w:type="spellEnd"/>
      <w:r>
        <w:t>“),</w:t>
      </w:r>
    </w:p>
    <w:p w14:paraId="5A1881B6" w14:textId="77777777" w:rsidR="009D7F63" w:rsidRDefault="007E444D" w:rsidP="0042029B">
      <w:pPr>
        <w:pStyle w:val="Odsekzoznamu"/>
        <w:numPr>
          <w:ilvl w:val="0"/>
          <w:numId w:val="127"/>
        </w:numPr>
        <w:spacing w:after="200" w:line="276" w:lineRule="auto"/>
        <w:jc w:val="both"/>
      </w:pPr>
      <w:r>
        <w:t>informáciu o výsledku prieskumu trhu zaslanú uchádzačom, a pod.</w:t>
      </w:r>
    </w:p>
    <w:p w14:paraId="7935074B" w14:textId="77777777" w:rsidR="000F2DB9" w:rsidRPr="0073389C" w:rsidRDefault="000F2DB9" w:rsidP="000F2DB9">
      <w:pPr>
        <w:pStyle w:val="Odsekzoznamu"/>
        <w:numPr>
          <w:ilvl w:val="0"/>
          <w:numId w:val="127"/>
        </w:numPr>
        <w:spacing w:after="200" w:line="276" w:lineRule="auto"/>
        <w:jc w:val="both"/>
      </w:pPr>
      <w:r>
        <w:lastRenderedPageBreak/>
        <w:t>v</w:t>
      </w:r>
      <w:r w:rsidRPr="000F2DB9">
        <w:t xml:space="preserve"> prípade, že ide o jedinečný predmet zákazky, je prijímateľ povinný vypracovať záznam z prieskumu trhu iba v prípade, ak bola predložená viac ako 1 ponuka.</w:t>
      </w:r>
    </w:p>
    <w:p w14:paraId="0265C2D5" w14:textId="08FF7F18" w:rsidR="005C00EC" w:rsidRDefault="004A5C0C" w:rsidP="009D7F63">
      <w:pPr>
        <w:tabs>
          <w:tab w:val="left" w:pos="1014"/>
        </w:tabs>
        <w:spacing w:before="120" w:after="120" w:line="288" w:lineRule="auto"/>
        <w:jc w:val="both"/>
      </w:pPr>
      <w:r w:rsidRPr="004A5C0C">
        <w:rPr>
          <w:b/>
        </w:rPr>
        <w:t xml:space="preserve">V prípade zákaziek s nízkou hodnotou, ktorých predpokladaná hodnota je do </w:t>
      </w:r>
      <w:r w:rsidR="000F2DB9">
        <w:rPr>
          <w:b/>
        </w:rPr>
        <w:t>5</w:t>
      </w:r>
      <w:r w:rsidR="00837993">
        <w:rPr>
          <w:b/>
        </w:rPr>
        <w:t>0</w:t>
      </w:r>
      <w:r w:rsidR="00837993" w:rsidRPr="004A5C0C">
        <w:rPr>
          <w:b/>
        </w:rPr>
        <w:t xml:space="preserve"> </w:t>
      </w:r>
      <w:r w:rsidRPr="004A5C0C">
        <w:rPr>
          <w:b/>
        </w:rPr>
        <w:t xml:space="preserve">000 </w:t>
      </w:r>
      <w:r w:rsidR="00A15E8E">
        <w:rPr>
          <w:b/>
        </w:rPr>
        <w:t>EUR</w:t>
      </w:r>
      <w:r w:rsidR="00A15E8E" w:rsidRPr="004A5C0C">
        <w:rPr>
          <w:b/>
        </w:rPr>
        <w:t xml:space="preserve"> </w:t>
      </w:r>
      <w:r w:rsidRPr="004A5C0C">
        <w:rPr>
          <w:b/>
        </w:rPr>
        <w:t xml:space="preserve">bez DPH, </w:t>
      </w:r>
      <w:r w:rsidRPr="00DD30A9">
        <w:t xml:space="preserve">je možné určiť úspešného uchádzača na základe určenia predpokladanej hodnoty zákazky. Predpokladaná hodnota zákazky </w:t>
      </w:r>
      <w:r w:rsidR="00E368BC" w:rsidRPr="0036469F">
        <w:rPr>
          <w:rFonts w:cs="Arial"/>
          <w:szCs w:val="19"/>
        </w:rPr>
        <w:t>a úspešný uchádzač musí byť určený</w:t>
      </w:r>
      <w:r w:rsidR="00E368BC" w:rsidRPr="00DD30A9" w:rsidDel="00E368BC">
        <w:t xml:space="preserve"> </w:t>
      </w:r>
      <w:r w:rsidRPr="00DD30A9">
        <w:t>oslovením minimálne troch potenciálnych záujemcov alebo ich identifikovaním napr. cez webové rozhranie, pričom oslovovaní alebo identifikovaní dodávatelia musia byť subjekty, ktoré sú oprávnené dodávať službu, tovar alebo prácu v rozsahu predmetu zákazky.</w:t>
      </w:r>
      <w:r w:rsidR="00FD5A49" w:rsidRPr="00FD5A49">
        <w:rPr>
          <w:rFonts w:cs="Arial"/>
          <w:szCs w:val="19"/>
        </w:rPr>
        <w:t xml:space="preserve"> </w:t>
      </w:r>
      <w:r w:rsidR="00FD5A49" w:rsidRPr="00FD5A49">
        <w:t xml:space="preserve">V prípade voľby tohto postupu musí prijímateľ disponovať minimálne </w:t>
      </w:r>
      <w:r w:rsidR="006C2AFD">
        <w:t>dvomi</w:t>
      </w:r>
      <w:r w:rsidR="006C2AFD" w:rsidRPr="00FD5A49">
        <w:t xml:space="preserve"> </w:t>
      </w:r>
      <w:r w:rsidR="00FD5A49" w:rsidRPr="00FD5A49">
        <w:t xml:space="preserve">ponukami, nakoľko okrem úspešného uchádzača určuje zároveň predpokladanú hodnotu zákazky. Z uvedeného dôvodu sa prijímateľovi odporúča osloviť aj viac ako troch potenciálnych dodávateľov. </w:t>
      </w:r>
      <w:r w:rsidR="00E368BC" w:rsidRPr="0036469F">
        <w:rPr>
          <w:rFonts w:cs="Arial"/>
          <w:szCs w:val="19"/>
        </w:rPr>
        <w:t xml:space="preserve">Prijímateľ vo výzve na predkladanie ponúk ani v sprievodnom </w:t>
      </w:r>
      <w:r w:rsidR="00E368BC">
        <w:rPr>
          <w:rFonts w:cs="Arial"/>
          <w:szCs w:val="19"/>
        </w:rPr>
        <w:t>e-</w:t>
      </w:r>
      <w:r w:rsidR="00E368BC" w:rsidRPr="0036469F">
        <w:rPr>
          <w:rFonts w:cs="Arial"/>
          <w:szCs w:val="19"/>
        </w:rPr>
        <w:t>maile v tomto prípade neuvádza, že ide o určenie predpokladanej hodnoty zákazky.</w:t>
      </w:r>
      <w:r w:rsidR="00E368BC">
        <w:rPr>
          <w:rFonts w:cs="Arial"/>
          <w:szCs w:val="19"/>
        </w:rPr>
        <w:t xml:space="preserve"> </w:t>
      </w:r>
      <w:r w:rsidR="00FD5A49" w:rsidRPr="00FD5A49">
        <w:t xml:space="preserve">Ak prijímateľovi neboli predložené </w:t>
      </w:r>
      <w:r w:rsidR="006C2AFD">
        <w:t>dve</w:t>
      </w:r>
      <w:r w:rsidR="006C2AFD" w:rsidRPr="00FD5A49">
        <w:t xml:space="preserve"> </w:t>
      </w:r>
      <w:r w:rsidR="00FD5A49" w:rsidRPr="00FD5A49">
        <w:t>cenové ponuky, je možné pre účely určenia predpokladanej hodnoty zákazky použiť aj cenové ponuky identifikované cez webové rozhranie.</w:t>
      </w:r>
      <w:r w:rsidR="00E368BC" w:rsidRPr="00E368BC">
        <w:rPr>
          <w:rFonts w:cs="Arial"/>
          <w:szCs w:val="19"/>
        </w:rPr>
        <w:t xml:space="preserve"> </w:t>
      </w:r>
      <w:r w:rsidR="00E368BC" w:rsidRPr="0036469F">
        <w:rPr>
          <w:rFonts w:cs="Arial"/>
          <w:szCs w:val="19"/>
        </w:rPr>
        <w:t xml:space="preserve">Ak bola predložená iba jedna cenová ponuka, prijímateľ môže dohľadať </w:t>
      </w:r>
      <w:r w:rsidR="006632F3">
        <w:rPr>
          <w:rFonts w:cs="Arial"/>
          <w:szCs w:val="19"/>
        </w:rPr>
        <w:t>minimálne jednu ďalšiu ponuku</w:t>
      </w:r>
      <w:r w:rsidR="006632F3" w:rsidRPr="0036469F">
        <w:rPr>
          <w:rFonts w:cs="Arial"/>
          <w:szCs w:val="19"/>
        </w:rPr>
        <w:t xml:space="preserve"> </w:t>
      </w:r>
      <w:r w:rsidR="00E368BC" w:rsidRPr="0036469F">
        <w:rPr>
          <w:rFonts w:cs="Arial"/>
          <w:szCs w:val="19"/>
        </w:rPr>
        <w:t>na webe a spolu s ponukou predloženou na základe výzvy na predkladanie ponúk určiť z cenových údajov predpokladanú hodnotu zákazky. Zmluvu s dodávateľom, ktorý ako jediný predložil ponuku, je možné uzavrieť v prípade, ak je jeho cenová ponuka najnižšia, pričom cena bola jediným kritériom na vyhodnotenie ponúk.</w:t>
      </w:r>
    </w:p>
    <w:p w14:paraId="14F01F27" w14:textId="4CBB78B6" w:rsidR="006632F3" w:rsidRPr="00A413D3" w:rsidRDefault="006632F3" w:rsidP="006632F3">
      <w:pPr>
        <w:pStyle w:val="Default"/>
        <w:spacing w:before="200"/>
        <w:jc w:val="both"/>
        <w:rPr>
          <w:rFonts w:ascii="Arial" w:hAnsi="Arial" w:cs="Arial"/>
          <w:color w:val="auto"/>
          <w:sz w:val="19"/>
          <w:szCs w:val="19"/>
          <w:lang w:val="sk-SK"/>
        </w:rPr>
      </w:pPr>
      <w:r w:rsidRPr="00C77906">
        <w:rPr>
          <w:rFonts w:ascii="Arial" w:hAnsi="Arial" w:cs="Arial"/>
          <w:color w:val="auto"/>
          <w:sz w:val="19"/>
          <w:szCs w:val="19"/>
          <w:lang w:val="sk-SK"/>
        </w:rPr>
        <w:t xml:space="preserve">V prípade zákaziek s nízkou hodnotou, ktorých predpokladaná hodnota je do </w:t>
      </w:r>
      <w:r w:rsidR="000F2DB9">
        <w:rPr>
          <w:rFonts w:ascii="Arial" w:hAnsi="Arial" w:cs="Arial"/>
          <w:color w:val="auto"/>
          <w:sz w:val="19"/>
          <w:szCs w:val="19"/>
          <w:lang w:val="sk-SK"/>
        </w:rPr>
        <w:t>5</w:t>
      </w:r>
      <w:r w:rsidRPr="00C77906">
        <w:rPr>
          <w:rFonts w:ascii="Arial" w:hAnsi="Arial" w:cs="Arial"/>
          <w:color w:val="auto"/>
          <w:sz w:val="19"/>
          <w:szCs w:val="19"/>
          <w:lang w:val="sk-SK"/>
        </w:rPr>
        <w:t>0 000 EUR bez DPH, je možné sa v prípade technických špecifikácií uvedených v opise predmetu zákazky odvolávať na konkrétneho výrobcu, výrobný postup, obchodné označenie, patent, typ, oblasť alebo miesto pôvodu alebo výroby za predpokladu, že všetci potenciálni identifikovaní dodávatelia (napr. prostredníctvom internetového prieskumu) sú preukázateľne spôsobilí dodať predmet zákazky spĺňajúci všetky určené technické špecifikácie.</w:t>
      </w:r>
    </w:p>
    <w:p w14:paraId="5AE7D05E" w14:textId="77777777" w:rsidR="006632F3" w:rsidRDefault="006632F3" w:rsidP="009D7F63">
      <w:pPr>
        <w:tabs>
          <w:tab w:val="left" w:pos="1014"/>
        </w:tabs>
        <w:spacing w:before="120" w:after="120" w:line="288" w:lineRule="auto"/>
        <w:jc w:val="both"/>
      </w:pPr>
    </w:p>
    <w:p w14:paraId="0A3195A5" w14:textId="53A5475B" w:rsidR="00A15E8E" w:rsidRPr="00DD30A9" w:rsidRDefault="00A15E8E" w:rsidP="009D7F63">
      <w:pPr>
        <w:tabs>
          <w:tab w:val="left" w:pos="1014"/>
        </w:tabs>
        <w:spacing w:before="120" w:after="120" w:line="288" w:lineRule="auto"/>
        <w:jc w:val="both"/>
      </w:pPr>
      <w:r w:rsidRPr="00A15E8E">
        <w:rPr>
          <w:b/>
        </w:rPr>
        <w:t>V prípade zákaziek s nízkou hodnotou</w:t>
      </w:r>
      <w:r w:rsidR="00E368BC" w:rsidRPr="00E368BC">
        <w:rPr>
          <w:rFonts w:cs="Arial"/>
          <w:b/>
          <w:szCs w:val="19"/>
        </w:rPr>
        <w:t xml:space="preserve"> </w:t>
      </w:r>
      <w:r w:rsidRPr="00A15E8E">
        <w:rPr>
          <w:b/>
        </w:rPr>
        <w:t xml:space="preserve">do </w:t>
      </w:r>
      <w:r w:rsidR="00FD5A49">
        <w:rPr>
          <w:b/>
        </w:rPr>
        <w:t>5</w:t>
      </w:r>
      <w:r w:rsidR="000F2DB9">
        <w:rPr>
          <w:b/>
        </w:rPr>
        <w:t>0</w:t>
      </w:r>
      <w:r w:rsidR="00FD5A49" w:rsidRPr="00A15E8E">
        <w:rPr>
          <w:b/>
        </w:rPr>
        <w:t> </w:t>
      </w:r>
      <w:r w:rsidRPr="00A15E8E">
        <w:rPr>
          <w:b/>
        </w:rPr>
        <w:t>000 EUR bez DPH</w:t>
      </w:r>
      <w:r w:rsidR="000F2DB9">
        <w:t xml:space="preserve"> je</w:t>
      </w:r>
      <w:r w:rsidR="00E368BC" w:rsidRPr="00A15E8E">
        <w:t xml:space="preserve"> </w:t>
      </w:r>
      <w:r w:rsidRPr="00A15E8E">
        <w:t xml:space="preserve">možné určiť úspešného uchádzača priamym zadaním, ak poskytovateľ vo vzťahu k predmetu zákazky určil na dané výdavky finančné limity, </w:t>
      </w:r>
      <w:r w:rsidR="006632F3">
        <w:rPr>
          <w:rFonts w:cs="Arial"/>
          <w:szCs w:val="19"/>
        </w:rPr>
        <w:t xml:space="preserve">percentuálne limity alebo </w:t>
      </w:r>
      <w:proofErr w:type="spellStart"/>
      <w:r w:rsidR="006632F3">
        <w:rPr>
          <w:rFonts w:cs="Arial"/>
          <w:szCs w:val="19"/>
        </w:rPr>
        <w:t>benchmarky</w:t>
      </w:r>
      <w:proofErr w:type="spellEnd"/>
      <w:r w:rsidR="006632F3">
        <w:rPr>
          <w:rFonts w:cs="Arial"/>
          <w:szCs w:val="19"/>
        </w:rPr>
        <w:t>,</w:t>
      </w:r>
      <w:r w:rsidR="006632F3" w:rsidRPr="00233090">
        <w:rPr>
          <w:rFonts w:cs="Arial"/>
          <w:szCs w:val="19"/>
        </w:rPr>
        <w:t xml:space="preserve"> </w:t>
      </w:r>
      <w:r w:rsidRPr="00A15E8E">
        <w:t>ktoré zohľadňujú dodržanie pravidiel hospodárnosti v súlade s metodickým pokynom</w:t>
      </w:r>
      <w:r w:rsidR="00E368BC" w:rsidRPr="00E368BC">
        <w:rPr>
          <w:rFonts w:cs="Arial"/>
          <w:szCs w:val="19"/>
        </w:rPr>
        <w:t xml:space="preserve"> </w:t>
      </w:r>
      <w:r w:rsidR="00E368BC" w:rsidRPr="00517B0A">
        <w:rPr>
          <w:rFonts w:cs="Arial"/>
          <w:szCs w:val="19"/>
        </w:rPr>
        <w:t xml:space="preserve">CKO č. 18 </w:t>
      </w:r>
      <w:r w:rsidRPr="00A15E8E">
        <w:t xml:space="preserve"> </w:t>
      </w:r>
      <w:r w:rsidR="00E368BC" w:rsidRPr="00AD07E2">
        <w:t>k overovaniu hospodárnosti výdavkov</w:t>
      </w:r>
      <w:r w:rsidRPr="00A15E8E">
        <w:t>.</w:t>
      </w:r>
      <w:r w:rsidR="00D4111C" w:rsidRPr="00D4111C">
        <w:t xml:space="preserve"> </w:t>
      </w:r>
    </w:p>
    <w:p w14:paraId="2B469935" w14:textId="77777777" w:rsidR="00A57E12" w:rsidRDefault="00A57E12" w:rsidP="00A57E12">
      <w:pPr>
        <w:tabs>
          <w:tab w:val="left" w:pos="1014"/>
        </w:tabs>
        <w:spacing w:before="120" w:after="120" w:line="288" w:lineRule="auto"/>
        <w:jc w:val="both"/>
      </w:pPr>
    </w:p>
    <w:p w14:paraId="4E705DEB" w14:textId="7777777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47CFEE24"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1D94C631" w14:textId="77777777" w:rsidR="009D7F63" w:rsidRPr="0073389C" w:rsidRDefault="009D7F63" w:rsidP="009D7F63">
      <w:pPr>
        <w:tabs>
          <w:tab w:val="left" w:pos="1014"/>
        </w:tabs>
        <w:spacing w:before="120" w:after="120" w:line="288" w:lineRule="auto"/>
        <w:jc w:val="both"/>
      </w:pPr>
    </w:p>
    <w:p w14:paraId="6F840497" w14:textId="77777777" w:rsidR="009D7F63" w:rsidRPr="00F85AF8" w:rsidRDefault="009D7F63" w:rsidP="009D7F63">
      <w:pPr>
        <w:pStyle w:val="Nadpis3"/>
        <w:ind w:left="567" w:firstLine="0"/>
        <w:rPr>
          <w:lang w:val="sk-SK"/>
        </w:rPr>
      </w:pPr>
      <w:bookmarkStart w:id="179" w:name="_Toc440372886"/>
      <w:bookmarkStart w:id="180" w:name="_Toc4576205"/>
      <w:r w:rsidRPr="00F85AF8">
        <w:rPr>
          <w:lang w:val="sk-SK"/>
        </w:rPr>
        <w:t>Zákazky nespadajúce pod zákon o verejnom obstarávaní</w:t>
      </w:r>
      <w:bookmarkEnd w:id="179"/>
      <w:bookmarkEnd w:id="180"/>
    </w:p>
    <w:p w14:paraId="36B0F6F0" w14:textId="7777777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Aj v prípadoch, kedy zadávanie zákaziek na dodanie tovarov, prác alebo služieb nespadá pod ZVO, postupuje prijímateľ pri ich obstarávaní v súlade so Zmluvou o fungovaní EÚ a to najmä v súlade s jej princípmi</w:t>
      </w:r>
      <w:r w:rsidR="00FD5A49">
        <w:t>,</w:t>
      </w:r>
      <w:r w:rsidRPr="0073389C">
        <w:t xml:space="preserve"> ktorými sú - voľný pohyb tovaru, právo usadenia, voľný pohyb služieb, zákaz diskriminácie, rovnaké zaobchádzanie, transparentnosť, proporcionalita a vzájomné uznávanie dokladov. Rovnako dodržiava aj princíp zákonnosti. </w:t>
      </w:r>
    </w:p>
    <w:p w14:paraId="3DFE262F" w14:textId="77777777"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w:t>
      </w:r>
      <w:r w:rsidR="00CE0F2A">
        <w:t>4</w:t>
      </w:r>
      <w:r w:rsidR="00372AD7" w:rsidRPr="0073389C">
        <w:t xml:space="preserve"> </w:t>
      </w:r>
      <w:r w:rsidR="009D7F63" w:rsidRPr="0073389C">
        <w:t>ZVO (ďalej len „zákazky z výnimky“)</w:t>
      </w:r>
      <w:r w:rsidR="00FD5A49" w:rsidRPr="00FD5A49">
        <w:rPr>
          <w:szCs w:val="19"/>
        </w:rPr>
        <w:t xml:space="preserve"> </w:t>
      </w:r>
      <w:r w:rsidR="00FD5A49" w:rsidRPr="00FD5A49">
        <w:t>o postupy pri obstarávaní zákazky vyhlásenej osobou, ktorej verejný obstarávateľ poskytne 50% a menej finančných prostriedkov na dodanie tovaru, uskutočnenie stavebných prác, poskytnutie služieb z NFP</w:t>
      </w:r>
      <w:r w:rsidR="00F85AF8" w:rsidRPr="00F85AF8">
        <w:rPr>
          <w:szCs w:val="19"/>
        </w:rPr>
        <w:t xml:space="preserve"> </w:t>
      </w:r>
      <w:r w:rsidR="00F85AF8">
        <w:rPr>
          <w:szCs w:val="19"/>
        </w:rPr>
        <w:t>a</w:t>
      </w:r>
      <w:r w:rsidR="00FD5A49" w:rsidRPr="00FD5A49">
        <w:t xml:space="preserve"> o zákazky </w:t>
      </w:r>
      <w:r w:rsidR="00F85AF8" w:rsidRPr="00B415B4">
        <w:rPr>
          <w:szCs w:val="19"/>
        </w:rPr>
        <w:t>zadávané osobou podľa</w:t>
      </w:r>
      <w:r w:rsidR="00FD5A49" w:rsidRPr="00FD5A49">
        <w:t xml:space="preserve"> § 8 ods. 2 ZVO</w:t>
      </w:r>
      <w:r w:rsidR="00F85AF8" w:rsidRPr="00B415B4">
        <w:rPr>
          <w:szCs w:val="19"/>
        </w:rPr>
        <w:t>(ďalej</w:t>
      </w:r>
      <w:r w:rsidR="00F85AF8">
        <w:rPr>
          <w:szCs w:val="19"/>
        </w:rPr>
        <w:t xml:space="preserve"> sa tieto označujú</w:t>
      </w:r>
      <w:r w:rsidR="00F85AF8" w:rsidRPr="00B415B4">
        <w:rPr>
          <w:szCs w:val="19"/>
        </w:rPr>
        <w:t xml:space="preserve"> aj ako „zákazky nespadajúce pod ZVO“)</w:t>
      </w:r>
      <w:r w:rsidR="00FD5A49" w:rsidRPr="00FD5A49">
        <w:t>. Výnimka pre osoby podľa § 8 ods. 2 ZVO neplatí, ak ide o zákazku na uskutočnenie stavebných prác alebo zákazku na poskytnutie služby, ktorá súvisí s týmito stavebnými prácami, ktorej predpokladaná hodnota je vyššia ako finančný limit podľa § 5 ods. 2 ZVO a na ktorú verejný obstarávateľ poskytne viac ako 50% finančných prostriedkov</w:t>
      </w:r>
      <w:r w:rsidR="00FD5A49">
        <w:t>.</w:t>
      </w:r>
      <w:r w:rsidR="009D7F63" w:rsidRPr="0073389C">
        <w:t xml:space="preserve"> </w:t>
      </w:r>
    </w:p>
    <w:p w14:paraId="5A0BC079" w14:textId="77777777" w:rsidR="009D7F63" w:rsidRPr="0073389C" w:rsidRDefault="009D7F63" w:rsidP="009D7F63">
      <w:pPr>
        <w:tabs>
          <w:tab w:val="left" w:pos="1014"/>
        </w:tabs>
        <w:spacing w:before="120" w:after="120" w:line="288" w:lineRule="auto"/>
        <w:jc w:val="both"/>
      </w:pPr>
      <w:r w:rsidRPr="0073389C">
        <w:lastRenderedPageBreak/>
        <w:t>Povinnosti a postupy pri realizácii a kontrole takýchto zákaziek</w:t>
      </w:r>
      <w:r w:rsidR="00F85AF8" w:rsidRPr="00F85AF8">
        <w:rPr>
          <w:rFonts w:cs="Arial"/>
          <w:szCs w:val="19"/>
        </w:rPr>
        <w:t xml:space="preserve"> </w:t>
      </w:r>
      <w:r w:rsidR="00F85AF8">
        <w:rPr>
          <w:rFonts w:cs="Arial"/>
          <w:szCs w:val="19"/>
        </w:rPr>
        <w:t>nespadajúcich pod ZVO</w:t>
      </w:r>
      <w:r w:rsidR="00F85AF8" w:rsidRPr="00703E20">
        <w:rPr>
          <w:rFonts w:cs="Arial"/>
          <w:szCs w:val="19"/>
        </w:rPr>
        <w:t xml:space="preserve"> upravuje</w:t>
      </w:r>
      <w:r w:rsidRPr="0073389C">
        <w:t xml:space="preserve"> CKO  v metodickom pokyne č. 12</w:t>
      </w:r>
      <w:r w:rsidR="005C00EC">
        <w:t xml:space="preserve"> </w:t>
      </w:r>
      <w:r w:rsidR="005C00EC" w:rsidRPr="005C00EC">
        <w:t>k zadávaniu zákaziek nespadajúcich pod zákon o verejnom obstarávaní</w:t>
      </w:r>
      <w:r w:rsidR="00F85AF8">
        <w:rPr>
          <w:rStyle w:val="Odkaznapoznmkupodiarou"/>
          <w:rFonts w:cs="Arial"/>
          <w:szCs w:val="19"/>
        </w:rPr>
        <w:footnoteReference w:id="137"/>
      </w:r>
      <w:r w:rsidR="00F85AF8">
        <w:rPr>
          <w:rFonts w:cs="Arial"/>
          <w:szCs w:val="19"/>
        </w:rPr>
        <w:t xml:space="preserve"> </w:t>
      </w:r>
      <w:r w:rsidR="00F85AF8" w:rsidRPr="00446301">
        <w:rPr>
          <w:rFonts w:cs="Arial"/>
          <w:szCs w:val="19"/>
        </w:rPr>
        <w:t>(ďalej aj ako „metodický pokyn CKO č. 12“)</w:t>
      </w:r>
      <w:r w:rsidRPr="0073389C">
        <w:t>.</w:t>
      </w:r>
    </w:p>
    <w:p w14:paraId="0FE3D546" w14:textId="77777777"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sa vzťahujú na všetky zákazky nespadajúce pod ZVO, ktoré budú spolufinancované z fondov EFRR, ESF, KF, ENRF a programy EÚS, bez ohľadu na skutočnosť, či ich zrealizoval prijímateľ ešte pred schválením </w:t>
      </w:r>
      <w:proofErr w:type="spellStart"/>
      <w:r w:rsidRPr="0073389C">
        <w:t>ŽoNFP</w:t>
      </w:r>
      <w:proofErr w:type="spellEnd"/>
      <w:r w:rsidRPr="0073389C">
        <w:t xml:space="preserve">, alebo až po schválení tejto </w:t>
      </w:r>
      <w:proofErr w:type="spellStart"/>
      <w:r w:rsidRPr="0073389C">
        <w:t>ŽoNFP</w:t>
      </w:r>
      <w:proofErr w:type="spellEnd"/>
      <w:r w:rsidRPr="00874BCC">
        <w:t xml:space="preserve">. </w:t>
      </w:r>
      <w:r w:rsidR="00F85AF8" w:rsidRPr="00231027">
        <w:rPr>
          <w:rFonts w:cs="Arial"/>
          <w:szCs w:val="19"/>
        </w:rPr>
        <w:t xml:space="preserve">Pokiaľ prijímateľ predloží </w:t>
      </w:r>
      <w:r w:rsidR="00F85AF8">
        <w:rPr>
          <w:rFonts w:cs="Arial"/>
          <w:szCs w:val="19"/>
        </w:rPr>
        <w:t>poskytovateľovi</w:t>
      </w:r>
      <w:r w:rsidR="00F85AF8" w:rsidRPr="00231027">
        <w:rPr>
          <w:rFonts w:cs="Arial"/>
          <w:szCs w:val="19"/>
        </w:rPr>
        <w:t xml:space="preserve"> dokumentáciu z procesu zadávania zákazky nespadajúcej pod ZVO, pri ktorej obstarávaní nepostupoval podľa pravidiel uvedených </w:t>
      </w:r>
      <w:r w:rsidR="00F85AF8" w:rsidRPr="00446301">
        <w:rPr>
          <w:rFonts w:cs="Arial"/>
          <w:szCs w:val="19"/>
        </w:rPr>
        <w:t xml:space="preserve">v metodickom pokyne č. 12 a v tejto </w:t>
      </w:r>
      <w:r w:rsidR="00F85AF8" w:rsidRPr="00874BCC">
        <w:rPr>
          <w:rFonts w:cs="Arial"/>
          <w:szCs w:val="19"/>
        </w:rPr>
        <w:t xml:space="preserve">príručke a porušenie týchto pravidiel malo alebo mohlo mať vplyv na výsledok zadávania zákazky, je </w:t>
      </w:r>
      <w:r w:rsidR="00F85AF8" w:rsidRPr="001C0CF9">
        <w:rPr>
          <w:rFonts w:cs="Arial"/>
          <w:szCs w:val="19"/>
        </w:rPr>
        <w:t xml:space="preserve">poskytovateľ </w:t>
      </w:r>
      <w:r w:rsidR="00517DEE" w:rsidRPr="001C0CF9">
        <w:rPr>
          <w:rFonts w:cs="Arial"/>
          <w:szCs w:val="19"/>
        </w:rPr>
        <w:t>vylúči výdavky takéhoto obstarávania z financovania v plnom rozsahu, ak ide o zadávanie zákazky vo finančno</w:t>
      </w:r>
      <w:r w:rsidR="00517DEE" w:rsidRPr="00874BCC">
        <w:rPr>
          <w:rFonts w:cs="Arial"/>
          <w:szCs w:val="19"/>
        </w:rPr>
        <w:t>m limite nadlimitnej zákazky alebo podlimitnej zákazky. V tomto prípade zároveň odporučí prijímateľovi postupovať pri zadaní predmetnej zákazky v zmysle postupov a pravidiel ZVO. V prípade zákazky vo finančnom limite zákazky s nízkou hodnotou sa postupuje</w:t>
      </w:r>
      <w:r w:rsidR="00F85AF8" w:rsidRPr="00874BCC">
        <w:rPr>
          <w:rFonts w:cs="Arial"/>
          <w:szCs w:val="19"/>
        </w:rPr>
        <w:t xml:space="preserve"> na</w:t>
      </w:r>
      <w:r w:rsidR="00F85AF8" w:rsidRPr="00231027">
        <w:rPr>
          <w:rFonts w:cs="Arial"/>
          <w:szCs w:val="19"/>
        </w:rPr>
        <w:t xml:space="preserve"> základe analógie a proporcionality podľa metodického pokynu CKO č. 5.</w:t>
      </w:r>
    </w:p>
    <w:p w14:paraId="3279A6D0"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w:t>
      </w:r>
      <w:r w:rsidR="00FD5A49">
        <w:t>,</w:t>
      </w:r>
      <w:r w:rsidR="00FD5A49" w:rsidRPr="00FD5A49">
        <w:rPr>
          <w:rFonts w:cs="Arial"/>
          <w:szCs w:val="19"/>
        </w:rPr>
        <w:t xml:space="preserve"> </w:t>
      </w:r>
      <w:r w:rsidR="00FD5A49" w:rsidRPr="00FD5A49">
        <w:t>pričom zákonná možnosť uplatnenia výnimky spod pôsobnosti ZVO sa vykladá reštriktívne</w:t>
      </w:r>
      <w:r w:rsidRPr="0073389C">
        <w:t xml:space="preserve">. </w:t>
      </w:r>
      <w:r w:rsidR="00B43B92" w:rsidRPr="00C02D66">
        <w:rPr>
          <w:rFonts w:cs="Arial"/>
          <w:szCs w:val="19"/>
        </w:rPr>
        <w:t xml:space="preserve">V prípade, že </w:t>
      </w:r>
      <w:r w:rsidR="00B43B92">
        <w:rPr>
          <w:rFonts w:cs="Arial"/>
          <w:szCs w:val="19"/>
        </w:rPr>
        <w:t>poskytovateľ</w:t>
      </w:r>
      <w:r w:rsidR="00B43B92" w:rsidRPr="00C02D66">
        <w:rPr>
          <w:rFonts w:cs="Arial"/>
          <w:szCs w:val="19"/>
        </w:rPr>
        <w:t xml:space="preserve"> identifikuje takéto neoprávnené použitie zadávania zákaziek, </w:t>
      </w:r>
      <w:r w:rsidR="00B06D25" w:rsidRPr="00B2338E">
        <w:rPr>
          <w:rFonts w:cs="Arial"/>
          <w:szCs w:val="19"/>
        </w:rPr>
        <w:t>pričom prijímateľ sa vyhol použitiu postupov zadávania nadlimitných alebo podlimitných zákaziek,</w:t>
      </w:r>
      <w:r w:rsidR="00B06D25">
        <w:rPr>
          <w:rFonts w:cs="Arial"/>
          <w:szCs w:val="19"/>
        </w:rPr>
        <w:t xml:space="preserve"> </w:t>
      </w:r>
      <w:r w:rsidR="00B43B92" w:rsidRPr="00C02D66">
        <w:rPr>
          <w:rFonts w:cs="Arial"/>
          <w:szCs w:val="19"/>
        </w:rPr>
        <w:t>je povinný výdavky vyplývajúce z takéhoto obstarávania vylúčiť z financovania v plnom rozsahu</w:t>
      </w:r>
      <w:r w:rsidR="00B43B92" w:rsidRPr="00874BCC">
        <w:rPr>
          <w:rFonts w:cs="Arial"/>
          <w:szCs w:val="19"/>
        </w:rPr>
        <w:t>.</w:t>
      </w:r>
      <w:r w:rsidR="005E75E9" w:rsidRPr="00874BCC">
        <w:rPr>
          <w:rFonts w:cs="Arial"/>
          <w:szCs w:val="19"/>
        </w:rPr>
        <w:t xml:space="preserve"> V tomto prípade zároveň poskytovateľ odporučí prijímateľovi postupovať pri zadaní predmetnej zákazky v zmysle postupov a pravidiel ZVO. V prípade, že sa prijímateľ vyhol použitiu postupov zadávania zákaziek s nízkou hodnotou, postupuje poskytovateľ na zák</w:t>
      </w:r>
      <w:r w:rsidR="005E75E9" w:rsidRPr="001C0CF9">
        <w:rPr>
          <w:rFonts w:cs="Arial"/>
          <w:szCs w:val="19"/>
        </w:rPr>
        <w:t>lade analógie a proporcionality podľa metodického pokynu CKO č. 5.</w:t>
      </w:r>
    </w:p>
    <w:p w14:paraId="00013EE0" w14:textId="77777777" w:rsidR="000F2DB9" w:rsidRPr="000F2DB9" w:rsidRDefault="000F2DB9" w:rsidP="002E4204">
      <w:pPr>
        <w:pStyle w:val="Odsekzoznamu"/>
        <w:spacing w:before="120" w:after="120" w:line="288" w:lineRule="auto"/>
        <w:ind w:left="0"/>
        <w:jc w:val="both"/>
      </w:pPr>
      <w:r w:rsidRPr="000F2DB9">
        <w:t>Na zákazky, na ktoré sa nevzťahuje ZVO, sa nevzťahuje povinnosť uzavrieť písomnú zmluvu, aj keď hodnota zákazky prekročí 15 000 EUR v zmysle pravidiel uvedených v MP CKO č. 6</w:t>
      </w:r>
      <w:r w:rsidRPr="000F2DB9">
        <w:rPr>
          <w:vertAlign w:val="superscript"/>
        </w:rPr>
        <w:footnoteReference w:id="138"/>
      </w:r>
      <w:r w:rsidRPr="000F2DB9">
        <w:t>, ale postupuje sa podľa pravidiel uvedených v MP CKO č. 12, ktorý upravuje kontrolu zákaziek, na ktoré sa ZVO nevzťahuje</w:t>
      </w:r>
      <w:r w:rsidRPr="000F2DB9">
        <w:rPr>
          <w:vertAlign w:val="superscript"/>
        </w:rPr>
        <w:footnoteReference w:id="139"/>
      </w:r>
      <w:r w:rsidRPr="000F2DB9">
        <w:t>. V prípade zákaziek do 100 000 EUR, vyhlásených osobou, ktorej verejný obstarávateľ poskytne 50% a menej finančných prostriedkov na dodanie tovaru, uskutočnenie stavebných prác, poskytnutie služieb z NFP nie je povinnosťou uzavrieť písomnú zmluvu, prijímateľ môže predložiť aj objednávku, ktorá v tomto prípade pre potreby finančnej kontroly obstarávania nahrádza písomný zmluvný vzťah.</w:t>
      </w:r>
    </w:p>
    <w:p w14:paraId="06EDBDB5" w14:textId="77777777" w:rsidR="00FC46D0" w:rsidRDefault="00FC46D0" w:rsidP="00852446">
      <w:pPr>
        <w:pStyle w:val="Odsekzoznamu"/>
        <w:spacing w:before="120" w:after="120" w:line="288" w:lineRule="auto"/>
        <w:ind w:left="0"/>
        <w:contextualSpacing w:val="0"/>
        <w:jc w:val="both"/>
      </w:pPr>
    </w:p>
    <w:p w14:paraId="69938AEA" w14:textId="77777777" w:rsidR="00FD5A49" w:rsidRPr="00852446" w:rsidRDefault="00FD5A49" w:rsidP="00852446">
      <w:pPr>
        <w:pStyle w:val="Odsekzoznamu"/>
        <w:spacing w:before="120" w:after="120" w:line="288" w:lineRule="auto"/>
        <w:ind w:left="0"/>
        <w:contextualSpacing w:val="0"/>
        <w:jc w:val="both"/>
      </w:pPr>
      <w:r w:rsidRPr="00852446">
        <w:t>Na zákazky, ktoré nespadajú</w:t>
      </w:r>
      <w:r w:rsidR="00B43B92">
        <w:t>ce</w:t>
      </w:r>
      <w:r w:rsidRPr="00852446">
        <w:t xml:space="preserve"> pod ZVO, vrátane zákaziek vyhlásených osobou, ktorej verejný obstarávateľ poskytne 50% a menej finančných prostriedkov na dodanie tovaru, uskutočnenie stavebných prác, poskytnutie služieb z NFP sa primerane vzťahuje kapitola 2.5.</w:t>
      </w:r>
      <w:r>
        <w:t>10</w:t>
      </w:r>
      <w:r w:rsidRPr="00852446">
        <w:t xml:space="preserve"> tejto Príručky, ako aj metodický pokyn CKO č. 13 k posudzovaniu konfliktu záujmov v procese VO vrátane jeho príloh v aktuálnom znení.</w:t>
      </w:r>
      <w:r w:rsidR="00B43B92" w:rsidRPr="00B43B92">
        <w:rPr>
          <w:rFonts w:cs="Arial"/>
          <w:szCs w:val="19"/>
        </w:rPr>
        <w:t xml:space="preserve"> </w:t>
      </w:r>
      <w:r w:rsidR="00B43B92" w:rsidRPr="00E076FB">
        <w:rPr>
          <w:rFonts w:cs="Arial"/>
          <w:szCs w:val="19"/>
        </w:rPr>
        <w:t>Prijímateľ je povinný každé zadanie zákazky, na ktorú sa ZVO nevzťahuje riadne odôvodniť (</w:t>
      </w:r>
      <w:r w:rsidR="00B43B92">
        <w:rPr>
          <w:rFonts w:cs="Arial"/>
          <w:szCs w:val="19"/>
        </w:rPr>
        <w:t>n</w:t>
      </w:r>
      <w:r w:rsidR="00B43B92" w:rsidRPr="00E076FB">
        <w:rPr>
          <w:rFonts w:cs="Arial"/>
          <w:szCs w:val="19"/>
        </w:rPr>
        <w:t>a</w:t>
      </w:r>
      <w:r w:rsidR="00B43B92">
        <w:rPr>
          <w:rFonts w:cs="Arial"/>
          <w:szCs w:val="19"/>
        </w:rPr>
        <w:t>j</w:t>
      </w:r>
      <w:r w:rsidR="00B43B92" w:rsidRPr="00E076FB">
        <w:rPr>
          <w:rFonts w:cs="Arial"/>
          <w:szCs w:val="19"/>
        </w:rPr>
        <w:t xml:space="preserve">mä naplnenie reštriktívne vykladaných ustanovení ZVO, na ktoré sa pri danom postupe prijímateľ odvoláva) a podložiť relevantnou dokumentáciou, pričom odôvodnenie aj príslušnú dokumentáciu predkladá na kontrolu </w:t>
      </w:r>
      <w:r w:rsidR="00B43B92">
        <w:rPr>
          <w:rFonts w:cs="Arial"/>
          <w:szCs w:val="19"/>
        </w:rPr>
        <w:t>poskytovateľovi.</w:t>
      </w:r>
    </w:p>
    <w:p w14:paraId="5C451BC2" w14:textId="77777777" w:rsidR="00FD5A49" w:rsidRDefault="00FD5A49" w:rsidP="00852446">
      <w:pPr>
        <w:pStyle w:val="Odsekzoznamu"/>
        <w:tabs>
          <w:tab w:val="left" w:pos="1014"/>
        </w:tabs>
        <w:spacing w:before="120" w:after="120" w:line="288" w:lineRule="auto"/>
        <w:ind w:left="0"/>
        <w:contextualSpacing w:val="0"/>
        <w:jc w:val="both"/>
        <w:rPr>
          <w:b/>
        </w:rPr>
      </w:pPr>
    </w:p>
    <w:p w14:paraId="6246B8C4" w14:textId="77777777" w:rsidR="009D7F63" w:rsidRPr="0073389C" w:rsidRDefault="009D7F63" w:rsidP="005B7173">
      <w:pPr>
        <w:pStyle w:val="Odsekzoznamu"/>
        <w:numPr>
          <w:ilvl w:val="0"/>
          <w:numId w:val="116"/>
        </w:numPr>
        <w:tabs>
          <w:tab w:val="left" w:pos="1014"/>
        </w:tabs>
        <w:spacing w:before="120" w:after="120" w:line="288" w:lineRule="auto"/>
        <w:contextualSpacing w:val="0"/>
        <w:jc w:val="both"/>
        <w:rPr>
          <w:b/>
        </w:rPr>
      </w:pPr>
      <w:r w:rsidRPr="0073389C">
        <w:rPr>
          <w:b/>
        </w:rPr>
        <w:t>Pravidlá uplatňujúce sa pri zadávaní a kontrole zákaziek z výnimky</w:t>
      </w:r>
    </w:p>
    <w:p w14:paraId="4E2B287F" w14:textId="7777777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00B43B92" w:rsidRPr="00735615">
        <w:rPr>
          <w:rFonts w:cs="Arial"/>
          <w:szCs w:val="19"/>
        </w:rPr>
        <w:t xml:space="preserve">Pri zadávaní zákaziek spadajúcich pod výnimky podľa § 1 ods. 2 až 14 ZVO (okrem zákaziek zadávaných vnútorným obstarávaním, pre ktoré sú určené pravidlá v časti B. tejto kapitoly) je prijímateľ povinný postupovať primárne podľa pravidiel relevantných pre tento typ zákaziek uvedených v tejto príručke a podľa pravidiel uvedených v kapitole č. 3 Metodického pokynu CKO č. 12 </w:t>
      </w:r>
      <w:r w:rsidR="00B43B92" w:rsidRPr="00CB2921">
        <w:rPr>
          <w:rFonts w:cs="Arial"/>
          <w:szCs w:val="19"/>
        </w:rPr>
        <w:t xml:space="preserve">k zadávaniu zákaziek nespadajúcich pod zákon o verejnom obstarávaní </w:t>
      </w:r>
      <w:r w:rsidR="00B43B92" w:rsidRPr="00735615">
        <w:rPr>
          <w:rFonts w:cs="Arial"/>
          <w:szCs w:val="19"/>
          <w:u w:val="single"/>
        </w:rPr>
        <w:t>v rozsahu, ktorý nie je v rozpore s pravidlami tejto príručky</w:t>
      </w:r>
      <w:r w:rsidR="00B43B92" w:rsidRPr="00735615">
        <w:rPr>
          <w:rFonts w:cs="Arial"/>
          <w:szCs w:val="19"/>
        </w:rPr>
        <w:t xml:space="preserve">. </w:t>
      </w:r>
      <w:r w:rsidR="00B43B92" w:rsidRPr="00735615">
        <w:rPr>
          <w:rFonts w:cs="Arial"/>
          <w:szCs w:val="19"/>
        </w:rPr>
        <w:lastRenderedPageBreak/>
        <w:t>Z tohto dôvodu táto kapitola nepredstavuje vyčerpávajúci výklad pravidiel uplatňujúcich sa pri zákazkách nespadajúcich pod ZVO.</w:t>
      </w:r>
      <w:r w:rsidRPr="00CB2921">
        <w:t xml:space="preserve"> S ohľadom </w:t>
      </w:r>
      <w:r w:rsidRPr="0073389C">
        <w:t xml:space="preserve">na dodržanie princípov uvedených v metodickom pokyne CKO č. 12 </w:t>
      </w:r>
      <w:r w:rsidR="005C00EC" w:rsidRPr="005C00EC">
        <w:t xml:space="preserve">k zadávaniu zákaziek nespadajúcich pod zákon o verejnom obstarávaní </w:t>
      </w:r>
      <w:r w:rsidRPr="0073389C">
        <w:t>prijímateľ zabezpečí aj pri takýchto zákazkách transparentnosť a preukázateľnosť všetkých úkonov ako aj hospodárnosť výdavkov. Každé použitie výnimky</w:t>
      </w:r>
      <w:r w:rsidR="009B2C3C">
        <w:t xml:space="preserve"> je prijímateľ</w:t>
      </w:r>
      <w:r w:rsidRPr="0073389C">
        <w:t xml:space="preserve"> </w:t>
      </w:r>
      <w:r w:rsidR="009B2C3C" w:rsidRPr="00676DD6">
        <w:t>povinný riadne zdôvodniť a podložiť relevantnou dokumentáciou</w:t>
      </w:r>
      <w:r w:rsidR="009B2C3C">
        <w:t xml:space="preserve"> s výnimkou prípadov, ak</w:t>
      </w:r>
      <w:r w:rsidR="009B2C3C" w:rsidRPr="004B21CB">
        <w:t xml:space="preserve"> priamo zo znenia názvu predmetu zákazky,</w:t>
      </w:r>
      <w:r w:rsidR="009B2C3C">
        <w:t xml:space="preserve"> alebo z postavenia dodávateľa</w:t>
      </w:r>
      <w:r w:rsidR="009B2C3C" w:rsidRPr="004B21CB">
        <w:t xml:space="preserve"> </w:t>
      </w:r>
      <w:r w:rsidR="009B2C3C">
        <w:t xml:space="preserve">(napr. podľa § 1 ods. 12 písm. u) ZVO) </w:t>
      </w:r>
      <w:r w:rsidR="009B2C3C" w:rsidRPr="004B21CB">
        <w:t>nevyplýva oprávnenosť použitia výnimky zo ZVO</w:t>
      </w:r>
      <w:r w:rsidR="009B2C3C" w:rsidRPr="00676DD6">
        <w:t>.</w:t>
      </w:r>
      <w:r w:rsidRPr="0073389C">
        <w:t xml:space="preserve">. </w:t>
      </w:r>
    </w:p>
    <w:p w14:paraId="68BD5C30" w14:textId="77777777" w:rsidR="00AA6A7C" w:rsidRDefault="00AA6A7C" w:rsidP="009D7F63">
      <w:pPr>
        <w:tabs>
          <w:tab w:val="left" w:pos="1014"/>
        </w:tabs>
        <w:spacing w:before="120" w:after="120" w:line="288" w:lineRule="auto"/>
        <w:jc w:val="both"/>
      </w:pPr>
      <w:r w:rsidRPr="00AA6A7C">
        <w:t xml:space="preserve">Pravidlá uvedené v tejto časti </w:t>
      </w:r>
      <w:r w:rsidR="00B43B92">
        <w:rPr>
          <w:rFonts w:cs="Arial"/>
          <w:szCs w:val="19"/>
        </w:rPr>
        <w:t xml:space="preserve">kapitoly 2.5.9 príručky </w:t>
      </w:r>
      <w:r w:rsidRPr="00AA6A7C">
        <w:t>sa nevzťahujú na uzatváranie pracovných zmlúv, dohôd o prácach vykonávaných mimo pracovného pomeru alebo obdobného pracovného vzťahu v zmysle § 1 ods. 2 písm. e) ZVO.</w:t>
      </w:r>
    </w:p>
    <w:p w14:paraId="4386854A" w14:textId="0E6F43C7" w:rsidR="00280BB0" w:rsidRPr="00280BB0" w:rsidRDefault="009D7F63" w:rsidP="00280BB0">
      <w:pPr>
        <w:tabs>
          <w:tab w:val="left" w:pos="1014"/>
        </w:tabs>
        <w:spacing w:before="120" w:after="120" w:line="288" w:lineRule="auto"/>
        <w:jc w:val="both"/>
      </w:pPr>
      <w:r w:rsidRPr="00874BCC">
        <w:t>Je potrebné, aby prijímateľ vykonal prieskum trhu</w:t>
      </w:r>
      <w:r w:rsidR="005E75E9" w:rsidRPr="00874BCC">
        <w:t xml:space="preserve"> (pričom hospodárnosť prijímateľ preukáže na základe predložených cenových ponúk)</w:t>
      </w:r>
      <w:r w:rsidRPr="00874BCC">
        <w:t>.</w:t>
      </w:r>
      <w:r w:rsidRPr="0073389C">
        <w:t xml:space="preserve">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r w:rsidR="00280BB0" w:rsidRPr="00280BB0">
        <w:t xml:space="preserve">Vo výnimočných prípadoch, kedy </w:t>
      </w:r>
      <w:r w:rsidR="00FC46D0">
        <w:t>ide</w:t>
      </w:r>
      <w:r w:rsidR="00280BB0" w:rsidRPr="00280BB0">
        <w:t xml:space="preserve"> o jedinečný predmet zákazky, môže prijímateľ osloviť/identifikovať aj menej ako troch záujemcov, pričom táto výnimka musí byť zo strany prijímateľa riadne zdôvodnená a vypracovaná ešte pred vyhlásením zákazky a dôkazné bremeno preukázania skutočnosti, že na relevantnom trhu neexistuje viac ako 1 alebo 2 dodávatelia znáša prijímateľ. </w:t>
      </w:r>
      <w:r w:rsidR="00FC46D0" w:rsidRPr="00FC46D0">
        <w:t xml:space="preserve">Súčasťou odôvodnenia jedinečnosti predmetu zákazky musí byť vyhlásenie prijímateľa k overeniu hospodárnosti, a to najmä porovnanie jedinečného predmetu zákazky s inou zákazkou, ktorá vykazuje určité spoločné znaky. Uvedené nezbavuje povinnosti poskytovateľa overiť hospodárnosť výdavkov zákazky podľa MP č. 18 k overovaniu hospodárnosti výdavkov. </w:t>
      </w:r>
      <w:r w:rsidR="00280BB0" w:rsidRPr="00280BB0">
        <w:t>Odôvodnenie k jedinečnému predmetu zákazky, resp. k predmetu zákazky, v rámci ktorého nie je možné vykonať prieskum trhu, musí byť súčasťou dokumentácie k zákazke.</w:t>
      </w:r>
    </w:p>
    <w:p w14:paraId="1AB43849" w14:textId="77777777" w:rsidR="00111724" w:rsidRDefault="00111724" w:rsidP="009D7F63">
      <w:pPr>
        <w:tabs>
          <w:tab w:val="left" w:pos="1014"/>
        </w:tabs>
        <w:spacing w:before="120" w:after="120" w:line="288" w:lineRule="auto"/>
        <w:jc w:val="both"/>
      </w:pPr>
    </w:p>
    <w:p w14:paraId="0EDFF82D" w14:textId="77777777" w:rsidR="009D7F63" w:rsidRPr="0073389C" w:rsidRDefault="00111724" w:rsidP="00852446">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B43B92" w:rsidRPr="00B43B92">
        <w:rPr>
          <w:rFonts w:cs="Arial"/>
          <w:szCs w:val="19"/>
        </w:rPr>
        <w:t xml:space="preserve"> </w:t>
      </w:r>
      <w:r w:rsidR="00B43B92" w:rsidRPr="0068047A">
        <w:rPr>
          <w:rFonts w:cs="Arial"/>
          <w:szCs w:val="19"/>
        </w:rPr>
        <w:t>hodnote zákazky a náročnosti vypracovania ponuky</w:t>
      </w:r>
      <w:r w:rsidR="003D6254">
        <w:t>,</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B43B92" w:rsidRPr="00B43B92">
        <w:rPr>
          <w:rFonts w:cs="Arial"/>
          <w:szCs w:val="19"/>
        </w:rPr>
        <w:t xml:space="preserve"> </w:t>
      </w:r>
      <w:r w:rsidR="00B43B92" w:rsidRPr="0068047A">
        <w:rPr>
          <w:rFonts w:cs="Arial"/>
          <w:szCs w:val="19"/>
        </w:rPr>
        <w:t>od oslovenia potenciálnych dodávateľov</w:t>
      </w:r>
      <w:r w:rsidR="009D7F63" w:rsidRPr="0073389C">
        <w:t xml:space="preserve">. </w:t>
      </w:r>
      <w:r w:rsidR="00280BB0" w:rsidRPr="00280BB0">
        <w:t xml:space="preserve">Prijímateľ môže pre tento účel využiť vzor prílohy </w:t>
      </w:r>
      <w:r w:rsidR="00280BB0">
        <w:t xml:space="preserve">č. 24 </w:t>
      </w:r>
      <w:r w:rsidR="009D7F63" w:rsidRPr="0073389C">
        <w:t xml:space="preserve">Výzva na predloženie ponuky </w:t>
      </w:r>
    </w:p>
    <w:p w14:paraId="41409DE8" w14:textId="77777777" w:rsidR="009D7F63" w:rsidRPr="0073389C" w:rsidRDefault="009D7F63" w:rsidP="009D7F63">
      <w:pPr>
        <w:autoSpaceDE w:val="0"/>
        <w:autoSpaceDN w:val="0"/>
        <w:adjustRightInd w:val="0"/>
        <w:spacing w:before="120" w:after="120" w:line="288" w:lineRule="auto"/>
        <w:jc w:val="both"/>
      </w:pPr>
      <w:r w:rsidRPr="0073389C">
        <w:t>Prijímateľ pri vyhodnotení prieskumu trhu v súlade s </w:t>
      </w:r>
      <w:r w:rsidR="00280BB0">
        <w:t>podmienkami stanovenými vo výzve na predloženie ponúk</w:t>
      </w:r>
      <w:r w:rsidRPr="0073389C">
        <w:t xml:space="preserve"> a skúma splnenie podmienok účasti a vyhodnocuje ponuky v súlade s kritériami stanovenými vo </w:t>
      </w:r>
      <w:r w:rsidR="00D76DD9">
        <w:t>v</w:t>
      </w:r>
      <w:r w:rsidRPr="0073389C">
        <w:t>ýzve na predkladanie ponúk</w:t>
      </w:r>
      <w:r w:rsidR="00E85179" w:rsidRPr="00E85179">
        <w:rPr>
          <w:rFonts w:cs="Arial"/>
          <w:szCs w:val="19"/>
        </w:rPr>
        <w:t xml:space="preserve"> </w:t>
      </w:r>
      <w:r w:rsidR="00E85179" w:rsidRPr="00B2338E">
        <w:rPr>
          <w:rFonts w:cs="Arial"/>
          <w:szCs w:val="19"/>
        </w:rPr>
        <w:t>a uzatvorí zmluvu/zadá objednávku v súlade s výzvou na predkladanie ponúk a s ponukou úspešného dodávateľa</w:t>
      </w:r>
      <w:r w:rsidRPr="0073389C">
        <w:t>. Prijímateľ vyhotoví zápis z</w:t>
      </w:r>
      <w:r w:rsidR="00B43B92">
        <w:t> </w:t>
      </w:r>
      <w:r w:rsidRPr="0073389C">
        <w:t>prieskumu</w:t>
      </w:r>
      <w:r w:rsidR="00B43B92">
        <w:t xml:space="preserve"> trhu</w:t>
      </w:r>
      <w:r w:rsidRPr="0073389C">
        <w:rPr>
          <w:i/>
        </w:rPr>
        <w:t xml:space="preserve"> </w:t>
      </w:r>
      <w:r w:rsidRPr="0073389C">
        <w:t xml:space="preserve">(príloha č. </w:t>
      </w:r>
      <w:r w:rsidR="001A6E82" w:rsidRPr="0073389C">
        <w:t>2</w:t>
      </w:r>
      <w:r w:rsidR="001A6E82">
        <w:t>5</w:t>
      </w:r>
      <w:r w:rsidRPr="0073389C">
        <w:t xml:space="preserve">). </w:t>
      </w:r>
    </w:p>
    <w:p w14:paraId="66F692AA" w14:textId="77777777" w:rsidR="00280BB0" w:rsidRPr="0042029B" w:rsidRDefault="00280BB0" w:rsidP="00280BB0">
      <w:pPr>
        <w:autoSpaceDE w:val="0"/>
        <w:autoSpaceDN w:val="0"/>
        <w:adjustRightInd w:val="0"/>
        <w:spacing w:before="120" w:after="120" w:line="288" w:lineRule="auto"/>
        <w:jc w:val="both"/>
      </w:pPr>
      <w:r w:rsidRPr="0042029B">
        <w:t>V prípade výnimky, ktorá nie je viazaná na finančný limit, nie je povinnosťou prijímateľa predložiť určenie a výpočet predpokladanej hodnoty zákazky. Obdobne v prípade výnimiek, ktoré sú viazané na finančné limity podlimitných zákaziek</w:t>
      </w:r>
      <w:r w:rsidR="004019DE">
        <w:t>,</w:t>
      </w:r>
      <w:r w:rsidRPr="0042029B">
        <w:t xml:space="preserve"> zákaziek s nízkou hodnotou</w:t>
      </w:r>
      <w:r w:rsidR="004019DE" w:rsidRPr="004019DE">
        <w:rPr>
          <w:rFonts w:cs="Arial"/>
          <w:szCs w:val="19"/>
        </w:rPr>
        <w:t xml:space="preserve"> </w:t>
      </w:r>
      <w:r w:rsidR="004019DE" w:rsidRPr="00407515">
        <w:rPr>
          <w:rFonts w:cs="Arial"/>
          <w:szCs w:val="19"/>
        </w:rPr>
        <w:t>a</w:t>
      </w:r>
      <w:r w:rsidR="004019DE" w:rsidRPr="00AB6258">
        <w:rPr>
          <w:rFonts w:cs="Arial"/>
          <w:szCs w:val="19"/>
        </w:rPr>
        <w:t> zákaziek podľa § 1 ods. 14 ZVO</w:t>
      </w:r>
      <w:r w:rsidRPr="0042029B">
        <w:t>, nie je potrebné určovať predpokladanú hodnotu zákazky, ale rozhodujúce je, aby zmluva, ktorá je uzatvorená s úspešným uchádzačom, bola vo finančnom limite, ktorý je spojený s možnosťou uplatnenia predmetnej výnimky</w:t>
      </w:r>
      <w:r w:rsidR="004019DE" w:rsidRPr="00AB6258">
        <w:rPr>
          <w:rFonts w:cs="Arial"/>
          <w:szCs w:val="19"/>
        </w:rPr>
        <w:t>(finančné limity sú uvádzané v EUR bez DPH)</w:t>
      </w:r>
      <w:r w:rsidRPr="0042029B">
        <w:t>. Prijímateľ pri zadávaní podlimitnej zákazky</w:t>
      </w:r>
      <w:r w:rsidR="00B43B92">
        <w:t>,</w:t>
      </w:r>
      <w:r w:rsidRPr="0042029B">
        <w:t xml:space="preserve"> zákazky s nízkou hodnotou</w:t>
      </w:r>
      <w:r w:rsidR="00B43B92" w:rsidRPr="00B43B92">
        <w:rPr>
          <w:rFonts w:cs="Arial"/>
          <w:szCs w:val="19"/>
        </w:rPr>
        <w:t xml:space="preserve"> </w:t>
      </w:r>
      <w:r w:rsidR="00B43B92" w:rsidRPr="00407515">
        <w:rPr>
          <w:rFonts w:cs="Arial"/>
          <w:szCs w:val="19"/>
        </w:rPr>
        <w:t>a</w:t>
      </w:r>
      <w:r w:rsidR="00B43B92" w:rsidRPr="00AB6258">
        <w:rPr>
          <w:rFonts w:cs="Arial"/>
          <w:szCs w:val="19"/>
        </w:rPr>
        <w:t> zákaziek podľa § 1 ods. 14 ZVO</w:t>
      </w:r>
      <w:r w:rsidRPr="0042029B">
        <w:t xml:space="preserve"> v režime výnimky nesmie zákazku umelo rozdeliť s cieľom vyhnúť sa pravidlám a postupom VO.</w:t>
      </w:r>
    </w:p>
    <w:p w14:paraId="1C65653E" w14:textId="77777777" w:rsidR="00280BB0" w:rsidRDefault="00280BB0" w:rsidP="00280BB0">
      <w:pPr>
        <w:autoSpaceDE w:val="0"/>
        <w:autoSpaceDN w:val="0"/>
        <w:adjustRightInd w:val="0"/>
        <w:spacing w:before="120" w:after="120" w:line="288" w:lineRule="auto"/>
        <w:jc w:val="both"/>
      </w:pPr>
      <w:r w:rsidRPr="0042029B">
        <w:t xml:space="preserve">Prieskum trhu slúži pre overenie hospodárnosti výdavkov zákazky, pričom </w:t>
      </w:r>
      <w:r w:rsidR="00AA04BE">
        <w:t>na</w:t>
      </w:r>
      <w:r w:rsidR="00AA04BE" w:rsidRPr="0042029B">
        <w:t xml:space="preserve"> </w:t>
      </w:r>
      <w:r w:rsidRPr="0042029B">
        <w:t>tento účel je možné aktuálnu cenovú ponuku hospodárskeho subjektu, v prospech ktorého bude zadaná zákazka v režime výnimky, porovnať s </w:t>
      </w:r>
      <w:r w:rsidR="000364DD">
        <w:t> inou cenovou ponukou alebo ponukami na rovnaký alebo porovnateľný predmet zákazky</w:t>
      </w:r>
      <w:r w:rsidR="000364DD" w:rsidRPr="0042029B" w:rsidDel="000364DD">
        <w:t xml:space="preserve"> </w:t>
      </w:r>
      <w:r w:rsidRPr="0042029B">
        <w:t>, ktoré nie sú staršie ako 6 mesiacov v porovnaní s </w:t>
      </w:r>
      <w:r w:rsidR="00AA04BE" w:rsidRPr="0068047A">
        <w:rPr>
          <w:rFonts w:cs="Arial"/>
          <w:szCs w:val="19"/>
        </w:rPr>
        <w:t>dátumom vyhotovenia cenovej ponuky</w:t>
      </w:r>
      <w:r w:rsidR="00AA04BE" w:rsidRPr="0042029B" w:rsidDel="00AA04BE">
        <w:t xml:space="preserve"> </w:t>
      </w:r>
      <w:r w:rsidRPr="0042029B">
        <w:t xml:space="preserve">hospodárskeho subjektu, ktorému sa zadáva zákazka. </w:t>
      </w:r>
      <w:r w:rsidR="00AA04BE" w:rsidRPr="00407515">
        <w:rPr>
          <w:rFonts w:cs="Arial"/>
          <w:szCs w:val="19"/>
        </w:rPr>
        <w:t>Ak sa cenová ponuka hospodárskeho subjektu, v prospech ktorého má byť zadaná zákazka, porovnáva s </w:t>
      </w:r>
      <w:r w:rsidR="000364DD" w:rsidRPr="00407515">
        <w:rPr>
          <w:rFonts w:cs="Arial"/>
          <w:szCs w:val="19"/>
        </w:rPr>
        <w:t>cenov</w:t>
      </w:r>
      <w:r w:rsidR="000364DD">
        <w:rPr>
          <w:rFonts w:cs="Arial"/>
          <w:szCs w:val="19"/>
        </w:rPr>
        <w:t>ou</w:t>
      </w:r>
      <w:r w:rsidR="000364DD" w:rsidRPr="00407515">
        <w:rPr>
          <w:rFonts w:cs="Arial"/>
          <w:szCs w:val="19"/>
        </w:rPr>
        <w:t xml:space="preserve"> </w:t>
      </w:r>
      <w:r w:rsidR="00AA04BE" w:rsidRPr="00407515">
        <w:rPr>
          <w:rFonts w:cs="Arial"/>
          <w:szCs w:val="19"/>
        </w:rPr>
        <w:t>ponuk</w:t>
      </w:r>
      <w:r w:rsidR="000364DD">
        <w:rPr>
          <w:rFonts w:cs="Arial"/>
          <w:szCs w:val="19"/>
        </w:rPr>
        <w:t>ou alebo ponukami</w:t>
      </w:r>
      <w:r w:rsidR="00AA04BE" w:rsidRPr="00407515">
        <w:rPr>
          <w:rFonts w:cs="Arial"/>
          <w:szCs w:val="19"/>
        </w:rPr>
        <w:t xml:space="preserve"> na rovnaké alebo porovnateľné predmety zákazky, ktoré boli výsledkom postupu VO alebo obstarávania, musí ísť o postupy zadávania zákaziek, v rámci ktorých neboli identifikované porušenia pravidiel a postupov podľa platnej legislatívy a metodických pokynov CKO, ktoré mali alebo mohli mať vplyv na výsledok zadávania zákazky. </w:t>
      </w:r>
      <w:r w:rsidRPr="0042029B">
        <w:t xml:space="preserve">Ak prijímateľ preukáže, že ceny obstarávaných tovarov, stavebných prác alebo služieb nezaznamenali na trhu zmenu, je možné overiť hospodárnosť aj porovnaním s ponukami staršími ako 6 mesiacov. Zdôvodnenie tejto skutočnosti musí byť súčasťou dokumentácie k zákazke. Ak je to objektívne možné, prijímateľ realizuje prieskum trhu pre účely </w:t>
      </w:r>
      <w:r w:rsidRPr="0042029B">
        <w:lastRenderedPageBreak/>
        <w:t xml:space="preserve">overenia hospodárnosti tak, že </w:t>
      </w:r>
      <w:r w:rsidR="000364DD">
        <w:t>okrem cenovej ponuky hospodárskeho subjektu, v prospech ktorého má byť zadaná zákazka, osloví so žiadosťou o predloženie cenovej ponuky minimálne ďalšie dva hospodárske subjekty alebo ak nedisponuje cenovou</w:t>
      </w:r>
      <w:r w:rsidR="000364DD" w:rsidRPr="009F1BF2">
        <w:t xml:space="preserve"> </w:t>
      </w:r>
      <w:r w:rsidR="000364DD">
        <w:t>ponukou</w:t>
      </w:r>
      <w:r w:rsidR="000364DD" w:rsidRPr="009F1BF2">
        <w:t xml:space="preserve"> hospodárskeho subjektu, v prospech ktorého má byť zadaná zákazka</w:t>
      </w:r>
      <w:r w:rsidR="000364DD">
        <w:t>, osloví v rámci prieskumu trhu so žiadosťou o predloženie cenovej ponuky minimálne tri relevantné hospodárske subjekty.</w:t>
      </w:r>
      <w:r w:rsidR="000364DD" w:rsidRPr="000364DD">
        <w:t xml:space="preserve"> </w:t>
      </w:r>
      <w:r w:rsidR="000364DD">
        <w:t xml:space="preserve">Následne prijímateľ </w:t>
      </w:r>
      <w:r w:rsidRPr="0042029B">
        <w:t xml:space="preserve">aktuálnu cenovú ponuku hospodárskeho subjektu, v prospech ktorého bude zadaná zákazka v režime výnimky, porovná s cenovými ponukami </w:t>
      </w:r>
      <w:r w:rsidR="00AA04BE" w:rsidRPr="00407515">
        <w:rPr>
          <w:rFonts w:cs="Arial"/>
          <w:szCs w:val="19"/>
        </w:rPr>
        <w:t xml:space="preserve">na rovnaké alebo porovnateľné predmety zákazky </w:t>
      </w:r>
      <w:r w:rsidRPr="0042029B">
        <w:t>minimálne</w:t>
      </w:r>
      <w:r w:rsidR="004543D0">
        <w:t xml:space="preserve"> jedného</w:t>
      </w:r>
      <w:r w:rsidRPr="0042029B">
        <w:t xml:space="preserve"> ďalš</w:t>
      </w:r>
      <w:r w:rsidR="004543D0">
        <w:t>ieho</w:t>
      </w:r>
      <w:r w:rsidRPr="0042029B">
        <w:t xml:space="preserve"> hospodársk</w:t>
      </w:r>
      <w:r w:rsidR="004543D0">
        <w:t>eho</w:t>
      </w:r>
      <w:r w:rsidRPr="0042029B">
        <w:t xml:space="preserve"> subjekt</w:t>
      </w:r>
      <w:r w:rsidR="004543D0">
        <w:t>u (ak nebolo doručených viac cenových ponúk)</w:t>
      </w:r>
      <w:r w:rsidRPr="0042029B">
        <w:t xml:space="preserve">. </w:t>
      </w:r>
      <w:r w:rsidR="004543D0">
        <w:t>H</w:t>
      </w:r>
      <w:r w:rsidRPr="0042029B">
        <w:t>ospodárske subjekty</w:t>
      </w:r>
      <w:r w:rsidR="004543D0">
        <w:t>,</w:t>
      </w:r>
      <w:r w:rsidR="004543D0" w:rsidRPr="004543D0">
        <w:t xml:space="preserve"> </w:t>
      </w:r>
      <w:r w:rsidR="004543D0">
        <w:t>ktoré sú účastníkmi prieskumu trhu,</w:t>
      </w:r>
      <w:r w:rsidRPr="0042029B">
        <w:t xml:space="preserve"> musia byť oprávnené dodávať tovar, poskytovať služby, alebo realizovať stavebné práce, ktoré tvoria predmet zákazky.</w:t>
      </w:r>
      <w:r w:rsidR="004543D0">
        <w:t xml:space="preserve"> </w:t>
      </w:r>
    </w:p>
    <w:p w14:paraId="39BA2FDA" w14:textId="5D87EA2E" w:rsidR="00FC46D0" w:rsidRDefault="00E55485" w:rsidP="009D7F63">
      <w:pPr>
        <w:autoSpaceDE w:val="0"/>
        <w:autoSpaceDN w:val="0"/>
        <w:adjustRightInd w:val="0"/>
        <w:spacing w:before="120" w:after="120" w:line="288" w:lineRule="auto"/>
        <w:jc w:val="both"/>
        <w:rPr>
          <w:rFonts w:cs="Arial"/>
          <w:szCs w:val="19"/>
        </w:rPr>
      </w:pPr>
      <w:r w:rsidRPr="00B2338E">
        <w:rPr>
          <w:rFonts w:cs="Arial"/>
          <w:szCs w:val="19"/>
        </w:rPr>
        <w:t xml:space="preserve">Ak je zákazka v režime výnimky (napr. zadanie zákazky na poskytnutie služby verejnej vysokej škole vo finančnom limite podlimitnej zákazky), tak po identifikovaní verejnej vysokej školy, ktorej plánuje prijímateľ zadať zákazku, sa preukazuje hospodárnosť prieskumom trhu tak, že </w:t>
      </w:r>
      <w:r w:rsidR="00A03D1D">
        <w:t xml:space="preserve">prijímateľ osloví alebo identifikuje (napr. v CRZ) minimálne ďalšie dva hospodárske subjekty a </w:t>
      </w:r>
      <w:r w:rsidRPr="00B2338E">
        <w:rPr>
          <w:rFonts w:cs="Arial"/>
          <w:szCs w:val="19"/>
        </w:rPr>
        <w:t>cenovú ponuku verejnej vysokej školy porovnáva prijímateľ s cenov</w:t>
      </w:r>
      <w:r w:rsidR="00A03D1D">
        <w:rPr>
          <w:rFonts w:cs="Arial"/>
          <w:szCs w:val="19"/>
        </w:rPr>
        <w:t>ou</w:t>
      </w:r>
      <w:r w:rsidRPr="00B2338E">
        <w:rPr>
          <w:rFonts w:cs="Arial"/>
          <w:szCs w:val="19"/>
        </w:rPr>
        <w:t xml:space="preserve"> </w:t>
      </w:r>
      <w:proofErr w:type="spellStart"/>
      <w:r w:rsidRPr="00B2338E">
        <w:rPr>
          <w:rFonts w:cs="Arial"/>
          <w:szCs w:val="19"/>
        </w:rPr>
        <w:t>ponuk</w:t>
      </w:r>
      <w:r w:rsidR="00A03D1D">
        <w:rPr>
          <w:rFonts w:cs="Arial"/>
          <w:szCs w:val="19"/>
        </w:rPr>
        <w:t>ou</w:t>
      </w:r>
      <w:r w:rsidRPr="00B2338E">
        <w:rPr>
          <w:rFonts w:cs="Arial"/>
          <w:szCs w:val="19"/>
        </w:rPr>
        <w:t>i</w:t>
      </w:r>
      <w:proofErr w:type="spellEnd"/>
      <w:r w:rsidRPr="00B2338E">
        <w:rPr>
          <w:rFonts w:cs="Arial"/>
          <w:szCs w:val="19"/>
        </w:rPr>
        <w:t xml:space="preserve"> </w:t>
      </w:r>
      <w:r w:rsidR="00A03D1D">
        <w:t xml:space="preserve">(ak bola v rámci prieskumu trhu doručená iba jedna ďalšia ponuka) alebo ponukami </w:t>
      </w:r>
      <w:r w:rsidRPr="00B2338E">
        <w:rPr>
          <w:rFonts w:cs="Arial"/>
          <w:szCs w:val="19"/>
        </w:rPr>
        <w:t xml:space="preserve">iných hospodárskych subjektov, ktoré pôsobia na trhu v danej oblasti, pričom to nemusia byť nevyhnutne len </w:t>
      </w:r>
      <w:r w:rsidR="00A03D1D">
        <w:rPr>
          <w:rFonts w:cs="Arial"/>
          <w:szCs w:val="19"/>
        </w:rPr>
        <w:t xml:space="preserve">iné </w:t>
      </w:r>
      <w:r w:rsidRPr="00B2338E">
        <w:rPr>
          <w:rFonts w:cs="Arial"/>
          <w:szCs w:val="19"/>
        </w:rPr>
        <w:t xml:space="preserve">verejné vysoké školy, ale môžu to byť aj </w:t>
      </w:r>
      <w:r w:rsidR="00A03D1D">
        <w:rPr>
          <w:rFonts w:cs="Arial"/>
          <w:szCs w:val="19"/>
        </w:rPr>
        <w:t xml:space="preserve">iné </w:t>
      </w:r>
      <w:r w:rsidRPr="00B2338E">
        <w:rPr>
          <w:rFonts w:cs="Arial"/>
          <w:szCs w:val="19"/>
        </w:rPr>
        <w:t>obchodné spoločnosti, ktoré sú oprávnené dodávať tovar, poskytovať služby, alebo realizovať stavebné práce, ktoré tvoria predmet zákazky.</w:t>
      </w:r>
    </w:p>
    <w:p w14:paraId="36CA8C59" w14:textId="77777777" w:rsidR="00FC46D0" w:rsidRPr="00FC46D0" w:rsidRDefault="00FC46D0" w:rsidP="00FC46D0">
      <w:pPr>
        <w:autoSpaceDE w:val="0"/>
        <w:autoSpaceDN w:val="0"/>
        <w:adjustRightInd w:val="0"/>
        <w:spacing w:before="120" w:after="120" w:line="288" w:lineRule="auto"/>
        <w:jc w:val="both"/>
      </w:pPr>
      <w:r w:rsidRPr="00FC46D0">
        <w:t xml:space="preserve">Ako alternatíva prieskumu trhu je akceptovateľné aj preukázanie hospodárnosti zo strany prijímateľa na základe finančných limitov, percentuálnych limitov alebo </w:t>
      </w:r>
      <w:proofErr w:type="spellStart"/>
      <w:r w:rsidRPr="00FC46D0">
        <w:t>benchmarkov</w:t>
      </w:r>
      <w:proofErr w:type="spellEnd"/>
      <w:r w:rsidRPr="00FC46D0">
        <w:t xml:space="preserve"> určených na danú skupinu výdavkov príslušným RO alebo s využitím inštitútu odborného/znaleckého posudku, v súlade s MP CKO č. 18 k overovaniu hospodárnosti výdavkov.</w:t>
      </w:r>
    </w:p>
    <w:p w14:paraId="1376F71F" w14:textId="422FCC17" w:rsidR="00C43500" w:rsidRDefault="00C43500" w:rsidP="009D7F63">
      <w:pPr>
        <w:autoSpaceDE w:val="0"/>
        <w:autoSpaceDN w:val="0"/>
        <w:adjustRightInd w:val="0"/>
        <w:spacing w:before="120" w:after="120" w:line="288" w:lineRule="auto"/>
        <w:jc w:val="both"/>
      </w:pPr>
      <w:r w:rsidRPr="00C340D9">
        <w:rPr>
          <w:b/>
          <w:i/>
          <w:color w:val="FF0000"/>
        </w:rPr>
        <w:t>Povinnosť prijímateľa:</w:t>
      </w:r>
      <w:r w:rsidR="00AA04BE" w:rsidRPr="00AA04BE">
        <w:rPr>
          <w:rFonts w:cs="Arial"/>
          <w:szCs w:val="19"/>
        </w:rPr>
        <w:t xml:space="preserve"> </w:t>
      </w:r>
      <w:r w:rsidR="00AA04BE">
        <w:rPr>
          <w:rFonts w:cs="Arial"/>
          <w:szCs w:val="19"/>
        </w:rPr>
        <w:t>V</w:t>
      </w:r>
      <w:r w:rsidR="00AA04BE" w:rsidRPr="00517B0A">
        <w:rPr>
          <w:rFonts w:cs="Arial"/>
          <w:szCs w:val="19"/>
        </w:rPr>
        <w:t xml:space="preserve"> prípade zadávania zákazky </w:t>
      </w:r>
      <w:r w:rsidR="00AA04BE" w:rsidRPr="0068047A">
        <w:rPr>
          <w:rFonts w:cs="Arial"/>
          <w:szCs w:val="19"/>
        </w:rPr>
        <w:t>podľa § 1 ods. 2 písm. c) ZVO na nadobúdanie existujúcich stavieb alebo nájom existujúcich stavieb a iných nehnuteľností alebo nadobúdanie práv k nim akýmkoľvek spôsobom financovania je</w:t>
      </w:r>
      <w:r w:rsidRPr="00C340D9">
        <w:rPr>
          <w:b/>
          <w:i/>
          <w:color w:val="FF0000"/>
        </w:rPr>
        <w:t xml:space="preserve"> </w:t>
      </w:r>
      <w:r w:rsidR="00AA04BE">
        <w:t>p</w:t>
      </w:r>
      <w:r w:rsidR="00280BB0" w:rsidRPr="0042029B">
        <w:t>rijímateľ je povinný vykonať prieskum trhu, ktorým sa má preukázať hospodárnosť</w:t>
      </w:r>
      <w:r w:rsidR="00AA04BE" w:rsidRPr="00AA04BE">
        <w:rPr>
          <w:rFonts w:cs="Arial"/>
          <w:szCs w:val="19"/>
        </w:rPr>
        <w:t xml:space="preserve"> </w:t>
      </w:r>
      <w:r w:rsidR="00AA04BE" w:rsidRPr="0068047A">
        <w:rPr>
          <w:rFonts w:cs="Arial"/>
          <w:szCs w:val="19"/>
        </w:rPr>
        <w:t xml:space="preserve">alebo sa hospodárnosť výdavkov overí na základe </w:t>
      </w:r>
      <w:r w:rsidR="00FC46D0" w:rsidRPr="00FC46D0">
        <w:rPr>
          <w:rFonts w:cs="Arial"/>
          <w:szCs w:val="19"/>
        </w:rPr>
        <w:t>určených finančných limitov/percentuálnych limitov/</w:t>
      </w:r>
      <w:proofErr w:type="spellStart"/>
      <w:r w:rsidR="00FC46D0" w:rsidRPr="00FC46D0">
        <w:rPr>
          <w:rFonts w:cs="Arial"/>
          <w:szCs w:val="19"/>
        </w:rPr>
        <w:t>benchmarkov</w:t>
      </w:r>
      <w:proofErr w:type="spellEnd"/>
      <w:r w:rsidR="00FC46D0" w:rsidRPr="00FC46D0">
        <w:rPr>
          <w:rFonts w:cs="Arial"/>
          <w:szCs w:val="19"/>
        </w:rPr>
        <w:t xml:space="preserve"> určených na danú skupinu výdavkov príslušným RO alebo na základe znaleckého posudku</w:t>
      </w:r>
      <w:r w:rsidR="00280BB0" w:rsidRPr="0042029B">
        <w:t xml:space="preserve">. </w:t>
      </w:r>
      <w:r w:rsidR="00A03D1D" w:rsidRPr="004B21CB">
        <w:t xml:space="preserve">Znalecký posudok </w:t>
      </w:r>
      <w:r w:rsidR="00A03D1D">
        <w:t xml:space="preserve">(ak sa použije na preukázanie hospodárnosti) </w:t>
      </w:r>
      <w:r w:rsidR="00A03D1D" w:rsidRPr="004B21CB">
        <w:t>preukazujúci hospodárnosť zadania zá</w:t>
      </w:r>
      <w:r w:rsidR="00A03D1D">
        <w:t>kazky, nesmie byť v čase uzavretia</w:t>
      </w:r>
      <w:r w:rsidR="00A03D1D" w:rsidRPr="004B21CB">
        <w:t xml:space="preserve"> nájomnej zmluvy starší ako 6 mesiacov</w:t>
      </w:r>
      <w:r w:rsidR="00A03D1D">
        <w:t>.</w:t>
      </w:r>
      <w:r w:rsidR="00A03D1D" w:rsidRPr="001B411C">
        <w:t xml:space="preserve"> </w:t>
      </w:r>
      <w:r w:rsidRPr="001B411C">
        <w:t>Ak prijíma</w:t>
      </w:r>
      <w:r w:rsidRPr="001F7F84">
        <w:t xml:space="preserve">teľ zadá zákazku na nadobúdanie existujúcich stavieb alebo nájom existujúcich stavieb a iných nehnuteľností </w:t>
      </w:r>
      <w:r w:rsidR="00AA04BE" w:rsidRPr="0068047A">
        <w:rPr>
          <w:rFonts w:cs="Arial"/>
          <w:szCs w:val="19"/>
        </w:rPr>
        <w:t xml:space="preserve">prieskumom trhu </w:t>
      </w:r>
      <w:r w:rsidRPr="001F7F84">
        <w:t>uchádzačovi, ktorý neponúkne najnižšiu cenu, musí svoje rozhodnutie o zadaní zákazky riadne odôvodniť s ohľadom na dodržanie pravidiel hospodárnosti.</w:t>
      </w:r>
      <w:r w:rsidR="00AA04BE" w:rsidRPr="0068047A">
        <w:rPr>
          <w:rFonts w:cs="Arial"/>
          <w:szCs w:val="19"/>
        </w:rPr>
        <w:t xml:space="preserve"> Informácia</w:t>
      </w:r>
      <w:r w:rsidR="00AA04BE" w:rsidRPr="003C06CA">
        <w:rPr>
          <w:rFonts w:cs="Arial"/>
          <w:szCs w:val="19"/>
        </w:rPr>
        <w:t xml:space="preserve"> o možnosti zadať zákazku uchádzačovi, ktorý neponúkne najnižšiu cenu, bude súčasťou výzvy na predkladanie ponúk, ak prijímateľ osloví min. 3 vybraných záujemcov so žiadosťou o predloženie ponuky, pričom prijímateľ uvedie vo výzve na predkladanie ponúk skutočnosti, ktoré v tomto prípade môže zohľadniť (ak by vyhodnotil ako úspešného, uchádzača s vyššou cenou). </w:t>
      </w:r>
      <w:r w:rsidRPr="001F7F84">
        <w:t>V rámci prieskumu trhu má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w:t>
      </w:r>
      <w:r w:rsidR="00AA04BE" w:rsidRPr="00AA04BE">
        <w:rPr>
          <w:rFonts w:cs="Arial"/>
          <w:szCs w:val="19"/>
        </w:rPr>
        <w:t xml:space="preserve"> </w:t>
      </w:r>
      <w:r w:rsidR="00AA04BE" w:rsidRPr="003C06CA">
        <w:rPr>
          <w:rFonts w:cs="Arial"/>
          <w:szCs w:val="19"/>
        </w:rPr>
        <w:t>a princípy uvedené v tejto kapitole príručky</w:t>
      </w:r>
      <w:r w:rsidRPr="001F7F84">
        <w:t xml:space="preserve">. Pre účely preukázania hospodárnosti výdavkov je možné využiť aj inštitút znaleckého posudku, ktorý </w:t>
      </w:r>
      <w:r w:rsidR="00AA04BE" w:rsidRPr="003C06CA">
        <w:rPr>
          <w:rFonts w:cs="Arial"/>
          <w:szCs w:val="19"/>
        </w:rPr>
        <w:t>v tomto prípade môže nahradiť</w:t>
      </w:r>
      <w:r w:rsidR="00AA04BE">
        <w:t xml:space="preserve"> </w:t>
      </w:r>
      <w:r w:rsidRPr="001F7F84">
        <w:t>prieskum trhu.</w:t>
      </w:r>
      <w:r w:rsidR="00AA04BE" w:rsidRPr="00AA04BE">
        <w:rPr>
          <w:rFonts w:cs="Arial"/>
          <w:szCs w:val="19"/>
        </w:rPr>
        <w:t xml:space="preserve"> </w:t>
      </w:r>
      <w:r w:rsidR="00AA04BE" w:rsidRPr="003C06CA">
        <w:rPr>
          <w:rFonts w:cs="Arial"/>
          <w:szCs w:val="19"/>
        </w:rPr>
        <w:t xml:space="preserve">Náklady na </w:t>
      </w:r>
      <w:r w:rsidR="00AA04BE">
        <w:rPr>
          <w:rFonts w:cs="Arial"/>
          <w:szCs w:val="19"/>
        </w:rPr>
        <w:t xml:space="preserve">vyhotovenie </w:t>
      </w:r>
      <w:r w:rsidR="00AA04BE" w:rsidRPr="003C06CA">
        <w:rPr>
          <w:rFonts w:cs="Arial"/>
          <w:szCs w:val="19"/>
        </w:rPr>
        <w:t>znaleck</w:t>
      </w:r>
      <w:r w:rsidR="00AA04BE">
        <w:rPr>
          <w:rFonts w:cs="Arial"/>
          <w:szCs w:val="19"/>
        </w:rPr>
        <w:t>ého posudku</w:t>
      </w:r>
      <w:r w:rsidR="00AA04BE" w:rsidRPr="003C06CA">
        <w:rPr>
          <w:rFonts w:cs="Arial"/>
          <w:szCs w:val="19"/>
        </w:rPr>
        <w:t xml:space="preserve"> znáša prijímateľ.</w:t>
      </w:r>
    </w:p>
    <w:p w14:paraId="55F309FF" w14:textId="7777777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r w:rsidR="00280BB0">
        <w:t xml:space="preserve"> </w:t>
      </w:r>
      <w:r w:rsidR="00280BB0" w:rsidRPr="00280BB0">
        <w:t>Obdobne zákazky spojené s dodaním hnuteľného tovaru (napr. kancelárske vybavenie prenajatých priestorov) nespadajú pod režim výnimky podľa § 1 ods. 2 písm. c) ZVO.</w:t>
      </w:r>
    </w:p>
    <w:p w14:paraId="67D35C24" w14:textId="77777777" w:rsidR="00C43500" w:rsidRDefault="00FC46D0" w:rsidP="009D7F63">
      <w:pPr>
        <w:autoSpaceDE w:val="0"/>
        <w:autoSpaceDN w:val="0"/>
        <w:adjustRightInd w:val="0"/>
        <w:spacing w:before="120" w:after="120" w:line="288" w:lineRule="auto"/>
        <w:jc w:val="both"/>
        <w:rPr>
          <w:b/>
          <w:i/>
          <w:color w:val="FF0000"/>
        </w:rPr>
      </w:pPr>
      <w:r w:rsidRPr="00914736">
        <w:rPr>
          <w:b/>
          <w:i/>
          <w:color w:val="FF0000"/>
        </w:rPr>
        <w:t xml:space="preserve">Povinnosť prijímateľa: </w:t>
      </w:r>
      <w:r w:rsidRPr="001F7F84">
        <w:t>V</w:t>
      </w:r>
      <w:r>
        <w:t xml:space="preserve"> </w:t>
      </w:r>
      <w:r w:rsidRPr="00FC46D0">
        <w:t xml:space="preserve">prípade zadávania zákazky podľa § 1 ods. 2 písm. j) ZVO na nákup vysielacieho času alebo zaradenie, poskytnutie alebo odvysielanie programu alebo iného </w:t>
      </w:r>
      <w:proofErr w:type="spellStart"/>
      <w:r w:rsidRPr="00FC46D0">
        <w:t>komunikátu</w:t>
      </w:r>
      <w:proofErr w:type="spellEnd"/>
      <w:r w:rsidRPr="00FC46D0">
        <w:t xml:space="preserve">, ktorá sa zadáva </w:t>
      </w:r>
      <w:r w:rsidRPr="00FC46D0">
        <w:lastRenderedPageBreak/>
        <w:t>vysielateľovi programovej služby, poskytovateľovi audiovizuálnej mediálnej služby na požiadanie alebo poskytovateľovi obdobnej služby určenej na poskytovanie zvukových záznamov sa nevyžaduje záväzné vykonanie prieskumu trhu, ale je potrebné preukázať hospodárnosť výdavkov vynaložených v prospech poskytovateľa služieb. V prípade vykonania prieskumu trhu na overenie hospodárnosti výdavkov pre zadávaný predmet zákazky je nevyhnutné vziať do úvahy okrem ponúkanej ceny, príp. zľavy z cenníkovej ceny vysielateľa/poskytovateľa aj sledovanosť/počúvanosť oslovených subjektov na základe auditovaného prieskumu návštevnosti oslovených médií v relevantnom období. Predmetná výnimka je špecifická tým, že vykonaním  jedného prieskumu trhu na overenie hospodárnosti, prijímateľ môže rozhodnúť o zadaní zákazky viacerým vysielateľom/poskytovateľom, a to s prihliadnutím na predmet a nastavené parametre kampane (vysielaný objem, nasadenie, formát, cieľová skupina, sezóna vysielania, a pod.). Pri každom nákupe vysielacieho času pritom musí prijímateľ zohľadniť efektivitu zásahu na cieľovú skupinu (divákov/poslucháčov) s prihliadnutím na cenu. Medzi ďalšie nástroje na overenie hospodárnosti výdavkov patrí porovnanie s predchádzajúcim alebo aktuálnym plnením na rovnaký alebo porovnateľný predmet zákazky, prieskum trhu prostredníctvom informácií z webu (napr. zverejnené cenníky) alebo iné nástroje podľa MP CKO č. 18 k overovaniu hospodárnosti výdavkov, pričom je nevyhnutné zohľadniť parametre predmetu zákazky na trhu v konkrétnom čase</w:t>
      </w:r>
      <w:r>
        <w:t>.</w:t>
      </w:r>
    </w:p>
    <w:p w14:paraId="3282CF7C" w14:textId="77777777" w:rsidR="00280BB0" w:rsidRPr="00280BB0" w:rsidRDefault="00914736" w:rsidP="00280BB0">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w:t>
      </w:r>
      <w:r w:rsidR="00280BB0">
        <w:t>, písm. q)</w:t>
      </w:r>
      <w:r w:rsidRPr="001F7F84">
        <w:t xml:space="preserve"> alebo písm. </w:t>
      </w:r>
      <w:r w:rsidR="00280BB0">
        <w:t>u</w:t>
      </w:r>
      <w:r w:rsidRPr="001F7F84">
        <w:t>) ZVO je prijímateľ povinný vykonať deklaratórny prieskum</w:t>
      </w:r>
      <w:r w:rsidR="00280BB0">
        <w:t xml:space="preserve"> na overenie hospodárnosti</w:t>
      </w:r>
      <w:r w:rsidRPr="001F7F84">
        <w:t>, ktorým preukáže, že zákazka, ktorá bude zadaná priamo dodávateľovi v zmysle § 1 ods. 12 písm. d)</w:t>
      </w:r>
      <w:r w:rsidR="00280BB0">
        <w:t>, písm. q)</w:t>
      </w:r>
      <w:r w:rsidRPr="001F7F84">
        <w:t xml:space="preserve"> alebo písm. </w:t>
      </w:r>
      <w:r w:rsidR="00280BB0">
        <w:t>u</w:t>
      </w:r>
      <w:r w:rsidRPr="001F7F84">
        <w:t xml:space="preserve">) ZVO je hospodárnejšia oproti výsledkom zisteným v rámci prieskumu trhu. </w:t>
      </w:r>
      <w:r w:rsidR="00280BB0" w:rsidRPr="00280BB0">
        <w:t xml:space="preserve">Deklaratórny prieskum trhu na overenie hospodárnosti môže prijímateľ vykonať ako: </w:t>
      </w:r>
    </w:p>
    <w:p w14:paraId="5F5E8BEE" w14:textId="77777777" w:rsidR="00280BB0" w:rsidRPr="00280BB0" w:rsidRDefault="00280BB0" w:rsidP="005B7173">
      <w:pPr>
        <w:numPr>
          <w:ilvl w:val="0"/>
          <w:numId w:val="117"/>
        </w:numPr>
        <w:autoSpaceDE w:val="0"/>
        <w:autoSpaceDN w:val="0"/>
        <w:adjustRightInd w:val="0"/>
        <w:spacing w:line="288" w:lineRule="auto"/>
        <w:jc w:val="both"/>
      </w:pPr>
      <w:r w:rsidRPr="00280BB0">
        <w:t>prieskum trhu</w:t>
      </w:r>
      <w:r w:rsidR="00AA04BE" w:rsidRPr="00AA04BE">
        <w:rPr>
          <w:rFonts w:cs="Arial"/>
          <w:szCs w:val="19"/>
        </w:rPr>
        <w:t xml:space="preserve"> </w:t>
      </w:r>
      <w:r w:rsidR="00AA04BE">
        <w:rPr>
          <w:rFonts w:cs="Arial"/>
          <w:szCs w:val="19"/>
        </w:rPr>
        <w:t>oslovením potenciálnych dodávateľov</w:t>
      </w:r>
      <w:r w:rsidRPr="00280BB0">
        <w:t xml:space="preserve">, </w:t>
      </w:r>
    </w:p>
    <w:p w14:paraId="492B1907" w14:textId="77777777" w:rsidR="00280BB0" w:rsidRPr="00280BB0" w:rsidRDefault="00280BB0" w:rsidP="005B7173">
      <w:pPr>
        <w:numPr>
          <w:ilvl w:val="0"/>
          <w:numId w:val="117"/>
        </w:numPr>
        <w:autoSpaceDE w:val="0"/>
        <w:autoSpaceDN w:val="0"/>
        <w:adjustRightInd w:val="0"/>
        <w:spacing w:line="288" w:lineRule="auto"/>
        <w:jc w:val="both"/>
      </w:pPr>
      <w:r w:rsidRPr="00280BB0">
        <w:t xml:space="preserve">porovnanie s predchádzajúcim alebo aktuálnym plnením na rovnaký alebo porovnateľný predmet zákazky, </w:t>
      </w:r>
    </w:p>
    <w:p w14:paraId="156C0D25" w14:textId="77777777" w:rsidR="00280BB0" w:rsidRPr="00280BB0" w:rsidRDefault="00280BB0" w:rsidP="005B7173">
      <w:pPr>
        <w:numPr>
          <w:ilvl w:val="0"/>
          <w:numId w:val="117"/>
        </w:numPr>
        <w:autoSpaceDE w:val="0"/>
        <w:autoSpaceDN w:val="0"/>
        <w:adjustRightInd w:val="0"/>
        <w:spacing w:line="288" w:lineRule="auto"/>
        <w:jc w:val="both"/>
      </w:pPr>
      <w:r w:rsidRPr="00280BB0">
        <w:t>prieskum trhu prostredníctvom informácií z webu (napr. zverejnené cenníky)</w:t>
      </w:r>
      <w:r w:rsidR="00AA04BE" w:rsidRPr="00AA04BE">
        <w:rPr>
          <w:rFonts w:cs="Arial"/>
          <w:szCs w:val="19"/>
        </w:rPr>
        <w:t xml:space="preserve"> </w:t>
      </w:r>
      <w:r w:rsidR="00AA04BE">
        <w:rPr>
          <w:rFonts w:cs="Arial"/>
          <w:szCs w:val="19"/>
        </w:rPr>
        <w:t>alebo prostredníctvom iným spôsobom identifikovaných relevantných cenových ponúk potenciálnych dodávateľov</w:t>
      </w:r>
      <w:r w:rsidRPr="00280BB0">
        <w:t>.</w:t>
      </w:r>
    </w:p>
    <w:p w14:paraId="6D40F19F" w14:textId="77777777" w:rsidR="00803DB1" w:rsidRPr="00803DB1" w:rsidRDefault="00803DB1" w:rsidP="00874BCC">
      <w:pPr>
        <w:autoSpaceDE w:val="0"/>
        <w:autoSpaceDN w:val="0"/>
        <w:adjustRightInd w:val="0"/>
        <w:spacing w:before="120" w:after="120" w:line="288" w:lineRule="auto"/>
        <w:jc w:val="both"/>
        <w:rPr>
          <w:rFonts w:cs="Arial"/>
          <w:szCs w:val="19"/>
        </w:rPr>
      </w:pPr>
      <w:r>
        <w:t xml:space="preserve">V prípade zadávania zákazky podľa § 1 ods. 12 písm. q) ZVO, ktorej predmetom je poskytnutie služieb, ktorých odberateľom je akýkoľvek verejný obstarávateľ a dodávateľom verejný obstarávateľ prostredníctvom svojho </w:t>
      </w:r>
      <w:r w:rsidRPr="007353F8">
        <w:t>účelové</w:t>
      </w:r>
      <w:r>
        <w:t>ho</w:t>
      </w:r>
      <w:r w:rsidRPr="007353F8">
        <w:t xml:space="preserve"> zariadenia v majetku štátu na zabezpečenie aktivít ministerstiev, ich podriadených organizácií a ostatných orgánov štátnej správy</w:t>
      </w:r>
      <w:r>
        <w:t>, ktoré priamo poskytuje službu tvoriacu predmet zákazky (napr. stravovacie služby</w:t>
      </w:r>
      <w:r w:rsidRPr="00BF445E">
        <w:t xml:space="preserve"> poskytuje verejný obstarávateľ prostredníctvom svojich vlastných zamestnancov</w:t>
      </w:r>
      <w:r>
        <w:t>), sa nevyžaduje</w:t>
      </w:r>
      <w:r w:rsidRPr="007353F8">
        <w:t xml:space="preserve"> vykonanie prieskumu trhu</w:t>
      </w:r>
      <w:r>
        <w:t xml:space="preserve">. Cenové ponuky účelových zariadení sú spravidla výhodnejšie ako cenové ponuky komerčných hospodárskych subjektov na tento typ služieb (napr. zákazky na organizovanie podujatí), a tak prieskum trhu predstavuje zbytočnú administratívnu záťaž pre prijímateľov. Povinnosť využívať účelové zariadenia vyplýva pre verejných obstarávateľov podľa § 7 ods. 1 písm. a) ZVO z Uznesenia vlády č. 344/2011 </w:t>
      </w:r>
      <w:r w:rsidRPr="00993457">
        <w:t>k povinnosti využívať účelové zariadenia v majetku štátu na zabezpečenie aktivít ministerstiev, ich podriadených organizácií a ostatných orgánov štátnej správy</w:t>
      </w:r>
      <w:r>
        <w:t>.</w:t>
      </w:r>
      <w:r w:rsidRPr="00733AD9">
        <w:t xml:space="preserve"> </w:t>
      </w:r>
      <w:r>
        <w:t>Uvedené nezbavuje prijímateľa pri zadávaní zákazky tohto typu postupovať tak, aby vynaložené náklady na predmet zákazky boli v čase zadávania zákazky hospodárne.</w:t>
      </w:r>
    </w:p>
    <w:p w14:paraId="6F824EE7" w14:textId="77777777" w:rsidR="00803DB1" w:rsidRDefault="00803DB1" w:rsidP="00803DB1">
      <w:pPr>
        <w:autoSpaceDE w:val="0"/>
        <w:autoSpaceDN w:val="0"/>
        <w:adjustRightInd w:val="0"/>
        <w:spacing w:before="120" w:after="120" w:line="288" w:lineRule="auto"/>
        <w:jc w:val="both"/>
      </w:pPr>
      <w:r>
        <w:t>V prípade zákaziek nespadajúcich pod ZVO (napr. zákazky podľa § 1 ods. 4 ZVO alebo podľa § 1 ods. 12 písm. v) ZVO), ktoré súvisia s</w:t>
      </w:r>
      <w:r w:rsidRPr="00993457">
        <w:t xml:space="preserve"> </w:t>
      </w:r>
      <w:r>
        <w:t>mimoriadnou situáciou spôsobenou</w:t>
      </w:r>
      <w:r w:rsidRPr="00993457">
        <w:t xml:space="preserve"> </w:t>
      </w:r>
      <w:r>
        <w:t>šírením vírusu</w:t>
      </w:r>
      <w:r w:rsidRPr="00993457">
        <w:t xml:space="preserve"> COVID-19</w:t>
      </w:r>
      <w:r>
        <w:t xml:space="preserve">, t. j. týkajú sa  </w:t>
      </w:r>
      <w:r w:rsidRPr="00281F58">
        <w:t>napr. neodkladných nákupo</w:t>
      </w:r>
      <w:r>
        <w:t>v</w:t>
      </w:r>
      <w:r w:rsidRPr="00281F58">
        <w:t xml:space="preserve"> zdravotníckych pomôcok, príp. osobných ochranných pomôcok akými sú rúška, respirátory, pľúcne ventilátory, či dezinfekcie</w:t>
      </w:r>
      <w:r>
        <w:t xml:space="preserve">, </w:t>
      </w:r>
      <w:r w:rsidRPr="0019674A">
        <w:t>sa nevyžaduje vykonanie prieskumu trhu</w:t>
      </w:r>
      <w:r>
        <w:t xml:space="preserve"> podľa odseku 4</w:t>
      </w:r>
      <w:r w:rsidRPr="0019674A">
        <w:t>, nakoľko prijímateľ má z dôvodu ochrany verejného zdravia záujem zabezpečiť realizáciu týchto typov zákaziek bezodkladne. Uvedené nezbavuje prijímateľa pri zadávaní zákazky tohto typu postupovať tak, aby vynaložené náklady na predmet zákazky boli v čase zadávania zákazky hospodárne.</w:t>
      </w:r>
      <w:r w:rsidRPr="003007A1">
        <w:t xml:space="preserve"> </w:t>
      </w:r>
      <w:r>
        <w:t xml:space="preserve">V prípadoch podľa tohto odseku musí vždy existovať </w:t>
      </w:r>
      <w:r w:rsidRPr="0019674A">
        <w:t>p</w:t>
      </w:r>
      <w:r w:rsidRPr="003007A1">
        <w:t xml:space="preserve">ríčinná súvislosť medzi </w:t>
      </w:r>
      <w:r>
        <w:t xml:space="preserve">mimoriadnou situáciou spôsobenou šírením vírusu COVID-19 </w:t>
      </w:r>
      <w:r w:rsidRPr="003007A1">
        <w:t xml:space="preserve">a mimoriadnou naliehavosťou </w:t>
      </w:r>
      <w:r>
        <w:t xml:space="preserve">obstarať predmet zákazky, a tým </w:t>
      </w:r>
      <w:r w:rsidRPr="003007A1">
        <w:t xml:space="preserve">uspokojiť bezprostredné potreby </w:t>
      </w:r>
      <w:r>
        <w:t xml:space="preserve">prijímateľa </w:t>
      </w:r>
      <w:r w:rsidRPr="003007A1">
        <w:t>vo veľmi krátkom čase.</w:t>
      </w:r>
    </w:p>
    <w:p w14:paraId="7519F4B7" w14:textId="77777777" w:rsidR="00280BB0" w:rsidRPr="00AD07E2" w:rsidRDefault="00AA04BE" w:rsidP="00AD07E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AD07E2">
        <w:rPr>
          <w:b/>
          <w:i/>
        </w:rPr>
        <w:lastRenderedPageBreak/>
        <w:t xml:space="preserve">Dôležité upozornenie: </w:t>
      </w:r>
      <w:r w:rsidR="00280BB0" w:rsidRPr="001549ED">
        <w:t>V prípade zadávania zákazky podľa § 1 ods. 12 písm. h) ZVO, ktorej predmetom je vytvorenie 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k inému použitiu alebo vykonaniu umeleckého výkonu</w:t>
      </w:r>
      <w:r w:rsidR="00280BB0" w:rsidRPr="00AD07E2">
        <w:rPr>
          <w:b/>
          <w:i/>
        </w:rPr>
        <w:t>.</w:t>
      </w:r>
    </w:p>
    <w:p w14:paraId="20C74B49" w14:textId="77777777" w:rsidR="00914736" w:rsidRDefault="00AA04BE" w:rsidP="009D7F63">
      <w:pPr>
        <w:autoSpaceDE w:val="0"/>
        <w:autoSpaceDN w:val="0"/>
        <w:adjustRightInd w:val="0"/>
        <w:spacing w:before="120" w:after="120" w:line="288" w:lineRule="auto"/>
        <w:jc w:val="both"/>
        <w:rPr>
          <w:rFonts w:cs="Arial"/>
          <w:szCs w:val="19"/>
        </w:rPr>
      </w:pPr>
      <w:r w:rsidRPr="00226B82">
        <w:rPr>
          <w:rFonts w:cs="Arial"/>
          <w:szCs w:val="19"/>
        </w:rPr>
        <w:t>Od 1.1.2019 je účinná novela ZVO, ktorá zaviedla novú kategóriu zákaziek, na ktoré sa nevzťahuje pôsobnosť ZVO, tzv. „zákazky malého rozsahu“ podľa § 1 ods. 14 ZVO, ktorých predpokladaná hodnota je nižšia ako 5 000 EUR v priebehu kalendárneho roka alebo počas platnosti zmluvy, ak sa zmluva uzatvára na dlhšie obdobie ako jeden kalendárny rok. V prípade zákaziek do 5 000 EUR</w:t>
      </w:r>
      <w:r w:rsidR="00E50572">
        <w:rPr>
          <w:rFonts w:cs="Arial"/>
          <w:szCs w:val="19"/>
        </w:rPr>
        <w:t xml:space="preserve"> bez DPH</w:t>
      </w:r>
      <w:r w:rsidRPr="00226B82">
        <w:rPr>
          <w:rFonts w:cs="Arial"/>
          <w:szCs w:val="19"/>
        </w:rPr>
        <w:t xml:space="preserve">, ktoré spĺňajú podmienky podľa § 1 ods. 14 ZVO, je možné určiť úspešného uchádzača priamym zadaním, pričom hospodárnosť bude overená v rámci finančnej kontroly. </w:t>
      </w:r>
      <w:r>
        <w:rPr>
          <w:rFonts w:cs="Arial"/>
          <w:szCs w:val="19"/>
        </w:rPr>
        <w:t>Poskytovateľ</w:t>
      </w:r>
      <w:r w:rsidRPr="00226B82">
        <w:rPr>
          <w:rFonts w:cs="Arial"/>
          <w:szCs w:val="19"/>
        </w:rPr>
        <w:t xml:space="preserve"> v rámci kontroly takto vznik</w:t>
      </w:r>
      <w:r>
        <w:rPr>
          <w:rFonts w:cs="Arial"/>
          <w:szCs w:val="19"/>
        </w:rPr>
        <w:t>n</w:t>
      </w:r>
      <w:r w:rsidRPr="00226B82">
        <w:rPr>
          <w:rFonts w:cs="Arial"/>
          <w:szCs w:val="19"/>
        </w:rPr>
        <w:t>utých výdavkov využije primerané nástroje na overenie hospodárnosti.</w:t>
      </w:r>
    </w:p>
    <w:p w14:paraId="18A003AB" w14:textId="77777777" w:rsidR="00590889" w:rsidRPr="00590889" w:rsidRDefault="00E50572" w:rsidP="00590889">
      <w:pPr>
        <w:autoSpaceDE w:val="0"/>
        <w:autoSpaceDN w:val="0"/>
        <w:adjustRightInd w:val="0"/>
        <w:spacing w:line="288" w:lineRule="auto"/>
        <w:jc w:val="both"/>
        <w:rPr>
          <w:rFonts w:cs="Arial"/>
          <w:szCs w:val="19"/>
        </w:rPr>
      </w:pPr>
      <w:r w:rsidRPr="00E50572">
        <w:rPr>
          <w:rFonts w:cs="Arial"/>
          <w:b/>
          <w:i/>
          <w:color w:val="FF0000"/>
          <w:szCs w:val="19"/>
        </w:rPr>
        <w:t>Povinnosť prijímateľa:</w:t>
      </w:r>
      <w:r w:rsidRPr="00735615">
        <w:rPr>
          <w:rFonts w:cs="Arial"/>
          <w:b/>
          <w:i/>
          <w:color w:val="FF0000"/>
          <w:szCs w:val="19"/>
        </w:rPr>
        <w:t xml:space="preserve"> </w:t>
      </w:r>
      <w:r w:rsidRPr="00B2338E">
        <w:rPr>
          <w:rFonts w:cs="Arial"/>
          <w:szCs w:val="19"/>
        </w:rPr>
        <w:t>Prijímateľ je pri zadávaní zákazky do 5 000 EUR bez DPH podľa § 1 ods. 14 ZVO povinný predložiť poskytovateľovi vyhlásenie, že v priebehu kalendárneho roka neobstará rovnaký predmet zákazky v celkovej hodnote vyššej ako 5 000 EUR bez DPH.</w:t>
      </w:r>
      <w:r w:rsidR="00590889">
        <w:rPr>
          <w:rFonts w:cs="Arial"/>
          <w:szCs w:val="19"/>
        </w:rPr>
        <w:t xml:space="preserve"> </w:t>
      </w:r>
      <w:r w:rsidR="00590889" w:rsidRPr="00590889">
        <w:rPr>
          <w:rFonts w:cs="Arial"/>
          <w:szCs w:val="19"/>
        </w:rPr>
        <w:t>Postup podľa tohto odseku sa vykoná aj v prípade zákazky podľa § 1 ods. 2 až 13 ZVO, ktorá je v hodnote do 5 000,- EUR bez DPH.</w:t>
      </w:r>
    </w:p>
    <w:p w14:paraId="5D21626B" w14:textId="77777777" w:rsidR="00AA04BE" w:rsidRDefault="00AA04BE" w:rsidP="009D7F63">
      <w:pPr>
        <w:autoSpaceDE w:val="0"/>
        <w:autoSpaceDN w:val="0"/>
        <w:adjustRightInd w:val="0"/>
        <w:spacing w:before="120" w:after="120" w:line="288" w:lineRule="auto"/>
        <w:jc w:val="both"/>
        <w:rPr>
          <w:b/>
          <w:i/>
          <w:color w:val="FF0000"/>
        </w:rPr>
      </w:pPr>
    </w:p>
    <w:p w14:paraId="64C97AFC" w14:textId="0CE6F6D2" w:rsidR="00AA04BE" w:rsidRPr="001F7F84" w:rsidRDefault="00AA04BE" w:rsidP="00AA04BE">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008D5DB2" w:rsidRPr="00851049">
        <w:rPr>
          <w:rFonts w:cs="Arial"/>
          <w:szCs w:val="19"/>
        </w:rPr>
        <w:t xml:space="preserve">V prípade, že výdavky prijímateľa na rovnaké alebo podobné tovary/služby/práce tvoriace jeden logický celok (ktorého PHZ by sa podľa ZVO mala spočítať za účelom určenia finančného limitu zákazky) plánované v príslušnom rozpočte projektu prijímateľa (resp. viacerých projektov), presahujúceho jeden kalendárny rok, spolu s takýmito výdavkami financovanými z vlastných zdrojov prijímateľa majú hodnotu 5 000 EUR a viac a nejde o zákazku nespadajúcu pod ZVO, ktorá je výnimkou aj podľa § 1 ods. 2 až 13 ZVO, </w:t>
      </w:r>
      <w:r w:rsidR="00507360" w:rsidRPr="00507360">
        <w:rPr>
          <w:rFonts w:cs="Arial"/>
          <w:szCs w:val="19"/>
        </w:rPr>
        <w:t>nemôže sa zákazka posudzovať ako tzv. „zákazka malého rozsahu“, ale ako zákazka</w:t>
      </w:r>
      <w:r w:rsidR="00507360">
        <w:rPr>
          <w:rFonts w:cs="Arial"/>
          <w:szCs w:val="19"/>
        </w:rPr>
        <w:t xml:space="preserve"> </w:t>
      </w:r>
      <w:r w:rsidR="008D5DB2" w:rsidRPr="00851049">
        <w:rPr>
          <w:rFonts w:cs="Arial"/>
          <w:szCs w:val="19"/>
        </w:rPr>
        <w:t>s nízkou hodnotou.</w:t>
      </w:r>
    </w:p>
    <w:p w14:paraId="208006C4" w14:textId="77777777" w:rsidR="00483B64" w:rsidRPr="002E4204" w:rsidRDefault="00483B64" w:rsidP="00483B64">
      <w:pPr>
        <w:autoSpaceDE w:val="0"/>
        <w:autoSpaceDN w:val="0"/>
        <w:adjustRightInd w:val="0"/>
        <w:spacing w:before="60" w:after="60"/>
        <w:jc w:val="both"/>
        <w:rPr>
          <w:rFonts w:cs="Arial"/>
          <w:szCs w:val="19"/>
        </w:rPr>
      </w:pPr>
      <w:r w:rsidRPr="002E4204">
        <w:rPr>
          <w:rFonts w:cs="Arial"/>
          <w:szCs w:val="19"/>
        </w:rPr>
        <w:t>Poskytovateľ vykonáva finančnú kontrolu týchto zákaziek  </w:t>
      </w:r>
      <w:r w:rsidRPr="002E4204">
        <w:rPr>
          <w:rFonts w:cs="Arial"/>
          <w:b/>
          <w:szCs w:val="19"/>
        </w:rPr>
        <w:t>po podpise zmluvy s dodávateľom</w:t>
      </w:r>
      <w:r w:rsidRPr="002E4204">
        <w:rPr>
          <w:rFonts w:cs="Arial"/>
          <w:szCs w:val="19"/>
        </w:rPr>
        <w:t xml:space="preserve">. </w:t>
      </w:r>
    </w:p>
    <w:p w14:paraId="6A905249" w14:textId="77777777" w:rsidR="00483B64" w:rsidRPr="002E4204" w:rsidRDefault="00483B64" w:rsidP="00483B64">
      <w:pPr>
        <w:autoSpaceDE w:val="0"/>
        <w:autoSpaceDN w:val="0"/>
        <w:adjustRightInd w:val="0"/>
        <w:spacing w:before="60" w:after="60"/>
        <w:jc w:val="both"/>
        <w:rPr>
          <w:rFonts w:cs="Arial"/>
          <w:szCs w:val="19"/>
        </w:rPr>
      </w:pPr>
      <w:r w:rsidRPr="002E4204">
        <w:rPr>
          <w:rFonts w:cs="Arial"/>
          <w:szCs w:val="19"/>
        </w:rPr>
        <w:t xml:space="preserve">Odporúča sa, aby prijímateľ určil odkladaciu podmienku účinnosti v zmluve, uzavretej s  úspešným dodávateľom na v prípade zákaziek, ktoré neboli predmetom druhej ex </w:t>
      </w:r>
      <w:proofErr w:type="spellStart"/>
      <w:r w:rsidRPr="002E4204">
        <w:rPr>
          <w:rFonts w:cs="Arial"/>
          <w:szCs w:val="19"/>
        </w:rPr>
        <w:t>ante</w:t>
      </w:r>
      <w:proofErr w:type="spellEnd"/>
      <w:r w:rsidRPr="002E4204">
        <w:rPr>
          <w:rFonts w:cs="Arial"/>
          <w:szCs w:val="19"/>
        </w:rPr>
        <w:t xml:space="preserve"> kontroly. Zmluva s úspešným uchádzačom by v prípade zákaziek podľa predchádzajúcej vety nadobudla účinnosť po ukončení finančnej kontroly, v rámci ktorej poskytovateľ neidentifikoval nedostatky, ktoré by mali alebo mohli mať vplyv na výsledok zadávania zákazky (po doručení správy z kontroly prijímateľovi), alebo v rámci ktorej prijímateľ súhlasil s výškou ex </w:t>
      </w:r>
      <w:proofErr w:type="spellStart"/>
      <w:r w:rsidRPr="002E4204">
        <w:rPr>
          <w:rFonts w:cs="Arial"/>
          <w:szCs w:val="19"/>
        </w:rPr>
        <w:t>ante</w:t>
      </w:r>
      <w:proofErr w:type="spellEnd"/>
      <w:r w:rsidRPr="002E4204">
        <w:rPr>
          <w:rFonts w:cs="Arial"/>
          <w:szCs w:val="19"/>
        </w:rPr>
        <w:t xml:space="preserve"> finančnej opravy uvedenej v návrhu správy/správe z kontroly a splnil podmienky na uplatnenie ex </w:t>
      </w:r>
      <w:proofErr w:type="spellStart"/>
      <w:r w:rsidRPr="002E4204">
        <w:rPr>
          <w:rFonts w:cs="Arial"/>
          <w:szCs w:val="19"/>
        </w:rPr>
        <w:t>ante</w:t>
      </w:r>
      <w:proofErr w:type="spellEnd"/>
      <w:r w:rsidRPr="002E4204">
        <w:rPr>
          <w:rFonts w:cs="Arial"/>
          <w:szCs w:val="19"/>
        </w:rPr>
        <w:t xml:space="preserve"> finančnej opravy podľa MP CKO č. 5, ktorý upravuje postup pri určení finančných opráv za VO.</w:t>
      </w:r>
    </w:p>
    <w:p w14:paraId="1BFE0EA7" w14:textId="6F2972A5"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na </w:t>
      </w:r>
      <w:r w:rsidR="00483B64">
        <w:t xml:space="preserve">finančnú </w:t>
      </w:r>
      <w:r w:rsidRPr="0073389C">
        <w:t xml:space="preserve">kontrolu </w:t>
      </w:r>
      <w:r w:rsidR="00483B64" w:rsidRPr="00483B64">
        <w:t>dokumentáciu dokladujúcu vykonanie prieskumu trhu (ak sa realizuje) a overenie dodržania pravidiel hospodárnosti poskytovateľovi po podpise tejto zmluvy oboma zmluvnými stranami</w:t>
      </w:r>
      <w:r w:rsidR="00D642ED" w:rsidRPr="00D642ED">
        <w:t xml:space="preserve"> analogicky k postupu pri </w:t>
      </w:r>
      <w:r w:rsidR="00D642ED" w:rsidRPr="002E4204">
        <w:rPr>
          <w:b/>
        </w:rPr>
        <w:t>štandardnej ex-post kontrole</w:t>
      </w:r>
      <w:r w:rsidRPr="0073389C">
        <w:t xml:space="preserve">. </w:t>
      </w:r>
    </w:p>
    <w:p w14:paraId="7C84D277" w14:textId="7FB2D5A3" w:rsidR="009D7F63" w:rsidRPr="0073389C" w:rsidRDefault="00CE76DF" w:rsidP="009D7F63">
      <w:pPr>
        <w:autoSpaceDE w:val="0"/>
        <w:autoSpaceDN w:val="0"/>
        <w:adjustRightInd w:val="0"/>
        <w:spacing w:before="120" w:after="120" w:line="288" w:lineRule="auto"/>
        <w:jc w:val="both"/>
      </w:pPr>
      <w:r>
        <w:rPr>
          <w:rFonts w:cs="Arial"/>
          <w:szCs w:val="19"/>
        </w:rPr>
        <w:t>Minimálny r</w:t>
      </w:r>
      <w:r w:rsidR="009D7F63" w:rsidRPr="0073389C">
        <w:t xml:space="preserve">ozsah predkladanej dokumentácie na </w:t>
      </w:r>
      <w:r w:rsidR="005F5EA3">
        <w:t>finančnú</w:t>
      </w:r>
      <w:r w:rsidR="009D7F63" w:rsidRPr="0073389C">
        <w:t xml:space="preserve"> kontrolu</w:t>
      </w:r>
      <w:r w:rsidR="00D642ED">
        <w:t xml:space="preserve"> VO</w:t>
      </w:r>
      <w:r w:rsidR="00483B64">
        <w:t>:</w:t>
      </w:r>
    </w:p>
    <w:p w14:paraId="0E8B091C"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06E91D9D"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výzva na predkladanie ponúk, vrátane potvrdenia o doručení </w:t>
      </w:r>
      <w:r w:rsidR="00CE76DF">
        <w:rPr>
          <w:rFonts w:cs="Arial"/>
          <w:szCs w:val="19"/>
        </w:rPr>
        <w:t>potenciálnym</w:t>
      </w:r>
      <w:r w:rsidR="00CE76DF" w:rsidRPr="0073389C">
        <w:t xml:space="preserve"> </w:t>
      </w:r>
      <w:r w:rsidRPr="0073389C">
        <w:t>dodávateľom</w:t>
      </w:r>
      <w:r w:rsidR="00CE76DF">
        <w:t xml:space="preserve"> </w:t>
      </w:r>
      <w:r w:rsidR="00CE76DF">
        <w:rPr>
          <w:rFonts w:cs="Arial"/>
          <w:szCs w:val="19"/>
        </w:rPr>
        <w:t>(ak bol prieskum trhu vykonaný oslovením potenciálnych dodávateľov oprávnených dodávať tovar/poskytovať službu/vykonávať práce, inak len opis požadovaného predmetu a kritériá na vyhodnotenie cenových ponúk)</w:t>
      </w:r>
      <w:r w:rsidRPr="0073389C">
        <w:t>,</w:t>
      </w:r>
    </w:p>
    <w:p w14:paraId="3821CA7B"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CE76DF" w:rsidRPr="00CE76DF">
        <w:rPr>
          <w:rFonts w:cs="Arial"/>
          <w:szCs w:val="19"/>
        </w:rPr>
        <w:t xml:space="preserve"> </w:t>
      </w:r>
      <w:r w:rsidR="00CE76DF">
        <w:rPr>
          <w:rFonts w:cs="Arial"/>
          <w:szCs w:val="19"/>
        </w:rPr>
        <w:t>ak bol prieskum trhu vykonaný oslovením potenciálnych dodávateľov (inak len identifikované relevantné cenové ponuky potenciálnych dodávateľov oprávnených dodávať tovar/poskytovať službu/vykonávať práce)</w:t>
      </w:r>
      <w:r w:rsidR="00274E05">
        <w:t>,</w:t>
      </w:r>
    </w:p>
    <w:p w14:paraId="03619E3D"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lastRenderedPageBreak/>
        <w:t>zápisnica z </w:t>
      </w:r>
      <w:r w:rsidR="00CE76DF">
        <w:rPr>
          <w:rFonts w:cs="Arial"/>
          <w:szCs w:val="19"/>
        </w:rPr>
        <w:t xml:space="preserve">vykonaného prieskumu trhu (vrátane </w:t>
      </w:r>
      <w:r w:rsidRPr="0073389C">
        <w:t>vyhodnotenia ponúk</w:t>
      </w:r>
      <w:r w:rsidR="00CE76DF">
        <w:t>)</w:t>
      </w:r>
      <w:r w:rsidRPr="0073389C">
        <w:t>,</w:t>
      </w:r>
    </w:p>
    <w:p w14:paraId="6BDCDEF6" w14:textId="56604550" w:rsidR="00483B64"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r w:rsidR="00CE76DF">
        <w:t xml:space="preserve"> </w:t>
      </w:r>
      <w:r w:rsidR="00CE76DF">
        <w:rPr>
          <w:rFonts w:cs="Arial"/>
          <w:szCs w:val="19"/>
        </w:rPr>
        <w:t>(ak bol prieskum trhu vykonaný oslovením potenciálnych dodávateľov)</w:t>
      </w:r>
      <w:r w:rsidRPr="0073389C">
        <w:t>.</w:t>
      </w:r>
    </w:p>
    <w:p w14:paraId="613F55DF" w14:textId="3E1A5F4B" w:rsidR="00483B64" w:rsidRPr="0073389C" w:rsidRDefault="009D7F63" w:rsidP="002E4204">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Zmluva  uzavretá medzi prijímateľom a úspešným </w:t>
      </w:r>
      <w:r w:rsidR="00CE76DF">
        <w:t>dodávateľom (alebo objednávk</w:t>
      </w:r>
      <w:r w:rsidR="00483B64">
        <w:t>a</w:t>
      </w:r>
      <w:r w:rsidR="00CE76DF">
        <w:t xml:space="preserve"> a jej akceptáci</w:t>
      </w:r>
      <w:r w:rsidR="00483B64">
        <w:t>a</w:t>
      </w:r>
      <w:r w:rsidR="00CE76DF">
        <w:t xml:space="preserve"> dodávateľom)</w:t>
      </w:r>
      <w:r w:rsidRPr="0073389C">
        <w:t>,</w:t>
      </w:r>
    </w:p>
    <w:p w14:paraId="60B72C0E" w14:textId="14C6A088" w:rsidR="00483B64" w:rsidRPr="0073389C" w:rsidRDefault="009D7F63" w:rsidP="002E4204">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w:t>
      </w:r>
      <w:r w:rsidR="00CE76DF" w:rsidRPr="00483B64">
        <w:rPr>
          <w:rFonts w:cs="Arial"/>
          <w:szCs w:val="19"/>
        </w:rPr>
        <w:t xml:space="preserve">– podľa legislatívnych povinností vzťahujúcich sa na prijímateľa </w:t>
      </w:r>
      <w:r w:rsidRPr="0073389C">
        <w:t>(uvedené zdokladuje napr. predložením „</w:t>
      </w:r>
      <w:proofErr w:type="spellStart"/>
      <w:r w:rsidRPr="0073389C">
        <w:t>print</w:t>
      </w:r>
      <w:proofErr w:type="spellEnd"/>
      <w:r w:rsidRPr="0073389C">
        <w:t xml:space="preserve"> </w:t>
      </w:r>
      <w:proofErr w:type="spellStart"/>
      <w:r w:rsidRPr="0073389C">
        <w:t>screenu</w:t>
      </w:r>
      <w:proofErr w:type="spellEnd"/>
      <w:r w:rsidRPr="0073389C">
        <w:t xml:space="preserve">“), </w:t>
      </w:r>
    </w:p>
    <w:p w14:paraId="6E220181" w14:textId="77777777" w:rsidR="009D7F63" w:rsidRPr="0073389C" w:rsidRDefault="009D7F63" w:rsidP="002E4204">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29A0ABB3" w14:textId="77777777" w:rsidR="00E56F7C" w:rsidRDefault="00E56F7C" w:rsidP="009D7F63">
      <w:pPr>
        <w:autoSpaceDE w:val="0"/>
        <w:autoSpaceDN w:val="0"/>
        <w:adjustRightInd w:val="0"/>
        <w:spacing w:before="120" w:after="120" w:line="288" w:lineRule="auto"/>
        <w:jc w:val="both"/>
        <w:rPr>
          <w:b/>
          <w:i/>
        </w:rPr>
      </w:pPr>
    </w:p>
    <w:p w14:paraId="13E7B2FE" w14:textId="77777777" w:rsidR="00483B64" w:rsidRPr="00483B64" w:rsidRDefault="00483B64" w:rsidP="00483B64">
      <w:pPr>
        <w:autoSpaceDE w:val="0"/>
        <w:autoSpaceDN w:val="0"/>
        <w:adjustRightInd w:val="0"/>
        <w:spacing w:before="120" w:after="120" w:line="288" w:lineRule="auto"/>
        <w:jc w:val="both"/>
      </w:pPr>
      <w:r w:rsidRPr="00483B64">
        <w:t xml:space="preserve">Prijímateľ sa </w:t>
      </w:r>
      <w:r w:rsidRPr="00483B64">
        <w:rPr>
          <w:b/>
        </w:rPr>
        <w:t xml:space="preserve">môže dobrovoľne rozhodnúť predložiť dokumentáciu </w:t>
      </w:r>
      <w:r w:rsidRPr="00483B64">
        <w:t xml:space="preserve">na kontrolu </w:t>
      </w:r>
      <w:r w:rsidRPr="00483B64">
        <w:rPr>
          <w:b/>
        </w:rPr>
        <w:t>pred podpisom zmluvy</w:t>
      </w:r>
      <w:r w:rsidRPr="00483B64">
        <w:t xml:space="preserve">, ak ide o zákazku </w:t>
      </w:r>
      <w:r w:rsidRPr="00483B64">
        <w:rPr>
          <w:b/>
        </w:rPr>
        <w:t>v režime výnimky vo finančnom limite nadlimitnej zákazky</w:t>
      </w:r>
      <w:r w:rsidRPr="00483B64">
        <w:t xml:space="preserve">. V takom prípade prijímateľ predloží na finančnú kontrolu dokumentáciu dokladujúcu vykonanie prieskumu trhu (ak sa realizuje) a overenie dodržania pravidiel hospodárnosti poskytovateľovi </w:t>
      </w:r>
      <w:r w:rsidRPr="00483B64">
        <w:rPr>
          <w:b/>
        </w:rPr>
        <w:t>pred podpisom tejto zmluvy</w:t>
      </w:r>
      <w:r w:rsidRPr="00483B64">
        <w:t xml:space="preserve"> analogicky k postupu pri </w:t>
      </w:r>
      <w:r w:rsidRPr="00483B64">
        <w:rPr>
          <w:b/>
        </w:rPr>
        <w:t xml:space="preserve">druhej ex </w:t>
      </w:r>
      <w:proofErr w:type="spellStart"/>
      <w:r w:rsidRPr="00483B64">
        <w:rPr>
          <w:b/>
        </w:rPr>
        <w:t>ante</w:t>
      </w:r>
      <w:proofErr w:type="spellEnd"/>
      <w:r w:rsidRPr="00483B64">
        <w:rPr>
          <w:b/>
        </w:rPr>
        <w:t xml:space="preserve"> kontrole. </w:t>
      </w:r>
      <w:r w:rsidRPr="00483B64">
        <w:t xml:space="preserve">Následne je však povinný predložiť dokumentáciu </w:t>
      </w:r>
      <w:r w:rsidRPr="00483B64">
        <w:rPr>
          <w:b/>
        </w:rPr>
        <w:t>aj</w:t>
      </w:r>
      <w:r w:rsidRPr="00483B64">
        <w:t xml:space="preserve"> na kontrolu </w:t>
      </w:r>
      <w:r w:rsidRPr="00483B64">
        <w:rPr>
          <w:b/>
        </w:rPr>
        <w:t>po podpise zmluvy</w:t>
      </w:r>
      <w:r w:rsidRPr="00483B64">
        <w:t xml:space="preserve"> s dodávateľom (analogicky k pravidlám týkajúcim sa v tejto Príručke </w:t>
      </w:r>
      <w:r w:rsidRPr="00483B64">
        <w:rPr>
          <w:b/>
        </w:rPr>
        <w:t>následnej ex post kontroly</w:t>
      </w:r>
      <w:r w:rsidRPr="00483B64">
        <w:t>).</w:t>
      </w:r>
    </w:p>
    <w:p w14:paraId="05A7307B" w14:textId="77777777" w:rsidR="00E56F7C" w:rsidRPr="00852446"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u w:val="single"/>
        </w:rPr>
      </w:pPr>
      <w:r w:rsidRPr="00E56F7C">
        <w:rPr>
          <w:b/>
          <w:i/>
        </w:rPr>
        <w:t xml:space="preserve">Dôležité upozornenie: </w:t>
      </w:r>
      <w:r w:rsidRPr="00E56F7C">
        <w:t>V prípade uskutočnenia osobného prieskumu trhu u</w:t>
      </w:r>
      <w:r w:rsidR="00280BB0">
        <w:t xml:space="preserve"> potenciálnych </w:t>
      </w:r>
      <w:r w:rsidR="00280BB0" w:rsidRPr="00E56F7C">
        <w:t>dodávateľ</w:t>
      </w:r>
      <w:r w:rsidR="00280BB0">
        <w:t>ov</w:t>
      </w:r>
      <w:r w:rsidR="00280BB0" w:rsidRPr="00E56F7C">
        <w:t xml:space="preserve"> </w:t>
      </w:r>
      <w:r w:rsidRPr="00E56F7C">
        <w:t>je prijímateľ povinný tento prieskum hodnoverne zdokumentov</w:t>
      </w:r>
      <w:r w:rsidRPr="00C047D6">
        <w:t>ať, napr. vyhotovením fotografií, ktoré preukážu cenu predmetu zákazky v čase uskutočňovania prieskumu</w:t>
      </w:r>
      <w:r w:rsidR="00D60F2D">
        <w:t xml:space="preserve"> a/alebo</w:t>
      </w:r>
      <w:r w:rsidRPr="00C047D6">
        <w:t xml:space="preserve"> zápis</w:t>
      </w:r>
      <w:r w:rsidR="00D60F2D">
        <w:t>om</w:t>
      </w:r>
      <w:r w:rsidRPr="00C047D6">
        <w:t xml:space="preserve"> z rokovania potvrdenými oboma stranami. </w:t>
      </w:r>
      <w:r w:rsidRPr="00852446">
        <w:rPr>
          <w:u w:val="single"/>
        </w:rPr>
        <w:t>Poskytovateľ upozorňuje prijímateľa, že osobný prieskum trhu je možné vykonať len na spotrebný tovar.</w:t>
      </w:r>
    </w:p>
    <w:p w14:paraId="79FBA39D" w14:textId="77777777" w:rsidR="00E56F7C" w:rsidRDefault="00E56F7C" w:rsidP="009D7F63">
      <w:pPr>
        <w:autoSpaceDE w:val="0"/>
        <w:autoSpaceDN w:val="0"/>
        <w:adjustRightInd w:val="0"/>
        <w:spacing w:before="120" w:after="120" w:line="288" w:lineRule="auto"/>
        <w:jc w:val="both"/>
      </w:pPr>
    </w:p>
    <w:p w14:paraId="45C0C26F" w14:textId="77777777" w:rsidR="009D7F63" w:rsidRDefault="004A5C0C" w:rsidP="009D7F63">
      <w:pPr>
        <w:autoSpaceDE w:val="0"/>
        <w:autoSpaceDN w:val="0"/>
        <w:adjustRightInd w:val="0"/>
        <w:spacing w:before="120" w:after="120" w:line="288" w:lineRule="auto"/>
        <w:jc w:val="both"/>
      </w:pPr>
      <w:r w:rsidRPr="004A5C0C">
        <w:t>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podľa čl. 3</w:t>
      </w:r>
      <w:r w:rsidR="00047055">
        <w:t>3</w:t>
      </w:r>
      <w:r w:rsidRPr="004A5C0C">
        <w:t xml:space="preserve"> nariadenia </w:t>
      </w:r>
      <w:r w:rsidR="00047055">
        <w:t>2018/1046</w:t>
      </w:r>
      <w:r w:rsidR="00803DB1">
        <w:rPr>
          <w:rStyle w:val="Odkaznapoznmkupodiarou"/>
        </w:rPr>
        <w:footnoteReference w:id="140"/>
      </w:r>
      <w:r w:rsidRPr="004A5C0C">
        <w:t xml:space="preserve"> v riadiacej dokumentácii ku konkrétnej výzve/vyzvaniu v Príručke k oprávnenosti výdavkov, v ktorej sú stanovené finančné a percentuálne limity oprávnených výdavkov.</w:t>
      </w:r>
    </w:p>
    <w:p w14:paraId="0EEFF4AB" w14:textId="77777777" w:rsidR="005F5EA3" w:rsidRPr="0073389C" w:rsidRDefault="005F5EA3" w:rsidP="009D7F63">
      <w:pPr>
        <w:autoSpaceDE w:val="0"/>
        <w:autoSpaceDN w:val="0"/>
        <w:adjustRightInd w:val="0"/>
        <w:spacing w:before="120" w:after="120" w:line="288" w:lineRule="auto"/>
        <w:jc w:val="both"/>
      </w:pPr>
    </w:p>
    <w:p w14:paraId="2689FD85"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zadávaných vnútorným obstarávaním</w:t>
      </w:r>
      <w:r w:rsidR="00803DB1">
        <w:rPr>
          <w:b/>
        </w:rPr>
        <w:t xml:space="preserve"> </w:t>
      </w:r>
      <w:r w:rsidR="00803DB1">
        <w:t xml:space="preserve">-  </w:t>
      </w:r>
      <w:r w:rsidR="00803DB1">
        <w:br/>
        <w:t>in-</w:t>
      </w:r>
      <w:proofErr w:type="spellStart"/>
      <w:r w:rsidR="00803DB1">
        <w:t>house</w:t>
      </w:r>
      <w:proofErr w:type="spellEnd"/>
      <w:r w:rsidR="00803DB1">
        <w:t xml:space="preserve"> zákazky</w:t>
      </w:r>
    </w:p>
    <w:p w14:paraId="16CF900A" w14:textId="77777777"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„in-</w:t>
      </w:r>
      <w:proofErr w:type="spellStart"/>
      <w:r w:rsidR="009D7F63" w:rsidRPr="0073389C">
        <w:t>house</w:t>
      </w:r>
      <w:proofErr w:type="spellEnd"/>
      <w:r w:rsidR="009D7F63" w:rsidRPr="0073389C">
        <w:t xml:space="preserve"> </w:t>
      </w:r>
      <w:r>
        <w:t>zákazky</w:t>
      </w:r>
      <w:r w:rsidR="009D7F63" w:rsidRPr="0073389C">
        <w:t xml:space="preserve">“) </w:t>
      </w:r>
      <w:r w:rsidRPr="00312317">
        <w:t xml:space="preserve">sú upravené v § 1 ods. 4 </w:t>
      </w:r>
      <w:r w:rsidR="00803DB1">
        <w:t>až 9 ZVO</w:t>
      </w:r>
      <w:r w:rsidRPr="00312317">
        <w:t xml:space="preserve"> a v MP CKO č. 12 k zadávaniu zákaziek nespadajúcich pod zákon o verejnom obstarávaní.</w:t>
      </w:r>
    </w:p>
    <w:p w14:paraId="33D5965E" w14:textId="77777777"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23F6599C" w14:textId="77777777"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3CD877C2" w14:textId="77777777"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lastRenderedPageBreak/>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57772F42" w14:textId="77777777"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125CD264" w14:textId="77777777"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Pokiaľ verejný obstarávateľ zadá zákazku s peňažným plnením (za odplatu) právnickej osobe v súlade s § 1 ods. 8  ZVO je pre možnos</w:t>
      </w:r>
      <w:r w:rsidR="00280BB0">
        <w:rPr>
          <w:rFonts w:cs="Arial"/>
          <w:szCs w:val="19"/>
        </w:rPr>
        <w:t>ť</w:t>
      </w:r>
      <w:r w:rsidRPr="001F7F84">
        <w:rPr>
          <w:rFonts w:cs="Arial"/>
          <w:szCs w:val="19"/>
        </w:rPr>
        <w:t xml:space="preserve"> neaplikovania ZVO potrebné </w:t>
      </w:r>
      <w:r w:rsidRPr="001F7F84">
        <w:rPr>
          <w:rFonts w:cs="Arial"/>
          <w:b/>
          <w:szCs w:val="19"/>
        </w:rPr>
        <w:t>kumulatívne</w:t>
      </w:r>
      <w:r w:rsidRPr="001F7F84">
        <w:rPr>
          <w:rFonts w:cs="Arial"/>
          <w:szCs w:val="19"/>
        </w:rPr>
        <w:t xml:space="preserve"> splniť nasledovné podmienky:</w:t>
      </w:r>
    </w:p>
    <w:p w14:paraId="0E0010E3" w14:textId="77777777" w:rsidR="00312317" w:rsidRPr="001F7F84" w:rsidRDefault="00312317" w:rsidP="005B7173">
      <w:pPr>
        <w:pStyle w:val="Odsekzoznamu"/>
        <w:numPr>
          <w:ilvl w:val="0"/>
          <w:numId w:val="102"/>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33947DAD" w14:textId="77777777" w:rsidR="00312317" w:rsidRP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62A62BF0" w14:textId="77777777" w:rsid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1BF08B14" w14:textId="77777777" w:rsidR="00803DB1" w:rsidRDefault="00803DB1" w:rsidP="009D7F63">
      <w:pPr>
        <w:autoSpaceDE w:val="0"/>
        <w:autoSpaceDN w:val="0"/>
        <w:adjustRightInd w:val="0"/>
        <w:spacing w:before="120" w:after="120" w:line="288" w:lineRule="auto"/>
        <w:jc w:val="both"/>
      </w:pPr>
      <w:r>
        <w:t>Verejný obstarávateľ môže zadať in-</w:t>
      </w:r>
      <w:proofErr w:type="spellStart"/>
      <w:r>
        <w:t>house</w:t>
      </w:r>
      <w:proofErr w:type="spellEnd"/>
      <w:r>
        <w:t xml:space="preserve"> zákazku právnickej osobe len na vykonávanie tých činností týkajúcich sa dodania tovaru, uskutočnenia stavebných prác alebo poskytnutia služieb, ktoré je právnická osoba oprávnená vykonávať (napr. na základe výpisu z Obchodného registra), resp. ktoré je oprávnený vykonávať dodávateľ právnickej osoby na základe výsledku postupu zadávania zákazky, ktorý bol v súlade so ZVO.</w:t>
      </w:r>
    </w:p>
    <w:p w14:paraId="76143F86" w14:textId="77777777" w:rsidR="009D7F63" w:rsidRPr="0073389C" w:rsidRDefault="009D7F63" w:rsidP="009D7F63">
      <w:pPr>
        <w:autoSpaceDE w:val="0"/>
        <w:autoSpaceDN w:val="0"/>
        <w:adjustRightInd w:val="0"/>
        <w:spacing w:before="120" w:after="120" w:line="288" w:lineRule="auto"/>
        <w:jc w:val="both"/>
      </w:pPr>
      <w:r w:rsidRPr="0073389C">
        <w:t xml:space="preserve">Splnenie uvedených podmienok je potrebné posudzovať podľa pokynov a pravidiel, </w:t>
      </w:r>
      <w:r w:rsidRPr="001C0CF9">
        <w:t>stanovených v</w:t>
      </w:r>
      <w:r w:rsidR="00BE69D2" w:rsidRPr="001C0CF9">
        <w:t xml:space="preserve"> §</w:t>
      </w:r>
      <w:r w:rsidR="003D1DD7" w:rsidRPr="001C0CF9">
        <w:t xml:space="preserve"> </w:t>
      </w:r>
      <w:r w:rsidR="00BE69D2" w:rsidRPr="001C0CF9">
        <w:t>1 ods</w:t>
      </w:r>
      <w:r w:rsidR="00BE69D2">
        <w:t xml:space="preserve">. 4 až </w:t>
      </w:r>
      <w:r w:rsidR="00803DB1">
        <w:t xml:space="preserve">9 </w:t>
      </w:r>
      <w:r w:rsidR="00BE69D2">
        <w:t>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01D5FFE7" w14:textId="77777777"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09C6FD17" w14:textId="77777777"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31E8095D" w14:textId="77777777"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r w:rsidR="00280BB0">
        <w:t>.</w:t>
      </w:r>
      <w:r w:rsidRPr="0073389C">
        <w:t>,</w:t>
      </w:r>
    </w:p>
    <w:p w14:paraId="2DBC137D" w14:textId="77777777" w:rsidR="009D7F63" w:rsidRDefault="001874BF"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23445D6B" w14:textId="77777777" w:rsidR="005F5EA3" w:rsidRDefault="00483B64" w:rsidP="002E4204">
      <w:pPr>
        <w:tabs>
          <w:tab w:val="left" w:pos="284"/>
        </w:tabs>
        <w:autoSpaceDE w:val="0"/>
        <w:autoSpaceDN w:val="0"/>
        <w:adjustRightInd w:val="0"/>
        <w:spacing w:before="120" w:after="120" w:line="288" w:lineRule="auto"/>
        <w:jc w:val="both"/>
      </w:pPr>
      <w:r w:rsidRPr="00483B64">
        <w:t xml:space="preserve">Prijímateľ sa môže dobrovoľne rozhodnúť predložiť dokumentáciu na kontrolu pred podpisom zmluvy, ak ide o zákazku v režime výnimky vo finančnom limite nadlimitnej zákazky. V takom prípade prijímateľ predloží na finančnú kontrolu dokumentáciu dokladujúcu vykonanie prieskumu trhu (ak sa realizuje) a overenie dodržania pravidiel hospodárnosti poskytovateľovi pred podpisom tejto zmluvy analogicky k postupu pri druhej ex </w:t>
      </w:r>
      <w:proofErr w:type="spellStart"/>
      <w:r w:rsidRPr="00483B64">
        <w:t>ante</w:t>
      </w:r>
      <w:proofErr w:type="spellEnd"/>
      <w:r w:rsidRPr="00483B64">
        <w:t xml:space="preserve"> kontrole. Následne je však povinný predložiť dokumentáciu aj na kontrolu po podpise zmluvy s dodávateľom (analogicky k pravidlám týkajúcim sa v tejto Príručke následnej ex post kontroly).</w:t>
      </w:r>
    </w:p>
    <w:p w14:paraId="10C09A25" w14:textId="77777777" w:rsidR="00483B64" w:rsidRPr="0073389C" w:rsidRDefault="00483B64" w:rsidP="002E4204">
      <w:pPr>
        <w:tabs>
          <w:tab w:val="left" w:pos="284"/>
        </w:tabs>
        <w:autoSpaceDE w:val="0"/>
        <w:autoSpaceDN w:val="0"/>
        <w:adjustRightInd w:val="0"/>
        <w:spacing w:before="120" w:after="120" w:line="288" w:lineRule="auto"/>
        <w:jc w:val="both"/>
      </w:pPr>
    </w:p>
    <w:p w14:paraId="47E6251E"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na základe horizontálnej spolupráce</w:t>
      </w:r>
    </w:p>
    <w:p w14:paraId="632ABD69"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9B14EA4"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2222E031"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lastRenderedPageBreak/>
        <w:t>vykonávanie takejto spolupráce sa riadi výlučne aspektmi týkajúcimi sa verejného záujmu,</w:t>
      </w:r>
    </w:p>
    <w:p w14:paraId="2EFF7FF5"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1ADCB0C6" w14:textId="77777777"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F765C72" w14:textId="77777777" w:rsidR="005F5EA3" w:rsidRPr="0073389C" w:rsidRDefault="005F5EA3" w:rsidP="009D7F63">
      <w:pPr>
        <w:autoSpaceDE w:val="0"/>
        <w:autoSpaceDN w:val="0"/>
        <w:adjustRightInd w:val="0"/>
        <w:spacing w:before="120" w:after="120" w:line="288" w:lineRule="auto"/>
        <w:jc w:val="both"/>
      </w:pPr>
    </w:p>
    <w:p w14:paraId="1AC543F4"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w:t>
      </w:r>
      <w:proofErr w:type="spellStart"/>
      <w:r w:rsidRPr="0073389C">
        <w:rPr>
          <w:b/>
        </w:rPr>
        <w:t>house</w:t>
      </w:r>
      <w:proofErr w:type="spellEnd"/>
      <w:r w:rsidRPr="0073389C">
        <w:rPr>
          <w:b/>
        </w:rPr>
        <w:t>“ zákaziek a horizontálnych zákaziek</w:t>
      </w:r>
    </w:p>
    <w:p w14:paraId="1CCCA682" w14:textId="77777777" w:rsidR="00483B64" w:rsidRPr="00483B64" w:rsidRDefault="009D7F63" w:rsidP="00483B64">
      <w:pPr>
        <w:autoSpaceDE w:val="0"/>
        <w:autoSpaceDN w:val="0"/>
        <w:adjustRightInd w:val="0"/>
        <w:spacing w:before="120" w:after="120" w:line="288" w:lineRule="auto"/>
        <w:jc w:val="both"/>
        <w:rPr>
          <w:b/>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w:t>
      </w:r>
      <w:r w:rsidR="00483B64" w:rsidRPr="00483B64">
        <w:t>na finančnú kontrolu kompletnú dokumentáciu k zadávaniu zákazky po podpise zmluvy oboma zmluvnými stranami (prijímateľa a dodávateľa)</w:t>
      </w:r>
      <w:r w:rsidR="00483B64" w:rsidRPr="00483B64" w:rsidDel="008366DC">
        <w:t xml:space="preserve"> </w:t>
      </w:r>
      <w:r w:rsidR="00483B64" w:rsidRPr="00483B64">
        <w:t xml:space="preserve">analogicky k postupu pri </w:t>
      </w:r>
      <w:r w:rsidR="00483B64" w:rsidRPr="00483B64">
        <w:rPr>
          <w:b/>
        </w:rPr>
        <w:t>štandardnej ex-post kontrole.</w:t>
      </w:r>
    </w:p>
    <w:p w14:paraId="721C8BE9" w14:textId="5A47F986" w:rsidR="009D7F63" w:rsidRPr="0073389C" w:rsidRDefault="00483B64" w:rsidP="00483B64">
      <w:pPr>
        <w:autoSpaceDE w:val="0"/>
        <w:autoSpaceDN w:val="0"/>
        <w:adjustRightInd w:val="0"/>
        <w:spacing w:before="120" w:after="120" w:line="288" w:lineRule="auto"/>
        <w:jc w:val="both"/>
        <w:rPr>
          <w:rFonts w:eastAsiaTheme="minorHAnsi"/>
        </w:rPr>
      </w:pPr>
      <w:r w:rsidRPr="002E4204">
        <w:rPr>
          <w:b/>
          <w:i/>
          <w:color w:val="FF0000"/>
        </w:rPr>
        <w:t>Povinnosť prijímateľa:</w:t>
      </w:r>
      <w:r w:rsidRPr="002E4204">
        <w:rPr>
          <w:color w:val="FF0000"/>
        </w:rPr>
        <w:t xml:space="preserve"> </w:t>
      </w:r>
      <w:r w:rsidRPr="00483B64">
        <w:t xml:space="preserve">Prijímateľ je </w:t>
      </w:r>
      <w:r w:rsidRPr="00483B64">
        <w:rPr>
          <w:b/>
        </w:rPr>
        <w:t>povinný určiť odkladaciu podmienku účinnosti v zmluve</w:t>
      </w:r>
      <w:r w:rsidRPr="00483B64">
        <w:t xml:space="preserve">, uzavretej s dodávateľom. Zmluva s dodávateľom by </w:t>
      </w:r>
      <w:r w:rsidRPr="00483B64">
        <w:rPr>
          <w:b/>
        </w:rPr>
        <w:t>nadobudla účinnosť po ukončení finančnej kontroly</w:t>
      </w:r>
      <w:r w:rsidRPr="00483B64">
        <w:t>, v rámci ktorej poskytovateľ neidentifikoval nedostatky, ktoré by mali alebo mohli mať vplyv na výsledok zadávania zákazky (</w:t>
      </w:r>
      <w:r w:rsidRPr="00483B64">
        <w:rPr>
          <w:b/>
        </w:rPr>
        <w:t>po doručení správy z kontroly prijímateľovi</w:t>
      </w:r>
      <w:r w:rsidRPr="00483B64">
        <w:t xml:space="preserve">), alebo v rámci ktorej prijímateľ súhlasil s výškou ex </w:t>
      </w:r>
      <w:proofErr w:type="spellStart"/>
      <w:r w:rsidRPr="00483B64">
        <w:t>ante</w:t>
      </w:r>
      <w:proofErr w:type="spellEnd"/>
      <w:r w:rsidRPr="00483B64">
        <w:t xml:space="preserve"> finančnej opravy uvedenej v návrhu správy/správe z kontroly a splnil podmienky na uplatnenie ex </w:t>
      </w:r>
      <w:proofErr w:type="spellStart"/>
      <w:r w:rsidRPr="00483B64">
        <w:t>ante</w:t>
      </w:r>
      <w:proofErr w:type="spellEnd"/>
      <w:r w:rsidRPr="00483B64">
        <w:t xml:space="preserve"> finančnej opravy podľa MP CKO č. 5</w:t>
      </w:r>
      <w:r w:rsidRPr="00483B64">
        <w:rPr>
          <w:vertAlign w:val="superscript"/>
        </w:rPr>
        <w:footnoteReference w:id="141"/>
      </w:r>
      <w:r w:rsidRPr="00483B64">
        <w:t>, ktorý upravuje postup pri určení finančných opráv za porušenie pravidiel týkajúcich sa VO.</w:t>
      </w:r>
      <w:r w:rsidR="009D7F63" w:rsidRPr="0073389C">
        <w:t xml:space="preserve">  </w:t>
      </w:r>
    </w:p>
    <w:p w14:paraId="4C305CCF"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6655214" w14:textId="7777777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w:t>
      </w:r>
      <w:proofErr w:type="spellStart"/>
      <w:r w:rsidRPr="0073389C">
        <w:t>house</w:t>
      </w:r>
      <w:proofErr w:type="spellEnd"/>
      <w:r w:rsidRPr="0073389C">
        <w:t xml:space="preserve"> zákazky alebo horizontálnej zákazky,</w:t>
      </w:r>
    </w:p>
    <w:p w14:paraId="280AC426" w14:textId="163C750E"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4013BB73" w14:textId="7777777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w:t>
      </w:r>
      <w:r w:rsidR="00D60F2D">
        <w:rPr>
          <w:rFonts w:cs="Arial"/>
          <w:szCs w:val="19"/>
        </w:rPr>
        <w:t>metodického pokynu</w:t>
      </w:r>
      <w:r w:rsidR="00D60F2D" w:rsidRPr="00344006">
        <w:rPr>
          <w:rFonts w:cs="Arial"/>
          <w:szCs w:val="19"/>
        </w:rPr>
        <w:t xml:space="preserve"> </w:t>
      </w:r>
      <w:r w:rsidR="00D60F2D">
        <w:rPr>
          <w:rFonts w:cs="Arial"/>
          <w:szCs w:val="19"/>
        </w:rPr>
        <w:t>CKO</w:t>
      </w:r>
      <w:r w:rsidRPr="0073389C">
        <w:t xml:space="preserve"> č. 12–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500AF5DB" w14:textId="7777777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w:t>
      </w:r>
      <w:r w:rsidR="00D60F2D">
        <w:rPr>
          <w:rFonts w:cs="Arial"/>
          <w:szCs w:val="19"/>
        </w:rPr>
        <w:t>metodického pokynu</w:t>
      </w:r>
      <w:r w:rsidR="00D60F2D" w:rsidRPr="00344006">
        <w:rPr>
          <w:rFonts w:cs="Arial"/>
          <w:szCs w:val="19"/>
        </w:rPr>
        <w:t xml:space="preserve"> </w:t>
      </w:r>
      <w:r w:rsidR="00D60F2D">
        <w:rPr>
          <w:rFonts w:cs="Arial"/>
          <w:szCs w:val="19"/>
        </w:rPr>
        <w:t>CKO</w:t>
      </w:r>
      <w:r w:rsidR="00D60F2D" w:rsidRPr="0073389C" w:rsidDel="00D60F2D">
        <w:t xml:space="preserve"> </w:t>
      </w:r>
      <w:r w:rsidRPr="0073389C">
        <w:t xml:space="preserve">č. 12– napr. zriaďovacia listina vrátane všetkých relevantných dodatkov, výpis z OR SR nie starší ako 3 mesiace ku dňu predloženia dokumentácie, výpis z centrálneho depozitára cenných papierov, </w:t>
      </w:r>
    </w:p>
    <w:p w14:paraId="4F86AC8C" w14:textId="7777777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w:t>
      </w:r>
      <w:r w:rsidR="00D60F2D">
        <w:rPr>
          <w:rFonts w:cs="Arial"/>
          <w:szCs w:val="19"/>
        </w:rPr>
        <w:t>metodického pokynu</w:t>
      </w:r>
      <w:r w:rsidR="00D60F2D" w:rsidRPr="00344006">
        <w:rPr>
          <w:rFonts w:cs="Arial"/>
          <w:szCs w:val="19"/>
        </w:rPr>
        <w:t xml:space="preserve"> </w:t>
      </w:r>
      <w:r w:rsidR="00D60F2D">
        <w:rPr>
          <w:rFonts w:cs="Arial"/>
          <w:szCs w:val="19"/>
        </w:rPr>
        <w:t>CKO</w:t>
      </w:r>
      <w:r w:rsidRPr="0073389C">
        <w:t xml:space="preserve"> č. 12 - napr. výročné správy, auditné správy, účtovná závierka, analytická evidencia v účtovníctve a pod. za posledné tri ukončené účtovné obdobia</w:t>
      </w:r>
      <w:r w:rsidR="00E24496">
        <w:rPr>
          <w:rFonts w:cs="Arial"/>
          <w:szCs w:val="19"/>
        </w:rPr>
        <w:t>(</w:t>
      </w:r>
      <w:r w:rsidR="00C40808">
        <w:rPr>
          <w:rFonts w:eastAsiaTheme="minorHAnsi"/>
        </w:rPr>
        <w:t>ak sú dostupné, v závislosti od vzniku alebo začatia prevádzkovania činnosti)</w:t>
      </w:r>
      <w:r w:rsidR="00E24496">
        <w:rPr>
          <w:rFonts w:cs="Arial"/>
          <w:szCs w:val="19"/>
        </w:rPr>
        <w:t>)</w:t>
      </w:r>
      <w:r w:rsidRPr="0073389C">
        <w:t xml:space="preserve">, alebo podnikateľský plán v prípade, </w:t>
      </w:r>
      <w:r w:rsidR="00C40808">
        <w:t xml:space="preserve">v prípade </w:t>
      </w:r>
      <w:r w:rsidRPr="0073389C">
        <w:t>že tieto doklady nie sú z dôvodu momentu vzniku subjektu dostupné,</w:t>
      </w:r>
    </w:p>
    <w:p w14:paraId="7C965677" w14:textId="7777777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w:t>
      </w:r>
      <w:r w:rsidR="00E24496">
        <w:rPr>
          <w:rFonts w:cs="Arial"/>
          <w:szCs w:val="19"/>
        </w:rPr>
        <w:t>metodickom pokyne</w:t>
      </w:r>
      <w:r w:rsidR="00E24496" w:rsidRPr="00344006">
        <w:rPr>
          <w:rFonts w:cs="Arial"/>
          <w:szCs w:val="19"/>
        </w:rPr>
        <w:t xml:space="preserve"> </w:t>
      </w:r>
      <w:r w:rsidR="00E24496">
        <w:rPr>
          <w:rFonts w:cs="Arial"/>
          <w:szCs w:val="19"/>
        </w:rPr>
        <w:t xml:space="preserve">CKO </w:t>
      </w:r>
      <w:r w:rsidRPr="0073389C">
        <w:t xml:space="preserve">č. 12 (príloha č. </w:t>
      </w:r>
      <w:r w:rsidR="001A6E82" w:rsidRPr="0073389C">
        <w:t>3</w:t>
      </w:r>
      <w:r w:rsidR="001A6E82">
        <w:t>0</w:t>
      </w:r>
      <w:r w:rsidRPr="0073389C">
        <w:t xml:space="preserve">), </w:t>
      </w:r>
    </w:p>
    <w:p w14:paraId="2E800ABE" w14:textId="7777777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preukázanie hospodárnosti v nadväznosti na povinnosť </w:t>
      </w:r>
      <w:r w:rsidR="00312317">
        <w:t xml:space="preserve">dodržať princíp </w:t>
      </w:r>
      <w:r w:rsidRPr="0073389C">
        <w:t xml:space="preserve">hospodárnosti vyplývajúcej zo zákona o finančnej kontrole </w:t>
      </w:r>
      <w:r w:rsidR="00C40808">
        <w:t xml:space="preserve">a audite </w:t>
      </w:r>
      <w:r w:rsidRPr="0073389C">
        <w:t>a zo zákona o rozpočtových pravidlách,</w:t>
      </w:r>
    </w:p>
    <w:p w14:paraId="0128EA14" w14:textId="7777777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splnenie podmienky uvedenej v </w:t>
      </w:r>
      <w:r w:rsidR="00E24496">
        <w:rPr>
          <w:rFonts w:cs="Arial"/>
          <w:szCs w:val="19"/>
        </w:rPr>
        <w:t>metodickom pokyne</w:t>
      </w:r>
      <w:r w:rsidR="00E24496" w:rsidRPr="00344006">
        <w:rPr>
          <w:rFonts w:cs="Arial"/>
          <w:szCs w:val="19"/>
        </w:rPr>
        <w:t xml:space="preserve"> </w:t>
      </w:r>
      <w:r w:rsidR="00E24496">
        <w:rPr>
          <w:rFonts w:cs="Arial"/>
          <w:szCs w:val="19"/>
        </w:rPr>
        <w:t>CKO</w:t>
      </w:r>
      <w:r w:rsidRPr="0073389C">
        <w:t xml:space="preserve"> č. 12</w:t>
      </w:r>
      <w:r w:rsidR="00367E6F" w:rsidRPr="00367E6F">
        <w:rPr>
          <w:rFonts w:cs="Arial"/>
          <w:szCs w:val="19"/>
        </w:rPr>
        <w:t xml:space="preserve"> </w:t>
      </w:r>
      <w:r w:rsidR="00367E6F" w:rsidRPr="00367E6F">
        <w:t>nespadajúcich pod zákon o verejnom obstarávaní</w:t>
      </w:r>
      <w:r w:rsidRPr="0073389C">
        <w:t xml:space="preserve">, (najmä preukázanie reálnej spolupráce a spoločného cieľa (napr. na základe schválenej žiadosti o NFP, dohody/memoranda o spolupráci, </w:t>
      </w:r>
      <w:r w:rsidR="00765CB1" w:rsidRPr="00765CB1">
        <w:t xml:space="preserve">štatútu, zakladateľskej listiny </w:t>
      </w:r>
      <w:r w:rsidR="00765CB1">
        <w:t xml:space="preserve">a </w:t>
      </w:r>
      <w:r w:rsidRPr="0073389C">
        <w:t xml:space="preserve">pod.), preukázanie verejného záujmu (napr. preukázaním nekomerčnej povahy spolupráce, </w:t>
      </w:r>
      <w:r w:rsidRPr="0073389C">
        <w:lastRenderedPageBreak/>
        <w:t xml:space="preserve">legislatívne určenými činnosťami subjektov a pod.), preukázanie nižšieho ako 20 % podielu činností na otvorenom trhu (napr. prostredníctvom dokladov uvedených v </w:t>
      </w:r>
      <w:r w:rsidR="00E24496">
        <w:rPr>
          <w:rFonts w:cs="Arial"/>
          <w:szCs w:val="19"/>
        </w:rPr>
        <w:t>metodickom pokyne</w:t>
      </w:r>
      <w:r w:rsidR="00E24496" w:rsidRPr="00344006">
        <w:rPr>
          <w:rFonts w:cs="Arial"/>
          <w:szCs w:val="19"/>
        </w:rPr>
        <w:t xml:space="preserve"> </w:t>
      </w:r>
      <w:r w:rsidR="00E24496">
        <w:rPr>
          <w:rFonts w:cs="Arial"/>
          <w:szCs w:val="19"/>
        </w:rPr>
        <w:t xml:space="preserve">CKO </w:t>
      </w:r>
      <w:r w:rsidRPr="0073389C">
        <w:t xml:space="preserve">č. 12), preukázanie výšky nákladov v zmysle </w:t>
      </w:r>
      <w:r w:rsidR="00E24496">
        <w:rPr>
          <w:rFonts w:cs="Arial"/>
          <w:szCs w:val="19"/>
        </w:rPr>
        <w:t>metodického pokynu</w:t>
      </w:r>
      <w:r w:rsidR="00E24496" w:rsidRPr="00344006">
        <w:rPr>
          <w:rFonts w:cs="Arial"/>
          <w:szCs w:val="19"/>
        </w:rPr>
        <w:t xml:space="preserve"> </w:t>
      </w:r>
      <w:r w:rsidR="00E24496">
        <w:rPr>
          <w:rFonts w:cs="Arial"/>
          <w:szCs w:val="19"/>
        </w:rPr>
        <w:t xml:space="preserve">CKO </w:t>
      </w:r>
      <w:r w:rsidRPr="0073389C">
        <w:t xml:space="preserve">č. 12, </w:t>
      </w:r>
    </w:p>
    <w:p w14:paraId="19A8A695" w14:textId="77777777" w:rsidR="009D7F63" w:rsidRDefault="00312317"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w:t>
      </w:r>
      <w:proofErr w:type="spellStart"/>
      <w:r w:rsidRPr="00312317">
        <w:t>house</w:t>
      </w:r>
      <w:proofErr w:type="spellEnd"/>
      <w:r w:rsidRPr="00312317">
        <w:t xml:space="preserve"> zákaziek a zákaziek horizontálnej spolupráce</w:t>
      </w:r>
      <w:r w:rsidR="009D7F63" w:rsidRPr="0073389C">
        <w:t>.</w:t>
      </w:r>
    </w:p>
    <w:p w14:paraId="760B6723" w14:textId="77777777" w:rsidR="001D616E" w:rsidRPr="0073389C" w:rsidRDefault="001D616E" w:rsidP="002E4204">
      <w:pPr>
        <w:tabs>
          <w:tab w:val="left" w:pos="284"/>
        </w:tabs>
        <w:autoSpaceDE w:val="0"/>
        <w:autoSpaceDN w:val="0"/>
        <w:adjustRightInd w:val="0"/>
        <w:spacing w:before="120" w:after="120" w:line="288" w:lineRule="auto"/>
        <w:jc w:val="both"/>
      </w:pPr>
      <w:r w:rsidRPr="001D616E">
        <w:t xml:space="preserve">Prijímateľ sa môže dobrovoľne rozhodnúť predložiť dokumentáciu na kontrolu pred podpisom zmluvy, ak ide o zákazku v režime výnimky vo finančnom limite nadlimitnej zákazky. V takom prípade prijímateľ predloží na finančnú kontrolu dokumentáciu dokladujúcu vykonanie prieskumu trhu (ak sa realizuje) a overenie dodržania pravidiel hospodárnosti poskytovateľovi pred podpisom tejto zmluvy analogicky k postupu pri druhej ex </w:t>
      </w:r>
      <w:proofErr w:type="spellStart"/>
      <w:r w:rsidRPr="001D616E">
        <w:t>ante</w:t>
      </w:r>
      <w:proofErr w:type="spellEnd"/>
      <w:r w:rsidRPr="001D616E">
        <w:t xml:space="preserve"> kontrole. Následne je však povinný predložiť dokumentáciu aj na kontrolu po podpise zmluvy s dodávateľom (analogicky k pravidlám týkajúcim sa v tejto Príručke následnej ex post kontroly).</w:t>
      </w:r>
    </w:p>
    <w:p w14:paraId="2E809A39" w14:textId="77777777"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výdavkov súvisiacich so zadávaním in-</w:t>
      </w:r>
      <w:proofErr w:type="spellStart"/>
      <w:r w:rsidR="00AD3E78" w:rsidRPr="00AD3E78">
        <w:rPr>
          <w:color w:val="000000"/>
        </w:rPr>
        <w:t>house</w:t>
      </w:r>
      <w:proofErr w:type="spellEnd"/>
      <w:r w:rsidR="00AD3E78" w:rsidRPr="00AD3E78">
        <w:rPr>
          <w:color w:val="000000"/>
        </w:rPr>
        <w:t xml:space="preserv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w:t>
      </w:r>
      <w:proofErr w:type="spellStart"/>
      <w:r w:rsidR="00E56F7C" w:rsidRPr="00E56F7C">
        <w:rPr>
          <w:color w:val="000000"/>
        </w:rPr>
        <w:t>house</w:t>
      </w:r>
      <w:proofErr w:type="spellEnd"/>
      <w:r w:rsidR="00E56F7C" w:rsidRPr="00E56F7C">
        <w:rPr>
          <w:color w:val="000000"/>
        </w:rPr>
        <w:t>“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w:t>
      </w:r>
      <w:proofErr w:type="spellStart"/>
      <w:r w:rsidR="00AD3E78" w:rsidRPr="00AD3E78">
        <w:rPr>
          <w:color w:val="000000"/>
        </w:rPr>
        <w:t>house</w:t>
      </w:r>
      <w:proofErr w:type="spellEnd"/>
      <w:r w:rsidR="00AD3E78" w:rsidRPr="00AD3E78">
        <w:rPr>
          <w:color w:val="000000"/>
        </w:rPr>
        <w:t xml:space="preserve"> zákaziek a horizontálnych zákaziek musia byť nižšie ako hodnota zákazky zistená prieskumom trhu</w:t>
      </w:r>
      <w:r w:rsidR="00E56F7C">
        <w:rPr>
          <w:color w:val="000000"/>
        </w:rPr>
        <w:t>.</w:t>
      </w:r>
    </w:p>
    <w:p w14:paraId="16A9392D"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5033D39" w14:textId="77777777"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w:t>
      </w:r>
      <w:proofErr w:type="spellStart"/>
      <w:r w:rsidRPr="001F7F84">
        <w:t>house</w:t>
      </w:r>
      <w:proofErr w:type="spellEnd"/>
      <w:r w:rsidRPr="001F7F84">
        <w:t>“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w:t>
      </w:r>
      <w:proofErr w:type="spellStart"/>
      <w:r w:rsidRPr="001F7F84">
        <w:t>house</w:t>
      </w:r>
      <w:proofErr w:type="spellEnd"/>
      <w:r w:rsidRPr="001F7F84">
        <w:t>“ zákazky).</w:t>
      </w:r>
    </w:p>
    <w:p w14:paraId="6BA27CEC" w14:textId="77777777" w:rsidR="00765CB1" w:rsidRPr="0073389C" w:rsidRDefault="00765CB1" w:rsidP="009D7F63">
      <w:pPr>
        <w:autoSpaceDE w:val="0"/>
        <w:autoSpaceDN w:val="0"/>
        <w:adjustRightInd w:val="0"/>
        <w:spacing w:before="120" w:after="120" w:line="288" w:lineRule="auto"/>
        <w:jc w:val="both"/>
        <w:rPr>
          <w:color w:val="000000"/>
        </w:rPr>
      </w:pPr>
    </w:p>
    <w:p w14:paraId="539F6238" w14:textId="77777777" w:rsidR="00765CB1" w:rsidRPr="00852446" w:rsidRDefault="00765CB1" w:rsidP="005B7173">
      <w:pPr>
        <w:pStyle w:val="Odsekzoznamu"/>
        <w:numPr>
          <w:ilvl w:val="0"/>
          <w:numId w:val="116"/>
        </w:numPr>
        <w:autoSpaceDE w:val="0"/>
        <w:autoSpaceDN w:val="0"/>
        <w:adjustRightInd w:val="0"/>
        <w:spacing w:before="120" w:after="120" w:line="288" w:lineRule="auto"/>
        <w:contextualSpacing w:val="0"/>
        <w:jc w:val="both"/>
        <w:rPr>
          <w:b/>
        </w:rPr>
      </w:pPr>
      <w:r w:rsidRPr="00852446">
        <w:rPr>
          <w:b/>
        </w:rPr>
        <w:t>Pravidlá obstarávania a kontroly zákaziek zadávaných osobou, ktorej poskytne verejný obstarávateľ 50% a menej finančných prostriedkov na dodanie tovaru, uskutočnenie stavebných prác a poskytnutie služieb z NFP</w:t>
      </w:r>
    </w:p>
    <w:p w14:paraId="2487DB2F"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Na základe zákona č. 269/2018 Z. z. o zabezpečovaní kvality vysokoškolského vzdelávania a o zmene a doplnení zákona č. 343/2015 Z. z. o verejnom obstarávaní a o zmene a doplnení niektorých zákonov v znení neskorších predpisov, ktorý nadobudol účinnosť dňa 26.9.2018, boli vypustené spod pôsobnosti ZVO tie prípady, ak verejný obstarávateľ poskytne osobe, ktorá nie je verejným obstarávateľom ani obstarávateľom časť finančných prostriedkov predstavujúcich percentuálny podiel rovnaký alebo nižší ako 50 % finančných prostriedkov na dodanie tovaru, uskutočnenie stavebných prác a poskytnutie služieb.</w:t>
      </w:r>
    </w:p>
    <w:p w14:paraId="0AF04F94" w14:textId="77777777" w:rsidR="00765CB1" w:rsidRDefault="00765CB1" w:rsidP="00765CB1">
      <w:pPr>
        <w:autoSpaceDE w:val="0"/>
        <w:autoSpaceDN w:val="0"/>
        <w:adjustRightInd w:val="0"/>
        <w:spacing w:before="120" w:after="120" w:line="288" w:lineRule="auto"/>
        <w:jc w:val="both"/>
        <w:rPr>
          <w:color w:val="000000"/>
        </w:rPr>
      </w:pPr>
      <w:r w:rsidRPr="00765CB1">
        <w:rPr>
          <w:color w:val="000000"/>
        </w:rPr>
        <w:t xml:space="preserve">Poskytovateľ definuje </w:t>
      </w:r>
      <w:r w:rsidR="00E24496">
        <w:rPr>
          <w:color w:val="000000"/>
        </w:rPr>
        <w:t xml:space="preserve">presnejšie </w:t>
      </w:r>
      <w:r w:rsidRPr="00765CB1">
        <w:rPr>
          <w:color w:val="000000"/>
        </w:rPr>
        <w:t>pravidlá vzťahujúce sa na obstarávanie týchto zákaziek v rámci jednotlivých výziev/vyzvaní na predkladanie žiadostí o NFP.</w:t>
      </w:r>
    </w:p>
    <w:p w14:paraId="40298867" w14:textId="77777777" w:rsidR="00E87EBC" w:rsidRPr="00E87EBC" w:rsidRDefault="00E87EBC" w:rsidP="00E87EBC">
      <w:pPr>
        <w:autoSpaceDE w:val="0"/>
        <w:autoSpaceDN w:val="0"/>
        <w:adjustRightInd w:val="0"/>
        <w:spacing w:before="120" w:after="120" w:line="288" w:lineRule="auto"/>
        <w:jc w:val="both"/>
        <w:rPr>
          <w:color w:val="000000"/>
        </w:rPr>
      </w:pPr>
      <w:r w:rsidRPr="00E87EBC">
        <w:rPr>
          <w:color w:val="000000"/>
        </w:rPr>
        <w:t xml:space="preserve">Pokiaľ prijímateľ predloží poskytovateľovi dokumentáciu z procesu zadávania zákazky realizovaného osobou, ktorej verejný obstarávateľ poskytne 50% a menej finančných prostriedkov na dodanie tovaru, uskutočnenie stavebných prác a poskytnutie služieb z NFP, pri ktorej obstarávaní nepostupoval podľa pravidiel uvedených v tejto príručke a v MP CKO č. 12 a porušenie týchto pravidiel malo alebo mohlo mať vplyv na výsledok zadávania zákazky, poskytovateľ postupuje analogicky podľa MP CKO č. 5. </w:t>
      </w:r>
    </w:p>
    <w:p w14:paraId="1462B4A2" w14:textId="77777777" w:rsidR="00E87EBC" w:rsidRPr="00765CB1" w:rsidRDefault="00E87EBC" w:rsidP="00E87EBC">
      <w:pPr>
        <w:autoSpaceDE w:val="0"/>
        <w:autoSpaceDN w:val="0"/>
        <w:adjustRightInd w:val="0"/>
        <w:spacing w:before="120" w:after="120" w:line="288" w:lineRule="auto"/>
        <w:jc w:val="both"/>
        <w:rPr>
          <w:color w:val="000000"/>
        </w:rPr>
      </w:pPr>
      <w:r w:rsidRPr="00E87EBC">
        <w:rPr>
          <w:color w:val="000000"/>
        </w:rPr>
        <w:t xml:space="preserve">Ak zákazku zadáva osoba, ktorej verejný obstarávateľ poskytne časť finančných prostriedkov z NFP predstavujúcich percentuálny podiel rovnaký alebo nižší ako 50% finančných prostriedkov na dodanie tovaru, uskutočnenie stavebných prác a poskytnutie služieb a zákazka napĺňa podmienky na uplatnenie výnimky podľa § 1 ods. 2 až 14 ZVO alebo podľa § 8 ods. 2 ZVO, postupuje prijímateľ pri zadávaní zákazky podľa kapitoly </w:t>
      </w:r>
      <w:r>
        <w:rPr>
          <w:color w:val="000000"/>
        </w:rPr>
        <w:t>2.5.9</w:t>
      </w:r>
      <w:r w:rsidRPr="00E87EBC">
        <w:rPr>
          <w:color w:val="000000"/>
        </w:rPr>
        <w:t xml:space="preserve"> tejto príručky, a nie je povinný uplatniť procesné pravidlá podľa tejto kapitoly príručky.</w:t>
      </w:r>
    </w:p>
    <w:p w14:paraId="29B85CD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lastRenderedPageBreak/>
        <w:t>Zákazky zadávané osobami, ktorým poskytne verejný obstarávateľ 50% a menej finančných prostriedkov na dodanie tovaru, uskutočnenie stavebných prác a poskytnutie služieb z NFP sa delia na:</w:t>
      </w:r>
    </w:p>
    <w:p w14:paraId="20CE10C7" w14:textId="77777777" w:rsid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852446">
        <w:rPr>
          <w:color w:val="000000"/>
        </w:rPr>
        <w:t>zákazky, ktorých hodnota bez DPH sa rovná, alebo presahuje 100 000 eur (ďalej len „</w:t>
      </w:r>
      <w:r w:rsidRPr="00852446">
        <w:rPr>
          <w:b/>
          <w:color w:val="000000"/>
        </w:rPr>
        <w:t>zákazky nad 100 000 eur</w:t>
      </w:r>
      <w:r w:rsidRPr="00852446">
        <w:rPr>
          <w:color w:val="000000"/>
        </w:rPr>
        <w:t>“),</w:t>
      </w:r>
    </w:p>
    <w:p w14:paraId="1C665B04" w14:textId="77777777" w:rsidR="00765CB1" w:rsidRP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765CB1">
        <w:rPr>
          <w:color w:val="000000"/>
        </w:rPr>
        <w:t>zákazky, ktorých hodnota bez DPH je nižšia ako 100 000 eur (ďalej len „</w:t>
      </w:r>
      <w:r w:rsidRPr="00852446">
        <w:rPr>
          <w:b/>
          <w:color w:val="000000"/>
        </w:rPr>
        <w:t>zákazky do 100 000 eur</w:t>
      </w:r>
      <w:r w:rsidRPr="00765CB1">
        <w:rPr>
          <w:color w:val="000000"/>
        </w:rPr>
        <w:t>“).</w:t>
      </w:r>
    </w:p>
    <w:p w14:paraId="1DBE6F3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tohto typu nie je potrebné v osobitnom postupe určovať predpokladanú hodnotu zákazky, ale rozhodujúce je, aby zmluva, ktorá je uzatvorená  s úspešným dodávateľom, bola vo finančnom limite, ktorý je spojený s možnosťou uplatnenia postupu podľa </w:t>
      </w:r>
      <w:r w:rsidR="00E5073A">
        <w:rPr>
          <w:rFonts w:cs="Arial"/>
          <w:szCs w:val="19"/>
        </w:rPr>
        <w:t>metodického pokynu</w:t>
      </w:r>
      <w:r w:rsidR="00E5073A" w:rsidRPr="00765CB1" w:rsidDel="00E5073A">
        <w:rPr>
          <w:color w:val="000000"/>
        </w:rPr>
        <w:t xml:space="preserve"> </w:t>
      </w:r>
      <w:r w:rsidRPr="00765CB1">
        <w:rPr>
          <w:color w:val="000000"/>
        </w:rPr>
        <w:t>č. 12.</w:t>
      </w:r>
    </w:p>
    <w:p w14:paraId="2DBC49E6" w14:textId="77777777" w:rsidR="00F64B17" w:rsidRPr="00F64B17" w:rsidRDefault="00765CB1" w:rsidP="00F64B17">
      <w:pPr>
        <w:autoSpaceDE w:val="0"/>
        <w:autoSpaceDN w:val="0"/>
        <w:adjustRightInd w:val="0"/>
        <w:spacing w:before="120" w:after="120" w:line="288" w:lineRule="auto"/>
        <w:jc w:val="both"/>
        <w:rPr>
          <w:color w:val="000000"/>
        </w:rPr>
      </w:pPr>
      <w:r w:rsidRPr="00765CB1">
        <w:rPr>
          <w:color w:val="000000"/>
        </w:rPr>
        <w:t xml:space="preserve">V prípade zákaziek </w:t>
      </w:r>
      <w:r w:rsidRPr="00852446">
        <w:rPr>
          <w:b/>
          <w:color w:val="000000"/>
        </w:rPr>
        <w:t>nad 100 000 eur</w:t>
      </w:r>
      <w:r w:rsidRPr="00765CB1">
        <w:rPr>
          <w:color w:val="000000"/>
        </w:rPr>
        <w:t xml:space="preserve"> musí byť plnenie založené na písomnom zmluvnom vzťahu. </w:t>
      </w:r>
      <w:r w:rsidR="00F64B17" w:rsidRPr="00F64B17">
        <w:rPr>
          <w:color w:val="000000"/>
        </w:rPr>
        <w:t xml:space="preserve">Dokumentáciu na kontrolu obstarávania predkladá prijímateľ </w:t>
      </w:r>
      <w:r w:rsidR="00F64B17" w:rsidRPr="00F64B17">
        <w:rPr>
          <w:b/>
          <w:color w:val="000000"/>
        </w:rPr>
        <w:t>po podpise zmluvy</w:t>
      </w:r>
      <w:r w:rsidR="00F64B17" w:rsidRPr="00F64B17">
        <w:rPr>
          <w:color w:val="000000"/>
        </w:rPr>
        <w:t xml:space="preserve"> s úspešným dodávateľom (analogicky k pravidlám týkajúcim sa v tejto Príručke štandardnej ex post kontroly). Prijímateľ sa môže dobrovoľne rozhodnúť predložiť dokumentáciu na kontrolu obstarávania </w:t>
      </w:r>
      <w:r w:rsidR="00F64B17" w:rsidRPr="00F64B17">
        <w:rPr>
          <w:b/>
          <w:color w:val="000000"/>
        </w:rPr>
        <w:t>pred podpisom zmluvy</w:t>
      </w:r>
      <w:r w:rsidR="00F64B17" w:rsidRPr="00F64B17">
        <w:rPr>
          <w:color w:val="000000"/>
        </w:rPr>
        <w:t xml:space="preserve"> s dodávateľom (analogicky k pravidlám týkajúcim sa v tejto Príručke druhej ex </w:t>
      </w:r>
      <w:proofErr w:type="spellStart"/>
      <w:r w:rsidR="00F64B17" w:rsidRPr="00F64B17">
        <w:rPr>
          <w:color w:val="000000"/>
        </w:rPr>
        <w:t>ante</w:t>
      </w:r>
      <w:proofErr w:type="spellEnd"/>
      <w:r w:rsidR="00F64B17" w:rsidRPr="00F64B17">
        <w:rPr>
          <w:color w:val="000000"/>
        </w:rPr>
        <w:t xml:space="preserve"> kontroly), ale následne je povinný predložiť ju </w:t>
      </w:r>
      <w:r w:rsidR="00F64B17" w:rsidRPr="00F64B17">
        <w:rPr>
          <w:b/>
          <w:color w:val="000000"/>
        </w:rPr>
        <w:t>aj</w:t>
      </w:r>
      <w:r w:rsidR="00F64B17" w:rsidRPr="00F64B17">
        <w:rPr>
          <w:color w:val="000000"/>
        </w:rPr>
        <w:t xml:space="preserve"> na kontrolu </w:t>
      </w:r>
      <w:r w:rsidR="00F64B17" w:rsidRPr="00F64B17">
        <w:rPr>
          <w:b/>
          <w:color w:val="000000"/>
        </w:rPr>
        <w:t>po podpise zmluvy</w:t>
      </w:r>
      <w:r w:rsidR="00F64B17" w:rsidRPr="00F64B17">
        <w:rPr>
          <w:color w:val="000000"/>
        </w:rPr>
        <w:t xml:space="preserve"> s dodávateľom (analogicky k pravidlám týkajúcim sa v tejto Príručke následnej ex post kontroly).</w:t>
      </w:r>
    </w:p>
    <w:p w14:paraId="5F7D7B5C"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w:t>
      </w:r>
      <w:r w:rsidRPr="00852446">
        <w:rPr>
          <w:b/>
          <w:color w:val="000000"/>
        </w:rPr>
        <w:t>do 100 000 eur</w:t>
      </w:r>
      <w:r w:rsidRPr="00765CB1">
        <w:rPr>
          <w:color w:val="000000"/>
        </w:rPr>
        <w:t xml:space="preserve"> nie je povinnosťou uzavrieť písomnú zmluvu, prijímateľ môže predložiť aj objednávku, ktorá v tomto prípade pre potreby finančnej kontroly obstarávania nahrádza písomný zmluvný vzťah. Dokumentáciu na kontrolu obstarávania predkladá prijímateľ po podpise zmluvy s úspešným dodávateľom (analogicky k pravidlám týkajúcim sa v tejto Príručke štandardnej ex post kontroly).</w:t>
      </w:r>
    </w:p>
    <w:p w14:paraId="6BF253D5"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Medzi minimálne povinné náležitosti objednávky, tak aby táto spĺňala minimálne náležitosti písomného zmluvného vzťahu patrí najmä: dátum jej vyhotovenia, kompletné a správne identifikačné údaje objednávateľa a dodávateľa (t. j.  obchodné meno/ názov, IČO, adresu sídla, príp. kontaktné miesta), jednoznačnú špecifikáciu predmetu zákazky,  dohodnutú cenu (bez DPH, výška DPH a cena s DPH; v prípade, že dodávateľ nie je platca DPH, uvedie sa konečná cena), lehotu a miesto plnenia,  kód projektu v ITMS 2014+ (ak relevantné),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4A87034C" w14:textId="77777777" w:rsidR="00765CB1" w:rsidRPr="00765CB1" w:rsidRDefault="00765CB1" w:rsidP="00765CB1">
      <w:pPr>
        <w:autoSpaceDE w:val="0"/>
        <w:autoSpaceDN w:val="0"/>
        <w:adjustRightInd w:val="0"/>
        <w:spacing w:before="120" w:after="120" w:line="288" w:lineRule="auto"/>
        <w:jc w:val="both"/>
        <w:rPr>
          <w:color w:val="000000"/>
        </w:rPr>
      </w:pPr>
      <w:r w:rsidRPr="00852446">
        <w:rPr>
          <w:b/>
          <w:i/>
          <w:color w:val="FF0000"/>
        </w:rPr>
        <w:t>Povinnosť prijímateľa:</w:t>
      </w:r>
      <w:r w:rsidRPr="00765CB1">
        <w:rPr>
          <w:color w:val="000000"/>
        </w:rPr>
        <w:t xml:space="preserve"> Prijímateľ je povinný pri výbere úspešného dodávateľa zabezpečiť dodržiavanie nasledujúcich princípov, ktorými sú:</w:t>
      </w:r>
    </w:p>
    <w:p w14:paraId="38964A42"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852446">
        <w:rPr>
          <w:color w:val="000000"/>
        </w:rPr>
        <w:t>rovnaké zaobchádzanie a nediskriminácia hospodárskych subjektov,</w:t>
      </w:r>
    </w:p>
    <w:p w14:paraId="78ABA309"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transparentnosť, vrátane vylúčenia konfliktu záujmov,</w:t>
      </w:r>
    </w:p>
    <w:p w14:paraId="6B9A8109"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hospodárnosť a</w:t>
      </w:r>
      <w:r>
        <w:rPr>
          <w:color w:val="000000"/>
        </w:rPr>
        <w:t> </w:t>
      </w:r>
      <w:r w:rsidRPr="00765CB1">
        <w:rPr>
          <w:color w:val="000000"/>
        </w:rPr>
        <w:t>efektívnosť</w:t>
      </w:r>
      <w:r>
        <w:rPr>
          <w:color w:val="000000"/>
        </w:rPr>
        <w:t>,</w:t>
      </w:r>
    </w:p>
    <w:p w14:paraId="21551E59" w14:textId="77777777" w:rsidR="00765CB1" w:rsidRP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proporcionalita.</w:t>
      </w:r>
    </w:p>
    <w:p w14:paraId="5979FB58" w14:textId="77777777" w:rsidR="00765CB1" w:rsidRPr="00765CB1" w:rsidRDefault="00765CB1" w:rsidP="00765CB1">
      <w:pPr>
        <w:autoSpaceDE w:val="0"/>
        <w:autoSpaceDN w:val="0"/>
        <w:adjustRightInd w:val="0"/>
        <w:spacing w:before="120" w:after="120" w:line="288" w:lineRule="auto"/>
        <w:jc w:val="both"/>
        <w:rPr>
          <w:color w:val="000000"/>
        </w:rPr>
      </w:pPr>
    </w:p>
    <w:p w14:paraId="37AC55F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 obstarávaní zákaziek tohto typu je prijímateľ povinný vykonať prieskum trhu, ktorého pravidlá sú upravené nižšie v závislosti od hodnoty zákazky.</w:t>
      </w:r>
    </w:p>
    <w:p w14:paraId="696A5C90" w14:textId="77777777" w:rsidR="00765CB1" w:rsidRPr="00765CB1" w:rsidRDefault="00765CB1" w:rsidP="00765CB1">
      <w:pPr>
        <w:autoSpaceDE w:val="0"/>
        <w:autoSpaceDN w:val="0"/>
        <w:adjustRightInd w:val="0"/>
        <w:spacing w:before="120" w:after="120" w:line="288" w:lineRule="auto"/>
        <w:jc w:val="both"/>
        <w:rPr>
          <w:color w:val="000000"/>
        </w:rPr>
      </w:pPr>
    </w:p>
    <w:p w14:paraId="306DE1DF"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vo výzve na predkladanie ponúk:</w:t>
      </w:r>
    </w:p>
    <w:p w14:paraId="027EEE86"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 xml:space="preserve">uvedie presnú identifikáciu prijímateľa, ktorý zadáva zákazku, </w:t>
      </w:r>
    </w:p>
    <w:p w14:paraId="5A913B3B"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 xml:space="preserve">jednoznačne, jasne </w:t>
      </w:r>
      <w:r w:rsidR="00E5073A">
        <w:t>, úplne</w:t>
      </w:r>
      <w:r w:rsidR="00E5073A" w:rsidRPr="000F2009">
        <w:t xml:space="preserve"> </w:t>
      </w:r>
      <w:r w:rsidRPr="00765CB1">
        <w:rPr>
          <w:color w:val="000000"/>
        </w:rPr>
        <w:t xml:space="preserve">a určito vymedzí celý predmet  zákazky (presne stanoví špecifikáciu tovaru alebo poskytovaných služieb, popíše parametre tovaru/poskytovaných služieb; pri stavebných prácach vymedzí </w:t>
      </w:r>
      <w:proofErr w:type="spellStart"/>
      <w:r w:rsidRPr="00765CB1">
        <w:rPr>
          <w:color w:val="000000"/>
        </w:rPr>
        <w:t>položkovite</w:t>
      </w:r>
      <w:proofErr w:type="spellEnd"/>
      <w:r w:rsidRPr="00765CB1">
        <w:rPr>
          <w:color w:val="000000"/>
        </w:rPr>
        <w:t xml:space="preserve"> materiál, uvedie mernú jednotku, množstvo, uvedie požadovaný rozsah prác atď.), určí lehotu a miesto dodania predmetu zákazky; </w:t>
      </w:r>
    </w:p>
    <w:p w14:paraId="109A3B41"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 xml:space="preserve">určí technické požiadavky v opise predmetu zákazky. V prípade, ak technické požiadavky v opise predmetu zákazky odkazujú na konkrétny produkt a ak by tým dochádzalo k znevýhodneniu alebo k vylúčeniu určitých záujemcov alebo tovarov, musí byť opis zákazky v tejto časti doplnený slovami </w:t>
      </w:r>
      <w:r w:rsidRPr="00765CB1">
        <w:rPr>
          <w:color w:val="000000"/>
        </w:rPr>
        <w:lastRenderedPageBreak/>
        <w:t>„alebo ekvivalentný“ (pozn. uvedené pravidlo platí iba pre zákazky nad 100 000 eur, nakoľko výzvy</w:t>
      </w:r>
      <w:r w:rsidRPr="009541EB">
        <w:rPr>
          <w:color w:val="000000"/>
        </w:rPr>
        <w:t xml:space="preserve"> na predkladanie ponúk v prípade týchto zákaziek sú zverejňované);</w:t>
      </w:r>
    </w:p>
    <w:p w14:paraId="07DFD78D" w14:textId="77777777" w:rsidR="00765CB1" w:rsidRDefault="00E5073A" w:rsidP="005B7173">
      <w:pPr>
        <w:pStyle w:val="Odsekzoznamu"/>
        <w:numPr>
          <w:ilvl w:val="0"/>
          <w:numId w:val="120"/>
        </w:numPr>
        <w:autoSpaceDE w:val="0"/>
        <w:autoSpaceDN w:val="0"/>
        <w:adjustRightInd w:val="0"/>
        <w:spacing w:before="120" w:after="120" w:line="288" w:lineRule="auto"/>
        <w:jc w:val="both"/>
        <w:rPr>
          <w:color w:val="000000"/>
        </w:rPr>
      </w:pPr>
      <w:r>
        <w:t>môže</w:t>
      </w:r>
      <w:r w:rsidRPr="00765CB1">
        <w:rPr>
          <w:color w:val="000000"/>
        </w:rPr>
        <w:t xml:space="preserve"> </w:t>
      </w:r>
      <w:r w:rsidR="00765CB1" w:rsidRPr="00765CB1">
        <w:rPr>
          <w:color w:val="000000"/>
        </w:rPr>
        <w:t>vyžad</w:t>
      </w:r>
      <w:r>
        <w:rPr>
          <w:color w:val="000000"/>
        </w:rPr>
        <w:t>ovať</w:t>
      </w:r>
      <w:r w:rsidR="00765CB1" w:rsidRPr="00765CB1">
        <w:rPr>
          <w:color w:val="000000"/>
        </w:rPr>
        <w:t xml:space="preserve"> od potenciálnych dodávateľov doklad o oprávnení dodávať tovar, uskutočňovať stavebné práce alebo poskytovať službu v rozsahu, ktorý zodpovedá predmetu  zákazky iba v prípade, ak nie je oprávnený použiť údaje z informačných systémov verejnej správy podľa osobitného predpisu</w:t>
      </w:r>
      <w:r w:rsidRPr="000F2009">
        <w:rPr>
          <w:rFonts w:eastAsiaTheme="majorEastAsia"/>
          <w:vertAlign w:val="superscript"/>
        </w:rPr>
        <w:footnoteReference w:id="142"/>
      </w:r>
      <w:r>
        <w:rPr>
          <w:bCs/>
          <w:szCs w:val="28"/>
        </w:rPr>
        <w:t xml:space="preserve"> </w:t>
      </w:r>
      <w:r>
        <w:t>(ak prijímateľ uvedené nevyžaduje od potenciálnych dodávateľov, ich oprávnenie realizovať predmet zákazky je povinný overiť prijímateľ v procese vyhodnotenia ponúk)</w:t>
      </w:r>
      <w:r w:rsidR="00765CB1" w:rsidRPr="00765CB1">
        <w:rPr>
          <w:color w:val="000000"/>
        </w:rPr>
        <w:t>;</w:t>
      </w:r>
    </w:p>
    <w:p w14:paraId="315CF2C6" w14:textId="77777777" w:rsidR="00765CB1" w:rsidRP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môže požadovať na preukázanie podmienok účasti týkajúcich sa finančného a ekonomického postavenia a technickej spôsobilosti alebo odbornej spôsobilosti predloženie dokladov, a to najmä:</w:t>
      </w:r>
    </w:p>
    <w:p w14:paraId="55DA5265" w14:textId="77777777" w:rsidR="00765CB1" w:rsidRPr="00852446"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prehľad o celkovom obrate a ak je to vhodné, prehľad o dosiahnutom obrate                    v oblasti, ktorej sa predmet  zákazky alebo koncesie týka, najviac za posledné tri hospodárske roky,</w:t>
      </w:r>
    </w:p>
    <w:p w14:paraId="3397DCEF"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852446">
        <w:rPr>
          <w:color w:val="000000"/>
        </w:rPr>
        <w:t>požiadavka na výšku obratu za hospodársky rok nesmie presiahnuť dvojnásobok hodnoty danej položky v rozpočte projektu, vypočítanú na obdobie 12 mesiacov, ak je trvanie zmluvy dlhšie ako 12 mesiacov,</w:t>
      </w:r>
    </w:p>
    <w:p w14:paraId="64039A68"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t>požiadavka na výšku obratu za hospodársky rok nesmie presiahnuť dvojnásobok hodnoty danej položky v rozpočte projektu, ak je trvanie zmluvy kratšie ako 12 mesiacov,</w:t>
      </w:r>
    </w:p>
    <w:p w14:paraId="794782F6" w14:textId="77777777" w:rsidR="00765CB1" w:rsidRP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t>ak prijímateľ vyžaduje obrat za viac ako jeden hospodársky rok, jeho výšku môže určiť iba súhrnne za určené obdobie;</w:t>
      </w:r>
    </w:p>
    <w:p w14:paraId="477808E2"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 xml:space="preserve">zoznam dodávok tovaru alebo poskytnutých služieb za predchádzajúce tri roky od vyhlásenia zákazky s uvedením cien, lehôt dodania a odberateľov; </w:t>
      </w:r>
    </w:p>
    <w:p w14:paraId="62F9A722"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 xml:space="preserve">zoznam stavebných prác uskutočnených za predchádzajúcich päť rokov od vyhlásenia zákazky s uvedením cien, miest a lehôt uskutočnenia stavebných prác; </w:t>
      </w:r>
    </w:p>
    <w:p w14:paraId="1E8DA5CF"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ak ide o stavebné práce alebo služby, údaje o vzdelaní a odbornej praxi alebo o odbornej kvalifikácií osôb určených na plnenie zmluvy,</w:t>
      </w:r>
    </w:p>
    <w:p w14:paraId="3B1EC39A" w14:textId="77777777" w:rsidR="00765CB1" w:rsidRP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údaje o strojovom, prevádzkovom alebo technickom vybavení, ktoré má uchádzač alebo záujemca k dispozícií na uskutočnenie stavebných prác alebo na poskytnutie služby</w:t>
      </w:r>
    </w:p>
    <w:p w14:paraId="2642B6C6" w14:textId="77777777" w:rsidR="00765CB1" w:rsidRPr="00765CB1" w:rsidRDefault="00765CB1" w:rsidP="00852446">
      <w:pPr>
        <w:autoSpaceDE w:val="0"/>
        <w:autoSpaceDN w:val="0"/>
        <w:adjustRightInd w:val="0"/>
        <w:spacing w:before="120" w:after="120" w:line="288" w:lineRule="auto"/>
        <w:ind w:left="633"/>
        <w:jc w:val="both"/>
        <w:rPr>
          <w:color w:val="000000"/>
        </w:rPr>
      </w:pPr>
      <w:r w:rsidRPr="00765CB1">
        <w:rPr>
          <w:color w:val="000000"/>
        </w:rPr>
        <w:t>Potenciálny dodávateľ môže predbežne nahradiť doklady na preukázanie splnenia podmienok účasti finančného a ekonomického postavenia a technickej spôsobilosti alebo odbornej spôsobilosti čestným vyhlásením, pričom na požiadanie poskytne prijímateľovi doklady, ktoré čestným vyhlásením nahradil; potenciálny dodávateľ, ktorý bol vyhodnotený ako úspešný je povinný pred podpisom zmluvy/zadaním objednávky predložiť všetky doklady, ktoré predbežne nahradil čestným vyhlásením; potenciálny dodávateľ doručí doklady prijímateľovi do piatich pracovných dní odo dňa doručenia žiadosti, ak prijímateľ neurčil dlhšiu lehotu; ak potenciálny dodávateľ nedoručí doklady v stanovenej lehote, jeho ponuka nebude prijatá a ako úspešný bude vyhodnotený potenciálny dodávateľ, ktorý sa umiestnil ako druhý v poradí;</w:t>
      </w:r>
    </w:p>
    <w:p w14:paraId="686A9CE0"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 xml:space="preserve">stanoví nediskriminačné kritériá pre vyhodnotenie ponúk, ktoré súvisia s predmetom zákazky  a ich relatívnu váhu (pozn.: v prípade určenia kritéria na vyhodnotenie ponúk „najnižšia cena“, nie je potrebné uvádzať </w:t>
      </w:r>
      <w:proofErr w:type="spellStart"/>
      <w:r w:rsidRPr="00852446">
        <w:rPr>
          <w:color w:val="000000"/>
        </w:rPr>
        <w:t>váhovosť</w:t>
      </w:r>
      <w:proofErr w:type="spellEnd"/>
      <w:r w:rsidRPr="00852446">
        <w:rPr>
          <w:color w:val="000000"/>
        </w:rPr>
        <w:t>),</w:t>
      </w:r>
    </w:p>
    <w:p w14:paraId="5D111A23"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stanoví lehotu na predkladanie ponúk, ktorá musí byť primeraná a musí zohľadniť zložitosť a charakter predmetu zákazky, čas nevyhnutne potrebný na vypracovanie a doručenie ponuky,</w:t>
      </w:r>
    </w:p>
    <w:p w14:paraId="7424859B"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uvedie miesto a spôsob predkladania ponúk, napr. min. 2 adresy elektronickej komunikácie, na ktoré sa ponuky predkladajú;</w:t>
      </w:r>
    </w:p>
    <w:p w14:paraId="382683CB" w14:textId="77777777" w:rsidR="00E5073A" w:rsidRPr="009541EB" w:rsidRDefault="00E5073A" w:rsidP="005B7173">
      <w:pPr>
        <w:pStyle w:val="Odsekzoznamu"/>
        <w:numPr>
          <w:ilvl w:val="0"/>
          <w:numId w:val="120"/>
        </w:numPr>
        <w:autoSpaceDE w:val="0"/>
        <w:autoSpaceDN w:val="0"/>
        <w:adjustRightInd w:val="0"/>
        <w:spacing w:before="120" w:after="120" w:line="288" w:lineRule="auto"/>
        <w:jc w:val="both"/>
        <w:rPr>
          <w:color w:val="000000"/>
        </w:rPr>
      </w:pPr>
      <w:r w:rsidRPr="006E1C21">
        <w:t>vyžaduje, aby úspešný dodávateľ v zmluve alebo rámcovej dohode najneskôr  v čase jej uzavretia uviedol údaje o všetkých známych subdodávateľoch, údaje o osobe oprávnenej konať za subdodávateľa v rozsahu meno a priezvisko, adresa pobytu, dátum narodenia, ak ide o subdodávateľa, ktorý má povinnosť zápisu do registra partnerov verejného sektora.</w:t>
      </w:r>
    </w:p>
    <w:p w14:paraId="389ADF9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Ponuka potenciálneho dodávateľa musí byť predložená v slovenskom alebo českom jazyku. Ak má tento sídlo mimo územia Slovenskej republiky, doklady a dokumenty tvoriace súčasť ponuky musia byť predložené </w:t>
      </w:r>
      <w:r w:rsidRPr="00765CB1">
        <w:rPr>
          <w:color w:val="000000"/>
        </w:rPr>
        <w:lastRenderedPageBreak/>
        <w:t>v pôvodnom jazyku a súčasne musia byť preložené do slovenského jazyka</w:t>
      </w:r>
      <w:r w:rsidR="00E50572">
        <w:rPr>
          <w:color w:val="000000"/>
        </w:rPr>
        <w:t xml:space="preserve"> </w:t>
      </w:r>
      <w:r w:rsidR="00E50572" w:rsidRPr="00B2338E">
        <w:t>(nevyžaduje sa úradný preklad)</w:t>
      </w:r>
      <w:r w:rsidRPr="00765CB1">
        <w:rPr>
          <w:color w:val="000000"/>
        </w:rPr>
        <w:t xml:space="preserve">, okrem dokladov predložených v českom jazyku. </w:t>
      </w:r>
    </w:p>
    <w:p w14:paraId="288032FE" w14:textId="77777777" w:rsidR="00765CB1" w:rsidRPr="00765CB1" w:rsidRDefault="00E50572" w:rsidP="00765CB1">
      <w:pPr>
        <w:autoSpaceDE w:val="0"/>
        <w:autoSpaceDN w:val="0"/>
        <w:adjustRightInd w:val="0"/>
        <w:spacing w:before="120" w:after="120" w:line="288" w:lineRule="auto"/>
        <w:jc w:val="both"/>
        <w:rPr>
          <w:color w:val="000000"/>
        </w:rPr>
      </w:pPr>
      <w:r w:rsidRPr="00B2338E">
        <w:t>Ak bola predložená viac ako jedna ponuka, prijímateľ vyhodnocuje splnenie požiadaviek na predmet zákazky a splnenie podmienok účasti (ak relevantné) po vyhodnotení ponúk na základe kritériá/kritérií na vyhodnotenie ponúk, a to iba v prípade dodávateľa, ktorý sa umiestnil na prvom mieste v poradí. Uvedené pravidlá nevylučujú, aby prijímateľ vyhodnotil splnenie požiadaviek na predmet zákazky a splnenie podmienok účasti v prípade všetkých dodávateľov, ktorí predložili ponuku</w:t>
      </w:r>
      <w:r w:rsidRPr="001C0CF9">
        <w:t xml:space="preserve">. </w:t>
      </w:r>
      <w:r w:rsidR="00517DEE" w:rsidRPr="001C0CF9">
        <w:t xml:space="preserve">Prijímateľ požiada dodávateľa o vysvetlenie alebo doplnenie dokladov predložených v ponuke, ak z predložených dokladov nemožno posúdiť ich platnosť, splnenie podmienky účasti alebo splnenie požiadavky na predmet zákazky. Ak dodávateľ v lehote určenej prijímateľom nedoručí vysvetlenie alebo doplnenie predložených dokladov, alebo ak aj napriek predloženému vysvetleniu ponuky podľa záverov prijímateľa nespĺňa podmienky účasti alebo požiadavky na predmet zákazky, prijímateľ ponuku tohto dodávateľa vylúči a vyhodnocuje splnenie podmienok účasti a požiadaviek na predmet zákazky u ďalšieho dodávateľa v poradí. </w:t>
      </w:r>
      <w:r w:rsidR="00765CB1" w:rsidRPr="001C0CF9">
        <w:rPr>
          <w:color w:val="000000"/>
        </w:rPr>
        <w:t>Prijímateľ je po</w:t>
      </w:r>
      <w:r w:rsidR="00765CB1" w:rsidRPr="00765CB1">
        <w:rPr>
          <w:color w:val="000000"/>
        </w:rPr>
        <w:t xml:space="preserve">vinný uzatvoriť zmluvu/zadať objednávku v súlade s výzvou  na predkladanie ponúk a s ponukou úspešného dodávateľa. </w:t>
      </w:r>
    </w:p>
    <w:p w14:paraId="59310846"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môže zrušiť použitý postup zadávania zákazky, ak</w:t>
      </w:r>
    </w:p>
    <w:p w14:paraId="491742A4" w14:textId="77777777" w:rsid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852446">
        <w:rPr>
          <w:color w:val="000000"/>
        </w:rPr>
        <w:t>ani jeden potenciálny dodávateľ nesplnil podmienky uvedené vo výzve  na predkladanie ponúk,</w:t>
      </w:r>
    </w:p>
    <w:p w14:paraId="1C6465EC" w14:textId="77777777" w:rsidR="00765CB1" w:rsidRP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9541EB">
        <w:rPr>
          <w:color w:val="000000"/>
        </w:rPr>
        <w:t>ak sa zmenili okolnosti, za ktorých sa vyhlásilo obstarávanie (pozn. tieto okolnosti je prijímateľ povinný pomenovať a odôvodniť zrušenie postupu zadávania zákazky).</w:t>
      </w:r>
    </w:p>
    <w:p w14:paraId="63587912" w14:textId="77777777" w:rsidR="00F64B17" w:rsidRPr="00F64B17" w:rsidRDefault="00F64B17" w:rsidP="00F64B17">
      <w:pPr>
        <w:autoSpaceDE w:val="0"/>
        <w:autoSpaceDN w:val="0"/>
        <w:adjustRightInd w:val="0"/>
        <w:spacing w:before="120" w:after="120" w:line="288" w:lineRule="auto"/>
        <w:jc w:val="both"/>
        <w:rPr>
          <w:color w:val="000000"/>
        </w:rPr>
      </w:pPr>
      <w:r w:rsidRPr="00F64B17">
        <w:rPr>
          <w:color w:val="000000"/>
        </w:rPr>
        <w:t xml:space="preserve">Lehota na výkon kontroly je </w:t>
      </w:r>
      <w:r w:rsidRPr="00F64B17">
        <w:rPr>
          <w:b/>
          <w:color w:val="000000"/>
        </w:rPr>
        <w:t>20 pracovných dní</w:t>
      </w:r>
      <w:r w:rsidRPr="00F64B17">
        <w:rPr>
          <w:color w:val="000000"/>
        </w:rPr>
        <w:t xml:space="preserve"> v prípade </w:t>
      </w:r>
      <w:r w:rsidRPr="00F64B17">
        <w:rPr>
          <w:b/>
          <w:color w:val="000000"/>
        </w:rPr>
        <w:t>zákaziek nad 100 000 eur</w:t>
      </w:r>
      <w:r w:rsidRPr="00F64B17">
        <w:rPr>
          <w:color w:val="000000"/>
        </w:rPr>
        <w:t xml:space="preserve"> a </w:t>
      </w:r>
      <w:r w:rsidRPr="00F64B17">
        <w:rPr>
          <w:b/>
          <w:color w:val="000000"/>
        </w:rPr>
        <w:t>15 pracovných dní</w:t>
      </w:r>
      <w:r w:rsidRPr="00F64B17">
        <w:rPr>
          <w:color w:val="000000"/>
        </w:rPr>
        <w:t xml:space="preserve"> v prípade </w:t>
      </w:r>
      <w:r w:rsidRPr="00F64B17">
        <w:rPr>
          <w:b/>
          <w:color w:val="000000"/>
        </w:rPr>
        <w:t>zákaziek do 100 000 eur</w:t>
      </w:r>
      <w:r w:rsidRPr="00F64B17">
        <w:rPr>
          <w:color w:val="000000"/>
        </w:rPr>
        <w:t xml:space="preserve">. Ak prijímateľ </w:t>
      </w:r>
      <w:r w:rsidRPr="00F64B17">
        <w:rPr>
          <w:b/>
          <w:color w:val="000000"/>
        </w:rPr>
        <w:t xml:space="preserve">dobrovoľne predloží dokumentáciu k zákazke nad 100 000 eur </w:t>
      </w:r>
      <w:r w:rsidRPr="00F64B17">
        <w:rPr>
          <w:color w:val="000000"/>
        </w:rPr>
        <w:t xml:space="preserve">ešte </w:t>
      </w:r>
      <w:r w:rsidRPr="00F64B17">
        <w:rPr>
          <w:b/>
          <w:color w:val="000000"/>
        </w:rPr>
        <w:t>pred podpisom zmluvy</w:t>
      </w:r>
      <w:r w:rsidRPr="00F64B17">
        <w:rPr>
          <w:color w:val="000000"/>
        </w:rPr>
        <w:t xml:space="preserve"> s úspešným dodávateľom na ex </w:t>
      </w:r>
      <w:proofErr w:type="spellStart"/>
      <w:r w:rsidRPr="00F64B17">
        <w:rPr>
          <w:color w:val="000000"/>
        </w:rPr>
        <w:t>ante</w:t>
      </w:r>
      <w:proofErr w:type="spellEnd"/>
      <w:r w:rsidRPr="00F64B17">
        <w:rPr>
          <w:color w:val="000000"/>
        </w:rPr>
        <w:t xml:space="preserve"> kontrolu (analogicky k pravidlám druhej ex </w:t>
      </w:r>
      <w:proofErr w:type="spellStart"/>
      <w:r w:rsidRPr="00F64B17">
        <w:rPr>
          <w:color w:val="000000"/>
        </w:rPr>
        <w:t>ante</w:t>
      </w:r>
      <w:proofErr w:type="spellEnd"/>
      <w:r w:rsidRPr="00F64B17">
        <w:rPr>
          <w:color w:val="000000"/>
        </w:rPr>
        <w:t xml:space="preserve"> kontroly uvedenými v tejto Príručke), tak lehota na výkon </w:t>
      </w:r>
      <w:r w:rsidRPr="00F64B17">
        <w:rPr>
          <w:b/>
          <w:color w:val="000000"/>
        </w:rPr>
        <w:t xml:space="preserve">druhej ex </w:t>
      </w:r>
      <w:proofErr w:type="spellStart"/>
      <w:r w:rsidRPr="00F64B17">
        <w:rPr>
          <w:b/>
          <w:color w:val="000000"/>
        </w:rPr>
        <w:t>ante</w:t>
      </w:r>
      <w:proofErr w:type="spellEnd"/>
      <w:r w:rsidRPr="00F64B17">
        <w:rPr>
          <w:b/>
          <w:color w:val="000000"/>
        </w:rPr>
        <w:t xml:space="preserve"> kontroly je 20 pracovných dní</w:t>
      </w:r>
      <w:r w:rsidRPr="00F64B17">
        <w:rPr>
          <w:color w:val="000000"/>
        </w:rPr>
        <w:t xml:space="preserve"> a lehota na </w:t>
      </w:r>
      <w:r w:rsidRPr="00F64B17">
        <w:rPr>
          <w:b/>
          <w:color w:val="000000"/>
        </w:rPr>
        <w:t>následnú ex post kontrolu je 7 pracovných dní</w:t>
      </w:r>
      <w:r w:rsidRPr="00F64B17">
        <w:rPr>
          <w:color w:val="000000"/>
        </w:rPr>
        <w:t>.</w:t>
      </w:r>
    </w:p>
    <w:p w14:paraId="2FFF0CF0" w14:textId="77777777" w:rsidR="00765CB1" w:rsidRPr="00765CB1" w:rsidRDefault="00E5073A" w:rsidP="00765CB1">
      <w:pPr>
        <w:autoSpaceDE w:val="0"/>
        <w:autoSpaceDN w:val="0"/>
        <w:adjustRightInd w:val="0"/>
        <w:spacing w:before="120" w:after="120" w:line="288" w:lineRule="auto"/>
        <w:jc w:val="both"/>
        <w:rPr>
          <w:color w:val="000000"/>
        </w:rPr>
      </w:pPr>
      <w:r w:rsidRPr="00A54D9E">
        <w:t xml:space="preserve">Lehoty na výkon finančnej kontroly obstarávania začínajú pre </w:t>
      </w:r>
      <w:r>
        <w:t>poskytovateľa</w:t>
      </w:r>
      <w:r w:rsidRPr="00A54D9E">
        <w:t xml:space="preserve"> plynúť dňom nasledujúcim po dni </w:t>
      </w:r>
      <w:r>
        <w:t>zaevidovania</w:t>
      </w:r>
      <w:r w:rsidRPr="00476FB7">
        <w:t xml:space="preserve"> prijatej žiadosti prijímateľa o vykonanie kontroly/finančnej kontroly a predložení dokumentácie </w:t>
      </w:r>
      <w:r>
        <w:t xml:space="preserve">k </w:t>
      </w:r>
      <w:r w:rsidRPr="00476FB7">
        <w:t xml:space="preserve">obstarávaniu </w:t>
      </w:r>
      <w:r>
        <w:t>poskytovateľovi</w:t>
      </w:r>
      <w:r w:rsidRPr="00476FB7">
        <w:t xml:space="preserve"> cez ITMS2014+.</w:t>
      </w:r>
      <w:r>
        <w:t xml:space="preserve"> </w:t>
      </w:r>
      <w:r w:rsidRPr="00A54D9E">
        <w:t xml:space="preserve">Ak dokumentácia nie je kompletná, požiada </w:t>
      </w:r>
      <w:r>
        <w:t>poskytovateľa</w:t>
      </w:r>
      <w:r w:rsidRPr="00A54D9E">
        <w:t xml:space="preserve"> o jej doplnenie a lehota na výkon finančnej kontroly obstarávania sa prerušuje. </w:t>
      </w:r>
      <w:r>
        <w:t xml:space="preserve">Dňom nasledujúcim po dni doručenia vysvetlenia alebo doplnenia dokumentácie pokračuje plynutie lehoty na výkon kontroly/finančnej kontroly obstarávania. </w:t>
      </w:r>
      <w:r w:rsidRPr="00A54D9E">
        <w:t xml:space="preserve">Rovnako v prípade podania námietok, resp. plynutia lehoty na podanie námietok voči skutočnostiam uvedeným v návrhu správy z kontroly, sa lehota na výkon finančnej kontroly obstarávania prerušuje. Prijímateľ má možnosť </w:t>
      </w:r>
      <w:proofErr w:type="spellStart"/>
      <w:r w:rsidRPr="00A54D9E">
        <w:t>späťvzatia</w:t>
      </w:r>
      <w:proofErr w:type="spellEnd"/>
      <w:r w:rsidRPr="00A54D9E">
        <w:t xml:space="preserve"> dokumentácie k obstarávaniu, ktorá bola predložená </w:t>
      </w:r>
      <w:r>
        <w:t>poskytovateľovi</w:t>
      </w:r>
      <w:r w:rsidRPr="00A54D9E">
        <w:t xml:space="preserve"> za účelom výkonu finančnej kontroly obstarávania, a to so súhlasom </w:t>
      </w:r>
      <w:r>
        <w:t>poskytovateľa</w:t>
      </w:r>
      <w:r w:rsidRPr="00A54D9E">
        <w:t xml:space="preserve">. </w:t>
      </w:r>
      <w:r w:rsidRPr="00E20B59">
        <w:t xml:space="preserve">V prípadoch </w:t>
      </w:r>
      <w:proofErr w:type="spellStart"/>
      <w:r w:rsidRPr="00E20B59">
        <w:t>späťvzatia</w:t>
      </w:r>
      <w:proofErr w:type="spellEnd"/>
      <w:r w:rsidRPr="00E20B59">
        <w:t xml:space="preserve"> dokumentácie ide o dôvod hodný osobitného zreteľa a </w:t>
      </w:r>
      <w:r>
        <w:t>poskytovateľ</w:t>
      </w:r>
      <w:r w:rsidRPr="00E20B59">
        <w:t xml:space="preserve"> zastaví administratívnu finančnú kontrolu vyhotovením záznamu. </w:t>
      </w:r>
      <w:r w:rsidRPr="00A54D9E">
        <w:t>Ak prijímateľ opätovne predloží dokumentáciu na finančnú kontrolu, lehoty začínajú plynúť odznovu.</w:t>
      </w:r>
    </w:p>
    <w:p w14:paraId="66A00E9B"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Prijímateľ nemôže „umelo“ rozdeliť predmet zákazky na samostatné časti s cieľom vyhnúť sa použitiu postupov spojených so zadávaním zákaziek nad 100 000 eur.</w:t>
      </w:r>
    </w:p>
    <w:p w14:paraId="255D2BB9" w14:textId="77777777" w:rsidR="00765CB1" w:rsidRDefault="00765CB1" w:rsidP="00765CB1">
      <w:pPr>
        <w:autoSpaceDE w:val="0"/>
        <w:autoSpaceDN w:val="0"/>
        <w:adjustRightInd w:val="0"/>
        <w:spacing w:before="120" w:after="120" w:line="288" w:lineRule="auto"/>
        <w:jc w:val="both"/>
        <w:rPr>
          <w:color w:val="000000"/>
        </w:rPr>
      </w:pPr>
    </w:p>
    <w:p w14:paraId="026322C4" w14:textId="77777777" w:rsidR="00E5073A" w:rsidRPr="00852446" w:rsidRDefault="00E5073A" w:rsidP="00E5073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FB50C0">
        <w:rPr>
          <w:rFonts w:cs="Arial"/>
          <w:color w:val="000000"/>
          <w:szCs w:val="19"/>
        </w:rPr>
        <w:t>Výzva na predkladanie ponúk a záznam z prieskumu trhu musí byť zverejnený na webovom sídle prijímateľa alebo inom vhodnom webovom sídle do 31. decembra 2028 alebo aj po tomto dátume, ak do 31. decembra 2028 nedošlo k vysporiadaniu finančných vzťahov medzi poskytovateľom a prijímateľom v súlade so zmluvou o poskytnutí NFP alebo rozhodnutím o schválení žiadosti o NFP.</w:t>
      </w:r>
    </w:p>
    <w:p w14:paraId="3039626A" w14:textId="77777777" w:rsidR="00E5073A" w:rsidRPr="00765CB1" w:rsidRDefault="00E5073A" w:rsidP="00765CB1">
      <w:pPr>
        <w:autoSpaceDE w:val="0"/>
        <w:autoSpaceDN w:val="0"/>
        <w:adjustRightInd w:val="0"/>
        <w:spacing w:before="120" w:after="120" w:line="288" w:lineRule="auto"/>
        <w:jc w:val="both"/>
        <w:rPr>
          <w:color w:val="000000"/>
        </w:rPr>
      </w:pPr>
    </w:p>
    <w:p w14:paraId="2481529B" w14:textId="77777777" w:rsidR="00765CB1" w:rsidRPr="00852446" w:rsidRDefault="00765CB1" w:rsidP="00852446">
      <w:pPr>
        <w:autoSpaceDE w:val="0"/>
        <w:autoSpaceDN w:val="0"/>
        <w:adjustRightInd w:val="0"/>
        <w:spacing w:before="120" w:after="120" w:line="288" w:lineRule="auto"/>
        <w:ind w:firstLine="142"/>
        <w:jc w:val="both"/>
        <w:rPr>
          <w:b/>
          <w:color w:val="000000"/>
        </w:rPr>
      </w:pPr>
      <w:r w:rsidRPr="00852446">
        <w:rPr>
          <w:b/>
          <w:color w:val="000000"/>
        </w:rPr>
        <w:t>E.1</w:t>
      </w:r>
      <w:r w:rsidRPr="00852446">
        <w:rPr>
          <w:b/>
          <w:color w:val="000000"/>
        </w:rPr>
        <w:tab/>
        <w:t xml:space="preserve">Zákazky nad 100 000 </w:t>
      </w:r>
      <w:r w:rsidR="001549ED">
        <w:rPr>
          <w:b/>
          <w:color w:val="000000"/>
        </w:rPr>
        <w:t>EUR</w:t>
      </w:r>
    </w:p>
    <w:p w14:paraId="104AC37A"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852446">
        <w:rPr>
          <w:color w:val="000000"/>
        </w:rPr>
        <w:t xml:space="preserve">Zákazky nad 100 000 </w:t>
      </w:r>
      <w:r w:rsidR="001549ED">
        <w:rPr>
          <w:color w:val="000000"/>
        </w:rPr>
        <w:t>EUR</w:t>
      </w:r>
      <w:r w:rsidR="001549ED" w:rsidRPr="00852446">
        <w:rPr>
          <w:color w:val="000000"/>
        </w:rPr>
        <w:t xml:space="preserve"> </w:t>
      </w:r>
      <w:r w:rsidRPr="00852446">
        <w:rPr>
          <w:color w:val="000000"/>
        </w:rPr>
        <w:t>na účely tejto kapitoly sú zákazky zadávané osobou, ktorej verejný obstarávateľ poskytne 50% a menej finančných prostriedkov z NFP na tovary, stavebné práce alebo služby</w:t>
      </w:r>
      <w:r w:rsidR="001549ED">
        <w:rPr>
          <w:color w:val="000000"/>
        </w:rPr>
        <w:t xml:space="preserve"> a ktorých hodnota je nad 100 000 EUR</w:t>
      </w:r>
      <w:r w:rsidRPr="00852446">
        <w:rPr>
          <w:color w:val="000000"/>
        </w:rPr>
        <w:t xml:space="preserve">. V prípade zákaziek nad 100 000 eur prijímateľ musí vykonať všetky ďalej uvedené úkony, ktoré majú zabezpečiť získanie čo najvyššieho počtu písomných </w:t>
      </w:r>
      <w:r w:rsidRPr="00852446">
        <w:rPr>
          <w:color w:val="000000"/>
        </w:rPr>
        <w:lastRenderedPageBreak/>
        <w:t>ponúk na obstaranie tovarov, stavebných prác alebo služieb. Za písomnú ponuku sa považuje aj ponuka podaná elektronicky (napr. formou e-mailovej komunikácie). Súčasťou dokumentácie musia byť doklady potvrdzujúce kroky uchádzačov v súlade s podmienkami uvedenými vo výzve na predkladanie ponúk.</w:t>
      </w:r>
    </w:p>
    <w:p w14:paraId="1F39D785"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je povinný zverejniť výzvu na predkladanie ponúk na svojom webovom sídle/alebo inom vhodnom webovom sídle. Minimálna lehota na predkladanie ponúk je 7 pracovných dní odo dňa zverejnenia výzvy na predkladanie ponúk na webovom sídle prijímateľa v prípade zákaziek na tovary a poskytnutie služieb a minimálne 12 pracovných dní v prípade zákaziek na uskutočnenie stavebných prác</w:t>
      </w:r>
      <w:r w:rsidR="00E5073A" w:rsidRPr="00B4199C">
        <w:t>(do lehoty sa nezapočítava deň zverejnenia, čo znamená, že lehota pre záujemcov o zákazku musí byť minimálne celých 7 pracovných dní, resp. 12 pracovných dní).  Príklad: Prijímateľ zverejní výzvu na predkladanie ponúk k zákazke na dodanie tovarov v pondelok, minimálna lehota na predkladanie ponúk uplynie najskôr budúci týždeň v stredu o polnoci za predpokladu, že nejde o pracovný týždeň, v rámci ktorého je štátny sviatok. Prijímateľom sa však odporúča určiť lehotu nasledujúci pracovný deň, čo by pri tomto modelovom prípade bol štvrtok v ľubovoľnú hodinu</w:t>
      </w:r>
      <w:r w:rsidRPr="009541EB">
        <w:rPr>
          <w:color w:val="000000"/>
        </w:rPr>
        <w:t xml:space="preserve">. Prijímateľ je povinný zdokumentovať toto zverejnenie hodnoverným spôsobom (spravidla </w:t>
      </w:r>
      <w:proofErr w:type="spellStart"/>
      <w:r w:rsidRPr="009541EB">
        <w:rPr>
          <w:color w:val="000000"/>
        </w:rPr>
        <w:t>printscreen</w:t>
      </w:r>
      <w:proofErr w:type="spellEnd"/>
      <w:r w:rsidRPr="009541EB">
        <w:rPr>
          <w:color w:val="000000"/>
        </w:rPr>
        <w:t xml:space="preserve"> tej časti webového sídla, kde bola výzva na predkladanie ponúk zverejnená</w:t>
      </w:r>
      <w:r w:rsidR="00E5073A">
        <w:rPr>
          <w:color w:val="000000"/>
        </w:rPr>
        <w:t>;</w:t>
      </w:r>
      <w:r w:rsidR="00E5073A" w:rsidRPr="00E5073A">
        <w:t xml:space="preserve"> </w:t>
      </w:r>
      <w:r w:rsidR="00E5073A">
        <w:t xml:space="preserve">z </w:t>
      </w:r>
      <w:proofErr w:type="spellStart"/>
      <w:r w:rsidR="00E5073A">
        <w:t>printscreenu</w:t>
      </w:r>
      <w:proofErr w:type="spellEnd"/>
      <w:r w:rsidR="00E5073A" w:rsidRPr="00E20B59">
        <w:t xml:space="preserve"> bude jednoznačne zrejmý dátum zverejnenia výzvy, ktorý musí byť zhodný s dátumom oslovenia minimálne troch potenciálnych dodávateľov a zaslaním informácie o zverejnení výzvy na osobitný mailový kontakt zakazkycko@vlada.gov.sk</w:t>
      </w:r>
      <w:r w:rsidRPr="009541EB">
        <w:rPr>
          <w:color w:val="000000"/>
        </w:rPr>
        <w:t xml:space="preserve">). Zadávanie tejto zákazky je realizované zverejnením výzvy na predkladanie ponúk, v rámci ktorej prijímateľ uvedie najmä náležitosti </w:t>
      </w:r>
      <w:r w:rsidR="00023031">
        <w:t>uvedené v časti E.</w:t>
      </w:r>
      <w:r w:rsidR="00023031">
        <w:rPr>
          <w:color w:val="000000"/>
        </w:rPr>
        <w:t xml:space="preserve"> tejto</w:t>
      </w:r>
      <w:r w:rsidRPr="009541EB">
        <w:rPr>
          <w:color w:val="000000"/>
        </w:rPr>
        <w:t xml:space="preserve"> kapitoly </w:t>
      </w:r>
      <w:r w:rsidR="00023031">
        <w:rPr>
          <w:color w:val="000000"/>
        </w:rPr>
        <w:t>príručky</w:t>
      </w:r>
      <w:r w:rsidRPr="009541EB">
        <w:rPr>
          <w:color w:val="000000"/>
        </w:rPr>
        <w:t xml:space="preserve">. </w:t>
      </w:r>
    </w:p>
    <w:p w14:paraId="090DC5A3"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Prijímateľ je povinný v ten istý deň ako zverejní výzvu na predkladanie ponúk na svojom webovom sídle, zaslať informáciu o tomto zverejnení </w:t>
      </w:r>
      <w:r w:rsidR="001549ED" w:rsidRPr="001549ED">
        <w:rPr>
          <w:color w:val="000000"/>
        </w:rPr>
        <w:t>(príloha č.</w:t>
      </w:r>
      <w:r w:rsidR="001549ED">
        <w:rPr>
          <w:color w:val="000000"/>
        </w:rPr>
        <w:t xml:space="preserve">23) </w:t>
      </w:r>
      <w:r w:rsidRPr="009541EB">
        <w:rPr>
          <w:color w:val="000000"/>
        </w:rPr>
        <w:t>aj na osobitný mailový kontakt zakazkycko@vlada.gov.sk. Táto informácia bude následne zverejnená na webovom sídle www.partnerskadohoda.gov.sk</w:t>
      </w:r>
      <w:r w:rsidR="009541EB" w:rsidRPr="009541EB">
        <w:rPr>
          <w:color w:val="000000"/>
        </w:rPr>
        <w:t>.</w:t>
      </w:r>
      <w:r w:rsidRPr="009541EB">
        <w:rPr>
          <w:color w:val="000000"/>
        </w:rPr>
        <w:t xml:space="preserve"> </w:t>
      </w:r>
    </w:p>
    <w:p w14:paraId="7063BA28"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Informácia o tomto zverejnení je tvorená štruktúrou údajov, ktoré je prijímateľ povinný dodržať, pričom ich popis tvorí prílohu tohto metodického pokynu. Túto riadne vyplnenú prílohu zasiela prijímateľ v prílohe e-mailu na e-mailový kontakt uvedený v odseku 3 tejto kapitoly. </w:t>
      </w:r>
      <w:proofErr w:type="spellStart"/>
      <w:r w:rsidRPr="009541EB">
        <w:rPr>
          <w:color w:val="000000"/>
        </w:rPr>
        <w:t>Zverejňovateľ</w:t>
      </w:r>
      <w:proofErr w:type="spellEnd"/>
      <w:r w:rsidRPr="009541EB">
        <w:rPr>
          <w:color w:val="000000"/>
        </w:rPr>
        <w:t xml:space="preserve"> (Úrad vlády SR) zabezpečí zverejnenie na webovom sídle www.partnerskadohoda.gov.sk  v záložke „CKO”, „Zákazky povinne zverejňované na www.partnerskadohoda.gov.sk”, pričom zákazky budú zverejňované v členení na tovary, služby a stavebné práce a najnovšie zákazky budú zverejnené ako prvé v poradí.</w:t>
      </w:r>
    </w:p>
    <w:p w14:paraId="3CE9765C" w14:textId="77777777" w:rsidR="009541EB" w:rsidRDefault="009541EB"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V</w:t>
      </w:r>
      <w:r w:rsidR="00765CB1" w:rsidRPr="009541EB">
        <w:rPr>
          <w:color w:val="000000"/>
        </w:rPr>
        <w:t xml:space="preserve"> prípade, že prijímateľ v rámci tejto štruktúry údajov poskytne nepresné, chybné alebo zavádzajúce informácie, ktoré nevedú k spoľahlivému identifikovaniu predmetnej zákazky, je toto považované za nesplnenie oznamovacej povinnosti. </w:t>
      </w:r>
    </w:p>
    <w:p w14:paraId="636E7B91"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Je dôležité, aby mal prijímateľ vždy archivovanú dokumentáciu o zaslaní tejto informácie.</w:t>
      </w:r>
    </w:p>
    <w:p w14:paraId="208742D8"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ab/>
        <w:t xml:space="preserve">V prípade, že prijímateľ nedodrží povinnosť zaslania informácie na osobitný e-mailový kontakt zakazkycko@vlada.gov.sk v ten istý deň ako zverejní výzvu na predkladanie ponúk a túto informáciu zašle neskôr (avšak v lehote na predkladanie ponúk), je povinný predĺžiť lehotu na predkladanie ponúk o dobu omeškania zaslania informácie na osobitný mailový kontakt (informácia zaslaná </w:t>
      </w:r>
      <w:proofErr w:type="spellStart"/>
      <w:r w:rsidRPr="009541EB">
        <w:rPr>
          <w:color w:val="000000"/>
        </w:rPr>
        <w:t>zverejňovateľovi</w:t>
      </w:r>
      <w:proofErr w:type="spellEnd"/>
      <w:r w:rsidRPr="009541EB">
        <w:rPr>
          <w:color w:val="000000"/>
        </w:rPr>
        <w:t xml:space="preserve"> už má obsahovať túto predĺženú lehotu). Toto predĺženie sa musí rovnako vykonať aj v ostatných dokumentoch, ktoré prijímateľ vypracoval za účelom vyhlásenia zadávania zákazky, najmä vo výzve na predkladanie ponúk zverejnenej na webovom sídle prijímateľa alebo inom vhodnom webovom sídle. V prípade predlžovania lehoty na prekladanie ponúk je prijímateľ povinný toto predĺženie preukázateľne oznámiť všetkým osloveným potenciálnym dodávateľom.</w:t>
      </w:r>
    </w:p>
    <w:p w14:paraId="001C11CB" w14:textId="19701574"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Prijímateľ </w:t>
      </w:r>
      <w:r w:rsidR="00AB589D" w:rsidRPr="00AB589D">
        <w:rPr>
          <w:color w:val="000000"/>
        </w:rPr>
        <w:t xml:space="preserve">môže po zverejnení </w:t>
      </w:r>
      <w:r w:rsidRPr="009541EB">
        <w:rPr>
          <w:color w:val="000000"/>
        </w:rPr>
        <w:t xml:space="preserve">výzvy na predkladanie ponúk a jej zaslaním na zverejnenie, zároveň povinný zaslať túto výzvu minimálne trom vybraným potenciálnym dodávateľom. Uvedené úkony musia byť realizované v rovnaký deň.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Pokiaľ prijímateľ nedodrží povinnosť zaslať túto výzvu v tom istom dni ako o nej informuje zaslaním informácie na osobitný e-mailový kontakt zakazkycko@vlada.gov.sk, vo veci predĺženia lehoty na predkladanie ponúk postupuje obdobne ako je uvedené v bode 7 tejto </w:t>
      </w:r>
      <w:r w:rsidRPr="009541EB">
        <w:rPr>
          <w:color w:val="000000"/>
        </w:rPr>
        <w:lastRenderedPageBreak/>
        <w:t xml:space="preserve">podkapitoly. Oslovenie potenciálnych dodávateľov, ktorí sú oprávnení dodávať tovary, uskutočňovať stavebné práce alebo poskytovať služby v rozsahu predmetu zákazky neznamená, že prijímateľ musí v lehote na predkladanie ponúk </w:t>
      </w:r>
      <w:proofErr w:type="spellStart"/>
      <w:r w:rsidRPr="009541EB">
        <w:rPr>
          <w:color w:val="000000"/>
        </w:rPr>
        <w:t>obdržať</w:t>
      </w:r>
      <w:proofErr w:type="spellEnd"/>
      <w:r w:rsidRPr="009541EB">
        <w:rPr>
          <w:color w:val="000000"/>
        </w:rPr>
        <w:t xml:space="preserve"> ponuky od potenciálnych dodávateľov, ktorých priamo oslovil. Zákazka môže byť realizovaná aj v prípade predloženia 1 alebo 2 ponúk.</w:t>
      </w:r>
      <w:r w:rsidR="00AB589D">
        <w:rPr>
          <w:color w:val="000000"/>
        </w:rPr>
        <w:t xml:space="preserve"> </w:t>
      </w:r>
      <w:r w:rsidR="00AB589D" w:rsidRPr="00AB589D">
        <w:rPr>
          <w:color w:val="000000"/>
        </w:rPr>
        <w:t>V prípade, ak bola predložená iba jedna ponuka, prijímateľ dohľadá minimálne jednu ďalšiu ponuku na webe alebo ju identifikuje pomocou CRZ alebo použije iné relevantné spôsoby určenia hospodárnosti podľa MP CKO č. 18</w:t>
      </w:r>
      <w:r w:rsidR="00AB589D">
        <w:rPr>
          <w:color w:val="000000"/>
        </w:rPr>
        <w:t xml:space="preserve"> </w:t>
      </w:r>
      <w:r w:rsidR="00AB589D" w:rsidRPr="00AB589D">
        <w:rPr>
          <w:color w:val="000000"/>
        </w:rPr>
        <w:t>k overovaniu hospodárnosti výdavkov</w:t>
      </w:r>
      <w:r w:rsidR="00AB589D">
        <w:rPr>
          <w:color w:val="000000"/>
        </w:rPr>
        <w:t>.</w:t>
      </w:r>
    </w:p>
    <w:p w14:paraId="4FE34A7F" w14:textId="617552DB"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Vo výnimočných prípadoch, kedy ide o jedinečný predmet zákazky, </w:t>
      </w:r>
      <w:r w:rsidR="00AB589D" w:rsidRPr="00AB589D">
        <w:rPr>
          <w:color w:val="000000"/>
        </w:rPr>
        <w:t>prijímateľ osloví záujemcu, ktorý je spôsobilý realizovať jedinečný predmet zákazky alebo disponuje ponukou záujemcu spôsobilého realizovať jedinečný predmet zákazky. Jedinečnosť predmetu zákazky</w:t>
      </w:r>
      <w:r w:rsidR="00AB589D" w:rsidRPr="00AB589D" w:rsidDel="00B51321">
        <w:rPr>
          <w:color w:val="000000"/>
        </w:rPr>
        <w:t xml:space="preserve"> </w:t>
      </w:r>
      <w:r w:rsidR="00AB589D" w:rsidRPr="00AB589D">
        <w:rPr>
          <w:color w:val="000000"/>
        </w:rPr>
        <w:t xml:space="preserve">musí byť  zo strany prijímateľa riadne zdôvodnená a podložená ešte pred vyhlásením zákazky a dôkazné bremeno preukázania skutočnosti, že na relevantnom trhu neexistuje viac ako 1 dodávateľ znáša prijímateľ. Odôvodnenie k jedinečnému predmetu zákazky musí byť súčasťou dokumentácie k zákazke. Súčasťou odôvodnenia jedinečnosti predmetu zákazky musí byť vyhlásenie prijímateľa k overeniu hospodárnosti, a to najmä porovnanie jedinečného predmetu zákazky s inou zákazkou, ktorá vykazuje určité spoločné znaky. Uvedené nezbavuje povinnosti poskytovateľa overiť hospodárnosť výdavkov zákazky podľa MP CKO č. 18 k overovaniu hospodárnosti výdavkov. </w:t>
      </w:r>
      <w:r w:rsidRPr="009541EB">
        <w:rPr>
          <w:color w:val="000000"/>
        </w:rPr>
        <w:t xml:space="preserve">Aj v tomto výnimočnom prípade je však povinnosťou prijímateľa zverejniť zákazku na webovom sídle a zaslať informáciu o tomto zverejnení na osobitný mailový kontakt </w:t>
      </w:r>
      <w:hyperlink r:id="rId30" w:history="1">
        <w:r w:rsidR="009541EB" w:rsidRPr="00852446">
          <w:rPr>
            <w:rStyle w:val="Hypertextovprepojenie"/>
          </w:rPr>
          <w:t>zakazkycko@vlada.gov.sk</w:t>
        </w:r>
      </w:hyperlink>
      <w:r w:rsidRPr="009541EB">
        <w:rPr>
          <w:color w:val="000000"/>
        </w:rPr>
        <w:t>.</w:t>
      </w:r>
    </w:p>
    <w:p w14:paraId="5DADDB5A" w14:textId="6CF88DE6"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Ak prijímateľovi nebude predložená žiadna ponuka a splnil všetky postupy uvedené v predchádzajúcich odsekoch, je oprávnený vyzvať na rokovanie </w:t>
      </w:r>
      <w:r w:rsidR="00350E18" w:rsidRPr="00350E18">
        <w:rPr>
          <w:color w:val="000000"/>
        </w:rPr>
        <w:t xml:space="preserve">jedného alebo viacerých </w:t>
      </w:r>
      <w:r w:rsidRPr="009541EB">
        <w:rPr>
          <w:color w:val="000000"/>
        </w:rPr>
        <w:t xml:space="preserve">potenciálnych dodávateľov, s ktorými rokuje o zadaní </w:t>
      </w:r>
      <w:r w:rsidRPr="005B2DE9">
        <w:rPr>
          <w:color w:val="000000"/>
        </w:rPr>
        <w:t xml:space="preserve">zákazky.  Predmetom týchto rokovaní nemôže byť zúženie predmetu zákazky, úprava podmienok účasti, podmienok realizácie zákazky ani kritérií na vyhodnotenie ponúk uvedených vo výzve na predkladanie ponúk. Z rokovania je prijímateľ povinný vyhotoviť zápis,  </w:t>
      </w:r>
      <w:r w:rsidRPr="009541EB">
        <w:rPr>
          <w:color w:val="000000"/>
        </w:rPr>
        <w:t>ako aj zdôvodniť výber záujemcu alebo záujemcov, ktorí boli vyzvaní na rokovanie. Prijímateľ je oprávnený vyzvať na rokovanie aj menej ako troch potenciálnych dodávateľov, pričom táto výnimka musí byť zo strany prijímateľa riadne zdôvodnená a prijímateľ nesie dôkazné bremeno preukázania skutočnosti, že na relevantnom trhu neexistuje viac ako 1 alebo 2 dodávatelia. Odôvodnenie tejto skutočnosti musí byť súčasťou dokumentácie k zákazke.</w:t>
      </w:r>
    </w:p>
    <w:p w14:paraId="71C50587"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Celý postup prijímateľa pri zadávaní zákazky bude zhrnutý v zázname z prieskumu trhu (vzor príloha č. </w:t>
      </w:r>
      <w:r w:rsidR="009541EB" w:rsidRPr="009541EB">
        <w:rPr>
          <w:color w:val="000000"/>
        </w:rPr>
        <w:t>25</w:t>
      </w:r>
      <w:r w:rsidR="00023031" w:rsidRPr="00023031">
        <w:t xml:space="preserve"> </w:t>
      </w:r>
      <w:r w:rsidR="00023031">
        <w:t>doplnená o povinné náležitosti podľa kapitoly 7.1 ods. 10 metodického pokynu CKO č. 12</w:t>
      </w:r>
      <w:r w:rsidRPr="009541EB">
        <w:rPr>
          <w:color w:val="000000"/>
        </w:rPr>
        <w:t>).</w:t>
      </w:r>
    </w:p>
    <w:p w14:paraId="648C89D4" w14:textId="77777777" w:rsidR="00765CB1" w:rsidRP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nesmie uzavrieť zmluvu, koncesnú zmluvu alebo rámcovú dohodu s dodávateľom alebo dodávateľmi,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p w14:paraId="7E9065B9" w14:textId="77777777" w:rsidR="00765CB1" w:rsidRPr="00765CB1" w:rsidRDefault="00765CB1" w:rsidP="00765CB1">
      <w:pPr>
        <w:autoSpaceDE w:val="0"/>
        <w:autoSpaceDN w:val="0"/>
        <w:adjustRightInd w:val="0"/>
        <w:spacing w:before="120" w:after="120" w:line="288" w:lineRule="auto"/>
        <w:jc w:val="both"/>
        <w:rPr>
          <w:color w:val="000000"/>
        </w:rPr>
      </w:pPr>
    </w:p>
    <w:p w14:paraId="049B7700"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t>E.2</w:t>
      </w:r>
      <w:r w:rsidRPr="00852446">
        <w:rPr>
          <w:b/>
          <w:color w:val="000000"/>
        </w:rPr>
        <w:tab/>
        <w:t>Zákazky do 100 000 eur</w:t>
      </w:r>
    </w:p>
    <w:p w14:paraId="5B30FA2A" w14:textId="77777777" w:rsidR="00765CB1" w:rsidRPr="00765CB1" w:rsidRDefault="00765CB1" w:rsidP="00765CB1">
      <w:pPr>
        <w:autoSpaceDE w:val="0"/>
        <w:autoSpaceDN w:val="0"/>
        <w:adjustRightInd w:val="0"/>
        <w:spacing w:before="120" w:after="120" w:line="288" w:lineRule="auto"/>
        <w:jc w:val="both"/>
        <w:rPr>
          <w:color w:val="000000"/>
        </w:rPr>
      </w:pPr>
    </w:p>
    <w:p w14:paraId="00F9FBD2" w14:textId="544E88C4"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852446">
        <w:rPr>
          <w:color w:val="000000"/>
        </w:rPr>
        <w:t>Pri zadávaní zákaziek do 100 000 eur je prijímateľ povinný zaslať výzvu na predkladanie ponúk minimálne trom vybraným potenciálnym dodávateľom</w:t>
      </w:r>
      <w:r w:rsidR="00B71474">
        <w:rPr>
          <w:color w:val="000000"/>
        </w:rPr>
        <w:t xml:space="preserve"> </w:t>
      </w:r>
      <w:r w:rsidR="00B71474" w:rsidRPr="002A5F3A">
        <w:t>alebo identifikovať minimálne troch potenciálnych dodávateľov a ich cenové ponuky (napr. cez webové rozhranie)</w:t>
      </w:r>
      <w:r w:rsidR="00B71474" w:rsidRPr="00A54D9E">
        <w:t>.</w:t>
      </w:r>
      <w:r w:rsidRPr="00852446">
        <w:rPr>
          <w:color w:val="000000"/>
        </w:rPr>
        <w:t>. Oslovovaní</w:t>
      </w:r>
      <w:r w:rsidR="00B71474">
        <w:rPr>
          <w:color w:val="000000"/>
        </w:rPr>
        <w:t>/</w:t>
      </w:r>
      <w:r w:rsidR="00B71474" w:rsidRPr="00B71474">
        <w:t xml:space="preserve"> </w:t>
      </w:r>
      <w:r w:rsidR="00B71474">
        <w:t>identifikovaní</w:t>
      </w:r>
      <w:r w:rsidRPr="00852446">
        <w:rPr>
          <w:color w:val="000000"/>
        </w:rPr>
        <w:t xml:space="preserve">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w:t>
      </w:r>
      <w:r w:rsidR="009B2C3C" w:rsidRPr="00783BC3">
        <w:t>V prípade zaslania výzvy na predkladanie ponúk</w:t>
      </w:r>
      <w:r w:rsidR="009B2C3C">
        <w:t>, je p</w:t>
      </w:r>
      <w:r w:rsidRPr="00852446">
        <w:rPr>
          <w:color w:val="000000"/>
        </w:rPr>
        <w:t xml:space="preserve">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Minimálna lehota </w:t>
      </w:r>
      <w:r w:rsidRPr="009541EB">
        <w:rPr>
          <w:color w:val="000000"/>
        </w:rPr>
        <w:t>na predkladanie ponúk je</w:t>
      </w:r>
      <w:r w:rsidR="00F849D6">
        <w:rPr>
          <w:color w:val="000000"/>
        </w:rPr>
        <w:t xml:space="preserve"> celých</w:t>
      </w:r>
      <w:r w:rsidRPr="009541EB">
        <w:rPr>
          <w:color w:val="000000"/>
        </w:rPr>
        <w:t xml:space="preserve"> </w:t>
      </w:r>
      <w:r w:rsidR="00F849D6">
        <w:rPr>
          <w:color w:val="000000"/>
        </w:rPr>
        <w:t>5</w:t>
      </w:r>
      <w:r w:rsidR="00F849D6" w:rsidRPr="009541EB">
        <w:rPr>
          <w:color w:val="000000"/>
        </w:rPr>
        <w:t xml:space="preserve"> </w:t>
      </w:r>
      <w:r w:rsidRPr="009541EB">
        <w:rPr>
          <w:color w:val="000000"/>
        </w:rPr>
        <w:t>pracovných dní odo dňa oslovenia minimálne troch potenciálnych dodávateľov</w:t>
      </w:r>
      <w:r w:rsidR="00023031">
        <w:t>(do lehoty sa nezapočítava deň</w:t>
      </w:r>
      <w:r w:rsidR="009B2C3C">
        <w:t xml:space="preserve"> oslovenia</w:t>
      </w:r>
      <w:r w:rsidR="00023031" w:rsidRPr="00722EA4">
        <w:t>, čo znamená, že lehota pre záujemcov o zák</w:t>
      </w:r>
      <w:r w:rsidR="00023031">
        <w:t xml:space="preserve">azku musí byť minimálne celých </w:t>
      </w:r>
      <w:r w:rsidR="00F849D6">
        <w:t>5</w:t>
      </w:r>
      <w:r w:rsidR="00023031" w:rsidRPr="00722EA4">
        <w:t xml:space="preserve"> pracovných dní</w:t>
      </w:r>
      <w:r w:rsidR="00023031">
        <w:t>)</w:t>
      </w:r>
      <w:r w:rsidRPr="009541EB">
        <w:rPr>
          <w:color w:val="000000"/>
        </w:rPr>
        <w:t xml:space="preserve">. </w:t>
      </w:r>
      <w:r w:rsidR="00B71474">
        <w:rPr>
          <w:color w:val="000000"/>
        </w:rPr>
        <w:t xml:space="preserve"> </w:t>
      </w:r>
      <w:r w:rsidR="009B2C3C">
        <w:rPr>
          <w:color w:val="000000"/>
        </w:rPr>
        <w:t xml:space="preserve"> </w:t>
      </w:r>
    </w:p>
    <w:p w14:paraId="113E639C" w14:textId="77777777" w:rsidR="00E50572" w:rsidRPr="00735615" w:rsidRDefault="00765CB1" w:rsidP="00E50572">
      <w:pPr>
        <w:pStyle w:val="Odsekzoznamu"/>
        <w:numPr>
          <w:ilvl w:val="0"/>
          <w:numId w:val="125"/>
        </w:numPr>
        <w:autoSpaceDE w:val="0"/>
        <w:autoSpaceDN w:val="0"/>
        <w:adjustRightInd w:val="0"/>
        <w:spacing w:line="288" w:lineRule="auto"/>
        <w:ind w:left="426"/>
        <w:rPr>
          <w:color w:val="000000"/>
        </w:rPr>
      </w:pPr>
      <w:r w:rsidRPr="009541EB">
        <w:rPr>
          <w:color w:val="000000"/>
        </w:rPr>
        <w:lastRenderedPageBreak/>
        <w:t>V prípade zákaziek do 100 000 eur nie je potrebné predloženie písomných ponúk, avšak prijímateľ musí zdôvodniť výber úspešného dodávateľa na základe prieskumu trhu  (napr. formou faxu, web stránky, katalógov, cenových ponúk, atď. okrem telefonického prieskumu). Tento prieskum musí byť riadne zdokumentovaný a musí byť z neho hodnoverne zrejmý výsledok výberu úspešného uchádzača. Pri tomto spôsobe vykonania prieskumu trhu je prijímateľ povinný  identifikovať minimálne troch potenciálnych dodávateľov a ich cenové ponuky (napr. cez webové rozhranie). Identifikovaní dodávatelia musia byť subjekty, ktoré sú oprávnené dodávať tovar, uskutočňovať stavebné práce alebo poskytovať služby v rozsahu predmetu zákazky (identifikácia prebieha najmä cez informácie verejne uvedené obchodnom registri alebo živnostenskom registri).</w:t>
      </w:r>
      <w:r w:rsidR="00E50572" w:rsidRPr="00E50572">
        <w:t xml:space="preserve"> </w:t>
      </w:r>
    </w:p>
    <w:p w14:paraId="2180139E" w14:textId="77777777" w:rsidR="009541EB" w:rsidRPr="00E50572" w:rsidRDefault="00E50572" w:rsidP="00E50572">
      <w:pPr>
        <w:pStyle w:val="Odsekzoznamu"/>
        <w:numPr>
          <w:ilvl w:val="0"/>
          <w:numId w:val="125"/>
        </w:numPr>
        <w:autoSpaceDE w:val="0"/>
        <w:autoSpaceDN w:val="0"/>
        <w:adjustRightInd w:val="0"/>
        <w:spacing w:before="120" w:after="120" w:line="288" w:lineRule="auto"/>
        <w:ind w:left="426"/>
        <w:jc w:val="both"/>
        <w:rPr>
          <w:color w:val="000000"/>
        </w:rPr>
      </w:pPr>
      <w:r w:rsidRPr="00E50572">
        <w:rPr>
          <w:color w:val="000000"/>
        </w:rPr>
        <w:t>V prípade zákaziek do 100 000 eur</w:t>
      </w:r>
      <w:r w:rsidRPr="00100E0C">
        <w:rPr>
          <w:color w:val="000000"/>
        </w:rPr>
        <w:t xml:space="preserve"> je možné sa v prípade technických špecifikácií uvedených vo výzve na predkladanie ponúk odvolávať na konkrétneho výrobcu, výrobný postup, obchodné označenie, patent, typ, oblasť alebo miesto pôvodu alebo výroby za predpokladu, že všetci potenciálni dodávatelia oslovení s výzvou na predkladanie ponúk sú spôsobilí dodať predmet zákazky spĺňajúci určené technické špecifikácie.</w:t>
      </w:r>
    </w:p>
    <w:p w14:paraId="497D5F5D" w14:textId="3399A916"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Výber úspešného dodávateľa prebieha na základe vyhodnotenia informácií  a dokumentácie predloženej záujemcami, alebo informácií zistenými inými spôsobmi ako je predloženie ponuky (napr. údajmi na webových sídlach záujemcov, informáciami identifikovanými v katalógoch a pod., okrem telefonického prieskumu), pričom prijímateľ je povinný vyhodnotiť ponuky v súlade s podmienkami a kritériami, ktoré si pre tento účel</w:t>
      </w:r>
      <w:r w:rsidR="00023031" w:rsidRPr="00023031">
        <w:t xml:space="preserve"> </w:t>
      </w:r>
      <w:r w:rsidR="00023031">
        <w:t>vopred</w:t>
      </w:r>
      <w:r w:rsidRPr="009541EB">
        <w:rPr>
          <w:color w:val="000000"/>
        </w:rPr>
        <w:t xml:space="preserve"> určil. Vo výnimočných prípadoch, </w:t>
      </w:r>
      <w:r w:rsidR="00F849D6" w:rsidRPr="00F849D6">
        <w:rPr>
          <w:color w:val="000000"/>
        </w:rPr>
        <w:t>ide o jedinečný predmet zákazky prijímateľ osloví záujemcu, ktorý je spôsobilý realizovať jedinečný predmet zákazky alebo disponuje ponukou záujemcu spôsobilého realizovať jedinečný predmet zákazky (ak na relevantnom trhu pôsobia iba 2 záujemcovia, osloví prijímateľ dvoch záujemcov). Jedinečnosť predmetu zákazky musí byť zo strany prijímateľa riadne zdôvodnená a podložená ešte pred vyhlásením zákazky a dôkazné bremeno preukázania skutočnosti, že na relevantnom trhu neexistuje viac ako 1 alebo 2 dodávatelia znáša prijímateľ. Odôvodnenie k jedinečnému predmetu zákazky musí byť súčasťou dokumentácie k zákazke. Súčasťou odôvodnenia jedinečnosti predmetu zákazky musí byť vyhlásenie prijímateľa k overeniu hospodárnosti, a to najmä porovnanie jedinečného predmetu zákazky s inou zákazkou, ktorá vykazuje určité spoločné znaky. Uvedené nezbavuje povinnosti poskytovateľa overiť hospodárnosť výdavkov zákazky podľa MP CKO č. 18 k overovaniu hospodárnosti výdavkov</w:t>
      </w:r>
      <w:r w:rsidR="00F849D6">
        <w:rPr>
          <w:color w:val="000000"/>
        </w:rPr>
        <w:t>.</w:t>
      </w:r>
      <w:r w:rsidR="009541EB" w:rsidRPr="009541EB">
        <w:rPr>
          <w:color w:val="000000"/>
        </w:rPr>
        <w:t xml:space="preserve"> </w:t>
      </w:r>
    </w:p>
    <w:p w14:paraId="69C05580"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Ak prijímateľ oslovil na základe výzvy na predkladanie ponúk minimálne troch potenciálnych dodávateľov a v stanovenej lehote na predkladanie ponúk nebola predložená žiadna ponuka, je oprávnený vyzvať na rokovanie jedného alebo viacerých potenciálnych dodávateľov, s ktorými rokuje o zadaní zákazky. Predmetom týchto rokovaní nemôže byť zúženie predmetu zákazky alebo iná úprava podmienok realizácie zákazky ani úprava kritérií na vyhodnotenie ponúk. Z rokovania je prijímateľ povinný vyhotoviť zápis, ako aj zdôvodniť výber záujemcu alebo záujemcov, ktorí boli vyzvaní na rokovanie.</w:t>
      </w:r>
    </w:p>
    <w:p w14:paraId="129D0870"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Pri zákazkách do 100 000 eur nie je prijímateľ povinný zverejňovať zadávanie takejto zákazky na svojom webovom sídle. Týmto ni</w:t>
      </w:r>
      <w:r w:rsidRPr="005B2DE9">
        <w:rPr>
          <w:color w:val="000000"/>
        </w:rPr>
        <w:t>e je dotknutá povinnosť prijímateľa dodržať pri obstarávaní takejto zákazky základné princípy a ostatné povinnosti týkajúce sa kapitoly E.</w:t>
      </w:r>
    </w:p>
    <w:p w14:paraId="2D596A9C"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Náležitosti záznamu z prieskumu trhu sú uvedené v prílohe č. </w:t>
      </w:r>
      <w:r w:rsidR="009541EB" w:rsidRPr="009541EB">
        <w:rPr>
          <w:color w:val="000000"/>
        </w:rPr>
        <w:t>25</w:t>
      </w:r>
      <w:r w:rsidRPr="009541EB">
        <w:rPr>
          <w:color w:val="000000"/>
        </w:rPr>
        <w:t xml:space="preserve"> tejto príručky</w:t>
      </w:r>
      <w:r w:rsidR="00023031" w:rsidRPr="00023031">
        <w:t xml:space="preserve"> </w:t>
      </w:r>
      <w:r w:rsidR="00023031">
        <w:t>a v kapitole 7.2 ods. 7 metodického pokynu CKO č. 12</w:t>
      </w:r>
      <w:r w:rsidRPr="009541EB">
        <w:rPr>
          <w:color w:val="000000"/>
        </w:rPr>
        <w:t>.</w:t>
      </w:r>
    </w:p>
    <w:p w14:paraId="08F4C673"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V rámci kontroly zákaziek do 100 000 eur môže poskytovateľ vykonať kontrolu obstarávania ako súčasť kontroly predmetného výdavku v rámci </w:t>
      </w:r>
      <w:proofErr w:type="spellStart"/>
      <w:r w:rsidRPr="009541EB">
        <w:rPr>
          <w:color w:val="000000"/>
        </w:rPr>
        <w:t>ŽoP</w:t>
      </w:r>
      <w:proofErr w:type="spellEnd"/>
      <w:r w:rsidRPr="009541EB">
        <w:rPr>
          <w:color w:val="000000"/>
        </w:rPr>
        <w:t>.</w:t>
      </w:r>
    </w:p>
    <w:p w14:paraId="316DF1DC" w14:textId="77777777" w:rsidR="00765CB1" w:rsidRP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V prípade zákaziek, ktorých hodnota je do 10 000 EUR bez DPH, je možné určiť úspešného uchádzača priamym zadaním (týka sa aj prípadov, ktoré sú spájané s povinným prieskumom trhu), ak poskytovateľ vo vzťahu k predmetu zákazky určil na dané výdavky finančné limity, </w:t>
      </w:r>
      <w:r w:rsidR="00F849D6" w:rsidRPr="00F849D6">
        <w:rPr>
          <w:color w:val="000000"/>
        </w:rPr>
        <w:t xml:space="preserve">percentuálne limity alebo </w:t>
      </w:r>
      <w:proofErr w:type="spellStart"/>
      <w:r w:rsidR="00F849D6" w:rsidRPr="00F849D6">
        <w:rPr>
          <w:color w:val="000000"/>
        </w:rPr>
        <w:t>benchmarky</w:t>
      </w:r>
      <w:proofErr w:type="spellEnd"/>
      <w:r w:rsidR="00F849D6">
        <w:rPr>
          <w:color w:val="000000"/>
        </w:rPr>
        <w:t>,</w:t>
      </w:r>
      <w:r w:rsidR="00F849D6" w:rsidRPr="00F849D6">
        <w:rPr>
          <w:color w:val="000000"/>
        </w:rPr>
        <w:t xml:space="preserve"> </w:t>
      </w:r>
      <w:r w:rsidRPr="009541EB">
        <w:rPr>
          <w:color w:val="000000"/>
        </w:rPr>
        <w:t xml:space="preserve">ktoré zohľadňujú dodržanie pravidiel hospodárnosti v súlade s metodickým pokynom CKO č. 18 k overovaniu hospodárnosti výdavkov. V prípade priameho zadania zákazky do </w:t>
      </w:r>
      <w:r w:rsidR="00023031">
        <w:rPr>
          <w:color w:val="000000"/>
        </w:rPr>
        <w:t>10</w:t>
      </w:r>
      <w:r w:rsidRPr="009541EB">
        <w:rPr>
          <w:color w:val="000000"/>
        </w:rPr>
        <w:t xml:space="preserve"> 000 eur bez DPH nemusí byť výsledkom zmluva alebo objednávka,  postačuje účtovný doklad, napr. faktúra, pokladničné bloky, dodacie listy v prípadoch, že dodanie tovaru nie je zdokladované priamo na faktúre. Prijímateľ v prípade zákaziek tohto typu nevyhotovuje záznam z prieskumu trhu.</w:t>
      </w:r>
    </w:p>
    <w:p w14:paraId="61E454B8" w14:textId="77777777" w:rsidR="00765CB1" w:rsidRPr="00765CB1" w:rsidRDefault="00765CB1" w:rsidP="00765CB1">
      <w:pPr>
        <w:autoSpaceDE w:val="0"/>
        <w:autoSpaceDN w:val="0"/>
        <w:adjustRightInd w:val="0"/>
        <w:spacing w:before="120" w:after="120" w:line="288" w:lineRule="auto"/>
        <w:jc w:val="both"/>
        <w:rPr>
          <w:color w:val="000000"/>
        </w:rPr>
      </w:pPr>
    </w:p>
    <w:p w14:paraId="0F9301D8"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lastRenderedPageBreak/>
        <w:t>E.3</w:t>
      </w:r>
      <w:r w:rsidRPr="00852446">
        <w:rPr>
          <w:b/>
          <w:color w:val="000000"/>
        </w:rPr>
        <w:tab/>
        <w:t>Prechodné ustanovenia ku kapitole E.</w:t>
      </w:r>
    </w:p>
    <w:p w14:paraId="15BA7DA2" w14:textId="77777777" w:rsidR="00765CB1" w:rsidRPr="00765CB1" w:rsidRDefault="00765CB1" w:rsidP="00765CB1">
      <w:pPr>
        <w:autoSpaceDE w:val="0"/>
        <w:autoSpaceDN w:val="0"/>
        <w:adjustRightInd w:val="0"/>
        <w:spacing w:before="120" w:after="120" w:line="288" w:lineRule="auto"/>
        <w:jc w:val="both"/>
        <w:rPr>
          <w:color w:val="000000"/>
        </w:rPr>
      </w:pPr>
    </w:p>
    <w:p w14:paraId="2E72723D"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a bol použitý niektorý z postupov podľa metodického pokynu CKO č. 12, verzia 3, postup prijímateľa posudzuje poskytovateľ podľa pravidiel uvedených v metodickom pokyne CKO č. 12, verzia 3.</w:t>
      </w:r>
    </w:p>
    <w:p w14:paraId="77956573"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prostredníctvom EKS, postup prijímateľa posudzuje poskytovateľ podľa pravidiel uvedených v kapitole, ktorá upravuje kontrolu verejného obstarávania realizovaného cez elektronické trhovisko.</w:t>
      </w:r>
    </w:p>
    <w:p w14:paraId="3961DE12"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podlimitným postupom bez využitia elektronického trhoviska so zverejnením výzvy na predkladanie ponúk vo vestníku, pričom ešte nebolo úspešnému uchádzačovi odoslané oznámenie, že jeho ponuka sa prijíma, je prijímateľ povinný zrušiť postup zadávania zákazky.</w:t>
      </w:r>
    </w:p>
    <w:p w14:paraId="7A912497"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postupom zadávania zákazky s nízkou hodnotou, postup prijímateľa posudzuje poskytovateľ podľa pravidiel uvedených v kapitole týkajúcej sa zadávania zákazky nad 15 000 eur, resp. zadávania zákazky do 15 000 eur v a Metodickom pokyne CKO č. 14.</w:t>
      </w:r>
    </w:p>
    <w:p w14:paraId="2D359CB5" w14:textId="77777777" w:rsidR="00100E0C" w:rsidRDefault="00765CB1" w:rsidP="00100E0C">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pred 26.9.2018 podľa ZVO a zákazka bola  ukončená podpisom zmluvy/rámcovej dohody s úspešným uchádzačom, je táto osoba povinná v prípade zmien zmluvy/rámcovej dohody postupovať podľa § 18 ZVO.</w:t>
      </w:r>
    </w:p>
    <w:p w14:paraId="7CC99C4C" w14:textId="77777777" w:rsidR="00100E0C" w:rsidRDefault="00100E0C" w:rsidP="00100E0C">
      <w:pPr>
        <w:autoSpaceDE w:val="0"/>
        <w:autoSpaceDN w:val="0"/>
        <w:adjustRightInd w:val="0"/>
        <w:spacing w:before="120" w:after="120" w:line="288" w:lineRule="auto"/>
        <w:jc w:val="both"/>
        <w:rPr>
          <w:rFonts w:eastAsiaTheme="minorHAnsi"/>
        </w:rPr>
      </w:pPr>
    </w:p>
    <w:p w14:paraId="5D7E19ED" w14:textId="77777777" w:rsidR="00100E0C" w:rsidRPr="00B2338E" w:rsidRDefault="00100E0C" w:rsidP="00735615">
      <w:pPr>
        <w:pStyle w:val="Odsekzoznamu"/>
        <w:numPr>
          <w:ilvl w:val="0"/>
          <w:numId w:val="116"/>
        </w:numPr>
        <w:autoSpaceDE w:val="0"/>
        <w:autoSpaceDN w:val="0"/>
        <w:adjustRightInd w:val="0"/>
        <w:spacing w:before="240" w:after="240" w:line="288" w:lineRule="auto"/>
        <w:contextualSpacing w:val="0"/>
        <w:jc w:val="both"/>
        <w:rPr>
          <w:rFonts w:cs="Arial"/>
          <w:b/>
          <w:szCs w:val="19"/>
        </w:rPr>
      </w:pPr>
      <w:r w:rsidRPr="00B2338E">
        <w:rPr>
          <w:rFonts w:cs="Arial"/>
          <w:b/>
          <w:szCs w:val="19"/>
        </w:rPr>
        <w:t xml:space="preserve"> Všeobecné pravidlá pre zmeny zmluvy uzavretej v režime výnimky zo ZVO</w:t>
      </w:r>
    </w:p>
    <w:p w14:paraId="49B57EED" w14:textId="77777777" w:rsidR="00100E0C" w:rsidRPr="00B2338E" w:rsidRDefault="00100E0C" w:rsidP="00100E0C">
      <w:pPr>
        <w:spacing w:after="200" w:line="276" w:lineRule="auto"/>
        <w:jc w:val="both"/>
        <w:rPr>
          <w:rFonts w:eastAsiaTheme="minorHAnsi" w:cs="Arial"/>
          <w:color w:val="000000"/>
          <w:szCs w:val="19"/>
        </w:rPr>
      </w:pPr>
      <w:r w:rsidRPr="00B2338E">
        <w:rPr>
          <w:rFonts w:eastAsiaTheme="minorHAnsi" w:cs="Arial"/>
          <w:color w:val="000000"/>
          <w:szCs w:val="19"/>
        </w:rPr>
        <w:t>Zmluvu/rámcovú dohodu, ktorá bola uzavretá ako výsledok postupu zadávania zákazky, na ktorú sa nevzťahuje pôsobnosť ZVO možno zmeniť počas jej trvania bez nového obstarávania, ak:</w:t>
      </w:r>
    </w:p>
    <w:p w14:paraId="52D31E2B" w14:textId="77777777" w:rsidR="00100E0C" w:rsidRPr="00B2338E" w:rsidRDefault="00100E0C" w:rsidP="00100E0C">
      <w:pPr>
        <w:numPr>
          <w:ilvl w:val="1"/>
          <w:numId w:val="135"/>
        </w:numPr>
        <w:spacing w:after="200" w:line="276" w:lineRule="auto"/>
        <w:ind w:left="709"/>
        <w:contextualSpacing/>
        <w:jc w:val="both"/>
        <w:rPr>
          <w:rFonts w:cs="Arial"/>
          <w:color w:val="000000"/>
          <w:szCs w:val="19"/>
        </w:rPr>
      </w:pPr>
      <w:r w:rsidRPr="00B2338E">
        <w:rPr>
          <w:rFonts w:cs="Arial"/>
          <w:color w:val="000000"/>
          <w:szCs w:val="19"/>
        </w:rPr>
        <w:t>pôvodná zmluva, rámcová dohoda obsahuje jasné, presné a jednoznačné podmienky jej úpravy, napr. pravidlá na nahradenie pôvodného dodávateľa novým dodávateľom, pravidlá na úpravy ceny alebo opcie, rozsah, povahu možných úprav a opcií a podmienky ich uplatnenia; nemožno určiť takú podmienku, ktorou by sa menil charakter zmluvy/rámcovej dohody</w:t>
      </w:r>
    </w:p>
    <w:p w14:paraId="083929D2" w14:textId="77777777" w:rsidR="00100E0C" w:rsidRPr="00B2338E" w:rsidRDefault="00100E0C" w:rsidP="00100E0C">
      <w:pPr>
        <w:numPr>
          <w:ilvl w:val="1"/>
          <w:numId w:val="135"/>
        </w:numPr>
        <w:spacing w:after="200" w:line="276" w:lineRule="auto"/>
        <w:ind w:left="709"/>
        <w:contextualSpacing/>
        <w:jc w:val="both"/>
        <w:rPr>
          <w:rFonts w:cs="Arial"/>
          <w:color w:val="000000"/>
          <w:szCs w:val="19"/>
        </w:rPr>
      </w:pPr>
      <w:r w:rsidRPr="00B2338E">
        <w:rPr>
          <w:rFonts w:cs="Arial"/>
          <w:color w:val="000000"/>
          <w:szCs w:val="19"/>
        </w:rPr>
        <w:t>ide o doplňujúce tovary, stavebné práce alebo služby, ktoré sú nevyhnutné, nie sú zahrnuté do pôvodnej zmluvy/rámcovej dohody a poskytuje ich pôvodný dodávateľ, pričom v tomto prípade je potrebné overiť hospodárnosť výdavkov spojených s doplňujúcimi tovarmi, stavebnými prácami alebo službami na základe nástrojov uvedených v MP CKO č. 18 k overovaniu hospodárnosti výdavkov,</w:t>
      </w:r>
    </w:p>
    <w:p w14:paraId="14061ABC" w14:textId="77777777" w:rsidR="00100E0C" w:rsidRPr="00B2338E" w:rsidRDefault="00100E0C" w:rsidP="00100E0C">
      <w:pPr>
        <w:numPr>
          <w:ilvl w:val="1"/>
          <w:numId w:val="135"/>
        </w:numPr>
        <w:spacing w:after="200" w:line="276" w:lineRule="auto"/>
        <w:ind w:left="709"/>
        <w:contextualSpacing/>
        <w:jc w:val="both"/>
        <w:rPr>
          <w:rFonts w:cs="Arial"/>
          <w:color w:val="000000"/>
          <w:szCs w:val="19"/>
        </w:rPr>
      </w:pPr>
      <w:r w:rsidRPr="00B2338E">
        <w:rPr>
          <w:rFonts w:cs="Arial"/>
          <w:color w:val="000000"/>
          <w:szCs w:val="19"/>
        </w:rPr>
        <w:t xml:space="preserve">potreba zmeny vyplynula z nepredvídateľných okolností a zmenou sa nemení charakter zmluvy/rámcovej dohody; v tomto prípade je potrebné overiť hospodárnosť výdavkov iba v tom prípade, ak ide o nové tovary, stavebné práce alebo služby (prijímateľ využije nástroje uvedené v MP CKO č. 18 k overovaniu hospodárnosti výdavkov); ak sú predmetom zmeny zmluvy/rámcovej dohody tovary, stavebné práce alebo služby rovnakého charakteru, ako bol predmet zákazky obstarávania (napr. v dôsledku živelnej pohromy je spôsobená škoda na tovare alebo prebiehajúcich stavebných prácach a predmetom dodatku vyplývajúceho z nepredvídateľných okolností je </w:t>
      </w:r>
      <w:r w:rsidRPr="00B2338E">
        <w:rPr>
          <w:rFonts w:cs="Arial"/>
          <w:color w:val="000000"/>
          <w:szCs w:val="19"/>
        </w:rPr>
        <w:lastRenderedPageBreak/>
        <w:t>nákup/realizácia identických tovarov/stavebných prác, ktoré boli súčasťou pôvodnej zmluvy a v rámci dodatku nakúpených za rovnakú cenu), v rámci ktorého už bola overená hospodárnosť, prijímateľ nie je povinný overovať hospodárnosť opakovane,</w:t>
      </w:r>
    </w:p>
    <w:p w14:paraId="493C4FAD" w14:textId="77777777" w:rsidR="00100E0C" w:rsidRPr="00B2338E" w:rsidRDefault="00100E0C" w:rsidP="00100E0C">
      <w:pPr>
        <w:numPr>
          <w:ilvl w:val="1"/>
          <w:numId w:val="135"/>
        </w:numPr>
        <w:spacing w:after="200" w:line="276" w:lineRule="auto"/>
        <w:ind w:left="709"/>
        <w:contextualSpacing/>
        <w:jc w:val="both"/>
        <w:rPr>
          <w:rFonts w:cs="Arial"/>
          <w:color w:val="000000"/>
          <w:szCs w:val="19"/>
        </w:rPr>
      </w:pPr>
      <w:r w:rsidRPr="00B2338E">
        <w:rPr>
          <w:rFonts w:cs="Arial"/>
          <w:color w:val="000000"/>
          <w:szCs w:val="19"/>
        </w:rPr>
        <w:t>ide o nahradenie pôvodného dodávateľa novým dodávateľom na základe skutočnosti, že iný hospodársky subjekt, ktorý spĺňa pôvodne určené podmienky obstarávania, je právnym nástupcom pôvodného dodávateľa v dôsledku jeho reorganizácie, vrátane zlúčenia a splynutia alebo úpadku, za predpokladu, že pôvodná zmluva, rámcová dohoda sa podstatne nemení a cieľom zmeny nie je vyhnúť sa použitiu postupov a pravidiel podľa ZVO,</w:t>
      </w:r>
    </w:p>
    <w:p w14:paraId="29C96E39" w14:textId="77777777" w:rsidR="00100E0C" w:rsidRPr="00B2338E" w:rsidRDefault="00100E0C" w:rsidP="00100E0C">
      <w:pPr>
        <w:numPr>
          <w:ilvl w:val="1"/>
          <w:numId w:val="135"/>
        </w:numPr>
        <w:spacing w:after="200" w:line="276" w:lineRule="auto"/>
        <w:ind w:left="709"/>
        <w:contextualSpacing/>
        <w:jc w:val="both"/>
        <w:rPr>
          <w:rFonts w:cs="Arial"/>
          <w:color w:val="000000"/>
          <w:szCs w:val="19"/>
        </w:rPr>
      </w:pPr>
      <w:r w:rsidRPr="00B2338E">
        <w:rPr>
          <w:rFonts w:cs="Arial"/>
          <w:color w:val="000000"/>
          <w:szCs w:val="19"/>
        </w:rPr>
        <w:t>nedochádza k podstatnej zmene pôvodnej zmluvy, rámcovej dohody bez ohľadu na hodnotu tejto zmeny.</w:t>
      </w:r>
    </w:p>
    <w:p w14:paraId="2F965A66" w14:textId="77777777" w:rsidR="00100E0C" w:rsidRPr="00B2338E" w:rsidRDefault="00100E0C" w:rsidP="00100E0C">
      <w:pPr>
        <w:spacing w:after="200" w:line="276" w:lineRule="auto"/>
        <w:jc w:val="both"/>
        <w:rPr>
          <w:rFonts w:eastAsiaTheme="minorHAnsi" w:cs="Arial"/>
          <w:color w:val="000000"/>
          <w:szCs w:val="19"/>
        </w:rPr>
      </w:pPr>
    </w:p>
    <w:p w14:paraId="3616BECA" w14:textId="77777777" w:rsidR="00100E0C" w:rsidRPr="00B2338E" w:rsidRDefault="00100E0C" w:rsidP="00100E0C">
      <w:pPr>
        <w:spacing w:after="200" w:line="276" w:lineRule="auto"/>
        <w:jc w:val="both"/>
        <w:rPr>
          <w:rFonts w:eastAsiaTheme="minorHAnsi" w:cs="Arial"/>
          <w:color w:val="000000"/>
          <w:szCs w:val="19"/>
        </w:rPr>
      </w:pPr>
      <w:r w:rsidRPr="00B2338E">
        <w:rPr>
          <w:rFonts w:eastAsiaTheme="minorHAnsi" w:cs="Arial"/>
          <w:color w:val="000000"/>
          <w:szCs w:val="19"/>
        </w:rPr>
        <w:t>Podstatnou zmenou pôvodnej zmluvy/rámcovej dohody sa rozumie taká zmena, ktorou sa najmä:</w:t>
      </w:r>
    </w:p>
    <w:p w14:paraId="21A22D04" w14:textId="77777777" w:rsidR="00100E0C" w:rsidRPr="00B2338E" w:rsidRDefault="00100E0C" w:rsidP="00100E0C">
      <w:pPr>
        <w:numPr>
          <w:ilvl w:val="1"/>
          <w:numId w:val="136"/>
        </w:numPr>
        <w:spacing w:after="200" w:line="276" w:lineRule="auto"/>
        <w:ind w:left="709"/>
        <w:contextualSpacing/>
        <w:jc w:val="both"/>
        <w:rPr>
          <w:rFonts w:cs="Arial"/>
          <w:color w:val="000000"/>
          <w:szCs w:val="19"/>
        </w:rPr>
      </w:pPr>
      <w:r w:rsidRPr="00B2338E">
        <w:rPr>
          <w:rFonts w:cs="Arial"/>
          <w:color w:val="000000"/>
          <w:szCs w:val="19"/>
        </w:rPr>
        <w:t xml:space="preserve">dopĺňajú alebo menia podstatným spôsobom podmienky, ktoré by v pôvodnom postupe obstarávania umožnili účasť iných hospodárskych subjektov, alebo ktoré by umožnili prijať inú ponuku ako pôvodne prijatú ponuku, </w:t>
      </w:r>
    </w:p>
    <w:p w14:paraId="65A5BFED" w14:textId="77777777" w:rsidR="00100E0C" w:rsidRPr="00B2338E" w:rsidRDefault="00100E0C" w:rsidP="00100E0C">
      <w:pPr>
        <w:numPr>
          <w:ilvl w:val="1"/>
          <w:numId w:val="136"/>
        </w:numPr>
        <w:spacing w:after="200" w:line="276" w:lineRule="auto"/>
        <w:ind w:left="709"/>
        <w:contextualSpacing/>
        <w:jc w:val="both"/>
        <w:rPr>
          <w:rFonts w:cs="Arial"/>
          <w:color w:val="000000"/>
          <w:szCs w:val="19"/>
        </w:rPr>
      </w:pPr>
      <w:r w:rsidRPr="00B2338E">
        <w:rPr>
          <w:rFonts w:cs="Arial"/>
          <w:color w:val="000000"/>
          <w:szCs w:val="19"/>
        </w:rPr>
        <w:t xml:space="preserve"> zvyšuje cena za predmet zákazky spôsobom, ktorý pôvodná zmluva/rámcová dohoda neupravovala, resp. sa zvyšuje cena za predmet zákazky bez uvedenia dôvodu a bez poskytnutie protiplnenia vo forme doplňujúcich tovarov, stavebných prác alebo služieb, ktoré súvisia s predmetom pôvodnej zákazky.</w:t>
      </w:r>
    </w:p>
    <w:p w14:paraId="22C0E042" w14:textId="77777777" w:rsidR="00100E0C" w:rsidRPr="00B2338E" w:rsidRDefault="00100E0C" w:rsidP="00100E0C">
      <w:pPr>
        <w:ind w:left="709"/>
        <w:contextualSpacing/>
        <w:jc w:val="both"/>
        <w:rPr>
          <w:rFonts w:cs="Arial"/>
          <w:color w:val="000000"/>
          <w:szCs w:val="19"/>
        </w:rPr>
      </w:pPr>
    </w:p>
    <w:p w14:paraId="5C6812CD" w14:textId="77777777" w:rsidR="00100E0C" w:rsidRPr="00B2338E" w:rsidRDefault="00100E0C" w:rsidP="00100E0C">
      <w:pPr>
        <w:spacing w:after="200" w:line="276" w:lineRule="auto"/>
        <w:jc w:val="both"/>
        <w:rPr>
          <w:rFonts w:eastAsiaTheme="minorHAnsi" w:cs="Arial"/>
          <w:color w:val="000000"/>
          <w:szCs w:val="19"/>
        </w:rPr>
      </w:pPr>
      <w:r w:rsidRPr="00B2338E">
        <w:rPr>
          <w:rFonts w:eastAsiaTheme="minorHAnsi" w:cs="Arial"/>
          <w:color w:val="000000"/>
          <w:szCs w:val="19"/>
        </w:rPr>
        <w:t>Zmluvu/rámcovú dohodu možno zmeniť počas jej trvania bez nového obstarávania aj vtedy, ak hodnota dodatku/dodatkov je nižšia ako:</w:t>
      </w:r>
    </w:p>
    <w:p w14:paraId="1FA61F9C" w14:textId="77777777" w:rsidR="00100E0C" w:rsidRPr="00B2338E" w:rsidRDefault="00100E0C" w:rsidP="00100E0C">
      <w:pPr>
        <w:numPr>
          <w:ilvl w:val="0"/>
          <w:numId w:val="137"/>
        </w:numPr>
        <w:spacing w:after="200" w:line="276" w:lineRule="auto"/>
        <w:contextualSpacing/>
        <w:jc w:val="both"/>
        <w:rPr>
          <w:rFonts w:cs="Arial"/>
          <w:color w:val="000000"/>
          <w:szCs w:val="19"/>
        </w:rPr>
      </w:pPr>
      <w:r w:rsidRPr="00B2338E">
        <w:rPr>
          <w:rFonts w:cs="Arial"/>
          <w:color w:val="000000"/>
          <w:szCs w:val="19"/>
        </w:rPr>
        <w:t>20 % hodnoty pôvodnej zmluvy alebo rámcovej dohody, ak ide o zákazku na uskutočnenie stavebných prác,</w:t>
      </w:r>
    </w:p>
    <w:p w14:paraId="4317750B" w14:textId="77777777" w:rsidR="00100E0C" w:rsidRPr="00B2338E" w:rsidRDefault="00100E0C" w:rsidP="00100E0C">
      <w:pPr>
        <w:numPr>
          <w:ilvl w:val="0"/>
          <w:numId w:val="137"/>
        </w:numPr>
        <w:spacing w:after="200" w:line="276" w:lineRule="auto"/>
        <w:contextualSpacing/>
        <w:jc w:val="both"/>
        <w:rPr>
          <w:rFonts w:cs="Arial"/>
          <w:color w:val="000000"/>
          <w:szCs w:val="19"/>
        </w:rPr>
      </w:pPr>
      <w:r w:rsidRPr="00B2338E">
        <w:rPr>
          <w:rFonts w:cs="Arial"/>
          <w:color w:val="000000"/>
          <w:szCs w:val="19"/>
        </w:rPr>
        <w:t>15 % hodnoty pôvodnej zmluvy alebo rámcovej dohody, ak ide o zákazku na dodanie tovaru alebo na poskytnutie služby.</w:t>
      </w:r>
    </w:p>
    <w:p w14:paraId="75F20ADF" w14:textId="77777777" w:rsidR="00100E0C" w:rsidRPr="00B2338E" w:rsidRDefault="00100E0C" w:rsidP="00100E0C">
      <w:pPr>
        <w:ind w:left="720"/>
        <w:contextualSpacing/>
        <w:jc w:val="both"/>
        <w:rPr>
          <w:rFonts w:cs="Arial"/>
          <w:color w:val="000000"/>
          <w:szCs w:val="19"/>
        </w:rPr>
      </w:pPr>
    </w:p>
    <w:p w14:paraId="61981215" w14:textId="77777777" w:rsidR="00100E0C" w:rsidRPr="00B2338E" w:rsidRDefault="00100E0C" w:rsidP="00100E0C">
      <w:pPr>
        <w:spacing w:after="200" w:line="276" w:lineRule="auto"/>
        <w:jc w:val="both"/>
        <w:rPr>
          <w:rFonts w:eastAsiaTheme="minorHAnsi" w:cs="Arial"/>
          <w:color w:val="000000"/>
          <w:szCs w:val="19"/>
        </w:rPr>
      </w:pPr>
      <w:r w:rsidRPr="00B2338E">
        <w:rPr>
          <w:rFonts w:eastAsiaTheme="minorHAnsi" w:cs="Arial"/>
          <w:color w:val="000000"/>
          <w:szCs w:val="19"/>
        </w:rPr>
        <w:t>Zmena zmluvy/rámcovej dohody musí byť písomná, zmenou sa  nesmie meniť charakter zmluvy/rámcovej dohody. Zmeny zmluvy/rámcovej dohody nie je možné vykonať, ak by sa prijímateľ vyhol použitiu postupov podľa ZVO, napr. uzavrel by dodatok k zmluve v režime výnimky, ktorá je viazaná na finančný limit podlimitnej zákazky a zákazky s nízkou hodnotou (§ 1 ods. 12 ZVO) a zmena zmluvy by navýšila cenu za predmet zákazky do hodnoty nadlimitného postupu zadávania zákazky.</w:t>
      </w:r>
    </w:p>
    <w:p w14:paraId="21FAA040" w14:textId="77777777" w:rsidR="00100E0C" w:rsidRPr="00703E20" w:rsidRDefault="00100E0C" w:rsidP="00100E0C">
      <w:pPr>
        <w:autoSpaceDE w:val="0"/>
        <w:autoSpaceDN w:val="0"/>
        <w:adjustRightInd w:val="0"/>
        <w:spacing w:before="120" w:after="120" w:line="288" w:lineRule="auto"/>
        <w:jc w:val="both"/>
        <w:rPr>
          <w:rFonts w:cs="Arial"/>
          <w:color w:val="000000"/>
          <w:szCs w:val="19"/>
        </w:rPr>
      </w:pPr>
      <w:r w:rsidRPr="00B2338E">
        <w:rPr>
          <w:rFonts w:eastAsiaTheme="minorHAnsi" w:cs="Arial"/>
          <w:color w:val="000000"/>
          <w:szCs w:val="19"/>
        </w:rPr>
        <w:t>Na kontrolu dodatkov (vrátane lehôt spojených s výkonom kontroly) sa primerane vzťahujú pravidlá upravené v kapitole 2.</w:t>
      </w:r>
      <w:r>
        <w:rPr>
          <w:rFonts w:eastAsiaTheme="minorHAnsi" w:cs="Arial"/>
          <w:color w:val="000000"/>
          <w:szCs w:val="19"/>
        </w:rPr>
        <w:t>5</w:t>
      </w:r>
      <w:r w:rsidRPr="00B2338E">
        <w:rPr>
          <w:rFonts w:eastAsiaTheme="minorHAnsi" w:cs="Arial"/>
          <w:color w:val="000000"/>
          <w:szCs w:val="19"/>
        </w:rPr>
        <w:t>.</w:t>
      </w:r>
      <w:r>
        <w:rPr>
          <w:rFonts w:eastAsiaTheme="minorHAnsi" w:cs="Arial"/>
          <w:color w:val="000000"/>
          <w:szCs w:val="19"/>
        </w:rPr>
        <w:t>1 e) a f)</w:t>
      </w:r>
      <w:r w:rsidRPr="00B2338E">
        <w:rPr>
          <w:rFonts w:eastAsiaTheme="minorHAnsi" w:cs="Arial"/>
          <w:color w:val="000000"/>
          <w:szCs w:val="19"/>
        </w:rPr>
        <w:t xml:space="preserve"> tejto Príručky.</w:t>
      </w:r>
    </w:p>
    <w:p w14:paraId="26E26AF4" w14:textId="77777777" w:rsidR="00100E0C" w:rsidRPr="00765CB1" w:rsidRDefault="00100E0C" w:rsidP="00765CB1">
      <w:pPr>
        <w:autoSpaceDE w:val="0"/>
        <w:autoSpaceDN w:val="0"/>
        <w:adjustRightInd w:val="0"/>
        <w:spacing w:before="120" w:after="120" w:line="288" w:lineRule="auto"/>
        <w:jc w:val="both"/>
        <w:rPr>
          <w:color w:val="000000"/>
        </w:rPr>
      </w:pPr>
    </w:p>
    <w:p w14:paraId="572DD2DA" w14:textId="77777777" w:rsidR="009D7F63" w:rsidRPr="0073389C" w:rsidRDefault="009D7F63" w:rsidP="009D7F63">
      <w:pPr>
        <w:pStyle w:val="Nadpis3"/>
        <w:ind w:left="567" w:firstLine="0"/>
        <w:rPr>
          <w:lang w:val="sk-SK"/>
        </w:rPr>
      </w:pPr>
      <w:bookmarkStart w:id="181" w:name="_Toc440372887"/>
      <w:bookmarkStart w:id="182" w:name="_Toc4576206"/>
      <w:r w:rsidRPr="0073389C">
        <w:rPr>
          <w:lang w:val="sk-SK"/>
        </w:rPr>
        <w:t>Konflikt záujmov</w:t>
      </w:r>
      <w:bookmarkEnd w:id="181"/>
      <w:bookmarkEnd w:id="182"/>
    </w:p>
    <w:p w14:paraId="13FEE897" w14:textId="77777777"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w:t>
      </w:r>
      <w:r w:rsidR="009541EB">
        <w:rPr>
          <w:rFonts w:cs="Arial"/>
          <w:color w:val="000000"/>
          <w:szCs w:val="19"/>
        </w:rPr>
        <w:t>/prijímateľ</w:t>
      </w:r>
      <w:r w:rsidRPr="00B71B44">
        <w:rPr>
          <w:rFonts w:cs="Arial"/>
          <w:color w:val="000000"/>
          <w:szCs w:val="19"/>
        </w:rPr>
        <w:t xml:space="preserve"> povinný zabezpečiť, aby vo verejnom obstarávaní nedošlo ku konfliktu záujmov, ktorý by mohol narušiť alebo obmedziť hospodársku súťaž alebo porušiť princíp transparentnosti a princíp rovnakého zaobchádzania.</w:t>
      </w:r>
    </w:p>
    <w:p w14:paraId="352D91D8" w14:textId="77777777" w:rsidR="009541EB" w:rsidRDefault="009541EB" w:rsidP="00081D9F">
      <w:pPr>
        <w:autoSpaceDE w:val="0"/>
        <w:autoSpaceDN w:val="0"/>
        <w:adjustRightInd w:val="0"/>
        <w:spacing w:before="120" w:after="120" w:line="288" w:lineRule="auto"/>
        <w:jc w:val="both"/>
        <w:rPr>
          <w:rFonts w:cs="Arial"/>
          <w:color w:val="000000"/>
          <w:szCs w:val="19"/>
        </w:rPr>
      </w:pPr>
      <w:r w:rsidRPr="00852446">
        <w:rPr>
          <w:rFonts w:cs="Arial"/>
          <w:b/>
          <w:i/>
          <w:color w:val="FF0000"/>
          <w:szCs w:val="19"/>
        </w:rPr>
        <w:t>Povinnosť prijímateľa</w:t>
      </w:r>
      <w:r w:rsidRPr="009541EB">
        <w:rPr>
          <w:rFonts w:cs="Arial"/>
          <w:b/>
          <w:i/>
          <w:color w:val="000000"/>
          <w:szCs w:val="19"/>
        </w:rPr>
        <w:t>:</w:t>
      </w:r>
      <w:r w:rsidRPr="009541EB">
        <w:rPr>
          <w:rFonts w:cs="Arial"/>
          <w:color w:val="000000"/>
          <w:szCs w:val="19"/>
        </w:rPr>
        <w:t xml:space="preserve"> Prijímateľ je povinný sa oboznámiť s   MP CKO č. 13 k posudzovaniu konfliktu záujmov v procese VO vrátane jeho príloh v aktuálnom znení.</w:t>
      </w:r>
    </w:p>
    <w:p w14:paraId="3040CCA8" w14:textId="77777777"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w:t>
      </w:r>
      <w:r w:rsidR="009541EB">
        <w:rPr>
          <w:rFonts w:cs="Arial"/>
          <w:color w:val="000000"/>
          <w:szCs w:val="19"/>
        </w:rPr>
        <w:t xml:space="preserve"> a § 51 ZVO</w:t>
      </w:r>
      <w:r w:rsidRPr="00B71B44">
        <w:rPr>
          <w:rFonts w:cs="Arial"/>
          <w:color w:val="000000"/>
          <w:szCs w:val="19"/>
        </w:rPr>
        <w:t xml:space="preserve"> .</w:t>
      </w:r>
    </w:p>
    <w:p w14:paraId="40F823EB"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w:t>
      </w:r>
      <w:r w:rsidR="009541EB">
        <w:rPr>
          <w:color w:val="000000"/>
        </w:rPr>
        <w:t>zamestnanci</w:t>
      </w:r>
      <w:r w:rsidRPr="0073389C">
        <w:rPr>
          <w:color w:val="000000"/>
        </w:rPr>
        <w:t xml:space="preserve"> </w:t>
      </w:r>
      <w:r w:rsidR="00582010">
        <w:rPr>
          <w:color w:val="000000"/>
        </w:rPr>
        <w:t>prijímateľa</w:t>
      </w:r>
      <w:r w:rsidR="00582010" w:rsidRPr="0073389C">
        <w:rPr>
          <w:color w:val="000000"/>
        </w:rPr>
        <w:t xml:space="preserve"> </w:t>
      </w:r>
      <w:r w:rsidRPr="0073389C">
        <w:rPr>
          <w:color w:val="000000"/>
        </w:rPr>
        <w:t>alebo</w:t>
      </w:r>
      <w:r w:rsidR="009541EB" w:rsidRPr="009541EB">
        <w:rPr>
          <w:rFonts w:cs="Arial"/>
          <w:color w:val="000000"/>
          <w:szCs w:val="19"/>
        </w:rPr>
        <w:t xml:space="preserve"> </w:t>
      </w:r>
      <w:r w:rsidR="009541EB" w:rsidRPr="009541EB">
        <w:rPr>
          <w:color w:val="000000"/>
        </w:rPr>
        <w:t>zamestnanci, resp. iné spolupracujúce osoby na strane</w:t>
      </w:r>
      <w:r w:rsidRPr="0073389C">
        <w:rPr>
          <w:color w:val="000000"/>
        </w:rPr>
        <w:t xml:space="preserve"> poskytovateľa obstarávacích služieb konajúceho v mene </w:t>
      </w:r>
      <w:r w:rsidR="00582010">
        <w:rPr>
          <w:color w:val="000000"/>
        </w:rPr>
        <w:t>prijímateľa</w:t>
      </w:r>
      <w:r w:rsidRPr="0073389C">
        <w:rPr>
          <w:color w:val="000000"/>
        </w:rPr>
        <w:t xml:space="preserve">, ktorí sú zapojení do vykonávania postupu obstarávania alebo môžu ovplyvniť výsledok tohto postupu (bez nutnosti ich zapojenia), majú priamo alebo nepriamo finančný, ekonomický alebo iný </w:t>
      </w:r>
      <w:r w:rsidRPr="0073389C">
        <w:rPr>
          <w:color w:val="000000"/>
        </w:rPr>
        <w:lastRenderedPageBreak/>
        <w:t>osobný záujem, ktorý možno vnímať ako ohrozenie ich nestrannosti a nezávislosti v súvislosti s daným postupom VO</w:t>
      </w:r>
      <w:r w:rsidR="005B2DE9">
        <w:rPr>
          <w:color w:val="000000"/>
        </w:rPr>
        <w:t>/obstarávania</w:t>
      </w:r>
      <w:r w:rsidRPr="0073389C">
        <w:rPr>
          <w:color w:val="000000"/>
        </w:rPr>
        <w:t>.</w:t>
      </w:r>
    </w:p>
    <w:p w14:paraId="0A86D4E0" w14:textId="77777777" w:rsidR="005B2DE9" w:rsidRDefault="005B2DE9" w:rsidP="009D7F63">
      <w:pPr>
        <w:autoSpaceDE w:val="0"/>
        <w:autoSpaceDN w:val="0"/>
        <w:adjustRightInd w:val="0"/>
        <w:spacing w:before="120" w:after="120" w:line="288" w:lineRule="auto"/>
        <w:jc w:val="both"/>
        <w:rPr>
          <w:color w:val="000000"/>
        </w:rPr>
      </w:pPr>
      <w:r w:rsidRPr="005B2DE9">
        <w:rPr>
          <w:color w:val="000000"/>
        </w:rPr>
        <w:t>V zmysle ustanovenia § 23 ods. 2 ZVO je konflikt záujmov definovaný v nasledovnom rozsahu: „Konflikt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p>
    <w:p w14:paraId="71A15B6E"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w:t>
      </w:r>
      <w:proofErr w:type="spellStart"/>
      <w:r w:rsidRPr="0073389C">
        <w:rPr>
          <w:color w:val="000000"/>
        </w:rPr>
        <w:t>t.j</w:t>
      </w:r>
      <w:proofErr w:type="spellEnd"/>
      <w:r w:rsidRPr="0073389C">
        <w:rPr>
          <w:color w:val="000000"/>
        </w:rPr>
        <w:t xml:space="preserve">. </w:t>
      </w:r>
      <w:r w:rsidR="005B2DE9">
        <w:rPr>
          <w:color w:val="000000"/>
        </w:rPr>
        <w:t xml:space="preserve">subjektívny </w:t>
      </w:r>
      <w:r w:rsidRPr="0073389C">
        <w:rPr>
          <w:color w:val="000000"/>
        </w:rPr>
        <w:t xml:space="preserve">záujem </w:t>
      </w:r>
      <w:r w:rsidR="005B2DE9">
        <w:rPr>
          <w:color w:val="000000"/>
        </w:rPr>
        <w:t xml:space="preserve">zainteresovanej osoby </w:t>
      </w:r>
      <w:r w:rsidRPr="0073389C">
        <w:rPr>
          <w:color w:val="000000"/>
        </w:rPr>
        <w:t xml:space="preserve">odporujúci verejnému záujmu), ktorý možno vnímať ako ohrozenie nestrannosti a nezávislosti v súvislosti s daným postupom VO, sa týka </w:t>
      </w:r>
      <w:r w:rsidR="005B2DE9" w:rsidRPr="005B2DE9">
        <w:rPr>
          <w:color w:val="000000"/>
        </w:rPr>
        <w:t>zainteresovaných osôb, ktorých definícia v ustanovení § 23 ods. 3 ZVO je nasledovná</w:t>
      </w:r>
      <w:r w:rsidRPr="0073389C">
        <w:rPr>
          <w:color w:val="000000"/>
        </w:rPr>
        <w:t>:</w:t>
      </w:r>
    </w:p>
    <w:p w14:paraId="563D84CB" w14:textId="77777777"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zamestnanec obstarávateľa, ktorý sa podieľa na príprave alebo realizácii verejného obstarávania alebo iná osoba, ktorá poskytuje obstarávateľovi podpornú činnosť vo verejnom obstarávaní a ktorá sa podieľa na príprave alebo realizácii verejného obstarávania alebo</w:t>
      </w:r>
      <w:r w:rsidR="009D7F63" w:rsidRPr="0073389C">
        <w:t xml:space="preserve">, </w:t>
      </w:r>
    </w:p>
    <w:p w14:paraId="111C4713" w14:textId="77777777"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osoba s rozhodovacími právomocami obstarávateľa, ktorá môže ovplyvniť výsledok verejného obstarávania bez toho, aby sa nevyhnutne podieľala na jeho príprave alebo realizácii</w:t>
      </w:r>
      <w:r w:rsidR="009D7F63" w:rsidRPr="0073389C">
        <w:t>,</w:t>
      </w:r>
    </w:p>
    <w:p w14:paraId="04DF69E4" w14:textId="77777777" w:rsidR="005B2DE9" w:rsidRDefault="005B2DE9" w:rsidP="005B2DE9">
      <w:pPr>
        <w:spacing w:before="120" w:after="120"/>
        <w:jc w:val="both"/>
      </w:pPr>
      <w:r>
        <w:t xml:space="preserve">Okruh osôb na strane obstarávateľa, ktoré môžu byť v konflikte záujmov sa vzťahuje na zainteresované osoby, ktoré sa podieľajú na príprave alebo realizácii VO, medzi ktoré patria najmä osoby zabezpečujúce proces verejného obstarávania a vyhodnotenie  ponúk, osoby podieľajúce sa vypracovaní opisu predmetu zákazky, návrhu podmienok účasti, kritérií na vyhodnotenie ponúk a zmluvných podmienok, pričom zainteresovanou osobou sú zamestnanci obstarávateľa podieľajúci sa na vyššie uvedených činnostiach, ako aj tretie osoby, ktoré externe zabezpečujú služby vo verejnom obstarávaní alebo akékoľvek podporné činnosti vo verejnom obstarávaní. Zainteresovanými osobami sú aj osoby s rozhodovacími právomocami, ktoré môže ovplyvniť výsledok VO najmä z titulu svojej funkcie vedúceho zamestnanca. </w:t>
      </w:r>
    </w:p>
    <w:p w14:paraId="09EDF5F8" w14:textId="77777777" w:rsidR="005B2DE9" w:rsidRDefault="005B2DE9" w:rsidP="005B2DE9">
      <w:pPr>
        <w:spacing w:before="120" w:after="120"/>
        <w:jc w:val="both"/>
      </w:pPr>
      <w:r>
        <w:t xml:space="preserve">Je povinnosťou </w:t>
      </w:r>
      <w:r w:rsidRPr="00F45BE7">
        <w:t xml:space="preserve">zainteresovanej </w:t>
      </w:r>
      <w:r w:rsidRPr="00BC0BFD">
        <w:t>o</w:t>
      </w:r>
      <w:r w:rsidRPr="00F45BE7">
        <w:t>soby</w:t>
      </w:r>
      <w:r w:rsidRPr="00BC0BFD">
        <w:t xml:space="preserve"> </w:t>
      </w:r>
      <w:r>
        <w:t xml:space="preserve">písomne </w:t>
      </w:r>
      <w:r w:rsidRPr="00BC0BFD">
        <w:t>oznámi</w:t>
      </w:r>
      <w:r>
        <w:t>ť</w:t>
      </w:r>
      <w:r w:rsidRPr="00BC0BFD">
        <w:t xml:space="preserve"> </w:t>
      </w:r>
      <w:r>
        <w:t>prijímateľovi</w:t>
      </w:r>
      <w:r w:rsidRPr="00BC0BFD">
        <w:t xml:space="preserve"> akýkoľvek konflikt záujmov </w:t>
      </w:r>
      <w:r>
        <w:t xml:space="preserve">vo vzťahu k hospodárskemu subjektu, ktorý sa zúčastňuje prípravných trhových konzultácií, </w:t>
      </w:r>
      <w:r w:rsidRPr="00BC0BFD">
        <w:t>vo vzťahu k</w:t>
      </w:r>
      <w:r>
        <w:t xml:space="preserve"> uchádzačovi</w:t>
      </w:r>
      <w:r w:rsidRPr="00BC0BFD">
        <w:t>/</w:t>
      </w:r>
      <w:r>
        <w:t>záujemcovi</w:t>
      </w:r>
      <w:r w:rsidRPr="00F45BE7">
        <w:t xml:space="preserve"> alebo ich subdodávate</w:t>
      </w:r>
      <w:r>
        <w:t xml:space="preserve">ľom </w:t>
      </w:r>
      <w:r w:rsidRPr="00BC0BFD">
        <w:t xml:space="preserve">bezodkladne po tom, ako sa o konflikte záujmov dozvie. </w:t>
      </w:r>
      <w:r>
        <w:t>Prijímateľ je následne povinný</w:t>
      </w:r>
      <w:r w:rsidRPr="00C313B5">
        <w:t xml:space="preserve"> prijať primerané opatrenia a vykonať nápravu, ak </w:t>
      </w:r>
      <w:r>
        <w:t>bol zistený</w:t>
      </w:r>
      <w:r w:rsidRPr="00C313B5">
        <w:t xml:space="preserve"> konflikt záujmov</w:t>
      </w:r>
      <w:r>
        <w:t>, a to najmä vylúčiť zainteresovanú osobu</w:t>
      </w:r>
      <w:r w:rsidRPr="00C313B5">
        <w:t xml:space="preserve"> z procesu prípravy alebo realizácie ver</w:t>
      </w:r>
      <w:r>
        <w:t>ejného obstarávania (napr. nahradiť člena komisie na vyhodnotenie ponúk, ku ktorému sa viaže konflikt záujmov inou osobou) alebo upraviť jej povinnosti a zodpovednosť</w:t>
      </w:r>
      <w:r w:rsidRPr="00C313B5">
        <w:t xml:space="preserve"> s cieľom zabrániť pretrvávaniu konfliktu záujmov. </w:t>
      </w:r>
      <w:r>
        <w:t xml:space="preserve">Prijímateľ je povinný písomne zdokumentovať všetky skutočnosti súvisiace s konfliktom záujmov a s prijatými opatreniami a uvedené archivovať ako súčasť dokumentácie k VO.  </w:t>
      </w:r>
    </w:p>
    <w:p w14:paraId="0901F008" w14:textId="77777777" w:rsidR="005B2DE9" w:rsidRDefault="005B2DE9" w:rsidP="005B2DE9">
      <w:pPr>
        <w:autoSpaceDE w:val="0"/>
        <w:autoSpaceDN w:val="0"/>
        <w:adjustRightInd w:val="0"/>
        <w:spacing w:before="120" w:after="120" w:line="288" w:lineRule="auto"/>
        <w:jc w:val="both"/>
      </w:pPr>
      <w:r>
        <w:t>V prípade, že nie je možné zabrániť pretrvávajúcemu konfliktu záujmov, a to najmä v prípadoch, keď sa jedná o zainteresovanú osobu s rozhodovacími právomocami,</w:t>
      </w:r>
      <w:r w:rsidRPr="00702FA5">
        <w:t xml:space="preserve"> ktorá môže ovplyvniť výsledok </w:t>
      </w:r>
      <w:r>
        <w:t>VO, prijímateľ uplatní sankciu vylúčenia uchádzača</w:t>
      </w:r>
      <w:r w:rsidRPr="00BC0BFD">
        <w:t>/</w:t>
      </w:r>
      <w:r>
        <w:t>záujemcu podľa § 40 ods. 6 písm. f</w:t>
      </w:r>
      <w:r w:rsidRPr="00BC0BFD">
        <w:t xml:space="preserve">) </w:t>
      </w:r>
      <w:r>
        <w:t>ZVO, nakoľko konflikt záujmov nemožno odstrániť inými účinnými opatreniami.</w:t>
      </w:r>
    </w:p>
    <w:p w14:paraId="2A621A94" w14:textId="77777777" w:rsidR="005B2DE9" w:rsidRDefault="005B2DE9" w:rsidP="005B2DE9">
      <w:pPr>
        <w:autoSpaceDE w:val="0"/>
        <w:autoSpaceDN w:val="0"/>
        <w:adjustRightInd w:val="0"/>
        <w:spacing w:before="120" w:after="120" w:line="288" w:lineRule="auto"/>
        <w:jc w:val="both"/>
        <w:rPr>
          <w:color w:val="000000"/>
        </w:rPr>
      </w:pPr>
      <w:r w:rsidRPr="003A6FC7">
        <w:t>Medzi najzávažnejšie prípady konfliktu záujmov patria prípady, ak zainteresovaná osoba je blízkou osobou podľa § 116 a § 117 Občianskeho zákonníka vo vzťahu k uchádzačovi záujemcovi/subdodávateľovi alebo ak zainteresovaná osoba zároveň vystupuje na strane uchádzača</w:t>
      </w:r>
      <w:r w:rsidRPr="003A6FC7">
        <w:rPr>
          <w:lang w:val="en-GB"/>
        </w:rPr>
        <w:t>/</w:t>
      </w:r>
      <w:r w:rsidRPr="003A6FC7">
        <w:t>záujemcu/subdodávateľa alebo ak je v konflikte záujmov člen komisie na vyhodnotenie ponúk, pričom nebol z komisie vylúčený a nahradený nominovaným náhradníkom.</w:t>
      </w:r>
    </w:p>
    <w:p w14:paraId="10A27809" w14:textId="77777777" w:rsidR="009D7F63" w:rsidRPr="00852446" w:rsidRDefault="005B2DE9" w:rsidP="00852446">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b/>
          <w:i/>
          <w:color w:val="000000"/>
        </w:rPr>
      </w:pPr>
      <w:r w:rsidRPr="005B2DE9">
        <w:rPr>
          <w:b/>
          <w:i/>
          <w:color w:val="000000"/>
        </w:rPr>
        <w:t xml:space="preserve">Dôležité upozornenie: </w:t>
      </w:r>
      <w:r w:rsidR="009D7F63" w:rsidRPr="00852446">
        <w:rPr>
          <w:b/>
          <w:i/>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43E3A3B2"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p>
    <w:p w14:paraId="0F0BC6DF" w14:textId="77777777" w:rsidR="005B2DE9" w:rsidRDefault="005B2DE9" w:rsidP="009D7F63">
      <w:pPr>
        <w:autoSpaceDE w:val="0"/>
        <w:autoSpaceDN w:val="0"/>
        <w:adjustRightInd w:val="0"/>
        <w:spacing w:before="120" w:after="120" w:line="288" w:lineRule="auto"/>
        <w:jc w:val="both"/>
        <w:rPr>
          <w:color w:val="000000"/>
        </w:rPr>
      </w:pPr>
      <w:r w:rsidRPr="005B2DE9">
        <w:rPr>
          <w:color w:val="000000"/>
        </w:rPr>
        <w:t>Poskytovateľ na základe verejne dostupných informácií alebo na základe podnetov tretích strán a medializovaných prípadov pri kontrole VO preveruje prepojenosť osôb vystupujúcich na strane prijímateľa a dodávateľa, partnera, užívateľa (štatutárny orgán, konatelia, spoločníci, fyzické osoby). V prípade zistenia konfliktu záujmu bude poskytovateľ postupovať v zmysle ods. 12) § 46 Zákona o príspevku z EŠIF.</w:t>
      </w:r>
    </w:p>
    <w:p w14:paraId="51D91F5E"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lastRenderedPageBreak/>
        <w:t>Predchádzanie konfliktu záujmu začína už pri prieskume trhu</w:t>
      </w:r>
      <w:r w:rsidR="005B2DE9" w:rsidRPr="005B2DE9">
        <w:rPr>
          <w:rFonts w:cs="Arial"/>
          <w:color w:val="000000"/>
          <w:szCs w:val="19"/>
        </w:rPr>
        <w:t xml:space="preserve"> </w:t>
      </w:r>
      <w:r w:rsidR="005B2DE9" w:rsidRPr="005B2DE9">
        <w:rPr>
          <w:color w:val="000000"/>
        </w:rPr>
        <w:t>za účelom stanovenia PHZ, resp. pri realizácií prípravných trhových konzultácií</w:t>
      </w:r>
      <w:r w:rsidRPr="0073389C">
        <w:rPr>
          <w:color w:val="000000"/>
        </w:rPr>
        <w:t>. Prijímateľ sa musí snažiť získať čo najvýhodnejšiu ponuku a práve za týmto účelom musí aj konať. Nesmie sa dostať do konfliktu záujmov.</w:t>
      </w:r>
    </w:p>
    <w:p w14:paraId="1195487F" w14:textId="77777777" w:rsidR="001325C0" w:rsidRDefault="001325C0" w:rsidP="009D7F63">
      <w:pPr>
        <w:autoSpaceDE w:val="0"/>
        <w:autoSpaceDN w:val="0"/>
        <w:adjustRightInd w:val="0"/>
        <w:spacing w:before="120" w:after="120" w:line="288" w:lineRule="auto"/>
        <w:jc w:val="both"/>
        <w:rPr>
          <w:color w:val="000000"/>
        </w:rPr>
      </w:pPr>
    </w:p>
    <w:p w14:paraId="270AE078" w14:textId="4FD813DD"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 xml:space="preserve">Prijímateľ zabezpečí v každej etape postupu verejného obstarávania (príprava, hodnotenie a ukončenie), aby osoba zodpovedná za </w:t>
      </w:r>
      <w:r w:rsidR="005B2DE9">
        <w:rPr>
          <w:rFonts w:cs="Arial"/>
          <w:szCs w:val="19"/>
        </w:rPr>
        <w:t xml:space="preserve">verejné </w:t>
      </w:r>
      <w:r w:rsidRPr="00796597">
        <w:rPr>
          <w:rFonts w:cs="Arial"/>
          <w:szCs w:val="19"/>
        </w:rPr>
        <w:t>obstarávanie požiadala každú osobou (vrátane externých experto</w:t>
      </w:r>
      <w:r w:rsidR="00F849D6">
        <w:rPr>
          <w:rFonts w:cs="Arial"/>
          <w:szCs w:val="19"/>
        </w:rPr>
        <w:t>v</w:t>
      </w:r>
      <w:r w:rsidRPr="00796597">
        <w:rPr>
          <w:rFonts w:cs="Arial"/>
          <w:szCs w:val="19"/>
        </w:rPr>
        <w:t xml:space="preserve">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7521523" w14:textId="77777777" w:rsidR="005B2DE9" w:rsidRDefault="005B2DE9" w:rsidP="005B2DE9">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t>P</w:t>
      </w:r>
      <w:r w:rsidRPr="0073389C">
        <w:t xml:space="preserve">rijímateľ je povinný </w:t>
      </w:r>
      <w:r w:rsidRPr="0073389C">
        <w:rPr>
          <w:i/>
        </w:rPr>
        <w:t xml:space="preserve">čestne </w:t>
      </w:r>
      <w:r>
        <w:rPr>
          <w:i/>
        </w:rPr>
        <w:t>vy</w:t>
      </w:r>
      <w:r w:rsidRPr="0073389C">
        <w:rPr>
          <w:i/>
        </w:rPr>
        <w:t>hlásiť</w:t>
      </w:r>
      <w:r w:rsidRPr="0073389C">
        <w:t xml:space="preserve"> (príloha č. 2</w:t>
      </w:r>
      <w:r>
        <w:t>8</w:t>
      </w:r>
      <w:r w:rsidRPr="0073389C">
        <w:t>), že v predmetnom VO nenastali skutočnosti, uvedené ako “</w:t>
      </w:r>
      <w:r w:rsidRPr="0073389C">
        <w:rPr>
          <w:b/>
        </w:rPr>
        <w:t>rizikové indikátory</w:t>
      </w:r>
      <w:r w:rsidRPr="0073389C">
        <w:t>” v tejto príručke resp. v MP CKO č. 13</w:t>
      </w:r>
      <w:r w:rsidRPr="008F2496">
        <w:rPr>
          <w:rFonts w:cs="Arial"/>
          <w:szCs w:val="19"/>
        </w:rPr>
        <w:t xml:space="preserve"> </w:t>
      </w:r>
      <w:r w:rsidRPr="008F2496">
        <w:t>k posudzovaniu konfliktu záujmov v procese verejného obstarávania</w:t>
      </w:r>
      <w:r w:rsidRPr="0073389C">
        <w:rPr>
          <w:color w:val="7030A0"/>
        </w:rPr>
        <w:t xml:space="preserve">. </w:t>
      </w:r>
      <w:r w:rsidRPr="0073389C">
        <w:rPr>
          <w:color w:val="000000"/>
        </w:rPr>
        <w:t xml:space="preserve">V tomto čestnom </w:t>
      </w:r>
      <w:r>
        <w:rPr>
          <w:color w:val="000000"/>
        </w:rPr>
        <w:t>vy</w:t>
      </w:r>
      <w:r w:rsidRPr="0073389C">
        <w:rPr>
          <w:color w:val="000000"/>
        </w:rPr>
        <w:t xml:space="preserve">hlásení </w:t>
      </w:r>
      <w:r>
        <w:rPr>
          <w:color w:val="000000"/>
        </w:rPr>
        <w:t>p</w:t>
      </w:r>
      <w:r w:rsidRPr="0073389C">
        <w:rPr>
          <w:color w:val="000000"/>
        </w:rPr>
        <w:t xml:space="preserve">rijímateľ okrem iného </w:t>
      </w:r>
      <w:r>
        <w:rPr>
          <w:color w:val="000000"/>
        </w:rPr>
        <w:t>vy</w:t>
      </w:r>
      <w:r w:rsidRPr="0073389C">
        <w:rPr>
          <w:color w:val="000000"/>
        </w:rPr>
        <w:t xml:space="preserve">hlasuje, že v prípade ak podľa jeho vedomostí, nastane v danom </w:t>
      </w:r>
      <w:r>
        <w:rPr>
          <w:color w:val="000000"/>
        </w:rPr>
        <w:t>verejnom obstarávaní/obstarávaní</w:t>
      </w:r>
      <w:r w:rsidRPr="0073389C">
        <w:rPr>
          <w:color w:val="000000"/>
        </w:rPr>
        <w:t xml:space="preserve"> konflikt záujmov, bude o uvedenej skutočnosti bezodkladne písomne informovať </w:t>
      </w:r>
      <w:r>
        <w:rPr>
          <w:color w:val="000000"/>
        </w:rPr>
        <w:t>P</w:t>
      </w:r>
      <w:r w:rsidRPr="0073389C">
        <w:rPr>
          <w:color w:val="000000"/>
        </w:rPr>
        <w:t xml:space="preserve">oskytovateľa. </w:t>
      </w:r>
    </w:p>
    <w:p w14:paraId="5301CCBC" w14:textId="77777777" w:rsidR="001325C0" w:rsidRPr="0073389C" w:rsidRDefault="001325C0" w:rsidP="009D7F63">
      <w:pPr>
        <w:autoSpaceDE w:val="0"/>
        <w:autoSpaceDN w:val="0"/>
        <w:adjustRightInd w:val="0"/>
        <w:spacing w:before="120" w:after="120" w:line="288" w:lineRule="auto"/>
        <w:jc w:val="both"/>
        <w:rPr>
          <w:color w:val="000000"/>
        </w:rPr>
      </w:pPr>
    </w:p>
    <w:p w14:paraId="07182D2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0CFFED85"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4588F760" w14:textId="77777777" w:rsidR="009D7F63" w:rsidRPr="0073389C" w:rsidRDefault="009D7F63" w:rsidP="009D7F63">
            <w:pPr>
              <w:rPr>
                <w:rFonts w:asciiTheme="minorHAnsi" w:hAnsiTheme="minorHAnsi"/>
                <w:b w:val="0"/>
              </w:rPr>
            </w:pPr>
          </w:p>
        </w:tc>
        <w:tc>
          <w:tcPr>
            <w:tcW w:w="4536" w:type="dxa"/>
            <w:vAlign w:val="center"/>
          </w:tcPr>
          <w:p w14:paraId="3286FF48"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43"/>
            </w:r>
          </w:p>
        </w:tc>
        <w:tc>
          <w:tcPr>
            <w:tcW w:w="4252" w:type="dxa"/>
            <w:vAlign w:val="center"/>
          </w:tcPr>
          <w:p w14:paraId="7FFC4C16"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6021591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5147AECE" w14:textId="77777777" w:rsidR="009D7F63" w:rsidRPr="0073389C" w:rsidRDefault="009D7F63" w:rsidP="009D7F63">
            <w:pPr>
              <w:spacing w:before="120"/>
              <w:jc w:val="center"/>
            </w:pPr>
            <w:r w:rsidRPr="0073389C">
              <w:t>a)</w:t>
            </w:r>
          </w:p>
        </w:tc>
        <w:tc>
          <w:tcPr>
            <w:tcW w:w="4536" w:type="dxa"/>
            <w:vAlign w:val="center"/>
          </w:tcPr>
          <w:p w14:paraId="4609E41C"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0480E6C2"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2630D11B"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64E063" w14:textId="77777777" w:rsidR="009D7F63" w:rsidRPr="0073389C" w:rsidRDefault="009D7F63" w:rsidP="009D7F63">
            <w:pPr>
              <w:spacing w:before="120"/>
              <w:jc w:val="center"/>
            </w:pPr>
            <w:r w:rsidRPr="0073389C">
              <w:t>b)</w:t>
            </w:r>
          </w:p>
        </w:tc>
        <w:tc>
          <w:tcPr>
            <w:tcW w:w="4536" w:type="dxa"/>
            <w:vAlign w:val="center"/>
          </w:tcPr>
          <w:p w14:paraId="0B0125E9" w14:textId="7777777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44"/>
            </w:r>
            <w:r w:rsidRPr="0073389C">
              <w:t xml:space="preserve"> člena  štatutárneho orgánu </w:t>
            </w:r>
            <w:r w:rsidR="001325C0">
              <w:t>prijímateľa</w:t>
            </w:r>
            <w:r w:rsidRPr="0073389C">
              <w:t>.</w:t>
            </w:r>
          </w:p>
        </w:tc>
        <w:tc>
          <w:tcPr>
            <w:tcW w:w="4252" w:type="dxa"/>
            <w:vAlign w:val="center"/>
          </w:tcPr>
          <w:p w14:paraId="46181D82"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5F80E6B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39D2BA39" w14:textId="77777777" w:rsidR="009D7F63" w:rsidRPr="0073389C" w:rsidRDefault="009D7F63" w:rsidP="009D7F63">
            <w:pPr>
              <w:spacing w:before="120"/>
              <w:jc w:val="center"/>
            </w:pPr>
            <w:r w:rsidRPr="0073389C">
              <w:t>c)</w:t>
            </w:r>
          </w:p>
        </w:tc>
        <w:tc>
          <w:tcPr>
            <w:tcW w:w="4536" w:type="dxa"/>
            <w:vAlign w:val="center"/>
          </w:tcPr>
          <w:p w14:paraId="643EE623" w14:textId="7777777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 xml:space="preserve">(napr. </w:t>
            </w:r>
            <w:proofErr w:type="spellStart"/>
            <w:r w:rsidRPr="0073389C">
              <w:t>spolukonatelia</w:t>
            </w:r>
            <w:proofErr w:type="spellEnd"/>
            <w:r w:rsidRPr="0073389C">
              <w:t>/členovia štatutárneho orgánu majú majetkové prepojenie v tretej firme, spolumajitelia tretej firmy - súčasní alebo bývalí).</w:t>
            </w:r>
          </w:p>
        </w:tc>
        <w:tc>
          <w:tcPr>
            <w:tcW w:w="4252" w:type="dxa"/>
            <w:vAlign w:val="center"/>
          </w:tcPr>
          <w:p w14:paraId="5C0FA6DA"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CC6ACBA"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6F20CFED" w14:textId="77777777" w:rsidR="009D7F63" w:rsidRPr="0073389C" w:rsidRDefault="009D7F63" w:rsidP="009D7F63">
            <w:pPr>
              <w:spacing w:before="120"/>
              <w:jc w:val="center"/>
            </w:pPr>
            <w:r w:rsidRPr="0073389C">
              <w:t>d)</w:t>
            </w:r>
          </w:p>
        </w:tc>
        <w:tc>
          <w:tcPr>
            <w:tcW w:w="4536" w:type="dxa"/>
            <w:vAlign w:val="center"/>
          </w:tcPr>
          <w:p w14:paraId="58D5AD2F"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1861C81B"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467A17"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6EDA6311"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6CDD5CD2" w14:textId="77777777" w:rsidR="009D7F63" w:rsidRPr="0073389C" w:rsidRDefault="009D7F63" w:rsidP="009D7F63">
            <w:pPr>
              <w:spacing w:before="120"/>
              <w:jc w:val="center"/>
            </w:pPr>
            <w:r w:rsidRPr="0073389C">
              <w:t>e)</w:t>
            </w:r>
          </w:p>
        </w:tc>
        <w:tc>
          <w:tcPr>
            <w:tcW w:w="4536" w:type="dxa"/>
            <w:vAlign w:val="center"/>
          </w:tcPr>
          <w:p w14:paraId="033ECADF"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1AF973C1"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5A0960B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4B177D9C" w14:textId="77777777" w:rsidR="009D7F63" w:rsidRPr="0073389C" w:rsidRDefault="009D7F63" w:rsidP="009D7F63">
            <w:pPr>
              <w:spacing w:before="120"/>
              <w:jc w:val="center"/>
            </w:pPr>
            <w:r w:rsidRPr="0073389C">
              <w:lastRenderedPageBreak/>
              <w:t>f)</w:t>
            </w:r>
          </w:p>
        </w:tc>
        <w:tc>
          <w:tcPr>
            <w:tcW w:w="4536" w:type="dxa"/>
            <w:vAlign w:val="center"/>
          </w:tcPr>
          <w:p w14:paraId="5F3A9C04" w14:textId="7777777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45"/>
            </w:r>
            <w:r w:rsidR="001325C0">
              <w:t xml:space="preserve"> </w:t>
            </w:r>
            <w:r w:rsidRPr="0073389C">
              <w:t xml:space="preserve"> člena štatutárneho orgánu </w:t>
            </w:r>
            <w:r w:rsidR="001325C0">
              <w:t>prijímateľa</w:t>
            </w:r>
            <w:r w:rsidRPr="0073389C">
              <w:t>.</w:t>
            </w:r>
          </w:p>
        </w:tc>
        <w:tc>
          <w:tcPr>
            <w:tcW w:w="4252" w:type="dxa"/>
            <w:vAlign w:val="center"/>
          </w:tcPr>
          <w:p w14:paraId="66803731" w14:textId="77777777" w:rsidR="001325C0" w:rsidRDefault="001325C0"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5FD248A9"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213A70E2"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D235E06"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34D166A4" w14:textId="77777777" w:rsidR="009D7F63" w:rsidRPr="0073389C" w:rsidRDefault="009D7F63" w:rsidP="009D7F63">
            <w:pPr>
              <w:spacing w:before="120"/>
              <w:jc w:val="center"/>
            </w:pPr>
            <w:r w:rsidRPr="0073389C">
              <w:t>g)</w:t>
            </w:r>
          </w:p>
        </w:tc>
        <w:tc>
          <w:tcPr>
            <w:tcW w:w="4536" w:type="dxa"/>
            <w:vAlign w:val="center"/>
          </w:tcPr>
          <w:p w14:paraId="605B6097" w14:textId="7777777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2C9577D8"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09282256"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50DB1419" w14:textId="77777777" w:rsidR="009D7F63" w:rsidRPr="0073389C" w:rsidRDefault="009D7F63" w:rsidP="009D7F63">
            <w:pPr>
              <w:spacing w:before="120"/>
              <w:jc w:val="center"/>
            </w:pPr>
            <w:r w:rsidRPr="0073389C">
              <w:t>h)</w:t>
            </w:r>
          </w:p>
        </w:tc>
        <w:tc>
          <w:tcPr>
            <w:tcW w:w="4536" w:type="dxa"/>
            <w:vAlign w:val="center"/>
          </w:tcPr>
          <w:p w14:paraId="7F9EF019" w14:textId="7777777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0F6DFA4D"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EEC277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63B9DFDB" w14:textId="77777777" w:rsidR="009D7F63" w:rsidRPr="0073389C" w:rsidRDefault="009D7F63" w:rsidP="009D7F63">
            <w:pPr>
              <w:spacing w:before="120"/>
              <w:jc w:val="center"/>
            </w:pPr>
            <w:r w:rsidRPr="0073389C">
              <w:t>i)</w:t>
            </w:r>
          </w:p>
        </w:tc>
        <w:tc>
          <w:tcPr>
            <w:tcW w:w="4536" w:type="dxa"/>
            <w:vAlign w:val="center"/>
          </w:tcPr>
          <w:p w14:paraId="6CCDD19D" w14:textId="77777777"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46"/>
            </w:r>
            <w:r w:rsidRPr="0073389C">
              <w:t xml:space="preserve">). Spoločenské alebo osobné kontakty (blízka osoba) medzi osobami úspešného uchádzača a  </w:t>
            </w:r>
            <w:r w:rsidR="001325C0">
              <w:t>prijímateľa</w:t>
            </w:r>
            <w:r w:rsidRPr="0073389C">
              <w:t>.</w:t>
            </w:r>
          </w:p>
          <w:p w14:paraId="2EEF53F2"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2E743193" w14:textId="77777777"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3A9E92E5" w14:textId="77777777"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spoločnosť, ktorá sa uchádza o účasť vo </w:t>
            </w:r>
            <w:proofErr w:type="spellStart"/>
            <w:r w:rsidRPr="0073389C">
              <w:t>VO</w:t>
            </w:r>
            <w:proofErr w:type="spellEnd"/>
            <w:r w:rsidRPr="0073389C">
              <w:t xml:space="preserve"> bola vytvorená tesne pred vyhlásením  VO, resp. bol upravený predmet jej podnikania</w:t>
            </w:r>
            <w:r w:rsidR="001325C0">
              <w:t>, alebo</w:t>
            </w:r>
          </w:p>
          <w:p w14:paraId="70762166" w14:textId="77777777" w:rsidR="009D7F63" w:rsidRPr="0073389C" w:rsidRDefault="009D7F63" w:rsidP="005B7173">
            <w:pPr>
              <w:pStyle w:val="Odsekzoznamu"/>
              <w:numPr>
                <w:ilvl w:val="0"/>
                <w:numId w:val="44"/>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44B2B8CD"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17686FB6"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1C92476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32CADDD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2BAC5DC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0E95DC95"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263BF255"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64CC752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12B8386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4059C22E"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4E7B3FF8"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v priebehu krátkeho časového úseku sa bez zjavného dôvodu vydajú dve alebo viaceré zmluvy na totožné položky, čo vedie k použitiu menej konkurencieschopného postupu obstarania.</w:t>
      </w:r>
    </w:p>
    <w:p w14:paraId="6951DE17"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04C1FFC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217D826E"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67017E57"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3F58BB47"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4A156D4E"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330F335C"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69322B15"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44ABBC97"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0B6EBF48"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32ACD924" w14:textId="77777777"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2C130575" w14:textId="77777777"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0C44C00F"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0C52900"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56C2DA7D"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5C54F68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4488C056"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4D47889F" w14:textId="77777777" w:rsidR="009D7F63" w:rsidRPr="0073389C" w:rsidRDefault="009D7F63" w:rsidP="005B7173">
            <w:pPr>
              <w:pStyle w:val="Odsekzoznamu"/>
              <w:keepNext/>
              <w:keepLines/>
              <w:numPr>
                <w:ilvl w:val="0"/>
                <w:numId w:val="45"/>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4C510C62" w14:textId="77777777" w:rsidR="009D7F63" w:rsidRPr="0073389C" w:rsidRDefault="009D7F63" w:rsidP="005B7173">
            <w:pPr>
              <w:pStyle w:val="Odsekzoznamu"/>
              <w:keepNext/>
              <w:keepLines/>
              <w:numPr>
                <w:ilvl w:val="0"/>
                <w:numId w:val="45"/>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4F54F1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4282543D"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1CE66EAC"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4F306D0A"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0FD3E716"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352A913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08B96380"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4B2AE124"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470C1265"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w:t>
            </w:r>
            <w:proofErr w:type="spellStart"/>
            <w:r w:rsidRPr="0073389C">
              <w:t>VO</w:t>
            </w:r>
            <w:proofErr w:type="spellEnd"/>
            <w:r w:rsidRPr="0073389C">
              <w:t xml:space="preserve">, ktoré nemajú pre </w:t>
            </w:r>
            <w:r w:rsidR="00DF0865">
              <w:t>prijímateľa</w:t>
            </w:r>
            <w:r w:rsidR="00DF0865" w:rsidRPr="0073389C">
              <w:t xml:space="preserve"> </w:t>
            </w:r>
            <w:r w:rsidRPr="0073389C">
              <w:t>pridanú hodnotu</w:t>
            </w:r>
          </w:p>
        </w:tc>
      </w:tr>
      <w:tr w:rsidR="009D7F63" w:rsidRPr="0073389C" w14:paraId="2D05297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3D12EE96" w14:textId="77777777"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1A57BC06"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32D4E941"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18787D1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3A15C088" w14:textId="77777777" w:rsidR="009D7F63" w:rsidRPr="0073389C" w:rsidRDefault="009D7F63" w:rsidP="00771817">
            <w:pPr>
              <w:spacing w:after="200" w:line="20" w:lineRule="atLeast"/>
              <w:jc w:val="both"/>
            </w:pPr>
            <w:r w:rsidRPr="0073389C">
              <w:lastRenderedPageBreak/>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6F88019D"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4FB2C69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4BD4599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6164DCEF" w14:textId="77777777"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57CB262"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5A60FC0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2C7D65E6" w14:textId="77777777"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61BAE7F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1DE3168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55B0FBC5"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01B7980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B4EECE5"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5560B27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2BE47497"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659912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65219BBE"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20D99A0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9AC903E"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6C26A01E"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21D5C40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56F602FC"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36DD6998" w14:textId="77777777" w:rsidR="009D7F63" w:rsidRPr="0073389C" w:rsidRDefault="00DF0865"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6728C335"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5CE11E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20CE69CF"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29BDEA3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432DE1B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D926671" w14:textId="77777777" w:rsidR="009D7F63" w:rsidRPr="0073389C" w:rsidRDefault="009D7F63" w:rsidP="00771817">
            <w:pPr>
              <w:spacing w:after="200" w:line="20" w:lineRule="atLeast"/>
              <w:jc w:val="both"/>
              <w:rPr>
                <w:b/>
              </w:rPr>
            </w:pPr>
            <w:r w:rsidRPr="0073389C">
              <w:t>Akceptujú sa nepravé osvedčenia.</w:t>
            </w:r>
          </w:p>
          <w:p w14:paraId="747109D7"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2F9362A2"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443BBF7C"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4C0AC7D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523847D9" w14:textId="77777777"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54293609"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2AE2F8CE"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54A080E1"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2C7D1D6B"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56DE580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2B04981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606FB387" w14:textId="77777777"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384720D4"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1BC3363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666AD55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6A4C0465" w14:textId="77777777" w:rsidR="009D7F63" w:rsidRPr="0073389C" w:rsidRDefault="009D7F63" w:rsidP="00771817">
            <w:pPr>
              <w:spacing w:after="200" w:line="20" w:lineRule="atLeast"/>
              <w:jc w:val="both"/>
              <w:rPr>
                <w:u w:val="single"/>
              </w:rPr>
            </w:pPr>
            <w:r w:rsidRPr="0073389C">
              <w:lastRenderedPageBreak/>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0151869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2FA3FD0F"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412FEB83"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12DE4F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2B887854"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2D7CE7B0"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2BD1151E" w14:textId="77777777" w:rsidR="009D7F63" w:rsidRPr="0073389C" w:rsidRDefault="00D97E57"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0F23F2FF"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6FC565A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08B5F11D"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46EF921E"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895E91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02D9D94B" w14:textId="77777777"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71BE13"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5208A04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2A1B465C"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36703C5"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41AFB94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2FFA1D50"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29434527"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14C0C0C3"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0D63BABA" w14:textId="77777777"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45FF348E" w14:textId="77777777" w:rsidR="00F457A3" w:rsidRPr="00CA3B38" w:rsidRDefault="00F457A3" w:rsidP="00F457A3">
      <w:pPr>
        <w:rPr>
          <w:rFonts w:ascii="Times New Roman" w:hAnsi="Times New Roman"/>
          <w:b/>
          <w:sz w:val="24"/>
        </w:rPr>
      </w:pPr>
    </w:p>
    <w:p w14:paraId="6A901442" w14:textId="77777777" w:rsidR="0040641A" w:rsidRPr="00E53156" w:rsidRDefault="0040641A" w:rsidP="00E53156">
      <w:pPr>
        <w:tabs>
          <w:tab w:val="left" w:pos="0"/>
        </w:tabs>
        <w:spacing w:after="200" w:line="276" w:lineRule="auto"/>
        <w:jc w:val="both"/>
      </w:pPr>
      <w:r>
        <w:t>Verejné obstarávanie tovarov, služieb, alebo stavebných prác na ktoré sa viažu  výdavky, ktoré spadajú pod  ZVV, sa počas implementácie projektu neoveruje. Ak sa RO dozvie, že došlo alebo mohlo dôjsť k porušeniu postupov týkajúcich sa verejného obstarávania</w:t>
      </w:r>
      <w:r w:rsidR="00F41EF2">
        <w:t xml:space="preserve"> (bez ohľadu na to, či ho vykonal prijímateľ alebo partner)</w:t>
      </w:r>
      <w:r>
        <w:t>, postúpi túto informáciu Úradu pre verejné obstarávanie.</w:t>
      </w:r>
      <w:r w:rsidR="00CC514B">
        <w:t xml:space="preserve"> Uvedené </w:t>
      </w:r>
      <w:r>
        <w:t>nemá vplyv na oprávnenosť, či výšku oprávnených výdavkov spadajúcich pod ZVV</w:t>
      </w:r>
      <w:r w:rsidR="00CC514B">
        <w:t xml:space="preserve"> a</w:t>
      </w:r>
      <w:r w:rsidR="00C33FF5">
        <w:t xml:space="preserve"> preto</w:t>
      </w:r>
      <w:r w:rsidR="00CC514B">
        <w:t xml:space="preserve"> na základe  uvedenej skutočnosti  RO pre OP EVS neuplatňuje voči prijímateľom ani žiadne sankčné mechanizmy.</w:t>
      </w:r>
    </w:p>
    <w:p w14:paraId="34661EAA" w14:textId="77777777" w:rsidR="009D7F63" w:rsidRPr="0073389C" w:rsidRDefault="009D7F63" w:rsidP="009D7F63">
      <w:pPr>
        <w:spacing w:before="120" w:after="120" w:line="288" w:lineRule="auto"/>
        <w:jc w:val="both"/>
      </w:pPr>
    </w:p>
    <w:p w14:paraId="4CB32ECF" w14:textId="77777777" w:rsidR="009D7F63" w:rsidRPr="0073389C" w:rsidRDefault="009D7F63" w:rsidP="009D7F63">
      <w:pPr>
        <w:pStyle w:val="Nadpis2"/>
        <w:spacing w:line="288" w:lineRule="auto"/>
        <w:rPr>
          <w:lang w:val="sk-SK"/>
        </w:rPr>
      </w:pPr>
      <w:bookmarkStart w:id="183" w:name="_Toc410907878"/>
      <w:bookmarkStart w:id="184" w:name="_Toc440372888"/>
      <w:bookmarkStart w:id="185" w:name="_Toc4576207"/>
      <w:r w:rsidRPr="0073389C">
        <w:rPr>
          <w:lang w:val="sk-SK"/>
        </w:rPr>
        <w:t>Informačný systém (ITMS2014+)</w:t>
      </w:r>
      <w:bookmarkEnd w:id="183"/>
      <w:bookmarkEnd w:id="184"/>
      <w:bookmarkEnd w:id="185"/>
    </w:p>
    <w:p w14:paraId="111786E1" w14:textId="77777777"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w:t>
      </w:r>
      <w:proofErr w:type="spellStart"/>
      <w:r w:rsidRPr="0073389C">
        <w:t>DataCentrom</w:t>
      </w:r>
      <w:proofErr w:type="spellEnd"/>
      <w:r w:rsidRPr="0073389C">
        <w:t>.</w:t>
      </w:r>
    </w:p>
    <w:p w14:paraId="4E9E2ABF" w14:textId="77777777" w:rsidR="009D7F63" w:rsidRPr="0073389C" w:rsidRDefault="009D7F63" w:rsidP="009D7F63">
      <w:pPr>
        <w:spacing w:before="120" w:after="120" w:line="288" w:lineRule="auto"/>
        <w:jc w:val="both"/>
      </w:pPr>
      <w:r w:rsidRPr="0073389C">
        <w:t xml:space="preserve">ITMS2014+ je delený na tri hlavné časti: </w:t>
      </w:r>
    </w:p>
    <w:p w14:paraId="24DAC66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7F9BE78" w14:textId="77777777" w:rsidR="009D7F63" w:rsidRPr="0073389C" w:rsidRDefault="009D7F63" w:rsidP="007957E1">
      <w:pPr>
        <w:pStyle w:val="Bulletslevel1"/>
        <w:spacing w:after="120" w:line="288" w:lineRule="auto"/>
        <w:ind w:left="567" w:hanging="283"/>
        <w:jc w:val="both"/>
        <w:rPr>
          <w:rFonts w:cs="Arial"/>
          <w:szCs w:val="19"/>
          <w:lang w:val="sk-SK"/>
        </w:rPr>
      </w:pPr>
      <w:proofErr w:type="spellStart"/>
      <w:r w:rsidRPr="0073389C">
        <w:rPr>
          <w:rFonts w:cs="Arial"/>
          <w:szCs w:val="19"/>
          <w:lang w:val="sk-SK"/>
        </w:rPr>
        <w:t>reportovacia</w:t>
      </w:r>
      <w:proofErr w:type="spellEnd"/>
      <w:r w:rsidRPr="0073389C">
        <w:rPr>
          <w:rFonts w:cs="Arial"/>
          <w:szCs w:val="19"/>
          <w:lang w:val="sk-SK"/>
        </w:rPr>
        <w:t xml:space="preserve"> časť zabezpečuje tvorbu statických a dynamických dátových exportov;</w:t>
      </w:r>
    </w:p>
    <w:p w14:paraId="430D011F" w14:textId="77777777" w:rsidR="009D7F63" w:rsidRPr="00666AC8" w:rsidRDefault="009D7F63" w:rsidP="00CC5712">
      <w:pPr>
        <w:pStyle w:val="Bulletslevel1"/>
        <w:ind w:left="567" w:hanging="283"/>
        <w:jc w:val="both"/>
        <w:rPr>
          <w:lang w:val="sk-SK"/>
        </w:rPr>
      </w:pPr>
      <w:r w:rsidRPr="00666AC8">
        <w:rPr>
          <w:b/>
          <w:lang w:val="sk-SK"/>
        </w:rPr>
        <w:lastRenderedPageBreak/>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64F0E218" w14:textId="77777777"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081E98C6"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47"/>
      </w:r>
      <w:r w:rsidRPr="0073389C">
        <w:t>, tento prístup ďalej využíva na predkladanie všetkých relevantných dokumentov, najmä:</w:t>
      </w:r>
    </w:p>
    <w:p w14:paraId="18D7A68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241CE85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0409C37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059BB998"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422BB32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21844B64"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w:t>
      </w:r>
      <w:proofErr w:type="spellStart"/>
      <w:r w:rsidRPr="0073389C">
        <w:t>DataCentrum</w:t>
      </w:r>
      <w:proofErr w:type="spellEnd"/>
      <w:r w:rsidRPr="0073389C">
        <w:t>,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6B4CF09A" w14:textId="77777777" w:rsidR="009D7F63" w:rsidRPr="0073389C" w:rsidRDefault="009D7F63" w:rsidP="009D7F63">
      <w:pPr>
        <w:pStyle w:val="Nadpis2"/>
        <w:spacing w:line="288" w:lineRule="auto"/>
        <w:rPr>
          <w:lang w:val="sk-SK"/>
        </w:rPr>
      </w:pPr>
      <w:bookmarkStart w:id="186" w:name="_Toc440372889"/>
      <w:bookmarkStart w:id="187" w:name="_Toc4576208"/>
      <w:r w:rsidRPr="0073389C">
        <w:rPr>
          <w:lang w:val="sk-SK"/>
        </w:rPr>
        <w:t>Informovanie a komunikácia</w:t>
      </w:r>
      <w:bookmarkEnd w:id="186"/>
      <w:bookmarkEnd w:id="187"/>
    </w:p>
    <w:p w14:paraId="01B72368" w14:textId="77777777"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r w:rsidR="005B7659">
        <w:rPr>
          <w:rStyle w:val="Hypertextovprepojenie"/>
        </w:rPr>
        <w:t>www.reformuj.sk</w:t>
      </w:r>
      <w:r w:rsidRPr="0073389C">
        <w:rPr>
          <w:rStyle w:val="Hypertextovprepojenie"/>
        </w:rPr>
        <w:t>.</w:t>
      </w:r>
      <w:r w:rsidRPr="0073389C">
        <w:t xml:space="preserve"> </w:t>
      </w:r>
    </w:p>
    <w:p w14:paraId="69D61024" w14:textId="77777777"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14:paraId="54361A3C" w14:textId="77777777" w:rsidR="009D7F63" w:rsidRPr="0073389C" w:rsidRDefault="009D7F63" w:rsidP="00ED14F6">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3A994285" w14:textId="77777777" w:rsidR="009D7F63" w:rsidRPr="0073389C" w:rsidRDefault="009D7F63" w:rsidP="009D7F63">
      <w:pPr>
        <w:spacing w:before="120" w:after="120" w:line="288" w:lineRule="auto"/>
        <w:jc w:val="both"/>
      </w:pPr>
      <w:r w:rsidRPr="0073389C">
        <w:t xml:space="preserve">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w:t>
      </w:r>
      <w:proofErr w:type="spellStart"/>
      <w:r w:rsidRPr="0073389C">
        <w:t>napr</w:t>
      </w:r>
      <w:proofErr w:type="spellEnd"/>
      <w:r w:rsidRPr="0073389C">
        <w:t>:</w:t>
      </w:r>
    </w:p>
    <w:p w14:paraId="2499B02D"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3708693E"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58BA4085"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C4A15B7" w14:textId="77777777" w:rsidR="009D7F63" w:rsidRPr="0073389C" w:rsidRDefault="009D7F63" w:rsidP="009D7F63">
      <w:pPr>
        <w:pStyle w:val="Bulletslevel1"/>
        <w:spacing w:after="120" w:line="288" w:lineRule="auto"/>
        <w:ind w:left="567" w:hanging="283"/>
        <w:jc w:val="both"/>
        <w:rPr>
          <w:lang w:val="sk-SK"/>
        </w:rPr>
      </w:pPr>
      <w:r w:rsidRPr="0073389C">
        <w:rPr>
          <w:lang w:val="sk-SK"/>
        </w:rPr>
        <w:lastRenderedPageBreak/>
        <w:t xml:space="preserve">webové sídla; </w:t>
      </w:r>
    </w:p>
    <w:p w14:paraId="413000CC"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699B5A90"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07EE38F5"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590BBF08"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32AC804E"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1EC3077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3B02B6AD" w14:textId="77777777"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226DF24"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584B4F2E"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5C296F2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3C9A040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B999114" w14:textId="77777777" w:rsidR="009D7F63" w:rsidRPr="0073389C" w:rsidRDefault="009D7F63" w:rsidP="009D7F63">
      <w:pPr>
        <w:pStyle w:val="Nadpis1"/>
        <w:spacing w:before="120" w:after="120" w:line="288" w:lineRule="auto"/>
        <w:ind w:left="0" w:firstLine="0"/>
        <w:rPr>
          <w:rFonts w:ascii="Arial" w:hAnsi="Arial"/>
          <w:lang w:val="sk-SK"/>
        </w:rPr>
      </w:pPr>
      <w:bookmarkStart w:id="188" w:name="_Toc440372890"/>
      <w:bookmarkStart w:id="189" w:name="_Toc4576209"/>
      <w:bookmarkStart w:id="190" w:name="_Toc410907880"/>
      <w:r w:rsidRPr="0073389C">
        <w:rPr>
          <w:rFonts w:ascii="Arial" w:hAnsi="Arial"/>
          <w:lang w:val="sk-SK"/>
        </w:rPr>
        <w:lastRenderedPageBreak/>
        <w:t>Kontrola a overovanie oprávnenosti výdavkov</w:t>
      </w:r>
      <w:bookmarkEnd w:id="188"/>
      <w:bookmarkEnd w:id="189"/>
      <w:r w:rsidRPr="0073389C">
        <w:rPr>
          <w:rFonts w:ascii="Arial" w:hAnsi="Arial"/>
          <w:lang w:val="sk-SK"/>
        </w:rPr>
        <w:t xml:space="preserve"> </w:t>
      </w:r>
      <w:bookmarkEnd w:id="190"/>
    </w:p>
    <w:p w14:paraId="4D5F94DD"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w:t>
      </w:r>
      <w:proofErr w:type="spellStart"/>
      <w:r w:rsidRPr="0073389C">
        <w:t>ŽoP</w:t>
      </w:r>
      <w:proofErr w:type="spellEnd"/>
      <w:r w:rsidRPr="0073389C">
        <w:t xml:space="preserve">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66DED200"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w:t>
      </w:r>
      <w:proofErr w:type="spellStart"/>
      <w:r w:rsidRPr="0073389C">
        <w:rPr>
          <w:rFonts w:ascii="Arial" w:hAnsi="Arial" w:cs="Arial"/>
          <w:color w:val="auto"/>
          <w:sz w:val="19"/>
          <w:szCs w:val="19"/>
          <w:lang w:val="sk-SK"/>
        </w:rPr>
        <w:t>t.j</w:t>
      </w:r>
      <w:proofErr w:type="spellEnd"/>
      <w:r w:rsidRPr="0073389C">
        <w:rPr>
          <w:rFonts w:ascii="Arial" w:hAnsi="Arial" w:cs="Arial"/>
          <w:color w:val="auto"/>
          <w:sz w:val="19"/>
          <w:szCs w:val="19"/>
          <w:lang w:val="sk-SK"/>
        </w:rPr>
        <w:t xml:space="preserve">.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0D2B438A"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4FCAAA1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2CEB636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5D526C91"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3E1BEF50" w14:textId="77777777" w:rsidR="009D7F63" w:rsidRPr="0073389C" w:rsidRDefault="009D7F63" w:rsidP="009D7F63">
      <w:pPr>
        <w:pStyle w:val="Nadpis2"/>
        <w:spacing w:line="288" w:lineRule="auto"/>
        <w:rPr>
          <w:lang w:val="sk-SK"/>
        </w:rPr>
      </w:pPr>
      <w:bookmarkStart w:id="191" w:name="_Toc410907881"/>
      <w:bookmarkStart w:id="192" w:name="_Toc440372891"/>
      <w:bookmarkStart w:id="193" w:name="_Toc4576210"/>
      <w:r w:rsidRPr="0073389C">
        <w:rPr>
          <w:lang w:val="sk-SK"/>
        </w:rPr>
        <w:t xml:space="preserve">Administratívna </w:t>
      </w:r>
      <w:r w:rsidR="00F17DE9">
        <w:rPr>
          <w:lang w:val="sk-SK"/>
        </w:rPr>
        <w:t xml:space="preserve">finančná </w:t>
      </w:r>
      <w:r w:rsidRPr="0073389C">
        <w:rPr>
          <w:lang w:val="sk-SK"/>
        </w:rPr>
        <w:t>kontrola</w:t>
      </w:r>
      <w:bookmarkEnd w:id="191"/>
      <w:bookmarkEnd w:id="192"/>
      <w:bookmarkEnd w:id="193"/>
    </w:p>
    <w:p w14:paraId="50B89479"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5424B993" w14:textId="77777777"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1FF03184"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5CA86B1F"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442259C1" w14:textId="77777777"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4DA249D" w14:textId="77777777"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6FBBA3A0"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0C81366D"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5411AC78" w14:textId="77777777"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5124C43" w14:textId="77777777"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6A0489EB"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w:t>
      </w:r>
      <w:proofErr w:type="spellStart"/>
      <w:r w:rsidRPr="0073389C">
        <w:t>ŽoP</w:t>
      </w:r>
      <w:proofErr w:type="spellEnd"/>
      <w:r w:rsidRPr="0073389C">
        <w:t xml:space="preserve"> </w:t>
      </w:r>
      <w:r w:rsidR="002D4DD9" w:rsidRPr="0073389C">
        <w:t>prijímateľa</w:t>
      </w:r>
      <w:r w:rsidRPr="0073389C">
        <w:t xml:space="preserve"> (vrátane relevantnej podpornej dokumentácie, ktorá tvorí prílohu </w:t>
      </w:r>
      <w:proofErr w:type="spellStart"/>
      <w:r w:rsidRPr="0073389C">
        <w:t>ŽoP</w:t>
      </w:r>
      <w:proofErr w:type="spellEnd"/>
      <w:r w:rsidRPr="0073389C">
        <w:t xml:space="preserve">) musia byť podrobené administratívnej </w:t>
      </w:r>
      <w:r w:rsidR="002E278D">
        <w:t xml:space="preserve">finančnej </w:t>
      </w:r>
      <w:r w:rsidRPr="0073389C">
        <w:t>kontrole v plnom rozsahu.</w:t>
      </w:r>
    </w:p>
    <w:p w14:paraId="4B2BE59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w:t>
      </w:r>
      <w:proofErr w:type="spellStart"/>
      <w:r w:rsidRPr="0073389C">
        <w:t>ŽoP</w:t>
      </w:r>
      <w:proofErr w:type="spellEnd"/>
      <w:r w:rsidRPr="0073389C">
        <w:t xml:space="preserve"> overí, </w:t>
      </w:r>
      <w:proofErr w:type="spellStart"/>
      <w:r w:rsidRPr="0073389C">
        <w:t>či</w:t>
      </w:r>
      <w:proofErr w:type="spellEnd"/>
      <w:r w:rsidRPr="0073389C">
        <w:t xml:space="preserve"> vo </w:t>
      </w:r>
      <w:r w:rsidR="002D4DD9" w:rsidRPr="0073389C">
        <w:t>vzťahu</w:t>
      </w:r>
      <w:r w:rsidRPr="0073389C">
        <w:t xml:space="preserve"> k zmluve o NFP sú predmetné výdavky a ostatné </w:t>
      </w:r>
      <w:r w:rsidR="002D4DD9" w:rsidRPr="0073389C">
        <w:t>skutočnosti</w:t>
      </w:r>
      <w:r w:rsidRPr="0073389C">
        <w:t xml:space="preserve"> uvedené v </w:t>
      </w:r>
      <w:proofErr w:type="spellStart"/>
      <w:r w:rsidRPr="0073389C">
        <w:t>ŽoP</w:t>
      </w:r>
      <w:proofErr w:type="spellEnd"/>
      <w:r w:rsidRPr="0073389C">
        <w:t xml:space="preserve"> správne zaevidované vo všetkých relevantných poliach, kompletné, správne v zmysle S</w:t>
      </w:r>
      <w:r w:rsidR="00D32840">
        <w:t>FR</w:t>
      </w:r>
      <w:r w:rsidR="001038CE">
        <w:t xml:space="preserve"> </w:t>
      </w:r>
      <w:r w:rsidRPr="0073389C">
        <w:t xml:space="preserve">a </w:t>
      </w:r>
      <w:proofErr w:type="spellStart"/>
      <w:r w:rsidRPr="0073389C">
        <w:t>či</w:t>
      </w:r>
      <w:proofErr w:type="spellEnd"/>
      <w:r w:rsidRPr="0073389C">
        <w:t xml:space="preserve">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6E12ECC6"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671266D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4800D45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62E0212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4B655499"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096B5398"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57291C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475096C1"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9B43AF5"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w:t>
      </w:r>
      <w:proofErr w:type="spellStart"/>
      <w:r w:rsidR="009D7F63" w:rsidRPr="0073389C">
        <w:t>t.j</w:t>
      </w:r>
      <w:proofErr w:type="spellEnd"/>
      <w:r w:rsidR="009D7F63" w:rsidRPr="0073389C">
        <w:t xml:space="preserve">.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1246C8D6"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w:t>
      </w:r>
      <w:proofErr w:type="spellStart"/>
      <w:r w:rsidR="009D7F63" w:rsidRPr="0073389C">
        <w:t>dodávateľsko</w:t>
      </w:r>
      <w:proofErr w:type="spellEnd"/>
      <w:r w:rsidR="005E6061">
        <w:t xml:space="preserve"> </w:t>
      </w:r>
      <w:r w:rsidR="009D7F63" w:rsidRPr="0073389C">
        <w:t>-</w:t>
      </w:r>
      <w:r w:rsidR="005E6061">
        <w:t xml:space="preserve"> </w:t>
      </w:r>
      <w:r w:rsidR="001F7F84" w:rsidRPr="0073389C">
        <w:t>odberateľské</w:t>
      </w:r>
      <w:r w:rsidR="009D7F63" w:rsidRPr="0073389C">
        <w:t xml:space="preserve"> zmluvy a pod.), </w:t>
      </w:r>
    </w:p>
    <w:p w14:paraId="409368B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22556C6" w14:textId="77777777"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1D7ED46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25A7519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1EF2672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546BED5A"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4B7D79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27B0BAF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42021B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65ECBC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460E0F5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24701B35"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BD09179"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w:t>
      </w:r>
      <w:proofErr w:type="spellStart"/>
      <w:r w:rsidRPr="0073389C">
        <w:t>ŽoP</w:t>
      </w:r>
      <w:proofErr w:type="spellEnd"/>
      <w:r w:rsidRPr="0073389C">
        <w:t xml:space="preserve"> musia </w:t>
      </w:r>
      <w:r w:rsidR="00D62B87" w:rsidRPr="0073389C">
        <w:t>spĺňať</w:t>
      </w:r>
      <w:r w:rsidRPr="0073389C">
        <w:t xml:space="preserve">̌ najmä tieto podmienky: </w:t>
      </w:r>
    </w:p>
    <w:p w14:paraId="0B69CB4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4A7B05D"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w:t>
      </w:r>
      <w:proofErr w:type="spellStart"/>
      <w:r w:rsidRPr="0073389C">
        <w:t>ŽoNFP</w:t>
      </w:r>
      <w:proofErr w:type="spellEnd"/>
      <w:r w:rsidRPr="0073389C">
        <w:t xml:space="preserve">, podmienok schémy pomoci de </w:t>
      </w:r>
      <w:proofErr w:type="spellStart"/>
      <w:r w:rsidRPr="0073389C">
        <w:t>minimis</w:t>
      </w:r>
      <w:proofErr w:type="spellEnd"/>
      <w:r w:rsidRPr="0073389C">
        <w:t xml:space="preserve">,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6025D69F"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26A76EE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w:t>
      </w:r>
      <w:proofErr w:type="spellStart"/>
      <w:r w:rsidRPr="0073389C">
        <w:t>t.j</w:t>
      </w:r>
      <w:proofErr w:type="spellEnd"/>
      <w:r w:rsidRPr="0073389C">
        <w:t xml:space="preserve">. zodpovedá obvyklým cenám v danom mieste a </w:t>
      </w:r>
      <w:r w:rsidR="00D62B87" w:rsidRPr="0073389C">
        <w:t>čase</w:t>
      </w:r>
      <w:r w:rsidRPr="0073389C">
        <w:t xml:space="preserve"> a zodpovedá potrebám projektu;</w:t>
      </w:r>
    </w:p>
    <w:p w14:paraId="00563EEE"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07B8EDFB" w14:textId="77777777"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lastRenderedPageBreak/>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5C8E6E88" w14:textId="77777777"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musí byť kontrola celej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5F333009" w14:textId="77777777" w:rsidR="009D7F63" w:rsidRPr="0073389C" w:rsidRDefault="009D7F63" w:rsidP="009D7F63">
      <w:pPr>
        <w:pStyle w:val="Zkladntext"/>
        <w:spacing w:before="120" w:after="120" w:line="288" w:lineRule="auto"/>
        <w:rPr>
          <w:rFonts w:ascii="Arial" w:hAnsi="Arial" w:cs="Arial"/>
          <w:sz w:val="19"/>
          <w:szCs w:val="19"/>
          <w:lang w:val="sk-SK"/>
        </w:rPr>
      </w:pPr>
    </w:p>
    <w:p w14:paraId="49C6B59E" w14:textId="77777777" w:rsidR="009D7F63" w:rsidRPr="0073389C" w:rsidRDefault="00614746" w:rsidP="009D7F63">
      <w:pPr>
        <w:pStyle w:val="Nadpis2"/>
        <w:spacing w:line="288" w:lineRule="auto"/>
        <w:ind w:left="0" w:firstLine="0"/>
        <w:rPr>
          <w:lang w:val="sk-SK"/>
        </w:rPr>
      </w:pPr>
      <w:bookmarkStart w:id="194" w:name="_Toc410907882"/>
      <w:bookmarkStart w:id="195" w:name="_Toc440372892"/>
      <w:bookmarkStart w:id="196" w:name="_Toc4576211"/>
      <w:r>
        <w:rPr>
          <w:lang w:val="sk-SK"/>
        </w:rPr>
        <w:t>Finančná k</w:t>
      </w:r>
      <w:r w:rsidR="009D7F63" w:rsidRPr="0073389C">
        <w:rPr>
          <w:lang w:val="sk-SK"/>
        </w:rPr>
        <w:t>ontrola na mieste</w:t>
      </w:r>
      <w:bookmarkEnd w:id="194"/>
      <w:bookmarkEnd w:id="195"/>
      <w:bookmarkEnd w:id="196"/>
      <w:r w:rsidR="009D7F63" w:rsidRPr="0073389C">
        <w:rPr>
          <w:lang w:val="sk-SK"/>
        </w:rPr>
        <w:tab/>
      </w:r>
      <w:r w:rsidR="009D7F63" w:rsidRPr="0073389C">
        <w:rPr>
          <w:lang w:val="sk-SK"/>
        </w:rPr>
        <w:tab/>
      </w:r>
    </w:p>
    <w:p w14:paraId="67323AE6" w14:textId="77777777"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w:t>
      </w:r>
      <w:proofErr w:type="spellStart"/>
      <w:r w:rsidR="00614746">
        <w:rPr>
          <w:rFonts w:ascii="Arial" w:hAnsi="Arial" w:cs="Arial"/>
          <w:sz w:val="19"/>
          <w:szCs w:val="19"/>
          <w:lang w:val="sk-SK"/>
        </w:rPr>
        <w:t>FKnM</w:t>
      </w:r>
      <w:proofErr w:type="spellEnd"/>
      <w:r w:rsidR="00614746">
        <w:rPr>
          <w:rFonts w:ascii="Arial" w:hAnsi="Arial" w:cs="Arial"/>
          <w:sz w:val="19"/>
          <w:szCs w:val="19"/>
          <w:lang w:val="sk-SK"/>
        </w:rPr>
        <w:t>“)</w:t>
      </w:r>
      <w:r w:rsidR="004D412F">
        <w:rPr>
          <w:rFonts w:ascii="Arial" w:hAnsi="Arial" w:cs="Arial"/>
          <w:sz w:val="19"/>
          <w:szCs w:val="19"/>
          <w:lang w:val="sk-SK"/>
        </w:rPr>
        <w:t xml:space="preserve"> </w:t>
      </w:r>
      <w:r w:rsidRPr="0073389C">
        <w:rPr>
          <w:rFonts w:ascii="Arial" w:hAnsi="Arial" w:cs="Arial"/>
          <w:sz w:val="19"/>
          <w:szCs w:val="19"/>
          <w:lang w:val="sk-SK"/>
        </w:rPr>
        <w:t xml:space="preserve">je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0D0A74D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531AD3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3DCF88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5DBC13D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13511C22"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9B10AB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súlad s podmienkami štátnej pomoci/pomoci de </w:t>
      </w:r>
      <w:proofErr w:type="spellStart"/>
      <w:r w:rsidRPr="008C4A60">
        <w:rPr>
          <w:color w:val="000000"/>
          <w:sz w:val="18"/>
          <w:szCs w:val="18"/>
        </w:rPr>
        <w:t>minimis</w:t>
      </w:r>
      <w:proofErr w:type="spellEnd"/>
      <w:r w:rsidRPr="008C4A60">
        <w:rPr>
          <w:color w:val="000000"/>
          <w:sz w:val="18"/>
          <w:szCs w:val="18"/>
        </w:rPr>
        <w:t xml:space="preserve"> a požiadavka na udržateľný rozvoj, rovnosť príležitostí a nediskrimináciu;</w:t>
      </w:r>
    </w:p>
    <w:p w14:paraId="07F4B11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513AE2C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5B1AA5D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2858EFC4"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76F2F0B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6108A2D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235D267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479A95AD" w14:textId="77777777"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106CE8E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3D2F1A8A"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531A0450"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28244549"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282BB4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3C57E172" w14:textId="77777777"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1270AAE8" w14:textId="77777777"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w:t>
      </w:r>
      <w:r w:rsidRPr="0073389C">
        <w:rPr>
          <w:rFonts w:ascii="Arial" w:hAnsi="Arial" w:cs="Arial"/>
          <w:sz w:val="19"/>
          <w:szCs w:val="19"/>
          <w:lang w:val="sk-SK"/>
        </w:rPr>
        <w:lastRenderedPageBreak/>
        <w:t>poskytovateľ požaduje, aby si prijímateľ upravil v dodávateľsko-odberateľských vzťahoch túto podmienku aj zmluvne.</w:t>
      </w:r>
    </w:p>
    <w:p w14:paraId="07594D9E"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080356E1" w14:textId="7777777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0328BD39"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4CEFF21F"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2C2874DE"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27183ED1"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682EAD6B"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61BFC560"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1503D61C"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4F39A8AB"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20880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4B2F4EE2" w14:textId="77777777"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0F21B6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131310F2" w14:textId="77777777"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w:t>
      </w:r>
      <w:r w:rsidR="009D7F63" w:rsidRPr="0073389C">
        <w:rPr>
          <w:rFonts w:cs="Arial"/>
          <w:szCs w:val="19"/>
          <w:lang w:val="sk-SK"/>
        </w:rPr>
        <w:lastRenderedPageBreak/>
        <w:t>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5D7DE09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411CED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DD1E9A8" w14:textId="77777777"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48FD84AF" w14:textId="77777777"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40D7FF52"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396ACD26"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514CF4E8"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105C5AC6"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42132663"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3B4703D"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6C42D0EA" w14:textId="77777777"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5A558B7B" w14:textId="77777777"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1ED4CBDF" w14:textId="77777777"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649DE9D9"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192120BF" w14:textId="77777777"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26F1FCFB"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2C82E880" w14:textId="77777777"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351E3CA2"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6408ED4A"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458412F0"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w:t>
      </w:r>
      <w:proofErr w:type="spellStart"/>
      <w:r w:rsidR="009D7F63" w:rsidRPr="0073389C">
        <w:rPr>
          <w:rFonts w:ascii="Arial" w:hAnsi="Arial" w:cs="Arial"/>
          <w:sz w:val="19"/>
          <w:szCs w:val="19"/>
          <w:lang w:val="sk-SK"/>
        </w:rPr>
        <w:t>t.j</w:t>
      </w:r>
      <w:proofErr w:type="spellEnd"/>
      <w:r w:rsidR="009D7F63" w:rsidRPr="0073389C">
        <w:rPr>
          <w:rFonts w:ascii="Arial" w:hAnsi="Arial" w:cs="Arial"/>
          <w:sz w:val="19"/>
          <w:szCs w:val="19"/>
          <w:lang w:val="sk-SK"/>
        </w:rPr>
        <w:t>.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6D75FF8"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3F89A4AE" w14:textId="77777777"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1E7F7D28"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1BF1281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0D9CF6C5"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59B39E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5ACD261F" w14:textId="77777777"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w:t>
      </w:r>
      <w:proofErr w:type="spellStart"/>
      <w:r w:rsidRPr="0073389C">
        <w:rPr>
          <w:rFonts w:cs="Arial"/>
          <w:szCs w:val="19"/>
          <w:lang w:val="sk-SK"/>
        </w:rPr>
        <w:t>ŽoP</w:t>
      </w:r>
      <w:proofErr w:type="spellEnd"/>
      <w:r w:rsidRPr="0073389C">
        <w:rPr>
          <w:rFonts w:cs="Arial"/>
          <w:szCs w:val="19"/>
          <w:lang w:val="sk-SK"/>
        </w:rPr>
        <w:t xml:space="preserve">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0B3C62E9" w14:textId="77777777"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26AB2A7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0F89A67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2EC4381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38A9874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w:t>
      </w:r>
      <w:proofErr w:type="spellStart"/>
      <w:r w:rsidR="00E12851">
        <w:rPr>
          <w:rFonts w:cs="Arial"/>
          <w:szCs w:val="19"/>
          <w:lang w:val="sk-SK"/>
        </w:rPr>
        <w:t>ide</w:t>
      </w:r>
      <w:r w:rsidRPr="0073389C">
        <w:rPr>
          <w:rFonts w:cs="Arial"/>
          <w:szCs w:val="19"/>
          <w:lang w:val="sk-SK"/>
        </w:rPr>
        <w:t>o</w:t>
      </w:r>
      <w:proofErr w:type="spellEnd"/>
      <w:r w:rsidRPr="0073389C">
        <w:rPr>
          <w:rFonts w:cs="Arial"/>
          <w:szCs w:val="19"/>
          <w:lang w:val="sk-SK"/>
        </w:rPr>
        <w:t xml:space="preserve">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5AB87BD9"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2741CB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6B7F172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05A869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28D1B8AA"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poskytnutia štátnej pomoci/pomoci de </w:t>
      </w:r>
      <w:proofErr w:type="spellStart"/>
      <w:r w:rsidRPr="0073389C">
        <w:rPr>
          <w:rFonts w:cs="Arial"/>
          <w:szCs w:val="19"/>
          <w:lang w:val="sk-SK"/>
        </w:rPr>
        <w:t>minimis</w:t>
      </w:r>
      <w:proofErr w:type="spellEnd"/>
      <w:r w:rsidRPr="0073389C">
        <w:rPr>
          <w:rFonts w:cs="Arial"/>
          <w:szCs w:val="19"/>
          <w:lang w:val="sk-SK"/>
        </w:rPr>
        <w:t>;</w:t>
      </w:r>
    </w:p>
    <w:p w14:paraId="10A60F0D"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4D9C2F8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BD824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2E03405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4DC7EE18"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0A05FA2B" w14:textId="77777777"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225B093B" w14:textId="77777777"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C57DC5" w:rsidRPr="00771817" w:rsidDel="00C57DC5">
        <w:rPr>
          <w:rFonts w:cs="Arial"/>
          <w:color w:val="auto"/>
          <w:szCs w:val="19"/>
          <w:lang w:val="sk-SK"/>
        </w:rPr>
        <w:t xml:space="preserve"> </w:t>
      </w:r>
    </w:p>
    <w:p w14:paraId="197DEC76"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0EE51E0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06BE682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51AEB067"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35B25282" w14:textId="7777777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Zaslaním čiastkovej správy z kontroly na mieste je skončená tá časť finančnej kontroly, ktorej sa čiastková správa z kontroly na mieste týka.</w:t>
      </w:r>
    </w:p>
    <w:p w14:paraId="15141F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3FF8A0D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403F7E3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5EDA1EEE" w14:textId="77777777"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0E18293" w14:textId="77777777"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165B33BF" w14:textId="77777777"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43DCE10E"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0BB2B88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lastRenderedPageBreak/>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625E79E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5D77386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41BADA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385F099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3100ED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0BAA1828"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97" w:name="_Toc410907883"/>
    </w:p>
    <w:p w14:paraId="176D6D02"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5BFB9B39"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5E7ECE12" w14:textId="77777777" w:rsidR="00AF635C" w:rsidRPr="0073389C" w:rsidRDefault="00AF635C" w:rsidP="00AF635C">
      <w:pPr>
        <w:pStyle w:val="Nadpis1"/>
        <w:spacing w:after="120" w:line="288" w:lineRule="auto"/>
        <w:ind w:left="431" w:hanging="431"/>
        <w:rPr>
          <w:rFonts w:ascii="Arial" w:hAnsi="Arial"/>
          <w:lang w:val="sk-SK"/>
        </w:rPr>
      </w:pPr>
      <w:bookmarkStart w:id="198" w:name="_Toc440372893"/>
      <w:bookmarkStart w:id="199" w:name="_Toc4576212"/>
      <w:r w:rsidRPr="0073389C">
        <w:rPr>
          <w:rFonts w:ascii="Arial" w:hAnsi="Arial"/>
          <w:lang w:val="sk-SK"/>
        </w:rPr>
        <w:lastRenderedPageBreak/>
        <w:t>Pr</w:t>
      </w:r>
      <w:r>
        <w:rPr>
          <w:rFonts w:ascii="Arial" w:hAnsi="Arial"/>
          <w:lang w:val="sk-SK"/>
        </w:rPr>
        <w:t>echodné a záverečné ustanovenia</w:t>
      </w:r>
      <w:bookmarkEnd w:id="198"/>
      <w:bookmarkEnd w:id="199"/>
    </w:p>
    <w:p w14:paraId="41B465C0" w14:textId="77777777" w:rsidR="00481EA2" w:rsidRDefault="00481EA2" w:rsidP="00481EA2">
      <w:pPr>
        <w:spacing w:before="120" w:after="120" w:line="288" w:lineRule="auto"/>
        <w:jc w:val="both"/>
        <w:rPr>
          <w:rFonts w:cs="Arial"/>
          <w:szCs w:val="19"/>
          <w:lang w:eastAsia="sk-SK"/>
        </w:rPr>
      </w:pPr>
    </w:p>
    <w:p w14:paraId="40B04F17"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w:t>
      </w:r>
      <w:proofErr w:type="spellStart"/>
      <w:r w:rsidRPr="008A2C57">
        <w:rPr>
          <w:rFonts w:cs="Arial"/>
          <w:szCs w:val="19"/>
          <w:lang w:eastAsia="sk-SK"/>
        </w:rPr>
        <w:t>t.j</w:t>
      </w:r>
      <w:proofErr w:type="spellEnd"/>
      <w:r w:rsidRPr="008A2C57">
        <w:rPr>
          <w:rFonts w:cs="Arial"/>
          <w:szCs w:val="19"/>
          <w:lang w:eastAsia="sk-SK"/>
        </w:rPr>
        <w:t xml:space="preserve">. zákon č. 502/2001 Z. z. o finančnej kontrole a vnútornom audite a o zmene a doplnení niektorých zákonov v znení neskorších predpisov účinný do 31.12.2015). </w:t>
      </w:r>
    </w:p>
    <w:p w14:paraId="46D7051D"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41EC089F"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1713827F" w14:textId="77777777"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w:t>
      </w:r>
      <w:proofErr w:type="spellStart"/>
      <w:r w:rsidR="002300CB" w:rsidRPr="008A2C57">
        <w:rPr>
          <w:rFonts w:cs="Arial"/>
          <w:szCs w:val="19"/>
          <w:lang w:eastAsia="sk-SK"/>
        </w:rPr>
        <w:t>zákazok</w:t>
      </w:r>
      <w:proofErr w:type="spellEnd"/>
      <w:r w:rsidR="002300CB" w:rsidRPr="008A2C57">
        <w:rPr>
          <w:rFonts w:cs="Arial"/>
          <w:szCs w:val="19"/>
          <w:lang w:eastAsia="sk-SK"/>
        </w:rPr>
        <w:t xml:space="preserve">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proofErr w:type="spellStart"/>
      <w:r w:rsidR="00374862" w:rsidRPr="008A2C57">
        <w:rPr>
          <w:szCs w:val="19"/>
        </w:rPr>
        <w:t>t.j</w:t>
      </w:r>
      <w:proofErr w:type="spellEnd"/>
      <w:r w:rsidR="00374862" w:rsidRPr="008A2C57">
        <w:rPr>
          <w:szCs w:val="19"/>
        </w:rPr>
        <w:t>. na postup zadávania zákazky začatý po 17.04.2016</w:t>
      </w:r>
      <w:r w:rsidR="002300CB" w:rsidRPr="008A2C57">
        <w:rPr>
          <w:szCs w:val="19"/>
        </w:rPr>
        <w:t>)</w:t>
      </w:r>
      <w:r w:rsidR="00374862" w:rsidRPr="008A2C57">
        <w:rPr>
          <w:szCs w:val="19"/>
        </w:rPr>
        <w:t xml:space="preserve">. Pokiaľ bol postup zadávania zákazky začatý do 17.04.2016 vrátane, v súlade s § 187 zákona č. 343/2015 Z. z. o verejnom obstarávaní a o zmene a doplnení niektorých zákonov sa VO dokončí podľa zákona č.  25/2006 Z. z., </w:t>
      </w:r>
      <w:proofErr w:type="spellStart"/>
      <w:r w:rsidR="00374862" w:rsidRPr="008A2C57">
        <w:rPr>
          <w:szCs w:val="19"/>
        </w:rPr>
        <w:t>t.j</w:t>
      </w:r>
      <w:proofErr w:type="spellEnd"/>
      <w:r w:rsidR="00374862" w:rsidRPr="008A2C57">
        <w:rPr>
          <w:szCs w:val="19"/>
        </w:rPr>
        <w:t>.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6282079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316A3AAC" w14:textId="77777777" w:rsidR="009D7F63" w:rsidRPr="0073389C" w:rsidRDefault="009D7F63" w:rsidP="009D7F63">
      <w:pPr>
        <w:pStyle w:val="Nadpis1"/>
        <w:spacing w:after="120" w:line="288" w:lineRule="auto"/>
        <w:ind w:left="431" w:hanging="431"/>
        <w:rPr>
          <w:rFonts w:ascii="Arial" w:hAnsi="Arial"/>
          <w:lang w:val="sk-SK"/>
        </w:rPr>
      </w:pPr>
      <w:bookmarkStart w:id="200" w:name="_Toc440372894"/>
      <w:bookmarkStart w:id="201" w:name="_Toc4576213"/>
      <w:r w:rsidRPr="0073389C">
        <w:rPr>
          <w:rFonts w:ascii="Arial" w:hAnsi="Arial"/>
          <w:lang w:val="sk-SK"/>
        </w:rPr>
        <w:lastRenderedPageBreak/>
        <w:t>Prílohy</w:t>
      </w:r>
      <w:bookmarkEnd w:id="197"/>
      <w:bookmarkEnd w:id="200"/>
      <w:bookmarkEnd w:id="201"/>
    </w:p>
    <w:p w14:paraId="535993E7"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realizáci</w:t>
      </w:r>
      <w:r w:rsidR="00432DCA">
        <w:rPr>
          <w:rFonts w:ascii="Arial" w:hAnsi="Arial" w:cs="Arial"/>
          <w:sz w:val="19"/>
          <w:szCs w:val="19"/>
          <w:lang w:val="sk-SK"/>
        </w:rPr>
        <w:t xml:space="preserve">i aktivít </w:t>
      </w:r>
      <w:r w:rsidRPr="002255EE">
        <w:rPr>
          <w:rFonts w:ascii="Arial" w:hAnsi="Arial" w:cs="Arial"/>
          <w:sz w:val="19"/>
          <w:szCs w:val="19"/>
          <w:lang w:val="sk-SK"/>
        </w:rPr>
        <w:t xml:space="preserve"> projektu</w:t>
      </w:r>
    </w:p>
    <w:p w14:paraId="2E8BE055"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w:t>
      </w:r>
      <w:proofErr w:type="spellStart"/>
      <w:r w:rsidRPr="002255EE">
        <w:rPr>
          <w:rFonts w:ascii="Arial" w:hAnsi="Arial" w:cs="Arial"/>
          <w:sz w:val="19"/>
          <w:szCs w:val="19"/>
          <w:lang w:val="sk-SK"/>
        </w:rPr>
        <w:t>ŽoP</w:t>
      </w:r>
      <w:proofErr w:type="spellEnd"/>
      <w:r w:rsidRPr="002255EE">
        <w:rPr>
          <w:rFonts w:ascii="Arial" w:hAnsi="Arial" w:cs="Arial"/>
          <w:sz w:val="19"/>
          <w:szCs w:val="19"/>
          <w:lang w:val="sk-SK"/>
        </w:rPr>
        <w:t xml:space="preserve">  </w:t>
      </w:r>
    </w:p>
    <w:p w14:paraId="4729E76F"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2DA05CE6"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C18B9A5" w14:textId="77777777"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w:t>
      </w:r>
      <w:proofErr w:type="spellStart"/>
      <w:r w:rsidR="009D7F63" w:rsidRPr="002255EE">
        <w:rPr>
          <w:rFonts w:ascii="Arial" w:hAnsi="Arial" w:cs="Arial"/>
          <w:sz w:val="19"/>
          <w:szCs w:val="19"/>
          <w:lang w:val="sk-SK"/>
        </w:rPr>
        <w:t>ŽoP</w:t>
      </w:r>
      <w:proofErr w:type="spellEnd"/>
      <w:r w:rsidR="009D7F63" w:rsidRPr="002255EE">
        <w:rPr>
          <w:rFonts w:ascii="Arial" w:hAnsi="Arial" w:cs="Arial"/>
          <w:sz w:val="19"/>
          <w:szCs w:val="19"/>
          <w:lang w:val="sk-SK"/>
        </w:rPr>
        <w:t>)</w:t>
      </w:r>
    </w:p>
    <w:p w14:paraId="5B96E3D4" w14:textId="77777777"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w:t>
      </w:r>
      <w:proofErr w:type="spellStart"/>
      <w:r w:rsidR="00F2335A">
        <w:rPr>
          <w:rFonts w:ascii="Arial" w:hAnsi="Arial" w:cs="Arial"/>
          <w:sz w:val="19"/>
          <w:szCs w:val="19"/>
          <w:lang w:val="sk-SK"/>
        </w:rPr>
        <w:t>ŽoP</w:t>
      </w:r>
      <w:proofErr w:type="spellEnd"/>
    </w:p>
    <w:p w14:paraId="46AF23A4" w14:textId="77777777" w:rsidR="009D7F63" w:rsidRPr="002255EE" w:rsidRDefault="000A3901" w:rsidP="005B7173">
      <w:pPr>
        <w:pStyle w:val="Default"/>
        <w:numPr>
          <w:ilvl w:val="0"/>
          <w:numId w:val="91"/>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47F72C6F" w14:textId="7777777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07080B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27066630"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3B8B0F6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60DA1B89"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2A5F370E" w14:textId="77777777"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xml:space="preserve"> Plán predkladania </w:t>
      </w:r>
      <w:proofErr w:type="spellStart"/>
      <w:r>
        <w:rPr>
          <w:rFonts w:ascii="Arial" w:hAnsi="Arial" w:cs="Arial"/>
          <w:sz w:val="19"/>
          <w:szCs w:val="19"/>
          <w:lang w:val="sk-SK"/>
        </w:rPr>
        <w:t>ŽoP</w:t>
      </w:r>
      <w:proofErr w:type="spellEnd"/>
    </w:p>
    <w:p w14:paraId="21CFD739" w14:textId="77777777"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3D8075F5"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043A0017"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40221BC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790FF61"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10A214C4"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350365AA"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5E600904"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2546CBA0"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27FE858E"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6A56568D"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0D434162"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682FFE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1435144E"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14:paraId="53589F6B" w14:textId="77777777"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14:paraId="09E8B6B9"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3FB68B6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590FEBF4" w14:textId="77777777"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52DBC62F" w14:textId="77777777"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544ECB0B" w14:textId="77777777"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DD05A42"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6D237A14"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050F44E2" w14:textId="7777777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35D25011" w14:textId="7777777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60567E55" w14:textId="7777777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71395AC4" w14:textId="77777777" w:rsidR="00AE2E88" w:rsidRDefault="00A161AA"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405C13E1" w14:textId="77777777" w:rsidR="00200264" w:rsidRPr="009B14A0" w:rsidRDefault="00200264"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27737030"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12A3A5ED"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2B212953" w14:textId="77777777" w:rsidR="009B14A0" w:rsidRPr="009B14A0" w:rsidRDefault="009B14A0" w:rsidP="009B14A0">
      <w:pPr>
        <w:pStyle w:val="Default"/>
        <w:spacing w:before="120" w:after="120" w:line="288" w:lineRule="auto"/>
        <w:ind w:left="357"/>
        <w:jc w:val="both"/>
        <w:rPr>
          <w:rFonts w:ascii="Arial" w:hAnsi="Arial" w:cs="Arial"/>
          <w:sz w:val="19"/>
          <w:szCs w:val="19"/>
          <w:lang w:val="sk-SK"/>
        </w:rPr>
      </w:pPr>
    </w:p>
    <w:p w14:paraId="323B1FC8" w14:textId="77777777" w:rsidR="0022207D" w:rsidRPr="00200264" w:rsidRDefault="0022207D" w:rsidP="002244BF">
      <w:pPr>
        <w:pStyle w:val="Textkomentra"/>
        <w:ind w:left="720"/>
        <w:rPr>
          <w:lang w:val="sk-SK"/>
        </w:rPr>
      </w:pPr>
    </w:p>
    <w:p w14:paraId="213F1233"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footerReference w:type="default" r:id="rId31"/>
      <w:footerReference w:type="first" r:id="rId32"/>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C7C346" w14:textId="77777777" w:rsidR="00D04C6A" w:rsidRDefault="00D04C6A">
      <w:r>
        <w:separator/>
      </w:r>
    </w:p>
    <w:p w14:paraId="229B3C82" w14:textId="77777777" w:rsidR="00D04C6A" w:rsidRDefault="00D04C6A"/>
  </w:endnote>
  <w:endnote w:type="continuationSeparator" w:id="0">
    <w:p w14:paraId="49954925" w14:textId="77777777" w:rsidR="00D04C6A" w:rsidRDefault="00D04C6A">
      <w:r>
        <w:continuationSeparator/>
      </w:r>
    </w:p>
    <w:p w14:paraId="7F23FB5C" w14:textId="77777777" w:rsidR="00D04C6A" w:rsidRDefault="00D04C6A"/>
  </w:endnote>
  <w:endnote w:type="continuationNotice" w:id="1">
    <w:p w14:paraId="176CF6A1" w14:textId="77777777" w:rsidR="00D04C6A" w:rsidRDefault="00D04C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altName w:val="Palatino Linotype"/>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D579C" w14:textId="77777777" w:rsidR="00E045E6" w:rsidRDefault="00E045E6">
    <w:pPr>
      <w:pStyle w:val="Pta"/>
      <w:jc w:val="right"/>
    </w:pPr>
    <w:r>
      <w:fldChar w:fldCharType="begin"/>
    </w:r>
    <w:r>
      <w:instrText xml:space="preserve"> PAGE   \* MERGEFORMAT </w:instrText>
    </w:r>
    <w:r>
      <w:fldChar w:fldCharType="separate"/>
    </w:r>
    <w:r w:rsidR="006B421C">
      <w:rPr>
        <w:noProof/>
      </w:rPr>
      <w:t>181</w:t>
    </w:r>
    <w:r>
      <w:rPr>
        <w:noProof/>
      </w:rPr>
      <w:fldChar w:fldCharType="end"/>
    </w:r>
  </w:p>
  <w:p w14:paraId="2C36D00B" w14:textId="77777777" w:rsidR="00E045E6" w:rsidRPr="003530AF" w:rsidRDefault="00E045E6"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722CB5B5" w14:textId="77777777" w:rsidR="00E045E6" w:rsidRDefault="00E045E6">
        <w:pPr>
          <w:pStyle w:val="Pta"/>
          <w:jc w:val="right"/>
        </w:pPr>
        <w:r>
          <w:fldChar w:fldCharType="begin"/>
        </w:r>
        <w:r>
          <w:instrText>PAGE   \* MERGEFORMAT</w:instrText>
        </w:r>
        <w:r>
          <w:fldChar w:fldCharType="separate"/>
        </w:r>
        <w:r w:rsidR="006B421C" w:rsidRPr="006B421C">
          <w:rPr>
            <w:noProof/>
            <w:lang w:val="sk-SK"/>
          </w:rPr>
          <w:t>1</w:t>
        </w:r>
        <w:r>
          <w:fldChar w:fldCharType="end"/>
        </w:r>
      </w:p>
    </w:sdtContent>
  </w:sdt>
  <w:p w14:paraId="3843E05C" w14:textId="77777777" w:rsidR="00E045E6" w:rsidRDefault="00E045E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66DE9E" w14:textId="77777777" w:rsidR="00D04C6A" w:rsidRDefault="00D04C6A">
      <w:r>
        <w:separator/>
      </w:r>
    </w:p>
    <w:p w14:paraId="4F772778" w14:textId="77777777" w:rsidR="00D04C6A" w:rsidRDefault="00D04C6A"/>
  </w:footnote>
  <w:footnote w:type="continuationSeparator" w:id="0">
    <w:p w14:paraId="7D22412F" w14:textId="77777777" w:rsidR="00D04C6A" w:rsidRDefault="00D04C6A">
      <w:r>
        <w:continuationSeparator/>
      </w:r>
    </w:p>
    <w:p w14:paraId="262BA62E" w14:textId="77777777" w:rsidR="00D04C6A" w:rsidRDefault="00D04C6A"/>
  </w:footnote>
  <w:footnote w:type="continuationNotice" w:id="1">
    <w:p w14:paraId="69A0628D" w14:textId="77777777" w:rsidR="00D04C6A" w:rsidRDefault="00D04C6A"/>
  </w:footnote>
  <w:footnote w:id="2">
    <w:p w14:paraId="3112F0A8" w14:textId="77777777" w:rsidR="00E045E6" w:rsidRPr="009D7F63" w:rsidRDefault="00E045E6"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3EA71EF8" w14:textId="77777777" w:rsidR="00E045E6" w:rsidRPr="009D7F63" w:rsidRDefault="00E045E6"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proofErr w:type="spellStart"/>
      <w:r w:rsidRPr="009D7F63">
        <w:rPr>
          <w:rFonts w:cs="Arial"/>
          <w:szCs w:val="16"/>
        </w:rPr>
        <w:t>mluvy</w:t>
      </w:r>
      <w:proofErr w:type="spellEnd"/>
      <w:r w:rsidRPr="009D7F63">
        <w:rPr>
          <w:rFonts w:cs="Arial"/>
          <w:szCs w:val="16"/>
        </w:rPr>
        <w:t xml:space="preserve"> o NFP</w:t>
      </w:r>
    </w:p>
  </w:footnote>
  <w:footnote w:id="4">
    <w:p w14:paraId="2C5BE3F1" w14:textId="77777777" w:rsidR="00E045E6" w:rsidRPr="009D7F63" w:rsidRDefault="00E045E6"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w:t>
      </w:r>
      <w:proofErr w:type="spellStart"/>
      <w:r w:rsidRPr="009D7F63">
        <w:rPr>
          <w:rFonts w:cs="Arial"/>
          <w:szCs w:val="16"/>
        </w:rPr>
        <w:t>minimis</w:t>
      </w:r>
      <w:proofErr w:type="spellEnd"/>
    </w:p>
  </w:footnote>
  <w:footnote w:id="5">
    <w:p w14:paraId="5C4451D7" w14:textId="77777777" w:rsidR="00E045E6" w:rsidRPr="005755D7" w:rsidRDefault="00E045E6">
      <w:pPr>
        <w:pStyle w:val="Textpoznmkypodiarou"/>
        <w:rPr>
          <w:lang w:val="sk-SK"/>
        </w:rPr>
      </w:pPr>
      <w:r>
        <w:rPr>
          <w:rStyle w:val="Odkaznapoznmkupodiarou"/>
        </w:rPr>
        <w:footnoteRef/>
      </w:r>
      <w:r w:rsidRPr="005755D7">
        <w:rPr>
          <w:rFonts w:asciiTheme="minorHAnsi" w:hAnsiTheme="minorHAnsi" w:cstheme="minorBidi"/>
        </w:rPr>
        <w:t xml:space="preserve"> </w:t>
      </w:r>
      <w:r w:rsidRPr="005F7FCF">
        <w:rPr>
          <w:rFonts w:asciiTheme="minorHAnsi" w:hAnsiTheme="minorHAnsi" w:cstheme="minorBidi"/>
        </w:rPr>
        <w:t>Pre úplnosť informácie dodávame, že týmto postupom sa určí  len obdobie pre vznik oprávnených výdavkov (tzv. časová oprávnenosť), ale pre ich  akceptáciu je potrebné súčasne preukázať aj ich vecnú oprávnenosť, ktorá sa v prípade riadiacej činnosti (bežne označovanej ak podporná činnosť) musí preukázať primeraným rozsahom činností  v spojení s odbornou časťou hlavnej aktivity/iných hlavných aktivít  a súladom s komentárom  príslušnej rozpočtovej položky</w:t>
      </w:r>
      <w:r>
        <w:rPr>
          <w:rFonts w:asciiTheme="minorHAnsi" w:hAnsiTheme="minorHAnsi" w:cstheme="minorBidi"/>
          <w:lang w:val="sk-SK"/>
        </w:rPr>
        <w:t>.</w:t>
      </w:r>
    </w:p>
  </w:footnote>
  <w:footnote w:id="6">
    <w:p w14:paraId="44049546" w14:textId="77777777" w:rsidR="00E045E6" w:rsidRPr="00735615" w:rsidRDefault="00E045E6">
      <w:pPr>
        <w:pStyle w:val="Textpoznmkypodiarou"/>
        <w:rPr>
          <w:lang w:val="sk-SK"/>
        </w:rPr>
      </w:pPr>
      <w:r>
        <w:rPr>
          <w:rStyle w:val="Odkaznapoznmkupodiarou"/>
        </w:rPr>
        <w:footnoteRef/>
      </w:r>
      <w:r>
        <w:t xml:space="preserve"> Systém ITMS2014+ umožňuje predloženie nasledovných formulárov: Žiadosti o aktiváciu konta; Žiadosti o nenávratný finančný príspevok; Žiadosti o platbu; Monitorovacej správy projektu; Hlásenia o začatí alebo konci realizácie aktivít; Všeobecnej komunikácie.</w:t>
      </w:r>
    </w:p>
  </w:footnote>
  <w:footnote w:id="7">
    <w:p w14:paraId="7EDF750B" w14:textId="77777777" w:rsidR="00E045E6" w:rsidRPr="00EA00BD" w:rsidRDefault="00E045E6" w:rsidP="00702314">
      <w:pPr>
        <w:pStyle w:val="Textpoznmkypodiarou"/>
        <w:jc w:val="both"/>
        <w:rPr>
          <w:rFonts w:cs="Arial"/>
          <w:szCs w:val="16"/>
        </w:rPr>
      </w:pPr>
      <w:r w:rsidRPr="00EA00BD">
        <w:rPr>
          <w:rFonts w:cs="Arial"/>
          <w:szCs w:val="16"/>
        </w:rPr>
        <w:footnoteRef/>
      </w:r>
      <w:r w:rsidRPr="000814A8">
        <w:rPr>
          <w:rFonts w:cs="Arial"/>
          <w:szCs w:val="16"/>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 xml:space="preserve">nahrádza personálnu maticu projektu sumarizačný hárok deklarovaných a nárokovaných výdavkov, v ktorom musí byť v rámci jednotlivých výdavkov pre účely finančnej kontroly uvedený ako minimálny údaj jedinečný identifikátor oprávnených osôb / zamestnancov, na základe ktorého je možné konkrétne osoby / zamestnancov identifikovať a preukázať u zamestnávateľa, </w:t>
      </w:r>
      <w:proofErr w:type="spellStart"/>
      <w:r w:rsidRPr="00EA00BD">
        <w:rPr>
          <w:rFonts w:cs="Arial"/>
          <w:szCs w:val="16"/>
        </w:rPr>
        <w:t>t.j</w:t>
      </w:r>
      <w:proofErr w:type="spellEnd"/>
      <w:r w:rsidRPr="00EA00BD">
        <w:rPr>
          <w:rFonts w:cs="Arial"/>
          <w:szCs w:val="16"/>
        </w:rPr>
        <w:t>. najmä priradiť osobný spis zamestnanca, jeho mzdové náležitosti a preukázanie účtovných dokladov k uhradeným mzdám za zamestnanca.</w:t>
      </w:r>
    </w:p>
    <w:p w14:paraId="5D9A264C" w14:textId="77777777" w:rsidR="00E045E6" w:rsidRPr="00EA00BD" w:rsidRDefault="00E045E6" w:rsidP="00702314">
      <w:pPr>
        <w:pStyle w:val="Textpoznmkypodiarou"/>
        <w:jc w:val="both"/>
        <w:rPr>
          <w:szCs w:val="16"/>
          <w:lang w:val="sk-SK"/>
        </w:rPr>
      </w:pPr>
    </w:p>
    <w:p w14:paraId="7DBC22D3" w14:textId="77777777" w:rsidR="00E045E6" w:rsidRPr="00EA00BD" w:rsidRDefault="00E045E6">
      <w:pPr>
        <w:pStyle w:val="Textpoznmkypodiarou"/>
        <w:rPr>
          <w:lang w:val="sk-SK"/>
        </w:rPr>
      </w:pPr>
    </w:p>
  </w:footnote>
  <w:footnote w:id="8">
    <w:p w14:paraId="3590E41A" w14:textId="77777777" w:rsidR="00E045E6" w:rsidRDefault="00E045E6" w:rsidP="0063712E">
      <w:pPr>
        <w:pStyle w:val="Textpoznmkypodiarou"/>
        <w:jc w:val="both"/>
        <w:rPr>
          <w:lang w:val="sk-SK"/>
        </w:rPr>
      </w:pPr>
      <w:r>
        <w:rPr>
          <w:rStyle w:val="Odkaznapoznmkupodiarou"/>
        </w:rPr>
        <w:footnoteRef/>
      </w:r>
      <w:r>
        <w:t xml:space="preserve"> </w:t>
      </w:r>
      <w:r>
        <w:rPr>
          <w:lang w:val="sk-SK"/>
        </w:rPr>
        <w:t>Prijímateľ môže pre doručenie informácie o začatí realizácie hlavných aktivít projektu v písomnej forme využiť aj štandardný postup doručením: a</w:t>
      </w:r>
      <w:r w:rsidRPr="00B96875">
        <w:rPr>
          <w:lang w:val="sk-SK"/>
        </w:rPr>
        <w:t xml:space="preserve"> </w:t>
      </w:r>
      <w:r>
        <w:rPr>
          <w:lang w:val="sk-SK"/>
        </w:rPr>
        <w:t xml:space="preserve">) v elektronickej podobe prostredníctvom </w:t>
      </w:r>
      <w:r w:rsidRPr="00616000">
        <w:rPr>
          <w:lang w:val="sk-SK"/>
        </w:rPr>
        <w:t>Ústredného portálu verejnej správy slovensko.sk podpísaný  oprávnenou osobou kvalif</w:t>
      </w:r>
      <w:r>
        <w:rPr>
          <w:lang w:val="sk-SK"/>
        </w:rPr>
        <w:t xml:space="preserve">ikovaným elektronickým podpisom. </w:t>
      </w:r>
      <w:r w:rsidRPr="00616000">
        <w:rPr>
          <w:lang w:val="sk-SK"/>
        </w:rPr>
        <w:t xml:space="preserve"> V tomto prípade odporúčame využiť funkcionalitu ITMS2014+</w:t>
      </w:r>
      <w:r>
        <w:rPr>
          <w:lang w:val="sk-SK"/>
        </w:rPr>
        <w:t xml:space="preserve">; </w:t>
      </w:r>
    </w:p>
    <w:p w14:paraId="128B7F35" w14:textId="77777777" w:rsidR="00E045E6" w:rsidRPr="0063712E" w:rsidRDefault="00E045E6" w:rsidP="0063712E">
      <w:pPr>
        <w:pStyle w:val="Textpoznmkypodiarou"/>
        <w:jc w:val="both"/>
        <w:rPr>
          <w:lang w:val="sk-SK"/>
        </w:rPr>
      </w:pPr>
      <w:r>
        <w:rPr>
          <w:lang w:val="sk-SK"/>
        </w:rPr>
        <w:t>b.) v listinnej podobe poštou, kuriérskou službou  alebo osobne do podateľne.</w:t>
      </w:r>
    </w:p>
  </w:footnote>
  <w:footnote w:id="9">
    <w:p w14:paraId="0C9BCBDB" w14:textId="77777777" w:rsidR="00E045E6" w:rsidRPr="009D7F63" w:rsidRDefault="00E045E6"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10">
    <w:p w14:paraId="4FE83B7E" w14:textId="77777777" w:rsidR="00E045E6" w:rsidRPr="0063712E" w:rsidRDefault="00E045E6" w:rsidP="00516E54">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1">
    <w:p w14:paraId="1B3F2DB0" w14:textId="77777777" w:rsidR="00E045E6" w:rsidRPr="003911A6" w:rsidRDefault="00E045E6">
      <w:pPr>
        <w:pStyle w:val="Textpoznmkypodiarou"/>
        <w:rPr>
          <w:del w:id="33"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12">
    <w:p w14:paraId="61C87567" w14:textId="77777777" w:rsidR="00E045E6" w:rsidRPr="00F20EE9" w:rsidRDefault="00E045E6">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13">
    <w:p w14:paraId="624CE0A9" w14:textId="77777777" w:rsidR="00E045E6" w:rsidRPr="005D70A1" w:rsidRDefault="00E045E6">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4">
    <w:p w14:paraId="3A5390FB" w14:textId="77777777" w:rsidR="00E045E6" w:rsidRPr="00EA330D" w:rsidRDefault="00E045E6"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5">
    <w:p w14:paraId="32EDC201" w14:textId="77777777" w:rsidR="00E045E6" w:rsidRPr="00852446" w:rsidRDefault="00E045E6"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16">
    <w:p w14:paraId="66386B84" w14:textId="77777777" w:rsidR="00E045E6" w:rsidRPr="00E25071" w:rsidRDefault="00E045E6"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7">
    <w:p w14:paraId="1D8187EA" w14:textId="77777777" w:rsidR="00E045E6" w:rsidRPr="00EA00BD" w:rsidRDefault="00E045E6">
      <w:pPr>
        <w:pStyle w:val="Textpoznmkypodiarou"/>
        <w:rPr>
          <w:lang w:val="sk-SK"/>
        </w:rPr>
      </w:pPr>
      <w:r>
        <w:rPr>
          <w:rStyle w:val="Odkaznapoznmkupodiarou"/>
        </w:rPr>
        <w:footnoteRef/>
      </w:r>
      <w:r>
        <w:t xml:space="preserve"> </w:t>
      </w:r>
      <w:r>
        <w:rPr>
          <w:lang w:val="sk-SK"/>
        </w:rPr>
        <w:t>Tu uvedené osobitné druhy zmien na ktoré je možné uplatniť zmenové konanie ex post môžu byť  ešte bližšie špecifikované  v rámci tých častí príručky,  do ktorej zmena  vecne náleží, napr. 2.4.3 oprávnenosť výdavkov</w:t>
      </w:r>
    </w:p>
  </w:footnote>
  <w:footnote w:id="18">
    <w:p w14:paraId="0D47D123" w14:textId="77777777" w:rsidR="00E045E6" w:rsidRPr="00597E10" w:rsidRDefault="00E045E6" w:rsidP="00331B12">
      <w:pPr>
        <w:pStyle w:val="Textpoznmkypodiarou"/>
        <w:rPr>
          <w:lang w:val="sk-SK"/>
        </w:rPr>
      </w:pPr>
      <w:r>
        <w:rPr>
          <w:rStyle w:val="Odkaznapoznmkupodiarou"/>
        </w:rPr>
        <w:footnoteRef/>
      </w:r>
      <w:r>
        <w:t xml:space="preserve"> </w:t>
      </w:r>
      <w:r>
        <w:rPr>
          <w:lang w:val="sk-SK"/>
        </w:rPr>
        <w:t>O</w:t>
      </w:r>
      <w:proofErr w:type="spellStart"/>
      <w:r w:rsidRPr="002D3BB7">
        <w:t>bdobie</w:t>
      </w:r>
      <w:proofErr w:type="spellEnd"/>
      <w:r w:rsidRPr="002D3BB7">
        <w:t xml:space="preserve"> mimoriadnej situácie, núdzového stavu alebo výnimočného stavu vyhláseného v súvislosti s ochorením COVID-19 a obdobie šiestich mesiacov po</w:t>
      </w:r>
      <w:r>
        <w:t> </w:t>
      </w:r>
      <w:r w:rsidRPr="002D3BB7">
        <w:t>ich odvolaní</w:t>
      </w:r>
      <w:r>
        <w:rPr>
          <w:lang w:val="sk-SK"/>
        </w:rPr>
        <w:t>.</w:t>
      </w:r>
    </w:p>
  </w:footnote>
  <w:footnote w:id="19">
    <w:p w14:paraId="172ED6E0" w14:textId="77777777" w:rsidR="00E045E6" w:rsidRPr="00CE5F7E" w:rsidRDefault="00E045E6">
      <w:pPr>
        <w:pStyle w:val="Textpoznmkypodiarou"/>
        <w:rPr>
          <w:lang w:val="sk-SK"/>
        </w:rPr>
      </w:pPr>
      <w:r>
        <w:rPr>
          <w:rStyle w:val="Odkaznapoznmkupodiarou"/>
        </w:rPr>
        <w:footnoteRef/>
      </w:r>
      <w:r>
        <w:t xml:space="preserve"> </w:t>
      </w:r>
      <w:r>
        <w:rPr>
          <w:lang w:val="sk-SK"/>
        </w:rPr>
        <w:t>Postup krok po kroku je popísaný v Usmernení CKO č. 6 k elektronickej komunikácii v systéme ITMS2014+.</w:t>
      </w:r>
    </w:p>
  </w:footnote>
  <w:footnote w:id="20">
    <w:p w14:paraId="7AF61AD3" w14:textId="77777777" w:rsidR="00E045E6" w:rsidRPr="001A430C" w:rsidRDefault="00E045E6">
      <w:pPr>
        <w:pStyle w:val="Textpoznmkypodiarou"/>
        <w:rPr>
          <w:lang w:val="sk-SK"/>
        </w:rPr>
      </w:pPr>
      <w:r>
        <w:rPr>
          <w:rStyle w:val="Odkaznapoznmkupodiarou"/>
        </w:rPr>
        <w:footnoteRef/>
      </w:r>
      <w:r>
        <w:t xml:space="preserve"> </w:t>
      </w:r>
      <w:r>
        <w:rPr>
          <w:lang w:val="sk-SK"/>
        </w:rPr>
        <w:t>V závislosti od podoby písomnej formy použitej prijímateľom tak RO pre OP EVS urobí buď elektronicky alebo listinne,</w:t>
      </w:r>
    </w:p>
  </w:footnote>
  <w:footnote w:id="21">
    <w:p w14:paraId="4E700D7B" w14:textId="77777777" w:rsidR="00E045E6" w:rsidRPr="009D7F63" w:rsidRDefault="00E045E6"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22">
    <w:p w14:paraId="3BC21933" w14:textId="77777777" w:rsidR="00E045E6" w:rsidRPr="009D7F63" w:rsidRDefault="00E045E6">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23">
    <w:p w14:paraId="204D9A7D" w14:textId="77777777" w:rsidR="00E045E6" w:rsidRPr="007D7535" w:rsidRDefault="00E045E6" w:rsidP="008D2E36">
      <w:pPr>
        <w:pStyle w:val="Textpoznmkypodiarou"/>
        <w:rPr>
          <w:lang w:val="sk-SK"/>
        </w:rPr>
      </w:pPr>
      <w:r>
        <w:rPr>
          <w:rStyle w:val="Odkaznapoznmkupodiarou"/>
        </w:rPr>
        <w:footnoteRef/>
      </w:r>
      <w:r>
        <w:t xml:space="preserve"> </w:t>
      </w:r>
      <w:r>
        <w:rPr>
          <w:lang w:val="sk-SK"/>
        </w:rPr>
        <w:t>S</w:t>
      </w:r>
      <w:proofErr w:type="spellStart"/>
      <w:r w:rsidRPr="007D7535">
        <w:rPr>
          <w:rStyle w:val="Odkaznavysvetlivku"/>
          <w:rFonts w:cs="Arial"/>
          <w:szCs w:val="16"/>
          <w:vertAlign w:val="baseline"/>
        </w:rPr>
        <w:t>lúži</w:t>
      </w:r>
      <w:proofErr w:type="spellEnd"/>
      <w:r w:rsidRPr="009B66D5">
        <w:rPr>
          <w:rFonts w:cs="Arial"/>
          <w:szCs w:val="16"/>
        </w:rPr>
        <w:t xml:space="preserve"> na realizáciu príjmov/výdavkov projektu cez rozpočet subjektu/prijímateľa</w:t>
      </w:r>
      <w:r>
        <w:rPr>
          <w:rFonts w:cs="Arial"/>
          <w:szCs w:val="16"/>
          <w:lang w:val="sk-SK"/>
        </w:rPr>
        <w:t>.</w:t>
      </w:r>
    </w:p>
  </w:footnote>
  <w:footnote w:id="24">
    <w:p w14:paraId="5C2C6288" w14:textId="77777777" w:rsidR="00E045E6" w:rsidRPr="009D7F63" w:rsidRDefault="00E045E6"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2DCCF34B" w14:textId="77777777" w:rsidR="00E045E6" w:rsidRPr="009D7F63" w:rsidRDefault="00E045E6"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2A9E4FB3" w14:textId="77777777" w:rsidR="00E045E6" w:rsidRPr="009D7F63" w:rsidRDefault="00E045E6"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6645C7F" w14:textId="77777777" w:rsidR="00E045E6" w:rsidRPr="009D7F63" w:rsidRDefault="00E045E6"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233D3F24" w14:textId="77777777" w:rsidR="00E045E6" w:rsidRPr="009D7F63" w:rsidRDefault="00E045E6" w:rsidP="00C8683A">
      <w:pPr>
        <w:pStyle w:val="Textpoznmkypodiarou"/>
        <w:rPr>
          <w:rFonts w:cs="Arial"/>
          <w:szCs w:val="16"/>
          <w:lang w:val="sk-SK"/>
        </w:rPr>
      </w:pPr>
      <w:r w:rsidRPr="009D7F63">
        <w:rPr>
          <w:rFonts w:cs="Arial"/>
          <w:szCs w:val="16"/>
          <w:lang w:val="sk-SK" w:eastAsia="cs-CZ"/>
        </w:rPr>
        <w:t>4. pohonné hmoty.</w:t>
      </w:r>
    </w:p>
  </w:footnote>
  <w:footnote w:id="25">
    <w:p w14:paraId="7FAC1B18" w14:textId="77777777" w:rsidR="00E045E6" w:rsidRPr="009D7F63" w:rsidRDefault="00E045E6"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089871D1" w14:textId="77777777" w:rsidR="00E045E6" w:rsidRPr="009D7F63" w:rsidRDefault="00E045E6"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B530969" w14:textId="77777777" w:rsidR="00E045E6" w:rsidRPr="009D7F63" w:rsidRDefault="00E045E6"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B9CDA9D" w14:textId="77777777" w:rsidR="00E045E6" w:rsidRPr="009D7F63" w:rsidRDefault="00E045E6"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6B7B67DD" w14:textId="77777777" w:rsidR="00E045E6" w:rsidRPr="00041D2E" w:rsidRDefault="00E045E6" w:rsidP="00041D2E">
      <w:pPr>
        <w:pStyle w:val="Textpoznmkypodiarou"/>
        <w:rPr>
          <w:lang w:val="sk-SK"/>
        </w:rPr>
      </w:pPr>
      <w:r w:rsidRPr="009D7F63">
        <w:rPr>
          <w:rFonts w:cs="Arial"/>
          <w:szCs w:val="16"/>
          <w:lang w:val="sk-SK" w:eastAsia="cs-CZ"/>
        </w:rPr>
        <w:t>4. pohonné hmoty.</w:t>
      </w:r>
    </w:p>
  </w:footnote>
  <w:footnote w:id="26">
    <w:p w14:paraId="784C7747" w14:textId="77777777" w:rsidR="00E045E6" w:rsidRPr="009D7F63" w:rsidRDefault="00E045E6"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27">
    <w:p w14:paraId="2888D183" w14:textId="77777777" w:rsidR="00E045E6" w:rsidRDefault="00E045E6" w:rsidP="004F34F5">
      <w:pPr>
        <w:pStyle w:val="Textpoznmkypodiarou"/>
        <w:jc w:val="both"/>
        <w:rPr>
          <w:szCs w:val="16"/>
        </w:rPr>
      </w:pPr>
      <w:r>
        <w:rPr>
          <w:rStyle w:val="Odkaznapoznmkupodiarou"/>
        </w:rPr>
        <w:footnoteRef/>
      </w:r>
      <w:r>
        <w:t xml:space="preserve"> V prípade obstarania tovarov a služieb podľa ZVO, kedy sa zákon na príslušnú zákazku nevzťahuje (uplatnenie výnimky na nákup tovarov, resp. služieb zo zahraničia) môže byť za podmienky dodržania hospodárnosti, efektívnosti, účelnosti a účinnosti použitia verejných financií v rámci uplatnenia záväzkového alebo spotrebiteľského práva použitý aj iný právny rámec ako právny rámec SR.</w:t>
      </w:r>
    </w:p>
    <w:p w14:paraId="23DA45AA" w14:textId="77777777" w:rsidR="00E045E6" w:rsidRPr="00735615" w:rsidRDefault="00E045E6" w:rsidP="00735615">
      <w:pPr>
        <w:pStyle w:val="Textpoznmkypodiarou"/>
        <w:jc w:val="both"/>
        <w:rPr>
          <w:lang w:val="sk-SK"/>
        </w:rPr>
      </w:pPr>
      <w:r>
        <w:t>Rovnako v prípadoch kedy je uplatnený postup, kde služby predstavujú náhradu oprávnených nákladov spolupráce členského štátu s medzinárodnou organizáciou a tieto nie sú považované za zákazku podľa ZVO, je možné použiť aj iný právny rámec ako právny rámec SR</w:t>
      </w:r>
      <w:r>
        <w:rPr>
          <w:lang w:val="sk-SK"/>
        </w:rPr>
        <w:t>.</w:t>
      </w:r>
    </w:p>
  </w:footnote>
  <w:footnote w:id="28">
    <w:p w14:paraId="07AF51A5" w14:textId="77777777" w:rsidR="00E045E6" w:rsidRPr="009D7F63" w:rsidRDefault="00E045E6"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29">
    <w:p w14:paraId="6BDBD3F9" w14:textId="77777777" w:rsidR="00E045E6" w:rsidRPr="009D7F63" w:rsidRDefault="00E045E6"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proofErr w:type="spellStart"/>
      <w:r w:rsidRPr="009D7F63">
        <w:rPr>
          <w:rFonts w:cs="Arial"/>
          <w:szCs w:val="16"/>
        </w:rPr>
        <w:t>Vysúťaženie</w:t>
      </w:r>
      <w:proofErr w:type="spellEnd"/>
      <w:r w:rsidRPr="009D7F63">
        <w:rPr>
          <w:rFonts w:cs="Arial"/>
          <w:szCs w:val="16"/>
        </w:rPr>
        <w:t xml:space="preserv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30">
    <w:p w14:paraId="6B5FD7AA" w14:textId="77777777" w:rsidR="00E045E6" w:rsidRDefault="00E045E6"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 xml:space="preserve">Výdavky, ktoré vznikli na základe volania a zasielania </w:t>
      </w:r>
      <w:proofErr w:type="spellStart"/>
      <w:r w:rsidRPr="00EA3D40">
        <w:rPr>
          <w:rFonts w:ascii="Arial" w:hAnsi="Arial" w:cs="Arial"/>
          <w:sz w:val="16"/>
          <w:szCs w:val="16"/>
        </w:rPr>
        <w:t>sms</w:t>
      </w:r>
      <w:proofErr w:type="spellEnd"/>
      <w:r w:rsidRPr="00EA3D40">
        <w:rPr>
          <w:rFonts w:ascii="Arial" w:hAnsi="Arial" w:cs="Arial"/>
          <w:sz w:val="16"/>
          <w:szCs w:val="16"/>
        </w:rPr>
        <w:t xml:space="preserve"> správ na </w:t>
      </w:r>
      <w:proofErr w:type="spellStart"/>
      <w:r w:rsidRPr="00EA3D40">
        <w:rPr>
          <w:rFonts w:ascii="Arial" w:hAnsi="Arial" w:cs="Arial"/>
          <w:sz w:val="16"/>
          <w:szCs w:val="16"/>
        </w:rPr>
        <w:t>infolinky</w:t>
      </w:r>
      <w:proofErr w:type="spellEnd"/>
      <w:r w:rsidRPr="00EA3D40">
        <w:rPr>
          <w:rFonts w:ascii="Arial" w:hAnsi="Arial" w:cs="Arial"/>
          <w:sz w:val="16"/>
          <w:szCs w:val="16"/>
        </w:rPr>
        <w:t xml:space="preserve"> a </w:t>
      </w:r>
      <w:proofErr w:type="spellStart"/>
      <w:r w:rsidRPr="00EA3D40">
        <w:rPr>
          <w:rFonts w:ascii="Arial" w:hAnsi="Arial" w:cs="Arial"/>
          <w:sz w:val="16"/>
          <w:szCs w:val="16"/>
        </w:rPr>
        <w:t>audiotextové</w:t>
      </w:r>
      <w:proofErr w:type="spellEnd"/>
      <w:r w:rsidRPr="00EA3D40">
        <w:rPr>
          <w:rFonts w:ascii="Arial" w:hAnsi="Arial" w:cs="Arial"/>
          <w:sz w:val="16"/>
          <w:szCs w:val="16"/>
        </w:rPr>
        <w:t xml:space="preserve"> čísla sú neoprávnené, taktiež výdavky, ktoré vznikli nad rámec </w:t>
      </w:r>
      <w:proofErr w:type="spellStart"/>
      <w:r w:rsidRPr="00EA3D40">
        <w:rPr>
          <w:rFonts w:ascii="Arial" w:hAnsi="Arial" w:cs="Arial"/>
          <w:sz w:val="16"/>
          <w:szCs w:val="16"/>
        </w:rPr>
        <w:t>zazmluvneného</w:t>
      </w:r>
      <w:proofErr w:type="spellEnd"/>
      <w:r w:rsidRPr="00EA3D40">
        <w:rPr>
          <w:rFonts w:ascii="Arial" w:hAnsi="Arial" w:cs="Arial"/>
          <w:sz w:val="16"/>
          <w:szCs w:val="16"/>
        </w:rPr>
        <w:t xml:space="preserve">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56E1774A" w14:textId="77777777" w:rsidR="00E045E6" w:rsidRPr="009D7F63" w:rsidRDefault="00E045E6">
      <w:pPr>
        <w:pStyle w:val="Textpoznmkypodiarou"/>
        <w:rPr>
          <w:rFonts w:cs="Arial"/>
          <w:szCs w:val="16"/>
          <w:lang w:val="sk-SK"/>
        </w:rPr>
      </w:pPr>
    </w:p>
  </w:footnote>
  <w:footnote w:id="31">
    <w:p w14:paraId="22AA2654" w14:textId="77777777" w:rsidR="00E045E6" w:rsidRPr="002D4628" w:rsidRDefault="00E045E6" w:rsidP="00735615">
      <w:pPr>
        <w:pStyle w:val="Textpoznmkypodiarou"/>
        <w:jc w:val="both"/>
        <w:rPr>
          <w:lang w:val="sk-SK"/>
        </w:rPr>
      </w:pPr>
      <w:r>
        <w:rPr>
          <w:rStyle w:val="Odkaznapoznmkupodiarou"/>
        </w:rPr>
        <w:footnoteRef/>
      </w:r>
      <w:r>
        <w:t xml:space="preserve"> </w:t>
      </w:r>
      <w:r>
        <w:rPr>
          <w:rFonts w:cs="Arial"/>
          <w:szCs w:val="19"/>
        </w:rPr>
        <w:t>Vo výnimočných prípadoch a na základe objektívne zdôvodnenej situácie, ktorá môže mať za následok nemožnosť realizovať schválený projekt, oprávnenú/-é aktivitu/-y projektu alebo ich podstatné časti, môže Poskytovateľ na základe posúdenia žiadosti o zmenu zmluvy vyjadriť písomný súhlas s realizáciou tejto zmeny projektu na základe uzavretej vhodnej zmluvy o spolupráci pri realizovaní projektu medzi prijímateľom a spolupracujúcim subjektom. Na základe takejto zmluvy môžu vznikať oprávnené výdavky projektu (predovšetkým personálne výdavky) na úrovni spolupracujúceho subjektu, za ktoré nesie plnú vecnú aj právnu zodpovednosť prijímateľ. Táto situácia môže nastať výhradne</w:t>
      </w:r>
      <w:r w:rsidRPr="002D4628">
        <w:t xml:space="preserve"> v čase realizácie projektu</w:t>
      </w:r>
      <w:r>
        <w:rPr>
          <w:rFonts w:cs="Arial"/>
          <w:szCs w:val="19"/>
        </w:rPr>
        <w:t>,</w:t>
      </w:r>
      <w:r w:rsidRPr="002D4628">
        <w:t xml:space="preserve"> po </w:t>
      </w:r>
      <w:r>
        <w:rPr>
          <w:rFonts w:cs="Arial"/>
          <w:szCs w:val="19"/>
        </w:rPr>
        <w:t xml:space="preserve">nadobudnutí </w:t>
      </w:r>
      <w:r w:rsidRPr="002D4628">
        <w:t>účinnosti Zmluvy o</w:t>
      </w:r>
      <w:r>
        <w:rPr>
          <w:rFonts w:cs="Arial"/>
          <w:szCs w:val="19"/>
        </w:rPr>
        <w:t> </w:t>
      </w:r>
      <w:r w:rsidRPr="002D4628">
        <w:t>NFP/ Rozhodnutia NFP</w:t>
      </w:r>
      <w:r>
        <w:rPr>
          <w:rFonts w:cs="Arial"/>
          <w:szCs w:val="19"/>
        </w:rPr>
        <w:t>,</w:t>
      </w:r>
      <w:r w:rsidRPr="002D4628">
        <w:t xml:space="preserve"> v</w:t>
      </w:r>
      <w:r>
        <w:rPr>
          <w:rFonts w:cs="Arial"/>
          <w:szCs w:val="19"/>
        </w:rPr>
        <w:t> </w:t>
      </w:r>
      <w:r w:rsidRPr="002D4628">
        <w:t>súlade s podmienkou oprávnenosti výdavkov realizácie projektu dotknutej výzvy/vyzvania</w:t>
      </w:r>
      <w:r>
        <w:rPr>
          <w:rFonts w:cs="Arial"/>
          <w:szCs w:val="19"/>
          <w:lang w:val="sk-SK"/>
        </w:rPr>
        <w:t>.</w:t>
      </w:r>
    </w:p>
  </w:footnote>
  <w:footnote w:id="32">
    <w:p w14:paraId="748D3330" w14:textId="77777777" w:rsidR="00E045E6" w:rsidRPr="009D7F63" w:rsidRDefault="00E045E6" w:rsidP="00735615">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w:t>
      </w:r>
      <w:proofErr w:type="spellStart"/>
      <w:r w:rsidRPr="009D7F63">
        <w:rPr>
          <w:rFonts w:cs="Arial"/>
          <w:szCs w:val="16"/>
        </w:rPr>
        <w:t>predfinancovania</w:t>
      </w:r>
      <w:proofErr w:type="spellEnd"/>
      <w:r w:rsidRPr="009D7F63">
        <w:rPr>
          <w:rFonts w:cs="Arial"/>
          <w:szCs w:val="16"/>
        </w:rPr>
        <w:t>.</w:t>
      </w:r>
    </w:p>
  </w:footnote>
  <w:footnote w:id="33">
    <w:p w14:paraId="67F1ADFF" w14:textId="77777777" w:rsidR="00E045E6" w:rsidRPr="006E4CC8" w:rsidRDefault="00E045E6"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3DAD0FB1" w14:textId="77777777" w:rsidR="00E045E6" w:rsidRPr="007F7349" w:rsidRDefault="00E045E6"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333FBD09" w14:textId="77777777" w:rsidR="00E045E6" w:rsidRPr="007F7349" w:rsidRDefault="00E045E6"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2F43E3E7" w14:textId="77777777" w:rsidR="00E045E6" w:rsidRPr="007F7349" w:rsidRDefault="00E045E6"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5A8AE264" w14:textId="77777777" w:rsidR="00E045E6" w:rsidRPr="00F41F62" w:rsidRDefault="00E045E6"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34">
    <w:p w14:paraId="1D1C0F7D" w14:textId="77777777" w:rsidR="00E045E6" w:rsidRPr="009D7F63" w:rsidRDefault="00E045E6"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35">
    <w:p w14:paraId="588AFD3C" w14:textId="77777777" w:rsidR="00E045E6" w:rsidRDefault="00E045E6"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w:t>
      </w:r>
      <w:proofErr w:type="spellStart"/>
      <w:r>
        <w:rPr>
          <w:lang w:val="sk-SK"/>
        </w:rPr>
        <w:t>keteringových</w:t>
      </w:r>
      <w:proofErr w:type="spellEnd"/>
      <w:r>
        <w:rPr>
          <w:lang w:val="sk-SK"/>
        </w:rPr>
        <w:t xml:space="preserve"> služieb.</w:t>
      </w:r>
    </w:p>
  </w:footnote>
  <w:footnote w:id="36">
    <w:p w14:paraId="6721C3EE" w14:textId="77777777" w:rsidR="00E045E6" w:rsidRDefault="00E045E6"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37">
    <w:p w14:paraId="15667933" w14:textId="77777777" w:rsidR="00E045E6" w:rsidRDefault="00E045E6"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38">
    <w:p w14:paraId="1744570C" w14:textId="77777777" w:rsidR="00E045E6" w:rsidRPr="004F28ED" w:rsidRDefault="00E045E6">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39">
    <w:p w14:paraId="33CC1FB5" w14:textId="77777777" w:rsidR="00E045E6" w:rsidRPr="0031793F" w:rsidRDefault="00E045E6">
      <w:pPr>
        <w:pStyle w:val="Textpoznmkypodiarou"/>
        <w:rPr>
          <w:lang w:val="sk-SK"/>
        </w:rPr>
      </w:pPr>
      <w:r>
        <w:rPr>
          <w:rStyle w:val="Odkaznapoznmkupodiarou"/>
        </w:rPr>
        <w:footnoteRef/>
      </w:r>
      <w:r>
        <w:t xml:space="preserve"> </w:t>
      </w:r>
      <w:r>
        <w:rPr>
          <w:lang w:val="sk-SK"/>
        </w:rPr>
        <w:t xml:space="preserve">Takýto pracovný pomer môže zamestnávateľ s vlastným zamestnancom uzavrieť  aj ako ďalší samostatný pracovný pomer zamestnanca v súlade s § 50 Zákonníka práce, teda </w:t>
      </w:r>
      <w:r w:rsidRPr="00614195">
        <w:rPr>
          <w:lang w:val="sk-SK"/>
        </w:rPr>
        <w:t>len na činnosti spočívajúce v prácach iného druhu</w:t>
      </w:r>
    </w:p>
  </w:footnote>
  <w:footnote w:id="40">
    <w:p w14:paraId="38E92D02" w14:textId="77777777" w:rsidR="00E045E6" w:rsidRPr="00E1641D" w:rsidRDefault="00E045E6" w:rsidP="00346CD1">
      <w:pPr>
        <w:pStyle w:val="Textpoznmkypodiarou"/>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lang w:val="sk-SK"/>
        </w:rPr>
        <w:t xml:space="preserve"> alebo žiadateľa dopytovo-orientovaného projektu, ktorý je subjektom verejnej správy</w:t>
      </w:r>
      <w:r w:rsidRPr="00E1641D">
        <w:rPr>
          <w:szCs w:val="16"/>
          <w:lang w:val="sk-SK"/>
        </w:rPr>
        <w:t xml:space="preserve">. </w:t>
      </w:r>
      <w:r w:rsidRPr="00E1641D">
        <w:rPr>
          <w:lang w:val="sk-SK"/>
        </w:rPr>
        <w:t xml:space="preserve"> </w:t>
      </w:r>
    </w:p>
  </w:footnote>
  <w:footnote w:id="41">
    <w:p w14:paraId="64707FCA" w14:textId="77777777" w:rsidR="00E045E6" w:rsidRPr="0029658C" w:rsidRDefault="00E045E6" w:rsidP="00346CD1">
      <w:pPr>
        <w:pStyle w:val="Default"/>
        <w:jc w:val="both"/>
        <w:rPr>
          <w:szCs w:val="16"/>
          <w:lang w:val="x-none"/>
        </w:rPr>
      </w:pPr>
      <w:r w:rsidRPr="00E1641D">
        <w:rPr>
          <w:rStyle w:val="Odkaznapoznmkupodiarou"/>
          <w:lang w:val="sk-SK"/>
        </w:rPr>
        <w:footnoteRef/>
      </w:r>
      <w:r w:rsidRPr="00E1641D">
        <w:rPr>
          <w:rFonts w:ascii="Arial" w:hAnsi="Arial"/>
          <w:color w:val="auto"/>
          <w:sz w:val="16"/>
          <w:szCs w:val="16"/>
          <w:lang w:val="sk-SK" w:eastAsia="x-none"/>
        </w:rPr>
        <w:t>Index sa vypočíta ako priemerná hodnota ročných indexov</w:t>
      </w:r>
      <w:r w:rsidRPr="0029658C">
        <w:rPr>
          <w:rFonts w:ascii="Arial" w:hAnsi="Arial"/>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42">
    <w:p w14:paraId="4AE34EF6" w14:textId="77777777" w:rsidR="00E045E6" w:rsidRDefault="00E045E6" w:rsidP="00A052EC">
      <w:pPr>
        <w:pStyle w:val="Default"/>
        <w:jc w:val="both"/>
        <w:rPr>
          <w:rFonts w:ascii="Arial" w:hAnsi="Arial"/>
          <w:color w:val="auto"/>
          <w:sz w:val="16"/>
          <w:szCs w:val="16"/>
          <w:lang w:val="sk-SK" w:eastAsia="x-none"/>
        </w:rPr>
      </w:pPr>
      <w:r>
        <w:rPr>
          <w:rStyle w:val="Odkaznapoznmkupodiarou"/>
        </w:rPr>
        <w:footnoteRef/>
      </w:r>
      <w:proofErr w:type="spellStart"/>
      <w:r>
        <w:rPr>
          <w:rFonts w:ascii="Arial" w:hAnsi="Arial"/>
          <w:color w:val="auto"/>
          <w:sz w:val="16"/>
          <w:szCs w:val="16"/>
          <w:lang w:val="sk-SK" w:eastAsia="x-none"/>
        </w:rPr>
        <w:t>T.j</w:t>
      </w:r>
      <w:proofErr w:type="spellEnd"/>
      <w:r>
        <w:rPr>
          <w:rFonts w:ascii="Arial" w:hAnsi="Arial"/>
          <w:color w:val="auto"/>
          <w:sz w:val="16"/>
          <w:szCs w:val="16"/>
          <w:lang w:val="sk-SK" w:eastAsia="x-none"/>
        </w:rPr>
        <w:t xml:space="preserve">.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0D590066" w14:textId="77777777" w:rsidR="00E045E6" w:rsidRPr="0029658C" w:rsidRDefault="00E045E6" w:rsidP="00A052EC">
      <w:pPr>
        <w:pStyle w:val="Default"/>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w:t>
      </w:r>
      <w:proofErr w:type="spellStart"/>
      <w:r>
        <w:rPr>
          <w:rFonts w:ascii="Arial" w:hAnsi="Arial"/>
          <w:color w:val="auto"/>
          <w:sz w:val="16"/>
          <w:szCs w:val="16"/>
          <w:lang w:val="sk-SK" w:eastAsia="x-none"/>
        </w:rPr>
        <w:t>ŽoNFP</w:t>
      </w:r>
      <w:proofErr w:type="spellEnd"/>
      <w:r>
        <w:rPr>
          <w:rFonts w:ascii="Arial" w:hAnsi="Arial"/>
          <w:color w:val="auto"/>
          <w:sz w:val="16"/>
          <w:szCs w:val="16"/>
          <w:lang w:val="sk-SK" w:eastAsia="x-none"/>
        </w:rPr>
        <w:t xml:space="preserve"> (buď ako priemerná/</w:t>
      </w:r>
      <w:proofErr w:type="spellStart"/>
      <w:r>
        <w:rPr>
          <w:rFonts w:ascii="Arial" w:hAnsi="Arial"/>
          <w:color w:val="auto"/>
          <w:sz w:val="16"/>
          <w:szCs w:val="16"/>
          <w:lang w:val="sk-SK" w:eastAsia="x-none"/>
        </w:rPr>
        <w:t>mediánová</w:t>
      </w:r>
      <w:proofErr w:type="spellEnd"/>
      <w:r>
        <w:rPr>
          <w:rFonts w:ascii="Arial" w:hAnsi="Arial"/>
          <w:color w:val="auto"/>
          <w:sz w:val="16"/>
          <w:szCs w:val="16"/>
          <w:lang w:val="sk-SK" w:eastAsia="x-none"/>
        </w:rPr>
        <w:t xml:space="preserve"> alebo ako maximálna v závislosti od mzdovej politiky predloženej v </w:t>
      </w:r>
      <w:proofErr w:type="spellStart"/>
      <w:r>
        <w:rPr>
          <w:rFonts w:ascii="Arial" w:hAnsi="Arial"/>
          <w:color w:val="auto"/>
          <w:sz w:val="16"/>
          <w:szCs w:val="16"/>
          <w:lang w:val="sk-SK" w:eastAsia="x-none"/>
        </w:rPr>
        <w:t>ŽoNFP</w:t>
      </w:r>
      <w:proofErr w:type="spellEnd"/>
      <w:r>
        <w:rPr>
          <w:rFonts w:ascii="Arial" w:hAnsi="Arial"/>
          <w:color w:val="auto"/>
          <w:sz w:val="16"/>
          <w:szCs w:val="16"/>
          <w:lang w:val="sk-SK" w:eastAsia="x-none"/>
        </w:rPr>
        <w:t xml:space="preserve">).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43">
    <w:p w14:paraId="2A70F20B" w14:textId="77777777" w:rsidR="00E045E6" w:rsidRPr="00765644" w:rsidRDefault="00E045E6" w:rsidP="00A052E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p>
  </w:footnote>
  <w:footnote w:id="44">
    <w:p w14:paraId="4A02512F" w14:textId="77777777" w:rsidR="00E045E6" w:rsidRDefault="00E045E6" w:rsidP="006A2DA0">
      <w:pPr>
        <w:pStyle w:val="Textpoznmkypodiarou"/>
        <w:jc w:val="both"/>
        <w:rPr>
          <w:lang w:val="sk-SK"/>
        </w:rPr>
      </w:pPr>
      <w:r>
        <w:rPr>
          <w:rStyle w:val="Odkaznapoznmkupodiarou"/>
        </w:rPr>
        <w:footnoteRef/>
      </w:r>
      <w:r>
        <w:rPr>
          <w:lang w:val="sk-SK"/>
        </w:rPr>
        <w:t xml:space="preserve">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w:t>
      </w:r>
      <w:proofErr w:type="spellStart"/>
      <w:r>
        <w:rPr>
          <w:lang w:val="sk-SK"/>
        </w:rPr>
        <w:t>regulérneho</w:t>
      </w:r>
      <w:proofErr w:type="spellEnd"/>
      <w:r>
        <w:rPr>
          <w:lang w:val="sk-SK"/>
        </w:rPr>
        <w:t xml:space="preserve"> výstupu projektu. Všetky podstatné pracovné podklady a záznamy k projektovým výstupom ako aj samotné výstupy projektu, v prípade ak je to relevantné, je prijímateľ po vypracovaní uceleného výstupu pracovnej činnosti a projektu </w:t>
      </w:r>
      <w:proofErr w:type="spellStart"/>
      <w:r>
        <w:rPr>
          <w:lang w:val="sk-SK"/>
        </w:rPr>
        <w:t>zamestancom</w:t>
      </w:r>
      <w:proofErr w:type="spellEnd"/>
      <w:r>
        <w:rPr>
          <w:lang w:val="sk-SK"/>
        </w:rPr>
        <w:t>/--</w:t>
      </w:r>
      <w:proofErr w:type="spellStart"/>
      <w:r>
        <w:rPr>
          <w:lang w:val="sk-SK"/>
        </w:rPr>
        <w:t>ami</w:t>
      </w:r>
      <w:proofErr w:type="spellEnd"/>
      <w:r>
        <w:rPr>
          <w:lang w:val="sk-SK"/>
        </w:rPr>
        <w:t xml:space="preserve">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55F152F6" w14:textId="77777777" w:rsidR="00E045E6" w:rsidRDefault="00E045E6" w:rsidP="006A2DA0">
      <w:pPr>
        <w:pStyle w:val="Textpoznmkypodiarou"/>
        <w:jc w:val="both"/>
        <w:rPr>
          <w:lang w:val="sk-SK"/>
        </w:rPr>
      </w:pPr>
      <w:r>
        <w:rPr>
          <w:lang w:val="sk-SK"/>
        </w:rPr>
        <w:t>Vyššie uvedené nezbavuje povinnosti prijímateľa a jeho zamestnancov udržiavať priebežné výstupy pracovnej činnosti najmä v prípadoch, keď sa samotná pracovná činnosť týka konkrétneho výstupu a časový rámec jeho realizácie presahuje viac ako jeden kalendárny mesiac a pre účely finančnej kontroly nie je možné na strane prijímateľa objektívne zdokladovať oprávnenú činnosť zamestnancov.</w:t>
      </w:r>
    </w:p>
    <w:p w14:paraId="26088DDF" w14:textId="77777777" w:rsidR="00E045E6" w:rsidRDefault="00E045E6"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31376A12" w14:textId="77777777" w:rsidR="00E045E6" w:rsidRPr="00033E1E" w:rsidRDefault="00E045E6" w:rsidP="006A2DA0">
      <w:pPr>
        <w:pStyle w:val="Textpoznmkypodiarou"/>
        <w:jc w:val="both"/>
        <w:rPr>
          <w:lang w:val="sk-SK"/>
        </w:rPr>
      </w:pPr>
      <w:r>
        <w:t>Oprávnený pracovný čas, ktorý je určujúci pre stanovenie oprávnenej časti mzdy, predstavuje iba reálne odpracovaný čas (</w:t>
      </w:r>
      <w:proofErr w:type="spellStart"/>
      <w:r>
        <w:t>t.j</w:t>
      </w:r>
      <w:proofErr w:type="spellEnd"/>
      <w:r>
        <w:t>.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45">
    <w:p w14:paraId="35ED0803" w14:textId="77777777" w:rsidR="00E045E6" w:rsidRPr="00B8602D" w:rsidRDefault="00E045E6">
      <w:pPr>
        <w:pStyle w:val="Textpoznmkypodiarou"/>
        <w:rPr>
          <w:lang w:val="sk-SK"/>
        </w:rPr>
      </w:pPr>
      <w:r>
        <w:rPr>
          <w:rStyle w:val="Odkaznapoznmkupodiarou"/>
        </w:rPr>
        <w:footnoteRef/>
      </w:r>
      <w:r>
        <w:t xml:space="preserve"> Zamestnancovi na kratší pracovný pomer nemôže zamestnávateľ nariadiť prácu nadčas, môže sa na nej so zamestnancom </w:t>
      </w:r>
      <w:r>
        <w:rPr>
          <w:lang w:val="sk-SK"/>
        </w:rPr>
        <w:t xml:space="preserve">len </w:t>
      </w:r>
      <w:r>
        <w:t>dohodnúť</w:t>
      </w:r>
      <w:r>
        <w:rPr>
          <w:lang w:val="sk-SK"/>
        </w:rPr>
        <w:t>.</w:t>
      </w:r>
    </w:p>
  </w:footnote>
  <w:footnote w:id="46">
    <w:p w14:paraId="61591BE7" w14:textId="77777777" w:rsidR="00E045E6" w:rsidRPr="00BD5C09" w:rsidRDefault="00E045E6" w:rsidP="00736D46">
      <w:pPr>
        <w:pStyle w:val="Textpoznmkypodiarou"/>
        <w:jc w:val="both"/>
        <w:rPr>
          <w:lang w:val="sk-SK"/>
        </w:rPr>
      </w:pPr>
      <w:r>
        <w:rPr>
          <w:rStyle w:val="Odkaznapoznmkupodiarou"/>
        </w:rPr>
        <w:footnoteRef/>
      </w:r>
      <w:r>
        <w:t xml:space="preserve">  Realiz</w:t>
      </w:r>
      <w:r>
        <w:rPr>
          <w:lang w:val="sk-SK"/>
        </w:rPr>
        <w:t>ácia projektových činností výhradne v rámci nadčasového fondu sa neakceptuje pri pracovných pozíciách týkajúcich sa analytických pozícií a pracovných pozícií, ktorými dochádza k tvorbe nových pracovných miest alebo posilňovaniu existujúcich pracovných miest kapacít orgánov verejnej správy a inštitúcií nimi zriadenými ako aj ostatnými organizáciami na účel výkonu verejnej moci alebo určenými na poskytovanie verejných služieb.</w:t>
      </w:r>
    </w:p>
  </w:footnote>
  <w:footnote w:id="47">
    <w:p w14:paraId="32904B54" w14:textId="77777777" w:rsidR="00E045E6" w:rsidRPr="00867B4C" w:rsidRDefault="00E045E6" w:rsidP="0099542E">
      <w:pPr>
        <w:autoSpaceDE w:val="0"/>
        <w:autoSpaceDN w:val="0"/>
        <w:adjustRightInd w:val="0"/>
        <w:jc w:val="both"/>
      </w:pPr>
      <w:r>
        <w:rPr>
          <w:rStyle w:val="Odkaznapoznmkupodiarou"/>
        </w:rPr>
        <w:footnoteRef/>
      </w:r>
      <w:proofErr w:type="spellStart"/>
      <w:r w:rsidRPr="0099542E">
        <w:rPr>
          <w:sz w:val="16"/>
          <w:szCs w:val="20"/>
          <w:lang w:eastAsia="x-none"/>
        </w:rPr>
        <w:t>T.j</w:t>
      </w:r>
      <w:proofErr w:type="spellEnd"/>
      <w:r w:rsidRPr="0099542E">
        <w:rPr>
          <w:sz w:val="16"/>
          <w:szCs w:val="20"/>
          <w:lang w:eastAsia="x-none"/>
        </w:rPr>
        <w:t xml:space="preserve">.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r>
        <w:rPr>
          <w:sz w:val="16"/>
          <w:szCs w:val="20"/>
          <w:lang w:eastAsia="x-none"/>
        </w:rPr>
        <w:t>minimálne dvaja</w:t>
      </w:r>
      <w:r w:rsidRPr="0099542E">
        <w:rPr>
          <w:sz w:val="16"/>
          <w:szCs w:val="20"/>
          <w:lang w:eastAsia="x-none"/>
        </w:rPr>
        <w:t xml:space="preserve"> riadiaci zamestnanci projektového tímu, napr. projektový manažér a finančný manažér).</w:t>
      </w:r>
      <w:r w:rsidRPr="0073389C">
        <w:t xml:space="preserve"> </w:t>
      </w:r>
    </w:p>
  </w:footnote>
  <w:footnote w:id="48">
    <w:p w14:paraId="64A6AA42" w14:textId="77777777" w:rsidR="00E045E6" w:rsidRPr="00EA00BD" w:rsidRDefault="00E045E6" w:rsidP="00EA00BD">
      <w:pPr>
        <w:pStyle w:val="Textpoznmkypodiarou"/>
        <w:jc w:val="both"/>
        <w:rPr>
          <w:lang w:val="sk-SK"/>
        </w:rPr>
      </w:pPr>
      <w:r>
        <w:rPr>
          <w:rStyle w:val="Odkaznapoznmkupodiarou"/>
        </w:rPr>
        <w:footnoteRef/>
      </w:r>
      <w:r>
        <w:rPr>
          <w:lang w:val="sk-SK"/>
        </w:rPr>
        <w:t>Štatutárny orgán, resp. splnomocnená osoba na výkon činností štatutárneho orgánu je povinná činnosti súvisiace s riadením organizácie preukázať v pracovnom výkaze ako inú činnosť nesúvisiacu s činnosťami v prospech EŠIF projektov. V prípade, že štatutárny orgán, resp. splnomocnená osoba nepreukáže v pracovnom výkaze činnosti súvisiace s riadením organizácie v požadovanej minimálnej miere (zodpovedajúcej aspoň 50%-</w:t>
      </w:r>
      <w:proofErr w:type="spellStart"/>
      <w:r>
        <w:rPr>
          <w:lang w:val="sk-SK"/>
        </w:rPr>
        <w:t>nému</w:t>
      </w:r>
      <w:proofErr w:type="spellEnd"/>
      <w:r>
        <w:rPr>
          <w:lang w:val="sk-SK"/>
        </w:rPr>
        <w:t xml:space="preserve"> pracovnému úväzku) je poskytovateľ oprávnený považovať v režime pracovného dňa a vo vzťahu k maximálnemu 12-hodinovému dennému pracovnému času zamestnanca za oprávnenú pre EŠIF projekty dennú alokáciu pracovného času maximálne do výšky 8,00 odpracovaných hodín. </w:t>
      </w:r>
    </w:p>
  </w:footnote>
  <w:footnote w:id="49">
    <w:p w14:paraId="68DE9086" w14:textId="77777777" w:rsidR="00E045E6" w:rsidRPr="00EA00BD" w:rsidRDefault="00E045E6" w:rsidP="00EA00BD">
      <w:pPr>
        <w:pStyle w:val="Textpoznmkypodiarou"/>
        <w:jc w:val="both"/>
        <w:rPr>
          <w:lang w:val="sk-SK"/>
        </w:rPr>
      </w:pPr>
      <w:r>
        <w:rPr>
          <w:rStyle w:val="Odkaznapoznmkupodiarou"/>
        </w:rPr>
        <w:footnoteRef/>
      </w:r>
      <w:r>
        <w:rPr>
          <w:lang w:val="sk-SK"/>
        </w:rPr>
        <w:t>V odôvodnených prípadoch, ak ide o vedúceho riadiaceho pracovníka alebo vedúceho zamestnanca, ktorý riadi kolektív na nižšej úrovni hierarchie organizácie, kde sú všetci zamestnanci zapojení v plnej miere do projektu a ktorý vykonáva výhradne činnosti súvisiace s projektom, môže byť takýto zamestnanec financovaný až do výšky 100% svojho riadneho pracovného úväzku.</w:t>
      </w:r>
    </w:p>
  </w:footnote>
  <w:footnote w:id="50">
    <w:p w14:paraId="3D5B49C2" w14:textId="77777777" w:rsidR="00E045E6" w:rsidRPr="00736D46" w:rsidRDefault="00E045E6" w:rsidP="00C8515B">
      <w:pPr>
        <w:autoSpaceDE w:val="0"/>
        <w:autoSpaceDN w:val="0"/>
        <w:adjustRightInd w:val="0"/>
        <w:spacing w:before="120" w:after="120" w:line="288" w:lineRule="auto"/>
        <w:jc w:val="both"/>
        <w:rPr>
          <w:sz w:val="16"/>
          <w:szCs w:val="16"/>
        </w:rPr>
      </w:pPr>
      <w:r>
        <w:rPr>
          <w:rStyle w:val="Odkaznapoznmkupodiarou"/>
        </w:rPr>
        <w:footnoteRef/>
      </w:r>
      <w:r w:rsidRPr="00736D46">
        <w:rPr>
          <w:sz w:val="16"/>
          <w:szCs w:val="16"/>
        </w:rPr>
        <w:t xml:space="preserve"> </w:t>
      </w:r>
      <w:r>
        <w:rPr>
          <w:sz w:val="16"/>
          <w:szCs w:val="16"/>
        </w:rPr>
        <w:t>Č</w:t>
      </w:r>
      <w:r w:rsidRPr="00736D46">
        <w:rPr>
          <w:sz w:val="16"/>
          <w:szCs w:val="16"/>
        </w:rPr>
        <w:t>innosti</w:t>
      </w:r>
      <w:r>
        <w:rPr>
          <w:sz w:val="16"/>
          <w:szCs w:val="16"/>
        </w:rPr>
        <w:t xml:space="preserve">, </w:t>
      </w:r>
      <w:r w:rsidRPr="00683DFB">
        <w:rPr>
          <w:sz w:val="16"/>
          <w:szCs w:val="16"/>
        </w:rPr>
        <w:t xml:space="preserve">ktoré vyplývajú organizácii z jej postavenia </w:t>
      </w:r>
      <w:r w:rsidRPr="00736D46">
        <w:rPr>
          <w:sz w:val="16"/>
          <w:szCs w:val="16"/>
        </w:rPr>
        <w:t>má organizácia zabezpečiť vo vlastnom mene a na vlastnú zodpovednosť predovšetkým vlastnými personálnymi kapacitami na pracovný pomer (napr. v prípade subjektov štátnej alebo verejnej správy alebo nimi zriadenými organizáciami, ostatných verejnoprávnych inštitúcií, náplň činnosti vyplývajúca zo zakladacej zmluvy, predmetu činnosti alebo obdobného dokumentu popisujúceho činnosť organizácie).</w:t>
      </w:r>
      <w:r>
        <w:rPr>
          <w:sz w:val="16"/>
          <w:szCs w:val="16"/>
        </w:rPr>
        <w:t xml:space="preserve"> </w:t>
      </w:r>
    </w:p>
    <w:p w14:paraId="72297296" w14:textId="77777777" w:rsidR="00E045E6" w:rsidRPr="00736D46" w:rsidRDefault="00E045E6">
      <w:pPr>
        <w:pStyle w:val="Textpoznmkypodiarou"/>
        <w:rPr>
          <w:lang w:val="sk-SK"/>
        </w:rPr>
      </w:pPr>
    </w:p>
  </w:footnote>
  <w:footnote w:id="51">
    <w:p w14:paraId="3B1DDFE6" w14:textId="77777777" w:rsidR="00E045E6" w:rsidRPr="00965E93" w:rsidRDefault="00E045E6"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52">
    <w:p w14:paraId="04235AB1" w14:textId="77777777" w:rsidR="00E045E6" w:rsidRPr="009D7F63" w:rsidRDefault="00E045E6"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53">
    <w:p w14:paraId="5B5AED80" w14:textId="77777777" w:rsidR="00E045E6" w:rsidRPr="009D7F63" w:rsidRDefault="00E045E6"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54">
    <w:p w14:paraId="4A561FFD" w14:textId="77777777" w:rsidR="00E045E6" w:rsidRPr="009D7F63" w:rsidRDefault="00E045E6"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55">
    <w:p w14:paraId="65161A9A" w14:textId="77777777" w:rsidR="00E045E6" w:rsidRPr="009D7F63" w:rsidRDefault="00E045E6"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1C078327" w14:textId="77777777" w:rsidR="00E045E6" w:rsidRPr="009D7F63" w:rsidRDefault="00E045E6"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56">
    <w:p w14:paraId="673F36A6" w14:textId="77777777" w:rsidR="00E045E6" w:rsidRPr="009D7F63" w:rsidRDefault="00E045E6"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57">
    <w:p w14:paraId="7F206314" w14:textId="77777777" w:rsidR="00E045E6" w:rsidRPr="009D7F63" w:rsidRDefault="00E045E6"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58">
    <w:p w14:paraId="1886023C" w14:textId="77777777" w:rsidR="00E045E6" w:rsidRPr="009D7F63" w:rsidRDefault="00E045E6"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681076F6" w14:textId="77777777" w:rsidR="00E045E6" w:rsidRPr="009D7F63" w:rsidRDefault="00E045E6"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59">
    <w:p w14:paraId="5AB099ED" w14:textId="77777777" w:rsidR="00E045E6" w:rsidRPr="00062F88" w:rsidRDefault="00E045E6"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60">
    <w:p w14:paraId="440DFBC7" w14:textId="77777777" w:rsidR="00E045E6" w:rsidRDefault="00E045E6" w:rsidP="009B4AEF">
      <w:pPr>
        <w:pStyle w:val="Textpoznmkypodiarou"/>
        <w:jc w:val="both"/>
      </w:pPr>
      <w:r>
        <w:rPr>
          <w:rStyle w:val="Odkaznapoznmkupodiarou"/>
        </w:rPr>
        <w:footnoteRef/>
      </w:r>
      <w:r>
        <w:t xml:space="preserve"> Priznanie odmeny príslušnému zamestnancovi musí byť náležite zdôvodnené.</w:t>
      </w:r>
    </w:p>
  </w:footnote>
  <w:footnote w:id="61">
    <w:p w14:paraId="6780E399" w14:textId="77777777" w:rsidR="00E045E6" w:rsidRPr="00F72B7B" w:rsidRDefault="00E045E6"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62">
    <w:p w14:paraId="56A84A69" w14:textId="77777777" w:rsidR="00E045E6" w:rsidRDefault="00E045E6"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w:t>
      </w:r>
      <w:r>
        <w:rPr>
          <w:lang w:val="sk-SK"/>
        </w:rPr>
        <w:t>bežný</w:t>
      </w:r>
      <w:r>
        <w:t xml:space="preserve"> rok, oprávnená výška mesačnej odmeny vychádza z počtu odpracovaných mesiacov v </w:t>
      </w:r>
      <w:r>
        <w:rPr>
          <w:lang w:val="sk-SK"/>
        </w:rPr>
        <w:t>bežnom</w:t>
      </w:r>
      <w:r>
        <w:t xml:space="preserve">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63">
    <w:p w14:paraId="113B7238" w14:textId="77777777" w:rsidR="00E045E6" w:rsidRDefault="00E045E6" w:rsidP="009B4AEF">
      <w:pPr>
        <w:pStyle w:val="Textpoznmkypodiarou"/>
        <w:jc w:val="both"/>
      </w:pPr>
      <w:r>
        <w:rPr>
          <w:rStyle w:val="Odkaznapoznmkupodiarou"/>
        </w:rPr>
        <w:footnoteRef/>
      </w:r>
      <w:r>
        <w:t xml:space="preserve"> Kumulovaná výška priznaných odmien za </w:t>
      </w:r>
      <w:r>
        <w:rPr>
          <w:lang w:val="sk-SK"/>
        </w:rPr>
        <w:t>bežný</w:t>
      </w:r>
      <w:r>
        <w:t xml:space="preserve"> rok musí pomerne zodpovedať počtu odpracovaných mesiacov príslušného zamestnanca za </w:t>
      </w:r>
      <w:r>
        <w:rPr>
          <w:lang w:val="sk-SK"/>
        </w:rPr>
        <w:t>bežný</w:t>
      </w:r>
      <w:r>
        <w:t xml:space="preserve"> rok (napr. ak príslušný zamestnanec odpracoval 8 mesiacov za </w:t>
      </w:r>
      <w:r>
        <w:rPr>
          <w:lang w:val="sk-SK"/>
        </w:rPr>
        <w:t>bežný</w:t>
      </w:r>
      <w:r>
        <w:t xml:space="preserve"> rok, oprávnená výška odmeny bude 1/8 vyššie uvedeného ročného limitu</w:t>
      </w:r>
      <w:r>
        <w:rPr>
          <w:lang w:val="sk-SK"/>
        </w:rPr>
        <w:t>)</w:t>
      </w:r>
      <w:r>
        <w:t xml:space="preserve">. </w:t>
      </w:r>
    </w:p>
  </w:footnote>
  <w:footnote w:id="64">
    <w:p w14:paraId="30997A2E" w14:textId="77777777" w:rsidR="00E045E6" w:rsidRPr="00027286" w:rsidRDefault="00E045E6"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65">
    <w:p w14:paraId="0AF0F428" w14:textId="77777777" w:rsidR="00E045E6" w:rsidRPr="00AF0A84" w:rsidRDefault="00E045E6">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66">
    <w:p w14:paraId="58D353E8" w14:textId="77777777" w:rsidR="00E045E6" w:rsidRPr="009D7F63" w:rsidRDefault="00E045E6"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67">
    <w:p w14:paraId="3E46E005" w14:textId="77777777" w:rsidR="00E045E6" w:rsidRDefault="00E045E6" w:rsidP="00AB15E6">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w:t>
      </w:r>
      <w:r>
        <w:rPr>
          <w:lang w:val="sk-SK"/>
        </w:rPr>
        <w:t>y: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Poľsko – 145 EUR, Rumunsko – 170 EUR, Slovinsko 110 EUR, Španielsko – 125 EUR, Švédsko – 160 EUR, Anglicko – 175 EUR, Chorvátsko – 120 EUR, Nórsko – 140 EUR.</w:t>
      </w:r>
    </w:p>
    <w:p w14:paraId="400CF982" w14:textId="77777777" w:rsidR="00E045E6" w:rsidRPr="00B275B2" w:rsidRDefault="00E045E6" w:rsidP="00AB15E6">
      <w:pPr>
        <w:pStyle w:val="Textpoznmkypodiarou"/>
        <w:jc w:val="both"/>
        <w:rPr>
          <w:lang w:val="sk-SK"/>
        </w:rPr>
      </w:pPr>
      <w:r>
        <w:rPr>
          <w:lang w:val="sk-SK"/>
        </w:rPr>
        <w:t xml:space="preserve"> </w:t>
      </w:r>
    </w:p>
  </w:footnote>
  <w:footnote w:id="68">
    <w:p w14:paraId="4CCCB3F6" w14:textId="77777777" w:rsidR="00E045E6" w:rsidRPr="001277DD" w:rsidRDefault="00E045E6"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69">
    <w:p w14:paraId="6420C5FF" w14:textId="77777777" w:rsidR="00E045E6" w:rsidRPr="00EA00BD" w:rsidRDefault="00E045E6"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w:t>
      </w:r>
      <w:proofErr w:type="spellStart"/>
      <w:r w:rsidRPr="001277DD">
        <w:rPr>
          <w:szCs w:val="16"/>
          <w:lang w:val="sk-SK"/>
        </w:rPr>
        <w:t>diems</w:t>
      </w:r>
      <w:proofErr w:type="spellEnd"/>
      <w:r w:rsidRPr="001277DD">
        <w:rPr>
          <w:szCs w:val="16"/>
          <w:lang w:val="sk-SK"/>
        </w:rPr>
        <w:t>“ sú zverejnené na webovom sídle</w:t>
      </w:r>
      <w:r>
        <w:rPr>
          <w:rStyle w:val="Hypertextovprepojenie"/>
          <w:rFonts w:asciiTheme="minorHAnsi" w:hAnsiTheme="minorHAnsi"/>
          <w:sz w:val="16"/>
          <w:szCs w:val="16"/>
          <w:lang w:val="sk-SK"/>
        </w:rPr>
        <w:t xml:space="preserve">  </w:t>
      </w:r>
      <w:hyperlink r:id="rId1" w:history="1">
        <w:r w:rsidRPr="00EA00BD">
          <w:rPr>
            <w:rStyle w:val="Hypertextovprepojenie"/>
            <w:sz w:val="16"/>
            <w:szCs w:val="16"/>
          </w:rPr>
          <w:t>https://ec.europa.eu/europeaid/sites/devco/files/perdiems-2017-03-17_en.pdf</w:t>
        </w:r>
      </w:hyperlink>
      <w:r w:rsidRPr="00AB15E6">
        <w:rPr>
          <w:szCs w:val="16"/>
          <w:lang w:val="sk-SK"/>
        </w:rPr>
        <w:t xml:space="preserve">.  </w:t>
      </w:r>
    </w:p>
  </w:footnote>
  <w:footnote w:id="70">
    <w:p w14:paraId="5858BB7A" w14:textId="77777777" w:rsidR="00E045E6" w:rsidRPr="001277DD" w:rsidRDefault="00E045E6"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 expert priletí v stredu o 10.00 a odletí vo štvrtok o 19.00. Oprávnená výška per </w:t>
      </w:r>
      <w:proofErr w:type="spellStart"/>
      <w:r w:rsidRPr="001277DD">
        <w:rPr>
          <w:szCs w:val="16"/>
          <w:lang w:val="sk-SK"/>
        </w:rPr>
        <w:t>diems</w:t>
      </w:r>
      <w:proofErr w:type="spellEnd"/>
      <w:r w:rsidRPr="001277DD">
        <w:rPr>
          <w:szCs w:val="16"/>
          <w:lang w:val="sk-SK"/>
        </w:rPr>
        <w:t xml:space="preserve"> sa vypočíta ako súčet hodín (14 + 19 = 33 hodín)/24 = 1,375. Oprávnená bude teda denná sadzba per </w:t>
      </w:r>
      <w:proofErr w:type="spellStart"/>
      <w:r w:rsidRPr="001277DD">
        <w:rPr>
          <w:szCs w:val="16"/>
          <w:lang w:val="sk-SK"/>
        </w:rPr>
        <w:t>diems</w:t>
      </w:r>
      <w:proofErr w:type="spellEnd"/>
      <w:r w:rsidRPr="001277DD">
        <w:rPr>
          <w:szCs w:val="16"/>
          <w:lang w:val="sk-SK"/>
        </w:rPr>
        <w:t xml:space="preserve"> násobená koeficientom 1,375. </w:t>
      </w:r>
      <w:r w:rsidRPr="001277DD">
        <w:rPr>
          <w:lang w:val="sk-SK"/>
        </w:rPr>
        <w:t xml:space="preserve"> </w:t>
      </w:r>
    </w:p>
  </w:footnote>
  <w:footnote w:id="71">
    <w:p w14:paraId="5F1D0A1D" w14:textId="77777777" w:rsidR="00E045E6" w:rsidRPr="001277DD" w:rsidRDefault="00E045E6"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72">
    <w:p w14:paraId="7819EFB8" w14:textId="77777777" w:rsidR="00E045E6" w:rsidRPr="001277DD" w:rsidRDefault="00E045E6"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73">
    <w:p w14:paraId="160E6959" w14:textId="77777777" w:rsidR="00E045E6" w:rsidRPr="00923BC1" w:rsidRDefault="00E045E6"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w:t>
      </w:r>
      <w:proofErr w:type="spellStart"/>
      <w:r w:rsidRPr="00347407">
        <w:rPr>
          <w:rFonts w:cs="Arial"/>
          <w:szCs w:val="16"/>
          <w:lang w:eastAsia="en-US"/>
        </w:rPr>
        <w:t>value</w:t>
      </w:r>
      <w:proofErr w:type="spellEnd"/>
      <w:r w:rsidRPr="00347407">
        <w:rPr>
          <w:rFonts w:cs="Arial"/>
          <w:szCs w:val="16"/>
          <w:lang w:eastAsia="en-US"/>
        </w:rPr>
        <w:t xml:space="preserve"> </w:t>
      </w:r>
      <w:proofErr w:type="spellStart"/>
      <w:r w:rsidRPr="00347407">
        <w:rPr>
          <w:rFonts w:cs="Arial"/>
          <w:szCs w:val="16"/>
          <w:lang w:eastAsia="en-US"/>
        </w:rPr>
        <w:t>for</w:t>
      </w:r>
      <w:proofErr w:type="spellEnd"/>
      <w:r w:rsidRPr="00347407">
        <w:rPr>
          <w:rFonts w:cs="Arial"/>
          <w:szCs w:val="16"/>
          <w:lang w:eastAsia="en-US"/>
        </w:rPr>
        <w:t xml:space="preserve"> </w:t>
      </w:r>
      <w:proofErr w:type="spellStart"/>
      <w:r w:rsidRPr="00347407">
        <w:rPr>
          <w:rFonts w:cs="Arial"/>
          <w:szCs w:val="16"/>
          <w:lang w:eastAsia="en-US"/>
        </w:rPr>
        <w:t>money</w:t>
      </w:r>
      <w:proofErr w:type="spellEnd"/>
      <w:r w:rsidRPr="00347407">
        <w:rPr>
          <w:rFonts w:cs="Arial"/>
          <w:szCs w:val="16"/>
          <w:lang w:eastAsia="en-US"/>
        </w:rPr>
        <w:t>“</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74">
    <w:p w14:paraId="41EC266A" w14:textId="77777777" w:rsidR="00E045E6" w:rsidRPr="00772F95" w:rsidRDefault="00E045E6"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75">
    <w:p w14:paraId="1B8A9B5C" w14:textId="77777777" w:rsidR="00E045E6" w:rsidRPr="008A522F" w:rsidRDefault="00E045E6"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76">
    <w:p w14:paraId="2F76CCA6" w14:textId="77777777" w:rsidR="00E045E6" w:rsidRPr="00CE0C11" w:rsidRDefault="00E045E6"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77">
    <w:p w14:paraId="7B95C6EE" w14:textId="77777777" w:rsidR="00E045E6" w:rsidRPr="00621D47" w:rsidRDefault="00E045E6"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78">
    <w:p w14:paraId="3BFD955E" w14:textId="77777777" w:rsidR="00E045E6" w:rsidRPr="00391F1C" w:rsidRDefault="00E045E6"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w:t>
      </w:r>
      <w:proofErr w:type="spellStart"/>
      <w:r>
        <w:rPr>
          <w:szCs w:val="22"/>
        </w:rPr>
        <w:t>prefinancoval</w:t>
      </w:r>
      <w:proofErr w:type="spellEnd"/>
      <w:r>
        <w:rPr>
          <w:szCs w:val="22"/>
        </w:rPr>
        <w:t xml:space="preserve">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79">
    <w:p w14:paraId="0A580933" w14:textId="77777777" w:rsidR="00E045E6" w:rsidRPr="009D7F63" w:rsidRDefault="00E045E6"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80">
    <w:p w14:paraId="6E659908" w14:textId="77777777" w:rsidR="00E045E6" w:rsidRPr="009D7F63" w:rsidRDefault="00E045E6"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81">
    <w:p w14:paraId="4AACA7E4" w14:textId="77777777" w:rsidR="00E045E6" w:rsidRPr="009D7F63" w:rsidRDefault="00E045E6"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82">
    <w:p w14:paraId="5CB1A387" w14:textId="77777777" w:rsidR="00E045E6" w:rsidRPr="009D7F63" w:rsidRDefault="00E045E6"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83">
    <w:p w14:paraId="25DB59BF" w14:textId="77777777" w:rsidR="00E045E6" w:rsidRPr="009D7F63" w:rsidRDefault="00E045E6"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84">
    <w:p w14:paraId="6B0EB6D9" w14:textId="77777777" w:rsidR="00E045E6" w:rsidRPr="009D7F63" w:rsidRDefault="00E045E6"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85">
    <w:p w14:paraId="2E898118" w14:textId="77777777" w:rsidR="00E045E6" w:rsidRPr="00405EED" w:rsidRDefault="00E045E6"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86">
    <w:p w14:paraId="6C2A3CAC" w14:textId="77777777" w:rsidR="00E045E6" w:rsidRPr="009D7F63" w:rsidRDefault="00E045E6"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w:t>
      </w:r>
      <w:proofErr w:type="spellStart"/>
      <w:r w:rsidRPr="009D7F63">
        <w:rPr>
          <w:rFonts w:cs="Arial"/>
          <w:szCs w:val="16"/>
        </w:rPr>
        <w:t>value</w:t>
      </w:r>
      <w:proofErr w:type="spellEnd"/>
      <w:r w:rsidRPr="009D7F63">
        <w:rPr>
          <w:rFonts w:cs="Arial"/>
          <w:szCs w:val="16"/>
        </w:rPr>
        <w:t xml:space="preserve"> </w:t>
      </w:r>
      <w:proofErr w:type="spellStart"/>
      <w:r w:rsidRPr="009D7F63">
        <w:rPr>
          <w:rFonts w:cs="Arial"/>
          <w:szCs w:val="16"/>
        </w:rPr>
        <w:t>for</w:t>
      </w:r>
      <w:proofErr w:type="spellEnd"/>
      <w:r w:rsidRPr="009D7F63">
        <w:rPr>
          <w:rFonts w:cs="Arial"/>
          <w:szCs w:val="16"/>
        </w:rPr>
        <w:t xml:space="preserve"> </w:t>
      </w:r>
      <w:proofErr w:type="spellStart"/>
      <w:r w:rsidRPr="009D7F63">
        <w:rPr>
          <w:rFonts w:cs="Arial"/>
          <w:szCs w:val="16"/>
        </w:rPr>
        <w:t>money</w:t>
      </w:r>
      <w:proofErr w:type="spellEnd"/>
      <w:r w:rsidRPr="009D7F63">
        <w:rPr>
          <w:rFonts w:cs="Arial"/>
          <w:szCs w:val="16"/>
        </w:rPr>
        <w:t xml:space="preserve">“. </w:t>
      </w:r>
      <w:r>
        <w:rPr>
          <w:rFonts w:cs="Arial"/>
          <w:szCs w:val="16"/>
          <w:lang w:val="sk-SK"/>
        </w:rPr>
        <w:t>P</w:t>
      </w:r>
      <w:proofErr w:type="spellStart"/>
      <w:r w:rsidRPr="009D7F63">
        <w:rPr>
          <w:rFonts w:cs="Arial"/>
          <w:szCs w:val="16"/>
        </w:rPr>
        <w:t>odmienky</w:t>
      </w:r>
      <w:proofErr w:type="spellEnd"/>
      <w:r w:rsidRPr="009D7F63">
        <w:rPr>
          <w:rFonts w:cs="Arial"/>
          <w:szCs w:val="16"/>
        </w:rPr>
        <w:t>,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87">
    <w:p w14:paraId="2B669336" w14:textId="77777777" w:rsidR="00E045E6" w:rsidRPr="009D7F63" w:rsidRDefault="00E045E6"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w:t>
      </w:r>
      <w:proofErr w:type="spellStart"/>
      <w:r w:rsidRPr="009D7F63">
        <w:rPr>
          <w:rFonts w:cs="Arial"/>
          <w:szCs w:val="16"/>
        </w:rPr>
        <w:t>value</w:t>
      </w:r>
      <w:proofErr w:type="spellEnd"/>
      <w:r w:rsidRPr="009D7F63">
        <w:rPr>
          <w:rFonts w:cs="Arial"/>
          <w:szCs w:val="16"/>
        </w:rPr>
        <w:t xml:space="preserve"> </w:t>
      </w:r>
      <w:proofErr w:type="spellStart"/>
      <w:r w:rsidRPr="009D7F63">
        <w:rPr>
          <w:rFonts w:cs="Arial"/>
          <w:szCs w:val="16"/>
        </w:rPr>
        <w:t>for</w:t>
      </w:r>
      <w:proofErr w:type="spellEnd"/>
      <w:r w:rsidRPr="009D7F63">
        <w:rPr>
          <w:rFonts w:cs="Arial"/>
          <w:szCs w:val="16"/>
        </w:rPr>
        <w:t xml:space="preserve"> </w:t>
      </w:r>
      <w:proofErr w:type="spellStart"/>
      <w:r w:rsidRPr="009D7F63">
        <w:rPr>
          <w:rFonts w:cs="Arial"/>
          <w:szCs w:val="16"/>
        </w:rPr>
        <w:t>money</w:t>
      </w:r>
      <w:proofErr w:type="spellEnd"/>
      <w:r w:rsidRPr="009D7F63">
        <w:rPr>
          <w:rFonts w:cs="Arial"/>
          <w:szCs w:val="16"/>
        </w:rPr>
        <w:t xml:space="preserve">“. </w:t>
      </w:r>
    </w:p>
  </w:footnote>
  <w:footnote w:id="88">
    <w:p w14:paraId="192A5ADB" w14:textId="77777777" w:rsidR="00E045E6" w:rsidRPr="009D7F63" w:rsidRDefault="00E045E6"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89">
    <w:p w14:paraId="08EC4E0A" w14:textId="77777777" w:rsidR="00E045E6" w:rsidRPr="009D7F63" w:rsidRDefault="00E045E6"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90">
    <w:p w14:paraId="6C7A9E3C" w14:textId="77777777" w:rsidR="00E045E6" w:rsidRPr="009D7F63" w:rsidRDefault="00E045E6"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91">
    <w:p w14:paraId="37156460" w14:textId="77777777" w:rsidR="00E045E6" w:rsidRPr="009D7F63" w:rsidRDefault="00E045E6"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92">
    <w:p w14:paraId="4AB88506" w14:textId="77777777" w:rsidR="00E045E6" w:rsidRPr="009D7F63" w:rsidRDefault="00E045E6"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93">
    <w:p w14:paraId="23D42254" w14:textId="77777777" w:rsidR="00E045E6" w:rsidRPr="001A7C8D" w:rsidRDefault="00E045E6">
      <w:pPr>
        <w:pStyle w:val="Textpoznmkypodiarou"/>
        <w:rPr>
          <w:lang w:val="sk-SK"/>
        </w:rPr>
      </w:pPr>
      <w:r>
        <w:rPr>
          <w:rStyle w:val="Odkaznapoznmkupodiarou"/>
        </w:rPr>
        <w:footnoteRef/>
      </w:r>
      <w:r>
        <w:t xml:space="preserve"> V zmysle ustanovenia § 22 ods. 2 zákona o finančnej kontrole</w:t>
      </w:r>
    </w:p>
  </w:footnote>
  <w:footnote w:id="94">
    <w:p w14:paraId="1C35C09E" w14:textId="7CDD2AA6" w:rsidR="00E045E6" w:rsidRPr="009D7F63" w:rsidRDefault="00E045E6"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w:t>
      </w:r>
      <w:r>
        <w:rPr>
          <w:rFonts w:cs="Arial"/>
          <w:sz w:val="16"/>
          <w:szCs w:val="16"/>
        </w:rPr>
        <w:t xml:space="preserve">z NFP </w:t>
      </w:r>
      <w:r w:rsidRPr="009D7F63">
        <w:rPr>
          <w:rFonts w:cs="Arial"/>
          <w:sz w:val="16"/>
          <w:szCs w:val="16"/>
        </w:rPr>
        <w:t>.</w:t>
      </w:r>
    </w:p>
    <w:p w14:paraId="552B278B" w14:textId="77777777" w:rsidR="00E045E6" w:rsidRPr="009D7F63" w:rsidRDefault="00E045E6">
      <w:pPr>
        <w:pStyle w:val="Textpoznmkypodiarou"/>
        <w:rPr>
          <w:rFonts w:cs="Arial"/>
          <w:szCs w:val="16"/>
          <w:lang w:val="sk-SK"/>
        </w:rPr>
      </w:pPr>
    </w:p>
  </w:footnote>
  <w:footnote w:id="95">
    <w:p w14:paraId="7398D789" w14:textId="77777777" w:rsidR="00E045E6" w:rsidRPr="009D7F63" w:rsidRDefault="00E045E6"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Monitorovacie údaje sú prílohou pri </w:t>
      </w:r>
      <w:proofErr w:type="spellStart"/>
      <w:r w:rsidRPr="009D7F63">
        <w:rPr>
          <w:rFonts w:cs="Arial"/>
          <w:szCs w:val="16"/>
          <w:lang w:val="sk-SK"/>
        </w:rPr>
        <w:t>ŽoP</w:t>
      </w:r>
      <w:proofErr w:type="spellEnd"/>
      <w:r w:rsidRPr="009D7F63">
        <w:rPr>
          <w:rFonts w:cs="Arial"/>
          <w:szCs w:val="16"/>
          <w:lang w:val="sk-SK"/>
        </w:rPr>
        <w:t xml:space="preserve"> formou </w:t>
      </w:r>
      <w:proofErr w:type="spellStart"/>
      <w:r w:rsidRPr="009D7F63">
        <w:rPr>
          <w:rFonts w:cs="Arial"/>
          <w:szCs w:val="16"/>
          <w:lang w:val="sk-SK"/>
        </w:rPr>
        <w:t>predfinancovania</w:t>
      </w:r>
      <w:proofErr w:type="spellEnd"/>
      <w:r w:rsidRPr="009D7F63">
        <w:rPr>
          <w:rFonts w:cs="Arial"/>
          <w:szCs w:val="16"/>
          <w:lang w:val="sk-SK"/>
        </w:rPr>
        <w:t>, zúčtovania zálohovej platby a refundácie.</w:t>
      </w:r>
    </w:p>
  </w:footnote>
  <w:footnote w:id="96">
    <w:p w14:paraId="49918D05" w14:textId="77777777" w:rsidR="00E045E6" w:rsidRPr="0063712E" w:rsidRDefault="00E045E6" w:rsidP="00CF0993">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97">
    <w:p w14:paraId="6FDBC22B" w14:textId="77777777" w:rsidR="00E045E6" w:rsidRPr="0063712E" w:rsidRDefault="00E045E6">
      <w:pPr>
        <w:pStyle w:val="Textpoznmkypodiarou"/>
        <w:rPr>
          <w:lang w:val="sk-SK"/>
        </w:rPr>
      </w:pPr>
      <w:r>
        <w:rPr>
          <w:rStyle w:val="Odkaznapoznmkupodiarou"/>
        </w:rPr>
        <w:footnoteRef/>
      </w:r>
      <w:r>
        <w:t xml:space="preserve"> Odosielateľovi správy</w:t>
      </w:r>
      <w:r>
        <w:rPr>
          <w:lang w:val="sk-SK"/>
        </w:rPr>
        <w:t xml:space="preserve"> (</w:t>
      </w:r>
      <w:proofErr w:type="spellStart"/>
      <w:r>
        <w:rPr>
          <w:lang w:val="sk-SK"/>
        </w:rPr>
        <w:t>ŽoP</w:t>
      </w:r>
      <w:proofErr w:type="spellEnd"/>
      <w:r>
        <w:rPr>
          <w:lang w:val="sk-SK"/>
        </w:rPr>
        <w:t>)</w:t>
      </w:r>
      <w:r>
        <w:t xml:space="preserve"> sa do schránky prijatých správ na portáli slovensko.sk doručí potvrdenie o odoslaní a elektronická doručenka</w:t>
      </w:r>
    </w:p>
  </w:footnote>
  <w:footnote w:id="98">
    <w:p w14:paraId="5CB4E527" w14:textId="77777777" w:rsidR="00E045E6" w:rsidRPr="0063712E" w:rsidRDefault="00E045E6">
      <w:pPr>
        <w:pStyle w:val="Textpoznmkypodiarou"/>
        <w:rPr>
          <w:lang w:val="sk-SK"/>
        </w:rPr>
      </w:pPr>
      <w:r>
        <w:rPr>
          <w:rStyle w:val="Odkaznapoznmkupodiarou"/>
        </w:rPr>
        <w:footnoteRef/>
      </w:r>
      <w:r>
        <w:t xml:space="preserve"> </w:t>
      </w:r>
      <w:r>
        <w:rPr>
          <w:lang w:val="sk-SK"/>
        </w:rPr>
        <w:t>Nasledujúca časť Všeobecných pokynov k </w:t>
      </w:r>
      <w:proofErr w:type="spellStart"/>
      <w:r>
        <w:rPr>
          <w:lang w:val="sk-SK"/>
        </w:rPr>
        <w:t>ŽoP</w:t>
      </w:r>
      <w:proofErr w:type="spellEnd"/>
      <w:r>
        <w:rPr>
          <w:lang w:val="sk-SK"/>
        </w:rPr>
        <w:t xml:space="preserve">  sa pri zasielaní </w:t>
      </w:r>
      <w:proofErr w:type="spellStart"/>
      <w:r>
        <w:rPr>
          <w:lang w:val="sk-SK"/>
        </w:rPr>
        <w:t>ŽoP</w:t>
      </w:r>
      <w:proofErr w:type="spellEnd"/>
      <w:r>
        <w:rPr>
          <w:lang w:val="sk-SK"/>
        </w:rPr>
        <w:t xml:space="preserve"> v elektronickej podobe uplatňuje primerane</w:t>
      </w:r>
    </w:p>
  </w:footnote>
  <w:footnote w:id="99">
    <w:p w14:paraId="22C7FAFC" w14:textId="77777777" w:rsidR="00E045E6" w:rsidRPr="009D7F63" w:rsidRDefault="00E045E6"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100">
    <w:p w14:paraId="6CF46C03" w14:textId="77777777" w:rsidR="00E045E6" w:rsidRPr="009D7F63" w:rsidRDefault="00E045E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101">
    <w:p w14:paraId="77E0A074" w14:textId="77777777" w:rsidR="00E045E6" w:rsidRPr="009D7F63" w:rsidRDefault="00E045E6"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102">
    <w:p w14:paraId="7F787B99" w14:textId="77777777" w:rsidR="00E045E6" w:rsidRDefault="00E045E6"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4C2A875B" w14:textId="77777777" w:rsidR="00E045E6" w:rsidRPr="0029658C" w:rsidRDefault="00E045E6" w:rsidP="006A2DA0">
      <w:pPr>
        <w:pStyle w:val="Textpoznmkypodiarou"/>
        <w:jc w:val="both"/>
        <w:rPr>
          <w:lang w:val="sk-SK"/>
        </w:rPr>
      </w:pPr>
      <w:r>
        <w:t>Oprávnený pracovný čas, ktorý je určujúci pre stanovenie oprávnenej časti mzdy, predstavuje iba reálne odpracovaný čas (</w:t>
      </w:r>
      <w:proofErr w:type="spellStart"/>
      <w:r>
        <w:t>t.j</w:t>
      </w:r>
      <w:proofErr w:type="spellEnd"/>
      <w:r>
        <w:t>.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103">
    <w:p w14:paraId="169781C2" w14:textId="77777777" w:rsidR="00E045E6" w:rsidRPr="009D7F63" w:rsidRDefault="00E045E6"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proofErr w:type="spellStart"/>
      <w:r w:rsidRPr="009D7F63">
        <w:rPr>
          <w:rFonts w:ascii="Arial" w:hAnsi="Arial" w:cs="Arial"/>
          <w:sz w:val="16"/>
          <w:szCs w:val="16"/>
        </w:rPr>
        <w:t>ákonníka</w:t>
      </w:r>
      <w:proofErr w:type="spellEnd"/>
      <w:r w:rsidRPr="009D7F63">
        <w:rPr>
          <w:rFonts w:ascii="Arial" w:hAnsi="Arial" w:cs="Arial"/>
          <w:sz w:val="16"/>
          <w:szCs w:val="16"/>
        </w:rPr>
        <w:t xml:space="preserve"> práce, zákona o výkone práce vo verejnom záujme, resp. zákona o štátnej službe a obsahujú všetky náležitosti pracovnej zmluvy/dohody podľa týchto zákonov. Zmluva/dohoda alebo ich prílohy ďalej obsahujú aj:</w:t>
      </w:r>
    </w:p>
    <w:p w14:paraId="4D599ED5" w14:textId="77777777" w:rsidR="00E045E6" w:rsidRPr="009D7F63" w:rsidRDefault="00E045E6"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r w:rsidRPr="006A2DA0">
        <w:rPr>
          <w:rFonts w:ascii="Arial" w:hAnsi="Arial" w:cs="Arial"/>
          <w:sz w:val="16"/>
          <w:szCs w:val="16"/>
        </w:rPr>
        <w:t xml:space="preserve"> </w:t>
      </w:r>
      <w:r>
        <w:rPr>
          <w:rFonts w:ascii="Arial" w:hAnsi="Arial" w:cs="Arial"/>
          <w:sz w:val="16"/>
          <w:szCs w:val="16"/>
        </w:rPr>
        <w:t>pokiaľ neexistujú zákonné prekážky k uvedeniu takéhoto údaja,</w:t>
      </w:r>
    </w:p>
    <w:p w14:paraId="022F236E" w14:textId="77777777" w:rsidR="00E045E6" w:rsidRPr="009D7F63" w:rsidRDefault="00E045E6"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656EE277" w14:textId="77777777" w:rsidR="00E045E6" w:rsidRPr="002D4DD9" w:rsidRDefault="00E045E6" w:rsidP="009D7F63">
      <w:pPr>
        <w:pStyle w:val="Zoznamsodrkami"/>
        <w:spacing w:before="0" w:after="0"/>
        <w:contextualSpacing/>
        <w:rPr>
          <w:rFonts w:ascii="Arial" w:hAnsi="Arial" w:cs="Arial"/>
          <w:sz w:val="16"/>
          <w:szCs w:val="16"/>
        </w:rPr>
      </w:pPr>
      <w:r w:rsidRPr="009D7F63">
        <w:rPr>
          <w:rFonts w:ascii="Arial" w:hAnsi="Arial" w:cs="Arial"/>
          <w:sz w:val="16"/>
          <w:szCs w:val="16"/>
        </w:rPr>
        <w:t xml:space="preserve">V prípade, ak v pracovnej zmluve, resp. dodatku k pracovnej zmluve a obdobných dokumentoch nie je špecifikovaná pracovná doba, prestávky v práci a pod., je potrebné doložiť k </w:t>
      </w:r>
      <w:proofErr w:type="spellStart"/>
      <w:r w:rsidRPr="009D7F63">
        <w:rPr>
          <w:rFonts w:ascii="Arial" w:hAnsi="Arial" w:cs="Arial"/>
          <w:sz w:val="16"/>
          <w:szCs w:val="16"/>
        </w:rPr>
        <w:t>ŽoP</w:t>
      </w:r>
      <w:proofErr w:type="spellEnd"/>
      <w:r w:rsidRPr="009D7F63">
        <w:rPr>
          <w:rFonts w:ascii="Arial" w:hAnsi="Arial" w:cs="Arial"/>
          <w:sz w:val="16"/>
          <w:szCs w:val="16"/>
        </w:rPr>
        <w:t xml:space="preserve">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104">
    <w:p w14:paraId="69F2CF37" w14:textId="77777777" w:rsidR="00E045E6" w:rsidRPr="002D4DD9" w:rsidRDefault="00E045E6"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105">
    <w:p w14:paraId="2304559C" w14:textId="77777777" w:rsidR="00E045E6" w:rsidRPr="00666AC8" w:rsidRDefault="00E045E6"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racovný výkaz sa 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p>
  </w:footnote>
  <w:footnote w:id="106">
    <w:p w14:paraId="78551956" w14:textId="77777777" w:rsidR="00E045E6" w:rsidRPr="002D4DD9" w:rsidRDefault="00E045E6"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w:t>
      </w:r>
    </w:p>
  </w:footnote>
  <w:footnote w:id="107">
    <w:p w14:paraId="73B9E602" w14:textId="77777777" w:rsidR="00E045E6" w:rsidRPr="002D4DD9" w:rsidRDefault="00E045E6"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w:t>
      </w:r>
      <w:r>
        <w:rPr>
          <w:rFonts w:cs="Arial"/>
          <w:szCs w:val="16"/>
          <w:lang w:val="sk-SK"/>
        </w:rPr>
        <w:t>.</w:t>
      </w:r>
    </w:p>
  </w:footnote>
  <w:footnote w:id="108">
    <w:p w14:paraId="3DB9DEFA" w14:textId="77777777" w:rsidR="00E045E6" w:rsidRPr="009D7F63" w:rsidRDefault="00E045E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w:t>
      </w:r>
      <w:proofErr w:type="spellStart"/>
      <w:r w:rsidRPr="009D7F63">
        <w:rPr>
          <w:rFonts w:cs="Arial"/>
          <w:szCs w:val="16"/>
          <w:lang w:val="sk-SK"/>
        </w:rPr>
        <w:t>ŽoP</w:t>
      </w:r>
      <w:proofErr w:type="spellEnd"/>
      <w:r w:rsidRPr="009D7F63">
        <w:rPr>
          <w:rFonts w:cs="Arial"/>
          <w:szCs w:val="16"/>
          <w:lang w:val="sk-SK"/>
        </w:rPr>
        <w:t xml:space="preserve"> </w:t>
      </w:r>
      <w:r w:rsidRPr="009D7F63">
        <w:rPr>
          <w:rFonts w:cs="Arial"/>
          <w:b/>
          <w:szCs w:val="16"/>
          <w:lang w:val="sk-SK"/>
        </w:rPr>
        <w:t xml:space="preserve">prvýkrát. </w:t>
      </w:r>
      <w:r w:rsidRPr="009D7F63">
        <w:rPr>
          <w:rFonts w:cs="Arial"/>
          <w:szCs w:val="16"/>
          <w:lang w:val="sk-SK"/>
        </w:rPr>
        <w:t xml:space="preserve">V ďalších </w:t>
      </w:r>
      <w:proofErr w:type="spellStart"/>
      <w:r w:rsidRPr="009D7F63">
        <w:rPr>
          <w:rFonts w:cs="Arial"/>
          <w:szCs w:val="16"/>
          <w:lang w:val="sk-SK"/>
        </w:rPr>
        <w:t>ŽoP</w:t>
      </w:r>
      <w:proofErr w:type="spellEnd"/>
      <w:r w:rsidRPr="009D7F63">
        <w:rPr>
          <w:rFonts w:cs="Arial"/>
          <w:szCs w:val="16"/>
          <w:lang w:val="sk-SK"/>
        </w:rPr>
        <w:t xml:space="preserve">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109">
    <w:p w14:paraId="1EABE73A" w14:textId="77777777" w:rsidR="00E045E6" w:rsidRPr="00DB1B99" w:rsidRDefault="00E045E6" w:rsidP="00DB1B99">
      <w:pPr>
        <w:pStyle w:val="Textpoznmkypodiarou"/>
        <w:jc w:val="both"/>
        <w:rPr>
          <w:lang w:val="sk-SK"/>
        </w:rPr>
      </w:pPr>
      <w:r>
        <w:rPr>
          <w:rStyle w:val="Odkaznapoznmkupodiarou"/>
        </w:rPr>
        <w:footnoteRef/>
      </w:r>
      <w:r>
        <w:t xml:space="preserve"> </w:t>
      </w:r>
      <w:r w:rsidRPr="0042029B">
        <w:rPr>
          <w:lang w:val="sk-SK"/>
        </w:rPr>
        <w:t xml:space="preserve">Poskytovateľ vyhodnotí chybovosť v doteraz predložených žiadostiach o platbu (vyhodnotenie sa vykoná len na nárokovaných interných personálnych výdavkoch v predchádzajúcich uhradených dvoch žiadostiach o platbu ku dňu vyhodnotenia chybovosti). Chybovosť nárokovaných interných personálnych výdavkoch v žiadostiach o platbu nesmie presiahnuť 2% z ich hodnoty.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w:t>
      </w:r>
      <w:proofErr w:type="spellStart"/>
      <w:r w:rsidRPr="0042029B">
        <w:rPr>
          <w:lang w:val="sk-SK"/>
        </w:rPr>
        <w:t>FKnM</w:t>
      </w:r>
      <w:proofErr w:type="spellEnd"/>
      <w:r w:rsidRPr="0042029B">
        <w:rPr>
          <w:lang w:val="sk-SK"/>
        </w:rPr>
        <w:t xml:space="preserve"> chybovosť presahujúcu 2% z hodnoty vzorky nárokovaných interných personálnych výdavkov v žiadosti o platbu, poskytovateľ môže rozhodnúť o opätovnej povinnosti predkladať kompletnú podpornú dokumentáciu k interným personálnym výdavkom (časť 2.4.6.3 Dokladovanie oprávnených výdavkov podľa jednotlivých skupín výdavkov).</w:t>
      </w:r>
      <w:r>
        <w:rPr>
          <w:lang w:val="sk-SK"/>
        </w:rPr>
        <w:t xml:space="preserve">    </w:t>
      </w:r>
    </w:p>
  </w:footnote>
  <w:footnote w:id="110">
    <w:p w14:paraId="43D25DB5" w14:textId="77777777" w:rsidR="00E045E6" w:rsidRPr="002D4DD9" w:rsidRDefault="00E045E6"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111">
    <w:p w14:paraId="7861C716" w14:textId="77777777" w:rsidR="00E045E6" w:rsidRPr="009D7F63" w:rsidRDefault="00E045E6"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w:t>
      </w:r>
      <w:proofErr w:type="spellStart"/>
      <w:r w:rsidRPr="009D7F63">
        <w:rPr>
          <w:rFonts w:cs="Arial"/>
          <w:szCs w:val="16"/>
          <w:lang w:val="sk-SK"/>
        </w:rPr>
        <w:t>ŽoP</w:t>
      </w:r>
      <w:proofErr w:type="spellEnd"/>
      <w:r w:rsidRPr="009D7F63">
        <w:rPr>
          <w:rFonts w:cs="Arial"/>
          <w:szCs w:val="16"/>
          <w:lang w:val="sk-SK"/>
        </w:rPr>
        <w:t xml:space="preserve"> </w:t>
      </w:r>
      <w:r w:rsidRPr="009D7F63">
        <w:rPr>
          <w:rFonts w:cs="Arial"/>
          <w:b/>
          <w:szCs w:val="16"/>
          <w:lang w:val="sk-SK"/>
        </w:rPr>
        <w:t xml:space="preserve">prvýkrát. </w:t>
      </w:r>
      <w:r w:rsidRPr="009D7F63">
        <w:rPr>
          <w:rFonts w:cs="Arial"/>
          <w:szCs w:val="16"/>
          <w:lang w:val="sk-SK"/>
        </w:rPr>
        <w:t xml:space="preserve">V ďalších </w:t>
      </w:r>
      <w:proofErr w:type="spellStart"/>
      <w:r w:rsidRPr="009D7F63">
        <w:rPr>
          <w:rFonts w:cs="Arial"/>
          <w:szCs w:val="16"/>
          <w:lang w:val="sk-SK"/>
        </w:rPr>
        <w:t>ŽoP</w:t>
      </w:r>
      <w:proofErr w:type="spellEnd"/>
      <w:r w:rsidRPr="009D7F63">
        <w:rPr>
          <w:rFonts w:cs="Arial"/>
          <w:szCs w:val="16"/>
          <w:lang w:val="sk-SK"/>
        </w:rPr>
        <w:t xml:space="preserve">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112">
    <w:p w14:paraId="5A1F8B21" w14:textId="77777777" w:rsidR="00E045E6" w:rsidRPr="00DD30A9" w:rsidRDefault="00E045E6" w:rsidP="00DD30A9">
      <w:pPr>
        <w:pStyle w:val="Textpoznmkypodiarou"/>
        <w:jc w:val="both"/>
        <w:rPr>
          <w:lang w:val="sk-SK"/>
        </w:rPr>
      </w:pPr>
      <w:r>
        <w:rPr>
          <w:rStyle w:val="Odkaznapoznmkupodiarou"/>
        </w:rPr>
        <w:footnoteRef/>
      </w:r>
      <w:r>
        <w:t xml:space="preserve"> </w:t>
      </w:r>
      <w:r w:rsidRPr="009A3563">
        <w:rPr>
          <w:lang w:val="sk-SK"/>
        </w:rPr>
        <w:t xml:space="preserve">Poskytovateľ vyhodnotí chybovosť v doteraz predložených žiadostiach o platbu (vyhodnotenie sa vykoná len na nárokovaných interných personálnych výdavkoch v predchádzajúcich uhradených dvoch žiadostiach o platbu ku dňu vyhodnotenia chybovosti). Chybovosť nárokovaných interných personálnych výdavkoch v žiadostiach o platbu nesmie presiahnuť 2% z ich hodnoty.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w:t>
      </w:r>
      <w:proofErr w:type="spellStart"/>
      <w:r w:rsidRPr="009A3563">
        <w:rPr>
          <w:lang w:val="sk-SK"/>
        </w:rPr>
        <w:t>FKnM</w:t>
      </w:r>
      <w:proofErr w:type="spellEnd"/>
      <w:r w:rsidRPr="009A3563">
        <w:rPr>
          <w:lang w:val="sk-SK"/>
        </w:rPr>
        <w:t xml:space="preserve"> chybovosť presahujúcu 2% z hodnoty vzorky nárokovaných interných personálnych výdavkov v žiadosti o platbu, poskytovateľ môže rozhodnúť o opätovnej povinnosti predkladať kompletnú podpornú dokumentáciu k interným personálnym výdavkom (časť 2.4.6.3 Dokladovanie oprávnených výdavkov podľa jednotlivých skupín výdavkov).</w:t>
      </w:r>
      <w:r>
        <w:rPr>
          <w:lang w:val="sk-SK"/>
        </w:rPr>
        <w:t xml:space="preserve">    </w:t>
      </w:r>
    </w:p>
  </w:footnote>
  <w:footnote w:id="113">
    <w:p w14:paraId="07295FD0" w14:textId="77777777" w:rsidR="00E045E6" w:rsidRPr="009D7F63" w:rsidRDefault="00E045E6"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14">
    <w:p w14:paraId="594D547A" w14:textId="77777777" w:rsidR="00E045E6" w:rsidRPr="008D4874" w:rsidRDefault="00E045E6">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15">
    <w:p w14:paraId="06AEA2B7" w14:textId="77777777" w:rsidR="00E045E6" w:rsidRPr="00A9227A" w:rsidRDefault="00E045E6"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16">
    <w:p w14:paraId="74A50A83" w14:textId="77777777" w:rsidR="00E045E6" w:rsidRPr="009D7F63" w:rsidRDefault="00E045E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proofErr w:type="spellStart"/>
      <w:r w:rsidRPr="009D7F63">
        <w:rPr>
          <w:rFonts w:cs="Arial"/>
          <w:szCs w:val="16"/>
        </w:rPr>
        <w:t>mluve</w:t>
      </w:r>
      <w:proofErr w:type="spellEnd"/>
      <w:r w:rsidRPr="009D7F63">
        <w:rPr>
          <w:rFonts w:cs="Arial"/>
          <w:szCs w:val="16"/>
        </w:rPr>
        <w:t xml:space="preserve"> o NFP. V prípade odchýlky môže byť Prijímateľ vyzvaný k zdôvodneniu nesúladu parametrov uvedených v komentári rozpočtu. </w:t>
      </w:r>
    </w:p>
  </w:footnote>
  <w:footnote w:id="117">
    <w:p w14:paraId="7A914117" w14:textId="77777777" w:rsidR="00E045E6" w:rsidRPr="009D7F63" w:rsidRDefault="00E045E6"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18">
    <w:p w14:paraId="317B1926" w14:textId="77777777" w:rsidR="00E045E6" w:rsidRPr="009D7F63" w:rsidRDefault="00E045E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19">
    <w:p w14:paraId="5A80A224" w14:textId="77777777" w:rsidR="00E045E6" w:rsidRPr="009D7F63" w:rsidRDefault="00E045E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120">
    <w:p w14:paraId="13D92908" w14:textId="77777777" w:rsidR="00E045E6" w:rsidRPr="001D76D4" w:rsidRDefault="00E045E6">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121">
    <w:p w14:paraId="0D07C53E" w14:textId="77777777" w:rsidR="00E045E6" w:rsidRPr="00D11AEC" w:rsidRDefault="00E045E6" w:rsidP="003E60A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hyperlink r:id="rId2" w:history="1">
        <w:r w:rsidRPr="00F94B95">
          <w:rPr>
            <w:rStyle w:val="Hypertextovprepojenie"/>
            <w:sz w:val="16"/>
          </w:rPr>
          <w:t>http://www.uvo.gov.sk/legislativametodika-dohlad/metodicke-usmernenia/vseobecne-metodicke-usmernenia-zakon-c-252006-z-z--4bc.html</w:t>
        </w:r>
      </w:hyperlink>
      <w:r>
        <w:rPr>
          <w:lang w:val="sk-SK"/>
        </w:rPr>
        <w:t xml:space="preserve"> </w:t>
      </w:r>
      <w:r>
        <w:rPr>
          <w:rFonts w:cs="Arial"/>
          <w:szCs w:val="16"/>
          <w:lang w:val="sk-SK"/>
        </w:rPr>
        <w:t xml:space="preserve"> a </w:t>
      </w:r>
      <w:hyperlink r:id="rId3" w:history="1">
        <w:r w:rsidRPr="008C5544">
          <w:rPr>
            <w:rStyle w:val="Hypertextovprepojenie"/>
            <w:rFonts w:cs="Arial"/>
            <w:sz w:val="16"/>
            <w:szCs w:val="16"/>
            <w:lang w:val="sk-SK"/>
          </w:rPr>
          <w:t>http://www.uvo.gov.sk/legislativametodika-dohlad/metodicke-usmernenia/vseobecne-metodicke-usmernenia-zakon-c-3432015-z-z--51e.html</w:t>
        </w:r>
      </w:hyperlink>
      <w:r>
        <w:rPr>
          <w:rFonts w:cs="Arial"/>
          <w:szCs w:val="16"/>
          <w:lang w:val="sk-SK"/>
        </w:rPr>
        <w:t xml:space="preserve"> </w:t>
      </w:r>
    </w:p>
  </w:footnote>
  <w:footnote w:id="122">
    <w:p w14:paraId="7E268AE0" w14:textId="011D28AB" w:rsidR="00E045E6" w:rsidRPr="006C27A0" w:rsidRDefault="00E045E6" w:rsidP="00FB2A78">
      <w:pPr>
        <w:pStyle w:val="Textpoznmkypodiarou"/>
        <w:rPr>
          <w:lang w:val="sk-SK"/>
        </w:rPr>
      </w:pPr>
      <w:r>
        <w:rPr>
          <w:rStyle w:val="Odkaznapoznmkupodiarou"/>
        </w:rPr>
        <w:footnoteRef/>
      </w:r>
      <w:r>
        <w:t xml:space="preserve"> </w:t>
      </w:r>
      <w:r w:rsidRPr="00071622">
        <w:t xml:space="preserve">Vyhláška Úradu pre verejné obstarávanie č. </w:t>
      </w:r>
      <w:r>
        <w:rPr>
          <w:lang w:val="sk-SK"/>
        </w:rPr>
        <w:t xml:space="preserve">428/2019 </w:t>
      </w:r>
      <w:proofErr w:type="spellStart"/>
      <w:r>
        <w:rPr>
          <w:lang w:val="sk-SK"/>
        </w:rPr>
        <w:t>Z.z</w:t>
      </w:r>
      <w:proofErr w:type="spellEnd"/>
      <w:r>
        <w:rPr>
          <w:lang w:val="sk-SK"/>
        </w:rPr>
        <w:t>.</w:t>
      </w:r>
      <w:r w:rsidRPr="00071622">
        <w:t xml:space="preserve">, ktorou sa ustanovuje finančný limit pre nadlimitnú zákazku, finančný limit pre nadlimitnú koncesiu a finančný limit pri súťaži návrhov </w:t>
      </w:r>
    </w:p>
  </w:footnote>
  <w:footnote w:id="123">
    <w:p w14:paraId="27AAABC9" w14:textId="77777777" w:rsidR="00E045E6" w:rsidRPr="009D7F63" w:rsidRDefault="00E045E6"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598D13F6" w14:textId="77777777" w:rsidR="00E045E6" w:rsidRPr="009D7F63" w:rsidRDefault="00E045E6" w:rsidP="009D7F63">
      <w:pPr>
        <w:rPr>
          <w:rFonts w:cs="Arial"/>
          <w:color w:val="000000" w:themeColor="text1"/>
          <w:sz w:val="16"/>
          <w:szCs w:val="16"/>
        </w:rPr>
      </w:pPr>
      <w:r w:rsidRPr="009D7F63">
        <w:rPr>
          <w:rFonts w:cs="Arial"/>
          <w:sz w:val="16"/>
          <w:szCs w:val="16"/>
        </w:rPr>
        <w:t xml:space="preserve">  http://www.informatizacia.sk/verejne-obstaravanie-a-zmluvy-pre-ikt/</w:t>
      </w:r>
    </w:p>
    <w:p w14:paraId="1443AB52" w14:textId="77777777" w:rsidR="00E045E6" w:rsidRPr="009D7F63" w:rsidRDefault="00E045E6" w:rsidP="009D7F63">
      <w:pPr>
        <w:pStyle w:val="Textpoznmkypodiarou"/>
        <w:rPr>
          <w:rFonts w:cs="Arial"/>
          <w:szCs w:val="16"/>
        </w:rPr>
      </w:pPr>
    </w:p>
  </w:footnote>
  <w:footnote w:id="124">
    <w:p w14:paraId="0310324C" w14:textId="77777777" w:rsidR="00E045E6" w:rsidRPr="00D63FA2" w:rsidRDefault="00E045E6">
      <w:pPr>
        <w:pStyle w:val="Textpoznmkypodiarou"/>
        <w:rPr>
          <w:lang w:val="sk-SK"/>
        </w:rPr>
      </w:pPr>
      <w:r>
        <w:rPr>
          <w:rStyle w:val="Odkaznapoznmkupodiarou"/>
        </w:rPr>
        <w:footnoteRef/>
      </w:r>
      <w:r>
        <w:t xml:space="preserve"> </w:t>
      </w:r>
      <w:r w:rsidRPr="00F1208E">
        <w:rPr>
          <w:rFonts w:cs="Arial"/>
          <w:szCs w:val="19"/>
        </w:rPr>
        <w:t xml:space="preserve">Ustanovenia týkajúce sa prípadu, že bola predložená jedna ponuka sa </w:t>
      </w:r>
      <w:r w:rsidRPr="00F1208E">
        <w:rPr>
          <w:rFonts w:cs="Arial"/>
          <w:b/>
          <w:szCs w:val="19"/>
        </w:rPr>
        <w:t>nevzťahujú na zákazky</w:t>
      </w:r>
      <w:r w:rsidRPr="00F1208E">
        <w:rPr>
          <w:rFonts w:cs="Arial"/>
          <w:szCs w:val="19"/>
        </w:rPr>
        <w:t xml:space="preserve"> s nízkymi hodnotami podľa § 117 ZVO a zákazky s využitím elektronického trhoviska.</w:t>
      </w:r>
    </w:p>
  </w:footnote>
  <w:footnote w:id="125">
    <w:p w14:paraId="1F66485B" w14:textId="77777777" w:rsidR="00E045E6" w:rsidRDefault="00E045E6" w:rsidP="001A3F06">
      <w:pPr>
        <w:pStyle w:val="Textpoznmkypodiarou"/>
        <w:jc w:val="both"/>
      </w:pPr>
      <w:r>
        <w:rPr>
          <w:rStyle w:val="Odkaznapoznmkupodiarou"/>
        </w:rPr>
        <w:footnoteRef/>
      </w:r>
      <w:r>
        <w:t xml:space="preserve"> </w:t>
      </w:r>
      <w:r w:rsidRPr="003B7874">
        <w:t>MP CKO č. 5 k určovaniu finančných opráv, ktoré má riadiaci orgán uplatňovať pri nedodržaní pravidiel a postupov verejného obstarávania</w:t>
      </w:r>
    </w:p>
  </w:footnote>
  <w:footnote w:id="126">
    <w:p w14:paraId="31F28E1F" w14:textId="77777777" w:rsidR="00E045E6" w:rsidRDefault="00E045E6" w:rsidP="001A3F06">
      <w:pPr>
        <w:pStyle w:val="Textpoznmkypodiarou"/>
        <w:jc w:val="both"/>
      </w:pPr>
      <w:r>
        <w:rPr>
          <w:rStyle w:val="Odkaznapoznmkupodiarou"/>
        </w:rPr>
        <w:footnoteRef/>
      </w:r>
      <w:r>
        <w:t xml:space="preserve"> </w:t>
      </w:r>
      <w:r w:rsidRPr="003B7874">
        <w:t>MP CKO č. 5 k určovaniu finančných opráv, ktoré má riadiaci orgán uplatňovať pri nedodržaní pravidiel a postupov verejného obstarávania</w:t>
      </w:r>
    </w:p>
  </w:footnote>
  <w:footnote w:id="127">
    <w:p w14:paraId="41431B8B" w14:textId="77777777" w:rsidR="00E045E6" w:rsidRDefault="00E045E6" w:rsidP="000F001C">
      <w:pPr>
        <w:pStyle w:val="Textpoznmkypodiarou"/>
        <w:jc w:val="both"/>
      </w:pPr>
      <w:r>
        <w:rPr>
          <w:rStyle w:val="Odkaznapoznmkupodiarou"/>
        </w:rPr>
        <w:footnoteRef/>
      </w:r>
      <w:r>
        <w:t xml:space="preserve"> </w:t>
      </w:r>
      <w:r w:rsidRPr="003B7874">
        <w:t>MP CKO č. 5 k určovaniu finančných opráv, ktoré má riadiaci orgán uplatňovať pri nedodržaní pravidiel a postupov verejného obstarávania</w:t>
      </w:r>
    </w:p>
  </w:footnote>
  <w:footnote w:id="128">
    <w:p w14:paraId="46848CFF" w14:textId="77777777" w:rsidR="00E045E6" w:rsidRPr="00E70656" w:rsidRDefault="00E045E6">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29">
    <w:p w14:paraId="3D09E68C" w14:textId="77777777" w:rsidR="00E045E6" w:rsidRPr="009D7F63" w:rsidRDefault="00E045E6"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Metodické pokyny CKO nájdete na stránke: </w:t>
      </w:r>
      <w:hyperlink r:id="rId5" w:history="1">
        <w:r w:rsidRPr="00E275A6">
          <w:rPr>
            <w:rStyle w:val="Hypertextovprepojenie"/>
            <w:rFonts w:cs="Arial"/>
            <w:sz w:val="16"/>
            <w:szCs w:val="16"/>
            <w:lang w:val="sk-SK"/>
          </w:rPr>
          <w:t>http://www.partnerskadohoda.gov.sk/metodicke-pokyny-cko/</w:t>
        </w:r>
      </w:hyperlink>
    </w:p>
  </w:footnote>
  <w:footnote w:id="130">
    <w:p w14:paraId="3FDE58A9" w14:textId="77777777" w:rsidR="00E045E6" w:rsidRPr="00963E0D" w:rsidRDefault="00E045E6">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A86C72">
        <w:t>https://www.uvo.gov.sk/verejny-obstaravatel-obstaravatel/vseobecne-informacie/zoznam-kompletnej-dokumentacie-55c.html</w:t>
      </w:r>
    </w:p>
  </w:footnote>
  <w:footnote w:id="131">
    <w:p w14:paraId="4FFC1007" w14:textId="77777777" w:rsidR="00E045E6" w:rsidRPr="00B72D44" w:rsidRDefault="00E045E6" w:rsidP="005235EA">
      <w:pPr>
        <w:pStyle w:val="Textpoznmkypodiarou"/>
        <w:jc w:val="both"/>
        <w:rPr>
          <w:rFonts w:ascii="Times New Roman" w:hAnsi="Times New Roman"/>
          <w:lang w:val="sk-SK"/>
        </w:rPr>
      </w:pPr>
      <w:r w:rsidRPr="00B72D44">
        <w:rPr>
          <w:rStyle w:val="Odkaznapoznmkupodiarou"/>
          <w:rFonts w:ascii="Times New Roman" w:hAnsi="Times New Roman"/>
        </w:rPr>
        <w:footnoteRef/>
      </w:r>
      <w:r w:rsidRPr="00B72D44">
        <w:rPr>
          <w:rFonts w:ascii="Times New Roman" w:hAnsi="Times New Roman"/>
        </w:rPr>
        <w:t xml:space="preserve"> Zoznam dokumentácie k jednotlivým postupom VO je uvedený na stránke UVO:</w:t>
      </w:r>
      <w:r>
        <w:rPr>
          <w:rFonts w:ascii="Times New Roman" w:hAnsi="Times New Roman"/>
          <w:lang w:val="sk-SK"/>
        </w:rPr>
        <w:t xml:space="preserve"> </w:t>
      </w:r>
      <w:r w:rsidRPr="00BC1CD9">
        <w:rPr>
          <w:rFonts w:ascii="Times New Roman" w:hAnsi="Times New Roman"/>
          <w:lang w:val="sk-SK"/>
        </w:rPr>
        <w:t>https://www.uvo.gov.sk/verejny-obstaravatel-obstaravatel/vseobecne-informacie/zoznam-kompletnej-dokumentacie-55c.htm</w:t>
      </w:r>
      <w:r w:rsidRPr="00B72D44">
        <w:rPr>
          <w:rFonts w:ascii="Times New Roman" w:hAnsi="Times New Roman"/>
        </w:rPr>
        <w:t xml:space="preserve"> </w:t>
      </w:r>
    </w:p>
  </w:footnote>
  <w:footnote w:id="132">
    <w:p w14:paraId="563805ED" w14:textId="77777777" w:rsidR="00E045E6" w:rsidRPr="00B72D44" w:rsidRDefault="00E045E6" w:rsidP="00B70097">
      <w:pPr>
        <w:pStyle w:val="Textpoznmkypodiarou"/>
        <w:jc w:val="both"/>
        <w:rPr>
          <w:rFonts w:ascii="Times New Roman" w:hAnsi="Times New Roman"/>
          <w:lang w:val="sk-SK"/>
        </w:rPr>
      </w:pPr>
      <w:r w:rsidRPr="00B72D44">
        <w:rPr>
          <w:rStyle w:val="Odkaznapoznmkupodiarou"/>
          <w:rFonts w:ascii="Times New Roman" w:hAnsi="Times New Roman"/>
        </w:rPr>
        <w:footnoteRef/>
      </w:r>
      <w:r w:rsidRPr="00B72D44">
        <w:rPr>
          <w:rFonts w:ascii="Times New Roman" w:hAnsi="Times New Roman"/>
        </w:rPr>
        <w:t xml:space="preserve"> Zoznam dokumentácie k jednotlivým postupom VO je uvedený na stránke UVO: </w:t>
      </w:r>
      <w:r w:rsidRPr="00BC1CD9">
        <w:rPr>
          <w:rFonts w:ascii="Times New Roman" w:hAnsi="Times New Roman"/>
        </w:rPr>
        <w:t>https://www.uvo.gov.sk/verejny-obstaravatel-obstaravatel/vseobecne-informacie/zoznam-kompletnej-dokumentacie-55c.htm</w:t>
      </w:r>
    </w:p>
  </w:footnote>
  <w:footnote w:id="133">
    <w:p w14:paraId="3E482C64" w14:textId="77777777" w:rsidR="00E045E6" w:rsidRPr="00963E0D" w:rsidRDefault="00E045E6">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A86C72">
        <w:t>https://www.uvo.gov.sk/verejny-obstaravatel-obstaravatel/vseobecne-informacie/zoznam-kompletnej-dokumentacie-55c.html</w:t>
      </w:r>
    </w:p>
  </w:footnote>
  <w:footnote w:id="134">
    <w:p w14:paraId="71DBC341" w14:textId="77777777" w:rsidR="00E045E6" w:rsidRPr="00AC2417" w:rsidRDefault="00E045E6" w:rsidP="00F0262B">
      <w:pPr>
        <w:pStyle w:val="Textpoznmkypodiarou"/>
        <w:rPr>
          <w:lang w:val="sk-SK"/>
        </w:rPr>
      </w:pPr>
      <w:r>
        <w:rPr>
          <w:rStyle w:val="Odkaznapoznmkupodiarou"/>
        </w:rPr>
        <w:footnoteRef/>
      </w:r>
      <w:r>
        <w:t xml:space="preserve"> </w:t>
      </w:r>
      <w:hyperlink r:id="rId6" w:history="1">
        <w:r w:rsidRPr="00E40F74">
          <w:rPr>
            <w:rStyle w:val="Hypertextovprepojenie"/>
          </w:rPr>
          <w:t>https://www.partnerskadohoda.gov.sk/metodicke-pokyny-cko-a-uv-sr/</w:t>
        </w:r>
      </w:hyperlink>
      <w:r>
        <w:rPr>
          <w:lang w:val="sk-SK"/>
        </w:rPr>
        <w:t xml:space="preserve"> </w:t>
      </w:r>
    </w:p>
  </w:footnote>
  <w:footnote w:id="135">
    <w:p w14:paraId="16DE8708" w14:textId="77777777" w:rsidR="00E045E6" w:rsidRDefault="00E045E6" w:rsidP="005F7EEE">
      <w:pPr>
        <w:pStyle w:val="Textpoznmkypodiarou"/>
        <w:jc w:val="both"/>
      </w:pPr>
      <w:r>
        <w:rPr>
          <w:rStyle w:val="Odkaznapoznmkupodiarou"/>
        </w:rPr>
        <w:footnoteRef/>
      </w:r>
      <w:r>
        <w:t xml:space="preserve"> </w:t>
      </w:r>
      <w:r w:rsidRPr="003B7874">
        <w:t>MP CKO č. 5 k určovaniu finančných opráv, ktoré má riadiaci orgán uplatňovať pri nedodržaní pravidiel a postupov verejného obstarávania</w:t>
      </w:r>
    </w:p>
  </w:footnote>
  <w:footnote w:id="136">
    <w:p w14:paraId="71EEFF77" w14:textId="56ADE3B0" w:rsidR="00E045E6" w:rsidRPr="007430F0" w:rsidRDefault="00E045E6" w:rsidP="00B65522">
      <w:pPr>
        <w:pStyle w:val="Textpoznmkypodiarou"/>
        <w:rPr>
          <w:lang w:val="sk-SK"/>
        </w:rPr>
      </w:pPr>
      <w:r>
        <w:rPr>
          <w:rStyle w:val="Odkaznapoznmkupodiarou"/>
        </w:rPr>
        <w:footnoteRef/>
      </w:r>
      <w:r>
        <w:t xml:space="preserve"> </w:t>
      </w:r>
      <w:r w:rsidRPr="007430F0">
        <w:rPr>
          <w:szCs w:val="16"/>
          <w:lang w:val="sk-SK"/>
        </w:rPr>
        <w:t>Metodický</w:t>
      </w:r>
      <w:r>
        <w:rPr>
          <w:szCs w:val="16"/>
          <w:lang w:val="sk-SK"/>
        </w:rPr>
        <w:t xml:space="preserve"> pokyn CKO č. 14 k zadávaniu zákaziek s nízkou hodnotou nad 50 000 EUR</w:t>
      </w:r>
    </w:p>
  </w:footnote>
  <w:footnote w:id="137">
    <w:p w14:paraId="78CB75F5" w14:textId="77777777" w:rsidR="00E045E6" w:rsidRPr="0068047A" w:rsidRDefault="00E045E6" w:rsidP="00F85AF8">
      <w:pPr>
        <w:pStyle w:val="Textpoznmkypodiarou"/>
        <w:rPr>
          <w:szCs w:val="16"/>
          <w:lang w:val="sk-SK"/>
        </w:rPr>
      </w:pPr>
      <w:r>
        <w:rPr>
          <w:rStyle w:val="Odkaznapoznmkupodiarou"/>
        </w:rPr>
        <w:footnoteRef/>
      </w:r>
      <w:r>
        <w:t xml:space="preserve"> </w:t>
      </w:r>
      <w:r>
        <w:rPr>
          <w:lang w:val="sk-SK"/>
        </w:rPr>
        <w:t xml:space="preserve">Metodický pokyn CKO č. 12 </w:t>
      </w:r>
      <w:r w:rsidRPr="009B5A7E">
        <w:rPr>
          <w:rFonts w:cs="Arial"/>
          <w:szCs w:val="19"/>
        </w:rPr>
        <w:t>k zadávaniu zákaziek nespadajúcich pod zákon o verejnom obstarávaní</w:t>
      </w:r>
      <w:r>
        <w:rPr>
          <w:rFonts w:cs="Arial"/>
          <w:szCs w:val="19"/>
          <w:lang w:val="sk-SK"/>
        </w:rPr>
        <w:t xml:space="preserve"> je zverejnený v aktuálnom znení na stránke </w:t>
      </w:r>
      <w:hyperlink r:id="rId7" w:history="1">
        <w:r w:rsidRPr="0068047A">
          <w:rPr>
            <w:color w:val="0000FF"/>
            <w:szCs w:val="16"/>
            <w:u w:val="single"/>
            <w:lang w:val="sk-SK" w:eastAsia="en-US"/>
          </w:rPr>
          <w:t>https://www.partnerskadohoda.gov.sk/metodicke-pokyny-cko-a-uv-sr/</w:t>
        </w:r>
      </w:hyperlink>
    </w:p>
  </w:footnote>
  <w:footnote w:id="138">
    <w:p w14:paraId="3079306A" w14:textId="77777777" w:rsidR="00E045E6" w:rsidRDefault="00E045E6" w:rsidP="000F2DB9">
      <w:pPr>
        <w:pStyle w:val="Textpoznmkypodiarou"/>
      </w:pPr>
      <w:r>
        <w:rPr>
          <w:rStyle w:val="Odkaznapoznmkupodiarou"/>
        </w:rPr>
        <w:footnoteRef/>
      </w:r>
      <w:r>
        <w:t xml:space="preserve"> MP CKO č. 6 k pravidlám oprávnenosti pre najčastejšie sa vyskytujúce skupiny výdavkov</w:t>
      </w:r>
    </w:p>
  </w:footnote>
  <w:footnote w:id="139">
    <w:p w14:paraId="34432874" w14:textId="77777777" w:rsidR="00E045E6" w:rsidRDefault="00E045E6" w:rsidP="000F2DB9">
      <w:pPr>
        <w:pStyle w:val="Textpoznmkypodiarou"/>
      </w:pPr>
      <w:r>
        <w:rPr>
          <w:rStyle w:val="Odkaznapoznmkupodiarou"/>
        </w:rPr>
        <w:footnoteRef/>
      </w:r>
      <w:r>
        <w:t xml:space="preserve"> MP CKO č. 12 k </w:t>
      </w:r>
      <w:r w:rsidRPr="00BF6123">
        <w:t>zadávaniu zákaziek nespadajúcich p</w:t>
      </w:r>
      <w:r>
        <w:t>od zákon o verejnom obstarávaní</w:t>
      </w:r>
    </w:p>
  </w:footnote>
  <w:footnote w:id="140">
    <w:p w14:paraId="0F73AABB" w14:textId="77777777" w:rsidR="00E045E6" w:rsidRPr="00803DB1" w:rsidRDefault="00E045E6">
      <w:pPr>
        <w:pStyle w:val="Textpoznmkypodiarou"/>
        <w:rPr>
          <w:lang w:val="sk-SK"/>
        </w:rPr>
      </w:pPr>
      <w:r>
        <w:rPr>
          <w:rStyle w:val="Odkaznapoznmkupodiarou"/>
        </w:rPr>
        <w:footnoteRef/>
      </w:r>
      <w:r>
        <w:t xml:space="preserve"> NARIADENIE EURÓPSKEHO PARLAMENTU A RADY (EÚ, </w:t>
      </w:r>
      <w:proofErr w:type="spellStart"/>
      <w:r>
        <w:t>Euratom</w:t>
      </w:r>
      <w:proofErr w:type="spellEnd"/>
      <w:r>
        <w:t xml:space="preserve">)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t>Euratom</w:t>
      </w:r>
      <w:proofErr w:type="spellEnd"/>
      <w:r>
        <w:t>) č.</w:t>
      </w:r>
      <w:r w:rsidRPr="00803DB1">
        <w:t xml:space="preserve"> 966/2012</w:t>
      </w:r>
    </w:p>
  </w:footnote>
  <w:footnote w:id="141">
    <w:p w14:paraId="63699170" w14:textId="77777777" w:rsidR="00E045E6" w:rsidRDefault="00E045E6" w:rsidP="00483B64">
      <w:pPr>
        <w:pStyle w:val="Textpoznmkypodiarou"/>
        <w:jc w:val="both"/>
      </w:pPr>
      <w:r>
        <w:rPr>
          <w:rStyle w:val="Odkaznapoznmkupodiarou"/>
        </w:rPr>
        <w:footnoteRef/>
      </w:r>
      <w:r>
        <w:t xml:space="preserve"> </w:t>
      </w:r>
      <w:r w:rsidRPr="003B7874">
        <w:t>MP CKO č. 5 k určovaniu finančných opráv, ktoré má riadiaci orgán uplatňovať pri nedodržaní pravidiel a postupov verejného obstarávania</w:t>
      </w:r>
    </w:p>
  </w:footnote>
  <w:footnote w:id="142">
    <w:p w14:paraId="63FD56CB" w14:textId="77777777" w:rsidR="00E045E6" w:rsidRDefault="00E045E6" w:rsidP="00E5073A">
      <w:pPr>
        <w:pStyle w:val="Textpoznmkypodiarou"/>
        <w:jc w:val="both"/>
      </w:pPr>
      <w:r>
        <w:rPr>
          <w:rStyle w:val="Odkaznapoznmkupodiarou"/>
          <w:rFonts w:eastAsiaTheme="majorEastAsia"/>
        </w:rPr>
        <w:footnoteRef/>
      </w:r>
      <w:r>
        <w:t xml:space="preserve"> </w:t>
      </w:r>
      <w:r w:rsidRPr="004751EC">
        <w:t>§ 1 ods. 3 zákona č. 177/2018 Z. z. o niektorých opatreniach na znižovanie administratívnej záťaže využívaním informačných systémov verejnej správy a o zmene a doplnení niektorých zákonov (zákon proti byrokracii)</w:t>
      </w:r>
    </w:p>
  </w:footnote>
  <w:footnote w:id="143">
    <w:p w14:paraId="08F7932D" w14:textId="77777777" w:rsidR="00E045E6" w:rsidRPr="001325C0" w:rsidRDefault="00E045E6">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44">
    <w:p w14:paraId="1CD5C844" w14:textId="77777777" w:rsidR="00E045E6" w:rsidRPr="001325C0" w:rsidRDefault="00E045E6">
      <w:pPr>
        <w:pStyle w:val="Textpoznmkypodiarou"/>
        <w:rPr>
          <w:lang w:val="sk-SK"/>
        </w:rPr>
      </w:pPr>
      <w:r>
        <w:rPr>
          <w:rStyle w:val="Odkaznapoznmkupodiarou"/>
        </w:rPr>
        <w:footnoteRef/>
      </w:r>
      <w:r>
        <w:t xml:space="preserve"> </w:t>
      </w:r>
      <w:r w:rsidRPr="001325C0">
        <w:t xml:space="preserve">Na účely definovania rodinného príslušníka alebo príbuzného sa použije § 117 zákona č. 40/1964 Zb. Občiansky zákonník v znení neskorších predpisov, </w:t>
      </w:r>
      <w:proofErr w:type="spellStart"/>
      <w:r w:rsidRPr="001325C0">
        <w:t>t.j</w:t>
      </w:r>
      <w:proofErr w:type="spellEnd"/>
      <w:r w:rsidRPr="001325C0">
        <w:t>. je ním príbuzný v priamom rade, ako aj príbuzný v pobočnom rade</w:t>
      </w:r>
    </w:p>
  </w:footnote>
  <w:footnote w:id="145">
    <w:p w14:paraId="5070A4E8" w14:textId="77777777" w:rsidR="00E045E6" w:rsidRPr="001325C0" w:rsidRDefault="00E045E6"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0C7327B5" w14:textId="77777777" w:rsidR="00E045E6" w:rsidRPr="001325C0" w:rsidRDefault="00E045E6">
      <w:pPr>
        <w:pStyle w:val="Textpoznmkypodiarou"/>
        <w:rPr>
          <w:lang w:val="sk-SK"/>
        </w:rPr>
      </w:pPr>
    </w:p>
  </w:footnote>
  <w:footnote w:id="146">
    <w:p w14:paraId="38C712E9" w14:textId="77777777" w:rsidR="00E045E6" w:rsidRPr="00DF0865" w:rsidRDefault="00E045E6">
      <w:pPr>
        <w:pStyle w:val="Textpoznmkypodiarou"/>
        <w:rPr>
          <w:lang w:val="sk-SK"/>
        </w:rPr>
      </w:pPr>
      <w:r>
        <w:rPr>
          <w:rStyle w:val="Odkaznapoznmkupodiarou"/>
        </w:rPr>
        <w:footnoteRef/>
      </w:r>
      <w:r>
        <w:rPr>
          <w:lang w:val="sk-SK"/>
        </w:rPr>
        <w:t xml:space="preserve"> </w:t>
      </w:r>
      <w:r w:rsidRPr="00DF0865">
        <w:t xml:space="preserve">Na účely definovania rodinného príslušníka alebo príbuzného sa použije § 117 zákona č. 40/1964 Zb. Občiansky zákonník v znení neskorších predpisov, </w:t>
      </w:r>
      <w:proofErr w:type="spellStart"/>
      <w:r w:rsidRPr="00DF0865">
        <w:t>t.j</w:t>
      </w:r>
      <w:proofErr w:type="spellEnd"/>
      <w:r w:rsidRPr="00DF0865">
        <w:t>. je ním príbuzný v priamom rade, ako aj príbuzný v pobočnom rade</w:t>
      </w:r>
      <w:r>
        <w:t xml:space="preserve"> </w:t>
      </w:r>
    </w:p>
  </w:footnote>
  <w:footnote w:id="147">
    <w:p w14:paraId="482D4B69" w14:textId="77777777" w:rsidR="00E045E6" w:rsidRPr="009D7F63" w:rsidRDefault="00E045E6"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1FA7ABF"/>
    <w:multiLevelType w:val="hybridMultilevel"/>
    <w:tmpl w:val="6A4A08F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43424E"/>
    <w:multiLevelType w:val="hybridMultilevel"/>
    <w:tmpl w:val="49B4EAC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36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052A4E36"/>
    <w:multiLevelType w:val="hybridMultilevel"/>
    <w:tmpl w:val="01C89C7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3">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0AB61466"/>
    <w:multiLevelType w:val="hybridMultilevel"/>
    <w:tmpl w:val="8530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8">
    <w:nsid w:val="0D360CB3"/>
    <w:multiLevelType w:val="hybridMultilevel"/>
    <w:tmpl w:val="726643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0D645E0A"/>
    <w:multiLevelType w:val="hybridMultilevel"/>
    <w:tmpl w:val="4C68A170"/>
    <w:lvl w:ilvl="0" w:tplc="041B0017">
      <w:start w:val="1"/>
      <w:numFmt w:val="lowerLetter"/>
      <w:lvlText w:val="%1)"/>
      <w:lvlJc w:val="left"/>
      <w:pPr>
        <w:ind w:left="1571" w:hanging="360"/>
      </w:pPr>
    </w:lvl>
    <w:lvl w:ilvl="1" w:tplc="041B0017">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20">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3">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12981604"/>
    <w:multiLevelType w:val="hybridMultilevel"/>
    <w:tmpl w:val="68E0DE1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6">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8">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4">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6">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1ED501CE"/>
    <w:multiLevelType w:val="hybridMultilevel"/>
    <w:tmpl w:val="15A6F3B4"/>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3F06849"/>
    <w:multiLevelType w:val="hybridMultilevel"/>
    <w:tmpl w:val="B18CF198"/>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9">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5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4">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2D8F1423"/>
    <w:multiLevelType w:val="hybridMultilevel"/>
    <w:tmpl w:val="67B0293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9">
    <w:nsid w:val="302E7EDE"/>
    <w:multiLevelType w:val="hybridMultilevel"/>
    <w:tmpl w:val="8BA82728"/>
    <w:lvl w:ilvl="0" w:tplc="CF6A8A0E">
      <w:start w:val="110"/>
      <w:numFmt w:val="bullet"/>
      <w:lvlText w:val="-"/>
      <w:lvlJc w:val="left"/>
      <w:pPr>
        <w:ind w:left="720" w:hanging="360"/>
      </w:pPr>
      <w:rPr>
        <w:rFonts w:ascii="Times New Roman" w:eastAsia="Arial"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61">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62">
    <w:nsid w:val="319A13D2"/>
    <w:multiLevelType w:val="hybridMultilevel"/>
    <w:tmpl w:val="F9A00548"/>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3">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853123E"/>
    <w:multiLevelType w:val="hybridMultilevel"/>
    <w:tmpl w:val="8C7C1328"/>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4EAC6BDC">
      <w:start w:val="13"/>
      <w:numFmt w:val="bullet"/>
      <w:lvlText w:val="-"/>
      <w:lvlJc w:val="left"/>
      <w:pPr>
        <w:ind w:left="1069" w:hanging="360"/>
      </w:pPr>
      <w:rPr>
        <w:rFonts w:ascii="Times New Roman" w:eastAsia="Times New Roman" w:hAnsi="Times New Roman" w:cs="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6">
    <w:nsid w:val="3A021593"/>
    <w:multiLevelType w:val="hybridMultilevel"/>
    <w:tmpl w:val="8DD0D3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9">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3F7B055B"/>
    <w:multiLevelType w:val="multilevel"/>
    <w:tmpl w:val="04090025"/>
    <w:lvl w:ilvl="0">
      <w:start w:val="1"/>
      <w:numFmt w:val="decimal"/>
      <w:pStyle w:val="Nadpis1"/>
      <w:lvlText w:val="%1"/>
      <w:lvlJc w:val="left"/>
      <w:pPr>
        <w:ind w:left="716" w:hanging="432"/>
      </w:pPr>
    </w:lvl>
    <w:lvl w:ilvl="1">
      <w:start w:val="1"/>
      <w:numFmt w:val="decimal"/>
      <w:pStyle w:val="Nadpis2"/>
      <w:lvlText w:val="%1.%2"/>
      <w:lvlJc w:val="left"/>
      <w:pPr>
        <w:ind w:left="1286" w:hanging="576"/>
      </w:pPr>
    </w:lvl>
    <w:lvl w:ilvl="2">
      <w:start w:val="1"/>
      <w:numFmt w:val="decimal"/>
      <w:pStyle w:val="Nadpis3"/>
      <w:lvlText w:val="%1.%2.%3"/>
      <w:lvlJc w:val="left"/>
      <w:pPr>
        <w:ind w:left="128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2">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5">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43C06FE3"/>
    <w:multiLevelType w:val="hybridMultilevel"/>
    <w:tmpl w:val="2D1CFCC6"/>
    <w:lvl w:ilvl="0" w:tplc="CD66729C">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nsid w:val="44302512"/>
    <w:multiLevelType w:val="hybridMultilevel"/>
    <w:tmpl w:val="A4C0DE98"/>
    <w:lvl w:ilvl="0" w:tplc="2140E252">
      <w:start w:val="1"/>
      <w:numFmt w:val="bullet"/>
      <w:lvlText w:val=""/>
      <w:lvlJc w:val="left"/>
      <w:pPr>
        <w:ind w:left="761" w:hanging="360"/>
      </w:pPr>
      <w:rPr>
        <w:rFonts w:ascii="Symbol" w:hAnsi="Symbol" w:hint="default"/>
      </w:rPr>
    </w:lvl>
    <w:lvl w:ilvl="1" w:tplc="041B0003">
      <w:start w:val="1"/>
      <w:numFmt w:val="bullet"/>
      <w:lvlText w:val="o"/>
      <w:lvlJc w:val="left"/>
      <w:pPr>
        <w:ind w:left="1481" w:hanging="360"/>
      </w:pPr>
      <w:rPr>
        <w:rFonts w:ascii="Courier New" w:hAnsi="Courier New" w:hint="default"/>
      </w:rPr>
    </w:lvl>
    <w:lvl w:ilvl="2" w:tplc="041B0005">
      <w:start w:val="1"/>
      <w:numFmt w:val="bullet"/>
      <w:lvlText w:val=""/>
      <w:lvlJc w:val="left"/>
      <w:pPr>
        <w:ind w:left="2201" w:hanging="360"/>
      </w:pPr>
      <w:rPr>
        <w:rFonts w:ascii="Wingdings" w:hAnsi="Wingdings" w:hint="default"/>
      </w:rPr>
    </w:lvl>
    <w:lvl w:ilvl="3" w:tplc="041B000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78">
    <w:nsid w:val="468E705C"/>
    <w:multiLevelType w:val="hybridMultilevel"/>
    <w:tmpl w:val="79DC859E"/>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9">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0">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1">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2">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85">
    <w:nsid w:val="4BD02523"/>
    <w:multiLevelType w:val="hybridMultilevel"/>
    <w:tmpl w:val="B02AAB58"/>
    <w:lvl w:ilvl="0" w:tplc="041B000F">
      <w:start w:val="1"/>
      <w:numFmt w:val="decimal"/>
      <w:lvlText w:val="%1."/>
      <w:lvlJc w:val="left"/>
      <w:pPr>
        <w:ind w:left="1004" w:hanging="360"/>
      </w:pPr>
    </w:lvl>
    <w:lvl w:ilvl="1" w:tplc="BC583132">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86">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87">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8">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1">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92">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8">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57471A08"/>
    <w:multiLevelType w:val="hybridMultilevel"/>
    <w:tmpl w:val="A87041F4"/>
    <w:lvl w:ilvl="0" w:tplc="CF6A8A0E">
      <w:start w:val="110"/>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05">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nsid w:val="5EB5039C"/>
    <w:multiLevelType w:val="hybridMultilevel"/>
    <w:tmpl w:val="2B5CCD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8">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9">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11">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4">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17">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nsid w:val="673F296D"/>
    <w:multiLevelType w:val="hybridMultilevel"/>
    <w:tmpl w:val="0B22697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9">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0">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3">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2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29">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33">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5">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7">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9">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4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3">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4">
    <w:nsid w:val="7C7B589B"/>
    <w:multiLevelType w:val="hybridMultilevel"/>
    <w:tmpl w:val="252EA9FA"/>
    <w:lvl w:ilvl="0" w:tplc="53820406">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5">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6">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1"/>
  </w:num>
  <w:num w:numId="2">
    <w:abstractNumId w:val="30"/>
  </w:num>
  <w:num w:numId="3">
    <w:abstractNumId w:val="113"/>
  </w:num>
  <w:num w:numId="4">
    <w:abstractNumId w:val="25"/>
  </w:num>
  <w:num w:numId="5">
    <w:abstractNumId w:val="51"/>
  </w:num>
  <w:num w:numId="6">
    <w:abstractNumId w:val="142"/>
  </w:num>
  <w:num w:numId="7">
    <w:abstractNumId w:val="141"/>
  </w:num>
  <w:num w:numId="8">
    <w:abstractNumId w:val="100"/>
  </w:num>
  <w:num w:numId="9">
    <w:abstractNumId w:val="121"/>
  </w:num>
  <w:num w:numId="10">
    <w:abstractNumId w:val="63"/>
  </w:num>
  <w:num w:numId="11">
    <w:abstractNumId w:val="97"/>
  </w:num>
  <w:num w:numId="12">
    <w:abstractNumId w:val="130"/>
  </w:num>
  <w:num w:numId="13">
    <w:abstractNumId w:val="1"/>
  </w:num>
  <w:num w:numId="14">
    <w:abstractNumId w:val="35"/>
  </w:num>
  <w:num w:numId="15">
    <w:abstractNumId w:val="74"/>
  </w:num>
  <w:num w:numId="16">
    <w:abstractNumId w:val="10"/>
  </w:num>
  <w:num w:numId="17">
    <w:abstractNumId w:val="11"/>
  </w:num>
  <w:num w:numId="18">
    <w:abstractNumId w:val="70"/>
  </w:num>
  <w:num w:numId="19">
    <w:abstractNumId w:val="103"/>
  </w:num>
  <w:num w:numId="20">
    <w:abstractNumId w:val="32"/>
  </w:num>
  <w:num w:numId="21">
    <w:abstractNumId w:val="72"/>
  </w:num>
  <w:num w:numId="22">
    <w:abstractNumId w:val="88"/>
  </w:num>
  <w:num w:numId="23">
    <w:abstractNumId w:val="114"/>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92"/>
  </w:num>
  <w:num w:numId="28">
    <w:abstractNumId w:val="91"/>
  </w:num>
  <w:num w:numId="29">
    <w:abstractNumId w:val="122"/>
  </w:num>
  <w:num w:numId="30">
    <w:abstractNumId w:val="98"/>
  </w:num>
  <w:num w:numId="31">
    <w:abstractNumId w:val="137"/>
  </w:num>
  <w:num w:numId="32">
    <w:abstractNumId w:val="117"/>
  </w:num>
  <w:num w:numId="33">
    <w:abstractNumId w:val="126"/>
  </w:num>
  <w:num w:numId="34">
    <w:abstractNumId w:val="132"/>
  </w:num>
  <w:num w:numId="35">
    <w:abstractNumId w:val="50"/>
  </w:num>
  <w:num w:numId="36">
    <w:abstractNumId w:val="61"/>
  </w:num>
  <w:num w:numId="37">
    <w:abstractNumId w:val="58"/>
  </w:num>
  <w:num w:numId="38">
    <w:abstractNumId w:val="68"/>
  </w:num>
  <w:num w:numId="39">
    <w:abstractNumId w:val="86"/>
  </w:num>
  <w:num w:numId="40">
    <w:abstractNumId w:val="136"/>
  </w:num>
  <w:num w:numId="41">
    <w:abstractNumId w:val="2"/>
  </w:num>
  <w:num w:numId="42">
    <w:abstractNumId w:val="66"/>
  </w:num>
  <w:num w:numId="43">
    <w:abstractNumId w:val="7"/>
  </w:num>
  <w:num w:numId="44">
    <w:abstractNumId w:val="44"/>
  </w:num>
  <w:num w:numId="45">
    <w:abstractNumId w:val="110"/>
  </w:num>
  <w:num w:numId="46">
    <w:abstractNumId w:val="120"/>
  </w:num>
  <w:num w:numId="47">
    <w:abstractNumId w:val="64"/>
  </w:num>
  <w:num w:numId="48">
    <w:abstractNumId w:val="131"/>
  </w:num>
  <w:num w:numId="49">
    <w:abstractNumId w:val="43"/>
  </w:num>
  <w:num w:numId="50">
    <w:abstractNumId w:val="26"/>
  </w:num>
  <w:num w:numId="51">
    <w:abstractNumId w:val="13"/>
  </w:num>
  <w:num w:numId="52">
    <w:abstractNumId w:val="47"/>
  </w:num>
  <w:num w:numId="53">
    <w:abstractNumId w:val="31"/>
  </w:num>
  <w:num w:numId="54">
    <w:abstractNumId w:val="22"/>
  </w:num>
  <w:num w:numId="55">
    <w:abstractNumId w:val="95"/>
  </w:num>
  <w:num w:numId="56">
    <w:abstractNumId w:val="67"/>
  </w:num>
  <w:num w:numId="57">
    <w:abstractNumId w:val="52"/>
  </w:num>
  <w:num w:numId="58">
    <w:abstractNumId w:val="107"/>
  </w:num>
  <w:num w:numId="59">
    <w:abstractNumId w:val="115"/>
  </w:num>
  <w:num w:numId="60">
    <w:abstractNumId w:val="82"/>
  </w:num>
  <w:num w:numId="61">
    <w:abstractNumId w:val="8"/>
  </w:num>
  <w:num w:numId="62">
    <w:abstractNumId w:val="42"/>
  </w:num>
  <w:num w:numId="63">
    <w:abstractNumId w:val="49"/>
  </w:num>
  <w:num w:numId="64">
    <w:abstractNumId w:val="21"/>
  </w:num>
  <w:num w:numId="65">
    <w:abstractNumId w:val="94"/>
  </w:num>
  <w:num w:numId="66">
    <w:abstractNumId w:val="23"/>
  </w:num>
  <w:num w:numId="67">
    <w:abstractNumId w:val="134"/>
  </w:num>
  <w:num w:numId="68">
    <w:abstractNumId w:val="73"/>
  </w:num>
  <w:num w:numId="69">
    <w:abstractNumId w:val="39"/>
  </w:num>
  <w:num w:numId="70">
    <w:abstractNumId w:val="127"/>
  </w:num>
  <w:num w:numId="71">
    <w:abstractNumId w:val="20"/>
  </w:num>
  <w:num w:numId="72">
    <w:abstractNumId w:val="139"/>
  </w:num>
  <w:num w:numId="73">
    <w:abstractNumId w:val="27"/>
  </w:num>
  <w:num w:numId="74">
    <w:abstractNumId w:val="138"/>
  </w:num>
  <w:num w:numId="75">
    <w:abstractNumId w:val="53"/>
  </w:num>
  <w:num w:numId="76">
    <w:abstractNumId w:val="143"/>
  </w:num>
  <w:num w:numId="77">
    <w:abstractNumId w:val="54"/>
  </w:num>
  <w:num w:numId="78">
    <w:abstractNumId w:val="36"/>
  </w:num>
  <w:num w:numId="79">
    <w:abstractNumId w:val="124"/>
  </w:num>
  <w:num w:numId="80">
    <w:abstractNumId w:val="80"/>
  </w:num>
  <w:num w:numId="81">
    <w:abstractNumId w:val="15"/>
  </w:num>
  <w:num w:numId="82">
    <w:abstractNumId w:val="40"/>
  </w:num>
  <w:num w:numId="83">
    <w:abstractNumId w:val="29"/>
  </w:num>
  <w:num w:numId="84">
    <w:abstractNumId w:val="99"/>
  </w:num>
  <w:num w:numId="85">
    <w:abstractNumId w:val="75"/>
  </w:num>
  <w:num w:numId="86">
    <w:abstractNumId w:val="46"/>
  </w:num>
  <w:num w:numId="87">
    <w:abstractNumId w:val="3"/>
  </w:num>
  <w:num w:numId="88">
    <w:abstractNumId w:val="135"/>
  </w:num>
  <w:num w:numId="89">
    <w:abstractNumId w:val="17"/>
  </w:num>
  <w:num w:numId="90">
    <w:abstractNumId w:val="60"/>
  </w:num>
  <w:num w:numId="91">
    <w:abstractNumId w:val="111"/>
  </w:num>
  <w:num w:numId="92">
    <w:abstractNumId w:val="105"/>
  </w:num>
  <w:num w:numId="93">
    <w:abstractNumId w:val="55"/>
  </w:num>
  <w:num w:numId="94">
    <w:abstractNumId w:val="87"/>
  </w:num>
  <w:num w:numId="95">
    <w:abstractNumId w:val="5"/>
  </w:num>
  <w:num w:numId="96">
    <w:abstractNumId w:val="90"/>
  </w:num>
  <w:num w:numId="97">
    <w:abstractNumId w:val="125"/>
  </w:num>
  <w:num w:numId="98">
    <w:abstractNumId w:val="112"/>
  </w:num>
  <w:num w:numId="99">
    <w:abstractNumId w:val="16"/>
  </w:num>
  <w:num w:numId="100">
    <w:abstractNumId w:val="83"/>
  </w:num>
  <w:num w:numId="101">
    <w:abstractNumId w:val="140"/>
  </w:num>
  <w:num w:numId="102">
    <w:abstractNumId w:val="81"/>
  </w:num>
  <w:num w:numId="103">
    <w:abstractNumId w:val="84"/>
  </w:num>
  <w:num w:numId="104">
    <w:abstractNumId w:val="37"/>
  </w:num>
  <w:num w:numId="105">
    <w:abstractNumId w:val="109"/>
  </w:num>
  <w:num w:numId="106">
    <w:abstractNumId w:val="129"/>
  </w:num>
  <w:num w:numId="107">
    <w:abstractNumId w:val="78"/>
  </w:num>
  <w:num w:numId="108">
    <w:abstractNumId w:val="33"/>
  </w:num>
  <w:num w:numId="109">
    <w:abstractNumId w:val="145"/>
  </w:num>
  <w:num w:numId="110">
    <w:abstractNumId w:val="93"/>
  </w:num>
  <w:num w:numId="111">
    <w:abstractNumId w:val="89"/>
  </w:num>
  <w:num w:numId="112">
    <w:abstractNumId w:val="123"/>
  </w:num>
  <w:num w:numId="113">
    <w:abstractNumId w:val="57"/>
  </w:num>
  <w:num w:numId="114">
    <w:abstractNumId w:val="79"/>
  </w:num>
  <w:num w:numId="115">
    <w:abstractNumId w:val="12"/>
  </w:num>
  <w:num w:numId="116">
    <w:abstractNumId w:val="9"/>
  </w:num>
  <w:num w:numId="117">
    <w:abstractNumId w:val="116"/>
  </w:num>
  <w:num w:numId="118">
    <w:abstractNumId w:val="104"/>
  </w:num>
  <w:num w:numId="119">
    <w:abstractNumId w:val="133"/>
  </w:num>
  <w:num w:numId="120">
    <w:abstractNumId w:val="119"/>
  </w:num>
  <w:num w:numId="121">
    <w:abstractNumId w:val="69"/>
  </w:num>
  <w:num w:numId="122">
    <w:abstractNumId w:val="56"/>
  </w:num>
  <w:num w:numId="123">
    <w:abstractNumId w:val="146"/>
  </w:num>
  <w:num w:numId="124">
    <w:abstractNumId w:val="45"/>
  </w:num>
  <w:num w:numId="125">
    <w:abstractNumId w:val="102"/>
  </w:num>
  <w:num w:numId="126">
    <w:abstractNumId w:val="34"/>
  </w:num>
  <w:num w:numId="127">
    <w:abstractNumId w:val="59"/>
  </w:num>
  <w:num w:numId="128">
    <w:abstractNumId w:val="101"/>
  </w:num>
  <w:num w:numId="129">
    <w:abstractNumId w:val="48"/>
  </w:num>
  <w:num w:numId="130">
    <w:abstractNumId w:val="38"/>
  </w:num>
  <w:num w:numId="131">
    <w:abstractNumId w:val="144"/>
  </w:num>
  <w:num w:numId="132">
    <w:abstractNumId w:val="65"/>
  </w:num>
  <w:num w:numId="133">
    <w:abstractNumId w:val="41"/>
  </w:num>
  <w:num w:numId="134">
    <w:abstractNumId w:val="96"/>
  </w:num>
  <w:num w:numId="135">
    <w:abstractNumId w:val="85"/>
  </w:num>
  <w:num w:numId="136">
    <w:abstractNumId w:val="19"/>
  </w:num>
  <w:num w:numId="137">
    <w:abstractNumId w:val="18"/>
  </w:num>
  <w:num w:numId="138">
    <w:abstractNumId w:val="118"/>
  </w:num>
  <w:num w:numId="139">
    <w:abstractNumId w:val="77"/>
  </w:num>
  <w:num w:numId="140">
    <w:abstractNumId w:val="106"/>
  </w:num>
  <w:num w:numId="141">
    <w:abstractNumId w:val="14"/>
  </w:num>
  <w:num w:numId="142">
    <w:abstractNumId w:val="6"/>
  </w:num>
  <w:num w:numId="143">
    <w:abstractNumId w:val="62"/>
  </w:num>
  <w:num w:numId="144">
    <w:abstractNumId w:val="24"/>
  </w:num>
  <w:num w:numId="145">
    <w:abstractNumId w:val="4"/>
  </w:num>
  <w:num w:numId="146">
    <w:abstractNumId w:val="76"/>
  </w:num>
  <w:numIdMacAtCleanup w:val="1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03D"/>
    <w:rsid w:val="00003B20"/>
    <w:rsid w:val="00003B82"/>
    <w:rsid w:val="00003E89"/>
    <w:rsid w:val="000044DF"/>
    <w:rsid w:val="00004CD8"/>
    <w:rsid w:val="00004F58"/>
    <w:rsid w:val="00005011"/>
    <w:rsid w:val="00005C8D"/>
    <w:rsid w:val="000064C7"/>
    <w:rsid w:val="000067C4"/>
    <w:rsid w:val="00006D7F"/>
    <w:rsid w:val="00006FBC"/>
    <w:rsid w:val="00007692"/>
    <w:rsid w:val="00007FF4"/>
    <w:rsid w:val="000106A5"/>
    <w:rsid w:val="00010B20"/>
    <w:rsid w:val="0001101D"/>
    <w:rsid w:val="0001103D"/>
    <w:rsid w:val="00011F21"/>
    <w:rsid w:val="000124A2"/>
    <w:rsid w:val="00012D16"/>
    <w:rsid w:val="000142E2"/>
    <w:rsid w:val="00014B19"/>
    <w:rsid w:val="00014E9C"/>
    <w:rsid w:val="00016775"/>
    <w:rsid w:val="000168FF"/>
    <w:rsid w:val="000172F9"/>
    <w:rsid w:val="0001732F"/>
    <w:rsid w:val="000176A5"/>
    <w:rsid w:val="00017B24"/>
    <w:rsid w:val="00017C8D"/>
    <w:rsid w:val="00017EC2"/>
    <w:rsid w:val="000201F9"/>
    <w:rsid w:val="00020216"/>
    <w:rsid w:val="00020290"/>
    <w:rsid w:val="00020660"/>
    <w:rsid w:val="00020664"/>
    <w:rsid w:val="0002069E"/>
    <w:rsid w:val="00020A5B"/>
    <w:rsid w:val="00020BC8"/>
    <w:rsid w:val="00020F84"/>
    <w:rsid w:val="00021776"/>
    <w:rsid w:val="000220D0"/>
    <w:rsid w:val="0002218E"/>
    <w:rsid w:val="000223B8"/>
    <w:rsid w:val="0002295C"/>
    <w:rsid w:val="00022C78"/>
    <w:rsid w:val="00023031"/>
    <w:rsid w:val="00023313"/>
    <w:rsid w:val="00023A70"/>
    <w:rsid w:val="00023BC6"/>
    <w:rsid w:val="00023F39"/>
    <w:rsid w:val="000249E4"/>
    <w:rsid w:val="00024BF3"/>
    <w:rsid w:val="0002539A"/>
    <w:rsid w:val="00025457"/>
    <w:rsid w:val="00025B00"/>
    <w:rsid w:val="000269FB"/>
    <w:rsid w:val="00026A63"/>
    <w:rsid w:val="00026AF7"/>
    <w:rsid w:val="00026E36"/>
    <w:rsid w:val="00026F3B"/>
    <w:rsid w:val="000271FC"/>
    <w:rsid w:val="00027286"/>
    <w:rsid w:val="00027461"/>
    <w:rsid w:val="00027AB5"/>
    <w:rsid w:val="0003016C"/>
    <w:rsid w:val="000303FB"/>
    <w:rsid w:val="000304FA"/>
    <w:rsid w:val="00030ADB"/>
    <w:rsid w:val="00030C0A"/>
    <w:rsid w:val="00030C5B"/>
    <w:rsid w:val="000310F7"/>
    <w:rsid w:val="00031457"/>
    <w:rsid w:val="000314F5"/>
    <w:rsid w:val="00032219"/>
    <w:rsid w:val="00032417"/>
    <w:rsid w:val="00032465"/>
    <w:rsid w:val="00033016"/>
    <w:rsid w:val="00033319"/>
    <w:rsid w:val="00033C04"/>
    <w:rsid w:val="00033C14"/>
    <w:rsid w:val="00033F4A"/>
    <w:rsid w:val="00034271"/>
    <w:rsid w:val="00034716"/>
    <w:rsid w:val="00034A36"/>
    <w:rsid w:val="00034E03"/>
    <w:rsid w:val="0003557C"/>
    <w:rsid w:val="0003598D"/>
    <w:rsid w:val="00035D7A"/>
    <w:rsid w:val="000364DD"/>
    <w:rsid w:val="00036BD8"/>
    <w:rsid w:val="00036C37"/>
    <w:rsid w:val="00036DB2"/>
    <w:rsid w:val="00036E4D"/>
    <w:rsid w:val="000370EE"/>
    <w:rsid w:val="00037CF2"/>
    <w:rsid w:val="00037E1B"/>
    <w:rsid w:val="000400B6"/>
    <w:rsid w:val="00040373"/>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242"/>
    <w:rsid w:val="000508B0"/>
    <w:rsid w:val="00050F84"/>
    <w:rsid w:val="000512FF"/>
    <w:rsid w:val="00051598"/>
    <w:rsid w:val="00051A82"/>
    <w:rsid w:val="00052155"/>
    <w:rsid w:val="000524BE"/>
    <w:rsid w:val="000527E6"/>
    <w:rsid w:val="00052951"/>
    <w:rsid w:val="000531DD"/>
    <w:rsid w:val="000534D6"/>
    <w:rsid w:val="00053553"/>
    <w:rsid w:val="000538A0"/>
    <w:rsid w:val="00053ED1"/>
    <w:rsid w:val="00054333"/>
    <w:rsid w:val="000543D6"/>
    <w:rsid w:val="00055486"/>
    <w:rsid w:val="00055BC3"/>
    <w:rsid w:val="00055F7A"/>
    <w:rsid w:val="00056BC3"/>
    <w:rsid w:val="00056E8E"/>
    <w:rsid w:val="000573B5"/>
    <w:rsid w:val="00057969"/>
    <w:rsid w:val="0005799D"/>
    <w:rsid w:val="00057DD1"/>
    <w:rsid w:val="00060426"/>
    <w:rsid w:val="0006086F"/>
    <w:rsid w:val="00060961"/>
    <w:rsid w:val="00060C6C"/>
    <w:rsid w:val="00060D25"/>
    <w:rsid w:val="00061BA9"/>
    <w:rsid w:val="000623F2"/>
    <w:rsid w:val="000627E6"/>
    <w:rsid w:val="00062854"/>
    <w:rsid w:val="00062F88"/>
    <w:rsid w:val="00063A25"/>
    <w:rsid w:val="00063DFD"/>
    <w:rsid w:val="00063EAB"/>
    <w:rsid w:val="0006412C"/>
    <w:rsid w:val="000643D3"/>
    <w:rsid w:val="00064638"/>
    <w:rsid w:val="000647EC"/>
    <w:rsid w:val="00064894"/>
    <w:rsid w:val="00064DDF"/>
    <w:rsid w:val="000653DA"/>
    <w:rsid w:val="00065B6C"/>
    <w:rsid w:val="00065C76"/>
    <w:rsid w:val="0006646D"/>
    <w:rsid w:val="000665C7"/>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622"/>
    <w:rsid w:val="00071987"/>
    <w:rsid w:val="0007255C"/>
    <w:rsid w:val="00072BED"/>
    <w:rsid w:val="00072DE5"/>
    <w:rsid w:val="00073209"/>
    <w:rsid w:val="000733AD"/>
    <w:rsid w:val="00073471"/>
    <w:rsid w:val="000735FD"/>
    <w:rsid w:val="00073791"/>
    <w:rsid w:val="00073878"/>
    <w:rsid w:val="00073908"/>
    <w:rsid w:val="00073AEF"/>
    <w:rsid w:val="000740DE"/>
    <w:rsid w:val="000743C8"/>
    <w:rsid w:val="00074543"/>
    <w:rsid w:val="0007494C"/>
    <w:rsid w:val="00074D2F"/>
    <w:rsid w:val="00074E7D"/>
    <w:rsid w:val="000751E9"/>
    <w:rsid w:val="000754B9"/>
    <w:rsid w:val="0007555C"/>
    <w:rsid w:val="00075C1E"/>
    <w:rsid w:val="0007626F"/>
    <w:rsid w:val="000765C3"/>
    <w:rsid w:val="00076A57"/>
    <w:rsid w:val="00076EC0"/>
    <w:rsid w:val="000777A9"/>
    <w:rsid w:val="00077FB0"/>
    <w:rsid w:val="0008051F"/>
    <w:rsid w:val="00080933"/>
    <w:rsid w:val="00080E75"/>
    <w:rsid w:val="00081220"/>
    <w:rsid w:val="000814A8"/>
    <w:rsid w:val="000818F8"/>
    <w:rsid w:val="00081B61"/>
    <w:rsid w:val="00081D9F"/>
    <w:rsid w:val="00081FC1"/>
    <w:rsid w:val="000822CA"/>
    <w:rsid w:val="000824D7"/>
    <w:rsid w:val="00082BA9"/>
    <w:rsid w:val="00082DF1"/>
    <w:rsid w:val="00083000"/>
    <w:rsid w:val="00083192"/>
    <w:rsid w:val="000834A4"/>
    <w:rsid w:val="00083547"/>
    <w:rsid w:val="00083C26"/>
    <w:rsid w:val="0008428B"/>
    <w:rsid w:val="00084411"/>
    <w:rsid w:val="00084575"/>
    <w:rsid w:val="00084681"/>
    <w:rsid w:val="00085070"/>
    <w:rsid w:val="00085367"/>
    <w:rsid w:val="000854D0"/>
    <w:rsid w:val="000854EC"/>
    <w:rsid w:val="00085554"/>
    <w:rsid w:val="0008794A"/>
    <w:rsid w:val="00090D59"/>
    <w:rsid w:val="0009110C"/>
    <w:rsid w:val="000918D7"/>
    <w:rsid w:val="00091A23"/>
    <w:rsid w:val="00091E4F"/>
    <w:rsid w:val="000922B4"/>
    <w:rsid w:val="0009249B"/>
    <w:rsid w:val="0009277D"/>
    <w:rsid w:val="00092CE0"/>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A7909"/>
    <w:rsid w:val="000A7D72"/>
    <w:rsid w:val="000B024D"/>
    <w:rsid w:val="000B0A1D"/>
    <w:rsid w:val="000B0BB1"/>
    <w:rsid w:val="000B17DE"/>
    <w:rsid w:val="000B1D63"/>
    <w:rsid w:val="000B1E6A"/>
    <w:rsid w:val="000B2403"/>
    <w:rsid w:val="000B36A9"/>
    <w:rsid w:val="000B3D21"/>
    <w:rsid w:val="000B3DA3"/>
    <w:rsid w:val="000B3E1C"/>
    <w:rsid w:val="000B4396"/>
    <w:rsid w:val="000B4445"/>
    <w:rsid w:val="000B448F"/>
    <w:rsid w:val="000B47CC"/>
    <w:rsid w:val="000B487A"/>
    <w:rsid w:val="000B4C3F"/>
    <w:rsid w:val="000B4DEF"/>
    <w:rsid w:val="000B520F"/>
    <w:rsid w:val="000B5E70"/>
    <w:rsid w:val="000B61B5"/>
    <w:rsid w:val="000B669E"/>
    <w:rsid w:val="000B66A1"/>
    <w:rsid w:val="000B6D6B"/>
    <w:rsid w:val="000B701E"/>
    <w:rsid w:val="000B7161"/>
    <w:rsid w:val="000B7751"/>
    <w:rsid w:val="000B7965"/>
    <w:rsid w:val="000B7C9A"/>
    <w:rsid w:val="000B7E76"/>
    <w:rsid w:val="000C000D"/>
    <w:rsid w:val="000C039F"/>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113"/>
    <w:rsid w:val="000C730D"/>
    <w:rsid w:val="000C73ED"/>
    <w:rsid w:val="000C7A5D"/>
    <w:rsid w:val="000D0210"/>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8CE"/>
    <w:rsid w:val="000D3984"/>
    <w:rsid w:val="000D3E9A"/>
    <w:rsid w:val="000D4456"/>
    <w:rsid w:val="000D49B0"/>
    <w:rsid w:val="000D4EAA"/>
    <w:rsid w:val="000D5517"/>
    <w:rsid w:val="000D5577"/>
    <w:rsid w:val="000D64B3"/>
    <w:rsid w:val="000D680B"/>
    <w:rsid w:val="000D6CD4"/>
    <w:rsid w:val="000D77B7"/>
    <w:rsid w:val="000D7C5D"/>
    <w:rsid w:val="000D7DB9"/>
    <w:rsid w:val="000E0C7E"/>
    <w:rsid w:val="000E0DE2"/>
    <w:rsid w:val="000E0E71"/>
    <w:rsid w:val="000E12B3"/>
    <w:rsid w:val="000E14C2"/>
    <w:rsid w:val="000E2751"/>
    <w:rsid w:val="000E35D3"/>
    <w:rsid w:val="000E3D7A"/>
    <w:rsid w:val="000E3DB2"/>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01C"/>
    <w:rsid w:val="000F029A"/>
    <w:rsid w:val="000F0479"/>
    <w:rsid w:val="000F050C"/>
    <w:rsid w:val="000F0819"/>
    <w:rsid w:val="000F08C8"/>
    <w:rsid w:val="000F1488"/>
    <w:rsid w:val="000F2203"/>
    <w:rsid w:val="000F2BEF"/>
    <w:rsid w:val="000F2DB9"/>
    <w:rsid w:val="000F30D8"/>
    <w:rsid w:val="000F4B74"/>
    <w:rsid w:val="000F4C77"/>
    <w:rsid w:val="000F5174"/>
    <w:rsid w:val="000F5700"/>
    <w:rsid w:val="000F5793"/>
    <w:rsid w:val="000F5FC0"/>
    <w:rsid w:val="000F620B"/>
    <w:rsid w:val="000F62D2"/>
    <w:rsid w:val="000F684D"/>
    <w:rsid w:val="000F6D86"/>
    <w:rsid w:val="000F70CD"/>
    <w:rsid w:val="000F7236"/>
    <w:rsid w:val="000F7397"/>
    <w:rsid w:val="000F78B5"/>
    <w:rsid w:val="00100931"/>
    <w:rsid w:val="00100E0C"/>
    <w:rsid w:val="00100F1D"/>
    <w:rsid w:val="001014C1"/>
    <w:rsid w:val="00101B6F"/>
    <w:rsid w:val="00101F35"/>
    <w:rsid w:val="001020BC"/>
    <w:rsid w:val="00102208"/>
    <w:rsid w:val="0010260B"/>
    <w:rsid w:val="00102643"/>
    <w:rsid w:val="00103054"/>
    <w:rsid w:val="00103131"/>
    <w:rsid w:val="001033DC"/>
    <w:rsid w:val="0010354E"/>
    <w:rsid w:val="001038CE"/>
    <w:rsid w:val="00103C32"/>
    <w:rsid w:val="001041DD"/>
    <w:rsid w:val="00104924"/>
    <w:rsid w:val="00104E2D"/>
    <w:rsid w:val="00105500"/>
    <w:rsid w:val="00105A43"/>
    <w:rsid w:val="00105CA5"/>
    <w:rsid w:val="00105CAF"/>
    <w:rsid w:val="00105EE7"/>
    <w:rsid w:val="001061DC"/>
    <w:rsid w:val="00106380"/>
    <w:rsid w:val="00106510"/>
    <w:rsid w:val="001067A8"/>
    <w:rsid w:val="001072C6"/>
    <w:rsid w:val="001072D3"/>
    <w:rsid w:val="0010743E"/>
    <w:rsid w:val="00110014"/>
    <w:rsid w:val="0011037A"/>
    <w:rsid w:val="0011069A"/>
    <w:rsid w:val="001107FE"/>
    <w:rsid w:val="00110B85"/>
    <w:rsid w:val="00111724"/>
    <w:rsid w:val="001128CA"/>
    <w:rsid w:val="00112C15"/>
    <w:rsid w:val="00112CCE"/>
    <w:rsid w:val="00112D38"/>
    <w:rsid w:val="001144FB"/>
    <w:rsid w:val="00114CB3"/>
    <w:rsid w:val="0011528C"/>
    <w:rsid w:val="001155EE"/>
    <w:rsid w:val="00115A2F"/>
    <w:rsid w:val="00115CEF"/>
    <w:rsid w:val="001165FB"/>
    <w:rsid w:val="0011692E"/>
    <w:rsid w:val="0011695F"/>
    <w:rsid w:val="001176EF"/>
    <w:rsid w:val="00117B4C"/>
    <w:rsid w:val="00117BF4"/>
    <w:rsid w:val="001201C0"/>
    <w:rsid w:val="001206DF"/>
    <w:rsid w:val="00120A50"/>
    <w:rsid w:val="00120B9A"/>
    <w:rsid w:val="00120FED"/>
    <w:rsid w:val="001212D6"/>
    <w:rsid w:val="00121570"/>
    <w:rsid w:val="001217D9"/>
    <w:rsid w:val="00121938"/>
    <w:rsid w:val="00121A92"/>
    <w:rsid w:val="00121BF8"/>
    <w:rsid w:val="00121E0B"/>
    <w:rsid w:val="00121EBC"/>
    <w:rsid w:val="00122865"/>
    <w:rsid w:val="00122BEB"/>
    <w:rsid w:val="00122CEF"/>
    <w:rsid w:val="00123250"/>
    <w:rsid w:val="0012336B"/>
    <w:rsid w:val="00123D3D"/>
    <w:rsid w:val="00123F3F"/>
    <w:rsid w:val="00123F5E"/>
    <w:rsid w:val="00124228"/>
    <w:rsid w:val="001244B0"/>
    <w:rsid w:val="00124E6D"/>
    <w:rsid w:val="00124F19"/>
    <w:rsid w:val="001253FC"/>
    <w:rsid w:val="0012580E"/>
    <w:rsid w:val="00125927"/>
    <w:rsid w:val="00125B3D"/>
    <w:rsid w:val="00125C24"/>
    <w:rsid w:val="001276C5"/>
    <w:rsid w:val="00127A89"/>
    <w:rsid w:val="00130936"/>
    <w:rsid w:val="00130AD9"/>
    <w:rsid w:val="00130CFA"/>
    <w:rsid w:val="00130FFA"/>
    <w:rsid w:val="00131297"/>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4AE"/>
    <w:rsid w:val="00137558"/>
    <w:rsid w:val="0013764A"/>
    <w:rsid w:val="00137817"/>
    <w:rsid w:val="00137B33"/>
    <w:rsid w:val="0014042C"/>
    <w:rsid w:val="00140667"/>
    <w:rsid w:val="001407FE"/>
    <w:rsid w:val="00140CE3"/>
    <w:rsid w:val="00140EA8"/>
    <w:rsid w:val="0014162C"/>
    <w:rsid w:val="00141705"/>
    <w:rsid w:val="00141B0E"/>
    <w:rsid w:val="00141B59"/>
    <w:rsid w:val="0014207F"/>
    <w:rsid w:val="001420EC"/>
    <w:rsid w:val="001420F5"/>
    <w:rsid w:val="0014261F"/>
    <w:rsid w:val="0014269A"/>
    <w:rsid w:val="00142948"/>
    <w:rsid w:val="001429B2"/>
    <w:rsid w:val="001429D0"/>
    <w:rsid w:val="001430EB"/>
    <w:rsid w:val="001435C2"/>
    <w:rsid w:val="00143AD7"/>
    <w:rsid w:val="001440E5"/>
    <w:rsid w:val="00144248"/>
    <w:rsid w:val="0014439F"/>
    <w:rsid w:val="00144C4E"/>
    <w:rsid w:val="0014525C"/>
    <w:rsid w:val="001452B6"/>
    <w:rsid w:val="001456CE"/>
    <w:rsid w:val="001463A1"/>
    <w:rsid w:val="00146657"/>
    <w:rsid w:val="001471BE"/>
    <w:rsid w:val="0014799B"/>
    <w:rsid w:val="00147E0C"/>
    <w:rsid w:val="00150853"/>
    <w:rsid w:val="001509EB"/>
    <w:rsid w:val="00151D4D"/>
    <w:rsid w:val="00152083"/>
    <w:rsid w:val="0015249A"/>
    <w:rsid w:val="00152AF4"/>
    <w:rsid w:val="001532F6"/>
    <w:rsid w:val="001536FA"/>
    <w:rsid w:val="0015434D"/>
    <w:rsid w:val="001549ED"/>
    <w:rsid w:val="00155321"/>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765"/>
    <w:rsid w:val="001717E4"/>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5F79"/>
    <w:rsid w:val="00176343"/>
    <w:rsid w:val="0017656A"/>
    <w:rsid w:val="001765D5"/>
    <w:rsid w:val="00176D7E"/>
    <w:rsid w:val="0017789F"/>
    <w:rsid w:val="00177B63"/>
    <w:rsid w:val="00180AAE"/>
    <w:rsid w:val="00180C06"/>
    <w:rsid w:val="00181671"/>
    <w:rsid w:val="0018179C"/>
    <w:rsid w:val="001818D2"/>
    <w:rsid w:val="00182536"/>
    <w:rsid w:val="00182989"/>
    <w:rsid w:val="00182C05"/>
    <w:rsid w:val="00182CBF"/>
    <w:rsid w:val="0018303A"/>
    <w:rsid w:val="001837F9"/>
    <w:rsid w:val="00184031"/>
    <w:rsid w:val="0018478B"/>
    <w:rsid w:val="00184791"/>
    <w:rsid w:val="00185080"/>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2379"/>
    <w:rsid w:val="00192867"/>
    <w:rsid w:val="00192F34"/>
    <w:rsid w:val="001939D3"/>
    <w:rsid w:val="00193CB6"/>
    <w:rsid w:val="0019433E"/>
    <w:rsid w:val="00194ACF"/>
    <w:rsid w:val="00195603"/>
    <w:rsid w:val="00195FBB"/>
    <w:rsid w:val="00196D66"/>
    <w:rsid w:val="0019796C"/>
    <w:rsid w:val="00197D86"/>
    <w:rsid w:val="00197E35"/>
    <w:rsid w:val="001A0863"/>
    <w:rsid w:val="001A0E58"/>
    <w:rsid w:val="001A1872"/>
    <w:rsid w:val="001A19F7"/>
    <w:rsid w:val="001A1A7C"/>
    <w:rsid w:val="001A22E8"/>
    <w:rsid w:val="001A3026"/>
    <w:rsid w:val="001A33B4"/>
    <w:rsid w:val="001A3801"/>
    <w:rsid w:val="001A3939"/>
    <w:rsid w:val="001A397C"/>
    <w:rsid w:val="001A3AD2"/>
    <w:rsid w:val="001A3F06"/>
    <w:rsid w:val="001A3F3D"/>
    <w:rsid w:val="001A411A"/>
    <w:rsid w:val="001A429C"/>
    <w:rsid w:val="001A42C2"/>
    <w:rsid w:val="001A430C"/>
    <w:rsid w:val="001A4B95"/>
    <w:rsid w:val="001A4E24"/>
    <w:rsid w:val="001A4FE8"/>
    <w:rsid w:val="001A5528"/>
    <w:rsid w:val="001A58B7"/>
    <w:rsid w:val="001A59AC"/>
    <w:rsid w:val="001A5F29"/>
    <w:rsid w:val="001A6747"/>
    <w:rsid w:val="001A6BC9"/>
    <w:rsid w:val="001A6E82"/>
    <w:rsid w:val="001A7974"/>
    <w:rsid w:val="001A7C8D"/>
    <w:rsid w:val="001A7EF7"/>
    <w:rsid w:val="001B0812"/>
    <w:rsid w:val="001B09EA"/>
    <w:rsid w:val="001B142C"/>
    <w:rsid w:val="001B1708"/>
    <w:rsid w:val="001B190A"/>
    <w:rsid w:val="001B1936"/>
    <w:rsid w:val="001B1C19"/>
    <w:rsid w:val="001B2121"/>
    <w:rsid w:val="001B2531"/>
    <w:rsid w:val="001B2672"/>
    <w:rsid w:val="001B295E"/>
    <w:rsid w:val="001B2D6D"/>
    <w:rsid w:val="001B3120"/>
    <w:rsid w:val="001B3386"/>
    <w:rsid w:val="001B3A72"/>
    <w:rsid w:val="001B411C"/>
    <w:rsid w:val="001B42EC"/>
    <w:rsid w:val="001B46EA"/>
    <w:rsid w:val="001B4C46"/>
    <w:rsid w:val="001B5626"/>
    <w:rsid w:val="001B56EE"/>
    <w:rsid w:val="001B5750"/>
    <w:rsid w:val="001B57CA"/>
    <w:rsid w:val="001B57D6"/>
    <w:rsid w:val="001B6925"/>
    <w:rsid w:val="001B6C64"/>
    <w:rsid w:val="001B6E17"/>
    <w:rsid w:val="001B717B"/>
    <w:rsid w:val="001B74CF"/>
    <w:rsid w:val="001C0497"/>
    <w:rsid w:val="001C08A1"/>
    <w:rsid w:val="001C0CF9"/>
    <w:rsid w:val="001C0D3F"/>
    <w:rsid w:val="001C1268"/>
    <w:rsid w:val="001C1849"/>
    <w:rsid w:val="001C1954"/>
    <w:rsid w:val="001C1B30"/>
    <w:rsid w:val="001C1F0B"/>
    <w:rsid w:val="001C21D3"/>
    <w:rsid w:val="001C28BD"/>
    <w:rsid w:val="001C2EF4"/>
    <w:rsid w:val="001C3332"/>
    <w:rsid w:val="001C3382"/>
    <w:rsid w:val="001C3BB0"/>
    <w:rsid w:val="001C3C2F"/>
    <w:rsid w:val="001C44CA"/>
    <w:rsid w:val="001C44F5"/>
    <w:rsid w:val="001C46CF"/>
    <w:rsid w:val="001C47DE"/>
    <w:rsid w:val="001C4AFD"/>
    <w:rsid w:val="001C5311"/>
    <w:rsid w:val="001C578C"/>
    <w:rsid w:val="001C5A8D"/>
    <w:rsid w:val="001C5F00"/>
    <w:rsid w:val="001C68A3"/>
    <w:rsid w:val="001C6962"/>
    <w:rsid w:val="001C6D1C"/>
    <w:rsid w:val="001C782A"/>
    <w:rsid w:val="001C7C81"/>
    <w:rsid w:val="001D040E"/>
    <w:rsid w:val="001D08FF"/>
    <w:rsid w:val="001D0B65"/>
    <w:rsid w:val="001D0BA9"/>
    <w:rsid w:val="001D0CE5"/>
    <w:rsid w:val="001D12B8"/>
    <w:rsid w:val="001D16F5"/>
    <w:rsid w:val="001D22A8"/>
    <w:rsid w:val="001D27DC"/>
    <w:rsid w:val="001D3A7D"/>
    <w:rsid w:val="001D3CAE"/>
    <w:rsid w:val="001D431B"/>
    <w:rsid w:val="001D4D5C"/>
    <w:rsid w:val="001D4FF0"/>
    <w:rsid w:val="001D519D"/>
    <w:rsid w:val="001D5650"/>
    <w:rsid w:val="001D616E"/>
    <w:rsid w:val="001D62DB"/>
    <w:rsid w:val="001D6639"/>
    <w:rsid w:val="001D6817"/>
    <w:rsid w:val="001D6C8C"/>
    <w:rsid w:val="001D70A3"/>
    <w:rsid w:val="001D76D4"/>
    <w:rsid w:val="001D7FBA"/>
    <w:rsid w:val="001E046B"/>
    <w:rsid w:val="001E0502"/>
    <w:rsid w:val="001E0594"/>
    <w:rsid w:val="001E0598"/>
    <w:rsid w:val="001E05E2"/>
    <w:rsid w:val="001E0F6D"/>
    <w:rsid w:val="001E143A"/>
    <w:rsid w:val="001E1915"/>
    <w:rsid w:val="001E1E0A"/>
    <w:rsid w:val="001E30B3"/>
    <w:rsid w:val="001E3710"/>
    <w:rsid w:val="001E3C46"/>
    <w:rsid w:val="001E43BE"/>
    <w:rsid w:val="001E445D"/>
    <w:rsid w:val="001E473C"/>
    <w:rsid w:val="001E4B56"/>
    <w:rsid w:val="001E6748"/>
    <w:rsid w:val="001E6863"/>
    <w:rsid w:val="001E69FC"/>
    <w:rsid w:val="001E7236"/>
    <w:rsid w:val="001E799E"/>
    <w:rsid w:val="001F0C13"/>
    <w:rsid w:val="001F1B50"/>
    <w:rsid w:val="001F240A"/>
    <w:rsid w:val="001F2A24"/>
    <w:rsid w:val="001F303B"/>
    <w:rsid w:val="001F364C"/>
    <w:rsid w:val="001F3C6B"/>
    <w:rsid w:val="001F3CA3"/>
    <w:rsid w:val="001F3DF5"/>
    <w:rsid w:val="001F3F48"/>
    <w:rsid w:val="001F4430"/>
    <w:rsid w:val="001F4E16"/>
    <w:rsid w:val="001F5146"/>
    <w:rsid w:val="001F60D9"/>
    <w:rsid w:val="001F66B1"/>
    <w:rsid w:val="001F6709"/>
    <w:rsid w:val="001F6828"/>
    <w:rsid w:val="001F6E20"/>
    <w:rsid w:val="001F6FFC"/>
    <w:rsid w:val="001F73A1"/>
    <w:rsid w:val="001F7670"/>
    <w:rsid w:val="001F7AAE"/>
    <w:rsid w:val="001F7B91"/>
    <w:rsid w:val="001F7F84"/>
    <w:rsid w:val="00200264"/>
    <w:rsid w:val="00200770"/>
    <w:rsid w:val="00200780"/>
    <w:rsid w:val="00200C61"/>
    <w:rsid w:val="00200FB9"/>
    <w:rsid w:val="00201151"/>
    <w:rsid w:val="002016D2"/>
    <w:rsid w:val="0020194A"/>
    <w:rsid w:val="00201F84"/>
    <w:rsid w:val="002025F9"/>
    <w:rsid w:val="00202AA7"/>
    <w:rsid w:val="00204380"/>
    <w:rsid w:val="00204650"/>
    <w:rsid w:val="00204DF2"/>
    <w:rsid w:val="00204FD4"/>
    <w:rsid w:val="002050DF"/>
    <w:rsid w:val="002055DC"/>
    <w:rsid w:val="0020630C"/>
    <w:rsid w:val="002066F3"/>
    <w:rsid w:val="00206919"/>
    <w:rsid w:val="002072C3"/>
    <w:rsid w:val="00207D7C"/>
    <w:rsid w:val="00207EEA"/>
    <w:rsid w:val="00207FCC"/>
    <w:rsid w:val="002102B1"/>
    <w:rsid w:val="002102BC"/>
    <w:rsid w:val="00210C02"/>
    <w:rsid w:val="00210E5E"/>
    <w:rsid w:val="0021107C"/>
    <w:rsid w:val="0021123E"/>
    <w:rsid w:val="00211BF6"/>
    <w:rsid w:val="00211C12"/>
    <w:rsid w:val="00211E36"/>
    <w:rsid w:val="0021200F"/>
    <w:rsid w:val="0021247D"/>
    <w:rsid w:val="00212A8A"/>
    <w:rsid w:val="00212CD1"/>
    <w:rsid w:val="00213203"/>
    <w:rsid w:val="0021355F"/>
    <w:rsid w:val="00213684"/>
    <w:rsid w:val="00215466"/>
    <w:rsid w:val="002157BB"/>
    <w:rsid w:val="00215CFC"/>
    <w:rsid w:val="00215D0B"/>
    <w:rsid w:val="00216302"/>
    <w:rsid w:val="0021643E"/>
    <w:rsid w:val="002164B9"/>
    <w:rsid w:val="00216A38"/>
    <w:rsid w:val="00216A51"/>
    <w:rsid w:val="00216EBA"/>
    <w:rsid w:val="00217115"/>
    <w:rsid w:val="002171BB"/>
    <w:rsid w:val="00217AA1"/>
    <w:rsid w:val="00217C3D"/>
    <w:rsid w:val="00220042"/>
    <w:rsid w:val="00220277"/>
    <w:rsid w:val="0022055C"/>
    <w:rsid w:val="002205B9"/>
    <w:rsid w:val="002205F8"/>
    <w:rsid w:val="002207DD"/>
    <w:rsid w:val="00220928"/>
    <w:rsid w:val="00220CBF"/>
    <w:rsid w:val="00220D89"/>
    <w:rsid w:val="00221AB5"/>
    <w:rsid w:val="00221CEF"/>
    <w:rsid w:val="0022207D"/>
    <w:rsid w:val="00222571"/>
    <w:rsid w:val="00222884"/>
    <w:rsid w:val="00222952"/>
    <w:rsid w:val="00223438"/>
    <w:rsid w:val="00224304"/>
    <w:rsid w:val="002244BF"/>
    <w:rsid w:val="002245BB"/>
    <w:rsid w:val="00224796"/>
    <w:rsid w:val="00224AEA"/>
    <w:rsid w:val="00224D4D"/>
    <w:rsid w:val="00224E8A"/>
    <w:rsid w:val="0022511C"/>
    <w:rsid w:val="002255A5"/>
    <w:rsid w:val="002255EE"/>
    <w:rsid w:val="00226396"/>
    <w:rsid w:val="002265D1"/>
    <w:rsid w:val="00226F1C"/>
    <w:rsid w:val="00227757"/>
    <w:rsid w:val="00227E16"/>
    <w:rsid w:val="00227E3D"/>
    <w:rsid w:val="00227EDD"/>
    <w:rsid w:val="002300CB"/>
    <w:rsid w:val="002304E6"/>
    <w:rsid w:val="002317C7"/>
    <w:rsid w:val="0023193D"/>
    <w:rsid w:val="00231C06"/>
    <w:rsid w:val="00231C9E"/>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37FB6"/>
    <w:rsid w:val="00240271"/>
    <w:rsid w:val="00240C75"/>
    <w:rsid w:val="00240FC0"/>
    <w:rsid w:val="00241017"/>
    <w:rsid w:val="002413C3"/>
    <w:rsid w:val="0024143B"/>
    <w:rsid w:val="00241627"/>
    <w:rsid w:val="0024197E"/>
    <w:rsid w:val="00241B3C"/>
    <w:rsid w:val="00242FB6"/>
    <w:rsid w:val="00244626"/>
    <w:rsid w:val="0024484F"/>
    <w:rsid w:val="002452B7"/>
    <w:rsid w:val="0024576C"/>
    <w:rsid w:val="0024615E"/>
    <w:rsid w:val="00246358"/>
    <w:rsid w:val="00246422"/>
    <w:rsid w:val="00246530"/>
    <w:rsid w:val="0024660C"/>
    <w:rsid w:val="00246A18"/>
    <w:rsid w:val="00247155"/>
    <w:rsid w:val="00247852"/>
    <w:rsid w:val="00247BFB"/>
    <w:rsid w:val="00247F9D"/>
    <w:rsid w:val="0025058F"/>
    <w:rsid w:val="00250DB3"/>
    <w:rsid w:val="002510F3"/>
    <w:rsid w:val="0025131A"/>
    <w:rsid w:val="0025132B"/>
    <w:rsid w:val="0025146A"/>
    <w:rsid w:val="00251889"/>
    <w:rsid w:val="00251D9D"/>
    <w:rsid w:val="002526AA"/>
    <w:rsid w:val="00252807"/>
    <w:rsid w:val="00252AC1"/>
    <w:rsid w:val="00252BE0"/>
    <w:rsid w:val="00252D59"/>
    <w:rsid w:val="002531E0"/>
    <w:rsid w:val="00253675"/>
    <w:rsid w:val="002539E1"/>
    <w:rsid w:val="00253BF6"/>
    <w:rsid w:val="00253DEB"/>
    <w:rsid w:val="0025419B"/>
    <w:rsid w:val="002548F4"/>
    <w:rsid w:val="0025493F"/>
    <w:rsid w:val="00254B54"/>
    <w:rsid w:val="002550C1"/>
    <w:rsid w:val="002550F5"/>
    <w:rsid w:val="002557C9"/>
    <w:rsid w:val="00255D9C"/>
    <w:rsid w:val="00255DA0"/>
    <w:rsid w:val="002560F9"/>
    <w:rsid w:val="00256785"/>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5C8A"/>
    <w:rsid w:val="00266507"/>
    <w:rsid w:val="00266E0A"/>
    <w:rsid w:val="00266E1F"/>
    <w:rsid w:val="00267334"/>
    <w:rsid w:val="00267484"/>
    <w:rsid w:val="00267952"/>
    <w:rsid w:val="00267EF8"/>
    <w:rsid w:val="002703A8"/>
    <w:rsid w:val="002706D6"/>
    <w:rsid w:val="00270716"/>
    <w:rsid w:val="00270992"/>
    <w:rsid w:val="002709D2"/>
    <w:rsid w:val="00270C89"/>
    <w:rsid w:val="00270DC5"/>
    <w:rsid w:val="002710A1"/>
    <w:rsid w:val="0027192A"/>
    <w:rsid w:val="00271FD5"/>
    <w:rsid w:val="002721C8"/>
    <w:rsid w:val="00272DDD"/>
    <w:rsid w:val="00272EE5"/>
    <w:rsid w:val="002730CB"/>
    <w:rsid w:val="00273108"/>
    <w:rsid w:val="00273E39"/>
    <w:rsid w:val="00273E7B"/>
    <w:rsid w:val="0027405B"/>
    <w:rsid w:val="002746F7"/>
    <w:rsid w:val="00274E01"/>
    <w:rsid w:val="00274E05"/>
    <w:rsid w:val="00274ECC"/>
    <w:rsid w:val="00275415"/>
    <w:rsid w:val="002754D1"/>
    <w:rsid w:val="00275986"/>
    <w:rsid w:val="00275D14"/>
    <w:rsid w:val="00275D9A"/>
    <w:rsid w:val="00275E00"/>
    <w:rsid w:val="00276090"/>
    <w:rsid w:val="002763AB"/>
    <w:rsid w:val="002763BD"/>
    <w:rsid w:val="002771FC"/>
    <w:rsid w:val="00277213"/>
    <w:rsid w:val="00277273"/>
    <w:rsid w:val="0027754A"/>
    <w:rsid w:val="002779D9"/>
    <w:rsid w:val="00277B9E"/>
    <w:rsid w:val="00277C68"/>
    <w:rsid w:val="00277D97"/>
    <w:rsid w:val="00280722"/>
    <w:rsid w:val="0028097F"/>
    <w:rsid w:val="00280A28"/>
    <w:rsid w:val="00280BB0"/>
    <w:rsid w:val="00280BB4"/>
    <w:rsid w:val="00280C33"/>
    <w:rsid w:val="00281143"/>
    <w:rsid w:val="002811F2"/>
    <w:rsid w:val="00281B3D"/>
    <w:rsid w:val="00281B8F"/>
    <w:rsid w:val="00281F08"/>
    <w:rsid w:val="0028248E"/>
    <w:rsid w:val="00282591"/>
    <w:rsid w:val="00282CAB"/>
    <w:rsid w:val="00282F65"/>
    <w:rsid w:val="00283586"/>
    <w:rsid w:val="002835FF"/>
    <w:rsid w:val="00283AD7"/>
    <w:rsid w:val="00283B03"/>
    <w:rsid w:val="00283B0A"/>
    <w:rsid w:val="00284048"/>
    <w:rsid w:val="00284061"/>
    <w:rsid w:val="0028416A"/>
    <w:rsid w:val="00284255"/>
    <w:rsid w:val="002846B1"/>
    <w:rsid w:val="00284B27"/>
    <w:rsid w:val="00285265"/>
    <w:rsid w:val="002853F8"/>
    <w:rsid w:val="00285CCF"/>
    <w:rsid w:val="00285EAC"/>
    <w:rsid w:val="002865E7"/>
    <w:rsid w:val="00286952"/>
    <w:rsid w:val="002869B8"/>
    <w:rsid w:val="00286F1F"/>
    <w:rsid w:val="00287265"/>
    <w:rsid w:val="00287819"/>
    <w:rsid w:val="00287A77"/>
    <w:rsid w:val="00287F26"/>
    <w:rsid w:val="00290CC2"/>
    <w:rsid w:val="00290DAA"/>
    <w:rsid w:val="002913A3"/>
    <w:rsid w:val="00291BD2"/>
    <w:rsid w:val="00292482"/>
    <w:rsid w:val="00292487"/>
    <w:rsid w:val="002924ED"/>
    <w:rsid w:val="00292BD2"/>
    <w:rsid w:val="00293533"/>
    <w:rsid w:val="002938B2"/>
    <w:rsid w:val="00293A94"/>
    <w:rsid w:val="00293C4A"/>
    <w:rsid w:val="002944A2"/>
    <w:rsid w:val="0029575D"/>
    <w:rsid w:val="0029599A"/>
    <w:rsid w:val="002961A6"/>
    <w:rsid w:val="0029645E"/>
    <w:rsid w:val="0029660B"/>
    <w:rsid w:val="00296693"/>
    <w:rsid w:val="00296766"/>
    <w:rsid w:val="00296BB9"/>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3E46"/>
    <w:rsid w:val="002A4AF5"/>
    <w:rsid w:val="002A4BF8"/>
    <w:rsid w:val="002A57AB"/>
    <w:rsid w:val="002A58D6"/>
    <w:rsid w:val="002A5EF9"/>
    <w:rsid w:val="002A64E9"/>
    <w:rsid w:val="002A6563"/>
    <w:rsid w:val="002A668F"/>
    <w:rsid w:val="002A6D4B"/>
    <w:rsid w:val="002A6F9F"/>
    <w:rsid w:val="002A7699"/>
    <w:rsid w:val="002A795B"/>
    <w:rsid w:val="002A7C84"/>
    <w:rsid w:val="002A7FA5"/>
    <w:rsid w:val="002B0810"/>
    <w:rsid w:val="002B091C"/>
    <w:rsid w:val="002B1708"/>
    <w:rsid w:val="002B28DF"/>
    <w:rsid w:val="002B2C7D"/>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AE4"/>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28"/>
    <w:rsid w:val="002D46A4"/>
    <w:rsid w:val="002D4CB0"/>
    <w:rsid w:val="002D4DD9"/>
    <w:rsid w:val="002D5972"/>
    <w:rsid w:val="002D5B69"/>
    <w:rsid w:val="002D5FCD"/>
    <w:rsid w:val="002D6509"/>
    <w:rsid w:val="002D6559"/>
    <w:rsid w:val="002D6FF0"/>
    <w:rsid w:val="002D7107"/>
    <w:rsid w:val="002D754D"/>
    <w:rsid w:val="002D7602"/>
    <w:rsid w:val="002D7680"/>
    <w:rsid w:val="002D76F3"/>
    <w:rsid w:val="002D7801"/>
    <w:rsid w:val="002E02DE"/>
    <w:rsid w:val="002E06B3"/>
    <w:rsid w:val="002E082D"/>
    <w:rsid w:val="002E0980"/>
    <w:rsid w:val="002E0A41"/>
    <w:rsid w:val="002E10B1"/>
    <w:rsid w:val="002E17A0"/>
    <w:rsid w:val="002E1D0D"/>
    <w:rsid w:val="002E1D57"/>
    <w:rsid w:val="002E20FE"/>
    <w:rsid w:val="002E21F3"/>
    <w:rsid w:val="002E2446"/>
    <w:rsid w:val="002E2481"/>
    <w:rsid w:val="002E278D"/>
    <w:rsid w:val="002E2814"/>
    <w:rsid w:val="002E28CE"/>
    <w:rsid w:val="002E32BC"/>
    <w:rsid w:val="002E351D"/>
    <w:rsid w:val="002E3856"/>
    <w:rsid w:val="002E3CCD"/>
    <w:rsid w:val="002E3F7C"/>
    <w:rsid w:val="002E410E"/>
    <w:rsid w:val="002E4204"/>
    <w:rsid w:val="002E4316"/>
    <w:rsid w:val="002E4440"/>
    <w:rsid w:val="002E49D4"/>
    <w:rsid w:val="002E4B5C"/>
    <w:rsid w:val="002E4C40"/>
    <w:rsid w:val="002E4E50"/>
    <w:rsid w:val="002E4E65"/>
    <w:rsid w:val="002E4E93"/>
    <w:rsid w:val="002E4FDE"/>
    <w:rsid w:val="002E54DD"/>
    <w:rsid w:val="002E56C8"/>
    <w:rsid w:val="002E5882"/>
    <w:rsid w:val="002E5BAC"/>
    <w:rsid w:val="002E6B80"/>
    <w:rsid w:val="002E7084"/>
    <w:rsid w:val="002E7650"/>
    <w:rsid w:val="002E7EC9"/>
    <w:rsid w:val="002F0121"/>
    <w:rsid w:val="002F0342"/>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0103"/>
    <w:rsid w:val="00301A14"/>
    <w:rsid w:val="00301D4D"/>
    <w:rsid w:val="003023FB"/>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2575"/>
    <w:rsid w:val="00312657"/>
    <w:rsid w:val="00313667"/>
    <w:rsid w:val="0031390F"/>
    <w:rsid w:val="00313E1F"/>
    <w:rsid w:val="0031415F"/>
    <w:rsid w:val="00314BAF"/>
    <w:rsid w:val="003154B1"/>
    <w:rsid w:val="00315559"/>
    <w:rsid w:val="00315570"/>
    <w:rsid w:val="0031599A"/>
    <w:rsid w:val="00315B7A"/>
    <w:rsid w:val="0031793F"/>
    <w:rsid w:val="003179F4"/>
    <w:rsid w:val="00317A6B"/>
    <w:rsid w:val="00317C99"/>
    <w:rsid w:val="00320085"/>
    <w:rsid w:val="003202A9"/>
    <w:rsid w:val="00320FAE"/>
    <w:rsid w:val="00321074"/>
    <w:rsid w:val="003212C6"/>
    <w:rsid w:val="0032172E"/>
    <w:rsid w:val="00321A41"/>
    <w:rsid w:val="00321C03"/>
    <w:rsid w:val="00321FF8"/>
    <w:rsid w:val="00322106"/>
    <w:rsid w:val="00322BF3"/>
    <w:rsid w:val="00323228"/>
    <w:rsid w:val="00323465"/>
    <w:rsid w:val="003238F9"/>
    <w:rsid w:val="00324999"/>
    <w:rsid w:val="003249AF"/>
    <w:rsid w:val="00324F88"/>
    <w:rsid w:val="00325568"/>
    <w:rsid w:val="00325AB9"/>
    <w:rsid w:val="00325B26"/>
    <w:rsid w:val="00325F6E"/>
    <w:rsid w:val="0032670F"/>
    <w:rsid w:val="00326847"/>
    <w:rsid w:val="003268FA"/>
    <w:rsid w:val="00327003"/>
    <w:rsid w:val="00327EDD"/>
    <w:rsid w:val="00330366"/>
    <w:rsid w:val="00330891"/>
    <w:rsid w:val="0033144E"/>
    <w:rsid w:val="003314F6"/>
    <w:rsid w:val="00331AA2"/>
    <w:rsid w:val="00331B12"/>
    <w:rsid w:val="00331B5B"/>
    <w:rsid w:val="003324C5"/>
    <w:rsid w:val="00332A61"/>
    <w:rsid w:val="00332C62"/>
    <w:rsid w:val="003332EF"/>
    <w:rsid w:val="00333386"/>
    <w:rsid w:val="003342EC"/>
    <w:rsid w:val="00334533"/>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3AC"/>
    <w:rsid w:val="003415A5"/>
    <w:rsid w:val="00341C78"/>
    <w:rsid w:val="00341E79"/>
    <w:rsid w:val="003424EA"/>
    <w:rsid w:val="00342A84"/>
    <w:rsid w:val="00342CDE"/>
    <w:rsid w:val="00342D37"/>
    <w:rsid w:val="00343B7D"/>
    <w:rsid w:val="003445E9"/>
    <w:rsid w:val="00344FB3"/>
    <w:rsid w:val="00344FDD"/>
    <w:rsid w:val="0034546E"/>
    <w:rsid w:val="003457B8"/>
    <w:rsid w:val="003458F7"/>
    <w:rsid w:val="00345EA5"/>
    <w:rsid w:val="00345EF7"/>
    <w:rsid w:val="0034629E"/>
    <w:rsid w:val="00346752"/>
    <w:rsid w:val="003468ED"/>
    <w:rsid w:val="00346985"/>
    <w:rsid w:val="00346AE5"/>
    <w:rsid w:val="00346CD1"/>
    <w:rsid w:val="00346DA0"/>
    <w:rsid w:val="0034702F"/>
    <w:rsid w:val="003470B7"/>
    <w:rsid w:val="00347136"/>
    <w:rsid w:val="00347194"/>
    <w:rsid w:val="00347239"/>
    <w:rsid w:val="003472BD"/>
    <w:rsid w:val="00347388"/>
    <w:rsid w:val="00347407"/>
    <w:rsid w:val="00347C45"/>
    <w:rsid w:val="00350973"/>
    <w:rsid w:val="00350A79"/>
    <w:rsid w:val="00350D93"/>
    <w:rsid w:val="00350DAC"/>
    <w:rsid w:val="00350E18"/>
    <w:rsid w:val="003512CD"/>
    <w:rsid w:val="0035150F"/>
    <w:rsid w:val="00351D2B"/>
    <w:rsid w:val="00351E13"/>
    <w:rsid w:val="00352C25"/>
    <w:rsid w:val="00352E8D"/>
    <w:rsid w:val="00352EEF"/>
    <w:rsid w:val="003530AF"/>
    <w:rsid w:val="00353929"/>
    <w:rsid w:val="0035422B"/>
    <w:rsid w:val="00354650"/>
    <w:rsid w:val="003548EB"/>
    <w:rsid w:val="0035493E"/>
    <w:rsid w:val="00354E64"/>
    <w:rsid w:val="00354FB7"/>
    <w:rsid w:val="00355C29"/>
    <w:rsid w:val="00355CD9"/>
    <w:rsid w:val="003562A0"/>
    <w:rsid w:val="003566EA"/>
    <w:rsid w:val="003569BD"/>
    <w:rsid w:val="003569EE"/>
    <w:rsid w:val="00357753"/>
    <w:rsid w:val="003577E0"/>
    <w:rsid w:val="00357851"/>
    <w:rsid w:val="0035794D"/>
    <w:rsid w:val="0036009D"/>
    <w:rsid w:val="003601E6"/>
    <w:rsid w:val="00360204"/>
    <w:rsid w:val="00360EB6"/>
    <w:rsid w:val="0036236B"/>
    <w:rsid w:val="00362839"/>
    <w:rsid w:val="00362BC5"/>
    <w:rsid w:val="00362F83"/>
    <w:rsid w:val="003631CC"/>
    <w:rsid w:val="003635F6"/>
    <w:rsid w:val="00363781"/>
    <w:rsid w:val="003639C7"/>
    <w:rsid w:val="00363B7E"/>
    <w:rsid w:val="00363FEA"/>
    <w:rsid w:val="003649F8"/>
    <w:rsid w:val="003655F7"/>
    <w:rsid w:val="0036563C"/>
    <w:rsid w:val="00365850"/>
    <w:rsid w:val="00365975"/>
    <w:rsid w:val="00365F6D"/>
    <w:rsid w:val="00366834"/>
    <w:rsid w:val="003669AF"/>
    <w:rsid w:val="00366D80"/>
    <w:rsid w:val="003671F0"/>
    <w:rsid w:val="003672C3"/>
    <w:rsid w:val="00367544"/>
    <w:rsid w:val="00367928"/>
    <w:rsid w:val="00367E6F"/>
    <w:rsid w:val="00367EF8"/>
    <w:rsid w:val="00367F27"/>
    <w:rsid w:val="00370739"/>
    <w:rsid w:val="00371430"/>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4F59"/>
    <w:rsid w:val="00375271"/>
    <w:rsid w:val="003754B1"/>
    <w:rsid w:val="00375C69"/>
    <w:rsid w:val="00376C28"/>
    <w:rsid w:val="003777E5"/>
    <w:rsid w:val="00377836"/>
    <w:rsid w:val="003778ED"/>
    <w:rsid w:val="0037794F"/>
    <w:rsid w:val="00377C90"/>
    <w:rsid w:val="00377D3B"/>
    <w:rsid w:val="00377DA2"/>
    <w:rsid w:val="00377DD5"/>
    <w:rsid w:val="00380CB2"/>
    <w:rsid w:val="00380E73"/>
    <w:rsid w:val="00380F77"/>
    <w:rsid w:val="00381206"/>
    <w:rsid w:val="00381676"/>
    <w:rsid w:val="00381D2F"/>
    <w:rsid w:val="0038216F"/>
    <w:rsid w:val="0038243A"/>
    <w:rsid w:val="003825A5"/>
    <w:rsid w:val="0038263D"/>
    <w:rsid w:val="00382936"/>
    <w:rsid w:val="00383C79"/>
    <w:rsid w:val="0038462D"/>
    <w:rsid w:val="00384FFC"/>
    <w:rsid w:val="00385275"/>
    <w:rsid w:val="003857C2"/>
    <w:rsid w:val="003859BF"/>
    <w:rsid w:val="00385FC9"/>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694B"/>
    <w:rsid w:val="00396FB2"/>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A8F"/>
    <w:rsid w:val="003A5FDB"/>
    <w:rsid w:val="003A6390"/>
    <w:rsid w:val="003A6B51"/>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4DA7"/>
    <w:rsid w:val="003B55C6"/>
    <w:rsid w:val="003B564C"/>
    <w:rsid w:val="003B5B43"/>
    <w:rsid w:val="003B61E9"/>
    <w:rsid w:val="003B6F5E"/>
    <w:rsid w:val="003B71D1"/>
    <w:rsid w:val="003B73F3"/>
    <w:rsid w:val="003B791E"/>
    <w:rsid w:val="003B7AD8"/>
    <w:rsid w:val="003B7CBB"/>
    <w:rsid w:val="003B7EE7"/>
    <w:rsid w:val="003C0101"/>
    <w:rsid w:val="003C0922"/>
    <w:rsid w:val="003C0A8F"/>
    <w:rsid w:val="003C0B55"/>
    <w:rsid w:val="003C0EFA"/>
    <w:rsid w:val="003C16A5"/>
    <w:rsid w:val="003C1900"/>
    <w:rsid w:val="003C1B4F"/>
    <w:rsid w:val="003C1CB1"/>
    <w:rsid w:val="003C1D0B"/>
    <w:rsid w:val="003C286B"/>
    <w:rsid w:val="003C2DD6"/>
    <w:rsid w:val="003C2E2F"/>
    <w:rsid w:val="003C328F"/>
    <w:rsid w:val="003C3480"/>
    <w:rsid w:val="003C372A"/>
    <w:rsid w:val="003C3869"/>
    <w:rsid w:val="003C38A4"/>
    <w:rsid w:val="003C3AAC"/>
    <w:rsid w:val="003C470E"/>
    <w:rsid w:val="003C5086"/>
    <w:rsid w:val="003C5746"/>
    <w:rsid w:val="003C5FDB"/>
    <w:rsid w:val="003C6377"/>
    <w:rsid w:val="003C688A"/>
    <w:rsid w:val="003C6AFC"/>
    <w:rsid w:val="003C6E8B"/>
    <w:rsid w:val="003C7C88"/>
    <w:rsid w:val="003C7F68"/>
    <w:rsid w:val="003D00E1"/>
    <w:rsid w:val="003D04C8"/>
    <w:rsid w:val="003D0A0B"/>
    <w:rsid w:val="003D0A59"/>
    <w:rsid w:val="003D0ECB"/>
    <w:rsid w:val="003D1052"/>
    <w:rsid w:val="003D1376"/>
    <w:rsid w:val="003D140B"/>
    <w:rsid w:val="003D1609"/>
    <w:rsid w:val="003D162B"/>
    <w:rsid w:val="003D19D7"/>
    <w:rsid w:val="003D1C71"/>
    <w:rsid w:val="003D1C82"/>
    <w:rsid w:val="003D1DD7"/>
    <w:rsid w:val="003D1EA3"/>
    <w:rsid w:val="003D1FE8"/>
    <w:rsid w:val="003D2459"/>
    <w:rsid w:val="003D2976"/>
    <w:rsid w:val="003D2B51"/>
    <w:rsid w:val="003D2CE8"/>
    <w:rsid w:val="003D2CF8"/>
    <w:rsid w:val="003D2D61"/>
    <w:rsid w:val="003D375A"/>
    <w:rsid w:val="003D40DF"/>
    <w:rsid w:val="003D424B"/>
    <w:rsid w:val="003D436C"/>
    <w:rsid w:val="003D4B0D"/>
    <w:rsid w:val="003D4BC3"/>
    <w:rsid w:val="003D4F93"/>
    <w:rsid w:val="003D50B6"/>
    <w:rsid w:val="003D5302"/>
    <w:rsid w:val="003D53DD"/>
    <w:rsid w:val="003D5844"/>
    <w:rsid w:val="003D5A0D"/>
    <w:rsid w:val="003D5CE9"/>
    <w:rsid w:val="003D6254"/>
    <w:rsid w:val="003D6630"/>
    <w:rsid w:val="003D67D9"/>
    <w:rsid w:val="003D6AF4"/>
    <w:rsid w:val="003D6D42"/>
    <w:rsid w:val="003D74D1"/>
    <w:rsid w:val="003D7597"/>
    <w:rsid w:val="003E050D"/>
    <w:rsid w:val="003E06ED"/>
    <w:rsid w:val="003E07AA"/>
    <w:rsid w:val="003E0ABD"/>
    <w:rsid w:val="003E1348"/>
    <w:rsid w:val="003E154B"/>
    <w:rsid w:val="003E1FFC"/>
    <w:rsid w:val="003E245B"/>
    <w:rsid w:val="003E28CE"/>
    <w:rsid w:val="003E2E6B"/>
    <w:rsid w:val="003E2F47"/>
    <w:rsid w:val="003E33A9"/>
    <w:rsid w:val="003E37B5"/>
    <w:rsid w:val="003E39CA"/>
    <w:rsid w:val="003E4693"/>
    <w:rsid w:val="003E4866"/>
    <w:rsid w:val="003E4BC1"/>
    <w:rsid w:val="003E4CCB"/>
    <w:rsid w:val="003E554F"/>
    <w:rsid w:val="003E60AF"/>
    <w:rsid w:val="003E6203"/>
    <w:rsid w:val="003E6CC2"/>
    <w:rsid w:val="003E74DE"/>
    <w:rsid w:val="003E74FA"/>
    <w:rsid w:val="003E75C2"/>
    <w:rsid w:val="003E775E"/>
    <w:rsid w:val="003E7C84"/>
    <w:rsid w:val="003F036D"/>
    <w:rsid w:val="003F0555"/>
    <w:rsid w:val="003F0676"/>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6FE"/>
    <w:rsid w:val="003F490B"/>
    <w:rsid w:val="003F548B"/>
    <w:rsid w:val="003F548D"/>
    <w:rsid w:val="003F54AC"/>
    <w:rsid w:val="003F5736"/>
    <w:rsid w:val="003F601C"/>
    <w:rsid w:val="003F626E"/>
    <w:rsid w:val="003F672D"/>
    <w:rsid w:val="003F6A6C"/>
    <w:rsid w:val="003F717C"/>
    <w:rsid w:val="003F76F4"/>
    <w:rsid w:val="003F7733"/>
    <w:rsid w:val="003F77E4"/>
    <w:rsid w:val="004016F0"/>
    <w:rsid w:val="00401899"/>
    <w:rsid w:val="004019DE"/>
    <w:rsid w:val="00401EA5"/>
    <w:rsid w:val="00402075"/>
    <w:rsid w:val="00402129"/>
    <w:rsid w:val="0040246A"/>
    <w:rsid w:val="004025BA"/>
    <w:rsid w:val="00402DEA"/>
    <w:rsid w:val="0040309B"/>
    <w:rsid w:val="004036F6"/>
    <w:rsid w:val="00403C58"/>
    <w:rsid w:val="00403E06"/>
    <w:rsid w:val="00403E86"/>
    <w:rsid w:val="00403F3B"/>
    <w:rsid w:val="004040B0"/>
    <w:rsid w:val="004044A4"/>
    <w:rsid w:val="00404616"/>
    <w:rsid w:val="00404A2A"/>
    <w:rsid w:val="00404BD0"/>
    <w:rsid w:val="004056A2"/>
    <w:rsid w:val="00405978"/>
    <w:rsid w:val="00405A32"/>
    <w:rsid w:val="00405EED"/>
    <w:rsid w:val="004063F2"/>
    <w:rsid w:val="0040641A"/>
    <w:rsid w:val="00406757"/>
    <w:rsid w:val="004068CA"/>
    <w:rsid w:val="00406E29"/>
    <w:rsid w:val="00406FD8"/>
    <w:rsid w:val="00407291"/>
    <w:rsid w:val="00407296"/>
    <w:rsid w:val="004077C4"/>
    <w:rsid w:val="00407A10"/>
    <w:rsid w:val="00407B17"/>
    <w:rsid w:val="00407CF7"/>
    <w:rsid w:val="00407DCB"/>
    <w:rsid w:val="00410160"/>
    <w:rsid w:val="00410C6B"/>
    <w:rsid w:val="00410D56"/>
    <w:rsid w:val="004118A5"/>
    <w:rsid w:val="00411D74"/>
    <w:rsid w:val="00411D87"/>
    <w:rsid w:val="0041215C"/>
    <w:rsid w:val="00412726"/>
    <w:rsid w:val="004127EC"/>
    <w:rsid w:val="00412A84"/>
    <w:rsid w:val="00412CB8"/>
    <w:rsid w:val="004132E7"/>
    <w:rsid w:val="004138A6"/>
    <w:rsid w:val="00413EB8"/>
    <w:rsid w:val="00413ED9"/>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6D7B"/>
    <w:rsid w:val="0041707C"/>
    <w:rsid w:val="004173D0"/>
    <w:rsid w:val="004178CD"/>
    <w:rsid w:val="0041791C"/>
    <w:rsid w:val="00417B5B"/>
    <w:rsid w:val="00417B99"/>
    <w:rsid w:val="0042029B"/>
    <w:rsid w:val="004206D2"/>
    <w:rsid w:val="00420F50"/>
    <w:rsid w:val="00420F96"/>
    <w:rsid w:val="0042148A"/>
    <w:rsid w:val="00421D77"/>
    <w:rsid w:val="00421DB4"/>
    <w:rsid w:val="004221C7"/>
    <w:rsid w:val="004228E6"/>
    <w:rsid w:val="004229DA"/>
    <w:rsid w:val="00422ECD"/>
    <w:rsid w:val="00422F8C"/>
    <w:rsid w:val="004235B0"/>
    <w:rsid w:val="0042368D"/>
    <w:rsid w:val="0042370B"/>
    <w:rsid w:val="00423CB5"/>
    <w:rsid w:val="00424082"/>
    <w:rsid w:val="0042442A"/>
    <w:rsid w:val="00424B94"/>
    <w:rsid w:val="00424EF7"/>
    <w:rsid w:val="004257D7"/>
    <w:rsid w:val="00425CD2"/>
    <w:rsid w:val="0042644A"/>
    <w:rsid w:val="004267D9"/>
    <w:rsid w:val="00426AC3"/>
    <w:rsid w:val="0042793D"/>
    <w:rsid w:val="00427FEF"/>
    <w:rsid w:val="004306B9"/>
    <w:rsid w:val="004306BE"/>
    <w:rsid w:val="00430AE4"/>
    <w:rsid w:val="00430F03"/>
    <w:rsid w:val="00431254"/>
    <w:rsid w:val="0043146E"/>
    <w:rsid w:val="0043198F"/>
    <w:rsid w:val="00432304"/>
    <w:rsid w:val="00432476"/>
    <w:rsid w:val="00432638"/>
    <w:rsid w:val="004327C6"/>
    <w:rsid w:val="004328C2"/>
    <w:rsid w:val="004328E4"/>
    <w:rsid w:val="00432DCA"/>
    <w:rsid w:val="00432E67"/>
    <w:rsid w:val="0043355A"/>
    <w:rsid w:val="00433E0B"/>
    <w:rsid w:val="00433EE7"/>
    <w:rsid w:val="00434257"/>
    <w:rsid w:val="00434B5D"/>
    <w:rsid w:val="00434F2E"/>
    <w:rsid w:val="0043548F"/>
    <w:rsid w:val="00435D45"/>
    <w:rsid w:val="00436121"/>
    <w:rsid w:val="00436526"/>
    <w:rsid w:val="004365EB"/>
    <w:rsid w:val="00436CEA"/>
    <w:rsid w:val="00436D66"/>
    <w:rsid w:val="00437094"/>
    <w:rsid w:val="0043783A"/>
    <w:rsid w:val="0044060D"/>
    <w:rsid w:val="00440F9B"/>
    <w:rsid w:val="0044155C"/>
    <w:rsid w:val="00441561"/>
    <w:rsid w:val="00441746"/>
    <w:rsid w:val="004418D0"/>
    <w:rsid w:val="004419A7"/>
    <w:rsid w:val="00442073"/>
    <w:rsid w:val="00442403"/>
    <w:rsid w:val="00442478"/>
    <w:rsid w:val="00442D7E"/>
    <w:rsid w:val="00442ED1"/>
    <w:rsid w:val="00442FDB"/>
    <w:rsid w:val="00443644"/>
    <w:rsid w:val="0044377D"/>
    <w:rsid w:val="00444424"/>
    <w:rsid w:val="004445E7"/>
    <w:rsid w:val="00445661"/>
    <w:rsid w:val="004456DC"/>
    <w:rsid w:val="00445B9F"/>
    <w:rsid w:val="00445CC0"/>
    <w:rsid w:val="004473BF"/>
    <w:rsid w:val="0044761F"/>
    <w:rsid w:val="00447D71"/>
    <w:rsid w:val="00450344"/>
    <w:rsid w:val="004503DA"/>
    <w:rsid w:val="00450647"/>
    <w:rsid w:val="004506D5"/>
    <w:rsid w:val="004508B6"/>
    <w:rsid w:val="00450A63"/>
    <w:rsid w:val="00450CAD"/>
    <w:rsid w:val="00450E5E"/>
    <w:rsid w:val="00450EC1"/>
    <w:rsid w:val="00451C50"/>
    <w:rsid w:val="00451E96"/>
    <w:rsid w:val="00453006"/>
    <w:rsid w:val="004539AA"/>
    <w:rsid w:val="00453E4C"/>
    <w:rsid w:val="0045429D"/>
    <w:rsid w:val="004543D0"/>
    <w:rsid w:val="00454946"/>
    <w:rsid w:val="0045514B"/>
    <w:rsid w:val="00455529"/>
    <w:rsid w:val="00455568"/>
    <w:rsid w:val="00455C50"/>
    <w:rsid w:val="00455D65"/>
    <w:rsid w:val="004562EE"/>
    <w:rsid w:val="00456D94"/>
    <w:rsid w:val="00457696"/>
    <w:rsid w:val="00457A73"/>
    <w:rsid w:val="0046005C"/>
    <w:rsid w:val="0046019A"/>
    <w:rsid w:val="004602D7"/>
    <w:rsid w:val="00460337"/>
    <w:rsid w:val="00460378"/>
    <w:rsid w:val="00460483"/>
    <w:rsid w:val="00460926"/>
    <w:rsid w:val="00460E83"/>
    <w:rsid w:val="0046138F"/>
    <w:rsid w:val="00462023"/>
    <w:rsid w:val="00462B66"/>
    <w:rsid w:val="00462D28"/>
    <w:rsid w:val="00463313"/>
    <w:rsid w:val="00463344"/>
    <w:rsid w:val="00463533"/>
    <w:rsid w:val="0046377D"/>
    <w:rsid w:val="00463D71"/>
    <w:rsid w:val="00463F54"/>
    <w:rsid w:val="00464551"/>
    <w:rsid w:val="00464629"/>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1EEC"/>
    <w:rsid w:val="00472AF4"/>
    <w:rsid w:val="00472BC4"/>
    <w:rsid w:val="00472C88"/>
    <w:rsid w:val="00472F18"/>
    <w:rsid w:val="004739EF"/>
    <w:rsid w:val="00473C8F"/>
    <w:rsid w:val="0047419E"/>
    <w:rsid w:val="00474527"/>
    <w:rsid w:val="004745AF"/>
    <w:rsid w:val="004747D4"/>
    <w:rsid w:val="00474893"/>
    <w:rsid w:val="00474A8C"/>
    <w:rsid w:val="004751E9"/>
    <w:rsid w:val="00475892"/>
    <w:rsid w:val="00475E48"/>
    <w:rsid w:val="00475F3C"/>
    <w:rsid w:val="0047601B"/>
    <w:rsid w:val="0047616A"/>
    <w:rsid w:val="00476AA0"/>
    <w:rsid w:val="00477641"/>
    <w:rsid w:val="004779A4"/>
    <w:rsid w:val="004779C2"/>
    <w:rsid w:val="00477CCC"/>
    <w:rsid w:val="00480327"/>
    <w:rsid w:val="00480471"/>
    <w:rsid w:val="00480AAA"/>
    <w:rsid w:val="00480ACD"/>
    <w:rsid w:val="00480D9E"/>
    <w:rsid w:val="00481880"/>
    <w:rsid w:val="00481C12"/>
    <w:rsid w:val="00481EA2"/>
    <w:rsid w:val="00481F5B"/>
    <w:rsid w:val="0048247A"/>
    <w:rsid w:val="004824EA"/>
    <w:rsid w:val="004832FF"/>
    <w:rsid w:val="00483B64"/>
    <w:rsid w:val="0048445B"/>
    <w:rsid w:val="004847D0"/>
    <w:rsid w:val="004850EE"/>
    <w:rsid w:val="00485137"/>
    <w:rsid w:val="00485275"/>
    <w:rsid w:val="004852A1"/>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D41"/>
    <w:rsid w:val="00492E5D"/>
    <w:rsid w:val="004937D2"/>
    <w:rsid w:val="004941F1"/>
    <w:rsid w:val="00494389"/>
    <w:rsid w:val="00494640"/>
    <w:rsid w:val="00495033"/>
    <w:rsid w:val="004951AF"/>
    <w:rsid w:val="00495213"/>
    <w:rsid w:val="004952A7"/>
    <w:rsid w:val="00495A68"/>
    <w:rsid w:val="00495F2B"/>
    <w:rsid w:val="00496010"/>
    <w:rsid w:val="0049605A"/>
    <w:rsid w:val="0049656D"/>
    <w:rsid w:val="00496B11"/>
    <w:rsid w:val="00496CE1"/>
    <w:rsid w:val="00496E02"/>
    <w:rsid w:val="00497046"/>
    <w:rsid w:val="004973D7"/>
    <w:rsid w:val="00497425"/>
    <w:rsid w:val="00497CFC"/>
    <w:rsid w:val="00497D19"/>
    <w:rsid w:val="00497EA6"/>
    <w:rsid w:val="004A049A"/>
    <w:rsid w:val="004A1327"/>
    <w:rsid w:val="004A1434"/>
    <w:rsid w:val="004A1494"/>
    <w:rsid w:val="004A1D06"/>
    <w:rsid w:val="004A1F79"/>
    <w:rsid w:val="004A2007"/>
    <w:rsid w:val="004A2034"/>
    <w:rsid w:val="004A25BE"/>
    <w:rsid w:val="004A263A"/>
    <w:rsid w:val="004A2795"/>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28D1"/>
    <w:rsid w:val="004B2E39"/>
    <w:rsid w:val="004B3064"/>
    <w:rsid w:val="004B38EE"/>
    <w:rsid w:val="004B4384"/>
    <w:rsid w:val="004B4FFD"/>
    <w:rsid w:val="004B53E6"/>
    <w:rsid w:val="004B6129"/>
    <w:rsid w:val="004B6310"/>
    <w:rsid w:val="004B6416"/>
    <w:rsid w:val="004B64F6"/>
    <w:rsid w:val="004B67CC"/>
    <w:rsid w:val="004B6A26"/>
    <w:rsid w:val="004B6A9B"/>
    <w:rsid w:val="004B6D62"/>
    <w:rsid w:val="004B72D2"/>
    <w:rsid w:val="004B73FD"/>
    <w:rsid w:val="004B7995"/>
    <w:rsid w:val="004B7AF5"/>
    <w:rsid w:val="004C0023"/>
    <w:rsid w:val="004C06C8"/>
    <w:rsid w:val="004C0726"/>
    <w:rsid w:val="004C08E8"/>
    <w:rsid w:val="004C1000"/>
    <w:rsid w:val="004C1428"/>
    <w:rsid w:val="004C1E53"/>
    <w:rsid w:val="004C2086"/>
    <w:rsid w:val="004C2130"/>
    <w:rsid w:val="004C23A3"/>
    <w:rsid w:val="004C2448"/>
    <w:rsid w:val="004C257C"/>
    <w:rsid w:val="004C26FA"/>
    <w:rsid w:val="004C31E4"/>
    <w:rsid w:val="004C3E6E"/>
    <w:rsid w:val="004C43BE"/>
    <w:rsid w:val="004C43DB"/>
    <w:rsid w:val="004C45AE"/>
    <w:rsid w:val="004C46E4"/>
    <w:rsid w:val="004C48BE"/>
    <w:rsid w:val="004C504B"/>
    <w:rsid w:val="004C539A"/>
    <w:rsid w:val="004C549F"/>
    <w:rsid w:val="004C568B"/>
    <w:rsid w:val="004C65E2"/>
    <w:rsid w:val="004C66CE"/>
    <w:rsid w:val="004C6A01"/>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63D"/>
    <w:rsid w:val="004D3866"/>
    <w:rsid w:val="004D412F"/>
    <w:rsid w:val="004D499E"/>
    <w:rsid w:val="004D54C1"/>
    <w:rsid w:val="004D5DEE"/>
    <w:rsid w:val="004D62B7"/>
    <w:rsid w:val="004D6400"/>
    <w:rsid w:val="004D6521"/>
    <w:rsid w:val="004D6553"/>
    <w:rsid w:val="004D6681"/>
    <w:rsid w:val="004D6FDB"/>
    <w:rsid w:val="004D79E2"/>
    <w:rsid w:val="004E001D"/>
    <w:rsid w:val="004E01E7"/>
    <w:rsid w:val="004E053C"/>
    <w:rsid w:val="004E0A5E"/>
    <w:rsid w:val="004E0FC1"/>
    <w:rsid w:val="004E10FB"/>
    <w:rsid w:val="004E2ACA"/>
    <w:rsid w:val="004E2E28"/>
    <w:rsid w:val="004E2F98"/>
    <w:rsid w:val="004E30E9"/>
    <w:rsid w:val="004E33E6"/>
    <w:rsid w:val="004E3753"/>
    <w:rsid w:val="004E3FB2"/>
    <w:rsid w:val="004E4504"/>
    <w:rsid w:val="004E457E"/>
    <w:rsid w:val="004E46A2"/>
    <w:rsid w:val="004E48E8"/>
    <w:rsid w:val="004E49C9"/>
    <w:rsid w:val="004E4BC0"/>
    <w:rsid w:val="004E4CF2"/>
    <w:rsid w:val="004E5184"/>
    <w:rsid w:val="004E5198"/>
    <w:rsid w:val="004E56EC"/>
    <w:rsid w:val="004E646D"/>
    <w:rsid w:val="004E6612"/>
    <w:rsid w:val="004E69BC"/>
    <w:rsid w:val="004E6B28"/>
    <w:rsid w:val="004E6C80"/>
    <w:rsid w:val="004E73ED"/>
    <w:rsid w:val="004E7690"/>
    <w:rsid w:val="004F0270"/>
    <w:rsid w:val="004F0568"/>
    <w:rsid w:val="004F09D2"/>
    <w:rsid w:val="004F0AD6"/>
    <w:rsid w:val="004F14B2"/>
    <w:rsid w:val="004F18FF"/>
    <w:rsid w:val="004F27DE"/>
    <w:rsid w:val="004F28ED"/>
    <w:rsid w:val="004F34F5"/>
    <w:rsid w:val="004F3504"/>
    <w:rsid w:val="004F37D4"/>
    <w:rsid w:val="004F3922"/>
    <w:rsid w:val="004F5296"/>
    <w:rsid w:val="004F6344"/>
    <w:rsid w:val="004F6E61"/>
    <w:rsid w:val="004F71A2"/>
    <w:rsid w:val="004F74AE"/>
    <w:rsid w:val="004F7641"/>
    <w:rsid w:val="004F7D7A"/>
    <w:rsid w:val="004F7EB5"/>
    <w:rsid w:val="004F7F59"/>
    <w:rsid w:val="004F7F92"/>
    <w:rsid w:val="00500538"/>
    <w:rsid w:val="00501447"/>
    <w:rsid w:val="00502648"/>
    <w:rsid w:val="005028A6"/>
    <w:rsid w:val="00502A77"/>
    <w:rsid w:val="0050343D"/>
    <w:rsid w:val="005035DD"/>
    <w:rsid w:val="0050375E"/>
    <w:rsid w:val="00503AC0"/>
    <w:rsid w:val="00504718"/>
    <w:rsid w:val="00504A4F"/>
    <w:rsid w:val="00504ECA"/>
    <w:rsid w:val="00505140"/>
    <w:rsid w:val="0050522F"/>
    <w:rsid w:val="00505316"/>
    <w:rsid w:val="00505422"/>
    <w:rsid w:val="005057DE"/>
    <w:rsid w:val="00505FF4"/>
    <w:rsid w:val="005066FB"/>
    <w:rsid w:val="00506C97"/>
    <w:rsid w:val="00507360"/>
    <w:rsid w:val="00507711"/>
    <w:rsid w:val="00507DEF"/>
    <w:rsid w:val="00507FC9"/>
    <w:rsid w:val="0051012E"/>
    <w:rsid w:val="005106EC"/>
    <w:rsid w:val="0051084F"/>
    <w:rsid w:val="00510A70"/>
    <w:rsid w:val="00510EBA"/>
    <w:rsid w:val="0051119D"/>
    <w:rsid w:val="00511B48"/>
    <w:rsid w:val="00511DC7"/>
    <w:rsid w:val="005122B5"/>
    <w:rsid w:val="00512FE0"/>
    <w:rsid w:val="005130DD"/>
    <w:rsid w:val="00513960"/>
    <w:rsid w:val="00513A1A"/>
    <w:rsid w:val="00513A25"/>
    <w:rsid w:val="005140D9"/>
    <w:rsid w:val="00514221"/>
    <w:rsid w:val="005153BC"/>
    <w:rsid w:val="00515B75"/>
    <w:rsid w:val="00515E23"/>
    <w:rsid w:val="0051642E"/>
    <w:rsid w:val="0051655E"/>
    <w:rsid w:val="00516943"/>
    <w:rsid w:val="00516E54"/>
    <w:rsid w:val="00517DEE"/>
    <w:rsid w:val="00517E0F"/>
    <w:rsid w:val="00517E7A"/>
    <w:rsid w:val="005208ED"/>
    <w:rsid w:val="00520A16"/>
    <w:rsid w:val="00520D3E"/>
    <w:rsid w:val="00520D9B"/>
    <w:rsid w:val="00521222"/>
    <w:rsid w:val="00521CFB"/>
    <w:rsid w:val="0052260B"/>
    <w:rsid w:val="0052279F"/>
    <w:rsid w:val="005229BB"/>
    <w:rsid w:val="00522BEC"/>
    <w:rsid w:val="00523433"/>
    <w:rsid w:val="005234CC"/>
    <w:rsid w:val="00523595"/>
    <w:rsid w:val="005235EA"/>
    <w:rsid w:val="005238C1"/>
    <w:rsid w:val="005238D3"/>
    <w:rsid w:val="005241CB"/>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627"/>
    <w:rsid w:val="005408C4"/>
    <w:rsid w:val="00540D68"/>
    <w:rsid w:val="00541144"/>
    <w:rsid w:val="005414F9"/>
    <w:rsid w:val="00541821"/>
    <w:rsid w:val="00541C65"/>
    <w:rsid w:val="00541EA6"/>
    <w:rsid w:val="0054244F"/>
    <w:rsid w:val="00542AC3"/>
    <w:rsid w:val="005431F4"/>
    <w:rsid w:val="005431FA"/>
    <w:rsid w:val="005437A9"/>
    <w:rsid w:val="005439A0"/>
    <w:rsid w:val="00543C0F"/>
    <w:rsid w:val="00543EF9"/>
    <w:rsid w:val="00544DA0"/>
    <w:rsid w:val="0054520F"/>
    <w:rsid w:val="00545FA8"/>
    <w:rsid w:val="00546218"/>
    <w:rsid w:val="0054641F"/>
    <w:rsid w:val="00546843"/>
    <w:rsid w:val="00546E11"/>
    <w:rsid w:val="00547DBC"/>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271"/>
    <w:rsid w:val="005544A4"/>
    <w:rsid w:val="005548CA"/>
    <w:rsid w:val="00554970"/>
    <w:rsid w:val="00554C41"/>
    <w:rsid w:val="005557D5"/>
    <w:rsid w:val="005557FA"/>
    <w:rsid w:val="00555E6F"/>
    <w:rsid w:val="00556189"/>
    <w:rsid w:val="0055628F"/>
    <w:rsid w:val="005563BC"/>
    <w:rsid w:val="00556C5C"/>
    <w:rsid w:val="00556DB3"/>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3AE9"/>
    <w:rsid w:val="00564152"/>
    <w:rsid w:val="005641FB"/>
    <w:rsid w:val="005645BA"/>
    <w:rsid w:val="00564C0A"/>
    <w:rsid w:val="005650CE"/>
    <w:rsid w:val="0056520A"/>
    <w:rsid w:val="005652B0"/>
    <w:rsid w:val="00565490"/>
    <w:rsid w:val="005655F8"/>
    <w:rsid w:val="00565CAE"/>
    <w:rsid w:val="00565F87"/>
    <w:rsid w:val="005668B8"/>
    <w:rsid w:val="00566C38"/>
    <w:rsid w:val="00567ACF"/>
    <w:rsid w:val="00567B0A"/>
    <w:rsid w:val="00567BFD"/>
    <w:rsid w:val="00567E07"/>
    <w:rsid w:val="0057057D"/>
    <w:rsid w:val="00570775"/>
    <w:rsid w:val="00570A3C"/>
    <w:rsid w:val="00570AE1"/>
    <w:rsid w:val="00570C84"/>
    <w:rsid w:val="00570CC0"/>
    <w:rsid w:val="00570EDC"/>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5D7"/>
    <w:rsid w:val="00575791"/>
    <w:rsid w:val="005757A2"/>
    <w:rsid w:val="005760AB"/>
    <w:rsid w:val="00576253"/>
    <w:rsid w:val="005764B4"/>
    <w:rsid w:val="00576AFA"/>
    <w:rsid w:val="00577329"/>
    <w:rsid w:val="0057744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2CB5"/>
    <w:rsid w:val="0058469A"/>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89"/>
    <w:rsid w:val="0059089A"/>
    <w:rsid w:val="005908C6"/>
    <w:rsid w:val="005918D7"/>
    <w:rsid w:val="0059280E"/>
    <w:rsid w:val="00592859"/>
    <w:rsid w:val="00592FE0"/>
    <w:rsid w:val="005935F3"/>
    <w:rsid w:val="005936FF"/>
    <w:rsid w:val="005940A7"/>
    <w:rsid w:val="0059478B"/>
    <w:rsid w:val="00594863"/>
    <w:rsid w:val="005949E2"/>
    <w:rsid w:val="00594C0C"/>
    <w:rsid w:val="005951B6"/>
    <w:rsid w:val="005954CC"/>
    <w:rsid w:val="005960EC"/>
    <w:rsid w:val="005964CA"/>
    <w:rsid w:val="00596582"/>
    <w:rsid w:val="00596743"/>
    <w:rsid w:val="00596796"/>
    <w:rsid w:val="00597199"/>
    <w:rsid w:val="00597284"/>
    <w:rsid w:val="00597885"/>
    <w:rsid w:val="005979B7"/>
    <w:rsid w:val="005979E1"/>
    <w:rsid w:val="00597CB6"/>
    <w:rsid w:val="005A0664"/>
    <w:rsid w:val="005A0CB8"/>
    <w:rsid w:val="005A0F15"/>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6FA5"/>
    <w:rsid w:val="005A72AB"/>
    <w:rsid w:val="005A750C"/>
    <w:rsid w:val="005A7D62"/>
    <w:rsid w:val="005A7EC1"/>
    <w:rsid w:val="005B01BB"/>
    <w:rsid w:val="005B08A1"/>
    <w:rsid w:val="005B1215"/>
    <w:rsid w:val="005B13D4"/>
    <w:rsid w:val="005B1477"/>
    <w:rsid w:val="005B15B7"/>
    <w:rsid w:val="005B18CF"/>
    <w:rsid w:val="005B19C6"/>
    <w:rsid w:val="005B1A8B"/>
    <w:rsid w:val="005B203E"/>
    <w:rsid w:val="005B2493"/>
    <w:rsid w:val="005B2575"/>
    <w:rsid w:val="005B2DE9"/>
    <w:rsid w:val="005B3164"/>
    <w:rsid w:val="005B3E66"/>
    <w:rsid w:val="005B4CAD"/>
    <w:rsid w:val="005B4CBA"/>
    <w:rsid w:val="005B4E16"/>
    <w:rsid w:val="005B5500"/>
    <w:rsid w:val="005B57ED"/>
    <w:rsid w:val="005B5A86"/>
    <w:rsid w:val="005B5C10"/>
    <w:rsid w:val="005B63EF"/>
    <w:rsid w:val="005B658C"/>
    <w:rsid w:val="005B6C20"/>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2C50"/>
    <w:rsid w:val="005C38CB"/>
    <w:rsid w:val="005C3923"/>
    <w:rsid w:val="005C3D6C"/>
    <w:rsid w:val="005C3DC3"/>
    <w:rsid w:val="005C4127"/>
    <w:rsid w:val="005C41F3"/>
    <w:rsid w:val="005C433D"/>
    <w:rsid w:val="005C4730"/>
    <w:rsid w:val="005C47C8"/>
    <w:rsid w:val="005C50A4"/>
    <w:rsid w:val="005C5C0B"/>
    <w:rsid w:val="005C5DDC"/>
    <w:rsid w:val="005C6432"/>
    <w:rsid w:val="005C64E2"/>
    <w:rsid w:val="005C67A9"/>
    <w:rsid w:val="005C6D3B"/>
    <w:rsid w:val="005C6EC6"/>
    <w:rsid w:val="005C766A"/>
    <w:rsid w:val="005C7EAB"/>
    <w:rsid w:val="005D0624"/>
    <w:rsid w:val="005D0A4F"/>
    <w:rsid w:val="005D1BFD"/>
    <w:rsid w:val="005D2C35"/>
    <w:rsid w:val="005D314F"/>
    <w:rsid w:val="005D3D44"/>
    <w:rsid w:val="005D4B2D"/>
    <w:rsid w:val="005D4EE3"/>
    <w:rsid w:val="005D51D9"/>
    <w:rsid w:val="005D5451"/>
    <w:rsid w:val="005D55BD"/>
    <w:rsid w:val="005D5D04"/>
    <w:rsid w:val="005D6000"/>
    <w:rsid w:val="005D604F"/>
    <w:rsid w:val="005D670E"/>
    <w:rsid w:val="005D70A1"/>
    <w:rsid w:val="005D74F8"/>
    <w:rsid w:val="005D7B9B"/>
    <w:rsid w:val="005E02F1"/>
    <w:rsid w:val="005E051A"/>
    <w:rsid w:val="005E0D17"/>
    <w:rsid w:val="005E1B57"/>
    <w:rsid w:val="005E215D"/>
    <w:rsid w:val="005E2EDA"/>
    <w:rsid w:val="005E3330"/>
    <w:rsid w:val="005E37DE"/>
    <w:rsid w:val="005E3DBE"/>
    <w:rsid w:val="005E421D"/>
    <w:rsid w:val="005E44E8"/>
    <w:rsid w:val="005E4740"/>
    <w:rsid w:val="005E4F6F"/>
    <w:rsid w:val="005E5A69"/>
    <w:rsid w:val="005E5BF8"/>
    <w:rsid w:val="005E5E18"/>
    <w:rsid w:val="005E6061"/>
    <w:rsid w:val="005E6319"/>
    <w:rsid w:val="005E643E"/>
    <w:rsid w:val="005E6851"/>
    <w:rsid w:val="005E6C97"/>
    <w:rsid w:val="005E6F58"/>
    <w:rsid w:val="005E75E9"/>
    <w:rsid w:val="005E77C0"/>
    <w:rsid w:val="005E7D55"/>
    <w:rsid w:val="005F0693"/>
    <w:rsid w:val="005F0849"/>
    <w:rsid w:val="005F10F8"/>
    <w:rsid w:val="005F1143"/>
    <w:rsid w:val="005F12FA"/>
    <w:rsid w:val="005F1360"/>
    <w:rsid w:val="005F16AB"/>
    <w:rsid w:val="005F1AB2"/>
    <w:rsid w:val="005F1E04"/>
    <w:rsid w:val="005F243B"/>
    <w:rsid w:val="005F2C73"/>
    <w:rsid w:val="005F2EBC"/>
    <w:rsid w:val="005F3291"/>
    <w:rsid w:val="005F3BBA"/>
    <w:rsid w:val="005F3C3C"/>
    <w:rsid w:val="005F429B"/>
    <w:rsid w:val="005F4AB9"/>
    <w:rsid w:val="005F4D43"/>
    <w:rsid w:val="005F4DE9"/>
    <w:rsid w:val="005F4F3D"/>
    <w:rsid w:val="005F551A"/>
    <w:rsid w:val="005F5C6C"/>
    <w:rsid w:val="005F5EA3"/>
    <w:rsid w:val="005F6276"/>
    <w:rsid w:val="005F775A"/>
    <w:rsid w:val="005F7912"/>
    <w:rsid w:val="005F7D1A"/>
    <w:rsid w:val="005F7EEE"/>
    <w:rsid w:val="005F7F64"/>
    <w:rsid w:val="005F7F8E"/>
    <w:rsid w:val="0060029F"/>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469F"/>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2D6B"/>
    <w:rsid w:val="00612EE0"/>
    <w:rsid w:val="0061357E"/>
    <w:rsid w:val="006140FA"/>
    <w:rsid w:val="00614195"/>
    <w:rsid w:val="00614307"/>
    <w:rsid w:val="006145FE"/>
    <w:rsid w:val="00614746"/>
    <w:rsid w:val="006147A3"/>
    <w:rsid w:val="006147C5"/>
    <w:rsid w:val="00614BFC"/>
    <w:rsid w:val="006159D2"/>
    <w:rsid w:val="00615AC7"/>
    <w:rsid w:val="00615B2D"/>
    <w:rsid w:val="00615C3A"/>
    <w:rsid w:val="00616000"/>
    <w:rsid w:val="006162A9"/>
    <w:rsid w:val="00616485"/>
    <w:rsid w:val="00616CE3"/>
    <w:rsid w:val="00616F42"/>
    <w:rsid w:val="00617706"/>
    <w:rsid w:val="00620BEA"/>
    <w:rsid w:val="00621251"/>
    <w:rsid w:val="006217D5"/>
    <w:rsid w:val="006218BD"/>
    <w:rsid w:val="00621957"/>
    <w:rsid w:val="00621B33"/>
    <w:rsid w:val="00621B55"/>
    <w:rsid w:val="00621D47"/>
    <w:rsid w:val="00622224"/>
    <w:rsid w:val="006222D1"/>
    <w:rsid w:val="006228C0"/>
    <w:rsid w:val="00622962"/>
    <w:rsid w:val="00623209"/>
    <w:rsid w:val="006236CF"/>
    <w:rsid w:val="00623704"/>
    <w:rsid w:val="00623D70"/>
    <w:rsid w:val="0062459E"/>
    <w:rsid w:val="00624A78"/>
    <w:rsid w:val="00624B0B"/>
    <w:rsid w:val="00624D5A"/>
    <w:rsid w:val="00624DC2"/>
    <w:rsid w:val="00624E18"/>
    <w:rsid w:val="006255F4"/>
    <w:rsid w:val="0062573B"/>
    <w:rsid w:val="00625919"/>
    <w:rsid w:val="00625C2A"/>
    <w:rsid w:val="006260B1"/>
    <w:rsid w:val="00626463"/>
    <w:rsid w:val="006266E4"/>
    <w:rsid w:val="0062736D"/>
    <w:rsid w:val="006273A6"/>
    <w:rsid w:val="00627B35"/>
    <w:rsid w:val="00627C7E"/>
    <w:rsid w:val="00627F92"/>
    <w:rsid w:val="00630662"/>
    <w:rsid w:val="00630DFE"/>
    <w:rsid w:val="00630EE9"/>
    <w:rsid w:val="00631B15"/>
    <w:rsid w:val="00631C47"/>
    <w:rsid w:val="00631EA1"/>
    <w:rsid w:val="0063226E"/>
    <w:rsid w:val="006325AF"/>
    <w:rsid w:val="006327CF"/>
    <w:rsid w:val="006327E6"/>
    <w:rsid w:val="006328F5"/>
    <w:rsid w:val="0063290F"/>
    <w:rsid w:val="006329AE"/>
    <w:rsid w:val="006329C7"/>
    <w:rsid w:val="00633266"/>
    <w:rsid w:val="00633B83"/>
    <w:rsid w:val="00633DAC"/>
    <w:rsid w:val="00634987"/>
    <w:rsid w:val="00634E49"/>
    <w:rsid w:val="006357A9"/>
    <w:rsid w:val="00635B64"/>
    <w:rsid w:val="00635BB5"/>
    <w:rsid w:val="00635D33"/>
    <w:rsid w:val="006368D7"/>
    <w:rsid w:val="0063694E"/>
    <w:rsid w:val="00636BED"/>
    <w:rsid w:val="00636C0F"/>
    <w:rsid w:val="0063712E"/>
    <w:rsid w:val="006375FE"/>
    <w:rsid w:val="00637A59"/>
    <w:rsid w:val="00637C5E"/>
    <w:rsid w:val="00637DE4"/>
    <w:rsid w:val="006401E5"/>
    <w:rsid w:val="00640205"/>
    <w:rsid w:val="00640289"/>
    <w:rsid w:val="00640326"/>
    <w:rsid w:val="00640413"/>
    <w:rsid w:val="006405AA"/>
    <w:rsid w:val="00640A58"/>
    <w:rsid w:val="0064173D"/>
    <w:rsid w:val="0064241F"/>
    <w:rsid w:val="006424D6"/>
    <w:rsid w:val="00642A18"/>
    <w:rsid w:val="00642A8B"/>
    <w:rsid w:val="00642FB0"/>
    <w:rsid w:val="006433ED"/>
    <w:rsid w:val="00643753"/>
    <w:rsid w:val="006438A6"/>
    <w:rsid w:val="00644A67"/>
    <w:rsid w:val="00644FA0"/>
    <w:rsid w:val="00644FA4"/>
    <w:rsid w:val="006451E8"/>
    <w:rsid w:val="006457E8"/>
    <w:rsid w:val="00645BD2"/>
    <w:rsid w:val="00646FF6"/>
    <w:rsid w:val="00646FFA"/>
    <w:rsid w:val="0064768F"/>
    <w:rsid w:val="00647715"/>
    <w:rsid w:val="0064775B"/>
    <w:rsid w:val="006505DE"/>
    <w:rsid w:val="00650DB6"/>
    <w:rsid w:val="0065135E"/>
    <w:rsid w:val="0065174C"/>
    <w:rsid w:val="00652463"/>
    <w:rsid w:val="00652B82"/>
    <w:rsid w:val="00652CEC"/>
    <w:rsid w:val="00652E37"/>
    <w:rsid w:val="00653204"/>
    <w:rsid w:val="0065389F"/>
    <w:rsid w:val="00653C36"/>
    <w:rsid w:val="00653DCB"/>
    <w:rsid w:val="006545A0"/>
    <w:rsid w:val="006552A6"/>
    <w:rsid w:val="0065534E"/>
    <w:rsid w:val="006555E5"/>
    <w:rsid w:val="00655BF0"/>
    <w:rsid w:val="006560A9"/>
    <w:rsid w:val="00656554"/>
    <w:rsid w:val="00656971"/>
    <w:rsid w:val="00656D55"/>
    <w:rsid w:val="0065717C"/>
    <w:rsid w:val="006572A3"/>
    <w:rsid w:val="0065738A"/>
    <w:rsid w:val="006577A2"/>
    <w:rsid w:val="00657C95"/>
    <w:rsid w:val="006600BF"/>
    <w:rsid w:val="00660164"/>
    <w:rsid w:val="00660B38"/>
    <w:rsid w:val="00660F15"/>
    <w:rsid w:val="006620EF"/>
    <w:rsid w:val="006621C0"/>
    <w:rsid w:val="006623B0"/>
    <w:rsid w:val="00662488"/>
    <w:rsid w:val="00662B41"/>
    <w:rsid w:val="00662CF6"/>
    <w:rsid w:val="006632F3"/>
    <w:rsid w:val="006635D7"/>
    <w:rsid w:val="006636F0"/>
    <w:rsid w:val="006639B8"/>
    <w:rsid w:val="00664561"/>
    <w:rsid w:val="00664641"/>
    <w:rsid w:val="0066562F"/>
    <w:rsid w:val="00665FF9"/>
    <w:rsid w:val="00666AC8"/>
    <w:rsid w:val="00667313"/>
    <w:rsid w:val="006678DA"/>
    <w:rsid w:val="00667A53"/>
    <w:rsid w:val="00667C12"/>
    <w:rsid w:val="00670284"/>
    <w:rsid w:val="0067054C"/>
    <w:rsid w:val="006705A5"/>
    <w:rsid w:val="0067095A"/>
    <w:rsid w:val="00670A96"/>
    <w:rsid w:val="00670B6A"/>
    <w:rsid w:val="0067100F"/>
    <w:rsid w:val="006710DE"/>
    <w:rsid w:val="006716B6"/>
    <w:rsid w:val="006719C8"/>
    <w:rsid w:val="00671D23"/>
    <w:rsid w:val="00671D4D"/>
    <w:rsid w:val="0067210F"/>
    <w:rsid w:val="006729D4"/>
    <w:rsid w:val="00672FF6"/>
    <w:rsid w:val="00673478"/>
    <w:rsid w:val="006739C3"/>
    <w:rsid w:val="00673ACA"/>
    <w:rsid w:val="00673AFE"/>
    <w:rsid w:val="0067438F"/>
    <w:rsid w:val="00674670"/>
    <w:rsid w:val="00674BCE"/>
    <w:rsid w:val="00674FB6"/>
    <w:rsid w:val="00675275"/>
    <w:rsid w:val="00675571"/>
    <w:rsid w:val="0067602B"/>
    <w:rsid w:val="0067648B"/>
    <w:rsid w:val="006765DB"/>
    <w:rsid w:val="00676BCF"/>
    <w:rsid w:val="00676BDC"/>
    <w:rsid w:val="00676C50"/>
    <w:rsid w:val="00676D26"/>
    <w:rsid w:val="00676E31"/>
    <w:rsid w:val="00676F77"/>
    <w:rsid w:val="006770B3"/>
    <w:rsid w:val="0067737B"/>
    <w:rsid w:val="00677384"/>
    <w:rsid w:val="00677767"/>
    <w:rsid w:val="00677AC3"/>
    <w:rsid w:val="0068003C"/>
    <w:rsid w:val="00680A98"/>
    <w:rsid w:val="00680C8B"/>
    <w:rsid w:val="00680D0B"/>
    <w:rsid w:val="00680E39"/>
    <w:rsid w:val="00681189"/>
    <w:rsid w:val="00681213"/>
    <w:rsid w:val="006814BB"/>
    <w:rsid w:val="0068166A"/>
    <w:rsid w:val="00681BA3"/>
    <w:rsid w:val="006828A4"/>
    <w:rsid w:val="00682B40"/>
    <w:rsid w:val="00682DBF"/>
    <w:rsid w:val="006839FC"/>
    <w:rsid w:val="00683D6C"/>
    <w:rsid w:val="00683DFB"/>
    <w:rsid w:val="00683F31"/>
    <w:rsid w:val="006844AE"/>
    <w:rsid w:val="0068463D"/>
    <w:rsid w:val="00684752"/>
    <w:rsid w:val="006849CA"/>
    <w:rsid w:val="00684FFD"/>
    <w:rsid w:val="006853DD"/>
    <w:rsid w:val="0068564C"/>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56C"/>
    <w:rsid w:val="006939A5"/>
    <w:rsid w:val="0069413B"/>
    <w:rsid w:val="0069425A"/>
    <w:rsid w:val="00694363"/>
    <w:rsid w:val="00694375"/>
    <w:rsid w:val="00694449"/>
    <w:rsid w:val="006945CA"/>
    <w:rsid w:val="006945CD"/>
    <w:rsid w:val="00694A32"/>
    <w:rsid w:val="0069512A"/>
    <w:rsid w:val="00695D78"/>
    <w:rsid w:val="00695F9E"/>
    <w:rsid w:val="006961CD"/>
    <w:rsid w:val="006966E8"/>
    <w:rsid w:val="00696B30"/>
    <w:rsid w:val="00696D46"/>
    <w:rsid w:val="00696EC9"/>
    <w:rsid w:val="006972A2"/>
    <w:rsid w:val="00697310"/>
    <w:rsid w:val="006977B2"/>
    <w:rsid w:val="00697E52"/>
    <w:rsid w:val="006A044E"/>
    <w:rsid w:val="006A050F"/>
    <w:rsid w:val="006A06A4"/>
    <w:rsid w:val="006A06B9"/>
    <w:rsid w:val="006A09D3"/>
    <w:rsid w:val="006A0B17"/>
    <w:rsid w:val="006A0CA0"/>
    <w:rsid w:val="006A0F6E"/>
    <w:rsid w:val="006A185F"/>
    <w:rsid w:val="006A2332"/>
    <w:rsid w:val="006A2C84"/>
    <w:rsid w:val="006A2DA0"/>
    <w:rsid w:val="006A3280"/>
    <w:rsid w:val="006A3931"/>
    <w:rsid w:val="006A3BBA"/>
    <w:rsid w:val="006A3FA6"/>
    <w:rsid w:val="006A494E"/>
    <w:rsid w:val="006A4AD1"/>
    <w:rsid w:val="006A4AF5"/>
    <w:rsid w:val="006A4E3D"/>
    <w:rsid w:val="006A5612"/>
    <w:rsid w:val="006A58DC"/>
    <w:rsid w:val="006A65BF"/>
    <w:rsid w:val="006A75CB"/>
    <w:rsid w:val="006A7611"/>
    <w:rsid w:val="006A7705"/>
    <w:rsid w:val="006A7B9C"/>
    <w:rsid w:val="006B033F"/>
    <w:rsid w:val="006B0728"/>
    <w:rsid w:val="006B081B"/>
    <w:rsid w:val="006B099D"/>
    <w:rsid w:val="006B09EE"/>
    <w:rsid w:val="006B1076"/>
    <w:rsid w:val="006B19E4"/>
    <w:rsid w:val="006B1F58"/>
    <w:rsid w:val="006B227E"/>
    <w:rsid w:val="006B280D"/>
    <w:rsid w:val="006B2821"/>
    <w:rsid w:val="006B29B8"/>
    <w:rsid w:val="006B2B96"/>
    <w:rsid w:val="006B317A"/>
    <w:rsid w:val="006B33FB"/>
    <w:rsid w:val="006B360C"/>
    <w:rsid w:val="006B39DB"/>
    <w:rsid w:val="006B3CC6"/>
    <w:rsid w:val="006B3F51"/>
    <w:rsid w:val="006B41B2"/>
    <w:rsid w:val="006B41BD"/>
    <w:rsid w:val="006B421C"/>
    <w:rsid w:val="006B480D"/>
    <w:rsid w:val="006B5CAE"/>
    <w:rsid w:val="006B5F3E"/>
    <w:rsid w:val="006B672E"/>
    <w:rsid w:val="006B7BC3"/>
    <w:rsid w:val="006B7BE8"/>
    <w:rsid w:val="006B7CFE"/>
    <w:rsid w:val="006C050E"/>
    <w:rsid w:val="006C069C"/>
    <w:rsid w:val="006C07EF"/>
    <w:rsid w:val="006C0CE6"/>
    <w:rsid w:val="006C0FBC"/>
    <w:rsid w:val="006C0FF5"/>
    <w:rsid w:val="006C12E3"/>
    <w:rsid w:val="006C144D"/>
    <w:rsid w:val="006C167D"/>
    <w:rsid w:val="006C1BEC"/>
    <w:rsid w:val="006C1E79"/>
    <w:rsid w:val="006C1E8E"/>
    <w:rsid w:val="006C1E93"/>
    <w:rsid w:val="006C206A"/>
    <w:rsid w:val="006C2645"/>
    <w:rsid w:val="006C279E"/>
    <w:rsid w:val="006C296C"/>
    <w:rsid w:val="006C2AFD"/>
    <w:rsid w:val="006C2BF6"/>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3E"/>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344"/>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DC6"/>
    <w:rsid w:val="006E3E6C"/>
    <w:rsid w:val="006E419D"/>
    <w:rsid w:val="006E4351"/>
    <w:rsid w:val="006E466C"/>
    <w:rsid w:val="006E479D"/>
    <w:rsid w:val="006E4B36"/>
    <w:rsid w:val="006E4DBE"/>
    <w:rsid w:val="006E4FF0"/>
    <w:rsid w:val="006E51C4"/>
    <w:rsid w:val="006E531D"/>
    <w:rsid w:val="006E53FF"/>
    <w:rsid w:val="006E64A2"/>
    <w:rsid w:val="006E6C06"/>
    <w:rsid w:val="006E7454"/>
    <w:rsid w:val="006E753F"/>
    <w:rsid w:val="006E76EE"/>
    <w:rsid w:val="006E7A2C"/>
    <w:rsid w:val="006E7AFE"/>
    <w:rsid w:val="006E7C56"/>
    <w:rsid w:val="006F0C86"/>
    <w:rsid w:val="006F0E7A"/>
    <w:rsid w:val="006F0EA9"/>
    <w:rsid w:val="006F0EBE"/>
    <w:rsid w:val="006F10E8"/>
    <w:rsid w:val="006F183C"/>
    <w:rsid w:val="006F1F1D"/>
    <w:rsid w:val="006F24DA"/>
    <w:rsid w:val="006F2520"/>
    <w:rsid w:val="006F273A"/>
    <w:rsid w:val="006F2C90"/>
    <w:rsid w:val="006F35E8"/>
    <w:rsid w:val="006F3981"/>
    <w:rsid w:val="006F3BFC"/>
    <w:rsid w:val="006F3CE3"/>
    <w:rsid w:val="006F3F87"/>
    <w:rsid w:val="006F425A"/>
    <w:rsid w:val="006F42EB"/>
    <w:rsid w:val="006F4668"/>
    <w:rsid w:val="006F4A2D"/>
    <w:rsid w:val="006F4D58"/>
    <w:rsid w:val="006F5007"/>
    <w:rsid w:val="006F5124"/>
    <w:rsid w:val="006F54F2"/>
    <w:rsid w:val="006F57FC"/>
    <w:rsid w:val="006F58BF"/>
    <w:rsid w:val="006F5DF9"/>
    <w:rsid w:val="006F5EFC"/>
    <w:rsid w:val="006F5FF1"/>
    <w:rsid w:val="006F6166"/>
    <w:rsid w:val="006F61B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47CC"/>
    <w:rsid w:val="0070581C"/>
    <w:rsid w:val="007064CF"/>
    <w:rsid w:val="00706517"/>
    <w:rsid w:val="00706771"/>
    <w:rsid w:val="00706A47"/>
    <w:rsid w:val="00706B7C"/>
    <w:rsid w:val="00707341"/>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424"/>
    <w:rsid w:val="00712531"/>
    <w:rsid w:val="00713278"/>
    <w:rsid w:val="0071335C"/>
    <w:rsid w:val="00713EF7"/>
    <w:rsid w:val="00713FBA"/>
    <w:rsid w:val="00714770"/>
    <w:rsid w:val="007151CF"/>
    <w:rsid w:val="007156C6"/>
    <w:rsid w:val="007156E3"/>
    <w:rsid w:val="007158DD"/>
    <w:rsid w:val="007166AE"/>
    <w:rsid w:val="00716707"/>
    <w:rsid w:val="007169EA"/>
    <w:rsid w:val="00716F4B"/>
    <w:rsid w:val="007172BA"/>
    <w:rsid w:val="00717328"/>
    <w:rsid w:val="00720C57"/>
    <w:rsid w:val="00720E90"/>
    <w:rsid w:val="00721741"/>
    <w:rsid w:val="0072184C"/>
    <w:rsid w:val="007218BC"/>
    <w:rsid w:val="00721EF6"/>
    <w:rsid w:val="0072218C"/>
    <w:rsid w:val="00722340"/>
    <w:rsid w:val="007223B7"/>
    <w:rsid w:val="007228D4"/>
    <w:rsid w:val="00723679"/>
    <w:rsid w:val="00723D18"/>
    <w:rsid w:val="0072500F"/>
    <w:rsid w:val="0072510F"/>
    <w:rsid w:val="00725383"/>
    <w:rsid w:val="00725443"/>
    <w:rsid w:val="00725825"/>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1E9A"/>
    <w:rsid w:val="00732626"/>
    <w:rsid w:val="0073290B"/>
    <w:rsid w:val="00732EDD"/>
    <w:rsid w:val="0073389C"/>
    <w:rsid w:val="00733B1E"/>
    <w:rsid w:val="00733BAF"/>
    <w:rsid w:val="00733DFB"/>
    <w:rsid w:val="0073418C"/>
    <w:rsid w:val="00734E0B"/>
    <w:rsid w:val="007352BE"/>
    <w:rsid w:val="007355D0"/>
    <w:rsid w:val="00735605"/>
    <w:rsid w:val="00735615"/>
    <w:rsid w:val="00736511"/>
    <w:rsid w:val="00736D46"/>
    <w:rsid w:val="00736D4F"/>
    <w:rsid w:val="00736F83"/>
    <w:rsid w:val="00736FD4"/>
    <w:rsid w:val="00737589"/>
    <w:rsid w:val="00737592"/>
    <w:rsid w:val="00737A7E"/>
    <w:rsid w:val="00737B72"/>
    <w:rsid w:val="00737DD2"/>
    <w:rsid w:val="007403EA"/>
    <w:rsid w:val="0074051A"/>
    <w:rsid w:val="00740565"/>
    <w:rsid w:val="0074076F"/>
    <w:rsid w:val="0074082C"/>
    <w:rsid w:val="00740B7A"/>
    <w:rsid w:val="0074101F"/>
    <w:rsid w:val="00741244"/>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EA4"/>
    <w:rsid w:val="007511F8"/>
    <w:rsid w:val="0075137F"/>
    <w:rsid w:val="00751C91"/>
    <w:rsid w:val="00752289"/>
    <w:rsid w:val="0075271A"/>
    <w:rsid w:val="00752BD0"/>
    <w:rsid w:val="00752E41"/>
    <w:rsid w:val="00753A70"/>
    <w:rsid w:val="00753B05"/>
    <w:rsid w:val="00753CA2"/>
    <w:rsid w:val="00753F0D"/>
    <w:rsid w:val="00754599"/>
    <w:rsid w:val="0075469C"/>
    <w:rsid w:val="00754903"/>
    <w:rsid w:val="00754C9C"/>
    <w:rsid w:val="00754FE6"/>
    <w:rsid w:val="00755063"/>
    <w:rsid w:val="007554D4"/>
    <w:rsid w:val="007556CE"/>
    <w:rsid w:val="00755CCA"/>
    <w:rsid w:val="0075678A"/>
    <w:rsid w:val="00756D3C"/>
    <w:rsid w:val="007578C5"/>
    <w:rsid w:val="00757F37"/>
    <w:rsid w:val="0076012A"/>
    <w:rsid w:val="00760222"/>
    <w:rsid w:val="0076046E"/>
    <w:rsid w:val="00760722"/>
    <w:rsid w:val="0076110D"/>
    <w:rsid w:val="0076115B"/>
    <w:rsid w:val="00761383"/>
    <w:rsid w:val="00761C4C"/>
    <w:rsid w:val="00761CCE"/>
    <w:rsid w:val="00761E63"/>
    <w:rsid w:val="00761EAD"/>
    <w:rsid w:val="00761F07"/>
    <w:rsid w:val="00762353"/>
    <w:rsid w:val="00762C5E"/>
    <w:rsid w:val="00762DB4"/>
    <w:rsid w:val="0076410A"/>
    <w:rsid w:val="007641A6"/>
    <w:rsid w:val="00764B78"/>
    <w:rsid w:val="00764B9A"/>
    <w:rsid w:val="00765B0C"/>
    <w:rsid w:val="00765BFD"/>
    <w:rsid w:val="00765CB1"/>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62E"/>
    <w:rsid w:val="00774DF5"/>
    <w:rsid w:val="00774EA9"/>
    <w:rsid w:val="00775636"/>
    <w:rsid w:val="00775CFE"/>
    <w:rsid w:val="007763FE"/>
    <w:rsid w:val="007765C4"/>
    <w:rsid w:val="00776697"/>
    <w:rsid w:val="007768B4"/>
    <w:rsid w:val="00776A8A"/>
    <w:rsid w:val="00776EA0"/>
    <w:rsid w:val="00777423"/>
    <w:rsid w:val="0077771C"/>
    <w:rsid w:val="00777B34"/>
    <w:rsid w:val="00777E6E"/>
    <w:rsid w:val="007809CA"/>
    <w:rsid w:val="00780D9E"/>
    <w:rsid w:val="00780F98"/>
    <w:rsid w:val="007815A9"/>
    <w:rsid w:val="007817BD"/>
    <w:rsid w:val="00781B17"/>
    <w:rsid w:val="0078250C"/>
    <w:rsid w:val="0078296F"/>
    <w:rsid w:val="00782C97"/>
    <w:rsid w:val="00782E16"/>
    <w:rsid w:val="00783127"/>
    <w:rsid w:val="00783902"/>
    <w:rsid w:val="00783A20"/>
    <w:rsid w:val="00783ACB"/>
    <w:rsid w:val="00783DEF"/>
    <w:rsid w:val="00784165"/>
    <w:rsid w:val="007846A8"/>
    <w:rsid w:val="00784AB1"/>
    <w:rsid w:val="00784B57"/>
    <w:rsid w:val="0078507F"/>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8C9"/>
    <w:rsid w:val="0079594D"/>
    <w:rsid w:val="00795A52"/>
    <w:rsid w:val="00796420"/>
    <w:rsid w:val="00796597"/>
    <w:rsid w:val="00797630"/>
    <w:rsid w:val="00797CA5"/>
    <w:rsid w:val="007A0459"/>
    <w:rsid w:val="007A0798"/>
    <w:rsid w:val="007A0A13"/>
    <w:rsid w:val="007A119E"/>
    <w:rsid w:val="007A11D1"/>
    <w:rsid w:val="007A1253"/>
    <w:rsid w:val="007A1AEE"/>
    <w:rsid w:val="007A1C3C"/>
    <w:rsid w:val="007A1F5B"/>
    <w:rsid w:val="007A2C93"/>
    <w:rsid w:val="007A2F6F"/>
    <w:rsid w:val="007A2FE6"/>
    <w:rsid w:val="007A3F8D"/>
    <w:rsid w:val="007A3FF0"/>
    <w:rsid w:val="007A419A"/>
    <w:rsid w:val="007A42F0"/>
    <w:rsid w:val="007A44D3"/>
    <w:rsid w:val="007A4CA6"/>
    <w:rsid w:val="007A4E8A"/>
    <w:rsid w:val="007A4FDD"/>
    <w:rsid w:val="007A5186"/>
    <w:rsid w:val="007A54C8"/>
    <w:rsid w:val="007A58F6"/>
    <w:rsid w:val="007A59C2"/>
    <w:rsid w:val="007A6325"/>
    <w:rsid w:val="007A65A7"/>
    <w:rsid w:val="007A660E"/>
    <w:rsid w:val="007A6A91"/>
    <w:rsid w:val="007A6C13"/>
    <w:rsid w:val="007B0026"/>
    <w:rsid w:val="007B0464"/>
    <w:rsid w:val="007B0759"/>
    <w:rsid w:val="007B0B36"/>
    <w:rsid w:val="007B14FA"/>
    <w:rsid w:val="007B1C0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4A12"/>
    <w:rsid w:val="007B520F"/>
    <w:rsid w:val="007B5322"/>
    <w:rsid w:val="007B559B"/>
    <w:rsid w:val="007B5A32"/>
    <w:rsid w:val="007B5CEB"/>
    <w:rsid w:val="007B5DF6"/>
    <w:rsid w:val="007B5E5B"/>
    <w:rsid w:val="007B5F7C"/>
    <w:rsid w:val="007B605E"/>
    <w:rsid w:val="007B6DEA"/>
    <w:rsid w:val="007B7551"/>
    <w:rsid w:val="007B75F6"/>
    <w:rsid w:val="007B77CC"/>
    <w:rsid w:val="007C00B1"/>
    <w:rsid w:val="007C0277"/>
    <w:rsid w:val="007C097B"/>
    <w:rsid w:val="007C0AF5"/>
    <w:rsid w:val="007C0EC3"/>
    <w:rsid w:val="007C0F76"/>
    <w:rsid w:val="007C13BB"/>
    <w:rsid w:val="007C1906"/>
    <w:rsid w:val="007C1980"/>
    <w:rsid w:val="007C1B0C"/>
    <w:rsid w:val="007C245A"/>
    <w:rsid w:val="007C2AE0"/>
    <w:rsid w:val="007C2AED"/>
    <w:rsid w:val="007C2FF4"/>
    <w:rsid w:val="007C3819"/>
    <w:rsid w:val="007C5280"/>
    <w:rsid w:val="007C5383"/>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1E84"/>
    <w:rsid w:val="007D22CE"/>
    <w:rsid w:val="007D236C"/>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5FFA"/>
    <w:rsid w:val="007D6010"/>
    <w:rsid w:val="007D62A1"/>
    <w:rsid w:val="007D6B84"/>
    <w:rsid w:val="007D6C43"/>
    <w:rsid w:val="007D6CC2"/>
    <w:rsid w:val="007D6D19"/>
    <w:rsid w:val="007D7991"/>
    <w:rsid w:val="007E01AC"/>
    <w:rsid w:val="007E0F10"/>
    <w:rsid w:val="007E1017"/>
    <w:rsid w:val="007E12F6"/>
    <w:rsid w:val="007E1486"/>
    <w:rsid w:val="007E1CD7"/>
    <w:rsid w:val="007E1D00"/>
    <w:rsid w:val="007E1EA9"/>
    <w:rsid w:val="007E216F"/>
    <w:rsid w:val="007E243E"/>
    <w:rsid w:val="007E247B"/>
    <w:rsid w:val="007E26C8"/>
    <w:rsid w:val="007E2E5E"/>
    <w:rsid w:val="007E3782"/>
    <w:rsid w:val="007E37BB"/>
    <w:rsid w:val="007E3869"/>
    <w:rsid w:val="007E394B"/>
    <w:rsid w:val="007E3D4F"/>
    <w:rsid w:val="007E436B"/>
    <w:rsid w:val="007E444D"/>
    <w:rsid w:val="007E4E79"/>
    <w:rsid w:val="007E5D8D"/>
    <w:rsid w:val="007E614B"/>
    <w:rsid w:val="007E6877"/>
    <w:rsid w:val="007E728A"/>
    <w:rsid w:val="007E740A"/>
    <w:rsid w:val="007E742B"/>
    <w:rsid w:val="007E7D6C"/>
    <w:rsid w:val="007F00D1"/>
    <w:rsid w:val="007F01C4"/>
    <w:rsid w:val="007F059F"/>
    <w:rsid w:val="007F0833"/>
    <w:rsid w:val="007F11EE"/>
    <w:rsid w:val="007F133F"/>
    <w:rsid w:val="007F17A2"/>
    <w:rsid w:val="007F24A3"/>
    <w:rsid w:val="007F2AB0"/>
    <w:rsid w:val="007F2BF8"/>
    <w:rsid w:val="007F3779"/>
    <w:rsid w:val="007F3A23"/>
    <w:rsid w:val="007F3C02"/>
    <w:rsid w:val="007F3D71"/>
    <w:rsid w:val="007F4089"/>
    <w:rsid w:val="007F429B"/>
    <w:rsid w:val="007F4567"/>
    <w:rsid w:val="007F4E20"/>
    <w:rsid w:val="007F4EB6"/>
    <w:rsid w:val="007F4F78"/>
    <w:rsid w:val="007F508F"/>
    <w:rsid w:val="007F52F7"/>
    <w:rsid w:val="007F558C"/>
    <w:rsid w:val="007F60A4"/>
    <w:rsid w:val="007F6594"/>
    <w:rsid w:val="007F66C3"/>
    <w:rsid w:val="007F6E8C"/>
    <w:rsid w:val="007F7219"/>
    <w:rsid w:val="007F761F"/>
    <w:rsid w:val="007F77C1"/>
    <w:rsid w:val="007F7A00"/>
    <w:rsid w:val="007F7D12"/>
    <w:rsid w:val="007F7FBF"/>
    <w:rsid w:val="008002A1"/>
    <w:rsid w:val="008008CA"/>
    <w:rsid w:val="008009FF"/>
    <w:rsid w:val="0080116A"/>
    <w:rsid w:val="008011E2"/>
    <w:rsid w:val="00801743"/>
    <w:rsid w:val="00801B86"/>
    <w:rsid w:val="00802C4F"/>
    <w:rsid w:val="0080361F"/>
    <w:rsid w:val="00803DB1"/>
    <w:rsid w:val="00803F1A"/>
    <w:rsid w:val="0080412D"/>
    <w:rsid w:val="00804576"/>
    <w:rsid w:val="008047B2"/>
    <w:rsid w:val="008049F1"/>
    <w:rsid w:val="00804A9F"/>
    <w:rsid w:val="00804F25"/>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62"/>
    <w:rsid w:val="00811FC2"/>
    <w:rsid w:val="008121D0"/>
    <w:rsid w:val="00812671"/>
    <w:rsid w:val="00812984"/>
    <w:rsid w:val="00812B59"/>
    <w:rsid w:val="00813C9C"/>
    <w:rsid w:val="0081409F"/>
    <w:rsid w:val="00814670"/>
    <w:rsid w:val="0081492E"/>
    <w:rsid w:val="00814B1D"/>
    <w:rsid w:val="00814BFC"/>
    <w:rsid w:val="00815470"/>
    <w:rsid w:val="00815A40"/>
    <w:rsid w:val="00817272"/>
    <w:rsid w:val="00817D0D"/>
    <w:rsid w:val="0082019F"/>
    <w:rsid w:val="008201A2"/>
    <w:rsid w:val="00820318"/>
    <w:rsid w:val="00820CA3"/>
    <w:rsid w:val="00820DED"/>
    <w:rsid w:val="00821A36"/>
    <w:rsid w:val="00821B5D"/>
    <w:rsid w:val="0082258E"/>
    <w:rsid w:val="00822655"/>
    <w:rsid w:val="00823396"/>
    <w:rsid w:val="00824614"/>
    <w:rsid w:val="008247DD"/>
    <w:rsid w:val="0082520C"/>
    <w:rsid w:val="00825B0B"/>
    <w:rsid w:val="00825E27"/>
    <w:rsid w:val="008272E5"/>
    <w:rsid w:val="0082781E"/>
    <w:rsid w:val="00827A18"/>
    <w:rsid w:val="0083151D"/>
    <w:rsid w:val="00831824"/>
    <w:rsid w:val="00831FF3"/>
    <w:rsid w:val="008324CE"/>
    <w:rsid w:val="0083263F"/>
    <w:rsid w:val="00832B23"/>
    <w:rsid w:val="00832ED6"/>
    <w:rsid w:val="00832FAC"/>
    <w:rsid w:val="00833197"/>
    <w:rsid w:val="00833A5F"/>
    <w:rsid w:val="00833C33"/>
    <w:rsid w:val="00834537"/>
    <w:rsid w:val="0083458A"/>
    <w:rsid w:val="008345B6"/>
    <w:rsid w:val="008350B5"/>
    <w:rsid w:val="0083514B"/>
    <w:rsid w:val="00835F95"/>
    <w:rsid w:val="00836462"/>
    <w:rsid w:val="00836835"/>
    <w:rsid w:val="008368CE"/>
    <w:rsid w:val="00836B04"/>
    <w:rsid w:val="00837135"/>
    <w:rsid w:val="0083730A"/>
    <w:rsid w:val="00837993"/>
    <w:rsid w:val="008379A9"/>
    <w:rsid w:val="00837FA0"/>
    <w:rsid w:val="008400AB"/>
    <w:rsid w:val="008404E8"/>
    <w:rsid w:val="0084082D"/>
    <w:rsid w:val="008416F1"/>
    <w:rsid w:val="00842275"/>
    <w:rsid w:val="00842524"/>
    <w:rsid w:val="00842791"/>
    <w:rsid w:val="00842833"/>
    <w:rsid w:val="00842A00"/>
    <w:rsid w:val="00842B68"/>
    <w:rsid w:val="00842E3F"/>
    <w:rsid w:val="0084342F"/>
    <w:rsid w:val="00843A9C"/>
    <w:rsid w:val="00843B20"/>
    <w:rsid w:val="0084408F"/>
    <w:rsid w:val="008440AB"/>
    <w:rsid w:val="0084426E"/>
    <w:rsid w:val="00844B7C"/>
    <w:rsid w:val="0084545B"/>
    <w:rsid w:val="00845789"/>
    <w:rsid w:val="0084578B"/>
    <w:rsid w:val="00845F73"/>
    <w:rsid w:val="0084621D"/>
    <w:rsid w:val="00846426"/>
    <w:rsid w:val="00846844"/>
    <w:rsid w:val="00846ECE"/>
    <w:rsid w:val="00847181"/>
    <w:rsid w:val="0084792A"/>
    <w:rsid w:val="00847CA7"/>
    <w:rsid w:val="00847D0D"/>
    <w:rsid w:val="00847D5C"/>
    <w:rsid w:val="00847FB7"/>
    <w:rsid w:val="008502C7"/>
    <w:rsid w:val="008503A8"/>
    <w:rsid w:val="008508B9"/>
    <w:rsid w:val="00850EDD"/>
    <w:rsid w:val="00850FA2"/>
    <w:rsid w:val="008510AB"/>
    <w:rsid w:val="00851661"/>
    <w:rsid w:val="00851E5C"/>
    <w:rsid w:val="00851ECB"/>
    <w:rsid w:val="00851F3A"/>
    <w:rsid w:val="00852446"/>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448"/>
    <w:rsid w:val="00860775"/>
    <w:rsid w:val="008609DD"/>
    <w:rsid w:val="00860B07"/>
    <w:rsid w:val="00861061"/>
    <w:rsid w:val="008610B4"/>
    <w:rsid w:val="008611DB"/>
    <w:rsid w:val="0086126D"/>
    <w:rsid w:val="008615B1"/>
    <w:rsid w:val="0086172D"/>
    <w:rsid w:val="00861C4B"/>
    <w:rsid w:val="00861D37"/>
    <w:rsid w:val="00861D55"/>
    <w:rsid w:val="00862116"/>
    <w:rsid w:val="008624EB"/>
    <w:rsid w:val="00863220"/>
    <w:rsid w:val="008638A6"/>
    <w:rsid w:val="00863D7C"/>
    <w:rsid w:val="00864433"/>
    <w:rsid w:val="008646BC"/>
    <w:rsid w:val="00864DCA"/>
    <w:rsid w:val="00864E30"/>
    <w:rsid w:val="00865414"/>
    <w:rsid w:val="00865602"/>
    <w:rsid w:val="0086577C"/>
    <w:rsid w:val="0086688B"/>
    <w:rsid w:val="00866C54"/>
    <w:rsid w:val="00866E63"/>
    <w:rsid w:val="00867253"/>
    <w:rsid w:val="00867707"/>
    <w:rsid w:val="00867B4C"/>
    <w:rsid w:val="00867D1D"/>
    <w:rsid w:val="00867FF7"/>
    <w:rsid w:val="0087003B"/>
    <w:rsid w:val="00870BE4"/>
    <w:rsid w:val="00871245"/>
    <w:rsid w:val="00871EA4"/>
    <w:rsid w:val="00871F71"/>
    <w:rsid w:val="00872271"/>
    <w:rsid w:val="008724A1"/>
    <w:rsid w:val="00872B41"/>
    <w:rsid w:val="00872BB8"/>
    <w:rsid w:val="0087345A"/>
    <w:rsid w:val="0087372A"/>
    <w:rsid w:val="00873BD1"/>
    <w:rsid w:val="0087432D"/>
    <w:rsid w:val="00874529"/>
    <w:rsid w:val="00874BCC"/>
    <w:rsid w:val="00874BD7"/>
    <w:rsid w:val="00874D3F"/>
    <w:rsid w:val="00875348"/>
    <w:rsid w:val="008753C6"/>
    <w:rsid w:val="00875421"/>
    <w:rsid w:val="008757DE"/>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0F49"/>
    <w:rsid w:val="008813EE"/>
    <w:rsid w:val="0088145A"/>
    <w:rsid w:val="00881E11"/>
    <w:rsid w:val="008821C9"/>
    <w:rsid w:val="00882891"/>
    <w:rsid w:val="00882DE8"/>
    <w:rsid w:val="008831F4"/>
    <w:rsid w:val="008832B5"/>
    <w:rsid w:val="0088392D"/>
    <w:rsid w:val="00883C93"/>
    <w:rsid w:val="00883FA6"/>
    <w:rsid w:val="00884F3E"/>
    <w:rsid w:val="00885064"/>
    <w:rsid w:val="00886B51"/>
    <w:rsid w:val="00886D5D"/>
    <w:rsid w:val="008870BC"/>
    <w:rsid w:val="008872A6"/>
    <w:rsid w:val="008879F8"/>
    <w:rsid w:val="0089027E"/>
    <w:rsid w:val="008905FD"/>
    <w:rsid w:val="00890AFF"/>
    <w:rsid w:val="00891160"/>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FF"/>
    <w:rsid w:val="008957AD"/>
    <w:rsid w:val="00895CB0"/>
    <w:rsid w:val="00895EFD"/>
    <w:rsid w:val="00896742"/>
    <w:rsid w:val="00896953"/>
    <w:rsid w:val="008A047E"/>
    <w:rsid w:val="008A09EC"/>
    <w:rsid w:val="008A0B25"/>
    <w:rsid w:val="008A0C3A"/>
    <w:rsid w:val="008A0CE1"/>
    <w:rsid w:val="008A1A13"/>
    <w:rsid w:val="008A1B7D"/>
    <w:rsid w:val="008A213D"/>
    <w:rsid w:val="008A2258"/>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4C0"/>
    <w:rsid w:val="008A682E"/>
    <w:rsid w:val="008A69E2"/>
    <w:rsid w:val="008A6E87"/>
    <w:rsid w:val="008A71B2"/>
    <w:rsid w:val="008A7985"/>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549E"/>
    <w:rsid w:val="008B5560"/>
    <w:rsid w:val="008B67B6"/>
    <w:rsid w:val="008B72B7"/>
    <w:rsid w:val="008B74E2"/>
    <w:rsid w:val="008B797A"/>
    <w:rsid w:val="008C07F7"/>
    <w:rsid w:val="008C0C22"/>
    <w:rsid w:val="008C10EA"/>
    <w:rsid w:val="008C1F4B"/>
    <w:rsid w:val="008C22B3"/>
    <w:rsid w:val="008C23B4"/>
    <w:rsid w:val="008C2456"/>
    <w:rsid w:val="008C2505"/>
    <w:rsid w:val="008C28F5"/>
    <w:rsid w:val="008C290B"/>
    <w:rsid w:val="008C2938"/>
    <w:rsid w:val="008C2DFD"/>
    <w:rsid w:val="008C3017"/>
    <w:rsid w:val="008C3031"/>
    <w:rsid w:val="008C3256"/>
    <w:rsid w:val="008C35E7"/>
    <w:rsid w:val="008C3B3D"/>
    <w:rsid w:val="008C3E00"/>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5DB2"/>
    <w:rsid w:val="008D6336"/>
    <w:rsid w:val="008D673E"/>
    <w:rsid w:val="008D701A"/>
    <w:rsid w:val="008D7217"/>
    <w:rsid w:val="008D77CA"/>
    <w:rsid w:val="008D7B3B"/>
    <w:rsid w:val="008D7BEE"/>
    <w:rsid w:val="008E07BF"/>
    <w:rsid w:val="008E08A2"/>
    <w:rsid w:val="008E08AF"/>
    <w:rsid w:val="008E0A07"/>
    <w:rsid w:val="008E0A45"/>
    <w:rsid w:val="008E0C51"/>
    <w:rsid w:val="008E0EDD"/>
    <w:rsid w:val="008E0FE9"/>
    <w:rsid w:val="008E1016"/>
    <w:rsid w:val="008E162F"/>
    <w:rsid w:val="008E1792"/>
    <w:rsid w:val="008E1AC5"/>
    <w:rsid w:val="008E1E6D"/>
    <w:rsid w:val="008E29B1"/>
    <w:rsid w:val="008E2E7C"/>
    <w:rsid w:val="008E2FD8"/>
    <w:rsid w:val="008E33F3"/>
    <w:rsid w:val="008E39ED"/>
    <w:rsid w:val="008E3BB9"/>
    <w:rsid w:val="008E3DFE"/>
    <w:rsid w:val="008E41A1"/>
    <w:rsid w:val="008E4721"/>
    <w:rsid w:val="008E4E07"/>
    <w:rsid w:val="008E5107"/>
    <w:rsid w:val="008E59E1"/>
    <w:rsid w:val="008E5E55"/>
    <w:rsid w:val="008E628B"/>
    <w:rsid w:val="008E6769"/>
    <w:rsid w:val="008E69AD"/>
    <w:rsid w:val="008E6C02"/>
    <w:rsid w:val="008E6EA9"/>
    <w:rsid w:val="008E7105"/>
    <w:rsid w:val="008E7300"/>
    <w:rsid w:val="008E7432"/>
    <w:rsid w:val="008E75D4"/>
    <w:rsid w:val="008E77F7"/>
    <w:rsid w:val="008E7AC6"/>
    <w:rsid w:val="008E7ED1"/>
    <w:rsid w:val="008F00FE"/>
    <w:rsid w:val="008F0217"/>
    <w:rsid w:val="008F0AB5"/>
    <w:rsid w:val="008F0BE9"/>
    <w:rsid w:val="008F0DFC"/>
    <w:rsid w:val="008F11D8"/>
    <w:rsid w:val="008F126A"/>
    <w:rsid w:val="008F130D"/>
    <w:rsid w:val="008F183F"/>
    <w:rsid w:val="008F1923"/>
    <w:rsid w:val="008F19C3"/>
    <w:rsid w:val="008F1E1B"/>
    <w:rsid w:val="008F2496"/>
    <w:rsid w:val="008F261A"/>
    <w:rsid w:val="008F2861"/>
    <w:rsid w:val="008F2958"/>
    <w:rsid w:val="008F2E18"/>
    <w:rsid w:val="008F2E8B"/>
    <w:rsid w:val="008F34DC"/>
    <w:rsid w:val="008F3511"/>
    <w:rsid w:val="008F3850"/>
    <w:rsid w:val="008F3B72"/>
    <w:rsid w:val="008F3E50"/>
    <w:rsid w:val="008F3E68"/>
    <w:rsid w:val="008F4188"/>
    <w:rsid w:val="008F4189"/>
    <w:rsid w:val="008F41AB"/>
    <w:rsid w:val="008F4C12"/>
    <w:rsid w:val="008F4F7B"/>
    <w:rsid w:val="008F5611"/>
    <w:rsid w:val="008F583A"/>
    <w:rsid w:val="008F5878"/>
    <w:rsid w:val="008F63C7"/>
    <w:rsid w:val="008F69C1"/>
    <w:rsid w:val="008F6AE6"/>
    <w:rsid w:val="008F7E85"/>
    <w:rsid w:val="00900322"/>
    <w:rsid w:val="009005E4"/>
    <w:rsid w:val="00900826"/>
    <w:rsid w:val="00901374"/>
    <w:rsid w:val="009016BA"/>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FE1"/>
    <w:rsid w:val="009122BA"/>
    <w:rsid w:val="009126AF"/>
    <w:rsid w:val="00912C17"/>
    <w:rsid w:val="00912E85"/>
    <w:rsid w:val="00912ECF"/>
    <w:rsid w:val="009134A0"/>
    <w:rsid w:val="009135B9"/>
    <w:rsid w:val="00913C8C"/>
    <w:rsid w:val="0091408D"/>
    <w:rsid w:val="0091454A"/>
    <w:rsid w:val="00914736"/>
    <w:rsid w:val="00914914"/>
    <w:rsid w:val="009151AC"/>
    <w:rsid w:val="00916A95"/>
    <w:rsid w:val="00916FD1"/>
    <w:rsid w:val="00917823"/>
    <w:rsid w:val="00917C09"/>
    <w:rsid w:val="00917EFE"/>
    <w:rsid w:val="00917F03"/>
    <w:rsid w:val="00917F38"/>
    <w:rsid w:val="00917FB8"/>
    <w:rsid w:val="009206B9"/>
    <w:rsid w:val="00920ECA"/>
    <w:rsid w:val="00920FE8"/>
    <w:rsid w:val="0092131C"/>
    <w:rsid w:val="00921CF7"/>
    <w:rsid w:val="0092208D"/>
    <w:rsid w:val="009222A7"/>
    <w:rsid w:val="00922A0E"/>
    <w:rsid w:val="00922FCF"/>
    <w:rsid w:val="009230C3"/>
    <w:rsid w:val="009234C3"/>
    <w:rsid w:val="00923BC1"/>
    <w:rsid w:val="009240C6"/>
    <w:rsid w:val="0092444B"/>
    <w:rsid w:val="00924461"/>
    <w:rsid w:val="00924489"/>
    <w:rsid w:val="00924A67"/>
    <w:rsid w:val="0092532E"/>
    <w:rsid w:val="009253C6"/>
    <w:rsid w:val="00925458"/>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204"/>
    <w:rsid w:val="00932C64"/>
    <w:rsid w:val="00932DA5"/>
    <w:rsid w:val="00933124"/>
    <w:rsid w:val="0093353B"/>
    <w:rsid w:val="009336CC"/>
    <w:rsid w:val="009338D8"/>
    <w:rsid w:val="00933A15"/>
    <w:rsid w:val="00933C1D"/>
    <w:rsid w:val="00933C9A"/>
    <w:rsid w:val="00934072"/>
    <w:rsid w:val="00934766"/>
    <w:rsid w:val="00934910"/>
    <w:rsid w:val="00935030"/>
    <w:rsid w:val="009351C6"/>
    <w:rsid w:val="0093522F"/>
    <w:rsid w:val="00935360"/>
    <w:rsid w:val="009356CC"/>
    <w:rsid w:val="0093573A"/>
    <w:rsid w:val="00935A00"/>
    <w:rsid w:val="00935DC2"/>
    <w:rsid w:val="00936036"/>
    <w:rsid w:val="0093607A"/>
    <w:rsid w:val="00936089"/>
    <w:rsid w:val="00936ABD"/>
    <w:rsid w:val="00936C83"/>
    <w:rsid w:val="00937019"/>
    <w:rsid w:val="0093709E"/>
    <w:rsid w:val="0093742B"/>
    <w:rsid w:val="00937E6F"/>
    <w:rsid w:val="0094008C"/>
    <w:rsid w:val="00940198"/>
    <w:rsid w:val="0094026B"/>
    <w:rsid w:val="009415FF"/>
    <w:rsid w:val="0094161B"/>
    <w:rsid w:val="009417B0"/>
    <w:rsid w:val="00941920"/>
    <w:rsid w:val="00941A40"/>
    <w:rsid w:val="00941E7F"/>
    <w:rsid w:val="00941FC3"/>
    <w:rsid w:val="00942318"/>
    <w:rsid w:val="00942523"/>
    <w:rsid w:val="009429D0"/>
    <w:rsid w:val="00942F8A"/>
    <w:rsid w:val="00943069"/>
    <w:rsid w:val="009431DC"/>
    <w:rsid w:val="00943768"/>
    <w:rsid w:val="00943DD7"/>
    <w:rsid w:val="00943E56"/>
    <w:rsid w:val="009447B9"/>
    <w:rsid w:val="00944AE4"/>
    <w:rsid w:val="00944B40"/>
    <w:rsid w:val="009456A5"/>
    <w:rsid w:val="00946586"/>
    <w:rsid w:val="009465D7"/>
    <w:rsid w:val="00947245"/>
    <w:rsid w:val="009473DA"/>
    <w:rsid w:val="00950575"/>
    <w:rsid w:val="00950AEE"/>
    <w:rsid w:val="00950C3C"/>
    <w:rsid w:val="00950C87"/>
    <w:rsid w:val="009514EA"/>
    <w:rsid w:val="009516DC"/>
    <w:rsid w:val="00952159"/>
    <w:rsid w:val="0095248F"/>
    <w:rsid w:val="00952586"/>
    <w:rsid w:val="0095270F"/>
    <w:rsid w:val="009527A2"/>
    <w:rsid w:val="009533A0"/>
    <w:rsid w:val="0095349D"/>
    <w:rsid w:val="009541EB"/>
    <w:rsid w:val="00954ACE"/>
    <w:rsid w:val="00954BE3"/>
    <w:rsid w:val="00954EA9"/>
    <w:rsid w:val="00954FAE"/>
    <w:rsid w:val="00955DFB"/>
    <w:rsid w:val="0095601B"/>
    <w:rsid w:val="0095649D"/>
    <w:rsid w:val="009565FF"/>
    <w:rsid w:val="00956973"/>
    <w:rsid w:val="00956980"/>
    <w:rsid w:val="00956A88"/>
    <w:rsid w:val="00957006"/>
    <w:rsid w:val="0095721B"/>
    <w:rsid w:val="0095730C"/>
    <w:rsid w:val="00957896"/>
    <w:rsid w:val="00957B19"/>
    <w:rsid w:val="009608FA"/>
    <w:rsid w:val="00960F6B"/>
    <w:rsid w:val="009610E1"/>
    <w:rsid w:val="00961697"/>
    <w:rsid w:val="00961EBB"/>
    <w:rsid w:val="0096221F"/>
    <w:rsid w:val="00962584"/>
    <w:rsid w:val="00962D9E"/>
    <w:rsid w:val="0096313E"/>
    <w:rsid w:val="00963236"/>
    <w:rsid w:val="009635E6"/>
    <w:rsid w:val="0096390E"/>
    <w:rsid w:val="00963E0D"/>
    <w:rsid w:val="009640DD"/>
    <w:rsid w:val="00965627"/>
    <w:rsid w:val="009659D8"/>
    <w:rsid w:val="00965E0D"/>
    <w:rsid w:val="00965EFB"/>
    <w:rsid w:val="00965FF2"/>
    <w:rsid w:val="00966154"/>
    <w:rsid w:val="0096663C"/>
    <w:rsid w:val="00966753"/>
    <w:rsid w:val="009675D0"/>
    <w:rsid w:val="00967A21"/>
    <w:rsid w:val="00967B43"/>
    <w:rsid w:val="00970782"/>
    <w:rsid w:val="009709A1"/>
    <w:rsid w:val="00970F6A"/>
    <w:rsid w:val="009710B4"/>
    <w:rsid w:val="00971520"/>
    <w:rsid w:val="009718D5"/>
    <w:rsid w:val="009719B7"/>
    <w:rsid w:val="00971D19"/>
    <w:rsid w:val="00972164"/>
    <w:rsid w:val="009722F8"/>
    <w:rsid w:val="00972737"/>
    <w:rsid w:val="00972A6B"/>
    <w:rsid w:val="00972ABB"/>
    <w:rsid w:val="00972C0D"/>
    <w:rsid w:val="00972CBE"/>
    <w:rsid w:val="00972CDF"/>
    <w:rsid w:val="009739AC"/>
    <w:rsid w:val="00973B43"/>
    <w:rsid w:val="00973F9F"/>
    <w:rsid w:val="00974315"/>
    <w:rsid w:val="009746A1"/>
    <w:rsid w:val="00974980"/>
    <w:rsid w:val="00974C5C"/>
    <w:rsid w:val="0097503D"/>
    <w:rsid w:val="009750E6"/>
    <w:rsid w:val="009751E7"/>
    <w:rsid w:val="009754B9"/>
    <w:rsid w:val="0097608B"/>
    <w:rsid w:val="009763D1"/>
    <w:rsid w:val="00976F3B"/>
    <w:rsid w:val="00977918"/>
    <w:rsid w:val="00977AD2"/>
    <w:rsid w:val="00977E5D"/>
    <w:rsid w:val="00980AB1"/>
    <w:rsid w:val="00980CFE"/>
    <w:rsid w:val="0098100C"/>
    <w:rsid w:val="00981022"/>
    <w:rsid w:val="0098177C"/>
    <w:rsid w:val="00982306"/>
    <w:rsid w:val="00982432"/>
    <w:rsid w:val="0098342E"/>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58FB"/>
    <w:rsid w:val="00996934"/>
    <w:rsid w:val="00996973"/>
    <w:rsid w:val="009969EC"/>
    <w:rsid w:val="00996B6C"/>
    <w:rsid w:val="009974B4"/>
    <w:rsid w:val="00997944"/>
    <w:rsid w:val="00997AA0"/>
    <w:rsid w:val="00997DF4"/>
    <w:rsid w:val="009A0528"/>
    <w:rsid w:val="009A0658"/>
    <w:rsid w:val="009A0DAE"/>
    <w:rsid w:val="009A16CA"/>
    <w:rsid w:val="009A1EBF"/>
    <w:rsid w:val="009A1F8B"/>
    <w:rsid w:val="009A2054"/>
    <w:rsid w:val="009A27FA"/>
    <w:rsid w:val="009A3563"/>
    <w:rsid w:val="009A3B71"/>
    <w:rsid w:val="009A3DB2"/>
    <w:rsid w:val="009A3F62"/>
    <w:rsid w:val="009A4156"/>
    <w:rsid w:val="009A41D4"/>
    <w:rsid w:val="009A420D"/>
    <w:rsid w:val="009A4965"/>
    <w:rsid w:val="009A4E01"/>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91F"/>
    <w:rsid w:val="009B2A5C"/>
    <w:rsid w:val="009B2C3C"/>
    <w:rsid w:val="009B3269"/>
    <w:rsid w:val="009B4AEF"/>
    <w:rsid w:val="009B4E64"/>
    <w:rsid w:val="009B5708"/>
    <w:rsid w:val="009B5A3C"/>
    <w:rsid w:val="009B5B97"/>
    <w:rsid w:val="009B5D33"/>
    <w:rsid w:val="009B626C"/>
    <w:rsid w:val="009B679C"/>
    <w:rsid w:val="009B6D66"/>
    <w:rsid w:val="009B73A0"/>
    <w:rsid w:val="009B73F5"/>
    <w:rsid w:val="009C0263"/>
    <w:rsid w:val="009C0886"/>
    <w:rsid w:val="009C0939"/>
    <w:rsid w:val="009C098D"/>
    <w:rsid w:val="009C1147"/>
    <w:rsid w:val="009C1221"/>
    <w:rsid w:val="009C14E2"/>
    <w:rsid w:val="009C17FB"/>
    <w:rsid w:val="009C2947"/>
    <w:rsid w:val="009C340B"/>
    <w:rsid w:val="009C3914"/>
    <w:rsid w:val="009C3F6C"/>
    <w:rsid w:val="009C414E"/>
    <w:rsid w:val="009C4906"/>
    <w:rsid w:val="009C4C06"/>
    <w:rsid w:val="009C4DB8"/>
    <w:rsid w:val="009C5087"/>
    <w:rsid w:val="009C52B1"/>
    <w:rsid w:val="009C5EFE"/>
    <w:rsid w:val="009C63C2"/>
    <w:rsid w:val="009C68E2"/>
    <w:rsid w:val="009C6CD6"/>
    <w:rsid w:val="009C6E13"/>
    <w:rsid w:val="009C795A"/>
    <w:rsid w:val="009D0882"/>
    <w:rsid w:val="009D0EC2"/>
    <w:rsid w:val="009D0EE3"/>
    <w:rsid w:val="009D16CB"/>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9D2"/>
    <w:rsid w:val="009E2A8B"/>
    <w:rsid w:val="009E2F53"/>
    <w:rsid w:val="009E3B3A"/>
    <w:rsid w:val="009E3F33"/>
    <w:rsid w:val="009E4096"/>
    <w:rsid w:val="009E429E"/>
    <w:rsid w:val="009E479A"/>
    <w:rsid w:val="009E4A1F"/>
    <w:rsid w:val="009E53B8"/>
    <w:rsid w:val="009E5404"/>
    <w:rsid w:val="009E58E8"/>
    <w:rsid w:val="009E5B0C"/>
    <w:rsid w:val="009E5C37"/>
    <w:rsid w:val="009E5C98"/>
    <w:rsid w:val="009E604C"/>
    <w:rsid w:val="009E6935"/>
    <w:rsid w:val="009E6FE9"/>
    <w:rsid w:val="009F0A28"/>
    <w:rsid w:val="009F0A6A"/>
    <w:rsid w:val="009F0CD6"/>
    <w:rsid w:val="009F1329"/>
    <w:rsid w:val="009F152F"/>
    <w:rsid w:val="009F1BCA"/>
    <w:rsid w:val="009F1F82"/>
    <w:rsid w:val="009F27ED"/>
    <w:rsid w:val="009F2A5A"/>
    <w:rsid w:val="009F2CE8"/>
    <w:rsid w:val="009F2E56"/>
    <w:rsid w:val="009F30F5"/>
    <w:rsid w:val="009F31BC"/>
    <w:rsid w:val="009F3DEE"/>
    <w:rsid w:val="009F4290"/>
    <w:rsid w:val="009F4429"/>
    <w:rsid w:val="009F4B10"/>
    <w:rsid w:val="009F4C61"/>
    <w:rsid w:val="009F4DFF"/>
    <w:rsid w:val="009F4F2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A66"/>
    <w:rsid w:val="00A00ACA"/>
    <w:rsid w:val="00A010AF"/>
    <w:rsid w:val="00A01DA7"/>
    <w:rsid w:val="00A028FD"/>
    <w:rsid w:val="00A02E8E"/>
    <w:rsid w:val="00A03429"/>
    <w:rsid w:val="00A0350F"/>
    <w:rsid w:val="00A03989"/>
    <w:rsid w:val="00A03CB8"/>
    <w:rsid w:val="00A03D1D"/>
    <w:rsid w:val="00A03D26"/>
    <w:rsid w:val="00A03EFC"/>
    <w:rsid w:val="00A040F1"/>
    <w:rsid w:val="00A0414C"/>
    <w:rsid w:val="00A04191"/>
    <w:rsid w:val="00A04279"/>
    <w:rsid w:val="00A04868"/>
    <w:rsid w:val="00A04BFA"/>
    <w:rsid w:val="00A04D2A"/>
    <w:rsid w:val="00A04EE7"/>
    <w:rsid w:val="00A050ED"/>
    <w:rsid w:val="00A052AA"/>
    <w:rsid w:val="00A052EC"/>
    <w:rsid w:val="00A0573F"/>
    <w:rsid w:val="00A05828"/>
    <w:rsid w:val="00A05CDD"/>
    <w:rsid w:val="00A0681B"/>
    <w:rsid w:val="00A06919"/>
    <w:rsid w:val="00A06A00"/>
    <w:rsid w:val="00A07536"/>
    <w:rsid w:val="00A07ED1"/>
    <w:rsid w:val="00A106FF"/>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02A"/>
    <w:rsid w:val="00A1762F"/>
    <w:rsid w:val="00A1772E"/>
    <w:rsid w:val="00A17A4C"/>
    <w:rsid w:val="00A202DC"/>
    <w:rsid w:val="00A20873"/>
    <w:rsid w:val="00A20962"/>
    <w:rsid w:val="00A211AA"/>
    <w:rsid w:val="00A212DF"/>
    <w:rsid w:val="00A217F5"/>
    <w:rsid w:val="00A21885"/>
    <w:rsid w:val="00A21913"/>
    <w:rsid w:val="00A22270"/>
    <w:rsid w:val="00A2290C"/>
    <w:rsid w:val="00A238CC"/>
    <w:rsid w:val="00A23913"/>
    <w:rsid w:val="00A23E6D"/>
    <w:rsid w:val="00A240B9"/>
    <w:rsid w:val="00A24AD0"/>
    <w:rsid w:val="00A24B3A"/>
    <w:rsid w:val="00A24C9C"/>
    <w:rsid w:val="00A24E08"/>
    <w:rsid w:val="00A2535D"/>
    <w:rsid w:val="00A25FEF"/>
    <w:rsid w:val="00A26186"/>
    <w:rsid w:val="00A26354"/>
    <w:rsid w:val="00A269AA"/>
    <w:rsid w:val="00A2742B"/>
    <w:rsid w:val="00A27619"/>
    <w:rsid w:val="00A27620"/>
    <w:rsid w:val="00A27749"/>
    <w:rsid w:val="00A30050"/>
    <w:rsid w:val="00A30418"/>
    <w:rsid w:val="00A309B4"/>
    <w:rsid w:val="00A30CEC"/>
    <w:rsid w:val="00A3150C"/>
    <w:rsid w:val="00A3154D"/>
    <w:rsid w:val="00A31A7B"/>
    <w:rsid w:val="00A31FFB"/>
    <w:rsid w:val="00A326C9"/>
    <w:rsid w:val="00A327BE"/>
    <w:rsid w:val="00A3365E"/>
    <w:rsid w:val="00A3367F"/>
    <w:rsid w:val="00A33BD2"/>
    <w:rsid w:val="00A3459D"/>
    <w:rsid w:val="00A346A5"/>
    <w:rsid w:val="00A34702"/>
    <w:rsid w:val="00A34A5C"/>
    <w:rsid w:val="00A358CD"/>
    <w:rsid w:val="00A35C94"/>
    <w:rsid w:val="00A361CB"/>
    <w:rsid w:val="00A3639D"/>
    <w:rsid w:val="00A36C9C"/>
    <w:rsid w:val="00A37465"/>
    <w:rsid w:val="00A3784E"/>
    <w:rsid w:val="00A3793A"/>
    <w:rsid w:val="00A4017F"/>
    <w:rsid w:val="00A40201"/>
    <w:rsid w:val="00A40230"/>
    <w:rsid w:val="00A408BF"/>
    <w:rsid w:val="00A411B4"/>
    <w:rsid w:val="00A41349"/>
    <w:rsid w:val="00A41DD3"/>
    <w:rsid w:val="00A42288"/>
    <w:rsid w:val="00A43A30"/>
    <w:rsid w:val="00A44133"/>
    <w:rsid w:val="00A44425"/>
    <w:rsid w:val="00A44436"/>
    <w:rsid w:val="00A44714"/>
    <w:rsid w:val="00A449E3"/>
    <w:rsid w:val="00A44A5D"/>
    <w:rsid w:val="00A44C26"/>
    <w:rsid w:val="00A461FC"/>
    <w:rsid w:val="00A4628B"/>
    <w:rsid w:val="00A46536"/>
    <w:rsid w:val="00A46637"/>
    <w:rsid w:val="00A46FFA"/>
    <w:rsid w:val="00A47F6A"/>
    <w:rsid w:val="00A5020F"/>
    <w:rsid w:val="00A50A40"/>
    <w:rsid w:val="00A50F57"/>
    <w:rsid w:val="00A5273B"/>
    <w:rsid w:val="00A52A8E"/>
    <w:rsid w:val="00A533A1"/>
    <w:rsid w:val="00A537D1"/>
    <w:rsid w:val="00A5421C"/>
    <w:rsid w:val="00A54746"/>
    <w:rsid w:val="00A54BD7"/>
    <w:rsid w:val="00A54D62"/>
    <w:rsid w:val="00A54DDD"/>
    <w:rsid w:val="00A55067"/>
    <w:rsid w:val="00A553F1"/>
    <w:rsid w:val="00A56D76"/>
    <w:rsid w:val="00A577B4"/>
    <w:rsid w:val="00A57973"/>
    <w:rsid w:val="00A57E12"/>
    <w:rsid w:val="00A57E51"/>
    <w:rsid w:val="00A57FC3"/>
    <w:rsid w:val="00A6002A"/>
    <w:rsid w:val="00A60416"/>
    <w:rsid w:val="00A605CA"/>
    <w:rsid w:val="00A60741"/>
    <w:rsid w:val="00A608AB"/>
    <w:rsid w:val="00A60BD2"/>
    <w:rsid w:val="00A60E8A"/>
    <w:rsid w:val="00A60FAE"/>
    <w:rsid w:val="00A6150F"/>
    <w:rsid w:val="00A62935"/>
    <w:rsid w:val="00A62A29"/>
    <w:rsid w:val="00A62AD0"/>
    <w:rsid w:val="00A6328C"/>
    <w:rsid w:val="00A63392"/>
    <w:rsid w:val="00A634C8"/>
    <w:rsid w:val="00A63DDE"/>
    <w:rsid w:val="00A63EA7"/>
    <w:rsid w:val="00A64620"/>
    <w:rsid w:val="00A64CCC"/>
    <w:rsid w:val="00A65A71"/>
    <w:rsid w:val="00A65C6E"/>
    <w:rsid w:val="00A65C8E"/>
    <w:rsid w:val="00A66361"/>
    <w:rsid w:val="00A667D8"/>
    <w:rsid w:val="00A66A99"/>
    <w:rsid w:val="00A67256"/>
    <w:rsid w:val="00A672C4"/>
    <w:rsid w:val="00A672FF"/>
    <w:rsid w:val="00A674D1"/>
    <w:rsid w:val="00A675F0"/>
    <w:rsid w:val="00A67788"/>
    <w:rsid w:val="00A67B8D"/>
    <w:rsid w:val="00A70535"/>
    <w:rsid w:val="00A711F4"/>
    <w:rsid w:val="00A713E6"/>
    <w:rsid w:val="00A71494"/>
    <w:rsid w:val="00A71B73"/>
    <w:rsid w:val="00A72E43"/>
    <w:rsid w:val="00A7336C"/>
    <w:rsid w:val="00A73382"/>
    <w:rsid w:val="00A734B0"/>
    <w:rsid w:val="00A734EE"/>
    <w:rsid w:val="00A737AA"/>
    <w:rsid w:val="00A737D2"/>
    <w:rsid w:val="00A738A9"/>
    <w:rsid w:val="00A7391F"/>
    <w:rsid w:val="00A73A95"/>
    <w:rsid w:val="00A73B44"/>
    <w:rsid w:val="00A751E6"/>
    <w:rsid w:val="00A75978"/>
    <w:rsid w:val="00A75AD7"/>
    <w:rsid w:val="00A76000"/>
    <w:rsid w:val="00A761B3"/>
    <w:rsid w:val="00A7681F"/>
    <w:rsid w:val="00A802B1"/>
    <w:rsid w:val="00A80568"/>
    <w:rsid w:val="00A8066B"/>
    <w:rsid w:val="00A8074F"/>
    <w:rsid w:val="00A816A3"/>
    <w:rsid w:val="00A81A66"/>
    <w:rsid w:val="00A81AFE"/>
    <w:rsid w:val="00A81CF2"/>
    <w:rsid w:val="00A82124"/>
    <w:rsid w:val="00A82239"/>
    <w:rsid w:val="00A82579"/>
    <w:rsid w:val="00A825F3"/>
    <w:rsid w:val="00A828C5"/>
    <w:rsid w:val="00A82AC0"/>
    <w:rsid w:val="00A82D53"/>
    <w:rsid w:val="00A83298"/>
    <w:rsid w:val="00A839D9"/>
    <w:rsid w:val="00A83C79"/>
    <w:rsid w:val="00A83EB5"/>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4D7"/>
    <w:rsid w:val="00A91B33"/>
    <w:rsid w:val="00A91C18"/>
    <w:rsid w:val="00A91CA5"/>
    <w:rsid w:val="00A91CC2"/>
    <w:rsid w:val="00A9227A"/>
    <w:rsid w:val="00A93044"/>
    <w:rsid w:val="00A93470"/>
    <w:rsid w:val="00A93795"/>
    <w:rsid w:val="00A94FDC"/>
    <w:rsid w:val="00A9515A"/>
    <w:rsid w:val="00A952C1"/>
    <w:rsid w:val="00A9571F"/>
    <w:rsid w:val="00A95724"/>
    <w:rsid w:val="00A9580C"/>
    <w:rsid w:val="00A95A3E"/>
    <w:rsid w:val="00A95B11"/>
    <w:rsid w:val="00A96516"/>
    <w:rsid w:val="00A9656E"/>
    <w:rsid w:val="00A9661F"/>
    <w:rsid w:val="00A9671A"/>
    <w:rsid w:val="00A9697E"/>
    <w:rsid w:val="00A96997"/>
    <w:rsid w:val="00A96BE9"/>
    <w:rsid w:val="00A96D1C"/>
    <w:rsid w:val="00A97651"/>
    <w:rsid w:val="00AA01F0"/>
    <w:rsid w:val="00AA04BE"/>
    <w:rsid w:val="00AA0568"/>
    <w:rsid w:val="00AA06BC"/>
    <w:rsid w:val="00AA0981"/>
    <w:rsid w:val="00AA1060"/>
    <w:rsid w:val="00AA1ADC"/>
    <w:rsid w:val="00AA1C85"/>
    <w:rsid w:val="00AA2316"/>
    <w:rsid w:val="00AA2718"/>
    <w:rsid w:val="00AA3C9F"/>
    <w:rsid w:val="00AA532A"/>
    <w:rsid w:val="00AA5523"/>
    <w:rsid w:val="00AA590C"/>
    <w:rsid w:val="00AA59C0"/>
    <w:rsid w:val="00AA5BCC"/>
    <w:rsid w:val="00AA5C33"/>
    <w:rsid w:val="00AA5FAA"/>
    <w:rsid w:val="00AA5FCB"/>
    <w:rsid w:val="00AA6482"/>
    <w:rsid w:val="00AA6A7C"/>
    <w:rsid w:val="00AA6E55"/>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C58"/>
    <w:rsid w:val="00AB3FE2"/>
    <w:rsid w:val="00AB47D1"/>
    <w:rsid w:val="00AB4B3A"/>
    <w:rsid w:val="00AB4EDA"/>
    <w:rsid w:val="00AB55E0"/>
    <w:rsid w:val="00AB589D"/>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2CCE"/>
    <w:rsid w:val="00AC3040"/>
    <w:rsid w:val="00AC3154"/>
    <w:rsid w:val="00AC4BB7"/>
    <w:rsid w:val="00AC57FD"/>
    <w:rsid w:val="00AC5AB0"/>
    <w:rsid w:val="00AC6581"/>
    <w:rsid w:val="00AC6E50"/>
    <w:rsid w:val="00AC6FFA"/>
    <w:rsid w:val="00AC70E4"/>
    <w:rsid w:val="00AC7621"/>
    <w:rsid w:val="00AC76B1"/>
    <w:rsid w:val="00AC7747"/>
    <w:rsid w:val="00AC7E15"/>
    <w:rsid w:val="00AD07E2"/>
    <w:rsid w:val="00AD16CB"/>
    <w:rsid w:val="00AD1AAF"/>
    <w:rsid w:val="00AD2134"/>
    <w:rsid w:val="00AD234A"/>
    <w:rsid w:val="00AD27E9"/>
    <w:rsid w:val="00AD2AB4"/>
    <w:rsid w:val="00AD2D5A"/>
    <w:rsid w:val="00AD2E3F"/>
    <w:rsid w:val="00AD3AB8"/>
    <w:rsid w:val="00AD3B83"/>
    <w:rsid w:val="00AD3E6A"/>
    <w:rsid w:val="00AD3E78"/>
    <w:rsid w:val="00AD411A"/>
    <w:rsid w:val="00AD41A1"/>
    <w:rsid w:val="00AD52B8"/>
    <w:rsid w:val="00AD53AB"/>
    <w:rsid w:val="00AD5432"/>
    <w:rsid w:val="00AD5562"/>
    <w:rsid w:val="00AD5579"/>
    <w:rsid w:val="00AD5789"/>
    <w:rsid w:val="00AD57D6"/>
    <w:rsid w:val="00AD58B5"/>
    <w:rsid w:val="00AD59C9"/>
    <w:rsid w:val="00AD5C83"/>
    <w:rsid w:val="00AD5D13"/>
    <w:rsid w:val="00AD5D29"/>
    <w:rsid w:val="00AD5E08"/>
    <w:rsid w:val="00AD5E82"/>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5F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944"/>
    <w:rsid w:val="00B00D5D"/>
    <w:rsid w:val="00B00E0D"/>
    <w:rsid w:val="00B0190A"/>
    <w:rsid w:val="00B0190C"/>
    <w:rsid w:val="00B01DCE"/>
    <w:rsid w:val="00B024C5"/>
    <w:rsid w:val="00B02AF6"/>
    <w:rsid w:val="00B02F35"/>
    <w:rsid w:val="00B03535"/>
    <w:rsid w:val="00B037E1"/>
    <w:rsid w:val="00B04438"/>
    <w:rsid w:val="00B044F5"/>
    <w:rsid w:val="00B04BC5"/>
    <w:rsid w:val="00B05451"/>
    <w:rsid w:val="00B05A18"/>
    <w:rsid w:val="00B05D15"/>
    <w:rsid w:val="00B067E1"/>
    <w:rsid w:val="00B06D25"/>
    <w:rsid w:val="00B07713"/>
    <w:rsid w:val="00B1000B"/>
    <w:rsid w:val="00B10150"/>
    <w:rsid w:val="00B10CAF"/>
    <w:rsid w:val="00B1101C"/>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21C"/>
    <w:rsid w:val="00B147A5"/>
    <w:rsid w:val="00B14FDB"/>
    <w:rsid w:val="00B1502F"/>
    <w:rsid w:val="00B15F58"/>
    <w:rsid w:val="00B16067"/>
    <w:rsid w:val="00B1667C"/>
    <w:rsid w:val="00B1693B"/>
    <w:rsid w:val="00B17102"/>
    <w:rsid w:val="00B17D1C"/>
    <w:rsid w:val="00B20289"/>
    <w:rsid w:val="00B2067D"/>
    <w:rsid w:val="00B20754"/>
    <w:rsid w:val="00B20785"/>
    <w:rsid w:val="00B217EE"/>
    <w:rsid w:val="00B21875"/>
    <w:rsid w:val="00B219B5"/>
    <w:rsid w:val="00B21F97"/>
    <w:rsid w:val="00B22053"/>
    <w:rsid w:val="00B222A0"/>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5992"/>
    <w:rsid w:val="00B261BA"/>
    <w:rsid w:val="00B26337"/>
    <w:rsid w:val="00B26AB7"/>
    <w:rsid w:val="00B26B5C"/>
    <w:rsid w:val="00B26D11"/>
    <w:rsid w:val="00B26D31"/>
    <w:rsid w:val="00B270D6"/>
    <w:rsid w:val="00B27108"/>
    <w:rsid w:val="00B275B2"/>
    <w:rsid w:val="00B27B38"/>
    <w:rsid w:val="00B30659"/>
    <w:rsid w:val="00B3087A"/>
    <w:rsid w:val="00B30F80"/>
    <w:rsid w:val="00B3113C"/>
    <w:rsid w:val="00B318C6"/>
    <w:rsid w:val="00B32509"/>
    <w:rsid w:val="00B33312"/>
    <w:rsid w:val="00B33892"/>
    <w:rsid w:val="00B344E8"/>
    <w:rsid w:val="00B34D9C"/>
    <w:rsid w:val="00B351B9"/>
    <w:rsid w:val="00B35408"/>
    <w:rsid w:val="00B3605D"/>
    <w:rsid w:val="00B3675D"/>
    <w:rsid w:val="00B367F2"/>
    <w:rsid w:val="00B36B06"/>
    <w:rsid w:val="00B36F24"/>
    <w:rsid w:val="00B3797D"/>
    <w:rsid w:val="00B37F6D"/>
    <w:rsid w:val="00B40210"/>
    <w:rsid w:val="00B409AD"/>
    <w:rsid w:val="00B41557"/>
    <w:rsid w:val="00B4244B"/>
    <w:rsid w:val="00B42C95"/>
    <w:rsid w:val="00B42CEB"/>
    <w:rsid w:val="00B4332C"/>
    <w:rsid w:val="00B43943"/>
    <w:rsid w:val="00B43B92"/>
    <w:rsid w:val="00B43CC5"/>
    <w:rsid w:val="00B4406D"/>
    <w:rsid w:val="00B445BA"/>
    <w:rsid w:val="00B446A5"/>
    <w:rsid w:val="00B449FC"/>
    <w:rsid w:val="00B44AFF"/>
    <w:rsid w:val="00B461DD"/>
    <w:rsid w:val="00B46555"/>
    <w:rsid w:val="00B475C9"/>
    <w:rsid w:val="00B478AC"/>
    <w:rsid w:val="00B50230"/>
    <w:rsid w:val="00B50275"/>
    <w:rsid w:val="00B50459"/>
    <w:rsid w:val="00B50E09"/>
    <w:rsid w:val="00B51264"/>
    <w:rsid w:val="00B514D1"/>
    <w:rsid w:val="00B5151E"/>
    <w:rsid w:val="00B51B03"/>
    <w:rsid w:val="00B51C6B"/>
    <w:rsid w:val="00B51E89"/>
    <w:rsid w:val="00B525C0"/>
    <w:rsid w:val="00B525F3"/>
    <w:rsid w:val="00B52BB0"/>
    <w:rsid w:val="00B52C8A"/>
    <w:rsid w:val="00B53445"/>
    <w:rsid w:val="00B536C0"/>
    <w:rsid w:val="00B53F45"/>
    <w:rsid w:val="00B54364"/>
    <w:rsid w:val="00B54ADA"/>
    <w:rsid w:val="00B54F5B"/>
    <w:rsid w:val="00B5584A"/>
    <w:rsid w:val="00B55870"/>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2A3"/>
    <w:rsid w:val="00B6346F"/>
    <w:rsid w:val="00B638A9"/>
    <w:rsid w:val="00B64838"/>
    <w:rsid w:val="00B64E8A"/>
    <w:rsid w:val="00B6511E"/>
    <w:rsid w:val="00B6538B"/>
    <w:rsid w:val="00B65522"/>
    <w:rsid w:val="00B659E3"/>
    <w:rsid w:val="00B66541"/>
    <w:rsid w:val="00B66982"/>
    <w:rsid w:val="00B66B8D"/>
    <w:rsid w:val="00B66C6C"/>
    <w:rsid w:val="00B670CC"/>
    <w:rsid w:val="00B67265"/>
    <w:rsid w:val="00B67818"/>
    <w:rsid w:val="00B67A31"/>
    <w:rsid w:val="00B67CE8"/>
    <w:rsid w:val="00B67E15"/>
    <w:rsid w:val="00B67E94"/>
    <w:rsid w:val="00B70097"/>
    <w:rsid w:val="00B703A8"/>
    <w:rsid w:val="00B70613"/>
    <w:rsid w:val="00B71474"/>
    <w:rsid w:val="00B72042"/>
    <w:rsid w:val="00B7214D"/>
    <w:rsid w:val="00B72499"/>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0975"/>
    <w:rsid w:val="00B80D94"/>
    <w:rsid w:val="00B81C59"/>
    <w:rsid w:val="00B82168"/>
    <w:rsid w:val="00B82292"/>
    <w:rsid w:val="00B8285B"/>
    <w:rsid w:val="00B82961"/>
    <w:rsid w:val="00B82B66"/>
    <w:rsid w:val="00B83092"/>
    <w:rsid w:val="00B83300"/>
    <w:rsid w:val="00B83528"/>
    <w:rsid w:val="00B8365F"/>
    <w:rsid w:val="00B83720"/>
    <w:rsid w:val="00B8405E"/>
    <w:rsid w:val="00B8471E"/>
    <w:rsid w:val="00B8478F"/>
    <w:rsid w:val="00B84A16"/>
    <w:rsid w:val="00B8590E"/>
    <w:rsid w:val="00B85F6E"/>
    <w:rsid w:val="00B8602D"/>
    <w:rsid w:val="00B8656C"/>
    <w:rsid w:val="00B866FC"/>
    <w:rsid w:val="00B86ABD"/>
    <w:rsid w:val="00B86CAC"/>
    <w:rsid w:val="00B86E56"/>
    <w:rsid w:val="00B86F16"/>
    <w:rsid w:val="00B8756C"/>
    <w:rsid w:val="00B87B0D"/>
    <w:rsid w:val="00B907C0"/>
    <w:rsid w:val="00B907E6"/>
    <w:rsid w:val="00B90DFA"/>
    <w:rsid w:val="00B91389"/>
    <w:rsid w:val="00B91912"/>
    <w:rsid w:val="00B91EC2"/>
    <w:rsid w:val="00B92007"/>
    <w:rsid w:val="00B92214"/>
    <w:rsid w:val="00B92A83"/>
    <w:rsid w:val="00B9332E"/>
    <w:rsid w:val="00B9414D"/>
    <w:rsid w:val="00B94B80"/>
    <w:rsid w:val="00B94C06"/>
    <w:rsid w:val="00B958F0"/>
    <w:rsid w:val="00B95F68"/>
    <w:rsid w:val="00B961B1"/>
    <w:rsid w:val="00B96300"/>
    <w:rsid w:val="00B967C2"/>
    <w:rsid w:val="00B96875"/>
    <w:rsid w:val="00B968B2"/>
    <w:rsid w:val="00B96DC3"/>
    <w:rsid w:val="00B970AB"/>
    <w:rsid w:val="00B970FB"/>
    <w:rsid w:val="00BA041D"/>
    <w:rsid w:val="00BA0FF4"/>
    <w:rsid w:val="00BA1020"/>
    <w:rsid w:val="00BA1560"/>
    <w:rsid w:val="00BA1626"/>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60"/>
    <w:rsid w:val="00BA72A4"/>
    <w:rsid w:val="00BA7A9E"/>
    <w:rsid w:val="00BB0706"/>
    <w:rsid w:val="00BB07BF"/>
    <w:rsid w:val="00BB095D"/>
    <w:rsid w:val="00BB0E3E"/>
    <w:rsid w:val="00BB0E89"/>
    <w:rsid w:val="00BB0EBF"/>
    <w:rsid w:val="00BB0F8B"/>
    <w:rsid w:val="00BB1F0F"/>
    <w:rsid w:val="00BB1F7B"/>
    <w:rsid w:val="00BB28C5"/>
    <w:rsid w:val="00BB2B77"/>
    <w:rsid w:val="00BB3322"/>
    <w:rsid w:val="00BB4058"/>
    <w:rsid w:val="00BB4457"/>
    <w:rsid w:val="00BB4535"/>
    <w:rsid w:val="00BB45CE"/>
    <w:rsid w:val="00BB4814"/>
    <w:rsid w:val="00BB488C"/>
    <w:rsid w:val="00BB4FCD"/>
    <w:rsid w:val="00BB583B"/>
    <w:rsid w:val="00BB58EF"/>
    <w:rsid w:val="00BB5B8E"/>
    <w:rsid w:val="00BB5FE8"/>
    <w:rsid w:val="00BB649C"/>
    <w:rsid w:val="00BB6A98"/>
    <w:rsid w:val="00BB71C5"/>
    <w:rsid w:val="00BB74DA"/>
    <w:rsid w:val="00BB75AF"/>
    <w:rsid w:val="00BB7680"/>
    <w:rsid w:val="00BB7FCA"/>
    <w:rsid w:val="00BC0885"/>
    <w:rsid w:val="00BC0E9F"/>
    <w:rsid w:val="00BC103F"/>
    <w:rsid w:val="00BC1454"/>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6E15"/>
    <w:rsid w:val="00BC769F"/>
    <w:rsid w:val="00BC7BE5"/>
    <w:rsid w:val="00BC7E17"/>
    <w:rsid w:val="00BD02F9"/>
    <w:rsid w:val="00BD1235"/>
    <w:rsid w:val="00BD1265"/>
    <w:rsid w:val="00BD1430"/>
    <w:rsid w:val="00BD151C"/>
    <w:rsid w:val="00BD1932"/>
    <w:rsid w:val="00BD1D5F"/>
    <w:rsid w:val="00BD202B"/>
    <w:rsid w:val="00BD22AF"/>
    <w:rsid w:val="00BD3255"/>
    <w:rsid w:val="00BD3971"/>
    <w:rsid w:val="00BD4014"/>
    <w:rsid w:val="00BD4993"/>
    <w:rsid w:val="00BD5881"/>
    <w:rsid w:val="00BD5C09"/>
    <w:rsid w:val="00BD637D"/>
    <w:rsid w:val="00BD66E3"/>
    <w:rsid w:val="00BD6B7C"/>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3F"/>
    <w:rsid w:val="00BF74B6"/>
    <w:rsid w:val="00BF776A"/>
    <w:rsid w:val="00BF7859"/>
    <w:rsid w:val="00BF7A74"/>
    <w:rsid w:val="00C0124D"/>
    <w:rsid w:val="00C01A6B"/>
    <w:rsid w:val="00C01C08"/>
    <w:rsid w:val="00C01CA5"/>
    <w:rsid w:val="00C0210A"/>
    <w:rsid w:val="00C022D6"/>
    <w:rsid w:val="00C0260C"/>
    <w:rsid w:val="00C02934"/>
    <w:rsid w:val="00C02B42"/>
    <w:rsid w:val="00C03150"/>
    <w:rsid w:val="00C03358"/>
    <w:rsid w:val="00C03581"/>
    <w:rsid w:val="00C03639"/>
    <w:rsid w:val="00C03B5D"/>
    <w:rsid w:val="00C040B1"/>
    <w:rsid w:val="00C04422"/>
    <w:rsid w:val="00C047D6"/>
    <w:rsid w:val="00C04FC2"/>
    <w:rsid w:val="00C0528B"/>
    <w:rsid w:val="00C05618"/>
    <w:rsid w:val="00C05940"/>
    <w:rsid w:val="00C059AD"/>
    <w:rsid w:val="00C05C51"/>
    <w:rsid w:val="00C05CC7"/>
    <w:rsid w:val="00C05F55"/>
    <w:rsid w:val="00C05F87"/>
    <w:rsid w:val="00C05FCE"/>
    <w:rsid w:val="00C0630D"/>
    <w:rsid w:val="00C064D9"/>
    <w:rsid w:val="00C0665C"/>
    <w:rsid w:val="00C072E9"/>
    <w:rsid w:val="00C0773C"/>
    <w:rsid w:val="00C07985"/>
    <w:rsid w:val="00C07DDC"/>
    <w:rsid w:val="00C07E7C"/>
    <w:rsid w:val="00C1077C"/>
    <w:rsid w:val="00C10B76"/>
    <w:rsid w:val="00C10F37"/>
    <w:rsid w:val="00C10F92"/>
    <w:rsid w:val="00C113A9"/>
    <w:rsid w:val="00C1181B"/>
    <w:rsid w:val="00C1294D"/>
    <w:rsid w:val="00C12A2D"/>
    <w:rsid w:val="00C13C2D"/>
    <w:rsid w:val="00C14013"/>
    <w:rsid w:val="00C141AA"/>
    <w:rsid w:val="00C1431C"/>
    <w:rsid w:val="00C14497"/>
    <w:rsid w:val="00C148B0"/>
    <w:rsid w:val="00C14A75"/>
    <w:rsid w:val="00C14C9D"/>
    <w:rsid w:val="00C153C0"/>
    <w:rsid w:val="00C15591"/>
    <w:rsid w:val="00C15DDE"/>
    <w:rsid w:val="00C1685A"/>
    <w:rsid w:val="00C16B1B"/>
    <w:rsid w:val="00C16DA0"/>
    <w:rsid w:val="00C16E56"/>
    <w:rsid w:val="00C16F04"/>
    <w:rsid w:val="00C17135"/>
    <w:rsid w:val="00C175A1"/>
    <w:rsid w:val="00C17698"/>
    <w:rsid w:val="00C179F4"/>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3E82"/>
    <w:rsid w:val="00C2412C"/>
    <w:rsid w:val="00C24148"/>
    <w:rsid w:val="00C256BE"/>
    <w:rsid w:val="00C258E0"/>
    <w:rsid w:val="00C2599E"/>
    <w:rsid w:val="00C2640A"/>
    <w:rsid w:val="00C265FA"/>
    <w:rsid w:val="00C2699B"/>
    <w:rsid w:val="00C26AFF"/>
    <w:rsid w:val="00C270B2"/>
    <w:rsid w:val="00C276BE"/>
    <w:rsid w:val="00C2776E"/>
    <w:rsid w:val="00C27B8C"/>
    <w:rsid w:val="00C27BA9"/>
    <w:rsid w:val="00C305A5"/>
    <w:rsid w:val="00C30B50"/>
    <w:rsid w:val="00C315AD"/>
    <w:rsid w:val="00C31C08"/>
    <w:rsid w:val="00C31FD2"/>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808"/>
    <w:rsid w:val="00C40954"/>
    <w:rsid w:val="00C40AD6"/>
    <w:rsid w:val="00C40D0B"/>
    <w:rsid w:val="00C40EBA"/>
    <w:rsid w:val="00C40ED7"/>
    <w:rsid w:val="00C41654"/>
    <w:rsid w:val="00C41823"/>
    <w:rsid w:val="00C41A03"/>
    <w:rsid w:val="00C41D1B"/>
    <w:rsid w:val="00C41F25"/>
    <w:rsid w:val="00C4276F"/>
    <w:rsid w:val="00C42B90"/>
    <w:rsid w:val="00C42D08"/>
    <w:rsid w:val="00C431C4"/>
    <w:rsid w:val="00C4343D"/>
    <w:rsid w:val="00C43500"/>
    <w:rsid w:val="00C444B3"/>
    <w:rsid w:val="00C445B3"/>
    <w:rsid w:val="00C445C2"/>
    <w:rsid w:val="00C4496F"/>
    <w:rsid w:val="00C44D39"/>
    <w:rsid w:val="00C45109"/>
    <w:rsid w:val="00C4557E"/>
    <w:rsid w:val="00C45668"/>
    <w:rsid w:val="00C45CE7"/>
    <w:rsid w:val="00C46405"/>
    <w:rsid w:val="00C46EA8"/>
    <w:rsid w:val="00C46F4D"/>
    <w:rsid w:val="00C47255"/>
    <w:rsid w:val="00C477B0"/>
    <w:rsid w:val="00C477FA"/>
    <w:rsid w:val="00C47D9E"/>
    <w:rsid w:val="00C500FF"/>
    <w:rsid w:val="00C50230"/>
    <w:rsid w:val="00C510FE"/>
    <w:rsid w:val="00C51B26"/>
    <w:rsid w:val="00C51DF5"/>
    <w:rsid w:val="00C5254C"/>
    <w:rsid w:val="00C542BF"/>
    <w:rsid w:val="00C54321"/>
    <w:rsid w:val="00C545D8"/>
    <w:rsid w:val="00C5467A"/>
    <w:rsid w:val="00C54C4D"/>
    <w:rsid w:val="00C552BF"/>
    <w:rsid w:val="00C55526"/>
    <w:rsid w:val="00C55A45"/>
    <w:rsid w:val="00C55AD4"/>
    <w:rsid w:val="00C55DCC"/>
    <w:rsid w:val="00C55E9B"/>
    <w:rsid w:val="00C56063"/>
    <w:rsid w:val="00C56191"/>
    <w:rsid w:val="00C561A3"/>
    <w:rsid w:val="00C5627A"/>
    <w:rsid w:val="00C56831"/>
    <w:rsid w:val="00C568FD"/>
    <w:rsid w:val="00C56BC3"/>
    <w:rsid w:val="00C56E9B"/>
    <w:rsid w:val="00C56F04"/>
    <w:rsid w:val="00C571E5"/>
    <w:rsid w:val="00C57815"/>
    <w:rsid w:val="00C578E0"/>
    <w:rsid w:val="00C57DC5"/>
    <w:rsid w:val="00C6030F"/>
    <w:rsid w:val="00C6039F"/>
    <w:rsid w:val="00C60417"/>
    <w:rsid w:val="00C6051A"/>
    <w:rsid w:val="00C606E2"/>
    <w:rsid w:val="00C6072B"/>
    <w:rsid w:val="00C60815"/>
    <w:rsid w:val="00C60CFD"/>
    <w:rsid w:val="00C60DD7"/>
    <w:rsid w:val="00C61611"/>
    <w:rsid w:val="00C618D5"/>
    <w:rsid w:val="00C619B2"/>
    <w:rsid w:val="00C61F50"/>
    <w:rsid w:val="00C62ACF"/>
    <w:rsid w:val="00C633B4"/>
    <w:rsid w:val="00C63973"/>
    <w:rsid w:val="00C63C76"/>
    <w:rsid w:val="00C63D13"/>
    <w:rsid w:val="00C64C1C"/>
    <w:rsid w:val="00C64E63"/>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C0C"/>
    <w:rsid w:val="00C71D02"/>
    <w:rsid w:val="00C71E8D"/>
    <w:rsid w:val="00C71EC4"/>
    <w:rsid w:val="00C7207C"/>
    <w:rsid w:val="00C72152"/>
    <w:rsid w:val="00C72429"/>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3FFA"/>
    <w:rsid w:val="00C84649"/>
    <w:rsid w:val="00C8486A"/>
    <w:rsid w:val="00C84AD8"/>
    <w:rsid w:val="00C84D97"/>
    <w:rsid w:val="00C8515B"/>
    <w:rsid w:val="00C853A5"/>
    <w:rsid w:val="00C855B1"/>
    <w:rsid w:val="00C86607"/>
    <w:rsid w:val="00C867D1"/>
    <w:rsid w:val="00C8683A"/>
    <w:rsid w:val="00C870F9"/>
    <w:rsid w:val="00C8717F"/>
    <w:rsid w:val="00C87446"/>
    <w:rsid w:val="00C87533"/>
    <w:rsid w:val="00C878BC"/>
    <w:rsid w:val="00C87C31"/>
    <w:rsid w:val="00C901B0"/>
    <w:rsid w:val="00C9022F"/>
    <w:rsid w:val="00C903D1"/>
    <w:rsid w:val="00C90720"/>
    <w:rsid w:val="00C907D0"/>
    <w:rsid w:val="00C90B27"/>
    <w:rsid w:val="00C90EF8"/>
    <w:rsid w:val="00C90F13"/>
    <w:rsid w:val="00C90FF6"/>
    <w:rsid w:val="00C91095"/>
    <w:rsid w:val="00C9151E"/>
    <w:rsid w:val="00C9178C"/>
    <w:rsid w:val="00C92A1F"/>
    <w:rsid w:val="00C92BE6"/>
    <w:rsid w:val="00C93115"/>
    <w:rsid w:val="00C9370F"/>
    <w:rsid w:val="00C93888"/>
    <w:rsid w:val="00C93A9F"/>
    <w:rsid w:val="00C94748"/>
    <w:rsid w:val="00C95B37"/>
    <w:rsid w:val="00C9625B"/>
    <w:rsid w:val="00C96792"/>
    <w:rsid w:val="00C976C1"/>
    <w:rsid w:val="00C97A0D"/>
    <w:rsid w:val="00C97A33"/>
    <w:rsid w:val="00CA01E2"/>
    <w:rsid w:val="00CA07A5"/>
    <w:rsid w:val="00CA0961"/>
    <w:rsid w:val="00CA1332"/>
    <w:rsid w:val="00CA16B2"/>
    <w:rsid w:val="00CA1B3C"/>
    <w:rsid w:val="00CA1DEE"/>
    <w:rsid w:val="00CA1EF2"/>
    <w:rsid w:val="00CA20BE"/>
    <w:rsid w:val="00CA2336"/>
    <w:rsid w:val="00CA2738"/>
    <w:rsid w:val="00CA2CC9"/>
    <w:rsid w:val="00CA2F82"/>
    <w:rsid w:val="00CA3154"/>
    <w:rsid w:val="00CA3395"/>
    <w:rsid w:val="00CA3480"/>
    <w:rsid w:val="00CA3C9F"/>
    <w:rsid w:val="00CA3E20"/>
    <w:rsid w:val="00CA4705"/>
    <w:rsid w:val="00CA4943"/>
    <w:rsid w:val="00CA4960"/>
    <w:rsid w:val="00CA4B13"/>
    <w:rsid w:val="00CA4B4E"/>
    <w:rsid w:val="00CA4C26"/>
    <w:rsid w:val="00CA4D4A"/>
    <w:rsid w:val="00CA5224"/>
    <w:rsid w:val="00CA53F3"/>
    <w:rsid w:val="00CA56B7"/>
    <w:rsid w:val="00CA5CAB"/>
    <w:rsid w:val="00CA697B"/>
    <w:rsid w:val="00CA6A29"/>
    <w:rsid w:val="00CA6FBB"/>
    <w:rsid w:val="00CA742A"/>
    <w:rsid w:val="00CA7FCE"/>
    <w:rsid w:val="00CB0293"/>
    <w:rsid w:val="00CB05C2"/>
    <w:rsid w:val="00CB0B6E"/>
    <w:rsid w:val="00CB13FD"/>
    <w:rsid w:val="00CB1C8A"/>
    <w:rsid w:val="00CB21B9"/>
    <w:rsid w:val="00CB28CF"/>
    <w:rsid w:val="00CB2921"/>
    <w:rsid w:val="00CB2A99"/>
    <w:rsid w:val="00CB33A3"/>
    <w:rsid w:val="00CB37F8"/>
    <w:rsid w:val="00CB3854"/>
    <w:rsid w:val="00CB3F46"/>
    <w:rsid w:val="00CB40D6"/>
    <w:rsid w:val="00CB4268"/>
    <w:rsid w:val="00CB4603"/>
    <w:rsid w:val="00CB491A"/>
    <w:rsid w:val="00CB4D82"/>
    <w:rsid w:val="00CB59CC"/>
    <w:rsid w:val="00CB5B29"/>
    <w:rsid w:val="00CB667C"/>
    <w:rsid w:val="00CB68E0"/>
    <w:rsid w:val="00CB6BB6"/>
    <w:rsid w:val="00CB6F0A"/>
    <w:rsid w:val="00CB778D"/>
    <w:rsid w:val="00CB7BA5"/>
    <w:rsid w:val="00CB7DAE"/>
    <w:rsid w:val="00CB7EA5"/>
    <w:rsid w:val="00CC0152"/>
    <w:rsid w:val="00CC0386"/>
    <w:rsid w:val="00CC04B1"/>
    <w:rsid w:val="00CC08EE"/>
    <w:rsid w:val="00CC0C60"/>
    <w:rsid w:val="00CC1210"/>
    <w:rsid w:val="00CC17AE"/>
    <w:rsid w:val="00CC193F"/>
    <w:rsid w:val="00CC1AB8"/>
    <w:rsid w:val="00CC1EFC"/>
    <w:rsid w:val="00CC2373"/>
    <w:rsid w:val="00CC25C1"/>
    <w:rsid w:val="00CC25E6"/>
    <w:rsid w:val="00CC2D1C"/>
    <w:rsid w:val="00CC3329"/>
    <w:rsid w:val="00CC35BE"/>
    <w:rsid w:val="00CC3BA3"/>
    <w:rsid w:val="00CC3FB2"/>
    <w:rsid w:val="00CC4956"/>
    <w:rsid w:val="00CC514B"/>
    <w:rsid w:val="00CC53E9"/>
    <w:rsid w:val="00CC5402"/>
    <w:rsid w:val="00CC5712"/>
    <w:rsid w:val="00CC5DD6"/>
    <w:rsid w:val="00CC633A"/>
    <w:rsid w:val="00CC6969"/>
    <w:rsid w:val="00CC75FB"/>
    <w:rsid w:val="00CC76D2"/>
    <w:rsid w:val="00CC78BC"/>
    <w:rsid w:val="00CC7DDB"/>
    <w:rsid w:val="00CD03A4"/>
    <w:rsid w:val="00CD0AA8"/>
    <w:rsid w:val="00CD1101"/>
    <w:rsid w:val="00CD1873"/>
    <w:rsid w:val="00CD199D"/>
    <w:rsid w:val="00CD1E81"/>
    <w:rsid w:val="00CD1EE2"/>
    <w:rsid w:val="00CD2357"/>
    <w:rsid w:val="00CD2BBF"/>
    <w:rsid w:val="00CD2D77"/>
    <w:rsid w:val="00CD3123"/>
    <w:rsid w:val="00CD3981"/>
    <w:rsid w:val="00CD3EC9"/>
    <w:rsid w:val="00CD44BA"/>
    <w:rsid w:val="00CD4DB2"/>
    <w:rsid w:val="00CD4ECC"/>
    <w:rsid w:val="00CD57AE"/>
    <w:rsid w:val="00CD5FF0"/>
    <w:rsid w:val="00CD6077"/>
    <w:rsid w:val="00CD6080"/>
    <w:rsid w:val="00CD60A6"/>
    <w:rsid w:val="00CD6240"/>
    <w:rsid w:val="00CD679D"/>
    <w:rsid w:val="00CD6870"/>
    <w:rsid w:val="00CD6872"/>
    <w:rsid w:val="00CD6C3B"/>
    <w:rsid w:val="00CD75A3"/>
    <w:rsid w:val="00CD7B31"/>
    <w:rsid w:val="00CD7E26"/>
    <w:rsid w:val="00CE00BE"/>
    <w:rsid w:val="00CE0136"/>
    <w:rsid w:val="00CE04BC"/>
    <w:rsid w:val="00CE0F2A"/>
    <w:rsid w:val="00CE1046"/>
    <w:rsid w:val="00CE1761"/>
    <w:rsid w:val="00CE17BA"/>
    <w:rsid w:val="00CE1FBE"/>
    <w:rsid w:val="00CE269B"/>
    <w:rsid w:val="00CE2E96"/>
    <w:rsid w:val="00CE2EAE"/>
    <w:rsid w:val="00CE301E"/>
    <w:rsid w:val="00CE34C2"/>
    <w:rsid w:val="00CE3FEB"/>
    <w:rsid w:val="00CE47B7"/>
    <w:rsid w:val="00CE4B16"/>
    <w:rsid w:val="00CE4E01"/>
    <w:rsid w:val="00CE56E1"/>
    <w:rsid w:val="00CE5789"/>
    <w:rsid w:val="00CE5A81"/>
    <w:rsid w:val="00CE5F7E"/>
    <w:rsid w:val="00CE6043"/>
    <w:rsid w:val="00CE6423"/>
    <w:rsid w:val="00CE6503"/>
    <w:rsid w:val="00CE6552"/>
    <w:rsid w:val="00CE6C5C"/>
    <w:rsid w:val="00CE6E9B"/>
    <w:rsid w:val="00CE73FC"/>
    <w:rsid w:val="00CE766D"/>
    <w:rsid w:val="00CE76DF"/>
    <w:rsid w:val="00CE775E"/>
    <w:rsid w:val="00CE77E6"/>
    <w:rsid w:val="00CE7D91"/>
    <w:rsid w:val="00CF018A"/>
    <w:rsid w:val="00CF0899"/>
    <w:rsid w:val="00CF0928"/>
    <w:rsid w:val="00CF0963"/>
    <w:rsid w:val="00CF099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150"/>
    <w:rsid w:val="00D01551"/>
    <w:rsid w:val="00D02A81"/>
    <w:rsid w:val="00D03101"/>
    <w:rsid w:val="00D031C6"/>
    <w:rsid w:val="00D03440"/>
    <w:rsid w:val="00D039FB"/>
    <w:rsid w:val="00D03D1C"/>
    <w:rsid w:val="00D03F7F"/>
    <w:rsid w:val="00D040FA"/>
    <w:rsid w:val="00D04337"/>
    <w:rsid w:val="00D04339"/>
    <w:rsid w:val="00D04407"/>
    <w:rsid w:val="00D049A5"/>
    <w:rsid w:val="00D049AE"/>
    <w:rsid w:val="00D04C6A"/>
    <w:rsid w:val="00D05D1C"/>
    <w:rsid w:val="00D05DC1"/>
    <w:rsid w:val="00D05DFF"/>
    <w:rsid w:val="00D061DD"/>
    <w:rsid w:val="00D061E7"/>
    <w:rsid w:val="00D06AC9"/>
    <w:rsid w:val="00D06B71"/>
    <w:rsid w:val="00D06CBA"/>
    <w:rsid w:val="00D077F7"/>
    <w:rsid w:val="00D07DAD"/>
    <w:rsid w:val="00D10722"/>
    <w:rsid w:val="00D108DC"/>
    <w:rsid w:val="00D1104D"/>
    <w:rsid w:val="00D111B5"/>
    <w:rsid w:val="00D1152E"/>
    <w:rsid w:val="00D11568"/>
    <w:rsid w:val="00D115B1"/>
    <w:rsid w:val="00D11BA9"/>
    <w:rsid w:val="00D11C1D"/>
    <w:rsid w:val="00D12012"/>
    <w:rsid w:val="00D12944"/>
    <w:rsid w:val="00D130C0"/>
    <w:rsid w:val="00D1329B"/>
    <w:rsid w:val="00D13384"/>
    <w:rsid w:val="00D13400"/>
    <w:rsid w:val="00D1430A"/>
    <w:rsid w:val="00D150FE"/>
    <w:rsid w:val="00D154D7"/>
    <w:rsid w:val="00D15902"/>
    <w:rsid w:val="00D1638B"/>
    <w:rsid w:val="00D16A39"/>
    <w:rsid w:val="00D17360"/>
    <w:rsid w:val="00D17F24"/>
    <w:rsid w:val="00D20978"/>
    <w:rsid w:val="00D20C43"/>
    <w:rsid w:val="00D20FD8"/>
    <w:rsid w:val="00D21209"/>
    <w:rsid w:val="00D218EA"/>
    <w:rsid w:val="00D22203"/>
    <w:rsid w:val="00D2239E"/>
    <w:rsid w:val="00D2249E"/>
    <w:rsid w:val="00D22CC1"/>
    <w:rsid w:val="00D24486"/>
    <w:rsid w:val="00D244EE"/>
    <w:rsid w:val="00D24609"/>
    <w:rsid w:val="00D249C3"/>
    <w:rsid w:val="00D2517B"/>
    <w:rsid w:val="00D254FB"/>
    <w:rsid w:val="00D2563E"/>
    <w:rsid w:val="00D25938"/>
    <w:rsid w:val="00D25A6D"/>
    <w:rsid w:val="00D25E29"/>
    <w:rsid w:val="00D262A4"/>
    <w:rsid w:val="00D26809"/>
    <w:rsid w:val="00D26B6F"/>
    <w:rsid w:val="00D26E37"/>
    <w:rsid w:val="00D272DE"/>
    <w:rsid w:val="00D273E8"/>
    <w:rsid w:val="00D27792"/>
    <w:rsid w:val="00D27A8E"/>
    <w:rsid w:val="00D27CAE"/>
    <w:rsid w:val="00D27CB6"/>
    <w:rsid w:val="00D30279"/>
    <w:rsid w:val="00D3030C"/>
    <w:rsid w:val="00D30579"/>
    <w:rsid w:val="00D309B7"/>
    <w:rsid w:val="00D3100C"/>
    <w:rsid w:val="00D31955"/>
    <w:rsid w:val="00D31AC1"/>
    <w:rsid w:val="00D31BFA"/>
    <w:rsid w:val="00D32840"/>
    <w:rsid w:val="00D33B3A"/>
    <w:rsid w:val="00D33C86"/>
    <w:rsid w:val="00D33E75"/>
    <w:rsid w:val="00D346E8"/>
    <w:rsid w:val="00D34A39"/>
    <w:rsid w:val="00D35CC4"/>
    <w:rsid w:val="00D35E63"/>
    <w:rsid w:val="00D361F3"/>
    <w:rsid w:val="00D368AB"/>
    <w:rsid w:val="00D372BF"/>
    <w:rsid w:val="00D373D7"/>
    <w:rsid w:val="00D37971"/>
    <w:rsid w:val="00D37AEA"/>
    <w:rsid w:val="00D37C0E"/>
    <w:rsid w:val="00D40C96"/>
    <w:rsid w:val="00D4111C"/>
    <w:rsid w:val="00D41171"/>
    <w:rsid w:val="00D4170F"/>
    <w:rsid w:val="00D417EF"/>
    <w:rsid w:val="00D419AB"/>
    <w:rsid w:val="00D428C8"/>
    <w:rsid w:val="00D42E00"/>
    <w:rsid w:val="00D4322E"/>
    <w:rsid w:val="00D436BE"/>
    <w:rsid w:val="00D4448D"/>
    <w:rsid w:val="00D4467F"/>
    <w:rsid w:val="00D44BD3"/>
    <w:rsid w:val="00D44DA3"/>
    <w:rsid w:val="00D45062"/>
    <w:rsid w:val="00D45295"/>
    <w:rsid w:val="00D45ACF"/>
    <w:rsid w:val="00D45E7A"/>
    <w:rsid w:val="00D45EB6"/>
    <w:rsid w:val="00D46BCD"/>
    <w:rsid w:val="00D472A7"/>
    <w:rsid w:val="00D476F2"/>
    <w:rsid w:val="00D47728"/>
    <w:rsid w:val="00D502D1"/>
    <w:rsid w:val="00D50945"/>
    <w:rsid w:val="00D50A04"/>
    <w:rsid w:val="00D50CD2"/>
    <w:rsid w:val="00D5183D"/>
    <w:rsid w:val="00D519DF"/>
    <w:rsid w:val="00D51F8C"/>
    <w:rsid w:val="00D52444"/>
    <w:rsid w:val="00D5262D"/>
    <w:rsid w:val="00D527C7"/>
    <w:rsid w:val="00D52837"/>
    <w:rsid w:val="00D52A89"/>
    <w:rsid w:val="00D535D4"/>
    <w:rsid w:val="00D53B82"/>
    <w:rsid w:val="00D53C88"/>
    <w:rsid w:val="00D53E24"/>
    <w:rsid w:val="00D542DF"/>
    <w:rsid w:val="00D543C8"/>
    <w:rsid w:val="00D54581"/>
    <w:rsid w:val="00D54717"/>
    <w:rsid w:val="00D548A4"/>
    <w:rsid w:val="00D55920"/>
    <w:rsid w:val="00D55D90"/>
    <w:rsid w:val="00D56B79"/>
    <w:rsid w:val="00D57297"/>
    <w:rsid w:val="00D60F2D"/>
    <w:rsid w:val="00D610CE"/>
    <w:rsid w:val="00D61556"/>
    <w:rsid w:val="00D615B9"/>
    <w:rsid w:val="00D6170F"/>
    <w:rsid w:val="00D62225"/>
    <w:rsid w:val="00D6293E"/>
    <w:rsid w:val="00D62B87"/>
    <w:rsid w:val="00D630B1"/>
    <w:rsid w:val="00D631FE"/>
    <w:rsid w:val="00D63506"/>
    <w:rsid w:val="00D636B8"/>
    <w:rsid w:val="00D63A61"/>
    <w:rsid w:val="00D63FA2"/>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1B39"/>
    <w:rsid w:val="00D72CCC"/>
    <w:rsid w:val="00D72FDB"/>
    <w:rsid w:val="00D73705"/>
    <w:rsid w:val="00D73CC2"/>
    <w:rsid w:val="00D73F49"/>
    <w:rsid w:val="00D74BE4"/>
    <w:rsid w:val="00D7508E"/>
    <w:rsid w:val="00D75741"/>
    <w:rsid w:val="00D75922"/>
    <w:rsid w:val="00D75A2A"/>
    <w:rsid w:val="00D760E8"/>
    <w:rsid w:val="00D76CFE"/>
    <w:rsid w:val="00D76DD9"/>
    <w:rsid w:val="00D773D8"/>
    <w:rsid w:val="00D77BB1"/>
    <w:rsid w:val="00D80B10"/>
    <w:rsid w:val="00D80C31"/>
    <w:rsid w:val="00D814FE"/>
    <w:rsid w:val="00D819DB"/>
    <w:rsid w:val="00D8276A"/>
    <w:rsid w:val="00D829A0"/>
    <w:rsid w:val="00D83979"/>
    <w:rsid w:val="00D83B75"/>
    <w:rsid w:val="00D83CFF"/>
    <w:rsid w:val="00D83EE6"/>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29"/>
    <w:rsid w:val="00D90263"/>
    <w:rsid w:val="00D9073F"/>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C9F"/>
    <w:rsid w:val="00D95E48"/>
    <w:rsid w:val="00D96259"/>
    <w:rsid w:val="00D9630C"/>
    <w:rsid w:val="00D9646E"/>
    <w:rsid w:val="00D96AD0"/>
    <w:rsid w:val="00D96AE1"/>
    <w:rsid w:val="00D96E41"/>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2D4C"/>
    <w:rsid w:val="00DA305C"/>
    <w:rsid w:val="00DA32AE"/>
    <w:rsid w:val="00DA3470"/>
    <w:rsid w:val="00DA3A41"/>
    <w:rsid w:val="00DA3DFD"/>
    <w:rsid w:val="00DA5734"/>
    <w:rsid w:val="00DA5757"/>
    <w:rsid w:val="00DA5FD1"/>
    <w:rsid w:val="00DA60C8"/>
    <w:rsid w:val="00DA665E"/>
    <w:rsid w:val="00DA671B"/>
    <w:rsid w:val="00DA67E2"/>
    <w:rsid w:val="00DA6A7E"/>
    <w:rsid w:val="00DA6FA3"/>
    <w:rsid w:val="00DA7632"/>
    <w:rsid w:val="00DA7AFD"/>
    <w:rsid w:val="00DB01A3"/>
    <w:rsid w:val="00DB0C33"/>
    <w:rsid w:val="00DB11EB"/>
    <w:rsid w:val="00DB141B"/>
    <w:rsid w:val="00DB1B99"/>
    <w:rsid w:val="00DB1EE6"/>
    <w:rsid w:val="00DB1F65"/>
    <w:rsid w:val="00DB209F"/>
    <w:rsid w:val="00DB20EB"/>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AF0"/>
    <w:rsid w:val="00DC4D6D"/>
    <w:rsid w:val="00DC52B1"/>
    <w:rsid w:val="00DC53D8"/>
    <w:rsid w:val="00DC55DD"/>
    <w:rsid w:val="00DC58F6"/>
    <w:rsid w:val="00DC68B7"/>
    <w:rsid w:val="00DC6AE1"/>
    <w:rsid w:val="00DC6C4A"/>
    <w:rsid w:val="00DC6EB5"/>
    <w:rsid w:val="00DC7385"/>
    <w:rsid w:val="00DC7489"/>
    <w:rsid w:val="00DC7630"/>
    <w:rsid w:val="00DC785A"/>
    <w:rsid w:val="00DC7C19"/>
    <w:rsid w:val="00DD0321"/>
    <w:rsid w:val="00DD0AA1"/>
    <w:rsid w:val="00DD1155"/>
    <w:rsid w:val="00DD1333"/>
    <w:rsid w:val="00DD1A71"/>
    <w:rsid w:val="00DD1BA5"/>
    <w:rsid w:val="00DD1C63"/>
    <w:rsid w:val="00DD2378"/>
    <w:rsid w:val="00DD2B55"/>
    <w:rsid w:val="00DD2B63"/>
    <w:rsid w:val="00DD2ED3"/>
    <w:rsid w:val="00DD30A9"/>
    <w:rsid w:val="00DD32C7"/>
    <w:rsid w:val="00DD380E"/>
    <w:rsid w:val="00DD4060"/>
    <w:rsid w:val="00DD40CC"/>
    <w:rsid w:val="00DD4628"/>
    <w:rsid w:val="00DD4C70"/>
    <w:rsid w:val="00DD526F"/>
    <w:rsid w:val="00DD642A"/>
    <w:rsid w:val="00DD68AE"/>
    <w:rsid w:val="00DD6A18"/>
    <w:rsid w:val="00DD6BAD"/>
    <w:rsid w:val="00DD6DB6"/>
    <w:rsid w:val="00DD72C5"/>
    <w:rsid w:val="00DD7399"/>
    <w:rsid w:val="00DD74CC"/>
    <w:rsid w:val="00DD78AC"/>
    <w:rsid w:val="00DD7B10"/>
    <w:rsid w:val="00DD7E39"/>
    <w:rsid w:val="00DE0887"/>
    <w:rsid w:val="00DE095C"/>
    <w:rsid w:val="00DE09A7"/>
    <w:rsid w:val="00DE0B56"/>
    <w:rsid w:val="00DE0BAD"/>
    <w:rsid w:val="00DE0FE8"/>
    <w:rsid w:val="00DE1D24"/>
    <w:rsid w:val="00DE2902"/>
    <w:rsid w:val="00DE2E32"/>
    <w:rsid w:val="00DE31AD"/>
    <w:rsid w:val="00DE32EC"/>
    <w:rsid w:val="00DE330E"/>
    <w:rsid w:val="00DE3971"/>
    <w:rsid w:val="00DE3B4E"/>
    <w:rsid w:val="00DE419B"/>
    <w:rsid w:val="00DE4AC6"/>
    <w:rsid w:val="00DE4D88"/>
    <w:rsid w:val="00DE50F2"/>
    <w:rsid w:val="00DE552E"/>
    <w:rsid w:val="00DE55B4"/>
    <w:rsid w:val="00DE5AFA"/>
    <w:rsid w:val="00DE6112"/>
    <w:rsid w:val="00DE67D4"/>
    <w:rsid w:val="00DE6D58"/>
    <w:rsid w:val="00DE6E09"/>
    <w:rsid w:val="00DE6FD1"/>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B88"/>
    <w:rsid w:val="00DF4CD2"/>
    <w:rsid w:val="00DF4F7B"/>
    <w:rsid w:val="00DF5383"/>
    <w:rsid w:val="00DF544E"/>
    <w:rsid w:val="00DF5577"/>
    <w:rsid w:val="00DF5D23"/>
    <w:rsid w:val="00DF609C"/>
    <w:rsid w:val="00DF6B9A"/>
    <w:rsid w:val="00DF7500"/>
    <w:rsid w:val="00DF76CE"/>
    <w:rsid w:val="00DF791F"/>
    <w:rsid w:val="00DF7C5A"/>
    <w:rsid w:val="00DF7C9B"/>
    <w:rsid w:val="00E00561"/>
    <w:rsid w:val="00E00612"/>
    <w:rsid w:val="00E008D8"/>
    <w:rsid w:val="00E00A07"/>
    <w:rsid w:val="00E00B6A"/>
    <w:rsid w:val="00E0115F"/>
    <w:rsid w:val="00E01782"/>
    <w:rsid w:val="00E01BEB"/>
    <w:rsid w:val="00E01D2B"/>
    <w:rsid w:val="00E0259F"/>
    <w:rsid w:val="00E03E83"/>
    <w:rsid w:val="00E0452A"/>
    <w:rsid w:val="00E045E6"/>
    <w:rsid w:val="00E046D8"/>
    <w:rsid w:val="00E047AE"/>
    <w:rsid w:val="00E048B0"/>
    <w:rsid w:val="00E04C93"/>
    <w:rsid w:val="00E0540A"/>
    <w:rsid w:val="00E0547A"/>
    <w:rsid w:val="00E059B4"/>
    <w:rsid w:val="00E05D90"/>
    <w:rsid w:val="00E05DFA"/>
    <w:rsid w:val="00E065AC"/>
    <w:rsid w:val="00E0694C"/>
    <w:rsid w:val="00E07746"/>
    <w:rsid w:val="00E0774C"/>
    <w:rsid w:val="00E07ECA"/>
    <w:rsid w:val="00E07F5B"/>
    <w:rsid w:val="00E10202"/>
    <w:rsid w:val="00E1030B"/>
    <w:rsid w:val="00E1054E"/>
    <w:rsid w:val="00E10C04"/>
    <w:rsid w:val="00E125CB"/>
    <w:rsid w:val="00E1275F"/>
    <w:rsid w:val="00E12851"/>
    <w:rsid w:val="00E12AC6"/>
    <w:rsid w:val="00E12F10"/>
    <w:rsid w:val="00E13479"/>
    <w:rsid w:val="00E135DC"/>
    <w:rsid w:val="00E13C1A"/>
    <w:rsid w:val="00E13CCE"/>
    <w:rsid w:val="00E1411A"/>
    <w:rsid w:val="00E14C2C"/>
    <w:rsid w:val="00E16312"/>
    <w:rsid w:val="00E16B50"/>
    <w:rsid w:val="00E16E48"/>
    <w:rsid w:val="00E170BD"/>
    <w:rsid w:val="00E17426"/>
    <w:rsid w:val="00E17F1F"/>
    <w:rsid w:val="00E17FCD"/>
    <w:rsid w:val="00E202DA"/>
    <w:rsid w:val="00E20497"/>
    <w:rsid w:val="00E205DA"/>
    <w:rsid w:val="00E206E4"/>
    <w:rsid w:val="00E214B3"/>
    <w:rsid w:val="00E2153F"/>
    <w:rsid w:val="00E21CD6"/>
    <w:rsid w:val="00E2262C"/>
    <w:rsid w:val="00E22685"/>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496"/>
    <w:rsid w:val="00E245FE"/>
    <w:rsid w:val="00E2462F"/>
    <w:rsid w:val="00E24DD1"/>
    <w:rsid w:val="00E25071"/>
    <w:rsid w:val="00E2543B"/>
    <w:rsid w:val="00E25454"/>
    <w:rsid w:val="00E25E6F"/>
    <w:rsid w:val="00E2665E"/>
    <w:rsid w:val="00E26AA3"/>
    <w:rsid w:val="00E26CCF"/>
    <w:rsid w:val="00E275A6"/>
    <w:rsid w:val="00E27925"/>
    <w:rsid w:val="00E27DF3"/>
    <w:rsid w:val="00E30611"/>
    <w:rsid w:val="00E308E0"/>
    <w:rsid w:val="00E308E4"/>
    <w:rsid w:val="00E31CFA"/>
    <w:rsid w:val="00E31E08"/>
    <w:rsid w:val="00E31E87"/>
    <w:rsid w:val="00E31F7C"/>
    <w:rsid w:val="00E32247"/>
    <w:rsid w:val="00E322E9"/>
    <w:rsid w:val="00E32DE3"/>
    <w:rsid w:val="00E33255"/>
    <w:rsid w:val="00E33525"/>
    <w:rsid w:val="00E33544"/>
    <w:rsid w:val="00E33A42"/>
    <w:rsid w:val="00E33AE9"/>
    <w:rsid w:val="00E33B5B"/>
    <w:rsid w:val="00E33B7D"/>
    <w:rsid w:val="00E33C71"/>
    <w:rsid w:val="00E33FFB"/>
    <w:rsid w:val="00E34A10"/>
    <w:rsid w:val="00E34D5E"/>
    <w:rsid w:val="00E34F0D"/>
    <w:rsid w:val="00E35080"/>
    <w:rsid w:val="00E3540B"/>
    <w:rsid w:val="00E360E2"/>
    <w:rsid w:val="00E368BC"/>
    <w:rsid w:val="00E369DA"/>
    <w:rsid w:val="00E36D49"/>
    <w:rsid w:val="00E36D81"/>
    <w:rsid w:val="00E37090"/>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E2"/>
    <w:rsid w:val="00E459F5"/>
    <w:rsid w:val="00E45EB5"/>
    <w:rsid w:val="00E45F35"/>
    <w:rsid w:val="00E46613"/>
    <w:rsid w:val="00E46BBE"/>
    <w:rsid w:val="00E4734A"/>
    <w:rsid w:val="00E47923"/>
    <w:rsid w:val="00E47BCB"/>
    <w:rsid w:val="00E50545"/>
    <w:rsid w:val="00E50572"/>
    <w:rsid w:val="00E5073A"/>
    <w:rsid w:val="00E5084E"/>
    <w:rsid w:val="00E50BC9"/>
    <w:rsid w:val="00E50FF1"/>
    <w:rsid w:val="00E5103B"/>
    <w:rsid w:val="00E51A8F"/>
    <w:rsid w:val="00E51F33"/>
    <w:rsid w:val="00E52032"/>
    <w:rsid w:val="00E521F2"/>
    <w:rsid w:val="00E529F8"/>
    <w:rsid w:val="00E53156"/>
    <w:rsid w:val="00E533C0"/>
    <w:rsid w:val="00E53453"/>
    <w:rsid w:val="00E538ED"/>
    <w:rsid w:val="00E5394F"/>
    <w:rsid w:val="00E53FED"/>
    <w:rsid w:val="00E540B7"/>
    <w:rsid w:val="00E54477"/>
    <w:rsid w:val="00E5526B"/>
    <w:rsid w:val="00E55485"/>
    <w:rsid w:val="00E554FB"/>
    <w:rsid w:val="00E55A2F"/>
    <w:rsid w:val="00E55ACE"/>
    <w:rsid w:val="00E55B8B"/>
    <w:rsid w:val="00E55C38"/>
    <w:rsid w:val="00E56954"/>
    <w:rsid w:val="00E56C00"/>
    <w:rsid w:val="00E56C27"/>
    <w:rsid w:val="00E56E69"/>
    <w:rsid w:val="00E56F7C"/>
    <w:rsid w:val="00E572B1"/>
    <w:rsid w:val="00E5740D"/>
    <w:rsid w:val="00E575D3"/>
    <w:rsid w:val="00E57ECE"/>
    <w:rsid w:val="00E60279"/>
    <w:rsid w:val="00E6119B"/>
    <w:rsid w:val="00E613DA"/>
    <w:rsid w:val="00E613DB"/>
    <w:rsid w:val="00E61650"/>
    <w:rsid w:val="00E622A5"/>
    <w:rsid w:val="00E62ACD"/>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6B7"/>
    <w:rsid w:val="00E717DB"/>
    <w:rsid w:val="00E71DC9"/>
    <w:rsid w:val="00E71F54"/>
    <w:rsid w:val="00E7204E"/>
    <w:rsid w:val="00E72207"/>
    <w:rsid w:val="00E722D9"/>
    <w:rsid w:val="00E73118"/>
    <w:rsid w:val="00E733C3"/>
    <w:rsid w:val="00E734FF"/>
    <w:rsid w:val="00E73573"/>
    <w:rsid w:val="00E738A8"/>
    <w:rsid w:val="00E73DF9"/>
    <w:rsid w:val="00E7405E"/>
    <w:rsid w:val="00E75D3A"/>
    <w:rsid w:val="00E769AF"/>
    <w:rsid w:val="00E76C27"/>
    <w:rsid w:val="00E76E38"/>
    <w:rsid w:val="00E77AE2"/>
    <w:rsid w:val="00E77BF4"/>
    <w:rsid w:val="00E8012F"/>
    <w:rsid w:val="00E8058D"/>
    <w:rsid w:val="00E8068E"/>
    <w:rsid w:val="00E81221"/>
    <w:rsid w:val="00E814FF"/>
    <w:rsid w:val="00E8151A"/>
    <w:rsid w:val="00E817A6"/>
    <w:rsid w:val="00E825AC"/>
    <w:rsid w:val="00E83090"/>
    <w:rsid w:val="00E832B4"/>
    <w:rsid w:val="00E8341E"/>
    <w:rsid w:val="00E836FA"/>
    <w:rsid w:val="00E840D7"/>
    <w:rsid w:val="00E841D2"/>
    <w:rsid w:val="00E847CA"/>
    <w:rsid w:val="00E84AF1"/>
    <w:rsid w:val="00E85179"/>
    <w:rsid w:val="00E853EE"/>
    <w:rsid w:val="00E8679A"/>
    <w:rsid w:val="00E86852"/>
    <w:rsid w:val="00E86CC3"/>
    <w:rsid w:val="00E86D9B"/>
    <w:rsid w:val="00E86F96"/>
    <w:rsid w:val="00E87279"/>
    <w:rsid w:val="00E8739A"/>
    <w:rsid w:val="00E87DE3"/>
    <w:rsid w:val="00E87EBC"/>
    <w:rsid w:val="00E900CE"/>
    <w:rsid w:val="00E90488"/>
    <w:rsid w:val="00E907BE"/>
    <w:rsid w:val="00E90D75"/>
    <w:rsid w:val="00E911B7"/>
    <w:rsid w:val="00E91EAE"/>
    <w:rsid w:val="00E91F62"/>
    <w:rsid w:val="00E92482"/>
    <w:rsid w:val="00E927CF"/>
    <w:rsid w:val="00E92A2D"/>
    <w:rsid w:val="00E9354C"/>
    <w:rsid w:val="00E9383A"/>
    <w:rsid w:val="00E93C7D"/>
    <w:rsid w:val="00E93D39"/>
    <w:rsid w:val="00E94353"/>
    <w:rsid w:val="00E945AA"/>
    <w:rsid w:val="00E94AF4"/>
    <w:rsid w:val="00E94B31"/>
    <w:rsid w:val="00E94DCA"/>
    <w:rsid w:val="00E955BD"/>
    <w:rsid w:val="00E95A9F"/>
    <w:rsid w:val="00E95B5E"/>
    <w:rsid w:val="00E965EE"/>
    <w:rsid w:val="00E96E4C"/>
    <w:rsid w:val="00E97529"/>
    <w:rsid w:val="00E97F4A"/>
    <w:rsid w:val="00E97FC0"/>
    <w:rsid w:val="00EA002F"/>
    <w:rsid w:val="00EA00BD"/>
    <w:rsid w:val="00EA0459"/>
    <w:rsid w:val="00EA04FB"/>
    <w:rsid w:val="00EA09BF"/>
    <w:rsid w:val="00EA09DD"/>
    <w:rsid w:val="00EA0BE8"/>
    <w:rsid w:val="00EA0C99"/>
    <w:rsid w:val="00EA0FA4"/>
    <w:rsid w:val="00EA100E"/>
    <w:rsid w:val="00EA11E6"/>
    <w:rsid w:val="00EA1587"/>
    <w:rsid w:val="00EA1A1D"/>
    <w:rsid w:val="00EA216D"/>
    <w:rsid w:val="00EA27CC"/>
    <w:rsid w:val="00EA2BE7"/>
    <w:rsid w:val="00EA330D"/>
    <w:rsid w:val="00EA3725"/>
    <w:rsid w:val="00EA37A6"/>
    <w:rsid w:val="00EA37F5"/>
    <w:rsid w:val="00EA3957"/>
    <w:rsid w:val="00EA3C65"/>
    <w:rsid w:val="00EA3D40"/>
    <w:rsid w:val="00EA3EB9"/>
    <w:rsid w:val="00EA3ED8"/>
    <w:rsid w:val="00EA4707"/>
    <w:rsid w:val="00EA4B11"/>
    <w:rsid w:val="00EA4CB8"/>
    <w:rsid w:val="00EA4D23"/>
    <w:rsid w:val="00EA4EBD"/>
    <w:rsid w:val="00EA57FB"/>
    <w:rsid w:val="00EA592C"/>
    <w:rsid w:val="00EA599E"/>
    <w:rsid w:val="00EA59D6"/>
    <w:rsid w:val="00EA5D2B"/>
    <w:rsid w:val="00EA5DC6"/>
    <w:rsid w:val="00EA5EA8"/>
    <w:rsid w:val="00EA61D8"/>
    <w:rsid w:val="00EA61F9"/>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2E87"/>
    <w:rsid w:val="00EB3907"/>
    <w:rsid w:val="00EB3923"/>
    <w:rsid w:val="00EB39A3"/>
    <w:rsid w:val="00EB40FB"/>
    <w:rsid w:val="00EB4BBD"/>
    <w:rsid w:val="00EB4DB8"/>
    <w:rsid w:val="00EB4F10"/>
    <w:rsid w:val="00EB4F31"/>
    <w:rsid w:val="00EB5640"/>
    <w:rsid w:val="00EB58C6"/>
    <w:rsid w:val="00EB5BB5"/>
    <w:rsid w:val="00EB60EC"/>
    <w:rsid w:val="00EB65D8"/>
    <w:rsid w:val="00EB6DD6"/>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BA1"/>
    <w:rsid w:val="00EC2EF8"/>
    <w:rsid w:val="00EC33B1"/>
    <w:rsid w:val="00EC3570"/>
    <w:rsid w:val="00EC3F60"/>
    <w:rsid w:val="00EC4569"/>
    <w:rsid w:val="00EC4BDB"/>
    <w:rsid w:val="00EC4C51"/>
    <w:rsid w:val="00EC5388"/>
    <w:rsid w:val="00EC5498"/>
    <w:rsid w:val="00EC593D"/>
    <w:rsid w:val="00EC5C2A"/>
    <w:rsid w:val="00EC5C6C"/>
    <w:rsid w:val="00EC5C98"/>
    <w:rsid w:val="00EC6577"/>
    <w:rsid w:val="00EC6799"/>
    <w:rsid w:val="00EC6FBF"/>
    <w:rsid w:val="00EC7816"/>
    <w:rsid w:val="00EC795A"/>
    <w:rsid w:val="00EC7CEF"/>
    <w:rsid w:val="00ED03C8"/>
    <w:rsid w:val="00ED0943"/>
    <w:rsid w:val="00ED14F6"/>
    <w:rsid w:val="00ED1B50"/>
    <w:rsid w:val="00ED1D79"/>
    <w:rsid w:val="00ED2832"/>
    <w:rsid w:val="00ED2ABC"/>
    <w:rsid w:val="00ED2B17"/>
    <w:rsid w:val="00ED34A9"/>
    <w:rsid w:val="00ED34C0"/>
    <w:rsid w:val="00ED39F8"/>
    <w:rsid w:val="00ED3C74"/>
    <w:rsid w:val="00ED3F2B"/>
    <w:rsid w:val="00ED49EF"/>
    <w:rsid w:val="00ED4A35"/>
    <w:rsid w:val="00ED53FB"/>
    <w:rsid w:val="00ED6066"/>
    <w:rsid w:val="00ED682D"/>
    <w:rsid w:val="00ED6A1B"/>
    <w:rsid w:val="00ED6B25"/>
    <w:rsid w:val="00EE0111"/>
    <w:rsid w:val="00EE0832"/>
    <w:rsid w:val="00EE0B0C"/>
    <w:rsid w:val="00EE0F08"/>
    <w:rsid w:val="00EE1752"/>
    <w:rsid w:val="00EE182D"/>
    <w:rsid w:val="00EE19EE"/>
    <w:rsid w:val="00EE1D0D"/>
    <w:rsid w:val="00EE1D49"/>
    <w:rsid w:val="00EE296A"/>
    <w:rsid w:val="00EE2BF2"/>
    <w:rsid w:val="00EE2EE2"/>
    <w:rsid w:val="00EE3198"/>
    <w:rsid w:val="00EE33DF"/>
    <w:rsid w:val="00EE3B9F"/>
    <w:rsid w:val="00EE3BA7"/>
    <w:rsid w:val="00EE3CDF"/>
    <w:rsid w:val="00EE3DD9"/>
    <w:rsid w:val="00EE4C06"/>
    <w:rsid w:val="00EE4E1B"/>
    <w:rsid w:val="00EE4F45"/>
    <w:rsid w:val="00EE570E"/>
    <w:rsid w:val="00EE59F9"/>
    <w:rsid w:val="00EE5CDF"/>
    <w:rsid w:val="00EE5E05"/>
    <w:rsid w:val="00EE5EF9"/>
    <w:rsid w:val="00EE62E9"/>
    <w:rsid w:val="00EE67A7"/>
    <w:rsid w:val="00EE6E0A"/>
    <w:rsid w:val="00EE7133"/>
    <w:rsid w:val="00EE7414"/>
    <w:rsid w:val="00EE7472"/>
    <w:rsid w:val="00EE7701"/>
    <w:rsid w:val="00EE7AA6"/>
    <w:rsid w:val="00EF02A8"/>
    <w:rsid w:val="00EF048F"/>
    <w:rsid w:val="00EF06F6"/>
    <w:rsid w:val="00EF0FC0"/>
    <w:rsid w:val="00EF1C64"/>
    <w:rsid w:val="00EF1D82"/>
    <w:rsid w:val="00EF2066"/>
    <w:rsid w:val="00EF2628"/>
    <w:rsid w:val="00EF2BCB"/>
    <w:rsid w:val="00EF2F55"/>
    <w:rsid w:val="00EF35DA"/>
    <w:rsid w:val="00EF3696"/>
    <w:rsid w:val="00EF3AF8"/>
    <w:rsid w:val="00EF414D"/>
    <w:rsid w:val="00EF41E0"/>
    <w:rsid w:val="00EF4612"/>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587"/>
    <w:rsid w:val="00EF7652"/>
    <w:rsid w:val="00EF7817"/>
    <w:rsid w:val="00EF7B0F"/>
    <w:rsid w:val="00F0027F"/>
    <w:rsid w:val="00F004CC"/>
    <w:rsid w:val="00F00653"/>
    <w:rsid w:val="00F00A2A"/>
    <w:rsid w:val="00F010A7"/>
    <w:rsid w:val="00F01B47"/>
    <w:rsid w:val="00F01E96"/>
    <w:rsid w:val="00F01EF9"/>
    <w:rsid w:val="00F0254C"/>
    <w:rsid w:val="00F0262B"/>
    <w:rsid w:val="00F02928"/>
    <w:rsid w:val="00F02967"/>
    <w:rsid w:val="00F02D1B"/>
    <w:rsid w:val="00F02E65"/>
    <w:rsid w:val="00F02F62"/>
    <w:rsid w:val="00F03AC4"/>
    <w:rsid w:val="00F042AB"/>
    <w:rsid w:val="00F048B7"/>
    <w:rsid w:val="00F0558E"/>
    <w:rsid w:val="00F05D51"/>
    <w:rsid w:val="00F06354"/>
    <w:rsid w:val="00F066DC"/>
    <w:rsid w:val="00F06909"/>
    <w:rsid w:val="00F06929"/>
    <w:rsid w:val="00F0699D"/>
    <w:rsid w:val="00F06C6E"/>
    <w:rsid w:val="00F06DA9"/>
    <w:rsid w:val="00F06E37"/>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08E"/>
    <w:rsid w:val="00F121A3"/>
    <w:rsid w:val="00F12286"/>
    <w:rsid w:val="00F123E1"/>
    <w:rsid w:val="00F12B5C"/>
    <w:rsid w:val="00F12BFB"/>
    <w:rsid w:val="00F13168"/>
    <w:rsid w:val="00F1322F"/>
    <w:rsid w:val="00F13278"/>
    <w:rsid w:val="00F138FD"/>
    <w:rsid w:val="00F13F3C"/>
    <w:rsid w:val="00F13FF9"/>
    <w:rsid w:val="00F14793"/>
    <w:rsid w:val="00F14A1A"/>
    <w:rsid w:val="00F14A1C"/>
    <w:rsid w:val="00F14DC9"/>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21E3"/>
    <w:rsid w:val="00F2248B"/>
    <w:rsid w:val="00F229E5"/>
    <w:rsid w:val="00F22CB9"/>
    <w:rsid w:val="00F2306B"/>
    <w:rsid w:val="00F2335A"/>
    <w:rsid w:val="00F237B0"/>
    <w:rsid w:val="00F24C7A"/>
    <w:rsid w:val="00F24FC5"/>
    <w:rsid w:val="00F251BF"/>
    <w:rsid w:val="00F254B8"/>
    <w:rsid w:val="00F25EBB"/>
    <w:rsid w:val="00F26474"/>
    <w:rsid w:val="00F2672A"/>
    <w:rsid w:val="00F2676F"/>
    <w:rsid w:val="00F278B1"/>
    <w:rsid w:val="00F2791B"/>
    <w:rsid w:val="00F27E5C"/>
    <w:rsid w:val="00F27F2E"/>
    <w:rsid w:val="00F27F58"/>
    <w:rsid w:val="00F306BD"/>
    <w:rsid w:val="00F30830"/>
    <w:rsid w:val="00F30AAA"/>
    <w:rsid w:val="00F30B0D"/>
    <w:rsid w:val="00F30FD1"/>
    <w:rsid w:val="00F310A0"/>
    <w:rsid w:val="00F316B4"/>
    <w:rsid w:val="00F31F8F"/>
    <w:rsid w:val="00F32302"/>
    <w:rsid w:val="00F3249A"/>
    <w:rsid w:val="00F33071"/>
    <w:rsid w:val="00F33BC6"/>
    <w:rsid w:val="00F33DDB"/>
    <w:rsid w:val="00F34603"/>
    <w:rsid w:val="00F34C2B"/>
    <w:rsid w:val="00F34F0B"/>
    <w:rsid w:val="00F34FD0"/>
    <w:rsid w:val="00F35307"/>
    <w:rsid w:val="00F35321"/>
    <w:rsid w:val="00F35371"/>
    <w:rsid w:val="00F358AC"/>
    <w:rsid w:val="00F36504"/>
    <w:rsid w:val="00F36774"/>
    <w:rsid w:val="00F406EF"/>
    <w:rsid w:val="00F40C74"/>
    <w:rsid w:val="00F41178"/>
    <w:rsid w:val="00F41658"/>
    <w:rsid w:val="00F41875"/>
    <w:rsid w:val="00F41EF2"/>
    <w:rsid w:val="00F41F27"/>
    <w:rsid w:val="00F41F62"/>
    <w:rsid w:val="00F421E9"/>
    <w:rsid w:val="00F42952"/>
    <w:rsid w:val="00F42B9D"/>
    <w:rsid w:val="00F433F7"/>
    <w:rsid w:val="00F435FD"/>
    <w:rsid w:val="00F43A68"/>
    <w:rsid w:val="00F4411F"/>
    <w:rsid w:val="00F44B25"/>
    <w:rsid w:val="00F44E20"/>
    <w:rsid w:val="00F44F89"/>
    <w:rsid w:val="00F45144"/>
    <w:rsid w:val="00F4554E"/>
    <w:rsid w:val="00F457A3"/>
    <w:rsid w:val="00F45806"/>
    <w:rsid w:val="00F45BDA"/>
    <w:rsid w:val="00F45F3F"/>
    <w:rsid w:val="00F463AA"/>
    <w:rsid w:val="00F47300"/>
    <w:rsid w:val="00F4774D"/>
    <w:rsid w:val="00F4777D"/>
    <w:rsid w:val="00F50030"/>
    <w:rsid w:val="00F5054B"/>
    <w:rsid w:val="00F5089A"/>
    <w:rsid w:val="00F51205"/>
    <w:rsid w:val="00F51820"/>
    <w:rsid w:val="00F51A52"/>
    <w:rsid w:val="00F51BE5"/>
    <w:rsid w:val="00F5267E"/>
    <w:rsid w:val="00F53825"/>
    <w:rsid w:val="00F538F2"/>
    <w:rsid w:val="00F5410A"/>
    <w:rsid w:val="00F54938"/>
    <w:rsid w:val="00F54DFD"/>
    <w:rsid w:val="00F54F85"/>
    <w:rsid w:val="00F550E2"/>
    <w:rsid w:val="00F55BE1"/>
    <w:rsid w:val="00F55FD7"/>
    <w:rsid w:val="00F5620C"/>
    <w:rsid w:val="00F56510"/>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2FA8"/>
    <w:rsid w:val="00F63275"/>
    <w:rsid w:val="00F63401"/>
    <w:rsid w:val="00F63B3C"/>
    <w:rsid w:val="00F63D40"/>
    <w:rsid w:val="00F63E12"/>
    <w:rsid w:val="00F642F2"/>
    <w:rsid w:val="00F64B17"/>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C86"/>
    <w:rsid w:val="00F77D25"/>
    <w:rsid w:val="00F77E9D"/>
    <w:rsid w:val="00F806FA"/>
    <w:rsid w:val="00F80BC5"/>
    <w:rsid w:val="00F814E9"/>
    <w:rsid w:val="00F815E9"/>
    <w:rsid w:val="00F8192B"/>
    <w:rsid w:val="00F81B90"/>
    <w:rsid w:val="00F81BCE"/>
    <w:rsid w:val="00F82F2B"/>
    <w:rsid w:val="00F83EE3"/>
    <w:rsid w:val="00F847DF"/>
    <w:rsid w:val="00F849D6"/>
    <w:rsid w:val="00F84A33"/>
    <w:rsid w:val="00F84D46"/>
    <w:rsid w:val="00F84F81"/>
    <w:rsid w:val="00F85309"/>
    <w:rsid w:val="00F8595D"/>
    <w:rsid w:val="00F85A01"/>
    <w:rsid w:val="00F85AF8"/>
    <w:rsid w:val="00F85BD5"/>
    <w:rsid w:val="00F85DDA"/>
    <w:rsid w:val="00F864B6"/>
    <w:rsid w:val="00F86A2B"/>
    <w:rsid w:val="00F86CC8"/>
    <w:rsid w:val="00F86DFA"/>
    <w:rsid w:val="00F87338"/>
    <w:rsid w:val="00F87512"/>
    <w:rsid w:val="00F877F0"/>
    <w:rsid w:val="00F87915"/>
    <w:rsid w:val="00F90095"/>
    <w:rsid w:val="00F9051D"/>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3DC"/>
    <w:rsid w:val="00F95512"/>
    <w:rsid w:val="00F95657"/>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28B"/>
    <w:rsid w:val="00FA139D"/>
    <w:rsid w:val="00FA1843"/>
    <w:rsid w:val="00FA2BBC"/>
    <w:rsid w:val="00FA2E42"/>
    <w:rsid w:val="00FA2E79"/>
    <w:rsid w:val="00FA39A5"/>
    <w:rsid w:val="00FA3CE1"/>
    <w:rsid w:val="00FA3F95"/>
    <w:rsid w:val="00FA4B20"/>
    <w:rsid w:val="00FA4BF9"/>
    <w:rsid w:val="00FA5082"/>
    <w:rsid w:val="00FA5AC1"/>
    <w:rsid w:val="00FA5BE8"/>
    <w:rsid w:val="00FA5EF3"/>
    <w:rsid w:val="00FA5FD7"/>
    <w:rsid w:val="00FA62C1"/>
    <w:rsid w:val="00FA640A"/>
    <w:rsid w:val="00FA6979"/>
    <w:rsid w:val="00FA6F58"/>
    <w:rsid w:val="00FA74FC"/>
    <w:rsid w:val="00FA7852"/>
    <w:rsid w:val="00FA7B07"/>
    <w:rsid w:val="00FB062E"/>
    <w:rsid w:val="00FB082D"/>
    <w:rsid w:val="00FB16C6"/>
    <w:rsid w:val="00FB1F93"/>
    <w:rsid w:val="00FB212B"/>
    <w:rsid w:val="00FB26F5"/>
    <w:rsid w:val="00FB2A78"/>
    <w:rsid w:val="00FB2DAB"/>
    <w:rsid w:val="00FB321F"/>
    <w:rsid w:val="00FB33D8"/>
    <w:rsid w:val="00FB3771"/>
    <w:rsid w:val="00FB38DD"/>
    <w:rsid w:val="00FB3C92"/>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1C54"/>
    <w:rsid w:val="00FC21D9"/>
    <w:rsid w:val="00FC25FC"/>
    <w:rsid w:val="00FC2706"/>
    <w:rsid w:val="00FC275A"/>
    <w:rsid w:val="00FC2858"/>
    <w:rsid w:val="00FC2D4A"/>
    <w:rsid w:val="00FC2EC9"/>
    <w:rsid w:val="00FC31BD"/>
    <w:rsid w:val="00FC33FD"/>
    <w:rsid w:val="00FC3721"/>
    <w:rsid w:val="00FC3C85"/>
    <w:rsid w:val="00FC41B7"/>
    <w:rsid w:val="00FC42F8"/>
    <w:rsid w:val="00FC4322"/>
    <w:rsid w:val="00FC44C9"/>
    <w:rsid w:val="00FC46D0"/>
    <w:rsid w:val="00FC4921"/>
    <w:rsid w:val="00FC4C02"/>
    <w:rsid w:val="00FC4DC2"/>
    <w:rsid w:val="00FC5128"/>
    <w:rsid w:val="00FC5A9D"/>
    <w:rsid w:val="00FC62AE"/>
    <w:rsid w:val="00FC6468"/>
    <w:rsid w:val="00FC68F8"/>
    <w:rsid w:val="00FC723A"/>
    <w:rsid w:val="00FD00B0"/>
    <w:rsid w:val="00FD0603"/>
    <w:rsid w:val="00FD0CF4"/>
    <w:rsid w:val="00FD1AB7"/>
    <w:rsid w:val="00FD1ECF"/>
    <w:rsid w:val="00FD1F0E"/>
    <w:rsid w:val="00FD2207"/>
    <w:rsid w:val="00FD2560"/>
    <w:rsid w:val="00FD2701"/>
    <w:rsid w:val="00FD278C"/>
    <w:rsid w:val="00FD2BDF"/>
    <w:rsid w:val="00FD35E9"/>
    <w:rsid w:val="00FD3EF2"/>
    <w:rsid w:val="00FD432E"/>
    <w:rsid w:val="00FD5234"/>
    <w:rsid w:val="00FD5A49"/>
    <w:rsid w:val="00FD5B36"/>
    <w:rsid w:val="00FD609C"/>
    <w:rsid w:val="00FD60E9"/>
    <w:rsid w:val="00FD6620"/>
    <w:rsid w:val="00FD74A7"/>
    <w:rsid w:val="00FD7BC6"/>
    <w:rsid w:val="00FD7D7C"/>
    <w:rsid w:val="00FD7E98"/>
    <w:rsid w:val="00FE024C"/>
    <w:rsid w:val="00FE07E4"/>
    <w:rsid w:val="00FE08C9"/>
    <w:rsid w:val="00FE0EAA"/>
    <w:rsid w:val="00FE156B"/>
    <w:rsid w:val="00FE1607"/>
    <w:rsid w:val="00FE1FAE"/>
    <w:rsid w:val="00FE228B"/>
    <w:rsid w:val="00FE2536"/>
    <w:rsid w:val="00FE2865"/>
    <w:rsid w:val="00FE343F"/>
    <w:rsid w:val="00FE3D56"/>
    <w:rsid w:val="00FE4103"/>
    <w:rsid w:val="00FE41F1"/>
    <w:rsid w:val="00FE44B0"/>
    <w:rsid w:val="00FE46AF"/>
    <w:rsid w:val="00FE4FFC"/>
    <w:rsid w:val="00FE5983"/>
    <w:rsid w:val="00FE5B66"/>
    <w:rsid w:val="00FE5FF4"/>
    <w:rsid w:val="00FE63B8"/>
    <w:rsid w:val="00FE6689"/>
    <w:rsid w:val="00FE69AF"/>
    <w:rsid w:val="00FE7016"/>
    <w:rsid w:val="00FE7044"/>
    <w:rsid w:val="00FE723A"/>
    <w:rsid w:val="00FE77D1"/>
    <w:rsid w:val="00FE7987"/>
    <w:rsid w:val="00FF01C9"/>
    <w:rsid w:val="00FF01D7"/>
    <w:rsid w:val="00FF07EA"/>
    <w:rsid w:val="00FF0C6D"/>
    <w:rsid w:val="00FF104B"/>
    <w:rsid w:val="00FF10CF"/>
    <w:rsid w:val="00FF1252"/>
    <w:rsid w:val="00FF1E4C"/>
    <w:rsid w:val="00FF1E5E"/>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36"/>
    <w:rsid w:val="00FF3B4B"/>
    <w:rsid w:val="00FF3D23"/>
    <w:rsid w:val="00FF3F1E"/>
    <w:rsid w:val="00FF43B1"/>
    <w:rsid w:val="00FF4932"/>
    <w:rsid w:val="00FF5117"/>
    <w:rsid w:val="00FF5F17"/>
    <w:rsid w:val="00FF6159"/>
    <w:rsid w:val="00FF6537"/>
    <w:rsid w:val="00FF7554"/>
    <w:rsid w:val="00FF7998"/>
    <w:rsid w:val="00FF7D5A"/>
    <w:rsid w:val="00FF7EC0"/>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1DAC05"/>
  <w15:docId w15:val="{FB73B061-4D35-4D2A-87A1-D7D43C048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574"/>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 w:type="paragraph" w:customStyle="1" w:styleId="SRK5">
    <w:name w:val="SRK 5"/>
    <w:basedOn w:val="Nadpis5"/>
    <w:next w:val="Normlny"/>
    <w:qFormat/>
    <w:rsid w:val="0046019A"/>
    <w:pPr>
      <w:numPr>
        <w:ilvl w:val="0"/>
        <w:numId w:val="0"/>
      </w:numPr>
      <w:spacing w:before="200" w:after="0"/>
      <w:jc w:val="both"/>
    </w:pPr>
    <w:rPr>
      <w:rFonts w:cs="Arial"/>
      <w:i w:val="0"/>
      <w:color w:val="1E4E9D"/>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656689339">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59796087">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31728928">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mailto:vo.sep@minv.sk" TargetMode="External"/><Relationship Id="rId26" Type="http://schemas.openxmlformats.org/officeDocument/2006/relationships/hyperlink" Target="http://www.orsr.sk" TargetMode="External"/><Relationship Id="rId3" Type="http://schemas.openxmlformats.org/officeDocument/2006/relationships/customXml" Target="../customXml/item3.xml"/><Relationship Id="rId21" Type="http://schemas.openxmlformats.org/officeDocument/2006/relationships/hyperlink" Target="https://www.slov-lex.sk/pravne-predpisy/SK/ZZ/2015/343/20190101" TargetMode="Externa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hyperlink" Target="http://www.partnerskadohoda.gov.sk" TargetMode="External"/><Relationship Id="rId25" Type="http://schemas.openxmlformats.org/officeDocument/2006/relationships/hyperlink" Target="mailto:zakazkycko@vlada.gov.sk"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zbierka.sk/sk/predpisy/401-2012-z-z.p-34960.pdf" TargetMode="External"/><Relationship Id="rId20" Type="http://schemas.openxmlformats.org/officeDocument/2006/relationships/hyperlink" Target="https://www.slov-lex.sk/pravne-predpisy/SK/ZZ/2015/343/20190101" TargetMode="External"/><Relationship Id="rId29" Type="http://schemas.openxmlformats.org/officeDocument/2006/relationships/hyperlink" Target="http://www.uvo.gov.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vo.sep@minv.sk"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employment.gov.sk/filemanager/opatrenie-248_2012zz.pdf" TargetMode="External"/><Relationship Id="rId23" Type="http://schemas.openxmlformats.org/officeDocument/2006/relationships/hyperlink" Target="mailto:vo.sep@minv.sk" TargetMode="External"/><Relationship Id="rId28" Type="http://schemas.openxmlformats.org/officeDocument/2006/relationships/hyperlink" Target="http://www.orsr.sk" TargetMode="External"/><Relationship Id="rId10" Type="http://schemas.openxmlformats.org/officeDocument/2006/relationships/endnotes" Target="endnotes.xml"/><Relationship Id="rId19" Type="http://schemas.openxmlformats.org/officeDocument/2006/relationships/hyperlink" Target="http://www.minv.sk/?usmernenia-riadiaceho-organu"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s://www.slov-lex.sk/pravne-predpisy/SK/ZZ/2015/343/20190101" TargetMode="External"/><Relationship Id="rId27" Type="http://schemas.openxmlformats.org/officeDocument/2006/relationships/hyperlink" Target="http://www.uvo.gov.sk" TargetMode="External"/><Relationship Id="rId30" Type="http://schemas.openxmlformats.org/officeDocument/2006/relationships/hyperlink" Target="mailto:zakazkycko@vlada.gov.sk" TargetMode="Externa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3432015-z-z--51e.html" TargetMode="External"/><Relationship Id="rId7" Type="http://schemas.openxmlformats.org/officeDocument/2006/relationships/hyperlink" Target="https://www.partnerskadohoda.gov.sk/metodicke-pokyny-cko-a-uv-sr/" TargetMode="External"/><Relationship Id="rId2" Type="http://schemas.openxmlformats.org/officeDocument/2006/relationships/hyperlink" Target="http://www.uvo.gov.sk/legislativametodika-dohlad/metodicke-usmernenia/vseobecne-metodicke-usmernenia-zakon-c-252006-z-z--4bc.html" TargetMode="External"/><Relationship Id="rId1" Type="http://schemas.openxmlformats.org/officeDocument/2006/relationships/hyperlink" Target="https://ec.europa.eu/europeaid/sites/devco/files/perdiems-2017-03-17_en.pdf" TargetMode="External"/><Relationship Id="rId6" Type="http://schemas.openxmlformats.org/officeDocument/2006/relationships/hyperlink" Target="https://www.partnerskadohoda.gov.sk/metodicke-pokyny-cko-a-uv-sr/" TargetMode="External"/><Relationship Id="rId5" Type="http://schemas.openxmlformats.org/officeDocument/2006/relationships/hyperlink" Target="http://www.partnerskadohoda.gov.sk/metodicke-pokyny-cko/"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3.xml><?xml version="1.0" encoding="utf-8"?>
<ds:datastoreItem xmlns:ds="http://schemas.openxmlformats.org/officeDocument/2006/customXml" ds:itemID="{9AD95716-EE23-403D-AA66-FB0576B85C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30102AF-4B89-4365-9CD1-97E471B1C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181</Pages>
  <Words>95271</Words>
  <Characters>543051</Characters>
  <Application>Microsoft Office Word</Application>
  <DocSecurity>0</DocSecurity>
  <Lines>4525</Lines>
  <Paragraphs>1274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637048</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Zuzana Hušeková</cp:lastModifiedBy>
  <cp:revision>3</cp:revision>
  <cp:lastPrinted>2019-12-13T08:09:00Z</cp:lastPrinted>
  <dcterms:created xsi:type="dcterms:W3CDTF">2020-12-18T12:47:00Z</dcterms:created>
  <dcterms:modified xsi:type="dcterms:W3CDTF">2020-12-18T12:47:00Z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