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1510C32E" w:rsidR="003E4CCB" w:rsidRPr="00347388" w:rsidRDefault="003E4CCB" w:rsidP="003E4CCB">
      <w:pPr>
        <w:spacing w:line="360" w:lineRule="auto"/>
        <w:rPr>
          <w:rFonts w:cs="Arial"/>
          <w:sz w:val="20"/>
          <w:lang w:eastAsia="cs-CZ"/>
        </w:rPr>
      </w:pPr>
      <w:r w:rsidRPr="00347388">
        <w:rPr>
          <w:rFonts w:cs="Arial"/>
          <w:sz w:val="20"/>
          <w:lang w:eastAsia="cs-CZ"/>
        </w:rPr>
        <w:t>Dátum:</w:t>
      </w:r>
      <w:ins w:id="1" w:author="Miruška Hrabčáková" w:date="2019-01-30T08:15:00Z">
        <w:r w:rsidR="00B25992">
          <w:rPr>
            <w:rFonts w:cs="Arial"/>
            <w:sz w:val="20"/>
            <w:lang w:eastAsia="cs-CZ"/>
          </w:rPr>
          <w:t>3</w:t>
        </w:r>
      </w:ins>
      <w:r w:rsidR="005D3D44">
        <w:rPr>
          <w:rFonts w:cs="Arial"/>
          <w:sz w:val="20"/>
          <w:lang w:eastAsia="cs-CZ"/>
        </w:rPr>
        <w:t>1</w:t>
      </w:r>
      <w:del w:id="2" w:author="Miruška Hrabčáková" w:date="2019-01-17T08:00:00Z">
        <w:r w:rsidR="005D3D44" w:rsidDel="000D6CD4">
          <w:rPr>
            <w:rFonts w:cs="Arial"/>
            <w:sz w:val="20"/>
            <w:lang w:eastAsia="cs-CZ"/>
          </w:rPr>
          <w:delText>3</w:delText>
        </w:r>
      </w:del>
      <w:r w:rsidRPr="00E25071">
        <w:rPr>
          <w:rFonts w:cs="Arial"/>
          <w:sz w:val="20"/>
          <w:lang w:eastAsia="cs-CZ"/>
        </w:rPr>
        <w:t xml:space="preserve">. </w:t>
      </w:r>
      <w:ins w:id="3" w:author="Miruška Hrabčáková" w:date="2019-01-17T08:00:00Z">
        <w:r w:rsidR="000D6CD4">
          <w:rPr>
            <w:rFonts w:cs="Arial"/>
            <w:sz w:val="20"/>
            <w:lang w:eastAsia="cs-CZ"/>
          </w:rPr>
          <w:t>0</w:t>
        </w:r>
      </w:ins>
      <w:r w:rsidR="00F14DC9">
        <w:rPr>
          <w:rFonts w:cs="Arial"/>
          <w:sz w:val="20"/>
          <w:lang w:eastAsia="cs-CZ"/>
        </w:rPr>
        <w:t>1</w:t>
      </w:r>
      <w:del w:id="4" w:author="Miruška Hrabčáková" w:date="2019-01-17T08:00:00Z">
        <w:r w:rsidR="005D3D44" w:rsidDel="000D6CD4">
          <w:rPr>
            <w:rFonts w:cs="Arial"/>
            <w:sz w:val="20"/>
            <w:lang w:eastAsia="cs-CZ"/>
          </w:rPr>
          <w:delText>2</w:delText>
        </w:r>
      </w:del>
      <w:r w:rsidRPr="00E25071">
        <w:rPr>
          <w:rFonts w:cs="Arial"/>
          <w:sz w:val="20"/>
          <w:lang w:eastAsia="cs-CZ"/>
        </w:rPr>
        <w:t>. 201</w:t>
      </w:r>
      <w:del w:id="5" w:author="Miruška Hrabčáková" w:date="2019-01-17T08:00:00Z">
        <w:r w:rsidR="000922B4" w:rsidDel="000D6CD4">
          <w:rPr>
            <w:rFonts w:cs="Arial"/>
            <w:sz w:val="20"/>
            <w:lang w:eastAsia="cs-CZ"/>
          </w:rPr>
          <w:delText>8</w:delText>
        </w:r>
      </w:del>
      <w:ins w:id="6" w:author="Miruška Hrabčáková" w:date="2019-01-17T08:00:00Z">
        <w:r w:rsidR="000D6CD4">
          <w:rPr>
            <w:rFonts w:cs="Arial"/>
            <w:sz w:val="20"/>
            <w:lang w:eastAsia="cs-CZ"/>
          </w:rPr>
          <w:t>9</w:t>
        </w:r>
      </w:ins>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3C3AD013" w:rsidR="003E4CCB" w:rsidRDefault="003E4CCB" w:rsidP="003E4CCB">
      <w:pPr>
        <w:spacing w:line="360" w:lineRule="auto"/>
        <w:rPr>
          <w:rFonts w:cs="Arial"/>
          <w:sz w:val="20"/>
          <w:lang w:eastAsia="cs-CZ"/>
        </w:rPr>
      </w:pPr>
      <w:r w:rsidRPr="00347388">
        <w:rPr>
          <w:rFonts w:cs="Arial"/>
          <w:sz w:val="20"/>
          <w:lang w:eastAsia="cs-CZ"/>
        </w:rPr>
        <w:t>Dátum:</w:t>
      </w:r>
      <w:ins w:id="7" w:author="Miruška Hrabčáková" w:date="2019-01-30T08:15:00Z">
        <w:r w:rsidR="00B25992">
          <w:rPr>
            <w:rFonts w:cs="Arial"/>
            <w:sz w:val="20"/>
            <w:lang w:eastAsia="cs-CZ"/>
          </w:rPr>
          <w:t>3</w:t>
        </w:r>
      </w:ins>
      <w:r w:rsidR="005D3D44">
        <w:rPr>
          <w:rFonts w:cs="Arial"/>
          <w:sz w:val="20"/>
          <w:lang w:eastAsia="cs-CZ"/>
        </w:rPr>
        <w:t>1</w:t>
      </w:r>
      <w:del w:id="8" w:author="Miruška Hrabčáková" w:date="2019-01-17T08:00:00Z">
        <w:r w:rsidR="005D3D44" w:rsidDel="000D6CD4">
          <w:rPr>
            <w:rFonts w:cs="Arial"/>
            <w:sz w:val="20"/>
            <w:lang w:eastAsia="cs-CZ"/>
          </w:rPr>
          <w:delText>3</w:delText>
        </w:r>
      </w:del>
      <w:r w:rsidRPr="00E25071">
        <w:rPr>
          <w:rFonts w:cs="Arial"/>
          <w:sz w:val="20"/>
          <w:lang w:eastAsia="cs-CZ"/>
        </w:rPr>
        <w:t>. </w:t>
      </w:r>
      <w:ins w:id="9" w:author="Miruška Hrabčáková" w:date="2019-01-17T08:00:00Z">
        <w:r w:rsidR="000D6CD4">
          <w:rPr>
            <w:rFonts w:cs="Arial"/>
            <w:sz w:val="20"/>
            <w:lang w:eastAsia="cs-CZ"/>
          </w:rPr>
          <w:t>0</w:t>
        </w:r>
      </w:ins>
      <w:r w:rsidR="0057799B">
        <w:rPr>
          <w:rFonts w:cs="Arial"/>
          <w:sz w:val="20"/>
          <w:lang w:eastAsia="cs-CZ"/>
        </w:rPr>
        <w:t>1</w:t>
      </w:r>
      <w:del w:id="10" w:author="Miruška Hrabčáková" w:date="2019-01-17T08:00:00Z">
        <w:r w:rsidR="005D3D44" w:rsidDel="000D6CD4">
          <w:rPr>
            <w:rFonts w:cs="Arial"/>
            <w:sz w:val="20"/>
            <w:lang w:eastAsia="cs-CZ"/>
          </w:rPr>
          <w:delText>2</w:delText>
        </w:r>
      </w:del>
      <w:r w:rsidRPr="00E25071">
        <w:rPr>
          <w:rFonts w:cs="Arial"/>
          <w:sz w:val="20"/>
          <w:lang w:eastAsia="cs-CZ"/>
        </w:rPr>
        <w:t>. 201</w:t>
      </w:r>
      <w:del w:id="11" w:author="Miruška Hrabčáková" w:date="2019-01-17T08:00:00Z">
        <w:r w:rsidR="000922B4" w:rsidDel="000D6CD4">
          <w:rPr>
            <w:rFonts w:cs="Arial"/>
            <w:sz w:val="20"/>
            <w:lang w:eastAsia="cs-CZ"/>
          </w:rPr>
          <w:delText>8</w:delText>
        </w:r>
      </w:del>
      <w:ins w:id="12" w:author="Miruška Hrabčáková" w:date="2019-01-17T08:00:00Z">
        <w:r w:rsidR="000D6CD4">
          <w:rPr>
            <w:rFonts w:cs="Arial"/>
            <w:sz w:val="20"/>
            <w:lang w:eastAsia="cs-CZ"/>
          </w:rPr>
          <w:t>9</w:t>
        </w:r>
      </w:ins>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0FFDD80B" w:rsidR="003E4CCB" w:rsidRPr="00347388" w:rsidRDefault="006B41BD" w:rsidP="00140CE3">
      <w:pPr>
        <w:tabs>
          <w:tab w:val="left" w:pos="1134"/>
        </w:tabs>
        <w:spacing w:line="360" w:lineRule="auto"/>
        <w:rPr>
          <w:rFonts w:cs="Arial"/>
          <w:sz w:val="20"/>
          <w:lang w:eastAsia="cs-CZ"/>
        </w:rPr>
      </w:pPr>
      <w:r w:rsidRPr="008F2822">
        <w:t>Dátum:</w:t>
      </w:r>
      <w:ins w:id="13" w:author="Miruška Hrabčáková" w:date="2019-01-30T08:15:00Z">
        <w:r w:rsidR="00B25992">
          <w:t>3</w:t>
        </w:r>
      </w:ins>
      <w:r w:rsidR="005D3D44">
        <w:t>1</w:t>
      </w:r>
      <w:del w:id="14" w:author="Miruška Hrabčáková" w:date="2019-01-17T08:00:00Z">
        <w:r w:rsidR="005D3D44" w:rsidDel="000D6CD4">
          <w:delText>3</w:delText>
        </w:r>
      </w:del>
      <w:r w:rsidRPr="00140CE3">
        <w:t>. </w:t>
      </w:r>
      <w:ins w:id="15" w:author="Miruška Hrabčáková" w:date="2019-01-17T08:00:00Z">
        <w:r w:rsidR="000D6CD4">
          <w:t>0</w:t>
        </w:r>
      </w:ins>
      <w:r w:rsidR="0057799B">
        <w:t>1</w:t>
      </w:r>
      <w:del w:id="16" w:author="Miruška Hrabčáková" w:date="2019-01-17T08:00:00Z">
        <w:r w:rsidR="005D3D44" w:rsidDel="000D6CD4">
          <w:delText>2</w:delText>
        </w:r>
      </w:del>
      <w:r>
        <w:t>. 201</w:t>
      </w:r>
      <w:del w:id="17" w:author="Miruška Hrabčáková" w:date="2019-01-17T08:00:00Z">
        <w:r w:rsidR="000922B4" w:rsidDel="000D6CD4">
          <w:delText>8</w:delText>
        </w:r>
      </w:del>
      <w:ins w:id="18" w:author="Miruška Hrabčáková" w:date="2019-01-17T08:00:00Z">
        <w:r w:rsidR="000D6CD4">
          <w:t>9</w:t>
        </w:r>
      </w:ins>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47FE24AD" w:rsidR="003E4CCB" w:rsidRPr="00347388" w:rsidRDefault="003E4CCB" w:rsidP="003E4CCB">
      <w:pPr>
        <w:spacing w:line="360" w:lineRule="auto"/>
        <w:rPr>
          <w:rFonts w:cs="Arial"/>
          <w:sz w:val="20"/>
          <w:lang w:eastAsia="cs-CZ"/>
        </w:rPr>
      </w:pPr>
      <w:r w:rsidRPr="00347388">
        <w:rPr>
          <w:rFonts w:cs="Arial"/>
          <w:sz w:val="20"/>
          <w:lang w:eastAsia="cs-CZ"/>
        </w:rPr>
        <w:t>Dátum:</w:t>
      </w:r>
      <w:ins w:id="19" w:author="Miruška Hrabčáková" w:date="2019-01-30T08:15:00Z">
        <w:r w:rsidR="00B25992">
          <w:rPr>
            <w:rFonts w:cs="Arial"/>
            <w:sz w:val="20"/>
            <w:lang w:eastAsia="cs-CZ"/>
          </w:rPr>
          <w:t>3</w:t>
        </w:r>
      </w:ins>
      <w:r w:rsidR="005D3D44">
        <w:rPr>
          <w:rFonts w:cs="Arial"/>
          <w:sz w:val="20"/>
          <w:lang w:eastAsia="cs-CZ"/>
        </w:rPr>
        <w:t>1</w:t>
      </w:r>
      <w:del w:id="20" w:author="Miruška Hrabčáková" w:date="2019-01-17T08:00:00Z">
        <w:r w:rsidR="005D3D44" w:rsidDel="000D6CD4">
          <w:rPr>
            <w:rFonts w:cs="Arial"/>
            <w:sz w:val="20"/>
            <w:lang w:eastAsia="cs-CZ"/>
          </w:rPr>
          <w:delText>3</w:delText>
        </w:r>
      </w:del>
      <w:r w:rsidRPr="00E25071">
        <w:rPr>
          <w:rFonts w:cs="Arial"/>
          <w:sz w:val="20"/>
          <w:lang w:eastAsia="cs-CZ"/>
        </w:rPr>
        <w:t>. </w:t>
      </w:r>
      <w:ins w:id="21" w:author="Miruška Hrabčáková" w:date="2019-01-17T08:01:00Z">
        <w:r w:rsidR="000D6CD4">
          <w:rPr>
            <w:rFonts w:cs="Arial"/>
            <w:sz w:val="20"/>
            <w:lang w:eastAsia="cs-CZ"/>
          </w:rPr>
          <w:t>0</w:t>
        </w:r>
      </w:ins>
      <w:r w:rsidR="0057799B">
        <w:rPr>
          <w:rFonts w:cs="Arial"/>
          <w:sz w:val="20"/>
          <w:lang w:eastAsia="cs-CZ"/>
        </w:rPr>
        <w:t>1</w:t>
      </w:r>
      <w:del w:id="22" w:author="Miruška Hrabčáková" w:date="2019-01-17T08:00:00Z">
        <w:r w:rsidR="005D3D44" w:rsidDel="000D6CD4">
          <w:rPr>
            <w:rFonts w:cs="Arial"/>
            <w:sz w:val="20"/>
            <w:lang w:eastAsia="cs-CZ"/>
          </w:rPr>
          <w:delText>2</w:delText>
        </w:r>
      </w:del>
      <w:r w:rsidRPr="00E25071">
        <w:rPr>
          <w:rFonts w:cs="Arial"/>
          <w:sz w:val="20"/>
          <w:lang w:eastAsia="cs-CZ"/>
        </w:rPr>
        <w:t>. 201</w:t>
      </w:r>
      <w:ins w:id="23" w:author="Miruška Hrabčáková" w:date="2019-01-17T08:01:00Z">
        <w:r w:rsidR="000D6CD4">
          <w:rPr>
            <w:rFonts w:cs="Arial"/>
            <w:sz w:val="20"/>
            <w:lang w:eastAsia="cs-CZ"/>
          </w:rPr>
          <w:t>9</w:t>
        </w:r>
      </w:ins>
      <w:del w:id="24" w:author="Miruška Hrabčáková" w:date="2019-01-17T08:01:00Z">
        <w:r w:rsidR="000922B4" w:rsidDel="000D6CD4">
          <w:rPr>
            <w:rFonts w:cs="Arial"/>
            <w:sz w:val="20"/>
            <w:lang w:eastAsia="cs-CZ"/>
          </w:rPr>
          <w:delText>8</w:delText>
        </w:r>
      </w:del>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B0A2EE8" w:rsidR="003E4CCB" w:rsidRDefault="003E4CCB" w:rsidP="003E4CCB">
      <w:pPr>
        <w:jc w:val="center"/>
        <w:rPr>
          <w:color w:val="001D58"/>
          <w:sz w:val="60"/>
        </w:rPr>
      </w:pPr>
      <w:r w:rsidRPr="00E25071">
        <w:rPr>
          <w:rFonts w:cs="Arial"/>
          <w:sz w:val="18"/>
          <w:lang w:eastAsia="cs-CZ"/>
        </w:rPr>
        <w:t xml:space="preserve">Verzia: </w:t>
      </w:r>
      <w:ins w:id="25" w:author="Miruška Hrabčáková" w:date="2019-01-18T14:00:00Z">
        <w:r w:rsidR="002539E1">
          <w:rPr>
            <w:rFonts w:cs="Arial"/>
            <w:sz w:val="18"/>
            <w:lang w:eastAsia="cs-CZ"/>
          </w:rPr>
          <w:t>5</w:t>
        </w:r>
      </w:ins>
      <w:del w:id="26" w:author="Miruška Hrabčáková" w:date="2019-01-18T14:00:00Z">
        <w:r w:rsidR="000922B4" w:rsidDel="002539E1">
          <w:rPr>
            <w:rFonts w:cs="Arial"/>
            <w:sz w:val="18"/>
            <w:lang w:eastAsia="cs-CZ"/>
          </w:rPr>
          <w:delText>4</w:delText>
        </w:r>
      </w:del>
      <w:r w:rsidRPr="00E25071">
        <w:rPr>
          <w:rFonts w:cs="Arial"/>
          <w:sz w:val="18"/>
          <w:lang w:eastAsia="cs-CZ"/>
        </w:rPr>
        <w:t>.</w:t>
      </w:r>
      <w:ins w:id="27" w:author="Miruška Hrabčáková" w:date="2019-01-18T14:00:00Z">
        <w:r w:rsidR="002539E1">
          <w:rPr>
            <w:rFonts w:cs="Arial"/>
            <w:sz w:val="18"/>
            <w:lang w:eastAsia="cs-CZ"/>
          </w:rPr>
          <w:t>0</w:t>
        </w:r>
      </w:ins>
      <w:del w:id="28" w:author="Miruška Hrabčáková" w:date="2019-01-17T08:01:00Z">
        <w:r w:rsidR="005D3D44" w:rsidDel="000D6CD4">
          <w:rPr>
            <w:rFonts w:cs="Arial"/>
            <w:sz w:val="18"/>
            <w:lang w:eastAsia="cs-CZ"/>
          </w:rPr>
          <w:delText>6</w:delText>
        </w:r>
      </w:del>
      <w:r w:rsidRPr="00E25071">
        <w:rPr>
          <w:rFonts w:cs="Arial"/>
          <w:sz w:val="18"/>
          <w:lang w:eastAsia="cs-CZ"/>
        </w:rPr>
        <w:t xml:space="preserve">; platnosť od: </w:t>
      </w:r>
      <w:ins w:id="29" w:author="Miruška Hrabčáková" w:date="2019-01-30T08:26:00Z">
        <w:r w:rsidR="00D03F7F">
          <w:rPr>
            <w:rFonts w:cs="Arial"/>
            <w:sz w:val="18"/>
            <w:lang w:eastAsia="cs-CZ"/>
          </w:rPr>
          <w:t>3</w:t>
        </w:r>
      </w:ins>
      <w:r w:rsidR="005D3D44">
        <w:rPr>
          <w:rFonts w:cs="Arial"/>
          <w:sz w:val="18"/>
          <w:lang w:eastAsia="cs-CZ"/>
        </w:rPr>
        <w:t>1</w:t>
      </w:r>
      <w:del w:id="30" w:author="Miruška Hrabčáková" w:date="2019-01-17T08:01:00Z">
        <w:r w:rsidR="005D3D44" w:rsidDel="000D6CD4">
          <w:rPr>
            <w:rFonts w:cs="Arial"/>
            <w:sz w:val="18"/>
            <w:lang w:eastAsia="cs-CZ"/>
          </w:rPr>
          <w:delText>3</w:delText>
        </w:r>
      </w:del>
      <w:r w:rsidRPr="00E25071">
        <w:rPr>
          <w:rFonts w:cs="Arial"/>
          <w:sz w:val="18"/>
          <w:lang w:eastAsia="cs-CZ"/>
        </w:rPr>
        <w:t xml:space="preserve">. </w:t>
      </w:r>
      <w:ins w:id="31" w:author="Miruška Hrabčáková" w:date="2019-01-17T08:01:00Z">
        <w:r w:rsidR="000D6CD4">
          <w:rPr>
            <w:rFonts w:cs="Arial"/>
            <w:sz w:val="18"/>
            <w:lang w:eastAsia="cs-CZ"/>
          </w:rPr>
          <w:t>0</w:t>
        </w:r>
      </w:ins>
      <w:r w:rsidR="0057799B">
        <w:rPr>
          <w:rFonts w:cs="Arial"/>
          <w:sz w:val="18"/>
          <w:lang w:eastAsia="cs-CZ"/>
        </w:rPr>
        <w:t>1</w:t>
      </w:r>
      <w:del w:id="32" w:author="Miruška Hrabčáková" w:date="2019-01-17T08:01:00Z">
        <w:r w:rsidR="005D3D44" w:rsidDel="000D6CD4">
          <w:rPr>
            <w:rFonts w:cs="Arial"/>
            <w:sz w:val="18"/>
            <w:lang w:eastAsia="cs-CZ"/>
          </w:rPr>
          <w:delText>2</w:delText>
        </w:r>
      </w:del>
      <w:r w:rsidRPr="00E25071">
        <w:rPr>
          <w:rFonts w:cs="Arial"/>
          <w:sz w:val="18"/>
          <w:lang w:eastAsia="cs-CZ"/>
        </w:rPr>
        <w:t>. 201</w:t>
      </w:r>
      <w:del w:id="33" w:author="Miruška Hrabčáková" w:date="2019-01-17T08:01:00Z">
        <w:r w:rsidR="000922B4" w:rsidDel="000D6CD4">
          <w:rPr>
            <w:rFonts w:cs="Arial"/>
            <w:sz w:val="18"/>
            <w:lang w:eastAsia="cs-CZ"/>
          </w:rPr>
          <w:delText>8</w:delText>
        </w:r>
      </w:del>
      <w:ins w:id="34" w:author="Miruška Hrabčáková" w:date="2019-01-17T08:01:00Z">
        <w:r w:rsidR="000D6CD4">
          <w:rPr>
            <w:rFonts w:cs="Arial"/>
            <w:sz w:val="18"/>
            <w:lang w:eastAsia="cs-CZ"/>
          </w:rPr>
          <w:t>9</w:t>
        </w:r>
      </w:ins>
      <w:r w:rsidRPr="00E25071">
        <w:rPr>
          <w:rFonts w:cs="Arial"/>
          <w:sz w:val="18"/>
          <w:lang w:eastAsia="cs-CZ"/>
        </w:rPr>
        <w:t xml:space="preserve">, účinnosť od: </w:t>
      </w:r>
      <w:ins w:id="35" w:author="Miruška Hrabčáková" w:date="2019-01-30T08:26:00Z">
        <w:r w:rsidR="00D03F7F">
          <w:rPr>
            <w:rFonts w:cs="Arial"/>
            <w:sz w:val="18"/>
            <w:lang w:eastAsia="cs-CZ"/>
          </w:rPr>
          <w:t>3</w:t>
        </w:r>
      </w:ins>
      <w:r w:rsidR="005D3D44">
        <w:rPr>
          <w:rFonts w:cs="Arial"/>
          <w:sz w:val="18"/>
          <w:lang w:eastAsia="cs-CZ"/>
        </w:rPr>
        <w:t>1</w:t>
      </w:r>
      <w:del w:id="36" w:author="Miruška Hrabčáková" w:date="2019-01-17T08:01:00Z">
        <w:r w:rsidR="005D3D44" w:rsidDel="000D6CD4">
          <w:rPr>
            <w:rFonts w:cs="Arial"/>
            <w:sz w:val="18"/>
            <w:lang w:eastAsia="cs-CZ"/>
          </w:rPr>
          <w:delText>3</w:delText>
        </w:r>
      </w:del>
      <w:r w:rsidRPr="00E25071">
        <w:rPr>
          <w:rFonts w:cs="Arial"/>
          <w:sz w:val="18"/>
          <w:lang w:eastAsia="cs-CZ"/>
        </w:rPr>
        <w:t xml:space="preserve">. </w:t>
      </w:r>
      <w:ins w:id="37" w:author="Miruška Hrabčáková" w:date="2019-01-17T08:01:00Z">
        <w:r w:rsidR="000D6CD4">
          <w:rPr>
            <w:rFonts w:cs="Arial"/>
            <w:sz w:val="18"/>
            <w:lang w:eastAsia="cs-CZ"/>
          </w:rPr>
          <w:t>0</w:t>
        </w:r>
      </w:ins>
      <w:r w:rsidR="0057799B">
        <w:rPr>
          <w:rFonts w:cs="Arial"/>
          <w:sz w:val="18"/>
          <w:lang w:eastAsia="cs-CZ"/>
        </w:rPr>
        <w:t>1</w:t>
      </w:r>
      <w:del w:id="38" w:author="Miruška Hrabčáková" w:date="2019-01-17T08:01:00Z">
        <w:r w:rsidR="005D3D44" w:rsidDel="000D6CD4">
          <w:rPr>
            <w:rFonts w:cs="Arial"/>
            <w:sz w:val="18"/>
            <w:lang w:eastAsia="cs-CZ"/>
          </w:rPr>
          <w:delText>2</w:delText>
        </w:r>
      </w:del>
      <w:r w:rsidRPr="00E25071">
        <w:rPr>
          <w:rFonts w:cs="Arial"/>
          <w:sz w:val="18"/>
          <w:lang w:eastAsia="cs-CZ"/>
        </w:rPr>
        <w:t>. 201</w:t>
      </w:r>
      <w:del w:id="39" w:author="Miruška Hrabčáková" w:date="2019-01-17T08:01:00Z">
        <w:r w:rsidR="000922B4" w:rsidDel="000D6CD4">
          <w:rPr>
            <w:rFonts w:cs="Arial"/>
            <w:sz w:val="18"/>
            <w:lang w:eastAsia="cs-CZ"/>
          </w:rPr>
          <w:delText>8</w:delText>
        </w:r>
      </w:del>
      <w:ins w:id="40" w:author="Miruška Hrabčáková" w:date="2019-01-17T08:01:00Z">
        <w:r w:rsidR="000D6CD4">
          <w:rPr>
            <w:rFonts w:cs="Arial"/>
            <w:sz w:val="18"/>
            <w:lang w:eastAsia="cs-CZ"/>
          </w:rPr>
          <w:t>9</w:t>
        </w:r>
      </w:ins>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41"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C619B2">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C619B2">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C619B2">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20</w:t>
        </w:r>
        <w:r w:rsidR="00BF74B6" w:rsidRPr="00E135DC">
          <w:rPr>
            <w:rFonts w:cs="Arial"/>
            <w:noProof/>
            <w:webHidden/>
            <w:sz w:val="19"/>
            <w:szCs w:val="19"/>
          </w:rPr>
          <w:fldChar w:fldCharType="end"/>
        </w:r>
      </w:hyperlink>
    </w:p>
    <w:p w14:paraId="66AD3C28" w14:textId="04894848"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24</w:t>
        </w:r>
        <w:r w:rsidR="00BF74B6" w:rsidRPr="00E135DC">
          <w:rPr>
            <w:rFonts w:cs="Arial"/>
            <w:noProof/>
            <w:webHidden/>
            <w:sz w:val="19"/>
            <w:szCs w:val="19"/>
          </w:rPr>
          <w:fldChar w:fldCharType="end"/>
        </w:r>
      </w:hyperlink>
    </w:p>
    <w:p w14:paraId="1EE9C112" w14:textId="21A6B525" w:rsidR="00BF74B6" w:rsidRPr="00E135DC" w:rsidRDefault="00C619B2">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24</w:t>
        </w:r>
        <w:r w:rsidR="00BF74B6" w:rsidRPr="00E135DC">
          <w:rPr>
            <w:rFonts w:cs="Arial"/>
            <w:noProof/>
            <w:webHidden/>
            <w:sz w:val="19"/>
            <w:szCs w:val="19"/>
          </w:rPr>
          <w:fldChar w:fldCharType="end"/>
        </w:r>
      </w:hyperlink>
    </w:p>
    <w:p w14:paraId="08A090A8" w14:textId="13800EC2" w:rsidR="00BF74B6" w:rsidRPr="00E135DC" w:rsidRDefault="00C619B2">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26</w:t>
        </w:r>
        <w:r w:rsidR="00BF74B6" w:rsidRPr="00E135DC">
          <w:rPr>
            <w:rFonts w:cs="Arial"/>
            <w:noProof/>
            <w:webHidden/>
            <w:sz w:val="19"/>
            <w:szCs w:val="19"/>
          </w:rPr>
          <w:fldChar w:fldCharType="end"/>
        </w:r>
      </w:hyperlink>
    </w:p>
    <w:p w14:paraId="12DA2A97" w14:textId="53EF9FE9" w:rsidR="00BF74B6" w:rsidRPr="00E135DC" w:rsidRDefault="00C619B2">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28</w:t>
        </w:r>
        <w:r w:rsidR="00BF74B6" w:rsidRPr="00E135DC">
          <w:rPr>
            <w:rFonts w:cs="Arial"/>
            <w:noProof/>
            <w:webHidden/>
            <w:sz w:val="19"/>
            <w:szCs w:val="19"/>
          </w:rPr>
          <w:fldChar w:fldCharType="end"/>
        </w:r>
      </w:hyperlink>
    </w:p>
    <w:p w14:paraId="56A0A71D" w14:textId="770FE1BC"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29</w:t>
        </w:r>
        <w:r w:rsidR="00BF74B6" w:rsidRPr="00E135DC">
          <w:rPr>
            <w:rFonts w:cs="Arial"/>
            <w:noProof/>
            <w:webHidden/>
            <w:sz w:val="19"/>
            <w:szCs w:val="19"/>
          </w:rPr>
          <w:fldChar w:fldCharType="end"/>
        </w:r>
      </w:hyperlink>
    </w:p>
    <w:p w14:paraId="6C37EF94" w14:textId="16EC5A83" w:rsidR="00BF74B6" w:rsidRPr="00E135DC" w:rsidRDefault="00C619B2">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29</w:t>
        </w:r>
        <w:r w:rsidR="00BF74B6" w:rsidRPr="00E135DC">
          <w:rPr>
            <w:rFonts w:cs="Arial"/>
            <w:noProof/>
            <w:webHidden/>
            <w:sz w:val="19"/>
            <w:szCs w:val="19"/>
          </w:rPr>
          <w:fldChar w:fldCharType="end"/>
        </w:r>
      </w:hyperlink>
    </w:p>
    <w:p w14:paraId="38EEFE1F" w14:textId="27125DC4" w:rsidR="00BF74B6" w:rsidRPr="00E135DC" w:rsidRDefault="00C619B2">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31</w:t>
        </w:r>
        <w:r w:rsidR="00BF74B6" w:rsidRPr="00E135DC">
          <w:rPr>
            <w:rFonts w:cs="Arial"/>
            <w:noProof/>
            <w:webHidden/>
            <w:sz w:val="19"/>
            <w:szCs w:val="19"/>
          </w:rPr>
          <w:fldChar w:fldCharType="end"/>
        </w:r>
      </w:hyperlink>
    </w:p>
    <w:p w14:paraId="4397C0C1" w14:textId="06A3F4C9" w:rsidR="00BF74B6" w:rsidRPr="00E135DC" w:rsidRDefault="00C619B2">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34</w:t>
        </w:r>
        <w:r w:rsidR="00BF74B6" w:rsidRPr="00E135DC">
          <w:rPr>
            <w:rFonts w:cs="Arial"/>
            <w:noProof/>
            <w:webHidden/>
            <w:sz w:val="19"/>
            <w:szCs w:val="19"/>
          </w:rPr>
          <w:fldChar w:fldCharType="end"/>
        </w:r>
      </w:hyperlink>
    </w:p>
    <w:p w14:paraId="2FCA8F9F" w14:textId="5AF2688F" w:rsidR="00BF74B6" w:rsidRPr="00E135DC" w:rsidRDefault="00C619B2">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34</w:t>
        </w:r>
        <w:r w:rsidR="00BF74B6" w:rsidRPr="00E135DC">
          <w:rPr>
            <w:rFonts w:cs="Arial"/>
            <w:noProof/>
            <w:webHidden/>
            <w:sz w:val="19"/>
            <w:szCs w:val="19"/>
          </w:rPr>
          <w:fldChar w:fldCharType="end"/>
        </w:r>
      </w:hyperlink>
    </w:p>
    <w:p w14:paraId="08F482A2" w14:textId="04590F03" w:rsidR="00BF74B6" w:rsidRPr="00E135DC" w:rsidRDefault="00C619B2">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58</w:t>
        </w:r>
        <w:r w:rsidR="00BF74B6" w:rsidRPr="00E135DC">
          <w:rPr>
            <w:rFonts w:cs="Arial"/>
            <w:noProof/>
            <w:webHidden/>
            <w:sz w:val="19"/>
            <w:szCs w:val="19"/>
          </w:rPr>
          <w:fldChar w:fldCharType="end"/>
        </w:r>
      </w:hyperlink>
    </w:p>
    <w:p w14:paraId="27443959" w14:textId="67A19B23" w:rsidR="00BF74B6" w:rsidRPr="00E135DC" w:rsidRDefault="00C619B2">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59</w:t>
        </w:r>
        <w:r w:rsidR="00BF74B6" w:rsidRPr="00E135DC">
          <w:rPr>
            <w:rFonts w:cs="Arial"/>
            <w:noProof/>
            <w:webHidden/>
            <w:sz w:val="19"/>
            <w:szCs w:val="19"/>
          </w:rPr>
          <w:fldChar w:fldCharType="end"/>
        </w:r>
      </w:hyperlink>
    </w:p>
    <w:p w14:paraId="7F58E385" w14:textId="3DC97EA2" w:rsidR="00BF74B6" w:rsidRPr="00E135DC" w:rsidRDefault="00C619B2">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67</w:t>
        </w:r>
        <w:r w:rsidR="00BF74B6" w:rsidRPr="00E135DC">
          <w:rPr>
            <w:rFonts w:cs="Arial"/>
            <w:noProof/>
            <w:webHidden/>
            <w:sz w:val="19"/>
            <w:szCs w:val="19"/>
          </w:rPr>
          <w:fldChar w:fldCharType="end"/>
        </w:r>
      </w:hyperlink>
    </w:p>
    <w:p w14:paraId="101D5D81" w14:textId="760BDC6C" w:rsidR="00BF74B6" w:rsidRPr="00E135DC" w:rsidRDefault="00C619B2">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81</w:t>
        </w:r>
        <w:r w:rsidR="00BF74B6" w:rsidRPr="00E135DC">
          <w:rPr>
            <w:rFonts w:cs="Arial"/>
            <w:noProof/>
            <w:webHidden/>
            <w:sz w:val="19"/>
            <w:szCs w:val="19"/>
          </w:rPr>
          <w:fldChar w:fldCharType="end"/>
        </w:r>
      </w:hyperlink>
    </w:p>
    <w:p w14:paraId="5198DED3" w14:textId="401417B1"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86</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87</w:t>
        </w:r>
        <w:r w:rsidR="00BF74B6" w:rsidRPr="00E135DC">
          <w:rPr>
            <w:rFonts w:cs="Arial"/>
            <w:noProof/>
            <w:webHidden/>
            <w:sz w:val="19"/>
            <w:szCs w:val="19"/>
          </w:rPr>
          <w:fldChar w:fldCharType="end"/>
        </w:r>
      </w:hyperlink>
    </w:p>
    <w:p w14:paraId="25C99981" w14:textId="1CB1F927" w:rsidR="00BF74B6" w:rsidRPr="00E135DC" w:rsidRDefault="00C619B2">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87</w:t>
        </w:r>
        <w:r w:rsidR="00BF74B6" w:rsidRPr="00E135DC">
          <w:rPr>
            <w:rFonts w:cs="Arial"/>
            <w:noProof/>
            <w:webHidden/>
            <w:sz w:val="19"/>
            <w:szCs w:val="19"/>
          </w:rPr>
          <w:fldChar w:fldCharType="end"/>
        </w:r>
      </w:hyperlink>
    </w:p>
    <w:p w14:paraId="4212AEDF" w14:textId="72B0048A" w:rsidR="00BF74B6" w:rsidRPr="00E135DC" w:rsidRDefault="00C619B2">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89</w:t>
        </w:r>
        <w:r w:rsidR="00BF74B6" w:rsidRPr="00E135DC">
          <w:rPr>
            <w:rFonts w:cs="Arial"/>
            <w:noProof/>
            <w:webHidden/>
            <w:sz w:val="19"/>
            <w:szCs w:val="19"/>
          </w:rPr>
          <w:fldChar w:fldCharType="end"/>
        </w:r>
      </w:hyperlink>
    </w:p>
    <w:p w14:paraId="61CB8603" w14:textId="65AB04E3" w:rsidR="00BF74B6" w:rsidRPr="00E135DC" w:rsidRDefault="00C619B2">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89</w:t>
        </w:r>
        <w:r w:rsidR="00BF74B6" w:rsidRPr="00E135DC">
          <w:rPr>
            <w:rFonts w:cs="Arial"/>
            <w:noProof/>
            <w:webHidden/>
            <w:sz w:val="19"/>
            <w:szCs w:val="19"/>
          </w:rPr>
          <w:fldChar w:fldCharType="end"/>
        </w:r>
      </w:hyperlink>
    </w:p>
    <w:p w14:paraId="57E11B99" w14:textId="6CE761E3" w:rsidR="00BF74B6" w:rsidRPr="00E135DC" w:rsidRDefault="00C619B2">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90</w:t>
        </w:r>
        <w:r w:rsidR="00BF74B6" w:rsidRPr="00E135DC">
          <w:rPr>
            <w:rFonts w:cs="Arial"/>
            <w:noProof/>
            <w:webHidden/>
            <w:sz w:val="19"/>
            <w:szCs w:val="19"/>
          </w:rPr>
          <w:fldChar w:fldCharType="end"/>
        </w:r>
      </w:hyperlink>
    </w:p>
    <w:p w14:paraId="71EC95BE" w14:textId="03A3311D" w:rsidR="00BF74B6" w:rsidRPr="00E135DC" w:rsidRDefault="00C619B2">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95</w:t>
        </w:r>
        <w:r w:rsidR="00BF74B6" w:rsidRPr="00E135DC">
          <w:rPr>
            <w:rFonts w:cs="Arial"/>
            <w:noProof/>
            <w:webHidden/>
            <w:sz w:val="19"/>
            <w:szCs w:val="19"/>
          </w:rPr>
          <w:fldChar w:fldCharType="end"/>
        </w:r>
      </w:hyperlink>
    </w:p>
    <w:p w14:paraId="1C39A013" w14:textId="269FCB87" w:rsidR="00BF74B6" w:rsidRPr="00E135DC" w:rsidRDefault="00C619B2">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112</w:t>
        </w:r>
        <w:r w:rsidR="00BF74B6" w:rsidRPr="00E135DC">
          <w:rPr>
            <w:rFonts w:cs="Arial"/>
            <w:noProof/>
            <w:webHidden/>
            <w:sz w:val="19"/>
            <w:szCs w:val="19"/>
          </w:rPr>
          <w:fldChar w:fldCharType="end"/>
        </w:r>
      </w:hyperlink>
    </w:p>
    <w:p w14:paraId="69BEAABA" w14:textId="5B4FB10A" w:rsidR="00BF74B6" w:rsidRPr="00E135DC" w:rsidRDefault="00C619B2">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116</w:t>
        </w:r>
        <w:r w:rsidR="00BF74B6" w:rsidRPr="00E135DC">
          <w:rPr>
            <w:rFonts w:cs="Arial"/>
            <w:noProof/>
            <w:webHidden/>
            <w:sz w:val="19"/>
            <w:szCs w:val="19"/>
          </w:rPr>
          <w:fldChar w:fldCharType="end"/>
        </w:r>
      </w:hyperlink>
    </w:p>
    <w:p w14:paraId="52A899C1" w14:textId="1B47B2EA" w:rsidR="00BF74B6" w:rsidRPr="00E135DC" w:rsidRDefault="00C619B2">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124</w:t>
        </w:r>
        <w:r w:rsidR="00BF74B6" w:rsidRPr="00E135DC">
          <w:rPr>
            <w:rFonts w:cs="Arial"/>
            <w:noProof/>
            <w:webHidden/>
            <w:sz w:val="19"/>
            <w:szCs w:val="19"/>
          </w:rPr>
          <w:fldChar w:fldCharType="end"/>
        </w:r>
      </w:hyperlink>
    </w:p>
    <w:p w14:paraId="291F6871" w14:textId="28A76C2A" w:rsidR="00BF74B6" w:rsidRPr="00E135DC" w:rsidRDefault="00C619B2">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129</w:t>
        </w:r>
        <w:r w:rsidR="00BF74B6" w:rsidRPr="00E135DC">
          <w:rPr>
            <w:rFonts w:cs="Arial"/>
            <w:noProof/>
            <w:webHidden/>
            <w:sz w:val="19"/>
            <w:szCs w:val="19"/>
          </w:rPr>
          <w:fldChar w:fldCharType="end"/>
        </w:r>
      </w:hyperlink>
    </w:p>
    <w:p w14:paraId="34F67D09" w14:textId="39ED40BA"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135</w:t>
        </w:r>
        <w:r w:rsidR="00BF74B6" w:rsidRPr="00E135DC">
          <w:rPr>
            <w:rFonts w:cs="Arial"/>
            <w:noProof/>
            <w:webHidden/>
            <w:sz w:val="19"/>
            <w:szCs w:val="19"/>
          </w:rPr>
          <w:fldChar w:fldCharType="end"/>
        </w:r>
      </w:hyperlink>
    </w:p>
    <w:p w14:paraId="6F278EC5" w14:textId="5DD9059F"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135</w:t>
        </w:r>
        <w:r w:rsidR="00BF74B6" w:rsidRPr="00E135DC">
          <w:rPr>
            <w:rFonts w:cs="Arial"/>
            <w:noProof/>
            <w:webHidden/>
            <w:sz w:val="19"/>
            <w:szCs w:val="19"/>
          </w:rPr>
          <w:fldChar w:fldCharType="end"/>
        </w:r>
      </w:hyperlink>
    </w:p>
    <w:p w14:paraId="5B9D06DD" w14:textId="69B98DBC" w:rsidR="00BF74B6" w:rsidRPr="00E135DC" w:rsidRDefault="00C619B2">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138</w:t>
        </w:r>
        <w:r w:rsidR="00BF74B6" w:rsidRPr="00E135DC">
          <w:rPr>
            <w:rFonts w:cs="Arial"/>
            <w:noProof/>
            <w:webHidden/>
            <w:sz w:val="19"/>
            <w:szCs w:val="19"/>
          </w:rPr>
          <w:fldChar w:fldCharType="end"/>
        </w:r>
      </w:hyperlink>
    </w:p>
    <w:p w14:paraId="321D2A52" w14:textId="0E7F517F"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138</w:t>
        </w:r>
        <w:r w:rsidR="00BF74B6" w:rsidRPr="00E135DC">
          <w:rPr>
            <w:rFonts w:cs="Arial"/>
            <w:noProof/>
            <w:webHidden/>
            <w:sz w:val="19"/>
            <w:szCs w:val="19"/>
          </w:rPr>
          <w:fldChar w:fldCharType="end"/>
        </w:r>
      </w:hyperlink>
    </w:p>
    <w:p w14:paraId="23ED640E" w14:textId="456633B4" w:rsidR="00BF74B6" w:rsidRPr="00E135DC" w:rsidRDefault="00C619B2">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141</w:t>
        </w:r>
        <w:r w:rsidR="00BF74B6" w:rsidRPr="00E135DC">
          <w:rPr>
            <w:rFonts w:cs="Arial"/>
            <w:noProof/>
            <w:webHidden/>
            <w:sz w:val="19"/>
            <w:szCs w:val="19"/>
          </w:rPr>
          <w:fldChar w:fldCharType="end"/>
        </w:r>
      </w:hyperlink>
    </w:p>
    <w:p w14:paraId="652445E0" w14:textId="7CDA4D90" w:rsidR="00BF74B6" w:rsidRPr="00E135DC" w:rsidRDefault="00C619B2">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148</w:t>
        </w:r>
        <w:r w:rsidR="00BF74B6" w:rsidRPr="00E135DC">
          <w:rPr>
            <w:rFonts w:cs="Arial"/>
            <w:noProof/>
            <w:webHidden/>
            <w:sz w:val="19"/>
            <w:szCs w:val="19"/>
          </w:rPr>
          <w:fldChar w:fldCharType="end"/>
        </w:r>
      </w:hyperlink>
    </w:p>
    <w:p w14:paraId="3B998595" w14:textId="5DDE90F6" w:rsidR="00BF74B6" w:rsidRPr="00E135DC" w:rsidRDefault="00C619B2">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5548CA">
          <w:rPr>
            <w:rFonts w:cs="Arial"/>
            <w:noProof/>
            <w:webHidden/>
            <w:sz w:val="19"/>
            <w:szCs w:val="19"/>
          </w:rPr>
          <w:t>149</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42" w:name="_Toc440372853"/>
      <w:bookmarkStart w:id="43" w:name="_Toc440636364"/>
      <w:r w:rsidRPr="0073389C">
        <w:rPr>
          <w:rFonts w:ascii="Arial" w:hAnsi="Arial"/>
          <w:lang w:val="sk-SK"/>
        </w:rPr>
        <w:lastRenderedPageBreak/>
        <w:t>Úvod</w:t>
      </w:r>
      <w:bookmarkEnd w:id="41"/>
      <w:bookmarkEnd w:id="42"/>
      <w:bookmarkEnd w:id="43"/>
    </w:p>
    <w:p w14:paraId="7A55CDA3" w14:textId="77777777" w:rsidR="00AE5A8F" w:rsidRPr="0073389C" w:rsidRDefault="00AE5A8F" w:rsidP="009F56AB">
      <w:pPr>
        <w:pStyle w:val="Nadpis2"/>
        <w:spacing w:line="288" w:lineRule="auto"/>
        <w:jc w:val="both"/>
        <w:rPr>
          <w:lang w:val="sk-SK"/>
        </w:rPr>
      </w:pPr>
      <w:bookmarkStart w:id="44" w:name="_Toc410907844"/>
      <w:r w:rsidRPr="0073389C">
        <w:rPr>
          <w:lang w:val="sk-SK"/>
        </w:rPr>
        <w:t xml:space="preserve"> </w:t>
      </w:r>
      <w:bookmarkStart w:id="45" w:name="_Toc440372854"/>
      <w:bookmarkStart w:id="4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4"/>
      <w:r w:rsidR="00A028FD" w:rsidRPr="0073389C">
        <w:rPr>
          <w:lang w:val="sk-SK"/>
        </w:rPr>
        <w:t xml:space="preserve"> pre p</w:t>
      </w:r>
      <w:r w:rsidR="001917F5" w:rsidRPr="0073389C">
        <w:rPr>
          <w:lang w:val="sk-SK"/>
        </w:rPr>
        <w:t>rijímateľa</w:t>
      </w:r>
      <w:bookmarkEnd w:id="45"/>
      <w:bookmarkEnd w:id="4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6DA283CF"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47" w:name="_Toc410907845"/>
      <w:bookmarkStart w:id="48" w:name="_Toc440372855"/>
      <w:bookmarkStart w:id="49" w:name="_Toc440636366"/>
      <w:r w:rsidRPr="0073389C">
        <w:rPr>
          <w:lang w:val="sk-SK"/>
        </w:rPr>
        <w:t>Cieľ príručky pre prijímateľa</w:t>
      </w:r>
      <w:bookmarkEnd w:id="47"/>
      <w:bookmarkEnd w:id="48"/>
      <w:bookmarkEnd w:id="4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A2E284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50" w:name="_Toc410907846"/>
      <w:bookmarkStart w:id="51" w:name="_Toc440372856"/>
      <w:bookmarkStart w:id="52" w:name="_Toc440636367"/>
      <w:r w:rsidRPr="0073389C">
        <w:rPr>
          <w:lang w:val="sk-SK"/>
        </w:rPr>
        <w:t>Definícia pojmov</w:t>
      </w:r>
      <w:bookmarkEnd w:id="50"/>
      <w:bookmarkEnd w:id="51"/>
      <w:bookmarkEnd w:id="5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w:t>
      </w:r>
      <w:r w:rsidRPr="0073389C">
        <w:rPr>
          <w:rFonts w:cs="Arial"/>
          <w:szCs w:val="19"/>
          <w:lang w:val="sk-SK"/>
        </w:rPr>
        <w:lastRenderedPageBreak/>
        <w:t>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w:t>
      </w:r>
      <w:r w:rsidR="00C6030F" w:rsidRPr="0073389C">
        <w:rPr>
          <w:szCs w:val="19"/>
          <w:lang w:val="sk-SK"/>
        </w:rPr>
        <w:lastRenderedPageBreak/>
        <w:t xml:space="preserve">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w:t>
      </w:r>
      <w:r w:rsidR="00DC55DD" w:rsidRPr="0073389C">
        <w:rPr>
          <w:rFonts w:cs="Arial"/>
          <w:szCs w:val="19"/>
          <w:lang w:val="sk-SK"/>
        </w:rPr>
        <w:lastRenderedPageBreak/>
        <w:t xml:space="preserve">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53" w:name="_Toc410907847"/>
      <w:bookmarkStart w:id="54" w:name="_Toc440372857"/>
      <w:bookmarkStart w:id="55" w:name="_Toc440636368"/>
      <w:r>
        <w:rPr>
          <w:lang w:val="sk-SK"/>
        </w:rPr>
        <w:lastRenderedPageBreak/>
        <w:t>Použité s</w:t>
      </w:r>
      <w:r w:rsidR="00AE5A8F" w:rsidRPr="0073389C">
        <w:rPr>
          <w:lang w:val="sk-SK"/>
        </w:rPr>
        <w:t>kratky</w:t>
      </w:r>
      <w:bookmarkEnd w:id="53"/>
      <w:bookmarkEnd w:id="54"/>
      <w:bookmarkEnd w:id="5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56" w:name="_Toc440372858"/>
      <w:bookmarkStart w:id="57" w:name="_Toc440636369"/>
      <w:r w:rsidRPr="0073389C">
        <w:rPr>
          <w:lang w:val="sk-SK"/>
        </w:rPr>
        <w:lastRenderedPageBreak/>
        <w:t>Legislatíva</w:t>
      </w:r>
      <w:bookmarkEnd w:id="56"/>
      <w:bookmarkEnd w:id="5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58" w:name="_Toc410907848"/>
      <w:bookmarkStart w:id="59" w:name="_Toc440372859"/>
      <w:bookmarkStart w:id="60" w:name="_Toc440636370"/>
      <w:r w:rsidRPr="0073389C">
        <w:rPr>
          <w:rFonts w:ascii="Arial" w:hAnsi="Arial"/>
          <w:lang w:val="sk-SK"/>
        </w:rPr>
        <w:lastRenderedPageBreak/>
        <w:t>Realizácia projektov</w:t>
      </w:r>
      <w:bookmarkEnd w:id="58"/>
      <w:bookmarkEnd w:id="59"/>
      <w:bookmarkEnd w:id="60"/>
    </w:p>
    <w:p w14:paraId="7A55CE40" w14:textId="77777777" w:rsidR="00AE5A8F" w:rsidRPr="0073389C" w:rsidRDefault="00AE5A8F" w:rsidP="009F56AB">
      <w:pPr>
        <w:pStyle w:val="Nadpis2"/>
        <w:spacing w:line="288" w:lineRule="auto"/>
        <w:rPr>
          <w:lang w:val="sk-SK"/>
        </w:rPr>
      </w:pPr>
      <w:bookmarkStart w:id="61" w:name="_Toc410907849"/>
      <w:bookmarkStart w:id="62" w:name="_Toc440372860"/>
      <w:bookmarkStart w:id="63" w:name="_Toc440636371"/>
      <w:r w:rsidRPr="0073389C">
        <w:rPr>
          <w:lang w:val="sk-SK"/>
        </w:rPr>
        <w:t>Všeobecné informácie k realizácii projektov</w:t>
      </w:r>
      <w:bookmarkEnd w:id="61"/>
      <w:bookmarkEnd w:id="62"/>
      <w:bookmarkEnd w:id="6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64" w:name="_Toc410907850"/>
      <w:bookmarkStart w:id="65" w:name="_Toc440372861"/>
      <w:bookmarkStart w:id="66" w:name="_Toc440636372"/>
      <w:r w:rsidRPr="0073389C">
        <w:rPr>
          <w:lang w:val="sk-SK"/>
        </w:rPr>
        <w:t>Všeobecné informácie</w:t>
      </w:r>
      <w:bookmarkEnd w:id="64"/>
      <w:bookmarkEnd w:id="65"/>
      <w:bookmarkEnd w:id="66"/>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79EED88"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67" w:name="_Toc410907851"/>
      <w:bookmarkStart w:id="68" w:name="_Toc440372862"/>
      <w:bookmarkStart w:id="69" w:name="_Toc440636373"/>
      <w:r w:rsidRPr="0073389C">
        <w:rPr>
          <w:lang w:val="sk-SK"/>
        </w:rPr>
        <w:t>Na čo nezabudnúť po podpise zmluvy</w:t>
      </w:r>
      <w:bookmarkEnd w:id="67"/>
      <w:bookmarkEnd w:id="68"/>
      <w:bookmarkEnd w:id="6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ins w:id="70" w:author="Rudolf Hrudkay" w:date="2018-12-19T09:33:00Z">
        <w:r w:rsidR="00702314">
          <w:rPr>
            <w:rStyle w:val="Odkaznapoznmkupodiarou"/>
          </w:rPr>
          <w:footnoteReference w:id="5"/>
        </w:r>
      </w:ins>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lastRenderedPageBreak/>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15F5067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103" w:name="_Toc410907852"/>
      <w:bookmarkStart w:id="104" w:name="_Toc440372863"/>
      <w:bookmarkStart w:id="105" w:name="_Toc440636374"/>
      <w:r w:rsidRPr="0073389C">
        <w:rPr>
          <w:lang w:val="sk-SK"/>
        </w:rPr>
        <w:lastRenderedPageBreak/>
        <w:t>Monitorovanie projektu</w:t>
      </w:r>
      <w:bookmarkEnd w:id="103"/>
      <w:bookmarkEnd w:id="104"/>
      <w:bookmarkEnd w:id="105"/>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xml:space="preserve">, prijímateľ je povinný dať takémuto účastníkovi na podpis relevantne </w:t>
      </w:r>
      <w:r w:rsidRPr="00C23F4C">
        <w:rPr>
          <w:rFonts w:ascii="Arial" w:hAnsi="Arial" w:cs="Arial"/>
          <w:sz w:val="19"/>
          <w:szCs w:val="19"/>
          <w:lang w:val="sk-SK"/>
        </w:rPr>
        <w:lastRenderedPageBreak/>
        <w:t>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0"/>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lastRenderedPageBreak/>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1"/>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5B7173">
      <w:pPr>
        <w:pStyle w:val="Bulletslevel1"/>
        <w:numPr>
          <w:ilvl w:val="1"/>
          <w:numId w:val="75"/>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5B7173">
      <w:pPr>
        <w:pStyle w:val="Bulletslevel1"/>
        <w:numPr>
          <w:ilvl w:val="1"/>
          <w:numId w:val="75"/>
        </w:numPr>
        <w:rPr>
          <w:lang w:val="sk-SK"/>
        </w:rPr>
      </w:pPr>
      <w:r w:rsidRPr="0073389C">
        <w:rPr>
          <w:lang w:val="sk-SK"/>
        </w:rPr>
        <w:t xml:space="preserve">aktuálne hodnoty ukazovateľov; </w:t>
      </w:r>
    </w:p>
    <w:p w14:paraId="7A55CE78" w14:textId="77777777" w:rsidR="00274ECC" w:rsidRPr="0073389C" w:rsidRDefault="00274ECC" w:rsidP="005B7173">
      <w:pPr>
        <w:pStyle w:val="Bulletslevel1"/>
        <w:numPr>
          <w:ilvl w:val="1"/>
          <w:numId w:val="75"/>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lastRenderedPageBreak/>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2"/>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w:t>
      </w:r>
      <w:r>
        <w:rPr>
          <w:rFonts w:ascii="Arial" w:hAnsi="Arial"/>
          <w:color w:val="auto"/>
          <w:sz w:val="19"/>
          <w:lang w:val="sk-SK"/>
        </w:rPr>
        <w:lastRenderedPageBreak/>
        <w:t xml:space="preserve">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107" w:name="_Toc440372864"/>
      <w:bookmarkStart w:id="108"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107"/>
      <w:bookmarkEnd w:id="108"/>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109" w:name="_Toc440372865"/>
      <w:bookmarkStart w:id="110" w:name="_Toc440636376"/>
      <w:r w:rsidRPr="0073389C">
        <w:rPr>
          <w:lang w:val="sk-SK"/>
        </w:rPr>
        <w:t>Charakter zmien a spôsob posudzovania zmien</w:t>
      </w:r>
      <w:bookmarkEnd w:id="109"/>
      <w:bookmarkEnd w:id="110"/>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lastRenderedPageBreak/>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Del="00EC4569" w:rsidRDefault="00E008D8" w:rsidP="0085571F">
      <w:pPr>
        <w:numPr>
          <w:ilvl w:val="0"/>
          <w:numId w:val="40"/>
        </w:numPr>
        <w:spacing w:before="120" w:after="120" w:line="288" w:lineRule="auto"/>
        <w:ind w:left="851" w:hanging="284"/>
        <w:jc w:val="both"/>
        <w:rPr>
          <w:del w:id="111" w:author="Milan Matovič" w:date="2019-01-30T13:01:00Z"/>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6569DBF7" w14:textId="53B62CE2" w:rsidR="00EC4569" w:rsidRPr="0085571F" w:rsidRDefault="00EC4569" w:rsidP="0085571F">
      <w:pPr>
        <w:tabs>
          <w:tab w:val="left" w:pos="0"/>
        </w:tabs>
        <w:spacing w:before="120" w:after="120" w:line="288" w:lineRule="auto"/>
        <w:jc w:val="both"/>
        <w:rPr>
          <w:ins w:id="112" w:author="Milan Matovič" w:date="2019-01-30T13:04:00Z"/>
          <w:bCs/>
          <w:lang w:eastAsia="cs-CZ"/>
        </w:rPr>
      </w:pPr>
      <w:ins w:id="113" w:author="Milan Matovič" w:date="2019-01-30T13:01:00Z">
        <w:r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ins>
      <w:ins w:id="114" w:author="Milan Matovič" w:date="2019-01-30T13:34:00Z">
        <w:r w:rsidR="00882891">
          <w:t xml:space="preserve"> (tzv. zmenové konanie ex ante)</w:t>
        </w:r>
      </w:ins>
      <w:ins w:id="115" w:author="Milan Matovič" w:date="2019-01-30T13:01:00Z">
        <w:r w:rsidRPr="0085571F">
          <w:t xml:space="preserve">. </w:t>
        </w:r>
      </w:ins>
      <w:ins w:id="116" w:author="Milan Matovič" w:date="2019-01-30T13:25:00Z">
        <w:r w:rsidR="0085571F" w:rsidRPr="0085571F">
          <w:t xml:space="preserve">Významnejšími zmenami podliehajúcimi zmenovému konaniu ex- ante sú všetky zmeny, pre ktoré výslovne </w:t>
        </w:r>
      </w:ins>
      <w:ins w:id="117" w:author="Milan Matovič" w:date="2019-01-30T13:26:00Z">
        <w:r w:rsidR="0085571F">
          <w:t>zo</w:t>
        </w:r>
      </w:ins>
      <w:ins w:id="118" w:author="Milan Matovič" w:date="2019-01-30T13:25:00Z">
        <w:r w:rsidR="0085571F" w:rsidRPr="0085571F">
          <w:t xml:space="preserve"> Zmluvy o poskytnutí NFP alebo z Právnych dokumentov vydaných Poskytovateľom nevyplýva iný režim zmien.</w:t>
        </w:r>
      </w:ins>
    </w:p>
    <w:p w14:paraId="60581052" w14:textId="42DD0A61" w:rsidR="00EC4569" w:rsidRDefault="00EC4569" w:rsidP="0085571F">
      <w:pPr>
        <w:spacing w:before="120" w:after="120" w:line="288" w:lineRule="auto"/>
        <w:jc w:val="both"/>
        <w:rPr>
          <w:ins w:id="119" w:author="Milan Matovič" w:date="2019-01-30T13:13:00Z"/>
        </w:rPr>
      </w:pPr>
      <w:ins w:id="120" w:author="Milan Matovič" w:date="2019-01-30T13:04:00Z">
        <w:r w:rsidRPr="0085571F">
          <w:rPr>
            <w:b/>
          </w:rPr>
          <w:t>Osobitné</w:t>
        </w:r>
      </w:ins>
      <w:ins w:id="121" w:author="Milan Matovič" w:date="2019-01-30T13:05:00Z">
        <w:r w:rsidRPr="0085571F">
          <w:rPr>
            <w:b/>
          </w:rPr>
          <w:t xml:space="preserve"> významnejšie druhy</w:t>
        </w:r>
      </w:ins>
      <w:ins w:id="122" w:author="Milan Matovič" w:date="2019-01-30T13:04:00Z">
        <w:r w:rsidRPr="0085571F">
          <w:rPr>
            <w:b/>
          </w:rPr>
          <w:t xml:space="preserve"> zm</w:t>
        </w:r>
      </w:ins>
      <w:ins w:id="123" w:author="Milan Matovič" w:date="2019-01-30T13:05:00Z">
        <w:r w:rsidRPr="0085571F">
          <w:rPr>
            <w:b/>
          </w:rPr>
          <w:t xml:space="preserve">ien na ktoré sa vzťahuje </w:t>
        </w:r>
      </w:ins>
      <w:ins w:id="124" w:author="Milan Matovič" w:date="2019-01-30T13:06:00Z">
        <w:r w:rsidRPr="0085571F">
          <w:rPr>
            <w:b/>
          </w:rPr>
          <w:t xml:space="preserve">zmenové konanie ex post v zmysle odseku </w:t>
        </w:r>
      </w:ins>
      <w:ins w:id="125" w:author="Milan Matovič" w:date="2019-01-30T13:07:00Z">
        <w:r w:rsidRPr="0085571F">
          <w:rPr>
            <w:b/>
          </w:rPr>
          <w:t>6.10 zmluvy o</w:t>
        </w:r>
      </w:ins>
      <w:ins w:id="126" w:author="Milan Matovič" w:date="2019-01-30T13:09:00Z">
        <w:r>
          <w:rPr>
            <w:b/>
          </w:rPr>
          <w:t> </w:t>
        </w:r>
      </w:ins>
      <w:ins w:id="127" w:author="Milan Matovič" w:date="2019-01-30T13:07:00Z">
        <w:r w:rsidRPr="0085571F">
          <w:rPr>
            <w:b/>
          </w:rPr>
          <w:t>NFP</w:t>
        </w:r>
      </w:ins>
      <w:ins w:id="128" w:author="Milan Matovič" w:date="2019-01-30T13:18:00Z">
        <w:r w:rsidR="00FF2438">
          <w:rPr>
            <w:rStyle w:val="Odkaznapoznmkupodiarou"/>
            <w:b/>
          </w:rPr>
          <w:footnoteReference w:id="13"/>
        </w:r>
      </w:ins>
      <w:ins w:id="146" w:author="Milan Matovič" w:date="2019-01-30T13:09:00Z">
        <w:r>
          <w:t>.</w:t>
        </w:r>
      </w:ins>
    </w:p>
    <w:p w14:paraId="33B83135" w14:textId="57328B59" w:rsidR="00FF2438" w:rsidRDefault="00FF2438" w:rsidP="005B7173">
      <w:pPr>
        <w:pStyle w:val="Odsekzoznamu"/>
        <w:numPr>
          <w:ilvl w:val="0"/>
          <w:numId w:val="126"/>
        </w:numPr>
        <w:spacing w:before="120" w:after="120" w:line="288" w:lineRule="auto"/>
        <w:jc w:val="both"/>
        <w:rPr>
          <w:ins w:id="147" w:author="Milan Matovič" w:date="2019-01-30T13:09:00Z"/>
        </w:rPr>
      </w:pPr>
      <w:ins w:id="148" w:author="Milan Matovič" w:date="2019-01-30T13:15:00Z">
        <w:r w:rsidRPr="001D0C1E">
          <w:t>Zmen</w:t>
        </w:r>
      </w:ins>
      <w:ins w:id="149" w:author="Milan Matovič" w:date="2019-01-30T13:16:00Z">
        <w:r>
          <w:t>a</w:t>
        </w:r>
      </w:ins>
      <w:ins w:id="150" w:author="Milan Matovič" w:date="2019-01-30T13:15:00Z">
        <w:r w:rsidRPr="001D0C1E">
          <w:t xml:space="preserve"> </w:t>
        </w:r>
      </w:ins>
      <w:ins w:id="151" w:author="Milan Matovič" w:date="2019-01-30T13:16:00Z">
        <w:r>
          <w:t>zmluvy</w:t>
        </w:r>
      </w:ins>
      <w:ins w:id="152" w:author="Milan Matovič" w:date="2019-01-30T13:15:00Z">
        <w:r>
          <w:t xml:space="preserve">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ins>
    </w:p>
    <w:p w14:paraId="37635FB8" w14:textId="2CB7E0C6" w:rsidR="00EC4569" w:rsidRDefault="00EC4569" w:rsidP="00EC4569">
      <w:pPr>
        <w:spacing w:before="120" w:after="120" w:line="288" w:lineRule="auto"/>
        <w:jc w:val="both"/>
        <w:rPr>
          <w:bCs/>
          <w:lang w:eastAsia="cs-CZ"/>
        </w:rPr>
      </w:pPr>
      <w:ins w:id="153" w:author="Milan Matovič" w:date="2019-01-30T13:08:00Z">
        <w:r>
          <w:t xml:space="preserve"> </w:t>
        </w: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ins>
      <w:ins w:id="154" w:author="Milan Matovič" w:date="2019-01-30T13:12:00Z">
        <w:r w:rsidR="00FF2438">
          <w:t xml:space="preserve"> </w:t>
        </w:r>
      </w:ins>
      <w:ins w:id="155" w:author="Milan Matovič" w:date="2019-01-30T13:16:00Z">
        <w:r w:rsidR="00FF2438">
          <w:t xml:space="preserve"> </w:t>
        </w:r>
      </w:ins>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w:t>
      </w:r>
      <w:r w:rsidRPr="0073389C">
        <w:lastRenderedPageBreak/>
        <w:t xml:space="preserve">(len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156" w:name="_Toc410907854"/>
      <w:bookmarkStart w:id="157" w:name="_Toc440372866"/>
      <w:bookmarkStart w:id="158" w:name="_Toc440636377"/>
      <w:r w:rsidRPr="0073389C">
        <w:rPr>
          <w:lang w:val="sk-SK"/>
        </w:rPr>
        <w:t>Administrácia zmenového konania</w:t>
      </w:r>
      <w:bookmarkEnd w:id="156"/>
      <w:bookmarkEnd w:id="157"/>
      <w:bookmarkEnd w:id="158"/>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lastRenderedPageBreak/>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159" w:name="_Toc410031665"/>
      <w:bookmarkStart w:id="160"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161" w:name="_Toc440372867"/>
      <w:bookmarkStart w:id="162" w:name="_Toc440636378"/>
      <w:r w:rsidRPr="0073389C">
        <w:rPr>
          <w:lang w:val="sk-SK"/>
        </w:rPr>
        <w:t>Ukončenie zmluvného vzťahu</w:t>
      </w:r>
      <w:bookmarkEnd w:id="159"/>
      <w:bookmarkEnd w:id="160"/>
      <w:bookmarkEnd w:id="161"/>
      <w:bookmarkEnd w:id="162"/>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lastRenderedPageBreak/>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63" w:name="_Toc410907856"/>
      <w:bookmarkStart w:id="164" w:name="_Toc440372868"/>
      <w:bookmarkStart w:id="165" w:name="_Toc440636379"/>
      <w:r w:rsidRPr="0073389C">
        <w:rPr>
          <w:lang w:val="sk-SK"/>
        </w:rPr>
        <w:t>Finančné riadenie</w:t>
      </w:r>
      <w:bookmarkEnd w:id="163"/>
      <w:bookmarkEnd w:id="164"/>
      <w:bookmarkEnd w:id="165"/>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166" w:name="_Toc410907857"/>
      <w:bookmarkStart w:id="167" w:name="_Toc440372869"/>
      <w:bookmarkStart w:id="168" w:name="_Toc440636380"/>
      <w:r w:rsidRPr="0073389C">
        <w:rPr>
          <w:lang w:val="sk-SK"/>
        </w:rPr>
        <w:t>Vedenie účtovníct</w:t>
      </w:r>
      <w:r w:rsidR="004A616F" w:rsidRPr="0073389C">
        <w:rPr>
          <w:lang w:val="sk-SK"/>
        </w:rPr>
        <w:t>va</w:t>
      </w:r>
      <w:bookmarkEnd w:id="166"/>
      <w:bookmarkEnd w:id="167"/>
      <w:bookmarkEnd w:id="168"/>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4"/>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lastRenderedPageBreak/>
        <w:t xml:space="preserve"> </w:t>
      </w:r>
      <w:bookmarkStart w:id="169" w:name="_Toc440372870"/>
      <w:bookmarkStart w:id="170" w:name="_Toc440636381"/>
      <w:bookmarkStart w:id="171"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69"/>
      <w:bookmarkEnd w:id="170"/>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5"/>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6"/>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7"/>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w:t>
      </w:r>
      <w:r w:rsidR="00BE5EA5" w:rsidRPr="0073389C">
        <w:lastRenderedPageBreak/>
        <w:t>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8"/>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lastRenderedPageBreak/>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9"/>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w:t>
      </w:r>
      <w:r w:rsidRPr="00B74DAF">
        <w:rPr>
          <w:rFonts w:cs="Arial"/>
          <w:szCs w:val="19"/>
        </w:rPr>
        <w:lastRenderedPageBreak/>
        <w:t>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172" w:name="_Toc440372871"/>
      <w:bookmarkStart w:id="173" w:name="_Toc440636382"/>
      <w:r w:rsidRPr="00E135DC">
        <w:rPr>
          <w:b/>
        </w:rPr>
        <w:t>Platby vo vzťahu prijímateľ – dodávateľ/zhotoviteľ</w:t>
      </w:r>
      <w:bookmarkEnd w:id="172"/>
      <w:bookmarkEnd w:id="173"/>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174" w:name="_Toc440372872"/>
      <w:bookmarkStart w:id="175" w:name="_Toc440636383"/>
      <w:r w:rsidRPr="0073389C">
        <w:rPr>
          <w:lang w:val="sk-SK"/>
        </w:rPr>
        <w:t>Oprávnenosť výdavkov</w:t>
      </w:r>
      <w:bookmarkEnd w:id="171"/>
      <w:bookmarkEnd w:id="174"/>
      <w:bookmarkEnd w:id="175"/>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w:t>
      </w:r>
      <w:r w:rsidR="000F5FC0" w:rsidRPr="0073389C">
        <w:lastRenderedPageBreak/>
        <w:t xml:space="preserve">(administrácia,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1"/>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2"/>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w:t>
      </w:r>
      <w:r w:rsidRPr="0073389C">
        <w:lastRenderedPageBreak/>
        <w:t>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xml:space="preserve">, pokiaľ tento spôsob </w:t>
      </w:r>
      <w:r w:rsidR="004B173C" w:rsidRPr="0073389C">
        <w:lastRenderedPageBreak/>
        <w:t>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3"/>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4"/>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5"/>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6"/>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7"/>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8"/>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9"/>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lastRenderedPageBreak/>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946A93F" w14:textId="77777777" w:rsidR="006A2DA0" w:rsidRDefault="006A2DA0" w:rsidP="006A2DA0">
      <w:pPr>
        <w:autoSpaceDE w:val="0"/>
        <w:autoSpaceDN w:val="0"/>
        <w:adjustRightInd w:val="0"/>
        <w:spacing w:before="120" w:after="120" w:line="288" w:lineRule="auto"/>
        <w:jc w:val="both"/>
      </w:pPr>
      <w:r w:rsidRPr="00033E1E">
        <w:t>V odôvodnených prípadoch</w:t>
      </w:r>
      <w:r w:rsidRPr="00BD3255">
        <w:rPr>
          <w:vertAlign w:val="superscript"/>
        </w:rPr>
        <w:footnoteReference w:id="30"/>
      </w:r>
      <w:r w:rsidRPr="00033E1E">
        <w:t xml:space="preserve"> </w:t>
      </w:r>
      <w:r>
        <w:t xml:space="preserve">aj po schválení žiadosti o NFP </w:t>
      </w:r>
      <w:r w:rsidRPr="00033E1E">
        <w:t xml:space="preserve">pre národné projekty (podľa § 26 zákona č. 292/2014 Z. z.) môže </w:t>
      </w:r>
      <w:r>
        <w:t>na základe zmenového konania prijímateľ</w:t>
      </w:r>
      <w:r w:rsidRPr="00033E1E">
        <w:t xml:space="preserve"> </w:t>
      </w:r>
      <w:r>
        <w:t xml:space="preserve"> v rámci</w:t>
      </w:r>
      <w:r w:rsidRPr="00033E1E">
        <w:t xml:space="preserve"> rozpočtu zohľadniť očakávaný rast mzdových výdavkov</w:t>
      </w:r>
      <w:r>
        <w:t xml:space="preserve"> a to buď</w:t>
      </w:r>
      <w:r w:rsidRPr="00033E1E">
        <w:t xml:space="preserve"> na základe štatistického indexu (databáza STATdat. Štatistického úradu SR) určeného pre </w:t>
      </w:r>
      <w:r>
        <w:t xml:space="preserve">zodpovedajúce </w:t>
      </w:r>
      <w:r w:rsidRPr="00033E1E">
        <w:t>odvetvie za ostatné tri kalendárne roky</w:t>
      </w:r>
      <w:r w:rsidRPr="00BD3255">
        <w:rPr>
          <w:vertAlign w:val="superscript"/>
        </w:rPr>
        <w:footnoteReference w:id="31"/>
      </w:r>
      <w:r>
        <w:t xml:space="preserve"> alebo na základe legislatívne určeného rastu miezd za jednotlivé obdobia (resp. kalendárne roky). </w:t>
      </w:r>
    </w:p>
    <w:p w14:paraId="76D78CCE" w14:textId="6C7E24D1"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ins w:id="176" w:author="Rudolf Hrudkay" w:date="2019-01-30T14:56:00Z">
        <w:r w:rsidR="005B3164">
          <w:t xml:space="preserve"> (hodinovej alebo</w:t>
        </w:r>
      </w:ins>
      <w:ins w:id="177" w:author="Zuzana Hušeková" w:date="2019-01-31T10:23:00Z">
        <w:r w:rsidR="003C688A">
          <w:t xml:space="preserve"> funkčného platu</w:t>
        </w:r>
      </w:ins>
      <w:ins w:id="178" w:author="Rudolf Hrudkay" w:date="2019-01-30T14:56:00Z">
        <w:del w:id="179" w:author="Zuzana Hušeková" w:date="2019-01-31T10:23:00Z">
          <w:r w:rsidR="005B3164" w:rsidDel="003C688A">
            <w:delText xml:space="preserve"> mesa</w:delText>
          </w:r>
        </w:del>
      </w:ins>
      <w:ins w:id="180" w:author="Rudolf Hrudkay" w:date="2019-01-30T14:57:00Z">
        <w:del w:id="181" w:author="Zuzana Hušeková" w:date="2019-01-31T10:23:00Z">
          <w:r w:rsidR="005B3164" w:rsidDel="003C688A">
            <w:delText>čnej</w:delText>
          </w:r>
        </w:del>
        <w:r w:rsidR="005B3164">
          <w:t>)</w:t>
        </w:r>
      </w:ins>
      <w:r>
        <w:t xml:space="preserve">, ktorá musí byť v súlade s Usmernením RO pre OP EVS č. 5. </w:t>
      </w:r>
    </w:p>
    <w:p w14:paraId="4FF93A25" w14:textId="41588894" w:rsidR="00373163" w:rsidRDefault="006A2DA0" w:rsidP="00EA00BD">
      <w:pPr>
        <w:jc w:val="both"/>
        <w:rPr>
          <w:ins w:id="182" w:author="Miruška Hrabčáková" w:date="2019-01-18T10:42:00Z"/>
          <w:rFonts w:ascii="Times New Roman" w:hAnsi="Times New Roman"/>
          <w:sz w:val="24"/>
          <w:lang w:eastAsia="sk-SK"/>
        </w:rPr>
      </w:pPr>
      <w:r>
        <w:t xml:space="preserve">V rámci </w:t>
      </w:r>
      <w:r w:rsidRPr="0029658C">
        <w:t>národn</w:t>
      </w:r>
      <w:r>
        <w:t>ých</w:t>
      </w:r>
      <w:r w:rsidRPr="0029658C">
        <w:t xml:space="preserve"> projekt</w:t>
      </w:r>
      <w:r>
        <w:t>ov</w:t>
      </w:r>
      <w:r w:rsidRPr="0029658C">
        <w:t xml:space="preserve"> (podľa § 26 zákona č. 292/2014 Z. z.) môže </w:t>
      </w:r>
      <w:r>
        <w:t>na základe zmenového konania prijímateľ</w:t>
      </w:r>
      <w:r w:rsidRPr="0029658C">
        <w:t xml:space="preserve"> </w:t>
      </w:r>
      <w:r>
        <w:t>v rámci</w:t>
      </w:r>
      <w:r w:rsidRPr="0029658C">
        <w:t xml:space="preserve"> rozpočtu zohľadniť</w:t>
      </w:r>
      <w:r>
        <w:t xml:space="preserve"> kolísanie maximálnej jednotkovej ceny v roku</w:t>
      </w:r>
      <w:r w:rsidRPr="00BD3255">
        <w:rPr>
          <w:vertAlign w:val="superscript"/>
        </w:rPr>
        <w:footnoteReference w:id="32"/>
      </w:r>
      <w:r>
        <w:t xml:space="preserve">, t.j. celkovej ceny práce za zamestnanca – pri štátnych zamestnancoch </w:t>
      </w:r>
      <w:ins w:id="196" w:author="Miruška Hrabčáková" w:date="2019-01-30T12:37:00Z">
        <w:r w:rsidR="00F54F85" w:rsidRPr="00F54F85">
          <w:t>(resp. všetkých štátnych zamestnancov, ktorých pracovný pomer vzniká na základe osobitného predpisu mimo Zákonníka práce)</w:t>
        </w:r>
        <w:r w:rsidR="00F54F85">
          <w:t xml:space="preserve"> </w:t>
        </w:r>
      </w:ins>
      <w:r>
        <w:t xml:space="preserve">alebo zamestnancoch </w:t>
      </w:r>
      <w:r w:rsidRPr="000767C2">
        <w:t>vykon</w:t>
      </w:r>
      <w:r>
        <w:t>ávajúcich</w:t>
      </w:r>
      <w:r w:rsidRPr="00033E1E">
        <w:t xml:space="preserve"> práce vo verejnom záujme</w:t>
      </w:r>
      <w:r>
        <w:t xml:space="preserve"> a to tak, že prijímateľ zohľadní údaje v predloženej analýze mzdovej politiky v žiadosti o NFP a v rozpočtovej položke uvedie ako jednotku „Projekt“ s celkovou sumou výdavkov za príslušnú rozpočtovú položku, s tým že komentár k rozpočtu bude obsahovať </w:t>
      </w:r>
      <w:ins w:id="197" w:author="Rudolf Hrudkay" w:date="2019-01-18T10:26:00Z">
        <w:r w:rsidR="00A675F0">
          <w:t xml:space="preserve">informáciu </w:t>
        </w:r>
      </w:ins>
      <w:del w:id="198" w:author="Rudolf Hrudkay" w:date="2019-01-18T10:26:00Z">
        <w:r>
          <w:delText xml:space="preserve">aj údaje </w:delText>
        </w:r>
      </w:del>
      <w:r>
        <w:t>o výške maximáln</w:t>
      </w:r>
      <w:ins w:id="199" w:author="Miruška Hrabčáková" w:date="2019-01-30T12:39:00Z">
        <w:r w:rsidR="00F54F85">
          <w:t>om funkčnom plate resp. jeho ekvivalentu</w:t>
        </w:r>
      </w:ins>
      <w:del w:id="200" w:author="Miruška Hrabčáková" w:date="2019-01-30T12:39:00Z">
        <w:r w:rsidDel="00F54F85">
          <w:delText>ej</w:delText>
        </w:r>
      </w:del>
      <w:r>
        <w:t xml:space="preserve"> </w:t>
      </w:r>
      <w:ins w:id="201" w:author="Rudolf Hrudkay" w:date="2019-01-18T10:26:00Z">
        <w:r w:rsidR="00A675F0">
          <w:t>uplatniteľnej</w:t>
        </w:r>
        <w:del w:id="202" w:author="Miruška Hrabčáková" w:date="2019-01-30T12:39:00Z">
          <w:r w:rsidR="00A675F0" w:rsidDel="00F54F85">
            <w:delText xml:space="preserve"> </w:delText>
          </w:r>
        </w:del>
      </w:ins>
      <w:del w:id="203" w:author="Miruška Hrabčáková" w:date="2019-01-30T12:39:00Z">
        <w:r w:rsidDel="00F54F85">
          <w:delText>jednotkovej ceny práce</w:delText>
        </w:r>
      </w:del>
      <w:ins w:id="204" w:author="Rudolf Hrudkay" w:date="2019-01-18T10:19:00Z">
        <w:r w:rsidR="00A675F0">
          <w:rPr>
            <w:rStyle w:val="Odkaznapoznmkupodiarou"/>
          </w:rPr>
          <w:footnoteReference w:id="33"/>
        </w:r>
      </w:ins>
      <w:r>
        <w:t xml:space="preserve"> v</w:t>
      </w:r>
      <w:del w:id="222" w:author="Rudolf Hrudkay" w:date="2019-01-18T10:27:00Z">
        <w:r w:rsidDel="00A675F0">
          <w:delText xml:space="preserve"> </w:delText>
        </w:r>
      </w:del>
      <w:ins w:id="223" w:author="Rudolf Hrudkay" w:date="2019-01-18T10:27:00Z">
        <w:r w:rsidR="00A675F0">
          <w:t> sledovanom</w:t>
        </w:r>
        <w:r>
          <w:t xml:space="preserve"> </w:t>
        </w:r>
      </w:ins>
      <w:r>
        <w:t>období</w:t>
      </w:r>
      <w:ins w:id="224" w:author="Miruška Hrabčáková" w:date="2019-01-30T12:41:00Z">
        <w:r w:rsidR="00F54F85">
          <w:t xml:space="preserve"> </w:t>
        </w:r>
      </w:ins>
      <w:ins w:id="225" w:author="Miruška Hrabčáková" w:date="2019-01-30T12:40:00Z">
        <w:r w:rsidR="00F54F85" w:rsidRPr="00F54F85">
          <w:t>(napr. kalendárnom roku)</w:t>
        </w:r>
      </w:ins>
      <w:r>
        <w:t>, ktorá musí byť v súlade s Usmernením RO pre OP EVS č</w:t>
      </w:r>
      <w:del w:id="226" w:author="Rudolf Hrudkay" w:date="2019-01-18T10:27:00Z">
        <w:r>
          <w:delText xml:space="preserve">. </w:delText>
        </w:r>
      </w:del>
      <w:ins w:id="227" w:author="Rudolf Hrudkay" w:date="2019-01-18T10:27:00Z">
        <w:r w:rsidR="00A675F0">
          <w:t>. </w:t>
        </w:r>
      </w:ins>
      <w:r>
        <w:t>5</w:t>
      </w:r>
      <w:ins w:id="228" w:author="Miruška Hrabčáková" w:date="2019-01-18T10:42:00Z">
        <w:r w:rsidR="00373163">
          <w:t>, zároveň prijímateľ uvedie aj indikatívnu informáciu o celkovej výške pracovného fondu, ktorého sa týka rozpočtová položka</w:t>
        </w:r>
      </w:ins>
      <w:r>
        <w:t>.</w:t>
      </w:r>
      <w:ins w:id="229" w:author="Miruška Hrabčáková" w:date="2019-01-18T10:42:00Z">
        <w:r w:rsidR="00373163">
          <w:rPr>
            <w:rFonts w:ascii="Times New Roman" w:hAnsi="Times New Roman"/>
            <w:sz w:val="24"/>
            <w:lang w:eastAsia="sk-SK"/>
          </w:rPr>
          <w:t xml:space="preserve"> </w:t>
        </w:r>
      </w:ins>
    </w:p>
    <w:p w14:paraId="459C6B45" w14:textId="57451A68" w:rsidR="006A2DA0" w:rsidRPr="0073389C" w:rsidRDefault="00F54F85" w:rsidP="006A2DA0">
      <w:pPr>
        <w:autoSpaceDE w:val="0"/>
        <w:autoSpaceDN w:val="0"/>
        <w:adjustRightInd w:val="0"/>
        <w:spacing w:before="120" w:after="120" w:line="288" w:lineRule="auto"/>
        <w:jc w:val="both"/>
      </w:pPr>
      <w:ins w:id="230" w:author="Miruška Hrabčáková" w:date="2019-01-30T12:41:00Z">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ins>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4"/>
      </w:r>
      <w:r w:rsidR="00DE095C" w:rsidRPr="00323A97">
        <w:t xml:space="preserve">, aby bolo možné odkontrolovať vykonanú prácu na </w:t>
      </w:r>
      <w:r w:rsidR="00DE095C" w:rsidRPr="00323A97">
        <w:lastRenderedPageBreak/>
        <w:t>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5"/>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3D82CF0A" w:rsidR="00526ADB" w:rsidRPr="00EA00BD" w:rsidRDefault="00526ADB" w:rsidP="00526ADB">
      <w:pPr>
        <w:autoSpaceDE w:val="0"/>
        <w:autoSpaceDN w:val="0"/>
        <w:adjustRightInd w:val="0"/>
        <w:spacing w:before="120" w:after="120" w:line="288" w:lineRule="auto"/>
        <w:jc w:val="both"/>
        <w:rPr>
          <w:ins w:id="233" w:author="Rudolf Hrudkay" w:date="2019-01-16T09:14:00Z"/>
          <w:b/>
        </w:rPr>
      </w:pPr>
      <w:r w:rsidRPr="0073389C">
        <w:t xml:space="preserve">Ak štatutárny orgán prijímateľa, resp. </w:t>
      </w:r>
      <w:ins w:id="234" w:author="Rudolf Hrudkay" w:date="2019-01-16T09:14:00Z">
        <w:r w:rsidR="0068003C">
          <w:t>splnomocnená osoba na v</w:t>
        </w:r>
      </w:ins>
      <w:ins w:id="235" w:author="Rudolf Hrudkay" w:date="2019-01-16T09:15:00Z">
        <w:r w:rsidR="0068003C">
          <w:t>ýkon činností štatutárneho orgánu</w:t>
        </w:r>
      </w:ins>
      <w:ins w:id="236" w:author="Rudolf Hrudkay" w:date="2019-01-16T09:31:00Z">
        <w:r w:rsidR="004A3293">
          <w:t xml:space="preserve"> </w:t>
        </w:r>
      </w:ins>
      <w:del w:id="237" w:author="Rudolf Hrudkay" w:date="2019-01-16T09:14:00Z">
        <w:r w:rsidRPr="0073389C" w:rsidDel="0068003C">
          <w:delText xml:space="preserve">vedúci riadiaci pracovník </w:delText>
        </w:r>
      </w:del>
      <w:r w:rsidRPr="0073389C">
        <w:t xml:space="preserve">vykonáva popri </w:t>
      </w:r>
      <w:del w:id="238" w:author="Rudolf Hrudkay" w:date="2019-01-16T09:19:00Z">
        <w:r w:rsidRPr="0073389C" w:rsidDel="00C40EBA">
          <w:delText xml:space="preserve">svojej hlavnej pracovnej </w:delText>
        </w:r>
      </w:del>
      <w:r w:rsidRPr="0073389C">
        <w:t xml:space="preserve">činnosti </w:t>
      </w:r>
      <w:del w:id="239" w:author="Rudolf Hrudkay" w:date="2019-01-16T09:19:00Z">
        <w:r w:rsidRPr="0073389C" w:rsidDel="00C40EBA">
          <w:delText xml:space="preserve">pre </w:delText>
        </w:r>
      </w:del>
      <w:ins w:id="240" w:author="Rudolf Hrudkay" w:date="2019-01-16T09:19:00Z">
        <w:r w:rsidR="00C40EBA">
          <w:t>štatutárneho orgánu</w:t>
        </w:r>
        <w:r w:rsidR="00C40EBA" w:rsidRPr="0073389C">
          <w:t xml:space="preserve"> </w:t>
        </w:r>
      </w:ins>
      <w:del w:id="241" w:author="Rudolf Hrudkay" w:date="2019-01-16T09:19:00Z">
        <w:r w:rsidRPr="0073389C" w:rsidDel="00C40EBA">
          <w:delText xml:space="preserve">organizáciu </w:delText>
        </w:r>
      </w:del>
      <w:ins w:id="242" w:author="Rudolf Hrudkay" w:date="2019-01-16T09:19:00Z">
        <w:r w:rsidR="00C40EBA" w:rsidRPr="0073389C">
          <w:t>organizáci</w:t>
        </w:r>
        <w:r w:rsidR="00C40EBA">
          <w:t>e</w:t>
        </w:r>
        <w:r w:rsidR="00C40EBA" w:rsidRPr="0073389C">
          <w:t xml:space="preserve"> </w:t>
        </w:r>
      </w:ins>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ins w:id="243" w:author="Rudolf Hrudkay" w:date="2019-01-16T09:15:00Z">
        <w:r w:rsidR="0068003C">
          <w:rPr>
            <w:b/>
          </w:rPr>
          <w:t xml:space="preserve">do </w:t>
        </w:r>
      </w:ins>
      <w:r w:rsidRPr="0073389C">
        <w:rPr>
          <w:b/>
        </w:rPr>
        <w:t xml:space="preserve">50 % z celkového pracovného </w:t>
      </w:r>
      <w:r>
        <w:rPr>
          <w:b/>
        </w:rPr>
        <w:t>fondu</w:t>
      </w:r>
      <w:r w:rsidRPr="0073389C">
        <w:rPr>
          <w:b/>
        </w:rPr>
        <w:t xml:space="preserve"> v danom mesiaci</w:t>
      </w:r>
      <w:r>
        <w:rPr>
          <w:b/>
        </w:rPr>
        <w:t xml:space="preserve"> vo vzťahu k 100%–nému pracovnému úväzku</w:t>
      </w:r>
      <w:ins w:id="244" w:author="Rudolf Hrudkay" w:date="2019-01-16T09:38:00Z">
        <w:r w:rsidR="00B42C95">
          <w:rPr>
            <w:b/>
          </w:rPr>
          <w:t xml:space="preserve"> zamestnanca</w:t>
        </w:r>
      </w:ins>
      <w:r>
        <w:rPr>
          <w:b/>
        </w:rPr>
        <w:t xml:space="preserve">, ktorý zastáva pozíciu </w:t>
      </w:r>
      <w:del w:id="245" w:author="Rudolf Hrudkay" w:date="2019-01-16T09:16:00Z">
        <w:r w:rsidDel="0068003C">
          <w:rPr>
            <w:b/>
          </w:rPr>
          <w:delText>riadiaceho pracovníka alebo </w:delText>
        </w:r>
      </w:del>
      <w:r>
        <w:rPr>
          <w:b/>
        </w:rPr>
        <w:t>štatutárneho orgánu</w:t>
      </w:r>
      <w:ins w:id="246" w:author="Rudolf Hrudkay" w:date="2019-01-16T09:16:00Z">
        <w:r w:rsidR="0068003C">
          <w:rPr>
            <w:b/>
          </w:rPr>
          <w:t xml:space="preserve"> alebo </w:t>
        </w:r>
        <w:r w:rsidR="0068003C" w:rsidRPr="00EA00BD">
          <w:rPr>
            <w:b/>
          </w:rPr>
          <w:t>splnomocnená osoba na výkon činností štatutárneho orgánu</w:t>
        </w:r>
      </w:ins>
      <w:r w:rsidRPr="00EA00BD">
        <w:rPr>
          <w:b/>
        </w:rPr>
        <w:t xml:space="preserve">. </w:t>
      </w:r>
      <w:ins w:id="247" w:author="Rudolf Hrudkay" w:date="2019-01-16T09:20:00Z">
        <w:r w:rsidR="00C40EBA">
          <w:rPr>
            <w:b/>
          </w:rPr>
          <w:t>Uvedené platí aj v</w:t>
        </w:r>
      </w:ins>
      <w:ins w:id="248" w:author="Rudolf Hrudkay" w:date="2019-01-16T09:21:00Z">
        <w:r w:rsidR="00C40EBA">
          <w:rPr>
            <w:b/>
          </w:rPr>
          <w:t> </w:t>
        </w:r>
      </w:ins>
      <w:ins w:id="249" w:author="Rudolf Hrudkay" w:date="2019-01-16T09:20:00Z">
        <w:r w:rsidR="00C40EBA">
          <w:rPr>
            <w:b/>
          </w:rPr>
          <w:t>prípade</w:t>
        </w:r>
      </w:ins>
      <w:ins w:id="250" w:author="Rudolf Hrudkay" w:date="2019-01-16T09:21:00Z">
        <w:r w:rsidR="00C40EBA">
          <w:rPr>
            <w:b/>
          </w:rPr>
          <w:t>, ž</w:t>
        </w:r>
      </w:ins>
      <w:ins w:id="251" w:author="Rudolf Hrudkay" w:date="2019-01-16T09:20:00Z">
        <w:r w:rsidR="00C40EBA">
          <w:rPr>
            <w:b/>
          </w:rPr>
          <w:t>e štatutárny orgán alebo splnomocnená osoba nemá špecifický pracovný úväzok n</w:t>
        </w:r>
      </w:ins>
      <w:ins w:id="252" w:author="Rudolf Hrudkay" w:date="2019-01-16T09:28:00Z">
        <w:r w:rsidR="004A3293">
          <w:rPr>
            <w:b/>
          </w:rPr>
          <w:t>a</w:t>
        </w:r>
      </w:ins>
      <w:ins w:id="253" w:author="Rudolf Hrudkay" w:date="2019-01-16T09:23:00Z">
        <w:r w:rsidR="00C40EBA">
          <w:rPr>
            <w:b/>
          </w:rPr>
          <w:t> </w:t>
        </w:r>
      </w:ins>
      <w:ins w:id="254" w:author="Rudolf Hrudkay" w:date="2019-01-16T09:21:00Z">
        <w:r w:rsidR="00C40EBA">
          <w:rPr>
            <w:b/>
          </w:rPr>
          <w:t xml:space="preserve">výkon činnosti štatutárneho orgánu </w:t>
        </w:r>
      </w:ins>
      <w:ins w:id="255" w:author="Rudolf Hrudkay" w:date="2019-01-16T09:23:00Z">
        <w:r w:rsidR="00C40EBA">
          <w:rPr>
            <w:b/>
          </w:rPr>
          <w:t xml:space="preserve">a to </w:t>
        </w:r>
      </w:ins>
      <w:ins w:id="256" w:author="Rudolf Hrudkay" w:date="2019-01-16T09:21:00Z">
        <w:r w:rsidR="00C40EBA">
          <w:rPr>
            <w:b/>
          </w:rPr>
          <w:t xml:space="preserve">napr. v prípade, že štatutárny orgán je </w:t>
        </w:r>
      </w:ins>
      <w:ins w:id="257" w:author="Rudolf Hrudkay" w:date="2019-01-16T09:23:00Z">
        <w:r w:rsidR="00C40EBA">
          <w:rPr>
            <w:b/>
          </w:rPr>
          <w:t>u</w:t>
        </w:r>
      </w:ins>
      <w:ins w:id="258" w:author="Rudolf Hrudkay" w:date="2019-01-16T09:21:00Z">
        <w:r w:rsidR="00C40EBA">
          <w:rPr>
            <w:b/>
          </w:rPr>
          <w:t>stanoven</w:t>
        </w:r>
      </w:ins>
      <w:ins w:id="259" w:author="Rudolf Hrudkay" w:date="2019-01-16T09:22:00Z">
        <w:r w:rsidR="00C40EBA">
          <w:rPr>
            <w:b/>
          </w:rPr>
          <w:t>ý do funkcie menovaním bez nároku na odmenu</w:t>
        </w:r>
      </w:ins>
      <w:ins w:id="260" w:author="Rudolf Hrudkay" w:date="2019-01-16T09:23:00Z">
        <w:r w:rsidR="00C40EBA">
          <w:rPr>
            <w:b/>
          </w:rPr>
          <w:t xml:space="preserve"> a napr.</w:t>
        </w:r>
      </w:ins>
      <w:ins w:id="261" w:author="Rudolf Hrudkay" w:date="2019-01-16T09:22:00Z">
        <w:r w:rsidR="00C40EBA">
          <w:rPr>
            <w:b/>
          </w:rPr>
          <w:t> bez určenia pracovného času</w:t>
        </w:r>
      </w:ins>
      <w:ins w:id="262" w:author="Rudolf Hrudkay" w:date="2019-01-16T09:24:00Z">
        <w:r w:rsidR="00C40EBA">
          <w:rPr>
            <w:b/>
          </w:rPr>
          <w:t xml:space="preserve"> </w:t>
        </w:r>
        <w:r w:rsidR="00C40EBA" w:rsidRPr="00EA00BD">
          <w:t>(t</w:t>
        </w:r>
      </w:ins>
      <w:ins w:id="263" w:author="Rudolf Hrudkay" w:date="2019-01-16T09:25:00Z">
        <w:r w:rsidR="00C40EBA" w:rsidRPr="00EA00BD">
          <w:t>ýmto je stanovené</w:t>
        </w:r>
      </w:ins>
      <w:ins w:id="264" w:author="Rudolf Hrudkay" w:date="2019-01-16T09:30:00Z">
        <w:r w:rsidR="004A3293" w:rsidRPr="00EA00BD">
          <w:t>,</w:t>
        </w:r>
      </w:ins>
      <w:ins w:id="265" w:author="Rudolf Hrudkay" w:date="2019-01-16T09:24:00Z">
        <w:r w:rsidR="00C40EBA" w:rsidRPr="00EA00BD">
          <w:t xml:space="preserve"> </w:t>
        </w:r>
      </w:ins>
      <w:ins w:id="266" w:author="Rudolf Hrudkay" w:date="2019-01-16T09:25:00Z">
        <w:r w:rsidR="00C40EBA" w:rsidRPr="00EA00BD">
          <w:t>ž</w:t>
        </w:r>
      </w:ins>
      <w:ins w:id="267" w:author="Rudolf Hrudkay" w:date="2019-01-16T09:24:00Z">
        <w:r w:rsidR="00C40EBA" w:rsidRPr="00EA00BD">
          <w:t xml:space="preserve">e minimálne polovica riadneho pracovného fondu </w:t>
        </w:r>
      </w:ins>
      <w:ins w:id="268" w:author="Rudolf Hrudkay" w:date="2019-01-16T09:27:00Z">
        <w:r w:rsidR="00C40EBA" w:rsidRPr="00EA00BD">
          <w:t>v mesiaci v rámci zodpovedajúcemu 100%</w:t>
        </w:r>
      </w:ins>
      <w:ins w:id="269" w:author="Rudolf Hrudkay" w:date="2019-01-16T09:28:00Z">
        <w:r w:rsidR="00C40EBA" w:rsidRPr="00EA00BD">
          <w:t>-nému</w:t>
        </w:r>
      </w:ins>
      <w:ins w:id="270" w:author="Rudolf Hrudkay" w:date="2019-01-16T09:27:00Z">
        <w:r w:rsidR="00C40EBA" w:rsidRPr="00EA00BD">
          <w:t xml:space="preserve"> pracovného úväzku </w:t>
        </w:r>
      </w:ins>
      <w:ins w:id="271" w:author="Rudolf Hrudkay" w:date="2019-01-16T09:24:00Z">
        <w:r w:rsidR="00C40EBA" w:rsidRPr="00EA00BD">
          <w:t>je</w:t>
        </w:r>
      </w:ins>
      <w:ins w:id="272" w:author="Rudolf Hrudkay" w:date="2019-01-16T09:27:00Z">
        <w:r w:rsidR="00C40EBA" w:rsidRPr="00EA00BD">
          <w:t> </w:t>
        </w:r>
      </w:ins>
      <w:ins w:id="273" w:author="Rudolf Hrudkay" w:date="2019-01-16T09:24:00Z">
        <w:r w:rsidR="00C40EBA" w:rsidRPr="00EA00BD">
          <w:t xml:space="preserve">venovaná </w:t>
        </w:r>
      </w:ins>
      <w:ins w:id="274" w:author="Rudolf Hrudkay" w:date="2019-01-16T09:26:00Z">
        <w:r w:rsidR="00C40EBA" w:rsidRPr="00EA00BD">
          <w:t xml:space="preserve">činnostiam súvisiacim s </w:t>
        </w:r>
      </w:ins>
      <w:ins w:id="275" w:author="Rudolf Hrudkay" w:date="2019-01-16T09:24:00Z">
        <w:r w:rsidR="00C40EBA" w:rsidRPr="00EA00BD">
          <w:t>riaden</w:t>
        </w:r>
      </w:ins>
      <w:ins w:id="276" w:author="Rudolf Hrudkay" w:date="2019-01-16T09:26:00Z">
        <w:r w:rsidR="00C40EBA" w:rsidRPr="00EA00BD">
          <w:t>ím</w:t>
        </w:r>
      </w:ins>
      <w:ins w:id="277" w:author="Rudolf Hrudkay" w:date="2019-01-16T09:24:00Z">
        <w:r w:rsidR="00C40EBA" w:rsidRPr="00EA00BD">
          <w:t xml:space="preserve"> organizácie</w:t>
        </w:r>
      </w:ins>
      <w:ins w:id="278" w:author="Rudolf Hrudkay" w:date="2019-01-16T09:25:00Z">
        <w:r w:rsidR="00C40EBA" w:rsidRPr="00EA00BD">
          <w:t>)</w:t>
        </w:r>
      </w:ins>
      <w:ins w:id="279" w:author="Rudolf Hrudkay" w:date="2019-01-16T09:24:00Z">
        <w:r w:rsidR="00C40EBA">
          <w:rPr>
            <w:b/>
          </w:rPr>
          <w:t>.</w:t>
        </w:r>
      </w:ins>
      <w:ins w:id="280" w:author="Rudolf Hrudkay" w:date="2019-01-16T09:28:00Z">
        <w:r w:rsidR="004A3293">
          <w:rPr>
            <w:b/>
          </w:rPr>
          <w:t xml:space="preserve"> Rovnako uvedené platí aj v</w:t>
        </w:r>
      </w:ins>
      <w:ins w:id="281" w:author="Rudolf Hrudkay" w:date="2019-01-16T09:29:00Z">
        <w:r w:rsidR="004A3293">
          <w:rPr>
            <w:b/>
          </w:rPr>
          <w:t> </w:t>
        </w:r>
      </w:ins>
      <w:ins w:id="282" w:author="Rudolf Hrudkay" w:date="2019-01-16T09:28:00Z">
        <w:r w:rsidR="004A3293">
          <w:rPr>
            <w:b/>
          </w:rPr>
          <w:t>pr</w:t>
        </w:r>
      </w:ins>
      <w:ins w:id="283" w:author="Rudolf Hrudkay" w:date="2019-01-16T09:29:00Z">
        <w:r w:rsidR="004A3293">
          <w:rPr>
            <w:b/>
          </w:rPr>
          <w:t xml:space="preserve">ípadoch, že na účel riadenia </w:t>
        </w:r>
      </w:ins>
      <w:ins w:id="284" w:author="Rudolf Hrudkay" w:date="2019-01-16T09:31:00Z">
        <w:r w:rsidR="004A3293">
          <w:rPr>
            <w:b/>
          </w:rPr>
          <w:t xml:space="preserve">organizácie </w:t>
        </w:r>
      </w:ins>
      <w:ins w:id="285" w:author="Rudolf Hrudkay" w:date="2019-01-16T09:29:00Z">
        <w:r w:rsidR="004A3293">
          <w:rPr>
            <w:b/>
          </w:rPr>
          <w:t xml:space="preserve">má štatutárny orgán alebo splnomocnená osoba </w:t>
        </w:r>
        <w:r w:rsidR="004A3293">
          <w:rPr>
            <w:b/>
          </w:rPr>
          <w:lastRenderedPageBreak/>
          <w:t>uzatvorený kratší pracovný úväzok ako taký, ktor</w:t>
        </w:r>
      </w:ins>
      <w:ins w:id="286" w:author="Rudolf Hrudkay" w:date="2019-01-16T09:30:00Z">
        <w:r w:rsidR="004A3293">
          <w:rPr>
            <w:b/>
          </w:rPr>
          <w:t>ý zodpovedá minimálne 50%-nému pracovné</w:t>
        </w:r>
      </w:ins>
      <w:ins w:id="287" w:author="Rudolf Hrudkay" w:date="2019-01-16T09:31:00Z">
        <w:r w:rsidR="004A3293">
          <w:rPr>
            <w:b/>
          </w:rPr>
          <w:t>mu</w:t>
        </w:r>
      </w:ins>
      <w:ins w:id="288" w:author="Rudolf Hrudkay" w:date="2019-01-16T09:30:00Z">
        <w:r w:rsidR="004A3293">
          <w:rPr>
            <w:b/>
          </w:rPr>
          <w:t xml:space="preserve"> úväzku</w:t>
        </w:r>
      </w:ins>
      <w:ins w:id="289" w:author="Rudolf Hrudkay" w:date="2019-01-16T14:06:00Z">
        <w:r w:rsidR="005851FA">
          <w:rPr>
            <w:rStyle w:val="Odkaznapoznmkupodiarou"/>
            <w:b/>
          </w:rPr>
          <w:footnoteReference w:id="36"/>
        </w:r>
      </w:ins>
      <w:ins w:id="327" w:author="Rudolf Hrudkay" w:date="2019-01-16T09:30:00Z">
        <w:r w:rsidR="004A3293">
          <w:rPr>
            <w:b/>
          </w:rPr>
          <w:t>.</w:t>
        </w:r>
      </w:ins>
    </w:p>
    <w:p w14:paraId="60FF55D5" w14:textId="14A1AD3A" w:rsidR="0068003C" w:rsidRPr="00B42C95" w:rsidRDefault="004A3293" w:rsidP="00526ADB">
      <w:pPr>
        <w:autoSpaceDE w:val="0"/>
        <w:autoSpaceDN w:val="0"/>
        <w:adjustRightInd w:val="0"/>
        <w:spacing w:before="120" w:after="120" w:line="288" w:lineRule="auto"/>
        <w:jc w:val="both"/>
      </w:pPr>
      <w:ins w:id="328" w:author="Rudolf Hrudkay" w:date="2019-01-16T09:34:00Z">
        <w:r>
          <w:t xml:space="preserve">Ak </w:t>
        </w:r>
      </w:ins>
      <w:ins w:id="329" w:author="Rudolf Hrudkay" w:date="2019-01-16T09:14:00Z">
        <w:r w:rsidR="0068003C" w:rsidRPr="0073389C">
          <w:t>vedúci riadiaci pracovník</w:t>
        </w:r>
      </w:ins>
      <w:ins w:id="330" w:author="Rudolf Hrudkay" w:date="2019-01-16T09:34:00Z">
        <w:r>
          <w:t xml:space="preserve"> alebo vedúci zamestnanec </w:t>
        </w:r>
      </w:ins>
      <w:ins w:id="331" w:author="Rudolf Hrudkay" w:date="2019-01-16T09:35:00Z">
        <w:r>
          <w:t>prijímateľa</w:t>
        </w:r>
        <w:r w:rsidRPr="0073389C">
          <w:t xml:space="preserve"> vykonáva popri </w:t>
        </w:r>
      </w:ins>
      <w:ins w:id="332" w:author="Rudolf Hrudkay" w:date="2019-01-16T09:37:00Z">
        <w:r>
          <w:t>riadiacej činnosti v</w:t>
        </w:r>
      </w:ins>
      <w:ins w:id="333" w:author="Rudolf Hrudkay" w:date="2019-01-16T09:38:00Z">
        <w:r w:rsidR="00B42C95">
          <w:t> </w:t>
        </w:r>
      </w:ins>
      <w:ins w:id="334" w:author="Rudolf Hrudkay" w:date="2019-01-16T09:35:00Z">
        <w:r w:rsidRPr="0073389C">
          <w:t>organizáci</w:t>
        </w:r>
      </w:ins>
      <w:ins w:id="335" w:author="Rudolf Hrudkay" w:date="2019-01-16T09:37:00Z">
        <w:r>
          <w:t>i</w:t>
        </w:r>
      </w:ins>
      <w:ins w:id="336" w:author="Rudolf Hrudkay" w:date="2019-01-16T09:35:00Z">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ins>
      <w:ins w:id="337" w:author="Rudolf Hrudkay" w:date="2019-01-16T09:38:00Z">
        <w:r w:rsidR="00B42C95">
          <w:rPr>
            <w:b/>
          </w:rPr>
          <w:t>8</w:t>
        </w:r>
      </w:ins>
      <w:ins w:id="338" w:author="Rudolf Hrudkay" w:date="2019-01-16T09:35:00Z">
        <w:r w:rsidRPr="0073389C">
          <w:rPr>
            <w:b/>
          </w:rPr>
          <w:t xml:space="preserve">0 % z celkového pracovného </w:t>
        </w:r>
        <w:r>
          <w:rPr>
            <w:b/>
          </w:rPr>
          <w:t>fondu</w:t>
        </w:r>
      </w:ins>
      <w:ins w:id="339" w:author="Rudolf Hrudkay" w:date="2019-01-16T09:40:00Z">
        <w:r w:rsidR="00B42C95">
          <w:rPr>
            <w:rStyle w:val="Odkaznapoznmkupodiarou"/>
            <w:b/>
          </w:rPr>
          <w:footnoteReference w:id="37"/>
        </w:r>
      </w:ins>
      <w:ins w:id="361" w:author="Rudolf Hrudkay" w:date="2019-01-16T09:35:00Z">
        <w:r w:rsidRPr="0073389C">
          <w:rPr>
            <w:b/>
          </w:rPr>
          <w:t xml:space="preserve"> v danom mesiaci</w:t>
        </w:r>
        <w:r>
          <w:rPr>
            <w:b/>
          </w:rPr>
          <w:t xml:space="preserve"> vo vzťahu k</w:t>
        </w:r>
      </w:ins>
      <w:ins w:id="362" w:author="Rudolf Hrudkay" w:date="2019-01-16T09:39:00Z">
        <w:r w:rsidR="00B42C95">
          <w:rPr>
            <w:b/>
          </w:rPr>
          <w:t> </w:t>
        </w:r>
      </w:ins>
      <w:ins w:id="363" w:author="Rudolf Hrudkay" w:date="2019-01-16T09:35:00Z">
        <w:r>
          <w:rPr>
            <w:b/>
          </w:rPr>
          <w:t>100%–nému pracovnému úväzku</w:t>
        </w:r>
      </w:ins>
      <w:ins w:id="364" w:author="Rudolf Hrudkay" w:date="2019-01-16T09:38:00Z">
        <w:r w:rsidR="00B42C95">
          <w:rPr>
            <w:b/>
          </w:rPr>
          <w:t xml:space="preserve"> zamestnanca</w:t>
        </w:r>
      </w:ins>
      <w:ins w:id="365" w:author="Rudolf Hrudkay" w:date="2019-01-16T09:35:00Z">
        <w:r>
          <w:rPr>
            <w:b/>
          </w:rPr>
          <w:t xml:space="preserve">, ktorý zastáva pozíciu </w:t>
        </w:r>
      </w:ins>
      <w:ins w:id="366" w:author="Rudolf Hrudkay" w:date="2019-01-16T09:39:00Z">
        <w:r w:rsidR="00B42C95">
          <w:rPr>
            <w:b/>
          </w:rPr>
          <w:t>riadiaceho pracoviska</w:t>
        </w:r>
      </w:ins>
      <w:ins w:id="367" w:author="Rudolf Hrudkay" w:date="2019-01-16T09:35:00Z">
        <w:r>
          <w:rPr>
            <w:b/>
          </w:rPr>
          <w:t xml:space="preserve"> alebo</w:t>
        </w:r>
      </w:ins>
      <w:ins w:id="368" w:author="Rudolf Hrudkay" w:date="2019-01-16T09:45:00Z">
        <w:r w:rsidR="00B42C95">
          <w:rPr>
            <w:b/>
          </w:rPr>
          <w:t> </w:t>
        </w:r>
      </w:ins>
      <w:ins w:id="369" w:author="Rudolf Hrudkay" w:date="2019-01-16T09:39:00Z">
        <w:r w:rsidR="00B42C95">
          <w:rPr>
            <w:b/>
          </w:rPr>
          <w:t>ved</w:t>
        </w:r>
      </w:ins>
      <w:ins w:id="370" w:author="Rudolf Hrudkay" w:date="2019-01-16T09:40:00Z">
        <w:r w:rsidR="00B42C95">
          <w:rPr>
            <w:b/>
          </w:rPr>
          <w:t>úceho zamestnanca</w:t>
        </w:r>
      </w:ins>
      <w:ins w:id="371" w:author="Rudolf Hrudkay" w:date="2019-01-16T09:35:00Z">
        <w:r w:rsidRPr="00080492">
          <w:rPr>
            <w:b/>
          </w:rPr>
          <w:t>.</w:t>
        </w:r>
      </w:ins>
      <w:ins w:id="372" w:author="Rudolf Hrudkay" w:date="2019-01-16T09:45:00Z">
        <w:r w:rsidR="00B42C95">
          <w:rPr>
            <w:b/>
          </w:rPr>
          <w:t xml:space="preserve"> V</w:t>
        </w:r>
      </w:ins>
      <w:ins w:id="373" w:author="Rudolf Hrudkay" w:date="2019-01-16T09:46:00Z">
        <w:r w:rsidR="00B42C95">
          <w:rPr>
            <w:b/>
          </w:rPr>
          <w:t> </w:t>
        </w:r>
      </w:ins>
      <w:ins w:id="374" w:author="Rudolf Hrudkay" w:date="2019-01-16T09:45:00Z">
        <w:r w:rsidR="00B42C95">
          <w:rPr>
            <w:b/>
          </w:rPr>
          <w:t>uveden</w:t>
        </w:r>
      </w:ins>
      <w:ins w:id="375" w:author="Rudolf Hrudkay" w:date="2019-01-16T09:46:00Z">
        <w:r w:rsidR="00B42C95">
          <w:rPr>
            <w:b/>
          </w:rPr>
          <w:t>ých prípadoch</w:t>
        </w:r>
      </w:ins>
      <w:ins w:id="376" w:author="Rudolf Hrudkay" w:date="2019-01-16T09:45:00Z">
        <w:r w:rsidR="00B42C95">
          <w:rPr>
            <w:b/>
          </w:rPr>
          <w:t xml:space="preserve"> treba zohľadniť pomer riadených zamestnancov a</w:t>
        </w:r>
      </w:ins>
      <w:ins w:id="377" w:author="Rudolf Hrudkay" w:date="2019-01-16T09:46:00Z">
        <w:r w:rsidR="00B42C95">
          <w:rPr>
            <w:b/>
          </w:rPr>
          <w:t> </w:t>
        </w:r>
      </w:ins>
      <w:ins w:id="378" w:author="Rudolf Hrudkay" w:date="2019-01-16T09:45:00Z">
        <w:r w:rsidR="00B42C95">
          <w:rPr>
            <w:b/>
          </w:rPr>
          <w:t xml:space="preserve">ich </w:t>
        </w:r>
      </w:ins>
      <w:ins w:id="379" w:author="Rudolf Hrudkay" w:date="2019-01-16T09:46:00Z">
        <w:r w:rsidR="00B42C95">
          <w:rPr>
            <w:b/>
          </w:rPr>
          <w:t xml:space="preserve">zapojenie do odborných </w:t>
        </w:r>
      </w:ins>
      <w:ins w:id="380" w:author="Rudolf Hrudkay" w:date="2019-01-16T09:47:00Z">
        <w:r w:rsidR="00B42C95">
          <w:rPr>
            <w:b/>
          </w:rPr>
          <w:t xml:space="preserve">oprávnených </w:t>
        </w:r>
      </w:ins>
      <w:ins w:id="381" w:author="Rudolf Hrudkay" w:date="2019-01-16T09:46:00Z">
        <w:r w:rsidR="00B42C95">
          <w:rPr>
            <w:b/>
          </w:rPr>
          <w:t>činností v</w:t>
        </w:r>
      </w:ins>
      <w:ins w:id="382" w:author="Rudolf Hrudkay" w:date="2019-01-16T09:47:00Z">
        <w:r w:rsidR="00B42C95">
          <w:rPr>
            <w:b/>
          </w:rPr>
          <w:t> </w:t>
        </w:r>
      </w:ins>
      <w:ins w:id="383" w:author="Rudolf Hrudkay" w:date="2019-01-16T09:46:00Z">
        <w:r w:rsidR="00B42C95">
          <w:rPr>
            <w:b/>
          </w:rPr>
          <w:t>projekte</w:t>
        </w:r>
      </w:ins>
      <w:ins w:id="384" w:author="Rudolf Hrudkay" w:date="2019-01-16T09:47:00Z">
        <w:r w:rsidR="00B42C95">
          <w:rPr>
            <w:b/>
          </w:rPr>
          <w:t xml:space="preserve"> vo vzťahu k riadiacemu pracovníkovi alebo vedúcemu zamestnancovi </w:t>
        </w:r>
        <w:r w:rsidR="00B42C95" w:rsidRPr="00EA00BD">
          <w:t>(</w:t>
        </w:r>
      </w:ins>
      <w:ins w:id="385" w:author="Rudolf Hrudkay" w:date="2019-01-16T09:49:00Z">
        <w:r w:rsidR="00D615B9">
          <w:t>napr.</w:t>
        </w:r>
      </w:ins>
      <w:ins w:id="386" w:author="Rudolf Hrudkay" w:date="2019-01-16T09:47:00Z">
        <w:r w:rsidR="00B42C95" w:rsidRPr="00EA00BD">
          <w:t xml:space="preserve"> ak 2/3 riadených zamestnancov nie s</w:t>
        </w:r>
      </w:ins>
      <w:ins w:id="387" w:author="Rudolf Hrudkay" w:date="2019-01-16T09:48:00Z">
        <w:r w:rsidR="00B42C95" w:rsidRPr="00EA00BD">
          <w:t>ú zapojení do projektu alebo vykonávajú iné ako oprávnené činnosti</w:t>
        </w:r>
        <w:r w:rsidR="00B42C95">
          <w:t xml:space="preserve"> pre projekt, nemôže byť potom riadiaci pracovní</w:t>
        </w:r>
      </w:ins>
      <w:ins w:id="388" w:author="Rudolf Hrudkay" w:date="2019-01-16T09:49:00Z">
        <w:r w:rsidR="00D615B9">
          <w:t>k</w:t>
        </w:r>
      </w:ins>
      <w:ins w:id="389" w:author="Rudolf Hrudkay" w:date="2019-01-16T09:48:00Z">
        <w:r w:rsidR="00B42C95">
          <w:t xml:space="preserve"> alebo ved</w:t>
        </w:r>
      </w:ins>
      <w:ins w:id="390" w:author="Rudolf Hrudkay" w:date="2019-01-16T09:49:00Z">
        <w:r w:rsidR="00B42C95">
          <w:t xml:space="preserve">úci zamestnanec financovaný v maximálnej </w:t>
        </w:r>
        <w:r w:rsidR="00D615B9">
          <w:t>intenzite podľa tohto pravidla).</w:t>
        </w:r>
      </w:ins>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3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1"/>
      </w:r>
      <w:r w:rsidR="00694363" w:rsidRPr="0073389C">
        <w:t>),</w:t>
      </w:r>
      <w:r w:rsidRPr="0073389C">
        <w:t xml:space="preserve"> ako aj povinné odvody</w:t>
      </w:r>
      <w:r w:rsidRPr="0073389C">
        <w:rPr>
          <w:rStyle w:val="Odkaznapoznmkupodiarou"/>
          <w:sz w:val="19"/>
        </w:rPr>
        <w:footnoteReference w:id="4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4"/>
      </w:r>
      <w:r w:rsidRPr="0073389C">
        <w:t>), ako aj povinné odvody za zamestnávateľa</w:t>
      </w:r>
      <w:r w:rsidRPr="0073389C">
        <w:rPr>
          <w:rStyle w:val="Odkaznapoznmkupodiarou"/>
          <w:sz w:val="19"/>
        </w:rPr>
        <w:footnoteReference w:id="4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 xml:space="preserve">nie </w:t>
      </w:r>
      <w:r w:rsidR="004E646D" w:rsidRPr="003A141C">
        <w:lastRenderedPageBreak/>
        <w:t>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4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5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w:t>
      </w:r>
      <w:r w:rsidRPr="0073389C">
        <w:rPr>
          <w:rFonts w:ascii="Arial" w:hAnsi="Arial" w:cs="Arial"/>
          <w:sz w:val="19"/>
          <w:szCs w:val="19"/>
          <w:lang w:val="sk-SK"/>
        </w:rPr>
        <w:lastRenderedPageBreak/>
        <w:t xml:space="preserve">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 xml:space="preserve">a zároveň </w:t>
      </w:r>
      <w:r w:rsidRPr="0073389C">
        <w:rPr>
          <w:rFonts w:ascii="Arial" w:hAnsi="Arial" w:cs="Arial"/>
          <w:sz w:val="19"/>
          <w:szCs w:val="19"/>
        </w:rPr>
        <w:lastRenderedPageBreak/>
        <w:t>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5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5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5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w:t>
      </w:r>
      <w:r w:rsidRPr="00B13AD8">
        <w:rPr>
          <w:rFonts w:cs="Arial"/>
          <w:szCs w:val="19"/>
        </w:rPr>
        <w:lastRenderedPageBreak/>
        <w:t xml:space="preserve">nesmie presiahnuť sumu uplatňovaných náhrad EK, tzv. </w:t>
      </w:r>
      <w:r w:rsidRPr="00B13AD8">
        <w:rPr>
          <w:rFonts w:cs="Arial"/>
          <w:b/>
          <w:szCs w:val="19"/>
        </w:rPr>
        <w:t>„per diems“</w:t>
      </w:r>
      <w:r w:rsidRPr="00B13AD8">
        <w:rPr>
          <w:rStyle w:val="Odkaznapoznmkupodiarou"/>
          <w:rFonts w:cs="Arial"/>
          <w:sz w:val="19"/>
          <w:szCs w:val="19"/>
        </w:rPr>
        <w:footnoteReference w:id="56"/>
      </w:r>
      <w:r w:rsidRPr="00B13AD8">
        <w:rPr>
          <w:rFonts w:cs="Arial"/>
          <w:szCs w:val="19"/>
        </w:rPr>
        <w:t>, ktorá zahŕňa výdavky na ubytovanie, stravné a cestovné v SR</w:t>
      </w:r>
      <w:r w:rsidRPr="00B13AD8">
        <w:rPr>
          <w:rStyle w:val="Odkaznapoznmkupodiarou"/>
          <w:rFonts w:cs="Arial"/>
          <w:sz w:val="19"/>
          <w:szCs w:val="19"/>
        </w:rPr>
        <w:footnoteReference w:id="5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5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9"/>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6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lastRenderedPageBreak/>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6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lastRenderedPageBreak/>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6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6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obstarávacia cena</w:t>
      </w:r>
      <w:r w:rsidRPr="0073389C">
        <w:rPr>
          <w:rStyle w:val="Odkaznapoznmkupodiarou"/>
          <w:sz w:val="19"/>
        </w:rPr>
        <w:footnoteReference w:id="6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7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 xml:space="preserve">Činnosť expertnej komisie môže mať vplyv na nedodržanie stanovených lehôt vyplývajúcich zo Systému finančného riadenia štrukturálnych fondov, Kohézneho fondu a Európskeho </w:t>
      </w:r>
      <w:r w:rsidRPr="00375C69">
        <w:lastRenderedPageBreak/>
        <w:t>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lastRenderedPageBreak/>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5"/>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434" w:name="_Toc361131496"/>
      <w:r w:rsidRPr="0073389C">
        <w:rPr>
          <w:rFonts w:ascii="Arial" w:hAnsi="Arial" w:cs="Arial"/>
          <w:b/>
          <w:sz w:val="19"/>
          <w:szCs w:val="19"/>
          <w:lang w:val="sk-SK" w:eastAsia="en-US"/>
        </w:rPr>
        <w:t>Problematika prekrývania sa výdavkov</w:t>
      </w:r>
      <w:bookmarkEnd w:id="434"/>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w:t>
      </w:r>
      <w:r w:rsidRPr="0073389C">
        <w:rPr>
          <w:lang w:eastAsia="sk-SK"/>
        </w:rPr>
        <w:lastRenderedPageBreak/>
        <w:t xml:space="preserve">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7"/>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8"/>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435" w:name="_Toc410907859"/>
      <w:bookmarkStart w:id="436" w:name="_Toc440372873"/>
      <w:bookmarkStart w:id="437" w:name="_Toc440636384"/>
      <w:r w:rsidRPr="0073389C">
        <w:rPr>
          <w:lang w:val="sk-SK"/>
        </w:rPr>
        <w:t>Postupy pri žiadosti o platbu</w:t>
      </w:r>
      <w:bookmarkEnd w:id="435"/>
      <w:bookmarkEnd w:id="436"/>
      <w:bookmarkEnd w:id="437"/>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5572FAF8" w:rsidR="000D5577" w:rsidRDefault="009F63A7" w:rsidP="001F73A1">
      <w:pPr>
        <w:pStyle w:val="Zkladntext"/>
        <w:spacing w:before="120" w:after="120" w:line="288" w:lineRule="auto"/>
        <w:rPr>
          <w:ins w:id="438" w:author="Rudolf Hrudkay" w:date="2019-01-16T13:56:00Z"/>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ins w:id="439" w:author="Rudolf Hrudkay" w:date="2019-01-16T13:56:00Z">
        <w:r w:rsidR="00630EE9">
          <w:rPr>
            <w:rFonts w:ascii="Arial" w:hAnsi="Arial" w:cs="Arial"/>
            <w:sz w:val="19"/>
            <w:szCs w:val="19"/>
            <w:lang w:val="sk-SK"/>
          </w:rPr>
          <w:t xml:space="preserve"> národného projektu za seba a ak je relevantné aj za partnerov</w:t>
        </w:r>
      </w:ins>
      <w:r w:rsidRPr="0073389C">
        <w:rPr>
          <w:rFonts w:ascii="Arial" w:hAnsi="Arial" w:cs="Arial"/>
          <w:sz w:val="19"/>
          <w:szCs w:val="19"/>
          <w:lang w:val="sk-SK"/>
        </w:rPr>
        <w:t xml:space="preserve"> je </w:t>
      </w:r>
      <w:r w:rsidR="00147E0C">
        <w:rPr>
          <w:rFonts w:ascii="Arial" w:hAnsi="Arial" w:cs="Arial"/>
          <w:b/>
          <w:sz w:val="19"/>
          <w:szCs w:val="19"/>
          <w:lang w:val="sk-SK"/>
        </w:rPr>
        <w:t>3</w:t>
      </w:r>
      <w:ins w:id="440" w:author="Rudolf Hrudkay" w:date="2019-01-16T13:56:00Z">
        <w:r w:rsidR="00630EE9">
          <w:rPr>
            <w:rFonts w:ascii="Arial" w:hAnsi="Arial" w:cs="Arial"/>
            <w:b/>
            <w:sz w:val="19"/>
            <w:szCs w:val="19"/>
            <w:lang w:val="sk-SK"/>
          </w:rPr>
          <w:t>0</w:t>
        </w:r>
      </w:ins>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ins w:id="441" w:author="Rudolf Hrudkay" w:date="2019-01-16T13:58:00Z">
        <w:r w:rsidR="00630EE9">
          <w:rPr>
            <w:rFonts w:ascii="Arial" w:hAnsi="Arial" w:cs="Arial"/>
            <w:sz w:val="19"/>
            <w:szCs w:val="19"/>
            <w:lang w:val="sk-SK"/>
          </w:rPr>
          <w:t>.</w:t>
        </w:r>
      </w:ins>
      <w:del w:id="442" w:author="Rudolf Hrudkay" w:date="2019-01-16T13:58:00Z">
        <w:r w:rsidRPr="0073389C" w:rsidDel="00630EE9">
          <w:rPr>
            <w:rFonts w:ascii="Arial" w:hAnsi="Arial" w:cs="Arial"/>
            <w:sz w:val="19"/>
            <w:szCs w:val="19"/>
            <w:lang w:val="sk-SK"/>
          </w:rPr>
          <w:delText>,</w:delText>
        </w:r>
      </w:del>
      <w:r w:rsidRPr="0073389C">
        <w:rPr>
          <w:rFonts w:ascii="Arial" w:hAnsi="Arial" w:cs="Arial"/>
          <w:sz w:val="19"/>
          <w:szCs w:val="19"/>
          <w:lang w:val="sk-SK"/>
        </w:rPr>
        <w:t xml:space="preserve"> </w:t>
      </w:r>
      <w:moveFromRangeStart w:id="443" w:author="Rudolf Hrudkay" w:date="2019-01-16T13:58:00Z" w:name="move535410432"/>
      <w:moveFrom w:id="444" w:author="Rudolf Hrudkay" w:date="2019-01-16T13:58:00Z">
        <w:r w:rsidRPr="0073389C" w:rsidDel="00630EE9">
          <w:rPr>
            <w:rFonts w:ascii="Arial" w:hAnsi="Arial" w:cs="Arial"/>
            <w:sz w:val="19"/>
            <w:szCs w:val="19"/>
            <w:lang w:val="sk-SK"/>
          </w:rPr>
          <w:t>s výnimkou žiadosti o platbu – poskytnutie predfinancovania a zúčtovanie zálohovej platby v prípadoch nevyhnutných pre splnenie podmienok na zúčtovanie</w:t>
        </w:r>
        <w:r w:rsidR="008A6E87" w:rsidRPr="0073389C" w:rsidDel="00630EE9">
          <w:rPr>
            <w:rFonts w:ascii="Arial" w:hAnsi="Arial" w:cs="Arial"/>
            <w:sz w:val="19"/>
            <w:szCs w:val="19"/>
            <w:lang w:val="sk-SK"/>
          </w:rPr>
          <w:t>, resp.</w:t>
        </w:r>
        <w:r w:rsidR="00147E0C" w:rsidDel="00630EE9">
          <w:rPr>
            <w:rFonts w:ascii="Arial" w:hAnsi="Arial" w:cs="Arial"/>
            <w:sz w:val="19"/>
            <w:szCs w:val="19"/>
            <w:lang w:val="sk-SK"/>
          </w:rPr>
          <w:t xml:space="preserve"> v prípade</w:t>
        </w:r>
        <w:r w:rsidR="008A6E87" w:rsidRPr="0073389C" w:rsidDel="00630EE9">
          <w:rPr>
            <w:rFonts w:ascii="Arial" w:hAnsi="Arial" w:cs="Arial"/>
            <w:sz w:val="19"/>
            <w:szCs w:val="19"/>
            <w:lang w:val="sk-SK"/>
          </w:rPr>
          <w:t xml:space="preserve"> záverečnej platby</w:t>
        </w:r>
        <w:r w:rsidRPr="0073389C" w:rsidDel="00630EE9">
          <w:rPr>
            <w:rFonts w:ascii="Arial" w:hAnsi="Arial" w:cs="Arial"/>
            <w:sz w:val="19"/>
            <w:szCs w:val="19"/>
            <w:lang w:val="sk-SK"/>
          </w:rPr>
          <w:t>.</w:t>
        </w:r>
      </w:moveFrom>
      <w:moveFromRangeEnd w:id="443"/>
    </w:p>
    <w:p w14:paraId="093F89E9" w14:textId="78C63E6D" w:rsidR="00630EE9" w:rsidRDefault="00630EE9" w:rsidP="00630EE9">
      <w:pPr>
        <w:pStyle w:val="Zkladntext"/>
        <w:spacing w:before="120" w:after="120" w:line="288" w:lineRule="auto"/>
        <w:rPr>
          <w:ins w:id="445" w:author="Rudolf Hrudkay" w:date="2019-01-16T13:57:00Z"/>
          <w:rFonts w:ascii="Arial" w:hAnsi="Arial" w:cs="Arial"/>
          <w:sz w:val="19"/>
          <w:szCs w:val="19"/>
          <w:lang w:val="sk-SK"/>
        </w:rPr>
      </w:pPr>
      <w:ins w:id="446" w:author="Rudolf Hrudkay" w:date="2019-01-16T13:57:00Z">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ins>
      <w:ins w:id="447" w:author="Rudolf Hrudkay" w:date="2019-01-16T13:58:00Z">
        <w:r>
          <w:rPr>
            <w:rFonts w:ascii="Arial" w:hAnsi="Arial" w:cs="Arial"/>
            <w:sz w:val="19"/>
            <w:szCs w:val="19"/>
            <w:lang w:val="sk-SK"/>
          </w:rPr>
          <w:t>.</w:t>
        </w:r>
      </w:ins>
      <w:ins w:id="448" w:author="Rudolf Hrudkay" w:date="2019-01-16T13:57:00Z">
        <w:r w:rsidRPr="0073389C">
          <w:rPr>
            <w:rFonts w:ascii="Arial" w:hAnsi="Arial" w:cs="Arial"/>
            <w:sz w:val="19"/>
            <w:szCs w:val="19"/>
            <w:lang w:val="sk-SK"/>
          </w:rPr>
          <w:t xml:space="preserve"> </w:t>
        </w:r>
      </w:ins>
    </w:p>
    <w:p w14:paraId="659A5961" w14:textId="00459ADA" w:rsidR="00630EE9" w:rsidRDefault="00630EE9" w:rsidP="00630EE9">
      <w:pPr>
        <w:pStyle w:val="Zkladntext"/>
        <w:spacing w:before="120" w:after="120" w:line="288" w:lineRule="auto"/>
        <w:rPr>
          <w:ins w:id="449" w:author="Rudolf Hrudkay" w:date="2019-01-16T13:59:00Z"/>
          <w:rFonts w:ascii="Arial" w:hAnsi="Arial" w:cs="Arial"/>
          <w:sz w:val="19"/>
          <w:szCs w:val="19"/>
          <w:lang w:val="sk-SK"/>
        </w:rPr>
      </w:pPr>
      <w:ins w:id="450" w:author="Rudolf Hrudkay" w:date="2019-01-16T13:58:00Z">
        <w:r>
          <w:rPr>
            <w:rFonts w:ascii="Arial" w:hAnsi="Arial" w:cs="Arial"/>
            <w:sz w:val="19"/>
            <w:szCs w:val="19"/>
            <w:lang w:val="sk-SK"/>
          </w:rPr>
          <w:t xml:space="preserve">Uvedené limity platia </w:t>
        </w:r>
      </w:ins>
      <w:moveToRangeStart w:id="451" w:author="Rudolf Hrudkay" w:date="2019-01-16T13:58:00Z" w:name="move535410432"/>
      <w:moveTo w:id="452" w:author="Rudolf Hrudkay" w:date="2019-01-16T13:58:00Z">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moveTo>
      <w:ins w:id="453" w:author="Rudolf Hrudkay" w:date="2019-01-16T13:58:00Z">
        <w:r>
          <w:rPr>
            <w:rFonts w:ascii="Arial" w:hAnsi="Arial" w:cs="Arial"/>
            <w:sz w:val="19"/>
            <w:szCs w:val="19"/>
            <w:lang w:val="sk-SK"/>
          </w:rPr>
          <w:t>, resp. v iných odôvodnen</w:t>
        </w:r>
      </w:ins>
      <w:ins w:id="454" w:author="Rudolf Hrudkay" w:date="2019-01-16T13:59:00Z">
        <w:r>
          <w:rPr>
            <w:rFonts w:ascii="Arial" w:hAnsi="Arial" w:cs="Arial"/>
            <w:sz w:val="19"/>
            <w:szCs w:val="19"/>
            <w:lang w:val="sk-SK"/>
          </w:rPr>
          <w:t>ých prípadoch, na ktoré môže poskytovateľ prihliadnuť</w:t>
        </w:r>
      </w:ins>
      <w:moveTo w:id="455" w:author="Rudolf Hrudkay" w:date="2019-01-16T13:58:00Z">
        <w:del w:id="456" w:author="Rudolf Hrudkay" w:date="2019-01-16T13:58:00Z">
          <w:r w:rsidRPr="0073389C" w:rsidDel="00630EE9">
            <w:rPr>
              <w:rFonts w:ascii="Arial" w:hAnsi="Arial" w:cs="Arial"/>
              <w:sz w:val="19"/>
              <w:szCs w:val="19"/>
              <w:lang w:val="sk-SK"/>
            </w:rPr>
            <w:delText>.</w:delText>
          </w:r>
        </w:del>
      </w:moveTo>
      <w:moveToRangeEnd w:id="451"/>
    </w:p>
    <w:p w14:paraId="7BBE06D0" w14:textId="20E648C7" w:rsidR="00630EE9" w:rsidRPr="0073389C" w:rsidDel="00630EE9" w:rsidRDefault="00630EE9" w:rsidP="001F73A1">
      <w:pPr>
        <w:pStyle w:val="Zkladntext"/>
        <w:spacing w:before="120" w:after="120" w:line="288" w:lineRule="auto"/>
        <w:rPr>
          <w:del w:id="457" w:author="Rudolf Hrudkay" w:date="2019-01-16T13:57:00Z"/>
          <w:rFonts w:ascii="Arial" w:hAnsi="Arial" w:cs="Arial"/>
          <w:sz w:val="19"/>
          <w:szCs w:val="19"/>
          <w:lang w:val="sk-SK"/>
        </w:rPr>
      </w:pPr>
      <w:ins w:id="458" w:author="Rudolf Hrudkay" w:date="2019-01-16T14:00:00Z">
        <w:r>
          <w:rPr>
            <w:rFonts w:ascii="Arial" w:hAnsi="Arial" w:cs="Arial"/>
            <w:sz w:val="19"/>
            <w:szCs w:val="19"/>
            <w:lang w:val="sk-SK"/>
          </w:rPr>
          <w:lastRenderedPageBreak/>
          <w:t>V prípade nedodržania uvedeného limitu</w:t>
        </w:r>
      </w:ins>
      <w:ins w:id="459" w:author="Rudolf Hrudkay" w:date="2019-01-16T14:04:00Z">
        <w:r w:rsidR="005851FA">
          <w:rPr>
            <w:rFonts w:ascii="Arial" w:hAnsi="Arial" w:cs="Arial"/>
            <w:sz w:val="19"/>
            <w:szCs w:val="19"/>
            <w:lang w:val="sk-SK"/>
          </w:rPr>
          <w:t xml:space="preserve"> výšky predloženej ŽoP</w:t>
        </w:r>
      </w:ins>
      <w:ins w:id="460" w:author="Rudolf Hrudkay" w:date="2019-01-16T14:00:00Z">
        <w:r>
          <w:rPr>
            <w:rFonts w:ascii="Arial" w:hAnsi="Arial" w:cs="Arial"/>
            <w:sz w:val="19"/>
            <w:szCs w:val="19"/>
            <w:lang w:val="sk-SK"/>
          </w:rPr>
          <w:t xml:space="preserve"> je poskytovateľ</w:t>
        </w:r>
      </w:ins>
      <w:ins w:id="461" w:author="Rudolf Hrudkay" w:date="2019-01-16T14:04:00Z">
        <w:r w:rsidR="005851FA">
          <w:rPr>
            <w:rFonts w:ascii="Arial" w:hAnsi="Arial" w:cs="Arial"/>
            <w:sz w:val="19"/>
            <w:szCs w:val="19"/>
            <w:lang w:val="sk-SK"/>
          </w:rPr>
          <w:t xml:space="preserve"> oprávnený</w:t>
        </w:r>
      </w:ins>
      <w:ins w:id="462" w:author="Rudolf Hrudkay" w:date="2019-01-16T14:00:00Z">
        <w:r>
          <w:rPr>
            <w:rFonts w:ascii="Arial" w:hAnsi="Arial" w:cs="Arial"/>
            <w:sz w:val="19"/>
            <w:szCs w:val="19"/>
            <w:lang w:val="sk-SK"/>
          </w:rPr>
          <w:t xml:space="preserve"> predloženú ŽoP zamietnuť.</w:t>
        </w:r>
      </w:ins>
      <w:ins w:id="463" w:author="Rudolf Hrudkay" w:date="2019-01-16T14:04:00Z">
        <w:r w:rsidR="005851FA">
          <w:rPr>
            <w:rFonts w:ascii="Arial" w:hAnsi="Arial" w:cs="Arial"/>
            <w:sz w:val="19"/>
            <w:szCs w:val="19"/>
            <w:lang w:val="sk-SK"/>
          </w:rPr>
          <w:t xml:space="preserve"> </w:t>
        </w:r>
      </w:ins>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9"/>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8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464" w:name="_Toc410907860"/>
      <w:bookmarkStart w:id="465" w:name="_Toc440372874"/>
      <w:bookmarkStart w:id="466" w:name="_Toc440636385"/>
      <w:r w:rsidRPr="0073389C">
        <w:rPr>
          <w:lang w:val="sk-SK"/>
        </w:rPr>
        <w:t>Špecifiká jednotlivých systémov financovania</w:t>
      </w:r>
      <w:bookmarkEnd w:id="464"/>
      <w:bookmarkEnd w:id="465"/>
      <w:bookmarkEnd w:id="466"/>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 xml:space="preserve">výdavkov (rozpočtových položiek projektu) tak, že je jednoznačne určené, ktoré konkrétne výdavky (napr. investičné) sa vyplácajú </w:t>
      </w:r>
      <w:r w:rsidRPr="0073389C">
        <w:lastRenderedPageBreak/>
        <w:t>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lastRenderedPageBreak/>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1"/>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lastRenderedPageBreak/>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lastRenderedPageBreak/>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w:t>
      </w:r>
      <w:r w:rsidR="00754599">
        <w:rPr>
          <w:rFonts w:cs="Arial"/>
          <w:szCs w:val="19"/>
        </w:rPr>
        <w:lastRenderedPageBreak/>
        <w:t>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 xml:space="preserve">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w:t>
      </w:r>
      <w:r w:rsidRPr="0073389C">
        <w:lastRenderedPageBreak/>
        <w:t>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 xml:space="preserve">(v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w:t>
      </w:r>
      <w:r w:rsidR="009A5D87" w:rsidRPr="009A5D87">
        <w:rPr>
          <w:rFonts w:cs="Arial"/>
          <w:szCs w:val="19"/>
        </w:rPr>
        <w:lastRenderedPageBreak/>
        <w:t>(zúčtovanie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2"/>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77777777" w:rsidR="00633266" w:rsidRDefault="00633266" w:rsidP="00CF7FC1">
      <w:pPr>
        <w:pStyle w:val="Zkladntext"/>
        <w:spacing w:before="120" w:after="120" w:line="288" w:lineRule="auto"/>
        <w:rPr>
          <w:ins w:id="467" w:author="Miruška Hrabčáková" w:date="2019-01-17T10:44:00Z"/>
          <w:rFonts w:ascii="Arial" w:hAnsi="Arial" w:cs="Arial"/>
          <w:sz w:val="19"/>
          <w:szCs w:val="19"/>
          <w:lang w:val="sk-SK"/>
        </w:rPr>
      </w:pP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lastRenderedPageBreak/>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83"/>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8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417D40A4"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ins w:id="468" w:author="Miruška Hrabčáková" w:date="2019-01-17T10:56:00Z">
        <w:r w:rsidR="00301A14">
          <w:rPr>
            <w:rFonts w:ascii="Arial" w:hAnsi="Arial" w:cs="Arial"/>
            <w:sz w:val="19"/>
            <w:szCs w:val="19"/>
            <w:lang w:val="sk-SK"/>
          </w:rPr>
          <w:t xml:space="preserve"> </w:t>
        </w:r>
      </w:ins>
      <w:del w:id="469" w:author="Miruška Hrabčáková" w:date="2019-01-17T10:57:00Z">
        <w:r w:rsidRPr="0073389C" w:rsidDel="00301A14">
          <w:rPr>
            <w:rFonts w:ascii="Arial" w:hAnsi="Arial" w:cs="Arial"/>
            <w:sz w:val="19"/>
            <w:szCs w:val="19"/>
            <w:lang w:val="sk-SK"/>
          </w:rPr>
          <w:delText xml:space="preserve"> </w:delText>
        </w:r>
      </w:del>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4637527C"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ins w:id="470" w:author="Miruška Hrabčáková" w:date="2019-01-17T10:58:00Z">
        <w:r w:rsidR="00301A14">
          <w:rPr>
            <w:rFonts w:ascii="Arial" w:hAnsi="Arial" w:cs="Arial"/>
            <w:sz w:val="19"/>
            <w:szCs w:val="19"/>
            <w:lang w:val="sk-SK"/>
          </w:rPr>
          <w:t xml:space="preserve"> Prijímateľ je povinný podpornú dokumentáciu predložiť </w:t>
        </w:r>
      </w:ins>
      <w:ins w:id="471" w:author="Miruška Hrabčáková" w:date="2019-01-17T11:02:00Z">
        <w:r w:rsidR="00453006">
          <w:rPr>
            <w:rFonts w:ascii="Arial" w:hAnsi="Arial" w:cs="Arial"/>
            <w:sz w:val="19"/>
            <w:szCs w:val="19"/>
            <w:lang w:val="sk-SK"/>
          </w:rPr>
          <w:t>v súlade so zoznamom deklarovaných výdavkov.</w:t>
        </w:r>
      </w:ins>
      <w:ins w:id="472" w:author="Miruška Hrabčáková" w:date="2019-01-17T10:58:00Z">
        <w:r w:rsidR="00301A14">
          <w:rPr>
            <w:rFonts w:ascii="Arial" w:hAnsi="Arial" w:cs="Arial"/>
            <w:sz w:val="19"/>
            <w:szCs w:val="19"/>
            <w:lang w:val="sk-SK"/>
          </w:rPr>
          <w:t xml:space="preserve"> </w:t>
        </w:r>
      </w:ins>
      <w:ins w:id="473" w:author="Miruška Hrabčáková" w:date="2019-01-17T11:03:00Z">
        <w:r w:rsidR="00453006">
          <w:rPr>
            <w:rFonts w:ascii="Arial" w:hAnsi="Arial" w:cs="Arial"/>
            <w:sz w:val="19"/>
            <w:szCs w:val="19"/>
            <w:lang w:val="sk-SK"/>
          </w:rPr>
          <w:t>V</w:t>
        </w:r>
      </w:ins>
      <w:ins w:id="474" w:author="Miruška Hrabčáková" w:date="2019-01-17T11:04:00Z">
        <w:r w:rsidR="00453006">
          <w:rPr>
            <w:rFonts w:ascii="Arial" w:hAnsi="Arial" w:cs="Arial"/>
            <w:sz w:val="19"/>
            <w:szCs w:val="19"/>
            <w:lang w:val="sk-SK"/>
          </w:rPr>
          <w:t> </w:t>
        </w:r>
      </w:ins>
      <w:ins w:id="475" w:author="Miruška Hrabčáková" w:date="2019-01-17T11:03:00Z">
        <w:r w:rsidR="00453006">
          <w:rPr>
            <w:rFonts w:ascii="Arial" w:hAnsi="Arial" w:cs="Arial"/>
            <w:sz w:val="19"/>
            <w:szCs w:val="19"/>
            <w:lang w:val="sk-SK"/>
          </w:rPr>
          <w:t>prípade</w:t>
        </w:r>
      </w:ins>
      <w:ins w:id="476" w:author="Miruška Hrabčáková" w:date="2019-01-17T11:04:00Z">
        <w:r w:rsidR="00453006">
          <w:rPr>
            <w:rFonts w:ascii="Arial" w:hAnsi="Arial" w:cs="Arial"/>
            <w:sz w:val="19"/>
            <w:szCs w:val="19"/>
            <w:lang w:val="sk-SK"/>
          </w:rPr>
          <w:t>,</w:t>
        </w:r>
      </w:ins>
      <w:ins w:id="477" w:author="Miruška Hrabčáková" w:date="2019-01-17T11:03:00Z">
        <w:r w:rsidR="00453006">
          <w:rPr>
            <w:rFonts w:ascii="Arial" w:hAnsi="Arial" w:cs="Arial"/>
            <w:sz w:val="19"/>
            <w:szCs w:val="19"/>
            <w:lang w:val="sk-SK"/>
          </w:rPr>
          <w:t xml:space="preserve"> ak prijímateľ predloží Žo</w:t>
        </w:r>
      </w:ins>
      <w:ins w:id="478" w:author="Miruška Hrabčáková" w:date="2019-01-17T11:04:00Z">
        <w:r w:rsidR="00453006">
          <w:rPr>
            <w:rFonts w:ascii="Arial" w:hAnsi="Arial" w:cs="Arial"/>
            <w:sz w:val="19"/>
            <w:szCs w:val="19"/>
            <w:lang w:val="sk-SK"/>
          </w:rPr>
          <w:t>P</w:t>
        </w:r>
      </w:ins>
      <w:ins w:id="479" w:author="Miruška Hrabčáková" w:date="2019-01-17T11:03:00Z">
        <w:r w:rsidR="00453006">
          <w:rPr>
            <w:rFonts w:ascii="Arial" w:hAnsi="Arial" w:cs="Arial"/>
            <w:sz w:val="19"/>
            <w:szCs w:val="19"/>
            <w:lang w:val="sk-SK"/>
          </w:rPr>
          <w:t xml:space="preserve"> s</w:t>
        </w:r>
      </w:ins>
      <w:ins w:id="480" w:author="Miruška Hrabčáková" w:date="2019-01-17T11:04:00Z">
        <w:r w:rsidR="00453006">
          <w:rPr>
            <w:rFonts w:ascii="Arial" w:hAnsi="Arial" w:cs="Arial"/>
            <w:sz w:val="19"/>
            <w:szCs w:val="19"/>
            <w:lang w:val="sk-SK"/>
          </w:rPr>
          <w:t> </w:t>
        </w:r>
      </w:ins>
      <w:ins w:id="481" w:author="Miruška Hrabčáková" w:date="2019-01-17T11:03:00Z">
        <w:r w:rsidR="00453006">
          <w:rPr>
            <w:rFonts w:ascii="Arial" w:hAnsi="Arial" w:cs="Arial"/>
            <w:sz w:val="19"/>
            <w:szCs w:val="19"/>
            <w:lang w:val="sk-SK"/>
          </w:rPr>
          <w:t xml:space="preserve">podpornou </w:t>
        </w:r>
      </w:ins>
      <w:ins w:id="482" w:author="Miruška Hrabčáková" w:date="2019-01-17T11:04:00Z">
        <w:r w:rsidR="00453006">
          <w:rPr>
            <w:rFonts w:ascii="Arial" w:hAnsi="Arial" w:cs="Arial"/>
            <w:sz w:val="19"/>
            <w:szCs w:val="19"/>
            <w:lang w:val="sk-SK"/>
          </w:rPr>
          <w:t xml:space="preserve">dokumentáciou, ktorá </w:t>
        </w:r>
      </w:ins>
      <w:ins w:id="483" w:author="Miruška Hrabčáková" w:date="2019-01-17T11:05:00Z">
        <w:r w:rsidR="00453006">
          <w:rPr>
            <w:rFonts w:ascii="Arial" w:hAnsi="Arial" w:cs="Arial"/>
            <w:sz w:val="19"/>
            <w:szCs w:val="19"/>
            <w:lang w:val="sk-SK"/>
          </w:rPr>
          <w:t xml:space="preserve">nebude </w:t>
        </w:r>
      </w:ins>
      <w:ins w:id="484" w:author="Miruška Hrabčáková" w:date="2019-01-17T11:04:00Z">
        <w:r w:rsidR="00453006">
          <w:rPr>
            <w:rFonts w:ascii="Arial" w:hAnsi="Arial" w:cs="Arial"/>
            <w:sz w:val="19"/>
            <w:szCs w:val="19"/>
            <w:lang w:val="sk-SK"/>
          </w:rPr>
          <w:t>riadne zoradená, poskytovateľ si vyhradzuje právo ju zamietnuť.</w:t>
        </w:r>
      </w:ins>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485" w:name="_Toc410907861"/>
      <w:bookmarkStart w:id="486" w:name="_Toc440372875"/>
      <w:bookmarkStart w:id="487" w:name="_Toc440636386"/>
      <w:r w:rsidRPr="0073389C">
        <w:rPr>
          <w:caps/>
          <w:lang w:val="sk-SK" w:eastAsia="cs-CZ"/>
        </w:rPr>
        <w:lastRenderedPageBreak/>
        <w:t>Ú</w:t>
      </w:r>
      <w:r w:rsidRPr="0073389C">
        <w:rPr>
          <w:lang w:val="sk-SK" w:eastAsia="cs-CZ"/>
        </w:rPr>
        <w:t>čtovné doklady a ich prílohy</w:t>
      </w:r>
      <w:bookmarkEnd w:id="485"/>
      <w:bookmarkEnd w:id="486"/>
      <w:bookmarkEnd w:id="48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5"/>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488" w:name="_Toc317864902"/>
      <w:bookmarkStart w:id="489" w:name="_Toc317865114"/>
      <w:bookmarkStart w:id="490" w:name="_Toc317865267"/>
      <w:bookmarkStart w:id="491" w:name="_Toc317865410"/>
      <w:bookmarkStart w:id="492" w:name="_Toc317865549"/>
      <w:bookmarkStart w:id="493" w:name="_Toc317865688"/>
      <w:bookmarkStart w:id="494" w:name="_Toc317866058"/>
      <w:bookmarkStart w:id="495" w:name="_Toc317866203"/>
      <w:bookmarkStart w:id="496" w:name="_Toc317866305"/>
      <w:bookmarkStart w:id="497" w:name="_Toc317866470"/>
      <w:bookmarkStart w:id="498" w:name="_Toc317866572"/>
      <w:bookmarkStart w:id="499" w:name="_Toc317866789"/>
      <w:bookmarkStart w:id="500" w:name="_Toc329084085"/>
      <w:bookmarkEnd w:id="488"/>
      <w:bookmarkEnd w:id="489"/>
      <w:bookmarkEnd w:id="490"/>
      <w:bookmarkEnd w:id="491"/>
      <w:bookmarkEnd w:id="492"/>
      <w:bookmarkEnd w:id="493"/>
      <w:bookmarkEnd w:id="494"/>
      <w:bookmarkEnd w:id="495"/>
      <w:bookmarkEnd w:id="496"/>
      <w:bookmarkEnd w:id="497"/>
      <w:bookmarkEnd w:id="498"/>
      <w:bookmarkEnd w:id="499"/>
      <w:bookmarkEnd w:id="500"/>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6"/>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50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50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lastRenderedPageBreak/>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50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50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503"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504" w:name="_Toc417050114"/>
      <w:bookmarkStart w:id="505" w:name="_Toc417155861"/>
      <w:bookmarkStart w:id="506" w:name="_Toc417156080"/>
      <w:bookmarkStart w:id="507" w:name="_Toc417050126"/>
      <w:bookmarkStart w:id="508" w:name="_Toc417155873"/>
      <w:bookmarkStart w:id="509" w:name="_Toc417156092"/>
      <w:bookmarkEnd w:id="504"/>
      <w:bookmarkEnd w:id="505"/>
      <w:bookmarkEnd w:id="506"/>
      <w:bookmarkEnd w:id="507"/>
      <w:bookmarkEnd w:id="508"/>
      <w:bookmarkEnd w:id="50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7"/>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510" w:name="_Toc317864930"/>
      <w:bookmarkStart w:id="511" w:name="_Toc317865142"/>
      <w:bookmarkStart w:id="512" w:name="_Toc317865295"/>
      <w:bookmarkStart w:id="513" w:name="_Toc317865438"/>
      <w:bookmarkStart w:id="514" w:name="_Toc317865577"/>
      <w:bookmarkStart w:id="515" w:name="_Toc317865703"/>
      <w:bookmarkStart w:id="516" w:name="_Toc317866072"/>
      <w:bookmarkStart w:id="517" w:name="_Toc317866217"/>
      <w:bookmarkStart w:id="518" w:name="_Toc317866319"/>
      <w:bookmarkStart w:id="519" w:name="_Toc317866484"/>
      <w:bookmarkStart w:id="520" w:name="_Toc317866586"/>
      <w:bookmarkStart w:id="521" w:name="_Toc317866803"/>
      <w:bookmarkStart w:id="522" w:name="_Toc329084100"/>
      <w:bookmarkStart w:id="523" w:name="_Toc410905147"/>
      <w:bookmarkStart w:id="524" w:name="_Toc410907875"/>
      <w:bookmarkStart w:id="525" w:name="_Toc410910215"/>
      <w:bookmarkStart w:id="526" w:name="_Toc413415834"/>
      <w:bookmarkStart w:id="527" w:name="_Toc413830211"/>
      <w:bookmarkStart w:id="528" w:name="_Toc413833999"/>
      <w:bookmarkStart w:id="529" w:name="_Toc413834102"/>
      <w:bookmarkStart w:id="530" w:name="_Toc415130210"/>
      <w:bookmarkStart w:id="531" w:name="_Toc415155540"/>
      <w:bookmarkStart w:id="532" w:name="_Toc417050140"/>
      <w:bookmarkStart w:id="533" w:name="_Toc417155887"/>
      <w:bookmarkStart w:id="534" w:name="_Toc417156106"/>
      <w:bookmarkEnd w:id="503"/>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w:t>
      </w:r>
      <w:r w:rsidRPr="0073389C">
        <w:rPr>
          <w:color w:val="000000"/>
          <w:lang w:eastAsia="cs-CZ"/>
        </w:rPr>
        <w:lastRenderedPageBreak/>
        <w:t>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53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53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006A2DA0" w:rsidRPr="0073389C">
        <w:rPr>
          <w:rStyle w:val="Odkaznapoznmkupodiarou"/>
          <w:rFonts w:cs="Arial"/>
          <w:b/>
          <w:bCs/>
          <w:sz w:val="19"/>
          <w:szCs w:val="19"/>
          <w:lang w:val="sk-SK"/>
        </w:rPr>
        <w:footnoteReference w:id="88"/>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8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90"/>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536" w:name="_Ref523225313"/>
      <w:r w:rsidRPr="0073389C">
        <w:rPr>
          <w:rStyle w:val="Odkaznapoznmkupodiarou"/>
          <w:rFonts w:cs="Arial"/>
          <w:i/>
          <w:iCs/>
          <w:sz w:val="19"/>
          <w:szCs w:val="19"/>
          <w:lang w:val="sk-SK"/>
        </w:rPr>
        <w:footnoteReference w:id="91"/>
      </w:r>
      <w:bookmarkEnd w:id="536"/>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2"/>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lastRenderedPageBreak/>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3"/>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C6E13" w:rsidRPr="000C1A3B">
        <w:rPr>
          <w:rStyle w:val="Odkaznapoznmkupodiarou"/>
        </w:rPr>
        <w:t>81</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4"/>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5"/>
      </w:r>
      <w:r w:rsidR="000D06A7">
        <w:rPr>
          <w:rFonts w:eastAsia="Times New Roman" w:cs="Arial"/>
          <w:b/>
          <w:color w:val="auto"/>
          <w:szCs w:val="19"/>
          <w:lang w:val="sk-SK" w:eastAsia="en-US"/>
        </w:rPr>
        <w:t xml:space="preserve">. </w:t>
      </w:r>
      <w:r w:rsidR="000D06A7">
        <w:rPr>
          <w:rFonts w:eastAsia="Times New Roman" w:cs="Arial"/>
          <w:b/>
          <w:color w:val="auto"/>
          <w:szCs w:val="19"/>
          <w:lang w:val="sk-SK" w:eastAsia="en-US"/>
        </w:rPr>
        <w:lastRenderedPageBreak/>
        <w:t>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537" w:name="_Ref523227404"/>
      <w:r w:rsidR="00C80E10" w:rsidRPr="0073389C">
        <w:rPr>
          <w:rStyle w:val="Odkaznapoznmkupodiarou"/>
          <w:rFonts w:cs="Arial"/>
          <w:i/>
          <w:iCs/>
          <w:sz w:val="19"/>
          <w:szCs w:val="19"/>
          <w:lang w:val="sk-SK"/>
        </w:rPr>
        <w:footnoteReference w:id="96"/>
      </w:r>
      <w:bookmarkEnd w:id="537"/>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lastRenderedPageBreak/>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7"/>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98"/>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lastRenderedPageBreak/>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9"/>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lastRenderedPageBreak/>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0"/>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C6E13" w:rsidRPr="00965FF2">
        <w:rPr>
          <w:rStyle w:val="Odkaznapoznmkupodiarou"/>
        </w:rPr>
        <w:t>86</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1"/>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C6E13" w:rsidRPr="008A047E">
        <w:rPr>
          <w:rStyle w:val="Odkaznapoznmkupodiarou"/>
        </w:rPr>
        <w:t>86</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2"/>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3"/>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538" w:name="_Toc410907876"/>
      <w:r>
        <w:rPr>
          <w:lang w:val="sk-SK"/>
        </w:rPr>
        <w:t xml:space="preserve"> </w:t>
      </w:r>
      <w:bookmarkStart w:id="539" w:name="_Toc440372876"/>
      <w:bookmarkStart w:id="540" w:name="_Toc440636387"/>
      <w:r w:rsidR="009D7F63" w:rsidRPr="0073389C">
        <w:rPr>
          <w:lang w:val="sk-SK"/>
        </w:rPr>
        <w:t>Nezrovnalosti a vysporiadanie finančných vzťahov</w:t>
      </w:r>
      <w:bookmarkEnd w:id="538"/>
      <w:bookmarkEnd w:id="539"/>
      <w:bookmarkEnd w:id="540"/>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5B7173">
      <w:pPr>
        <w:numPr>
          <w:ilvl w:val="0"/>
          <w:numId w:val="90"/>
        </w:numPr>
        <w:spacing w:line="276" w:lineRule="auto"/>
        <w:jc w:val="both"/>
      </w:pPr>
      <w:r w:rsidRPr="00B22662">
        <w:rPr>
          <w:b/>
        </w:rPr>
        <w:lastRenderedPageBreak/>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lastRenderedPageBreak/>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w:t>
      </w:r>
      <w:r w:rsidR="00D52444" w:rsidRPr="00561705">
        <w:lastRenderedPageBreak/>
        <w:t>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541"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541"/>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lastRenderedPageBreak/>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542" w:name="_Toc410905149"/>
      <w:bookmarkStart w:id="543" w:name="_Toc410907877"/>
      <w:bookmarkStart w:id="544" w:name="_Toc440372877"/>
      <w:bookmarkStart w:id="545" w:name="_Toc440636388"/>
      <w:bookmarkEnd w:id="542"/>
      <w:r w:rsidRPr="0073389C">
        <w:rPr>
          <w:lang w:val="sk-SK"/>
        </w:rPr>
        <w:t>Verejné obstarávanie</w:t>
      </w:r>
      <w:bookmarkEnd w:id="543"/>
      <w:bookmarkEnd w:id="544"/>
      <w:bookmarkEnd w:id="545"/>
    </w:p>
    <w:p w14:paraId="7A55D246" w14:textId="738F16D2" w:rsidR="009D7F63" w:rsidRPr="0073389C" w:rsidRDefault="009D7F63" w:rsidP="00A10CB2">
      <w:pPr>
        <w:autoSpaceDE w:val="0"/>
        <w:autoSpaceDN w:val="0"/>
        <w:adjustRightInd w:val="0"/>
        <w:spacing w:before="120" w:after="120" w:line="288" w:lineRule="auto"/>
        <w:jc w:val="both"/>
      </w:pPr>
      <w:bookmarkStart w:id="546" w:name="p22-2-a"/>
      <w:bookmarkStart w:id="547" w:name="p23-5"/>
      <w:bookmarkStart w:id="548" w:name="p23-6"/>
      <w:bookmarkStart w:id="549" w:name="p24"/>
      <w:bookmarkStart w:id="550" w:name="_Toc409190739"/>
      <w:bookmarkStart w:id="551" w:name="_Toc360031225"/>
      <w:bookmarkEnd w:id="546"/>
      <w:bookmarkEnd w:id="547"/>
      <w:bookmarkEnd w:id="548"/>
      <w:bookmarkEnd w:id="549"/>
      <w:r w:rsidRPr="0073389C">
        <w:t xml:space="preserve">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w:t>
      </w:r>
      <w:r w:rsidRPr="0073389C">
        <w:lastRenderedPageBreak/>
        <w:t>informuje o každej novele ZVO</w:t>
      </w:r>
      <w:r w:rsidRPr="0073389C">
        <w:rPr>
          <w:rStyle w:val="Odkaznapoznmkupodiarou"/>
          <w:sz w:val="19"/>
        </w:rPr>
        <w:footnoteReference w:id="104"/>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5"/>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552" w:name="_Toc440372878"/>
      <w:bookmarkStart w:id="553" w:name="_Toc440636389"/>
      <w:r w:rsidRPr="0073389C">
        <w:rPr>
          <w:rFonts w:cs="Arial"/>
          <w:lang w:val="sk-SK"/>
        </w:rPr>
        <w:t>Plán obstarávaní</w:t>
      </w:r>
      <w:bookmarkEnd w:id="550"/>
      <w:bookmarkEnd w:id="551"/>
      <w:bookmarkEnd w:id="552"/>
      <w:bookmarkEnd w:id="553"/>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554" w:name="_Toc359942925"/>
      <w:bookmarkStart w:id="555" w:name="_Toc359943221"/>
      <w:bookmarkStart w:id="556" w:name="_Toc359943517"/>
      <w:bookmarkStart w:id="557" w:name="_Toc359943819"/>
      <w:bookmarkStart w:id="558" w:name="_Toc359944121"/>
      <w:bookmarkStart w:id="559" w:name="_Toc359944421"/>
      <w:bookmarkStart w:id="560" w:name="_Toc360024481"/>
      <w:bookmarkStart w:id="561" w:name="_Toc360030476"/>
      <w:bookmarkStart w:id="562" w:name="_Toc360031226"/>
      <w:bookmarkStart w:id="563" w:name="_Toc360109828"/>
      <w:bookmarkStart w:id="564" w:name="_Toc360110138"/>
      <w:bookmarkStart w:id="565" w:name="_Toc360118328"/>
      <w:bookmarkStart w:id="566" w:name="_Toc360118643"/>
      <w:bookmarkStart w:id="567" w:name="_Toc360031227"/>
      <w:bookmarkStart w:id="568" w:name="_Toc409190740"/>
      <w:bookmarkStart w:id="569" w:name="_Toc440372879"/>
      <w:bookmarkStart w:id="570" w:name="_Toc440636390"/>
      <w:bookmarkEnd w:id="554"/>
      <w:bookmarkEnd w:id="555"/>
      <w:bookmarkEnd w:id="556"/>
      <w:bookmarkEnd w:id="557"/>
      <w:bookmarkEnd w:id="558"/>
      <w:bookmarkEnd w:id="559"/>
      <w:bookmarkEnd w:id="560"/>
      <w:bookmarkEnd w:id="561"/>
      <w:bookmarkEnd w:id="562"/>
      <w:bookmarkEnd w:id="563"/>
      <w:bookmarkEnd w:id="564"/>
      <w:bookmarkEnd w:id="565"/>
      <w:bookmarkEnd w:id="566"/>
      <w:r w:rsidRPr="0073389C">
        <w:rPr>
          <w:lang w:val="sk-SK"/>
        </w:rPr>
        <w:t>Predpokladaná hodnota zákazky</w:t>
      </w:r>
      <w:bookmarkEnd w:id="567"/>
      <w:bookmarkEnd w:id="568"/>
      <w:r w:rsidRPr="0073389C">
        <w:rPr>
          <w:lang w:val="sk-SK"/>
        </w:rPr>
        <w:t xml:space="preserve"> (PHZ)</w:t>
      </w:r>
      <w:bookmarkEnd w:id="569"/>
      <w:bookmarkEnd w:id="570"/>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w:t>
      </w:r>
      <w:r w:rsidRPr="00A83C79">
        <w:lastRenderedPageBreak/>
        <w:t xml:space="preserve">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6"/>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571" w:name="_Toc359942927"/>
      <w:bookmarkStart w:id="572" w:name="_Toc359943223"/>
      <w:bookmarkStart w:id="573" w:name="_Toc359943519"/>
      <w:bookmarkStart w:id="574" w:name="_Toc359943821"/>
      <w:bookmarkStart w:id="575" w:name="_Toc359944123"/>
      <w:bookmarkStart w:id="576" w:name="_Toc359944423"/>
      <w:bookmarkStart w:id="577" w:name="_Toc360024483"/>
      <w:bookmarkStart w:id="578" w:name="_Toc360030478"/>
      <w:bookmarkStart w:id="579" w:name="_Toc360031228"/>
      <w:bookmarkStart w:id="580" w:name="_Toc360109830"/>
      <w:bookmarkStart w:id="581" w:name="_Toc360110140"/>
      <w:bookmarkStart w:id="582" w:name="_Toc360118330"/>
      <w:bookmarkStart w:id="583" w:name="_Toc360118645"/>
      <w:bookmarkStart w:id="584" w:name="_Toc409190741"/>
      <w:bookmarkStart w:id="585" w:name="_Toc360031229"/>
      <w:bookmarkStart w:id="586" w:name="_Toc440372880"/>
      <w:bookmarkStart w:id="587" w:name="_Toc440636391"/>
      <w:bookmarkEnd w:id="571"/>
      <w:bookmarkEnd w:id="572"/>
      <w:bookmarkEnd w:id="573"/>
      <w:bookmarkEnd w:id="574"/>
      <w:bookmarkEnd w:id="575"/>
      <w:bookmarkEnd w:id="576"/>
      <w:bookmarkEnd w:id="577"/>
      <w:bookmarkEnd w:id="578"/>
      <w:bookmarkEnd w:id="579"/>
      <w:bookmarkEnd w:id="580"/>
      <w:bookmarkEnd w:id="581"/>
      <w:bookmarkEnd w:id="582"/>
      <w:bookmarkEnd w:id="583"/>
      <w:r w:rsidRPr="0073389C">
        <w:rPr>
          <w:lang w:val="sk-SK"/>
        </w:rPr>
        <w:t>Povinnosť uzatvoriť zmluvu</w:t>
      </w:r>
      <w:bookmarkEnd w:id="584"/>
      <w:bookmarkEnd w:id="585"/>
      <w:bookmarkEnd w:id="586"/>
      <w:bookmarkEnd w:id="587"/>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lastRenderedPageBreak/>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588" w:name="_Toc440372881"/>
      <w:bookmarkStart w:id="589" w:name="_Toc440636392"/>
      <w:r w:rsidRPr="0073389C">
        <w:rPr>
          <w:lang w:val="sk-SK"/>
        </w:rPr>
        <w:t>Finančné limity</w:t>
      </w:r>
      <w:bookmarkEnd w:id="588"/>
      <w:bookmarkEnd w:id="589"/>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7"/>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590" w:name="_Toc440372882"/>
      <w:bookmarkStart w:id="591" w:name="_Toc440636393"/>
      <w:r w:rsidRPr="0073389C">
        <w:rPr>
          <w:lang w:val="sk-SK"/>
        </w:rPr>
        <w:t>Všeobecné ustanovenia</w:t>
      </w:r>
      <w:bookmarkEnd w:id="590"/>
      <w:bookmarkEnd w:id="591"/>
    </w:p>
    <w:p w14:paraId="5E452631" w14:textId="63499A61"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začínajú plynúť prvým pracovným dňom</w:t>
      </w:r>
      <w:r w:rsidRPr="00E86F96">
        <w:rPr>
          <w:rFonts w:cs="Arial"/>
          <w:szCs w:val="19"/>
        </w:rPr>
        <w:t xml:space="preserve"> nasledujúcim </w:t>
      </w:r>
      <w:r w:rsidRPr="00E86F96">
        <w:rPr>
          <w:rFonts w:cs="Arial"/>
          <w:b/>
          <w:szCs w:val="19"/>
        </w:rPr>
        <w:t>po evidovaní prijatej žiadosti prijímateľa o vykonanie kontroly  poskytovateľom</w:t>
      </w:r>
      <w:r w:rsidRPr="00E86F96">
        <w:rPr>
          <w:rFonts w:cs="Arial"/>
          <w:szCs w:val="19"/>
        </w:rPr>
        <w:t xml:space="preserve">. V prípade, že prijímateľ má aktivovanú elektronickú schránku, môže doručiť poskytovateľovi žiadosť o vykonanie kontroly prostredníctvom </w:t>
      </w:r>
      <w:r w:rsidRPr="00E86F96">
        <w:rPr>
          <w:rFonts w:cs="Arial"/>
          <w:b/>
          <w:szCs w:val="19"/>
        </w:rPr>
        <w:t>elektronickej schránky alebo listinne</w:t>
      </w:r>
      <w:r w:rsidRPr="00E86F96">
        <w:rPr>
          <w:rFonts w:cs="Arial"/>
          <w:szCs w:val="19"/>
        </w:rPr>
        <w:t xml:space="preserve">. V prípade, že prijímateľ nemá aktivovanú elektronickú schránku, doručí žiadosť o vykonanie kontroly </w:t>
      </w:r>
      <w:r w:rsidRPr="00E86F96">
        <w:rPr>
          <w:rFonts w:cs="Arial"/>
          <w:b/>
          <w:szCs w:val="19"/>
        </w:rPr>
        <w:t xml:space="preserve">v listinnej </w:t>
      </w:r>
      <w:del w:id="592" w:author="Zuzana Hušeková" w:date="2019-01-31T09:04:00Z">
        <w:r w:rsidRPr="00E86F96" w:rsidDel="0047419E">
          <w:rPr>
            <w:rFonts w:cs="Arial"/>
            <w:b/>
            <w:szCs w:val="19"/>
          </w:rPr>
          <w:delText>forme</w:delText>
        </w:r>
      </w:del>
      <w:ins w:id="593" w:author="Zuzana Hušeková" w:date="2019-01-31T09:04:00Z">
        <w:r w:rsidR="0047419E">
          <w:rPr>
            <w:rFonts w:cs="Arial"/>
            <w:b/>
            <w:szCs w:val="19"/>
          </w:rPr>
          <w:t>podobe</w:t>
        </w:r>
      </w:ins>
      <w:r w:rsidRPr="00E86F96">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0D819C5E" w:rsidR="00215CFC" w:rsidRDefault="00215CFC" w:rsidP="009D7F63">
      <w:pPr>
        <w:spacing w:before="120" w:after="120" w:line="288" w:lineRule="auto"/>
        <w:jc w:val="both"/>
      </w:pPr>
      <w:r w:rsidRPr="00215CFC">
        <w:rPr>
          <w:b/>
        </w:rPr>
        <w:lastRenderedPageBreak/>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„Sutazne_podklady_-_prva_ex_ante...“ alebo adresár s označením „Zapisnice_-_druha_ex_ante“, ktorý obsahuje všetky zápisnice z vyhodnotenia ponúk a vyhodnotenia splnenia podmienok účasti, a pod.).</w:t>
      </w:r>
    </w:p>
    <w:p w14:paraId="3D25122C" w14:textId="7558D7AA"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p>
    <w:p w14:paraId="3EC464FA" w14:textId="5841F42F"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 a všetky systémom EKS vygenerované dokumenty, vrátane zmluvy,</w:t>
      </w:r>
      <w:r w:rsidRPr="00315570">
        <w:t>, ktorá je výsledkom VO</w:t>
      </w:r>
      <w:r w:rsidR="000527E6">
        <w:t xml:space="preserve"> </w:t>
      </w:r>
      <w:r w:rsidR="000527E6" w:rsidRPr="000527E6">
        <w:t>(v závislosti od typu kontroly)</w:t>
      </w:r>
      <w:r w:rsidRPr="00315570">
        <w:t>.</w:t>
      </w:r>
    </w:p>
    <w:p w14:paraId="0F62AC28" w14:textId="677C53C6"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3E197881"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Pre potreby kontroly/finančnej kontroly VO prijímateľ predkladá poskytovateľovi kópiu originálnej dokumentácie, pričom dokumentácia predložená elektronicky cez ITMS 2014+ 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lastRenderedPageBreak/>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0F2431E4"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V prípade, že dokumentácia predložená cez ITMS 2014+ nie je kompletná,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lastRenderedPageBreak/>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lastRenderedPageBreak/>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49435CB9"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8"/>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w:t>
      </w:r>
      <w:r w:rsidRPr="002255EE">
        <w:rPr>
          <w:color w:val="000000" w:themeColor="text1"/>
        </w:rPr>
        <w:lastRenderedPageBreak/>
        <w:t xml:space="preserve">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594" w:name="_Toc418000109"/>
      <w:bookmarkStart w:id="595" w:name="_Toc440372883"/>
      <w:bookmarkStart w:id="596" w:name="_Toc440636394"/>
      <w:bookmarkEnd w:id="594"/>
      <w:r w:rsidRPr="00C477FA">
        <w:rPr>
          <w:lang w:val="sk-SK"/>
        </w:rPr>
        <w:t xml:space="preserve">Typy </w:t>
      </w:r>
      <w:r w:rsidRPr="0073389C">
        <w:rPr>
          <w:lang w:val="sk-SK"/>
        </w:rPr>
        <w:t>kontroly VO</w:t>
      </w:r>
      <w:bookmarkEnd w:id="595"/>
      <w:bookmarkEnd w:id="596"/>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lastRenderedPageBreak/>
        <w:t xml:space="preserve">b) oznámenie o vyhlásení verejného obstarávania, </w:t>
      </w:r>
    </w:p>
    <w:p w14:paraId="7E10D6AC" w14:textId="77777777" w:rsidR="000106A5" w:rsidRPr="000106A5" w:rsidRDefault="000106A5" w:rsidP="000106A5">
      <w:pPr>
        <w:spacing w:line="288" w:lineRule="auto"/>
        <w:ind w:left="709" w:hanging="283"/>
        <w:jc w:val="both"/>
      </w:pPr>
      <w:r w:rsidRPr="000106A5">
        <w:t>c) súťažné podklady,</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636E65C1"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113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221EB5B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 xml:space="preserve">Po doručení odpovede prijímateľa na výzvu poskytovateľa </w:t>
      </w:r>
      <w:r w:rsidR="00F1208E" w:rsidRPr="00F1208E">
        <w:rPr>
          <w:rFonts w:cs="Arial"/>
          <w:szCs w:val="19"/>
        </w:rPr>
        <w:t>podať námietky voči návrhu správy z kontroly VO</w:t>
      </w:r>
      <w:r w:rsidR="00F1208E">
        <w:rPr>
          <w:rFonts w:cs="Arial"/>
          <w:szCs w:val="19"/>
        </w:rPr>
        <w:t xml:space="preserve"> </w:t>
      </w:r>
      <w:r w:rsidR="00F8192B" w:rsidRPr="00F8192B">
        <w:rPr>
          <w:rFonts w:cs="Arial"/>
          <w:szCs w:val="19"/>
        </w:rPr>
        <w:t>plynie poskytovateľovi nová lehota 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 xml:space="preserve">Druhá ex-ante kontrola sa vykonáva pri: </w:t>
      </w:r>
    </w:p>
    <w:p w14:paraId="38A13121" w14:textId="77777777" w:rsidR="00F1208E" w:rsidRPr="00F1208E" w:rsidRDefault="00F1208E" w:rsidP="00852446">
      <w:pPr>
        <w:spacing w:line="288" w:lineRule="auto"/>
        <w:jc w:val="both"/>
      </w:pPr>
    </w:p>
    <w:p w14:paraId="1AE68965" w14:textId="77777777" w:rsidR="00F1208E" w:rsidRPr="00F1208E" w:rsidRDefault="00F1208E" w:rsidP="005B7173">
      <w:pPr>
        <w:numPr>
          <w:ilvl w:val="1"/>
          <w:numId w:val="110"/>
        </w:numPr>
        <w:spacing w:line="288" w:lineRule="auto"/>
        <w:ind w:left="426"/>
        <w:jc w:val="both"/>
      </w:pPr>
      <w:r w:rsidRPr="00F1208E">
        <w:t xml:space="preserve">zákazkách, ktoré sú s ohľadom na zvolený postup nadlimitné (okrem VO uskutočnených centrálnou obstarávacou organizáciou podľa § 15 ods. 2 a ods. 4 ZVO); </w:t>
      </w:r>
    </w:p>
    <w:p w14:paraId="1931A955" w14:textId="77777777" w:rsidR="00F1208E" w:rsidRDefault="00F1208E" w:rsidP="005B7173">
      <w:pPr>
        <w:numPr>
          <w:ilvl w:val="1"/>
          <w:numId w:val="110"/>
        </w:numPr>
        <w:spacing w:before="120" w:after="120" w:line="288" w:lineRule="auto"/>
        <w:ind w:left="426"/>
        <w:jc w:val="both"/>
      </w:pPr>
      <w:r w:rsidRPr="00F1208E">
        <w:t>podlimitných zákazkách realizovaných postupom podľa § 113 až 116 ZVO na stavebné práce (bez využitia elektronického trhoviska);</w:t>
      </w:r>
    </w:p>
    <w:p w14:paraId="136FA455" w14:textId="6E178E76" w:rsidR="00F1208E" w:rsidRPr="00F1208E" w:rsidRDefault="00F1208E" w:rsidP="005B7173">
      <w:pPr>
        <w:numPr>
          <w:ilvl w:val="1"/>
          <w:numId w:val="110"/>
        </w:numPr>
        <w:spacing w:before="120" w:after="120" w:line="288" w:lineRule="auto"/>
        <w:ind w:left="426"/>
        <w:jc w:val="both"/>
      </w:pPr>
      <w:r w:rsidRPr="00F1208E">
        <w:t xml:space="preserve">podlimitných zákazkách realizovaných postupom podľa § 113 až 116 ZVO na tovary alebo služby – </w:t>
      </w:r>
      <w:r w:rsidRPr="00F1208E">
        <w:rPr>
          <w:b/>
          <w:i/>
        </w:rPr>
        <w:t>nepovinne z iniciatívy prijímateľa.</w:t>
      </w:r>
    </w:p>
    <w:p w14:paraId="4B2AD9B2" w14:textId="77777777"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113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6E4625C2"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w:t>
      </w: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lastRenderedPageBreak/>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A55D2D7" w14:textId="4DF71EB5" w:rsidR="009D7F63" w:rsidRPr="0073389C" w:rsidRDefault="006F0C86" w:rsidP="009D7F63">
      <w:pPr>
        <w:spacing w:before="120" w:after="120" w:line="288" w:lineRule="auto"/>
        <w:jc w:val="both"/>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Zároveň je poskytovateľ v prípade </w:t>
      </w:r>
      <w:r w:rsidR="00F1208E" w:rsidRPr="00F1208E">
        <w:rPr>
          <w:rFonts w:cs="Arial"/>
          <w:b/>
          <w:szCs w:val="19"/>
        </w:rPr>
        <w:t>VO s jednou ponukou</w:t>
      </w:r>
      <w:r w:rsidR="00F1208E" w:rsidRPr="00F1208E">
        <w:rPr>
          <w:rFonts w:cs="Arial"/>
          <w:szCs w:val="19"/>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w:t>
      </w:r>
      <w:r w:rsidR="00F1208E" w:rsidRPr="00F1208E">
        <w:rPr>
          <w:rFonts w:cs="Arial"/>
          <w:szCs w:val="19"/>
        </w:rPr>
        <w:lastRenderedPageBreak/>
        <w:t xml:space="preserve">tejto kontroly.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r w:rsidR="009D7F63" w:rsidRPr="0073389C">
        <w:rPr>
          <w:b/>
          <w:i/>
          <w:color w:val="00B0F0"/>
        </w:rPr>
        <w:t>Povinnosť poskytovateľa</w:t>
      </w:r>
      <w:r w:rsidR="009D7F63" w:rsidRPr="0073389C">
        <w:rPr>
          <w:b/>
          <w:i/>
          <w:color w:val="5F497A" w:themeColor="accent4" w:themeShade="BF"/>
        </w:rPr>
        <w:t>:</w:t>
      </w:r>
      <w:r w:rsidR="009D7F63" w:rsidRPr="0073389C">
        <w:rPr>
          <w:color w:val="5F497A" w:themeColor="accent4" w:themeShade="BF"/>
        </w:rPr>
        <w:t xml:space="preserve"> </w:t>
      </w:r>
      <w:r w:rsidR="009D7F63"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/správu</w:t>
      </w:r>
      <w:r w:rsidR="00C20764">
        <w:rPr>
          <w:rFonts w:cs="Arial"/>
          <w:szCs w:val="19"/>
        </w:rPr>
        <w:t xml:space="preserve"> z kontroly VO</w:t>
      </w:r>
      <w:r w:rsidR="00C7417C" w:rsidRPr="00C7417C">
        <w:t xml:space="preserve"> </w:t>
      </w:r>
      <w:r w:rsidR="009D7F63" w:rsidRPr="0073389C">
        <w:t xml:space="preserve">prijímateľovi, kde uvedie závery z  </w:t>
      </w:r>
      <w:r w:rsidR="007E7D6C">
        <w:t>finančnej</w:t>
      </w:r>
      <w:r w:rsidR="009D7F63" w:rsidRPr="0073389C">
        <w:t xml:space="preserve"> kontroly VO</w:t>
      </w:r>
      <w:r w:rsidR="00F1208E">
        <w:t xml:space="preserve"> v lehote na výkon kontroly </w:t>
      </w:r>
      <w:r w:rsidR="009D7F63" w:rsidRPr="0073389C">
        <w:t xml:space="preserve"> </w:t>
      </w:r>
      <w:r w:rsidR="00F1208E">
        <w:t>(</w:t>
      </w:r>
      <w:r w:rsidR="009D7F63" w:rsidRPr="0073389C">
        <w:rPr>
          <w:b/>
        </w:rPr>
        <w:t>do 20 pracovných dní</w:t>
      </w:r>
      <w:r w:rsidR="00F1208E">
        <w:rPr>
          <w:b/>
        </w:rPr>
        <w:t>)</w:t>
      </w:r>
      <w:r w:rsidR="009D7F63" w:rsidRPr="0073389C">
        <w:rPr>
          <w:b/>
        </w:rPr>
        <w:t xml:space="preserve"> </w:t>
      </w:r>
      <w:r w:rsidR="009D7F63" w:rsidRPr="0073389C">
        <w:t>v písomnej forme</w:t>
      </w:r>
      <w:r w:rsidR="00F1208E">
        <w:t>.</w:t>
      </w:r>
      <w:r w:rsidR="009D7F63" w:rsidRPr="0073389C">
        <w:t xml:space="preserve"> </w:t>
      </w:r>
      <w:r w:rsidR="00F1208E">
        <w:t>U</w:t>
      </w:r>
      <w:r w:rsidR="009D7F63" w:rsidRPr="0073389C">
        <w:t>vedená lehota je procesnoprávna, t. j. lehota je zachovaná, keď poskytovateľ zašle</w:t>
      </w:r>
      <w:r w:rsidR="00D1430A">
        <w:t xml:space="preserve"> prijímateľovi</w:t>
      </w:r>
      <w:r w:rsidR="009D7F63" w:rsidRPr="0073389C">
        <w:t xml:space="preserve"> závery z  </w:t>
      </w:r>
      <w:r w:rsidR="00F0718F">
        <w:t xml:space="preserve">finančnej </w:t>
      </w:r>
      <w:r w:rsidR="009D7F63"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23F3DE9F" w:rsidR="00F1208E" w:rsidRPr="00D1430A" w:rsidRDefault="00F1208E" w:rsidP="00D1430A">
      <w:pPr>
        <w:spacing w:before="120" w:after="120" w:line="288" w:lineRule="auto"/>
        <w:jc w:val="both"/>
      </w:pPr>
      <w:r w:rsidRPr="00F1208E">
        <w:rPr>
          <w:rFonts w:cs="Arial"/>
          <w:szCs w:val="19"/>
        </w:rPr>
        <w:t>V prípade, ak poskytovateľ</w:t>
      </w:r>
      <w:r w:rsidRPr="00F1208E" w:rsidDel="006526CF">
        <w:rPr>
          <w:rFonts w:cs="Arial"/>
          <w:szCs w:val="19"/>
        </w:rPr>
        <w:t xml:space="preserve"> </w:t>
      </w:r>
      <w:r w:rsidRPr="00F1208E">
        <w:rPr>
          <w:rFonts w:cs="Arial"/>
          <w:szCs w:val="19"/>
        </w:rPr>
        <w:t xml:space="preserve">nezašle/neoboznámi prijímateľa so závermi z  finančnej kontroly z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doručenia/oboznámenia záverov z  finančnej kontroly VO.</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lastRenderedPageBreak/>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lastRenderedPageBreak/>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260D9E9C"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 xml:space="preserve">). </w:t>
      </w:r>
    </w:p>
    <w:p w14:paraId="19B28707" w14:textId="1BEDECC3" w:rsidR="007E728A" w:rsidRDefault="00774183" w:rsidP="005B7173">
      <w:pPr>
        <w:pStyle w:val="Default"/>
        <w:numPr>
          <w:ilvl w:val="0"/>
          <w:numId w:val="111"/>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lastRenderedPageBreak/>
        <w:t xml:space="preserve">zmluva je len platná - </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Pr>
          <w:rFonts w:ascii="Arial" w:hAnsi="Arial" w:cs="Arial"/>
          <w:color w:val="auto"/>
          <w:sz w:val="19"/>
          <w:szCs w:val="19"/>
          <w:lang w:val="sk-SK"/>
        </w:rPr>
        <w:t>,</w:t>
      </w:r>
      <w:r w:rsidR="007E728A">
        <w:rPr>
          <w:rFonts w:ascii="Arial" w:hAnsi="Arial" w:cs="Arial"/>
          <w:color w:val="auto"/>
          <w:sz w:val="19"/>
          <w:szCs w:val="19"/>
          <w:lang w:val="sk-SK"/>
        </w:rPr>
        <w:t xml:space="preserve"> </w:t>
      </w:r>
      <w:r>
        <w:rPr>
          <w:rFonts w:ascii="Arial" w:hAnsi="Arial" w:cs="Arial"/>
          <w:color w:val="auto"/>
          <w:sz w:val="19"/>
          <w:szCs w:val="19"/>
          <w:lang w:val="sk-SK"/>
        </w:rPr>
        <w:t>a</w:t>
      </w:r>
      <w:r w:rsidRPr="007E728A">
        <w:rPr>
          <w:rFonts w:ascii="Arial" w:hAnsi="Arial" w:cs="Arial"/>
          <w:color w:val="auto"/>
          <w:sz w:val="19"/>
          <w:szCs w:val="19"/>
          <w:lang w:val="sk-SK"/>
        </w:rPr>
        <w:t>lebo</w:t>
      </w:r>
      <w:r w:rsidRPr="00B73EC8">
        <w:rPr>
          <w:rFonts w:ascii="Arial" w:hAnsi="Arial" w:cs="Arial"/>
          <w:color w:val="auto"/>
          <w:sz w:val="19"/>
          <w:szCs w:val="19"/>
          <w:lang w:val="sk-SK"/>
        </w:rPr>
        <w:t xml:space="preserve"> </w:t>
      </w:r>
    </w:p>
    <w:p w14:paraId="56D73152" w14:textId="6094940A" w:rsidR="003E07AA" w:rsidRPr="003E07AA" w:rsidRDefault="003E07AA" w:rsidP="005B7173">
      <w:pPr>
        <w:pStyle w:val="Default"/>
        <w:numPr>
          <w:ilvl w:val="0"/>
          <w:numId w:val="81"/>
        </w:numPr>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sidR="007E728A">
        <w:rPr>
          <w:color w:val="auto"/>
          <w:lang w:val="sk-SK"/>
        </w:rPr>
        <w:t xml:space="preserve">– </w:t>
      </w:r>
      <w:r w:rsidR="007E728A" w:rsidRPr="007E728A">
        <w:rPr>
          <w:rFonts w:ascii="Arial" w:hAnsi="Arial" w:cs="Arial"/>
          <w:color w:val="auto"/>
          <w:sz w:val="19"/>
          <w:szCs w:val="19"/>
          <w:lang w:val="sk-SK"/>
        </w:rPr>
        <w:t>platí pre zákazky uskutočnené podľa Obchodných podmienok elektronického trhoviska (OPET) verzia 3.2 a</w:t>
      </w:r>
      <w:r w:rsidR="00774183">
        <w:rPr>
          <w:rFonts w:ascii="Arial" w:hAnsi="Arial" w:cs="Arial"/>
          <w:color w:val="auto"/>
          <w:sz w:val="19"/>
          <w:szCs w:val="19"/>
          <w:lang w:val="sk-SK"/>
        </w:rPr>
        <w:t> </w:t>
      </w:r>
      <w:r w:rsidR="007E728A" w:rsidRPr="007E728A">
        <w:rPr>
          <w:rFonts w:ascii="Arial" w:hAnsi="Arial" w:cs="Arial"/>
          <w:color w:val="auto"/>
          <w:sz w:val="19"/>
          <w:szCs w:val="19"/>
          <w:lang w:val="sk-SK"/>
        </w:rPr>
        <w:t>nižšie</w:t>
      </w:r>
      <w:r w:rsidR="00774183">
        <w:rPr>
          <w:rFonts w:ascii="Arial" w:hAnsi="Arial" w:cs="Arial"/>
          <w:color w:val="auto"/>
          <w:sz w:val="19"/>
          <w:szCs w:val="19"/>
          <w:lang w:val="sk-SK"/>
        </w:rPr>
        <w:t>)</w:t>
      </w:r>
      <w:r w:rsidR="007E728A" w:rsidRPr="007E728A">
        <w:rPr>
          <w:rFonts w:ascii="Arial" w:hAnsi="Arial" w:cs="Arial"/>
          <w:color w:val="auto"/>
          <w:sz w:val="19"/>
          <w:szCs w:val="19"/>
          <w:lang w:val="sk-SK"/>
        </w:rPr>
        <w:t>.</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9"/>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783FBE82"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Zároveň je poskytovateľ v prípade </w:t>
      </w:r>
      <w:r w:rsidR="00774183" w:rsidRPr="00774183">
        <w:rPr>
          <w:rFonts w:ascii="Arial" w:hAnsi="Arial" w:cs="Arial"/>
          <w:b/>
          <w:color w:val="auto"/>
          <w:sz w:val="19"/>
          <w:szCs w:val="19"/>
          <w:lang w:val="sk-SK"/>
        </w:rPr>
        <w:t>VO s jednou ponukou</w:t>
      </w:r>
      <w:r w:rsidR="00774183" w:rsidRPr="00774183">
        <w:rPr>
          <w:rFonts w:ascii="Arial" w:hAnsi="Arial" w:cs="Arial"/>
          <w:color w:val="auto"/>
          <w:sz w:val="19"/>
          <w:szCs w:val="19"/>
          <w:lang w:val="sk-SK"/>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0"/>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lastRenderedPageBreak/>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1"/>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2"/>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w:t>
      </w:r>
      <w:r w:rsidR="009D7F63" w:rsidRPr="0073389C">
        <w:rPr>
          <w:lang w:eastAsia="x-none"/>
        </w:rPr>
        <w:lastRenderedPageBreak/>
        <w:t xml:space="preserve">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w:t>
      </w:r>
      <w:r w:rsidRPr="00A553F1">
        <w:rPr>
          <w:lang w:eastAsia="x-none"/>
        </w:rPr>
        <w:lastRenderedPageBreak/>
        <w:t>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pri ktorých je hodnota upraveného zmluvného plnenia rovnaká alebo vyššia ako 15 000 EUR bez DPH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V prípade, keď sa dodatkom menia identifikačné a kontaktné údaje zmluvných strán alebo sa mení len hodnota upraveného zmluvného plnenia, ktorá je nižšia ako 15 000 EUR bez DPH, je prijímateľ oprávnený predložiť takýto dodatok až po jeho podpise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kontroly návrhu dodatku je </w:t>
      </w:r>
      <w:r w:rsidR="00A85808" w:rsidRPr="00F25EBB">
        <w:rPr>
          <w:rFonts w:cs="Arial"/>
          <w:szCs w:val="19"/>
        </w:rPr>
        <w:t>1</w:t>
      </w:r>
      <w:r w:rsidR="00A85808">
        <w:rPr>
          <w:rFonts w:cs="Arial"/>
          <w:szCs w:val="19"/>
        </w:rPr>
        <w:t>0</w:t>
      </w:r>
      <w:r w:rsidR="00A85808" w:rsidRPr="00F25EBB">
        <w:rPr>
          <w:rFonts w:cs="Arial"/>
          <w:szCs w:val="19"/>
        </w:rPr>
        <w:t xml:space="preserve"> </w:t>
      </w:r>
      <w:r w:rsidRPr="00F25EBB">
        <w:rPr>
          <w:rFonts w:cs="Arial"/>
          <w:szCs w:val="19"/>
        </w:rPr>
        <w:t>pracovných dní.</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3"/>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w:t>
      </w:r>
      <w:r w:rsidRPr="004A1434">
        <w:rPr>
          <w:rFonts w:cs="Arial"/>
          <w:szCs w:val="19"/>
        </w:rPr>
        <w:lastRenderedPageBreak/>
        <w:t xml:space="preserve">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4"/>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lastRenderedPageBreak/>
        <w:t xml:space="preserve">Poskytovateľ vykoná kontrolu dodatku v lehote </w:t>
      </w:r>
      <w:r w:rsidR="00A85808">
        <w:t>5</w:t>
      </w:r>
      <w:r w:rsidR="00A85808" w:rsidRPr="0073389C">
        <w:t xml:space="preserve"> </w:t>
      </w:r>
      <w:r w:rsidRPr="0073389C">
        <w:t>pracovných dní</w:t>
      </w:r>
      <w:r w:rsidR="00A85808" w:rsidRPr="00A85808">
        <w:rPr>
          <w:rFonts w:cs="Arial"/>
          <w:szCs w:val="19"/>
        </w:rPr>
        <w:t xml:space="preserve"> </w:t>
      </w:r>
      <w:r w:rsidR="00A85808" w:rsidRPr="00A85808">
        <w:t>ak dodatok bol predmetom aj kontroly návrhu dodatku pred jeho podpisom a 15 pracovných dní,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lastRenderedPageBreak/>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0214756F"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rsidRPr="00A85808">
        <w:t xml:space="preserve"> (nemá sa na mysli rámcová dohoda uzavretá v rámci DNS)</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77777777" w:rsidR="00A85808" w:rsidRPr="00A85808" w:rsidRDefault="00A85808" w:rsidP="00852446">
      <w:pPr>
        <w:tabs>
          <w:tab w:val="left" w:pos="1014"/>
        </w:tabs>
        <w:spacing w:line="288" w:lineRule="auto"/>
        <w:jc w:val="both"/>
      </w:pPr>
      <w:r w:rsidRPr="00A85808">
        <w:t xml:space="preserve">Rámcová dohoda určuje podmienky zadávania zákaziek počas jej platnosti, najmä čo sa týka ceny a 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P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05D7D1E2" w14:textId="77777777" w:rsidR="00A85808" w:rsidRPr="00A85808" w:rsidRDefault="00A85808" w:rsidP="00852446">
      <w:pPr>
        <w:tabs>
          <w:tab w:val="left" w:pos="1014"/>
        </w:tabs>
        <w:spacing w:line="288" w:lineRule="auto"/>
        <w:jc w:val="both"/>
      </w:pPr>
    </w:p>
    <w:p w14:paraId="439B6E51" w14:textId="77777777" w:rsidR="00A85808" w:rsidRPr="00A85808" w:rsidRDefault="00A85808" w:rsidP="00852446">
      <w:pPr>
        <w:tabs>
          <w:tab w:val="left" w:pos="1014"/>
        </w:tabs>
        <w:spacing w:line="288" w:lineRule="auto"/>
        <w:jc w:val="both"/>
      </w:pPr>
      <w:r w:rsidRPr="00A85808">
        <w:t>DNS je elektronický postup zadávania nadlimitnej zákazky v rozsahu skupiny alebo jej časti podľa slovníka obstarávania na tovary, stavebné práce alebo služby, ktoré sú bežne dostupné na trhu a na základe ktorého je možné zadávať čiastkové zákazky. DNS je vytvorený na určitú dobu. Zadávaniu zákaziek v rámci DNS predchádza vytvorenie DNS a zaradenie záujemcov do DNS, ktoré je možné len po podaní žiadosti záujemcu o zaradenie do DNS a splnení podmienok účasti a požiadaviek stanovených v oznámení o vyhlásení verejného obstarávania a súťažných podkladoch.</w:t>
      </w:r>
    </w:p>
    <w:p w14:paraId="3CE40180" w14:textId="77777777" w:rsidR="00A85808" w:rsidRPr="00A85808" w:rsidRDefault="00A85808" w:rsidP="00852446">
      <w:pPr>
        <w:tabs>
          <w:tab w:val="left" w:pos="1014"/>
        </w:tabs>
        <w:spacing w:line="288" w:lineRule="auto"/>
        <w:jc w:val="both"/>
      </w:pPr>
    </w:p>
    <w:p w14:paraId="121A70CE" w14:textId="77777777" w:rsidR="00A85808" w:rsidRPr="00A85808" w:rsidRDefault="00A85808" w:rsidP="00852446">
      <w:pPr>
        <w:tabs>
          <w:tab w:val="left" w:pos="1014"/>
        </w:tabs>
        <w:spacing w:line="288" w:lineRule="auto"/>
        <w:jc w:val="both"/>
      </w:pPr>
      <w:r w:rsidRPr="00A85808">
        <w:t>Pri zadávaní každej konkrétnej zákazky verejný obstarávateľ elektronicky prostredníctvom funkcionality DNS vyzve na predloženie ponuky všetkých záujemcov, ktorí boli zaradení do DNS, osobitne na každú zákazku, ktorá sa zadáva s využitím tohto systému, pričom náležitosti takejto výzvy na predkladanie ponúk upravuje ZVO.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lastRenderedPageBreak/>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Poskytovateľ vykoná kontrolu pred podpisom čiastkovej zmluvy v lehote 20 pracovných dní.</w:t>
      </w:r>
    </w:p>
    <w:p w14:paraId="7D1F8A25" w14:textId="3434D060" w:rsidR="00721741" w:rsidRP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Pr="00670B6A">
        <w:rPr>
          <w:rFonts w:cs="Arial"/>
          <w:szCs w:val="19"/>
        </w:rPr>
        <w:t>V prípade zadávania</w:t>
      </w:r>
      <w:r w:rsidR="00721741" w:rsidRPr="00721741">
        <w:t xml:space="preserv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38035FC9" w14:textId="3DA15A62" w:rsidR="006B360C" w:rsidRDefault="00670B6A" w:rsidP="007D11DA">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lastRenderedPageBreak/>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t xml:space="preserve">Poskytovateľ vykoná kontrolu pred podpisom čiastkovej zmluvy v lehote 20 pracovných dní </w:t>
      </w:r>
      <w:r w:rsidR="00670B6A">
        <w:t>(podľa pravidiel druhej ex-</w:t>
      </w:r>
      <w:r w:rsidR="00670B6A" w:rsidRPr="00670B6A">
        <w:t>ante kontroly)</w:t>
      </w:r>
      <w:r w:rsidR="00721741" w:rsidRPr="00721741" w:rsidDel="00525654">
        <w:t>.</w:t>
      </w:r>
    </w:p>
    <w:p w14:paraId="7D8379AC" w14:textId="55B01AEF" w:rsid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00721741"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16BC6D0C" w14:textId="3E6E3DBE" w:rsidR="00670B6A" w:rsidRPr="00721741" w:rsidRDefault="00670B6A" w:rsidP="00721741">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6330C7B1" w:rsidR="007D11DA" w:rsidRDefault="007D11DA" w:rsidP="007D11DA">
      <w:pPr>
        <w:tabs>
          <w:tab w:val="left" w:pos="1014"/>
        </w:tabs>
        <w:spacing w:before="120" w:after="120" w:line="288" w:lineRule="auto"/>
        <w:jc w:val="both"/>
      </w:pPr>
      <w:r>
        <w:t>Kontrolu po podpise čiastkovej zmluvy vykoná Poskytovateľ v lehote 7 pracovných dní</w:t>
      </w:r>
      <w:r w:rsidR="00670B6A">
        <w:t xml:space="preserve"> </w:t>
      </w:r>
      <w:r w:rsidR="00670B6A" w:rsidRPr="00670B6A">
        <w:t xml:space="preserve">(podľa pravidiel </w:t>
      </w:r>
      <w:r w:rsidR="00670B6A">
        <w:t>následnej ex-</w:t>
      </w:r>
      <w:r w:rsidR="00670B6A" w:rsidRPr="00670B6A">
        <w:t xml:space="preserve">post kontroly), resp. 20 pracovných dní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t xml:space="preserve">Poskytovateľ vykoná túto kontrolu v lehote 20 pracovných dní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7777777"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ex-ante kontrola) aj po podpise zmluvy s úspešným uchádzačom</w:t>
      </w:r>
      <w:r w:rsidRPr="003F77E4" w:rsidDel="007925A7">
        <w:t xml:space="preserve"> </w:t>
      </w:r>
      <w:r w:rsidRPr="003F77E4">
        <w:t xml:space="preserve"> (následná ex-post kontrola).</w:t>
      </w:r>
    </w:p>
    <w:p w14:paraId="4A607F7D" w14:textId="77777777" w:rsidR="003F77E4" w:rsidRP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08DB5072" w14:textId="77777777"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ex-ante kontrolu (v bode b) tejto kapitoly) a pre následnú ex post kontrolu (v bode d) tejto kapitoly).</w:t>
      </w:r>
    </w:p>
    <w:p w14:paraId="6E45FC42" w14:textId="77777777" w:rsidR="003F77E4" w:rsidRPr="003F77E4" w:rsidRDefault="003F77E4" w:rsidP="00852446">
      <w:pPr>
        <w:tabs>
          <w:tab w:val="left" w:pos="1014"/>
        </w:tabs>
        <w:spacing w:before="240" w:after="120" w:line="288" w:lineRule="auto"/>
        <w:jc w:val="both"/>
      </w:pPr>
      <w:r w:rsidRPr="003F77E4">
        <w:t>Na povinné preskúmanie úkonov kontrolovaného (prijímateľa) Úradom pre verejné obstarávanie podľa § 169 ods. 1 písm. b) v spojení s § 169 ods. 2 ZVO vo vzťahu k zákazkám zadávaným v rámci DNS, ktoré sú nadlimitnými zákazkami, v závislosti od typu obstarávajúceho subjektu a predmetu zákazky</w:t>
      </w:r>
      <w:r w:rsidRPr="003F77E4" w:rsidDel="00915E52">
        <w:t xml:space="preserve"> </w:t>
      </w:r>
      <w:r w:rsidRPr="003F77E4">
        <w:t>a sú financované čo aj z časti z prostriedkov Európskej únie, a to pred zadaním takejto zákazky v rámci DNS, sa aplikujú ustanovenia ZVO platné a účinné v čase vyhlásenia výzvy na predkladanie ponúk, na základe ktorej sa zadáva zákazka v rámci DNS.</w:t>
      </w:r>
    </w:p>
    <w:p w14:paraId="18F9CBF7" w14:textId="48B8C71F" w:rsidR="003F77E4" w:rsidRPr="003F77E4" w:rsidRDefault="003F77E4" w:rsidP="00852446">
      <w:pPr>
        <w:tabs>
          <w:tab w:val="left" w:pos="1014"/>
        </w:tabs>
        <w:spacing w:before="240" w:after="120" w:line="288" w:lineRule="auto"/>
        <w:jc w:val="both"/>
      </w:pPr>
      <w:r w:rsidRPr="003F77E4">
        <w:lastRenderedPageBreak/>
        <w:t>V súlade s pravidlami druhej ex ante kontroly (v kapitole 2.5.</w:t>
      </w:r>
      <w:r>
        <w:t>6</w:t>
      </w:r>
      <w:r w:rsidRPr="003F77E4">
        <w:t>. bod b)) prijímateľ predkladá dokumentáciu na kontrolu najskôr poskytovateľovi a podnet na výkon kontroly na Úrad pre verejné obstarávanie prijímateľ podáva až na základe vyzvania zo strany poskytovateľa. V prípade úpravy ustanovenia § 169 ods. 2 ZVO, na základe ktorej by sa na zákazky zadávané v rámci DNS nevzťahovala povinná kontrola ÚVO, poskytovateľ</w:t>
      </w:r>
      <w:r>
        <w:t xml:space="preserve"> vykoná druhú ex-</w:t>
      </w:r>
      <w:r w:rsidRPr="003F77E4">
        <w:t>ante kontrolu nadlimitnej zákazky a vydá návrh správy/správu z kontroly, pričom nevyzýva prijímateľa na podanie podnetu na ÚVO.</w:t>
      </w:r>
    </w:p>
    <w:p w14:paraId="5B27EB96" w14:textId="0503279B" w:rsidR="003F77E4" w:rsidRPr="003F77E4" w:rsidRDefault="003F77E4" w:rsidP="00852446">
      <w:pPr>
        <w:tabs>
          <w:tab w:val="left" w:pos="1014"/>
        </w:tabs>
        <w:spacing w:before="240" w:after="120" w:line="288" w:lineRule="auto"/>
        <w:jc w:val="both"/>
      </w:pPr>
      <w:r w:rsidRPr="003F77E4">
        <w:t>Poskytovateľ vykoná kontrolu pred podpisom zmluvy s úspešným uchádzačom v lehote 20 pracovných dní (podľa pravidiel druhej ex</w:t>
      </w:r>
      <w:r>
        <w:t>-</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Poskytovateľ vykoná kontrolu po podpise zmluvy s úspešným uchádzačom v lehote 7 pracovných dní</w:t>
      </w:r>
      <w:r>
        <w:t xml:space="preserve"> (podľa pravidiel následnej ex-</w:t>
      </w:r>
      <w:r w:rsidRPr="003F77E4">
        <w:t xml:space="preserve">post kontroly), resp. 20 pracovných dní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77777777" w:rsidR="003F77E4" w:rsidRPr="003F77E4" w:rsidRDefault="003F77E4" w:rsidP="00852446">
      <w:pPr>
        <w:tabs>
          <w:tab w:val="left" w:pos="1014"/>
        </w:tabs>
        <w:spacing w:after="120" w:line="288" w:lineRule="auto"/>
        <w:jc w:val="both"/>
      </w:pPr>
      <w:r w:rsidRPr="003F77E4">
        <w:t xml:space="preserve">Poskytovateľ kontroluje postup zadávania zákaziek v rámci DNS na základe dokumentácie predloženej prijímateľom vo fáze po uzatvorení čiastkovej zmluvy s dodávateľom (štandardná ex-post kontrola), pričom 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46A10063"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 xml:space="preserve">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w:t>
      </w:r>
      <w:r w:rsidRPr="00D11BA9">
        <w:rPr>
          <w:rFonts w:cs="Arial"/>
          <w:szCs w:val="19"/>
        </w:rPr>
        <w:lastRenderedPageBreak/>
        <w:t>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40E09D24"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w:t>
      </w:r>
      <w:r w:rsidR="00D11BA9" w:rsidRPr="00D11BA9">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 ex-ante kontrolu - primerane použijú ustanovenia kapitoly 2.5.</w:t>
      </w:r>
      <w:r w:rsidR="00D11BA9">
        <w:rPr>
          <w:rFonts w:cs="Arial"/>
          <w:szCs w:val="19"/>
        </w:rPr>
        <w:t>6. písm. b) o druhej ex-</w:t>
      </w:r>
      <w:r w:rsidR="00D11BA9" w:rsidRPr="00D11BA9">
        <w:rPr>
          <w:rFonts w:cs="Arial"/>
          <w:szCs w:val="19"/>
        </w:rPr>
        <w:t>ante kontrole. Ak je postup zadávania zákazky vo fáze po podpise zmluvy s úspešným uchádzačom, poskytovateľ vykoná štandardnú ex-post kontrolu - 2.5.</w:t>
      </w:r>
      <w:r w:rsidR="00D11BA9">
        <w:rPr>
          <w:rFonts w:cs="Arial"/>
          <w:szCs w:val="19"/>
        </w:rPr>
        <w:t>6. písm. c) o štandardnej ex-</w:t>
      </w:r>
      <w:r w:rsidR="00D11BA9" w:rsidRPr="00D11BA9">
        <w:rPr>
          <w:rFonts w:cs="Arial"/>
          <w:szCs w:val="19"/>
        </w:rPr>
        <w:t xml:space="preserve">post kontrole. V rámci výkonu administratívnej finančnej kontroly môže </w:t>
      </w:r>
      <w:r w:rsidR="00D11BA9">
        <w:rPr>
          <w:rFonts w:cs="Arial"/>
          <w:szCs w:val="19"/>
        </w:rPr>
        <w:t>poskytovateľ</w:t>
      </w:r>
      <w:r w:rsidR="00D11BA9" w:rsidRPr="00D11BA9">
        <w:rPr>
          <w:rFonts w:cs="Arial"/>
          <w:szCs w:val="19"/>
        </w:rPr>
        <w:t xml:space="preserve"> zohľadniť závery z predchádzajúcej kontroly vykonanej pred podpisom zmluvy o NFP</w:t>
      </w:r>
    </w:p>
    <w:p w14:paraId="7E687725" w14:textId="72CAEE64"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D11BA9">
        <w:rPr>
          <w:rFonts w:cs="Arial"/>
          <w:szCs w:val="19"/>
        </w:rPr>
        <w:t xml:space="preserve"> výstupu, ktorý môže mať formu</w:t>
      </w:r>
      <w:r w:rsidRPr="00525654">
        <w:rPr>
          <w:rFonts w:cs="Arial"/>
          <w:szCs w:val="19"/>
        </w:rPr>
        <w:t xml:space="preserve"> správy z</w:t>
      </w:r>
      <w:r w:rsidR="00D11BA9">
        <w:rPr>
          <w:rFonts w:cs="Arial"/>
          <w:szCs w:val="19"/>
        </w:rPr>
        <w:t> </w:t>
      </w:r>
      <w:r w:rsidRPr="00525654">
        <w:rPr>
          <w:rFonts w:cs="Arial"/>
          <w:szCs w:val="19"/>
        </w:rPr>
        <w:t>kontroly</w:t>
      </w:r>
      <w:r w:rsidR="00D11BA9">
        <w:rPr>
          <w:rFonts w:cs="Arial"/>
          <w:szCs w:val="19"/>
        </w:rPr>
        <w:t xml:space="preserve"> </w:t>
      </w:r>
      <w:r w:rsidR="00D11BA9" w:rsidRPr="00D11BA9">
        <w:rPr>
          <w:rFonts w:cs="Arial"/>
          <w:szCs w:val="19"/>
        </w:rPr>
        <w:t>(nejde o správu z kontroly podľa zákona o finančnej kontrole)</w:t>
      </w:r>
      <w:r w:rsidRPr="00525654">
        <w:rPr>
          <w:rFonts w:cs="Arial"/>
          <w:szCs w:val="19"/>
        </w:rPr>
        <w:t xml:space="preserve">.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w:t>
      </w:r>
      <w:r w:rsidR="00D11BA9" w:rsidRPr="00D11BA9">
        <w:rPr>
          <w:rFonts w:cs="Arial"/>
          <w:szCs w:val="19"/>
        </w:rPr>
        <w:t xml:space="preserve">Po podpise zmluvy o NFP poskytovateľ vykoná administratívnu finančnú kontrolu VO </w:t>
      </w:r>
      <w:r w:rsidR="00D11BA9" w:rsidRPr="00D11BA9">
        <w:rPr>
          <w:rFonts w:cs="Arial"/>
          <w:szCs w:val="19"/>
        </w:rPr>
        <w:lastRenderedPageBreak/>
        <w:t>podľa § 8 zákona o finančnej kontrole s ohľadom na fázu, v akej sa predmetné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w:t>
      </w:r>
      <w:r w:rsidR="00D11BA9">
        <w:rPr>
          <w:rFonts w:cs="Arial"/>
          <w:szCs w:val="19"/>
        </w:rPr>
        <w:t>-</w:t>
      </w:r>
      <w:r w:rsidR="00D11BA9" w:rsidRPr="00D11BA9">
        <w:rPr>
          <w:rFonts w:cs="Arial"/>
          <w:szCs w:val="19"/>
        </w:rPr>
        <w:t>post kontrolu. V rámci výkonu kontroly VO môže poskytovateľ zohľadniť závery z predchádzajúcej kontroly vykonanej pred podpisom zmluvy o NFP.</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162282" w14:textId="0130B059"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 xml:space="preserve">resp. NP. V prípade uplatnenia postupu podľa ods. 2 </w:t>
      </w:r>
      <w:r w:rsidR="00D11BA9">
        <w:rPr>
          <w:rFonts w:cs="Arial"/>
          <w:szCs w:val="19"/>
        </w:rPr>
        <w:t xml:space="preserve">môže byť </w:t>
      </w:r>
      <w:r w:rsidR="00525654" w:rsidRPr="00525654">
        <w:rPr>
          <w:rFonts w:cs="Arial"/>
          <w:szCs w:val="19"/>
        </w:rPr>
        <w:t>výstupom z kontroly VO návrh správy z kontroly VO/správa z kontroly VO</w:t>
      </w:r>
      <w:r w:rsidR="00D11BA9">
        <w:rPr>
          <w:rFonts w:cs="Arial"/>
          <w:szCs w:val="19"/>
        </w:rPr>
        <w:t>,</w:t>
      </w:r>
      <w:r w:rsidR="00D11BA9" w:rsidRPr="00D11BA9">
        <w:rPr>
          <w:rFonts w:cs="Arial"/>
          <w:szCs w:val="19"/>
        </w:rPr>
        <w:t xml:space="preserve"> ale výstup z takejto kontroly nie je návrhom správy/správou z kontroly podľa zákona o finančnej kontrole</w:t>
      </w:r>
      <w:r w:rsidRPr="00963E0D">
        <w:rPr>
          <w:rFonts w:cs="Arial"/>
          <w:szCs w:val="19"/>
        </w:rPr>
        <w:t xml:space="preserve">. </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lastRenderedPageBreak/>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7A04A0F6" w:rsidR="005C056B" w:rsidRDefault="00D11BA9" w:rsidP="00963E0D">
      <w:pPr>
        <w:spacing w:before="120" w:after="120" w:line="288" w:lineRule="auto"/>
        <w:jc w:val="both"/>
        <w:rPr>
          <w:rFonts w:cs="Arial"/>
          <w:szCs w:val="19"/>
        </w:rPr>
      </w:pPr>
      <w:r w:rsidRPr="00D11BA9">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Pr>
          <w:rFonts w:cs="Arial"/>
          <w:szCs w:val="19"/>
        </w:rPr>
        <w:t>ej</w:t>
      </w:r>
      <w:r w:rsidRPr="00D11BA9">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5C056B">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597" w:name="_Toc440372884"/>
      <w:bookmarkStart w:id="598" w:name="_Toc440636395"/>
      <w:r w:rsidRPr="0073389C">
        <w:rPr>
          <w:lang w:val="sk-SK"/>
        </w:rPr>
        <w:t>Finančné opravy</w:t>
      </w:r>
      <w:bookmarkEnd w:id="597"/>
      <w:bookmarkEnd w:id="598"/>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04BEB0B5"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ex-ante kontrola,</w:t>
      </w:r>
    </w:p>
    <w:p w14:paraId="542E29E2" w14:textId="07F535A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77777777"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ex-ante kontroly VO</w:t>
      </w:r>
      <w:r>
        <w:rPr>
          <w:rFonts w:cs="Arial"/>
          <w:szCs w:val="19"/>
        </w:rPr>
        <w:t xml:space="preserve"> je možné aplikovať len  </w:t>
      </w:r>
      <w:r w:rsidRPr="00797780">
        <w:rPr>
          <w:rFonts w:cs="Arial"/>
          <w:szCs w:val="19"/>
        </w:rPr>
        <w:t>za predpokladu, že by opakovaním procesu VO vznikli vysoké dodatočné náklady. Dôvody, ktoré je možné zohľadniť pri odôvodnení skutočnosti, že opakovaním procesu VO by vznikli vysoké dodatočné náklady,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lastRenderedPageBreak/>
        <w:t xml:space="preserve">ak sa jedná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01FA6526"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(v rámci druhej ex ante kontroly alebo ex post kontroly). Ex-ante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0968E891"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ex-ante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5F193134" w14:textId="2EE8830E"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ex-ante finančnou opravou, ktorú poskytovateľ určil v rámci druhej ex-ante kontroly, predloží prijímateľ odôvodnenie, že opakovaním procesu VO by vznikli vysoké dodatočné náklady, čo predstavuje podmienku na uplatnenie ex-ante finančnej opravy</w:t>
      </w:r>
      <w:r>
        <w:rPr>
          <w:rFonts w:cs="Arial"/>
          <w:szCs w:val="19"/>
        </w:rPr>
        <w:t>.</w:t>
      </w:r>
    </w:p>
    <w:p w14:paraId="683D7B1B" w14:textId="11BA8F0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ex-ante finančnej opravy alebo následne napr. spolu s inou okolnosťou vyžadujúcou zmenu zmluvy.</w:t>
      </w:r>
    </w:p>
    <w:p w14:paraId="19A8B984" w14:textId="783069F1"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16606962" w:rsidR="00EC5388" w:rsidRPr="00AE218A" w:rsidRDefault="00EC5388" w:rsidP="00EC5388">
      <w:pPr>
        <w:spacing w:before="120" w:after="120" w:line="288" w:lineRule="auto"/>
        <w:ind w:left="567" w:hanging="283"/>
        <w:jc w:val="both"/>
        <w:rPr>
          <w:rFonts w:cs="Arial"/>
          <w:szCs w:val="19"/>
        </w:rPr>
      </w:pPr>
      <w:r w:rsidRPr="00AE218A">
        <w:rPr>
          <w:rFonts w:cs="Arial"/>
          <w:szCs w:val="19"/>
        </w:rPr>
        <w:lastRenderedPageBreak/>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p>
    <w:p w14:paraId="061D536B" w14:textId="612F8826"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 Aj v týchto prípadoch však poskytovateľ vyžaduje od prijímateľa súhlas s navrhovanou ex-ante finančnou opravou.</w:t>
      </w:r>
    </w:p>
    <w:p w14:paraId="2E15F6AE" w14:textId="6F8F284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xml:space="preserve">.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658EC57" w14:textId="5A38A3D1" w:rsidR="00F90A44" w:rsidRPr="00054418" w:rsidRDefault="00F90A44" w:rsidP="00852446">
      <w:pPr>
        <w:autoSpaceDE w:val="0"/>
        <w:autoSpaceDN w:val="0"/>
        <w:spacing w:before="120"/>
        <w:ind w:left="714" w:hanging="357"/>
        <w:jc w:val="both"/>
        <w:rPr>
          <w:rFonts w:cs="Arial"/>
          <w:szCs w:val="16"/>
        </w:rPr>
      </w:pPr>
      <w:r>
        <w:rPr>
          <w:rFonts w:cs="Arial"/>
          <w:szCs w:val="19"/>
        </w:rPr>
        <w:t xml:space="preserve"> </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lastRenderedPageBreak/>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 xml:space="preserve">V prípade, že ÚVO vykoná kontrolu VO, pričom však táto kontrola nie je vykonaná na základe podnetu poskytovateľa a v prípade, že ÚVO v rozhodnutí uvedie porušenia, ktoré mali alebo mohli mať vplyv </w:t>
      </w:r>
      <w:r w:rsidRPr="0006412C">
        <w:lastRenderedPageBreak/>
        <w:t>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599" w:name="_Toc440372885"/>
      <w:bookmarkStart w:id="600" w:name="_Toc440636396"/>
      <w:r w:rsidRPr="0073389C">
        <w:rPr>
          <w:lang w:val="sk-SK"/>
        </w:rPr>
        <w:t>Postupy vo verejnom obstarávaní</w:t>
      </w:r>
      <w:bookmarkEnd w:id="599"/>
      <w:bookmarkEnd w:id="600"/>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556E0AF"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w:t>
      </w:r>
      <w:r w:rsidR="0006412C" w:rsidRPr="0006412C">
        <w:rPr>
          <w:rFonts w:cs="Arial"/>
          <w:szCs w:val="19"/>
        </w:rPr>
        <w:t>(len do 31.12.2018 - do nadobudnutia účinnosti novely ZVO)</w:t>
      </w:r>
      <w:r w:rsidR="0006412C">
        <w:rPr>
          <w:rFonts w:cs="Arial"/>
          <w:szCs w:val="19"/>
        </w:rPr>
        <w:t xml:space="preserve"> </w:t>
      </w:r>
      <w:r w:rsidRPr="0073389C">
        <w:rPr>
          <w:rFonts w:cs="Arial"/>
          <w:szCs w:val="19"/>
        </w:rPr>
        <w:t>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lastRenderedPageBreak/>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5D1E739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lastRenderedPageBreak/>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lastRenderedPageBreak/>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061C3B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2064B12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6D27D528" w14:textId="77777777"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v prípade zákaziek nad 15 000 EUR</w:t>
      </w:r>
      <w:r w:rsidRPr="0006412C">
        <w:rPr>
          <w:b/>
        </w:rPr>
        <w:t xml:space="preserve"> a 15 pracovných dní v prípade </w:t>
      </w:r>
      <w:r w:rsidRPr="00852446">
        <w:t>zákaziek do 15 000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lastRenderedPageBreak/>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7777777" w:rsidR="0006412C" w:rsidRPr="0006412C" w:rsidRDefault="0006412C" w:rsidP="0006412C">
      <w:pPr>
        <w:tabs>
          <w:tab w:val="left" w:pos="1014"/>
        </w:tabs>
        <w:spacing w:before="120" w:after="120" w:line="288" w:lineRule="auto"/>
        <w:jc w:val="both"/>
      </w:pPr>
      <w:r w:rsidRPr="0006412C">
        <w:t>V rámci finančnej kontroly zákaziek nad 15 000 EUR 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03EC0122"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06412C">
        <w:rPr>
          <w:b/>
        </w:rPr>
        <w:t>,</w:t>
      </w:r>
      <w:r w:rsidR="00B1362E" w:rsidRPr="00B1362E">
        <w:rPr>
          <w:b/>
        </w:rPr>
        <w:t xml:space="preserve"> pričom</w:t>
      </w:r>
      <w:r w:rsidRPr="0073389C">
        <w:t xml:space="preserve"> 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229F8956"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w:t>
      </w:r>
      <w:r w:rsidR="000E5863" w:rsidRPr="00DD30A9">
        <w:rPr>
          <w:u w:val="single"/>
        </w:rPr>
        <w:lastRenderedPageBreak/>
        <w:t xml:space="preserve">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5D6477A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7437B18F"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6F3F2E1A" w:rsidR="009D7F63"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36DA08EB" w14:textId="0851F9CD" w:rsidR="00FD5A49" w:rsidRPr="0073389C" w:rsidRDefault="00FD5A49" w:rsidP="009D7F63">
      <w:pPr>
        <w:tabs>
          <w:tab w:val="left" w:pos="1014"/>
        </w:tabs>
        <w:spacing w:before="120" w:after="120" w:line="288" w:lineRule="auto"/>
        <w:jc w:val="both"/>
      </w:pPr>
      <w:r w:rsidRPr="00FD5A49">
        <w:t>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či sú oslovení záujemcovia oprávnení dodávať službu, tovar alebo prácu v rozsahu predmetu zákazky, dátum vyhodnotenia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5D8814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601" w:name="_Hlk526716467"/>
      <w:r w:rsidR="00FD5A49" w:rsidRPr="00FD5A49">
        <w:t>resp. k predmetu zákazky, v rámci ktorého nie je možné vykonať prieskum trhu,</w:t>
      </w:r>
      <w:bookmarkEnd w:id="601"/>
      <w:r w:rsidR="00FD5A49" w:rsidRPr="00FD5A49">
        <w:t xml:space="preserve"> musí byť súčasťou dokumentácie k zákazke.</w:t>
      </w:r>
      <w:r w:rsidRPr="0073389C">
        <w:t xml:space="preserve">.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37B3650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FD5A49">
        <w:rPr>
          <w:b/>
        </w:rPr>
        <w:t>1</w:t>
      </w:r>
      <w:r w:rsidRPr="004A5C0C">
        <w:rPr>
          <w:b/>
        </w:rPr>
        <w:t xml:space="preserve">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tromi ponukami, nakoľko okrem úspešného uchádzača určuje zároveň predpokladanú hodnotu zákazky. Z uvedeného dôvodu sa prijímateľovi odporúča </w:t>
      </w:r>
      <w:r w:rsidR="00FD5A49" w:rsidRPr="00FD5A49">
        <w:lastRenderedPageBreak/>
        <w:t>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t>
      </w:r>
    </w:p>
    <w:p w14:paraId="4F78C592" w14:textId="3DE42E93" w:rsidR="00A15E8E" w:rsidRPr="00DD30A9" w:rsidRDefault="00A15E8E" w:rsidP="009D7F63">
      <w:pPr>
        <w:tabs>
          <w:tab w:val="left" w:pos="1014"/>
        </w:tabs>
        <w:spacing w:before="120" w:after="120" w:line="288" w:lineRule="auto"/>
        <w:jc w:val="both"/>
      </w:pPr>
      <w:r w:rsidRPr="00A15E8E">
        <w:rPr>
          <w:b/>
        </w:rPr>
        <w:t xml:space="preserve">V prípade zákaziek s nízkou hodnotou, ktorých hodnota je do </w:t>
      </w:r>
      <w:r w:rsidR="00FD5A49">
        <w:rPr>
          <w:b/>
        </w:rPr>
        <w:t>5</w:t>
      </w:r>
      <w:r w:rsidR="00FD5A49" w:rsidRPr="00A15E8E">
        <w:rPr>
          <w:b/>
        </w:rPr>
        <w:t> </w:t>
      </w:r>
      <w:r w:rsidRPr="00A15E8E">
        <w:rPr>
          <w:b/>
        </w:rPr>
        <w:t>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15"/>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602" w:name="_Toc440372886"/>
      <w:bookmarkStart w:id="603" w:name="_Toc440636397"/>
      <w:r w:rsidRPr="0073389C">
        <w:rPr>
          <w:lang w:val="sk-SK"/>
        </w:rPr>
        <w:t>Zákazky nespadajúce pod zákon o verejnom obstarávaní</w:t>
      </w:r>
      <w:bookmarkEnd w:id="602"/>
      <w:bookmarkEnd w:id="603"/>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5DB9690"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 ďalej o zákazky týkajúce sa určitých kategórií osôb  definovaných v § 8 ods. 2 ZVO.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42C185D"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xml:space="preserve">, </w:t>
      </w:r>
      <w:r w:rsidR="00FD5A49" w:rsidRPr="00FD5A49">
        <w:t>postupuje poskytovateľ v súlade s metodickým pokynom CKO č. 5. V prípade, že poskytovateľ identifikuje pri finančnej kontrole obstarávania nesplnenie podmienok na uplatnenie výnimky spod pôsobnosti ZVO, vylúči výdavky takéhoto obstarávania z financovania v plnom rozsahu a poskytovateľ odporučí prijímateľovi postupovať pri opakovanom zadaní predmetnej zákazky v zmysle postupov a pravidiel ZVO.</w:t>
      </w:r>
      <w:r w:rsidRPr="0073389C">
        <w:t>.</w:t>
      </w:r>
    </w:p>
    <w:p w14:paraId="7A55D369" w14:textId="240DADD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lastRenderedPageBreak/>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p>
    <w:p w14:paraId="0FD8FD58" w14:textId="77777777" w:rsidR="00FD5A49" w:rsidRDefault="00FD5A49" w:rsidP="00852446">
      <w:pPr>
        <w:pStyle w:val="Odsekzoznamu"/>
        <w:spacing w:before="120" w:after="120" w:line="288" w:lineRule="auto"/>
        <w:ind w:left="0"/>
        <w:contextualSpacing w:val="0"/>
        <w:jc w:val="both"/>
      </w:pPr>
    </w:p>
    <w:p w14:paraId="47263F22" w14:textId="39C22150" w:rsidR="00FD5A49" w:rsidRPr="00852446" w:rsidRDefault="00FD5A49" w:rsidP="00852446">
      <w:pPr>
        <w:pStyle w:val="Odsekzoznamu"/>
        <w:spacing w:before="120" w:after="120" w:line="288" w:lineRule="auto"/>
        <w:ind w:left="0"/>
        <w:contextualSpacing w:val="0"/>
        <w:jc w:val="both"/>
      </w:pPr>
      <w:r w:rsidRPr="00852446">
        <w:t>Na zákazky, ktoré nespadajú pod pôsobnosť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3E907773"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280BB0">
        <w:t>13</w:t>
      </w:r>
      <w:r w:rsidR="00280BB0"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0401D9DD"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75D80475"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33CAF6ED" w14:textId="77777777" w:rsidR="00280BB0" w:rsidRPr="00852446" w:rsidRDefault="00280BB0" w:rsidP="00280BB0">
      <w:pPr>
        <w:autoSpaceDE w:val="0"/>
        <w:autoSpaceDN w:val="0"/>
        <w:adjustRightInd w:val="0"/>
        <w:spacing w:before="120" w:after="120" w:line="288" w:lineRule="auto"/>
        <w:jc w:val="both"/>
        <w:rPr>
          <w:color w:val="FF0000"/>
        </w:rPr>
      </w:pPr>
      <w:r w:rsidRPr="00852446">
        <w:rPr>
          <w:color w:val="FF0000"/>
        </w:rPr>
        <w:t>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nie je potrebné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hodnotou v režime výnimky nesmie zákazku umelo rozdeliť s cieľom vyhnúť sa pravidlám a postupom VO.</w:t>
      </w:r>
    </w:p>
    <w:p w14:paraId="0C6FA0E4" w14:textId="77777777" w:rsidR="00280BB0" w:rsidRPr="00852446" w:rsidRDefault="00280BB0" w:rsidP="00280BB0">
      <w:pPr>
        <w:autoSpaceDE w:val="0"/>
        <w:autoSpaceDN w:val="0"/>
        <w:adjustRightInd w:val="0"/>
        <w:spacing w:before="120" w:after="120" w:line="288" w:lineRule="auto"/>
        <w:jc w:val="both"/>
        <w:rPr>
          <w:color w:val="FF0000"/>
        </w:rPr>
      </w:pPr>
      <w:r w:rsidRPr="00852446">
        <w:rPr>
          <w:color w:val="FF0000"/>
        </w:rPr>
        <w:t xml:space="preserve">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w:t>
      </w:r>
      <w:r w:rsidRPr="00852446">
        <w:rPr>
          <w:color w:val="FF0000"/>
        </w:rPr>
        <w:lastRenderedPageBreak/>
        <w:t>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p w14:paraId="59AC6E7A" w14:textId="77777777" w:rsidR="00280BB0" w:rsidRDefault="00280BB0" w:rsidP="009D7F63">
      <w:pPr>
        <w:autoSpaceDE w:val="0"/>
        <w:autoSpaceDN w:val="0"/>
        <w:adjustRightInd w:val="0"/>
        <w:spacing w:before="120" w:after="120" w:line="288" w:lineRule="auto"/>
        <w:jc w:val="both"/>
        <w:rPr>
          <w:b/>
          <w:i/>
          <w:color w:val="FF0000"/>
        </w:rPr>
      </w:pPr>
    </w:p>
    <w:p w14:paraId="6DA756E1" w14:textId="5C146A0B"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00280BB0" w:rsidRPr="00280BB0">
        <w:rPr>
          <w:color w:val="FF0000"/>
        </w:rPr>
        <w:t xml:space="preserve">Prijímateľ je povinný vykonať prieskum trhu, ktorým sa má preukázať hospodárnosť, v prípade zadávania zákazky podľa § 1 ods. 2 písm. c) ZVO na nadobúdanie existujúcich stavieb alebo nájom existujúcich stavieb a iných nehnuteľností alebo nadobúdanie práv k nim akýmkoľvek spôsobom financovania. </w:t>
      </w:r>
      <w:r w:rsidRPr="001F7F84">
        <w:t xml:space="preserve">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w:t>
      </w:r>
      <w:r w:rsidR="00280BB0">
        <w:t xml:space="preserve">možným </w:t>
      </w:r>
      <w:r w:rsidRPr="001F7F84">
        <w:t>doplňujúcim nástrojom pre účely zabezpečenia dodržania pravidiel hospodárnosti.</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44EE3AE8"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ZVO je hospodárnejšia oproti výsledkom zisteným v rámci prieskumu trhu. V prípade, že výsledok prieskumu trhu nepreukáže túto hospodárnosť, je prijímateľ povinný postupovať pri zadávaní zákazky v zmysle pravidiel a postupov ZVO.</w:t>
      </w:r>
      <w:r w:rsidR="00280BB0">
        <w:t xml:space="preserve"> </w:t>
      </w:r>
      <w:r w:rsidR="00280BB0" w:rsidRPr="00280BB0">
        <w:t xml:space="preserve">. Deklaratórny prieskum trhu na overenie hospodárnosti môže prijímateľ vykonať ako: </w:t>
      </w:r>
    </w:p>
    <w:p w14:paraId="2D9DC41B"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prieskum trhu,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77777777"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p>
    <w:p w14:paraId="62157F72" w14:textId="77777777" w:rsidR="00280BB0" w:rsidRPr="00280BB0" w:rsidRDefault="00280BB0" w:rsidP="00280BB0">
      <w:pPr>
        <w:autoSpaceDE w:val="0"/>
        <w:autoSpaceDN w:val="0"/>
        <w:adjustRightInd w:val="0"/>
        <w:spacing w:before="120" w:after="120" w:line="288" w:lineRule="auto"/>
        <w:jc w:val="both"/>
      </w:pPr>
    </w:p>
    <w:p w14:paraId="6DC72E46" w14:textId="77777777" w:rsidR="00280BB0" w:rsidRPr="00280BB0" w:rsidRDefault="00280BB0" w:rsidP="00280BB0">
      <w:pPr>
        <w:autoSpaceDE w:val="0"/>
        <w:autoSpaceDN w:val="0"/>
        <w:adjustRightInd w:val="0"/>
        <w:spacing w:before="120" w:after="120" w:line="288" w:lineRule="auto"/>
        <w:jc w:val="both"/>
      </w:pPr>
      <w:r w:rsidRPr="00280BB0">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14:paraId="7DF99203" w14:textId="77777777" w:rsidR="00280BB0" w:rsidRPr="00280BB0" w:rsidRDefault="00280BB0" w:rsidP="00280BB0">
      <w:pPr>
        <w:autoSpaceDE w:val="0"/>
        <w:autoSpaceDN w:val="0"/>
        <w:adjustRightInd w:val="0"/>
        <w:spacing w:before="120" w:after="120" w:line="288" w:lineRule="auto"/>
        <w:jc w:val="both"/>
      </w:pPr>
      <w:r w:rsidRPr="00280BB0">
        <w:t xml:space="preserve">V prípade zákaziek, ktorých hodnota je do 10 000 EUR bez DPH, je možné určiť úspešného uchádzača priamym zadaním (týka sa aj prípadov, ktoré sú spájané s povinným prieskumom trhu), ak poskytovateľ vo </w:t>
      </w:r>
      <w:r w:rsidRPr="00280BB0">
        <w:lastRenderedPageBreak/>
        <w:t>vzťahu k predmetu zákazky určil na dané výdavky finančné limity, ktoré zohľadňujú dodržanie pravidiel hospodárnosti v súlade s metodickým pokynom CKO č. 18 k overovaniu hospodárnosti výdavkov.</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07FCEC11"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B56A7D9"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 xml:space="preserve">ať, napr. vyhotovením fotografií, ktoré preukážu cenu predmetu zákazky v čase uskutočňovania prieskumu, zápis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27B864B"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lastRenderedPageBreak/>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51B87783"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2CCDBC0D"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6BB401E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AE81BAC"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v tejto príručke a v  MP CKO č. 12 a porušenie týchto pravidiel malo alebo mohlo mať vplyv na výsledok zadávania zákazky, poskytovateľ postupuje analogicky podľa metodického pokynu CKO č. 5. </w:t>
      </w:r>
    </w:p>
    <w:p w14:paraId="257A4E0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Poskytovateľ definuje 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V prípade zákaziek tohto typu nie je potrebné v osobitnom postupe určovať predpokladanú hodnotu zákazky, ale rozhodujúce je, aby zmluva, ktorá je uzatvorená  s úspešným dodávateľom, bola vo finančnom limite, ktorý je spojený s možnosťou uplatnenia postupu podľa MP CKO 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 xml:space="preserve">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w:t>
      </w:r>
      <w:r w:rsidRPr="00852446">
        <w:lastRenderedPageBreak/>
        <w:t>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vyžaduje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lastRenderedPageBreak/>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P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0B23334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 okrem dokladov predložených v českom jazyku. </w:t>
      </w:r>
    </w:p>
    <w:p w14:paraId="60730B39"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Prijímateľ je zároveň povinný 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77777777" w:rsidR="00765CB1" w:rsidRPr="00765CB1" w:rsidRDefault="00765CB1" w:rsidP="00765CB1">
      <w:pPr>
        <w:autoSpaceDE w:val="0"/>
        <w:autoSpaceDN w:val="0"/>
        <w:adjustRightInd w:val="0"/>
        <w:spacing w:before="120" w:after="120" w:line="288" w:lineRule="auto"/>
        <w:jc w:val="both"/>
        <w:rPr>
          <w:color w:val="000000"/>
        </w:rPr>
      </w:pP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Pr="00765CB1" w:rsidRDefault="00765CB1" w:rsidP="00765CB1">
      <w:pPr>
        <w:autoSpaceDE w:val="0"/>
        <w:autoSpaceDN w:val="0"/>
        <w:adjustRightInd w:val="0"/>
        <w:spacing w:before="120" w:after="120" w:line="288" w:lineRule="auto"/>
        <w:jc w:val="both"/>
        <w:rPr>
          <w:color w:val="000000"/>
        </w:rPr>
      </w:pPr>
    </w:p>
    <w:p w14:paraId="44A584E7" w14:textId="7777777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Zákazky nad 100 000 eur</w:t>
      </w:r>
    </w:p>
    <w:p w14:paraId="73F6D7E0"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Zákazky nad 100 000 eur na účely tejto kapitoly sú zákazky zadávané osobou, ktorej verejný obstarávateľ poskytne 50% a menej finančných prostriedkov z NFP na tovary, stavebné práce alebo služby.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 Prijímateľ je povinný zdokumentovať toto zverejnenie hodnoverným spôsobom (spravidla </w:t>
      </w:r>
      <w:r w:rsidRPr="009541EB">
        <w:rPr>
          <w:color w:val="000000"/>
        </w:rPr>
        <w:lastRenderedPageBreak/>
        <w:t xml:space="preserve">printscreen tej časti webového sídla, kde bola výzva na predkladanie ponúk zverejnená). Zadávanie tejto zákazky je realizované zverejnením výzvy na predkladanie ponúk, v rámci ktorej prijímateľ uvedie najmä náležitosti podľa kapitoly 7, ods. 11. </w:t>
      </w:r>
    </w:p>
    <w:p w14:paraId="3D81D083"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v ten istý deň ako zverejní výzvu na predkladanie ponúk na svojom webovom sídle, zaslať informáciu o tomto zverejnení 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29"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w:t>
      </w:r>
      <w:r w:rsidRPr="005B2DE9">
        <w:rPr>
          <w:color w:val="000000"/>
        </w:rPr>
        <w:lastRenderedPageBreak/>
        <w:t xml:space="preserve">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 xml:space="preserve">na predkladanie ponúk je 7 pracovných dní odo dňa oslovenia minimálne troch potenciálnych dodávateľov. </w:t>
      </w:r>
    </w:p>
    <w:p w14:paraId="3CD34579"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7BF0B2D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w:t>
      </w:r>
      <w:r w:rsidRPr="009541EB">
        <w:rPr>
          <w:color w:val="000000"/>
        </w:rPr>
        <w:lastRenderedPageBreak/>
        <w:t>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45847A19"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5 000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50C18F6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A55D3B2" w14:textId="58000FDD" w:rsidR="009D7F63" w:rsidRPr="0073389C" w:rsidRDefault="00765CB1" w:rsidP="009D7F63">
      <w:pPr>
        <w:pStyle w:val="Nadpis3"/>
        <w:ind w:left="567" w:firstLine="0"/>
        <w:rPr>
          <w:lang w:val="sk-SK"/>
        </w:rPr>
      </w:pPr>
      <w:r w:rsidRPr="00765CB1">
        <w:rPr>
          <w:color w:val="000000"/>
        </w:rPr>
        <w:lastRenderedPageBreak/>
        <w:t>V prípade zmluvných vzťahov, ktoré už existovali pred momentom nadobudnutia účinnosti Zmluvy o poskytnutí NFP a prípadoch kedy nie je zmluvné plnenie založené za zmluvnom vzťahu (napr. objednávky) predkladá prijímateľ dokumentáciu na finančnú kontrolu najneskôr pred predložením prvej žiadosti o platbu obsahujúcej výdavky vychádzajúce z tejto zmluvy.</w:t>
      </w:r>
      <w:r w:rsidR="009D7F63" w:rsidRPr="0073389C">
        <w:rPr>
          <w:lang w:val="sk-SK"/>
        </w:rPr>
        <w:t xml:space="preserve"> </w:t>
      </w:r>
      <w:bookmarkStart w:id="604" w:name="_Toc440372887"/>
      <w:bookmarkStart w:id="605" w:name="_Toc440636398"/>
      <w:r w:rsidR="009D7F63" w:rsidRPr="0073389C">
        <w:rPr>
          <w:lang w:val="sk-SK"/>
        </w:rPr>
        <w:t>Konflikt záujmov</w:t>
      </w:r>
      <w:bookmarkEnd w:id="604"/>
      <w:bookmarkEnd w:id="605"/>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lastRenderedPageBreak/>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6"/>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xml:space="preserve">– všetky atribúty </w:t>
            </w:r>
            <w:r w:rsidR="001325C0" w:rsidRPr="001325C0">
              <w:lastRenderedPageBreak/>
              <w:t>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lastRenderedPageBreak/>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7"/>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8"/>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9"/>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lastRenderedPageBreak/>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lastRenderedPageBreak/>
              <w:t xml:space="preserve">napríklad cieľovej skupine, ktorej osoby sa školení, resp. dodávky služieb mali zúčastniť, ale z rôznych </w:t>
            </w:r>
            <w:r w:rsidRPr="0073389C">
              <w:lastRenderedPageBreak/>
              <w:t>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w:t>
      </w:r>
      <w:r w:rsidR="00F41EF2">
        <w:lastRenderedPageBreak/>
        <w:t>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606" w:name="_Toc410907878"/>
      <w:bookmarkStart w:id="607" w:name="_Toc440372888"/>
      <w:bookmarkStart w:id="608" w:name="_Toc440636399"/>
      <w:r w:rsidRPr="0073389C">
        <w:rPr>
          <w:lang w:val="sk-SK"/>
        </w:rPr>
        <w:t>Informačný systém (ITMS2014+)</w:t>
      </w:r>
      <w:bookmarkEnd w:id="606"/>
      <w:bookmarkEnd w:id="607"/>
      <w:bookmarkEnd w:id="608"/>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20"/>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609" w:name="_Toc440372889"/>
      <w:bookmarkStart w:id="610" w:name="_Toc440636400"/>
      <w:r w:rsidRPr="0073389C">
        <w:rPr>
          <w:lang w:val="sk-SK"/>
        </w:rPr>
        <w:lastRenderedPageBreak/>
        <w:t>Informovanie a komunikácia</w:t>
      </w:r>
      <w:bookmarkEnd w:id="609"/>
      <w:bookmarkEnd w:id="610"/>
    </w:p>
    <w:p w14:paraId="7A55D477" w14:textId="026F3BCC"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30"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lastRenderedPageBreak/>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611" w:name="_Toc440372890"/>
      <w:bookmarkStart w:id="612" w:name="_Toc440636401"/>
      <w:bookmarkStart w:id="613" w:name="_Toc410907880"/>
      <w:r w:rsidRPr="0073389C">
        <w:rPr>
          <w:rFonts w:ascii="Arial" w:hAnsi="Arial"/>
          <w:lang w:val="sk-SK"/>
        </w:rPr>
        <w:lastRenderedPageBreak/>
        <w:t>Kontrola a overovanie oprávnenosti výdavkov</w:t>
      </w:r>
      <w:bookmarkEnd w:id="611"/>
      <w:bookmarkEnd w:id="612"/>
      <w:r w:rsidRPr="0073389C">
        <w:rPr>
          <w:rFonts w:ascii="Arial" w:hAnsi="Arial"/>
          <w:lang w:val="sk-SK"/>
        </w:rPr>
        <w:t xml:space="preserve"> </w:t>
      </w:r>
      <w:bookmarkEnd w:id="613"/>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614" w:name="_Toc410907881"/>
      <w:bookmarkStart w:id="615" w:name="_Toc440372891"/>
      <w:bookmarkStart w:id="616" w:name="_Toc440636402"/>
      <w:r w:rsidRPr="0073389C">
        <w:rPr>
          <w:lang w:val="sk-SK"/>
        </w:rPr>
        <w:t xml:space="preserve">Administratívna </w:t>
      </w:r>
      <w:r w:rsidR="00F17DE9">
        <w:rPr>
          <w:lang w:val="sk-SK"/>
        </w:rPr>
        <w:t xml:space="preserve">finančná </w:t>
      </w:r>
      <w:r w:rsidRPr="0073389C">
        <w:rPr>
          <w:lang w:val="sk-SK"/>
        </w:rPr>
        <w:t>kontrola</w:t>
      </w:r>
      <w:bookmarkEnd w:id="614"/>
      <w:bookmarkEnd w:id="615"/>
      <w:bookmarkEnd w:id="616"/>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617" w:name="_Toc410907882"/>
      <w:bookmarkStart w:id="618" w:name="_Toc440372892"/>
      <w:bookmarkStart w:id="619" w:name="_Toc440636403"/>
      <w:r>
        <w:rPr>
          <w:lang w:val="sk-SK"/>
        </w:rPr>
        <w:t>Finančná k</w:t>
      </w:r>
      <w:r w:rsidR="009D7F63" w:rsidRPr="0073389C">
        <w:rPr>
          <w:lang w:val="sk-SK"/>
        </w:rPr>
        <w:t>ontrola na mieste</w:t>
      </w:r>
      <w:bookmarkEnd w:id="617"/>
      <w:bookmarkEnd w:id="618"/>
      <w:bookmarkEnd w:id="619"/>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620"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621" w:name="_Toc440372893"/>
      <w:bookmarkStart w:id="622" w:name="_Toc440636404"/>
      <w:r w:rsidRPr="0073389C">
        <w:rPr>
          <w:rFonts w:ascii="Arial" w:hAnsi="Arial"/>
          <w:lang w:val="sk-SK"/>
        </w:rPr>
        <w:lastRenderedPageBreak/>
        <w:t>Pr</w:t>
      </w:r>
      <w:r>
        <w:rPr>
          <w:rFonts w:ascii="Arial" w:hAnsi="Arial"/>
          <w:lang w:val="sk-SK"/>
        </w:rPr>
        <w:t>echodné a záverečné ustanovenia</w:t>
      </w:r>
      <w:bookmarkEnd w:id="621"/>
      <w:bookmarkEnd w:id="622"/>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623" w:name="_Toc440372894"/>
      <w:bookmarkStart w:id="624" w:name="_Toc440636405"/>
      <w:r w:rsidRPr="0073389C">
        <w:rPr>
          <w:rFonts w:ascii="Arial" w:hAnsi="Arial"/>
          <w:lang w:val="sk-SK"/>
        </w:rPr>
        <w:lastRenderedPageBreak/>
        <w:t>Prílohy</w:t>
      </w:r>
      <w:bookmarkEnd w:id="620"/>
      <w:bookmarkEnd w:id="623"/>
      <w:bookmarkEnd w:id="624"/>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1"/>
      <w:headerReference w:type="default" r:id="rId32"/>
      <w:footerReference w:type="even" r:id="rId33"/>
      <w:footerReference w:type="default" r:id="rId34"/>
      <w:headerReference w:type="first" r:id="rId35"/>
      <w:footerReference w:type="first" r:id="rId36"/>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1F019" w14:textId="77777777" w:rsidR="00C619B2" w:rsidRDefault="00C619B2">
      <w:r>
        <w:separator/>
      </w:r>
    </w:p>
    <w:p w14:paraId="0F749DFE" w14:textId="77777777" w:rsidR="00C619B2" w:rsidRDefault="00C619B2"/>
  </w:endnote>
  <w:endnote w:type="continuationSeparator" w:id="0">
    <w:p w14:paraId="615586D2" w14:textId="77777777" w:rsidR="00C619B2" w:rsidRDefault="00C619B2">
      <w:r>
        <w:continuationSeparator/>
      </w:r>
    </w:p>
    <w:p w14:paraId="29220407" w14:textId="77777777" w:rsidR="00C619B2" w:rsidRDefault="00C619B2"/>
  </w:endnote>
  <w:endnote w:type="continuationNotice" w:id="1">
    <w:p w14:paraId="5F8B8619" w14:textId="77777777" w:rsidR="00C619B2" w:rsidRDefault="00C619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BF62C8" w:rsidRDefault="00BF62C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BF62C8" w:rsidRDefault="00BF62C8">
    <w:pPr>
      <w:pStyle w:val="Pta"/>
      <w:jc w:val="right"/>
    </w:pPr>
    <w:r>
      <w:fldChar w:fldCharType="begin"/>
    </w:r>
    <w:r>
      <w:instrText xml:space="preserve"> PAGE   \* MERGEFORMAT </w:instrText>
    </w:r>
    <w:r>
      <w:fldChar w:fldCharType="separate"/>
    </w:r>
    <w:r w:rsidR="00EA00BD">
      <w:rPr>
        <w:noProof/>
      </w:rPr>
      <w:t>22</w:t>
    </w:r>
    <w:r>
      <w:rPr>
        <w:noProof/>
      </w:rPr>
      <w:fldChar w:fldCharType="end"/>
    </w:r>
  </w:p>
  <w:p w14:paraId="5596B515" w14:textId="77777777" w:rsidR="00BF62C8" w:rsidRPr="003530AF" w:rsidRDefault="00BF62C8"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BF62C8" w:rsidRDefault="00BF62C8">
        <w:pPr>
          <w:pStyle w:val="Pta"/>
          <w:jc w:val="right"/>
        </w:pPr>
        <w:r>
          <w:fldChar w:fldCharType="begin"/>
        </w:r>
        <w:r>
          <w:instrText>PAGE   \* MERGEFORMAT</w:instrText>
        </w:r>
        <w:r>
          <w:fldChar w:fldCharType="separate"/>
        </w:r>
        <w:r w:rsidR="00EA00BD" w:rsidRPr="00EA00BD">
          <w:rPr>
            <w:noProof/>
            <w:lang w:val="sk-SK"/>
          </w:rPr>
          <w:t>1</w:t>
        </w:r>
        <w:r>
          <w:fldChar w:fldCharType="end"/>
        </w:r>
      </w:p>
    </w:sdtContent>
  </w:sdt>
  <w:p w14:paraId="3B48FDCA" w14:textId="77777777" w:rsidR="00BF62C8" w:rsidRDefault="00BF62C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6D7758" w14:textId="77777777" w:rsidR="00C619B2" w:rsidRDefault="00C619B2">
      <w:r>
        <w:separator/>
      </w:r>
    </w:p>
    <w:p w14:paraId="618855BD" w14:textId="77777777" w:rsidR="00C619B2" w:rsidRDefault="00C619B2"/>
  </w:footnote>
  <w:footnote w:type="continuationSeparator" w:id="0">
    <w:p w14:paraId="403CC190" w14:textId="77777777" w:rsidR="00C619B2" w:rsidRDefault="00C619B2">
      <w:r>
        <w:continuationSeparator/>
      </w:r>
    </w:p>
    <w:p w14:paraId="75DA835B" w14:textId="77777777" w:rsidR="00C619B2" w:rsidRDefault="00C619B2"/>
  </w:footnote>
  <w:footnote w:type="continuationNotice" w:id="1">
    <w:p w14:paraId="7FA59503" w14:textId="77777777" w:rsidR="00C619B2" w:rsidRDefault="00C619B2"/>
  </w:footnote>
  <w:footnote w:id="2">
    <w:p w14:paraId="7A55D546" w14:textId="77777777" w:rsidR="00BF62C8" w:rsidRPr="009D7F63" w:rsidRDefault="00BF62C8"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BF62C8" w:rsidRPr="009D7F63" w:rsidRDefault="00BF62C8"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BF62C8" w:rsidRPr="009D7F63" w:rsidRDefault="00BF62C8"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335D2BCE" w14:textId="1B8ED7A4" w:rsidR="00BF62C8" w:rsidRPr="00EA00BD" w:rsidRDefault="00BF62C8" w:rsidP="00702314">
      <w:pPr>
        <w:pStyle w:val="Textpoznmkypodiarou"/>
        <w:jc w:val="both"/>
        <w:rPr>
          <w:ins w:id="71" w:author="Rudolf Hrudkay" w:date="2018-12-19T09:37:00Z"/>
          <w:rFonts w:cs="Arial"/>
          <w:szCs w:val="16"/>
        </w:rPr>
      </w:pPr>
      <w:ins w:id="72" w:author="Rudolf Hrudkay" w:date="2018-12-19T09:33:00Z">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w:t>
        </w:r>
      </w:ins>
      <w:ins w:id="73" w:author="Rudolf Hrudkay" w:date="2018-12-19T09:37:00Z">
        <w:r w:rsidRPr="00EA00BD">
          <w:rPr>
            <w:rFonts w:cs="Arial"/>
            <w:szCs w:val="16"/>
          </w:rPr>
          <w:t>u</w:t>
        </w:r>
      </w:ins>
      <w:ins w:id="74" w:author="Rudolf Hrudkay" w:date="2018-12-19T09:33:00Z">
        <w:r w:rsidRPr="00EA00BD">
          <w:rPr>
            <w:rFonts w:cs="Arial"/>
            <w:szCs w:val="16"/>
          </w:rPr>
          <w:t xml:space="preserve"> maticu projektu sumarizačný hárok </w:t>
        </w:r>
      </w:ins>
      <w:ins w:id="75" w:author="Rudolf Hrudkay" w:date="2018-12-19T09:34:00Z">
        <w:r w:rsidRPr="00EA00BD">
          <w:rPr>
            <w:rFonts w:cs="Arial"/>
            <w:szCs w:val="16"/>
          </w:rPr>
          <w:t xml:space="preserve">deklarovaných a </w:t>
        </w:r>
      </w:ins>
      <w:ins w:id="76" w:author="Rudolf Hrudkay" w:date="2018-12-19T09:33:00Z">
        <w:r w:rsidRPr="00EA00BD">
          <w:rPr>
            <w:rFonts w:cs="Arial"/>
            <w:szCs w:val="16"/>
          </w:rPr>
          <w:t>n</w:t>
        </w:r>
      </w:ins>
      <w:ins w:id="77" w:author="Rudolf Hrudkay" w:date="2018-12-19T09:34:00Z">
        <w:r w:rsidRPr="00EA00BD">
          <w:rPr>
            <w:rFonts w:cs="Arial"/>
            <w:szCs w:val="16"/>
          </w:rPr>
          <w:t>árokovaných výdavkov, v</w:t>
        </w:r>
      </w:ins>
      <w:ins w:id="78" w:author="Rudolf Hrudkay" w:date="2018-12-19T09:35:00Z">
        <w:r w:rsidRPr="00EA00BD">
          <w:rPr>
            <w:rFonts w:cs="Arial"/>
            <w:szCs w:val="16"/>
          </w:rPr>
          <w:t> </w:t>
        </w:r>
      </w:ins>
      <w:ins w:id="79" w:author="Rudolf Hrudkay" w:date="2018-12-19T09:34:00Z">
        <w:r w:rsidRPr="00EA00BD">
          <w:rPr>
            <w:rFonts w:cs="Arial"/>
            <w:szCs w:val="16"/>
          </w:rPr>
          <w:t xml:space="preserve">ktorom </w:t>
        </w:r>
      </w:ins>
      <w:ins w:id="80" w:author="Rudolf Hrudkay" w:date="2018-12-19T09:35:00Z">
        <w:r w:rsidRPr="00EA00BD">
          <w:rPr>
            <w:rFonts w:cs="Arial"/>
            <w:szCs w:val="16"/>
          </w:rPr>
          <w:t xml:space="preserve">musí byť </w:t>
        </w:r>
      </w:ins>
      <w:ins w:id="81" w:author="Rudolf Hrudkay" w:date="2018-12-19T09:38:00Z">
        <w:r w:rsidRPr="00EA00BD">
          <w:rPr>
            <w:rFonts w:cs="Arial"/>
            <w:szCs w:val="16"/>
          </w:rPr>
          <w:t xml:space="preserve">v rámci jednotlivých výdavkov </w:t>
        </w:r>
      </w:ins>
      <w:ins w:id="82" w:author="Rudolf Hrudkay" w:date="2018-12-19T09:35:00Z">
        <w:r w:rsidRPr="00EA00BD">
          <w:rPr>
            <w:rFonts w:cs="Arial"/>
            <w:szCs w:val="16"/>
          </w:rPr>
          <w:t>pre účely finančnej kontroly uvedený</w:t>
        </w:r>
      </w:ins>
      <w:ins w:id="83" w:author="Rudolf Hrudkay" w:date="2018-12-19T09:36:00Z">
        <w:r w:rsidRPr="00EA00BD">
          <w:rPr>
            <w:rFonts w:cs="Arial"/>
            <w:szCs w:val="16"/>
          </w:rPr>
          <w:t xml:space="preserve"> </w:t>
        </w:r>
      </w:ins>
      <w:ins w:id="84" w:author="Rudolf Hrudkay" w:date="2018-12-19T09:38:00Z">
        <w:r w:rsidRPr="00EA00BD">
          <w:rPr>
            <w:rFonts w:cs="Arial"/>
            <w:szCs w:val="16"/>
          </w:rPr>
          <w:t xml:space="preserve">ako </w:t>
        </w:r>
      </w:ins>
      <w:ins w:id="85" w:author="Rudolf Hrudkay" w:date="2018-12-19T09:36:00Z">
        <w:r w:rsidRPr="00EA00BD">
          <w:rPr>
            <w:rFonts w:cs="Arial"/>
            <w:szCs w:val="16"/>
          </w:rPr>
          <w:t xml:space="preserve">minimálny </w:t>
        </w:r>
      </w:ins>
      <w:ins w:id="86" w:author="Rudolf Hrudkay" w:date="2018-12-19T09:38:00Z">
        <w:r w:rsidRPr="00EA00BD">
          <w:rPr>
            <w:rFonts w:cs="Arial"/>
            <w:szCs w:val="16"/>
          </w:rPr>
          <w:t>údaj</w:t>
        </w:r>
      </w:ins>
      <w:ins w:id="87" w:author="Rudolf Hrudkay" w:date="2018-12-19T09:35:00Z">
        <w:r w:rsidRPr="00EA00BD">
          <w:rPr>
            <w:rFonts w:cs="Arial"/>
            <w:szCs w:val="16"/>
          </w:rPr>
          <w:t xml:space="preserve"> je</w:t>
        </w:r>
      </w:ins>
      <w:ins w:id="88" w:author="Rudolf Hrudkay" w:date="2018-12-19T09:36:00Z">
        <w:r w:rsidRPr="00EA00BD">
          <w:rPr>
            <w:rFonts w:cs="Arial"/>
            <w:szCs w:val="16"/>
          </w:rPr>
          <w:t>dinečný</w:t>
        </w:r>
      </w:ins>
      <w:ins w:id="89" w:author="Rudolf Hrudkay" w:date="2018-12-19T09:35:00Z">
        <w:r w:rsidRPr="00EA00BD">
          <w:rPr>
            <w:rFonts w:cs="Arial"/>
            <w:szCs w:val="16"/>
          </w:rPr>
          <w:t xml:space="preserve"> identifikátor </w:t>
        </w:r>
      </w:ins>
      <w:ins w:id="90" w:author="Rudolf Hrudkay" w:date="2018-12-19T09:36:00Z">
        <w:r w:rsidRPr="00EA00BD">
          <w:rPr>
            <w:rFonts w:cs="Arial"/>
            <w:szCs w:val="16"/>
          </w:rPr>
          <w:t xml:space="preserve">oprávnených </w:t>
        </w:r>
      </w:ins>
      <w:ins w:id="91" w:author="Rudolf Hrudkay" w:date="2018-12-19T09:35:00Z">
        <w:r w:rsidRPr="00EA00BD">
          <w:rPr>
            <w:rFonts w:cs="Arial"/>
            <w:szCs w:val="16"/>
          </w:rPr>
          <w:t>osôb / zamestnancov, na</w:t>
        </w:r>
      </w:ins>
      <w:ins w:id="92" w:author="Rudolf Hrudkay" w:date="2018-12-19T09:38:00Z">
        <w:r w:rsidRPr="00EA00BD">
          <w:rPr>
            <w:rFonts w:cs="Arial"/>
            <w:szCs w:val="16"/>
          </w:rPr>
          <w:t> </w:t>
        </w:r>
      </w:ins>
      <w:ins w:id="93" w:author="Rudolf Hrudkay" w:date="2018-12-19T09:35:00Z">
        <w:r w:rsidRPr="00EA00BD">
          <w:rPr>
            <w:rFonts w:cs="Arial"/>
            <w:szCs w:val="16"/>
          </w:rPr>
          <w:t>z</w:t>
        </w:r>
      </w:ins>
      <w:ins w:id="94" w:author="Rudolf Hrudkay" w:date="2018-12-19T09:36:00Z">
        <w:r w:rsidRPr="00EA00BD">
          <w:rPr>
            <w:rFonts w:cs="Arial"/>
            <w:szCs w:val="16"/>
          </w:rPr>
          <w:t>áklade ktorého je možné konkrétne osoby / zamestnancov identifikova</w:t>
        </w:r>
      </w:ins>
      <w:ins w:id="95" w:author="Rudolf Hrudkay" w:date="2018-12-19T09:37:00Z">
        <w:r w:rsidRPr="00EA00BD">
          <w:rPr>
            <w:rFonts w:cs="Arial"/>
            <w:szCs w:val="16"/>
          </w:rPr>
          <w:t xml:space="preserve">ť a preukázať </w:t>
        </w:r>
      </w:ins>
      <w:ins w:id="96" w:author="Rudolf Hrudkay" w:date="2018-12-19T09:38:00Z">
        <w:r w:rsidRPr="00EA00BD">
          <w:rPr>
            <w:rFonts w:cs="Arial"/>
            <w:szCs w:val="16"/>
          </w:rPr>
          <w:t>u</w:t>
        </w:r>
      </w:ins>
      <w:ins w:id="97" w:author="Rudolf Hrudkay" w:date="2018-12-19T09:40:00Z">
        <w:r w:rsidRPr="00EA00BD">
          <w:rPr>
            <w:rFonts w:cs="Arial"/>
            <w:szCs w:val="16"/>
          </w:rPr>
          <w:t> </w:t>
        </w:r>
      </w:ins>
      <w:ins w:id="98" w:author="Rudolf Hrudkay" w:date="2018-12-19T09:38:00Z">
        <w:r w:rsidRPr="00EA00BD">
          <w:rPr>
            <w:rFonts w:cs="Arial"/>
            <w:szCs w:val="16"/>
          </w:rPr>
          <w:t>zamestnávateľa</w:t>
        </w:r>
      </w:ins>
      <w:ins w:id="99" w:author="Rudolf Hrudkay" w:date="2018-12-19T09:40:00Z">
        <w:r w:rsidRPr="00EA00BD">
          <w:rPr>
            <w:rFonts w:cs="Arial"/>
            <w:szCs w:val="16"/>
          </w:rPr>
          <w:t>,</w:t>
        </w:r>
      </w:ins>
      <w:ins w:id="100" w:author="Rudolf Hrudkay" w:date="2018-12-19T09:38:00Z">
        <w:r w:rsidRPr="00EA00BD">
          <w:rPr>
            <w:rFonts w:cs="Arial"/>
            <w:szCs w:val="16"/>
          </w:rPr>
          <w:t xml:space="preserve"> t.j. najmä priradi</w:t>
        </w:r>
      </w:ins>
      <w:ins w:id="101" w:author="Rudolf Hrudkay" w:date="2018-12-19T09:39:00Z">
        <w:r w:rsidRPr="00EA00BD">
          <w:rPr>
            <w:rFonts w:cs="Arial"/>
            <w:szCs w:val="16"/>
          </w:rPr>
          <w:t>ť osobný spis zamestnanca, jeho mzdové náležitosti a preukázanie účtovných dokladov k uhradeným mzdám za zamestnanca.</w:t>
        </w:r>
      </w:ins>
    </w:p>
    <w:p w14:paraId="18665116" w14:textId="77777777" w:rsidR="00BF62C8" w:rsidRPr="00EA00BD" w:rsidRDefault="00BF62C8" w:rsidP="00702314">
      <w:pPr>
        <w:pStyle w:val="Textpoznmkypodiarou"/>
        <w:jc w:val="both"/>
        <w:rPr>
          <w:ins w:id="102" w:author="Rudolf Hrudkay" w:date="2018-12-19T09:33:00Z"/>
          <w:szCs w:val="16"/>
          <w:lang w:val="sk-SK"/>
        </w:rPr>
      </w:pPr>
    </w:p>
    <w:p w14:paraId="0B34EF74" w14:textId="1C895A37" w:rsidR="00BF62C8" w:rsidRPr="00EA00BD" w:rsidRDefault="00BF62C8">
      <w:pPr>
        <w:pStyle w:val="Textpoznmkypodiarou"/>
        <w:rPr>
          <w:lang w:val="sk-SK"/>
        </w:rPr>
      </w:pPr>
    </w:p>
  </w:footnote>
  <w:footnote w:id="6">
    <w:p w14:paraId="7A55D549" w14:textId="77777777" w:rsidR="00BF62C8" w:rsidRPr="009D7F63" w:rsidRDefault="00BF62C8"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BF62C8" w:rsidRPr="003911A6" w:rsidRDefault="00BF62C8">
      <w:pPr>
        <w:pStyle w:val="Textpoznmkypodiarou"/>
        <w:rPr>
          <w:del w:id="106"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8">
    <w:p w14:paraId="28C505C7" w14:textId="115896DC" w:rsidR="00BF62C8" w:rsidRPr="00F20EE9" w:rsidRDefault="00BF62C8">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BF62C8" w:rsidRPr="005D70A1" w:rsidRDefault="00BF62C8">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0DDD8E63" w14:textId="622450AC" w:rsidR="00BF62C8" w:rsidRPr="00EA330D" w:rsidRDefault="00BF62C8"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1">
    <w:p w14:paraId="24E471AF" w14:textId="4B30A851" w:rsidR="00BF62C8" w:rsidRPr="00852446" w:rsidRDefault="00BF62C8"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2">
    <w:p w14:paraId="6CC7BD3B" w14:textId="5832019B" w:rsidR="00BF62C8" w:rsidRPr="00E25071" w:rsidRDefault="00BF62C8"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3">
    <w:p w14:paraId="34E3F994" w14:textId="05E366E0" w:rsidR="00BF62C8" w:rsidRPr="00EA00BD" w:rsidRDefault="00BF62C8">
      <w:pPr>
        <w:pStyle w:val="Textpoznmkypodiarou"/>
        <w:rPr>
          <w:lang w:val="sk-SK"/>
        </w:rPr>
      </w:pPr>
      <w:ins w:id="129" w:author="Milan Matovič" w:date="2019-01-30T13:18:00Z">
        <w:r>
          <w:rPr>
            <w:rStyle w:val="Odkaznapoznmkupodiarou"/>
          </w:rPr>
          <w:footnoteRef/>
        </w:r>
        <w:r>
          <w:t xml:space="preserve"> </w:t>
        </w:r>
        <w:r>
          <w:rPr>
            <w:lang w:val="sk-SK"/>
          </w:rPr>
          <w:t xml:space="preserve">Tu uvedené osobitné druhy zmien na </w:t>
        </w:r>
      </w:ins>
      <w:ins w:id="130" w:author="Milan Matovič" w:date="2019-01-30T13:19:00Z">
        <w:r>
          <w:rPr>
            <w:lang w:val="sk-SK"/>
          </w:rPr>
          <w:t>ktoré</w:t>
        </w:r>
      </w:ins>
      <w:ins w:id="131" w:author="Milan Matovič" w:date="2019-01-30T13:18:00Z">
        <w:r>
          <w:rPr>
            <w:lang w:val="sk-SK"/>
          </w:rPr>
          <w:t xml:space="preserve"> </w:t>
        </w:r>
      </w:ins>
      <w:ins w:id="132" w:author="Milan Matovič" w:date="2019-01-30T13:19:00Z">
        <w:r>
          <w:rPr>
            <w:lang w:val="sk-SK"/>
          </w:rPr>
          <w:t xml:space="preserve">je možné uplatniť zmenové konanie ex post </w:t>
        </w:r>
      </w:ins>
      <w:ins w:id="133" w:author="Milan Matovič" w:date="2019-01-30T13:23:00Z">
        <w:r>
          <w:rPr>
            <w:lang w:val="sk-SK"/>
          </w:rPr>
          <w:t xml:space="preserve">môžu byť </w:t>
        </w:r>
      </w:ins>
      <w:ins w:id="134" w:author="Milan Matovič" w:date="2019-01-30T13:19:00Z">
        <w:r>
          <w:rPr>
            <w:lang w:val="sk-SK"/>
          </w:rPr>
          <w:t xml:space="preserve"> ešte </w:t>
        </w:r>
      </w:ins>
      <w:ins w:id="135" w:author="Milan Matovič" w:date="2019-01-30T13:23:00Z">
        <w:r>
          <w:rPr>
            <w:lang w:val="sk-SK"/>
          </w:rPr>
          <w:t>bližšie špecifiko</w:t>
        </w:r>
      </w:ins>
      <w:ins w:id="136" w:author="Milan Matovič" w:date="2019-01-30T13:24:00Z">
        <w:r>
          <w:rPr>
            <w:lang w:val="sk-SK"/>
          </w:rPr>
          <w:t>v</w:t>
        </w:r>
      </w:ins>
      <w:ins w:id="137" w:author="Milan Matovič" w:date="2019-01-30T13:23:00Z">
        <w:r>
          <w:rPr>
            <w:lang w:val="sk-SK"/>
          </w:rPr>
          <w:t xml:space="preserve">ané </w:t>
        </w:r>
      </w:ins>
      <w:ins w:id="138" w:author="Milan Matovič" w:date="2019-01-30T13:19:00Z">
        <w:r>
          <w:rPr>
            <w:lang w:val="sk-SK"/>
          </w:rPr>
          <w:t xml:space="preserve"> v rámci </w:t>
        </w:r>
      </w:ins>
      <w:ins w:id="139" w:author="Milan Matovič" w:date="2019-01-30T13:24:00Z">
        <w:r>
          <w:rPr>
            <w:lang w:val="sk-SK"/>
          </w:rPr>
          <w:t>tých</w:t>
        </w:r>
      </w:ins>
      <w:ins w:id="140" w:author="Milan Matovič" w:date="2019-01-30T13:21:00Z">
        <w:r>
          <w:rPr>
            <w:lang w:val="sk-SK"/>
          </w:rPr>
          <w:t xml:space="preserve"> častí príručky,</w:t>
        </w:r>
      </w:ins>
      <w:ins w:id="141" w:author="Milan Matovič" w:date="2019-01-30T13:22:00Z">
        <w:r>
          <w:rPr>
            <w:lang w:val="sk-SK"/>
          </w:rPr>
          <w:t xml:space="preserve"> </w:t>
        </w:r>
      </w:ins>
      <w:ins w:id="142" w:author="Milan Matovič" w:date="2019-01-30T13:21:00Z">
        <w:r>
          <w:rPr>
            <w:lang w:val="sk-SK"/>
          </w:rPr>
          <w:t xml:space="preserve"> do </w:t>
        </w:r>
      </w:ins>
      <w:ins w:id="143" w:author="Milan Matovič" w:date="2019-01-30T13:22:00Z">
        <w:r>
          <w:rPr>
            <w:lang w:val="sk-SK"/>
          </w:rPr>
          <w:t>ktorej</w:t>
        </w:r>
      </w:ins>
      <w:ins w:id="144" w:author="Milan Matovič" w:date="2019-01-30T13:24:00Z">
        <w:r>
          <w:rPr>
            <w:lang w:val="sk-SK"/>
          </w:rPr>
          <w:t xml:space="preserve"> zmena </w:t>
        </w:r>
      </w:ins>
      <w:ins w:id="145" w:author="Milan Matovič" w:date="2019-01-30T13:21:00Z">
        <w:r>
          <w:rPr>
            <w:lang w:val="sk-SK"/>
          </w:rPr>
          <w:t xml:space="preserve"> vecne náleží, napr. 2.4.3 oprávnenosť výdavkov</w:t>
        </w:r>
      </w:ins>
    </w:p>
  </w:footnote>
  <w:footnote w:id="14">
    <w:p w14:paraId="7A55D54A" w14:textId="77777777" w:rsidR="00BF62C8" w:rsidRPr="009D7F63" w:rsidRDefault="00BF62C8"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5">
    <w:p w14:paraId="7A55D54B" w14:textId="77777777" w:rsidR="00BF62C8" w:rsidRPr="009D7F63" w:rsidRDefault="00BF62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6">
    <w:p w14:paraId="356452D0" w14:textId="6C4EE198" w:rsidR="00BF62C8" w:rsidRPr="007D7535" w:rsidRDefault="00BF62C8"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7">
    <w:p w14:paraId="7A55D54C" w14:textId="77777777" w:rsidR="00BF62C8" w:rsidRPr="009D7F63" w:rsidRDefault="00BF62C8"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BF62C8" w:rsidRPr="009D7F63" w:rsidRDefault="00BF62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BF62C8" w:rsidRPr="009D7F63" w:rsidRDefault="00BF62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BF62C8" w:rsidRPr="009D7F63" w:rsidRDefault="00BF62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BF62C8" w:rsidRPr="009D7F63" w:rsidRDefault="00BF62C8" w:rsidP="00C8683A">
      <w:pPr>
        <w:pStyle w:val="Textpoznmkypodiarou"/>
        <w:rPr>
          <w:rFonts w:cs="Arial"/>
          <w:szCs w:val="16"/>
          <w:lang w:val="sk-SK"/>
        </w:rPr>
      </w:pPr>
      <w:r w:rsidRPr="009D7F63">
        <w:rPr>
          <w:rFonts w:cs="Arial"/>
          <w:szCs w:val="16"/>
          <w:lang w:val="sk-SK" w:eastAsia="cs-CZ"/>
        </w:rPr>
        <w:t>4. pohonné hmoty.</w:t>
      </w:r>
    </w:p>
  </w:footnote>
  <w:footnote w:id="18">
    <w:p w14:paraId="0C902E3E" w14:textId="77777777" w:rsidR="00BF62C8" w:rsidRPr="009D7F63" w:rsidRDefault="00BF62C8"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BF62C8" w:rsidRPr="009D7F63" w:rsidRDefault="00BF62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BF62C8" w:rsidRPr="009D7F63" w:rsidRDefault="00BF62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BF62C8" w:rsidRPr="009D7F63" w:rsidRDefault="00BF62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BF62C8" w:rsidRPr="00041D2E" w:rsidRDefault="00BF62C8" w:rsidP="00041D2E">
      <w:pPr>
        <w:pStyle w:val="Textpoznmkypodiarou"/>
        <w:rPr>
          <w:lang w:val="sk-SK"/>
        </w:rPr>
      </w:pPr>
      <w:r w:rsidRPr="009D7F63">
        <w:rPr>
          <w:rFonts w:cs="Arial"/>
          <w:szCs w:val="16"/>
          <w:lang w:val="sk-SK" w:eastAsia="cs-CZ"/>
        </w:rPr>
        <w:t>4. pohonné hmoty.</w:t>
      </w:r>
    </w:p>
  </w:footnote>
  <w:footnote w:id="19">
    <w:p w14:paraId="7A55D551" w14:textId="77777777" w:rsidR="00BF62C8" w:rsidRPr="009D7F63" w:rsidRDefault="00BF62C8"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0">
    <w:p w14:paraId="7A55D552" w14:textId="77777777" w:rsidR="00BF62C8" w:rsidRPr="009D7F63" w:rsidRDefault="00BF62C8"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1">
    <w:p w14:paraId="7A55D553" w14:textId="77777777" w:rsidR="00BF62C8" w:rsidRPr="009D7F63" w:rsidRDefault="00BF62C8"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2">
    <w:p w14:paraId="2415F5CC" w14:textId="68E1CA8B" w:rsidR="00BF62C8" w:rsidRDefault="00BF62C8"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BF62C8" w:rsidRPr="009D7F63" w:rsidRDefault="00BF62C8">
      <w:pPr>
        <w:pStyle w:val="Textpoznmkypodiarou"/>
        <w:rPr>
          <w:rFonts w:cs="Arial"/>
          <w:szCs w:val="16"/>
          <w:lang w:val="sk-SK"/>
        </w:rPr>
      </w:pPr>
    </w:p>
  </w:footnote>
  <w:footnote w:id="23">
    <w:p w14:paraId="7A55D555" w14:textId="77777777" w:rsidR="00BF62C8" w:rsidRPr="009D7F63" w:rsidRDefault="00BF62C8"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4">
    <w:p w14:paraId="0274D41C" w14:textId="77777777" w:rsidR="00BF62C8" w:rsidRPr="006E4CC8" w:rsidRDefault="00BF62C8"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BF62C8" w:rsidRPr="007F7349" w:rsidRDefault="00BF62C8"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BF62C8" w:rsidRPr="007F7349" w:rsidRDefault="00BF62C8"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BF62C8" w:rsidRPr="007F7349" w:rsidRDefault="00BF62C8"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BF62C8" w:rsidRPr="00F41F62" w:rsidRDefault="00BF62C8"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5">
    <w:p w14:paraId="7A55D556" w14:textId="77777777" w:rsidR="00BF62C8" w:rsidRPr="009D7F63" w:rsidRDefault="00BF62C8"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6">
    <w:p w14:paraId="2C0A5128" w14:textId="77777777" w:rsidR="00BF62C8" w:rsidRDefault="00BF62C8"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7">
    <w:p w14:paraId="7E1B0128" w14:textId="77777777" w:rsidR="00BF62C8" w:rsidRDefault="00BF62C8"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8">
    <w:p w14:paraId="6D0863AC" w14:textId="77777777" w:rsidR="00BF62C8" w:rsidRDefault="00BF62C8"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9">
    <w:p w14:paraId="4FEE481D" w14:textId="479E076B" w:rsidR="00BF62C8" w:rsidRPr="004F28ED" w:rsidRDefault="00BF62C8">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0">
    <w:p w14:paraId="638316DD" w14:textId="4B49CE8C" w:rsidR="00BF62C8" w:rsidRPr="0029658C" w:rsidRDefault="00BF62C8" w:rsidP="006A2DA0">
      <w:pPr>
        <w:pStyle w:val="Textpoznmkypodiarou"/>
        <w:jc w:val="both"/>
        <w:rPr>
          <w:lang w:val="sk-SK"/>
        </w:rPr>
      </w:pPr>
      <w:r>
        <w:rPr>
          <w:rStyle w:val="Odkaznapoznmkupodiarou"/>
        </w:rPr>
        <w:footnoteRef/>
      </w:r>
      <w:r>
        <w:rPr>
          <w:szCs w:val="16"/>
        </w:rPr>
        <w:t xml:space="preserve">Ide o zohľadnenie </w:t>
      </w:r>
      <w:r>
        <w:rPr>
          <w:szCs w:val="16"/>
          <w:lang w:val="sk-SK"/>
        </w:rPr>
        <w:t xml:space="preserve">celkovej </w:t>
      </w:r>
      <w:r>
        <w:rPr>
          <w:szCs w:val="16"/>
        </w:rPr>
        <w:t xml:space="preserve">dĺžky realizácie národného projektu (minimálne </w:t>
      </w:r>
      <w:r>
        <w:rPr>
          <w:szCs w:val="16"/>
          <w:lang w:val="sk-SK"/>
        </w:rPr>
        <w:t>2</w:t>
      </w:r>
      <w:r>
        <w:rPr>
          <w:szCs w:val="16"/>
        </w:rPr>
        <w:t xml:space="preserve"> a viac rokov) a ak priame mzdové výdavky (vykazované na reálnej báze, resp. ide o štandardnú stupnicu jednotkových nákladov) tvoria minimálne </w:t>
      </w:r>
      <w:r>
        <w:rPr>
          <w:szCs w:val="16"/>
          <w:lang w:val="sk-SK"/>
        </w:rPr>
        <w:t>25</w:t>
      </w:r>
      <w:r>
        <w:rPr>
          <w:szCs w:val="16"/>
        </w:rPr>
        <w:t xml:space="preserve"> % celkových priamych výdavkov národného projektu, vrátane posúdenia štruktúry mzdových výdavkov vo vzťahu k posilneniu odborného výkonu </w:t>
      </w:r>
      <w:r>
        <w:rPr>
          <w:szCs w:val="16"/>
          <w:lang w:val="sk-SK"/>
        </w:rPr>
        <w:t>prijímateľa</w:t>
      </w:r>
      <w:r>
        <w:rPr>
          <w:szCs w:val="16"/>
        </w:rPr>
        <w:t>. Vzhľadom na to, že ide o národný projekt, RO</w:t>
      </w:r>
      <w:r>
        <w:rPr>
          <w:szCs w:val="16"/>
          <w:lang w:val="sk-SK"/>
        </w:rPr>
        <w:t xml:space="preserve"> pre OP EVS</w:t>
      </w:r>
      <w:r>
        <w:rPr>
          <w:szCs w:val="16"/>
        </w:rPr>
        <w:t xml:space="preserve"> o možnosti zohľadnenia rastu mzdových výdavkov usmerní </w:t>
      </w:r>
      <w:r>
        <w:rPr>
          <w:szCs w:val="16"/>
          <w:lang w:val="sk-SK"/>
        </w:rPr>
        <w:t>prijímateľa v rámci zmenového konania projektu/zmluvy o poskytnutí NFP</w:t>
      </w:r>
      <w:r>
        <w:rPr>
          <w:szCs w:val="16"/>
        </w:rPr>
        <w:t xml:space="preserve">. </w:t>
      </w:r>
      <w:r>
        <w:t xml:space="preserve"> </w:t>
      </w:r>
    </w:p>
  </w:footnote>
  <w:footnote w:id="31">
    <w:p w14:paraId="3710FBBF" w14:textId="77777777" w:rsidR="00BF62C8" w:rsidRPr="00033E1E" w:rsidRDefault="00BF62C8" w:rsidP="006A2DA0">
      <w:pPr>
        <w:pStyle w:val="Default"/>
        <w:jc w:val="both"/>
        <w:rPr>
          <w:szCs w:val="16"/>
          <w:lang w:val="x-none"/>
        </w:rPr>
      </w:pPr>
      <w:r>
        <w:rPr>
          <w:rStyle w:val="Odkaznapoznmkupodiarou"/>
        </w:rPr>
        <w:footnoteRef/>
      </w:r>
      <w:r w:rsidRPr="00033E1E">
        <w:rPr>
          <w:rFonts w:ascii="Arial" w:hAnsi="Arial"/>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033E1E">
        <w:rPr>
          <w:color w:val="auto"/>
          <w:szCs w:val="16"/>
          <w:lang w:val="x-none" w:eastAsia="x-none"/>
        </w:rPr>
        <w:t xml:space="preserve"> </w:t>
      </w:r>
      <w:r w:rsidRPr="00033E1E">
        <w:rPr>
          <w:color w:val="auto"/>
          <w:sz w:val="16"/>
          <w:szCs w:val="16"/>
          <w:lang w:val="x-none" w:eastAsia="x-none"/>
        </w:rPr>
        <w:t xml:space="preserve"> </w:t>
      </w:r>
      <w:r w:rsidRPr="002157B3">
        <w:rPr>
          <w:szCs w:val="16"/>
        </w:rPr>
        <w:t xml:space="preserve"> </w:t>
      </w:r>
    </w:p>
  </w:footnote>
  <w:footnote w:id="32">
    <w:p w14:paraId="21969199" w14:textId="2220D7F2" w:rsidR="00BF62C8" w:rsidRPr="00EA00BD" w:rsidRDefault="00BF62C8" w:rsidP="006A2DA0">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ins w:id="183" w:author="Miruška Hrabčáková" w:date="2019-01-30T12:35:00Z">
        <w:r>
          <w:rPr>
            <w:rFonts w:ascii="Arial" w:hAnsi="Arial"/>
            <w:color w:val="auto"/>
            <w:sz w:val="16"/>
            <w:szCs w:val="16"/>
            <w:lang w:val="sk-SK" w:eastAsia="x-none"/>
          </w:rPr>
          <w:t xml:space="preserve">funkčný </w:t>
        </w:r>
      </w:ins>
      <w:r>
        <w:rPr>
          <w:rFonts w:ascii="Arial" w:hAnsi="Arial"/>
          <w:color w:val="auto"/>
          <w:sz w:val="16"/>
          <w:szCs w:val="16"/>
          <w:lang w:val="sk-SK" w:eastAsia="x-none"/>
        </w:rPr>
        <w:t>plat</w:t>
      </w:r>
      <w:ins w:id="184" w:author="Miruška Hrabčáková" w:date="2019-01-30T12:37:00Z">
        <w:r w:rsidRPr="00F54F85">
          <w:rPr>
            <w:rFonts w:ascii="Arial" w:hAnsi="Arial"/>
            <w:color w:val="auto"/>
            <w:sz w:val="16"/>
            <w:szCs w:val="16"/>
            <w:lang w:val="sk-SK" w:eastAsia="x-none"/>
          </w:rPr>
          <w:t xml:space="preserve"> </w:t>
        </w:r>
        <w:r>
          <w:rPr>
            <w:rFonts w:ascii="Arial" w:hAnsi="Arial"/>
            <w:color w:val="auto"/>
            <w:sz w:val="16"/>
            <w:szCs w:val="16"/>
            <w:lang w:val="sk-SK" w:eastAsia="x-none"/>
          </w:rPr>
          <w:t>zamestnanca</w:t>
        </w:r>
      </w:ins>
      <w:ins w:id="185" w:author="Miruška Hrabčáková" w:date="2019-01-30T12:36:00Z">
        <w:r>
          <w:rPr>
            <w:rFonts w:ascii="Arial" w:hAnsi="Arial"/>
            <w:color w:val="auto"/>
            <w:sz w:val="16"/>
            <w:szCs w:val="16"/>
            <w:lang w:val="sk-SK" w:eastAsia="x-none"/>
          </w:rPr>
          <w:t>,</w:t>
        </w:r>
        <w:r w:rsidRPr="00F54F85">
          <w:t xml:space="preserve"> </w:t>
        </w:r>
        <w:r w:rsidRPr="00F54F85">
          <w:rPr>
            <w:rFonts w:ascii="Arial" w:hAnsi="Arial"/>
            <w:color w:val="auto"/>
            <w:sz w:val="16"/>
            <w:szCs w:val="16"/>
            <w:lang w:val="sk-SK" w:eastAsia="x-none"/>
          </w:rPr>
          <w:t>resp. jeho ekvivalent</w:t>
        </w:r>
      </w:ins>
      <w:r>
        <w:rPr>
          <w:rFonts w:ascii="Arial" w:hAnsi="Arial"/>
          <w:color w:val="auto"/>
          <w:sz w:val="16"/>
          <w:szCs w:val="16"/>
          <w:lang w:val="sk-SK" w:eastAsia="x-none"/>
        </w:rPr>
        <w:t xml:space="preserve"> </w:t>
      </w:r>
      <w:del w:id="186" w:author="Miruška Hrabčáková" w:date="2019-01-30T12:37:00Z">
        <w:r w:rsidDel="00F54F85">
          <w:rPr>
            <w:rFonts w:ascii="Arial" w:hAnsi="Arial"/>
            <w:color w:val="auto"/>
            <w:sz w:val="16"/>
            <w:szCs w:val="16"/>
            <w:lang w:val="sk-SK" w:eastAsia="x-none"/>
          </w:rPr>
          <w:delText xml:space="preserve">zamestnanca </w:delText>
        </w:r>
      </w:del>
      <w:r>
        <w:rPr>
          <w:rFonts w:ascii="Arial" w:hAnsi="Arial"/>
          <w:color w:val="auto"/>
          <w:sz w:val="16"/>
          <w:szCs w:val="16"/>
          <w:lang w:val="sk-SK" w:eastAsia="x-none"/>
        </w:rPr>
        <w:t>je v každom mesiaci rovnaký a vo vzťahu k počtu pracovných dní/hodín v jednotlivých mesiacoch roka sa mení výška priemernej hodinovej ceny práce v príslušnom kalendárnom mesiaci</w:t>
      </w:r>
      <w:r w:rsidRPr="00EA00BD">
        <w:rPr>
          <w:rFonts w:ascii="Arial" w:hAnsi="Arial"/>
          <w:color w:val="auto"/>
          <w:sz w:val="16"/>
          <w:szCs w:val="16"/>
          <w:lang w:val="sk-SK" w:eastAsia="x-none"/>
        </w:rPr>
        <w:t xml:space="preserve">. </w:t>
      </w:r>
      <w:ins w:id="187" w:author="Rudolf Hrudkay" w:date="2019-01-18T08:52:00Z">
        <w:r w:rsidRPr="00EA00BD">
          <w:rPr>
            <w:rFonts w:ascii="Arial" w:hAnsi="Arial"/>
            <w:color w:val="auto"/>
            <w:sz w:val="16"/>
            <w:szCs w:val="16"/>
            <w:lang w:val="sk-SK" w:eastAsia="x-none"/>
          </w:rPr>
          <w:t>V</w:t>
        </w:r>
        <w:r>
          <w:rPr>
            <w:rFonts w:ascii="Arial" w:hAnsi="Arial"/>
            <w:color w:val="auto"/>
            <w:sz w:val="16"/>
            <w:szCs w:val="16"/>
            <w:lang w:val="sk-SK" w:eastAsia="x-none"/>
          </w:rPr>
          <w:t> </w:t>
        </w:r>
        <w:r w:rsidRPr="00EA00BD">
          <w:rPr>
            <w:rFonts w:ascii="Arial" w:hAnsi="Arial"/>
            <w:color w:val="auto"/>
            <w:sz w:val="16"/>
            <w:szCs w:val="16"/>
            <w:lang w:val="sk-SK" w:eastAsia="x-none"/>
          </w:rPr>
          <w:t>uvedeno</w:t>
        </w:r>
        <w:r>
          <w:rPr>
            <w:rFonts w:ascii="Arial" w:hAnsi="Arial"/>
            <w:color w:val="auto"/>
            <w:sz w:val="16"/>
            <w:szCs w:val="16"/>
            <w:lang w:val="sk-SK" w:eastAsia="x-none"/>
          </w:rPr>
          <w:t>m prípade vych</w:t>
        </w:r>
      </w:ins>
      <w:ins w:id="188" w:author="Rudolf Hrudkay" w:date="2019-01-18T08:53:00Z">
        <w:r>
          <w:rPr>
            <w:rFonts w:ascii="Arial" w:hAnsi="Arial"/>
            <w:color w:val="auto"/>
            <w:sz w:val="16"/>
            <w:szCs w:val="16"/>
            <w:lang w:val="sk-SK" w:eastAsia="x-none"/>
          </w:rPr>
          <w:t>ádza prijímateľ z maximálnej schválenej jednotkovej ceny v rozpočte, ktorá zodpovedá úrovni tarifného platu v</w:t>
        </w:r>
      </w:ins>
      <w:ins w:id="189" w:author="Rudolf Hrudkay" w:date="2019-01-18T08:54:00Z">
        <w:r>
          <w:rPr>
            <w:rFonts w:ascii="Arial" w:hAnsi="Arial"/>
            <w:color w:val="auto"/>
            <w:sz w:val="16"/>
            <w:szCs w:val="16"/>
            <w:lang w:val="sk-SK" w:eastAsia="x-none"/>
          </w:rPr>
          <w:t> čase schválenia ŽoNFP (buď ako priemerná</w:t>
        </w:r>
      </w:ins>
      <w:ins w:id="190" w:author="Rudolf Hrudkay" w:date="2019-01-18T10:18:00Z">
        <w:r>
          <w:rPr>
            <w:rFonts w:ascii="Arial" w:hAnsi="Arial"/>
            <w:color w:val="auto"/>
            <w:sz w:val="16"/>
            <w:szCs w:val="16"/>
            <w:lang w:val="sk-SK" w:eastAsia="x-none"/>
          </w:rPr>
          <w:t>/mediánová</w:t>
        </w:r>
      </w:ins>
      <w:ins w:id="191" w:author="Rudolf Hrudkay" w:date="2019-01-18T08:54:00Z">
        <w:r>
          <w:rPr>
            <w:rFonts w:ascii="Arial" w:hAnsi="Arial"/>
            <w:color w:val="auto"/>
            <w:sz w:val="16"/>
            <w:szCs w:val="16"/>
            <w:lang w:val="sk-SK" w:eastAsia="x-none"/>
          </w:rPr>
          <w:t xml:space="preserve"> alebo ako maximálna v závislosti od mzdovej politiky</w:t>
        </w:r>
      </w:ins>
      <w:ins w:id="192" w:author="Rudolf Hrudkay" w:date="2019-01-18T08:55:00Z">
        <w:r>
          <w:rPr>
            <w:rFonts w:ascii="Arial" w:hAnsi="Arial"/>
            <w:color w:val="auto"/>
            <w:sz w:val="16"/>
            <w:szCs w:val="16"/>
            <w:lang w:val="sk-SK" w:eastAsia="x-none"/>
          </w:rPr>
          <w:t xml:space="preserve"> predloženej v ŽoNFP</w:t>
        </w:r>
      </w:ins>
      <w:ins w:id="193" w:author="Rudolf Hrudkay" w:date="2019-01-18T08:54:00Z">
        <w:r>
          <w:rPr>
            <w:rFonts w:ascii="Arial" w:hAnsi="Arial"/>
            <w:color w:val="auto"/>
            <w:sz w:val="16"/>
            <w:szCs w:val="16"/>
            <w:lang w:val="sk-SK" w:eastAsia="x-none"/>
          </w:rPr>
          <w:t>).</w:t>
        </w:r>
      </w:ins>
      <w:ins w:id="194" w:author="Rudolf Hrudkay" w:date="2019-01-18T10:18:00Z">
        <w:r>
          <w:rPr>
            <w:rFonts w:ascii="Arial" w:hAnsi="Arial"/>
            <w:color w:val="auto"/>
            <w:sz w:val="16"/>
            <w:szCs w:val="16"/>
            <w:lang w:val="sk-SK" w:eastAsia="x-none"/>
          </w:rPr>
          <w:t xml:space="preserve"> </w:t>
        </w:r>
      </w:ins>
      <w:del w:id="195" w:author="Rudolf Hrudkay" w:date="2019-01-18T08:52:00Z">
        <w:r w:rsidRPr="00EA00BD" w:rsidDel="00934766">
          <w:rPr>
            <w:rFonts w:ascii="Arial" w:hAnsi="Arial"/>
            <w:color w:val="auto"/>
            <w:sz w:val="16"/>
            <w:szCs w:val="16"/>
            <w:lang w:val="sk-SK" w:eastAsia="x-none"/>
          </w:rPr>
          <w:delText xml:space="preserve">  </w:delText>
        </w:r>
      </w:del>
    </w:p>
  </w:footnote>
  <w:footnote w:id="33">
    <w:p w14:paraId="7F6D43B9" w14:textId="3D9C462D" w:rsidR="00BF62C8" w:rsidRPr="00EA00BD" w:rsidRDefault="00BF62C8" w:rsidP="00EA00BD">
      <w:pPr>
        <w:pStyle w:val="Textpoznmkypodiarou"/>
        <w:jc w:val="both"/>
        <w:rPr>
          <w:lang w:val="sk-SK"/>
        </w:rPr>
      </w:pPr>
      <w:ins w:id="205" w:author="Rudolf Hrudkay" w:date="2019-01-18T10:19:00Z">
        <w:r>
          <w:rPr>
            <w:rStyle w:val="Odkaznapoznmkupodiarou"/>
          </w:rPr>
          <w:footnoteRef/>
        </w:r>
        <w:r>
          <w:t xml:space="preserve"> </w:t>
        </w:r>
        <w:r>
          <w:rPr>
            <w:lang w:val="sk-SK"/>
          </w:rPr>
          <w:t xml:space="preserve">Prijímateľ </w:t>
        </w:r>
      </w:ins>
      <w:ins w:id="206" w:author="Rudolf Hrudkay" w:date="2019-01-18T10:21:00Z">
        <w:r>
          <w:rPr>
            <w:lang w:val="sk-SK"/>
          </w:rPr>
          <w:t xml:space="preserve">musí </w:t>
        </w:r>
      </w:ins>
      <w:ins w:id="207" w:author="Rudolf Hrudkay" w:date="2019-01-18T10:23:00Z">
        <w:r>
          <w:rPr>
            <w:lang w:val="sk-SK"/>
          </w:rPr>
          <w:t>akceptova</w:t>
        </w:r>
      </w:ins>
      <w:ins w:id="208" w:author="Rudolf Hrudkay" w:date="2019-01-18T10:25:00Z">
        <w:r>
          <w:rPr>
            <w:lang w:val="sk-SK"/>
          </w:rPr>
          <w:t>ť</w:t>
        </w:r>
      </w:ins>
      <w:ins w:id="209" w:author="Rudolf Hrudkay" w:date="2019-01-18T10:23:00Z">
        <w:r>
          <w:rPr>
            <w:lang w:val="sk-SK"/>
          </w:rPr>
          <w:t xml:space="preserve"> pri určení opr</w:t>
        </w:r>
      </w:ins>
      <w:ins w:id="210" w:author="Rudolf Hrudkay" w:date="2019-01-18T10:24:00Z">
        <w:r>
          <w:rPr>
            <w:lang w:val="sk-SK"/>
          </w:rPr>
          <w:t xml:space="preserve">ávnenej výšky výdavkov </w:t>
        </w:r>
      </w:ins>
      <w:ins w:id="211" w:author="Rudolf Hrudkay" w:date="2019-01-18T10:21:00Z">
        <w:r>
          <w:rPr>
            <w:lang w:val="sk-SK"/>
          </w:rPr>
          <w:t>v každom mesiaci kedy je uhradená</w:t>
        </w:r>
      </w:ins>
      <w:ins w:id="212" w:author="Rudolf Hrudkay" w:date="2019-01-18T10:22:00Z">
        <w:r>
          <w:rPr>
            <w:lang w:val="sk-SK"/>
          </w:rPr>
          <w:t xml:space="preserve"> </w:t>
        </w:r>
      </w:ins>
      <w:ins w:id="213" w:author="Rudolf Hrudkay" w:date="2019-01-18T10:21:00Z">
        <w:r>
          <w:rPr>
            <w:lang w:val="sk-SK"/>
          </w:rPr>
          <w:t xml:space="preserve"> mzda zamestnancovi</w:t>
        </w:r>
      </w:ins>
      <w:ins w:id="214" w:author="Rudolf Hrudkay" w:date="2019-01-18T10:23:00Z">
        <w:r>
          <w:rPr>
            <w:lang w:val="sk-SK"/>
          </w:rPr>
          <w:t>, že zodpovedajúca hodinová mzda</w:t>
        </w:r>
      </w:ins>
      <w:ins w:id="215" w:author="Rudolf Hrudkay" w:date="2019-01-18T10:25:00Z">
        <w:r>
          <w:rPr>
            <w:lang w:val="sk-SK"/>
          </w:rPr>
          <w:t xml:space="preserve"> na každej projektovej pozícii</w:t>
        </w:r>
      </w:ins>
      <w:ins w:id="216" w:author="Rudolf Hrudkay" w:date="2019-01-18T10:23:00Z">
        <w:r>
          <w:rPr>
            <w:lang w:val="sk-SK"/>
          </w:rPr>
          <w:t xml:space="preserve"> v mesiaci neprekro</w:t>
        </w:r>
      </w:ins>
      <w:ins w:id="217" w:author="Rudolf Hrudkay" w:date="2019-01-18T10:24:00Z">
        <w:r>
          <w:rPr>
            <w:lang w:val="sk-SK"/>
          </w:rPr>
          <w:t xml:space="preserve">čí určený maximálny limit </w:t>
        </w:r>
      </w:ins>
      <w:ins w:id="218" w:author="Rudolf Hrudkay" w:date="2019-01-18T10:26:00Z">
        <w:r>
          <w:rPr>
            <w:lang w:val="sk-SK"/>
          </w:rPr>
          <w:t xml:space="preserve">projektovej pozície </w:t>
        </w:r>
      </w:ins>
      <w:ins w:id="219" w:author="Rudolf Hrudkay" w:date="2019-01-18T10:24:00Z">
        <w:r>
          <w:rPr>
            <w:lang w:val="sk-SK"/>
          </w:rPr>
          <w:t xml:space="preserve">podľa </w:t>
        </w:r>
        <w:r>
          <w:t>Usmernenia RO pre OP EVS č. 5</w:t>
        </w:r>
      </w:ins>
      <w:ins w:id="220" w:author="Rudolf Hrudkay" w:date="2019-01-18T10:26:00Z">
        <w:r>
          <w:rPr>
            <w:lang w:val="sk-SK"/>
          </w:rPr>
          <w:t>.</w:t>
        </w:r>
      </w:ins>
      <w:ins w:id="221" w:author="Rudolf Hrudkay" w:date="2019-01-18T10:25:00Z">
        <w:r>
          <w:rPr>
            <w:lang w:val="sk-SK"/>
          </w:rPr>
          <w:t xml:space="preserve"> </w:t>
        </w:r>
      </w:ins>
    </w:p>
  </w:footnote>
  <w:footnote w:id="34">
    <w:p w14:paraId="6D897E76" w14:textId="77777777" w:rsidR="00BF62C8" w:rsidRDefault="00BF62C8"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BF62C8" w:rsidRDefault="00BF62C8"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BF62C8" w:rsidRPr="00033E1E" w:rsidRDefault="00BF62C8"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5">
    <w:p w14:paraId="5DB7D518" w14:textId="4F987672" w:rsidR="00BF62C8" w:rsidRPr="00867B4C" w:rsidRDefault="00BF62C8"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del w:id="231" w:author="Rudolf Hrudkay" w:date="2019-01-16T10:08:00Z">
        <w:r w:rsidRPr="0099542E" w:rsidDel="008957AD">
          <w:rPr>
            <w:sz w:val="16"/>
            <w:szCs w:val="20"/>
            <w:lang w:eastAsia="x-none"/>
          </w:rPr>
          <w:delText xml:space="preserve">2 </w:delText>
        </w:r>
      </w:del>
      <w:ins w:id="232" w:author="Rudolf Hrudkay" w:date="2019-01-16T10:08:00Z">
        <w:r>
          <w:rPr>
            <w:sz w:val="16"/>
            <w:szCs w:val="20"/>
            <w:lang w:eastAsia="x-none"/>
          </w:rPr>
          <w:t>minimálne dvaja</w:t>
        </w:r>
        <w:r w:rsidRPr="0099542E">
          <w:rPr>
            <w:sz w:val="16"/>
            <w:szCs w:val="20"/>
            <w:lang w:eastAsia="x-none"/>
          </w:rPr>
          <w:t xml:space="preserve"> </w:t>
        </w:r>
      </w:ins>
      <w:r w:rsidRPr="0099542E">
        <w:rPr>
          <w:sz w:val="16"/>
          <w:szCs w:val="20"/>
          <w:lang w:eastAsia="x-none"/>
        </w:rPr>
        <w:t>riadiaci zamestnanci projektového tímu, napr. projektový manažér a finančný manažér).</w:t>
      </w:r>
      <w:r w:rsidRPr="0073389C">
        <w:t xml:space="preserve"> </w:t>
      </w:r>
    </w:p>
  </w:footnote>
  <w:footnote w:id="36">
    <w:p w14:paraId="5E4D76D1" w14:textId="69503A48" w:rsidR="00BF62C8" w:rsidRPr="00EA00BD" w:rsidRDefault="00BF62C8" w:rsidP="00EA00BD">
      <w:pPr>
        <w:pStyle w:val="Textpoznmkypodiarou"/>
        <w:jc w:val="both"/>
        <w:rPr>
          <w:lang w:val="sk-SK"/>
        </w:rPr>
      </w:pPr>
      <w:ins w:id="290" w:author="Rudolf Hrudkay" w:date="2019-01-16T14:06:00Z">
        <w:r>
          <w:rPr>
            <w:rStyle w:val="Odkaznapoznmkupodiarou"/>
          </w:rPr>
          <w:footnoteRef/>
        </w:r>
        <w:r>
          <w:rPr>
            <w:lang w:val="sk-SK"/>
          </w:rPr>
          <w:t>Štatutárny orgán, resp. splnomocnená osoba na v</w:t>
        </w:r>
      </w:ins>
      <w:ins w:id="291" w:author="Rudolf Hrudkay" w:date="2019-01-16T14:07:00Z">
        <w:r>
          <w:rPr>
            <w:lang w:val="sk-SK"/>
          </w:rPr>
          <w:t>ýkon činností štatutárneho orgánu je povinná činnost</w:t>
        </w:r>
      </w:ins>
      <w:ins w:id="292" w:author="Rudolf Hrudkay" w:date="2019-01-16T14:14:00Z">
        <w:r>
          <w:rPr>
            <w:lang w:val="sk-SK"/>
          </w:rPr>
          <w:t>i</w:t>
        </w:r>
      </w:ins>
      <w:ins w:id="293" w:author="Rudolf Hrudkay" w:date="2019-01-16T14:07:00Z">
        <w:r>
          <w:rPr>
            <w:lang w:val="sk-SK"/>
          </w:rPr>
          <w:t xml:space="preserve"> </w:t>
        </w:r>
      </w:ins>
      <w:ins w:id="294" w:author="Rudolf Hrudkay" w:date="2019-01-16T14:08:00Z">
        <w:r>
          <w:rPr>
            <w:lang w:val="sk-SK"/>
          </w:rPr>
          <w:t>súvisiace s</w:t>
        </w:r>
      </w:ins>
      <w:ins w:id="295" w:author="Rudolf Hrudkay" w:date="2019-01-16T14:14:00Z">
        <w:r>
          <w:rPr>
            <w:lang w:val="sk-SK"/>
          </w:rPr>
          <w:t> </w:t>
        </w:r>
      </w:ins>
      <w:ins w:id="296" w:author="Rudolf Hrudkay" w:date="2019-01-16T14:08:00Z">
        <w:r>
          <w:rPr>
            <w:lang w:val="sk-SK"/>
          </w:rPr>
          <w:t>riadením</w:t>
        </w:r>
      </w:ins>
      <w:ins w:id="297" w:author="Rudolf Hrudkay" w:date="2019-01-16T14:14:00Z">
        <w:r>
          <w:rPr>
            <w:lang w:val="sk-SK"/>
          </w:rPr>
          <w:t xml:space="preserve"> organizácie</w:t>
        </w:r>
      </w:ins>
      <w:ins w:id="298" w:author="Rudolf Hrudkay" w:date="2019-01-16T14:08:00Z">
        <w:r>
          <w:rPr>
            <w:lang w:val="sk-SK"/>
          </w:rPr>
          <w:t xml:space="preserve"> preukázať v pracovnom výkaze ako inú činnosť </w:t>
        </w:r>
      </w:ins>
      <w:ins w:id="299" w:author="Rudolf Hrudkay" w:date="2019-01-16T14:09:00Z">
        <w:r>
          <w:rPr>
            <w:lang w:val="sk-SK"/>
          </w:rPr>
          <w:t>nesúvisiacu s činnosťami v prospech EŠIF projektov</w:t>
        </w:r>
      </w:ins>
      <w:ins w:id="300" w:author="Rudolf Hrudkay" w:date="2019-01-16T14:10:00Z">
        <w:r>
          <w:rPr>
            <w:lang w:val="sk-SK"/>
          </w:rPr>
          <w:t>. V</w:t>
        </w:r>
      </w:ins>
      <w:ins w:id="301" w:author="Rudolf Hrudkay" w:date="2019-01-16T14:09:00Z">
        <w:r>
          <w:rPr>
            <w:lang w:val="sk-SK"/>
          </w:rPr>
          <w:t xml:space="preserve"> prípade, že </w:t>
        </w:r>
      </w:ins>
      <w:ins w:id="302" w:author="Rudolf Hrudkay" w:date="2019-01-16T14:10:00Z">
        <w:r>
          <w:rPr>
            <w:lang w:val="sk-SK"/>
          </w:rPr>
          <w:t>štatutárny orgán, resp. splnomocnená osoba nepreukáž</w:t>
        </w:r>
      </w:ins>
      <w:ins w:id="303" w:author="Rudolf Hrudkay" w:date="2019-01-16T14:15:00Z">
        <w:r>
          <w:rPr>
            <w:lang w:val="sk-SK"/>
          </w:rPr>
          <w:t>e</w:t>
        </w:r>
      </w:ins>
      <w:ins w:id="304" w:author="Rudolf Hrudkay" w:date="2019-01-16T14:10:00Z">
        <w:r>
          <w:rPr>
            <w:lang w:val="sk-SK"/>
          </w:rPr>
          <w:t xml:space="preserve"> v pracovnom výkaze činnosti súvisiace s</w:t>
        </w:r>
      </w:ins>
      <w:ins w:id="305" w:author="Rudolf Hrudkay" w:date="2019-01-16T14:11:00Z">
        <w:r>
          <w:rPr>
            <w:lang w:val="sk-SK"/>
          </w:rPr>
          <w:t> </w:t>
        </w:r>
      </w:ins>
      <w:ins w:id="306" w:author="Rudolf Hrudkay" w:date="2019-01-16T14:10:00Z">
        <w:r>
          <w:rPr>
            <w:lang w:val="sk-SK"/>
          </w:rPr>
          <w:t>riaden</w:t>
        </w:r>
      </w:ins>
      <w:ins w:id="307" w:author="Rudolf Hrudkay" w:date="2019-01-16T14:11:00Z">
        <w:r>
          <w:rPr>
            <w:lang w:val="sk-SK"/>
          </w:rPr>
          <w:t>ím organizácie</w:t>
        </w:r>
      </w:ins>
      <w:ins w:id="308" w:author="Rudolf Hrudkay" w:date="2019-01-16T14:12:00Z">
        <w:r>
          <w:rPr>
            <w:lang w:val="sk-SK"/>
          </w:rPr>
          <w:t xml:space="preserve"> v požadovanej minimálnej miere (zodpovedajúcej aspo</w:t>
        </w:r>
      </w:ins>
      <w:ins w:id="309" w:author="Rudolf Hrudkay" w:date="2019-01-16T14:13:00Z">
        <w:r>
          <w:rPr>
            <w:lang w:val="sk-SK"/>
          </w:rPr>
          <w:t>ň 50%-nému pracovnému úväzku)</w:t>
        </w:r>
      </w:ins>
      <w:ins w:id="310" w:author="Rudolf Hrudkay" w:date="2019-01-16T14:11:00Z">
        <w:r>
          <w:rPr>
            <w:lang w:val="sk-SK"/>
          </w:rPr>
          <w:t xml:space="preserve"> je poskytovateľ oprávnený </w:t>
        </w:r>
      </w:ins>
      <w:ins w:id="311" w:author="Rudolf Hrudkay" w:date="2019-01-16T14:13:00Z">
        <w:r>
          <w:rPr>
            <w:lang w:val="sk-SK"/>
          </w:rPr>
          <w:t>považovať</w:t>
        </w:r>
      </w:ins>
      <w:ins w:id="312" w:author="Rudolf Hrudkay" w:date="2019-01-16T14:11:00Z">
        <w:r>
          <w:rPr>
            <w:lang w:val="sk-SK"/>
          </w:rPr>
          <w:t xml:space="preserve"> v režime pracovného dňa a vo vzťahu k</w:t>
        </w:r>
      </w:ins>
      <w:ins w:id="313" w:author="Rudolf Hrudkay" w:date="2019-01-16T14:12:00Z">
        <w:r>
          <w:rPr>
            <w:lang w:val="sk-SK"/>
          </w:rPr>
          <w:t> </w:t>
        </w:r>
      </w:ins>
      <w:ins w:id="314" w:author="Rudolf Hrudkay" w:date="2019-01-16T14:11:00Z">
        <w:r>
          <w:rPr>
            <w:lang w:val="sk-SK"/>
          </w:rPr>
          <w:t>maxim</w:t>
        </w:r>
      </w:ins>
      <w:ins w:id="315" w:author="Rudolf Hrudkay" w:date="2019-01-16T14:12:00Z">
        <w:r>
          <w:rPr>
            <w:lang w:val="sk-SK"/>
          </w:rPr>
          <w:t xml:space="preserve">álnemu 12-hodinovému </w:t>
        </w:r>
      </w:ins>
      <w:ins w:id="316" w:author="Rudolf Hrudkay" w:date="2019-01-16T14:15:00Z">
        <w:r>
          <w:rPr>
            <w:lang w:val="sk-SK"/>
          </w:rPr>
          <w:t xml:space="preserve">dennému </w:t>
        </w:r>
      </w:ins>
      <w:ins w:id="317" w:author="Rudolf Hrudkay" w:date="2019-01-16T14:12:00Z">
        <w:r>
          <w:rPr>
            <w:lang w:val="sk-SK"/>
          </w:rPr>
          <w:t>pracovnému času zamestnanca</w:t>
        </w:r>
      </w:ins>
      <w:ins w:id="318" w:author="Rudolf Hrudkay" w:date="2019-01-16T14:13:00Z">
        <w:r>
          <w:rPr>
            <w:lang w:val="sk-SK"/>
          </w:rPr>
          <w:t xml:space="preserve"> za oprávnenú</w:t>
        </w:r>
      </w:ins>
      <w:ins w:id="319" w:author="Rudolf Hrudkay" w:date="2019-01-16T14:15:00Z">
        <w:r>
          <w:rPr>
            <w:lang w:val="sk-SK"/>
          </w:rPr>
          <w:t xml:space="preserve"> pre EŠIF projekty</w:t>
        </w:r>
      </w:ins>
      <w:ins w:id="320" w:author="Rudolf Hrudkay" w:date="2019-01-16T14:13:00Z">
        <w:r>
          <w:rPr>
            <w:lang w:val="sk-SK"/>
          </w:rPr>
          <w:t xml:space="preserve"> denn</w:t>
        </w:r>
      </w:ins>
      <w:ins w:id="321" w:author="Rudolf Hrudkay" w:date="2019-01-16T14:14:00Z">
        <w:r>
          <w:rPr>
            <w:lang w:val="sk-SK"/>
          </w:rPr>
          <w:t xml:space="preserve">ú alokáciu pracovného času maximálne do </w:t>
        </w:r>
      </w:ins>
      <w:ins w:id="322" w:author="Rudolf Hrudkay" w:date="2019-01-16T14:15:00Z">
        <w:r>
          <w:rPr>
            <w:lang w:val="sk-SK"/>
          </w:rPr>
          <w:t xml:space="preserve">výšky </w:t>
        </w:r>
      </w:ins>
      <w:ins w:id="323" w:author="Rudolf Hrudkay" w:date="2019-01-16T14:14:00Z">
        <w:r>
          <w:rPr>
            <w:lang w:val="sk-SK"/>
          </w:rPr>
          <w:t xml:space="preserve">8,00 </w:t>
        </w:r>
      </w:ins>
      <w:ins w:id="324" w:author="Rudolf Hrudkay" w:date="2019-01-16T16:00:00Z">
        <w:r>
          <w:rPr>
            <w:lang w:val="sk-SK"/>
          </w:rPr>
          <w:t xml:space="preserve">odpracovaných </w:t>
        </w:r>
      </w:ins>
      <w:ins w:id="325" w:author="Rudolf Hrudkay" w:date="2019-01-16T14:14:00Z">
        <w:r>
          <w:rPr>
            <w:lang w:val="sk-SK"/>
          </w:rPr>
          <w:t>hodín.</w:t>
        </w:r>
      </w:ins>
      <w:ins w:id="326" w:author="Rudolf Hrudkay" w:date="2019-01-16T14:12:00Z">
        <w:r>
          <w:rPr>
            <w:lang w:val="sk-SK"/>
          </w:rPr>
          <w:t xml:space="preserve"> </w:t>
        </w:r>
      </w:ins>
    </w:p>
  </w:footnote>
  <w:footnote w:id="37">
    <w:p w14:paraId="5543C8B0" w14:textId="54874846" w:rsidR="00BF62C8" w:rsidRPr="00EA00BD" w:rsidRDefault="00BF62C8" w:rsidP="00EA00BD">
      <w:pPr>
        <w:pStyle w:val="Textpoznmkypodiarou"/>
        <w:jc w:val="both"/>
        <w:rPr>
          <w:lang w:val="sk-SK"/>
        </w:rPr>
      </w:pPr>
      <w:ins w:id="340" w:author="Rudolf Hrudkay" w:date="2019-01-16T09:40:00Z">
        <w:r>
          <w:rPr>
            <w:rStyle w:val="Odkaznapoznmkupodiarou"/>
          </w:rPr>
          <w:footnoteRef/>
        </w:r>
      </w:ins>
      <w:ins w:id="341" w:author="Rudolf Hrudkay" w:date="2019-01-16T09:42:00Z">
        <w:r>
          <w:rPr>
            <w:lang w:val="sk-SK"/>
          </w:rPr>
          <w:t>V odôvodnených prípadoch</w:t>
        </w:r>
      </w:ins>
      <w:ins w:id="342" w:author="Rudolf Hrudkay" w:date="2019-01-16T09:40:00Z">
        <w:r>
          <w:rPr>
            <w:lang w:val="sk-SK"/>
          </w:rPr>
          <w:t xml:space="preserve">, </w:t>
        </w:r>
      </w:ins>
      <w:ins w:id="343" w:author="Rudolf Hrudkay" w:date="2019-01-16T14:16:00Z">
        <w:r>
          <w:rPr>
            <w:lang w:val="sk-SK"/>
          </w:rPr>
          <w:t>ak</w:t>
        </w:r>
      </w:ins>
      <w:ins w:id="344" w:author="Rudolf Hrudkay" w:date="2019-01-16T09:40:00Z">
        <w:r>
          <w:rPr>
            <w:lang w:val="sk-SK"/>
          </w:rPr>
          <w:t xml:space="preserve"> ide o vedúceho riadiaceho pracovníka alebo vedúceho zamestnanca, ktor</w:t>
        </w:r>
      </w:ins>
      <w:ins w:id="345" w:author="Rudolf Hrudkay" w:date="2019-01-16T09:41:00Z">
        <w:r>
          <w:rPr>
            <w:lang w:val="sk-SK"/>
          </w:rPr>
          <w:t>ý riadi kolektív na</w:t>
        </w:r>
      </w:ins>
      <w:ins w:id="346" w:author="Rudolf Hrudkay" w:date="2019-01-16T09:43:00Z">
        <w:r>
          <w:rPr>
            <w:lang w:val="sk-SK"/>
          </w:rPr>
          <w:t> </w:t>
        </w:r>
      </w:ins>
      <w:ins w:id="347" w:author="Rudolf Hrudkay" w:date="2019-01-16T09:41:00Z">
        <w:r>
          <w:rPr>
            <w:lang w:val="sk-SK"/>
          </w:rPr>
          <w:t xml:space="preserve">nižšej úrovni hierarchie </w:t>
        </w:r>
      </w:ins>
      <w:ins w:id="348" w:author="Rudolf Hrudkay" w:date="2019-01-16T09:42:00Z">
        <w:r>
          <w:rPr>
            <w:lang w:val="sk-SK"/>
          </w:rPr>
          <w:t>organizácie</w:t>
        </w:r>
      </w:ins>
      <w:ins w:id="349" w:author="Rudolf Hrudkay" w:date="2019-01-16T09:43:00Z">
        <w:r>
          <w:rPr>
            <w:lang w:val="sk-SK"/>
          </w:rPr>
          <w:t xml:space="preserve">, kde sú všetci zamestnanci zapojení </w:t>
        </w:r>
      </w:ins>
      <w:ins w:id="350" w:author="Rudolf Hrudkay" w:date="2019-01-16T09:50:00Z">
        <w:r>
          <w:rPr>
            <w:lang w:val="sk-SK"/>
          </w:rPr>
          <w:t xml:space="preserve">v </w:t>
        </w:r>
      </w:ins>
      <w:ins w:id="351" w:author="Rudolf Hrudkay" w:date="2019-01-16T09:44:00Z">
        <w:r>
          <w:rPr>
            <w:lang w:val="sk-SK"/>
          </w:rPr>
          <w:t>plnej miere</w:t>
        </w:r>
      </w:ins>
      <w:ins w:id="352" w:author="Rudolf Hrudkay" w:date="2019-01-16T09:43:00Z">
        <w:r>
          <w:rPr>
            <w:lang w:val="sk-SK"/>
          </w:rPr>
          <w:t xml:space="preserve"> do projektu</w:t>
        </w:r>
      </w:ins>
      <w:ins w:id="353" w:author="Rudolf Hrudkay" w:date="2019-01-16T09:41:00Z">
        <w:r>
          <w:rPr>
            <w:lang w:val="sk-SK"/>
          </w:rPr>
          <w:t xml:space="preserve"> a ktorý vykonáva výhradne činnosti súvisiace s</w:t>
        </w:r>
      </w:ins>
      <w:ins w:id="354" w:author="Rudolf Hrudkay" w:date="2019-01-16T09:42:00Z">
        <w:r>
          <w:rPr>
            <w:lang w:val="sk-SK"/>
          </w:rPr>
          <w:t> </w:t>
        </w:r>
      </w:ins>
      <w:ins w:id="355" w:author="Rudolf Hrudkay" w:date="2019-01-16T09:41:00Z">
        <w:r>
          <w:rPr>
            <w:lang w:val="sk-SK"/>
          </w:rPr>
          <w:t>projektom,</w:t>
        </w:r>
      </w:ins>
      <w:ins w:id="356" w:author="Rudolf Hrudkay" w:date="2019-01-16T09:42:00Z">
        <w:r>
          <w:rPr>
            <w:lang w:val="sk-SK"/>
          </w:rPr>
          <w:t xml:space="preserve"> môže </w:t>
        </w:r>
      </w:ins>
      <w:ins w:id="357" w:author="Rudolf Hrudkay" w:date="2019-01-16T09:50:00Z">
        <w:r>
          <w:rPr>
            <w:lang w:val="sk-SK"/>
          </w:rPr>
          <w:t xml:space="preserve">byť </w:t>
        </w:r>
      </w:ins>
      <w:ins w:id="358" w:author="Rudolf Hrudkay" w:date="2019-01-16T09:42:00Z">
        <w:r>
          <w:rPr>
            <w:lang w:val="sk-SK"/>
          </w:rPr>
          <w:t>takýto zamestnanec financovan</w:t>
        </w:r>
      </w:ins>
      <w:ins w:id="359" w:author="Rudolf Hrudkay" w:date="2019-01-16T09:44:00Z">
        <w:r>
          <w:rPr>
            <w:lang w:val="sk-SK"/>
          </w:rPr>
          <w:t xml:space="preserve">ý až do výšky 100% svojho riadneho pracovného </w:t>
        </w:r>
      </w:ins>
      <w:ins w:id="360" w:author="Rudolf Hrudkay" w:date="2019-01-16T09:45:00Z">
        <w:r>
          <w:rPr>
            <w:lang w:val="sk-SK"/>
          </w:rPr>
          <w:t>úväzku.</w:t>
        </w:r>
      </w:ins>
    </w:p>
  </w:footnote>
  <w:footnote w:id="38">
    <w:p w14:paraId="3B927676" w14:textId="0B338479" w:rsidR="00BF62C8" w:rsidRPr="00965E93" w:rsidRDefault="00BF62C8"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9">
    <w:p w14:paraId="7A55D557" w14:textId="52DFEF6A" w:rsidR="00BF62C8" w:rsidRPr="009D7F63" w:rsidRDefault="00BF62C8"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0">
    <w:p w14:paraId="7A55D558" w14:textId="77777777" w:rsidR="00BF62C8" w:rsidRPr="009D7F63" w:rsidRDefault="00BF62C8"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1">
    <w:p w14:paraId="17C29017" w14:textId="77777777" w:rsidR="00BF62C8" w:rsidRPr="009D7F63" w:rsidRDefault="00BF62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2">
    <w:p w14:paraId="7A55D559" w14:textId="77777777" w:rsidR="00BF62C8" w:rsidRPr="009D7F63" w:rsidRDefault="00BF62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BF62C8" w:rsidRPr="009D7F63" w:rsidRDefault="00BF62C8"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3">
    <w:p w14:paraId="7A55D55B" w14:textId="77777777" w:rsidR="00BF62C8" w:rsidRPr="009D7F63" w:rsidRDefault="00BF62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4">
    <w:p w14:paraId="7A55D55C" w14:textId="77777777" w:rsidR="00BF62C8" w:rsidRPr="009D7F63" w:rsidRDefault="00BF62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5">
    <w:p w14:paraId="7A55D55D" w14:textId="77777777" w:rsidR="00BF62C8" w:rsidRPr="009D7F63" w:rsidRDefault="00BF62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BF62C8" w:rsidRPr="009D7F63" w:rsidRDefault="00BF62C8"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6">
    <w:p w14:paraId="7A55D55F" w14:textId="333E477A" w:rsidR="00BF62C8" w:rsidRPr="00062F88" w:rsidRDefault="00BF62C8"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7">
    <w:p w14:paraId="02F4C726" w14:textId="77777777" w:rsidR="00BF62C8" w:rsidRDefault="00BF62C8" w:rsidP="009B4AEF">
      <w:pPr>
        <w:pStyle w:val="Textpoznmkypodiarou"/>
        <w:jc w:val="both"/>
      </w:pPr>
      <w:r>
        <w:rPr>
          <w:rStyle w:val="Odkaznapoznmkupodiarou"/>
        </w:rPr>
        <w:footnoteRef/>
      </w:r>
      <w:r>
        <w:t xml:space="preserve"> Priznanie odmeny príslušnému zamestnancovi musí byť náležite zdôvodnené.</w:t>
      </w:r>
    </w:p>
  </w:footnote>
  <w:footnote w:id="48">
    <w:p w14:paraId="04763B2B" w14:textId="5A5D2FAF" w:rsidR="00BF62C8" w:rsidRPr="00F72B7B" w:rsidRDefault="00BF62C8"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9">
    <w:p w14:paraId="0388B3E2" w14:textId="4D28868F" w:rsidR="00BF62C8" w:rsidRDefault="00BF62C8"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0">
    <w:p w14:paraId="2E6985A0" w14:textId="77777777" w:rsidR="00BF62C8" w:rsidRDefault="00BF62C8"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51">
    <w:p w14:paraId="7A55D560" w14:textId="5738DA04" w:rsidR="00BF62C8" w:rsidRPr="00027286" w:rsidRDefault="00BF62C8"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2">
    <w:p w14:paraId="15B0D0EB" w14:textId="3E15725B" w:rsidR="00BF62C8" w:rsidRPr="00AF0A84" w:rsidRDefault="00BF62C8">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3">
    <w:p w14:paraId="7A55D564" w14:textId="77777777" w:rsidR="00BF62C8" w:rsidRPr="009D7F63" w:rsidRDefault="00BF62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4">
    <w:p w14:paraId="73803B02" w14:textId="32399E57" w:rsidR="00BF62C8" w:rsidRDefault="00BF62C8" w:rsidP="00AB15E6">
      <w:pPr>
        <w:pStyle w:val="Textpoznmkypodiarou"/>
        <w:jc w:val="both"/>
        <w:rPr>
          <w:ins w:id="391" w:author="Miruška Hrabčáková" w:date="2019-01-18T08:00:00Z"/>
          <w:lang w:val="sk-SK"/>
        </w:rPr>
      </w:pPr>
      <w:r>
        <w:rPr>
          <w:rStyle w:val="Odkaznapoznmkupodiarou"/>
        </w:rPr>
        <w:footnoteRef/>
      </w:r>
      <w:r>
        <w:t xml:space="preserve"> </w:t>
      </w:r>
      <w:r w:rsidRPr="00B1791D">
        <w:rPr>
          <w:lang w:val="sk-SK"/>
        </w:rPr>
        <w:t>Maximálna výška oprávnených výdavkov nesmie presiahnuť hodnot</w:t>
      </w:r>
      <w:ins w:id="392" w:author="Miruška Hrabčáková" w:date="2019-01-18T07:54:00Z">
        <w:r>
          <w:rPr>
            <w:lang w:val="sk-SK"/>
          </w:rPr>
          <w:t>y</w:t>
        </w:r>
      </w:ins>
      <w:ins w:id="393" w:author="Miruška Hrabčáková" w:date="2019-01-18T08:00:00Z">
        <w:r>
          <w:rPr>
            <w:lang w:val="sk-SK"/>
          </w:rPr>
          <w:t>:</w:t>
        </w:r>
      </w:ins>
      <w:ins w:id="394" w:author="Miruška Hrabčáková" w:date="2019-01-18T08:02:00Z">
        <w:r>
          <w:rPr>
            <w:lang w:val="sk-SK"/>
          </w:rPr>
          <w:t xml:space="preserve"> </w:t>
        </w:r>
      </w:ins>
      <w:ins w:id="395" w:author="Miruška Hrabčáková" w:date="2019-01-18T08:04:00Z">
        <w:r>
          <w:rPr>
            <w:lang w:val="sk-SK"/>
          </w:rPr>
          <w:t xml:space="preserve">Rakúsko – 130 EUR, Belgicko – 140 EUR, Bulharsko – 169 EUR, Cyprus </w:t>
        </w:r>
      </w:ins>
      <w:ins w:id="396" w:author="Miruška Hrabčáková" w:date="2019-01-18T08:05:00Z">
        <w:r>
          <w:rPr>
            <w:lang w:val="sk-SK"/>
          </w:rPr>
          <w:t>–</w:t>
        </w:r>
      </w:ins>
      <w:ins w:id="397" w:author="Miruška Hrabčáková" w:date="2019-01-18T08:04:00Z">
        <w:r>
          <w:rPr>
            <w:lang w:val="sk-SK"/>
          </w:rPr>
          <w:t xml:space="preserve"> 145 </w:t>
        </w:r>
      </w:ins>
      <w:ins w:id="398" w:author="Miruška Hrabčáková" w:date="2019-01-18T08:05:00Z">
        <w:r>
          <w:rPr>
            <w:lang w:val="sk-SK"/>
          </w:rPr>
          <w:t>EUR, Česká republika – 155 EUR, Dánsko – 150 EUR, Est</w:t>
        </w:r>
      </w:ins>
      <w:ins w:id="399" w:author="Miruška Hrabčáková" w:date="2019-01-18T08:06:00Z">
        <w:r>
          <w:rPr>
            <w:lang w:val="sk-SK"/>
          </w:rPr>
          <w:t xml:space="preserve">ónsko – 110 EUR, Fínsko – 140 EUR, Francúzsko – 150 EUR, Nemecko – 115 EUR, </w:t>
        </w:r>
      </w:ins>
      <w:ins w:id="400" w:author="Miruška Hrabčáková" w:date="2019-01-18T08:10:00Z">
        <w:r>
          <w:rPr>
            <w:lang w:val="sk-SK"/>
          </w:rPr>
          <w:t>Grécko</w:t>
        </w:r>
      </w:ins>
      <w:ins w:id="401" w:author="Miruška Hrabčáková" w:date="2019-01-18T08:06:00Z">
        <w:r>
          <w:rPr>
            <w:lang w:val="sk-SK"/>
          </w:rPr>
          <w:t xml:space="preserve"> </w:t>
        </w:r>
      </w:ins>
      <w:ins w:id="402" w:author="Miruška Hrabčáková" w:date="2019-01-18T08:07:00Z">
        <w:r>
          <w:rPr>
            <w:lang w:val="sk-SK"/>
          </w:rPr>
          <w:t>–</w:t>
        </w:r>
      </w:ins>
      <w:ins w:id="403" w:author="Miruška Hrabčáková" w:date="2019-01-18T08:06:00Z">
        <w:r>
          <w:rPr>
            <w:lang w:val="sk-SK"/>
          </w:rPr>
          <w:t xml:space="preserve"> 140 </w:t>
        </w:r>
      </w:ins>
      <w:ins w:id="404" w:author="Miruška Hrabčáková" w:date="2019-01-18T08:07:00Z">
        <w:r>
          <w:rPr>
            <w:lang w:val="sk-SK"/>
          </w:rPr>
          <w:t xml:space="preserve">EUR, Maďarsko – 150 EUR, Írsko – 150 EUR, Taliansko – 135 EUR, Island </w:t>
        </w:r>
      </w:ins>
      <w:ins w:id="405" w:author="Miruška Hrabčáková" w:date="2019-01-18T08:08:00Z">
        <w:r>
          <w:rPr>
            <w:lang w:val="sk-SK"/>
          </w:rPr>
          <w:t>–</w:t>
        </w:r>
      </w:ins>
      <w:ins w:id="406" w:author="Miruška Hrabčáková" w:date="2019-01-18T08:07:00Z">
        <w:r>
          <w:rPr>
            <w:lang w:val="sk-SK"/>
          </w:rPr>
          <w:t xml:space="preserve"> 160 </w:t>
        </w:r>
      </w:ins>
      <w:ins w:id="407" w:author="Miruška Hrabčáková" w:date="2019-01-18T08:08:00Z">
        <w:r>
          <w:rPr>
            <w:lang w:val="sk-SK"/>
          </w:rPr>
          <w:t xml:space="preserve">EUR, </w:t>
        </w:r>
      </w:ins>
      <w:ins w:id="408" w:author="Miruška Hrabčáková" w:date="2019-01-18T08:11:00Z">
        <w:r>
          <w:rPr>
            <w:lang w:val="sk-SK"/>
          </w:rPr>
          <w:t xml:space="preserve">Lotyšsko – 145 EUR, Litva </w:t>
        </w:r>
      </w:ins>
      <w:ins w:id="409" w:author="Miruška Hrabčáková" w:date="2019-01-18T08:12:00Z">
        <w:r>
          <w:rPr>
            <w:lang w:val="sk-SK"/>
          </w:rPr>
          <w:t>–</w:t>
        </w:r>
      </w:ins>
      <w:ins w:id="410" w:author="Miruška Hrabčáková" w:date="2019-01-18T08:11:00Z">
        <w:r>
          <w:rPr>
            <w:lang w:val="sk-SK"/>
          </w:rPr>
          <w:t xml:space="preserve"> 115 </w:t>
        </w:r>
      </w:ins>
      <w:ins w:id="411" w:author="Miruška Hrabčáková" w:date="2019-01-18T08:12:00Z">
        <w:r>
          <w:rPr>
            <w:lang w:val="sk-SK"/>
          </w:rPr>
          <w:t xml:space="preserve">EUR, Luxembursko – 145 EUR, Malta – 115 EUR, Holandsko </w:t>
        </w:r>
      </w:ins>
      <w:ins w:id="412" w:author="Miruška Hrabčáková" w:date="2019-01-18T08:13:00Z">
        <w:r>
          <w:rPr>
            <w:lang w:val="sk-SK"/>
          </w:rPr>
          <w:t>–</w:t>
        </w:r>
      </w:ins>
      <w:ins w:id="413" w:author="Miruška Hrabčáková" w:date="2019-01-18T08:12:00Z">
        <w:r>
          <w:rPr>
            <w:lang w:val="sk-SK"/>
          </w:rPr>
          <w:t xml:space="preserve"> 170 </w:t>
        </w:r>
      </w:ins>
      <w:ins w:id="414" w:author="Miruška Hrabčáková" w:date="2019-01-18T08:13:00Z">
        <w:r>
          <w:rPr>
            <w:lang w:val="sk-SK"/>
          </w:rPr>
          <w:t xml:space="preserve">EUR, </w:t>
        </w:r>
      </w:ins>
      <w:ins w:id="415" w:author="Miruška Hrabčáková" w:date="2019-01-18T08:20:00Z">
        <w:r>
          <w:rPr>
            <w:lang w:val="sk-SK"/>
          </w:rPr>
          <w:t>Portugalsko</w:t>
        </w:r>
      </w:ins>
      <w:ins w:id="416" w:author="Miruška Hrabčáková" w:date="2019-01-18T08:13:00Z">
        <w:r>
          <w:rPr>
            <w:lang w:val="sk-SK"/>
          </w:rPr>
          <w:t xml:space="preserve"> -120 EUR, Rumunsko – 170 EUR,</w:t>
        </w:r>
      </w:ins>
      <w:ins w:id="417" w:author="Miruška Hrabčáková" w:date="2019-01-18T08:14:00Z">
        <w:r>
          <w:rPr>
            <w:lang w:val="sk-SK"/>
          </w:rPr>
          <w:t xml:space="preserve"> Slovinsko 110 EUR,</w:t>
        </w:r>
      </w:ins>
      <w:ins w:id="418" w:author="Miruška Hrabčáková" w:date="2019-01-18T08:13:00Z">
        <w:r>
          <w:rPr>
            <w:lang w:val="sk-SK"/>
          </w:rPr>
          <w:t xml:space="preserve"> Španielsko </w:t>
        </w:r>
      </w:ins>
      <w:ins w:id="419" w:author="Miruška Hrabčáková" w:date="2019-01-18T08:14:00Z">
        <w:r>
          <w:rPr>
            <w:lang w:val="sk-SK"/>
          </w:rPr>
          <w:t>–</w:t>
        </w:r>
      </w:ins>
      <w:ins w:id="420" w:author="Miruška Hrabčáková" w:date="2019-01-18T08:13:00Z">
        <w:r>
          <w:rPr>
            <w:lang w:val="sk-SK"/>
          </w:rPr>
          <w:t xml:space="preserve"> 125 </w:t>
        </w:r>
      </w:ins>
      <w:ins w:id="421" w:author="Miruška Hrabčáková" w:date="2019-01-18T08:14:00Z">
        <w:r>
          <w:rPr>
            <w:lang w:val="sk-SK"/>
          </w:rPr>
          <w:t xml:space="preserve">EUR, Švédsko – 160 EUR, Anglicko </w:t>
        </w:r>
      </w:ins>
      <w:ins w:id="422" w:author="Miruška Hrabčáková" w:date="2019-01-18T08:15:00Z">
        <w:r>
          <w:rPr>
            <w:lang w:val="sk-SK"/>
          </w:rPr>
          <w:t>–</w:t>
        </w:r>
      </w:ins>
      <w:ins w:id="423" w:author="Miruška Hrabčáková" w:date="2019-01-18T08:14:00Z">
        <w:r>
          <w:rPr>
            <w:lang w:val="sk-SK"/>
          </w:rPr>
          <w:t xml:space="preserve"> </w:t>
        </w:r>
      </w:ins>
      <w:ins w:id="424" w:author="Miruška Hrabčáková" w:date="2019-01-18T08:15:00Z">
        <w:r>
          <w:rPr>
            <w:lang w:val="sk-SK"/>
          </w:rPr>
          <w:t>175 EUR, Chorvátsko – 120 EUR, Nórsko – 140 EUR.</w:t>
        </w:r>
      </w:ins>
    </w:p>
    <w:p w14:paraId="6A48E5FC" w14:textId="6F595588" w:rsidR="00BF62C8" w:rsidRPr="00B275B2" w:rsidRDefault="00BF62C8" w:rsidP="00AB15E6">
      <w:pPr>
        <w:pStyle w:val="Textpoznmkypodiarou"/>
        <w:jc w:val="both"/>
        <w:rPr>
          <w:lang w:val="sk-SK"/>
        </w:rPr>
      </w:pPr>
      <w:ins w:id="425" w:author="Miruška Hrabčáková" w:date="2019-01-18T07:54:00Z">
        <w:r>
          <w:rPr>
            <w:lang w:val="sk-SK"/>
          </w:rPr>
          <w:t xml:space="preserve"> </w:t>
        </w:r>
      </w:ins>
      <w:del w:id="426" w:author="Miruška Hrabčáková" w:date="2019-01-18T07:54:00Z">
        <w:r w:rsidRPr="00B1791D" w:rsidDel="00AB15E6">
          <w:rPr>
            <w:lang w:val="sk-SK"/>
          </w:rPr>
          <w:delText>u</w:delText>
        </w:r>
      </w:del>
      <w:del w:id="427" w:author="Miruška Hrabčáková" w:date="2019-01-18T08:00:00Z">
        <w:r w:rsidRPr="00B1791D" w:rsidDel="00AB15E6">
          <w:rPr>
            <w:lang w:val="sk-SK"/>
          </w:rPr>
          <w:delText xml:space="preserve"> stanovenú EK v bode 2.3 dokumentu prístupného na web stránke</w:delText>
        </w:r>
        <w:r w:rsidDel="00AB15E6">
          <w:rPr>
            <w:lang w:val="sk-SK"/>
          </w:rPr>
          <w:delText>:</w:delText>
        </w:r>
        <w:r w:rsidRPr="00B1791D" w:rsidDel="00AB15E6">
          <w:rPr>
            <w:lang w:val="sk-SK"/>
          </w:rPr>
          <w:delText xml:space="preserve">  </w:delText>
        </w:r>
      </w:del>
      <w:del w:id="428" w:author="Miruška Hrabčáková" w:date="2019-01-18T07:56:00Z">
        <w:r w:rsidRPr="00EA00BD" w:rsidDel="00AB15E6">
          <w:rPr>
            <w:color w:val="00B0F0"/>
          </w:rPr>
          <w:delText>http://ec.europa.eu/chafea/documents/consumers/exo-2015-rules-reimbursement_en.pd</w:delText>
        </w:r>
      </w:del>
      <w:del w:id="429" w:author="Miruška Hrabčáková" w:date="2019-01-18T08:16:00Z">
        <w:r w:rsidRPr="00EA00BD" w:rsidDel="001C5311">
          <w:rPr>
            <w:color w:val="00B0F0"/>
          </w:rPr>
          <w:delText>f</w:delText>
        </w:r>
      </w:del>
    </w:p>
  </w:footnote>
  <w:footnote w:id="55">
    <w:p w14:paraId="75442DCC" w14:textId="77777777" w:rsidR="00BF62C8" w:rsidRPr="001277DD" w:rsidRDefault="00BF62C8"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6">
    <w:p w14:paraId="539DE3AB" w14:textId="6F75EC32" w:rsidR="00BF62C8" w:rsidRPr="00EA00BD" w:rsidRDefault="00BF62C8"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del w:id="430" w:author="Miruška Hrabčáková" w:date="2019-01-16T15:58:00Z">
        <w:r w:rsidRPr="001277DD" w:rsidDel="00DA2D4C">
          <w:rPr>
            <w:szCs w:val="16"/>
            <w:lang w:val="sk-SK"/>
          </w:rPr>
          <w:delText xml:space="preserve"> </w:delText>
        </w:r>
        <w:r w:rsidDel="00DA2D4C">
          <w:fldChar w:fldCharType="begin"/>
        </w:r>
        <w:r w:rsidDel="00DA2D4C">
          <w:delInstrText xml:space="preserve"> HYPERLINK "http://ec.europa.eu/chafea/documents/consumers/exo-2015-rules-reimbursement_en.pdf" </w:delInstrText>
        </w:r>
        <w:r w:rsidDel="00DA2D4C">
          <w:fldChar w:fldCharType="separate"/>
        </w:r>
        <w:r w:rsidRPr="001277DD" w:rsidDel="00DA2D4C">
          <w:rPr>
            <w:rStyle w:val="Hypertextovprepojenie"/>
            <w:rFonts w:asciiTheme="minorHAnsi" w:hAnsiTheme="minorHAnsi"/>
            <w:sz w:val="16"/>
            <w:szCs w:val="16"/>
            <w:lang w:val="sk-SK"/>
          </w:rPr>
          <w:delText>http://ec.europa.eu/chafea/documents/consumers/exo-2015-rules-reimbursement_en.pdf</w:delText>
        </w:r>
        <w:r w:rsidDel="00DA2D4C">
          <w:rPr>
            <w:rStyle w:val="Hypertextovprepojenie"/>
            <w:rFonts w:asciiTheme="minorHAnsi" w:hAnsiTheme="minorHAnsi"/>
            <w:sz w:val="16"/>
            <w:szCs w:val="16"/>
            <w:lang w:val="sk-SK"/>
          </w:rPr>
          <w:fldChar w:fldCharType="end"/>
        </w:r>
      </w:del>
      <w:ins w:id="431" w:author="Miruška Hrabčáková" w:date="2019-01-16T15:58:00Z">
        <w:r>
          <w:rPr>
            <w:rStyle w:val="Hypertextovprepojenie"/>
            <w:rFonts w:asciiTheme="minorHAnsi" w:hAnsiTheme="minorHAnsi"/>
            <w:sz w:val="16"/>
            <w:szCs w:val="16"/>
            <w:lang w:val="sk-SK"/>
          </w:rPr>
          <w:t xml:space="preserve"> </w:t>
        </w:r>
      </w:ins>
      <w:ins w:id="432" w:author="Miruška Hrabčáková" w:date="2019-01-18T07:51:00Z">
        <w:r>
          <w:rPr>
            <w:rStyle w:val="Hypertextovprepojenie"/>
            <w:rFonts w:asciiTheme="minorHAnsi" w:hAnsiTheme="minorHAnsi"/>
            <w:sz w:val="16"/>
            <w:szCs w:val="16"/>
            <w:lang w:val="sk-SK"/>
          </w:rPr>
          <w:t xml:space="preserve"> </w:t>
        </w:r>
      </w:ins>
      <w:r w:rsidRPr="00AB15E6">
        <w:rPr>
          <w:color w:val="1F497D"/>
          <w:szCs w:val="16"/>
        </w:rPr>
        <w:fldChar w:fldCharType="begin"/>
      </w:r>
      <w:r w:rsidRPr="00EA00BD">
        <w:rPr>
          <w:color w:val="1F497D"/>
          <w:szCs w:val="16"/>
        </w:rPr>
        <w:instrText xml:space="preserve"> HYPERLINK "https://ec.europa.eu/europeaid/sites/devco/files/perdiems-2017-03-17_en.pdf" </w:instrText>
      </w:r>
      <w:r w:rsidRPr="00EA00BD">
        <w:rPr>
          <w:color w:val="1F497D"/>
          <w:szCs w:val="16"/>
        </w:rPr>
        <w:fldChar w:fldCharType="separate"/>
      </w:r>
      <w:ins w:id="433" w:author="Miruška Hrabčáková" w:date="2019-01-18T07:51:00Z">
        <w:r w:rsidRPr="00EA00BD">
          <w:rPr>
            <w:rStyle w:val="Hypertextovprepojenie"/>
            <w:sz w:val="16"/>
            <w:szCs w:val="16"/>
          </w:rPr>
          <w:t>https://ec.europa.eu/europeaid/sites/devco/files/perdiems-2017-03-17_en.pdf</w:t>
        </w:r>
        <w:r w:rsidRPr="00AB15E6">
          <w:rPr>
            <w:color w:val="1F497D"/>
            <w:szCs w:val="16"/>
          </w:rPr>
          <w:fldChar w:fldCharType="end"/>
        </w:r>
      </w:ins>
      <w:r w:rsidRPr="00AB15E6">
        <w:rPr>
          <w:szCs w:val="16"/>
          <w:lang w:val="sk-SK"/>
        </w:rPr>
        <w:t xml:space="preserve">.  </w:t>
      </w:r>
    </w:p>
  </w:footnote>
  <w:footnote w:id="57">
    <w:p w14:paraId="6B33FB00" w14:textId="77777777" w:rsidR="00BF62C8" w:rsidRPr="001277DD" w:rsidRDefault="00BF62C8"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8">
    <w:p w14:paraId="44310DB6" w14:textId="77777777" w:rsidR="00BF62C8" w:rsidRPr="001277DD" w:rsidRDefault="00BF62C8"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9">
    <w:p w14:paraId="28E7C95F" w14:textId="0B437969" w:rsidR="00BF62C8" w:rsidRPr="001277DD" w:rsidRDefault="00BF62C8"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0">
    <w:p w14:paraId="250CEFBD" w14:textId="33B32087" w:rsidR="00BF62C8" w:rsidRPr="00923BC1" w:rsidRDefault="00BF62C8"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1">
    <w:p w14:paraId="414F1A43" w14:textId="265724BA" w:rsidR="00BF62C8" w:rsidRPr="00772F95" w:rsidRDefault="00BF62C8"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2">
    <w:p w14:paraId="0C4735BA" w14:textId="1928CC24" w:rsidR="00BF62C8" w:rsidRPr="008A522F" w:rsidRDefault="00BF62C8"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3">
    <w:p w14:paraId="038A96C2" w14:textId="13120178" w:rsidR="00BF62C8" w:rsidRPr="00CE0C11" w:rsidRDefault="00BF62C8"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4">
    <w:p w14:paraId="59C496F8" w14:textId="77777777" w:rsidR="00BF62C8" w:rsidRPr="00621D47" w:rsidRDefault="00BF62C8"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65">
    <w:p w14:paraId="70BE8EFD" w14:textId="4D3737B4" w:rsidR="00BF62C8" w:rsidRPr="00391F1C" w:rsidRDefault="00BF62C8"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6">
    <w:p w14:paraId="7A55D567" w14:textId="77777777" w:rsidR="00BF62C8" w:rsidRPr="009D7F63" w:rsidRDefault="00BF62C8"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7">
    <w:p w14:paraId="7A55D568" w14:textId="77777777" w:rsidR="00BF62C8" w:rsidRPr="009D7F63" w:rsidRDefault="00BF62C8"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68">
    <w:p w14:paraId="7A55D569" w14:textId="77777777" w:rsidR="00BF62C8" w:rsidRPr="009D7F63" w:rsidRDefault="00BF62C8"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9">
    <w:p w14:paraId="7A55D56A" w14:textId="77777777" w:rsidR="00BF62C8" w:rsidRPr="009D7F63" w:rsidRDefault="00BF62C8"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0">
    <w:p w14:paraId="7A55D56B" w14:textId="77777777" w:rsidR="00BF62C8" w:rsidRPr="009D7F63" w:rsidRDefault="00BF62C8"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1">
    <w:p w14:paraId="7A55D56E" w14:textId="416A13B1" w:rsidR="00BF62C8" w:rsidRPr="009D7F63" w:rsidRDefault="00BF62C8"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2">
    <w:p w14:paraId="7DAB27E8" w14:textId="77777777" w:rsidR="00BF62C8" w:rsidRPr="00405EED" w:rsidRDefault="00BF62C8"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3">
    <w:p w14:paraId="7A55D570" w14:textId="36F68E99" w:rsidR="00BF62C8" w:rsidRPr="009D7F63" w:rsidRDefault="00BF62C8"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4">
    <w:p w14:paraId="7A55D571" w14:textId="77777777" w:rsidR="00BF62C8" w:rsidRPr="009D7F63" w:rsidRDefault="00BF62C8"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75">
    <w:p w14:paraId="7A55D575" w14:textId="2BC95C86" w:rsidR="00BF62C8" w:rsidRPr="009D7F63" w:rsidRDefault="00BF62C8"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6">
    <w:p w14:paraId="7A55D578" w14:textId="77777777" w:rsidR="00BF62C8" w:rsidRPr="009D7F63" w:rsidRDefault="00BF62C8"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7">
    <w:p w14:paraId="4F8F3C8B" w14:textId="77777777" w:rsidR="00BF62C8" w:rsidRPr="009D7F63" w:rsidRDefault="00BF62C8"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51277DD" w14:textId="77777777" w:rsidR="00BF62C8" w:rsidRPr="009D7F63" w:rsidRDefault="00BF62C8"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9">
    <w:p w14:paraId="7A55D579" w14:textId="67088258" w:rsidR="00BF62C8" w:rsidRPr="009D7F63" w:rsidRDefault="00BF62C8"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0">
    <w:p w14:paraId="45573155" w14:textId="14B40576" w:rsidR="00BF62C8" w:rsidRPr="001A7C8D" w:rsidRDefault="00BF62C8">
      <w:pPr>
        <w:pStyle w:val="Textpoznmkypodiarou"/>
        <w:rPr>
          <w:lang w:val="sk-SK"/>
        </w:rPr>
      </w:pPr>
      <w:r>
        <w:rPr>
          <w:rStyle w:val="Odkaznapoznmkupodiarou"/>
        </w:rPr>
        <w:footnoteRef/>
      </w:r>
      <w:r>
        <w:t xml:space="preserve"> V zmysle ustanovenia § 22 ods. 2 zákona o finančnej kontrole</w:t>
      </w:r>
    </w:p>
  </w:footnote>
  <w:footnote w:id="81">
    <w:p w14:paraId="7A55D57A" w14:textId="77777777" w:rsidR="00BF62C8" w:rsidRPr="009D7F63" w:rsidRDefault="00BF62C8"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BF62C8" w:rsidRPr="009D7F63" w:rsidRDefault="00BF62C8">
      <w:pPr>
        <w:pStyle w:val="Textpoznmkypodiarou"/>
        <w:rPr>
          <w:rFonts w:cs="Arial"/>
          <w:szCs w:val="16"/>
          <w:lang w:val="sk-SK"/>
        </w:rPr>
      </w:pPr>
    </w:p>
  </w:footnote>
  <w:footnote w:id="82">
    <w:p w14:paraId="7A55D57D" w14:textId="46D54323" w:rsidR="00BF62C8" w:rsidRPr="009D7F63" w:rsidRDefault="00BF62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3">
    <w:p w14:paraId="7A55D57E" w14:textId="77777777" w:rsidR="00BF62C8" w:rsidRPr="009D7F63" w:rsidRDefault="00BF62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84">
    <w:p w14:paraId="7A55D57F" w14:textId="77777777" w:rsidR="00BF62C8" w:rsidRPr="009D7F63" w:rsidRDefault="00BF62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85">
    <w:p w14:paraId="7A55D580" w14:textId="77777777" w:rsidR="00BF62C8" w:rsidRPr="009D7F63" w:rsidRDefault="00BF62C8"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6">
    <w:p w14:paraId="7A55D581" w14:textId="77777777" w:rsidR="00BF62C8" w:rsidRPr="009D7F63" w:rsidRDefault="00BF62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7">
    <w:p w14:paraId="7A55D582" w14:textId="77777777" w:rsidR="00BF62C8" w:rsidRPr="009D7F63" w:rsidRDefault="00BF62C8"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8">
    <w:p w14:paraId="112A0AD7" w14:textId="77777777" w:rsidR="00BF62C8" w:rsidRDefault="00BF62C8"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BF62C8" w:rsidRPr="0029658C" w:rsidRDefault="00BF62C8"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89">
    <w:p w14:paraId="7A55D583" w14:textId="052EABFD" w:rsidR="00BF62C8" w:rsidRPr="009D7F63" w:rsidRDefault="00BF62C8"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BF62C8" w:rsidRPr="009D7F63" w:rsidRDefault="00BF62C8"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BF62C8" w:rsidRPr="009D7F63" w:rsidRDefault="00BF62C8"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BF62C8" w:rsidRPr="002D4DD9" w:rsidRDefault="00BF62C8"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0">
    <w:p w14:paraId="7A55D587" w14:textId="77777777" w:rsidR="00BF62C8" w:rsidRPr="002D4DD9" w:rsidRDefault="00BF62C8"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1">
    <w:p w14:paraId="7A55D588" w14:textId="4BFF8B46" w:rsidR="00BF62C8" w:rsidRPr="00666AC8" w:rsidRDefault="00BF62C8"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2">
    <w:p w14:paraId="7A55D58A" w14:textId="010C8D03" w:rsidR="00BF62C8" w:rsidRPr="002D4DD9" w:rsidRDefault="00BF62C8"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3">
    <w:p w14:paraId="7A55D58B" w14:textId="36DE3BCF" w:rsidR="00BF62C8" w:rsidRPr="002D4DD9" w:rsidRDefault="00BF62C8"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4">
    <w:p w14:paraId="7A55D58E" w14:textId="5905C154" w:rsidR="00BF62C8" w:rsidRPr="009D7F63" w:rsidRDefault="00BF62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5">
    <w:p w14:paraId="21B88E63" w14:textId="45116D8F" w:rsidR="00BF62C8" w:rsidRPr="00DB1B99" w:rsidRDefault="00BF62C8"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96">
    <w:p w14:paraId="346F9881" w14:textId="38882892" w:rsidR="00BF62C8" w:rsidRPr="002D4DD9" w:rsidRDefault="00BF62C8"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7">
    <w:p w14:paraId="18F68BE6" w14:textId="77777777" w:rsidR="00BF62C8" w:rsidRPr="009D7F63" w:rsidRDefault="00BF62C8"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8">
    <w:p w14:paraId="7B8CA6F4" w14:textId="057B66FF" w:rsidR="00BF62C8" w:rsidRPr="00DD30A9" w:rsidRDefault="00BF62C8"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9">
    <w:p w14:paraId="245656D0" w14:textId="34CF1211" w:rsidR="00BF62C8" w:rsidRPr="009D7F63" w:rsidRDefault="00BF62C8"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0">
    <w:p w14:paraId="1BAE06D9" w14:textId="3DB56B7A" w:rsidR="00BF62C8" w:rsidRPr="008D4874" w:rsidRDefault="00BF62C8">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1">
    <w:p w14:paraId="06A0F700" w14:textId="0A8847BF" w:rsidR="00BF62C8" w:rsidRPr="00A9227A" w:rsidRDefault="00BF62C8"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2">
    <w:p w14:paraId="7A55D594" w14:textId="7255982C" w:rsidR="00BF62C8" w:rsidRPr="009D7F63" w:rsidRDefault="00BF62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3">
    <w:p w14:paraId="7A55D597" w14:textId="7291098D" w:rsidR="00BF62C8" w:rsidRPr="009D7F63" w:rsidRDefault="00BF62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4">
    <w:p w14:paraId="7A55D598" w14:textId="1F811B32" w:rsidR="00BF62C8" w:rsidRPr="009D7F63" w:rsidRDefault="00BF62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5">
    <w:p w14:paraId="7A55D599" w14:textId="36FD13E6" w:rsidR="00BF62C8" w:rsidRPr="009D7F63" w:rsidRDefault="00BF62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6">
    <w:p w14:paraId="155B50B0" w14:textId="6BA108FC" w:rsidR="00BF62C8" w:rsidRPr="001D76D4" w:rsidRDefault="00BF62C8">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7">
    <w:p w14:paraId="2376272C" w14:textId="0C61265A" w:rsidR="00BF62C8" w:rsidRDefault="00C619B2" w:rsidP="009D7F63">
      <w:pPr>
        <w:pStyle w:val="Textpoznmkypodiarou"/>
        <w:rPr>
          <w:rFonts w:cs="Arial"/>
          <w:szCs w:val="16"/>
          <w:lang w:val="sk-SK"/>
        </w:rPr>
      </w:pPr>
      <w:hyperlink r:id="rId1" w:history="1">
        <w:r w:rsidR="00BF62C8" w:rsidRPr="00D11568">
          <w:rPr>
            <w:rStyle w:val="Hypertextovprepojenie"/>
            <w:rFonts w:cs="Arial"/>
            <w:sz w:val="16"/>
            <w:szCs w:val="16"/>
            <w:lang w:val="sk-SK"/>
          </w:rPr>
          <w:t>http://www.uvo.gov.sk/legislativametodika-dohlad/metodicke-usmernenia/vseobecne-metodicke-usmernenia-zakon-c-252006-z-z--4bc.html</w:t>
        </w:r>
      </w:hyperlink>
      <w:r w:rsidR="00BF62C8" w:rsidRPr="00D11568">
        <w:rPr>
          <w:rFonts w:cs="Arial"/>
          <w:szCs w:val="16"/>
          <w:lang w:val="sk-SK"/>
        </w:rPr>
        <w:t xml:space="preserve">  a http://www.uvo.gov.sk/legislativametodika-dohlad/metodicke-usmernenia/vseobecne-metodicke-usmernenia-zakon-c-3432015-z-z--51e.html</w:t>
      </w:r>
      <w:r w:rsidR="00BF62C8" w:rsidRPr="00D11568" w:rsidDel="00D11568">
        <w:rPr>
          <w:rFonts w:cs="Arial"/>
          <w:szCs w:val="16"/>
          <w:lang w:val="sk-SK"/>
        </w:rPr>
        <w:t xml:space="preserve"> </w:t>
      </w:r>
      <w:r w:rsidR="00BF62C8" w:rsidRPr="00552EAD">
        <w:rPr>
          <w:rStyle w:val="Odkaznapoznmkupodiarou"/>
          <w:rFonts w:cs="Arial"/>
          <w:szCs w:val="16"/>
          <w:vertAlign w:val="baseline"/>
        </w:rPr>
        <w:t xml:space="preserve"> </w:t>
      </w:r>
      <w:r w:rsidR="00BF62C8" w:rsidRPr="009D7F63">
        <w:rPr>
          <w:rStyle w:val="Odkaznapoznmkupodiarou"/>
          <w:rFonts w:cs="Arial"/>
          <w:szCs w:val="16"/>
        </w:rPr>
        <w:footnoteRef/>
      </w:r>
    </w:p>
    <w:p w14:paraId="7A55D59A" w14:textId="542F27CA" w:rsidR="00BF62C8" w:rsidRPr="009D7F63" w:rsidRDefault="00BF62C8" w:rsidP="009D7F63">
      <w:pPr>
        <w:pStyle w:val="Textpoznmkypodiarou"/>
        <w:rPr>
          <w:rFonts w:cs="Arial"/>
          <w:szCs w:val="16"/>
          <w:lang w:val="sk-SK"/>
        </w:rPr>
      </w:pPr>
    </w:p>
  </w:footnote>
  <w:footnote w:id="108">
    <w:p w14:paraId="7A55D59B" w14:textId="77777777" w:rsidR="00BF62C8" w:rsidRPr="009D7F63" w:rsidRDefault="00BF62C8"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BF62C8" w:rsidRPr="009D7F63" w:rsidRDefault="00BF62C8"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BF62C8" w:rsidRPr="009D7F63" w:rsidRDefault="00BF62C8" w:rsidP="009D7F63">
      <w:pPr>
        <w:pStyle w:val="Textpoznmkypodiarou"/>
        <w:rPr>
          <w:rFonts w:cs="Arial"/>
          <w:szCs w:val="16"/>
        </w:rPr>
      </w:pPr>
    </w:p>
  </w:footnote>
  <w:footnote w:id="109">
    <w:p w14:paraId="7758003D" w14:textId="22D7C67A" w:rsidR="00BF62C8" w:rsidRPr="00E70656" w:rsidRDefault="00BF62C8">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2"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0">
    <w:p w14:paraId="7A55D59E" w14:textId="77777777" w:rsidR="00BF62C8" w:rsidRPr="009D7F63" w:rsidRDefault="00BF62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1">
    <w:p w14:paraId="7A55D59F" w14:textId="77777777" w:rsidR="00BF62C8" w:rsidRPr="009D7F63" w:rsidRDefault="00BF62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12">
    <w:p w14:paraId="6D173C29" w14:textId="17D0C2A7" w:rsidR="00BF62C8" w:rsidRPr="00963E0D" w:rsidRDefault="00BF62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13">
    <w:p w14:paraId="17304A12" w14:textId="40A4FD60" w:rsidR="00BF62C8" w:rsidRPr="00963E0D" w:rsidRDefault="00BF62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4">
    <w:p w14:paraId="169A4593" w14:textId="3DC46A8E" w:rsidR="00BF62C8" w:rsidRPr="00963E0D" w:rsidRDefault="00BF62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3" w:history="1">
        <w:r w:rsidRPr="00404A2A">
          <w:rPr>
            <w:rStyle w:val="Hypertextovprepojenie"/>
            <w:sz w:val="16"/>
            <w:lang w:val="sk-SK"/>
          </w:rPr>
          <w:t>http://uvo.gov.sk/verejny-obstaravatel-obstaravatel/vseobecne-informacie/zoznam-kompletnej-dokumentacie-vo-vo-386.html</w:t>
        </w:r>
      </w:hyperlink>
    </w:p>
  </w:footnote>
  <w:footnote w:id="115">
    <w:p w14:paraId="33731AE4" w14:textId="77777777" w:rsidR="00BF62C8" w:rsidRDefault="00BF62C8" w:rsidP="00A15E8E">
      <w:pPr>
        <w:pStyle w:val="Textpoznmkypodiarou"/>
        <w:jc w:val="both"/>
      </w:pPr>
      <w:r>
        <w:rPr>
          <w:rStyle w:val="Odkaznapoznmkupodiarou"/>
        </w:rPr>
        <w:footnoteRef/>
      </w:r>
      <w:r>
        <w:t xml:space="preserve"> MP CKO č. 18 k overovaniu hospodárnosti výdavkov</w:t>
      </w:r>
    </w:p>
  </w:footnote>
  <w:footnote w:id="116">
    <w:p w14:paraId="2A432946" w14:textId="35C29B09" w:rsidR="00BF62C8" w:rsidRPr="001325C0" w:rsidRDefault="00BF62C8">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7">
    <w:p w14:paraId="19A2FB50" w14:textId="3C8C6416" w:rsidR="00BF62C8" w:rsidRPr="001325C0" w:rsidRDefault="00BF62C8">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8">
    <w:p w14:paraId="6CF6D88E" w14:textId="77777777" w:rsidR="00BF62C8" w:rsidRPr="001325C0" w:rsidRDefault="00BF62C8"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BF62C8" w:rsidRPr="001325C0" w:rsidRDefault="00BF62C8">
      <w:pPr>
        <w:pStyle w:val="Textpoznmkypodiarou"/>
        <w:rPr>
          <w:lang w:val="sk-SK"/>
        </w:rPr>
      </w:pPr>
    </w:p>
  </w:footnote>
  <w:footnote w:id="119">
    <w:p w14:paraId="60152099" w14:textId="6522BB22" w:rsidR="00BF62C8" w:rsidRPr="00DF0865" w:rsidRDefault="00BF62C8">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20">
    <w:p w14:paraId="7A55D5A3" w14:textId="77777777" w:rsidR="00BF62C8" w:rsidRPr="009D7F63" w:rsidRDefault="00BF62C8"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BF62C8" w:rsidRDefault="00BF62C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BF62C8" w:rsidRDefault="00BF62C8">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BF62C8" w:rsidRDefault="00BF62C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5DD2A8C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2">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1">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1">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2">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7">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369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0">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5">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1">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3">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7">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2">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88">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1">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3">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4">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4">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9"/>
  </w:num>
  <w:num w:numId="2">
    <w:abstractNumId w:val="24"/>
  </w:num>
  <w:num w:numId="3">
    <w:abstractNumId w:val="95"/>
  </w:num>
  <w:num w:numId="4">
    <w:abstractNumId w:val="19"/>
  </w:num>
  <w:num w:numId="5">
    <w:abstractNumId w:val="42"/>
  </w:num>
  <w:num w:numId="6">
    <w:abstractNumId w:val="123"/>
  </w:num>
  <w:num w:numId="7">
    <w:abstractNumId w:val="122"/>
  </w:num>
  <w:num w:numId="8">
    <w:abstractNumId w:val="84"/>
  </w:num>
  <w:num w:numId="9">
    <w:abstractNumId w:val="102"/>
  </w:num>
  <w:num w:numId="10">
    <w:abstractNumId w:val="52"/>
  </w:num>
  <w:num w:numId="11">
    <w:abstractNumId w:val="81"/>
  </w:num>
  <w:num w:numId="12">
    <w:abstractNumId w:val="111"/>
  </w:num>
  <w:num w:numId="13">
    <w:abstractNumId w:val="1"/>
  </w:num>
  <w:num w:numId="14">
    <w:abstractNumId w:val="29"/>
  </w:num>
  <w:num w:numId="15">
    <w:abstractNumId w:val="62"/>
  </w:num>
  <w:num w:numId="16">
    <w:abstractNumId w:val="8"/>
  </w:num>
  <w:num w:numId="17">
    <w:abstractNumId w:val="9"/>
  </w:num>
  <w:num w:numId="18">
    <w:abstractNumId w:val="58"/>
  </w:num>
  <w:num w:numId="19">
    <w:abstractNumId w:val="86"/>
  </w:num>
  <w:num w:numId="20">
    <w:abstractNumId w:val="26"/>
  </w:num>
  <w:num w:numId="21">
    <w:abstractNumId w:val="60"/>
  </w:num>
  <w:num w:numId="22">
    <w:abstractNumId w:val="73"/>
  </w:num>
  <w:num w:numId="23">
    <w:abstractNumId w:val="96"/>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7"/>
  </w:num>
  <w:num w:numId="28">
    <w:abstractNumId w:val="76"/>
  </w:num>
  <w:num w:numId="29">
    <w:abstractNumId w:val="103"/>
  </w:num>
  <w:num w:numId="30">
    <w:abstractNumId w:val="82"/>
  </w:num>
  <w:num w:numId="31">
    <w:abstractNumId w:val="118"/>
  </w:num>
  <w:num w:numId="32">
    <w:abstractNumId w:val="99"/>
  </w:num>
  <w:num w:numId="33">
    <w:abstractNumId w:val="107"/>
  </w:num>
  <w:num w:numId="34">
    <w:abstractNumId w:val="113"/>
  </w:num>
  <w:num w:numId="35">
    <w:abstractNumId w:val="41"/>
  </w:num>
  <w:num w:numId="36">
    <w:abstractNumId w:val="51"/>
  </w:num>
  <w:num w:numId="37">
    <w:abstractNumId w:val="49"/>
  </w:num>
  <w:num w:numId="38">
    <w:abstractNumId w:val="56"/>
  </w:num>
  <w:num w:numId="39">
    <w:abstractNumId w:val="71"/>
  </w:num>
  <w:num w:numId="40">
    <w:abstractNumId w:val="117"/>
  </w:num>
  <w:num w:numId="41">
    <w:abstractNumId w:val="2"/>
  </w:num>
  <w:num w:numId="42">
    <w:abstractNumId w:val="54"/>
  </w:num>
  <w:num w:numId="43">
    <w:abstractNumId w:val="5"/>
  </w:num>
  <w:num w:numId="44">
    <w:abstractNumId w:val="36"/>
  </w:num>
  <w:num w:numId="45">
    <w:abstractNumId w:val="92"/>
  </w:num>
  <w:num w:numId="46">
    <w:abstractNumId w:val="101"/>
  </w:num>
  <w:num w:numId="47">
    <w:abstractNumId w:val="53"/>
  </w:num>
  <w:num w:numId="48">
    <w:abstractNumId w:val="112"/>
  </w:num>
  <w:num w:numId="49">
    <w:abstractNumId w:val="35"/>
  </w:num>
  <w:num w:numId="50">
    <w:abstractNumId w:val="20"/>
  </w:num>
  <w:num w:numId="51">
    <w:abstractNumId w:val="11"/>
  </w:num>
  <w:num w:numId="52">
    <w:abstractNumId w:val="39"/>
  </w:num>
  <w:num w:numId="53">
    <w:abstractNumId w:val="25"/>
  </w:num>
  <w:num w:numId="54">
    <w:abstractNumId w:val="17"/>
  </w:num>
  <w:num w:numId="55">
    <w:abstractNumId w:val="80"/>
  </w:num>
  <w:num w:numId="56">
    <w:abstractNumId w:val="55"/>
  </w:num>
  <w:num w:numId="57">
    <w:abstractNumId w:val="43"/>
  </w:num>
  <w:num w:numId="58">
    <w:abstractNumId w:val="89"/>
  </w:num>
  <w:num w:numId="59">
    <w:abstractNumId w:val="97"/>
  </w:num>
  <w:num w:numId="60">
    <w:abstractNumId w:val="68"/>
  </w:num>
  <w:num w:numId="61">
    <w:abstractNumId w:val="6"/>
  </w:num>
  <w:num w:numId="62">
    <w:abstractNumId w:val="34"/>
  </w:num>
  <w:num w:numId="63">
    <w:abstractNumId w:val="40"/>
  </w:num>
  <w:num w:numId="64">
    <w:abstractNumId w:val="16"/>
  </w:num>
  <w:num w:numId="65">
    <w:abstractNumId w:val="79"/>
  </w:num>
  <w:num w:numId="66">
    <w:abstractNumId w:val="18"/>
  </w:num>
  <w:num w:numId="67">
    <w:abstractNumId w:val="115"/>
  </w:num>
  <w:num w:numId="68">
    <w:abstractNumId w:val="61"/>
  </w:num>
  <w:num w:numId="69">
    <w:abstractNumId w:val="32"/>
  </w:num>
  <w:num w:numId="70">
    <w:abstractNumId w:val="108"/>
  </w:num>
  <w:num w:numId="71">
    <w:abstractNumId w:val="15"/>
  </w:num>
  <w:num w:numId="72">
    <w:abstractNumId w:val="120"/>
  </w:num>
  <w:num w:numId="73">
    <w:abstractNumId w:val="21"/>
  </w:num>
  <w:num w:numId="74">
    <w:abstractNumId w:val="119"/>
  </w:num>
  <w:num w:numId="75">
    <w:abstractNumId w:val="44"/>
  </w:num>
  <w:num w:numId="76">
    <w:abstractNumId w:val="124"/>
  </w:num>
  <w:num w:numId="77">
    <w:abstractNumId w:val="45"/>
  </w:num>
  <w:num w:numId="78">
    <w:abstractNumId w:val="30"/>
  </w:num>
  <w:num w:numId="79">
    <w:abstractNumId w:val="105"/>
  </w:num>
  <w:num w:numId="80">
    <w:abstractNumId w:val="66"/>
  </w:num>
  <w:num w:numId="81">
    <w:abstractNumId w:val="12"/>
  </w:num>
  <w:num w:numId="82">
    <w:abstractNumId w:val="33"/>
  </w:num>
  <w:num w:numId="83">
    <w:abstractNumId w:val="23"/>
  </w:num>
  <w:num w:numId="84">
    <w:abstractNumId w:val="83"/>
  </w:num>
  <w:num w:numId="85">
    <w:abstractNumId w:val="63"/>
  </w:num>
  <w:num w:numId="86">
    <w:abstractNumId w:val="38"/>
  </w:num>
  <w:num w:numId="87">
    <w:abstractNumId w:val="3"/>
  </w:num>
  <w:num w:numId="88">
    <w:abstractNumId w:val="116"/>
  </w:num>
  <w:num w:numId="89">
    <w:abstractNumId w:val="14"/>
  </w:num>
  <w:num w:numId="90">
    <w:abstractNumId w:val="50"/>
  </w:num>
  <w:num w:numId="91">
    <w:abstractNumId w:val="93"/>
  </w:num>
  <w:num w:numId="92">
    <w:abstractNumId w:val="88"/>
  </w:num>
  <w:num w:numId="93">
    <w:abstractNumId w:val="46"/>
  </w:num>
  <w:num w:numId="94">
    <w:abstractNumId w:val="72"/>
  </w:num>
  <w:num w:numId="95">
    <w:abstractNumId w:val="4"/>
  </w:num>
  <w:num w:numId="96">
    <w:abstractNumId w:val="75"/>
  </w:num>
  <w:num w:numId="97">
    <w:abstractNumId w:val="106"/>
  </w:num>
  <w:num w:numId="98">
    <w:abstractNumId w:val="94"/>
  </w:num>
  <w:num w:numId="99">
    <w:abstractNumId w:val="13"/>
  </w:num>
  <w:num w:numId="100">
    <w:abstractNumId w:val="69"/>
  </w:num>
  <w:num w:numId="101">
    <w:abstractNumId w:val="121"/>
  </w:num>
  <w:num w:numId="102">
    <w:abstractNumId w:val="67"/>
  </w:num>
  <w:num w:numId="103">
    <w:abstractNumId w:val="70"/>
  </w:num>
  <w:num w:numId="104">
    <w:abstractNumId w:val="31"/>
  </w:num>
  <w:num w:numId="105">
    <w:abstractNumId w:val="91"/>
  </w:num>
  <w:num w:numId="106">
    <w:abstractNumId w:val="110"/>
  </w:num>
  <w:num w:numId="107">
    <w:abstractNumId w:val="64"/>
  </w:num>
  <w:num w:numId="108">
    <w:abstractNumId w:val="27"/>
  </w:num>
  <w:num w:numId="109">
    <w:abstractNumId w:val="125"/>
  </w:num>
  <w:num w:numId="110">
    <w:abstractNumId w:val="78"/>
  </w:num>
  <w:num w:numId="111">
    <w:abstractNumId w:val="74"/>
  </w:num>
  <w:num w:numId="112">
    <w:abstractNumId w:val="104"/>
  </w:num>
  <w:num w:numId="113">
    <w:abstractNumId w:val="48"/>
  </w:num>
  <w:num w:numId="114">
    <w:abstractNumId w:val="65"/>
  </w:num>
  <w:num w:numId="115">
    <w:abstractNumId w:val="10"/>
  </w:num>
  <w:num w:numId="116">
    <w:abstractNumId w:val="7"/>
  </w:num>
  <w:num w:numId="117">
    <w:abstractNumId w:val="98"/>
  </w:num>
  <w:num w:numId="118">
    <w:abstractNumId w:val="87"/>
  </w:num>
  <w:num w:numId="119">
    <w:abstractNumId w:val="114"/>
  </w:num>
  <w:num w:numId="120">
    <w:abstractNumId w:val="100"/>
  </w:num>
  <w:num w:numId="121">
    <w:abstractNumId w:val="57"/>
  </w:num>
  <w:num w:numId="122">
    <w:abstractNumId w:val="47"/>
  </w:num>
  <w:num w:numId="123">
    <w:abstractNumId w:val="126"/>
  </w:num>
  <w:num w:numId="124">
    <w:abstractNumId w:val="37"/>
  </w:num>
  <w:num w:numId="125">
    <w:abstractNumId w:val="85"/>
  </w:num>
  <w:num w:numId="126">
    <w:abstractNumId w:val="28"/>
  </w:num>
  <w:numIdMacAtCleanup w:val="1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Rudolf Hrudkay">
    <w15:presenceInfo w15:providerId="None" w15:userId="Rudolf Hrudkay"/>
  </w15:person>
  <w15:person w15:author="Milan Matovič">
    <w15:presenceInfo w15:providerId="None" w15:userId="Milan Matovič"/>
  </w15:person>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06A5"/>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7E6"/>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4CB3"/>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3684"/>
    <w:rsid w:val="00215466"/>
    <w:rsid w:val="00215CFC"/>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B3"/>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7E0"/>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88A"/>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3F77E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6D2"/>
    <w:rsid w:val="00420F96"/>
    <w:rsid w:val="0042148A"/>
    <w:rsid w:val="00421D77"/>
    <w:rsid w:val="00421DB4"/>
    <w:rsid w:val="004221C7"/>
    <w:rsid w:val="004228E6"/>
    <w:rsid w:val="004229DA"/>
    <w:rsid w:val="00422ECD"/>
    <w:rsid w:val="00422F8C"/>
    <w:rsid w:val="004235B0"/>
    <w:rsid w:val="0042368D"/>
    <w:rsid w:val="00424082"/>
    <w:rsid w:val="0042442A"/>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5EB"/>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006"/>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222"/>
    <w:rsid w:val="00521CFB"/>
    <w:rsid w:val="0052260B"/>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284"/>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0EE9"/>
    <w:rsid w:val="00631B15"/>
    <w:rsid w:val="00631C47"/>
    <w:rsid w:val="00631EA1"/>
    <w:rsid w:val="0063226E"/>
    <w:rsid w:val="006325AF"/>
    <w:rsid w:val="006327CF"/>
    <w:rsid w:val="006327E6"/>
    <w:rsid w:val="006328F5"/>
    <w:rsid w:val="006329AE"/>
    <w:rsid w:val="006329C7"/>
    <w:rsid w:val="00633266"/>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0"/>
    <w:rsid w:val="00644FA4"/>
    <w:rsid w:val="006451E8"/>
    <w:rsid w:val="006457E8"/>
    <w:rsid w:val="00645BD2"/>
    <w:rsid w:val="00646FF6"/>
    <w:rsid w:val="0064768F"/>
    <w:rsid w:val="00647715"/>
    <w:rsid w:val="0064775B"/>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2DA0"/>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3D4F"/>
    <w:rsid w:val="007E436B"/>
    <w:rsid w:val="007E5D8D"/>
    <w:rsid w:val="007E614B"/>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4537"/>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D7"/>
    <w:rsid w:val="00874D3F"/>
    <w:rsid w:val="00875348"/>
    <w:rsid w:val="008753C6"/>
    <w:rsid w:val="00875421"/>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891"/>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766"/>
    <w:rsid w:val="00934910"/>
    <w:rsid w:val="00935030"/>
    <w:rsid w:val="009351C6"/>
    <w:rsid w:val="0093522F"/>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1EB"/>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EBF"/>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6A99"/>
    <w:rsid w:val="00A672C4"/>
    <w:rsid w:val="00A672FF"/>
    <w:rsid w:val="00A674D1"/>
    <w:rsid w:val="00A675F0"/>
    <w:rsid w:val="00A67788"/>
    <w:rsid w:val="00A67B8D"/>
    <w:rsid w:val="00A70535"/>
    <w:rsid w:val="00A711F4"/>
    <w:rsid w:val="00A713E6"/>
    <w:rsid w:val="00A71B73"/>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95"/>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BA"/>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72BF"/>
    <w:rsid w:val="00D373D7"/>
    <w:rsid w:val="00D37971"/>
    <w:rsid w:val="00D37AEA"/>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2AE"/>
    <w:rsid w:val="00DA3470"/>
    <w:rsid w:val="00DA3A41"/>
    <w:rsid w:val="00DA3DFD"/>
    <w:rsid w:val="00DA5734"/>
    <w:rsid w:val="00DA5757"/>
    <w:rsid w:val="00DA5FD1"/>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6F96"/>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B5C"/>
    <w:rsid w:val="00F12BFB"/>
    <w:rsid w:val="00F1322F"/>
    <w:rsid w:val="00F13278"/>
    <w:rsid w:val="00F13F3C"/>
    <w:rsid w:val="00F13FF9"/>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A49"/>
    <w:rsid w:val="00FD5B36"/>
    <w:rsid w:val="00FD60E9"/>
    <w:rsid w:val="00FD6620"/>
    <w:rsid w:val="00FD74A7"/>
    <w:rsid w:val="00FD7BC6"/>
    <w:rsid w:val="00FD7D7C"/>
    <w:rsid w:val="00FD7E98"/>
    <w:rsid w:val="00FE024C"/>
    <w:rsid w:val="00FE07E4"/>
    <w:rsid w:val="00FE08C9"/>
    <w:rsid w:val="00FE0EAA"/>
    <w:rsid w:val="00FE156B"/>
    <w:rsid w:val="00FE1607"/>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mailto:zakazkycko@vla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yperlink" Target="http://www.opevs.eu" TargetMode="External"/><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uvo.gov.sk/verejny-obstaravatel-obstaravatel/vseobecne-informacie/zoznam-kompletnej-dokumentacie-vo-vo-386.html" TargetMode="External"/><Relationship Id="rId2" Type="http://schemas.openxmlformats.org/officeDocument/2006/relationships/hyperlink" Target="http://uvo.gov.sk/verejny-obstaravatel-obstaravatel/vseobecne-informacie/zoznam-kompletnej-dokumentacie-vo-vo-386.html" TargetMode="External"/><Relationship Id="rId1" Type="http://schemas.openxmlformats.org/officeDocument/2006/relationships/hyperlink" Target="http://www.uvo.gov.sk/legislativametodika-dohlad/metodicke-usmernenia/vseobecne-metodicke-usmernenia-zakon-c-252006-z-z--4bc.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8BB45B-EB69-45EF-83C3-DCF2AF86E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165</Pages>
  <Words>84978</Words>
  <Characters>484378</Characters>
  <Application>Microsoft Office Word</Application>
  <DocSecurity>0</DocSecurity>
  <Lines>4036</Lines>
  <Paragraphs>1136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568220</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3</cp:revision>
  <dcterms:created xsi:type="dcterms:W3CDTF">2019-01-31T09:52:00Z</dcterms:created>
  <dcterms:modified xsi:type="dcterms:W3CDTF">2019-01-31T09:54:00Z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