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6F93EBB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Zuzana Hušeková" w:date="2018-08-30T11:25:00Z">
        <w:r w:rsidR="00F030A6" w:rsidDel="00921AB2">
          <w:rPr>
            <w:rFonts w:ascii="Verdana" w:hAnsi="Verdana"/>
            <w:sz w:val="20"/>
            <w:szCs w:val="20"/>
            <w:lang w:val="sk-SK" w:eastAsia="cs-CZ"/>
          </w:rPr>
          <w:delText>28</w:delText>
        </w:r>
      </w:del>
      <w:ins w:id="1" w:author="Zuzana Hušeková" w:date="2018-08-30T11:25:00Z">
        <w:r w:rsidR="00921AB2">
          <w:rPr>
            <w:rFonts w:ascii="Verdana" w:hAnsi="Verdana"/>
            <w:sz w:val="20"/>
            <w:szCs w:val="20"/>
            <w:lang w:val="sk-SK" w:eastAsia="cs-CZ"/>
          </w:rPr>
          <w:t>31</w:t>
        </w:r>
      </w:ins>
      <w:r w:rsidR="008C3FAB" w:rsidRPr="008C3FAB">
        <w:rPr>
          <w:rFonts w:ascii="Verdana" w:hAnsi="Verdana"/>
          <w:sz w:val="20"/>
          <w:szCs w:val="20"/>
          <w:lang w:val="sk-SK" w:eastAsia="cs-CZ"/>
        </w:rPr>
        <w:t xml:space="preserve">. </w:t>
      </w:r>
      <w:del w:id="2" w:author="Zuzana Hušeková" w:date="2018-08-30T11:25:00Z">
        <w:r w:rsidR="0097766A" w:rsidDel="00921AB2">
          <w:rPr>
            <w:rFonts w:ascii="Verdana" w:hAnsi="Verdana"/>
            <w:sz w:val="20"/>
            <w:szCs w:val="20"/>
            <w:lang w:val="sk-SK" w:eastAsia="cs-CZ"/>
          </w:rPr>
          <w:delText>0</w:delText>
        </w:r>
        <w:r w:rsidR="00F030A6" w:rsidDel="00921AB2">
          <w:rPr>
            <w:rFonts w:ascii="Verdana" w:hAnsi="Verdana"/>
            <w:sz w:val="20"/>
            <w:szCs w:val="20"/>
            <w:lang w:val="sk-SK" w:eastAsia="cs-CZ"/>
          </w:rPr>
          <w:delText>6</w:delText>
        </w:r>
      </w:del>
      <w:ins w:id="3" w:author="Zuzana Hušeková" w:date="2018-08-30T11:25:00Z">
        <w:r w:rsidR="00921AB2">
          <w:rPr>
            <w:rFonts w:ascii="Verdana" w:hAnsi="Verdana"/>
            <w:sz w:val="20"/>
            <w:szCs w:val="20"/>
            <w:lang w:val="sk-SK" w:eastAsia="cs-CZ"/>
          </w:rPr>
          <w:t>08</w:t>
        </w:r>
      </w:ins>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04A3321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4" w:author="Zuzana Hušeková" w:date="2018-08-30T11:25:00Z">
        <w:r w:rsidR="00F030A6" w:rsidDel="00921AB2">
          <w:rPr>
            <w:rFonts w:ascii="Verdana" w:hAnsi="Verdana"/>
            <w:sz w:val="20"/>
            <w:szCs w:val="20"/>
            <w:lang w:val="sk-SK" w:eastAsia="cs-CZ"/>
          </w:rPr>
          <w:delText>28</w:delText>
        </w:r>
      </w:del>
      <w:ins w:id="5" w:author="Zuzana Hušeková" w:date="2018-08-30T11:25:00Z">
        <w:r w:rsidR="00921AB2">
          <w:rPr>
            <w:rFonts w:ascii="Verdana" w:hAnsi="Verdana"/>
            <w:sz w:val="20"/>
            <w:szCs w:val="20"/>
            <w:lang w:val="sk-SK" w:eastAsia="cs-CZ"/>
          </w:rPr>
          <w:t>31</w:t>
        </w:r>
      </w:ins>
      <w:r w:rsidR="008C3FAB" w:rsidRPr="008C3FAB">
        <w:rPr>
          <w:rFonts w:ascii="Verdana" w:hAnsi="Verdana"/>
          <w:sz w:val="20"/>
          <w:szCs w:val="20"/>
          <w:lang w:val="sk-SK" w:eastAsia="cs-CZ"/>
        </w:rPr>
        <w:t xml:space="preserve">. </w:t>
      </w:r>
      <w:del w:id="6" w:author="Zuzana Hušeková" w:date="2018-08-30T11:25:00Z">
        <w:r w:rsidR="0097766A" w:rsidDel="00921AB2">
          <w:rPr>
            <w:rFonts w:ascii="Verdana" w:hAnsi="Verdana"/>
            <w:sz w:val="20"/>
            <w:szCs w:val="20"/>
            <w:lang w:val="sk-SK" w:eastAsia="cs-CZ"/>
          </w:rPr>
          <w:delText>0</w:delText>
        </w:r>
        <w:r w:rsidR="00F030A6" w:rsidDel="00921AB2">
          <w:rPr>
            <w:rFonts w:ascii="Verdana" w:hAnsi="Verdana"/>
            <w:sz w:val="20"/>
            <w:szCs w:val="20"/>
            <w:lang w:val="sk-SK" w:eastAsia="cs-CZ"/>
          </w:rPr>
          <w:delText>6</w:delText>
        </w:r>
      </w:del>
      <w:ins w:id="7" w:author="Zuzana Hušeková" w:date="2018-08-30T11:25:00Z">
        <w:r w:rsidR="00921AB2">
          <w:rPr>
            <w:rFonts w:ascii="Verdana" w:hAnsi="Verdana"/>
            <w:sz w:val="20"/>
            <w:szCs w:val="20"/>
            <w:lang w:val="sk-SK" w:eastAsia="cs-CZ"/>
          </w:rPr>
          <w:t>08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7FB2BF1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8" w:author="Zuzana Hušeková" w:date="2018-08-30T11:25:00Z">
        <w:r w:rsidR="00F030A6" w:rsidDel="00921AB2">
          <w:rPr>
            <w:rFonts w:ascii="Verdana" w:hAnsi="Verdana"/>
            <w:sz w:val="20"/>
            <w:szCs w:val="20"/>
            <w:lang w:val="sk-SK" w:eastAsia="cs-CZ"/>
          </w:rPr>
          <w:delText>28</w:delText>
        </w:r>
      </w:del>
      <w:ins w:id="9" w:author="Zuzana Hušeková" w:date="2018-08-30T11:25:00Z">
        <w:r w:rsidR="00921AB2">
          <w:rPr>
            <w:rFonts w:ascii="Verdana" w:hAnsi="Verdana"/>
            <w:sz w:val="20"/>
            <w:szCs w:val="20"/>
            <w:lang w:val="sk-SK" w:eastAsia="cs-CZ"/>
          </w:rPr>
          <w:t>31</w:t>
        </w:r>
      </w:ins>
      <w:r w:rsidR="008C3FAB" w:rsidRPr="008C3FAB">
        <w:rPr>
          <w:rFonts w:ascii="Verdana" w:hAnsi="Verdana"/>
          <w:sz w:val="20"/>
          <w:szCs w:val="20"/>
          <w:lang w:val="sk-SK" w:eastAsia="cs-CZ"/>
        </w:rPr>
        <w:t xml:space="preserve">. </w:t>
      </w:r>
      <w:del w:id="10" w:author="Zuzana Hušeková" w:date="2018-08-30T11:25:00Z">
        <w:r w:rsidR="0097766A" w:rsidDel="00921AB2">
          <w:rPr>
            <w:rFonts w:ascii="Verdana" w:hAnsi="Verdana"/>
            <w:sz w:val="20"/>
            <w:szCs w:val="20"/>
            <w:lang w:val="sk-SK" w:eastAsia="cs-CZ"/>
          </w:rPr>
          <w:delText>0</w:delText>
        </w:r>
        <w:r w:rsidR="00F030A6" w:rsidDel="00921AB2">
          <w:rPr>
            <w:rFonts w:ascii="Verdana" w:hAnsi="Verdana"/>
            <w:sz w:val="20"/>
            <w:szCs w:val="20"/>
            <w:lang w:val="sk-SK" w:eastAsia="cs-CZ"/>
          </w:rPr>
          <w:delText>6</w:delText>
        </w:r>
      </w:del>
      <w:ins w:id="11" w:author="Zuzana Hušeková" w:date="2018-08-30T11:25:00Z">
        <w:r w:rsidR="00921AB2">
          <w:rPr>
            <w:rFonts w:ascii="Verdana" w:hAnsi="Verdana"/>
            <w:sz w:val="20"/>
            <w:szCs w:val="20"/>
            <w:lang w:val="sk-SK" w:eastAsia="cs-CZ"/>
          </w:rPr>
          <w:t>08</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7B48C13"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del w:id="12" w:author="Zuzana Hušeková" w:date="2018-08-30T11:25:00Z">
        <w:r w:rsidR="00F030A6" w:rsidDel="00921AB2">
          <w:rPr>
            <w:rFonts w:ascii="Verdana" w:hAnsi="Verdana"/>
            <w:sz w:val="20"/>
            <w:szCs w:val="20"/>
            <w:lang w:val="sk-SK" w:eastAsia="cs-CZ"/>
          </w:rPr>
          <w:delText>2</w:delText>
        </w:r>
      </w:del>
      <w:ins w:id="13" w:author="Zuzana Hušeková" w:date="2018-08-30T11:25:00Z">
        <w:r w:rsidR="00921AB2">
          <w:rPr>
            <w:rFonts w:ascii="Verdana" w:hAnsi="Verdana"/>
            <w:sz w:val="20"/>
            <w:szCs w:val="20"/>
            <w:lang w:val="sk-SK" w:eastAsia="cs-CZ"/>
          </w:rPr>
          <w:t>3</w:t>
        </w:r>
      </w:ins>
      <w:r>
        <w:rPr>
          <w:rFonts w:ascii="Verdana" w:hAnsi="Verdana"/>
          <w:sz w:val="20"/>
          <w:szCs w:val="20"/>
          <w:lang w:val="sk-SK" w:eastAsia="cs-CZ"/>
        </w:rPr>
        <w:t xml:space="preserve">; platnosť od: </w:t>
      </w:r>
      <w:del w:id="14" w:author="Zuzana Hušeková" w:date="2018-08-30T11:25:00Z">
        <w:r w:rsidR="00F030A6" w:rsidDel="00921AB2">
          <w:rPr>
            <w:rFonts w:ascii="Verdana" w:hAnsi="Verdana"/>
            <w:sz w:val="20"/>
            <w:szCs w:val="20"/>
            <w:lang w:val="sk-SK" w:eastAsia="cs-CZ"/>
          </w:rPr>
          <w:delText>28</w:delText>
        </w:r>
      </w:del>
      <w:ins w:id="15" w:author="Zuzana Hušeková" w:date="2018-08-30T11:25:00Z">
        <w:r w:rsidR="00921AB2">
          <w:rPr>
            <w:rFonts w:ascii="Verdana" w:hAnsi="Verdana"/>
            <w:sz w:val="20"/>
            <w:szCs w:val="20"/>
            <w:lang w:val="sk-SK" w:eastAsia="cs-CZ"/>
          </w:rPr>
          <w:t>31</w:t>
        </w:r>
      </w:ins>
      <w:r w:rsidR="008C3FAB" w:rsidRPr="008C3FAB">
        <w:rPr>
          <w:rFonts w:ascii="Verdana" w:hAnsi="Verdana"/>
          <w:sz w:val="20"/>
          <w:szCs w:val="20"/>
          <w:lang w:val="sk-SK" w:eastAsia="cs-CZ"/>
        </w:rPr>
        <w:t xml:space="preserve">. </w:t>
      </w:r>
      <w:del w:id="16" w:author="Zuzana Hušeková" w:date="2018-08-30T11:25:00Z">
        <w:r w:rsidR="0097766A" w:rsidDel="00921AB2">
          <w:rPr>
            <w:rFonts w:ascii="Verdana" w:hAnsi="Verdana"/>
            <w:sz w:val="20"/>
            <w:szCs w:val="20"/>
            <w:lang w:val="sk-SK" w:eastAsia="cs-CZ"/>
          </w:rPr>
          <w:delText>0</w:delText>
        </w:r>
        <w:r w:rsidR="00F030A6" w:rsidDel="00921AB2">
          <w:rPr>
            <w:rFonts w:ascii="Verdana" w:hAnsi="Verdana"/>
            <w:sz w:val="20"/>
            <w:szCs w:val="20"/>
            <w:lang w:val="sk-SK" w:eastAsia="cs-CZ"/>
          </w:rPr>
          <w:delText>6</w:delText>
        </w:r>
      </w:del>
      <w:ins w:id="17" w:author="Zuzana Hušeková" w:date="2018-08-30T11:25:00Z">
        <w:r w:rsidR="00921AB2">
          <w:rPr>
            <w:rFonts w:ascii="Verdana" w:hAnsi="Verdana"/>
            <w:sz w:val="20"/>
            <w:szCs w:val="20"/>
            <w:lang w:val="sk-SK" w:eastAsia="cs-CZ"/>
          </w:rPr>
          <w:t>08</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del w:id="18" w:author="Zuzana Hušeková" w:date="2018-08-30T11:25:00Z">
        <w:r w:rsidR="00F030A6" w:rsidDel="00921AB2">
          <w:rPr>
            <w:rFonts w:ascii="Verdana" w:hAnsi="Verdana"/>
            <w:sz w:val="20"/>
            <w:szCs w:val="20"/>
            <w:lang w:val="sk-SK" w:eastAsia="cs-CZ"/>
          </w:rPr>
          <w:delText>28</w:delText>
        </w:r>
      </w:del>
      <w:ins w:id="19" w:author="Zuzana Hušeková" w:date="2018-08-30T11:25:00Z">
        <w:r w:rsidR="00921AB2">
          <w:rPr>
            <w:rFonts w:ascii="Verdana" w:hAnsi="Verdana"/>
            <w:sz w:val="20"/>
            <w:szCs w:val="20"/>
            <w:lang w:val="sk-SK" w:eastAsia="cs-CZ"/>
          </w:rPr>
          <w:t>01</w:t>
        </w:r>
      </w:ins>
      <w:r w:rsidR="008C3FAB" w:rsidRPr="008C3FAB">
        <w:rPr>
          <w:rFonts w:ascii="Verdana" w:hAnsi="Verdana"/>
          <w:sz w:val="20"/>
          <w:szCs w:val="20"/>
          <w:lang w:val="sk-SK" w:eastAsia="cs-CZ"/>
        </w:rPr>
        <w:t xml:space="preserve">. </w:t>
      </w:r>
      <w:del w:id="20" w:author="Zuzana Hušeková" w:date="2018-08-30T11:25:00Z">
        <w:r w:rsidR="0097766A" w:rsidDel="00921AB2">
          <w:rPr>
            <w:rFonts w:ascii="Verdana" w:hAnsi="Verdana"/>
            <w:sz w:val="20"/>
            <w:szCs w:val="20"/>
            <w:lang w:val="sk-SK" w:eastAsia="cs-CZ"/>
          </w:rPr>
          <w:delText>0</w:delText>
        </w:r>
        <w:r w:rsidR="00F030A6" w:rsidDel="00921AB2">
          <w:rPr>
            <w:rFonts w:ascii="Verdana" w:hAnsi="Verdana"/>
            <w:sz w:val="20"/>
            <w:szCs w:val="20"/>
            <w:lang w:val="sk-SK" w:eastAsia="cs-CZ"/>
          </w:rPr>
          <w:delText>6</w:delText>
        </w:r>
      </w:del>
      <w:ins w:id="21" w:author="Zuzana Hušeková" w:date="2018-08-30T11:25:00Z">
        <w:r w:rsidR="00921AB2">
          <w:rPr>
            <w:rFonts w:ascii="Verdana" w:hAnsi="Verdana"/>
            <w:sz w:val="20"/>
            <w:szCs w:val="20"/>
            <w:lang w:val="sk-SK" w:eastAsia="cs-CZ"/>
          </w:rPr>
          <w:t>0</w:t>
        </w:r>
      </w:ins>
      <w:ins w:id="22" w:author="Zuzana Hušeková" w:date="2018-08-31T11:27:00Z">
        <w:r w:rsidR="00CC64CE">
          <w:rPr>
            <w:rFonts w:ascii="Verdana" w:hAnsi="Verdana"/>
            <w:sz w:val="20"/>
            <w:szCs w:val="20"/>
            <w:lang w:val="sk-SK" w:eastAsia="cs-CZ"/>
          </w:rPr>
          <w:t>9</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C0" w14:textId="77777777" w:rsidR="00D31186" w:rsidRPr="0017594C" w:rsidRDefault="00D31186" w:rsidP="00B72620">
      <w:pPr>
        <w:jc w:val="both"/>
        <w:rPr>
          <w:b/>
          <w:color w:val="002776" w:themeColor="text2"/>
          <w:sz w:val="60"/>
          <w:lang w:val="sk-SK"/>
        </w:rPr>
      </w:pPr>
    </w:p>
    <w:p w14:paraId="01291AD2" w14:textId="77777777" w:rsidR="00F13B33" w:rsidRPr="0017594C" w:rsidRDefault="00F13B33" w:rsidP="00B72620">
      <w:pPr>
        <w:pStyle w:val="Nadpis1"/>
        <w:numPr>
          <w:ilvl w:val="0"/>
          <w:numId w:val="0"/>
        </w:numPr>
        <w:jc w:val="both"/>
        <w:rPr>
          <w:lang w:val="sk-SK"/>
        </w:rPr>
      </w:pPr>
      <w:bookmarkStart w:id="23" w:name="_Toc440375085"/>
      <w:r w:rsidRPr="0017594C">
        <w:rPr>
          <w:lang w:val="sk-SK"/>
        </w:rPr>
        <w:lastRenderedPageBreak/>
        <w:t>Obsah</w:t>
      </w:r>
      <w:bookmarkEnd w:id="2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546BB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546BB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546BB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546BB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4" w:name="_Toc440375086"/>
      <w:r w:rsidR="0015128C" w:rsidRPr="0017594C">
        <w:rPr>
          <w:lang w:val="sk-SK"/>
        </w:rPr>
        <w:t>Úvod</w:t>
      </w:r>
      <w:bookmarkEnd w:id="24"/>
    </w:p>
    <w:p w14:paraId="01291AEB" w14:textId="77777777" w:rsidR="0015128C" w:rsidRPr="00B519B4" w:rsidRDefault="00425889" w:rsidP="00B72620">
      <w:pPr>
        <w:pStyle w:val="Nadpis2"/>
        <w:jc w:val="both"/>
        <w:rPr>
          <w:lang w:val="sk-SK"/>
        </w:rPr>
      </w:pPr>
      <w:bookmarkStart w:id="25" w:name="_Toc440375087"/>
      <w:r w:rsidRPr="0017594C">
        <w:rPr>
          <w:lang w:val="sk-SK"/>
        </w:rPr>
        <w:t>Cieľ prí</w:t>
      </w:r>
      <w:r w:rsidR="0015128C" w:rsidRPr="00B519B4">
        <w:rPr>
          <w:lang w:val="sk-SK"/>
        </w:rPr>
        <w:t>ručky</w:t>
      </w:r>
      <w:bookmarkEnd w:id="2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6" w:name="_Toc440375088"/>
      <w:r w:rsidRPr="0017594C">
        <w:rPr>
          <w:lang w:val="sk-SK"/>
        </w:rPr>
        <w:t>Zoznam použitých skratiek</w:t>
      </w:r>
      <w:bookmarkEnd w:id="2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7" w:name="_Toc440375089"/>
      <w:r w:rsidRPr="0017594C">
        <w:rPr>
          <w:lang w:val="sk-SK"/>
        </w:rPr>
        <w:t>Definícia pojmov</w:t>
      </w:r>
      <w:bookmarkEnd w:id="2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8" w:name="_Toc440375090"/>
      <w:r w:rsidRPr="0017594C">
        <w:rPr>
          <w:lang w:val="sk-SK"/>
        </w:rPr>
        <w:lastRenderedPageBreak/>
        <w:t>Schvaľovanie žiadostí o</w:t>
      </w:r>
      <w:r w:rsidR="00DF2BBA" w:rsidRPr="0017594C">
        <w:rPr>
          <w:lang w:val="sk-SK"/>
        </w:rPr>
        <w:t> </w:t>
      </w:r>
      <w:r w:rsidRPr="0017594C">
        <w:rPr>
          <w:lang w:val="sk-SK"/>
        </w:rPr>
        <w:t>NFP</w:t>
      </w:r>
      <w:bookmarkEnd w:id="2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9" w:name="_Toc440375091"/>
      <w:r w:rsidRPr="0017594C">
        <w:rPr>
          <w:lang w:val="sk-SK"/>
        </w:rPr>
        <w:t>Administratívne overenie</w:t>
      </w:r>
      <w:r w:rsidR="008C5965" w:rsidRPr="0017594C">
        <w:rPr>
          <w:lang w:val="sk-SK"/>
        </w:rPr>
        <w:t xml:space="preserve"> žiadostí o NFP</w:t>
      </w:r>
      <w:bookmarkEnd w:id="29"/>
    </w:p>
    <w:p w14:paraId="01291B72"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1" w:name="_Toc440375093"/>
      <w:r w:rsidRPr="0017594C">
        <w:rPr>
          <w:lang w:val="sk-SK"/>
        </w:rPr>
        <w:t>Vydávanie rozhodnutí</w:t>
      </w:r>
      <w:bookmarkEnd w:id="31"/>
    </w:p>
    <w:p w14:paraId="01291B79"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2" w:name="_Toc440375094"/>
      <w:r w:rsidRPr="0017594C">
        <w:rPr>
          <w:lang w:val="sk-SK"/>
        </w:rPr>
        <w:lastRenderedPageBreak/>
        <w:t>P</w:t>
      </w:r>
      <w:r w:rsidR="00AF05C9" w:rsidRPr="0017594C">
        <w:rPr>
          <w:lang w:val="sk-SK"/>
        </w:rPr>
        <w:t>opis procesov odborného hodnotenia</w:t>
      </w:r>
      <w:bookmarkEnd w:id="3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3" w:name="_Toc440375095"/>
      <w:r w:rsidRPr="0017594C">
        <w:rPr>
          <w:lang w:val="sk-SK"/>
        </w:rPr>
        <w:t>Kritér</w:t>
      </w:r>
      <w:r w:rsidR="00D46D27" w:rsidRPr="00B519B4">
        <w:rPr>
          <w:lang w:val="sk-SK"/>
        </w:rPr>
        <w:t>iá pre výber projektov</w:t>
      </w:r>
      <w:bookmarkEnd w:id="3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4" w:name="_Toc440375096"/>
      <w:r w:rsidRPr="0017594C">
        <w:rPr>
          <w:lang w:val="sk-SK"/>
        </w:rPr>
        <w:t>Výber odborných hodnotiteľov</w:t>
      </w:r>
      <w:bookmarkEnd w:id="34"/>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w:t>
      </w:r>
      <w:proofErr w:type="spellStart"/>
      <w:r w:rsidR="00B3573C" w:rsidRPr="00B3573C">
        <w:rPr>
          <w:szCs w:val="19"/>
          <w:lang w:val="sk-SK"/>
        </w:rPr>
        <w:t>link</w:t>
      </w:r>
      <w:proofErr w:type="spellEnd"/>
      <w:r w:rsidR="00B3573C" w:rsidRPr="00B3573C">
        <w:rPr>
          <w:szCs w:val="19"/>
          <w:lang w:val="sk-SK"/>
        </w:rPr>
        <w:t xml:space="preserve">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sidR="00E5099E">
        <w:rPr>
          <w:szCs w:val="19"/>
        </w:rPr>
        <w:t>spĺňajúce</w:t>
      </w:r>
      <w:proofErr w:type="spellEnd"/>
      <w:r w:rsidR="00E5099E">
        <w:rPr>
          <w:szCs w:val="19"/>
        </w:rPr>
        <w:t xml:space="preserve"> </w:t>
      </w:r>
      <w:proofErr w:type="spellStart"/>
      <w:r w:rsidR="00E5099E">
        <w:rPr>
          <w:szCs w:val="19"/>
        </w:rPr>
        <w:t>minimálne</w:t>
      </w:r>
      <w:proofErr w:type="spellEnd"/>
      <w:r w:rsidR="00E5099E">
        <w:rPr>
          <w:szCs w:val="19"/>
        </w:rPr>
        <w:t xml:space="preserve"> </w:t>
      </w:r>
      <w:proofErr w:type="spellStart"/>
      <w:r w:rsidR="00E5099E">
        <w:rPr>
          <w:szCs w:val="19"/>
        </w:rPr>
        <w:t>štandardy</w:t>
      </w:r>
      <w:proofErr w:type="spellEnd"/>
      <w:r w:rsidR="00E5099E">
        <w:rPr>
          <w:szCs w:val="19"/>
        </w:rPr>
        <w:t xml:space="preserve"> </w:t>
      </w:r>
      <w:proofErr w:type="spellStart"/>
      <w:r w:rsidR="00E5099E">
        <w:rPr>
          <w:szCs w:val="19"/>
        </w:rPr>
        <w:t>podľa</w:t>
      </w:r>
      <w:proofErr w:type="spellEnd"/>
      <w:r w:rsidR="00E5099E">
        <w:rPr>
          <w:szCs w:val="19"/>
        </w:rPr>
        <w:t xml:space="preserve"> MP CKO č. 29 k </w:t>
      </w:r>
      <w:proofErr w:type="spellStart"/>
      <w:r w:rsidR="00E5099E">
        <w:rPr>
          <w:szCs w:val="19"/>
        </w:rPr>
        <w:t>výberu</w:t>
      </w:r>
      <w:proofErr w:type="spellEnd"/>
      <w:r w:rsidR="00E5099E">
        <w:rPr>
          <w:szCs w:val="19"/>
        </w:rPr>
        <w:t xml:space="preserve"> </w:t>
      </w:r>
      <w:proofErr w:type="spellStart"/>
      <w:r w:rsidR="00E5099E">
        <w:rPr>
          <w:szCs w:val="19"/>
        </w:rPr>
        <w:t>odborných</w:t>
      </w:r>
      <w:proofErr w:type="spellEnd"/>
      <w:r w:rsidR="00E5099E">
        <w:rPr>
          <w:szCs w:val="19"/>
        </w:rPr>
        <w:t xml:space="preserve"> </w:t>
      </w:r>
      <w:proofErr w:type="spellStart"/>
      <w:r w:rsidR="004B6E82">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31E724B" w:rsidR="00E61290" w:rsidRPr="007B21BF" w:rsidRDefault="00D7430E" w:rsidP="00E61290">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00E61290" w:rsidRPr="007B21BF">
        <w:rPr>
          <w:rFonts w:cs="Arial"/>
          <w:szCs w:val="19"/>
          <w:lang w:val="sk-SK"/>
        </w:rPr>
        <w:t xml:space="preserve"> </w:t>
      </w:r>
    </w:p>
    <w:p w14:paraId="2A1B4C4B" w14:textId="36AA98F3" w:rsidR="009A3D44" w:rsidRDefault="00341A7D" w:rsidP="00E61290">
      <w:pPr>
        <w:spacing w:before="120" w:after="120" w:line="288" w:lineRule="auto"/>
        <w:jc w:val="both"/>
        <w:rPr>
          <w:ins w:id="35" w:author="Miruška Hrabčáková" w:date="2018-07-04T11:07:00Z"/>
          <w:rFonts w:cs="Arial"/>
          <w:szCs w:val="19"/>
          <w:lang w:val="sk-SK"/>
        </w:rPr>
      </w:pPr>
      <w:r>
        <w:rPr>
          <w:szCs w:val="19"/>
        </w:rPr>
        <w:t>V </w:t>
      </w:r>
      <w:proofErr w:type="spellStart"/>
      <w:r>
        <w:rPr>
          <w:szCs w:val="19"/>
        </w:rPr>
        <w:t>prípade</w:t>
      </w:r>
      <w:proofErr w:type="spellEnd"/>
      <w:r>
        <w:rPr>
          <w:szCs w:val="19"/>
        </w:rPr>
        <w:t xml:space="preserve"> </w:t>
      </w:r>
      <w:proofErr w:type="spellStart"/>
      <w:r>
        <w:rPr>
          <w:szCs w:val="19"/>
        </w:rPr>
        <w:t>plnej</w:t>
      </w:r>
      <w:proofErr w:type="spellEnd"/>
      <w:r>
        <w:rPr>
          <w:szCs w:val="19"/>
        </w:rPr>
        <w:t xml:space="preserve"> </w:t>
      </w:r>
      <w:proofErr w:type="spellStart"/>
      <w:r>
        <w:rPr>
          <w:szCs w:val="19"/>
        </w:rPr>
        <w:t>funkčnosti</w:t>
      </w:r>
      <w:proofErr w:type="spellEnd"/>
      <w:r>
        <w:rPr>
          <w:szCs w:val="19"/>
        </w:rPr>
        <w:t xml:space="preserve"> a </w:t>
      </w:r>
      <w:proofErr w:type="spellStart"/>
      <w:r>
        <w:rPr>
          <w:szCs w:val="19"/>
        </w:rPr>
        <w:t>dostupnosti</w:t>
      </w:r>
      <w:proofErr w:type="spellEnd"/>
      <w:r>
        <w:rPr>
          <w:szCs w:val="19"/>
        </w:rPr>
        <w:t xml:space="preserve"> </w:t>
      </w:r>
      <w:proofErr w:type="spellStart"/>
      <w:r>
        <w:rPr>
          <w:szCs w:val="19"/>
        </w:rPr>
        <w:t>relevantnej</w:t>
      </w:r>
      <w:proofErr w:type="spellEnd"/>
      <w:r>
        <w:rPr>
          <w:szCs w:val="19"/>
        </w:rPr>
        <w:t xml:space="preserve"> </w:t>
      </w:r>
      <w:proofErr w:type="spellStart"/>
      <w:r>
        <w:rPr>
          <w:szCs w:val="19"/>
        </w:rPr>
        <w:t>funkcionality</w:t>
      </w:r>
      <w:proofErr w:type="spellEnd"/>
      <w:r>
        <w:rPr>
          <w:szCs w:val="19"/>
        </w:rPr>
        <w:t xml:space="preserve"> v ITMS 2014+, </w:t>
      </w:r>
      <w:proofErr w:type="spellStart"/>
      <w:r>
        <w:rPr>
          <w:szCs w:val="19"/>
        </w:rPr>
        <w:t>zabezpečí</w:t>
      </w:r>
      <w:proofErr w:type="spellEnd"/>
      <w:r>
        <w:rPr>
          <w:szCs w:val="19"/>
        </w:rPr>
        <w:t xml:space="preserve"> VO </w:t>
      </w:r>
      <w:proofErr w:type="spellStart"/>
      <w:r>
        <w:rPr>
          <w:szCs w:val="19"/>
        </w:rPr>
        <w:t>MaH</w:t>
      </w:r>
      <w:proofErr w:type="spellEnd"/>
      <w:r>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ITMS. </w:t>
      </w:r>
      <w:bookmarkStart w:id="36" w:name="_GoBack"/>
      <w:ins w:id="37" w:author="Miruška Hrabčáková" w:date="2018-07-04T11:05:00Z">
        <w:r w:rsidR="00430FDE">
          <w:rPr>
            <w:rFonts w:cs="Arial"/>
            <w:szCs w:val="19"/>
            <w:lang w:val="sk-SK"/>
          </w:rPr>
          <w:t>V súlade s MP CKO č. 29</w:t>
        </w:r>
      </w:ins>
      <w:ins w:id="38" w:author="Miruška Hrabčáková" w:date="2018-07-04T11:06:00Z">
        <w:r w:rsidR="00430FDE" w:rsidRPr="00430FDE">
          <w:t xml:space="preserve"> </w:t>
        </w:r>
        <w:r w:rsidR="00430FDE">
          <w:t xml:space="preserve">RO pre </w:t>
        </w:r>
        <w:r w:rsidR="00430FDE">
          <w:lastRenderedPageBreak/>
          <w:t xml:space="preserve">OP EVS </w:t>
        </w:r>
        <w:r w:rsidR="00430FDE" w:rsidRPr="00430FDE">
          <w:rPr>
            <w:rFonts w:cs="Arial"/>
            <w:szCs w:val="19"/>
            <w:lang w:val="sk-SK"/>
          </w:rPr>
          <w:t xml:space="preserve">vloží informácie o odborných hodnotiteľoch výzvy do ITMS 2014+ najneskôr do 60 pracovných dní od skončenia rozhodovania o </w:t>
        </w:r>
        <w:proofErr w:type="spellStart"/>
        <w:r w:rsidR="00430FDE" w:rsidRPr="00430FDE">
          <w:rPr>
            <w:rFonts w:cs="Arial"/>
            <w:szCs w:val="19"/>
            <w:lang w:val="sk-SK"/>
          </w:rPr>
          <w:t>ŽoNFP</w:t>
        </w:r>
        <w:proofErr w:type="spellEnd"/>
        <w:r w:rsidR="00430FDE" w:rsidRPr="00430FDE">
          <w:rPr>
            <w:rFonts w:cs="Arial"/>
            <w:szCs w:val="19"/>
            <w:lang w:val="sk-SK"/>
          </w:rPr>
          <w:t xml:space="preserve"> pre každú výzvu (resp. kolo výzvy) alebo vyzvanie</w:t>
        </w:r>
      </w:ins>
      <w:ins w:id="39" w:author="Miruška Hrabčáková" w:date="2018-07-04T11:08:00Z">
        <w:r w:rsidR="009A3D44">
          <w:rPr>
            <w:rFonts w:cs="Arial"/>
            <w:szCs w:val="19"/>
            <w:lang w:val="sk-SK"/>
          </w:rPr>
          <w:t xml:space="preserve"> (najmä </w:t>
        </w:r>
        <w:proofErr w:type="spellStart"/>
        <w:r w:rsidR="009A3D44" w:rsidRPr="00EB6847">
          <w:t>titul</w:t>
        </w:r>
        <w:proofErr w:type="spellEnd"/>
        <w:r w:rsidR="009A3D44" w:rsidRPr="00EB6847">
          <w:t xml:space="preserve">, </w:t>
        </w:r>
        <w:proofErr w:type="spellStart"/>
        <w:r w:rsidR="009A3D44" w:rsidRPr="00EB6847">
          <w:t>meno</w:t>
        </w:r>
        <w:proofErr w:type="spellEnd"/>
        <w:r w:rsidR="009A3D44" w:rsidRPr="00EB6847">
          <w:t xml:space="preserve"> a </w:t>
        </w:r>
        <w:proofErr w:type="spellStart"/>
        <w:r w:rsidR="009A3D44" w:rsidRPr="00EB6847">
          <w:t>priezvisko</w:t>
        </w:r>
        <w:proofErr w:type="spellEnd"/>
        <w:r w:rsidR="009A3D44" w:rsidRPr="00EB6847">
          <w:t xml:space="preserve"> </w:t>
        </w:r>
        <w:proofErr w:type="spellStart"/>
        <w:r w:rsidR="009A3D44" w:rsidRPr="00EB6847">
          <w:t>každého</w:t>
        </w:r>
        <w:proofErr w:type="spellEnd"/>
        <w:r w:rsidR="009A3D44" w:rsidRPr="00EB6847">
          <w:t xml:space="preserve"> OH</w:t>
        </w:r>
        <w:r w:rsidR="009A3D44">
          <w:t xml:space="preserve">, </w:t>
        </w:r>
      </w:ins>
      <w:proofErr w:type="spellStart"/>
      <w:ins w:id="40" w:author="Miruška Hrabčáková" w:date="2018-07-04T11:09:00Z">
        <w:r w:rsidR="009A3D44">
          <w:t>informácie</w:t>
        </w:r>
        <w:proofErr w:type="spellEnd"/>
        <w:r w:rsidR="009A3D44">
          <w:t xml:space="preserve"> o </w:t>
        </w:r>
        <w:proofErr w:type="spellStart"/>
        <w:r w:rsidR="009A3D44">
          <w:t>praxi</w:t>
        </w:r>
        <w:proofErr w:type="spellEnd"/>
        <w:r w:rsidR="009A3D44">
          <w:t xml:space="preserve"> OH a pod.)</w:t>
        </w:r>
      </w:ins>
      <w:ins w:id="41" w:author="Miruška Hrabčáková" w:date="2018-07-04T11:06:00Z">
        <w:r w:rsidR="00430FDE" w:rsidRPr="00430FDE">
          <w:rPr>
            <w:rFonts w:cs="Arial"/>
            <w:szCs w:val="19"/>
            <w:lang w:val="sk-SK"/>
          </w:rPr>
          <w:t xml:space="preserve">. </w:t>
        </w:r>
      </w:ins>
      <w:ins w:id="42" w:author="Miruška Hrabčáková" w:date="2018-07-04T11:05:00Z">
        <w:r w:rsidR="00430FDE">
          <w:rPr>
            <w:rFonts w:cs="Arial"/>
            <w:szCs w:val="19"/>
            <w:lang w:val="sk-SK"/>
          </w:rPr>
          <w:t xml:space="preserve"> </w:t>
        </w:r>
      </w:ins>
    </w:p>
    <w:bookmarkEnd w:id="36"/>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proofErr w:type="spellStart"/>
      <w:r>
        <w:rPr>
          <w:rFonts w:cs="Arial"/>
          <w:szCs w:val="18"/>
        </w:rPr>
        <w:t>výbere</w:t>
      </w:r>
      <w:proofErr w:type="spellEnd"/>
      <w:r>
        <w:rPr>
          <w:rFonts w:cs="Arial"/>
          <w:szCs w:val="18"/>
        </w:rPr>
        <w:t xml:space="preserve"> </w:t>
      </w:r>
      <w:r w:rsidRPr="00027142">
        <w:rPr>
          <w:rFonts w:cs="Arial"/>
          <w:szCs w:val="18"/>
        </w:rPr>
        <w:t xml:space="preserve"> a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podpisu</w:t>
      </w:r>
      <w:proofErr w:type="spellEnd"/>
      <w:r w:rsidRPr="00027142">
        <w:rPr>
          <w:rFonts w:cs="Arial"/>
          <w:szCs w:val="18"/>
        </w:rPr>
        <w:t xml:space="preserve"> </w:t>
      </w:r>
      <w:proofErr w:type="spellStart"/>
      <w:r w:rsidRPr="00027142">
        <w:rPr>
          <w:rFonts w:cs="Arial"/>
          <w:szCs w:val="18"/>
        </w:rPr>
        <w:t>dohody</w:t>
      </w:r>
      <w:proofErr w:type="spellEnd"/>
      <w:r w:rsidRPr="00027142">
        <w:rPr>
          <w:rFonts w:cs="Arial"/>
          <w:szCs w:val="18"/>
        </w:rPr>
        <w:t xml:space="preserve"> o </w:t>
      </w:r>
      <w:proofErr w:type="spellStart"/>
      <w:r w:rsidRPr="00027142">
        <w:rPr>
          <w:rFonts w:cs="Arial"/>
          <w:szCs w:val="18"/>
        </w:rPr>
        <w:t>vykonaní</w:t>
      </w:r>
      <w:proofErr w:type="spellEnd"/>
      <w:r w:rsidRPr="00027142">
        <w:rPr>
          <w:rFonts w:cs="Arial"/>
          <w:szCs w:val="18"/>
        </w:rPr>
        <w:t xml:space="preserve"> </w:t>
      </w:r>
      <w:proofErr w:type="spellStart"/>
      <w:r w:rsidRPr="00027142">
        <w:rPr>
          <w:rFonts w:cs="Arial"/>
          <w:szCs w:val="18"/>
        </w:rPr>
        <w:t>práce</w:t>
      </w:r>
      <w:proofErr w:type="spellEnd"/>
      <w:r w:rsidRPr="00027142">
        <w:rPr>
          <w:rFonts w:cs="Arial"/>
          <w:szCs w:val="18"/>
        </w:rPr>
        <w:t xml:space="preserve"> </w:t>
      </w:r>
      <w:proofErr w:type="spellStart"/>
      <w:r w:rsidRPr="00027142">
        <w:rPr>
          <w:rFonts w:cs="Arial"/>
          <w:szCs w:val="18"/>
        </w:rPr>
        <w:t>medzi</w:t>
      </w:r>
      <w:proofErr w:type="spellEnd"/>
      <w:r w:rsidRPr="00027142">
        <w:rPr>
          <w:rFonts w:cs="Arial"/>
          <w:szCs w:val="18"/>
        </w:rPr>
        <w:t xml:space="preserve"> </w:t>
      </w:r>
      <w:proofErr w:type="spellStart"/>
      <w:r w:rsidRPr="00027142">
        <w:rPr>
          <w:rFonts w:cs="Arial"/>
          <w:szCs w:val="18"/>
        </w:rPr>
        <w:t>hodnotiteľmi</w:t>
      </w:r>
      <w:proofErr w:type="spellEnd"/>
      <w:r w:rsidRPr="00027142">
        <w:rPr>
          <w:rFonts w:cs="Arial"/>
          <w:szCs w:val="18"/>
        </w:rPr>
        <w:t xml:space="preserve"> a RO pre OP EVS/ MV SR a </w:t>
      </w:r>
      <w:proofErr w:type="spellStart"/>
      <w:r w:rsidRPr="00027142">
        <w:rPr>
          <w:rFonts w:cs="Arial"/>
          <w:szCs w:val="18"/>
        </w:rPr>
        <w:t>zároveň</w:t>
      </w:r>
      <w:proofErr w:type="spellEnd"/>
      <w:r w:rsidRPr="00027142">
        <w:rPr>
          <w:rFonts w:cs="Arial"/>
          <w:szCs w:val="18"/>
        </w:rPr>
        <w:t xml:space="preserv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w:t>
      </w:r>
      <w:proofErr w:type="spellStart"/>
      <w:r>
        <w:rPr>
          <w:rFonts w:cs="Arial"/>
          <w:szCs w:val="18"/>
        </w:rPr>
        <w:t>času</w:t>
      </w:r>
      <w:proofErr w:type="spellEnd"/>
      <w:r>
        <w:rPr>
          <w:rFonts w:cs="Arial"/>
          <w:szCs w:val="18"/>
        </w:rPr>
        <w:t xml:space="preserve"> </w:t>
      </w:r>
      <w:proofErr w:type="spellStart"/>
      <w:r>
        <w:rPr>
          <w:rFonts w:cs="Arial"/>
          <w:szCs w:val="18"/>
        </w:rPr>
        <w:t>plnej</w:t>
      </w:r>
      <w:proofErr w:type="spellEnd"/>
      <w:r>
        <w:rPr>
          <w:rFonts w:cs="Arial"/>
          <w:szCs w:val="18"/>
        </w:rPr>
        <w:t xml:space="preserve"> </w:t>
      </w:r>
      <w:proofErr w:type="spellStart"/>
      <w:r>
        <w:rPr>
          <w:rFonts w:cs="Arial"/>
          <w:szCs w:val="18"/>
        </w:rPr>
        <w:t>funkčnosti</w:t>
      </w:r>
      <w:proofErr w:type="spellEnd"/>
      <w:r>
        <w:rPr>
          <w:rFonts w:cs="Arial"/>
          <w:szCs w:val="18"/>
        </w:rPr>
        <w:t xml:space="preserve"> a </w:t>
      </w:r>
      <w:proofErr w:type="spellStart"/>
      <w:r>
        <w:rPr>
          <w:rFonts w:cs="Arial"/>
          <w:szCs w:val="18"/>
        </w:rPr>
        <w:t>dostupnosti</w:t>
      </w:r>
      <w:proofErr w:type="spellEnd"/>
      <w:r>
        <w:rPr>
          <w:rFonts w:cs="Arial"/>
          <w:szCs w:val="18"/>
        </w:rPr>
        <w:t xml:space="preserve">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priradenia</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ITMS, </w:t>
      </w:r>
      <w:proofErr w:type="spellStart"/>
      <w:r>
        <w:rPr>
          <w:szCs w:val="19"/>
        </w:rPr>
        <w:t>bude</w:t>
      </w:r>
      <w:proofErr w:type="spellEnd"/>
      <w:r>
        <w:rPr>
          <w:szCs w:val="19"/>
        </w:rPr>
        <w:t xml:space="preserve"> RO pre OP EVS </w:t>
      </w:r>
      <w:proofErr w:type="spellStart"/>
      <w:r>
        <w:rPr>
          <w:szCs w:val="19"/>
        </w:rPr>
        <w:t>postupovať</w:t>
      </w:r>
      <w:proofErr w:type="spellEnd"/>
      <w:r>
        <w:rPr>
          <w:szCs w:val="19"/>
        </w:rPr>
        <w:t xml:space="preserve"> </w:t>
      </w:r>
      <w:proofErr w:type="spellStart"/>
      <w:r>
        <w:rPr>
          <w:szCs w:val="19"/>
        </w:rPr>
        <w:t>nasledovne</w:t>
      </w:r>
      <w:proofErr w:type="spellEnd"/>
      <w:r>
        <w:rPr>
          <w:szCs w:val="19"/>
        </w:rPr>
        <w:t xml:space="preserv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43" w:name="_Toc440375097"/>
      <w:r w:rsidRPr="0017594C">
        <w:rPr>
          <w:lang w:val="sk-SK"/>
        </w:rPr>
        <w:t>Školenie odborných hodnotiteľov</w:t>
      </w:r>
      <w:bookmarkEnd w:id="43"/>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44" w:name="_Toc440375098"/>
      <w:r w:rsidRPr="0017594C">
        <w:rPr>
          <w:lang w:val="sk-SK"/>
        </w:rPr>
        <w:t>Organizačné a technické zabezpečenie priebehu odborného</w:t>
      </w:r>
      <w:r w:rsidRPr="00B519B4">
        <w:rPr>
          <w:lang w:val="sk-SK"/>
        </w:rPr>
        <w:t xml:space="preserve"> hodnotenia</w:t>
      </w:r>
      <w:bookmarkEnd w:id="4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(žrebom) priradené </w:t>
      </w:r>
      <w:r w:rsidRPr="0017594C">
        <w:rPr>
          <w:szCs w:val="19"/>
          <w:lang w:val="sk-SK"/>
        </w:rPr>
        <w:lastRenderedPageBreak/>
        <w:t>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lastRenderedPageBreak/>
        <w:t>atď</w:t>
      </w:r>
      <w:proofErr w:type="spellEnd"/>
      <w:r>
        <w:rPr>
          <w:rFonts w:cs="Arial"/>
          <w:szCs w:val="19"/>
          <w:lang w:eastAsia="cs-CZ"/>
        </w:rPr>
        <w:t>.</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424ECA25"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45" w:name="_Toc440375099"/>
      <w:r w:rsidRPr="0017594C">
        <w:rPr>
          <w:lang w:val="sk-SK"/>
        </w:rPr>
        <w:t>Spôsob vypracovania, odovzdávania a zadávania výstupov z odborného hodnotenia zo strany odborného hodnotiteľa</w:t>
      </w:r>
      <w:bookmarkEnd w:id="4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w:t>
      </w:r>
      <w:proofErr w:type="spellStart"/>
      <w:r w:rsidR="00624CC4" w:rsidRPr="00972FA1">
        <w:rPr>
          <w:sz w:val="19"/>
          <w:lang w:val="sk-SK"/>
        </w:rPr>
        <w:t>ŽoNFP</w:t>
      </w:r>
      <w:proofErr w:type="spellEnd"/>
      <w:r w:rsidR="00624CC4" w:rsidRPr="00972FA1">
        <w:rPr>
          <w:sz w:val="19"/>
          <w:lang w:val="sk-SK"/>
        </w:rPr>
        <w:t xml:space="preserve">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w:t>
      </w:r>
      <w:proofErr w:type="spellStart"/>
      <w:r w:rsidR="00624CC4" w:rsidRPr="00972FA1">
        <w:rPr>
          <w:sz w:val="19"/>
          <w:lang w:val="sk-SK"/>
        </w:rPr>
        <w:t>ŽoNFP</w:t>
      </w:r>
      <w:proofErr w:type="spellEnd"/>
      <w:r w:rsidR="00624CC4" w:rsidRPr="00972FA1">
        <w:rPr>
          <w:sz w:val="19"/>
          <w:lang w:val="sk-SK"/>
        </w:rPr>
        <w:t xml:space="preserve">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w:t>
      </w:r>
      <w:r w:rsidR="00922B00" w:rsidRPr="00F77E9C">
        <w:rPr>
          <w:color w:val="auto"/>
          <w:sz w:val="19"/>
          <w:lang w:val="sk-SK"/>
        </w:rPr>
        <w:lastRenderedPageBreak/>
        <w:t>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46" w:name="_Toc440375100"/>
      <w:r w:rsidRPr="0017594C">
        <w:rPr>
          <w:lang w:val="sk-SK"/>
        </w:rPr>
        <w:t>Postupy uplatňované v prípadoch nezhody odborných hodnotiteľov</w:t>
      </w:r>
      <w:bookmarkEnd w:id="4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(žrebom)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47" w:name="_Toc440375101"/>
      <w:bookmarkStart w:id="48" w:name="_Toc413702946"/>
      <w:r w:rsidRPr="00B519B4">
        <w:rPr>
          <w:lang w:val="sk-SK"/>
        </w:rPr>
        <w:t>Overenie činnosti hodnotiteľov</w:t>
      </w:r>
      <w:bookmarkEnd w:id="4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proofErr w:type="spellStart"/>
      <w:r>
        <w:t>v</w:t>
      </w:r>
      <w:r w:rsidRPr="00A66794">
        <w:t>ychádza</w:t>
      </w:r>
      <w:proofErr w:type="spellEnd"/>
      <w:r w:rsidRPr="00A66794">
        <w:t xml:space="preserve"> z </w:t>
      </w:r>
      <w:proofErr w:type="spellStart"/>
      <w:r w:rsidRPr="00A66794">
        <w:t>identifik</w:t>
      </w:r>
      <w:r>
        <w:t>ovaných</w:t>
      </w:r>
      <w:proofErr w:type="spellEnd"/>
      <w:r w:rsidRPr="00A66794">
        <w:t xml:space="preserve"> </w:t>
      </w:r>
      <w:proofErr w:type="spellStart"/>
      <w:r w:rsidRPr="00A66794">
        <w:t>neoprávnených</w:t>
      </w:r>
      <w:proofErr w:type="spellEnd"/>
      <w:r w:rsidRPr="00A66794">
        <w:t xml:space="preserve"> </w:t>
      </w:r>
      <w:proofErr w:type="spellStart"/>
      <w:r w:rsidRPr="00A66794">
        <w:t>výdavkov</w:t>
      </w:r>
      <w:proofErr w:type="spellEnd"/>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49" w:name="_Toc440375102"/>
      <w:bookmarkEnd w:id="48"/>
      <w:r w:rsidRPr="0017594C">
        <w:rPr>
          <w:lang w:val="sk-SK"/>
        </w:rPr>
        <w:t>Účasť partnerov na odbornom hodnotení</w:t>
      </w:r>
      <w:bookmarkEnd w:id="4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50" w:name="_Toc440375103"/>
      <w:r w:rsidRPr="0017594C">
        <w:rPr>
          <w:lang w:val="sk-SK"/>
        </w:rPr>
        <w:lastRenderedPageBreak/>
        <w:t>Spôsob vyhodnotenia jednotlivých kritérií pre výber projektov</w:t>
      </w:r>
      <w:bookmarkEnd w:id="50"/>
    </w:p>
    <w:p w14:paraId="01291BCB" w14:textId="77777777" w:rsidR="001C4E68" w:rsidRPr="00B519B4" w:rsidRDefault="001C4E68" w:rsidP="008979DA">
      <w:pPr>
        <w:pStyle w:val="Nadpis2"/>
        <w:jc w:val="both"/>
        <w:rPr>
          <w:lang w:val="sk-SK"/>
        </w:rPr>
      </w:pPr>
      <w:bookmarkStart w:id="51" w:name="_Toc440375104"/>
      <w:r w:rsidRPr="0017594C">
        <w:rPr>
          <w:lang w:val="sk-SK"/>
        </w:rPr>
        <w:t xml:space="preserve">Hodnotiace </w:t>
      </w:r>
      <w:r w:rsidRPr="00B519B4">
        <w:rPr>
          <w:lang w:val="sk-SK"/>
        </w:rPr>
        <w:t>kritériá žiadosti o nenávratný finančný príspevok</w:t>
      </w:r>
      <w:bookmarkEnd w:id="5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52" w:name="_Toc440375105"/>
      <w:r w:rsidRPr="0017594C">
        <w:rPr>
          <w:lang w:val="sk-SK"/>
        </w:rPr>
        <w:t>Spôsob vyhodnotenia jednotlivých kritérií pre výber projektov</w:t>
      </w:r>
      <w:bookmarkEnd w:id="5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5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53"/>
    </w:p>
    <w:p w14:paraId="01291BF3" w14:textId="77777777" w:rsidR="0059078B" w:rsidRDefault="0059078B" w:rsidP="0059078B">
      <w:pPr>
        <w:pStyle w:val="Nadpis3"/>
        <w:rPr>
          <w:lang w:val="sk-SK"/>
        </w:rPr>
      </w:pPr>
      <w:bookmarkStart w:id="54" w:name="_Toc440375107"/>
      <w:r>
        <w:rPr>
          <w:lang w:val="sk-SK"/>
        </w:rPr>
        <w:t>Vyhodnotenie horizontálneho princípu Udržateľný rozvoj</w:t>
      </w:r>
      <w:bookmarkEnd w:id="54"/>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5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5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56" w:name="_Toc440375109"/>
      <w:r>
        <w:rPr>
          <w:lang w:val="sk-SK"/>
        </w:rPr>
        <w:lastRenderedPageBreak/>
        <w:t>Prechodné a záverečné ustanovenia</w:t>
      </w:r>
      <w:bookmarkEnd w:id="5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57" w:name="_Toc440375110"/>
      <w:r>
        <w:rPr>
          <w:lang w:val="sk-SK"/>
        </w:rPr>
        <w:lastRenderedPageBreak/>
        <w:t>Prílohy</w:t>
      </w:r>
      <w:bookmarkEnd w:id="5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190A6" w14:textId="77777777" w:rsidR="00546BB4" w:rsidRDefault="00546BB4">
      <w:r>
        <w:separator/>
      </w:r>
    </w:p>
    <w:p w14:paraId="3F06E68E" w14:textId="77777777" w:rsidR="00546BB4" w:rsidRDefault="00546BB4"/>
  </w:endnote>
  <w:endnote w:type="continuationSeparator" w:id="0">
    <w:p w14:paraId="32CD5ADC" w14:textId="77777777" w:rsidR="00546BB4" w:rsidRDefault="00546BB4">
      <w:r>
        <w:continuationSeparator/>
      </w:r>
    </w:p>
    <w:p w14:paraId="0B238603" w14:textId="77777777" w:rsidR="00546BB4" w:rsidRDefault="00546BB4"/>
  </w:endnote>
  <w:endnote w:type="continuationNotice" w:id="1">
    <w:p w14:paraId="56BB60B3" w14:textId="77777777" w:rsidR="00546BB4" w:rsidRDefault="00546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66990" w:rsidRDefault="00766990">
        <w:pPr>
          <w:pStyle w:val="Pta"/>
          <w:jc w:val="center"/>
        </w:pPr>
        <w:r>
          <w:fldChar w:fldCharType="begin"/>
        </w:r>
        <w:r>
          <w:instrText xml:space="preserve"> PAGE   \* MERGEFORMAT </w:instrText>
        </w:r>
        <w:r>
          <w:fldChar w:fldCharType="separate"/>
        </w:r>
        <w:r w:rsidR="00CC64CE">
          <w:rPr>
            <w:noProof/>
          </w:rPr>
          <w:t>13</w:t>
        </w:r>
        <w:r>
          <w:rPr>
            <w:noProof/>
          </w:rPr>
          <w:fldChar w:fldCharType="end"/>
        </w:r>
      </w:p>
    </w:sdtContent>
  </w:sdt>
  <w:p w14:paraId="01291C48" w14:textId="77777777" w:rsidR="00766990" w:rsidRPr="003530AF" w:rsidRDefault="00766990"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C40E9" w14:textId="77777777" w:rsidR="00546BB4" w:rsidRDefault="00546BB4">
      <w:r>
        <w:separator/>
      </w:r>
    </w:p>
    <w:p w14:paraId="17F2F7E6" w14:textId="77777777" w:rsidR="00546BB4" w:rsidRDefault="00546BB4"/>
  </w:footnote>
  <w:footnote w:type="continuationSeparator" w:id="0">
    <w:p w14:paraId="74412099" w14:textId="77777777" w:rsidR="00546BB4" w:rsidRDefault="00546BB4">
      <w:r>
        <w:continuationSeparator/>
      </w:r>
    </w:p>
    <w:p w14:paraId="018C8FF6" w14:textId="77777777" w:rsidR="00546BB4" w:rsidRDefault="00546BB4"/>
  </w:footnote>
  <w:footnote w:type="continuationNotice" w:id="1">
    <w:p w14:paraId="05CE4386" w14:textId="77777777" w:rsidR="00546BB4" w:rsidRDefault="00546BB4"/>
  </w:footnote>
  <w:footnote w:id="2">
    <w:p w14:paraId="3AC44A50" w14:textId="1E949B95" w:rsidR="00766990" w:rsidRPr="004261E6" w:rsidRDefault="00766990">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Pr>
          <w:rFonts w:ascii="Arial Narrow" w:hAnsi="Arial Narrow"/>
          <w:sz w:val="22"/>
          <w:szCs w:val="22"/>
        </w:rPr>
        <w:t xml:space="preserve"> </w:t>
      </w:r>
      <w:r w:rsidRPr="002E53B4">
        <w:rPr>
          <w:rFonts w:ascii="Arial Narrow" w:hAnsi="Arial Narrow"/>
          <w:sz w:val="22"/>
          <w:szCs w:val="22"/>
        </w:rPr>
        <w:t xml:space="preserve">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01291C49" w14:textId="77777777" w:rsidR="00766990" w:rsidRDefault="00766990"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01291C4A" w14:textId="7042EBC7" w:rsidR="00766990" w:rsidRPr="00396022" w:rsidRDefault="00766990"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01291C4B" w14:textId="77777777" w:rsidR="00766990" w:rsidRPr="00396022" w:rsidRDefault="00766990"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766990" w:rsidRPr="00396022" w:rsidRDefault="00766990" w:rsidP="00933101">
      <w:pPr>
        <w:pStyle w:val="Textpoznmkypodiarou"/>
        <w:rPr>
          <w:lang w:val="sk-SK"/>
        </w:rPr>
      </w:pPr>
    </w:p>
  </w:footnote>
  <w:footnote w:id="6">
    <w:p w14:paraId="3CAEA9D5" w14:textId="38651606" w:rsidR="00766990" w:rsidRDefault="00766990"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66990" w:rsidRPr="00051EF8" w:rsidRDefault="00766990">
      <w:pPr>
        <w:pStyle w:val="Textpoznmkypodiarou"/>
        <w:rPr>
          <w:lang w:val="sk-SK"/>
        </w:rPr>
      </w:pPr>
      <w:r>
        <w:rPr>
          <w:lang w:val="sk-SK"/>
        </w:rPr>
        <w:t xml:space="preserve"> </w:t>
      </w:r>
    </w:p>
  </w:footnote>
  <w:footnote w:id="7">
    <w:p w14:paraId="01291C4E" w14:textId="77777777" w:rsidR="00766990" w:rsidRPr="00F66DEE" w:rsidRDefault="00766990"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66990" w:rsidRPr="0094663B" w:rsidRDefault="00766990"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6BB4"/>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C64CE"/>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AF33C7-DFA3-478B-9E78-9DFE0A998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10593</Words>
  <Characters>60382</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17</cp:revision>
  <dcterms:created xsi:type="dcterms:W3CDTF">2018-03-19T12:05:00Z</dcterms:created>
  <dcterms:modified xsi:type="dcterms:W3CDTF">2018-08-31T09:27:00Z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