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5E9747" w14:textId="1AA2EAAE" w:rsidR="002D0504" w:rsidRPr="003A3434" w:rsidRDefault="002D0504" w:rsidP="002D0504">
      <w:pPr>
        <w:spacing w:before="120" w:after="0" w:line="240" w:lineRule="auto"/>
        <w:jc w:val="center"/>
        <w:rPr>
          <w:rFonts w:ascii="Arial" w:eastAsia="Times New Roman" w:hAnsi="Arial" w:cs="Arial"/>
          <w:b/>
          <w:lang w:eastAsia="sk-SK"/>
        </w:rPr>
      </w:pPr>
      <w:r w:rsidRPr="003A3434">
        <w:rPr>
          <w:rFonts w:ascii="Arial" w:eastAsia="Times New Roman" w:hAnsi="Arial" w:cs="Arial"/>
          <w:b/>
          <w:lang w:eastAsia="sk-SK"/>
        </w:rPr>
        <w:t>DOHODA O</w:t>
      </w:r>
      <w:r w:rsidR="00135316">
        <w:rPr>
          <w:rFonts w:ascii="Arial" w:eastAsia="Times New Roman" w:hAnsi="Arial" w:cs="Arial"/>
          <w:b/>
          <w:lang w:eastAsia="sk-SK"/>
        </w:rPr>
        <w:t> </w:t>
      </w:r>
      <w:r w:rsidRPr="003A3434">
        <w:rPr>
          <w:rFonts w:ascii="Arial" w:eastAsia="Times New Roman" w:hAnsi="Arial" w:cs="Arial"/>
          <w:b/>
          <w:lang w:eastAsia="sk-SK"/>
        </w:rPr>
        <w:t>SPLÁTKACH</w:t>
      </w:r>
      <w:r w:rsidR="00135316">
        <w:rPr>
          <w:rFonts w:ascii="Arial" w:eastAsia="Times New Roman" w:hAnsi="Arial" w:cs="Arial"/>
          <w:b/>
          <w:lang w:eastAsia="sk-SK"/>
        </w:rPr>
        <w:t xml:space="preserve"> ( vzorový formulár )</w:t>
      </w:r>
    </w:p>
    <w:p w14:paraId="31DE7A47" w14:textId="77777777" w:rsidR="002D0504" w:rsidRPr="00596FCF" w:rsidRDefault="002D0504" w:rsidP="002D0504">
      <w:pPr>
        <w:spacing w:before="120" w:after="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sk-SK"/>
        </w:rPr>
      </w:pPr>
    </w:p>
    <w:p w14:paraId="3F05B675" w14:textId="10E30B6A" w:rsidR="002D0504" w:rsidRPr="00596FCF" w:rsidRDefault="002D0504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uzatvorená v zmysle § 269 ods. 2 zákona č. 513/1991 Zb. Obchodný zákonník v znení neskorších predpisov a § 45 zákona č. 292/2014 Z. z. o príspevku poskytovanom z európskych štrukturálnych a investičných fondov a o zmene a doplnení niektorých zákonov </w:t>
      </w:r>
      <w:r w:rsidR="00AC5E95">
        <w:rPr>
          <w:rFonts w:ascii="Arial" w:eastAsia="Times New Roman" w:hAnsi="Arial" w:cs="Arial"/>
          <w:sz w:val="18"/>
          <w:szCs w:val="18"/>
          <w:lang w:eastAsia="sk-SK"/>
        </w:rPr>
        <w:t>ďalej len „zákon č. 292/2014 Z.z.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(ďalej aj „dohoda“)</w:t>
      </w:r>
    </w:p>
    <w:p w14:paraId="3F99FA15" w14:textId="77777777" w:rsidR="00854E98" w:rsidRPr="00596FCF" w:rsidRDefault="00854E98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732231CE" w14:textId="1A892864" w:rsidR="002D0504" w:rsidRPr="00596FCF" w:rsidRDefault="00CF5087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>
        <w:rPr>
          <w:rFonts w:ascii="Arial" w:eastAsia="Times New Roman" w:hAnsi="Arial" w:cs="Arial"/>
          <w:sz w:val="18"/>
          <w:szCs w:val="18"/>
          <w:lang w:eastAsia="sk-SK"/>
        </w:rPr>
        <w:t>Táto dohoda</w:t>
      </w:r>
      <w:r w:rsidR="002D0504"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je uzatvorená medzi:</w:t>
      </w:r>
    </w:p>
    <w:p w14:paraId="01DD95A4" w14:textId="77777777" w:rsidR="002D0504" w:rsidRPr="00596FCF" w:rsidRDefault="002D0504" w:rsidP="002D0504">
      <w:pPr>
        <w:keepNext/>
        <w:numPr>
          <w:ilvl w:val="0"/>
          <w:numId w:val="1"/>
        </w:numPr>
        <w:spacing w:before="240" w:after="6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STRANY DOHODY</w:t>
      </w:r>
    </w:p>
    <w:p w14:paraId="2CC253F9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361C556C" w14:textId="77777777" w:rsidR="002D0504" w:rsidRPr="00596FCF" w:rsidRDefault="002D0504" w:rsidP="002D0504">
      <w:pPr>
        <w:numPr>
          <w:ilvl w:val="1"/>
          <w:numId w:val="1"/>
        </w:numPr>
        <w:tabs>
          <w:tab w:val="clear" w:pos="360"/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/>
          <w:sz w:val="18"/>
          <w:szCs w:val="18"/>
          <w:lang w:eastAsia="sk-SK"/>
        </w:rPr>
        <w:t>Veriteľ</w:t>
      </w:r>
    </w:p>
    <w:p w14:paraId="7805D22B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názov: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125CB5D5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sídlo: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9B869C0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IČO: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2BD952A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DIČ: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3E101864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konajúci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A848DA6" w14:textId="77777777" w:rsidR="002D0504" w:rsidRPr="00596FCF" w:rsidRDefault="002D0504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1A3AD134" w14:textId="77777777" w:rsidR="002D0504" w:rsidRPr="00596FCF" w:rsidRDefault="002D0504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v zastúpení</w:t>
      </w:r>
    </w:p>
    <w:p w14:paraId="5D787EB2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názov:</w:t>
      </w:r>
    </w:p>
    <w:p w14:paraId="72A16574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sídlo:</w:t>
      </w:r>
    </w:p>
    <w:p w14:paraId="34BDF778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IČO:</w:t>
      </w:r>
    </w:p>
    <w:p w14:paraId="76CB98D2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DIČ:</w:t>
      </w:r>
    </w:p>
    <w:p w14:paraId="7BB2B582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konajúci:</w:t>
      </w:r>
    </w:p>
    <w:p w14:paraId="11EA3AEF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na základe splnomocnenia obsiahnutého v Zmluve o vykonávaní časti úloh riadiaceho orgánu sprostredkovateľským orgánom zo dňa ....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61E39C4B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73EFCF4C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(ďalej aj ako „Veriteľ“ alebo „Poskytovateľ“) </w:t>
      </w:r>
    </w:p>
    <w:p w14:paraId="51F07F95" w14:textId="77777777" w:rsidR="002D0504" w:rsidRPr="00596FCF" w:rsidRDefault="002D0504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125B6367" w14:textId="77777777" w:rsidR="002D0504" w:rsidRPr="00596FCF" w:rsidRDefault="002D0504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57012BF3" w14:textId="77777777" w:rsidR="002D0504" w:rsidRPr="00596FCF" w:rsidRDefault="002D0504" w:rsidP="002D0504">
      <w:pPr>
        <w:numPr>
          <w:ilvl w:val="1"/>
          <w:numId w:val="1"/>
        </w:numPr>
        <w:tabs>
          <w:tab w:val="clear" w:pos="360"/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/>
          <w:sz w:val="18"/>
          <w:szCs w:val="18"/>
          <w:lang w:eastAsia="sk-SK"/>
        </w:rPr>
        <w:t>Dlžník</w:t>
      </w:r>
    </w:p>
    <w:p w14:paraId="62FFF8B2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názov:</w:t>
      </w:r>
    </w:p>
    <w:p w14:paraId="10F4A254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sídlo:</w:t>
      </w:r>
    </w:p>
    <w:p w14:paraId="140425F1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zapísaný v:</w:t>
      </w:r>
    </w:p>
    <w:p w14:paraId="7E305594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IČO: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1F501677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DIČ: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5E7A84E8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IBAN: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1D49A288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BIC:                          </w:t>
      </w:r>
    </w:p>
    <w:p w14:paraId="2CED049D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konajúci: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1BD6C045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189AEA9D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(ďalej aj ako „Dlžník“ alebo Prijímateľ“)</w:t>
      </w:r>
    </w:p>
    <w:p w14:paraId="0A2750D2" w14:textId="77777777" w:rsidR="002D0504" w:rsidRPr="00596FCF" w:rsidRDefault="002D0504" w:rsidP="002D0504">
      <w:pPr>
        <w:spacing w:after="0" w:line="24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21543C37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(ďalej spoločne aj ako „Strany dohody“)</w:t>
      </w:r>
    </w:p>
    <w:p w14:paraId="3796DF1A" w14:textId="77777777" w:rsidR="002D0504" w:rsidRPr="00596FCF" w:rsidRDefault="002D0504" w:rsidP="002D0504">
      <w:pPr>
        <w:spacing w:before="120"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31F9A91C" w14:textId="77777777" w:rsidR="002D0504" w:rsidRPr="00596FCF" w:rsidRDefault="002D0504" w:rsidP="002D0504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ÚVODNÉ USTANOVENIA</w:t>
      </w:r>
    </w:p>
    <w:p w14:paraId="51D967A5" w14:textId="5F9D49D8" w:rsidR="002D0504" w:rsidRPr="00596FCF" w:rsidRDefault="002D0504" w:rsidP="002D0504">
      <w:pPr>
        <w:keepNext/>
        <w:numPr>
          <w:ilvl w:val="0"/>
          <w:numId w:val="2"/>
        </w:numPr>
        <w:spacing w:before="120" w:after="0" w:line="240" w:lineRule="auto"/>
        <w:ind w:left="539" w:hanging="539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Strany dohody uzatvorili dňa </w:t>
      </w:r>
      <w:r w:rsidR="00FD53FD">
        <w:rPr>
          <w:rFonts w:ascii="Arial" w:eastAsia="Times New Roman" w:hAnsi="Arial" w:cs="Arial"/>
          <w:bCs/>
          <w:sz w:val="18"/>
          <w:szCs w:val="18"/>
          <w:lang w:eastAsia="sk-SK"/>
        </w:rPr>
        <w:t>.......................</w:t>
      </w: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 Zmluvu o poskytnutí nenávratného finančného príspevku č. ……………..… (ďalej len „Zmluva o poskytnutí NFP“, nenávratný finančný príspevok ďalej v texte tejto dohody len „NFP“) za účelom realizácie aktivít projektu.</w:t>
      </w:r>
    </w:p>
    <w:p w14:paraId="1C6A01EE" w14:textId="77777777" w:rsidR="002D0504" w:rsidRPr="00596FCF" w:rsidRDefault="002D0504" w:rsidP="002D0504">
      <w:pPr>
        <w:spacing w:after="0" w:line="24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Názov projektu: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  <w:t>……………..…</w:t>
      </w:r>
    </w:p>
    <w:p w14:paraId="29D8CAE6" w14:textId="77777777" w:rsidR="002D0504" w:rsidRPr="00596FCF" w:rsidRDefault="002D0504" w:rsidP="002D0504">
      <w:pPr>
        <w:tabs>
          <w:tab w:val="left" w:pos="2880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Kód ITMS: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  <w:t xml:space="preserve">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  <w:t>……………..…</w:t>
      </w:r>
    </w:p>
    <w:p w14:paraId="7CEC9F4F" w14:textId="77777777" w:rsidR="002D0504" w:rsidRPr="00596FCF" w:rsidRDefault="002D0504" w:rsidP="002D050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Miesto realizácie projektu: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  <w:t>……………..…</w:t>
      </w:r>
    </w:p>
    <w:p w14:paraId="1CA89E06" w14:textId="4DD944E3" w:rsidR="002D0504" w:rsidRPr="00596FCF" w:rsidRDefault="002D0504" w:rsidP="002D0504">
      <w:pPr>
        <w:keepNext/>
        <w:numPr>
          <w:ilvl w:val="0"/>
          <w:numId w:val="2"/>
        </w:numPr>
        <w:spacing w:before="120" w:after="0" w:line="240" w:lineRule="auto"/>
        <w:ind w:left="539" w:hanging="539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lastRenderedPageBreak/>
        <w:t xml:space="preserve">Na základe zisteného porušenia </w:t>
      </w:r>
      <w:r w:rsidR="006C612B">
        <w:rPr>
          <w:rFonts w:ascii="Arial" w:eastAsia="Times New Roman" w:hAnsi="Arial" w:cs="Arial"/>
          <w:bCs/>
          <w:sz w:val="18"/>
          <w:szCs w:val="18"/>
          <w:lang w:eastAsia="sk-SK"/>
        </w:rPr>
        <w:t>právnych predpisov</w:t>
      </w: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 EÚ / SR / zmluvných podmienok ...... a súvisiacej zdokumentovanej nezrovnalosti č. ……………..… vznikol Veriteľovi nárok na vrátenie príspevku vo výške ……………EUR (slovom: …………………………………………………..…) (ďalej aj „dlh“) poskytnutého na financovanie projektu od Dlžníka, k čomu Veriteľ Dlžníka vyzval dňa </w:t>
      </w:r>
      <w:r w:rsidR="00596FCF">
        <w:rPr>
          <w:rFonts w:ascii="Arial" w:eastAsia="Times New Roman" w:hAnsi="Arial" w:cs="Arial"/>
          <w:bCs/>
          <w:sz w:val="18"/>
          <w:szCs w:val="18"/>
          <w:lang w:eastAsia="sk-SK"/>
        </w:rPr>
        <w:t>..................</w:t>
      </w: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 žiadosťou o vrátenie finančných prostriedkov č. ... .</w:t>
      </w:r>
    </w:p>
    <w:p w14:paraId="0BC31DA1" w14:textId="77777777" w:rsidR="002D0504" w:rsidRPr="00596FCF" w:rsidRDefault="002D0504" w:rsidP="002D0504">
      <w:pPr>
        <w:keepNext/>
        <w:numPr>
          <w:ilvl w:val="0"/>
          <w:numId w:val="2"/>
        </w:numPr>
        <w:spacing w:before="120" w:after="0" w:line="240" w:lineRule="auto"/>
        <w:ind w:left="539" w:hanging="539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>Vzhľadom na to, že:</w:t>
      </w:r>
    </w:p>
    <w:p w14:paraId="57546DF9" w14:textId="02338DCC" w:rsidR="002D0504" w:rsidRPr="00596FCF" w:rsidRDefault="002D0504" w:rsidP="002D0504">
      <w:pPr>
        <w:keepNext/>
        <w:numPr>
          <w:ilvl w:val="0"/>
          <w:numId w:val="3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Prijímateľ na základe odôvodnenej písomnej žiadosti zo dňa(DD.MM.RRRR) v súlade </w:t>
      </w:r>
      <w:r w:rsidR="002C169E"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s </w:t>
      </w: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§ 45 zákona č. 292/2014 Z. z.,  požiadal Poskytovateľa o uzatvorenie dohody o splátkach doručenej Poskytovateľovi dňa </w:t>
      </w:r>
      <w:r w:rsidR="00596FCF">
        <w:rPr>
          <w:rFonts w:ascii="Arial" w:eastAsia="Times New Roman" w:hAnsi="Arial" w:cs="Arial"/>
          <w:bCs/>
          <w:sz w:val="18"/>
          <w:szCs w:val="18"/>
          <w:lang w:eastAsia="sk-SK"/>
        </w:rPr>
        <w:t>...............</w:t>
      </w:r>
    </w:p>
    <w:p w14:paraId="5D0BC40B" w14:textId="7BE09007" w:rsidR="002D0504" w:rsidRPr="00596FCF" w:rsidRDefault="002D0504" w:rsidP="002D0504">
      <w:pPr>
        <w:keepNext/>
        <w:numPr>
          <w:ilvl w:val="0"/>
          <w:numId w:val="3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>Prijímateľ požiadal o splátkový kalendár na dobu nie dlhšiu ako tri roky odo dňa nasledujúceh</w:t>
      </w:r>
      <w:r w:rsidR="006C612B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o po uplynutí lehoty uvedenej vo výzve </w:t>
      </w: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o vrátenie finančných prostriedkov č. </w:t>
      </w:r>
    </w:p>
    <w:p w14:paraId="276CCAFD" w14:textId="77777777" w:rsidR="002D0504" w:rsidRPr="00596FCF" w:rsidRDefault="002D0504" w:rsidP="002D0504">
      <w:pPr>
        <w:keepNext/>
        <w:numPr>
          <w:ilvl w:val="0"/>
          <w:numId w:val="3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>Prijímateľ nemôže vrátiť NFP, resp. jeho časť riadne a včas, keďže by sa mu zaplatením celého dlhu zhoršili jeho ekonomické alebo sociálne pomery,</w:t>
      </w:r>
    </w:p>
    <w:p w14:paraId="13B42275" w14:textId="72E3B8C2" w:rsidR="002D0504" w:rsidRPr="00596FCF" w:rsidRDefault="002D0504" w:rsidP="002D0504">
      <w:pPr>
        <w:keepNext/>
        <w:numPr>
          <w:ilvl w:val="0"/>
          <w:numId w:val="3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Prijímateľ svoj dlh písomne uznal vo forme notárskej zápisnice čo do dôvodu aj výšky dňa </w:t>
      </w:r>
      <w:r w:rsidR="002527FF">
        <w:rPr>
          <w:rFonts w:ascii="Arial" w:eastAsia="Times New Roman" w:hAnsi="Arial" w:cs="Arial"/>
          <w:bCs/>
          <w:sz w:val="18"/>
          <w:szCs w:val="18"/>
          <w:lang w:eastAsia="sk-SK"/>
        </w:rPr>
        <w:t>...................</w:t>
      </w: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 odpis notárskej zápisnice predstavuje prílohu č. 1 k tejto dohode a súčasne</w:t>
      </w:r>
    </w:p>
    <w:p w14:paraId="009A8E1E" w14:textId="77777777" w:rsidR="002D0504" w:rsidRPr="00596FCF" w:rsidRDefault="002D0504" w:rsidP="002D0504">
      <w:pPr>
        <w:keepNext/>
        <w:numPr>
          <w:ilvl w:val="0"/>
          <w:numId w:val="3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>Prijímateľ súhlasí s vykonateľnosťou dohody, čím boli naplnené predpoklady v zmysle § 45 zákona č. 292/2014 Z. z. pre uzatvorenie dohody o splátkach medzi Prijímateľom a Poskytovateľom za účelom vysporiadania finančných vzťahov.</w:t>
      </w:r>
    </w:p>
    <w:p w14:paraId="444ABD6F" w14:textId="77777777" w:rsidR="002D0504" w:rsidRPr="00596FCF" w:rsidRDefault="002D0504" w:rsidP="002D0504">
      <w:pPr>
        <w:keepNext/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</w:p>
    <w:p w14:paraId="02522F6F" w14:textId="77777777" w:rsidR="002D0504" w:rsidRPr="00596FCF" w:rsidRDefault="002D0504" w:rsidP="002D0504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PREDMET DOHODY</w:t>
      </w:r>
    </w:p>
    <w:p w14:paraId="25F267AE" w14:textId="0E6D15A2" w:rsidR="002D0504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Veriteľ a Dlžník sa dohodli, že za podmienok uvedených v tejto dohode je Dlžník povinný splatiť svoj peňažný záväzok voči Veriteľovi, špecifikovaný v ods. 2.2, a</w:t>
      </w:r>
      <w:r w:rsidR="008D1DF1">
        <w:rPr>
          <w:rFonts w:ascii="Arial" w:eastAsia="Times New Roman" w:hAnsi="Arial" w:cs="Arial"/>
          <w:sz w:val="18"/>
          <w:szCs w:val="18"/>
          <w:lang w:eastAsia="sk-SK"/>
        </w:rPr>
        <w:t> 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>to</w:t>
      </w:r>
      <w:r w:rsidR="008D1DF1">
        <w:rPr>
          <w:rFonts w:ascii="Arial" w:eastAsia="Times New Roman" w:hAnsi="Arial" w:cs="Arial"/>
          <w:sz w:val="18"/>
          <w:szCs w:val="18"/>
          <w:lang w:eastAsia="sk-SK"/>
        </w:rPr>
        <w:t xml:space="preserve"> v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splátkach a na uvedené účty nasledovne:</w:t>
      </w:r>
    </w:p>
    <w:p w14:paraId="15ED8392" w14:textId="77777777" w:rsidR="00BD79CB" w:rsidRPr="00596FCF" w:rsidRDefault="00BD79CB" w:rsidP="00AE3F89">
      <w:p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tbl>
      <w:tblPr>
        <w:tblStyle w:val="Mriekatabuky"/>
        <w:tblW w:w="9133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2754"/>
        <w:gridCol w:w="850"/>
        <w:gridCol w:w="1276"/>
        <w:gridCol w:w="851"/>
        <w:gridCol w:w="802"/>
        <w:gridCol w:w="190"/>
        <w:gridCol w:w="2410"/>
      </w:tblGrid>
      <w:tr w:rsidR="00D73347" w14:paraId="7CE0296F" w14:textId="77777777" w:rsidTr="002527FF">
        <w:trPr>
          <w:trHeight w:val="715"/>
        </w:trPr>
        <w:tc>
          <w:tcPr>
            <w:tcW w:w="2754" w:type="dxa"/>
          </w:tcPr>
          <w:p w14:paraId="42C86AC1" w14:textId="75D00976" w:rsidR="00D73347" w:rsidRDefault="00D73347" w:rsidP="00D73347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Variabilný symbol </w:t>
            </w:r>
          </w:p>
        </w:tc>
        <w:tc>
          <w:tcPr>
            <w:tcW w:w="850" w:type="dxa"/>
          </w:tcPr>
          <w:p w14:paraId="1DB45717" w14:textId="011C3807" w:rsidR="00D73347" w:rsidRDefault="00D73347" w:rsidP="00D73347">
            <w:pPr>
              <w:tabs>
                <w:tab w:val="num" w:pos="426"/>
              </w:tabs>
              <w:spacing w:before="120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Zdroj EÚ ( € )</w:t>
            </w:r>
          </w:p>
        </w:tc>
        <w:tc>
          <w:tcPr>
            <w:tcW w:w="2127" w:type="dxa"/>
            <w:gridSpan w:val="2"/>
          </w:tcPr>
          <w:p w14:paraId="2A7DD331" w14:textId="12B33C47" w:rsidR="00D73347" w:rsidRDefault="00D73347" w:rsidP="00D73347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Číslo účtu na úhradu v tvare IBAN </w:t>
            </w:r>
          </w:p>
        </w:tc>
        <w:tc>
          <w:tcPr>
            <w:tcW w:w="992" w:type="dxa"/>
            <w:gridSpan w:val="2"/>
          </w:tcPr>
          <w:p w14:paraId="381BBD5E" w14:textId="329E1BEB" w:rsidR="00D73347" w:rsidRDefault="00D73347" w:rsidP="00D73347">
            <w:pPr>
              <w:tabs>
                <w:tab w:val="num" w:pos="426"/>
              </w:tabs>
              <w:spacing w:before="120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Zdroj ŠR</w:t>
            </w:r>
          </w:p>
        </w:tc>
        <w:tc>
          <w:tcPr>
            <w:tcW w:w="2410" w:type="dxa"/>
          </w:tcPr>
          <w:p w14:paraId="1B3C8C54" w14:textId="0B602282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Číslo účtu na úhradu v tvare IBAN</w:t>
            </w:r>
          </w:p>
        </w:tc>
      </w:tr>
      <w:tr w:rsidR="00D73347" w14:paraId="1BD278F1" w14:textId="77777777" w:rsidTr="002527FF">
        <w:trPr>
          <w:trHeight w:val="321"/>
        </w:trPr>
        <w:tc>
          <w:tcPr>
            <w:tcW w:w="2754" w:type="dxa"/>
          </w:tcPr>
          <w:p w14:paraId="3EA28CFF" w14:textId="0DB05A2A" w:rsidR="00D73347" w:rsidRPr="00D73347" w:rsidRDefault="00D73347" w:rsidP="00D73347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1.splátka </w:t>
            </w:r>
          </w:p>
        </w:tc>
        <w:tc>
          <w:tcPr>
            <w:tcW w:w="850" w:type="dxa"/>
          </w:tcPr>
          <w:p w14:paraId="7D07EE45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127" w:type="dxa"/>
            <w:gridSpan w:val="2"/>
          </w:tcPr>
          <w:p w14:paraId="344CD2E4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gridSpan w:val="2"/>
          </w:tcPr>
          <w:p w14:paraId="02433831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410" w:type="dxa"/>
          </w:tcPr>
          <w:p w14:paraId="67CF6E97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D73347" w14:paraId="6DD68157" w14:textId="77777777" w:rsidTr="002527FF">
        <w:trPr>
          <w:trHeight w:val="306"/>
        </w:trPr>
        <w:tc>
          <w:tcPr>
            <w:tcW w:w="2754" w:type="dxa"/>
          </w:tcPr>
          <w:p w14:paraId="7476771C" w14:textId="417FB78D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2.splátka</w:t>
            </w:r>
          </w:p>
        </w:tc>
        <w:tc>
          <w:tcPr>
            <w:tcW w:w="850" w:type="dxa"/>
          </w:tcPr>
          <w:p w14:paraId="7FC46AE6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127" w:type="dxa"/>
            <w:gridSpan w:val="2"/>
          </w:tcPr>
          <w:p w14:paraId="2D45F1F7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gridSpan w:val="2"/>
          </w:tcPr>
          <w:p w14:paraId="6F6066AC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410" w:type="dxa"/>
          </w:tcPr>
          <w:p w14:paraId="604FBB6F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D73347" w14:paraId="1EE77BCF" w14:textId="77777777" w:rsidTr="002527FF">
        <w:trPr>
          <w:trHeight w:val="306"/>
        </w:trPr>
        <w:tc>
          <w:tcPr>
            <w:tcW w:w="2754" w:type="dxa"/>
          </w:tcPr>
          <w:p w14:paraId="592CD5A6" w14:textId="5BB18233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3.splátka</w:t>
            </w:r>
          </w:p>
        </w:tc>
        <w:tc>
          <w:tcPr>
            <w:tcW w:w="850" w:type="dxa"/>
          </w:tcPr>
          <w:p w14:paraId="280D22A3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127" w:type="dxa"/>
            <w:gridSpan w:val="2"/>
          </w:tcPr>
          <w:p w14:paraId="1AF69F2F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gridSpan w:val="2"/>
          </w:tcPr>
          <w:p w14:paraId="02458AFF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410" w:type="dxa"/>
          </w:tcPr>
          <w:p w14:paraId="40F1FF9A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D73347" w14:paraId="6E708CE7" w14:textId="77777777" w:rsidTr="002527FF">
        <w:trPr>
          <w:trHeight w:val="321"/>
        </w:trPr>
        <w:tc>
          <w:tcPr>
            <w:tcW w:w="2754" w:type="dxa"/>
          </w:tcPr>
          <w:p w14:paraId="31857BE8" w14:textId="43DCC089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4.splátka</w:t>
            </w:r>
          </w:p>
        </w:tc>
        <w:tc>
          <w:tcPr>
            <w:tcW w:w="850" w:type="dxa"/>
          </w:tcPr>
          <w:p w14:paraId="68EF4699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127" w:type="dxa"/>
            <w:gridSpan w:val="2"/>
          </w:tcPr>
          <w:p w14:paraId="3E745B2F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gridSpan w:val="2"/>
          </w:tcPr>
          <w:p w14:paraId="10DB00BB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410" w:type="dxa"/>
          </w:tcPr>
          <w:p w14:paraId="3CB7B391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D73347" w14:paraId="37E04197" w14:textId="77777777" w:rsidTr="002527FF">
        <w:trPr>
          <w:trHeight w:val="306"/>
        </w:trPr>
        <w:tc>
          <w:tcPr>
            <w:tcW w:w="2754" w:type="dxa"/>
          </w:tcPr>
          <w:p w14:paraId="6EDA61D7" w14:textId="06D311BA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5.splátka</w:t>
            </w:r>
          </w:p>
        </w:tc>
        <w:tc>
          <w:tcPr>
            <w:tcW w:w="850" w:type="dxa"/>
          </w:tcPr>
          <w:p w14:paraId="4AE872E9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127" w:type="dxa"/>
            <w:gridSpan w:val="2"/>
          </w:tcPr>
          <w:p w14:paraId="528D2D95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gridSpan w:val="2"/>
          </w:tcPr>
          <w:p w14:paraId="0D1A9E46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410" w:type="dxa"/>
          </w:tcPr>
          <w:p w14:paraId="5136A18B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D73347" w14:paraId="1AAE1185" w14:textId="77777777" w:rsidTr="002527FF">
        <w:trPr>
          <w:trHeight w:val="321"/>
        </w:trPr>
        <w:tc>
          <w:tcPr>
            <w:tcW w:w="2754" w:type="dxa"/>
          </w:tcPr>
          <w:p w14:paraId="31410D81" w14:textId="6A5BCAC2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6.splátka</w:t>
            </w:r>
          </w:p>
        </w:tc>
        <w:tc>
          <w:tcPr>
            <w:tcW w:w="850" w:type="dxa"/>
          </w:tcPr>
          <w:p w14:paraId="27AFEAED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127" w:type="dxa"/>
            <w:gridSpan w:val="2"/>
          </w:tcPr>
          <w:p w14:paraId="22D45081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gridSpan w:val="2"/>
          </w:tcPr>
          <w:p w14:paraId="46212680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410" w:type="dxa"/>
          </w:tcPr>
          <w:p w14:paraId="00CEDAD7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D73347" w14:paraId="7680C5BD" w14:textId="77777777" w:rsidTr="002527FF">
        <w:tc>
          <w:tcPr>
            <w:tcW w:w="2754" w:type="dxa"/>
          </w:tcPr>
          <w:p w14:paraId="6A0BB035" w14:textId="265C87AF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7.splátka</w:t>
            </w:r>
          </w:p>
        </w:tc>
        <w:tc>
          <w:tcPr>
            <w:tcW w:w="850" w:type="dxa"/>
          </w:tcPr>
          <w:p w14:paraId="5D73BED6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127" w:type="dxa"/>
            <w:gridSpan w:val="2"/>
          </w:tcPr>
          <w:p w14:paraId="3C6D12ED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gridSpan w:val="2"/>
          </w:tcPr>
          <w:p w14:paraId="3F7BD940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410" w:type="dxa"/>
          </w:tcPr>
          <w:p w14:paraId="0D4A4D36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527FF" w14:paraId="71FA31FC" w14:textId="77777777" w:rsidTr="002527FF">
        <w:trPr>
          <w:gridAfter w:val="6"/>
          <w:wAfter w:w="6379" w:type="dxa"/>
        </w:trPr>
        <w:tc>
          <w:tcPr>
            <w:tcW w:w="2754" w:type="dxa"/>
          </w:tcPr>
          <w:p w14:paraId="452EDB8C" w14:textId="0CB69049" w:rsidR="002527FF" w:rsidRDefault="002527FF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Splátka úroku </w:t>
            </w:r>
          </w:p>
        </w:tc>
      </w:tr>
      <w:tr w:rsidR="00D73347" w14:paraId="7038024F" w14:textId="77777777" w:rsidTr="00BD79CB">
        <w:tc>
          <w:tcPr>
            <w:tcW w:w="2754" w:type="dxa"/>
          </w:tcPr>
          <w:p w14:paraId="3F8DE689" w14:textId="34874CF4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Spolu </w:t>
            </w:r>
            <w:r w:rsidR="002527F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ERDF/ESF/ENRF</w:t>
            </w:r>
          </w:p>
        </w:tc>
        <w:tc>
          <w:tcPr>
            <w:tcW w:w="2126" w:type="dxa"/>
            <w:gridSpan w:val="2"/>
          </w:tcPr>
          <w:p w14:paraId="41D1E113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1653" w:type="dxa"/>
            <w:gridSpan w:val="2"/>
          </w:tcPr>
          <w:p w14:paraId="2BB45E6F" w14:textId="5645E980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Spolu ŠR</w:t>
            </w:r>
          </w:p>
        </w:tc>
        <w:tc>
          <w:tcPr>
            <w:tcW w:w="2600" w:type="dxa"/>
            <w:gridSpan w:val="2"/>
          </w:tcPr>
          <w:p w14:paraId="41979B92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527FF" w14:paraId="336040F5" w14:textId="77777777" w:rsidTr="00BD79CB">
        <w:trPr>
          <w:gridAfter w:val="4"/>
          <w:wAfter w:w="4253" w:type="dxa"/>
          <w:trHeight w:val="777"/>
        </w:trPr>
        <w:tc>
          <w:tcPr>
            <w:tcW w:w="2754" w:type="dxa"/>
          </w:tcPr>
          <w:p w14:paraId="2FBD7B79" w14:textId="531BC085" w:rsidR="002527FF" w:rsidRPr="002527FF" w:rsidRDefault="002527FF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sk-SK"/>
              </w:rPr>
            </w:pPr>
            <w:r w:rsidRPr="002527FF">
              <w:rPr>
                <w:rFonts w:ascii="Arial" w:eastAsia="Times New Roman" w:hAnsi="Arial" w:cs="Arial"/>
                <w:b/>
                <w:sz w:val="18"/>
                <w:szCs w:val="18"/>
                <w:lang w:eastAsia="sk-SK"/>
              </w:rPr>
              <w:t xml:space="preserve">Suma na vrátenie: </w:t>
            </w:r>
          </w:p>
        </w:tc>
        <w:tc>
          <w:tcPr>
            <w:tcW w:w="2126" w:type="dxa"/>
            <w:gridSpan w:val="2"/>
          </w:tcPr>
          <w:p w14:paraId="1336A4A8" w14:textId="4EAE75E4" w:rsidR="002527FF" w:rsidRDefault="00BD79CB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Xxx</w:t>
            </w:r>
            <w:r w:rsidR="002527F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€+úrok z omeškania </w:t>
            </w:r>
          </w:p>
        </w:tc>
      </w:tr>
    </w:tbl>
    <w:p w14:paraId="3D28A2AF" w14:textId="77777777" w:rsidR="002D0504" w:rsidRPr="00596FCF" w:rsidRDefault="002D0504" w:rsidP="002D0504">
      <w:pPr>
        <w:tabs>
          <w:tab w:val="num" w:pos="426"/>
        </w:tabs>
        <w:spacing w:before="120" w:after="0" w:line="240" w:lineRule="auto"/>
        <w:ind w:left="36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5AF5D68F" w14:textId="77777777" w:rsidR="002D0504" w:rsidRPr="00596FCF" w:rsidRDefault="002D0504" w:rsidP="002D0504">
      <w:pPr>
        <w:numPr>
          <w:ilvl w:val="1"/>
          <w:numId w:val="1"/>
        </w:numPr>
        <w:tabs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Dlžník je oprávnený splniť svoj záväzok voči Veriteľovi aj v skoršom termíne, ako je dohodnuté v čl. 3 ods. 3.1 tejto dohody. </w:t>
      </w:r>
    </w:p>
    <w:p w14:paraId="243514A0" w14:textId="77777777" w:rsidR="002D0504" w:rsidRPr="00596FCF" w:rsidRDefault="002D0504" w:rsidP="002D0504">
      <w:pPr>
        <w:numPr>
          <w:ilvl w:val="1"/>
          <w:numId w:val="1"/>
        </w:numPr>
        <w:tabs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V prípade zmeny účtu je Veriteľ povinný o tejto skutočnosti Dlžníka vopred včas písomne informovať. </w:t>
      </w:r>
    </w:p>
    <w:p w14:paraId="23650E73" w14:textId="4585B4A1" w:rsidR="002D0504" w:rsidRPr="00596FCF" w:rsidRDefault="002D0504" w:rsidP="002D0504">
      <w:pPr>
        <w:numPr>
          <w:ilvl w:val="1"/>
          <w:numId w:val="1"/>
        </w:numPr>
        <w:tabs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Dlžník je povinný po úhrade každej splátky zaslať Veriteľovi</w:t>
      </w:r>
      <w:del w:id="0" w:author="Miriam Prejsová" w:date="2016-03-14T14:52:00Z">
        <w:r w:rsidRPr="00596FCF" w:rsidDel="00D63FB9">
          <w:rPr>
            <w:rFonts w:ascii="Arial" w:eastAsia="Times New Roman" w:hAnsi="Arial" w:cs="Arial"/>
            <w:sz w:val="18"/>
            <w:szCs w:val="18"/>
            <w:lang w:eastAsia="sk-SK"/>
          </w:rPr>
          <w:delText xml:space="preserve"> vyplnený formulár „Oznámenie o vysporiadaní finančných vzťahov“, a to </w:delText>
        </w:r>
      </w:del>
      <w:ins w:id="1" w:author="Miriam Prejsová" w:date="2016-03-14T14:52:00Z">
        <w:r w:rsidR="00D63FB9">
          <w:rPr>
            <w:rFonts w:ascii="Arial" w:eastAsia="Times New Roman" w:hAnsi="Arial" w:cs="Arial"/>
            <w:sz w:val="18"/>
            <w:szCs w:val="18"/>
            <w:lang w:eastAsia="sk-SK"/>
          </w:rPr>
          <w:t xml:space="preserve"> bankový výpis, preukazujúci úhradu finančných prostriedkov </w:t>
        </w:r>
      </w:ins>
      <w:r w:rsidRPr="00596FCF">
        <w:rPr>
          <w:rFonts w:ascii="Arial" w:eastAsia="Times New Roman" w:hAnsi="Arial" w:cs="Arial"/>
          <w:sz w:val="18"/>
          <w:szCs w:val="18"/>
          <w:lang w:eastAsia="sk-SK"/>
        </w:rPr>
        <w:t>do desiatich kalendárnych dní odo dňa uskutočnenia úhrady prostriedkov</w:t>
      </w:r>
      <w:ins w:id="2" w:author="Miriam Prejsová" w:date="2016-03-14T14:52:00Z">
        <w:r w:rsidR="00D63FB9">
          <w:rPr>
            <w:rFonts w:ascii="Arial" w:eastAsia="Times New Roman" w:hAnsi="Arial" w:cs="Arial"/>
            <w:sz w:val="18"/>
            <w:szCs w:val="18"/>
            <w:lang w:eastAsia="sk-SK"/>
          </w:rPr>
          <w:t xml:space="preserve">. </w:t>
        </w:r>
      </w:ins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  <w:del w:id="3" w:author="Miriam Prejsová" w:date="2016-03-14T14:53:00Z">
        <w:r w:rsidRPr="00596FCF" w:rsidDel="00D63FB9">
          <w:rPr>
            <w:rFonts w:ascii="Arial" w:eastAsia="Times New Roman" w:hAnsi="Arial" w:cs="Arial"/>
            <w:sz w:val="18"/>
            <w:szCs w:val="18"/>
            <w:lang w:eastAsia="sk-SK"/>
          </w:rPr>
          <w:delText>v súlade s výpisom z bankového účtu. Vzor formulára je prílohou dokumentu Systém finančného riadenia štrukturálnych fondov, Kohézneho fondu a Európskeho námorného a rybárskeho fondu na programové obdobie 2014-2020 a Veriteľ ho poskytne Dlžníkovi elektronicky.</w:delText>
        </w:r>
      </w:del>
      <w:bookmarkStart w:id="4" w:name="_GoBack"/>
      <w:bookmarkEnd w:id="4"/>
    </w:p>
    <w:p w14:paraId="76E820D3" w14:textId="7777777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Dlžník berie na vedomie, že ak nezaplatí niektorú zo splátok riadne a včas, stane sa splatným celý dlh. </w:t>
      </w:r>
    </w:p>
    <w:p w14:paraId="424030B2" w14:textId="71025014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Ak Dlžník nezaplatí dlh v súlade s touto dohodou, veriteľ je na základe notárskej zápisnice špecifikovanej v čl. 2 ods. 2.3 tejto dohody, oprávnený vymáhať dlh ako aj úroky z omeškania v exekučnom konaní podľa zákona </w:t>
      </w:r>
      <w:r w:rsidR="006C612B">
        <w:rPr>
          <w:rFonts w:ascii="Arial" w:eastAsia="Times New Roman" w:hAnsi="Arial" w:cs="Arial"/>
          <w:sz w:val="18"/>
          <w:szCs w:val="18"/>
          <w:lang w:eastAsia="sk-SK"/>
        </w:rPr>
        <w:t xml:space="preserve">Národnej rady Slovenskej republiky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>č.233/1995 Z. z. o súdnych exekútoroch a exekučnej činnosti (Exekučný poriadok) a o zmene a doplnení ďalších zákonov v znení neskorších predpisov.</w:t>
      </w:r>
    </w:p>
    <w:p w14:paraId="3398E1D3" w14:textId="69031601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lastRenderedPageBreak/>
        <w:t>Okrem úrokov z omeškania vzniknutých z dôvodu nezaplatenia dlhu zo strany Dlžníka v súlade s touto dohodou podľa čl. 3 ods. 3.6, Veriteľ je v zmysle § 45 zákona ods. 6 č. 292/2014 Z. z povinný účtovať aj úroky z omeškania odo dňa pôvodnej splatnosti záväzku Dlžníka uvedenej v žiadosti o vrátenie finančných prostriedkov č</w:t>
      </w:r>
      <w:r w:rsidR="00596FCF">
        <w:rPr>
          <w:rFonts w:ascii="Arial" w:eastAsia="Times New Roman" w:hAnsi="Arial" w:cs="Arial"/>
          <w:sz w:val="18"/>
          <w:szCs w:val="18"/>
          <w:lang w:eastAsia="sk-SK"/>
        </w:rPr>
        <w:t>........</w:t>
      </w:r>
    </w:p>
    <w:p w14:paraId="0B1C283C" w14:textId="0C3201C6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Úroky z omeškania podľa č. 3 ods. 3.7 tejto dohody sa určujú vo výške príslušnej sadzby určenej Európskou komisiou platnej v deň podpisu dohody o splátkach. Za príslušnú sadzbu určenú Európskou komisiou sa považuje úroková sadzba na úrovni referenčnej sadzby v zmysle oznámenia Európskej komisie o revízii spôsobu stanovenia referenčných a diskontných sadzieb (2008/C 14/02). Výška tejto sadzby je určená ako základná sadzba </w:t>
      </w:r>
      <w:r w:rsidRPr="00596FCF">
        <w:rPr>
          <w:rFonts w:ascii="Arial" w:eastAsia="Times New Roman" w:hAnsi="Arial" w:cs="Arial"/>
          <w:sz w:val="18"/>
          <w:szCs w:val="18"/>
          <w:lang w:val="en-US" w:eastAsia="sk-SK"/>
        </w:rPr>
        <w:t>(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>platná v deň nasledujúci po dni, ktorým uplynie lehota splatnosti uvedená v žiadosti o vrátenie finančných prostriedkov č</w:t>
      </w:r>
      <w:r w:rsidR="00BD79CB">
        <w:rPr>
          <w:rFonts w:ascii="Arial" w:eastAsia="Times New Roman" w:hAnsi="Arial" w:cs="Arial"/>
          <w:sz w:val="18"/>
          <w:szCs w:val="18"/>
          <w:lang w:eastAsia="sk-SK"/>
        </w:rPr>
        <w:t>........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zvýšená o maržu, ktorej výška závisí od ratingu Dlžníka a od úrovne poskytnutého zabezpečenia (kolateralizácia</w:t>
      </w:r>
      <w:r w:rsidRPr="00596FCF">
        <w:rPr>
          <w:rFonts w:ascii="Arial" w:eastAsia="Times New Roman" w:hAnsi="Arial" w:cs="Arial"/>
          <w:sz w:val="18"/>
          <w:szCs w:val="18"/>
          <w:lang w:val="en-US" w:eastAsia="sk-SK"/>
        </w:rPr>
        <w:t>).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Výška základnej sadzby platná od </w:t>
      </w:r>
      <w:r w:rsidR="00BD79CB">
        <w:rPr>
          <w:rFonts w:ascii="Arial" w:eastAsia="Times New Roman" w:hAnsi="Arial" w:cs="Arial"/>
          <w:sz w:val="18"/>
          <w:szCs w:val="18"/>
          <w:lang w:eastAsia="sk-SK"/>
        </w:rPr>
        <w:t>.........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je vo výške </w:t>
      </w:r>
      <w:r w:rsidR="00BD79CB">
        <w:rPr>
          <w:rFonts w:ascii="Arial" w:eastAsia="Times New Roman" w:hAnsi="Arial" w:cs="Arial"/>
          <w:sz w:val="18"/>
          <w:szCs w:val="18"/>
          <w:lang w:eastAsia="sk-SK"/>
        </w:rPr>
        <w:t>.........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>%.</w:t>
      </w:r>
    </w:p>
    <w:p w14:paraId="52402B56" w14:textId="7777777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Vzhľadom na to, že Dlžník nepredložil Veriteľovi zaradenie subjektu do ratingovej kategórie a úroveň kolateralizácie v zmysle čl. 3 ods. 3.8 tejto dohody, Dlžník akceptuje výšku marže na výpočet sadzby úrokov z omeškania v hodnote 1 000 bázických bodov a Veriteľ uplatní  pri určení výšky úrokov  z omeškania podľa čl. 3 ods. 3.8 tejto dohody zaradenie Dlžníka do ratingovej kategórie – zlý/finančné ťažkosti (CCC a nižšie) a hodnotu  kolateralizácie – nízka.</w:t>
      </w:r>
    </w:p>
    <w:p w14:paraId="02CB5C29" w14:textId="612BB490" w:rsidR="002D0504" w:rsidRPr="00596FCF" w:rsidRDefault="002D0504" w:rsidP="00494AA3">
      <w:pPr>
        <w:numPr>
          <w:ilvl w:val="1"/>
          <w:numId w:val="1"/>
        </w:numPr>
        <w:tabs>
          <w:tab w:val="clear" w:pos="360"/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Veriteľ a Dlžník sa dohodli, že úrok </w:t>
      </w:r>
      <w:r w:rsidR="00494AA3">
        <w:rPr>
          <w:rFonts w:ascii="Arial" w:eastAsia="Times New Roman" w:hAnsi="Arial" w:cs="Arial"/>
          <w:sz w:val="18"/>
          <w:szCs w:val="18"/>
          <w:lang w:eastAsia="sk-SK"/>
        </w:rPr>
        <w:t xml:space="preserve">z omeškania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podľa čl. 3 ods. 3.7 tejto dohody sa začína počítať odo dňa nasledujúceho po dni, ktorým uplynie lehota splatnosti uvedená </w:t>
      </w:r>
      <w:r w:rsidR="00494AA3">
        <w:rPr>
          <w:rFonts w:ascii="Arial" w:eastAsia="Times New Roman" w:hAnsi="Arial" w:cs="Arial"/>
          <w:sz w:val="18"/>
          <w:szCs w:val="18"/>
          <w:lang w:eastAsia="sk-SK"/>
        </w:rPr>
        <w:t xml:space="preserve">vo výzve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o vrátenie finančných prostriedkov č</w:t>
      </w:r>
      <w:r w:rsidR="00BD79CB">
        <w:rPr>
          <w:rFonts w:ascii="Arial" w:eastAsia="Times New Roman" w:hAnsi="Arial" w:cs="Arial"/>
          <w:sz w:val="18"/>
          <w:szCs w:val="18"/>
          <w:lang w:eastAsia="sk-SK"/>
        </w:rPr>
        <w:t>...........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Základ na výpočet úroku z omeškania predstavuje nesplatená časť dlhu, pričom sa využíva zložené úročenie.</w:t>
      </w:r>
    </w:p>
    <w:p w14:paraId="4E9B432C" w14:textId="77777777" w:rsidR="002D0504" w:rsidRPr="00596FCF" w:rsidRDefault="002D0504" w:rsidP="00B754A9">
      <w:pPr>
        <w:numPr>
          <w:ilvl w:val="1"/>
          <w:numId w:val="1"/>
        </w:numPr>
        <w:tabs>
          <w:tab w:val="clear" w:pos="360"/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Veriteľ sa zaväzuje do piatich pracovných dní od úhrady dlhu vypočítať a písomne informovať Dlžníka o konečnej výške úroku z omeškania a účte, na ktoré má Dlžník uhradiť predmetný úrok a Dlžník sa zaväzuje do piatich pracovných dní od dátumu doručenia tohto oznámenia predmetný úrok uhradiť. O túto sumu bude zároveň aktualizovaná nezrovnalosť uvedená v čl. 2 ods. 2.2 tejto dohody. </w:t>
      </w:r>
    </w:p>
    <w:p w14:paraId="356CC442" w14:textId="77777777" w:rsidR="002D0504" w:rsidRPr="00596FCF" w:rsidRDefault="002D0504" w:rsidP="00B754A9">
      <w:pPr>
        <w:numPr>
          <w:ilvl w:val="1"/>
          <w:numId w:val="1"/>
        </w:numPr>
        <w:tabs>
          <w:tab w:val="clear" w:pos="360"/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Za moment úhrady splátok vrátane úrokov z omeškania sa považuje deň pripísania finančných prostriedkov na účty uvedené v čl. 3 ods. 3.1. Ak deň úhrady je dňom pracovného pokoja alebo štátnym sviatkom, za deň úhrady sa považuje pracovný deň, ktorý nasleduje po dni pracovného pokoja, resp. štátneho sviatku.</w:t>
      </w:r>
    </w:p>
    <w:p w14:paraId="28B1D738" w14:textId="77777777" w:rsidR="002D0504" w:rsidRPr="00596FCF" w:rsidRDefault="002D0504" w:rsidP="00B754A9">
      <w:pPr>
        <w:keepNext/>
        <w:tabs>
          <w:tab w:val="num" w:pos="360"/>
        </w:tabs>
        <w:spacing w:before="120" w:after="0" w:line="240" w:lineRule="auto"/>
        <w:ind w:left="360" w:hanging="360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</w:p>
    <w:p w14:paraId="499A3E82" w14:textId="77777777" w:rsidR="002D0504" w:rsidRPr="00596FCF" w:rsidRDefault="002D0504" w:rsidP="002D0504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ZÁVEREČNÉ USTANOVENIA</w:t>
      </w:r>
    </w:p>
    <w:p w14:paraId="3D5CDFC9" w14:textId="7777777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Dohoda nadobúda platnosť dňom jej podpisu oboma stranami dohody a účinnosť dňom nasledujúcim po dni jej zverejnenia Veriteľom v súlade s čl. 4 ods. 4.7 tejto dohody. </w:t>
      </w:r>
    </w:p>
    <w:p w14:paraId="2F0204B4" w14:textId="7777777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Veriteľ je povinný do troch pracovných dní odo dňa nadobudnutia účinnosti tejto dohody vložiť elektronickú verziu schválenej dohody o splátkach (vrátane príloh) do systému ITMS, a to formou prílohy k žiadosti o vrátenie finančných prostriedkov.</w:t>
      </w:r>
    </w:p>
    <w:p w14:paraId="7B7B2954" w14:textId="7777777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Ak sa akékoľvek ustanovenie tejto dohody stane neplatným v dôsledku jeho rozporu s právnymi predpismi SR alebo EÚ, nespôsobí to neplatnosť celej tejto dohody. Veriteľ a Dlžník sa v takom prípade zaväzujú bezodkladne vzájomným rokovaním nahradiť neplatné ustanovenie dohody novým platným ustanovením tak, aby zostal zachovaný účel a obsah jednotlivých ustanovení tejto dohody.</w:t>
      </w:r>
    </w:p>
    <w:p w14:paraId="3EED87B5" w14:textId="7777777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Všetky spory, ktoré vzniknú z tejto dohody, vrátane sporov o jej platnosť, výklad alebo ukončenie sú Veriteľ a dlžník povinní prednostne riešiť najmä v zmysle relevantných zákonov, vzájomnými zmierovacími rokovaniami a dohodami. Ak sa vzájomné spory strán tejto dohody vzniknuté v súvislosti s plnením záväzkov podľa dohody alebo v súvislosti s ňou nevyriešia, Veriteľ a Dlžník sa dohodli a súhlasia, že všetky spory vzniknuté z dohody, vrátane sporov o jej platnosť, výklad alebo ukončenie, budú riešené na miestne a vecne príslušnom súde podľa právneho poriadku SR.</w:t>
      </w:r>
    </w:p>
    <w:p w14:paraId="397BFEE6" w14:textId="23A01FCF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Táto dohoda je vyhotovená v </w:t>
      </w:r>
      <w:r w:rsidR="00BD79CB">
        <w:rPr>
          <w:rFonts w:ascii="Arial" w:eastAsia="Times New Roman" w:hAnsi="Arial" w:cs="Arial"/>
          <w:sz w:val="18"/>
          <w:szCs w:val="18"/>
          <w:lang w:eastAsia="sk-SK"/>
        </w:rPr>
        <w:t>......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rovnopisoch, pričom po podpise dohody dostane Dlžník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br/>
        <w:t xml:space="preserve">jeden rovnopis </w:t>
      </w:r>
      <w:r w:rsidR="00BD79CB">
        <w:rPr>
          <w:rFonts w:ascii="Arial" w:eastAsia="Times New Roman" w:hAnsi="Arial" w:cs="Arial"/>
          <w:sz w:val="18"/>
          <w:szCs w:val="18"/>
          <w:lang w:eastAsia="sk-SK"/>
        </w:rPr>
        <w:t>a ........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rovnopisy dostane Veriteľ.</w:t>
      </w:r>
    </w:p>
    <w:p w14:paraId="64EE96B8" w14:textId="7777777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Veriteľ a dlžník vyhlasujú, že si text tejto dohody riadne a dôsledne prečítali, jej obsahu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br/>
        <w:t>a právnym účinkom z nej vyplývajúcich porozumeli, ich prejavy vôle vyjadrené písomne v tejto dohode sú dostatočne jasné, určité a zrozumiteľné,  podpisujúce osoby  sú oprávnené k podpisu tejto dohody a na znak súhlasu ju podpísali.</w:t>
      </w:r>
    </w:p>
    <w:p w14:paraId="3018F087" w14:textId="64BAE7A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Strany dohody výslovne súhlasia so zverejnením dohody v jej plnom rozsahu vrátane príloh a dodatkov v Centrálnom registri zmlúv vedenom na Úrade vlády SR. Strany dohody sa dohodli, že prvé zverejnenie v Centrálnom registri zmlúv vedenom Úradom vlády SR zabezpečí Veriteľ. Ak dohoda nie je zverejnená v Centrálnom registri zmlúv do siedmich dní odo dňa podpisu návrhu dohody oboma stranami dohody, Dlžník je oprávnený zverejniť dohodu v súlade s § 5a zákona č. 211/2000 Z. z. o slobodnom prístupe k informáciám a o zmene a doplnení niektorých zákonov v znení neskorších predpisov. Ak Dlžník podá návrh na zverejnenie dohody v Obchodnom vestníku, je povinný o podaní návrhu bezodkladne informovať Veriteľa. Strany dohody sú povinné vzájomne </w:t>
      </w:r>
      <w:r w:rsidR="00494AA3">
        <w:rPr>
          <w:rFonts w:ascii="Arial" w:eastAsia="Times New Roman" w:hAnsi="Arial" w:cs="Arial"/>
          <w:sz w:val="18"/>
          <w:szCs w:val="18"/>
          <w:lang w:eastAsia="sk-SK"/>
        </w:rPr>
        <w:t xml:space="preserve">písomne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sa informovať o zverejnení dohody a to najneskôr nasledovný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lastRenderedPageBreak/>
        <w:t xml:space="preserve">deň po dni jej zverejnenia. Ak je dohoda zverejnená viacerými spôsobmi, rozhodujúce je prvé zverejnenie dohody. </w:t>
      </w:r>
    </w:p>
    <w:p w14:paraId="47D04329" w14:textId="77777777" w:rsidR="002D0504" w:rsidRPr="00596FCF" w:rsidRDefault="002D0504" w:rsidP="002D0504">
      <w:pPr>
        <w:spacing w:before="120" w:after="0" w:line="240" w:lineRule="auto"/>
        <w:ind w:left="567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1BAD46C0" w14:textId="77777777" w:rsidR="002D0504" w:rsidRPr="00596FCF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>Za  Veriteľa v Bratislave, dňa ………………………..</w:t>
      </w:r>
    </w:p>
    <w:p w14:paraId="617FF8D5" w14:textId="77777777" w:rsidR="002D0504" w:rsidRPr="00596FCF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9EF5B" w14:textId="77777777" w:rsidR="002D0504" w:rsidRPr="00596FCF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31E01FB8" w14:textId="77777777" w:rsidR="002D0504" w:rsidRPr="00596FCF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>Podpis: .......................................</w:t>
      </w:r>
    </w:p>
    <w:p w14:paraId="7E2DAF61" w14:textId="77777777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BD79CB">
        <w:rPr>
          <w:rFonts w:ascii="Arial" w:eastAsia="Times New Roman" w:hAnsi="Arial" w:cs="Arial"/>
          <w:bCs/>
          <w:sz w:val="18"/>
          <w:szCs w:val="18"/>
          <w:lang w:eastAsia="sk-SK"/>
        </w:rPr>
        <w:t>meno a priezvisko štatutárneho orgánu Veriteľa / osoby oprávnenej konať v mene Veriteľa</w:t>
      </w:r>
    </w:p>
    <w:p w14:paraId="39AE1EC4" w14:textId="77777777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67DF08DC" w14:textId="77777777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7263E0F2" w14:textId="1BA72688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BD79CB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Za Dlžníka v </w:t>
      </w:r>
      <w:r w:rsidR="00460908">
        <w:rPr>
          <w:rFonts w:ascii="Arial" w:eastAsia="Times New Roman" w:hAnsi="Arial" w:cs="Arial"/>
          <w:bCs/>
          <w:sz w:val="18"/>
          <w:szCs w:val="18"/>
          <w:lang w:eastAsia="sk-SK"/>
        </w:rPr>
        <w:t>..................................</w:t>
      </w:r>
      <w:r w:rsidRPr="00BD79CB">
        <w:rPr>
          <w:rFonts w:ascii="Arial" w:eastAsia="Times New Roman" w:hAnsi="Arial" w:cs="Arial"/>
          <w:bCs/>
          <w:sz w:val="18"/>
          <w:szCs w:val="18"/>
          <w:lang w:eastAsia="sk-SK"/>
        </w:rPr>
        <w:t>, dňa ………………………..</w:t>
      </w:r>
    </w:p>
    <w:p w14:paraId="7CB99BDF" w14:textId="77777777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bookmarkStart w:id="5" w:name="Text38"/>
    </w:p>
    <w:p w14:paraId="779DB2DE" w14:textId="77777777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77E3EE66" w14:textId="77777777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BD79CB">
        <w:rPr>
          <w:rFonts w:ascii="Arial" w:eastAsia="Times New Roman" w:hAnsi="Arial" w:cs="Arial"/>
          <w:bCs/>
          <w:sz w:val="18"/>
          <w:szCs w:val="18"/>
          <w:lang w:eastAsia="sk-SK"/>
        </w:rPr>
        <w:t>Podpis: .......................................</w:t>
      </w:r>
      <w:bookmarkEnd w:id="5"/>
    </w:p>
    <w:p w14:paraId="7E3DB3B7" w14:textId="77777777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BD79CB">
        <w:rPr>
          <w:rFonts w:ascii="Arial" w:eastAsia="Times New Roman" w:hAnsi="Arial" w:cs="Arial"/>
          <w:bCs/>
          <w:sz w:val="18"/>
          <w:szCs w:val="18"/>
          <w:lang w:eastAsia="sk-SK"/>
        </w:rPr>
        <w:t>meno a priezvisko štatutárneho orgánu Dlžníka / osoby oprávnenej konať v mene Dlžníka</w:t>
      </w:r>
    </w:p>
    <w:p w14:paraId="20246CA4" w14:textId="77777777" w:rsidR="002D0504" w:rsidRPr="00596FCF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30689E7B" w14:textId="77777777" w:rsidR="002D0504" w:rsidRPr="00596FCF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3894926D" w14:textId="77777777" w:rsidR="002D0504" w:rsidRPr="00596FCF" w:rsidRDefault="002D0504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Príloha:  1. Kópia/odpis notárskej zápisnice</w:t>
      </w:r>
    </w:p>
    <w:p w14:paraId="36C22CDA" w14:textId="77777777" w:rsidR="002D0504" w:rsidRPr="002D0504" w:rsidRDefault="002D0504" w:rsidP="002D0504">
      <w:pPr>
        <w:spacing w:after="0" w:line="240" w:lineRule="auto"/>
        <w:jc w:val="both"/>
        <w:rPr>
          <w:rFonts w:ascii="Arial Narrow" w:eastAsia="Times New Roman" w:hAnsi="Arial Narrow" w:cs="Times New Roman"/>
          <w:lang w:eastAsia="sk-SK"/>
        </w:rPr>
      </w:pPr>
    </w:p>
    <w:sectPr w:rsidR="002D0504" w:rsidRPr="002D0504" w:rsidSect="00A9045C"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FF7A9A" w14:textId="77777777" w:rsidR="0005047A" w:rsidRDefault="0005047A" w:rsidP="00A9045C">
      <w:pPr>
        <w:spacing w:after="0" w:line="240" w:lineRule="auto"/>
      </w:pPr>
      <w:r>
        <w:separator/>
      </w:r>
    </w:p>
  </w:endnote>
  <w:endnote w:type="continuationSeparator" w:id="0">
    <w:p w14:paraId="2D3CA61D" w14:textId="77777777" w:rsidR="0005047A" w:rsidRDefault="0005047A" w:rsidP="00A90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3E98BE" w14:textId="77777777" w:rsidR="00F01E56" w:rsidRDefault="00F01E56" w:rsidP="00F01E56">
    <w:pPr>
      <w:tabs>
        <w:tab w:val="center" w:pos="4536"/>
        <w:tab w:val="right" w:pos="9072"/>
      </w:tabs>
      <w:spacing w:after="0"/>
      <w:jc w:val="center"/>
      <w:rPr>
        <w:rFonts w:ascii="Times New Roman" w:hAnsi="Times New Roman"/>
        <w:i/>
        <w:sz w:val="20"/>
        <w:szCs w:val="20"/>
      </w:rPr>
    </w:pPr>
  </w:p>
  <w:p w14:paraId="4726E743" w14:textId="5C8D9D2D" w:rsidR="008D4E07" w:rsidRPr="00F01E56" w:rsidRDefault="00B60D54" w:rsidP="00B60D54">
    <w:pPr>
      <w:tabs>
        <w:tab w:val="center" w:pos="4536"/>
        <w:tab w:val="right" w:pos="9072"/>
      </w:tabs>
      <w:spacing w:after="0"/>
      <w:jc w:val="center"/>
      <w:rPr>
        <w:rFonts w:ascii="Times New Roman" w:hAnsi="Times New Roman"/>
        <w:i/>
        <w:sz w:val="18"/>
        <w:szCs w:val="18"/>
      </w:rPr>
    </w:pPr>
    <w:r>
      <w:rPr>
        <w:i/>
        <w:sz w:val="20"/>
        <w:szCs w:val="20"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CB37AE" w14:textId="77777777" w:rsidR="0005047A" w:rsidRDefault="0005047A" w:rsidP="00A9045C">
      <w:pPr>
        <w:spacing w:after="0" w:line="240" w:lineRule="auto"/>
      </w:pPr>
      <w:r>
        <w:separator/>
      </w:r>
    </w:p>
  </w:footnote>
  <w:footnote w:type="continuationSeparator" w:id="0">
    <w:p w14:paraId="2E718100" w14:textId="77777777" w:rsidR="0005047A" w:rsidRDefault="0005047A" w:rsidP="00A904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329E21" w14:textId="39288F84" w:rsidR="00A9045C" w:rsidRDefault="00A9045C" w:rsidP="00A9045C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7AE206FA" wp14:editId="0B515CDB">
          <wp:extent cx="4552950" cy="771525"/>
          <wp:effectExtent l="0" t="0" r="0" b="0"/>
          <wp:docPr id="2" name="Obrázok 2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169E28" w14:textId="52BE5140" w:rsidR="008D4E07" w:rsidRPr="008D4E07" w:rsidRDefault="008D4E07" w:rsidP="008D4E07">
    <w:pPr>
      <w:pStyle w:val="Hlavika"/>
      <w:jc w:val="right"/>
      <w:rPr>
        <w:rFonts w:ascii="Times New Roman" w:hAnsi="Times New Roman" w:cs="Times New Roman"/>
        <w:i/>
        <w:sz w:val="20"/>
        <w:szCs w:val="20"/>
      </w:rPr>
    </w:pPr>
    <w:r w:rsidRPr="008D4E07">
      <w:rPr>
        <w:rFonts w:ascii="Times New Roman" w:hAnsi="Times New Roman" w:cs="Times New Roman"/>
        <w:i/>
        <w:sz w:val="20"/>
        <w:szCs w:val="20"/>
      </w:rPr>
      <w:t>Príloha č. 34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4D2F53"/>
    <w:multiLevelType w:val="hybridMultilevel"/>
    <w:tmpl w:val="A2668B24"/>
    <w:lvl w:ilvl="0" w:tplc="F69681C4">
      <w:start w:val="1"/>
      <w:numFmt w:val="decimal"/>
      <w:lvlText w:val="2.%1"/>
      <w:lvlJc w:val="left"/>
      <w:pPr>
        <w:ind w:left="1425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">
    <w:nsid w:val="5C3641D7"/>
    <w:multiLevelType w:val="multilevel"/>
    <w:tmpl w:val="3CEC9C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">
    <w:nsid w:val="6C705B98"/>
    <w:multiLevelType w:val="hybridMultilevel"/>
    <w:tmpl w:val="302206AC"/>
    <w:lvl w:ilvl="0" w:tplc="041B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>
    <w:nsid w:val="6CA678AB"/>
    <w:multiLevelType w:val="multilevel"/>
    <w:tmpl w:val="F9085E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nsid w:val="72A732D0"/>
    <w:multiLevelType w:val="multilevel"/>
    <w:tmpl w:val="305242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7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60" w:hanging="1440"/>
      </w:pPr>
      <w:rPr>
        <w:rFonts w:hint="default"/>
      </w:rPr>
    </w:lvl>
  </w:abstractNum>
  <w:abstractNum w:abstractNumId="5">
    <w:nsid w:val="7DFA400B"/>
    <w:multiLevelType w:val="multilevel"/>
    <w:tmpl w:val="36826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riam Prejsová">
    <w15:presenceInfo w15:providerId="None" w15:userId="Miriam Prejs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04"/>
    <w:rsid w:val="0005047A"/>
    <w:rsid w:val="000E4663"/>
    <w:rsid w:val="00135316"/>
    <w:rsid w:val="00170D9F"/>
    <w:rsid w:val="001B3830"/>
    <w:rsid w:val="002527FF"/>
    <w:rsid w:val="00296523"/>
    <w:rsid w:val="002C169E"/>
    <w:rsid w:val="002D0504"/>
    <w:rsid w:val="003A3434"/>
    <w:rsid w:val="00460908"/>
    <w:rsid w:val="00464D86"/>
    <w:rsid w:val="00494AA3"/>
    <w:rsid w:val="00534D80"/>
    <w:rsid w:val="00596FCF"/>
    <w:rsid w:val="005D6C93"/>
    <w:rsid w:val="006C612B"/>
    <w:rsid w:val="00854E98"/>
    <w:rsid w:val="008D1DF1"/>
    <w:rsid w:val="008D4E07"/>
    <w:rsid w:val="009C5399"/>
    <w:rsid w:val="00A9045C"/>
    <w:rsid w:val="00A9144A"/>
    <w:rsid w:val="00AB7E20"/>
    <w:rsid w:val="00AC5E95"/>
    <w:rsid w:val="00AE3F89"/>
    <w:rsid w:val="00B066E8"/>
    <w:rsid w:val="00B37618"/>
    <w:rsid w:val="00B60D54"/>
    <w:rsid w:val="00B64A3F"/>
    <w:rsid w:val="00B754A9"/>
    <w:rsid w:val="00BD39A9"/>
    <w:rsid w:val="00BD79CB"/>
    <w:rsid w:val="00C83D84"/>
    <w:rsid w:val="00CB2AE6"/>
    <w:rsid w:val="00CF5087"/>
    <w:rsid w:val="00D63FB9"/>
    <w:rsid w:val="00D73347"/>
    <w:rsid w:val="00E018A0"/>
    <w:rsid w:val="00EF14DD"/>
    <w:rsid w:val="00F01E56"/>
    <w:rsid w:val="00F110D9"/>
    <w:rsid w:val="00FD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F049B"/>
  <w15:docId w15:val="{B6EE1A6E-E490-4894-B766-6BB77C83C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2D0504"/>
    <w:rPr>
      <w:rFonts w:ascii="Times New Roman" w:hAnsi="Times New Roman" w:cs="Times New Roman" w:hint="default"/>
      <w:color w:val="000000"/>
      <w:u w:val="single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D05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D0504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D0504"/>
    <w:rPr>
      <w:rFonts w:ascii="Times New Roman" w:hAnsi="Times New Roman" w:cs="Times New Roman" w:hint="default"/>
      <w:sz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D05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D0504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AB7E20"/>
    <w:pPr>
      <w:ind w:left="720"/>
      <w:contextualSpacing/>
    </w:pPr>
  </w:style>
  <w:style w:type="table" w:styleId="Mriekatabuky">
    <w:name w:val="Table Grid"/>
    <w:basedOn w:val="Normlnatabuka"/>
    <w:uiPriority w:val="39"/>
    <w:rsid w:val="00D733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A904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9045C"/>
  </w:style>
  <w:style w:type="paragraph" w:styleId="Pta">
    <w:name w:val="footer"/>
    <w:basedOn w:val="Normlny"/>
    <w:link w:val="PtaChar"/>
    <w:uiPriority w:val="99"/>
    <w:unhideWhenUsed/>
    <w:rsid w:val="00A904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904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3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60368C-D4E5-4234-BC02-411E55E9A7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1F77DA-C410-42F5-A269-BB783202F3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56A0DBC-F968-485D-AA63-406D26827EDC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1515</Words>
  <Characters>8641</Characters>
  <Application>Microsoft Office Word</Application>
  <DocSecurity>0</DocSecurity>
  <Lines>72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Prejsová</dc:creator>
  <cp:keywords/>
  <dc:description/>
  <cp:lastModifiedBy>Miriam Prejsová</cp:lastModifiedBy>
  <cp:revision>7</cp:revision>
  <cp:lastPrinted>2015-10-29T08:09:00Z</cp:lastPrinted>
  <dcterms:created xsi:type="dcterms:W3CDTF">2015-11-05T08:10:00Z</dcterms:created>
  <dcterms:modified xsi:type="dcterms:W3CDTF">2016-03-14T13:53:00Z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